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Default="005817FF" w:rsidP="00060064">
      <w:pPr>
        <w:spacing w:before="600" w:after="80" w:line="240" w:lineRule="auto"/>
        <w:jc w:val="left"/>
        <w:rPr>
          <w:rFonts w:asciiTheme="minorHAnsi" w:hAnsiTheme="minorHAnsi" w:cstheme="minorHAnsi"/>
          <w:b/>
          <w:iCs/>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A6CA3">
      <w:pPr>
        <w:pStyle w:val="pkt"/>
        <w:spacing w:before="0" w:after="0" w:line="240" w:lineRule="auto"/>
        <w:ind w:left="0" w:right="2"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A6CA3">
      <w:pPr>
        <w:pStyle w:val="pkt"/>
        <w:spacing w:before="0" w:after="0" w:line="240" w:lineRule="auto"/>
        <w:ind w:left="-142" w:right="2" w:firstLine="0"/>
        <w:jc w:val="center"/>
        <w:rPr>
          <w:rFonts w:asciiTheme="minorHAnsi" w:hAnsiTheme="minorHAnsi" w:cstheme="minorHAnsi"/>
          <w:b/>
          <w:iCs/>
          <w:color w:val="17365D" w:themeColor="text2" w:themeShade="BF"/>
          <w:sz w:val="22"/>
          <w:szCs w:val="22"/>
        </w:rPr>
      </w:pPr>
    </w:p>
    <w:p w14:paraId="09C9E8DF"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7109FCDD"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32E1C772" w14:textId="29DF27E3" w:rsidR="005817FF" w:rsidRPr="002A6CA3" w:rsidRDefault="005817FF" w:rsidP="002A6CA3">
      <w:pPr>
        <w:pStyle w:val="pkt"/>
        <w:spacing w:before="0" w:after="0" w:line="240" w:lineRule="auto"/>
        <w:ind w:left="-142" w:right="2" w:firstLine="0"/>
        <w:jc w:val="center"/>
        <w:rPr>
          <w:rFonts w:ascii="Trebuchet MS" w:hAnsi="Trebuchet MS" w:cstheme="minorHAnsi"/>
          <w:color w:val="17365D" w:themeColor="text2" w:themeShade="BF"/>
          <w:sz w:val="22"/>
          <w:szCs w:val="22"/>
        </w:rPr>
      </w:pPr>
      <w:r w:rsidRPr="002A6CA3">
        <w:rPr>
          <w:rFonts w:ascii="Trebuchet MS" w:hAnsi="Trebuchet MS" w:cstheme="minorHAnsi"/>
          <w:b/>
          <w:iCs/>
          <w:color w:val="17365D" w:themeColor="text2" w:themeShade="BF"/>
          <w:sz w:val="22"/>
          <w:szCs w:val="22"/>
        </w:rPr>
        <w:t>SPECYFIKACJA</w:t>
      </w:r>
      <w:r w:rsidRPr="002A6CA3">
        <w:rPr>
          <w:rFonts w:ascii="Trebuchet MS" w:hAnsi="Trebuchet MS" w:cstheme="minorHAnsi"/>
          <w:b/>
          <w:iCs/>
          <w:color w:val="17365D" w:themeColor="text2" w:themeShade="BF"/>
          <w:sz w:val="22"/>
          <w:szCs w:val="22"/>
        </w:rPr>
        <w:br/>
        <w:t xml:space="preserve">WARUNKÓW ZAMÓWIENIA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9F6D6D"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Cs w:val="22"/>
        </w:rPr>
      </w:pPr>
      <w:r w:rsidRPr="009F6D6D">
        <w:rPr>
          <w:rFonts w:ascii="Trebuchet MS" w:hAnsi="Trebuchet MS" w:cstheme="minorHAnsi"/>
          <w:color w:val="17365D" w:themeColor="text2" w:themeShade="BF"/>
          <w:szCs w:val="22"/>
        </w:rPr>
        <w:t xml:space="preserve">POSTĘPOWANIE </w:t>
      </w:r>
      <w:r w:rsidR="00052E01" w:rsidRPr="009F6D6D">
        <w:rPr>
          <w:rFonts w:ascii="Trebuchet MS" w:hAnsi="Trebuchet MS" w:cstheme="minorHAnsi"/>
          <w:color w:val="17365D" w:themeColor="text2" w:themeShade="BF"/>
          <w:szCs w:val="22"/>
        </w:rPr>
        <w:t xml:space="preserve">ZAKUPOWE </w:t>
      </w:r>
      <w:r w:rsidRPr="009F6D6D">
        <w:rPr>
          <w:rFonts w:ascii="Trebuchet MS" w:hAnsi="Trebuchet MS" w:cstheme="minorHAnsi"/>
          <w:color w:val="17365D" w:themeColor="text2" w:themeShade="BF"/>
          <w:szCs w:val="22"/>
        </w:rPr>
        <w:t xml:space="preserve">O UDZIELENIE ZAMÓWIENIA </w:t>
      </w:r>
      <w:r w:rsidR="00253813" w:rsidRPr="009F6D6D">
        <w:rPr>
          <w:rFonts w:ascii="Trebuchet MS" w:hAnsi="Trebuchet MS" w:cstheme="minorHAnsi"/>
          <w:color w:val="17365D" w:themeColor="text2" w:themeShade="BF"/>
          <w:szCs w:val="22"/>
        </w:rPr>
        <w:t>NIE</w:t>
      </w:r>
      <w:r w:rsidRPr="009F6D6D">
        <w:rPr>
          <w:rFonts w:ascii="Trebuchet MS" w:hAnsi="Trebuchet MS" w:cstheme="minorHAnsi"/>
          <w:color w:val="17365D" w:themeColor="text2" w:themeShade="BF"/>
          <w:szCs w:val="22"/>
        </w:rPr>
        <w:t xml:space="preserve">PUBLICZNEGO </w:t>
      </w:r>
    </w:p>
    <w:p w14:paraId="2519825A" w14:textId="62D4DD82" w:rsidR="005817FF" w:rsidRPr="009F6D6D"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Cs w:val="22"/>
        </w:rPr>
      </w:pPr>
      <w:r w:rsidRPr="009F6D6D">
        <w:rPr>
          <w:rFonts w:ascii="Trebuchet MS" w:hAnsi="Trebuchet MS" w:cstheme="minorHAnsi"/>
          <w:color w:val="17365D" w:themeColor="text2" w:themeShade="BF"/>
          <w:szCs w:val="22"/>
        </w:rPr>
        <w:t>NA DOSTAWY</w:t>
      </w:r>
    </w:p>
    <w:p w14:paraId="5EAA6A2B" w14:textId="6663A032" w:rsidR="0052207C" w:rsidRPr="009F6D6D"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17059EAB" w14:textId="77777777" w:rsidR="003C5302" w:rsidRPr="009F6D6D" w:rsidRDefault="003C5302"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4AB7EBA8" w14:textId="77777777" w:rsidR="00AC03DF" w:rsidRPr="009F6D6D"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Cs w:val="22"/>
        </w:rPr>
      </w:pPr>
      <w:r w:rsidRPr="009F6D6D">
        <w:rPr>
          <w:rFonts w:ascii="Trebuchet MS" w:hAnsi="Trebuchet MS" w:cstheme="minorHAnsi"/>
          <w:b/>
          <w:color w:val="17365D" w:themeColor="text2" w:themeShade="BF"/>
          <w:szCs w:val="22"/>
        </w:rPr>
        <w:t xml:space="preserve">na podstawie </w:t>
      </w:r>
      <w:r w:rsidR="00253813" w:rsidRPr="009F6D6D">
        <w:rPr>
          <w:rFonts w:ascii="Trebuchet MS" w:hAnsi="Trebuchet MS" w:cstheme="minorHAnsi"/>
          <w:b/>
          <w:color w:val="17365D" w:themeColor="text2" w:themeShade="BF"/>
          <w:szCs w:val="22"/>
        </w:rPr>
        <w:t>Procedury Zakupów w Grupie PGE E</w:t>
      </w:r>
      <w:r w:rsidR="00B351A3" w:rsidRPr="009F6D6D">
        <w:rPr>
          <w:rFonts w:ascii="Trebuchet MS" w:hAnsi="Trebuchet MS" w:cstheme="minorHAnsi"/>
          <w:b/>
          <w:color w:val="17365D" w:themeColor="text2" w:themeShade="BF"/>
          <w:szCs w:val="22"/>
        </w:rPr>
        <w:t>C</w:t>
      </w:r>
      <w:r w:rsidR="00253813" w:rsidRPr="009F6D6D">
        <w:rPr>
          <w:rFonts w:ascii="Trebuchet MS" w:hAnsi="Trebuchet MS" w:cstheme="minorHAnsi"/>
          <w:b/>
          <w:color w:val="17365D" w:themeColor="text2" w:themeShade="BF"/>
          <w:szCs w:val="22"/>
        </w:rPr>
        <w:t xml:space="preserve"> </w:t>
      </w:r>
    </w:p>
    <w:p w14:paraId="0CD8656D" w14:textId="77777777" w:rsidR="005817FF" w:rsidRPr="002A6CA3"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Cs w:val="22"/>
        </w:rPr>
      </w:pPr>
      <w:r w:rsidRPr="009F6D6D">
        <w:rPr>
          <w:rFonts w:ascii="Trebuchet MS" w:hAnsi="Trebuchet MS" w:cstheme="minorHAnsi"/>
          <w:b/>
          <w:color w:val="17365D" w:themeColor="text2" w:themeShade="BF"/>
          <w:szCs w:val="22"/>
        </w:rPr>
        <w:t>w trybie przetargu nieograniczonego</w:t>
      </w:r>
      <w:r w:rsidR="00801DB8" w:rsidRPr="002A6CA3">
        <w:rPr>
          <w:rFonts w:ascii="Trebuchet MS" w:hAnsi="Trebuchet MS" w:cstheme="minorHAnsi"/>
          <w:b/>
          <w:color w:val="17365D" w:themeColor="text2" w:themeShade="BF"/>
          <w:szCs w:val="22"/>
        </w:rPr>
        <w:t xml:space="preserve">  </w:t>
      </w:r>
    </w:p>
    <w:p w14:paraId="64B7AE75" w14:textId="77777777" w:rsidR="005817FF" w:rsidRPr="002A6CA3"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2A6CA3" w:rsidRDefault="00285B9B" w:rsidP="002932B9">
      <w:pPr>
        <w:pStyle w:val="Tekstpodstawowy"/>
        <w:jc w:val="center"/>
        <w:rPr>
          <w:rFonts w:ascii="Trebuchet MS" w:hAnsi="Trebuchet MS" w:cstheme="minorHAnsi"/>
          <w:b/>
          <w:color w:val="17365D" w:themeColor="text2" w:themeShade="BF"/>
          <w:sz w:val="20"/>
        </w:rPr>
      </w:pPr>
    </w:p>
    <w:p w14:paraId="0BDBCE5C" w14:textId="77777777" w:rsidR="00384C22" w:rsidRPr="00785A8A" w:rsidRDefault="00384C22" w:rsidP="00384C22">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p>
    <w:p w14:paraId="0A884E8E"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2A3A5ABB" w14:textId="3D970D06" w:rsidR="00384C22" w:rsidRDefault="00FE6C9E"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r>
        <w:rPr>
          <w:rFonts w:ascii="Trebuchet MS" w:hAnsi="Trebuchet MS" w:cs="Calibri"/>
          <w:b/>
          <w:color w:val="323E4F"/>
          <w:kern w:val="28"/>
          <w:sz w:val="20"/>
          <w:szCs w:val="22"/>
          <w:lang w:eastAsia="pl-PL"/>
        </w:rPr>
        <w:t>„</w:t>
      </w:r>
      <w:r w:rsidRPr="00FE6C9E">
        <w:rPr>
          <w:rFonts w:ascii="Trebuchet MS" w:hAnsi="Trebuchet MS" w:cs="Calibri"/>
          <w:b/>
          <w:color w:val="323E4F"/>
          <w:kern w:val="28"/>
          <w:sz w:val="20"/>
          <w:szCs w:val="22"/>
          <w:lang w:eastAsia="pl-PL"/>
        </w:rPr>
        <w:t>Dostawa przepustnic i uszczelnień mechanicznych do instalacji odpopielania i odżużlania</w:t>
      </w:r>
      <w:r w:rsidR="00384C22" w:rsidRPr="001D778B">
        <w:rPr>
          <w:rFonts w:ascii="Trebuchet MS" w:hAnsi="Trebuchet MS" w:cs="Calibri"/>
          <w:b/>
          <w:color w:val="323E4F"/>
          <w:kern w:val="28"/>
          <w:sz w:val="20"/>
          <w:szCs w:val="22"/>
          <w:lang w:eastAsia="pl-PL"/>
        </w:rPr>
        <w:t>”</w:t>
      </w:r>
    </w:p>
    <w:p w14:paraId="0A438A8A"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lang w:eastAsia="pl-PL"/>
        </w:rPr>
      </w:pPr>
    </w:p>
    <w:p w14:paraId="08215676" w14:textId="2D354733" w:rsidR="005817FF" w:rsidRPr="002A6CA3" w:rsidRDefault="005817FF" w:rsidP="0086166A">
      <w:pPr>
        <w:spacing w:before="120" w:after="120"/>
        <w:ind w:right="544"/>
        <w:jc w:val="center"/>
        <w:rPr>
          <w:rFonts w:ascii="Trebuchet MS" w:hAnsi="Trebuchet MS" w:cstheme="minorHAnsi"/>
          <w:color w:val="17365D" w:themeColor="text2" w:themeShade="BF"/>
          <w:szCs w:val="22"/>
        </w:rPr>
      </w:pPr>
      <w:r w:rsidRPr="002A6CA3">
        <w:rPr>
          <w:rFonts w:ascii="Trebuchet MS" w:hAnsi="Trebuchet MS" w:cstheme="minorHAnsi"/>
          <w:color w:val="17365D" w:themeColor="text2" w:themeShade="BF"/>
          <w:szCs w:val="22"/>
        </w:rPr>
        <w:t xml:space="preserve">Numer postępowania: </w:t>
      </w:r>
      <w:r w:rsidR="0086166A" w:rsidRPr="0086166A">
        <w:rPr>
          <w:rFonts w:ascii="Trebuchet MS" w:hAnsi="Trebuchet MS" w:cstheme="minorHAnsi"/>
          <w:color w:val="17365D" w:themeColor="text2" w:themeShade="BF"/>
          <w:szCs w:val="22"/>
        </w:rPr>
        <w:t>POST/PEC/PEC/ZWR/01116/2024</w:t>
      </w:r>
    </w:p>
    <w:p w14:paraId="7663652C" w14:textId="39ED25AE" w:rsidR="00060064" w:rsidRDefault="00060064" w:rsidP="0067598F">
      <w:pPr>
        <w:pStyle w:val="Tekstpodstawowy"/>
        <w:jc w:val="center"/>
        <w:rPr>
          <w:rFonts w:asciiTheme="minorHAnsi" w:hAnsiTheme="minorHAnsi" w:cstheme="minorHAnsi"/>
          <w:b/>
          <w:color w:val="17365D" w:themeColor="text2" w:themeShade="BF"/>
          <w:sz w:val="20"/>
        </w:rPr>
      </w:pPr>
    </w:p>
    <w:p w14:paraId="76F070BA" w14:textId="77777777" w:rsidR="00D16C4C" w:rsidRDefault="00D16C4C">
      <w:pPr>
        <w:spacing w:line="240" w:lineRule="auto"/>
        <w:jc w:val="left"/>
        <w:rPr>
          <w:rFonts w:ascii="Verdana" w:hAnsi="Verdana" w:cstheme="minorHAnsi"/>
          <w:b/>
          <w:color w:val="17365D" w:themeColor="text2" w:themeShade="BF"/>
          <w:sz w:val="20"/>
        </w:rPr>
      </w:pPr>
      <w:r>
        <w:rPr>
          <w:rFonts w:ascii="Verdana" w:hAnsi="Verdana" w:cstheme="minorHAnsi"/>
          <w:b/>
          <w:color w:val="17365D" w:themeColor="text2" w:themeShade="BF"/>
          <w:sz w:val="20"/>
        </w:rPr>
        <w:br w:type="page"/>
      </w:r>
    </w:p>
    <w:p w14:paraId="15D18CD8" w14:textId="17A02D24" w:rsidR="00884863" w:rsidRPr="002A6CA3" w:rsidRDefault="00884863" w:rsidP="00884863">
      <w:pPr>
        <w:spacing w:after="120"/>
        <w:jc w:val="center"/>
        <w:rPr>
          <w:rFonts w:ascii="Verdana" w:hAnsi="Verdana" w:cstheme="minorHAnsi"/>
          <w:b/>
          <w:color w:val="17365D" w:themeColor="text2" w:themeShade="BF"/>
          <w:sz w:val="20"/>
        </w:rPr>
      </w:pPr>
      <w:r w:rsidRPr="002A6CA3">
        <w:rPr>
          <w:rFonts w:ascii="Verdana" w:hAnsi="Verdana" w:cstheme="minorHAnsi"/>
          <w:b/>
          <w:color w:val="17365D" w:themeColor="text2" w:themeShade="BF"/>
          <w:sz w:val="20"/>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5A5C4009" w:rsidR="00D16C4C" w:rsidRPr="00632716" w:rsidRDefault="00884863" w:rsidP="00632716">
          <w:pPr>
            <w:pStyle w:val="Spistreci1"/>
            <w:tabs>
              <w:tab w:val="left" w:pos="426"/>
              <w:tab w:val="right" w:leader="dot" w:pos="9915"/>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w:t>
            </w:r>
            <w:r w:rsidR="00D16C4C" w:rsidRPr="00632716">
              <w:rPr>
                <w:rFonts w:ascii="Verdana" w:hAnsi="Verdana"/>
                <w:noProof/>
                <w:webHidden/>
                <w:sz w:val="20"/>
              </w:rPr>
              <w:fldChar w:fldCharType="end"/>
            </w:r>
          </w:hyperlink>
        </w:p>
        <w:p w14:paraId="44B89A9E" w14:textId="13BF7A5C"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4</w:t>
            </w:r>
            <w:r w:rsidR="00D16C4C" w:rsidRPr="00632716">
              <w:rPr>
                <w:rFonts w:ascii="Verdana" w:hAnsi="Verdana"/>
                <w:noProof/>
                <w:webHidden/>
                <w:sz w:val="20"/>
              </w:rPr>
              <w:fldChar w:fldCharType="end"/>
            </w:r>
          </w:hyperlink>
        </w:p>
        <w:p w14:paraId="2FD25DDD" w14:textId="3817BAD6"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5</w:t>
            </w:r>
            <w:r w:rsidR="00D16C4C" w:rsidRPr="00632716">
              <w:rPr>
                <w:rFonts w:ascii="Verdana" w:hAnsi="Verdana"/>
                <w:noProof/>
                <w:webHidden/>
                <w:sz w:val="20"/>
              </w:rPr>
              <w:fldChar w:fldCharType="end"/>
            </w:r>
          </w:hyperlink>
        </w:p>
        <w:p w14:paraId="723D343C" w14:textId="5F57ADB0"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6</w:t>
            </w:r>
            <w:r w:rsidR="00D16C4C" w:rsidRPr="00632716">
              <w:rPr>
                <w:rFonts w:ascii="Verdana" w:hAnsi="Verdana"/>
                <w:noProof/>
                <w:webHidden/>
                <w:sz w:val="20"/>
              </w:rPr>
              <w:fldChar w:fldCharType="end"/>
            </w:r>
          </w:hyperlink>
        </w:p>
        <w:p w14:paraId="3109D650" w14:textId="4B0B3162"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616F7FEB" w14:textId="7CFAB5B0"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0D8B57CE" w14:textId="57861A4B"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35B42FDC" w14:textId="6BCC2E40"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1CB33D1C" w14:textId="0014111A"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8</w:t>
            </w:r>
            <w:r w:rsidR="00D16C4C" w:rsidRPr="00632716">
              <w:rPr>
                <w:rFonts w:ascii="Verdana" w:hAnsi="Verdana"/>
                <w:noProof/>
                <w:webHidden/>
                <w:sz w:val="20"/>
              </w:rPr>
              <w:fldChar w:fldCharType="end"/>
            </w:r>
          </w:hyperlink>
        </w:p>
        <w:p w14:paraId="53BC2CA2" w14:textId="494FEDAF"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8</w:t>
            </w:r>
            <w:r w:rsidR="00D16C4C" w:rsidRPr="00632716">
              <w:rPr>
                <w:rFonts w:ascii="Verdana" w:hAnsi="Verdana"/>
                <w:noProof/>
                <w:webHidden/>
                <w:sz w:val="20"/>
              </w:rPr>
              <w:fldChar w:fldCharType="end"/>
            </w:r>
          </w:hyperlink>
        </w:p>
        <w:p w14:paraId="7A453C78" w14:textId="2089D809"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8</w:t>
            </w:r>
            <w:r w:rsidR="00D16C4C" w:rsidRPr="00632716">
              <w:rPr>
                <w:rFonts w:ascii="Verdana" w:hAnsi="Verdana"/>
                <w:noProof/>
                <w:webHidden/>
                <w:sz w:val="20"/>
              </w:rPr>
              <w:fldChar w:fldCharType="end"/>
            </w:r>
          </w:hyperlink>
        </w:p>
        <w:p w14:paraId="5B013E6F" w14:textId="27B20E7C"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11</w:t>
            </w:r>
            <w:r w:rsidR="00D16C4C" w:rsidRPr="00632716">
              <w:rPr>
                <w:rFonts w:ascii="Verdana" w:hAnsi="Verdana"/>
                <w:noProof/>
                <w:webHidden/>
                <w:sz w:val="20"/>
              </w:rPr>
              <w:fldChar w:fldCharType="end"/>
            </w:r>
          </w:hyperlink>
        </w:p>
        <w:p w14:paraId="59C4FF9D" w14:textId="00A1C02E"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11</w:t>
            </w:r>
            <w:r w:rsidR="00D16C4C" w:rsidRPr="00632716">
              <w:rPr>
                <w:rFonts w:ascii="Verdana" w:hAnsi="Verdana"/>
                <w:noProof/>
                <w:webHidden/>
                <w:sz w:val="20"/>
              </w:rPr>
              <w:fldChar w:fldCharType="end"/>
            </w:r>
          </w:hyperlink>
        </w:p>
        <w:p w14:paraId="758F1B53" w14:textId="20C49653"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11</w:t>
            </w:r>
            <w:r w:rsidR="00D16C4C" w:rsidRPr="00632716">
              <w:rPr>
                <w:rFonts w:ascii="Verdana" w:hAnsi="Verdana"/>
                <w:noProof/>
                <w:webHidden/>
                <w:sz w:val="20"/>
              </w:rPr>
              <w:fldChar w:fldCharType="end"/>
            </w:r>
          </w:hyperlink>
        </w:p>
        <w:p w14:paraId="2FB239D9" w14:textId="3A59C3BA"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19</w:t>
            </w:r>
            <w:r w:rsidR="00D16C4C" w:rsidRPr="00632716">
              <w:rPr>
                <w:rFonts w:ascii="Verdana" w:hAnsi="Verdana"/>
                <w:noProof/>
                <w:webHidden/>
                <w:sz w:val="20"/>
              </w:rPr>
              <w:fldChar w:fldCharType="end"/>
            </w:r>
          </w:hyperlink>
        </w:p>
        <w:p w14:paraId="636213D2" w14:textId="406168A9"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20</w:t>
            </w:r>
            <w:r w:rsidR="00D16C4C" w:rsidRPr="00632716">
              <w:rPr>
                <w:rFonts w:ascii="Verdana" w:hAnsi="Verdana"/>
                <w:noProof/>
                <w:webHidden/>
                <w:sz w:val="20"/>
              </w:rPr>
              <w:fldChar w:fldCharType="end"/>
            </w:r>
          </w:hyperlink>
        </w:p>
        <w:p w14:paraId="1F8374D4" w14:textId="54C10DBD"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23</w:t>
            </w:r>
            <w:r w:rsidR="00D16C4C" w:rsidRPr="00632716">
              <w:rPr>
                <w:rFonts w:ascii="Verdana" w:hAnsi="Verdana"/>
                <w:noProof/>
                <w:webHidden/>
                <w:sz w:val="20"/>
              </w:rPr>
              <w:fldChar w:fldCharType="end"/>
            </w:r>
          </w:hyperlink>
        </w:p>
        <w:p w14:paraId="11259BAC" w14:textId="22E85483"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24</w:t>
            </w:r>
            <w:r w:rsidR="00D16C4C" w:rsidRPr="00632716">
              <w:rPr>
                <w:rFonts w:ascii="Verdana" w:hAnsi="Verdana"/>
                <w:noProof/>
                <w:webHidden/>
                <w:sz w:val="20"/>
              </w:rPr>
              <w:fldChar w:fldCharType="end"/>
            </w:r>
          </w:hyperlink>
        </w:p>
        <w:p w14:paraId="6AD1C0DE" w14:textId="7C3B69E3"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24</w:t>
            </w:r>
            <w:r w:rsidR="00D16C4C" w:rsidRPr="00632716">
              <w:rPr>
                <w:rFonts w:ascii="Verdana" w:hAnsi="Verdana"/>
                <w:noProof/>
                <w:webHidden/>
                <w:sz w:val="20"/>
              </w:rPr>
              <w:fldChar w:fldCharType="end"/>
            </w:r>
          </w:hyperlink>
        </w:p>
        <w:p w14:paraId="17DC4240" w14:textId="79B5361A"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25</w:t>
            </w:r>
            <w:r w:rsidR="00D16C4C" w:rsidRPr="00632716">
              <w:rPr>
                <w:rFonts w:ascii="Verdana" w:hAnsi="Verdana"/>
                <w:noProof/>
                <w:webHidden/>
                <w:sz w:val="20"/>
              </w:rPr>
              <w:fldChar w:fldCharType="end"/>
            </w:r>
          </w:hyperlink>
        </w:p>
        <w:p w14:paraId="77E65176" w14:textId="6F970B3D"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25</w:t>
            </w:r>
            <w:r w:rsidR="00D16C4C" w:rsidRPr="00632716">
              <w:rPr>
                <w:rFonts w:ascii="Verdana" w:hAnsi="Verdana"/>
                <w:noProof/>
                <w:webHidden/>
                <w:sz w:val="20"/>
              </w:rPr>
              <w:fldChar w:fldCharType="end"/>
            </w:r>
          </w:hyperlink>
        </w:p>
        <w:p w14:paraId="59D00F41" w14:textId="5234B484"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27</w:t>
            </w:r>
            <w:r w:rsidR="00D16C4C" w:rsidRPr="00632716">
              <w:rPr>
                <w:rFonts w:ascii="Verdana" w:hAnsi="Verdana"/>
                <w:noProof/>
                <w:webHidden/>
                <w:sz w:val="20"/>
              </w:rPr>
              <w:fldChar w:fldCharType="end"/>
            </w:r>
          </w:hyperlink>
        </w:p>
        <w:p w14:paraId="1DE62654" w14:textId="774360FA"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27</w:t>
            </w:r>
            <w:r w:rsidR="00D16C4C" w:rsidRPr="00632716">
              <w:rPr>
                <w:rFonts w:ascii="Verdana" w:hAnsi="Verdana"/>
                <w:noProof/>
                <w:webHidden/>
                <w:sz w:val="20"/>
              </w:rPr>
              <w:fldChar w:fldCharType="end"/>
            </w:r>
          </w:hyperlink>
        </w:p>
        <w:p w14:paraId="215925B5" w14:textId="4DC3FCF2"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28</w:t>
            </w:r>
            <w:r w:rsidR="00D16C4C" w:rsidRPr="00632716">
              <w:rPr>
                <w:rFonts w:ascii="Verdana" w:hAnsi="Verdana"/>
                <w:noProof/>
                <w:webHidden/>
                <w:sz w:val="20"/>
              </w:rPr>
              <w:fldChar w:fldCharType="end"/>
            </w:r>
          </w:hyperlink>
        </w:p>
        <w:p w14:paraId="74084547" w14:textId="5EFA0802"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29</w:t>
            </w:r>
            <w:r w:rsidR="00D16C4C" w:rsidRPr="00632716">
              <w:rPr>
                <w:rFonts w:ascii="Verdana" w:hAnsi="Verdana"/>
                <w:noProof/>
                <w:webHidden/>
                <w:sz w:val="20"/>
              </w:rPr>
              <w:fldChar w:fldCharType="end"/>
            </w:r>
          </w:hyperlink>
        </w:p>
        <w:p w14:paraId="7C569B4B" w14:textId="7B930F85"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29</w:t>
            </w:r>
            <w:r w:rsidR="00D16C4C" w:rsidRPr="00632716">
              <w:rPr>
                <w:rFonts w:ascii="Verdana" w:hAnsi="Verdana"/>
                <w:noProof/>
                <w:webHidden/>
                <w:sz w:val="20"/>
              </w:rPr>
              <w:fldChar w:fldCharType="end"/>
            </w:r>
          </w:hyperlink>
        </w:p>
        <w:p w14:paraId="1A168636" w14:textId="634C6718"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30</w:t>
            </w:r>
            <w:r w:rsidR="00D16C4C" w:rsidRPr="00632716">
              <w:rPr>
                <w:rFonts w:ascii="Verdana" w:hAnsi="Verdana"/>
                <w:noProof/>
                <w:webHidden/>
                <w:sz w:val="20"/>
              </w:rPr>
              <w:fldChar w:fldCharType="end"/>
            </w:r>
          </w:hyperlink>
        </w:p>
        <w:p w14:paraId="5BCD49AE" w14:textId="57F16FD2"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30</w:t>
            </w:r>
            <w:r w:rsidR="00D16C4C" w:rsidRPr="00632716">
              <w:rPr>
                <w:rFonts w:ascii="Verdana" w:hAnsi="Verdana"/>
                <w:noProof/>
                <w:webHidden/>
                <w:sz w:val="20"/>
              </w:rPr>
              <w:fldChar w:fldCharType="end"/>
            </w:r>
          </w:hyperlink>
        </w:p>
        <w:p w14:paraId="56C48855" w14:textId="5C0DE106" w:rsidR="00D16C4C" w:rsidRPr="00632716" w:rsidRDefault="00814E65" w:rsidP="00632716">
          <w:pPr>
            <w:pStyle w:val="Spistreci1"/>
            <w:tabs>
              <w:tab w:val="left" w:pos="426"/>
              <w:tab w:val="right" w:leader="dot" w:pos="9915"/>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34</w:t>
            </w:r>
            <w:r w:rsidR="00D16C4C" w:rsidRPr="00632716">
              <w:rPr>
                <w:rFonts w:ascii="Verdana" w:hAnsi="Verdana"/>
                <w:noProof/>
                <w:webHidden/>
                <w:sz w:val="20"/>
              </w:rPr>
              <w:fldChar w:fldCharType="end"/>
            </w:r>
          </w:hyperlink>
        </w:p>
        <w:p w14:paraId="4CAF0589" w14:textId="786412EF" w:rsidR="00D16C4C" w:rsidRDefault="00814E65" w:rsidP="00632716">
          <w:pPr>
            <w:pStyle w:val="Spistreci1"/>
            <w:tabs>
              <w:tab w:val="left" w:pos="426"/>
              <w:tab w:val="right" w:leader="dot" w:pos="9915"/>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34</w:t>
            </w:r>
            <w:r w:rsidR="00D16C4C" w:rsidRPr="00632716">
              <w:rPr>
                <w:rFonts w:ascii="Verdana" w:hAnsi="Verdana"/>
                <w:noProof/>
                <w:webHidden/>
                <w:sz w:val="20"/>
              </w:rPr>
              <w:fldChar w:fldCharType="end"/>
            </w:r>
          </w:hyperlink>
        </w:p>
        <w:p w14:paraId="6104F9FA" w14:textId="30481EFD"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14:paraId="7D23F652" w14:textId="4BF8AD0C" w:rsidR="005817FF" w:rsidRPr="009273F4" w:rsidRDefault="005817FF" w:rsidP="006D28BA">
      <w:pPr>
        <w:pStyle w:val="Nagwek1"/>
        <w:numPr>
          <w:ilvl w:val="0"/>
          <w:numId w:val="22"/>
        </w:numPr>
        <w:shd w:val="clear" w:color="auto" w:fill="C6D9F1" w:themeFill="text2" w:themeFillTint="33"/>
        <w:spacing w:before="0" w:after="0"/>
        <w:ind w:left="426" w:right="-284" w:hanging="644"/>
        <w:rPr>
          <w:rFonts w:ascii="Verdana" w:hAnsi="Verdana" w:cstheme="minorHAnsi"/>
          <w:sz w:val="20"/>
          <w:lang w:val="pl-PL"/>
        </w:rPr>
      </w:pPr>
      <w:r w:rsidRPr="009273F4">
        <w:rPr>
          <w:rFonts w:ascii="Verdana" w:hAnsi="Verdana" w:cstheme="minorHAnsi"/>
          <w:caps w:val="0"/>
          <w:sz w:val="20"/>
          <w:lang w:val="pl-PL"/>
        </w:rPr>
        <w:lastRenderedPageBreak/>
        <w:t>ZAMAWIAJĄCY</w:t>
      </w:r>
      <w:bookmarkEnd w:id="0"/>
      <w:bookmarkEnd w:id="1"/>
      <w:bookmarkEnd w:id="2"/>
      <w:bookmarkEnd w:id="3"/>
    </w:p>
    <w:bookmarkEnd w:id="4"/>
    <w:p w14:paraId="67AD9482" w14:textId="2CBA6EA6" w:rsidR="005817FF" w:rsidRPr="002E1C34" w:rsidRDefault="005817FF" w:rsidP="006D28BA">
      <w:pPr>
        <w:pStyle w:val="Akapitzlist"/>
        <w:numPr>
          <w:ilvl w:val="1"/>
          <w:numId w:val="22"/>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r w:rsidRPr="002E1C34">
        <w:rPr>
          <w:rFonts w:ascii="Verdana" w:hAnsi="Verdana" w:cstheme="minorHAnsi"/>
          <w:bCs/>
          <w:sz w:val="20"/>
        </w:rPr>
        <w:t xml:space="preserve">Zamawiającym w </w:t>
      </w:r>
      <w:r w:rsidR="008521EE" w:rsidRPr="002E1C34">
        <w:rPr>
          <w:rFonts w:ascii="Verdana" w:hAnsi="Verdana" w:cstheme="minorHAnsi"/>
          <w:bCs/>
          <w:sz w:val="20"/>
        </w:rPr>
        <w:t>P</w:t>
      </w:r>
      <w:r w:rsidRPr="002E1C34">
        <w:rPr>
          <w:rFonts w:ascii="Verdana" w:hAnsi="Verdana" w:cstheme="minorHAnsi"/>
          <w:bCs/>
          <w:sz w:val="20"/>
        </w:rPr>
        <w:t xml:space="preserve">ostępowaniu </w:t>
      </w:r>
      <w:r w:rsidR="008521EE" w:rsidRPr="002E1C34">
        <w:rPr>
          <w:rFonts w:ascii="Verdana" w:hAnsi="Verdana" w:cstheme="minorHAnsi"/>
          <w:bCs/>
          <w:sz w:val="20"/>
        </w:rPr>
        <w:t xml:space="preserve">zakupowym </w:t>
      </w:r>
      <w:r w:rsidRPr="002E1C34">
        <w:rPr>
          <w:rFonts w:ascii="Verdana" w:hAnsi="Verdana" w:cstheme="minorHAnsi"/>
          <w:bCs/>
          <w:sz w:val="20"/>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2E1C34">
        <w:rPr>
          <w:rFonts w:ascii="Verdana" w:hAnsi="Verdana" w:cstheme="minorHAnsi"/>
          <w:bCs/>
          <w:sz w:val="20"/>
        </w:rPr>
        <w:t>:</w:t>
      </w:r>
    </w:p>
    <w:p w14:paraId="348AF011" w14:textId="08BC99FD" w:rsidR="00615B23" w:rsidRPr="002A6CA3" w:rsidRDefault="006A36D8" w:rsidP="00121F7A">
      <w:pPr>
        <w:pStyle w:val="Nagwek1"/>
        <w:keepNext w:val="0"/>
        <w:keepLines w:val="0"/>
        <w:suppressAutoHyphens/>
        <w:spacing w:before="120" w:after="120" w:line="240" w:lineRule="auto"/>
        <w:ind w:left="426" w:right="-284"/>
        <w:rPr>
          <w:rFonts w:ascii="Verdana" w:hAnsi="Verdana" w:cstheme="minorHAnsi"/>
          <w:b w:val="0"/>
          <w:caps w:val="0"/>
          <w:sz w:val="20"/>
          <w:lang w:val="pl-PL"/>
        </w:rPr>
      </w:pPr>
      <w:bookmarkStart w:id="36" w:name="_Toc40987095"/>
      <w:bookmarkStart w:id="37" w:name="_Toc51165979"/>
      <w:bookmarkStart w:id="38" w:name="_Toc122344671"/>
      <w:r w:rsidRPr="002E1C34">
        <w:rPr>
          <w:rFonts w:ascii="Verdana" w:hAnsi="Verdana" w:cstheme="minorHAnsi"/>
          <w:caps w:val="0"/>
          <w:sz w:val="20"/>
          <w:lang w:val="pl-PL"/>
        </w:rPr>
        <w:t>Zespół Elektrociepłowni Wrocławskich KOGENERACJA S.A.</w:t>
      </w:r>
      <w:r w:rsidRPr="002E1C34">
        <w:rPr>
          <w:rFonts w:ascii="Verdana" w:hAnsi="Verdana" w:cstheme="minorHAnsi"/>
          <w:b w:val="0"/>
          <w:caps w:val="0"/>
          <w:sz w:val="20"/>
          <w:lang w:val="pl-PL"/>
        </w:rPr>
        <w:t>, z siedzibą we Wrocławiu, przy ul. Łowieckiej 24, zarejestrowana w Sądzie Rejonowym we Wrocławiu, VI Wydział Gospodarczy Krajowego Rejestru Sądowego pod numerem KRS 0000001010, NIP 8960000032, kapitał zakładowy: 74 500 000 PLN opłacony w całości</w:t>
      </w:r>
      <w:bookmarkEnd w:id="36"/>
      <w:bookmarkEnd w:id="37"/>
      <w:bookmarkEnd w:id="38"/>
      <w:r w:rsidR="002E1C34" w:rsidRPr="002E1C34">
        <w:rPr>
          <w:rFonts w:ascii="Verdana" w:hAnsi="Verdana" w:cstheme="minorHAnsi"/>
          <w:b w:val="0"/>
          <w:caps w:val="0"/>
          <w:sz w:val="20"/>
          <w:lang w:val="pl-PL"/>
        </w:rPr>
        <w:t>.</w:t>
      </w:r>
    </w:p>
    <w:p w14:paraId="106DE000" w14:textId="6CE0D8ED" w:rsidR="00976E39" w:rsidRPr="002A6CA3" w:rsidRDefault="00180BBB" w:rsidP="006D28BA">
      <w:pPr>
        <w:pStyle w:val="Akapitzlist"/>
        <w:numPr>
          <w:ilvl w:val="1"/>
          <w:numId w:val="22"/>
        </w:numPr>
        <w:shd w:val="clear" w:color="auto" w:fill="FFFFFF" w:themeFill="background1"/>
        <w:tabs>
          <w:tab w:val="left" w:pos="426"/>
        </w:tabs>
        <w:spacing w:before="120" w:after="120"/>
        <w:ind w:left="426" w:right="-284" w:hanging="710"/>
        <w:contextualSpacing w:val="0"/>
        <w:rPr>
          <w:rFonts w:ascii="Verdana" w:hAnsi="Verdana" w:cstheme="minorHAnsi"/>
          <w:b/>
          <w:bCs/>
          <w:sz w:val="20"/>
        </w:rPr>
      </w:pPr>
      <w:bookmarkStart w:id="39" w:name="_Toc40987097"/>
      <w:bookmarkStart w:id="40" w:name="_Toc51165981"/>
      <w:r w:rsidRPr="002A6CA3">
        <w:rPr>
          <w:rFonts w:ascii="Verdana" w:hAnsi="Verdana" w:cstheme="minorHAnsi"/>
          <w:bCs/>
          <w:sz w:val="20"/>
        </w:rPr>
        <w:t>Adr</w:t>
      </w:r>
      <w:r w:rsidR="00623AF0" w:rsidRPr="002A6CA3">
        <w:rPr>
          <w:rFonts w:ascii="Verdana" w:hAnsi="Verdana" w:cstheme="minorHAnsi"/>
          <w:bCs/>
          <w:sz w:val="20"/>
        </w:rPr>
        <w:t>es strony internetowej</w:t>
      </w:r>
      <w:r w:rsidRPr="002A6CA3">
        <w:rPr>
          <w:rFonts w:ascii="Verdana" w:hAnsi="Verdana" w:cstheme="minorHAnsi"/>
          <w:bCs/>
          <w:sz w:val="20"/>
        </w:rPr>
        <w:t xml:space="preserve"> Zamawiającego</w:t>
      </w:r>
      <w:r w:rsidR="00976E39" w:rsidRPr="002A6CA3">
        <w:rPr>
          <w:rFonts w:ascii="Verdana" w:hAnsi="Verdana" w:cstheme="minorHAnsi"/>
          <w:bCs/>
          <w:sz w:val="20"/>
        </w:rPr>
        <w:t>:</w:t>
      </w:r>
    </w:p>
    <w:bookmarkEnd w:id="39"/>
    <w:bookmarkEnd w:id="40"/>
    <w:p w14:paraId="0CB5CC81" w14:textId="402AC921" w:rsidR="001C1222" w:rsidRPr="002A6CA3" w:rsidRDefault="009F6D6D" w:rsidP="00121F7A">
      <w:pPr>
        <w:tabs>
          <w:tab w:val="left" w:pos="851"/>
          <w:tab w:val="left" w:pos="1134"/>
        </w:tabs>
        <w:spacing w:before="120" w:after="120" w:line="276" w:lineRule="auto"/>
        <w:ind w:left="426" w:right="-284"/>
        <w:rPr>
          <w:rFonts w:ascii="Verdana" w:hAnsi="Verdana" w:cstheme="minorHAnsi"/>
          <w:bCs/>
          <w:sz w:val="20"/>
        </w:rPr>
      </w:pPr>
      <w:r w:rsidRPr="002E1C34">
        <w:fldChar w:fldCharType="begin"/>
      </w:r>
      <w:r w:rsidRPr="002E1C34">
        <w:instrText xml:space="preserve"> HYPERLINK "http://www.kogeneracja.com.pl" </w:instrText>
      </w:r>
      <w:r w:rsidRPr="002E1C34">
        <w:fldChar w:fldCharType="separate"/>
      </w:r>
      <w:r w:rsidR="00615B23" w:rsidRPr="002E1C34">
        <w:rPr>
          <w:rFonts w:ascii="Verdana" w:hAnsi="Verdana" w:cstheme="minorHAnsi"/>
          <w:color w:val="0000FF"/>
          <w:sz w:val="20"/>
          <w:u w:val="single"/>
        </w:rPr>
        <w:t>www.kogeneracja.com.pl</w:t>
      </w:r>
      <w:r w:rsidRPr="002E1C34">
        <w:rPr>
          <w:rFonts w:ascii="Verdana" w:hAnsi="Verdana" w:cstheme="minorHAnsi"/>
          <w:color w:val="0000FF"/>
          <w:sz w:val="20"/>
          <w:u w:val="single"/>
        </w:rPr>
        <w:fldChar w:fldCharType="end"/>
      </w:r>
      <w:r w:rsidR="002E1C34" w:rsidRPr="002E1C34">
        <w:rPr>
          <w:rFonts w:ascii="Verdana" w:hAnsi="Verdana" w:cstheme="minorHAnsi"/>
          <w:sz w:val="20"/>
        </w:rPr>
        <w:t xml:space="preserve"> </w:t>
      </w:r>
    </w:p>
    <w:p w14:paraId="4F4F2B7B" w14:textId="39BF81F0" w:rsidR="00CE4C3E" w:rsidRPr="002A6CA3" w:rsidRDefault="00B364FE" w:rsidP="006D28BA">
      <w:pPr>
        <w:pStyle w:val="Akapitzlist"/>
        <w:numPr>
          <w:ilvl w:val="1"/>
          <w:numId w:val="22"/>
        </w:numPr>
        <w:tabs>
          <w:tab w:val="left" w:pos="851"/>
          <w:tab w:val="left" w:pos="1134"/>
        </w:tabs>
        <w:spacing w:before="120" w:after="120" w:line="276" w:lineRule="auto"/>
        <w:ind w:left="425" w:right="-284" w:hanging="709"/>
        <w:rPr>
          <w:rFonts w:ascii="Verdana" w:hAnsi="Verdana" w:cstheme="minorHAnsi"/>
          <w:b/>
          <w:sz w:val="20"/>
        </w:rPr>
      </w:pPr>
      <w:r w:rsidRPr="002E1C34">
        <w:rPr>
          <w:rFonts w:ascii="Verdana" w:hAnsi="Verdana" w:cstheme="minorHAnsi"/>
          <w:b/>
          <w:sz w:val="20"/>
        </w:rPr>
        <w:t>Zamawiający powierzył przygotowanie i przeprowadzenie postępowania o udzielenie zamówienia</w:t>
      </w:r>
      <w:r w:rsidR="00850D5F" w:rsidRPr="002E1C34">
        <w:rPr>
          <w:rFonts w:ascii="Verdana" w:hAnsi="Verdana" w:cstheme="minorHAnsi"/>
          <w:b/>
          <w:sz w:val="20"/>
        </w:rPr>
        <w:t xml:space="preserve"> </w:t>
      </w:r>
      <w:r w:rsidR="00433BFC" w:rsidRPr="002E1C34">
        <w:rPr>
          <w:rFonts w:ascii="Verdana" w:hAnsi="Verdana" w:cstheme="minorHAnsi"/>
          <w:b/>
          <w:sz w:val="20"/>
        </w:rPr>
        <w:t>PGE Energia Ciepła S.A.</w:t>
      </w:r>
      <w:r w:rsidR="00850D5F" w:rsidRPr="002E1C34">
        <w:rPr>
          <w:rFonts w:ascii="Verdana" w:hAnsi="Verdana" w:cstheme="minorHAnsi"/>
          <w:b/>
          <w:sz w:val="20"/>
        </w:rPr>
        <w:t xml:space="preserve"> </w:t>
      </w:r>
      <w:r w:rsidR="00433BFC" w:rsidRPr="002E1C34">
        <w:rPr>
          <w:rFonts w:ascii="Verdana" w:hAnsi="Verdana" w:cstheme="minorHAnsi"/>
          <w:b/>
          <w:sz w:val="20"/>
        </w:rPr>
        <w:t>Komórką organizacyjną prowadzącą</w:t>
      </w:r>
      <w:r w:rsidR="00850D5F" w:rsidRPr="002E1C34">
        <w:rPr>
          <w:rFonts w:ascii="Verdana" w:hAnsi="Verdana" w:cstheme="minorHAnsi"/>
          <w:b/>
          <w:sz w:val="20"/>
        </w:rPr>
        <w:t xml:space="preserve"> postępowanie</w:t>
      </w:r>
      <w:r w:rsidR="008521EE">
        <w:rPr>
          <w:rFonts w:ascii="Verdana" w:hAnsi="Verdana" w:cstheme="minorHAnsi"/>
          <w:b/>
          <w:sz w:val="20"/>
        </w:rPr>
        <w:t xml:space="preserve"> </w:t>
      </w:r>
      <w:r w:rsidR="008521EE" w:rsidRPr="006D28BA">
        <w:rPr>
          <w:rFonts w:ascii="Verdana" w:hAnsi="Verdana" w:cstheme="minorHAnsi"/>
          <w:b/>
          <w:sz w:val="20"/>
        </w:rPr>
        <w:t>zakupowe</w:t>
      </w:r>
      <w:r w:rsidR="00850D5F" w:rsidRPr="002A6CA3">
        <w:rPr>
          <w:rFonts w:ascii="Verdana" w:hAnsi="Verdana" w:cstheme="minorHAnsi"/>
          <w:b/>
          <w:sz w:val="20"/>
        </w:rPr>
        <w:t xml:space="preserve"> jest </w:t>
      </w:r>
      <w:r w:rsidR="00015397" w:rsidRPr="002A6CA3">
        <w:rPr>
          <w:rFonts w:ascii="Verdana" w:hAnsi="Verdana" w:cstheme="minorHAnsi"/>
          <w:b/>
          <w:sz w:val="20"/>
        </w:rPr>
        <w:t xml:space="preserve">Departament Zakupów </w:t>
      </w:r>
      <w:r w:rsidR="00850D5F" w:rsidRPr="002A6CA3">
        <w:rPr>
          <w:rFonts w:ascii="Verdana" w:hAnsi="Verdana" w:cstheme="minorHAnsi"/>
          <w:b/>
          <w:sz w:val="20"/>
        </w:rPr>
        <w:t>PGE Energia Ciepła S.A.</w:t>
      </w:r>
      <w:bookmarkStart w:id="41" w:name="_Toc43108578"/>
    </w:p>
    <w:p w14:paraId="2B43EDD1" w14:textId="77777777" w:rsidR="00CA2F37" w:rsidRPr="002A6CA3" w:rsidRDefault="00AC03DF" w:rsidP="006D28BA">
      <w:pPr>
        <w:pStyle w:val="Akapitzlist"/>
        <w:numPr>
          <w:ilvl w:val="2"/>
          <w:numId w:val="22"/>
        </w:numPr>
        <w:tabs>
          <w:tab w:val="left" w:pos="851"/>
          <w:tab w:val="left" w:pos="1134"/>
        </w:tabs>
        <w:spacing w:before="120" w:after="120" w:line="276" w:lineRule="auto"/>
        <w:ind w:left="1134" w:right="-284"/>
        <w:rPr>
          <w:rFonts w:ascii="Verdana" w:hAnsi="Verdana" w:cstheme="minorHAnsi"/>
          <w:b/>
          <w:sz w:val="20"/>
        </w:rPr>
      </w:pPr>
      <w:r w:rsidRPr="002A6CA3">
        <w:rPr>
          <w:rFonts w:ascii="Verdana" w:hAnsi="Verdana" w:cs="Calibri"/>
          <w:bCs/>
          <w:sz w:val="20"/>
        </w:rPr>
        <w:t xml:space="preserve">Strona internetowa: </w:t>
      </w:r>
      <w:hyperlink r:id="rId12" w:history="1">
        <w:r w:rsidR="00CA2F37" w:rsidRPr="002A6CA3">
          <w:rPr>
            <w:rStyle w:val="Hipercze"/>
            <w:rFonts w:ascii="Verdana" w:hAnsi="Verdana" w:cs="Calibri"/>
            <w:bCs/>
            <w:sz w:val="20"/>
          </w:rPr>
          <w:t>www.pgeenergiaciepla.pl</w:t>
        </w:r>
      </w:hyperlink>
    </w:p>
    <w:p w14:paraId="6807467C" w14:textId="69391FBC" w:rsidR="00AC03DF" w:rsidRPr="002A6CA3" w:rsidRDefault="00AC03DF" w:rsidP="006D28BA">
      <w:pPr>
        <w:pStyle w:val="Akapitzlist"/>
        <w:numPr>
          <w:ilvl w:val="2"/>
          <w:numId w:val="22"/>
        </w:numPr>
        <w:tabs>
          <w:tab w:val="left" w:pos="1134"/>
        </w:tabs>
        <w:spacing w:line="240" w:lineRule="auto"/>
        <w:ind w:left="1134" w:right="-284"/>
        <w:rPr>
          <w:rFonts w:ascii="Verdana" w:hAnsi="Verdana" w:cs="Calibri"/>
          <w:bCs/>
          <w:sz w:val="20"/>
        </w:rPr>
      </w:pPr>
      <w:r w:rsidRPr="002A6CA3">
        <w:rPr>
          <w:rFonts w:ascii="Verdana" w:hAnsi="Verdana" w:cs="Calibri"/>
          <w:bCs/>
          <w:sz w:val="20"/>
        </w:rPr>
        <w:t xml:space="preserve">Adres do korespondencji: </w:t>
      </w:r>
    </w:p>
    <w:p w14:paraId="7A2801E6" w14:textId="77777777" w:rsidR="00E623DA" w:rsidRPr="002A6CA3" w:rsidRDefault="006941DE" w:rsidP="00121F7A">
      <w:pPr>
        <w:tabs>
          <w:tab w:val="left" w:pos="1134"/>
        </w:tabs>
        <w:spacing w:line="240" w:lineRule="auto"/>
        <w:ind w:left="1134"/>
        <w:rPr>
          <w:rFonts w:ascii="Verdana" w:hAnsi="Verdana" w:cs="Calibri"/>
          <w:bCs/>
          <w:sz w:val="20"/>
        </w:rPr>
      </w:pPr>
      <w:r w:rsidRPr="002A6CA3">
        <w:rPr>
          <w:rFonts w:ascii="Verdana" w:hAnsi="Verdana" w:cs="Calibri"/>
          <w:bCs/>
          <w:sz w:val="20"/>
        </w:rPr>
        <w:t xml:space="preserve">PGE Energia Ciepła S.A. </w:t>
      </w:r>
      <w:r w:rsidR="00E623DA" w:rsidRPr="002A6CA3">
        <w:rPr>
          <w:rFonts w:ascii="Verdana" w:hAnsi="Verdana" w:cs="Calibri"/>
          <w:bCs/>
          <w:sz w:val="20"/>
        </w:rPr>
        <w:t>Departament Zakupów</w:t>
      </w:r>
      <w:r w:rsidR="00C66D66" w:rsidRPr="002A6CA3">
        <w:rPr>
          <w:rFonts w:ascii="Verdana" w:hAnsi="Verdana" w:cs="Calibri"/>
          <w:bCs/>
          <w:sz w:val="20"/>
        </w:rPr>
        <w:t>:</w:t>
      </w:r>
    </w:p>
    <w:p w14:paraId="7DA98A9F" w14:textId="3DFA3402" w:rsidR="004D33DB" w:rsidRPr="002E1C34" w:rsidRDefault="004D33DB" w:rsidP="002E1C34">
      <w:pPr>
        <w:pStyle w:val="Nagwek2"/>
        <w:keepNext w:val="0"/>
        <w:keepLines w:val="0"/>
        <w:suppressAutoHyphens/>
        <w:spacing w:before="120" w:after="120" w:line="240" w:lineRule="auto"/>
        <w:ind w:left="1418"/>
        <w:rPr>
          <w:rFonts w:ascii="Verdana" w:hAnsi="Verdana" w:cstheme="minorHAnsi"/>
          <w:b w:val="0"/>
          <w:sz w:val="20"/>
        </w:rPr>
      </w:pPr>
      <w:bookmarkStart w:id="42" w:name="_Toc122344682"/>
      <w:r w:rsidRPr="002E1C34">
        <w:rPr>
          <w:rFonts w:ascii="Verdana" w:hAnsi="Verdana" w:cstheme="minorHAnsi"/>
          <w:sz w:val="20"/>
        </w:rPr>
        <w:t>50-220 Wrocław; ul. Łowiecka 24</w:t>
      </w:r>
      <w:bookmarkEnd w:id="42"/>
      <w:r w:rsidR="002E1C34" w:rsidRPr="002E1C34">
        <w:rPr>
          <w:rFonts w:ascii="Verdana" w:hAnsi="Verdana" w:cstheme="minorHAnsi"/>
          <w:sz w:val="20"/>
        </w:rPr>
        <w:t>.</w:t>
      </w:r>
    </w:p>
    <w:p w14:paraId="75923CAD" w14:textId="226B3CF0" w:rsidR="00AC03DF" w:rsidRPr="002A6CA3" w:rsidRDefault="00AC03DF" w:rsidP="006D28BA">
      <w:pPr>
        <w:pStyle w:val="Nagwek1"/>
        <w:numPr>
          <w:ilvl w:val="0"/>
          <w:numId w:val="34"/>
        </w:numPr>
        <w:shd w:val="clear" w:color="auto" w:fill="C6D9F1" w:themeFill="text2" w:themeFillTint="33"/>
        <w:spacing w:before="120" w:after="120"/>
        <w:ind w:left="426" w:right="-284" w:hanging="710"/>
        <w:rPr>
          <w:rFonts w:ascii="Verdana" w:hAnsi="Verdana" w:cstheme="minorHAnsi"/>
          <w:caps w:val="0"/>
          <w:sz w:val="20"/>
          <w:lang w:val="pl-PL"/>
        </w:rPr>
      </w:pPr>
      <w:bookmarkStart w:id="43" w:name="_Toc122344688"/>
      <w:r w:rsidRPr="002A6CA3">
        <w:rPr>
          <w:rFonts w:ascii="Verdana" w:hAnsi="Verdana" w:cstheme="minorHAnsi"/>
          <w:caps w:val="0"/>
          <w:sz w:val="20"/>
          <w:lang w:val="pl-PL"/>
        </w:rPr>
        <w:t>INFORMACJE O SPOSOBIE KOMUNIKACJI Z WYKONAWCAMI</w:t>
      </w:r>
      <w:bookmarkEnd w:id="43"/>
    </w:p>
    <w:p w14:paraId="062EB635" w14:textId="40D42D93"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44" w:name="_Toc528334427"/>
      <w:bookmarkStart w:id="45" w:name="_Toc122344689"/>
      <w:bookmarkStart w:id="46" w:name="_Toc3460015"/>
      <w:bookmarkStart w:id="47" w:name="_Toc3876124"/>
      <w:bookmarkStart w:id="48" w:name="_Toc6987378"/>
      <w:r w:rsidRPr="002A6CA3">
        <w:rPr>
          <w:rFonts w:ascii="Verdana" w:hAnsi="Verdana" w:cstheme="minorHAnsi"/>
          <w:b w:val="0"/>
          <w:sz w:val="20"/>
          <w:lang w:val="pl-PL" w:eastAsia="pl-PL"/>
        </w:rPr>
        <w:t xml:space="preserve">Postępowanie </w:t>
      </w:r>
      <w:r w:rsidR="008521EE" w:rsidRPr="006D28BA">
        <w:rPr>
          <w:rFonts w:ascii="Verdana" w:hAnsi="Verdana" w:cstheme="minorHAnsi"/>
          <w:b w:val="0"/>
          <w:sz w:val="20"/>
          <w:lang w:val="pl-PL" w:eastAsia="pl-PL"/>
        </w:rPr>
        <w:t>zakupowe</w:t>
      </w:r>
      <w:r w:rsidR="008521EE" w:rsidRPr="006D28BA">
        <w:rPr>
          <w:rFonts w:ascii="Verdana" w:hAnsi="Verdana" w:cstheme="minorHAnsi"/>
          <w:bCs/>
          <w:sz w:val="20"/>
        </w:rPr>
        <w:t xml:space="preserve"> </w:t>
      </w:r>
      <w:r w:rsidRPr="008521EE">
        <w:rPr>
          <w:rFonts w:ascii="Verdana" w:hAnsi="Verdana" w:cstheme="minorHAnsi"/>
          <w:b w:val="0"/>
          <w:sz w:val="20"/>
          <w:lang w:val="pl-PL" w:eastAsia="pl-PL"/>
        </w:rPr>
        <w:t>prowadzone</w:t>
      </w:r>
      <w:r w:rsidRPr="002A6CA3">
        <w:rPr>
          <w:rFonts w:ascii="Verdana" w:hAnsi="Verdana" w:cstheme="minorHAnsi"/>
          <w:b w:val="0"/>
          <w:sz w:val="20"/>
          <w:lang w:val="pl-PL" w:eastAsia="pl-PL"/>
        </w:rPr>
        <w:t xml:space="preserve"> jest w języku polskim. Wszelkie oświadczenia, zawiadomienia, w tym również Umowa, sporządzone będą w języku polskim</w:t>
      </w:r>
      <w:bookmarkStart w:id="49" w:name="_Toc528334428"/>
      <w:bookmarkEnd w:id="44"/>
      <w:r w:rsidRPr="002A6CA3">
        <w:rPr>
          <w:rFonts w:ascii="Verdana" w:hAnsi="Verdana" w:cstheme="minorHAnsi"/>
          <w:b w:val="0"/>
          <w:sz w:val="20"/>
          <w:lang w:val="pl-PL" w:eastAsia="pl-PL"/>
        </w:rPr>
        <w:t>.</w:t>
      </w:r>
      <w:bookmarkEnd w:id="45"/>
    </w:p>
    <w:p w14:paraId="72FE4C43" w14:textId="75D5DA36" w:rsidR="007E5BAD"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0" w:name="_Toc122344690"/>
      <w:r w:rsidRPr="002A6CA3">
        <w:rPr>
          <w:rFonts w:ascii="Verdana" w:hAnsi="Verdana" w:cstheme="minorHAnsi"/>
          <w:b w:val="0"/>
          <w:sz w:val="20"/>
          <w:lang w:val="pl-PL" w:eastAsia="pl-PL"/>
        </w:rPr>
        <w:t xml:space="preserve">W niniejszym Postępowaniu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 xml:space="preserve">ym </w:t>
      </w:r>
      <w:r w:rsidRPr="002A6CA3">
        <w:rPr>
          <w:rFonts w:ascii="Verdana" w:hAnsi="Verdana" w:cstheme="minorHAnsi"/>
          <w:b w:val="0"/>
          <w:sz w:val="20"/>
          <w:lang w:val="pl-PL" w:eastAsia="pl-PL"/>
        </w:rPr>
        <w:t>komunikacja między Zamawiający</w:t>
      </w:r>
      <w:r w:rsidR="007E5BAD" w:rsidRPr="002A6CA3">
        <w:rPr>
          <w:rFonts w:ascii="Verdana" w:hAnsi="Verdana" w:cstheme="minorHAnsi"/>
          <w:b w:val="0"/>
          <w:sz w:val="20"/>
          <w:lang w:val="pl-PL" w:eastAsia="pl-PL"/>
        </w:rPr>
        <w:t>m</w:t>
      </w:r>
      <w:r w:rsidRPr="002A6CA3">
        <w:rPr>
          <w:rFonts w:ascii="Verdana" w:hAnsi="Verdana" w:cstheme="minorHAnsi"/>
          <w:b w:val="0"/>
          <w:sz w:val="20"/>
          <w:lang w:val="pl-PL" w:eastAsia="pl-PL"/>
        </w:rPr>
        <w:t xml:space="preserve"> a Wykonawcami</w:t>
      </w:r>
      <w:r w:rsidR="00484E6B" w:rsidRPr="002A6CA3">
        <w:rPr>
          <w:rFonts w:ascii="Verdana" w:hAnsi="Verdana" w:cstheme="minorHAnsi"/>
          <w:b w:val="0"/>
          <w:sz w:val="20"/>
          <w:lang w:val="pl-PL" w:eastAsia="pl-PL"/>
        </w:rPr>
        <w:t xml:space="preserve">, w tym </w:t>
      </w:r>
      <w:r w:rsidR="007E5BAD" w:rsidRPr="002A6CA3">
        <w:rPr>
          <w:rFonts w:ascii="Verdana" w:hAnsi="Verdana" w:cstheme="minorHAnsi"/>
          <w:b w:val="0"/>
          <w:sz w:val="20"/>
          <w:lang w:val="pl-PL" w:eastAsia="pl-PL"/>
        </w:rPr>
        <w:t xml:space="preserve">składanie ofert, </w:t>
      </w:r>
      <w:r w:rsidR="00484E6B" w:rsidRPr="002A6CA3">
        <w:rPr>
          <w:rFonts w:ascii="Verdana" w:hAnsi="Verdana" w:cstheme="minorHAnsi"/>
          <w:b w:val="0"/>
          <w:sz w:val="20"/>
          <w:lang w:val="pl-PL" w:eastAsia="pl-PL"/>
        </w:rPr>
        <w:t>przekazywanie oświadczeń, wniosków, zawi</w:t>
      </w:r>
      <w:r w:rsidR="00AC624A" w:rsidRPr="002A6CA3">
        <w:rPr>
          <w:rFonts w:ascii="Verdana" w:hAnsi="Verdana" w:cstheme="minorHAnsi"/>
          <w:b w:val="0"/>
          <w:sz w:val="20"/>
          <w:lang w:val="pl-PL" w:eastAsia="pl-PL"/>
        </w:rPr>
        <w:t>a</w:t>
      </w:r>
      <w:r w:rsidR="00CC61E2" w:rsidRPr="002A6CA3">
        <w:rPr>
          <w:rFonts w:ascii="Verdana" w:hAnsi="Verdana" w:cstheme="minorHAnsi"/>
          <w:b w:val="0"/>
          <w:sz w:val="20"/>
          <w:lang w:val="pl-PL" w:eastAsia="pl-PL"/>
        </w:rPr>
        <w:t xml:space="preserve">domień i informacji i ich skanów </w:t>
      </w:r>
      <w:r w:rsidRPr="002A6CA3">
        <w:rPr>
          <w:rFonts w:ascii="Verdana" w:hAnsi="Verdana" w:cstheme="minorHAnsi"/>
          <w:b w:val="0"/>
          <w:sz w:val="20"/>
          <w:lang w:val="pl-PL" w:eastAsia="pl-PL"/>
        </w:rPr>
        <w:t xml:space="preserve">odbywa się </w:t>
      </w:r>
      <w:r w:rsidR="007E5BAD" w:rsidRPr="002A6CA3">
        <w:rPr>
          <w:rFonts w:ascii="Verdana" w:hAnsi="Verdana" w:cstheme="minorHAnsi"/>
          <w:b w:val="0"/>
          <w:sz w:val="20"/>
          <w:lang w:val="pl-PL"/>
        </w:rPr>
        <w:t xml:space="preserve">przy użyciu środków komunikacji elektronicznej </w:t>
      </w:r>
      <w:r w:rsidRPr="002A6CA3">
        <w:rPr>
          <w:rFonts w:ascii="Verdana" w:hAnsi="Verdana" w:cstheme="minorHAnsi"/>
          <w:b w:val="0"/>
          <w:sz w:val="20"/>
          <w:lang w:val="pl-PL" w:eastAsia="pl-PL"/>
        </w:rPr>
        <w:t xml:space="preserve">z wykorzystaniem </w:t>
      </w:r>
      <w:r w:rsidR="000859F6" w:rsidRPr="002A6CA3">
        <w:rPr>
          <w:rFonts w:ascii="Verdana" w:hAnsi="Verdana" w:cstheme="minorHAnsi"/>
          <w:b w:val="0"/>
          <w:sz w:val="20"/>
          <w:lang w:val="pl-PL" w:eastAsia="pl-PL"/>
        </w:rPr>
        <w:t>Systemu</w:t>
      </w:r>
      <w:r w:rsidRPr="002A6CA3">
        <w:rPr>
          <w:rFonts w:ascii="Verdana" w:hAnsi="Verdana" w:cstheme="minorHAnsi"/>
          <w:b w:val="0"/>
          <w:sz w:val="20"/>
          <w:lang w:val="pl-PL" w:eastAsia="pl-PL"/>
        </w:rPr>
        <w:t xml:space="preserve"> Zakupow</w:t>
      </w:r>
      <w:r w:rsidR="000859F6" w:rsidRPr="002A6CA3">
        <w:rPr>
          <w:rFonts w:ascii="Verdana" w:hAnsi="Verdana" w:cstheme="minorHAnsi"/>
          <w:b w:val="0"/>
          <w:sz w:val="20"/>
          <w:lang w:val="pl-PL" w:eastAsia="pl-PL"/>
        </w:rPr>
        <w:t>ego</w:t>
      </w:r>
      <w:r w:rsidRPr="002A6CA3">
        <w:rPr>
          <w:rFonts w:ascii="Verdana" w:hAnsi="Verdana" w:cstheme="minorHAnsi"/>
          <w:b w:val="0"/>
          <w:sz w:val="20"/>
          <w:lang w:val="pl-PL" w:eastAsia="pl-PL"/>
        </w:rPr>
        <w:t xml:space="preserve"> GK PGE.</w:t>
      </w:r>
      <w:bookmarkEnd w:id="50"/>
      <w:r w:rsidRPr="002A6CA3">
        <w:rPr>
          <w:rFonts w:ascii="Verdana" w:hAnsi="Verdana" w:cstheme="minorHAnsi"/>
          <w:b w:val="0"/>
          <w:sz w:val="20"/>
          <w:lang w:val="pl-PL" w:eastAsia="pl-PL"/>
        </w:rPr>
        <w:t xml:space="preserve"> </w:t>
      </w:r>
    </w:p>
    <w:p w14:paraId="0DAE90EE" w14:textId="51F020CE" w:rsidR="003B43D8" w:rsidRPr="002A6CA3" w:rsidRDefault="003B43D8" w:rsidP="006D28BA">
      <w:pPr>
        <w:pStyle w:val="Nagwek2"/>
        <w:numPr>
          <w:ilvl w:val="1"/>
          <w:numId w:val="34"/>
        </w:numPr>
        <w:spacing w:before="120" w:after="120" w:line="240" w:lineRule="auto"/>
        <w:ind w:left="425" w:right="-284" w:hanging="709"/>
        <w:rPr>
          <w:rFonts w:ascii="Verdana" w:hAnsi="Verdana" w:cstheme="minorHAnsi"/>
          <w:b w:val="0"/>
          <w:sz w:val="20"/>
          <w:lang w:eastAsia="pl-PL"/>
        </w:rPr>
      </w:pPr>
      <w:bookmarkStart w:id="51" w:name="_Toc122344691"/>
      <w:r w:rsidRPr="002A6CA3">
        <w:rPr>
          <w:rFonts w:ascii="Verdana" w:hAnsi="Verdana" w:cstheme="minorHAnsi"/>
          <w:b w:val="0"/>
          <w:sz w:val="20"/>
          <w:lang w:eastAsia="pl-PL"/>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Pr>
          <w:rFonts w:ascii="Verdana" w:hAnsi="Verdana" w:cstheme="minorHAnsi"/>
          <w:b w:val="0"/>
          <w:sz w:val="20"/>
          <w:lang w:eastAsia="pl-PL"/>
        </w:rPr>
        <w:t xml:space="preserve">, składania skanów dokumentów elektronicznych, elektronicznych kopi dokumentów </w:t>
      </w:r>
      <w:r w:rsidR="008E07D2">
        <w:rPr>
          <w:rFonts w:ascii="Verdana" w:hAnsi="Verdana" w:cstheme="minorHAnsi"/>
          <w:b w:val="0"/>
          <w:sz w:val="20"/>
          <w:lang w:eastAsia="pl-PL"/>
        </w:rPr>
        <w:t>i</w:t>
      </w:r>
      <w:r w:rsidR="00451802">
        <w:rPr>
          <w:rFonts w:ascii="Verdana" w:hAnsi="Verdana" w:cstheme="minorHAnsi"/>
          <w:b w:val="0"/>
          <w:sz w:val="20"/>
          <w:lang w:eastAsia="pl-PL"/>
        </w:rPr>
        <w:t xml:space="preserve"> oświadczeń</w:t>
      </w:r>
      <w:r w:rsidRPr="002A6CA3">
        <w:rPr>
          <w:rFonts w:ascii="Verdana" w:hAnsi="Verdana" w:cstheme="minorHAnsi"/>
          <w:b w:val="0"/>
          <w:sz w:val="20"/>
          <w:lang w:eastAsia="pl-PL"/>
        </w:rPr>
        <w:t xml:space="preserve"> opisane zostały w instrukcjach </w:t>
      </w:r>
      <w:r w:rsidR="0041765E">
        <w:rPr>
          <w:rFonts w:ascii="Verdana" w:hAnsi="Verdana" w:cstheme="minorHAnsi"/>
          <w:b w:val="0"/>
          <w:sz w:val="20"/>
          <w:lang w:eastAsia="pl-PL"/>
        </w:rPr>
        <w:t>zamieszczonych</w:t>
      </w:r>
      <w:r w:rsidRPr="002A6CA3">
        <w:rPr>
          <w:rFonts w:ascii="Verdana" w:hAnsi="Verdana" w:cstheme="minorHAnsi"/>
          <w:b w:val="0"/>
          <w:sz w:val="20"/>
          <w:lang w:eastAsia="pl-PL"/>
        </w:rPr>
        <w:t xml:space="preserve"> na stronie </w:t>
      </w:r>
      <w:hyperlink r:id="rId13" w:history="1">
        <w:r w:rsidRPr="002A6CA3">
          <w:rPr>
            <w:rStyle w:val="Hipercze"/>
            <w:rFonts w:ascii="Verdana" w:hAnsi="Verdana" w:cstheme="minorHAnsi"/>
            <w:b w:val="0"/>
            <w:sz w:val="20"/>
            <w:lang w:eastAsia="pl-PL"/>
          </w:rPr>
          <w:t>https://swpp2.gkpge.pl</w:t>
        </w:r>
        <w:bookmarkEnd w:id="51"/>
      </w:hyperlink>
    </w:p>
    <w:p w14:paraId="02E82E55" w14:textId="599587EB" w:rsidR="003B43D8" w:rsidRPr="002A6CA3" w:rsidRDefault="003B43D8" w:rsidP="006D28BA">
      <w:pPr>
        <w:pStyle w:val="Akapitzlist"/>
        <w:numPr>
          <w:ilvl w:val="1"/>
          <w:numId w:val="83"/>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posiadających konto i zalogowanych na stronie internetowej </w:t>
      </w:r>
      <w:hyperlink r:id="rId14"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„Baza Wiedzy” </w:t>
      </w:r>
      <w:r w:rsidR="00EE2232">
        <w:rPr>
          <w:rFonts w:ascii="Verdana" w:hAnsi="Verdana" w:cstheme="minorHAnsi"/>
          <w:color w:val="000000"/>
          <w:sz w:val="20"/>
        </w:rPr>
        <w:t xml:space="preserve">(zwłaszcza w sekcji „Dokumenty”) </w:t>
      </w:r>
      <w:r w:rsidRPr="002A6CA3">
        <w:rPr>
          <w:rFonts w:ascii="Verdana" w:hAnsi="Verdana" w:cstheme="minorHAnsi"/>
          <w:color w:val="000000"/>
          <w:sz w:val="20"/>
        </w:rPr>
        <w:t>oraz w zakładce „Strefa publiczna”, sekcja „Pytania i odpowiedzi/FAQ”;</w:t>
      </w:r>
    </w:p>
    <w:p w14:paraId="0CA579AC" w14:textId="464D34EF" w:rsidR="003B43D8" w:rsidRPr="002A6CA3" w:rsidRDefault="003B43D8" w:rsidP="006D28BA">
      <w:pPr>
        <w:pStyle w:val="Akapitzlist"/>
        <w:numPr>
          <w:ilvl w:val="1"/>
          <w:numId w:val="83"/>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niezalogowanych na stronie internetowej </w:t>
      </w:r>
      <w:hyperlink r:id="rId15"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„Inne informacje i ogłoszenia o postepowaniach (w tym ogłoszenia okresowe). Regulacje zakupowe” oraz w zakładce „Pytania i odpowiedzi/FAQ”.</w:t>
      </w:r>
    </w:p>
    <w:p w14:paraId="1B860F25" w14:textId="77777777" w:rsidR="00783602" w:rsidRPr="002A6CA3" w:rsidRDefault="00783602" w:rsidP="00921FCD">
      <w:pPr>
        <w:spacing w:line="240" w:lineRule="auto"/>
        <w:ind w:left="426" w:right="-281"/>
        <w:rPr>
          <w:rFonts w:ascii="Verdana" w:hAnsi="Verdana" w:cstheme="minorHAnsi"/>
          <w:sz w:val="20"/>
        </w:rPr>
      </w:pPr>
      <w:r w:rsidRPr="002A6CA3">
        <w:rPr>
          <w:rFonts w:ascii="Verdana" w:hAnsi="Verdana" w:cstheme="minorHAnsi"/>
          <w:sz w:val="20"/>
        </w:rPr>
        <w:t xml:space="preserve">Wszelkie informacje dotyczące sposobu rejestracji i logowania do Systemu znajdują się pod adresem internetowym https://swpp2.gkpge.pl w zakładce “Pytania i odpowiedzi/FAQ”. </w:t>
      </w:r>
    </w:p>
    <w:p w14:paraId="1AF4A020" w14:textId="00FFD045" w:rsidR="00783602" w:rsidRPr="002A6CA3" w:rsidRDefault="00783602" w:rsidP="002A6CA3">
      <w:pPr>
        <w:spacing w:line="240" w:lineRule="auto"/>
        <w:ind w:left="426" w:right="-281"/>
        <w:rPr>
          <w:rFonts w:ascii="Verdana" w:hAnsi="Verdana" w:cstheme="minorHAnsi"/>
          <w:sz w:val="20"/>
        </w:rPr>
      </w:pPr>
      <w:r w:rsidRPr="002A6CA3">
        <w:rPr>
          <w:rFonts w:ascii="Verdana" w:hAnsi="Verdana" w:cstheme="minorHAnsi"/>
          <w:sz w:val="20"/>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2" w:name="_Toc122344692"/>
      <w:r w:rsidRPr="002A6CA3">
        <w:rPr>
          <w:rFonts w:ascii="Verdana" w:hAnsi="Verdana" w:cstheme="minorHAnsi"/>
          <w:b w:val="0"/>
          <w:sz w:val="20"/>
          <w:lang w:val="pl-PL" w:eastAsia="pl-PL"/>
        </w:rPr>
        <w:t>Korzystanie z Systemu Zakupowego GK PGE jest bezpłatne.</w:t>
      </w:r>
      <w:bookmarkEnd w:id="52"/>
    </w:p>
    <w:p w14:paraId="6079F57E" w14:textId="656F6E14"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3" w:name="_Toc122344693"/>
      <w:r w:rsidRPr="002A6CA3">
        <w:rPr>
          <w:rFonts w:ascii="Verdana" w:hAnsi="Verdana" w:cstheme="minorHAnsi"/>
          <w:b w:val="0"/>
          <w:sz w:val="20"/>
          <w:u w:val="single"/>
          <w:lang w:val="pl-PL" w:eastAsia="pl-PL"/>
        </w:rPr>
        <w:t xml:space="preserve">Aby złożyć ofertę w </w:t>
      </w:r>
      <w:r w:rsidR="005133E6">
        <w:rPr>
          <w:rFonts w:ascii="Verdana" w:hAnsi="Verdana" w:cstheme="minorHAnsi"/>
          <w:b w:val="0"/>
          <w:sz w:val="20"/>
          <w:u w:val="single"/>
          <w:lang w:val="pl-PL" w:eastAsia="pl-PL"/>
        </w:rPr>
        <w:t>P</w:t>
      </w:r>
      <w:r w:rsidR="005133E6" w:rsidRPr="002A6CA3">
        <w:rPr>
          <w:rFonts w:ascii="Verdana" w:hAnsi="Verdana" w:cstheme="minorHAnsi"/>
          <w:b w:val="0"/>
          <w:sz w:val="20"/>
          <w:u w:val="single"/>
          <w:lang w:val="pl-PL" w:eastAsia="pl-PL"/>
        </w:rPr>
        <w:t>ostępowaniu</w:t>
      </w:r>
      <w:r w:rsidR="005133E6" w:rsidRPr="00A60C55">
        <w:rPr>
          <w:rFonts w:ascii="Verdana" w:hAnsi="Verdana" w:cstheme="minorHAnsi"/>
          <w:b w:val="0"/>
          <w:sz w:val="20"/>
          <w:u w:val="single"/>
          <w:lang w:val="pl-PL" w:eastAsia="pl-PL"/>
        </w:rPr>
        <w:t xml:space="preserve"> </w:t>
      </w:r>
      <w:r w:rsidR="008521EE" w:rsidRPr="00A60C55">
        <w:rPr>
          <w:rFonts w:ascii="Verdana" w:hAnsi="Verdana" w:cstheme="minorHAnsi"/>
          <w:b w:val="0"/>
          <w:sz w:val="20"/>
          <w:u w:val="single"/>
          <w:lang w:val="pl-PL" w:eastAsia="pl-PL"/>
        </w:rPr>
        <w:t>zakupowym</w:t>
      </w:r>
      <w:r w:rsidR="008521EE">
        <w:rPr>
          <w:rFonts w:ascii="Verdana" w:hAnsi="Verdana" w:cstheme="minorHAnsi"/>
          <w:b w:val="0"/>
          <w:sz w:val="20"/>
          <w:lang w:val="pl-PL" w:eastAsia="pl-PL"/>
        </w:rPr>
        <w:t xml:space="preserve"> </w:t>
      </w:r>
      <w:r w:rsidRPr="002A6CA3">
        <w:rPr>
          <w:rFonts w:ascii="Verdana" w:hAnsi="Verdana" w:cstheme="minorHAnsi"/>
          <w:b w:val="0"/>
          <w:sz w:val="20"/>
          <w:u w:val="single"/>
          <w:lang w:val="pl-PL" w:eastAsia="pl-PL"/>
        </w:rPr>
        <w:t>Wykonawca jest zobowią</w:t>
      </w:r>
      <w:r w:rsidR="009273F4">
        <w:rPr>
          <w:rFonts w:ascii="Verdana" w:hAnsi="Verdana" w:cstheme="minorHAnsi"/>
          <w:b w:val="0"/>
          <w:sz w:val="20"/>
          <w:u w:val="single"/>
          <w:lang w:val="pl-PL" w:eastAsia="pl-PL"/>
        </w:rPr>
        <w:t>zany do dokonania rejestracji w </w:t>
      </w:r>
      <w:r w:rsidRPr="002A6CA3">
        <w:rPr>
          <w:rFonts w:ascii="Verdana" w:hAnsi="Verdana" w:cstheme="minorHAnsi"/>
          <w:b w:val="0"/>
          <w:sz w:val="20"/>
          <w:u w:val="single"/>
          <w:lang w:val="pl-PL" w:eastAsia="pl-PL"/>
        </w:rPr>
        <w:t xml:space="preserve">Systemie Zakupowym GK PGE dostępnym pod adresem: </w:t>
      </w:r>
      <w:hyperlink r:id="rId16" w:history="1">
        <w:r w:rsidR="000B76C2" w:rsidRPr="002A6CA3">
          <w:rPr>
            <w:rStyle w:val="Hipercze"/>
            <w:rFonts w:ascii="Verdana" w:hAnsi="Verdana" w:cstheme="minorHAnsi"/>
            <w:b w:val="0"/>
            <w:sz w:val="20"/>
            <w:lang w:val="pl-PL" w:eastAsia="pl-PL"/>
          </w:rPr>
          <w:t>https://swpp2.gkpge.pl</w:t>
        </w:r>
      </w:hyperlink>
      <w:r w:rsidRPr="002A6CA3">
        <w:rPr>
          <w:rFonts w:ascii="Verdana" w:hAnsi="Verdana" w:cstheme="minorHAnsi"/>
          <w:b w:val="0"/>
          <w:sz w:val="20"/>
          <w:u w:val="single"/>
          <w:lang w:val="pl-PL" w:eastAsia="pl-PL"/>
        </w:rPr>
        <w:t xml:space="preserve">. System Zakupowy GK PGE jest zintegrowany z platformą OnePlace firmy Marketplanet. Zamawiający informuje, iż przy pierwszym logowaniu się Wykonawców do sytemu, konieczne jest przejście przez </w:t>
      </w:r>
      <w:r w:rsidRPr="002A6CA3">
        <w:rPr>
          <w:rFonts w:ascii="Verdana" w:hAnsi="Verdana" w:cstheme="minorHAnsi"/>
          <w:b w:val="0"/>
          <w:sz w:val="20"/>
          <w:u w:val="single"/>
          <w:lang w:val="pl-PL" w:eastAsia="pl-PL"/>
        </w:rPr>
        <w:lastRenderedPageBreak/>
        <w:t xml:space="preserve">ścieżkę rejestracji do strefy dostawców OnePlace. </w:t>
      </w:r>
      <w:r w:rsidR="007E5BAD" w:rsidRPr="002A6CA3">
        <w:rPr>
          <w:rFonts w:ascii="Verdana" w:hAnsi="Verdana" w:cstheme="minorHAnsi"/>
          <w:b w:val="0"/>
          <w:sz w:val="20"/>
          <w:u w:val="single"/>
          <w:lang w:val="pl-PL" w:eastAsia="pl-PL"/>
        </w:rPr>
        <w:t>Należy dokonać</w:t>
      </w:r>
      <w:r w:rsidRPr="002A6CA3">
        <w:rPr>
          <w:rFonts w:ascii="Verdana" w:hAnsi="Verdana" w:cstheme="minorHAnsi"/>
          <w:b w:val="0"/>
          <w:sz w:val="20"/>
          <w:u w:val="single"/>
          <w:lang w:val="pl-PL" w:eastAsia="pl-PL"/>
        </w:rPr>
        <w:t xml:space="preserve"> rejestracji bez zbędnej zwłoki, ponieważ proces weryfikacji Wykonawcy może potrwać </w:t>
      </w:r>
      <w:r w:rsidR="003B4D5F" w:rsidRPr="002A6CA3">
        <w:rPr>
          <w:rFonts w:ascii="Verdana" w:hAnsi="Verdana" w:cstheme="minorHAnsi"/>
          <w:b w:val="0"/>
          <w:sz w:val="20"/>
          <w:u w:val="single"/>
          <w:lang w:val="pl-PL" w:eastAsia="pl-PL"/>
        </w:rPr>
        <w:t>ok.</w:t>
      </w:r>
      <w:r w:rsidRPr="002A6CA3">
        <w:rPr>
          <w:rFonts w:ascii="Verdana" w:hAnsi="Verdana" w:cstheme="minorHAnsi"/>
          <w:b w:val="0"/>
          <w:sz w:val="20"/>
          <w:u w:val="single"/>
          <w:lang w:val="pl-PL" w:eastAsia="pl-PL"/>
        </w:rPr>
        <w:t xml:space="preserve"> 3 dni</w:t>
      </w:r>
      <w:r w:rsidR="009647A2" w:rsidRPr="002A6CA3">
        <w:rPr>
          <w:rFonts w:ascii="Verdana" w:hAnsi="Verdana" w:cstheme="minorHAnsi"/>
          <w:b w:val="0"/>
          <w:sz w:val="20"/>
          <w:u w:val="single"/>
          <w:lang w:val="pl-PL" w:eastAsia="pl-PL"/>
        </w:rPr>
        <w:t xml:space="preserve"> roboczych</w:t>
      </w:r>
      <w:r w:rsidRPr="002A6CA3">
        <w:rPr>
          <w:rFonts w:ascii="Verdana" w:hAnsi="Verdana" w:cstheme="minorHAnsi"/>
          <w:b w:val="0"/>
          <w:sz w:val="20"/>
          <w:u w:val="single"/>
          <w:lang w:val="pl-PL" w:eastAsia="pl-PL"/>
        </w:rPr>
        <w:t>.</w:t>
      </w:r>
      <w:bookmarkEnd w:id="53"/>
      <w:r w:rsidRPr="002A6CA3">
        <w:rPr>
          <w:rFonts w:ascii="Verdana" w:hAnsi="Verdana" w:cstheme="minorHAnsi"/>
          <w:b w:val="0"/>
          <w:sz w:val="20"/>
          <w:u w:val="single"/>
          <w:lang w:val="pl-PL" w:eastAsia="pl-PL"/>
        </w:rPr>
        <w:t xml:space="preserve"> </w:t>
      </w:r>
    </w:p>
    <w:p w14:paraId="41CBBAF7" w14:textId="209B056E"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4" w:name="_Toc122344694"/>
      <w:r w:rsidRPr="002A6CA3">
        <w:rPr>
          <w:rFonts w:ascii="Verdana" w:hAnsi="Verdana" w:cstheme="minorHAnsi"/>
          <w:b w:val="0"/>
          <w:sz w:val="20"/>
          <w:lang w:val="pl-PL" w:eastAsia="pl-PL"/>
        </w:rPr>
        <w:t xml:space="preserve">Wszelkie informacje dotyczące sposobu rejestracji i logowania do </w:t>
      </w:r>
      <w:r w:rsidR="007E5BAD" w:rsidRPr="002A6CA3">
        <w:rPr>
          <w:rFonts w:ascii="Verdana" w:hAnsi="Verdana" w:cstheme="minorHAnsi"/>
          <w:b w:val="0"/>
          <w:sz w:val="20"/>
          <w:lang w:val="pl-PL" w:eastAsia="pl-PL"/>
        </w:rPr>
        <w:t>S</w:t>
      </w:r>
      <w:r w:rsidRPr="002A6CA3">
        <w:rPr>
          <w:rFonts w:ascii="Verdana" w:hAnsi="Verdana" w:cstheme="minorHAnsi"/>
          <w:b w:val="0"/>
          <w:sz w:val="20"/>
          <w:lang w:val="pl-PL" w:eastAsia="pl-PL"/>
        </w:rPr>
        <w:t xml:space="preserve">ystemu znajdują się pod adresem internetowym </w:t>
      </w:r>
      <w:hyperlink r:id="rId17" w:history="1">
        <w:r w:rsidR="007E5BAD" w:rsidRPr="002A6CA3">
          <w:rPr>
            <w:rFonts w:ascii="Verdana" w:hAnsi="Verdana" w:cstheme="minorHAnsi"/>
            <w:b w:val="0"/>
            <w:sz w:val="20"/>
            <w:u w:val="single"/>
            <w:lang w:val="pl-PL"/>
          </w:rPr>
          <w:t>https://swpp2.gkpge.pl</w:t>
        </w:r>
      </w:hyperlink>
      <w:r w:rsidR="007E5BAD" w:rsidRPr="002A6CA3">
        <w:rPr>
          <w:rFonts w:ascii="Verdana" w:hAnsi="Verdana" w:cstheme="minorHAnsi"/>
          <w:b w:val="0"/>
          <w:sz w:val="20"/>
          <w:u w:val="single"/>
          <w:lang w:val="pl-PL"/>
        </w:rPr>
        <w:t xml:space="preserve"> </w:t>
      </w:r>
      <w:r w:rsidRPr="002A6CA3">
        <w:rPr>
          <w:rFonts w:ascii="Verdana" w:hAnsi="Verdana" w:cstheme="minorHAnsi"/>
          <w:b w:val="0"/>
          <w:sz w:val="20"/>
          <w:lang w:val="pl-PL" w:eastAsia="pl-PL"/>
        </w:rPr>
        <w:t xml:space="preserve">w zakładce </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Pytania i odpowiedzi/FAQ</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 xml:space="preserve">. </w:t>
      </w:r>
      <w:r w:rsidR="003C38BD" w:rsidRPr="002A6CA3">
        <w:rPr>
          <w:rFonts w:ascii="Verdana" w:hAnsi="Verdana" w:cstheme="minorHAnsi"/>
          <w:b w:val="0"/>
          <w:sz w:val="20"/>
          <w:lang w:val="pl-PL" w:eastAsia="pl-PL"/>
        </w:rPr>
        <w:t xml:space="preserve">Zamawiający informuje </w:t>
      </w:r>
      <w:r w:rsidRPr="002A6CA3">
        <w:rPr>
          <w:rFonts w:ascii="Verdana" w:hAnsi="Verdana" w:cstheme="minorHAnsi"/>
          <w:b w:val="0"/>
          <w:sz w:val="20"/>
          <w:lang w:val="pl-PL" w:eastAsia="pl-PL"/>
        </w:rPr>
        <w:t xml:space="preserve">o </w:t>
      </w:r>
      <w:r w:rsidR="003C38BD" w:rsidRPr="002A6CA3">
        <w:rPr>
          <w:rFonts w:ascii="Verdana" w:hAnsi="Verdana" w:cstheme="minorHAnsi"/>
          <w:b w:val="0"/>
          <w:sz w:val="20"/>
          <w:lang w:val="pl-PL" w:eastAsia="pl-PL"/>
        </w:rPr>
        <w:t xml:space="preserve">konieczności zapoznania </w:t>
      </w:r>
      <w:r w:rsidRPr="002A6CA3">
        <w:rPr>
          <w:rFonts w:ascii="Verdana" w:hAnsi="Verdana" w:cstheme="minorHAnsi"/>
          <w:b w:val="0"/>
          <w:sz w:val="20"/>
          <w:lang w:val="pl-PL" w:eastAsia="pl-PL"/>
        </w:rPr>
        <w:t>się również z dokumentem regulującym „Zasady korzystania z Systemu GK PGE obsługującego proces zakupowy w GK PGE” (dokument dostępny na stronie pgeenergiaciepla.pl w zakładce Przetargi).</w:t>
      </w:r>
      <w:bookmarkEnd w:id="54"/>
      <w:r w:rsidRPr="002A6CA3">
        <w:rPr>
          <w:rFonts w:ascii="Verdana" w:hAnsi="Verdana" w:cstheme="minorHAnsi"/>
          <w:b w:val="0"/>
          <w:sz w:val="20"/>
          <w:lang w:val="pl-PL" w:eastAsia="pl-PL"/>
        </w:rPr>
        <w:t xml:space="preserve"> </w:t>
      </w:r>
    </w:p>
    <w:p w14:paraId="3FD0678D" w14:textId="618ECE0C" w:rsidR="00682375" w:rsidRPr="002A6CA3" w:rsidRDefault="00682375" w:rsidP="006D28BA">
      <w:pPr>
        <w:pStyle w:val="Nagwek2"/>
        <w:keepNext w:val="0"/>
        <w:keepLines w:val="0"/>
        <w:widowControl w:val="0"/>
        <w:numPr>
          <w:ilvl w:val="1"/>
          <w:numId w:val="34"/>
        </w:numPr>
        <w:spacing w:before="120" w:after="120" w:line="240" w:lineRule="auto"/>
        <w:ind w:left="425" w:right="-284" w:hanging="709"/>
        <w:rPr>
          <w:rFonts w:ascii="Verdana" w:hAnsi="Verdana" w:cstheme="minorHAnsi"/>
          <w:b w:val="0"/>
          <w:sz w:val="20"/>
          <w:lang w:val="pl-PL" w:eastAsia="pl-PL"/>
        </w:rPr>
      </w:pPr>
      <w:bookmarkStart w:id="55" w:name="_Toc122344695"/>
      <w:r w:rsidRPr="002A6CA3">
        <w:rPr>
          <w:rFonts w:ascii="Verdana" w:hAnsi="Verdana" w:cstheme="minorHAnsi"/>
          <w:b w:val="0"/>
          <w:sz w:val="20"/>
          <w:lang w:val="pl-PL" w:eastAsia="pl-PL"/>
        </w:rPr>
        <w:t xml:space="preserve">Po zarejestrowaniu i zalogowaniu się do Systemu Wykonawcy uzyskują dostęp do aplikacji umożliwiającej składanie wniosków, ofert i zadawanie pytań w </w:t>
      </w:r>
      <w:r w:rsidR="003C38BD" w:rsidRPr="002A6CA3">
        <w:rPr>
          <w:rFonts w:ascii="Verdana" w:hAnsi="Verdana" w:cstheme="minorHAnsi"/>
          <w:b w:val="0"/>
          <w:sz w:val="20"/>
          <w:lang w:val="pl-PL" w:eastAsia="pl-PL"/>
        </w:rPr>
        <w:t>Postępowaniu</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ym</w:t>
      </w:r>
      <w:r w:rsidRPr="002A6CA3">
        <w:rPr>
          <w:rFonts w:ascii="Verdana" w:hAnsi="Verdana" w:cstheme="minorHAnsi"/>
          <w:b w:val="0"/>
          <w:sz w:val="20"/>
          <w:lang w:val="pl-PL" w:eastAsia="pl-PL"/>
        </w:rPr>
        <w:t>. K</w:t>
      </w:r>
      <w:r w:rsidR="004D33DB" w:rsidRPr="002A6CA3">
        <w:rPr>
          <w:rFonts w:ascii="Verdana" w:hAnsi="Verdana" w:cstheme="minorHAnsi"/>
          <w:b w:val="0"/>
          <w:sz w:val="20"/>
          <w:lang w:val="pl-PL" w:eastAsia="pl-PL"/>
        </w:rPr>
        <w:t>omunikacja pomiędzy Wykonawcami</w:t>
      </w:r>
      <w:r w:rsidRPr="002A6CA3">
        <w:rPr>
          <w:rFonts w:ascii="Verdana" w:hAnsi="Verdana" w:cstheme="minorHAnsi"/>
          <w:b w:val="0"/>
          <w:sz w:val="20"/>
          <w:lang w:val="pl-PL" w:eastAsia="pl-PL"/>
        </w:rPr>
        <w:t xml:space="preserve"> a Zamawiającym będzie odbywała się za pomocą funkcjonalności Systemu. System umożliwia między innymi dokonywanie czynności złożenia </w:t>
      </w:r>
      <w:r w:rsidR="003C38BD"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w:t>
      </w:r>
      <w:r w:rsidR="007E5BAD" w:rsidRPr="002A6CA3">
        <w:rPr>
          <w:rFonts w:ascii="Verdana" w:hAnsi="Verdana" w:cstheme="minorHAnsi"/>
          <w:b w:val="0"/>
          <w:sz w:val="20"/>
          <w:lang w:val="pl-PL" w:eastAsia="pl-PL"/>
        </w:rPr>
        <w:t xml:space="preserve">jej </w:t>
      </w:r>
      <w:r w:rsidRPr="002A6CA3">
        <w:rPr>
          <w:rFonts w:ascii="Verdana" w:hAnsi="Verdana" w:cstheme="minorHAnsi"/>
          <w:b w:val="0"/>
          <w:sz w:val="20"/>
          <w:lang w:val="pl-PL" w:eastAsia="pl-PL"/>
        </w:rPr>
        <w:t xml:space="preserve">zmiany </w:t>
      </w:r>
      <w:r w:rsidR="007E5BAD" w:rsidRPr="002A6CA3">
        <w:rPr>
          <w:rFonts w:ascii="Verdana" w:hAnsi="Verdana" w:cstheme="minorHAnsi"/>
          <w:b w:val="0"/>
          <w:sz w:val="20"/>
          <w:lang w:val="pl-PL" w:eastAsia="pl-PL"/>
        </w:rPr>
        <w:t>lub</w:t>
      </w:r>
      <w:r w:rsidRPr="002A6CA3">
        <w:rPr>
          <w:rFonts w:ascii="Verdana" w:hAnsi="Verdana" w:cstheme="minorHAnsi"/>
          <w:b w:val="0"/>
          <w:sz w:val="20"/>
          <w:lang w:val="pl-PL" w:eastAsia="pl-PL"/>
        </w:rPr>
        <w:t xml:space="preserve"> wycofania, złożenia pytań do </w:t>
      </w:r>
      <w:r w:rsidR="007E5BAD" w:rsidRPr="002A6CA3">
        <w:rPr>
          <w:rFonts w:ascii="Verdana" w:hAnsi="Verdana" w:cstheme="minorHAnsi"/>
          <w:b w:val="0"/>
          <w:sz w:val="20"/>
          <w:lang w:val="pl-PL" w:eastAsia="pl-PL"/>
        </w:rPr>
        <w:t>P</w:t>
      </w:r>
      <w:r w:rsidRPr="002A6CA3">
        <w:rPr>
          <w:rFonts w:ascii="Verdana" w:hAnsi="Verdana" w:cstheme="minorHAnsi"/>
          <w:b w:val="0"/>
          <w:sz w:val="20"/>
          <w:lang w:val="pl-PL" w:eastAsia="pl-PL"/>
        </w:rPr>
        <w:t>ostępowania</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zakupowe</w:t>
      </w:r>
      <w:r w:rsidR="008521EE">
        <w:rPr>
          <w:rFonts w:ascii="Verdana" w:hAnsi="Verdana" w:cstheme="minorHAnsi"/>
          <w:b w:val="0"/>
          <w:sz w:val="20"/>
          <w:lang w:val="pl-PL" w:eastAsia="pl-PL"/>
        </w:rPr>
        <w:t>go</w:t>
      </w:r>
      <w:r w:rsidRPr="002A6CA3">
        <w:rPr>
          <w:rFonts w:ascii="Verdana" w:hAnsi="Verdana" w:cstheme="minorHAnsi"/>
          <w:b w:val="0"/>
          <w:sz w:val="20"/>
          <w:lang w:val="pl-PL" w:eastAsia="pl-PL"/>
        </w:rPr>
        <w:t>.</w:t>
      </w:r>
      <w:bookmarkEnd w:id="55"/>
      <w:r w:rsidRPr="002A6CA3">
        <w:rPr>
          <w:rFonts w:ascii="Verdana" w:hAnsi="Verdana" w:cstheme="minorHAnsi"/>
          <w:b w:val="0"/>
          <w:sz w:val="20"/>
          <w:lang w:val="pl-PL" w:eastAsia="pl-PL"/>
        </w:rPr>
        <w:t xml:space="preserve"> </w:t>
      </w:r>
    </w:p>
    <w:p w14:paraId="58D9F3C1" w14:textId="77777777" w:rsidR="00682375" w:rsidRPr="002A6CA3" w:rsidRDefault="00682375" w:rsidP="006D28BA">
      <w:pPr>
        <w:pStyle w:val="Nagwek2"/>
        <w:keepNext w:val="0"/>
        <w:keepLines w:val="0"/>
        <w:widowControl w:val="0"/>
        <w:numPr>
          <w:ilvl w:val="1"/>
          <w:numId w:val="34"/>
        </w:numPr>
        <w:spacing w:before="120" w:after="120" w:line="240" w:lineRule="auto"/>
        <w:ind w:left="425" w:right="-284" w:hanging="709"/>
        <w:rPr>
          <w:rFonts w:ascii="Verdana" w:hAnsi="Verdana" w:cstheme="minorHAnsi"/>
          <w:b w:val="0"/>
          <w:sz w:val="20"/>
          <w:lang w:val="pl-PL" w:eastAsia="pl-PL"/>
        </w:rPr>
      </w:pPr>
      <w:bookmarkStart w:id="56" w:name="_Toc122344696"/>
      <w:r w:rsidRPr="002A6CA3">
        <w:rPr>
          <w:rFonts w:ascii="Verdana" w:hAnsi="Verdana" w:cstheme="minorHAnsi"/>
          <w:b w:val="0"/>
          <w:sz w:val="20"/>
          <w:lang w:val="pl-PL" w:eastAsia="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56"/>
    </w:p>
    <w:p w14:paraId="3C691E69" w14:textId="77777777" w:rsidR="00682375" w:rsidRPr="002A6CA3" w:rsidRDefault="00682375" w:rsidP="006D28BA">
      <w:pPr>
        <w:pStyle w:val="Nagwek2"/>
        <w:keepNext w:val="0"/>
        <w:numPr>
          <w:ilvl w:val="1"/>
          <w:numId w:val="34"/>
        </w:numPr>
        <w:spacing w:before="120" w:after="120" w:line="240" w:lineRule="auto"/>
        <w:ind w:left="425" w:right="-284" w:hanging="709"/>
        <w:rPr>
          <w:rFonts w:ascii="Verdana" w:hAnsi="Verdana" w:cstheme="minorHAnsi"/>
          <w:b w:val="0"/>
          <w:sz w:val="20"/>
          <w:lang w:val="pl-PL" w:eastAsia="pl-PL"/>
        </w:rPr>
      </w:pPr>
      <w:bookmarkStart w:id="57" w:name="_Toc122344697"/>
      <w:r w:rsidRPr="002A6CA3">
        <w:rPr>
          <w:rFonts w:ascii="Verdana" w:hAnsi="Verdana" w:cstheme="minorHAnsi"/>
          <w:b w:val="0"/>
          <w:sz w:val="20"/>
          <w:lang w:val="pl-PL" w:eastAsia="pl-PL"/>
        </w:rPr>
        <w:t>Zamawiający informuje, że pliki dołączane do systemu przez Wykonawców są sprawdzane oprogramowaniem antywirusowym.</w:t>
      </w:r>
      <w:bookmarkEnd w:id="57"/>
      <w:r w:rsidRPr="002A6CA3">
        <w:rPr>
          <w:rFonts w:ascii="Verdana" w:hAnsi="Verdana" w:cstheme="minorHAnsi"/>
          <w:b w:val="0"/>
          <w:sz w:val="20"/>
          <w:lang w:val="pl-PL" w:eastAsia="pl-PL"/>
        </w:rPr>
        <w:t xml:space="preserve"> </w:t>
      </w:r>
    </w:p>
    <w:p w14:paraId="1F023CFB" w14:textId="44AA8F8A" w:rsidR="00682375" w:rsidRPr="009273F4" w:rsidRDefault="00682375" w:rsidP="006D28BA">
      <w:pPr>
        <w:pStyle w:val="Nagwek2"/>
        <w:keepNext w:val="0"/>
        <w:numPr>
          <w:ilvl w:val="1"/>
          <w:numId w:val="34"/>
        </w:numPr>
        <w:spacing w:before="120" w:after="120" w:line="240" w:lineRule="auto"/>
        <w:ind w:left="425" w:right="-284" w:hanging="709"/>
        <w:rPr>
          <w:rFonts w:ascii="Verdana" w:hAnsi="Verdana" w:cstheme="minorHAnsi"/>
          <w:b w:val="0"/>
          <w:sz w:val="20"/>
          <w:lang w:val="pl-PL" w:eastAsia="pl-PL"/>
        </w:rPr>
      </w:pPr>
      <w:bookmarkStart w:id="58" w:name="_Toc122344698"/>
      <w:r w:rsidRPr="002A6CA3">
        <w:rPr>
          <w:rFonts w:ascii="Verdana" w:hAnsi="Verdana" w:cstheme="minorHAnsi"/>
          <w:b w:val="0"/>
          <w:sz w:val="20"/>
          <w:lang w:val="pl-PL" w:eastAsia="pl-PL"/>
        </w:rPr>
        <w:t xml:space="preserve">Za datę złożenia oferty, wniosków, zawiadomienia, dokumentu elektronicznego, oświadczenia lub </w:t>
      </w:r>
      <w:r w:rsidRPr="009273F4">
        <w:rPr>
          <w:rFonts w:ascii="Verdana" w:hAnsi="Verdana" w:cstheme="minorHAnsi"/>
          <w:b w:val="0"/>
          <w:sz w:val="20"/>
          <w:lang w:val="pl-PL" w:eastAsia="pl-PL"/>
        </w:rPr>
        <w:t xml:space="preserve">elektronicznej kopii dokumentu lub oświadczenia przyjmuje się datę </w:t>
      </w:r>
      <w:r w:rsidR="009647A2" w:rsidRPr="009273F4">
        <w:rPr>
          <w:rFonts w:ascii="Verdana" w:hAnsi="Verdana" w:cstheme="minorHAnsi"/>
          <w:b w:val="0"/>
          <w:sz w:val="20"/>
          <w:lang w:val="pl-PL" w:eastAsia="pl-PL"/>
        </w:rPr>
        <w:t xml:space="preserve">ich </w:t>
      </w:r>
      <w:r w:rsidR="009273F4" w:rsidRPr="009273F4">
        <w:rPr>
          <w:rFonts w:ascii="Verdana" w:hAnsi="Verdana" w:cstheme="minorHAnsi"/>
          <w:b w:val="0"/>
          <w:sz w:val="20"/>
          <w:lang w:val="pl-PL" w:eastAsia="pl-PL"/>
        </w:rPr>
        <w:t>przekazania (złożenia) w </w:t>
      </w:r>
      <w:r w:rsidRPr="009273F4">
        <w:rPr>
          <w:rFonts w:ascii="Verdana" w:hAnsi="Verdana" w:cstheme="minorHAnsi"/>
          <w:b w:val="0"/>
          <w:sz w:val="20"/>
          <w:lang w:val="pl-PL" w:eastAsia="pl-PL"/>
        </w:rPr>
        <w:t>Systemie Zakupowym GK PGE do Zamawiającego.</w:t>
      </w:r>
      <w:bookmarkEnd w:id="58"/>
      <w:r w:rsidRPr="009273F4">
        <w:rPr>
          <w:rFonts w:ascii="Verdana" w:hAnsi="Verdana" w:cstheme="minorHAnsi"/>
          <w:b w:val="0"/>
          <w:sz w:val="20"/>
          <w:lang w:val="pl-PL" w:eastAsia="pl-PL"/>
        </w:rPr>
        <w:t xml:space="preserve"> </w:t>
      </w:r>
    </w:p>
    <w:p w14:paraId="33EA1B9D" w14:textId="234A41B4" w:rsidR="00682375" w:rsidRPr="009273F4" w:rsidRDefault="00682375" w:rsidP="006D28BA">
      <w:pPr>
        <w:pStyle w:val="Nagwek2"/>
        <w:keepNext w:val="0"/>
        <w:numPr>
          <w:ilvl w:val="1"/>
          <w:numId w:val="34"/>
        </w:numPr>
        <w:spacing w:before="120" w:after="120" w:line="240" w:lineRule="auto"/>
        <w:ind w:left="425" w:right="-284" w:hanging="709"/>
        <w:rPr>
          <w:rFonts w:ascii="Verdana" w:hAnsi="Verdana" w:cstheme="minorHAnsi"/>
          <w:b w:val="0"/>
          <w:sz w:val="20"/>
          <w:lang w:val="pl-PL" w:eastAsia="pl-PL"/>
        </w:rPr>
      </w:pPr>
      <w:bookmarkStart w:id="59" w:name="_Toc122344699"/>
      <w:r w:rsidRPr="009273F4">
        <w:rPr>
          <w:rFonts w:ascii="Verdana" w:hAnsi="Verdana" w:cstheme="minorHAnsi"/>
          <w:b w:val="0"/>
          <w:sz w:val="20"/>
          <w:lang w:val="pl-PL" w:eastAsia="pl-PL"/>
        </w:rPr>
        <w:t>Za wsparcie techniczne dla Wykona</w:t>
      </w:r>
      <w:r w:rsidR="001C5D66" w:rsidRPr="009273F4">
        <w:rPr>
          <w:rFonts w:ascii="Verdana" w:hAnsi="Verdana" w:cstheme="minorHAnsi"/>
          <w:b w:val="0"/>
          <w:sz w:val="20"/>
          <w:lang w:val="pl-PL" w:eastAsia="pl-PL"/>
        </w:rPr>
        <w:t>wców w zakresie obsługi Systemu</w:t>
      </w:r>
      <w:r w:rsidRPr="009273F4">
        <w:rPr>
          <w:rFonts w:ascii="Verdana" w:hAnsi="Verdana" w:cstheme="minorHAnsi"/>
          <w:b w:val="0"/>
          <w:sz w:val="20"/>
          <w:lang w:val="pl-PL" w:eastAsia="pl-PL"/>
        </w:rPr>
        <w:t> odpowiada firma Otwarty Rynek Elektroniczny S.A. Pomoc techniczna oraz obsługa postępowań reklamacyjnych jest realizowana po</w:t>
      </w:r>
      <w:r w:rsidR="006400B4" w:rsidRPr="009273F4">
        <w:rPr>
          <w:rFonts w:ascii="Verdana" w:hAnsi="Verdana" w:cstheme="minorHAnsi"/>
          <w:b w:val="0"/>
          <w:sz w:val="20"/>
          <w:lang w:val="pl-PL" w:eastAsia="pl-PL"/>
        </w:rPr>
        <w:t xml:space="preserve"> zgłoszeniu z wykorzystaniem formularza zgłoszeniowego w Systemie Zakupowym GK PGE</w:t>
      </w:r>
      <w:r w:rsidR="00C33B09" w:rsidRPr="009273F4">
        <w:rPr>
          <w:rFonts w:ascii="Verdana" w:hAnsi="Verdana" w:cstheme="minorHAnsi"/>
          <w:b w:val="0"/>
          <w:sz w:val="20"/>
          <w:lang w:val="pl-PL" w:eastAsia="pl-PL"/>
        </w:rPr>
        <w:t xml:space="preserve">, drogą elektroniczną na </w:t>
      </w:r>
      <w:r w:rsidRPr="009273F4">
        <w:rPr>
          <w:rFonts w:ascii="Verdana" w:hAnsi="Verdana" w:cstheme="minorHAnsi"/>
          <w:b w:val="0"/>
          <w:sz w:val="20"/>
          <w:lang w:val="pl-PL" w:eastAsia="pl-PL"/>
        </w:rPr>
        <w:t>adres:</w:t>
      </w:r>
      <w:r w:rsidR="00120D09" w:rsidRPr="009273F4">
        <w:rPr>
          <w:rFonts w:ascii="Verdana" w:hAnsi="Verdana" w:cstheme="minorHAnsi"/>
          <w:b w:val="0"/>
          <w:sz w:val="20"/>
          <w:lang w:val="pl-PL" w:eastAsia="pl-PL"/>
        </w:rPr>
        <w:t xml:space="preserve"> </w:t>
      </w:r>
      <w:hyperlink r:id="rId18" w:history="1">
        <w:r w:rsidR="00BF4BD5" w:rsidRPr="009273F4">
          <w:rPr>
            <w:rFonts w:ascii="Verdana" w:hAnsi="Verdana"/>
            <w:sz w:val="20"/>
            <w:lang w:val="pl-PL" w:eastAsia="pl-PL"/>
          </w:rPr>
          <w:t>helpdesk.zakupy@gkpge.pl</w:t>
        </w:r>
      </w:hyperlink>
      <w:r w:rsidR="00BF4BD5" w:rsidRPr="009273F4">
        <w:rPr>
          <w:rFonts w:ascii="Verdana" w:hAnsi="Verdana" w:cstheme="minorHAnsi"/>
          <w:b w:val="0"/>
          <w:sz w:val="20"/>
          <w:lang w:val="pl-PL" w:eastAsia="pl-PL"/>
        </w:rPr>
        <w:t xml:space="preserve">; tel. +48 22 576 87 87. Pomoc dostępna jest w godzinach od 8.00 do </w:t>
      </w:r>
      <w:r w:rsidR="0044259B" w:rsidRPr="009273F4">
        <w:rPr>
          <w:rFonts w:ascii="Verdana" w:hAnsi="Verdana" w:cstheme="minorHAnsi"/>
          <w:b w:val="0"/>
          <w:sz w:val="20"/>
          <w:lang w:val="pl-PL" w:eastAsia="pl-PL"/>
        </w:rPr>
        <w:t>1</w:t>
      </w:r>
      <w:r w:rsidR="0044259B">
        <w:rPr>
          <w:rFonts w:ascii="Verdana" w:hAnsi="Verdana" w:cstheme="minorHAnsi"/>
          <w:b w:val="0"/>
          <w:sz w:val="20"/>
          <w:lang w:val="pl-PL" w:eastAsia="pl-PL"/>
        </w:rPr>
        <w:t>6</w:t>
      </w:r>
      <w:r w:rsidR="0044259B" w:rsidRPr="009273F4">
        <w:rPr>
          <w:rFonts w:ascii="Verdana" w:hAnsi="Verdana" w:cstheme="minorHAnsi"/>
          <w:b w:val="0"/>
          <w:sz w:val="20"/>
          <w:lang w:val="pl-PL" w:eastAsia="pl-PL"/>
        </w:rPr>
        <w:t xml:space="preserve">.00 </w:t>
      </w:r>
      <w:r w:rsidR="005B21DF" w:rsidRPr="009273F4">
        <w:rPr>
          <w:rFonts w:ascii="Verdana" w:hAnsi="Verdana" w:cstheme="minorHAnsi"/>
          <w:b w:val="0"/>
          <w:sz w:val="20"/>
          <w:lang w:val="pl-PL" w:eastAsia="pl-PL"/>
        </w:rPr>
        <w:t>w dni robocze</w:t>
      </w:r>
      <w:r w:rsidRPr="009273F4">
        <w:rPr>
          <w:rFonts w:ascii="Verdana" w:hAnsi="Verdana" w:cstheme="minorHAnsi"/>
          <w:b w:val="0"/>
          <w:sz w:val="20"/>
          <w:lang w:val="pl-PL" w:eastAsia="pl-PL"/>
        </w:rPr>
        <w:t>.</w:t>
      </w:r>
      <w:bookmarkEnd w:id="59"/>
    </w:p>
    <w:p w14:paraId="1D427011" w14:textId="6D056AE9" w:rsidR="003875FE" w:rsidRPr="002A6CA3" w:rsidRDefault="00682375" w:rsidP="006D28BA">
      <w:pPr>
        <w:pStyle w:val="Nagwek2"/>
        <w:keepNext w:val="0"/>
        <w:numPr>
          <w:ilvl w:val="1"/>
          <w:numId w:val="34"/>
        </w:numPr>
        <w:spacing w:before="120" w:after="120" w:line="240" w:lineRule="auto"/>
        <w:ind w:left="425" w:right="-284" w:hanging="709"/>
        <w:rPr>
          <w:rFonts w:ascii="Verdana" w:hAnsi="Verdana"/>
          <w:sz w:val="20"/>
          <w:lang w:val="pl-PL" w:eastAsia="pl-PL"/>
        </w:rPr>
      </w:pPr>
      <w:bookmarkStart w:id="60" w:name="_Toc122344700"/>
      <w:r w:rsidRPr="002A6CA3">
        <w:rPr>
          <w:rFonts w:ascii="Verdana" w:hAnsi="Verdana" w:cstheme="minorHAnsi"/>
          <w:b w:val="0"/>
          <w:sz w:val="20"/>
          <w:lang w:val="pl-PL" w:eastAsia="pl-PL"/>
        </w:rPr>
        <w:t xml:space="preserve">System po upływie terminu składania ofert nie dopuści możliwości złożenia </w:t>
      </w:r>
      <w:r w:rsidR="000168B6"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tym samym </w:t>
      </w:r>
      <w:r w:rsidRPr="002A6CA3">
        <w:rPr>
          <w:rFonts w:ascii="Verdana" w:hAnsi="Verdana" w:cstheme="minorHAnsi"/>
          <w:sz w:val="20"/>
          <w:u w:val="single"/>
          <w:lang w:val="pl-PL" w:eastAsia="pl-PL"/>
        </w:rPr>
        <w:t xml:space="preserve">zaleca się przygotowanie i złożenie </w:t>
      </w:r>
      <w:r w:rsidR="000168B6" w:rsidRPr="002A6CA3">
        <w:rPr>
          <w:rFonts w:ascii="Verdana" w:hAnsi="Verdana" w:cstheme="minorHAnsi"/>
          <w:sz w:val="20"/>
          <w:u w:val="single"/>
          <w:lang w:val="pl-PL" w:eastAsia="pl-PL"/>
        </w:rPr>
        <w:t xml:space="preserve">Oferty </w:t>
      </w:r>
      <w:r w:rsidRPr="002A6CA3">
        <w:rPr>
          <w:rFonts w:ascii="Verdana" w:hAnsi="Verdana" w:cstheme="minorHAnsi"/>
          <w:sz w:val="20"/>
          <w:u w:val="single"/>
          <w:lang w:val="pl-PL" w:eastAsia="pl-PL"/>
        </w:rPr>
        <w:t>z odpowiednim wyprzedzeniem</w:t>
      </w:r>
      <w:r w:rsidRPr="002A6CA3">
        <w:rPr>
          <w:rFonts w:ascii="Verdana" w:hAnsi="Verdana" w:cstheme="minorHAnsi"/>
          <w:b w:val="0"/>
          <w:sz w:val="20"/>
          <w:lang w:val="pl-PL" w:eastAsia="pl-PL"/>
        </w:rPr>
        <w:t>.</w:t>
      </w:r>
      <w:bookmarkEnd w:id="46"/>
      <w:bookmarkEnd w:id="47"/>
      <w:bookmarkEnd w:id="48"/>
      <w:bookmarkEnd w:id="49"/>
      <w:bookmarkEnd w:id="60"/>
      <w:r w:rsidR="000168B6" w:rsidRPr="002A6CA3" w:rsidDel="000168B6">
        <w:rPr>
          <w:rFonts w:ascii="Verdana" w:hAnsi="Verdana" w:cstheme="minorHAnsi"/>
          <w:b w:val="0"/>
          <w:sz w:val="20"/>
          <w:lang w:eastAsia="pl-PL"/>
        </w:rPr>
        <w:t xml:space="preserve"> </w:t>
      </w:r>
    </w:p>
    <w:p w14:paraId="18D1EC82" w14:textId="6926A435" w:rsidR="00682375" w:rsidRPr="002A6CA3" w:rsidRDefault="00682375" w:rsidP="006D28BA">
      <w:pPr>
        <w:pStyle w:val="Nagwek2"/>
        <w:keepNext w:val="0"/>
        <w:numPr>
          <w:ilvl w:val="1"/>
          <w:numId w:val="34"/>
        </w:numPr>
        <w:spacing w:before="120" w:after="120" w:line="240" w:lineRule="auto"/>
        <w:ind w:left="425" w:right="-284" w:hanging="709"/>
        <w:rPr>
          <w:rStyle w:val="Hipercze"/>
          <w:rFonts w:ascii="Verdana" w:hAnsi="Verdana" w:cstheme="minorHAnsi"/>
          <w:b w:val="0"/>
          <w:color w:val="auto"/>
          <w:sz w:val="20"/>
          <w:lang w:val="pl-PL"/>
        </w:rPr>
      </w:pPr>
      <w:bookmarkStart w:id="61" w:name="_Toc122344701"/>
      <w:r w:rsidRPr="002A6CA3">
        <w:rPr>
          <w:rFonts w:ascii="Verdana" w:hAnsi="Verdana" w:cstheme="minorHAnsi"/>
          <w:b w:val="0"/>
          <w:sz w:val="20"/>
          <w:lang w:val="pl-PL"/>
        </w:rPr>
        <w:t xml:space="preserve">Osobą uprawnioną </w:t>
      </w:r>
      <w:r w:rsidR="00C33B09" w:rsidRPr="002A6CA3">
        <w:rPr>
          <w:rFonts w:ascii="Verdana" w:hAnsi="Verdana" w:cstheme="minorHAnsi"/>
          <w:b w:val="0"/>
          <w:sz w:val="20"/>
          <w:lang w:val="pl-PL"/>
        </w:rPr>
        <w:t xml:space="preserve">ze strony Zamawiającego </w:t>
      </w:r>
      <w:r w:rsidRPr="002A6CA3">
        <w:rPr>
          <w:rFonts w:ascii="Verdana" w:hAnsi="Verdana" w:cstheme="minorHAnsi"/>
          <w:b w:val="0"/>
          <w:sz w:val="20"/>
          <w:lang w:val="pl-PL"/>
        </w:rPr>
        <w:t>do kontaktu z Wykonawcami jest</w:t>
      </w:r>
      <w:r w:rsidR="00C33B09" w:rsidRPr="002A6CA3">
        <w:rPr>
          <w:rFonts w:ascii="Verdana" w:hAnsi="Verdana" w:cstheme="minorHAnsi"/>
          <w:b w:val="0"/>
          <w:sz w:val="20"/>
          <w:lang w:val="pl-PL"/>
        </w:rPr>
        <w:t xml:space="preserve"> </w:t>
      </w:r>
      <w:r w:rsidR="005D61C2">
        <w:rPr>
          <w:rFonts w:ascii="Verdana" w:hAnsi="Verdana" w:cstheme="minorHAnsi"/>
          <w:b w:val="0"/>
          <w:sz w:val="20"/>
          <w:lang w:val="pl-PL"/>
        </w:rPr>
        <w:t>Urszula Kampik,</w:t>
      </w:r>
      <w:r w:rsidR="009273F4">
        <w:rPr>
          <w:rFonts w:ascii="Verdana" w:hAnsi="Verdana" w:cstheme="minorHAnsi"/>
          <w:b w:val="0"/>
          <w:sz w:val="20"/>
          <w:lang w:val="pl-PL"/>
        </w:rPr>
        <w:t xml:space="preserve"> </w:t>
      </w:r>
      <w:r w:rsidR="005D61C2">
        <w:rPr>
          <w:rFonts w:ascii="Verdana" w:hAnsi="Verdana" w:cstheme="minorHAnsi"/>
          <w:b w:val="0"/>
          <w:sz w:val="20"/>
          <w:lang w:val="pl-PL"/>
        </w:rPr>
        <w:br/>
      </w:r>
      <w:r w:rsidR="009273F4">
        <w:rPr>
          <w:rFonts w:ascii="Verdana" w:hAnsi="Verdana" w:cstheme="minorHAnsi"/>
          <w:b w:val="0"/>
          <w:sz w:val="20"/>
          <w:lang w:val="pl-PL"/>
        </w:rPr>
        <w:t>e-</w:t>
      </w:r>
      <w:r w:rsidRPr="002A6CA3">
        <w:rPr>
          <w:rFonts w:ascii="Verdana" w:hAnsi="Verdana" w:cstheme="minorHAnsi"/>
          <w:b w:val="0"/>
          <w:sz w:val="20"/>
          <w:lang w:val="pl-PL"/>
        </w:rPr>
        <w:t xml:space="preserve">mail: </w:t>
      </w:r>
      <w:bookmarkStart w:id="62" w:name="_Toc243294533"/>
      <w:bookmarkStart w:id="63" w:name="_Toc43108581"/>
      <w:bookmarkEnd w:id="41"/>
      <w:bookmarkEnd w:id="61"/>
      <w:r w:rsidR="005D61C2">
        <w:rPr>
          <w:rFonts w:ascii="Verdana" w:hAnsi="Verdana" w:cstheme="minorHAnsi"/>
          <w:b w:val="0"/>
          <w:sz w:val="20"/>
          <w:lang w:val="pl-PL"/>
        </w:rPr>
        <w:fldChar w:fldCharType="begin"/>
      </w:r>
      <w:r w:rsidR="005D61C2">
        <w:rPr>
          <w:rFonts w:ascii="Verdana" w:hAnsi="Verdana" w:cstheme="minorHAnsi"/>
          <w:b w:val="0"/>
          <w:sz w:val="20"/>
          <w:lang w:val="pl-PL"/>
        </w:rPr>
        <w:instrText xml:space="preserve"> HYPERLINK "mailto:urszula.kampik@gkpge.pl" </w:instrText>
      </w:r>
      <w:r w:rsidR="005D61C2">
        <w:rPr>
          <w:rFonts w:ascii="Verdana" w:hAnsi="Verdana" w:cstheme="minorHAnsi"/>
          <w:b w:val="0"/>
          <w:sz w:val="20"/>
          <w:lang w:val="pl-PL"/>
        </w:rPr>
        <w:fldChar w:fldCharType="separate"/>
      </w:r>
      <w:r w:rsidR="005D61C2" w:rsidRPr="00122148">
        <w:rPr>
          <w:rStyle w:val="Hipercze"/>
          <w:rFonts w:ascii="Verdana" w:hAnsi="Verdana" w:cstheme="minorHAnsi"/>
          <w:b w:val="0"/>
          <w:sz w:val="20"/>
          <w:lang w:val="pl-PL"/>
        </w:rPr>
        <w:t>urszula.kampik@gkpge.pl</w:t>
      </w:r>
      <w:r w:rsidR="005D61C2">
        <w:rPr>
          <w:rFonts w:ascii="Verdana" w:hAnsi="Verdana" w:cstheme="minorHAnsi"/>
          <w:b w:val="0"/>
          <w:sz w:val="20"/>
          <w:lang w:val="pl-PL"/>
        </w:rPr>
        <w:fldChar w:fldCharType="end"/>
      </w:r>
      <w:r w:rsidR="005D61C2">
        <w:rPr>
          <w:rFonts w:ascii="Verdana" w:hAnsi="Verdana" w:cstheme="minorHAnsi"/>
          <w:b w:val="0"/>
          <w:sz w:val="20"/>
          <w:lang w:val="pl-PL"/>
        </w:rPr>
        <w:t xml:space="preserve"> </w:t>
      </w:r>
    </w:p>
    <w:p w14:paraId="5B4D99AE" w14:textId="16B2CF14" w:rsidR="000168B6" w:rsidRPr="002A6CA3" w:rsidRDefault="000168B6" w:rsidP="006D28BA">
      <w:pPr>
        <w:pStyle w:val="Nagwek1"/>
        <w:keepNext w:val="0"/>
        <w:keepLines w:val="0"/>
        <w:numPr>
          <w:ilvl w:val="1"/>
          <w:numId w:val="34"/>
        </w:numPr>
        <w:suppressAutoHyphens/>
        <w:spacing w:before="120" w:after="120" w:line="240" w:lineRule="auto"/>
        <w:ind w:right="-284" w:hanging="644"/>
        <w:rPr>
          <w:rFonts w:ascii="Verdana" w:hAnsi="Verdana" w:cstheme="minorHAnsi"/>
          <w:b w:val="0"/>
          <w:caps w:val="0"/>
          <w:sz w:val="20"/>
          <w:lang w:val="pl-PL"/>
        </w:rPr>
      </w:pPr>
      <w:bookmarkStart w:id="64" w:name="_Toc122344702"/>
      <w:r w:rsidRPr="002A6CA3">
        <w:rPr>
          <w:rFonts w:ascii="Verdana" w:hAnsi="Verdana" w:cstheme="minorHAnsi"/>
          <w:b w:val="0"/>
          <w:caps w:val="0"/>
          <w:sz w:val="20"/>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2A6CA3">
        <w:rPr>
          <w:rFonts w:ascii="Verdana" w:hAnsi="Verdana" w:cstheme="minorHAnsi"/>
          <w:b w:val="0"/>
          <w:caps w:val="0"/>
          <w:sz w:val="20"/>
          <w:u w:val="single"/>
          <w:lang w:val="pl-PL"/>
        </w:rPr>
        <w:t>W celu przekazania wniosku/pytania do Zamawiającego, należy w zakładce „Pytania/odpowiedzi” wypełnić obowiązkowe pola i zapisać wniosek/pytanie (przycisk „Zapisz”) a następnie wysłać (przycisk „Wyślij”)</w:t>
      </w:r>
      <w:r w:rsidRPr="002A6CA3">
        <w:rPr>
          <w:rFonts w:ascii="Verdana" w:hAnsi="Verdana" w:cstheme="minorHAnsi"/>
          <w:b w:val="0"/>
          <w:sz w:val="20"/>
          <w:u w:val="single"/>
          <w:lang w:val="pl-PL"/>
        </w:rPr>
        <w:t>.</w:t>
      </w:r>
      <w:r w:rsidRPr="002A6CA3">
        <w:rPr>
          <w:rFonts w:ascii="Verdana" w:hAnsi="Verdana" w:cstheme="minorHAnsi"/>
          <w:b w:val="0"/>
          <w:caps w:val="0"/>
          <w:sz w:val="20"/>
          <w:lang w:val="pl-PL"/>
        </w:rPr>
        <w:t xml:space="preserve"> Treść pytań/wniosków Wykonawców wraz z udzielonymi przez Zamawiającego wyjaśnieniami, zostanie udostępniona w Systemie w zakładce “Dokumenty zamówienia”.</w:t>
      </w:r>
      <w:bookmarkEnd w:id="64"/>
      <w:r w:rsidRPr="002A6CA3">
        <w:rPr>
          <w:rFonts w:ascii="Verdana" w:hAnsi="Verdana" w:cstheme="minorHAnsi"/>
          <w:b w:val="0"/>
          <w:caps w:val="0"/>
          <w:sz w:val="20"/>
          <w:lang w:val="pl-PL"/>
        </w:rPr>
        <w:t xml:space="preserve"> </w:t>
      </w:r>
    </w:p>
    <w:p w14:paraId="486AF0C5" w14:textId="7820DBE5" w:rsidR="005817FF" w:rsidRPr="002A6CA3" w:rsidRDefault="00A70840" w:rsidP="006D28BA">
      <w:pPr>
        <w:pStyle w:val="Nagwek1"/>
        <w:numPr>
          <w:ilvl w:val="0"/>
          <w:numId w:val="34"/>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65" w:name="_Toc122344703"/>
      <w:bookmarkEnd w:id="62"/>
      <w:bookmarkEnd w:id="63"/>
      <w:r w:rsidRPr="002A6CA3">
        <w:rPr>
          <w:rFonts w:ascii="Verdana" w:eastAsia="Calibri" w:hAnsi="Verdana" w:cstheme="minorHAnsi"/>
          <w:caps w:val="0"/>
          <w:kern w:val="0"/>
          <w:sz w:val="20"/>
          <w:lang w:val="pl-PL"/>
        </w:rPr>
        <w:lastRenderedPageBreak/>
        <w:t>TRYB POSTĘPOWANIA</w:t>
      </w:r>
      <w:r w:rsidR="00186002" w:rsidRPr="002A6CA3">
        <w:rPr>
          <w:rFonts w:ascii="Verdana" w:eastAsia="Calibri" w:hAnsi="Verdana" w:cstheme="minorHAnsi"/>
          <w:caps w:val="0"/>
          <w:kern w:val="0"/>
          <w:sz w:val="20"/>
          <w:lang w:val="pl-PL"/>
        </w:rPr>
        <w:t>, SKRÓTY I DEFINICJE</w:t>
      </w:r>
      <w:bookmarkEnd w:id="65"/>
    </w:p>
    <w:p w14:paraId="49A3A296" w14:textId="423E3428" w:rsidR="00816B67" w:rsidRPr="005D61C2"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66" w:name="_Hlt41726032"/>
      <w:bookmarkStart w:id="67" w:name="_Toc514847118"/>
      <w:bookmarkStart w:id="68" w:name="_Toc515881651"/>
      <w:bookmarkStart w:id="69" w:name="_Toc515881832"/>
      <w:bookmarkStart w:id="70" w:name="_Toc515896261"/>
      <w:bookmarkStart w:id="71" w:name="_Toc122344704"/>
      <w:bookmarkStart w:id="72" w:name="_Toc243294538"/>
      <w:bookmarkStart w:id="73" w:name="_Toc514847126"/>
      <w:bookmarkStart w:id="74" w:name="_Toc145406942"/>
      <w:bookmarkStart w:id="75" w:name="_Toc43108598"/>
      <w:bookmarkEnd w:id="66"/>
      <w:r w:rsidRPr="005D61C2">
        <w:rPr>
          <w:rFonts w:ascii="Verdana" w:eastAsia="Calibri" w:hAnsi="Verdana" w:cstheme="minorHAnsi"/>
          <w:b w:val="0"/>
          <w:sz w:val="20"/>
          <w:lang w:val="pl-PL"/>
        </w:rPr>
        <w:t xml:space="preserve">Przedmiotowe postępowanie o udzielenie zamówienia prowadzone jest </w:t>
      </w:r>
      <w:r w:rsidR="00B351A3" w:rsidRPr="005D61C2">
        <w:rPr>
          <w:rFonts w:ascii="Verdana" w:eastAsia="Calibri" w:hAnsi="Verdana" w:cstheme="minorHAnsi"/>
          <w:b w:val="0"/>
          <w:sz w:val="20"/>
          <w:lang w:val="pl-PL"/>
        </w:rPr>
        <w:t xml:space="preserve">w trybie przetargu nieograniczonego, </w:t>
      </w:r>
      <w:r w:rsidRPr="005D61C2">
        <w:rPr>
          <w:rFonts w:ascii="Verdana" w:eastAsia="Calibri" w:hAnsi="Verdana" w:cstheme="minorHAnsi"/>
          <w:b w:val="0"/>
          <w:sz w:val="20"/>
          <w:lang w:val="pl-PL"/>
        </w:rPr>
        <w:t xml:space="preserve">na podstawie </w:t>
      </w:r>
      <w:r w:rsidR="00B351A3" w:rsidRPr="005D61C2">
        <w:rPr>
          <w:rFonts w:ascii="Verdana" w:eastAsia="Calibri" w:hAnsi="Verdana" w:cstheme="minorHAnsi"/>
          <w:b w:val="0"/>
          <w:sz w:val="20"/>
          <w:lang w:val="pl-PL"/>
        </w:rPr>
        <w:t xml:space="preserve">niniejszej </w:t>
      </w:r>
      <w:r w:rsidR="00904E94" w:rsidRPr="005D61C2">
        <w:rPr>
          <w:rFonts w:ascii="Verdana" w:eastAsia="Calibri" w:hAnsi="Verdana" w:cstheme="minorHAnsi"/>
          <w:b w:val="0"/>
          <w:sz w:val="20"/>
          <w:lang w:val="pl-PL"/>
        </w:rPr>
        <w:t>SWZ</w:t>
      </w:r>
      <w:r w:rsidR="00B351A3" w:rsidRPr="005D61C2">
        <w:rPr>
          <w:rFonts w:ascii="Verdana" w:eastAsia="Calibri" w:hAnsi="Verdana" w:cstheme="minorHAnsi"/>
          <w:b w:val="0"/>
          <w:sz w:val="20"/>
          <w:lang w:val="pl-PL"/>
        </w:rPr>
        <w:t xml:space="preserve"> oraz na podstawie Procedury </w:t>
      </w:r>
      <w:r w:rsidR="000B383C" w:rsidRPr="005D61C2">
        <w:rPr>
          <w:rFonts w:ascii="Verdana" w:eastAsia="Calibri" w:hAnsi="Verdana" w:cstheme="minorHAnsi"/>
          <w:b w:val="0"/>
          <w:sz w:val="20"/>
          <w:lang w:val="pl-PL"/>
        </w:rPr>
        <w:t>z</w:t>
      </w:r>
      <w:r w:rsidR="00B351A3" w:rsidRPr="005D61C2">
        <w:rPr>
          <w:rFonts w:ascii="Verdana" w:eastAsia="Calibri" w:hAnsi="Verdana" w:cstheme="minorHAnsi"/>
          <w:b w:val="0"/>
          <w:sz w:val="20"/>
          <w:lang w:val="pl-PL"/>
        </w:rPr>
        <w:t>akupów w Grupie PGE EC</w:t>
      </w:r>
      <w:bookmarkEnd w:id="67"/>
      <w:r w:rsidR="00D06CC2" w:rsidRPr="005D61C2">
        <w:rPr>
          <w:rFonts w:ascii="Verdana" w:eastAsia="Calibri" w:hAnsi="Verdana" w:cstheme="minorHAnsi"/>
          <w:b w:val="0"/>
          <w:sz w:val="20"/>
          <w:lang w:val="pl-PL"/>
        </w:rPr>
        <w:t xml:space="preserve"> i Procedury Ogólnej Zakupów GK PGE</w:t>
      </w:r>
      <w:r w:rsidRPr="005D61C2">
        <w:rPr>
          <w:rFonts w:ascii="Verdana" w:eastAsia="Calibri" w:hAnsi="Verdana" w:cstheme="minorHAnsi"/>
          <w:b w:val="0"/>
          <w:sz w:val="20"/>
          <w:lang w:val="pl-PL"/>
        </w:rPr>
        <w:t>.</w:t>
      </w:r>
      <w:bookmarkEnd w:id="68"/>
      <w:bookmarkEnd w:id="69"/>
      <w:bookmarkEnd w:id="70"/>
      <w:r w:rsidR="00EB3001" w:rsidRPr="005D61C2">
        <w:rPr>
          <w:rFonts w:ascii="Verdana" w:eastAsia="Calibri" w:hAnsi="Verdana" w:cstheme="minorHAnsi"/>
          <w:b w:val="0"/>
          <w:sz w:val="20"/>
          <w:lang w:val="pl-PL"/>
        </w:rPr>
        <w:t xml:space="preserve"> Do niniejszego Postępowania</w:t>
      </w:r>
      <w:r w:rsidR="008521EE" w:rsidRPr="005D61C2">
        <w:rPr>
          <w:rFonts w:ascii="Verdana" w:eastAsia="Calibri" w:hAnsi="Verdana" w:cstheme="minorHAnsi"/>
          <w:b w:val="0"/>
          <w:sz w:val="20"/>
          <w:lang w:val="pl-PL"/>
        </w:rPr>
        <w:t xml:space="preserve"> </w:t>
      </w:r>
      <w:r w:rsidR="008521EE" w:rsidRPr="005D61C2">
        <w:rPr>
          <w:rFonts w:ascii="Verdana" w:hAnsi="Verdana" w:cstheme="minorHAnsi"/>
          <w:b w:val="0"/>
          <w:sz w:val="20"/>
          <w:lang w:val="pl-PL" w:eastAsia="pl-PL"/>
        </w:rPr>
        <w:t>zakupowego</w:t>
      </w:r>
      <w:r w:rsidR="00EB3001" w:rsidRPr="005D61C2">
        <w:rPr>
          <w:rFonts w:ascii="Verdana" w:eastAsia="Calibri" w:hAnsi="Verdana" w:cstheme="minorHAnsi"/>
          <w:b w:val="0"/>
          <w:sz w:val="20"/>
          <w:lang w:val="pl-PL"/>
        </w:rPr>
        <w:t xml:space="preserve"> nie mają zastosowania przepisy ustawy z dnia </w:t>
      </w:r>
      <w:r w:rsidR="00FD2058" w:rsidRPr="005D61C2">
        <w:rPr>
          <w:rFonts w:ascii="Verdana" w:eastAsia="Calibri" w:hAnsi="Verdana" w:cstheme="minorHAnsi"/>
          <w:b w:val="0"/>
          <w:sz w:val="20"/>
          <w:lang w:val="pl-PL"/>
        </w:rPr>
        <w:t xml:space="preserve">11 </w:t>
      </w:r>
      <w:r w:rsidR="00904E94" w:rsidRPr="005D61C2">
        <w:rPr>
          <w:rFonts w:ascii="Verdana" w:eastAsia="Calibri" w:hAnsi="Verdana" w:cstheme="minorHAnsi"/>
          <w:b w:val="0"/>
          <w:sz w:val="20"/>
          <w:lang w:val="pl-PL"/>
        </w:rPr>
        <w:t>września 2019</w:t>
      </w:r>
      <w:r w:rsidR="00300C17" w:rsidRPr="005D61C2">
        <w:rPr>
          <w:rFonts w:ascii="Verdana" w:eastAsia="Calibri" w:hAnsi="Verdana" w:cstheme="minorHAnsi"/>
          <w:b w:val="0"/>
          <w:sz w:val="20"/>
          <w:lang w:val="pl-PL"/>
        </w:rPr>
        <w:t xml:space="preserve"> r. Prawo zamówień publicznych.</w:t>
      </w:r>
      <w:bookmarkEnd w:id="71"/>
      <w:r w:rsidR="00300C17" w:rsidRPr="005D61C2">
        <w:rPr>
          <w:rFonts w:ascii="Verdana" w:eastAsia="Calibri" w:hAnsi="Verdana" w:cstheme="minorHAnsi"/>
          <w:b w:val="0"/>
          <w:sz w:val="20"/>
          <w:lang w:val="pl-PL"/>
        </w:rPr>
        <w:t xml:space="preserve"> </w:t>
      </w:r>
    </w:p>
    <w:p w14:paraId="25A13959" w14:textId="60463D28" w:rsidR="00A11EF6" w:rsidRPr="005D61C2"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76" w:name="_Toc514847119"/>
      <w:bookmarkStart w:id="77" w:name="_Toc515881652"/>
      <w:bookmarkStart w:id="78" w:name="_Toc515881833"/>
      <w:bookmarkStart w:id="79" w:name="_Toc515896262"/>
      <w:bookmarkStart w:id="80" w:name="_Toc122344705"/>
      <w:bookmarkStart w:id="81" w:name="_Toc514847121"/>
      <w:bookmarkStart w:id="82" w:name="_Toc515881654"/>
      <w:bookmarkStart w:id="83" w:name="_Toc515881835"/>
      <w:bookmarkStart w:id="84" w:name="_Toc515896264"/>
      <w:bookmarkStart w:id="85" w:name="_Toc514847127"/>
      <w:bookmarkEnd w:id="72"/>
      <w:bookmarkEnd w:id="73"/>
      <w:r w:rsidRPr="005D61C2">
        <w:rPr>
          <w:rFonts w:ascii="Verdana" w:eastAsia="Calibri" w:hAnsi="Verdana" w:cstheme="minorHAnsi"/>
          <w:b w:val="0"/>
          <w:sz w:val="20"/>
          <w:lang w:val="pl-PL"/>
        </w:rPr>
        <w:t xml:space="preserve">Przetarg nieograniczony jest trybem udzielania zamówienia, w którym w odpowiedzi na </w:t>
      </w:r>
      <w:r w:rsidR="00904E94" w:rsidRPr="005D61C2">
        <w:rPr>
          <w:rFonts w:ascii="Verdana" w:eastAsia="Calibri" w:hAnsi="Verdana" w:cstheme="minorHAnsi"/>
          <w:b w:val="0"/>
          <w:sz w:val="20"/>
          <w:lang w:val="pl-PL"/>
        </w:rPr>
        <w:t>SWZ</w:t>
      </w:r>
      <w:r w:rsidR="00B351A3" w:rsidRPr="005D61C2">
        <w:rPr>
          <w:rFonts w:ascii="Verdana" w:eastAsia="Calibri" w:hAnsi="Verdana" w:cstheme="minorHAnsi"/>
          <w:b w:val="0"/>
          <w:sz w:val="20"/>
          <w:lang w:val="pl-PL"/>
        </w:rPr>
        <w:t xml:space="preserve"> opublikowaną w Systemie Zakupowym GK PGE,</w:t>
      </w:r>
      <w:r w:rsidRPr="005D61C2">
        <w:rPr>
          <w:rFonts w:ascii="Verdana" w:eastAsia="Calibri" w:hAnsi="Verdana" w:cstheme="minorHAnsi"/>
          <w:b w:val="0"/>
          <w:sz w:val="20"/>
          <w:lang w:val="pl-PL"/>
        </w:rPr>
        <w:t xml:space="preserve"> Oferty mogą składać wszyscy zainteresowani Wykonawcy.</w:t>
      </w:r>
      <w:bookmarkEnd w:id="76"/>
      <w:bookmarkEnd w:id="77"/>
      <w:bookmarkEnd w:id="78"/>
      <w:bookmarkEnd w:id="79"/>
      <w:bookmarkEnd w:id="80"/>
    </w:p>
    <w:p w14:paraId="3521D18A" w14:textId="1E8FC2C5" w:rsidR="00A11EF6" w:rsidRPr="009273F4"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6" w:name="_Toc122344706"/>
      <w:r w:rsidRPr="009273F4">
        <w:rPr>
          <w:rFonts w:ascii="Verdana" w:hAnsi="Verdana" w:cs="Calibri"/>
          <w:b w:val="0"/>
          <w:sz w:val="20"/>
          <w:lang w:val="pl-PL"/>
        </w:rPr>
        <w:t xml:space="preserve">Zainteresowani Wykonawcy składają Oferty zgodnie z wymaganiami </w:t>
      </w:r>
      <w:r w:rsidR="00904E94" w:rsidRPr="009273F4">
        <w:rPr>
          <w:rFonts w:ascii="Verdana" w:hAnsi="Verdana" w:cs="Calibri"/>
          <w:b w:val="0"/>
          <w:sz w:val="20"/>
          <w:lang w:val="pl-PL"/>
        </w:rPr>
        <w:t>SWZ</w:t>
      </w:r>
      <w:r w:rsidRPr="009273F4">
        <w:rPr>
          <w:rFonts w:ascii="Verdana" w:hAnsi="Verdana" w:cs="Calibri"/>
          <w:b w:val="0"/>
          <w:sz w:val="20"/>
          <w:lang w:val="pl-PL"/>
        </w:rPr>
        <w:t>.</w:t>
      </w:r>
      <w:bookmarkEnd w:id="86"/>
    </w:p>
    <w:p w14:paraId="6D707C8A" w14:textId="6420B7CB" w:rsidR="00816B67" w:rsidRPr="009273F4"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7" w:name="_Toc122344707"/>
      <w:r w:rsidRPr="009273F4">
        <w:rPr>
          <w:rFonts w:ascii="Verdana" w:eastAsia="Calibri" w:hAnsi="Verdana" w:cstheme="minorHAnsi"/>
          <w:b w:val="0"/>
          <w:sz w:val="20"/>
          <w:lang w:val="pl-PL"/>
        </w:rPr>
        <w:t>Ilekroć w</w:t>
      </w:r>
      <w:r w:rsidR="00CE4AFA" w:rsidRPr="009273F4">
        <w:rPr>
          <w:rFonts w:ascii="Verdana" w:eastAsia="Calibri" w:hAnsi="Verdana" w:cstheme="minorHAnsi"/>
          <w:b w:val="0"/>
          <w:sz w:val="20"/>
          <w:lang w:val="pl-PL"/>
        </w:rPr>
        <w:t xml:space="preserve"> niniejszej</w:t>
      </w:r>
      <w:r w:rsidRPr="009273F4">
        <w:rPr>
          <w:rFonts w:ascii="Verdana" w:eastAsia="Calibri" w:hAnsi="Verdana" w:cstheme="minorHAnsi"/>
          <w:b w:val="0"/>
          <w:sz w:val="20"/>
          <w:lang w:val="pl-PL"/>
        </w:rPr>
        <w:t xml:space="preserve"> Specyfikacji Warunków Zamówienia jest mowa o:</w:t>
      </w:r>
      <w:bookmarkEnd w:id="81"/>
      <w:bookmarkEnd w:id="82"/>
      <w:bookmarkEnd w:id="83"/>
      <w:bookmarkEnd w:id="84"/>
      <w:bookmarkEnd w:id="87"/>
    </w:p>
    <w:p w14:paraId="42B52D7D" w14:textId="7FE6273C"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Ofercie</w:t>
      </w:r>
      <w:r w:rsidRPr="002A6CA3">
        <w:rPr>
          <w:rFonts w:ascii="Verdana" w:hAnsi="Verdana" w:cstheme="minorHAnsi"/>
          <w:sz w:val="20"/>
        </w:rPr>
        <w:t xml:space="preserve"> – należy przez to rozumieć ofertę składaną przez Wykonawcę, podlegającą ocenie i porównaniu w</w:t>
      </w:r>
      <w:r w:rsidR="00C10481" w:rsidRPr="002A6CA3">
        <w:rPr>
          <w:rFonts w:ascii="Verdana" w:hAnsi="Verdana" w:cstheme="minorHAnsi"/>
          <w:sz w:val="20"/>
        </w:rPr>
        <w:t>edłu</w:t>
      </w:r>
      <w:r w:rsidRPr="002A6CA3">
        <w:rPr>
          <w:rFonts w:ascii="Verdana" w:hAnsi="Verdana" w:cstheme="minorHAnsi"/>
          <w:sz w:val="20"/>
        </w:rPr>
        <w:t xml:space="preserve">g kryteriów oceny wskazanych w </w:t>
      </w:r>
      <w:r w:rsidR="00904E94" w:rsidRPr="002A6CA3">
        <w:rPr>
          <w:rFonts w:ascii="Verdana" w:hAnsi="Verdana" w:cstheme="minorHAnsi"/>
          <w:sz w:val="20"/>
        </w:rPr>
        <w:t>SWZ</w:t>
      </w:r>
      <w:r w:rsidR="00BA7DC4" w:rsidRPr="002A6CA3">
        <w:rPr>
          <w:rFonts w:ascii="Verdana" w:hAnsi="Verdana" w:cstheme="minorHAnsi"/>
          <w:sz w:val="20"/>
        </w:rPr>
        <w:t>.</w:t>
      </w:r>
    </w:p>
    <w:p w14:paraId="4B6C8321" w14:textId="6ABA0751" w:rsidR="00BA7DC4" w:rsidRDefault="002C3773"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Opisie Przedmiotu Zamówienia </w:t>
      </w:r>
      <w:r w:rsidR="00066995" w:rsidRPr="002A6CA3">
        <w:rPr>
          <w:rFonts w:ascii="Verdana" w:hAnsi="Verdana" w:cstheme="minorHAnsi"/>
          <w:b/>
          <w:sz w:val="20"/>
        </w:rPr>
        <w:t xml:space="preserve">lub OPZ </w:t>
      </w:r>
      <w:r w:rsidR="00066995" w:rsidRPr="002A6CA3">
        <w:rPr>
          <w:rFonts w:ascii="Verdana" w:hAnsi="Verdana" w:cstheme="minorHAnsi"/>
          <w:sz w:val="20"/>
        </w:rPr>
        <w:t xml:space="preserve">– oznacza to dokumentację zawierającą szczegółowy opis </w:t>
      </w:r>
      <w:r w:rsidR="008F70D4" w:rsidRPr="002A6CA3">
        <w:rPr>
          <w:rFonts w:ascii="Verdana" w:hAnsi="Verdana" w:cstheme="minorHAnsi"/>
          <w:sz w:val="20"/>
        </w:rPr>
        <w:t xml:space="preserve">przedmiotu </w:t>
      </w:r>
      <w:r w:rsidR="00066995" w:rsidRPr="002A6CA3">
        <w:rPr>
          <w:rFonts w:ascii="Verdana" w:hAnsi="Verdana" w:cstheme="minorHAnsi"/>
          <w:sz w:val="20"/>
        </w:rPr>
        <w:t>zam</w:t>
      </w:r>
      <w:r w:rsidR="00FE5506" w:rsidRPr="002A6CA3">
        <w:rPr>
          <w:rFonts w:ascii="Verdana" w:hAnsi="Verdana" w:cstheme="minorHAnsi"/>
          <w:sz w:val="20"/>
        </w:rPr>
        <w:t>ówienia,</w:t>
      </w:r>
      <w:r w:rsidR="00066995" w:rsidRPr="002A6CA3">
        <w:rPr>
          <w:rFonts w:ascii="Verdana" w:hAnsi="Verdana" w:cstheme="minorHAnsi"/>
          <w:sz w:val="20"/>
        </w:rPr>
        <w:t xml:space="preserve"> składając</w:t>
      </w:r>
      <w:r w:rsidR="0067345C" w:rsidRPr="002A6CA3">
        <w:rPr>
          <w:rFonts w:ascii="Verdana" w:hAnsi="Verdana" w:cstheme="minorHAnsi"/>
          <w:sz w:val="20"/>
        </w:rPr>
        <w:t>ą</w:t>
      </w:r>
      <w:r w:rsidR="00066995" w:rsidRPr="002A6CA3">
        <w:rPr>
          <w:rFonts w:ascii="Verdana" w:hAnsi="Verdana" w:cstheme="minorHAnsi"/>
          <w:sz w:val="20"/>
        </w:rPr>
        <w:t xml:space="preserve"> się na Załącznik nr</w:t>
      </w:r>
      <w:r w:rsidR="00676E53" w:rsidRPr="002A6CA3">
        <w:rPr>
          <w:rFonts w:ascii="Verdana" w:hAnsi="Verdana" w:cstheme="minorHAnsi"/>
          <w:sz w:val="20"/>
        </w:rPr>
        <w:t xml:space="preserve"> 1</w:t>
      </w:r>
      <w:r w:rsidR="00066995" w:rsidRPr="002A6CA3">
        <w:rPr>
          <w:rFonts w:ascii="Verdana" w:hAnsi="Verdana" w:cstheme="minorHAnsi"/>
          <w:sz w:val="20"/>
        </w:rPr>
        <w:t xml:space="preserve"> </w:t>
      </w:r>
      <w:r w:rsidR="00676E53" w:rsidRPr="002A6CA3">
        <w:rPr>
          <w:rFonts w:ascii="Verdana" w:hAnsi="Verdana" w:cstheme="minorHAnsi"/>
          <w:sz w:val="20"/>
        </w:rPr>
        <w:t>d</w:t>
      </w:r>
      <w:r w:rsidR="00066995" w:rsidRPr="002A6CA3">
        <w:rPr>
          <w:rFonts w:ascii="Verdana" w:hAnsi="Verdana" w:cstheme="minorHAnsi"/>
          <w:sz w:val="20"/>
        </w:rPr>
        <w:t>o</w:t>
      </w:r>
      <w:r w:rsidR="00223F63" w:rsidRPr="002A6CA3">
        <w:rPr>
          <w:rFonts w:ascii="Verdana" w:hAnsi="Verdana" w:cstheme="minorHAnsi"/>
          <w:sz w:val="20"/>
        </w:rPr>
        <w:t xml:space="preserve"> niniejszej </w:t>
      </w:r>
      <w:r w:rsidR="00904E94" w:rsidRPr="002A6CA3">
        <w:rPr>
          <w:rFonts w:ascii="Verdana" w:hAnsi="Verdana" w:cstheme="minorHAnsi"/>
          <w:sz w:val="20"/>
        </w:rPr>
        <w:t>SWZ</w:t>
      </w:r>
      <w:r w:rsidR="00066995" w:rsidRPr="002A6CA3">
        <w:rPr>
          <w:rFonts w:ascii="Verdana" w:hAnsi="Verdana" w:cstheme="minorHAnsi"/>
          <w:sz w:val="20"/>
        </w:rPr>
        <w:t xml:space="preserve">. </w:t>
      </w:r>
    </w:p>
    <w:p w14:paraId="7DB7AB7A" w14:textId="16A8086E" w:rsidR="00121F7A" w:rsidRPr="006D28BA" w:rsidRDefault="00121F7A" w:rsidP="006D28BA">
      <w:pPr>
        <w:pStyle w:val="opis"/>
        <w:numPr>
          <w:ilvl w:val="2"/>
          <w:numId w:val="11"/>
        </w:numPr>
        <w:tabs>
          <w:tab w:val="left" w:pos="426"/>
        </w:tabs>
        <w:snapToGrid w:val="0"/>
        <w:spacing w:before="120" w:after="120" w:line="276" w:lineRule="auto"/>
        <w:ind w:right="-284"/>
        <w:rPr>
          <w:rFonts w:ascii="Verdana" w:hAnsi="Verdana" w:cstheme="minorHAnsi"/>
          <w:b/>
          <w:sz w:val="20"/>
        </w:rPr>
      </w:pPr>
      <w:r w:rsidRPr="006D28BA">
        <w:rPr>
          <w:rFonts w:ascii="Verdana" w:hAnsi="Verdana" w:cstheme="minorHAnsi"/>
          <w:b/>
          <w:sz w:val="20"/>
        </w:rPr>
        <w:t xml:space="preserve">OWZ (Ogólne Warunki Zamówienia) – </w:t>
      </w:r>
      <w:r w:rsidRPr="006D28BA">
        <w:rPr>
          <w:rFonts w:ascii="Verdana" w:hAnsi="Verdana" w:cstheme="minorHAnsi"/>
          <w:sz w:val="20"/>
        </w:rPr>
        <w:t>oznacza ogólne warunki realizacji dostaw, usług lub robót budowlanych</w:t>
      </w:r>
      <w:r w:rsidR="00893B97">
        <w:rPr>
          <w:rFonts w:ascii="Verdana" w:hAnsi="Verdana" w:cstheme="minorHAnsi"/>
          <w:sz w:val="20"/>
        </w:rPr>
        <w:t>,</w:t>
      </w:r>
      <w:r w:rsidR="00B5022A">
        <w:rPr>
          <w:rFonts w:ascii="Verdana" w:hAnsi="Verdana" w:cstheme="minorHAnsi"/>
          <w:sz w:val="20"/>
        </w:rPr>
        <w:t xml:space="preserve"> przekazywane Wykonawcy </w:t>
      </w:r>
      <w:r w:rsidR="00893B97">
        <w:rPr>
          <w:rFonts w:ascii="Verdana" w:hAnsi="Verdana" w:cstheme="minorHAnsi"/>
          <w:sz w:val="20"/>
        </w:rPr>
        <w:t xml:space="preserve">przez Zamawiającego </w:t>
      </w:r>
      <w:r w:rsidR="00B5022A">
        <w:rPr>
          <w:rFonts w:ascii="Verdana" w:hAnsi="Verdana" w:cstheme="minorHAnsi"/>
          <w:sz w:val="20"/>
        </w:rPr>
        <w:t>wraz z zamówieniem</w:t>
      </w:r>
      <w:r w:rsidR="00CB6BD6">
        <w:rPr>
          <w:rFonts w:ascii="Verdana" w:hAnsi="Verdana" w:cstheme="minorHAnsi"/>
          <w:sz w:val="20"/>
        </w:rPr>
        <w:t xml:space="preserve"> do OWZ</w:t>
      </w:r>
      <w:r w:rsidR="00893B97">
        <w:rPr>
          <w:rFonts w:ascii="Verdana" w:hAnsi="Verdana" w:cstheme="minorHAnsi"/>
          <w:sz w:val="20"/>
        </w:rPr>
        <w:t xml:space="preserve">, stanowiące łącznie Umowę </w:t>
      </w:r>
      <w:r w:rsidR="00B5022A">
        <w:rPr>
          <w:rFonts w:ascii="Verdana" w:hAnsi="Verdana" w:cstheme="minorHAnsi"/>
          <w:sz w:val="20"/>
        </w:rPr>
        <w:t>(o ile dotyczy)</w:t>
      </w:r>
      <w:r w:rsidRPr="006D28BA">
        <w:rPr>
          <w:rFonts w:ascii="Verdana" w:hAnsi="Verdana" w:cstheme="minorHAnsi"/>
          <w:sz w:val="20"/>
        </w:rPr>
        <w:t>.</w:t>
      </w:r>
    </w:p>
    <w:p w14:paraId="38F321DB" w14:textId="77777777"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Podwykonawcy -</w:t>
      </w:r>
      <w:r w:rsidRPr="002A6CA3">
        <w:rPr>
          <w:rFonts w:ascii="Verdana" w:hAnsi="Verdana" w:cstheme="minorHAnsi"/>
          <w:sz w:val="20"/>
        </w:rPr>
        <w:t xml:space="preserve"> oznacza to podmiot, któremu Wykonawca powierza wykonanie części Przedmiot</w:t>
      </w:r>
      <w:r w:rsidR="00BA7DC4" w:rsidRPr="002A6CA3">
        <w:rPr>
          <w:rFonts w:ascii="Verdana" w:hAnsi="Verdana" w:cstheme="minorHAnsi"/>
          <w:sz w:val="20"/>
        </w:rPr>
        <w:t>u Zamówienia (Przedmiotu Umowy).</w:t>
      </w:r>
    </w:p>
    <w:p w14:paraId="0CB7D3EF" w14:textId="60CA0A46"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Postępowaniu </w:t>
      </w:r>
      <w:r w:rsidR="008521EE" w:rsidRPr="006D28BA">
        <w:rPr>
          <w:rFonts w:ascii="Verdana" w:hAnsi="Verdana" w:cstheme="minorHAnsi"/>
          <w:b/>
          <w:sz w:val="20"/>
        </w:rPr>
        <w:t>zakupowym</w:t>
      </w:r>
      <w:r w:rsidR="008521EE">
        <w:rPr>
          <w:rFonts w:ascii="Verdana" w:hAnsi="Verdana" w:cstheme="minorHAnsi"/>
          <w:sz w:val="20"/>
        </w:rPr>
        <w:t xml:space="preserve"> </w:t>
      </w:r>
      <w:r w:rsidRPr="002A6CA3">
        <w:rPr>
          <w:rFonts w:ascii="Verdana" w:hAnsi="Verdana" w:cstheme="minorHAnsi"/>
          <w:b/>
          <w:sz w:val="20"/>
        </w:rPr>
        <w:t>-</w:t>
      </w:r>
      <w:r w:rsidRPr="002A6CA3">
        <w:rPr>
          <w:rFonts w:ascii="Verdana" w:hAnsi="Verdana" w:cstheme="minorHAnsi"/>
          <w:sz w:val="20"/>
        </w:rPr>
        <w:t xml:space="preserve"> należy przez to rozumieć niniejsze </w:t>
      </w:r>
      <w:r w:rsidR="005133E6">
        <w:rPr>
          <w:rFonts w:ascii="Verdana" w:hAnsi="Verdana" w:cstheme="minorHAnsi"/>
          <w:sz w:val="20"/>
        </w:rPr>
        <w:t>P</w:t>
      </w:r>
      <w:r w:rsidR="005133E6" w:rsidRPr="002A6CA3">
        <w:rPr>
          <w:rFonts w:ascii="Verdana" w:hAnsi="Verdana" w:cstheme="minorHAnsi"/>
          <w:sz w:val="20"/>
        </w:rPr>
        <w:t>ostępowanie</w:t>
      </w:r>
      <w:r w:rsidR="005133E6">
        <w:rPr>
          <w:rFonts w:ascii="Verdana" w:hAnsi="Verdana" w:cstheme="minorHAnsi"/>
          <w:sz w:val="20"/>
        </w:rPr>
        <w:t xml:space="preserve"> </w:t>
      </w:r>
      <w:r w:rsidR="008521EE" w:rsidRPr="00221C35">
        <w:rPr>
          <w:rFonts w:ascii="Verdana" w:hAnsi="Verdana" w:cstheme="minorHAnsi"/>
          <w:sz w:val="20"/>
        </w:rPr>
        <w:t>zakupowe</w:t>
      </w:r>
      <w:r w:rsidR="0026678B" w:rsidRPr="002A6CA3">
        <w:rPr>
          <w:rFonts w:ascii="Verdana" w:hAnsi="Verdana" w:cstheme="minorHAnsi"/>
          <w:sz w:val="20"/>
        </w:rPr>
        <w:t xml:space="preserve">, </w:t>
      </w:r>
      <w:r w:rsidR="00B0612C" w:rsidRPr="002A6CA3">
        <w:rPr>
          <w:rFonts w:ascii="Verdana" w:hAnsi="Verdana" w:cstheme="minorHAnsi"/>
          <w:sz w:val="20"/>
        </w:rPr>
        <w:t xml:space="preserve">prowadzone w celu </w:t>
      </w:r>
      <w:r w:rsidRPr="002A6CA3">
        <w:rPr>
          <w:rFonts w:ascii="Verdana" w:hAnsi="Verdana" w:cstheme="minorHAnsi"/>
          <w:sz w:val="20"/>
        </w:rPr>
        <w:t xml:space="preserve">dokonania wyboru Oferty Wykonawcy, z którym zostanie zawarta </w:t>
      </w:r>
      <w:r w:rsidR="00EE6215" w:rsidRPr="002A6CA3">
        <w:rPr>
          <w:rFonts w:ascii="Verdana" w:hAnsi="Verdana" w:cstheme="minorHAnsi"/>
          <w:sz w:val="20"/>
        </w:rPr>
        <w:t>U</w:t>
      </w:r>
      <w:r w:rsidR="00BA7DC4" w:rsidRPr="002A6CA3">
        <w:rPr>
          <w:rFonts w:ascii="Verdana" w:hAnsi="Verdana" w:cstheme="minorHAnsi"/>
          <w:sz w:val="20"/>
        </w:rPr>
        <w:t>mowa.</w:t>
      </w:r>
    </w:p>
    <w:p w14:paraId="665DAA22" w14:textId="1355D314"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Specyfikacji lub </w:t>
      </w:r>
      <w:r w:rsidR="00904E94" w:rsidRPr="002A6CA3">
        <w:rPr>
          <w:rFonts w:ascii="Verdana" w:hAnsi="Verdana" w:cstheme="minorHAnsi"/>
          <w:b/>
          <w:sz w:val="20"/>
        </w:rPr>
        <w:t>SWZ</w:t>
      </w:r>
      <w:r w:rsidRPr="002A6CA3">
        <w:rPr>
          <w:rFonts w:ascii="Verdana" w:hAnsi="Verdana" w:cstheme="minorHAnsi"/>
          <w:b/>
          <w:sz w:val="20"/>
        </w:rPr>
        <w:t xml:space="preserve"> </w:t>
      </w:r>
      <w:r w:rsidRPr="002A6CA3">
        <w:rPr>
          <w:rFonts w:ascii="Verdana" w:hAnsi="Verdana" w:cstheme="minorHAnsi"/>
          <w:sz w:val="20"/>
        </w:rPr>
        <w:t xml:space="preserve">– oznacza to niniejszą Specyfikację </w:t>
      </w:r>
      <w:r w:rsidR="00BA7DC4" w:rsidRPr="002A6CA3">
        <w:rPr>
          <w:rFonts w:ascii="Verdana" w:hAnsi="Verdana" w:cstheme="minorHAnsi"/>
          <w:sz w:val="20"/>
        </w:rPr>
        <w:t>Warunków Zamówienia.</w:t>
      </w:r>
    </w:p>
    <w:p w14:paraId="24CD24B1" w14:textId="041043A8" w:rsidR="00BA7DC4" w:rsidRPr="009273F4" w:rsidRDefault="000859F6"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System</w:t>
      </w:r>
      <w:r w:rsidR="008708DF" w:rsidRPr="002A6CA3">
        <w:rPr>
          <w:rFonts w:ascii="Verdana" w:hAnsi="Verdana" w:cstheme="minorHAnsi"/>
          <w:b/>
          <w:sz w:val="20"/>
        </w:rPr>
        <w:t>ie</w:t>
      </w:r>
      <w:r w:rsidRPr="002A6CA3">
        <w:rPr>
          <w:rFonts w:ascii="Verdana" w:hAnsi="Verdana" w:cstheme="minorHAnsi"/>
          <w:b/>
          <w:sz w:val="20"/>
        </w:rPr>
        <w:t xml:space="preserve"> Zakupowy</w:t>
      </w:r>
      <w:r w:rsidR="008708DF" w:rsidRPr="002A6CA3">
        <w:rPr>
          <w:rFonts w:ascii="Verdana" w:hAnsi="Verdana" w:cstheme="minorHAnsi"/>
          <w:b/>
          <w:sz w:val="20"/>
        </w:rPr>
        <w:t>m</w:t>
      </w:r>
      <w:r w:rsidRPr="002A6CA3">
        <w:rPr>
          <w:rFonts w:ascii="Verdana" w:hAnsi="Verdana" w:cstheme="minorHAnsi"/>
          <w:b/>
          <w:sz w:val="20"/>
        </w:rPr>
        <w:t xml:space="preserve"> GK PGE</w:t>
      </w:r>
      <w:r w:rsidR="008708DF" w:rsidRPr="002A6CA3">
        <w:rPr>
          <w:rFonts w:ascii="Verdana" w:hAnsi="Verdana" w:cstheme="minorHAnsi"/>
          <w:b/>
          <w:sz w:val="20"/>
        </w:rPr>
        <w:t xml:space="preserve"> lub Systemie</w:t>
      </w:r>
      <w:r w:rsidRPr="002A6CA3">
        <w:rPr>
          <w:rFonts w:ascii="Verdana" w:hAnsi="Verdana" w:cstheme="minorHAnsi"/>
          <w:b/>
          <w:sz w:val="20"/>
        </w:rPr>
        <w:t xml:space="preserve"> – </w:t>
      </w:r>
      <w:r w:rsidR="008708DF" w:rsidRPr="002A6CA3">
        <w:rPr>
          <w:rFonts w:ascii="Verdana" w:hAnsi="Verdana" w:cstheme="minorHAnsi"/>
          <w:sz w:val="20"/>
        </w:rPr>
        <w:t xml:space="preserve">należy przez to rozumieć </w:t>
      </w:r>
      <w:r w:rsidRPr="002A6CA3">
        <w:rPr>
          <w:rFonts w:ascii="Verdana" w:hAnsi="Verdana" w:cstheme="minorHAnsi"/>
          <w:sz w:val="20"/>
        </w:rPr>
        <w:t>pl</w:t>
      </w:r>
      <w:r w:rsidR="00590967" w:rsidRPr="002A6CA3">
        <w:rPr>
          <w:rFonts w:ascii="Verdana" w:hAnsi="Verdana" w:cstheme="minorHAnsi"/>
          <w:sz w:val="20"/>
        </w:rPr>
        <w:t>a</w:t>
      </w:r>
      <w:r w:rsidRPr="002A6CA3">
        <w:rPr>
          <w:rFonts w:ascii="Verdana" w:hAnsi="Verdana" w:cstheme="minorHAnsi"/>
          <w:sz w:val="20"/>
        </w:rPr>
        <w:t>tformę zakupow</w:t>
      </w:r>
      <w:r w:rsidR="00433BFC" w:rsidRPr="002A6CA3">
        <w:rPr>
          <w:rFonts w:ascii="Verdana" w:hAnsi="Verdana" w:cstheme="minorHAnsi"/>
          <w:sz w:val="20"/>
        </w:rPr>
        <w:t>ą</w:t>
      </w:r>
      <w:r w:rsidRPr="002A6CA3">
        <w:rPr>
          <w:rFonts w:ascii="Verdana" w:hAnsi="Verdana" w:cstheme="minorHAnsi"/>
          <w:sz w:val="20"/>
        </w:rPr>
        <w:t xml:space="preserve"> SWPP2</w:t>
      </w:r>
      <w:r w:rsidR="00BA7DC4" w:rsidRPr="002A6CA3">
        <w:rPr>
          <w:rFonts w:ascii="Verdana" w:hAnsi="Verdana" w:cstheme="minorHAnsi"/>
          <w:sz w:val="20"/>
        </w:rPr>
        <w:t xml:space="preserve">, stanowiącą środek komunikacji elektronicznej, używaną przez Zamawiającego do komunikacji w </w:t>
      </w:r>
      <w:r w:rsidR="003A0604">
        <w:rPr>
          <w:rFonts w:ascii="Verdana" w:hAnsi="Verdana" w:cstheme="minorHAnsi"/>
          <w:sz w:val="20"/>
        </w:rPr>
        <w:t>P</w:t>
      </w:r>
      <w:r w:rsidR="00BA7DC4" w:rsidRPr="002A6CA3">
        <w:rPr>
          <w:rFonts w:ascii="Verdana" w:hAnsi="Verdana" w:cstheme="minorHAnsi"/>
          <w:sz w:val="20"/>
        </w:rPr>
        <w:t>ostępowaniu</w:t>
      </w:r>
      <w:r w:rsidR="008521EE">
        <w:rPr>
          <w:rFonts w:ascii="Verdana" w:hAnsi="Verdana" w:cstheme="minorHAnsi"/>
          <w:sz w:val="20"/>
        </w:rPr>
        <w:t xml:space="preserve"> </w:t>
      </w:r>
      <w:r w:rsidR="008521EE" w:rsidRPr="00221C35">
        <w:rPr>
          <w:rFonts w:ascii="Verdana" w:hAnsi="Verdana" w:cstheme="minorHAnsi"/>
          <w:sz w:val="20"/>
        </w:rPr>
        <w:t>zakupow</w:t>
      </w:r>
      <w:r w:rsidR="008521EE">
        <w:rPr>
          <w:rFonts w:ascii="Verdana" w:hAnsi="Verdana" w:cstheme="minorHAnsi"/>
          <w:sz w:val="20"/>
        </w:rPr>
        <w:t>ym</w:t>
      </w:r>
      <w:r w:rsidR="00BA7DC4" w:rsidRPr="002A6CA3">
        <w:rPr>
          <w:rFonts w:ascii="Verdana" w:hAnsi="Verdana" w:cstheme="minorHAnsi"/>
          <w:sz w:val="20"/>
        </w:rPr>
        <w:t xml:space="preserve">, w tym składania ofert, wymiany informacji oraz przekazywania dokumentów lub oświadczeń między </w:t>
      </w:r>
      <w:r w:rsidR="00BA7DC4" w:rsidRPr="009273F4">
        <w:rPr>
          <w:rFonts w:ascii="Verdana" w:hAnsi="Verdana" w:cstheme="minorHAnsi"/>
          <w:sz w:val="20"/>
        </w:rPr>
        <w:t>Zamawiającym a Wykonawcą.</w:t>
      </w:r>
    </w:p>
    <w:p w14:paraId="51E8D2AE" w14:textId="796CB903" w:rsidR="004C261C" w:rsidRPr="009273F4"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9273F4">
        <w:rPr>
          <w:rFonts w:ascii="Verdana" w:hAnsi="Verdana" w:cstheme="minorHAnsi"/>
          <w:b/>
          <w:sz w:val="20"/>
        </w:rPr>
        <w:t>Umowie</w:t>
      </w:r>
      <w:r w:rsidRPr="009273F4">
        <w:rPr>
          <w:rFonts w:ascii="Verdana" w:hAnsi="Verdana" w:cstheme="minorHAnsi"/>
          <w:sz w:val="20"/>
        </w:rPr>
        <w:t xml:space="preserve"> – należy przez to rozumieć umowę zawieraną </w:t>
      </w:r>
      <w:r w:rsidR="00EB3001" w:rsidRPr="009273F4">
        <w:rPr>
          <w:rFonts w:ascii="Verdana" w:hAnsi="Verdana" w:cstheme="minorHAnsi"/>
          <w:sz w:val="20"/>
        </w:rPr>
        <w:t xml:space="preserve">w formie pisemnej lub </w:t>
      </w:r>
      <w:r w:rsidR="00F53D8A" w:rsidRPr="009273F4">
        <w:rPr>
          <w:rFonts w:ascii="Verdana" w:hAnsi="Verdana" w:cstheme="minorHAnsi"/>
          <w:sz w:val="20"/>
        </w:rPr>
        <w:t>w formie elekt</w:t>
      </w:r>
      <w:r w:rsidR="004D33DB" w:rsidRPr="009273F4">
        <w:rPr>
          <w:rFonts w:ascii="Verdana" w:hAnsi="Verdana" w:cstheme="minorHAnsi"/>
          <w:sz w:val="20"/>
        </w:rPr>
        <w:t>ro</w:t>
      </w:r>
      <w:r w:rsidR="00F53D8A" w:rsidRPr="009273F4">
        <w:rPr>
          <w:rFonts w:ascii="Verdana" w:hAnsi="Verdana" w:cstheme="minorHAnsi"/>
          <w:sz w:val="20"/>
        </w:rPr>
        <w:t>nicznej (tj. z kw</w:t>
      </w:r>
      <w:r w:rsidR="008708DF" w:rsidRPr="009273F4">
        <w:rPr>
          <w:rFonts w:ascii="Verdana" w:hAnsi="Verdana" w:cstheme="minorHAnsi"/>
          <w:sz w:val="20"/>
        </w:rPr>
        <w:t>alifikowanym podpisem elektronicznym</w:t>
      </w:r>
      <w:r w:rsidR="00F53D8A" w:rsidRPr="009273F4">
        <w:rPr>
          <w:rFonts w:ascii="Verdana" w:hAnsi="Verdana" w:cstheme="minorHAnsi"/>
          <w:sz w:val="20"/>
        </w:rPr>
        <w:t>)</w:t>
      </w:r>
      <w:r w:rsidR="008708DF" w:rsidRPr="009273F4">
        <w:rPr>
          <w:rFonts w:ascii="Verdana" w:hAnsi="Verdana" w:cstheme="minorHAnsi"/>
          <w:sz w:val="20"/>
        </w:rPr>
        <w:t xml:space="preserve"> </w:t>
      </w:r>
      <w:r w:rsidRPr="009273F4">
        <w:rPr>
          <w:rFonts w:ascii="Verdana" w:hAnsi="Verdana" w:cstheme="minorHAnsi"/>
          <w:sz w:val="20"/>
        </w:rPr>
        <w:t xml:space="preserve">pomiędzy Zamawiającym </w:t>
      </w:r>
      <w:r w:rsidR="00686079" w:rsidRPr="009273F4">
        <w:rPr>
          <w:rFonts w:ascii="Verdana" w:hAnsi="Verdana" w:cstheme="minorHAnsi"/>
          <w:sz w:val="20"/>
        </w:rPr>
        <w:t>a</w:t>
      </w:r>
      <w:r w:rsidR="006B6AAC" w:rsidRPr="009273F4">
        <w:rPr>
          <w:rFonts w:ascii="Verdana" w:hAnsi="Verdana" w:cstheme="minorHAnsi"/>
          <w:sz w:val="20"/>
        </w:rPr>
        <w:t> </w:t>
      </w:r>
      <w:r w:rsidRPr="009273F4">
        <w:rPr>
          <w:rFonts w:ascii="Verdana" w:hAnsi="Verdana" w:cstheme="minorHAnsi"/>
          <w:sz w:val="20"/>
        </w:rPr>
        <w:t>Wykonawcą, którego Oferta zos</w:t>
      </w:r>
      <w:r w:rsidR="00BA7DC4" w:rsidRPr="009273F4">
        <w:rPr>
          <w:rFonts w:ascii="Verdana" w:hAnsi="Verdana" w:cstheme="minorHAnsi"/>
          <w:sz w:val="20"/>
        </w:rPr>
        <w:t>tała uznana za najkorzystniejszą.</w:t>
      </w:r>
      <w:r w:rsidR="004C261C" w:rsidRPr="009273F4">
        <w:rPr>
          <w:rFonts w:ascii="Verdana" w:hAnsi="Verdana" w:cstheme="minorHAnsi"/>
          <w:sz w:val="20"/>
        </w:rPr>
        <w:t xml:space="preserve"> Przez Umowę rozumie się również zamówienie przekazywane Wykonawcy wraz z O</w:t>
      </w:r>
      <w:r w:rsidR="009273F4">
        <w:rPr>
          <w:rFonts w:ascii="Verdana" w:hAnsi="Verdana" w:cstheme="minorHAnsi"/>
          <w:sz w:val="20"/>
        </w:rPr>
        <w:t>gólnymi Warunkami Zamówienia (o </w:t>
      </w:r>
      <w:r w:rsidR="004C261C" w:rsidRPr="009273F4">
        <w:rPr>
          <w:rFonts w:ascii="Verdana" w:hAnsi="Verdana" w:cstheme="minorHAnsi"/>
          <w:sz w:val="20"/>
        </w:rPr>
        <w:t>ile dotyczy).</w:t>
      </w:r>
    </w:p>
    <w:p w14:paraId="3500BEB9" w14:textId="3FEF8B2E" w:rsidR="00BA7DC4" w:rsidRPr="002A6CA3" w:rsidRDefault="005D61C2"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5D61C2">
        <w:rPr>
          <w:rFonts w:ascii="Verdana" w:hAnsi="Verdana" w:cstheme="minorHAnsi"/>
          <w:sz w:val="20"/>
        </w:rPr>
        <w:t>Nie dotyczy</w:t>
      </w:r>
      <w:r w:rsidR="00BA7DC4" w:rsidRPr="002A6CA3">
        <w:rPr>
          <w:rFonts w:ascii="Verdana" w:hAnsi="Verdana" w:cstheme="minorHAnsi"/>
          <w:sz w:val="20"/>
        </w:rPr>
        <w:t>.</w:t>
      </w:r>
    </w:p>
    <w:p w14:paraId="133612B1" w14:textId="2D4C65E7" w:rsidR="00BA7DC4" w:rsidRPr="002A6CA3" w:rsidRDefault="00A70840" w:rsidP="006D28BA">
      <w:pPr>
        <w:pStyle w:val="opis"/>
        <w:numPr>
          <w:ilvl w:val="2"/>
          <w:numId w:val="11"/>
        </w:numPr>
        <w:tabs>
          <w:tab w:val="clear" w:pos="720"/>
          <w:tab w:val="left" w:pos="426"/>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 xml:space="preserve">Wykonawcy </w:t>
      </w:r>
      <w:r w:rsidRPr="002A6CA3">
        <w:rPr>
          <w:rFonts w:ascii="Verdana" w:hAnsi="Verdana" w:cstheme="minorHAnsi"/>
          <w:sz w:val="20"/>
        </w:rPr>
        <w:t xml:space="preserve">- należy przez to rozumieć osobę fizyczną, osobę prawną albo jednostkę organizacyjną nieposiadającą osobowości prawnej, </w:t>
      </w:r>
      <w:r w:rsidR="00274F9B" w:rsidRPr="002A6CA3">
        <w:rPr>
          <w:rFonts w:ascii="Verdana" w:hAnsi="Verdana" w:cstheme="minorHAnsi"/>
          <w:sz w:val="20"/>
        </w:rPr>
        <w:t xml:space="preserve">która oferuje na rynku przedmiot </w:t>
      </w:r>
      <w:r w:rsidR="0086378E" w:rsidRPr="002A6CA3">
        <w:rPr>
          <w:rFonts w:ascii="Verdana" w:hAnsi="Verdana" w:cstheme="minorHAnsi"/>
          <w:sz w:val="20"/>
        </w:rPr>
        <w:t xml:space="preserve">zamówienia </w:t>
      </w:r>
      <w:r w:rsidR="00274F9B" w:rsidRPr="002A6CA3">
        <w:rPr>
          <w:rFonts w:ascii="Verdana" w:hAnsi="Verdana" w:cstheme="minorHAnsi"/>
          <w:sz w:val="20"/>
        </w:rPr>
        <w:t xml:space="preserve">lub </w:t>
      </w:r>
      <w:r w:rsidR="00BA7DC4" w:rsidRPr="002A6CA3">
        <w:rPr>
          <w:rFonts w:ascii="Verdana" w:hAnsi="Verdana" w:cstheme="minorHAnsi"/>
          <w:sz w:val="20"/>
        </w:rPr>
        <w:t>która ubiega się o </w:t>
      </w:r>
      <w:r w:rsidRPr="002A6CA3">
        <w:rPr>
          <w:rFonts w:ascii="Verdana" w:hAnsi="Verdana" w:cstheme="minorHAnsi"/>
          <w:sz w:val="20"/>
        </w:rPr>
        <w:t xml:space="preserve">udzielenie </w:t>
      </w:r>
      <w:r w:rsidR="00EB3001" w:rsidRPr="002A6CA3">
        <w:rPr>
          <w:rFonts w:ascii="Verdana" w:hAnsi="Verdana" w:cstheme="minorHAnsi"/>
          <w:sz w:val="20"/>
        </w:rPr>
        <w:t>Z</w:t>
      </w:r>
      <w:r w:rsidRPr="002A6CA3">
        <w:rPr>
          <w:rFonts w:ascii="Verdana" w:hAnsi="Verdana" w:cstheme="minorHAnsi"/>
          <w:sz w:val="20"/>
        </w:rPr>
        <w:t>amówienia, złożyła Ofertę lub zaw</w:t>
      </w:r>
      <w:r w:rsidR="000859F6" w:rsidRPr="002A6CA3">
        <w:rPr>
          <w:rFonts w:ascii="Verdana" w:hAnsi="Verdana" w:cstheme="minorHAnsi"/>
          <w:sz w:val="20"/>
        </w:rPr>
        <w:t xml:space="preserve">arła </w:t>
      </w:r>
      <w:r w:rsidR="00EB3001" w:rsidRPr="002A6CA3">
        <w:rPr>
          <w:rFonts w:ascii="Verdana" w:hAnsi="Verdana" w:cstheme="minorHAnsi"/>
          <w:sz w:val="20"/>
        </w:rPr>
        <w:t>U</w:t>
      </w:r>
      <w:r w:rsidR="00BA7DC4" w:rsidRPr="002A6CA3">
        <w:rPr>
          <w:rFonts w:ascii="Verdana" w:hAnsi="Verdana" w:cstheme="minorHAnsi"/>
          <w:sz w:val="20"/>
        </w:rPr>
        <w:t>mowę.</w:t>
      </w:r>
    </w:p>
    <w:p w14:paraId="0AA221B5" w14:textId="4CCF6D67" w:rsidR="00A70840" w:rsidRPr="002A6CA3" w:rsidRDefault="006C1AD9" w:rsidP="006D28BA">
      <w:pPr>
        <w:pStyle w:val="opis"/>
        <w:numPr>
          <w:ilvl w:val="2"/>
          <w:numId w:val="11"/>
        </w:numPr>
        <w:tabs>
          <w:tab w:val="clear" w:pos="720"/>
          <w:tab w:val="left" w:pos="426"/>
          <w:tab w:val="left" w:pos="851"/>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Zamówieniu/Zakupie</w:t>
      </w:r>
      <w:r w:rsidR="00A70840" w:rsidRPr="002A6CA3">
        <w:rPr>
          <w:rFonts w:ascii="Verdana" w:hAnsi="Verdana" w:cstheme="minorHAnsi"/>
          <w:b/>
          <w:sz w:val="20"/>
        </w:rPr>
        <w:t xml:space="preserve"> </w:t>
      </w:r>
      <w:r w:rsidR="00A70840" w:rsidRPr="002A6CA3">
        <w:rPr>
          <w:rFonts w:ascii="Verdana" w:hAnsi="Verdana" w:cstheme="minorHAnsi"/>
          <w:sz w:val="20"/>
        </w:rPr>
        <w:t xml:space="preserve">- należy przez to rozumieć zamówienie </w:t>
      </w:r>
      <w:r w:rsidR="00FE5506" w:rsidRPr="002A6CA3">
        <w:rPr>
          <w:rFonts w:ascii="Verdana" w:hAnsi="Verdana" w:cstheme="minorHAnsi"/>
          <w:sz w:val="20"/>
        </w:rPr>
        <w:t>nie</w:t>
      </w:r>
      <w:r w:rsidR="00A70840" w:rsidRPr="002A6CA3">
        <w:rPr>
          <w:rFonts w:ascii="Verdana" w:hAnsi="Verdana" w:cstheme="minorHAnsi"/>
          <w:sz w:val="20"/>
        </w:rPr>
        <w:t>publiczne, które</w:t>
      </w:r>
      <w:r w:rsidR="00BA7DC4" w:rsidRPr="002A6CA3">
        <w:rPr>
          <w:rFonts w:ascii="Verdana" w:hAnsi="Verdana" w:cstheme="minorHAnsi"/>
          <w:sz w:val="20"/>
        </w:rPr>
        <w:t>go</w:t>
      </w:r>
      <w:r w:rsidR="00152DF3">
        <w:rPr>
          <w:rFonts w:ascii="Verdana" w:hAnsi="Verdana" w:cstheme="minorHAnsi"/>
          <w:sz w:val="20"/>
        </w:rPr>
        <w:t xml:space="preserve"> </w:t>
      </w:r>
      <w:r w:rsidR="00BA7DC4" w:rsidRPr="002A6CA3">
        <w:rPr>
          <w:rFonts w:ascii="Verdana" w:hAnsi="Verdana" w:cstheme="minorHAnsi"/>
          <w:sz w:val="20"/>
        </w:rPr>
        <w:t>przedmiot został określony w </w:t>
      </w:r>
      <w:r w:rsidR="00A70840" w:rsidRPr="002A6CA3">
        <w:rPr>
          <w:rFonts w:ascii="Verdana" w:hAnsi="Verdana" w:cstheme="minorHAnsi"/>
          <w:sz w:val="20"/>
        </w:rPr>
        <w:t xml:space="preserve">pkt </w:t>
      </w:r>
      <w:r w:rsidR="00FF7F4B" w:rsidRPr="002A6CA3">
        <w:rPr>
          <w:rFonts w:ascii="Verdana" w:hAnsi="Verdana" w:cstheme="minorHAnsi"/>
          <w:sz w:val="20"/>
        </w:rPr>
        <w:t>4</w:t>
      </w:r>
      <w:r w:rsidR="00A70840" w:rsidRPr="002A6CA3">
        <w:rPr>
          <w:rFonts w:ascii="Verdana" w:hAnsi="Verdana" w:cstheme="minorHAnsi"/>
          <w:sz w:val="20"/>
        </w:rPr>
        <w:t xml:space="preserve"> </w:t>
      </w:r>
      <w:r w:rsidR="00904E94" w:rsidRPr="002A6CA3">
        <w:rPr>
          <w:rFonts w:ascii="Verdana" w:hAnsi="Verdana" w:cstheme="minorHAnsi"/>
          <w:sz w:val="20"/>
        </w:rPr>
        <w:t>SWZ</w:t>
      </w:r>
      <w:r w:rsidR="00A70840" w:rsidRPr="002A6CA3">
        <w:rPr>
          <w:rFonts w:ascii="Verdana" w:hAnsi="Verdana" w:cstheme="minorHAnsi"/>
          <w:sz w:val="20"/>
        </w:rPr>
        <w:t xml:space="preserve"> oraz</w:t>
      </w:r>
      <w:r w:rsidR="006B6AAC" w:rsidRPr="002A6CA3">
        <w:rPr>
          <w:rFonts w:ascii="Verdana" w:hAnsi="Verdana" w:cstheme="minorHAnsi"/>
          <w:sz w:val="20"/>
        </w:rPr>
        <w:t xml:space="preserve"> </w:t>
      </w:r>
      <w:r w:rsidR="00676E53" w:rsidRPr="002A6CA3">
        <w:rPr>
          <w:rFonts w:ascii="Verdana" w:hAnsi="Verdana" w:cstheme="minorHAnsi"/>
          <w:sz w:val="20"/>
        </w:rPr>
        <w:t xml:space="preserve">w Opisie </w:t>
      </w:r>
      <w:r w:rsidR="00BA7DC4" w:rsidRPr="002A6CA3">
        <w:rPr>
          <w:rFonts w:ascii="Verdana" w:hAnsi="Verdana" w:cstheme="minorHAnsi"/>
          <w:sz w:val="20"/>
        </w:rPr>
        <w:t>Przedmiotu Zamówienia.</w:t>
      </w:r>
    </w:p>
    <w:p w14:paraId="0ED29EBA" w14:textId="08C6286A" w:rsidR="00283D7F" w:rsidRPr="002A6CA3" w:rsidRDefault="00A70840" w:rsidP="006D28BA">
      <w:pPr>
        <w:pStyle w:val="Nagwek2"/>
        <w:numPr>
          <w:ilvl w:val="1"/>
          <w:numId w:val="64"/>
        </w:numPr>
        <w:spacing w:before="120" w:after="120" w:line="240" w:lineRule="auto"/>
        <w:ind w:left="426" w:right="-284" w:hanging="710"/>
        <w:rPr>
          <w:rFonts w:ascii="Verdana" w:eastAsia="Calibri" w:hAnsi="Verdana" w:cstheme="minorHAnsi"/>
          <w:b w:val="0"/>
          <w:sz w:val="20"/>
          <w:lang w:val="pl-PL"/>
        </w:rPr>
      </w:pPr>
      <w:bookmarkStart w:id="88" w:name="_Toc514847122"/>
      <w:bookmarkStart w:id="89" w:name="_Toc515881655"/>
      <w:bookmarkStart w:id="90" w:name="_Toc515881836"/>
      <w:bookmarkStart w:id="91" w:name="_Toc515896265"/>
      <w:bookmarkStart w:id="92" w:name="_Toc122344708"/>
      <w:bookmarkEnd w:id="85"/>
      <w:r w:rsidRPr="002A6CA3">
        <w:rPr>
          <w:rFonts w:ascii="Verdana" w:eastAsia="Calibri" w:hAnsi="Verdana" w:cstheme="minorHAnsi"/>
          <w:b w:val="0"/>
          <w:sz w:val="20"/>
          <w:lang w:val="pl-PL"/>
        </w:rPr>
        <w:lastRenderedPageBreak/>
        <w:t xml:space="preserve">Wykonawca zobowiązany jest do zapoznania się i stosowania w trakcie Postępowania </w:t>
      </w:r>
      <w:r w:rsidR="008521EE" w:rsidRPr="008521EE">
        <w:rPr>
          <w:rFonts w:ascii="Verdana" w:hAnsi="Verdana" w:cstheme="minorHAnsi"/>
          <w:b w:val="0"/>
          <w:sz w:val="20"/>
          <w:lang w:val="pl-PL" w:eastAsia="pl-PL"/>
        </w:rPr>
        <w:t>zakupowe</w:t>
      </w:r>
      <w:r w:rsidR="008521EE" w:rsidRPr="006D28BA">
        <w:rPr>
          <w:rFonts w:ascii="Verdana" w:hAnsi="Verdana" w:cstheme="minorHAnsi"/>
          <w:b w:val="0"/>
          <w:bCs/>
          <w:sz w:val="20"/>
        </w:rPr>
        <w:t>go</w:t>
      </w:r>
      <w:r w:rsidR="008521EE">
        <w:rPr>
          <w:rFonts w:ascii="Verdana" w:hAnsi="Verdana" w:cstheme="minorHAnsi"/>
          <w:bCs/>
          <w:sz w:val="20"/>
        </w:rPr>
        <w:t xml:space="preserve"> </w:t>
      </w:r>
      <w:r w:rsidRPr="002A6CA3">
        <w:rPr>
          <w:rFonts w:ascii="Verdana" w:eastAsia="Calibri" w:hAnsi="Verdana" w:cstheme="minorHAnsi"/>
          <w:b w:val="0"/>
          <w:sz w:val="20"/>
          <w:lang w:val="pl-PL"/>
        </w:rPr>
        <w:t xml:space="preserve">zaleceń wynikających z Kodeksu Postępowania dla Partnerów Biznesowych Spółek GK PGE dostępnego na stronie internetowej: </w:t>
      </w:r>
      <w:hyperlink r:id="rId19" w:history="1">
        <w:r w:rsidRPr="002A6CA3">
          <w:rPr>
            <w:rFonts w:ascii="Verdana" w:eastAsia="Calibri" w:hAnsi="Verdana" w:cstheme="minorHAnsi"/>
            <w:b w:val="0"/>
            <w:color w:val="0000FF"/>
            <w:sz w:val="20"/>
            <w:u w:val="single"/>
            <w:lang w:val="pl-PL"/>
          </w:rPr>
          <w:t>https://www.gkpge.pl/compliance</w:t>
        </w:r>
      </w:hyperlink>
      <w:r w:rsidRPr="002A6CA3">
        <w:rPr>
          <w:rFonts w:ascii="Verdana" w:eastAsia="Calibri" w:hAnsi="Verdana" w:cstheme="minorHAnsi"/>
          <w:b w:val="0"/>
          <w:sz w:val="20"/>
          <w:lang w:val="pl-PL"/>
        </w:rPr>
        <w:t xml:space="preserve"> oraz Dobrych praktyk zakupowych GK PGE, które dostępne są na stronie internetowej: </w:t>
      </w:r>
      <w:hyperlink r:id="rId20" w:history="1">
        <w:r w:rsidRPr="002A6CA3">
          <w:rPr>
            <w:rFonts w:ascii="Verdana" w:eastAsia="Calibri" w:hAnsi="Verdana" w:cstheme="minorHAnsi"/>
            <w:b w:val="0"/>
            <w:color w:val="0000FF"/>
            <w:sz w:val="20"/>
            <w:u w:val="single"/>
            <w:lang w:val="pl-PL"/>
          </w:rPr>
          <w:t>https://www.gkpge.pl/bip/przetargi</w:t>
        </w:r>
      </w:hyperlink>
      <w:r w:rsidRPr="002A6CA3">
        <w:rPr>
          <w:rFonts w:ascii="Verdana" w:eastAsia="Calibri" w:hAnsi="Verdana" w:cstheme="minorHAnsi"/>
          <w:b w:val="0"/>
          <w:sz w:val="20"/>
          <w:lang w:val="pl-PL"/>
        </w:rPr>
        <w:t>.</w:t>
      </w:r>
      <w:bookmarkEnd w:id="88"/>
      <w:bookmarkEnd w:id="89"/>
      <w:bookmarkEnd w:id="90"/>
      <w:bookmarkEnd w:id="91"/>
      <w:bookmarkEnd w:id="92"/>
    </w:p>
    <w:p w14:paraId="411FFBE5" w14:textId="6BEA247F" w:rsidR="005817FF" w:rsidRPr="002A6CA3" w:rsidRDefault="00A70840"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93" w:name="_Toc243294536"/>
      <w:bookmarkStart w:id="94" w:name="_Toc489350384"/>
      <w:bookmarkStart w:id="95" w:name="_Toc515896271"/>
      <w:bookmarkStart w:id="96" w:name="_Toc122344709"/>
      <w:bookmarkEnd w:id="74"/>
      <w:r w:rsidRPr="002A6CA3">
        <w:rPr>
          <w:rFonts w:ascii="Verdana" w:eastAsia="Calibri" w:hAnsi="Verdana" w:cstheme="minorHAnsi"/>
          <w:kern w:val="0"/>
          <w:sz w:val="20"/>
          <w:lang w:val="pl-PL"/>
        </w:rPr>
        <w:t>OPIS PRZEDMIOTU ZAMÓWIENIA</w:t>
      </w:r>
      <w:bookmarkStart w:id="97" w:name="_Toc514847063"/>
      <w:bookmarkStart w:id="98" w:name="_Toc514847129"/>
      <w:bookmarkStart w:id="99" w:name="_Toc515881667"/>
      <w:bookmarkStart w:id="100" w:name="_Toc515881848"/>
      <w:bookmarkStart w:id="101" w:name="_Toc515896277"/>
      <w:bookmarkStart w:id="102" w:name="_Toc514847064"/>
      <w:bookmarkStart w:id="103" w:name="_Toc514847130"/>
      <w:bookmarkStart w:id="104" w:name="_Toc515881668"/>
      <w:bookmarkStart w:id="105" w:name="_Toc515881849"/>
      <w:bookmarkStart w:id="106" w:name="_Toc515896278"/>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030F4E1F" w14:textId="04526932" w:rsidR="007976E3" w:rsidRPr="00FE6C9E" w:rsidRDefault="00A70840" w:rsidP="00EA71DA">
      <w:pPr>
        <w:pStyle w:val="Akapitzlist"/>
        <w:numPr>
          <w:ilvl w:val="1"/>
          <w:numId w:val="27"/>
        </w:numPr>
        <w:spacing w:before="120" w:after="120" w:line="240" w:lineRule="auto"/>
        <w:ind w:left="425" w:right="-284" w:hanging="709"/>
        <w:rPr>
          <w:rFonts w:ascii="Verdana" w:hAnsi="Verdana" w:cstheme="minorHAnsi"/>
          <w:sz w:val="20"/>
        </w:rPr>
      </w:pPr>
      <w:bookmarkStart w:id="107" w:name="_Toc243294537"/>
      <w:bookmarkStart w:id="108" w:name="_Toc514847131"/>
      <w:r w:rsidRPr="00FE6C9E">
        <w:rPr>
          <w:rFonts w:ascii="Verdana" w:eastAsia="Calibri" w:hAnsi="Verdana" w:cstheme="minorHAnsi"/>
          <w:sz w:val="20"/>
        </w:rPr>
        <w:t xml:space="preserve">Przedmiotem Zamówienia </w:t>
      </w:r>
      <w:bookmarkEnd w:id="107"/>
      <w:r w:rsidRPr="00FE6C9E">
        <w:rPr>
          <w:rFonts w:ascii="Verdana" w:eastAsia="Calibri" w:hAnsi="Verdana" w:cstheme="minorHAnsi"/>
          <w:sz w:val="20"/>
        </w:rPr>
        <w:t xml:space="preserve">jest: </w:t>
      </w:r>
      <w:bookmarkStart w:id="109" w:name="_Toc515881663"/>
      <w:bookmarkStart w:id="110" w:name="_Toc515881844"/>
      <w:bookmarkStart w:id="111" w:name="_Toc515896273"/>
      <w:bookmarkEnd w:id="108"/>
      <w:r w:rsidR="00FE6C9E" w:rsidRPr="00FE6C9E">
        <w:rPr>
          <w:rFonts w:ascii="Verdana" w:eastAsia="Calibri" w:hAnsi="Verdana" w:cstheme="minorHAnsi"/>
          <w:b/>
          <w:bCs/>
          <w:sz w:val="20"/>
        </w:rPr>
        <w:t>Dostawa przepustnic i uszczelnień mechanicznych do instalacji odpopielania i odżużlania.</w:t>
      </w:r>
    </w:p>
    <w:p w14:paraId="7D34AB23" w14:textId="3FD9B4AA" w:rsidR="007976E3" w:rsidRPr="006D28BA" w:rsidRDefault="00A70840" w:rsidP="006D28BA">
      <w:pPr>
        <w:pStyle w:val="Akapitzlist"/>
        <w:numPr>
          <w:ilvl w:val="1"/>
          <w:numId w:val="27"/>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Szczegółowy opis przedmiotu Zamówienia</w:t>
      </w:r>
      <w:r w:rsidR="003A19D3" w:rsidRPr="002A6CA3">
        <w:rPr>
          <w:rFonts w:ascii="Verdana" w:eastAsia="Calibri" w:hAnsi="Verdana" w:cstheme="minorHAnsi"/>
          <w:sz w:val="20"/>
        </w:rPr>
        <w:t xml:space="preserve"> </w:t>
      </w:r>
      <w:r w:rsidRPr="002A6CA3">
        <w:rPr>
          <w:rFonts w:ascii="Verdana" w:eastAsia="Calibri" w:hAnsi="Verdana" w:cstheme="minorHAnsi"/>
          <w:sz w:val="20"/>
        </w:rPr>
        <w:t xml:space="preserve">stanowi </w:t>
      </w:r>
      <w:r w:rsidRPr="002A6CA3">
        <w:rPr>
          <w:rFonts w:ascii="Verdana" w:eastAsia="Calibri" w:hAnsi="Verdana" w:cstheme="minorHAnsi"/>
          <w:b/>
          <w:sz w:val="20"/>
        </w:rPr>
        <w:t xml:space="preserve">Załącznik nr 1 do </w:t>
      </w:r>
      <w:r w:rsidR="00904E94" w:rsidRPr="002A6CA3">
        <w:rPr>
          <w:rFonts w:ascii="Verdana" w:eastAsia="Calibri" w:hAnsi="Verdana" w:cstheme="minorHAnsi"/>
          <w:b/>
          <w:sz w:val="20"/>
        </w:rPr>
        <w:t>SWZ</w:t>
      </w:r>
      <w:r w:rsidR="00676E53" w:rsidRPr="002A6CA3">
        <w:rPr>
          <w:rFonts w:ascii="Verdana" w:eastAsia="Calibri" w:hAnsi="Verdana" w:cstheme="minorHAnsi"/>
          <w:sz w:val="20"/>
        </w:rPr>
        <w:t xml:space="preserve"> </w:t>
      </w:r>
      <w:r w:rsidR="00562CD6" w:rsidRPr="002A6CA3">
        <w:rPr>
          <w:rFonts w:ascii="Verdana" w:eastAsia="Calibri" w:hAnsi="Verdana" w:cstheme="minorHAnsi"/>
          <w:sz w:val="20"/>
        </w:rPr>
        <w:t>–</w:t>
      </w:r>
      <w:r w:rsidR="00676E53" w:rsidRPr="002A6CA3">
        <w:rPr>
          <w:rFonts w:ascii="Verdana" w:eastAsia="Calibri" w:hAnsi="Verdana" w:cstheme="minorHAnsi"/>
          <w:sz w:val="20"/>
        </w:rPr>
        <w:t xml:space="preserve"> </w:t>
      </w:r>
      <w:r w:rsidR="00676E53" w:rsidRPr="002A6CA3">
        <w:rPr>
          <w:rFonts w:ascii="Verdana" w:eastAsia="Calibri" w:hAnsi="Verdana" w:cstheme="minorHAnsi"/>
          <w:b/>
          <w:sz w:val="20"/>
        </w:rPr>
        <w:t>OPZ</w:t>
      </w:r>
      <w:r w:rsidRPr="002A6CA3">
        <w:rPr>
          <w:rFonts w:ascii="Verdana" w:eastAsia="Calibri" w:hAnsi="Verdana" w:cstheme="minorHAnsi"/>
          <w:sz w:val="20"/>
        </w:rPr>
        <w:t>.</w:t>
      </w:r>
      <w:bookmarkStart w:id="112" w:name="_Toc40987175"/>
      <w:bookmarkEnd w:id="109"/>
      <w:bookmarkEnd w:id="110"/>
      <w:bookmarkEnd w:id="111"/>
    </w:p>
    <w:p w14:paraId="36CC9C89" w14:textId="77777777" w:rsidR="00EC49ED" w:rsidRPr="005D61C2" w:rsidRDefault="00EC49ED"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113" w:name="_Toc122344710"/>
      <w:bookmarkEnd w:id="112"/>
      <w:r w:rsidRPr="005D61C2">
        <w:rPr>
          <w:rFonts w:ascii="Verdana" w:eastAsia="Calibri" w:hAnsi="Verdana" w:cstheme="minorHAnsi"/>
          <w:caps w:val="0"/>
          <w:kern w:val="0"/>
          <w:sz w:val="20"/>
          <w:lang w:val="pl-PL"/>
        </w:rPr>
        <w:t>OFERTY CZĘŚCIOWE</w:t>
      </w:r>
      <w:bookmarkEnd w:id="113"/>
      <w:r w:rsidRPr="005D61C2">
        <w:rPr>
          <w:rFonts w:ascii="Verdana" w:eastAsia="Calibri" w:hAnsi="Verdana" w:cstheme="minorHAnsi"/>
          <w:caps w:val="0"/>
          <w:kern w:val="0"/>
          <w:sz w:val="20"/>
          <w:lang w:val="pl-PL"/>
        </w:rPr>
        <w:t xml:space="preserve"> </w:t>
      </w:r>
    </w:p>
    <w:p w14:paraId="629E10C1" w14:textId="26891F3D" w:rsidR="005817FF" w:rsidRPr="005D61C2"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5D61C2">
        <w:rPr>
          <w:rFonts w:ascii="Verdana" w:eastAsia="Calibri" w:hAnsi="Verdana" w:cstheme="minorHAnsi"/>
          <w:sz w:val="20"/>
        </w:rPr>
        <w:t>Zamawiający dopuszcza</w:t>
      </w:r>
      <w:r w:rsidR="00894072" w:rsidRPr="005D61C2">
        <w:rPr>
          <w:rFonts w:ascii="Verdana" w:eastAsia="Calibri" w:hAnsi="Verdana" w:cstheme="minorHAnsi"/>
          <w:sz w:val="20"/>
        </w:rPr>
        <w:t xml:space="preserve"> składanie</w:t>
      </w:r>
      <w:r w:rsidR="005D61C2" w:rsidRPr="005D61C2">
        <w:rPr>
          <w:rFonts w:ascii="Verdana" w:eastAsia="Calibri" w:hAnsi="Verdana" w:cstheme="minorHAnsi"/>
          <w:sz w:val="20"/>
        </w:rPr>
        <w:t xml:space="preserve"> </w:t>
      </w:r>
      <w:r w:rsidRPr="005D61C2">
        <w:rPr>
          <w:rFonts w:ascii="Verdana" w:eastAsia="Calibri" w:hAnsi="Verdana" w:cstheme="minorHAnsi"/>
          <w:sz w:val="20"/>
        </w:rPr>
        <w:t>Ofert częściowych</w:t>
      </w:r>
      <w:r w:rsidR="002672FF" w:rsidRPr="005D61C2">
        <w:rPr>
          <w:rFonts w:ascii="Verdana" w:eastAsia="Calibri" w:hAnsi="Verdana" w:cstheme="minorHAnsi"/>
          <w:sz w:val="20"/>
        </w:rPr>
        <w:t>.</w:t>
      </w:r>
    </w:p>
    <w:p w14:paraId="64F5A5E9" w14:textId="4029993A" w:rsidR="002C058E" w:rsidRPr="005D61C2"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5D61C2">
        <w:rPr>
          <w:rFonts w:ascii="Verdana" w:eastAsia="Calibri" w:hAnsi="Verdana" w:cstheme="minorHAnsi"/>
          <w:sz w:val="20"/>
        </w:rPr>
        <w:t xml:space="preserve">Przedmiot </w:t>
      </w:r>
      <w:r w:rsidR="00EB3001" w:rsidRPr="005D61C2">
        <w:rPr>
          <w:rFonts w:ascii="Verdana" w:eastAsia="Calibri" w:hAnsi="Verdana" w:cstheme="minorHAnsi"/>
          <w:sz w:val="20"/>
        </w:rPr>
        <w:t>Z</w:t>
      </w:r>
      <w:r w:rsidRPr="005D61C2">
        <w:rPr>
          <w:rFonts w:ascii="Verdana" w:eastAsia="Calibri" w:hAnsi="Verdana" w:cstheme="minorHAnsi"/>
          <w:sz w:val="20"/>
        </w:rPr>
        <w:t xml:space="preserve">amówienia został podzielony na </w:t>
      </w:r>
      <w:r w:rsidR="005D61C2">
        <w:rPr>
          <w:rFonts w:ascii="Verdana" w:eastAsia="Calibri" w:hAnsi="Verdana" w:cstheme="minorHAnsi"/>
          <w:sz w:val="20"/>
        </w:rPr>
        <w:t xml:space="preserve">3 (trzy) </w:t>
      </w:r>
      <w:r w:rsidRPr="005D61C2">
        <w:rPr>
          <w:rFonts w:ascii="Verdana" w:eastAsia="Calibri" w:hAnsi="Verdana" w:cstheme="minorHAnsi"/>
          <w:sz w:val="20"/>
        </w:rPr>
        <w:t>części:</w:t>
      </w:r>
    </w:p>
    <w:tbl>
      <w:tblPr>
        <w:tblW w:w="952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3"/>
        <w:gridCol w:w="7513"/>
      </w:tblGrid>
      <w:tr w:rsidR="002C058E" w:rsidRPr="005D61C2" w14:paraId="787C187E" w14:textId="77777777" w:rsidTr="001E452E">
        <w:trPr>
          <w:trHeight w:val="447"/>
        </w:trPr>
        <w:tc>
          <w:tcPr>
            <w:tcW w:w="2013" w:type="dxa"/>
            <w:shd w:val="clear" w:color="auto" w:fill="F2F2F2"/>
            <w:vAlign w:val="center"/>
          </w:tcPr>
          <w:p w14:paraId="4FFE882A" w14:textId="4C549B46" w:rsidR="002C058E" w:rsidRPr="005D61C2" w:rsidRDefault="002C058E" w:rsidP="00C35398">
            <w:pPr>
              <w:spacing w:after="160" w:line="276" w:lineRule="auto"/>
              <w:ind w:left="426" w:hanging="676"/>
              <w:jc w:val="center"/>
              <w:rPr>
                <w:rFonts w:ascii="Verdana" w:eastAsia="Calibri" w:hAnsi="Verdana" w:cstheme="minorHAnsi"/>
                <w:b/>
                <w:sz w:val="20"/>
              </w:rPr>
            </w:pPr>
            <w:r w:rsidRPr="005D61C2">
              <w:rPr>
                <w:rFonts w:ascii="Verdana" w:eastAsia="Calibri" w:hAnsi="Verdana" w:cstheme="minorHAnsi"/>
                <w:b/>
                <w:sz w:val="20"/>
              </w:rPr>
              <w:t xml:space="preserve">   N</w:t>
            </w:r>
            <w:r w:rsidR="00C35398" w:rsidRPr="005D61C2">
              <w:rPr>
                <w:rFonts w:ascii="Verdana" w:eastAsia="Calibri" w:hAnsi="Verdana" w:cstheme="minorHAnsi"/>
                <w:b/>
                <w:sz w:val="20"/>
              </w:rPr>
              <w:t>umer</w:t>
            </w:r>
            <w:r w:rsidRPr="005D61C2">
              <w:rPr>
                <w:rFonts w:ascii="Verdana" w:eastAsia="Calibri" w:hAnsi="Verdana" w:cstheme="minorHAnsi"/>
                <w:b/>
                <w:sz w:val="20"/>
              </w:rPr>
              <w:t xml:space="preserve"> Części</w:t>
            </w:r>
          </w:p>
        </w:tc>
        <w:tc>
          <w:tcPr>
            <w:tcW w:w="7513" w:type="dxa"/>
            <w:shd w:val="clear" w:color="auto" w:fill="F2F2F2"/>
            <w:vAlign w:val="center"/>
          </w:tcPr>
          <w:p w14:paraId="72BA848D" w14:textId="77777777" w:rsidR="002C058E" w:rsidRPr="005D61C2" w:rsidRDefault="002C058E" w:rsidP="00C35398">
            <w:pPr>
              <w:spacing w:before="120" w:after="160" w:line="276" w:lineRule="auto"/>
              <w:jc w:val="center"/>
              <w:rPr>
                <w:rFonts w:ascii="Verdana" w:eastAsia="Calibri" w:hAnsi="Verdana" w:cstheme="minorHAnsi"/>
                <w:b/>
                <w:sz w:val="20"/>
              </w:rPr>
            </w:pPr>
            <w:r w:rsidRPr="005D61C2">
              <w:rPr>
                <w:rFonts w:ascii="Verdana" w:eastAsia="Calibri" w:hAnsi="Verdana" w:cstheme="minorHAnsi"/>
                <w:b/>
                <w:sz w:val="20"/>
              </w:rPr>
              <w:t xml:space="preserve">Nazwa części </w:t>
            </w:r>
            <w:r w:rsidR="00EE6215" w:rsidRPr="005D61C2">
              <w:rPr>
                <w:rFonts w:ascii="Verdana" w:eastAsia="Calibri" w:hAnsi="Verdana" w:cstheme="minorHAnsi"/>
                <w:b/>
                <w:sz w:val="20"/>
              </w:rPr>
              <w:t xml:space="preserve">Przedmiotu </w:t>
            </w:r>
            <w:r w:rsidRPr="005D61C2">
              <w:rPr>
                <w:rFonts w:ascii="Verdana" w:eastAsia="Calibri" w:hAnsi="Verdana" w:cstheme="minorHAnsi"/>
                <w:b/>
                <w:sz w:val="20"/>
              </w:rPr>
              <w:t xml:space="preserve">Zamówienia </w:t>
            </w:r>
          </w:p>
        </w:tc>
      </w:tr>
      <w:tr w:rsidR="002C058E" w:rsidRPr="005D61C2" w14:paraId="6D6986E9" w14:textId="77777777" w:rsidTr="001E452E">
        <w:tc>
          <w:tcPr>
            <w:tcW w:w="2013" w:type="dxa"/>
            <w:shd w:val="clear" w:color="auto" w:fill="auto"/>
          </w:tcPr>
          <w:p w14:paraId="4BC4A2F7" w14:textId="683310E4" w:rsidR="002C058E" w:rsidRPr="005D61C2" w:rsidRDefault="005D61C2" w:rsidP="002C058E">
            <w:pPr>
              <w:spacing w:before="120" w:after="120" w:line="276" w:lineRule="auto"/>
              <w:ind w:left="426" w:hanging="710"/>
              <w:jc w:val="center"/>
              <w:rPr>
                <w:rFonts w:ascii="Verdana" w:eastAsia="Calibri" w:hAnsi="Verdana" w:cstheme="minorHAnsi"/>
                <w:b/>
                <w:sz w:val="20"/>
              </w:rPr>
            </w:pPr>
            <w:r w:rsidRPr="005D61C2">
              <w:rPr>
                <w:rFonts w:ascii="Verdana" w:eastAsia="Calibri" w:hAnsi="Verdana" w:cstheme="minorHAnsi"/>
                <w:b/>
                <w:sz w:val="20"/>
              </w:rPr>
              <w:t>1</w:t>
            </w:r>
          </w:p>
        </w:tc>
        <w:tc>
          <w:tcPr>
            <w:tcW w:w="7513" w:type="dxa"/>
            <w:shd w:val="clear" w:color="auto" w:fill="auto"/>
          </w:tcPr>
          <w:p w14:paraId="51ACCE0C" w14:textId="7A18CE62" w:rsidR="002C058E" w:rsidRPr="005D61C2" w:rsidRDefault="008C3BC0" w:rsidP="008C3BC0">
            <w:pPr>
              <w:spacing w:after="160" w:line="276" w:lineRule="auto"/>
              <w:ind w:left="171"/>
              <w:jc w:val="left"/>
              <w:rPr>
                <w:rFonts w:ascii="Verdana" w:eastAsia="Calibri" w:hAnsi="Verdana" w:cstheme="minorHAnsi"/>
                <w:sz w:val="20"/>
              </w:rPr>
            </w:pPr>
            <w:r w:rsidRPr="008C3BC0">
              <w:rPr>
                <w:rFonts w:ascii="Verdana" w:eastAsia="Calibri" w:hAnsi="Verdana" w:cstheme="minorHAnsi"/>
                <w:sz w:val="20"/>
              </w:rPr>
              <w:t>Przepustnica międzykołnierzowa ebro Z011-GMX D=200 lub równoważna – 6 szt.</w:t>
            </w:r>
          </w:p>
        </w:tc>
      </w:tr>
      <w:tr w:rsidR="002C058E" w:rsidRPr="005D61C2" w14:paraId="7BF12D76" w14:textId="77777777" w:rsidTr="001E452E">
        <w:trPr>
          <w:trHeight w:val="329"/>
        </w:trPr>
        <w:tc>
          <w:tcPr>
            <w:tcW w:w="2013" w:type="dxa"/>
            <w:shd w:val="clear" w:color="auto" w:fill="auto"/>
          </w:tcPr>
          <w:p w14:paraId="04698FB6" w14:textId="2CA6976A" w:rsidR="002C058E" w:rsidRPr="005D61C2" w:rsidRDefault="005D61C2" w:rsidP="002C058E">
            <w:pPr>
              <w:spacing w:before="120" w:after="120" w:line="276" w:lineRule="auto"/>
              <w:ind w:left="426" w:hanging="710"/>
              <w:jc w:val="center"/>
              <w:rPr>
                <w:rFonts w:ascii="Verdana" w:eastAsia="Calibri" w:hAnsi="Verdana" w:cstheme="minorHAnsi"/>
                <w:b/>
                <w:sz w:val="20"/>
              </w:rPr>
            </w:pPr>
            <w:r w:rsidRPr="005D61C2">
              <w:rPr>
                <w:rFonts w:ascii="Verdana" w:eastAsia="Calibri" w:hAnsi="Verdana" w:cstheme="minorHAnsi"/>
                <w:b/>
                <w:sz w:val="20"/>
              </w:rPr>
              <w:t>2</w:t>
            </w:r>
          </w:p>
        </w:tc>
        <w:tc>
          <w:tcPr>
            <w:tcW w:w="7513" w:type="dxa"/>
            <w:shd w:val="clear" w:color="auto" w:fill="auto"/>
          </w:tcPr>
          <w:p w14:paraId="60BADE5B" w14:textId="60B53D14" w:rsidR="002C058E" w:rsidRPr="005D61C2" w:rsidRDefault="00EC7E93" w:rsidP="008C3BC0">
            <w:pPr>
              <w:spacing w:after="160" w:line="276" w:lineRule="auto"/>
              <w:ind w:left="171"/>
              <w:jc w:val="left"/>
              <w:rPr>
                <w:rFonts w:ascii="Verdana" w:eastAsia="Calibri" w:hAnsi="Verdana" w:cstheme="minorHAnsi"/>
                <w:sz w:val="20"/>
              </w:rPr>
            </w:pPr>
            <w:r w:rsidRPr="00EC7E93">
              <w:rPr>
                <w:rFonts w:ascii="Verdana" w:eastAsia="Calibri" w:hAnsi="Verdana" w:cstheme="minorHAnsi"/>
                <w:sz w:val="20"/>
              </w:rPr>
              <w:t>Przepustnica międzykołnierzowa ebro Z011-GMX D=250 lub równoważna – 6 szt.</w:t>
            </w:r>
          </w:p>
        </w:tc>
      </w:tr>
      <w:tr w:rsidR="005D61C2" w:rsidRPr="00624AE0" w14:paraId="32B00598" w14:textId="77777777" w:rsidTr="001E452E">
        <w:trPr>
          <w:trHeight w:val="329"/>
        </w:trPr>
        <w:tc>
          <w:tcPr>
            <w:tcW w:w="2013" w:type="dxa"/>
            <w:shd w:val="clear" w:color="auto" w:fill="auto"/>
          </w:tcPr>
          <w:p w14:paraId="5CE072BA" w14:textId="201ED71B" w:rsidR="005D61C2" w:rsidRPr="005D61C2" w:rsidRDefault="005D61C2" w:rsidP="002C058E">
            <w:pPr>
              <w:spacing w:before="120" w:after="120" w:line="276" w:lineRule="auto"/>
              <w:ind w:left="426" w:hanging="710"/>
              <w:jc w:val="center"/>
              <w:rPr>
                <w:rFonts w:ascii="Verdana" w:eastAsia="Calibri" w:hAnsi="Verdana" w:cstheme="minorHAnsi"/>
                <w:b/>
                <w:sz w:val="20"/>
              </w:rPr>
            </w:pPr>
            <w:r w:rsidRPr="005D61C2">
              <w:rPr>
                <w:rFonts w:ascii="Verdana" w:eastAsia="Calibri" w:hAnsi="Verdana" w:cstheme="minorHAnsi"/>
                <w:b/>
                <w:sz w:val="20"/>
              </w:rPr>
              <w:t>3</w:t>
            </w:r>
          </w:p>
        </w:tc>
        <w:tc>
          <w:tcPr>
            <w:tcW w:w="7513" w:type="dxa"/>
            <w:shd w:val="clear" w:color="auto" w:fill="auto"/>
          </w:tcPr>
          <w:p w14:paraId="299E22F6" w14:textId="4D57B19F" w:rsidR="005D61C2" w:rsidRPr="005D61C2" w:rsidRDefault="00EC7E93" w:rsidP="00CB7ED5">
            <w:pPr>
              <w:spacing w:after="160" w:line="276" w:lineRule="auto"/>
              <w:ind w:left="171"/>
              <w:jc w:val="left"/>
              <w:rPr>
                <w:rFonts w:ascii="Verdana" w:eastAsia="Calibri" w:hAnsi="Verdana" w:cstheme="minorHAnsi"/>
                <w:sz w:val="20"/>
              </w:rPr>
            </w:pPr>
            <w:r w:rsidRPr="00EC7E93">
              <w:rPr>
                <w:rFonts w:ascii="Verdana" w:eastAsia="Calibri" w:hAnsi="Verdana" w:cstheme="minorHAnsi"/>
                <w:sz w:val="20"/>
              </w:rPr>
              <w:t>Uszczelnienie mechaniczne AESSEAL SMSS 85mm SIC/SIC/VITON lub r</w:t>
            </w:r>
            <w:r w:rsidR="00CB7ED5">
              <w:rPr>
                <w:rFonts w:ascii="Verdana" w:eastAsia="Calibri" w:hAnsi="Verdana" w:cstheme="minorHAnsi"/>
                <w:sz w:val="20"/>
              </w:rPr>
              <w:t>ó</w:t>
            </w:r>
            <w:r w:rsidRPr="00EC7E93">
              <w:rPr>
                <w:rFonts w:ascii="Verdana" w:eastAsia="Calibri" w:hAnsi="Verdana" w:cstheme="minorHAnsi"/>
                <w:sz w:val="20"/>
              </w:rPr>
              <w:t>wnoważne – 4 szt.</w:t>
            </w:r>
          </w:p>
        </w:tc>
      </w:tr>
    </w:tbl>
    <w:p w14:paraId="6E69F0FD" w14:textId="77777777" w:rsidR="002C058E" w:rsidRPr="00EC7E93"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EC7E93">
        <w:rPr>
          <w:rFonts w:ascii="Verdana" w:eastAsia="Calibri" w:hAnsi="Verdana" w:cstheme="minorHAnsi"/>
          <w:sz w:val="20"/>
        </w:rPr>
        <w:t>Nie dopuszcza się sk</w:t>
      </w:r>
      <w:r w:rsidR="008708DF" w:rsidRPr="00EC7E93">
        <w:rPr>
          <w:rFonts w:ascii="Verdana" w:eastAsia="Calibri" w:hAnsi="Verdana" w:cstheme="minorHAnsi"/>
          <w:sz w:val="20"/>
        </w:rPr>
        <w:t>ładania Ofert, które dzielą dane</w:t>
      </w:r>
      <w:r w:rsidRPr="00EC7E93">
        <w:rPr>
          <w:rFonts w:ascii="Verdana" w:eastAsia="Calibri" w:hAnsi="Verdana" w:cstheme="minorHAnsi"/>
          <w:sz w:val="20"/>
        </w:rPr>
        <w:t xml:space="preserve"> części </w:t>
      </w:r>
      <w:r w:rsidR="00EE6215" w:rsidRPr="00EC7E93">
        <w:rPr>
          <w:rFonts w:ascii="Verdana" w:eastAsia="Calibri" w:hAnsi="Verdana" w:cstheme="minorHAnsi"/>
          <w:sz w:val="20"/>
        </w:rPr>
        <w:t xml:space="preserve">Przedmiotu </w:t>
      </w:r>
      <w:r w:rsidRPr="00EC7E93">
        <w:rPr>
          <w:rFonts w:ascii="Verdana" w:eastAsia="Calibri" w:hAnsi="Verdana" w:cstheme="minorHAnsi"/>
          <w:sz w:val="20"/>
        </w:rPr>
        <w:t>Zamówienia</w:t>
      </w:r>
      <w:r w:rsidR="00D62449" w:rsidRPr="00EC7E93">
        <w:rPr>
          <w:rFonts w:ascii="Verdana" w:eastAsia="Calibri" w:hAnsi="Verdana" w:cstheme="minorHAnsi"/>
          <w:sz w:val="20"/>
        </w:rPr>
        <w:t xml:space="preserve"> na mniejsze</w:t>
      </w:r>
      <w:r w:rsidRPr="00EC7E93">
        <w:rPr>
          <w:rFonts w:ascii="Verdana" w:eastAsia="Calibri" w:hAnsi="Verdana" w:cstheme="minorHAnsi"/>
          <w:sz w:val="20"/>
        </w:rPr>
        <w:t xml:space="preserve"> fragmenty lub łączą fragmenty części </w:t>
      </w:r>
      <w:r w:rsidR="00EE6215" w:rsidRPr="00EC7E93">
        <w:rPr>
          <w:rFonts w:ascii="Verdana" w:eastAsia="Calibri" w:hAnsi="Verdana" w:cstheme="minorHAnsi"/>
          <w:sz w:val="20"/>
        </w:rPr>
        <w:t xml:space="preserve">Przedmiotu </w:t>
      </w:r>
      <w:r w:rsidRPr="00EC7E93">
        <w:rPr>
          <w:rFonts w:ascii="Verdana" w:eastAsia="Calibri" w:hAnsi="Verdana" w:cstheme="minorHAnsi"/>
          <w:sz w:val="20"/>
        </w:rPr>
        <w:t>Zamówienia</w:t>
      </w:r>
      <w:r w:rsidR="00D62449" w:rsidRPr="00EC7E93">
        <w:rPr>
          <w:rFonts w:ascii="Verdana" w:eastAsia="Calibri" w:hAnsi="Verdana" w:cstheme="minorHAnsi"/>
          <w:sz w:val="20"/>
        </w:rPr>
        <w:t xml:space="preserve"> z naruszeniem ustalonego podziału na części</w:t>
      </w:r>
      <w:r w:rsidRPr="00EC7E93">
        <w:rPr>
          <w:rFonts w:ascii="Verdana" w:eastAsia="Calibri" w:hAnsi="Verdana" w:cstheme="minorHAnsi"/>
          <w:sz w:val="20"/>
        </w:rPr>
        <w:t>.</w:t>
      </w:r>
    </w:p>
    <w:p w14:paraId="714F141E" w14:textId="21EB5A35" w:rsidR="002C058E" w:rsidRPr="00EC7E93"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EC7E93">
        <w:rPr>
          <w:rFonts w:ascii="Verdana" w:eastAsia="Calibri" w:hAnsi="Verdana" w:cstheme="minorHAnsi"/>
          <w:sz w:val="20"/>
        </w:rPr>
        <w:t xml:space="preserve">Wykonawcy mogą złożyć </w:t>
      </w:r>
      <w:r w:rsidR="008B519B" w:rsidRPr="00EC7E93">
        <w:rPr>
          <w:rFonts w:ascii="Verdana" w:eastAsia="Calibri" w:hAnsi="Verdana" w:cstheme="minorHAnsi"/>
          <w:sz w:val="20"/>
        </w:rPr>
        <w:t>O</w:t>
      </w:r>
      <w:r w:rsidRPr="00EC7E93">
        <w:rPr>
          <w:rFonts w:ascii="Verdana" w:eastAsia="Calibri" w:hAnsi="Verdana" w:cstheme="minorHAnsi"/>
          <w:sz w:val="20"/>
        </w:rPr>
        <w:t>fertę na wszystkie części Przedmiotu Zamówienia. Niedopuszczalne jest złożenie przez Wykonawcę więcej niż jednej oferty</w:t>
      </w:r>
      <w:r w:rsidR="002009EF" w:rsidRPr="00EC7E93">
        <w:rPr>
          <w:rFonts w:ascii="Verdana" w:eastAsia="Calibri" w:hAnsi="Verdana" w:cstheme="minorHAnsi"/>
          <w:sz w:val="20"/>
        </w:rPr>
        <w:t xml:space="preserve"> </w:t>
      </w:r>
      <w:r w:rsidR="001145CB" w:rsidRPr="00EC7E93">
        <w:rPr>
          <w:rFonts w:ascii="Verdana" w:eastAsia="Calibri" w:hAnsi="Verdana" w:cstheme="minorHAnsi"/>
          <w:sz w:val="20"/>
        </w:rPr>
        <w:t>dla</w:t>
      </w:r>
      <w:r w:rsidRPr="00EC7E93">
        <w:rPr>
          <w:rFonts w:ascii="Verdana" w:eastAsia="Calibri" w:hAnsi="Verdana" w:cstheme="minorHAnsi"/>
          <w:sz w:val="20"/>
        </w:rPr>
        <w:t xml:space="preserve"> danej części Przedmiotu Zamówienia. </w:t>
      </w:r>
    </w:p>
    <w:p w14:paraId="01C3A6A2" w14:textId="01B0ECE9" w:rsidR="002C058E" w:rsidRPr="00EC7E93"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EC7E93">
        <w:rPr>
          <w:rFonts w:ascii="Verdana" w:eastAsia="Calibri" w:hAnsi="Verdana" w:cstheme="minorHAnsi"/>
          <w:sz w:val="20"/>
        </w:rPr>
        <w:t xml:space="preserve">Zamawiający dokona odrębnej oceny i wyboru najkorzystniejszej </w:t>
      </w:r>
      <w:r w:rsidR="008521EE" w:rsidRPr="00EC7E93">
        <w:rPr>
          <w:rFonts w:ascii="Verdana" w:eastAsia="Calibri" w:hAnsi="Verdana" w:cstheme="minorHAnsi"/>
          <w:sz w:val="20"/>
        </w:rPr>
        <w:t xml:space="preserve">Oferty </w:t>
      </w:r>
      <w:r w:rsidRPr="00EC7E93">
        <w:rPr>
          <w:rFonts w:ascii="Verdana" w:eastAsia="Calibri" w:hAnsi="Verdana" w:cstheme="minorHAnsi"/>
          <w:sz w:val="20"/>
        </w:rPr>
        <w:t xml:space="preserve">w każdej z części </w:t>
      </w:r>
      <w:r w:rsidR="008B519B" w:rsidRPr="00EC7E93">
        <w:rPr>
          <w:rFonts w:ascii="Verdana" w:eastAsia="Calibri" w:hAnsi="Verdana" w:cstheme="minorHAnsi"/>
          <w:sz w:val="20"/>
        </w:rPr>
        <w:t>Przedmiotu Z</w:t>
      </w:r>
      <w:r w:rsidRPr="00EC7E93">
        <w:rPr>
          <w:rFonts w:ascii="Verdana" w:eastAsia="Calibri" w:hAnsi="Verdana" w:cstheme="minorHAnsi"/>
          <w:sz w:val="20"/>
        </w:rPr>
        <w:t>amówienia osobno.</w:t>
      </w:r>
    </w:p>
    <w:p w14:paraId="21769FB6" w14:textId="29DE54C4" w:rsidR="007976E3" w:rsidRPr="00EC7E93"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EC7E93">
        <w:rPr>
          <w:rFonts w:ascii="Verdana" w:eastAsia="Calibri" w:hAnsi="Verdana" w:cstheme="minorHAnsi"/>
          <w:sz w:val="20"/>
        </w:rPr>
        <w:t xml:space="preserve">W przypadku </w:t>
      </w:r>
      <w:r w:rsidR="008B519B" w:rsidRPr="00EC7E93">
        <w:rPr>
          <w:rFonts w:ascii="Verdana" w:eastAsia="Calibri" w:hAnsi="Verdana" w:cstheme="minorHAnsi"/>
          <w:sz w:val="20"/>
        </w:rPr>
        <w:t xml:space="preserve">zaistnienia </w:t>
      </w:r>
      <w:r w:rsidRPr="00EC7E93">
        <w:rPr>
          <w:rFonts w:ascii="Verdana" w:eastAsia="Calibri" w:hAnsi="Verdana" w:cstheme="minorHAnsi"/>
          <w:sz w:val="20"/>
        </w:rPr>
        <w:t xml:space="preserve">okoliczności unieważnienia postępowania </w:t>
      </w:r>
      <w:r w:rsidR="008521EE" w:rsidRPr="00EC7E93">
        <w:rPr>
          <w:rFonts w:ascii="Verdana" w:hAnsi="Verdana" w:cstheme="minorHAnsi"/>
          <w:sz w:val="20"/>
          <w:lang w:eastAsia="pl-PL"/>
        </w:rPr>
        <w:t>zakupowe</w:t>
      </w:r>
      <w:r w:rsidR="008521EE" w:rsidRPr="00EC7E93">
        <w:rPr>
          <w:rFonts w:ascii="Verdana" w:hAnsi="Verdana" w:cstheme="minorHAnsi"/>
          <w:bCs/>
          <w:sz w:val="20"/>
        </w:rPr>
        <w:t xml:space="preserve">go </w:t>
      </w:r>
      <w:r w:rsidR="00C1181B" w:rsidRPr="00EC7E93">
        <w:rPr>
          <w:rFonts w:ascii="Verdana" w:eastAsia="Calibri" w:hAnsi="Verdana" w:cstheme="minorHAnsi"/>
          <w:sz w:val="20"/>
        </w:rPr>
        <w:t xml:space="preserve">w danej części, </w:t>
      </w:r>
      <w:r w:rsidRPr="00EC7E93">
        <w:rPr>
          <w:rFonts w:ascii="Verdana" w:eastAsia="Calibri" w:hAnsi="Verdana" w:cstheme="minorHAnsi"/>
          <w:sz w:val="20"/>
        </w:rPr>
        <w:t xml:space="preserve">Zamawiający unieważni </w:t>
      </w:r>
      <w:r w:rsidR="00CD7678" w:rsidRPr="00EC7E93">
        <w:rPr>
          <w:rFonts w:ascii="Verdana" w:eastAsia="Calibri" w:hAnsi="Verdana" w:cstheme="minorHAnsi"/>
          <w:sz w:val="20"/>
        </w:rPr>
        <w:t>P</w:t>
      </w:r>
      <w:r w:rsidRPr="00EC7E93">
        <w:rPr>
          <w:rFonts w:ascii="Verdana" w:eastAsia="Calibri" w:hAnsi="Verdana" w:cstheme="minorHAnsi"/>
          <w:sz w:val="20"/>
        </w:rPr>
        <w:t xml:space="preserve">ostępowanie </w:t>
      </w:r>
      <w:r w:rsidR="008521EE" w:rsidRPr="00EC7E93">
        <w:rPr>
          <w:rFonts w:ascii="Verdana" w:hAnsi="Verdana" w:cstheme="minorHAnsi"/>
          <w:sz w:val="20"/>
          <w:lang w:eastAsia="pl-PL"/>
        </w:rPr>
        <w:t>zakupowe</w:t>
      </w:r>
      <w:r w:rsidR="008521EE" w:rsidRPr="00EC7E93">
        <w:rPr>
          <w:rFonts w:ascii="Verdana" w:hAnsi="Verdana" w:cstheme="minorHAnsi"/>
          <w:bCs/>
          <w:sz w:val="20"/>
        </w:rPr>
        <w:t xml:space="preserve"> </w:t>
      </w:r>
      <w:r w:rsidRPr="00EC7E93">
        <w:rPr>
          <w:rFonts w:ascii="Verdana" w:eastAsia="Calibri" w:hAnsi="Verdana" w:cstheme="minorHAnsi"/>
          <w:sz w:val="20"/>
        </w:rPr>
        <w:t xml:space="preserve">tylko w </w:t>
      </w:r>
      <w:r w:rsidR="00C1181B" w:rsidRPr="00EC7E93">
        <w:rPr>
          <w:rFonts w:ascii="Verdana" w:eastAsia="Calibri" w:hAnsi="Verdana" w:cstheme="minorHAnsi"/>
          <w:sz w:val="20"/>
        </w:rPr>
        <w:t>tej</w:t>
      </w:r>
      <w:r w:rsidRPr="00EC7E93">
        <w:rPr>
          <w:rFonts w:ascii="Verdana" w:eastAsia="Calibri" w:hAnsi="Verdana" w:cstheme="minorHAnsi"/>
          <w:sz w:val="20"/>
        </w:rPr>
        <w:t xml:space="preserve"> części.</w:t>
      </w:r>
    </w:p>
    <w:p w14:paraId="5ED9CEF3" w14:textId="77777777" w:rsidR="005817FF" w:rsidRPr="002A6CA3" w:rsidRDefault="002C058E" w:rsidP="006D28BA">
      <w:pPr>
        <w:pStyle w:val="Nagwek1"/>
        <w:numPr>
          <w:ilvl w:val="0"/>
          <w:numId w:val="21"/>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14" w:name="_Toc122344711"/>
      <w:r w:rsidRPr="002A6CA3">
        <w:rPr>
          <w:rFonts w:ascii="Verdana" w:eastAsia="Calibri" w:hAnsi="Verdana" w:cstheme="minorHAnsi"/>
          <w:kern w:val="0"/>
          <w:sz w:val="20"/>
          <w:lang w:val="pl-PL"/>
        </w:rPr>
        <w:t>OFERTY WARIANTOWE</w:t>
      </w:r>
      <w:bookmarkEnd w:id="114"/>
    </w:p>
    <w:p w14:paraId="64E52534" w14:textId="4BEFBBB2" w:rsidR="008953D9" w:rsidRPr="00EC7E93" w:rsidRDefault="002C058E" w:rsidP="006D28BA">
      <w:pPr>
        <w:pStyle w:val="Akapitzlist"/>
        <w:numPr>
          <w:ilvl w:val="1"/>
          <w:numId w:val="21"/>
        </w:numPr>
        <w:spacing w:before="120" w:after="120" w:line="240" w:lineRule="auto"/>
        <w:ind w:left="425" w:right="-284" w:hanging="709"/>
        <w:contextualSpacing w:val="0"/>
        <w:rPr>
          <w:rFonts w:ascii="Verdana" w:hAnsi="Verdana" w:cstheme="minorHAnsi"/>
          <w:sz w:val="20"/>
        </w:rPr>
      </w:pPr>
      <w:r w:rsidRPr="00EC7E93">
        <w:rPr>
          <w:rFonts w:ascii="Verdana" w:eastAsia="Calibri" w:hAnsi="Verdana" w:cstheme="minorHAnsi"/>
          <w:sz w:val="20"/>
        </w:rPr>
        <w:t>Zamawiający nie dopuszcza składania Ofert wariantowych.</w:t>
      </w:r>
    </w:p>
    <w:p w14:paraId="15DA8C7D" w14:textId="77777777" w:rsidR="005817FF" w:rsidRPr="002A6CA3" w:rsidRDefault="002C058E"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5" w:name="_Toc122344712"/>
      <w:r w:rsidRPr="002A6CA3">
        <w:rPr>
          <w:rFonts w:ascii="Verdana" w:eastAsia="Calibri" w:hAnsi="Verdana" w:cstheme="minorHAnsi"/>
          <w:caps w:val="0"/>
          <w:kern w:val="0"/>
          <w:sz w:val="20"/>
          <w:lang w:val="pl-PL"/>
        </w:rPr>
        <w:t>UMOWA RAMOWA</w:t>
      </w:r>
      <w:bookmarkEnd w:id="115"/>
    </w:p>
    <w:p w14:paraId="7C4C5B5E" w14:textId="2D90A75A" w:rsidR="005817FF" w:rsidRPr="00EC7E93" w:rsidRDefault="002C058E" w:rsidP="006D28BA">
      <w:pPr>
        <w:pStyle w:val="Akapitzlist"/>
        <w:numPr>
          <w:ilvl w:val="1"/>
          <w:numId w:val="23"/>
        </w:numPr>
        <w:spacing w:line="240" w:lineRule="auto"/>
        <w:ind w:left="425" w:right="-284" w:hanging="709"/>
        <w:rPr>
          <w:rFonts w:ascii="Verdana" w:hAnsi="Verdana" w:cstheme="minorHAnsi"/>
          <w:sz w:val="20"/>
        </w:rPr>
      </w:pPr>
      <w:r w:rsidRPr="00EC7E93">
        <w:rPr>
          <w:rFonts w:ascii="Verdana" w:eastAsia="Calibri" w:hAnsi="Verdana" w:cstheme="minorHAnsi"/>
          <w:sz w:val="20"/>
        </w:rPr>
        <w:t xml:space="preserve">Zamawiający </w:t>
      </w:r>
      <w:r w:rsidR="00EC7E93" w:rsidRPr="00EC7E93">
        <w:rPr>
          <w:rFonts w:ascii="Verdana" w:eastAsia="Calibri" w:hAnsi="Verdana" w:cstheme="minorHAnsi"/>
          <w:sz w:val="20"/>
        </w:rPr>
        <w:t xml:space="preserve">nie </w:t>
      </w:r>
      <w:r w:rsidRPr="00EC7E93">
        <w:rPr>
          <w:rFonts w:ascii="Verdana" w:eastAsia="Calibri" w:hAnsi="Verdana" w:cstheme="minorHAnsi"/>
          <w:sz w:val="20"/>
        </w:rPr>
        <w:t>przewiduje zawarcia Umowy ramowej.</w:t>
      </w:r>
    </w:p>
    <w:p w14:paraId="7253860E" w14:textId="2463883F" w:rsidR="00D16C4C" w:rsidRPr="00D16C4C" w:rsidRDefault="00B85C48"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6" w:name="_Toc122344713"/>
      <w:r w:rsidRPr="002A6CA3">
        <w:rPr>
          <w:rFonts w:ascii="Verdana" w:eastAsia="Calibri" w:hAnsi="Verdana" w:cstheme="minorHAnsi"/>
          <w:caps w:val="0"/>
          <w:kern w:val="0"/>
          <w:sz w:val="20"/>
          <w:lang w:val="pl-PL"/>
        </w:rPr>
        <w:t>INFORMACJA O PRAWIE OPCJI</w:t>
      </w:r>
      <w:bookmarkEnd w:id="116"/>
    </w:p>
    <w:p w14:paraId="01A515D7" w14:textId="35BBA708" w:rsidR="00D16C4C" w:rsidRPr="00EC7E93" w:rsidRDefault="00FC0566" w:rsidP="006D28BA">
      <w:pPr>
        <w:pStyle w:val="Akapitzlist"/>
        <w:numPr>
          <w:ilvl w:val="1"/>
          <w:numId w:val="21"/>
        </w:numPr>
        <w:spacing w:before="120" w:after="120" w:line="240" w:lineRule="auto"/>
        <w:ind w:left="426" w:right="-284" w:hanging="710"/>
        <w:rPr>
          <w:rFonts w:ascii="Verdana" w:hAnsi="Verdana" w:cstheme="minorHAnsi"/>
          <w:sz w:val="20"/>
        </w:rPr>
      </w:pPr>
      <w:r w:rsidRPr="00EC7E93">
        <w:rPr>
          <w:rFonts w:ascii="Verdana" w:hAnsi="Verdana" w:cstheme="minorHAnsi"/>
          <w:sz w:val="20"/>
        </w:rPr>
        <w:t>Zamawiajacy nie przewiduje prawa opcji</w:t>
      </w:r>
      <w:bookmarkStart w:id="117" w:name="_Toc122344714"/>
      <w:bookmarkStart w:id="118" w:name="_Toc122344722"/>
      <w:bookmarkStart w:id="119" w:name="_Toc122344723"/>
      <w:bookmarkEnd w:id="117"/>
      <w:bookmarkEnd w:id="118"/>
      <w:r w:rsidR="00EC7E93" w:rsidRPr="00EC7E93">
        <w:rPr>
          <w:rFonts w:ascii="Verdana" w:hAnsi="Verdana" w:cstheme="minorHAnsi"/>
          <w:sz w:val="20"/>
        </w:rPr>
        <w:t>.</w:t>
      </w:r>
    </w:p>
    <w:p w14:paraId="7164AFFB" w14:textId="77777777" w:rsidR="001A4DF8" w:rsidRPr="00FB28DD" w:rsidRDefault="000B47DF" w:rsidP="006D28BA">
      <w:pPr>
        <w:pStyle w:val="Nagwek1"/>
        <w:keepLines w:val="0"/>
        <w:numPr>
          <w:ilvl w:val="0"/>
          <w:numId w:val="21"/>
        </w:numPr>
        <w:shd w:val="clear" w:color="auto" w:fill="C6D9F1" w:themeFill="text2" w:themeFillTint="33"/>
        <w:tabs>
          <w:tab w:val="left" w:pos="426"/>
        </w:tabs>
        <w:spacing w:before="120" w:after="120" w:line="240" w:lineRule="auto"/>
        <w:ind w:left="425" w:right="-284" w:hanging="709"/>
        <w:rPr>
          <w:rFonts w:ascii="Verdana" w:hAnsi="Verdana" w:cstheme="minorHAnsi"/>
          <w:sz w:val="20"/>
          <w:lang w:val="pl-PL"/>
        </w:rPr>
      </w:pPr>
      <w:bookmarkStart w:id="120" w:name="_Toc122344724"/>
      <w:bookmarkEnd w:id="119"/>
      <w:r w:rsidRPr="00FB28DD">
        <w:rPr>
          <w:rFonts w:ascii="Verdana" w:eastAsia="Calibri" w:hAnsi="Verdana" w:cstheme="minorHAnsi"/>
          <w:kern w:val="0"/>
          <w:sz w:val="20"/>
          <w:lang w:val="pl-PL"/>
        </w:rPr>
        <w:t>Miejsce realizacji Zamówienia</w:t>
      </w:r>
      <w:bookmarkEnd w:id="120"/>
    </w:p>
    <w:p w14:paraId="1F6828CE" w14:textId="77777777" w:rsidR="00EB717B" w:rsidRPr="00EC7E93" w:rsidRDefault="00EB717B" w:rsidP="00EC7E93">
      <w:pPr>
        <w:pStyle w:val="Nagwek2"/>
        <w:keepNext w:val="0"/>
        <w:keepLines w:val="0"/>
        <w:spacing w:before="120" w:after="120" w:line="240" w:lineRule="auto"/>
        <w:ind w:left="851"/>
        <w:rPr>
          <w:rFonts w:ascii="Verdana" w:hAnsi="Verdana" w:cstheme="minorHAnsi"/>
          <w:b w:val="0"/>
          <w:sz w:val="20"/>
        </w:rPr>
      </w:pPr>
      <w:bookmarkStart w:id="121" w:name="_Toc122344741"/>
      <w:r w:rsidRPr="00EC7E93">
        <w:rPr>
          <w:rFonts w:ascii="Verdana" w:hAnsi="Verdana" w:cstheme="minorHAnsi"/>
          <w:b w:val="0"/>
          <w:sz w:val="20"/>
        </w:rPr>
        <w:t>Zespół Elektrociepłowni Wrocławskich KOGENERACJA S.A. - 50-220 Wrocław ul. Łowiecka 24;</w:t>
      </w:r>
      <w:bookmarkEnd w:id="121"/>
    </w:p>
    <w:p w14:paraId="13416DD7" w14:textId="4FD4DE69" w:rsidR="0022174F" w:rsidRPr="00EC7E93" w:rsidRDefault="00EB717B" w:rsidP="006D28BA">
      <w:pPr>
        <w:pStyle w:val="Nagwek2"/>
        <w:keepNext w:val="0"/>
        <w:keepLines w:val="0"/>
        <w:numPr>
          <w:ilvl w:val="1"/>
          <w:numId w:val="36"/>
        </w:numPr>
        <w:spacing w:before="120" w:after="120" w:line="240" w:lineRule="auto"/>
        <w:ind w:left="1134" w:hanging="283"/>
        <w:rPr>
          <w:rFonts w:ascii="Verdana" w:hAnsi="Verdana" w:cstheme="minorHAnsi"/>
          <w:b w:val="0"/>
          <w:sz w:val="20"/>
        </w:rPr>
      </w:pPr>
      <w:bookmarkStart w:id="122" w:name="_Toc122344743"/>
      <w:r w:rsidRPr="00EC7E93">
        <w:rPr>
          <w:rFonts w:ascii="Verdana" w:hAnsi="Verdana" w:cstheme="minorHAnsi"/>
          <w:b w:val="0"/>
          <w:sz w:val="20"/>
        </w:rPr>
        <w:t>Elektrociepłownia Wrocław - 50-220 Wrocław ul. Łowiecka 24;</w:t>
      </w:r>
      <w:bookmarkEnd w:id="122"/>
      <w:r w:rsidR="00EC7E93" w:rsidRPr="00EC7E93">
        <w:rPr>
          <w:rFonts w:ascii="Verdana" w:hAnsi="Verdana" w:cstheme="minorHAnsi"/>
          <w:b w:val="0"/>
          <w:sz w:val="20"/>
        </w:rPr>
        <w:t xml:space="preserve"> Magazyn Techniczny.</w:t>
      </w:r>
    </w:p>
    <w:p w14:paraId="1EECA74D" w14:textId="5D9E90FB" w:rsidR="00D16C4C" w:rsidRPr="00D16C4C" w:rsidRDefault="000B47DF" w:rsidP="006D28BA">
      <w:pPr>
        <w:pStyle w:val="Nagwek1"/>
        <w:keepLines w:val="0"/>
        <w:numPr>
          <w:ilvl w:val="0"/>
          <w:numId w:val="21"/>
        </w:numPr>
        <w:shd w:val="clear" w:color="auto" w:fill="C6D9F1" w:themeFill="text2" w:themeFillTint="33"/>
        <w:tabs>
          <w:tab w:val="left" w:pos="1620"/>
        </w:tabs>
        <w:spacing w:before="0" w:after="0" w:line="240" w:lineRule="auto"/>
        <w:ind w:left="425" w:right="-284" w:hanging="709"/>
        <w:rPr>
          <w:rFonts w:ascii="Verdana" w:hAnsi="Verdana" w:cstheme="minorHAnsi"/>
          <w:sz w:val="20"/>
          <w:lang w:val="pl-PL"/>
        </w:rPr>
      </w:pPr>
      <w:bookmarkStart w:id="123" w:name="_Toc122344744"/>
      <w:r w:rsidRPr="009273F4">
        <w:rPr>
          <w:rFonts w:ascii="Verdana" w:hAnsi="Verdana" w:cstheme="minorHAnsi"/>
          <w:caps w:val="0"/>
          <w:kern w:val="0"/>
          <w:sz w:val="20"/>
          <w:lang w:val="pl-PL"/>
        </w:rPr>
        <w:t>TERMIN WYKONANIA ZAMÓWIENIA</w:t>
      </w:r>
      <w:bookmarkStart w:id="124" w:name="_Toc122344745"/>
      <w:bookmarkEnd w:id="123"/>
    </w:p>
    <w:p w14:paraId="65D4A6CA" w14:textId="67B465A5" w:rsidR="00E90787" w:rsidRPr="00B04BCC" w:rsidRDefault="000B47DF" w:rsidP="006D28BA">
      <w:pPr>
        <w:pStyle w:val="Nagwek1"/>
        <w:keepNext w:val="0"/>
        <w:keepLines w:val="0"/>
        <w:numPr>
          <w:ilvl w:val="1"/>
          <w:numId w:val="21"/>
        </w:numPr>
        <w:suppressAutoHyphens/>
        <w:spacing w:before="120" w:after="120" w:line="240" w:lineRule="auto"/>
        <w:ind w:left="567" w:right="-284" w:hanging="851"/>
        <w:rPr>
          <w:rFonts w:ascii="Verdana" w:hAnsi="Verdana" w:cstheme="minorHAnsi"/>
          <w:sz w:val="20"/>
        </w:rPr>
      </w:pPr>
      <w:r w:rsidRPr="00B04BCC">
        <w:rPr>
          <w:rFonts w:ascii="Verdana" w:hAnsi="Verdana" w:cstheme="minorHAnsi"/>
          <w:b w:val="0"/>
          <w:caps w:val="0"/>
          <w:sz w:val="20"/>
          <w:lang w:val="pl-PL"/>
        </w:rPr>
        <w:t>Wymagany termin realizacji zamówienia –</w:t>
      </w:r>
      <w:r w:rsidR="00B04BCC" w:rsidRPr="00B04BCC">
        <w:rPr>
          <w:rFonts w:ascii="Verdana" w:hAnsi="Verdana" w:cstheme="minorHAnsi"/>
          <w:b w:val="0"/>
          <w:caps w:val="0"/>
          <w:sz w:val="20"/>
          <w:lang w:val="pl-PL"/>
        </w:rPr>
        <w:t xml:space="preserve"> </w:t>
      </w:r>
      <w:r w:rsidRPr="00B04BCC">
        <w:rPr>
          <w:rFonts w:ascii="Verdana" w:hAnsi="Verdana" w:cstheme="minorHAnsi"/>
          <w:b w:val="0"/>
          <w:caps w:val="0"/>
          <w:sz w:val="20"/>
          <w:lang w:val="pl-PL"/>
        </w:rPr>
        <w:t xml:space="preserve">Zamówienie będzie realizowane </w:t>
      </w:r>
      <w:r w:rsidR="00B04BCC">
        <w:rPr>
          <w:rFonts w:ascii="Verdana" w:hAnsi="Verdana" w:cstheme="minorHAnsi"/>
          <w:b w:val="0"/>
          <w:bCs/>
          <w:caps w:val="0"/>
          <w:sz w:val="20"/>
          <w:lang w:val="pl-PL"/>
        </w:rPr>
        <w:t>d</w:t>
      </w:r>
      <w:r w:rsidR="00B04BCC" w:rsidRPr="00B04BCC">
        <w:rPr>
          <w:rFonts w:ascii="Verdana" w:hAnsi="Verdana" w:cstheme="minorHAnsi"/>
          <w:b w:val="0"/>
          <w:bCs/>
          <w:caps w:val="0"/>
          <w:sz w:val="20"/>
          <w:lang w:val="pl-PL"/>
        </w:rPr>
        <w:t xml:space="preserve">o </w:t>
      </w:r>
      <w:r w:rsidR="00EA71DA">
        <w:rPr>
          <w:rFonts w:ascii="Verdana" w:hAnsi="Verdana" w:cstheme="minorHAnsi"/>
          <w:b w:val="0"/>
          <w:bCs/>
          <w:caps w:val="0"/>
          <w:sz w:val="20"/>
          <w:lang w:val="pl-PL"/>
        </w:rPr>
        <w:t>5</w:t>
      </w:r>
      <w:r w:rsidR="00B04BCC" w:rsidRPr="00B04BCC">
        <w:rPr>
          <w:rFonts w:ascii="Verdana" w:hAnsi="Verdana" w:cstheme="minorHAnsi"/>
          <w:b w:val="0"/>
          <w:bCs/>
          <w:caps w:val="0"/>
          <w:sz w:val="20"/>
          <w:lang w:val="pl-PL"/>
        </w:rPr>
        <w:t xml:space="preserve"> tygodni od daty obustronnego podpisania</w:t>
      </w:r>
      <w:r w:rsidR="00B04BCC">
        <w:rPr>
          <w:rFonts w:ascii="Verdana" w:hAnsi="Verdana" w:cstheme="minorHAnsi"/>
          <w:b w:val="0"/>
          <w:bCs/>
          <w:caps w:val="0"/>
          <w:sz w:val="20"/>
          <w:lang w:val="pl-PL"/>
        </w:rPr>
        <w:t xml:space="preserve"> Z</w:t>
      </w:r>
      <w:r w:rsidR="00B04BCC" w:rsidRPr="00B04BCC">
        <w:rPr>
          <w:rFonts w:ascii="Verdana" w:hAnsi="Verdana" w:cstheme="minorHAnsi"/>
          <w:b w:val="0"/>
          <w:bCs/>
          <w:caps w:val="0"/>
          <w:sz w:val="20"/>
          <w:lang w:val="pl-PL"/>
        </w:rPr>
        <w:t>amówienia</w:t>
      </w:r>
      <w:r w:rsidR="00BB3532" w:rsidRPr="00B04BCC">
        <w:rPr>
          <w:rFonts w:ascii="Verdana" w:hAnsi="Verdana" w:cstheme="minorHAnsi"/>
          <w:b w:val="0"/>
          <w:caps w:val="0"/>
          <w:sz w:val="20"/>
          <w:lang w:val="pl-PL"/>
        </w:rPr>
        <w:t>.</w:t>
      </w:r>
      <w:bookmarkEnd w:id="124"/>
    </w:p>
    <w:p w14:paraId="2E004852" w14:textId="1AE398C3" w:rsidR="00E90787" w:rsidRPr="002A6CA3" w:rsidRDefault="000B47DF" w:rsidP="006D28BA">
      <w:pPr>
        <w:pStyle w:val="Akapitzlist"/>
        <w:numPr>
          <w:ilvl w:val="1"/>
          <w:numId w:val="21"/>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lastRenderedPageBreak/>
        <w:t xml:space="preserve">Postanowienia szczegółowe w zakresie zasad i terminów realizacji poszczególnych </w:t>
      </w:r>
      <w:r w:rsidR="00B04BCC">
        <w:rPr>
          <w:rFonts w:ascii="Verdana" w:eastAsia="Calibri" w:hAnsi="Verdana" w:cstheme="minorHAnsi"/>
          <w:sz w:val="20"/>
        </w:rPr>
        <w:t>dostaw</w:t>
      </w:r>
      <w:r w:rsidRPr="002A6CA3">
        <w:rPr>
          <w:rFonts w:ascii="Verdana" w:eastAsia="Calibri" w:hAnsi="Verdana" w:cstheme="minorHAnsi"/>
          <w:sz w:val="20"/>
        </w:rPr>
        <w:t xml:space="preserve"> w ramach wykonania przedmiotu Zamówienia określa Projekt Umowy, którego wzór stanowi Załącznik Nr </w:t>
      </w:r>
      <w:r w:rsidR="00FF326B" w:rsidRPr="002A6CA3">
        <w:rPr>
          <w:rFonts w:ascii="Verdana" w:eastAsia="Calibri" w:hAnsi="Verdana" w:cstheme="minorHAnsi"/>
          <w:sz w:val="20"/>
        </w:rPr>
        <w:t>2</w:t>
      </w:r>
      <w:r w:rsidRPr="002A6CA3">
        <w:rPr>
          <w:rFonts w:ascii="Verdana" w:eastAsia="Calibri" w:hAnsi="Verdana" w:cstheme="minorHAnsi"/>
          <w:sz w:val="20"/>
        </w:rPr>
        <w:t xml:space="preserve"> do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5BE32A95" w14:textId="77777777" w:rsidR="005817FF" w:rsidRPr="002A6CA3" w:rsidRDefault="000B47DF" w:rsidP="006D28BA">
      <w:pPr>
        <w:pStyle w:val="Nagwek1"/>
        <w:keepLines w:val="0"/>
        <w:numPr>
          <w:ilvl w:val="0"/>
          <w:numId w:val="21"/>
        </w:numPr>
        <w:shd w:val="clear" w:color="auto" w:fill="C6D9F1" w:themeFill="text2" w:themeFillTint="33"/>
        <w:spacing w:before="0" w:after="0" w:line="240" w:lineRule="auto"/>
        <w:ind w:left="425" w:right="-284" w:hanging="709"/>
        <w:rPr>
          <w:rFonts w:ascii="Verdana" w:hAnsi="Verdana" w:cstheme="minorHAnsi"/>
          <w:sz w:val="20"/>
          <w:lang w:val="pl-PL"/>
        </w:rPr>
      </w:pPr>
      <w:bookmarkStart w:id="125" w:name="_Toc122344746"/>
      <w:r w:rsidRPr="002A6CA3">
        <w:rPr>
          <w:rFonts w:ascii="Verdana" w:eastAsia="Calibri" w:hAnsi="Verdana" w:cstheme="minorHAnsi"/>
          <w:caps w:val="0"/>
          <w:kern w:val="0"/>
          <w:sz w:val="20"/>
          <w:lang w:val="pl-PL"/>
        </w:rPr>
        <w:t>WIZJA LOKALNA</w:t>
      </w:r>
      <w:bookmarkEnd w:id="125"/>
    </w:p>
    <w:p w14:paraId="34E58A32" w14:textId="77777777" w:rsidR="001B4621" w:rsidRPr="00B04BCC" w:rsidRDefault="001B4621" w:rsidP="006D28BA">
      <w:pPr>
        <w:pStyle w:val="Tekstpodstawowy"/>
        <w:numPr>
          <w:ilvl w:val="1"/>
          <w:numId w:val="21"/>
        </w:numPr>
        <w:spacing w:after="0" w:line="264" w:lineRule="auto"/>
        <w:ind w:left="425" w:right="-284" w:hanging="709"/>
        <w:rPr>
          <w:rFonts w:ascii="Verdana" w:hAnsi="Verdana" w:cstheme="minorHAnsi"/>
          <w:b/>
          <w:sz w:val="20"/>
        </w:rPr>
      </w:pPr>
      <w:r w:rsidRPr="00B04BCC">
        <w:rPr>
          <w:rFonts w:ascii="Verdana" w:eastAsia="Calibri" w:hAnsi="Verdana" w:cstheme="minorHAnsi"/>
          <w:sz w:val="20"/>
        </w:rPr>
        <w:t xml:space="preserve">Zamawiający nie przewiduje przeprowadzenia wizji lokalnej. </w:t>
      </w:r>
    </w:p>
    <w:p w14:paraId="0D27E8A1" w14:textId="1E07AF7D" w:rsidR="00492F12" w:rsidRPr="00492F12" w:rsidRDefault="000B47DF" w:rsidP="00B04BCC">
      <w:pPr>
        <w:pStyle w:val="Nagwek1"/>
        <w:keepLines w:val="0"/>
        <w:numPr>
          <w:ilvl w:val="0"/>
          <w:numId w:val="42"/>
        </w:numPr>
        <w:shd w:val="clear" w:color="auto" w:fill="C6D9F1" w:themeFill="text2" w:themeFillTint="33"/>
        <w:spacing w:before="0" w:after="0" w:line="240" w:lineRule="auto"/>
        <w:rPr>
          <w:rFonts w:ascii="Verdana" w:hAnsi="Verdana" w:cstheme="minorHAnsi"/>
          <w:sz w:val="20"/>
          <w:lang w:val="pl-PL"/>
        </w:rPr>
      </w:pPr>
      <w:bookmarkStart w:id="126" w:name="_Toc122344751"/>
      <w:r w:rsidRPr="002A6CA3">
        <w:rPr>
          <w:rFonts w:ascii="Verdana" w:eastAsia="Calibri" w:hAnsi="Verdana" w:cstheme="minorHAnsi"/>
          <w:caps w:val="0"/>
          <w:color w:val="000000"/>
          <w:kern w:val="0"/>
          <w:sz w:val="20"/>
          <w:lang w:val="pl-PL"/>
        </w:rPr>
        <w:t>PODWYKONAWCY</w:t>
      </w:r>
      <w:bookmarkEnd w:id="126"/>
    </w:p>
    <w:p w14:paraId="7E2E2EAE" w14:textId="35B34552" w:rsidR="000D21E1" w:rsidRPr="00B04BCC" w:rsidRDefault="000B47DF" w:rsidP="006D28BA">
      <w:pPr>
        <w:pStyle w:val="Tekstpodstawowywcity"/>
        <w:numPr>
          <w:ilvl w:val="1"/>
          <w:numId w:val="89"/>
        </w:numPr>
        <w:autoSpaceDE w:val="0"/>
        <w:autoSpaceDN w:val="0"/>
        <w:spacing w:before="120" w:line="240" w:lineRule="auto"/>
        <w:ind w:left="426" w:right="-284"/>
        <w:rPr>
          <w:rFonts w:ascii="Verdana" w:hAnsi="Verdana" w:cstheme="minorHAnsi"/>
          <w:color w:val="000000"/>
          <w:sz w:val="20"/>
          <w:lang w:eastAsia="pl-PL"/>
        </w:rPr>
      </w:pPr>
      <w:r w:rsidRPr="00B04BCC">
        <w:rPr>
          <w:rFonts w:ascii="Verdana" w:eastAsia="Calibri" w:hAnsi="Verdana" w:cstheme="minorHAnsi"/>
          <w:sz w:val="20"/>
        </w:rPr>
        <w:t xml:space="preserve">Zamawiający nie zastrzega obowiązku osobistego wykonania przez Wykonawcę </w:t>
      </w:r>
      <w:r w:rsidR="00212F9B" w:rsidRPr="00B04BCC">
        <w:rPr>
          <w:rFonts w:ascii="Verdana" w:eastAsia="Calibri" w:hAnsi="Verdana" w:cstheme="minorHAnsi"/>
          <w:sz w:val="20"/>
        </w:rPr>
        <w:t xml:space="preserve">kluczowych </w:t>
      </w:r>
      <w:r w:rsidR="006330BC" w:rsidRPr="00B04BCC">
        <w:rPr>
          <w:rFonts w:ascii="Verdana" w:eastAsia="Calibri" w:hAnsi="Verdana" w:cstheme="minorHAnsi"/>
          <w:sz w:val="20"/>
        </w:rPr>
        <w:t>zadań</w:t>
      </w:r>
      <w:r w:rsidRPr="00B04BCC">
        <w:rPr>
          <w:rFonts w:ascii="Verdana" w:eastAsia="Calibri" w:hAnsi="Verdana" w:cstheme="minorHAnsi"/>
          <w:sz w:val="20"/>
        </w:rPr>
        <w:t xml:space="preserve">. </w:t>
      </w:r>
    </w:p>
    <w:p w14:paraId="4CC1B7A8" w14:textId="36DA5802" w:rsidR="000D21E1" w:rsidRPr="00B04BCC" w:rsidRDefault="008D14F9" w:rsidP="006D28BA">
      <w:pPr>
        <w:pStyle w:val="Tekstpodstawowywcity"/>
        <w:numPr>
          <w:ilvl w:val="1"/>
          <w:numId w:val="89"/>
        </w:numPr>
        <w:autoSpaceDE w:val="0"/>
        <w:autoSpaceDN w:val="0"/>
        <w:spacing w:before="120" w:line="240" w:lineRule="auto"/>
        <w:ind w:left="426" w:right="-284"/>
        <w:rPr>
          <w:rFonts w:ascii="Verdana" w:hAnsi="Verdana" w:cstheme="minorHAnsi"/>
          <w:color w:val="000000"/>
          <w:sz w:val="20"/>
          <w:lang w:eastAsia="pl-PL"/>
        </w:rPr>
      </w:pPr>
      <w:r w:rsidRPr="00B04BCC">
        <w:rPr>
          <w:rFonts w:ascii="Verdana" w:eastAsia="Calibri" w:hAnsi="Verdana" w:cstheme="minorHAnsi"/>
          <w:sz w:val="20"/>
        </w:rPr>
        <w:t>Wykonawca może powierzyć wykonanie części Przedm</w:t>
      </w:r>
      <w:r w:rsidR="009273F4" w:rsidRPr="00B04BCC">
        <w:rPr>
          <w:rFonts w:ascii="Verdana" w:eastAsia="Calibri" w:hAnsi="Verdana" w:cstheme="minorHAnsi"/>
          <w:sz w:val="20"/>
        </w:rPr>
        <w:t>iotu Zamówienia Podwykonawcy, z </w:t>
      </w:r>
      <w:r w:rsidRPr="00B04BCC">
        <w:rPr>
          <w:rFonts w:ascii="Verdana" w:eastAsia="Calibri" w:hAnsi="Verdana" w:cstheme="minorHAnsi"/>
          <w:sz w:val="20"/>
        </w:rPr>
        <w:t>zastrzeżeniem pkt 12.1 SWZ</w:t>
      </w:r>
      <w:r w:rsidR="00BC782E" w:rsidRPr="00B04BCC">
        <w:rPr>
          <w:rFonts w:ascii="Verdana" w:eastAsia="Calibri" w:hAnsi="Verdana" w:cstheme="minorHAnsi"/>
          <w:sz w:val="20"/>
        </w:rPr>
        <w:t>.</w:t>
      </w:r>
    </w:p>
    <w:p w14:paraId="3EAF77FB" w14:textId="7BB65379" w:rsidR="000D21E1" w:rsidRPr="002A6CA3" w:rsidRDefault="007338A1" w:rsidP="006D28BA">
      <w:pPr>
        <w:pStyle w:val="Tekstpodstawowywcity"/>
        <w:numPr>
          <w:ilvl w:val="1"/>
          <w:numId w:val="89"/>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t xml:space="preserve">Zamawiający żąda wskazania przez Wykonawcę w </w:t>
      </w:r>
      <w:r w:rsidR="009E2E51" w:rsidRPr="002A6CA3">
        <w:rPr>
          <w:rFonts w:ascii="Verdana" w:eastAsia="Calibri" w:hAnsi="Verdana" w:cstheme="minorHAnsi"/>
          <w:sz w:val="20"/>
        </w:rPr>
        <w:t xml:space="preserve">Formularzu Oferty </w:t>
      </w:r>
      <w:r w:rsidRPr="002A6CA3">
        <w:rPr>
          <w:rFonts w:ascii="Verdana" w:eastAsia="Calibri" w:hAnsi="Verdana" w:cstheme="minorHAnsi"/>
          <w:sz w:val="20"/>
        </w:rPr>
        <w:t xml:space="preserve">części </w:t>
      </w:r>
      <w:r w:rsidR="009E2E51" w:rsidRPr="002A6CA3">
        <w:rPr>
          <w:rFonts w:ascii="Verdana" w:eastAsia="Calibri" w:hAnsi="Verdana" w:cstheme="minorHAnsi"/>
          <w:sz w:val="20"/>
        </w:rPr>
        <w:t>Przedmiotu Z</w:t>
      </w:r>
      <w:r w:rsidRPr="002A6CA3">
        <w:rPr>
          <w:rFonts w:ascii="Verdana" w:eastAsia="Calibri" w:hAnsi="Verdana" w:cstheme="minorHAnsi"/>
          <w:sz w:val="20"/>
        </w:rPr>
        <w:t>amówienia, których wykonanie zamierza powierzyć Podwykonawcom</w:t>
      </w:r>
      <w:r w:rsidR="00147310" w:rsidRPr="002A6CA3">
        <w:rPr>
          <w:rFonts w:ascii="Verdana" w:eastAsia="Calibri" w:hAnsi="Verdana" w:cstheme="minorHAnsi"/>
          <w:sz w:val="20"/>
        </w:rPr>
        <w:t>, oraz podania ewentualnych Podwykonawców, jeżeli są już znani</w:t>
      </w:r>
      <w:r w:rsidR="00BA3603" w:rsidRPr="002A6CA3">
        <w:rPr>
          <w:rFonts w:ascii="Verdana" w:eastAsia="Calibri" w:hAnsi="Verdana" w:cstheme="minorHAnsi"/>
          <w:sz w:val="20"/>
        </w:rPr>
        <w:t xml:space="preserve">. </w:t>
      </w:r>
    </w:p>
    <w:p w14:paraId="6C9AAAC1" w14:textId="77777777" w:rsidR="000D21E1" w:rsidRPr="002A6CA3" w:rsidRDefault="000B47DF" w:rsidP="006D28BA">
      <w:pPr>
        <w:pStyle w:val="Tekstpodstawowywcity"/>
        <w:numPr>
          <w:ilvl w:val="1"/>
          <w:numId w:val="89"/>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t xml:space="preserve">Brak </w:t>
      </w:r>
      <w:r w:rsidR="00573F17" w:rsidRPr="002A6CA3">
        <w:rPr>
          <w:rFonts w:ascii="Verdana" w:eastAsia="Calibri" w:hAnsi="Verdana" w:cstheme="minorHAnsi"/>
          <w:sz w:val="20"/>
        </w:rPr>
        <w:t xml:space="preserve">wskazania zakresu podwykonawstwa </w:t>
      </w:r>
      <w:r w:rsidRPr="002A6CA3">
        <w:rPr>
          <w:rFonts w:ascii="Verdana" w:eastAsia="Calibri" w:hAnsi="Verdana" w:cstheme="minorHAnsi"/>
          <w:sz w:val="20"/>
        </w:rPr>
        <w:t xml:space="preserve">będzie uznany za </w:t>
      </w:r>
      <w:r w:rsidR="001E19CF" w:rsidRPr="002A6CA3">
        <w:rPr>
          <w:rFonts w:ascii="Verdana" w:eastAsia="Calibri" w:hAnsi="Verdana" w:cstheme="minorHAnsi"/>
          <w:sz w:val="20"/>
        </w:rPr>
        <w:t xml:space="preserve">zadeklarowanie </w:t>
      </w:r>
      <w:r w:rsidRPr="002A6CA3">
        <w:rPr>
          <w:rFonts w:ascii="Verdana" w:eastAsia="Calibri" w:hAnsi="Verdana" w:cstheme="minorHAnsi"/>
          <w:sz w:val="20"/>
        </w:rPr>
        <w:t>samodzielnego wykonania Zamówienia przez Wykonawcę, który złożył Ofertę.</w:t>
      </w:r>
    </w:p>
    <w:p w14:paraId="04958E66" w14:textId="10BFA238" w:rsidR="000B47DF" w:rsidRPr="002A6CA3" w:rsidRDefault="000B47DF" w:rsidP="006D28BA">
      <w:pPr>
        <w:pStyle w:val="Tekstpodstawowywcity"/>
        <w:numPr>
          <w:ilvl w:val="1"/>
          <w:numId w:val="89"/>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hAnsi="Verdana" w:cstheme="minorHAnsi"/>
          <w:sz w:val="20"/>
        </w:rPr>
        <w:t xml:space="preserve">Powierzenie wykonania części </w:t>
      </w:r>
      <w:r w:rsidR="00344554" w:rsidRPr="002A6CA3">
        <w:rPr>
          <w:rFonts w:ascii="Verdana" w:hAnsi="Verdana" w:cstheme="minorHAnsi"/>
          <w:sz w:val="20"/>
        </w:rPr>
        <w:t xml:space="preserve">przedmiotu </w:t>
      </w:r>
      <w:r w:rsidRPr="002A6CA3">
        <w:rPr>
          <w:rFonts w:ascii="Verdana" w:hAnsi="Verdana" w:cstheme="minorHAnsi"/>
          <w:sz w:val="20"/>
        </w:rPr>
        <w:t>Zamówienia Podwykonawcom nie zwalnia Wykonawcy z odpowiedzialności za należyte wykonanie tego Zamówienia.</w:t>
      </w:r>
    </w:p>
    <w:p w14:paraId="27B74CD0" w14:textId="4DB86EB1" w:rsidR="00534F8C" w:rsidRPr="00492F12" w:rsidRDefault="00F4103E" w:rsidP="006D28BA">
      <w:pPr>
        <w:pStyle w:val="Nagwek1"/>
        <w:keepLines w:val="0"/>
        <w:numPr>
          <w:ilvl w:val="0"/>
          <w:numId w:val="89"/>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27" w:name="_Toc122344752"/>
      <w:r w:rsidRPr="002A6CA3">
        <w:rPr>
          <w:rFonts w:ascii="Verdana" w:eastAsia="Calibri" w:hAnsi="Verdana" w:cstheme="minorHAnsi"/>
          <w:caps w:val="0"/>
          <w:color w:val="000000"/>
          <w:kern w:val="0"/>
          <w:sz w:val="20"/>
          <w:lang w:val="pl-PL"/>
        </w:rPr>
        <w:t>WYKONAWCY WSPÓLNIE UBIEGAJĄCY SIĘ O ZAMÓWIENIE</w:t>
      </w:r>
      <w:bookmarkEnd w:id="127"/>
      <w:r w:rsidRPr="002A6CA3">
        <w:rPr>
          <w:rFonts w:ascii="Verdana" w:eastAsia="Calibri" w:hAnsi="Verdana" w:cstheme="minorHAnsi"/>
          <w:caps w:val="0"/>
          <w:color w:val="000000"/>
          <w:kern w:val="0"/>
          <w:sz w:val="20"/>
          <w:lang w:val="pl-PL"/>
        </w:rPr>
        <w:t xml:space="preserve"> </w:t>
      </w:r>
    </w:p>
    <w:p w14:paraId="1351E1EC" w14:textId="12963437" w:rsidR="00F4103E" w:rsidRPr="002A6CA3" w:rsidRDefault="00F4103E" w:rsidP="006D28BA">
      <w:pPr>
        <w:pStyle w:val="Akapitzlist"/>
        <w:numPr>
          <w:ilvl w:val="1"/>
          <w:numId w:val="89"/>
        </w:numPr>
        <w:spacing w:before="120" w:after="120" w:line="240" w:lineRule="auto"/>
        <w:ind w:left="426" w:right="-284"/>
        <w:rPr>
          <w:rFonts w:ascii="Verdana" w:hAnsi="Verdana" w:cstheme="minorHAnsi"/>
          <w:b/>
          <w:sz w:val="20"/>
        </w:rPr>
      </w:pPr>
      <w:r w:rsidRPr="002A6CA3">
        <w:rPr>
          <w:rFonts w:ascii="Verdana" w:eastAsia="Calibri" w:hAnsi="Verdana" w:cstheme="minorHAnsi"/>
          <w:sz w:val="20"/>
        </w:rPr>
        <w:t>Wykonawcy wspólnie ubiegający się o Zamówienie</w:t>
      </w:r>
      <w:r w:rsidR="00D55BFF" w:rsidRPr="002A6CA3">
        <w:rPr>
          <w:rFonts w:ascii="Verdana" w:eastAsia="Calibri" w:hAnsi="Verdana" w:cstheme="minorHAnsi"/>
          <w:sz w:val="20"/>
        </w:rPr>
        <w:t xml:space="preserve"> (w tym m.in. tzw. </w:t>
      </w:r>
      <w:r w:rsidR="00D55BFF" w:rsidRPr="002A6CA3">
        <w:rPr>
          <w:rFonts w:ascii="Verdana" w:eastAsia="Calibri" w:hAnsi="Verdana" w:cstheme="minorHAnsi"/>
          <w:b/>
          <w:sz w:val="20"/>
        </w:rPr>
        <w:t>konsorcja, wspólnicy spółek cywilnych</w:t>
      </w:r>
      <w:r w:rsidR="00D55BFF" w:rsidRPr="002A6CA3">
        <w:rPr>
          <w:rFonts w:ascii="Verdana" w:eastAsia="Calibri" w:hAnsi="Verdana" w:cstheme="minorHAnsi"/>
          <w:sz w:val="20"/>
        </w:rPr>
        <w:t>)</w:t>
      </w:r>
      <w:r w:rsidRPr="002A6CA3">
        <w:rPr>
          <w:rFonts w:ascii="Verdana" w:eastAsia="Calibri" w:hAnsi="Verdana" w:cstheme="minorHAnsi"/>
          <w:sz w:val="20"/>
        </w:rPr>
        <w:t>:</w:t>
      </w:r>
    </w:p>
    <w:p w14:paraId="4754DEB2" w14:textId="77777777" w:rsidR="00350EE5"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eastAsia="Calibri" w:hAnsi="Verdana" w:cstheme="minorHAnsi"/>
          <w:sz w:val="20"/>
        </w:rPr>
        <w:t>ponoszą solidarną odpowiedzialność za niewykonanie lub nie</w:t>
      </w:r>
      <w:r w:rsidR="00687A7D" w:rsidRPr="002A6CA3">
        <w:rPr>
          <w:rFonts w:ascii="Verdana" w:eastAsia="Calibri" w:hAnsi="Verdana" w:cstheme="minorHAnsi"/>
          <w:sz w:val="20"/>
        </w:rPr>
        <w:t>należyte wykonanie Zamówienia i </w:t>
      </w:r>
      <w:r w:rsidRPr="002A6CA3">
        <w:rPr>
          <w:rFonts w:ascii="Verdana" w:eastAsia="Calibri" w:hAnsi="Verdana" w:cstheme="minorHAnsi"/>
          <w:sz w:val="20"/>
        </w:rPr>
        <w:t>wniesienie zabezpieczenia należytego wykonania Umowy</w:t>
      </w:r>
      <w:r w:rsidR="00D55BFF" w:rsidRPr="002A6CA3">
        <w:rPr>
          <w:rFonts w:ascii="Verdana" w:eastAsia="Calibri" w:hAnsi="Verdana" w:cstheme="minorHAnsi"/>
          <w:sz w:val="20"/>
        </w:rPr>
        <w:t xml:space="preserve"> (jeżeli dotyczy)</w:t>
      </w:r>
      <w:r w:rsidRPr="002A6CA3">
        <w:rPr>
          <w:rFonts w:ascii="Verdana" w:eastAsia="Calibri" w:hAnsi="Verdana" w:cstheme="minorHAnsi"/>
          <w:sz w:val="20"/>
        </w:rPr>
        <w:t>;</w:t>
      </w:r>
    </w:p>
    <w:p w14:paraId="1DF022D7" w14:textId="4F9C99BE" w:rsidR="00350EE5"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hAnsi="Verdana" w:cstheme="minorHAnsi"/>
          <w:sz w:val="20"/>
        </w:rPr>
        <w:t xml:space="preserve">muszą ustanowić pełnomocnika do reprezentowania ich w Postępowaniu </w:t>
      </w:r>
      <w:r w:rsidR="008521EE">
        <w:rPr>
          <w:rFonts w:ascii="Verdana" w:hAnsi="Verdana" w:cstheme="minorHAnsi"/>
          <w:sz w:val="20"/>
          <w:lang w:eastAsia="pl-PL"/>
        </w:rPr>
        <w:t xml:space="preserve">zakupowym </w:t>
      </w:r>
      <w:r w:rsidRPr="002A6CA3">
        <w:rPr>
          <w:rFonts w:ascii="Verdana" w:hAnsi="Verdana" w:cstheme="minorHAnsi"/>
          <w:sz w:val="20"/>
        </w:rPr>
        <w:t xml:space="preserve">albo </w:t>
      </w:r>
      <w:r w:rsidR="00534F8C" w:rsidRPr="002A6CA3">
        <w:rPr>
          <w:rFonts w:ascii="Verdana" w:hAnsi="Verdana" w:cstheme="minorHAnsi"/>
          <w:sz w:val="20"/>
        </w:rPr>
        <w:t xml:space="preserve">do </w:t>
      </w:r>
      <w:r w:rsidRPr="002A6CA3">
        <w:rPr>
          <w:rFonts w:ascii="Verdana" w:hAnsi="Verdana" w:cstheme="minorHAnsi"/>
          <w:sz w:val="20"/>
        </w:rPr>
        <w:t xml:space="preserve">reprezentowania w Postępowaniu </w:t>
      </w:r>
      <w:r w:rsidR="008521EE">
        <w:rPr>
          <w:rFonts w:ascii="Verdana" w:hAnsi="Verdana" w:cstheme="minorHAnsi"/>
          <w:sz w:val="20"/>
          <w:lang w:eastAsia="pl-PL"/>
        </w:rPr>
        <w:t xml:space="preserve">zakupowym </w:t>
      </w:r>
      <w:r w:rsidRPr="002A6CA3">
        <w:rPr>
          <w:rFonts w:ascii="Verdana" w:hAnsi="Verdana" w:cstheme="minorHAnsi"/>
          <w:sz w:val="20"/>
        </w:rPr>
        <w:t>i zawarcia Umowy w</w:t>
      </w:r>
      <w:r w:rsidR="009E2E51" w:rsidRPr="002A6CA3">
        <w:rPr>
          <w:rFonts w:ascii="Verdana" w:hAnsi="Verdana" w:cstheme="minorHAnsi"/>
          <w:sz w:val="20"/>
        </w:rPr>
        <w:t xml:space="preserve"> sprawie niniejszego Zamówienia </w:t>
      </w:r>
      <w:r w:rsidRPr="002A6CA3">
        <w:rPr>
          <w:rFonts w:ascii="Verdana" w:hAnsi="Verdana" w:cstheme="minorHAnsi"/>
          <w:sz w:val="20"/>
        </w:rPr>
        <w:t>– fakt ustanowienia Pełnomocnika musi wynikać z załączonych do Oferty dokumentów – wszelka korespondencja prowadzona będzie wyłącznie z pełnomocnikiem;</w:t>
      </w:r>
    </w:p>
    <w:p w14:paraId="20755338" w14:textId="36680BBF" w:rsidR="00350EE5"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hAnsi="Verdana" w:cstheme="minorHAnsi"/>
          <w:sz w:val="20"/>
        </w:rPr>
        <w:t>pełnomocnictwo powinno jednoznacznie wskazywać jakiego Postępowania</w:t>
      </w:r>
      <w:r w:rsidR="008521EE">
        <w:rPr>
          <w:rFonts w:ascii="Verdana" w:hAnsi="Verdana" w:cstheme="minorHAnsi"/>
          <w:sz w:val="20"/>
        </w:rPr>
        <w:t xml:space="preserve"> </w:t>
      </w:r>
      <w:r w:rsidR="008521EE" w:rsidRPr="00221C35">
        <w:rPr>
          <w:rFonts w:ascii="Verdana" w:hAnsi="Verdana" w:cstheme="minorHAnsi"/>
          <w:sz w:val="20"/>
          <w:lang w:eastAsia="pl-PL"/>
        </w:rPr>
        <w:t>zakupowe</w:t>
      </w:r>
      <w:r w:rsidR="008521EE">
        <w:rPr>
          <w:rFonts w:ascii="Verdana" w:hAnsi="Verdana" w:cstheme="minorHAnsi"/>
          <w:sz w:val="20"/>
          <w:lang w:eastAsia="pl-PL"/>
        </w:rPr>
        <w:t>go</w:t>
      </w:r>
      <w:r w:rsidRPr="002A6CA3">
        <w:rPr>
          <w:rFonts w:ascii="Verdana" w:hAnsi="Verdana" w:cstheme="minorHAnsi"/>
          <w:sz w:val="20"/>
        </w:rPr>
        <w:t xml:space="preserve"> dotyczy, Wykonawców wspólnie ubiegają</w:t>
      </w:r>
      <w:r w:rsidR="00687A7D" w:rsidRPr="002A6CA3">
        <w:rPr>
          <w:rFonts w:ascii="Verdana" w:hAnsi="Verdana" w:cstheme="minorHAnsi"/>
          <w:sz w:val="20"/>
        </w:rPr>
        <w:t>cych</w:t>
      </w:r>
      <w:r w:rsidRPr="002A6CA3">
        <w:rPr>
          <w:rFonts w:ascii="Verdana" w:hAnsi="Verdana" w:cstheme="minorHAnsi"/>
          <w:sz w:val="20"/>
        </w:rPr>
        <w:t xml:space="preserve"> się o Zamówienie, dane </w:t>
      </w:r>
      <w:r w:rsidR="00687A7D" w:rsidRPr="002A6CA3">
        <w:rPr>
          <w:rFonts w:ascii="Verdana" w:hAnsi="Verdana" w:cstheme="minorHAnsi"/>
          <w:sz w:val="20"/>
        </w:rPr>
        <w:t>pełnomocnika, czynności jakie w </w:t>
      </w:r>
      <w:r w:rsidRPr="002A6CA3">
        <w:rPr>
          <w:rFonts w:ascii="Verdana" w:hAnsi="Verdana" w:cstheme="minorHAnsi"/>
          <w:sz w:val="20"/>
        </w:rPr>
        <w:t xml:space="preserve">Postępowaniu </w:t>
      </w:r>
      <w:r w:rsidR="008521EE">
        <w:rPr>
          <w:rFonts w:ascii="Verdana" w:hAnsi="Verdana" w:cstheme="minorHAnsi"/>
          <w:sz w:val="20"/>
          <w:lang w:eastAsia="pl-PL"/>
        </w:rPr>
        <w:t xml:space="preserve">zakupowym </w:t>
      </w:r>
      <w:r w:rsidRPr="002A6CA3">
        <w:rPr>
          <w:rFonts w:ascii="Verdana" w:hAnsi="Verdana" w:cstheme="minorHAnsi"/>
          <w:sz w:val="20"/>
        </w:rPr>
        <w:t>ma prawo wykonywać pełnomocnik;</w:t>
      </w:r>
    </w:p>
    <w:p w14:paraId="50065F43" w14:textId="7DE8A8DE" w:rsidR="00F4103E"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hAnsi="Verdana" w:cstheme="minorHAnsi"/>
          <w:sz w:val="20"/>
        </w:rPr>
        <w:t xml:space="preserve">przed zawarciem Umowy, jeżeli Oferta </w:t>
      </w:r>
      <w:r w:rsidR="001E19CF" w:rsidRPr="002A6CA3">
        <w:rPr>
          <w:rFonts w:ascii="Verdana" w:hAnsi="Verdana" w:cstheme="minorHAnsi"/>
          <w:sz w:val="20"/>
        </w:rPr>
        <w:t>Wykonaw</w:t>
      </w:r>
      <w:r w:rsidR="009273F4">
        <w:rPr>
          <w:rFonts w:ascii="Verdana" w:hAnsi="Verdana" w:cstheme="minorHAnsi"/>
          <w:sz w:val="20"/>
        </w:rPr>
        <w:t>ców wspólnie ubiegających się o </w:t>
      </w:r>
      <w:r w:rsidR="001E19CF" w:rsidRPr="002A6CA3">
        <w:rPr>
          <w:rFonts w:ascii="Verdana" w:hAnsi="Verdana" w:cstheme="minorHAnsi"/>
          <w:sz w:val="20"/>
        </w:rPr>
        <w:t>udzielenie zamówienia</w:t>
      </w:r>
      <w:r w:rsidRPr="002A6CA3">
        <w:rPr>
          <w:rFonts w:ascii="Verdana" w:hAnsi="Verdana" w:cstheme="minorHAnsi"/>
          <w:sz w:val="20"/>
        </w:rPr>
        <w:t xml:space="preserve"> zostanie wybrana jako najkorzystniejsza, Zamawiający może wezwać do przedstawienia umowy regulującej współpracę tych Wykonawców.</w:t>
      </w:r>
    </w:p>
    <w:p w14:paraId="1F8177F7" w14:textId="0FC4C436" w:rsidR="009E2E51" w:rsidRPr="002A6CA3" w:rsidRDefault="00F4103E" w:rsidP="006D28BA">
      <w:pPr>
        <w:pStyle w:val="Akapitzlist"/>
        <w:numPr>
          <w:ilvl w:val="1"/>
          <w:numId w:val="89"/>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 xml:space="preserve">W przypadku wspólnego ubiegania się o Zamówienie przez Wykonawców, </w:t>
      </w:r>
      <w:r w:rsidR="009E2E51" w:rsidRPr="002A6CA3">
        <w:rPr>
          <w:rFonts w:ascii="Verdana" w:eastAsia="Calibri" w:hAnsi="Verdana" w:cstheme="minorHAnsi"/>
          <w:sz w:val="20"/>
        </w:rPr>
        <w:t>k</w:t>
      </w:r>
      <w:r w:rsidR="009E2E51" w:rsidRPr="002A6CA3">
        <w:rPr>
          <w:rFonts w:ascii="Verdana" w:hAnsi="Verdana" w:cstheme="minorHAnsi"/>
          <w:sz w:val="20"/>
        </w:rPr>
        <w:t xml:space="preserve">ażdy z Wykonawców  składających wspólną ofertę z osobna musi złożyć kopię oryginalnych dokumentów </w:t>
      </w:r>
      <w:r w:rsidR="00943CE8" w:rsidRPr="002A6CA3">
        <w:rPr>
          <w:rFonts w:ascii="Verdana" w:hAnsi="Verdana" w:cstheme="minorHAnsi"/>
          <w:sz w:val="20"/>
        </w:rPr>
        <w:t>wymaganych od Wykonawcy, o których mowa w pkt 16.1</w:t>
      </w:r>
      <w:r w:rsidR="00893417" w:rsidRPr="002A6CA3">
        <w:rPr>
          <w:rFonts w:ascii="Verdana" w:hAnsi="Verdana" w:cstheme="minorHAnsi"/>
          <w:sz w:val="20"/>
        </w:rPr>
        <w:t>.1</w:t>
      </w:r>
      <w:r w:rsidR="00943CE8" w:rsidRPr="002A6CA3">
        <w:rPr>
          <w:rFonts w:ascii="Verdana" w:hAnsi="Verdana" w:cstheme="minorHAnsi"/>
          <w:sz w:val="20"/>
        </w:rPr>
        <w:t xml:space="preserve"> SWZ.</w:t>
      </w:r>
    </w:p>
    <w:p w14:paraId="44E4046A" w14:textId="77777777" w:rsidR="005817FF" w:rsidRPr="002A6CA3" w:rsidRDefault="00F4103E" w:rsidP="006D28BA">
      <w:pPr>
        <w:numPr>
          <w:ilvl w:val="1"/>
          <w:numId w:val="89"/>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Oferta musi być podpisana w taki sposób, by prawnie zobowiązywała wszystkich Wykonawców wspólnie ubiegających się o Zamówienie.</w:t>
      </w:r>
    </w:p>
    <w:p w14:paraId="24AA96DF" w14:textId="73420742" w:rsidR="00534F8C" w:rsidRPr="00492F12" w:rsidRDefault="00F4103E" w:rsidP="006D28BA">
      <w:pPr>
        <w:pStyle w:val="Nagwek1"/>
        <w:keepLines w:val="0"/>
        <w:numPr>
          <w:ilvl w:val="0"/>
          <w:numId w:val="89"/>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28" w:name="_Toc161208958"/>
      <w:bookmarkStart w:id="129" w:name="_Toc243294544"/>
      <w:bookmarkStart w:id="130" w:name="_Toc489350392"/>
      <w:bookmarkStart w:id="131" w:name="_Toc515896284"/>
      <w:bookmarkStart w:id="132" w:name="_Toc122344753"/>
      <w:r w:rsidRPr="002A6CA3">
        <w:rPr>
          <w:rFonts w:ascii="Verdana" w:eastAsia="Calibri" w:hAnsi="Verdana" w:cstheme="minorHAnsi"/>
          <w:kern w:val="0"/>
          <w:sz w:val="20"/>
          <w:lang w:val="pl-PL"/>
        </w:rPr>
        <w:t>WARUNKI UDZIAŁU W POSTĘPOWANIU</w:t>
      </w:r>
      <w:bookmarkEnd w:id="128"/>
      <w:bookmarkEnd w:id="129"/>
      <w:r w:rsidRPr="002A6CA3">
        <w:rPr>
          <w:rFonts w:ascii="Verdana" w:eastAsia="Calibri" w:hAnsi="Verdana" w:cstheme="minorHAnsi"/>
          <w:kern w:val="0"/>
          <w:sz w:val="20"/>
          <w:lang w:val="pl-PL"/>
        </w:rPr>
        <w:t xml:space="preserve"> ORAZ PODSTAWY WYKLUCZENIA</w:t>
      </w:r>
      <w:bookmarkEnd w:id="130"/>
      <w:bookmarkEnd w:id="131"/>
      <w:bookmarkEnd w:id="132"/>
    </w:p>
    <w:p w14:paraId="22005CEC" w14:textId="0E70C404" w:rsidR="005817FF" w:rsidRPr="002A6CA3" w:rsidRDefault="005817FF" w:rsidP="006D28BA">
      <w:pPr>
        <w:pStyle w:val="Akapitzlist"/>
        <w:numPr>
          <w:ilvl w:val="1"/>
          <w:numId w:val="89"/>
        </w:numPr>
        <w:spacing w:before="120" w:after="120" w:line="276" w:lineRule="auto"/>
        <w:ind w:left="426" w:right="-284"/>
        <w:rPr>
          <w:rFonts w:ascii="Verdana" w:hAnsi="Verdana" w:cstheme="minorHAnsi"/>
          <w:sz w:val="20"/>
        </w:rPr>
      </w:pPr>
      <w:r w:rsidRPr="002A6CA3">
        <w:rPr>
          <w:rFonts w:ascii="Verdana" w:hAnsi="Verdana" w:cstheme="minorHAnsi"/>
          <w:sz w:val="20"/>
        </w:rPr>
        <w:t xml:space="preserve">W niniejszym Postępowaniu </w:t>
      </w:r>
      <w:r w:rsidR="008521EE">
        <w:rPr>
          <w:rFonts w:ascii="Verdana" w:hAnsi="Verdana" w:cstheme="minorHAnsi"/>
          <w:sz w:val="20"/>
          <w:lang w:eastAsia="pl-PL"/>
        </w:rPr>
        <w:t xml:space="preserve">zakupowym </w:t>
      </w:r>
      <w:r w:rsidR="00B76E34" w:rsidRPr="002A6CA3">
        <w:rPr>
          <w:rFonts w:ascii="Verdana" w:hAnsi="Verdana" w:cstheme="minorHAnsi"/>
          <w:sz w:val="20"/>
        </w:rPr>
        <w:t>mogą brać udział Wykonawcy, którzy</w:t>
      </w:r>
      <w:r w:rsidRPr="002A6CA3">
        <w:rPr>
          <w:rFonts w:ascii="Verdana" w:hAnsi="Verdana" w:cstheme="minorHAnsi"/>
          <w:sz w:val="20"/>
        </w:rPr>
        <w:t>:</w:t>
      </w:r>
    </w:p>
    <w:p w14:paraId="02F97FE9" w14:textId="13336B6A" w:rsidR="00B02314" w:rsidRPr="002A6CA3" w:rsidRDefault="00B02314" w:rsidP="006D28BA">
      <w:pPr>
        <w:pStyle w:val="Akapitzlist"/>
        <w:numPr>
          <w:ilvl w:val="2"/>
          <w:numId w:val="89"/>
        </w:numPr>
        <w:spacing w:line="276" w:lineRule="auto"/>
        <w:ind w:left="1117" w:right="-284"/>
        <w:rPr>
          <w:rFonts w:ascii="Verdana" w:hAnsi="Verdana" w:cstheme="minorHAnsi"/>
          <w:sz w:val="20"/>
        </w:rPr>
      </w:pPr>
      <w:r w:rsidRPr="002A6CA3">
        <w:rPr>
          <w:rFonts w:ascii="Verdana" w:eastAsia="Calibri" w:hAnsi="Verdana" w:cstheme="minorHAnsi"/>
          <w:sz w:val="20"/>
        </w:rPr>
        <w:t xml:space="preserve">nie podlegają wykluczeniu zgodnie z pkt </w:t>
      </w:r>
      <w:r w:rsidR="0034137D" w:rsidRPr="002A6CA3">
        <w:rPr>
          <w:rFonts w:ascii="Verdana" w:eastAsia="Calibri" w:hAnsi="Verdana" w:cstheme="minorHAnsi"/>
          <w:sz w:val="20"/>
        </w:rPr>
        <w:t>14</w:t>
      </w:r>
      <w:r w:rsidRPr="002A6CA3">
        <w:rPr>
          <w:rFonts w:ascii="Verdana" w:eastAsia="Calibri" w:hAnsi="Verdana" w:cstheme="minorHAnsi"/>
          <w:sz w:val="20"/>
        </w:rPr>
        <w:t xml:space="preserve">.2.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38ACCDA2" w14:textId="61802A86" w:rsidR="00B02314" w:rsidRPr="002A6CA3" w:rsidRDefault="00B02314" w:rsidP="006D28BA">
      <w:pPr>
        <w:pStyle w:val="Akapitzlist"/>
        <w:numPr>
          <w:ilvl w:val="2"/>
          <w:numId w:val="89"/>
        </w:numPr>
        <w:spacing w:line="276" w:lineRule="auto"/>
        <w:ind w:left="1117" w:right="-284"/>
        <w:rPr>
          <w:rFonts w:ascii="Verdana" w:hAnsi="Verdana" w:cstheme="minorHAnsi"/>
          <w:sz w:val="20"/>
        </w:rPr>
      </w:pPr>
      <w:r w:rsidRPr="002A6CA3">
        <w:rPr>
          <w:rFonts w:ascii="Verdana" w:eastAsia="Calibri" w:hAnsi="Verdana" w:cstheme="minorHAnsi"/>
          <w:sz w:val="20"/>
        </w:rPr>
        <w:t xml:space="preserve">spełniają warunki udziału w Postępowaniu </w:t>
      </w:r>
      <w:r w:rsidR="008521EE">
        <w:rPr>
          <w:rFonts w:ascii="Verdana" w:hAnsi="Verdana" w:cstheme="minorHAnsi"/>
          <w:sz w:val="20"/>
          <w:lang w:eastAsia="pl-PL"/>
        </w:rPr>
        <w:t xml:space="preserve">zakupowym </w:t>
      </w:r>
      <w:r w:rsidRPr="002A6CA3">
        <w:rPr>
          <w:rFonts w:ascii="Verdana" w:eastAsia="Calibri" w:hAnsi="Verdana" w:cstheme="minorHAnsi"/>
          <w:sz w:val="20"/>
        </w:rPr>
        <w:t xml:space="preserve">zgodnie z pkt </w:t>
      </w:r>
      <w:r w:rsidR="0034137D" w:rsidRPr="002A6CA3">
        <w:rPr>
          <w:rFonts w:ascii="Verdana" w:eastAsia="Calibri" w:hAnsi="Verdana" w:cstheme="minorHAnsi"/>
          <w:sz w:val="20"/>
        </w:rPr>
        <w:t>14</w:t>
      </w:r>
      <w:r w:rsidRPr="002A6CA3">
        <w:rPr>
          <w:rFonts w:ascii="Verdana" w:eastAsia="Calibri" w:hAnsi="Verdana" w:cstheme="minorHAnsi"/>
          <w:sz w:val="20"/>
        </w:rPr>
        <w:t>.</w:t>
      </w:r>
      <w:r w:rsidR="0034137D"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58599E56" w14:textId="392CC8EF" w:rsidR="00F74DC3" w:rsidRPr="002A6CA3" w:rsidRDefault="00E74566" w:rsidP="006D28BA">
      <w:pPr>
        <w:pStyle w:val="Akapitzlist"/>
        <w:widowControl w:val="0"/>
        <w:numPr>
          <w:ilvl w:val="1"/>
          <w:numId w:val="89"/>
        </w:numPr>
        <w:snapToGrid w:val="0"/>
        <w:spacing w:before="120" w:line="276" w:lineRule="auto"/>
        <w:ind w:left="426" w:right="-284" w:hanging="659"/>
        <w:outlineLvl w:val="0"/>
        <w:rPr>
          <w:rFonts w:ascii="Verdana" w:hAnsi="Verdana" w:cstheme="minorHAnsi"/>
          <w:spacing w:val="-3"/>
          <w:sz w:val="20"/>
          <w:lang w:eastAsia="pl-PL"/>
        </w:rPr>
      </w:pPr>
      <w:bookmarkStart w:id="133" w:name="_Toc122344754"/>
      <w:r w:rsidRPr="002A6CA3">
        <w:rPr>
          <w:rFonts w:ascii="Verdana" w:hAnsi="Verdana" w:cstheme="minorHAnsi"/>
          <w:spacing w:val="-3"/>
          <w:sz w:val="20"/>
          <w:lang w:eastAsia="pl-PL"/>
        </w:rPr>
        <w:t xml:space="preserve">Wykonawca podlega wykluczeniu jeżeli: </w:t>
      </w:r>
      <w:bookmarkEnd w:id="133"/>
    </w:p>
    <w:p w14:paraId="011C3BF6" w14:textId="5FD54037" w:rsidR="00F74DC3" w:rsidRPr="005133E6" w:rsidRDefault="00F74DC3" w:rsidP="006D28BA">
      <w:pPr>
        <w:pStyle w:val="Akapitzlist"/>
        <w:widowControl w:val="0"/>
        <w:numPr>
          <w:ilvl w:val="2"/>
          <w:numId w:val="89"/>
        </w:numPr>
        <w:snapToGrid w:val="0"/>
        <w:spacing w:before="120" w:line="276" w:lineRule="auto"/>
        <w:ind w:left="1276" w:right="-284" w:hanging="879"/>
        <w:outlineLvl w:val="0"/>
        <w:rPr>
          <w:rFonts w:ascii="Verdana" w:hAnsi="Verdana" w:cstheme="minorHAnsi"/>
          <w:spacing w:val="-3"/>
          <w:sz w:val="20"/>
          <w:lang w:eastAsia="pl-PL"/>
        </w:rPr>
      </w:pPr>
      <w:bookmarkStart w:id="134" w:name="_Toc122344755"/>
      <w:r w:rsidRPr="005133E6">
        <w:rPr>
          <w:rFonts w:ascii="Verdana" w:hAnsi="Verdana" w:cstheme="minorHAnsi"/>
          <w:sz w:val="20"/>
        </w:rPr>
        <w:t xml:space="preserve">nie spełnia </w:t>
      </w:r>
      <w:r w:rsidR="00C8492A" w:rsidRPr="005133E6">
        <w:rPr>
          <w:rFonts w:ascii="Verdana" w:hAnsi="Verdana" w:cstheme="minorHAnsi"/>
          <w:sz w:val="20"/>
        </w:rPr>
        <w:t xml:space="preserve">lub nie wykazał spełnienia </w:t>
      </w:r>
      <w:r w:rsidRPr="005133E6">
        <w:rPr>
          <w:rFonts w:ascii="Verdana" w:hAnsi="Verdana" w:cstheme="minorHAnsi"/>
          <w:sz w:val="20"/>
        </w:rPr>
        <w:t>warunków udziału w Postępowaniu</w:t>
      </w:r>
      <w:r w:rsidR="008521EE" w:rsidRPr="005133E6">
        <w:rPr>
          <w:rFonts w:ascii="Verdana" w:hAnsi="Verdana" w:cstheme="minorHAnsi"/>
          <w:sz w:val="20"/>
        </w:rPr>
        <w:t xml:space="preserve"> </w:t>
      </w:r>
      <w:r w:rsidR="008521EE" w:rsidRPr="005133E6">
        <w:rPr>
          <w:rFonts w:ascii="Verdana" w:hAnsi="Verdana" w:cstheme="minorHAnsi"/>
          <w:sz w:val="20"/>
          <w:lang w:eastAsia="pl-PL"/>
        </w:rPr>
        <w:t>zakupowym</w:t>
      </w:r>
      <w:r w:rsidRPr="005133E6">
        <w:rPr>
          <w:rFonts w:ascii="Verdana" w:hAnsi="Verdana" w:cstheme="minorHAnsi"/>
          <w:sz w:val="20"/>
        </w:rPr>
        <w:t>,</w:t>
      </w:r>
      <w:bookmarkEnd w:id="134"/>
    </w:p>
    <w:p w14:paraId="7F6C581E" w14:textId="656A4396" w:rsidR="00E74566" w:rsidRPr="002A6CA3" w:rsidRDefault="00E74566" w:rsidP="006D28BA">
      <w:pPr>
        <w:pStyle w:val="Akapitzlist"/>
        <w:widowControl w:val="0"/>
        <w:numPr>
          <w:ilvl w:val="2"/>
          <w:numId w:val="89"/>
        </w:numPr>
        <w:snapToGrid w:val="0"/>
        <w:spacing w:before="120" w:line="276" w:lineRule="auto"/>
        <w:ind w:left="1276" w:right="-284" w:hanging="879"/>
        <w:outlineLvl w:val="0"/>
        <w:rPr>
          <w:rFonts w:ascii="Verdana" w:hAnsi="Verdana" w:cstheme="minorHAnsi"/>
          <w:sz w:val="20"/>
        </w:rPr>
      </w:pPr>
      <w:bookmarkStart w:id="135" w:name="_Toc122344756"/>
      <w:r w:rsidRPr="002A6CA3">
        <w:rPr>
          <w:rFonts w:ascii="Verdana" w:hAnsi="Verdana" w:cstheme="minorHAnsi"/>
          <w:sz w:val="20"/>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35"/>
      <w:r w:rsidRPr="002A6CA3">
        <w:rPr>
          <w:rFonts w:ascii="Verdana" w:hAnsi="Verdana" w:cstheme="minorHAnsi"/>
          <w:sz w:val="20"/>
        </w:rPr>
        <w:t xml:space="preserve"> </w:t>
      </w:r>
    </w:p>
    <w:p w14:paraId="4B407745" w14:textId="34E6E226" w:rsidR="001C3120" w:rsidRPr="002A6CA3" w:rsidRDefault="00E74566" w:rsidP="006D28BA">
      <w:pPr>
        <w:pStyle w:val="Akapitzlist"/>
        <w:widowControl w:val="0"/>
        <w:numPr>
          <w:ilvl w:val="2"/>
          <w:numId w:val="89"/>
        </w:numPr>
        <w:snapToGrid w:val="0"/>
        <w:spacing w:before="120" w:line="276" w:lineRule="auto"/>
        <w:ind w:left="1276" w:right="-284" w:hanging="879"/>
        <w:outlineLvl w:val="0"/>
        <w:rPr>
          <w:rFonts w:ascii="Verdana" w:hAnsi="Verdana" w:cstheme="minorHAnsi"/>
          <w:sz w:val="20"/>
        </w:rPr>
      </w:pPr>
      <w:bookmarkStart w:id="136" w:name="_Toc122344757"/>
      <w:r w:rsidRPr="002A6CA3">
        <w:rPr>
          <w:rFonts w:ascii="Verdana" w:hAnsi="Verdana" w:cstheme="minorHAnsi"/>
          <w:sz w:val="20"/>
        </w:rPr>
        <w:t xml:space="preserve">w wyniku zamierzonego działania lub rażącego niedbalstwa wprowadził Zamawiającego w </w:t>
      </w:r>
      <w:r w:rsidRPr="002A6CA3">
        <w:rPr>
          <w:rFonts w:ascii="Verdana" w:hAnsi="Verdana" w:cstheme="minorHAnsi"/>
          <w:sz w:val="20"/>
        </w:rPr>
        <w:lastRenderedPageBreak/>
        <w:t xml:space="preserve">błąd przy przedstawianiu informacji, że nie podlega wykluczeniu, spełnia warunki udziału w Postępowaniu </w:t>
      </w:r>
      <w:r w:rsidR="008521EE">
        <w:rPr>
          <w:rFonts w:ascii="Verdana" w:hAnsi="Verdana" w:cstheme="minorHAnsi"/>
          <w:sz w:val="20"/>
          <w:lang w:eastAsia="pl-PL"/>
        </w:rPr>
        <w:t xml:space="preserve">zakupowym </w:t>
      </w:r>
      <w:r w:rsidRPr="002A6CA3">
        <w:rPr>
          <w:rFonts w:ascii="Verdana" w:hAnsi="Verdana" w:cstheme="minorHAnsi"/>
          <w:sz w:val="20"/>
        </w:rPr>
        <w:t>lub kryteria selekcji, co mogło mieć istotny wpływ na decyzje podejmowane przez Zamawiającego w Postępowaniu</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2A6CA3">
        <w:rPr>
          <w:rFonts w:ascii="Verdana" w:hAnsi="Verdana" w:cstheme="minorHAnsi"/>
          <w:sz w:val="20"/>
        </w:rPr>
        <w:t>, lub który zataił te informacje</w:t>
      </w:r>
      <w:r w:rsidR="00B5737B" w:rsidRPr="002A6CA3">
        <w:rPr>
          <w:rFonts w:ascii="Verdana" w:hAnsi="Verdana" w:cstheme="minorHAnsi"/>
          <w:sz w:val="20"/>
        </w:rPr>
        <w:t>,</w:t>
      </w:r>
      <w:bookmarkEnd w:id="136"/>
    </w:p>
    <w:p w14:paraId="12F23A78" w14:textId="301F3E6A" w:rsidR="00E74566" w:rsidRPr="002A6CA3" w:rsidRDefault="001C3120" w:rsidP="00916694">
      <w:pPr>
        <w:pStyle w:val="Akapitzlist"/>
        <w:widowControl w:val="0"/>
        <w:snapToGrid w:val="0"/>
        <w:spacing w:before="120" w:line="276" w:lineRule="auto"/>
        <w:ind w:left="1276" w:right="-284"/>
        <w:outlineLvl w:val="0"/>
        <w:rPr>
          <w:rFonts w:ascii="Verdana" w:hAnsi="Verdana" w:cstheme="minorHAnsi"/>
          <w:sz w:val="20"/>
        </w:rPr>
      </w:pPr>
      <w:bookmarkStart w:id="137" w:name="_Toc122344758"/>
      <w:r w:rsidRPr="002A6CA3">
        <w:rPr>
          <w:rFonts w:ascii="Verdana" w:hAnsi="Verdana" w:cstheme="minorHAnsi"/>
          <w:sz w:val="20"/>
        </w:rPr>
        <w:t>Wykluczenie Wykonawcy następuje przez okres 2 lat od zaistnienia zdarzenia będącego podstawą wykluczenia</w:t>
      </w:r>
      <w:r w:rsidR="00B5737B" w:rsidRPr="002A6CA3">
        <w:rPr>
          <w:rFonts w:ascii="Verdana" w:hAnsi="Verdana" w:cstheme="minorHAnsi"/>
          <w:sz w:val="20"/>
        </w:rPr>
        <w:t>,</w:t>
      </w:r>
      <w:bookmarkEnd w:id="137"/>
    </w:p>
    <w:p w14:paraId="3F491E9A" w14:textId="09EC7324" w:rsidR="00F74DC3" w:rsidRPr="002A6CA3" w:rsidRDefault="008135A8" w:rsidP="006D28BA">
      <w:pPr>
        <w:pStyle w:val="Akapitzlist"/>
        <w:widowControl w:val="0"/>
        <w:numPr>
          <w:ilvl w:val="2"/>
          <w:numId w:val="89"/>
        </w:numPr>
        <w:snapToGrid w:val="0"/>
        <w:spacing w:before="120" w:line="276" w:lineRule="auto"/>
        <w:ind w:left="1276" w:right="-284" w:hanging="879"/>
        <w:outlineLvl w:val="0"/>
        <w:rPr>
          <w:rFonts w:ascii="Verdana" w:hAnsi="Verdana" w:cs="Arial"/>
          <w:sz w:val="20"/>
        </w:rPr>
      </w:pPr>
      <w:bookmarkStart w:id="138" w:name="_Toc122344759"/>
      <w:r w:rsidRPr="002A6CA3">
        <w:rPr>
          <w:rFonts w:ascii="Verdana" w:hAnsi="Verdana" w:cstheme="minorHAnsi"/>
          <w:sz w:val="20"/>
        </w:rPr>
        <w:t>W</w:t>
      </w:r>
      <w:r w:rsidR="00F74DC3" w:rsidRPr="002A6CA3">
        <w:rPr>
          <w:rFonts w:ascii="Verdana" w:hAnsi="Verdana" w:cstheme="minorHAnsi"/>
          <w:sz w:val="20"/>
        </w:rPr>
        <w:t xml:space="preserve">ykonawcę będącego osobą fizyczną, a w przypadku pozostałych wykonawców </w:t>
      </w:r>
      <w:r w:rsidR="0039406D" w:rsidRPr="002A6CA3">
        <w:rPr>
          <w:rFonts w:ascii="Verdana" w:hAnsi="Verdana" w:cstheme="minorHAnsi"/>
          <w:sz w:val="20"/>
        </w:rPr>
        <w:t xml:space="preserve">- </w:t>
      </w:r>
      <w:r w:rsidR="00F74DC3" w:rsidRPr="002A6CA3">
        <w:rPr>
          <w:rFonts w:ascii="Verdana" w:hAnsi="Verdana" w:cstheme="minorHAnsi"/>
          <w:sz w:val="20"/>
        </w:rPr>
        <w:t>urzędującego członka organu zarządzającego</w:t>
      </w:r>
      <w:r w:rsidR="00F74DC3" w:rsidRPr="002A6CA3">
        <w:rPr>
          <w:rFonts w:ascii="Verdana" w:hAnsi="Verdana" w:cs="Arial"/>
          <w:sz w:val="20"/>
        </w:rPr>
        <w:t xml:space="preserve"> lub nadzorczego, wspólnika spółki w spółce jawnej lub partnerskiej albo komplementariusza w spółce komandytowej lub komandytowo-akcyjnej lub prokurenta, prawomocnie skazano za przestępstwo:</w:t>
      </w:r>
      <w:bookmarkEnd w:id="138"/>
    </w:p>
    <w:p w14:paraId="59567ECE" w14:textId="7FE3080A" w:rsidR="00E85E82" w:rsidRPr="002A6CA3" w:rsidRDefault="00E85E82"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 xml:space="preserve">udziału w zorganizowanej grupie przestępczej albo związku mającym na celu popełnienie przestępstwa lub przestępstwa skarbowego, o którym mowa w art. 258 </w:t>
      </w:r>
      <w:r w:rsidR="00F11BC2" w:rsidRPr="002A6CA3">
        <w:rPr>
          <w:rFonts w:ascii="Verdana" w:hAnsi="Verdana" w:cs="Arial"/>
          <w:sz w:val="20"/>
        </w:rPr>
        <w:t xml:space="preserve">ustawy z dnia 6 czerwca 1997 r. </w:t>
      </w:r>
      <w:r w:rsidRPr="002A6CA3">
        <w:rPr>
          <w:rFonts w:ascii="Verdana" w:hAnsi="Verdana" w:cs="Arial"/>
          <w:sz w:val="20"/>
        </w:rPr>
        <w:t>Kodeks karn</w:t>
      </w:r>
      <w:r w:rsidR="00F11BC2" w:rsidRPr="002A6CA3">
        <w:rPr>
          <w:rFonts w:ascii="Verdana" w:hAnsi="Verdana" w:cs="Arial"/>
          <w:sz w:val="20"/>
        </w:rPr>
        <w:t>y (dalej: Kodeks karny)</w:t>
      </w:r>
      <w:r w:rsidR="003E1204" w:rsidRPr="002A6CA3">
        <w:rPr>
          <w:rFonts w:ascii="Verdana" w:hAnsi="Verdana" w:cs="Arial"/>
          <w:sz w:val="20"/>
        </w:rPr>
        <w:t>.</w:t>
      </w:r>
    </w:p>
    <w:p w14:paraId="664B7AC7" w14:textId="77777777" w:rsidR="00E85E82" w:rsidRPr="009273F4" w:rsidRDefault="00505464" w:rsidP="006D28BA">
      <w:pPr>
        <w:pStyle w:val="Akapitzlist"/>
        <w:numPr>
          <w:ilvl w:val="3"/>
          <w:numId w:val="89"/>
        </w:numPr>
        <w:ind w:left="1701" w:right="-281" w:hanging="992"/>
        <w:rPr>
          <w:rFonts w:ascii="Verdana" w:hAnsi="Verdana" w:cs="Arial"/>
          <w:sz w:val="20"/>
        </w:rPr>
      </w:pPr>
      <w:r w:rsidRPr="009273F4">
        <w:rPr>
          <w:rFonts w:ascii="Verdana" w:hAnsi="Verdana" w:cs="Arial"/>
          <w:sz w:val="20"/>
        </w:rPr>
        <w:t>handlu ludźmi, o którym mowa w art. 189a Kodeksu karnego,</w:t>
      </w:r>
    </w:p>
    <w:p w14:paraId="78B20B3E" w14:textId="00210C15" w:rsidR="00505464" w:rsidRPr="009273F4" w:rsidRDefault="00AA33AB" w:rsidP="006D28BA">
      <w:pPr>
        <w:pStyle w:val="Akapitzlist"/>
        <w:numPr>
          <w:ilvl w:val="3"/>
          <w:numId w:val="89"/>
        </w:numPr>
        <w:ind w:left="1701" w:right="-281" w:hanging="992"/>
        <w:rPr>
          <w:rFonts w:ascii="Verdana" w:hAnsi="Verdana" w:cs="Arial"/>
          <w:sz w:val="20"/>
        </w:rPr>
      </w:pPr>
      <w:r w:rsidRPr="009273F4">
        <w:rPr>
          <w:rFonts w:ascii="Verdana" w:hAnsi="Verdana" w:cs="Arial"/>
          <w:sz w:val="20"/>
        </w:rPr>
        <w:t>o którym mowa w art. 228–230a, art. 250a Kodeksu</w:t>
      </w:r>
      <w:r w:rsidR="009273F4">
        <w:rPr>
          <w:rFonts w:ascii="Verdana" w:hAnsi="Verdana" w:cs="Arial"/>
          <w:sz w:val="20"/>
        </w:rPr>
        <w:t xml:space="preserve"> karnego w art. 46- 48 ustawy z </w:t>
      </w:r>
      <w:r w:rsidRPr="009273F4">
        <w:rPr>
          <w:rFonts w:ascii="Verdana" w:hAnsi="Verdana" w:cs="Arial"/>
          <w:sz w:val="20"/>
        </w:rPr>
        <w:t>dnia 25 czerwca 2010 r. o sporcie (Dz.U. z 2020 r. poz. 1133 oraz z 2021 r. poz. 2054 z późn. zm.) lub w art. 54 ust. 1-4 ustawy z dnia 12 maja 2011 r. o refundacji leków, środków spożywczych specjalnego przeznaczenia żywieniowego oraz wyrobów medycznych (Dz.U. z 2021 r. poz. 523, 1292, 1559 i 2054 z późn. zm.)</w:t>
      </w:r>
      <w:r w:rsidR="00505464" w:rsidRPr="009273F4">
        <w:rPr>
          <w:rFonts w:ascii="Verdana" w:hAnsi="Verdana" w:cs="Arial"/>
          <w:sz w:val="20"/>
        </w:rPr>
        <w:t>,</w:t>
      </w:r>
    </w:p>
    <w:p w14:paraId="61663964" w14:textId="77777777"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o charakterze terrorystycznym, o którym mowa w art. 115 § 20 Kodeksu karnego, lub mające na celu popełnienie tego przestępstwa,</w:t>
      </w:r>
    </w:p>
    <w:p w14:paraId="0F65759F" w14:textId="6861FCA9"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pracy małoletnich cudzoziemców, o których mowa w art. 9 ust. 2 ustawy z dnia 15 czerwca 2012 r. o skutkach powierzania wykonywania pracy cudzoziemcom przebywającym wbrew przepisom na terytorium Rzeczypospolitej Polskiej (</w:t>
      </w:r>
      <w:r w:rsidR="00F11BC2" w:rsidRPr="002A6CA3">
        <w:rPr>
          <w:rFonts w:ascii="Verdana" w:hAnsi="Verdana" w:cs="Arial"/>
          <w:sz w:val="20"/>
        </w:rPr>
        <w:t xml:space="preserve">t.j. </w:t>
      </w:r>
      <w:r w:rsidRPr="002A6CA3">
        <w:rPr>
          <w:rFonts w:ascii="Verdana" w:hAnsi="Verdana" w:cs="Arial"/>
          <w:sz w:val="20"/>
        </w:rPr>
        <w:t xml:space="preserve">Dz. U. </w:t>
      </w:r>
      <w:r w:rsidR="00F11BC2" w:rsidRPr="002A6CA3">
        <w:rPr>
          <w:rFonts w:ascii="Verdana" w:hAnsi="Verdana" w:cs="Arial"/>
          <w:sz w:val="20"/>
        </w:rPr>
        <w:t xml:space="preserve">z 2020 r. </w:t>
      </w:r>
      <w:r w:rsidRPr="002A6CA3">
        <w:rPr>
          <w:rFonts w:ascii="Verdana" w:hAnsi="Verdana" w:cs="Arial"/>
          <w:sz w:val="20"/>
        </w:rPr>
        <w:t>poz. 769</w:t>
      </w:r>
      <w:r w:rsidR="00F11BC2" w:rsidRPr="002A6CA3">
        <w:rPr>
          <w:rFonts w:ascii="Verdana" w:hAnsi="Verdana" w:cs="Arial"/>
          <w:sz w:val="20"/>
        </w:rPr>
        <w:t xml:space="preserve"> ze zm.</w:t>
      </w:r>
      <w:r w:rsidRPr="002A6CA3">
        <w:rPr>
          <w:rFonts w:ascii="Verdana" w:hAnsi="Verdana" w:cs="Arial"/>
          <w:sz w:val="20"/>
        </w:rPr>
        <w:t>),</w:t>
      </w:r>
    </w:p>
    <w:p w14:paraId="425E19EC" w14:textId="77777777"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2A6CA3" w:rsidRDefault="00505464" w:rsidP="00921FCD">
      <w:pPr>
        <w:pStyle w:val="Akapitzlist"/>
        <w:ind w:left="1560" w:right="-281" w:hanging="426"/>
        <w:rPr>
          <w:rFonts w:ascii="Verdana" w:hAnsi="Verdana" w:cs="Arial"/>
          <w:sz w:val="20"/>
        </w:rPr>
      </w:pPr>
      <w:r w:rsidRPr="002A6CA3">
        <w:rPr>
          <w:rFonts w:ascii="Verdana" w:hAnsi="Verdana" w:cs="Arial"/>
          <w:sz w:val="20"/>
        </w:rPr>
        <w:t>- lub za odpowiedni czyn zabroniony określony w przepisach prawa obcego</w:t>
      </w:r>
      <w:r w:rsidR="003E1204" w:rsidRPr="002A6CA3">
        <w:rPr>
          <w:rFonts w:ascii="Verdana" w:hAnsi="Verdana" w:cs="Arial"/>
          <w:sz w:val="20"/>
        </w:rPr>
        <w:t>.</w:t>
      </w:r>
    </w:p>
    <w:p w14:paraId="37437F33" w14:textId="4587CD5B" w:rsidR="00492F12" w:rsidRPr="00492F12" w:rsidRDefault="003E1204" w:rsidP="00492F12">
      <w:pPr>
        <w:pStyle w:val="Akapitzlist"/>
        <w:ind w:left="1134" w:right="-281"/>
        <w:rPr>
          <w:rFonts w:ascii="Verdana" w:hAnsi="Verdana" w:cs="Arial"/>
          <w:sz w:val="20"/>
        </w:rPr>
      </w:pPr>
      <w:r w:rsidRPr="002A6CA3">
        <w:rPr>
          <w:rFonts w:ascii="Verdana" w:hAnsi="Verdana" w:cs="Arial"/>
          <w:sz w:val="20"/>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2A6CA3" w:rsidRDefault="00880AE7" w:rsidP="006D28BA">
      <w:pPr>
        <w:pStyle w:val="Akapitzlist"/>
        <w:widowControl w:val="0"/>
        <w:numPr>
          <w:ilvl w:val="2"/>
          <w:numId w:val="89"/>
        </w:numPr>
        <w:snapToGrid w:val="0"/>
        <w:spacing w:before="120" w:line="276" w:lineRule="auto"/>
        <w:ind w:left="1276" w:right="-284" w:hanging="879"/>
        <w:outlineLvl w:val="0"/>
        <w:rPr>
          <w:rFonts w:ascii="Verdana" w:hAnsi="Verdana" w:cs="Arial"/>
          <w:sz w:val="20"/>
        </w:rPr>
      </w:pPr>
      <w:bookmarkStart w:id="139" w:name="_Toc122344760"/>
      <w:r w:rsidRPr="002A6CA3">
        <w:rPr>
          <w:rFonts w:ascii="Verdana" w:hAnsi="Verdana" w:cs="Arial"/>
          <w:sz w:val="20"/>
        </w:rPr>
        <w:t xml:space="preserve">wobec Wykonawcy </w:t>
      </w:r>
      <w:r w:rsidR="008E0E1D" w:rsidRPr="002A6CA3">
        <w:rPr>
          <w:rFonts w:ascii="Verdana" w:hAnsi="Verdana" w:cs="Arial"/>
          <w:sz w:val="20"/>
        </w:rPr>
        <w:t>orzeczono zakaz ubiegania się o zamówienia publiczne</w:t>
      </w:r>
      <w:r w:rsidR="003E1204" w:rsidRPr="002A6CA3">
        <w:rPr>
          <w:rFonts w:ascii="Verdana" w:hAnsi="Verdana" w:cs="Arial"/>
          <w:sz w:val="20"/>
        </w:rPr>
        <w:t>.</w:t>
      </w:r>
      <w:bookmarkEnd w:id="139"/>
    </w:p>
    <w:p w14:paraId="66251743" w14:textId="1FA8401B" w:rsidR="00F74DC3" w:rsidRPr="002A6CA3" w:rsidRDefault="003E1204" w:rsidP="007D25C8">
      <w:pPr>
        <w:pStyle w:val="Akapitzlist"/>
        <w:widowControl w:val="0"/>
        <w:snapToGrid w:val="0"/>
        <w:spacing w:before="120" w:line="276" w:lineRule="auto"/>
        <w:ind w:left="1276" w:right="-284"/>
        <w:outlineLvl w:val="0"/>
        <w:rPr>
          <w:rFonts w:ascii="Verdana" w:hAnsi="Verdana" w:cs="Arial"/>
          <w:sz w:val="20"/>
        </w:rPr>
      </w:pPr>
      <w:bookmarkStart w:id="140" w:name="_Toc122344761"/>
      <w:r w:rsidRPr="002A6CA3">
        <w:rPr>
          <w:rFonts w:ascii="Verdana" w:hAnsi="Verdana" w:cs="Arial"/>
          <w:sz w:val="20"/>
        </w:rPr>
        <w:t>Wykluczenie Wykonawcy następuje na okres, na jaki został prawomocnie orzeczony zakaz ubiegania się o zamówienia publiczne.</w:t>
      </w:r>
      <w:bookmarkEnd w:id="140"/>
    </w:p>
    <w:p w14:paraId="578F67BB" w14:textId="58503394" w:rsidR="003E1204" w:rsidRPr="002A6CA3" w:rsidRDefault="0050546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1" w:name="_Toc122344762"/>
      <w:r w:rsidRPr="002A6CA3">
        <w:rPr>
          <w:rFonts w:ascii="Verdana" w:hAnsi="Verdana" w:cs="Arial"/>
          <w:sz w:val="20"/>
        </w:rPr>
        <w:t>Zamawiający może stwierdzić, na podstawie wiarygodnych przesłanek, że Wykonawca zawarł z innymi Wykonawcami porozumienie mające na ce</w:t>
      </w:r>
      <w:r w:rsidR="009273F4">
        <w:rPr>
          <w:rFonts w:ascii="Verdana" w:hAnsi="Verdana" w:cs="Arial"/>
          <w:sz w:val="20"/>
        </w:rPr>
        <w:t>lu zakłócenie konkurencji, w </w:t>
      </w:r>
      <w:r w:rsidRPr="002A6CA3">
        <w:rPr>
          <w:rFonts w:ascii="Verdana" w:hAnsi="Verdana" w:cs="Arial"/>
          <w:sz w:val="20"/>
        </w:rPr>
        <w:t>szczególności jeżeli należąc do tej samej grupy kapitałowej w rozumieniu ustawy z dnia 16 lutego 2007 r. o ochronie konkurencji i konsumentów, złożyli Oferty, chyba że wykażą, że przygotowali Oferty niezależnie od siebie</w:t>
      </w:r>
      <w:r w:rsidR="003E1204" w:rsidRPr="002A6CA3">
        <w:rPr>
          <w:rFonts w:ascii="Verdana" w:hAnsi="Verdana" w:cs="Arial"/>
          <w:sz w:val="20"/>
        </w:rPr>
        <w:t>.</w:t>
      </w:r>
      <w:bookmarkEnd w:id="141"/>
    </w:p>
    <w:p w14:paraId="37FA4313" w14:textId="40F24D65" w:rsidR="00505464" w:rsidRPr="002A6CA3" w:rsidRDefault="003E1204" w:rsidP="007D25C8">
      <w:pPr>
        <w:pStyle w:val="Akapitzlist"/>
        <w:widowControl w:val="0"/>
        <w:snapToGrid w:val="0"/>
        <w:spacing w:before="120" w:line="276" w:lineRule="auto"/>
        <w:ind w:left="1418" w:right="-284" w:hanging="992"/>
        <w:outlineLvl w:val="0"/>
        <w:rPr>
          <w:rFonts w:ascii="Verdana" w:hAnsi="Verdana" w:cs="Arial"/>
          <w:sz w:val="20"/>
        </w:rPr>
      </w:pPr>
      <w:bookmarkStart w:id="142" w:name="_Toc122344763"/>
      <w:r w:rsidRPr="002A6CA3">
        <w:rPr>
          <w:rFonts w:ascii="Verdana" w:hAnsi="Verdana" w:cs="Arial"/>
          <w:sz w:val="20"/>
        </w:rPr>
        <w:t xml:space="preserve">Wykluczenie Wykonawcy następuje </w:t>
      </w:r>
      <w:r w:rsidR="001C3120" w:rsidRPr="002A6CA3">
        <w:rPr>
          <w:rFonts w:ascii="Verdana" w:hAnsi="Verdana" w:cs="Arial"/>
          <w:sz w:val="20"/>
        </w:rPr>
        <w:t xml:space="preserve">przez okres 3 lat od zaistnienia zdarzenia będącego podstawą </w:t>
      </w:r>
      <w:r w:rsidR="001C3120" w:rsidRPr="002A6CA3">
        <w:rPr>
          <w:rFonts w:ascii="Verdana" w:hAnsi="Verdana" w:cs="Arial"/>
          <w:sz w:val="20"/>
        </w:rPr>
        <w:lastRenderedPageBreak/>
        <w:t>wykluczenia</w:t>
      </w:r>
      <w:r w:rsidRPr="002A6CA3">
        <w:rPr>
          <w:rFonts w:ascii="Verdana" w:hAnsi="Verdana" w:cs="Arial"/>
          <w:sz w:val="20"/>
        </w:rPr>
        <w:t>.</w:t>
      </w:r>
      <w:bookmarkEnd w:id="142"/>
    </w:p>
    <w:p w14:paraId="209FFB6A" w14:textId="600993AE" w:rsidR="001C3120" w:rsidRPr="002A6CA3" w:rsidRDefault="0050546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3" w:name="_Toc122344764"/>
      <w:r w:rsidRPr="002A6CA3">
        <w:rPr>
          <w:rFonts w:ascii="Verdana" w:hAnsi="Verdana" w:cs="Arial"/>
          <w:sz w:val="20"/>
        </w:rPr>
        <w:t>bezprawnie wpływał lub próbował wpływać na czynności Zamawiającego lub próbował pozyskać lub pozyskał informacje poufne, mogące dać mu przewagę w Postępowaniu</w:t>
      </w:r>
      <w:r w:rsidR="009D5BC2">
        <w:rPr>
          <w:rFonts w:ascii="Verdana" w:hAnsi="Verdana" w:cs="Arial"/>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001C3120" w:rsidRPr="002A6CA3">
        <w:rPr>
          <w:rFonts w:ascii="Verdana" w:hAnsi="Verdana" w:cs="Arial"/>
          <w:sz w:val="20"/>
        </w:rPr>
        <w:t>.</w:t>
      </w:r>
      <w:bookmarkEnd w:id="143"/>
    </w:p>
    <w:p w14:paraId="16EC12A9" w14:textId="7CF4E430" w:rsidR="00505464" w:rsidRPr="002A6CA3" w:rsidRDefault="001C3120" w:rsidP="007D25C8">
      <w:pPr>
        <w:pStyle w:val="Akapitzlist"/>
        <w:widowControl w:val="0"/>
        <w:snapToGrid w:val="0"/>
        <w:spacing w:before="120" w:line="276" w:lineRule="auto"/>
        <w:ind w:left="1418" w:right="-284" w:hanging="992"/>
        <w:outlineLvl w:val="0"/>
        <w:rPr>
          <w:rFonts w:ascii="Verdana" w:hAnsi="Verdana" w:cs="Arial"/>
          <w:sz w:val="20"/>
        </w:rPr>
      </w:pPr>
      <w:bookmarkStart w:id="144" w:name="_Toc122344765"/>
      <w:r w:rsidRPr="002A6CA3">
        <w:rPr>
          <w:rFonts w:ascii="Verdana" w:hAnsi="Verdana" w:cs="Arial"/>
          <w:sz w:val="20"/>
        </w:rPr>
        <w:t>Wykluczenie Wykonawcy następuje przez okres 3 lat od zaistnienia zdarzenia będącego podstawą wykluczenia.</w:t>
      </w:r>
      <w:bookmarkEnd w:id="144"/>
    </w:p>
    <w:p w14:paraId="7994A04D" w14:textId="149A5A06" w:rsidR="00505464" w:rsidRPr="002A6CA3" w:rsidRDefault="0050546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5" w:name="_Toc122344766"/>
      <w:r w:rsidRPr="002A6CA3">
        <w:rPr>
          <w:rFonts w:ascii="Verdana" w:hAnsi="Verdana" w:cs="Arial"/>
          <w:sz w:val="20"/>
        </w:rPr>
        <w:t>nie daje rękojmi należytego wykonania Zakupu z uwagi na prowadzone przeciwko niemu lub członkom organów spółki Wykonawcy postępowanie o popełnien</w:t>
      </w:r>
      <w:r w:rsidR="009273F4">
        <w:rPr>
          <w:rFonts w:ascii="Verdana" w:hAnsi="Verdana" w:cs="Arial"/>
          <w:sz w:val="20"/>
        </w:rPr>
        <w:t>ie przestępstwa w </w:t>
      </w:r>
      <w:r w:rsidRPr="002A6CA3">
        <w:rPr>
          <w:rFonts w:ascii="Verdana" w:hAnsi="Verdana" w:cs="Arial"/>
          <w:sz w:val="20"/>
        </w:rPr>
        <w:t>związku z prowadzoną działalnością gospodarczą,</w:t>
      </w:r>
      <w:bookmarkEnd w:id="145"/>
    </w:p>
    <w:p w14:paraId="0DDCBB21" w14:textId="77777777" w:rsidR="001C3120" w:rsidRPr="002A6CA3" w:rsidRDefault="005D7808"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6" w:name="_Toc122344767"/>
      <w:r w:rsidRPr="002A6CA3">
        <w:rPr>
          <w:rFonts w:ascii="Verdana" w:hAnsi="Verdana" w:cs="Arial"/>
          <w:sz w:val="20"/>
        </w:rPr>
        <w:t xml:space="preserve">w </w:t>
      </w:r>
      <w:r w:rsidR="00871798" w:rsidRPr="002A6CA3">
        <w:rPr>
          <w:rFonts w:ascii="Verdana" w:hAnsi="Verdana" w:cs="Arial"/>
          <w:sz w:val="20"/>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2A6CA3">
        <w:rPr>
          <w:rFonts w:ascii="Verdana" w:hAnsi="Verdana" w:cs="Arial"/>
          <w:sz w:val="20"/>
        </w:rPr>
        <w:t>.</w:t>
      </w:r>
      <w:bookmarkEnd w:id="146"/>
    </w:p>
    <w:p w14:paraId="55D6B20B" w14:textId="744842BD" w:rsidR="00505464" w:rsidRPr="009273F4" w:rsidRDefault="001C3120" w:rsidP="0010617A">
      <w:pPr>
        <w:pStyle w:val="Akapitzlist"/>
        <w:widowControl w:val="0"/>
        <w:snapToGrid w:val="0"/>
        <w:spacing w:before="120" w:line="276" w:lineRule="auto"/>
        <w:ind w:left="1276" w:right="-284"/>
        <w:outlineLvl w:val="0"/>
        <w:rPr>
          <w:rFonts w:ascii="Verdana" w:hAnsi="Verdana" w:cs="Arial"/>
          <w:sz w:val="20"/>
        </w:rPr>
      </w:pPr>
      <w:bookmarkStart w:id="147" w:name="_Toc122344768"/>
      <w:r w:rsidRPr="002A6CA3">
        <w:rPr>
          <w:rFonts w:ascii="Verdana" w:hAnsi="Verdana" w:cs="Arial"/>
          <w:sz w:val="20"/>
        </w:rPr>
        <w:t xml:space="preserve">Wykluczenie Wykonawcy następuje przez okres 3 lat od zaistnienia zdarzenia będącego </w:t>
      </w:r>
      <w:r w:rsidRPr="009273F4">
        <w:rPr>
          <w:rFonts w:ascii="Verdana" w:hAnsi="Verdana" w:cs="Arial"/>
          <w:sz w:val="20"/>
        </w:rPr>
        <w:t>podstawą wykluczenia.</w:t>
      </w:r>
      <w:bookmarkEnd w:id="147"/>
    </w:p>
    <w:p w14:paraId="5C90138B" w14:textId="5E573504" w:rsidR="00C34604" w:rsidRPr="002A6CA3"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8" w:name="_Toc122344769"/>
      <w:r w:rsidRPr="009273F4">
        <w:rPr>
          <w:rFonts w:ascii="Verdana" w:hAnsi="Verdana" w:cs="Arial"/>
          <w:sz w:val="20"/>
        </w:rPr>
        <w:t>Wykonawca jest wymieniony w wykazach określonych w Rozporządzeniu Rady (WE) nr 765/2006 z dnia 18 maja 2006 r. dotyczącym środków ograniczających w związku z</w:t>
      </w:r>
      <w:r w:rsidR="009273F4">
        <w:rPr>
          <w:rFonts w:ascii="Verdana" w:hAnsi="Verdana" w:cs="Arial"/>
          <w:sz w:val="20"/>
        </w:rPr>
        <w:t> </w:t>
      </w:r>
      <w:r w:rsidRPr="009273F4">
        <w:rPr>
          <w:rFonts w:ascii="Verdana" w:hAnsi="Verdana" w:cs="Arial"/>
          <w:sz w:val="20"/>
        </w:rPr>
        <w:t>sytuacją na Białorusi i udziałem Białorusi w agresji Rosji wobec Ukrainy (Dz. Urz. UE L 134 z 20.05.2006, str. 1, z późn. zm.) (dalej: Rozporządzenie</w:t>
      </w:r>
      <w:r w:rsidR="009273F4">
        <w:rPr>
          <w:rFonts w:ascii="Verdana" w:hAnsi="Verdana" w:cs="Arial"/>
          <w:sz w:val="20"/>
        </w:rPr>
        <w:t xml:space="preserve"> 765/2006) i </w:t>
      </w:r>
      <w:r w:rsidRPr="002A6CA3">
        <w:rPr>
          <w:rFonts w:ascii="Verdana" w:hAnsi="Verdana" w:cs="Arial"/>
          <w:sz w:val="20"/>
        </w:rPr>
        <w:t>Rozporządzeniu Rady (UE) nr 269/2014 z dnia 17 marca 2014 r. w sprawie środków ograniczających w odniesieniu do działań podważających integralność terytorialną, suwerenność i niezależność Ukrainy lub im za</w:t>
      </w:r>
      <w:r w:rsidR="009273F4">
        <w:rPr>
          <w:rFonts w:ascii="Verdana" w:hAnsi="Verdana" w:cs="Arial"/>
          <w:sz w:val="20"/>
        </w:rPr>
        <w:t>grażających (Dz. Urz. UE L 78 z </w:t>
      </w:r>
      <w:r w:rsidRPr="002A6CA3">
        <w:rPr>
          <w:rFonts w:ascii="Verdana" w:hAnsi="Verdana" w:cs="Arial"/>
          <w:sz w:val="20"/>
        </w:rPr>
        <w:t xml:space="preserve">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B80369">
        <w:rPr>
          <w:rFonts w:ascii="Verdana" w:hAnsi="Verdana" w:cstheme="minorHAnsi"/>
          <w:sz w:val="20"/>
          <w:lang w:bidi="pl-PL"/>
        </w:rPr>
        <w:t>(t.j. Dz. U. z 2023 r., poz. 1497 z późn. zm.)</w:t>
      </w:r>
      <w:r w:rsidRPr="002A6CA3">
        <w:rPr>
          <w:rFonts w:ascii="Verdana" w:hAnsi="Verdana" w:cs="Arial"/>
          <w:sz w:val="20"/>
        </w:rPr>
        <w:t xml:space="preserve"> (dalej: Ustawa przeciwdziałania wspierania agresji),</w:t>
      </w:r>
      <w:bookmarkEnd w:id="148"/>
    </w:p>
    <w:p w14:paraId="1E4AA17A" w14:textId="4CF80D9C" w:rsidR="00C34604" w:rsidRPr="002A6CA3"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9" w:name="_Toc122344770"/>
      <w:r w:rsidRPr="002A6CA3">
        <w:rPr>
          <w:rFonts w:ascii="Verdana" w:hAnsi="Verdana" w:cs="Arial"/>
          <w:sz w:val="20"/>
        </w:rPr>
        <w:t>Wykonawca, którego beneficjentem rzeczywistym w rozumieniu ustawy z dnia 1 marca 2018 r. o przeciwdziałaniu praniu pieniędzy oraz finans</w:t>
      </w:r>
      <w:r w:rsidR="009273F4">
        <w:rPr>
          <w:rFonts w:ascii="Verdana" w:hAnsi="Verdana" w:cs="Arial"/>
          <w:sz w:val="20"/>
        </w:rPr>
        <w:t>owaniu terroryzmu (tj. Dz. U. z </w:t>
      </w:r>
      <w:r w:rsidRPr="002A6CA3">
        <w:rPr>
          <w:rFonts w:ascii="Verdana" w:hAnsi="Verdana" w:cs="Arial"/>
          <w:sz w:val="20"/>
        </w:rPr>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49"/>
    </w:p>
    <w:p w14:paraId="302180F7" w14:textId="0D25762A" w:rsidR="00C34604" w:rsidRPr="009273F4"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50" w:name="_Toc122344771"/>
      <w:r w:rsidRPr="002A6CA3">
        <w:rPr>
          <w:rFonts w:ascii="Verdana" w:hAnsi="Verdana" w:cs="Arial"/>
          <w:sz w:val="20"/>
        </w:rPr>
        <w:t>Wykonawca, którego jednostką dominującą w rozumieni</w:t>
      </w:r>
      <w:r w:rsidR="009273F4">
        <w:rPr>
          <w:rFonts w:ascii="Verdana" w:hAnsi="Verdana" w:cs="Arial"/>
          <w:sz w:val="20"/>
        </w:rPr>
        <w:t>u art. 3 ust. 1 pkt 37 ustawy z </w:t>
      </w:r>
      <w:r w:rsidRPr="002A6CA3">
        <w:rPr>
          <w:rFonts w:ascii="Verdana" w:hAnsi="Verdana" w:cs="Arial"/>
          <w:sz w:val="20"/>
        </w:rPr>
        <w:t>dnia 29 września 1994 r. o rachunkowości (tj.: Dz. U. z 2021 r. poz. 217 ze zm.), jest podmiot wymieniony w wykazach określon</w:t>
      </w:r>
      <w:r w:rsidR="009273F4">
        <w:rPr>
          <w:rFonts w:ascii="Verdana" w:hAnsi="Verdana" w:cs="Arial"/>
          <w:sz w:val="20"/>
        </w:rPr>
        <w:t>ych w Rozporządzeniu 765/2006 i </w:t>
      </w:r>
      <w:r w:rsidRPr="002A6CA3">
        <w:rPr>
          <w:rFonts w:ascii="Verdana" w:hAnsi="Verdana" w:cs="Arial"/>
          <w:sz w:val="20"/>
        </w:rPr>
        <w:t xml:space="preserve">Rozporządzeniu 269/2014 albo wpisany na listę lub będący taką jednostką dominującą od dnia 24 lutego 2022 r., o ile został wpisany na listę na podstawie decyzji w sprawie wpisu na listę </w:t>
      </w:r>
      <w:r w:rsidRPr="009273F4">
        <w:rPr>
          <w:rFonts w:ascii="Verdana" w:hAnsi="Verdana" w:cs="Arial"/>
          <w:sz w:val="20"/>
        </w:rPr>
        <w:t>rozstrzygającej o zastosowaniu środka, o którym mowa w art. 1 pkt 3 Ustawy przeciwdziałaniu wspieraniu agresji,</w:t>
      </w:r>
      <w:bookmarkEnd w:id="150"/>
    </w:p>
    <w:p w14:paraId="105D4DB0" w14:textId="74183F48" w:rsidR="00C34604" w:rsidRPr="009273F4"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51" w:name="_Toc122344772"/>
      <w:r w:rsidRPr="009273F4">
        <w:rPr>
          <w:rFonts w:ascii="Verdana" w:hAnsi="Verdana" w:cs="Arial"/>
          <w:sz w:val="20"/>
        </w:rPr>
        <w:t>Jest Wykonawcą z udziałem:</w:t>
      </w:r>
      <w:bookmarkEnd w:id="151"/>
      <w:r w:rsidRPr="009273F4">
        <w:rPr>
          <w:rFonts w:ascii="Verdana" w:hAnsi="Verdana" w:cs="Arial"/>
          <w:sz w:val="20"/>
        </w:rPr>
        <w:t xml:space="preserve"> </w:t>
      </w:r>
    </w:p>
    <w:p w14:paraId="667A1720" w14:textId="217EE9AD" w:rsidR="00C34604" w:rsidRPr="002A6CA3" w:rsidRDefault="00C34604" w:rsidP="002E0A2B">
      <w:pPr>
        <w:pStyle w:val="Akapitzlist"/>
        <w:ind w:left="1701" w:right="-284" w:hanging="283"/>
        <w:rPr>
          <w:rFonts w:ascii="Verdana" w:eastAsia="Calibri" w:hAnsi="Verdana" w:cstheme="minorHAnsi"/>
          <w:sz w:val="20"/>
        </w:rPr>
      </w:pPr>
      <w:r w:rsidRPr="009273F4">
        <w:rPr>
          <w:rFonts w:ascii="Verdana" w:eastAsia="Calibri" w:hAnsi="Verdana" w:cstheme="minorHAnsi"/>
          <w:sz w:val="20"/>
        </w:rPr>
        <w:t>a. obywateli rosyjskich lub osób fizycznych lub pr</w:t>
      </w:r>
      <w:r w:rsidR="009273F4">
        <w:rPr>
          <w:rFonts w:ascii="Verdana" w:eastAsia="Calibri" w:hAnsi="Verdana" w:cstheme="minorHAnsi"/>
          <w:sz w:val="20"/>
        </w:rPr>
        <w:t>awnych, podmiotów lub organów z </w:t>
      </w:r>
      <w:r w:rsidRPr="009273F4">
        <w:rPr>
          <w:rFonts w:ascii="Verdana" w:eastAsia="Calibri" w:hAnsi="Verdana" w:cstheme="minorHAnsi"/>
          <w:sz w:val="20"/>
        </w:rPr>
        <w:t>siedzibą w Rosji;</w:t>
      </w:r>
      <w:r w:rsidRPr="002A6CA3">
        <w:rPr>
          <w:rFonts w:ascii="Verdana" w:eastAsia="Calibri" w:hAnsi="Verdana" w:cstheme="minorHAnsi"/>
          <w:sz w:val="20"/>
        </w:rPr>
        <w:t xml:space="preserve"> </w:t>
      </w:r>
    </w:p>
    <w:p w14:paraId="74D61DAF" w14:textId="77777777"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lastRenderedPageBreak/>
        <w:t xml:space="preserve">b. osób prawnych, podmiotów lub organów, do których prawa własności bezpośrednio lub pośrednio w ponad 50 % należą do podmiotu, o którym mowa w lit. a) niniejszego punktu; lub </w:t>
      </w:r>
    </w:p>
    <w:p w14:paraId="553DB477" w14:textId="7759083D"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t xml:space="preserve">c. osób fizycznych lub prawnych, podmiotów lub organów działających w imieniu lub pod kierunkiem podmiotu, o którym mowa w lit. a) lub b) niniejszego punktu, </w:t>
      </w:r>
      <w:r w:rsidR="00816D2B">
        <w:rPr>
          <w:rFonts w:ascii="Verdana" w:eastAsia="Calibri" w:hAnsi="Verdana" w:cstheme="minorHAnsi"/>
          <w:sz w:val="20"/>
        </w:rPr>
        <w:br/>
      </w:r>
      <w:r w:rsidRPr="002A6CA3">
        <w:rPr>
          <w:rFonts w:ascii="Verdana" w:eastAsia="Calibri" w:hAnsi="Verdana" w:cstheme="minorHAnsi"/>
          <w:sz w:val="20"/>
        </w:rPr>
        <w:t>- w tym podwykonawców, dostawców lub podmiotów, na których zdolnościach dany Wykonawca polega w celu wykazania spełniania warunków udziału w Postępowaniu, w przypadku gdy przypada na nich ponad 10 % wartości Zamówienia.</w:t>
      </w:r>
      <w:r w:rsidR="00D5048E" w:rsidRPr="00D5048E">
        <w:rPr>
          <w:rFonts w:ascii="Verdana" w:eastAsia="Calibri" w:hAnsi="Verdana" w:cstheme="minorHAnsi"/>
          <w:sz w:val="20"/>
        </w:rPr>
        <w:t xml:space="preserve"> </w:t>
      </w:r>
    </w:p>
    <w:p w14:paraId="19A52C79" w14:textId="49A23393" w:rsidR="00D437D7" w:rsidRPr="0010617A" w:rsidRDefault="00D437D7" w:rsidP="0010617A">
      <w:pPr>
        <w:pStyle w:val="Akapitzlist"/>
        <w:ind w:left="1560" w:right="-281" w:hanging="142"/>
        <w:rPr>
          <w:rFonts w:ascii="Verdana" w:hAnsi="Verdana" w:cstheme="minorHAnsi"/>
          <w:sz w:val="20"/>
        </w:rPr>
      </w:pPr>
      <w:r w:rsidRPr="0010617A">
        <w:rPr>
          <w:rFonts w:ascii="Verdana" w:hAnsi="Verdana" w:cstheme="minorHAnsi"/>
          <w:sz w:val="20"/>
        </w:rPr>
        <w:t xml:space="preserve"> </w:t>
      </w:r>
    </w:p>
    <w:p w14:paraId="1C73F6D4" w14:textId="28BAF10C" w:rsidR="00D437D7" w:rsidRPr="009011BC" w:rsidRDefault="00AA33AB" w:rsidP="00AA33AB">
      <w:pPr>
        <w:pStyle w:val="Akapitzlist"/>
        <w:widowControl w:val="0"/>
        <w:snapToGrid w:val="0"/>
        <w:spacing w:before="120" w:line="276" w:lineRule="auto"/>
        <w:ind w:left="1418" w:right="-284"/>
        <w:outlineLvl w:val="0"/>
        <w:rPr>
          <w:rFonts w:ascii="Verdana" w:hAnsi="Verdana" w:cs="Arial"/>
          <w:sz w:val="20"/>
        </w:rPr>
      </w:pPr>
      <w:bookmarkStart w:id="152" w:name="_Toc122344773"/>
      <w:r w:rsidRPr="002A6CA3">
        <w:rPr>
          <w:rFonts w:ascii="Verdana" w:hAnsi="Verdana" w:cstheme="minorBidi"/>
          <w:sz w:val="20"/>
        </w:rPr>
        <w:t xml:space="preserve">Wykluczenie Wykonawcy </w:t>
      </w:r>
      <w:r w:rsidR="00C34604" w:rsidRPr="002A6CA3">
        <w:rPr>
          <w:rFonts w:ascii="Verdana" w:hAnsi="Verdana" w:cstheme="minorBidi"/>
          <w:sz w:val="20"/>
        </w:rPr>
        <w:t xml:space="preserve">wskazane w pkt. 14.2.10 - 14.2.13. </w:t>
      </w:r>
      <w:r w:rsidRPr="002A6CA3">
        <w:rPr>
          <w:rFonts w:ascii="Verdana" w:hAnsi="Verdana" w:cstheme="minorBidi"/>
          <w:sz w:val="20"/>
        </w:rPr>
        <w:t>następuje na okres trwania wskazanych powyżej okoliczności.</w:t>
      </w:r>
      <w:bookmarkEnd w:id="152"/>
    </w:p>
    <w:p w14:paraId="41647238" w14:textId="0465392D" w:rsidR="00B02314" w:rsidRPr="0010617A" w:rsidRDefault="00B02314" w:rsidP="006D28BA">
      <w:pPr>
        <w:pStyle w:val="Akapitzlist"/>
        <w:numPr>
          <w:ilvl w:val="1"/>
          <w:numId w:val="89"/>
        </w:numPr>
        <w:spacing w:before="120" w:line="240" w:lineRule="auto"/>
        <w:ind w:left="425" w:right="-284" w:hanging="709"/>
        <w:rPr>
          <w:rFonts w:ascii="Verdana" w:hAnsi="Verdana" w:cstheme="minorHAnsi"/>
          <w:sz w:val="20"/>
        </w:rPr>
      </w:pPr>
      <w:r w:rsidRPr="0010617A">
        <w:rPr>
          <w:rFonts w:ascii="Verdana" w:eastAsia="Calibri" w:hAnsi="Verdana" w:cstheme="minorHAnsi"/>
          <w:sz w:val="20"/>
        </w:rPr>
        <w:t xml:space="preserve">O udzielenie Zamówienia mogą ubiegać się Wykonawcy, którzy spełniają </w:t>
      </w:r>
      <w:r w:rsidR="000C51DC" w:rsidRPr="0010617A">
        <w:rPr>
          <w:rFonts w:ascii="Verdana" w:eastAsia="Calibri" w:hAnsi="Verdana" w:cstheme="minorHAnsi"/>
          <w:sz w:val="20"/>
        </w:rPr>
        <w:t xml:space="preserve">następujące </w:t>
      </w:r>
      <w:r w:rsidR="00C96348" w:rsidRPr="0010617A">
        <w:rPr>
          <w:rFonts w:ascii="Verdana" w:eastAsia="Calibri" w:hAnsi="Verdana" w:cstheme="minorHAnsi"/>
          <w:sz w:val="20"/>
        </w:rPr>
        <w:t>warunki udziału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10617A">
        <w:rPr>
          <w:rFonts w:ascii="Verdana" w:eastAsia="Calibri" w:hAnsi="Verdana" w:cstheme="minorHAnsi"/>
          <w:sz w:val="20"/>
        </w:rPr>
        <w:t>:</w:t>
      </w:r>
    </w:p>
    <w:p w14:paraId="457EADF4" w14:textId="6EA15AD4" w:rsidR="00B02314" w:rsidRPr="0010617A" w:rsidRDefault="0063280E" w:rsidP="006D28BA">
      <w:pPr>
        <w:pStyle w:val="Akapitzlist"/>
        <w:numPr>
          <w:ilvl w:val="2"/>
          <w:numId w:val="89"/>
        </w:numPr>
        <w:spacing w:line="240" w:lineRule="auto"/>
        <w:ind w:left="1418" w:right="-284" w:hanging="1021"/>
        <w:rPr>
          <w:rFonts w:ascii="Verdana" w:hAnsi="Verdana" w:cstheme="minorHAnsi"/>
          <w:sz w:val="20"/>
        </w:rPr>
      </w:pPr>
      <w:r w:rsidRPr="0010617A">
        <w:rPr>
          <w:rFonts w:ascii="Verdana" w:eastAsia="Calibri" w:hAnsi="Verdana" w:cstheme="minorHAnsi"/>
          <w:b/>
          <w:sz w:val="20"/>
        </w:rPr>
        <w:t>posiadają u</w:t>
      </w:r>
      <w:r w:rsidR="00EA0696" w:rsidRPr="0010617A">
        <w:rPr>
          <w:rFonts w:ascii="Verdana" w:eastAsia="Calibri" w:hAnsi="Verdana" w:cstheme="minorHAnsi"/>
          <w:b/>
          <w:sz w:val="20"/>
        </w:rPr>
        <w:t>prawnie</w:t>
      </w:r>
      <w:r w:rsidRPr="0010617A">
        <w:rPr>
          <w:rFonts w:ascii="Verdana" w:eastAsia="Calibri" w:hAnsi="Verdana" w:cstheme="minorHAnsi"/>
          <w:b/>
          <w:sz w:val="20"/>
        </w:rPr>
        <w:t>nia</w:t>
      </w:r>
      <w:r w:rsidR="00EA0696" w:rsidRPr="0010617A">
        <w:rPr>
          <w:rFonts w:ascii="Verdana" w:eastAsia="Calibri" w:hAnsi="Verdana" w:cstheme="minorHAnsi"/>
          <w:b/>
          <w:sz w:val="20"/>
        </w:rPr>
        <w:t xml:space="preserve"> </w:t>
      </w:r>
      <w:r w:rsidR="00B02314" w:rsidRPr="0010617A">
        <w:rPr>
          <w:rFonts w:ascii="Verdana" w:eastAsia="Calibri" w:hAnsi="Verdana" w:cstheme="minorHAnsi"/>
          <w:b/>
          <w:sz w:val="20"/>
        </w:rPr>
        <w:t xml:space="preserve">do </w:t>
      </w:r>
      <w:r w:rsidR="007B5647" w:rsidRPr="0010617A">
        <w:rPr>
          <w:rFonts w:ascii="Verdana" w:eastAsia="Calibri" w:hAnsi="Verdana" w:cstheme="minorHAnsi"/>
          <w:b/>
          <w:sz w:val="20"/>
        </w:rPr>
        <w:t>prowadzenia określonej działalności gospodarczej lub zawodowej</w:t>
      </w:r>
      <w:r w:rsidR="00B231AF" w:rsidRPr="0010617A">
        <w:rPr>
          <w:rFonts w:ascii="Verdana" w:eastAsia="Calibri" w:hAnsi="Verdana" w:cstheme="minorHAnsi"/>
          <w:b/>
          <w:sz w:val="20"/>
        </w:rPr>
        <w:t xml:space="preserve">, jeżeli </w:t>
      </w:r>
      <w:r w:rsidR="0017440C" w:rsidRPr="0010617A">
        <w:rPr>
          <w:rFonts w:ascii="Verdana" w:eastAsia="Calibri" w:hAnsi="Verdana" w:cstheme="minorHAnsi"/>
          <w:b/>
          <w:sz w:val="20"/>
        </w:rPr>
        <w:t xml:space="preserve">odrębne </w:t>
      </w:r>
      <w:r w:rsidR="007B5647" w:rsidRPr="0010617A">
        <w:rPr>
          <w:rFonts w:ascii="Verdana" w:eastAsia="Calibri" w:hAnsi="Verdana" w:cstheme="minorHAnsi"/>
          <w:b/>
          <w:sz w:val="20"/>
        </w:rPr>
        <w:t xml:space="preserve">przepisy </w:t>
      </w:r>
      <w:r w:rsidR="00B231AF" w:rsidRPr="0010617A">
        <w:rPr>
          <w:rFonts w:ascii="Verdana" w:eastAsia="Calibri" w:hAnsi="Verdana" w:cstheme="minorHAnsi"/>
          <w:b/>
          <w:sz w:val="20"/>
        </w:rPr>
        <w:t xml:space="preserve">nakładają obowiązek posiadania takich uprawnień </w:t>
      </w:r>
      <w:r w:rsidR="00B02314" w:rsidRPr="0010617A">
        <w:rPr>
          <w:rFonts w:ascii="Verdana" w:eastAsia="Calibri" w:hAnsi="Verdana" w:cstheme="minorHAnsi"/>
          <w:b/>
          <w:sz w:val="20"/>
        </w:rPr>
        <w:t xml:space="preserve">, </w:t>
      </w:r>
      <w:r w:rsidR="0096795D">
        <w:rPr>
          <w:rFonts w:ascii="Verdana" w:eastAsia="Calibri" w:hAnsi="Verdana" w:cstheme="minorHAnsi"/>
          <w:b/>
          <w:sz w:val="20"/>
        </w:rPr>
        <w:t>w tym</w:t>
      </w:r>
      <w:r w:rsidR="00B02314" w:rsidRPr="0010617A">
        <w:rPr>
          <w:rFonts w:ascii="Verdana" w:eastAsia="Calibri" w:hAnsi="Verdana" w:cstheme="minorHAnsi"/>
          <w:b/>
          <w:sz w:val="20"/>
        </w:rPr>
        <w:t>:</w:t>
      </w:r>
    </w:p>
    <w:p w14:paraId="27E43ACA" w14:textId="506F2809" w:rsidR="00921E5C" w:rsidRPr="00B04BCC" w:rsidRDefault="00DC3866" w:rsidP="00B04BCC">
      <w:pPr>
        <w:pStyle w:val="Akapitzlist"/>
        <w:spacing w:line="240" w:lineRule="auto"/>
        <w:ind w:left="1117" w:right="-283" w:firstLine="301"/>
        <w:rPr>
          <w:rFonts w:ascii="Verdana" w:hAnsi="Verdana" w:cstheme="minorHAnsi"/>
          <w:color w:val="000000"/>
          <w:sz w:val="20"/>
        </w:rPr>
      </w:pPr>
      <w:r w:rsidRPr="00B04BCC">
        <w:rPr>
          <w:rFonts w:ascii="Verdana" w:hAnsi="Verdana" w:cstheme="minorHAnsi"/>
          <w:color w:val="000000"/>
          <w:sz w:val="20"/>
        </w:rPr>
        <w:t>Zamawiający nie stawia szczególnych wymagań w zakresie spełnienia tego warunku.</w:t>
      </w:r>
    </w:p>
    <w:p w14:paraId="328FDE18" w14:textId="77777777" w:rsidR="00025F2D" w:rsidRPr="002A6CA3" w:rsidRDefault="00025F2D" w:rsidP="00492F12">
      <w:pPr>
        <w:spacing w:line="240" w:lineRule="auto"/>
        <w:ind w:left="1418" w:right="-283"/>
        <w:rPr>
          <w:rFonts w:ascii="Verdana" w:hAnsi="Verdana" w:cstheme="minorHAnsi"/>
          <w:b/>
          <w:color w:val="000000"/>
          <w:sz w:val="20"/>
        </w:rPr>
      </w:pPr>
    </w:p>
    <w:p w14:paraId="5448059A" w14:textId="0ACF1FAB" w:rsidR="00F50732" w:rsidRPr="00492F12" w:rsidRDefault="0063280E" w:rsidP="006D28BA">
      <w:pPr>
        <w:pStyle w:val="Akapitzlist"/>
        <w:numPr>
          <w:ilvl w:val="2"/>
          <w:numId w:val="89"/>
        </w:numPr>
        <w:spacing w:line="240" w:lineRule="auto"/>
        <w:ind w:left="1418" w:right="-283" w:hanging="1021"/>
        <w:rPr>
          <w:rFonts w:ascii="Verdana" w:hAnsi="Verdana" w:cstheme="minorHAnsi"/>
          <w:sz w:val="20"/>
        </w:rPr>
      </w:pPr>
      <w:r w:rsidRPr="00492F12">
        <w:rPr>
          <w:rFonts w:ascii="Verdana" w:eastAsia="Calibri" w:hAnsi="Verdana" w:cstheme="minorHAnsi"/>
          <w:b/>
          <w:sz w:val="20"/>
        </w:rPr>
        <w:t>znajdują się w s</w:t>
      </w:r>
      <w:r w:rsidR="00EA0696" w:rsidRPr="00492F12">
        <w:rPr>
          <w:rFonts w:ascii="Verdana" w:eastAsia="Calibri" w:hAnsi="Verdana" w:cstheme="minorHAnsi"/>
          <w:b/>
          <w:sz w:val="20"/>
        </w:rPr>
        <w:t xml:space="preserve">ytuacji </w:t>
      </w:r>
      <w:r w:rsidR="00F50732" w:rsidRPr="00492F12">
        <w:rPr>
          <w:rFonts w:ascii="Verdana" w:eastAsia="Calibri" w:hAnsi="Verdana" w:cstheme="minorHAnsi"/>
          <w:b/>
          <w:sz w:val="20"/>
        </w:rPr>
        <w:t>ekonomicznej lub finansowej</w:t>
      </w:r>
      <w:r w:rsidRPr="00492F12">
        <w:rPr>
          <w:rFonts w:ascii="Verdana" w:eastAsia="Calibri" w:hAnsi="Verdana" w:cstheme="minorHAnsi"/>
          <w:b/>
          <w:sz w:val="20"/>
        </w:rPr>
        <w:t xml:space="preserve"> zapewniającej wykonanie </w:t>
      </w:r>
      <w:r w:rsidR="002C3402" w:rsidRPr="00492F12">
        <w:rPr>
          <w:rFonts w:ascii="Verdana" w:eastAsia="Calibri" w:hAnsi="Verdana" w:cstheme="minorHAnsi"/>
          <w:b/>
          <w:sz w:val="20"/>
        </w:rPr>
        <w:t>Z</w:t>
      </w:r>
      <w:r w:rsidRPr="00492F12">
        <w:rPr>
          <w:rFonts w:ascii="Verdana" w:eastAsia="Calibri" w:hAnsi="Verdana" w:cstheme="minorHAnsi"/>
          <w:b/>
          <w:sz w:val="20"/>
        </w:rPr>
        <w:t>akupu</w:t>
      </w:r>
      <w:r w:rsidR="00F50732" w:rsidRPr="00492F12">
        <w:rPr>
          <w:rFonts w:ascii="Verdana" w:eastAsia="Calibri" w:hAnsi="Verdana" w:cstheme="minorHAnsi"/>
          <w:b/>
          <w:sz w:val="20"/>
        </w:rPr>
        <w:t xml:space="preserve">, </w:t>
      </w:r>
      <w:r w:rsidR="008E52AA" w:rsidRPr="00492F12">
        <w:rPr>
          <w:rFonts w:ascii="Verdana" w:eastAsia="Calibri" w:hAnsi="Verdana" w:cstheme="minorHAnsi"/>
          <w:b/>
          <w:sz w:val="20"/>
        </w:rPr>
        <w:t>w tym</w:t>
      </w:r>
      <w:r w:rsidR="00F50732" w:rsidRPr="00492F12">
        <w:rPr>
          <w:rFonts w:ascii="Verdana" w:eastAsia="Calibri" w:hAnsi="Verdana" w:cstheme="minorHAnsi"/>
          <w:b/>
          <w:sz w:val="20"/>
        </w:rPr>
        <w:t>:</w:t>
      </w:r>
    </w:p>
    <w:p w14:paraId="5EABC1D0" w14:textId="44EFDE07" w:rsidR="00DC3866" w:rsidRDefault="00DC3866" w:rsidP="00B04BCC">
      <w:pPr>
        <w:pStyle w:val="Akapitzlist"/>
        <w:spacing w:before="120" w:line="240" w:lineRule="auto"/>
        <w:ind w:left="1117" w:right="-283" w:firstLine="301"/>
        <w:rPr>
          <w:rFonts w:ascii="Verdana" w:hAnsi="Verdana" w:cstheme="minorHAnsi"/>
          <w:color w:val="000000"/>
          <w:sz w:val="20"/>
        </w:rPr>
      </w:pPr>
      <w:r w:rsidRPr="00B04BCC">
        <w:rPr>
          <w:rFonts w:ascii="Verdana" w:hAnsi="Verdana" w:cstheme="minorHAnsi"/>
          <w:color w:val="000000"/>
          <w:sz w:val="20"/>
        </w:rPr>
        <w:t>Zamawiający nie stawia szczególnych wymagań w zakresie spełnienia tego warunku</w:t>
      </w:r>
      <w:r w:rsidR="00B04BCC">
        <w:rPr>
          <w:rFonts w:ascii="Verdana" w:hAnsi="Verdana" w:cstheme="minorHAnsi"/>
          <w:color w:val="000000"/>
          <w:sz w:val="20"/>
        </w:rPr>
        <w:t>.</w:t>
      </w:r>
    </w:p>
    <w:p w14:paraId="41258A0F" w14:textId="77777777" w:rsidR="00B04BCC" w:rsidRPr="002A6CA3" w:rsidRDefault="00B04BCC" w:rsidP="00B04BCC">
      <w:pPr>
        <w:pStyle w:val="Akapitzlist"/>
        <w:spacing w:before="120" w:line="240" w:lineRule="auto"/>
        <w:ind w:left="1117" w:right="-283" w:firstLine="301"/>
        <w:rPr>
          <w:rFonts w:ascii="Verdana" w:hAnsi="Verdana" w:cstheme="minorHAnsi"/>
          <w:sz w:val="20"/>
        </w:rPr>
      </w:pPr>
    </w:p>
    <w:p w14:paraId="71EEFA49" w14:textId="2EAD5837" w:rsidR="00F50732" w:rsidRPr="002A6CA3" w:rsidRDefault="00460B67" w:rsidP="006D28BA">
      <w:pPr>
        <w:pStyle w:val="Akapitzlist"/>
        <w:numPr>
          <w:ilvl w:val="2"/>
          <w:numId w:val="89"/>
        </w:numPr>
        <w:spacing w:line="240" w:lineRule="auto"/>
        <w:ind w:left="1134" w:right="-283" w:hanging="952"/>
        <w:rPr>
          <w:rFonts w:ascii="Verdana" w:hAnsi="Verdana" w:cstheme="minorHAnsi"/>
          <w:b/>
          <w:sz w:val="20"/>
        </w:rPr>
      </w:pPr>
      <w:r w:rsidRPr="002A6CA3">
        <w:rPr>
          <w:rFonts w:ascii="Verdana" w:hAnsi="Verdana" w:cstheme="minorHAnsi"/>
          <w:b/>
          <w:sz w:val="20"/>
        </w:rPr>
        <w:t>posiadają</w:t>
      </w:r>
      <w:r w:rsidR="00EA0696" w:rsidRPr="002A6CA3">
        <w:rPr>
          <w:rFonts w:ascii="Verdana" w:hAnsi="Verdana" w:cstheme="minorHAnsi"/>
          <w:b/>
          <w:sz w:val="20"/>
        </w:rPr>
        <w:t xml:space="preserve"> </w:t>
      </w:r>
      <w:r w:rsidR="00FE3379" w:rsidRPr="002A6CA3">
        <w:rPr>
          <w:rFonts w:ascii="Verdana" w:hAnsi="Verdana" w:cstheme="minorHAnsi"/>
          <w:b/>
          <w:sz w:val="20"/>
        </w:rPr>
        <w:t>niezbędn</w:t>
      </w:r>
      <w:r w:rsidRPr="002A6CA3">
        <w:rPr>
          <w:rFonts w:ascii="Verdana" w:hAnsi="Verdana" w:cstheme="minorHAnsi"/>
          <w:b/>
          <w:sz w:val="20"/>
        </w:rPr>
        <w:t>e</w:t>
      </w:r>
      <w:r w:rsidR="00FE3379" w:rsidRPr="002A6CA3">
        <w:rPr>
          <w:rFonts w:ascii="Verdana" w:hAnsi="Verdana" w:cstheme="minorHAnsi"/>
          <w:b/>
          <w:sz w:val="20"/>
        </w:rPr>
        <w:t xml:space="preserve"> zdolności techniczn</w:t>
      </w:r>
      <w:r w:rsidRPr="002A6CA3">
        <w:rPr>
          <w:rFonts w:ascii="Verdana" w:hAnsi="Verdana" w:cstheme="minorHAnsi"/>
          <w:b/>
          <w:sz w:val="20"/>
        </w:rPr>
        <w:t>e</w:t>
      </w:r>
      <w:r w:rsidR="00FE3379" w:rsidRPr="002A6CA3">
        <w:rPr>
          <w:rFonts w:ascii="Verdana" w:hAnsi="Verdana" w:cstheme="minorHAnsi"/>
          <w:b/>
          <w:sz w:val="20"/>
        </w:rPr>
        <w:t xml:space="preserve"> lub zawodow</w:t>
      </w:r>
      <w:r w:rsidRPr="002A6CA3">
        <w:rPr>
          <w:rFonts w:ascii="Verdana" w:hAnsi="Verdana" w:cstheme="minorHAnsi"/>
          <w:b/>
          <w:sz w:val="20"/>
        </w:rPr>
        <w:t>e</w:t>
      </w:r>
      <w:r w:rsidR="009273F4">
        <w:rPr>
          <w:rFonts w:ascii="Verdana" w:hAnsi="Verdana" w:cstheme="minorHAnsi"/>
          <w:b/>
          <w:sz w:val="20"/>
        </w:rPr>
        <w:t xml:space="preserve"> do zrealizowania Zakupu, w </w:t>
      </w:r>
      <w:r w:rsidR="00FE3379" w:rsidRPr="002A6CA3">
        <w:rPr>
          <w:rFonts w:ascii="Verdana" w:hAnsi="Verdana" w:cstheme="minorHAnsi"/>
          <w:b/>
          <w:sz w:val="20"/>
        </w:rPr>
        <w:t>szczególności wiedzę i doświadczenie oraz dyspon</w:t>
      </w:r>
      <w:r w:rsidRPr="002A6CA3">
        <w:rPr>
          <w:rFonts w:ascii="Verdana" w:hAnsi="Verdana" w:cstheme="minorHAnsi"/>
          <w:b/>
          <w:sz w:val="20"/>
        </w:rPr>
        <w:t>ują</w:t>
      </w:r>
      <w:r w:rsidR="009273F4">
        <w:rPr>
          <w:rFonts w:ascii="Verdana" w:hAnsi="Verdana" w:cstheme="minorHAnsi"/>
          <w:b/>
          <w:sz w:val="20"/>
        </w:rPr>
        <w:t xml:space="preserve"> potencjałem technicznym i </w:t>
      </w:r>
      <w:r w:rsidR="00FE3379" w:rsidRPr="002A6CA3">
        <w:rPr>
          <w:rFonts w:ascii="Verdana" w:hAnsi="Verdana" w:cstheme="minorHAnsi"/>
          <w:b/>
          <w:sz w:val="20"/>
        </w:rPr>
        <w:t>osobami zdolnymi do realizacji Zakupu</w:t>
      </w:r>
      <w:r w:rsidRPr="002A6CA3">
        <w:rPr>
          <w:rFonts w:ascii="Verdana" w:hAnsi="Verdana" w:cstheme="minorHAnsi"/>
          <w:b/>
          <w:sz w:val="20"/>
        </w:rPr>
        <w:t xml:space="preserve">, </w:t>
      </w:r>
      <w:r w:rsidR="008E52AA">
        <w:rPr>
          <w:rFonts w:ascii="Verdana" w:eastAsia="Calibri" w:hAnsi="Verdana" w:cstheme="minorHAnsi"/>
          <w:b/>
          <w:sz w:val="20"/>
        </w:rPr>
        <w:t>w tym</w:t>
      </w:r>
      <w:r w:rsidR="00F50732" w:rsidRPr="002A6CA3">
        <w:rPr>
          <w:rFonts w:ascii="Verdana" w:eastAsia="Calibri" w:hAnsi="Verdana" w:cstheme="minorHAnsi"/>
          <w:b/>
          <w:sz w:val="20"/>
        </w:rPr>
        <w:t>:</w:t>
      </w:r>
    </w:p>
    <w:p w14:paraId="2BF84872" w14:textId="77777777" w:rsidR="000A62E7" w:rsidRPr="002A6CA3" w:rsidRDefault="000A62E7" w:rsidP="00492F12">
      <w:pPr>
        <w:pStyle w:val="Akapitzlist"/>
        <w:spacing w:line="240" w:lineRule="auto"/>
        <w:ind w:left="1418" w:right="-283"/>
        <w:rPr>
          <w:rFonts w:ascii="Verdana" w:hAnsi="Verdana" w:cstheme="minorHAnsi"/>
          <w:i/>
          <w:sz w:val="20"/>
        </w:rPr>
      </w:pPr>
    </w:p>
    <w:p w14:paraId="1525EE03" w14:textId="60AAF403" w:rsidR="00034296" w:rsidRPr="00E12529" w:rsidRDefault="00034296" w:rsidP="00034296">
      <w:pPr>
        <w:pStyle w:val="Akapitzlist"/>
        <w:autoSpaceDE w:val="0"/>
        <w:autoSpaceDN w:val="0"/>
        <w:spacing w:before="120" w:after="120" w:line="276" w:lineRule="auto"/>
        <w:ind w:left="1418"/>
        <w:rPr>
          <w:rFonts w:ascii="Verdana" w:eastAsia="Calibri" w:hAnsi="Verdana" w:cstheme="minorHAnsi"/>
          <w:b/>
          <w:sz w:val="20"/>
        </w:rPr>
      </w:pPr>
      <w:r w:rsidRPr="00E12529">
        <w:rPr>
          <w:rFonts w:ascii="Verdana" w:hAnsi="Verdana" w:cstheme="minorHAnsi"/>
          <w:b/>
          <w:sz w:val="20"/>
        </w:rPr>
        <w:t>- dla części nr 1 przedmiotu z</w:t>
      </w:r>
      <w:r w:rsidR="00DB35B3" w:rsidRPr="00E12529">
        <w:rPr>
          <w:rFonts w:ascii="Verdana" w:hAnsi="Verdana" w:cstheme="minorHAnsi"/>
          <w:b/>
          <w:sz w:val="20"/>
        </w:rPr>
        <w:t>a</w:t>
      </w:r>
      <w:r w:rsidRPr="00E12529">
        <w:rPr>
          <w:rFonts w:ascii="Verdana" w:hAnsi="Verdana" w:cstheme="minorHAnsi"/>
          <w:b/>
          <w:sz w:val="20"/>
        </w:rPr>
        <w:t xml:space="preserve">mówienia </w:t>
      </w:r>
      <w:r w:rsidR="00E12529" w:rsidRPr="00E12529">
        <w:rPr>
          <w:rFonts w:ascii="Verdana" w:hAnsi="Verdana" w:cstheme="minorHAnsi"/>
          <w:b/>
          <w:sz w:val="20"/>
        </w:rPr>
        <w:t>„</w:t>
      </w:r>
      <w:r w:rsidR="003C61D0" w:rsidRPr="00E12529">
        <w:rPr>
          <w:rFonts w:ascii="Verdana" w:eastAsia="Calibri" w:hAnsi="Verdana" w:cstheme="minorHAnsi"/>
          <w:b/>
          <w:sz w:val="20"/>
        </w:rPr>
        <w:t xml:space="preserve">Przepustnica międzykołnierzowa </w:t>
      </w:r>
      <w:r w:rsidR="00E12529" w:rsidRPr="00E12529">
        <w:rPr>
          <w:rFonts w:ascii="Verdana" w:eastAsia="Calibri" w:hAnsi="Verdana" w:cstheme="minorHAnsi"/>
          <w:b/>
          <w:sz w:val="20"/>
        </w:rPr>
        <w:br/>
      </w:r>
      <w:r w:rsidR="003C61D0" w:rsidRPr="00E12529">
        <w:rPr>
          <w:rFonts w:ascii="Verdana" w:eastAsia="Calibri" w:hAnsi="Verdana" w:cstheme="minorHAnsi"/>
          <w:b/>
          <w:sz w:val="20"/>
        </w:rPr>
        <w:t>ebro Z011-GMX D=200 lub równoważna – 6 szt.</w:t>
      </w:r>
      <w:r w:rsidR="00E12529" w:rsidRPr="00E12529">
        <w:rPr>
          <w:rFonts w:ascii="Verdana" w:eastAsia="Calibri" w:hAnsi="Verdana" w:cstheme="minorHAnsi"/>
          <w:b/>
          <w:sz w:val="20"/>
        </w:rPr>
        <w:t>”:</w:t>
      </w:r>
    </w:p>
    <w:p w14:paraId="19600769" w14:textId="77777777" w:rsidR="00E12529" w:rsidRDefault="00E12529" w:rsidP="00034296">
      <w:pPr>
        <w:pStyle w:val="Akapitzlist"/>
        <w:autoSpaceDE w:val="0"/>
        <w:autoSpaceDN w:val="0"/>
        <w:spacing w:before="120" w:after="120" w:line="276" w:lineRule="auto"/>
        <w:ind w:left="1418"/>
        <w:rPr>
          <w:rFonts w:ascii="Verdana" w:eastAsia="Calibri" w:hAnsi="Verdana" w:cstheme="minorHAnsi"/>
          <w:sz w:val="20"/>
        </w:rPr>
      </w:pPr>
    </w:p>
    <w:p w14:paraId="23231B2C" w14:textId="06C89A87" w:rsidR="00DB35B3" w:rsidRPr="003C61D0" w:rsidRDefault="00DB35B3" w:rsidP="00492F12">
      <w:pPr>
        <w:pStyle w:val="Akapitzlist"/>
        <w:spacing w:line="240" w:lineRule="auto"/>
        <w:ind w:left="1418" w:right="-283"/>
        <w:rPr>
          <w:rFonts w:ascii="Verdana" w:hAnsi="Verdana" w:cstheme="minorHAnsi"/>
          <w:i/>
          <w:sz w:val="20"/>
        </w:rPr>
      </w:pPr>
      <w:r w:rsidRPr="003C61D0">
        <w:rPr>
          <w:rFonts w:ascii="Verdana" w:hAnsi="Verdana" w:cstheme="minorHAnsi"/>
          <w:i/>
          <w:sz w:val="20"/>
        </w:rPr>
        <w:t xml:space="preserve">w okresie ostatnich </w:t>
      </w:r>
      <w:r w:rsidR="003C61D0" w:rsidRPr="003C61D0">
        <w:rPr>
          <w:rFonts w:ascii="Verdana" w:hAnsi="Verdana" w:cstheme="minorHAnsi"/>
          <w:i/>
          <w:sz w:val="20"/>
        </w:rPr>
        <w:t>5</w:t>
      </w:r>
      <w:r w:rsidRPr="003C61D0">
        <w:rPr>
          <w:rFonts w:ascii="Verdana" w:hAnsi="Verdana" w:cstheme="minorHAnsi"/>
          <w:i/>
          <w:sz w:val="20"/>
        </w:rPr>
        <w:t xml:space="preserve"> lat przed upływem terminu składania ofert, a jeżeli okres prowadzenia działalności jest krótszy – w tym okresie, wykona</w:t>
      </w:r>
      <w:r w:rsidR="00FA7B0F" w:rsidRPr="003C61D0">
        <w:rPr>
          <w:rFonts w:ascii="Verdana" w:hAnsi="Verdana" w:cstheme="minorHAnsi"/>
          <w:i/>
          <w:sz w:val="20"/>
        </w:rPr>
        <w:t>li</w:t>
      </w:r>
      <w:r w:rsidRPr="003C61D0">
        <w:rPr>
          <w:rFonts w:ascii="Verdana" w:hAnsi="Verdana" w:cstheme="minorHAnsi"/>
          <w:i/>
          <w:sz w:val="20"/>
        </w:rPr>
        <w:t xml:space="preserve"> co najmniej </w:t>
      </w:r>
      <w:r w:rsidR="003C61D0" w:rsidRPr="003C61D0">
        <w:rPr>
          <w:rFonts w:ascii="Verdana" w:hAnsi="Verdana" w:cstheme="minorHAnsi"/>
          <w:i/>
          <w:sz w:val="20"/>
        </w:rPr>
        <w:t>2</w:t>
      </w:r>
      <w:r w:rsidRPr="003C61D0">
        <w:rPr>
          <w:rFonts w:ascii="Verdana" w:hAnsi="Verdana" w:cstheme="minorHAnsi"/>
          <w:i/>
          <w:sz w:val="20"/>
        </w:rPr>
        <w:t xml:space="preserve"> </w:t>
      </w:r>
      <w:r w:rsidR="003C61D0" w:rsidRPr="003C61D0">
        <w:rPr>
          <w:rFonts w:ascii="Verdana" w:hAnsi="Verdana" w:cstheme="minorHAnsi"/>
          <w:i/>
          <w:sz w:val="20"/>
        </w:rPr>
        <w:t>dostawy</w:t>
      </w:r>
      <w:r w:rsidR="003C61D0" w:rsidRPr="003C61D0">
        <w:rPr>
          <w:rFonts w:ascii="Arial" w:eastAsia="Calibri" w:hAnsi="Arial" w:cs="Arial"/>
          <w:bCs/>
          <w:sz w:val="18"/>
          <w:szCs w:val="18"/>
          <w:lang w:eastAsia="pl-PL"/>
        </w:rPr>
        <w:t xml:space="preserve"> </w:t>
      </w:r>
      <w:r w:rsidR="003C61D0" w:rsidRPr="003C61D0">
        <w:rPr>
          <w:rFonts w:ascii="Verdana" w:hAnsi="Verdana" w:cstheme="minorHAnsi"/>
          <w:i/>
          <w:sz w:val="20"/>
        </w:rPr>
        <w:t>przepustnic o łącznej wartości min. 20 000 zł</w:t>
      </w:r>
      <w:r w:rsidRPr="003C61D0">
        <w:rPr>
          <w:rFonts w:ascii="Verdana" w:hAnsi="Verdana" w:cstheme="minorHAnsi"/>
          <w:i/>
          <w:sz w:val="20"/>
        </w:rPr>
        <w:t>;</w:t>
      </w:r>
    </w:p>
    <w:p w14:paraId="14D628B3" w14:textId="77777777" w:rsidR="00DB35B3" w:rsidRPr="003C61D0" w:rsidRDefault="00DB35B3" w:rsidP="00492F12">
      <w:pPr>
        <w:pStyle w:val="Akapitzlist"/>
        <w:autoSpaceDE w:val="0"/>
        <w:autoSpaceDN w:val="0"/>
        <w:spacing w:before="120" w:after="120" w:line="276" w:lineRule="auto"/>
        <w:ind w:left="1418" w:right="-283"/>
        <w:rPr>
          <w:rFonts w:ascii="Verdana" w:hAnsi="Verdana" w:cstheme="minorHAnsi"/>
          <w:i/>
          <w:sz w:val="20"/>
        </w:rPr>
      </w:pPr>
    </w:p>
    <w:p w14:paraId="76E419F7" w14:textId="19529229" w:rsidR="00034296" w:rsidRPr="00E12529" w:rsidRDefault="00034296" w:rsidP="00492F12">
      <w:pPr>
        <w:pStyle w:val="Akapitzlist"/>
        <w:autoSpaceDE w:val="0"/>
        <w:autoSpaceDN w:val="0"/>
        <w:spacing w:before="120" w:after="120" w:line="276" w:lineRule="auto"/>
        <w:ind w:left="1418" w:right="-283"/>
        <w:rPr>
          <w:rFonts w:ascii="Verdana" w:hAnsi="Verdana" w:cstheme="minorHAnsi"/>
          <w:b/>
          <w:i/>
          <w:sz w:val="20"/>
        </w:rPr>
      </w:pPr>
      <w:r w:rsidRPr="00E12529">
        <w:rPr>
          <w:rFonts w:ascii="Verdana" w:hAnsi="Verdana" w:cstheme="minorHAnsi"/>
          <w:b/>
          <w:i/>
          <w:sz w:val="20"/>
        </w:rPr>
        <w:t>-</w:t>
      </w:r>
      <w:r w:rsidR="00E12529" w:rsidRPr="00E12529">
        <w:rPr>
          <w:rFonts w:ascii="Verdana" w:hAnsi="Verdana" w:cstheme="minorHAnsi"/>
          <w:b/>
          <w:i/>
          <w:sz w:val="20"/>
        </w:rPr>
        <w:t xml:space="preserve"> </w:t>
      </w:r>
      <w:r w:rsidRPr="00E12529">
        <w:rPr>
          <w:rFonts w:ascii="Verdana" w:hAnsi="Verdana" w:cstheme="minorHAnsi"/>
          <w:b/>
          <w:sz w:val="20"/>
        </w:rPr>
        <w:t>dla części nr 2 przedmiotu zamówienia</w:t>
      </w:r>
      <w:r w:rsidR="00E12529">
        <w:rPr>
          <w:rFonts w:ascii="Verdana" w:eastAsia="Calibri" w:hAnsi="Verdana" w:cstheme="minorHAnsi"/>
          <w:b/>
          <w:sz w:val="20"/>
        </w:rPr>
        <w:t xml:space="preserve"> </w:t>
      </w:r>
      <w:r w:rsidR="00E12529" w:rsidRPr="00E12529">
        <w:rPr>
          <w:rFonts w:ascii="Verdana" w:eastAsia="Calibri" w:hAnsi="Verdana" w:cstheme="minorHAnsi"/>
          <w:b/>
          <w:sz w:val="20"/>
        </w:rPr>
        <w:t xml:space="preserve">„Przepustnica międzykołnierzowa </w:t>
      </w:r>
      <w:r w:rsidR="00E12529">
        <w:rPr>
          <w:rFonts w:ascii="Verdana" w:eastAsia="Calibri" w:hAnsi="Verdana" w:cstheme="minorHAnsi"/>
          <w:b/>
          <w:sz w:val="20"/>
        </w:rPr>
        <w:br/>
      </w:r>
      <w:r w:rsidR="00E12529" w:rsidRPr="00E12529">
        <w:rPr>
          <w:rFonts w:ascii="Verdana" w:eastAsia="Calibri" w:hAnsi="Verdana" w:cstheme="minorHAnsi"/>
          <w:b/>
          <w:sz w:val="20"/>
        </w:rPr>
        <w:t>ebro Z011-GMX D=250 lub równoważna – 6 szt.”:</w:t>
      </w:r>
    </w:p>
    <w:p w14:paraId="27C508C0" w14:textId="77777777" w:rsidR="00034296" w:rsidRPr="003C61D0" w:rsidRDefault="00034296" w:rsidP="00492F12">
      <w:pPr>
        <w:pStyle w:val="Akapitzlist"/>
        <w:spacing w:line="240" w:lineRule="auto"/>
        <w:ind w:left="1418" w:right="-283"/>
        <w:rPr>
          <w:rFonts w:ascii="Verdana" w:hAnsi="Verdana" w:cstheme="minorHAnsi"/>
          <w:i/>
          <w:sz w:val="20"/>
        </w:rPr>
      </w:pPr>
    </w:p>
    <w:p w14:paraId="6B288EE9" w14:textId="32289E27" w:rsidR="00E12529" w:rsidRDefault="00E12529" w:rsidP="00E12529">
      <w:pPr>
        <w:pStyle w:val="Akapitzlist"/>
        <w:spacing w:line="240" w:lineRule="auto"/>
        <w:ind w:left="1418" w:right="-283"/>
        <w:rPr>
          <w:rFonts w:ascii="Verdana" w:hAnsi="Verdana" w:cstheme="minorHAnsi"/>
          <w:i/>
          <w:sz w:val="20"/>
        </w:rPr>
      </w:pPr>
      <w:r w:rsidRPr="00E12529">
        <w:rPr>
          <w:rFonts w:ascii="Verdana" w:hAnsi="Verdana" w:cstheme="minorHAnsi"/>
          <w:i/>
          <w:sz w:val="20"/>
        </w:rPr>
        <w:t>w okresie ostatnich 5 lat przed upływem terminu składania ofert, a jeżeli okres prowadzenia działalności jest krótszy – w tym okresie, wykonali co najmniej 2 dostawy przepustnic o łącznej wartości min. 20 000 zł;</w:t>
      </w:r>
    </w:p>
    <w:p w14:paraId="2432DB60" w14:textId="041D9B6F" w:rsidR="00E12529" w:rsidRPr="00E12529" w:rsidRDefault="00E12529" w:rsidP="00E12529">
      <w:pPr>
        <w:pStyle w:val="Akapitzlist"/>
        <w:spacing w:line="240" w:lineRule="auto"/>
        <w:ind w:left="1418" w:right="-283"/>
        <w:rPr>
          <w:rFonts w:ascii="Verdana" w:hAnsi="Verdana" w:cstheme="minorHAnsi"/>
          <w:sz w:val="20"/>
        </w:rPr>
      </w:pPr>
    </w:p>
    <w:p w14:paraId="551C5F55" w14:textId="7AEEE2B9" w:rsidR="00E12529" w:rsidRPr="00E12529" w:rsidRDefault="00E12529" w:rsidP="00E12529">
      <w:pPr>
        <w:pStyle w:val="Akapitzlist"/>
        <w:autoSpaceDE w:val="0"/>
        <w:autoSpaceDN w:val="0"/>
        <w:spacing w:before="120" w:after="120" w:line="276" w:lineRule="auto"/>
        <w:ind w:left="1418"/>
        <w:rPr>
          <w:rFonts w:ascii="Verdana" w:eastAsia="Calibri" w:hAnsi="Verdana" w:cstheme="minorHAnsi"/>
          <w:b/>
          <w:sz w:val="20"/>
        </w:rPr>
      </w:pPr>
      <w:r w:rsidRPr="00E12529">
        <w:rPr>
          <w:rFonts w:ascii="Verdana" w:hAnsi="Verdana" w:cstheme="minorHAnsi"/>
          <w:b/>
          <w:sz w:val="20"/>
        </w:rPr>
        <w:t xml:space="preserve">- dla części nr </w:t>
      </w:r>
      <w:r>
        <w:rPr>
          <w:rFonts w:ascii="Verdana" w:hAnsi="Verdana" w:cstheme="minorHAnsi"/>
          <w:b/>
          <w:sz w:val="20"/>
        </w:rPr>
        <w:t>3</w:t>
      </w:r>
      <w:r w:rsidRPr="00E12529">
        <w:rPr>
          <w:rFonts w:ascii="Verdana" w:hAnsi="Verdana" w:cstheme="minorHAnsi"/>
          <w:b/>
          <w:sz w:val="20"/>
        </w:rPr>
        <w:t xml:space="preserve"> przedmiotu zamówienia „</w:t>
      </w:r>
      <w:r w:rsidRPr="00E12529">
        <w:rPr>
          <w:rFonts w:ascii="Verdana" w:eastAsia="Calibri" w:hAnsi="Verdana" w:cstheme="minorHAnsi"/>
          <w:b/>
          <w:sz w:val="20"/>
        </w:rPr>
        <w:t>Uszczelnienie mechaniczne AESSEAL SMSS 85mm SIC/SIC/VITON lub rownoważne – 4 szt.”:</w:t>
      </w:r>
    </w:p>
    <w:p w14:paraId="3C821C44" w14:textId="77777777" w:rsidR="00E12529" w:rsidRDefault="00E12529" w:rsidP="00E12529">
      <w:pPr>
        <w:pStyle w:val="Akapitzlist"/>
        <w:autoSpaceDE w:val="0"/>
        <w:autoSpaceDN w:val="0"/>
        <w:spacing w:before="120" w:after="120" w:line="276" w:lineRule="auto"/>
        <w:ind w:left="1418"/>
        <w:rPr>
          <w:rFonts w:ascii="Verdana" w:eastAsia="Calibri" w:hAnsi="Verdana" w:cstheme="minorHAnsi"/>
          <w:sz w:val="20"/>
        </w:rPr>
      </w:pPr>
    </w:p>
    <w:p w14:paraId="6683351E" w14:textId="2A8F240B" w:rsidR="00E12529" w:rsidRPr="003C61D0" w:rsidRDefault="00E12529" w:rsidP="00E12529">
      <w:pPr>
        <w:pStyle w:val="Akapitzlist"/>
        <w:spacing w:line="240" w:lineRule="auto"/>
        <w:ind w:left="1418" w:right="-283"/>
        <w:rPr>
          <w:rFonts w:ascii="Verdana" w:hAnsi="Verdana" w:cstheme="minorHAnsi"/>
          <w:i/>
          <w:sz w:val="20"/>
        </w:rPr>
      </w:pPr>
      <w:r w:rsidRPr="003C61D0">
        <w:rPr>
          <w:rFonts w:ascii="Verdana" w:hAnsi="Verdana" w:cstheme="minorHAnsi"/>
          <w:i/>
          <w:sz w:val="20"/>
        </w:rPr>
        <w:t>w okresie ostatnich 5 latach przed upływem terminu składania ofert, a jeżeli okres prowadzenia działalności jest krótszy – w tym okresie, wykonali co najmniej 2 dostawy</w:t>
      </w:r>
      <w:r w:rsidRPr="003C61D0">
        <w:rPr>
          <w:rFonts w:ascii="Arial" w:eastAsia="Calibri" w:hAnsi="Arial" w:cs="Arial"/>
          <w:bCs/>
          <w:sz w:val="18"/>
          <w:szCs w:val="18"/>
          <w:lang w:eastAsia="pl-PL"/>
        </w:rPr>
        <w:t xml:space="preserve"> </w:t>
      </w:r>
      <w:r>
        <w:rPr>
          <w:rFonts w:ascii="Verdana" w:hAnsi="Verdana" w:cstheme="minorHAnsi"/>
          <w:i/>
          <w:sz w:val="20"/>
        </w:rPr>
        <w:t>uszczelnień mechanicznych</w:t>
      </w:r>
      <w:r w:rsidRPr="003C61D0">
        <w:rPr>
          <w:rFonts w:ascii="Verdana" w:hAnsi="Verdana" w:cstheme="minorHAnsi"/>
          <w:i/>
          <w:sz w:val="20"/>
        </w:rPr>
        <w:t xml:space="preserve"> o łącznej wartości min. </w:t>
      </w:r>
      <w:r>
        <w:rPr>
          <w:rFonts w:ascii="Verdana" w:hAnsi="Verdana" w:cstheme="minorHAnsi"/>
          <w:i/>
          <w:sz w:val="20"/>
        </w:rPr>
        <w:t>3</w:t>
      </w:r>
      <w:r w:rsidRPr="003C61D0">
        <w:rPr>
          <w:rFonts w:ascii="Verdana" w:hAnsi="Verdana" w:cstheme="minorHAnsi"/>
          <w:i/>
          <w:sz w:val="20"/>
        </w:rPr>
        <w:t>0 000 zł</w:t>
      </w:r>
      <w:r>
        <w:rPr>
          <w:rFonts w:ascii="Verdana" w:hAnsi="Verdana" w:cstheme="minorHAnsi"/>
          <w:i/>
          <w:sz w:val="20"/>
        </w:rPr>
        <w:t>.</w:t>
      </w:r>
    </w:p>
    <w:p w14:paraId="7EE0B4C2" w14:textId="0A99FBC3" w:rsidR="00E12529" w:rsidRPr="00E12529" w:rsidRDefault="00E12529" w:rsidP="00E12529">
      <w:pPr>
        <w:pStyle w:val="Akapitzlist"/>
        <w:spacing w:line="240" w:lineRule="auto"/>
        <w:ind w:left="1418" w:right="-283"/>
        <w:rPr>
          <w:rFonts w:ascii="Verdana" w:hAnsi="Verdana" w:cstheme="minorHAnsi"/>
          <w:sz w:val="20"/>
        </w:rPr>
      </w:pPr>
    </w:p>
    <w:p w14:paraId="505C26EE" w14:textId="77777777" w:rsidR="00E12529" w:rsidRPr="00E12529" w:rsidRDefault="00E12529" w:rsidP="00E12529">
      <w:pPr>
        <w:pStyle w:val="Akapitzlist"/>
        <w:spacing w:line="240" w:lineRule="auto"/>
        <w:ind w:left="1418" w:right="-283"/>
        <w:rPr>
          <w:rFonts w:ascii="Verdana" w:hAnsi="Verdana" w:cstheme="minorHAnsi"/>
          <w:sz w:val="20"/>
        </w:rPr>
      </w:pPr>
    </w:p>
    <w:p w14:paraId="7F612E5C" w14:textId="77777777" w:rsidR="00034296" w:rsidRPr="002A6CA3" w:rsidRDefault="00034296" w:rsidP="00492F12">
      <w:pPr>
        <w:pStyle w:val="Akapitzlist"/>
        <w:spacing w:line="240" w:lineRule="auto"/>
        <w:ind w:left="1768" w:right="-283"/>
        <w:rPr>
          <w:rFonts w:ascii="Verdana" w:hAnsi="Verdana" w:cstheme="minorHAnsi"/>
          <w:sz w:val="20"/>
          <w:highlight w:val="cyan"/>
        </w:rPr>
      </w:pPr>
    </w:p>
    <w:p w14:paraId="7EEDF1D7" w14:textId="71253ED0" w:rsidR="00B6032B" w:rsidRPr="002A6CA3" w:rsidRDefault="00DB35B3" w:rsidP="00492F12">
      <w:pPr>
        <w:autoSpaceDE w:val="0"/>
        <w:autoSpaceDN w:val="0"/>
        <w:spacing w:before="40" w:after="40" w:line="240" w:lineRule="auto"/>
        <w:ind w:right="-283"/>
        <w:rPr>
          <w:rFonts w:ascii="Verdana" w:hAnsi="Verdana" w:cstheme="minorHAnsi"/>
          <w:sz w:val="20"/>
        </w:rPr>
      </w:pPr>
      <w:r w:rsidRPr="00E12529">
        <w:rPr>
          <w:rFonts w:ascii="Verdana" w:hAnsi="Verdana" w:cstheme="minorHAnsi"/>
          <w:sz w:val="20"/>
        </w:rPr>
        <w:lastRenderedPageBreak/>
        <w:t xml:space="preserve">W przypadku Wykonawcy składającego Ofertę w zakresie więcej niż jednej części zamówienia, ocena spełniania warunku będzie dokonywana dla każdej z części zamówienia z osobna. Dla części </w:t>
      </w:r>
      <w:r w:rsidR="00E12529">
        <w:rPr>
          <w:rFonts w:ascii="Verdana" w:hAnsi="Verdana" w:cstheme="minorHAnsi"/>
          <w:sz w:val="20"/>
        </w:rPr>
        <w:t xml:space="preserve">nr 1 i 2 </w:t>
      </w:r>
      <w:r w:rsidRPr="00E12529">
        <w:rPr>
          <w:rFonts w:ascii="Verdana" w:hAnsi="Verdana" w:cstheme="minorHAnsi"/>
          <w:sz w:val="20"/>
        </w:rPr>
        <w:t>zamówienia</w:t>
      </w:r>
      <w:r w:rsidR="00967230">
        <w:rPr>
          <w:rFonts w:ascii="Verdana" w:hAnsi="Verdana" w:cstheme="minorHAnsi"/>
          <w:sz w:val="20"/>
        </w:rPr>
        <w:t xml:space="preserve"> możliwe jest przedstawienie tych samych</w:t>
      </w:r>
      <w:r w:rsidRPr="00E12529">
        <w:rPr>
          <w:rFonts w:ascii="Verdana" w:hAnsi="Verdana" w:cstheme="minorHAnsi"/>
          <w:sz w:val="20"/>
        </w:rPr>
        <w:t xml:space="preserve"> </w:t>
      </w:r>
      <w:r w:rsidR="00967230">
        <w:rPr>
          <w:rFonts w:ascii="Verdana" w:hAnsi="Verdana" w:cstheme="minorHAnsi"/>
          <w:sz w:val="20"/>
        </w:rPr>
        <w:t>dostaw</w:t>
      </w:r>
      <w:r w:rsidRPr="00E12529">
        <w:rPr>
          <w:rFonts w:ascii="Verdana" w:hAnsi="Verdana" w:cstheme="minorHAnsi"/>
          <w:sz w:val="20"/>
        </w:rPr>
        <w:t>, o ile odpowiada</w:t>
      </w:r>
      <w:r w:rsidR="00967230">
        <w:rPr>
          <w:rFonts w:ascii="Verdana" w:hAnsi="Verdana" w:cstheme="minorHAnsi"/>
          <w:sz w:val="20"/>
        </w:rPr>
        <w:t>ją one</w:t>
      </w:r>
      <w:r w:rsidRPr="00E12529">
        <w:rPr>
          <w:rFonts w:ascii="Verdana" w:hAnsi="Verdana" w:cstheme="minorHAnsi"/>
          <w:sz w:val="20"/>
        </w:rPr>
        <w:t xml:space="preserve"> wymogom postawionym przez Zamawiającego dla danej części zamówienia.</w:t>
      </w:r>
      <w:r w:rsidRPr="002A6CA3">
        <w:rPr>
          <w:rFonts w:ascii="Verdana" w:hAnsi="Verdana" w:cstheme="minorHAnsi"/>
          <w:color w:val="000000"/>
          <w:sz w:val="20"/>
        </w:rPr>
        <w:t xml:space="preserve"> </w:t>
      </w:r>
    </w:p>
    <w:p w14:paraId="5538A158" w14:textId="5059B237" w:rsidR="005F413E" w:rsidRPr="002C1BFD" w:rsidRDefault="00034296" w:rsidP="00492F12">
      <w:pPr>
        <w:spacing w:before="120" w:line="240" w:lineRule="auto"/>
        <w:ind w:left="1418" w:right="-283"/>
        <w:rPr>
          <w:rFonts w:ascii="Verdana" w:hAnsi="Verdana" w:cstheme="minorHAnsi"/>
          <w:sz w:val="20"/>
        </w:rPr>
      </w:pPr>
      <w:r w:rsidRPr="002C1BFD">
        <w:rPr>
          <w:rFonts w:ascii="Verdana" w:hAnsi="Verdana" w:cstheme="minorHAnsi"/>
          <w:sz w:val="20"/>
        </w:rPr>
        <w:t>W przypadku Wykonawców wspólnie ubiegających się o udzielenie zamówienia Zamawiający nie określa szczególnego sposob</w:t>
      </w:r>
      <w:r w:rsidR="009273F4" w:rsidRPr="002C1BFD">
        <w:rPr>
          <w:rFonts w:ascii="Verdana" w:hAnsi="Verdana" w:cstheme="minorHAnsi"/>
          <w:sz w:val="20"/>
        </w:rPr>
        <w:t>u spełniania warunków udziału w </w:t>
      </w:r>
      <w:r w:rsidRPr="002C1BFD">
        <w:rPr>
          <w:rFonts w:ascii="Verdana" w:hAnsi="Verdana" w:cstheme="minorHAnsi"/>
          <w:sz w:val="20"/>
        </w:rPr>
        <w:t>Postępowaniu</w:t>
      </w:r>
      <w:r w:rsidR="009D5BC2" w:rsidRPr="002C1BFD">
        <w:rPr>
          <w:rFonts w:ascii="Verdana" w:hAnsi="Verdana" w:cstheme="minorHAnsi"/>
          <w:sz w:val="20"/>
        </w:rPr>
        <w:t xml:space="preserve"> </w:t>
      </w:r>
      <w:r w:rsidR="009D5BC2" w:rsidRPr="002C1BFD">
        <w:rPr>
          <w:rFonts w:ascii="Verdana" w:hAnsi="Verdana" w:cstheme="minorHAnsi"/>
          <w:sz w:val="20"/>
          <w:lang w:eastAsia="pl-PL"/>
        </w:rPr>
        <w:t>zakupowym</w:t>
      </w:r>
      <w:r w:rsidRPr="002C1BFD">
        <w:rPr>
          <w:rFonts w:ascii="Verdana" w:hAnsi="Verdana" w:cstheme="minorHAnsi"/>
          <w:sz w:val="20"/>
        </w:rPr>
        <w:t>.</w:t>
      </w:r>
      <w:r w:rsidR="00552507" w:rsidRPr="002C1BFD">
        <w:rPr>
          <w:rFonts w:ascii="Verdana" w:hAnsi="Verdana" w:cstheme="minorHAnsi"/>
          <w:sz w:val="20"/>
        </w:rPr>
        <w:t xml:space="preserve"> </w:t>
      </w:r>
      <w:r w:rsidR="005F413E" w:rsidRPr="002C1BFD">
        <w:rPr>
          <w:rFonts w:ascii="Verdana" w:hAnsi="Verdana" w:cstheme="minorHAnsi"/>
          <w:sz w:val="20"/>
        </w:rPr>
        <w:t xml:space="preserve">Jeżeli Wykonawcy wspólnie ubiegają się o udzielenie zamówienia mogą wspólnie wykazać się spełnianiem warunku udziału w Postępowaniu </w:t>
      </w:r>
      <w:r w:rsidR="009D5BC2" w:rsidRPr="002C1BFD">
        <w:rPr>
          <w:rFonts w:ascii="Verdana" w:hAnsi="Verdana" w:cstheme="minorHAnsi"/>
          <w:sz w:val="20"/>
          <w:lang w:eastAsia="pl-PL"/>
        </w:rPr>
        <w:t>zakupowym</w:t>
      </w:r>
      <w:r w:rsidR="009D5BC2" w:rsidRPr="002C1BFD">
        <w:rPr>
          <w:rFonts w:ascii="Verdana" w:hAnsi="Verdana" w:cstheme="minorHAnsi"/>
          <w:sz w:val="20"/>
        </w:rPr>
        <w:t xml:space="preserve"> </w:t>
      </w:r>
      <w:r w:rsidR="005F413E" w:rsidRPr="002C1BFD">
        <w:rPr>
          <w:rFonts w:ascii="Verdana" w:hAnsi="Verdana" w:cstheme="minorHAnsi"/>
          <w:sz w:val="20"/>
        </w:rPr>
        <w:t>dot. zdoln</w:t>
      </w:r>
      <w:r w:rsidR="00E12529" w:rsidRPr="002C1BFD">
        <w:rPr>
          <w:rFonts w:ascii="Verdana" w:hAnsi="Verdana" w:cstheme="minorHAnsi"/>
          <w:sz w:val="20"/>
        </w:rPr>
        <w:t>ości technicznej lub zawodowej.</w:t>
      </w:r>
    </w:p>
    <w:p w14:paraId="77F2A61B" w14:textId="0F1E5C9A" w:rsidR="00F50732" w:rsidRPr="00EA71DA" w:rsidRDefault="008139DF" w:rsidP="006D28BA">
      <w:pPr>
        <w:numPr>
          <w:ilvl w:val="1"/>
          <w:numId w:val="89"/>
        </w:numPr>
        <w:spacing w:before="120" w:line="240" w:lineRule="auto"/>
        <w:ind w:left="425" w:right="-283" w:hanging="709"/>
        <w:rPr>
          <w:rFonts w:ascii="Verdana" w:hAnsi="Verdana" w:cstheme="minorHAnsi"/>
          <w:sz w:val="20"/>
        </w:rPr>
      </w:pPr>
      <w:r w:rsidRPr="00EA71DA">
        <w:rPr>
          <w:rFonts w:ascii="Verdana" w:eastAsia="Calibri" w:hAnsi="Verdana" w:cstheme="minorHAnsi"/>
          <w:sz w:val="20"/>
        </w:rPr>
        <w:t>Nie dotyczy</w:t>
      </w:r>
      <w:r w:rsidR="00EA71DA" w:rsidRPr="00EA71DA">
        <w:rPr>
          <w:rFonts w:ascii="Verdana" w:eastAsia="Calibri" w:hAnsi="Verdana" w:cstheme="minorHAnsi"/>
          <w:sz w:val="20"/>
        </w:rPr>
        <w:t>.</w:t>
      </w:r>
    </w:p>
    <w:p w14:paraId="7C7078C9" w14:textId="48D72483" w:rsidR="00F50732" w:rsidRPr="002A6CA3" w:rsidRDefault="00F50732" w:rsidP="006D28BA">
      <w:pPr>
        <w:numPr>
          <w:ilvl w:val="1"/>
          <w:numId w:val="89"/>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 xml:space="preserve">Ocena spełnienia warunków udziału w Postępowaniu </w:t>
      </w:r>
      <w:r w:rsidR="009D5BC2" w:rsidRPr="006D28BA">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 xml:space="preserve">oraz ocena braku podstaw do wykluczenia z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zostanie dokonana wg formuły „spełnia - nie spełnia”, w oparciu o informacje zawarte w dokumentach i oświadczeniach.</w:t>
      </w:r>
    </w:p>
    <w:p w14:paraId="01D6A279" w14:textId="77777777" w:rsidR="00D20B7C" w:rsidRPr="002A6CA3" w:rsidRDefault="00D20B7C" w:rsidP="00D20B7C">
      <w:pPr>
        <w:spacing w:before="120" w:line="240" w:lineRule="auto"/>
        <w:ind w:left="426"/>
        <w:rPr>
          <w:rFonts w:ascii="Verdana" w:hAnsi="Verdana" w:cstheme="minorHAnsi"/>
          <w:sz w:val="20"/>
        </w:rPr>
      </w:pPr>
    </w:p>
    <w:p w14:paraId="22239B5B" w14:textId="344B4DC0" w:rsidR="005817FF" w:rsidRPr="002A6CA3" w:rsidRDefault="00F50732" w:rsidP="006D28BA">
      <w:pPr>
        <w:pStyle w:val="Nagwek1"/>
        <w:keepLines w:val="0"/>
        <w:numPr>
          <w:ilvl w:val="0"/>
          <w:numId w:val="86"/>
        </w:numPr>
        <w:shd w:val="clear" w:color="auto" w:fill="C6D9F1" w:themeFill="text2" w:themeFillTint="33"/>
        <w:spacing w:before="0" w:after="0" w:line="240" w:lineRule="auto"/>
        <w:ind w:left="567" w:right="-284"/>
        <w:rPr>
          <w:rFonts w:ascii="Verdana" w:hAnsi="Verdana" w:cstheme="minorHAnsi"/>
          <w:sz w:val="20"/>
          <w:lang w:val="pl-PL"/>
        </w:rPr>
      </w:pPr>
      <w:bookmarkStart w:id="153" w:name="_Toc122344778"/>
      <w:r w:rsidRPr="002A6CA3">
        <w:rPr>
          <w:rFonts w:ascii="Verdana" w:eastAsia="Calibri" w:hAnsi="Verdana" w:cstheme="minorHAnsi"/>
          <w:caps w:val="0"/>
          <w:kern w:val="0"/>
          <w:sz w:val="20"/>
          <w:lang w:val="pl-PL"/>
        </w:rPr>
        <w:t xml:space="preserve">KORZYSTANIE Z POTENCJAŁU </w:t>
      </w:r>
      <w:r w:rsidR="00EA3BA1" w:rsidRPr="002A6CA3">
        <w:rPr>
          <w:rFonts w:ascii="Verdana" w:eastAsia="Calibri" w:hAnsi="Verdana" w:cstheme="minorHAnsi"/>
          <w:caps w:val="0"/>
          <w:kern w:val="0"/>
          <w:sz w:val="20"/>
          <w:lang w:val="pl-PL"/>
        </w:rPr>
        <w:t xml:space="preserve">PODMIOTÓW </w:t>
      </w:r>
      <w:r w:rsidR="00951423" w:rsidRPr="002A6CA3">
        <w:rPr>
          <w:rFonts w:ascii="Verdana" w:eastAsia="Calibri" w:hAnsi="Verdana" w:cstheme="minorHAnsi"/>
          <w:caps w:val="0"/>
          <w:kern w:val="0"/>
          <w:sz w:val="20"/>
          <w:lang w:val="pl-PL"/>
        </w:rPr>
        <w:t>UDOSTĘPNIAJĄCYCH ZASOBY</w:t>
      </w:r>
      <w:bookmarkEnd w:id="153"/>
    </w:p>
    <w:p w14:paraId="4B0BA9A8" w14:textId="77777777" w:rsidR="00B33A86" w:rsidRPr="002A6CA3"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14:paraId="33A54737"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B6FE67E"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9787A56" w14:textId="75D219FC" w:rsidR="005817FF" w:rsidRPr="002A6CA3" w:rsidRDefault="00F50732" w:rsidP="006D28BA">
      <w:pPr>
        <w:pStyle w:val="Akapitzlist"/>
        <w:numPr>
          <w:ilvl w:val="1"/>
          <w:numId w:val="48"/>
        </w:numPr>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Wykonawca może w celu potwierdzenia spełniania warunków udziału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zakupowym</w:t>
      </w:r>
      <w:r w:rsidR="00AC76C4" w:rsidRPr="002A6CA3">
        <w:rPr>
          <w:rFonts w:ascii="Verdana" w:eastAsia="Calibri" w:hAnsi="Verdana" w:cstheme="minorHAnsi"/>
          <w:sz w:val="20"/>
        </w:rPr>
        <w:t>,</w:t>
      </w:r>
      <w:r w:rsidRPr="002A6CA3">
        <w:rPr>
          <w:rFonts w:ascii="Verdana" w:eastAsia="Calibri" w:hAnsi="Verdana" w:cstheme="minorHAnsi"/>
          <w:sz w:val="20"/>
        </w:rPr>
        <w:t xml:space="preserve"> o których mowa w pkt </w:t>
      </w:r>
      <w:r w:rsidR="00A76A4D" w:rsidRPr="002A6CA3">
        <w:rPr>
          <w:rFonts w:ascii="Verdana" w:eastAsia="Calibri" w:hAnsi="Verdana" w:cstheme="minorHAnsi"/>
          <w:sz w:val="20"/>
        </w:rPr>
        <w:t>14</w:t>
      </w:r>
      <w:r w:rsidR="00B33A86" w:rsidRPr="002A6CA3">
        <w:rPr>
          <w:rFonts w:ascii="Verdana" w:eastAsia="Calibri" w:hAnsi="Verdana" w:cstheme="minorHAnsi"/>
          <w:sz w:val="20"/>
        </w:rPr>
        <w:t>.</w:t>
      </w:r>
      <w:r w:rsidR="00A76A4D" w:rsidRPr="002A6CA3">
        <w:rPr>
          <w:rFonts w:ascii="Verdana" w:eastAsia="Calibri" w:hAnsi="Verdana" w:cstheme="minorHAnsi"/>
          <w:sz w:val="20"/>
        </w:rPr>
        <w:t>3</w:t>
      </w:r>
      <w:r w:rsidR="00B33A86" w:rsidRPr="002A6CA3">
        <w:rPr>
          <w:rFonts w:ascii="Verdana" w:eastAsia="Calibri" w:hAnsi="Verdana" w:cstheme="minorHAnsi"/>
          <w:sz w:val="20"/>
        </w:rPr>
        <w:t xml:space="preserve">.2 </w:t>
      </w:r>
      <w:r w:rsidRPr="002A6CA3">
        <w:rPr>
          <w:rFonts w:ascii="Verdana" w:eastAsia="Calibri" w:hAnsi="Verdana" w:cstheme="minorHAnsi"/>
          <w:sz w:val="20"/>
        </w:rPr>
        <w:t xml:space="preserve">i </w:t>
      </w:r>
      <w:r w:rsidR="00A76A4D" w:rsidRPr="002A6CA3">
        <w:rPr>
          <w:rFonts w:ascii="Verdana" w:eastAsia="Calibri" w:hAnsi="Verdana" w:cstheme="minorHAnsi"/>
          <w:sz w:val="20"/>
        </w:rPr>
        <w:t>14</w:t>
      </w:r>
      <w:r w:rsidRPr="002A6CA3">
        <w:rPr>
          <w:rFonts w:ascii="Verdana" w:eastAsia="Calibri" w:hAnsi="Verdana" w:cstheme="minorHAnsi"/>
          <w:sz w:val="20"/>
        </w:rPr>
        <w:t>.</w:t>
      </w:r>
      <w:r w:rsidR="00A76A4D" w:rsidRPr="002A6CA3">
        <w:rPr>
          <w:rFonts w:ascii="Verdana" w:eastAsia="Calibri" w:hAnsi="Verdana" w:cstheme="minorHAnsi"/>
          <w:sz w:val="20"/>
        </w:rPr>
        <w:t>3</w:t>
      </w:r>
      <w:r w:rsidRPr="002A6CA3">
        <w:rPr>
          <w:rFonts w:ascii="Verdana" w:eastAsia="Calibri" w:hAnsi="Verdana" w:cstheme="minorHAnsi"/>
          <w:sz w:val="20"/>
        </w:rPr>
        <w:t xml:space="preserve">.3. </w:t>
      </w:r>
      <w:r w:rsidR="00904E94" w:rsidRPr="002A6CA3">
        <w:rPr>
          <w:rFonts w:ascii="Verdana" w:eastAsia="Calibri" w:hAnsi="Verdana" w:cstheme="minorHAnsi"/>
          <w:sz w:val="20"/>
        </w:rPr>
        <w:t>SWZ</w:t>
      </w:r>
      <w:r w:rsidRPr="002A6CA3">
        <w:rPr>
          <w:rFonts w:ascii="Verdana" w:eastAsia="Calibri" w:hAnsi="Verdana" w:cstheme="minorHAnsi"/>
          <w:sz w:val="20"/>
        </w:rPr>
        <w:t xml:space="preserve"> w stosownych sytuacjach oraz w odniesieniu do </w:t>
      </w:r>
      <w:r w:rsidR="00BC782E" w:rsidRPr="002A6CA3">
        <w:rPr>
          <w:rFonts w:ascii="Verdana" w:eastAsia="Calibri" w:hAnsi="Verdana" w:cstheme="minorHAnsi"/>
          <w:sz w:val="20"/>
        </w:rPr>
        <w:t xml:space="preserve">Przedmiotu </w:t>
      </w:r>
      <w:r w:rsidRPr="002A6CA3">
        <w:rPr>
          <w:rFonts w:ascii="Verdana" w:eastAsia="Calibri" w:hAnsi="Verdana" w:cstheme="minorHAnsi"/>
          <w:sz w:val="20"/>
        </w:rPr>
        <w:t xml:space="preserve">Zamówienia, lub jego części, polegać na </w:t>
      </w:r>
      <w:r w:rsidR="007C7F47" w:rsidRPr="002A6CA3">
        <w:rPr>
          <w:rFonts w:ascii="Verdana" w:eastAsia="Calibri" w:hAnsi="Verdana" w:cstheme="minorHAnsi"/>
          <w:sz w:val="20"/>
        </w:rPr>
        <w:t>zdolnościach technicznych lub zawodowych lub sytuacji finansowej lub ekonomicznej podmiotów udostępniających zasoby, niezależnie od charakteru prawnego łączących go z nimi stosunków</w:t>
      </w:r>
      <w:r w:rsidRPr="002A6CA3">
        <w:rPr>
          <w:rFonts w:ascii="Verdana" w:eastAsia="Calibri" w:hAnsi="Verdana" w:cstheme="minorHAnsi"/>
          <w:sz w:val="20"/>
        </w:rPr>
        <w:t>.</w:t>
      </w:r>
      <w:r w:rsidR="00BC782E" w:rsidRPr="002A6CA3">
        <w:rPr>
          <w:rFonts w:ascii="Verdana" w:eastAsia="Calibri" w:hAnsi="Verdana" w:cstheme="minorHAnsi"/>
          <w:sz w:val="20"/>
        </w:rPr>
        <w:t xml:space="preserve"> </w:t>
      </w:r>
    </w:p>
    <w:p w14:paraId="31E48B31" w14:textId="6E784F79" w:rsidR="0081165A" w:rsidRPr="002A6CA3" w:rsidRDefault="0081165A" w:rsidP="006D28BA">
      <w:pPr>
        <w:pStyle w:val="Akapitzlist"/>
        <w:numPr>
          <w:ilvl w:val="1"/>
          <w:numId w:val="48"/>
        </w:numPr>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2A6CA3">
        <w:rPr>
          <w:rFonts w:ascii="Verdana" w:hAnsi="Verdana" w:cstheme="minorHAnsi"/>
          <w:sz w:val="20"/>
        </w:rPr>
        <w:t>.</w:t>
      </w:r>
      <w:r w:rsidR="00544375" w:rsidRPr="002A6CA3">
        <w:rPr>
          <w:rFonts w:ascii="Verdana" w:hAnsi="Verdana" w:cstheme="minorHAnsi"/>
          <w:sz w:val="20"/>
        </w:rPr>
        <w:t xml:space="preserve"> Zapis nie ma zastosowania dla zamówień, których przedmiotem są dostawy.</w:t>
      </w:r>
    </w:p>
    <w:p w14:paraId="3DF9E2B9" w14:textId="7C83FA00" w:rsidR="00F50732" w:rsidRPr="002A6CA3" w:rsidRDefault="00F50732" w:rsidP="006D28BA">
      <w:pPr>
        <w:pStyle w:val="Akapitzlist"/>
        <w:numPr>
          <w:ilvl w:val="1"/>
          <w:numId w:val="48"/>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Wykonawca, który polega na zdolnościach lub sytuacji </w:t>
      </w:r>
      <w:r w:rsidR="00A129C0" w:rsidRPr="002A6CA3">
        <w:rPr>
          <w:rFonts w:ascii="Verdana" w:eastAsia="Calibri" w:hAnsi="Verdana" w:cstheme="minorHAnsi"/>
          <w:sz w:val="20"/>
        </w:rPr>
        <w:t>podmiotów udostępniających zasoby</w:t>
      </w:r>
      <w:r w:rsidRPr="002A6CA3">
        <w:rPr>
          <w:rFonts w:ascii="Verdana" w:eastAsia="Calibri" w:hAnsi="Verdana" w:cstheme="minorHAnsi"/>
          <w:sz w:val="20"/>
        </w:rPr>
        <w:t xml:space="preserve">, </w:t>
      </w:r>
      <w:r w:rsidR="008135A8" w:rsidRPr="002A6CA3">
        <w:rPr>
          <w:rFonts w:ascii="Verdana" w:eastAsia="Calibri" w:hAnsi="Verdana" w:cstheme="minorHAnsi"/>
          <w:sz w:val="20"/>
        </w:rPr>
        <w:t xml:space="preserve">jest zobowiązany w Formularzu Oferty wskazać nazwy </w:t>
      </w:r>
      <w:r w:rsidR="004F5761" w:rsidRPr="002A6CA3">
        <w:rPr>
          <w:rFonts w:ascii="Verdana" w:eastAsia="Calibri" w:hAnsi="Verdana" w:cstheme="minorHAnsi"/>
          <w:sz w:val="20"/>
        </w:rPr>
        <w:t xml:space="preserve">tych </w:t>
      </w:r>
      <w:r w:rsidR="008135A8" w:rsidRPr="002A6CA3">
        <w:rPr>
          <w:rFonts w:ascii="Verdana" w:eastAsia="Calibri" w:hAnsi="Verdana" w:cstheme="minorHAnsi"/>
          <w:sz w:val="20"/>
        </w:rPr>
        <w:t xml:space="preserve">podmiotów oraz </w:t>
      </w:r>
      <w:r w:rsidRPr="002A6CA3">
        <w:rPr>
          <w:rFonts w:ascii="Verdana" w:eastAsia="Calibri" w:hAnsi="Verdana" w:cstheme="minorHAnsi"/>
          <w:sz w:val="20"/>
        </w:rPr>
        <w:t>musi udowodnić Zamawiającemu, że realizując Zamówienie, będzie dysponował niezbęd</w:t>
      </w:r>
      <w:r w:rsidR="00AC76C4" w:rsidRPr="002A6CA3">
        <w:rPr>
          <w:rFonts w:ascii="Verdana" w:eastAsia="Calibri" w:hAnsi="Verdana" w:cstheme="minorHAnsi"/>
          <w:sz w:val="20"/>
        </w:rPr>
        <w:t xml:space="preserve">nymi zasobami tych podmiotów, </w:t>
      </w:r>
      <w:r w:rsidR="00AC76C4" w:rsidRPr="002A6CA3">
        <w:rPr>
          <w:rFonts w:ascii="Verdana" w:eastAsia="Calibri" w:hAnsi="Verdana" w:cstheme="minorHAnsi"/>
          <w:b/>
          <w:sz w:val="20"/>
          <w:u w:val="single"/>
        </w:rPr>
        <w:t>w </w:t>
      </w:r>
      <w:r w:rsidRPr="002A6CA3">
        <w:rPr>
          <w:rFonts w:ascii="Verdana" w:eastAsia="Calibri" w:hAnsi="Verdana" w:cstheme="minorHAnsi"/>
          <w:b/>
          <w:sz w:val="20"/>
          <w:u w:val="single"/>
        </w:rPr>
        <w:t>szczególności przedstawiając wraz z Ofertą zobowiązanie tych podmiotów do oddania mu do dyspozycji niezbędnych zasobów na potrzeby realizacji zamówienia</w:t>
      </w:r>
      <w:r w:rsidRPr="002A6CA3">
        <w:rPr>
          <w:rFonts w:ascii="Verdana" w:eastAsia="Calibri" w:hAnsi="Verdana" w:cstheme="minorHAnsi"/>
          <w:sz w:val="20"/>
        </w:rPr>
        <w:t xml:space="preserve"> (dalej „Zobowiązanie”). Wzór </w:t>
      </w:r>
      <w:r w:rsidR="0081759F" w:rsidRPr="002A6CA3">
        <w:rPr>
          <w:rFonts w:ascii="Verdana" w:eastAsia="Calibri" w:hAnsi="Verdana" w:cstheme="minorHAnsi"/>
          <w:sz w:val="20"/>
        </w:rPr>
        <w:t xml:space="preserve">Zobowiązania </w:t>
      </w:r>
      <w:r w:rsidRPr="002A6CA3">
        <w:rPr>
          <w:rFonts w:ascii="Verdana" w:eastAsia="Calibri" w:hAnsi="Verdana" w:cstheme="minorHAnsi"/>
          <w:sz w:val="20"/>
        </w:rPr>
        <w:t xml:space="preserve">stanowi Załącznik nr </w:t>
      </w:r>
      <w:r w:rsidR="0084677B" w:rsidRPr="002A6CA3">
        <w:rPr>
          <w:rFonts w:ascii="Verdana" w:eastAsia="Calibri" w:hAnsi="Verdana" w:cstheme="minorHAnsi"/>
          <w:sz w:val="20"/>
        </w:rPr>
        <w:t>4</w:t>
      </w:r>
      <w:r w:rsidRPr="002A6CA3">
        <w:rPr>
          <w:rFonts w:ascii="Verdana" w:eastAsia="Calibri" w:hAnsi="Verdana" w:cstheme="minorHAnsi"/>
          <w:sz w:val="20"/>
        </w:rPr>
        <w:t xml:space="preserve"> do </w:t>
      </w:r>
      <w:r w:rsidR="00904E94" w:rsidRPr="002A6CA3">
        <w:rPr>
          <w:rFonts w:ascii="Verdana" w:eastAsia="Calibri" w:hAnsi="Verdana" w:cstheme="minorHAnsi"/>
          <w:sz w:val="20"/>
        </w:rPr>
        <w:t>SWZ</w:t>
      </w:r>
      <w:r w:rsidRPr="002A6CA3">
        <w:rPr>
          <w:rFonts w:ascii="Verdana" w:eastAsia="Calibri" w:hAnsi="Verdana" w:cstheme="minorHAnsi"/>
          <w:sz w:val="20"/>
        </w:rPr>
        <w:t>.</w:t>
      </w:r>
      <w:r w:rsidR="00AC76C4" w:rsidRPr="002A6CA3">
        <w:rPr>
          <w:rFonts w:ascii="Verdana" w:eastAsia="Calibri" w:hAnsi="Verdana" w:cstheme="minorHAnsi"/>
          <w:sz w:val="20"/>
        </w:rPr>
        <w:t xml:space="preserve"> </w:t>
      </w:r>
      <w:r w:rsidR="00AC76C4" w:rsidRPr="002A6CA3">
        <w:rPr>
          <w:rFonts w:ascii="Verdana" w:eastAsia="Calibri" w:hAnsi="Verdana" w:cstheme="minorHAnsi"/>
          <w:b/>
          <w:sz w:val="20"/>
        </w:rPr>
        <w:t>Zobowiązanie powinno być podpisane przez osobę</w:t>
      </w:r>
      <w:r w:rsidR="00295929" w:rsidRPr="002A6CA3">
        <w:rPr>
          <w:rFonts w:ascii="Verdana" w:eastAsia="Calibri" w:hAnsi="Verdana" w:cstheme="minorHAnsi"/>
          <w:b/>
          <w:sz w:val="20"/>
        </w:rPr>
        <w:t>/y</w:t>
      </w:r>
      <w:r w:rsidR="00AC76C4" w:rsidRPr="002A6CA3">
        <w:rPr>
          <w:rFonts w:ascii="Verdana" w:eastAsia="Calibri" w:hAnsi="Verdana" w:cstheme="minorHAnsi"/>
          <w:b/>
          <w:sz w:val="20"/>
        </w:rPr>
        <w:t xml:space="preserve"> upoważnioną</w:t>
      </w:r>
      <w:r w:rsidR="00295929" w:rsidRPr="002A6CA3">
        <w:rPr>
          <w:rFonts w:ascii="Verdana" w:eastAsia="Calibri" w:hAnsi="Verdana" w:cstheme="minorHAnsi"/>
          <w:b/>
          <w:sz w:val="20"/>
        </w:rPr>
        <w:t>/e</w:t>
      </w:r>
      <w:r w:rsidR="00AC76C4" w:rsidRPr="002A6CA3">
        <w:rPr>
          <w:rFonts w:ascii="Verdana" w:eastAsia="Calibri" w:hAnsi="Verdana" w:cstheme="minorHAnsi"/>
          <w:b/>
          <w:sz w:val="20"/>
        </w:rPr>
        <w:t xml:space="preserve"> do reprezentowania podmiotu</w:t>
      </w:r>
      <w:r w:rsidR="0081759F" w:rsidRPr="002A6CA3">
        <w:rPr>
          <w:rFonts w:ascii="Verdana" w:eastAsia="Calibri" w:hAnsi="Verdana" w:cstheme="minorHAnsi"/>
          <w:b/>
          <w:sz w:val="20"/>
        </w:rPr>
        <w:t xml:space="preserve"> udostępniającego zasoby</w:t>
      </w:r>
      <w:r w:rsidR="00AC76C4" w:rsidRPr="002A6CA3">
        <w:rPr>
          <w:rFonts w:ascii="Verdana" w:eastAsia="Calibri" w:hAnsi="Verdana" w:cstheme="minorHAnsi"/>
          <w:b/>
          <w:sz w:val="20"/>
        </w:rPr>
        <w:t xml:space="preserve">. Jeżeli uprawnienie osoby/osób podpisującej/podpisujących Zobowiązanie nie wynika wprost z dokumentu stwierdzającego status prawny </w:t>
      </w:r>
      <w:r w:rsidR="0081759F" w:rsidRPr="002A6CA3">
        <w:rPr>
          <w:rFonts w:ascii="Verdana" w:eastAsia="Calibri" w:hAnsi="Verdana" w:cstheme="minorHAnsi"/>
          <w:b/>
          <w:sz w:val="20"/>
        </w:rPr>
        <w:t xml:space="preserve">tego </w:t>
      </w:r>
      <w:r w:rsidR="00637D3C" w:rsidRPr="002A6CA3">
        <w:rPr>
          <w:rFonts w:ascii="Verdana" w:eastAsia="Calibri" w:hAnsi="Verdana" w:cstheme="minorHAnsi"/>
          <w:b/>
          <w:sz w:val="20"/>
        </w:rPr>
        <w:t>podmiotu</w:t>
      </w:r>
      <w:r w:rsidR="00AC76C4" w:rsidRPr="002A6CA3">
        <w:rPr>
          <w:rFonts w:ascii="Verdana" w:eastAsia="Calibri" w:hAnsi="Verdana" w:cstheme="minorHAnsi"/>
          <w:b/>
          <w:sz w:val="20"/>
        </w:rPr>
        <w:t>, to należy dołączyć pełnomocnictw</w:t>
      </w:r>
      <w:r w:rsidR="00754A30" w:rsidRPr="002A6CA3">
        <w:rPr>
          <w:rFonts w:ascii="Verdana" w:eastAsia="Calibri" w:hAnsi="Verdana" w:cstheme="minorHAnsi"/>
          <w:b/>
          <w:sz w:val="20"/>
        </w:rPr>
        <w:t>o.</w:t>
      </w:r>
    </w:p>
    <w:p w14:paraId="43230617" w14:textId="7E612BB0" w:rsidR="005449B6" w:rsidRPr="002A6CA3" w:rsidRDefault="00F50732" w:rsidP="006D28BA">
      <w:pPr>
        <w:pStyle w:val="Akapitzlist"/>
        <w:numPr>
          <w:ilvl w:val="1"/>
          <w:numId w:val="48"/>
        </w:numPr>
        <w:spacing w:before="120" w:after="120" w:line="240" w:lineRule="auto"/>
        <w:ind w:left="425" w:right="-284" w:hanging="709"/>
        <w:contextualSpacing w:val="0"/>
        <w:rPr>
          <w:rFonts w:ascii="Verdana" w:hAnsi="Verdana" w:cstheme="minorHAnsi"/>
          <w:sz w:val="20"/>
        </w:rPr>
      </w:pPr>
      <w:r w:rsidRPr="002A6CA3">
        <w:rPr>
          <w:rFonts w:ascii="Verdana" w:eastAsia="Calibri" w:hAnsi="Verdana" w:cstheme="minorHAnsi"/>
          <w:sz w:val="20"/>
        </w:rPr>
        <w:t xml:space="preserve">W celu oceny, czy Wykonawca polegając na sytuacji </w:t>
      </w:r>
      <w:r w:rsidR="00AA5F57" w:rsidRPr="002A6CA3">
        <w:rPr>
          <w:rFonts w:ascii="Verdana" w:eastAsia="Calibri" w:hAnsi="Verdana" w:cstheme="minorHAnsi"/>
          <w:sz w:val="20"/>
        </w:rPr>
        <w:t>podmiotów udostępniających zasoby</w:t>
      </w:r>
      <w:r w:rsidRPr="002A6CA3">
        <w:rPr>
          <w:rFonts w:ascii="Verdana" w:eastAsia="Calibri" w:hAnsi="Verdana" w:cstheme="minorHAnsi"/>
          <w:sz w:val="20"/>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zakres dostępnych Wykonawcy zasobów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w:t>
      </w:r>
    </w:p>
    <w:p w14:paraId="66BA0765" w14:textId="331FFF0F"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sposób wykorzystania zasobów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 przez Wykonawcę, przy wykonywaniu zamówienia;</w:t>
      </w:r>
    </w:p>
    <w:p w14:paraId="09BA9ED6" w14:textId="6D88AA4E"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zakres i okres udziału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 xml:space="preserve"> przy wykonywaniu zamówienia </w:t>
      </w:r>
      <w:r w:rsidR="0084677B" w:rsidRPr="002A6CA3">
        <w:rPr>
          <w:rFonts w:ascii="Verdana" w:eastAsia="Calibri" w:hAnsi="Verdana" w:cstheme="minorHAnsi"/>
          <w:sz w:val="20"/>
        </w:rPr>
        <w:t>nie</w:t>
      </w:r>
      <w:r w:rsidRPr="002A6CA3">
        <w:rPr>
          <w:rFonts w:ascii="Verdana" w:eastAsia="Calibri" w:hAnsi="Verdana" w:cstheme="minorHAnsi"/>
          <w:sz w:val="20"/>
        </w:rPr>
        <w:t>publicznego;</w:t>
      </w:r>
    </w:p>
    <w:p w14:paraId="576C35DB" w14:textId="1A07A91E"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informacji, czy podmiot</w:t>
      </w:r>
      <w:r w:rsidR="00AF4FAB" w:rsidRPr="002A6CA3">
        <w:rPr>
          <w:rFonts w:ascii="Verdana" w:eastAsia="Calibri" w:hAnsi="Verdana" w:cstheme="minorHAnsi"/>
          <w:sz w:val="20"/>
        </w:rPr>
        <w:t xml:space="preserve"> udostępniający zasoby,</w:t>
      </w:r>
      <w:r w:rsidRPr="002A6CA3">
        <w:rPr>
          <w:rFonts w:ascii="Verdana" w:eastAsia="Calibri" w:hAnsi="Verdana" w:cstheme="minorHAnsi"/>
          <w:sz w:val="20"/>
        </w:rPr>
        <w:t xml:space="preserve"> w odniesieniu do</w:t>
      </w:r>
      <w:r w:rsidR="007D33B9" w:rsidRPr="002A6CA3">
        <w:rPr>
          <w:rFonts w:ascii="Verdana" w:eastAsia="Calibri" w:hAnsi="Verdana" w:cstheme="minorHAnsi"/>
          <w:sz w:val="20"/>
        </w:rPr>
        <w:t xml:space="preserve"> wyksz</w:t>
      </w:r>
      <w:r w:rsidR="00754A30" w:rsidRPr="002A6CA3">
        <w:rPr>
          <w:rFonts w:ascii="Verdana" w:eastAsia="Calibri" w:hAnsi="Verdana" w:cstheme="minorHAnsi"/>
          <w:sz w:val="20"/>
        </w:rPr>
        <w:t>t</w:t>
      </w:r>
      <w:r w:rsidR="007D33B9" w:rsidRPr="002A6CA3">
        <w:rPr>
          <w:rFonts w:ascii="Verdana" w:eastAsia="Calibri" w:hAnsi="Verdana" w:cstheme="minorHAnsi"/>
          <w:sz w:val="20"/>
        </w:rPr>
        <w:t>ałcenia lub</w:t>
      </w:r>
      <w:r w:rsidRPr="002A6CA3">
        <w:rPr>
          <w:rFonts w:ascii="Verdana" w:eastAsia="Calibri" w:hAnsi="Verdana" w:cstheme="minorHAnsi"/>
          <w:sz w:val="20"/>
        </w:rPr>
        <w:t xml:space="preserve"> </w:t>
      </w:r>
      <w:r w:rsidR="007D33B9" w:rsidRPr="002A6CA3">
        <w:rPr>
          <w:rFonts w:ascii="Verdana" w:eastAsia="Calibri" w:hAnsi="Verdana" w:cstheme="minorHAnsi"/>
          <w:sz w:val="20"/>
        </w:rPr>
        <w:t xml:space="preserve">kwalifikacji zawodowych lub </w:t>
      </w:r>
      <w:r w:rsidRPr="002A6CA3">
        <w:rPr>
          <w:rFonts w:ascii="Verdana" w:eastAsia="Calibri" w:hAnsi="Verdana" w:cstheme="minorHAnsi"/>
          <w:sz w:val="20"/>
        </w:rPr>
        <w:t>doświadczenia, zrealizuje</w:t>
      </w:r>
      <w:r w:rsidR="007D33B9" w:rsidRPr="002A6CA3">
        <w:rPr>
          <w:rFonts w:ascii="Verdana" w:eastAsia="Calibri" w:hAnsi="Verdana" w:cstheme="minorHAnsi"/>
          <w:sz w:val="20"/>
        </w:rPr>
        <w:t xml:space="preserve"> roboty budowlane/</w:t>
      </w:r>
      <w:r w:rsidRPr="002A6CA3">
        <w:rPr>
          <w:rFonts w:ascii="Verdana" w:eastAsia="Calibri" w:hAnsi="Verdana" w:cstheme="minorHAnsi"/>
          <w:sz w:val="20"/>
        </w:rPr>
        <w:t xml:space="preserve"> usługi, których wskazane zdolności dotyczą.</w:t>
      </w:r>
    </w:p>
    <w:p w14:paraId="6D5B02A6" w14:textId="6634434C" w:rsidR="007D33B9" w:rsidRPr="002A6CA3" w:rsidRDefault="007D33B9" w:rsidP="006D28BA">
      <w:pPr>
        <w:pStyle w:val="Akapitzlist"/>
        <w:numPr>
          <w:ilvl w:val="1"/>
          <w:numId w:val="48"/>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lastRenderedPageBreak/>
        <w:t xml:space="preserve">Wykonawca, poprzez treść przedstawionych dokumentów, musi wykazać realny sposób, </w:t>
      </w:r>
      <w:r w:rsidRPr="002A6CA3">
        <w:rPr>
          <w:rFonts w:ascii="Verdana" w:eastAsia="Calibri" w:hAnsi="Verdana" w:cstheme="minorHAnsi"/>
          <w:sz w:val="20"/>
        </w:rPr>
        <w:br/>
        <w:t xml:space="preserve">w jaki przewidziane jest korzystanie ze zdolności </w:t>
      </w:r>
      <w:r w:rsidR="00BC5B0F" w:rsidRPr="002A6CA3">
        <w:rPr>
          <w:rFonts w:ascii="Verdana" w:eastAsia="Calibri" w:hAnsi="Verdana" w:cstheme="minorHAnsi"/>
          <w:sz w:val="20"/>
        </w:rPr>
        <w:t>podmiotu udostępniającego zasobu</w:t>
      </w:r>
      <w:r w:rsidR="00487B32" w:rsidRPr="002A6CA3">
        <w:rPr>
          <w:rFonts w:ascii="Verdana" w:eastAsia="Calibri" w:hAnsi="Verdana" w:cstheme="minorHAnsi"/>
          <w:sz w:val="20"/>
        </w:rPr>
        <w:t>,</w:t>
      </w:r>
      <w:r w:rsidRPr="002A6CA3">
        <w:rPr>
          <w:rFonts w:ascii="Verdana" w:eastAsia="Calibri" w:hAnsi="Verdana" w:cstheme="minorHAnsi"/>
          <w:sz w:val="20"/>
        </w:rPr>
        <w:t xml:space="preserve"> tzn. gwarantujący Wykonawcy rzeczywisty dostęp do udostępnianych zdolności/zasobów w stopniu niezb</w:t>
      </w:r>
      <w:r w:rsidR="002D280D" w:rsidRPr="002A6CA3">
        <w:rPr>
          <w:rFonts w:ascii="Verdana" w:eastAsia="Calibri" w:hAnsi="Verdana" w:cstheme="minorHAnsi"/>
          <w:sz w:val="20"/>
        </w:rPr>
        <w:t>ędnym dla należytego wykonania Z</w:t>
      </w:r>
      <w:r w:rsidRPr="002A6CA3">
        <w:rPr>
          <w:rFonts w:ascii="Verdana" w:eastAsia="Calibri" w:hAnsi="Verdana" w:cstheme="minorHAnsi"/>
          <w:sz w:val="20"/>
        </w:rPr>
        <w:t>amówienia.</w:t>
      </w:r>
    </w:p>
    <w:p w14:paraId="57819051" w14:textId="7436DED1" w:rsidR="005817FF" w:rsidRPr="002A6CA3" w:rsidRDefault="00F50732" w:rsidP="006D28BA">
      <w:pPr>
        <w:pStyle w:val="Akapitzlist"/>
        <w:numPr>
          <w:ilvl w:val="1"/>
          <w:numId w:val="48"/>
        </w:numPr>
        <w:spacing w:before="120" w:after="120" w:line="240" w:lineRule="auto"/>
        <w:ind w:left="426" w:right="-284" w:hanging="710"/>
        <w:contextualSpacing w:val="0"/>
        <w:rPr>
          <w:rFonts w:ascii="Verdana" w:hAnsi="Verdana" w:cstheme="minorHAnsi"/>
          <w:sz w:val="20"/>
        </w:rPr>
      </w:pPr>
      <w:r w:rsidRPr="002A6CA3">
        <w:rPr>
          <w:rFonts w:ascii="Verdana" w:eastAsia="Calibri" w:hAnsi="Verdana" w:cstheme="minorHAnsi"/>
          <w:sz w:val="20"/>
        </w:rPr>
        <w:t xml:space="preserve">Zamawiający ocenia, czy udostępniane Wykonawcy przez </w:t>
      </w:r>
      <w:r w:rsidR="00BC5B0F" w:rsidRPr="002A6CA3">
        <w:rPr>
          <w:rFonts w:ascii="Verdana" w:eastAsia="Calibri" w:hAnsi="Verdana" w:cstheme="minorHAnsi"/>
          <w:sz w:val="20"/>
        </w:rPr>
        <w:t>podmioty udostępniające zasoby</w:t>
      </w:r>
      <w:r w:rsidRPr="002A6CA3">
        <w:rPr>
          <w:rFonts w:ascii="Verdana" w:eastAsia="Calibri" w:hAnsi="Verdana" w:cstheme="minorHAnsi"/>
          <w:sz w:val="20"/>
        </w:rPr>
        <w:t xml:space="preserve"> </w:t>
      </w:r>
      <w:r w:rsidR="001F5CD3" w:rsidRPr="002A6CA3">
        <w:rPr>
          <w:rFonts w:ascii="Verdana" w:eastAsia="Calibri" w:hAnsi="Verdana" w:cstheme="minorHAnsi"/>
          <w:sz w:val="20"/>
        </w:rPr>
        <w:t>niezbędne zdolności techniczne lub zawodowe</w:t>
      </w:r>
      <w:r w:rsidR="00BC5B0F" w:rsidRPr="002A6CA3">
        <w:rPr>
          <w:rFonts w:ascii="Verdana" w:eastAsia="Calibri" w:hAnsi="Verdana" w:cstheme="minorHAnsi"/>
          <w:sz w:val="20"/>
        </w:rPr>
        <w:t xml:space="preserve"> do zrealizowania Zakupu</w:t>
      </w:r>
      <w:r w:rsidR="000F3AAE">
        <w:rPr>
          <w:rFonts w:ascii="Verdana" w:eastAsia="Calibri" w:hAnsi="Verdana" w:cstheme="minorHAnsi"/>
          <w:sz w:val="20"/>
        </w:rPr>
        <w:t>, w szczególności wiedza i </w:t>
      </w:r>
      <w:r w:rsidR="00BC5B0F" w:rsidRPr="002A6CA3">
        <w:rPr>
          <w:rFonts w:ascii="Verdana" w:eastAsia="Calibri" w:hAnsi="Verdana" w:cstheme="minorHAnsi"/>
          <w:sz w:val="20"/>
        </w:rPr>
        <w:t>doświadczenie oraz dysponowanie potencjałem technicznym i osobami zdolnymi do realizacji Zakupu</w:t>
      </w:r>
      <w:r w:rsidR="00DB6BB2" w:rsidRPr="002A6CA3">
        <w:rPr>
          <w:rFonts w:ascii="Verdana" w:eastAsia="Calibri" w:hAnsi="Verdana" w:cstheme="minorHAnsi"/>
          <w:sz w:val="20"/>
        </w:rPr>
        <w:t xml:space="preserve"> </w:t>
      </w:r>
      <w:r w:rsidRPr="002A6CA3">
        <w:rPr>
          <w:rFonts w:ascii="Verdana" w:eastAsia="Calibri" w:hAnsi="Verdana" w:cstheme="minorHAnsi"/>
          <w:sz w:val="20"/>
        </w:rPr>
        <w:t xml:space="preserve">lub ich sytuacja finansowa lub ekonomiczna, pozwalają na wykazanie przez Wykonawcę spełniania warunków udziału w </w:t>
      </w:r>
      <w:r w:rsidR="005133E6">
        <w:rPr>
          <w:rFonts w:ascii="Verdana" w:eastAsia="Calibri" w:hAnsi="Verdana" w:cstheme="minorHAnsi"/>
          <w:sz w:val="20"/>
        </w:rPr>
        <w:t>P</w:t>
      </w:r>
      <w:r w:rsidR="005133E6" w:rsidRPr="002A6CA3">
        <w:rPr>
          <w:rFonts w:ascii="Verdana" w:eastAsia="Calibri" w:hAnsi="Verdana" w:cstheme="minorHAnsi"/>
          <w:sz w:val="20"/>
        </w:rPr>
        <w:t>ostępowaniu</w:t>
      </w:r>
      <w:r w:rsidR="005133E6">
        <w:rPr>
          <w:rFonts w:ascii="Verdana" w:eastAsia="Calibri" w:hAnsi="Verdana" w:cstheme="minorHAnsi"/>
          <w:sz w:val="20"/>
        </w:rPr>
        <w:t xml:space="preserve"> </w:t>
      </w:r>
      <w:r w:rsidR="009D5BC2" w:rsidRPr="00221C35">
        <w:rPr>
          <w:rFonts w:ascii="Verdana" w:hAnsi="Verdana" w:cstheme="minorHAnsi"/>
          <w:sz w:val="20"/>
          <w:lang w:eastAsia="pl-PL"/>
        </w:rPr>
        <w:t>zakupowym</w:t>
      </w:r>
      <w:r w:rsidRPr="002A6CA3">
        <w:rPr>
          <w:rFonts w:ascii="Verdana" w:eastAsia="Calibri" w:hAnsi="Verdana" w:cstheme="minorHAnsi"/>
          <w:sz w:val="20"/>
        </w:rPr>
        <w:t xml:space="preserve">. Powyższa ocena zostanie dokonana na podstawie wypełnionych i przedstawionych zobowiązań podmiotów </w:t>
      </w:r>
      <w:r w:rsidR="00AF4FAB" w:rsidRPr="002A6CA3">
        <w:rPr>
          <w:rFonts w:ascii="Verdana" w:eastAsia="Calibri" w:hAnsi="Verdana" w:cstheme="minorHAnsi"/>
          <w:sz w:val="20"/>
        </w:rPr>
        <w:t>udostępniających zasoby</w:t>
      </w:r>
      <w:r w:rsidRPr="002A6CA3">
        <w:rPr>
          <w:rFonts w:ascii="Verdana" w:eastAsia="Calibri" w:hAnsi="Verdana" w:cstheme="minorHAnsi"/>
          <w:sz w:val="20"/>
        </w:rPr>
        <w:t xml:space="preserve"> oraz innych dokumentów dotyczących stosunków łączący</w:t>
      </w:r>
      <w:r w:rsidR="00AC76C4" w:rsidRPr="002A6CA3">
        <w:rPr>
          <w:rFonts w:ascii="Verdana" w:eastAsia="Calibri" w:hAnsi="Verdana" w:cstheme="minorHAnsi"/>
          <w:sz w:val="20"/>
        </w:rPr>
        <w:t>ch</w:t>
      </w:r>
      <w:r w:rsidRPr="002A6CA3">
        <w:rPr>
          <w:rFonts w:ascii="Verdana" w:eastAsia="Calibri" w:hAnsi="Verdana" w:cstheme="minorHAnsi"/>
          <w:sz w:val="20"/>
        </w:rPr>
        <w:t xml:space="preserve"> Wykonawcę z tymi podmiotami, przedstawiony</w:t>
      </w:r>
      <w:r w:rsidR="0084677B" w:rsidRPr="002A6CA3">
        <w:rPr>
          <w:rFonts w:ascii="Verdana" w:eastAsia="Calibri" w:hAnsi="Verdana" w:cstheme="minorHAnsi"/>
          <w:sz w:val="20"/>
        </w:rPr>
        <w:t>ch</w:t>
      </w:r>
      <w:r w:rsidRPr="002A6CA3">
        <w:rPr>
          <w:rFonts w:ascii="Verdana" w:eastAsia="Calibri" w:hAnsi="Verdana" w:cstheme="minorHAnsi"/>
          <w:sz w:val="20"/>
        </w:rPr>
        <w:t xml:space="preserve"> przez Wykonawcę.</w:t>
      </w:r>
    </w:p>
    <w:p w14:paraId="208A5090" w14:textId="202FACA3" w:rsidR="007A7681" w:rsidRPr="00EA71DA" w:rsidRDefault="00EA71DA" w:rsidP="006D28BA">
      <w:pPr>
        <w:pStyle w:val="Akapitzlist"/>
        <w:numPr>
          <w:ilvl w:val="1"/>
          <w:numId w:val="48"/>
        </w:numPr>
        <w:spacing w:before="120" w:after="120" w:line="240" w:lineRule="auto"/>
        <w:ind w:left="425" w:right="-284" w:hanging="709"/>
        <w:contextualSpacing w:val="0"/>
        <w:rPr>
          <w:rFonts w:ascii="Verdana" w:hAnsi="Verdana" w:cstheme="minorHAnsi"/>
          <w:sz w:val="20"/>
        </w:rPr>
      </w:pPr>
      <w:r w:rsidRPr="00EA71DA">
        <w:rPr>
          <w:rFonts w:ascii="Verdana" w:eastAsia="Calibri" w:hAnsi="Verdana" w:cstheme="minorHAnsi"/>
          <w:sz w:val="20"/>
        </w:rPr>
        <w:t>Nie dotyczy</w:t>
      </w:r>
      <w:r w:rsidR="00F50732" w:rsidRPr="00EA71DA">
        <w:rPr>
          <w:rFonts w:ascii="Verdana" w:eastAsia="Calibri" w:hAnsi="Verdana" w:cstheme="minorHAnsi"/>
          <w:sz w:val="20"/>
        </w:rPr>
        <w:t>.</w:t>
      </w:r>
    </w:p>
    <w:p w14:paraId="754175AF" w14:textId="77777777" w:rsidR="00FE492B" w:rsidRPr="002A6CA3" w:rsidRDefault="00FE492B" w:rsidP="001F2A97">
      <w:pPr>
        <w:pStyle w:val="Akapitzlist"/>
        <w:spacing w:before="120" w:after="120" w:line="240" w:lineRule="auto"/>
        <w:ind w:left="425" w:right="-284"/>
        <w:contextualSpacing w:val="0"/>
        <w:rPr>
          <w:rFonts w:ascii="Verdana" w:hAnsi="Verdana" w:cstheme="minorHAnsi"/>
          <w:sz w:val="20"/>
          <w:highlight w:val="cyan"/>
        </w:rPr>
      </w:pPr>
    </w:p>
    <w:p w14:paraId="6B4C9E74" w14:textId="77777777" w:rsidR="002C51CB" w:rsidRPr="002A6CA3" w:rsidRDefault="00F50732" w:rsidP="006D28BA">
      <w:pPr>
        <w:pStyle w:val="Nagwek1"/>
        <w:keepLines w:val="0"/>
        <w:numPr>
          <w:ilvl w:val="0"/>
          <w:numId w:val="86"/>
        </w:numPr>
        <w:shd w:val="clear" w:color="auto" w:fill="C6D9F1" w:themeFill="text2" w:themeFillTint="33"/>
        <w:spacing w:before="0" w:after="0" w:line="240" w:lineRule="auto"/>
        <w:ind w:left="425" w:right="-284" w:hanging="709"/>
        <w:rPr>
          <w:rFonts w:ascii="Verdana" w:eastAsia="Calibri" w:hAnsi="Verdana" w:cstheme="minorHAnsi"/>
          <w:kern w:val="0"/>
          <w:sz w:val="20"/>
          <w:lang w:val="pl-PL"/>
        </w:rPr>
      </w:pPr>
      <w:bookmarkStart w:id="154" w:name="_Toc489350394"/>
      <w:bookmarkStart w:id="155" w:name="_Toc515896286"/>
      <w:bookmarkStart w:id="156" w:name="_Toc122344779"/>
      <w:r w:rsidRPr="002A6CA3">
        <w:rPr>
          <w:rFonts w:ascii="Verdana" w:eastAsia="Calibri" w:hAnsi="Verdana" w:cstheme="minorHAnsi"/>
          <w:kern w:val="0"/>
          <w:sz w:val="20"/>
          <w:lang w:val="pl-PL"/>
        </w:rPr>
        <w:t>WYKAZ OŚWIADCZEŃ LUB DOKUMENTÓW, POTWIERDZAJĄCYCH SPEŁNIANIE WARUNKÓW UDZIAŁU W POSTĘPOWANIU ORAZ BRAK PODSTAW WYKLUCZENIA</w:t>
      </w:r>
      <w:bookmarkEnd w:id="154"/>
      <w:bookmarkEnd w:id="155"/>
      <w:bookmarkEnd w:id="156"/>
    </w:p>
    <w:p w14:paraId="417D877A" w14:textId="77777777" w:rsidR="0076398B" w:rsidRPr="00EA71DA" w:rsidRDefault="0076398B" w:rsidP="00980BFF">
      <w:pPr>
        <w:pStyle w:val="Akapitzlist"/>
        <w:numPr>
          <w:ilvl w:val="0"/>
          <w:numId w:val="49"/>
        </w:numPr>
        <w:spacing w:before="120" w:after="120" w:line="240" w:lineRule="auto"/>
        <w:ind w:right="-284"/>
        <w:rPr>
          <w:rFonts w:ascii="Verdana" w:hAnsi="Verdana" w:cstheme="minorHAnsi"/>
          <w:vanish/>
          <w:sz w:val="20"/>
        </w:rPr>
      </w:pPr>
    </w:p>
    <w:p w14:paraId="62F0AEDD" w14:textId="77777777" w:rsidR="0076398B" w:rsidRPr="00EA71DA" w:rsidRDefault="0076398B" w:rsidP="00980BFF">
      <w:pPr>
        <w:pStyle w:val="Akapitzlist"/>
        <w:numPr>
          <w:ilvl w:val="0"/>
          <w:numId w:val="49"/>
        </w:numPr>
        <w:spacing w:before="120" w:after="120" w:line="240" w:lineRule="auto"/>
        <w:ind w:right="-284"/>
        <w:rPr>
          <w:rFonts w:ascii="Verdana" w:hAnsi="Verdana" w:cstheme="minorHAnsi"/>
          <w:vanish/>
          <w:sz w:val="20"/>
        </w:rPr>
      </w:pPr>
    </w:p>
    <w:p w14:paraId="7567A6EC" w14:textId="73370771" w:rsidR="00B85629" w:rsidRPr="00EA71DA" w:rsidRDefault="00B85629" w:rsidP="006D28BA">
      <w:pPr>
        <w:pStyle w:val="Akapitzlist"/>
        <w:numPr>
          <w:ilvl w:val="1"/>
          <w:numId w:val="49"/>
        </w:numPr>
        <w:spacing w:before="120" w:after="120" w:line="240" w:lineRule="auto"/>
        <w:ind w:left="426" w:right="-284" w:hanging="710"/>
        <w:rPr>
          <w:rFonts w:ascii="Verdana" w:hAnsi="Verdana" w:cstheme="minorHAnsi"/>
          <w:sz w:val="20"/>
        </w:rPr>
      </w:pPr>
      <w:r w:rsidRPr="00EA71DA">
        <w:rPr>
          <w:rFonts w:ascii="Verdana" w:hAnsi="Verdana" w:cstheme="minorHAnsi"/>
          <w:sz w:val="20"/>
        </w:rPr>
        <w:t xml:space="preserve">Wykonawca, w </w:t>
      </w:r>
      <w:r w:rsidR="00B41C59" w:rsidRPr="00EA71DA">
        <w:rPr>
          <w:rFonts w:ascii="Verdana" w:hAnsi="Verdana" w:cstheme="minorHAnsi"/>
          <w:sz w:val="20"/>
        </w:rPr>
        <w:t>celu wykazania braku podstaw do wykluczenia z </w:t>
      </w:r>
      <w:r w:rsidR="005133E6" w:rsidRPr="00EA71DA">
        <w:rPr>
          <w:rFonts w:ascii="Verdana" w:hAnsi="Verdana" w:cstheme="minorHAnsi"/>
          <w:sz w:val="20"/>
        </w:rPr>
        <w:t xml:space="preserve">Postępowania </w:t>
      </w:r>
      <w:r w:rsidR="009D5BC2" w:rsidRPr="00EA71DA">
        <w:rPr>
          <w:rFonts w:ascii="Verdana" w:hAnsi="Verdana" w:cstheme="minorHAnsi"/>
          <w:sz w:val="20"/>
          <w:lang w:eastAsia="pl-PL"/>
        </w:rPr>
        <w:t>zakupowego</w:t>
      </w:r>
      <w:r w:rsidR="009D5BC2" w:rsidRPr="00EA71DA">
        <w:rPr>
          <w:rFonts w:ascii="Verdana" w:eastAsia="Calibri" w:hAnsi="Verdana" w:cstheme="minorHAnsi"/>
          <w:sz w:val="20"/>
        </w:rPr>
        <w:t xml:space="preserve"> </w:t>
      </w:r>
      <w:r w:rsidR="00B41C59" w:rsidRPr="00EA71DA">
        <w:rPr>
          <w:rFonts w:ascii="Verdana" w:hAnsi="Verdana" w:cstheme="minorHAnsi"/>
          <w:sz w:val="20"/>
        </w:rPr>
        <w:t>oraz spełnienia warunków udziału w postępowaniu</w:t>
      </w:r>
      <w:r w:rsidR="009D5BC2" w:rsidRPr="00EA71DA">
        <w:rPr>
          <w:rFonts w:ascii="Verdana" w:hAnsi="Verdana" w:cstheme="minorHAnsi"/>
          <w:sz w:val="20"/>
        </w:rPr>
        <w:t xml:space="preserve"> </w:t>
      </w:r>
      <w:r w:rsidR="009D5BC2" w:rsidRPr="00EA71DA">
        <w:rPr>
          <w:rFonts w:ascii="Verdana" w:hAnsi="Verdana" w:cstheme="minorHAnsi"/>
          <w:sz w:val="20"/>
          <w:lang w:eastAsia="pl-PL"/>
        </w:rPr>
        <w:t>zakupowym</w:t>
      </w:r>
      <w:r w:rsidR="00B41C59" w:rsidRPr="00EA71DA">
        <w:rPr>
          <w:rFonts w:ascii="Verdana" w:hAnsi="Verdana" w:cstheme="minorHAnsi"/>
          <w:sz w:val="20"/>
        </w:rPr>
        <w:t xml:space="preserve">, </w:t>
      </w:r>
      <w:r w:rsidRPr="00EA71DA">
        <w:rPr>
          <w:rFonts w:ascii="Verdana" w:hAnsi="Verdana" w:cstheme="minorHAnsi"/>
          <w:sz w:val="20"/>
        </w:rPr>
        <w:t>zobowiązany jest złożyć wraz z Ofertą następujące dokumenty</w:t>
      </w:r>
      <w:r w:rsidR="00BD4897" w:rsidRPr="00EA71DA">
        <w:rPr>
          <w:rFonts w:ascii="Verdana" w:hAnsi="Verdana" w:cstheme="minorHAnsi"/>
          <w:sz w:val="20"/>
        </w:rPr>
        <w:t>/oświadczenia</w:t>
      </w:r>
      <w:r w:rsidRPr="00EA71DA">
        <w:rPr>
          <w:rFonts w:ascii="Verdana" w:hAnsi="Verdana" w:cstheme="minorHAnsi"/>
          <w:sz w:val="20"/>
        </w:rPr>
        <w:t>:</w:t>
      </w:r>
    </w:p>
    <w:p w14:paraId="247BA366" w14:textId="74320CB5" w:rsidR="00DF50BD" w:rsidRPr="00EA71DA" w:rsidRDefault="00EA71DA" w:rsidP="006D28BA">
      <w:pPr>
        <w:pStyle w:val="Tekstpodstawowy"/>
        <w:numPr>
          <w:ilvl w:val="2"/>
          <w:numId w:val="49"/>
        </w:numPr>
        <w:spacing w:before="120" w:line="240" w:lineRule="auto"/>
        <w:ind w:left="1276" w:right="-284" w:hanging="879"/>
        <w:rPr>
          <w:rFonts w:ascii="Verdana" w:hAnsi="Verdana" w:cstheme="minorHAnsi"/>
          <w:sz w:val="20"/>
        </w:rPr>
      </w:pPr>
      <w:r w:rsidRPr="00EA71DA">
        <w:rPr>
          <w:rFonts w:ascii="Verdana" w:eastAsia="Calibri" w:hAnsi="Verdana" w:cstheme="minorHAnsi"/>
          <w:sz w:val="20"/>
        </w:rPr>
        <w:t xml:space="preserve">W celu potwierdzenia </w:t>
      </w:r>
      <w:r w:rsidRPr="00EA71DA">
        <w:rPr>
          <w:rFonts w:ascii="Verdana" w:eastAsia="Calibri" w:hAnsi="Verdana" w:cstheme="minorHAnsi"/>
          <w:b/>
          <w:sz w:val="20"/>
        </w:rPr>
        <w:t>braku podstaw wykluczenia</w:t>
      </w:r>
      <w:r w:rsidRPr="00EA71DA">
        <w:rPr>
          <w:rFonts w:ascii="Verdana" w:eastAsia="Calibri" w:hAnsi="Verdana" w:cstheme="minorHAnsi"/>
          <w:sz w:val="20"/>
        </w:rPr>
        <w:t xml:space="preserve"> Wykonawcy, o których mowa w pkt 14.2.</w:t>
      </w:r>
      <w:r w:rsidRPr="00EA71DA" w:rsidDel="00A76A4D">
        <w:rPr>
          <w:rFonts w:ascii="Verdana" w:eastAsia="Calibri" w:hAnsi="Verdana" w:cstheme="minorHAnsi"/>
          <w:sz w:val="20"/>
        </w:rPr>
        <w:t xml:space="preserve"> </w:t>
      </w:r>
      <w:r w:rsidRPr="00EA71DA">
        <w:rPr>
          <w:rFonts w:ascii="Verdana" w:eastAsia="Calibri" w:hAnsi="Verdana" w:cstheme="minorHAnsi"/>
          <w:sz w:val="20"/>
        </w:rPr>
        <w:t xml:space="preserve"> SWZ, Wykonawca winien złożyć stosowne oświadczenia w treści Formularza Oferty.</w:t>
      </w:r>
    </w:p>
    <w:p w14:paraId="23E3FD70" w14:textId="77777777" w:rsidR="0076398B" w:rsidRPr="00EA71DA" w:rsidRDefault="0076398B" w:rsidP="00980BFF">
      <w:pPr>
        <w:pStyle w:val="Akapitzlist"/>
        <w:numPr>
          <w:ilvl w:val="0"/>
          <w:numId w:val="76"/>
        </w:numPr>
        <w:spacing w:before="120" w:after="120" w:line="240" w:lineRule="auto"/>
        <w:contextualSpacing w:val="0"/>
        <w:rPr>
          <w:rFonts w:ascii="Verdana" w:eastAsia="Calibri" w:hAnsi="Verdana" w:cstheme="minorHAnsi"/>
          <w:vanish/>
          <w:sz w:val="20"/>
        </w:rPr>
      </w:pPr>
    </w:p>
    <w:p w14:paraId="1CA79822" w14:textId="77777777" w:rsidR="0076398B" w:rsidRPr="00EA71DA" w:rsidRDefault="0076398B" w:rsidP="00980BFF">
      <w:pPr>
        <w:pStyle w:val="Akapitzlist"/>
        <w:numPr>
          <w:ilvl w:val="0"/>
          <w:numId w:val="76"/>
        </w:numPr>
        <w:spacing w:before="120" w:after="120" w:line="240" w:lineRule="auto"/>
        <w:contextualSpacing w:val="0"/>
        <w:rPr>
          <w:rFonts w:ascii="Verdana" w:eastAsia="Calibri" w:hAnsi="Verdana" w:cstheme="minorHAnsi"/>
          <w:vanish/>
          <w:sz w:val="20"/>
        </w:rPr>
      </w:pPr>
    </w:p>
    <w:p w14:paraId="39541983" w14:textId="77777777" w:rsidR="0076398B" w:rsidRPr="00EA71DA" w:rsidRDefault="0076398B" w:rsidP="00980BFF">
      <w:pPr>
        <w:pStyle w:val="Akapitzlist"/>
        <w:numPr>
          <w:ilvl w:val="1"/>
          <w:numId w:val="76"/>
        </w:numPr>
        <w:spacing w:before="120" w:after="120" w:line="240" w:lineRule="auto"/>
        <w:contextualSpacing w:val="0"/>
        <w:rPr>
          <w:rFonts w:ascii="Verdana" w:eastAsia="Calibri" w:hAnsi="Verdana" w:cstheme="minorHAnsi"/>
          <w:vanish/>
          <w:sz w:val="20"/>
        </w:rPr>
      </w:pPr>
    </w:p>
    <w:p w14:paraId="09FBCE60" w14:textId="77777777" w:rsidR="0076398B" w:rsidRPr="00EA71DA" w:rsidRDefault="0076398B" w:rsidP="00980BFF">
      <w:pPr>
        <w:pStyle w:val="Akapitzlist"/>
        <w:numPr>
          <w:ilvl w:val="2"/>
          <w:numId w:val="76"/>
        </w:numPr>
        <w:spacing w:before="120" w:after="120" w:line="240" w:lineRule="auto"/>
        <w:contextualSpacing w:val="0"/>
        <w:rPr>
          <w:rFonts w:ascii="Verdana" w:eastAsia="Calibri" w:hAnsi="Verdana" w:cstheme="minorHAnsi"/>
          <w:vanish/>
          <w:sz w:val="20"/>
        </w:rPr>
      </w:pPr>
    </w:p>
    <w:p w14:paraId="46AA5B3B" w14:textId="77777777" w:rsidR="0044259B" w:rsidRPr="00EA71DA" w:rsidRDefault="0044259B" w:rsidP="0044259B">
      <w:pPr>
        <w:rPr>
          <w:rStyle w:val="ui-provider"/>
          <w:rFonts w:ascii="Verdana" w:hAnsi="Verdana"/>
          <w:color w:val="0070C0"/>
          <w:sz w:val="20"/>
        </w:rPr>
      </w:pPr>
    </w:p>
    <w:p w14:paraId="107AD1F5" w14:textId="5299BD82" w:rsidR="0044259B" w:rsidRPr="00B80369" w:rsidRDefault="0044259B" w:rsidP="0044259B">
      <w:pPr>
        <w:rPr>
          <w:rStyle w:val="ui-provider"/>
          <w:rFonts w:ascii="Verdana" w:hAnsi="Verdana"/>
          <w:sz w:val="20"/>
        </w:rPr>
      </w:pPr>
      <w:r w:rsidRPr="00EA71DA">
        <w:rPr>
          <w:rStyle w:val="ui-provider"/>
          <w:rFonts w:ascii="Verdana" w:hAnsi="Verdana"/>
          <w:sz w:val="20"/>
        </w:rPr>
        <w:t>Zamawiający zastrzega sobie prawo do żądania od Wykonawcy na każdym etapie postępowania, złożenia dodatkowych dokumentów potwierdzających brak podstaw do wykluczenia Wykonawcy na</w:t>
      </w:r>
      <w:r w:rsidRPr="00B80369">
        <w:rPr>
          <w:rStyle w:val="ui-provider"/>
          <w:rFonts w:ascii="Verdana" w:hAnsi="Verdana"/>
          <w:sz w:val="20"/>
        </w:rPr>
        <w:t xml:space="preserve"> podstawie </w:t>
      </w:r>
      <w:r w:rsidR="0080435B" w:rsidRPr="00120806">
        <w:rPr>
          <w:rStyle w:val="ui-provider"/>
          <w:rFonts w:ascii="Verdana" w:hAnsi="Verdana"/>
          <w:sz w:val="20"/>
        </w:rPr>
        <w:t>okoliczności</w:t>
      </w:r>
      <w:r w:rsidRPr="00B80369">
        <w:rPr>
          <w:rStyle w:val="ui-provider"/>
          <w:rFonts w:ascii="Verdana" w:hAnsi="Verdana"/>
          <w:sz w:val="20"/>
        </w:rPr>
        <w:t xml:space="preserve">, o których mowa w pkt.  14.2.13. SWZ, w szczególności: </w:t>
      </w:r>
    </w:p>
    <w:p w14:paraId="52D57094" w14:textId="77777777" w:rsidR="0044259B" w:rsidRPr="00B80369" w:rsidRDefault="0044259B" w:rsidP="0044259B">
      <w:pPr>
        <w:pStyle w:val="Akapitzlist"/>
        <w:numPr>
          <w:ilvl w:val="0"/>
          <w:numId w:val="110"/>
        </w:numPr>
        <w:spacing w:after="160" w:line="259" w:lineRule="auto"/>
        <w:ind w:left="284" w:hanging="284"/>
        <w:rPr>
          <w:rFonts w:ascii="Verdana" w:hAnsi="Verdana"/>
          <w:sz w:val="20"/>
        </w:rPr>
      </w:pPr>
      <w:r w:rsidRPr="00B80369">
        <w:rPr>
          <w:rFonts w:ascii="Verdana" w:hAnsi="Verdana"/>
          <w:sz w:val="20"/>
        </w:rPr>
        <w:t xml:space="preserve">odpisów/wyciągów z odpowiedniego rejestru zawierającego informacje o beneficjentach rzeczywistych </w:t>
      </w:r>
    </w:p>
    <w:p w14:paraId="614CD008" w14:textId="77777777" w:rsidR="0044259B" w:rsidRPr="00B80369" w:rsidRDefault="0044259B" w:rsidP="0044259B">
      <w:pPr>
        <w:pStyle w:val="Akapitzlist"/>
        <w:numPr>
          <w:ilvl w:val="0"/>
          <w:numId w:val="110"/>
        </w:numPr>
        <w:spacing w:after="160" w:line="259" w:lineRule="auto"/>
        <w:ind w:left="284" w:hanging="284"/>
        <w:rPr>
          <w:rFonts w:ascii="Verdana" w:hAnsi="Verdana"/>
          <w:sz w:val="20"/>
        </w:rPr>
      </w:pPr>
      <w:r w:rsidRPr="00B80369">
        <w:rPr>
          <w:rFonts w:ascii="Verdana" w:hAnsi="Verdana"/>
          <w:sz w:val="20"/>
        </w:rPr>
        <w:t>oświadczenia ze wskazaniem jego beneficjentów rzeczywistych.</w:t>
      </w:r>
    </w:p>
    <w:p w14:paraId="5BC5ED2F" w14:textId="77777777" w:rsidR="008E5348" w:rsidRPr="002A6CA3" w:rsidRDefault="008E5348" w:rsidP="008E5348">
      <w:pPr>
        <w:pStyle w:val="Tekstpodstawowy"/>
        <w:spacing w:before="120" w:line="240" w:lineRule="auto"/>
        <w:ind w:left="720" w:right="57"/>
        <w:rPr>
          <w:rFonts w:ascii="Verdana" w:eastAsia="Calibri" w:hAnsi="Verdana" w:cstheme="minorHAnsi"/>
          <w:sz w:val="20"/>
        </w:rPr>
      </w:pPr>
    </w:p>
    <w:p w14:paraId="53291943" w14:textId="65AC9403" w:rsidR="00622390" w:rsidRPr="002A6CA3" w:rsidRDefault="00407A74" w:rsidP="007D157E">
      <w:pPr>
        <w:pStyle w:val="Tekstpodstawowy"/>
        <w:numPr>
          <w:ilvl w:val="2"/>
          <w:numId w:val="76"/>
        </w:numPr>
        <w:spacing w:before="120" w:line="240" w:lineRule="auto"/>
        <w:ind w:left="851" w:right="-284" w:hanging="851"/>
        <w:rPr>
          <w:rFonts w:ascii="Verdana" w:hAnsi="Verdana" w:cstheme="minorHAnsi"/>
          <w:sz w:val="20"/>
        </w:rPr>
      </w:pPr>
      <w:r w:rsidRPr="002A6CA3">
        <w:rPr>
          <w:rFonts w:ascii="Verdana" w:eastAsia="Calibri" w:hAnsi="Verdana" w:cstheme="minorHAnsi"/>
          <w:sz w:val="20"/>
        </w:rPr>
        <w:t xml:space="preserve">W celu potwierdzenia </w:t>
      </w:r>
      <w:r w:rsidRPr="002A6CA3">
        <w:rPr>
          <w:rFonts w:ascii="Verdana" w:eastAsia="Calibri" w:hAnsi="Verdana" w:cstheme="minorHAnsi"/>
          <w:b/>
          <w:sz w:val="20"/>
        </w:rPr>
        <w:t>spełniania</w:t>
      </w:r>
      <w:r w:rsidRPr="002A6CA3">
        <w:rPr>
          <w:rFonts w:ascii="Verdana" w:eastAsia="Calibri" w:hAnsi="Verdana" w:cstheme="minorHAnsi"/>
          <w:sz w:val="20"/>
        </w:rPr>
        <w:t xml:space="preserve"> przez Wykonawcę </w:t>
      </w:r>
      <w:r w:rsidRPr="002A6CA3">
        <w:rPr>
          <w:rFonts w:ascii="Verdana" w:eastAsia="Calibri" w:hAnsi="Verdana" w:cstheme="minorHAnsi"/>
          <w:b/>
          <w:sz w:val="20"/>
        </w:rPr>
        <w:t>warunków udziału</w:t>
      </w:r>
      <w:r w:rsidR="000F3AAE">
        <w:rPr>
          <w:rFonts w:ascii="Verdana" w:eastAsia="Calibri" w:hAnsi="Verdana" w:cstheme="minorHAnsi"/>
          <w:sz w:val="20"/>
        </w:rPr>
        <w:t xml:space="preserve"> w </w:t>
      </w:r>
      <w:r w:rsidR="005133E6">
        <w:rPr>
          <w:rFonts w:ascii="Verdana" w:eastAsia="Calibri" w:hAnsi="Verdana" w:cstheme="minorHAnsi"/>
          <w:sz w:val="20"/>
        </w:rPr>
        <w:t xml:space="preserve">Postępowaniu </w:t>
      </w:r>
      <w:r w:rsidR="009D5BC2" w:rsidRPr="00221C35">
        <w:rPr>
          <w:rFonts w:ascii="Verdana" w:hAnsi="Verdana" w:cstheme="minorHAnsi"/>
          <w:sz w:val="20"/>
          <w:lang w:eastAsia="pl-PL"/>
        </w:rPr>
        <w:t>zakupowym</w:t>
      </w:r>
      <w:r w:rsidR="000F3AAE">
        <w:rPr>
          <w:rFonts w:ascii="Verdana" w:eastAsia="Calibri" w:hAnsi="Verdana" w:cstheme="minorHAnsi"/>
          <w:sz w:val="20"/>
        </w:rPr>
        <w:t>, o </w:t>
      </w:r>
      <w:r w:rsidRPr="002A6CA3">
        <w:rPr>
          <w:rFonts w:ascii="Verdana" w:eastAsia="Calibri" w:hAnsi="Verdana" w:cstheme="minorHAnsi"/>
          <w:sz w:val="20"/>
        </w:rPr>
        <w:t xml:space="preserve">których mowa w pkt </w:t>
      </w:r>
      <w:r w:rsidR="00122B27" w:rsidRPr="002A6CA3">
        <w:rPr>
          <w:rFonts w:ascii="Verdana" w:eastAsia="Calibri" w:hAnsi="Verdana" w:cstheme="minorHAnsi"/>
          <w:sz w:val="20"/>
        </w:rPr>
        <w:t>14</w:t>
      </w:r>
      <w:r w:rsidRPr="002A6CA3">
        <w:rPr>
          <w:rFonts w:ascii="Verdana" w:eastAsia="Calibri" w:hAnsi="Verdana" w:cstheme="minorHAnsi"/>
          <w:sz w:val="20"/>
        </w:rPr>
        <w:t>.</w:t>
      </w:r>
      <w:r w:rsidR="00122B27"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Wykonawca złoży następujące dokumenty/oświadczenia:</w:t>
      </w:r>
    </w:p>
    <w:p w14:paraId="6ABAFC79" w14:textId="033A88DD" w:rsidR="00407A74" w:rsidRPr="002A6CA3" w:rsidRDefault="00407A74" w:rsidP="007D157E">
      <w:pPr>
        <w:pStyle w:val="Tekstpodstawowy"/>
        <w:numPr>
          <w:ilvl w:val="3"/>
          <w:numId w:val="76"/>
        </w:numPr>
        <w:spacing w:before="120" w:line="240" w:lineRule="auto"/>
        <w:ind w:leftChars="356" w:left="1841" w:right="-283" w:hanging="1058"/>
        <w:rPr>
          <w:rFonts w:ascii="Verdana" w:hAnsi="Verdana" w:cstheme="minorHAnsi"/>
          <w:sz w:val="20"/>
        </w:rPr>
      </w:pPr>
      <w:r w:rsidRPr="002A6CA3">
        <w:rPr>
          <w:rFonts w:ascii="Verdana" w:eastAsia="Calibri" w:hAnsi="Verdana" w:cstheme="minorHAnsi"/>
          <w:sz w:val="20"/>
        </w:rPr>
        <w:t>W celu wykazania spełnienia przez Wykonawcę warunków, o których mowa</w:t>
      </w:r>
      <w:r w:rsidR="00921FCD">
        <w:rPr>
          <w:rFonts w:ascii="Verdana" w:eastAsia="Calibri" w:hAnsi="Verdana" w:cstheme="minorHAnsi"/>
          <w:sz w:val="20"/>
        </w:rPr>
        <w:t xml:space="preserve"> </w:t>
      </w:r>
      <w:r w:rsidRPr="002A6CA3">
        <w:rPr>
          <w:rFonts w:ascii="Verdana" w:eastAsia="Calibri" w:hAnsi="Verdana" w:cstheme="minorHAnsi"/>
          <w:sz w:val="20"/>
        </w:rPr>
        <w:t xml:space="preserve">w pkt </w:t>
      </w:r>
      <w:r w:rsidR="00122B27" w:rsidRPr="002A6CA3">
        <w:rPr>
          <w:rFonts w:ascii="Verdana" w:eastAsia="Calibri" w:hAnsi="Verdana" w:cstheme="minorHAnsi"/>
          <w:sz w:val="20"/>
        </w:rPr>
        <w:t>14</w:t>
      </w:r>
      <w:r w:rsidR="001017B3" w:rsidRPr="002A6CA3">
        <w:rPr>
          <w:rFonts w:ascii="Verdana" w:eastAsia="Calibri" w:hAnsi="Verdana" w:cstheme="minorHAnsi"/>
          <w:sz w:val="20"/>
        </w:rPr>
        <w:t>.</w:t>
      </w:r>
      <w:r w:rsidR="00122B27" w:rsidRPr="002A6CA3">
        <w:rPr>
          <w:rFonts w:ascii="Verdana" w:eastAsia="Calibri" w:hAnsi="Verdana" w:cstheme="minorHAnsi"/>
          <w:sz w:val="20"/>
        </w:rPr>
        <w:t>3</w:t>
      </w:r>
      <w:r w:rsidR="001017B3" w:rsidRPr="002A6CA3">
        <w:rPr>
          <w:rFonts w:ascii="Verdana" w:eastAsia="Calibri" w:hAnsi="Verdana" w:cstheme="minorHAnsi"/>
          <w:sz w:val="20"/>
        </w:rPr>
        <w:t>.1</w:t>
      </w:r>
      <w:r w:rsidRPr="002A6CA3">
        <w:rPr>
          <w:rFonts w:ascii="Verdana" w:eastAsia="Calibri" w:hAnsi="Verdana" w:cstheme="minorHAnsi"/>
          <w:sz w:val="20"/>
        </w:rPr>
        <w:t>.:</w:t>
      </w:r>
      <w:r w:rsidR="00EA71DA">
        <w:rPr>
          <w:rFonts w:ascii="Verdana" w:eastAsia="Calibri" w:hAnsi="Verdana" w:cstheme="minorHAnsi"/>
          <w:sz w:val="20"/>
        </w:rPr>
        <w:t xml:space="preserve"> nie dotyczy.</w:t>
      </w:r>
    </w:p>
    <w:p w14:paraId="4701C489" w14:textId="2F184757" w:rsidR="00407A74" w:rsidRPr="00EA71DA" w:rsidRDefault="00407A74" w:rsidP="007D157E">
      <w:pPr>
        <w:pStyle w:val="Tekstpodstawowy"/>
        <w:numPr>
          <w:ilvl w:val="3"/>
          <w:numId w:val="76"/>
        </w:numPr>
        <w:spacing w:before="120" w:line="240" w:lineRule="auto"/>
        <w:ind w:leftChars="356" w:left="1841" w:right="-283" w:hanging="1058"/>
        <w:rPr>
          <w:rFonts w:ascii="Verdana" w:hAnsi="Verdana" w:cstheme="minorHAnsi"/>
          <w:sz w:val="20"/>
        </w:rPr>
      </w:pPr>
      <w:r w:rsidRPr="00EA71DA">
        <w:rPr>
          <w:rFonts w:ascii="Verdana" w:eastAsia="Calibri" w:hAnsi="Verdana" w:cstheme="minorHAnsi"/>
          <w:sz w:val="20"/>
        </w:rPr>
        <w:t>W celu wykazania spełnienia przez Wykonawcę warunków, o których mowa</w:t>
      </w:r>
      <w:r w:rsidR="00921FCD" w:rsidRPr="00EA71DA">
        <w:rPr>
          <w:rFonts w:ascii="Verdana" w:eastAsia="Calibri" w:hAnsi="Verdana" w:cstheme="minorHAnsi"/>
          <w:sz w:val="20"/>
        </w:rPr>
        <w:t xml:space="preserve"> </w:t>
      </w:r>
      <w:r w:rsidRPr="00EA71DA">
        <w:rPr>
          <w:rFonts w:ascii="Verdana" w:eastAsia="Calibri" w:hAnsi="Verdana" w:cstheme="minorHAnsi"/>
          <w:sz w:val="20"/>
        </w:rPr>
        <w:t xml:space="preserve">w pkt </w:t>
      </w:r>
      <w:r w:rsidR="00122B27" w:rsidRPr="00EA71DA">
        <w:rPr>
          <w:rFonts w:ascii="Verdana" w:eastAsia="Calibri" w:hAnsi="Verdana" w:cstheme="minorHAnsi"/>
          <w:sz w:val="20"/>
        </w:rPr>
        <w:t>14</w:t>
      </w:r>
      <w:r w:rsidR="0097580E" w:rsidRPr="00EA71DA">
        <w:rPr>
          <w:rFonts w:ascii="Verdana" w:eastAsia="Calibri" w:hAnsi="Verdana" w:cstheme="minorHAnsi"/>
          <w:sz w:val="20"/>
        </w:rPr>
        <w:t>.</w:t>
      </w:r>
      <w:r w:rsidR="00122B27" w:rsidRPr="00EA71DA">
        <w:rPr>
          <w:rFonts w:ascii="Verdana" w:eastAsia="Calibri" w:hAnsi="Verdana" w:cstheme="minorHAnsi"/>
          <w:sz w:val="20"/>
        </w:rPr>
        <w:t>3</w:t>
      </w:r>
      <w:r w:rsidR="0097580E" w:rsidRPr="00EA71DA">
        <w:rPr>
          <w:rFonts w:ascii="Verdana" w:eastAsia="Calibri" w:hAnsi="Verdana" w:cstheme="minorHAnsi"/>
          <w:sz w:val="20"/>
        </w:rPr>
        <w:t>.2</w:t>
      </w:r>
      <w:r w:rsidRPr="00EA71DA">
        <w:rPr>
          <w:rFonts w:ascii="Verdana" w:eastAsia="Calibri" w:hAnsi="Verdana" w:cstheme="minorHAnsi"/>
          <w:sz w:val="20"/>
        </w:rPr>
        <w:t>.:</w:t>
      </w:r>
      <w:r w:rsidR="00EA71DA" w:rsidRPr="00EA71DA">
        <w:rPr>
          <w:rFonts w:ascii="Verdana" w:eastAsia="Calibri" w:hAnsi="Verdana" w:cstheme="minorHAnsi"/>
          <w:sz w:val="20"/>
        </w:rPr>
        <w:t xml:space="preserve"> nie dotyczy.</w:t>
      </w:r>
    </w:p>
    <w:p w14:paraId="117D9856" w14:textId="493FA213" w:rsidR="00407A74" w:rsidRPr="002A6CA3" w:rsidRDefault="00407A74" w:rsidP="007D157E">
      <w:pPr>
        <w:pStyle w:val="Tekstpodstawowy"/>
        <w:numPr>
          <w:ilvl w:val="3"/>
          <w:numId w:val="76"/>
        </w:numPr>
        <w:spacing w:before="120" w:line="240" w:lineRule="auto"/>
        <w:ind w:leftChars="348" w:left="1843" w:right="-283" w:hanging="1077"/>
        <w:rPr>
          <w:rFonts w:ascii="Verdana" w:hAnsi="Verdana" w:cstheme="minorHAnsi"/>
          <w:sz w:val="20"/>
        </w:rPr>
      </w:pPr>
      <w:r w:rsidRPr="002A6CA3">
        <w:rPr>
          <w:rFonts w:ascii="Verdana" w:eastAsia="Calibri" w:hAnsi="Verdana" w:cstheme="minorHAnsi"/>
          <w:sz w:val="20"/>
        </w:rPr>
        <w:t>W celu wykazania spełnienia przez Wykonawcę warunków, o których mowa</w:t>
      </w:r>
      <w:r w:rsidR="00921FCD" w:rsidRPr="007B3D3A">
        <w:rPr>
          <w:rFonts w:ascii="Verdana" w:eastAsia="Calibri" w:hAnsi="Verdana" w:cstheme="minorHAnsi"/>
          <w:sz w:val="20"/>
        </w:rPr>
        <w:t xml:space="preserve"> </w:t>
      </w:r>
      <w:r w:rsidRPr="002A6CA3">
        <w:rPr>
          <w:rFonts w:ascii="Verdana" w:eastAsia="Calibri" w:hAnsi="Verdana" w:cstheme="minorHAnsi"/>
          <w:sz w:val="20"/>
        </w:rPr>
        <w:t xml:space="preserve">w pkt </w:t>
      </w:r>
      <w:r w:rsidR="00122B27" w:rsidRPr="002A6CA3">
        <w:rPr>
          <w:rFonts w:ascii="Verdana" w:eastAsia="Calibri" w:hAnsi="Verdana" w:cstheme="minorHAnsi"/>
          <w:sz w:val="20"/>
        </w:rPr>
        <w:t>14</w:t>
      </w:r>
      <w:r w:rsidR="0097580E" w:rsidRPr="002A6CA3">
        <w:rPr>
          <w:rFonts w:ascii="Verdana" w:eastAsia="Calibri" w:hAnsi="Verdana" w:cstheme="minorHAnsi"/>
          <w:sz w:val="20"/>
        </w:rPr>
        <w:t>.</w:t>
      </w:r>
      <w:r w:rsidR="00122B27" w:rsidRPr="002A6CA3">
        <w:rPr>
          <w:rFonts w:ascii="Verdana" w:eastAsia="Calibri" w:hAnsi="Verdana" w:cstheme="minorHAnsi"/>
          <w:sz w:val="20"/>
        </w:rPr>
        <w:t>3</w:t>
      </w:r>
      <w:r w:rsidRPr="002A6CA3">
        <w:rPr>
          <w:rFonts w:ascii="Verdana" w:eastAsia="Calibri" w:hAnsi="Verdana" w:cstheme="minorHAnsi"/>
          <w:sz w:val="20"/>
        </w:rPr>
        <w:t>.3.:</w:t>
      </w:r>
    </w:p>
    <w:p w14:paraId="2E0FA0C7" w14:textId="14EEA7E1" w:rsidR="001017B3" w:rsidRDefault="001017B3" w:rsidP="000A071F">
      <w:pPr>
        <w:pStyle w:val="Default"/>
        <w:spacing w:after="42"/>
        <w:ind w:left="2127" w:right="-283"/>
        <w:jc w:val="both"/>
        <w:rPr>
          <w:rFonts w:ascii="Verdana" w:hAnsi="Verdana" w:cstheme="minorHAnsi"/>
          <w:sz w:val="20"/>
          <w:szCs w:val="20"/>
        </w:rPr>
      </w:pPr>
      <w:r w:rsidRPr="000A071F">
        <w:rPr>
          <w:rFonts w:ascii="Verdana" w:hAnsi="Verdana" w:cstheme="minorHAnsi"/>
          <w:sz w:val="20"/>
          <w:szCs w:val="20"/>
        </w:rPr>
        <w:lastRenderedPageBreak/>
        <w:t xml:space="preserve">wykaz dostaw wykonanych w okresie ostatnich </w:t>
      </w:r>
      <w:r w:rsidR="000A071F" w:rsidRPr="000A071F">
        <w:rPr>
          <w:rFonts w:ascii="Verdana" w:hAnsi="Verdana" w:cstheme="minorHAnsi"/>
          <w:sz w:val="20"/>
          <w:szCs w:val="20"/>
        </w:rPr>
        <w:t>5</w:t>
      </w:r>
      <w:r w:rsidRPr="000A071F">
        <w:rPr>
          <w:rFonts w:ascii="Verdana" w:hAnsi="Verdana" w:cstheme="minorHAnsi"/>
          <w:sz w:val="20"/>
          <w:szCs w:val="20"/>
        </w:rPr>
        <w:t xml:space="preserve"> lat przed upływem terminu składania Ofert, a jeżeli okres prowadzenia działalności jest krótszy – w tym okresie</w:t>
      </w:r>
      <w:r w:rsidR="000F3AAE" w:rsidRPr="000A071F">
        <w:rPr>
          <w:rFonts w:ascii="Verdana" w:hAnsi="Verdana" w:cstheme="minorHAnsi"/>
          <w:sz w:val="20"/>
          <w:szCs w:val="20"/>
        </w:rPr>
        <w:t>, wraz z podaniem ich rodzaju i </w:t>
      </w:r>
      <w:r w:rsidRPr="000A071F">
        <w:rPr>
          <w:rFonts w:ascii="Verdana" w:hAnsi="Verdana" w:cstheme="minorHAnsi"/>
          <w:sz w:val="20"/>
          <w:szCs w:val="20"/>
        </w:rPr>
        <w:t>wartości, daty i miejsca wykonania oraz dokumentów potwierdz</w:t>
      </w:r>
      <w:r w:rsidR="000A071F">
        <w:rPr>
          <w:rFonts w:ascii="Verdana" w:hAnsi="Verdana" w:cstheme="minorHAnsi"/>
          <w:sz w:val="20"/>
          <w:szCs w:val="20"/>
        </w:rPr>
        <w:t>ających należyte ich wykonanie.</w:t>
      </w:r>
    </w:p>
    <w:p w14:paraId="22AB2F04" w14:textId="77777777" w:rsidR="000A071F" w:rsidRPr="000A071F" w:rsidRDefault="000A071F" w:rsidP="000A071F">
      <w:pPr>
        <w:pStyle w:val="Default"/>
        <w:spacing w:after="42"/>
        <w:ind w:left="2127" w:right="-283"/>
        <w:jc w:val="both"/>
        <w:rPr>
          <w:rFonts w:ascii="Verdana" w:hAnsi="Verdana" w:cstheme="minorHAnsi"/>
          <w:sz w:val="20"/>
          <w:szCs w:val="20"/>
        </w:rPr>
      </w:pPr>
    </w:p>
    <w:p w14:paraId="051C631E" w14:textId="3D1B1D94" w:rsidR="00612559" w:rsidRPr="002A6CA3" w:rsidRDefault="00247230" w:rsidP="007D157E">
      <w:pPr>
        <w:pStyle w:val="Default"/>
        <w:numPr>
          <w:ilvl w:val="1"/>
          <w:numId w:val="76"/>
        </w:numPr>
        <w:ind w:left="425" w:right="-284" w:hanging="709"/>
        <w:jc w:val="both"/>
        <w:rPr>
          <w:rFonts w:ascii="Verdana" w:hAnsi="Verdana" w:cstheme="minorHAnsi"/>
          <w:sz w:val="20"/>
          <w:szCs w:val="20"/>
        </w:rPr>
      </w:pPr>
      <w:r w:rsidRPr="002A6CA3">
        <w:rPr>
          <w:rFonts w:ascii="Verdana" w:hAnsi="Verdana" w:cstheme="minorHAnsi"/>
          <w:sz w:val="20"/>
          <w:szCs w:val="20"/>
        </w:rPr>
        <w:t xml:space="preserve">Jeżeli Wykonawca ma siedzibę lub miejsce zamieszkania poza terytorium Rzeczypospolitej Polskiej, w celu </w:t>
      </w:r>
      <w:r w:rsidR="00AA33AB">
        <w:rPr>
          <w:rFonts w:ascii="Verdana" w:hAnsi="Verdana" w:cstheme="minorHAnsi"/>
          <w:sz w:val="20"/>
          <w:szCs w:val="20"/>
        </w:rPr>
        <w:t xml:space="preserve">wykazania braku podstaw do wykluczenia z udziału w </w:t>
      </w:r>
      <w:r w:rsidR="005133E6">
        <w:rPr>
          <w:rFonts w:ascii="Verdana" w:hAnsi="Verdana" w:cstheme="minorHAnsi"/>
          <w:sz w:val="20"/>
          <w:szCs w:val="20"/>
        </w:rPr>
        <w:t xml:space="preserve">Postępowaniu </w:t>
      </w:r>
      <w:r w:rsidR="009D5BC2" w:rsidRPr="00221C35">
        <w:rPr>
          <w:rFonts w:ascii="Verdana" w:hAnsi="Verdana" w:cstheme="minorHAnsi"/>
          <w:sz w:val="20"/>
        </w:rPr>
        <w:t>zakupowym</w:t>
      </w:r>
      <w:r w:rsidR="002D280D" w:rsidRPr="002A6CA3">
        <w:rPr>
          <w:rFonts w:ascii="Verdana" w:hAnsi="Verdana" w:cstheme="minorHAnsi"/>
          <w:sz w:val="20"/>
          <w:szCs w:val="20"/>
        </w:rPr>
        <w:t>,</w:t>
      </w:r>
      <w:r w:rsidRPr="002A6CA3">
        <w:rPr>
          <w:rFonts w:ascii="Verdana" w:hAnsi="Verdana" w:cstheme="minorHAnsi"/>
          <w:sz w:val="20"/>
          <w:szCs w:val="20"/>
        </w:rPr>
        <w:t xml:space="preserve"> składa oświadczenie, że:</w:t>
      </w:r>
    </w:p>
    <w:p w14:paraId="2D132A46" w14:textId="1E6397E6" w:rsidR="00612559" w:rsidRPr="002A6CA3" w:rsidRDefault="00247230" w:rsidP="007D157E">
      <w:pPr>
        <w:pStyle w:val="Default"/>
        <w:numPr>
          <w:ilvl w:val="2"/>
          <w:numId w:val="76"/>
        </w:numPr>
        <w:ind w:left="1276" w:right="-284" w:hanging="862"/>
        <w:jc w:val="both"/>
        <w:rPr>
          <w:rFonts w:ascii="Verdana" w:hAnsi="Verdana" w:cstheme="minorHAnsi"/>
          <w:sz w:val="20"/>
          <w:szCs w:val="20"/>
        </w:rPr>
      </w:pPr>
      <w:r w:rsidRPr="002A6CA3">
        <w:rPr>
          <w:rFonts w:ascii="Verdana" w:hAnsi="Verdana" w:cstheme="minorHAnsi"/>
          <w:sz w:val="20"/>
          <w:szCs w:val="20"/>
        </w:rPr>
        <w:t>jest uprawniony do występowania w obrocie prawnym, nie otwarto jego likwidacji</w:t>
      </w:r>
      <w:r w:rsidR="00432CB2" w:rsidRPr="002A6CA3">
        <w:rPr>
          <w:rFonts w:ascii="Verdana" w:hAnsi="Verdana" w:cstheme="minorHAnsi"/>
          <w:sz w:val="20"/>
          <w:szCs w:val="20"/>
        </w:rPr>
        <w:t>, nie</w:t>
      </w:r>
      <w:r w:rsidRPr="002A6CA3">
        <w:rPr>
          <w:rFonts w:ascii="Verdana" w:hAnsi="Verdana" w:cstheme="minorHAnsi"/>
          <w:sz w:val="20"/>
          <w:szCs w:val="20"/>
        </w:rPr>
        <w:t xml:space="preserve"> </w:t>
      </w:r>
      <w:r w:rsidR="00432CB2" w:rsidRPr="002A6CA3">
        <w:rPr>
          <w:rFonts w:ascii="Verdana" w:hAnsi="Verdana" w:cstheme="minorHAnsi"/>
          <w:sz w:val="20"/>
          <w:szCs w:val="20"/>
        </w:rPr>
        <w:t>ogłoszono upadłości, którego aktywami zarządza lik</w:t>
      </w:r>
      <w:r w:rsidR="000F3AAE">
        <w:rPr>
          <w:rFonts w:ascii="Verdana" w:hAnsi="Verdana" w:cstheme="minorHAnsi"/>
          <w:sz w:val="20"/>
          <w:szCs w:val="20"/>
        </w:rPr>
        <w:t>widator lub sąd, zawarł układ z </w:t>
      </w:r>
      <w:r w:rsidR="00432CB2" w:rsidRPr="002A6CA3">
        <w:rPr>
          <w:rFonts w:ascii="Verdana" w:hAnsi="Verdana" w:cstheme="minorHAnsi"/>
          <w:sz w:val="20"/>
          <w:szCs w:val="20"/>
        </w:rPr>
        <w:t>wierzycielami, którego działalność gospodarcza jest za</w:t>
      </w:r>
      <w:r w:rsidR="000F3AAE">
        <w:rPr>
          <w:rFonts w:ascii="Verdana" w:hAnsi="Verdana" w:cstheme="minorHAnsi"/>
          <w:sz w:val="20"/>
          <w:szCs w:val="20"/>
        </w:rPr>
        <w:t>wieszona albo znajduje się on w </w:t>
      </w:r>
      <w:r w:rsidR="00432CB2" w:rsidRPr="002A6CA3">
        <w:rPr>
          <w:rFonts w:ascii="Verdana" w:hAnsi="Verdana" w:cstheme="minorHAnsi"/>
          <w:sz w:val="20"/>
          <w:szCs w:val="20"/>
        </w:rPr>
        <w:t>innej tego rodzaju sytuacji wynikającej z pod</w:t>
      </w:r>
      <w:r w:rsidR="000F3AAE">
        <w:rPr>
          <w:rFonts w:ascii="Verdana" w:hAnsi="Verdana" w:cstheme="minorHAnsi"/>
          <w:sz w:val="20"/>
          <w:szCs w:val="20"/>
        </w:rPr>
        <w:t>obnej procedury przewidzianej w </w:t>
      </w:r>
      <w:r w:rsidR="00432CB2" w:rsidRPr="002A6CA3">
        <w:rPr>
          <w:rFonts w:ascii="Verdana" w:hAnsi="Verdana" w:cstheme="minorHAnsi"/>
          <w:sz w:val="20"/>
          <w:szCs w:val="20"/>
        </w:rPr>
        <w:t>przepisach miejsca wszczęcia tej procedury</w:t>
      </w:r>
      <w:r w:rsidR="00612559" w:rsidRPr="002A6CA3">
        <w:rPr>
          <w:rFonts w:ascii="Verdana" w:hAnsi="Verdana" w:cstheme="minorHAnsi"/>
          <w:sz w:val="20"/>
          <w:szCs w:val="20"/>
        </w:rPr>
        <w:t>;</w:t>
      </w:r>
    </w:p>
    <w:p w14:paraId="534997FE" w14:textId="77777777" w:rsidR="00612559" w:rsidRPr="002A6CA3" w:rsidRDefault="00247230" w:rsidP="007D157E">
      <w:pPr>
        <w:pStyle w:val="Default"/>
        <w:numPr>
          <w:ilvl w:val="2"/>
          <w:numId w:val="76"/>
        </w:numPr>
        <w:ind w:left="1276" w:right="-284" w:hanging="862"/>
        <w:jc w:val="both"/>
        <w:rPr>
          <w:rFonts w:ascii="Verdana" w:hAnsi="Verdana" w:cstheme="minorHAnsi"/>
          <w:sz w:val="20"/>
          <w:szCs w:val="20"/>
        </w:rPr>
      </w:pPr>
      <w:r w:rsidRPr="002A6CA3">
        <w:rPr>
          <w:rFonts w:ascii="Verdana" w:hAnsi="Verdana" w:cstheme="minorHAnsi"/>
          <w:sz w:val="20"/>
          <w:szCs w:val="20"/>
        </w:rPr>
        <w:t>nie orzeczono wobec niego zakazu ubiega</w:t>
      </w:r>
      <w:r w:rsidR="00612559" w:rsidRPr="002A6CA3">
        <w:rPr>
          <w:rFonts w:ascii="Verdana" w:hAnsi="Verdana" w:cstheme="minorHAnsi"/>
          <w:sz w:val="20"/>
          <w:szCs w:val="20"/>
        </w:rPr>
        <w:t>nia się o udzielenie zamówienia;</w:t>
      </w:r>
    </w:p>
    <w:p w14:paraId="4958DFF0" w14:textId="5EB752B1" w:rsidR="00247230" w:rsidRPr="002A6CA3" w:rsidRDefault="00247230" w:rsidP="007D157E">
      <w:pPr>
        <w:pStyle w:val="Default"/>
        <w:numPr>
          <w:ilvl w:val="2"/>
          <w:numId w:val="76"/>
        </w:numPr>
        <w:ind w:left="1276" w:right="-284" w:hanging="862"/>
        <w:jc w:val="both"/>
        <w:rPr>
          <w:rFonts w:ascii="Verdana" w:hAnsi="Verdana" w:cstheme="minorHAnsi"/>
          <w:sz w:val="20"/>
          <w:szCs w:val="20"/>
        </w:rPr>
      </w:pPr>
      <w:r w:rsidRPr="002A6CA3">
        <w:rPr>
          <w:rFonts w:ascii="Verdana" w:hAnsi="Verdana" w:cstheme="minorHAnsi"/>
          <w:sz w:val="20"/>
          <w:szCs w:val="20"/>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64EF0F2" w:rsidR="00D93BF4" w:rsidRPr="002A6CA3" w:rsidRDefault="00D93BF4" w:rsidP="007D157E">
      <w:pPr>
        <w:pStyle w:val="Akapitzlist"/>
        <w:numPr>
          <w:ilvl w:val="1"/>
          <w:numId w:val="76"/>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Dla wartości wskazanych przez Wykonawcę w walucie innej niż złoty polski (PLN), Zamawiający przyjmie przelicznik według średniego kursu NBP z dnia publikacji </w:t>
      </w:r>
      <w:r w:rsidR="00AA0BD6" w:rsidRPr="002A6CA3">
        <w:rPr>
          <w:rFonts w:ascii="Verdana" w:eastAsia="Calibri" w:hAnsi="Verdana" w:cstheme="minorHAnsi"/>
          <w:sz w:val="20"/>
        </w:rPr>
        <w:t>Postępowania</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AA0BD6" w:rsidRPr="002A6CA3">
        <w:rPr>
          <w:rFonts w:ascii="Verdana" w:eastAsia="Calibri" w:hAnsi="Verdana" w:cstheme="minorHAnsi"/>
          <w:sz w:val="20"/>
        </w:rPr>
        <w:t xml:space="preserve"> w Systemie Zakupowym GK PGE, </w:t>
      </w:r>
      <w:r w:rsidRPr="002A6CA3">
        <w:rPr>
          <w:rFonts w:ascii="Verdana" w:eastAsia="Calibri" w:hAnsi="Verdana" w:cstheme="minorHAnsi"/>
          <w:sz w:val="20"/>
        </w:rPr>
        <w:t xml:space="preserve">a jeżeli średni kurs nie będzie w tym dniu publikowany, to Zamawiający przyjmie kurs średni z ostatniej tabeli przed publikacją </w:t>
      </w:r>
      <w:r w:rsidR="00AA0BD6" w:rsidRPr="002A6CA3">
        <w:rPr>
          <w:rFonts w:ascii="Verdana" w:eastAsia="Calibri" w:hAnsi="Verdana" w:cstheme="minorHAnsi"/>
          <w:sz w:val="20"/>
        </w:rPr>
        <w:t xml:space="preserve">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A0BD6" w:rsidRPr="002A6CA3">
        <w:rPr>
          <w:rFonts w:ascii="Verdana" w:eastAsia="Calibri" w:hAnsi="Verdana" w:cstheme="minorHAnsi"/>
          <w:sz w:val="20"/>
        </w:rPr>
        <w:t>w Systemie Zakupowym GK PGE</w:t>
      </w:r>
      <w:r w:rsidRPr="002A6CA3">
        <w:rPr>
          <w:rFonts w:ascii="Verdana" w:eastAsia="Calibri" w:hAnsi="Verdana" w:cstheme="minorHAnsi"/>
          <w:sz w:val="20"/>
        </w:rPr>
        <w:t>.</w:t>
      </w:r>
    </w:p>
    <w:p w14:paraId="4E28CE80" w14:textId="28F506D5" w:rsidR="00D93BF4" w:rsidRPr="002A6CA3" w:rsidRDefault="00D93BF4" w:rsidP="007D157E">
      <w:pPr>
        <w:pStyle w:val="Akapitzlist"/>
        <w:numPr>
          <w:ilvl w:val="1"/>
          <w:numId w:val="76"/>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 przypadku wskazania przez Wykonawcę w Ofercie </w:t>
      </w:r>
      <w:r w:rsidR="00222BAE" w:rsidRPr="002A6CA3">
        <w:rPr>
          <w:rFonts w:ascii="Verdana" w:eastAsia="Calibri" w:hAnsi="Verdana" w:cstheme="minorHAnsi"/>
          <w:sz w:val="20"/>
        </w:rPr>
        <w:t xml:space="preserve">lub samodzielnego zidentyfikowania przez Zamawiającego </w:t>
      </w:r>
      <w:r w:rsidRPr="002A6CA3">
        <w:rPr>
          <w:rFonts w:ascii="Verdana" w:eastAsia="Calibri" w:hAnsi="Verdana" w:cstheme="minorHAnsi"/>
          <w:sz w:val="20"/>
        </w:rPr>
        <w:t xml:space="preserve">dostępności </w:t>
      </w:r>
      <w:r w:rsidR="002A44A2" w:rsidRPr="002A6CA3">
        <w:rPr>
          <w:rFonts w:ascii="Verdana" w:eastAsia="Calibri" w:hAnsi="Verdana" w:cstheme="minorHAnsi"/>
          <w:sz w:val="20"/>
        </w:rPr>
        <w:t xml:space="preserve">aktualnych </w:t>
      </w:r>
      <w:r w:rsidRPr="002A6CA3">
        <w:rPr>
          <w:rFonts w:ascii="Verdana" w:eastAsia="Calibri" w:hAnsi="Verdana" w:cstheme="minorHAnsi"/>
          <w:sz w:val="20"/>
        </w:rPr>
        <w:t xml:space="preserve">oświadczeń lub dokumentów, o których mowa w pkt </w:t>
      </w:r>
      <w:r w:rsidR="00A76A4D" w:rsidRPr="002A6CA3">
        <w:rPr>
          <w:rFonts w:ascii="Verdana" w:eastAsia="Calibri" w:hAnsi="Verdana" w:cstheme="minorHAnsi"/>
          <w:sz w:val="20"/>
        </w:rPr>
        <w:t>16</w:t>
      </w:r>
      <w:r w:rsidR="00FA3219" w:rsidRPr="002A6CA3">
        <w:rPr>
          <w:rFonts w:ascii="Verdana" w:eastAsia="Calibri" w:hAnsi="Verdana" w:cstheme="minorHAnsi"/>
          <w:sz w:val="20"/>
        </w:rPr>
        <w:t>.</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 formie elektronicznej pod określonymi adresami i</w:t>
      </w:r>
      <w:r w:rsidR="000F3AAE">
        <w:rPr>
          <w:rFonts w:ascii="Verdana" w:eastAsia="Calibri" w:hAnsi="Verdana" w:cstheme="minorHAnsi"/>
          <w:sz w:val="20"/>
        </w:rPr>
        <w:t>nternetowymi ogólnodostępnych i </w:t>
      </w:r>
      <w:r w:rsidRPr="002A6CA3">
        <w:rPr>
          <w:rFonts w:ascii="Verdana" w:eastAsia="Calibri" w:hAnsi="Verdana" w:cstheme="minorHAnsi"/>
          <w:sz w:val="20"/>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2A6CA3" w:rsidRDefault="00D93BF4" w:rsidP="007D157E">
      <w:pPr>
        <w:pStyle w:val="Akapitzlist"/>
        <w:numPr>
          <w:ilvl w:val="1"/>
          <w:numId w:val="76"/>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 przypadku wskazania przez Wykonawcę w Ofercie oświadczeń lub dokumentów, o których mowa w pkt </w:t>
      </w:r>
      <w:r w:rsidR="00A76A4D" w:rsidRPr="002A6CA3">
        <w:rPr>
          <w:rFonts w:ascii="Verdana" w:eastAsia="Calibri" w:hAnsi="Verdana" w:cstheme="minorHAnsi"/>
          <w:sz w:val="20"/>
        </w:rPr>
        <w:t>16</w:t>
      </w:r>
      <w:r w:rsidR="002D280D" w:rsidRPr="002A6CA3">
        <w:rPr>
          <w:rFonts w:ascii="Verdana" w:eastAsia="Calibri" w:hAnsi="Verdana" w:cstheme="minorHAnsi"/>
          <w:sz w:val="20"/>
        </w:rPr>
        <w:t>.</w:t>
      </w:r>
      <w:r w:rsidR="00582716"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które znajdują się w posiadaniu Zamawiającego, w szczególności oświadczeń lub dokumentów przechowywanych przez Zamawiającego</w:t>
      </w:r>
      <w:r w:rsidR="002A44A2" w:rsidRPr="002A6CA3">
        <w:rPr>
          <w:rFonts w:ascii="Verdana" w:eastAsia="Calibri" w:hAnsi="Verdana" w:cstheme="minorHAnsi"/>
          <w:sz w:val="20"/>
        </w:rPr>
        <w:t xml:space="preserve"> w związku z innymi </w:t>
      </w:r>
      <w:r w:rsidR="00583216" w:rsidRPr="002A6CA3">
        <w:rPr>
          <w:rFonts w:ascii="Verdana" w:eastAsia="Calibri" w:hAnsi="Verdana" w:cstheme="minorHAnsi"/>
          <w:sz w:val="20"/>
        </w:rPr>
        <w:t>p</w:t>
      </w:r>
      <w:r w:rsidR="002A44A2" w:rsidRPr="002A6CA3">
        <w:rPr>
          <w:rFonts w:ascii="Verdana" w:eastAsia="Calibri" w:hAnsi="Verdana" w:cstheme="minorHAnsi"/>
          <w:sz w:val="20"/>
        </w:rPr>
        <w:t>ostępowaniami zakupowymi</w:t>
      </w:r>
      <w:r w:rsidRPr="002A6CA3">
        <w:rPr>
          <w:rFonts w:ascii="Verdana" w:eastAsia="Calibri" w:hAnsi="Verdana" w:cstheme="minorHAnsi"/>
          <w:sz w:val="20"/>
        </w:rPr>
        <w:t xml:space="preserve">, Zamawiający </w:t>
      </w:r>
      <w:r w:rsidR="00AA0BD6" w:rsidRPr="002A6CA3">
        <w:rPr>
          <w:rFonts w:ascii="Verdana" w:eastAsia="Calibri" w:hAnsi="Verdana" w:cstheme="minorHAnsi"/>
          <w:sz w:val="20"/>
        </w:rPr>
        <w:t>może s</w:t>
      </w:r>
      <w:r w:rsidRPr="002A6CA3">
        <w:rPr>
          <w:rFonts w:ascii="Verdana" w:eastAsia="Calibri" w:hAnsi="Verdana" w:cstheme="minorHAnsi"/>
          <w:sz w:val="20"/>
        </w:rPr>
        <w:t>korzysta</w:t>
      </w:r>
      <w:r w:rsidR="00AA0BD6" w:rsidRPr="002A6CA3">
        <w:rPr>
          <w:rFonts w:ascii="Verdana" w:eastAsia="Calibri" w:hAnsi="Verdana" w:cstheme="minorHAnsi"/>
          <w:sz w:val="20"/>
        </w:rPr>
        <w:t>ć</w:t>
      </w:r>
      <w:r w:rsidRPr="002A6CA3">
        <w:rPr>
          <w:rFonts w:ascii="Verdana" w:eastAsia="Calibri" w:hAnsi="Verdana" w:cstheme="minorHAnsi"/>
          <w:sz w:val="20"/>
        </w:rPr>
        <w:t xml:space="preserve"> z posiadanych oświadczeń lub dokumentów, o ile są one aktualne.</w:t>
      </w:r>
    </w:p>
    <w:p w14:paraId="682BF458" w14:textId="7F81DB2F" w:rsidR="002D280D" w:rsidRPr="00EA71DA" w:rsidRDefault="00EA71DA" w:rsidP="007D157E">
      <w:pPr>
        <w:pStyle w:val="Nagwek1"/>
        <w:keepNext w:val="0"/>
        <w:keepLines w:val="0"/>
        <w:numPr>
          <w:ilvl w:val="1"/>
          <w:numId w:val="76"/>
        </w:numPr>
        <w:suppressAutoHyphens/>
        <w:spacing w:before="120" w:after="120" w:line="240" w:lineRule="auto"/>
        <w:ind w:left="425" w:right="-284" w:hanging="709"/>
        <w:rPr>
          <w:rFonts w:ascii="Verdana" w:hAnsi="Verdana" w:cstheme="minorHAnsi"/>
          <w:b w:val="0"/>
          <w:caps w:val="0"/>
          <w:sz w:val="20"/>
        </w:rPr>
      </w:pPr>
      <w:bookmarkStart w:id="157" w:name="_Toc40987401"/>
      <w:r w:rsidRPr="00EA71DA">
        <w:rPr>
          <w:rFonts w:ascii="Verdana" w:hAnsi="Verdana" w:cstheme="minorHAnsi"/>
          <w:b w:val="0"/>
          <w:caps w:val="0"/>
          <w:sz w:val="20"/>
        </w:rPr>
        <w:t>Nie dotyczy.</w:t>
      </w:r>
    </w:p>
    <w:bookmarkEnd w:id="157"/>
    <w:p w14:paraId="0E5FD4E0" w14:textId="77777777" w:rsidR="00612559" w:rsidRPr="002A6CA3" w:rsidRDefault="00D34D7E" w:rsidP="007D157E">
      <w:pPr>
        <w:pStyle w:val="Tekstpodstawowy"/>
        <w:numPr>
          <w:ilvl w:val="1"/>
          <w:numId w:val="76"/>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Forma dokumentów i oświadczeń</w:t>
      </w:r>
      <w:r w:rsidR="000032C2" w:rsidRPr="002A6CA3">
        <w:rPr>
          <w:rFonts w:ascii="Verdana" w:eastAsia="Calibri" w:hAnsi="Verdana" w:cstheme="minorHAnsi"/>
          <w:sz w:val="20"/>
        </w:rPr>
        <w:t>:</w:t>
      </w:r>
    </w:p>
    <w:p w14:paraId="0D764854" w14:textId="296EF914" w:rsidR="00612559" w:rsidRPr="002A6CA3" w:rsidRDefault="000B58AE"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Dokumenty</w:t>
      </w:r>
      <w:r w:rsidR="00100C39" w:rsidRPr="002A6CA3">
        <w:rPr>
          <w:rFonts w:ascii="Verdana" w:eastAsia="Calibri" w:hAnsi="Verdana" w:cstheme="minorHAnsi"/>
          <w:sz w:val="20"/>
        </w:rPr>
        <w:t xml:space="preserve"> lub oświadczenia, o których mowa w pkt </w:t>
      </w:r>
      <w:r w:rsidR="00411BFE" w:rsidRPr="002A6CA3">
        <w:rPr>
          <w:rFonts w:ascii="Verdana" w:eastAsia="Calibri" w:hAnsi="Verdana" w:cstheme="minorHAnsi"/>
          <w:sz w:val="20"/>
        </w:rPr>
        <w:t xml:space="preserve">15.3. </w:t>
      </w:r>
      <w:r w:rsidR="00791F71" w:rsidRPr="002A6CA3">
        <w:rPr>
          <w:rFonts w:ascii="Verdana" w:eastAsia="Calibri" w:hAnsi="Verdana" w:cstheme="minorHAnsi"/>
          <w:sz w:val="20"/>
        </w:rPr>
        <w:t>oraz</w:t>
      </w:r>
      <w:r w:rsidR="00411BFE" w:rsidRPr="002A6CA3">
        <w:rPr>
          <w:rFonts w:ascii="Verdana" w:eastAsia="Calibri" w:hAnsi="Verdana" w:cstheme="minorHAnsi"/>
          <w:sz w:val="20"/>
        </w:rPr>
        <w:t xml:space="preserve"> </w:t>
      </w:r>
      <w:r w:rsidR="00A76A4D" w:rsidRPr="002A6CA3">
        <w:rPr>
          <w:rFonts w:ascii="Verdana" w:eastAsia="Calibri" w:hAnsi="Verdana" w:cstheme="minorHAnsi"/>
          <w:sz w:val="20"/>
        </w:rPr>
        <w:t xml:space="preserve">16 </w:t>
      </w:r>
      <w:r w:rsidR="00904E94" w:rsidRPr="002A6CA3">
        <w:rPr>
          <w:rFonts w:ascii="Verdana" w:eastAsia="Calibri" w:hAnsi="Verdana" w:cstheme="minorHAnsi"/>
          <w:sz w:val="20"/>
        </w:rPr>
        <w:t>SWZ</w:t>
      </w:r>
      <w:r w:rsidR="00582716" w:rsidRPr="002A6CA3">
        <w:rPr>
          <w:rFonts w:ascii="Verdana" w:eastAsia="Calibri" w:hAnsi="Verdana" w:cstheme="minorHAnsi"/>
          <w:sz w:val="20"/>
        </w:rPr>
        <w:t xml:space="preserve"> </w:t>
      </w:r>
      <w:r w:rsidR="00D34D7E" w:rsidRPr="002A6CA3">
        <w:rPr>
          <w:rFonts w:ascii="Verdana" w:eastAsia="Calibri" w:hAnsi="Verdana" w:cstheme="minorHAnsi"/>
          <w:sz w:val="20"/>
        </w:rPr>
        <w:t xml:space="preserve">składane </w:t>
      </w:r>
      <w:r w:rsidR="00582716" w:rsidRPr="002A6CA3">
        <w:rPr>
          <w:rFonts w:ascii="Verdana" w:eastAsia="Calibri" w:hAnsi="Verdana" w:cstheme="minorHAnsi"/>
          <w:sz w:val="20"/>
        </w:rPr>
        <w:t xml:space="preserve">są elektronicznie </w:t>
      </w:r>
      <w:r w:rsidR="00D34D7E" w:rsidRPr="002A6CA3">
        <w:rPr>
          <w:rFonts w:ascii="Verdana" w:eastAsia="Calibri" w:hAnsi="Verdana" w:cstheme="minorHAnsi"/>
          <w:sz w:val="20"/>
        </w:rPr>
        <w:t xml:space="preserve">w </w:t>
      </w:r>
      <w:r w:rsidR="00AA0BD6" w:rsidRPr="002A6CA3">
        <w:rPr>
          <w:rFonts w:ascii="Verdana" w:eastAsia="Calibri" w:hAnsi="Verdana" w:cstheme="minorHAnsi"/>
          <w:sz w:val="20"/>
        </w:rPr>
        <w:t xml:space="preserve">formie skanu </w:t>
      </w:r>
      <w:r w:rsidR="00D34D7E" w:rsidRPr="002A6CA3">
        <w:rPr>
          <w:rFonts w:ascii="Verdana" w:eastAsia="Calibri" w:hAnsi="Verdana" w:cstheme="minorHAnsi"/>
          <w:sz w:val="20"/>
        </w:rPr>
        <w:t>orygina</w:t>
      </w:r>
      <w:r w:rsidR="00AA0BD6" w:rsidRPr="002A6CA3">
        <w:rPr>
          <w:rFonts w:ascii="Verdana" w:eastAsia="Calibri" w:hAnsi="Verdana" w:cstheme="minorHAnsi"/>
          <w:sz w:val="20"/>
        </w:rPr>
        <w:t>łu</w:t>
      </w:r>
      <w:r w:rsidR="00582716" w:rsidRPr="002A6CA3">
        <w:rPr>
          <w:rFonts w:ascii="Verdana" w:eastAsia="Calibri" w:hAnsi="Verdana" w:cstheme="minorHAnsi"/>
          <w:sz w:val="20"/>
        </w:rPr>
        <w:t xml:space="preserve"> </w:t>
      </w:r>
      <w:r w:rsidR="0028748D" w:rsidRPr="002A6CA3">
        <w:rPr>
          <w:rFonts w:ascii="Verdana" w:eastAsia="Calibri" w:hAnsi="Verdana" w:cstheme="minorHAnsi"/>
          <w:sz w:val="20"/>
        </w:rPr>
        <w:t xml:space="preserve">dokumentu sporządzonego w formie pisemnej </w:t>
      </w:r>
      <w:r w:rsidR="00582716" w:rsidRPr="002A6CA3">
        <w:rPr>
          <w:rFonts w:ascii="Verdana" w:eastAsia="Calibri" w:hAnsi="Verdana" w:cstheme="minorHAnsi"/>
          <w:sz w:val="20"/>
        </w:rPr>
        <w:t xml:space="preserve">lub </w:t>
      </w:r>
      <w:r w:rsidR="00247230" w:rsidRPr="002A6CA3">
        <w:rPr>
          <w:rFonts w:ascii="Verdana" w:eastAsia="Calibri" w:hAnsi="Verdana" w:cstheme="minorHAnsi"/>
          <w:sz w:val="20"/>
        </w:rPr>
        <w:t xml:space="preserve">skanu kopii </w:t>
      </w:r>
      <w:r w:rsidR="00D34D7E" w:rsidRPr="002A6CA3">
        <w:rPr>
          <w:rFonts w:ascii="Verdana" w:eastAsia="Calibri" w:hAnsi="Verdana" w:cstheme="minorHAnsi"/>
          <w:sz w:val="20"/>
        </w:rPr>
        <w:t>poświadczonej za zgodność z oryginałem</w:t>
      </w:r>
      <w:r w:rsidR="00582716" w:rsidRPr="002A6CA3">
        <w:rPr>
          <w:rFonts w:ascii="Verdana" w:eastAsia="Calibri" w:hAnsi="Verdana" w:cstheme="minorHAnsi"/>
          <w:sz w:val="20"/>
        </w:rPr>
        <w:t xml:space="preserve"> lub w </w:t>
      </w:r>
      <w:r w:rsidR="0028748D" w:rsidRPr="002A6CA3">
        <w:rPr>
          <w:rFonts w:ascii="Verdana" w:eastAsia="Calibri" w:hAnsi="Verdana" w:cstheme="minorHAnsi"/>
          <w:sz w:val="20"/>
        </w:rPr>
        <w:t xml:space="preserve">postaci elektronicznej </w:t>
      </w:r>
      <w:r w:rsidR="00886A63" w:rsidRPr="002A6CA3">
        <w:rPr>
          <w:rFonts w:ascii="Verdana" w:eastAsia="Calibri" w:hAnsi="Verdana" w:cstheme="minorHAnsi"/>
          <w:sz w:val="20"/>
        </w:rPr>
        <w:t>podpisanej</w:t>
      </w:r>
      <w:r w:rsidR="00582716" w:rsidRPr="002A6CA3">
        <w:rPr>
          <w:rFonts w:ascii="Verdana" w:eastAsia="Calibri" w:hAnsi="Verdana" w:cstheme="minorHAnsi"/>
          <w:sz w:val="20"/>
        </w:rPr>
        <w:t xml:space="preserve"> kwalifikowanym podpisem</w:t>
      </w:r>
      <w:r w:rsidR="0028748D" w:rsidRPr="002A6CA3">
        <w:rPr>
          <w:rFonts w:ascii="Verdana" w:eastAsia="Calibri" w:hAnsi="Verdana" w:cstheme="minorHAnsi"/>
          <w:sz w:val="20"/>
        </w:rPr>
        <w:t xml:space="preserve"> elektronicznym</w:t>
      </w:r>
      <w:r w:rsidR="00612559" w:rsidRPr="002A6CA3">
        <w:rPr>
          <w:rFonts w:ascii="Verdana" w:eastAsia="Calibri" w:hAnsi="Verdana" w:cstheme="minorHAnsi"/>
          <w:sz w:val="20"/>
        </w:rPr>
        <w:t>;</w:t>
      </w:r>
    </w:p>
    <w:p w14:paraId="0DC185C7" w14:textId="2156432B" w:rsidR="00612559" w:rsidRPr="002A6CA3" w:rsidRDefault="00D34D7E"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Poświadczenia za zgodność z oryginałem dokonuje odpowiednio Wykonawca, podmiot </w:t>
      </w:r>
      <w:r w:rsidR="00411BFE" w:rsidRPr="002A6CA3">
        <w:rPr>
          <w:rFonts w:ascii="Verdana" w:eastAsia="Calibri" w:hAnsi="Verdana" w:cstheme="minorHAnsi"/>
          <w:sz w:val="20"/>
        </w:rPr>
        <w:t>udostępniający zasoby</w:t>
      </w:r>
      <w:r w:rsidRPr="002A6CA3">
        <w:rPr>
          <w:rFonts w:ascii="Verdana" w:eastAsia="Calibri" w:hAnsi="Verdana" w:cstheme="minorHAnsi"/>
          <w:sz w:val="20"/>
        </w:rPr>
        <w:t>, Wykonawcy wspólnie ubiegający się</w:t>
      </w:r>
      <w:r w:rsidR="00EB6F5D" w:rsidRPr="002A6CA3">
        <w:rPr>
          <w:rFonts w:ascii="Verdana" w:eastAsia="Calibri" w:hAnsi="Verdana" w:cstheme="minorHAnsi"/>
          <w:sz w:val="20"/>
        </w:rPr>
        <w:t xml:space="preserve"> </w:t>
      </w:r>
      <w:r w:rsidRPr="002A6CA3">
        <w:rPr>
          <w:rFonts w:ascii="Verdana" w:eastAsia="Calibri" w:hAnsi="Verdana" w:cstheme="minorHAnsi"/>
          <w:sz w:val="20"/>
        </w:rPr>
        <w:t xml:space="preserve">o udzielenie </w:t>
      </w:r>
      <w:r w:rsidR="0028748D" w:rsidRPr="002A6CA3">
        <w:rPr>
          <w:rFonts w:ascii="Verdana" w:eastAsia="Calibri" w:hAnsi="Verdana" w:cstheme="minorHAnsi"/>
          <w:sz w:val="20"/>
        </w:rPr>
        <w:t>Z</w:t>
      </w:r>
      <w:r w:rsidRPr="002A6CA3">
        <w:rPr>
          <w:rFonts w:ascii="Verdana" w:eastAsia="Calibri" w:hAnsi="Verdana" w:cstheme="minorHAnsi"/>
          <w:sz w:val="20"/>
        </w:rPr>
        <w:t xml:space="preserve">amówienia </w:t>
      </w:r>
      <w:r w:rsidR="00247230" w:rsidRPr="002A6CA3">
        <w:rPr>
          <w:rFonts w:ascii="Verdana" w:eastAsia="Calibri" w:hAnsi="Verdana" w:cstheme="minorHAnsi"/>
          <w:sz w:val="20"/>
        </w:rPr>
        <w:t>nie</w:t>
      </w:r>
      <w:r w:rsidRPr="002A6CA3">
        <w:rPr>
          <w:rFonts w:ascii="Verdana" w:eastAsia="Calibri" w:hAnsi="Verdana" w:cstheme="minorHAnsi"/>
          <w:sz w:val="20"/>
        </w:rPr>
        <w:t>publicznego</w:t>
      </w:r>
      <w:r w:rsidR="00612559" w:rsidRPr="002A6CA3">
        <w:rPr>
          <w:rFonts w:ascii="Verdana" w:eastAsia="Calibri" w:hAnsi="Verdana" w:cstheme="minorHAnsi"/>
          <w:sz w:val="20"/>
        </w:rPr>
        <w:t xml:space="preserve"> albo podwykonawca</w:t>
      </w:r>
      <w:r w:rsidRPr="002A6CA3">
        <w:rPr>
          <w:rFonts w:ascii="Verdana" w:eastAsia="Calibri" w:hAnsi="Verdana" w:cstheme="minorHAnsi"/>
          <w:sz w:val="20"/>
        </w:rPr>
        <w:t>, w</w:t>
      </w:r>
      <w:r w:rsidR="00EB6F5D" w:rsidRPr="002A6CA3">
        <w:rPr>
          <w:rFonts w:ascii="Verdana" w:eastAsia="Calibri" w:hAnsi="Verdana" w:cstheme="minorHAnsi"/>
          <w:sz w:val="20"/>
        </w:rPr>
        <w:t> </w:t>
      </w:r>
      <w:r w:rsidRPr="002A6CA3">
        <w:rPr>
          <w:rFonts w:ascii="Verdana" w:eastAsia="Calibri" w:hAnsi="Verdana" w:cstheme="minorHAnsi"/>
          <w:sz w:val="20"/>
        </w:rPr>
        <w:t>zakresie dokumentów, które każdego z nich dotyczą</w:t>
      </w:r>
      <w:r w:rsidR="00582716" w:rsidRPr="002A6CA3">
        <w:rPr>
          <w:rFonts w:ascii="Verdana" w:eastAsia="Calibri" w:hAnsi="Verdana" w:cstheme="minorHAnsi"/>
          <w:sz w:val="20"/>
        </w:rPr>
        <w:t xml:space="preserve"> lub w ich imieniu ustanowiony pełnomocnik</w:t>
      </w:r>
      <w:r w:rsidR="00612559" w:rsidRPr="002A6CA3">
        <w:rPr>
          <w:rFonts w:ascii="Verdana" w:eastAsia="Calibri" w:hAnsi="Verdana" w:cstheme="minorHAnsi"/>
          <w:sz w:val="20"/>
        </w:rPr>
        <w:t>;</w:t>
      </w:r>
    </w:p>
    <w:p w14:paraId="5435CCCD" w14:textId="77777777" w:rsidR="00612559" w:rsidRPr="002A6CA3" w:rsidRDefault="00D34D7E"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Wszelkie dokumenty sporządzone w języku obcym </w:t>
      </w:r>
      <w:r w:rsidR="002F6DDD" w:rsidRPr="002A6CA3">
        <w:rPr>
          <w:rFonts w:ascii="Verdana" w:eastAsia="Calibri" w:hAnsi="Verdana" w:cstheme="minorHAnsi"/>
          <w:sz w:val="20"/>
        </w:rPr>
        <w:t xml:space="preserve">należy złożyć </w:t>
      </w:r>
      <w:r w:rsidRPr="002A6CA3">
        <w:rPr>
          <w:rFonts w:ascii="Verdana" w:eastAsia="Calibri" w:hAnsi="Verdana" w:cstheme="minorHAnsi"/>
          <w:sz w:val="20"/>
        </w:rPr>
        <w:t xml:space="preserve"> wraz</w:t>
      </w:r>
      <w:r w:rsidR="00612559" w:rsidRPr="002A6CA3">
        <w:rPr>
          <w:rFonts w:ascii="Verdana" w:eastAsia="Calibri" w:hAnsi="Verdana" w:cstheme="minorHAnsi"/>
          <w:sz w:val="20"/>
        </w:rPr>
        <w:t xml:space="preserve"> z tłumaczeniem na język polski;</w:t>
      </w:r>
    </w:p>
    <w:p w14:paraId="2EFEC671" w14:textId="77777777" w:rsidR="00612559" w:rsidRPr="002A6CA3" w:rsidRDefault="000C50F4"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hAnsi="Verdana" w:cstheme="minorHAnsi"/>
          <w:sz w:val="20"/>
        </w:rPr>
        <w:t xml:space="preserve">Wszelkie pełnomocnictwa należy złożyć w </w:t>
      </w:r>
      <w:r w:rsidR="00CA2F37" w:rsidRPr="002A6CA3">
        <w:rPr>
          <w:rFonts w:ascii="Verdana" w:hAnsi="Verdana" w:cstheme="minorHAnsi"/>
          <w:sz w:val="20"/>
        </w:rPr>
        <w:t xml:space="preserve">formie skanu </w:t>
      </w:r>
      <w:r w:rsidRPr="002A6CA3">
        <w:rPr>
          <w:rFonts w:ascii="Verdana" w:hAnsi="Verdana" w:cstheme="minorHAnsi"/>
          <w:sz w:val="20"/>
        </w:rPr>
        <w:t>orygina</w:t>
      </w:r>
      <w:r w:rsidR="00CA2F37" w:rsidRPr="002A6CA3">
        <w:rPr>
          <w:rFonts w:ascii="Verdana" w:hAnsi="Verdana" w:cstheme="minorHAnsi"/>
          <w:sz w:val="20"/>
        </w:rPr>
        <w:t>łu</w:t>
      </w:r>
      <w:r w:rsidR="00AC4EB5" w:rsidRPr="002A6CA3">
        <w:rPr>
          <w:rFonts w:ascii="Verdana" w:hAnsi="Verdana" w:cstheme="minorHAnsi"/>
          <w:sz w:val="20"/>
        </w:rPr>
        <w:t xml:space="preserve"> </w:t>
      </w:r>
      <w:r w:rsidR="0028748D" w:rsidRPr="002A6CA3">
        <w:rPr>
          <w:rFonts w:ascii="Verdana" w:hAnsi="Verdana" w:cstheme="minorHAnsi"/>
          <w:sz w:val="20"/>
        </w:rPr>
        <w:t xml:space="preserve">pełnomocnictwa sporządzonego w formie pisemnej </w:t>
      </w:r>
      <w:r w:rsidR="00C529D8" w:rsidRPr="002A6CA3">
        <w:rPr>
          <w:rFonts w:ascii="Verdana" w:hAnsi="Verdana" w:cstheme="minorHAnsi"/>
          <w:sz w:val="20"/>
        </w:rPr>
        <w:t>lub w postaci</w:t>
      </w:r>
      <w:r w:rsidR="00AC4EB5" w:rsidRPr="002A6CA3">
        <w:rPr>
          <w:rFonts w:ascii="Verdana" w:hAnsi="Verdana" w:cstheme="minorHAnsi"/>
          <w:sz w:val="20"/>
        </w:rPr>
        <w:t xml:space="preserve"> elektronicznej podpisanej kwalifik</w:t>
      </w:r>
      <w:r w:rsidR="00612559" w:rsidRPr="002A6CA3">
        <w:rPr>
          <w:rFonts w:ascii="Verdana" w:hAnsi="Verdana" w:cstheme="minorHAnsi"/>
          <w:sz w:val="20"/>
        </w:rPr>
        <w:t>owanym podpisem elektronicznym;</w:t>
      </w:r>
    </w:p>
    <w:p w14:paraId="7F0F9B16" w14:textId="54C07A36" w:rsidR="000E04A9" w:rsidRPr="002A6CA3" w:rsidRDefault="0074314A"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hAnsi="Verdana" w:cstheme="minorHAnsi"/>
          <w:sz w:val="20"/>
        </w:rPr>
        <w:lastRenderedPageBreak/>
        <w:t>Zamawiaj</w:t>
      </w:r>
      <w:r w:rsidR="0028748D" w:rsidRPr="002A6CA3">
        <w:rPr>
          <w:rFonts w:ascii="Verdana" w:hAnsi="Verdana" w:cstheme="minorHAnsi"/>
          <w:sz w:val="20"/>
        </w:rPr>
        <w:t>ący</w:t>
      </w:r>
      <w:r w:rsidRPr="002A6CA3">
        <w:rPr>
          <w:rFonts w:ascii="Verdana" w:hAnsi="Verdana" w:cstheme="minorHAnsi"/>
          <w:sz w:val="20"/>
        </w:rPr>
        <w:t xml:space="preserve"> jest uprawniony do żądania na każdym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Pr="002A6CA3">
        <w:rPr>
          <w:rFonts w:ascii="Verdana" w:hAnsi="Verdana" w:cstheme="minorHAnsi"/>
          <w:sz w:val="20"/>
        </w:rPr>
        <w:t>złożenia przez Wykonawcę innych dokumentów niż określone w pkt</w:t>
      </w:r>
      <w:r w:rsidR="0028748D" w:rsidRPr="002A6CA3">
        <w:rPr>
          <w:rFonts w:ascii="Verdana" w:hAnsi="Verdana" w:cstheme="minorHAnsi"/>
          <w:sz w:val="20"/>
        </w:rPr>
        <w:t xml:space="preserve"> 1</w:t>
      </w:r>
      <w:r w:rsidR="00B61ABA" w:rsidRPr="002A6CA3">
        <w:rPr>
          <w:rFonts w:ascii="Verdana" w:hAnsi="Verdana" w:cstheme="minorHAnsi"/>
          <w:sz w:val="20"/>
        </w:rPr>
        <w:t>6</w:t>
      </w:r>
      <w:r w:rsidR="0028748D" w:rsidRPr="002A6CA3">
        <w:rPr>
          <w:rFonts w:ascii="Verdana" w:hAnsi="Verdana" w:cstheme="minorHAnsi"/>
          <w:sz w:val="20"/>
        </w:rPr>
        <w:t xml:space="preserve">. </w:t>
      </w:r>
      <w:r w:rsidR="00904E94" w:rsidRPr="002A6CA3">
        <w:rPr>
          <w:rFonts w:ascii="Verdana" w:hAnsi="Verdana" w:cstheme="minorHAnsi"/>
          <w:sz w:val="20"/>
        </w:rPr>
        <w:t>SWZ</w:t>
      </w:r>
      <w:r w:rsidRPr="002A6CA3">
        <w:rPr>
          <w:rFonts w:ascii="Verdana" w:hAnsi="Verdana" w:cstheme="minorHAnsi"/>
          <w:sz w:val="20"/>
        </w:rPr>
        <w:t xml:space="preserve">, celem wykazania spełnienia warunków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hAnsi="Verdana" w:cstheme="minorHAnsi"/>
          <w:sz w:val="20"/>
        </w:rPr>
        <w:t xml:space="preserve">lub braku przesłanek do wykluczenia. </w:t>
      </w:r>
    </w:p>
    <w:p w14:paraId="2A02AD6D" w14:textId="37700461" w:rsidR="00FB20E0" w:rsidRPr="002A6CA3" w:rsidRDefault="00FB20E0" w:rsidP="007D157E">
      <w:pPr>
        <w:pStyle w:val="Tekstpodstawowy"/>
        <w:numPr>
          <w:ilvl w:val="1"/>
          <w:numId w:val="76"/>
        </w:numPr>
        <w:spacing w:before="120" w:line="240" w:lineRule="auto"/>
        <w:ind w:left="426" w:right="-284" w:hanging="710"/>
        <w:rPr>
          <w:rFonts w:ascii="Verdana" w:hAnsi="Verdana" w:cstheme="minorHAnsi"/>
          <w:sz w:val="20"/>
        </w:rPr>
      </w:pPr>
      <w:r w:rsidRPr="002A6CA3">
        <w:rPr>
          <w:rFonts w:ascii="Verdana" w:hAnsi="Verdana" w:cstheme="minorHAnsi"/>
          <w:sz w:val="20"/>
        </w:rPr>
        <w:t xml:space="preserve">W przypadku </w:t>
      </w:r>
      <w:r w:rsidR="004D04AD" w:rsidRPr="002A6CA3">
        <w:rPr>
          <w:rFonts w:ascii="Verdana" w:hAnsi="Verdana" w:cstheme="minorHAnsi"/>
          <w:sz w:val="20"/>
        </w:rPr>
        <w:t xml:space="preserve">powzięcia przez Zamawiającego </w:t>
      </w:r>
      <w:r w:rsidR="00A122C3" w:rsidRPr="002A6CA3">
        <w:rPr>
          <w:rFonts w:ascii="Verdana" w:hAnsi="Verdana" w:cstheme="minorHAnsi"/>
          <w:sz w:val="20"/>
        </w:rPr>
        <w:t xml:space="preserve">na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122C3" w:rsidRPr="002A6CA3">
        <w:rPr>
          <w:rFonts w:ascii="Verdana" w:hAnsi="Verdana" w:cstheme="minorHAnsi"/>
          <w:sz w:val="20"/>
        </w:rPr>
        <w:t xml:space="preserve">lub realizacji zamówienia </w:t>
      </w:r>
      <w:r w:rsidRPr="002A6CA3">
        <w:rPr>
          <w:rFonts w:ascii="Verdana" w:hAnsi="Verdana" w:cstheme="minorHAnsi"/>
          <w:sz w:val="20"/>
        </w:rPr>
        <w:t xml:space="preserve">wątpliwości dotyczących treści </w:t>
      </w:r>
      <w:r w:rsidR="004D04AD" w:rsidRPr="002A6CA3">
        <w:rPr>
          <w:rFonts w:ascii="Verdana" w:hAnsi="Verdana" w:cstheme="minorHAnsi"/>
          <w:sz w:val="20"/>
        </w:rPr>
        <w:t xml:space="preserve">lub zgodności ze stanem faktycznym </w:t>
      </w:r>
      <w:r w:rsidRPr="002A6CA3">
        <w:rPr>
          <w:rFonts w:ascii="Verdana" w:hAnsi="Verdana" w:cstheme="minorHAnsi"/>
          <w:sz w:val="20"/>
        </w:rPr>
        <w:t xml:space="preserve">oświadczeń złożonych przez Wykonawcę, o których mowa w punktach 16.1 </w:t>
      </w:r>
      <w:r w:rsidR="00AC3FF3">
        <w:rPr>
          <w:rFonts w:ascii="Verdana" w:hAnsi="Verdana" w:cstheme="minorHAnsi"/>
          <w:sz w:val="20"/>
        </w:rPr>
        <w:t xml:space="preserve">lub 16.2. </w:t>
      </w:r>
      <w:r w:rsidRPr="002A6CA3">
        <w:rPr>
          <w:rFonts w:ascii="Verdana" w:hAnsi="Verdana" w:cstheme="minorHAnsi"/>
          <w:sz w:val="20"/>
        </w:rPr>
        <w:t>SWZ, Zamawiający może wezwać Wykonawcę do złożenia dodatkowych dokumentów potwierdzających treść złożonych oświadczeń.</w:t>
      </w:r>
    </w:p>
    <w:p w14:paraId="38B0B778" w14:textId="77777777" w:rsidR="00FB20E0" w:rsidRPr="002A6CA3" w:rsidRDefault="00FB20E0" w:rsidP="00FD0F45">
      <w:pPr>
        <w:pStyle w:val="Tekstpodstawowy"/>
        <w:spacing w:before="120" w:line="240" w:lineRule="auto"/>
        <w:ind w:left="397" w:right="-284"/>
        <w:rPr>
          <w:rFonts w:ascii="Verdana" w:hAnsi="Verdana" w:cstheme="minorHAnsi"/>
          <w:sz w:val="20"/>
        </w:rPr>
      </w:pPr>
    </w:p>
    <w:p w14:paraId="14BDAA7C" w14:textId="77777777" w:rsidR="00644B47" w:rsidRPr="002A6CA3" w:rsidRDefault="00D34D7E" w:rsidP="007D157E">
      <w:pPr>
        <w:pStyle w:val="Nagwek1"/>
        <w:keepLines w:val="0"/>
        <w:numPr>
          <w:ilvl w:val="0"/>
          <w:numId w:val="81"/>
        </w:numPr>
        <w:shd w:val="clear" w:color="auto" w:fill="C6D9F1" w:themeFill="text2" w:themeFillTint="33"/>
        <w:spacing w:before="0" w:after="0" w:line="240" w:lineRule="auto"/>
        <w:ind w:left="426" w:right="-284" w:hanging="710"/>
        <w:rPr>
          <w:rFonts w:ascii="Verdana" w:hAnsi="Verdana" w:cstheme="minorHAnsi"/>
          <w:sz w:val="20"/>
          <w:lang w:val="pl-PL"/>
        </w:rPr>
      </w:pPr>
      <w:bookmarkStart w:id="158" w:name="_Toc122344788"/>
      <w:r w:rsidRPr="002A6CA3">
        <w:rPr>
          <w:rFonts w:ascii="Verdana" w:eastAsia="Calibri" w:hAnsi="Verdana" w:cstheme="minorHAnsi"/>
          <w:kern w:val="0"/>
          <w:sz w:val="20"/>
          <w:lang w:val="pl-PL"/>
        </w:rPr>
        <w:t>WYMAGANIA DOTYCZĄCE WADIUM</w:t>
      </w:r>
      <w:bookmarkEnd w:id="158"/>
    </w:p>
    <w:p w14:paraId="75A54F6D" w14:textId="77777777" w:rsidR="008B075B" w:rsidRPr="00EA71DA" w:rsidRDefault="008B075B" w:rsidP="00980BFF">
      <w:pPr>
        <w:pStyle w:val="Akapitzlist"/>
        <w:numPr>
          <w:ilvl w:val="0"/>
          <w:numId w:val="50"/>
        </w:numPr>
        <w:shd w:val="clear" w:color="auto" w:fill="FFFFFF"/>
        <w:spacing w:before="120" w:after="120" w:line="240" w:lineRule="auto"/>
        <w:ind w:right="-284"/>
        <w:contextualSpacing w:val="0"/>
        <w:rPr>
          <w:rFonts w:ascii="Verdana" w:eastAsia="Calibri" w:hAnsi="Verdana" w:cstheme="minorHAnsi"/>
          <w:vanish/>
          <w:sz w:val="20"/>
        </w:rPr>
      </w:pPr>
    </w:p>
    <w:p w14:paraId="28C386EA" w14:textId="77777777" w:rsidR="008B075B" w:rsidRPr="00EA71DA" w:rsidRDefault="008B075B" w:rsidP="00980BFF">
      <w:pPr>
        <w:pStyle w:val="Akapitzlist"/>
        <w:numPr>
          <w:ilvl w:val="0"/>
          <w:numId w:val="50"/>
        </w:numPr>
        <w:shd w:val="clear" w:color="auto" w:fill="FFFFFF"/>
        <w:spacing w:before="120" w:after="120" w:line="240" w:lineRule="auto"/>
        <w:ind w:right="-284"/>
        <w:contextualSpacing w:val="0"/>
        <w:rPr>
          <w:rFonts w:ascii="Verdana" w:eastAsia="Calibri" w:hAnsi="Verdana" w:cstheme="minorHAnsi"/>
          <w:vanish/>
          <w:sz w:val="20"/>
        </w:rPr>
      </w:pPr>
    </w:p>
    <w:p w14:paraId="4B420487" w14:textId="5652F6A8" w:rsidR="009305E7" w:rsidRPr="00EA71DA" w:rsidRDefault="009305E7" w:rsidP="007D157E">
      <w:pPr>
        <w:pStyle w:val="Tekstpodstawowy"/>
        <w:numPr>
          <w:ilvl w:val="1"/>
          <w:numId w:val="50"/>
        </w:numPr>
        <w:shd w:val="clear" w:color="auto" w:fill="FFFFFF"/>
        <w:spacing w:before="120" w:line="240" w:lineRule="auto"/>
        <w:ind w:left="426" w:right="-284" w:hanging="710"/>
        <w:rPr>
          <w:rFonts w:ascii="Verdana" w:hAnsi="Verdana" w:cstheme="minorHAnsi"/>
          <w:b/>
          <w:sz w:val="20"/>
          <w:u w:val="single"/>
        </w:rPr>
      </w:pPr>
      <w:r w:rsidRPr="00EA71DA">
        <w:rPr>
          <w:rFonts w:ascii="Verdana" w:eastAsia="Calibri" w:hAnsi="Verdana" w:cstheme="minorHAnsi"/>
          <w:sz w:val="20"/>
        </w:rPr>
        <w:t xml:space="preserve">Zamawiający </w:t>
      </w:r>
      <w:r w:rsidRPr="00EA71DA">
        <w:rPr>
          <w:rFonts w:ascii="Verdana" w:eastAsia="Calibri" w:hAnsi="Verdana" w:cstheme="minorHAnsi"/>
          <w:b/>
          <w:sz w:val="20"/>
        </w:rPr>
        <w:t>odstępuje od żądania wadium</w:t>
      </w:r>
      <w:r w:rsidRPr="00EA71DA">
        <w:rPr>
          <w:rFonts w:ascii="Verdana" w:eastAsia="Calibri" w:hAnsi="Verdana" w:cstheme="minorHAnsi"/>
          <w:sz w:val="20"/>
        </w:rPr>
        <w:t xml:space="preserve"> w niniejszym Postępowaniu</w:t>
      </w:r>
      <w:r w:rsidR="009D5BC2" w:rsidRPr="00EA71DA">
        <w:rPr>
          <w:rFonts w:ascii="Verdana" w:eastAsia="Calibri" w:hAnsi="Verdana" w:cstheme="minorHAnsi"/>
          <w:sz w:val="20"/>
        </w:rPr>
        <w:t xml:space="preserve"> </w:t>
      </w:r>
      <w:r w:rsidR="009D5BC2" w:rsidRPr="00EA71DA">
        <w:rPr>
          <w:rFonts w:ascii="Verdana" w:hAnsi="Verdana" w:cstheme="minorHAnsi"/>
          <w:sz w:val="20"/>
          <w:lang w:eastAsia="pl-PL"/>
        </w:rPr>
        <w:t>zakupowym</w:t>
      </w:r>
      <w:r w:rsidR="00EA71DA" w:rsidRPr="00EA71DA">
        <w:rPr>
          <w:rFonts w:ascii="Verdana" w:eastAsia="Calibri" w:hAnsi="Verdana" w:cstheme="minorHAnsi"/>
          <w:sz w:val="20"/>
        </w:rPr>
        <w:t>.</w:t>
      </w:r>
    </w:p>
    <w:p w14:paraId="30DD6E8D" w14:textId="77777777" w:rsidR="005817FF" w:rsidRPr="002A6CA3" w:rsidRDefault="009305E7" w:rsidP="007D157E">
      <w:pPr>
        <w:pStyle w:val="Nagwek1"/>
        <w:keepLines w:val="0"/>
        <w:numPr>
          <w:ilvl w:val="0"/>
          <w:numId w:val="81"/>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59" w:name="_Toc122344789"/>
      <w:r w:rsidRPr="002A6CA3">
        <w:rPr>
          <w:rFonts w:ascii="Verdana" w:eastAsia="Calibri" w:hAnsi="Verdana" w:cstheme="minorHAnsi"/>
          <w:caps w:val="0"/>
          <w:kern w:val="0"/>
          <w:sz w:val="20"/>
          <w:lang w:val="pl-PL"/>
        </w:rPr>
        <w:t>TERMIN ZWIĄZANIA OFERTĄ</w:t>
      </w:r>
      <w:bookmarkEnd w:id="159"/>
    </w:p>
    <w:p w14:paraId="7501AAD0" w14:textId="77777777" w:rsidR="009567F2" w:rsidRPr="002A6CA3" w:rsidRDefault="009567F2" w:rsidP="00980BFF">
      <w:pPr>
        <w:pStyle w:val="Akapitzlist"/>
        <w:numPr>
          <w:ilvl w:val="0"/>
          <w:numId w:val="51"/>
        </w:numPr>
        <w:shd w:val="clear" w:color="auto" w:fill="FFFFFF"/>
        <w:spacing w:before="120" w:after="120" w:line="240" w:lineRule="auto"/>
        <w:ind w:right="-284"/>
        <w:contextualSpacing w:val="0"/>
        <w:rPr>
          <w:rFonts w:ascii="Verdana" w:eastAsia="Calibri" w:hAnsi="Verdana" w:cstheme="minorHAnsi"/>
          <w:vanish/>
          <w:sz w:val="20"/>
        </w:rPr>
      </w:pPr>
    </w:p>
    <w:p w14:paraId="76AA927B" w14:textId="77777777" w:rsidR="009567F2" w:rsidRPr="002A6CA3" w:rsidRDefault="009567F2" w:rsidP="00980BFF">
      <w:pPr>
        <w:pStyle w:val="Akapitzlist"/>
        <w:numPr>
          <w:ilvl w:val="0"/>
          <w:numId w:val="51"/>
        </w:numPr>
        <w:shd w:val="clear" w:color="auto" w:fill="FFFFFF"/>
        <w:spacing w:before="120" w:after="120" w:line="240" w:lineRule="auto"/>
        <w:ind w:right="-284"/>
        <w:contextualSpacing w:val="0"/>
        <w:rPr>
          <w:rFonts w:ascii="Verdana" w:eastAsia="Calibri" w:hAnsi="Verdana" w:cstheme="minorHAnsi"/>
          <w:vanish/>
          <w:sz w:val="20"/>
        </w:rPr>
      </w:pPr>
    </w:p>
    <w:p w14:paraId="39E6D51D" w14:textId="00EB3A53" w:rsidR="000E334F" w:rsidRPr="002A6CA3" w:rsidRDefault="009305E7" w:rsidP="007D157E">
      <w:pPr>
        <w:pStyle w:val="Tekstpodstawowy"/>
        <w:numPr>
          <w:ilvl w:val="1"/>
          <w:numId w:val="51"/>
        </w:numPr>
        <w:shd w:val="clear" w:color="auto" w:fill="FFFFFF"/>
        <w:spacing w:before="120" w:line="240" w:lineRule="auto"/>
        <w:ind w:left="426" w:right="-284" w:hanging="710"/>
        <w:rPr>
          <w:rFonts w:ascii="Verdana" w:hAnsi="Verdana" w:cstheme="minorHAnsi"/>
          <w:sz w:val="20"/>
        </w:rPr>
      </w:pPr>
      <w:r w:rsidRPr="00EA71DA">
        <w:rPr>
          <w:rFonts w:ascii="Verdana" w:eastAsia="Calibri" w:hAnsi="Verdana" w:cstheme="minorHAnsi"/>
          <w:sz w:val="20"/>
        </w:rPr>
        <w:t>Wykonawca składając Ofertę pozostaje nią związany przez okres 60 dni licząc od dnia upływu terminu</w:t>
      </w:r>
      <w:r w:rsidRPr="002A6CA3">
        <w:rPr>
          <w:rFonts w:ascii="Verdana" w:eastAsia="Calibri" w:hAnsi="Verdana" w:cstheme="minorHAnsi"/>
          <w:sz w:val="20"/>
        </w:rPr>
        <w:t xml:space="preserve"> składania Ofert.</w:t>
      </w:r>
    </w:p>
    <w:p w14:paraId="678A94B9" w14:textId="77777777" w:rsidR="000E334F" w:rsidRPr="002A6CA3" w:rsidRDefault="00317077" w:rsidP="007D157E">
      <w:pPr>
        <w:pStyle w:val="Tekstpodstawowy"/>
        <w:numPr>
          <w:ilvl w:val="1"/>
          <w:numId w:val="51"/>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rPr>
        <w:t>Wykonawca samodzielnie lub na wniosek Zamawiającego może przedłużyć termin związania Ofertą, o oznaczony okres, nie dłuższy jednak niż 60 dni.</w:t>
      </w:r>
    </w:p>
    <w:p w14:paraId="7D1164B6" w14:textId="4214131D" w:rsidR="003B7D6E" w:rsidRPr="002A6CA3" w:rsidRDefault="003B7D6E" w:rsidP="007D157E">
      <w:pPr>
        <w:pStyle w:val="Nagwek1"/>
        <w:keepLines w:val="0"/>
        <w:numPr>
          <w:ilvl w:val="0"/>
          <w:numId w:val="81"/>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60" w:name="_Toc122344790"/>
      <w:r w:rsidRPr="002A6CA3">
        <w:rPr>
          <w:rFonts w:ascii="Verdana" w:eastAsia="Calibri" w:hAnsi="Verdana" w:cstheme="minorHAnsi"/>
          <w:caps w:val="0"/>
          <w:kern w:val="0"/>
          <w:sz w:val="20"/>
          <w:lang w:val="pl-PL"/>
        </w:rPr>
        <w:t xml:space="preserve">WYJAŚNIENIA ORAZ MODYFIKACJA </w:t>
      </w:r>
      <w:r w:rsidR="00904E94" w:rsidRPr="002A6CA3">
        <w:rPr>
          <w:rFonts w:ascii="Verdana" w:eastAsia="Calibri" w:hAnsi="Verdana" w:cstheme="minorHAnsi"/>
          <w:caps w:val="0"/>
          <w:kern w:val="0"/>
          <w:sz w:val="20"/>
          <w:lang w:val="pl-PL"/>
        </w:rPr>
        <w:t>SWZ</w:t>
      </w:r>
      <w:bookmarkEnd w:id="160"/>
    </w:p>
    <w:p w14:paraId="71639C62" w14:textId="77777777" w:rsidR="009567F2" w:rsidRPr="002A6CA3" w:rsidRDefault="009567F2" w:rsidP="00980BFF">
      <w:pPr>
        <w:pStyle w:val="Akapitzlist"/>
        <w:keepLines/>
        <w:numPr>
          <w:ilvl w:val="0"/>
          <w:numId w:val="69"/>
        </w:numPr>
        <w:spacing w:before="120" w:after="120" w:line="240" w:lineRule="auto"/>
        <w:ind w:right="-284"/>
        <w:contextualSpacing w:val="0"/>
        <w:outlineLvl w:val="1"/>
        <w:rPr>
          <w:rFonts w:ascii="Verdana" w:hAnsi="Verdana" w:cstheme="minorHAnsi"/>
          <w:vanish/>
          <w:sz w:val="20"/>
          <w:lang w:eastAsia="pl-PL"/>
        </w:rPr>
      </w:pPr>
      <w:bookmarkStart w:id="161" w:name="_Toc122344791"/>
      <w:bookmarkEnd w:id="161"/>
    </w:p>
    <w:p w14:paraId="05174547" w14:textId="77777777" w:rsidR="009567F2" w:rsidRPr="002A6CA3" w:rsidRDefault="009567F2" w:rsidP="00980BFF">
      <w:pPr>
        <w:pStyle w:val="Akapitzlist"/>
        <w:keepLines/>
        <w:numPr>
          <w:ilvl w:val="0"/>
          <w:numId w:val="69"/>
        </w:numPr>
        <w:spacing w:before="120" w:after="120" w:line="240" w:lineRule="auto"/>
        <w:ind w:right="-284"/>
        <w:contextualSpacing w:val="0"/>
        <w:outlineLvl w:val="1"/>
        <w:rPr>
          <w:rFonts w:ascii="Verdana" w:hAnsi="Verdana" w:cstheme="minorHAnsi"/>
          <w:vanish/>
          <w:sz w:val="20"/>
          <w:lang w:eastAsia="pl-PL"/>
        </w:rPr>
      </w:pPr>
      <w:bookmarkStart w:id="162" w:name="_Toc122344792"/>
      <w:bookmarkEnd w:id="162"/>
    </w:p>
    <w:p w14:paraId="1F519933" w14:textId="4FEFD6E4" w:rsidR="00E6650A" w:rsidRPr="002A6CA3" w:rsidRDefault="00E6650A" w:rsidP="007D157E">
      <w:pPr>
        <w:pStyle w:val="Nagwek2"/>
        <w:keepNext w:val="0"/>
        <w:numPr>
          <w:ilvl w:val="1"/>
          <w:numId w:val="69"/>
        </w:numPr>
        <w:spacing w:before="120" w:after="120" w:line="240" w:lineRule="auto"/>
        <w:ind w:left="426" w:right="-284" w:hanging="710"/>
        <w:rPr>
          <w:rFonts w:ascii="Verdana" w:hAnsi="Verdana" w:cstheme="minorHAnsi"/>
          <w:b w:val="0"/>
          <w:sz w:val="20"/>
        </w:rPr>
      </w:pPr>
      <w:bookmarkStart w:id="163" w:name="_Toc122344793"/>
      <w:r w:rsidRPr="002A6CA3">
        <w:rPr>
          <w:rFonts w:ascii="Verdana" w:hAnsi="Verdana" w:cstheme="minorHAnsi"/>
          <w:b w:val="0"/>
          <w:sz w:val="20"/>
          <w:lang w:val="pl-PL" w:eastAsia="pl-PL"/>
        </w:rPr>
        <w:t xml:space="preserve">Wykonawca może zwrócić się do Zamawiającego o wyjaśnienie treści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kierując wniosek poprzez zakładkę "Pytania/</w:t>
      </w:r>
      <w:r w:rsidR="00E94AFE" w:rsidRPr="002A6CA3">
        <w:rPr>
          <w:rFonts w:ascii="Verdana" w:hAnsi="Verdana" w:cstheme="minorHAnsi"/>
          <w:b w:val="0"/>
          <w:sz w:val="20"/>
          <w:lang w:val="pl-PL" w:eastAsia="pl-PL"/>
        </w:rPr>
        <w:t>o</w:t>
      </w:r>
      <w:r w:rsidRPr="002A6CA3">
        <w:rPr>
          <w:rFonts w:ascii="Verdana" w:hAnsi="Verdana" w:cstheme="minorHAnsi"/>
          <w:b w:val="0"/>
          <w:sz w:val="20"/>
          <w:lang w:val="pl-PL" w:eastAsia="pl-PL"/>
        </w:rPr>
        <w:t xml:space="preserve">dpowiedzi". Zamawiający prosi </w:t>
      </w:r>
      <w:r w:rsidR="000F3AAE">
        <w:rPr>
          <w:rFonts w:ascii="Verdana" w:hAnsi="Verdana" w:cstheme="minorHAnsi"/>
          <w:b w:val="0"/>
          <w:sz w:val="20"/>
          <w:lang w:val="pl-PL" w:eastAsia="pl-PL"/>
        </w:rPr>
        <w:t>o przekazywanie pytań również w </w:t>
      </w:r>
      <w:r w:rsidRPr="002A6CA3">
        <w:rPr>
          <w:rFonts w:ascii="Verdana" w:hAnsi="Verdana" w:cstheme="minorHAnsi"/>
          <w:b w:val="0"/>
          <w:sz w:val="20"/>
          <w:lang w:val="pl-PL" w:eastAsia="pl-PL"/>
        </w:rPr>
        <w:t xml:space="preserve">formie edytowalnej, gdyż skróci to czas udzielania wyjaśnień. </w:t>
      </w:r>
      <w:r w:rsidRPr="002A6CA3">
        <w:rPr>
          <w:rFonts w:ascii="Verdana" w:hAnsi="Verdana" w:cstheme="minorHAnsi"/>
          <w:b w:val="0"/>
          <w:sz w:val="20"/>
        </w:rPr>
        <w:t xml:space="preserve">Zamawiający zobowiązuje się niezwłocznie udzielić wyjaśnień, </w:t>
      </w:r>
      <w:r w:rsidRPr="002A6CA3">
        <w:rPr>
          <w:rFonts w:ascii="Verdana" w:eastAsia="Calibri" w:hAnsi="Verdana" w:cstheme="minorHAnsi"/>
          <w:b w:val="0"/>
          <w:sz w:val="20"/>
        </w:rPr>
        <w:t xml:space="preserve">za pośrednictwem </w:t>
      </w:r>
      <w:r w:rsidRPr="002A6CA3">
        <w:rPr>
          <w:rFonts w:ascii="Verdana" w:hAnsi="Verdana" w:cstheme="minorHAnsi"/>
          <w:b w:val="0"/>
          <w:sz w:val="20"/>
          <w:lang w:eastAsia="pl-PL"/>
        </w:rPr>
        <w:t>Systemu Zakupowego GK PGE,</w:t>
      </w:r>
      <w:r w:rsidRPr="002A6CA3">
        <w:rPr>
          <w:rFonts w:ascii="Verdana" w:hAnsi="Verdana" w:cstheme="minorHAnsi"/>
          <w:b w:val="0"/>
          <w:sz w:val="20"/>
        </w:rPr>
        <w:t xml:space="preserve"> pod warunkiem, że wniosek o wyjaśnienie wpłynie nie później niż 3 dni robocze przed upływem terminu składania ofert.</w:t>
      </w:r>
      <w:r w:rsidRPr="002A6CA3">
        <w:rPr>
          <w:rFonts w:ascii="Verdana" w:hAnsi="Verdana" w:cstheme="minorHAnsi"/>
          <w:sz w:val="20"/>
        </w:rPr>
        <w:t xml:space="preserve"> </w:t>
      </w:r>
      <w:r w:rsidRPr="002A6CA3">
        <w:rPr>
          <w:rFonts w:ascii="Verdana" w:hAnsi="Verdana" w:cstheme="minorHAnsi"/>
          <w:sz w:val="20"/>
          <w:u w:val="single"/>
        </w:rPr>
        <w:t>W celu przekazania wniosku/pytania do Zamawiającego, należy w zakładce „Pytania i odpowiedzi” wypełnić obowiązkowe pola i zapisać wniosek/pytanie (przycisk „Zapisz”) a następnie  wysłać (przycisk „Wyślij”).</w:t>
      </w:r>
      <w:bookmarkEnd w:id="163"/>
    </w:p>
    <w:p w14:paraId="186EEF67" w14:textId="118B972F" w:rsidR="003B7D6E" w:rsidRPr="002A6CA3" w:rsidRDefault="003B7D6E" w:rsidP="007D157E">
      <w:pPr>
        <w:pStyle w:val="Nagwek2"/>
        <w:keepNext w:val="0"/>
        <w:keepLines w:val="0"/>
        <w:widowControl w:val="0"/>
        <w:numPr>
          <w:ilvl w:val="1"/>
          <w:numId w:val="69"/>
        </w:numPr>
        <w:suppressAutoHyphens/>
        <w:spacing w:before="0" w:line="240" w:lineRule="auto"/>
        <w:ind w:left="425" w:right="-284" w:hanging="709"/>
        <w:rPr>
          <w:rFonts w:ascii="Verdana" w:hAnsi="Verdana" w:cstheme="minorHAnsi"/>
          <w:b w:val="0"/>
          <w:sz w:val="20"/>
          <w:lang w:val="pl-PL" w:eastAsia="pl-PL"/>
        </w:rPr>
      </w:pPr>
      <w:bookmarkStart w:id="164" w:name="_Toc354752433"/>
      <w:bookmarkStart w:id="165" w:name="_Toc516566372"/>
      <w:bookmarkStart w:id="166" w:name="_Toc516581642"/>
      <w:bookmarkStart w:id="167" w:name="_Toc516734827"/>
      <w:bookmarkStart w:id="168" w:name="_Toc516738857"/>
      <w:bookmarkStart w:id="169" w:name="_Toc122344794"/>
      <w:r w:rsidRPr="002A6CA3">
        <w:rPr>
          <w:rFonts w:ascii="Verdana" w:hAnsi="Verdana" w:cstheme="minorHAnsi"/>
          <w:b w:val="0"/>
          <w:sz w:val="20"/>
          <w:lang w:val="pl-PL" w:eastAsia="pl-PL"/>
        </w:rPr>
        <w:t xml:space="preserve">Zamawiający może w każdym czasie przed upływem terminu składania ofert zmodyfikować treść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Informację o modyfikacji Zamawiający przekaże niezwłocznie Wykonawcom</w:t>
      </w:r>
      <w:r w:rsidR="00D94CBF" w:rsidRPr="002A6CA3">
        <w:rPr>
          <w:rFonts w:ascii="Verdana" w:hAnsi="Verdana" w:cstheme="minorHAnsi"/>
          <w:b w:val="0"/>
          <w:sz w:val="20"/>
          <w:lang w:val="pl-PL" w:eastAsia="pl-PL"/>
        </w:rPr>
        <w:t xml:space="preserve"> za pośrednictwem Systemu Zakupowego GK PGE </w:t>
      </w:r>
      <w:r w:rsidRPr="002A6CA3">
        <w:rPr>
          <w:rFonts w:ascii="Verdana" w:hAnsi="Verdana" w:cstheme="minorHAnsi"/>
          <w:b w:val="0"/>
          <w:sz w:val="20"/>
          <w:lang w:val="pl-PL" w:eastAsia="pl-PL"/>
        </w:rPr>
        <w:t xml:space="preserve"> i będzie ona dla Wykonawców wiążąca.</w:t>
      </w:r>
      <w:bookmarkEnd w:id="164"/>
      <w:bookmarkEnd w:id="165"/>
      <w:bookmarkEnd w:id="166"/>
      <w:bookmarkEnd w:id="167"/>
      <w:bookmarkEnd w:id="168"/>
      <w:bookmarkEnd w:id="169"/>
    </w:p>
    <w:p w14:paraId="72E30CE5" w14:textId="77777777" w:rsidR="00504C98" w:rsidRPr="002A6CA3" w:rsidRDefault="00317077" w:rsidP="007D157E">
      <w:pPr>
        <w:pStyle w:val="Nagwek1"/>
        <w:keepLines w:val="0"/>
        <w:numPr>
          <w:ilvl w:val="0"/>
          <w:numId w:val="69"/>
        </w:numPr>
        <w:shd w:val="clear" w:color="auto" w:fill="C6D9F1" w:themeFill="text2" w:themeFillTint="33"/>
        <w:tabs>
          <w:tab w:val="left" w:pos="-284"/>
        </w:tabs>
        <w:spacing w:before="240" w:after="0" w:line="240" w:lineRule="auto"/>
        <w:ind w:right="-284" w:hanging="659"/>
        <w:rPr>
          <w:rFonts w:ascii="Verdana" w:hAnsi="Verdana" w:cstheme="minorHAnsi"/>
          <w:sz w:val="20"/>
          <w:lang w:val="pl-PL"/>
        </w:rPr>
      </w:pPr>
      <w:bookmarkStart w:id="170" w:name="_Toc137824138"/>
      <w:bookmarkStart w:id="171" w:name="_Toc154823354"/>
      <w:bookmarkStart w:id="172" w:name="_Toc165273920"/>
      <w:bookmarkStart w:id="173" w:name="_Toc165274189"/>
      <w:bookmarkStart w:id="174" w:name="_Toc243294549"/>
      <w:bookmarkStart w:id="175" w:name="_Toc489350398"/>
      <w:bookmarkStart w:id="176" w:name="_Toc515896290"/>
      <w:bookmarkStart w:id="177" w:name="_Toc122344795"/>
      <w:r w:rsidRPr="002A6CA3">
        <w:rPr>
          <w:rFonts w:ascii="Verdana" w:eastAsia="Calibri" w:hAnsi="Verdana" w:cstheme="minorHAnsi"/>
          <w:caps w:val="0"/>
          <w:kern w:val="0"/>
          <w:sz w:val="20"/>
          <w:lang w:val="pl-PL"/>
        </w:rPr>
        <w:t>OPIS SPOSOBU PRZYGOTOWANIA OFERT</w:t>
      </w:r>
      <w:bookmarkEnd w:id="170"/>
      <w:bookmarkEnd w:id="171"/>
      <w:bookmarkEnd w:id="172"/>
      <w:bookmarkEnd w:id="173"/>
      <w:bookmarkEnd w:id="174"/>
      <w:bookmarkEnd w:id="175"/>
      <w:bookmarkEnd w:id="176"/>
      <w:bookmarkEnd w:id="177"/>
    </w:p>
    <w:p w14:paraId="29686A63"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25C61AE1" w:rsidR="00343F2C" w:rsidRPr="002A6CA3" w:rsidRDefault="00317077" w:rsidP="007D157E">
      <w:pPr>
        <w:pStyle w:val="Tekstpodstawowy"/>
        <w:numPr>
          <w:ilvl w:val="1"/>
          <w:numId w:val="52"/>
        </w:numPr>
        <w:shd w:val="clear" w:color="auto" w:fill="FFFFFF"/>
        <w:spacing w:before="120" w:line="240" w:lineRule="auto"/>
        <w:ind w:left="426" w:right="-284" w:hanging="710"/>
        <w:rPr>
          <w:rFonts w:ascii="Verdana" w:hAnsi="Verdana" w:cstheme="minorHAnsi"/>
          <w:sz w:val="20"/>
        </w:rPr>
      </w:pPr>
      <w:r w:rsidRPr="002A6CA3">
        <w:rPr>
          <w:rFonts w:ascii="Verdana" w:eastAsia="Calibri" w:hAnsi="Verdana" w:cstheme="minorHAnsi"/>
          <w:sz w:val="20"/>
          <w:lang w:eastAsia="pl-PL"/>
        </w:rPr>
        <w:t>Wykonawca może złożyć tylko je</w:t>
      </w:r>
      <w:r w:rsidR="007A51D2" w:rsidRPr="002A6CA3">
        <w:rPr>
          <w:rFonts w:ascii="Verdana" w:eastAsia="Calibri" w:hAnsi="Verdana" w:cstheme="minorHAnsi"/>
          <w:sz w:val="20"/>
          <w:lang w:eastAsia="pl-PL"/>
        </w:rPr>
        <w:t>dną Ofertę. Dotyczy to zarówno O</w:t>
      </w:r>
      <w:r w:rsidRPr="002A6CA3">
        <w:rPr>
          <w:rFonts w:ascii="Verdana" w:eastAsia="Calibri" w:hAnsi="Verdana" w:cstheme="minorHAnsi"/>
          <w:sz w:val="20"/>
          <w:lang w:eastAsia="pl-PL"/>
        </w:rPr>
        <w:t xml:space="preserve">fert składanych indywidualnie, jak i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Wykonawców ubiegających się wspólnie o udzielenie zamówienia. Złożenie większej </w:t>
      </w:r>
      <w:r w:rsidR="007A51D2" w:rsidRPr="002A6CA3">
        <w:rPr>
          <w:rFonts w:ascii="Verdana" w:eastAsia="Calibri" w:hAnsi="Verdana" w:cstheme="minorHAnsi"/>
          <w:sz w:val="20"/>
          <w:lang w:eastAsia="pl-PL"/>
        </w:rPr>
        <w:t>liczby</w:t>
      </w:r>
      <w:r w:rsidRPr="002A6CA3">
        <w:rPr>
          <w:rFonts w:ascii="Verdana" w:eastAsia="Calibri" w:hAnsi="Verdana" w:cstheme="minorHAnsi"/>
          <w:sz w:val="20"/>
          <w:lang w:eastAsia="pl-PL"/>
        </w:rPr>
        <w:t xml:space="preserv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spowoduje odrzucenie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fert.</w:t>
      </w:r>
    </w:p>
    <w:p w14:paraId="46DDAB2F" w14:textId="042BF3BA" w:rsidR="00FA2691" w:rsidRPr="002A6CA3" w:rsidRDefault="00EA0F24" w:rsidP="007D157E">
      <w:pPr>
        <w:pStyle w:val="Tekstpodstawowy"/>
        <w:numPr>
          <w:ilvl w:val="1"/>
          <w:numId w:val="52"/>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 xml:space="preserve">Ofertę należy złożyć </w:t>
      </w:r>
      <w:r w:rsidR="00C60B73" w:rsidRPr="002A6CA3">
        <w:rPr>
          <w:rFonts w:ascii="Verdana" w:eastAsia="Calibri" w:hAnsi="Verdana" w:cstheme="minorHAnsi"/>
          <w:sz w:val="20"/>
          <w:lang w:eastAsia="pl-PL"/>
        </w:rPr>
        <w:t>w Systemie Zakupowym GK PGE.</w:t>
      </w:r>
      <w:r w:rsidR="00FA2691" w:rsidRPr="002A6CA3">
        <w:rPr>
          <w:rFonts w:ascii="Verdana" w:eastAsia="Calibri" w:hAnsi="Verdana" w:cstheme="minorHAnsi"/>
          <w:sz w:val="20"/>
          <w:lang w:eastAsia="pl-PL"/>
        </w:rPr>
        <w:t xml:space="preserve"> </w:t>
      </w:r>
      <w:r w:rsidR="00FA2691" w:rsidRPr="002A6CA3">
        <w:rPr>
          <w:rFonts w:ascii="Verdana" w:eastAsia="Calibri" w:hAnsi="Verdana" w:cstheme="minorHAnsi"/>
          <w:sz w:val="20"/>
        </w:rPr>
        <w:t>Wymaga się, aby Oferta i oświadczenia Wykonawcy</w:t>
      </w:r>
      <w:r w:rsidR="0062401C" w:rsidRPr="002A6CA3">
        <w:rPr>
          <w:rFonts w:ascii="Verdana" w:eastAsia="Calibri" w:hAnsi="Verdana" w:cstheme="minorHAnsi"/>
          <w:sz w:val="20"/>
        </w:rPr>
        <w:t>,</w:t>
      </w:r>
      <w:r w:rsidR="00FA2691" w:rsidRPr="002A6CA3">
        <w:rPr>
          <w:rFonts w:ascii="Verdana" w:eastAsia="Calibri" w:hAnsi="Verdana" w:cstheme="minorHAnsi"/>
          <w:sz w:val="20"/>
        </w:rPr>
        <w:t xml:space="preserve"> </w:t>
      </w:r>
      <w:r w:rsidR="00E27FAF" w:rsidRPr="002A6CA3">
        <w:rPr>
          <w:rFonts w:ascii="Verdana" w:eastAsia="Calibri" w:hAnsi="Verdana" w:cstheme="minorHAnsi"/>
          <w:sz w:val="20"/>
        </w:rPr>
        <w:t xml:space="preserve">podpisane przez osobę lub osoby uprawnione do reprezentowania Wykonawcy </w:t>
      </w:r>
      <w:r w:rsidR="00FA2691" w:rsidRPr="002A6CA3">
        <w:rPr>
          <w:rFonts w:ascii="Verdana" w:eastAsia="Calibri" w:hAnsi="Verdana" w:cstheme="minorHAnsi"/>
          <w:sz w:val="20"/>
        </w:rPr>
        <w:t xml:space="preserve">były </w:t>
      </w:r>
      <w:r w:rsidR="00E27FAF" w:rsidRPr="002A6CA3">
        <w:rPr>
          <w:rFonts w:ascii="Verdana" w:eastAsia="Calibri" w:hAnsi="Verdana" w:cstheme="minorHAnsi"/>
          <w:sz w:val="20"/>
        </w:rPr>
        <w:lastRenderedPageBreak/>
        <w:t>złożone w formie skanu</w:t>
      </w:r>
      <w:r w:rsidR="00D94CBF" w:rsidRPr="002A6CA3">
        <w:rPr>
          <w:rFonts w:ascii="Verdana" w:eastAsia="Calibri" w:hAnsi="Verdana" w:cstheme="minorHAnsi"/>
          <w:sz w:val="20"/>
        </w:rPr>
        <w:t xml:space="preserve"> oryginału </w:t>
      </w:r>
      <w:r w:rsidR="00E6650A" w:rsidRPr="002A6CA3">
        <w:rPr>
          <w:rFonts w:ascii="Verdana" w:eastAsia="Calibri" w:hAnsi="Verdana" w:cstheme="minorHAnsi"/>
          <w:sz w:val="20"/>
        </w:rPr>
        <w:t xml:space="preserve">sporządzonego w formie pisemnej </w:t>
      </w:r>
      <w:r w:rsidR="00D94CBF" w:rsidRPr="002A6CA3">
        <w:rPr>
          <w:rFonts w:ascii="Verdana" w:eastAsia="Calibri" w:hAnsi="Verdana" w:cstheme="minorHAnsi"/>
          <w:sz w:val="20"/>
        </w:rPr>
        <w:t>lub w postaci elektronicznej podpisanej kwalifikowanym podpisem elektronicznym</w:t>
      </w:r>
      <w:r w:rsidR="00FA2691" w:rsidRPr="002A6CA3">
        <w:rPr>
          <w:rFonts w:ascii="Verdana" w:eastAsia="Calibri" w:hAnsi="Verdana" w:cstheme="minorHAnsi"/>
          <w:sz w:val="20"/>
        </w:rPr>
        <w:t>. Ka</w:t>
      </w:r>
      <w:r w:rsidR="007A51D2" w:rsidRPr="002A6CA3">
        <w:rPr>
          <w:rFonts w:ascii="Verdana" w:eastAsia="Calibri" w:hAnsi="Verdana" w:cstheme="minorHAnsi"/>
          <w:sz w:val="20"/>
        </w:rPr>
        <w:t>żdy dokument składający się na O</w:t>
      </w:r>
      <w:r w:rsidR="00FA2691" w:rsidRPr="002A6CA3">
        <w:rPr>
          <w:rFonts w:ascii="Verdana" w:eastAsia="Calibri" w:hAnsi="Verdana" w:cstheme="minorHAnsi"/>
          <w:sz w:val="20"/>
        </w:rPr>
        <w:t>fertę powinien być czytelny.</w:t>
      </w:r>
    </w:p>
    <w:p w14:paraId="40FCFF31" w14:textId="77777777" w:rsidR="005817FF" w:rsidRPr="002A6CA3" w:rsidRDefault="00317077" w:rsidP="007D157E">
      <w:pPr>
        <w:pStyle w:val="Tekstpodstawowy"/>
        <w:numPr>
          <w:ilvl w:val="1"/>
          <w:numId w:val="52"/>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Zamawiający wymaga, aby Oferta zawierała:</w:t>
      </w:r>
    </w:p>
    <w:p w14:paraId="44D6E1D4" w14:textId="2C9D1C86" w:rsidR="00DB3802" w:rsidRPr="002A6CA3" w:rsidRDefault="00E27FAF" w:rsidP="007D157E">
      <w:pPr>
        <w:pStyle w:val="Tekstpodstawowy"/>
        <w:numPr>
          <w:ilvl w:val="2"/>
          <w:numId w:val="52"/>
        </w:numPr>
        <w:spacing w:before="120" w:line="240" w:lineRule="auto"/>
        <w:ind w:left="1117" w:right="-284"/>
        <w:rPr>
          <w:rFonts w:ascii="Verdana" w:hAnsi="Verdana" w:cstheme="minorHAnsi"/>
          <w:b/>
          <w:bCs/>
          <w:iCs/>
          <w:spacing w:val="-6"/>
          <w:sz w:val="20"/>
        </w:rPr>
      </w:pPr>
      <w:r w:rsidRPr="002A6CA3">
        <w:rPr>
          <w:rFonts w:ascii="Verdana" w:hAnsi="Verdana" w:cstheme="minorHAnsi"/>
          <w:iCs/>
          <w:sz w:val="20"/>
        </w:rPr>
        <w:t xml:space="preserve">Formularz Oferty, </w:t>
      </w:r>
      <w:r w:rsidRPr="002A6CA3">
        <w:rPr>
          <w:rFonts w:ascii="Verdana" w:hAnsi="Verdana" w:cstheme="minorHAnsi"/>
          <w:b/>
          <w:iCs/>
          <w:sz w:val="20"/>
        </w:rPr>
        <w:t xml:space="preserve">którego wzór stanowi Załącznik nr 3 do </w:t>
      </w:r>
      <w:r w:rsidR="00904E94" w:rsidRPr="002A6CA3">
        <w:rPr>
          <w:rFonts w:ascii="Verdana" w:hAnsi="Verdana" w:cstheme="minorHAnsi"/>
          <w:b/>
          <w:iCs/>
          <w:sz w:val="20"/>
        </w:rPr>
        <w:t>SWZ</w:t>
      </w:r>
      <w:r w:rsidR="00317077" w:rsidRPr="002A6CA3">
        <w:rPr>
          <w:rFonts w:ascii="Verdana" w:eastAsia="Calibri" w:hAnsi="Verdana" w:cstheme="minorHAnsi"/>
          <w:sz w:val="20"/>
        </w:rPr>
        <w:t>;</w:t>
      </w:r>
      <w:r w:rsidR="00E9312D" w:rsidRPr="002A6CA3">
        <w:rPr>
          <w:rFonts w:ascii="Verdana" w:eastAsia="Calibri" w:hAnsi="Verdana" w:cstheme="minorHAnsi"/>
          <w:sz w:val="20"/>
        </w:rPr>
        <w:t xml:space="preserve"> dodatkowo </w:t>
      </w:r>
      <w:r w:rsidR="00F14E15" w:rsidRPr="002A6CA3">
        <w:rPr>
          <w:rFonts w:ascii="Verdana" w:eastAsia="Calibri" w:hAnsi="Verdana" w:cstheme="minorHAnsi"/>
          <w:sz w:val="20"/>
        </w:rPr>
        <w:t>c</w:t>
      </w:r>
      <w:r w:rsidR="00E9312D" w:rsidRPr="002A6CA3">
        <w:rPr>
          <w:rFonts w:ascii="Verdana" w:eastAsia="Calibri" w:hAnsi="Verdana" w:cstheme="minorHAnsi"/>
          <w:sz w:val="20"/>
        </w:rPr>
        <w:t xml:space="preserve">enę Oferty należy wskazać w Systemie Zakupowym </w:t>
      </w:r>
      <w:r w:rsidR="00327A09" w:rsidRPr="002A6CA3">
        <w:rPr>
          <w:rFonts w:ascii="Verdana" w:eastAsia="Calibri" w:hAnsi="Verdana" w:cstheme="minorHAnsi"/>
          <w:sz w:val="20"/>
        </w:rPr>
        <w:t xml:space="preserve">GK </w:t>
      </w:r>
      <w:r w:rsidR="00E9312D" w:rsidRPr="002A6CA3">
        <w:rPr>
          <w:rFonts w:ascii="Verdana" w:eastAsia="Calibri" w:hAnsi="Verdana" w:cstheme="minorHAnsi"/>
          <w:sz w:val="20"/>
        </w:rPr>
        <w:t xml:space="preserve">PGE. </w:t>
      </w:r>
    </w:p>
    <w:p w14:paraId="28436266" w14:textId="77777777" w:rsidR="007A51D2" w:rsidRPr="002A6CA3" w:rsidRDefault="007A51D2" w:rsidP="007D157E">
      <w:pPr>
        <w:pStyle w:val="Tekstpodstawowy"/>
        <w:numPr>
          <w:ilvl w:val="1"/>
          <w:numId w:val="52"/>
        </w:numPr>
        <w:shd w:val="clear" w:color="auto" w:fill="FFFFFF"/>
        <w:spacing w:before="120" w:line="240" w:lineRule="auto"/>
        <w:ind w:left="436" w:hanging="720"/>
        <w:rPr>
          <w:rFonts w:ascii="Verdana" w:hAnsi="Verdana" w:cstheme="minorHAnsi"/>
          <w:sz w:val="20"/>
        </w:rPr>
      </w:pPr>
      <w:r w:rsidRPr="002A6CA3">
        <w:rPr>
          <w:rFonts w:ascii="Verdana" w:eastAsia="Calibri" w:hAnsi="Verdana" w:cstheme="minorHAnsi"/>
          <w:sz w:val="20"/>
          <w:lang w:eastAsia="pl-PL"/>
        </w:rPr>
        <w:t>Wraz z Ofertą Wykonawca winien złożyć:</w:t>
      </w:r>
    </w:p>
    <w:p w14:paraId="3C22A67E" w14:textId="225C1BDF" w:rsidR="00DB3802" w:rsidRPr="000F3AAE" w:rsidRDefault="00DB3802"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W</w:t>
      </w:r>
      <w:r w:rsidR="002D69D1" w:rsidRPr="002A6CA3">
        <w:rPr>
          <w:rFonts w:ascii="Verdana" w:eastAsia="Calibri" w:hAnsi="Verdana" w:cstheme="minorHAnsi"/>
          <w:sz w:val="20"/>
          <w:lang w:eastAsia="pl-PL"/>
        </w:rPr>
        <w:t xml:space="preserve">ypełnione i podpisane zobowiązania </w:t>
      </w:r>
      <w:r w:rsidR="0064455B" w:rsidRPr="002A6CA3">
        <w:rPr>
          <w:rFonts w:ascii="Verdana" w:eastAsia="Calibri" w:hAnsi="Verdana" w:cstheme="minorHAnsi"/>
          <w:sz w:val="20"/>
          <w:lang w:eastAsia="pl-PL"/>
        </w:rPr>
        <w:t>podmiotów udostępniających zasoby</w:t>
      </w:r>
      <w:r w:rsidR="002D69D1" w:rsidRPr="002A6CA3">
        <w:rPr>
          <w:rFonts w:ascii="Verdana" w:eastAsia="Calibri" w:hAnsi="Verdana" w:cstheme="minorHAnsi"/>
          <w:sz w:val="20"/>
          <w:lang w:eastAsia="pl-PL"/>
        </w:rPr>
        <w:t>, jeśli Wykonawca korzysta</w:t>
      </w:r>
      <w:r w:rsidR="00921FCD">
        <w:rPr>
          <w:rFonts w:ascii="Verdana" w:eastAsia="Calibri" w:hAnsi="Verdana" w:cstheme="minorHAnsi"/>
          <w:sz w:val="20"/>
          <w:lang w:eastAsia="pl-PL"/>
        </w:rPr>
        <w:t xml:space="preserve"> </w:t>
      </w:r>
      <w:r w:rsidR="002D69D1" w:rsidRPr="002A6CA3">
        <w:rPr>
          <w:rFonts w:ascii="Verdana" w:eastAsia="Calibri" w:hAnsi="Verdana" w:cstheme="minorHAnsi"/>
          <w:sz w:val="20"/>
          <w:lang w:eastAsia="pl-PL"/>
        </w:rPr>
        <w:t>z zasobów tych podmiotów</w:t>
      </w:r>
      <w:r w:rsidR="003D3604" w:rsidRPr="002A6CA3">
        <w:rPr>
          <w:rFonts w:ascii="Verdana" w:eastAsia="Calibri" w:hAnsi="Verdana" w:cstheme="minorHAnsi"/>
          <w:sz w:val="20"/>
          <w:lang w:eastAsia="pl-PL"/>
        </w:rPr>
        <w:t xml:space="preserve"> </w:t>
      </w:r>
      <w:r w:rsidR="002D69D1" w:rsidRPr="002A6CA3">
        <w:rPr>
          <w:rFonts w:ascii="Verdana" w:eastAsia="Calibri" w:hAnsi="Verdana" w:cstheme="minorHAnsi"/>
          <w:sz w:val="20"/>
          <w:lang w:eastAsia="pl-PL"/>
        </w:rPr>
        <w:t>– na formularzu zgodnym z</w:t>
      </w:r>
      <w:r w:rsidR="003D3604" w:rsidRPr="002A6CA3">
        <w:rPr>
          <w:rFonts w:ascii="Verdana" w:eastAsia="Calibri" w:hAnsi="Verdana" w:cstheme="minorHAnsi"/>
          <w:sz w:val="20"/>
          <w:lang w:eastAsia="pl-PL"/>
        </w:rPr>
        <w:t>e</w:t>
      </w:r>
      <w:r w:rsidR="002D69D1" w:rsidRPr="002A6CA3">
        <w:rPr>
          <w:rFonts w:ascii="Verdana" w:eastAsia="Calibri" w:hAnsi="Verdana" w:cstheme="minorHAnsi"/>
          <w:sz w:val="20"/>
          <w:lang w:eastAsia="pl-PL"/>
        </w:rPr>
        <w:t xml:space="preserve"> wzorem </w:t>
      </w:r>
      <w:r w:rsidR="002D69D1" w:rsidRPr="000F3AAE">
        <w:rPr>
          <w:rFonts w:ascii="Verdana" w:eastAsia="Calibri" w:hAnsi="Verdana" w:cstheme="minorHAnsi"/>
          <w:sz w:val="20"/>
          <w:lang w:eastAsia="pl-PL"/>
        </w:rPr>
        <w:t xml:space="preserve">stanowiącym Załącznik nr </w:t>
      </w:r>
      <w:r w:rsidR="00C60B73" w:rsidRPr="000F3AAE">
        <w:rPr>
          <w:rFonts w:ascii="Verdana" w:eastAsia="Calibri" w:hAnsi="Verdana" w:cstheme="minorHAnsi"/>
          <w:sz w:val="20"/>
          <w:lang w:eastAsia="pl-PL"/>
        </w:rPr>
        <w:t xml:space="preserve">4 </w:t>
      </w:r>
      <w:r w:rsidR="002D69D1" w:rsidRPr="000F3AAE">
        <w:rPr>
          <w:rFonts w:ascii="Verdana" w:eastAsia="Calibri" w:hAnsi="Verdana" w:cstheme="minorHAnsi"/>
          <w:sz w:val="20"/>
          <w:lang w:eastAsia="pl-PL"/>
        </w:rPr>
        <w:t xml:space="preserve">do </w:t>
      </w:r>
      <w:r w:rsidR="00904E94" w:rsidRPr="000F3AAE">
        <w:rPr>
          <w:rFonts w:ascii="Verdana" w:eastAsia="Calibri" w:hAnsi="Verdana" w:cstheme="minorHAnsi"/>
          <w:sz w:val="20"/>
          <w:lang w:eastAsia="pl-PL"/>
        </w:rPr>
        <w:t>SWZ</w:t>
      </w:r>
      <w:r w:rsidR="000023D8" w:rsidRPr="000F3AAE">
        <w:rPr>
          <w:rFonts w:ascii="Verdana" w:eastAsia="Calibri" w:hAnsi="Verdana" w:cstheme="minorHAnsi"/>
          <w:sz w:val="20"/>
          <w:lang w:eastAsia="pl-PL"/>
        </w:rPr>
        <w:t xml:space="preserve"> (skan)</w:t>
      </w:r>
      <w:r w:rsidR="002D69D1" w:rsidRPr="000F3AAE">
        <w:rPr>
          <w:rFonts w:ascii="Verdana" w:eastAsia="Calibri" w:hAnsi="Verdana" w:cstheme="minorHAnsi"/>
          <w:sz w:val="20"/>
          <w:lang w:eastAsia="pl-PL"/>
        </w:rPr>
        <w:t>;</w:t>
      </w:r>
      <w:r w:rsidR="00E27FAF" w:rsidRPr="000F3AAE">
        <w:rPr>
          <w:rFonts w:ascii="Verdana" w:eastAsia="Calibri" w:hAnsi="Verdana" w:cstheme="minorHAnsi"/>
          <w:sz w:val="20"/>
          <w:lang w:eastAsia="pl-PL"/>
        </w:rPr>
        <w:t xml:space="preserve"> </w:t>
      </w:r>
    </w:p>
    <w:p w14:paraId="34B6664D" w14:textId="4AB59FA7" w:rsidR="0062401C" w:rsidRPr="000F3AAE" w:rsidRDefault="0062401C" w:rsidP="007D157E">
      <w:pPr>
        <w:pStyle w:val="Tekstpodstawowy"/>
        <w:numPr>
          <w:ilvl w:val="2"/>
          <w:numId w:val="52"/>
        </w:numPr>
        <w:spacing w:before="120" w:line="240" w:lineRule="auto"/>
        <w:ind w:left="1276" w:right="-284" w:hanging="879"/>
        <w:rPr>
          <w:rFonts w:ascii="Verdana" w:eastAsia="Calibri" w:hAnsi="Verdana" w:cstheme="minorHAnsi"/>
          <w:sz w:val="20"/>
          <w:lang w:eastAsia="pl-PL"/>
        </w:rPr>
      </w:pPr>
      <w:r w:rsidRPr="000F3AAE">
        <w:rPr>
          <w:rFonts w:ascii="Verdana" w:eastAsia="Calibri" w:hAnsi="Verdana" w:cstheme="minorHAnsi"/>
          <w:sz w:val="20"/>
          <w:lang w:eastAsia="pl-PL"/>
        </w:rPr>
        <w:t>Pełnomocnictwo osób podpisujących ofertę lub inne dokumenty składane z ofertą, jeżeli ich umocowanie nie wynika wprost z dokumentów</w:t>
      </w:r>
      <w:r w:rsidR="000F3AAE">
        <w:rPr>
          <w:rFonts w:ascii="Verdana" w:eastAsia="Calibri" w:hAnsi="Verdana" w:cstheme="minorHAnsi"/>
          <w:sz w:val="20"/>
          <w:lang w:eastAsia="pl-PL"/>
        </w:rPr>
        <w:t xml:space="preserve"> rejestrowych lub bezpłatnych i </w:t>
      </w:r>
      <w:r w:rsidRPr="000F3AAE">
        <w:rPr>
          <w:rFonts w:ascii="Verdana" w:eastAsia="Calibri" w:hAnsi="Verdana" w:cstheme="minorHAnsi"/>
          <w:sz w:val="20"/>
          <w:lang w:eastAsia="pl-PL"/>
        </w:rPr>
        <w:t>ogólnodostępnych baz danych, o ile wykonawca dostarczył dane umożliwiające dostęp do tych dokumentów;</w:t>
      </w:r>
    </w:p>
    <w:p w14:paraId="185A0C8A" w14:textId="77777777" w:rsidR="00DB3802" w:rsidRPr="002A6CA3" w:rsidRDefault="004D045E"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Pełnomocnictwo do reprezentowania wszystkich Wykonawców wspólnie ubiegając</w:t>
      </w:r>
      <w:r w:rsidR="007A51D2" w:rsidRPr="002A6CA3">
        <w:rPr>
          <w:rFonts w:ascii="Verdana" w:eastAsia="Calibri" w:hAnsi="Verdana" w:cstheme="minorHAnsi"/>
          <w:sz w:val="20"/>
          <w:lang w:eastAsia="pl-PL"/>
        </w:rPr>
        <w:t>ych się o udzielenie zamówienia</w:t>
      </w:r>
      <w:r w:rsidR="00DB3802" w:rsidRPr="002A6CA3">
        <w:rPr>
          <w:rFonts w:ascii="Verdana" w:eastAsia="Calibri" w:hAnsi="Verdana" w:cstheme="minorHAnsi"/>
          <w:sz w:val="20"/>
          <w:lang w:eastAsia="pl-PL"/>
        </w:rPr>
        <w:t>;</w:t>
      </w:r>
    </w:p>
    <w:p w14:paraId="519FB8AA" w14:textId="77777777" w:rsidR="00DB3802" w:rsidRPr="002A6CA3" w:rsidRDefault="004D045E"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Uzasadnienie zastrzeżenia informacji stanowiącej tajemnicę przedsiębiorstwa</w:t>
      </w:r>
      <w:r w:rsidR="00DB3802" w:rsidRPr="002A6CA3">
        <w:rPr>
          <w:rFonts w:ascii="Verdana" w:eastAsia="Calibri" w:hAnsi="Verdana" w:cstheme="minorHAnsi"/>
          <w:sz w:val="20"/>
          <w:lang w:eastAsia="pl-PL"/>
        </w:rPr>
        <w:t>;</w:t>
      </w:r>
    </w:p>
    <w:p w14:paraId="777C23E0" w14:textId="39568764" w:rsidR="007A51D2" w:rsidRPr="002A6CA3" w:rsidRDefault="00EA71DA"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Pr>
          <w:rFonts w:ascii="Verdana" w:eastAsia="Calibri" w:hAnsi="Verdana" w:cstheme="minorHAnsi"/>
          <w:sz w:val="20"/>
          <w:lang w:eastAsia="pl-PL"/>
        </w:rPr>
        <w:t>Nie dotyczy;</w:t>
      </w:r>
    </w:p>
    <w:p w14:paraId="4E5AE456" w14:textId="10B0B785" w:rsidR="00DC1851" w:rsidRPr="00EA71DA" w:rsidRDefault="004141DE" w:rsidP="006266DD">
      <w:pPr>
        <w:pStyle w:val="Tekstpodstawowy"/>
        <w:numPr>
          <w:ilvl w:val="2"/>
          <w:numId w:val="52"/>
        </w:numPr>
        <w:spacing w:before="120" w:line="240" w:lineRule="auto"/>
        <w:ind w:left="1276" w:right="-284" w:hanging="879"/>
        <w:rPr>
          <w:rFonts w:ascii="Verdana" w:hAnsi="Verdana" w:cstheme="minorHAnsi"/>
          <w:b/>
          <w:bCs/>
          <w:iCs/>
          <w:spacing w:val="-6"/>
          <w:sz w:val="20"/>
        </w:rPr>
      </w:pPr>
      <w:r w:rsidRPr="00EA71DA">
        <w:rPr>
          <w:rFonts w:ascii="Verdana" w:eastAsia="Calibri" w:hAnsi="Verdana" w:cstheme="minorHAnsi"/>
          <w:sz w:val="20"/>
          <w:lang w:eastAsia="pl-PL"/>
        </w:rPr>
        <w:t>Dokumenty wskazane w pkt. 1</w:t>
      </w:r>
      <w:r w:rsidR="008F78C3" w:rsidRPr="00EA71DA">
        <w:rPr>
          <w:rFonts w:ascii="Verdana" w:eastAsia="Calibri" w:hAnsi="Verdana" w:cstheme="minorHAnsi"/>
          <w:sz w:val="20"/>
          <w:lang w:eastAsia="pl-PL"/>
        </w:rPr>
        <w:t>6</w:t>
      </w:r>
      <w:r w:rsidRPr="00EA71DA">
        <w:rPr>
          <w:rFonts w:ascii="Verdana" w:eastAsia="Calibri" w:hAnsi="Verdana" w:cstheme="minorHAnsi"/>
          <w:sz w:val="20"/>
          <w:lang w:eastAsia="pl-PL"/>
        </w:rPr>
        <w:t>.1., 1</w:t>
      </w:r>
      <w:r w:rsidR="008F78C3" w:rsidRPr="00EA71DA">
        <w:rPr>
          <w:rFonts w:ascii="Verdana" w:eastAsia="Calibri" w:hAnsi="Verdana" w:cstheme="minorHAnsi"/>
          <w:sz w:val="20"/>
          <w:lang w:eastAsia="pl-PL"/>
        </w:rPr>
        <w:t>6</w:t>
      </w:r>
      <w:r w:rsidRPr="00EA71DA">
        <w:rPr>
          <w:rFonts w:ascii="Verdana" w:eastAsia="Calibri" w:hAnsi="Verdana" w:cstheme="minorHAnsi"/>
          <w:sz w:val="20"/>
          <w:lang w:eastAsia="pl-PL"/>
        </w:rPr>
        <w:t>.2</w:t>
      </w:r>
      <w:r w:rsidR="00BF5D6B" w:rsidRPr="00EA71DA">
        <w:rPr>
          <w:rFonts w:ascii="Verdana" w:eastAsia="Calibri" w:hAnsi="Verdana" w:cstheme="minorHAnsi"/>
          <w:sz w:val="20"/>
          <w:lang w:eastAsia="pl-PL"/>
        </w:rPr>
        <w:t>.</w:t>
      </w:r>
    </w:p>
    <w:p w14:paraId="09C9828C" w14:textId="3CB0CDEF" w:rsidR="00DC1851" w:rsidRPr="00EA71DA" w:rsidRDefault="00DC1851" w:rsidP="006266DD">
      <w:pPr>
        <w:pStyle w:val="Tekstpodstawowy"/>
        <w:numPr>
          <w:ilvl w:val="2"/>
          <w:numId w:val="52"/>
        </w:numPr>
        <w:spacing w:before="120" w:line="240" w:lineRule="auto"/>
        <w:ind w:left="1276" w:right="-284" w:hanging="879"/>
        <w:rPr>
          <w:rFonts w:ascii="Verdana" w:hAnsi="Verdana" w:cstheme="minorHAnsi"/>
          <w:bCs/>
          <w:iCs/>
          <w:spacing w:val="-6"/>
          <w:sz w:val="20"/>
        </w:rPr>
      </w:pPr>
      <w:r w:rsidRPr="00EA71DA">
        <w:rPr>
          <w:rFonts w:ascii="Verdana" w:hAnsi="Verdana" w:cstheme="minorHAnsi"/>
          <w:bCs/>
          <w:iCs/>
          <w:spacing w:val="-6"/>
          <w:sz w:val="20"/>
        </w:rPr>
        <w:t xml:space="preserve">Oświadczenie Wykonawcy o niepodleganiu wykluczeniu z Postępowania, o którym mowa w pkt 14.2.10-14.2.13 SWZ – oświadczenie zawarte w pkt III ppkt 2 lit. j) </w:t>
      </w:r>
      <w:r w:rsidR="00092EA5" w:rsidRPr="00EA71DA">
        <w:rPr>
          <w:rFonts w:ascii="Verdana" w:hAnsi="Verdana" w:cstheme="minorHAnsi"/>
          <w:bCs/>
          <w:iCs/>
          <w:spacing w:val="-6"/>
          <w:sz w:val="20"/>
        </w:rPr>
        <w:t xml:space="preserve">i k) </w:t>
      </w:r>
      <w:r w:rsidRPr="00EA71DA">
        <w:rPr>
          <w:rFonts w:ascii="Verdana" w:hAnsi="Verdana" w:cstheme="minorHAnsi"/>
          <w:bCs/>
          <w:iCs/>
          <w:spacing w:val="-6"/>
          <w:sz w:val="20"/>
        </w:rPr>
        <w:t>Formularza oferty.</w:t>
      </w:r>
    </w:p>
    <w:p w14:paraId="78552256" w14:textId="3582AD12" w:rsidR="007A51D2" w:rsidRPr="002A6CA3" w:rsidRDefault="00060608" w:rsidP="007D157E">
      <w:pPr>
        <w:pStyle w:val="Tekstpodstawowy"/>
        <w:numPr>
          <w:ilvl w:val="1"/>
          <w:numId w:val="52"/>
        </w:numPr>
        <w:spacing w:before="120" w:line="240" w:lineRule="auto"/>
        <w:ind w:left="425" w:right="-284" w:hanging="709"/>
        <w:rPr>
          <w:rFonts w:ascii="Verdana" w:hAnsi="Verdana" w:cstheme="minorHAnsi"/>
          <w:b/>
          <w:bCs/>
          <w:iCs/>
          <w:spacing w:val="-6"/>
          <w:sz w:val="20"/>
        </w:rPr>
      </w:pPr>
      <w:r w:rsidRPr="002A6CA3">
        <w:rPr>
          <w:rFonts w:ascii="Verdana" w:eastAsia="Calibri" w:hAnsi="Verdana" w:cstheme="minorHAnsi"/>
          <w:sz w:val="20"/>
        </w:rPr>
        <w:t xml:space="preserve">Wykonawca odpowiada za kompletność </w:t>
      </w:r>
      <w:r w:rsidR="007A51D2" w:rsidRPr="002A6CA3">
        <w:rPr>
          <w:rFonts w:ascii="Verdana" w:eastAsia="Calibri" w:hAnsi="Verdana" w:cstheme="minorHAnsi"/>
          <w:sz w:val="20"/>
        </w:rPr>
        <w:t>O</w:t>
      </w:r>
      <w:r w:rsidRPr="002A6CA3">
        <w:rPr>
          <w:rFonts w:ascii="Verdana" w:eastAsia="Calibri" w:hAnsi="Verdana" w:cstheme="minorHAnsi"/>
          <w:sz w:val="20"/>
        </w:rPr>
        <w:t>ferty i zgodność jej treści z treścią Specyfikacji Warunków Zamówienia.</w:t>
      </w:r>
    </w:p>
    <w:p w14:paraId="751338A5" w14:textId="48A9686B" w:rsidR="00476AE2" w:rsidRPr="002A6CA3" w:rsidRDefault="00476AE2" w:rsidP="007D157E">
      <w:pPr>
        <w:pStyle w:val="Tekstpodstawowy"/>
        <w:numPr>
          <w:ilvl w:val="1"/>
          <w:numId w:val="52"/>
        </w:numPr>
        <w:spacing w:before="120" w:line="240" w:lineRule="auto"/>
        <w:ind w:left="425" w:right="-284" w:hanging="709"/>
        <w:rPr>
          <w:rFonts w:ascii="Verdana" w:hAnsi="Verdana" w:cstheme="minorHAnsi"/>
          <w:b/>
          <w:bCs/>
          <w:iCs/>
          <w:spacing w:val="-6"/>
          <w:sz w:val="20"/>
        </w:rPr>
      </w:pPr>
      <w:r w:rsidRPr="002A6CA3">
        <w:rPr>
          <w:rFonts w:ascii="Verdana" w:eastAsia="Calibri" w:hAnsi="Verdana" w:cstheme="minorHAnsi"/>
          <w:sz w:val="20"/>
        </w:rPr>
        <w:t xml:space="preserve">Wykonawca może przed upływem terminu do składania </w:t>
      </w:r>
      <w:r w:rsidR="007A51D2" w:rsidRPr="002A6CA3">
        <w:rPr>
          <w:rFonts w:ascii="Verdana" w:eastAsia="Calibri" w:hAnsi="Verdana" w:cstheme="minorHAnsi"/>
          <w:sz w:val="20"/>
        </w:rPr>
        <w:t>O</w:t>
      </w:r>
      <w:r w:rsidRPr="002A6CA3">
        <w:rPr>
          <w:rFonts w:ascii="Verdana" w:eastAsia="Calibri" w:hAnsi="Verdana" w:cstheme="minorHAnsi"/>
          <w:sz w:val="20"/>
        </w:rPr>
        <w:t xml:space="preserve">fert </w:t>
      </w:r>
      <w:r w:rsidR="005330F5" w:rsidRPr="002A6CA3">
        <w:rPr>
          <w:rFonts w:ascii="Verdana" w:eastAsia="Calibri" w:hAnsi="Verdana" w:cstheme="minorHAnsi"/>
          <w:sz w:val="20"/>
        </w:rPr>
        <w:t xml:space="preserve">zmienić lub </w:t>
      </w:r>
      <w:r w:rsidRPr="002A6CA3">
        <w:rPr>
          <w:rFonts w:ascii="Verdana" w:eastAsia="Calibri" w:hAnsi="Verdana" w:cstheme="minorHAnsi"/>
          <w:sz w:val="20"/>
        </w:rPr>
        <w:t xml:space="preserve">wycofać </w:t>
      </w:r>
      <w:r w:rsidR="005330F5" w:rsidRPr="002A6CA3">
        <w:rPr>
          <w:rFonts w:ascii="Verdana" w:eastAsia="Calibri" w:hAnsi="Verdana" w:cstheme="minorHAnsi"/>
          <w:sz w:val="20"/>
        </w:rPr>
        <w:t>O</w:t>
      </w:r>
      <w:r w:rsidRPr="002A6CA3">
        <w:rPr>
          <w:rFonts w:ascii="Verdana" w:eastAsia="Calibri" w:hAnsi="Verdana" w:cstheme="minorHAnsi"/>
          <w:sz w:val="20"/>
        </w:rPr>
        <w:t xml:space="preserve">fertę za pośrednictwem Systemu Zakupowego GK PGE. Sposób </w:t>
      </w:r>
      <w:r w:rsidR="005330F5" w:rsidRPr="002A6CA3">
        <w:rPr>
          <w:rFonts w:ascii="Verdana" w:eastAsia="Calibri" w:hAnsi="Verdana" w:cstheme="minorHAnsi"/>
          <w:sz w:val="20"/>
        </w:rPr>
        <w:t>zmiany/</w:t>
      </w:r>
      <w:r w:rsidRPr="002A6CA3">
        <w:rPr>
          <w:rFonts w:ascii="Verdana" w:eastAsia="Calibri" w:hAnsi="Verdana" w:cstheme="minorHAnsi"/>
          <w:sz w:val="20"/>
        </w:rPr>
        <w:t xml:space="preserve">wycofania </w:t>
      </w:r>
      <w:r w:rsidR="005330F5" w:rsidRPr="002A6CA3">
        <w:rPr>
          <w:rFonts w:ascii="Verdana" w:eastAsia="Calibri" w:hAnsi="Verdana" w:cstheme="minorHAnsi"/>
          <w:sz w:val="20"/>
        </w:rPr>
        <w:t>O</w:t>
      </w:r>
      <w:r w:rsidR="000F3AAE">
        <w:rPr>
          <w:rFonts w:ascii="Verdana" w:eastAsia="Calibri" w:hAnsi="Verdana" w:cstheme="minorHAnsi"/>
          <w:sz w:val="20"/>
        </w:rPr>
        <w:t>ferty został opisany w </w:t>
      </w:r>
      <w:r w:rsidRPr="002A6CA3">
        <w:rPr>
          <w:rFonts w:ascii="Verdana" w:eastAsia="Calibri" w:hAnsi="Verdana" w:cstheme="minorHAnsi"/>
          <w:sz w:val="20"/>
        </w:rPr>
        <w:t>Instrukcji „Wykonawcy – Instrukcja użytkowników końcowych”.</w:t>
      </w:r>
    </w:p>
    <w:p w14:paraId="7D71186F" w14:textId="77777777" w:rsidR="000C1758" w:rsidRPr="002A6CA3" w:rsidRDefault="000C1758" w:rsidP="007427F4">
      <w:pPr>
        <w:pStyle w:val="Tekstpodstawowy"/>
        <w:shd w:val="clear" w:color="auto" w:fill="FFFFFF"/>
        <w:spacing w:before="120" w:line="240" w:lineRule="auto"/>
        <w:ind w:left="426"/>
        <w:rPr>
          <w:rFonts w:ascii="Verdana" w:hAnsi="Verdana" w:cstheme="minorHAnsi"/>
          <w:sz w:val="20"/>
        </w:rPr>
      </w:pPr>
    </w:p>
    <w:p w14:paraId="76C35C52" w14:textId="42A5EFA9" w:rsidR="005817FF" w:rsidRPr="002A6CA3" w:rsidRDefault="00575407"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Arial"/>
          <w:sz w:val="20"/>
          <w:lang w:val="pl-PL"/>
        </w:rPr>
      </w:pPr>
      <w:bookmarkStart w:id="178" w:name="_Toc165273921"/>
      <w:bookmarkStart w:id="179" w:name="_Toc165274190"/>
      <w:bookmarkStart w:id="180" w:name="_Toc243294550"/>
      <w:bookmarkStart w:id="181" w:name="_Toc489350399"/>
      <w:bookmarkStart w:id="182" w:name="_Toc515896292"/>
      <w:bookmarkStart w:id="183" w:name="_Toc122344796"/>
      <w:r w:rsidRPr="002A6CA3">
        <w:rPr>
          <w:rFonts w:ascii="Verdana" w:hAnsi="Verdana" w:cs="Arial"/>
          <w:caps w:val="0"/>
          <w:sz w:val="20"/>
          <w:lang w:val="pl-PL"/>
        </w:rPr>
        <w:t>SPOSÓB</w:t>
      </w:r>
      <w:r w:rsidR="007427F4" w:rsidRPr="002A6CA3">
        <w:rPr>
          <w:rFonts w:ascii="Verdana" w:eastAsia="Calibri" w:hAnsi="Verdana" w:cs="Arial"/>
          <w:caps w:val="0"/>
          <w:kern w:val="0"/>
          <w:sz w:val="20"/>
          <w:lang w:val="pl-PL"/>
        </w:rPr>
        <w:t xml:space="preserve"> ORAZ TERMIN SKŁADANIA I OTWARCIA OFERT</w:t>
      </w:r>
      <w:bookmarkEnd w:id="178"/>
      <w:bookmarkEnd w:id="179"/>
      <w:bookmarkEnd w:id="180"/>
      <w:bookmarkEnd w:id="181"/>
      <w:bookmarkEnd w:id="182"/>
      <w:bookmarkEnd w:id="183"/>
    </w:p>
    <w:p w14:paraId="399BDC3D"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25DD5B6F"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3FB9BBB0" w14:textId="3F65E4A7" w:rsidR="00003E6E" w:rsidRPr="002A6CA3" w:rsidRDefault="007427F4" w:rsidP="007D157E">
      <w:pPr>
        <w:pStyle w:val="Tekstpodstawowy"/>
        <w:numPr>
          <w:ilvl w:val="1"/>
          <w:numId w:val="53"/>
        </w:numPr>
        <w:spacing w:before="120" w:line="240" w:lineRule="auto"/>
        <w:ind w:left="426" w:right="-284" w:hanging="710"/>
        <w:rPr>
          <w:rFonts w:ascii="Verdana" w:hAnsi="Verdana" w:cstheme="minorHAnsi"/>
          <w:sz w:val="20"/>
        </w:rPr>
      </w:pPr>
      <w:r w:rsidRPr="002A6CA3">
        <w:rPr>
          <w:rFonts w:ascii="Verdana" w:eastAsia="Calibri" w:hAnsi="Verdana" w:cstheme="minorHAnsi"/>
          <w:sz w:val="20"/>
        </w:rPr>
        <w:t xml:space="preserve">Oferty powinny być złożone </w:t>
      </w:r>
      <w:r w:rsidR="00EA0F24" w:rsidRPr="002A6CA3">
        <w:rPr>
          <w:rFonts w:ascii="Verdana" w:eastAsia="Calibri" w:hAnsi="Verdana" w:cstheme="minorHAnsi"/>
          <w:sz w:val="20"/>
        </w:rPr>
        <w:t>za pośrednictwem Systemu Zakupowego GK PGE</w:t>
      </w:r>
      <w:r w:rsidRPr="002A6CA3">
        <w:rPr>
          <w:rFonts w:ascii="Verdana" w:eastAsia="Calibri" w:hAnsi="Verdana" w:cstheme="minorHAnsi"/>
          <w:sz w:val="20"/>
        </w:rPr>
        <w:t xml:space="preserve">, w terminie do dnia </w:t>
      </w:r>
      <w:r w:rsidR="00814E65">
        <w:rPr>
          <w:rFonts w:ascii="Verdana" w:eastAsia="Calibri" w:hAnsi="Verdana" w:cstheme="minorHAnsi"/>
          <w:b/>
          <w:sz w:val="20"/>
        </w:rPr>
        <w:t>19</w:t>
      </w:r>
      <w:bookmarkStart w:id="184" w:name="_GoBack"/>
      <w:bookmarkEnd w:id="184"/>
      <w:r w:rsidR="00814E65" w:rsidRPr="00814E65">
        <w:rPr>
          <w:rFonts w:ascii="Verdana" w:eastAsia="Calibri" w:hAnsi="Verdana" w:cstheme="minorHAnsi"/>
          <w:b/>
          <w:sz w:val="20"/>
        </w:rPr>
        <w:t>.</w:t>
      </w:r>
      <w:r w:rsidR="00814E65" w:rsidRPr="00814E65">
        <w:rPr>
          <w:rFonts w:ascii="Verdana" w:eastAsia="Calibri" w:hAnsi="Verdana" w:cstheme="minorHAnsi"/>
          <w:b/>
          <w:sz w:val="20"/>
        </w:rPr>
        <w:t>11.2024</w:t>
      </w:r>
      <w:r w:rsidR="00814E65" w:rsidRPr="00814E65">
        <w:rPr>
          <w:rFonts w:ascii="Verdana" w:eastAsia="Calibri" w:hAnsi="Verdana" w:cstheme="minorHAnsi"/>
          <w:b/>
          <w:sz w:val="20"/>
        </w:rPr>
        <w:t xml:space="preserve"> </w:t>
      </w:r>
      <w:r w:rsidRPr="00814E65">
        <w:rPr>
          <w:rFonts w:ascii="Verdana" w:eastAsia="Calibri" w:hAnsi="Verdana" w:cstheme="minorHAnsi"/>
          <w:b/>
          <w:sz w:val="20"/>
        </w:rPr>
        <w:t xml:space="preserve">do godziny </w:t>
      </w:r>
      <w:r w:rsidR="00814E65" w:rsidRPr="00814E65">
        <w:rPr>
          <w:rFonts w:ascii="Verdana" w:eastAsia="Calibri" w:hAnsi="Verdana" w:cstheme="minorHAnsi"/>
          <w:b/>
          <w:sz w:val="20"/>
        </w:rPr>
        <w:t>09.00.</w:t>
      </w:r>
      <w:r w:rsidR="00B72A6D" w:rsidRPr="002A6CA3">
        <w:rPr>
          <w:rFonts w:ascii="Verdana" w:eastAsia="Calibri" w:hAnsi="Verdana" w:cstheme="minorHAnsi"/>
          <w:sz w:val="20"/>
        </w:rPr>
        <w:t xml:space="preserve"> Do upływu tego terminu Zamawiający nie ma możliwości zapoznania z </w:t>
      </w:r>
      <w:r w:rsidR="00B72A6D" w:rsidRPr="002A6CA3">
        <w:rPr>
          <w:rFonts w:ascii="Verdana" w:eastAsia="Calibri" w:hAnsi="Verdana" w:cstheme="minorHAnsi"/>
          <w:sz w:val="20"/>
        </w:rPr>
        <w:t>treścią złożonych dokumentów. Wykonawcy proszeni</w:t>
      </w:r>
      <w:r w:rsidR="000F3AAE">
        <w:rPr>
          <w:rFonts w:ascii="Verdana" w:eastAsia="Calibri" w:hAnsi="Verdana" w:cstheme="minorHAnsi"/>
          <w:sz w:val="20"/>
        </w:rPr>
        <w:t xml:space="preserve"> są o składanie dokumentów w </w:t>
      </w:r>
      <w:r w:rsidR="00250B1A" w:rsidRPr="002A6CA3">
        <w:rPr>
          <w:rFonts w:ascii="Verdana" w:eastAsia="Calibri" w:hAnsi="Verdana" w:cstheme="minorHAnsi"/>
          <w:sz w:val="20"/>
        </w:rPr>
        <w:t>Systemie Zakupowym</w:t>
      </w:r>
      <w:r w:rsidR="00B72A6D" w:rsidRPr="002A6CA3">
        <w:rPr>
          <w:rFonts w:ascii="Verdana" w:eastAsia="Calibri" w:hAnsi="Verdana" w:cstheme="minorHAnsi"/>
          <w:sz w:val="20"/>
        </w:rPr>
        <w:t xml:space="preserve"> </w:t>
      </w:r>
      <w:r w:rsidR="00905C2A" w:rsidRPr="002A6CA3">
        <w:rPr>
          <w:rFonts w:ascii="Verdana" w:eastAsia="Calibri" w:hAnsi="Verdana" w:cstheme="minorHAnsi"/>
          <w:sz w:val="20"/>
        </w:rPr>
        <w:t xml:space="preserve">GK PGE </w:t>
      </w:r>
      <w:r w:rsidR="00250B1A" w:rsidRPr="002A6CA3">
        <w:rPr>
          <w:rFonts w:ascii="Verdana" w:eastAsia="Calibri" w:hAnsi="Verdana" w:cstheme="minorHAnsi"/>
          <w:sz w:val="20"/>
        </w:rPr>
        <w:t>z odpowiednim wyprzedzeniem czasowym.</w:t>
      </w:r>
      <w:r w:rsidR="004D17A2" w:rsidRPr="002A6CA3">
        <w:rPr>
          <w:rFonts w:ascii="Verdana" w:eastAsia="Calibri" w:hAnsi="Verdana" w:cstheme="minorHAnsi"/>
          <w:sz w:val="20"/>
        </w:rPr>
        <w:t xml:space="preserve"> </w:t>
      </w:r>
      <w:r w:rsidR="004D17A2" w:rsidRPr="002A6CA3">
        <w:rPr>
          <w:rFonts w:ascii="Verdana" w:hAnsi="Verdana" w:cstheme="minorHAnsi"/>
          <w:sz w:val="20"/>
        </w:rPr>
        <w:t xml:space="preserve">Moment złożenia </w:t>
      </w:r>
      <w:r w:rsidR="00905C2A" w:rsidRPr="002A6CA3">
        <w:rPr>
          <w:rFonts w:ascii="Verdana" w:hAnsi="Verdana" w:cstheme="minorHAnsi"/>
          <w:sz w:val="20"/>
        </w:rPr>
        <w:t>Oferty</w:t>
      </w:r>
      <w:r w:rsidR="004D17A2" w:rsidRPr="002A6CA3">
        <w:rPr>
          <w:rFonts w:ascii="Verdana" w:hAnsi="Verdana" w:cstheme="minorHAnsi"/>
          <w:sz w:val="20"/>
        </w:rPr>
        <w:t>/wniosku następuje wraz z zakończeniem procesu składania tj. kliknięciu na</w:t>
      </w:r>
      <w:r w:rsidR="000023D8" w:rsidRPr="002A6CA3">
        <w:rPr>
          <w:rFonts w:ascii="Verdana" w:hAnsi="Verdana" w:cstheme="minorHAnsi"/>
          <w:sz w:val="20"/>
        </w:rPr>
        <w:t xml:space="preserve"> przycisk „Złóż wniosek/ofertę” </w:t>
      </w:r>
      <w:r w:rsidR="004D17A2" w:rsidRPr="002A6CA3">
        <w:rPr>
          <w:rFonts w:ascii="Verdana" w:hAnsi="Verdana" w:cstheme="minorHAnsi"/>
          <w:b/>
          <w:sz w:val="20"/>
          <w:u w:val="single"/>
        </w:rPr>
        <w:t xml:space="preserve">i wyświetleniu przez </w:t>
      </w:r>
      <w:r w:rsidR="00905C2A" w:rsidRPr="002A6CA3">
        <w:rPr>
          <w:rFonts w:ascii="Verdana" w:hAnsi="Verdana" w:cstheme="minorHAnsi"/>
          <w:b/>
          <w:sz w:val="20"/>
          <w:u w:val="single"/>
        </w:rPr>
        <w:t xml:space="preserve">System </w:t>
      </w:r>
      <w:r w:rsidR="004D17A2" w:rsidRPr="002A6CA3">
        <w:rPr>
          <w:rFonts w:ascii="Verdana" w:hAnsi="Verdana" w:cstheme="minorHAnsi"/>
          <w:b/>
          <w:sz w:val="20"/>
          <w:u w:val="single"/>
        </w:rPr>
        <w:t>komunikatu „Oferta złożona poprawnie”.</w:t>
      </w:r>
    </w:p>
    <w:p w14:paraId="53621931" w14:textId="3D3E1188" w:rsidR="00003E6E" w:rsidRPr="002A6CA3" w:rsidRDefault="000023D8" w:rsidP="007D157E">
      <w:pPr>
        <w:pStyle w:val="Tekstpodstawowy"/>
        <w:numPr>
          <w:ilvl w:val="1"/>
          <w:numId w:val="53"/>
        </w:numPr>
        <w:spacing w:before="120" w:line="240" w:lineRule="auto"/>
        <w:ind w:left="425" w:right="-284" w:hanging="709"/>
        <w:rPr>
          <w:rStyle w:val="Odwoaniedokomentarza"/>
          <w:rFonts w:ascii="Verdana" w:hAnsi="Verdana" w:cstheme="minorHAnsi"/>
          <w:sz w:val="20"/>
        </w:rPr>
      </w:pPr>
      <w:r w:rsidRPr="002A6CA3">
        <w:rPr>
          <w:rFonts w:ascii="Verdana" w:eastAsia="Calibri" w:hAnsi="Verdana" w:cstheme="minorHAnsi"/>
          <w:sz w:val="20"/>
        </w:rPr>
        <w:t xml:space="preserve">Niepubliczne (bez udziału Wykonawców) </w:t>
      </w:r>
      <w:r w:rsidR="00DF2594" w:rsidRPr="002A6CA3">
        <w:rPr>
          <w:rFonts w:ascii="Verdana" w:eastAsia="Calibri" w:hAnsi="Verdana" w:cstheme="minorHAnsi"/>
          <w:sz w:val="20"/>
        </w:rPr>
        <w:t>otwarci</w:t>
      </w:r>
      <w:r w:rsidRPr="002A6CA3">
        <w:rPr>
          <w:rFonts w:ascii="Verdana" w:eastAsia="Calibri" w:hAnsi="Verdana" w:cstheme="minorHAnsi"/>
          <w:sz w:val="20"/>
        </w:rPr>
        <w:t xml:space="preserve">e </w:t>
      </w:r>
      <w:r w:rsidR="00DF2594" w:rsidRPr="002A6CA3">
        <w:rPr>
          <w:rFonts w:ascii="Verdana" w:eastAsia="Calibri" w:hAnsi="Verdana" w:cstheme="minorHAnsi"/>
          <w:sz w:val="20"/>
        </w:rPr>
        <w:t xml:space="preserve">ofert </w:t>
      </w:r>
      <w:r w:rsidRPr="002A6CA3">
        <w:rPr>
          <w:rFonts w:ascii="Verdana" w:eastAsia="Calibri" w:hAnsi="Verdana" w:cstheme="minorHAnsi"/>
          <w:sz w:val="20"/>
        </w:rPr>
        <w:t>nastąpi</w:t>
      </w:r>
      <w:r w:rsidRPr="002A6CA3">
        <w:rPr>
          <w:rStyle w:val="Odwoaniedokomentarza"/>
          <w:rFonts w:ascii="Verdana" w:hAnsi="Verdana" w:cstheme="minorHAnsi"/>
          <w:sz w:val="20"/>
          <w:lang w:eastAsia="pl-PL"/>
        </w:rPr>
        <w:t xml:space="preserve"> po upływie określonego w pkt </w:t>
      </w:r>
      <w:r w:rsidR="0007523E" w:rsidRPr="002A6CA3">
        <w:rPr>
          <w:rStyle w:val="Odwoaniedokomentarza"/>
          <w:rFonts w:ascii="Verdana" w:hAnsi="Verdana" w:cstheme="minorHAnsi"/>
          <w:sz w:val="20"/>
          <w:lang w:eastAsia="pl-PL"/>
        </w:rPr>
        <w:t>21</w:t>
      </w:r>
      <w:r w:rsidRPr="002A6CA3">
        <w:rPr>
          <w:rStyle w:val="Odwoaniedokomentarza"/>
          <w:rFonts w:ascii="Verdana" w:hAnsi="Verdana" w:cstheme="minorHAnsi"/>
          <w:sz w:val="20"/>
          <w:lang w:eastAsia="pl-PL"/>
        </w:rPr>
        <w:t xml:space="preserve">.1 </w:t>
      </w:r>
      <w:r w:rsidR="00904E94" w:rsidRPr="002A6CA3">
        <w:rPr>
          <w:rStyle w:val="Odwoaniedokomentarza"/>
          <w:rFonts w:ascii="Verdana" w:hAnsi="Verdana" w:cstheme="minorHAnsi"/>
          <w:sz w:val="20"/>
          <w:lang w:eastAsia="pl-PL"/>
        </w:rPr>
        <w:t>SWZ</w:t>
      </w:r>
      <w:r w:rsidRPr="002A6CA3">
        <w:rPr>
          <w:rStyle w:val="Odwoaniedokomentarza"/>
          <w:rFonts w:ascii="Verdana" w:hAnsi="Verdana" w:cstheme="minorHAnsi"/>
          <w:sz w:val="20"/>
          <w:lang w:eastAsia="pl-PL"/>
        </w:rPr>
        <w:t>, ter</w:t>
      </w:r>
      <w:r w:rsidR="00327A09" w:rsidRPr="002A6CA3">
        <w:rPr>
          <w:rStyle w:val="Odwoaniedokomentarza"/>
          <w:rFonts w:ascii="Verdana" w:hAnsi="Verdana" w:cstheme="minorHAnsi"/>
          <w:sz w:val="20"/>
          <w:lang w:eastAsia="pl-PL"/>
        </w:rPr>
        <w:t>m</w:t>
      </w:r>
      <w:r w:rsidRPr="002A6CA3">
        <w:rPr>
          <w:rStyle w:val="Odwoaniedokomentarza"/>
          <w:rFonts w:ascii="Verdana" w:hAnsi="Verdana" w:cstheme="minorHAnsi"/>
          <w:sz w:val="20"/>
          <w:lang w:eastAsia="pl-PL"/>
        </w:rPr>
        <w:t>inu składania ofert.</w:t>
      </w:r>
    </w:p>
    <w:p w14:paraId="756D46DD" w14:textId="6824B0EB" w:rsidR="00003E6E" w:rsidRPr="002A6CA3" w:rsidRDefault="00AE2D37" w:rsidP="007D157E">
      <w:pPr>
        <w:pStyle w:val="Tekstpodstawowy"/>
        <w:numPr>
          <w:ilvl w:val="1"/>
          <w:numId w:val="53"/>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Zamawiający</w:t>
      </w:r>
      <w:r w:rsidR="003B7D6E" w:rsidRPr="002A6CA3">
        <w:rPr>
          <w:rFonts w:ascii="Verdana" w:hAnsi="Verdana" w:cstheme="minorHAnsi"/>
          <w:sz w:val="20"/>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2A6CA3">
        <w:rPr>
          <w:rFonts w:ascii="Verdana" w:hAnsi="Verdana" w:cstheme="minorHAnsi"/>
          <w:sz w:val="20"/>
        </w:rPr>
        <w:t>wymagań określonych w SWZ,</w:t>
      </w:r>
      <w:r w:rsidR="003B7D6E" w:rsidRPr="002A6CA3">
        <w:rPr>
          <w:rFonts w:ascii="Verdana" w:hAnsi="Verdana" w:cstheme="minorHAnsi"/>
          <w:sz w:val="20"/>
        </w:rPr>
        <w:t xml:space="preserve"> Wykonawca, który ją złożył, zostanie wykluczony z </w:t>
      </w:r>
      <w:r w:rsidR="003A0604">
        <w:rPr>
          <w:rFonts w:ascii="Verdana" w:hAnsi="Verdana" w:cstheme="minorHAnsi"/>
          <w:sz w:val="20"/>
        </w:rPr>
        <w:t>P</w:t>
      </w:r>
      <w:r w:rsidR="003A0604" w:rsidRPr="002A6CA3">
        <w:rPr>
          <w:rFonts w:ascii="Verdana" w:hAnsi="Verdana" w:cstheme="minorHAnsi"/>
          <w:sz w:val="20"/>
        </w:rPr>
        <w:t>ostępowania</w:t>
      </w:r>
      <w:r w:rsidR="003A0604">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3B7D6E" w:rsidRPr="002A6CA3">
        <w:rPr>
          <w:rFonts w:ascii="Verdana" w:hAnsi="Verdana" w:cstheme="minorHAnsi"/>
          <w:sz w:val="20"/>
        </w:rPr>
        <w:t xml:space="preserve">, a jego Oferta uznana za odrzuconą. Po wykluczeniu Wykonawców i odrzuceniu Ofert niespełniających wymagań, </w:t>
      </w:r>
      <w:r w:rsidR="007A51D2" w:rsidRPr="002A6CA3">
        <w:rPr>
          <w:rFonts w:ascii="Verdana" w:hAnsi="Verdana" w:cstheme="minorHAnsi"/>
          <w:sz w:val="20"/>
        </w:rPr>
        <w:t>Zamawiaj</w:t>
      </w:r>
      <w:r w:rsidRPr="002A6CA3">
        <w:rPr>
          <w:rFonts w:ascii="Verdana" w:hAnsi="Verdana" w:cstheme="minorHAnsi"/>
          <w:sz w:val="20"/>
        </w:rPr>
        <w:t>ą</w:t>
      </w:r>
      <w:r w:rsidR="007A51D2" w:rsidRPr="002A6CA3">
        <w:rPr>
          <w:rFonts w:ascii="Verdana" w:hAnsi="Verdana" w:cstheme="minorHAnsi"/>
          <w:sz w:val="20"/>
        </w:rPr>
        <w:t xml:space="preserve">cy </w:t>
      </w:r>
      <w:r w:rsidR="003B7D6E" w:rsidRPr="002A6CA3">
        <w:rPr>
          <w:rFonts w:ascii="Verdana" w:hAnsi="Verdana" w:cstheme="minorHAnsi"/>
          <w:sz w:val="20"/>
        </w:rPr>
        <w:t>przystąpi do oceny ofert</w:t>
      </w:r>
      <w:r w:rsidR="00DF2594" w:rsidRPr="002A6CA3">
        <w:rPr>
          <w:rFonts w:ascii="Verdana" w:eastAsia="Calibri" w:hAnsi="Verdana" w:cstheme="minorHAnsi"/>
          <w:sz w:val="20"/>
        </w:rPr>
        <w:t>.</w:t>
      </w:r>
    </w:p>
    <w:p w14:paraId="7C4472DC" w14:textId="77777777" w:rsidR="00DB08C5" w:rsidRPr="002A6CA3" w:rsidRDefault="00AE2D37" w:rsidP="007D157E">
      <w:pPr>
        <w:pStyle w:val="Tekstpodstawowy"/>
        <w:numPr>
          <w:ilvl w:val="1"/>
          <w:numId w:val="53"/>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lastRenderedPageBreak/>
        <w:t>Zamawiają</w:t>
      </w:r>
      <w:r w:rsidR="00DB08C5" w:rsidRPr="002A6CA3">
        <w:rPr>
          <w:rFonts w:ascii="Verdana" w:eastAsia="Calibri" w:hAnsi="Verdana" w:cstheme="minorHAnsi"/>
          <w:sz w:val="20"/>
        </w:rPr>
        <w:t>cy odrzuca Ofertę Wykonawcy jeżeli:</w:t>
      </w:r>
    </w:p>
    <w:p w14:paraId="68F75562" w14:textId="26D6D1CD"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w:t>
      </w:r>
      <w:r w:rsidR="00905C2A" w:rsidRPr="002A6CA3">
        <w:rPr>
          <w:rFonts w:ascii="Verdana" w:hAnsi="Verdana" w:cstheme="minorHAnsi"/>
          <w:sz w:val="20"/>
          <w:szCs w:val="20"/>
        </w:rPr>
        <w:t xml:space="preserve">złożona </w:t>
      </w:r>
      <w:r w:rsidRPr="002A6CA3">
        <w:rPr>
          <w:rFonts w:ascii="Verdana" w:hAnsi="Verdana" w:cstheme="minorHAnsi"/>
          <w:sz w:val="20"/>
          <w:szCs w:val="20"/>
        </w:rPr>
        <w:t>po terminie składania Ofert</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3938D5B" w14:textId="34C28E81"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złożona przez Wykonawcę podlegającego wykluczeniu z </w:t>
      </w:r>
      <w:r w:rsidR="005133E6">
        <w:rPr>
          <w:rFonts w:ascii="Verdana" w:hAnsi="Verdana" w:cstheme="minorHAnsi"/>
          <w:sz w:val="20"/>
          <w:szCs w:val="20"/>
        </w:rPr>
        <w:t>P</w:t>
      </w:r>
      <w:r w:rsidR="005133E6" w:rsidRPr="002A6CA3">
        <w:rPr>
          <w:rFonts w:ascii="Verdana" w:hAnsi="Verdana" w:cstheme="minorHAnsi"/>
          <w:sz w:val="20"/>
          <w:szCs w:val="20"/>
        </w:rPr>
        <w:t>ostępowania</w:t>
      </w:r>
      <w:r w:rsidR="005133E6">
        <w:rPr>
          <w:rFonts w:ascii="Verdana" w:hAnsi="Verdana" w:cstheme="minorHAnsi"/>
          <w:sz w:val="20"/>
          <w:szCs w:val="20"/>
        </w:rPr>
        <w:t xml:space="preserve"> </w:t>
      </w:r>
      <w:r w:rsidR="009D5BC2" w:rsidRPr="00221C35">
        <w:rPr>
          <w:rFonts w:ascii="Verdana" w:hAnsi="Verdana" w:cstheme="minorHAnsi"/>
          <w:sz w:val="20"/>
        </w:rPr>
        <w:t>zakupow</w:t>
      </w:r>
      <w:r w:rsidR="009D5BC2">
        <w:rPr>
          <w:rFonts w:ascii="Verdana" w:hAnsi="Verdana" w:cstheme="minorHAnsi"/>
          <w:sz w:val="20"/>
        </w:rPr>
        <w:t>ego</w:t>
      </w:r>
      <w:r w:rsidRPr="002A6CA3">
        <w:rPr>
          <w:rFonts w:ascii="Verdana" w:hAnsi="Verdana" w:cstheme="minorHAnsi"/>
          <w:sz w:val="20"/>
          <w:szCs w:val="20"/>
        </w:rPr>
        <w:t xml:space="preserve"> lub niespełniającego warunków udziału w </w:t>
      </w:r>
      <w:r w:rsidR="005133E6">
        <w:rPr>
          <w:rFonts w:ascii="Verdana" w:hAnsi="Verdana" w:cstheme="minorHAnsi"/>
          <w:sz w:val="20"/>
          <w:szCs w:val="20"/>
        </w:rPr>
        <w:t>P</w:t>
      </w:r>
      <w:r w:rsidR="005133E6" w:rsidRPr="002A6CA3">
        <w:rPr>
          <w:rFonts w:ascii="Verdana" w:hAnsi="Verdana" w:cstheme="minorHAnsi"/>
          <w:sz w:val="20"/>
          <w:szCs w:val="20"/>
        </w:rPr>
        <w:t>ostępowaniu</w:t>
      </w:r>
      <w:r w:rsidR="005133E6">
        <w:rPr>
          <w:rFonts w:ascii="Verdana" w:hAnsi="Verdana" w:cstheme="minorHAnsi"/>
          <w:sz w:val="20"/>
          <w:szCs w:val="20"/>
        </w:rPr>
        <w:t xml:space="preserve"> </w:t>
      </w:r>
      <w:r w:rsidR="009D5BC2" w:rsidRPr="00221C35">
        <w:rPr>
          <w:rFonts w:ascii="Verdana" w:hAnsi="Verdana" w:cstheme="minorHAnsi"/>
          <w:sz w:val="20"/>
        </w:rPr>
        <w:t>zakupowym</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EA2C674" w14:textId="0DD9D2C2"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nie odpowiada wymaganiom określonym przez Zamawiającego w dokumentach Postępowania zakupowego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5A44DA5" w14:textId="677CBC1B"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zawiera rażąco niską cenę lub koszt w stosunku do przedmiotu Zakupu</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B43965F" w14:textId="6CBF5874"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jest nieważna na gruncie obowiązujących przepisów prawa</w:t>
      </w:r>
      <w:r w:rsidR="00003E6E" w:rsidRPr="002A6CA3">
        <w:rPr>
          <w:rFonts w:ascii="Verdana" w:hAnsi="Verdana" w:cstheme="minorHAnsi"/>
          <w:sz w:val="20"/>
          <w:szCs w:val="20"/>
        </w:rPr>
        <w:t>;</w:t>
      </w:r>
    </w:p>
    <w:p w14:paraId="7AEC95C5" w14:textId="43559DDB"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na wezwanie Zamawiającego nie poprawił omyłek w Ofercie lub nie wyraził zgody na ich poprawienie przez Zamawiającego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613AAFE9" w14:textId="76F76D14"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237B558A" w14:textId="3410AC3F" w:rsidR="00DB08C5"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w warunkach czynu nieuczciwej konkurencji w rozumieniu ustawy z dnia 16 kwietnia 1993 r. o zwalczaniu nieuczciwej konkurencji;</w:t>
      </w:r>
      <w:r w:rsidR="00DB08C5" w:rsidRPr="002A6CA3">
        <w:rPr>
          <w:rFonts w:ascii="Verdana" w:hAnsi="Verdana" w:cstheme="minorHAnsi"/>
          <w:sz w:val="20"/>
          <w:szCs w:val="20"/>
        </w:rPr>
        <w:t xml:space="preserve"> </w:t>
      </w:r>
    </w:p>
    <w:p w14:paraId="4D8D4515" w14:textId="77777777" w:rsidR="00204F9C"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wyraził zgody na przedłużenie terminu związania Ofertą lub Wykonawca nie wyraził zgody na wybór jego Oferty po upływie terminu związania Ofertą,</w:t>
      </w:r>
    </w:p>
    <w:p w14:paraId="3FA00814" w14:textId="00DD829C" w:rsidR="00204F9C"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wniósł wadium lub nie utrzymywał wadium do upływu terminu związania ofertą, lub wniósł wadium w sposób nieprawidłowy</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7962ABBF" w14:textId="536201F1" w:rsidR="00204F9C"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bez odbycia wizji lokalnej lub bez sprawdzenia dokumentów niezbędnych do realizacji zamówienia dostępnyc</w:t>
      </w:r>
      <w:r w:rsidR="000F3AAE">
        <w:rPr>
          <w:rFonts w:ascii="Verdana" w:hAnsi="Verdana" w:cstheme="minorHAnsi"/>
          <w:sz w:val="20"/>
          <w:szCs w:val="20"/>
        </w:rPr>
        <w:t>h na miejscu u Zamawiającego, w </w:t>
      </w:r>
      <w:r w:rsidRPr="002A6CA3">
        <w:rPr>
          <w:rFonts w:ascii="Verdana" w:hAnsi="Verdana" w:cstheme="minorHAnsi"/>
          <w:sz w:val="20"/>
          <w:szCs w:val="20"/>
        </w:rPr>
        <w:t>przypadku gdy Zamawiający tego wymagał w dokumentach Zakupu</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5963BF56" w14:textId="2BCB65DF" w:rsidR="00204F9C" w:rsidRPr="000F3AAE"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sporządzona lub </w:t>
      </w:r>
      <w:r w:rsidRPr="000F3AAE">
        <w:rPr>
          <w:rFonts w:ascii="Verdana" w:hAnsi="Verdana" w:cstheme="minorHAnsi"/>
          <w:sz w:val="20"/>
          <w:szCs w:val="20"/>
        </w:rPr>
        <w:t>przekazana w sposób niezgodny z wymaganiami technicznymi lub organizacyjnymi sporządzania lub p</w:t>
      </w:r>
      <w:r w:rsidR="000F3AAE">
        <w:rPr>
          <w:rFonts w:ascii="Verdana" w:hAnsi="Verdana" w:cstheme="minorHAnsi"/>
          <w:sz w:val="20"/>
          <w:szCs w:val="20"/>
        </w:rPr>
        <w:t>rzekazywania Ofert wskazanymi w </w:t>
      </w:r>
      <w:r w:rsidRPr="000F3AAE">
        <w:rPr>
          <w:rFonts w:ascii="Verdana" w:hAnsi="Verdana" w:cstheme="minorHAnsi"/>
          <w:sz w:val="20"/>
          <w:szCs w:val="20"/>
        </w:rPr>
        <w:t>SWZ</w:t>
      </w:r>
      <w:r w:rsidR="00AC3FF3" w:rsidRPr="000F3AAE">
        <w:rPr>
          <w:rFonts w:ascii="Verdana" w:hAnsi="Verdana" w:cstheme="minorHAnsi"/>
          <w:sz w:val="20"/>
          <w:szCs w:val="20"/>
        </w:rPr>
        <w:t>;</w:t>
      </w:r>
    </w:p>
    <w:p w14:paraId="520A9CD8" w14:textId="32B6A231" w:rsidR="00AC3FF3" w:rsidRPr="000F3AAE" w:rsidRDefault="00AC3FF3" w:rsidP="007D157E">
      <w:pPr>
        <w:pStyle w:val="Default"/>
        <w:numPr>
          <w:ilvl w:val="2"/>
          <w:numId w:val="53"/>
        </w:numPr>
        <w:spacing w:after="42"/>
        <w:ind w:left="1418" w:right="-284" w:hanging="981"/>
        <w:jc w:val="both"/>
        <w:rPr>
          <w:rFonts w:ascii="Verdana" w:hAnsi="Verdana" w:cstheme="minorHAnsi"/>
          <w:sz w:val="20"/>
          <w:szCs w:val="20"/>
        </w:rPr>
      </w:pPr>
      <w:r w:rsidRPr="000F3AAE">
        <w:rPr>
          <w:rFonts w:ascii="Verdana" w:hAnsi="Verdana" w:cstheme="minorHAnsi"/>
          <w:sz w:val="20"/>
          <w:szCs w:val="20"/>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0F3AAE" w:rsidRDefault="00575407" w:rsidP="007D157E">
      <w:pPr>
        <w:pStyle w:val="Default"/>
        <w:numPr>
          <w:ilvl w:val="1"/>
          <w:numId w:val="53"/>
        </w:numPr>
        <w:ind w:left="425" w:right="-284" w:hanging="709"/>
        <w:rPr>
          <w:rFonts w:ascii="Verdana" w:hAnsi="Verdana" w:cstheme="minorHAnsi"/>
          <w:sz w:val="20"/>
          <w:szCs w:val="20"/>
        </w:rPr>
      </w:pPr>
      <w:r w:rsidRPr="000F3AAE">
        <w:rPr>
          <w:rFonts w:ascii="Verdana" w:hAnsi="Verdana" w:cstheme="minorHAnsi"/>
          <w:sz w:val="20"/>
          <w:szCs w:val="20"/>
        </w:rPr>
        <w:t xml:space="preserve">Postępowanie </w:t>
      </w:r>
      <w:r w:rsidR="007F1451" w:rsidRPr="000F3AAE">
        <w:rPr>
          <w:rFonts w:ascii="Verdana" w:hAnsi="Verdana" w:cstheme="minorHAnsi"/>
          <w:sz w:val="20"/>
          <w:szCs w:val="20"/>
        </w:rPr>
        <w:t xml:space="preserve">unieważnia się, jeżeli: </w:t>
      </w:r>
    </w:p>
    <w:p w14:paraId="1D46AF36" w14:textId="2DD200F4" w:rsidR="00003E6E"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w Postępowaniu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Pr="002A6CA3">
        <w:rPr>
          <w:rFonts w:ascii="Verdana" w:hAnsi="Verdana" w:cstheme="minorHAnsi"/>
          <w:sz w:val="20"/>
          <w:szCs w:val="20"/>
        </w:rPr>
        <w:t>nie złożono Oferty lub wszystkie złożo</w:t>
      </w:r>
      <w:r w:rsidR="00003E6E" w:rsidRPr="002A6CA3">
        <w:rPr>
          <w:rFonts w:ascii="Verdana" w:hAnsi="Verdana" w:cstheme="minorHAnsi"/>
          <w:sz w:val="20"/>
          <w:szCs w:val="20"/>
        </w:rPr>
        <w:t>ne Oferty podlegają odrzuceniu;</w:t>
      </w:r>
    </w:p>
    <w:p w14:paraId="3BBC7878" w14:textId="54B54648" w:rsidR="00003E6E"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Postępowanie</w:t>
      </w:r>
      <w:r w:rsidR="009D5BC2" w:rsidRPr="009D5BC2">
        <w:rPr>
          <w:rFonts w:ascii="Verdana" w:hAnsi="Verdana" w:cstheme="minorHAnsi"/>
          <w:sz w:val="20"/>
        </w:rPr>
        <w:t xml:space="preserve"> </w:t>
      </w:r>
      <w:r w:rsidR="009D5BC2" w:rsidRPr="00221C35">
        <w:rPr>
          <w:rFonts w:ascii="Verdana" w:hAnsi="Verdana" w:cstheme="minorHAnsi"/>
          <w:sz w:val="20"/>
        </w:rPr>
        <w:t>zakupow</w:t>
      </w:r>
      <w:r w:rsidR="009D5BC2">
        <w:rPr>
          <w:rFonts w:ascii="Verdana" w:hAnsi="Verdana" w:cstheme="minorHAnsi"/>
          <w:sz w:val="20"/>
        </w:rPr>
        <w:t>e</w:t>
      </w:r>
      <w:r w:rsidRPr="002A6CA3">
        <w:rPr>
          <w:rFonts w:ascii="Verdana" w:hAnsi="Verdana" w:cstheme="minorHAnsi"/>
          <w:sz w:val="20"/>
          <w:szCs w:val="20"/>
        </w:rPr>
        <w:t xml:space="preserve"> jest dotknięte wadą, która uni</w:t>
      </w:r>
      <w:r w:rsidR="00B71EE2" w:rsidRPr="002A6CA3">
        <w:rPr>
          <w:rFonts w:ascii="Verdana" w:hAnsi="Verdana" w:cstheme="minorHAnsi"/>
          <w:sz w:val="20"/>
          <w:szCs w:val="20"/>
        </w:rPr>
        <w:t>emożliwia zawarcie ważnej Umowy</w:t>
      </w:r>
      <w:r w:rsidR="00003E6E" w:rsidRPr="002A6CA3">
        <w:rPr>
          <w:rFonts w:ascii="Verdana" w:hAnsi="Verdana" w:cstheme="minorHAnsi"/>
          <w:sz w:val="20"/>
          <w:szCs w:val="20"/>
        </w:rPr>
        <w:t>;</w:t>
      </w:r>
    </w:p>
    <w:p w14:paraId="486662DE" w14:textId="77777777" w:rsidR="00003E6E"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udzielenie </w:t>
      </w:r>
      <w:r w:rsidR="00B71EE2" w:rsidRPr="002A6CA3">
        <w:rPr>
          <w:rFonts w:ascii="Verdana" w:hAnsi="Verdana" w:cstheme="minorHAnsi"/>
          <w:sz w:val="20"/>
          <w:szCs w:val="20"/>
        </w:rPr>
        <w:t>Z</w:t>
      </w:r>
      <w:r w:rsidRPr="002A6CA3">
        <w:rPr>
          <w:rFonts w:ascii="Verdana" w:hAnsi="Verdana" w:cstheme="minorHAnsi"/>
          <w:sz w:val="20"/>
          <w:szCs w:val="20"/>
        </w:rPr>
        <w:t xml:space="preserve">amówienia na oferowanych warunkach nie leży w interesie </w:t>
      </w:r>
      <w:r w:rsidR="00003E6E" w:rsidRPr="002A6CA3">
        <w:rPr>
          <w:rFonts w:ascii="Verdana" w:hAnsi="Verdana" w:cstheme="minorHAnsi"/>
          <w:sz w:val="20"/>
          <w:szCs w:val="20"/>
        </w:rPr>
        <w:t>Zamawiającego;</w:t>
      </w:r>
    </w:p>
    <w:p w14:paraId="1AEBBF3C" w14:textId="77777777" w:rsidR="007F1451"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cena </w:t>
      </w:r>
      <w:r w:rsidR="00B71EE2" w:rsidRPr="002A6CA3">
        <w:rPr>
          <w:rFonts w:ascii="Verdana" w:hAnsi="Verdana" w:cstheme="minorHAnsi"/>
          <w:sz w:val="20"/>
          <w:szCs w:val="20"/>
        </w:rPr>
        <w:t>n</w:t>
      </w:r>
      <w:r w:rsidRPr="002A6CA3">
        <w:rPr>
          <w:rFonts w:ascii="Verdana" w:hAnsi="Verdana" w:cstheme="minorHAnsi"/>
          <w:sz w:val="20"/>
          <w:szCs w:val="20"/>
        </w:rPr>
        <w:t>ajkorzystniejszej Oferty przewyższa kwotę, którą Zamawiający zamierza przeznaczyć na sfinansowanie Za</w:t>
      </w:r>
      <w:r w:rsidR="00B71EE2" w:rsidRPr="002A6CA3">
        <w:rPr>
          <w:rFonts w:ascii="Verdana" w:hAnsi="Verdana" w:cstheme="minorHAnsi"/>
          <w:sz w:val="20"/>
          <w:szCs w:val="20"/>
        </w:rPr>
        <w:t>mówienia</w:t>
      </w:r>
      <w:r w:rsidRPr="002A6CA3">
        <w:rPr>
          <w:rFonts w:ascii="Verdana" w:hAnsi="Verdana" w:cstheme="minorHAnsi"/>
          <w:sz w:val="20"/>
          <w:szCs w:val="20"/>
        </w:rPr>
        <w:t xml:space="preserve">. </w:t>
      </w:r>
    </w:p>
    <w:p w14:paraId="5B20EA2D" w14:textId="48C51FD1" w:rsidR="007F1451" w:rsidRPr="00DA3E99" w:rsidRDefault="004A3F8F" w:rsidP="007D157E">
      <w:pPr>
        <w:pStyle w:val="Default"/>
        <w:numPr>
          <w:ilvl w:val="1"/>
          <w:numId w:val="53"/>
        </w:numPr>
        <w:spacing w:after="42"/>
        <w:ind w:left="425" w:right="-284" w:hanging="709"/>
        <w:jc w:val="both"/>
        <w:rPr>
          <w:rFonts w:ascii="Verdana" w:hAnsi="Verdana" w:cstheme="minorHAnsi"/>
          <w:sz w:val="20"/>
          <w:szCs w:val="20"/>
        </w:rPr>
      </w:pPr>
      <w:r w:rsidRPr="002A6CA3">
        <w:rPr>
          <w:rFonts w:ascii="Verdana" w:hAnsi="Verdana" w:cstheme="minorHAnsi"/>
          <w:sz w:val="20"/>
          <w:szCs w:val="20"/>
        </w:rPr>
        <w:t xml:space="preserve">Ponadto </w:t>
      </w:r>
      <w:r w:rsidR="00B71EE2" w:rsidRPr="002A6CA3">
        <w:rPr>
          <w:rFonts w:ascii="Verdana" w:hAnsi="Verdana" w:cstheme="minorHAnsi"/>
          <w:sz w:val="20"/>
          <w:szCs w:val="20"/>
        </w:rPr>
        <w:t>Zamawiaj</w:t>
      </w:r>
      <w:r w:rsidRPr="002A6CA3">
        <w:rPr>
          <w:rFonts w:ascii="Verdana" w:hAnsi="Verdana" w:cstheme="minorHAnsi"/>
          <w:sz w:val="20"/>
          <w:szCs w:val="20"/>
        </w:rPr>
        <w:t>ą</w:t>
      </w:r>
      <w:r w:rsidR="00B71EE2" w:rsidRPr="002A6CA3">
        <w:rPr>
          <w:rFonts w:ascii="Verdana" w:hAnsi="Verdana" w:cstheme="minorHAnsi"/>
          <w:sz w:val="20"/>
          <w:szCs w:val="20"/>
        </w:rPr>
        <w:t xml:space="preserve">cy </w:t>
      </w:r>
      <w:bookmarkStart w:id="185" w:name="_Toc354752480"/>
      <w:bookmarkStart w:id="186" w:name="_Toc516566408"/>
      <w:bookmarkStart w:id="187" w:name="_Toc516581682"/>
      <w:bookmarkStart w:id="188" w:name="_Toc516734868"/>
      <w:bookmarkStart w:id="189" w:name="_Toc516738898"/>
      <w:r w:rsidR="00B71EE2" w:rsidRPr="002A6CA3">
        <w:rPr>
          <w:rFonts w:ascii="Verdana" w:hAnsi="Verdana" w:cstheme="minorHAnsi"/>
          <w:color w:val="auto"/>
          <w:sz w:val="20"/>
          <w:szCs w:val="20"/>
        </w:rPr>
        <w:t xml:space="preserve">zastrzega sobie prawo unieważnienia </w:t>
      </w:r>
      <w:r w:rsidR="005133E6">
        <w:rPr>
          <w:rFonts w:ascii="Verdana" w:hAnsi="Verdana" w:cstheme="minorHAnsi"/>
          <w:color w:val="auto"/>
          <w:sz w:val="20"/>
          <w:szCs w:val="20"/>
        </w:rPr>
        <w:t>P</w:t>
      </w:r>
      <w:r w:rsidR="005133E6" w:rsidRPr="002A6CA3">
        <w:rPr>
          <w:rFonts w:ascii="Verdana" w:hAnsi="Verdana" w:cstheme="minorHAnsi"/>
          <w:color w:val="auto"/>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B71EE2" w:rsidRPr="002A6CA3">
        <w:rPr>
          <w:rFonts w:ascii="Verdana" w:hAnsi="Verdana" w:cstheme="minorHAnsi"/>
          <w:color w:val="auto"/>
          <w:sz w:val="20"/>
          <w:szCs w:val="20"/>
        </w:rPr>
        <w:t>bez podania przyczyny</w:t>
      </w:r>
      <w:r w:rsidRPr="002A6CA3">
        <w:rPr>
          <w:rFonts w:ascii="Verdana" w:hAnsi="Verdana" w:cstheme="minorHAnsi"/>
          <w:color w:val="auto"/>
          <w:sz w:val="20"/>
          <w:szCs w:val="20"/>
        </w:rPr>
        <w:t xml:space="preserve"> w każdym czasie, aż do momentu zawarcia umowy</w:t>
      </w:r>
      <w:r w:rsidR="00B71EE2" w:rsidRPr="002A6CA3">
        <w:rPr>
          <w:rFonts w:ascii="Verdana" w:hAnsi="Verdana" w:cstheme="minorHAnsi"/>
          <w:color w:val="auto"/>
          <w:sz w:val="20"/>
          <w:szCs w:val="20"/>
        </w:rPr>
        <w:t>.</w:t>
      </w:r>
      <w:r w:rsidRPr="002A6CA3">
        <w:rPr>
          <w:rFonts w:ascii="Verdana" w:hAnsi="Verdana" w:cstheme="minorHAnsi"/>
          <w:color w:val="auto"/>
          <w:sz w:val="20"/>
          <w:szCs w:val="20"/>
        </w:rPr>
        <w:t xml:space="preserve"> </w:t>
      </w:r>
      <w:r w:rsidR="00B71EE2" w:rsidRPr="002A6CA3">
        <w:rPr>
          <w:rFonts w:ascii="Verdana" w:hAnsi="Verdana" w:cstheme="minorHAnsi"/>
          <w:color w:val="auto"/>
          <w:sz w:val="20"/>
          <w:szCs w:val="20"/>
        </w:rPr>
        <w:t>Z tytułu unieważnienia przetargu Wykonawcom nie przysługują żadne roszczenia wobec Zamawiającego.</w:t>
      </w:r>
      <w:bookmarkEnd w:id="185"/>
      <w:bookmarkEnd w:id="186"/>
      <w:bookmarkEnd w:id="187"/>
      <w:bookmarkEnd w:id="188"/>
      <w:bookmarkEnd w:id="189"/>
      <w:r w:rsidR="00B71EE2" w:rsidRPr="002A6CA3">
        <w:rPr>
          <w:rFonts w:ascii="Verdana" w:hAnsi="Verdana" w:cstheme="minorHAnsi"/>
          <w:sz w:val="20"/>
          <w:szCs w:val="20"/>
        </w:rPr>
        <w:t xml:space="preserve"> </w:t>
      </w:r>
      <w:r w:rsidR="007F1451" w:rsidRPr="002A6CA3">
        <w:rPr>
          <w:rFonts w:ascii="Verdana" w:hAnsi="Verdana" w:cstheme="minorHAnsi"/>
          <w:sz w:val="20"/>
          <w:szCs w:val="20"/>
        </w:rPr>
        <w:t xml:space="preserve">O unieważnieniu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7F1451" w:rsidRPr="002A6CA3">
        <w:rPr>
          <w:rFonts w:ascii="Verdana" w:hAnsi="Verdana" w:cstheme="minorHAnsi"/>
          <w:sz w:val="20"/>
          <w:szCs w:val="20"/>
        </w:rPr>
        <w:t xml:space="preserve">Zamawiający zawiadamia Wykonawców biorących udział w Postępowaniu </w:t>
      </w:r>
      <w:r w:rsidR="009D5BC2">
        <w:rPr>
          <w:rFonts w:ascii="Verdana" w:hAnsi="Verdana" w:cstheme="minorHAnsi"/>
          <w:sz w:val="20"/>
          <w:szCs w:val="20"/>
        </w:rPr>
        <w:t xml:space="preserve"> </w:t>
      </w:r>
      <w:r w:rsidR="009D5BC2" w:rsidRPr="00221C35">
        <w:rPr>
          <w:rFonts w:ascii="Verdana" w:hAnsi="Verdana" w:cstheme="minorHAnsi"/>
          <w:sz w:val="20"/>
        </w:rPr>
        <w:t>zakupowym</w:t>
      </w:r>
      <w:r w:rsidR="009D5BC2">
        <w:rPr>
          <w:rFonts w:ascii="Verdana" w:eastAsia="Calibri" w:hAnsi="Verdana" w:cstheme="minorHAnsi"/>
          <w:sz w:val="20"/>
        </w:rPr>
        <w:t xml:space="preserve"> </w:t>
      </w:r>
      <w:r w:rsidR="007F1451" w:rsidRPr="002A6CA3">
        <w:rPr>
          <w:rFonts w:ascii="Verdana" w:hAnsi="Verdana" w:cstheme="minorHAnsi"/>
          <w:sz w:val="20"/>
          <w:szCs w:val="20"/>
        </w:rPr>
        <w:t xml:space="preserve">lub, jeśli do unieważnienia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Pr>
          <w:rFonts w:ascii="Verdana" w:hAnsi="Verdana" w:cstheme="minorHAnsi"/>
          <w:sz w:val="20"/>
        </w:rPr>
        <w:t xml:space="preserve">zakupowego </w:t>
      </w:r>
      <w:r w:rsidR="007F1451" w:rsidRPr="002A6CA3">
        <w:rPr>
          <w:rFonts w:ascii="Verdana" w:hAnsi="Verdana" w:cstheme="minorHAnsi"/>
          <w:sz w:val="20"/>
          <w:szCs w:val="20"/>
        </w:rPr>
        <w:t xml:space="preserve">dochodzi przed upływem terminu składania ofert, publikuje odpowiednią informację w </w:t>
      </w:r>
      <w:r w:rsidR="00B71EE2" w:rsidRPr="002A6CA3">
        <w:rPr>
          <w:rFonts w:ascii="Verdana" w:hAnsi="Verdana" w:cstheme="minorHAnsi"/>
          <w:sz w:val="20"/>
          <w:szCs w:val="20"/>
        </w:rPr>
        <w:t>Systemie Zakupowym GK PGE</w:t>
      </w:r>
      <w:r w:rsidR="00DA3E99">
        <w:rPr>
          <w:rFonts w:ascii="Verdana" w:hAnsi="Verdana" w:cstheme="minorHAnsi"/>
          <w:sz w:val="20"/>
          <w:szCs w:val="20"/>
        </w:rPr>
        <w:t>.</w:t>
      </w:r>
    </w:p>
    <w:p w14:paraId="18C4B04B" w14:textId="77777777" w:rsidR="005817FF" w:rsidRPr="00EA71DA" w:rsidRDefault="00DF2594" w:rsidP="007D157E">
      <w:pPr>
        <w:pStyle w:val="Nagwek1"/>
        <w:keepLines w:val="0"/>
        <w:numPr>
          <w:ilvl w:val="0"/>
          <w:numId w:val="69"/>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190" w:name="_Toc122344797"/>
      <w:r w:rsidRPr="00EA71DA">
        <w:rPr>
          <w:rFonts w:ascii="Verdana" w:eastAsia="Calibri" w:hAnsi="Verdana" w:cstheme="minorHAnsi"/>
          <w:bCs/>
          <w:caps w:val="0"/>
          <w:kern w:val="0"/>
          <w:sz w:val="20"/>
          <w:lang w:val="pl-PL"/>
        </w:rPr>
        <w:t>OPIS SPOSOBU OBLICZENIA CENY</w:t>
      </w:r>
      <w:bookmarkEnd w:id="190"/>
    </w:p>
    <w:p w14:paraId="58825D97" w14:textId="77777777" w:rsidR="009E6E3A" w:rsidRPr="00EA71DA"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EA71DA"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4CABEEF5" w14:textId="1C4D3D07" w:rsidR="00630DAE" w:rsidRPr="00EA71DA" w:rsidRDefault="00DF2594" w:rsidP="007D157E">
      <w:pPr>
        <w:pStyle w:val="Akapitzlist"/>
        <w:numPr>
          <w:ilvl w:val="1"/>
          <w:numId w:val="54"/>
        </w:numPr>
        <w:autoSpaceDE w:val="0"/>
        <w:autoSpaceDN w:val="0"/>
        <w:spacing w:before="240" w:after="120" w:line="240" w:lineRule="auto"/>
        <w:ind w:left="426" w:right="-284" w:hanging="710"/>
        <w:rPr>
          <w:rFonts w:ascii="Verdana" w:hAnsi="Verdana" w:cstheme="minorHAnsi"/>
          <w:sz w:val="20"/>
        </w:rPr>
      </w:pPr>
      <w:r w:rsidRPr="00EA71DA">
        <w:rPr>
          <w:rFonts w:ascii="Verdana" w:eastAsia="Calibri" w:hAnsi="Verdana" w:cstheme="minorHAnsi"/>
          <w:sz w:val="20"/>
        </w:rPr>
        <w:t xml:space="preserve">Cena Oferty </w:t>
      </w:r>
      <w:r w:rsidR="007A51D2" w:rsidRPr="00EA71DA">
        <w:rPr>
          <w:rFonts w:ascii="Verdana" w:eastAsia="Calibri" w:hAnsi="Verdana" w:cstheme="minorHAnsi"/>
          <w:sz w:val="20"/>
        </w:rPr>
        <w:t>w każdej części Z</w:t>
      </w:r>
      <w:r w:rsidR="002D0528" w:rsidRPr="00EA71DA">
        <w:rPr>
          <w:rFonts w:ascii="Verdana" w:eastAsia="Calibri" w:hAnsi="Verdana" w:cstheme="minorHAnsi"/>
          <w:sz w:val="20"/>
        </w:rPr>
        <w:t xml:space="preserve">amówienia </w:t>
      </w:r>
      <w:r w:rsidRPr="00EA71DA">
        <w:rPr>
          <w:rFonts w:ascii="Verdana" w:eastAsia="Calibri" w:hAnsi="Verdana" w:cstheme="minorHAnsi"/>
          <w:sz w:val="20"/>
        </w:rPr>
        <w:t xml:space="preserve">musi być podana w polskich złotych. Całość rozliczeń między </w:t>
      </w:r>
      <w:r w:rsidR="007A51D2" w:rsidRPr="00EA71DA">
        <w:rPr>
          <w:rFonts w:ascii="Verdana" w:eastAsia="Calibri" w:hAnsi="Verdana" w:cstheme="minorHAnsi"/>
          <w:sz w:val="20"/>
        </w:rPr>
        <w:t>Zamawiającym</w:t>
      </w:r>
      <w:r w:rsidRPr="00EA71DA">
        <w:rPr>
          <w:rFonts w:ascii="Verdana" w:eastAsia="Calibri" w:hAnsi="Verdana" w:cstheme="minorHAnsi"/>
          <w:sz w:val="20"/>
        </w:rPr>
        <w:t xml:space="preserve"> a Wykonawcą będzie prowadzona w złotych polskich.</w:t>
      </w:r>
    </w:p>
    <w:p w14:paraId="7AFB124E" w14:textId="6D5DB9D1" w:rsidR="00003E6E" w:rsidRPr="00EA71DA" w:rsidRDefault="00DF2594" w:rsidP="007D157E">
      <w:pPr>
        <w:pStyle w:val="Akapitzlist"/>
        <w:numPr>
          <w:ilvl w:val="1"/>
          <w:numId w:val="54"/>
        </w:numPr>
        <w:autoSpaceDE w:val="0"/>
        <w:autoSpaceDN w:val="0"/>
        <w:spacing w:after="120" w:line="240" w:lineRule="auto"/>
        <w:ind w:left="425" w:right="-284" w:hanging="709"/>
        <w:rPr>
          <w:rFonts w:ascii="Verdana" w:hAnsi="Verdana" w:cstheme="minorHAnsi"/>
          <w:sz w:val="20"/>
        </w:rPr>
      </w:pPr>
      <w:r w:rsidRPr="00EA71DA">
        <w:rPr>
          <w:rFonts w:ascii="Verdana" w:eastAsia="Calibri" w:hAnsi="Verdana" w:cstheme="minorHAnsi"/>
          <w:sz w:val="20"/>
        </w:rPr>
        <w:t xml:space="preserve">Cena Oferty </w:t>
      </w:r>
      <w:r w:rsidR="002D0528" w:rsidRPr="00EA71DA">
        <w:rPr>
          <w:rFonts w:ascii="Verdana" w:eastAsia="Calibri" w:hAnsi="Verdana" w:cstheme="minorHAnsi"/>
          <w:sz w:val="20"/>
        </w:rPr>
        <w:t xml:space="preserve">w każdej części </w:t>
      </w:r>
      <w:r w:rsidR="007A51D2" w:rsidRPr="00EA71DA">
        <w:rPr>
          <w:rFonts w:ascii="Verdana" w:eastAsia="Calibri" w:hAnsi="Verdana" w:cstheme="minorHAnsi"/>
          <w:sz w:val="20"/>
        </w:rPr>
        <w:t>Z</w:t>
      </w:r>
      <w:r w:rsidR="002D0528" w:rsidRPr="00EA71DA">
        <w:rPr>
          <w:rFonts w:ascii="Verdana" w:eastAsia="Calibri" w:hAnsi="Verdana" w:cstheme="minorHAnsi"/>
          <w:sz w:val="20"/>
        </w:rPr>
        <w:t xml:space="preserve">amówienia </w:t>
      </w:r>
      <w:r w:rsidRPr="00EA71DA">
        <w:rPr>
          <w:rFonts w:ascii="Verdana" w:eastAsia="Calibri" w:hAnsi="Verdana" w:cstheme="minorHAnsi"/>
          <w:sz w:val="20"/>
        </w:rPr>
        <w:t xml:space="preserve">uwzględnia wszelkiego rodzaju opłaty oraz podatki oraz wszystkie koszty związane z realizacją Zamówienia, transport, ewentualne upusty i rabaty oraz </w:t>
      </w:r>
      <w:r w:rsidRPr="00EA71DA">
        <w:rPr>
          <w:rFonts w:ascii="Verdana" w:eastAsia="Calibri" w:hAnsi="Verdana" w:cstheme="minorHAnsi"/>
          <w:sz w:val="20"/>
        </w:rPr>
        <w:lastRenderedPageBreak/>
        <w:t xml:space="preserve">pozostałe składniki cenotwórcze. Podana cena nie ulega zmianie przez okres realizacji (wykonania) Zamówienia, z zastrzeżeniem warunków wynikających z Umowy w sprawie </w:t>
      </w:r>
      <w:r w:rsidR="007A51D2" w:rsidRPr="00EA71DA">
        <w:rPr>
          <w:rFonts w:ascii="Verdana" w:eastAsia="Calibri" w:hAnsi="Verdana" w:cstheme="minorHAnsi"/>
          <w:sz w:val="20"/>
        </w:rPr>
        <w:t>Z</w:t>
      </w:r>
      <w:r w:rsidRPr="00EA71DA">
        <w:rPr>
          <w:rFonts w:ascii="Verdana" w:eastAsia="Calibri" w:hAnsi="Verdana" w:cstheme="minorHAnsi"/>
          <w:sz w:val="20"/>
        </w:rPr>
        <w:t xml:space="preserve">amówienia, której projekt stanowi Załącznik nr </w:t>
      </w:r>
      <w:r w:rsidR="00250B1A" w:rsidRPr="00EA71DA">
        <w:rPr>
          <w:rFonts w:ascii="Verdana" w:eastAsia="Calibri" w:hAnsi="Verdana" w:cstheme="minorHAnsi"/>
          <w:sz w:val="20"/>
        </w:rPr>
        <w:t>2</w:t>
      </w:r>
      <w:r w:rsidRPr="00EA71DA">
        <w:rPr>
          <w:rFonts w:ascii="Verdana" w:eastAsia="Calibri" w:hAnsi="Verdana" w:cstheme="minorHAnsi"/>
          <w:sz w:val="20"/>
        </w:rPr>
        <w:t xml:space="preserve"> do </w:t>
      </w:r>
      <w:r w:rsidR="00904E94" w:rsidRPr="00EA71DA">
        <w:rPr>
          <w:rFonts w:ascii="Verdana" w:eastAsia="Calibri" w:hAnsi="Verdana" w:cstheme="minorHAnsi"/>
          <w:sz w:val="20"/>
        </w:rPr>
        <w:t>SWZ</w:t>
      </w:r>
      <w:r w:rsidRPr="00EA71DA">
        <w:rPr>
          <w:rFonts w:ascii="Verdana" w:eastAsia="Calibri" w:hAnsi="Verdana" w:cstheme="minorHAnsi"/>
          <w:sz w:val="20"/>
        </w:rPr>
        <w:t>.</w:t>
      </w:r>
    </w:p>
    <w:p w14:paraId="1713ECB7" w14:textId="5D996672" w:rsidR="00DF2594" w:rsidRPr="00EA71DA" w:rsidRDefault="00DF2594" w:rsidP="007D157E">
      <w:pPr>
        <w:pStyle w:val="Akapitzlist"/>
        <w:numPr>
          <w:ilvl w:val="1"/>
          <w:numId w:val="54"/>
        </w:numPr>
        <w:autoSpaceDE w:val="0"/>
        <w:autoSpaceDN w:val="0"/>
        <w:spacing w:after="120" w:line="240" w:lineRule="auto"/>
        <w:ind w:left="425" w:right="-284" w:hanging="709"/>
        <w:rPr>
          <w:rFonts w:ascii="Verdana" w:hAnsi="Verdana"/>
          <w:sz w:val="20"/>
          <w:lang w:eastAsia="pl-PL"/>
        </w:rPr>
      </w:pPr>
      <w:r w:rsidRPr="00EA71DA">
        <w:rPr>
          <w:rFonts w:ascii="Verdana" w:eastAsia="Calibri" w:hAnsi="Verdana" w:cstheme="minorHAnsi"/>
          <w:sz w:val="20"/>
        </w:rPr>
        <w:t xml:space="preserve">Wykonawca określi cenę realizacji Przedmiotu zamówienia </w:t>
      </w:r>
      <w:r w:rsidR="002D0528" w:rsidRPr="00EA71DA">
        <w:rPr>
          <w:rFonts w:ascii="Verdana" w:eastAsia="Calibri" w:hAnsi="Verdana" w:cstheme="minorHAnsi"/>
          <w:sz w:val="20"/>
        </w:rPr>
        <w:t xml:space="preserve">w każdej części </w:t>
      </w:r>
      <w:r w:rsidR="007A51D2" w:rsidRPr="00EA71DA">
        <w:rPr>
          <w:rFonts w:ascii="Verdana" w:eastAsia="Calibri" w:hAnsi="Verdana" w:cstheme="minorHAnsi"/>
          <w:sz w:val="20"/>
        </w:rPr>
        <w:t>Z</w:t>
      </w:r>
      <w:r w:rsidR="002D0528" w:rsidRPr="00EA71DA">
        <w:rPr>
          <w:rFonts w:ascii="Verdana" w:eastAsia="Calibri" w:hAnsi="Verdana" w:cstheme="minorHAnsi"/>
          <w:sz w:val="20"/>
        </w:rPr>
        <w:t xml:space="preserve">amówienia </w:t>
      </w:r>
      <w:r w:rsidRPr="00EA71DA">
        <w:rPr>
          <w:rFonts w:ascii="Verdana" w:eastAsia="Calibri" w:hAnsi="Verdana" w:cstheme="minorHAnsi"/>
          <w:sz w:val="20"/>
        </w:rPr>
        <w:t xml:space="preserve">poprzez wskazanie łącznej ceny netto, podatku VAT oraz ceny brutto zamówienia. </w:t>
      </w:r>
      <w:r w:rsidR="000077C9" w:rsidRPr="00EA71DA">
        <w:rPr>
          <w:rFonts w:ascii="Verdana" w:eastAsia="Calibri" w:hAnsi="Verdana" w:cstheme="minorHAnsi"/>
          <w:sz w:val="20"/>
        </w:rPr>
        <w:t xml:space="preserve">Cenę Oferty należy wprowadzić do Formularza Oferty stanowiącego Załącznik nr 3 do </w:t>
      </w:r>
      <w:r w:rsidR="00904E94" w:rsidRPr="00EA71DA">
        <w:rPr>
          <w:rFonts w:ascii="Verdana" w:eastAsia="Calibri" w:hAnsi="Verdana" w:cstheme="minorHAnsi"/>
          <w:sz w:val="20"/>
        </w:rPr>
        <w:t>SWZ</w:t>
      </w:r>
      <w:r w:rsidR="000077C9" w:rsidRPr="00EA71DA">
        <w:rPr>
          <w:rFonts w:ascii="Verdana" w:eastAsia="Calibri" w:hAnsi="Verdana" w:cstheme="minorHAnsi"/>
          <w:sz w:val="20"/>
        </w:rPr>
        <w:t>, a także wpisać w Systemie Zak</w:t>
      </w:r>
      <w:r w:rsidR="00DA3E99" w:rsidRPr="00EA71DA">
        <w:rPr>
          <w:rFonts w:ascii="Verdana" w:eastAsia="Calibri" w:hAnsi="Verdana" w:cstheme="minorHAnsi"/>
          <w:sz w:val="20"/>
        </w:rPr>
        <w:t>upowym GK PGE.</w:t>
      </w:r>
    </w:p>
    <w:p w14:paraId="726CEE89" w14:textId="77777777" w:rsidR="005817FF" w:rsidRPr="002A6CA3" w:rsidRDefault="00DF2594" w:rsidP="007D157E">
      <w:pPr>
        <w:pStyle w:val="Nagwek1"/>
        <w:keepLines w:val="0"/>
        <w:numPr>
          <w:ilvl w:val="0"/>
          <w:numId w:val="69"/>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191" w:name="_Toc137824141"/>
      <w:bookmarkStart w:id="192" w:name="_Toc154823357"/>
      <w:bookmarkStart w:id="193" w:name="_Toc165273923"/>
      <w:bookmarkStart w:id="194" w:name="_Toc165274192"/>
      <w:bookmarkStart w:id="195" w:name="_Toc243294552"/>
      <w:bookmarkStart w:id="196" w:name="_Toc489350401"/>
      <w:bookmarkStart w:id="197" w:name="_Toc515896294"/>
      <w:bookmarkStart w:id="198" w:name="_Toc122344798"/>
      <w:r w:rsidRPr="002A6CA3">
        <w:rPr>
          <w:rFonts w:ascii="Verdana" w:eastAsia="Calibri" w:hAnsi="Verdana" w:cstheme="minorHAnsi"/>
          <w:caps w:val="0"/>
          <w:kern w:val="0"/>
          <w:sz w:val="20"/>
          <w:lang w:val="pl-PL"/>
        </w:rPr>
        <w:t>OPIS KRYTERIÓW I SPOSÓB OCENY OFERT</w:t>
      </w:r>
      <w:bookmarkEnd w:id="191"/>
      <w:bookmarkEnd w:id="192"/>
      <w:bookmarkEnd w:id="193"/>
      <w:bookmarkEnd w:id="194"/>
      <w:bookmarkEnd w:id="195"/>
      <w:bookmarkEnd w:id="196"/>
      <w:bookmarkEnd w:id="197"/>
      <w:bookmarkEnd w:id="198"/>
    </w:p>
    <w:p w14:paraId="584B8656"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605070A"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807F79A" w14:textId="646D73EC" w:rsidR="00395A0E" w:rsidRPr="00EA71DA" w:rsidRDefault="00DF2594" w:rsidP="007D157E">
      <w:pPr>
        <w:pStyle w:val="Lista2"/>
        <w:numPr>
          <w:ilvl w:val="1"/>
          <w:numId w:val="55"/>
        </w:numPr>
        <w:spacing w:before="120" w:after="120" w:line="276" w:lineRule="auto"/>
        <w:ind w:left="426" w:right="-284" w:hanging="710"/>
        <w:jc w:val="both"/>
        <w:rPr>
          <w:rFonts w:ascii="Verdana" w:hAnsi="Verdana" w:cstheme="minorHAnsi"/>
          <w:sz w:val="20"/>
          <w:szCs w:val="20"/>
        </w:rPr>
      </w:pPr>
      <w:r w:rsidRPr="00EA71DA">
        <w:rPr>
          <w:rFonts w:ascii="Verdana" w:eastAsia="Calibri" w:hAnsi="Verdana" w:cstheme="minorHAnsi"/>
          <w:sz w:val="20"/>
          <w:szCs w:val="20"/>
          <w:lang w:eastAsia="en-US"/>
        </w:rPr>
        <w:t>Spośród Ofert niepodlegających odrzuceniu, Zamawiający wybierze najkorzystniejszą Ofertę</w:t>
      </w:r>
      <w:r w:rsidR="00DE00BF" w:rsidRPr="00EA71DA">
        <w:rPr>
          <w:rFonts w:ascii="Verdana" w:eastAsia="Calibri" w:hAnsi="Verdana" w:cstheme="minorHAnsi"/>
          <w:sz w:val="20"/>
          <w:szCs w:val="20"/>
          <w:lang w:eastAsia="en-US"/>
        </w:rPr>
        <w:t xml:space="preserve">, odrębnie </w:t>
      </w:r>
      <w:r w:rsidR="00E62AA4" w:rsidRPr="00EA71DA">
        <w:rPr>
          <w:rFonts w:ascii="Verdana" w:eastAsia="Calibri" w:hAnsi="Verdana" w:cstheme="minorHAnsi"/>
          <w:sz w:val="20"/>
          <w:szCs w:val="20"/>
          <w:lang w:eastAsia="en-US"/>
        </w:rPr>
        <w:t>w ramach każdej części Zamówienia</w:t>
      </w:r>
      <w:r w:rsidR="00DE00BF" w:rsidRPr="00EA71DA">
        <w:rPr>
          <w:rFonts w:ascii="Verdana" w:eastAsia="Calibri" w:hAnsi="Verdana" w:cstheme="minorHAnsi"/>
          <w:sz w:val="20"/>
          <w:szCs w:val="20"/>
          <w:lang w:eastAsia="en-US"/>
        </w:rPr>
        <w:t>,</w:t>
      </w:r>
      <w:r w:rsidRPr="00EA71DA">
        <w:rPr>
          <w:rFonts w:ascii="Verdana" w:eastAsia="Calibri" w:hAnsi="Verdana" w:cstheme="minorHAnsi"/>
          <w:sz w:val="20"/>
          <w:szCs w:val="20"/>
          <w:lang w:eastAsia="en-US"/>
        </w:rPr>
        <w:t xml:space="preserve"> kierując się kryterium:</w:t>
      </w:r>
    </w:p>
    <w:p w14:paraId="44B2B645" w14:textId="523E9BC8" w:rsidR="00DF2594" w:rsidRPr="00EA71DA" w:rsidRDefault="00DF2594" w:rsidP="00DF2594">
      <w:pPr>
        <w:spacing w:before="120" w:after="120" w:line="276" w:lineRule="auto"/>
        <w:ind w:firstLine="567"/>
        <w:jc w:val="center"/>
        <w:rPr>
          <w:rFonts w:ascii="Verdana" w:hAnsi="Verdana" w:cstheme="minorHAnsi"/>
          <w:b/>
          <w:sz w:val="20"/>
        </w:rPr>
      </w:pPr>
      <w:r w:rsidRPr="00EA71DA">
        <w:rPr>
          <w:rFonts w:ascii="Verdana" w:hAnsi="Verdana" w:cstheme="minorHAnsi"/>
          <w:b/>
          <w:sz w:val="20"/>
        </w:rPr>
        <w:t>Kryterium: Cena</w:t>
      </w:r>
      <w:r w:rsidR="00740FAF" w:rsidRPr="00EA71DA">
        <w:rPr>
          <w:rFonts w:ascii="Verdana" w:hAnsi="Verdana" w:cstheme="minorHAnsi"/>
          <w:b/>
          <w:sz w:val="20"/>
        </w:rPr>
        <w:t xml:space="preserve"> netto</w:t>
      </w:r>
      <w:r w:rsidRPr="00EA71DA">
        <w:rPr>
          <w:rFonts w:ascii="Verdana" w:hAnsi="Verdana" w:cstheme="minorHAnsi"/>
          <w:b/>
          <w:sz w:val="20"/>
        </w:rPr>
        <w:t xml:space="preserve">. Waga kryterium - </w:t>
      </w:r>
      <w:r w:rsidR="00EA71DA" w:rsidRPr="00EA71DA">
        <w:rPr>
          <w:rFonts w:ascii="Verdana" w:hAnsi="Verdana" w:cstheme="minorHAnsi"/>
          <w:b/>
          <w:sz w:val="20"/>
        </w:rPr>
        <w:t>100</w:t>
      </w:r>
      <w:r w:rsidRPr="00EA71DA">
        <w:rPr>
          <w:rFonts w:ascii="Verdana" w:hAnsi="Verdana" w:cstheme="minorHAnsi"/>
          <w:b/>
          <w:bCs/>
          <w:iCs/>
          <w:sz w:val="20"/>
        </w:rPr>
        <w:t>%:</w:t>
      </w:r>
    </w:p>
    <w:p w14:paraId="1707616A" w14:textId="77777777" w:rsidR="00DF2594" w:rsidRPr="00EA71DA" w:rsidRDefault="00DF2594" w:rsidP="00DF2594">
      <w:pPr>
        <w:spacing w:before="120" w:after="120" w:line="276" w:lineRule="auto"/>
        <w:ind w:firstLine="567"/>
        <w:jc w:val="center"/>
        <w:rPr>
          <w:rFonts w:ascii="Verdana" w:hAnsi="Verdana" w:cstheme="minorHAnsi"/>
          <w:sz w:val="20"/>
        </w:rPr>
      </w:pPr>
      <w:r w:rsidRPr="00EA71DA">
        <w:rPr>
          <w:rFonts w:ascii="Verdana" w:hAnsi="Verdana" w:cstheme="minorHAnsi"/>
          <w:sz w:val="20"/>
        </w:rPr>
        <w:t>Sposób oceny ofert dla Kryterium Ceny:</w:t>
      </w:r>
    </w:p>
    <w:p w14:paraId="1130EC03" w14:textId="77B4BCF9" w:rsidR="006D1E8E" w:rsidRPr="00EA71DA" w:rsidRDefault="006D1E8E" w:rsidP="006D1E8E">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×100% ×100</m:t>
          </m:r>
        </m:oMath>
      </m:oMathPara>
    </w:p>
    <w:p w14:paraId="1CDAF407" w14:textId="77777777" w:rsidR="00DF2594" w:rsidRPr="00EA71DA" w:rsidRDefault="00DF2594" w:rsidP="00DF2594">
      <w:pPr>
        <w:spacing w:before="120" w:after="120" w:line="276" w:lineRule="auto"/>
        <w:jc w:val="center"/>
        <w:rPr>
          <w:rFonts w:ascii="Verdana" w:hAnsi="Verdana" w:cstheme="minorHAnsi"/>
          <w:sz w:val="20"/>
        </w:rPr>
      </w:pPr>
    </w:p>
    <w:p w14:paraId="16D06838" w14:textId="77777777" w:rsidR="00425D97" w:rsidRPr="00EA71DA" w:rsidRDefault="00DF2594" w:rsidP="00425D97">
      <w:pPr>
        <w:spacing w:before="120" w:after="120" w:line="276" w:lineRule="auto"/>
        <w:jc w:val="center"/>
        <w:rPr>
          <w:rFonts w:ascii="Verdana" w:hAnsi="Verdana" w:cstheme="minorHAnsi"/>
          <w:sz w:val="20"/>
        </w:rPr>
      </w:pPr>
      <w:r w:rsidRPr="00EA71DA">
        <w:rPr>
          <w:rFonts w:ascii="Verdana" w:hAnsi="Verdana" w:cstheme="minorHAnsi"/>
          <w:sz w:val="20"/>
        </w:rPr>
        <w:t xml:space="preserve">gdzie: </w:t>
      </w:r>
    </w:p>
    <w:p w14:paraId="543ADE3F" w14:textId="77777777" w:rsidR="00DF2594" w:rsidRPr="00EA71DA" w:rsidRDefault="00DF2594" w:rsidP="00425D97">
      <w:pPr>
        <w:spacing w:before="120" w:after="120" w:line="276" w:lineRule="auto"/>
        <w:ind w:left="993"/>
        <w:jc w:val="left"/>
        <w:rPr>
          <w:rFonts w:ascii="Verdana" w:hAnsi="Verdana" w:cstheme="minorHAnsi"/>
          <w:sz w:val="20"/>
        </w:rPr>
      </w:pPr>
      <w:r w:rsidRPr="00EA71DA">
        <w:rPr>
          <w:rFonts w:ascii="Verdana" w:hAnsi="Verdana" w:cstheme="minorHAnsi"/>
          <w:sz w:val="20"/>
        </w:rPr>
        <w:t>A -</w:t>
      </w:r>
      <w:r w:rsidRPr="00EA71DA">
        <w:rPr>
          <w:rFonts w:ascii="Verdana" w:hAnsi="Verdana" w:cstheme="minorHAnsi"/>
          <w:sz w:val="20"/>
        </w:rPr>
        <w:tab/>
        <w:t>najniższa Cena</w:t>
      </w:r>
      <w:r w:rsidR="00DE00BF" w:rsidRPr="00EA71DA">
        <w:rPr>
          <w:rFonts w:ascii="Verdana" w:hAnsi="Verdana" w:cstheme="minorHAnsi"/>
          <w:sz w:val="20"/>
        </w:rPr>
        <w:t xml:space="preserve"> </w:t>
      </w:r>
      <w:r w:rsidR="00B71EE2" w:rsidRPr="00EA71DA">
        <w:rPr>
          <w:rFonts w:ascii="Verdana" w:hAnsi="Verdana" w:cstheme="minorHAnsi"/>
          <w:sz w:val="20"/>
        </w:rPr>
        <w:t xml:space="preserve">netto </w:t>
      </w:r>
      <w:r w:rsidR="00DE00BF" w:rsidRPr="00EA71DA">
        <w:rPr>
          <w:rFonts w:ascii="Verdana" w:hAnsi="Verdana" w:cstheme="minorHAnsi"/>
          <w:sz w:val="20"/>
        </w:rPr>
        <w:t>spośród wszystkich ofert niepodlegających odrzuceniu</w:t>
      </w:r>
    </w:p>
    <w:p w14:paraId="716CEFAD" w14:textId="4A2A808F" w:rsidR="00DF2594" w:rsidRPr="00EA71DA" w:rsidRDefault="00DF2594" w:rsidP="00425D97">
      <w:pPr>
        <w:spacing w:before="120" w:after="120" w:line="276" w:lineRule="auto"/>
        <w:ind w:left="284" w:firstLine="709"/>
        <w:jc w:val="left"/>
        <w:rPr>
          <w:rFonts w:ascii="Verdana" w:hAnsi="Verdana" w:cstheme="minorHAnsi"/>
          <w:sz w:val="20"/>
        </w:rPr>
      </w:pPr>
      <w:r w:rsidRPr="00EA71DA">
        <w:rPr>
          <w:rFonts w:ascii="Verdana" w:hAnsi="Verdana" w:cstheme="minorHAnsi"/>
          <w:sz w:val="20"/>
        </w:rPr>
        <w:t xml:space="preserve">B - </w:t>
      </w:r>
      <w:r w:rsidRPr="00EA71DA">
        <w:rPr>
          <w:rFonts w:ascii="Verdana" w:hAnsi="Verdana" w:cstheme="minorHAnsi"/>
          <w:sz w:val="20"/>
        </w:rPr>
        <w:tab/>
        <w:t xml:space="preserve">Cena </w:t>
      </w:r>
      <w:r w:rsidR="0007523E" w:rsidRPr="00EA71DA">
        <w:rPr>
          <w:rFonts w:ascii="Verdana" w:hAnsi="Verdana" w:cstheme="minorHAnsi"/>
          <w:sz w:val="20"/>
        </w:rPr>
        <w:t xml:space="preserve">netto </w:t>
      </w:r>
      <w:r w:rsidRPr="00EA71DA">
        <w:rPr>
          <w:rFonts w:ascii="Verdana" w:hAnsi="Verdana" w:cstheme="minorHAnsi"/>
          <w:sz w:val="20"/>
        </w:rPr>
        <w:t>oferty ocenianej</w:t>
      </w:r>
    </w:p>
    <w:p w14:paraId="7B33A30D" w14:textId="77777777" w:rsidR="00DF2594" w:rsidRPr="00EA71DA" w:rsidRDefault="00DF2594" w:rsidP="00425D97">
      <w:pPr>
        <w:spacing w:before="120" w:after="120" w:line="276" w:lineRule="auto"/>
        <w:ind w:left="284" w:firstLine="709"/>
        <w:jc w:val="left"/>
        <w:rPr>
          <w:rFonts w:ascii="Verdana" w:hAnsi="Verdana" w:cstheme="minorHAnsi"/>
          <w:sz w:val="20"/>
        </w:rPr>
      </w:pPr>
      <w:r w:rsidRPr="00EA71DA">
        <w:rPr>
          <w:rFonts w:ascii="Verdana" w:hAnsi="Verdana" w:cstheme="minorHAnsi"/>
          <w:sz w:val="20"/>
        </w:rPr>
        <w:t xml:space="preserve">Kc - </w:t>
      </w:r>
      <w:r w:rsidRPr="00EA71DA">
        <w:rPr>
          <w:rFonts w:ascii="Verdana" w:hAnsi="Verdana" w:cstheme="minorHAnsi"/>
          <w:sz w:val="20"/>
        </w:rPr>
        <w:tab/>
        <w:t>liczba uzyskanych punktów w kryterium Cena</w:t>
      </w:r>
    </w:p>
    <w:p w14:paraId="2C9EBF97" w14:textId="77777777" w:rsidR="00395A0E" w:rsidRPr="002A6CA3" w:rsidRDefault="00425D97" w:rsidP="007D157E">
      <w:pPr>
        <w:pStyle w:val="Lista2"/>
        <w:numPr>
          <w:ilvl w:val="1"/>
          <w:numId w:val="5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Wszystkie obliczenia będą dokonywane z dokładnością do dwóch miejsc po przecinku.</w:t>
      </w:r>
    </w:p>
    <w:p w14:paraId="6128DAEC" w14:textId="2D9E4A78" w:rsidR="00E573ED" w:rsidRPr="00EA71DA" w:rsidRDefault="00425D97" w:rsidP="007D157E">
      <w:pPr>
        <w:pStyle w:val="Lista2"/>
        <w:numPr>
          <w:ilvl w:val="1"/>
          <w:numId w:val="55"/>
        </w:numPr>
        <w:spacing w:before="120" w:after="120"/>
        <w:ind w:left="425" w:right="-284" w:hanging="709"/>
        <w:jc w:val="both"/>
        <w:rPr>
          <w:rFonts w:ascii="Verdana" w:hAnsi="Verdana" w:cstheme="minorHAnsi"/>
          <w:sz w:val="20"/>
          <w:szCs w:val="20"/>
        </w:rPr>
      </w:pPr>
      <w:r w:rsidRPr="00EA71DA">
        <w:rPr>
          <w:rFonts w:ascii="Verdana" w:eastAsia="Calibri" w:hAnsi="Verdana" w:cstheme="minorHAnsi"/>
          <w:sz w:val="20"/>
          <w:szCs w:val="20"/>
          <w:lang w:eastAsia="en-US"/>
        </w:rPr>
        <w:t xml:space="preserve">Za najkorzystniejszą Ofertę </w:t>
      </w:r>
      <w:r w:rsidR="00BC2725" w:rsidRPr="00EA71DA">
        <w:rPr>
          <w:rFonts w:ascii="Verdana" w:eastAsia="Calibri" w:hAnsi="Verdana" w:cstheme="minorHAnsi"/>
          <w:sz w:val="20"/>
          <w:szCs w:val="20"/>
          <w:lang w:eastAsia="en-US"/>
        </w:rPr>
        <w:t xml:space="preserve">w każdej części </w:t>
      </w:r>
      <w:r w:rsidR="007A51D2" w:rsidRPr="00EA71DA">
        <w:rPr>
          <w:rFonts w:ascii="Verdana" w:eastAsia="Calibri" w:hAnsi="Verdana" w:cstheme="minorHAnsi"/>
          <w:sz w:val="20"/>
          <w:szCs w:val="20"/>
          <w:lang w:eastAsia="en-US"/>
        </w:rPr>
        <w:t>Z</w:t>
      </w:r>
      <w:r w:rsidR="00BC2725" w:rsidRPr="00EA71DA">
        <w:rPr>
          <w:rFonts w:ascii="Verdana" w:eastAsia="Calibri" w:hAnsi="Verdana" w:cstheme="minorHAnsi"/>
          <w:sz w:val="20"/>
          <w:szCs w:val="20"/>
          <w:lang w:eastAsia="en-US"/>
        </w:rPr>
        <w:t xml:space="preserve">amówienia </w:t>
      </w:r>
      <w:r w:rsidRPr="00EA71DA">
        <w:rPr>
          <w:rFonts w:ascii="Verdana" w:eastAsia="Calibri" w:hAnsi="Verdana" w:cstheme="minorHAnsi"/>
          <w:sz w:val="20"/>
          <w:szCs w:val="20"/>
          <w:lang w:eastAsia="en-US"/>
        </w:rPr>
        <w:t>zostanie uznana ta, która uzyska najwyższą liczbę punktów na podstawie ww. kryterium oceny Ofert.</w:t>
      </w:r>
      <w:r w:rsidR="005817FF" w:rsidRPr="00EA71DA">
        <w:rPr>
          <w:rFonts w:ascii="Verdana" w:hAnsi="Verdana" w:cstheme="minorHAnsi"/>
          <w:sz w:val="20"/>
          <w:szCs w:val="20"/>
        </w:rPr>
        <w:t xml:space="preserve"> </w:t>
      </w:r>
    </w:p>
    <w:p w14:paraId="38384EEF" w14:textId="77777777" w:rsidR="00D5790E" w:rsidRPr="002A6CA3" w:rsidRDefault="00D923C2" w:rsidP="007D157E">
      <w:pPr>
        <w:pStyle w:val="Lista2"/>
        <w:numPr>
          <w:ilvl w:val="1"/>
          <w:numId w:val="5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0F3AAE" w:rsidRDefault="00D923C2" w:rsidP="007D157E">
      <w:pPr>
        <w:pStyle w:val="Lista2"/>
        <w:numPr>
          <w:ilvl w:val="1"/>
          <w:numId w:val="5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 xml:space="preserve"> </w:t>
      </w:r>
      <w:r w:rsidR="00D5790E" w:rsidRPr="00966A6D">
        <w:rPr>
          <w:rFonts w:ascii="Verdana" w:eastAsia="Calibri" w:hAnsi="Verdana" w:cstheme="minorHAnsi"/>
          <w:sz w:val="20"/>
          <w:szCs w:val="20"/>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2A6CA3" w:rsidRDefault="004C1B0C"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theme="minorHAnsi"/>
          <w:sz w:val="20"/>
          <w:lang w:val="pl-PL"/>
        </w:rPr>
      </w:pPr>
      <w:bookmarkStart w:id="199" w:name="_Toc489350402"/>
      <w:bookmarkStart w:id="200" w:name="_Toc515896295"/>
      <w:bookmarkStart w:id="201" w:name="_Toc122344799"/>
      <w:r w:rsidRPr="002A6CA3">
        <w:rPr>
          <w:rFonts w:ascii="Verdana" w:eastAsia="Calibri" w:hAnsi="Verdana" w:cstheme="minorHAnsi"/>
          <w:caps w:val="0"/>
          <w:kern w:val="0"/>
          <w:sz w:val="20"/>
          <w:lang w:val="pl-PL"/>
        </w:rPr>
        <w:t xml:space="preserve">NEGOCJACJE HANDLOWE I </w:t>
      </w:r>
      <w:r w:rsidR="00425D97" w:rsidRPr="002A6CA3">
        <w:rPr>
          <w:rFonts w:ascii="Verdana" w:eastAsia="Calibri" w:hAnsi="Verdana" w:cstheme="minorHAnsi"/>
          <w:caps w:val="0"/>
          <w:kern w:val="0"/>
          <w:sz w:val="20"/>
          <w:lang w:val="pl-PL"/>
        </w:rPr>
        <w:t>AUKCJA ELEKTRONICZNA</w:t>
      </w:r>
      <w:bookmarkEnd w:id="199"/>
      <w:bookmarkEnd w:id="200"/>
      <w:r w:rsidR="008D2AB5" w:rsidRPr="002A6CA3">
        <w:rPr>
          <w:rFonts w:ascii="Verdana" w:eastAsia="Calibri" w:hAnsi="Verdana" w:cstheme="minorHAnsi"/>
          <w:caps w:val="0"/>
          <w:kern w:val="0"/>
          <w:sz w:val="20"/>
          <w:lang w:val="pl-PL"/>
        </w:rPr>
        <w:t>, WYBÓR OFERTY NAJKORZYSTNIEJSZEJ</w:t>
      </w:r>
      <w:bookmarkEnd w:id="201"/>
    </w:p>
    <w:p w14:paraId="04DCAEAD"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43EC7C34"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3D343F42" w14:textId="0459E1AA" w:rsidR="00003E6E" w:rsidRPr="002A6CA3" w:rsidRDefault="00AE2D37" w:rsidP="007D157E">
      <w:pPr>
        <w:pStyle w:val="Lista2"/>
        <w:numPr>
          <w:ilvl w:val="1"/>
          <w:numId w:val="56"/>
        </w:numPr>
        <w:spacing w:before="120" w:after="120"/>
        <w:ind w:left="426" w:right="-284" w:hanging="710"/>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eastAsia="Calibri" w:hAnsi="Verdana" w:cstheme="minorHAnsi"/>
          <w:bCs/>
          <w:sz w:val="20"/>
          <w:szCs w:val="20"/>
          <w:lang w:eastAsia="en-US"/>
        </w:rPr>
        <w:t xml:space="preserve">, w </w:t>
      </w:r>
      <w:r w:rsidR="00DB08C5" w:rsidRPr="002A6CA3">
        <w:rPr>
          <w:rFonts w:ascii="Verdana" w:hAnsi="Verdana" w:cstheme="minorHAnsi"/>
          <w:sz w:val="20"/>
          <w:szCs w:val="20"/>
        </w:rPr>
        <w:t xml:space="preserve">celu uzyskania </w:t>
      </w:r>
      <w:r w:rsidR="00DA4310" w:rsidRPr="002A6CA3">
        <w:rPr>
          <w:rFonts w:ascii="Verdana" w:hAnsi="Verdana" w:cstheme="minorHAnsi"/>
          <w:sz w:val="20"/>
          <w:szCs w:val="20"/>
        </w:rPr>
        <w:t xml:space="preserve">optymalnych </w:t>
      </w:r>
      <w:r w:rsidR="00DB08C5" w:rsidRPr="002A6CA3">
        <w:rPr>
          <w:rFonts w:ascii="Verdana" w:hAnsi="Verdana" w:cstheme="minorHAnsi"/>
          <w:sz w:val="20"/>
          <w:szCs w:val="20"/>
        </w:rPr>
        <w:t>warunków handlowych</w:t>
      </w:r>
      <w:r w:rsidR="00DA4310" w:rsidRPr="002A6CA3">
        <w:rPr>
          <w:rFonts w:ascii="Verdana" w:hAnsi="Verdana" w:cstheme="minorHAnsi"/>
          <w:sz w:val="20"/>
          <w:szCs w:val="20"/>
        </w:rPr>
        <w:t xml:space="preserve"> dla Zamawiającego</w:t>
      </w:r>
      <w:r w:rsidR="00575407" w:rsidRPr="002A6CA3">
        <w:rPr>
          <w:rFonts w:ascii="Verdana" w:hAnsi="Verdana" w:cstheme="minorHAnsi"/>
          <w:sz w:val="20"/>
          <w:szCs w:val="20"/>
        </w:rPr>
        <w:t>,</w:t>
      </w:r>
      <w:r w:rsidR="00DB08C5" w:rsidRPr="002A6CA3">
        <w:rPr>
          <w:rFonts w:ascii="Verdana" w:hAnsi="Verdana" w:cstheme="minorHAnsi"/>
          <w:sz w:val="20"/>
          <w:szCs w:val="20"/>
        </w:rPr>
        <w:t xml:space="preserve"> może przeprowadzać negocjacje handlowe lub aukcje elektroniczne</w:t>
      </w:r>
      <w:r w:rsidR="00F165B8" w:rsidRPr="002A6CA3">
        <w:rPr>
          <w:rFonts w:ascii="Verdana" w:hAnsi="Verdana" w:cstheme="minorHAnsi"/>
          <w:sz w:val="20"/>
          <w:szCs w:val="20"/>
        </w:rPr>
        <w:t xml:space="preserve"> za pośrednictwem Systemu Zakupowego PGE EC</w:t>
      </w:r>
      <w:r w:rsidR="00DB08C5" w:rsidRPr="002A6CA3">
        <w:rPr>
          <w:rFonts w:ascii="Verdana" w:hAnsi="Verdana" w:cstheme="minorHAnsi"/>
          <w:sz w:val="20"/>
          <w:szCs w:val="20"/>
        </w:rPr>
        <w:t xml:space="preserve">. Do negocjacji handlowych lub aukcji elektronicznej prowadzonych po złożeniu Ofert zaprasza się tych Wykonawców, którzy </w:t>
      </w:r>
      <w:r w:rsidR="007A51D2" w:rsidRPr="002A6CA3">
        <w:rPr>
          <w:rFonts w:ascii="Verdana" w:hAnsi="Verdana" w:cstheme="minorHAnsi"/>
          <w:sz w:val="20"/>
          <w:szCs w:val="20"/>
        </w:rPr>
        <w:t xml:space="preserve">nie zostali wykluczeni lub którzy </w:t>
      </w:r>
      <w:r w:rsidR="00DB08C5" w:rsidRPr="002A6CA3">
        <w:rPr>
          <w:rFonts w:ascii="Verdana" w:hAnsi="Verdana" w:cstheme="minorHAnsi"/>
          <w:sz w:val="20"/>
          <w:szCs w:val="20"/>
        </w:rPr>
        <w:t>złożyli Oferty niepodlegające odrzuceniu. Po zakończeniu aukcji lub negocjacji, Zamawiający może zadecydować o przeprowadzeniu dodatkowych negocjacji handlowych z Wykonawcą, który w toku aukcji lub negocjacji złożył najkorzystniejszą</w:t>
      </w:r>
      <w:r w:rsidR="008521EE" w:rsidRPr="008521EE">
        <w:rPr>
          <w:rFonts w:ascii="Verdana" w:hAnsi="Verdana" w:cstheme="minorHAnsi"/>
          <w:sz w:val="20"/>
          <w:szCs w:val="20"/>
        </w:rPr>
        <w:t xml:space="preserve"> </w:t>
      </w:r>
      <w:r w:rsidR="008521EE" w:rsidRPr="002A6CA3">
        <w:rPr>
          <w:rFonts w:ascii="Verdana" w:hAnsi="Verdana" w:cstheme="minorHAnsi"/>
          <w:sz w:val="20"/>
          <w:szCs w:val="20"/>
        </w:rPr>
        <w:t>Ofertę</w:t>
      </w:r>
      <w:r w:rsidR="00DB08C5" w:rsidRPr="002A6CA3">
        <w:rPr>
          <w:rFonts w:ascii="Verdana" w:hAnsi="Verdana" w:cstheme="minorHAnsi"/>
          <w:sz w:val="20"/>
          <w:szCs w:val="20"/>
        </w:rPr>
        <w:t>.</w:t>
      </w:r>
      <w:r w:rsidR="00F165B8" w:rsidRPr="002A6CA3">
        <w:rPr>
          <w:rFonts w:ascii="Verdana" w:hAnsi="Verdana" w:cstheme="minorHAnsi"/>
          <w:sz w:val="20"/>
          <w:szCs w:val="20"/>
        </w:rPr>
        <w:t xml:space="preserve"> </w:t>
      </w:r>
    </w:p>
    <w:p w14:paraId="1607D160" w14:textId="5FDCB990" w:rsidR="000C530B" w:rsidRPr="002A6CA3" w:rsidRDefault="000C530B" w:rsidP="007D157E">
      <w:pPr>
        <w:pStyle w:val="Lista2"/>
        <w:numPr>
          <w:ilvl w:val="1"/>
          <w:numId w:val="56"/>
        </w:numPr>
        <w:spacing w:before="120" w:after="120"/>
        <w:ind w:left="426" w:right="-284" w:hanging="710"/>
        <w:jc w:val="both"/>
        <w:rPr>
          <w:rFonts w:ascii="Verdana" w:hAnsi="Verdana" w:cstheme="minorHAnsi"/>
          <w:bCs/>
          <w:sz w:val="20"/>
          <w:szCs w:val="20"/>
        </w:rPr>
      </w:pPr>
      <w:r w:rsidRPr="002A6CA3">
        <w:rPr>
          <w:rFonts w:ascii="Verdana" w:hAnsi="Verdana" w:cstheme="minorHAnsi"/>
          <w:bCs/>
          <w:sz w:val="20"/>
          <w:szCs w:val="20"/>
        </w:rPr>
        <w:lastRenderedPageBreak/>
        <w:t xml:space="preserve">Instrukcje i zasady korzystania z Systemu Zakupowego GK PGE, w tym sposób działania w postępowaniach </w:t>
      </w:r>
      <w:r w:rsidR="009D5BC2" w:rsidRPr="00221C35">
        <w:rPr>
          <w:rFonts w:ascii="Verdana" w:hAnsi="Verdana" w:cstheme="minorHAnsi"/>
          <w:sz w:val="20"/>
        </w:rPr>
        <w:t>zakupow</w:t>
      </w:r>
      <w:r w:rsidR="009D5BC2">
        <w:rPr>
          <w:rFonts w:ascii="Verdana" w:hAnsi="Verdana" w:cstheme="minorHAnsi"/>
          <w:sz w:val="20"/>
        </w:rPr>
        <w:t xml:space="preserve">ych </w:t>
      </w:r>
      <w:r w:rsidRPr="002A6CA3">
        <w:rPr>
          <w:rFonts w:ascii="Verdana" w:hAnsi="Verdana" w:cstheme="minorHAnsi"/>
          <w:bCs/>
          <w:sz w:val="20"/>
          <w:szCs w:val="20"/>
        </w:rPr>
        <w:t xml:space="preserve">z aukcją, opisane zostały przede wszystkim w instrukcjach </w:t>
      </w:r>
      <w:r w:rsidR="0041765E">
        <w:rPr>
          <w:rFonts w:ascii="Verdana" w:hAnsi="Verdana" w:cstheme="minorHAnsi"/>
          <w:bCs/>
          <w:sz w:val="20"/>
          <w:szCs w:val="20"/>
        </w:rPr>
        <w:t>zamieszczonych</w:t>
      </w:r>
      <w:r w:rsidRPr="002A6CA3">
        <w:rPr>
          <w:rFonts w:ascii="Verdana" w:hAnsi="Verdana" w:cstheme="minorHAnsi"/>
          <w:bCs/>
          <w:sz w:val="20"/>
          <w:szCs w:val="20"/>
        </w:rPr>
        <w:t xml:space="preserve"> na stronie </w:t>
      </w:r>
      <w:hyperlink r:id="rId21" w:history="1">
        <w:r w:rsidRPr="002A6CA3">
          <w:rPr>
            <w:rStyle w:val="Hipercze"/>
            <w:rFonts w:ascii="Verdana" w:hAnsi="Verdana" w:cstheme="minorHAnsi"/>
            <w:bCs/>
            <w:sz w:val="20"/>
            <w:szCs w:val="20"/>
          </w:rPr>
          <w:t>https://swpp2.gkpge.pl</w:t>
        </w:r>
      </w:hyperlink>
      <w:r w:rsidRPr="002A6CA3">
        <w:rPr>
          <w:rFonts w:ascii="Verdana" w:hAnsi="Verdana" w:cstheme="minorHAnsi"/>
          <w:bCs/>
          <w:sz w:val="20"/>
          <w:szCs w:val="20"/>
        </w:rPr>
        <w:t xml:space="preserve">: </w:t>
      </w:r>
    </w:p>
    <w:p w14:paraId="44F80513" w14:textId="5F860BE0" w:rsidR="000C530B" w:rsidRPr="002A6CA3" w:rsidRDefault="000C530B" w:rsidP="007D157E">
      <w:pPr>
        <w:pStyle w:val="Lista2"/>
        <w:numPr>
          <w:ilvl w:val="0"/>
          <w:numId w:val="84"/>
        </w:numPr>
        <w:spacing w:before="120" w:after="120"/>
        <w:ind w:left="709" w:right="-284" w:hanging="283"/>
        <w:jc w:val="both"/>
        <w:rPr>
          <w:rFonts w:ascii="Verdana" w:hAnsi="Verdana" w:cstheme="minorHAnsi"/>
          <w:bCs/>
          <w:sz w:val="20"/>
          <w:szCs w:val="20"/>
        </w:rPr>
      </w:pPr>
      <w:r w:rsidRPr="002A6CA3">
        <w:rPr>
          <w:rFonts w:ascii="Verdana" w:hAnsi="Verdana" w:cstheme="minorHAnsi"/>
          <w:bCs/>
          <w:sz w:val="20"/>
          <w:szCs w:val="20"/>
        </w:rPr>
        <w:t>dla użytkowników posiadających konto i zalogowanych na stronie internetowej https://swpp2.gkpge.pl w zakładce „Baza Wiedzy” (zwłaszc</w:t>
      </w:r>
      <w:r w:rsidR="000F3AAE">
        <w:rPr>
          <w:rFonts w:ascii="Verdana" w:hAnsi="Verdana" w:cstheme="minorHAnsi"/>
          <w:bCs/>
          <w:sz w:val="20"/>
          <w:szCs w:val="20"/>
        </w:rPr>
        <w:t>za w sekcji „Dokumenty”) oraz w </w:t>
      </w:r>
      <w:r w:rsidRPr="002A6CA3">
        <w:rPr>
          <w:rFonts w:ascii="Verdana" w:hAnsi="Verdana" w:cstheme="minorHAnsi"/>
          <w:bCs/>
          <w:sz w:val="20"/>
          <w:szCs w:val="20"/>
        </w:rPr>
        <w:t>zakładce „Strefa publiczna”, sekcja „Pytania i odpowiedzi/FAQ”;</w:t>
      </w:r>
    </w:p>
    <w:p w14:paraId="186B88EB" w14:textId="058E3306" w:rsidR="00003E6E" w:rsidRPr="002A6CA3" w:rsidRDefault="000C530B" w:rsidP="007D157E">
      <w:pPr>
        <w:pStyle w:val="Lista2"/>
        <w:numPr>
          <w:ilvl w:val="0"/>
          <w:numId w:val="84"/>
        </w:numPr>
        <w:spacing w:before="120" w:after="120"/>
        <w:ind w:left="709" w:right="-284" w:hanging="283"/>
        <w:jc w:val="both"/>
        <w:rPr>
          <w:rFonts w:ascii="Verdana" w:hAnsi="Verdana" w:cstheme="minorHAnsi"/>
          <w:sz w:val="20"/>
          <w:szCs w:val="20"/>
        </w:rPr>
      </w:pPr>
      <w:r w:rsidRPr="002A6CA3">
        <w:rPr>
          <w:rFonts w:ascii="Verdana" w:hAnsi="Verdana" w:cstheme="minorHAnsi"/>
          <w:bCs/>
          <w:sz w:val="20"/>
          <w:szCs w:val="20"/>
        </w:rPr>
        <w:t>dla użytkowników niezalogowanych na stronie internetowej https://swpp2.gkpge.pl w zakładce „Inne informacje i ogłoszenia o postepowaniach (w tym ogłoszenia okresowe) Regulacje zakupowe” oraz w zakładce „Pytania i odpowiedzi/FAQ”</w:t>
      </w:r>
      <w:r w:rsidR="00DB08C5" w:rsidRPr="002A6CA3">
        <w:rPr>
          <w:rFonts w:ascii="Verdana" w:hAnsi="Verdana" w:cstheme="minorHAnsi"/>
          <w:bCs/>
          <w:sz w:val="20"/>
          <w:szCs w:val="20"/>
        </w:rPr>
        <w:t xml:space="preserve">. </w:t>
      </w:r>
    </w:p>
    <w:p w14:paraId="1F412ADA" w14:textId="77777777" w:rsidR="00003E6E" w:rsidRPr="002A6CA3" w:rsidRDefault="00DB08C5" w:rsidP="007D157E">
      <w:pPr>
        <w:pStyle w:val="Lista2"/>
        <w:numPr>
          <w:ilvl w:val="1"/>
          <w:numId w:val="56"/>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54C122EA" w:rsidR="00003E6E" w:rsidRPr="002A6CA3" w:rsidRDefault="009B4E6B" w:rsidP="007D157E">
      <w:pPr>
        <w:pStyle w:val="Lista2"/>
        <w:numPr>
          <w:ilvl w:val="1"/>
          <w:numId w:val="56"/>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W przypadku, gdy Zamawiający przeprowadza  aukcję próbną, Wykonawca powinien wziąć w niej udział </w:t>
      </w:r>
      <w:r w:rsidR="00DB08C5" w:rsidRPr="002A6CA3">
        <w:rPr>
          <w:rFonts w:ascii="Verdana" w:hAnsi="Verdana" w:cstheme="minorHAnsi"/>
          <w:bCs/>
          <w:sz w:val="20"/>
          <w:szCs w:val="20"/>
        </w:rPr>
        <w:t xml:space="preserve">w celu poprawnej weryfikacji zgodności parametrów technicznych i funkcjonalnych sprzętu, za pośrednictwem którego będzie brał udział w aukcji, z wymogami </w:t>
      </w:r>
      <w:r w:rsidR="00AE2D37" w:rsidRPr="002A6CA3">
        <w:rPr>
          <w:rFonts w:ascii="Verdana" w:hAnsi="Verdana" w:cstheme="minorHAnsi"/>
          <w:bCs/>
          <w:sz w:val="20"/>
          <w:szCs w:val="20"/>
        </w:rPr>
        <w:t>Systemu</w:t>
      </w:r>
      <w:r w:rsidR="00C4733A" w:rsidRPr="002A6CA3">
        <w:rPr>
          <w:rFonts w:ascii="Verdana" w:hAnsi="Verdana" w:cstheme="minorHAnsi"/>
          <w:bCs/>
          <w:sz w:val="20"/>
          <w:szCs w:val="20"/>
        </w:rPr>
        <w:t xml:space="preserve"> Zakupowego GK PGE</w:t>
      </w:r>
      <w:r w:rsidR="00DB08C5" w:rsidRPr="002A6CA3">
        <w:rPr>
          <w:rFonts w:ascii="Verdana" w:hAnsi="Verdana" w:cstheme="minorHAnsi"/>
          <w:bCs/>
          <w:sz w:val="20"/>
          <w:szCs w:val="20"/>
        </w:rPr>
        <w:t xml:space="preserve">. </w:t>
      </w:r>
    </w:p>
    <w:p w14:paraId="3620115C" w14:textId="77777777" w:rsidR="00DB08C5" w:rsidRPr="002A6CA3" w:rsidRDefault="00AE2D37" w:rsidP="007D157E">
      <w:pPr>
        <w:pStyle w:val="Lista2"/>
        <w:numPr>
          <w:ilvl w:val="1"/>
          <w:numId w:val="56"/>
        </w:numPr>
        <w:spacing w:before="120" w:after="120"/>
        <w:ind w:left="425" w:right="-284" w:hanging="709"/>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pozycji złożonych przez nich Ofert i otrzymanej pu</w:t>
      </w:r>
      <w:r w:rsidR="00003E6E" w:rsidRPr="002A6CA3">
        <w:rPr>
          <w:rFonts w:ascii="Verdana" w:hAnsi="Verdana" w:cstheme="minorHAnsi"/>
          <w:bCs/>
          <w:sz w:val="20"/>
          <w:szCs w:val="20"/>
        </w:rPr>
        <w:t>nktacji;</w:t>
      </w:r>
    </w:p>
    <w:p w14:paraId="4151BBCA"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minimalnych wartości postąpień składanyc</w:t>
      </w:r>
      <w:r w:rsidR="00003E6E" w:rsidRPr="002A6CA3">
        <w:rPr>
          <w:rFonts w:ascii="Verdana" w:hAnsi="Verdana" w:cstheme="minorHAnsi"/>
          <w:bCs/>
          <w:sz w:val="20"/>
          <w:szCs w:val="20"/>
        </w:rPr>
        <w:t>h w toku aukcji elektronicznej;</w:t>
      </w:r>
    </w:p>
    <w:p w14:paraId="779E11D1"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terminie </w:t>
      </w:r>
      <w:r w:rsidR="00003E6E" w:rsidRPr="002A6CA3">
        <w:rPr>
          <w:rFonts w:ascii="Verdana" w:hAnsi="Verdana" w:cstheme="minorHAnsi"/>
          <w:bCs/>
          <w:sz w:val="20"/>
          <w:szCs w:val="20"/>
        </w:rPr>
        <w:t>otwarcia aukcji elektronicznej;</w:t>
      </w:r>
    </w:p>
    <w:p w14:paraId="061E6C2D"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terminie i warunkach za</w:t>
      </w:r>
      <w:r w:rsidR="00003E6E" w:rsidRPr="002A6CA3">
        <w:rPr>
          <w:rFonts w:ascii="Verdana" w:hAnsi="Verdana" w:cstheme="minorHAnsi"/>
          <w:bCs/>
          <w:sz w:val="20"/>
          <w:szCs w:val="20"/>
        </w:rPr>
        <w:t>mknięcia aukcji elektronicznej;</w:t>
      </w:r>
    </w:p>
    <w:p w14:paraId="5828A787" w14:textId="77777777" w:rsidR="00DB08C5"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sposobie oceny </w:t>
      </w:r>
      <w:r w:rsidR="00AE2D37" w:rsidRPr="002A6CA3">
        <w:rPr>
          <w:rFonts w:ascii="Verdana" w:hAnsi="Verdana" w:cstheme="minorHAnsi"/>
          <w:bCs/>
          <w:sz w:val="20"/>
          <w:szCs w:val="20"/>
        </w:rPr>
        <w:t>O</w:t>
      </w:r>
      <w:r w:rsidRPr="002A6CA3">
        <w:rPr>
          <w:rFonts w:ascii="Verdana" w:hAnsi="Verdana" w:cstheme="minorHAnsi"/>
          <w:bCs/>
          <w:sz w:val="20"/>
          <w:szCs w:val="20"/>
        </w:rPr>
        <w:t xml:space="preserve">fert w toku aukcji elektronicznej. </w:t>
      </w:r>
    </w:p>
    <w:p w14:paraId="2AAFD430" w14:textId="77777777" w:rsidR="00DB08C5" w:rsidRPr="002A6CA3" w:rsidRDefault="00AE2D37" w:rsidP="007D157E">
      <w:pPr>
        <w:pStyle w:val="Lista2"/>
        <w:numPr>
          <w:ilvl w:val="1"/>
          <w:numId w:val="56"/>
        </w:numPr>
        <w:spacing w:before="120" w:after="120"/>
        <w:ind w:left="425" w:right="-284" w:hanging="709"/>
        <w:jc w:val="both"/>
        <w:rPr>
          <w:rFonts w:ascii="Verdana" w:hAnsi="Verdana" w:cstheme="minorHAnsi"/>
          <w:bCs/>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informuje, iż parametrem licytowanym w aukcji elektronicznej będzie cena netto</w:t>
      </w:r>
      <w:r w:rsidR="007A51D2" w:rsidRPr="002A6CA3">
        <w:rPr>
          <w:rFonts w:ascii="Verdana" w:hAnsi="Verdana" w:cstheme="minorHAnsi"/>
          <w:bCs/>
          <w:sz w:val="20"/>
          <w:szCs w:val="20"/>
        </w:rPr>
        <w:t xml:space="preserve"> za wykonanie przedmiotu Z</w:t>
      </w:r>
      <w:r w:rsidR="00DB08C5" w:rsidRPr="002A6CA3">
        <w:rPr>
          <w:rFonts w:ascii="Verdana" w:hAnsi="Verdana" w:cstheme="minorHAnsi"/>
          <w:bCs/>
          <w:sz w:val="20"/>
          <w:szCs w:val="20"/>
        </w:rPr>
        <w:t xml:space="preserve">amówienia. </w:t>
      </w:r>
    </w:p>
    <w:p w14:paraId="366C0FBA" w14:textId="73E8E7BB" w:rsidR="00003E6E" w:rsidRPr="002A6CA3" w:rsidRDefault="00DB08C5" w:rsidP="007D157E">
      <w:pPr>
        <w:pStyle w:val="Lista2"/>
        <w:numPr>
          <w:ilvl w:val="1"/>
          <w:numId w:val="56"/>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W przypadku, gdy awaria Systemu Zakupowego GK PGE spowoduje przerwanie aukcji elektronicznej,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Pr>
          <w:rFonts w:ascii="Verdana" w:hAnsi="Verdana" w:cstheme="minorHAnsi"/>
          <w:bCs/>
          <w:sz w:val="20"/>
          <w:szCs w:val="20"/>
        </w:rPr>
        <w:t>aukcji na adres e-mail podany w </w:t>
      </w:r>
      <w:r w:rsidRPr="002A6CA3">
        <w:rPr>
          <w:rFonts w:ascii="Verdana" w:hAnsi="Verdana" w:cstheme="minorHAnsi"/>
          <w:bCs/>
          <w:sz w:val="20"/>
          <w:szCs w:val="20"/>
        </w:rPr>
        <w:t xml:space="preserve">formularzu oferty. </w:t>
      </w:r>
    </w:p>
    <w:p w14:paraId="6AA427B0" w14:textId="73AFFCFE" w:rsidR="00492640" w:rsidRPr="000F3AAE" w:rsidRDefault="00DB08C5" w:rsidP="007D157E">
      <w:pPr>
        <w:pStyle w:val="Lista2"/>
        <w:numPr>
          <w:ilvl w:val="1"/>
          <w:numId w:val="56"/>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Po zamknięciu aukcji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wybiera najkorzystniejszą </w:t>
      </w:r>
      <w:r w:rsidR="008521EE" w:rsidRPr="002A6CA3">
        <w:rPr>
          <w:rFonts w:ascii="Verdana" w:hAnsi="Verdana" w:cstheme="minorHAnsi"/>
          <w:bCs/>
          <w:sz w:val="20"/>
          <w:szCs w:val="20"/>
        </w:rPr>
        <w:t xml:space="preserve">Ofertę </w:t>
      </w:r>
      <w:r w:rsidRPr="002A6CA3">
        <w:rPr>
          <w:rFonts w:ascii="Verdana" w:hAnsi="Verdana" w:cstheme="minorHAnsi"/>
          <w:bCs/>
          <w:sz w:val="20"/>
          <w:szCs w:val="20"/>
        </w:rPr>
        <w:t xml:space="preserve">w oparciu o kryteria oceny Ofert określone w </w:t>
      </w:r>
      <w:r w:rsidR="00904E94" w:rsidRPr="002A6CA3">
        <w:rPr>
          <w:rFonts w:ascii="Verdana" w:hAnsi="Verdana" w:cstheme="minorHAnsi"/>
          <w:bCs/>
          <w:sz w:val="20"/>
          <w:szCs w:val="20"/>
        </w:rPr>
        <w:t>SWZ</w:t>
      </w:r>
      <w:r w:rsidRPr="002A6CA3">
        <w:rPr>
          <w:rFonts w:ascii="Verdana" w:hAnsi="Verdana" w:cstheme="minorHAnsi"/>
          <w:bCs/>
          <w:sz w:val="20"/>
          <w:szCs w:val="20"/>
        </w:rPr>
        <w:t xml:space="preserve">, z uwzględnieniem </w:t>
      </w:r>
      <w:r w:rsidRPr="000F3AAE">
        <w:rPr>
          <w:rFonts w:ascii="Verdana" w:hAnsi="Verdana" w:cstheme="minorHAnsi"/>
          <w:bCs/>
          <w:sz w:val="20"/>
          <w:szCs w:val="20"/>
        </w:rPr>
        <w:t xml:space="preserve">wyników aukcji elektronicznej. </w:t>
      </w:r>
      <w:r w:rsidR="00265891" w:rsidRPr="000F3AAE">
        <w:rPr>
          <w:rFonts w:ascii="Verdana" w:hAnsi="Verdana" w:cstheme="minorHAnsi"/>
          <w:bCs/>
          <w:sz w:val="20"/>
          <w:szCs w:val="20"/>
        </w:rPr>
        <w:t>Wykonawca zobowiązany jest potwierdzić wylicytowane warunki (Ofertę złożoną w aukcji elektronicznej) za pomocą elektronicznych środków komunikacji lub w Formie pisemnej, nie później niż w terminie wskazanym przez Zamawiającego.</w:t>
      </w:r>
      <w:r w:rsidR="004758AE" w:rsidRPr="000F3AAE">
        <w:rPr>
          <w:rFonts w:ascii="Verdana" w:hAnsi="Verdana" w:cstheme="minorHAnsi"/>
          <w:bCs/>
          <w:sz w:val="20"/>
          <w:szCs w:val="20"/>
        </w:rPr>
        <w:t xml:space="preserve"> </w:t>
      </w:r>
      <w:r w:rsidR="00492640" w:rsidRPr="000F3AAE">
        <w:rPr>
          <w:rFonts w:ascii="Verdana" w:hAnsi="Verdana" w:cstheme="minorHAnsi"/>
          <w:bCs/>
          <w:sz w:val="20"/>
          <w:szCs w:val="20"/>
        </w:rPr>
        <w:t xml:space="preserve">Potwierdzenie ceny należy złożyć za pośrednictwem Systemu Zakupowego GK PGE. </w:t>
      </w:r>
      <w:r w:rsidR="00492640" w:rsidRPr="000F3AAE">
        <w:rPr>
          <w:rFonts w:ascii="Verdana" w:hAnsi="Verdana" w:cstheme="minorHAnsi"/>
          <w:sz w:val="20"/>
          <w:szCs w:val="20"/>
        </w:rPr>
        <w:t xml:space="preserve">Złożenie </w:t>
      </w:r>
      <w:r w:rsidR="00DD64DC" w:rsidRPr="000F3AAE">
        <w:rPr>
          <w:rFonts w:ascii="Verdana" w:hAnsi="Verdana" w:cstheme="minorHAnsi"/>
          <w:sz w:val="20"/>
          <w:szCs w:val="20"/>
        </w:rPr>
        <w:t xml:space="preserve">najkorzystniejszej </w:t>
      </w:r>
      <w:r w:rsidR="00492640" w:rsidRPr="000F3AAE">
        <w:rPr>
          <w:rFonts w:ascii="Verdana" w:hAnsi="Verdana" w:cstheme="minorHAnsi"/>
          <w:sz w:val="20"/>
          <w:szCs w:val="20"/>
        </w:rPr>
        <w:t>Oferty w</w:t>
      </w:r>
      <w:r w:rsidR="00492640" w:rsidRPr="002A6CA3">
        <w:rPr>
          <w:rFonts w:ascii="Verdana" w:hAnsi="Verdana" w:cstheme="minorHAnsi"/>
          <w:sz w:val="20"/>
          <w:szCs w:val="20"/>
        </w:rPr>
        <w:t xml:space="preserve"> toku aukcji elektronicznej nie jest równoznaczne z wyborem Oferty jako najkorzystniejszej. Po zakończeniu aukcji elektronicznej, </w:t>
      </w:r>
      <w:r w:rsidR="00AE2D37" w:rsidRPr="002A6CA3">
        <w:rPr>
          <w:rFonts w:ascii="Verdana" w:hAnsi="Verdana" w:cstheme="minorHAnsi"/>
          <w:sz w:val="20"/>
          <w:szCs w:val="20"/>
        </w:rPr>
        <w:t>Zamawiający</w:t>
      </w:r>
      <w:r w:rsidR="00492640" w:rsidRPr="002A6CA3">
        <w:rPr>
          <w:rFonts w:ascii="Verdana" w:hAnsi="Verdana" w:cstheme="minorHAnsi"/>
          <w:sz w:val="20"/>
          <w:szCs w:val="20"/>
        </w:rPr>
        <w:t xml:space="preserve"> może zdecydować o przeprowadzeniu negocjacji handlowych z Wykonawcą</w:t>
      </w:r>
      <w:r w:rsidR="00DD64DC" w:rsidRPr="002A6CA3">
        <w:rPr>
          <w:rFonts w:ascii="Verdana" w:hAnsi="Verdana" w:cstheme="minorHAnsi"/>
          <w:sz w:val="20"/>
          <w:szCs w:val="20"/>
        </w:rPr>
        <w:t>,</w:t>
      </w:r>
      <w:r w:rsidR="00492640" w:rsidRPr="002A6CA3">
        <w:rPr>
          <w:rFonts w:ascii="Verdana" w:hAnsi="Verdana" w:cstheme="minorHAnsi"/>
          <w:sz w:val="20"/>
          <w:szCs w:val="20"/>
        </w:rPr>
        <w:t xml:space="preserve"> który złożył najkorzystniejszą </w:t>
      </w:r>
      <w:r w:rsidR="003A0604">
        <w:rPr>
          <w:rFonts w:ascii="Verdana" w:hAnsi="Verdana" w:cstheme="minorHAnsi"/>
          <w:sz w:val="20"/>
          <w:szCs w:val="20"/>
        </w:rPr>
        <w:t xml:space="preserve">Ofertę </w:t>
      </w:r>
      <w:r w:rsidR="00492640" w:rsidRPr="000F3AAE">
        <w:rPr>
          <w:rFonts w:ascii="Verdana" w:hAnsi="Verdana" w:cstheme="minorHAnsi"/>
          <w:sz w:val="20"/>
          <w:szCs w:val="20"/>
        </w:rPr>
        <w:t xml:space="preserve">w toku aukcji. </w:t>
      </w:r>
    </w:p>
    <w:p w14:paraId="6C09C5FD" w14:textId="5EFE5D0B" w:rsidR="002D62B2" w:rsidRPr="000F3AAE" w:rsidRDefault="002D62B2" w:rsidP="007D157E">
      <w:pPr>
        <w:pStyle w:val="Lista2"/>
        <w:numPr>
          <w:ilvl w:val="1"/>
          <w:numId w:val="56"/>
        </w:numPr>
        <w:spacing w:before="120" w:after="120"/>
        <w:ind w:left="426" w:right="-284" w:hanging="710"/>
        <w:jc w:val="both"/>
        <w:rPr>
          <w:rFonts w:ascii="Verdana" w:hAnsi="Verdana" w:cstheme="minorHAnsi"/>
          <w:sz w:val="20"/>
          <w:szCs w:val="20"/>
        </w:rPr>
      </w:pPr>
      <w:r w:rsidRPr="000F3AAE">
        <w:rPr>
          <w:rFonts w:ascii="Verdana" w:eastAsia="Calibri" w:hAnsi="Verdana" w:cstheme="minorHAnsi"/>
          <w:sz w:val="20"/>
          <w:szCs w:val="20"/>
          <w:lang w:eastAsia="en-US"/>
        </w:rPr>
        <w:t xml:space="preserve">Zamawiający </w:t>
      </w:r>
      <w:r w:rsidR="008D2AB5" w:rsidRPr="000F3AAE">
        <w:rPr>
          <w:rFonts w:ascii="Verdana" w:eastAsia="Calibri" w:hAnsi="Verdana" w:cstheme="minorHAnsi"/>
          <w:sz w:val="20"/>
          <w:szCs w:val="20"/>
          <w:lang w:eastAsia="en-US"/>
        </w:rPr>
        <w:t xml:space="preserve">poinformuje Wykonawców, który złożyli oferty w </w:t>
      </w:r>
      <w:r w:rsidR="005133E6">
        <w:rPr>
          <w:rFonts w:ascii="Verdana" w:eastAsia="Calibri" w:hAnsi="Verdana" w:cstheme="minorHAnsi"/>
          <w:sz w:val="20"/>
          <w:szCs w:val="20"/>
          <w:lang w:eastAsia="en-US"/>
        </w:rPr>
        <w:t>P</w:t>
      </w:r>
      <w:r w:rsidR="005133E6" w:rsidRPr="000F3AAE">
        <w:rPr>
          <w:rFonts w:ascii="Verdana" w:eastAsia="Calibri" w:hAnsi="Verdana" w:cstheme="minorHAnsi"/>
          <w:sz w:val="20"/>
          <w:szCs w:val="20"/>
          <w:lang w:eastAsia="en-US"/>
        </w:rPr>
        <w:t xml:space="preserve">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008D2AB5" w:rsidRPr="000F3AAE">
        <w:rPr>
          <w:rFonts w:ascii="Verdana" w:eastAsia="Calibri" w:hAnsi="Verdana" w:cstheme="minorHAnsi"/>
          <w:sz w:val="20"/>
          <w:szCs w:val="20"/>
          <w:lang w:eastAsia="en-US"/>
        </w:rPr>
        <w:t>o dokonanym wyborze najkorzystniejszej</w:t>
      </w:r>
      <w:r w:rsidR="008521EE" w:rsidRPr="008521EE">
        <w:rPr>
          <w:rFonts w:ascii="Verdana" w:eastAsia="Calibri" w:hAnsi="Verdana" w:cstheme="minorHAnsi"/>
          <w:sz w:val="20"/>
          <w:szCs w:val="20"/>
          <w:lang w:eastAsia="en-US"/>
        </w:rPr>
        <w:t xml:space="preserve"> </w:t>
      </w:r>
      <w:r w:rsidR="008521EE" w:rsidRPr="000F3AAE">
        <w:rPr>
          <w:rFonts w:ascii="Verdana" w:eastAsia="Calibri" w:hAnsi="Verdana" w:cstheme="minorHAnsi"/>
          <w:sz w:val="20"/>
          <w:szCs w:val="20"/>
          <w:lang w:eastAsia="en-US"/>
        </w:rPr>
        <w:t>Oferty</w:t>
      </w:r>
      <w:r w:rsidR="008D2AB5" w:rsidRPr="000F3AAE">
        <w:rPr>
          <w:rFonts w:ascii="Verdana" w:eastAsia="Calibri" w:hAnsi="Verdana" w:cstheme="minorHAnsi"/>
          <w:sz w:val="20"/>
          <w:szCs w:val="20"/>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0F3AAE" w:rsidRDefault="00AA33AB" w:rsidP="007D157E">
      <w:pPr>
        <w:pStyle w:val="Lista2"/>
        <w:numPr>
          <w:ilvl w:val="1"/>
          <w:numId w:val="56"/>
        </w:numPr>
        <w:spacing w:before="120" w:after="120"/>
        <w:ind w:left="426" w:right="-284" w:hanging="710"/>
        <w:jc w:val="both"/>
        <w:rPr>
          <w:rFonts w:ascii="Verdana" w:hAnsi="Verdana" w:cstheme="minorHAnsi"/>
          <w:sz w:val="20"/>
        </w:rPr>
      </w:pPr>
      <w:r w:rsidRPr="000F3AAE">
        <w:rPr>
          <w:rFonts w:ascii="Verdana" w:hAnsi="Verdana" w:cstheme="minorHAnsi"/>
          <w:sz w:val="20"/>
          <w:szCs w:val="20"/>
        </w:rPr>
        <w:t xml:space="preserve">W przypadku kiedy w związku z wykonaniem Umowy zakupowej Wykonawca będzie przetwarzał dane osobowe na rzecz Zamawiającego na podstawie Umowy powierzenia przetwarzania danych osobowych, Zamawiający wzywa Wykonawcę, którego Oferta została najwyżej oceniona do złożenia </w:t>
      </w:r>
      <w:r w:rsidRPr="000F3AAE">
        <w:rPr>
          <w:rFonts w:ascii="Verdana" w:hAnsi="Verdana" w:cstheme="minorHAnsi"/>
          <w:sz w:val="20"/>
          <w:szCs w:val="20"/>
        </w:rPr>
        <w:lastRenderedPageBreak/>
        <w:t>w wyznaczonym terminie ankiety w zakresie gwarancji bezpieczeństwa przetwarzania danych osobowych.</w:t>
      </w:r>
    </w:p>
    <w:p w14:paraId="369371F7" w14:textId="54ECA313" w:rsidR="005D3279" w:rsidRPr="00DA3E99" w:rsidRDefault="00AA33AB" w:rsidP="007D157E">
      <w:pPr>
        <w:pStyle w:val="Lista2"/>
        <w:numPr>
          <w:ilvl w:val="1"/>
          <w:numId w:val="56"/>
        </w:numPr>
        <w:spacing w:before="120" w:after="120"/>
        <w:ind w:left="426" w:right="-284" w:hanging="710"/>
        <w:jc w:val="both"/>
        <w:rPr>
          <w:rFonts w:ascii="Verdana" w:hAnsi="Verdana" w:cstheme="minorHAnsi"/>
          <w:sz w:val="20"/>
          <w:szCs w:val="20"/>
        </w:rPr>
      </w:pPr>
      <w:r w:rsidRPr="000F3AAE">
        <w:rPr>
          <w:rFonts w:ascii="Verdana" w:hAnsi="Verdana" w:cstheme="minorHAnsi"/>
          <w:sz w:val="20"/>
          <w:szCs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0F3AAE">
        <w:rPr>
          <w:rFonts w:ascii="Verdana" w:hAnsi="Verdana" w:cstheme="minorHAnsi"/>
          <w:sz w:val="20"/>
          <w:szCs w:val="20"/>
        </w:rPr>
        <w:t>n</w:t>
      </w:r>
      <w:r w:rsidRPr="000F3AAE">
        <w:rPr>
          <w:rFonts w:ascii="Verdana" w:hAnsi="Verdana" w:cstheme="minorHAnsi"/>
          <w:sz w:val="20"/>
          <w:szCs w:val="20"/>
        </w:rPr>
        <w:t>ajkorzystniejszą Ofertę spośród pozostałych Ofert.</w:t>
      </w:r>
    </w:p>
    <w:p w14:paraId="5187E134" w14:textId="77777777" w:rsidR="005817FF" w:rsidRPr="000F3AAE" w:rsidRDefault="005D3279"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theme="minorHAnsi"/>
          <w:sz w:val="20"/>
          <w:lang w:val="pl-PL"/>
        </w:rPr>
      </w:pPr>
      <w:bookmarkStart w:id="202" w:name="_Toc137824145"/>
      <w:bookmarkStart w:id="203" w:name="_Toc154823362"/>
      <w:bookmarkStart w:id="204" w:name="_Toc165273928"/>
      <w:bookmarkStart w:id="205" w:name="_Toc165274197"/>
      <w:bookmarkStart w:id="206" w:name="_Toc243294557"/>
      <w:bookmarkStart w:id="207" w:name="_Toc489350407"/>
      <w:bookmarkStart w:id="208" w:name="_Toc243294553"/>
      <w:bookmarkStart w:id="209" w:name="_Toc489350403"/>
      <w:bookmarkStart w:id="210" w:name="_Toc515896296"/>
      <w:bookmarkStart w:id="211" w:name="_Toc122344800"/>
      <w:r w:rsidRPr="000F3AAE">
        <w:rPr>
          <w:rFonts w:ascii="Verdana" w:eastAsia="Calibri" w:hAnsi="Verdana" w:cstheme="minorHAnsi"/>
          <w:caps w:val="0"/>
          <w:kern w:val="0"/>
          <w:sz w:val="20"/>
          <w:lang w:val="pl-PL"/>
        </w:rPr>
        <w:t xml:space="preserve">INFORMACJE </w:t>
      </w:r>
      <w:r w:rsidR="00E33679" w:rsidRPr="000F3AAE">
        <w:rPr>
          <w:rFonts w:ascii="Verdana" w:eastAsia="Calibri" w:hAnsi="Verdana" w:cstheme="minorHAnsi"/>
          <w:caps w:val="0"/>
          <w:kern w:val="0"/>
          <w:sz w:val="20"/>
          <w:lang w:val="pl-PL"/>
        </w:rPr>
        <w:t xml:space="preserve">DOTYCZĄCE </w:t>
      </w:r>
      <w:r w:rsidRPr="000F3AAE">
        <w:rPr>
          <w:rFonts w:ascii="Verdana" w:eastAsia="Calibri" w:hAnsi="Verdana" w:cstheme="minorHAnsi"/>
          <w:caps w:val="0"/>
          <w:kern w:val="0"/>
          <w:sz w:val="20"/>
          <w:lang w:val="pl-PL"/>
        </w:rPr>
        <w:t>ZAWARCIA UMOWY</w:t>
      </w:r>
      <w:bookmarkEnd w:id="202"/>
      <w:bookmarkEnd w:id="203"/>
      <w:bookmarkEnd w:id="204"/>
      <w:bookmarkEnd w:id="205"/>
      <w:bookmarkEnd w:id="206"/>
      <w:bookmarkEnd w:id="207"/>
      <w:bookmarkEnd w:id="208"/>
      <w:bookmarkEnd w:id="209"/>
      <w:bookmarkEnd w:id="210"/>
      <w:bookmarkEnd w:id="211"/>
    </w:p>
    <w:p w14:paraId="1933FEEA"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40770DE4"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64D764E0" w14:textId="762C5DA9" w:rsidR="00003E6E" w:rsidRPr="002A6CA3" w:rsidRDefault="005D3279" w:rsidP="007D157E">
      <w:pPr>
        <w:pStyle w:val="Akapitzlist"/>
        <w:numPr>
          <w:ilvl w:val="1"/>
          <w:numId w:val="57"/>
        </w:numPr>
        <w:spacing w:before="240" w:after="120" w:line="240" w:lineRule="auto"/>
        <w:ind w:left="426" w:right="-284" w:hanging="710"/>
        <w:rPr>
          <w:rFonts w:ascii="Verdana" w:hAnsi="Verdana" w:cstheme="minorHAnsi"/>
          <w:b/>
          <w:bCs/>
          <w:sz w:val="20"/>
        </w:rPr>
      </w:pPr>
      <w:r w:rsidRPr="002A6CA3">
        <w:rPr>
          <w:rFonts w:ascii="Verdana" w:hAnsi="Verdana" w:cstheme="minorHAnsi"/>
          <w:sz w:val="20"/>
        </w:rPr>
        <w:t>Z Wykonawcą, którego Oferta zostanie wybrana jako najkorzystniejsza</w:t>
      </w:r>
      <w:r w:rsidR="008521EE" w:rsidRPr="008521EE">
        <w:rPr>
          <w:rFonts w:ascii="Verdana" w:hAnsi="Verdana" w:cstheme="minorHAnsi"/>
          <w:sz w:val="20"/>
        </w:rPr>
        <w:t xml:space="preserve"> </w:t>
      </w:r>
      <w:r w:rsidR="008521EE" w:rsidRPr="002A6CA3">
        <w:rPr>
          <w:rFonts w:ascii="Verdana" w:hAnsi="Verdana" w:cstheme="minorHAnsi"/>
          <w:sz w:val="20"/>
        </w:rPr>
        <w:t>Oferta</w:t>
      </w:r>
      <w:r w:rsidRPr="002A6CA3">
        <w:rPr>
          <w:rFonts w:ascii="Verdana" w:hAnsi="Verdana" w:cstheme="minorHAnsi"/>
          <w:sz w:val="20"/>
        </w:rPr>
        <w:t xml:space="preserve">, zostanie zawarta przez Zamawiającego Umowa, zgodnie ze wzorem wskazanym w Załączniku nr </w:t>
      </w:r>
      <w:r w:rsidR="0068756E" w:rsidRPr="002A6CA3">
        <w:rPr>
          <w:rFonts w:ascii="Verdana" w:hAnsi="Verdana" w:cstheme="minorHAnsi"/>
          <w:sz w:val="20"/>
        </w:rPr>
        <w:t>2</w:t>
      </w:r>
      <w:r w:rsidRPr="002A6CA3">
        <w:rPr>
          <w:rFonts w:ascii="Verdana" w:hAnsi="Verdana" w:cstheme="minorHAnsi"/>
          <w:b/>
          <w:sz w:val="20"/>
        </w:rPr>
        <w:t xml:space="preserve"> </w:t>
      </w:r>
      <w:r w:rsidRPr="002A6CA3">
        <w:rPr>
          <w:rFonts w:ascii="Verdana" w:hAnsi="Verdana" w:cstheme="minorHAnsi"/>
          <w:sz w:val="20"/>
        </w:rPr>
        <w:t xml:space="preserve">do </w:t>
      </w:r>
      <w:r w:rsidR="00904E94" w:rsidRPr="002A6CA3">
        <w:rPr>
          <w:rFonts w:ascii="Verdana" w:hAnsi="Verdana" w:cstheme="minorHAnsi"/>
          <w:sz w:val="20"/>
        </w:rPr>
        <w:t>SWZ</w:t>
      </w:r>
      <w:r w:rsidR="00E33679" w:rsidRPr="002A6CA3">
        <w:rPr>
          <w:rFonts w:ascii="Verdana" w:hAnsi="Verdana" w:cstheme="minorHAnsi"/>
          <w:sz w:val="20"/>
        </w:rPr>
        <w:t>.</w:t>
      </w:r>
      <w:r w:rsidR="00DF05F8">
        <w:rPr>
          <w:rFonts w:ascii="Verdana" w:hAnsi="Verdana" w:cstheme="minorHAnsi"/>
          <w:sz w:val="20"/>
        </w:rPr>
        <w:t xml:space="preserve"> Jeżeli Zamawiający przewidział w niniejszym SWZ podział zamówienia na części, wówczas Umowy zostaną zawarte odrębnie dla każdej części zamówienia.</w:t>
      </w:r>
    </w:p>
    <w:p w14:paraId="53A1E693" w14:textId="6A61B8DD" w:rsidR="002B7BEC" w:rsidRPr="002A6CA3" w:rsidRDefault="002B7BEC" w:rsidP="007D157E">
      <w:pPr>
        <w:pStyle w:val="Akapitzlist"/>
        <w:numPr>
          <w:ilvl w:val="1"/>
          <w:numId w:val="57"/>
        </w:numPr>
        <w:spacing w:before="240" w:after="120" w:line="240" w:lineRule="auto"/>
        <w:ind w:left="426" w:right="-284" w:hanging="710"/>
        <w:rPr>
          <w:rFonts w:ascii="Verdana" w:hAnsi="Verdana" w:cstheme="minorHAnsi"/>
          <w:sz w:val="20"/>
        </w:rPr>
      </w:pPr>
      <w:r w:rsidRPr="002A6CA3">
        <w:rPr>
          <w:rFonts w:ascii="Verdana" w:hAnsi="Verdana" w:cstheme="minorHAnsi"/>
          <w:sz w:val="20"/>
        </w:rPr>
        <w:t>Osoby podpisujące Umowę w imieniu Wykonawcy, przed podpisaniem Umowy, powinny przekazać Zamawiającemu dokumenty potwierdzające ich umocowanie do podpisania Umowy, o ile umocowanie to nie będzie wynikać</w:t>
      </w:r>
      <w:r>
        <w:rPr>
          <w:rFonts w:ascii="Verdana" w:hAnsi="Verdana" w:cstheme="minorHAnsi"/>
          <w:sz w:val="20"/>
        </w:rPr>
        <w:t xml:space="preserve"> </w:t>
      </w:r>
      <w:r w:rsidRPr="002A6CA3">
        <w:rPr>
          <w:rFonts w:ascii="Verdana" w:hAnsi="Verdana" w:cstheme="minorHAnsi"/>
          <w:sz w:val="20"/>
        </w:rPr>
        <w:t xml:space="preserve">z dokumentów </w:t>
      </w:r>
      <w:r w:rsidR="00DF05F8">
        <w:rPr>
          <w:rFonts w:ascii="Verdana" w:hAnsi="Verdana" w:cstheme="minorHAnsi"/>
          <w:sz w:val="20"/>
        </w:rPr>
        <w:t>przekazanych Zamawiającemu w toku postępowania</w:t>
      </w:r>
      <w:r w:rsidR="00917741">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C472EA">
        <w:rPr>
          <w:rFonts w:ascii="Verdana" w:hAnsi="Verdana" w:cstheme="minorHAnsi"/>
          <w:sz w:val="20"/>
        </w:rPr>
        <w:t>lub wprost z dokumentów rejestrowych lub bezpłatnych i ogólnodostępnych baz danych</w:t>
      </w:r>
      <w:r w:rsidRPr="002A6CA3">
        <w:rPr>
          <w:rFonts w:ascii="Verdana" w:hAnsi="Verdana" w:cstheme="minorHAnsi"/>
          <w:sz w:val="20"/>
        </w:rPr>
        <w:t xml:space="preserve">. </w:t>
      </w:r>
    </w:p>
    <w:p w14:paraId="4FC0AADD" w14:textId="7F4E13C3" w:rsidR="00003E6E" w:rsidRPr="002A6CA3" w:rsidRDefault="005D3279" w:rsidP="007D157E">
      <w:pPr>
        <w:pStyle w:val="Akapitzlist"/>
        <w:numPr>
          <w:ilvl w:val="1"/>
          <w:numId w:val="57"/>
        </w:numPr>
        <w:spacing w:before="240" w:after="120" w:line="240" w:lineRule="auto"/>
        <w:ind w:left="426" w:right="-284" w:hanging="710"/>
        <w:rPr>
          <w:rFonts w:ascii="Verdana" w:hAnsi="Verdana"/>
          <w:b/>
          <w:bCs/>
          <w:sz w:val="20"/>
        </w:rPr>
      </w:pPr>
      <w:r w:rsidRPr="002A6CA3">
        <w:rPr>
          <w:rFonts w:ascii="Verdana" w:hAnsi="Verdana" w:cstheme="minorHAnsi"/>
          <w:sz w:val="20"/>
        </w:rPr>
        <w:t>W przypadku, gdy Wykonawca, którego Oferta została wybrana uchyla się od za</w:t>
      </w:r>
      <w:r w:rsidR="000F3AAE">
        <w:rPr>
          <w:rFonts w:ascii="Verdana" w:hAnsi="Verdana" w:cstheme="minorHAnsi"/>
          <w:sz w:val="20"/>
        </w:rPr>
        <w:t>warcia Umowy w </w:t>
      </w:r>
      <w:r w:rsidRPr="002A6CA3">
        <w:rPr>
          <w:rFonts w:ascii="Verdana" w:hAnsi="Verdana" w:cstheme="minorHAnsi"/>
          <w:sz w:val="20"/>
        </w:rPr>
        <w:t xml:space="preserve">sprawie zamówienia </w:t>
      </w:r>
      <w:r w:rsidR="001B63ED" w:rsidRPr="002A6CA3">
        <w:rPr>
          <w:rFonts w:ascii="Verdana" w:hAnsi="Verdana" w:cstheme="minorHAnsi"/>
          <w:sz w:val="20"/>
        </w:rPr>
        <w:t>nie</w:t>
      </w:r>
      <w:r w:rsidRPr="002A6CA3">
        <w:rPr>
          <w:rFonts w:ascii="Verdana" w:hAnsi="Verdana" w:cstheme="minorHAnsi"/>
          <w:sz w:val="20"/>
        </w:rPr>
        <w:t xml:space="preserve">publicznego Zamawiający może wybrać najkorzystniejszą </w:t>
      </w:r>
      <w:r w:rsidR="008521EE" w:rsidRPr="002A6CA3">
        <w:rPr>
          <w:rFonts w:ascii="Verdana" w:hAnsi="Verdana" w:cstheme="minorHAnsi"/>
          <w:sz w:val="20"/>
        </w:rPr>
        <w:t xml:space="preserve">Ofertę </w:t>
      </w:r>
      <w:r w:rsidRPr="002A6CA3">
        <w:rPr>
          <w:rFonts w:ascii="Verdana" w:hAnsi="Verdana" w:cstheme="minorHAnsi"/>
          <w:sz w:val="20"/>
        </w:rPr>
        <w:t>spośród pozostałych Ofert bez przeprowadzania ich ponownego badania i oceny, chyba że zachodzą przesł</w:t>
      </w:r>
      <w:r w:rsidR="00003E6E" w:rsidRPr="002A6CA3">
        <w:rPr>
          <w:rFonts w:ascii="Verdana" w:hAnsi="Verdana" w:cstheme="minorHAnsi"/>
          <w:sz w:val="20"/>
        </w:rPr>
        <w:t>anki unieważnienia Postępowania</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003E6E" w:rsidRPr="002A6CA3">
        <w:rPr>
          <w:rFonts w:ascii="Verdana" w:hAnsi="Verdana" w:cstheme="minorHAnsi"/>
          <w:sz w:val="20"/>
        </w:rPr>
        <w:t>.</w:t>
      </w:r>
    </w:p>
    <w:p w14:paraId="2D67BD46" w14:textId="77777777" w:rsidR="005817FF" w:rsidRPr="002A6CA3" w:rsidRDefault="005D3279"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theme="minorHAnsi"/>
          <w:sz w:val="20"/>
          <w:lang w:val="pl-PL"/>
        </w:rPr>
      </w:pPr>
      <w:bookmarkStart w:id="212" w:name="_Toc137824143"/>
      <w:bookmarkStart w:id="213" w:name="_Toc154823359"/>
      <w:bookmarkStart w:id="214" w:name="_Toc165273925"/>
      <w:bookmarkStart w:id="215" w:name="_Toc165274194"/>
      <w:bookmarkStart w:id="216" w:name="_Toc243294554"/>
      <w:bookmarkStart w:id="217" w:name="_Toc489350404"/>
      <w:bookmarkStart w:id="218" w:name="_Toc515896297"/>
      <w:bookmarkStart w:id="219" w:name="_Toc122344801"/>
      <w:r w:rsidRPr="002A6CA3">
        <w:rPr>
          <w:rFonts w:ascii="Verdana" w:eastAsia="Calibri" w:hAnsi="Verdana" w:cstheme="minorHAnsi"/>
          <w:caps w:val="0"/>
          <w:kern w:val="0"/>
          <w:sz w:val="20"/>
          <w:lang w:val="pl-PL"/>
        </w:rPr>
        <w:t>WYMAGANIA DOTYCZĄCE ZABEZPIECZENIA NALEŻYTEGO WYKONANIA UMOWY</w:t>
      </w:r>
      <w:bookmarkEnd w:id="212"/>
      <w:bookmarkEnd w:id="213"/>
      <w:bookmarkEnd w:id="214"/>
      <w:bookmarkEnd w:id="215"/>
      <w:bookmarkEnd w:id="216"/>
      <w:bookmarkEnd w:id="217"/>
      <w:bookmarkEnd w:id="218"/>
      <w:bookmarkEnd w:id="219"/>
    </w:p>
    <w:p w14:paraId="1E0E9A5E" w14:textId="77777777" w:rsidR="005010DA" w:rsidRPr="00C50617" w:rsidRDefault="005010DA" w:rsidP="00980BFF">
      <w:pPr>
        <w:pStyle w:val="Akapitzlist"/>
        <w:numPr>
          <w:ilvl w:val="0"/>
          <w:numId w:val="58"/>
        </w:numPr>
        <w:spacing w:before="120" w:after="120" w:line="240" w:lineRule="auto"/>
        <w:ind w:right="-284"/>
        <w:rPr>
          <w:rFonts w:ascii="Verdana" w:eastAsia="Calibri" w:hAnsi="Verdana" w:cstheme="minorHAnsi"/>
          <w:vanish/>
          <w:sz w:val="20"/>
        </w:rPr>
      </w:pPr>
    </w:p>
    <w:p w14:paraId="3509D8DC" w14:textId="77777777" w:rsidR="005010DA" w:rsidRPr="00C50617" w:rsidRDefault="005010DA" w:rsidP="00980BFF">
      <w:pPr>
        <w:pStyle w:val="Akapitzlist"/>
        <w:numPr>
          <w:ilvl w:val="0"/>
          <w:numId w:val="58"/>
        </w:numPr>
        <w:spacing w:before="120" w:after="120" w:line="240" w:lineRule="auto"/>
        <w:ind w:right="-284"/>
        <w:rPr>
          <w:rFonts w:ascii="Verdana" w:eastAsia="Calibri" w:hAnsi="Verdana" w:cstheme="minorHAnsi"/>
          <w:vanish/>
          <w:sz w:val="20"/>
        </w:rPr>
      </w:pPr>
    </w:p>
    <w:p w14:paraId="7FD4E9DD" w14:textId="62219902" w:rsidR="005817FF" w:rsidRPr="00C50617" w:rsidRDefault="005D3279" w:rsidP="007D157E">
      <w:pPr>
        <w:pStyle w:val="Akapitzlist"/>
        <w:numPr>
          <w:ilvl w:val="1"/>
          <w:numId w:val="58"/>
        </w:numPr>
        <w:spacing w:before="120" w:after="120" w:line="240" w:lineRule="auto"/>
        <w:ind w:left="426" w:right="-284" w:hanging="710"/>
        <w:rPr>
          <w:rFonts w:ascii="Verdana" w:hAnsi="Verdana" w:cstheme="minorHAnsi"/>
          <w:i/>
          <w:sz w:val="20"/>
        </w:rPr>
      </w:pPr>
      <w:r w:rsidRPr="00C50617">
        <w:rPr>
          <w:rFonts w:ascii="Verdana" w:eastAsia="Calibri" w:hAnsi="Verdana" w:cstheme="minorHAnsi"/>
          <w:sz w:val="20"/>
        </w:rPr>
        <w:t>Zamawiający odstępuje od żądania zabezpieczenia należytego wykonania umowy w niniejszym Postępowaniu</w:t>
      </w:r>
      <w:r w:rsidR="009D5BC2" w:rsidRPr="00C50617">
        <w:rPr>
          <w:rFonts w:ascii="Verdana" w:eastAsia="Calibri" w:hAnsi="Verdana" w:cstheme="minorHAnsi"/>
          <w:sz w:val="20"/>
        </w:rPr>
        <w:t xml:space="preserve"> </w:t>
      </w:r>
      <w:r w:rsidR="009D5BC2" w:rsidRPr="00C50617">
        <w:rPr>
          <w:rFonts w:ascii="Verdana" w:hAnsi="Verdana" w:cstheme="minorHAnsi"/>
          <w:sz w:val="20"/>
          <w:lang w:eastAsia="pl-PL"/>
        </w:rPr>
        <w:t>zakupowym</w:t>
      </w:r>
      <w:r w:rsidRPr="00C50617">
        <w:rPr>
          <w:rFonts w:ascii="Verdana" w:eastAsia="Calibri" w:hAnsi="Verdana" w:cstheme="minorHAnsi"/>
          <w:sz w:val="20"/>
        </w:rPr>
        <w:t>.</w:t>
      </w:r>
    </w:p>
    <w:p w14:paraId="4CB3BA08" w14:textId="77777777" w:rsidR="005D3279" w:rsidRPr="002A6CA3" w:rsidRDefault="005D3279" w:rsidP="007D157E">
      <w:pPr>
        <w:pStyle w:val="Nagwek1"/>
        <w:keepLines w:val="0"/>
        <w:numPr>
          <w:ilvl w:val="0"/>
          <w:numId w:val="69"/>
        </w:numPr>
        <w:shd w:val="clear" w:color="auto" w:fill="C6D9F1" w:themeFill="text2" w:themeFillTint="33"/>
        <w:spacing w:before="0" w:after="0" w:line="240" w:lineRule="auto"/>
        <w:ind w:left="426" w:hanging="710"/>
        <w:rPr>
          <w:rFonts w:ascii="Verdana" w:hAnsi="Verdana" w:cstheme="minorHAnsi"/>
          <w:i/>
          <w:sz w:val="20"/>
        </w:rPr>
      </w:pPr>
      <w:bookmarkStart w:id="220" w:name="_Toc360717346"/>
      <w:bookmarkStart w:id="221" w:name="_Toc404679081"/>
      <w:bookmarkStart w:id="222" w:name="_Toc462325366"/>
      <w:bookmarkStart w:id="223" w:name="_Toc122344805"/>
      <w:r w:rsidRPr="002A6CA3">
        <w:rPr>
          <w:rFonts w:ascii="Verdana" w:eastAsia="Calibri" w:hAnsi="Verdana" w:cstheme="minorHAnsi"/>
          <w:caps w:val="0"/>
          <w:kern w:val="0"/>
          <w:sz w:val="20"/>
          <w:lang w:val="pl-PL"/>
        </w:rPr>
        <w:t>INFORMACJA O F</w:t>
      </w:r>
      <w:r w:rsidR="00BF1B92" w:rsidRPr="002A6CA3">
        <w:rPr>
          <w:rFonts w:ascii="Verdana" w:eastAsia="Calibri" w:hAnsi="Verdana" w:cstheme="minorHAnsi"/>
          <w:caps w:val="0"/>
          <w:kern w:val="0"/>
          <w:sz w:val="20"/>
          <w:lang w:val="pl-PL"/>
        </w:rPr>
        <w:t xml:space="preserve">INANSOWANIU ZAMÓWIENIA </w:t>
      </w:r>
      <w:bookmarkEnd w:id="220"/>
      <w:bookmarkEnd w:id="221"/>
      <w:bookmarkEnd w:id="222"/>
      <w:bookmarkEnd w:id="223"/>
    </w:p>
    <w:p w14:paraId="25F4AD6F"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6AE3DB6"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55824668"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1D3F514"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B6DA5F5"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7884697E"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ACFEE2E"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5F1014C"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9CBAF5A"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4612FB5E" w14:textId="137BC2AC" w:rsidR="00BF1B92" w:rsidRPr="00C50617" w:rsidRDefault="00BF1B92" w:rsidP="007D157E">
      <w:pPr>
        <w:pStyle w:val="Nagwek1"/>
        <w:keepNext w:val="0"/>
        <w:keepLines w:val="0"/>
        <w:numPr>
          <w:ilvl w:val="1"/>
          <w:numId w:val="69"/>
        </w:numPr>
        <w:suppressAutoHyphens/>
        <w:spacing w:before="120" w:after="120" w:line="240" w:lineRule="auto"/>
        <w:ind w:right="-284" w:hanging="659"/>
        <w:rPr>
          <w:rFonts w:ascii="Verdana" w:hAnsi="Verdana" w:cstheme="minorHAnsi"/>
          <w:b w:val="0"/>
          <w:caps w:val="0"/>
          <w:sz w:val="20"/>
        </w:rPr>
      </w:pPr>
      <w:bookmarkStart w:id="224" w:name="_Toc122344806"/>
      <w:r w:rsidRPr="00C50617">
        <w:rPr>
          <w:rFonts w:ascii="Verdana" w:hAnsi="Verdana" w:cstheme="minorHAnsi"/>
          <w:b w:val="0"/>
          <w:caps w:val="0"/>
          <w:sz w:val="20"/>
        </w:rPr>
        <w:t>Zamawiający oświadcza, iż Przedmiot Zamówienia nie będzie finansowany z udziałem środków z Funduszy UE lub innych środków zewnętrznych</w:t>
      </w:r>
      <w:bookmarkEnd w:id="224"/>
      <w:r w:rsidR="00C50617" w:rsidRPr="00C50617">
        <w:rPr>
          <w:rFonts w:ascii="Verdana" w:hAnsi="Verdana" w:cstheme="minorHAnsi"/>
          <w:b w:val="0"/>
          <w:caps w:val="0"/>
          <w:sz w:val="20"/>
        </w:rPr>
        <w:t>.</w:t>
      </w:r>
    </w:p>
    <w:p w14:paraId="73DC6388" w14:textId="77777777" w:rsidR="0077555C" w:rsidRPr="002A6CA3" w:rsidRDefault="0077555C" w:rsidP="007D157E">
      <w:pPr>
        <w:pStyle w:val="Nagwek1"/>
        <w:keepNext w:val="0"/>
        <w:keepLines w:val="0"/>
        <w:widowControl w:val="0"/>
        <w:numPr>
          <w:ilvl w:val="0"/>
          <w:numId w:val="69"/>
        </w:numPr>
        <w:shd w:val="clear" w:color="auto" w:fill="C6D9F1" w:themeFill="text2" w:themeFillTint="33"/>
        <w:spacing w:before="120" w:after="120" w:line="240" w:lineRule="auto"/>
        <w:ind w:left="425" w:right="-284" w:hanging="709"/>
        <w:rPr>
          <w:rFonts w:ascii="Verdana" w:hAnsi="Verdana" w:cs="Arial"/>
          <w:caps w:val="0"/>
          <w:smallCaps/>
          <w:snapToGrid w:val="0"/>
          <w:sz w:val="20"/>
          <w:lang w:val="pl-PL" w:eastAsia="pl-PL"/>
        </w:rPr>
      </w:pPr>
      <w:bookmarkStart w:id="225" w:name="_Toc531685150"/>
      <w:bookmarkStart w:id="226" w:name="_Toc7422300"/>
      <w:bookmarkStart w:id="227" w:name="_Toc122344808"/>
      <w:r w:rsidRPr="002A6CA3">
        <w:rPr>
          <w:rFonts w:ascii="Verdana" w:hAnsi="Verdana" w:cs="Arial"/>
          <w:caps w:val="0"/>
          <w:smallCaps/>
          <w:snapToGrid w:val="0"/>
          <w:sz w:val="20"/>
          <w:lang w:val="pl-PL" w:eastAsia="pl-PL"/>
        </w:rPr>
        <w:t>OCHRONA DANYCH OSOBOWYCH</w:t>
      </w:r>
      <w:bookmarkEnd w:id="225"/>
      <w:bookmarkEnd w:id="226"/>
      <w:bookmarkEnd w:id="227"/>
    </w:p>
    <w:p w14:paraId="7FCDFCD3"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28" w:name="_Toc122344809"/>
      <w:bookmarkEnd w:id="228"/>
    </w:p>
    <w:p w14:paraId="0A785B7B"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29" w:name="_Toc122344810"/>
      <w:bookmarkEnd w:id="229"/>
    </w:p>
    <w:p w14:paraId="1B5413C6"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30" w:name="_Toc122344811"/>
      <w:r w:rsidRPr="002A6CA3">
        <w:rPr>
          <w:rFonts w:ascii="Verdana" w:hAnsi="Verdana"/>
          <w:b w:val="0"/>
          <w:sz w:val="20"/>
          <w:lang w:val="pl-PL" w:eastAsia="pl-PL"/>
        </w:rPr>
        <w:lastRenderedPageBreak/>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2A6CA3">
        <w:rPr>
          <w:rFonts w:ascii="Verdana" w:hAnsi="Verdana"/>
          <w:sz w:val="20"/>
          <w:lang w:val="pl-PL" w:eastAsia="pl-PL"/>
        </w:rPr>
        <w:t>RODO</w:t>
      </w:r>
      <w:r w:rsidRPr="002A6CA3">
        <w:rPr>
          <w:rFonts w:ascii="Verdana" w:hAnsi="Verdana"/>
          <w:b w:val="0"/>
          <w:sz w:val="20"/>
          <w:lang w:val="pl-PL" w:eastAsia="pl-PL"/>
        </w:rPr>
        <w:t>”) informujemy, że:</w:t>
      </w:r>
      <w:bookmarkEnd w:id="230"/>
    </w:p>
    <w:p w14:paraId="038751A6"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31" w:name="_Toc122344812"/>
      <w:r w:rsidRPr="002A6CA3">
        <w:rPr>
          <w:rFonts w:ascii="Verdana" w:hAnsi="Verdana"/>
          <w:b w:val="0"/>
          <w:sz w:val="20"/>
          <w:lang w:val="pl-PL" w:eastAsia="pl-PL"/>
        </w:rPr>
        <w:t>Administratorem Pani / Pana danych osobowych („ADO”) jest:</w:t>
      </w:r>
      <w:bookmarkEnd w:id="231"/>
      <w:r w:rsidRPr="002A6CA3">
        <w:rPr>
          <w:rFonts w:ascii="Verdana" w:hAnsi="Verdana"/>
          <w:b w:val="0"/>
          <w:sz w:val="20"/>
          <w:lang w:val="pl-PL" w:eastAsia="pl-PL"/>
        </w:rPr>
        <w:t xml:space="preserve"> </w:t>
      </w:r>
    </w:p>
    <w:p w14:paraId="7954020D" w14:textId="4A7D4C75" w:rsidR="00BA4433" w:rsidRPr="00C50617" w:rsidRDefault="00C50617" w:rsidP="00C50617">
      <w:pPr>
        <w:pStyle w:val="Nagwek2"/>
        <w:keepNext w:val="0"/>
        <w:keepLines w:val="0"/>
        <w:widowControl w:val="0"/>
        <w:spacing w:before="120" w:after="120" w:line="240" w:lineRule="auto"/>
        <w:ind w:left="426" w:right="-283"/>
        <w:rPr>
          <w:rFonts w:ascii="Verdana" w:hAnsi="Verdana"/>
          <w:sz w:val="20"/>
          <w:lang w:val="pl-PL" w:eastAsia="pl-PL"/>
        </w:rPr>
      </w:pPr>
      <w:r w:rsidRPr="00C50617">
        <w:rPr>
          <w:rFonts w:ascii="Verdana" w:hAnsi="Verdana"/>
          <w:sz w:val="20"/>
          <w:lang w:val="pl-PL" w:eastAsia="pl-PL"/>
        </w:rPr>
        <w:t xml:space="preserve">Zespół Elektrociepłowni Wrocławskich KOGENERACJA S.A. z siedzibą we Wrocławiu </w:t>
      </w:r>
      <w:r>
        <w:rPr>
          <w:rFonts w:ascii="Verdana" w:hAnsi="Verdana"/>
          <w:sz w:val="20"/>
          <w:lang w:val="pl-PL" w:eastAsia="pl-PL"/>
        </w:rPr>
        <w:br/>
      </w:r>
      <w:r w:rsidRPr="00C50617">
        <w:rPr>
          <w:rFonts w:ascii="Verdana" w:hAnsi="Verdana"/>
          <w:sz w:val="20"/>
          <w:lang w:val="pl-PL" w:eastAsia="pl-PL"/>
        </w:rPr>
        <w:t>(50-220) przy ul. Łowieckej 24.</w:t>
      </w:r>
    </w:p>
    <w:p w14:paraId="26DFA822" w14:textId="309395CB" w:rsidR="00BA4433" w:rsidRPr="00C50617"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32" w:name="_Toc122344814"/>
      <w:r w:rsidRPr="00C50617">
        <w:rPr>
          <w:rFonts w:ascii="Verdana" w:hAnsi="Verdana"/>
          <w:b w:val="0"/>
          <w:sz w:val="20"/>
          <w:lang w:val="pl-PL" w:eastAsia="pl-PL"/>
        </w:rPr>
        <w:t xml:space="preserve">W sprawie ochrony swoich danych osobowych może Pani/Pan skontaktować się z: </w:t>
      </w:r>
      <w:r w:rsidR="00C50617" w:rsidRPr="00C50617">
        <w:rPr>
          <w:rFonts w:ascii="Verdana" w:hAnsi="Verdana"/>
          <w:b w:val="0"/>
          <w:sz w:val="20"/>
          <w:lang w:val="pl-PL" w:eastAsia="pl-PL"/>
        </w:rPr>
        <w:t xml:space="preserve">Inspektorem Ochrony Danych ZEW Kogeneracja S.A.: </w:t>
      </w:r>
      <w:hyperlink r:id="rId22" w:history="1">
        <w:r w:rsidR="00C50617" w:rsidRPr="00C50617">
          <w:rPr>
            <w:rStyle w:val="Hipercze"/>
            <w:rFonts w:ascii="Verdana" w:hAnsi="Verdana"/>
            <w:b w:val="0"/>
            <w:sz w:val="20"/>
            <w:lang w:val="pl-PL" w:eastAsia="pl-PL"/>
          </w:rPr>
          <w:t>Karol.Sonta@kogeneracja.com.pl</w:t>
        </w:r>
      </w:hyperlink>
      <w:r w:rsidR="00C50617" w:rsidRPr="00C50617">
        <w:rPr>
          <w:rFonts w:ascii="Verdana" w:hAnsi="Verdana"/>
          <w:b w:val="0"/>
          <w:sz w:val="20"/>
          <w:lang w:val="pl-PL" w:eastAsia="pl-PL"/>
        </w:rPr>
        <w:t xml:space="preserve"> lub Zastępcą Inspektora Ochrony Danych Danych: </w:t>
      </w:r>
      <w:hyperlink r:id="rId23" w:history="1">
        <w:r w:rsidR="00C50617" w:rsidRPr="00C50617">
          <w:rPr>
            <w:rStyle w:val="Hipercze"/>
            <w:rFonts w:ascii="Verdana" w:hAnsi="Verdana"/>
            <w:b w:val="0"/>
            <w:sz w:val="20"/>
            <w:lang w:val="pl-PL" w:eastAsia="pl-PL"/>
          </w:rPr>
          <w:t>Michal.Paprocki@kogeneracja.com.pl</w:t>
        </w:r>
      </w:hyperlink>
      <w:r w:rsidRPr="00C50617">
        <w:rPr>
          <w:rFonts w:ascii="Verdana" w:hAnsi="Verdana"/>
          <w:b w:val="0"/>
          <w:sz w:val="20"/>
          <w:lang w:val="pl-PL" w:eastAsia="pl-PL"/>
        </w:rPr>
        <w:t xml:space="preserve"> lub pisemnie na adres naszej siedziby wskazany w punkcie </w:t>
      </w:r>
      <w:r w:rsidR="009B4E6B" w:rsidRPr="00C50617">
        <w:rPr>
          <w:rFonts w:ascii="Verdana" w:hAnsi="Verdana"/>
          <w:b w:val="0"/>
          <w:sz w:val="20"/>
          <w:lang w:val="pl-PL" w:eastAsia="pl-PL"/>
        </w:rPr>
        <w:t>28</w:t>
      </w:r>
      <w:r w:rsidRPr="00C50617">
        <w:rPr>
          <w:rFonts w:ascii="Verdana" w:hAnsi="Verdana"/>
          <w:b w:val="0"/>
          <w:sz w:val="20"/>
          <w:lang w:val="pl-PL" w:eastAsia="pl-PL"/>
        </w:rPr>
        <w:t>.2.</w:t>
      </w:r>
      <w:bookmarkEnd w:id="232"/>
    </w:p>
    <w:p w14:paraId="6D41DA1E"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33" w:name="_Toc122344815"/>
      <w:r w:rsidRPr="002A6CA3">
        <w:rPr>
          <w:rFonts w:ascii="Verdana" w:hAnsi="Verdana"/>
          <w:b w:val="0"/>
          <w:sz w:val="20"/>
          <w:lang w:val="pl-PL" w:eastAsia="pl-PL"/>
        </w:rPr>
        <w:t>Pani/Pana dane osobowe będą przetwarzane na podstawie:</w:t>
      </w:r>
      <w:bookmarkEnd w:id="233"/>
    </w:p>
    <w:p w14:paraId="1259B2D4"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sz w:val="20"/>
          <w:lang w:val="pl-PL" w:eastAsia="pl-PL"/>
        </w:rPr>
      </w:pPr>
      <w:bookmarkStart w:id="234" w:name="_Toc122344816"/>
      <w:r w:rsidRPr="002A6CA3">
        <w:rPr>
          <w:rFonts w:ascii="Verdana" w:hAnsi="Verdana"/>
          <w:b w:val="0"/>
          <w:sz w:val="20"/>
          <w:lang w:val="pl-PL" w:eastAsia="pl-PL"/>
        </w:rPr>
        <w:t>art. 6 ust. 1 lit. b) RODO – przetwarzanie danych jest niezbędne do zawarcia umowy lub podjęcia działań przed zawarciem umowy (w przypadku umów zawieranych z osobami fizycznymi lub spółkami cywilnymi)</w:t>
      </w:r>
      <w:bookmarkEnd w:id="234"/>
    </w:p>
    <w:p w14:paraId="162E214C"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sz w:val="20"/>
          <w:lang w:val="pl-PL" w:eastAsia="pl-PL"/>
        </w:rPr>
      </w:pPr>
      <w:bookmarkStart w:id="235" w:name="_Toc122344817"/>
      <w:r w:rsidRPr="002A6CA3">
        <w:rPr>
          <w:rFonts w:ascii="Verdana" w:hAnsi="Verdana"/>
          <w:b w:val="0"/>
          <w:sz w:val="20"/>
          <w:lang w:val="pl-PL" w:eastAsia="pl-PL"/>
        </w:rPr>
        <w:t>art. 6 ust. 1 lit. c) RODO (obowiązek prawny ciążący na Administratorze) w szczególności, w celu realizacji żądań organów ścigania i na potrzeby postępowań sądowych,</w:t>
      </w:r>
      <w:bookmarkEnd w:id="235"/>
    </w:p>
    <w:p w14:paraId="02C00F85"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sz w:val="20"/>
          <w:lang w:val="pl-PL" w:eastAsia="pl-PL"/>
        </w:rPr>
      </w:pPr>
      <w:bookmarkStart w:id="236" w:name="_Toc122344818"/>
      <w:r w:rsidRPr="002A6CA3">
        <w:rPr>
          <w:rFonts w:ascii="Verdana" w:hAnsi="Verdana"/>
          <w:b w:val="0"/>
          <w:sz w:val="20"/>
          <w:lang w:val="pl-PL" w:eastAsia="pl-PL"/>
        </w:rPr>
        <w:t>art. 6 ust. 1 lit. f) RODO (prawnie uzasadniony interes Administratora):</w:t>
      </w:r>
      <w:bookmarkEnd w:id="236"/>
    </w:p>
    <w:p w14:paraId="1D20098E"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b w:val="0"/>
          <w:sz w:val="20"/>
          <w:lang w:val="pl-PL" w:eastAsia="pl-PL"/>
        </w:rPr>
      </w:pPr>
      <w:bookmarkStart w:id="237" w:name="_Toc122344819"/>
      <w:r w:rsidRPr="002A6CA3">
        <w:rPr>
          <w:rFonts w:ascii="Verdana" w:hAnsi="Verdana"/>
          <w:b w:val="0"/>
          <w:sz w:val="20"/>
          <w:lang w:val="pl-PL" w:eastAsia="pl-PL"/>
        </w:rPr>
        <w:t>w celu zawarcia umowy z Administratorem lub podjęcia działań przed zawarciem umowy (w przypadku umów zawieranych z podmiotami prawnymi),</w:t>
      </w:r>
      <w:bookmarkEnd w:id="237"/>
    </w:p>
    <w:p w14:paraId="711B54D1"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cstheme="minorHAnsi"/>
          <w:b w:val="0"/>
          <w:sz w:val="20"/>
          <w:lang w:val="pl-PL" w:eastAsia="pl-PL"/>
        </w:rPr>
      </w:pPr>
      <w:bookmarkStart w:id="238" w:name="_Toc122344820"/>
      <w:r w:rsidRPr="002A6CA3">
        <w:rPr>
          <w:rFonts w:ascii="Verdana" w:hAnsi="Verdana"/>
          <w:b w:val="0"/>
          <w:sz w:val="20"/>
          <w:lang w:val="pl-PL" w:eastAsia="pl-PL"/>
        </w:rPr>
        <w:t xml:space="preserve">w celach archiwalnych (dowodowych) będących realizacją prawnie uzasadnionego interesu Administratora dla zabezpieczenia informacji na wypadek prawnej potrzeby wykazania </w:t>
      </w:r>
      <w:r w:rsidRPr="002A6CA3">
        <w:rPr>
          <w:rFonts w:ascii="Verdana" w:hAnsi="Verdana" w:cstheme="minorHAnsi"/>
          <w:b w:val="0"/>
          <w:sz w:val="20"/>
          <w:lang w:val="pl-PL" w:eastAsia="pl-PL"/>
        </w:rPr>
        <w:t>faktów,</w:t>
      </w:r>
      <w:bookmarkEnd w:id="238"/>
    </w:p>
    <w:p w14:paraId="4091CAAA"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cstheme="minorHAnsi"/>
          <w:b w:val="0"/>
          <w:sz w:val="20"/>
          <w:lang w:val="pl-PL" w:eastAsia="pl-PL"/>
        </w:rPr>
      </w:pPr>
      <w:bookmarkStart w:id="239" w:name="_Toc122344821"/>
      <w:r w:rsidRPr="002A6CA3">
        <w:rPr>
          <w:rFonts w:ascii="Verdana" w:hAnsi="Verdana" w:cstheme="minorHAnsi"/>
          <w:b w:val="0"/>
          <w:sz w:val="20"/>
          <w:lang w:val="pl-PL" w:eastAsia="pl-PL"/>
        </w:rPr>
        <w:t>w celu ewentualnego ustalenia, dochodzenia lub obrony przed roszczeniami,</w:t>
      </w:r>
      <w:bookmarkEnd w:id="239"/>
    </w:p>
    <w:p w14:paraId="3418B599"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cstheme="minorHAnsi"/>
          <w:b w:val="0"/>
          <w:sz w:val="20"/>
          <w:lang w:val="pl-PL" w:eastAsia="pl-PL"/>
        </w:rPr>
      </w:pPr>
      <w:bookmarkStart w:id="240" w:name="_Toc122344822"/>
      <w:r w:rsidRPr="002A6CA3">
        <w:rPr>
          <w:rFonts w:ascii="Verdana" w:hAnsi="Verdana" w:cstheme="minorHAnsi"/>
          <w:b w:val="0"/>
          <w:sz w:val="20"/>
          <w:lang w:val="pl-PL" w:eastAsia="pl-PL"/>
        </w:rPr>
        <w:t>w celu ułatwienia komunikacji między podmiotami Grupy Kapitałowej PGE.</w:t>
      </w:r>
      <w:bookmarkEnd w:id="240"/>
    </w:p>
    <w:p w14:paraId="32FB8041"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color w:val="1D1B11" w:themeColor="background2" w:themeShade="1A"/>
          <w:sz w:val="20"/>
          <w:lang w:val="pl-PL" w:eastAsia="pl-PL"/>
        </w:rPr>
      </w:pPr>
      <w:bookmarkStart w:id="241" w:name="_Toc122344823"/>
      <w:r w:rsidRPr="002A6CA3">
        <w:rPr>
          <w:rFonts w:ascii="Verdana" w:hAnsi="Verdana"/>
          <w:b w:val="0"/>
          <w:color w:val="1D1B11" w:themeColor="background2" w:themeShade="1A"/>
          <w:sz w:val="20"/>
          <w:lang w:val="pl-PL" w:eastAsia="pl-PL"/>
        </w:rPr>
        <w:t>Okres przetwarzania Pani/Pana danych osobowych związany jest ze wskazanymi powyżej celami ich przetwarzania. Wobec powyższego dane osobowe będą przetwarzane przez czas:</w:t>
      </w:r>
      <w:bookmarkEnd w:id="241"/>
    </w:p>
    <w:p w14:paraId="75741700" w14:textId="01AF0824"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color w:val="1D1B11" w:themeColor="background2" w:themeShade="1A"/>
          <w:sz w:val="20"/>
          <w:lang w:val="pl-PL" w:eastAsia="pl-PL"/>
        </w:rPr>
      </w:pPr>
      <w:bookmarkStart w:id="242" w:name="_Toc122344824"/>
      <w:r w:rsidRPr="002A6CA3">
        <w:rPr>
          <w:rFonts w:ascii="Verdana" w:hAnsi="Verdana"/>
          <w:b w:val="0"/>
          <w:color w:val="1D1B11" w:themeColor="background2" w:themeShade="1A"/>
          <w:sz w:val="20"/>
          <w:lang w:val="pl-PL" w:eastAsia="pl-PL"/>
        </w:rPr>
        <w:t>dane przetw</w:t>
      </w:r>
      <w:r w:rsidR="00DA3E99">
        <w:rPr>
          <w:rFonts w:ascii="Verdana" w:hAnsi="Verdana"/>
          <w:b w:val="0"/>
          <w:color w:val="1D1B11" w:themeColor="background2" w:themeShade="1A"/>
          <w:sz w:val="20"/>
          <w:lang w:val="pl-PL" w:eastAsia="pl-PL"/>
        </w:rPr>
        <w:t xml:space="preserve">arzane w celu wykonania umowy </w:t>
      </w:r>
      <w:r w:rsidRPr="002A6CA3">
        <w:rPr>
          <w:rFonts w:ascii="Verdana" w:hAnsi="Verdana"/>
          <w:b w:val="0"/>
          <w:color w:val="1D1B11" w:themeColor="background2" w:themeShade="1A"/>
          <w:sz w:val="20"/>
          <w:lang w:val="pl-PL" w:eastAsia="pl-PL"/>
        </w:rPr>
        <w:t>do czasu przedawnienia roszczeń powstałych na podstawie Umowy, przez czas niezbędny d</w:t>
      </w:r>
      <w:r w:rsidR="000F3AAE">
        <w:rPr>
          <w:rFonts w:ascii="Verdana" w:hAnsi="Verdana"/>
          <w:b w:val="0"/>
          <w:color w:val="1D1B11" w:themeColor="background2" w:themeShade="1A"/>
          <w:sz w:val="20"/>
          <w:lang w:val="pl-PL" w:eastAsia="pl-PL"/>
        </w:rPr>
        <w:t>o ich dochodzenia lub obrony (w </w:t>
      </w:r>
      <w:r w:rsidRPr="002A6CA3">
        <w:rPr>
          <w:rFonts w:ascii="Verdana" w:hAnsi="Verdana"/>
          <w:b w:val="0"/>
          <w:color w:val="1D1B11" w:themeColor="background2" w:themeShade="1A"/>
          <w:sz w:val="20"/>
          <w:lang w:val="pl-PL" w:eastAsia="pl-PL"/>
        </w:rPr>
        <w:t>przypadku umów zawieranych z osobami fizycznymi lub spółkami cywilnymi)</w:t>
      </w:r>
      <w:bookmarkEnd w:id="242"/>
    </w:p>
    <w:p w14:paraId="01A34F98"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color w:val="1D1B11" w:themeColor="background2" w:themeShade="1A"/>
          <w:sz w:val="20"/>
          <w:lang w:val="pl-PL" w:eastAsia="pl-PL"/>
        </w:rPr>
      </w:pPr>
      <w:bookmarkStart w:id="243" w:name="_Toc122344825"/>
      <w:r w:rsidRPr="002A6CA3">
        <w:rPr>
          <w:rFonts w:ascii="Verdana" w:hAnsi="Verdana"/>
          <w:b w:val="0"/>
          <w:color w:val="1D1B11" w:themeColor="background2" w:themeShade="1A"/>
          <w:sz w:val="20"/>
          <w:lang w:val="pl-PL" w:eastAsia="pl-PL"/>
        </w:rPr>
        <w:t>dane przetwarzane na podstawie przepisu prawa – przez okres wynikający z prawa powszechnie obowiązującego, w którym przepisy prawa nakazują Administratorowi przechowywanie danych,</w:t>
      </w:r>
      <w:bookmarkEnd w:id="243"/>
    </w:p>
    <w:p w14:paraId="71311F9B" w14:textId="21615496"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color w:val="1D1B11" w:themeColor="background2" w:themeShade="1A"/>
          <w:sz w:val="20"/>
          <w:lang w:val="pl-PL" w:eastAsia="pl-PL"/>
        </w:rPr>
      </w:pPr>
      <w:bookmarkStart w:id="244" w:name="_Toc122344826"/>
      <w:r w:rsidRPr="002A6CA3">
        <w:rPr>
          <w:rFonts w:ascii="Verdana" w:hAnsi="Verdana"/>
          <w:b w:val="0"/>
          <w:color w:val="1D1B11" w:themeColor="background2" w:themeShade="1A"/>
          <w:sz w:val="20"/>
          <w:lang w:val="pl-PL" w:eastAsia="pl-PL"/>
        </w:rPr>
        <w:t>dane przetwarzane na podstawie prawnie usprawiedliwi</w:t>
      </w:r>
      <w:r w:rsidR="00DA3E99">
        <w:rPr>
          <w:rFonts w:ascii="Verdana" w:hAnsi="Verdana"/>
          <w:b w:val="0"/>
          <w:color w:val="1D1B11" w:themeColor="background2" w:themeShade="1A"/>
          <w:sz w:val="20"/>
          <w:lang w:val="pl-PL" w:eastAsia="pl-PL"/>
        </w:rPr>
        <w:t xml:space="preserve">onego interesu Administratora </w:t>
      </w:r>
      <w:r w:rsidRPr="002A6CA3">
        <w:rPr>
          <w:rFonts w:ascii="Verdana" w:hAnsi="Verdana"/>
          <w:b w:val="0"/>
          <w:color w:val="1D1B11" w:themeColor="background2" w:themeShade="1A"/>
          <w:sz w:val="20"/>
          <w:lang w:val="pl-PL" w:eastAsia="pl-PL"/>
        </w:rPr>
        <w:t>przez czas niezbędny do osiągnięcia celu lub zgłoszenia przez Panią/Pana skutecznego sprzeciwu.</w:t>
      </w:r>
      <w:bookmarkEnd w:id="244"/>
      <w:r w:rsidRPr="002A6CA3">
        <w:rPr>
          <w:rFonts w:ascii="Verdana" w:hAnsi="Verdana"/>
          <w:b w:val="0"/>
          <w:color w:val="1D1B11" w:themeColor="background2" w:themeShade="1A"/>
          <w:sz w:val="20"/>
          <w:lang w:val="pl-PL" w:eastAsia="pl-PL"/>
        </w:rPr>
        <w:t xml:space="preserve"> </w:t>
      </w:r>
    </w:p>
    <w:p w14:paraId="04966FA7"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45" w:name="_Toc122344827"/>
      <w:r w:rsidRPr="002A6CA3">
        <w:rPr>
          <w:rFonts w:ascii="Verdana" w:hAnsi="Verdana"/>
          <w:b w:val="0"/>
          <w:sz w:val="20"/>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45"/>
    </w:p>
    <w:p w14:paraId="1A461FBB"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46" w:name="_Toc122344828"/>
      <w:r w:rsidRPr="002A6CA3">
        <w:rPr>
          <w:rFonts w:ascii="Verdana" w:hAnsi="Verdana"/>
          <w:b w:val="0"/>
          <w:sz w:val="20"/>
          <w:lang w:val="pl-PL" w:eastAsia="pl-PL"/>
        </w:rPr>
        <w:t xml:space="preserve">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w:t>
      </w:r>
      <w:r w:rsidRPr="002A6CA3">
        <w:rPr>
          <w:rFonts w:ascii="Verdana" w:hAnsi="Verdana"/>
          <w:b w:val="0"/>
          <w:sz w:val="20"/>
          <w:lang w:val="pl-PL" w:eastAsia="pl-PL"/>
        </w:rPr>
        <w:lastRenderedPageBreak/>
        <w:t>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46"/>
    </w:p>
    <w:p w14:paraId="0F3BF60B"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47" w:name="_Toc122344829"/>
      <w:r w:rsidRPr="002A6CA3">
        <w:rPr>
          <w:rFonts w:ascii="Verdana" w:hAnsi="Verdana"/>
          <w:b w:val="0"/>
          <w:sz w:val="20"/>
          <w:lang w:val="pl-PL" w:eastAsia="pl-PL"/>
        </w:rPr>
        <w:t xml:space="preserve">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 </w:t>
      </w:r>
      <w:r w:rsidRPr="00C50617">
        <w:rPr>
          <w:rFonts w:ascii="Verdana" w:hAnsi="Verdana"/>
          <w:b w:val="0"/>
          <w:sz w:val="20"/>
          <w:lang w:val="pl-PL" w:eastAsia="pl-PL"/>
        </w:rPr>
        <w:t xml:space="preserve">i PGE Energia Ciepła S.A. </w:t>
      </w:r>
      <w:r w:rsidRPr="002A6CA3">
        <w:rPr>
          <w:rFonts w:ascii="Verdana" w:hAnsi="Verdana"/>
          <w:b w:val="0"/>
          <w:sz w:val="20"/>
          <w:lang w:val="pl-PL" w:eastAsia="pl-PL"/>
        </w:rPr>
        <w:t>Dane osobowe mogą być przekazywane spółce PGE Polska Grupa Energetyczna S.A., w zakresie niezbędnym do celów kontaktowych (wspólne przedsięwzięcie, projekt), w celu sprawowania nadzoru właścicielskiego.</w:t>
      </w:r>
      <w:bookmarkEnd w:id="247"/>
      <w:r w:rsidRPr="002A6CA3">
        <w:rPr>
          <w:rFonts w:ascii="Verdana" w:hAnsi="Verdana"/>
          <w:b w:val="0"/>
          <w:sz w:val="20"/>
          <w:lang w:val="pl-PL" w:eastAsia="pl-PL"/>
        </w:rPr>
        <w:t xml:space="preserve"> </w:t>
      </w:r>
      <w:r w:rsidRPr="002A6CA3" w:rsidDel="00BC756D">
        <w:rPr>
          <w:rFonts w:ascii="Verdana" w:hAnsi="Verdana"/>
          <w:b w:val="0"/>
          <w:sz w:val="20"/>
          <w:lang w:val="pl-PL" w:eastAsia="pl-PL"/>
        </w:rPr>
        <w:t xml:space="preserve"> </w:t>
      </w:r>
    </w:p>
    <w:p w14:paraId="0A5AC4D0"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48" w:name="_Toc122344830"/>
      <w:r w:rsidRPr="002A6CA3">
        <w:rPr>
          <w:rFonts w:ascii="Verdana" w:hAnsi="Verdana"/>
          <w:b w:val="0"/>
          <w:sz w:val="20"/>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48"/>
    </w:p>
    <w:p w14:paraId="573D179C" w14:textId="1C97A73E"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49" w:name="_Toc122344831"/>
      <w:r w:rsidRPr="002A6CA3">
        <w:rPr>
          <w:rFonts w:ascii="Verdana" w:hAnsi="Verdana"/>
          <w:b w:val="0"/>
          <w:sz w:val="20"/>
          <w:lang w:val="pl-PL" w:eastAsia="pl-PL"/>
        </w:rPr>
        <w:t>Informacja o dobrowolności podania danych. Podanie danych jest wymagane w celu wzięcia udziału w Postępowaniu</w:t>
      </w:r>
      <w:r w:rsidRPr="009D5BC2">
        <w:rPr>
          <w:rFonts w:ascii="Verdana" w:hAnsi="Verdana"/>
          <w:b w:val="0"/>
          <w:sz w:val="20"/>
          <w:lang w:val="pl-PL" w:eastAsia="pl-PL"/>
        </w:rPr>
        <w:t>.</w:t>
      </w:r>
      <w:bookmarkEnd w:id="249"/>
    </w:p>
    <w:p w14:paraId="5DBF906A" w14:textId="7852693C"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0" w:name="_Toc122344832"/>
      <w:r w:rsidRPr="002A6CA3">
        <w:rPr>
          <w:rFonts w:ascii="Verdana" w:hAnsi="Verdana"/>
          <w:b w:val="0"/>
          <w:sz w:val="20"/>
          <w:lang w:val="pl-PL" w:eastAsia="pl-PL"/>
        </w:rPr>
        <w:t>Zautomatyzowane podejmowanie decyzji. Informujemy, że w</w:t>
      </w:r>
      <w:r w:rsidR="000F3AAE">
        <w:rPr>
          <w:rFonts w:ascii="Verdana" w:hAnsi="Verdana"/>
          <w:b w:val="0"/>
          <w:sz w:val="20"/>
          <w:lang w:val="pl-PL" w:eastAsia="pl-PL"/>
        </w:rPr>
        <w:t xml:space="preserve"> ramach przetwarzania danych, o </w:t>
      </w:r>
      <w:r w:rsidRPr="002A6CA3">
        <w:rPr>
          <w:rFonts w:ascii="Verdana" w:hAnsi="Verdana"/>
          <w:b w:val="0"/>
          <w:sz w:val="20"/>
          <w:lang w:val="pl-PL" w:eastAsia="pl-PL"/>
        </w:rPr>
        <w:t>których mowa powyżej nie będą podejmowane dec</w:t>
      </w:r>
      <w:r w:rsidR="000F3AAE">
        <w:rPr>
          <w:rFonts w:ascii="Verdana" w:hAnsi="Verdana"/>
          <w:b w:val="0"/>
          <w:sz w:val="20"/>
          <w:lang w:val="pl-PL" w:eastAsia="pl-PL"/>
        </w:rPr>
        <w:t>yzje w sposób zautomatyzowany i </w:t>
      </w:r>
      <w:r w:rsidRPr="002A6CA3">
        <w:rPr>
          <w:rFonts w:ascii="Verdana" w:hAnsi="Verdana"/>
          <w:b w:val="0"/>
          <w:sz w:val="20"/>
          <w:lang w:val="pl-PL" w:eastAsia="pl-PL"/>
        </w:rPr>
        <w:t>Pani/Pana dane nie będą profilowane.</w:t>
      </w:r>
      <w:bookmarkEnd w:id="250"/>
    </w:p>
    <w:p w14:paraId="19141D0F" w14:textId="3CEA3D45"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cstheme="minorHAnsi"/>
          <w:b w:val="0"/>
          <w:sz w:val="20"/>
          <w:lang w:val="pl-PL" w:eastAsia="pl-PL"/>
        </w:rPr>
      </w:pPr>
      <w:bookmarkStart w:id="251" w:name="_Toc122344833"/>
      <w:r w:rsidRPr="002A6CA3">
        <w:rPr>
          <w:rFonts w:ascii="Verdana" w:hAnsi="Verdana"/>
          <w:b w:val="0"/>
          <w:sz w:val="20"/>
          <w:lang w:val="pl-PL" w:eastAsia="pl-PL"/>
        </w:rPr>
        <w:t>Realizacja</w:t>
      </w:r>
      <w:r w:rsidRPr="002A6CA3">
        <w:rPr>
          <w:rFonts w:ascii="Verdana" w:hAnsi="Verdana" w:cstheme="minorHAnsi"/>
          <w:b w:val="0"/>
          <w:sz w:val="2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51"/>
    </w:p>
    <w:p w14:paraId="23FFCAEF" w14:textId="77777777" w:rsidR="008D24EB" w:rsidRPr="002A6CA3" w:rsidRDefault="008D24EB" w:rsidP="00DA3E99">
      <w:pPr>
        <w:keepNext/>
        <w:shd w:val="clear" w:color="auto" w:fill="C6D9F1" w:themeFill="text2" w:themeFillTint="33"/>
        <w:tabs>
          <w:tab w:val="left" w:pos="-284"/>
        </w:tabs>
        <w:spacing w:before="240" w:line="240" w:lineRule="auto"/>
        <w:ind w:left="-284" w:right="-283"/>
        <w:outlineLvl w:val="0"/>
        <w:rPr>
          <w:rFonts w:ascii="Verdana" w:hAnsi="Verdana" w:cstheme="minorHAnsi"/>
          <w:b/>
          <w:caps/>
          <w:kern w:val="28"/>
          <w:sz w:val="20"/>
        </w:rPr>
      </w:pPr>
      <w:bookmarkStart w:id="252" w:name="_Toc122344834"/>
      <w:r w:rsidRPr="002A6CA3">
        <w:rPr>
          <w:rFonts w:ascii="Verdana" w:hAnsi="Verdana" w:cstheme="minorHAnsi"/>
          <w:b/>
          <w:caps/>
          <w:kern w:val="28"/>
          <w:sz w:val="20"/>
        </w:rPr>
        <w:t>Klauzula informacyjna dla pracowników/współpracowników/osób trzecich, wskazanych przez Wykonawcę</w:t>
      </w:r>
      <w:bookmarkEnd w:id="252"/>
    </w:p>
    <w:p w14:paraId="12A803A4" w14:textId="77777777" w:rsidR="00BA4433" w:rsidRPr="002A6CA3" w:rsidRDefault="00BA4433" w:rsidP="00DA3E99">
      <w:pPr>
        <w:keepNext/>
        <w:keepLines/>
        <w:spacing w:before="240" w:line="276" w:lineRule="auto"/>
        <w:ind w:right="-283"/>
        <w:outlineLvl w:val="1"/>
        <w:rPr>
          <w:rFonts w:ascii="Verdana" w:hAnsi="Verdana" w:cstheme="minorHAnsi"/>
          <w:b/>
          <w:sz w:val="20"/>
        </w:rPr>
      </w:pPr>
      <w:bookmarkStart w:id="253" w:name="_Toc122344835"/>
      <w:r w:rsidRPr="002A6CA3">
        <w:rPr>
          <w:rFonts w:ascii="Verdana" w:hAnsi="Verdana" w:cstheme="minorHAnsi"/>
          <w:b/>
          <w:sz w:val="20"/>
        </w:rPr>
        <w:t>Jeżeli Wykonawca udostępniać będzie dane osobowe swoich pracowników i/lub współpracowników i/lub innych osób fizycznych - zobowiązany jest spełnić wobec tych osób, w imieniu Zamawiającego obowiązek informacyjny o poniższej treści.</w:t>
      </w:r>
      <w:bookmarkEnd w:id="253"/>
    </w:p>
    <w:p w14:paraId="52A06D57" w14:textId="77777777" w:rsidR="00BA4433" w:rsidRPr="002A6CA3" w:rsidRDefault="00BA4433" w:rsidP="00DA3E99">
      <w:pPr>
        <w:ind w:right="-283"/>
        <w:rPr>
          <w:rFonts w:ascii="Verdana" w:hAnsi="Verdana"/>
          <w:sz w:val="20"/>
        </w:rPr>
      </w:pPr>
    </w:p>
    <w:p w14:paraId="6F8F765F" w14:textId="77777777" w:rsidR="00BA4433" w:rsidRPr="002A6CA3" w:rsidRDefault="00BA4433" w:rsidP="00DA3E99">
      <w:pPr>
        <w:spacing w:line="276" w:lineRule="auto"/>
        <w:ind w:right="-283"/>
        <w:rPr>
          <w:rFonts w:ascii="Verdana" w:hAnsi="Verdana" w:cstheme="minorHAnsi"/>
          <w:b/>
          <w:sz w:val="20"/>
        </w:rPr>
      </w:pPr>
      <w:r w:rsidRPr="002A6CA3">
        <w:rPr>
          <w:rFonts w:ascii="Verdana" w:hAnsi="Verdana" w:cstheme="minorHAnsi"/>
          <w:sz w:val="20"/>
        </w:rPr>
        <w:t xml:space="preserve">Zgodnie z art. 14 ust. 1-2 RODO informujemy, że: </w:t>
      </w:r>
    </w:p>
    <w:p w14:paraId="6DBD1D8F" w14:textId="02B9D753" w:rsidR="00BA4433" w:rsidRPr="00C50617" w:rsidRDefault="00BA4433" w:rsidP="007D157E">
      <w:pPr>
        <w:numPr>
          <w:ilvl w:val="0"/>
          <w:numId w:val="75"/>
        </w:numPr>
        <w:spacing w:before="120" w:after="120" w:line="276" w:lineRule="auto"/>
        <w:ind w:right="-283"/>
        <w:rPr>
          <w:rFonts w:ascii="Verdana" w:hAnsi="Verdana" w:cstheme="minorHAnsi"/>
          <w:sz w:val="20"/>
        </w:rPr>
      </w:pPr>
      <w:r w:rsidRPr="00C50617">
        <w:rPr>
          <w:rFonts w:ascii="Verdana" w:hAnsi="Verdana" w:cstheme="minorHAnsi"/>
          <w:b/>
          <w:sz w:val="20"/>
        </w:rPr>
        <w:lastRenderedPageBreak/>
        <w:t>Administratorem</w:t>
      </w:r>
      <w:r w:rsidRPr="00C50617">
        <w:rPr>
          <w:rFonts w:ascii="Verdana" w:hAnsi="Verdana" w:cstheme="minorHAnsi"/>
          <w:sz w:val="20"/>
        </w:rPr>
        <w:t xml:space="preserve"> Pani/Pana danych osobowych jest </w:t>
      </w:r>
      <w:r w:rsidR="00C50617" w:rsidRPr="00C50617">
        <w:rPr>
          <w:rFonts w:ascii="Verdana" w:hAnsi="Verdana" w:cstheme="minorHAnsi"/>
          <w:sz w:val="20"/>
        </w:rPr>
        <w:t>Zespół Elektrociepłowni Wrocławskich KOGENERACJA S.A. z siedzibą we Wrocławiu (50-220) przy ul. Łowieckej 24.</w:t>
      </w:r>
    </w:p>
    <w:p w14:paraId="0B23EB51" w14:textId="53D6BE01" w:rsidR="00BA4433" w:rsidRPr="00C50617" w:rsidRDefault="00BA4433" w:rsidP="007D157E">
      <w:pPr>
        <w:numPr>
          <w:ilvl w:val="0"/>
          <w:numId w:val="75"/>
        </w:numPr>
        <w:spacing w:before="120" w:after="120" w:line="276" w:lineRule="auto"/>
        <w:ind w:right="-283"/>
        <w:rPr>
          <w:rFonts w:ascii="Verdana" w:hAnsi="Verdana" w:cstheme="minorHAnsi"/>
          <w:sz w:val="20"/>
        </w:rPr>
      </w:pPr>
      <w:r w:rsidRPr="00C50617">
        <w:rPr>
          <w:rFonts w:ascii="Verdana" w:hAnsi="Verdana" w:cstheme="minorHAnsi"/>
          <w:sz w:val="20"/>
        </w:rPr>
        <w:t xml:space="preserve">W sprawie ochrony Pani/Pana danych osobowych można skontaktować się z: </w:t>
      </w:r>
      <w:r w:rsidR="00C50617" w:rsidRPr="00C50617">
        <w:rPr>
          <w:rFonts w:ascii="Verdana" w:hAnsi="Verdana" w:cstheme="minorHAnsi"/>
          <w:sz w:val="20"/>
        </w:rPr>
        <w:t xml:space="preserve">Inspektorem Ochrony Danych ZEW Kogeneracja S.A.: </w:t>
      </w:r>
      <w:hyperlink r:id="rId24" w:history="1">
        <w:r w:rsidR="00C50617" w:rsidRPr="00C50617">
          <w:rPr>
            <w:rStyle w:val="Hipercze"/>
            <w:rFonts w:ascii="Verdana" w:hAnsi="Verdana" w:cstheme="minorHAnsi"/>
            <w:sz w:val="20"/>
          </w:rPr>
          <w:t>Karol.Sonta@kogeneracja.com.pl</w:t>
        </w:r>
      </w:hyperlink>
      <w:r w:rsidR="00C50617" w:rsidRPr="00C50617">
        <w:rPr>
          <w:rFonts w:ascii="Verdana" w:hAnsi="Verdana" w:cstheme="minorHAnsi"/>
          <w:sz w:val="20"/>
        </w:rPr>
        <w:t xml:space="preserve"> lub Zastępcą Inspektora Ochrony Danych Danych: </w:t>
      </w:r>
      <w:hyperlink r:id="rId25" w:history="1">
        <w:r w:rsidR="00C50617" w:rsidRPr="00C50617">
          <w:rPr>
            <w:rStyle w:val="Hipercze"/>
            <w:rFonts w:ascii="Verdana" w:hAnsi="Verdana" w:cstheme="minorHAnsi"/>
            <w:sz w:val="20"/>
          </w:rPr>
          <w:t>Michal.Paprocki@kogeneracja.com.pl</w:t>
        </w:r>
      </w:hyperlink>
      <w:r w:rsidRPr="00C50617">
        <w:rPr>
          <w:rFonts w:ascii="Verdana" w:hAnsi="Verdana" w:cstheme="minorHAnsi"/>
          <w:sz w:val="20"/>
        </w:rPr>
        <w:t xml:space="preserve">, bądź pisemnie na adres naszej siedziby wskazany w punkcie I powyżej. </w:t>
      </w:r>
    </w:p>
    <w:p w14:paraId="7C073958" w14:textId="77777777" w:rsidR="00BA4433" w:rsidRPr="002A6CA3" w:rsidRDefault="00BA4433" w:rsidP="007D157E">
      <w:pPr>
        <w:numPr>
          <w:ilvl w:val="0"/>
          <w:numId w:val="75"/>
        </w:numPr>
        <w:spacing w:before="120" w:after="120" w:line="276" w:lineRule="auto"/>
        <w:ind w:right="-283"/>
        <w:rPr>
          <w:rFonts w:ascii="Verdana" w:hAnsi="Verdana" w:cstheme="minorHAnsi"/>
          <w:b/>
          <w:sz w:val="20"/>
        </w:rPr>
      </w:pPr>
      <w:r w:rsidRPr="002A6CA3">
        <w:rPr>
          <w:rFonts w:ascii="Verdana" w:hAnsi="Verdana" w:cstheme="minorHAnsi"/>
          <w:b/>
          <w:sz w:val="20"/>
        </w:rPr>
        <w:t>Źródło danych</w:t>
      </w:r>
    </w:p>
    <w:p w14:paraId="3C2FEAA4" w14:textId="4DB4BC38" w:rsidR="00BA4433" w:rsidRPr="002A6CA3" w:rsidRDefault="00BA4433" w:rsidP="00DA3E99">
      <w:pPr>
        <w:spacing w:before="120" w:after="120" w:line="276" w:lineRule="auto"/>
        <w:ind w:left="708" w:right="-283"/>
        <w:rPr>
          <w:rFonts w:ascii="Verdana" w:hAnsi="Verdana" w:cstheme="minorHAnsi"/>
          <w:sz w:val="20"/>
        </w:rPr>
      </w:pPr>
      <w:r w:rsidRPr="002A6CA3">
        <w:rPr>
          <w:rFonts w:ascii="Verdana" w:hAnsi="Verdana" w:cstheme="minorHAnsi"/>
          <w:sz w:val="20"/>
        </w:rPr>
        <w:t>Pani/Pana dane osobowe zostały przekazane pr</w:t>
      </w:r>
      <w:r w:rsidR="00DA3E99">
        <w:rPr>
          <w:rFonts w:ascii="Verdana" w:hAnsi="Verdana" w:cstheme="minorHAnsi"/>
          <w:sz w:val="20"/>
        </w:rPr>
        <w:t xml:space="preserve">zez [nazwa i adres Wykonawcy], </w:t>
      </w:r>
      <w:r w:rsidRPr="002A6CA3">
        <w:rPr>
          <w:rFonts w:ascii="Verdana" w:hAnsi="Verdana" w:cstheme="minorHAnsi"/>
          <w:sz w:val="20"/>
        </w:rPr>
        <w:t xml:space="preserve">tj. Stronę Postępowania o udzielnie zamówienia niepublicznego nr </w:t>
      </w:r>
      <w:r w:rsidR="0086166A" w:rsidRPr="0086166A">
        <w:rPr>
          <w:rFonts w:ascii="Verdana" w:hAnsi="Verdana" w:cstheme="minorHAnsi"/>
          <w:b/>
          <w:bCs/>
          <w:sz w:val="20"/>
        </w:rPr>
        <w:t>POST/PEC/PEC/ZWR/01116/2024</w:t>
      </w:r>
      <w:r w:rsidRPr="002A6CA3">
        <w:rPr>
          <w:rFonts w:ascii="Verdana" w:hAnsi="Verdana" w:cstheme="minorHAnsi"/>
          <w:sz w:val="20"/>
        </w:rPr>
        <w:t xml:space="preserve"> (dalej: „</w:t>
      </w:r>
      <w:r w:rsidRPr="002A6CA3">
        <w:rPr>
          <w:rFonts w:ascii="Verdana" w:hAnsi="Verdana" w:cstheme="minorHAnsi"/>
          <w:b/>
          <w:sz w:val="20"/>
        </w:rPr>
        <w:t>Wykonawca</w:t>
      </w:r>
      <w:r w:rsidRPr="002A6CA3">
        <w:rPr>
          <w:rFonts w:ascii="Verdana" w:hAnsi="Verdana" w:cstheme="minorHAnsi"/>
          <w:sz w:val="20"/>
        </w:rPr>
        <w:t>”).</w:t>
      </w:r>
    </w:p>
    <w:p w14:paraId="15497138" w14:textId="77777777" w:rsidR="00BA4433" w:rsidRPr="002A6CA3" w:rsidRDefault="00BA4433" w:rsidP="007D157E">
      <w:pPr>
        <w:numPr>
          <w:ilvl w:val="0"/>
          <w:numId w:val="75"/>
        </w:numPr>
        <w:spacing w:before="120" w:after="120" w:line="276" w:lineRule="auto"/>
        <w:ind w:right="-283"/>
        <w:rPr>
          <w:rFonts w:ascii="Verdana" w:hAnsi="Verdana" w:cstheme="minorHAnsi"/>
          <w:b/>
          <w:sz w:val="20"/>
        </w:rPr>
      </w:pPr>
      <w:r w:rsidRPr="002A6CA3">
        <w:rPr>
          <w:rFonts w:ascii="Verdana" w:hAnsi="Verdana" w:cstheme="minorHAnsi"/>
          <w:sz w:val="20"/>
        </w:rPr>
        <w:t xml:space="preserve"> </w:t>
      </w:r>
      <w:r w:rsidRPr="002A6CA3">
        <w:rPr>
          <w:rFonts w:ascii="Verdana" w:hAnsi="Verdana" w:cstheme="minorHAnsi"/>
          <w:b/>
          <w:sz w:val="20"/>
        </w:rPr>
        <w:t>Cele i podstawy przetwarzania</w:t>
      </w:r>
    </w:p>
    <w:p w14:paraId="3D892A71" w14:textId="77777777" w:rsidR="00BA4433" w:rsidRPr="002A6CA3" w:rsidRDefault="00BA4433" w:rsidP="00DA3E99">
      <w:pPr>
        <w:spacing w:line="276" w:lineRule="auto"/>
        <w:ind w:left="720" w:right="-283"/>
        <w:rPr>
          <w:rFonts w:ascii="Verdana" w:hAnsi="Verdana" w:cstheme="minorHAnsi"/>
          <w:sz w:val="20"/>
        </w:rPr>
      </w:pPr>
      <w:r w:rsidRPr="002A6CA3">
        <w:rPr>
          <w:rFonts w:ascii="Verdana" w:hAnsi="Verdana" w:cstheme="minorHAnsi"/>
          <w:sz w:val="20"/>
        </w:rPr>
        <w:t>Będziemy przetwarzać Pani/Pana dane osobowe:</w:t>
      </w:r>
    </w:p>
    <w:p w14:paraId="522DF443" w14:textId="77777777" w:rsidR="00BA4433" w:rsidRPr="002A6CA3" w:rsidRDefault="00BA4433" w:rsidP="007D157E">
      <w:pPr>
        <w:numPr>
          <w:ilvl w:val="3"/>
          <w:numId w:val="72"/>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Na podstawie art. 6 ust. 1 lit c. RODO (obowiązek prawny ciążący na Administratorze), w celu realizacji żądań organów ścigania i na potrzeby postępowań sądowych.</w:t>
      </w:r>
    </w:p>
    <w:p w14:paraId="4800858E" w14:textId="77777777" w:rsidR="00BA4433" w:rsidRPr="002A6CA3" w:rsidRDefault="00BA4433" w:rsidP="007D157E">
      <w:pPr>
        <w:numPr>
          <w:ilvl w:val="3"/>
          <w:numId w:val="72"/>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 xml:space="preserve">Na  podstawie art. 6 ust 1. lit f) RODO tj. prawnie uzasadnionego interesu Administratora, </w:t>
      </w:r>
    </w:p>
    <w:p w14:paraId="571082E8" w14:textId="2409767B" w:rsidR="00BA4433" w:rsidRPr="002A6CA3" w:rsidRDefault="00BA4433" w:rsidP="007D157E">
      <w:pPr>
        <w:numPr>
          <w:ilvl w:val="4"/>
          <w:numId w:val="72"/>
        </w:numPr>
        <w:spacing w:line="276" w:lineRule="auto"/>
        <w:ind w:left="1494" w:right="-283"/>
        <w:contextualSpacing/>
        <w:rPr>
          <w:rFonts w:ascii="Verdana" w:eastAsiaTheme="minorHAnsi" w:hAnsi="Verdana" w:cstheme="minorHAnsi"/>
          <w:sz w:val="20"/>
        </w:rPr>
      </w:pPr>
      <w:r w:rsidRPr="002A6CA3">
        <w:rPr>
          <w:rFonts w:ascii="Verdana" w:eastAsiaTheme="minorHAnsi" w:hAnsi="Verdana" w:cstheme="minorHAnsi"/>
          <w:sz w:val="20"/>
        </w:rPr>
        <w:t>w celu realizacji Postępowania między Wykonawcą a Administratorem,</w:t>
      </w:r>
    </w:p>
    <w:p w14:paraId="2F7AF4D2" w14:textId="77777777" w:rsidR="00BA4433" w:rsidRPr="002A6CA3" w:rsidRDefault="00BA4433" w:rsidP="007D157E">
      <w:pPr>
        <w:numPr>
          <w:ilvl w:val="4"/>
          <w:numId w:val="72"/>
        </w:numPr>
        <w:spacing w:line="276" w:lineRule="auto"/>
        <w:ind w:left="1494" w:right="-283"/>
        <w:contextualSpacing/>
        <w:rPr>
          <w:rFonts w:ascii="Verdana" w:eastAsiaTheme="minorHAnsi" w:hAnsi="Verdana" w:cstheme="minorHAnsi"/>
          <w:sz w:val="20"/>
        </w:rPr>
      </w:pPr>
      <w:r w:rsidRPr="002A6CA3">
        <w:rPr>
          <w:rFonts w:ascii="Verdana" w:hAnsi="Verdana" w:cstheme="minorHAnsi"/>
          <w:sz w:val="20"/>
        </w:rPr>
        <w:t xml:space="preserve">w celach archiwalnych (dowodowych) dla zabezpieczenia informacji na wypadek prawnej potrzeby wykazania faktów, </w:t>
      </w:r>
    </w:p>
    <w:p w14:paraId="1B0EDD68" w14:textId="77777777" w:rsidR="00BA4433" w:rsidRPr="002A6CA3" w:rsidRDefault="00BA4433" w:rsidP="007D157E">
      <w:pPr>
        <w:numPr>
          <w:ilvl w:val="4"/>
          <w:numId w:val="72"/>
        </w:numPr>
        <w:spacing w:line="276" w:lineRule="auto"/>
        <w:ind w:left="1494" w:right="-283"/>
        <w:contextualSpacing/>
        <w:rPr>
          <w:rFonts w:ascii="Verdana" w:hAnsi="Verdana" w:cstheme="minorHAnsi"/>
          <w:sz w:val="20"/>
        </w:rPr>
      </w:pPr>
      <w:r w:rsidRPr="002A6CA3">
        <w:rPr>
          <w:rFonts w:ascii="Verdana" w:hAnsi="Verdana" w:cstheme="minorHAnsi"/>
          <w:sz w:val="20"/>
        </w:rPr>
        <w:t>w celu ewentualnego ustalenia, dochodzenia lub obrony przed roszczeniami.</w:t>
      </w:r>
    </w:p>
    <w:p w14:paraId="24508C57" w14:textId="77777777" w:rsidR="00BA4433" w:rsidRPr="002A6CA3" w:rsidRDefault="00BA4433" w:rsidP="007D157E">
      <w:pPr>
        <w:numPr>
          <w:ilvl w:val="0"/>
          <w:numId w:val="75"/>
        </w:numPr>
        <w:spacing w:before="120" w:after="120" w:line="276" w:lineRule="auto"/>
        <w:ind w:right="-283"/>
        <w:contextualSpacing/>
        <w:rPr>
          <w:rFonts w:ascii="Verdana" w:eastAsiaTheme="minorHAnsi" w:hAnsi="Verdana" w:cstheme="minorHAnsi"/>
          <w:b/>
          <w:sz w:val="20"/>
        </w:rPr>
      </w:pPr>
      <w:r w:rsidRPr="002A6CA3">
        <w:rPr>
          <w:rFonts w:ascii="Verdana" w:eastAsiaTheme="minorHAnsi" w:hAnsi="Verdana" w:cstheme="minorHAnsi"/>
          <w:b/>
          <w:sz w:val="20"/>
        </w:rPr>
        <w:t>Prawo do sprzeciwu</w:t>
      </w:r>
    </w:p>
    <w:p w14:paraId="4124A9DE" w14:textId="77777777" w:rsidR="00BA4433" w:rsidRPr="002A6CA3" w:rsidRDefault="00BA4433" w:rsidP="00DA3E99">
      <w:pPr>
        <w:spacing w:before="120" w:after="120" w:line="276" w:lineRule="auto"/>
        <w:ind w:left="720" w:right="-283"/>
        <w:contextualSpacing/>
        <w:rPr>
          <w:rFonts w:ascii="Verdana" w:eastAsiaTheme="minorHAnsi" w:hAnsi="Verdana" w:cstheme="minorHAnsi"/>
          <w:sz w:val="20"/>
        </w:rPr>
      </w:pPr>
      <w:r w:rsidRPr="002A6CA3">
        <w:rPr>
          <w:rFonts w:ascii="Verdana" w:eastAsiaTheme="minorHAnsi" w:hAnsi="Verdana" w:cstheme="minorHAnsi"/>
          <w:sz w:val="20"/>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2A6CA3" w:rsidRDefault="00BA4433" w:rsidP="007D157E">
      <w:pPr>
        <w:numPr>
          <w:ilvl w:val="0"/>
          <w:numId w:val="75"/>
        </w:numPr>
        <w:spacing w:before="120" w:after="120" w:line="276" w:lineRule="auto"/>
        <w:ind w:right="-283"/>
        <w:rPr>
          <w:rFonts w:ascii="Verdana" w:hAnsi="Verdana" w:cstheme="minorHAnsi"/>
          <w:b/>
          <w:sz w:val="20"/>
        </w:rPr>
      </w:pPr>
      <w:r w:rsidRPr="002A6CA3">
        <w:rPr>
          <w:rFonts w:ascii="Verdana" w:hAnsi="Verdana" w:cstheme="minorHAnsi"/>
          <w:b/>
          <w:sz w:val="20"/>
        </w:rPr>
        <w:t>Kategorie danych</w:t>
      </w:r>
    </w:p>
    <w:p w14:paraId="1DDCE6E0" w14:textId="77777777" w:rsidR="00BA4433" w:rsidRPr="002A6CA3" w:rsidRDefault="00BA4433" w:rsidP="00DA3E99">
      <w:pPr>
        <w:spacing w:line="276" w:lineRule="auto"/>
        <w:ind w:left="708" w:right="-283"/>
        <w:rPr>
          <w:rFonts w:ascii="Verdana" w:hAnsi="Verdana" w:cstheme="minorHAnsi"/>
          <w:sz w:val="20"/>
        </w:rPr>
      </w:pPr>
      <w:r w:rsidRPr="002A6CA3">
        <w:rPr>
          <w:rFonts w:ascii="Verdana" w:hAnsi="Verdana" w:cstheme="minorHAnsi"/>
          <w:sz w:val="20"/>
        </w:rPr>
        <w:t>Administrator będzie przetwarzał Pani/Pana dane osobowe w zakresie wskazanym przez Wykonawcę, w szczególności imię i nazwisko, dane kontaktowe.</w:t>
      </w:r>
    </w:p>
    <w:p w14:paraId="3E91CE6E" w14:textId="77777777" w:rsidR="00BA4433" w:rsidRPr="002A6CA3" w:rsidRDefault="00BA4433" w:rsidP="007D157E">
      <w:pPr>
        <w:numPr>
          <w:ilvl w:val="0"/>
          <w:numId w:val="75"/>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Okres przechowywania danych</w:t>
      </w:r>
    </w:p>
    <w:p w14:paraId="7AA92E7E" w14:textId="77777777" w:rsidR="00BA4433" w:rsidRPr="002A6CA3" w:rsidRDefault="00BA4433" w:rsidP="00DA3E99">
      <w:pPr>
        <w:spacing w:line="276" w:lineRule="auto"/>
        <w:ind w:left="360" w:right="-283" w:firstLine="360"/>
        <w:rPr>
          <w:rFonts w:ascii="Verdana" w:hAnsi="Verdana" w:cstheme="minorHAnsi"/>
          <w:sz w:val="20"/>
        </w:rPr>
      </w:pPr>
      <w:r w:rsidRPr="002A6CA3">
        <w:rPr>
          <w:rFonts w:ascii="Verdana" w:hAnsi="Verdana" w:cstheme="minorHAnsi"/>
          <w:sz w:val="20"/>
        </w:rPr>
        <w:t>Dane osobowe będą przetwarzane przez czas:</w:t>
      </w:r>
    </w:p>
    <w:p w14:paraId="4769A47D" w14:textId="47CCC6C7" w:rsidR="00BA4433" w:rsidRPr="002A6CA3" w:rsidRDefault="00BA4433" w:rsidP="007D157E">
      <w:pPr>
        <w:numPr>
          <w:ilvl w:val="0"/>
          <w:numId w:val="74"/>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w celu realizacji Postępowania - do czasu przedawnienia roszczeń powstałych na podstawie Postępowania, przez czas niezbędny do ich dochodzenia lub obrony,</w:t>
      </w:r>
    </w:p>
    <w:p w14:paraId="3AD82E0C" w14:textId="77777777" w:rsidR="00BA4433" w:rsidRPr="002A6CA3" w:rsidRDefault="00BA4433" w:rsidP="007D157E">
      <w:pPr>
        <w:numPr>
          <w:ilvl w:val="0"/>
          <w:numId w:val="74"/>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przepisu prawa - przez okres wynikający z prawa powszechnie obowiązującego,</w:t>
      </w:r>
    </w:p>
    <w:p w14:paraId="126B45A6" w14:textId="77777777" w:rsidR="00BA4433" w:rsidRPr="002A6CA3" w:rsidRDefault="00BA4433" w:rsidP="007D157E">
      <w:pPr>
        <w:numPr>
          <w:ilvl w:val="0"/>
          <w:numId w:val="74"/>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prawnie usprawiedliwionego interesu Administratora - przez czas niezbędny do osiągnięcia celu lub zgłoszenia przez Panią/Pana skutecznego sprzeciwu.</w:t>
      </w:r>
    </w:p>
    <w:p w14:paraId="385BA921" w14:textId="77777777" w:rsidR="00BA4433" w:rsidRPr="002A6CA3" w:rsidRDefault="00BA4433" w:rsidP="007D157E">
      <w:pPr>
        <w:numPr>
          <w:ilvl w:val="0"/>
          <w:numId w:val="75"/>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 xml:space="preserve">Odbiorcy danych </w:t>
      </w:r>
    </w:p>
    <w:p w14:paraId="2F7416D4" w14:textId="77777777" w:rsidR="00BA4433" w:rsidRPr="002A6CA3" w:rsidRDefault="00BA4433" w:rsidP="00DA3E99">
      <w:pPr>
        <w:spacing w:line="276" w:lineRule="auto"/>
        <w:ind w:left="349" w:right="-283" w:firstLine="360"/>
        <w:rPr>
          <w:rFonts w:ascii="Verdana" w:hAnsi="Verdana" w:cstheme="minorHAnsi"/>
          <w:sz w:val="20"/>
        </w:rPr>
      </w:pPr>
      <w:r w:rsidRPr="002A6CA3">
        <w:rPr>
          <w:rFonts w:ascii="Verdana" w:hAnsi="Verdana" w:cstheme="minorHAnsi"/>
          <w:sz w:val="20"/>
        </w:rPr>
        <w:t>Pani/Pana dane mogą być przekazywane:</w:t>
      </w:r>
    </w:p>
    <w:p w14:paraId="139C9391" w14:textId="77777777" w:rsidR="00BA4433" w:rsidRPr="002A6CA3" w:rsidRDefault="00BA4433" w:rsidP="007D157E">
      <w:pPr>
        <w:numPr>
          <w:ilvl w:val="0"/>
          <w:numId w:val="71"/>
        </w:numPr>
        <w:tabs>
          <w:tab w:val="num" w:pos="1069"/>
        </w:tabs>
        <w:spacing w:line="276" w:lineRule="auto"/>
        <w:ind w:left="1200" w:right="-283" w:hanging="425"/>
        <w:textAlignment w:val="center"/>
        <w:rPr>
          <w:rFonts w:ascii="Verdana" w:hAnsi="Verdana" w:cstheme="minorHAnsi"/>
          <w:sz w:val="20"/>
        </w:rPr>
      </w:pPr>
      <w:r w:rsidRPr="002A6CA3">
        <w:rPr>
          <w:rFonts w:ascii="Verdana" w:hAnsi="Verdana" w:cstheme="minorHAnsi"/>
          <w:sz w:val="20"/>
        </w:rPr>
        <w:t>podmiot bądź osobom w przypadkach, gdy Administrator będzie miał obowiązek przekazania danych zgodnie z przepisami prawa;</w:t>
      </w:r>
    </w:p>
    <w:p w14:paraId="78D5DF44" w14:textId="77777777" w:rsidR="00BA4433" w:rsidRPr="002A6CA3" w:rsidRDefault="00BA4433" w:rsidP="007D157E">
      <w:pPr>
        <w:numPr>
          <w:ilvl w:val="0"/>
          <w:numId w:val="71"/>
        </w:numPr>
        <w:spacing w:line="276" w:lineRule="auto"/>
        <w:ind w:left="1058" w:right="-283" w:hanging="283"/>
        <w:textAlignment w:val="center"/>
        <w:rPr>
          <w:rFonts w:ascii="Verdana" w:hAnsi="Verdana" w:cstheme="minorHAnsi"/>
          <w:sz w:val="20"/>
        </w:rPr>
      </w:pPr>
      <w:r w:rsidRPr="002A6CA3">
        <w:rPr>
          <w:rFonts w:ascii="Verdana" w:hAnsi="Verdana" w:cstheme="minorHAnsi"/>
          <w:sz w:val="20"/>
        </w:rPr>
        <w:lastRenderedPageBreak/>
        <w:t>podmiotom z Grupy Kapitałowej PGE, w szczególności spółce PGE Polska Grupa Energetyczna S.A. w zakresie niezbędnym do celów kontaktowych (wspólne przedsięwzięcie, projekt), sprawowania nadzoru właścicielskiego,</w:t>
      </w:r>
    </w:p>
    <w:p w14:paraId="3FE31962" w14:textId="6DB6F269" w:rsidR="00BA4433" w:rsidRPr="00C50617" w:rsidRDefault="00BA4433" w:rsidP="007D157E">
      <w:pPr>
        <w:numPr>
          <w:ilvl w:val="0"/>
          <w:numId w:val="71"/>
        </w:numPr>
        <w:spacing w:line="276" w:lineRule="auto"/>
        <w:ind w:left="1058" w:right="-283" w:hanging="283"/>
        <w:textAlignment w:val="center"/>
        <w:rPr>
          <w:rFonts w:ascii="Verdana" w:hAnsi="Verdana" w:cstheme="minorHAnsi"/>
          <w:sz w:val="20"/>
        </w:rPr>
      </w:pPr>
      <w:r w:rsidRPr="002A6CA3">
        <w:rPr>
          <w:rFonts w:ascii="Verdana" w:hAnsi="Verdana" w:cstheme="minorHAnsi"/>
          <w:color w:val="000000"/>
          <w:sz w:val="20"/>
        </w:rPr>
        <w:t xml:space="preserve">podmiotom przetwarzającym, które świadczą usługi na rzecz Administratora (np. audytorzy, firmy informatyczne), również tym, </w:t>
      </w:r>
      <w:r w:rsidR="000F3AAE">
        <w:rPr>
          <w:rFonts w:ascii="Verdana" w:hAnsi="Verdana" w:cstheme="minorHAnsi"/>
          <w:color w:val="000000"/>
          <w:sz w:val="20"/>
        </w:rPr>
        <w:t>którym te dane są powierzane, w </w:t>
      </w:r>
      <w:r w:rsidRPr="002A6CA3">
        <w:rPr>
          <w:rFonts w:ascii="Verdana" w:hAnsi="Verdana" w:cstheme="minorHAnsi"/>
          <w:color w:val="000000"/>
          <w:sz w:val="20"/>
        </w:rPr>
        <w:t xml:space="preserve">szczególności spółce PGE </w:t>
      </w:r>
      <w:r w:rsidRPr="00C50617">
        <w:rPr>
          <w:rFonts w:ascii="Verdana" w:hAnsi="Verdana" w:cstheme="minorHAnsi"/>
          <w:color w:val="000000"/>
          <w:sz w:val="20"/>
        </w:rPr>
        <w:t>Systemy S.A. i PGE Energia Ciepła S.A.</w:t>
      </w:r>
    </w:p>
    <w:p w14:paraId="06518AD0" w14:textId="77777777" w:rsidR="00BA4433" w:rsidRPr="002A6CA3" w:rsidRDefault="00BA4433" w:rsidP="007D157E">
      <w:pPr>
        <w:numPr>
          <w:ilvl w:val="0"/>
          <w:numId w:val="75"/>
        </w:numPr>
        <w:spacing w:before="120" w:after="120" w:line="276" w:lineRule="auto"/>
        <w:ind w:right="-283"/>
        <w:rPr>
          <w:rFonts w:ascii="Verdana" w:hAnsi="Verdana" w:cstheme="minorHAnsi"/>
          <w:b/>
          <w:color w:val="000000"/>
          <w:sz w:val="20"/>
        </w:rPr>
      </w:pPr>
      <w:r w:rsidRPr="002A6CA3">
        <w:rPr>
          <w:rFonts w:ascii="Verdana" w:hAnsi="Verdana" w:cstheme="minorHAnsi"/>
          <w:b/>
          <w:color w:val="000000"/>
          <w:sz w:val="20"/>
        </w:rPr>
        <w:t>Przekazywanie danych osobowych poza EOG</w:t>
      </w:r>
    </w:p>
    <w:p w14:paraId="0147089C" w14:textId="77777777" w:rsidR="00BA4433" w:rsidRPr="002A6CA3" w:rsidRDefault="00BA4433" w:rsidP="00DA3E99">
      <w:pPr>
        <w:spacing w:line="276" w:lineRule="auto"/>
        <w:ind w:left="709" w:right="-283"/>
        <w:textAlignment w:val="center"/>
        <w:rPr>
          <w:rFonts w:ascii="Verdana" w:hAnsi="Verdana" w:cstheme="minorHAnsi"/>
          <w:sz w:val="20"/>
        </w:rPr>
      </w:pPr>
      <w:r w:rsidRPr="002A6CA3">
        <w:rPr>
          <w:rFonts w:ascii="Verdana" w:hAnsi="Verdana" w:cstheme="minorHAnsi"/>
          <w:color w:val="000000"/>
          <w:sz w:val="20"/>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2A6CA3" w:rsidRDefault="00BA4433" w:rsidP="007D157E">
      <w:pPr>
        <w:numPr>
          <w:ilvl w:val="0"/>
          <w:numId w:val="75"/>
        </w:numPr>
        <w:spacing w:before="120" w:after="120" w:line="276" w:lineRule="auto"/>
        <w:rPr>
          <w:rFonts w:ascii="Verdana" w:hAnsi="Verdana" w:cstheme="minorHAnsi"/>
          <w:b/>
          <w:sz w:val="20"/>
        </w:rPr>
      </w:pPr>
      <w:r w:rsidRPr="002A6CA3">
        <w:rPr>
          <w:rFonts w:ascii="Verdana" w:hAnsi="Verdana" w:cstheme="minorHAnsi"/>
          <w:b/>
          <w:sz w:val="20"/>
        </w:rPr>
        <w:t>Prawa osób, których dane dotyczą</w:t>
      </w:r>
    </w:p>
    <w:p w14:paraId="3C9686AF" w14:textId="77777777" w:rsidR="00BA4433" w:rsidRPr="002A6CA3" w:rsidRDefault="00BA4433" w:rsidP="00BA4433">
      <w:pPr>
        <w:spacing w:line="276" w:lineRule="auto"/>
        <w:ind w:left="708" w:firstLine="12"/>
        <w:rPr>
          <w:rFonts w:ascii="Verdana" w:hAnsi="Verdana" w:cstheme="minorHAnsi"/>
          <w:sz w:val="20"/>
        </w:rPr>
      </w:pPr>
      <w:r w:rsidRPr="002A6CA3">
        <w:rPr>
          <w:rFonts w:ascii="Verdana" w:hAnsi="Verdana" w:cstheme="minorHAnsi"/>
          <w:sz w:val="20"/>
        </w:rPr>
        <w:t>Zgodnie z RODO, przysługuje Pani/Panu prawo do:</w:t>
      </w:r>
    </w:p>
    <w:p w14:paraId="75B9C0C6" w14:textId="77777777" w:rsidR="00BA4433" w:rsidRPr="002A6CA3" w:rsidRDefault="00BA4433" w:rsidP="007D157E">
      <w:pPr>
        <w:numPr>
          <w:ilvl w:val="0"/>
          <w:numId w:val="73"/>
        </w:numPr>
        <w:tabs>
          <w:tab w:val="num" w:pos="1068"/>
        </w:tabs>
        <w:spacing w:line="276" w:lineRule="auto"/>
        <w:ind w:left="1068" w:hanging="294"/>
        <w:textAlignment w:val="center"/>
        <w:rPr>
          <w:rFonts w:ascii="Verdana" w:hAnsi="Verdana" w:cstheme="minorHAnsi"/>
          <w:sz w:val="20"/>
        </w:rPr>
      </w:pPr>
      <w:r w:rsidRPr="002A6CA3">
        <w:rPr>
          <w:rFonts w:ascii="Verdana" w:hAnsi="Verdana" w:cstheme="minorHAnsi"/>
          <w:sz w:val="20"/>
        </w:rPr>
        <w:t>żądania dostępu do swoich danych oraz otrzymania ich kopii,</w:t>
      </w:r>
    </w:p>
    <w:p w14:paraId="72256250"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sprostowania (poprawiania) swoich danych,</w:t>
      </w:r>
    </w:p>
    <w:p w14:paraId="1F3996F8"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usunięcia, ograniczenia lub wniesienia sprzeciwu wobec ich przetwarzania,</w:t>
      </w:r>
    </w:p>
    <w:p w14:paraId="7F615DF7"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żądania przenoszenia danych, </w:t>
      </w:r>
    </w:p>
    <w:p w14:paraId="555EBD92"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wniesienia skargi do organu nadzorczego. </w:t>
      </w:r>
    </w:p>
    <w:p w14:paraId="2E9B7929" w14:textId="77777777" w:rsidR="00BA4433" w:rsidRPr="002A6CA3" w:rsidRDefault="00BA4433" w:rsidP="007D157E">
      <w:pPr>
        <w:numPr>
          <w:ilvl w:val="0"/>
          <w:numId w:val="75"/>
        </w:numPr>
        <w:spacing w:before="120" w:after="120" w:line="276" w:lineRule="auto"/>
        <w:rPr>
          <w:rFonts w:ascii="Verdana" w:hAnsi="Verdana" w:cstheme="minorHAnsi"/>
          <w:b/>
          <w:sz w:val="20"/>
        </w:rPr>
      </w:pPr>
      <w:r w:rsidRPr="002A6CA3">
        <w:rPr>
          <w:rFonts w:ascii="Verdana" w:hAnsi="Verdana" w:cstheme="minorHAnsi"/>
          <w:b/>
          <w:sz w:val="20"/>
        </w:rPr>
        <w:t>Zautomatyzowane podejmowanie decyzji</w:t>
      </w:r>
    </w:p>
    <w:p w14:paraId="1D83DBAF" w14:textId="77777777" w:rsidR="00BA4433" w:rsidRPr="002A6CA3" w:rsidRDefault="00BA4433" w:rsidP="00607551">
      <w:pPr>
        <w:spacing w:line="276" w:lineRule="auto"/>
        <w:ind w:left="720" w:right="-283"/>
        <w:rPr>
          <w:rFonts w:ascii="Verdana" w:hAnsi="Verdana" w:cstheme="minorHAnsi"/>
          <w:sz w:val="20"/>
        </w:rPr>
      </w:pPr>
      <w:r w:rsidRPr="002A6CA3">
        <w:rPr>
          <w:rFonts w:ascii="Verdana" w:hAnsi="Verdana" w:cstheme="minorHAnsi"/>
          <w:sz w:val="20"/>
        </w:rPr>
        <w:t>Informujemy, że w powyższych celach nie będą podejmowane decyzje w sposób zautomatyzowany i Pani/Pana dane nie będą profilowane.</w:t>
      </w:r>
    </w:p>
    <w:p w14:paraId="689A3F1C" w14:textId="77777777" w:rsidR="0077555C" w:rsidRPr="002A6CA3" w:rsidRDefault="0077555C" w:rsidP="0077555C">
      <w:pPr>
        <w:pStyle w:val="Akapitzlist"/>
        <w:spacing w:before="120" w:line="240" w:lineRule="auto"/>
        <w:rPr>
          <w:rFonts w:ascii="Verdana" w:eastAsia="Calibri" w:hAnsi="Verdana" w:cstheme="minorHAnsi"/>
          <w:sz w:val="20"/>
        </w:rPr>
      </w:pPr>
    </w:p>
    <w:p w14:paraId="00740FD5" w14:textId="77777777" w:rsidR="0077555C" w:rsidRPr="002A6CA3" w:rsidRDefault="0077555C" w:rsidP="00980BFF">
      <w:pPr>
        <w:pStyle w:val="Akapitzlist"/>
        <w:keepNext/>
        <w:numPr>
          <w:ilvl w:val="0"/>
          <w:numId w:val="69"/>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54" w:name="_Toc39813090"/>
      <w:bookmarkStart w:id="255" w:name="_Toc122344836"/>
      <w:bookmarkEnd w:id="254"/>
      <w:bookmarkEnd w:id="255"/>
    </w:p>
    <w:p w14:paraId="3B35DF41" w14:textId="77777777" w:rsidR="002E3D8B" w:rsidRPr="002A6CA3" w:rsidRDefault="002E3D8B" w:rsidP="00980BFF">
      <w:pPr>
        <w:pStyle w:val="Akapitzlist"/>
        <w:keepNext/>
        <w:numPr>
          <w:ilvl w:val="0"/>
          <w:numId w:val="70"/>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56" w:name="_Toc122344837"/>
      <w:bookmarkEnd w:id="256"/>
    </w:p>
    <w:p w14:paraId="7F901F1D" w14:textId="0512BEFF" w:rsidR="0077555C" w:rsidRPr="002A6CA3" w:rsidRDefault="0077555C" w:rsidP="00980BFF">
      <w:pPr>
        <w:pStyle w:val="Nagwek1"/>
        <w:keepLines w:val="0"/>
        <w:numPr>
          <w:ilvl w:val="0"/>
          <w:numId w:val="70"/>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257" w:name="_Toc122344838"/>
      <w:r w:rsidRPr="002A6CA3">
        <w:rPr>
          <w:rFonts w:ascii="Verdana" w:eastAsia="Calibri" w:hAnsi="Verdana" w:cstheme="minorHAnsi"/>
          <w:caps w:val="0"/>
          <w:kern w:val="0"/>
          <w:sz w:val="20"/>
          <w:lang w:val="pl-PL"/>
        </w:rPr>
        <w:t>INNE INFORMACJE</w:t>
      </w:r>
      <w:bookmarkEnd w:id="257"/>
    </w:p>
    <w:p w14:paraId="57069957" w14:textId="77777777" w:rsidR="00B95166" w:rsidRPr="002A6CA3" w:rsidRDefault="0077555C" w:rsidP="00980BFF">
      <w:pPr>
        <w:pStyle w:val="Akapitzlist"/>
        <w:numPr>
          <w:ilvl w:val="1"/>
          <w:numId w:val="70"/>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 zakresie nieuregulowanym w niniejszej Specyfikacji stosuje się postanowienia Kodeksu cywilnego.</w:t>
      </w:r>
    </w:p>
    <w:p w14:paraId="33358316" w14:textId="3A46B345" w:rsidR="0077555C" w:rsidRPr="002A6CA3" w:rsidRDefault="0077555C" w:rsidP="00980BFF">
      <w:pPr>
        <w:pStyle w:val="Akapitzlist"/>
        <w:numPr>
          <w:ilvl w:val="1"/>
          <w:numId w:val="70"/>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Wszystkie koszty związane z udziałem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zakupowym</w:t>
      </w:r>
      <w:r w:rsidRPr="002A6CA3">
        <w:rPr>
          <w:rFonts w:ascii="Verdana" w:eastAsia="Calibri" w:hAnsi="Verdana" w:cstheme="minorHAnsi"/>
          <w:sz w:val="20"/>
        </w:rPr>
        <w:t>, w szczególności związane ze sporządzeniem i złożeniem Oferty ponosi Wykonawca.</w:t>
      </w:r>
    </w:p>
    <w:p w14:paraId="26F2ACB9" w14:textId="0765D17B" w:rsidR="0077555C" w:rsidRPr="002A6CA3" w:rsidRDefault="0077555C" w:rsidP="00980BFF">
      <w:pPr>
        <w:pStyle w:val="Nagwek1"/>
        <w:keepLines w:val="0"/>
        <w:numPr>
          <w:ilvl w:val="0"/>
          <w:numId w:val="70"/>
        </w:numPr>
        <w:shd w:val="clear" w:color="auto" w:fill="C6D9F1" w:themeFill="text2" w:themeFillTint="33"/>
        <w:spacing w:before="0" w:after="0" w:line="240" w:lineRule="auto"/>
        <w:ind w:left="425" w:right="-284" w:hanging="709"/>
        <w:rPr>
          <w:rFonts w:ascii="Verdana" w:hAnsi="Verdana" w:cstheme="minorHAnsi"/>
          <w:i/>
          <w:sz w:val="20"/>
        </w:rPr>
      </w:pPr>
      <w:bookmarkStart w:id="258" w:name="_Toc165273929"/>
      <w:bookmarkStart w:id="259" w:name="_Toc165274198"/>
      <w:bookmarkStart w:id="260" w:name="_Toc243294558"/>
      <w:bookmarkStart w:id="261" w:name="_Toc489350408"/>
      <w:bookmarkStart w:id="262" w:name="_Toc515896301"/>
      <w:bookmarkStart w:id="263" w:name="_Toc122344839"/>
      <w:r w:rsidRPr="002A6CA3">
        <w:rPr>
          <w:rFonts w:ascii="Verdana" w:eastAsia="Calibri" w:hAnsi="Verdana" w:cstheme="minorHAnsi"/>
          <w:caps w:val="0"/>
          <w:kern w:val="0"/>
          <w:sz w:val="20"/>
          <w:lang w:val="pl-PL"/>
        </w:rPr>
        <w:t xml:space="preserve">ZAŁĄCZNIKI DO </w:t>
      </w:r>
      <w:bookmarkEnd w:id="258"/>
      <w:bookmarkEnd w:id="259"/>
      <w:bookmarkEnd w:id="260"/>
      <w:bookmarkEnd w:id="261"/>
      <w:bookmarkEnd w:id="262"/>
      <w:r w:rsidR="00904E94" w:rsidRPr="002A6CA3">
        <w:rPr>
          <w:rFonts w:ascii="Verdana" w:eastAsia="Calibri" w:hAnsi="Verdana" w:cstheme="minorHAnsi"/>
          <w:caps w:val="0"/>
          <w:kern w:val="0"/>
          <w:sz w:val="20"/>
          <w:lang w:val="pl-PL"/>
        </w:rPr>
        <w:t>SWZ</w:t>
      </w:r>
      <w:bookmarkEnd w:id="263"/>
    </w:p>
    <w:p w14:paraId="46D904DB" w14:textId="7A7F9C99" w:rsidR="0077555C" w:rsidRPr="002A6CA3" w:rsidRDefault="00C50617" w:rsidP="0077555C">
      <w:pPr>
        <w:tabs>
          <w:tab w:val="left" w:pos="1980"/>
        </w:tabs>
        <w:spacing w:line="240" w:lineRule="auto"/>
        <w:ind w:left="709" w:hanging="283"/>
        <w:rPr>
          <w:rFonts w:ascii="Verdana" w:hAnsi="Verdana" w:cstheme="minorHAnsi"/>
          <w:i/>
          <w:sz w:val="20"/>
        </w:rPr>
      </w:pPr>
      <w:r>
        <w:rPr>
          <w:rFonts w:ascii="Verdana" w:hAnsi="Verdana" w:cstheme="minorHAnsi"/>
          <w:i/>
          <w:sz w:val="20"/>
        </w:rPr>
        <w:t>Załącznik Nr 1 – Opis P</w:t>
      </w:r>
      <w:r w:rsidR="0077555C" w:rsidRPr="002A6CA3">
        <w:rPr>
          <w:rFonts w:ascii="Verdana" w:hAnsi="Verdana" w:cstheme="minorHAnsi"/>
          <w:i/>
          <w:sz w:val="20"/>
        </w:rPr>
        <w:t>rzedmiotu Zamówienia (OPZ)</w:t>
      </w:r>
    </w:p>
    <w:p w14:paraId="0E9C229F" w14:textId="3E12C16D" w:rsidR="0077555C"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lastRenderedPageBreak/>
        <w:t>Załącznik Nr 2 –</w:t>
      </w:r>
      <w:r w:rsidR="001B2760" w:rsidRPr="002A6CA3">
        <w:rPr>
          <w:rFonts w:ascii="Verdana" w:hAnsi="Verdana" w:cstheme="minorHAnsi"/>
          <w:i/>
          <w:sz w:val="20"/>
        </w:rPr>
        <w:t xml:space="preserve"> </w:t>
      </w:r>
      <w:r w:rsidR="00FE6C9E">
        <w:rPr>
          <w:rFonts w:ascii="Verdana" w:hAnsi="Verdana" w:cstheme="minorHAnsi"/>
          <w:i/>
          <w:sz w:val="20"/>
        </w:rPr>
        <w:t>Ogólne Warunki Zamówienia (OWZ)</w:t>
      </w:r>
      <w:r w:rsidRPr="002A6CA3">
        <w:rPr>
          <w:rFonts w:ascii="Verdana" w:hAnsi="Verdana" w:cstheme="minorHAnsi"/>
          <w:i/>
          <w:sz w:val="20"/>
        </w:rPr>
        <w:t xml:space="preserve"> </w:t>
      </w:r>
    </w:p>
    <w:p w14:paraId="086403C1" w14:textId="77777777" w:rsidR="00BE386D" w:rsidRPr="001D778B" w:rsidRDefault="00BE386D" w:rsidP="00BE386D">
      <w:pPr>
        <w:tabs>
          <w:tab w:val="left" w:pos="1980"/>
        </w:tabs>
        <w:spacing w:line="240" w:lineRule="auto"/>
        <w:ind w:left="709" w:hanging="283"/>
        <w:rPr>
          <w:rFonts w:ascii="Verdana" w:hAnsi="Verdana" w:cstheme="minorHAnsi"/>
          <w:i/>
          <w:color w:val="FF0000"/>
          <w:sz w:val="20"/>
        </w:rPr>
      </w:pPr>
      <w:r w:rsidRPr="00FE6C9E">
        <w:rPr>
          <w:rFonts w:ascii="Verdana" w:hAnsi="Verdana" w:cstheme="minorHAnsi"/>
          <w:i/>
          <w:sz w:val="20"/>
        </w:rPr>
        <w:t>Załącznik nr 2a – Zamówienie do OWZ - WZÓR</w:t>
      </w:r>
    </w:p>
    <w:p w14:paraId="16E8F82B" w14:textId="1FEEB21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3 – Formularz Oferty - WZÓR </w:t>
      </w:r>
    </w:p>
    <w:p w14:paraId="02854B43" w14:textId="7777777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4 – Zobowiązanie podmiotu do oddania zasobów – WZÓR</w:t>
      </w:r>
    </w:p>
    <w:p w14:paraId="4EA50150" w14:textId="3A601271"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5 –</w:t>
      </w:r>
      <w:r w:rsidR="001B2760" w:rsidRPr="002A6CA3">
        <w:rPr>
          <w:rFonts w:ascii="Verdana" w:hAnsi="Verdana" w:cstheme="minorHAnsi"/>
          <w:i/>
          <w:sz w:val="20"/>
        </w:rPr>
        <w:t xml:space="preserve"> </w:t>
      </w:r>
      <w:r w:rsidR="00FE6C9E">
        <w:rPr>
          <w:rFonts w:ascii="Verdana" w:hAnsi="Verdana" w:cstheme="minorHAnsi"/>
          <w:i/>
          <w:sz w:val="20"/>
        </w:rPr>
        <w:t>Nie dotyczy</w:t>
      </w:r>
      <w:r w:rsidRPr="002A6CA3">
        <w:rPr>
          <w:rFonts w:ascii="Verdana" w:hAnsi="Verdana" w:cstheme="minorHAnsi"/>
          <w:i/>
          <w:sz w:val="20"/>
        </w:rPr>
        <w:t xml:space="preserve"> </w:t>
      </w:r>
    </w:p>
    <w:p w14:paraId="2B3027D8" w14:textId="0C7753EC"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6 </w:t>
      </w:r>
      <w:r w:rsidR="001B2760" w:rsidRPr="002A6CA3">
        <w:rPr>
          <w:rFonts w:ascii="Verdana" w:hAnsi="Verdana" w:cstheme="minorHAnsi"/>
          <w:i/>
          <w:sz w:val="20"/>
        </w:rPr>
        <w:t>–</w:t>
      </w:r>
      <w:r w:rsidRPr="002A6CA3">
        <w:rPr>
          <w:rFonts w:ascii="Verdana" w:hAnsi="Verdana" w:cstheme="minorHAnsi"/>
          <w:i/>
          <w:sz w:val="20"/>
        </w:rPr>
        <w:t xml:space="preserve"> Wykaz wykonanych dostaw</w:t>
      </w:r>
      <w:r w:rsidR="00FE6C9E">
        <w:rPr>
          <w:rFonts w:ascii="Verdana" w:hAnsi="Verdana" w:cstheme="minorHAnsi"/>
          <w:i/>
          <w:sz w:val="20"/>
        </w:rPr>
        <w:t xml:space="preserve"> </w:t>
      </w:r>
      <w:r w:rsidRPr="002A6CA3">
        <w:rPr>
          <w:rFonts w:ascii="Verdana" w:hAnsi="Verdana" w:cstheme="minorHAnsi"/>
          <w:i/>
          <w:sz w:val="20"/>
        </w:rPr>
        <w:t>– WZÓR</w:t>
      </w:r>
    </w:p>
    <w:p w14:paraId="1D8242FA" w14:textId="69FF1B0C" w:rsidR="00315D1D" w:rsidRPr="002A6CA3" w:rsidRDefault="00315D1D" w:rsidP="00B95166">
      <w:pPr>
        <w:tabs>
          <w:tab w:val="left" w:pos="1980"/>
        </w:tabs>
        <w:spacing w:line="240" w:lineRule="auto"/>
        <w:ind w:left="709" w:right="-284" w:hanging="284"/>
        <w:rPr>
          <w:rFonts w:ascii="Verdana" w:hAnsi="Verdana" w:cstheme="minorHAnsi"/>
          <w:i/>
          <w:sz w:val="20"/>
        </w:rPr>
      </w:pPr>
    </w:p>
    <w:p w14:paraId="29503B00" w14:textId="16E3FD49" w:rsidR="007C46A4" w:rsidRPr="002A6CA3" w:rsidRDefault="008D0A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64" w:name="_Toc515896302"/>
      <w:bookmarkStart w:id="265" w:name="_Toc122344840"/>
      <w:bookmarkEnd w:id="75"/>
      <w:r w:rsidRPr="002A6CA3">
        <w:rPr>
          <w:rFonts w:ascii="Verdana" w:hAnsi="Verdana" w:cstheme="minorHAnsi"/>
          <w:sz w:val="20"/>
          <w:lang w:val="pl-PL"/>
        </w:rPr>
        <w:lastRenderedPageBreak/>
        <w:t>Z</w:t>
      </w:r>
      <w:r w:rsidR="004A54CB" w:rsidRPr="002A6CA3">
        <w:rPr>
          <w:rFonts w:ascii="Verdana" w:hAnsi="Verdana" w:cstheme="minorHAnsi"/>
          <w:sz w:val="20"/>
          <w:lang w:val="pl-PL"/>
        </w:rPr>
        <w:t xml:space="preserve">AŁĄCZNIK NR 1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w:t>
      </w:r>
      <w:r w:rsidR="003D3E0D" w:rsidRPr="002A6CA3">
        <w:rPr>
          <w:rFonts w:ascii="Verdana" w:hAnsi="Verdana" w:cstheme="minorHAnsi"/>
          <w:sz w:val="20"/>
          <w:lang w:val="pl-PL"/>
        </w:rPr>
        <w:t xml:space="preserve"> </w:t>
      </w:r>
      <w:r w:rsidR="004A54CB" w:rsidRPr="002A6CA3">
        <w:rPr>
          <w:rFonts w:ascii="Verdana" w:hAnsi="Verdana" w:cstheme="minorHAnsi"/>
          <w:sz w:val="20"/>
          <w:lang w:val="pl-PL"/>
        </w:rPr>
        <w:t>OPIS PRZEDMIOTU ZAMÓWIENIA</w:t>
      </w:r>
      <w:r w:rsidR="003D3E0D" w:rsidRPr="002A6CA3">
        <w:rPr>
          <w:rFonts w:ascii="Verdana" w:hAnsi="Verdana" w:cstheme="minorHAnsi"/>
          <w:sz w:val="20"/>
          <w:lang w:val="pl-PL"/>
        </w:rPr>
        <w:t xml:space="preserve"> (OPZ)</w:t>
      </w:r>
      <w:bookmarkEnd w:id="264"/>
      <w:r w:rsidR="002965D7" w:rsidRPr="002A6CA3">
        <w:rPr>
          <w:rFonts w:ascii="Verdana" w:hAnsi="Verdana" w:cstheme="minorHAnsi"/>
          <w:sz w:val="20"/>
          <w:lang w:val="pl-PL"/>
        </w:rPr>
        <w:t xml:space="preserve"> – ODRĘBNY DOKUMENT</w:t>
      </w:r>
      <w:bookmarkEnd w:id="265"/>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4112E94C" w:rsidR="004A54CB" w:rsidRPr="002A6CA3" w:rsidRDefault="004A54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66" w:name="_Toc515896303"/>
      <w:bookmarkStart w:id="267" w:name="_Toc122344841"/>
      <w:r w:rsidRPr="002A6CA3">
        <w:rPr>
          <w:rFonts w:ascii="Verdana" w:hAnsi="Verdana" w:cstheme="minorHAnsi"/>
          <w:sz w:val="20"/>
          <w:lang w:val="pl-PL"/>
        </w:rPr>
        <w:lastRenderedPageBreak/>
        <w:t xml:space="preserve">ZAŁĄCZNIK NR 2 DO </w:t>
      </w:r>
      <w:r w:rsidR="00904E94" w:rsidRPr="002A6CA3">
        <w:rPr>
          <w:rFonts w:ascii="Verdana" w:hAnsi="Verdana" w:cstheme="minorHAnsi"/>
          <w:sz w:val="20"/>
          <w:lang w:val="pl-PL"/>
        </w:rPr>
        <w:t>SWZ</w:t>
      </w:r>
      <w:r w:rsidRPr="002A6CA3">
        <w:rPr>
          <w:rFonts w:ascii="Verdana" w:hAnsi="Verdana" w:cstheme="minorHAnsi"/>
          <w:sz w:val="20"/>
          <w:lang w:val="pl-PL"/>
        </w:rPr>
        <w:t xml:space="preserve"> – </w:t>
      </w:r>
      <w:r w:rsidR="006E5D03" w:rsidRPr="002A6CA3">
        <w:rPr>
          <w:rFonts w:ascii="Verdana" w:hAnsi="Verdana" w:cstheme="minorHAnsi"/>
          <w:sz w:val="20"/>
          <w:lang w:val="pl-PL"/>
        </w:rPr>
        <w:t>PROJEKT UMOWY</w:t>
      </w:r>
      <w:bookmarkEnd w:id="266"/>
      <w:r w:rsidR="002965D7" w:rsidRPr="002A6CA3">
        <w:rPr>
          <w:rFonts w:ascii="Verdana" w:hAnsi="Verdana" w:cstheme="minorHAnsi"/>
          <w:sz w:val="20"/>
          <w:lang w:val="pl-PL"/>
        </w:rPr>
        <w:t xml:space="preserve"> – ODRĘBNY DOKUMENT</w:t>
      </w:r>
      <w:bookmarkEnd w:id="267"/>
      <w:r w:rsidR="002965D7" w:rsidRPr="002A6CA3">
        <w:rPr>
          <w:rFonts w:ascii="Verdana" w:hAnsi="Verdana" w:cstheme="minorHAnsi"/>
          <w:sz w:val="20"/>
          <w:lang w:val="pl-PL"/>
        </w:rPr>
        <w:t xml:space="preserve"> </w:t>
      </w:r>
    </w:p>
    <w:p w14:paraId="7008BF31" w14:textId="77777777" w:rsidR="00BE386D" w:rsidRPr="001D778B" w:rsidRDefault="00BE386D" w:rsidP="00BE386D">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r>
        <w:rPr>
          <w:rFonts w:ascii="Verdana" w:hAnsi="Verdana" w:cs="Arial"/>
          <w:b/>
          <w:sz w:val="20"/>
        </w:rPr>
        <w:lastRenderedPageBreak/>
        <w:t>ZAŁĄCZNIK NR 2A</w:t>
      </w:r>
      <w:r w:rsidRPr="001D778B">
        <w:rPr>
          <w:rFonts w:ascii="Verdana" w:hAnsi="Verdana" w:cs="Arial"/>
          <w:b/>
          <w:sz w:val="20"/>
        </w:rPr>
        <w:t xml:space="preserve"> DO SWZ</w:t>
      </w:r>
      <w:r>
        <w:rPr>
          <w:rFonts w:ascii="Verdana" w:hAnsi="Verdana" w:cs="Arial"/>
          <w:b/>
          <w:sz w:val="20"/>
        </w:rPr>
        <w:t xml:space="preserve"> – ZAMÓWIENIE DO OWZ</w:t>
      </w:r>
    </w:p>
    <w:tbl>
      <w:tblPr>
        <w:tblStyle w:val="Tabela-Siatka6"/>
        <w:tblW w:w="10352" w:type="dxa"/>
        <w:tblInd w:w="-289" w:type="dxa"/>
        <w:tblLook w:val="04A0" w:firstRow="1" w:lastRow="0" w:firstColumn="1" w:lastColumn="0" w:noHBand="0" w:noVBand="1"/>
      </w:tblPr>
      <w:tblGrid>
        <w:gridCol w:w="486"/>
        <w:gridCol w:w="2316"/>
        <w:gridCol w:w="362"/>
        <w:gridCol w:w="1970"/>
        <w:gridCol w:w="283"/>
        <w:gridCol w:w="579"/>
        <w:gridCol w:w="1814"/>
        <w:gridCol w:w="1551"/>
        <w:gridCol w:w="991"/>
      </w:tblGrid>
      <w:tr w:rsidR="00BE386D" w:rsidRPr="00CF5364" w14:paraId="629B901B" w14:textId="77777777" w:rsidTr="00121F7A">
        <w:tc>
          <w:tcPr>
            <w:tcW w:w="10352" w:type="dxa"/>
            <w:gridSpan w:val="9"/>
            <w:tcBorders>
              <w:bottom w:val="single" w:sz="4" w:space="0" w:color="auto"/>
            </w:tcBorders>
            <w:shd w:val="clear" w:color="auto" w:fill="BFBFBF"/>
          </w:tcPr>
          <w:p w14:paraId="1A9BB5D6" w14:textId="77777777" w:rsidR="00BE386D" w:rsidRPr="00CF5364" w:rsidRDefault="00BE386D" w:rsidP="00121F7A">
            <w:pPr>
              <w:spacing w:line="240" w:lineRule="auto"/>
              <w:jc w:val="center"/>
              <w:rPr>
                <w:rFonts w:cs="Calibri"/>
                <w:b/>
                <w:szCs w:val="22"/>
              </w:rPr>
            </w:pPr>
            <w:r w:rsidRPr="00CF5364">
              <w:rPr>
                <w:rFonts w:cs="Calibri"/>
                <w:b/>
                <w:szCs w:val="22"/>
              </w:rPr>
              <w:t>Zamawiający</w:t>
            </w:r>
          </w:p>
        </w:tc>
      </w:tr>
      <w:tr w:rsidR="00BE386D" w:rsidRPr="00CF5364" w14:paraId="05B8DB29" w14:textId="77777777" w:rsidTr="00121F7A">
        <w:tc>
          <w:tcPr>
            <w:tcW w:w="5104" w:type="dxa"/>
            <w:gridSpan w:val="4"/>
            <w:tcBorders>
              <w:right w:val="nil"/>
            </w:tcBorders>
          </w:tcPr>
          <w:p w14:paraId="6419E985" w14:textId="77777777" w:rsidR="00BE386D" w:rsidRPr="00C50617" w:rsidRDefault="00BE386D" w:rsidP="00121F7A">
            <w:pPr>
              <w:spacing w:line="240" w:lineRule="auto"/>
              <w:jc w:val="left"/>
              <w:rPr>
                <w:rFonts w:cs="Calibri"/>
                <w:szCs w:val="22"/>
              </w:rPr>
            </w:pPr>
            <w:r w:rsidRPr="00C50617">
              <w:rPr>
                <w:rFonts w:cs="Calibri"/>
                <w:szCs w:val="22"/>
              </w:rPr>
              <w:t>Zespół Elektrociepłowni Wrocławskich KOGENERACJA S.A.</w:t>
            </w:r>
          </w:p>
          <w:p w14:paraId="038C05AD" w14:textId="53D1A0BF" w:rsidR="00BE386D" w:rsidRPr="00C50617" w:rsidRDefault="00BE386D" w:rsidP="00C50617">
            <w:pPr>
              <w:spacing w:line="240" w:lineRule="auto"/>
              <w:jc w:val="left"/>
              <w:rPr>
                <w:rFonts w:cs="Calibri"/>
                <w:szCs w:val="22"/>
              </w:rPr>
            </w:pPr>
            <w:r w:rsidRPr="00C50617">
              <w:rPr>
                <w:rFonts w:cs="Calibri"/>
                <w:szCs w:val="22"/>
              </w:rPr>
              <w:t>ul. Łowiecka 24, 50-220 Wrocław</w:t>
            </w:r>
          </w:p>
        </w:tc>
        <w:tc>
          <w:tcPr>
            <w:tcW w:w="5248" w:type="dxa"/>
            <w:gridSpan w:val="5"/>
            <w:tcBorders>
              <w:left w:val="nil"/>
            </w:tcBorders>
          </w:tcPr>
          <w:p w14:paraId="74B87A0D" w14:textId="77777777" w:rsidR="00BE386D" w:rsidRPr="00C50617" w:rsidRDefault="00BE386D" w:rsidP="00121F7A">
            <w:pPr>
              <w:autoSpaceDE w:val="0"/>
              <w:autoSpaceDN w:val="0"/>
              <w:adjustRightInd w:val="0"/>
              <w:spacing w:line="240" w:lineRule="auto"/>
              <w:ind w:left="1305"/>
              <w:jc w:val="left"/>
              <w:rPr>
                <w:rFonts w:cs="Calibri"/>
                <w:szCs w:val="22"/>
              </w:rPr>
            </w:pPr>
            <w:r w:rsidRPr="00C50617">
              <w:rPr>
                <w:rFonts w:cs="Calibri"/>
                <w:szCs w:val="22"/>
              </w:rPr>
              <w:t>NIP:PL8960000032</w:t>
            </w:r>
          </w:p>
          <w:p w14:paraId="642F4D64" w14:textId="439A0C83" w:rsidR="00BE386D" w:rsidRPr="00CF5364" w:rsidRDefault="00BE386D" w:rsidP="00121F7A">
            <w:pPr>
              <w:autoSpaceDE w:val="0"/>
              <w:autoSpaceDN w:val="0"/>
              <w:adjustRightInd w:val="0"/>
              <w:spacing w:line="240" w:lineRule="auto"/>
              <w:ind w:left="1305"/>
              <w:jc w:val="left"/>
              <w:rPr>
                <w:rFonts w:cs="Calibri"/>
                <w:szCs w:val="22"/>
              </w:rPr>
            </w:pPr>
          </w:p>
        </w:tc>
      </w:tr>
      <w:tr w:rsidR="00BE386D" w:rsidRPr="00CF5364" w14:paraId="18F92325" w14:textId="77777777" w:rsidTr="00121F7A">
        <w:tc>
          <w:tcPr>
            <w:tcW w:w="10352" w:type="dxa"/>
            <w:gridSpan w:val="9"/>
            <w:shd w:val="clear" w:color="auto" w:fill="BFBFBF"/>
          </w:tcPr>
          <w:p w14:paraId="1FBC619A" w14:textId="4699B104" w:rsidR="00BE386D" w:rsidRPr="00CF5364" w:rsidRDefault="00BE386D" w:rsidP="00C50617">
            <w:pPr>
              <w:spacing w:line="240" w:lineRule="auto"/>
              <w:jc w:val="center"/>
              <w:rPr>
                <w:rFonts w:cs="Calibri"/>
                <w:b/>
                <w:szCs w:val="22"/>
              </w:rPr>
            </w:pPr>
            <w:r w:rsidRPr="00CF5364">
              <w:rPr>
                <w:rFonts w:cs="Calibri"/>
                <w:b/>
                <w:szCs w:val="22"/>
              </w:rPr>
              <w:t>Adres dostawy</w:t>
            </w:r>
          </w:p>
        </w:tc>
      </w:tr>
      <w:tr w:rsidR="00BE386D" w:rsidRPr="00CF5364" w14:paraId="5579A1C9" w14:textId="77777777" w:rsidTr="00121F7A">
        <w:tc>
          <w:tcPr>
            <w:tcW w:w="10352" w:type="dxa"/>
            <w:gridSpan w:val="9"/>
          </w:tcPr>
          <w:p w14:paraId="668342C2" w14:textId="77777777" w:rsidR="00BE386D" w:rsidRPr="00C50617" w:rsidRDefault="00BE386D" w:rsidP="00121F7A">
            <w:pPr>
              <w:spacing w:line="240" w:lineRule="auto"/>
              <w:jc w:val="left"/>
              <w:rPr>
                <w:rFonts w:cs="Calibri"/>
                <w:szCs w:val="22"/>
              </w:rPr>
            </w:pPr>
            <w:r w:rsidRPr="00C50617">
              <w:rPr>
                <w:rFonts w:cs="Calibri"/>
                <w:szCs w:val="22"/>
              </w:rPr>
              <w:t>Zespół Elektrociepłowni Wrocławskich KOGENERACJA S.A.</w:t>
            </w:r>
          </w:p>
          <w:p w14:paraId="48ED5F9B" w14:textId="7F3FBBC6" w:rsidR="00BE386D" w:rsidRPr="00C50617" w:rsidRDefault="00BE386D" w:rsidP="00121F7A">
            <w:pPr>
              <w:spacing w:line="240" w:lineRule="auto"/>
              <w:jc w:val="left"/>
              <w:rPr>
                <w:rFonts w:cs="Calibri"/>
                <w:szCs w:val="22"/>
              </w:rPr>
            </w:pPr>
            <w:r w:rsidRPr="00C50617">
              <w:rPr>
                <w:rFonts w:cs="Calibri"/>
                <w:szCs w:val="22"/>
              </w:rPr>
              <w:t>Elektrociepłownia Wrocław, ul. Łowiecka 24, 50-220 Wrocław</w:t>
            </w:r>
          </w:p>
        </w:tc>
      </w:tr>
      <w:tr w:rsidR="00BE386D" w:rsidRPr="00CF5364" w14:paraId="654C042F" w14:textId="77777777" w:rsidTr="00121F7A">
        <w:tc>
          <w:tcPr>
            <w:tcW w:w="10352" w:type="dxa"/>
            <w:gridSpan w:val="9"/>
            <w:shd w:val="clear" w:color="auto" w:fill="BFBFBF"/>
          </w:tcPr>
          <w:p w14:paraId="36408C1D" w14:textId="77777777" w:rsidR="00BE386D" w:rsidRPr="00CF5364" w:rsidRDefault="00BE386D" w:rsidP="00121F7A">
            <w:pPr>
              <w:spacing w:line="240" w:lineRule="auto"/>
              <w:jc w:val="center"/>
              <w:rPr>
                <w:rFonts w:cs="Calibri"/>
                <w:b/>
                <w:szCs w:val="22"/>
              </w:rPr>
            </w:pPr>
            <w:r w:rsidRPr="00CF5364">
              <w:rPr>
                <w:rFonts w:cs="Calibri"/>
                <w:b/>
                <w:szCs w:val="22"/>
              </w:rPr>
              <w:t>Dostawca/Wykonawca</w:t>
            </w:r>
          </w:p>
        </w:tc>
      </w:tr>
      <w:tr w:rsidR="00BE386D" w:rsidRPr="00CF5364" w14:paraId="0625B8E6" w14:textId="77777777" w:rsidTr="00121F7A">
        <w:tc>
          <w:tcPr>
            <w:tcW w:w="5104" w:type="dxa"/>
            <w:gridSpan w:val="4"/>
          </w:tcPr>
          <w:p w14:paraId="30495C23" w14:textId="77777777" w:rsidR="00BE386D" w:rsidRPr="00CF5364" w:rsidRDefault="00BE386D" w:rsidP="00121F7A">
            <w:pPr>
              <w:autoSpaceDE w:val="0"/>
              <w:autoSpaceDN w:val="0"/>
              <w:adjustRightInd w:val="0"/>
              <w:spacing w:line="240" w:lineRule="auto"/>
              <w:jc w:val="left"/>
              <w:rPr>
                <w:rFonts w:cs="Calibri"/>
                <w:szCs w:val="22"/>
              </w:rPr>
            </w:pPr>
            <w:r w:rsidRPr="00CF5364">
              <w:rPr>
                <w:rFonts w:cs="Calibri"/>
                <w:szCs w:val="22"/>
              </w:rPr>
              <w:t>Nazwa Wykonawcy</w:t>
            </w:r>
          </w:p>
          <w:p w14:paraId="0960751F" w14:textId="77777777" w:rsidR="00BE386D" w:rsidRPr="00CF5364" w:rsidRDefault="00BE386D" w:rsidP="00121F7A">
            <w:pPr>
              <w:tabs>
                <w:tab w:val="left" w:pos="1320"/>
              </w:tabs>
              <w:spacing w:line="240" w:lineRule="auto"/>
              <w:jc w:val="left"/>
              <w:rPr>
                <w:rFonts w:cs="Calibri"/>
                <w:szCs w:val="22"/>
              </w:rPr>
            </w:pPr>
          </w:p>
          <w:p w14:paraId="5479E7E6" w14:textId="77777777" w:rsidR="00BE386D" w:rsidRPr="00CF5364" w:rsidRDefault="00BE386D" w:rsidP="00121F7A">
            <w:pPr>
              <w:tabs>
                <w:tab w:val="left" w:pos="1320"/>
              </w:tabs>
              <w:spacing w:line="240" w:lineRule="auto"/>
              <w:jc w:val="left"/>
              <w:rPr>
                <w:rFonts w:cs="Calibri"/>
                <w:szCs w:val="22"/>
              </w:rPr>
            </w:pPr>
            <w:r w:rsidRPr="00CF5364">
              <w:rPr>
                <w:rFonts w:cs="Calibri"/>
                <w:szCs w:val="22"/>
              </w:rPr>
              <w:t>Adres Wykonawcy</w:t>
            </w:r>
          </w:p>
        </w:tc>
        <w:tc>
          <w:tcPr>
            <w:tcW w:w="5248" w:type="dxa"/>
            <w:gridSpan w:val="5"/>
          </w:tcPr>
          <w:p w14:paraId="63C240E3" w14:textId="77777777" w:rsidR="00BE386D" w:rsidRPr="00CF5364" w:rsidRDefault="00BE386D" w:rsidP="00121F7A">
            <w:pPr>
              <w:autoSpaceDE w:val="0"/>
              <w:autoSpaceDN w:val="0"/>
              <w:adjustRightInd w:val="0"/>
              <w:spacing w:line="240" w:lineRule="auto"/>
              <w:ind w:left="1305"/>
              <w:jc w:val="left"/>
              <w:rPr>
                <w:rFonts w:cs="Calibri"/>
                <w:szCs w:val="22"/>
              </w:rPr>
            </w:pPr>
            <w:r w:rsidRPr="00CF5364">
              <w:rPr>
                <w:rFonts w:cs="Calibri"/>
                <w:szCs w:val="22"/>
              </w:rPr>
              <w:t>NIP:</w:t>
            </w:r>
          </w:p>
          <w:p w14:paraId="2E40389B" w14:textId="77777777" w:rsidR="00BE386D" w:rsidRPr="00CF5364" w:rsidRDefault="00BE386D" w:rsidP="00121F7A">
            <w:pPr>
              <w:autoSpaceDE w:val="0"/>
              <w:autoSpaceDN w:val="0"/>
              <w:adjustRightInd w:val="0"/>
              <w:spacing w:line="240" w:lineRule="auto"/>
              <w:ind w:left="1305"/>
              <w:jc w:val="left"/>
              <w:rPr>
                <w:rFonts w:cs="Calibri"/>
                <w:szCs w:val="22"/>
              </w:rPr>
            </w:pPr>
          </w:p>
          <w:p w14:paraId="70C85A9D" w14:textId="77777777" w:rsidR="00BE386D" w:rsidRPr="00CF5364" w:rsidRDefault="00BE386D" w:rsidP="00121F7A">
            <w:pPr>
              <w:autoSpaceDE w:val="0"/>
              <w:autoSpaceDN w:val="0"/>
              <w:adjustRightInd w:val="0"/>
              <w:spacing w:line="240" w:lineRule="auto"/>
              <w:ind w:left="1305"/>
              <w:jc w:val="left"/>
              <w:rPr>
                <w:rFonts w:cs="Calibri"/>
                <w:szCs w:val="22"/>
              </w:rPr>
            </w:pPr>
            <w:r w:rsidRPr="00CF5364">
              <w:rPr>
                <w:rFonts w:cs="Calibri"/>
                <w:szCs w:val="22"/>
              </w:rPr>
              <w:t>T:</w:t>
            </w:r>
          </w:p>
          <w:p w14:paraId="51491DBD" w14:textId="77777777" w:rsidR="00BE386D" w:rsidRPr="00CF5364" w:rsidRDefault="00BE386D" w:rsidP="00121F7A">
            <w:pPr>
              <w:autoSpaceDE w:val="0"/>
              <w:autoSpaceDN w:val="0"/>
              <w:adjustRightInd w:val="0"/>
              <w:spacing w:line="240" w:lineRule="auto"/>
              <w:ind w:left="1305"/>
              <w:jc w:val="left"/>
              <w:rPr>
                <w:rFonts w:cs="Calibri"/>
                <w:szCs w:val="22"/>
              </w:rPr>
            </w:pPr>
            <w:r w:rsidRPr="00CF5364">
              <w:rPr>
                <w:rFonts w:cs="Calibri"/>
                <w:szCs w:val="22"/>
              </w:rPr>
              <w:t>NR DOSTAWCY/</w:t>
            </w:r>
          </w:p>
          <w:p w14:paraId="7D06BA4B" w14:textId="77777777" w:rsidR="00BE386D" w:rsidRPr="00CF5364" w:rsidRDefault="00BE386D" w:rsidP="00121F7A">
            <w:pPr>
              <w:spacing w:line="240" w:lineRule="auto"/>
              <w:ind w:left="1305"/>
              <w:jc w:val="left"/>
              <w:rPr>
                <w:rFonts w:cs="Calibri"/>
                <w:szCs w:val="22"/>
              </w:rPr>
            </w:pPr>
            <w:r w:rsidRPr="00CF5364">
              <w:rPr>
                <w:rFonts w:cs="Calibri"/>
                <w:szCs w:val="22"/>
              </w:rPr>
              <w:t>WYKONAWCY:</w:t>
            </w:r>
          </w:p>
        </w:tc>
      </w:tr>
      <w:tr w:rsidR="00BE386D" w:rsidRPr="00CF5364" w14:paraId="070B16BE" w14:textId="77777777" w:rsidTr="00121F7A">
        <w:tc>
          <w:tcPr>
            <w:tcW w:w="2757" w:type="dxa"/>
            <w:gridSpan w:val="2"/>
            <w:shd w:val="clear" w:color="auto" w:fill="BFBFBF"/>
          </w:tcPr>
          <w:p w14:paraId="70330786" w14:textId="77777777" w:rsidR="00BE386D" w:rsidRPr="00CF5364" w:rsidRDefault="00BE386D" w:rsidP="00121F7A">
            <w:pPr>
              <w:spacing w:line="240" w:lineRule="auto"/>
              <w:jc w:val="center"/>
              <w:rPr>
                <w:rFonts w:cs="Calibri"/>
                <w:b/>
                <w:szCs w:val="22"/>
              </w:rPr>
            </w:pPr>
            <w:r w:rsidRPr="00CF5364">
              <w:rPr>
                <w:rFonts w:cs="Calibri"/>
                <w:b/>
                <w:szCs w:val="22"/>
              </w:rPr>
              <w:t>Numer umowy</w:t>
            </w:r>
          </w:p>
        </w:tc>
        <w:tc>
          <w:tcPr>
            <w:tcW w:w="2347" w:type="dxa"/>
            <w:gridSpan w:val="2"/>
            <w:shd w:val="clear" w:color="auto" w:fill="BFBFBF"/>
          </w:tcPr>
          <w:p w14:paraId="70B493D1" w14:textId="77777777" w:rsidR="00BE386D" w:rsidRPr="00CF5364" w:rsidRDefault="00BE386D" w:rsidP="00121F7A">
            <w:pPr>
              <w:spacing w:line="240" w:lineRule="auto"/>
              <w:jc w:val="center"/>
              <w:rPr>
                <w:rFonts w:cs="Calibri"/>
                <w:b/>
                <w:szCs w:val="22"/>
              </w:rPr>
            </w:pPr>
            <w:r w:rsidRPr="00CF5364">
              <w:rPr>
                <w:rFonts w:cs="Calibri"/>
                <w:b/>
                <w:szCs w:val="22"/>
              </w:rPr>
              <w:t>Termin dostawy</w:t>
            </w:r>
          </w:p>
        </w:tc>
        <w:tc>
          <w:tcPr>
            <w:tcW w:w="5248" w:type="dxa"/>
            <w:gridSpan w:val="5"/>
            <w:shd w:val="clear" w:color="auto" w:fill="BFBFBF"/>
          </w:tcPr>
          <w:p w14:paraId="5A97A7BE" w14:textId="77777777" w:rsidR="00BE386D" w:rsidRPr="00CF5364" w:rsidRDefault="00BE386D" w:rsidP="00121F7A">
            <w:pPr>
              <w:spacing w:line="240" w:lineRule="auto"/>
              <w:jc w:val="center"/>
              <w:rPr>
                <w:rFonts w:cs="Calibri"/>
                <w:b/>
                <w:szCs w:val="22"/>
              </w:rPr>
            </w:pPr>
            <w:r w:rsidRPr="00CF5364">
              <w:rPr>
                <w:rFonts w:cs="Calibri"/>
                <w:b/>
                <w:szCs w:val="22"/>
              </w:rPr>
              <w:t>Prowadzący</w:t>
            </w:r>
          </w:p>
        </w:tc>
      </w:tr>
      <w:tr w:rsidR="00BE386D" w:rsidRPr="00CF5364" w14:paraId="6C48DFE5" w14:textId="77777777" w:rsidTr="00121F7A">
        <w:tc>
          <w:tcPr>
            <w:tcW w:w="2757" w:type="dxa"/>
            <w:gridSpan w:val="2"/>
          </w:tcPr>
          <w:p w14:paraId="4F742E05" w14:textId="77777777" w:rsidR="00BE386D" w:rsidRPr="00CF5364" w:rsidRDefault="00BE386D" w:rsidP="00121F7A">
            <w:pPr>
              <w:spacing w:line="240" w:lineRule="auto"/>
              <w:jc w:val="left"/>
              <w:rPr>
                <w:rFonts w:cs="Calibri"/>
                <w:szCs w:val="22"/>
              </w:rPr>
            </w:pPr>
          </w:p>
        </w:tc>
        <w:tc>
          <w:tcPr>
            <w:tcW w:w="2347" w:type="dxa"/>
            <w:gridSpan w:val="2"/>
          </w:tcPr>
          <w:p w14:paraId="37165C18" w14:textId="77777777" w:rsidR="00BE386D" w:rsidRPr="00CF5364" w:rsidRDefault="00BE386D" w:rsidP="00121F7A">
            <w:pPr>
              <w:spacing w:line="240" w:lineRule="auto"/>
              <w:jc w:val="left"/>
              <w:rPr>
                <w:rFonts w:cs="Calibri"/>
                <w:szCs w:val="22"/>
              </w:rPr>
            </w:pPr>
          </w:p>
        </w:tc>
        <w:tc>
          <w:tcPr>
            <w:tcW w:w="5248" w:type="dxa"/>
            <w:gridSpan w:val="5"/>
            <w:vMerge w:val="restart"/>
          </w:tcPr>
          <w:p w14:paraId="6FD7DC3B" w14:textId="77777777" w:rsidR="00BE386D" w:rsidRPr="00CF5364" w:rsidRDefault="00BE386D" w:rsidP="00121F7A">
            <w:pPr>
              <w:spacing w:line="240" w:lineRule="auto"/>
              <w:jc w:val="left"/>
              <w:rPr>
                <w:rFonts w:cs="Calibri"/>
                <w:szCs w:val="22"/>
              </w:rPr>
            </w:pPr>
            <w:r w:rsidRPr="00CF5364">
              <w:rPr>
                <w:rFonts w:cs="Calibri"/>
                <w:szCs w:val="22"/>
              </w:rPr>
              <w:t>Imię Nazwisko</w:t>
            </w:r>
          </w:p>
          <w:p w14:paraId="4728C9A1" w14:textId="77777777" w:rsidR="00BE386D" w:rsidRPr="00CF5364" w:rsidRDefault="00BE386D" w:rsidP="00121F7A">
            <w:pPr>
              <w:spacing w:line="240" w:lineRule="auto"/>
              <w:jc w:val="left"/>
              <w:rPr>
                <w:rFonts w:cs="Calibri"/>
                <w:szCs w:val="22"/>
              </w:rPr>
            </w:pPr>
            <w:r w:rsidRPr="00CF5364">
              <w:rPr>
                <w:rFonts w:cs="Calibri"/>
                <w:szCs w:val="22"/>
              </w:rPr>
              <w:t>E-mail:</w:t>
            </w:r>
          </w:p>
          <w:p w14:paraId="02CC0B9F" w14:textId="77777777" w:rsidR="00BE386D" w:rsidRPr="00CF5364" w:rsidRDefault="00BE386D" w:rsidP="00121F7A">
            <w:pPr>
              <w:autoSpaceDE w:val="0"/>
              <w:autoSpaceDN w:val="0"/>
              <w:adjustRightInd w:val="0"/>
              <w:spacing w:line="240" w:lineRule="auto"/>
              <w:jc w:val="left"/>
              <w:rPr>
                <w:rFonts w:cs="Calibri"/>
                <w:szCs w:val="22"/>
              </w:rPr>
            </w:pPr>
            <w:r w:rsidRPr="00CF5364">
              <w:rPr>
                <w:rFonts w:cs="Calibri"/>
                <w:szCs w:val="22"/>
              </w:rPr>
              <w:t>T:</w:t>
            </w:r>
          </w:p>
          <w:p w14:paraId="68E675FA" w14:textId="77777777" w:rsidR="00BE386D" w:rsidRPr="00CF5364" w:rsidRDefault="00BE386D" w:rsidP="00121F7A">
            <w:pPr>
              <w:spacing w:line="240" w:lineRule="auto"/>
              <w:jc w:val="left"/>
              <w:rPr>
                <w:rFonts w:cs="Calibri"/>
                <w:szCs w:val="22"/>
              </w:rPr>
            </w:pPr>
            <w:r w:rsidRPr="00CF5364">
              <w:rPr>
                <w:rFonts w:cs="Calibri"/>
                <w:szCs w:val="22"/>
              </w:rPr>
              <w:t>F:</w:t>
            </w:r>
          </w:p>
        </w:tc>
      </w:tr>
      <w:tr w:rsidR="00BE386D" w:rsidRPr="00CF5364" w14:paraId="03ECE8EC" w14:textId="77777777" w:rsidTr="00121F7A">
        <w:tc>
          <w:tcPr>
            <w:tcW w:w="2757" w:type="dxa"/>
            <w:gridSpan w:val="2"/>
            <w:shd w:val="clear" w:color="auto" w:fill="BFBFBF"/>
          </w:tcPr>
          <w:p w14:paraId="42C2507F" w14:textId="77777777" w:rsidR="00BE386D" w:rsidRPr="00CF5364" w:rsidRDefault="00BE386D" w:rsidP="00121F7A">
            <w:pPr>
              <w:spacing w:line="240" w:lineRule="auto"/>
              <w:jc w:val="center"/>
              <w:rPr>
                <w:rFonts w:cs="Calibri"/>
                <w:b/>
                <w:szCs w:val="22"/>
              </w:rPr>
            </w:pPr>
            <w:r w:rsidRPr="00CF5364">
              <w:rPr>
                <w:rFonts w:cs="Calibri"/>
                <w:b/>
                <w:szCs w:val="22"/>
              </w:rPr>
              <w:t>Miejsce wystawienia</w:t>
            </w:r>
          </w:p>
        </w:tc>
        <w:tc>
          <w:tcPr>
            <w:tcW w:w="2347" w:type="dxa"/>
            <w:gridSpan w:val="2"/>
            <w:shd w:val="clear" w:color="auto" w:fill="BFBFBF"/>
          </w:tcPr>
          <w:p w14:paraId="3396FF2A" w14:textId="77777777" w:rsidR="00BE386D" w:rsidRPr="00CF5364" w:rsidRDefault="00BE386D" w:rsidP="00121F7A">
            <w:pPr>
              <w:spacing w:line="240" w:lineRule="auto"/>
              <w:jc w:val="center"/>
              <w:rPr>
                <w:rFonts w:cs="Calibri"/>
                <w:b/>
                <w:szCs w:val="22"/>
              </w:rPr>
            </w:pPr>
            <w:r w:rsidRPr="00CF5364">
              <w:rPr>
                <w:rFonts w:cs="Calibri"/>
                <w:b/>
                <w:szCs w:val="22"/>
              </w:rPr>
              <w:t>Data wystawienia</w:t>
            </w:r>
          </w:p>
        </w:tc>
        <w:tc>
          <w:tcPr>
            <w:tcW w:w="5248" w:type="dxa"/>
            <w:gridSpan w:val="5"/>
            <w:vMerge/>
          </w:tcPr>
          <w:p w14:paraId="42C7BEBB" w14:textId="77777777" w:rsidR="00BE386D" w:rsidRPr="00CF5364" w:rsidRDefault="00BE386D" w:rsidP="00121F7A">
            <w:pPr>
              <w:spacing w:line="240" w:lineRule="auto"/>
              <w:jc w:val="left"/>
              <w:rPr>
                <w:rFonts w:cs="Calibri"/>
                <w:szCs w:val="22"/>
              </w:rPr>
            </w:pPr>
          </w:p>
        </w:tc>
      </w:tr>
      <w:tr w:rsidR="00BE386D" w:rsidRPr="00CF5364" w14:paraId="6751E4D8" w14:textId="77777777" w:rsidTr="00121F7A">
        <w:tc>
          <w:tcPr>
            <w:tcW w:w="2757" w:type="dxa"/>
            <w:gridSpan w:val="2"/>
          </w:tcPr>
          <w:p w14:paraId="32B0692C" w14:textId="77777777" w:rsidR="00BE386D" w:rsidRPr="00CF5364" w:rsidRDefault="00BE386D" w:rsidP="00121F7A">
            <w:pPr>
              <w:spacing w:line="240" w:lineRule="auto"/>
              <w:jc w:val="left"/>
              <w:rPr>
                <w:rFonts w:cs="Calibri"/>
                <w:szCs w:val="22"/>
              </w:rPr>
            </w:pPr>
          </w:p>
        </w:tc>
        <w:tc>
          <w:tcPr>
            <w:tcW w:w="2347" w:type="dxa"/>
            <w:gridSpan w:val="2"/>
          </w:tcPr>
          <w:p w14:paraId="34BF82BE" w14:textId="77777777" w:rsidR="00BE386D" w:rsidRPr="00CF5364" w:rsidRDefault="00BE386D" w:rsidP="00121F7A">
            <w:pPr>
              <w:spacing w:line="240" w:lineRule="auto"/>
              <w:jc w:val="left"/>
              <w:rPr>
                <w:rFonts w:cs="Calibri"/>
                <w:szCs w:val="22"/>
              </w:rPr>
            </w:pPr>
          </w:p>
        </w:tc>
        <w:tc>
          <w:tcPr>
            <w:tcW w:w="5248" w:type="dxa"/>
            <w:gridSpan w:val="5"/>
            <w:vMerge/>
          </w:tcPr>
          <w:p w14:paraId="320790FC" w14:textId="77777777" w:rsidR="00BE386D" w:rsidRPr="00CF5364" w:rsidRDefault="00BE386D" w:rsidP="00121F7A">
            <w:pPr>
              <w:spacing w:line="240" w:lineRule="auto"/>
              <w:jc w:val="left"/>
              <w:rPr>
                <w:rFonts w:cs="Calibri"/>
                <w:szCs w:val="22"/>
              </w:rPr>
            </w:pPr>
          </w:p>
        </w:tc>
      </w:tr>
      <w:tr w:rsidR="00BE386D" w:rsidRPr="00CF5364" w14:paraId="30D97F6B" w14:textId="77777777" w:rsidTr="00121F7A">
        <w:tc>
          <w:tcPr>
            <w:tcW w:w="5104" w:type="dxa"/>
            <w:gridSpan w:val="4"/>
            <w:shd w:val="clear" w:color="auto" w:fill="BFBFBF"/>
          </w:tcPr>
          <w:p w14:paraId="4BC50F61" w14:textId="77777777" w:rsidR="00BE386D" w:rsidRPr="00CF5364" w:rsidRDefault="00BE386D" w:rsidP="00121F7A">
            <w:pPr>
              <w:spacing w:line="240" w:lineRule="auto"/>
              <w:jc w:val="center"/>
              <w:rPr>
                <w:rFonts w:cs="Calibri"/>
                <w:b/>
                <w:szCs w:val="22"/>
              </w:rPr>
            </w:pPr>
            <w:r w:rsidRPr="00CF5364">
              <w:rPr>
                <w:rFonts w:cs="Calibri"/>
                <w:b/>
                <w:szCs w:val="22"/>
              </w:rPr>
              <w:t>Warunki płatności</w:t>
            </w:r>
          </w:p>
        </w:tc>
        <w:tc>
          <w:tcPr>
            <w:tcW w:w="5248" w:type="dxa"/>
            <w:gridSpan w:val="5"/>
            <w:vMerge/>
          </w:tcPr>
          <w:p w14:paraId="61EBDF11" w14:textId="77777777" w:rsidR="00BE386D" w:rsidRPr="00CF5364" w:rsidRDefault="00BE386D" w:rsidP="00121F7A">
            <w:pPr>
              <w:spacing w:line="240" w:lineRule="auto"/>
              <w:jc w:val="left"/>
              <w:rPr>
                <w:rFonts w:cs="Calibri"/>
                <w:szCs w:val="22"/>
              </w:rPr>
            </w:pPr>
          </w:p>
        </w:tc>
      </w:tr>
      <w:tr w:rsidR="00BE386D" w:rsidRPr="00CF5364" w14:paraId="3CE5154E" w14:textId="77777777" w:rsidTr="00121F7A">
        <w:tc>
          <w:tcPr>
            <w:tcW w:w="5104" w:type="dxa"/>
            <w:gridSpan w:val="4"/>
            <w:tcBorders>
              <w:bottom w:val="single" w:sz="4" w:space="0" w:color="auto"/>
            </w:tcBorders>
          </w:tcPr>
          <w:p w14:paraId="22FA0975" w14:textId="77777777" w:rsidR="00BE386D" w:rsidRPr="00CF5364" w:rsidRDefault="00BE386D" w:rsidP="00121F7A">
            <w:pPr>
              <w:spacing w:line="240" w:lineRule="auto"/>
              <w:jc w:val="center"/>
              <w:rPr>
                <w:rFonts w:cs="Calibri"/>
                <w:szCs w:val="22"/>
              </w:rPr>
            </w:pPr>
            <w:r w:rsidRPr="00CF5364">
              <w:rPr>
                <w:rFonts w:cs="Calibri"/>
                <w:szCs w:val="22"/>
              </w:rPr>
              <w:t>30 dni od otrzymania dokumentu</w:t>
            </w:r>
          </w:p>
        </w:tc>
        <w:tc>
          <w:tcPr>
            <w:tcW w:w="5248" w:type="dxa"/>
            <w:gridSpan w:val="5"/>
            <w:vMerge/>
            <w:tcBorders>
              <w:bottom w:val="single" w:sz="4" w:space="0" w:color="auto"/>
            </w:tcBorders>
          </w:tcPr>
          <w:p w14:paraId="6D49A252" w14:textId="77777777" w:rsidR="00BE386D" w:rsidRPr="00CF5364" w:rsidRDefault="00BE386D" w:rsidP="00121F7A">
            <w:pPr>
              <w:spacing w:line="240" w:lineRule="auto"/>
              <w:jc w:val="left"/>
              <w:rPr>
                <w:rFonts w:cs="Calibri"/>
                <w:szCs w:val="22"/>
              </w:rPr>
            </w:pPr>
          </w:p>
        </w:tc>
      </w:tr>
      <w:tr w:rsidR="00BE386D" w:rsidRPr="00CF5364" w14:paraId="04F861B7" w14:textId="77777777" w:rsidTr="00121F7A">
        <w:tc>
          <w:tcPr>
            <w:tcW w:w="5104" w:type="dxa"/>
            <w:gridSpan w:val="4"/>
            <w:tcBorders>
              <w:left w:val="nil"/>
              <w:bottom w:val="nil"/>
              <w:right w:val="nil"/>
            </w:tcBorders>
          </w:tcPr>
          <w:p w14:paraId="3B6F325E" w14:textId="77777777" w:rsidR="00BE386D" w:rsidRPr="00CF5364" w:rsidRDefault="00BE386D" w:rsidP="00121F7A">
            <w:pPr>
              <w:spacing w:line="240" w:lineRule="auto"/>
              <w:jc w:val="left"/>
              <w:rPr>
                <w:rFonts w:cs="Calibri"/>
                <w:szCs w:val="22"/>
              </w:rPr>
            </w:pPr>
          </w:p>
        </w:tc>
        <w:tc>
          <w:tcPr>
            <w:tcW w:w="5248" w:type="dxa"/>
            <w:gridSpan w:val="5"/>
            <w:tcBorders>
              <w:left w:val="nil"/>
              <w:bottom w:val="nil"/>
              <w:right w:val="nil"/>
            </w:tcBorders>
          </w:tcPr>
          <w:p w14:paraId="33EC229B" w14:textId="77777777" w:rsidR="00BE386D" w:rsidRPr="00CF5364" w:rsidRDefault="00BE386D" w:rsidP="00121F7A">
            <w:pPr>
              <w:spacing w:line="240" w:lineRule="auto"/>
              <w:jc w:val="left"/>
              <w:rPr>
                <w:rFonts w:cs="Calibri"/>
                <w:szCs w:val="22"/>
              </w:rPr>
            </w:pPr>
          </w:p>
        </w:tc>
      </w:tr>
      <w:tr w:rsidR="00BE386D" w:rsidRPr="00CF5364" w14:paraId="10E66CDD" w14:textId="77777777" w:rsidTr="00121F7A">
        <w:tc>
          <w:tcPr>
            <w:tcW w:w="10352" w:type="dxa"/>
            <w:gridSpan w:val="9"/>
            <w:tcBorders>
              <w:top w:val="nil"/>
              <w:left w:val="nil"/>
              <w:bottom w:val="nil"/>
              <w:right w:val="nil"/>
            </w:tcBorders>
          </w:tcPr>
          <w:p w14:paraId="47C94EF2" w14:textId="77777777" w:rsidR="00BE386D" w:rsidRPr="00CF5364" w:rsidRDefault="00BE386D" w:rsidP="00121F7A">
            <w:pPr>
              <w:spacing w:line="240" w:lineRule="auto"/>
              <w:jc w:val="center"/>
              <w:rPr>
                <w:rFonts w:cs="Calibri"/>
                <w:szCs w:val="22"/>
              </w:rPr>
            </w:pPr>
            <w:r w:rsidRPr="00CF5364">
              <w:rPr>
                <w:rFonts w:cs="Calibri"/>
                <w:b/>
                <w:szCs w:val="22"/>
              </w:rPr>
              <w:t>ZAMÓWIENIE NR: 4………</w:t>
            </w:r>
          </w:p>
        </w:tc>
      </w:tr>
      <w:tr w:rsidR="00BE386D" w:rsidRPr="00CF5364" w14:paraId="79C273C9" w14:textId="77777777" w:rsidTr="00121F7A">
        <w:tc>
          <w:tcPr>
            <w:tcW w:w="5104" w:type="dxa"/>
            <w:gridSpan w:val="4"/>
            <w:tcBorders>
              <w:top w:val="nil"/>
              <w:left w:val="nil"/>
              <w:right w:val="nil"/>
            </w:tcBorders>
          </w:tcPr>
          <w:p w14:paraId="72EB10AE" w14:textId="77777777" w:rsidR="00BE386D" w:rsidRPr="00CF5364" w:rsidRDefault="00BE386D" w:rsidP="00121F7A">
            <w:pPr>
              <w:spacing w:line="240" w:lineRule="auto"/>
              <w:jc w:val="left"/>
              <w:rPr>
                <w:rFonts w:cs="Calibri"/>
                <w:szCs w:val="22"/>
              </w:rPr>
            </w:pPr>
          </w:p>
        </w:tc>
        <w:tc>
          <w:tcPr>
            <w:tcW w:w="5248" w:type="dxa"/>
            <w:gridSpan w:val="5"/>
            <w:tcBorders>
              <w:top w:val="nil"/>
              <w:left w:val="nil"/>
              <w:right w:val="nil"/>
            </w:tcBorders>
          </w:tcPr>
          <w:p w14:paraId="3EEBDE78" w14:textId="77777777" w:rsidR="00BE386D" w:rsidRPr="00CF5364" w:rsidRDefault="00BE386D" w:rsidP="00121F7A">
            <w:pPr>
              <w:spacing w:line="240" w:lineRule="auto"/>
              <w:jc w:val="left"/>
              <w:rPr>
                <w:rFonts w:cs="Calibri"/>
                <w:szCs w:val="22"/>
              </w:rPr>
            </w:pPr>
          </w:p>
        </w:tc>
      </w:tr>
      <w:tr w:rsidR="00BE386D" w:rsidRPr="00CF5364" w14:paraId="3F137DDB" w14:textId="77777777" w:rsidTr="00121F7A">
        <w:tc>
          <w:tcPr>
            <w:tcW w:w="426" w:type="dxa"/>
            <w:vMerge w:val="restart"/>
            <w:shd w:val="clear" w:color="auto" w:fill="BFBFBF"/>
          </w:tcPr>
          <w:p w14:paraId="33E0F030" w14:textId="77777777" w:rsidR="00BE386D" w:rsidRPr="00CF5364" w:rsidRDefault="00BE386D" w:rsidP="00121F7A">
            <w:pPr>
              <w:spacing w:line="240" w:lineRule="auto"/>
              <w:jc w:val="center"/>
              <w:rPr>
                <w:rFonts w:cs="Calibri"/>
                <w:b/>
                <w:szCs w:val="22"/>
              </w:rPr>
            </w:pPr>
            <w:r w:rsidRPr="00CF5364">
              <w:rPr>
                <w:rFonts w:cs="Calibri"/>
                <w:b/>
                <w:szCs w:val="22"/>
              </w:rPr>
              <w:t>Lp.</w:t>
            </w:r>
          </w:p>
        </w:tc>
        <w:tc>
          <w:tcPr>
            <w:tcW w:w="2693" w:type="dxa"/>
            <w:gridSpan w:val="2"/>
            <w:shd w:val="clear" w:color="auto" w:fill="BFBFBF"/>
          </w:tcPr>
          <w:p w14:paraId="576B392D" w14:textId="77777777" w:rsidR="00BE386D" w:rsidRPr="00CF5364" w:rsidRDefault="00BE386D" w:rsidP="00121F7A">
            <w:pPr>
              <w:spacing w:line="240" w:lineRule="auto"/>
              <w:jc w:val="left"/>
              <w:rPr>
                <w:rFonts w:cs="Calibri"/>
                <w:b/>
                <w:szCs w:val="22"/>
              </w:rPr>
            </w:pPr>
            <w:r w:rsidRPr="00CF5364">
              <w:rPr>
                <w:rFonts w:cs="Calibri"/>
                <w:b/>
                <w:szCs w:val="22"/>
              </w:rPr>
              <w:t>Nr materiału/usługi</w:t>
            </w:r>
          </w:p>
        </w:tc>
        <w:tc>
          <w:tcPr>
            <w:tcW w:w="2272" w:type="dxa"/>
            <w:gridSpan w:val="2"/>
            <w:vMerge w:val="restart"/>
            <w:shd w:val="clear" w:color="auto" w:fill="BFBFBF"/>
          </w:tcPr>
          <w:p w14:paraId="477D6816" w14:textId="77777777" w:rsidR="00BE386D" w:rsidRPr="00CF5364" w:rsidRDefault="00BE386D" w:rsidP="00121F7A">
            <w:pPr>
              <w:spacing w:line="240" w:lineRule="auto"/>
              <w:jc w:val="center"/>
              <w:rPr>
                <w:rFonts w:cs="Calibri"/>
                <w:b/>
                <w:szCs w:val="22"/>
              </w:rPr>
            </w:pPr>
            <w:r w:rsidRPr="00CF5364">
              <w:rPr>
                <w:rFonts w:cs="Calibri"/>
                <w:b/>
                <w:szCs w:val="22"/>
              </w:rPr>
              <w:t>Ilość</w:t>
            </w:r>
          </w:p>
        </w:tc>
        <w:tc>
          <w:tcPr>
            <w:tcW w:w="580" w:type="dxa"/>
            <w:vMerge w:val="restart"/>
            <w:shd w:val="clear" w:color="auto" w:fill="BFBFBF"/>
          </w:tcPr>
          <w:p w14:paraId="310EEDAF" w14:textId="77777777" w:rsidR="00BE386D" w:rsidRPr="00CF5364" w:rsidRDefault="00BE386D" w:rsidP="00121F7A">
            <w:pPr>
              <w:spacing w:line="240" w:lineRule="auto"/>
              <w:jc w:val="center"/>
              <w:rPr>
                <w:rFonts w:cs="Calibri"/>
                <w:b/>
                <w:szCs w:val="22"/>
              </w:rPr>
            </w:pPr>
            <w:r w:rsidRPr="00CF5364">
              <w:rPr>
                <w:rFonts w:cs="Calibri"/>
                <w:b/>
                <w:szCs w:val="22"/>
              </w:rPr>
              <w:t>JM</w:t>
            </w:r>
          </w:p>
        </w:tc>
        <w:tc>
          <w:tcPr>
            <w:tcW w:w="1830" w:type="dxa"/>
            <w:vMerge w:val="restart"/>
            <w:shd w:val="clear" w:color="auto" w:fill="BFBFBF"/>
          </w:tcPr>
          <w:p w14:paraId="24C11650" w14:textId="77777777" w:rsidR="00BE386D" w:rsidRPr="00CF5364" w:rsidRDefault="00BE386D" w:rsidP="00121F7A">
            <w:pPr>
              <w:spacing w:line="240" w:lineRule="auto"/>
              <w:jc w:val="center"/>
              <w:rPr>
                <w:rFonts w:cs="Calibri"/>
                <w:b/>
                <w:szCs w:val="22"/>
              </w:rPr>
            </w:pPr>
            <w:r w:rsidRPr="00CF5364">
              <w:rPr>
                <w:rFonts w:cs="Calibri"/>
                <w:b/>
                <w:szCs w:val="22"/>
              </w:rPr>
              <w:t>Cena jedn. netto</w:t>
            </w:r>
          </w:p>
        </w:tc>
        <w:tc>
          <w:tcPr>
            <w:tcW w:w="1559" w:type="dxa"/>
            <w:vMerge w:val="restart"/>
            <w:shd w:val="clear" w:color="auto" w:fill="BFBFBF"/>
          </w:tcPr>
          <w:p w14:paraId="1E81B655" w14:textId="77777777" w:rsidR="00BE386D" w:rsidRPr="00CF5364" w:rsidRDefault="00BE386D" w:rsidP="00121F7A">
            <w:pPr>
              <w:spacing w:line="240" w:lineRule="auto"/>
              <w:jc w:val="center"/>
              <w:rPr>
                <w:rFonts w:cs="Calibri"/>
                <w:b/>
                <w:szCs w:val="22"/>
              </w:rPr>
            </w:pPr>
            <w:r w:rsidRPr="00CF5364">
              <w:rPr>
                <w:rFonts w:cs="Calibri"/>
                <w:b/>
                <w:szCs w:val="22"/>
              </w:rPr>
              <w:t>Wartość netto</w:t>
            </w:r>
          </w:p>
        </w:tc>
        <w:tc>
          <w:tcPr>
            <w:tcW w:w="992" w:type="dxa"/>
            <w:vMerge w:val="restart"/>
            <w:shd w:val="clear" w:color="auto" w:fill="BFBFBF"/>
          </w:tcPr>
          <w:p w14:paraId="713CA85A" w14:textId="77777777" w:rsidR="00BE386D" w:rsidRPr="00CF5364" w:rsidRDefault="00BE386D" w:rsidP="00121F7A">
            <w:pPr>
              <w:spacing w:line="240" w:lineRule="auto"/>
              <w:jc w:val="center"/>
              <w:rPr>
                <w:rFonts w:cs="Calibri"/>
                <w:b/>
                <w:szCs w:val="22"/>
              </w:rPr>
            </w:pPr>
            <w:r w:rsidRPr="00CF5364">
              <w:rPr>
                <w:rFonts w:cs="Calibri"/>
                <w:b/>
                <w:szCs w:val="22"/>
              </w:rPr>
              <w:t>Waluta</w:t>
            </w:r>
          </w:p>
        </w:tc>
      </w:tr>
      <w:tr w:rsidR="00BE386D" w:rsidRPr="00CF5364" w14:paraId="7EFD8C5E" w14:textId="77777777" w:rsidTr="00121F7A">
        <w:tc>
          <w:tcPr>
            <w:tcW w:w="426" w:type="dxa"/>
            <w:vMerge/>
            <w:shd w:val="clear" w:color="auto" w:fill="BFBFBF"/>
          </w:tcPr>
          <w:p w14:paraId="69D00975" w14:textId="77777777" w:rsidR="00BE386D" w:rsidRPr="00CF5364" w:rsidRDefault="00BE386D" w:rsidP="00121F7A">
            <w:pPr>
              <w:spacing w:line="240" w:lineRule="auto"/>
              <w:jc w:val="center"/>
              <w:rPr>
                <w:rFonts w:cs="Calibri"/>
                <w:b/>
                <w:szCs w:val="22"/>
              </w:rPr>
            </w:pPr>
          </w:p>
        </w:tc>
        <w:tc>
          <w:tcPr>
            <w:tcW w:w="2693" w:type="dxa"/>
            <w:gridSpan w:val="2"/>
            <w:shd w:val="clear" w:color="auto" w:fill="BFBFBF"/>
          </w:tcPr>
          <w:p w14:paraId="6D07B19B" w14:textId="77777777" w:rsidR="00BE386D" w:rsidRPr="00CF5364" w:rsidRDefault="00BE386D" w:rsidP="00121F7A">
            <w:pPr>
              <w:spacing w:line="240" w:lineRule="auto"/>
              <w:jc w:val="left"/>
              <w:rPr>
                <w:rFonts w:cs="Calibri"/>
                <w:b/>
                <w:szCs w:val="22"/>
              </w:rPr>
            </w:pPr>
            <w:r w:rsidRPr="00CF5364">
              <w:rPr>
                <w:rFonts w:cs="Calibri"/>
                <w:b/>
                <w:szCs w:val="22"/>
              </w:rPr>
              <w:t>Opis materiału/usługi</w:t>
            </w:r>
          </w:p>
        </w:tc>
        <w:tc>
          <w:tcPr>
            <w:tcW w:w="2272" w:type="dxa"/>
            <w:gridSpan w:val="2"/>
            <w:vMerge/>
            <w:shd w:val="clear" w:color="auto" w:fill="BFBFBF"/>
          </w:tcPr>
          <w:p w14:paraId="5B357AEC" w14:textId="77777777" w:rsidR="00BE386D" w:rsidRPr="00CF5364" w:rsidRDefault="00BE386D" w:rsidP="00121F7A">
            <w:pPr>
              <w:spacing w:line="240" w:lineRule="auto"/>
              <w:jc w:val="center"/>
              <w:rPr>
                <w:rFonts w:cs="Calibri"/>
                <w:b/>
                <w:szCs w:val="22"/>
              </w:rPr>
            </w:pPr>
          </w:p>
        </w:tc>
        <w:tc>
          <w:tcPr>
            <w:tcW w:w="580" w:type="dxa"/>
            <w:vMerge/>
            <w:shd w:val="clear" w:color="auto" w:fill="BFBFBF"/>
          </w:tcPr>
          <w:p w14:paraId="2DB99411" w14:textId="77777777" w:rsidR="00BE386D" w:rsidRPr="00CF5364" w:rsidRDefault="00BE386D" w:rsidP="00121F7A">
            <w:pPr>
              <w:spacing w:line="240" w:lineRule="auto"/>
              <w:jc w:val="center"/>
              <w:rPr>
                <w:rFonts w:cs="Calibri"/>
                <w:b/>
                <w:szCs w:val="22"/>
              </w:rPr>
            </w:pPr>
          </w:p>
        </w:tc>
        <w:tc>
          <w:tcPr>
            <w:tcW w:w="1830" w:type="dxa"/>
            <w:vMerge/>
            <w:shd w:val="clear" w:color="auto" w:fill="BFBFBF"/>
          </w:tcPr>
          <w:p w14:paraId="43720BF8" w14:textId="77777777" w:rsidR="00BE386D" w:rsidRPr="00CF5364" w:rsidRDefault="00BE386D" w:rsidP="00121F7A">
            <w:pPr>
              <w:spacing w:line="240" w:lineRule="auto"/>
              <w:jc w:val="center"/>
              <w:rPr>
                <w:rFonts w:cs="Calibri"/>
                <w:b/>
                <w:szCs w:val="22"/>
              </w:rPr>
            </w:pPr>
          </w:p>
        </w:tc>
        <w:tc>
          <w:tcPr>
            <w:tcW w:w="1559" w:type="dxa"/>
            <w:vMerge/>
            <w:shd w:val="clear" w:color="auto" w:fill="BFBFBF"/>
          </w:tcPr>
          <w:p w14:paraId="094200FD" w14:textId="77777777" w:rsidR="00BE386D" w:rsidRPr="00CF5364" w:rsidRDefault="00BE386D" w:rsidP="00121F7A">
            <w:pPr>
              <w:spacing w:line="240" w:lineRule="auto"/>
              <w:jc w:val="center"/>
              <w:rPr>
                <w:rFonts w:cs="Calibri"/>
                <w:b/>
                <w:szCs w:val="22"/>
              </w:rPr>
            </w:pPr>
          </w:p>
        </w:tc>
        <w:tc>
          <w:tcPr>
            <w:tcW w:w="992" w:type="dxa"/>
            <w:vMerge/>
            <w:shd w:val="clear" w:color="auto" w:fill="BFBFBF"/>
          </w:tcPr>
          <w:p w14:paraId="442C9FDC" w14:textId="77777777" w:rsidR="00BE386D" w:rsidRPr="00CF5364" w:rsidRDefault="00BE386D" w:rsidP="00121F7A">
            <w:pPr>
              <w:spacing w:line="240" w:lineRule="auto"/>
              <w:jc w:val="center"/>
              <w:rPr>
                <w:rFonts w:cs="Calibri"/>
                <w:b/>
                <w:szCs w:val="22"/>
              </w:rPr>
            </w:pPr>
          </w:p>
        </w:tc>
      </w:tr>
      <w:tr w:rsidR="00BE386D" w:rsidRPr="00CF5364" w14:paraId="6359D229" w14:textId="77777777" w:rsidTr="00121F7A">
        <w:tc>
          <w:tcPr>
            <w:tcW w:w="426" w:type="dxa"/>
            <w:vMerge/>
            <w:shd w:val="clear" w:color="auto" w:fill="BFBFBF"/>
          </w:tcPr>
          <w:p w14:paraId="5FFEDCFF" w14:textId="77777777" w:rsidR="00BE386D" w:rsidRPr="00CF5364" w:rsidRDefault="00BE386D" w:rsidP="00121F7A">
            <w:pPr>
              <w:spacing w:line="240" w:lineRule="auto"/>
              <w:jc w:val="center"/>
              <w:rPr>
                <w:rFonts w:cs="Calibri"/>
                <w:b/>
                <w:szCs w:val="22"/>
              </w:rPr>
            </w:pPr>
          </w:p>
        </w:tc>
        <w:tc>
          <w:tcPr>
            <w:tcW w:w="2693" w:type="dxa"/>
            <w:gridSpan w:val="2"/>
            <w:tcBorders>
              <w:bottom w:val="single" w:sz="4" w:space="0" w:color="auto"/>
            </w:tcBorders>
            <w:shd w:val="clear" w:color="auto" w:fill="BFBFBF"/>
          </w:tcPr>
          <w:p w14:paraId="4F70FD60" w14:textId="77777777" w:rsidR="00BE386D" w:rsidRPr="00CF5364" w:rsidRDefault="00BE386D" w:rsidP="00121F7A">
            <w:pPr>
              <w:spacing w:line="240" w:lineRule="auto"/>
              <w:jc w:val="left"/>
              <w:rPr>
                <w:rFonts w:cs="Calibri"/>
                <w:b/>
                <w:szCs w:val="22"/>
              </w:rPr>
            </w:pPr>
            <w:r w:rsidRPr="00CF5364">
              <w:rPr>
                <w:rFonts w:cs="Calibri"/>
                <w:b/>
                <w:szCs w:val="22"/>
              </w:rPr>
              <w:t>Informacje dodatkowe</w:t>
            </w:r>
          </w:p>
        </w:tc>
        <w:tc>
          <w:tcPr>
            <w:tcW w:w="2272" w:type="dxa"/>
            <w:gridSpan w:val="2"/>
            <w:vMerge/>
            <w:tcBorders>
              <w:bottom w:val="single" w:sz="4" w:space="0" w:color="auto"/>
            </w:tcBorders>
            <w:shd w:val="clear" w:color="auto" w:fill="BFBFBF"/>
          </w:tcPr>
          <w:p w14:paraId="3CB52471" w14:textId="77777777" w:rsidR="00BE386D" w:rsidRPr="00CF5364" w:rsidRDefault="00BE386D" w:rsidP="00121F7A">
            <w:pPr>
              <w:spacing w:line="240" w:lineRule="auto"/>
              <w:jc w:val="center"/>
              <w:rPr>
                <w:rFonts w:cs="Calibri"/>
                <w:b/>
                <w:szCs w:val="22"/>
              </w:rPr>
            </w:pPr>
          </w:p>
        </w:tc>
        <w:tc>
          <w:tcPr>
            <w:tcW w:w="580" w:type="dxa"/>
            <w:vMerge/>
            <w:tcBorders>
              <w:bottom w:val="single" w:sz="4" w:space="0" w:color="auto"/>
            </w:tcBorders>
            <w:shd w:val="clear" w:color="auto" w:fill="BFBFBF"/>
          </w:tcPr>
          <w:p w14:paraId="0C43D15B" w14:textId="77777777" w:rsidR="00BE386D" w:rsidRPr="00CF5364" w:rsidRDefault="00BE386D" w:rsidP="00121F7A">
            <w:pPr>
              <w:spacing w:line="240" w:lineRule="auto"/>
              <w:jc w:val="center"/>
              <w:rPr>
                <w:rFonts w:cs="Calibri"/>
                <w:b/>
                <w:szCs w:val="22"/>
              </w:rPr>
            </w:pPr>
          </w:p>
        </w:tc>
        <w:tc>
          <w:tcPr>
            <w:tcW w:w="1830" w:type="dxa"/>
            <w:vMerge/>
            <w:tcBorders>
              <w:bottom w:val="single" w:sz="4" w:space="0" w:color="auto"/>
            </w:tcBorders>
            <w:shd w:val="clear" w:color="auto" w:fill="BFBFBF"/>
          </w:tcPr>
          <w:p w14:paraId="20C33C6B" w14:textId="77777777" w:rsidR="00BE386D" w:rsidRPr="00CF5364" w:rsidRDefault="00BE386D" w:rsidP="00121F7A">
            <w:pPr>
              <w:spacing w:line="240" w:lineRule="auto"/>
              <w:jc w:val="center"/>
              <w:rPr>
                <w:rFonts w:cs="Calibri"/>
                <w:b/>
                <w:szCs w:val="22"/>
              </w:rPr>
            </w:pPr>
          </w:p>
        </w:tc>
        <w:tc>
          <w:tcPr>
            <w:tcW w:w="1559" w:type="dxa"/>
            <w:vMerge/>
            <w:tcBorders>
              <w:bottom w:val="single" w:sz="4" w:space="0" w:color="auto"/>
            </w:tcBorders>
            <w:shd w:val="clear" w:color="auto" w:fill="BFBFBF"/>
          </w:tcPr>
          <w:p w14:paraId="7CF19CB9" w14:textId="77777777" w:rsidR="00BE386D" w:rsidRPr="00CF5364" w:rsidRDefault="00BE386D" w:rsidP="00121F7A">
            <w:pPr>
              <w:spacing w:line="240" w:lineRule="auto"/>
              <w:jc w:val="center"/>
              <w:rPr>
                <w:rFonts w:cs="Calibri"/>
                <w:b/>
                <w:szCs w:val="22"/>
              </w:rPr>
            </w:pPr>
          </w:p>
        </w:tc>
        <w:tc>
          <w:tcPr>
            <w:tcW w:w="992" w:type="dxa"/>
            <w:vMerge/>
            <w:tcBorders>
              <w:bottom w:val="single" w:sz="4" w:space="0" w:color="auto"/>
            </w:tcBorders>
            <w:shd w:val="clear" w:color="auto" w:fill="BFBFBF"/>
          </w:tcPr>
          <w:p w14:paraId="5C166CD3" w14:textId="77777777" w:rsidR="00BE386D" w:rsidRPr="00CF5364" w:rsidRDefault="00BE386D" w:rsidP="00121F7A">
            <w:pPr>
              <w:spacing w:line="240" w:lineRule="auto"/>
              <w:jc w:val="center"/>
              <w:rPr>
                <w:rFonts w:cs="Calibri"/>
                <w:b/>
                <w:szCs w:val="22"/>
              </w:rPr>
            </w:pPr>
          </w:p>
        </w:tc>
      </w:tr>
      <w:tr w:rsidR="00BE386D" w:rsidRPr="00CF5364" w14:paraId="4B410F9B" w14:textId="77777777" w:rsidTr="00121F7A">
        <w:tc>
          <w:tcPr>
            <w:tcW w:w="426" w:type="dxa"/>
            <w:vMerge w:val="restart"/>
            <w:shd w:val="clear" w:color="auto" w:fill="auto"/>
          </w:tcPr>
          <w:p w14:paraId="07E0643C" w14:textId="77777777" w:rsidR="00BE386D" w:rsidRPr="00CF5364" w:rsidRDefault="00BE386D" w:rsidP="00121F7A">
            <w:pPr>
              <w:spacing w:line="240" w:lineRule="auto"/>
              <w:jc w:val="center"/>
              <w:rPr>
                <w:rFonts w:cs="Calibri"/>
                <w:b/>
                <w:szCs w:val="22"/>
              </w:rPr>
            </w:pPr>
          </w:p>
        </w:tc>
        <w:tc>
          <w:tcPr>
            <w:tcW w:w="2693" w:type="dxa"/>
            <w:gridSpan w:val="2"/>
            <w:tcBorders>
              <w:bottom w:val="nil"/>
              <w:right w:val="nil"/>
            </w:tcBorders>
            <w:shd w:val="clear" w:color="auto" w:fill="auto"/>
          </w:tcPr>
          <w:p w14:paraId="46721682" w14:textId="77777777" w:rsidR="00BE386D" w:rsidRPr="00CF5364" w:rsidRDefault="00BE386D" w:rsidP="00121F7A">
            <w:pPr>
              <w:spacing w:line="240" w:lineRule="auto"/>
              <w:jc w:val="left"/>
              <w:rPr>
                <w:rFonts w:cs="Calibri"/>
                <w:b/>
                <w:szCs w:val="22"/>
              </w:rPr>
            </w:pPr>
          </w:p>
        </w:tc>
        <w:tc>
          <w:tcPr>
            <w:tcW w:w="2272" w:type="dxa"/>
            <w:gridSpan w:val="2"/>
            <w:tcBorders>
              <w:left w:val="nil"/>
              <w:bottom w:val="nil"/>
              <w:right w:val="nil"/>
            </w:tcBorders>
            <w:shd w:val="clear" w:color="auto" w:fill="auto"/>
          </w:tcPr>
          <w:p w14:paraId="21D6425C" w14:textId="77777777" w:rsidR="00BE386D" w:rsidRPr="00CF5364" w:rsidRDefault="00BE386D" w:rsidP="00121F7A">
            <w:pPr>
              <w:spacing w:line="240" w:lineRule="auto"/>
              <w:jc w:val="center"/>
              <w:rPr>
                <w:rFonts w:cs="Calibri"/>
                <w:b/>
                <w:szCs w:val="22"/>
              </w:rPr>
            </w:pPr>
          </w:p>
        </w:tc>
        <w:tc>
          <w:tcPr>
            <w:tcW w:w="580" w:type="dxa"/>
            <w:tcBorders>
              <w:left w:val="nil"/>
              <w:bottom w:val="nil"/>
              <w:right w:val="nil"/>
            </w:tcBorders>
            <w:shd w:val="clear" w:color="auto" w:fill="auto"/>
          </w:tcPr>
          <w:p w14:paraId="33BC81B0" w14:textId="77777777" w:rsidR="00BE386D" w:rsidRPr="00CF5364" w:rsidRDefault="00BE386D" w:rsidP="00121F7A">
            <w:pPr>
              <w:spacing w:line="240" w:lineRule="auto"/>
              <w:jc w:val="center"/>
              <w:rPr>
                <w:rFonts w:cs="Calibri"/>
                <w:b/>
                <w:szCs w:val="22"/>
              </w:rPr>
            </w:pPr>
          </w:p>
        </w:tc>
        <w:tc>
          <w:tcPr>
            <w:tcW w:w="1830" w:type="dxa"/>
            <w:tcBorders>
              <w:left w:val="nil"/>
              <w:bottom w:val="nil"/>
              <w:right w:val="nil"/>
            </w:tcBorders>
            <w:shd w:val="clear" w:color="auto" w:fill="auto"/>
          </w:tcPr>
          <w:p w14:paraId="61C8149A" w14:textId="77777777" w:rsidR="00BE386D" w:rsidRPr="00CF5364" w:rsidRDefault="00BE386D" w:rsidP="00121F7A">
            <w:pPr>
              <w:spacing w:line="240" w:lineRule="auto"/>
              <w:jc w:val="center"/>
              <w:rPr>
                <w:rFonts w:cs="Calibri"/>
                <w:b/>
                <w:szCs w:val="22"/>
              </w:rPr>
            </w:pPr>
          </w:p>
        </w:tc>
        <w:tc>
          <w:tcPr>
            <w:tcW w:w="1559" w:type="dxa"/>
            <w:tcBorders>
              <w:left w:val="nil"/>
              <w:bottom w:val="nil"/>
              <w:right w:val="nil"/>
            </w:tcBorders>
            <w:shd w:val="clear" w:color="auto" w:fill="auto"/>
          </w:tcPr>
          <w:p w14:paraId="53CB45B7" w14:textId="77777777" w:rsidR="00BE386D" w:rsidRPr="00CF5364" w:rsidRDefault="00BE386D" w:rsidP="00121F7A">
            <w:pPr>
              <w:spacing w:line="240" w:lineRule="auto"/>
              <w:jc w:val="center"/>
              <w:rPr>
                <w:rFonts w:cs="Calibri"/>
                <w:b/>
                <w:szCs w:val="22"/>
              </w:rPr>
            </w:pPr>
          </w:p>
        </w:tc>
        <w:tc>
          <w:tcPr>
            <w:tcW w:w="992" w:type="dxa"/>
            <w:tcBorders>
              <w:left w:val="nil"/>
              <w:bottom w:val="nil"/>
            </w:tcBorders>
            <w:shd w:val="clear" w:color="auto" w:fill="auto"/>
          </w:tcPr>
          <w:p w14:paraId="383E5B4B" w14:textId="77777777" w:rsidR="00BE386D" w:rsidRPr="00CF5364" w:rsidRDefault="00BE386D" w:rsidP="00121F7A">
            <w:pPr>
              <w:spacing w:line="240" w:lineRule="auto"/>
              <w:jc w:val="center"/>
              <w:rPr>
                <w:rFonts w:cs="Calibri"/>
                <w:b/>
                <w:szCs w:val="22"/>
              </w:rPr>
            </w:pPr>
          </w:p>
        </w:tc>
      </w:tr>
      <w:tr w:rsidR="00BE386D" w:rsidRPr="00CF5364" w14:paraId="14EF13E8" w14:textId="77777777" w:rsidTr="00121F7A">
        <w:tc>
          <w:tcPr>
            <w:tcW w:w="426" w:type="dxa"/>
            <w:vMerge/>
            <w:tcBorders>
              <w:bottom w:val="single" w:sz="4" w:space="0" w:color="auto"/>
            </w:tcBorders>
            <w:shd w:val="clear" w:color="auto" w:fill="auto"/>
          </w:tcPr>
          <w:p w14:paraId="1A009277" w14:textId="77777777" w:rsidR="00BE386D" w:rsidRPr="00CF5364" w:rsidRDefault="00BE386D" w:rsidP="00121F7A">
            <w:pPr>
              <w:spacing w:line="240" w:lineRule="auto"/>
              <w:jc w:val="center"/>
              <w:rPr>
                <w:rFonts w:cs="Calibri"/>
                <w:b/>
                <w:szCs w:val="22"/>
              </w:rPr>
            </w:pPr>
          </w:p>
        </w:tc>
        <w:tc>
          <w:tcPr>
            <w:tcW w:w="2693" w:type="dxa"/>
            <w:gridSpan w:val="2"/>
            <w:tcBorders>
              <w:top w:val="nil"/>
              <w:bottom w:val="single" w:sz="4" w:space="0" w:color="auto"/>
              <w:right w:val="nil"/>
            </w:tcBorders>
            <w:shd w:val="clear" w:color="auto" w:fill="auto"/>
          </w:tcPr>
          <w:p w14:paraId="22FF9AF3" w14:textId="77777777" w:rsidR="00BE386D" w:rsidRPr="00CF5364" w:rsidRDefault="00BE386D" w:rsidP="00121F7A">
            <w:pPr>
              <w:spacing w:line="240" w:lineRule="auto"/>
              <w:jc w:val="left"/>
              <w:rPr>
                <w:rFonts w:cs="Calibri"/>
                <w:b/>
                <w:szCs w:val="22"/>
              </w:rPr>
            </w:pPr>
          </w:p>
        </w:tc>
        <w:tc>
          <w:tcPr>
            <w:tcW w:w="2272" w:type="dxa"/>
            <w:gridSpan w:val="2"/>
            <w:tcBorders>
              <w:top w:val="nil"/>
              <w:left w:val="nil"/>
              <w:bottom w:val="single" w:sz="4" w:space="0" w:color="auto"/>
              <w:right w:val="nil"/>
            </w:tcBorders>
            <w:shd w:val="clear" w:color="auto" w:fill="auto"/>
          </w:tcPr>
          <w:p w14:paraId="42E82D33" w14:textId="77777777" w:rsidR="00BE386D" w:rsidRPr="00CF5364" w:rsidRDefault="00BE386D" w:rsidP="00121F7A">
            <w:pPr>
              <w:spacing w:line="240" w:lineRule="auto"/>
              <w:jc w:val="center"/>
              <w:rPr>
                <w:rFonts w:cs="Calibri"/>
                <w:b/>
                <w:szCs w:val="22"/>
              </w:rPr>
            </w:pPr>
          </w:p>
        </w:tc>
        <w:tc>
          <w:tcPr>
            <w:tcW w:w="580" w:type="dxa"/>
            <w:tcBorders>
              <w:top w:val="nil"/>
              <w:left w:val="nil"/>
              <w:bottom w:val="single" w:sz="4" w:space="0" w:color="auto"/>
              <w:right w:val="nil"/>
            </w:tcBorders>
            <w:shd w:val="clear" w:color="auto" w:fill="auto"/>
          </w:tcPr>
          <w:p w14:paraId="601ADDF5" w14:textId="77777777" w:rsidR="00BE386D" w:rsidRPr="00CF5364" w:rsidRDefault="00BE386D" w:rsidP="00121F7A">
            <w:pPr>
              <w:spacing w:line="240" w:lineRule="auto"/>
              <w:jc w:val="center"/>
              <w:rPr>
                <w:rFonts w:cs="Calibri"/>
                <w:b/>
                <w:szCs w:val="22"/>
              </w:rPr>
            </w:pPr>
          </w:p>
        </w:tc>
        <w:tc>
          <w:tcPr>
            <w:tcW w:w="1830" w:type="dxa"/>
            <w:tcBorders>
              <w:top w:val="nil"/>
              <w:left w:val="nil"/>
              <w:bottom w:val="single" w:sz="4" w:space="0" w:color="auto"/>
              <w:right w:val="nil"/>
            </w:tcBorders>
            <w:shd w:val="clear" w:color="auto" w:fill="auto"/>
          </w:tcPr>
          <w:p w14:paraId="01C1F772" w14:textId="77777777" w:rsidR="00BE386D" w:rsidRPr="00CF5364" w:rsidRDefault="00BE386D" w:rsidP="00121F7A">
            <w:pPr>
              <w:spacing w:line="240" w:lineRule="auto"/>
              <w:jc w:val="center"/>
              <w:rPr>
                <w:rFonts w:cs="Calibri"/>
                <w:b/>
                <w:szCs w:val="22"/>
              </w:rPr>
            </w:pPr>
          </w:p>
        </w:tc>
        <w:tc>
          <w:tcPr>
            <w:tcW w:w="1559" w:type="dxa"/>
            <w:tcBorders>
              <w:top w:val="nil"/>
              <w:left w:val="nil"/>
              <w:bottom w:val="single" w:sz="4" w:space="0" w:color="auto"/>
              <w:right w:val="nil"/>
            </w:tcBorders>
            <w:shd w:val="clear" w:color="auto" w:fill="auto"/>
          </w:tcPr>
          <w:p w14:paraId="093E720F" w14:textId="77777777" w:rsidR="00BE386D" w:rsidRPr="00CF5364" w:rsidRDefault="00BE386D" w:rsidP="00121F7A">
            <w:pPr>
              <w:spacing w:line="240" w:lineRule="auto"/>
              <w:jc w:val="center"/>
              <w:rPr>
                <w:rFonts w:cs="Calibri"/>
                <w:b/>
                <w:szCs w:val="22"/>
              </w:rPr>
            </w:pPr>
          </w:p>
        </w:tc>
        <w:tc>
          <w:tcPr>
            <w:tcW w:w="992" w:type="dxa"/>
            <w:tcBorders>
              <w:top w:val="nil"/>
              <w:left w:val="nil"/>
              <w:bottom w:val="single" w:sz="4" w:space="0" w:color="auto"/>
            </w:tcBorders>
            <w:shd w:val="clear" w:color="auto" w:fill="auto"/>
          </w:tcPr>
          <w:p w14:paraId="3BAA7248" w14:textId="77777777" w:rsidR="00BE386D" w:rsidRPr="00CF5364" w:rsidRDefault="00BE386D" w:rsidP="00121F7A">
            <w:pPr>
              <w:spacing w:line="240" w:lineRule="auto"/>
              <w:jc w:val="center"/>
              <w:rPr>
                <w:rFonts w:cs="Calibri"/>
                <w:b/>
                <w:szCs w:val="22"/>
              </w:rPr>
            </w:pPr>
          </w:p>
        </w:tc>
      </w:tr>
      <w:tr w:rsidR="00BE386D" w:rsidRPr="00CF5364" w14:paraId="1CE3F13E" w14:textId="77777777" w:rsidTr="00121F7A">
        <w:tc>
          <w:tcPr>
            <w:tcW w:w="426" w:type="dxa"/>
            <w:tcBorders>
              <w:top w:val="single" w:sz="4" w:space="0" w:color="auto"/>
              <w:left w:val="nil"/>
              <w:bottom w:val="nil"/>
              <w:right w:val="nil"/>
            </w:tcBorders>
            <w:shd w:val="clear" w:color="auto" w:fill="auto"/>
          </w:tcPr>
          <w:p w14:paraId="32DB7B15" w14:textId="77777777" w:rsidR="00BE386D" w:rsidRPr="00CF5364" w:rsidRDefault="00BE386D" w:rsidP="00121F7A">
            <w:pPr>
              <w:spacing w:line="240" w:lineRule="auto"/>
              <w:jc w:val="center"/>
              <w:rPr>
                <w:rFonts w:cs="Calibri"/>
                <w:b/>
                <w:szCs w:val="22"/>
              </w:rPr>
            </w:pPr>
          </w:p>
        </w:tc>
        <w:tc>
          <w:tcPr>
            <w:tcW w:w="2693" w:type="dxa"/>
            <w:gridSpan w:val="2"/>
            <w:tcBorders>
              <w:top w:val="single" w:sz="4" w:space="0" w:color="auto"/>
              <w:left w:val="nil"/>
              <w:bottom w:val="nil"/>
              <w:right w:val="single" w:sz="4" w:space="0" w:color="auto"/>
            </w:tcBorders>
            <w:shd w:val="clear" w:color="auto" w:fill="auto"/>
          </w:tcPr>
          <w:p w14:paraId="290D9944" w14:textId="77777777" w:rsidR="00BE386D" w:rsidRPr="00CF5364" w:rsidRDefault="00BE386D" w:rsidP="00121F7A">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09BD87DE" w14:textId="77777777" w:rsidR="00BE386D" w:rsidRPr="00CF5364" w:rsidRDefault="00BE386D" w:rsidP="00121F7A">
            <w:pPr>
              <w:spacing w:line="240" w:lineRule="auto"/>
              <w:jc w:val="right"/>
              <w:rPr>
                <w:rFonts w:cs="Calibri"/>
                <w:b/>
                <w:szCs w:val="22"/>
              </w:rPr>
            </w:pPr>
            <w:r w:rsidRPr="00CF5364">
              <w:rPr>
                <w:rFonts w:cs="CIDFont+F1"/>
                <w:b/>
                <w:szCs w:val="22"/>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7121209" w14:textId="77777777" w:rsidR="00BE386D" w:rsidRPr="00CF5364" w:rsidRDefault="00BE386D" w:rsidP="00121F7A">
            <w:pPr>
              <w:spacing w:line="240" w:lineRule="auto"/>
              <w:jc w:val="center"/>
              <w:rPr>
                <w:rFonts w:cs="Calibri"/>
                <w:b/>
                <w:szCs w:val="22"/>
              </w:rPr>
            </w:pPr>
          </w:p>
        </w:tc>
        <w:tc>
          <w:tcPr>
            <w:tcW w:w="992" w:type="dxa"/>
            <w:tcBorders>
              <w:top w:val="single" w:sz="4" w:space="0" w:color="auto"/>
              <w:left w:val="single" w:sz="4" w:space="0" w:color="auto"/>
              <w:bottom w:val="single" w:sz="4" w:space="0" w:color="auto"/>
            </w:tcBorders>
            <w:shd w:val="clear" w:color="auto" w:fill="auto"/>
          </w:tcPr>
          <w:p w14:paraId="1B4ABA90" w14:textId="77777777" w:rsidR="00BE386D" w:rsidRPr="00CF5364" w:rsidRDefault="00BE386D" w:rsidP="00121F7A">
            <w:pPr>
              <w:spacing w:line="240" w:lineRule="auto"/>
              <w:jc w:val="center"/>
              <w:rPr>
                <w:rFonts w:cs="Calibri"/>
                <w:b/>
                <w:szCs w:val="22"/>
              </w:rPr>
            </w:pPr>
          </w:p>
        </w:tc>
      </w:tr>
      <w:tr w:rsidR="00BE386D" w:rsidRPr="00CF5364" w14:paraId="231D9CE6" w14:textId="77777777" w:rsidTr="00121F7A">
        <w:tc>
          <w:tcPr>
            <w:tcW w:w="426" w:type="dxa"/>
            <w:tcBorders>
              <w:top w:val="nil"/>
              <w:left w:val="nil"/>
              <w:bottom w:val="nil"/>
              <w:right w:val="nil"/>
            </w:tcBorders>
            <w:shd w:val="clear" w:color="auto" w:fill="auto"/>
          </w:tcPr>
          <w:p w14:paraId="6FAAA393" w14:textId="77777777" w:rsidR="00BE386D" w:rsidRPr="00CF5364" w:rsidRDefault="00BE386D" w:rsidP="00121F7A">
            <w:pPr>
              <w:spacing w:line="240" w:lineRule="auto"/>
              <w:jc w:val="center"/>
              <w:rPr>
                <w:rFonts w:cs="Calibri"/>
                <w:b/>
                <w:szCs w:val="22"/>
              </w:rPr>
            </w:pPr>
          </w:p>
        </w:tc>
        <w:tc>
          <w:tcPr>
            <w:tcW w:w="2693" w:type="dxa"/>
            <w:gridSpan w:val="2"/>
            <w:tcBorders>
              <w:top w:val="nil"/>
              <w:left w:val="nil"/>
              <w:bottom w:val="nil"/>
              <w:right w:val="single" w:sz="4" w:space="0" w:color="auto"/>
            </w:tcBorders>
            <w:shd w:val="clear" w:color="auto" w:fill="auto"/>
          </w:tcPr>
          <w:p w14:paraId="00522642" w14:textId="77777777" w:rsidR="00BE386D" w:rsidRPr="00CF5364" w:rsidRDefault="00BE386D" w:rsidP="00121F7A">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6A925C29" w14:textId="77777777" w:rsidR="00BE386D" w:rsidRPr="00CF5364" w:rsidRDefault="00BE386D" w:rsidP="00121F7A">
            <w:pPr>
              <w:spacing w:line="240" w:lineRule="auto"/>
              <w:jc w:val="right"/>
              <w:rPr>
                <w:rFonts w:cs="Calibri"/>
                <w:b/>
                <w:szCs w:val="22"/>
              </w:rPr>
            </w:pPr>
            <w:r w:rsidRPr="00CF5364">
              <w:rPr>
                <w:rFonts w:cs="CIDFont+F1"/>
                <w:b/>
                <w:szCs w:val="22"/>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0BE674DB" w14:textId="77777777" w:rsidR="00BE386D" w:rsidRPr="00CF5364" w:rsidRDefault="00BE386D" w:rsidP="00121F7A">
            <w:pPr>
              <w:spacing w:line="240" w:lineRule="auto"/>
              <w:jc w:val="center"/>
              <w:rPr>
                <w:rFonts w:cs="Calibri"/>
                <w:b/>
                <w:szCs w:val="22"/>
              </w:rPr>
            </w:pPr>
          </w:p>
        </w:tc>
      </w:tr>
      <w:tr w:rsidR="00BE386D" w:rsidRPr="00CF5364" w14:paraId="59F0CFED" w14:textId="77777777" w:rsidTr="00121F7A">
        <w:tc>
          <w:tcPr>
            <w:tcW w:w="5104" w:type="dxa"/>
            <w:gridSpan w:val="4"/>
            <w:tcBorders>
              <w:top w:val="nil"/>
              <w:left w:val="nil"/>
              <w:bottom w:val="nil"/>
              <w:right w:val="nil"/>
            </w:tcBorders>
          </w:tcPr>
          <w:p w14:paraId="4218E4E4" w14:textId="77777777" w:rsidR="00BE386D" w:rsidRPr="00CF5364" w:rsidRDefault="00BE386D" w:rsidP="00121F7A">
            <w:pPr>
              <w:spacing w:line="240" w:lineRule="auto"/>
              <w:jc w:val="left"/>
              <w:rPr>
                <w:rFonts w:cs="Calibri"/>
                <w:szCs w:val="22"/>
              </w:rPr>
            </w:pPr>
          </w:p>
        </w:tc>
        <w:tc>
          <w:tcPr>
            <w:tcW w:w="5248" w:type="dxa"/>
            <w:gridSpan w:val="5"/>
            <w:tcBorders>
              <w:top w:val="nil"/>
              <w:left w:val="nil"/>
              <w:bottom w:val="nil"/>
              <w:right w:val="nil"/>
            </w:tcBorders>
          </w:tcPr>
          <w:p w14:paraId="5011E7A7" w14:textId="77777777" w:rsidR="00BE386D" w:rsidRPr="00CF5364" w:rsidRDefault="00BE386D" w:rsidP="00121F7A">
            <w:pPr>
              <w:spacing w:line="240" w:lineRule="auto"/>
              <w:jc w:val="left"/>
              <w:rPr>
                <w:rFonts w:cs="Calibri"/>
                <w:szCs w:val="22"/>
              </w:rPr>
            </w:pPr>
          </w:p>
        </w:tc>
      </w:tr>
      <w:tr w:rsidR="00BE386D" w:rsidRPr="00CF5364" w14:paraId="4D9B411A" w14:textId="77777777" w:rsidTr="00121F7A">
        <w:tc>
          <w:tcPr>
            <w:tcW w:w="5104" w:type="dxa"/>
            <w:gridSpan w:val="4"/>
            <w:tcBorders>
              <w:top w:val="nil"/>
              <w:left w:val="nil"/>
              <w:bottom w:val="nil"/>
              <w:right w:val="nil"/>
            </w:tcBorders>
          </w:tcPr>
          <w:p w14:paraId="0665A446" w14:textId="77777777" w:rsidR="00BE386D" w:rsidRPr="00CF5364" w:rsidRDefault="00BE386D" w:rsidP="00121F7A">
            <w:pPr>
              <w:spacing w:line="240" w:lineRule="auto"/>
              <w:jc w:val="left"/>
              <w:rPr>
                <w:rFonts w:cs="Calibri"/>
                <w:szCs w:val="22"/>
              </w:rPr>
            </w:pPr>
          </w:p>
        </w:tc>
        <w:tc>
          <w:tcPr>
            <w:tcW w:w="5248" w:type="dxa"/>
            <w:gridSpan w:val="5"/>
            <w:tcBorders>
              <w:top w:val="nil"/>
              <w:left w:val="nil"/>
              <w:bottom w:val="nil"/>
              <w:right w:val="nil"/>
            </w:tcBorders>
          </w:tcPr>
          <w:p w14:paraId="045BB77F" w14:textId="77777777" w:rsidR="00BE386D" w:rsidRPr="00CF5364" w:rsidRDefault="00BE386D" w:rsidP="00121F7A">
            <w:pPr>
              <w:spacing w:line="240" w:lineRule="auto"/>
              <w:jc w:val="left"/>
              <w:rPr>
                <w:rFonts w:cs="Calibri"/>
                <w:szCs w:val="22"/>
              </w:rPr>
            </w:pPr>
          </w:p>
        </w:tc>
      </w:tr>
      <w:tr w:rsidR="00BE386D" w:rsidRPr="00CF5364" w14:paraId="4A02D10E" w14:textId="77777777" w:rsidTr="00121F7A">
        <w:tc>
          <w:tcPr>
            <w:tcW w:w="5104" w:type="dxa"/>
            <w:gridSpan w:val="4"/>
            <w:tcBorders>
              <w:top w:val="nil"/>
              <w:left w:val="nil"/>
              <w:bottom w:val="nil"/>
              <w:right w:val="nil"/>
            </w:tcBorders>
          </w:tcPr>
          <w:p w14:paraId="581D649A" w14:textId="77777777" w:rsidR="00BE386D" w:rsidRPr="00CF5364" w:rsidRDefault="00BE386D" w:rsidP="00121F7A">
            <w:pPr>
              <w:spacing w:line="240" w:lineRule="auto"/>
              <w:jc w:val="left"/>
              <w:rPr>
                <w:rFonts w:cs="Calibri"/>
                <w:szCs w:val="22"/>
              </w:rPr>
            </w:pPr>
          </w:p>
        </w:tc>
        <w:tc>
          <w:tcPr>
            <w:tcW w:w="5248" w:type="dxa"/>
            <w:gridSpan w:val="5"/>
            <w:tcBorders>
              <w:top w:val="nil"/>
              <w:left w:val="nil"/>
              <w:bottom w:val="nil"/>
              <w:right w:val="nil"/>
            </w:tcBorders>
          </w:tcPr>
          <w:p w14:paraId="7AA93FD5" w14:textId="77777777" w:rsidR="00BE386D" w:rsidRPr="00CF5364" w:rsidRDefault="00BE386D" w:rsidP="00121F7A">
            <w:pPr>
              <w:spacing w:line="240" w:lineRule="auto"/>
              <w:jc w:val="left"/>
              <w:rPr>
                <w:rFonts w:cs="Calibri"/>
                <w:szCs w:val="22"/>
              </w:rPr>
            </w:pPr>
            <w:r w:rsidRPr="00CF5364">
              <w:rPr>
                <w:rFonts w:cs="Calibri"/>
                <w:noProof/>
                <w:szCs w:val="22"/>
                <w:lang w:eastAsia="pl-PL"/>
              </w:rPr>
              <mc:AlternateContent>
                <mc:Choice Requires="wps">
                  <w:drawing>
                    <wp:anchor distT="0" distB="0" distL="114300" distR="114300" simplePos="0" relativeHeight="251660288" behindDoc="0" locked="0" layoutInCell="1" allowOverlap="1" wp14:anchorId="0C4FC0ED" wp14:editId="6AA8F1A7">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124EE8E" id="Łącznik prosty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" strokecolor="windowText" strokeweight=".5pt">
                      <v:stroke joinstyle="miter"/>
                    </v:line>
                  </w:pict>
                </mc:Fallback>
              </mc:AlternateContent>
            </w:r>
          </w:p>
        </w:tc>
      </w:tr>
      <w:tr w:rsidR="00BE386D" w:rsidRPr="00CF5364" w14:paraId="27450334" w14:textId="77777777" w:rsidTr="00121F7A">
        <w:tc>
          <w:tcPr>
            <w:tcW w:w="5104" w:type="dxa"/>
            <w:gridSpan w:val="4"/>
            <w:tcBorders>
              <w:top w:val="nil"/>
              <w:left w:val="nil"/>
              <w:bottom w:val="nil"/>
              <w:right w:val="nil"/>
            </w:tcBorders>
          </w:tcPr>
          <w:p w14:paraId="691AD788" w14:textId="77777777" w:rsidR="00BE386D" w:rsidRPr="00CF5364" w:rsidRDefault="00BE386D" w:rsidP="00121F7A">
            <w:pPr>
              <w:spacing w:line="240" w:lineRule="auto"/>
              <w:jc w:val="center"/>
              <w:rPr>
                <w:rFonts w:cs="Calibri"/>
                <w:szCs w:val="22"/>
              </w:rPr>
            </w:pPr>
            <w:r w:rsidRPr="00CF5364">
              <w:rPr>
                <w:rFonts w:cs="CIDFont+F2"/>
                <w:szCs w:val="22"/>
              </w:rPr>
              <w:t>Podpis osoby upoważnionej</w:t>
            </w:r>
          </w:p>
        </w:tc>
        <w:tc>
          <w:tcPr>
            <w:tcW w:w="5248" w:type="dxa"/>
            <w:gridSpan w:val="5"/>
            <w:tcBorders>
              <w:top w:val="nil"/>
              <w:left w:val="nil"/>
              <w:bottom w:val="nil"/>
              <w:right w:val="nil"/>
            </w:tcBorders>
          </w:tcPr>
          <w:p w14:paraId="45CB6741" w14:textId="77777777" w:rsidR="00BE386D" w:rsidRPr="00CF5364" w:rsidRDefault="00BE386D" w:rsidP="00121F7A">
            <w:pPr>
              <w:spacing w:line="240" w:lineRule="auto"/>
              <w:jc w:val="center"/>
              <w:rPr>
                <w:rFonts w:cs="Calibri"/>
                <w:szCs w:val="22"/>
              </w:rPr>
            </w:pPr>
            <w:r w:rsidRPr="00CF5364">
              <w:rPr>
                <w:rFonts w:cs="CIDFont+F2"/>
                <w:szCs w:val="22"/>
              </w:rPr>
              <w:t>Zatwierdził</w:t>
            </w:r>
          </w:p>
        </w:tc>
      </w:tr>
    </w:tbl>
    <w:p w14:paraId="1D98AC86" w14:textId="77777777" w:rsidR="00BE386D" w:rsidRPr="00CF5364" w:rsidRDefault="00BE386D" w:rsidP="00BE386D">
      <w:pPr>
        <w:spacing w:after="160" w:line="259" w:lineRule="auto"/>
        <w:jc w:val="left"/>
        <w:rPr>
          <w:rFonts w:ascii="Calibri" w:eastAsia="Calibri" w:hAnsi="Calibri"/>
          <w:szCs w:val="22"/>
        </w:rPr>
      </w:pPr>
      <w:r w:rsidRPr="00CF5364">
        <w:rPr>
          <w:rFonts w:ascii="Calibri" w:eastAsia="Calibri" w:hAnsi="Calibri" w:cs="Calibri"/>
          <w:noProof/>
          <w:szCs w:val="22"/>
          <w:lang w:eastAsia="pl-PL"/>
        </w:rPr>
        <mc:AlternateContent>
          <mc:Choice Requires="wps">
            <w:drawing>
              <wp:anchor distT="0" distB="0" distL="114300" distR="114300" simplePos="0" relativeHeight="251659264" behindDoc="0" locked="0" layoutInCell="1" allowOverlap="1" wp14:anchorId="6E4B7E4A" wp14:editId="6138C8ED">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590CBEF"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" strokecolor="windowText" strokeweight=".5pt">
                <v:stroke joinstyle="miter"/>
              </v:line>
            </w:pict>
          </mc:Fallback>
        </mc:AlternateContent>
      </w:r>
    </w:p>
    <w:p w14:paraId="051F40DD" w14:textId="77777777" w:rsidR="00BE386D" w:rsidRPr="00CF5364" w:rsidRDefault="00BE386D" w:rsidP="00BE386D">
      <w:pPr>
        <w:spacing w:after="160" w:line="259" w:lineRule="auto"/>
        <w:jc w:val="left"/>
        <w:rPr>
          <w:rFonts w:ascii="Calibri" w:eastAsia="Calibri" w:hAnsi="Calibri"/>
          <w:szCs w:val="22"/>
        </w:rPr>
      </w:pPr>
      <w:r w:rsidRPr="00CF5364">
        <w:rPr>
          <w:rFonts w:ascii="Calibri" w:eastAsia="Calibri" w:hAnsi="Calibri"/>
          <w:szCs w:val="22"/>
        </w:rPr>
        <w:br w:type="page"/>
      </w:r>
    </w:p>
    <w:tbl>
      <w:tblPr>
        <w:tblStyle w:val="Tabela-Siatka6"/>
        <w:tblW w:w="10065" w:type="dxa"/>
        <w:tblInd w:w="-289" w:type="dxa"/>
        <w:tblLook w:val="04A0" w:firstRow="1" w:lastRow="0" w:firstColumn="1" w:lastColumn="0" w:noHBand="0" w:noVBand="1"/>
      </w:tblPr>
      <w:tblGrid>
        <w:gridCol w:w="10065"/>
      </w:tblGrid>
      <w:tr w:rsidR="00BE386D" w:rsidRPr="00CF5364" w14:paraId="1E706518" w14:textId="77777777" w:rsidTr="00121F7A">
        <w:tc>
          <w:tcPr>
            <w:tcW w:w="10065" w:type="dxa"/>
          </w:tcPr>
          <w:p w14:paraId="1B0809E5" w14:textId="77777777" w:rsidR="00BE386D" w:rsidRPr="00CF5364" w:rsidRDefault="00BE386D" w:rsidP="00121F7A">
            <w:pPr>
              <w:spacing w:line="240" w:lineRule="auto"/>
              <w:jc w:val="left"/>
              <w:rPr>
                <w:rFonts w:cs="Calibri"/>
                <w:szCs w:val="22"/>
              </w:rPr>
            </w:pPr>
            <w:r w:rsidRPr="00CF5364">
              <w:rPr>
                <w:rFonts w:cs="CIDFont+F1"/>
                <w:b/>
                <w:szCs w:val="22"/>
              </w:rPr>
              <w:lastRenderedPageBreak/>
              <w:t>Informacje dodatkowe:</w:t>
            </w:r>
          </w:p>
        </w:tc>
      </w:tr>
      <w:tr w:rsidR="00BE386D" w:rsidRPr="00CF5364" w14:paraId="18A2071F" w14:textId="77777777" w:rsidTr="00121F7A">
        <w:tc>
          <w:tcPr>
            <w:tcW w:w="10065" w:type="dxa"/>
          </w:tcPr>
          <w:p w14:paraId="58E30775" w14:textId="5C5F4801" w:rsidR="00BE386D" w:rsidRPr="00CF5364" w:rsidRDefault="00BE386D" w:rsidP="0086166A">
            <w:pPr>
              <w:numPr>
                <w:ilvl w:val="0"/>
                <w:numId w:val="104"/>
              </w:numPr>
              <w:spacing w:line="240" w:lineRule="auto"/>
              <w:contextualSpacing/>
              <w:jc w:val="left"/>
              <w:rPr>
                <w:rFonts w:cs="Calibri"/>
                <w:szCs w:val="22"/>
              </w:rPr>
            </w:pPr>
            <w:r w:rsidRPr="00CF5364">
              <w:rPr>
                <w:rFonts w:cs="CIDFont+F2"/>
                <w:szCs w:val="22"/>
              </w:rPr>
              <w:t xml:space="preserve">Nr postępowania: </w:t>
            </w:r>
            <w:r w:rsidR="0086166A" w:rsidRPr="0086166A">
              <w:rPr>
                <w:rFonts w:cs="CIDFont+F2"/>
                <w:szCs w:val="22"/>
              </w:rPr>
              <w:t>POST/PEC/PEC/ZWR/01116/2024</w:t>
            </w:r>
          </w:p>
        </w:tc>
      </w:tr>
      <w:tr w:rsidR="00BE386D" w:rsidRPr="00CF5364" w14:paraId="3478295B" w14:textId="77777777" w:rsidTr="00121F7A">
        <w:tc>
          <w:tcPr>
            <w:tcW w:w="10065" w:type="dxa"/>
          </w:tcPr>
          <w:p w14:paraId="1AF7EE28" w14:textId="12D33EAF" w:rsidR="00BE386D" w:rsidRPr="00CF5364" w:rsidRDefault="00BE386D" w:rsidP="00FC593F">
            <w:pPr>
              <w:numPr>
                <w:ilvl w:val="0"/>
                <w:numId w:val="104"/>
              </w:numPr>
              <w:spacing w:line="240" w:lineRule="auto"/>
              <w:contextualSpacing/>
              <w:jc w:val="left"/>
              <w:rPr>
                <w:rFonts w:cs="Calibri"/>
                <w:szCs w:val="22"/>
              </w:rPr>
            </w:pPr>
            <w:r w:rsidRPr="00CF5364">
              <w:rPr>
                <w:rFonts w:cs="Calibri"/>
                <w:szCs w:val="22"/>
              </w:rPr>
              <w:t xml:space="preserve">Nazwa postępowania: </w:t>
            </w:r>
            <w:r w:rsidR="00FC593F" w:rsidRPr="00FC593F">
              <w:rPr>
                <w:rFonts w:cs="Calibri"/>
                <w:szCs w:val="22"/>
              </w:rPr>
              <w:t>Dostawa przepustnic i uszczelnień mechanicznych do instalacji odpopielania i odżużlania</w:t>
            </w:r>
            <w:r w:rsidR="00FC593F">
              <w:rPr>
                <w:rFonts w:cs="Calibri"/>
                <w:szCs w:val="22"/>
              </w:rPr>
              <w:t>.</w:t>
            </w:r>
          </w:p>
        </w:tc>
      </w:tr>
      <w:tr w:rsidR="00BE386D" w:rsidRPr="00CF5364" w14:paraId="6226E279" w14:textId="77777777" w:rsidTr="00121F7A">
        <w:tc>
          <w:tcPr>
            <w:tcW w:w="10065" w:type="dxa"/>
          </w:tcPr>
          <w:p w14:paraId="00D76413" w14:textId="77777777" w:rsidR="00BE386D" w:rsidRPr="00CF5364" w:rsidRDefault="00BE386D" w:rsidP="00BE386D">
            <w:pPr>
              <w:numPr>
                <w:ilvl w:val="0"/>
                <w:numId w:val="104"/>
              </w:numPr>
              <w:spacing w:line="240" w:lineRule="auto"/>
              <w:contextualSpacing/>
              <w:jc w:val="left"/>
              <w:rPr>
                <w:rFonts w:cs="Calibri"/>
                <w:szCs w:val="22"/>
              </w:rPr>
            </w:pPr>
            <w:r w:rsidRPr="00CF5364">
              <w:rPr>
                <w:rFonts w:cs="Calibri"/>
                <w:szCs w:val="22"/>
              </w:rPr>
              <w:t>Wykonawca oświadcza, że przyjmuje do realizacji niniejsze Zamówienie na warunkach w nim określonych.</w:t>
            </w:r>
          </w:p>
        </w:tc>
      </w:tr>
      <w:tr w:rsidR="00BE386D" w:rsidRPr="00CF5364" w14:paraId="7714F66F" w14:textId="77777777" w:rsidTr="00121F7A">
        <w:tc>
          <w:tcPr>
            <w:tcW w:w="10065" w:type="dxa"/>
          </w:tcPr>
          <w:p w14:paraId="08CB374B" w14:textId="77777777" w:rsidR="00BE386D" w:rsidRPr="00CF5364" w:rsidRDefault="00BE386D" w:rsidP="00BE386D">
            <w:pPr>
              <w:numPr>
                <w:ilvl w:val="0"/>
                <w:numId w:val="104"/>
              </w:numPr>
              <w:spacing w:line="240" w:lineRule="auto"/>
              <w:contextualSpacing/>
              <w:jc w:val="left"/>
              <w:rPr>
                <w:rFonts w:cs="Calibri"/>
                <w:szCs w:val="22"/>
              </w:rPr>
            </w:pPr>
            <w:r w:rsidRPr="00CF5364">
              <w:rPr>
                <w:rFonts w:cs="Calibri"/>
                <w:szCs w:val="22"/>
              </w:rPr>
              <w:t>Wykonawca oświadcza, że zapoznał się z Ogólnymi Warunkami Zamówienia, stanowiącymi załącznik do Zamówienia i zobowiązuje się do ich przestrzegania.</w:t>
            </w:r>
          </w:p>
        </w:tc>
      </w:tr>
      <w:tr w:rsidR="00BE386D" w:rsidRPr="00CF5364" w14:paraId="5CA55C91" w14:textId="77777777" w:rsidTr="00121F7A">
        <w:tc>
          <w:tcPr>
            <w:tcW w:w="10065" w:type="dxa"/>
          </w:tcPr>
          <w:p w14:paraId="7A3EF762" w14:textId="77777777" w:rsidR="00BE386D" w:rsidRPr="00CF5364" w:rsidRDefault="00BE386D" w:rsidP="00BE386D">
            <w:pPr>
              <w:numPr>
                <w:ilvl w:val="0"/>
                <w:numId w:val="104"/>
              </w:numPr>
              <w:spacing w:line="240" w:lineRule="auto"/>
              <w:contextualSpacing/>
              <w:jc w:val="left"/>
              <w:rPr>
                <w:rFonts w:cs="Calibri"/>
                <w:szCs w:val="22"/>
              </w:rPr>
            </w:pPr>
            <w:r w:rsidRPr="00CF5364">
              <w:rPr>
                <w:rFonts w:cs="Calibri"/>
                <w:szCs w:val="22"/>
              </w:rPr>
              <w:t>Prosimy o każdorazowe powoływanie się w dokumentach dostaw oraz fakturach na nasz numer Zamówienia oraz w przypadku dostaw wskazywanie numeru wystawionego przez Państwa WZ.</w:t>
            </w:r>
          </w:p>
        </w:tc>
      </w:tr>
      <w:tr w:rsidR="00BE386D" w:rsidRPr="00CF5364" w14:paraId="4DAE4CDC" w14:textId="77777777" w:rsidTr="00121F7A">
        <w:tc>
          <w:tcPr>
            <w:tcW w:w="10065" w:type="dxa"/>
          </w:tcPr>
          <w:p w14:paraId="4EDD0B27" w14:textId="77777777" w:rsidR="00BE386D" w:rsidRPr="002C1BFD" w:rsidRDefault="00BE386D" w:rsidP="00BE386D">
            <w:pPr>
              <w:numPr>
                <w:ilvl w:val="0"/>
                <w:numId w:val="104"/>
              </w:numPr>
              <w:spacing w:line="240" w:lineRule="auto"/>
              <w:contextualSpacing/>
              <w:jc w:val="left"/>
              <w:rPr>
                <w:rFonts w:cs="CIDFont+F2"/>
                <w:szCs w:val="22"/>
              </w:rPr>
            </w:pPr>
            <w:r w:rsidRPr="002C1BFD">
              <w:rPr>
                <w:rFonts w:cs="CIDFont+F2"/>
                <w:szCs w:val="22"/>
              </w:rPr>
              <w:t>Osoba do kontaktu ze strony Zamawiającego:</w:t>
            </w:r>
          </w:p>
          <w:p w14:paraId="1101C744" w14:textId="46DFDD83" w:rsidR="00BE386D" w:rsidRPr="002C1BFD" w:rsidRDefault="00BE386D" w:rsidP="00121F7A">
            <w:pPr>
              <w:spacing w:line="240" w:lineRule="auto"/>
              <w:ind w:left="360"/>
              <w:contextualSpacing/>
              <w:rPr>
                <w:rFonts w:cs="CIDFont+F2"/>
                <w:szCs w:val="22"/>
              </w:rPr>
            </w:pPr>
            <w:r w:rsidRPr="002C1BFD">
              <w:rPr>
                <w:rFonts w:cs="CIDFont+F2"/>
                <w:szCs w:val="22"/>
              </w:rPr>
              <w:t>Imię i Nazwisko:</w:t>
            </w:r>
            <w:r w:rsidR="006C7084" w:rsidRPr="002C1BFD">
              <w:rPr>
                <w:rFonts w:cs="CIDFont+F2"/>
                <w:szCs w:val="22"/>
              </w:rPr>
              <w:t xml:space="preserve"> Bartosz Wiśniewski</w:t>
            </w:r>
          </w:p>
          <w:p w14:paraId="0C4624FE" w14:textId="455D4ED4" w:rsidR="00BE386D" w:rsidRPr="002C1BFD" w:rsidRDefault="00BE386D" w:rsidP="00121F7A">
            <w:pPr>
              <w:spacing w:line="240" w:lineRule="auto"/>
              <w:ind w:left="360"/>
              <w:contextualSpacing/>
              <w:rPr>
                <w:rFonts w:cs="CIDFont+F2"/>
                <w:szCs w:val="22"/>
              </w:rPr>
            </w:pPr>
            <w:r w:rsidRPr="002C1BFD">
              <w:rPr>
                <w:rFonts w:cs="CIDFont+F2"/>
                <w:szCs w:val="22"/>
              </w:rPr>
              <w:t>telefon:</w:t>
            </w:r>
            <w:r w:rsidR="006C7084" w:rsidRPr="002C1BFD">
              <w:rPr>
                <w:rFonts w:cs="CIDFont+F2"/>
                <w:szCs w:val="22"/>
              </w:rPr>
              <w:t xml:space="preserve"> 782-820-817</w:t>
            </w:r>
          </w:p>
          <w:p w14:paraId="7A05DAF8" w14:textId="40ECFAE5" w:rsidR="00BE386D" w:rsidRPr="00CF5364" w:rsidRDefault="00BE386D" w:rsidP="006C7084">
            <w:pPr>
              <w:spacing w:line="240" w:lineRule="auto"/>
              <w:ind w:left="360"/>
              <w:contextualSpacing/>
              <w:rPr>
                <w:rFonts w:cs="CIDFont+F2"/>
                <w:szCs w:val="22"/>
              </w:rPr>
            </w:pPr>
            <w:r w:rsidRPr="002C1BFD">
              <w:rPr>
                <w:rFonts w:cs="CIDFont+F2"/>
                <w:szCs w:val="22"/>
              </w:rPr>
              <w:t xml:space="preserve">e-mail: </w:t>
            </w:r>
            <w:ins w:id="268" w:author="Autor">
              <w:r w:rsidR="002C1BFD">
                <w:rPr>
                  <w:rFonts w:cs="CIDFont+F2"/>
                  <w:szCs w:val="22"/>
                </w:rPr>
                <w:fldChar w:fldCharType="begin"/>
              </w:r>
              <w:r w:rsidR="002C1BFD">
                <w:rPr>
                  <w:rFonts w:cs="CIDFont+F2"/>
                  <w:szCs w:val="22"/>
                </w:rPr>
                <w:instrText xml:space="preserve"> HYPERLINK "mailto:</w:instrText>
              </w:r>
            </w:ins>
            <w:r w:rsidR="002C1BFD" w:rsidRPr="002C1BFD">
              <w:rPr>
                <w:rFonts w:cs="CIDFont+F2"/>
                <w:szCs w:val="22"/>
              </w:rPr>
              <w:instrText>Bartosz.Wisniewski@kogeneracja.com.pl</w:instrText>
            </w:r>
            <w:ins w:id="269" w:author="Autor">
              <w:r w:rsidR="002C1BFD">
                <w:rPr>
                  <w:rFonts w:cs="CIDFont+F2"/>
                  <w:szCs w:val="22"/>
                </w:rPr>
                <w:instrText xml:space="preserve">" </w:instrText>
              </w:r>
              <w:r w:rsidR="002C1BFD">
                <w:rPr>
                  <w:rFonts w:cs="CIDFont+F2"/>
                  <w:szCs w:val="22"/>
                </w:rPr>
                <w:fldChar w:fldCharType="separate"/>
              </w:r>
            </w:ins>
            <w:r w:rsidR="002C1BFD" w:rsidRPr="00ED5C04">
              <w:rPr>
                <w:rStyle w:val="Hipercze"/>
                <w:rFonts w:cs="CIDFont+F2"/>
                <w:szCs w:val="22"/>
              </w:rPr>
              <w:t>Bartosz.Wisniewski@kogeneracja.com.pl</w:t>
            </w:r>
            <w:ins w:id="270" w:author="Autor">
              <w:r w:rsidR="002C1BFD">
                <w:rPr>
                  <w:rFonts w:cs="CIDFont+F2"/>
                  <w:szCs w:val="22"/>
                </w:rPr>
                <w:fldChar w:fldCharType="end"/>
              </w:r>
              <w:r w:rsidR="002C1BFD">
                <w:rPr>
                  <w:rFonts w:cs="CIDFont+F2"/>
                  <w:szCs w:val="22"/>
                </w:rPr>
                <w:t xml:space="preserve"> </w:t>
              </w:r>
            </w:ins>
          </w:p>
        </w:tc>
      </w:tr>
      <w:tr w:rsidR="00BE386D" w:rsidRPr="00CF5364" w14:paraId="1F8E3829" w14:textId="77777777" w:rsidTr="00121F7A">
        <w:tc>
          <w:tcPr>
            <w:tcW w:w="10065" w:type="dxa"/>
          </w:tcPr>
          <w:p w14:paraId="32C77C00" w14:textId="77777777" w:rsidR="00BE386D" w:rsidRPr="00CF5364" w:rsidRDefault="00BE386D" w:rsidP="00BE386D">
            <w:pPr>
              <w:numPr>
                <w:ilvl w:val="0"/>
                <w:numId w:val="104"/>
              </w:numPr>
              <w:spacing w:line="240" w:lineRule="auto"/>
              <w:contextualSpacing/>
              <w:jc w:val="left"/>
              <w:rPr>
                <w:rFonts w:cs="CIDFont+F2"/>
                <w:szCs w:val="22"/>
              </w:rPr>
            </w:pPr>
            <w:r w:rsidRPr="00CF5364">
              <w:rPr>
                <w:rFonts w:cs="CIDFont+F2"/>
                <w:szCs w:val="22"/>
              </w:rPr>
              <w:t>Osoba do kontaktu ze strony Wykonawcy:</w:t>
            </w:r>
          </w:p>
          <w:p w14:paraId="29ECCAF1" w14:textId="77777777" w:rsidR="00BE386D" w:rsidRPr="009106B5" w:rsidRDefault="00BE386D" w:rsidP="00121F7A">
            <w:pPr>
              <w:spacing w:line="240" w:lineRule="auto"/>
              <w:ind w:left="360"/>
              <w:contextualSpacing/>
              <w:rPr>
                <w:rFonts w:cs="CIDFont+F2"/>
                <w:szCs w:val="22"/>
                <w:highlight w:val="cyan"/>
              </w:rPr>
            </w:pPr>
            <w:r w:rsidRPr="009106B5">
              <w:rPr>
                <w:rFonts w:cs="CIDFont+F2"/>
                <w:szCs w:val="22"/>
                <w:highlight w:val="cyan"/>
              </w:rPr>
              <w:t>Imię i Nazwisko:</w:t>
            </w:r>
          </w:p>
          <w:p w14:paraId="7C324934" w14:textId="77777777" w:rsidR="00BE386D" w:rsidRPr="009106B5" w:rsidRDefault="00BE386D" w:rsidP="00121F7A">
            <w:pPr>
              <w:spacing w:line="240" w:lineRule="auto"/>
              <w:ind w:left="360"/>
              <w:contextualSpacing/>
              <w:rPr>
                <w:rFonts w:cs="CIDFont+F2"/>
                <w:szCs w:val="22"/>
                <w:highlight w:val="cyan"/>
              </w:rPr>
            </w:pPr>
            <w:r w:rsidRPr="009106B5">
              <w:rPr>
                <w:rFonts w:cs="CIDFont+F2"/>
                <w:szCs w:val="22"/>
                <w:highlight w:val="cyan"/>
              </w:rPr>
              <w:t>telefon: …</w:t>
            </w:r>
          </w:p>
          <w:p w14:paraId="302F3EF0" w14:textId="77777777" w:rsidR="00BE386D" w:rsidRPr="00CF5364" w:rsidRDefault="00BE386D" w:rsidP="00121F7A">
            <w:pPr>
              <w:spacing w:line="240" w:lineRule="auto"/>
              <w:ind w:left="360"/>
              <w:contextualSpacing/>
              <w:rPr>
                <w:rFonts w:cs="CIDFont+F2"/>
                <w:szCs w:val="22"/>
              </w:rPr>
            </w:pPr>
            <w:r w:rsidRPr="009106B5">
              <w:rPr>
                <w:rFonts w:cs="CIDFont+F2"/>
                <w:szCs w:val="22"/>
                <w:highlight w:val="cyan"/>
              </w:rPr>
              <w:t>e-mail: …</w:t>
            </w:r>
          </w:p>
        </w:tc>
      </w:tr>
      <w:tr w:rsidR="00BE386D" w:rsidRPr="00CF5364" w14:paraId="4ABDA16B" w14:textId="77777777" w:rsidTr="00121F7A">
        <w:tc>
          <w:tcPr>
            <w:tcW w:w="10065" w:type="dxa"/>
          </w:tcPr>
          <w:p w14:paraId="2E0D2E80" w14:textId="77777777" w:rsidR="00BE386D" w:rsidRPr="00CF5364" w:rsidRDefault="00BE386D" w:rsidP="00BE386D">
            <w:pPr>
              <w:numPr>
                <w:ilvl w:val="0"/>
                <w:numId w:val="104"/>
              </w:numPr>
              <w:spacing w:line="240" w:lineRule="auto"/>
              <w:contextualSpacing/>
              <w:jc w:val="left"/>
              <w:rPr>
                <w:rFonts w:cs="CIDFont+F2"/>
                <w:szCs w:val="22"/>
                <w:highlight w:val="cyan"/>
              </w:rPr>
            </w:pPr>
            <w:r w:rsidRPr="00CF5364">
              <w:rPr>
                <w:rFonts w:cs="CIDFont+F2"/>
                <w:szCs w:val="22"/>
              </w:rPr>
              <w:t xml:space="preserve">W związku z wykonaniem obowiązku wynikającego z art. 4c Ustawy o przeciwdziałaniu nadmiernym opóźnieniom w transakcjach handlowych </w:t>
            </w:r>
            <w:r w:rsidRPr="00CF5364">
              <w:rPr>
                <w:rFonts w:cs="CIDFont+F2"/>
                <w:b/>
                <w:szCs w:val="22"/>
              </w:rPr>
              <w:t>Wykonawca</w:t>
            </w:r>
            <w:r w:rsidRPr="00CF5364">
              <w:rPr>
                <w:rFonts w:cs="CIDFont+F2"/>
                <w:szCs w:val="22"/>
              </w:rPr>
              <w:t xml:space="preserve"> oświadcza, że na chwilę zawarcia Umowy </w:t>
            </w:r>
            <w:r w:rsidRPr="00CF5364">
              <w:rPr>
                <w:rFonts w:cs="CIDFont+F2"/>
                <w:b/>
                <w:szCs w:val="22"/>
                <w:highlight w:val="cyan"/>
              </w:rPr>
              <w:t>posiada/nie posiada</w:t>
            </w:r>
            <w:r w:rsidRPr="00CF5364">
              <w:rPr>
                <w:rFonts w:cs="CIDFont+F2"/>
                <w:b/>
                <w:szCs w:val="22"/>
              </w:rPr>
              <w:t xml:space="preserve"> statusu Dużego przedsiębiorcy</w:t>
            </w:r>
            <w:r w:rsidRPr="00CF5364">
              <w:rPr>
                <w:rFonts w:cs="CIDFont+F2"/>
                <w:szCs w:val="22"/>
              </w:rPr>
              <w:t xml:space="preserve">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t>
            </w:r>
            <w:r w:rsidRPr="00CF5364">
              <w:rPr>
                <w:rFonts w:cs="CIDFont+F2"/>
                <w:b/>
                <w:szCs w:val="22"/>
              </w:rPr>
              <w:t>Wykonawca</w:t>
            </w:r>
            <w:r w:rsidRPr="00CF5364">
              <w:rPr>
                <w:rFonts w:cs="CIDFont+F2"/>
                <w:szCs w:val="22"/>
              </w:rPr>
              <w:t xml:space="preserve"> zobowiązuje się w terminie 14 Dni od daty zmiany na pisemne poinformowanie Zamawiającego o tym fakcie w formie oświadczenia, co nie stanowi zmiany Umowy i nie wymaga zawarcia aneksu.</w:t>
            </w:r>
          </w:p>
        </w:tc>
      </w:tr>
      <w:tr w:rsidR="00BE386D" w:rsidRPr="00FC593F" w14:paraId="1CACF84C" w14:textId="77777777" w:rsidTr="00121F7A">
        <w:tc>
          <w:tcPr>
            <w:tcW w:w="10065" w:type="dxa"/>
          </w:tcPr>
          <w:p w14:paraId="67E65332" w14:textId="77777777" w:rsidR="00BE386D" w:rsidRPr="00FC593F" w:rsidRDefault="00BE386D" w:rsidP="00BE386D">
            <w:pPr>
              <w:numPr>
                <w:ilvl w:val="0"/>
                <w:numId w:val="104"/>
              </w:numPr>
              <w:spacing w:line="240" w:lineRule="auto"/>
              <w:contextualSpacing/>
              <w:jc w:val="left"/>
              <w:rPr>
                <w:rFonts w:cs="CIDFont+F2"/>
                <w:szCs w:val="22"/>
              </w:rPr>
            </w:pPr>
            <w:r w:rsidRPr="00FC593F">
              <w:rPr>
                <w:rFonts w:cs="CIDFont+F2"/>
                <w:szCs w:val="22"/>
              </w:rPr>
              <w:t>Termin realizacji zamówienia:</w:t>
            </w:r>
          </w:p>
          <w:p w14:paraId="0539FD09" w14:textId="635E8DB8" w:rsidR="00BE386D" w:rsidRPr="00FC593F" w:rsidRDefault="00FC593F" w:rsidP="00FC593F">
            <w:pPr>
              <w:spacing w:line="240" w:lineRule="auto"/>
              <w:ind w:left="720"/>
              <w:contextualSpacing/>
              <w:jc w:val="left"/>
              <w:rPr>
                <w:rFonts w:cs="CIDFont+F2"/>
                <w:szCs w:val="22"/>
              </w:rPr>
            </w:pPr>
            <w:r w:rsidRPr="00FC593F">
              <w:rPr>
                <w:rFonts w:cs="CIDFont+F2"/>
                <w:szCs w:val="22"/>
              </w:rPr>
              <w:t xml:space="preserve">Zamówienie będzie realizowane </w:t>
            </w:r>
            <w:r w:rsidRPr="00FC593F">
              <w:rPr>
                <w:rFonts w:cs="CIDFont+F2"/>
                <w:bCs/>
                <w:szCs w:val="22"/>
              </w:rPr>
              <w:t>do 5 tygodni od daty obustronnego podpisania Zamówienia</w:t>
            </w:r>
            <w:r w:rsidRPr="00FC593F">
              <w:rPr>
                <w:rFonts w:cs="CIDFont+F2"/>
                <w:szCs w:val="22"/>
              </w:rPr>
              <w:t>.</w:t>
            </w:r>
          </w:p>
        </w:tc>
      </w:tr>
      <w:tr w:rsidR="00BE386D" w:rsidRPr="00CF5364" w14:paraId="44EA931F" w14:textId="77777777" w:rsidTr="00121F7A">
        <w:tc>
          <w:tcPr>
            <w:tcW w:w="10065" w:type="dxa"/>
          </w:tcPr>
          <w:p w14:paraId="32BE2DAA" w14:textId="5511A1F5" w:rsidR="00BE386D" w:rsidRPr="000777DD" w:rsidRDefault="00BE386D" w:rsidP="000777DD">
            <w:pPr>
              <w:numPr>
                <w:ilvl w:val="0"/>
                <w:numId w:val="104"/>
              </w:numPr>
              <w:spacing w:line="240" w:lineRule="auto"/>
              <w:contextualSpacing/>
              <w:jc w:val="left"/>
              <w:rPr>
                <w:rFonts w:cs="CIDFont+F2"/>
                <w:szCs w:val="22"/>
              </w:rPr>
            </w:pPr>
            <w:r w:rsidRPr="000777DD">
              <w:rPr>
                <w:rFonts w:cs="CIDFont+F2"/>
                <w:szCs w:val="22"/>
              </w:rPr>
              <w:t xml:space="preserve">Na wykonany przedmiot Zamówienia Wykonawca udziela </w:t>
            </w:r>
            <w:r w:rsidR="000777DD" w:rsidRPr="000777DD">
              <w:rPr>
                <w:rFonts w:cs="CIDFont+F2"/>
                <w:szCs w:val="22"/>
              </w:rPr>
              <w:t>12</w:t>
            </w:r>
            <w:r w:rsidRPr="000777DD">
              <w:rPr>
                <w:rFonts w:cs="CIDFont+F2"/>
                <w:szCs w:val="22"/>
              </w:rPr>
              <w:t xml:space="preserve"> miesięcznej gwarancji oraz </w:t>
            </w:r>
            <w:r w:rsidR="000777DD" w:rsidRPr="000777DD">
              <w:rPr>
                <w:rFonts w:cs="CIDFont+F2"/>
                <w:szCs w:val="22"/>
              </w:rPr>
              <w:t>12</w:t>
            </w:r>
            <w:r w:rsidRPr="000777DD">
              <w:rPr>
                <w:rFonts w:cs="CIDFont+F2"/>
                <w:szCs w:val="22"/>
              </w:rPr>
              <w:t xml:space="preserve"> miesięcznej rękojmi.</w:t>
            </w:r>
          </w:p>
        </w:tc>
      </w:tr>
      <w:tr w:rsidR="00BE386D" w:rsidRPr="00CF5364" w14:paraId="2EFCA8C6" w14:textId="77777777" w:rsidTr="00121F7A">
        <w:tc>
          <w:tcPr>
            <w:tcW w:w="10065" w:type="dxa"/>
          </w:tcPr>
          <w:p w14:paraId="125A9DBA" w14:textId="77777777" w:rsidR="00BE386D" w:rsidRPr="000777DD" w:rsidRDefault="00BE386D" w:rsidP="00121F7A">
            <w:pPr>
              <w:spacing w:line="240" w:lineRule="auto"/>
              <w:rPr>
                <w:rFonts w:cs="CIDFont+F2"/>
                <w:szCs w:val="22"/>
              </w:rPr>
            </w:pPr>
            <w:r w:rsidRPr="000777DD">
              <w:rPr>
                <w:rFonts w:cs="CIDFont+F2"/>
                <w:szCs w:val="22"/>
              </w:rPr>
              <w:t>Załącznikami do niniejszego Zamówienia stanowiącymi jego integralną część są:</w:t>
            </w:r>
          </w:p>
          <w:p w14:paraId="39619D06" w14:textId="77777777" w:rsidR="00BE386D" w:rsidRPr="000777DD" w:rsidRDefault="00BE386D" w:rsidP="00BE386D">
            <w:pPr>
              <w:numPr>
                <w:ilvl w:val="0"/>
                <w:numId w:val="105"/>
              </w:numPr>
              <w:autoSpaceDE w:val="0"/>
              <w:autoSpaceDN w:val="0"/>
              <w:adjustRightInd w:val="0"/>
              <w:spacing w:line="240" w:lineRule="auto"/>
              <w:contextualSpacing/>
              <w:jc w:val="left"/>
              <w:rPr>
                <w:rFonts w:cs="CIDFont+F2"/>
                <w:szCs w:val="22"/>
              </w:rPr>
            </w:pPr>
            <w:r w:rsidRPr="000777DD">
              <w:rPr>
                <w:rFonts w:cs="CIDFont+F2"/>
                <w:szCs w:val="22"/>
              </w:rPr>
              <w:t>Ogólne Warunki Zamówienia.</w:t>
            </w:r>
          </w:p>
          <w:p w14:paraId="37ED8B10" w14:textId="579E9C68" w:rsidR="00BE386D" w:rsidRPr="000777DD" w:rsidRDefault="000777DD" w:rsidP="000777DD">
            <w:pPr>
              <w:numPr>
                <w:ilvl w:val="0"/>
                <w:numId w:val="105"/>
              </w:numPr>
              <w:autoSpaceDE w:val="0"/>
              <w:autoSpaceDN w:val="0"/>
              <w:adjustRightInd w:val="0"/>
              <w:spacing w:line="240" w:lineRule="auto"/>
              <w:contextualSpacing/>
              <w:jc w:val="left"/>
              <w:rPr>
                <w:rFonts w:cs="CIDFont+F2"/>
                <w:szCs w:val="22"/>
              </w:rPr>
            </w:pPr>
            <w:r w:rsidRPr="000777DD">
              <w:rPr>
                <w:rFonts w:cs="CIDFont+F2"/>
                <w:szCs w:val="22"/>
              </w:rPr>
              <w:t>Opis Przedmiotu Z</w:t>
            </w:r>
            <w:r w:rsidR="00BE386D" w:rsidRPr="000777DD">
              <w:rPr>
                <w:rFonts w:cs="CIDFont+F2"/>
                <w:szCs w:val="22"/>
              </w:rPr>
              <w:t>amówienia.</w:t>
            </w:r>
          </w:p>
        </w:tc>
      </w:tr>
    </w:tbl>
    <w:p w14:paraId="2DE3841B" w14:textId="77777777" w:rsidR="00BE386D" w:rsidRDefault="00BE386D" w:rsidP="00BE386D">
      <w:pPr>
        <w:widowControl w:val="0"/>
        <w:suppressAutoHyphens/>
        <w:spacing w:before="120" w:line="360" w:lineRule="auto"/>
        <w:ind w:left="-180"/>
        <w:jc w:val="center"/>
        <w:rPr>
          <w:rFonts w:ascii="Verdana" w:hAnsi="Verdana" w:cs="Arial"/>
          <w:b/>
          <w:bCs/>
          <w:sz w:val="20"/>
        </w:rPr>
      </w:pPr>
    </w:p>
    <w:p w14:paraId="5441F2F9" w14:textId="45E93159" w:rsidR="00FC7B5C" w:rsidRPr="002A6CA3" w:rsidRDefault="00607551" w:rsidP="00607551">
      <w:pPr>
        <w:spacing w:line="240" w:lineRule="auto"/>
        <w:jc w:val="left"/>
        <w:rPr>
          <w:rFonts w:ascii="Verdana" w:hAnsi="Verdana" w:cstheme="minorHAnsi"/>
          <w:sz w:val="20"/>
        </w:rPr>
      </w:pPr>
      <w:r>
        <w:rPr>
          <w:rFonts w:ascii="Verdana" w:hAnsi="Verdana" w:cstheme="minorHAnsi"/>
          <w:sz w:val="20"/>
        </w:rPr>
        <w:br w:type="page"/>
      </w:r>
    </w:p>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271" w:name="_Toc531077252"/>
      <w:bookmarkStart w:id="272" w:name="_Toc122344842"/>
      <w:r w:rsidRPr="002A6CA3">
        <w:rPr>
          <w:rFonts w:ascii="Verdana" w:hAnsi="Verdana" w:cs="Arial"/>
          <w:b/>
          <w:sz w:val="20"/>
        </w:rPr>
        <w:lastRenderedPageBreak/>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271"/>
      <w:bookmarkEnd w:id="272"/>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561DDAB9" w:rsidR="0042031F" w:rsidRPr="002A6CA3" w:rsidRDefault="0042031F" w:rsidP="0042031F">
      <w:pPr>
        <w:widowControl w:val="0"/>
        <w:suppressAutoHyphens/>
        <w:rPr>
          <w:rFonts w:ascii="Verdana" w:hAnsi="Verdana" w:cs="Arial"/>
          <w:b/>
          <w:sz w:val="20"/>
        </w:rPr>
      </w:pPr>
      <w:r w:rsidRPr="002A6CA3">
        <w:rPr>
          <w:rFonts w:ascii="Verdana" w:hAnsi="Verdana" w:cs="Arial"/>
          <w:sz w:val="20"/>
        </w:rPr>
        <w:t xml:space="preserve">My, niżej podpisani, nawiązując do postępowania o udzielenie zamówienia </w:t>
      </w:r>
      <w:r w:rsidRPr="002A6CA3">
        <w:rPr>
          <w:rFonts w:ascii="Verdana" w:hAnsi="Verdana" w:cstheme="minorHAnsi"/>
          <w:sz w:val="20"/>
        </w:rPr>
        <w:t xml:space="preserve">nr </w:t>
      </w:r>
      <w:r w:rsidR="0086166A" w:rsidRPr="0086166A">
        <w:rPr>
          <w:rFonts w:ascii="Verdana" w:eastAsia="Calibri" w:hAnsi="Verdana" w:cstheme="minorHAnsi"/>
          <w:b/>
          <w:bCs/>
          <w:sz w:val="20"/>
          <w:lang w:eastAsia="pl-PL"/>
        </w:rPr>
        <w:t>POST/PEC/PEC/ZWR/01116/2024</w:t>
      </w:r>
      <w:r w:rsidR="0086166A" w:rsidRPr="0086166A">
        <w:rPr>
          <w:rFonts w:ascii="Verdana" w:eastAsia="Calibri" w:hAnsi="Verdana" w:cstheme="minorHAnsi"/>
          <w:bCs/>
          <w:sz w:val="20"/>
          <w:lang w:eastAsia="pl-PL"/>
        </w:rPr>
        <w:t xml:space="preserve"> </w:t>
      </w:r>
      <w:r w:rsidRPr="002A6CA3">
        <w:rPr>
          <w:rFonts w:ascii="Verdana" w:hAnsi="Verdana" w:cstheme="minorHAnsi"/>
          <w:sz w:val="20"/>
        </w:rPr>
        <w:t xml:space="preserve">prowadzonego w trybie przetargu nieograniczonego na </w:t>
      </w:r>
      <w:r w:rsidRPr="006556B4">
        <w:rPr>
          <w:rFonts w:ascii="Verdana" w:hAnsi="Verdana" w:cstheme="minorHAnsi"/>
          <w:sz w:val="20"/>
        </w:rPr>
        <w:t xml:space="preserve">wykonanie </w:t>
      </w:r>
      <w:r w:rsidR="00BC5FAB" w:rsidRPr="006556B4">
        <w:rPr>
          <w:rFonts w:ascii="Verdana" w:hAnsi="Verdana" w:cstheme="minorHAnsi"/>
          <w:sz w:val="20"/>
        </w:rPr>
        <w:t>dostaw</w:t>
      </w:r>
      <w:r w:rsidRPr="002A6CA3">
        <w:rPr>
          <w:rFonts w:ascii="Verdana" w:hAnsi="Verdana" w:cstheme="minorHAnsi"/>
          <w:sz w:val="20"/>
        </w:rPr>
        <w:t xml:space="preserve"> pn. </w:t>
      </w:r>
      <w:r w:rsidR="006556B4" w:rsidRPr="006556B4">
        <w:rPr>
          <w:rFonts w:ascii="Verdana" w:hAnsi="Verdana" w:cstheme="minorHAnsi"/>
          <w:b/>
          <w:bCs/>
          <w:sz w:val="20"/>
        </w:rPr>
        <w:t>Dostawa przepustnic i uszczelnień mechanicznych do instalacji odpopielania i odżużlania</w:t>
      </w:r>
      <w:r w:rsidR="006556B4">
        <w:rPr>
          <w:rFonts w:ascii="Verdana" w:hAnsi="Verdana" w:cstheme="minorHAnsi"/>
          <w:b/>
          <w:bCs/>
          <w:sz w:val="20"/>
        </w:rPr>
        <w:t xml:space="preserve"> </w:t>
      </w:r>
      <w:r w:rsidRPr="002A6CA3">
        <w:rPr>
          <w:rFonts w:ascii="Verdana" w:hAnsi="Verdana" w:cstheme="minorHAnsi"/>
          <w:b/>
          <w:sz w:val="20"/>
        </w:rPr>
        <w:t>.</w:t>
      </w:r>
      <w:r w:rsidR="009B4E6B" w:rsidRPr="002A6CA3">
        <w:rPr>
          <w:rFonts w:ascii="Verdana" w:hAnsi="Verdana" w:cstheme="minorHAnsi"/>
          <w:b/>
          <w:sz w:val="20"/>
        </w:rPr>
        <w:t xml:space="preserve"> </w:t>
      </w:r>
      <w:r w:rsidRPr="002A6CA3">
        <w:rPr>
          <w:rFonts w:ascii="Verdana" w:hAnsi="Verdana" w:cstheme="minorHAnsi"/>
          <w:sz w:val="20"/>
        </w:rPr>
        <w:t>niniejszym</w:t>
      </w:r>
      <w:r w:rsidRPr="002A6CA3">
        <w:rPr>
          <w:rFonts w:ascii="Verdana" w:hAnsi="Verdana" w:cs="Arial"/>
          <w:sz w:val="20"/>
        </w:rPr>
        <w:t xml:space="preserve"> oświadczamy, że:</w:t>
      </w:r>
    </w:p>
    <w:p w14:paraId="05584691" w14:textId="428F61D2" w:rsidR="0042031F"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Zrealizujemy Przedmiot Zamówienia </w:t>
      </w:r>
      <w:r w:rsidR="000777DD" w:rsidRPr="000777DD">
        <w:rPr>
          <w:rFonts w:ascii="Verdana" w:hAnsi="Verdana" w:cs="Arial"/>
          <w:b/>
          <w:sz w:val="20"/>
        </w:rPr>
        <w:t>w zakresie części … postępowania</w:t>
      </w:r>
      <w:r w:rsidR="000777DD">
        <w:rPr>
          <w:rFonts w:ascii="Verdana" w:hAnsi="Verdana" w:cs="Arial"/>
          <w:sz w:val="20"/>
        </w:rPr>
        <w:t xml:space="preserve"> </w:t>
      </w:r>
      <w:r w:rsidRPr="002A6CA3">
        <w:rPr>
          <w:rFonts w:ascii="Verdana" w:hAnsi="Verdana" w:cs="Arial"/>
          <w:sz w:val="20"/>
        </w:rPr>
        <w:t>za następującą Cenę w wysokości:</w:t>
      </w:r>
    </w:p>
    <w:p w14:paraId="2697E12C" w14:textId="3D1C7BA3" w:rsidR="0042031F"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08BFDEFB" w14:textId="708EB30F" w:rsidR="000777DD" w:rsidRPr="000777DD" w:rsidRDefault="000777DD" w:rsidP="0042031F">
      <w:pPr>
        <w:pStyle w:val="Akapitzlist"/>
        <w:widowControl w:val="0"/>
        <w:suppressAutoHyphens/>
        <w:spacing w:before="120"/>
        <w:ind w:left="426"/>
        <w:rPr>
          <w:rFonts w:ascii="Verdana" w:hAnsi="Verdana" w:cs="Arial"/>
          <w:b/>
          <w:sz w:val="20"/>
          <w:u w:val="single"/>
        </w:rPr>
      </w:pPr>
      <w:r w:rsidRPr="000777DD">
        <w:rPr>
          <w:rFonts w:ascii="Verdana" w:hAnsi="Verdana" w:cs="Arial"/>
          <w:b/>
          <w:i/>
          <w:sz w:val="20"/>
          <w:u w:val="single"/>
        </w:rPr>
        <w:t>(Uwaga: proszę powtórzyć treść akapitu w zakresie każdej oferty częściowej osobno).</w:t>
      </w:r>
    </w:p>
    <w:p w14:paraId="5AE6CCAB" w14:textId="4713A5C9" w:rsidR="00AE1D9D"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w:t>
      </w:r>
      <w:r w:rsidR="00A6553F" w:rsidRPr="002A6CA3">
        <w:rPr>
          <w:rFonts w:ascii="Verdana" w:hAnsi="Verdana" w:cs="Arial"/>
          <w:sz w:val="20"/>
        </w:rPr>
        <w:lastRenderedPageBreak/>
        <w:t xml:space="preserve">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6266DD">
      <w:pPr>
        <w:pStyle w:val="Akapitzlist"/>
        <w:widowControl w:val="0"/>
        <w:numPr>
          <w:ilvl w:val="1"/>
          <w:numId w:val="7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6266DD">
      <w:pPr>
        <w:pStyle w:val="Akapitzlist"/>
        <w:widowControl w:val="0"/>
        <w:numPr>
          <w:ilvl w:val="1"/>
          <w:numId w:val="73"/>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6266DD">
      <w:pPr>
        <w:pStyle w:val="Akapitzlist"/>
        <w:widowControl w:val="0"/>
        <w:numPr>
          <w:ilvl w:val="0"/>
          <w:numId w:val="109"/>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w:t>
      </w:r>
      <w:r w:rsidRPr="000F3AAE">
        <w:rPr>
          <w:rFonts w:ascii="Verdana" w:hAnsi="Verdana" w:cs="Arial"/>
          <w:sz w:val="20"/>
        </w:rPr>
        <w:lastRenderedPageBreak/>
        <w:t xml:space="preserve">siedzibą </w:t>
      </w:r>
      <w:r w:rsidRPr="002A6CA3">
        <w:rPr>
          <w:rFonts w:ascii="Verdana" w:hAnsi="Verdana" w:cs="Arial"/>
          <w:sz w:val="20"/>
        </w:rPr>
        <w:t>w Rosji;</w:t>
      </w:r>
      <w:r w:rsidRPr="00B77D2B">
        <w:rPr>
          <w:rFonts w:ascii="Verdana" w:hAnsi="Verdana" w:cs="Arial"/>
          <w:sz w:val="20"/>
        </w:rPr>
        <w:t>osobą prawną, podmiotem lub organem, do których prawa własności bezpośrednio lub pośrednio w ponad 50 % należą do podmiotu, o którym mowa w pkt 1 powyżej; lubosobą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lastRenderedPageBreak/>
        <w:t>Otrzymaliśmy konieczne informacje do przygotowania Oferty i wykonania zamówienia.</w:t>
      </w:r>
    </w:p>
    <w:p w14:paraId="55725F71" w14:textId="099EA762"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351FF3A6"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14:paraId="462EDB88" w14:textId="79F1BBDB"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7D157E">
      <w:pPr>
        <w:pStyle w:val="Akapitzlist"/>
        <w:numPr>
          <w:ilvl w:val="3"/>
          <w:numId w:val="60"/>
        </w:numPr>
        <w:spacing w:line="360" w:lineRule="auto"/>
        <w:ind w:left="425" w:right="2" w:hanging="425"/>
        <w:rPr>
          <w:rFonts w:ascii="Verdana" w:hAnsi="Verdana" w:cstheme="minorHAnsi"/>
          <w:sz w:val="20"/>
        </w:rPr>
      </w:pPr>
      <w:r w:rsidRPr="002A6CA3">
        <w:rPr>
          <w:rFonts w:ascii="Verdana" w:hAnsi="Verdana" w:cstheme="minorHAnsi"/>
          <w:sz w:val="20"/>
        </w:rPr>
        <w:t>Oświadczam, że w stosunku do wska</w:t>
      </w:r>
      <w:r w:rsidR="00875B53" w:rsidRPr="002A6CA3">
        <w:rPr>
          <w:rFonts w:ascii="Verdana" w:hAnsi="Verdana" w:cstheme="minorHAnsi"/>
          <w:sz w:val="20"/>
        </w:rPr>
        <w:t>zanego/ych</w:t>
      </w:r>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którego/ych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r>
      <w:r w:rsidRPr="002A6CA3">
        <w:rPr>
          <w:rFonts w:ascii="Verdana" w:hAnsi="Verdana" w:cs="Arial"/>
          <w:sz w:val="20"/>
          <w:lang w:eastAsia="pl-PL"/>
        </w:rPr>
        <w:lastRenderedPageBreak/>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26"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34BD3B1B"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86166A" w:rsidRPr="0086166A">
        <w:rPr>
          <w:rFonts w:ascii="Verdana" w:eastAsia="Calibri" w:hAnsi="Verdana" w:cstheme="minorHAnsi"/>
          <w:b/>
          <w:bCs/>
          <w:sz w:val="20"/>
          <w:lang w:eastAsia="pl-PL"/>
        </w:rPr>
        <w:t>POST/PEC/PEC/ZWR/01116/2024</w:t>
      </w:r>
      <w:r w:rsidR="0086166A">
        <w:rPr>
          <w:rFonts w:ascii="Verdana" w:eastAsia="Calibri" w:hAnsi="Verdana" w:cstheme="minorHAnsi"/>
          <w:b/>
          <w:bCs/>
          <w:sz w:val="20"/>
          <w:lang w:eastAsia="pl-PL"/>
        </w:rPr>
        <w:t>.</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4EBCBE7" w:rsidR="00C121A1" w:rsidRPr="002A6CA3"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256CBDA1" w14:textId="080D6EAF"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73" w:name="_Toc515896308"/>
      <w:bookmarkStart w:id="274"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273"/>
      <w:bookmarkEnd w:id="274"/>
    </w:p>
    <w:p w14:paraId="57B38F3F" w14:textId="77777777" w:rsidR="00EA7443" w:rsidRPr="002A6CA3" w:rsidRDefault="00EA7443" w:rsidP="00EA7443">
      <w:pPr>
        <w:rPr>
          <w:rFonts w:ascii="Verdana" w:hAnsi="Verdana" w:cstheme="minorHAnsi"/>
          <w:sz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EA7443" w:rsidRPr="00624AE0" w14:paraId="21FFF1ED" w14:textId="77777777" w:rsidTr="000032C2">
        <w:tc>
          <w:tcPr>
            <w:tcW w:w="9356" w:type="dxa"/>
          </w:tcPr>
          <w:p w14:paraId="1E8B41D9" w14:textId="77777777" w:rsidR="00EA7443" w:rsidRPr="0086166A" w:rsidRDefault="00EA7443" w:rsidP="000032C2">
            <w:pPr>
              <w:tabs>
                <w:tab w:val="left" w:pos="540"/>
              </w:tabs>
              <w:jc w:val="center"/>
              <w:rPr>
                <w:rFonts w:ascii="Verdana" w:hAnsi="Verdana" w:cstheme="minorHAnsi"/>
                <w:b/>
                <w:sz w:val="20"/>
              </w:rPr>
            </w:pPr>
            <w:r w:rsidRPr="0086166A">
              <w:rPr>
                <w:rFonts w:ascii="Verdana" w:hAnsi="Verdana" w:cstheme="minorHAnsi"/>
                <w:b/>
                <w:iCs/>
                <w:sz w:val="20"/>
              </w:rPr>
              <w:t xml:space="preserve">Zobowiązanie </w:t>
            </w:r>
            <w:r w:rsidRPr="0086166A">
              <w:rPr>
                <w:rFonts w:ascii="Verdana" w:hAnsi="Verdana" w:cstheme="minorHAnsi"/>
                <w:b/>
                <w:sz w:val="20"/>
              </w:rPr>
              <w:t>podmiotu do oddania Wykonawcy</w:t>
            </w:r>
          </w:p>
          <w:p w14:paraId="5F69F321" w14:textId="77777777" w:rsidR="00EA7443" w:rsidRPr="0086166A" w:rsidRDefault="00EA7443" w:rsidP="000032C2">
            <w:pPr>
              <w:tabs>
                <w:tab w:val="left" w:pos="540"/>
              </w:tabs>
              <w:jc w:val="center"/>
              <w:rPr>
                <w:rFonts w:ascii="Verdana" w:hAnsi="Verdana" w:cstheme="minorHAnsi"/>
                <w:b/>
                <w:sz w:val="20"/>
              </w:rPr>
            </w:pPr>
            <w:r w:rsidRPr="0086166A">
              <w:rPr>
                <w:rFonts w:ascii="Verdana" w:hAnsi="Verdana" w:cstheme="minorHAnsi"/>
                <w:b/>
                <w:sz w:val="20"/>
              </w:rPr>
              <w:t xml:space="preserve">do dyspozycji niezbędnych zasobów w trakcie realizacji Zamówienia pn.: </w:t>
            </w:r>
          </w:p>
          <w:p w14:paraId="7EA115E5" w14:textId="066E748A" w:rsidR="00EA7443" w:rsidRPr="0086166A" w:rsidRDefault="00EA7443" w:rsidP="000032C2">
            <w:pPr>
              <w:tabs>
                <w:tab w:val="left" w:pos="540"/>
              </w:tabs>
              <w:jc w:val="center"/>
              <w:rPr>
                <w:rFonts w:ascii="Verdana" w:hAnsi="Verdana" w:cstheme="minorHAnsi"/>
                <w:sz w:val="20"/>
              </w:rPr>
            </w:pPr>
            <w:r w:rsidRPr="0086166A">
              <w:rPr>
                <w:rFonts w:ascii="Verdana" w:hAnsi="Verdana" w:cstheme="minorHAnsi"/>
                <w:b/>
                <w:sz w:val="20"/>
              </w:rPr>
              <w:t>„</w:t>
            </w:r>
            <w:r w:rsidR="00FE6C9E" w:rsidRPr="0086166A">
              <w:rPr>
                <w:rFonts w:ascii="Verdana" w:hAnsi="Verdana" w:cstheme="minorHAnsi"/>
                <w:b/>
                <w:bCs/>
                <w:i/>
                <w:sz w:val="20"/>
              </w:rPr>
              <w:t>Dostawa przepustnic i uszczelnień mechanicznych do instalacji odpopielania i odżużlania</w:t>
            </w:r>
            <w:r w:rsidRPr="0086166A">
              <w:rPr>
                <w:rFonts w:ascii="Verdana" w:hAnsi="Verdana" w:cstheme="minorHAnsi"/>
                <w:b/>
                <w:sz w:val="20"/>
              </w:rPr>
              <w:t>”</w:t>
            </w:r>
            <w:r w:rsidRPr="0086166A">
              <w:rPr>
                <w:rFonts w:ascii="Verdana" w:hAnsi="Verdana" w:cstheme="minorHAnsi"/>
                <w:sz w:val="20"/>
              </w:rPr>
              <w:t xml:space="preserve"> </w:t>
            </w:r>
          </w:p>
          <w:p w14:paraId="04D1FB64" w14:textId="763CBE07" w:rsidR="00EA7443" w:rsidRPr="002A6CA3" w:rsidRDefault="00EA7443" w:rsidP="0086166A">
            <w:pPr>
              <w:tabs>
                <w:tab w:val="left" w:pos="540"/>
              </w:tabs>
              <w:jc w:val="center"/>
              <w:rPr>
                <w:rFonts w:ascii="Verdana" w:eastAsia="EUAlbertina-Regular-Identity-H" w:hAnsi="Verdana" w:cstheme="minorHAnsi"/>
                <w:sz w:val="20"/>
              </w:rPr>
            </w:pPr>
            <w:r w:rsidRPr="0086166A">
              <w:rPr>
                <w:rFonts w:ascii="Verdana" w:hAnsi="Verdana" w:cstheme="minorHAnsi"/>
                <w:sz w:val="20"/>
              </w:rPr>
              <w:t>(</w:t>
            </w:r>
            <w:r w:rsidRPr="0086166A">
              <w:rPr>
                <w:rFonts w:ascii="Verdana" w:eastAsia="EUAlbertina-Regular-Identity-H" w:hAnsi="Verdana" w:cstheme="minorHAnsi"/>
                <w:sz w:val="20"/>
              </w:rPr>
              <w:t xml:space="preserve">numer ref. postępowania: </w:t>
            </w:r>
            <w:r w:rsidR="0086166A" w:rsidRPr="0086166A">
              <w:rPr>
                <w:rFonts w:ascii="Verdana" w:eastAsia="EUAlbertina-Regular-Identity-H" w:hAnsi="Verdana" w:cstheme="minorHAnsi"/>
                <w:sz w:val="20"/>
              </w:rPr>
              <w:t>POST/PEC/PEC/ZWR/01116/2024</w:t>
            </w:r>
            <w:r w:rsidRPr="0086166A">
              <w:rPr>
                <w:rFonts w:ascii="Verdana" w:eastAsia="EUAlbertina-Regular-Identity-H" w:hAnsi="Verdana" w:cstheme="minorHAnsi"/>
                <w:sz w:val="20"/>
              </w:rPr>
              <w:t>)</w:t>
            </w:r>
          </w:p>
          <w:p w14:paraId="06A5CEEC" w14:textId="77777777" w:rsidR="00EA7443" w:rsidRPr="002A6CA3" w:rsidRDefault="00EA7443" w:rsidP="000032C2">
            <w:pPr>
              <w:jc w:val="center"/>
              <w:rPr>
                <w:rFonts w:ascii="Verdana" w:hAnsi="Verdana" w:cstheme="minorHAnsi"/>
                <w:b/>
                <w:bCs/>
                <w:iCs/>
                <w:color w:val="FF0000"/>
                <w:sz w:val="20"/>
              </w:rPr>
            </w:pPr>
          </w:p>
        </w:tc>
      </w:tr>
    </w:tbl>
    <w:p w14:paraId="72F0E1CB" w14:textId="77777777" w:rsidR="00EA7443" w:rsidRPr="002A6CA3" w:rsidRDefault="00EA7443" w:rsidP="00EA7443">
      <w:pPr>
        <w:tabs>
          <w:tab w:val="left" w:pos="0"/>
        </w:tabs>
        <w:autoSpaceDE w:val="0"/>
        <w:autoSpaceDN w:val="0"/>
        <w:adjustRightInd w:val="0"/>
        <w:ind w:left="1418" w:hanging="1702"/>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624AE0" w14:paraId="5151D29B" w14:textId="77777777" w:rsidTr="000032C2">
        <w:trPr>
          <w:cantSplit/>
          <w:trHeight w:val="532"/>
        </w:trPr>
        <w:tc>
          <w:tcPr>
            <w:tcW w:w="4253" w:type="dxa"/>
            <w:shd w:val="clear" w:color="auto" w:fill="C6D9F1" w:themeFill="text2" w:themeFillTint="33"/>
            <w:vAlign w:val="center"/>
          </w:tcPr>
          <w:p w14:paraId="5DF1BCA6" w14:textId="77777777" w:rsidR="00EA7443" w:rsidRPr="002A6CA3" w:rsidRDefault="00EA7443" w:rsidP="00AB4C0C">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2A6CA3" w:rsidRDefault="00EA7443" w:rsidP="000077C9">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2A6CA3" w:rsidRDefault="00EA7443" w:rsidP="000032C2">
            <w:pPr>
              <w:jc w:val="center"/>
              <w:rPr>
                <w:rFonts w:ascii="Verdana" w:hAnsi="Verdana" w:cstheme="minorHAnsi"/>
                <w:sz w:val="20"/>
              </w:rPr>
            </w:pPr>
            <w:r w:rsidRPr="002A6CA3">
              <w:rPr>
                <w:rFonts w:ascii="Verdana" w:hAnsi="Verdana" w:cstheme="minorHAnsi"/>
                <w:sz w:val="20"/>
              </w:rPr>
              <w:t>NIP/REGON</w:t>
            </w:r>
          </w:p>
        </w:tc>
      </w:tr>
      <w:tr w:rsidR="00EA7443" w:rsidRPr="00624AE0" w14:paraId="107D0C87" w14:textId="77777777" w:rsidTr="000032C2">
        <w:trPr>
          <w:cantSplit/>
          <w:trHeight w:val="485"/>
        </w:trPr>
        <w:tc>
          <w:tcPr>
            <w:tcW w:w="4253"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268"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14F9BAB3" w:rsidR="00EA7443" w:rsidRPr="002A6CA3" w:rsidRDefault="00EA7443" w:rsidP="00EA7443">
      <w:pPr>
        <w:autoSpaceDE w:val="0"/>
        <w:autoSpaceDN w:val="0"/>
        <w:adjustRightInd w:val="0"/>
        <w:spacing w:before="120" w:after="120" w:line="240" w:lineRule="auto"/>
        <w:ind w:left="-284"/>
        <w:rPr>
          <w:rFonts w:ascii="Verdana" w:hAnsi="Verdana" w:cstheme="minorHAnsi"/>
          <w:sz w:val="20"/>
        </w:rPr>
      </w:pPr>
      <w:r w:rsidRPr="002A6CA3">
        <w:rPr>
          <w:rFonts w:ascii="Verdana" w:hAnsi="Verdana" w:cstheme="minorHAnsi"/>
          <w:b/>
          <w:sz w:val="20"/>
        </w:rPr>
        <w:t>OŚWIADCZAMY</w:t>
      </w:r>
      <w:r w:rsidRPr="002A6CA3">
        <w:rPr>
          <w:rFonts w:ascii="Verdana" w:hAnsi="Verdana" w:cstheme="minorHAnsi"/>
          <w:sz w:val="20"/>
        </w:rPr>
        <w:t xml:space="preserve">, iż zobowiązujemy się do oddania Wykonawcy, tj. </w:t>
      </w:r>
      <w:r w:rsidR="000F3AAE">
        <w:rPr>
          <w:rFonts w:ascii="Verdana" w:hAnsi="Verdana" w:cstheme="minorHAnsi"/>
          <w:sz w:val="20"/>
          <w:highlight w:val="cyan"/>
        </w:rPr>
        <w:t>………………………………….……... z </w:t>
      </w:r>
      <w:r w:rsidRPr="002A6CA3">
        <w:rPr>
          <w:rFonts w:ascii="Verdana" w:hAnsi="Verdana" w:cstheme="minorHAnsi"/>
          <w:sz w:val="20"/>
          <w:highlight w:val="cyan"/>
        </w:rPr>
        <w:t>siedzibą w ……………………………………..,</w:t>
      </w:r>
      <w:r w:rsidRPr="002A6CA3">
        <w:rPr>
          <w:rFonts w:ascii="Verdana" w:hAnsi="Verdana" w:cstheme="minorHAnsi"/>
          <w:sz w:val="20"/>
        </w:rPr>
        <w:t xml:space="preserve"> do dyspozycji niezbędne zasoby na potrzeby realizacji </w:t>
      </w:r>
      <w:r w:rsidRPr="00FE6C9E">
        <w:rPr>
          <w:rFonts w:ascii="Verdana" w:hAnsi="Verdana" w:cstheme="minorHAnsi"/>
          <w:sz w:val="20"/>
        </w:rPr>
        <w:t xml:space="preserve">przedmiotowego </w:t>
      </w:r>
      <w:r w:rsidR="003F6267" w:rsidRPr="00FE6C9E">
        <w:rPr>
          <w:rFonts w:ascii="Verdana" w:hAnsi="Verdana" w:cstheme="minorHAnsi"/>
          <w:sz w:val="20"/>
        </w:rPr>
        <w:t xml:space="preserve">części nr ….Zamówienia </w:t>
      </w:r>
      <w:r w:rsidRPr="00FE6C9E">
        <w:rPr>
          <w:rFonts w:ascii="Verdana" w:hAnsi="Verdana" w:cstheme="minorHAnsi"/>
          <w:sz w:val="20"/>
        </w:rPr>
        <w:t>w zakresie:</w:t>
      </w:r>
      <w:r w:rsidRPr="002A6CA3">
        <w:rPr>
          <w:rFonts w:ascii="Verdana" w:hAnsi="Verdana" w:cstheme="minorHAnsi"/>
          <w:sz w:val="20"/>
        </w:rPr>
        <w:t xml:space="preserv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EA7443" w:rsidRPr="00624AE0" w14:paraId="7CDAEF18" w14:textId="77777777" w:rsidTr="006266DD">
        <w:trPr>
          <w:trHeight w:val="1171"/>
        </w:trPr>
        <w:tc>
          <w:tcPr>
            <w:tcW w:w="2156" w:type="dxa"/>
            <w:shd w:val="clear" w:color="auto" w:fill="C6D9F1" w:themeFill="text2" w:themeFillTint="33"/>
          </w:tcPr>
          <w:p w14:paraId="0023657F" w14:textId="77777777" w:rsidR="00EA7443" w:rsidRPr="002A6CA3" w:rsidRDefault="00EA7443" w:rsidP="00AB4C0C">
            <w:pPr>
              <w:autoSpaceDE w:val="0"/>
              <w:autoSpaceDN w:val="0"/>
              <w:adjustRightInd w:val="0"/>
              <w:jc w:val="center"/>
              <w:rPr>
                <w:rFonts w:ascii="Verdana" w:hAnsi="Verdana" w:cstheme="minorHAnsi"/>
                <w:b/>
                <w:sz w:val="20"/>
              </w:rPr>
            </w:pPr>
            <w:r w:rsidRPr="002A6CA3">
              <w:rPr>
                <w:rFonts w:ascii="Verdana" w:hAnsi="Verdana" w:cstheme="minorHAnsi"/>
                <w:b/>
                <w:sz w:val="20"/>
              </w:rPr>
              <w:t>Warunek, na spełnienie którego podmiot  udostępnia zasoby</w:t>
            </w:r>
          </w:p>
        </w:tc>
        <w:tc>
          <w:tcPr>
            <w:tcW w:w="1984" w:type="dxa"/>
            <w:shd w:val="clear" w:color="auto" w:fill="C6D9F1" w:themeFill="text2" w:themeFillTint="33"/>
          </w:tcPr>
          <w:p w14:paraId="68F97B12"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Rodzaj zasobu</w:t>
            </w:r>
          </w:p>
        </w:tc>
        <w:tc>
          <w:tcPr>
            <w:tcW w:w="1559" w:type="dxa"/>
            <w:shd w:val="clear" w:color="auto" w:fill="C6D9F1" w:themeFill="text2" w:themeFillTint="33"/>
          </w:tcPr>
          <w:p w14:paraId="45F35BC0"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Zakres udostępnianych zasobów</w:t>
            </w:r>
          </w:p>
        </w:tc>
        <w:tc>
          <w:tcPr>
            <w:tcW w:w="2410" w:type="dxa"/>
            <w:shd w:val="clear" w:color="auto" w:fill="C6D9F1" w:themeFill="text2" w:themeFillTint="33"/>
          </w:tcPr>
          <w:p w14:paraId="2413A06E"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 xml:space="preserve">Sposób wykorzystania zasobów przez Wykonawcę, przy wykonywaniu zamówienia </w:t>
            </w:r>
            <w:r w:rsidR="001B63ED" w:rsidRPr="002A6CA3">
              <w:rPr>
                <w:rFonts w:ascii="Verdana" w:hAnsi="Verdana" w:cstheme="minorHAnsi"/>
                <w:b/>
                <w:sz w:val="20"/>
              </w:rPr>
              <w:t>nie</w:t>
            </w:r>
            <w:r w:rsidRPr="002A6CA3">
              <w:rPr>
                <w:rFonts w:ascii="Verdana" w:hAnsi="Verdana" w:cstheme="minorHAnsi"/>
                <w:b/>
                <w:sz w:val="20"/>
              </w:rPr>
              <w:t>publicznego</w:t>
            </w:r>
          </w:p>
        </w:tc>
        <w:tc>
          <w:tcPr>
            <w:tcW w:w="2269" w:type="dxa"/>
            <w:shd w:val="clear" w:color="auto" w:fill="C6D9F1" w:themeFill="text2" w:themeFillTint="33"/>
          </w:tcPr>
          <w:p w14:paraId="1FFE60F9"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Czy zasoby są udostępniane na cały okres realizacji zamówienia/umowy (TAK/NIE</w:t>
            </w:r>
            <w:r w:rsidRPr="002A6CA3">
              <w:rPr>
                <w:rFonts w:ascii="Verdana" w:hAnsi="Verdana" w:cstheme="minorHAnsi"/>
                <w:b/>
                <w:sz w:val="20"/>
                <w:vertAlign w:val="superscript"/>
              </w:rPr>
              <w:footnoteReference w:id="7"/>
            </w:r>
            <w:r w:rsidRPr="002A6CA3">
              <w:rPr>
                <w:rFonts w:ascii="Verdana" w:hAnsi="Verdana" w:cstheme="minorHAnsi"/>
                <w:b/>
                <w:sz w:val="20"/>
              </w:rPr>
              <w:t>)</w:t>
            </w:r>
          </w:p>
        </w:tc>
      </w:tr>
      <w:tr w:rsidR="00EA7443" w:rsidRPr="00624AE0" w14:paraId="4627295B" w14:textId="77777777" w:rsidTr="006266DD">
        <w:trPr>
          <w:trHeight w:val="451"/>
        </w:trPr>
        <w:tc>
          <w:tcPr>
            <w:tcW w:w="2156" w:type="dxa"/>
            <w:shd w:val="clear" w:color="auto" w:fill="F2F2F2" w:themeFill="background1" w:themeFillShade="F2"/>
          </w:tcPr>
          <w:p w14:paraId="479D767F" w14:textId="14DAF5B8" w:rsidR="00EA7443" w:rsidRPr="00373FF5" w:rsidRDefault="001B63ED" w:rsidP="00FE6C9E">
            <w:pPr>
              <w:autoSpaceDE w:val="0"/>
              <w:autoSpaceDN w:val="0"/>
              <w:adjustRightInd w:val="0"/>
              <w:spacing w:line="240" w:lineRule="auto"/>
              <w:jc w:val="center"/>
              <w:rPr>
                <w:rFonts w:ascii="Verdana" w:hAnsi="Verdana" w:cstheme="minorHAnsi"/>
                <w:sz w:val="20"/>
              </w:rPr>
            </w:pPr>
            <w:r w:rsidRPr="00373FF5">
              <w:rPr>
                <w:rFonts w:ascii="Verdana" w:hAnsi="Verdana" w:cstheme="minorHAnsi"/>
                <w:sz w:val="20"/>
              </w:rPr>
              <w:t>Wiedza/doświadczenie</w:t>
            </w:r>
          </w:p>
        </w:tc>
        <w:tc>
          <w:tcPr>
            <w:tcW w:w="1984" w:type="dxa"/>
            <w:shd w:val="clear" w:color="auto" w:fill="F2F2F2" w:themeFill="background1" w:themeFillShade="F2"/>
          </w:tcPr>
          <w:p w14:paraId="7ED7AFDD" w14:textId="404D878A" w:rsidR="00EA7443" w:rsidRPr="00FE6C9E" w:rsidRDefault="00EA7443" w:rsidP="00FE6C9E">
            <w:pPr>
              <w:autoSpaceDE w:val="0"/>
              <w:autoSpaceDN w:val="0"/>
              <w:adjustRightInd w:val="0"/>
              <w:jc w:val="center"/>
              <w:rPr>
                <w:rFonts w:ascii="Verdana" w:hAnsi="Verdana" w:cstheme="minorHAnsi"/>
                <w:i/>
                <w:sz w:val="20"/>
              </w:rPr>
            </w:pPr>
            <w:r w:rsidRPr="00373FF5">
              <w:rPr>
                <w:rFonts w:ascii="Verdana" w:hAnsi="Verdana" w:cstheme="minorHAnsi"/>
                <w:i/>
                <w:sz w:val="20"/>
              </w:rPr>
              <w:t>Doświadczenie</w:t>
            </w:r>
          </w:p>
        </w:tc>
        <w:tc>
          <w:tcPr>
            <w:tcW w:w="1559"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2A6CA3" w:rsidRDefault="00EA7443" w:rsidP="00EA7443">
      <w:pPr>
        <w:autoSpaceDE w:val="0"/>
        <w:autoSpaceDN w:val="0"/>
        <w:adjustRightInd w:val="0"/>
        <w:ind w:left="-284"/>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 xml:space="preserve">Prosimy nie modyfikować pól tabeli oznaczonych kolorem szarym. Podmiot </w:t>
      </w:r>
      <w:r w:rsidR="00AB4C0C" w:rsidRPr="002A6CA3">
        <w:rPr>
          <w:rFonts w:ascii="Verdana" w:hAnsi="Verdana" w:cstheme="minorHAnsi"/>
          <w:i/>
          <w:sz w:val="20"/>
        </w:rPr>
        <w:t>uz</w:t>
      </w:r>
      <w:r w:rsidRPr="002A6CA3">
        <w:rPr>
          <w:rFonts w:ascii="Verdana" w:hAnsi="Verdana" w:cstheme="minorHAnsi"/>
          <w:i/>
          <w:sz w:val="20"/>
        </w:rPr>
        <w:t>upełnia jedynie te pola (wiersze tabeli) w odniesieniu do których udostępnia zasoby. Pozostałe wiersze należy przekreślić, pozostawić puste lub usunąć.</w:t>
      </w:r>
    </w:p>
    <w:p w14:paraId="77F55DD1" w14:textId="77777777" w:rsidR="00EA7443" w:rsidRPr="002A6CA3" w:rsidRDefault="00EA7443" w:rsidP="00EA7443">
      <w:pPr>
        <w:rPr>
          <w:rFonts w:ascii="Verdana" w:hAnsi="Verdana" w:cstheme="minorHAnsi"/>
          <w:bCs/>
          <w:iCs/>
          <w:sz w:val="20"/>
        </w:rPr>
      </w:pPr>
    </w:p>
    <w:p w14:paraId="7FE3A76C" w14:textId="77777777" w:rsidR="003032AD" w:rsidRDefault="00A23FDE" w:rsidP="00A23FDE">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1B1D1B5B" w14:textId="0350465E" w:rsidR="00EA7443" w:rsidRPr="002A6CA3" w:rsidRDefault="00EA7443" w:rsidP="002A6CA3">
      <w:pPr>
        <w:ind w:left="4254"/>
        <w:jc w:val="left"/>
        <w:rPr>
          <w:rFonts w:ascii="Verdana" w:hAnsi="Verdana" w:cstheme="minorHAnsi"/>
          <w:bCs/>
          <w:iCs/>
          <w:sz w:val="20"/>
        </w:rPr>
      </w:pPr>
      <w:r w:rsidRPr="002A6CA3">
        <w:rPr>
          <w:rFonts w:ascii="Verdana" w:hAnsi="Verdana" w:cstheme="minorHAnsi"/>
          <w:bCs/>
          <w:iCs/>
          <w:sz w:val="20"/>
        </w:rPr>
        <w:t xml:space="preserve">                                                                                                                ............................................................................</w:t>
      </w:r>
    </w:p>
    <w:p w14:paraId="46AF326C" w14:textId="6F7E1AF1" w:rsidR="006556B4" w:rsidRDefault="00EA7443" w:rsidP="00EA7443">
      <w:pPr>
        <w:autoSpaceDE w:val="0"/>
        <w:autoSpaceDN w:val="0"/>
        <w:adjustRightInd w:val="0"/>
        <w:ind w:left="4963"/>
        <w:rPr>
          <w:rFonts w:ascii="Verdana" w:hAnsi="Verdana" w:cstheme="minorHAnsi"/>
          <w:b/>
          <w:i/>
          <w:sz w:val="18"/>
          <w:szCs w:val="18"/>
        </w:rPr>
      </w:pPr>
      <w:r w:rsidRPr="002A6CA3">
        <w:rPr>
          <w:rFonts w:ascii="Verdana" w:hAnsi="Verdana" w:cstheme="minorHAnsi"/>
          <w:i/>
          <w:sz w:val="18"/>
          <w:szCs w:val="18"/>
        </w:rPr>
        <w:t xml:space="preserve">podpis  osoby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zasoby</w:t>
      </w:r>
    </w:p>
    <w:p w14:paraId="53DC8E67" w14:textId="77777777" w:rsidR="006556B4" w:rsidRDefault="006556B4">
      <w:pPr>
        <w:spacing w:line="240" w:lineRule="auto"/>
        <w:jc w:val="left"/>
        <w:rPr>
          <w:rFonts w:ascii="Verdana" w:hAnsi="Verdana" w:cstheme="minorHAnsi"/>
          <w:b/>
          <w:i/>
          <w:sz w:val="18"/>
          <w:szCs w:val="18"/>
        </w:rPr>
      </w:pPr>
      <w:r>
        <w:rPr>
          <w:rFonts w:ascii="Verdana" w:hAnsi="Verdana" w:cstheme="minorHAnsi"/>
          <w:b/>
          <w:i/>
          <w:sz w:val="18"/>
          <w:szCs w:val="18"/>
        </w:rPr>
        <w:br w:type="page"/>
      </w:r>
    </w:p>
    <w:p w14:paraId="0F3B42CB" w14:textId="77777777" w:rsidR="00EA7443" w:rsidRPr="002A6CA3" w:rsidRDefault="00EA7443" w:rsidP="00EA7443">
      <w:pPr>
        <w:autoSpaceDE w:val="0"/>
        <w:autoSpaceDN w:val="0"/>
        <w:adjustRightInd w:val="0"/>
        <w:ind w:left="4963"/>
        <w:rPr>
          <w:rFonts w:ascii="Verdana" w:hAnsi="Verdana" w:cstheme="minorHAnsi"/>
          <w:i/>
          <w:sz w:val="18"/>
          <w:szCs w:val="18"/>
        </w:rPr>
      </w:pPr>
    </w:p>
    <w:p w14:paraId="3EDD80DF" w14:textId="09A585F3" w:rsidR="004A54CB" w:rsidRPr="00373FF5" w:rsidRDefault="00F65191" w:rsidP="002965D7">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bookmarkStart w:id="275" w:name="_Toc515896306"/>
      <w:bookmarkStart w:id="276" w:name="_Toc122344847"/>
      <w:r w:rsidRPr="00373FF5">
        <w:rPr>
          <w:rFonts w:ascii="Verdana" w:hAnsi="Verdana" w:cstheme="minorHAnsi"/>
          <w:sz w:val="20"/>
          <w:lang w:val="pl-PL"/>
        </w:rPr>
        <w:t xml:space="preserve">ZAŁĄCZNIK NR </w:t>
      </w:r>
      <w:r w:rsidR="00AB4C0C" w:rsidRPr="00373FF5">
        <w:rPr>
          <w:rFonts w:ascii="Verdana" w:hAnsi="Verdana" w:cstheme="minorHAnsi"/>
          <w:sz w:val="20"/>
          <w:lang w:val="pl-PL"/>
        </w:rPr>
        <w:t>6</w:t>
      </w:r>
      <w:r w:rsidR="004A54CB" w:rsidRPr="00373FF5">
        <w:rPr>
          <w:rFonts w:ascii="Verdana" w:hAnsi="Verdana" w:cstheme="minorHAnsi"/>
          <w:sz w:val="20"/>
          <w:lang w:val="pl-PL"/>
        </w:rPr>
        <w:t xml:space="preserve"> DO </w:t>
      </w:r>
      <w:r w:rsidR="00904E94" w:rsidRPr="00373FF5">
        <w:rPr>
          <w:rFonts w:ascii="Verdana" w:hAnsi="Verdana" w:cstheme="minorHAnsi"/>
          <w:sz w:val="20"/>
          <w:lang w:val="pl-PL"/>
        </w:rPr>
        <w:t>SWZ</w:t>
      </w:r>
      <w:r w:rsidR="004A54CB" w:rsidRPr="00373FF5">
        <w:rPr>
          <w:rFonts w:ascii="Verdana" w:hAnsi="Verdana" w:cstheme="minorHAnsi"/>
          <w:sz w:val="20"/>
          <w:lang w:val="pl-PL"/>
        </w:rPr>
        <w:t xml:space="preserve"> – </w:t>
      </w:r>
      <w:bookmarkEnd w:id="275"/>
      <w:r w:rsidRPr="00373FF5">
        <w:rPr>
          <w:rFonts w:ascii="Verdana" w:hAnsi="Verdana" w:cstheme="minorHAnsi"/>
          <w:sz w:val="20"/>
          <w:lang w:val="pl-PL"/>
        </w:rPr>
        <w:t>WYKAZ WYKONANYCH DOSTAW</w:t>
      </w:r>
      <w:bookmarkEnd w:id="276"/>
    </w:p>
    <w:p w14:paraId="52A5C1A1" w14:textId="77777777" w:rsidR="00601841" w:rsidRPr="00373FF5" w:rsidRDefault="00601841" w:rsidP="004A54CB">
      <w:pPr>
        <w:rPr>
          <w:rFonts w:ascii="Verdana" w:hAnsi="Verdana" w:cstheme="minorHAnsi"/>
          <w:sz w:val="20"/>
        </w:rPr>
      </w:pPr>
    </w:p>
    <w:p w14:paraId="3C02166E" w14:textId="0F01F57F" w:rsidR="00B3599D" w:rsidRPr="00373FF5" w:rsidRDefault="00B3599D" w:rsidP="00B3599D">
      <w:pPr>
        <w:spacing w:line="240" w:lineRule="auto"/>
        <w:jc w:val="center"/>
        <w:rPr>
          <w:rFonts w:ascii="Verdana" w:hAnsi="Verdana" w:cstheme="minorHAnsi"/>
          <w:b/>
          <w:sz w:val="20"/>
        </w:rPr>
      </w:pPr>
      <w:r w:rsidRPr="00373FF5">
        <w:rPr>
          <w:rFonts w:ascii="Verdana" w:hAnsi="Verdana" w:cstheme="minorHAnsi"/>
          <w:b/>
          <w:sz w:val="20"/>
        </w:rPr>
        <w:t xml:space="preserve">WYKAZ WYKONANYCH DOSTAW </w:t>
      </w:r>
    </w:p>
    <w:p w14:paraId="372344BE" w14:textId="7583C838" w:rsidR="00B3599D" w:rsidRPr="006556B4" w:rsidRDefault="00B3599D" w:rsidP="00B3599D">
      <w:pPr>
        <w:spacing w:line="240" w:lineRule="auto"/>
        <w:jc w:val="center"/>
        <w:rPr>
          <w:rFonts w:ascii="Verdana" w:hAnsi="Verdana" w:cstheme="minorHAnsi"/>
          <w:b/>
          <w:sz w:val="20"/>
        </w:rPr>
      </w:pPr>
      <w:r w:rsidRPr="00373FF5">
        <w:rPr>
          <w:rFonts w:ascii="Verdana" w:hAnsi="Verdana" w:cstheme="minorHAnsi"/>
          <w:b/>
          <w:sz w:val="20"/>
        </w:rPr>
        <w:t xml:space="preserve">W OKRESIE OSTATNICH </w:t>
      </w:r>
      <w:r w:rsidR="006556B4" w:rsidRPr="00373FF5">
        <w:rPr>
          <w:rFonts w:ascii="Verdana" w:hAnsi="Verdana" w:cstheme="minorHAnsi"/>
          <w:b/>
          <w:sz w:val="20"/>
        </w:rPr>
        <w:t>5</w:t>
      </w:r>
      <w:r w:rsidRPr="00373FF5">
        <w:rPr>
          <w:rFonts w:ascii="Verdana" w:hAnsi="Verdana" w:cstheme="minorHAnsi"/>
          <w:b/>
          <w:sz w:val="20"/>
        </w:rPr>
        <w:t xml:space="preserve"> LAT Z PODANIEM</w:t>
      </w:r>
      <w:r w:rsidRPr="006556B4">
        <w:rPr>
          <w:rFonts w:ascii="Verdana" w:hAnsi="Verdana" w:cstheme="minorHAnsi"/>
          <w:b/>
          <w:sz w:val="20"/>
        </w:rPr>
        <w:t xml:space="preserve"> </w:t>
      </w:r>
    </w:p>
    <w:p w14:paraId="5F10EB23" w14:textId="77777777" w:rsidR="00B3599D" w:rsidRPr="002A6CA3" w:rsidRDefault="00B3599D" w:rsidP="00B3599D">
      <w:pPr>
        <w:spacing w:line="240" w:lineRule="auto"/>
        <w:jc w:val="center"/>
        <w:rPr>
          <w:rFonts w:ascii="Verdana" w:hAnsi="Verdana" w:cstheme="minorHAnsi"/>
          <w:b/>
          <w:sz w:val="20"/>
        </w:rPr>
      </w:pPr>
      <w:r w:rsidRPr="006556B4">
        <w:rPr>
          <w:rFonts w:ascii="Verdana" w:hAnsi="Verdana" w:cstheme="minorHAnsi"/>
          <w:b/>
          <w:sz w:val="20"/>
        </w:rPr>
        <w:t>WARTOŚCI, PRZEDMIOTU, DAT ICH WYKONANIA I ODBIORCÓW</w:t>
      </w:r>
    </w:p>
    <w:p w14:paraId="27198DCF" w14:textId="77777777" w:rsidR="00B3599D" w:rsidRPr="002A6CA3" w:rsidRDefault="00B3599D" w:rsidP="00B3599D">
      <w:pPr>
        <w:rPr>
          <w:rFonts w:ascii="Verdana" w:hAnsi="Verdana" w:cstheme="minorHAnsi"/>
          <w:sz w:val="20"/>
        </w:rPr>
      </w:pPr>
    </w:p>
    <w:p w14:paraId="1A620DDA" w14:textId="5A63DD6F" w:rsidR="00B3599D" w:rsidRPr="002A6CA3" w:rsidRDefault="00F65191" w:rsidP="009C4AC1">
      <w:pPr>
        <w:spacing w:after="120" w:line="240" w:lineRule="auto"/>
        <w:ind w:left="-284"/>
        <w:rPr>
          <w:rFonts w:ascii="Verdana" w:hAnsi="Verdana" w:cstheme="minorHAnsi"/>
          <w:sz w:val="20"/>
          <w:lang w:eastAsia="pl-PL"/>
        </w:rPr>
      </w:pPr>
      <w:r w:rsidRPr="002A6CA3">
        <w:rPr>
          <w:rFonts w:ascii="Verdana" w:hAnsi="Verdana" w:cstheme="minorHAnsi"/>
          <w:sz w:val="20"/>
          <w:lang w:eastAsia="pl-PL"/>
        </w:rPr>
        <w:t xml:space="preserve">W związku z ubieganiem się o udzielenie zamówienia </w:t>
      </w:r>
      <w:r w:rsidR="00AB4C0C" w:rsidRPr="006556B4">
        <w:rPr>
          <w:rFonts w:ascii="Verdana" w:hAnsi="Verdana" w:cstheme="minorHAnsi"/>
          <w:sz w:val="20"/>
          <w:lang w:eastAsia="pl-PL"/>
        </w:rPr>
        <w:t>nie</w:t>
      </w:r>
      <w:r w:rsidRPr="006556B4">
        <w:rPr>
          <w:rFonts w:ascii="Verdana" w:hAnsi="Verdana" w:cstheme="minorHAnsi"/>
          <w:sz w:val="20"/>
          <w:lang w:eastAsia="pl-PL"/>
        </w:rPr>
        <w:t xml:space="preserve">publicznego w postępowaniu </w:t>
      </w:r>
      <w:r w:rsidR="00D149A9" w:rsidRPr="006556B4">
        <w:rPr>
          <w:rFonts w:ascii="Verdana" w:hAnsi="Verdana" w:cstheme="minorHAnsi"/>
          <w:sz w:val="20"/>
          <w:lang w:eastAsia="pl-PL"/>
        </w:rPr>
        <w:t>zakupowym</w:t>
      </w:r>
      <w:r w:rsidR="00D149A9" w:rsidRPr="006556B4">
        <w:rPr>
          <w:rFonts w:ascii="Verdana" w:eastAsia="Calibri" w:hAnsi="Verdana" w:cstheme="minorHAnsi"/>
          <w:sz w:val="20"/>
        </w:rPr>
        <w:t xml:space="preserve"> </w:t>
      </w:r>
      <w:r w:rsidRPr="006556B4">
        <w:rPr>
          <w:rFonts w:ascii="Verdana" w:hAnsi="Verdana" w:cstheme="minorHAnsi"/>
          <w:sz w:val="20"/>
          <w:lang w:eastAsia="pl-PL"/>
        </w:rPr>
        <w:t>prowadzonym</w:t>
      </w:r>
      <w:r w:rsidR="00B3599D" w:rsidRPr="006556B4">
        <w:rPr>
          <w:rFonts w:ascii="Verdana" w:hAnsi="Verdana" w:cstheme="minorHAnsi"/>
          <w:sz w:val="20"/>
          <w:lang w:eastAsia="pl-PL"/>
        </w:rPr>
        <w:t xml:space="preserve"> w trybie przetargu nieograniczonego na </w:t>
      </w:r>
      <w:r w:rsidR="006556B4" w:rsidRPr="006556B4">
        <w:rPr>
          <w:rFonts w:ascii="Verdana" w:hAnsi="Verdana" w:cstheme="minorHAnsi"/>
          <w:b/>
          <w:bCs/>
          <w:i/>
          <w:sz w:val="20"/>
        </w:rPr>
        <w:t xml:space="preserve">Dostawa przepustnic i uszczelnień </w:t>
      </w:r>
      <w:r w:rsidR="006556B4" w:rsidRPr="00373FF5">
        <w:rPr>
          <w:rFonts w:ascii="Verdana" w:hAnsi="Verdana" w:cstheme="minorHAnsi"/>
          <w:b/>
          <w:bCs/>
          <w:i/>
          <w:sz w:val="20"/>
        </w:rPr>
        <w:t>mechanicznych do instalacji odpopielania i odżużlania</w:t>
      </w:r>
      <w:r w:rsidR="00B3599D" w:rsidRPr="00373FF5">
        <w:rPr>
          <w:rFonts w:ascii="Verdana" w:hAnsi="Verdana" w:cstheme="minorHAnsi"/>
          <w:sz w:val="20"/>
        </w:rPr>
        <w:t xml:space="preserve"> (numer ref. postępowania:</w:t>
      </w:r>
      <w:r w:rsidR="00B3599D" w:rsidRPr="00373FF5">
        <w:rPr>
          <w:rFonts w:ascii="Verdana" w:hAnsi="Verdana" w:cstheme="minorHAnsi"/>
          <w:b/>
          <w:sz w:val="20"/>
        </w:rPr>
        <w:t xml:space="preserve"> </w:t>
      </w:r>
      <w:r w:rsidR="00266911" w:rsidRPr="00373FF5">
        <w:rPr>
          <w:rFonts w:ascii="Verdana" w:eastAsia="EUAlbertina-Regular-Identity-H" w:hAnsi="Verdana" w:cstheme="minorHAnsi"/>
          <w:sz w:val="20"/>
        </w:rPr>
        <w:t>………………………………..</w:t>
      </w:r>
      <w:r w:rsidR="00B3599D" w:rsidRPr="00373FF5">
        <w:rPr>
          <w:rFonts w:ascii="Verdana" w:hAnsi="Verdana" w:cstheme="minorHAnsi"/>
          <w:sz w:val="20"/>
        </w:rPr>
        <w:t>)</w:t>
      </w:r>
      <w:r w:rsidR="00B3599D" w:rsidRPr="00373FF5">
        <w:rPr>
          <w:rFonts w:ascii="Verdana" w:hAnsi="Verdana" w:cstheme="minorHAnsi"/>
          <w:b/>
          <w:sz w:val="20"/>
        </w:rPr>
        <w:t xml:space="preserve">, </w:t>
      </w:r>
      <w:r w:rsidR="00B3599D" w:rsidRPr="00373FF5">
        <w:rPr>
          <w:rFonts w:ascii="Verdana" w:hAnsi="Verdana" w:cstheme="minorHAnsi"/>
          <w:b/>
          <w:sz w:val="20"/>
          <w:lang w:eastAsia="pl-PL"/>
        </w:rPr>
        <w:t>OŚWIADCZAMY</w:t>
      </w:r>
      <w:r w:rsidR="00B3599D" w:rsidRPr="00373FF5">
        <w:rPr>
          <w:rFonts w:ascii="Verdana" w:hAnsi="Verdana" w:cstheme="minorHAnsi"/>
          <w:sz w:val="20"/>
          <w:lang w:eastAsia="pl-PL"/>
        </w:rPr>
        <w:t xml:space="preserve">, </w:t>
      </w:r>
      <w:r w:rsidR="00B3599D" w:rsidRPr="00373FF5">
        <w:rPr>
          <w:rFonts w:ascii="Verdana" w:hAnsi="Verdana" w:cstheme="minorHAnsi"/>
          <w:bCs/>
          <w:sz w:val="20"/>
          <w:lang w:eastAsia="pl-PL"/>
        </w:rPr>
        <w:t>że</w:t>
      </w:r>
      <w:r w:rsidR="00B3599D" w:rsidRPr="00373FF5">
        <w:rPr>
          <w:rFonts w:ascii="Verdana" w:hAnsi="Verdana" w:cstheme="minorHAnsi"/>
          <w:sz w:val="20"/>
          <w:lang w:eastAsia="pl-PL"/>
        </w:rPr>
        <w:t xml:space="preserve"> w okresie ostatnich </w:t>
      </w:r>
      <w:r w:rsidR="006556B4" w:rsidRPr="00373FF5">
        <w:rPr>
          <w:rFonts w:ascii="Verdana" w:hAnsi="Verdana" w:cstheme="minorHAnsi"/>
          <w:sz w:val="20"/>
          <w:lang w:eastAsia="pl-PL"/>
        </w:rPr>
        <w:t>5</w:t>
      </w:r>
      <w:r w:rsidR="00B3599D" w:rsidRPr="00373FF5">
        <w:rPr>
          <w:rFonts w:ascii="Verdana" w:hAnsi="Verdana" w:cstheme="minorHAnsi"/>
          <w:sz w:val="20"/>
          <w:lang w:eastAsia="pl-PL"/>
        </w:rPr>
        <w:t xml:space="preserve"> lat przed upływem terminu składania Ofert wykonaliśmy następujące dostawy:</w:t>
      </w:r>
    </w:p>
    <w:tbl>
      <w:tblPr>
        <w:tblW w:w="9356"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1701"/>
        <w:gridCol w:w="1842"/>
        <w:gridCol w:w="1531"/>
        <w:gridCol w:w="1559"/>
        <w:gridCol w:w="2126"/>
      </w:tblGrid>
      <w:tr w:rsidR="00B3599D" w:rsidRPr="00624AE0" w14:paraId="5576ABDA" w14:textId="77777777" w:rsidTr="000F3AAE">
        <w:trPr>
          <w:cantSplit/>
          <w:trHeight w:val="737"/>
          <w:tblHeader/>
        </w:trPr>
        <w:tc>
          <w:tcPr>
            <w:tcW w:w="597" w:type="dxa"/>
            <w:vMerge w:val="restart"/>
            <w:tcBorders>
              <w:top w:val="single" w:sz="4" w:space="0" w:color="auto"/>
              <w:left w:val="single" w:sz="4" w:space="0" w:color="auto"/>
            </w:tcBorders>
            <w:shd w:val="clear" w:color="auto" w:fill="C6D9F1" w:themeFill="text2" w:themeFillTint="33"/>
            <w:vAlign w:val="center"/>
          </w:tcPr>
          <w:p w14:paraId="3EBA1AE5" w14:textId="77777777" w:rsidR="00B3599D" w:rsidRPr="002A6CA3" w:rsidRDefault="00B3599D" w:rsidP="00B3599D">
            <w:pPr>
              <w:jc w:val="center"/>
              <w:rPr>
                <w:rFonts w:ascii="Verdana" w:hAnsi="Verdana" w:cstheme="minorHAnsi"/>
                <w:i/>
                <w:sz w:val="20"/>
              </w:rPr>
            </w:pPr>
          </w:p>
          <w:p w14:paraId="04A68D99"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Lp.</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92E839" w14:textId="77777777" w:rsidR="00B3599D" w:rsidRPr="002A6CA3" w:rsidRDefault="00B3599D" w:rsidP="00B3599D">
            <w:pPr>
              <w:jc w:val="center"/>
              <w:rPr>
                <w:rFonts w:ascii="Verdana" w:hAnsi="Verdana" w:cstheme="minorHAnsi"/>
                <w:i/>
                <w:sz w:val="20"/>
              </w:rPr>
            </w:pPr>
          </w:p>
          <w:p w14:paraId="12E38AAE" w14:textId="77777777" w:rsidR="00B3599D" w:rsidRPr="002A6CA3" w:rsidRDefault="00B3599D" w:rsidP="00B3599D">
            <w:pPr>
              <w:spacing w:line="240" w:lineRule="auto"/>
              <w:jc w:val="center"/>
              <w:rPr>
                <w:rFonts w:ascii="Verdana" w:hAnsi="Verdana" w:cstheme="minorHAnsi"/>
                <w:i/>
                <w:sz w:val="20"/>
              </w:rPr>
            </w:pPr>
            <w:r w:rsidRPr="002A6CA3">
              <w:rPr>
                <w:rFonts w:ascii="Verdana" w:hAnsi="Verdana" w:cstheme="minorHAnsi"/>
                <w:i/>
                <w:sz w:val="20"/>
              </w:rPr>
              <w:t xml:space="preserve">Przedmiot zamówienia </w:t>
            </w:r>
          </w:p>
          <w:p w14:paraId="3E4C02FD" w14:textId="77777777" w:rsidR="00B3599D" w:rsidRPr="002A6CA3" w:rsidRDefault="00B3599D" w:rsidP="00B3599D">
            <w:pPr>
              <w:spacing w:line="240" w:lineRule="auto"/>
              <w:jc w:val="center"/>
              <w:rPr>
                <w:rFonts w:ascii="Verdana" w:hAnsi="Verdana" w:cstheme="minorHAnsi"/>
                <w:i/>
                <w:sz w:val="20"/>
              </w:rPr>
            </w:pPr>
          </w:p>
        </w:tc>
        <w:tc>
          <w:tcPr>
            <w:tcW w:w="1842" w:type="dxa"/>
            <w:vMerge w:val="restart"/>
            <w:tcBorders>
              <w:top w:val="single" w:sz="4" w:space="0" w:color="auto"/>
            </w:tcBorders>
            <w:shd w:val="clear" w:color="auto" w:fill="C6D9F1" w:themeFill="text2" w:themeFillTint="33"/>
          </w:tcPr>
          <w:p w14:paraId="051B6C38" w14:textId="77777777" w:rsidR="00B3599D" w:rsidRPr="002A6CA3" w:rsidRDefault="00B3599D" w:rsidP="00B3599D">
            <w:pPr>
              <w:jc w:val="center"/>
              <w:rPr>
                <w:rFonts w:ascii="Verdana" w:hAnsi="Verdana" w:cstheme="minorHAnsi"/>
                <w:i/>
                <w:sz w:val="20"/>
              </w:rPr>
            </w:pPr>
          </w:p>
          <w:p w14:paraId="08135EB0" w14:textId="4CA55C2F" w:rsidR="00B3599D" w:rsidRPr="002A6CA3" w:rsidRDefault="00B3599D" w:rsidP="00373FF5">
            <w:pPr>
              <w:jc w:val="center"/>
              <w:rPr>
                <w:rFonts w:ascii="Verdana" w:hAnsi="Verdana" w:cstheme="minorHAnsi"/>
                <w:i/>
                <w:sz w:val="20"/>
              </w:rPr>
            </w:pPr>
            <w:r w:rsidRPr="000F3AAE">
              <w:rPr>
                <w:rFonts w:ascii="Verdana" w:hAnsi="Verdana" w:cstheme="minorHAnsi"/>
                <w:i/>
                <w:sz w:val="20"/>
              </w:rPr>
              <w:t>Wartość zrealizowanych dostaw</w:t>
            </w:r>
            <w:r w:rsidRPr="002A6CA3">
              <w:rPr>
                <w:rFonts w:ascii="Verdana" w:hAnsi="Verdana" w:cstheme="minorHAnsi"/>
                <w:i/>
                <w:sz w:val="20"/>
              </w:rPr>
              <w:t xml:space="preserve"> </w:t>
            </w:r>
          </w:p>
        </w:tc>
        <w:tc>
          <w:tcPr>
            <w:tcW w:w="3090" w:type="dxa"/>
            <w:gridSpan w:val="2"/>
            <w:tcBorders>
              <w:top w:val="single" w:sz="4" w:space="0" w:color="auto"/>
              <w:bottom w:val="single" w:sz="4" w:space="0" w:color="auto"/>
            </w:tcBorders>
            <w:shd w:val="clear" w:color="auto" w:fill="C6D9F1" w:themeFill="text2" w:themeFillTint="33"/>
            <w:vAlign w:val="center"/>
          </w:tcPr>
          <w:p w14:paraId="6A243E35" w14:textId="25B2805A" w:rsidR="00B3599D" w:rsidRPr="002A6CA3" w:rsidRDefault="00B3599D" w:rsidP="00373FF5">
            <w:pPr>
              <w:jc w:val="center"/>
              <w:rPr>
                <w:rFonts w:ascii="Verdana" w:hAnsi="Verdana" w:cstheme="minorHAnsi"/>
                <w:i/>
                <w:sz w:val="20"/>
              </w:rPr>
            </w:pPr>
            <w:r w:rsidRPr="002A6CA3">
              <w:rPr>
                <w:rFonts w:ascii="Verdana" w:hAnsi="Verdana" w:cstheme="minorHAnsi"/>
                <w:i/>
                <w:sz w:val="20"/>
              </w:rPr>
              <w:t xml:space="preserve">Termin </w:t>
            </w:r>
            <w:r w:rsidRPr="00373FF5">
              <w:rPr>
                <w:rFonts w:ascii="Verdana" w:hAnsi="Verdana" w:cstheme="minorHAnsi"/>
                <w:i/>
                <w:sz w:val="20"/>
              </w:rPr>
              <w:t>realizacji dostawy</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B7360E8" w14:textId="77777777" w:rsidR="00B3599D" w:rsidRPr="002A6CA3" w:rsidRDefault="00B3599D" w:rsidP="00B3599D">
            <w:pPr>
              <w:jc w:val="center"/>
              <w:rPr>
                <w:rFonts w:ascii="Verdana" w:hAnsi="Verdana" w:cstheme="minorHAnsi"/>
                <w:i/>
                <w:sz w:val="20"/>
              </w:rPr>
            </w:pPr>
          </w:p>
          <w:p w14:paraId="64595C1A" w14:textId="77777777" w:rsidR="00B3599D" w:rsidRPr="002A6CA3" w:rsidRDefault="00B3599D"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Nazwa Odbiorcy</w:t>
            </w:r>
          </w:p>
          <w:p w14:paraId="532F37A6" w14:textId="69E9AF93" w:rsidR="00B3599D" w:rsidRPr="002A6CA3" w:rsidRDefault="00B3599D"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(wraz</w:t>
            </w:r>
            <w:r w:rsidR="000F3AAE">
              <w:rPr>
                <w:rFonts w:ascii="Verdana" w:hAnsi="Verdana" w:cstheme="minorHAnsi"/>
                <w:i/>
                <w:sz w:val="20"/>
                <w:lang w:eastAsia="pl-PL"/>
              </w:rPr>
              <w:t xml:space="preserve"> z adresem i </w:t>
            </w:r>
            <w:r w:rsidRPr="002A6CA3">
              <w:rPr>
                <w:rFonts w:ascii="Verdana" w:hAnsi="Verdana" w:cstheme="minorHAnsi"/>
                <w:i/>
                <w:sz w:val="20"/>
                <w:lang w:eastAsia="pl-PL"/>
              </w:rPr>
              <w:t>nr telefonu)</w:t>
            </w:r>
          </w:p>
        </w:tc>
      </w:tr>
      <w:tr w:rsidR="00B3599D" w:rsidRPr="00624AE0" w14:paraId="6782B4CA" w14:textId="77777777" w:rsidTr="000F3AAE">
        <w:trPr>
          <w:cantSplit/>
          <w:trHeight w:val="504"/>
          <w:tblHeader/>
        </w:trPr>
        <w:tc>
          <w:tcPr>
            <w:tcW w:w="597" w:type="dxa"/>
            <w:vMerge/>
            <w:tcBorders>
              <w:left w:val="single" w:sz="4" w:space="0" w:color="auto"/>
            </w:tcBorders>
            <w:vAlign w:val="center"/>
          </w:tcPr>
          <w:p w14:paraId="44ABAE26" w14:textId="77777777" w:rsidR="00B3599D" w:rsidRPr="002A6CA3" w:rsidRDefault="00B3599D" w:rsidP="00B3599D">
            <w:pPr>
              <w:jc w:val="center"/>
              <w:rPr>
                <w:rFonts w:ascii="Verdana" w:hAnsi="Verdana" w:cstheme="minorHAnsi"/>
                <w:i/>
                <w:sz w:val="20"/>
              </w:rPr>
            </w:pPr>
          </w:p>
        </w:tc>
        <w:tc>
          <w:tcPr>
            <w:tcW w:w="1701" w:type="dxa"/>
            <w:vMerge/>
            <w:tcBorders>
              <w:top w:val="nil"/>
              <w:right w:val="single" w:sz="4" w:space="0" w:color="auto"/>
            </w:tcBorders>
            <w:vAlign w:val="center"/>
          </w:tcPr>
          <w:p w14:paraId="0944CD7C" w14:textId="77777777" w:rsidR="00B3599D" w:rsidRPr="002A6CA3" w:rsidRDefault="00B3599D" w:rsidP="00B3599D">
            <w:pPr>
              <w:jc w:val="center"/>
              <w:rPr>
                <w:rFonts w:ascii="Verdana" w:hAnsi="Verdana" w:cstheme="minorHAnsi"/>
                <w:i/>
                <w:sz w:val="20"/>
              </w:rPr>
            </w:pPr>
          </w:p>
        </w:tc>
        <w:tc>
          <w:tcPr>
            <w:tcW w:w="1842" w:type="dxa"/>
            <w:vMerge/>
          </w:tcPr>
          <w:p w14:paraId="2F8BD42E" w14:textId="77777777" w:rsidR="00B3599D" w:rsidRPr="002A6CA3" w:rsidRDefault="00B3599D" w:rsidP="00B3599D">
            <w:pPr>
              <w:jc w:val="center"/>
              <w:rPr>
                <w:rFonts w:ascii="Verdana" w:hAnsi="Verdana" w:cstheme="minorHAnsi"/>
                <w:i/>
                <w:sz w:val="20"/>
              </w:rPr>
            </w:pPr>
          </w:p>
        </w:tc>
        <w:tc>
          <w:tcPr>
            <w:tcW w:w="1531" w:type="dxa"/>
            <w:tcBorders>
              <w:top w:val="nil"/>
            </w:tcBorders>
            <w:shd w:val="clear" w:color="auto" w:fill="F2F2F2" w:themeFill="background1" w:themeFillShade="F2"/>
            <w:vAlign w:val="center"/>
          </w:tcPr>
          <w:p w14:paraId="2257C327"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Data</w:t>
            </w:r>
          </w:p>
          <w:p w14:paraId="1BE66BDD"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Rozpoczęcia</w:t>
            </w:r>
          </w:p>
        </w:tc>
        <w:tc>
          <w:tcPr>
            <w:tcW w:w="1559" w:type="dxa"/>
            <w:tcBorders>
              <w:top w:val="nil"/>
              <w:right w:val="single" w:sz="4" w:space="0" w:color="auto"/>
            </w:tcBorders>
            <w:shd w:val="clear" w:color="auto" w:fill="F2F2F2" w:themeFill="background1" w:themeFillShade="F2"/>
            <w:vAlign w:val="center"/>
          </w:tcPr>
          <w:p w14:paraId="71C4B5B4"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Data</w:t>
            </w:r>
          </w:p>
          <w:p w14:paraId="227BB1FA"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zakończenia</w:t>
            </w:r>
          </w:p>
        </w:tc>
        <w:tc>
          <w:tcPr>
            <w:tcW w:w="2126" w:type="dxa"/>
            <w:vMerge/>
            <w:tcBorders>
              <w:left w:val="single" w:sz="4" w:space="0" w:color="auto"/>
              <w:bottom w:val="single" w:sz="4" w:space="0" w:color="auto"/>
              <w:right w:val="single" w:sz="4" w:space="0" w:color="auto"/>
            </w:tcBorders>
          </w:tcPr>
          <w:p w14:paraId="7E6799C2" w14:textId="77777777" w:rsidR="00B3599D" w:rsidRPr="002A6CA3" w:rsidRDefault="00B3599D" w:rsidP="00B3599D">
            <w:pPr>
              <w:jc w:val="center"/>
              <w:rPr>
                <w:rFonts w:ascii="Verdana" w:hAnsi="Verdana" w:cstheme="minorHAnsi"/>
                <w:i/>
                <w:sz w:val="20"/>
              </w:rPr>
            </w:pPr>
          </w:p>
        </w:tc>
      </w:tr>
      <w:tr w:rsidR="00B3599D" w:rsidRPr="00624AE0" w14:paraId="2793A6BC" w14:textId="77777777" w:rsidTr="000F3AAE">
        <w:trPr>
          <w:trHeight w:val="443"/>
        </w:trPr>
        <w:tc>
          <w:tcPr>
            <w:tcW w:w="597" w:type="dxa"/>
          </w:tcPr>
          <w:p w14:paraId="1C5E9967" w14:textId="77777777" w:rsidR="00B3599D" w:rsidRPr="002A6CA3" w:rsidRDefault="00B3599D" w:rsidP="007D157E">
            <w:pPr>
              <w:numPr>
                <w:ilvl w:val="0"/>
                <w:numId w:val="25"/>
              </w:numPr>
              <w:autoSpaceDE w:val="0"/>
              <w:autoSpaceDN w:val="0"/>
              <w:spacing w:before="120" w:after="200" w:line="240" w:lineRule="auto"/>
              <w:jc w:val="left"/>
              <w:rPr>
                <w:rFonts w:ascii="Verdana" w:hAnsi="Verdana" w:cstheme="minorHAnsi"/>
                <w:i/>
                <w:sz w:val="20"/>
              </w:rPr>
            </w:pPr>
          </w:p>
        </w:tc>
        <w:tc>
          <w:tcPr>
            <w:tcW w:w="1701" w:type="dxa"/>
            <w:tcBorders>
              <w:right w:val="single" w:sz="4" w:space="0" w:color="auto"/>
            </w:tcBorders>
          </w:tcPr>
          <w:p w14:paraId="742FCD18" w14:textId="77777777" w:rsidR="00B3599D" w:rsidRPr="002A6CA3" w:rsidRDefault="00B3599D" w:rsidP="00B3599D">
            <w:pPr>
              <w:spacing w:before="120"/>
              <w:rPr>
                <w:rFonts w:ascii="Verdana" w:hAnsi="Verdana" w:cstheme="minorHAnsi"/>
                <w:sz w:val="20"/>
              </w:rPr>
            </w:pPr>
          </w:p>
        </w:tc>
        <w:tc>
          <w:tcPr>
            <w:tcW w:w="1842" w:type="dxa"/>
          </w:tcPr>
          <w:p w14:paraId="68DC1943" w14:textId="77777777" w:rsidR="00B3599D" w:rsidRPr="002A6CA3" w:rsidRDefault="00B3599D" w:rsidP="00B3599D">
            <w:pPr>
              <w:spacing w:before="120"/>
              <w:rPr>
                <w:rFonts w:ascii="Verdana" w:hAnsi="Verdana" w:cstheme="minorHAnsi"/>
                <w:sz w:val="20"/>
              </w:rPr>
            </w:pPr>
          </w:p>
        </w:tc>
        <w:tc>
          <w:tcPr>
            <w:tcW w:w="1531" w:type="dxa"/>
            <w:tcBorders>
              <w:top w:val="nil"/>
            </w:tcBorders>
          </w:tcPr>
          <w:p w14:paraId="5EC20FCE" w14:textId="77777777" w:rsidR="00B3599D" w:rsidRPr="002A6CA3" w:rsidRDefault="00B3599D" w:rsidP="00B3599D">
            <w:pPr>
              <w:spacing w:before="120"/>
              <w:rPr>
                <w:rFonts w:ascii="Verdana" w:hAnsi="Verdana" w:cstheme="minorHAnsi"/>
                <w:sz w:val="20"/>
              </w:rPr>
            </w:pPr>
          </w:p>
        </w:tc>
        <w:tc>
          <w:tcPr>
            <w:tcW w:w="1559" w:type="dxa"/>
            <w:tcBorders>
              <w:top w:val="nil"/>
              <w:right w:val="single" w:sz="4" w:space="0" w:color="auto"/>
            </w:tcBorders>
          </w:tcPr>
          <w:p w14:paraId="55E54453" w14:textId="77777777" w:rsidR="00B3599D" w:rsidRPr="002A6CA3" w:rsidRDefault="00B3599D" w:rsidP="00B3599D">
            <w:pPr>
              <w:spacing w:before="120"/>
              <w:rPr>
                <w:rFonts w:ascii="Verdana" w:hAnsi="Verdana" w:cstheme="minorHAnsi"/>
                <w:sz w:val="20"/>
              </w:rPr>
            </w:pPr>
          </w:p>
        </w:tc>
        <w:tc>
          <w:tcPr>
            <w:tcW w:w="2126" w:type="dxa"/>
            <w:tcBorders>
              <w:top w:val="single" w:sz="4" w:space="0" w:color="auto"/>
              <w:left w:val="single" w:sz="4" w:space="0" w:color="auto"/>
              <w:bottom w:val="single" w:sz="4" w:space="0" w:color="auto"/>
              <w:right w:val="single" w:sz="4" w:space="0" w:color="auto"/>
            </w:tcBorders>
          </w:tcPr>
          <w:p w14:paraId="577B12F8" w14:textId="77777777" w:rsidR="00B3599D" w:rsidRPr="002A6CA3" w:rsidRDefault="00B3599D" w:rsidP="00B3599D">
            <w:pPr>
              <w:spacing w:before="120"/>
              <w:rPr>
                <w:rFonts w:ascii="Verdana" w:hAnsi="Verdana" w:cstheme="minorHAnsi"/>
                <w:sz w:val="20"/>
              </w:rPr>
            </w:pPr>
          </w:p>
        </w:tc>
      </w:tr>
    </w:tbl>
    <w:p w14:paraId="667050B0" w14:textId="77777777" w:rsidR="00B17724" w:rsidRPr="002A6CA3" w:rsidRDefault="00B17724" w:rsidP="00B17724">
      <w:pPr>
        <w:spacing w:before="120"/>
        <w:ind w:left="-284" w:right="-569"/>
        <w:outlineLvl w:val="0"/>
        <w:rPr>
          <w:rFonts w:ascii="Verdana" w:hAnsi="Verdana" w:cstheme="minorHAnsi"/>
          <w:i/>
          <w:sz w:val="20"/>
        </w:rPr>
      </w:pPr>
      <w:bookmarkStart w:id="277" w:name="_Toc515896307"/>
      <w:bookmarkStart w:id="278" w:name="_Toc122344848"/>
      <w:r w:rsidRPr="002A6CA3">
        <w:rPr>
          <w:rFonts w:ascii="Verdana" w:hAnsi="Verdana" w:cstheme="minorHAnsi"/>
          <w:i/>
          <w:sz w:val="20"/>
        </w:rPr>
        <w:t>UWAGA: Należy dostosować ilość wierszy do ilości wykazywanych zadań</w:t>
      </w:r>
      <w:bookmarkEnd w:id="277"/>
      <w:bookmarkEnd w:id="278"/>
    </w:p>
    <w:p w14:paraId="7DD45A55" w14:textId="77777777" w:rsidR="009C4AC1" w:rsidRPr="002A6CA3" w:rsidRDefault="009C4AC1" w:rsidP="009C4AC1">
      <w:pPr>
        <w:spacing w:before="120"/>
        <w:ind w:left="-284" w:right="-45"/>
        <w:rPr>
          <w:rFonts w:ascii="Verdana" w:hAnsi="Verdana" w:cstheme="minorHAnsi"/>
          <w:sz w:val="20"/>
        </w:rPr>
      </w:pPr>
      <w:r w:rsidRPr="002A6CA3">
        <w:rPr>
          <w:rFonts w:ascii="Verdana" w:hAnsi="Verdana" w:cstheme="minorHAnsi"/>
          <w:sz w:val="20"/>
        </w:rPr>
        <w:t xml:space="preserve">Do niniejszego wykazu dołączam dowody potwierdzające, że ww. zamówienia zostały wykonane lub są wykonywane należycie </w:t>
      </w:r>
    </w:p>
    <w:p w14:paraId="569A6C62" w14:textId="77777777" w:rsidR="00B3599D" w:rsidRPr="002A6CA3" w:rsidRDefault="00B3599D" w:rsidP="00B3599D">
      <w:pPr>
        <w:ind w:right="-993"/>
        <w:rPr>
          <w:rFonts w:ascii="Verdana" w:hAnsi="Verdana" w:cstheme="minorHAnsi"/>
          <w:sz w:val="20"/>
        </w:rPr>
      </w:pPr>
    </w:p>
    <w:p w14:paraId="7D3CCF07" w14:textId="77777777" w:rsidR="00B3599D" w:rsidRPr="002A6CA3" w:rsidRDefault="00B3599D" w:rsidP="00544D2E">
      <w:pPr>
        <w:ind w:left="-284" w:right="-993"/>
        <w:rPr>
          <w:rFonts w:ascii="Verdana" w:hAnsi="Verdana" w:cstheme="minorHAnsi"/>
          <w:sz w:val="20"/>
        </w:rPr>
      </w:pPr>
    </w:p>
    <w:p w14:paraId="20DF412C" w14:textId="77777777" w:rsidR="00B3599D" w:rsidRPr="002A6CA3" w:rsidRDefault="00B3599D" w:rsidP="002A6CA3">
      <w:pPr>
        <w:ind w:left="5398" w:right="-993"/>
        <w:rPr>
          <w:rFonts w:ascii="Verdana" w:hAnsi="Verdana" w:cstheme="minorHAnsi"/>
          <w:sz w:val="20"/>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2A6CA3">
        <w:rPr>
          <w:rFonts w:ascii="Verdana" w:hAnsi="Verdana" w:cstheme="minorHAnsi"/>
          <w:sz w:val="20"/>
        </w:rPr>
        <w:t>…….</w:t>
      </w:r>
      <w:r w:rsidRPr="002A6CA3">
        <w:rPr>
          <w:rFonts w:ascii="Verdana" w:hAnsi="Verdana" w:cstheme="minorHAnsi"/>
          <w:sz w:val="20"/>
        </w:rPr>
        <w:t>………..…..........................................</w:t>
      </w:r>
    </w:p>
    <w:p w14:paraId="6894F642" w14:textId="0B744A71" w:rsidR="0072669D" w:rsidRDefault="00794A5D" w:rsidP="00CA696C">
      <w:pPr>
        <w:spacing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p w14:paraId="714A9B47" w14:textId="62559454" w:rsidR="00D7603F" w:rsidRPr="006556B4" w:rsidRDefault="00D7603F" w:rsidP="006556B4">
      <w:pPr>
        <w:spacing w:line="240" w:lineRule="auto"/>
        <w:jc w:val="left"/>
        <w:rPr>
          <w:rFonts w:ascii="Verdana" w:hAnsi="Verdana" w:cstheme="minorHAnsi"/>
          <w:b/>
          <w:i/>
          <w:sz w:val="20"/>
        </w:rPr>
      </w:pPr>
    </w:p>
    <w:sectPr w:rsidR="00D7603F" w:rsidRPr="006556B4" w:rsidSect="00492F12">
      <w:headerReference w:type="default" r:id="rId27"/>
      <w:footerReference w:type="default" r:id="rId28"/>
      <w:headerReference w:type="first" r:id="rId29"/>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975AB5" w14:textId="77777777" w:rsidR="008D2A91" w:rsidRDefault="008D2A91">
      <w:r>
        <w:separator/>
      </w:r>
    </w:p>
  </w:endnote>
  <w:endnote w:type="continuationSeparator" w:id="0">
    <w:p w14:paraId="49EA45CD" w14:textId="77777777" w:rsidR="008D2A91" w:rsidRDefault="008D2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6C7084" w:rsidRPr="0072383F" w:rsidRDefault="006C7084"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47C640B7" w:rsidR="006C7084" w:rsidRPr="00796896" w:rsidRDefault="006C7084"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814E65">
              <w:rPr>
                <w:rFonts w:ascii="Arial" w:hAnsi="Arial" w:cs="Arial"/>
                <w:bCs/>
                <w:noProof/>
                <w:sz w:val="16"/>
                <w:szCs w:val="16"/>
                <w:lang w:eastAsia="pl-PL"/>
              </w:rPr>
              <w:t>15</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814E65">
              <w:rPr>
                <w:rFonts w:ascii="Arial" w:hAnsi="Arial" w:cs="Arial"/>
                <w:bCs/>
                <w:noProof/>
                <w:sz w:val="16"/>
                <w:szCs w:val="16"/>
                <w:lang w:eastAsia="pl-PL"/>
              </w:rPr>
              <w:t>35</w:t>
            </w:r>
            <w:r w:rsidRPr="00796896">
              <w:rPr>
                <w:rFonts w:ascii="Arial" w:hAnsi="Arial" w:cs="Arial"/>
                <w:bCs/>
                <w:sz w:val="16"/>
                <w:szCs w:val="16"/>
                <w:lang w:eastAsia="pl-PL"/>
              </w:rPr>
              <w:fldChar w:fldCharType="end"/>
            </w:r>
          </w:p>
        </w:sdtContent>
      </w:sdt>
    </w:sdtContent>
  </w:sdt>
  <w:p w14:paraId="270B7F7F" w14:textId="77777777" w:rsidR="006C7084" w:rsidRDefault="006C70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51D46D" w14:textId="77777777" w:rsidR="008D2A91" w:rsidRDefault="008D2A91">
      <w:r>
        <w:separator/>
      </w:r>
    </w:p>
  </w:footnote>
  <w:footnote w:type="continuationSeparator" w:id="0">
    <w:p w14:paraId="04AF214F" w14:textId="77777777" w:rsidR="008D2A91" w:rsidRDefault="008D2A91">
      <w:r>
        <w:continuationSeparator/>
      </w:r>
    </w:p>
  </w:footnote>
  <w:footnote w:id="1">
    <w:p w14:paraId="76090856" w14:textId="77777777" w:rsidR="006C7084" w:rsidRPr="002A6CA3" w:rsidRDefault="006C7084"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6C7084" w:rsidRPr="002A6CA3" w:rsidRDefault="006C7084"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6C7084" w:rsidRPr="002A6CA3" w:rsidRDefault="006C7084"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6C7084" w:rsidRPr="002A6CA3" w:rsidRDefault="006C7084"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6C7084" w:rsidRPr="002A6CA3" w:rsidRDefault="006C7084"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6C7084" w:rsidRPr="002A6CA3" w:rsidRDefault="006C7084"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6C7084" w:rsidRPr="002A6CA3" w:rsidRDefault="006C7084"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6C7084" w:rsidRPr="002A6CA3" w:rsidRDefault="006C7084"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6C7084" w:rsidRPr="003F6267" w:rsidRDefault="006C7084"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6C7084" w:rsidRPr="002A6CA3" w:rsidRDefault="006C7084"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6C7084" w:rsidRPr="00796896" w14:paraId="6F2D8356" w14:textId="77777777" w:rsidTr="00563339">
      <w:trPr>
        <w:trHeight w:val="841"/>
      </w:trPr>
      <w:tc>
        <w:tcPr>
          <w:tcW w:w="1985" w:type="dxa"/>
        </w:tcPr>
        <w:p w14:paraId="100CED07" w14:textId="77777777" w:rsidR="006C7084" w:rsidRPr="00796896" w:rsidRDefault="006C7084"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6C7084" w:rsidRPr="00796896" w:rsidRDefault="006C7084" w:rsidP="00796896">
          <w:pPr>
            <w:spacing w:line="240" w:lineRule="auto"/>
            <w:jc w:val="right"/>
            <w:rPr>
              <w:rFonts w:ascii="Arial" w:hAnsi="Arial" w:cs="Arial"/>
              <w:b/>
              <w:sz w:val="14"/>
              <w:lang w:eastAsia="pl-PL"/>
            </w:rPr>
          </w:pPr>
        </w:p>
        <w:p w14:paraId="72DEF8A6" w14:textId="77777777" w:rsidR="006C7084" w:rsidRPr="00796896" w:rsidRDefault="006C7084" w:rsidP="00796896">
          <w:pPr>
            <w:spacing w:line="240" w:lineRule="auto"/>
            <w:jc w:val="right"/>
            <w:rPr>
              <w:sz w:val="14"/>
              <w:lang w:eastAsia="pl-PL"/>
            </w:rPr>
          </w:pPr>
        </w:p>
      </w:tc>
      <w:tc>
        <w:tcPr>
          <w:tcW w:w="2092" w:type="dxa"/>
        </w:tcPr>
        <w:p w14:paraId="6EF5E519" w14:textId="77777777" w:rsidR="006C7084" w:rsidRPr="00796896" w:rsidRDefault="006C7084"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6C7084" w:rsidRPr="00245C0A" w:rsidRDefault="006C7084"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EA71DA" w:rsidRPr="00245C0A" w:rsidRDefault="00EA71DA" w:rsidP="00796896">
                          <w:pPr>
                            <w:rPr>
                              <w:rFonts w:ascii="Arial" w:hAnsi="Arial" w:cs="Arial"/>
                              <w:sz w:val="14"/>
                              <w:szCs w:val="16"/>
                            </w:rPr>
                          </w:pPr>
                        </w:p>
                      </w:txbxContent>
                    </v:textbox>
                    <w10:wrap anchorx="margin"/>
                  </v:shape>
                </w:pict>
              </mc:Fallback>
            </mc:AlternateContent>
          </w:r>
        </w:p>
        <w:p w14:paraId="6A62E664" w14:textId="77777777" w:rsidR="006C7084" w:rsidRPr="00796896" w:rsidRDefault="006C7084" w:rsidP="00796896">
          <w:pPr>
            <w:spacing w:line="240" w:lineRule="auto"/>
            <w:ind w:firstLine="708"/>
            <w:jc w:val="left"/>
            <w:rPr>
              <w:lang w:eastAsia="pl-PL"/>
            </w:rPr>
          </w:pPr>
        </w:p>
      </w:tc>
    </w:tr>
  </w:tbl>
  <w:p w14:paraId="68ED044D" w14:textId="0D4ED5C2" w:rsidR="006C7084" w:rsidRPr="0072383F" w:rsidRDefault="006C7084"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6C7084" w:rsidRDefault="006C7084"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2F3693D9" w14:textId="77777777" w:rsidR="006C7084" w:rsidRPr="00FE6C9E" w:rsidRDefault="006C7084" w:rsidP="00FE6C9E">
    <w:pPr>
      <w:pStyle w:val="Nagwek"/>
      <w:jc w:val="center"/>
      <w:rPr>
        <w:rFonts w:ascii="Calibri" w:hAnsi="Calibri"/>
        <w:b/>
        <w:bCs/>
        <w:szCs w:val="16"/>
      </w:rPr>
    </w:pPr>
    <w:r>
      <w:rPr>
        <w:rFonts w:ascii="Calibri" w:hAnsi="Calibri"/>
        <w:b/>
        <w:szCs w:val="16"/>
      </w:rPr>
      <w:t xml:space="preserve">pn. </w:t>
    </w:r>
    <w:r w:rsidRPr="0072383F">
      <w:rPr>
        <w:rFonts w:ascii="Calibri" w:hAnsi="Calibri"/>
        <w:b/>
        <w:szCs w:val="16"/>
      </w:rPr>
      <w:t xml:space="preserve"> </w:t>
    </w:r>
    <w:r w:rsidRPr="00FE6C9E">
      <w:rPr>
        <w:rFonts w:ascii="Calibri" w:hAnsi="Calibri"/>
        <w:b/>
        <w:bCs/>
        <w:szCs w:val="16"/>
      </w:rPr>
      <w:t>Dostawa przepustnic i uszczelnień mechanicznych do instalacji odpopielania i odżużlania</w:t>
    </w:r>
  </w:p>
  <w:p w14:paraId="4CF09E4C" w14:textId="707EE62B" w:rsidR="006C7084" w:rsidRPr="0072383F" w:rsidRDefault="006C7084" w:rsidP="004B2A5B">
    <w:pPr>
      <w:pStyle w:val="Nagwek"/>
      <w:spacing w:line="240" w:lineRule="auto"/>
      <w:jc w:val="center"/>
      <w:rPr>
        <w:rFonts w:ascii="Calibri" w:hAnsi="Calibri"/>
        <w:szCs w:val="16"/>
      </w:rPr>
    </w:pPr>
    <w:r>
      <w:rPr>
        <w:rFonts w:ascii="Calibri" w:hAnsi="Calibri"/>
        <w:szCs w:val="16"/>
      </w:rPr>
      <w:t xml:space="preserve">nr </w:t>
    </w:r>
    <w:r w:rsidRPr="0086166A">
      <w:rPr>
        <w:rFonts w:ascii="Calibri" w:hAnsi="Calibri"/>
        <w:b/>
        <w:bCs/>
        <w:szCs w:val="16"/>
      </w:rPr>
      <w:t>POST/PEC/PEC/ZWR/01116/2024</w:t>
    </w:r>
  </w:p>
  <w:p w14:paraId="45F5AF70" w14:textId="77777777" w:rsidR="006C7084" w:rsidRPr="0072383F" w:rsidRDefault="006C7084"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6C7084" w:rsidRPr="00796896" w:rsidRDefault="006C7084"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56E64004"/>
    <w:lvl w:ilvl="0">
      <w:start w:val="12"/>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47"/>
  </w:num>
  <w:num w:numId="3">
    <w:abstractNumId w:val="100"/>
  </w:num>
  <w:num w:numId="4">
    <w:abstractNumId w:val="66"/>
  </w:num>
  <w:num w:numId="5">
    <w:abstractNumId w:val="32"/>
  </w:num>
  <w:num w:numId="6">
    <w:abstractNumId w:val="72"/>
  </w:num>
  <w:num w:numId="7">
    <w:abstractNumId w:val="57"/>
  </w:num>
  <w:num w:numId="8">
    <w:abstractNumId w:val="86"/>
  </w:num>
  <w:num w:numId="9">
    <w:abstractNumId w:val="50"/>
  </w:num>
  <w:num w:numId="10">
    <w:abstractNumId w:val="48"/>
  </w:num>
  <w:num w:numId="11">
    <w:abstractNumId w:val="79"/>
  </w:num>
  <w:num w:numId="12">
    <w:abstractNumId w:val="99"/>
  </w:num>
  <w:num w:numId="13">
    <w:abstractNumId w:val="76"/>
  </w:num>
  <w:num w:numId="14">
    <w:abstractNumId w:val="61"/>
  </w:num>
  <w:num w:numId="15">
    <w:abstractNumId w:val="25"/>
  </w:num>
  <w:num w:numId="16">
    <w:abstractNumId w:val="34"/>
  </w:num>
  <w:num w:numId="17">
    <w:abstractNumId w:val="113"/>
  </w:num>
  <w:num w:numId="18">
    <w:abstractNumId w:val="101"/>
  </w:num>
  <w:num w:numId="19">
    <w:abstractNumId w:val="103"/>
  </w:num>
  <w:num w:numId="20">
    <w:abstractNumId w:val="1"/>
  </w:num>
  <w:num w:numId="21">
    <w:abstractNumId w:val="98"/>
  </w:num>
  <w:num w:numId="22">
    <w:abstractNumId w:val="22"/>
  </w:num>
  <w:num w:numId="23">
    <w:abstractNumId w:val="49"/>
  </w:num>
  <w:num w:numId="24">
    <w:abstractNumId w:val="0"/>
  </w:num>
  <w:num w:numId="25">
    <w:abstractNumId w:val="55"/>
  </w:num>
  <w:num w:numId="26">
    <w:abstractNumId w:val="82"/>
    <w:lvlOverride w:ilvl="0">
      <w:startOverride w:val="1"/>
    </w:lvlOverride>
  </w:num>
  <w:num w:numId="27">
    <w:abstractNumId w:val="93"/>
  </w:num>
  <w:num w:numId="28">
    <w:abstractNumId w:val="46"/>
  </w:num>
  <w:num w:numId="29">
    <w:abstractNumId w:val="81"/>
  </w:num>
  <w:num w:numId="30">
    <w:abstractNumId w:val="67"/>
  </w:num>
  <w:num w:numId="31">
    <w:abstractNumId w:val="53"/>
  </w:num>
  <w:num w:numId="32">
    <w:abstractNumId w:val="105"/>
  </w:num>
  <w:num w:numId="33">
    <w:abstractNumId w:val="28"/>
  </w:num>
  <w:num w:numId="34">
    <w:abstractNumId w:val="38"/>
  </w:num>
  <w:num w:numId="35">
    <w:abstractNumId w:val="74"/>
  </w:num>
  <w:num w:numId="36">
    <w:abstractNumId w:val="58"/>
  </w:num>
  <w:num w:numId="37">
    <w:abstractNumId w:val="68"/>
    <w:lvlOverride w:ilvl="0">
      <w:startOverride w:val="1"/>
    </w:lvlOverride>
  </w:num>
  <w:num w:numId="38">
    <w:abstractNumId w:val="90"/>
    <w:lvlOverride w:ilvl="0">
      <w:startOverride w:val="1"/>
    </w:lvlOverride>
  </w:num>
  <w:num w:numId="39">
    <w:abstractNumId w:val="44"/>
  </w:num>
  <w:num w:numId="40">
    <w:abstractNumId w:val="52"/>
  </w:num>
  <w:num w:numId="41">
    <w:abstractNumId w:val="92"/>
  </w:num>
  <w:num w:numId="42">
    <w:abstractNumId w:val="15"/>
  </w:num>
  <w:num w:numId="43">
    <w:abstractNumId w:val="109"/>
  </w:num>
  <w:num w:numId="44">
    <w:abstractNumId w:val="95"/>
  </w:num>
  <w:num w:numId="45">
    <w:abstractNumId w:val="88"/>
  </w:num>
  <w:num w:numId="46">
    <w:abstractNumId w:val="77"/>
  </w:num>
  <w:num w:numId="47">
    <w:abstractNumId w:val="102"/>
  </w:num>
  <w:num w:numId="48">
    <w:abstractNumId w:val="41"/>
  </w:num>
  <w:num w:numId="49">
    <w:abstractNumId w:val="84"/>
  </w:num>
  <w:num w:numId="50">
    <w:abstractNumId w:val="110"/>
  </w:num>
  <w:num w:numId="51">
    <w:abstractNumId w:val="35"/>
  </w:num>
  <w:num w:numId="52">
    <w:abstractNumId w:val="36"/>
  </w:num>
  <w:num w:numId="53">
    <w:abstractNumId w:val="91"/>
  </w:num>
  <w:num w:numId="54">
    <w:abstractNumId w:val="24"/>
  </w:num>
  <w:num w:numId="55">
    <w:abstractNumId w:val="45"/>
  </w:num>
  <w:num w:numId="56">
    <w:abstractNumId w:val="37"/>
  </w:num>
  <w:num w:numId="57">
    <w:abstractNumId w:val="104"/>
  </w:num>
  <w:num w:numId="58">
    <w:abstractNumId w:val="75"/>
  </w:num>
  <w:num w:numId="59">
    <w:abstractNumId w:val="43"/>
  </w:num>
  <w:num w:numId="60">
    <w:abstractNumId w:val="65"/>
  </w:num>
  <w:num w:numId="61">
    <w:abstractNumId w:val="69"/>
  </w:num>
  <w:num w:numId="62">
    <w:abstractNumId w:val="27"/>
  </w:num>
  <w:num w:numId="63">
    <w:abstractNumId w:val="107"/>
  </w:num>
  <w:num w:numId="64">
    <w:abstractNumId w:val="112"/>
  </w:num>
  <w:num w:numId="65">
    <w:abstractNumId w:val="31"/>
  </w:num>
  <w:num w:numId="66">
    <w:abstractNumId w:val="94"/>
  </w:num>
  <w:num w:numId="67">
    <w:abstractNumId w:val="70"/>
  </w:num>
  <w:num w:numId="68">
    <w:abstractNumId w:val="83"/>
  </w:num>
  <w:num w:numId="69">
    <w:abstractNumId w:val="18"/>
  </w:num>
  <w:num w:numId="70">
    <w:abstractNumId w:val="89"/>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39"/>
  </w:num>
  <w:num w:numId="75">
    <w:abstractNumId w:val="71"/>
  </w:num>
  <w:num w:numId="76">
    <w:abstractNumId w:val="54"/>
  </w:num>
  <w:num w:numId="77">
    <w:abstractNumId w:val="96"/>
  </w:num>
  <w:num w:numId="78">
    <w:abstractNumId w:val="26"/>
  </w:num>
  <w:num w:numId="79">
    <w:abstractNumId w:val="19"/>
  </w:num>
  <w:num w:numId="80">
    <w:abstractNumId w:val="111"/>
  </w:num>
  <w:num w:numId="81">
    <w:abstractNumId w:val="21"/>
  </w:num>
  <w:num w:numId="82">
    <w:abstractNumId w:val="56"/>
  </w:num>
  <w:num w:numId="8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6"/>
  </w:num>
  <w:num w:numId="85">
    <w:abstractNumId w:val="23"/>
  </w:num>
  <w:num w:numId="86">
    <w:abstractNumId w:val="73"/>
  </w:num>
  <w:num w:numId="87">
    <w:abstractNumId w:val="80"/>
  </w:num>
  <w:num w:numId="88">
    <w:abstractNumId w:val="78"/>
  </w:num>
  <w:num w:numId="89">
    <w:abstractNumId w:val="64"/>
  </w:num>
  <w:num w:numId="90">
    <w:abstractNumId w:val="29"/>
  </w:num>
  <w:num w:numId="91">
    <w:abstractNumId w:val="85"/>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8"/>
  </w:num>
  <w:num w:numId="105">
    <w:abstractNumId w:val="16"/>
  </w:num>
  <w:num w:numId="106">
    <w:abstractNumId w:val="62"/>
  </w:num>
  <w:num w:numId="107">
    <w:abstractNumId w:val="51"/>
  </w:num>
  <w:num w:numId="108">
    <w:abstractNumId w:val="30"/>
  </w:num>
  <w:num w:numId="109">
    <w:abstractNumId w:val="40"/>
  </w:num>
  <w:num w:numId="110">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55F"/>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777DD"/>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071F"/>
    <w:rsid w:val="000A11BA"/>
    <w:rsid w:val="000A17B2"/>
    <w:rsid w:val="000A187B"/>
    <w:rsid w:val="000A19FA"/>
    <w:rsid w:val="000A26FC"/>
    <w:rsid w:val="000A2788"/>
    <w:rsid w:val="000A3F0F"/>
    <w:rsid w:val="000A4098"/>
    <w:rsid w:val="000A4EC1"/>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1BFD"/>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34"/>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3FF5"/>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1D0"/>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1C2"/>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56B4"/>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C7084"/>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4E65"/>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166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E4F"/>
    <w:rsid w:val="008B6F4C"/>
    <w:rsid w:val="008C03E7"/>
    <w:rsid w:val="008C0C67"/>
    <w:rsid w:val="008C0C94"/>
    <w:rsid w:val="008C2077"/>
    <w:rsid w:val="008C298F"/>
    <w:rsid w:val="008C36FA"/>
    <w:rsid w:val="008C3A1A"/>
    <w:rsid w:val="008C3B32"/>
    <w:rsid w:val="008C3BC0"/>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91"/>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230"/>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6D6D"/>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4BCC"/>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1E"/>
    <w:rsid w:val="00C40EE9"/>
    <w:rsid w:val="00C43221"/>
    <w:rsid w:val="00C437D5"/>
    <w:rsid w:val="00C438BC"/>
    <w:rsid w:val="00C44AA0"/>
    <w:rsid w:val="00C470E7"/>
    <w:rsid w:val="00C47198"/>
    <w:rsid w:val="00C472EA"/>
    <w:rsid w:val="00C47332"/>
    <w:rsid w:val="00C4733A"/>
    <w:rsid w:val="00C47B4E"/>
    <w:rsid w:val="00C50617"/>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ED5"/>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D7A26"/>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52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6F5"/>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1DA"/>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93"/>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593F"/>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C9E"/>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19347776">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7589773">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922642792">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09997423">
      <w:bodyDiv w:val="1"/>
      <w:marLeft w:val="0"/>
      <w:marRight w:val="0"/>
      <w:marTop w:val="0"/>
      <w:marBottom w:val="0"/>
      <w:divBdr>
        <w:top w:val="none" w:sz="0" w:space="0" w:color="auto"/>
        <w:left w:val="none" w:sz="0" w:space="0" w:color="auto"/>
        <w:bottom w:val="none" w:sz="0" w:space="0" w:color="auto"/>
        <w:right w:val="none" w:sz="0" w:space="0" w:color="auto"/>
      </w:divBdr>
    </w:div>
    <w:div w:id="1916626378">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pp2.gkpge.pl" TargetMode="External"/><Relationship Id="rId18" Type="http://schemas.openxmlformats.org/officeDocument/2006/relationships/hyperlink" Target="mailto:helpdesk.zakupy@gkpge.pl" TargetMode="External"/><Relationship Id="rId26" Type="http://schemas.openxmlformats.org/officeDocument/2006/relationships/hyperlink" Target="http://www.gkpge.pl/bip/przetargi" TargetMode="Externa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hyperlink" Target="mailto:Michal.Paprocki@kogeneracja.com.pl" TargetMode="Externa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bip/przetargi"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Karol.Sonta@kogeneracja.com.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mailto:Michal.Paprocki@kogeneracja.com.p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gkpge.pl/complianc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mailto:Karol.Sonta@kogeneracja.com.pl" TargetMode="External"/><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1116 Specyfikacja Warunków Zamówienia (SWZ).docx</dmsv2BaseFileName>
    <dmsv2BaseDisplayName xmlns="http://schemas.microsoft.com/sharepoint/v3">1116 Specyfikacja Warunków Zamówienia (SWZ)</dmsv2BaseDisplayName>
    <dmsv2SWPP2ObjectNumber xmlns="http://schemas.microsoft.com/sharepoint/v3">POST/PEC/PEC/ZWR/01116/2024                       </dmsv2SWPP2ObjectNumber>
    <dmsv2SWPP2SumMD5 xmlns="http://schemas.microsoft.com/sharepoint/v3">29a539882cced08857181d3e1906cb44</dmsv2SWPP2SumMD5>
    <dmsv2BaseMoved xmlns="http://schemas.microsoft.com/sharepoint/v3">false</dmsv2BaseMoved>
    <dmsv2BaseIsSensitive xmlns="http://schemas.microsoft.com/sharepoint/v3">true</dmsv2BaseIsSensitive>
    <dmsv2SWPP2IDSWPP2 xmlns="http://schemas.microsoft.com/sharepoint/v3">661188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20984722</dmsv2BaseClientSystemDocumentID>
    <dmsv2BaseModifiedByID xmlns="http://schemas.microsoft.com/sharepoint/v3">19100296</dmsv2BaseModifiedByID>
    <dmsv2BaseCreatedByID xmlns="http://schemas.microsoft.com/sharepoint/v3">19100296</dmsv2BaseCreatedByID>
    <dmsv2SWPP2ObjectDepartment xmlns="http://schemas.microsoft.com/sharepoint/v3">00000001000l0003000t</dmsv2SWPP2ObjectDepartment>
    <dmsv2SWPP2ObjectName xmlns="http://schemas.microsoft.com/sharepoint/v3">Postępowanie</dmsv2SWPP2ObjectName>
    <_dlc_DocId xmlns="a19cb1c7-c5c7-46d4-85ae-d83685407bba">AEASQFSYQUA4-921679528-6499</_dlc_DocId>
    <_dlc_DocIdUrl xmlns="a19cb1c7-c5c7-46d4-85ae-d83685407bba">
      <Url>https://swpp2.dms.gkpge.pl/sites/32/_layouts/15/DocIdRedir.aspx?ID=AEASQFSYQUA4-921679528-6499</Url>
      <Description>AEASQFSYQUA4-921679528-6499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63B27EB-5E2E-4366-B511-C1054FA66627}"/>
</file>

<file path=customXml/itemProps2.xml><?xml version="1.0" encoding="utf-8"?>
<ds:datastoreItem xmlns:ds="http://schemas.openxmlformats.org/officeDocument/2006/customXml" ds:itemID="{C7AF5DB2-E60A-407A-8356-EF2A9D571959}">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3eb562a4-c42a-451e-8373-6e70472c357b"/>
    <ds:schemaRef ds:uri="http://www.w3.org/XML/1998/namespace"/>
    <ds:schemaRef ds:uri="http://purl.org/dc/terms/"/>
  </ds:schemaRefs>
</ds:datastoreItem>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96ED58AD-428E-4DC7-823A-2579819F8E1A}">
  <ds:schemaRefs>
    <ds:schemaRef ds:uri="http://schemas.openxmlformats.org/officeDocument/2006/bibliography"/>
  </ds:schemaRefs>
</ds:datastoreItem>
</file>

<file path=customXml/itemProps5.xml><?xml version="1.0" encoding="utf-8"?>
<ds:datastoreItem xmlns:ds="http://schemas.openxmlformats.org/officeDocument/2006/customXml" ds:itemID="{068A5F83-9622-465F-ACD5-918F16FB501B}"/>
</file>

<file path=docProps/app.xml><?xml version="1.0" encoding="utf-8"?>
<Properties xmlns="http://schemas.openxmlformats.org/officeDocument/2006/extended-properties" xmlns:vt="http://schemas.openxmlformats.org/officeDocument/2006/docPropsVTypes">
  <Template>Normal.dotm</Template>
  <TotalTime>0</TotalTime>
  <Pages>35</Pages>
  <Words>10661</Words>
  <Characters>72430</Characters>
  <Application>Microsoft Office Word</Application>
  <DocSecurity>0</DocSecurity>
  <Lines>603</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2024-11-05T09:42:00Z</dcterms:created>
  <dcterms:modified xsi:type="dcterms:W3CDTF">2024-11-05T12:00:00Z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d53028c9-d0e2-458a-bac7-33ff91745dbc</vt:lpwstr>
  </property>
</Properties>
</file>