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25EBA7B4" w:rsidR="005817FF"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NA </w:t>
      </w:r>
      <w:r w:rsidR="00BA0A1D" w:rsidRPr="005C0A6E">
        <w:rPr>
          <w:rFonts w:ascii="Trebuchet MS" w:hAnsi="Trebuchet MS" w:cstheme="minorHAnsi"/>
          <w:color w:val="17365D" w:themeColor="text2" w:themeShade="BF"/>
          <w:szCs w:val="22"/>
        </w:rPr>
        <w:t>ROBOTY BUDOW</w:t>
      </w:r>
      <w:r w:rsidR="00BC6903" w:rsidRPr="005C0A6E">
        <w:rPr>
          <w:rFonts w:ascii="Trebuchet MS" w:hAnsi="Trebuchet MS" w:cstheme="minorHAnsi"/>
          <w:color w:val="17365D" w:themeColor="text2" w:themeShade="BF"/>
          <w:szCs w:val="22"/>
        </w:rPr>
        <w:t>LANE</w:t>
      </w:r>
      <w:r w:rsidR="00801DB8" w:rsidRPr="002A6CA3">
        <w:rPr>
          <w:rFonts w:ascii="Trebuchet MS" w:hAnsi="Trebuchet MS" w:cstheme="minorHAnsi"/>
          <w:color w:val="17365D" w:themeColor="text2" w:themeShade="BF"/>
          <w:szCs w:val="22"/>
        </w:rPr>
        <w:t xml:space="preserve"> </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2A6CA3">
        <w:rPr>
          <w:rFonts w:ascii="Trebuchet MS" w:hAnsi="Trebuchet MS" w:cstheme="minorHAnsi"/>
          <w:b/>
          <w:color w:val="17365D" w:themeColor="text2" w:themeShade="BF"/>
          <w:szCs w:val="22"/>
        </w:rPr>
        <w:t xml:space="preserve">w </w:t>
      </w:r>
      <w:r w:rsidRPr="005C0A6E">
        <w:rPr>
          <w:rFonts w:ascii="Trebuchet MS" w:hAnsi="Trebuchet MS" w:cstheme="minorHAnsi"/>
          <w:b/>
          <w:color w:val="17365D" w:themeColor="text2" w:themeShade="BF"/>
          <w:szCs w:val="22"/>
        </w:rPr>
        <w:t>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0C8D46CE" w:rsidR="00384C22" w:rsidRDefault="005C0A6E"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Pr="005C0A6E">
        <w:rPr>
          <w:rFonts w:ascii="Trebuchet MS" w:hAnsi="Trebuchet MS" w:cs="Calibri"/>
          <w:b/>
          <w:color w:val="323E4F"/>
          <w:kern w:val="28"/>
          <w:sz w:val="20"/>
          <w:szCs w:val="22"/>
          <w:lang w:eastAsia="pl-PL"/>
        </w:rPr>
        <w:t>Modernizacja pomieszczeń z przeznaczeniem na archiwum ogólnozakładowe z jednoczesnym uwzględnieniem przeznaczenia części pomieszczeń na potrzeby socjalne- stołówkę pracowniczą, w budynku socjalnym położonym przy ul. Gdańskiej 34 a w Szczecinie, w oparciu o posiadaną dokumentację projektową</w:t>
      </w:r>
      <w:r w:rsidR="00384C22"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24E0811A"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5C0A6E" w:rsidRPr="005C0A6E">
        <w:rPr>
          <w:rFonts w:ascii="Trebuchet MS" w:hAnsi="Trebuchet MS" w:cstheme="minorHAnsi"/>
          <w:color w:val="17365D" w:themeColor="text2" w:themeShade="BF"/>
          <w:szCs w:val="22"/>
        </w:rPr>
        <w:t>POST/PEC/PEC/ZWR/01045/2024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697699"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697699"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550AC5C6" w:rsidR="005817FF" w:rsidRPr="00FE0108"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FE0108">
        <w:rPr>
          <w:rFonts w:ascii="Verdana" w:hAnsi="Verdana" w:cstheme="minorHAnsi"/>
          <w:bCs/>
          <w:sz w:val="20"/>
        </w:rPr>
        <w:t xml:space="preserve">Zamawiającym w </w:t>
      </w:r>
      <w:r w:rsidR="008521EE" w:rsidRPr="00FE0108">
        <w:rPr>
          <w:rFonts w:ascii="Verdana" w:hAnsi="Verdana" w:cstheme="minorHAnsi"/>
          <w:bCs/>
          <w:sz w:val="20"/>
        </w:rPr>
        <w:t>P</w:t>
      </w:r>
      <w:r w:rsidRPr="00FE0108">
        <w:rPr>
          <w:rFonts w:ascii="Verdana" w:hAnsi="Verdana" w:cstheme="minorHAnsi"/>
          <w:bCs/>
          <w:sz w:val="20"/>
        </w:rPr>
        <w:t xml:space="preserve">ostępowaniu </w:t>
      </w:r>
      <w:r w:rsidR="008521EE" w:rsidRPr="00FE0108">
        <w:rPr>
          <w:rFonts w:ascii="Verdana" w:hAnsi="Verdana" w:cstheme="minorHAnsi"/>
          <w:bCs/>
          <w:sz w:val="20"/>
        </w:rPr>
        <w:t xml:space="preserve">zakupowym </w:t>
      </w:r>
      <w:r w:rsidRPr="00FE0108">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FE0108">
        <w:rPr>
          <w:rFonts w:ascii="Verdana" w:hAnsi="Verdana" w:cstheme="minorHAnsi"/>
          <w:bCs/>
          <w:sz w:val="20"/>
        </w:rPr>
        <w:t>:</w:t>
      </w:r>
    </w:p>
    <w:p w14:paraId="4B4A3BE2" w14:textId="0EEDE8E3" w:rsidR="00615B23" w:rsidRPr="00FE0108"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FE0108">
        <w:rPr>
          <w:rFonts w:ascii="Verdana" w:hAnsi="Verdana" w:cstheme="minorHAnsi"/>
          <w:caps w:val="0"/>
          <w:sz w:val="20"/>
          <w:lang w:val="pl-PL"/>
        </w:rPr>
        <w:t>PGE Energia Ciepła S.A.</w:t>
      </w:r>
      <w:r w:rsidRPr="00FE0108">
        <w:rPr>
          <w:rFonts w:ascii="Verdana" w:hAnsi="Verdana" w:cstheme="minorHAnsi"/>
          <w:b w:val="0"/>
          <w:caps w:val="0"/>
          <w:sz w:val="20"/>
          <w:lang w:val="pl-PL"/>
        </w:rPr>
        <w:t>, z siedzibą w Warszawie, Budynek Skylight, XII p. przy ul. Złotej 59, zarejestrowana</w:t>
      </w:r>
      <w:r w:rsidR="00624AE0" w:rsidRPr="00FE0108">
        <w:rPr>
          <w:rFonts w:ascii="Verdana" w:hAnsi="Verdana" w:cstheme="minorHAnsi"/>
          <w:b w:val="0"/>
          <w:caps w:val="0"/>
          <w:sz w:val="20"/>
          <w:lang w:val="pl-PL"/>
        </w:rPr>
        <w:t xml:space="preserve"> </w:t>
      </w:r>
      <w:r w:rsidRPr="00FE0108">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FE0108">
        <w:rPr>
          <w:rFonts w:ascii="Verdana" w:hAnsi="Verdana" w:cstheme="minorHAnsi"/>
          <w:b w:val="0"/>
          <w:caps w:val="0"/>
          <w:sz w:val="20"/>
          <w:lang w:val="pl-PL"/>
        </w:rPr>
        <w:t>2 501 281 240 PLN</w:t>
      </w:r>
      <w:bookmarkStart w:id="37" w:name="_Toc40987092"/>
      <w:bookmarkStart w:id="38" w:name="_Toc51165976"/>
      <w:r w:rsidRPr="00FE0108">
        <w:rPr>
          <w:rFonts w:ascii="Verdana" w:hAnsi="Verdana" w:cstheme="minorHAnsi"/>
          <w:b w:val="0"/>
          <w:caps w:val="0"/>
          <w:sz w:val="20"/>
          <w:lang w:val="pl-PL"/>
        </w:rPr>
        <w:t xml:space="preserve"> opłacony w całości;</w:t>
      </w:r>
      <w:bookmarkEnd w:id="36"/>
      <w:bookmarkEnd w:id="37"/>
      <w:bookmarkEnd w:id="38"/>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p w14:paraId="19E37AE4" w14:textId="10424B2E" w:rsidR="00615B23" w:rsidRPr="00FE0108" w:rsidRDefault="00697699"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FE0108">
          <w:rPr>
            <w:rFonts w:ascii="Verdana" w:hAnsi="Verdana" w:cstheme="minorHAnsi"/>
            <w:color w:val="0000FF"/>
            <w:kern w:val="28"/>
            <w:sz w:val="20"/>
            <w:u w:val="single"/>
          </w:rPr>
          <w:t>www.pgeenergiaciepla.pl</w:t>
        </w:r>
        <w:bookmarkEnd w:id="39"/>
        <w:bookmarkEnd w:id="40"/>
      </w:hyperlink>
      <w:bookmarkEnd w:id="41"/>
    </w:p>
    <w:p w14:paraId="4F4F2B7B" w14:textId="65181EF5"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77777777" w:rsidR="004D33DB" w:rsidRPr="005C0A6E"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20"/>
        </w:rPr>
      </w:pPr>
      <w:bookmarkStart w:id="43" w:name="_Toc122344682"/>
      <w:r w:rsidRPr="005C0A6E">
        <w:rPr>
          <w:rFonts w:ascii="Verdana" w:hAnsi="Verdana" w:cstheme="minorHAnsi"/>
          <w:sz w:val="20"/>
        </w:rPr>
        <w:t>50-220 Wrocław; ul. Łowiecka 24;</w:t>
      </w:r>
      <w:bookmarkEnd w:id="43"/>
    </w:p>
    <w:p w14:paraId="75923CAD" w14:textId="226B3CF0" w:rsidR="00AC03DF" w:rsidRPr="002A6CA3" w:rsidRDefault="00AC03DF" w:rsidP="006D28BA">
      <w:pPr>
        <w:pStyle w:val="Nagwek1"/>
        <w:numPr>
          <w:ilvl w:val="0"/>
          <w:numId w:val="34"/>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14:paraId="062EB635" w14:textId="40D42D93"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14:paraId="72FE4C43" w14:textId="75D5DA36" w:rsidR="007E5BAD"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14:paraId="0DAE90EE" w14:textId="51F020CE" w:rsidR="003B43D8" w:rsidRPr="002A6CA3" w:rsidRDefault="003B43D8" w:rsidP="006D28BA">
      <w:pPr>
        <w:pStyle w:val="Nagwek2"/>
        <w:numPr>
          <w:ilvl w:val="1"/>
          <w:numId w:val="34"/>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14:paraId="02E82E55" w14:textId="599587EB"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6D28BA">
      <w:pPr>
        <w:pStyle w:val="Akapitzlist"/>
        <w:numPr>
          <w:ilvl w:val="1"/>
          <w:numId w:val="83"/>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t>Korzystanie z Systemu Zakupowego GK PGE jest bezpłatne.</w:t>
      </w:r>
      <w:bookmarkEnd w:id="53"/>
    </w:p>
    <w:p w14:paraId="6079F57E" w14:textId="656F6E14"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14:paraId="41CBBAF7" w14:textId="209B056E" w:rsidR="00682375" w:rsidRPr="002A6CA3" w:rsidRDefault="00682375" w:rsidP="006D28BA">
      <w:pPr>
        <w:pStyle w:val="Nagwek2"/>
        <w:keepLines w:val="0"/>
        <w:numPr>
          <w:ilvl w:val="1"/>
          <w:numId w:val="34"/>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14:paraId="3FD0678D" w14:textId="618ECE0C"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14:paraId="58D9F3C1" w14:textId="77777777" w:rsidR="00682375" w:rsidRPr="002A6CA3" w:rsidRDefault="00682375" w:rsidP="006D28BA">
      <w:pPr>
        <w:pStyle w:val="Nagwek2"/>
        <w:keepNext w:val="0"/>
        <w:keepLines w:val="0"/>
        <w:widowControl w:val="0"/>
        <w:numPr>
          <w:ilvl w:val="1"/>
          <w:numId w:val="34"/>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77777777" w:rsidR="00682375" w:rsidRPr="002A6CA3"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14:paraId="1F023CFB" w14:textId="44AA8F8A"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14:paraId="33EA1B9D" w14:textId="234A41B4" w:rsidR="00682375" w:rsidRPr="009273F4" w:rsidRDefault="00682375" w:rsidP="006D28BA">
      <w:pPr>
        <w:pStyle w:val="Nagwek2"/>
        <w:keepNext w:val="0"/>
        <w:numPr>
          <w:ilvl w:val="1"/>
          <w:numId w:val="34"/>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14:paraId="1D427011" w14:textId="6D056AE9" w:rsidR="003875FE" w:rsidRPr="002A6CA3" w:rsidRDefault="00682375" w:rsidP="006D28BA">
      <w:pPr>
        <w:pStyle w:val="Nagwek2"/>
        <w:keepNext w:val="0"/>
        <w:numPr>
          <w:ilvl w:val="1"/>
          <w:numId w:val="34"/>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14:paraId="18D1EC82" w14:textId="23B3AF49" w:rsidR="00682375" w:rsidRPr="002A6CA3" w:rsidRDefault="00682375" w:rsidP="006D28BA">
      <w:pPr>
        <w:pStyle w:val="Nagwek2"/>
        <w:keepNext w:val="0"/>
        <w:numPr>
          <w:ilvl w:val="1"/>
          <w:numId w:val="34"/>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5C0A6E">
        <w:rPr>
          <w:rFonts w:ascii="Verdana" w:hAnsi="Verdana" w:cstheme="minorHAnsi"/>
          <w:b w:val="0"/>
          <w:sz w:val="20"/>
          <w:lang w:val="pl-PL"/>
        </w:rPr>
        <w:t>Kinga Paradowska,</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bookmarkStart w:id="63" w:name="_Toc243294533"/>
      <w:bookmarkStart w:id="64" w:name="_Toc43108581"/>
      <w:bookmarkEnd w:id="42"/>
      <w:bookmarkEnd w:id="62"/>
      <w:r w:rsidR="005C0A6E">
        <w:rPr>
          <w:rStyle w:val="Hipercze"/>
          <w:rFonts w:ascii="Verdana" w:hAnsi="Verdana" w:cstheme="minorHAnsi"/>
          <w:b w:val="0"/>
          <w:color w:val="auto"/>
          <w:sz w:val="20"/>
          <w:lang w:val="pl-PL"/>
        </w:rPr>
        <w:t>kinga.paradowska@gkpge.pl</w:t>
      </w:r>
    </w:p>
    <w:p w14:paraId="5B4D99AE" w14:textId="16B2CF14" w:rsidR="000168B6" w:rsidRPr="002A6CA3" w:rsidRDefault="000168B6" w:rsidP="006D28BA">
      <w:pPr>
        <w:pStyle w:val="Nagwek1"/>
        <w:keepNext w:val="0"/>
        <w:keepLines w:val="0"/>
        <w:numPr>
          <w:ilvl w:val="1"/>
          <w:numId w:val="34"/>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14:paraId="486AF0C5" w14:textId="7820DBE5" w:rsidR="005817FF" w:rsidRPr="002A6CA3" w:rsidRDefault="00A70840" w:rsidP="006D28BA">
      <w:pPr>
        <w:pStyle w:val="Nagwek1"/>
        <w:numPr>
          <w:ilvl w:val="0"/>
          <w:numId w:val="3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6"/>
    </w:p>
    <w:p w14:paraId="49A3A296" w14:textId="423E3428" w:rsidR="00816B67" w:rsidRPr="00F75E5A"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F75E5A">
        <w:rPr>
          <w:rFonts w:ascii="Verdana" w:eastAsia="Calibri" w:hAnsi="Verdana" w:cstheme="minorHAnsi"/>
          <w:b w:val="0"/>
          <w:sz w:val="20"/>
          <w:lang w:val="pl-PL"/>
        </w:rPr>
        <w:t xml:space="preserve">Przedmiotowe postępowanie o udzielenie zamówienia prowadzone jest </w:t>
      </w:r>
      <w:r w:rsidR="00B351A3" w:rsidRPr="00F75E5A">
        <w:rPr>
          <w:rFonts w:ascii="Verdana" w:eastAsia="Calibri" w:hAnsi="Verdana" w:cstheme="minorHAnsi"/>
          <w:b w:val="0"/>
          <w:sz w:val="20"/>
          <w:lang w:val="pl-PL"/>
        </w:rPr>
        <w:t xml:space="preserve">w trybie przetargu nieograniczonego, </w:t>
      </w:r>
      <w:r w:rsidRPr="00F75E5A">
        <w:rPr>
          <w:rFonts w:ascii="Verdana" w:eastAsia="Calibri" w:hAnsi="Verdana" w:cstheme="minorHAnsi"/>
          <w:b w:val="0"/>
          <w:sz w:val="20"/>
          <w:lang w:val="pl-PL"/>
        </w:rPr>
        <w:t xml:space="preserve">na podstawie </w:t>
      </w:r>
      <w:r w:rsidR="00B351A3" w:rsidRPr="00F75E5A">
        <w:rPr>
          <w:rFonts w:ascii="Verdana" w:eastAsia="Calibri" w:hAnsi="Verdana" w:cstheme="minorHAnsi"/>
          <w:b w:val="0"/>
          <w:sz w:val="20"/>
          <w:lang w:val="pl-PL"/>
        </w:rPr>
        <w:t xml:space="preserve">niniejszej </w:t>
      </w:r>
      <w:r w:rsidR="00904E94" w:rsidRPr="00F75E5A">
        <w:rPr>
          <w:rFonts w:ascii="Verdana" w:eastAsia="Calibri" w:hAnsi="Verdana" w:cstheme="minorHAnsi"/>
          <w:b w:val="0"/>
          <w:sz w:val="20"/>
          <w:lang w:val="pl-PL"/>
        </w:rPr>
        <w:t>SWZ</w:t>
      </w:r>
      <w:r w:rsidR="00B351A3" w:rsidRPr="00F75E5A">
        <w:rPr>
          <w:rFonts w:ascii="Verdana" w:eastAsia="Calibri" w:hAnsi="Verdana" w:cstheme="minorHAnsi"/>
          <w:b w:val="0"/>
          <w:sz w:val="20"/>
          <w:lang w:val="pl-PL"/>
        </w:rPr>
        <w:t xml:space="preserve"> oraz na podstawie Procedury </w:t>
      </w:r>
      <w:r w:rsidR="000B383C" w:rsidRPr="00F75E5A">
        <w:rPr>
          <w:rFonts w:ascii="Verdana" w:eastAsia="Calibri" w:hAnsi="Verdana" w:cstheme="minorHAnsi"/>
          <w:b w:val="0"/>
          <w:sz w:val="20"/>
          <w:lang w:val="pl-PL"/>
        </w:rPr>
        <w:t>z</w:t>
      </w:r>
      <w:r w:rsidR="00B351A3" w:rsidRPr="00F75E5A">
        <w:rPr>
          <w:rFonts w:ascii="Verdana" w:eastAsia="Calibri" w:hAnsi="Verdana" w:cstheme="minorHAnsi"/>
          <w:b w:val="0"/>
          <w:sz w:val="20"/>
          <w:lang w:val="pl-PL"/>
        </w:rPr>
        <w:t>akupów w Grupie PGE EC</w:t>
      </w:r>
      <w:bookmarkEnd w:id="68"/>
      <w:r w:rsidR="00D06CC2" w:rsidRPr="00F75E5A">
        <w:rPr>
          <w:rFonts w:ascii="Verdana" w:eastAsia="Calibri" w:hAnsi="Verdana" w:cstheme="minorHAnsi"/>
          <w:b w:val="0"/>
          <w:sz w:val="20"/>
          <w:lang w:val="pl-PL"/>
        </w:rPr>
        <w:t xml:space="preserve"> i Procedury Ogólnej Zakupów GK PGE</w:t>
      </w:r>
      <w:r w:rsidRPr="00F75E5A">
        <w:rPr>
          <w:rFonts w:ascii="Verdana" w:eastAsia="Calibri" w:hAnsi="Verdana" w:cstheme="minorHAnsi"/>
          <w:b w:val="0"/>
          <w:sz w:val="20"/>
          <w:lang w:val="pl-PL"/>
        </w:rPr>
        <w:t>.</w:t>
      </w:r>
      <w:bookmarkEnd w:id="69"/>
      <w:bookmarkEnd w:id="70"/>
      <w:bookmarkEnd w:id="71"/>
      <w:r w:rsidR="00EB3001" w:rsidRPr="00F75E5A">
        <w:rPr>
          <w:rFonts w:ascii="Verdana" w:eastAsia="Calibri" w:hAnsi="Verdana" w:cstheme="minorHAnsi"/>
          <w:b w:val="0"/>
          <w:sz w:val="20"/>
          <w:lang w:val="pl-PL"/>
        </w:rPr>
        <w:t xml:space="preserve"> Do niniejszego Postępowania</w:t>
      </w:r>
      <w:r w:rsidR="008521EE" w:rsidRPr="00F75E5A">
        <w:rPr>
          <w:rFonts w:ascii="Verdana" w:eastAsia="Calibri" w:hAnsi="Verdana" w:cstheme="minorHAnsi"/>
          <w:b w:val="0"/>
          <w:sz w:val="20"/>
          <w:lang w:val="pl-PL"/>
        </w:rPr>
        <w:t xml:space="preserve"> </w:t>
      </w:r>
      <w:r w:rsidR="008521EE" w:rsidRPr="00F75E5A">
        <w:rPr>
          <w:rFonts w:ascii="Verdana" w:hAnsi="Verdana" w:cstheme="minorHAnsi"/>
          <w:b w:val="0"/>
          <w:sz w:val="20"/>
          <w:lang w:val="pl-PL" w:eastAsia="pl-PL"/>
        </w:rPr>
        <w:t>zakupowego</w:t>
      </w:r>
      <w:r w:rsidR="00EB3001" w:rsidRPr="002A6CA3">
        <w:rPr>
          <w:rFonts w:ascii="Verdana" w:eastAsia="Calibri" w:hAnsi="Verdana" w:cstheme="minorHAnsi"/>
          <w:b w:val="0"/>
          <w:sz w:val="20"/>
          <w:lang w:val="pl-PL"/>
        </w:rPr>
        <w:t xml:space="preserve"> nie mają </w:t>
      </w:r>
      <w:r w:rsidR="00EB3001" w:rsidRPr="00F75E5A">
        <w:rPr>
          <w:rFonts w:ascii="Verdana" w:eastAsia="Calibri" w:hAnsi="Verdana" w:cstheme="minorHAnsi"/>
          <w:b w:val="0"/>
          <w:sz w:val="20"/>
          <w:lang w:val="pl-PL"/>
        </w:rPr>
        <w:t xml:space="preserve">zastosowania przepisy ustawy z dnia </w:t>
      </w:r>
      <w:r w:rsidR="00FD2058" w:rsidRPr="00F75E5A">
        <w:rPr>
          <w:rFonts w:ascii="Verdana" w:eastAsia="Calibri" w:hAnsi="Verdana" w:cstheme="minorHAnsi"/>
          <w:b w:val="0"/>
          <w:sz w:val="20"/>
          <w:lang w:val="pl-PL"/>
        </w:rPr>
        <w:t xml:space="preserve">11 </w:t>
      </w:r>
      <w:r w:rsidR="00904E94" w:rsidRPr="00F75E5A">
        <w:rPr>
          <w:rFonts w:ascii="Verdana" w:eastAsia="Calibri" w:hAnsi="Verdana" w:cstheme="minorHAnsi"/>
          <w:b w:val="0"/>
          <w:sz w:val="20"/>
          <w:lang w:val="pl-PL"/>
        </w:rPr>
        <w:t>września 2019</w:t>
      </w:r>
      <w:r w:rsidR="00300C17" w:rsidRPr="00F75E5A">
        <w:rPr>
          <w:rFonts w:ascii="Verdana" w:eastAsia="Calibri" w:hAnsi="Verdana" w:cstheme="minorHAnsi"/>
          <w:b w:val="0"/>
          <w:sz w:val="20"/>
          <w:lang w:val="pl-PL"/>
        </w:rPr>
        <w:t xml:space="preserve"> r. Prawo zamówień publicznych.</w:t>
      </w:r>
      <w:bookmarkEnd w:id="72"/>
      <w:r w:rsidR="00300C17" w:rsidRPr="00F75E5A">
        <w:rPr>
          <w:rFonts w:ascii="Verdana" w:eastAsia="Calibri" w:hAnsi="Verdana" w:cstheme="minorHAnsi"/>
          <w:b w:val="0"/>
          <w:sz w:val="20"/>
          <w:lang w:val="pl-PL"/>
        </w:rPr>
        <w:t xml:space="preserve"> </w:t>
      </w:r>
    </w:p>
    <w:p w14:paraId="25A13959" w14:textId="60463D28" w:rsidR="00A11EF6" w:rsidRPr="00F75E5A"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F75E5A">
        <w:rPr>
          <w:rFonts w:ascii="Verdana" w:eastAsia="Calibri" w:hAnsi="Verdana" w:cstheme="minorHAnsi"/>
          <w:b w:val="0"/>
          <w:sz w:val="20"/>
          <w:lang w:val="pl-PL"/>
        </w:rPr>
        <w:t xml:space="preserve">Przetarg nieograniczony jest trybem udzielania zamówienia, w którym w odpowiedzi na </w:t>
      </w:r>
      <w:r w:rsidR="00904E94" w:rsidRPr="00F75E5A">
        <w:rPr>
          <w:rFonts w:ascii="Verdana" w:eastAsia="Calibri" w:hAnsi="Verdana" w:cstheme="minorHAnsi"/>
          <w:b w:val="0"/>
          <w:sz w:val="20"/>
          <w:lang w:val="pl-PL"/>
        </w:rPr>
        <w:t>SWZ</w:t>
      </w:r>
      <w:r w:rsidR="00B351A3" w:rsidRPr="00F75E5A">
        <w:rPr>
          <w:rFonts w:ascii="Verdana" w:eastAsia="Calibri" w:hAnsi="Verdana" w:cstheme="minorHAnsi"/>
          <w:b w:val="0"/>
          <w:sz w:val="20"/>
          <w:lang w:val="pl-PL"/>
        </w:rPr>
        <w:t xml:space="preserve"> opublikowaną w Systemie Zakupowym GK PGE,</w:t>
      </w:r>
      <w:r w:rsidRPr="00F75E5A">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6D28BA">
      <w:pPr>
        <w:pStyle w:val="Nagwek2"/>
        <w:numPr>
          <w:ilvl w:val="1"/>
          <w:numId w:val="64"/>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412843C" w14:textId="1AEE9F9F" w:rsidR="00F75E5A" w:rsidRPr="00B656E1" w:rsidRDefault="00A70840" w:rsidP="00F75E5A">
      <w:pPr>
        <w:pStyle w:val="Akapitzlist"/>
        <w:numPr>
          <w:ilvl w:val="1"/>
          <w:numId w:val="27"/>
        </w:numPr>
        <w:spacing w:before="120" w:after="120" w:line="240" w:lineRule="auto"/>
        <w:ind w:left="425" w:right="-284" w:hanging="709"/>
        <w:rPr>
          <w:rFonts w:ascii="Verdana" w:eastAsia="Calibri" w:hAnsi="Verdana" w:cstheme="minorHAnsi"/>
          <w:sz w:val="20"/>
        </w:rPr>
      </w:pPr>
      <w:bookmarkStart w:id="108" w:name="_Toc243294537"/>
      <w:bookmarkStart w:id="109" w:name="_Toc514847131"/>
      <w:r w:rsidRPr="002A6CA3">
        <w:rPr>
          <w:rFonts w:ascii="Verdana" w:eastAsia="Calibri" w:hAnsi="Verdana" w:cstheme="minorHAnsi"/>
          <w:sz w:val="20"/>
        </w:rPr>
        <w:t xml:space="preserve">Przedmiotem Zamówienia </w:t>
      </w:r>
      <w:bookmarkEnd w:id="108"/>
      <w:r w:rsidR="00F75E5A" w:rsidRPr="00B656E1">
        <w:rPr>
          <w:rFonts w:ascii="Verdana" w:eastAsia="Calibri" w:hAnsi="Verdana" w:cstheme="minorHAnsi"/>
          <w:sz w:val="20"/>
        </w:rPr>
        <w:t>jest</w:t>
      </w:r>
      <w:bookmarkStart w:id="110" w:name="_Toc515881663"/>
      <w:bookmarkStart w:id="111" w:name="_Toc515881844"/>
      <w:bookmarkStart w:id="112" w:name="_Toc515896273"/>
      <w:bookmarkEnd w:id="109"/>
      <w:r w:rsidR="00F75E5A" w:rsidRPr="00B656E1">
        <w:rPr>
          <w:rFonts w:ascii="Verdana" w:eastAsia="Calibri" w:hAnsi="Verdana" w:cstheme="minorHAnsi"/>
          <w:sz w:val="20"/>
        </w:rPr>
        <w:t xml:space="preserve"> modernizacja pomieszczeń z przeznaczeniem na archiwum ogólnozakładowe z jednoczesnym uwzględnieniem przeznaczenia części pomieszczeń </w:t>
      </w:r>
    </w:p>
    <w:p w14:paraId="030F4E1F" w14:textId="35288658" w:rsidR="007976E3" w:rsidRPr="00B656E1" w:rsidRDefault="00F75E5A" w:rsidP="00F75E5A">
      <w:pPr>
        <w:pStyle w:val="Akapitzlist"/>
        <w:spacing w:before="120" w:after="120" w:line="240" w:lineRule="auto"/>
        <w:ind w:left="425" w:right="-284"/>
        <w:rPr>
          <w:rFonts w:ascii="Verdana" w:eastAsia="Calibri" w:hAnsi="Verdana" w:cstheme="minorHAnsi"/>
          <w:sz w:val="20"/>
        </w:rPr>
      </w:pPr>
      <w:r w:rsidRPr="00B656E1">
        <w:rPr>
          <w:rFonts w:ascii="Verdana" w:eastAsia="Calibri" w:hAnsi="Verdana" w:cstheme="minorHAnsi"/>
          <w:sz w:val="20"/>
        </w:rPr>
        <w:t>na potrzeby socjalne- stołówkę pracowniczą, w budynku socjalnym położonym przy ul. Gdańskiej 34 a w Szczecinie, w oparciu o posiadaną dokumentację projektową.</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14:paraId="629E10C1" w14:textId="30D1F195" w:rsidR="005817FF" w:rsidRPr="00B656E1"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B656E1">
        <w:rPr>
          <w:rFonts w:ascii="Verdana" w:eastAsia="Calibri" w:hAnsi="Verdana" w:cstheme="minorHAnsi"/>
          <w:sz w:val="20"/>
        </w:rPr>
        <w:t>Zamawiający nie dopuszcza składania Ofert częściowych</w:t>
      </w:r>
      <w:r w:rsidR="002672FF" w:rsidRPr="00B656E1">
        <w:rPr>
          <w:rFonts w:ascii="Verdana" w:eastAsia="Calibri" w:hAnsi="Verdana" w:cstheme="minorHAnsi"/>
          <w:sz w:val="20"/>
        </w:rPr>
        <w:t>.</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2A6CA3">
        <w:rPr>
          <w:rFonts w:ascii="Verdana" w:eastAsia="Calibri" w:hAnsi="Verdana" w:cstheme="minorHAnsi"/>
          <w:kern w:val="0"/>
          <w:sz w:val="20"/>
          <w:lang w:val="pl-PL"/>
        </w:rPr>
        <w:t>OFERTY WARIANTOWE</w:t>
      </w:r>
      <w:bookmarkEnd w:id="115"/>
    </w:p>
    <w:p w14:paraId="64E52534" w14:textId="7614E71B" w:rsidR="008953D9" w:rsidRPr="00B656E1"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B656E1">
        <w:rPr>
          <w:rFonts w:ascii="Verdana" w:eastAsia="Calibri" w:hAnsi="Verdana" w:cstheme="minorHAnsi"/>
          <w:sz w:val="20"/>
        </w:rPr>
        <w:t>Zamawiający nie dopuszcza składania Ofert wariantowych</w:t>
      </w:r>
      <w:r w:rsidR="00B656E1" w:rsidRPr="00B656E1">
        <w:rPr>
          <w:rFonts w:ascii="Verdana" w:eastAsia="Calibri" w:hAnsi="Verdana" w:cstheme="minorHAnsi"/>
          <w:sz w:val="20"/>
        </w:rPr>
        <w:t>.</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2A6CA3">
        <w:rPr>
          <w:rFonts w:ascii="Verdana" w:eastAsia="Calibri" w:hAnsi="Verdana" w:cstheme="minorHAnsi"/>
          <w:caps w:val="0"/>
          <w:kern w:val="0"/>
          <w:sz w:val="20"/>
          <w:lang w:val="pl-PL"/>
        </w:rPr>
        <w:t>UMOWA RAMOWA</w:t>
      </w:r>
      <w:bookmarkEnd w:id="116"/>
    </w:p>
    <w:p w14:paraId="7C4C5B5E" w14:textId="525B4A3B" w:rsidR="005817FF" w:rsidRPr="00B656E1" w:rsidRDefault="002C058E" w:rsidP="006D28BA">
      <w:pPr>
        <w:pStyle w:val="Akapitzlist"/>
        <w:numPr>
          <w:ilvl w:val="1"/>
          <w:numId w:val="23"/>
        </w:numPr>
        <w:spacing w:line="240" w:lineRule="auto"/>
        <w:ind w:left="425" w:right="-284" w:hanging="709"/>
        <w:rPr>
          <w:rFonts w:ascii="Verdana" w:hAnsi="Verdana" w:cstheme="minorHAnsi"/>
          <w:sz w:val="20"/>
        </w:rPr>
      </w:pPr>
      <w:r w:rsidRPr="00B656E1">
        <w:rPr>
          <w:rFonts w:ascii="Verdana" w:eastAsia="Calibri" w:hAnsi="Verdana" w:cstheme="minorHAnsi"/>
          <w:sz w:val="20"/>
        </w:rPr>
        <w:t>Zamawiający nie przewiduje zawarcia Umowy ramowej.</w:t>
      </w:r>
    </w:p>
    <w:p w14:paraId="7253860E" w14:textId="0750354E"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2A6CA3">
        <w:rPr>
          <w:rFonts w:ascii="Verdana" w:eastAsia="Calibri" w:hAnsi="Verdana" w:cstheme="minorHAnsi"/>
          <w:caps w:val="0"/>
          <w:kern w:val="0"/>
          <w:sz w:val="20"/>
          <w:lang w:val="pl-PL"/>
        </w:rPr>
        <w:t>INFORMACJA O PRAWIE OPCJI</w:t>
      </w:r>
      <w:bookmarkEnd w:id="117"/>
    </w:p>
    <w:p w14:paraId="5E2765B0" w14:textId="029C6AEB" w:rsidR="00FC0566" w:rsidRPr="00B656E1" w:rsidRDefault="00CF656F" w:rsidP="00B656E1">
      <w:pPr>
        <w:pStyle w:val="Akapitzlist"/>
        <w:numPr>
          <w:ilvl w:val="1"/>
          <w:numId w:val="21"/>
        </w:numPr>
        <w:spacing w:before="120" w:after="120" w:line="240" w:lineRule="auto"/>
        <w:ind w:left="426" w:right="-284" w:hanging="710"/>
        <w:rPr>
          <w:rFonts w:ascii="Verdana" w:hAnsi="Verdana" w:cstheme="minorHAnsi"/>
          <w:kern w:val="28"/>
          <w:sz w:val="20"/>
          <w:lang w:val="en-GB"/>
        </w:rPr>
      </w:pPr>
      <w:r>
        <w:rPr>
          <w:rFonts w:ascii="Verdana" w:hAnsi="Verdana" w:cstheme="minorHAnsi"/>
          <w:sz w:val="20"/>
        </w:rPr>
        <w:t>Zamawiają</w:t>
      </w:r>
      <w:r w:rsidR="00FC0566" w:rsidRPr="00B656E1">
        <w:rPr>
          <w:rFonts w:ascii="Verdana" w:hAnsi="Verdana" w:cstheme="minorHAnsi"/>
          <w:sz w:val="20"/>
        </w:rPr>
        <w:t>cy nie przewiduje prawa opcji</w:t>
      </w:r>
      <w:bookmarkStart w:id="118" w:name="_Toc122344714"/>
      <w:bookmarkStart w:id="119" w:name="_Toc122344722"/>
      <w:bookmarkStart w:id="120" w:name="_Toc122344723"/>
      <w:bookmarkEnd w:id="118"/>
      <w:bookmarkEnd w:id="119"/>
      <w:r w:rsidR="00B656E1" w:rsidRPr="00B656E1">
        <w:rPr>
          <w:rFonts w:ascii="Verdana" w:hAnsi="Verdana" w:cstheme="minorHAnsi"/>
          <w:sz w:val="20"/>
        </w:rPr>
        <w:t>.</w:t>
      </w:r>
      <w:bookmarkEnd w:id="120"/>
      <w:r w:rsidR="00B656E1" w:rsidRPr="00B656E1">
        <w:rPr>
          <w:rFonts w:ascii="Verdana" w:hAnsi="Verdana" w:cstheme="minorHAnsi"/>
          <w:kern w:val="28"/>
          <w:sz w:val="20"/>
          <w:lang w:val="en-GB"/>
        </w:rPr>
        <w:t xml:space="preserve"> </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r w:rsidRPr="00FB28DD">
        <w:rPr>
          <w:rFonts w:ascii="Verdana" w:eastAsia="Calibri" w:hAnsi="Verdana" w:cstheme="minorHAnsi"/>
          <w:kern w:val="0"/>
          <w:sz w:val="20"/>
          <w:lang w:val="pl-PL"/>
        </w:rPr>
        <w:t>Miejsce realizacji Zamówienia</w:t>
      </w:r>
      <w:bookmarkEnd w:id="121"/>
    </w:p>
    <w:p w14:paraId="0DA42550" w14:textId="54528383" w:rsidR="00F24592" w:rsidRPr="00B0233B" w:rsidRDefault="00F24592" w:rsidP="00B0233B">
      <w:pPr>
        <w:pStyle w:val="Nagwek2"/>
        <w:keepNext w:val="0"/>
        <w:keepLines w:val="0"/>
        <w:suppressAutoHyphens/>
        <w:spacing w:before="120" w:after="120" w:line="240" w:lineRule="auto"/>
        <w:rPr>
          <w:rFonts w:ascii="Verdana" w:hAnsi="Verdana" w:cstheme="minorHAnsi"/>
          <w:b w:val="0"/>
          <w:sz w:val="20"/>
          <w:lang w:val="pl-PL"/>
        </w:rPr>
      </w:pPr>
      <w:bookmarkStart w:id="122" w:name="_Toc122344733"/>
      <w:r w:rsidRPr="00B0233B">
        <w:rPr>
          <w:rFonts w:ascii="Verdana" w:hAnsi="Verdana" w:cstheme="minorHAnsi"/>
          <w:b w:val="0"/>
          <w:sz w:val="20"/>
          <w:lang w:val="pl-PL"/>
        </w:rPr>
        <w:t>PGE Energia Ciepła S.A.; Oddział w Szczecinie - 70-661 Szczecin; ul. Gdańska 34a</w:t>
      </w:r>
      <w:bookmarkEnd w:id="122"/>
      <w:r w:rsidR="00CF656F">
        <w:rPr>
          <w:rFonts w:ascii="Verdana" w:hAnsi="Verdana" w:cstheme="minorHAnsi"/>
          <w:b w:val="0"/>
          <w:sz w:val="20"/>
          <w:lang w:val="pl-PL"/>
        </w:rPr>
        <w:t>,</w:t>
      </w:r>
      <w:r w:rsidR="00B0233B" w:rsidRPr="00B0233B">
        <w:rPr>
          <w:rFonts w:ascii="Verdana" w:hAnsi="Verdana" w:cstheme="minorHAnsi"/>
          <w:b w:val="0"/>
          <w:sz w:val="20"/>
          <w:lang w:val="pl-PL"/>
        </w:rPr>
        <w:t xml:space="preserve"> budynek socjalny</w:t>
      </w:r>
      <w:r w:rsidR="00845F89">
        <w:rPr>
          <w:rFonts w:ascii="Verdana" w:hAnsi="Verdana" w:cstheme="minorHAnsi"/>
          <w:b w:val="0"/>
          <w:sz w:val="20"/>
          <w:lang w:val="pl-PL"/>
        </w:rPr>
        <w:t xml:space="preserve"> „S”.</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3" w:name="_Toc122344744"/>
      <w:r w:rsidRPr="009273F4">
        <w:rPr>
          <w:rFonts w:ascii="Verdana" w:hAnsi="Verdana" w:cstheme="minorHAnsi"/>
          <w:caps w:val="0"/>
          <w:kern w:val="0"/>
          <w:sz w:val="20"/>
          <w:lang w:val="pl-PL"/>
        </w:rPr>
        <w:t>TERMIN WYKONANIA ZAMÓWIENIA</w:t>
      </w:r>
      <w:bookmarkStart w:id="124" w:name="_Toc122344745"/>
      <w:bookmarkEnd w:id="123"/>
    </w:p>
    <w:p w14:paraId="1BCC3835" w14:textId="6E31D0D1" w:rsidR="00C70424" w:rsidRPr="00E0615A" w:rsidRDefault="000B47DF" w:rsidP="00C70424">
      <w:pPr>
        <w:pStyle w:val="Nagwek1"/>
        <w:keepNext w:val="0"/>
        <w:keepLines w:val="0"/>
        <w:numPr>
          <w:ilvl w:val="1"/>
          <w:numId w:val="21"/>
        </w:numPr>
        <w:suppressAutoHyphens/>
        <w:spacing w:before="120" w:after="120" w:line="240" w:lineRule="auto"/>
        <w:ind w:left="567" w:right="-284" w:hanging="851"/>
        <w:rPr>
          <w:rFonts w:ascii="Verdana" w:eastAsia="Calibri" w:hAnsi="Verdana" w:cstheme="minorHAnsi"/>
          <w:b w:val="0"/>
          <w:caps w:val="0"/>
          <w:kern w:val="0"/>
          <w:sz w:val="20"/>
          <w:lang w:val="pl-PL"/>
        </w:rPr>
      </w:pPr>
      <w:r w:rsidRPr="00E0615A">
        <w:rPr>
          <w:rFonts w:ascii="Verdana" w:eastAsia="Calibri" w:hAnsi="Verdana" w:cstheme="minorHAnsi"/>
          <w:b w:val="0"/>
          <w:caps w:val="0"/>
          <w:kern w:val="0"/>
          <w:sz w:val="20"/>
          <w:lang w:val="pl-PL"/>
        </w:rPr>
        <w:t xml:space="preserve">Wymagany termin realizacji zamówienia – </w:t>
      </w:r>
      <w:r w:rsidR="00EE6215" w:rsidRPr="00E0615A">
        <w:rPr>
          <w:rFonts w:ascii="Verdana" w:eastAsia="Calibri" w:hAnsi="Verdana" w:cstheme="minorHAnsi"/>
          <w:b w:val="0"/>
          <w:caps w:val="0"/>
          <w:kern w:val="0"/>
          <w:sz w:val="20"/>
          <w:lang w:val="pl-PL"/>
        </w:rPr>
        <w:t>U</w:t>
      </w:r>
      <w:r w:rsidRPr="00E0615A">
        <w:rPr>
          <w:rFonts w:ascii="Verdana" w:eastAsia="Calibri" w:hAnsi="Verdana" w:cstheme="minorHAnsi"/>
          <w:b w:val="0"/>
          <w:caps w:val="0"/>
          <w:kern w:val="0"/>
          <w:sz w:val="20"/>
          <w:lang w:val="pl-PL"/>
        </w:rPr>
        <w:t xml:space="preserve">mowa </w:t>
      </w:r>
      <w:r w:rsidR="00BB3532" w:rsidRPr="00E0615A">
        <w:rPr>
          <w:rFonts w:ascii="Verdana" w:eastAsia="Calibri" w:hAnsi="Verdana" w:cstheme="minorHAnsi"/>
          <w:b w:val="0"/>
          <w:caps w:val="0"/>
          <w:kern w:val="0"/>
          <w:sz w:val="20"/>
          <w:lang w:val="pl-PL"/>
        </w:rPr>
        <w:t xml:space="preserve">zostanie </w:t>
      </w:r>
      <w:r w:rsidR="00C70424" w:rsidRPr="00E0615A">
        <w:rPr>
          <w:rFonts w:ascii="Verdana" w:eastAsia="Calibri" w:hAnsi="Verdana" w:cstheme="minorHAnsi"/>
          <w:b w:val="0"/>
          <w:caps w:val="0"/>
          <w:kern w:val="0"/>
          <w:sz w:val="20"/>
          <w:lang w:val="pl-PL"/>
        </w:rPr>
        <w:t>zawarta</w:t>
      </w:r>
      <w:bookmarkEnd w:id="124"/>
      <w:r w:rsidR="00E0615A">
        <w:rPr>
          <w:rFonts w:ascii="Verdana" w:eastAsia="Calibri" w:hAnsi="Verdana" w:cstheme="minorHAnsi"/>
          <w:b w:val="0"/>
          <w:caps w:val="0"/>
          <w:kern w:val="0"/>
          <w:sz w:val="20"/>
          <w:lang w:val="pl-PL"/>
        </w:rPr>
        <w:t xml:space="preserve"> o</w:t>
      </w:r>
      <w:r w:rsidR="00C70424" w:rsidRPr="00E0615A">
        <w:rPr>
          <w:rFonts w:ascii="Verdana" w:eastAsia="Calibri" w:hAnsi="Verdana" w:cstheme="minorHAnsi"/>
          <w:b w:val="0"/>
          <w:caps w:val="0"/>
          <w:kern w:val="0"/>
          <w:sz w:val="20"/>
          <w:lang w:val="pl-PL"/>
        </w:rPr>
        <w:t xml:space="preserve">d Daty </w:t>
      </w:r>
      <w:r w:rsidR="003E25D4">
        <w:rPr>
          <w:rFonts w:ascii="Verdana" w:eastAsia="Calibri" w:hAnsi="Verdana" w:cstheme="minorHAnsi"/>
          <w:b w:val="0"/>
          <w:caps w:val="0"/>
          <w:kern w:val="0"/>
          <w:sz w:val="20"/>
          <w:lang w:val="pl-PL"/>
        </w:rPr>
        <w:t>W</w:t>
      </w:r>
      <w:r w:rsidR="00C70424" w:rsidRPr="00E0615A">
        <w:rPr>
          <w:rFonts w:ascii="Verdana" w:eastAsia="Calibri" w:hAnsi="Verdana" w:cstheme="minorHAnsi"/>
          <w:b w:val="0"/>
          <w:caps w:val="0"/>
          <w:kern w:val="0"/>
          <w:sz w:val="20"/>
          <w:lang w:val="pl-PL"/>
        </w:rPr>
        <w:t xml:space="preserve">ejścia </w:t>
      </w:r>
      <w:r w:rsidR="003E25D4">
        <w:rPr>
          <w:rFonts w:ascii="Verdana" w:eastAsia="Calibri" w:hAnsi="Verdana" w:cstheme="minorHAnsi"/>
          <w:b w:val="0"/>
          <w:caps w:val="0"/>
          <w:kern w:val="0"/>
          <w:sz w:val="20"/>
          <w:lang w:val="pl-PL"/>
        </w:rPr>
        <w:t>w</w:t>
      </w:r>
      <w:r w:rsidR="00C70424" w:rsidRPr="00E0615A">
        <w:rPr>
          <w:rFonts w:ascii="Verdana" w:eastAsia="Calibri" w:hAnsi="Verdana" w:cstheme="minorHAnsi"/>
          <w:b w:val="0"/>
          <w:caps w:val="0"/>
          <w:kern w:val="0"/>
          <w:sz w:val="20"/>
          <w:lang w:val="pl-PL"/>
        </w:rPr>
        <w:t xml:space="preserve"> Życie Umowy, która została zdefiniowana w Projekcie Umowy – Załącznik nr 2 do SWZ</w:t>
      </w:r>
      <w:r w:rsidR="00E0615A">
        <w:rPr>
          <w:rFonts w:ascii="Verdana" w:eastAsia="Calibri" w:hAnsi="Verdana" w:cstheme="minorHAnsi"/>
          <w:b w:val="0"/>
          <w:caps w:val="0"/>
          <w:kern w:val="0"/>
          <w:sz w:val="20"/>
          <w:lang w:val="pl-PL"/>
        </w:rPr>
        <w:t xml:space="preserve"> do 31.12.2026 r.</w:t>
      </w:r>
    </w:p>
    <w:p w14:paraId="2E004852" w14:textId="54C1C3F7"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poszczególnych </w:t>
      </w:r>
      <w:r w:rsidR="00E0615A" w:rsidRPr="00E0615A">
        <w:rPr>
          <w:rFonts w:ascii="Verdana" w:eastAsia="Calibri" w:hAnsi="Verdana" w:cstheme="minorHAnsi"/>
          <w:sz w:val="20"/>
        </w:rPr>
        <w:t xml:space="preserve">etapów </w:t>
      </w:r>
      <w:r w:rsidR="00FF326B" w:rsidRPr="00E0615A">
        <w:rPr>
          <w:rFonts w:ascii="Verdana" w:eastAsia="Calibri" w:hAnsi="Verdana" w:cstheme="minorHAnsi"/>
          <w:sz w:val="20"/>
        </w:rPr>
        <w:t>prac</w:t>
      </w:r>
      <w:r w:rsidRPr="002A6CA3">
        <w:rPr>
          <w:rFonts w:ascii="Verdana" w:eastAsia="Calibri" w:hAnsi="Verdana" w:cstheme="minorHAnsi"/>
          <w:sz w:val="20"/>
        </w:rPr>
        <w:t xml:space="preserve"> w ramach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5" w:name="_Toc122344746"/>
      <w:r w:rsidRPr="002A6CA3">
        <w:rPr>
          <w:rFonts w:ascii="Verdana" w:eastAsia="Calibri" w:hAnsi="Verdana" w:cstheme="minorHAnsi"/>
          <w:caps w:val="0"/>
          <w:kern w:val="0"/>
          <w:sz w:val="20"/>
          <w:lang w:val="pl-PL"/>
        </w:rPr>
        <w:t>WIZJA LOKALNA</w:t>
      </w:r>
      <w:bookmarkEnd w:id="125"/>
    </w:p>
    <w:p w14:paraId="14AC0CB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3ACD521B" w14:textId="77777777" w:rsidR="00532A19" w:rsidRPr="002A6CA3" w:rsidRDefault="00532A19" w:rsidP="00980BFF">
      <w:pPr>
        <w:pStyle w:val="Akapitzlist"/>
        <w:numPr>
          <w:ilvl w:val="0"/>
          <w:numId w:val="44"/>
        </w:numPr>
        <w:spacing w:line="264" w:lineRule="auto"/>
        <w:ind w:right="-284"/>
        <w:contextualSpacing w:val="0"/>
        <w:rPr>
          <w:rFonts w:ascii="Verdana" w:eastAsia="Calibri" w:hAnsi="Verdana" w:cstheme="minorHAnsi"/>
          <w:vanish/>
          <w:sz w:val="20"/>
          <w:highlight w:val="cyan"/>
        </w:rPr>
      </w:pPr>
    </w:p>
    <w:p w14:paraId="5C284E37" w14:textId="7D7DE985" w:rsidR="000D21E1" w:rsidRPr="003E25D4" w:rsidRDefault="00671D17" w:rsidP="006D28BA">
      <w:pPr>
        <w:pStyle w:val="Tekstpodstawowy"/>
        <w:numPr>
          <w:ilvl w:val="1"/>
          <w:numId w:val="44"/>
        </w:numPr>
        <w:spacing w:after="0" w:line="264" w:lineRule="auto"/>
        <w:ind w:left="426" w:right="-284" w:hanging="710"/>
        <w:rPr>
          <w:rFonts w:ascii="Verdana" w:hAnsi="Verdana" w:cstheme="minorHAnsi"/>
          <w:b/>
          <w:sz w:val="20"/>
        </w:rPr>
      </w:pPr>
      <w:bookmarkStart w:id="126" w:name="_Toc51166117"/>
      <w:r w:rsidRPr="003E25D4">
        <w:rPr>
          <w:rFonts w:ascii="Verdana" w:hAnsi="Verdana" w:cstheme="minorHAnsi"/>
          <w:b/>
          <w:sz w:val="20"/>
        </w:rPr>
        <w:t>Wykonawca może odbyć wizję lokalną</w:t>
      </w:r>
      <w:r w:rsidRPr="003E25D4">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6"/>
    </w:p>
    <w:p w14:paraId="114D7C6F" w14:textId="5AE55DD2" w:rsidR="000D21E1" w:rsidRPr="003E25D4" w:rsidRDefault="00671D17" w:rsidP="006D28BA">
      <w:pPr>
        <w:pStyle w:val="Tekstpodstawowy"/>
        <w:numPr>
          <w:ilvl w:val="1"/>
          <w:numId w:val="44"/>
        </w:numPr>
        <w:spacing w:after="0" w:line="264" w:lineRule="auto"/>
        <w:ind w:left="425" w:right="-284" w:hanging="709"/>
        <w:rPr>
          <w:rFonts w:ascii="Verdana" w:hAnsi="Verdana" w:cstheme="minorHAnsi"/>
          <w:b/>
          <w:sz w:val="20"/>
        </w:rPr>
      </w:pPr>
      <w:r w:rsidRPr="003E25D4">
        <w:rPr>
          <w:rFonts w:ascii="Verdana" w:hAnsi="Verdana" w:cstheme="minorHAnsi"/>
          <w:sz w:val="20"/>
        </w:rPr>
        <w:t>W przypadku opisanym w pkt 11.1 SWZ, wizja lokalna na prośbę Wykonawcy zgłoszoną za pośrednictwem Systemu Zakupowego GK PGE w zakładce „Pytania/odpowiedzi”, zostanie przeprowadzona</w:t>
      </w:r>
      <w:r w:rsidRPr="003E25D4">
        <w:rPr>
          <w:rFonts w:ascii="Verdana" w:hAnsi="Verdana" w:cstheme="minorHAnsi"/>
          <w:sz w:val="20"/>
        </w:rPr>
        <w:br/>
        <w:t>w terminie ustalonym przez Zamawiającego odrębnie, o czym wszyscy potencjalni Wykonawcy zostaną poinformowani za pośrednictwem Systemu Zakupowego GK PGE</w:t>
      </w:r>
      <w:r w:rsidR="000F0C0E" w:rsidRPr="003E25D4">
        <w:rPr>
          <w:rFonts w:ascii="Verdana" w:hAnsi="Verdana" w:cstheme="minorHAnsi"/>
          <w:sz w:val="20"/>
        </w:rPr>
        <w:t>.</w:t>
      </w:r>
    </w:p>
    <w:p w14:paraId="64AB69BE" w14:textId="77777777" w:rsidR="000F0C0E" w:rsidRPr="003E25D4" w:rsidRDefault="000F0C0E" w:rsidP="006D28BA">
      <w:pPr>
        <w:pStyle w:val="Tekstpodstawowy"/>
        <w:numPr>
          <w:ilvl w:val="1"/>
          <w:numId w:val="44"/>
        </w:numPr>
        <w:spacing w:after="0" w:line="264" w:lineRule="auto"/>
        <w:ind w:left="425" w:right="-284" w:hanging="709"/>
        <w:rPr>
          <w:rFonts w:ascii="Verdana" w:hAnsi="Verdana" w:cstheme="minorHAnsi"/>
          <w:b/>
          <w:sz w:val="20"/>
        </w:rPr>
      </w:pPr>
      <w:r w:rsidRPr="003E25D4">
        <w:rPr>
          <w:rFonts w:ascii="Verdana" w:eastAsia="Calibri" w:hAnsi="Verdana" w:cstheme="minorHAnsi"/>
          <w:sz w:val="20"/>
        </w:rPr>
        <w:t xml:space="preserve">Szczegółowe informacje dotyczące zasad i przebiegu </w:t>
      </w:r>
      <w:r w:rsidR="00E854E5" w:rsidRPr="003E25D4">
        <w:rPr>
          <w:rFonts w:ascii="Verdana" w:eastAsia="Calibri" w:hAnsi="Verdana" w:cstheme="minorHAnsi"/>
          <w:sz w:val="20"/>
        </w:rPr>
        <w:t xml:space="preserve">ewentualnej </w:t>
      </w:r>
      <w:r w:rsidRPr="003E25D4">
        <w:rPr>
          <w:rFonts w:ascii="Verdana" w:eastAsia="Calibri" w:hAnsi="Verdana" w:cstheme="minorHAnsi"/>
          <w:sz w:val="20"/>
        </w:rPr>
        <w:t xml:space="preserve">wizji lokalnej: </w:t>
      </w:r>
    </w:p>
    <w:p w14:paraId="7E390D46" w14:textId="77777777" w:rsidR="00C47332" w:rsidRPr="003E25D4"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D772163" w14:textId="77777777" w:rsidR="00C47332" w:rsidRPr="003E25D4" w:rsidRDefault="00C47332" w:rsidP="00980BFF">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084A87C8" w14:textId="77777777" w:rsidR="00C47332" w:rsidRPr="003E25D4" w:rsidRDefault="00C47332" w:rsidP="00980BFF">
      <w:pPr>
        <w:pStyle w:val="Akapitzlist"/>
        <w:numPr>
          <w:ilvl w:val="1"/>
          <w:numId w:val="45"/>
        </w:numPr>
        <w:spacing w:before="120" w:after="120" w:line="240" w:lineRule="auto"/>
        <w:ind w:right="-284"/>
        <w:contextualSpacing w:val="0"/>
        <w:rPr>
          <w:rFonts w:ascii="Verdana" w:eastAsia="Calibri" w:hAnsi="Verdana" w:cstheme="minorHAnsi"/>
          <w:vanish/>
          <w:sz w:val="20"/>
        </w:rPr>
      </w:pPr>
    </w:p>
    <w:p w14:paraId="1F047970" w14:textId="3E48C215" w:rsidR="000F0C0E" w:rsidRPr="003E25D4" w:rsidRDefault="000F0C0E" w:rsidP="006D28BA">
      <w:pPr>
        <w:pStyle w:val="Tekstpodstawowy"/>
        <w:numPr>
          <w:ilvl w:val="2"/>
          <w:numId w:val="45"/>
        </w:numPr>
        <w:spacing w:before="120" w:line="240" w:lineRule="auto"/>
        <w:ind w:left="1117" w:right="-284"/>
        <w:rPr>
          <w:rFonts w:ascii="Verdana" w:eastAsia="Calibri" w:hAnsi="Verdana" w:cstheme="minorHAnsi"/>
          <w:sz w:val="20"/>
        </w:rPr>
      </w:pPr>
      <w:r w:rsidRPr="003E25D4">
        <w:rPr>
          <w:rFonts w:ascii="Verdana" w:eastAsia="Calibri" w:hAnsi="Verdana" w:cstheme="minorHAnsi"/>
          <w:sz w:val="20"/>
        </w:rPr>
        <w:t xml:space="preserve">Koszty wizji lokalnej ponosi samodzielnie Wykonawca.  </w:t>
      </w:r>
    </w:p>
    <w:p w14:paraId="09B3883F" w14:textId="5C8CD9C1" w:rsidR="000F0C0E" w:rsidRPr="003E25D4"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3E25D4">
        <w:rPr>
          <w:rFonts w:ascii="Verdana" w:eastAsia="Calibri" w:hAnsi="Verdana" w:cstheme="minorHAnsi"/>
          <w:sz w:val="20"/>
        </w:rPr>
        <w:t xml:space="preserve">Zamawiający zapewni przedstawicielom Wykonawcy wejście na teren, gdzie wykonywany ma być przedmiot </w:t>
      </w:r>
      <w:r w:rsidR="00D91907" w:rsidRPr="003E25D4">
        <w:rPr>
          <w:rFonts w:ascii="Verdana" w:eastAsia="Calibri" w:hAnsi="Verdana" w:cstheme="minorHAnsi"/>
          <w:sz w:val="20"/>
        </w:rPr>
        <w:t>Zamówienia</w:t>
      </w:r>
      <w:r w:rsidRPr="003E25D4">
        <w:rPr>
          <w:rFonts w:ascii="Verdana" w:eastAsia="Calibri" w:hAnsi="Verdana" w:cstheme="minorHAnsi"/>
          <w:sz w:val="20"/>
        </w:rPr>
        <w:t>, z tym, że Wykonawca po</w:t>
      </w:r>
      <w:r w:rsidR="009273F4" w:rsidRPr="003E25D4">
        <w:rPr>
          <w:rFonts w:ascii="Verdana" w:eastAsia="Calibri" w:hAnsi="Verdana" w:cstheme="minorHAnsi"/>
          <w:sz w:val="20"/>
        </w:rPr>
        <w:t xml:space="preserve">nosi wszelką odpowiedzialność </w:t>
      </w:r>
      <w:r w:rsidR="009273F4" w:rsidRPr="003E25D4">
        <w:rPr>
          <w:rFonts w:ascii="Verdana" w:eastAsia="Calibri" w:hAnsi="Verdana" w:cstheme="minorHAnsi"/>
          <w:sz w:val="20"/>
        </w:rPr>
        <w:lastRenderedPageBreak/>
        <w:t>w </w:t>
      </w:r>
      <w:r w:rsidRPr="003E25D4">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4A400ADC" w:rsidR="000F0C0E" w:rsidRPr="003E25D4" w:rsidRDefault="000F0C0E" w:rsidP="003E25D4">
      <w:pPr>
        <w:pStyle w:val="Tekstpodstawowy"/>
        <w:numPr>
          <w:ilvl w:val="1"/>
          <w:numId w:val="44"/>
        </w:numPr>
        <w:spacing w:after="0" w:line="264" w:lineRule="auto"/>
        <w:ind w:left="425" w:right="-284" w:hanging="709"/>
        <w:rPr>
          <w:rFonts w:ascii="Verdana" w:eastAsia="Calibri" w:hAnsi="Verdana" w:cstheme="minorHAnsi"/>
          <w:sz w:val="20"/>
        </w:rPr>
      </w:pPr>
      <w:r w:rsidRPr="003E25D4">
        <w:rPr>
          <w:rFonts w:ascii="Verdana" w:eastAsia="Calibri" w:hAnsi="Verdana" w:cstheme="minorHAnsi"/>
          <w:sz w:val="20"/>
        </w:rPr>
        <w:t xml:space="preserve">Osobą odpowiedzialną za przeprowadzenie wizji lokalnej będzie: </w:t>
      </w:r>
      <w:r w:rsidR="003E25D4" w:rsidRPr="003E25D4">
        <w:rPr>
          <w:rFonts w:ascii="Verdana" w:eastAsia="Calibri" w:hAnsi="Verdana" w:cstheme="minorHAnsi"/>
          <w:sz w:val="20"/>
        </w:rPr>
        <w:t>Katarzyna Pawelec-Koryńska</w:t>
      </w:r>
      <w:r w:rsidRPr="003E25D4">
        <w:rPr>
          <w:rFonts w:ascii="Verdana" w:eastAsia="Calibri" w:hAnsi="Verdana" w:cstheme="minorHAnsi"/>
          <w:sz w:val="20"/>
        </w:rPr>
        <w:t xml:space="preserve"> </w:t>
      </w:r>
    </w:p>
    <w:p w14:paraId="5B51CF2C" w14:textId="77777777" w:rsidR="000F0C0E" w:rsidRPr="003E25D4" w:rsidRDefault="000F0C0E" w:rsidP="006D28BA">
      <w:pPr>
        <w:pStyle w:val="Tekstpodstawowy"/>
        <w:numPr>
          <w:ilvl w:val="2"/>
          <w:numId w:val="45"/>
        </w:numPr>
        <w:spacing w:before="120" w:line="240" w:lineRule="auto"/>
        <w:ind w:left="1276" w:right="-284" w:hanging="879"/>
        <w:rPr>
          <w:rFonts w:ascii="Verdana" w:eastAsia="Calibri" w:hAnsi="Verdana" w:cstheme="minorHAnsi"/>
          <w:sz w:val="20"/>
        </w:rPr>
      </w:pPr>
      <w:r w:rsidRPr="003E25D4">
        <w:rPr>
          <w:rFonts w:ascii="Verdana" w:eastAsia="Calibri" w:hAnsi="Verdana" w:cstheme="minorHAnsi"/>
          <w:sz w:val="20"/>
        </w:rPr>
        <w:t>Osoby uczestniczące w wizji lokalnej muszą posiadać odpowiednie ubranie robocze oraz wyposażenie BHP tzn. :</w:t>
      </w:r>
    </w:p>
    <w:p w14:paraId="4F2B1025" w14:textId="329B88F7" w:rsidR="000F0C0E" w:rsidRPr="00C710A2" w:rsidRDefault="000F0C0E" w:rsidP="00C710A2">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3E25D4">
        <w:rPr>
          <w:rFonts w:ascii="Verdana" w:hAnsi="Verdana" w:cstheme="minorHAnsi"/>
          <w:iCs/>
          <w:sz w:val="20"/>
          <w:szCs w:val="20"/>
        </w:rPr>
        <w:t>hełm przemysłowy,</w:t>
      </w:r>
    </w:p>
    <w:p w14:paraId="421744CA" w14:textId="77777777" w:rsidR="000F0C0E" w:rsidRPr="003E25D4"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3E25D4">
        <w:rPr>
          <w:rFonts w:ascii="Verdana" w:hAnsi="Verdana" w:cstheme="minorHAnsi"/>
          <w:iCs/>
          <w:sz w:val="20"/>
          <w:szCs w:val="20"/>
        </w:rPr>
        <w:t>obuwie bezpieczne,</w:t>
      </w:r>
    </w:p>
    <w:p w14:paraId="11B6E210" w14:textId="486B2A84" w:rsidR="000F0C0E" w:rsidRPr="003E25D4" w:rsidRDefault="000F0C0E" w:rsidP="006D28BA">
      <w:pPr>
        <w:pStyle w:val="EDFPunktor1"/>
        <w:widowControl w:val="0"/>
        <w:numPr>
          <w:ilvl w:val="2"/>
          <w:numId w:val="40"/>
        </w:numPr>
        <w:tabs>
          <w:tab w:val="clear" w:pos="1152"/>
        </w:tabs>
        <w:suppressAutoHyphens/>
        <w:ind w:left="1560" w:hanging="290"/>
        <w:rPr>
          <w:rFonts w:ascii="Verdana" w:hAnsi="Verdana" w:cstheme="minorHAnsi"/>
          <w:iCs/>
          <w:sz w:val="20"/>
          <w:szCs w:val="20"/>
        </w:rPr>
      </w:pPr>
      <w:r w:rsidRPr="003E25D4">
        <w:rPr>
          <w:rFonts w:ascii="Verdana" w:hAnsi="Verdana" w:cstheme="minorHAnsi"/>
          <w:iCs/>
          <w:sz w:val="20"/>
          <w:szCs w:val="20"/>
        </w:rPr>
        <w:t>kamizelk</w:t>
      </w:r>
      <w:r w:rsidR="00671D17" w:rsidRPr="003E25D4">
        <w:rPr>
          <w:rFonts w:ascii="Verdana" w:hAnsi="Verdana" w:cstheme="minorHAnsi"/>
          <w:iCs/>
          <w:sz w:val="20"/>
          <w:szCs w:val="20"/>
        </w:rPr>
        <w:t>ę</w:t>
      </w:r>
      <w:r w:rsidRPr="003E25D4">
        <w:rPr>
          <w:rFonts w:ascii="Verdana" w:hAnsi="Verdana" w:cstheme="minorHAnsi"/>
          <w:iCs/>
          <w:sz w:val="20"/>
          <w:szCs w:val="20"/>
        </w:rPr>
        <w:t xml:space="preserve"> odblaskow</w:t>
      </w:r>
      <w:r w:rsidR="00671D17" w:rsidRPr="003E25D4">
        <w:rPr>
          <w:rFonts w:ascii="Verdana" w:hAnsi="Verdana" w:cstheme="minorHAnsi"/>
          <w:iCs/>
          <w:sz w:val="20"/>
          <w:szCs w:val="20"/>
        </w:rPr>
        <w:t>ą</w:t>
      </w:r>
      <w:r w:rsidRPr="003E25D4">
        <w:rPr>
          <w:rFonts w:ascii="Verdana" w:hAnsi="Verdana" w:cstheme="minorHAnsi"/>
          <w:iCs/>
          <w:sz w:val="20"/>
          <w:szCs w:val="20"/>
        </w:rPr>
        <w:t xml:space="preserve"> lub odzież z elementami odblaskowymi,</w:t>
      </w:r>
    </w:p>
    <w:p w14:paraId="2199424C" w14:textId="77777777" w:rsidR="000F0C0E" w:rsidRPr="003E25D4" w:rsidRDefault="000F0C0E" w:rsidP="00156F3E">
      <w:pPr>
        <w:pStyle w:val="Nagwek3"/>
        <w:widowControl w:val="0"/>
        <w:suppressAutoHyphens/>
        <w:ind w:left="426"/>
        <w:rPr>
          <w:rFonts w:ascii="Verdana" w:hAnsi="Verdana" w:cstheme="minorHAnsi"/>
          <w:b/>
          <w:iCs/>
          <w:sz w:val="20"/>
        </w:rPr>
      </w:pPr>
      <w:bookmarkStart w:id="127" w:name="_Toc122344749"/>
      <w:r w:rsidRPr="003E25D4">
        <w:rPr>
          <w:rFonts w:ascii="Verdana" w:hAnsi="Verdana" w:cstheme="minorHAnsi"/>
          <w:b/>
          <w:iCs/>
          <w:sz w:val="20"/>
        </w:rPr>
        <w:t>Osoby nieposiadające ww. elementów ubrań i wyposażenia BHP nie zostaną dopuszczone do udziału w wizji lokalnej.</w:t>
      </w:r>
      <w:bookmarkEnd w:id="127"/>
    </w:p>
    <w:p w14:paraId="0F911C41" w14:textId="71264D45" w:rsidR="000F0C0E" w:rsidRPr="003E25D4" w:rsidRDefault="000F0C0E" w:rsidP="006D28BA">
      <w:pPr>
        <w:pStyle w:val="Tekstpodstawowy"/>
        <w:numPr>
          <w:ilvl w:val="1"/>
          <w:numId w:val="45"/>
        </w:numPr>
        <w:spacing w:before="120" w:line="240" w:lineRule="auto"/>
        <w:ind w:left="425" w:right="-284" w:hanging="709"/>
        <w:rPr>
          <w:rFonts w:ascii="Verdana" w:hAnsi="Verdana" w:cstheme="minorHAnsi"/>
          <w:b/>
          <w:sz w:val="20"/>
        </w:rPr>
      </w:pPr>
      <w:r w:rsidRPr="003E25D4">
        <w:rPr>
          <w:rFonts w:ascii="Verdana" w:hAnsi="Verdana" w:cstheme="minorHAnsi"/>
          <w:b/>
          <w:sz w:val="20"/>
        </w:rPr>
        <w:t>Podczas wizji lokalnej nie będą udzielane przez przedstawicieli Zamawiającego odpowiedzi n</w:t>
      </w:r>
      <w:r w:rsidR="00B86461" w:rsidRPr="003E25D4">
        <w:rPr>
          <w:rFonts w:ascii="Verdana" w:hAnsi="Verdana" w:cstheme="minorHAnsi"/>
          <w:b/>
          <w:sz w:val="20"/>
        </w:rPr>
        <w:t>a pytania dotyczące przedmiotu Z</w:t>
      </w:r>
      <w:r w:rsidRPr="003E25D4">
        <w:rPr>
          <w:rFonts w:ascii="Verdana" w:hAnsi="Verdana" w:cstheme="minorHAnsi"/>
          <w:b/>
          <w:sz w:val="20"/>
        </w:rPr>
        <w:t xml:space="preserve">amówienia lub </w:t>
      </w:r>
      <w:r w:rsidR="00904E94" w:rsidRPr="003E25D4">
        <w:rPr>
          <w:rFonts w:ascii="Verdana" w:hAnsi="Verdana" w:cstheme="minorHAnsi"/>
          <w:b/>
          <w:sz w:val="20"/>
        </w:rPr>
        <w:t>SWZ</w:t>
      </w:r>
      <w:r w:rsidRPr="003E25D4">
        <w:rPr>
          <w:rFonts w:ascii="Verdana" w:hAnsi="Verdana" w:cstheme="minorHAnsi"/>
          <w:b/>
          <w:sz w:val="20"/>
        </w:rPr>
        <w:t xml:space="preserve">. </w:t>
      </w:r>
      <w:r w:rsidRPr="003E25D4">
        <w:rPr>
          <w:rFonts w:ascii="Verdana" w:hAnsi="Verdana" w:cstheme="minorHAnsi"/>
          <w:sz w:val="20"/>
        </w:rPr>
        <w:t>Pytania takie należy kierować</w:t>
      </w:r>
      <w:r w:rsidRPr="003E25D4">
        <w:rPr>
          <w:rFonts w:ascii="Verdana" w:hAnsi="Verdana" w:cstheme="minorHAnsi"/>
          <w:b/>
          <w:sz w:val="20"/>
        </w:rPr>
        <w:t xml:space="preserve"> </w:t>
      </w:r>
      <w:r w:rsidRPr="003E25D4">
        <w:rPr>
          <w:rFonts w:ascii="Verdana" w:hAnsi="Verdana" w:cstheme="minorHAnsi"/>
          <w:sz w:val="20"/>
        </w:rPr>
        <w:t xml:space="preserve">za pośrednictwem Systemu Zakupowego </w:t>
      </w:r>
      <w:r w:rsidR="008D14F9" w:rsidRPr="003E25D4">
        <w:rPr>
          <w:rFonts w:ascii="Verdana" w:hAnsi="Verdana" w:cstheme="minorHAnsi"/>
          <w:sz w:val="20"/>
        </w:rPr>
        <w:t>GK PGE</w:t>
      </w:r>
      <w:r w:rsidRPr="003E25D4">
        <w:rPr>
          <w:rFonts w:ascii="Verdana" w:hAnsi="Verdana" w:cstheme="minorHAnsi"/>
          <w:sz w:val="20"/>
        </w:rPr>
        <w:t xml:space="preserve"> w zakładce „Pytania/</w:t>
      </w:r>
      <w:r w:rsidR="00E94AFE" w:rsidRPr="003E25D4">
        <w:rPr>
          <w:rFonts w:ascii="Verdana" w:hAnsi="Verdana" w:cstheme="minorHAnsi"/>
          <w:sz w:val="20"/>
        </w:rPr>
        <w:t>odpowiedzi</w:t>
      </w:r>
      <w:r w:rsidRPr="003E25D4">
        <w:rPr>
          <w:rFonts w:ascii="Verdana" w:hAnsi="Verdana" w:cstheme="minorHAnsi"/>
          <w:sz w:val="20"/>
        </w:rPr>
        <w:t>”.</w:t>
      </w:r>
    </w:p>
    <w:p w14:paraId="0D27E8A1" w14:textId="1E07AF7D" w:rsidR="00492F12" w:rsidRPr="00492F12" w:rsidRDefault="000B47DF" w:rsidP="006D28BA">
      <w:pPr>
        <w:pStyle w:val="Nagwek1"/>
        <w:keepLines w:val="0"/>
        <w:numPr>
          <w:ilvl w:val="0"/>
          <w:numId w:val="42"/>
        </w:numPr>
        <w:shd w:val="clear" w:color="auto" w:fill="C6D9F1" w:themeFill="text2" w:themeFillTint="33"/>
        <w:spacing w:before="0" w:after="0" w:line="240" w:lineRule="auto"/>
        <w:ind w:left="426" w:hanging="710"/>
        <w:rPr>
          <w:rFonts w:ascii="Verdana" w:hAnsi="Verdana" w:cstheme="minorHAnsi"/>
          <w:sz w:val="20"/>
          <w:lang w:val="pl-PL"/>
        </w:rPr>
      </w:pPr>
      <w:bookmarkStart w:id="128" w:name="_Toc122344751"/>
      <w:r w:rsidRPr="002A6CA3">
        <w:rPr>
          <w:rFonts w:ascii="Verdana" w:eastAsia="Calibri" w:hAnsi="Verdana" w:cstheme="minorHAnsi"/>
          <w:caps w:val="0"/>
          <w:color w:val="000000"/>
          <w:kern w:val="0"/>
          <w:sz w:val="20"/>
          <w:lang w:val="pl-PL"/>
        </w:rPr>
        <w:t>PODWYKONAWCY</w:t>
      </w:r>
      <w:bookmarkEnd w:id="128"/>
    </w:p>
    <w:p w14:paraId="7E2E2EAE" w14:textId="573127DB" w:rsidR="000D21E1" w:rsidRPr="0086345E" w:rsidRDefault="000B47DF"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86345E">
        <w:rPr>
          <w:rFonts w:ascii="Verdana" w:eastAsia="Calibri" w:hAnsi="Verdana" w:cstheme="minorHAnsi"/>
          <w:sz w:val="20"/>
        </w:rPr>
        <w:t xml:space="preserve">Zamawiający nie zastrzega obowiązku osobistego wykonania przez Wykonawcę </w:t>
      </w:r>
      <w:r w:rsidR="00212F9B" w:rsidRPr="0086345E">
        <w:rPr>
          <w:rFonts w:ascii="Verdana" w:eastAsia="Calibri" w:hAnsi="Verdana" w:cstheme="minorHAnsi"/>
          <w:sz w:val="20"/>
        </w:rPr>
        <w:t xml:space="preserve">kluczowych </w:t>
      </w:r>
      <w:r w:rsidR="006330BC" w:rsidRPr="0086345E">
        <w:rPr>
          <w:rFonts w:ascii="Verdana" w:eastAsia="Calibri" w:hAnsi="Verdana" w:cstheme="minorHAnsi"/>
          <w:sz w:val="20"/>
        </w:rPr>
        <w:t>zadań</w:t>
      </w:r>
      <w:r w:rsidRPr="0086345E">
        <w:rPr>
          <w:rFonts w:ascii="Verdana" w:eastAsia="Calibri" w:hAnsi="Verdana" w:cstheme="minorHAnsi"/>
          <w:sz w:val="20"/>
        </w:rPr>
        <w:t xml:space="preserve">. </w:t>
      </w:r>
    </w:p>
    <w:p w14:paraId="4CC1B7A8" w14:textId="662C46AC" w:rsidR="000D21E1" w:rsidRPr="00892112" w:rsidRDefault="008D14F9" w:rsidP="006D28BA">
      <w:pPr>
        <w:pStyle w:val="Tekstpodstawowywcity"/>
        <w:numPr>
          <w:ilvl w:val="1"/>
          <w:numId w:val="89"/>
        </w:numPr>
        <w:autoSpaceDE w:val="0"/>
        <w:autoSpaceDN w:val="0"/>
        <w:spacing w:before="120" w:line="240" w:lineRule="auto"/>
        <w:ind w:left="426" w:right="-284"/>
        <w:rPr>
          <w:rFonts w:ascii="Verdana" w:hAnsi="Verdana" w:cstheme="minorHAnsi"/>
          <w:color w:val="000000"/>
          <w:sz w:val="20"/>
          <w:lang w:eastAsia="pl-PL"/>
        </w:rPr>
      </w:pPr>
      <w:r w:rsidRPr="00892112">
        <w:rPr>
          <w:rFonts w:ascii="Verdana" w:eastAsia="Calibri" w:hAnsi="Verdana" w:cstheme="minorHAnsi"/>
          <w:sz w:val="20"/>
        </w:rPr>
        <w:t>Wykonawca może powierzyć wykonanie części Przedm</w:t>
      </w:r>
      <w:r w:rsidR="009273F4" w:rsidRPr="00892112">
        <w:rPr>
          <w:rFonts w:ascii="Verdana" w:eastAsia="Calibri" w:hAnsi="Verdana" w:cstheme="minorHAnsi"/>
          <w:sz w:val="20"/>
        </w:rPr>
        <w:t>iotu Zamówienia Podwykonawcy</w:t>
      </w:r>
      <w:r w:rsidR="00892112" w:rsidRPr="00892112">
        <w:rPr>
          <w:rFonts w:ascii="Verdana" w:eastAsia="Calibri" w:hAnsi="Verdana" w:cstheme="minorHAnsi"/>
          <w:sz w:val="20"/>
        </w:rPr>
        <w:t>.</w:t>
      </w:r>
    </w:p>
    <w:p w14:paraId="3EAF77FB" w14:textId="7BB65379" w:rsidR="000D21E1" w:rsidRPr="002A6CA3" w:rsidRDefault="007338A1"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6D28BA">
      <w:pPr>
        <w:pStyle w:val="Tekstpodstawowywcity"/>
        <w:numPr>
          <w:ilvl w:val="1"/>
          <w:numId w:val="89"/>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9" w:name="_Toc122344752"/>
      <w:r w:rsidRPr="002A6CA3">
        <w:rPr>
          <w:rFonts w:ascii="Verdana" w:eastAsia="Calibri" w:hAnsi="Verdana" w:cstheme="minorHAnsi"/>
          <w:caps w:val="0"/>
          <w:color w:val="000000"/>
          <w:kern w:val="0"/>
          <w:sz w:val="20"/>
          <w:lang w:val="pl-PL"/>
        </w:rPr>
        <w:t>WYKONAWCY WSPÓLNIE UBIEGAJĄCY SIĘ O ZAMÓWIENIE</w:t>
      </w:r>
      <w:bookmarkEnd w:id="129"/>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6D28BA">
      <w:pPr>
        <w:pStyle w:val="Akapitzlist"/>
        <w:numPr>
          <w:ilvl w:val="1"/>
          <w:numId w:val="89"/>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6D28BA">
      <w:pPr>
        <w:pStyle w:val="Akapitzlist"/>
        <w:numPr>
          <w:ilvl w:val="2"/>
          <w:numId w:val="89"/>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6D28BA">
      <w:pPr>
        <w:pStyle w:val="Akapitzlist"/>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6D28BA">
      <w:pPr>
        <w:numPr>
          <w:ilvl w:val="1"/>
          <w:numId w:val="89"/>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6D28BA">
      <w:pPr>
        <w:pStyle w:val="Nagwek1"/>
        <w:keepLines w:val="0"/>
        <w:numPr>
          <w:ilvl w:val="0"/>
          <w:numId w:val="89"/>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30" w:name="_Toc161208958"/>
      <w:bookmarkStart w:id="131" w:name="_Toc243294544"/>
      <w:bookmarkStart w:id="132" w:name="_Toc489350392"/>
      <w:bookmarkStart w:id="133" w:name="_Toc515896284"/>
      <w:bookmarkStart w:id="134" w:name="_Toc122344753"/>
      <w:r w:rsidRPr="002A6CA3">
        <w:rPr>
          <w:rFonts w:ascii="Verdana" w:eastAsia="Calibri" w:hAnsi="Verdana" w:cstheme="minorHAnsi"/>
          <w:kern w:val="0"/>
          <w:sz w:val="20"/>
          <w:lang w:val="pl-PL"/>
        </w:rPr>
        <w:lastRenderedPageBreak/>
        <w:t>WARUNKI UDZIAŁU W POSTĘPOWANIU</w:t>
      </w:r>
      <w:bookmarkEnd w:id="130"/>
      <w:bookmarkEnd w:id="131"/>
      <w:r w:rsidRPr="002A6CA3">
        <w:rPr>
          <w:rFonts w:ascii="Verdana" w:eastAsia="Calibri" w:hAnsi="Verdana" w:cstheme="minorHAnsi"/>
          <w:kern w:val="0"/>
          <w:sz w:val="20"/>
          <w:lang w:val="pl-PL"/>
        </w:rPr>
        <w:t xml:space="preserve"> ORAZ PODSTAWY WYKLUCZENIA</w:t>
      </w:r>
      <w:bookmarkEnd w:id="132"/>
      <w:bookmarkEnd w:id="133"/>
      <w:bookmarkEnd w:id="134"/>
    </w:p>
    <w:p w14:paraId="22005CEC" w14:textId="0E70C404" w:rsidR="005817FF" w:rsidRPr="002A6CA3" w:rsidRDefault="005817FF" w:rsidP="006D28BA">
      <w:pPr>
        <w:pStyle w:val="Akapitzlist"/>
        <w:numPr>
          <w:ilvl w:val="1"/>
          <w:numId w:val="89"/>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6D28BA">
      <w:pPr>
        <w:pStyle w:val="Akapitzlist"/>
        <w:numPr>
          <w:ilvl w:val="2"/>
          <w:numId w:val="89"/>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6D28BA">
      <w:pPr>
        <w:pStyle w:val="Akapitzlist"/>
        <w:widowControl w:val="0"/>
        <w:numPr>
          <w:ilvl w:val="1"/>
          <w:numId w:val="89"/>
        </w:numPr>
        <w:snapToGrid w:val="0"/>
        <w:spacing w:before="120" w:line="276" w:lineRule="auto"/>
        <w:ind w:left="426" w:right="-284" w:hanging="659"/>
        <w:outlineLvl w:val="0"/>
        <w:rPr>
          <w:rFonts w:ascii="Verdana" w:hAnsi="Verdana" w:cstheme="minorHAnsi"/>
          <w:spacing w:val="-3"/>
          <w:sz w:val="20"/>
          <w:lang w:eastAsia="pl-PL"/>
        </w:rPr>
      </w:pPr>
      <w:bookmarkStart w:id="135" w:name="_Toc122344754"/>
      <w:r w:rsidRPr="002A6CA3">
        <w:rPr>
          <w:rFonts w:ascii="Verdana" w:hAnsi="Verdana" w:cstheme="minorHAnsi"/>
          <w:spacing w:val="-3"/>
          <w:sz w:val="20"/>
          <w:lang w:eastAsia="pl-PL"/>
        </w:rPr>
        <w:t xml:space="preserve">Wykonawca podlega wykluczeniu jeżeli: </w:t>
      </w:r>
      <w:bookmarkEnd w:id="135"/>
    </w:p>
    <w:p w14:paraId="011C3BF6" w14:textId="5FD54037" w:rsidR="00F74DC3" w:rsidRPr="005133E6" w:rsidRDefault="00F74DC3"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pacing w:val="-3"/>
          <w:sz w:val="20"/>
          <w:lang w:eastAsia="pl-PL"/>
        </w:rPr>
      </w:pPr>
      <w:bookmarkStart w:id="136"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6"/>
    </w:p>
    <w:p w14:paraId="7F6C581E" w14:textId="656A4396" w:rsidR="00E74566"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7"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7"/>
      <w:r w:rsidRPr="002A6CA3">
        <w:rPr>
          <w:rFonts w:ascii="Verdana" w:hAnsi="Verdana" w:cstheme="minorHAnsi"/>
          <w:sz w:val="20"/>
        </w:rPr>
        <w:t xml:space="preserve"> </w:t>
      </w:r>
    </w:p>
    <w:p w14:paraId="4B407745" w14:textId="34E6E226" w:rsidR="001C3120" w:rsidRPr="002A6CA3" w:rsidRDefault="00E74566" w:rsidP="006D28BA">
      <w:pPr>
        <w:pStyle w:val="Akapitzlist"/>
        <w:widowControl w:val="0"/>
        <w:numPr>
          <w:ilvl w:val="2"/>
          <w:numId w:val="89"/>
        </w:numPr>
        <w:snapToGrid w:val="0"/>
        <w:spacing w:before="120" w:line="276" w:lineRule="auto"/>
        <w:ind w:left="1276" w:right="-284" w:hanging="879"/>
        <w:outlineLvl w:val="0"/>
        <w:rPr>
          <w:rFonts w:ascii="Verdana" w:hAnsi="Verdana" w:cstheme="minorHAnsi"/>
          <w:sz w:val="20"/>
        </w:rPr>
      </w:pPr>
      <w:bookmarkStart w:id="138"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8"/>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9"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9"/>
    </w:p>
    <w:p w14:paraId="3F491E9A" w14:textId="09EC7324" w:rsidR="00F74DC3" w:rsidRPr="002A6CA3" w:rsidRDefault="008135A8"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0"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40"/>
    </w:p>
    <w:p w14:paraId="59567ECE" w14:textId="7FE3080A" w:rsidR="00E85E82" w:rsidRPr="002A6CA3" w:rsidRDefault="00E85E82"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6D28BA">
      <w:pPr>
        <w:pStyle w:val="Akapitzlist"/>
        <w:numPr>
          <w:ilvl w:val="3"/>
          <w:numId w:val="89"/>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6D28BA">
      <w:pPr>
        <w:pStyle w:val="Akapitzlist"/>
        <w:numPr>
          <w:ilvl w:val="3"/>
          <w:numId w:val="89"/>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lastRenderedPageBreak/>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6D28BA">
      <w:pPr>
        <w:pStyle w:val="Akapitzlist"/>
        <w:widowControl w:val="0"/>
        <w:numPr>
          <w:ilvl w:val="2"/>
          <w:numId w:val="89"/>
        </w:numPr>
        <w:snapToGrid w:val="0"/>
        <w:spacing w:before="120" w:line="276" w:lineRule="auto"/>
        <w:ind w:left="1276" w:right="-284" w:hanging="879"/>
        <w:outlineLvl w:val="0"/>
        <w:rPr>
          <w:rFonts w:ascii="Verdana" w:hAnsi="Verdana" w:cs="Arial"/>
          <w:sz w:val="20"/>
        </w:rPr>
      </w:pPr>
      <w:bookmarkStart w:id="141"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1"/>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2" w:name="_Toc122344761"/>
      <w:r w:rsidRPr="002A6CA3">
        <w:rPr>
          <w:rFonts w:ascii="Verdana" w:hAnsi="Verdana" w:cs="Arial"/>
          <w:sz w:val="20"/>
        </w:rPr>
        <w:t>Wykluczenie Wykonawcy następuje na okres, na jaki został prawomocnie orzeczony zakaz ubiegania się o zamówienia publiczne.</w:t>
      </w:r>
      <w:bookmarkEnd w:id="142"/>
    </w:p>
    <w:p w14:paraId="578F67BB" w14:textId="58503394" w:rsidR="003E120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3"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3"/>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4"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4"/>
    </w:p>
    <w:p w14:paraId="209FFB6A" w14:textId="600993AE" w:rsidR="001C3120"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5"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5"/>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6" w:name="_Toc122344765"/>
      <w:r w:rsidRPr="002A6CA3">
        <w:rPr>
          <w:rFonts w:ascii="Verdana" w:hAnsi="Verdana" w:cs="Arial"/>
          <w:sz w:val="20"/>
        </w:rPr>
        <w:t>Wykluczenie Wykonawcy następuje przez okres 3 lat od zaistnienia zdarzenia będącego podstawą wykluczenia.</w:t>
      </w:r>
      <w:bookmarkEnd w:id="146"/>
    </w:p>
    <w:p w14:paraId="7994A04D" w14:textId="149A5A06" w:rsidR="00505464" w:rsidRPr="002A6CA3" w:rsidRDefault="0050546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7"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7"/>
    </w:p>
    <w:p w14:paraId="0DDCBB21" w14:textId="77777777" w:rsidR="001C3120" w:rsidRPr="002A6CA3" w:rsidRDefault="005D7808"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48"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8"/>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9"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9"/>
    </w:p>
    <w:p w14:paraId="5C90138B" w14:textId="5E573504"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0"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50"/>
    </w:p>
    <w:p w14:paraId="1E4AA17A" w14:textId="4CF80D9C" w:rsidR="00C34604" w:rsidRPr="002A6CA3"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1"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 xml:space="preserve">2022 r. poz. 593 ze zm.) jest osoba wymieniona w wykazach określonych w Rozporządzeniu 765/2006 i Rozporządzeniu 269/2014 albo wpisana na listę lub będąca takim </w:t>
      </w:r>
      <w:r w:rsidRPr="002A6CA3">
        <w:rPr>
          <w:rFonts w:ascii="Verdana" w:hAnsi="Verdana" w:cs="Arial"/>
          <w:sz w:val="20"/>
        </w:rPr>
        <w:lastRenderedPageBreak/>
        <w:t>beneficjentem rzeczywistym od dnia 24 lutego 2022 r., o ile została wpisana na listę na podstawie decyzji w sprawie wpisu na listę rozstrzygającej o zastosowaniu środka, o którym mowa w art. 1 pkt 3 Ustawy przeciwdziałaniu wspieraniu agresji,</w:t>
      </w:r>
      <w:bookmarkEnd w:id="151"/>
    </w:p>
    <w:p w14:paraId="302180F7" w14:textId="0D25762A"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2"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2"/>
    </w:p>
    <w:p w14:paraId="105D4DB0" w14:textId="74183F48" w:rsidR="00C34604" w:rsidRPr="009273F4" w:rsidRDefault="00C34604" w:rsidP="006D28BA">
      <w:pPr>
        <w:pStyle w:val="Akapitzlist"/>
        <w:widowControl w:val="0"/>
        <w:numPr>
          <w:ilvl w:val="2"/>
          <w:numId w:val="89"/>
        </w:numPr>
        <w:snapToGrid w:val="0"/>
        <w:spacing w:before="120" w:line="276" w:lineRule="auto"/>
        <w:ind w:left="1418" w:right="-284" w:hanging="992"/>
        <w:outlineLvl w:val="0"/>
        <w:rPr>
          <w:rFonts w:ascii="Verdana" w:hAnsi="Verdana" w:cs="Arial"/>
          <w:sz w:val="20"/>
        </w:rPr>
      </w:pPr>
      <w:bookmarkStart w:id="153" w:name="_Toc122344772"/>
      <w:r w:rsidRPr="009273F4">
        <w:rPr>
          <w:rFonts w:ascii="Verdana" w:hAnsi="Verdana" w:cs="Arial"/>
          <w:sz w:val="20"/>
        </w:rPr>
        <w:t>Jest Wykonawcą z udziałem:</w:t>
      </w:r>
      <w:bookmarkEnd w:id="153"/>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4"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4"/>
    </w:p>
    <w:p w14:paraId="41647238" w14:textId="0465392D" w:rsidR="00B02314" w:rsidRPr="0010617A" w:rsidRDefault="00B02314" w:rsidP="006D28BA">
      <w:pPr>
        <w:pStyle w:val="Akapitzlist"/>
        <w:numPr>
          <w:ilvl w:val="1"/>
          <w:numId w:val="89"/>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572A0881" w:rsidR="00B02314" w:rsidRPr="00880291" w:rsidRDefault="0063280E" w:rsidP="006D28BA">
      <w:pPr>
        <w:pStyle w:val="Akapitzlist"/>
        <w:numPr>
          <w:ilvl w:val="2"/>
          <w:numId w:val="89"/>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0295138F" w14:textId="77777777" w:rsidR="00880291" w:rsidRPr="0010617A" w:rsidRDefault="00880291" w:rsidP="00880291">
      <w:pPr>
        <w:pStyle w:val="Akapitzlist"/>
        <w:spacing w:line="240" w:lineRule="auto"/>
        <w:ind w:left="1418" w:right="-284"/>
        <w:rPr>
          <w:rFonts w:ascii="Verdana" w:hAnsi="Verdana" w:cstheme="minorHAnsi"/>
          <w:sz w:val="20"/>
        </w:rPr>
      </w:pPr>
    </w:p>
    <w:p w14:paraId="27E43ACA" w14:textId="77777777" w:rsidR="00921E5C" w:rsidRPr="00880291" w:rsidRDefault="00DC3866" w:rsidP="00492F12">
      <w:pPr>
        <w:pStyle w:val="Akapitzlist"/>
        <w:spacing w:line="240" w:lineRule="auto"/>
        <w:ind w:left="1117" w:right="-283"/>
        <w:rPr>
          <w:rFonts w:ascii="Verdana" w:hAnsi="Verdana" w:cstheme="minorHAnsi"/>
          <w:color w:val="000000"/>
          <w:sz w:val="20"/>
        </w:rPr>
      </w:pPr>
      <w:r w:rsidRPr="00880291">
        <w:rPr>
          <w:rFonts w:ascii="Verdana" w:hAnsi="Verdana" w:cstheme="minorHAnsi"/>
          <w:color w:val="000000"/>
          <w:sz w:val="20"/>
        </w:rPr>
        <w:t xml:space="preserve"> Zamawiający nie stawia szczególnych wymagań w zakresie spełnienia tego warunku.</w:t>
      </w:r>
    </w:p>
    <w:p w14:paraId="79B0265B" w14:textId="77777777" w:rsidR="00921E5C" w:rsidRPr="002A6CA3" w:rsidRDefault="00921E5C" w:rsidP="00492F12">
      <w:pPr>
        <w:pStyle w:val="Akapitzlist"/>
        <w:spacing w:line="240" w:lineRule="auto"/>
        <w:ind w:left="709" w:right="-283"/>
        <w:rPr>
          <w:rFonts w:ascii="Verdana" w:hAnsi="Verdana" w:cstheme="minorHAnsi"/>
          <w:sz w:val="20"/>
          <w:highlight w:val="cyan"/>
        </w:rPr>
      </w:pPr>
    </w:p>
    <w:p w14:paraId="2398A8C9" w14:textId="6F13CF2F" w:rsidR="00DB5CEB" w:rsidRPr="002A6CA3" w:rsidRDefault="00025F2D" w:rsidP="00492F12">
      <w:pPr>
        <w:autoSpaceDE w:val="0"/>
        <w:autoSpaceDN w:val="0"/>
        <w:spacing w:before="120" w:after="120" w:line="276" w:lineRule="auto"/>
        <w:ind w:left="360" w:right="-283"/>
        <w:rPr>
          <w:rFonts w:ascii="Verdana" w:hAnsi="Verdana" w:cs="Calibri"/>
          <w:b/>
          <w:sz w:val="20"/>
        </w:rPr>
      </w:pPr>
      <w:r w:rsidRPr="002A6CA3">
        <w:rPr>
          <w:rFonts w:ascii="Verdana" w:hAnsi="Verdana" w:cs="Calibri"/>
          <w:b/>
          <w:sz w:val="20"/>
        </w:rPr>
        <w:t xml:space="preserve">Zamawiający nie dopuszcza w zakresie określonym w pkt </w:t>
      </w:r>
      <w:r w:rsidR="006F332F" w:rsidRPr="002A6CA3">
        <w:rPr>
          <w:rFonts w:ascii="Verdana" w:hAnsi="Verdana" w:cs="Calibri"/>
          <w:b/>
          <w:sz w:val="20"/>
        </w:rPr>
        <w:t>14</w:t>
      </w:r>
      <w:r w:rsidR="00B33A86" w:rsidRPr="002A6CA3">
        <w:rPr>
          <w:rFonts w:ascii="Verdana" w:hAnsi="Verdana" w:cs="Calibri"/>
          <w:b/>
          <w:sz w:val="20"/>
        </w:rPr>
        <w:t>.</w:t>
      </w:r>
      <w:r w:rsidR="006F332F" w:rsidRPr="002A6CA3">
        <w:rPr>
          <w:rFonts w:ascii="Verdana" w:hAnsi="Verdana" w:cs="Calibri"/>
          <w:b/>
          <w:sz w:val="20"/>
        </w:rPr>
        <w:t>3</w:t>
      </w:r>
      <w:r w:rsidR="00B33A86" w:rsidRPr="002A6CA3">
        <w:rPr>
          <w:rFonts w:ascii="Verdana" w:hAnsi="Verdana" w:cs="Calibri"/>
          <w:b/>
          <w:sz w:val="20"/>
        </w:rPr>
        <w:t>.1</w:t>
      </w:r>
      <w:r w:rsidR="00DB5CEB" w:rsidRPr="002A6CA3">
        <w:rPr>
          <w:rFonts w:ascii="Verdana" w:hAnsi="Verdana" w:cs="Calibri"/>
          <w:b/>
          <w:sz w:val="20"/>
        </w:rPr>
        <w:t xml:space="preserve">. </w:t>
      </w:r>
      <w:r w:rsidR="00904E94" w:rsidRPr="002A6CA3">
        <w:rPr>
          <w:rFonts w:ascii="Verdana" w:hAnsi="Verdana" w:cs="Calibri"/>
          <w:b/>
          <w:sz w:val="20"/>
        </w:rPr>
        <w:t>SWZ</w:t>
      </w:r>
      <w:r w:rsidR="00B33A86" w:rsidRPr="002A6CA3">
        <w:rPr>
          <w:rFonts w:ascii="Verdana" w:hAnsi="Verdana" w:cs="Calibri"/>
          <w:b/>
          <w:sz w:val="20"/>
        </w:rPr>
        <w:t xml:space="preserve"> </w:t>
      </w:r>
      <w:r w:rsidRPr="002A6CA3">
        <w:rPr>
          <w:rFonts w:ascii="Verdana" w:hAnsi="Verdana" w:cs="Calibri"/>
          <w:b/>
          <w:sz w:val="20"/>
        </w:rPr>
        <w:t xml:space="preserve">polegania na zdolnościach </w:t>
      </w:r>
      <w:r w:rsidR="0017440C" w:rsidRPr="002A6CA3">
        <w:rPr>
          <w:rFonts w:ascii="Verdana" w:hAnsi="Verdana" w:cs="Calibri"/>
          <w:b/>
          <w:sz w:val="20"/>
        </w:rPr>
        <w:t>podmiotów udostępniających zasoby</w:t>
      </w:r>
      <w:r w:rsidRPr="002A6CA3">
        <w:rPr>
          <w:rFonts w:ascii="Verdana" w:hAnsi="Verdana" w:cs="Calibri"/>
          <w:b/>
          <w:sz w:val="20"/>
        </w:rPr>
        <w:t xml:space="preserve"> na zasadach przewidzianych </w:t>
      </w:r>
      <w:r w:rsidR="00B33A86" w:rsidRPr="002A6CA3">
        <w:rPr>
          <w:rFonts w:ascii="Verdana" w:hAnsi="Verdana" w:cs="Calibri"/>
          <w:b/>
          <w:sz w:val="20"/>
        </w:rPr>
        <w:t xml:space="preserve">w pkt </w:t>
      </w:r>
      <w:r w:rsidR="006F332F" w:rsidRPr="002A6CA3">
        <w:rPr>
          <w:rFonts w:ascii="Verdana" w:hAnsi="Verdana" w:cs="Calibri"/>
          <w:b/>
          <w:sz w:val="20"/>
        </w:rPr>
        <w:t xml:space="preserve">15 </w:t>
      </w:r>
      <w:r w:rsidR="00B33A86" w:rsidRPr="002A6CA3">
        <w:rPr>
          <w:rFonts w:ascii="Verdana" w:hAnsi="Verdana" w:cs="Calibri"/>
          <w:b/>
          <w:sz w:val="20"/>
        </w:rPr>
        <w:t xml:space="preserve">niniejszej </w:t>
      </w:r>
      <w:r w:rsidR="00904E94" w:rsidRPr="002A6CA3">
        <w:rPr>
          <w:rFonts w:ascii="Verdana" w:hAnsi="Verdana" w:cs="Calibri"/>
          <w:b/>
          <w:sz w:val="20"/>
        </w:rPr>
        <w:t>SWZ</w:t>
      </w:r>
      <w:r w:rsidRPr="002A6CA3">
        <w:rPr>
          <w:rFonts w:ascii="Verdana" w:hAnsi="Verdana" w:cs="Calibri"/>
          <w:b/>
          <w:sz w:val="20"/>
        </w:rPr>
        <w:t xml:space="preserve">. </w:t>
      </w:r>
      <w:r w:rsidR="00DB5CEB" w:rsidRPr="002A6CA3">
        <w:rPr>
          <w:rFonts w:ascii="Verdana" w:hAnsi="Verdana" w:cs="Calibri"/>
          <w:b/>
          <w:sz w:val="20"/>
        </w:rPr>
        <w:t>D</w:t>
      </w:r>
      <w:r w:rsidR="00DB5CEB" w:rsidRPr="002A6CA3">
        <w:rPr>
          <w:rFonts w:ascii="Verdana" w:hAnsi="Verdana" w:cstheme="minorHAnsi"/>
          <w:b/>
          <w:sz w:val="20"/>
        </w:rPr>
        <w:t xml:space="preserve">opuszczalne natomiast jest współdziałanie Wykonawców na zasadach przewidzianych w pkt </w:t>
      </w:r>
      <w:r w:rsidR="006F332F" w:rsidRPr="002A6CA3">
        <w:rPr>
          <w:rFonts w:ascii="Verdana" w:hAnsi="Verdana" w:cstheme="minorHAnsi"/>
          <w:b/>
          <w:sz w:val="20"/>
        </w:rPr>
        <w:t>13</w:t>
      </w:r>
      <w:r w:rsidR="00DB5CEB" w:rsidRPr="002A6CA3">
        <w:rPr>
          <w:rFonts w:ascii="Verdana" w:hAnsi="Verdana" w:cstheme="minorHAnsi"/>
          <w:b/>
          <w:sz w:val="20"/>
        </w:rPr>
        <w:t xml:space="preserve">. </w:t>
      </w:r>
      <w:r w:rsidR="00904E94" w:rsidRPr="002A6CA3">
        <w:rPr>
          <w:rFonts w:ascii="Verdana" w:hAnsi="Verdana" w:cstheme="minorHAnsi"/>
          <w:b/>
          <w:sz w:val="20"/>
        </w:rPr>
        <w:t>SWZ</w:t>
      </w:r>
      <w:r w:rsidR="00DB5CEB" w:rsidRPr="002A6CA3">
        <w:rPr>
          <w:rFonts w:ascii="Verdana" w:hAnsi="Verdana" w:cstheme="minorHAnsi"/>
          <w:b/>
          <w:sz w:val="20"/>
        </w:rPr>
        <w:t>.</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6D28BA">
      <w:pPr>
        <w:pStyle w:val="Akapitzlist"/>
        <w:numPr>
          <w:ilvl w:val="2"/>
          <w:numId w:val="89"/>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05497341" w14:textId="1B805AA2" w:rsidR="008464A2" w:rsidRPr="00892112" w:rsidRDefault="00DC3866" w:rsidP="00892112">
      <w:pPr>
        <w:pStyle w:val="Akapitzlist"/>
        <w:spacing w:before="120" w:line="240" w:lineRule="auto"/>
        <w:ind w:left="1117" w:right="-283"/>
        <w:rPr>
          <w:rFonts w:ascii="Verdana" w:hAnsi="Verdana" w:cstheme="minorHAnsi"/>
          <w:sz w:val="20"/>
        </w:rPr>
      </w:pPr>
      <w:r w:rsidRPr="00892112">
        <w:rPr>
          <w:rFonts w:ascii="Verdana" w:hAnsi="Verdana" w:cstheme="minorHAnsi"/>
          <w:color w:val="000000"/>
          <w:sz w:val="20"/>
        </w:rPr>
        <w:t>Zamawiający nie stawia szczególnych wymagań w zakresie spełnienia tego warunku</w:t>
      </w:r>
      <w:r w:rsidR="00892112" w:rsidRPr="00892112">
        <w:rPr>
          <w:rFonts w:ascii="Verdana" w:hAnsi="Verdana" w:cstheme="minorHAnsi"/>
          <w:color w:val="000000"/>
          <w:sz w:val="20"/>
        </w:rPr>
        <w:t>.</w:t>
      </w: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6D28BA">
      <w:pPr>
        <w:pStyle w:val="Akapitzlist"/>
        <w:numPr>
          <w:ilvl w:val="2"/>
          <w:numId w:val="89"/>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523DE7F3" w14:textId="33438429" w:rsidR="000A62E7" w:rsidRPr="002A6CA3" w:rsidRDefault="000A62E7" w:rsidP="00880291">
      <w:pPr>
        <w:spacing w:line="240" w:lineRule="auto"/>
        <w:ind w:left="1117" w:right="-283"/>
        <w:rPr>
          <w:rFonts w:ascii="Verdana" w:hAnsi="Verdana" w:cstheme="minorHAnsi"/>
          <w:i/>
          <w:sz w:val="20"/>
          <w:highlight w:val="yellow"/>
        </w:rPr>
      </w:pPr>
    </w:p>
    <w:p w14:paraId="2BF84872" w14:textId="6695AA12" w:rsidR="000A62E7" w:rsidRPr="005E368D" w:rsidRDefault="00A91C4E" w:rsidP="00492F12">
      <w:pPr>
        <w:pStyle w:val="Akapitzlist"/>
        <w:spacing w:line="240" w:lineRule="auto"/>
        <w:ind w:left="1418" w:right="-283"/>
        <w:rPr>
          <w:rFonts w:ascii="Verdana" w:hAnsi="Verdana" w:cstheme="minorHAnsi"/>
          <w:sz w:val="20"/>
        </w:rPr>
      </w:pPr>
      <w:r w:rsidRPr="005E368D">
        <w:rPr>
          <w:rFonts w:ascii="Verdana" w:hAnsi="Verdana" w:cstheme="minorHAnsi"/>
          <w:sz w:val="20"/>
        </w:rPr>
        <w:lastRenderedPageBreak/>
        <w:t xml:space="preserve">W okresie ostatnich 5 lat przed upływem terminu składania ofert, a jeżeli okres prowadzenia działalności jest krótszy – w tym okresie, wykonali co najmniej  2 (dwa) zamówienia, realizowane na podstawie dwóch odrębnych umów, w tym minimum 1 (jedno) zamówienie w zakresie robót budowlanych o wartości nie mniejszej niż 800 tys. zł netto </w:t>
      </w:r>
      <w:r w:rsidRPr="005E368D">
        <w:rPr>
          <w:rFonts w:ascii="Verdana" w:hAnsi="Verdana" w:cstheme="minorHAnsi"/>
          <w:sz w:val="20"/>
        </w:rPr>
        <w:br/>
        <w:t>i minimum 1 (jedno) zamówienie w zakresie robót instalacyjnych o wartości nie mniejszej niż 200 tys. zł netto.</w:t>
      </w:r>
      <w:r w:rsidRPr="005E368D">
        <w:t xml:space="preserve"> </w:t>
      </w:r>
      <w:r w:rsidRPr="005E368D">
        <w:rPr>
          <w:rFonts w:ascii="Verdana" w:hAnsi="Verdana" w:cstheme="minorHAnsi"/>
          <w:sz w:val="20"/>
        </w:rPr>
        <w:t>Wskazany powyżej zakres prac powinien dotyczyć robót budowlanych przeprowadzonych wewnątrz budynku.</w:t>
      </w:r>
    </w:p>
    <w:p w14:paraId="338BBC29" w14:textId="77777777" w:rsidR="00A91C4E" w:rsidRPr="002A6CA3" w:rsidRDefault="00A91C4E" w:rsidP="00492F12">
      <w:pPr>
        <w:pStyle w:val="Akapitzlist"/>
        <w:spacing w:line="240" w:lineRule="auto"/>
        <w:ind w:left="1418" w:right="-283"/>
        <w:rPr>
          <w:rFonts w:ascii="Verdana" w:hAnsi="Verdana" w:cstheme="minorHAnsi"/>
          <w:i/>
          <w:sz w:val="20"/>
        </w:rPr>
      </w:pPr>
    </w:p>
    <w:p w14:paraId="7F612E5C" w14:textId="6C4491D1" w:rsidR="00034296" w:rsidRPr="005E368D" w:rsidRDefault="00850D5F" w:rsidP="003C6C86">
      <w:pPr>
        <w:spacing w:before="120" w:line="240" w:lineRule="auto"/>
        <w:ind w:left="1418" w:right="-283"/>
        <w:rPr>
          <w:rFonts w:ascii="Verdana" w:eastAsia="Calibri" w:hAnsi="Verdana" w:cstheme="minorHAnsi"/>
          <w:sz w:val="20"/>
        </w:rPr>
      </w:pPr>
      <w:r w:rsidRPr="005E368D">
        <w:rPr>
          <w:rFonts w:ascii="Verdana" w:eastAsia="Calibri" w:hAnsi="Verdana" w:cstheme="minorHAnsi"/>
          <w:sz w:val="20"/>
        </w:rPr>
        <w:t>W przypadku Wykonawców wspólnie ubiegających się o udzielenie zamówienia Zamawiający nie określa szczególnego sposob</w:t>
      </w:r>
      <w:r w:rsidR="009273F4" w:rsidRPr="005E368D">
        <w:rPr>
          <w:rFonts w:ascii="Verdana" w:eastAsia="Calibri" w:hAnsi="Verdana" w:cstheme="minorHAnsi"/>
          <w:sz w:val="20"/>
        </w:rPr>
        <w:t>u spełniania warunków udziału w </w:t>
      </w:r>
      <w:r w:rsidRPr="005E368D">
        <w:rPr>
          <w:rFonts w:ascii="Verdana" w:eastAsia="Calibri" w:hAnsi="Verdana" w:cstheme="minorHAnsi"/>
          <w:sz w:val="20"/>
        </w:rPr>
        <w:t>Postępowaniu</w:t>
      </w:r>
      <w:r w:rsidR="009D5BC2" w:rsidRPr="005E368D">
        <w:rPr>
          <w:rFonts w:ascii="Verdana" w:eastAsia="Calibri" w:hAnsi="Verdana" w:cstheme="minorHAnsi"/>
          <w:sz w:val="20"/>
        </w:rPr>
        <w:t xml:space="preserve"> zakupowym</w:t>
      </w:r>
      <w:r w:rsidRPr="005E368D">
        <w:rPr>
          <w:rFonts w:ascii="Verdana" w:eastAsia="Calibri" w:hAnsi="Verdana" w:cstheme="minorHAnsi"/>
          <w:sz w:val="20"/>
        </w:rPr>
        <w:t>.</w:t>
      </w:r>
      <w:r w:rsidR="00B33A86" w:rsidRPr="005E368D">
        <w:rPr>
          <w:rFonts w:ascii="Verdana" w:eastAsia="Calibri" w:hAnsi="Verdana" w:cstheme="minorHAnsi"/>
          <w:sz w:val="20"/>
        </w:rPr>
        <w:t xml:space="preserve"> </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1D9BC8BB" w14:textId="7BE0E6A1" w:rsidR="00DB5CEB" w:rsidRPr="00255F57" w:rsidRDefault="00255F57" w:rsidP="00255F57">
      <w:pPr>
        <w:numPr>
          <w:ilvl w:val="1"/>
          <w:numId w:val="89"/>
        </w:numPr>
        <w:spacing w:before="120" w:line="240" w:lineRule="auto"/>
        <w:ind w:left="425" w:right="-283" w:hanging="709"/>
        <w:rPr>
          <w:rFonts w:ascii="Verdana" w:hAnsi="Verdana" w:cs="Calibri"/>
          <w:b/>
          <w:sz w:val="20"/>
        </w:rPr>
      </w:pPr>
      <w:r w:rsidRPr="00255F57">
        <w:rPr>
          <w:rFonts w:ascii="Verdana" w:eastAsia="Calibri" w:hAnsi="Verdana" w:cstheme="minorHAnsi"/>
          <w:sz w:val="20"/>
        </w:rPr>
        <w:t xml:space="preserve">Nie dotyczy. </w:t>
      </w:r>
    </w:p>
    <w:p w14:paraId="7C7078C9" w14:textId="48D72483" w:rsidR="00F50732" w:rsidRPr="002A6CA3" w:rsidRDefault="00F50732" w:rsidP="006D28BA">
      <w:pPr>
        <w:numPr>
          <w:ilvl w:val="1"/>
          <w:numId w:val="89"/>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6D28BA">
      <w:pPr>
        <w:pStyle w:val="Nagwek1"/>
        <w:keepLines w:val="0"/>
        <w:numPr>
          <w:ilvl w:val="0"/>
          <w:numId w:val="86"/>
        </w:numPr>
        <w:shd w:val="clear" w:color="auto" w:fill="C6D9F1" w:themeFill="text2" w:themeFillTint="33"/>
        <w:spacing w:before="0" w:after="0" w:line="240" w:lineRule="auto"/>
        <w:ind w:left="567" w:right="-284"/>
        <w:rPr>
          <w:rFonts w:ascii="Verdana" w:hAnsi="Verdana" w:cstheme="minorHAnsi"/>
          <w:sz w:val="20"/>
          <w:lang w:val="pl-PL"/>
        </w:rPr>
      </w:pPr>
      <w:bookmarkStart w:id="155"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5"/>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3D490EF9" w:rsidR="005817FF" w:rsidRPr="002A6CA3" w:rsidRDefault="00F50732"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00AC76C4" w:rsidRPr="002A6CA3">
        <w:rPr>
          <w:rFonts w:ascii="Verdana" w:eastAsia="Calibri" w:hAnsi="Verdana" w:cstheme="minorHAnsi"/>
          <w:sz w:val="20"/>
        </w:rPr>
        <w:t>,</w:t>
      </w:r>
      <w:r w:rsidRPr="002A6CA3">
        <w:rPr>
          <w:rFonts w:ascii="Verdana" w:eastAsia="Calibri" w:hAnsi="Verdana" w:cstheme="minorHAnsi"/>
          <w:sz w:val="20"/>
        </w:rPr>
        <w:t xml:space="preserve"> o których mowa w pkt </w:t>
      </w:r>
      <w:r w:rsidR="00A76A4D" w:rsidRPr="002A6CA3">
        <w:rPr>
          <w:rFonts w:ascii="Verdana" w:eastAsia="Calibri" w:hAnsi="Verdana" w:cstheme="minorHAnsi"/>
          <w:sz w:val="20"/>
        </w:rPr>
        <w:t>14</w:t>
      </w:r>
      <w:r w:rsidR="00B33A86" w:rsidRPr="002A6CA3">
        <w:rPr>
          <w:rFonts w:ascii="Verdana" w:eastAsia="Calibri" w:hAnsi="Verdana" w:cstheme="minorHAnsi"/>
          <w:sz w:val="20"/>
        </w:rPr>
        <w:t>.</w:t>
      </w:r>
      <w:r w:rsidR="00A76A4D" w:rsidRPr="002A6CA3">
        <w:rPr>
          <w:rFonts w:ascii="Verdana" w:eastAsia="Calibri" w:hAnsi="Verdana" w:cstheme="minorHAnsi"/>
          <w:sz w:val="20"/>
        </w:rPr>
        <w:t>3</w:t>
      </w:r>
      <w:r w:rsidR="00B33A86" w:rsidRPr="002A6CA3">
        <w:rPr>
          <w:rFonts w:ascii="Verdana" w:eastAsia="Calibri" w:hAnsi="Verdana" w:cstheme="minorHAnsi"/>
          <w:sz w:val="20"/>
        </w:rPr>
        <w:t xml:space="preserve">.2 </w:t>
      </w:r>
      <w:r w:rsidRPr="002A6CA3">
        <w:rPr>
          <w:rFonts w:ascii="Verdana" w:eastAsia="Calibri" w:hAnsi="Verdana" w:cstheme="minorHAnsi"/>
          <w:sz w:val="20"/>
        </w:rPr>
        <w:t xml:space="preserve">i </w:t>
      </w:r>
      <w:r w:rsidR="00A76A4D" w:rsidRPr="002A6CA3">
        <w:rPr>
          <w:rFonts w:ascii="Verdana" w:eastAsia="Calibri" w:hAnsi="Verdana" w:cstheme="minorHAnsi"/>
          <w:sz w:val="20"/>
        </w:rPr>
        <w:t>14</w:t>
      </w:r>
      <w:r w:rsidRPr="002A6CA3">
        <w:rPr>
          <w:rFonts w:ascii="Verdana" w:eastAsia="Calibri" w:hAnsi="Verdana" w:cstheme="minorHAnsi"/>
          <w:sz w:val="20"/>
        </w:rPr>
        <w:t>.</w:t>
      </w:r>
      <w:r w:rsidR="00A76A4D" w:rsidRPr="002A6CA3">
        <w:rPr>
          <w:rFonts w:ascii="Verdana" w:eastAsia="Calibri" w:hAnsi="Verdana" w:cstheme="minorHAnsi"/>
          <w:sz w:val="20"/>
        </w:rPr>
        <w:t>3</w:t>
      </w:r>
      <w:r w:rsidRPr="002A6CA3">
        <w:rPr>
          <w:rFonts w:ascii="Verdana" w:eastAsia="Calibri" w:hAnsi="Verdana" w:cstheme="minorHAnsi"/>
          <w:sz w:val="20"/>
        </w:rPr>
        <w:t xml:space="preserve">.3. </w:t>
      </w:r>
      <w:r w:rsidR="00904E94" w:rsidRPr="002A6CA3">
        <w:rPr>
          <w:rFonts w:ascii="Verdana" w:eastAsia="Calibri" w:hAnsi="Verdana" w:cstheme="minorHAnsi"/>
          <w:sz w:val="20"/>
        </w:rPr>
        <w:t>SWZ</w:t>
      </w:r>
      <w:r w:rsidRPr="002A6CA3">
        <w:rPr>
          <w:rFonts w:ascii="Verdana" w:eastAsia="Calibri" w:hAnsi="Verdana" w:cstheme="minorHAnsi"/>
          <w:sz w:val="20"/>
        </w:rPr>
        <w:t xml:space="preserve"> w stosownych sytuacjach oraz w odniesieniu do </w:t>
      </w:r>
      <w:r w:rsidR="00BC782E" w:rsidRPr="002A6CA3">
        <w:rPr>
          <w:rFonts w:ascii="Verdana" w:eastAsia="Calibri" w:hAnsi="Verdana" w:cstheme="minorHAnsi"/>
          <w:sz w:val="20"/>
        </w:rPr>
        <w:t xml:space="preserve">Przedmiotu </w:t>
      </w:r>
      <w:r w:rsidRPr="002A6CA3">
        <w:rPr>
          <w:rFonts w:ascii="Verdana" w:eastAsia="Calibri" w:hAnsi="Verdana" w:cstheme="minorHAnsi"/>
          <w:sz w:val="20"/>
        </w:rPr>
        <w:t xml:space="preserve">Zamówienia, lub jego części, polegać na </w:t>
      </w:r>
      <w:r w:rsidR="007C7F47" w:rsidRPr="002A6CA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2A6CA3">
        <w:rPr>
          <w:rFonts w:ascii="Verdana" w:eastAsia="Calibri" w:hAnsi="Verdana" w:cstheme="minorHAnsi"/>
          <w:sz w:val="20"/>
        </w:rPr>
        <w:t>.</w:t>
      </w:r>
      <w:r w:rsidR="00BC782E" w:rsidRPr="002A6CA3">
        <w:rPr>
          <w:rFonts w:ascii="Verdana" w:eastAsia="Calibri" w:hAnsi="Verdana" w:cstheme="minorHAnsi"/>
          <w:sz w:val="20"/>
        </w:rPr>
        <w:t xml:space="preserve"> </w:t>
      </w:r>
    </w:p>
    <w:p w14:paraId="31E48B31" w14:textId="6E784F79" w:rsidR="0081165A" w:rsidRPr="002A6CA3" w:rsidRDefault="0081165A" w:rsidP="006D28BA">
      <w:pPr>
        <w:pStyle w:val="Akapitzlist"/>
        <w:numPr>
          <w:ilvl w:val="1"/>
          <w:numId w:val="48"/>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2A6CA3">
        <w:rPr>
          <w:rFonts w:ascii="Verdana" w:hAnsi="Verdana" w:cstheme="minorHAnsi"/>
          <w:sz w:val="20"/>
        </w:rPr>
        <w:t>.</w:t>
      </w:r>
      <w:r w:rsidR="00544375" w:rsidRPr="002A6CA3">
        <w:rPr>
          <w:rFonts w:ascii="Verdana" w:hAnsi="Verdana" w:cstheme="minorHAnsi"/>
          <w:sz w:val="20"/>
        </w:rPr>
        <w:t xml:space="preserve"> Zapis nie ma zastosowania dla zamówień, których przedmiotem są dostawy.</w:t>
      </w:r>
    </w:p>
    <w:p w14:paraId="3DF9E2B9" w14:textId="7C83FA00" w:rsidR="00F50732" w:rsidRPr="002A6CA3" w:rsidRDefault="00F50732"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lub sytuacji </w:t>
      </w:r>
      <w:r w:rsidR="00A129C0" w:rsidRPr="002A6CA3">
        <w:rPr>
          <w:rFonts w:ascii="Verdana" w:eastAsia="Calibri" w:hAnsi="Verdana" w:cstheme="minorHAnsi"/>
          <w:sz w:val="20"/>
        </w:rPr>
        <w:t>podmiotów udostępniających zasoby</w:t>
      </w:r>
      <w:r w:rsidRPr="002A6CA3">
        <w:rPr>
          <w:rFonts w:ascii="Verdana" w:eastAsia="Calibri" w:hAnsi="Verdana" w:cstheme="minorHAnsi"/>
          <w:sz w:val="20"/>
        </w:rPr>
        <w:t xml:space="preserve">, </w:t>
      </w:r>
      <w:r w:rsidR="008135A8" w:rsidRPr="002A6CA3">
        <w:rPr>
          <w:rFonts w:ascii="Verdana" w:eastAsia="Calibri" w:hAnsi="Verdana" w:cstheme="minorHAnsi"/>
          <w:sz w:val="20"/>
        </w:rPr>
        <w:t xml:space="preserve">jest zobowiązany w Formularzu Oferty wskazać nazwy </w:t>
      </w:r>
      <w:r w:rsidR="004F5761" w:rsidRPr="002A6CA3">
        <w:rPr>
          <w:rFonts w:ascii="Verdana" w:eastAsia="Calibri" w:hAnsi="Verdana" w:cstheme="minorHAnsi"/>
          <w:sz w:val="20"/>
        </w:rPr>
        <w:t xml:space="preserve">tych </w:t>
      </w:r>
      <w:r w:rsidR="008135A8" w:rsidRPr="002A6CA3">
        <w:rPr>
          <w:rFonts w:ascii="Verdana" w:eastAsia="Calibri" w:hAnsi="Verdana" w:cstheme="minorHAnsi"/>
          <w:sz w:val="20"/>
        </w:rPr>
        <w:t xml:space="preserve">podmiotów oraz </w:t>
      </w:r>
      <w:r w:rsidRPr="002A6CA3">
        <w:rPr>
          <w:rFonts w:ascii="Verdana" w:eastAsia="Calibri" w:hAnsi="Verdana" w:cstheme="minorHAnsi"/>
          <w:sz w:val="20"/>
        </w:rPr>
        <w:t>musi udowodnić Zamawiającemu, że realizując Zamówienie, będzie dysponował niezbęd</w:t>
      </w:r>
      <w:r w:rsidR="00AC76C4" w:rsidRPr="002A6CA3">
        <w:rPr>
          <w:rFonts w:ascii="Verdana" w:eastAsia="Calibri" w:hAnsi="Verdana" w:cstheme="minorHAnsi"/>
          <w:sz w:val="20"/>
        </w:rPr>
        <w:t xml:space="preserve">nymi zasobami tych podmiotów, </w:t>
      </w:r>
      <w:r w:rsidR="00AC76C4" w:rsidRPr="002A6CA3">
        <w:rPr>
          <w:rFonts w:ascii="Verdana" w:eastAsia="Calibri" w:hAnsi="Verdana" w:cstheme="minorHAnsi"/>
          <w:b/>
          <w:sz w:val="20"/>
          <w:u w:val="single"/>
        </w:rPr>
        <w:t>w </w:t>
      </w:r>
      <w:r w:rsidRPr="002A6CA3">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w:t>
      </w:r>
      <w:r w:rsidR="0081759F" w:rsidRPr="002A6CA3">
        <w:rPr>
          <w:rFonts w:ascii="Verdana" w:eastAsia="Calibri" w:hAnsi="Verdana" w:cstheme="minorHAnsi"/>
          <w:sz w:val="20"/>
        </w:rPr>
        <w:t xml:space="preserve">Zobowiązania </w:t>
      </w:r>
      <w:r w:rsidRPr="002A6CA3">
        <w:rPr>
          <w:rFonts w:ascii="Verdana" w:eastAsia="Calibri" w:hAnsi="Verdana" w:cstheme="minorHAnsi"/>
          <w:sz w:val="20"/>
        </w:rPr>
        <w:t xml:space="preserve">stanowi Załącznik nr </w:t>
      </w:r>
      <w:r w:rsidR="0084677B" w:rsidRPr="002A6CA3">
        <w:rPr>
          <w:rFonts w:ascii="Verdana" w:eastAsia="Calibri" w:hAnsi="Verdana" w:cstheme="minorHAnsi"/>
          <w:sz w:val="20"/>
        </w:rPr>
        <w:t>4</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AC76C4" w:rsidRPr="002A6CA3">
        <w:rPr>
          <w:rFonts w:ascii="Verdana" w:eastAsia="Calibri" w:hAnsi="Verdana" w:cstheme="minorHAnsi"/>
          <w:sz w:val="20"/>
        </w:rPr>
        <w:t xml:space="preserve"> </w:t>
      </w:r>
      <w:r w:rsidR="00AC76C4" w:rsidRPr="002A6CA3">
        <w:rPr>
          <w:rFonts w:ascii="Verdana" w:eastAsia="Calibri" w:hAnsi="Verdana" w:cstheme="minorHAnsi"/>
          <w:b/>
          <w:sz w:val="20"/>
        </w:rPr>
        <w:t>Zobowiązanie powinno być podpisane przez osobę</w:t>
      </w:r>
      <w:r w:rsidR="00295929" w:rsidRPr="002A6CA3">
        <w:rPr>
          <w:rFonts w:ascii="Verdana" w:eastAsia="Calibri" w:hAnsi="Verdana" w:cstheme="minorHAnsi"/>
          <w:b/>
          <w:sz w:val="20"/>
        </w:rPr>
        <w:t>/y</w:t>
      </w:r>
      <w:r w:rsidR="00AC76C4" w:rsidRPr="002A6CA3">
        <w:rPr>
          <w:rFonts w:ascii="Verdana" w:eastAsia="Calibri" w:hAnsi="Verdana" w:cstheme="minorHAnsi"/>
          <w:b/>
          <w:sz w:val="20"/>
        </w:rPr>
        <w:t xml:space="preserve"> upoważnioną</w:t>
      </w:r>
      <w:r w:rsidR="00295929" w:rsidRPr="002A6CA3">
        <w:rPr>
          <w:rFonts w:ascii="Verdana" w:eastAsia="Calibri" w:hAnsi="Verdana" w:cstheme="minorHAnsi"/>
          <w:b/>
          <w:sz w:val="20"/>
        </w:rPr>
        <w:t>/e</w:t>
      </w:r>
      <w:r w:rsidR="00AC76C4" w:rsidRPr="002A6CA3">
        <w:rPr>
          <w:rFonts w:ascii="Verdana" w:eastAsia="Calibri" w:hAnsi="Verdana" w:cstheme="minorHAnsi"/>
          <w:b/>
          <w:sz w:val="20"/>
        </w:rPr>
        <w:t xml:space="preserve"> do reprezentowania podmiotu</w:t>
      </w:r>
      <w:r w:rsidR="0081759F" w:rsidRPr="002A6CA3">
        <w:rPr>
          <w:rFonts w:ascii="Verdana" w:eastAsia="Calibri" w:hAnsi="Verdana" w:cstheme="minorHAnsi"/>
          <w:b/>
          <w:sz w:val="20"/>
        </w:rPr>
        <w:t xml:space="preserve"> udostępniającego zasoby</w:t>
      </w:r>
      <w:r w:rsidR="00AC76C4" w:rsidRPr="002A6CA3">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2A6CA3">
        <w:rPr>
          <w:rFonts w:ascii="Verdana" w:eastAsia="Calibri" w:hAnsi="Verdana" w:cstheme="minorHAnsi"/>
          <w:b/>
          <w:sz w:val="20"/>
        </w:rPr>
        <w:t xml:space="preserve">tego </w:t>
      </w:r>
      <w:r w:rsidR="00637D3C" w:rsidRPr="002A6CA3">
        <w:rPr>
          <w:rFonts w:ascii="Verdana" w:eastAsia="Calibri" w:hAnsi="Verdana" w:cstheme="minorHAnsi"/>
          <w:b/>
          <w:sz w:val="20"/>
        </w:rPr>
        <w:t>podmiotu</w:t>
      </w:r>
      <w:r w:rsidR="00AC76C4" w:rsidRPr="002A6CA3">
        <w:rPr>
          <w:rFonts w:ascii="Verdana" w:eastAsia="Calibri" w:hAnsi="Verdana" w:cstheme="minorHAnsi"/>
          <w:b/>
          <w:sz w:val="20"/>
        </w:rPr>
        <w:t>, to należy dołączyć pełnomocnictw</w:t>
      </w:r>
      <w:r w:rsidR="00754A30" w:rsidRPr="002A6CA3">
        <w:rPr>
          <w:rFonts w:ascii="Verdana" w:eastAsia="Calibri" w:hAnsi="Verdana" w:cstheme="minorHAnsi"/>
          <w:b/>
          <w:sz w:val="20"/>
        </w:rPr>
        <w:t>o.</w:t>
      </w:r>
    </w:p>
    <w:p w14:paraId="43230617" w14:textId="7E612BB0" w:rsidR="005449B6" w:rsidRPr="002A6CA3" w:rsidRDefault="00F50732"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 xml:space="preserve">W celu oceny, czy Wykonawca polegając na sytuacji </w:t>
      </w:r>
      <w:r w:rsidR="00AA5F57" w:rsidRPr="002A6CA3">
        <w:rPr>
          <w:rFonts w:ascii="Verdana" w:eastAsia="Calibri" w:hAnsi="Verdana" w:cstheme="minorHAnsi"/>
          <w:sz w:val="20"/>
        </w:rPr>
        <w:t>podmiotów udostępniających zasoby</w:t>
      </w:r>
      <w:r w:rsidRPr="002A6CA3">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dostępnych Wykonawcy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w:t>
      </w:r>
    </w:p>
    <w:p w14:paraId="66BA0765" w14:textId="331FFF0F"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sposób wykorzystania zasobów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przez Wykonawcę, przy wykonywaniu zamówienia;</w:t>
      </w:r>
    </w:p>
    <w:p w14:paraId="09BA9ED6" w14:textId="6D88AA4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 xml:space="preserve">zakres i okres udziału </w:t>
      </w:r>
      <w:r w:rsidR="00BC5B0F" w:rsidRPr="002A6CA3">
        <w:rPr>
          <w:rFonts w:ascii="Verdana" w:eastAsia="Calibri" w:hAnsi="Verdana" w:cstheme="minorHAnsi"/>
          <w:sz w:val="20"/>
        </w:rPr>
        <w:t>podmiotu udostępniającego zasoby</w:t>
      </w:r>
      <w:r w:rsidRPr="002A6CA3">
        <w:rPr>
          <w:rFonts w:ascii="Verdana" w:eastAsia="Calibri" w:hAnsi="Verdana" w:cstheme="minorHAnsi"/>
          <w:sz w:val="20"/>
        </w:rPr>
        <w:t xml:space="preserve"> przy wykonywaniu zamówienia </w:t>
      </w:r>
      <w:r w:rsidR="0084677B" w:rsidRPr="002A6CA3">
        <w:rPr>
          <w:rFonts w:ascii="Verdana" w:eastAsia="Calibri" w:hAnsi="Verdana" w:cstheme="minorHAnsi"/>
          <w:sz w:val="20"/>
        </w:rPr>
        <w:t>nie</w:t>
      </w:r>
      <w:r w:rsidRPr="002A6CA3">
        <w:rPr>
          <w:rFonts w:ascii="Verdana" w:eastAsia="Calibri" w:hAnsi="Verdana" w:cstheme="minorHAnsi"/>
          <w:sz w:val="20"/>
        </w:rPr>
        <w:t>publicznego;</w:t>
      </w:r>
    </w:p>
    <w:p w14:paraId="576C35DB" w14:textId="1A07A91E" w:rsidR="005449B6" w:rsidRPr="002A6CA3" w:rsidRDefault="00F50732" w:rsidP="006D28BA">
      <w:pPr>
        <w:pStyle w:val="Akapitzlist"/>
        <w:numPr>
          <w:ilvl w:val="2"/>
          <w:numId w:val="48"/>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w:t>
      </w:r>
      <w:r w:rsidR="00AF4FAB" w:rsidRPr="002A6CA3">
        <w:rPr>
          <w:rFonts w:ascii="Verdana" w:eastAsia="Calibri" w:hAnsi="Verdana" w:cstheme="minorHAnsi"/>
          <w:sz w:val="20"/>
        </w:rPr>
        <w:t xml:space="preserve"> udostępniający zasoby,</w:t>
      </w:r>
      <w:r w:rsidRPr="002A6CA3">
        <w:rPr>
          <w:rFonts w:ascii="Verdana" w:eastAsia="Calibri" w:hAnsi="Verdana" w:cstheme="minorHAnsi"/>
          <w:sz w:val="20"/>
        </w:rPr>
        <w:t xml:space="preserve"> w odniesieniu do</w:t>
      </w:r>
      <w:r w:rsidR="007D33B9" w:rsidRPr="002A6CA3">
        <w:rPr>
          <w:rFonts w:ascii="Verdana" w:eastAsia="Calibri" w:hAnsi="Verdana" w:cstheme="minorHAnsi"/>
          <w:sz w:val="20"/>
        </w:rPr>
        <w:t xml:space="preserve"> wyksz</w:t>
      </w:r>
      <w:r w:rsidR="00754A30" w:rsidRPr="002A6CA3">
        <w:rPr>
          <w:rFonts w:ascii="Verdana" w:eastAsia="Calibri" w:hAnsi="Verdana" w:cstheme="minorHAnsi"/>
          <w:sz w:val="20"/>
        </w:rPr>
        <w:t>t</w:t>
      </w:r>
      <w:r w:rsidR="007D33B9" w:rsidRPr="002A6CA3">
        <w:rPr>
          <w:rFonts w:ascii="Verdana" w:eastAsia="Calibri" w:hAnsi="Verdana" w:cstheme="minorHAnsi"/>
          <w:sz w:val="20"/>
        </w:rPr>
        <w:t>ałcenia lub</w:t>
      </w:r>
      <w:r w:rsidRPr="002A6CA3">
        <w:rPr>
          <w:rFonts w:ascii="Verdana" w:eastAsia="Calibri" w:hAnsi="Verdana" w:cstheme="minorHAnsi"/>
          <w:sz w:val="20"/>
        </w:rPr>
        <w:t xml:space="preserve"> </w:t>
      </w:r>
      <w:r w:rsidR="007D33B9" w:rsidRPr="002A6CA3">
        <w:rPr>
          <w:rFonts w:ascii="Verdana" w:eastAsia="Calibri" w:hAnsi="Verdana" w:cstheme="minorHAnsi"/>
          <w:sz w:val="20"/>
        </w:rPr>
        <w:t xml:space="preserve">kwalifikacji zawodowych lub </w:t>
      </w:r>
      <w:r w:rsidRPr="002A6CA3">
        <w:rPr>
          <w:rFonts w:ascii="Verdana" w:eastAsia="Calibri" w:hAnsi="Verdana" w:cstheme="minorHAnsi"/>
          <w:sz w:val="20"/>
        </w:rPr>
        <w:t>doświadczenia, zrealizuje</w:t>
      </w:r>
      <w:r w:rsidR="007D33B9" w:rsidRPr="002A6CA3">
        <w:rPr>
          <w:rFonts w:ascii="Verdana" w:eastAsia="Calibri" w:hAnsi="Verdana" w:cstheme="minorHAnsi"/>
          <w:sz w:val="20"/>
        </w:rPr>
        <w:t xml:space="preserve"> roboty budowlane/</w:t>
      </w:r>
      <w:r w:rsidRPr="002A6CA3">
        <w:rPr>
          <w:rFonts w:ascii="Verdana" w:eastAsia="Calibri" w:hAnsi="Verdana" w:cstheme="minorHAnsi"/>
          <w:sz w:val="20"/>
        </w:rPr>
        <w:t xml:space="preserve"> usługi, których wskazane zdolności dotyczą.</w:t>
      </w:r>
    </w:p>
    <w:p w14:paraId="6D5B02A6" w14:textId="6634434C" w:rsidR="007D33B9" w:rsidRPr="002A6CA3" w:rsidRDefault="007D33B9" w:rsidP="006D28BA">
      <w:pPr>
        <w:pStyle w:val="Akapitzlist"/>
        <w:numPr>
          <w:ilvl w:val="1"/>
          <w:numId w:val="48"/>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Wykonawca, poprzez treść przedstawionych dokumentów, musi wykazać realny sposób, </w:t>
      </w:r>
      <w:r w:rsidRPr="002A6CA3">
        <w:rPr>
          <w:rFonts w:ascii="Verdana" w:eastAsia="Calibri" w:hAnsi="Verdana" w:cstheme="minorHAnsi"/>
          <w:sz w:val="20"/>
        </w:rPr>
        <w:br/>
        <w:t xml:space="preserve">w jaki przewidziane jest korzystanie ze zdolności </w:t>
      </w:r>
      <w:r w:rsidR="00BC5B0F" w:rsidRPr="002A6CA3">
        <w:rPr>
          <w:rFonts w:ascii="Verdana" w:eastAsia="Calibri" w:hAnsi="Verdana" w:cstheme="minorHAnsi"/>
          <w:sz w:val="20"/>
        </w:rPr>
        <w:t>podmiotu udostępniającego zasobu</w:t>
      </w:r>
      <w:r w:rsidR="00487B32" w:rsidRPr="002A6CA3">
        <w:rPr>
          <w:rFonts w:ascii="Verdana" w:eastAsia="Calibri" w:hAnsi="Verdana" w:cstheme="minorHAnsi"/>
          <w:sz w:val="20"/>
        </w:rPr>
        <w:t>,</w:t>
      </w:r>
      <w:r w:rsidRPr="002A6CA3">
        <w:rPr>
          <w:rFonts w:ascii="Verdana" w:eastAsia="Calibri" w:hAnsi="Verdana" w:cstheme="minorHAnsi"/>
          <w:sz w:val="20"/>
        </w:rPr>
        <w:t xml:space="preserve"> tzn. gwarantujący Wykonawcy rzeczywisty dostęp do udostępnianych zdolności/zasobów w stopniu niezb</w:t>
      </w:r>
      <w:r w:rsidR="002D280D" w:rsidRPr="002A6CA3">
        <w:rPr>
          <w:rFonts w:ascii="Verdana" w:eastAsia="Calibri" w:hAnsi="Verdana" w:cstheme="minorHAnsi"/>
          <w:sz w:val="20"/>
        </w:rPr>
        <w:t>ędnym dla należytego wykonania Z</w:t>
      </w:r>
      <w:r w:rsidRPr="002A6CA3">
        <w:rPr>
          <w:rFonts w:ascii="Verdana" w:eastAsia="Calibri" w:hAnsi="Verdana" w:cstheme="minorHAnsi"/>
          <w:sz w:val="20"/>
        </w:rPr>
        <w:t>amówienia.</w:t>
      </w:r>
    </w:p>
    <w:p w14:paraId="57819051" w14:textId="7436DED1" w:rsidR="005817FF" w:rsidRPr="002A6CA3" w:rsidRDefault="00F50732" w:rsidP="006D28BA">
      <w:pPr>
        <w:pStyle w:val="Akapitzlist"/>
        <w:numPr>
          <w:ilvl w:val="1"/>
          <w:numId w:val="48"/>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 xml:space="preserve">Zamawiający ocenia, czy udostępniane Wykonawcy przez </w:t>
      </w:r>
      <w:r w:rsidR="00BC5B0F" w:rsidRPr="002A6CA3">
        <w:rPr>
          <w:rFonts w:ascii="Verdana" w:eastAsia="Calibri" w:hAnsi="Verdana" w:cstheme="minorHAnsi"/>
          <w:sz w:val="20"/>
        </w:rPr>
        <w:t>podmioty udostępniające zasoby</w:t>
      </w:r>
      <w:r w:rsidRPr="002A6CA3">
        <w:rPr>
          <w:rFonts w:ascii="Verdana" w:eastAsia="Calibri" w:hAnsi="Verdana" w:cstheme="minorHAnsi"/>
          <w:sz w:val="20"/>
        </w:rPr>
        <w:t xml:space="preserve"> </w:t>
      </w:r>
      <w:r w:rsidR="001F5CD3" w:rsidRPr="002A6CA3">
        <w:rPr>
          <w:rFonts w:ascii="Verdana" w:eastAsia="Calibri" w:hAnsi="Verdana" w:cstheme="minorHAnsi"/>
          <w:sz w:val="20"/>
        </w:rPr>
        <w:t>niezbędne zdolności techniczne lub zawodowe</w:t>
      </w:r>
      <w:r w:rsidR="00BC5B0F" w:rsidRPr="002A6CA3">
        <w:rPr>
          <w:rFonts w:ascii="Verdana" w:eastAsia="Calibri" w:hAnsi="Verdana" w:cstheme="minorHAnsi"/>
          <w:sz w:val="20"/>
        </w:rPr>
        <w:t xml:space="preserve"> do zrealizowania Zakupu</w:t>
      </w:r>
      <w:r w:rsidR="000F3AAE">
        <w:rPr>
          <w:rFonts w:ascii="Verdana" w:eastAsia="Calibri" w:hAnsi="Verdana" w:cstheme="minorHAnsi"/>
          <w:sz w:val="20"/>
        </w:rPr>
        <w:t>, w szczególności wiedza i </w:t>
      </w:r>
      <w:r w:rsidR="00BC5B0F" w:rsidRPr="002A6CA3">
        <w:rPr>
          <w:rFonts w:ascii="Verdana" w:eastAsia="Calibri" w:hAnsi="Verdana" w:cstheme="minorHAnsi"/>
          <w:sz w:val="20"/>
        </w:rPr>
        <w:t>doświadczenie oraz dysponowanie potencjałem technicznym i osobami zdolnymi do realizacji Zakupu</w:t>
      </w:r>
      <w:r w:rsidR="00DB6BB2" w:rsidRPr="002A6CA3">
        <w:rPr>
          <w:rFonts w:ascii="Verdana" w:eastAsia="Calibri" w:hAnsi="Verdana" w:cstheme="minorHAnsi"/>
          <w:sz w:val="20"/>
        </w:rPr>
        <w:t xml:space="preserve"> </w:t>
      </w:r>
      <w:r w:rsidRPr="002A6CA3">
        <w:rPr>
          <w:rFonts w:ascii="Verdana" w:eastAsia="Calibri" w:hAnsi="Verdana" w:cstheme="minorHAnsi"/>
          <w:sz w:val="20"/>
        </w:rPr>
        <w:t xml:space="preserve">lub ich sytuacja finansowa lub ekonomiczna, pozwalają na wykazanie przez Wykonawcę spełniania warunków udziału w </w:t>
      </w:r>
      <w:r w:rsidR="005133E6">
        <w:rPr>
          <w:rFonts w:ascii="Verdana" w:eastAsia="Calibri" w:hAnsi="Verdana" w:cstheme="minorHAnsi"/>
          <w:sz w:val="20"/>
        </w:rPr>
        <w:t>P</w:t>
      </w:r>
      <w:r w:rsidR="005133E6" w:rsidRPr="002A6CA3">
        <w:rPr>
          <w:rFonts w:ascii="Verdana" w:eastAsia="Calibri" w:hAnsi="Verdana" w:cstheme="minorHAnsi"/>
          <w:sz w:val="20"/>
        </w:rPr>
        <w:t>ostępowaniu</w:t>
      </w:r>
      <w:r w:rsidR="005133E6">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xml:space="preserve">. Powyższa ocena zostanie dokonana na podstawie wypełnionych i przedstawionych zobowiązań podmiotów </w:t>
      </w:r>
      <w:r w:rsidR="00AF4FAB" w:rsidRPr="002A6CA3">
        <w:rPr>
          <w:rFonts w:ascii="Verdana" w:eastAsia="Calibri" w:hAnsi="Verdana" w:cstheme="minorHAnsi"/>
          <w:sz w:val="20"/>
        </w:rPr>
        <w:t>udostępniających zasoby</w:t>
      </w:r>
      <w:r w:rsidRPr="002A6CA3">
        <w:rPr>
          <w:rFonts w:ascii="Verdana" w:eastAsia="Calibri" w:hAnsi="Verdana" w:cstheme="minorHAnsi"/>
          <w:sz w:val="20"/>
        </w:rPr>
        <w:t xml:space="preserve"> oraz innych dokumentów dotyczących stosunków łączący</w:t>
      </w:r>
      <w:r w:rsidR="00AC76C4" w:rsidRPr="002A6CA3">
        <w:rPr>
          <w:rFonts w:ascii="Verdana" w:eastAsia="Calibri" w:hAnsi="Verdana" w:cstheme="minorHAnsi"/>
          <w:sz w:val="20"/>
        </w:rPr>
        <w:t>ch</w:t>
      </w:r>
      <w:r w:rsidRPr="002A6CA3">
        <w:rPr>
          <w:rFonts w:ascii="Verdana" w:eastAsia="Calibri" w:hAnsi="Verdana" w:cstheme="minorHAnsi"/>
          <w:sz w:val="20"/>
        </w:rPr>
        <w:t xml:space="preserve"> Wykonawcę z tymi podmiotami, przedstawiony</w:t>
      </w:r>
      <w:r w:rsidR="0084677B" w:rsidRPr="002A6CA3">
        <w:rPr>
          <w:rFonts w:ascii="Verdana" w:eastAsia="Calibri" w:hAnsi="Verdana" w:cstheme="minorHAnsi"/>
          <w:sz w:val="20"/>
        </w:rPr>
        <w:t>ch</w:t>
      </w:r>
      <w:r w:rsidRPr="002A6CA3">
        <w:rPr>
          <w:rFonts w:ascii="Verdana" w:eastAsia="Calibri" w:hAnsi="Verdana" w:cstheme="minorHAnsi"/>
          <w:sz w:val="20"/>
        </w:rPr>
        <w:t xml:space="preserve"> przez Wykonawcę.</w:t>
      </w:r>
    </w:p>
    <w:p w14:paraId="208A5090" w14:textId="4005AFC4" w:rsidR="007A7681" w:rsidRPr="00255F57" w:rsidRDefault="00255F57" w:rsidP="006D28BA">
      <w:pPr>
        <w:pStyle w:val="Akapitzlist"/>
        <w:numPr>
          <w:ilvl w:val="1"/>
          <w:numId w:val="48"/>
        </w:numPr>
        <w:spacing w:before="120" w:after="120" w:line="240" w:lineRule="auto"/>
        <w:ind w:left="425" w:right="-284" w:hanging="709"/>
        <w:contextualSpacing w:val="0"/>
        <w:rPr>
          <w:rFonts w:ascii="Verdana" w:hAnsi="Verdana" w:cstheme="minorHAnsi"/>
          <w:sz w:val="20"/>
        </w:rPr>
      </w:pPr>
      <w:r w:rsidRPr="00255F57">
        <w:rPr>
          <w:rFonts w:ascii="Verdana" w:eastAsia="Calibri" w:hAnsi="Verdana" w:cstheme="minorHAnsi"/>
          <w:sz w:val="20"/>
        </w:rPr>
        <w:t>Nie dotyczy</w:t>
      </w:r>
      <w:r w:rsidR="00F50732" w:rsidRPr="00255F57">
        <w:rPr>
          <w:rFonts w:ascii="Verdana" w:eastAsia="Calibri" w:hAnsi="Verdana" w:cstheme="minorHAnsi"/>
          <w:sz w:val="20"/>
        </w:rPr>
        <w:t>.</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6D28BA">
      <w:pPr>
        <w:pStyle w:val="Nagwek1"/>
        <w:keepLines w:val="0"/>
        <w:numPr>
          <w:ilvl w:val="0"/>
          <w:numId w:val="8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6" w:name="_Toc489350394"/>
      <w:bookmarkStart w:id="157" w:name="_Toc515896286"/>
      <w:bookmarkStart w:id="158"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6"/>
      <w:bookmarkEnd w:id="157"/>
      <w:bookmarkEnd w:id="158"/>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23E3FD70" w14:textId="68F4E4FB" w:rsidR="0076398B" w:rsidRPr="00875E00" w:rsidRDefault="00B85629" w:rsidP="00875E00">
      <w:pPr>
        <w:pStyle w:val="Akapitzlist"/>
        <w:numPr>
          <w:ilvl w:val="1"/>
          <w:numId w:val="49"/>
        </w:numPr>
        <w:spacing w:before="120" w:after="120" w:line="240" w:lineRule="auto"/>
        <w:ind w:left="426" w:right="-284" w:hanging="710"/>
        <w:rPr>
          <w:rFonts w:ascii="Verdana" w:hAnsi="Verdana" w:cstheme="minorHAnsi"/>
          <w:sz w:val="20"/>
        </w:rPr>
      </w:pPr>
      <w:r w:rsidRPr="00875E00">
        <w:rPr>
          <w:rFonts w:ascii="Verdana" w:hAnsi="Verdana" w:cstheme="minorHAnsi"/>
          <w:sz w:val="20"/>
        </w:rPr>
        <w:t xml:space="preserve">Wykonawca, w </w:t>
      </w:r>
      <w:r w:rsidR="00B41C59" w:rsidRPr="00875E00">
        <w:rPr>
          <w:rFonts w:ascii="Verdana" w:hAnsi="Verdana" w:cstheme="minorHAnsi"/>
          <w:sz w:val="20"/>
        </w:rPr>
        <w:t>celu wykazania braku podstaw do wykluczenia z </w:t>
      </w:r>
      <w:r w:rsidR="005133E6" w:rsidRPr="00875E00">
        <w:rPr>
          <w:rFonts w:ascii="Verdana" w:hAnsi="Verdana" w:cstheme="minorHAnsi"/>
          <w:sz w:val="20"/>
        </w:rPr>
        <w:t xml:space="preserve">Postępowania </w:t>
      </w:r>
      <w:r w:rsidR="009D5BC2" w:rsidRPr="00875E00">
        <w:rPr>
          <w:rFonts w:ascii="Verdana" w:hAnsi="Verdana" w:cstheme="minorHAnsi"/>
          <w:sz w:val="20"/>
          <w:lang w:eastAsia="pl-PL"/>
        </w:rPr>
        <w:t>zakupowego</w:t>
      </w:r>
      <w:r w:rsidR="009D5BC2" w:rsidRPr="00875E00">
        <w:rPr>
          <w:rFonts w:ascii="Verdana" w:eastAsia="Calibri" w:hAnsi="Verdana" w:cstheme="minorHAnsi"/>
          <w:sz w:val="20"/>
        </w:rPr>
        <w:t xml:space="preserve"> </w:t>
      </w:r>
      <w:r w:rsidR="00B41C59" w:rsidRPr="00875E00">
        <w:rPr>
          <w:rFonts w:ascii="Verdana" w:hAnsi="Verdana" w:cstheme="minorHAnsi"/>
          <w:sz w:val="20"/>
        </w:rPr>
        <w:t>oraz spełnienia warunków udziału w postępowaniu</w:t>
      </w:r>
      <w:r w:rsidR="009D5BC2" w:rsidRPr="00875E00">
        <w:rPr>
          <w:rFonts w:ascii="Verdana" w:hAnsi="Verdana" w:cstheme="minorHAnsi"/>
          <w:sz w:val="20"/>
        </w:rPr>
        <w:t xml:space="preserve"> </w:t>
      </w:r>
      <w:r w:rsidR="009D5BC2" w:rsidRPr="00875E00">
        <w:rPr>
          <w:rFonts w:ascii="Verdana" w:hAnsi="Verdana" w:cstheme="minorHAnsi"/>
          <w:sz w:val="20"/>
          <w:lang w:eastAsia="pl-PL"/>
        </w:rPr>
        <w:t>zakupowym</w:t>
      </w:r>
      <w:r w:rsidR="00B41C59" w:rsidRPr="00875E00">
        <w:rPr>
          <w:rFonts w:ascii="Verdana" w:hAnsi="Verdana" w:cstheme="minorHAnsi"/>
          <w:sz w:val="20"/>
        </w:rPr>
        <w:t xml:space="preserve">, </w:t>
      </w:r>
      <w:r w:rsidRPr="00875E00">
        <w:rPr>
          <w:rFonts w:ascii="Verdana" w:hAnsi="Verdana" w:cstheme="minorHAnsi"/>
          <w:sz w:val="20"/>
        </w:rPr>
        <w:t>zobowiązany jest złożyć wraz z Ofertą następujące dokumenty</w:t>
      </w:r>
      <w:r w:rsidR="00BD4897" w:rsidRPr="00875E00">
        <w:rPr>
          <w:rFonts w:ascii="Verdana" w:hAnsi="Verdana" w:cstheme="minorHAnsi"/>
          <w:sz w:val="20"/>
        </w:rPr>
        <w:t>/oświadczenia</w:t>
      </w:r>
      <w:r w:rsidRPr="00875E00">
        <w:rPr>
          <w:rFonts w:ascii="Verdana" w:hAnsi="Verdana" w:cstheme="minorHAnsi"/>
          <w:sz w:val="20"/>
        </w:rPr>
        <w:t>:</w:t>
      </w:r>
    </w:p>
    <w:p w14:paraId="1CA79822" w14:textId="77777777" w:rsidR="0076398B" w:rsidRPr="00875E00" w:rsidRDefault="0076398B" w:rsidP="00980BFF">
      <w:pPr>
        <w:pStyle w:val="Akapitzlist"/>
        <w:numPr>
          <w:ilvl w:val="0"/>
          <w:numId w:val="76"/>
        </w:numPr>
        <w:spacing w:before="120" w:after="120" w:line="240" w:lineRule="auto"/>
        <w:contextualSpacing w:val="0"/>
        <w:rPr>
          <w:rFonts w:ascii="Verdana" w:eastAsia="Calibri" w:hAnsi="Verdana" w:cstheme="minorHAnsi"/>
          <w:vanish/>
          <w:sz w:val="20"/>
        </w:rPr>
      </w:pPr>
    </w:p>
    <w:p w14:paraId="39541983" w14:textId="77777777" w:rsidR="0076398B" w:rsidRPr="00875E00" w:rsidRDefault="0076398B" w:rsidP="00980BFF">
      <w:pPr>
        <w:pStyle w:val="Akapitzlist"/>
        <w:numPr>
          <w:ilvl w:val="1"/>
          <w:numId w:val="76"/>
        </w:numPr>
        <w:spacing w:before="120" w:after="120" w:line="240" w:lineRule="auto"/>
        <w:contextualSpacing w:val="0"/>
        <w:rPr>
          <w:rFonts w:ascii="Verdana" w:eastAsia="Calibri" w:hAnsi="Verdana" w:cstheme="minorHAnsi"/>
          <w:vanish/>
          <w:sz w:val="20"/>
        </w:rPr>
      </w:pPr>
    </w:p>
    <w:p w14:paraId="09FBCE60" w14:textId="77777777" w:rsidR="0076398B" w:rsidRPr="00875E00" w:rsidRDefault="0076398B" w:rsidP="00980BFF">
      <w:pPr>
        <w:pStyle w:val="Akapitzlist"/>
        <w:numPr>
          <w:ilvl w:val="2"/>
          <w:numId w:val="76"/>
        </w:numPr>
        <w:spacing w:before="120" w:after="120" w:line="240" w:lineRule="auto"/>
        <w:contextualSpacing w:val="0"/>
        <w:rPr>
          <w:rFonts w:ascii="Verdana" w:eastAsia="Calibri" w:hAnsi="Verdana" w:cstheme="minorHAnsi"/>
          <w:vanish/>
          <w:sz w:val="20"/>
        </w:rPr>
      </w:pPr>
    </w:p>
    <w:p w14:paraId="13FA800D" w14:textId="7BB1B802" w:rsidR="007758C5" w:rsidRPr="00875E00" w:rsidRDefault="007758C5" w:rsidP="00875E00">
      <w:pPr>
        <w:ind w:right="-283"/>
        <w:rPr>
          <w:rFonts w:ascii="Verdana" w:eastAsia="Calibri" w:hAnsi="Verdana" w:cstheme="minorHAnsi"/>
          <w:sz w:val="20"/>
        </w:rPr>
      </w:pPr>
    </w:p>
    <w:p w14:paraId="3C8C7712" w14:textId="77777777" w:rsidR="00A519A9" w:rsidRPr="00875E0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470C5622" w14:textId="77777777" w:rsidR="00A519A9" w:rsidRPr="00875E00" w:rsidRDefault="00A519A9" w:rsidP="00980BFF">
      <w:pPr>
        <w:pStyle w:val="Akapitzlist"/>
        <w:numPr>
          <w:ilvl w:val="0"/>
          <w:numId w:val="65"/>
        </w:numPr>
        <w:spacing w:before="120" w:after="120" w:line="240" w:lineRule="auto"/>
        <w:ind w:right="-284"/>
        <w:contextualSpacing w:val="0"/>
        <w:rPr>
          <w:rFonts w:ascii="Verdana" w:eastAsia="Calibri" w:hAnsi="Verdana" w:cstheme="minorHAnsi"/>
          <w:vanish/>
          <w:sz w:val="20"/>
        </w:rPr>
      </w:pPr>
    </w:p>
    <w:p w14:paraId="2806213C" w14:textId="77777777" w:rsidR="00A519A9" w:rsidRPr="00875E00" w:rsidRDefault="00A519A9" w:rsidP="00980BFF">
      <w:pPr>
        <w:pStyle w:val="Akapitzlist"/>
        <w:numPr>
          <w:ilvl w:val="1"/>
          <w:numId w:val="65"/>
        </w:numPr>
        <w:spacing w:before="120" w:after="120" w:line="240" w:lineRule="auto"/>
        <w:ind w:right="-284"/>
        <w:contextualSpacing w:val="0"/>
        <w:rPr>
          <w:rFonts w:ascii="Verdana" w:eastAsia="Calibri" w:hAnsi="Verdana" w:cstheme="minorHAnsi"/>
          <w:vanish/>
          <w:sz w:val="20"/>
        </w:rPr>
      </w:pPr>
    </w:p>
    <w:p w14:paraId="5AD295B3" w14:textId="2568239B" w:rsidR="00BD4897" w:rsidRPr="00875E00" w:rsidRDefault="00BD4897" w:rsidP="007D157E">
      <w:pPr>
        <w:pStyle w:val="Tekstpodstawowy"/>
        <w:numPr>
          <w:ilvl w:val="2"/>
          <w:numId w:val="65"/>
        </w:numPr>
        <w:spacing w:before="120" w:line="240" w:lineRule="auto"/>
        <w:ind w:left="1276" w:right="-284" w:hanging="879"/>
        <w:rPr>
          <w:rFonts w:ascii="Verdana" w:hAnsi="Verdana" w:cstheme="minorHAnsi"/>
          <w:sz w:val="20"/>
        </w:rPr>
      </w:pPr>
      <w:r w:rsidRPr="00875E00">
        <w:rPr>
          <w:rFonts w:ascii="Verdana" w:eastAsia="Calibri" w:hAnsi="Verdana" w:cstheme="minorHAnsi"/>
          <w:sz w:val="20"/>
        </w:rPr>
        <w:t xml:space="preserve">W celu potwierdzenia </w:t>
      </w:r>
      <w:r w:rsidRPr="00875E00">
        <w:rPr>
          <w:rFonts w:ascii="Verdana" w:eastAsia="Calibri" w:hAnsi="Verdana" w:cstheme="minorHAnsi"/>
          <w:b/>
          <w:sz w:val="20"/>
        </w:rPr>
        <w:t>braku podstaw wykluczenia</w:t>
      </w:r>
      <w:r w:rsidRPr="00875E00">
        <w:rPr>
          <w:rFonts w:ascii="Verdana" w:eastAsia="Calibri" w:hAnsi="Verdana" w:cstheme="minorHAnsi"/>
          <w:sz w:val="20"/>
        </w:rPr>
        <w:t xml:space="preserve"> Wykonawcy, o których mowa w pkt </w:t>
      </w:r>
      <w:r w:rsidR="00A76A4D" w:rsidRPr="00875E00">
        <w:rPr>
          <w:rFonts w:ascii="Verdana" w:eastAsia="Calibri" w:hAnsi="Verdana" w:cstheme="minorHAnsi"/>
          <w:sz w:val="20"/>
        </w:rPr>
        <w:t>14</w:t>
      </w:r>
      <w:r w:rsidRPr="00875E00">
        <w:rPr>
          <w:rFonts w:ascii="Verdana" w:eastAsia="Calibri" w:hAnsi="Verdana" w:cstheme="minorHAnsi"/>
          <w:sz w:val="20"/>
        </w:rPr>
        <w:t>.2.</w:t>
      </w:r>
      <w:r w:rsidR="00A76A4D" w:rsidRPr="00875E00" w:rsidDel="00A76A4D">
        <w:rPr>
          <w:rFonts w:ascii="Verdana" w:eastAsia="Calibri" w:hAnsi="Verdana" w:cstheme="minorHAnsi"/>
          <w:sz w:val="20"/>
        </w:rPr>
        <w:t xml:space="preserve"> </w:t>
      </w:r>
      <w:r w:rsidRPr="00875E00">
        <w:rPr>
          <w:rFonts w:ascii="Verdana" w:eastAsia="Calibri" w:hAnsi="Verdana" w:cstheme="minorHAnsi"/>
          <w:sz w:val="20"/>
        </w:rPr>
        <w:t xml:space="preserve"> </w:t>
      </w:r>
      <w:r w:rsidR="00904E94" w:rsidRPr="00875E00">
        <w:rPr>
          <w:rFonts w:ascii="Verdana" w:eastAsia="Calibri" w:hAnsi="Verdana" w:cstheme="minorHAnsi"/>
          <w:sz w:val="20"/>
        </w:rPr>
        <w:t>SWZ</w:t>
      </w:r>
      <w:r w:rsidRPr="00875E00">
        <w:rPr>
          <w:rFonts w:ascii="Verdana" w:eastAsia="Calibri" w:hAnsi="Verdana" w:cstheme="minorHAnsi"/>
          <w:sz w:val="20"/>
        </w:rPr>
        <w:t>, Wykonawca winien złożyć stosowne oświadczenia w treści Formularza Oferty.</w:t>
      </w:r>
    </w:p>
    <w:p w14:paraId="272AB4F8" w14:textId="77777777" w:rsidR="00875E00" w:rsidRPr="00875E00" w:rsidRDefault="00875E00" w:rsidP="00875E00">
      <w:pPr>
        <w:pStyle w:val="Tekstpodstawowy"/>
        <w:spacing w:before="120" w:line="240" w:lineRule="auto"/>
        <w:ind w:left="1276" w:right="-284"/>
        <w:rPr>
          <w:rFonts w:ascii="Verdana" w:hAnsi="Verdana" w:cstheme="minorHAnsi"/>
          <w:sz w:val="20"/>
        </w:rPr>
      </w:pPr>
    </w:p>
    <w:p w14:paraId="33FCE6A5" w14:textId="77777777" w:rsidR="00875E00" w:rsidRPr="002A6CA3" w:rsidRDefault="00875E00" w:rsidP="00875E00">
      <w:pPr>
        <w:pStyle w:val="Tekstpodstawowy"/>
        <w:spacing w:before="120" w:line="276" w:lineRule="auto"/>
        <w:ind w:right="-283"/>
        <w:rPr>
          <w:rFonts w:ascii="Verdana" w:hAnsi="Verdana" w:cstheme="minorHAnsi"/>
          <w:b/>
          <w:snapToGrid w:val="0"/>
          <w:sz w:val="20"/>
        </w:rPr>
      </w:pPr>
      <w:r w:rsidRPr="002A6CA3">
        <w:rPr>
          <w:rFonts w:ascii="Verdana" w:hAnsi="Verdana" w:cstheme="minorHAnsi"/>
          <w:b/>
          <w:sz w:val="20"/>
        </w:rPr>
        <w:t>Wykonawcy wspólnie ubiegający się o udzielenie zamówienia, poprzez ustanowionego pełnomocnika do reprezentowania w Postępowaniu</w:t>
      </w:r>
      <w:r>
        <w:rPr>
          <w:rFonts w:ascii="Verdana" w:hAnsi="Verdana" w:cstheme="minorHAnsi"/>
          <w:b/>
          <w:sz w:val="20"/>
        </w:rPr>
        <w:t xml:space="preserve"> </w:t>
      </w:r>
      <w:r w:rsidRPr="006D28BA">
        <w:rPr>
          <w:rFonts w:ascii="Verdana" w:hAnsi="Verdana" w:cstheme="minorHAnsi"/>
          <w:b/>
          <w:sz w:val="20"/>
          <w:lang w:eastAsia="pl-PL"/>
        </w:rPr>
        <w:t>zakupowym</w:t>
      </w:r>
      <w:r w:rsidRPr="002A6CA3">
        <w:rPr>
          <w:rFonts w:ascii="Verdana" w:hAnsi="Verdana" w:cstheme="minorHAnsi"/>
          <w:b/>
          <w:sz w:val="20"/>
        </w:rPr>
        <w:t xml:space="preserve">, </w:t>
      </w:r>
      <w:r>
        <w:rPr>
          <w:rFonts w:ascii="Verdana" w:hAnsi="Verdana" w:cstheme="minorHAnsi"/>
          <w:b/>
          <w:sz w:val="20"/>
        </w:rPr>
        <w:t>mogą złożyć</w:t>
      </w:r>
      <w:r w:rsidRPr="002A6CA3">
        <w:rPr>
          <w:rFonts w:ascii="Verdana" w:hAnsi="Verdana" w:cstheme="minorHAnsi"/>
          <w:b/>
          <w:sz w:val="20"/>
        </w:rPr>
        <w:t xml:space="preserve"> wspólne oświadczenia zgodnie z treścią Formularza Oferty.</w:t>
      </w:r>
    </w:p>
    <w:p w14:paraId="46AA5B3B" w14:textId="77777777" w:rsidR="0044259B"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44259B">
      <w:pPr>
        <w:pStyle w:val="Akapitzlist"/>
        <w:numPr>
          <w:ilvl w:val="0"/>
          <w:numId w:val="11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7BE54ADA" w14:textId="77777777" w:rsidR="00875E00" w:rsidRPr="00875E00" w:rsidRDefault="00875E00" w:rsidP="00875E00">
      <w:pPr>
        <w:pStyle w:val="Akapitzlist"/>
        <w:numPr>
          <w:ilvl w:val="0"/>
          <w:numId w:val="76"/>
        </w:numPr>
        <w:spacing w:before="120" w:after="120" w:line="240" w:lineRule="auto"/>
        <w:ind w:right="-284"/>
        <w:contextualSpacing w:val="0"/>
        <w:rPr>
          <w:rFonts w:ascii="Verdana" w:eastAsia="Calibri" w:hAnsi="Verdana" w:cstheme="minorHAnsi"/>
          <w:vanish/>
          <w:sz w:val="20"/>
        </w:rPr>
      </w:pPr>
    </w:p>
    <w:p w14:paraId="0681F699" w14:textId="77777777" w:rsidR="00875E00" w:rsidRPr="00875E00" w:rsidRDefault="00875E00" w:rsidP="00875E00">
      <w:pPr>
        <w:pStyle w:val="Akapitzlist"/>
        <w:numPr>
          <w:ilvl w:val="1"/>
          <w:numId w:val="76"/>
        </w:numPr>
        <w:spacing w:before="120" w:after="120" w:line="240" w:lineRule="auto"/>
        <w:ind w:right="-284"/>
        <w:contextualSpacing w:val="0"/>
        <w:rPr>
          <w:rFonts w:ascii="Verdana" w:eastAsia="Calibri" w:hAnsi="Verdana" w:cstheme="minorHAnsi"/>
          <w:vanish/>
          <w:sz w:val="20"/>
        </w:rPr>
      </w:pPr>
    </w:p>
    <w:p w14:paraId="574CEE1D" w14:textId="77777777" w:rsidR="00875E00" w:rsidRPr="00875E00" w:rsidRDefault="00875E00" w:rsidP="00875E00">
      <w:pPr>
        <w:pStyle w:val="Akapitzlist"/>
        <w:numPr>
          <w:ilvl w:val="2"/>
          <w:numId w:val="76"/>
        </w:numPr>
        <w:spacing w:before="120" w:after="120" w:line="240" w:lineRule="auto"/>
        <w:ind w:right="-284"/>
        <w:contextualSpacing w:val="0"/>
        <w:rPr>
          <w:rFonts w:ascii="Verdana" w:eastAsia="Calibri" w:hAnsi="Verdana" w:cstheme="minorHAnsi"/>
          <w:vanish/>
          <w:sz w:val="20"/>
        </w:rPr>
      </w:pPr>
    </w:p>
    <w:p w14:paraId="53291943" w14:textId="42DDEFFF" w:rsidR="00622390" w:rsidRPr="00875E00" w:rsidRDefault="00407A74" w:rsidP="00875E00">
      <w:pPr>
        <w:pStyle w:val="Tekstpodstawowy"/>
        <w:numPr>
          <w:ilvl w:val="2"/>
          <w:numId w:val="65"/>
        </w:numPr>
        <w:spacing w:before="120" w:line="240" w:lineRule="auto"/>
        <w:ind w:left="1276" w:right="-284" w:hanging="879"/>
        <w:rPr>
          <w:rFonts w:ascii="Verdana" w:eastAsia="Calibri" w:hAnsi="Verdana" w:cstheme="minorHAnsi"/>
          <w:sz w:val="20"/>
        </w:rPr>
      </w:pPr>
      <w:r w:rsidRPr="002A6CA3">
        <w:rPr>
          <w:rFonts w:ascii="Verdana" w:eastAsia="Calibri" w:hAnsi="Verdana" w:cstheme="minorHAnsi"/>
          <w:sz w:val="20"/>
        </w:rPr>
        <w:t xml:space="preserve">W celu potwierdzenia </w:t>
      </w:r>
      <w:r w:rsidRPr="00875E00">
        <w:rPr>
          <w:rFonts w:ascii="Verdana" w:eastAsia="Calibri" w:hAnsi="Verdana" w:cstheme="minorHAnsi"/>
          <w:sz w:val="20"/>
        </w:rPr>
        <w:t>spełniania</w:t>
      </w:r>
      <w:r w:rsidRPr="002A6CA3">
        <w:rPr>
          <w:rFonts w:ascii="Verdana" w:eastAsia="Calibri" w:hAnsi="Verdana" w:cstheme="minorHAnsi"/>
          <w:sz w:val="20"/>
        </w:rPr>
        <w:t xml:space="preserve"> przez Wykonawcę </w:t>
      </w:r>
      <w:r w:rsidRPr="00875E00">
        <w:rPr>
          <w:rFonts w:ascii="Verdana" w:eastAsia="Calibri" w:hAnsi="Verdana" w:cstheme="minorHAnsi"/>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875E00">
        <w:rPr>
          <w:rFonts w:ascii="Verdana" w:eastAsia="Calibri" w:hAnsi="Verdana" w:cstheme="minorHAnsi"/>
          <w:sz w:val="20"/>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381E13F1" w14:textId="77777777" w:rsidR="00875E00" w:rsidRPr="00875E00" w:rsidRDefault="00875E00" w:rsidP="00875E00">
      <w:pPr>
        <w:pStyle w:val="Akapitzlist"/>
        <w:numPr>
          <w:ilvl w:val="2"/>
          <w:numId w:val="76"/>
        </w:numPr>
        <w:spacing w:before="120" w:after="120" w:line="240" w:lineRule="auto"/>
        <w:ind w:right="-283"/>
        <w:contextualSpacing w:val="0"/>
        <w:rPr>
          <w:rFonts w:ascii="Verdana" w:eastAsia="Calibri" w:hAnsi="Verdana" w:cstheme="minorHAnsi"/>
          <w:vanish/>
          <w:sz w:val="20"/>
        </w:rPr>
      </w:pPr>
    </w:p>
    <w:p w14:paraId="7849EC79" w14:textId="56E0CF76" w:rsidR="00044FA9" w:rsidRPr="00A91C4E" w:rsidRDefault="00407A74" w:rsidP="00A91C4E">
      <w:pPr>
        <w:pStyle w:val="Tekstpodstawowy"/>
        <w:numPr>
          <w:ilvl w:val="3"/>
          <w:numId w:val="76"/>
        </w:numPr>
        <w:spacing w:before="120" w:line="240" w:lineRule="auto"/>
        <w:ind w:left="1503" w:right="-283"/>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A91C4E">
        <w:rPr>
          <w:rFonts w:ascii="Verdana" w:eastAsia="Calibri" w:hAnsi="Verdana" w:cstheme="minorHAnsi"/>
          <w:sz w:val="20"/>
        </w:rPr>
        <w:t xml:space="preserve"> Nie dotyczy. </w:t>
      </w:r>
    </w:p>
    <w:p w14:paraId="4701C489" w14:textId="0430339F" w:rsidR="00407A74" w:rsidRPr="00A91C4E" w:rsidRDefault="00407A74" w:rsidP="007D157E">
      <w:pPr>
        <w:pStyle w:val="Tekstpodstawowy"/>
        <w:numPr>
          <w:ilvl w:val="3"/>
          <w:numId w:val="76"/>
        </w:numPr>
        <w:spacing w:before="120" w:line="240" w:lineRule="auto"/>
        <w:ind w:leftChars="356" w:left="1841" w:right="-283" w:hanging="1058"/>
        <w:rPr>
          <w:rFonts w:ascii="Verdana" w:hAnsi="Verdana" w:cstheme="minorHAnsi"/>
          <w:sz w:val="20"/>
        </w:rPr>
      </w:pPr>
      <w:r w:rsidRPr="00A91C4E">
        <w:rPr>
          <w:rFonts w:ascii="Verdana" w:eastAsia="Calibri" w:hAnsi="Verdana" w:cstheme="minorHAnsi"/>
          <w:sz w:val="20"/>
        </w:rPr>
        <w:t>W celu wykazania spełnienia przez Wykonawcę warunków, o których mowa</w:t>
      </w:r>
      <w:r w:rsidR="00921FCD" w:rsidRPr="00A91C4E">
        <w:rPr>
          <w:rFonts w:ascii="Verdana" w:eastAsia="Calibri" w:hAnsi="Verdana" w:cstheme="minorHAnsi"/>
          <w:sz w:val="20"/>
        </w:rPr>
        <w:t xml:space="preserve"> </w:t>
      </w:r>
      <w:r w:rsidRPr="00A91C4E">
        <w:rPr>
          <w:rFonts w:ascii="Verdana" w:eastAsia="Calibri" w:hAnsi="Verdana" w:cstheme="minorHAnsi"/>
          <w:sz w:val="20"/>
        </w:rPr>
        <w:t xml:space="preserve">w pkt </w:t>
      </w:r>
      <w:r w:rsidR="00122B27" w:rsidRPr="00A91C4E">
        <w:rPr>
          <w:rFonts w:ascii="Verdana" w:eastAsia="Calibri" w:hAnsi="Verdana" w:cstheme="minorHAnsi"/>
          <w:sz w:val="20"/>
        </w:rPr>
        <w:t>14</w:t>
      </w:r>
      <w:r w:rsidR="0097580E" w:rsidRPr="00A91C4E">
        <w:rPr>
          <w:rFonts w:ascii="Verdana" w:eastAsia="Calibri" w:hAnsi="Verdana" w:cstheme="minorHAnsi"/>
          <w:sz w:val="20"/>
        </w:rPr>
        <w:t>.</w:t>
      </w:r>
      <w:r w:rsidR="00122B27" w:rsidRPr="00A91C4E">
        <w:rPr>
          <w:rFonts w:ascii="Verdana" w:eastAsia="Calibri" w:hAnsi="Verdana" w:cstheme="minorHAnsi"/>
          <w:sz w:val="20"/>
        </w:rPr>
        <w:t>3</w:t>
      </w:r>
      <w:r w:rsidR="0097580E" w:rsidRPr="00A91C4E">
        <w:rPr>
          <w:rFonts w:ascii="Verdana" w:eastAsia="Calibri" w:hAnsi="Verdana" w:cstheme="minorHAnsi"/>
          <w:sz w:val="20"/>
        </w:rPr>
        <w:t>.2</w:t>
      </w:r>
      <w:r w:rsidRPr="00A91C4E">
        <w:rPr>
          <w:rFonts w:ascii="Verdana" w:eastAsia="Calibri" w:hAnsi="Verdana" w:cstheme="minorHAnsi"/>
          <w:sz w:val="20"/>
        </w:rPr>
        <w:t>.:</w:t>
      </w:r>
      <w:r w:rsidR="00A91C4E" w:rsidRPr="00A91C4E">
        <w:rPr>
          <w:rFonts w:ascii="Verdana" w:eastAsia="Calibri" w:hAnsi="Verdana" w:cstheme="minorHAnsi"/>
          <w:sz w:val="20"/>
        </w:rPr>
        <w:t xml:space="preserve"> Nie dotyczy. </w:t>
      </w:r>
    </w:p>
    <w:p w14:paraId="2E0FA0C7" w14:textId="7D27EA2F" w:rsidR="001017B3" w:rsidRPr="005E368D" w:rsidRDefault="00407A74" w:rsidP="005E368D">
      <w:pPr>
        <w:pStyle w:val="Tekstpodstawowy"/>
        <w:numPr>
          <w:ilvl w:val="3"/>
          <w:numId w:val="76"/>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r w:rsidR="005E368D">
        <w:rPr>
          <w:rFonts w:ascii="Verdana" w:eastAsia="Calibri" w:hAnsi="Verdana" w:cstheme="minorHAnsi"/>
          <w:sz w:val="20"/>
        </w:rPr>
        <w:t xml:space="preserve"> </w:t>
      </w:r>
      <w:r w:rsidR="001017B3" w:rsidRPr="005E368D">
        <w:rPr>
          <w:rFonts w:ascii="Verdana" w:hAnsi="Verdana" w:cstheme="minorHAnsi"/>
          <w:sz w:val="20"/>
        </w:rPr>
        <w:t xml:space="preserve">wykaz robót budowlanych wykonanych w okresie ostatnich </w:t>
      </w:r>
      <w:r w:rsidR="00A91C4E" w:rsidRPr="005E368D">
        <w:rPr>
          <w:rFonts w:ascii="Verdana" w:hAnsi="Verdana" w:cstheme="minorHAnsi"/>
          <w:sz w:val="20"/>
        </w:rPr>
        <w:t>5</w:t>
      </w:r>
      <w:r w:rsidR="001017B3" w:rsidRPr="005E368D">
        <w:rPr>
          <w:rFonts w:ascii="Verdana" w:hAnsi="Verdana" w:cstheme="minorHAnsi"/>
          <w:sz w:val="20"/>
        </w:rPr>
        <w:t xml:space="preserve"> lat przed upływem terminu składania Ofert, a jeżeli okres prowadzenia działalności jest krótszy </w:t>
      </w:r>
      <w:r w:rsidR="001017B3" w:rsidRPr="005E368D">
        <w:rPr>
          <w:rFonts w:ascii="Verdana" w:hAnsi="Verdana" w:cstheme="minorHAnsi"/>
          <w:sz w:val="20"/>
        </w:rPr>
        <w:lastRenderedPageBreak/>
        <w:t>– w tym okresie</w:t>
      </w:r>
      <w:r w:rsidR="000F3AAE" w:rsidRPr="005E368D">
        <w:rPr>
          <w:rFonts w:ascii="Verdana" w:hAnsi="Verdana" w:cstheme="minorHAnsi"/>
          <w:sz w:val="20"/>
        </w:rPr>
        <w:t>, wraz z podaniem ich rodzaju i </w:t>
      </w:r>
      <w:r w:rsidR="001017B3" w:rsidRPr="005E368D">
        <w:rPr>
          <w:rFonts w:ascii="Verdana" w:hAnsi="Verdana" w:cstheme="minorHAnsi"/>
          <w:sz w:val="20"/>
        </w:rPr>
        <w:t xml:space="preserve">wartości, daty i miejsca wykonania oraz dokumentów potwierdzających należyte ich wykonanie, </w:t>
      </w:r>
    </w:p>
    <w:p w14:paraId="6E45FFDA" w14:textId="77777777" w:rsidR="00A91C4E" w:rsidRPr="002A6CA3" w:rsidRDefault="00A91C4E" w:rsidP="00A91C4E">
      <w:pPr>
        <w:pStyle w:val="Default"/>
        <w:spacing w:after="42"/>
        <w:ind w:left="2127" w:right="-283"/>
        <w:jc w:val="both"/>
        <w:rPr>
          <w:rFonts w:ascii="Verdana" w:hAnsi="Verdana" w:cstheme="minorHAnsi"/>
          <w:sz w:val="20"/>
          <w:szCs w:val="20"/>
          <w:highlight w:val="cyan"/>
        </w:rPr>
      </w:pPr>
    </w:p>
    <w:p w14:paraId="051C631E" w14:textId="3D1B1D94" w:rsidR="00612559" w:rsidRPr="002A6CA3" w:rsidRDefault="00247230" w:rsidP="007D157E">
      <w:pPr>
        <w:pStyle w:val="Default"/>
        <w:numPr>
          <w:ilvl w:val="1"/>
          <w:numId w:val="76"/>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D157E">
      <w:pPr>
        <w:pStyle w:val="Default"/>
        <w:numPr>
          <w:ilvl w:val="2"/>
          <w:numId w:val="76"/>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D157E">
      <w:pPr>
        <w:pStyle w:val="Akapitzlist"/>
        <w:numPr>
          <w:ilvl w:val="1"/>
          <w:numId w:val="7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03453F18" w14:textId="6F057ACD" w:rsidR="002D280D" w:rsidRPr="00875E00" w:rsidRDefault="00875E00" w:rsidP="00875E00">
      <w:pPr>
        <w:pStyle w:val="Nagwek1"/>
        <w:keepNext w:val="0"/>
        <w:keepLines w:val="0"/>
        <w:numPr>
          <w:ilvl w:val="1"/>
          <w:numId w:val="76"/>
        </w:numPr>
        <w:suppressAutoHyphens/>
        <w:spacing w:before="120" w:after="120" w:line="240" w:lineRule="auto"/>
        <w:ind w:left="425" w:right="-284" w:hanging="709"/>
        <w:rPr>
          <w:rFonts w:ascii="Verdana" w:hAnsi="Verdana" w:cstheme="minorHAnsi"/>
          <w:b w:val="0"/>
          <w:i/>
          <w:caps w:val="0"/>
          <w:sz w:val="20"/>
        </w:rPr>
      </w:pPr>
      <w:bookmarkStart w:id="159" w:name="_Toc404679040"/>
      <w:bookmarkStart w:id="160" w:name="_Toc360717307"/>
      <w:bookmarkStart w:id="161" w:name="_Toc462325348"/>
      <w:bookmarkStart w:id="162" w:name="_Toc40987391"/>
      <w:bookmarkStart w:id="163" w:name="_Toc122344780"/>
      <w:bookmarkStart w:id="164" w:name="_Toc40987401"/>
      <w:r w:rsidRPr="00875E00">
        <w:rPr>
          <w:rFonts w:ascii="Verdana" w:hAnsi="Verdana" w:cstheme="minorHAnsi"/>
          <w:b w:val="0"/>
          <w:caps w:val="0"/>
          <w:sz w:val="20"/>
        </w:rPr>
        <w:t xml:space="preserve">Nie dotyczy. </w:t>
      </w:r>
      <w:bookmarkEnd w:id="159"/>
      <w:bookmarkEnd w:id="160"/>
      <w:bookmarkEnd w:id="161"/>
      <w:bookmarkEnd w:id="162"/>
      <w:bookmarkEnd w:id="163"/>
    </w:p>
    <w:bookmarkEnd w:id="164"/>
    <w:p w14:paraId="0E5FD4E0" w14:textId="77777777" w:rsidR="00612559" w:rsidRPr="002A6CA3" w:rsidRDefault="00D34D7E" w:rsidP="007D157E">
      <w:pPr>
        <w:pStyle w:val="Tekstpodstawowy"/>
        <w:numPr>
          <w:ilvl w:val="1"/>
          <w:numId w:val="7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D157E">
      <w:pPr>
        <w:pStyle w:val="Tekstpodstawowy"/>
        <w:numPr>
          <w:ilvl w:val="2"/>
          <w:numId w:val="76"/>
        </w:numPr>
        <w:spacing w:before="120" w:line="240" w:lineRule="auto"/>
        <w:ind w:left="1276" w:right="-284" w:hanging="879"/>
        <w:rPr>
          <w:rFonts w:ascii="Verdana" w:hAnsi="Verdana" w:cstheme="minorHAnsi"/>
          <w:sz w:val="20"/>
        </w:rPr>
      </w:pPr>
      <w:r w:rsidRPr="002A6CA3">
        <w:rPr>
          <w:rFonts w:ascii="Verdana" w:hAnsi="Verdana" w:cstheme="minorHAnsi"/>
          <w:sz w:val="20"/>
        </w:rPr>
        <w:lastRenderedPageBreak/>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38B0B778" w14:textId="6BDD0FDF" w:rsidR="00FB20E0" w:rsidRPr="005E368D" w:rsidRDefault="00FB20E0" w:rsidP="005E368D">
      <w:pPr>
        <w:pStyle w:val="Tekstpodstawowy"/>
        <w:numPr>
          <w:ilvl w:val="1"/>
          <w:numId w:val="76"/>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14BDAA7C" w14:textId="77777777" w:rsidR="00644B47" w:rsidRPr="002A6CA3" w:rsidRDefault="00D34D7E" w:rsidP="007D157E">
      <w:pPr>
        <w:pStyle w:val="Nagwek1"/>
        <w:keepLines w:val="0"/>
        <w:numPr>
          <w:ilvl w:val="0"/>
          <w:numId w:val="8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5" w:name="_Toc122344788"/>
      <w:r w:rsidRPr="002A6CA3">
        <w:rPr>
          <w:rFonts w:ascii="Verdana" w:eastAsia="Calibri" w:hAnsi="Verdana" w:cstheme="minorHAnsi"/>
          <w:kern w:val="0"/>
          <w:sz w:val="20"/>
          <w:lang w:val="pl-PL"/>
        </w:rPr>
        <w:t>WYMAGANIA DOTYCZĄCE WADIUM</w:t>
      </w:r>
      <w:bookmarkEnd w:id="165"/>
    </w:p>
    <w:p w14:paraId="75A54F6D"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980BFF">
      <w:pPr>
        <w:pStyle w:val="Akapitzlist"/>
        <w:numPr>
          <w:ilvl w:val="0"/>
          <w:numId w:val="5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4B420487" w14:textId="10578F7B" w:rsidR="009305E7" w:rsidRPr="00CE3B14" w:rsidRDefault="009305E7" w:rsidP="007D157E">
      <w:pPr>
        <w:pStyle w:val="Tekstpodstawowy"/>
        <w:numPr>
          <w:ilvl w:val="1"/>
          <w:numId w:val="50"/>
        </w:numPr>
        <w:shd w:val="clear" w:color="auto" w:fill="FFFFFF"/>
        <w:spacing w:before="120" w:line="240" w:lineRule="auto"/>
        <w:ind w:left="426" w:right="-284" w:hanging="710"/>
        <w:rPr>
          <w:rFonts w:ascii="Verdana" w:hAnsi="Verdana" w:cstheme="minorHAnsi"/>
          <w:b/>
          <w:sz w:val="20"/>
          <w:u w:val="single"/>
        </w:rPr>
      </w:pPr>
      <w:r w:rsidRPr="00CE3B14">
        <w:rPr>
          <w:rFonts w:ascii="Verdana" w:eastAsia="Calibri" w:hAnsi="Verdana" w:cstheme="minorHAnsi"/>
          <w:sz w:val="20"/>
        </w:rPr>
        <w:t xml:space="preserve">Zamawiający </w:t>
      </w:r>
      <w:r w:rsidRPr="00CE3B14">
        <w:rPr>
          <w:rFonts w:ascii="Verdana" w:eastAsia="Calibri" w:hAnsi="Verdana" w:cstheme="minorHAnsi"/>
          <w:b/>
          <w:sz w:val="20"/>
        </w:rPr>
        <w:t>odstępuje od żądania wadium</w:t>
      </w:r>
      <w:r w:rsidRPr="00CE3B14">
        <w:rPr>
          <w:rFonts w:ascii="Verdana" w:eastAsia="Calibri" w:hAnsi="Verdana" w:cstheme="minorHAnsi"/>
          <w:sz w:val="20"/>
        </w:rPr>
        <w:t xml:space="preserve"> w niniejszym Postępowaniu</w:t>
      </w:r>
      <w:r w:rsidR="009D5BC2" w:rsidRPr="00CE3B14">
        <w:rPr>
          <w:rFonts w:ascii="Verdana" w:eastAsia="Calibri" w:hAnsi="Verdana" w:cstheme="minorHAnsi"/>
          <w:sz w:val="20"/>
        </w:rPr>
        <w:t xml:space="preserve"> </w:t>
      </w:r>
      <w:r w:rsidR="009D5BC2" w:rsidRPr="00CE3B14">
        <w:rPr>
          <w:rFonts w:ascii="Verdana" w:hAnsi="Verdana" w:cstheme="minorHAnsi"/>
          <w:sz w:val="20"/>
          <w:lang w:eastAsia="pl-PL"/>
        </w:rPr>
        <w:t>zakupowym</w:t>
      </w:r>
      <w:r w:rsidRPr="00CE3B14">
        <w:rPr>
          <w:rFonts w:ascii="Verdana" w:eastAsia="Calibri" w:hAnsi="Verdana" w:cstheme="minorHAnsi"/>
          <w:sz w:val="20"/>
        </w:rPr>
        <w:t>.</w:t>
      </w:r>
      <w:r w:rsidR="00CE3B14" w:rsidRPr="00CE3B14">
        <w:rPr>
          <w:rFonts w:ascii="Verdana" w:hAnsi="Verdana" w:cstheme="minorHAnsi"/>
          <w:b/>
          <w:sz w:val="20"/>
          <w:u w:val="single"/>
        </w:rPr>
        <w:t xml:space="preserve"> </w:t>
      </w:r>
    </w:p>
    <w:p w14:paraId="30DD6E8D" w14:textId="77777777" w:rsidR="005817FF" w:rsidRPr="002A6CA3" w:rsidRDefault="009305E7"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6" w:name="_Toc122344789"/>
      <w:r w:rsidRPr="002A6CA3">
        <w:rPr>
          <w:rFonts w:ascii="Verdana" w:eastAsia="Calibri" w:hAnsi="Verdana" w:cstheme="minorHAnsi"/>
          <w:caps w:val="0"/>
          <w:kern w:val="0"/>
          <w:sz w:val="20"/>
          <w:lang w:val="pl-PL"/>
        </w:rPr>
        <w:t>TERMIN ZWIĄZANIA OFERTĄ</w:t>
      </w:r>
      <w:bookmarkEnd w:id="166"/>
    </w:p>
    <w:p w14:paraId="7501AAD0"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980BFF">
      <w:pPr>
        <w:pStyle w:val="Akapitzlist"/>
        <w:numPr>
          <w:ilvl w:val="0"/>
          <w:numId w:val="51"/>
        </w:numPr>
        <w:shd w:val="clear" w:color="auto" w:fill="FFFFFF"/>
        <w:spacing w:before="120" w:after="120" w:line="240" w:lineRule="auto"/>
        <w:ind w:right="-284"/>
        <w:contextualSpacing w:val="0"/>
        <w:rPr>
          <w:rFonts w:ascii="Verdana" w:eastAsia="Calibri" w:hAnsi="Verdana" w:cstheme="minorHAnsi"/>
          <w:vanish/>
          <w:sz w:val="20"/>
        </w:rPr>
      </w:pPr>
    </w:p>
    <w:p w14:paraId="39E6D51D" w14:textId="6CC740D2" w:rsidR="000E334F" w:rsidRPr="002A6CA3" w:rsidRDefault="009305E7" w:rsidP="007D157E">
      <w:pPr>
        <w:pStyle w:val="Tekstpodstawowy"/>
        <w:numPr>
          <w:ilvl w:val="1"/>
          <w:numId w:val="5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CE3B14">
        <w:rPr>
          <w:rFonts w:ascii="Verdana" w:eastAsia="Calibri" w:hAnsi="Verdana" w:cstheme="minorHAnsi"/>
          <w:sz w:val="20"/>
        </w:rPr>
        <w:t xml:space="preserve">okres </w:t>
      </w:r>
      <w:r w:rsidR="00CC5EDC" w:rsidRPr="00CE3B14">
        <w:rPr>
          <w:rFonts w:ascii="Verdana" w:eastAsia="Calibri" w:hAnsi="Verdana" w:cstheme="minorHAnsi"/>
          <w:sz w:val="20"/>
        </w:rPr>
        <w:t>90</w:t>
      </w:r>
      <w:r w:rsidRPr="00CE3B14">
        <w:rPr>
          <w:rFonts w:ascii="Verdana" w:eastAsia="Calibri" w:hAnsi="Verdana" w:cstheme="minorHAnsi"/>
          <w:sz w:val="20"/>
        </w:rPr>
        <w:t xml:space="preserve"> dni licząc</w:t>
      </w:r>
      <w:r w:rsidRPr="002A6CA3">
        <w:rPr>
          <w:rFonts w:ascii="Verdana" w:eastAsia="Calibri" w:hAnsi="Verdana" w:cstheme="minorHAnsi"/>
          <w:sz w:val="20"/>
        </w:rPr>
        <w:t xml:space="preserve"> od dnia upływu terminu składania Ofert.</w:t>
      </w:r>
    </w:p>
    <w:p w14:paraId="678A94B9" w14:textId="77777777" w:rsidR="000E334F" w:rsidRPr="002A6CA3" w:rsidRDefault="00317077" w:rsidP="007D157E">
      <w:pPr>
        <w:pStyle w:val="Tekstpodstawowy"/>
        <w:numPr>
          <w:ilvl w:val="1"/>
          <w:numId w:val="5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D157E">
      <w:pPr>
        <w:pStyle w:val="Nagwek1"/>
        <w:keepLines w:val="0"/>
        <w:numPr>
          <w:ilvl w:val="0"/>
          <w:numId w:val="8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7"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7"/>
    </w:p>
    <w:p w14:paraId="71639C62"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8" w:name="_Toc122344791"/>
      <w:bookmarkEnd w:id="168"/>
    </w:p>
    <w:p w14:paraId="05174547" w14:textId="77777777" w:rsidR="009567F2" w:rsidRPr="002A6CA3" w:rsidRDefault="009567F2" w:rsidP="00980BFF">
      <w:pPr>
        <w:pStyle w:val="Akapitzlist"/>
        <w:keepLines/>
        <w:numPr>
          <w:ilvl w:val="0"/>
          <w:numId w:val="69"/>
        </w:numPr>
        <w:spacing w:before="120" w:after="120" w:line="240" w:lineRule="auto"/>
        <w:ind w:right="-284"/>
        <w:contextualSpacing w:val="0"/>
        <w:outlineLvl w:val="1"/>
        <w:rPr>
          <w:rFonts w:ascii="Verdana" w:hAnsi="Verdana" w:cstheme="minorHAnsi"/>
          <w:vanish/>
          <w:sz w:val="20"/>
          <w:lang w:eastAsia="pl-PL"/>
        </w:rPr>
      </w:pPr>
      <w:bookmarkStart w:id="169" w:name="_Toc122344792"/>
      <w:bookmarkEnd w:id="169"/>
    </w:p>
    <w:p w14:paraId="1F519933" w14:textId="4FEFD6E4" w:rsidR="00E6650A" w:rsidRPr="002A6CA3" w:rsidRDefault="00E6650A" w:rsidP="007D157E">
      <w:pPr>
        <w:pStyle w:val="Nagwek2"/>
        <w:keepNext w:val="0"/>
        <w:numPr>
          <w:ilvl w:val="1"/>
          <w:numId w:val="69"/>
        </w:numPr>
        <w:spacing w:before="120" w:after="120" w:line="240" w:lineRule="auto"/>
        <w:ind w:left="426" w:right="-284" w:hanging="710"/>
        <w:rPr>
          <w:rFonts w:ascii="Verdana" w:hAnsi="Verdana" w:cstheme="minorHAnsi"/>
          <w:b w:val="0"/>
          <w:sz w:val="20"/>
        </w:rPr>
      </w:pPr>
      <w:bookmarkStart w:id="170"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0"/>
    </w:p>
    <w:p w14:paraId="186EEF67" w14:textId="118B972F" w:rsidR="003B7D6E" w:rsidRPr="002A6CA3" w:rsidRDefault="003B7D6E" w:rsidP="007D157E">
      <w:pPr>
        <w:pStyle w:val="Nagwek2"/>
        <w:keepNext w:val="0"/>
        <w:keepLines w:val="0"/>
        <w:widowControl w:val="0"/>
        <w:numPr>
          <w:ilvl w:val="1"/>
          <w:numId w:val="69"/>
        </w:numPr>
        <w:suppressAutoHyphens/>
        <w:spacing w:before="0" w:line="240" w:lineRule="auto"/>
        <w:ind w:left="425" w:right="-284" w:hanging="709"/>
        <w:rPr>
          <w:rFonts w:ascii="Verdana" w:hAnsi="Verdana" w:cstheme="minorHAnsi"/>
          <w:b w:val="0"/>
          <w:sz w:val="20"/>
          <w:lang w:val="pl-PL" w:eastAsia="pl-PL"/>
        </w:rPr>
      </w:pPr>
      <w:bookmarkStart w:id="171" w:name="_Toc354752433"/>
      <w:bookmarkStart w:id="172" w:name="_Toc516566372"/>
      <w:bookmarkStart w:id="173" w:name="_Toc516581642"/>
      <w:bookmarkStart w:id="174" w:name="_Toc516734827"/>
      <w:bookmarkStart w:id="175" w:name="_Toc516738857"/>
      <w:bookmarkStart w:id="176"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1"/>
      <w:bookmarkEnd w:id="172"/>
      <w:bookmarkEnd w:id="173"/>
      <w:bookmarkEnd w:id="174"/>
      <w:bookmarkEnd w:id="175"/>
      <w:bookmarkEnd w:id="176"/>
    </w:p>
    <w:p w14:paraId="72E30CE5" w14:textId="77777777" w:rsidR="00504C98" w:rsidRPr="002A6CA3" w:rsidRDefault="00317077" w:rsidP="007D157E">
      <w:pPr>
        <w:pStyle w:val="Nagwek1"/>
        <w:keepLines w:val="0"/>
        <w:numPr>
          <w:ilvl w:val="0"/>
          <w:numId w:val="69"/>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7" w:name="_Toc137824138"/>
      <w:bookmarkStart w:id="178" w:name="_Toc154823354"/>
      <w:bookmarkStart w:id="179" w:name="_Toc165273920"/>
      <w:bookmarkStart w:id="180" w:name="_Toc165274189"/>
      <w:bookmarkStart w:id="181" w:name="_Toc243294549"/>
      <w:bookmarkStart w:id="182" w:name="_Toc489350398"/>
      <w:bookmarkStart w:id="183" w:name="_Toc515896290"/>
      <w:bookmarkStart w:id="184" w:name="_Toc122344795"/>
      <w:r w:rsidRPr="002A6CA3">
        <w:rPr>
          <w:rFonts w:ascii="Verdana" w:eastAsia="Calibri" w:hAnsi="Verdana" w:cstheme="minorHAnsi"/>
          <w:caps w:val="0"/>
          <w:kern w:val="0"/>
          <w:sz w:val="20"/>
          <w:lang w:val="pl-PL"/>
        </w:rPr>
        <w:t>OPIS SPOSOBU PRZYGOTOWANIA OFERT</w:t>
      </w:r>
      <w:bookmarkEnd w:id="177"/>
      <w:bookmarkEnd w:id="178"/>
      <w:bookmarkEnd w:id="179"/>
      <w:bookmarkEnd w:id="180"/>
      <w:bookmarkEnd w:id="181"/>
      <w:bookmarkEnd w:id="182"/>
      <w:bookmarkEnd w:id="183"/>
      <w:bookmarkEnd w:id="184"/>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D157E">
      <w:pPr>
        <w:pStyle w:val="Tekstpodstawowy"/>
        <w:numPr>
          <w:ilvl w:val="1"/>
          <w:numId w:val="5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D157E">
      <w:pPr>
        <w:pStyle w:val="Tekstpodstawowy"/>
        <w:numPr>
          <w:ilvl w:val="1"/>
          <w:numId w:val="5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D157E">
      <w:pPr>
        <w:pStyle w:val="Tekstpodstawowy"/>
        <w:numPr>
          <w:ilvl w:val="2"/>
          <w:numId w:val="5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48461530" w:rsidR="007A51D2" w:rsidRDefault="00F12DCC" w:rsidP="007D157E">
      <w:pPr>
        <w:pStyle w:val="Tekstpodstawowy"/>
        <w:numPr>
          <w:ilvl w:val="2"/>
          <w:numId w:val="52"/>
        </w:numPr>
        <w:spacing w:before="120" w:line="240" w:lineRule="auto"/>
        <w:ind w:left="1117" w:right="-284"/>
        <w:rPr>
          <w:rFonts w:ascii="Verdana" w:hAnsi="Verdana" w:cstheme="minorHAnsi"/>
          <w:b/>
          <w:bCs/>
          <w:iCs/>
          <w:spacing w:val="-6"/>
          <w:sz w:val="20"/>
        </w:rPr>
      </w:pPr>
      <w:r w:rsidRPr="00027CDF">
        <w:rPr>
          <w:rFonts w:ascii="Verdana" w:hAnsi="Verdana" w:cstheme="minorHAnsi"/>
          <w:bCs/>
          <w:iCs/>
          <w:spacing w:val="-6"/>
          <w:sz w:val="20"/>
        </w:rPr>
        <w:t>Harmonogram Płatności i Prac</w:t>
      </w:r>
      <w:r w:rsidR="0087525D" w:rsidRPr="00027CDF">
        <w:rPr>
          <w:rFonts w:ascii="Verdana" w:hAnsi="Verdana" w:cstheme="minorHAnsi"/>
          <w:bCs/>
          <w:iCs/>
          <w:spacing w:val="-6"/>
          <w:sz w:val="20"/>
        </w:rPr>
        <w:t>,</w:t>
      </w:r>
      <w:r w:rsidR="0087525D" w:rsidRPr="002A6CA3">
        <w:rPr>
          <w:rFonts w:ascii="Verdana" w:hAnsi="Verdana" w:cstheme="minorHAnsi"/>
          <w:b/>
          <w:bCs/>
          <w:iCs/>
          <w:spacing w:val="-6"/>
          <w:sz w:val="20"/>
        </w:rPr>
        <w:t xml:space="preserve"> którego wzór stanowi Załącznik nr </w:t>
      </w:r>
      <w:r w:rsidR="00AB4C0C" w:rsidRPr="002A6CA3">
        <w:rPr>
          <w:rFonts w:ascii="Verdana" w:hAnsi="Verdana" w:cstheme="minorHAnsi"/>
          <w:b/>
          <w:bCs/>
          <w:iCs/>
          <w:spacing w:val="-6"/>
          <w:sz w:val="20"/>
        </w:rPr>
        <w:t xml:space="preserve">5 </w:t>
      </w:r>
      <w:r w:rsidR="0087525D"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8436266" w14:textId="77777777" w:rsidR="007A51D2" w:rsidRPr="002A6CA3" w:rsidRDefault="007A51D2" w:rsidP="007D157E">
      <w:pPr>
        <w:pStyle w:val="Tekstpodstawowy"/>
        <w:numPr>
          <w:ilvl w:val="1"/>
          <w:numId w:val="5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A91C4E" w:rsidRDefault="00DB3802"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A91C4E">
        <w:rPr>
          <w:rFonts w:ascii="Verdana" w:eastAsia="Calibri" w:hAnsi="Verdana" w:cstheme="minorHAnsi"/>
          <w:sz w:val="20"/>
          <w:lang w:eastAsia="pl-PL"/>
        </w:rPr>
        <w:lastRenderedPageBreak/>
        <w:t>W</w:t>
      </w:r>
      <w:r w:rsidR="002D69D1" w:rsidRPr="00A91C4E">
        <w:rPr>
          <w:rFonts w:ascii="Verdana" w:eastAsia="Calibri" w:hAnsi="Verdana" w:cstheme="minorHAnsi"/>
          <w:sz w:val="20"/>
          <w:lang w:eastAsia="pl-PL"/>
        </w:rPr>
        <w:t xml:space="preserve">ypełnione i podpisane zobowiązania </w:t>
      </w:r>
      <w:r w:rsidR="0064455B" w:rsidRPr="00A91C4E">
        <w:rPr>
          <w:rFonts w:ascii="Verdana" w:eastAsia="Calibri" w:hAnsi="Verdana" w:cstheme="minorHAnsi"/>
          <w:sz w:val="20"/>
          <w:lang w:eastAsia="pl-PL"/>
        </w:rPr>
        <w:t>podmiotów udostępniających zasoby</w:t>
      </w:r>
      <w:r w:rsidR="002D69D1" w:rsidRPr="00A91C4E">
        <w:rPr>
          <w:rFonts w:ascii="Verdana" w:eastAsia="Calibri" w:hAnsi="Verdana" w:cstheme="minorHAnsi"/>
          <w:sz w:val="20"/>
          <w:lang w:eastAsia="pl-PL"/>
        </w:rPr>
        <w:t>, jeśli Wykonawca korzysta</w:t>
      </w:r>
      <w:r w:rsidR="00921FCD" w:rsidRPr="00A91C4E">
        <w:rPr>
          <w:rFonts w:ascii="Verdana" w:eastAsia="Calibri" w:hAnsi="Verdana" w:cstheme="minorHAnsi"/>
          <w:sz w:val="20"/>
          <w:lang w:eastAsia="pl-PL"/>
        </w:rPr>
        <w:t xml:space="preserve"> </w:t>
      </w:r>
      <w:r w:rsidR="002D69D1" w:rsidRPr="00A91C4E">
        <w:rPr>
          <w:rFonts w:ascii="Verdana" w:eastAsia="Calibri" w:hAnsi="Verdana" w:cstheme="minorHAnsi"/>
          <w:sz w:val="20"/>
          <w:lang w:eastAsia="pl-PL"/>
        </w:rPr>
        <w:t>z zasobów tych podmiotów</w:t>
      </w:r>
      <w:r w:rsidR="003D3604" w:rsidRPr="00A91C4E">
        <w:rPr>
          <w:rFonts w:ascii="Verdana" w:eastAsia="Calibri" w:hAnsi="Verdana" w:cstheme="minorHAnsi"/>
          <w:sz w:val="20"/>
          <w:lang w:eastAsia="pl-PL"/>
        </w:rPr>
        <w:t xml:space="preserve"> </w:t>
      </w:r>
      <w:r w:rsidR="002D69D1" w:rsidRPr="00A91C4E">
        <w:rPr>
          <w:rFonts w:ascii="Verdana" w:eastAsia="Calibri" w:hAnsi="Verdana" w:cstheme="minorHAnsi"/>
          <w:sz w:val="20"/>
          <w:lang w:eastAsia="pl-PL"/>
        </w:rPr>
        <w:t>– na formularzu zgodnym z</w:t>
      </w:r>
      <w:r w:rsidR="003D3604" w:rsidRPr="00A91C4E">
        <w:rPr>
          <w:rFonts w:ascii="Verdana" w:eastAsia="Calibri" w:hAnsi="Verdana" w:cstheme="minorHAnsi"/>
          <w:sz w:val="20"/>
          <w:lang w:eastAsia="pl-PL"/>
        </w:rPr>
        <w:t>e</w:t>
      </w:r>
      <w:r w:rsidR="002D69D1" w:rsidRPr="00A91C4E">
        <w:rPr>
          <w:rFonts w:ascii="Verdana" w:eastAsia="Calibri" w:hAnsi="Verdana" w:cstheme="minorHAnsi"/>
          <w:sz w:val="20"/>
          <w:lang w:eastAsia="pl-PL"/>
        </w:rPr>
        <w:t xml:space="preserve"> wzorem stanowiącym Załącznik nr </w:t>
      </w:r>
      <w:r w:rsidR="00C60B73" w:rsidRPr="00A91C4E">
        <w:rPr>
          <w:rFonts w:ascii="Verdana" w:eastAsia="Calibri" w:hAnsi="Verdana" w:cstheme="minorHAnsi"/>
          <w:sz w:val="20"/>
          <w:lang w:eastAsia="pl-PL"/>
        </w:rPr>
        <w:t xml:space="preserve">4 </w:t>
      </w:r>
      <w:r w:rsidR="002D69D1" w:rsidRPr="00A91C4E">
        <w:rPr>
          <w:rFonts w:ascii="Verdana" w:eastAsia="Calibri" w:hAnsi="Verdana" w:cstheme="minorHAnsi"/>
          <w:sz w:val="20"/>
          <w:lang w:eastAsia="pl-PL"/>
        </w:rPr>
        <w:t xml:space="preserve">do </w:t>
      </w:r>
      <w:r w:rsidR="00904E94" w:rsidRPr="00A91C4E">
        <w:rPr>
          <w:rFonts w:ascii="Verdana" w:eastAsia="Calibri" w:hAnsi="Verdana" w:cstheme="minorHAnsi"/>
          <w:sz w:val="20"/>
          <w:lang w:eastAsia="pl-PL"/>
        </w:rPr>
        <w:t>SWZ</w:t>
      </w:r>
      <w:r w:rsidR="000023D8" w:rsidRPr="00A91C4E">
        <w:rPr>
          <w:rFonts w:ascii="Verdana" w:eastAsia="Calibri" w:hAnsi="Verdana" w:cstheme="minorHAnsi"/>
          <w:sz w:val="20"/>
          <w:lang w:eastAsia="pl-PL"/>
        </w:rPr>
        <w:t xml:space="preserve"> (skan)</w:t>
      </w:r>
      <w:r w:rsidR="002D69D1" w:rsidRPr="00A91C4E">
        <w:rPr>
          <w:rFonts w:ascii="Verdana" w:eastAsia="Calibri" w:hAnsi="Verdana" w:cstheme="minorHAnsi"/>
          <w:sz w:val="20"/>
          <w:lang w:eastAsia="pl-PL"/>
        </w:rPr>
        <w:t>;</w:t>
      </w:r>
      <w:r w:rsidR="00E27FAF" w:rsidRPr="00A91C4E">
        <w:rPr>
          <w:rFonts w:ascii="Verdana" w:eastAsia="Calibri" w:hAnsi="Verdana" w:cstheme="minorHAnsi"/>
          <w:sz w:val="20"/>
          <w:lang w:eastAsia="pl-PL"/>
        </w:rPr>
        <w:t xml:space="preserve"> </w:t>
      </w:r>
    </w:p>
    <w:p w14:paraId="34B6664D" w14:textId="4AB59FA7" w:rsidR="0062401C" w:rsidRPr="000F3AAE" w:rsidRDefault="0062401C" w:rsidP="007D157E">
      <w:pPr>
        <w:pStyle w:val="Tekstpodstawowy"/>
        <w:numPr>
          <w:ilvl w:val="2"/>
          <w:numId w:val="5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64077A5C" w:rsidR="007A51D2" w:rsidRPr="002A6CA3" w:rsidRDefault="00F12DCC" w:rsidP="007D157E">
      <w:pPr>
        <w:pStyle w:val="Tekstpodstawowy"/>
        <w:numPr>
          <w:ilvl w:val="2"/>
          <w:numId w:val="5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4E5AE456" w14:textId="472B33AE" w:rsidR="00DC1851" w:rsidRPr="00731D29" w:rsidRDefault="004141DE" w:rsidP="006266DD">
      <w:pPr>
        <w:pStyle w:val="Tekstpodstawowy"/>
        <w:numPr>
          <w:ilvl w:val="2"/>
          <w:numId w:val="52"/>
        </w:numPr>
        <w:spacing w:before="120" w:line="240" w:lineRule="auto"/>
        <w:ind w:left="1276" w:right="-284" w:hanging="879"/>
        <w:rPr>
          <w:rFonts w:ascii="Verdana" w:hAnsi="Verdana" w:cstheme="minorHAnsi"/>
          <w:b/>
          <w:bCs/>
          <w:iCs/>
          <w:spacing w:val="-6"/>
          <w:sz w:val="20"/>
        </w:rPr>
      </w:pPr>
      <w:r w:rsidRPr="00731D29">
        <w:rPr>
          <w:rFonts w:ascii="Verdana" w:eastAsia="Calibri" w:hAnsi="Verdana" w:cstheme="minorHAnsi"/>
          <w:sz w:val="20"/>
          <w:lang w:eastAsia="pl-PL"/>
        </w:rPr>
        <w:t>Dokumenty wskazane w pkt. 1</w:t>
      </w:r>
      <w:r w:rsidR="008F78C3" w:rsidRPr="00731D29">
        <w:rPr>
          <w:rFonts w:ascii="Verdana" w:eastAsia="Calibri" w:hAnsi="Verdana" w:cstheme="minorHAnsi"/>
          <w:sz w:val="20"/>
          <w:lang w:eastAsia="pl-PL"/>
        </w:rPr>
        <w:t>6</w:t>
      </w:r>
      <w:r w:rsidRPr="00731D29">
        <w:rPr>
          <w:rFonts w:ascii="Verdana" w:eastAsia="Calibri" w:hAnsi="Verdana" w:cstheme="minorHAnsi"/>
          <w:sz w:val="20"/>
          <w:lang w:eastAsia="pl-PL"/>
        </w:rPr>
        <w:t>.1., 1</w:t>
      </w:r>
      <w:r w:rsidR="008F78C3" w:rsidRPr="00731D29">
        <w:rPr>
          <w:rFonts w:ascii="Verdana" w:eastAsia="Calibri" w:hAnsi="Verdana" w:cstheme="minorHAnsi"/>
          <w:sz w:val="20"/>
          <w:lang w:eastAsia="pl-PL"/>
        </w:rPr>
        <w:t>6</w:t>
      </w:r>
      <w:r w:rsidRPr="00731D29">
        <w:rPr>
          <w:rFonts w:ascii="Verdana" w:eastAsia="Calibri" w:hAnsi="Verdana" w:cstheme="minorHAnsi"/>
          <w:sz w:val="20"/>
          <w:lang w:eastAsia="pl-PL"/>
        </w:rPr>
        <w:t>.2., (o ile dotyczy)</w:t>
      </w:r>
      <w:r w:rsidR="00BF5D6B" w:rsidRPr="00731D29">
        <w:rPr>
          <w:rFonts w:ascii="Verdana" w:eastAsia="Calibri" w:hAnsi="Verdana" w:cstheme="minorHAnsi"/>
          <w:sz w:val="20"/>
          <w:lang w:eastAsia="pl-PL"/>
        </w:rPr>
        <w:t>.</w:t>
      </w:r>
    </w:p>
    <w:p w14:paraId="09C9828C" w14:textId="3CB0CDEF" w:rsidR="00DC1851" w:rsidRPr="00731D29" w:rsidRDefault="00DC1851" w:rsidP="006266DD">
      <w:pPr>
        <w:pStyle w:val="Tekstpodstawowy"/>
        <w:numPr>
          <w:ilvl w:val="2"/>
          <w:numId w:val="52"/>
        </w:numPr>
        <w:spacing w:before="120" w:line="240" w:lineRule="auto"/>
        <w:ind w:left="1276" w:right="-284" w:hanging="879"/>
        <w:rPr>
          <w:rFonts w:ascii="Verdana" w:hAnsi="Verdana" w:cstheme="minorHAnsi"/>
          <w:bCs/>
          <w:iCs/>
          <w:spacing w:val="-6"/>
          <w:sz w:val="20"/>
        </w:rPr>
      </w:pPr>
      <w:r w:rsidRPr="00731D29">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731D29">
        <w:rPr>
          <w:rFonts w:ascii="Verdana" w:hAnsi="Verdana" w:cstheme="minorHAnsi"/>
          <w:bCs/>
          <w:iCs/>
          <w:spacing w:val="-6"/>
          <w:sz w:val="20"/>
        </w:rPr>
        <w:t xml:space="preserve">i k) </w:t>
      </w:r>
      <w:r w:rsidRPr="00731D29">
        <w:rPr>
          <w:rFonts w:ascii="Verdana" w:hAnsi="Verdana" w:cstheme="minorHAnsi"/>
          <w:bCs/>
          <w:iCs/>
          <w:spacing w:val="-6"/>
          <w:sz w:val="20"/>
        </w:rPr>
        <w:t>Formularza oferty.</w:t>
      </w:r>
    </w:p>
    <w:p w14:paraId="78552256" w14:textId="3582AD12" w:rsidR="007A51D2" w:rsidRPr="002A6CA3" w:rsidRDefault="00060608"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D157E">
      <w:pPr>
        <w:pStyle w:val="Tekstpodstawowy"/>
        <w:numPr>
          <w:ilvl w:val="1"/>
          <w:numId w:val="5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Arial"/>
          <w:sz w:val="20"/>
          <w:lang w:val="pl-PL"/>
        </w:rPr>
      </w:pPr>
      <w:bookmarkStart w:id="185" w:name="_Toc165273921"/>
      <w:bookmarkStart w:id="186" w:name="_Toc165274190"/>
      <w:bookmarkStart w:id="187" w:name="_Toc243294550"/>
      <w:bookmarkStart w:id="188" w:name="_Toc489350399"/>
      <w:bookmarkStart w:id="189" w:name="_Toc515896292"/>
      <w:bookmarkStart w:id="190"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5"/>
      <w:bookmarkEnd w:id="186"/>
      <w:bookmarkEnd w:id="187"/>
      <w:bookmarkEnd w:id="188"/>
      <w:bookmarkEnd w:id="189"/>
      <w:bookmarkEnd w:id="190"/>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132F83A2" w:rsidR="00003E6E" w:rsidRPr="002A6CA3" w:rsidRDefault="007427F4" w:rsidP="007D157E">
      <w:pPr>
        <w:pStyle w:val="Tekstpodstawowy"/>
        <w:numPr>
          <w:ilvl w:val="1"/>
          <w:numId w:val="5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F30B5B">
        <w:rPr>
          <w:rFonts w:ascii="Verdana" w:eastAsia="Calibri" w:hAnsi="Verdana" w:cstheme="minorHAnsi"/>
          <w:b/>
          <w:sz w:val="20"/>
        </w:rPr>
        <w:t>22.11.2024</w:t>
      </w:r>
      <w:r w:rsidRPr="002A6CA3">
        <w:rPr>
          <w:rFonts w:ascii="Verdana" w:eastAsia="Calibri" w:hAnsi="Verdana" w:cstheme="minorHAnsi"/>
          <w:sz w:val="20"/>
        </w:rPr>
        <w:t xml:space="preserve"> do godziny </w:t>
      </w:r>
      <w:r w:rsidR="00F30B5B">
        <w:rPr>
          <w:rFonts w:ascii="Verdana" w:eastAsia="Calibri" w:hAnsi="Verdana" w:cstheme="minorHAnsi"/>
          <w:sz w:val="20"/>
        </w:rPr>
        <w:t>10:00.</w:t>
      </w:r>
      <w:bookmarkStart w:id="191" w:name="_GoBack"/>
      <w:bookmarkEnd w:id="191"/>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D157E">
      <w:pPr>
        <w:pStyle w:val="Tekstpodstawowy"/>
        <w:numPr>
          <w:ilvl w:val="1"/>
          <w:numId w:val="5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D157E">
      <w:pPr>
        <w:pStyle w:val="Tekstpodstawowy"/>
        <w:numPr>
          <w:ilvl w:val="1"/>
          <w:numId w:val="5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D157E">
      <w:pPr>
        <w:pStyle w:val="Default"/>
        <w:numPr>
          <w:ilvl w:val="2"/>
          <w:numId w:val="5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D157E">
      <w:pPr>
        <w:pStyle w:val="Default"/>
        <w:numPr>
          <w:ilvl w:val="2"/>
          <w:numId w:val="5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D157E">
      <w:pPr>
        <w:pStyle w:val="Default"/>
        <w:numPr>
          <w:ilvl w:val="1"/>
          <w:numId w:val="5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D157E">
      <w:pPr>
        <w:pStyle w:val="Default"/>
        <w:numPr>
          <w:ilvl w:val="2"/>
          <w:numId w:val="5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D157E">
      <w:pPr>
        <w:pStyle w:val="Default"/>
        <w:numPr>
          <w:ilvl w:val="1"/>
          <w:numId w:val="5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2" w:name="_Toc354752480"/>
      <w:bookmarkStart w:id="193" w:name="_Toc516566408"/>
      <w:bookmarkStart w:id="194" w:name="_Toc516581682"/>
      <w:bookmarkStart w:id="195" w:name="_Toc516734868"/>
      <w:bookmarkStart w:id="196"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2"/>
      <w:bookmarkEnd w:id="193"/>
      <w:bookmarkEnd w:id="194"/>
      <w:bookmarkEnd w:id="195"/>
      <w:bookmarkEnd w:id="196"/>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7" w:name="_Toc122344797"/>
      <w:r w:rsidRPr="002A6CA3">
        <w:rPr>
          <w:rFonts w:ascii="Verdana" w:eastAsia="Calibri" w:hAnsi="Verdana" w:cstheme="minorHAnsi"/>
          <w:bCs/>
          <w:caps w:val="0"/>
          <w:kern w:val="0"/>
          <w:sz w:val="20"/>
          <w:lang w:val="pl-PL"/>
        </w:rPr>
        <w:t>OPIS SPOSOBU OBLICZENIA CENY</w:t>
      </w:r>
      <w:bookmarkEnd w:id="197"/>
    </w:p>
    <w:p w14:paraId="58825D97"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064F3CBD" w:rsidR="00630DAE" w:rsidRPr="002A6CA3" w:rsidRDefault="00DF2594" w:rsidP="007D157E">
      <w:pPr>
        <w:pStyle w:val="Akapitzlist"/>
        <w:numPr>
          <w:ilvl w:val="1"/>
          <w:numId w:val="5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14:paraId="7AFB124E" w14:textId="27355EA6" w:rsidR="00003E6E"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w:t>
      </w:r>
      <w:r w:rsidRPr="00731D29">
        <w:rPr>
          <w:rFonts w:ascii="Verdana" w:eastAsia="Calibri" w:hAnsi="Verdana" w:cstheme="minorHAnsi"/>
          <w:sz w:val="20"/>
        </w:rPr>
        <w:t xml:space="preserve">Załącznik nr </w:t>
      </w:r>
      <w:r w:rsidR="00250B1A" w:rsidRPr="00731D29">
        <w:rPr>
          <w:rFonts w:ascii="Verdana" w:eastAsia="Calibri" w:hAnsi="Verdana" w:cstheme="minorHAnsi"/>
          <w:sz w:val="20"/>
        </w:rPr>
        <w:t>2</w:t>
      </w:r>
      <w:r w:rsidRPr="00731D29">
        <w:rPr>
          <w:rFonts w:ascii="Verdana" w:eastAsia="Calibri" w:hAnsi="Verdana" w:cstheme="minorHAnsi"/>
          <w:sz w:val="20"/>
        </w:rPr>
        <w:t xml:space="preserve"> do</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1713ECB7" w14:textId="6D996551" w:rsidR="00DF2594" w:rsidRPr="002A6CA3" w:rsidRDefault="00DF2594" w:rsidP="007D157E">
      <w:pPr>
        <w:pStyle w:val="Akapitzlist"/>
        <w:numPr>
          <w:ilvl w:val="1"/>
          <w:numId w:val="54"/>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w:t>
      </w:r>
      <w:r w:rsidRPr="00731D29">
        <w:rPr>
          <w:rFonts w:ascii="Verdana" w:eastAsia="Calibri" w:hAnsi="Verdana" w:cstheme="minorHAnsi"/>
          <w:sz w:val="20"/>
        </w:rPr>
        <w:t xml:space="preserve">Przedmiotu zamówienia poprzez wskazanie łącznej ceny netto, podatku VAT oraz ceny brutto zamówienia. Wyliczenia ceny </w:t>
      </w:r>
      <w:r w:rsidR="00B71EE2" w:rsidRPr="00731D29">
        <w:rPr>
          <w:rFonts w:ascii="Verdana" w:eastAsia="Calibri" w:hAnsi="Verdana" w:cstheme="minorHAnsi"/>
          <w:sz w:val="20"/>
        </w:rPr>
        <w:t>netto</w:t>
      </w:r>
      <w:r w:rsidR="00DD64B7" w:rsidRPr="00731D29">
        <w:rPr>
          <w:rFonts w:ascii="Verdana" w:eastAsia="Calibri" w:hAnsi="Verdana" w:cstheme="minorHAnsi"/>
          <w:sz w:val="20"/>
        </w:rPr>
        <w:t xml:space="preserve"> </w:t>
      </w:r>
      <w:r w:rsidRPr="00731D29">
        <w:rPr>
          <w:rFonts w:ascii="Verdana" w:eastAsia="Calibri" w:hAnsi="Verdana" w:cstheme="minorHAnsi"/>
          <w:sz w:val="20"/>
        </w:rPr>
        <w:t>Oferty należy dokonać zgodnie z</w:t>
      </w:r>
      <w:r w:rsidR="00EB6F5D" w:rsidRPr="00731D29">
        <w:rPr>
          <w:rFonts w:ascii="Verdana" w:eastAsia="Calibri" w:hAnsi="Verdana" w:cstheme="minorHAnsi"/>
          <w:sz w:val="20"/>
        </w:rPr>
        <w:t> </w:t>
      </w:r>
      <w:r w:rsidR="00250B1A" w:rsidRPr="00731D29">
        <w:rPr>
          <w:rFonts w:ascii="Verdana" w:eastAsia="Calibri" w:hAnsi="Verdana" w:cstheme="minorHAnsi"/>
          <w:sz w:val="20"/>
        </w:rPr>
        <w:t xml:space="preserve">treścią </w:t>
      </w:r>
      <w:r w:rsidR="00731D29">
        <w:rPr>
          <w:rFonts w:ascii="Verdana" w:eastAsia="Calibri" w:hAnsi="Verdana" w:cstheme="minorHAnsi"/>
          <w:sz w:val="20"/>
        </w:rPr>
        <w:t>Harmonogramu Płatności i Prac</w:t>
      </w:r>
      <w:r w:rsidR="00AD36D1" w:rsidRPr="00731D29">
        <w:rPr>
          <w:rFonts w:ascii="Verdana" w:eastAsia="Calibri" w:hAnsi="Verdana" w:cstheme="minorHAnsi"/>
          <w:sz w:val="20"/>
        </w:rPr>
        <w:t xml:space="preserve"> stanowiącego Załącznik nr </w:t>
      </w:r>
      <w:r w:rsidR="001B63ED" w:rsidRPr="00731D29">
        <w:rPr>
          <w:rFonts w:ascii="Verdana" w:eastAsia="Calibri" w:hAnsi="Verdana" w:cstheme="minorHAnsi"/>
          <w:sz w:val="20"/>
        </w:rPr>
        <w:t>5</w:t>
      </w:r>
      <w:r w:rsidR="00AD36D1" w:rsidRPr="00731D29">
        <w:rPr>
          <w:rFonts w:ascii="Verdana" w:eastAsia="Calibri" w:hAnsi="Verdana" w:cstheme="minorHAnsi"/>
          <w:sz w:val="20"/>
        </w:rPr>
        <w:t xml:space="preserve"> do </w:t>
      </w:r>
      <w:r w:rsidR="00904E94" w:rsidRPr="00731D29">
        <w:rPr>
          <w:rFonts w:ascii="Verdana" w:eastAsia="Calibri" w:hAnsi="Verdana" w:cstheme="minorHAnsi"/>
          <w:sz w:val="20"/>
        </w:rPr>
        <w:t>SWZ</w:t>
      </w:r>
      <w:r w:rsidR="000077C9" w:rsidRPr="00731D29">
        <w:rPr>
          <w:rFonts w:ascii="Verdana" w:eastAsia="Calibri" w:hAnsi="Verdana" w:cstheme="minorHAnsi"/>
          <w:sz w:val="20"/>
        </w:rPr>
        <w:t xml:space="preserve">.  Cenę Oferty należy wprowadzić do Formularza Oferty stanowiącego Załącznik nr 3 do </w:t>
      </w:r>
      <w:r w:rsidR="00904E94" w:rsidRPr="00731D29">
        <w:rPr>
          <w:rFonts w:ascii="Verdana" w:eastAsia="Calibri" w:hAnsi="Verdana" w:cstheme="minorHAnsi"/>
          <w:sz w:val="20"/>
        </w:rPr>
        <w:t>SWZ</w:t>
      </w:r>
      <w:r w:rsidR="000077C9" w:rsidRPr="00731D29">
        <w:rPr>
          <w:rFonts w:ascii="Verdana" w:eastAsia="Calibri" w:hAnsi="Verdana" w:cstheme="minorHAnsi"/>
          <w:sz w:val="20"/>
        </w:rPr>
        <w:t>, a także wpisać</w:t>
      </w:r>
      <w:r w:rsidR="000077C9" w:rsidRPr="002A6CA3">
        <w:rPr>
          <w:rFonts w:ascii="Verdana" w:eastAsia="Calibri" w:hAnsi="Verdana" w:cstheme="minorHAnsi"/>
          <w:sz w:val="20"/>
        </w:rPr>
        <w:t xml:space="preserve"> w Systemie Zak</w:t>
      </w:r>
      <w:r w:rsidR="00DA3E99">
        <w:rPr>
          <w:rFonts w:ascii="Verdana" w:eastAsia="Calibri" w:hAnsi="Verdana" w:cstheme="minorHAnsi"/>
          <w:sz w:val="20"/>
        </w:rPr>
        <w:t>upowym GK PGE.</w:t>
      </w:r>
    </w:p>
    <w:p w14:paraId="726CEE89" w14:textId="77777777" w:rsidR="005817FF" w:rsidRPr="002A6CA3" w:rsidRDefault="00DF2594" w:rsidP="007D157E">
      <w:pPr>
        <w:pStyle w:val="Nagwek1"/>
        <w:keepLines w:val="0"/>
        <w:numPr>
          <w:ilvl w:val="0"/>
          <w:numId w:val="69"/>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8" w:name="_Toc137824141"/>
      <w:bookmarkStart w:id="199" w:name="_Toc154823357"/>
      <w:bookmarkStart w:id="200" w:name="_Toc165273923"/>
      <w:bookmarkStart w:id="201" w:name="_Toc165274192"/>
      <w:bookmarkStart w:id="202" w:name="_Toc243294552"/>
      <w:bookmarkStart w:id="203" w:name="_Toc489350401"/>
      <w:bookmarkStart w:id="204" w:name="_Toc515896294"/>
      <w:bookmarkStart w:id="205" w:name="_Toc122344798"/>
      <w:r w:rsidRPr="002A6CA3">
        <w:rPr>
          <w:rFonts w:ascii="Verdana" w:eastAsia="Calibri" w:hAnsi="Verdana" w:cstheme="minorHAnsi"/>
          <w:caps w:val="0"/>
          <w:kern w:val="0"/>
          <w:sz w:val="20"/>
          <w:lang w:val="pl-PL"/>
        </w:rPr>
        <w:lastRenderedPageBreak/>
        <w:t>OPIS KRYTERIÓW I SPOSÓB OCENY OFERT</w:t>
      </w:r>
      <w:bookmarkEnd w:id="198"/>
      <w:bookmarkEnd w:id="199"/>
      <w:bookmarkEnd w:id="200"/>
      <w:bookmarkEnd w:id="201"/>
      <w:bookmarkEnd w:id="202"/>
      <w:bookmarkEnd w:id="203"/>
      <w:bookmarkEnd w:id="204"/>
      <w:bookmarkEnd w:id="205"/>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1485A0BF" w:rsidR="00395A0E" w:rsidRPr="002A6CA3" w:rsidRDefault="00DF2594" w:rsidP="007D157E">
      <w:pPr>
        <w:pStyle w:val="Lista2"/>
        <w:numPr>
          <w:ilvl w:val="1"/>
          <w:numId w:val="5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Spośród Ofert niepodlegających odrzuceniu, Zamawiający wybierze najkorzystniejszą Ofe</w:t>
      </w:r>
      <w:r w:rsidRPr="008241F1">
        <w:rPr>
          <w:rFonts w:ascii="Verdana" w:eastAsia="Calibri" w:hAnsi="Verdana" w:cstheme="minorHAnsi"/>
          <w:sz w:val="20"/>
          <w:szCs w:val="20"/>
          <w:lang w:eastAsia="en-US"/>
        </w:rPr>
        <w:t>rtę</w:t>
      </w:r>
      <w:r w:rsidR="00DE00BF" w:rsidRPr="008241F1">
        <w:rPr>
          <w:rFonts w:ascii="Verdana" w:eastAsia="Calibri" w:hAnsi="Verdana" w:cstheme="minorHAnsi"/>
          <w:sz w:val="20"/>
          <w:szCs w:val="20"/>
          <w:lang w:eastAsia="en-US"/>
        </w:rPr>
        <w:t>,</w:t>
      </w:r>
      <w:r w:rsidRPr="002A6CA3">
        <w:rPr>
          <w:rFonts w:ascii="Verdana" w:eastAsia="Calibri" w:hAnsi="Verdana" w:cstheme="minorHAnsi"/>
          <w:sz w:val="20"/>
          <w:szCs w:val="20"/>
          <w:lang w:eastAsia="en-US"/>
        </w:rPr>
        <w:t xml:space="preserve"> kierując się kryterium:</w:t>
      </w:r>
    </w:p>
    <w:p w14:paraId="44B2B645" w14:textId="77A793A5" w:rsidR="00DF2594" w:rsidRPr="008241F1" w:rsidRDefault="00DF2594" w:rsidP="00DF2594">
      <w:pPr>
        <w:spacing w:before="120" w:after="120" w:line="276" w:lineRule="auto"/>
        <w:ind w:firstLine="567"/>
        <w:jc w:val="center"/>
        <w:rPr>
          <w:rFonts w:ascii="Verdana" w:hAnsi="Verdana" w:cstheme="minorHAnsi"/>
          <w:b/>
          <w:sz w:val="20"/>
        </w:rPr>
      </w:pPr>
      <w:r w:rsidRPr="008241F1">
        <w:rPr>
          <w:rFonts w:ascii="Verdana" w:hAnsi="Verdana" w:cstheme="minorHAnsi"/>
          <w:b/>
          <w:sz w:val="20"/>
        </w:rPr>
        <w:t>Kryterium: Cena</w:t>
      </w:r>
      <w:r w:rsidR="00740FAF" w:rsidRPr="008241F1">
        <w:rPr>
          <w:rFonts w:ascii="Verdana" w:hAnsi="Verdana" w:cstheme="minorHAnsi"/>
          <w:b/>
          <w:sz w:val="20"/>
        </w:rPr>
        <w:t xml:space="preserve"> netto</w:t>
      </w:r>
      <w:r w:rsidRPr="008241F1">
        <w:rPr>
          <w:rFonts w:ascii="Verdana" w:hAnsi="Verdana" w:cstheme="minorHAnsi"/>
          <w:b/>
          <w:sz w:val="20"/>
        </w:rPr>
        <w:t xml:space="preserve">. Waga kryterium </w:t>
      </w:r>
      <w:r w:rsidR="008241F1" w:rsidRPr="008241F1">
        <w:rPr>
          <w:rFonts w:ascii="Verdana" w:hAnsi="Verdana" w:cstheme="minorHAnsi"/>
          <w:b/>
          <w:sz w:val="20"/>
        </w:rPr>
        <w:t>–</w:t>
      </w:r>
      <w:r w:rsidRPr="008241F1">
        <w:rPr>
          <w:rFonts w:ascii="Verdana" w:hAnsi="Verdana" w:cstheme="minorHAnsi"/>
          <w:b/>
          <w:sz w:val="20"/>
        </w:rPr>
        <w:t xml:space="preserve"> </w:t>
      </w:r>
      <w:r w:rsidR="008241F1" w:rsidRPr="008241F1">
        <w:rPr>
          <w:rFonts w:ascii="Verdana" w:hAnsi="Verdana" w:cstheme="minorHAnsi"/>
          <w:b/>
          <w:sz w:val="20"/>
        </w:rPr>
        <w:t xml:space="preserve">100 </w:t>
      </w:r>
      <w:r w:rsidRPr="008241F1">
        <w:rPr>
          <w:rFonts w:ascii="Verdana" w:hAnsi="Verdana" w:cstheme="minorHAnsi"/>
          <w:b/>
          <w:bCs/>
          <w:iCs/>
          <w:sz w:val="20"/>
        </w:rPr>
        <w:t>%:</w:t>
      </w:r>
    </w:p>
    <w:p w14:paraId="1707616A" w14:textId="77777777" w:rsidR="00DF2594" w:rsidRPr="008241F1" w:rsidRDefault="00DF2594" w:rsidP="00DF2594">
      <w:pPr>
        <w:spacing w:before="120" w:after="120" w:line="276" w:lineRule="auto"/>
        <w:ind w:firstLine="567"/>
        <w:jc w:val="center"/>
        <w:rPr>
          <w:rFonts w:ascii="Verdana" w:hAnsi="Verdana" w:cstheme="minorHAnsi"/>
          <w:sz w:val="20"/>
        </w:rPr>
      </w:pPr>
      <w:r w:rsidRPr="008241F1">
        <w:rPr>
          <w:rFonts w:ascii="Verdana" w:hAnsi="Verdana" w:cstheme="minorHAnsi"/>
          <w:sz w:val="20"/>
        </w:rPr>
        <w:t>Sposób oceny ofert dla Kryterium Ceny:</w:t>
      </w:r>
    </w:p>
    <w:p w14:paraId="1130EC03" w14:textId="1C01C115" w:rsidR="006D1E8E" w:rsidRPr="008241F1"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8241F1" w:rsidRDefault="00DF2594" w:rsidP="00DF2594">
      <w:pPr>
        <w:spacing w:before="120" w:after="120" w:line="276" w:lineRule="auto"/>
        <w:jc w:val="center"/>
        <w:rPr>
          <w:rFonts w:ascii="Verdana" w:hAnsi="Verdana" w:cstheme="minorHAnsi"/>
          <w:sz w:val="20"/>
        </w:rPr>
      </w:pPr>
    </w:p>
    <w:p w14:paraId="16D06838" w14:textId="77777777" w:rsidR="00425D97" w:rsidRPr="008241F1" w:rsidRDefault="00DF2594" w:rsidP="00425D97">
      <w:pPr>
        <w:spacing w:before="120" w:after="120" w:line="276" w:lineRule="auto"/>
        <w:jc w:val="center"/>
        <w:rPr>
          <w:rFonts w:ascii="Verdana" w:hAnsi="Verdana" w:cstheme="minorHAnsi"/>
          <w:sz w:val="20"/>
        </w:rPr>
      </w:pPr>
      <w:r w:rsidRPr="008241F1">
        <w:rPr>
          <w:rFonts w:ascii="Verdana" w:hAnsi="Verdana" w:cstheme="minorHAnsi"/>
          <w:sz w:val="20"/>
        </w:rPr>
        <w:t xml:space="preserve">gdzie: </w:t>
      </w:r>
    </w:p>
    <w:p w14:paraId="543ADE3F" w14:textId="77777777" w:rsidR="00DF2594" w:rsidRPr="008241F1" w:rsidRDefault="00DF2594" w:rsidP="00425D97">
      <w:pPr>
        <w:spacing w:before="120" w:after="120" w:line="276" w:lineRule="auto"/>
        <w:ind w:left="993"/>
        <w:jc w:val="left"/>
        <w:rPr>
          <w:rFonts w:ascii="Verdana" w:hAnsi="Verdana" w:cstheme="minorHAnsi"/>
          <w:sz w:val="20"/>
        </w:rPr>
      </w:pPr>
      <w:r w:rsidRPr="008241F1">
        <w:rPr>
          <w:rFonts w:ascii="Verdana" w:hAnsi="Verdana" w:cstheme="minorHAnsi"/>
          <w:sz w:val="20"/>
        </w:rPr>
        <w:t>A -</w:t>
      </w:r>
      <w:r w:rsidRPr="008241F1">
        <w:rPr>
          <w:rFonts w:ascii="Verdana" w:hAnsi="Verdana" w:cstheme="minorHAnsi"/>
          <w:sz w:val="20"/>
        </w:rPr>
        <w:tab/>
        <w:t>najniższa Cena</w:t>
      </w:r>
      <w:r w:rsidR="00DE00BF" w:rsidRPr="008241F1">
        <w:rPr>
          <w:rFonts w:ascii="Verdana" w:hAnsi="Verdana" w:cstheme="minorHAnsi"/>
          <w:sz w:val="20"/>
        </w:rPr>
        <w:t xml:space="preserve"> </w:t>
      </w:r>
      <w:r w:rsidR="00B71EE2" w:rsidRPr="008241F1">
        <w:rPr>
          <w:rFonts w:ascii="Verdana" w:hAnsi="Verdana" w:cstheme="minorHAnsi"/>
          <w:sz w:val="20"/>
        </w:rPr>
        <w:t xml:space="preserve">netto </w:t>
      </w:r>
      <w:r w:rsidR="00DE00BF" w:rsidRPr="008241F1">
        <w:rPr>
          <w:rFonts w:ascii="Verdana" w:hAnsi="Verdana" w:cstheme="minorHAnsi"/>
          <w:sz w:val="20"/>
        </w:rPr>
        <w:t>spośród wszystkich ofert niepodlegających odrzuceniu</w:t>
      </w:r>
    </w:p>
    <w:p w14:paraId="716CEFAD" w14:textId="4A2A808F" w:rsidR="00DF2594" w:rsidRPr="008241F1" w:rsidRDefault="00DF2594" w:rsidP="00425D97">
      <w:pPr>
        <w:spacing w:before="120" w:after="120" w:line="276" w:lineRule="auto"/>
        <w:ind w:left="284" w:firstLine="709"/>
        <w:jc w:val="left"/>
        <w:rPr>
          <w:rFonts w:ascii="Verdana" w:hAnsi="Verdana" w:cstheme="minorHAnsi"/>
          <w:sz w:val="20"/>
        </w:rPr>
      </w:pPr>
      <w:r w:rsidRPr="008241F1">
        <w:rPr>
          <w:rFonts w:ascii="Verdana" w:hAnsi="Verdana" w:cstheme="minorHAnsi"/>
          <w:sz w:val="20"/>
        </w:rPr>
        <w:t xml:space="preserve">B - </w:t>
      </w:r>
      <w:r w:rsidRPr="008241F1">
        <w:rPr>
          <w:rFonts w:ascii="Verdana" w:hAnsi="Verdana" w:cstheme="minorHAnsi"/>
          <w:sz w:val="20"/>
        </w:rPr>
        <w:tab/>
        <w:t xml:space="preserve">Cena </w:t>
      </w:r>
      <w:r w:rsidR="0007523E" w:rsidRPr="008241F1">
        <w:rPr>
          <w:rFonts w:ascii="Verdana" w:hAnsi="Verdana" w:cstheme="minorHAnsi"/>
          <w:sz w:val="20"/>
        </w:rPr>
        <w:t xml:space="preserve">netto </w:t>
      </w:r>
      <w:r w:rsidRPr="008241F1">
        <w:rPr>
          <w:rFonts w:ascii="Verdana" w:hAnsi="Verdana" w:cstheme="minorHAnsi"/>
          <w:sz w:val="20"/>
        </w:rPr>
        <w:t>oferty ocenianej</w:t>
      </w:r>
    </w:p>
    <w:p w14:paraId="7B33A30D" w14:textId="6DD6312A" w:rsidR="00DF2594" w:rsidRPr="008241F1" w:rsidRDefault="008241F1" w:rsidP="00425D97">
      <w:pPr>
        <w:spacing w:before="120" w:after="120" w:line="276" w:lineRule="auto"/>
        <w:ind w:left="284" w:firstLine="709"/>
        <w:jc w:val="left"/>
        <w:rPr>
          <w:rFonts w:ascii="Verdana" w:hAnsi="Verdana" w:cstheme="minorHAnsi"/>
          <w:sz w:val="20"/>
        </w:rPr>
      </w:pPr>
      <w:r w:rsidRPr="008241F1">
        <w:rPr>
          <w:rFonts w:ascii="Verdana" w:hAnsi="Verdana" w:cstheme="minorHAnsi"/>
          <w:sz w:val="20"/>
        </w:rPr>
        <w:t xml:space="preserve">Kc - </w:t>
      </w:r>
      <w:r w:rsidR="00DF2594" w:rsidRPr="008241F1">
        <w:rPr>
          <w:rFonts w:ascii="Verdana" w:hAnsi="Verdana" w:cstheme="minorHAnsi"/>
          <w:sz w:val="20"/>
        </w:rPr>
        <w:t>liczba uzyskanych punktów w kryterium Cena</w:t>
      </w:r>
    </w:p>
    <w:p w14:paraId="07031673" w14:textId="77777777" w:rsidR="00DF2594" w:rsidRPr="002A6CA3" w:rsidRDefault="00DF2594" w:rsidP="00DF2594">
      <w:pPr>
        <w:spacing w:before="120" w:after="120" w:line="276" w:lineRule="auto"/>
        <w:jc w:val="center"/>
        <w:rPr>
          <w:rFonts w:ascii="Verdana" w:hAnsi="Verdana" w:cstheme="minorHAnsi"/>
          <w:b/>
          <w:sz w:val="20"/>
          <w:highlight w:val="cyan"/>
        </w:rPr>
      </w:pPr>
    </w:p>
    <w:p w14:paraId="2C9EBF97" w14:textId="77777777" w:rsidR="00395A0E"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3D840CC9" w:rsidR="00E573ED" w:rsidRPr="002A6CA3" w:rsidRDefault="00425D97"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najkorzystniejszą Ofertę zostanie uznana ta, która uzyska najwyższą liczbę punktów na podstawie </w:t>
      </w:r>
      <w:r w:rsidRPr="002A3153">
        <w:rPr>
          <w:rFonts w:ascii="Verdana" w:eastAsia="Calibri" w:hAnsi="Verdana" w:cstheme="minorHAnsi"/>
          <w:sz w:val="20"/>
          <w:szCs w:val="20"/>
          <w:lang w:eastAsia="en-US"/>
        </w:rPr>
        <w:t>ww. kryterium oceny</w:t>
      </w:r>
      <w:r w:rsidRPr="002A6CA3">
        <w:rPr>
          <w:rFonts w:ascii="Verdana" w:eastAsia="Calibri" w:hAnsi="Verdana" w:cstheme="minorHAnsi"/>
          <w:sz w:val="20"/>
          <w:szCs w:val="20"/>
          <w:lang w:eastAsia="en-US"/>
        </w:rPr>
        <w:t xml:space="preserve"> Ofert.</w:t>
      </w:r>
      <w:r w:rsidR="005817FF" w:rsidRPr="002A6CA3">
        <w:rPr>
          <w:rFonts w:ascii="Verdana" w:hAnsi="Verdana" w:cstheme="minorHAnsi"/>
          <w:sz w:val="20"/>
          <w:szCs w:val="20"/>
        </w:rPr>
        <w:t xml:space="preserve"> </w:t>
      </w:r>
    </w:p>
    <w:p w14:paraId="38384EEF" w14:textId="77777777" w:rsidR="00D5790E" w:rsidRPr="002A6CA3"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D157E">
      <w:pPr>
        <w:pStyle w:val="Lista2"/>
        <w:numPr>
          <w:ilvl w:val="1"/>
          <w:numId w:val="5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6" w:name="_Toc489350402"/>
      <w:bookmarkStart w:id="207" w:name="_Toc515896295"/>
      <w:bookmarkStart w:id="208"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6"/>
      <w:bookmarkEnd w:id="207"/>
      <w:r w:rsidR="008D2AB5" w:rsidRPr="002A6CA3">
        <w:rPr>
          <w:rFonts w:ascii="Verdana" w:eastAsia="Calibri" w:hAnsi="Verdana" w:cstheme="minorHAnsi"/>
          <w:caps w:val="0"/>
          <w:kern w:val="0"/>
          <w:sz w:val="20"/>
          <w:lang w:val="pl-PL"/>
        </w:rPr>
        <w:t>, WYBÓR OFERTY NAJKORZYSTNIEJSZEJ</w:t>
      </w:r>
      <w:bookmarkEnd w:id="208"/>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D157E">
      <w:pPr>
        <w:pStyle w:val="Lista2"/>
        <w:numPr>
          <w:ilvl w:val="1"/>
          <w:numId w:val="5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D157E">
      <w:pPr>
        <w:pStyle w:val="Lista2"/>
        <w:numPr>
          <w:ilvl w:val="1"/>
          <w:numId w:val="5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D157E">
      <w:pPr>
        <w:pStyle w:val="Lista2"/>
        <w:numPr>
          <w:ilvl w:val="0"/>
          <w:numId w:val="84"/>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D157E">
      <w:pPr>
        <w:pStyle w:val="Lista2"/>
        <w:numPr>
          <w:ilvl w:val="0"/>
          <w:numId w:val="84"/>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lastRenderedPageBreak/>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D157E">
      <w:pPr>
        <w:pStyle w:val="Lista2"/>
        <w:numPr>
          <w:ilvl w:val="2"/>
          <w:numId w:val="5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D157E">
      <w:pPr>
        <w:pStyle w:val="Lista2"/>
        <w:numPr>
          <w:ilvl w:val="1"/>
          <w:numId w:val="5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D157E">
      <w:pPr>
        <w:pStyle w:val="Lista2"/>
        <w:numPr>
          <w:ilvl w:val="1"/>
          <w:numId w:val="5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D157E">
      <w:pPr>
        <w:pStyle w:val="Lista2"/>
        <w:numPr>
          <w:ilvl w:val="1"/>
          <w:numId w:val="5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9" w:name="_Toc137824145"/>
      <w:bookmarkStart w:id="210" w:name="_Toc154823362"/>
      <w:bookmarkStart w:id="211" w:name="_Toc165273928"/>
      <w:bookmarkStart w:id="212" w:name="_Toc165274197"/>
      <w:bookmarkStart w:id="213" w:name="_Toc243294557"/>
      <w:bookmarkStart w:id="214" w:name="_Toc489350407"/>
      <w:bookmarkStart w:id="215" w:name="_Toc243294553"/>
      <w:bookmarkStart w:id="216" w:name="_Toc489350403"/>
      <w:bookmarkStart w:id="217" w:name="_Toc515896296"/>
      <w:bookmarkStart w:id="218" w:name="_Toc122344800"/>
      <w:r w:rsidRPr="000F3AAE">
        <w:rPr>
          <w:rFonts w:ascii="Verdana" w:eastAsia="Calibri" w:hAnsi="Verdana" w:cstheme="minorHAnsi"/>
          <w:caps w:val="0"/>
          <w:kern w:val="0"/>
          <w:sz w:val="20"/>
          <w:lang w:val="pl-PL"/>
        </w:rPr>
        <w:lastRenderedPageBreak/>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9"/>
      <w:bookmarkEnd w:id="210"/>
      <w:bookmarkEnd w:id="211"/>
      <w:bookmarkEnd w:id="212"/>
      <w:bookmarkEnd w:id="213"/>
      <w:bookmarkEnd w:id="214"/>
      <w:bookmarkEnd w:id="215"/>
      <w:bookmarkEnd w:id="216"/>
      <w:bookmarkEnd w:id="217"/>
      <w:bookmarkEnd w:id="218"/>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762C5DA9" w:rsidR="00003E6E" w:rsidRPr="002A6CA3" w:rsidRDefault="005D3279" w:rsidP="007D157E">
      <w:pPr>
        <w:pStyle w:val="Akapitzlist"/>
        <w:numPr>
          <w:ilvl w:val="1"/>
          <w:numId w:val="5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D157E">
      <w:pPr>
        <w:pStyle w:val="Akapitzlist"/>
        <w:numPr>
          <w:ilvl w:val="1"/>
          <w:numId w:val="5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0060797D" w:rsidR="00003E6E" w:rsidRPr="002A6CA3" w:rsidRDefault="005D3279" w:rsidP="007D157E">
      <w:pPr>
        <w:pStyle w:val="Akapitzlist"/>
        <w:numPr>
          <w:ilvl w:val="1"/>
          <w:numId w:val="5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6D4A8D">
        <w:rPr>
          <w:rFonts w:ascii="Verdana" w:hAnsi="Verdana" w:cstheme="minorHAnsi"/>
          <w:sz w:val="20"/>
        </w:rPr>
        <w:t>nie</w:t>
      </w:r>
      <w:r w:rsidRPr="006D4A8D">
        <w:rPr>
          <w:rFonts w:ascii="Verdana" w:hAnsi="Verdana" w:cstheme="minorHAnsi"/>
          <w:sz w:val="20"/>
        </w:rPr>
        <w:t>publicznego</w:t>
      </w:r>
      <w:r w:rsidR="002F58A8" w:rsidRPr="006D4A8D">
        <w:rPr>
          <w:rFonts w:ascii="Verdana" w:hAnsi="Verdana" w:cstheme="minorHAnsi"/>
          <w:sz w:val="20"/>
        </w:rPr>
        <w:t>, nie wnosi wymaganego zabezpieczenia należytego wykonania Umowy</w:t>
      </w:r>
      <w:r w:rsidRPr="006D4A8D">
        <w:rPr>
          <w:rFonts w:ascii="Verdana" w:hAnsi="Verdana" w:cstheme="minorHAnsi"/>
          <w:sz w:val="20"/>
        </w:rPr>
        <w:t>, Zamawiający może</w:t>
      </w:r>
      <w:r w:rsidRPr="002A6CA3">
        <w:rPr>
          <w:rFonts w:ascii="Verdana" w:hAnsi="Verdana" w:cstheme="minorHAnsi"/>
          <w:sz w:val="20"/>
        </w:rPr>
        <w:t xml:space="preserv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D157E">
      <w:pPr>
        <w:pStyle w:val="Nagwek1"/>
        <w:keepLines w:val="0"/>
        <w:numPr>
          <w:ilvl w:val="0"/>
          <w:numId w:val="69"/>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9" w:name="_Toc137824143"/>
      <w:bookmarkStart w:id="220" w:name="_Toc154823359"/>
      <w:bookmarkStart w:id="221" w:name="_Toc165273925"/>
      <w:bookmarkStart w:id="222" w:name="_Toc165274194"/>
      <w:bookmarkStart w:id="223" w:name="_Toc243294554"/>
      <w:bookmarkStart w:id="224" w:name="_Toc489350404"/>
      <w:bookmarkStart w:id="225" w:name="_Toc515896297"/>
      <w:bookmarkStart w:id="226" w:name="_Toc122344801"/>
      <w:r w:rsidRPr="002A6CA3">
        <w:rPr>
          <w:rFonts w:ascii="Verdana" w:eastAsia="Calibri" w:hAnsi="Verdana" w:cstheme="minorHAnsi"/>
          <w:caps w:val="0"/>
          <w:kern w:val="0"/>
          <w:sz w:val="20"/>
          <w:lang w:val="pl-PL"/>
        </w:rPr>
        <w:t>WYMAGANIA DOTYCZĄCE ZABEZPIECZENIA NALEŻYTEGO WYKONANIA UMOWY</w:t>
      </w:r>
      <w:bookmarkEnd w:id="219"/>
      <w:bookmarkEnd w:id="220"/>
      <w:bookmarkEnd w:id="221"/>
      <w:bookmarkEnd w:id="222"/>
      <w:bookmarkEnd w:id="223"/>
      <w:bookmarkEnd w:id="224"/>
      <w:bookmarkEnd w:id="225"/>
      <w:bookmarkEnd w:id="226"/>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62F2E490" w:rsidR="005817FF" w:rsidRPr="006D4A8D" w:rsidRDefault="005D3279" w:rsidP="007D157E">
      <w:pPr>
        <w:pStyle w:val="Akapitzlist"/>
        <w:numPr>
          <w:ilvl w:val="1"/>
          <w:numId w:val="58"/>
        </w:numPr>
        <w:spacing w:before="120" w:after="120" w:line="240" w:lineRule="auto"/>
        <w:ind w:left="426" w:right="-284" w:hanging="710"/>
        <w:rPr>
          <w:rFonts w:ascii="Verdana" w:hAnsi="Verdana" w:cstheme="minorHAnsi"/>
          <w:i/>
          <w:sz w:val="20"/>
        </w:rPr>
      </w:pPr>
      <w:r w:rsidRPr="006D4A8D">
        <w:rPr>
          <w:rFonts w:ascii="Verdana" w:eastAsia="Calibri" w:hAnsi="Verdana" w:cstheme="minorHAnsi"/>
          <w:sz w:val="20"/>
        </w:rPr>
        <w:t>Zamawiający wymaga, aby Wykonawca, którego Oferta zosta</w:t>
      </w:r>
      <w:r w:rsidR="001B2760" w:rsidRPr="006D4A8D">
        <w:rPr>
          <w:rFonts w:ascii="Verdana" w:eastAsia="Calibri" w:hAnsi="Verdana" w:cstheme="minorHAnsi"/>
          <w:sz w:val="20"/>
        </w:rPr>
        <w:t>nie</w:t>
      </w:r>
      <w:r w:rsidRPr="006D4A8D">
        <w:rPr>
          <w:rFonts w:ascii="Verdana" w:eastAsia="Calibri" w:hAnsi="Verdana" w:cstheme="minorHAnsi"/>
          <w:sz w:val="20"/>
        </w:rPr>
        <w:t xml:space="preserve"> wybrana </w:t>
      </w:r>
      <w:r w:rsidR="00A04BE7" w:rsidRPr="006D4A8D">
        <w:rPr>
          <w:rFonts w:ascii="Verdana" w:eastAsia="Calibri" w:hAnsi="Verdana" w:cstheme="minorHAnsi"/>
          <w:sz w:val="20"/>
        </w:rPr>
        <w:t xml:space="preserve">jako najkorzystniejsza </w:t>
      </w:r>
      <w:r w:rsidRPr="006D4A8D">
        <w:rPr>
          <w:rFonts w:ascii="Verdana" w:eastAsia="Calibri" w:hAnsi="Verdana" w:cstheme="minorHAnsi"/>
          <w:sz w:val="20"/>
        </w:rPr>
        <w:t xml:space="preserve">wniósł zabezpieczenie należytego wykonania umowy w wysokości </w:t>
      </w:r>
      <w:r w:rsidR="006D4A8D" w:rsidRPr="006D4A8D">
        <w:rPr>
          <w:rFonts w:ascii="Verdana" w:eastAsia="Calibri" w:hAnsi="Verdana" w:cstheme="minorHAnsi"/>
          <w:sz w:val="20"/>
        </w:rPr>
        <w:t>5</w:t>
      </w:r>
      <w:r w:rsidRPr="006D4A8D">
        <w:rPr>
          <w:rFonts w:ascii="Verdana" w:eastAsia="Calibri" w:hAnsi="Verdana" w:cstheme="minorHAnsi"/>
          <w:sz w:val="20"/>
        </w:rPr>
        <w:t xml:space="preserve"> % wynagrodzenia (brutto) należnego Wykonawcy na podstawie Umowy.</w:t>
      </w:r>
    </w:p>
    <w:p w14:paraId="49820C0F" w14:textId="003A2A9E" w:rsidR="005D3279" w:rsidRPr="002A6CA3" w:rsidRDefault="00E36B4E" w:rsidP="007D157E">
      <w:pPr>
        <w:pStyle w:val="Akapitzlist"/>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Wykonawca zobowiązany jest wnieść zabezpieczenie należytego wykonania Umowy w formach przewidzianych w Projekcie Umowy stanowiącym </w:t>
      </w:r>
      <w:r w:rsidR="009B4E6B" w:rsidRPr="002A6CA3">
        <w:rPr>
          <w:rFonts w:ascii="Verdana" w:eastAsia="Calibri" w:hAnsi="Verdana" w:cstheme="minorHAnsi"/>
          <w:sz w:val="20"/>
        </w:rPr>
        <w:t xml:space="preserve">Załącznik </w:t>
      </w:r>
      <w:r w:rsidRPr="002A6CA3">
        <w:rPr>
          <w:rFonts w:ascii="Verdana" w:eastAsia="Calibri" w:hAnsi="Verdana" w:cstheme="minorHAnsi"/>
          <w:sz w:val="20"/>
        </w:rPr>
        <w:t>nr 2 do SWZ.</w:t>
      </w:r>
    </w:p>
    <w:p w14:paraId="1D15882C" w14:textId="34BC5A63" w:rsidR="00F85CE4" w:rsidRPr="006D4A8D" w:rsidRDefault="00F85CE4" w:rsidP="006D4A8D">
      <w:pPr>
        <w:pStyle w:val="Akapitzlist"/>
        <w:numPr>
          <w:ilvl w:val="1"/>
          <w:numId w:val="58"/>
        </w:numPr>
        <w:spacing w:before="120" w:after="120" w:line="240" w:lineRule="auto"/>
        <w:ind w:left="425" w:right="-284" w:hanging="709"/>
        <w:rPr>
          <w:rFonts w:ascii="Verdana" w:eastAsia="Calibri" w:hAnsi="Verdana" w:cstheme="minorHAnsi"/>
          <w:sz w:val="20"/>
        </w:rPr>
      </w:pPr>
      <w:bookmarkStart w:id="227" w:name="_Toc122344802"/>
      <w:r w:rsidRPr="006D4A8D">
        <w:rPr>
          <w:rFonts w:ascii="Verdana" w:eastAsia="Calibri" w:hAnsi="Verdana" w:cstheme="minorHAnsi"/>
          <w:sz w:val="20"/>
        </w:rPr>
        <w:t>Zabezpieczenie nale</w:t>
      </w:r>
      <w:r w:rsidR="009C6A82" w:rsidRPr="006D4A8D">
        <w:rPr>
          <w:rFonts w:ascii="Verdana" w:eastAsia="Calibri" w:hAnsi="Verdana" w:cstheme="minorHAnsi"/>
          <w:sz w:val="20"/>
        </w:rPr>
        <w:t>ż</w:t>
      </w:r>
      <w:r w:rsidRPr="006D4A8D">
        <w:rPr>
          <w:rFonts w:ascii="Verdana" w:eastAsia="Calibri" w:hAnsi="Verdana" w:cstheme="minorHAnsi"/>
          <w:sz w:val="20"/>
        </w:rPr>
        <w:t xml:space="preserve">ytego wykonania Umowy w pieniądzu należy wnieść na rachunek bankowy </w:t>
      </w:r>
      <w:r w:rsidR="009B4E6B" w:rsidRPr="006D4A8D">
        <w:rPr>
          <w:rFonts w:ascii="Verdana" w:eastAsia="Calibri" w:hAnsi="Verdana" w:cstheme="minorHAnsi"/>
          <w:sz w:val="20"/>
        </w:rPr>
        <w:t>Zamawiającego</w:t>
      </w:r>
      <w:r w:rsidRPr="006D4A8D">
        <w:rPr>
          <w:rFonts w:ascii="Verdana" w:eastAsia="Calibri" w:hAnsi="Verdana" w:cstheme="minorHAnsi"/>
          <w:sz w:val="20"/>
        </w:rPr>
        <w:t>, tj</w:t>
      </w:r>
      <w:r w:rsidR="005010DA" w:rsidRPr="006D4A8D">
        <w:rPr>
          <w:rFonts w:ascii="Verdana" w:eastAsia="Calibri" w:hAnsi="Verdana" w:cstheme="minorHAnsi"/>
          <w:sz w:val="20"/>
        </w:rPr>
        <w:t>.</w:t>
      </w:r>
      <w:r w:rsidR="006D4A8D" w:rsidRPr="006D4A8D">
        <w:rPr>
          <w:rFonts w:ascii="Verdana" w:eastAsia="Calibri" w:hAnsi="Verdana" w:cstheme="minorHAnsi"/>
          <w:sz w:val="20"/>
        </w:rPr>
        <w:t xml:space="preserve"> PGE Energia Ciepła S.A</w:t>
      </w:r>
      <w:r w:rsidRPr="006D4A8D">
        <w:rPr>
          <w:rFonts w:ascii="Verdana" w:eastAsia="Calibri" w:hAnsi="Verdana" w:cstheme="minorHAnsi"/>
          <w:sz w:val="20"/>
        </w:rPr>
        <w:t>:</w:t>
      </w:r>
      <w:bookmarkEnd w:id="227"/>
    </w:p>
    <w:p w14:paraId="5E15C8F7" w14:textId="0D59869E" w:rsidR="00F85CE4" w:rsidRPr="002A6CA3" w:rsidRDefault="00F85CE4">
      <w:pPr>
        <w:pStyle w:val="Nagwek1"/>
        <w:keepNext w:val="0"/>
        <w:keepLines w:val="0"/>
        <w:suppressAutoHyphens/>
        <w:spacing w:before="120" w:after="120" w:line="240" w:lineRule="auto"/>
        <w:ind w:right="-284"/>
        <w:jc w:val="center"/>
        <w:rPr>
          <w:rFonts w:ascii="Verdana" w:hAnsi="Verdana" w:cstheme="minorHAnsi"/>
          <w:caps w:val="0"/>
          <w:sz w:val="20"/>
        </w:rPr>
      </w:pPr>
      <w:bookmarkStart w:id="228" w:name="_Toc122344803"/>
      <w:r w:rsidRPr="002A6CA3">
        <w:rPr>
          <w:rFonts w:ascii="Verdana" w:hAnsi="Verdana" w:cstheme="minorHAnsi"/>
          <w:caps w:val="0"/>
          <w:sz w:val="20"/>
        </w:rPr>
        <w:t xml:space="preserve">Nr konta bankowego: </w:t>
      </w:r>
      <w:bookmarkEnd w:id="228"/>
      <w:r w:rsidR="006D4A8D" w:rsidRPr="006D4A8D">
        <w:rPr>
          <w:rFonts w:ascii="Verdana" w:hAnsi="Verdana" w:cstheme="minorHAnsi"/>
          <w:caps w:val="0"/>
          <w:sz w:val="20"/>
        </w:rPr>
        <w:t>Bank PEKAO S.A. 28 1240 6292 1111 0011 0486 2978</w:t>
      </w:r>
    </w:p>
    <w:p w14:paraId="04CB826D" w14:textId="77777777" w:rsidR="00F85CE4" w:rsidRPr="002A6CA3" w:rsidRDefault="00F85CE4">
      <w:pPr>
        <w:pStyle w:val="Nagwek1"/>
        <w:keepNext w:val="0"/>
        <w:keepLines w:val="0"/>
        <w:suppressAutoHyphens/>
        <w:spacing w:before="120" w:after="120" w:line="240" w:lineRule="auto"/>
        <w:ind w:right="-284"/>
        <w:jc w:val="center"/>
        <w:rPr>
          <w:rFonts w:ascii="Verdana" w:hAnsi="Verdana" w:cstheme="minorHAnsi"/>
          <w:caps w:val="0"/>
          <w:sz w:val="20"/>
        </w:rPr>
      </w:pPr>
      <w:bookmarkStart w:id="229" w:name="_Toc122344804"/>
      <w:r w:rsidRPr="002A6CA3">
        <w:rPr>
          <w:rFonts w:ascii="Verdana" w:hAnsi="Verdana" w:cstheme="minorHAnsi"/>
          <w:caps w:val="0"/>
          <w:sz w:val="20"/>
        </w:rPr>
        <w:t>W tytule przelewu należy wpisać: ZABEZPIECZENIE, nr Umowy.</w:t>
      </w:r>
      <w:bookmarkEnd w:id="229"/>
    </w:p>
    <w:p w14:paraId="0E574925" w14:textId="4B4FD277" w:rsidR="00003E6E" w:rsidRPr="002A6CA3" w:rsidRDefault="005D3279"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Sposób wniesienia zabezpieczenia należytego wykonania Umowy oraz zwrot zabezpieczenia określa </w:t>
      </w:r>
      <w:r w:rsidR="00590967" w:rsidRPr="002A6CA3">
        <w:rPr>
          <w:rFonts w:ascii="Verdana" w:eastAsia="Calibri" w:hAnsi="Verdana" w:cstheme="minorHAnsi"/>
          <w:sz w:val="20"/>
        </w:rPr>
        <w:t xml:space="preserve">Projekt </w:t>
      </w:r>
      <w:r w:rsidRPr="002A6CA3">
        <w:rPr>
          <w:rFonts w:ascii="Verdana" w:eastAsia="Calibri" w:hAnsi="Verdana" w:cstheme="minorHAnsi"/>
          <w:sz w:val="20"/>
        </w:rPr>
        <w:t xml:space="preserve">Umowy </w:t>
      </w:r>
      <w:r w:rsidR="003C43DE" w:rsidRPr="002A6CA3">
        <w:rPr>
          <w:rFonts w:ascii="Verdana" w:eastAsia="Calibri" w:hAnsi="Verdana" w:cstheme="minorHAnsi"/>
          <w:sz w:val="20"/>
        </w:rPr>
        <w:t xml:space="preserve">stanowiący </w:t>
      </w:r>
      <w:r w:rsidRPr="002A6CA3">
        <w:rPr>
          <w:rFonts w:ascii="Verdana" w:eastAsia="Calibri" w:hAnsi="Verdana" w:cstheme="minorHAnsi"/>
          <w:sz w:val="20"/>
        </w:rPr>
        <w:t xml:space="preserve">Załącznik nr </w:t>
      </w:r>
      <w:r w:rsidR="0068756E"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r w:rsidR="00E15444" w:rsidRPr="002A6CA3">
        <w:rPr>
          <w:rFonts w:ascii="Verdana" w:eastAsia="Calibri" w:hAnsi="Verdana" w:cstheme="minorHAnsi"/>
          <w:sz w:val="20"/>
        </w:rPr>
        <w:t xml:space="preserve"> </w:t>
      </w:r>
    </w:p>
    <w:p w14:paraId="459DD719" w14:textId="4EF6B717" w:rsidR="00003E6E" w:rsidRPr="002A6CA3" w:rsidRDefault="005D3279"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b/>
          <w:sz w:val="20"/>
          <w:u w:val="single"/>
        </w:rPr>
        <w:t xml:space="preserve">Oryginał dokumentu potwierdzającego wniesienie zabezpieczenia należytego wykonania Umowy musi być dostarczony do Zamawiającego </w:t>
      </w:r>
      <w:r w:rsidR="001B2760" w:rsidRPr="002A6CA3">
        <w:rPr>
          <w:rFonts w:ascii="Verdana" w:eastAsia="Calibri" w:hAnsi="Verdana" w:cstheme="minorHAnsi"/>
          <w:b/>
          <w:sz w:val="20"/>
          <w:u w:val="single"/>
        </w:rPr>
        <w:t>w terminie określonym we wzorze umowy</w:t>
      </w:r>
      <w:r w:rsidRPr="002A6CA3">
        <w:rPr>
          <w:rFonts w:ascii="Verdana" w:eastAsia="Calibri" w:hAnsi="Verdana" w:cstheme="minorHAnsi"/>
          <w:sz w:val="20"/>
        </w:rPr>
        <w:t>.</w:t>
      </w:r>
      <w:r w:rsidR="00492640" w:rsidRPr="002A6CA3">
        <w:rPr>
          <w:rFonts w:ascii="Verdana" w:eastAsia="Calibri" w:hAnsi="Verdana" w:cstheme="minorHAnsi"/>
          <w:sz w:val="20"/>
        </w:rPr>
        <w:t xml:space="preserve"> Dopuszczalnym jest wniesienie zabezpieczen</w:t>
      </w:r>
      <w:r w:rsidR="000F3AAE">
        <w:rPr>
          <w:rFonts w:ascii="Verdana" w:eastAsia="Calibri" w:hAnsi="Verdana" w:cstheme="minorHAnsi"/>
          <w:sz w:val="20"/>
        </w:rPr>
        <w:t>ia należytego wykonania Umowy w </w:t>
      </w:r>
      <w:r w:rsidR="00492640" w:rsidRPr="002A6CA3">
        <w:rPr>
          <w:rFonts w:ascii="Verdana" w:eastAsia="Calibri" w:hAnsi="Verdana" w:cstheme="minorHAnsi"/>
          <w:sz w:val="20"/>
        </w:rPr>
        <w:t xml:space="preserve">formach wskazanych w </w:t>
      </w:r>
      <w:r w:rsidR="00492640" w:rsidRPr="006D4A8D">
        <w:rPr>
          <w:rFonts w:ascii="Verdana" w:eastAsia="Calibri" w:hAnsi="Verdana" w:cstheme="minorHAnsi"/>
          <w:sz w:val="20"/>
        </w:rPr>
        <w:t>pkt 2</w:t>
      </w:r>
      <w:r w:rsidR="000E59B0" w:rsidRPr="006D4A8D">
        <w:rPr>
          <w:rFonts w:ascii="Verdana" w:eastAsia="Calibri" w:hAnsi="Verdana" w:cstheme="minorHAnsi"/>
          <w:sz w:val="20"/>
        </w:rPr>
        <w:t>6</w:t>
      </w:r>
      <w:r w:rsidR="00492640" w:rsidRPr="006D4A8D">
        <w:rPr>
          <w:rFonts w:ascii="Verdana" w:eastAsia="Calibri" w:hAnsi="Verdana" w:cstheme="minorHAnsi"/>
          <w:sz w:val="20"/>
        </w:rPr>
        <w:t>.2 także</w:t>
      </w:r>
      <w:r w:rsidR="00492640" w:rsidRPr="002A6CA3">
        <w:rPr>
          <w:rFonts w:ascii="Verdana" w:eastAsia="Calibri" w:hAnsi="Verdana" w:cstheme="minorHAnsi"/>
          <w:sz w:val="20"/>
        </w:rPr>
        <w:t xml:space="preserve"> w </w:t>
      </w:r>
      <w:r w:rsidR="00F85CE4" w:rsidRPr="002A6CA3">
        <w:rPr>
          <w:rFonts w:ascii="Verdana" w:eastAsia="Calibri" w:hAnsi="Verdana" w:cstheme="minorHAnsi"/>
          <w:sz w:val="20"/>
        </w:rPr>
        <w:t xml:space="preserve">postaci </w:t>
      </w:r>
      <w:r w:rsidR="00492640" w:rsidRPr="002A6CA3">
        <w:rPr>
          <w:rFonts w:ascii="Verdana" w:eastAsia="Calibri" w:hAnsi="Verdana" w:cstheme="minorHAnsi"/>
          <w:sz w:val="20"/>
        </w:rPr>
        <w:t xml:space="preserve"> elektronicznej, </w:t>
      </w:r>
      <w:r w:rsidR="00F85CE4" w:rsidRPr="002A6CA3">
        <w:rPr>
          <w:rFonts w:ascii="Verdana" w:eastAsia="Calibri" w:hAnsi="Verdana" w:cstheme="minorHAnsi"/>
          <w:sz w:val="20"/>
        </w:rPr>
        <w:t>opatrzonej</w:t>
      </w:r>
      <w:r w:rsidR="00492640" w:rsidRPr="002A6CA3">
        <w:rPr>
          <w:rFonts w:ascii="Verdana" w:eastAsia="Calibri" w:hAnsi="Verdana" w:cstheme="minorHAnsi"/>
          <w:sz w:val="20"/>
        </w:rPr>
        <w:t xml:space="preserve"> kwalifikow</w:t>
      </w:r>
      <w:r w:rsidR="00F85CE4" w:rsidRPr="002A6CA3">
        <w:rPr>
          <w:rFonts w:ascii="Verdana" w:eastAsia="Calibri" w:hAnsi="Verdana" w:cstheme="minorHAnsi"/>
          <w:sz w:val="20"/>
        </w:rPr>
        <w:t>a</w:t>
      </w:r>
      <w:r w:rsidR="00492640" w:rsidRPr="002A6CA3">
        <w:rPr>
          <w:rFonts w:ascii="Verdana" w:eastAsia="Calibri" w:hAnsi="Verdana" w:cstheme="minorHAnsi"/>
          <w:sz w:val="20"/>
        </w:rPr>
        <w:t>nym podpisem elektronicznym.</w:t>
      </w:r>
    </w:p>
    <w:p w14:paraId="5351BEEF" w14:textId="7575C780" w:rsidR="00003E6E" w:rsidRPr="002A6CA3" w:rsidRDefault="007175C5"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przypadku wnoszenia zabezpieczenia w formie niepienięż</w:t>
      </w:r>
      <w:r w:rsidR="000F3AAE">
        <w:rPr>
          <w:rFonts w:ascii="Verdana" w:eastAsia="Calibri" w:hAnsi="Verdana" w:cstheme="minorHAnsi"/>
          <w:sz w:val="20"/>
        </w:rPr>
        <w:t>nej Zamawiający nie dopuszcza w </w:t>
      </w:r>
      <w:r w:rsidRPr="002A6CA3">
        <w:rPr>
          <w:rFonts w:ascii="Verdana" w:eastAsia="Calibri" w:hAnsi="Verdana" w:cstheme="minorHAnsi"/>
          <w:sz w:val="20"/>
        </w:rPr>
        <w:t xml:space="preserve">treści gwarancji/poręczenia zapisów uzależniających wypłatę od spełnienia jakichkolwiek warunków lub od dostarczenia innych dokumentów poza oświadczeniem </w:t>
      </w:r>
      <w:r w:rsidR="009B4E6B" w:rsidRPr="002A6CA3">
        <w:rPr>
          <w:rFonts w:ascii="Verdana" w:eastAsia="Calibri" w:hAnsi="Verdana" w:cstheme="minorHAnsi"/>
          <w:sz w:val="20"/>
        </w:rPr>
        <w:t>Zamawiającego</w:t>
      </w:r>
      <w:r w:rsidRPr="002A6CA3">
        <w:rPr>
          <w:rFonts w:ascii="Verdana" w:eastAsia="Calibri" w:hAnsi="Verdana" w:cstheme="minorHAnsi"/>
          <w:sz w:val="20"/>
        </w:rPr>
        <w:t>, że zaistniały okoliczności związane z niewykonaniem lub ni</w:t>
      </w:r>
      <w:r w:rsidR="000F3AAE">
        <w:rPr>
          <w:rFonts w:ascii="Verdana" w:eastAsia="Calibri" w:hAnsi="Verdana" w:cstheme="minorHAnsi"/>
          <w:sz w:val="20"/>
        </w:rPr>
        <w:t>enależytym wykonaniem umowy  (w </w:t>
      </w:r>
      <w:r w:rsidRPr="002A6CA3">
        <w:rPr>
          <w:rFonts w:ascii="Verdana" w:eastAsia="Calibri" w:hAnsi="Verdana" w:cstheme="minorHAnsi"/>
          <w:sz w:val="20"/>
        </w:rPr>
        <w:t xml:space="preserve">szczególności przedkładania protokołów odbioru, faktur, opinii biegłego itp.). </w:t>
      </w:r>
    </w:p>
    <w:p w14:paraId="0216C366" w14:textId="77777777" w:rsidR="00003E6E" w:rsidRPr="002A6CA3" w:rsidRDefault="007175C5" w:rsidP="007D157E">
      <w:pPr>
        <w:numPr>
          <w:ilvl w:val="1"/>
          <w:numId w:val="58"/>
        </w:numPr>
        <w:spacing w:before="120" w:after="120" w:line="240" w:lineRule="auto"/>
        <w:ind w:left="425" w:right="-284" w:hanging="709"/>
        <w:rPr>
          <w:rFonts w:ascii="Verdana" w:hAnsi="Verdana" w:cstheme="minorHAnsi"/>
          <w:i/>
          <w:sz w:val="20"/>
        </w:rPr>
      </w:pPr>
      <w:r w:rsidRPr="006D4A8D">
        <w:rPr>
          <w:rFonts w:ascii="Verdana" w:eastAsia="Calibri" w:hAnsi="Verdana" w:cstheme="minorHAnsi"/>
          <w:sz w:val="20"/>
        </w:rPr>
        <w:t xml:space="preserve">Zabezpieczenie należytego wykonania Umowy w formie niepieniężnej musi zawierać oświadczenie gwaranta / poręczyciela, że żadna zmiana, uzupełnienie lub modyfikacja </w:t>
      </w:r>
      <w:r w:rsidR="00E15444" w:rsidRPr="006D4A8D">
        <w:rPr>
          <w:rFonts w:ascii="Verdana" w:eastAsia="Calibri" w:hAnsi="Verdana" w:cstheme="minorHAnsi"/>
          <w:sz w:val="20"/>
        </w:rPr>
        <w:t>w</w:t>
      </w:r>
      <w:r w:rsidRPr="006D4A8D">
        <w:rPr>
          <w:rFonts w:ascii="Verdana" w:eastAsia="Calibri" w:hAnsi="Verdana" w:cstheme="minorHAnsi"/>
          <w:sz w:val="20"/>
        </w:rPr>
        <w:t xml:space="preserve">arunków Umowy lub zakresu </w:t>
      </w:r>
      <w:r w:rsidR="00834372" w:rsidRPr="006D4A8D">
        <w:rPr>
          <w:rFonts w:ascii="Verdana" w:eastAsia="Calibri" w:hAnsi="Verdana" w:cstheme="minorHAnsi"/>
          <w:sz w:val="20"/>
        </w:rPr>
        <w:t>zamówienia</w:t>
      </w:r>
      <w:r w:rsidR="00E15444" w:rsidRPr="006D4A8D">
        <w:rPr>
          <w:rFonts w:ascii="Verdana" w:eastAsia="Calibri" w:hAnsi="Verdana" w:cstheme="minorHAnsi"/>
          <w:sz w:val="20"/>
        </w:rPr>
        <w:t xml:space="preserve">, </w:t>
      </w:r>
      <w:r w:rsidRPr="006D4A8D">
        <w:rPr>
          <w:rFonts w:ascii="Verdana" w:eastAsia="Calibri" w:hAnsi="Verdana" w:cstheme="minorHAnsi"/>
          <w:sz w:val="20"/>
        </w:rPr>
        <w:t xml:space="preserve">które mają być wykonane lub któregokolwiek z dokumentów Umowy, uzgodnione pomiędzy Zamawiającym i Wykonawcą w żaden sposób nie zwalnia gwaranta / poręczyciela </w:t>
      </w:r>
      <w:r w:rsidRPr="006D4A8D">
        <w:rPr>
          <w:rFonts w:ascii="Verdana" w:eastAsia="Calibri" w:hAnsi="Verdana" w:cstheme="minorHAnsi"/>
          <w:sz w:val="20"/>
        </w:rPr>
        <w:br/>
        <w:t>z żadnego zobowiązania w ramach gwarancji / poręczenia oraz nie wymaga konieczności powiadamiania gwaranta / poręczyciela o takiej zmianie, uzupełnieniu</w:t>
      </w:r>
      <w:r w:rsidRPr="002A6CA3">
        <w:rPr>
          <w:rFonts w:ascii="Verdana" w:eastAsia="Calibri" w:hAnsi="Verdana" w:cstheme="minorHAnsi"/>
          <w:sz w:val="20"/>
        </w:rPr>
        <w:t xml:space="preserve"> lub modyfikacji; </w:t>
      </w:r>
    </w:p>
    <w:p w14:paraId="3E52DB19" w14:textId="52EAE498" w:rsidR="00003E6E" w:rsidRPr="002A6CA3" w:rsidRDefault="00DE2FEF"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 xml:space="preserve">W przypadku zabezpieczenia należytego wykonania Umowy w formie gwarancji bankowej lub gwarancji ubezpieczeniowej, muszą one </w:t>
      </w:r>
      <w:r w:rsidR="00174A0F" w:rsidRPr="002A6CA3">
        <w:rPr>
          <w:rFonts w:ascii="Verdana" w:eastAsia="Calibri" w:hAnsi="Verdana" w:cstheme="minorHAnsi"/>
          <w:sz w:val="20"/>
        </w:rPr>
        <w:t xml:space="preserve">spełniać </w:t>
      </w:r>
      <w:r w:rsidR="00F509AD" w:rsidRPr="002A6CA3">
        <w:rPr>
          <w:rFonts w:ascii="Verdana" w:eastAsia="Calibri" w:hAnsi="Verdana" w:cstheme="minorHAnsi"/>
          <w:sz w:val="20"/>
        </w:rPr>
        <w:t xml:space="preserve">także </w:t>
      </w:r>
      <w:r w:rsidR="00174A0F" w:rsidRPr="002A6CA3">
        <w:rPr>
          <w:rFonts w:ascii="Verdana" w:eastAsia="Calibri" w:hAnsi="Verdana" w:cstheme="minorHAnsi"/>
          <w:sz w:val="20"/>
        </w:rPr>
        <w:t xml:space="preserve">wymogi określone w </w:t>
      </w:r>
      <w:r w:rsidR="003C43DE" w:rsidRPr="002A6CA3">
        <w:rPr>
          <w:rFonts w:ascii="Verdana" w:eastAsia="Calibri" w:hAnsi="Verdana" w:cstheme="minorHAnsi"/>
          <w:sz w:val="20"/>
        </w:rPr>
        <w:t>Z</w:t>
      </w:r>
      <w:r w:rsidR="00174A0F" w:rsidRPr="002A6CA3">
        <w:rPr>
          <w:rFonts w:ascii="Verdana" w:eastAsia="Calibri" w:hAnsi="Verdana" w:cstheme="minorHAnsi"/>
          <w:sz w:val="20"/>
        </w:rPr>
        <w:t xml:space="preserve">ałączniku nr 2 do </w:t>
      </w:r>
      <w:r w:rsidR="00904E94" w:rsidRPr="002A6CA3">
        <w:rPr>
          <w:rFonts w:ascii="Verdana" w:eastAsia="Calibri" w:hAnsi="Verdana" w:cstheme="minorHAnsi"/>
          <w:sz w:val="20"/>
        </w:rPr>
        <w:t>SWZ</w:t>
      </w:r>
      <w:r w:rsidR="00174A0F" w:rsidRPr="002A6CA3">
        <w:rPr>
          <w:rFonts w:ascii="Verdana" w:eastAsia="Calibri" w:hAnsi="Verdana" w:cstheme="minorHAnsi"/>
          <w:sz w:val="20"/>
        </w:rPr>
        <w:t xml:space="preserve"> </w:t>
      </w:r>
      <w:r w:rsidR="003C43DE" w:rsidRPr="002A6CA3">
        <w:rPr>
          <w:rFonts w:ascii="Verdana" w:eastAsia="Calibri" w:hAnsi="Verdana" w:cstheme="minorHAnsi"/>
          <w:sz w:val="20"/>
        </w:rPr>
        <w:t xml:space="preserve">- </w:t>
      </w:r>
      <w:r w:rsidR="00590967" w:rsidRPr="002A6CA3">
        <w:rPr>
          <w:rFonts w:ascii="Verdana" w:eastAsia="Calibri" w:hAnsi="Verdana" w:cstheme="minorHAnsi"/>
          <w:sz w:val="20"/>
        </w:rPr>
        <w:t>Projekt</w:t>
      </w:r>
      <w:r w:rsidR="003C43DE" w:rsidRPr="002A6CA3">
        <w:rPr>
          <w:rFonts w:ascii="Verdana" w:eastAsia="Calibri" w:hAnsi="Verdana" w:cstheme="minorHAnsi"/>
          <w:sz w:val="20"/>
        </w:rPr>
        <w:t xml:space="preserve"> Umowy</w:t>
      </w:r>
      <w:r w:rsidR="00174A0F" w:rsidRPr="002A6CA3">
        <w:rPr>
          <w:rFonts w:ascii="Verdana" w:eastAsia="Calibri" w:hAnsi="Verdana" w:cstheme="minorHAnsi"/>
          <w:sz w:val="20"/>
        </w:rPr>
        <w:t xml:space="preserve">. </w:t>
      </w:r>
    </w:p>
    <w:p w14:paraId="6747E89D" w14:textId="2B7E47DB" w:rsidR="007175C5" w:rsidRPr="00DA3E99" w:rsidRDefault="00DE2FEF" w:rsidP="007D157E">
      <w:pPr>
        <w:numPr>
          <w:ilvl w:val="1"/>
          <w:numId w:val="58"/>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lastRenderedPageBreak/>
        <w:t xml:space="preserve">Zabezpieczenie w formie innej niż pieniężna wnoszone jest w oryginale i wymaga uprzedniego zaakceptowania treści przez Zamawiającego. </w:t>
      </w:r>
    </w:p>
    <w:p w14:paraId="4CB3BA08" w14:textId="77777777" w:rsidR="005D3279" w:rsidRPr="002A6CA3" w:rsidRDefault="005D3279" w:rsidP="007D157E">
      <w:pPr>
        <w:pStyle w:val="Nagwek1"/>
        <w:keepLines w:val="0"/>
        <w:numPr>
          <w:ilvl w:val="0"/>
          <w:numId w:val="69"/>
        </w:numPr>
        <w:shd w:val="clear" w:color="auto" w:fill="C6D9F1" w:themeFill="text2" w:themeFillTint="33"/>
        <w:spacing w:before="0" w:after="0" w:line="240" w:lineRule="auto"/>
        <w:ind w:left="426" w:hanging="710"/>
        <w:rPr>
          <w:rFonts w:ascii="Verdana" w:hAnsi="Verdana" w:cstheme="minorHAnsi"/>
          <w:i/>
          <w:sz w:val="20"/>
        </w:rPr>
      </w:pPr>
      <w:bookmarkStart w:id="230" w:name="_Toc360717346"/>
      <w:bookmarkStart w:id="231" w:name="_Toc404679081"/>
      <w:bookmarkStart w:id="232" w:name="_Toc462325366"/>
      <w:bookmarkStart w:id="233"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30"/>
      <w:bookmarkEnd w:id="231"/>
      <w:bookmarkEnd w:id="232"/>
      <w:bookmarkEnd w:id="233"/>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06199321" w:rsidR="00BF1B92" w:rsidRPr="006D4A8D" w:rsidRDefault="00BF1B92" w:rsidP="007D157E">
      <w:pPr>
        <w:pStyle w:val="Nagwek1"/>
        <w:keepNext w:val="0"/>
        <w:keepLines w:val="0"/>
        <w:numPr>
          <w:ilvl w:val="1"/>
          <w:numId w:val="69"/>
        </w:numPr>
        <w:suppressAutoHyphens/>
        <w:spacing w:before="120" w:after="120" w:line="240" w:lineRule="auto"/>
        <w:ind w:right="-284" w:hanging="659"/>
        <w:rPr>
          <w:rFonts w:ascii="Verdana" w:hAnsi="Verdana" w:cstheme="minorHAnsi"/>
          <w:b w:val="0"/>
          <w:caps w:val="0"/>
          <w:sz w:val="20"/>
        </w:rPr>
      </w:pPr>
      <w:bookmarkStart w:id="234" w:name="_Toc122344806"/>
      <w:r w:rsidRPr="006D4A8D">
        <w:rPr>
          <w:rFonts w:ascii="Verdana" w:hAnsi="Verdana" w:cstheme="minorHAnsi"/>
          <w:b w:val="0"/>
          <w:caps w:val="0"/>
          <w:sz w:val="20"/>
        </w:rPr>
        <w:t>Zamawiający oświadcza, iż Przedmiot Zamówienia nie będzie finansowany z udziałem środków z Funduszy UE lub innych środków zewnętrznych</w:t>
      </w:r>
      <w:bookmarkEnd w:id="234"/>
      <w:r w:rsidR="006D4A8D" w:rsidRPr="006D4A8D">
        <w:rPr>
          <w:rFonts w:ascii="Verdana" w:hAnsi="Verdana" w:cstheme="minorHAnsi"/>
          <w:b w:val="0"/>
          <w:caps w:val="0"/>
          <w:sz w:val="20"/>
        </w:rPr>
        <w:t>.</w:t>
      </w:r>
    </w:p>
    <w:p w14:paraId="73DC6388" w14:textId="77777777" w:rsidR="0077555C" w:rsidRPr="002A6CA3" w:rsidRDefault="0077555C" w:rsidP="007D157E">
      <w:pPr>
        <w:pStyle w:val="Nagwek1"/>
        <w:keepNext w:val="0"/>
        <w:keepLines w:val="0"/>
        <w:widowControl w:val="0"/>
        <w:numPr>
          <w:ilvl w:val="0"/>
          <w:numId w:val="69"/>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5" w:name="_Toc531685150"/>
      <w:bookmarkStart w:id="236" w:name="_Toc7422300"/>
      <w:bookmarkStart w:id="237" w:name="_Toc122344808"/>
      <w:r w:rsidRPr="002A6CA3">
        <w:rPr>
          <w:rFonts w:ascii="Verdana" w:hAnsi="Verdana" w:cs="Arial"/>
          <w:caps w:val="0"/>
          <w:smallCaps/>
          <w:snapToGrid w:val="0"/>
          <w:sz w:val="20"/>
          <w:lang w:val="pl-PL" w:eastAsia="pl-PL"/>
        </w:rPr>
        <w:t>OCHRONA DANYCH OSOBOWYCH</w:t>
      </w:r>
      <w:bookmarkEnd w:id="235"/>
      <w:bookmarkEnd w:id="236"/>
      <w:bookmarkEnd w:id="237"/>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8" w:name="_Toc122344809"/>
      <w:bookmarkEnd w:id="238"/>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39" w:name="_Toc122344810"/>
      <w:bookmarkEnd w:id="239"/>
    </w:p>
    <w:p w14:paraId="1B5413C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40"/>
    </w:p>
    <w:p w14:paraId="038751A6"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1" w:name="_Toc122344812"/>
      <w:r w:rsidRPr="002A6CA3">
        <w:rPr>
          <w:rFonts w:ascii="Verdana" w:hAnsi="Verdana"/>
          <w:b w:val="0"/>
          <w:sz w:val="20"/>
          <w:lang w:val="pl-PL" w:eastAsia="pl-PL"/>
        </w:rPr>
        <w:t>Administratorem Pani / Pana danych osobowych („ADO”) jest:</w:t>
      </w:r>
      <w:bookmarkEnd w:id="241"/>
      <w:r w:rsidRPr="002A6CA3">
        <w:rPr>
          <w:rFonts w:ascii="Verdana" w:hAnsi="Verdana"/>
          <w:b w:val="0"/>
          <w:sz w:val="20"/>
          <w:lang w:val="pl-PL" w:eastAsia="pl-PL"/>
        </w:rPr>
        <w:t xml:space="preserve"> </w:t>
      </w:r>
    </w:p>
    <w:p w14:paraId="3D74C291" w14:textId="77777777" w:rsidR="006D4A8D" w:rsidRPr="006D4A8D" w:rsidRDefault="006D4A8D" w:rsidP="006D4A8D">
      <w:pPr>
        <w:pStyle w:val="Nagwek2"/>
        <w:keepNext w:val="0"/>
        <w:keepLines w:val="0"/>
        <w:widowControl w:val="0"/>
        <w:spacing w:before="120" w:after="120" w:line="240" w:lineRule="auto"/>
        <w:ind w:left="426" w:right="-283"/>
        <w:rPr>
          <w:rFonts w:ascii="Verdana" w:hAnsi="Verdana"/>
          <w:b w:val="0"/>
          <w:sz w:val="20"/>
          <w:lang w:val="pl-PL" w:eastAsia="pl-PL"/>
        </w:rPr>
      </w:pPr>
      <w:bookmarkStart w:id="242" w:name="_Toc122344814"/>
      <w:r w:rsidRPr="006D4A8D">
        <w:rPr>
          <w:rFonts w:ascii="Verdana" w:hAnsi="Verdana"/>
          <w:sz w:val="20"/>
          <w:lang w:val="pl-PL" w:eastAsia="pl-PL"/>
        </w:rPr>
        <w:t>PGE Energia Ciepła S.A. z siedzibą w Warszawie (00-120) przy ul. Złotej 59</w:t>
      </w:r>
    </w:p>
    <w:p w14:paraId="26DFA822" w14:textId="1E46F683" w:rsidR="00BA4433" w:rsidRPr="002A6CA3" w:rsidRDefault="00BA4433" w:rsidP="006D4A8D">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r w:rsidRPr="002A6CA3">
        <w:rPr>
          <w:rFonts w:ascii="Verdana" w:hAnsi="Verdana"/>
          <w:b w:val="0"/>
          <w:sz w:val="20"/>
          <w:lang w:val="pl-PL" w:eastAsia="pl-PL"/>
        </w:rPr>
        <w:t>W sprawie ochrony swoich danych osobowych m</w:t>
      </w:r>
      <w:r w:rsidR="006D4A8D">
        <w:rPr>
          <w:rFonts w:ascii="Verdana" w:hAnsi="Verdana"/>
          <w:b w:val="0"/>
          <w:sz w:val="20"/>
          <w:lang w:val="pl-PL" w:eastAsia="pl-PL"/>
        </w:rPr>
        <w:t>oże Pani/Pan skontaktować się z</w:t>
      </w:r>
      <w:r w:rsidRPr="002A6CA3">
        <w:rPr>
          <w:rFonts w:ascii="Verdana" w:hAnsi="Verdana"/>
          <w:b w:val="0"/>
          <w:sz w:val="20"/>
          <w:lang w:val="pl-PL" w:eastAsia="pl-PL"/>
        </w:rPr>
        <w:t xml:space="preserve"> </w:t>
      </w:r>
      <w:r w:rsidR="006D4A8D" w:rsidRPr="006D4A8D">
        <w:rPr>
          <w:rFonts w:ascii="Verdana" w:hAnsi="Verdana"/>
          <w:b w:val="0"/>
          <w:sz w:val="20"/>
          <w:lang w:val="pl-PL" w:eastAsia="pl-PL"/>
        </w:rPr>
        <w:t>iod.pgeec@gkpge.p</w:t>
      </w:r>
      <w:r w:rsidR="006D4A8D">
        <w:rPr>
          <w:rFonts w:ascii="Verdana" w:hAnsi="Verdana"/>
          <w:b w:val="0"/>
          <w:sz w:val="20"/>
          <w:lang w:val="pl-PL" w:eastAsia="pl-PL"/>
        </w:rPr>
        <w:t>l</w:t>
      </w:r>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42"/>
    </w:p>
    <w:p w14:paraId="6D41DA1E"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43" w:name="_Toc122344815"/>
      <w:r w:rsidRPr="002A6CA3">
        <w:rPr>
          <w:rFonts w:ascii="Verdana" w:hAnsi="Verdana"/>
          <w:b w:val="0"/>
          <w:sz w:val="20"/>
          <w:lang w:val="pl-PL" w:eastAsia="pl-PL"/>
        </w:rPr>
        <w:t>Pani/Pana dane osobowe będą przetwarzane na podstawie:</w:t>
      </w:r>
      <w:bookmarkEnd w:id="243"/>
    </w:p>
    <w:p w14:paraId="1259B2D4"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4"/>
    </w:p>
    <w:p w14:paraId="162E214C"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5"/>
    </w:p>
    <w:p w14:paraId="02C00F85"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sz w:val="20"/>
          <w:lang w:val="pl-PL" w:eastAsia="pl-PL"/>
        </w:rPr>
      </w:pPr>
      <w:bookmarkStart w:id="246" w:name="_Toc122344818"/>
      <w:r w:rsidRPr="002A6CA3">
        <w:rPr>
          <w:rFonts w:ascii="Verdana" w:hAnsi="Verdana"/>
          <w:b w:val="0"/>
          <w:sz w:val="20"/>
          <w:lang w:val="pl-PL" w:eastAsia="pl-PL"/>
        </w:rPr>
        <w:t>art. 6 ust. 1 lit. f) RODO (prawnie uzasadniony interes Administratora):</w:t>
      </w:r>
      <w:bookmarkEnd w:id="246"/>
    </w:p>
    <w:p w14:paraId="1D20098E"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b w:val="0"/>
          <w:sz w:val="20"/>
          <w:lang w:val="pl-PL" w:eastAsia="pl-PL"/>
        </w:rPr>
      </w:pPr>
      <w:bookmarkStart w:id="24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7"/>
    </w:p>
    <w:p w14:paraId="711B54D1"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8"/>
    </w:p>
    <w:p w14:paraId="4091CAAA"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49" w:name="_Toc122344821"/>
      <w:r w:rsidRPr="002A6CA3">
        <w:rPr>
          <w:rFonts w:ascii="Verdana" w:hAnsi="Verdana" w:cstheme="minorHAnsi"/>
          <w:b w:val="0"/>
          <w:sz w:val="20"/>
          <w:lang w:val="pl-PL" w:eastAsia="pl-PL"/>
        </w:rPr>
        <w:t>w celu ewentualnego ustalenia, dochodzenia lub obrony przed roszczeniami,</w:t>
      </w:r>
      <w:bookmarkEnd w:id="249"/>
    </w:p>
    <w:p w14:paraId="3418B599" w14:textId="77777777" w:rsidR="00BA4433" w:rsidRPr="002A6CA3" w:rsidRDefault="00BA4433" w:rsidP="007D157E">
      <w:pPr>
        <w:pStyle w:val="Nagwek2"/>
        <w:keepNext w:val="0"/>
        <w:keepLines w:val="0"/>
        <w:widowControl w:val="0"/>
        <w:numPr>
          <w:ilvl w:val="3"/>
          <w:numId w:val="59"/>
        </w:numPr>
        <w:spacing w:before="120" w:after="120" w:line="240" w:lineRule="auto"/>
        <w:ind w:left="1843" w:right="-283" w:hanging="992"/>
        <w:rPr>
          <w:rFonts w:ascii="Verdana" w:hAnsi="Verdana" w:cstheme="minorHAnsi"/>
          <w:b w:val="0"/>
          <w:sz w:val="20"/>
          <w:lang w:val="pl-PL" w:eastAsia="pl-PL"/>
        </w:rPr>
      </w:pPr>
      <w:bookmarkStart w:id="250" w:name="_Toc122344822"/>
      <w:r w:rsidRPr="002A6CA3">
        <w:rPr>
          <w:rFonts w:ascii="Verdana" w:hAnsi="Verdana" w:cstheme="minorHAnsi"/>
          <w:b w:val="0"/>
          <w:sz w:val="20"/>
          <w:lang w:val="pl-PL" w:eastAsia="pl-PL"/>
        </w:rPr>
        <w:t>w celu ułatwienia komunikacji między podmiotami Grupy Kapitałowej PGE.</w:t>
      </w:r>
      <w:bookmarkEnd w:id="250"/>
    </w:p>
    <w:p w14:paraId="32FB8041"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color w:val="1D1B11" w:themeColor="background2" w:themeShade="1A"/>
          <w:sz w:val="20"/>
          <w:lang w:val="pl-PL" w:eastAsia="pl-PL"/>
        </w:rPr>
      </w:pPr>
      <w:bookmarkStart w:id="25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51"/>
    </w:p>
    <w:p w14:paraId="75741700" w14:textId="01AF0824"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52"/>
    </w:p>
    <w:p w14:paraId="01A34F98" w14:textId="77777777"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3"/>
    </w:p>
    <w:p w14:paraId="71311F9B" w14:textId="21615496" w:rsidR="00BA4433" w:rsidRPr="002A6CA3" w:rsidRDefault="00BA4433" w:rsidP="007D157E">
      <w:pPr>
        <w:pStyle w:val="Nagwek2"/>
        <w:keepNext w:val="0"/>
        <w:keepLines w:val="0"/>
        <w:widowControl w:val="0"/>
        <w:numPr>
          <w:ilvl w:val="2"/>
          <w:numId w:val="59"/>
        </w:numPr>
        <w:spacing w:before="120" w:after="120" w:line="240" w:lineRule="auto"/>
        <w:ind w:left="851" w:right="-283" w:hanging="851"/>
        <w:rPr>
          <w:rFonts w:ascii="Verdana" w:hAnsi="Verdana"/>
          <w:b w:val="0"/>
          <w:color w:val="1D1B11" w:themeColor="background2" w:themeShade="1A"/>
          <w:sz w:val="20"/>
          <w:lang w:val="pl-PL" w:eastAsia="pl-PL"/>
        </w:rPr>
      </w:pPr>
      <w:bookmarkStart w:id="25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5" w:name="_Toc122344827"/>
      <w:r w:rsidRPr="002A6CA3">
        <w:rPr>
          <w:rFonts w:ascii="Verdana" w:hAnsi="Verdana"/>
          <w:b w:val="0"/>
          <w:sz w:val="20"/>
          <w:lang w:val="pl-PL" w:eastAsia="pl-PL"/>
        </w:rPr>
        <w:t xml:space="preserve">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w:t>
      </w:r>
      <w:r w:rsidRPr="002A6CA3">
        <w:rPr>
          <w:rFonts w:ascii="Verdana" w:hAnsi="Verdana"/>
          <w:b w:val="0"/>
          <w:sz w:val="20"/>
          <w:lang w:val="pl-PL" w:eastAsia="pl-PL"/>
        </w:rPr>
        <w:lastRenderedPageBreak/>
        <w:t>dochodzenia lub obrony roszczeń.</w:t>
      </w:r>
      <w:bookmarkEnd w:id="255"/>
    </w:p>
    <w:p w14:paraId="1A461FBB"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6"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6"/>
    </w:p>
    <w:p w14:paraId="0F3BF60B" w14:textId="0550FC39"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7"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5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8"/>
    </w:p>
    <w:p w14:paraId="573D179C" w14:textId="1C97A73E"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5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9"/>
    </w:p>
    <w:p w14:paraId="5DBF906A" w14:textId="7852693C"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b w:val="0"/>
          <w:sz w:val="20"/>
          <w:lang w:val="pl-PL" w:eastAsia="pl-PL"/>
        </w:rPr>
      </w:pPr>
      <w:bookmarkStart w:id="26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60"/>
    </w:p>
    <w:p w14:paraId="19141D0F" w14:textId="3CEA3D45" w:rsidR="00BA4433" w:rsidRPr="002A6CA3" w:rsidRDefault="00BA4433" w:rsidP="007D157E">
      <w:pPr>
        <w:pStyle w:val="Nagwek2"/>
        <w:keepNext w:val="0"/>
        <w:keepLines w:val="0"/>
        <w:widowControl w:val="0"/>
        <w:numPr>
          <w:ilvl w:val="1"/>
          <w:numId w:val="59"/>
        </w:numPr>
        <w:spacing w:before="120" w:after="120" w:line="240" w:lineRule="auto"/>
        <w:ind w:left="426" w:right="-283" w:hanging="710"/>
        <w:rPr>
          <w:rFonts w:ascii="Verdana" w:hAnsi="Verdana" w:cstheme="minorHAnsi"/>
          <w:b w:val="0"/>
          <w:sz w:val="20"/>
          <w:lang w:val="pl-PL" w:eastAsia="pl-PL"/>
        </w:rPr>
      </w:pPr>
      <w:bookmarkStart w:id="26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6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62" w:name="_Toc122344834"/>
      <w:r w:rsidRPr="002A6CA3">
        <w:rPr>
          <w:rFonts w:ascii="Verdana" w:hAnsi="Verdana" w:cstheme="minorHAnsi"/>
          <w:b/>
          <w:caps/>
          <w:kern w:val="28"/>
          <w:sz w:val="20"/>
        </w:rPr>
        <w:lastRenderedPageBreak/>
        <w:t>Klauzula informacyjna dla pracowników/współpracowników/osób trzecich, wskazanych przez Wykonawcę</w:t>
      </w:r>
      <w:bookmarkEnd w:id="26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1F9A2507" w:rsidR="00BA4433" w:rsidRPr="002A6CA3" w:rsidRDefault="00BA4433" w:rsidP="006D4A8D">
      <w:pPr>
        <w:numPr>
          <w:ilvl w:val="0"/>
          <w:numId w:val="75"/>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6D4A8D" w:rsidRPr="006D4A8D">
        <w:rPr>
          <w:rFonts w:ascii="Verdana" w:hAnsi="Verdana" w:cstheme="minorHAnsi"/>
          <w:sz w:val="20"/>
        </w:rPr>
        <w:t>PGE Energia Ciepła S.A. z siedzibą w Warszawie (00-120) przy ul. Złotej 59</w:t>
      </w:r>
      <w:r w:rsidR="006D4A8D">
        <w:rPr>
          <w:rFonts w:ascii="Verdana" w:hAnsi="Verdana" w:cstheme="minorHAnsi"/>
          <w:sz w:val="20"/>
        </w:rPr>
        <w:t>.</w:t>
      </w:r>
    </w:p>
    <w:p w14:paraId="0B23EB51" w14:textId="352F6BC7" w:rsidR="00BA4433" w:rsidRPr="002A6CA3" w:rsidRDefault="00BA4433" w:rsidP="006D4A8D">
      <w:pPr>
        <w:numPr>
          <w:ilvl w:val="0"/>
          <w:numId w:val="75"/>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w:t>
      </w:r>
      <w:r w:rsidR="006D4A8D">
        <w:rPr>
          <w:rFonts w:ascii="Verdana" w:hAnsi="Verdana" w:cstheme="minorHAnsi"/>
          <w:sz w:val="20"/>
        </w:rPr>
        <w:t>bowych można skontaktować się z</w:t>
      </w:r>
      <w:r w:rsidRPr="002A6CA3">
        <w:rPr>
          <w:rFonts w:ascii="Verdana" w:hAnsi="Verdana" w:cstheme="minorHAnsi"/>
          <w:sz w:val="20"/>
        </w:rPr>
        <w:t xml:space="preserve"> </w:t>
      </w:r>
      <w:r w:rsidR="006D4A8D" w:rsidRPr="006D4A8D">
        <w:rPr>
          <w:rFonts w:ascii="Verdana" w:hAnsi="Verdana" w:cstheme="minorHAnsi"/>
          <w:sz w:val="20"/>
        </w:rPr>
        <w:t>iod.pgeec@gkpge.pl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2A733C86"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6D4A8D" w:rsidRPr="006D4A8D">
        <w:rPr>
          <w:rFonts w:ascii="Verdana" w:hAnsi="Verdana" w:cstheme="minorHAnsi"/>
          <w:sz w:val="20"/>
        </w:rPr>
        <w:t>POST/PEC/PEC/ZWR/01045/2024</w:t>
      </w:r>
      <w:r w:rsidRPr="002A6CA3">
        <w:rPr>
          <w:rFonts w:ascii="Verdana" w:hAnsi="Verdana" w:cstheme="minorHAnsi"/>
          <w:sz w:val="20"/>
        </w:rPr>
        <w:t>]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D157E">
      <w:pPr>
        <w:numPr>
          <w:ilvl w:val="3"/>
          <w:numId w:val="72"/>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D157E">
      <w:pPr>
        <w:numPr>
          <w:ilvl w:val="4"/>
          <w:numId w:val="72"/>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D157E">
      <w:pPr>
        <w:numPr>
          <w:ilvl w:val="4"/>
          <w:numId w:val="72"/>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D157E">
      <w:pPr>
        <w:numPr>
          <w:ilvl w:val="0"/>
          <w:numId w:val="75"/>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D157E">
      <w:pPr>
        <w:numPr>
          <w:ilvl w:val="0"/>
          <w:numId w:val="75"/>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D157E">
      <w:pPr>
        <w:numPr>
          <w:ilvl w:val="0"/>
          <w:numId w:val="74"/>
        </w:numPr>
        <w:spacing w:line="276" w:lineRule="auto"/>
        <w:ind w:left="1080" w:right="-283"/>
        <w:textAlignment w:val="center"/>
        <w:rPr>
          <w:rFonts w:ascii="Verdana" w:hAnsi="Verdana" w:cstheme="minorHAnsi"/>
          <w:sz w:val="20"/>
        </w:rPr>
      </w:pPr>
      <w:r w:rsidRPr="002A6CA3">
        <w:rPr>
          <w:rFonts w:ascii="Verdana" w:hAnsi="Verdana" w:cstheme="minorHAnsi"/>
          <w:sz w:val="20"/>
        </w:rPr>
        <w:lastRenderedPageBreak/>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D157E">
      <w:pPr>
        <w:numPr>
          <w:ilvl w:val="0"/>
          <w:numId w:val="75"/>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D157E">
      <w:pPr>
        <w:numPr>
          <w:ilvl w:val="0"/>
          <w:numId w:val="71"/>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088344A1" w:rsidR="00BA4433" w:rsidRPr="002A6CA3" w:rsidRDefault="00BA4433" w:rsidP="007D157E">
      <w:pPr>
        <w:numPr>
          <w:ilvl w:val="0"/>
          <w:numId w:val="71"/>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7D157E">
      <w:pPr>
        <w:numPr>
          <w:ilvl w:val="0"/>
          <w:numId w:val="75"/>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D157E">
      <w:pPr>
        <w:numPr>
          <w:ilvl w:val="0"/>
          <w:numId w:val="73"/>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D157E">
      <w:pPr>
        <w:numPr>
          <w:ilvl w:val="0"/>
          <w:numId w:val="73"/>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D157E">
      <w:pPr>
        <w:numPr>
          <w:ilvl w:val="0"/>
          <w:numId w:val="75"/>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4" w:name="_Toc39813090"/>
      <w:bookmarkStart w:id="265" w:name="_Toc122344836"/>
      <w:bookmarkEnd w:id="264"/>
      <w:bookmarkEnd w:id="265"/>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6" w:name="_Toc122344837"/>
      <w:bookmarkEnd w:id="266"/>
    </w:p>
    <w:p w14:paraId="7F901F1D" w14:textId="0512BEFF"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7" w:name="_Toc122344838"/>
      <w:r w:rsidRPr="002A6CA3">
        <w:rPr>
          <w:rFonts w:ascii="Verdana" w:eastAsia="Calibri" w:hAnsi="Verdana" w:cstheme="minorHAnsi"/>
          <w:caps w:val="0"/>
          <w:kern w:val="0"/>
          <w:sz w:val="20"/>
          <w:lang w:val="pl-PL"/>
        </w:rPr>
        <w:t>INNE INFORMACJE</w:t>
      </w:r>
      <w:bookmarkEnd w:id="267"/>
    </w:p>
    <w:p w14:paraId="57069957" w14:textId="77777777" w:rsidR="00B95166"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980BFF">
      <w:pPr>
        <w:pStyle w:val="Akapitzlist"/>
        <w:numPr>
          <w:ilvl w:val="1"/>
          <w:numId w:val="70"/>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980BFF">
      <w:pPr>
        <w:pStyle w:val="Nagwek1"/>
        <w:keepLines w:val="0"/>
        <w:numPr>
          <w:ilvl w:val="0"/>
          <w:numId w:val="70"/>
        </w:numPr>
        <w:shd w:val="clear" w:color="auto" w:fill="C6D9F1" w:themeFill="text2" w:themeFillTint="33"/>
        <w:spacing w:before="0" w:after="0" w:line="240" w:lineRule="auto"/>
        <w:ind w:left="425" w:right="-284" w:hanging="709"/>
        <w:rPr>
          <w:rFonts w:ascii="Verdana" w:hAnsi="Verdana" w:cstheme="minorHAnsi"/>
          <w:i/>
          <w:sz w:val="20"/>
        </w:rPr>
      </w:pPr>
      <w:bookmarkStart w:id="268" w:name="_Toc165273929"/>
      <w:bookmarkStart w:id="269" w:name="_Toc165274198"/>
      <w:bookmarkStart w:id="270" w:name="_Toc243294558"/>
      <w:bookmarkStart w:id="271" w:name="_Toc489350408"/>
      <w:bookmarkStart w:id="272" w:name="_Toc515896301"/>
      <w:bookmarkStart w:id="273" w:name="_Toc122344839"/>
      <w:r w:rsidRPr="002A6CA3">
        <w:rPr>
          <w:rFonts w:ascii="Verdana" w:eastAsia="Calibri" w:hAnsi="Verdana" w:cstheme="minorHAnsi"/>
          <w:caps w:val="0"/>
          <w:kern w:val="0"/>
          <w:sz w:val="20"/>
          <w:lang w:val="pl-PL"/>
        </w:rPr>
        <w:t xml:space="preserve">ZAŁĄCZNIKI DO </w:t>
      </w:r>
      <w:bookmarkEnd w:id="268"/>
      <w:bookmarkEnd w:id="269"/>
      <w:bookmarkEnd w:id="270"/>
      <w:bookmarkEnd w:id="271"/>
      <w:bookmarkEnd w:id="272"/>
      <w:r w:rsidR="00904E94" w:rsidRPr="002A6CA3">
        <w:rPr>
          <w:rFonts w:ascii="Verdana" w:eastAsia="Calibri" w:hAnsi="Verdana" w:cstheme="minorHAnsi"/>
          <w:caps w:val="0"/>
          <w:kern w:val="0"/>
          <w:sz w:val="20"/>
          <w:lang w:val="pl-PL"/>
        </w:rPr>
        <w:t>SWZ</w:t>
      </w:r>
      <w:bookmarkEnd w:id="273"/>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6C9ECBE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005E368D">
        <w:rPr>
          <w:rFonts w:ascii="Verdana" w:hAnsi="Verdana" w:cstheme="minorHAnsi"/>
          <w:i/>
          <w:sz w:val="20"/>
        </w:rPr>
        <w:t>Harmonogram Płatności i Prac</w:t>
      </w:r>
      <w:r w:rsidR="00FE558E">
        <w:rPr>
          <w:rFonts w:ascii="Verdana" w:hAnsi="Verdana" w:cstheme="minorHAnsi"/>
          <w:i/>
          <w:sz w:val="20"/>
        </w:rPr>
        <w:t xml:space="preserve"> </w:t>
      </w:r>
    </w:p>
    <w:p w14:paraId="2B3027D8" w14:textId="2D4BFD4A" w:rsidR="0077555C" w:rsidRPr="002A6CA3" w:rsidRDefault="0077555C" w:rsidP="0077555C">
      <w:pPr>
        <w:tabs>
          <w:tab w:val="left" w:pos="1980"/>
        </w:tabs>
        <w:spacing w:line="240" w:lineRule="auto"/>
        <w:ind w:left="709" w:hanging="283"/>
        <w:rPr>
          <w:rFonts w:ascii="Verdana" w:hAnsi="Verdana" w:cstheme="minorHAnsi"/>
          <w:i/>
          <w:sz w:val="20"/>
        </w:rPr>
      </w:pPr>
      <w:r w:rsidRPr="00EA19CF">
        <w:rPr>
          <w:rFonts w:ascii="Verdana" w:hAnsi="Verdana" w:cstheme="minorHAnsi"/>
          <w:i/>
          <w:sz w:val="20"/>
        </w:rPr>
        <w:t xml:space="preserve">Załącznik nr 6 </w:t>
      </w:r>
      <w:r w:rsidR="001B2760" w:rsidRPr="00EA19CF">
        <w:rPr>
          <w:rFonts w:ascii="Verdana" w:hAnsi="Verdana" w:cstheme="minorHAnsi"/>
          <w:i/>
          <w:sz w:val="20"/>
        </w:rPr>
        <w:t>–</w:t>
      </w:r>
      <w:r w:rsidRPr="00EA19CF">
        <w:rPr>
          <w:rFonts w:ascii="Verdana" w:hAnsi="Verdana" w:cstheme="minorHAnsi"/>
          <w:i/>
          <w:sz w:val="20"/>
        </w:rPr>
        <w:t xml:space="preserve"> Wykaz wykonanych robót budowlanych –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4" w:name="_Toc515896302"/>
      <w:bookmarkStart w:id="275"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4"/>
      <w:r w:rsidR="002965D7" w:rsidRPr="002A6CA3">
        <w:rPr>
          <w:rFonts w:ascii="Verdana" w:hAnsi="Verdana" w:cstheme="minorHAnsi"/>
          <w:sz w:val="20"/>
          <w:lang w:val="pl-PL"/>
        </w:rPr>
        <w:t xml:space="preserve"> – ODRĘBNY DOKUMENT</w:t>
      </w:r>
      <w:bookmarkEnd w:id="27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6" w:name="_Toc515896303"/>
      <w:bookmarkStart w:id="27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76"/>
      <w:r w:rsidR="002965D7" w:rsidRPr="002A6CA3">
        <w:rPr>
          <w:rFonts w:ascii="Verdana" w:hAnsi="Verdana" w:cstheme="minorHAnsi"/>
          <w:sz w:val="20"/>
          <w:lang w:val="pl-PL"/>
        </w:rPr>
        <w:t xml:space="preserve"> – ODRĘBNY DOKUMENT</w:t>
      </w:r>
      <w:bookmarkEnd w:id="277"/>
      <w:r w:rsidR="002965D7" w:rsidRPr="002A6CA3">
        <w:rPr>
          <w:rFonts w:ascii="Verdana" w:hAnsi="Verdana" w:cstheme="minorHAnsi"/>
          <w:sz w:val="20"/>
          <w:lang w:val="pl-PL"/>
        </w:rPr>
        <w:t xml:space="preserve"> </w:t>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8" w:name="_Toc531077252"/>
      <w:bookmarkStart w:id="27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8"/>
      <w:bookmarkEnd w:id="27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39196E84" w14:textId="77777777" w:rsidR="005839BB" w:rsidRPr="005839BB" w:rsidRDefault="0042031F" w:rsidP="005839BB">
      <w:pPr>
        <w:widowControl w:val="0"/>
        <w:suppressAutoHyphens/>
        <w:rPr>
          <w:rFonts w:ascii="Verdana" w:eastAsia="Calibri" w:hAnsi="Verdana" w:cstheme="minorHAnsi"/>
          <w:bCs/>
          <w:sz w:val="20"/>
          <w:lang w:eastAsia="pl-PL"/>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p>
    <w:p w14:paraId="0D79665A" w14:textId="17AE013F" w:rsidR="0042031F" w:rsidRPr="002A6CA3" w:rsidRDefault="005839BB" w:rsidP="005839BB">
      <w:pPr>
        <w:widowControl w:val="0"/>
        <w:suppressAutoHyphens/>
        <w:rPr>
          <w:rFonts w:ascii="Verdana" w:hAnsi="Verdana" w:cs="Arial"/>
          <w:b/>
          <w:sz w:val="20"/>
        </w:rPr>
      </w:pPr>
      <w:r w:rsidRPr="005839BB">
        <w:rPr>
          <w:rFonts w:ascii="Verdana" w:eastAsia="Calibri" w:hAnsi="Verdana" w:cstheme="minorHAnsi"/>
          <w:bCs/>
          <w:sz w:val="20"/>
          <w:lang w:eastAsia="pl-PL"/>
        </w:rPr>
        <w:t>POST/PEC/PEC/ZWR/01045/2024</w:t>
      </w:r>
      <w:r w:rsidR="00601E15">
        <w:rPr>
          <w:rFonts w:ascii="Verdana" w:eastAsia="Calibri" w:hAnsi="Verdana" w:cstheme="minorHAnsi"/>
          <w:bCs/>
          <w:sz w:val="20"/>
          <w:lang w:eastAsia="pl-PL"/>
        </w:rPr>
        <w:t xml:space="preserve"> </w:t>
      </w:r>
      <w:r w:rsidR="0042031F" w:rsidRPr="002A6CA3">
        <w:rPr>
          <w:rFonts w:ascii="Verdana" w:hAnsi="Verdana" w:cstheme="minorHAnsi"/>
          <w:sz w:val="20"/>
        </w:rPr>
        <w:t xml:space="preserve">prowadzonego w trybie przetargu nieograniczonego na </w:t>
      </w:r>
      <w:r w:rsidR="0042031F" w:rsidRPr="00601E15">
        <w:rPr>
          <w:rFonts w:ascii="Verdana" w:hAnsi="Verdana" w:cstheme="minorHAnsi"/>
          <w:sz w:val="20"/>
        </w:rPr>
        <w:t xml:space="preserve">wykonanie </w:t>
      </w:r>
      <w:r w:rsidR="00BF1B92" w:rsidRPr="00601E15">
        <w:rPr>
          <w:rFonts w:ascii="Verdana" w:hAnsi="Verdana" w:cstheme="minorHAnsi"/>
          <w:sz w:val="20"/>
        </w:rPr>
        <w:t>robót budowlanych</w:t>
      </w:r>
      <w:r w:rsidR="0042031F" w:rsidRPr="00601E15">
        <w:rPr>
          <w:rFonts w:ascii="Verdana" w:hAnsi="Verdana" w:cstheme="minorHAnsi"/>
          <w:sz w:val="20"/>
        </w:rPr>
        <w:t xml:space="preserve"> pn</w:t>
      </w:r>
      <w:r w:rsidR="0042031F" w:rsidRPr="002A6CA3">
        <w:rPr>
          <w:rFonts w:ascii="Verdana" w:hAnsi="Verdana" w:cstheme="minorHAnsi"/>
          <w:sz w:val="20"/>
        </w:rPr>
        <w:t xml:space="preserve">. </w:t>
      </w:r>
      <w:r w:rsidRPr="005839BB">
        <w:rPr>
          <w:rFonts w:ascii="Verdana" w:hAnsi="Verdana" w:cstheme="minorHAnsi"/>
          <w:b/>
          <w:sz w:val="20"/>
        </w:rPr>
        <w:t>Modernizacja pomieszczeń z przeznaczeniem na archiwum ogólnozakładowe z jednoczesnym uwzględnieniem przeznaczenia części pomieszczeń na potrzeby socjalne- stołówkę pracowniczą, w budynku socjalnym położonym przy ul. Gdańskiej 34 a w Szczecinie, w oparciu o po</w:t>
      </w:r>
      <w:r>
        <w:rPr>
          <w:rFonts w:ascii="Verdana" w:hAnsi="Verdana" w:cstheme="minorHAnsi"/>
          <w:b/>
          <w:sz w:val="20"/>
        </w:rPr>
        <w:t>siadaną dokumentację projektową</w:t>
      </w:r>
      <w:r w:rsidR="009B4E6B" w:rsidRPr="002A6CA3">
        <w:rPr>
          <w:rFonts w:ascii="Verdana" w:hAnsi="Verdana" w:cstheme="minorHAnsi"/>
          <w:b/>
          <w:sz w:val="20"/>
        </w:rPr>
        <w:t xml:space="preserve"> </w:t>
      </w:r>
      <w:r w:rsidR="0042031F" w:rsidRPr="002A6CA3">
        <w:rPr>
          <w:rFonts w:ascii="Verdana" w:hAnsi="Verdana" w:cstheme="minorHAnsi"/>
          <w:sz w:val="20"/>
        </w:rPr>
        <w:t>niniejszym</w:t>
      </w:r>
      <w:r w:rsidR="0042031F"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1D2B9A4" w:rsidR="0042031F" w:rsidRPr="002A6CA3" w:rsidRDefault="0042031F" w:rsidP="0042031F">
      <w:pPr>
        <w:pStyle w:val="Akapitzlist"/>
        <w:widowControl w:val="0"/>
        <w:suppressAutoHyphens/>
        <w:spacing w:before="120"/>
        <w:ind w:left="426"/>
        <w:rPr>
          <w:rFonts w:ascii="Verdana" w:hAnsi="Verdana" w:cs="Arial"/>
          <w:sz w:val="20"/>
        </w:rPr>
      </w:pPr>
      <w:r w:rsidRPr="005839BB">
        <w:rPr>
          <w:rFonts w:ascii="Verdana" w:hAnsi="Verdana" w:cs="Arial"/>
          <w:sz w:val="20"/>
        </w:rPr>
        <w:t xml:space="preserve">Szczegółowe zestawienie pozycji cenowych składających się na ostateczną wartość Oferty stanowi </w:t>
      </w:r>
      <w:r w:rsidRPr="005839BB">
        <w:rPr>
          <w:rFonts w:ascii="Verdana" w:hAnsi="Verdana" w:cs="Arial"/>
          <w:b/>
          <w:sz w:val="20"/>
        </w:rPr>
        <w:t xml:space="preserve">Załącznik nr </w:t>
      </w:r>
      <w:r w:rsidR="00A0753C" w:rsidRPr="005839BB">
        <w:rPr>
          <w:rFonts w:ascii="Verdana" w:hAnsi="Verdana" w:cs="Arial"/>
          <w:b/>
          <w:sz w:val="20"/>
        </w:rPr>
        <w:t>5</w:t>
      </w:r>
      <w:r w:rsidRPr="005839BB">
        <w:rPr>
          <w:rFonts w:ascii="Verdana" w:hAnsi="Verdana" w:cs="Arial"/>
          <w:b/>
          <w:sz w:val="20"/>
        </w:rPr>
        <w:t xml:space="preserve"> do </w:t>
      </w:r>
      <w:r w:rsidR="00904E94" w:rsidRPr="005839BB">
        <w:rPr>
          <w:rFonts w:ascii="Verdana" w:hAnsi="Verdana" w:cs="Arial"/>
          <w:b/>
          <w:sz w:val="20"/>
        </w:rPr>
        <w:t>SWZ</w:t>
      </w:r>
      <w:r w:rsidRPr="005839BB">
        <w:rPr>
          <w:rFonts w:ascii="Verdana" w:hAnsi="Verdana" w:cs="Arial"/>
          <w:b/>
          <w:sz w:val="20"/>
        </w:rPr>
        <w:t xml:space="preserve"> – </w:t>
      </w:r>
      <w:r w:rsidR="005839BB" w:rsidRPr="005839BB">
        <w:rPr>
          <w:rFonts w:ascii="Verdana" w:hAnsi="Verdana" w:cs="Arial"/>
          <w:b/>
          <w:sz w:val="20"/>
        </w:rPr>
        <w:t>Harmonogram Płatności i Prac</w:t>
      </w:r>
      <w:r w:rsidRPr="005839BB">
        <w:rPr>
          <w:rFonts w:ascii="Verdana" w:hAnsi="Verdana" w:cs="Arial"/>
          <w:b/>
          <w:sz w:val="20"/>
        </w:rPr>
        <w:t>;</w:t>
      </w:r>
      <w:r w:rsidR="00514F8D">
        <w:rPr>
          <w:rFonts w:ascii="Verdana" w:hAnsi="Verdana" w:cs="Arial"/>
          <w:b/>
          <w:sz w:val="20"/>
        </w:rPr>
        <w:t xml:space="preserve"> </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t>
      </w:r>
      <w:r w:rsidRPr="002A6CA3">
        <w:rPr>
          <w:rFonts w:ascii="Verdana" w:hAnsi="Verdana" w:cs="Arial"/>
          <w:sz w:val="20"/>
        </w:rPr>
        <w:lastRenderedPageBreak/>
        <w:t>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w:t>
      </w:r>
      <w:r w:rsidRPr="002A6CA3">
        <w:rPr>
          <w:rFonts w:ascii="Verdana" w:hAnsi="Verdana" w:cs="Arial"/>
          <w:sz w:val="20"/>
        </w:rPr>
        <w:lastRenderedPageBreak/>
        <w:t xml:space="preserve">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5839BB">
      <w:pPr>
        <w:pStyle w:val="Akapitzlist"/>
        <w:numPr>
          <w:ilvl w:val="3"/>
          <w:numId w:val="60"/>
        </w:numPr>
        <w:spacing w:line="360" w:lineRule="auto"/>
        <w:ind w:left="425" w:hanging="425"/>
        <w:rPr>
          <w:rFonts w:ascii="Verdana" w:hAnsi="Verdana" w:cstheme="minorHAnsi"/>
          <w:sz w:val="20"/>
        </w:rPr>
      </w:pPr>
      <w:r w:rsidRPr="002A6CA3">
        <w:rPr>
          <w:rFonts w:ascii="Verdana" w:hAnsi="Verdana" w:cstheme="minorHAnsi"/>
          <w:sz w:val="20"/>
        </w:rPr>
        <w:lastRenderedPageBreak/>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5839BB">
      <w:pPr>
        <w:pStyle w:val="Akapitzlist"/>
        <w:widowControl w:val="0"/>
        <w:numPr>
          <w:ilvl w:val="3"/>
          <w:numId w:val="60"/>
        </w:numPr>
        <w:suppressAutoHyphens/>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3"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1389E52E"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5839BB" w:rsidRPr="005C0A6E">
        <w:rPr>
          <w:rFonts w:ascii="Calibri" w:hAnsi="Calibri"/>
          <w:szCs w:val="16"/>
        </w:rPr>
        <w:t>POST/PEC/PEC/ZWR/01045/2024</w:t>
      </w:r>
      <w:r w:rsidR="005839BB">
        <w:rPr>
          <w:rFonts w:ascii="Calibri" w:hAnsi="Calibri"/>
          <w:szCs w:val="16"/>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32787738" w14:textId="78CF8EEA" w:rsidR="0042031F" w:rsidRPr="002A6CA3" w:rsidRDefault="0042031F" w:rsidP="005839BB">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22898609" w14:textId="2D52061B" w:rsidR="00B95166" w:rsidRPr="002A6CA3" w:rsidRDefault="0042031F" w:rsidP="005839BB">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81" w:name="_Toc515896308"/>
      <w:bookmarkStart w:id="282" w:name="_Toc122344843"/>
      <w:r w:rsidRPr="00EA19CF">
        <w:rPr>
          <w:rFonts w:ascii="Verdana" w:hAnsi="Verdana" w:cstheme="minorHAnsi"/>
          <w:sz w:val="20"/>
          <w:lang w:val="pl-PL"/>
        </w:rPr>
        <w:lastRenderedPageBreak/>
        <w:t xml:space="preserve">ZAŁĄCZNIK NR 4 DO </w:t>
      </w:r>
      <w:r w:rsidR="00904E94" w:rsidRPr="00EA19CF">
        <w:rPr>
          <w:rFonts w:ascii="Verdana" w:hAnsi="Verdana" w:cstheme="minorHAnsi"/>
          <w:sz w:val="20"/>
          <w:lang w:val="pl-PL"/>
        </w:rPr>
        <w:t>SWZ</w:t>
      </w:r>
      <w:r w:rsidRPr="00EA19CF">
        <w:rPr>
          <w:rFonts w:ascii="Verdana" w:hAnsi="Verdana" w:cstheme="minorHAnsi"/>
          <w:sz w:val="20"/>
          <w:lang w:val="pl-PL"/>
        </w:rPr>
        <w:t xml:space="preserve"> – ZOBOWIĄZANIE PODMIOTU DO ODDANIA ZASOBÓW</w:t>
      </w:r>
      <w:bookmarkEnd w:id="281"/>
      <w:bookmarkEnd w:id="282"/>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EA19CF" w:rsidRDefault="00EA7443" w:rsidP="000032C2">
            <w:pPr>
              <w:tabs>
                <w:tab w:val="left" w:pos="540"/>
              </w:tabs>
              <w:jc w:val="center"/>
              <w:rPr>
                <w:rFonts w:ascii="Verdana" w:hAnsi="Verdana" w:cstheme="minorHAnsi"/>
                <w:b/>
                <w:sz w:val="20"/>
              </w:rPr>
            </w:pPr>
            <w:r w:rsidRPr="002A6CA3">
              <w:rPr>
                <w:rFonts w:ascii="Verdana" w:hAnsi="Verdana" w:cstheme="minorHAnsi"/>
                <w:b/>
                <w:sz w:val="20"/>
              </w:rPr>
              <w:t xml:space="preserve">do </w:t>
            </w:r>
            <w:r w:rsidRPr="00EA19CF">
              <w:rPr>
                <w:rFonts w:ascii="Verdana" w:hAnsi="Verdana" w:cstheme="minorHAnsi"/>
                <w:b/>
                <w:sz w:val="20"/>
              </w:rPr>
              <w:t xml:space="preserve">dyspozycji niezbędnych zasobów w trakcie realizacji Zamówienia pn.: </w:t>
            </w:r>
          </w:p>
          <w:p w14:paraId="13925166" w14:textId="77777777" w:rsidR="00EA19CF" w:rsidRPr="00EA19CF" w:rsidRDefault="00EA7443" w:rsidP="00EA19CF">
            <w:pPr>
              <w:tabs>
                <w:tab w:val="left" w:pos="540"/>
              </w:tabs>
              <w:jc w:val="center"/>
              <w:rPr>
                <w:rFonts w:ascii="Verdana" w:hAnsi="Verdana" w:cstheme="minorHAnsi"/>
                <w:b/>
                <w:i/>
                <w:sz w:val="20"/>
              </w:rPr>
            </w:pPr>
            <w:r w:rsidRPr="00EA19CF">
              <w:rPr>
                <w:rFonts w:ascii="Verdana" w:hAnsi="Verdana" w:cstheme="minorHAnsi"/>
                <w:b/>
                <w:sz w:val="20"/>
              </w:rPr>
              <w:t>„</w:t>
            </w:r>
            <w:r w:rsidR="00EA19CF" w:rsidRPr="00EA19CF">
              <w:rPr>
                <w:rFonts w:ascii="Verdana" w:hAnsi="Verdana" w:cstheme="minorHAnsi"/>
                <w:b/>
                <w:i/>
                <w:sz w:val="20"/>
              </w:rPr>
              <w:t xml:space="preserve">Modernizacja pomieszczeń z przeznaczeniem na archiwum ogólnozakładowe z jednoczesnym uwzględnieniem przeznaczenia części pomieszczeń </w:t>
            </w:r>
          </w:p>
          <w:p w14:paraId="6F495F43" w14:textId="77777777" w:rsidR="00EA19CF" w:rsidRPr="00EA19CF" w:rsidRDefault="00EA19CF" w:rsidP="00EA19CF">
            <w:pPr>
              <w:tabs>
                <w:tab w:val="left" w:pos="540"/>
              </w:tabs>
              <w:jc w:val="center"/>
              <w:rPr>
                <w:rFonts w:ascii="Verdana" w:hAnsi="Verdana" w:cstheme="minorHAnsi"/>
                <w:b/>
                <w:i/>
                <w:sz w:val="20"/>
              </w:rPr>
            </w:pPr>
            <w:r w:rsidRPr="00EA19CF">
              <w:rPr>
                <w:rFonts w:ascii="Verdana" w:hAnsi="Verdana" w:cstheme="minorHAnsi"/>
                <w:b/>
                <w:i/>
                <w:sz w:val="20"/>
              </w:rPr>
              <w:t>na potrzeby socjalne- stołówkę pracowniczą, w budynku socjalnym położonym przy ul. Gdańskiej 34 a w Szczecinie, w oparciu</w:t>
            </w:r>
          </w:p>
          <w:p w14:paraId="7EA115E5" w14:textId="6CD889CB" w:rsidR="00EA7443" w:rsidRPr="00EA19CF" w:rsidRDefault="00EA19CF" w:rsidP="00EA19CF">
            <w:pPr>
              <w:tabs>
                <w:tab w:val="left" w:pos="540"/>
              </w:tabs>
              <w:jc w:val="center"/>
              <w:rPr>
                <w:rFonts w:ascii="Verdana" w:hAnsi="Verdana" w:cstheme="minorHAnsi"/>
                <w:sz w:val="20"/>
              </w:rPr>
            </w:pPr>
            <w:r w:rsidRPr="00EA19CF">
              <w:rPr>
                <w:rFonts w:ascii="Verdana" w:hAnsi="Verdana" w:cstheme="minorHAnsi"/>
                <w:b/>
                <w:i/>
                <w:sz w:val="20"/>
              </w:rPr>
              <w:t xml:space="preserve"> o posiadaną dokumentację projektową</w:t>
            </w:r>
            <w:r w:rsidR="00EA7443" w:rsidRPr="00EA19CF">
              <w:rPr>
                <w:rFonts w:ascii="Verdana" w:hAnsi="Verdana" w:cstheme="minorHAnsi"/>
                <w:b/>
                <w:sz w:val="20"/>
              </w:rPr>
              <w:t>”</w:t>
            </w:r>
            <w:r w:rsidR="00EA7443" w:rsidRPr="00EA19CF">
              <w:rPr>
                <w:rFonts w:ascii="Verdana" w:hAnsi="Verdana" w:cstheme="minorHAnsi"/>
                <w:sz w:val="20"/>
              </w:rPr>
              <w:t xml:space="preserve"> </w:t>
            </w:r>
          </w:p>
          <w:p w14:paraId="04D1FB64" w14:textId="5E511436" w:rsidR="00EA7443" w:rsidRPr="002A6CA3" w:rsidRDefault="00EA7443" w:rsidP="000032C2">
            <w:pPr>
              <w:tabs>
                <w:tab w:val="left" w:pos="540"/>
              </w:tabs>
              <w:jc w:val="center"/>
              <w:rPr>
                <w:rFonts w:ascii="Verdana" w:eastAsia="EUAlbertina-Regular-Identity-H" w:hAnsi="Verdana" w:cstheme="minorHAnsi"/>
                <w:sz w:val="20"/>
              </w:rPr>
            </w:pPr>
            <w:r w:rsidRPr="00EA19CF">
              <w:rPr>
                <w:rFonts w:ascii="Verdana" w:hAnsi="Verdana" w:cstheme="minorHAnsi"/>
                <w:sz w:val="20"/>
              </w:rPr>
              <w:t>(</w:t>
            </w:r>
            <w:r w:rsidRPr="00EA19CF">
              <w:rPr>
                <w:rFonts w:ascii="Verdana" w:eastAsia="EUAlbertina-Regular-Identity-H" w:hAnsi="Verdana" w:cstheme="minorHAnsi"/>
                <w:sz w:val="20"/>
              </w:rPr>
              <w:t xml:space="preserve">numer ref. postępowania: </w:t>
            </w:r>
            <w:r w:rsidR="00EA19CF" w:rsidRPr="00EA19CF">
              <w:rPr>
                <w:rFonts w:ascii="Verdana" w:eastAsia="EUAlbertina-Regular-Identity-H" w:hAnsi="Verdana" w:cstheme="minorHAnsi"/>
                <w:sz w:val="20"/>
              </w:rPr>
              <w:t>POST/PEC/PEC/ZWR/01045/2024)</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92EA04D"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EA19CF">
        <w:rPr>
          <w:rFonts w:ascii="Verdana" w:hAnsi="Verdana" w:cstheme="minorHAnsi"/>
          <w:b/>
          <w:sz w:val="20"/>
        </w:rPr>
        <w:t>OŚWIADCZAMY</w:t>
      </w:r>
      <w:r w:rsidRPr="00EA19CF">
        <w:rPr>
          <w:rFonts w:ascii="Verdana" w:hAnsi="Verdana" w:cstheme="minorHAnsi"/>
          <w:sz w:val="20"/>
        </w:rPr>
        <w:t xml:space="preserve">, iż zobowiązujemy się do oddania Wykonawcy, tj. </w:t>
      </w:r>
      <w:r w:rsidR="000F3AAE" w:rsidRPr="00EA19CF">
        <w:rPr>
          <w:rFonts w:ascii="Verdana" w:hAnsi="Verdana" w:cstheme="minorHAnsi"/>
          <w:sz w:val="20"/>
        </w:rPr>
        <w:t>………………………………….……... z </w:t>
      </w:r>
      <w:r w:rsidRPr="00EA19CF">
        <w:rPr>
          <w:rFonts w:ascii="Verdana" w:hAnsi="Verdana" w:cstheme="minorHAnsi"/>
          <w:sz w:val="20"/>
        </w:rPr>
        <w:t>siedzibą w …………………………………….., do dyspozycji niezbędne zasoby na potrzeby realizacji przedmiotowego Zamówienia</w:t>
      </w:r>
      <w:r w:rsidR="00EA19CF" w:rsidRPr="00EA19CF">
        <w:rPr>
          <w:rFonts w:ascii="Verdana" w:hAnsi="Verdana" w:cstheme="minorHAnsi"/>
          <w:sz w:val="20"/>
        </w:rPr>
        <w:t xml:space="preserve"> </w:t>
      </w:r>
      <w:r w:rsidRPr="00EA19CF">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23EAE7C3" w:rsidR="00EA7443" w:rsidRPr="00EA19CF" w:rsidRDefault="001B63ED" w:rsidP="00EA19CF">
            <w:pPr>
              <w:autoSpaceDE w:val="0"/>
              <w:autoSpaceDN w:val="0"/>
              <w:adjustRightInd w:val="0"/>
              <w:spacing w:line="240" w:lineRule="auto"/>
              <w:jc w:val="center"/>
              <w:rPr>
                <w:rFonts w:ascii="Verdana" w:hAnsi="Verdana" w:cstheme="minorHAnsi"/>
                <w:sz w:val="20"/>
              </w:rPr>
            </w:pPr>
            <w:r w:rsidRPr="00EA19CF">
              <w:rPr>
                <w:rFonts w:ascii="Verdana" w:hAnsi="Verdana" w:cstheme="minorHAnsi"/>
                <w:sz w:val="20"/>
              </w:rPr>
              <w:t>doświadczenie</w:t>
            </w:r>
          </w:p>
        </w:tc>
        <w:tc>
          <w:tcPr>
            <w:tcW w:w="1984" w:type="dxa"/>
            <w:shd w:val="clear" w:color="auto" w:fill="F2F2F2" w:themeFill="background1" w:themeFillShade="F2"/>
          </w:tcPr>
          <w:p w14:paraId="7ED7AFDD" w14:textId="4BE73BBA" w:rsidR="00EA7443" w:rsidRPr="00EA19CF" w:rsidRDefault="00EA7443" w:rsidP="00EA19CF">
            <w:pPr>
              <w:autoSpaceDE w:val="0"/>
              <w:autoSpaceDN w:val="0"/>
              <w:adjustRightInd w:val="0"/>
              <w:jc w:val="center"/>
              <w:rPr>
                <w:rFonts w:ascii="Verdana" w:hAnsi="Verdana" w:cstheme="minorHAnsi"/>
                <w:i/>
                <w:sz w:val="20"/>
              </w:rPr>
            </w:pPr>
            <w:r w:rsidRPr="00EA19CF">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0A97B21"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lastRenderedPageBreak/>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10E57C41" w14:textId="53B80824" w:rsidR="005839BB" w:rsidRDefault="005839BB" w:rsidP="00EA7443">
      <w:pPr>
        <w:autoSpaceDE w:val="0"/>
        <w:autoSpaceDN w:val="0"/>
        <w:adjustRightInd w:val="0"/>
        <w:ind w:left="4963"/>
        <w:rPr>
          <w:rFonts w:ascii="Verdana" w:hAnsi="Verdana" w:cstheme="minorHAnsi"/>
          <w:i/>
          <w:sz w:val="18"/>
          <w:szCs w:val="18"/>
        </w:rPr>
      </w:pPr>
    </w:p>
    <w:p w14:paraId="561D40C4" w14:textId="660BD021" w:rsidR="005839BB" w:rsidRDefault="005839BB" w:rsidP="00EA7443">
      <w:pPr>
        <w:autoSpaceDE w:val="0"/>
        <w:autoSpaceDN w:val="0"/>
        <w:adjustRightInd w:val="0"/>
        <w:ind w:left="4963"/>
        <w:rPr>
          <w:rFonts w:ascii="Verdana" w:hAnsi="Verdana" w:cstheme="minorHAnsi"/>
          <w:i/>
          <w:sz w:val="18"/>
          <w:szCs w:val="18"/>
        </w:rPr>
      </w:pPr>
    </w:p>
    <w:p w14:paraId="6E3C6557" w14:textId="69FE00DE" w:rsidR="005839BB" w:rsidRDefault="005839BB" w:rsidP="00EA7443">
      <w:pPr>
        <w:autoSpaceDE w:val="0"/>
        <w:autoSpaceDN w:val="0"/>
        <w:adjustRightInd w:val="0"/>
        <w:ind w:left="4963"/>
        <w:rPr>
          <w:rFonts w:ascii="Verdana" w:hAnsi="Verdana" w:cstheme="minorHAnsi"/>
          <w:i/>
          <w:sz w:val="18"/>
          <w:szCs w:val="18"/>
        </w:rPr>
      </w:pPr>
    </w:p>
    <w:p w14:paraId="507438B6" w14:textId="13136B57" w:rsidR="005839BB" w:rsidRDefault="005839BB" w:rsidP="00EA7443">
      <w:pPr>
        <w:autoSpaceDE w:val="0"/>
        <w:autoSpaceDN w:val="0"/>
        <w:adjustRightInd w:val="0"/>
        <w:ind w:left="4963"/>
        <w:rPr>
          <w:rFonts w:ascii="Verdana" w:hAnsi="Verdana" w:cstheme="minorHAnsi"/>
          <w:i/>
          <w:sz w:val="18"/>
          <w:szCs w:val="18"/>
        </w:rPr>
      </w:pPr>
    </w:p>
    <w:p w14:paraId="6B099ABB" w14:textId="1E7071D3" w:rsidR="005839BB" w:rsidRDefault="005839BB" w:rsidP="00EA7443">
      <w:pPr>
        <w:autoSpaceDE w:val="0"/>
        <w:autoSpaceDN w:val="0"/>
        <w:adjustRightInd w:val="0"/>
        <w:ind w:left="4963"/>
        <w:rPr>
          <w:rFonts w:ascii="Verdana" w:hAnsi="Verdana" w:cstheme="minorHAnsi"/>
          <w:i/>
          <w:sz w:val="18"/>
          <w:szCs w:val="18"/>
        </w:rPr>
      </w:pPr>
    </w:p>
    <w:p w14:paraId="5ACB6D97" w14:textId="718392D2" w:rsidR="005839BB" w:rsidRDefault="005839BB" w:rsidP="00EA7443">
      <w:pPr>
        <w:autoSpaceDE w:val="0"/>
        <w:autoSpaceDN w:val="0"/>
        <w:adjustRightInd w:val="0"/>
        <w:ind w:left="4963"/>
        <w:rPr>
          <w:rFonts w:ascii="Verdana" w:hAnsi="Verdana" w:cstheme="minorHAnsi"/>
          <w:i/>
          <w:sz w:val="18"/>
          <w:szCs w:val="18"/>
        </w:rPr>
      </w:pPr>
    </w:p>
    <w:p w14:paraId="5FA46711" w14:textId="2F85832F" w:rsidR="005839BB" w:rsidRDefault="005839BB" w:rsidP="00EA7443">
      <w:pPr>
        <w:autoSpaceDE w:val="0"/>
        <w:autoSpaceDN w:val="0"/>
        <w:adjustRightInd w:val="0"/>
        <w:ind w:left="4963"/>
        <w:rPr>
          <w:rFonts w:ascii="Verdana" w:hAnsi="Verdana" w:cstheme="minorHAnsi"/>
          <w:i/>
          <w:sz w:val="18"/>
          <w:szCs w:val="18"/>
        </w:rPr>
      </w:pPr>
    </w:p>
    <w:p w14:paraId="3006759F" w14:textId="262B7A7A" w:rsidR="005839BB" w:rsidRDefault="005839BB" w:rsidP="00EA7443">
      <w:pPr>
        <w:autoSpaceDE w:val="0"/>
        <w:autoSpaceDN w:val="0"/>
        <w:adjustRightInd w:val="0"/>
        <w:ind w:left="4963"/>
        <w:rPr>
          <w:rFonts w:ascii="Verdana" w:hAnsi="Verdana" w:cstheme="minorHAnsi"/>
          <w:i/>
          <w:sz w:val="18"/>
          <w:szCs w:val="18"/>
        </w:rPr>
      </w:pPr>
    </w:p>
    <w:p w14:paraId="6D066013" w14:textId="7A2DE4AF" w:rsidR="005839BB" w:rsidRDefault="005839BB" w:rsidP="00EA7443">
      <w:pPr>
        <w:autoSpaceDE w:val="0"/>
        <w:autoSpaceDN w:val="0"/>
        <w:adjustRightInd w:val="0"/>
        <w:ind w:left="4963"/>
        <w:rPr>
          <w:rFonts w:ascii="Verdana" w:hAnsi="Verdana" w:cstheme="minorHAnsi"/>
          <w:i/>
          <w:sz w:val="18"/>
          <w:szCs w:val="18"/>
        </w:rPr>
      </w:pPr>
    </w:p>
    <w:p w14:paraId="4DAB0A67" w14:textId="30EEE90B" w:rsidR="005839BB" w:rsidRDefault="005839BB" w:rsidP="00EA7443">
      <w:pPr>
        <w:autoSpaceDE w:val="0"/>
        <w:autoSpaceDN w:val="0"/>
        <w:adjustRightInd w:val="0"/>
        <w:ind w:left="4963"/>
        <w:rPr>
          <w:rFonts w:ascii="Verdana" w:hAnsi="Verdana" w:cstheme="minorHAnsi"/>
          <w:i/>
          <w:sz w:val="18"/>
          <w:szCs w:val="18"/>
        </w:rPr>
      </w:pPr>
    </w:p>
    <w:p w14:paraId="586F20B7" w14:textId="46B223FE" w:rsidR="005839BB" w:rsidRDefault="005839BB" w:rsidP="00EA7443">
      <w:pPr>
        <w:autoSpaceDE w:val="0"/>
        <w:autoSpaceDN w:val="0"/>
        <w:adjustRightInd w:val="0"/>
        <w:ind w:left="4963"/>
        <w:rPr>
          <w:rFonts w:ascii="Verdana" w:hAnsi="Verdana" w:cstheme="minorHAnsi"/>
          <w:i/>
          <w:sz w:val="18"/>
          <w:szCs w:val="18"/>
        </w:rPr>
      </w:pPr>
    </w:p>
    <w:p w14:paraId="3B1BA383" w14:textId="3CD4D4C8" w:rsidR="005839BB" w:rsidRDefault="005839BB" w:rsidP="00EA7443">
      <w:pPr>
        <w:autoSpaceDE w:val="0"/>
        <w:autoSpaceDN w:val="0"/>
        <w:adjustRightInd w:val="0"/>
        <w:ind w:left="4963"/>
        <w:rPr>
          <w:rFonts w:ascii="Verdana" w:hAnsi="Verdana" w:cstheme="minorHAnsi"/>
          <w:i/>
          <w:sz w:val="18"/>
          <w:szCs w:val="18"/>
        </w:rPr>
      </w:pPr>
    </w:p>
    <w:p w14:paraId="4BF3CE8D" w14:textId="3A101185" w:rsidR="005839BB" w:rsidRDefault="005839BB" w:rsidP="00EA7443">
      <w:pPr>
        <w:autoSpaceDE w:val="0"/>
        <w:autoSpaceDN w:val="0"/>
        <w:adjustRightInd w:val="0"/>
        <w:ind w:left="4963"/>
        <w:rPr>
          <w:rFonts w:ascii="Verdana" w:hAnsi="Verdana" w:cstheme="minorHAnsi"/>
          <w:i/>
          <w:sz w:val="18"/>
          <w:szCs w:val="18"/>
        </w:rPr>
      </w:pPr>
    </w:p>
    <w:p w14:paraId="157CDFA7" w14:textId="4FCB7E88" w:rsidR="005839BB" w:rsidRDefault="005839BB" w:rsidP="00EA7443">
      <w:pPr>
        <w:autoSpaceDE w:val="0"/>
        <w:autoSpaceDN w:val="0"/>
        <w:adjustRightInd w:val="0"/>
        <w:ind w:left="4963"/>
        <w:rPr>
          <w:rFonts w:ascii="Verdana" w:hAnsi="Verdana" w:cstheme="minorHAnsi"/>
          <w:i/>
          <w:sz w:val="18"/>
          <w:szCs w:val="18"/>
        </w:rPr>
      </w:pPr>
    </w:p>
    <w:p w14:paraId="4CC20DC2" w14:textId="3B2103DE" w:rsidR="005839BB" w:rsidRDefault="005839BB" w:rsidP="00EA7443">
      <w:pPr>
        <w:autoSpaceDE w:val="0"/>
        <w:autoSpaceDN w:val="0"/>
        <w:adjustRightInd w:val="0"/>
        <w:ind w:left="4963"/>
        <w:rPr>
          <w:rFonts w:ascii="Verdana" w:hAnsi="Verdana" w:cstheme="minorHAnsi"/>
          <w:i/>
          <w:sz w:val="18"/>
          <w:szCs w:val="18"/>
        </w:rPr>
      </w:pPr>
    </w:p>
    <w:p w14:paraId="7C9E273F" w14:textId="2D1C28B7" w:rsidR="005839BB" w:rsidRDefault="005839BB" w:rsidP="00EA7443">
      <w:pPr>
        <w:autoSpaceDE w:val="0"/>
        <w:autoSpaceDN w:val="0"/>
        <w:adjustRightInd w:val="0"/>
        <w:ind w:left="4963"/>
        <w:rPr>
          <w:rFonts w:ascii="Verdana" w:hAnsi="Verdana" w:cstheme="minorHAnsi"/>
          <w:i/>
          <w:sz w:val="18"/>
          <w:szCs w:val="18"/>
        </w:rPr>
      </w:pPr>
    </w:p>
    <w:p w14:paraId="2C52B020" w14:textId="2D439150" w:rsidR="005839BB" w:rsidRDefault="005839BB" w:rsidP="00EA7443">
      <w:pPr>
        <w:autoSpaceDE w:val="0"/>
        <w:autoSpaceDN w:val="0"/>
        <w:adjustRightInd w:val="0"/>
        <w:ind w:left="4963"/>
        <w:rPr>
          <w:rFonts w:ascii="Verdana" w:hAnsi="Verdana" w:cstheme="minorHAnsi"/>
          <w:i/>
          <w:sz w:val="18"/>
          <w:szCs w:val="18"/>
        </w:rPr>
      </w:pPr>
    </w:p>
    <w:p w14:paraId="142A7CF0" w14:textId="544E7CBD" w:rsidR="005839BB" w:rsidRDefault="005839BB" w:rsidP="00EA7443">
      <w:pPr>
        <w:autoSpaceDE w:val="0"/>
        <w:autoSpaceDN w:val="0"/>
        <w:adjustRightInd w:val="0"/>
        <w:ind w:left="4963"/>
        <w:rPr>
          <w:rFonts w:ascii="Verdana" w:hAnsi="Verdana" w:cstheme="minorHAnsi"/>
          <w:i/>
          <w:sz w:val="18"/>
          <w:szCs w:val="18"/>
        </w:rPr>
      </w:pPr>
    </w:p>
    <w:p w14:paraId="621431E7" w14:textId="2F5242DA" w:rsidR="005839BB" w:rsidRDefault="005839BB" w:rsidP="00EA7443">
      <w:pPr>
        <w:autoSpaceDE w:val="0"/>
        <w:autoSpaceDN w:val="0"/>
        <w:adjustRightInd w:val="0"/>
        <w:ind w:left="4963"/>
        <w:rPr>
          <w:rFonts w:ascii="Verdana" w:hAnsi="Verdana" w:cstheme="minorHAnsi"/>
          <w:i/>
          <w:sz w:val="18"/>
          <w:szCs w:val="18"/>
        </w:rPr>
      </w:pPr>
    </w:p>
    <w:p w14:paraId="01DB69C2" w14:textId="5AF51E61" w:rsidR="005839BB" w:rsidRDefault="005839BB" w:rsidP="00EA7443">
      <w:pPr>
        <w:autoSpaceDE w:val="0"/>
        <w:autoSpaceDN w:val="0"/>
        <w:adjustRightInd w:val="0"/>
        <w:ind w:left="4963"/>
        <w:rPr>
          <w:rFonts w:ascii="Verdana" w:hAnsi="Verdana" w:cstheme="minorHAnsi"/>
          <w:i/>
          <w:sz w:val="18"/>
          <w:szCs w:val="18"/>
        </w:rPr>
      </w:pPr>
    </w:p>
    <w:p w14:paraId="089B4A81" w14:textId="13794F59" w:rsidR="005839BB" w:rsidRDefault="005839BB" w:rsidP="00EA7443">
      <w:pPr>
        <w:autoSpaceDE w:val="0"/>
        <w:autoSpaceDN w:val="0"/>
        <w:adjustRightInd w:val="0"/>
        <w:ind w:left="4963"/>
        <w:rPr>
          <w:rFonts w:ascii="Verdana" w:hAnsi="Verdana" w:cstheme="minorHAnsi"/>
          <w:i/>
          <w:sz w:val="18"/>
          <w:szCs w:val="18"/>
        </w:rPr>
      </w:pPr>
    </w:p>
    <w:p w14:paraId="2FE5D682" w14:textId="6FB66E9A" w:rsidR="005839BB" w:rsidRDefault="005839BB" w:rsidP="00EA7443">
      <w:pPr>
        <w:autoSpaceDE w:val="0"/>
        <w:autoSpaceDN w:val="0"/>
        <w:adjustRightInd w:val="0"/>
        <w:ind w:left="4963"/>
        <w:rPr>
          <w:rFonts w:ascii="Verdana" w:hAnsi="Verdana" w:cstheme="minorHAnsi"/>
          <w:i/>
          <w:sz w:val="18"/>
          <w:szCs w:val="18"/>
        </w:rPr>
      </w:pPr>
    </w:p>
    <w:p w14:paraId="44BDFD43" w14:textId="6FDC7BE5" w:rsidR="005839BB" w:rsidRDefault="005839BB" w:rsidP="00EA7443">
      <w:pPr>
        <w:autoSpaceDE w:val="0"/>
        <w:autoSpaceDN w:val="0"/>
        <w:adjustRightInd w:val="0"/>
        <w:ind w:left="4963"/>
        <w:rPr>
          <w:rFonts w:ascii="Verdana" w:hAnsi="Verdana" w:cstheme="minorHAnsi"/>
          <w:i/>
          <w:sz w:val="18"/>
          <w:szCs w:val="18"/>
        </w:rPr>
      </w:pPr>
    </w:p>
    <w:p w14:paraId="7889EB69" w14:textId="7AD620F1" w:rsidR="005839BB" w:rsidRDefault="005839BB" w:rsidP="00EA7443">
      <w:pPr>
        <w:autoSpaceDE w:val="0"/>
        <w:autoSpaceDN w:val="0"/>
        <w:adjustRightInd w:val="0"/>
        <w:ind w:left="4963"/>
        <w:rPr>
          <w:rFonts w:ascii="Verdana" w:hAnsi="Verdana" w:cstheme="minorHAnsi"/>
          <w:i/>
          <w:sz w:val="18"/>
          <w:szCs w:val="18"/>
        </w:rPr>
      </w:pPr>
    </w:p>
    <w:p w14:paraId="03BAB7C3" w14:textId="01A5CCEC" w:rsidR="005839BB" w:rsidRDefault="005839BB" w:rsidP="00EA7443">
      <w:pPr>
        <w:autoSpaceDE w:val="0"/>
        <w:autoSpaceDN w:val="0"/>
        <w:adjustRightInd w:val="0"/>
        <w:ind w:left="4963"/>
        <w:rPr>
          <w:rFonts w:ascii="Verdana" w:hAnsi="Verdana" w:cstheme="minorHAnsi"/>
          <w:i/>
          <w:sz w:val="18"/>
          <w:szCs w:val="18"/>
        </w:rPr>
      </w:pPr>
    </w:p>
    <w:p w14:paraId="50B32318" w14:textId="029DE7C5" w:rsidR="005839BB" w:rsidRDefault="005839BB" w:rsidP="00EA7443">
      <w:pPr>
        <w:autoSpaceDE w:val="0"/>
        <w:autoSpaceDN w:val="0"/>
        <w:adjustRightInd w:val="0"/>
        <w:ind w:left="4963"/>
        <w:rPr>
          <w:rFonts w:ascii="Verdana" w:hAnsi="Verdana" w:cstheme="minorHAnsi"/>
          <w:i/>
          <w:sz w:val="18"/>
          <w:szCs w:val="18"/>
        </w:rPr>
      </w:pPr>
    </w:p>
    <w:p w14:paraId="7ED110DB" w14:textId="3CD99F92" w:rsidR="005839BB" w:rsidRDefault="005839BB" w:rsidP="00EA7443">
      <w:pPr>
        <w:autoSpaceDE w:val="0"/>
        <w:autoSpaceDN w:val="0"/>
        <w:adjustRightInd w:val="0"/>
        <w:ind w:left="4963"/>
        <w:rPr>
          <w:rFonts w:ascii="Verdana" w:hAnsi="Verdana" w:cstheme="minorHAnsi"/>
          <w:i/>
          <w:sz w:val="18"/>
          <w:szCs w:val="18"/>
        </w:rPr>
      </w:pPr>
    </w:p>
    <w:p w14:paraId="03CB77F6" w14:textId="3548596E" w:rsidR="005839BB" w:rsidRDefault="005839BB" w:rsidP="00EA7443">
      <w:pPr>
        <w:autoSpaceDE w:val="0"/>
        <w:autoSpaceDN w:val="0"/>
        <w:adjustRightInd w:val="0"/>
        <w:ind w:left="4963"/>
        <w:rPr>
          <w:rFonts w:ascii="Verdana" w:hAnsi="Verdana" w:cstheme="minorHAnsi"/>
          <w:i/>
          <w:sz w:val="18"/>
          <w:szCs w:val="18"/>
        </w:rPr>
      </w:pPr>
    </w:p>
    <w:p w14:paraId="339B9FC9" w14:textId="30875C92" w:rsidR="005839BB" w:rsidRDefault="005839BB" w:rsidP="00EA7443">
      <w:pPr>
        <w:autoSpaceDE w:val="0"/>
        <w:autoSpaceDN w:val="0"/>
        <w:adjustRightInd w:val="0"/>
        <w:ind w:left="4963"/>
        <w:rPr>
          <w:rFonts w:ascii="Verdana" w:hAnsi="Verdana" w:cstheme="minorHAnsi"/>
          <w:i/>
          <w:sz w:val="18"/>
          <w:szCs w:val="18"/>
        </w:rPr>
      </w:pPr>
    </w:p>
    <w:p w14:paraId="53F72CCC" w14:textId="3FD9692F" w:rsidR="005839BB" w:rsidRDefault="005839BB" w:rsidP="00EA7443">
      <w:pPr>
        <w:autoSpaceDE w:val="0"/>
        <w:autoSpaceDN w:val="0"/>
        <w:adjustRightInd w:val="0"/>
        <w:ind w:left="4963"/>
        <w:rPr>
          <w:rFonts w:ascii="Verdana" w:hAnsi="Verdana" w:cstheme="minorHAnsi"/>
          <w:i/>
          <w:sz w:val="18"/>
          <w:szCs w:val="18"/>
        </w:rPr>
      </w:pPr>
    </w:p>
    <w:p w14:paraId="12A4FE27" w14:textId="4CDCD3DD" w:rsidR="005839BB" w:rsidRDefault="005839BB" w:rsidP="00EA7443">
      <w:pPr>
        <w:autoSpaceDE w:val="0"/>
        <w:autoSpaceDN w:val="0"/>
        <w:adjustRightInd w:val="0"/>
        <w:ind w:left="4963"/>
        <w:rPr>
          <w:rFonts w:ascii="Verdana" w:hAnsi="Verdana" w:cstheme="minorHAnsi"/>
          <w:i/>
          <w:sz w:val="18"/>
          <w:szCs w:val="18"/>
        </w:rPr>
      </w:pPr>
    </w:p>
    <w:p w14:paraId="4EB8A797" w14:textId="1C651AF8" w:rsidR="005839BB" w:rsidRDefault="005839BB" w:rsidP="00EA7443">
      <w:pPr>
        <w:autoSpaceDE w:val="0"/>
        <w:autoSpaceDN w:val="0"/>
        <w:adjustRightInd w:val="0"/>
        <w:ind w:left="4963"/>
        <w:rPr>
          <w:rFonts w:ascii="Verdana" w:hAnsi="Verdana" w:cstheme="minorHAnsi"/>
          <w:i/>
          <w:sz w:val="18"/>
          <w:szCs w:val="18"/>
        </w:rPr>
      </w:pPr>
    </w:p>
    <w:p w14:paraId="6DC86A64" w14:textId="27C4EEC3" w:rsidR="005839BB" w:rsidRDefault="005839BB" w:rsidP="00EA7443">
      <w:pPr>
        <w:autoSpaceDE w:val="0"/>
        <w:autoSpaceDN w:val="0"/>
        <w:adjustRightInd w:val="0"/>
        <w:ind w:left="4963"/>
        <w:rPr>
          <w:rFonts w:ascii="Verdana" w:hAnsi="Verdana" w:cstheme="minorHAnsi"/>
          <w:i/>
          <w:sz w:val="18"/>
          <w:szCs w:val="18"/>
        </w:rPr>
      </w:pPr>
    </w:p>
    <w:p w14:paraId="490889E1" w14:textId="16A4B5FE" w:rsidR="005839BB" w:rsidRDefault="005839BB" w:rsidP="00EA7443">
      <w:pPr>
        <w:autoSpaceDE w:val="0"/>
        <w:autoSpaceDN w:val="0"/>
        <w:adjustRightInd w:val="0"/>
        <w:ind w:left="4963"/>
        <w:rPr>
          <w:rFonts w:ascii="Verdana" w:hAnsi="Verdana" w:cstheme="minorHAnsi"/>
          <w:i/>
          <w:sz w:val="18"/>
          <w:szCs w:val="18"/>
        </w:rPr>
      </w:pPr>
    </w:p>
    <w:p w14:paraId="47E68486" w14:textId="54628863" w:rsidR="005839BB" w:rsidRDefault="005839BB" w:rsidP="00EA7443">
      <w:pPr>
        <w:autoSpaceDE w:val="0"/>
        <w:autoSpaceDN w:val="0"/>
        <w:adjustRightInd w:val="0"/>
        <w:ind w:left="4963"/>
        <w:rPr>
          <w:rFonts w:ascii="Verdana" w:hAnsi="Verdana" w:cstheme="minorHAnsi"/>
          <w:i/>
          <w:sz w:val="18"/>
          <w:szCs w:val="18"/>
        </w:rPr>
      </w:pPr>
    </w:p>
    <w:p w14:paraId="631728BC" w14:textId="1E5FD6BB" w:rsidR="005839BB" w:rsidRDefault="005839BB" w:rsidP="00EA7443">
      <w:pPr>
        <w:autoSpaceDE w:val="0"/>
        <w:autoSpaceDN w:val="0"/>
        <w:adjustRightInd w:val="0"/>
        <w:ind w:left="4963"/>
        <w:rPr>
          <w:rFonts w:ascii="Verdana" w:hAnsi="Verdana" w:cstheme="minorHAnsi"/>
          <w:i/>
          <w:sz w:val="18"/>
          <w:szCs w:val="18"/>
        </w:rPr>
      </w:pPr>
    </w:p>
    <w:p w14:paraId="5DBD97ED" w14:textId="2C92D72C" w:rsidR="005839BB" w:rsidRDefault="005839BB" w:rsidP="00EA7443">
      <w:pPr>
        <w:autoSpaceDE w:val="0"/>
        <w:autoSpaceDN w:val="0"/>
        <w:adjustRightInd w:val="0"/>
        <w:ind w:left="4963"/>
        <w:rPr>
          <w:rFonts w:ascii="Verdana" w:hAnsi="Verdana" w:cstheme="minorHAnsi"/>
          <w:i/>
          <w:sz w:val="18"/>
          <w:szCs w:val="18"/>
        </w:rPr>
      </w:pPr>
    </w:p>
    <w:p w14:paraId="18557B71" w14:textId="09ECDD7D" w:rsidR="005839BB" w:rsidRDefault="005839BB" w:rsidP="00EA7443">
      <w:pPr>
        <w:autoSpaceDE w:val="0"/>
        <w:autoSpaceDN w:val="0"/>
        <w:adjustRightInd w:val="0"/>
        <w:ind w:left="4963"/>
        <w:rPr>
          <w:rFonts w:ascii="Verdana" w:hAnsi="Verdana" w:cstheme="minorHAnsi"/>
          <w:i/>
          <w:sz w:val="18"/>
          <w:szCs w:val="18"/>
        </w:rPr>
      </w:pPr>
    </w:p>
    <w:p w14:paraId="5EF9C06D" w14:textId="055DCD18" w:rsidR="005839BB" w:rsidRDefault="005839BB" w:rsidP="00EA7443">
      <w:pPr>
        <w:autoSpaceDE w:val="0"/>
        <w:autoSpaceDN w:val="0"/>
        <w:adjustRightInd w:val="0"/>
        <w:ind w:left="4963"/>
        <w:rPr>
          <w:rFonts w:ascii="Verdana" w:hAnsi="Verdana" w:cstheme="minorHAnsi"/>
          <w:i/>
          <w:sz w:val="18"/>
          <w:szCs w:val="18"/>
        </w:rPr>
      </w:pPr>
    </w:p>
    <w:p w14:paraId="7A91B455" w14:textId="41222179" w:rsidR="005839BB" w:rsidRDefault="005839BB" w:rsidP="00EA7443">
      <w:pPr>
        <w:autoSpaceDE w:val="0"/>
        <w:autoSpaceDN w:val="0"/>
        <w:adjustRightInd w:val="0"/>
        <w:ind w:left="4963"/>
        <w:rPr>
          <w:rFonts w:ascii="Verdana" w:hAnsi="Verdana" w:cstheme="minorHAnsi"/>
          <w:i/>
          <w:sz w:val="18"/>
          <w:szCs w:val="18"/>
        </w:rPr>
      </w:pPr>
    </w:p>
    <w:p w14:paraId="556B0130" w14:textId="2AF207D7" w:rsidR="005839BB" w:rsidRDefault="005839BB" w:rsidP="00EA7443">
      <w:pPr>
        <w:autoSpaceDE w:val="0"/>
        <w:autoSpaceDN w:val="0"/>
        <w:adjustRightInd w:val="0"/>
        <w:ind w:left="4963"/>
        <w:rPr>
          <w:rFonts w:ascii="Verdana" w:hAnsi="Verdana" w:cstheme="minorHAnsi"/>
          <w:i/>
          <w:sz w:val="18"/>
          <w:szCs w:val="18"/>
        </w:rPr>
      </w:pPr>
    </w:p>
    <w:p w14:paraId="22238B90" w14:textId="69EA4355" w:rsidR="005839BB" w:rsidRDefault="005839BB" w:rsidP="00EA7443">
      <w:pPr>
        <w:autoSpaceDE w:val="0"/>
        <w:autoSpaceDN w:val="0"/>
        <w:adjustRightInd w:val="0"/>
        <w:ind w:left="4963"/>
        <w:rPr>
          <w:rFonts w:ascii="Verdana" w:hAnsi="Verdana" w:cstheme="minorHAnsi"/>
          <w:i/>
          <w:sz w:val="18"/>
          <w:szCs w:val="18"/>
        </w:rPr>
      </w:pPr>
    </w:p>
    <w:p w14:paraId="5B25FFC6" w14:textId="77777777" w:rsidR="005839BB" w:rsidRPr="002A6CA3" w:rsidRDefault="005839BB" w:rsidP="00EA7443">
      <w:pPr>
        <w:autoSpaceDE w:val="0"/>
        <w:autoSpaceDN w:val="0"/>
        <w:adjustRightInd w:val="0"/>
        <w:ind w:left="4963"/>
        <w:rPr>
          <w:rFonts w:ascii="Verdana" w:hAnsi="Verdana" w:cstheme="minorHAnsi"/>
          <w:i/>
          <w:sz w:val="18"/>
          <w:szCs w:val="18"/>
        </w:rPr>
      </w:pPr>
    </w:p>
    <w:p w14:paraId="69954FA2" w14:textId="74804C6B" w:rsidR="00EA744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83"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83"/>
      <w:r w:rsidR="00666223">
        <w:rPr>
          <w:rFonts w:ascii="Verdana" w:hAnsi="Verdana" w:cstheme="minorHAnsi"/>
          <w:sz w:val="20"/>
          <w:lang w:val="pl-PL"/>
        </w:rPr>
        <w:t xml:space="preserve">Harmonogram </w:t>
      </w:r>
      <w:r w:rsidR="005839BB">
        <w:rPr>
          <w:rFonts w:ascii="Verdana" w:hAnsi="Verdana" w:cstheme="minorHAnsi"/>
          <w:sz w:val="20"/>
          <w:lang w:val="pl-PL"/>
        </w:rPr>
        <w:t xml:space="preserve">PŁATNOŚCI </w:t>
      </w:r>
      <w:r w:rsidR="00666223">
        <w:rPr>
          <w:rFonts w:ascii="Verdana" w:hAnsi="Verdana" w:cstheme="minorHAnsi"/>
          <w:sz w:val="20"/>
          <w:lang w:val="pl-PL"/>
        </w:rPr>
        <w:t>i prac</w:t>
      </w:r>
    </w:p>
    <w:p w14:paraId="7900A721" w14:textId="77777777" w:rsidR="007D7D39" w:rsidRPr="007D7D39" w:rsidRDefault="007D7D39" w:rsidP="007D7D39"/>
    <w:tbl>
      <w:tblPr>
        <w:tblW w:w="5000" w:type="pct"/>
        <w:tblCellMar>
          <w:left w:w="70" w:type="dxa"/>
          <w:right w:w="70" w:type="dxa"/>
        </w:tblCellMar>
        <w:tblLook w:val="04A0" w:firstRow="1" w:lastRow="0" w:firstColumn="1" w:lastColumn="0" w:noHBand="0" w:noVBand="1"/>
      </w:tblPr>
      <w:tblGrid>
        <w:gridCol w:w="547"/>
        <w:gridCol w:w="1784"/>
        <w:gridCol w:w="917"/>
        <w:gridCol w:w="1166"/>
        <w:gridCol w:w="700"/>
        <w:gridCol w:w="714"/>
        <w:gridCol w:w="814"/>
        <w:gridCol w:w="3545"/>
      </w:tblGrid>
      <w:tr w:rsidR="007D7D39" w:rsidRPr="003B10AF" w14:paraId="5670E02E" w14:textId="77777777" w:rsidTr="00D4555E">
        <w:trPr>
          <w:trHeight w:val="290"/>
        </w:trPr>
        <w:tc>
          <w:tcPr>
            <w:tcW w:w="23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6AE5B6"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Lp. pozycji</w:t>
            </w:r>
          </w:p>
        </w:tc>
        <w:tc>
          <w:tcPr>
            <w:tcW w:w="91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FB2A4B"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Opis pozycji</w:t>
            </w:r>
          </w:p>
        </w:tc>
        <w:tc>
          <w:tcPr>
            <w:tcW w:w="48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925B68"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Data rozpoczęcia</w:t>
            </w:r>
          </w:p>
        </w:tc>
        <w:tc>
          <w:tcPr>
            <w:tcW w:w="60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C98EA7"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Data zakończenia</w:t>
            </w:r>
          </w:p>
        </w:tc>
        <w:tc>
          <w:tcPr>
            <w:tcW w:w="305" w:type="pct"/>
            <w:tcBorders>
              <w:top w:val="single" w:sz="8" w:space="0" w:color="auto"/>
              <w:left w:val="nil"/>
              <w:bottom w:val="nil"/>
              <w:right w:val="single" w:sz="8" w:space="0" w:color="auto"/>
            </w:tcBorders>
            <w:shd w:val="clear" w:color="auto" w:fill="auto"/>
            <w:vAlign w:val="center"/>
            <w:hideMark/>
          </w:tcPr>
          <w:p w14:paraId="50728FC2"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Kamień Milowy?</w:t>
            </w:r>
          </w:p>
        </w:tc>
        <w:tc>
          <w:tcPr>
            <w:tcW w:w="307" w:type="pct"/>
            <w:tcBorders>
              <w:top w:val="single" w:sz="8" w:space="0" w:color="auto"/>
              <w:left w:val="nil"/>
              <w:bottom w:val="nil"/>
              <w:right w:val="single" w:sz="8" w:space="0" w:color="auto"/>
            </w:tcBorders>
            <w:shd w:val="clear" w:color="auto" w:fill="auto"/>
            <w:vAlign w:val="center"/>
            <w:hideMark/>
          </w:tcPr>
          <w:p w14:paraId="5601DF51"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Płatność?</w:t>
            </w:r>
          </w:p>
        </w:tc>
        <w:tc>
          <w:tcPr>
            <w:tcW w:w="36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E0F81A"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Wartość procentowa płatności (*)</w:t>
            </w:r>
          </w:p>
        </w:tc>
        <w:tc>
          <w:tcPr>
            <w:tcW w:w="17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9AB078"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Wartość płatności (zł)</w:t>
            </w:r>
          </w:p>
        </w:tc>
      </w:tr>
      <w:tr w:rsidR="007D7D39" w:rsidRPr="003B10AF" w14:paraId="1FF1C999" w14:textId="77777777" w:rsidTr="00D4555E">
        <w:trPr>
          <w:trHeight w:val="300"/>
        </w:trPr>
        <w:tc>
          <w:tcPr>
            <w:tcW w:w="239" w:type="pct"/>
            <w:vMerge/>
            <w:tcBorders>
              <w:top w:val="single" w:sz="8" w:space="0" w:color="auto"/>
              <w:left w:val="single" w:sz="8" w:space="0" w:color="auto"/>
              <w:bottom w:val="single" w:sz="8" w:space="0" w:color="000000"/>
              <w:right w:val="single" w:sz="8" w:space="0" w:color="auto"/>
            </w:tcBorders>
            <w:vAlign w:val="center"/>
            <w:hideMark/>
          </w:tcPr>
          <w:p w14:paraId="435536D4" w14:textId="77777777" w:rsidR="007D7D39" w:rsidRPr="003B10AF" w:rsidRDefault="007D7D39" w:rsidP="00D4555E">
            <w:pPr>
              <w:rPr>
                <w:rFonts w:ascii="Arial" w:hAnsi="Arial" w:cs="Arial"/>
                <w:b/>
                <w:bCs/>
                <w:color w:val="000000"/>
                <w:sz w:val="12"/>
                <w:szCs w:val="14"/>
              </w:rPr>
            </w:pPr>
          </w:p>
        </w:tc>
        <w:tc>
          <w:tcPr>
            <w:tcW w:w="913" w:type="pct"/>
            <w:vMerge/>
            <w:tcBorders>
              <w:top w:val="single" w:sz="8" w:space="0" w:color="auto"/>
              <w:left w:val="single" w:sz="8" w:space="0" w:color="auto"/>
              <w:bottom w:val="single" w:sz="8" w:space="0" w:color="000000"/>
              <w:right w:val="single" w:sz="8" w:space="0" w:color="auto"/>
            </w:tcBorders>
            <w:vAlign w:val="center"/>
            <w:hideMark/>
          </w:tcPr>
          <w:p w14:paraId="37252EFE" w14:textId="77777777" w:rsidR="007D7D39" w:rsidRPr="003B10AF" w:rsidRDefault="007D7D39" w:rsidP="00D4555E">
            <w:pPr>
              <w:rPr>
                <w:rFonts w:ascii="Arial" w:hAnsi="Arial" w:cs="Arial"/>
                <w:b/>
                <w:bCs/>
                <w:color w:val="000000"/>
                <w:sz w:val="12"/>
                <w:szCs w:val="14"/>
              </w:rPr>
            </w:pPr>
          </w:p>
        </w:tc>
        <w:tc>
          <w:tcPr>
            <w:tcW w:w="487" w:type="pct"/>
            <w:vMerge/>
            <w:tcBorders>
              <w:top w:val="single" w:sz="8" w:space="0" w:color="auto"/>
              <w:left w:val="single" w:sz="8" w:space="0" w:color="auto"/>
              <w:bottom w:val="single" w:sz="8" w:space="0" w:color="000000"/>
              <w:right w:val="single" w:sz="8" w:space="0" w:color="auto"/>
            </w:tcBorders>
            <w:vAlign w:val="center"/>
            <w:hideMark/>
          </w:tcPr>
          <w:p w14:paraId="2888A728" w14:textId="77777777" w:rsidR="007D7D39" w:rsidRPr="003B10AF" w:rsidRDefault="007D7D39" w:rsidP="00D4555E">
            <w:pPr>
              <w:rPr>
                <w:rFonts w:ascii="Arial" w:hAnsi="Arial" w:cs="Arial"/>
                <w:b/>
                <w:bCs/>
                <w:color w:val="000000"/>
                <w:sz w:val="12"/>
                <w:szCs w:val="14"/>
              </w:rPr>
            </w:pPr>
          </w:p>
        </w:tc>
        <w:tc>
          <w:tcPr>
            <w:tcW w:w="609" w:type="pct"/>
            <w:vMerge/>
            <w:tcBorders>
              <w:top w:val="single" w:sz="8" w:space="0" w:color="auto"/>
              <w:left w:val="single" w:sz="8" w:space="0" w:color="auto"/>
              <w:bottom w:val="single" w:sz="8" w:space="0" w:color="000000"/>
              <w:right w:val="single" w:sz="8" w:space="0" w:color="auto"/>
            </w:tcBorders>
            <w:vAlign w:val="center"/>
            <w:hideMark/>
          </w:tcPr>
          <w:p w14:paraId="1D817E0E" w14:textId="77777777" w:rsidR="007D7D39" w:rsidRPr="003B10AF" w:rsidRDefault="007D7D39" w:rsidP="00D4555E">
            <w:pPr>
              <w:rPr>
                <w:rFonts w:ascii="Arial" w:hAnsi="Arial" w:cs="Arial"/>
                <w:b/>
                <w:bCs/>
                <w:color w:val="000000"/>
                <w:sz w:val="12"/>
                <w:szCs w:val="14"/>
              </w:rPr>
            </w:pPr>
          </w:p>
        </w:tc>
        <w:tc>
          <w:tcPr>
            <w:tcW w:w="305" w:type="pct"/>
            <w:tcBorders>
              <w:top w:val="nil"/>
              <w:left w:val="nil"/>
              <w:bottom w:val="single" w:sz="8" w:space="0" w:color="auto"/>
              <w:right w:val="single" w:sz="8" w:space="0" w:color="auto"/>
            </w:tcBorders>
            <w:shd w:val="clear" w:color="auto" w:fill="auto"/>
            <w:vAlign w:val="center"/>
            <w:hideMark/>
          </w:tcPr>
          <w:p w14:paraId="0BCD8E5F"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(TAK/NIE)</w:t>
            </w:r>
          </w:p>
        </w:tc>
        <w:tc>
          <w:tcPr>
            <w:tcW w:w="307" w:type="pct"/>
            <w:tcBorders>
              <w:top w:val="nil"/>
              <w:left w:val="nil"/>
              <w:bottom w:val="single" w:sz="8" w:space="0" w:color="auto"/>
              <w:right w:val="single" w:sz="8" w:space="0" w:color="auto"/>
            </w:tcBorders>
            <w:shd w:val="clear" w:color="auto" w:fill="auto"/>
            <w:vAlign w:val="center"/>
            <w:hideMark/>
          </w:tcPr>
          <w:p w14:paraId="67DB7739"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rPr>
              <w:t>(TAK/ NIE)</w:t>
            </w:r>
          </w:p>
        </w:tc>
        <w:tc>
          <w:tcPr>
            <w:tcW w:w="363" w:type="pct"/>
            <w:vMerge/>
            <w:tcBorders>
              <w:top w:val="single" w:sz="8" w:space="0" w:color="auto"/>
              <w:left w:val="single" w:sz="8" w:space="0" w:color="auto"/>
              <w:bottom w:val="single" w:sz="8" w:space="0" w:color="000000"/>
              <w:right w:val="single" w:sz="8" w:space="0" w:color="auto"/>
            </w:tcBorders>
            <w:vAlign w:val="center"/>
            <w:hideMark/>
          </w:tcPr>
          <w:p w14:paraId="6979C60F" w14:textId="77777777" w:rsidR="007D7D39" w:rsidRPr="003B10AF" w:rsidRDefault="007D7D39" w:rsidP="00D4555E">
            <w:pPr>
              <w:rPr>
                <w:rFonts w:ascii="Arial" w:hAnsi="Arial" w:cs="Arial"/>
                <w:b/>
                <w:bCs/>
                <w:color w:val="000000"/>
                <w:sz w:val="12"/>
                <w:szCs w:val="14"/>
              </w:rPr>
            </w:pPr>
          </w:p>
        </w:tc>
        <w:tc>
          <w:tcPr>
            <w:tcW w:w="1777" w:type="pct"/>
            <w:vMerge/>
            <w:tcBorders>
              <w:top w:val="single" w:sz="8" w:space="0" w:color="auto"/>
              <w:left w:val="single" w:sz="8" w:space="0" w:color="auto"/>
              <w:bottom w:val="single" w:sz="8" w:space="0" w:color="000000"/>
              <w:right w:val="single" w:sz="8" w:space="0" w:color="auto"/>
            </w:tcBorders>
            <w:vAlign w:val="center"/>
            <w:hideMark/>
          </w:tcPr>
          <w:p w14:paraId="7FB00D0E" w14:textId="77777777" w:rsidR="007D7D39" w:rsidRPr="003B10AF" w:rsidRDefault="007D7D39" w:rsidP="00D4555E">
            <w:pPr>
              <w:rPr>
                <w:rFonts w:ascii="Arial" w:hAnsi="Arial" w:cs="Arial"/>
                <w:b/>
                <w:bCs/>
                <w:color w:val="000000"/>
                <w:sz w:val="12"/>
                <w:szCs w:val="14"/>
              </w:rPr>
            </w:pPr>
          </w:p>
        </w:tc>
      </w:tr>
      <w:tr w:rsidR="007D7D39" w:rsidRPr="003B10AF" w14:paraId="4C0D10BE" w14:textId="77777777" w:rsidTr="00D4555E">
        <w:trPr>
          <w:trHeight w:val="300"/>
        </w:trPr>
        <w:tc>
          <w:tcPr>
            <w:tcW w:w="239" w:type="pct"/>
            <w:tcBorders>
              <w:top w:val="nil"/>
              <w:left w:val="single" w:sz="8" w:space="0" w:color="auto"/>
              <w:bottom w:val="single" w:sz="8" w:space="0" w:color="auto"/>
              <w:right w:val="single" w:sz="8" w:space="0" w:color="auto"/>
            </w:tcBorders>
            <w:shd w:val="clear" w:color="000000" w:fill="BFBFBF"/>
            <w:vAlign w:val="center"/>
            <w:hideMark/>
          </w:tcPr>
          <w:p w14:paraId="19CFC1A2"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w:t>
            </w:r>
          </w:p>
        </w:tc>
        <w:tc>
          <w:tcPr>
            <w:tcW w:w="913" w:type="pct"/>
            <w:tcBorders>
              <w:top w:val="nil"/>
              <w:left w:val="nil"/>
              <w:bottom w:val="single" w:sz="8" w:space="0" w:color="auto"/>
              <w:right w:val="single" w:sz="8" w:space="0" w:color="auto"/>
            </w:tcBorders>
            <w:shd w:val="clear" w:color="000000" w:fill="BFBFBF"/>
            <w:vAlign w:val="center"/>
            <w:hideMark/>
          </w:tcPr>
          <w:p w14:paraId="52442F8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2</w:t>
            </w:r>
          </w:p>
        </w:tc>
        <w:tc>
          <w:tcPr>
            <w:tcW w:w="487" w:type="pct"/>
            <w:tcBorders>
              <w:top w:val="nil"/>
              <w:left w:val="nil"/>
              <w:bottom w:val="single" w:sz="8" w:space="0" w:color="auto"/>
              <w:right w:val="single" w:sz="8" w:space="0" w:color="auto"/>
            </w:tcBorders>
            <w:shd w:val="clear" w:color="000000" w:fill="BFBFBF"/>
            <w:vAlign w:val="center"/>
            <w:hideMark/>
          </w:tcPr>
          <w:p w14:paraId="1CE0396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w:t>
            </w:r>
          </w:p>
        </w:tc>
        <w:tc>
          <w:tcPr>
            <w:tcW w:w="609" w:type="pct"/>
            <w:tcBorders>
              <w:top w:val="nil"/>
              <w:left w:val="nil"/>
              <w:bottom w:val="single" w:sz="8" w:space="0" w:color="auto"/>
              <w:right w:val="single" w:sz="8" w:space="0" w:color="auto"/>
            </w:tcBorders>
            <w:shd w:val="clear" w:color="000000" w:fill="BFBFBF"/>
            <w:vAlign w:val="center"/>
            <w:hideMark/>
          </w:tcPr>
          <w:p w14:paraId="61077C82"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4</w:t>
            </w:r>
          </w:p>
        </w:tc>
        <w:tc>
          <w:tcPr>
            <w:tcW w:w="305" w:type="pct"/>
            <w:tcBorders>
              <w:top w:val="nil"/>
              <w:left w:val="nil"/>
              <w:bottom w:val="single" w:sz="8" w:space="0" w:color="auto"/>
              <w:right w:val="single" w:sz="8" w:space="0" w:color="auto"/>
            </w:tcBorders>
            <w:shd w:val="clear" w:color="000000" w:fill="BFBFBF"/>
            <w:vAlign w:val="center"/>
            <w:hideMark/>
          </w:tcPr>
          <w:p w14:paraId="774081B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5</w:t>
            </w:r>
          </w:p>
        </w:tc>
        <w:tc>
          <w:tcPr>
            <w:tcW w:w="307" w:type="pct"/>
            <w:tcBorders>
              <w:top w:val="nil"/>
              <w:left w:val="nil"/>
              <w:bottom w:val="single" w:sz="8" w:space="0" w:color="auto"/>
              <w:right w:val="single" w:sz="8" w:space="0" w:color="auto"/>
            </w:tcBorders>
            <w:shd w:val="clear" w:color="000000" w:fill="BFBFBF"/>
            <w:vAlign w:val="center"/>
            <w:hideMark/>
          </w:tcPr>
          <w:p w14:paraId="00BDE27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6</w:t>
            </w:r>
          </w:p>
        </w:tc>
        <w:tc>
          <w:tcPr>
            <w:tcW w:w="363" w:type="pct"/>
            <w:tcBorders>
              <w:top w:val="nil"/>
              <w:left w:val="nil"/>
              <w:bottom w:val="single" w:sz="8" w:space="0" w:color="auto"/>
              <w:right w:val="single" w:sz="8" w:space="0" w:color="auto"/>
            </w:tcBorders>
            <w:shd w:val="clear" w:color="000000" w:fill="BFBFBF"/>
            <w:vAlign w:val="center"/>
            <w:hideMark/>
          </w:tcPr>
          <w:p w14:paraId="0FA5A8B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7</w:t>
            </w:r>
          </w:p>
        </w:tc>
        <w:tc>
          <w:tcPr>
            <w:tcW w:w="1777" w:type="pct"/>
            <w:tcBorders>
              <w:top w:val="nil"/>
              <w:left w:val="nil"/>
              <w:bottom w:val="single" w:sz="8" w:space="0" w:color="auto"/>
              <w:right w:val="single" w:sz="8" w:space="0" w:color="auto"/>
            </w:tcBorders>
            <w:shd w:val="clear" w:color="000000" w:fill="BFBFBF"/>
            <w:vAlign w:val="center"/>
            <w:hideMark/>
          </w:tcPr>
          <w:p w14:paraId="6145C11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8</w:t>
            </w:r>
          </w:p>
        </w:tc>
      </w:tr>
      <w:tr w:rsidR="007D7D39" w:rsidRPr="003B10AF" w14:paraId="332AD7A9"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2C481D8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w:t>
            </w:r>
          </w:p>
        </w:tc>
        <w:tc>
          <w:tcPr>
            <w:tcW w:w="913" w:type="pct"/>
            <w:tcBorders>
              <w:top w:val="nil"/>
              <w:left w:val="nil"/>
              <w:bottom w:val="nil"/>
              <w:right w:val="single" w:sz="8" w:space="0" w:color="auto"/>
            </w:tcBorders>
            <w:shd w:val="clear" w:color="auto" w:fill="auto"/>
            <w:vAlign w:val="center"/>
            <w:hideMark/>
          </w:tcPr>
          <w:p w14:paraId="65A23323"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 xml:space="preserve">MODERNIZACJA BUDYNKÓW 2025 </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1A90B729"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3CCF5385"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78C3F4EC"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1097F940"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3141B4F0"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36,31%</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40C726D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11ECF98D" w14:textId="77777777" w:rsidTr="00D4555E">
        <w:trPr>
          <w:trHeight w:val="730"/>
        </w:trPr>
        <w:tc>
          <w:tcPr>
            <w:tcW w:w="239" w:type="pct"/>
            <w:vMerge/>
            <w:tcBorders>
              <w:top w:val="nil"/>
              <w:left w:val="single" w:sz="8" w:space="0" w:color="auto"/>
              <w:bottom w:val="single" w:sz="8" w:space="0" w:color="000000"/>
              <w:right w:val="single" w:sz="8" w:space="0" w:color="auto"/>
            </w:tcBorders>
            <w:vAlign w:val="center"/>
            <w:hideMark/>
          </w:tcPr>
          <w:p w14:paraId="0DA02D0A"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54EC866A"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przedmiarów: branży budowlanej w całości, branży sanitarnej w pkt. I, IIA, IIB, branży elektrycznej i teletechnicznej w pkt. 1-3 i 9-10).</w:t>
            </w:r>
          </w:p>
        </w:tc>
        <w:tc>
          <w:tcPr>
            <w:tcW w:w="487" w:type="pct"/>
            <w:vMerge/>
            <w:tcBorders>
              <w:top w:val="nil"/>
              <w:left w:val="single" w:sz="8" w:space="0" w:color="auto"/>
              <w:bottom w:val="single" w:sz="8" w:space="0" w:color="000000"/>
              <w:right w:val="single" w:sz="8" w:space="0" w:color="auto"/>
            </w:tcBorders>
            <w:vAlign w:val="center"/>
            <w:hideMark/>
          </w:tcPr>
          <w:p w14:paraId="10ED69AD"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7EFBCB2A"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1CAE08BD"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5B920583"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0BEA5E0A"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39266B3E" w14:textId="77777777" w:rsidR="007D7D39" w:rsidRPr="003B10AF" w:rsidRDefault="007D7D39" w:rsidP="00D4555E">
            <w:pPr>
              <w:rPr>
                <w:rFonts w:ascii="Arial" w:hAnsi="Arial" w:cs="Arial"/>
                <w:color w:val="000000"/>
                <w:sz w:val="12"/>
                <w:szCs w:val="14"/>
              </w:rPr>
            </w:pPr>
          </w:p>
        </w:tc>
      </w:tr>
      <w:tr w:rsidR="007D7D39" w:rsidRPr="003B10AF" w14:paraId="2F1D8ECF"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4B2E496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2</w:t>
            </w:r>
          </w:p>
        </w:tc>
        <w:tc>
          <w:tcPr>
            <w:tcW w:w="913" w:type="pct"/>
            <w:tcBorders>
              <w:top w:val="nil"/>
              <w:left w:val="nil"/>
              <w:bottom w:val="nil"/>
              <w:right w:val="single" w:sz="8" w:space="0" w:color="auto"/>
            </w:tcBorders>
            <w:shd w:val="clear" w:color="auto" w:fill="auto"/>
            <w:vAlign w:val="center"/>
            <w:hideMark/>
          </w:tcPr>
          <w:p w14:paraId="49C2AA37"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MODERNIZACJA BUDYNKÓW 2026</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4C08E9D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0D00434A"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5E22215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5E669818"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20E5AA1C"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43,91%</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25BBC26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55E8BF1D" w14:textId="77777777" w:rsidTr="00D4555E">
        <w:trPr>
          <w:trHeight w:val="730"/>
        </w:trPr>
        <w:tc>
          <w:tcPr>
            <w:tcW w:w="239" w:type="pct"/>
            <w:vMerge/>
            <w:tcBorders>
              <w:top w:val="nil"/>
              <w:left w:val="single" w:sz="8" w:space="0" w:color="auto"/>
              <w:bottom w:val="single" w:sz="8" w:space="0" w:color="000000"/>
              <w:right w:val="single" w:sz="8" w:space="0" w:color="auto"/>
            </w:tcBorders>
            <w:vAlign w:val="center"/>
            <w:hideMark/>
          </w:tcPr>
          <w:p w14:paraId="1BFC672E"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3D0F0A3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przedmiarów: branży budowlanej w całości, branży sanitarnej w pkt. I, IIA, IIB, branży elektrycznej i teletechnicznej w pkt. 1-3 i 9-10).</w:t>
            </w:r>
          </w:p>
        </w:tc>
        <w:tc>
          <w:tcPr>
            <w:tcW w:w="487" w:type="pct"/>
            <w:vMerge/>
            <w:tcBorders>
              <w:top w:val="nil"/>
              <w:left w:val="single" w:sz="8" w:space="0" w:color="auto"/>
              <w:bottom w:val="single" w:sz="8" w:space="0" w:color="000000"/>
              <w:right w:val="single" w:sz="8" w:space="0" w:color="auto"/>
            </w:tcBorders>
            <w:vAlign w:val="center"/>
            <w:hideMark/>
          </w:tcPr>
          <w:p w14:paraId="05084DF5"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2AA35F49"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588B3E99"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70ED4D91"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AC5B9A5"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6E6FE673" w14:textId="77777777" w:rsidR="007D7D39" w:rsidRPr="003B10AF" w:rsidRDefault="007D7D39" w:rsidP="00D4555E">
            <w:pPr>
              <w:rPr>
                <w:rFonts w:ascii="Arial" w:hAnsi="Arial" w:cs="Arial"/>
                <w:color w:val="000000"/>
                <w:sz w:val="12"/>
                <w:szCs w:val="14"/>
              </w:rPr>
            </w:pPr>
          </w:p>
        </w:tc>
      </w:tr>
      <w:tr w:rsidR="007D7D39" w:rsidRPr="003B10AF" w14:paraId="4A465290"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5CF8A6C2"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w:t>
            </w:r>
          </w:p>
        </w:tc>
        <w:tc>
          <w:tcPr>
            <w:tcW w:w="913" w:type="pct"/>
            <w:tcBorders>
              <w:top w:val="nil"/>
              <w:left w:val="nil"/>
              <w:bottom w:val="nil"/>
              <w:right w:val="single" w:sz="8" w:space="0" w:color="auto"/>
            </w:tcBorders>
            <w:shd w:val="clear" w:color="auto" w:fill="auto"/>
            <w:vAlign w:val="center"/>
            <w:hideMark/>
          </w:tcPr>
          <w:p w14:paraId="4A22378B"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P.POŻ 2025</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1DB9ABE3"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7703D58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69230FA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011D6141"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5F28A253"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0,37%</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34E82E55"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7BABDD69"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06DA366F"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7C66E4D0"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1264EB03"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449897D9"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2D063DCB"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637D660B"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CC090E8"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6283F71C" w14:textId="77777777" w:rsidR="007D7D39" w:rsidRPr="003B10AF" w:rsidRDefault="007D7D39" w:rsidP="00D4555E">
            <w:pPr>
              <w:rPr>
                <w:rFonts w:ascii="Arial" w:hAnsi="Arial" w:cs="Arial"/>
                <w:color w:val="000000"/>
                <w:sz w:val="12"/>
                <w:szCs w:val="14"/>
              </w:rPr>
            </w:pPr>
          </w:p>
        </w:tc>
      </w:tr>
      <w:tr w:rsidR="007D7D39" w:rsidRPr="003B10AF" w14:paraId="3CF19F95"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0B5A0919"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4</w:t>
            </w:r>
          </w:p>
        </w:tc>
        <w:tc>
          <w:tcPr>
            <w:tcW w:w="913" w:type="pct"/>
            <w:tcBorders>
              <w:top w:val="nil"/>
              <w:left w:val="nil"/>
              <w:bottom w:val="nil"/>
              <w:right w:val="single" w:sz="8" w:space="0" w:color="auto"/>
            </w:tcBorders>
            <w:shd w:val="clear" w:color="auto" w:fill="auto"/>
            <w:vAlign w:val="center"/>
            <w:hideMark/>
          </w:tcPr>
          <w:p w14:paraId="181BB29E"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P.POŻ 2026</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79A0032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0AA5F25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1B4FDC1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61BB0CF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5FED1275"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0,37%</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24E9EB39"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02CE4315"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1C83E19C"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0A72E648"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74F90C01"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114E76E1"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0A335A9A"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6F2776A5"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7FF9AB1"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03DE50CC" w14:textId="77777777" w:rsidR="007D7D39" w:rsidRPr="003B10AF" w:rsidRDefault="007D7D39" w:rsidP="00D4555E">
            <w:pPr>
              <w:rPr>
                <w:rFonts w:ascii="Arial" w:hAnsi="Arial" w:cs="Arial"/>
                <w:color w:val="000000"/>
                <w:sz w:val="12"/>
                <w:szCs w:val="14"/>
              </w:rPr>
            </w:pPr>
          </w:p>
        </w:tc>
      </w:tr>
      <w:tr w:rsidR="007D7D39" w:rsidRPr="003B10AF" w14:paraId="5B122C47"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3DF02D1C"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5</w:t>
            </w:r>
          </w:p>
        </w:tc>
        <w:tc>
          <w:tcPr>
            <w:tcW w:w="913" w:type="pct"/>
            <w:tcBorders>
              <w:top w:val="nil"/>
              <w:left w:val="nil"/>
              <w:bottom w:val="nil"/>
              <w:right w:val="single" w:sz="8" w:space="0" w:color="auto"/>
            </w:tcBorders>
            <w:shd w:val="clear" w:color="auto" w:fill="auto"/>
            <w:vAlign w:val="center"/>
            <w:hideMark/>
          </w:tcPr>
          <w:p w14:paraId="41FF52A8"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CCTV 2025</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7B12CC72"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1B3A3451"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22F5C77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49F2EBD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074F54E1"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0,58%</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0977FC2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6E40C375"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63398924"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314F12C1"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418F4670"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308E05BD"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537EEF56"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47B0A19D"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E34E909"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2EDCF8C7" w14:textId="77777777" w:rsidR="007D7D39" w:rsidRPr="003B10AF" w:rsidRDefault="007D7D39" w:rsidP="00D4555E">
            <w:pPr>
              <w:rPr>
                <w:rFonts w:ascii="Arial" w:hAnsi="Arial" w:cs="Arial"/>
                <w:color w:val="000000"/>
                <w:sz w:val="12"/>
                <w:szCs w:val="14"/>
              </w:rPr>
            </w:pPr>
          </w:p>
        </w:tc>
      </w:tr>
      <w:tr w:rsidR="007D7D39" w:rsidRPr="003B10AF" w14:paraId="197DC5ED"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45973F30"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6</w:t>
            </w:r>
          </w:p>
        </w:tc>
        <w:tc>
          <w:tcPr>
            <w:tcW w:w="913" w:type="pct"/>
            <w:tcBorders>
              <w:top w:val="nil"/>
              <w:left w:val="nil"/>
              <w:bottom w:val="nil"/>
              <w:right w:val="single" w:sz="8" w:space="0" w:color="auto"/>
            </w:tcBorders>
            <w:shd w:val="clear" w:color="auto" w:fill="auto"/>
            <w:vAlign w:val="center"/>
            <w:hideMark/>
          </w:tcPr>
          <w:p w14:paraId="565FECA1"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CCTV 2026</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3905AE50"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29FCF40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682A768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4011E58C"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099FF0CC"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0,58%</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57E579C8"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1F0FA29D"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091EC787"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7CD942E2"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35E7C4D3"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17769BB6"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3C404C6A"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09C05A4C"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3354DCA4"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59A160E9" w14:textId="77777777" w:rsidR="007D7D39" w:rsidRPr="003B10AF" w:rsidRDefault="007D7D39" w:rsidP="00D4555E">
            <w:pPr>
              <w:rPr>
                <w:rFonts w:ascii="Arial" w:hAnsi="Arial" w:cs="Arial"/>
                <w:color w:val="000000"/>
                <w:sz w:val="12"/>
                <w:szCs w:val="14"/>
              </w:rPr>
            </w:pPr>
          </w:p>
        </w:tc>
      </w:tr>
      <w:tr w:rsidR="007D7D39" w:rsidRPr="003B10AF" w14:paraId="2C484D7D"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35DE1DF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7</w:t>
            </w:r>
          </w:p>
        </w:tc>
        <w:tc>
          <w:tcPr>
            <w:tcW w:w="913" w:type="pct"/>
            <w:tcBorders>
              <w:top w:val="nil"/>
              <w:left w:val="nil"/>
              <w:bottom w:val="nil"/>
              <w:right w:val="single" w:sz="8" w:space="0" w:color="auto"/>
            </w:tcBorders>
            <w:shd w:val="clear" w:color="auto" w:fill="auto"/>
            <w:vAlign w:val="center"/>
            <w:hideMark/>
          </w:tcPr>
          <w:p w14:paraId="252FE6F8"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SSWIN 2025</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39BC7CF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0F1273B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51EDC32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2964147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7F730C7F"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0,87%</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7BB3657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3CE26BEB"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6CD1845B"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3CCF8FF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01D3E3B6"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38D367D4"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2142F807"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2131DE04"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111EFF25"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6D2EF10D" w14:textId="77777777" w:rsidR="007D7D39" w:rsidRPr="003B10AF" w:rsidRDefault="007D7D39" w:rsidP="00D4555E">
            <w:pPr>
              <w:rPr>
                <w:rFonts w:ascii="Arial" w:hAnsi="Arial" w:cs="Arial"/>
                <w:color w:val="000000"/>
                <w:sz w:val="12"/>
                <w:szCs w:val="14"/>
              </w:rPr>
            </w:pPr>
          </w:p>
        </w:tc>
      </w:tr>
      <w:tr w:rsidR="007D7D39" w:rsidRPr="003B10AF" w14:paraId="7CC2835E" w14:textId="77777777" w:rsidTr="00D4555E">
        <w:trPr>
          <w:trHeight w:val="36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5552FB4C"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8</w:t>
            </w:r>
          </w:p>
        </w:tc>
        <w:tc>
          <w:tcPr>
            <w:tcW w:w="913" w:type="pct"/>
            <w:tcBorders>
              <w:top w:val="nil"/>
              <w:left w:val="nil"/>
              <w:bottom w:val="nil"/>
              <w:right w:val="single" w:sz="8" w:space="0" w:color="auto"/>
            </w:tcBorders>
            <w:shd w:val="clear" w:color="auto" w:fill="auto"/>
            <w:vAlign w:val="center"/>
            <w:hideMark/>
          </w:tcPr>
          <w:p w14:paraId="6B7F8625"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SSWIN 2026</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164A3D18"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39167AB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2E6F874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07A5170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6371C494"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0,87%</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1E8F5BD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2F4E0BFA"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4D36A58F"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447A34E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1F4BF5C8"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4020C329"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43EBDD00"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4A8A326C"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32BD48E1"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22A1ABF1" w14:textId="77777777" w:rsidR="007D7D39" w:rsidRPr="003B10AF" w:rsidRDefault="007D7D39" w:rsidP="00D4555E">
            <w:pPr>
              <w:rPr>
                <w:rFonts w:ascii="Arial" w:hAnsi="Arial" w:cs="Arial"/>
                <w:color w:val="000000"/>
                <w:sz w:val="12"/>
                <w:szCs w:val="14"/>
              </w:rPr>
            </w:pPr>
          </w:p>
        </w:tc>
      </w:tr>
      <w:tr w:rsidR="007D7D39" w:rsidRPr="003B10AF" w14:paraId="34CAEDA0"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602E3DFA"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9</w:t>
            </w:r>
          </w:p>
        </w:tc>
        <w:tc>
          <w:tcPr>
            <w:tcW w:w="913" w:type="pct"/>
            <w:tcBorders>
              <w:top w:val="nil"/>
              <w:left w:val="nil"/>
              <w:bottom w:val="nil"/>
              <w:right w:val="single" w:sz="8" w:space="0" w:color="auto"/>
            </w:tcBorders>
            <w:shd w:val="clear" w:color="auto" w:fill="auto"/>
            <w:vAlign w:val="center"/>
            <w:hideMark/>
          </w:tcPr>
          <w:p w14:paraId="690C7696"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SKD</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1E2E3F5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6F41E20C"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4D89CB96"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3A54229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48C0DB2B"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0,10%</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29A4DD4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2ADAF140"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680AE95E"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05A7979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09701B0F"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2CCACAB1"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7ACEC3A3"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69342E29"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11DBD51B"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398B2A1A" w14:textId="77777777" w:rsidR="007D7D39" w:rsidRPr="003B10AF" w:rsidRDefault="007D7D39" w:rsidP="00D4555E">
            <w:pPr>
              <w:rPr>
                <w:rFonts w:ascii="Arial" w:hAnsi="Arial" w:cs="Arial"/>
                <w:color w:val="000000"/>
                <w:sz w:val="12"/>
                <w:szCs w:val="14"/>
              </w:rPr>
            </w:pPr>
          </w:p>
        </w:tc>
      </w:tr>
      <w:tr w:rsidR="007D7D39" w:rsidRPr="003B10AF" w14:paraId="76983719"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2C65FAD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10</w:t>
            </w:r>
          </w:p>
        </w:tc>
        <w:tc>
          <w:tcPr>
            <w:tcW w:w="913" w:type="pct"/>
            <w:tcBorders>
              <w:top w:val="nil"/>
              <w:left w:val="nil"/>
              <w:bottom w:val="nil"/>
              <w:right w:val="single" w:sz="8" w:space="0" w:color="auto"/>
            </w:tcBorders>
            <w:shd w:val="clear" w:color="auto" w:fill="auto"/>
            <w:vAlign w:val="center"/>
            <w:hideMark/>
          </w:tcPr>
          <w:p w14:paraId="5F55EF96"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SKD</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7ED53EA1"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55D0B15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422FD3A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3FD8B731"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77F8ABBD"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szCs w:val="14"/>
              </w:rPr>
              <w:t>0,10%</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19E162C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3D52FC43"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4886B81C"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7351F81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2AA7761B"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756AA513"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174BBDBF"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4FBAF4F8"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254AADB"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152B6875" w14:textId="77777777" w:rsidR="007D7D39" w:rsidRPr="003B10AF" w:rsidRDefault="007D7D39" w:rsidP="00D4555E">
            <w:pPr>
              <w:rPr>
                <w:rFonts w:ascii="Arial" w:hAnsi="Arial" w:cs="Arial"/>
                <w:color w:val="000000"/>
                <w:sz w:val="12"/>
                <w:szCs w:val="14"/>
              </w:rPr>
            </w:pPr>
          </w:p>
        </w:tc>
      </w:tr>
      <w:tr w:rsidR="007D7D39" w:rsidRPr="003B10AF" w14:paraId="0AEA598C"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33A4732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11</w:t>
            </w:r>
          </w:p>
        </w:tc>
        <w:tc>
          <w:tcPr>
            <w:tcW w:w="913" w:type="pct"/>
            <w:tcBorders>
              <w:top w:val="nil"/>
              <w:left w:val="nil"/>
              <w:bottom w:val="nil"/>
              <w:right w:val="single" w:sz="8" w:space="0" w:color="auto"/>
            </w:tcBorders>
            <w:shd w:val="clear" w:color="auto" w:fill="auto"/>
            <w:vAlign w:val="center"/>
            <w:hideMark/>
          </w:tcPr>
          <w:p w14:paraId="46E36136"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BUDOWA ARCHIWUM ZAKŁADOWE- HVAC</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1C15229F"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Od zawarcia umowy</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71DDE49B"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2025</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68980D03"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2C380BE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7D2E42C9" w14:textId="77777777" w:rsidR="007D7D39" w:rsidRPr="003B10AF" w:rsidRDefault="007D7D39" w:rsidP="00D4555E">
            <w:pPr>
              <w:jc w:val="right"/>
              <w:rPr>
                <w:rFonts w:ascii="Arial" w:hAnsi="Arial" w:cs="Arial"/>
                <w:color w:val="000000"/>
                <w:sz w:val="12"/>
                <w:szCs w:val="14"/>
              </w:rPr>
            </w:pPr>
            <w:r w:rsidRPr="00ED1593">
              <w:rPr>
                <w:rFonts w:ascii="Arial" w:hAnsi="Arial" w:cs="Arial"/>
                <w:color w:val="000000"/>
                <w:sz w:val="12"/>
                <w:szCs w:val="14"/>
              </w:rPr>
              <w:t>7,97</w:t>
            </w:r>
            <w:r w:rsidRPr="003B10AF">
              <w:rPr>
                <w:rFonts w:ascii="Arial" w:hAnsi="Arial" w:cs="Arial"/>
                <w:color w:val="000000"/>
                <w:sz w:val="12"/>
                <w:szCs w:val="14"/>
              </w:rPr>
              <w:t>%</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72C501FE"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4BB4EB7E"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5B7A1577"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75966C9D"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26D1C2F1"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58304D6C"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50171913"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2129DCE0"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5E0B3139"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6E6C4C38" w14:textId="77777777" w:rsidR="007D7D39" w:rsidRPr="003B10AF" w:rsidRDefault="007D7D39" w:rsidP="00D4555E">
            <w:pPr>
              <w:rPr>
                <w:rFonts w:ascii="Arial" w:hAnsi="Arial" w:cs="Arial"/>
                <w:color w:val="000000"/>
                <w:sz w:val="12"/>
                <w:szCs w:val="14"/>
              </w:rPr>
            </w:pPr>
          </w:p>
        </w:tc>
      </w:tr>
      <w:tr w:rsidR="007D7D39" w:rsidRPr="003B10AF" w14:paraId="038A321F" w14:textId="77777777" w:rsidTr="00D4555E">
        <w:trPr>
          <w:trHeight w:val="290"/>
        </w:trPr>
        <w:tc>
          <w:tcPr>
            <w:tcW w:w="239" w:type="pct"/>
            <w:vMerge w:val="restart"/>
            <w:tcBorders>
              <w:top w:val="nil"/>
              <w:left w:val="single" w:sz="8" w:space="0" w:color="auto"/>
              <w:bottom w:val="single" w:sz="8" w:space="0" w:color="000000"/>
              <w:right w:val="single" w:sz="8" w:space="0" w:color="auto"/>
            </w:tcBorders>
            <w:shd w:val="clear" w:color="auto" w:fill="auto"/>
            <w:vAlign w:val="center"/>
            <w:hideMark/>
          </w:tcPr>
          <w:p w14:paraId="76BB1105"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12</w:t>
            </w:r>
          </w:p>
        </w:tc>
        <w:tc>
          <w:tcPr>
            <w:tcW w:w="913" w:type="pct"/>
            <w:tcBorders>
              <w:top w:val="nil"/>
              <w:left w:val="nil"/>
              <w:bottom w:val="nil"/>
              <w:right w:val="single" w:sz="8" w:space="0" w:color="auto"/>
            </w:tcBorders>
            <w:shd w:val="clear" w:color="auto" w:fill="auto"/>
            <w:vAlign w:val="center"/>
            <w:hideMark/>
          </w:tcPr>
          <w:p w14:paraId="0188DB44" w14:textId="77777777" w:rsidR="007D7D39" w:rsidRPr="003B10AF" w:rsidRDefault="007D7D39" w:rsidP="00D4555E">
            <w:pPr>
              <w:jc w:val="center"/>
              <w:rPr>
                <w:rFonts w:ascii="Arial" w:hAnsi="Arial" w:cs="Arial"/>
                <w:b/>
                <w:bCs/>
                <w:color w:val="000000"/>
                <w:sz w:val="12"/>
                <w:szCs w:val="14"/>
              </w:rPr>
            </w:pPr>
            <w:r w:rsidRPr="003B10AF">
              <w:rPr>
                <w:rFonts w:ascii="Arial" w:hAnsi="Arial" w:cs="Arial"/>
                <w:b/>
                <w:bCs/>
                <w:color w:val="000000"/>
                <w:sz w:val="12"/>
                <w:szCs w:val="14"/>
              </w:rPr>
              <w:t xml:space="preserve">BUDOWA ARCHIWUM ZAKŁADOWE- HVAC </w:t>
            </w:r>
          </w:p>
        </w:tc>
        <w:tc>
          <w:tcPr>
            <w:tcW w:w="487" w:type="pct"/>
            <w:vMerge w:val="restart"/>
            <w:tcBorders>
              <w:top w:val="nil"/>
              <w:left w:val="single" w:sz="8" w:space="0" w:color="auto"/>
              <w:bottom w:val="single" w:sz="8" w:space="0" w:color="000000"/>
              <w:right w:val="single" w:sz="8" w:space="0" w:color="auto"/>
            </w:tcBorders>
            <w:shd w:val="clear" w:color="auto" w:fill="auto"/>
            <w:vAlign w:val="center"/>
            <w:hideMark/>
          </w:tcPr>
          <w:p w14:paraId="7A506949"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1 styczeń 2026</w:t>
            </w:r>
          </w:p>
        </w:tc>
        <w:tc>
          <w:tcPr>
            <w:tcW w:w="609" w:type="pct"/>
            <w:vMerge w:val="restart"/>
            <w:tcBorders>
              <w:top w:val="nil"/>
              <w:left w:val="single" w:sz="8" w:space="0" w:color="auto"/>
              <w:bottom w:val="single" w:sz="8" w:space="0" w:color="000000"/>
              <w:right w:val="single" w:sz="8" w:space="0" w:color="auto"/>
            </w:tcBorders>
            <w:shd w:val="clear" w:color="auto" w:fill="auto"/>
            <w:vAlign w:val="center"/>
            <w:hideMark/>
          </w:tcPr>
          <w:p w14:paraId="79E40E7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31 grudzień 2026</w:t>
            </w:r>
          </w:p>
        </w:tc>
        <w:tc>
          <w:tcPr>
            <w:tcW w:w="305" w:type="pct"/>
            <w:vMerge w:val="restart"/>
            <w:tcBorders>
              <w:top w:val="nil"/>
              <w:left w:val="single" w:sz="8" w:space="0" w:color="auto"/>
              <w:bottom w:val="single" w:sz="8" w:space="0" w:color="000000"/>
              <w:right w:val="single" w:sz="8" w:space="0" w:color="auto"/>
            </w:tcBorders>
            <w:shd w:val="clear" w:color="auto" w:fill="auto"/>
            <w:vAlign w:val="center"/>
            <w:hideMark/>
          </w:tcPr>
          <w:p w14:paraId="3D0B63F7"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07" w:type="pct"/>
            <w:vMerge w:val="restart"/>
            <w:tcBorders>
              <w:top w:val="nil"/>
              <w:left w:val="single" w:sz="8" w:space="0" w:color="auto"/>
              <w:bottom w:val="single" w:sz="8" w:space="0" w:color="000000"/>
              <w:right w:val="single" w:sz="8" w:space="0" w:color="auto"/>
            </w:tcBorders>
            <w:shd w:val="clear" w:color="auto" w:fill="auto"/>
            <w:vAlign w:val="center"/>
            <w:hideMark/>
          </w:tcPr>
          <w:p w14:paraId="7906BCE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TAK</w:t>
            </w:r>
          </w:p>
        </w:tc>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12895F95" w14:textId="77777777" w:rsidR="007D7D39" w:rsidRPr="003B10AF" w:rsidRDefault="007D7D39" w:rsidP="00D4555E">
            <w:pPr>
              <w:jc w:val="right"/>
              <w:rPr>
                <w:rFonts w:ascii="Arial" w:hAnsi="Arial" w:cs="Arial"/>
                <w:color w:val="000000"/>
                <w:sz w:val="12"/>
                <w:szCs w:val="14"/>
              </w:rPr>
            </w:pPr>
            <w:r w:rsidRPr="00ED1593">
              <w:rPr>
                <w:rFonts w:ascii="Arial" w:hAnsi="Arial" w:cs="Arial"/>
                <w:color w:val="000000"/>
                <w:sz w:val="12"/>
                <w:szCs w:val="14"/>
              </w:rPr>
              <w:t>7,97</w:t>
            </w:r>
            <w:r w:rsidRPr="003B10AF">
              <w:rPr>
                <w:rFonts w:ascii="Arial" w:hAnsi="Arial" w:cs="Arial"/>
                <w:color w:val="000000"/>
                <w:sz w:val="12"/>
                <w:szCs w:val="14"/>
              </w:rPr>
              <w:t>%</w:t>
            </w:r>
          </w:p>
        </w:tc>
        <w:tc>
          <w:tcPr>
            <w:tcW w:w="1777" w:type="pct"/>
            <w:vMerge w:val="restart"/>
            <w:tcBorders>
              <w:top w:val="nil"/>
              <w:left w:val="single" w:sz="8" w:space="0" w:color="auto"/>
              <w:bottom w:val="single" w:sz="8" w:space="0" w:color="000000"/>
              <w:right w:val="single" w:sz="8" w:space="0" w:color="auto"/>
            </w:tcBorders>
            <w:shd w:val="clear" w:color="auto" w:fill="auto"/>
            <w:vAlign w:val="center"/>
            <w:hideMark/>
          </w:tcPr>
          <w:p w14:paraId="3B248835"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r w:rsidR="007D7D39" w:rsidRPr="003B10AF" w14:paraId="115C2428" w14:textId="77777777" w:rsidTr="00D4555E">
        <w:trPr>
          <w:trHeight w:val="550"/>
        </w:trPr>
        <w:tc>
          <w:tcPr>
            <w:tcW w:w="239" w:type="pct"/>
            <w:vMerge/>
            <w:tcBorders>
              <w:top w:val="nil"/>
              <w:left w:val="single" w:sz="8" w:space="0" w:color="auto"/>
              <w:bottom w:val="single" w:sz="8" w:space="0" w:color="000000"/>
              <w:right w:val="single" w:sz="8" w:space="0" w:color="auto"/>
            </w:tcBorders>
            <w:vAlign w:val="center"/>
            <w:hideMark/>
          </w:tcPr>
          <w:p w14:paraId="67B19312" w14:textId="77777777" w:rsidR="007D7D39" w:rsidRPr="003B10AF" w:rsidRDefault="007D7D39" w:rsidP="00D4555E">
            <w:pPr>
              <w:rPr>
                <w:rFonts w:ascii="Arial" w:hAnsi="Arial" w:cs="Arial"/>
                <w:color w:val="000000"/>
                <w:sz w:val="12"/>
                <w:szCs w:val="14"/>
              </w:rPr>
            </w:pPr>
          </w:p>
        </w:tc>
        <w:tc>
          <w:tcPr>
            <w:tcW w:w="913" w:type="pct"/>
            <w:tcBorders>
              <w:top w:val="nil"/>
              <w:left w:val="nil"/>
              <w:bottom w:val="single" w:sz="8" w:space="0" w:color="auto"/>
              <w:right w:val="single" w:sz="8" w:space="0" w:color="auto"/>
            </w:tcBorders>
            <w:shd w:val="clear" w:color="auto" w:fill="auto"/>
            <w:vAlign w:val="center"/>
            <w:hideMark/>
          </w:tcPr>
          <w:p w14:paraId="2264022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szCs w:val="14"/>
              </w:rPr>
              <w:t>Vide: kosztorys na podstawie przedmiaru branży elektrycznej i teletechnicznej w pkt. 4-8).</w:t>
            </w:r>
          </w:p>
        </w:tc>
        <w:tc>
          <w:tcPr>
            <w:tcW w:w="487" w:type="pct"/>
            <w:vMerge/>
            <w:tcBorders>
              <w:top w:val="nil"/>
              <w:left w:val="single" w:sz="8" w:space="0" w:color="auto"/>
              <w:bottom w:val="single" w:sz="8" w:space="0" w:color="000000"/>
              <w:right w:val="single" w:sz="8" w:space="0" w:color="auto"/>
            </w:tcBorders>
            <w:vAlign w:val="center"/>
            <w:hideMark/>
          </w:tcPr>
          <w:p w14:paraId="71B2E86E" w14:textId="77777777" w:rsidR="007D7D39" w:rsidRPr="003B10AF" w:rsidRDefault="007D7D39" w:rsidP="00D4555E">
            <w:pPr>
              <w:rPr>
                <w:rFonts w:ascii="Arial" w:hAnsi="Arial" w:cs="Arial"/>
                <w:color w:val="000000"/>
                <w:sz w:val="12"/>
                <w:szCs w:val="14"/>
              </w:rPr>
            </w:pPr>
          </w:p>
        </w:tc>
        <w:tc>
          <w:tcPr>
            <w:tcW w:w="609" w:type="pct"/>
            <w:vMerge/>
            <w:tcBorders>
              <w:top w:val="nil"/>
              <w:left w:val="single" w:sz="8" w:space="0" w:color="auto"/>
              <w:bottom w:val="single" w:sz="8" w:space="0" w:color="000000"/>
              <w:right w:val="single" w:sz="8" w:space="0" w:color="auto"/>
            </w:tcBorders>
            <w:vAlign w:val="center"/>
            <w:hideMark/>
          </w:tcPr>
          <w:p w14:paraId="778BBD7E" w14:textId="77777777" w:rsidR="007D7D39" w:rsidRPr="003B10AF" w:rsidRDefault="007D7D39" w:rsidP="00D4555E">
            <w:pPr>
              <w:rPr>
                <w:rFonts w:ascii="Arial" w:hAnsi="Arial" w:cs="Arial"/>
                <w:color w:val="000000"/>
                <w:sz w:val="12"/>
                <w:szCs w:val="14"/>
              </w:rPr>
            </w:pPr>
          </w:p>
        </w:tc>
        <w:tc>
          <w:tcPr>
            <w:tcW w:w="305" w:type="pct"/>
            <w:vMerge/>
            <w:tcBorders>
              <w:top w:val="nil"/>
              <w:left w:val="single" w:sz="8" w:space="0" w:color="auto"/>
              <w:bottom w:val="single" w:sz="8" w:space="0" w:color="000000"/>
              <w:right w:val="single" w:sz="8" w:space="0" w:color="auto"/>
            </w:tcBorders>
            <w:vAlign w:val="center"/>
            <w:hideMark/>
          </w:tcPr>
          <w:p w14:paraId="46F17C97" w14:textId="77777777" w:rsidR="007D7D39" w:rsidRPr="003B10AF" w:rsidRDefault="007D7D39" w:rsidP="00D4555E">
            <w:pPr>
              <w:rPr>
                <w:rFonts w:ascii="Arial" w:hAnsi="Arial" w:cs="Arial"/>
                <w:color w:val="000000"/>
                <w:sz w:val="12"/>
                <w:szCs w:val="14"/>
              </w:rPr>
            </w:pPr>
          </w:p>
        </w:tc>
        <w:tc>
          <w:tcPr>
            <w:tcW w:w="307" w:type="pct"/>
            <w:vMerge/>
            <w:tcBorders>
              <w:top w:val="nil"/>
              <w:left w:val="single" w:sz="8" w:space="0" w:color="auto"/>
              <w:bottom w:val="single" w:sz="8" w:space="0" w:color="000000"/>
              <w:right w:val="single" w:sz="8" w:space="0" w:color="auto"/>
            </w:tcBorders>
            <w:vAlign w:val="center"/>
            <w:hideMark/>
          </w:tcPr>
          <w:p w14:paraId="39458366" w14:textId="77777777" w:rsidR="007D7D39" w:rsidRPr="003B10AF" w:rsidRDefault="007D7D39" w:rsidP="00D4555E">
            <w:pPr>
              <w:rPr>
                <w:rFonts w:ascii="Arial" w:hAnsi="Arial" w:cs="Arial"/>
                <w:color w:val="000000"/>
                <w:sz w:val="12"/>
                <w:szCs w:val="14"/>
              </w:rPr>
            </w:pPr>
          </w:p>
        </w:tc>
        <w:tc>
          <w:tcPr>
            <w:tcW w:w="363" w:type="pct"/>
            <w:vMerge/>
            <w:tcBorders>
              <w:top w:val="nil"/>
              <w:left w:val="single" w:sz="8" w:space="0" w:color="auto"/>
              <w:bottom w:val="single" w:sz="8" w:space="0" w:color="000000"/>
              <w:right w:val="single" w:sz="8" w:space="0" w:color="auto"/>
            </w:tcBorders>
            <w:vAlign w:val="center"/>
            <w:hideMark/>
          </w:tcPr>
          <w:p w14:paraId="3ACEB207" w14:textId="77777777" w:rsidR="007D7D39" w:rsidRPr="003B10AF" w:rsidRDefault="007D7D39" w:rsidP="00D4555E">
            <w:pPr>
              <w:rPr>
                <w:rFonts w:ascii="Arial" w:hAnsi="Arial" w:cs="Arial"/>
                <w:color w:val="000000"/>
                <w:sz w:val="12"/>
                <w:szCs w:val="14"/>
              </w:rPr>
            </w:pPr>
          </w:p>
        </w:tc>
        <w:tc>
          <w:tcPr>
            <w:tcW w:w="1777" w:type="pct"/>
            <w:vMerge/>
            <w:tcBorders>
              <w:top w:val="nil"/>
              <w:left w:val="single" w:sz="8" w:space="0" w:color="auto"/>
              <w:bottom w:val="single" w:sz="8" w:space="0" w:color="000000"/>
              <w:right w:val="single" w:sz="8" w:space="0" w:color="auto"/>
            </w:tcBorders>
            <w:vAlign w:val="center"/>
            <w:hideMark/>
          </w:tcPr>
          <w:p w14:paraId="26908572" w14:textId="77777777" w:rsidR="007D7D39" w:rsidRPr="003B10AF" w:rsidRDefault="007D7D39" w:rsidP="00D4555E">
            <w:pPr>
              <w:rPr>
                <w:rFonts w:ascii="Arial" w:hAnsi="Arial" w:cs="Arial"/>
                <w:color w:val="000000"/>
                <w:sz w:val="12"/>
                <w:szCs w:val="14"/>
              </w:rPr>
            </w:pPr>
          </w:p>
        </w:tc>
      </w:tr>
      <w:tr w:rsidR="007D7D39" w:rsidRPr="003B10AF" w14:paraId="75836F63" w14:textId="77777777" w:rsidTr="00D4555E">
        <w:trPr>
          <w:trHeight w:val="300"/>
        </w:trPr>
        <w:tc>
          <w:tcPr>
            <w:tcW w:w="2860" w:type="pct"/>
            <w:gridSpan w:val="6"/>
            <w:tcBorders>
              <w:top w:val="single" w:sz="8" w:space="0" w:color="auto"/>
              <w:left w:val="single" w:sz="8" w:space="0" w:color="auto"/>
              <w:bottom w:val="single" w:sz="8" w:space="0" w:color="auto"/>
              <w:right w:val="single" w:sz="8" w:space="0" w:color="000000"/>
            </w:tcBorders>
            <w:shd w:val="clear" w:color="000000" w:fill="F2F2F2"/>
            <w:vAlign w:val="center"/>
            <w:hideMark/>
          </w:tcPr>
          <w:p w14:paraId="16E3DFC9"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rPr>
              <w:t>SUMA:</w:t>
            </w:r>
          </w:p>
        </w:tc>
        <w:tc>
          <w:tcPr>
            <w:tcW w:w="363" w:type="pct"/>
            <w:tcBorders>
              <w:top w:val="nil"/>
              <w:left w:val="nil"/>
              <w:bottom w:val="single" w:sz="8" w:space="0" w:color="auto"/>
              <w:right w:val="single" w:sz="8" w:space="0" w:color="auto"/>
            </w:tcBorders>
            <w:shd w:val="clear" w:color="000000" w:fill="F2F2F2"/>
            <w:vAlign w:val="center"/>
            <w:hideMark/>
          </w:tcPr>
          <w:p w14:paraId="3F0CDFE9" w14:textId="77777777" w:rsidR="007D7D39" w:rsidRPr="003B10AF" w:rsidRDefault="007D7D39" w:rsidP="00D4555E">
            <w:pPr>
              <w:jc w:val="right"/>
              <w:rPr>
                <w:rFonts w:ascii="Arial" w:hAnsi="Arial" w:cs="Arial"/>
                <w:color w:val="000000"/>
                <w:sz w:val="12"/>
                <w:szCs w:val="14"/>
              </w:rPr>
            </w:pPr>
            <w:r w:rsidRPr="003B10AF">
              <w:rPr>
                <w:rFonts w:ascii="Arial" w:hAnsi="Arial" w:cs="Arial"/>
                <w:color w:val="000000"/>
                <w:sz w:val="12"/>
              </w:rPr>
              <w:t>100%</w:t>
            </w:r>
          </w:p>
        </w:tc>
        <w:tc>
          <w:tcPr>
            <w:tcW w:w="1777" w:type="pct"/>
            <w:tcBorders>
              <w:top w:val="nil"/>
              <w:left w:val="nil"/>
              <w:bottom w:val="single" w:sz="8" w:space="0" w:color="auto"/>
              <w:right w:val="single" w:sz="8" w:space="0" w:color="auto"/>
            </w:tcBorders>
            <w:shd w:val="clear" w:color="000000" w:fill="F2F2F2"/>
            <w:vAlign w:val="center"/>
            <w:hideMark/>
          </w:tcPr>
          <w:p w14:paraId="6BF6C8D4" w14:textId="77777777" w:rsidR="007D7D39" w:rsidRPr="003B10AF" w:rsidRDefault="007D7D39" w:rsidP="00D4555E">
            <w:pPr>
              <w:jc w:val="center"/>
              <w:rPr>
                <w:rFonts w:ascii="Arial" w:hAnsi="Arial" w:cs="Arial"/>
                <w:color w:val="000000"/>
                <w:sz w:val="12"/>
                <w:szCs w:val="14"/>
              </w:rPr>
            </w:pPr>
            <w:r w:rsidRPr="003B10AF">
              <w:rPr>
                <w:rFonts w:ascii="Arial" w:hAnsi="Arial" w:cs="Arial"/>
                <w:color w:val="000000"/>
                <w:sz w:val="12"/>
              </w:rPr>
              <w:t> </w:t>
            </w:r>
          </w:p>
        </w:tc>
      </w:tr>
    </w:tbl>
    <w:p w14:paraId="544D6B33" w14:textId="77777777" w:rsidR="007D7D39" w:rsidRDefault="00DD1DDB" w:rsidP="005839B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p>
    <w:tbl>
      <w:tblPr>
        <w:tblW w:w="5000" w:type="pct"/>
        <w:tblCellMar>
          <w:left w:w="70" w:type="dxa"/>
          <w:right w:w="70" w:type="dxa"/>
        </w:tblCellMar>
        <w:tblLook w:val="04A0" w:firstRow="1" w:lastRow="0" w:firstColumn="1" w:lastColumn="0" w:noHBand="0" w:noVBand="1"/>
      </w:tblPr>
      <w:tblGrid>
        <w:gridCol w:w="10187"/>
      </w:tblGrid>
      <w:tr w:rsidR="007D7D39" w:rsidRPr="007D7D39" w14:paraId="2A75EBE8" w14:textId="77777777" w:rsidTr="00D4555E">
        <w:trPr>
          <w:trHeight w:val="290"/>
        </w:trPr>
        <w:tc>
          <w:tcPr>
            <w:tcW w:w="5000" w:type="pct"/>
            <w:tcBorders>
              <w:top w:val="single" w:sz="8" w:space="0" w:color="auto"/>
              <w:left w:val="single" w:sz="8" w:space="0" w:color="auto"/>
              <w:bottom w:val="nil"/>
              <w:right w:val="single" w:sz="8" w:space="0" w:color="000000"/>
            </w:tcBorders>
            <w:shd w:val="clear" w:color="auto" w:fill="auto"/>
            <w:vAlign w:val="center"/>
            <w:hideMark/>
          </w:tcPr>
          <w:p w14:paraId="39166037" w14:textId="77777777" w:rsidR="007D7D39" w:rsidRPr="007D7D39" w:rsidRDefault="007D7D39" w:rsidP="007D7D39">
            <w:pPr>
              <w:spacing w:line="240" w:lineRule="auto"/>
              <w:jc w:val="left"/>
              <w:rPr>
                <w:rFonts w:ascii="Arial" w:hAnsi="Arial" w:cs="Arial"/>
                <w:color w:val="000000"/>
                <w:sz w:val="12"/>
                <w:szCs w:val="14"/>
                <w:lang w:eastAsia="pl-PL"/>
              </w:rPr>
            </w:pPr>
            <w:r w:rsidRPr="007D7D39">
              <w:rPr>
                <w:rFonts w:ascii="Arial" w:hAnsi="Arial" w:cs="Arial"/>
                <w:color w:val="000000"/>
                <w:sz w:val="12"/>
                <w:lang w:eastAsia="pl-PL"/>
              </w:rPr>
              <w:t xml:space="preserve">Zabrania się zmieniania wzoru tabeli, co do treści i formy. </w:t>
            </w:r>
          </w:p>
        </w:tc>
      </w:tr>
      <w:tr w:rsidR="007D7D39" w:rsidRPr="007D7D39" w14:paraId="465C6624" w14:textId="77777777" w:rsidTr="00D4555E">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7F987" w14:textId="77777777" w:rsidR="007D7D39" w:rsidRPr="007D7D39" w:rsidRDefault="007D7D39" w:rsidP="007D7D39">
            <w:pPr>
              <w:spacing w:line="240" w:lineRule="auto"/>
              <w:jc w:val="left"/>
              <w:rPr>
                <w:rFonts w:ascii="Arial" w:hAnsi="Arial" w:cs="Arial"/>
                <w:color w:val="000000"/>
                <w:sz w:val="12"/>
                <w:szCs w:val="14"/>
                <w:lang w:eastAsia="pl-PL"/>
              </w:rPr>
            </w:pPr>
            <w:r w:rsidRPr="007D7D39">
              <w:rPr>
                <w:rFonts w:ascii="Arial" w:hAnsi="Arial" w:cs="Arial"/>
                <w:color w:val="000000"/>
                <w:sz w:val="12"/>
                <w:lang w:eastAsia="pl-PL"/>
              </w:rPr>
              <w:t xml:space="preserve">Wykonawca, w terminie do 14 dni od daty podpisania umowy przedstawi Zamawiającemu do akceptacji „Harmonogram Szczegółowy”. </w:t>
            </w:r>
          </w:p>
        </w:tc>
      </w:tr>
      <w:tr w:rsidR="007D7D39" w:rsidRPr="007D7D39" w14:paraId="36B35B79" w14:textId="77777777" w:rsidTr="00D4555E">
        <w:trPr>
          <w:trHeight w:val="29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C75276" w14:textId="77777777" w:rsidR="007D7D39" w:rsidRPr="007D7D39" w:rsidRDefault="007D7D39" w:rsidP="007D7D39">
            <w:pPr>
              <w:spacing w:line="240" w:lineRule="auto"/>
              <w:jc w:val="left"/>
              <w:rPr>
                <w:rFonts w:ascii="Arial" w:hAnsi="Arial" w:cs="Arial"/>
                <w:color w:val="000000"/>
                <w:sz w:val="12"/>
                <w:szCs w:val="14"/>
                <w:lang w:eastAsia="pl-PL"/>
              </w:rPr>
            </w:pPr>
            <w:r w:rsidRPr="007D7D39">
              <w:rPr>
                <w:rFonts w:ascii="Arial" w:hAnsi="Arial" w:cs="Arial"/>
                <w:color w:val="000000"/>
                <w:sz w:val="12"/>
                <w:lang w:eastAsia="pl-PL"/>
              </w:rPr>
              <w:t>„Harmonogram Szczegółowy” zostanie przekazany Zamawiającemu w formie pliku „PDF” oraz MS PROJECT.</w:t>
            </w:r>
          </w:p>
        </w:tc>
      </w:tr>
    </w:tbl>
    <w:p w14:paraId="401120EA" w14:textId="1347CAB1" w:rsidR="005839BB" w:rsidRPr="002A6CA3" w:rsidRDefault="005839BB" w:rsidP="005839BB">
      <w:pPr>
        <w:tabs>
          <w:tab w:val="left" w:pos="3033"/>
          <w:tab w:val="center" w:pos="4536"/>
        </w:tabs>
        <w:spacing w:before="120" w:after="120" w:line="276" w:lineRule="auto"/>
        <w:jc w:val="left"/>
        <w:rPr>
          <w:rFonts w:ascii="Verdana" w:eastAsia="Calibri" w:hAnsi="Verdana" w:cstheme="minorHAnsi"/>
          <w:sz w:val="20"/>
        </w:rPr>
      </w:pPr>
    </w:p>
    <w:p w14:paraId="40083D65" w14:textId="77777777" w:rsidR="003F6267" w:rsidRPr="002A6CA3" w:rsidRDefault="003F6267" w:rsidP="003F6267">
      <w:pPr>
        <w:pStyle w:val="Nagwek1"/>
        <w:keepNext w:val="0"/>
        <w:keepLines w:val="0"/>
        <w:suppressAutoHyphens/>
        <w:spacing w:before="120" w:after="120" w:line="240" w:lineRule="auto"/>
        <w:ind w:left="425" w:right="-284"/>
        <w:rPr>
          <w:rFonts w:ascii="Verdana" w:hAnsi="Verdana" w:cstheme="minorHAnsi"/>
          <w:b w:val="0"/>
          <w:caps w:val="0"/>
          <w:sz w:val="20"/>
        </w:rPr>
      </w:pPr>
      <w:bookmarkStart w:id="284" w:name="_Toc40987609"/>
      <w:bookmarkStart w:id="285" w:name="_Toc122344845"/>
      <w:r w:rsidRPr="002A6CA3">
        <w:rPr>
          <w:rFonts w:ascii="Verdana" w:hAnsi="Verdana" w:cstheme="minorHAnsi"/>
          <w:b w:val="0"/>
          <w:caps w:val="0"/>
          <w:sz w:val="20"/>
        </w:rPr>
        <w:t xml:space="preserve">Cena netto Oferty (PLN) słownie </w:t>
      </w:r>
      <w:r w:rsidRPr="00666223">
        <w:rPr>
          <w:rFonts w:ascii="Verdana" w:hAnsi="Verdana" w:cstheme="minorHAnsi"/>
          <w:b w:val="0"/>
          <w:caps w:val="0"/>
          <w:sz w:val="20"/>
        </w:rPr>
        <w:t>[......]</w:t>
      </w:r>
      <w:r w:rsidRPr="00666223">
        <w:rPr>
          <w:rFonts w:ascii="Verdana" w:hAnsi="Verdana" w:cstheme="minorHAnsi"/>
          <w:b w:val="0"/>
          <w:caps w:val="0"/>
          <w:sz w:val="20"/>
          <w:vertAlign w:val="superscript"/>
        </w:rPr>
        <w:footnoteReference w:id="8"/>
      </w:r>
      <w:bookmarkEnd w:id="284"/>
      <w:bookmarkEnd w:id="285"/>
    </w:p>
    <w:p w14:paraId="17281367" w14:textId="494C26BC" w:rsidR="003F6267" w:rsidRPr="002A6CA3" w:rsidRDefault="003F6267" w:rsidP="003F6267">
      <w:pPr>
        <w:pStyle w:val="Nagwek1"/>
        <w:keepNext w:val="0"/>
        <w:keepLines w:val="0"/>
        <w:suppressAutoHyphens/>
        <w:spacing w:before="120" w:after="120" w:line="240" w:lineRule="auto"/>
        <w:ind w:left="425" w:right="-284"/>
        <w:rPr>
          <w:rFonts w:ascii="Verdana" w:hAnsi="Verdana" w:cstheme="minorHAnsi"/>
          <w:caps w:val="0"/>
          <w:sz w:val="20"/>
        </w:rPr>
      </w:pPr>
      <w:bookmarkStart w:id="286" w:name="_Toc40987610"/>
      <w:bookmarkStart w:id="287" w:name="_Toc122344846"/>
      <w:r w:rsidRPr="002A6CA3">
        <w:rPr>
          <w:rFonts w:ascii="Verdana" w:hAnsi="Verdana" w:cstheme="minorHAnsi"/>
          <w:caps w:val="0"/>
          <w:sz w:val="20"/>
        </w:rPr>
        <w:t xml:space="preserve">UWAGA: w </w:t>
      </w:r>
      <w:r w:rsidR="00FA3219" w:rsidRPr="002A6CA3">
        <w:rPr>
          <w:rFonts w:ascii="Verdana" w:hAnsi="Verdana" w:cstheme="minorHAnsi"/>
          <w:caps w:val="0"/>
          <w:sz w:val="20"/>
        </w:rPr>
        <w:t xml:space="preserve">Systemie </w:t>
      </w:r>
      <w:r w:rsidR="00794A5D" w:rsidRPr="002A6CA3">
        <w:rPr>
          <w:rFonts w:ascii="Verdana" w:hAnsi="Verdana" w:cstheme="minorHAnsi"/>
          <w:caps w:val="0"/>
          <w:sz w:val="20"/>
        </w:rPr>
        <w:t xml:space="preserve">Zakupowym </w:t>
      </w:r>
      <w:r w:rsidR="00FA3219" w:rsidRPr="002A6CA3">
        <w:rPr>
          <w:rFonts w:ascii="Verdana" w:hAnsi="Verdana" w:cstheme="minorHAnsi"/>
          <w:caps w:val="0"/>
          <w:sz w:val="20"/>
        </w:rPr>
        <w:t xml:space="preserve">GK PGE </w:t>
      </w:r>
      <w:r w:rsidRPr="002A6CA3">
        <w:rPr>
          <w:rFonts w:ascii="Verdana" w:hAnsi="Verdana" w:cstheme="minorHAnsi"/>
          <w:caps w:val="0"/>
          <w:sz w:val="20"/>
        </w:rPr>
        <w:t>należy wpisać cenę netto.</w:t>
      </w:r>
      <w:bookmarkEnd w:id="286"/>
      <w:bookmarkEnd w:id="287"/>
    </w:p>
    <w:p w14:paraId="777D035F" w14:textId="77777777" w:rsidR="00DD1DDB" w:rsidRPr="002A6CA3" w:rsidRDefault="00DD1DDB" w:rsidP="00DD1DDB">
      <w:pPr>
        <w:spacing w:before="120" w:after="120" w:line="276" w:lineRule="auto"/>
        <w:rPr>
          <w:rFonts w:ascii="Verdana" w:eastAsia="Calibri" w:hAnsi="Verdana" w:cstheme="minorHAnsi"/>
          <w:b/>
          <w:sz w:val="20"/>
          <w:u w:val="single"/>
        </w:rPr>
      </w:pPr>
    </w:p>
    <w:p w14:paraId="11F7531E" w14:textId="66C04790" w:rsidR="00DD1DDB" w:rsidRPr="002A6CA3" w:rsidRDefault="00F65191" w:rsidP="002A6CA3">
      <w:pPr>
        <w:ind w:left="4254" w:right="-993" w:hanging="284"/>
        <w:rPr>
          <w:rFonts w:ascii="Verdana" w:hAnsi="Verdana" w:cstheme="minorHAnsi"/>
          <w:sz w:val="20"/>
        </w:rPr>
      </w:pPr>
      <w:r w:rsidRPr="002A6CA3">
        <w:rPr>
          <w:rFonts w:ascii="Verdana" w:hAnsi="Verdana" w:cstheme="minorHAnsi"/>
          <w:sz w:val="20"/>
        </w:rPr>
        <w:t xml:space="preserve">                                                                               </w:t>
      </w:r>
      <w:r w:rsidR="00DD1DDB" w:rsidRPr="002A6CA3">
        <w:rPr>
          <w:rFonts w:ascii="Verdana" w:hAnsi="Verdana" w:cstheme="minorHAnsi"/>
          <w:sz w:val="20"/>
        </w:rPr>
        <w:tab/>
        <w:t xml:space="preserve">                 </w:t>
      </w:r>
      <w:r w:rsidR="00DD1DDB" w:rsidRPr="002A6CA3">
        <w:rPr>
          <w:rFonts w:ascii="Verdana" w:hAnsi="Verdana" w:cstheme="minorHAnsi"/>
          <w:sz w:val="20"/>
        </w:rPr>
        <w:tab/>
        <w:t xml:space="preserve">     ...........................................................</w:t>
      </w:r>
    </w:p>
    <w:p w14:paraId="583C6643" w14:textId="77777777" w:rsidR="00DD1DDB" w:rsidRPr="002A6CA3" w:rsidRDefault="00F65191" w:rsidP="00DD1DDB">
      <w:pPr>
        <w:spacing w:line="240" w:lineRule="auto"/>
        <w:ind w:left="5398" w:right="68" w:hanging="153"/>
        <w:jc w:val="center"/>
        <w:rPr>
          <w:rFonts w:ascii="Verdana" w:hAnsi="Verdana" w:cstheme="minorHAnsi"/>
          <w:i/>
          <w:sz w:val="20"/>
        </w:rPr>
      </w:pPr>
      <w:r w:rsidRPr="002A6CA3">
        <w:rPr>
          <w:rFonts w:ascii="Verdana" w:hAnsi="Verdana" w:cstheme="minorHAnsi"/>
          <w:i/>
          <w:sz w:val="20"/>
        </w:rPr>
        <w:t>p</w:t>
      </w:r>
      <w:r w:rsidR="00DD1DDB" w:rsidRPr="002A6CA3">
        <w:rPr>
          <w:rFonts w:ascii="Verdana" w:hAnsi="Verdana" w:cstheme="minorHAnsi"/>
          <w:i/>
          <w:sz w:val="20"/>
        </w:rPr>
        <w:t>odpis</w:t>
      </w:r>
      <w:r w:rsidR="004530E5" w:rsidRPr="002A6CA3">
        <w:rPr>
          <w:rFonts w:ascii="Verdana" w:hAnsi="Verdana" w:cstheme="minorHAnsi"/>
          <w:i/>
          <w:sz w:val="20"/>
        </w:rPr>
        <w:t xml:space="preserve"> osoby uprawnionej/</w:t>
      </w:r>
      <w:r w:rsidR="00DD1DDB" w:rsidRPr="002A6CA3">
        <w:rPr>
          <w:rFonts w:ascii="Verdana" w:hAnsi="Verdana" w:cstheme="minorHAnsi"/>
          <w:i/>
          <w:sz w:val="20"/>
        </w:rPr>
        <w:t xml:space="preserve"> osób uprawnionych do składania oświadczeń woli w imieniu Wykonawcy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88" w:name="_Toc515896306"/>
      <w:bookmarkStart w:id="289" w:name="_Toc122344847"/>
      <w:r>
        <w:rPr>
          <w:rFonts w:ascii="Verdana" w:hAnsi="Verdana" w:cstheme="minorHAnsi"/>
          <w:sz w:val="20"/>
        </w:rPr>
        <w:br w:type="page"/>
      </w:r>
    </w:p>
    <w:p w14:paraId="3EDD80DF" w14:textId="1A708F71"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666223">
        <w:rPr>
          <w:rFonts w:ascii="Verdana" w:hAnsi="Verdana" w:cstheme="minorHAnsi"/>
          <w:sz w:val="20"/>
          <w:lang w:val="pl-PL"/>
        </w:rPr>
        <w:lastRenderedPageBreak/>
        <w:t xml:space="preserve">ZAŁĄCZNIK NR </w:t>
      </w:r>
      <w:r w:rsidR="00AB4C0C" w:rsidRPr="00666223">
        <w:rPr>
          <w:rFonts w:ascii="Verdana" w:hAnsi="Verdana" w:cstheme="minorHAnsi"/>
          <w:sz w:val="20"/>
          <w:lang w:val="pl-PL"/>
        </w:rPr>
        <w:t>6</w:t>
      </w:r>
      <w:r w:rsidR="004A54CB" w:rsidRPr="00666223">
        <w:rPr>
          <w:rFonts w:ascii="Verdana" w:hAnsi="Verdana" w:cstheme="minorHAnsi"/>
          <w:sz w:val="20"/>
          <w:lang w:val="pl-PL"/>
        </w:rPr>
        <w:t xml:space="preserve"> DO </w:t>
      </w:r>
      <w:r w:rsidR="00904E94" w:rsidRPr="00666223">
        <w:rPr>
          <w:rFonts w:ascii="Verdana" w:hAnsi="Verdana" w:cstheme="minorHAnsi"/>
          <w:sz w:val="20"/>
          <w:lang w:val="pl-PL"/>
        </w:rPr>
        <w:t>SWZ</w:t>
      </w:r>
      <w:r w:rsidR="004A54CB" w:rsidRPr="00666223">
        <w:rPr>
          <w:rFonts w:ascii="Verdana" w:hAnsi="Verdana" w:cstheme="minorHAnsi"/>
          <w:sz w:val="20"/>
          <w:lang w:val="pl-PL"/>
        </w:rPr>
        <w:t xml:space="preserve"> – </w:t>
      </w:r>
      <w:bookmarkEnd w:id="288"/>
      <w:r w:rsidRPr="00666223">
        <w:rPr>
          <w:rFonts w:ascii="Verdana" w:hAnsi="Verdana" w:cstheme="minorHAnsi"/>
          <w:sz w:val="20"/>
          <w:lang w:val="pl-PL"/>
        </w:rPr>
        <w:t>WYKAZ WYKONANYCH ROBÓT BUDOWLANYCH</w:t>
      </w:r>
      <w:bookmarkEnd w:id="289"/>
    </w:p>
    <w:p w14:paraId="52A5C1A1" w14:textId="77777777" w:rsidR="00601841" w:rsidRPr="002A6CA3" w:rsidRDefault="00601841" w:rsidP="004A54CB">
      <w:pPr>
        <w:rPr>
          <w:rFonts w:ascii="Verdana" w:hAnsi="Verdana" w:cstheme="minorHAnsi"/>
          <w:sz w:val="20"/>
        </w:rPr>
      </w:pPr>
    </w:p>
    <w:p w14:paraId="3C02166E" w14:textId="19BF2019" w:rsidR="00B3599D" w:rsidRPr="00666223" w:rsidRDefault="00B3599D" w:rsidP="00B3599D">
      <w:pPr>
        <w:spacing w:line="240" w:lineRule="auto"/>
        <w:jc w:val="center"/>
        <w:rPr>
          <w:rFonts w:ascii="Verdana" w:hAnsi="Verdana" w:cstheme="minorHAnsi"/>
          <w:b/>
          <w:sz w:val="20"/>
        </w:rPr>
      </w:pPr>
      <w:r w:rsidRPr="00666223">
        <w:rPr>
          <w:rFonts w:ascii="Verdana" w:hAnsi="Verdana" w:cstheme="minorHAnsi"/>
          <w:b/>
          <w:sz w:val="20"/>
        </w:rPr>
        <w:t xml:space="preserve">WYKAZ WYKONANYCH </w:t>
      </w:r>
      <w:r w:rsidR="004530E5" w:rsidRPr="00666223">
        <w:rPr>
          <w:rFonts w:ascii="Verdana" w:hAnsi="Verdana" w:cstheme="minorHAnsi"/>
          <w:b/>
          <w:sz w:val="20"/>
        </w:rPr>
        <w:t>ROBÓT BUDOWALNYCH</w:t>
      </w:r>
      <w:r w:rsidRPr="00666223">
        <w:rPr>
          <w:rFonts w:ascii="Verdana" w:hAnsi="Verdana" w:cstheme="minorHAnsi"/>
          <w:b/>
          <w:sz w:val="20"/>
        </w:rPr>
        <w:t xml:space="preserve"> </w:t>
      </w:r>
    </w:p>
    <w:p w14:paraId="372344BE" w14:textId="61EE72BB" w:rsidR="00B3599D" w:rsidRPr="00666223" w:rsidRDefault="00B3599D" w:rsidP="00B3599D">
      <w:pPr>
        <w:spacing w:line="240" w:lineRule="auto"/>
        <w:jc w:val="center"/>
        <w:rPr>
          <w:rFonts w:ascii="Verdana" w:hAnsi="Verdana" w:cstheme="minorHAnsi"/>
          <w:b/>
          <w:sz w:val="20"/>
        </w:rPr>
      </w:pPr>
      <w:r w:rsidRPr="00666223">
        <w:rPr>
          <w:rFonts w:ascii="Verdana" w:hAnsi="Verdana" w:cstheme="minorHAnsi"/>
          <w:b/>
          <w:sz w:val="20"/>
        </w:rPr>
        <w:t xml:space="preserve">W OKRESIE OSTATNICH </w:t>
      </w:r>
      <w:r w:rsidR="00666223" w:rsidRPr="00666223">
        <w:rPr>
          <w:rFonts w:ascii="Verdana" w:hAnsi="Verdana" w:cstheme="minorHAnsi"/>
          <w:b/>
          <w:sz w:val="20"/>
        </w:rPr>
        <w:t>5</w:t>
      </w:r>
      <w:r w:rsidRPr="00666223">
        <w:rPr>
          <w:rFonts w:ascii="Verdana" w:hAnsi="Verdana" w:cstheme="minorHAnsi"/>
          <w:b/>
          <w:sz w:val="20"/>
        </w:rPr>
        <w:t xml:space="preserve"> 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666223">
        <w:rPr>
          <w:rFonts w:ascii="Verdana" w:hAnsi="Verdana" w:cstheme="minorHAnsi"/>
          <w:b/>
          <w:sz w:val="20"/>
        </w:rPr>
        <w:t>WARTOŚCI, PRZEDMIOTU, DAT ICH WYKONANIA I ODBIORCÓW</w:t>
      </w:r>
    </w:p>
    <w:p w14:paraId="27198DCF" w14:textId="77777777" w:rsidR="00B3599D" w:rsidRPr="002A6CA3" w:rsidRDefault="00B3599D" w:rsidP="00B3599D">
      <w:pPr>
        <w:rPr>
          <w:rFonts w:ascii="Verdana" w:hAnsi="Verdana" w:cstheme="minorHAnsi"/>
          <w:sz w:val="20"/>
        </w:rPr>
      </w:pPr>
    </w:p>
    <w:p w14:paraId="1A620DDA" w14:textId="2C2DBBD6" w:rsidR="00B3599D" w:rsidRPr="00666223" w:rsidRDefault="00F65191" w:rsidP="00666223">
      <w:pPr>
        <w:spacing w:after="120" w:line="240" w:lineRule="auto"/>
        <w:ind w:left="-284"/>
        <w:rPr>
          <w:rFonts w:ascii="Verdana" w:hAnsi="Verdana" w:cstheme="minorHAnsi"/>
          <w:b/>
          <w:i/>
          <w:sz w:val="20"/>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666223" w:rsidRPr="00666223">
        <w:rPr>
          <w:rFonts w:ascii="Verdana" w:hAnsi="Verdana" w:cstheme="minorHAnsi"/>
          <w:b/>
          <w:i/>
          <w:sz w:val="20"/>
        </w:rPr>
        <w:t>Modernizacja pomieszczeń z przeznaczeniem na archiwum ogólnozakładowe z jednoczesnym uwzględnieniem przeznaczenia części pomieszczeń na potrzeby socjalne- stołówkę pracowniczą, w budynku socjalnym położonym przy ul. Gdańskiej 34 a w Szczecinie, w oparciu o posiadaną dokumentację projektową”</w:t>
      </w:r>
      <w:r w:rsidR="00B3599D" w:rsidRPr="00666223">
        <w:rPr>
          <w:rFonts w:ascii="Verdana" w:hAnsi="Verdana" w:cstheme="minorHAnsi"/>
          <w:sz w:val="20"/>
        </w:rPr>
        <w:t xml:space="preserve"> (numer ref. postępowania:</w:t>
      </w:r>
      <w:r w:rsidR="00B3599D" w:rsidRPr="00666223">
        <w:rPr>
          <w:rFonts w:ascii="Verdana" w:hAnsi="Verdana" w:cstheme="minorHAnsi"/>
          <w:b/>
          <w:sz w:val="20"/>
        </w:rPr>
        <w:t xml:space="preserve"> </w:t>
      </w:r>
      <w:r w:rsidR="00666223" w:rsidRPr="00666223">
        <w:rPr>
          <w:rFonts w:ascii="Verdana" w:eastAsia="EUAlbertina-Regular-Identity-H" w:hAnsi="Verdana" w:cstheme="minorHAnsi"/>
          <w:sz w:val="20"/>
        </w:rPr>
        <w:t>POST/PEC/PEC/ZWR/01045/2024</w:t>
      </w:r>
      <w:r w:rsidR="00B3599D" w:rsidRPr="00666223">
        <w:rPr>
          <w:rFonts w:ascii="Verdana" w:hAnsi="Verdana" w:cstheme="minorHAnsi"/>
          <w:sz w:val="20"/>
        </w:rPr>
        <w:t>)</w:t>
      </w:r>
      <w:r w:rsidR="00B3599D" w:rsidRPr="00666223">
        <w:rPr>
          <w:rFonts w:ascii="Verdana" w:hAnsi="Verdana" w:cstheme="minorHAnsi"/>
          <w:b/>
          <w:sz w:val="20"/>
        </w:rPr>
        <w:t xml:space="preserve">, </w:t>
      </w:r>
      <w:r w:rsidR="00B3599D" w:rsidRPr="00666223">
        <w:rPr>
          <w:rFonts w:ascii="Verdana" w:hAnsi="Verdana" w:cstheme="minorHAnsi"/>
          <w:b/>
          <w:sz w:val="20"/>
          <w:lang w:eastAsia="pl-PL"/>
        </w:rPr>
        <w:t>OŚWIADCZAMY</w:t>
      </w:r>
      <w:r w:rsidR="00B3599D" w:rsidRPr="00666223">
        <w:rPr>
          <w:rFonts w:ascii="Verdana" w:hAnsi="Verdana" w:cstheme="minorHAnsi"/>
          <w:sz w:val="20"/>
          <w:lang w:eastAsia="pl-PL"/>
        </w:rPr>
        <w:t xml:space="preserve">, </w:t>
      </w:r>
      <w:r w:rsidR="00B3599D" w:rsidRPr="00666223">
        <w:rPr>
          <w:rFonts w:ascii="Verdana" w:hAnsi="Verdana" w:cstheme="minorHAnsi"/>
          <w:bCs/>
          <w:sz w:val="20"/>
          <w:lang w:eastAsia="pl-PL"/>
        </w:rPr>
        <w:t>że</w:t>
      </w:r>
      <w:r w:rsidR="00B3599D" w:rsidRPr="00666223">
        <w:rPr>
          <w:rFonts w:ascii="Verdana" w:hAnsi="Verdana" w:cstheme="minorHAnsi"/>
          <w:sz w:val="20"/>
          <w:lang w:eastAsia="pl-PL"/>
        </w:rPr>
        <w:t xml:space="preserve"> w okresie ostatnich </w:t>
      </w:r>
      <w:r w:rsidR="00666223" w:rsidRPr="00666223">
        <w:rPr>
          <w:rFonts w:ascii="Verdana" w:hAnsi="Verdana" w:cstheme="minorHAnsi"/>
          <w:sz w:val="20"/>
          <w:lang w:eastAsia="pl-PL"/>
        </w:rPr>
        <w:t>5</w:t>
      </w:r>
      <w:r w:rsidR="00B3599D" w:rsidRPr="00666223">
        <w:rPr>
          <w:rFonts w:ascii="Verdana" w:hAnsi="Verdana" w:cstheme="minorHAnsi"/>
          <w:sz w:val="20"/>
          <w:lang w:eastAsia="pl-PL"/>
        </w:rPr>
        <w:t xml:space="preserve"> lat przed upływem terminu składania Ofert wykonaliśmy następujące roboty budowlane: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52"/>
        <w:gridCol w:w="1854"/>
        <w:gridCol w:w="2007"/>
        <w:gridCol w:w="1668"/>
        <w:gridCol w:w="1699"/>
        <w:gridCol w:w="2317"/>
      </w:tblGrid>
      <w:tr w:rsidR="00B3599D" w:rsidRPr="00624AE0" w14:paraId="5576ABDA" w14:textId="77777777" w:rsidTr="0013058C">
        <w:trPr>
          <w:cantSplit/>
          <w:trHeight w:val="737"/>
          <w:tblHeader/>
        </w:trPr>
        <w:tc>
          <w:tcPr>
            <w:tcW w:w="319" w:type="pct"/>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909"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984" w:type="pct"/>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56F00D8D" w:rsidR="00B3599D" w:rsidRPr="002A6CA3" w:rsidRDefault="00B3599D" w:rsidP="00666223">
            <w:pPr>
              <w:jc w:val="center"/>
              <w:rPr>
                <w:rFonts w:ascii="Verdana" w:hAnsi="Verdana" w:cstheme="minorHAnsi"/>
                <w:i/>
                <w:sz w:val="20"/>
              </w:rPr>
            </w:pPr>
            <w:r w:rsidRPr="000F3AAE">
              <w:rPr>
                <w:rFonts w:ascii="Verdana" w:hAnsi="Verdana" w:cstheme="minorHAnsi"/>
                <w:i/>
                <w:sz w:val="20"/>
              </w:rPr>
              <w:t xml:space="preserve">Wartość zrealizowanych </w:t>
            </w:r>
            <w:r w:rsidR="0091654E" w:rsidRPr="000F3AAE">
              <w:rPr>
                <w:rFonts w:ascii="Verdana" w:hAnsi="Verdana" w:cstheme="minorHAnsi"/>
                <w:i/>
                <w:sz w:val="20"/>
              </w:rPr>
              <w:t>robót</w:t>
            </w:r>
            <w:r w:rsidRPr="002A6CA3">
              <w:rPr>
                <w:rFonts w:ascii="Verdana" w:hAnsi="Verdana" w:cstheme="minorHAnsi"/>
                <w:i/>
                <w:sz w:val="20"/>
              </w:rPr>
              <w:t xml:space="preserve"> </w:t>
            </w:r>
          </w:p>
        </w:tc>
        <w:tc>
          <w:tcPr>
            <w:tcW w:w="1651" w:type="pct"/>
            <w:gridSpan w:val="2"/>
            <w:tcBorders>
              <w:top w:val="single" w:sz="4" w:space="0" w:color="auto"/>
              <w:bottom w:val="single" w:sz="4" w:space="0" w:color="auto"/>
            </w:tcBorders>
            <w:shd w:val="clear" w:color="auto" w:fill="C6D9F1" w:themeFill="text2" w:themeFillTint="33"/>
            <w:vAlign w:val="center"/>
          </w:tcPr>
          <w:p w14:paraId="6A243E35" w14:textId="1981AB2D" w:rsidR="00B3599D" w:rsidRPr="002A6CA3" w:rsidRDefault="00B3599D" w:rsidP="00666223">
            <w:pPr>
              <w:jc w:val="center"/>
              <w:rPr>
                <w:rFonts w:ascii="Verdana" w:hAnsi="Verdana" w:cstheme="minorHAnsi"/>
                <w:i/>
                <w:sz w:val="20"/>
              </w:rPr>
            </w:pPr>
            <w:r w:rsidRPr="002A6CA3">
              <w:rPr>
                <w:rFonts w:ascii="Verdana" w:hAnsi="Verdana" w:cstheme="minorHAnsi"/>
                <w:i/>
                <w:sz w:val="20"/>
              </w:rPr>
              <w:t xml:space="preserve">Termin </w:t>
            </w:r>
            <w:r w:rsidRPr="0013058C">
              <w:rPr>
                <w:rFonts w:ascii="Verdana" w:hAnsi="Verdana" w:cstheme="minorHAnsi"/>
                <w:i/>
                <w:sz w:val="20"/>
              </w:rPr>
              <w:t xml:space="preserve">realizacji </w:t>
            </w:r>
            <w:r w:rsidR="0091654E" w:rsidRPr="0013058C">
              <w:rPr>
                <w:rFonts w:ascii="Verdana" w:hAnsi="Verdana" w:cstheme="minorHAnsi"/>
                <w:i/>
                <w:sz w:val="20"/>
              </w:rPr>
              <w:t>robót</w:t>
            </w:r>
          </w:p>
        </w:tc>
        <w:tc>
          <w:tcPr>
            <w:tcW w:w="1136" w:type="pct"/>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13058C">
        <w:trPr>
          <w:cantSplit/>
          <w:trHeight w:val="504"/>
          <w:tblHeader/>
        </w:trPr>
        <w:tc>
          <w:tcPr>
            <w:tcW w:w="319" w:type="pct"/>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909" w:type="pct"/>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984" w:type="pct"/>
            <w:vMerge/>
          </w:tcPr>
          <w:p w14:paraId="2F8BD42E" w14:textId="77777777" w:rsidR="00B3599D" w:rsidRPr="002A6CA3" w:rsidRDefault="00B3599D" w:rsidP="00B3599D">
            <w:pPr>
              <w:jc w:val="center"/>
              <w:rPr>
                <w:rFonts w:ascii="Verdana" w:hAnsi="Verdana" w:cstheme="minorHAnsi"/>
                <w:i/>
                <w:sz w:val="20"/>
              </w:rPr>
            </w:pPr>
          </w:p>
        </w:tc>
        <w:tc>
          <w:tcPr>
            <w:tcW w:w="818" w:type="pct"/>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833" w:type="pct"/>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1136" w:type="pct"/>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13058C">
        <w:trPr>
          <w:trHeight w:val="443"/>
        </w:trPr>
        <w:tc>
          <w:tcPr>
            <w:tcW w:w="319" w:type="pct"/>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909" w:type="pct"/>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984" w:type="pct"/>
          </w:tcPr>
          <w:p w14:paraId="68DC1943" w14:textId="77777777" w:rsidR="00B3599D" w:rsidRPr="002A6CA3" w:rsidRDefault="00B3599D" w:rsidP="00B3599D">
            <w:pPr>
              <w:spacing w:before="120"/>
              <w:rPr>
                <w:rFonts w:ascii="Verdana" w:hAnsi="Verdana" w:cstheme="minorHAnsi"/>
                <w:sz w:val="20"/>
              </w:rPr>
            </w:pPr>
          </w:p>
        </w:tc>
        <w:tc>
          <w:tcPr>
            <w:tcW w:w="818" w:type="pct"/>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833" w:type="pct"/>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1136" w:type="pct"/>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55A3CBC" w14:textId="77777777" w:rsidR="0013058C" w:rsidRDefault="0013058C" w:rsidP="00B17724">
      <w:pPr>
        <w:spacing w:before="120"/>
        <w:ind w:left="-284" w:right="-569"/>
        <w:outlineLvl w:val="0"/>
        <w:rPr>
          <w:rFonts w:ascii="Verdana" w:hAnsi="Verdana" w:cstheme="minorHAnsi"/>
          <w:i/>
          <w:sz w:val="20"/>
        </w:rPr>
      </w:pPr>
      <w:bookmarkStart w:id="290" w:name="_Toc515896307"/>
      <w:bookmarkStart w:id="291" w:name="_Toc122344848"/>
    </w:p>
    <w:p w14:paraId="7995C4A1" w14:textId="77777777" w:rsidR="0013058C" w:rsidRDefault="0013058C" w:rsidP="00B17724">
      <w:pPr>
        <w:spacing w:before="120"/>
        <w:ind w:left="-284" w:right="-569"/>
        <w:outlineLvl w:val="0"/>
        <w:rPr>
          <w:rFonts w:ascii="Verdana" w:hAnsi="Verdana" w:cstheme="minorHAnsi"/>
          <w:i/>
          <w:sz w:val="20"/>
        </w:rPr>
      </w:pPr>
    </w:p>
    <w:p w14:paraId="2DFC00DD" w14:textId="77777777" w:rsidR="0013058C" w:rsidRDefault="0013058C" w:rsidP="00B17724">
      <w:pPr>
        <w:spacing w:before="120"/>
        <w:ind w:left="-284" w:right="-569"/>
        <w:outlineLvl w:val="0"/>
        <w:rPr>
          <w:rFonts w:ascii="Verdana" w:hAnsi="Verdana" w:cstheme="minorHAnsi"/>
          <w:i/>
          <w:sz w:val="20"/>
        </w:rPr>
      </w:pPr>
    </w:p>
    <w:p w14:paraId="667050B0" w14:textId="3B54598B" w:rsidR="00B17724" w:rsidRPr="002A6CA3" w:rsidRDefault="00B17724" w:rsidP="00B17724">
      <w:pPr>
        <w:spacing w:before="120"/>
        <w:ind w:left="-284" w:right="-569"/>
        <w:outlineLvl w:val="0"/>
        <w:rPr>
          <w:rFonts w:ascii="Verdana" w:hAnsi="Verdana" w:cstheme="minorHAnsi"/>
          <w:i/>
          <w:sz w:val="20"/>
        </w:rPr>
      </w:pPr>
      <w:r w:rsidRPr="002A6CA3">
        <w:rPr>
          <w:rFonts w:ascii="Verdana" w:hAnsi="Verdana" w:cstheme="minorHAnsi"/>
          <w:i/>
          <w:sz w:val="20"/>
        </w:rPr>
        <w:t>UWAGA: Należy dostosować ilość wierszy do ilości wykazywanych zadań</w:t>
      </w:r>
      <w:bookmarkEnd w:id="290"/>
      <w:bookmarkEnd w:id="291"/>
    </w:p>
    <w:p w14:paraId="7DD45A55" w14:textId="71DD60AF"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t>
      </w:r>
      <w:r w:rsidR="00514F8D">
        <w:rPr>
          <w:rFonts w:ascii="Verdana" w:hAnsi="Verdana" w:cstheme="minorHAnsi"/>
          <w:sz w:val="20"/>
        </w:rPr>
        <w:t xml:space="preserve">wykonane </w:t>
      </w:r>
      <w:r w:rsidRPr="002A6CA3">
        <w:rPr>
          <w:rFonts w:ascii="Verdana" w:hAnsi="Verdana" w:cstheme="minorHAnsi"/>
          <w:sz w:val="20"/>
        </w:rPr>
        <w:t xml:space="preserve">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07587C4A" w14:textId="1529AF4A" w:rsidR="00D7603F" w:rsidRDefault="00D7603F">
      <w:pPr>
        <w:spacing w:line="240" w:lineRule="auto"/>
        <w:jc w:val="left"/>
        <w:rPr>
          <w:rFonts w:ascii="Verdana" w:hAnsi="Verdana" w:cstheme="minorHAnsi"/>
          <w:b/>
          <w:i/>
          <w:sz w:val="20"/>
        </w:rPr>
      </w:pP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31885" w14:textId="77777777" w:rsidR="00697699" w:rsidRDefault="00697699">
      <w:r>
        <w:separator/>
      </w:r>
    </w:p>
  </w:endnote>
  <w:endnote w:type="continuationSeparator" w:id="0">
    <w:p w14:paraId="0F6766F8" w14:textId="77777777" w:rsidR="00697699" w:rsidRDefault="00697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E368D" w:rsidRPr="0072383F" w:rsidRDefault="005E368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5C9732" w:rsidR="005E368D" w:rsidRPr="00796896" w:rsidRDefault="005E368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30B5B">
              <w:rPr>
                <w:rFonts w:ascii="Arial" w:hAnsi="Arial" w:cs="Arial"/>
                <w:bCs/>
                <w:noProof/>
                <w:sz w:val="16"/>
                <w:szCs w:val="16"/>
                <w:lang w:eastAsia="pl-PL"/>
              </w:rPr>
              <w:t>15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30B5B">
              <w:rPr>
                <w:rFonts w:ascii="Arial" w:hAnsi="Arial" w:cs="Arial"/>
                <w:bCs/>
                <w:noProof/>
                <w:sz w:val="16"/>
                <w:szCs w:val="16"/>
                <w:lang w:eastAsia="pl-PL"/>
              </w:rPr>
              <w:t>36</w:t>
            </w:r>
            <w:r w:rsidRPr="00796896">
              <w:rPr>
                <w:rFonts w:ascii="Arial" w:hAnsi="Arial" w:cs="Arial"/>
                <w:bCs/>
                <w:sz w:val="16"/>
                <w:szCs w:val="16"/>
                <w:lang w:eastAsia="pl-PL"/>
              </w:rPr>
              <w:fldChar w:fldCharType="end"/>
            </w:r>
          </w:p>
        </w:sdtContent>
      </w:sdt>
    </w:sdtContent>
  </w:sdt>
  <w:p w14:paraId="270B7F7F" w14:textId="77777777" w:rsidR="005E368D" w:rsidRDefault="005E3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AA220" w14:textId="77777777" w:rsidR="00697699" w:rsidRDefault="00697699">
      <w:r>
        <w:separator/>
      </w:r>
    </w:p>
  </w:footnote>
  <w:footnote w:type="continuationSeparator" w:id="0">
    <w:p w14:paraId="5FE38249" w14:textId="77777777" w:rsidR="00697699" w:rsidRDefault="00697699">
      <w:r>
        <w:continuationSeparator/>
      </w:r>
    </w:p>
  </w:footnote>
  <w:footnote w:id="1">
    <w:p w14:paraId="76090856" w14:textId="77777777" w:rsidR="005E368D" w:rsidRPr="002A6CA3" w:rsidRDefault="005E368D"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5E368D" w:rsidRPr="002A6CA3" w:rsidDel="00900F4B" w:rsidRDefault="005E368D" w:rsidP="0042031F">
      <w:pPr>
        <w:pStyle w:val="Tekstprzypisudolnego"/>
        <w:rPr>
          <w:del w:id="280"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5E368D" w:rsidRPr="002A6CA3" w:rsidRDefault="005E368D"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5E368D" w:rsidRPr="002A6CA3" w:rsidRDefault="005E368D"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5E368D" w:rsidRPr="002A6CA3" w:rsidRDefault="005E368D"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5E368D" w:rsidRPr="002A6CA3" w:rsidRDefault="005E368D"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5E368D" w:rsidRPr="002A6CA3" w:rsidRDefault="005E368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5E368D" w:rsidRPr="002A6CA3" w:rsidRDefault="005E368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5E368D" w:rsidRPr="003F6267" w:rsidRDefault="005E368D"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5E368D" w:rsidRPr="002A6CA3" w:rsidRDefault="005E368D"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 w:id="8">
    <w:p w14:paraId="7ADAB7B4" w14:textId="306E19EC" w:rsidR="005E368D" w:rsidRPr="00F65191" w:rsidRDefault="005E368D" w:rsidP="003F6267">
      <w:pPr>
        <w:pStyle w:val="Tekstprzypisudolnego"/>
        <w:jc w:val="both"/>
        <w:rPr>
          <w:rFonts w:ascii="Arial" w:hAnsi="Arial" w:cs="Arial"/>
          <w:sz w:val="16"/>
          <w:szCs w:val="16"/>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Cena wskazana słownie powinna być tożsama z ceną wpisaną w Formularzu oferty w Syste</w:t>
      </w:r>
      <w:r>
        <w:rPr>
          <w:rFonts w:ascii="Verdana" w:hAnsi="Verdana" w:cstheme="minorHAnsi"/>
          <w:sz w:val="18"/>
          <w:szCs w:val="18"/>
        </w:rPr>
        <w:t>m</w:t>
      </w:r>
      <w:r w:rsidRPr="002A6CA3">
        <w:rPr>
          <w:rFonts w:ascii="Verdana" w:hAnsi="Verdana" w:cstheme="minorHAnsi"/>
          <w:sz w:val="18"/>
          <w:szCs w:val="18"/>
        </w:rPr>
        <w:t>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5E368D" w:rsidRPr="00796896" w14:paraId="6F2D8356" w14:textId="77777777" w:rsidTr="00563339">
      <w:trPr>
        <w:trHeight w:val="841"/>
      </w:trPr>
      <w:tc>
        <w:tcPr>
          <w:tcW w:w="1985" w:type="dxa"/>
        </w:tcPr>
        <w:p w14:paraId="100CED07" w14:textId="77777777" w:rsidR="005E368D" w:rsidRPr="00796896" w:rsidRDefault="005E368D"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5E368D" w:rsidRPr="00796896" w:rsidRDefault="005E368D" w:rsidP="00796896">
          <w:pPr>
            <w:spacing w:line="240" w:lineRule="auto"/>
            <w:jc w:val="right"/>
            <w:rPr>
              <w:rFonts w:ascii="Arial" w:hAnsi="Arial" w:cs="Arial"/>
              <w:b/>
              <w:sz w:val="14"/>
              <w:lang w:eastAsia="pl-PL"/>
            </w:rPr>
          </w:pPr>
        </w:p>
        <w:p w14:paraId="72DEF8A6" w14:textId="77777777" w:rsidR="005E368D" w:rsidRPr="00796896" w:rsidRDefault="005E368D" w:rsidP="00796896">
          <w:pPr>
            <w:spacing w:line="240" w:lineRule="auto"/>
            <w:jc w:val="right"/>
            <w:rPr>
              <w:sz w:val="14"/>
              <w:lang w:eastAsia="pl-PL"/>
            </w:rPr>
          </w:pPr>
        </w:p>
      </w:tc>
      <w:tc>
        <w:tcPr>
          <w:tcW w:w="2092" w:type="dxa"/>
        </w:tcPr>
        <w:p w14:paraId="6EF5E519" w14:textId="77777777" w:rsidR="005E368D" w:rsidRPr="00796896" w:rsidRDefault="005E368D"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5E368D" w:rsidRPr="00245C0A" w:rsidRDefault="005E368D"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5E368D" w:rsidRPr="00245C0A" w:rsidRDefault="005E368D" w:rsidP="00796896">
                          <w:pPr>
                            <w:rPr>
                              <w:rFonts w:ascii="Arial" w:hAnsi="Arial" w:cs="Arial"/>
                              <w:sz w:val="14"/>
                              <w:szCs w:val="16"/>
                            </w:rPr>
                          </w:pPr>
                        </w:p>
                      </w:txbxContent>
                    </v:textbox>
                    <w10:wrap anchorx="margin"/>
                  </v:shape>
                </w:pict>
              </mc:Fallback>
            </mc:AlternateContent>
          </w:r>
        </w:p>
        <w:p w14:paraId="6A62E664" w14:textId="77777777" w:rsidR="005E368D" w:rsidRPr="00796896" w:rsidRDefault="005E368D" w:rsidP="00796896">
          <w:pPr>
            <w:spacing w:line="240" w:lineRule="auto"/>
            <w:ind w:firstLine="708"/>
            <w:jc w:val="left"/>
            <w:rPr>
              <w:lang w:eastAsia="pl-PL"/>
            </w:rPr>
          </w:pPr>
        </w:p>
      </w:tc>
    </w:tr>
  </w:tbl>
  <w:p w14:paraId="68ED044D" w14:textId="0D4ED5C2" w:rsidR="005E368D" w:rsidRPr="0072383F" w:rsidRDefault="005E368D"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5E368D" w:rsidRDefault="005E368D"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3EE3DD74" w14:textId="77777777" w:rsidR="005E368D" w:rsidRDefault="005E368D"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C0A6E">
      <w:rPr>
        <w:rFonts w:ascii="Calibri" w:hAnsi="Calibri"/>
        <w:b/>
        <w:szCs w:val="16"/>
      </w:rPr>
      <w:t xml:space="preserve">Modernizacja pomieszczeń z przeznaczeniem na archiwum ogólnozakładowe z jednoczesnym uwzględnieniem przeznaczenia części pomieszczeń </w:t>
    </w:r>
  </w:p>
  <w:p w14:paraId="33CD19B9" w14:textId="794749B7" w:rsidR="005E368D" w:rsidRDefault="005E368D" w:rsidP="002932B9">
    <w:pPr>
      <w:pStyle w:val="Nagwek"/>
      <w:jc w:val="center"/>
      <w:rPr>
        <w:rFonts w:ascii="Calibri" w:hAnsi="Calibri"/>
        <w:b/>
        <w:szCs w:val="16"/>
      </w:rPr>
    </w:pPr>
    <w:r w:rsidRPr="005C0A6E">
      <w:rPr>
        <w:rFonts w:ascii="Calibri" w:hAnsi="Calibri"/>
        <w:b/>
        <w:szCs w:val="16"/>
      </w:rPr>
      <w:t>na potrzeby socjalne- stołówkę pracowniczą, w budynku socjalnym położonym przy ul. Gdańskiej 34 a w Szczecinie, w oparciu</w:t>
    </w:r>
  </w:p>
  <w:p w14:paraId="6C7B3016" w14:textId="6A17F2DE" w:rsidR="005E368D" w:rsidRPr="0072383F" w:rsidRDefault="005E368D" w:rsidP="002932B9">
    <w:pPr>
      <w:pStyle w:val="Nagwek"/>
      <w:jc w:val="center"/>
      <w:rPr>
        <w:rFonts w:ascii="Calibri" w:hAnsi="Calibri"/>
        <w:b/>
        <w:szCs w:val="16"/>
      </w:rPr>
    </w:pPr>
    <w:r w:rsidRPr="005C0A6E">
      <w:rPr>
        <w:rFonts w:ascii="Calibri" w:hAnsi="Calibri"/>
        <w:b/>
        <w:szCs w:val="16"/>
      </w:rPr>
      <w:t xml:space="preserve"> o posiadaną dokumentację projektową”       </w:t>
    </w:r>
  </w:p>
  <w:p w14:paraId="4CF09E4C" w14:textId="329C71FB" w:rsidR="005E368D" w:rsidRPr="0072383F" w:rsidRDefault="005E368D" w:rsidP="004B2A5B">
    <w:pPr>
      <w:pStyle w:val="Nagwek"/>
      <w:spacing w:line="240" w:lineRule="auto"/>
      <w:jc w:val="center"/>
      <w:rPr>
        <w:rFonts w:ascii="Calibri" w:hAnsi="Calibri"/>
        <w:szCs w:val="16"/>
      </w:rPr>
    </w:pPr>
    <w:r>
      <w:rPr>
        <w:rFonts w:ascii="Calibri" w:hAnsi="Calibri"/>
        <w:szCs w:val="16"/>
      </w:rPr>
      <w:t xml:space="preserve">nr </w:t>
    </w:r>
    <w:r w:rsidRPr="005C0A6E">
      <w:rPr>
        <w:rFonts w:ascii="Calibri" w:hAnsi="Calibri"/>
        <w:szCs w:val="16"/>
      </w:rPr>
      <w:t>POST/PEC/PEC/ZWR/01045/2024</w:t>
    </w:r>
  </w:p>
  <w:p w14:paraId="45F5AF70" w14:textId="77777777" w:rsidR="005E368D" w:rsidRPr="0072383F" w:rsidRDefault="005E368D"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5E368D" w:rsidRPr="00796896" w:rsidRDefault="005E368D"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E636471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4B85"/>
    <w:rsid w:val="000250E6"/>
    <w:rsid w:val="00025362"/>
    <w:rsid w:val="00025368"/>
    <w:rsid w:val="00025670"/>
    <w:rsid w:val="00025F2D"/>
    <w:rsid w:val="0002661C"/>
    <w:rsid w:val="00026831"/>
    <w:rsid w:val="00026932"/>
    <w:rsid w:val="0002704F"/>
    <w:rsid w:val="00027161"/>
    <w:rsid w:val="00027A5D"/>
    <w:rsid w:val="00027CDF"/>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986"/>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58C"/>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DF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14B"/>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5F57"/>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27F"/>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153"/>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177DB"/>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68C"/>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C86"/>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5D4"/>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315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D6"/>
    <w:rsid w:val="005133E6"/>
    <w:rsid w:val="005148D9"/>
    <w:rsid w:val="00514F8D"/>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9B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0A6E"/>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1A84"/>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368D"/>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19B"/>
    <w:rsid w:val="00601262"/>
    <w:rsid w:val="00601841"/>
    <w:rsid w:val="00601DD3"/>
    <w:rsid w:val="00601E15"/>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223"/>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97699"/>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241"/>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A8D"/>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1D29"/>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D39"/>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1F1"/>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5F89"/>
    <w:rsid w:val="008464A2"/>
    <w:rsid w:val="0084677B"/>
    <w:rsid w:val="00847669"/>
    <w:rsid w:val="00847761"/>
    <w:rsid w:val="0085015B"/>
    <w:rsid w:val="00850D5F"/>
    <w:rsid w:val="008515D8"/>
    <w:rsid w:val="00851B6B"/>
    <w:rsid w:val="00851F02"/>
    <w:rsid w:val="008521EE"/>
    <w:rsid w:val="0085269B"/>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5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5E00"/>
    <w:rsid w:val="00876064"/>
    <w:rsid w:val="008767FC"/>
    <w:rsid w:val="00876A52"/>
    <w:rsid w:val="00876A7C"/>
    <w:rsid w:val="00876B7D"/>
    <w:rsid w:val="008775F3"/>
    <w:rsid w:val="008777EB"/>
    <w:rsid w:val="00877C94"/>
    <w:rsid w:val="00880291"/>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112"/>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1D9F"/>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9BE"/>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16CC"/>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C4E"/>
    <w:rsid w:val="00A91E31"/>
    <w:rsid w:val="00A91FAB"/>
    <w:rsid w:val="00A92C79"/>
    <w:rsid w:val="00A93374"/>
    <w:rsid w:val="00A94A12"/>
    <w:rsid w:val="00A94AD0"/>
    <w:rsid w:val="00A94BEE"/>
    <w:rsid w:val="00A94CDB"/>
    <w:rsid w:val="00A94FD6"/>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3B"/>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6E1"/>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807"/>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24"/>
    <w:rsid w:val="00C70471"/>
    <w:rsid w:val="00C70968"/>
    <w:rsid w:val="00C710A2"/>
    <w:rsid w:val="00C719F9"/>
    <w:rsid w:val="00C734F0"/>
    <w:rsid w:val="00C75798"/>
    <w:rsid w:val="00C759C6"/>
    <w:rsid w:val="00C75B44"/>
    <w:rsid w:val="00C772B4"/>
    <w:rsid w:val="00C77377"/>
    <w:rsid w:val="00C7748F"/>
    <w:rsid w:val="00C77942"/>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3B14"/>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56F"/>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17EB"/>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15A"/>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9CF"/>
    <w:rsid w:val="00EA1FC2"/>
    <w:rsid w:val="00EA204D"/>
    <w:rsid w:val="00EA3BA1"/>
    <w:rsid w:val="00EA49A2"/>
    <w:rsid w:val="00EA4C0B"/>
    <w:rsid w:val="00EA4CCE"/>
    <w:rsid w:val="00EA5200"/>
    <w:rsid w:val="00EA5A9F"/>
    <w:rsid w:val="00EA7078"/>
    <w:rsid w:val="00EA7443"/>
    <w:rsid w:val="00EA7A79"/>
    <w:rsid w:val="00EA7B77"/>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DCC"/>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0B5B"/>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E5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108"/>
    <w:rsid w:val="00FE0860"/>
    <w:rsid w:val="00FE0F0C"/>
    <w:rsid w:val="00FE1178"/>
    <w:rsid w:val="00FE2867"/>
    <w:rsid w:val="00FE3379"/>
    <w:rsid w:val="00FE34F2"/>
    <w:rsid w:val="00FE3F83"/>
    <w:rsid w:val="00FE41F3"/>
    <w:rsid w:val="00FE470A"/>
    <w:rsid w:val="00FE492B"/>
    <w:rsid w:val="00FE49ED"/>
    <w:rsid w:val="00FE5009"/>
    <w:rsid w:val="00FE5506"/>
    <w:rsid w:val="00FE558E"/>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1045-24.docx</dmsv2BaseFileName>
    <dmsv2BaseDisplayName xmlns="http://schemas.microsoft.com/sharepoint/v3">SWZ 1045-24</dmsv2BaseDisplayName>
    <dmsv2SWPP2ObjectNumber xmlns="http://schemas.microsoft.com/sharepoint/v3">POST/PEC/PEC/ZWR/01045/2024                       </dmsv2SWPP2ObjectNumber>
    <dmsv2SWPP2SumMD5 xmlns="http://schemas.microsoft.com/sharepoint/v3">d184ed79432a977da604c60662047a13</dmsv2SWPP2SumMD5>
    <dmsv2BaseMoved xmlns="http://schemas.microsoft.com/sharepoint/v3">false</dmsv2BaseMoved>
    <dmsv2BaseIsSensitive xmlns="http://schemas.microsoft.com/sharepoint/v3">true</dmsv2BaseIsSensitive>
    <dmsv2SWPP2IDSWPP2 xmlns="http://schemas.microsoft.com/sharepoint/v3">658833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20983636</dmsv2BaseClientSystemDocumentID>
    <dmsv2BaseModifiedByID xmlns="http://schemas.microsoft.com/sharepoint/v3">19100697</dmsv2BaseModifiedByID>
    <dmsv2BaseCreatedByID xmlns="http://schemas.microsoft.com/sharepoint/v3">19100697</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AEASQFSYQUA4-921679528-5977</_dlc_DocId>
    <_dlc_DocIdUrl xmlns="a19cb1c7-c5c7-46d4-85ae-d83685407bba">
      <Url>https://swpp2.dms.gkpge.pl/sites/32/_layouts/15/DocIdRedir.aspx?ID=AEASQFSYQUA4-921679528-5977</Url>
      <Description>AEASQFSYQUA4-921679528-5977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E014DE-1618-4121-9A6F-06ABC3FE3A94}"/>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D099D3B3-011B-4F9B-BD38-818166E28D8A}">
  <ds:schemaRefs>
    <ds:schemaRef ds:uri="http://schemas.openxmlformats.org/officeDocument/2006/bibliography"/>
  </ds:schemaRefs>
</ds:datastoreItem>
</file>

<file path=customXml/itemProps5.xml><?xml version="1.0" encoding="utf-8"?>
<ds:datastoreItem xmlns:ds="http://schemas.openxmlformats.org/officeDocument/2006/customXml" ds:itemID="{47D6ECB0-FA0F-49E6-9A2E-38708F47DFC3}"/>
</file>

<file path=docProps/app.xml><?xml version="1.0" encoding="utf-8"?>
<Properties xmlns="http://schemas.openxmlformats.org/officeDocument/2006/extended-properties" xmlns:vt="http://schemas.openxmlformats.org/officeDocument/2006/docPropsVTypes">
  <Template>Normal</Template>
  <TotalTime>0</TotalTime>
  <Pages>36</Pages>
  <Words>12365</Words>
  <Characters>74196</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2024-10-16T12:49:00Z</dcterms:created>
  <dcterms:modified xsi:type="dcterms:W3CDTF">2024-11-05T08:39:00Z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a5f26f16-47d2-4e64-b328-c3cb376689c8</vt:lpwstr>
  </property>
</Properties>
</file>