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D1EF561"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960FB2"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 xml:space="preserve">POSTĘPOWANIE ZAKUPOWE O </w:t>
      </w:r>
      <w:r w:rsidRPr="00960FB2">
        <w:rPr>
          <w:rFonts w:ascii="Trebuchet MS" w:hAnsi="Trebuchet MS" w:cstheme="minorHAnsi"/>
          <w:sz w:val="32"/>
          <w:szCs w:val="32"/>
        </w:rPr>
        <w:t>UDZIELENIE ZAMÓWIENIA NIEPUBLICZNEGO</w:t>
      </w:r>
    </w:p>
    <w:p w14:paraId="1AAD1DDC" w14:textId="736CEDF0"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960FB2">
        <w:rPr>
          <w:rFonts w:ascii="Trebuchet MS" w:hAnsi="Trebuchet MS" w:cstheme="minorHAnsi"/>
          <w:sz w:val="32"/>
          <w:szCs w:val="32"/>
        </w:rPr>
        <w:t>NA ROBOTY BUDOWLANE</w:t>
      </w:r>
      <w:r w:rsidRPr="00960FB2">
        <w:rPr>
          <w:rFonts w:ascii="Trebuchet MS" w:hAnsi="Trebuchet MS" w:cstheme="minorHAnsi"/>
          <w:szCs w:val="22"/>
        </w:rPr>
        <w:t xml:space="preserve"> </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6C1631A3" w14:textId="6F57FF05" w:rsidR="00E76A8B" w:rsidRDefault="0021089C" w:rsidP="00AF38DC">
      <w:pPr>
        <w:pStyle w:val="PODTYTU0"/>
        <w:spacing w:before="0" w:after="0"/>
        <w:jc w:val="center"/>
      </w:pPr>
      <w:r>
        <w:rPr>
          <w:rFonts w:ascii="Trebuchet MS" w:hAnsi="Trebuchet MS"/>
        </w:rPr>
        <w:t>„</w:t>
      </w:r>
      <w:r w:rsidR="00B93146" w:rsidRPr="00B93146">
        <w:rPr>
          <w:rFonts w:ascii="Trebuchet MS" w:hAnsi="Trebuchet MS"/>
        </w:rPr>
        <w:t>Modernizacja budynków i budowli węzła Gospodarki Wodno-Chemicznej w EC Wrocław</w:t>
      </w:r>
      <w:r>
        <w:rPr>
          <w:rFonts w:ascii="Trebuchet MS" w:hAnsi="Trebuchet MS"/>
        </w:rPr>
        <w:t>”</w:t>
      </w:r>
    </w:p>
    <w:p w14:paraId="5EF9CCA3" w14:textId="77777777" w:rsidR="00E76A8B" w:rsidRDefault="00E76A8B" w:rsidP="006B0420">
      <w:pPr>
        <w:pStyle w:val="tekst"/>
        <w:rPr>
          <w:rFonts w:ascii="Verdana" w:hAnsi="Verdana"/>
        </w:rPr>
      </w:pPr>
    </w:p>
    <w:p w14:paraId="7663652C" w14:textId="1CF4D742" w:rsidR="00060064" w:rsidRDefault="00E76A8B" w:rsidP="006B0420">
      <w:pPr>
        <w:pStyle w:val="tekst"/>
        <w:jc w:val="center"/>
        <w:rPr>
          <w:rFonts w:cstheme="minorHAnsi"/>
          <w:b/>
          <w:color w:val="17365D" w:themeColor="text2" w:themeShade="BF"/>
          <w:sz w:val="20"/>
        </w:rPr>
      </w:pPr>
      <w:r w:rsidRPr="00E13719">
        <w:rPr>
          <w:rFonts w:ascii="Verdana" w:hAnsi="Verdana"/>
        </w:rPr>
        <w:t>Numer Postępowania:</w:t>
      </w:r>
      <w:r w:rsidRPr="00E13719">
        <w:rPr>
          <w:rFonts w:ascii="Verdana" w:hAnsi="Verdana"/>
        </w:rPr>
        <w:tab/>
      </w:r>
      <w:r w:rsidR="00B93146" w:rsidRPr="00B93146">
        <w:rPr>
          <w:rFonts w:ascii="Verdana" w:hAnsi="Verdana"/>
        </w:rPr>
        <w:t>POST/PEC/PEC/ZWR/00392/2025</w:t>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645ED3D5"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44B89A9E" w14:textId="4BD7B813"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2FD25DDD" w14:textId="3777C7DB"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5</w:t>
            </w:r>
            <w:r w:rsidR="00D16C4C" w:rsidRPr="00632716">
              <w:rPr>
                <w:rFonts w:ascii="Verdana" w:hAnsi="Verdana"/>
                <w:noProof/>
                <w:webHidden/>
                <w:sz w:val="20"/>
              </w:rPr>
              <w:fldChar w:fldCharType="end"/>
            </w:r>
          </w:hyperlink>
        </w:p>
        <w:p w14:paraId="723D343C" w14:textId="28D288E3"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3109D650" w14:textId="0094A8C2"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616F7FEB" w14:textId="3585B912"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0D8B57CE" w14:textId="08B1D07A"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35B42FDC" w14:textId="561CE631"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1CB33D1C" w14:textId="0EE6164D"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53BC2CA2" w14:textId="5C1E624C"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7A453C78" w14:textId="01C2FDC0"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5B013E6F" w14:textId="596D2F09"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59C4FF9D" w14:textId="332BAB2F"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758F1B53" w14:textId="163A5601"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2FB239D9" w14:textId="713738AB"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16</w:t>
            </w:r>
            <w:r w:rsidR="00D16C4C" w:rsidRPr="00632716">
              <w:rPr>
                <w:rFonts w:ascii="Verdana" w:hAnsi="Verdana"/>
                <w:noProof/>
                <w:webHidden/>
                <w:sz w:val="20"/>
              </w:rPr>
              <w:fldChar w:fldCharType="end"/>
            </w:r>
          </w:hyperlink>
        </w:p>
        <w:p w14:paraId="636213D2" w14:textId="667BE4DC"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17</w:t>
            </w:r>
            <w:r w:rsidR="00D16C4C" w:rsidRPr="00632716">
              <w:rPr>
                <w:rFonts w:ascii="Verdana" w:hAnsi="Verdana"/>
                <w:noProof/>
                <w:webHidden/>
                <w:sz w:val="20"/>
              </w:rPr>
              <w:fldChar w:fldCharType="end"/>
            </w:r>
          </w:hyperlink>
        </w:p>
        <w:p w14:paraId="1F8374D4" w14:textId="1A542428"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11259BAC" w14:textId="47B0C442"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6AD1C0DE" w14:textId="7334F6FB"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17DC4240" w14:textId="1F6ACF83"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77E65176" w14:textId="2084A95B"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22</w:t>
            </w:r>
            <w:r w:rsidR="00D16C4C" w:rsidRPr="00632716">
              <w:rPr>
                <w:rFonts w:ascii="Verdana" w:hAnsi="Verdana"/>
                <w:noProof/>
                <w:webHidden/>
                <w:sz w:val="20"/>
              </w:rPr>
              <w:fldChar w:fldCharType="end"/>
            </w:r>
          </w:hyperlink>
        </w:p>
        <w:p w14:paraId="59D00F41" w14:textId="4FD3AE08"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1DE62654" w14:textId="333F0A77"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215925B5" w14:textId="4901BE13"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24</w:t>
            </w:r>
            <w:r w:rsidR="00D16C4C" w:rsidRPr="00632716">
              <w:rPr>
                <w:rFonts w:ascii="Verdana" w:hAnsi="Verdana"/>
                <w:noProof/>
                <w:webHidden/>
                <w:sz w:val="20"/>
              </w:rPr>
              <w:fldChar w:fldCharType="end"/>
            </w:r>
          </w:hyperlink>
        </w:p>
        <w:p w14:paraId="74084547" w14:textId="36FF5B66"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7C569B4B" w14:textId="213D166B"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1A168636" w14:textId="45EBF6E8"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BCD49AE" w14:textId="4C3AE8DF"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6C48855" w14:textId="00279045" w:rsidR="00D16C4C" w:rsidRPr="00632716" w:rsidRDefault="009B511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4CAF0589" w14:textId="2C482783" w:rsidR="00D16C4C" w:rsidRDefault="009B5112"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6B0420"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3C0887AB" w:rsidR="005817FF" w:rsidRPr="00960FB2" w:rsidRDefault="005817FF"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960FB2">
        <w:rPr>
          <w:rFonts w:ascii="Verdana" w:hAnsi="Verdana" w:cstheme="minorHAnsi"/>
          <w:bCs/>
          <w:sz w:val="18"/>
          <w:szCs w:val="18"/>
        </w:rPr>
        <w:t xml:space="preserve">Zamawiającym w </w:t>
      </w:r>
      <w:r w:rsidR="008521EE" w:rsidRPr="00960FB2">
        <w:rPr>
          <w:rFonts w:ascii="Verdana" w:hAnsi="Verdana" w:cstheme="minorHAnsi"/>
          <w:bCs/>
          <w:sz w:val="18"/>
          <w:szCs w:val="18"/>
        </w:rPr>
        <w:t>P</w:t>
      </w:r>
      <w:r w:rsidRPr="00960FB2">
        <w:rPr>
          <w:rFonts w:ascii="Verdana" w:hAnsi="Verdana" w:cstheme="minorHAnsi"/>
          <w:bCs/>
          <w:sz w:val="18"/>
          <w:szCs w:val="18"/>
        </w:rPr>
        <w:t xml:space="preserve">ostępowaniu </w:t>
      </w:r>
      <w:r w:rsidR="008521EE" w:rsidRPr="00960FB2">
        <w:rPr>
          <w:rFonts w:ascii="Verdana" w:hAnsi="Verdana" w:cstheme="minorHAnsi"/>
          <w:bCs/>
          <w:sz w:val="18"/>
          <w:szCs w:val="18"/>
        </w:rPr>
        <w:t xml:space="preserve">zakupowym </w:t>
      </w:r>
      <w:r w:rsidRPr="00960FB2">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960FB2">
        <w:rPr>
          <w:rFonts w:ascii="Verdana" w:hAnsi="Verdana" w:cstheme="minorHAnsi"/>
          <w:bCs/>
          <w:sz w:val="18"/>
          <w:szCs w:val="18"/>
        </w:rPr>
        <w:t>:</w:t>
      </w:r>
    </w:p>
    <w:p w14:paraId="348AF011" w14:textId="1028C83C" w:rsidR="00615B23" w:rsidRPr="00960FB2" w:rsidRDefault="006A36D8"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36" w:name="_Toc40987095"/>
      <w:bookmarkStart w:id="37" w:name="_Toc51165979"/>
      <w:bookmarkStart w:id="38" w:name="_Toc122344671"/>
      <w:r w:rsidRPr="00960FB2">
        <w:rPr>
          <w:rFonts w:ascii="Verdana" w:hAnsi="Verdana" w:cstheme="minorHAnsi"/>
          <w:caps w:val="0"/>
          <w:sz w:val="18"/>
          <w:szCs w:val="18"/>
          <w:lang w:val="pl-PL"/>
        </w:rPr>
        <w:t>Zespół Elektrociepłowni Wrocławskich KOGENERACJA S.A.</w:t>
      </w:r>
      <w:r w:rsidRPr="00960FB2">
        <w:rPr>
          <w:rFonts w:ascii="Verdana" w:hAnsi="Verdana" w:cstheme="minorHAnsi"/>
          <w:b w:val="0"/>
          <w:caps w:val="0"/>
          <w:sz w:val="18"/>
          <w:szCs w:val="18"/>
          <w:lang w:val="pl-PL"/>
        </w:rPr>
        <w:t>, z siedzibą we Wrocławiu, przy ul. Łowieckiej 24, zarejestrowana w Sądzie Rejonowym we Wrocławiu, VI Wydział Gospodarczy Krajowego Rejestru Sądowego pod numerem KRS</w:t>
      </w:r>
      <w:r w:rsidR="007A7F3E">
        <w:rPr>
          <w:rFonts w:ascii="Verdana" w:hAnsi="Verdana" w:cstheme="minorHAnsi"/>
          <w:b w:val="0"/>
          <w:caps w:val="0"/>
          <w:sz w:val="18"/>
          <w:szCs w:val="18"/>
          <w:lang w:val="pl-PL"/>
        </w:rPr>
        <w:t>:</w:t>
      </w:r>
      <w:r w:rsidRPr="00960FB2">
        <w:rPr>
          <w:rFonts w:ascii="Verdana" w:hAnsi="Verdana" w:cstheme="minorHAnsi"/>
          <w:b w:val="0"/>
          <w:caps w:val="0"/>
          <w:sz w:val="18"/>
          <w:szCs w:val="18"/>
          <w:lang w:val="pl-PL"/>
        </w:rPr>
        <w:t xml:space="preserve"> 0000001010, NIP</w:t>
      </w:r>
      <w:r w:rsidR="007A7F3E">
        <w:rPr>
          <w:rFonts w:ascii="Verdana" w:hAnsi="Verdana" w:cstheme="minorHAnsi"/>
          <w:b w:val="0"/>
          <w:caps w:val="0"/>
          <w:sz w:val="18"/>
          <w:szCs w:val="18"/>
          <w:lang w:val="pl-PL"/>
        </w:rPr>
        <w:t>:</w:t>
      </w:r>
      <w:r w:rsidRPr="00960FB2">
        <w:rPr>
          <w:rFonts w:ascii="Verdana" w:hAnsi="Verdana" w:cstheme="minorHAnsi"/>
          <w:b w:val="0"/>
          <w:caps w:val="0"/>
          <w:sz w:val="18"/>
          <w:szCs w:val="18"/>
          <w:lang w:val="pl-PL"/>
        </w:rPr>
        <w:t xml:space="preserve"> 8960000032, kapitał zakładowy: 74 500 000 PLN opłacony w całości</w:t>
      </w:r>
      <w:r w:rsidR="00615B23" w:rsidRPr="00960FB2">
        <w:rPr>
          <w:rFonts w:ascii="Verdana" w:hAnsi="Verdana" w:cstheme="minorHAnsi"/>
          <w:b w:val="0"/>
          <w:caps w:val="0"/>
          <w:sz w:val="18"/>
          <w:szCs w:val="18"/>
          <w:lang w:val="pl-PL"/>
        </w:rPr>
        <w:t>;</w:t>
      </w:r>
      <w:bookmarkEnd w:id="36"/>
      <w:bookmarkEnd w:id="37"/>
      <w:bookmarkEnd w:id="38"/>
    </w:p>
    <w:p w14:paraId="106DE000" w14:textId="6CE0D8ED" w:rsidR="00976E39" w:rsidRPr="00960FB2" w:rsidRDefault="00180BBB" w:rsidP="00E76A8B">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39" w:name="_Toc40987097"/>
      <w:bookmarkStart w:id="40" w:name="_Toc51165981"/>
      <w:r w:rsidRPr="00960FB2">
        <w:rPr>
          <w:rFonts w:ascii="Verdana" w:hAnsi="Verdana" w:cstheme="minorHAnsi"/>
          <w:bCs/>
          <w:sz w:val="18"/>
          <w:szCs w:val="18"/>
        </w:rPr>
        <w:t>Adr</w:t>
      </w:r>
      <w:r w:rsidR="00623AF0" w:rsidRPr="00960FB2">
        <w:rPr>
          <w:rFonts w:ascii="Verdana" w:hAnsi="Verdana" w:cstheme="minorHAnsi"/>
          <w:bCs/>
          <w:sz w:val="18"/>
          <w:szCs w:val="18"/>
        </w:rPr>
        <w:t>es strony internetowej</w:t>
      </w:r>
      <w:r w:rsidRPr="00960FB2">
        <w:rPr>
          <w:rFonts w:ascii="Verdana" w:hAnsi="Verdana" w:cstheme="minorHAnsi"/>
          <w:bCs/>
          <w:sz w:val="18"/>
          <w:szCs w:val="18"/>
        </w:rPr>
        <w:t xml:space="preserve"> Zamawiającego</w:t>
      </w:r>
      <w:r w:rsidR="00976E39" w:rsidRPr="00960FB2">
        <w:rPr>
          <w:rFonts w:ascii="Verdana" w:hAnsi="Verdana" w:cstheme="minorHAnsi"/>
          <w:bCs/>
          <w:sz w:val="18"/>
          <w:szCs w:val="18"/>
        </w:rPr>
        <w:t>:</w:t>
      </w:r>
    </w:p>
    <w:bookmarkEnd w:id="39"/>
    <w:bookmarkEnd w:id="40"/>
    <w:p w14:paraId="0CB5CC81" w14:textId="455D54A6" w:rsidR="001C1222" w:rsidRPr="00960FB2" w:rsidRDefault="000E4CC2" w:rsidP="00E76A8B">
      <w:pPr>
        <w:tabs>
          <w:tab w:val="left" w:pos="851"/>
          <w:tab w:val="left" w:pos="1134"/>
        </w:tabs>
        <w:spacing w:before="120" w:after="120" w:line="276" w:lineRule="auto"/>
        <w:ind w:left="1134" w:right="-284"/>
        <w:rPr>
          <w:rFonts w:ascii="Verdana" w:hAnsi="Verdana" w:cstheme="minorHAnsi"/>
          <w:bCs/>
          <w:color w:val="00B0F0"/>
          <w:sz w:val="18"/>
          <w:szCs w:val="18"/>
        </w:rPr>
      </w:pPr>
      <w:r w:rsidRPr="00960FB2">
        <w:fldChar w:fldCharType="begin"/>
      </w:r>
      <w:r w:rsidRPr="00960FB2">
        <w:instrText>HYPERLINK "http://www.kogeneracja.com.pl"</w:instrText>
      </w:r>
      <w:r w:rsidRPr="00960FB2">
        <w:fldChar w:fldCharType="separate"/>
      </w:r>
      <w:r w:rsidR="00615B23" w:rsidRPr="00960FB2">
        <w:rPr>
          <w:rFonts w:ascii="Verdana" w:hAnsi="Verdana" w:cstheme="minorHAnsi"/>
          <w:color w:val="00B0F0"/>
          <w:sz w:val="18"/>
          <w:szCs w:val="18"/>
          <w:u w:val="single"/>
        </w:rPr>
        <w:t>www.kogeneracja.com.pl</w:t>
      </w:r>
      <w:r w:rsidRPr="00960FB2">
        <w:rPr>
          <w:rFonts w:ascii="Verdana" w:hAnsi="Verdana" w:cstheme="minorHAnsi"/>
          <w:color w:val="00B0F0"/>
          <w:sz w:val="18"/>
          <w:szCs w:val="18"/>
          <w:u w:val="single"/>
        </w:rPr>
        <w:fldChar w:fldCharType="end"/>
      </w:r>
      <w:r w:rsidR="00615B23" w:rsidRPr="00960FB2">
        <w:rPr>
          <w:rFonts w:ascii="Verdana" w:hAnsi="Verdana" w:cstheme="minorHAnsi"/>
          <w:color w:val="00B0F0"/>
          <w:sz w:val="18"/>
          <w:szCs w:val="18"/>
        </w:rPr>
        <w:t>,</w:t>
      </w:r>
    </w:p>
    <w:p w14:paraId="4F4F2B7B" w14:textId="39BF81F0" w:rsidR="00CE4C3E" w:rsidRPr="00960FB2" w:rsidRDefault="00B364FE"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960FB2">
        <w:rPr>
          <w:rFonts w:ascii="Verdana" w:hAnsi="Verdana" w:cstheme="minorHAnsi"/>
          <w:b/>
          <w:sz w:val="18"/>
          <w:szCs w:val="18"/>
        </w:rPr>
        <w:t>Zamawiający powierzył przygotowanie i przeprowadzenie postępowania o udzielenie zamówienia</w:t>
      </w:r>
      <w:r w:rsidR="00850D5F" w:rsidRPr="00960FB2">
        <w:rPr>
          <w:rFonts w:ascii="Verdana" w:hAnsi="Verdana" w:cstheme="minorHAnsi"/>
          <w:b/>
          <w:sz w:val="18"/>
          <w:szCs w:val="18"/>
        </w:rPr>
        <w:t xml:space="preserve"> </w:t>
      </w:r>
      <w:r w:rsidR="00433BFC" w:rsidRPr="00960FB2">
        <w:rPr>
          <w:rFonts w:ascii="Verdana" w:hAnsi="Verdana" w:cstheme="minorHAnsi"/>
          <w:b/>
          <w:sz w:val="18"/>
          <w:szCs w:val="18"/>
        </w:rPr>
        <w:t>PGE Energia Ciepła S.A.</w:t>
      </w:r>
      <w:r w:rsidR="00850D5F" w:rsidRPr="00960FB2">
        <w:rPr>
          <w:rFonts w:ascii="Verdana" w:hAnsi="Verdana" w:cstheme="minorHAnsi"/>
          <w:b/>
          <w:sz w:val="18"/>
          <w:szCs w:val="18"/>
        </w:rPr>
        <w:t xml:space="preserve"> </w:t>
      </w:r>
      <w:r w:rsidR="00433BFC" w:rsidRPr="00960FB2">
        <w:rPr>
          <w:rFonts w:ascii="Verdana" w:hAnsi="Verdana" w:cstheme="minorHAnsi"/>
          <w:b/>
          <w:sz w:val="18"/>
          <w:szCs w:val="18"/>
        </w:rPr>
        <w:t>Komórką organizacyjną prowadzącą</w:t>
      </w:r>
      <w:r w:rsidR="00850D5F" w:rsidRPr="00960FB2">
        <w:rPr>
          <w:rFonts w:ascii="Verdana" w:hAnsi="Verdana" w:cstheme="minorHAnsi"/>
          <w:b/>
          <w:sz w:val="18"/>
          <w:szCs w:val="18"/>
        </w:rPr>
        <w:t xml:space="preserve"> postępowanie</w:t>
      </w:r>
      <w:r w:rsidR="008521EE" w:rsidRPr="00960FB2">
        <w:rPr>
          <w:rFonts w:ascii="Verdana" w:hAnsi="Verdana" w:cstheme="minorHAnsi"/>
          <w:b/>
          <w:sz w:val="18"/>
          <w:szCs w:val="18"/>
        </w:rPr>
        <w:t xml:space="preserve"> zakupowe</w:t>
      </w:r>
      <w:r w:rsidR="00850D5F" w:rsidRPr="00960FB2">
        <w:rPr>
          <w:rFonts w:ascii="Verdana" w:hAnsi="Verdana" w:cstheme="minorHAnsi"/>
          <w:b/>
          <w:sz w:val="18"/>
          <w:szCs w:val="18"/>
        </w:rPr>
        <w:t xml:space="preserve"> jest </w:t>
      </w:r>
      <w:r w:rsidR="00015397" w:rsidRPr="00960FB2">
        <w:rPr>
          <w:rFonts w:ascii="Verdana" w:hAnsi="Verdana" w:cstheme="minorHAnsi"/>
          <w:b/>
          <w:sz w:val="18"/>
          <w:szCs w:val="18"/>
        </w:rPr>
        <w:t xml:space="preserve">Departament Zakupów </w:t>
      </w:r>
      <w:r w:rsidR="00850D5F" w:rsidRPr="00960FB2">
        <w:rPr>
          <w:rFonts w:ascii="Verdana" w:hAnsi="Verdana" w:cstheme="minorHAnsi"/>
          <w:b/>
          <w:sz w:val="18"/>
          <w:szCs w:val="18"/>
        </w:rPr>
        <w:t>PGE Energia Ciepła S.A.</w:t>
      </w:r>
      <w:bookmarkStart w:id="41" w:name="_Toc43108578"/>
    </w:p>
    <w:p w14:paraId="2B43EDD1" w14:textId="77777777" w:rsidR="00CA2F37" w:rsidRPr="00960FB2"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960FB2">
        <w:rPr>
          <w:rFonts w:ascii="Verdana" w:hAnsi="Verdana" w:cs="Calibri"/>
          <w:bCs/>
          <w:sz w:val="18"/>
          <w:szCs w:val="18"/>
        </w:rPr>
        <w:t xml:space="preserve">Strona internetowa: </w:t>
      </w:r>
      <w:hyperlink r:id="rId13" w:history="1">
        <w:r w:rsidR="00CA2F37" w:rsidRPr="00960FB2">
          <w:rPr>
            <w:rStyle w:val="Hipercze"/>
            <w:rFonts w:ascii="Verdana" w:hAnsi="Verdana" w:cs="Calibri"/>
            <w:bCs/>
            <w:color w:val="00B0F0"/>
            <w:sz w:val="18"/>
            <w:szCs w:val="18"/>
          </w:rPr>
          <w:t>www.pgeenergiaciepla.pl</w:t>
        </w:r>
      </w:hyperlink>
    </w:p>
    <w:p w14:paraId="6807467C" w14:textId="69391FBC" w:rsidR="00AC03DF" w:rsidRPr="00960FB2"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960FB2">
        <w:rPr>
          <w:rFonts w:ascii="Verdana" w:hAnsi="Verdana" w:cs="Calibri"/>
          <w:bCs/>
          <w:sz w:val="18"/>
          <w:szCs w:val="18"/>
        </w:rPr>
        <w:t xml:space="preserve">Adres do korespondencji: </w:t>
      </w:r>
    </w:p>
    <w:p w14:paraId="7A2801E6" w14:textId="77777777" w:rsidR="00E623DA" w:rsidRPr="00960FB2" w:rsidRDefault="006941DE" w:rsidP="00121F7A">
      <w:pPr>
        <w:tabs>
          <w:tab w:val="left" w:pos="1134"/>
        </w:tabs>
        <w:spacing w:line="240" w:lineRule="auto"/>
        <w:ind w:left="1134"/>
        <w:rPr>
          <w:rFonts w:ascii="Verdana" w:hAnsi="Verdana" w:cs="Calibri"/>
          <w:bCs/>
          <w:sz w:val="18"/>
          <w:szCs w:val="18"/>
        </w:rPr>
      </w:pPr>
      <w:r w:rsidRPr="00960FB2">
        <w:rPr>
          <w:rFonts w:ascii="Verdana" w:hAnsi="Verdana" w:cs="Calibri"/>
          <w:bCs/>
          <w:sz w:val="18"/>
          <w:szCs w:val="18"/>
        </w:rPr>
        <w:t xml:space="preserve">PGE Energia Ciepła S.A. </w:t>
      </w:r>
      <w:r w:rsidR="00E623DA" w:rsidRPr="00960FB2">
        <w:rPr>
          <w:rFonts w:ascii="Verdana" w:hAnsi="Verdana" w:cs="Calibri"/>
          <w:bCs/>
          <w:sz w:val="18"/>
          <w:szCs w:val="18"/>
        </w:rPr>
        <w:t>Departament Zakupów</w:t>
      </w:r>
      <w:r w:rsidR="00C66D66" w:rsidRPr="00960FB2">
        <w:rPr>
          <w:rFonts w:ascii="Verdana" w:hAnsi="Verdana" w:cs="Calibri"/>
          <w:bCs/>
          <w:sz w:val="18"/>
          <w:szCs w:val="18"/>
        </w:rPr>
        <w:t>:</w:t>
      </w:r>
    </w:p>
    <w:p w14:paraId="68C219F1" w14:textId="3A1FD8B5" w:rsidR="00F160A7" w:rsidRPr="00960FB2" w:rsidRDefault="00F160A7" w:rsidP="006D28BA">
      <w:pPr>
        <w:pStyle w:val="Nagwek2"/>
        <w:keepNext w:val="0"/>
        <w:keepLines w:val="0"/>
        <w:numPr>
          <w:ilvl w:val="0"/>
          <w:numId w:val="36"/>
        </w:numPr>
        <w:suppressAutoHyphens/>
        <w:spacing w:before="120" w:after="120" w:line="240" w:lineRule="auto"/>
        <w:ind w:left="1418" w:hanging="284"/>
        <w:rPr>
          <w:rFonts w:ascii="Verdana" w:hAnsi="Verdana" w:cstheme="minorHAnsi"/>
          <w:sz w:val="18"/>
          <w:szCs w:val="18"/>
        </w:rPr>
      </w:pPr>
      <w:bookmarkStart w:id="42" w:name="_Toc122344685"/>
      <w:r w:rsidRPr="00960FB2">
        <w:rPr>
          <w:rFonts w:ascii="Verdana" w:hAnsi="Verdana" w:cstheme="minorHAnsi"/>
          <w:sz w:val="18"/>
          <w:szCs w:val="18"/>
        </w:rPr>
        <w:t xml:space="preserve">66-400 </w:t>
      </w:r>
      <w:proofErr w:type="spellStart"/>
      <w:r w:rsidRPr="00960FB2">
        <w:rPr>
          <w:rFonts w:ascii="Verdana" w:hAnsi="Verdana" w:cstheme="minorHAnsi"/>
          <w:sz w:val="18"/>
          <w:szCs w:val="18"/>
        </w:rPr>
        <w:t>Gorzów</w:t>
      </w:r>
      <w:proofErr w:type="spellEnd"/>
      <w:r w:rsidRPr="00960FB2">
        <w:rPr>
          <w:rFonts w:ascii="Verdana" w:hAnsi="Verdana" w:cstheme="minorHAnsi"/>
          <w:sz w:val="18"/>
          <w:szCs w:val="18"/>
        </w:rPr>
        <w:t xml:space="preserve"> Wielkopolski; </w:t>
      </w:r>
      <w:proofErr w:type="spellStart"/>
      <w:r w:rsidRPr="00960FB2">
        <w:rPr>
          <w:rFonts w:ascii="Verdana" w:hAnsi="Verdana" w:cstheme="minorHAnsi"/>
          <w:sz w:val="18"/>
          <w:szCs w:val="18"/>
        </w:rPr>
        <w:t>ul</w:t>
      </w:r>
      <w:proofErr w:type="spellEnd"/>
      <w:r w:rsidRPr="00960FB2">
        <w:rPr>
          <w:rFonts w:ascii="Verdana" w:hAnsi="Verdana" w:cstheme="minorHAnsi"/>
          <w:sz w:val="18"/>
          <w:szCs w:val="18"/>
        </w:rPr>
        <w:t xml:space="preserve">. </w:t>
      </w:r>
      <w:proofErr w:type="spellStart"/>
      <w:r w:rsidRPr="00960FB2">
        <w:rPr>
          <w:rFonts w:ascii="Verdana" w:hAnsi="Verdana" w:cstheme="minorHAnsi"/>
          <w:sz w:val="18"/>
          <w:szCs w:val="18"/>
        </w:rPr>
        <w:t>Energetyków</w:t>
      </w:r>
      <w:proofErr w:type="spellEnd"/>
      <w:r w:rsidRPr="00960FB2">
        <w:rPr>
          <w:rFonts w:ascii="Verdana" w:hAnsi="Verdana" w:cstheme="minorHAnsi"/>
          <w:sz w:val="18"/>
          <w:szCs w:val="18"/>
        </w:rPr>
        <w:t xml:space="preserve"> 6</w:t>
      </w:r>
      <w:bookmarkEnd w:id="42"/>
      <w:r w:rsidR="00B75F8B">
        <w:rPr>
          <w:rFonts w:ascii="Verdana" w:hAnsi="Verdana" w:cstheme="minorHAnsi"/>
          <w:sz w:val="18"/>
          <w:szCs w:val="18"/>
        </w:rPr>
        <w:t>.</w:t>
      </w:r>
    </w:p>
    <w:p w14:paraId="75923CAD" w14:textId="226B3CF0" w:rsidR="00AC03DF" w:rsidRPr="006B0420"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3" w:name="_Toc122344688"/>
      <w:r w:rsidRPr="006B0420">
        <w:rPr>
          <w:rFonts w:ascii="Trebuchet MS" w:eastAsiaTheme="majorEastAsia" w:hAnsi="Trebuchet MS" w:cstheme="majorBidi"/>
          <w:b w:val="0"/>
          <w:caps w:val="0"/>
          <w:color w:val="1A7466"/>
          <w:kern w:val="0"/>
          <w:sz w:val="32"/>
          <w:szCs w:val="32"/>
          <w:lang w:val="pl-PL"/>
        </w:rPr>
        <w:t>INFORMACJE O SPOSOBIE KOMUNIKACJI Z WYKONAWCAMI</w:t>
      </w:r>
      <w:bookmarkEnd w:id="43"/>
    </w:p>
    <w:p w14:paraId="062EB635" w14:textId="40D42D93"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44" w:name="_Toc528334427"/>
      <w:bookmarkStart w:id="45" w:name="_Toc122344689"/>
      <w:bookmarkStart w:id="46" w:name="_Toc3460015"/>
      <w:bookmarkStart w:id="47" w:name="_Toc3876124"/>
      <w:bookmarkStart w:id="48"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B93146">
        <w:rPr>
          <w:rFonts w:ascii="Verdana" w:hAnsi="Verdana" w:cstheme="minorHAnsi"/>
          <w:bCs/>
          <w:sz w:val="18"/>
          <w:szCs w:val="18"/>
          <w:lang w:val="pl-PL"/>
        </w:rPr>
        <w:t xml:space="preserve"> </w:t>
      </w:r>
      <w:r w:rsidRPr="006B0420">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49" w:name="_Toc528334428"/>
      <w:bookmarkEnd w:id="44"/>
      <w:r w:rsidRPr="006B0420">
        <w:rPr>
          <w:rFonts w:ascii="Verdana" w:hAnsi="Verdana" w:cstheme="minorHAnsi"/>
          <w:b w:val="0"/>
          <w:sz w:val="18"/>
          <w:szCs w:val="18"/>
          <w:lang w:val="pl-PL" w:eastAsia="pl-PL"/>
        </w:rPr>
        <w:t>.</w:t>
      </w:r>
      <w:bookmarkEnd w:id="45"/>
    </w:p>
    <w:p w14:paraId="72FE4C43" w14:textId="75D5DA36" w:rsidR="007E5BAD" w:rsidRPr="006B0420" w:rsidRDefault="00682375"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0"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 xml:space="preserve"> GK PGE.</w:t>
      </w:r>
      <w:bookmarkEnd w:id="50"/>
      <w:r w:rsidRPr="006B0420">
        <w:rPr>
          <w:rFonts w:ascii="Verdana" w:hAnsi="Verdana" w:cstheme="minorHAnsi"/>
          <w:b w:val="0"/>
          <w:sz w:val="18"/>
          <w:szCs w:val="18"/>
          <w:lang w:val="pl-PL" w:eastAsia="pl-PL"/>
        </w:rPr>
        <w:t xml:space="preserve"> </w:t>
      </w:r>
    </w:p>
    <w:p w14:paraId="0DAE90EE" w14:textId="51F020CE" w:rsidR="003B43D8" w:rsidRPr="00B93146" w:rsidRDefault="003B43D8"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1" w:name="_Toc122344691"/>
      <w:r w:rsidRPr="006B0420">
        <w:rPr>
          <w:rFonts w:ascii="Verdana" w:hAnsi="Verdana" w:cstheme="minorHAnsi"/>
          <w:b w:val="0"/>
          <w:sz w:val="18"/>
          <w:szCs w:val="18"/>
          <w:lang w:val="pl-PL" w:eastAsia="pl-PL"/>
        </w:rPr>
        <w:t>Szczegółowe</w:t>
      </w:r>
      <w:r w:rsidRPr="00B93146">
        <w:rPr>
          <w:rFonts w:ascii="Verdana" w:hAnsi="Verdana" w:cstheme="minorHAnsi"/>
          <w:b w:val="0"/>
          <w:sz w:val="18"/>
          <w:szCs w:val="18"/>
          <w:lang w:val="pl-PL" w:eastAsia="pl-PL"/>
        </w:rPr>
        <w:t xml:space="preserv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B93146">
        <w:rPr>
          <w:rFonts w:ascii="Verdana" w:hAnsi="Verdana" w:cstheme="minorHAnsi"/>
          <w:b w:val="0"/>
          <w:sz w:val="18"/>
          <w:szCs w:val="18"/>
          <w:lang w:val="pl-PL" w:eastAsia="pl-PL"/>
        </w:rPr>
        <w:t xml:space="preserve">, składania skanów dokumentów elektronicznych, elektronicznych kopi dokumentów </w:t>
      </w:r>
      <w:r w:rsidR="008E07D2" w:rsidRPr="00B93146">
        <w:rPr>
          <w:rFonts w:ascii="Verdana" w:hAnsi="Verdana" w:cstheme="minorHAnsi"/>
          <w:b w:val="0"/>
          <w:sz w:val="18"/>
          <w:szCs w:val="18"/>
          <w:lang w:val="pl-PL" w:eastAsia="pl-PL"/>
        </w:rPr>
        <w:t>i</w:t>
      </w:r>
      <w:r w:rsidR="00451802" w:rsidRPr="00B93146">
        <w:rPr>
          <w:rFonts w:ascii="Verdana" w:hAnsi="Verdana" w:cstheme="minorHAnsi"/>
          <w:b w:val="0"/>
          <w:sz w:val="18"/>
          <w:szCs w:val="18"/>
          <w:lang w:val="pl-PL" w:eastAsia="pl-PL"/>
        </w:rPr>
        <w:t xml:space="preserve"> oświadczeń</w:t>
      </w:r>
      <w:r w:rsidRPr="00B93146">
        <w:rPr>
          <w:rFonts w:ascii="Verdana" w:hAnsi="Verdana" w:cstheme="minorHAnsi"/>
          <w:b w:val="0"/>
          <w:sz w:val="18"/>
          <w:szCs w:val="18"/>
          <w:lang w:val="pl-PL" w:eastAsia="pl-PL"/>
        </w:rPr>
        <w:t xml:space="preserve"> opisane zostały w instrukcjach </w:t>
      </w:r>
      <w:r w:rsidR="0041765E" w:rsidRPr="00B93146">
        <w:rPr>
          <w:rFonts w:ascii="Verdana" w:hAnsi="Verdana" w:cstheme="minorHAnsi"/>
          <w:b w:val="0"/>
          <w:sz w:val="18"/>
          <w:szCs w:val="18"/>
          <w:lang w:val="pl-PL" w:eastAsia="pl-PL"/>
        </w:rPr>
        <w:t>zamieszczonych</w:t>
      </w:r>
      <w:r w:rsidRPr="00B93146">
        <w:rPr>
          <w:rFonts w:ascii="Verdana" w:hAnsi="Verdana" w:cstheme="minorHAnsi"/>
          <w:b w:val="0"/>
          <w:sz w:val="18"/>
          <w:szCs w:val="18"/>
          <w:lang w:val="pl-PL" w:eastAsia="pl-PL"/>
        </w:rPr>
        <w:t xml:space="preserve"> na stronie </w:t>
      </w:r>
      <w:hyperlink r:id="rId14" w:history="1">
        <w:r w:rsidRPr="00B93146">
          <w:rPr>
            <w:rStyle w:val="Hipercze"/>
            <w:rFonts w:ascii="Verdana" w:hAnsi="Verdana" w:cstheme="minorHAnsi"/>
            <w:b w:val="0"/>
            <w:color w:val="00B0F0"/>
            <w:sz w:val="18"/>
            <w:szCs w:val="18"/>
            <w:lang w:val="pl-PL" w:eastAsia="pl-PL"/>
          </w:rPr>
          <w:t>https://swpp2.gkpge.pl</w:t>
        </w:r>
        <w:bookmarkEnd w:id="51"/>
      </w:hyperlink>
    </w:p>
    <w:p w14:paraId="02E82E55" w14:textId="599587EB"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posiadających konto i zalogowanych na stronie internetowej </w:t>
      </w:r>
      <w:hyperlink r:id="rId15"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„Baza Wiedzy” </w:t>
      </w:r>
      <w:r w:rsidR="00EE2232" w:rsidRPr="006B0420">
        <w:rPr>
          <w:rFonts w:ascii="Verdana" w:hAnsi="Verdana" w:cstheme="minorHAnsi"/>
          <w:color w:val="000000"/>
          <w:sz w:val="18"/>
          <w:szCs w:val="18"/>
        </w:rPr>
        <w:t xml:space="preserve">(zwłaszcza w sekcji „Dokumenty”) </w:t>
      </w:r>
      <w:r w:rsidRPr="006B0420">
        <w:rPr>
          <w:rFonts w:ascii="Verdana" w:hAnsi="Verdana" w:cstheme="minorHAnsi"/>
          <w:color w:val="000000"/>
          <w:sz w:val="18"/>
          <w:szCs w:val="18"/>
        </w:rPr>
        <w:t>oraz w zakładce „Strefa publiczna”, sekcja „Pytania i odpowiedzi/FAQ”;</w:t>
      </w:r>
    </w:p>
    <w:p w14:paraId="0CA579AC" w14:textId="464D34EF"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6"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00FFD045"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2" w:name="_Toc122344692"/>
      <w:r w:rsidRPr="006B0420">
        <w:rPr>
          <w:rFonts w:ascii="Verdana" w:hAnsi="Verdana" w:cstheme="minorHAnsi"/>
          <w:b w:val="0"/>
          <w:sz w:val="18"/>
          <w:szCs w:val="18"/>
          <w:lang w:val="pl-PL" w:eastAsia="pl-PL"/>
        </w:rPr>
        <w:t>Korzystanie z Systemu Zakupowego GK PGE jest bezpłatne.</w:t>
      </w:r>
      <w:bookmarkEnd w:id="52"/>
    </w:p>
    <w:p w14:paraId="6079F57E" w14:textId="656F6E14"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3" w:name="_Toc122344693"/>
      <w:r w:rsidRPr="006B0420">
        <w:rPr>
          <w:rFonts w:ascii="Verdana" w:hAnsi="Verdana" w:cstheme="minorHAnsi"/>
          <w:b w:val="0"/>
          <w:sz w:val="18"/>
          <w:szCs w:val="18"/>
          <w:u w:val="single"/>
          <w:lang w:val="pl-PL" w:eastAsia="pl-PL"/>
        </w:rPr>
        <w:t xml:space="preserve">Aby złożyć ofertę w </w:t>
      </w:r>
      <w:r w:rsidR="005133E6" w:rsidRPr="006B0420">
        <w:rPr>
          <w:rFonts w:ascii="Verdana" w:hAnsi="Verdana" w:cstheme="minorHAnsi"/>
          <w:b w:val="0"/>
          <w:sz w:val="18"/>
          <w:szCs w:val="18"/>
          <w:u w:val="single"/>
          <w:lang w:val="pl-PL" w:eastAsia="pl-PL"/>
        </w:rPr>
        <w:t xml:space="preserve">Postępowaniu </w:t>
      </w:r>
      <w:r w:rsidR="008521EE" w:rsidRPr="006B0420">
        <w:rPr>
          <w:rFonts w:ascii="Verdana" w:hAnsi="Verdana" w:cstheme="minorHAnsi"/>
          <w:b w:val="0"/>
          <w:sz w:val="18"/>
          <w:szCs w:val="18"/>
          <w:u w:val="single"/>
          <w:lang w:val="pl-PL" w:eastAsia="pl-PL"/>
        </w:rPr>
        <w:t>zakupowym</w:t>
      </w:r>
      <w:r w:rsidR="008521EE" w:rsidRPr="006B0420">
        <w:rPr>
          <w:rFonts w:ascii="Verdana" w:hAnsi="Verdana" w:cstheme="minorHAnsi"/>
          <w:b w:val="0"/>
          <w:sz w:val="18"/>
          <w:szCs w:val="18"/>
          <w:lang w:val="pl-PL" w:eastAsia="pl-PL"/>
        </w:rPr>
        <w:t xml:space="preserve"> </w:t>
      </w:r>
      <w:r w:rsidRPr="006B0420">
        <w:rPr>
          <w:rFonts w:ascii="Verdana" w:hAnsi="Verdana" w:cstheme="minorHAnsi"/>
          <w:b w:val="0"/>
          <w:sz w:val="18"/>
          <w:szCs w:val="18"/>
          <w:u w:val="single"/>
          <w:lang w:val="pl-PL" w:eastAsia="pl-PL"/>
        </w:rPr>
        <w:t>Wykonawca jest zobowią</w:t>
      </w:r>
      <w:r w:rsidR="009273F4" w:rsidRPr="006B0420">
        <w:rPr>
          <w:rFonts w:ascii="Verdana" w:hAnsi="Verdana" w:cstheme="minorHAnsi"/>
          <w:b w:val="0"/>
          <w:sz w:val="18"/>
          <w:szCs w:val="18"/>
          <w:u w:val="single"/>
          <w:lang w:val="pl-PL" w:eastAsia="pl-PL"/>
        </w:rPr>
        <w:t>zany do dokonania rejestracji w </w:t>
      </w:r>
      <w:r w:rsidRPr="006B0420">
        <w:rPr>
          <w:rFonts w:ascii="Verdana" w:hAnsi="Verdana" w:cstheme="minorHAnsi"/>
          <w:b w:val="0"/>
          <w:sz w:val="18"/>
          <w:szCs w:val="18"/>
          <w:u w:val="single"/>
          <w:lang w:val="pl-PL" w:eastAsia="pl-PL"/>
        </w:rPr>
        <w:t xml:space="preserve">Systemie Zakupowym GK PGE dostępnym pod adresem: </w:t>
      </w:r>
      <w:hyperlink r:id="rId17" w:history="1">
        <w:r w:rsidR="000B76C2" w:rsidRPr="006B0420">
          <w:rPr>
            <w:rStyle w:val="Hipercze"/>
            <w:rFonts w:ascii="Verdana" w:hAnsi="Verdana" w:cstheme="minorHAnsi"/>
            <w:b w:val="0"/>
            <w:color w:val="00B0F0"/>
            <w:sz w:val="18"/>
            <w:szCs w:val="18"/>
            <w:lang w:val="pl-PL" w:eastAsia="pl-PL"/>
          </w:rPr>
          <w:t>https://swpp2.gkpge.pl</w:t>
        </w:r>
      </w:hyperlink>
      <w:r w:rsidRPr="006B0420">
        <w:rPr>
          <w:rFonts w:ascii="Verdana" w:hAnsi="Verdana" w:cstheme="minorHAnsi"/>
          <w:b w:val="0"/>
          <w:sz w:val="18"/>
          <w:szCs w:val="18"/>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6B0420">
        <w:rPr>
          <w:rFonts w:ascii="Verdana" w:hAnsi="Verdana" w:cstheme="minorHAnsi"/>
          <w:b w:val="0"/>
          <w:sz w:val="18"/>
          <w:szCs w:val="18"/>
          <w:u w:val="single"/>
          <w:lang w:val="pl-PL" w:eastAsia="pl-PL"/>
        </w:rPr>
        <w:t>Należy dokonać</w:t>
      </w:r>
      <w:r w:rsidRPr="006B0420">
        <w:rPr>
          <w:rFonts w:ascii="Verdana" w:hAnsi="Verdana" w:cstheme="minorHAnsi"/>
          <w:b w:val="0"/>
          <w:sz w:val="18"/>
          <w:szCs w:val="18"/>
          <w:u w:val="single"/>
          <w:lang w:val="pl-PL" w:eastAsia="pl-PL"/>
        </w:rPr>
        <w:t xml:space="preserve"> rejestracji bez zbędnej zwłoki, ponieważ proces weryfikacji Wykonawcy może potrwać </w:t>
      </w:r>
      <w:r w:rsidR="003B4D5F" w:rsidRPr="006B0420">
        <w:rPr>
          <w:rFonts w:ascii="Verdana" w:hAnsi="Verdana" w:cstheme="minorHAnsi"/>
          <w:b w:val="0"/>
          <w:sz w:val="18"/>
          <w:szCs w:val="18"/>
          <w:u w:val="single"/>
          <w:lang w:val="pl-PL" w:eastAsia="pl-PL"/>
        </w:rPr>
        <w:t>ok.</w:t>
      </w:r>
      <w:r w:rsidRPr="006B0420">
        <w:rPr>
          <w:rFonts w:ascii="Verdana" w:hAnsi="Verdana" w:cstheme="minorHAnsi"/>
          <w:b w:val="0"/>
          <w:sz w:val="18"/>
          <w:szCs w:val="18"/>
          <w:u w:val="single"/>
          <w:lang w:val="pl-PL" w:eastAsia="pl-PL"/>
        </w:rPr>
        <w:t xml:space="preserve"> 3 dni</w:t>
      </w:r>
      <w:r w:rsidR="009647A2" w:rsidRPr="006B0420">
        <w:rPr>
          <w:rFonts w:ascii="Verdana" w:hAnsi="Verdana" w:cstheme="minorHAnsi"/>
          <w:b w:val="0"/>
          <w:sz w:val="18"/>
          <w:szCs w:val="18"/>
          <w:u w:val="single"/>
          <w:lang w:val="pl-PL" w:eastAsia="pl-PL"/>
        </w:rPr>
        <w:t xml:space="preserve"> roboczych</w:t>
      </w:r>
      <w:r w:rsidRPr="006B0420">
        <w:rPr>
          <w:rFonts w:ascii="Verdana" w:hAnsi="Verdana" w:cstheme="minorHAnsi"/>
          <w:b w:val="0"/>
          <w:sz w:val="18"/>
          <w:szCs w:val="18"/>
          <w:u w:val="single"/>
          <w:lang w:val="pl-PL" w:eastAsia="pl-PL"/>
        </w:rPr>
        <w:t>.</w:t>
      </w:r>
      <w:bookmarkEnd w:id="53"/>
      <w:r w:rsidRPr="006B0420">
        <w:rPr>
          <w:rFonts w:ascii="Verdana" w:hAnsi="Verdana" w:cstheme="minorHAnsi"/>
          <w:b w:val="0"/>
          <w:sz w:val="18"/>
          <w:szCs w:val="18"/>
          <w:u w:val="single"/>
          <w:lang w:val="pl-PL" w:eastAsia="pl-PL"/>
        </w:rPr>
        <w:t xml:space="preserve"> </w:t>
      </w:r>
    </w:p>
    <w:p w14:paraId="41CBBAF7" w14:textId="209B056E"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4" w:name="_Toc122344694"/>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18" w:history="1">
        <w:r w:rsidR="007E5BAD" w:rsidRPr="006B0420">
          <w:rPr>
            <w:rFonts w:ascii="Verdana" w:hAnsi="Verdana" w:cstheme="minorHAnsi"/>
            <w:b w:val="0"/>
            <w:color w:val="00B0F0"/>
            <w:sz w:val="18"/>
            <w:szCs w:val="18"/>
            <w:u w:val="single"/>
            <w:lang w:val="pl-PL"/>
          </w:rPr>
          <w:t>https://swpp2.gkpge.pl</w:t>
        </w:r>
      </w:hyperlink>
      <w:r w:rsidR="007E5BAD" w:rsidRPr="006B0420">
        <w:rPr>
          <w:rFonts w:ascii="Verdana" w:hAnsi="Verdana" w:cstheme="minorHAnsi"/>
          <w:b w:val="0"/>
          <w:sz w:val="18"/>
          <w:szCs w:val="18"/>
          <w:u w:val="single"/>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 „Zasady korzystania z Systemu GK PGE obsługującego proces zakupowy w GK PGE” (dokument dostępny na stronie pgeenergiaciepla.pl w zakładce Przetargi).</w:t>
      </w:r>
      <w:bookmarkEnd w:id="54"/>
      <w:r w:rsidRPr="006B0420">
        <w:rPr>
          <w:rFonts w:ascii="Verdana" w:hAnsi="Verdana" w:cstheme="minorHAnsi"/>
          <w:b w:val="0"/>
          <w:sz w:val="18"/>
          <w:szCs w:val="18"/>
          <w:lang w:val="pl-PL" w:eastAsia="pl-PL"/>
        </w:rPr>
        <w:t xml:space="preserve"> </w:t>
      </w:r>
    </w:p>
    <w:p w14:paraId="3FD0678D" w14:textId="618ECE0C"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5" w:name="_Toc122344695"/>
      <w:r w:rsidRPr="006B0420">
        <w:rPr>
          <w:rFonts w:ascii="Verdana" w:hAnsi="Verdana" w:cstheme="minorHAnsi"/>
          <w:b w:val="0"/>
          <w:sz w:val="18"/>
          <w:szCs w:val="18"/>
          <w:lang w:val="pl-PL" w:eastAsia="pl-PL"/>
        </w:rPr>
        <w:t xml:space="preserve">Po zarejestrowaniu i zalogowaniu się do Systemu Wykonawcy uzyskują dostęp do aplikacji umożliwiającej składanie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lastRenderedPageBreak/>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55"/>
      <w:r w:rsidRPr="006B0420">
        <w:rPr>
          <w:rFonts w:ascii="Verdana" w:hAnsi="Verdana" w:cstheme="minorHAnsi"/>
          <w:b w:val="0"/>
          <w:sz w:val="18"/>
          <w:szCs w:val="18"/>
          <w:lang w:val="pl-PL" w:eastAsia="pl-PL"/>
        </w:rPr>
        <w:t xml:space="preserve"> </w:t>
      </w:r>
    </w:p>
    <w:p w14:paraId="58D9F3C1" w14:textId="77777777"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6" w:name="_Toc122344696"/>
      <w:r w:rsidRPr="006B0420">
        <w:rPr>
          <w:rFonts w:ascii="Verdana" w:hAnsi="Verdana" w:cstheme="minorHAnsi"/>
          <w:b w:val="0"/>
          <w:sz w:val="18"/>
          <w:szCs w:val="18"/>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6"/>
    </w:p>
    <w:p w14:paraId="3C691E69" w14:textId="77777777"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7" w:name="_Toc122344697"/>
      <w:r w:rsidRPr="006B0420">
        <w:rPr>
          <w:rFonts w:ascii="Verdana" w:hAnsi="Verdana" w:cstheme="minorHAnsi"/>
          <w:b w:val="0"/>
          <w:sz w:val="18"/>
          <w:szCs w:val="18"/>
          <w:lang w:val="pl-PL" w:eastAsia="pl-PL"/>
        </w:rPr>
        <w:t>Zamawiający informuje, że pliki dołączane do systemu przez Wykonawców są sprawdzane oprogramowaniem antywirusowym.</w:t>
      </w:r>
      <w:bookmarkEnd w:id="57"/>
      <w:r w:rsidRPr="006B0420">
        <w:rPr>
          <w:rFonts w:ascii="Verdana" w:hAnsi="Verdana" w:cstheme="minorHAnsi"/>
          <w:b w:val="0"/>
          <w:sz w:val="18"/>
          <w:szCs w:val="18"/>
          <w:lang w:val="pl-PL" w:eastAsia="pl-PL"/>
        </w:rPr>
        <w:t xml:space="preserve"> </w:t>
      </w:r>
    </w:p>
    <w:p w14:paraId="1F023CFB" w14:textId="44AA8F8A"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8"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GK PGE do Zamawiającego.</w:t>
      </w:r>
      <w:bookmarkEnd w:id="58"/>
      <w:r w:rsidRPr="006B0420">
        <w:rPr>
          <w:rFonts w:ascii="Verdana" w:hAnsi="Verdana" w:cstheme="minorHAnsi"/>
          <w:b w:val="0"/>
          <w:sz w:val="18"/>
          <w:szCs w:val="18"/>
          <w:lang w:val="pl-PL" w:eastAsia="pl-PL"/>
        </w:rPr>
        <w:t xml:space="preserve"> </w:t>
      </w:r>
    </w:p>
    <w:p w14:paraId="33EA1B9D" w14:textId="19AFE79B"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9" w:name="_Toc122344699"/>
      <w:r w:rsidRPr="006B0420">
        <w:rPr>
          <w:rFonts w:ascii="Verdana" w:hAnsi="Verdana" w:cstheme="minorHAnsi"/>
          <w:b w:val="0"/>
          <w:sz w:val="18"/>
          <w:szCs w:val="18"/>
          <w:lang w:val="pl-PL" w:eastAsia="pl-PL"/>
        </w:rPr>
        <w:t>Za wsparcie techniczne dla Wykona</w:t>
      </w:r>
      <w:r w:rsidR="001C5D66" w:rsidRPr="006B0420">
        <w:rPr>
          <w:rFonts w:ascii="Verdana" w:hAnsi="Verdana" w:cstheme="minorHAnsi"/>
          <w:b w:val="0"/>
          <w:sz w:val="18"/>
          <w:szCs w:val="18"/>
          <w:lang w:val="pl-PL" w:eastAsia="pl-PL"/>
        </w:rPr>
        <w:t>wców w zakresie obsługi Systemu</w:t>
      </w:r>
      <w:r w:rsidRPr="006B0420">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B0420">
        <w:rPr>
          <w:rFonts w:ascii="Verdana" w:hAnsi="Verdana" w:cstheme="minorHAnsi"/>
          <w:b w:val="0"/>
          <w:sz w:val="18"/>
          <w:szCs w:val="18"/>
          <w:lang w:val="pl-PL" w:eastAsia="pl-PL"/>
        </w:rPr>
        <w:t xml:space="preserve"> zgłoszeniu z wykorzystaniem formularza zgłoszeniowego w Systemie Zakupowym GK PGE</w:t>
      </w:r>
      <w:r w:rsidR="00C33B09" w:rsidRPr="006B0420">
        <w:rPr>
          <w:rFonts w:ascii="Verdana" w:hAnsi="Verdana" w:cstheme="minorHAnsi"/>
          <w:b w:val="0"/>
          <w:sz w:val="18"/>
          <w:szCs w:val="18"/>
          <w:lang w:val="pl-PL" w:eastAsia="pl-PL"/>
        </w:rPr>
        <w:t xml:space="preserve">, drogą elektroniczną na </w:t>
      </w:r>
      <w:r w:rsidRPr="006B0420">
        <w:rPr>
          <w:rFonts w:ascii="Verdana" w:hAnsi="Verdana" w:cstheme="minorHAnsi"/>
          <w:b w:val="0"/>
          <w:sz w:val="18"/>
          <w:szCs w:val="18"/>
          <w:lang w:val="pl-PL" w:eastAsia="pl-PL"/>
        </w:rPr>
        <w:t>adres:</w:t>
      </w:r>
      <w:r w:rsidR="00120D09" w:rsidRPr="006B0420">
        <w:rPr>
          <w:rFonts w:ascii="Verdana" w:hAnsi="Verdana" w:cstheme="minorHAnsi"/>
          <w:b w:val="0"/>
          <w:sz w:val="18"/>
          <w:szCs w:val="18"/>
          <w:lang w:val="pl-PL" w:eastAsia="pl-PL"/>
        </w:rPr>
        <w:t xml:space="preserve"> </w:t>
      </w:r>
      <w:hyperlink r:id="rId19" w:history="1">
        <w:r w:rsidR="00BF4BD5" w:rsidRPr="006B0420">
          <w:rPr>
            <w:rFonts w:ascii="Verdana" w:hAnsi="Verdana"/>
            <w:sz w:val="18"/>
            <w:szCs w:val="18"/>
            <w:lang w:val="pl-PL" w:eastAsia="pl-PL"/>
          </w:rPr>
          <w:t>helpdesk.zakupy@gkpge.pl</w:t>
        </w:r>
      </w:hyperlink>
      <w:r w:rsidR="00BF4BD5" w:rsidRPr="006B0420">
        <w:rPr>
          <w:rFonts w:ascii="Verdana" w:hAnsi="Verdana" w:cstheme="minorHAnsi"/>
          <w:b w:val="0"/>
          <w:sz w:val="18"/>
          <w:szCs w:val="18"/>
          <w:lang w:val="pl-PL" w:eastAsia="pl-PL"/>
        </w:rPr>
        <w:t xml:space="preserve">; tel. +48 22 576 87 87. Pomoc dostępna jest w godzinach od 8.00 do </w:t>
      </w:r>
      <w:r w:rsidR="0044259B" w:rsidRPr="006B0420">
        <w:rPr>
          <w:rFonts w:ascii="Verdana" w:hAnsi="Verdana" w:cstheme="minorHAnsi"/>
          <w:b w:val="0"/>
          <w:sz w:val="18"/>
          <w:szCs w:val="18"/>
          <w:lang w:val="pl-PL" w:eastAsia="pl-PL"/>
        </w:rPr>
        <w:t xml:space="preserve">16.00 </w:t>
      </w:r>
      <w:r w:rsidR="005B21DF" w:rsidRPr="006B0420">
        <w:rPr>
          <w:rFonts w:ascii="Verdana" w:hAnsi="Verdana" w:cstheme="minorHAnsi"/>
          <w:b w:val="0"/>
          <w:sz w:val="18"/>
          <w:szCs w:val="18"/>
          <w:lang w:val="pl-PL" w:eastAsia="pl-PL"/>
        </w:rPr>
        <w:t>w dni robocze</w:t>
      </w:r>
      <w:r w:rsidRPr="006B0420">
        <w:rPr>
          <w:rFonts w:ascii="Verdana" w:hAnsi="Verdana" w:cstheme="minorHAnsi"/>
          <w:b w:val="0"/>
          <w:sz w:val="18"/>
          <w:szCs w:val="18"/>
          <w:lang w:val="pl-PL" w:eastAsia="pl-PL"/>
        </w:rPr>
        <w:t>.</w:t>
      </w:r>
      <w:bookmarkEnd w:id="59"/>
    </w:p>
    <w:p w14:paraId="1D427011" w14:textId="6D056AE9" w:rsidR="003875FE" w:rsidRPr="006B0420" w:rsidRDefault="00682375" w:rsidP="003334A6">
      <w:pPr>
        <w:pStyle w:val="Nagwek2"/>
        <w:keepNext w:val="0"/>
        <w:numPr>
          <w:ilvl w:val="1"/>
          <w:numId w:val="34"/>
        </w:numPr>
        <w:spacing w:before="120" w:after="120" w:line="240" w:lineRule="auto"/>
        <w:ind w:left="1134" w:right="1" w:hanging="1134"/>
        <w:rPr>
          <w:rFonts w:ascii="Verdana" w:hAnsi="Verdana"/>
          <w:sz w:val="18"/>
          <w:szCs w:val="18"/>
          <w:lang w:val="pl-PL" w:eastAsia="pl-PL"/>
        </w:rPr>
      </w:pPr>
      <w:bookmarkStart w:id="60"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46"/>
      <w:bookmarkEnd w:id="47"/>
      <w:bookmarkEnd w:id="48"/>
      <w:bookmarkEnd w:id="49"/>
      <w:bookmarkEnd w:id="60"/>
      <w:r w:rsidR="000168B6" w:rsidRPr="00B93146" w:rsidDel="000168B6">
        <w:rPr>
          <w:rFonts w:ascii="Verdana" w:hAnsi="Verdana" w:cstheme="minorHAnsi"/>
          <w:b w:val="0"/>
          <w:sz w:val="18"/>
          <w:szCs w:val="18"/>
          <w:lang w:val="pl-PL" w:eastAsia="pl-PL"/>
        </w:rPr>
        <w:t xml:space="preserve"> </w:t>
      </w:r>
    </w:p>
    <w:p w14:paraId="18D1EC82" w14:textId="2C9BF622" w:rsidR="00682375" w:rsidRPr="006B0420" w:rsidRDefault="00682375" w:rsidP="003334A6">
      <w:pPr>
        <w:pStyle w:val="Nagwek2"/>
        <w:keepNext w:val="0"/>
        <w:numPr>
          <w:ilvl w:val="1"/>
          <w:numId w:val="34"/>
        </w:numPr>
        <w:spacing w:before="120" w:after="120" w:line="240" w:lineRule="auto"/>
        <w:ind w:left="1134" w:right="1" w:hanging="1134"/>
        <w:rPr>
          <w:rStyle w:val="Hipercze"/>
          <w:rFonts w:ascii="Verdana" w:hAnsi="Verdana" w:cstheme="minorHAnsi"/>
          <w:b w:val="0"/>
          <w:color w:val="auto"/>
          <w:sz w:val="18"/>
          <w:szCs w:val="18"/>
          <w:lang w:val="pl-PL"/>
        </w:rPr>
      </w:pPr>
      <w:bookmarkStart w:id="61"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do kontaktu z Wykonawcami jest</w:t>
      </w:r>
      <w:r w:rsidR="00C33B09" w:rsidRPr="006B0420">
        <w:rPr>
          <w:rFonts w:ascii="Verdana" w:hAnsi="Verdana" w:cstheme="minorHAnsi"/>
          <w:b w:val="0"/>
          <w:sz w:val="18"/>
          <w:szCs w:val="18"/>
          <w:lang w:val="pl-PL"/>
        </w:rPr>
        <w:t xml:space="preserve"> </w:t>
      </w:r>
      <w:r w:rsidR="003F1FAB">
        <w:rPr>
          <w:rFonts w:ascii="Verdana" w:hAnsi="Verdana" w:cstheme="minorHAnsi"/>
          <w:b w:val="0"/>
          <w:sz w:val="18"/>
          <w:szCs w:val="18"/>
          <w:lang w:val="pl-PL"/>
        </w:rPr>
        <w:t>Magdalena Pawłowska</w:t>
      </w:r>
      <w:r w:rsidR="009273F4" w:rsidRPr="006B0420">
        <w:rPr>
          <w:rFonts w:ascii="Verdana" w:hAnsi="Verdana" w:cstheme="minorHAnsi"/>
          <w:b w:val="0"/>
          <w:sz w:val="18"/>
          <w:szCs w:val="18"/>
          <w:lang w:val="pl-PL"/>
        </w:rPr>
        <w:t xml:space="preserve"> e-</w:t>
      </w:r>
      <w:r w:rsidRPr="006B0420">
        <w:rPr>
          <w:rFonts w:ascii="Verdana" w:hAnsi="Verdana" w:cstheme="minorHAnsi"/>
          <w:b w:val="0"/>
          <w:sz w:val="18"/>
          <w:szCs w:val="18"/>
          <w:lang w:val="pl-PL"/>
        </w:rPr>
        <w:t xml:space="preserve">mail: </w:t>
      </w:r>
      <w:bookmarkStart w:id="62" w:name="_Toc243294533"/>
      <w:bookmarkStart w:id="63" w:name="_Toc43108581"/>
      <w:bookmarkEnd w:id="41"/>
      <w:bookmarkEnd w:id="61"/>
      <w:r w:rsidR="003F1FAB">
        <w:rPr>
          <w:rStyle w:val="Hipercze"/>
          <w:rFonts w:ascii="Verdana" w:hAnsi="Verdana" w:cstheme="minorHAnsi"/>
          <w:b w:val="0"/>
          <w:color w:val="auto"/>
          <w:sz w:val="18"/>
          <w:szCs w:val="18"/>
          <w:lang w:val="pl-PL"/>
        </w:rPr>
        <w:fldChar w:fldCharType="begin"/>
      </w:r>
      <w:r w:rsidR="003F1FAB">
        <w:rPr>
          <w:rStyle w:val="Hipercze"/>
          <w:rFonts w:ascii="Verdana" w:hAnsi="Verdana" w:cstheme="minorHAnsi"/>
          <w:b w:val="0"/>
          <w:color w:val="auto"/>
          <w:sz w:val="18"/>
          <w:szCs w:val="18"/>
          <w:lang w:val="pl-PL"/>
        </w:rPr>
        <w:instrText>HYPERLINK "mailto:magdalena_pawlowska@gkpge.pl"</w:instrText>
      </w:r>
      <w:r w:rsidR="003F1FAB">
        <w:rPr>
          <w:rStyle w:val="Hipercze"/>
          <w:rFonts w:ascii="Verdana" w:hAnsi="Verdana" w:cstheme="minorHAnsi"/>
          <w:b w:val="0"/>
          <w:color w:val="auto"/>
          <w:sz w:val="18"/>
          <w:szCs w:val="18"/>
          <w:lang w:val="pl-PL"/>
        </w:rPr>
      </w:r>
      <w:r w:rsidR="003F1FAB">
        <w:rPr>
          <w:rStyle w:val="Hipercze"/>
          <w:rFonts w:ascii="Verdana" w:hAnsi="Verdana" w:cstheme="minorHAnsi"/>
          <w:b w:val="0"/>
          <w:color w:val="auto"/>
          <w:sz w:val="18"/>
          <w:szCs w:val="18"/>
          <w:lang w:val="pl-PL"/>
        </w:rPr>
        <w:fldChar w:fldCharType="separate"/>
      </w:r>
      <w:r w:rsidR="003F1FAB" w:rsidRPr="006707E3">
        <w:rPr>
          <w:rStyle w:val="Hipercze"/>
          <w:rFonts w:ascii="Verdana" w:hAnsi="Verdana" w:cstheme="minorHAnsi"/>
          <w:b w:val="0"/>
          <w:sz w:val="18"/>
          <w:szCs w:val="18"/>
          <w:lang w:val="pl-PL"/>
        </w:rPr>
        <w:t>magdalena_pawlowska@gkpge.pl</w:t>
      </w:r>
      <w:r w:rsidR="003F1FAB">
        <w:rPr>
          <w:rStyle w:val="Hipercze"/>
          <w:rFonts w:ascii="Verdana" w:hAnsi="Verdana" w:cstheme="minorHAnsi"/>
          <w:b w:val="0"/>
          <w:color w:val="auto"/>
          <w:sz w:val="18"/>
          <w:szCs w:val="18"/>
          <w:lang w:val="pl-PL"/>
        </w:rPr>
        <w:fldChar w:fldCharType="end"/>
      </w:r>
      <w:r w:rsidR="003F1FAB">
        <w:rPr>
          <w:rStyle w:val="Hipercze"/>
          <w:rFonts w:ascii="Verdana" w:hAnsi="Verdana" w:cstheme="minorHAnsi"/>
          <w:b w:val="0"/>
          <w:color w:val="auto"/>
          <w:sz w:val="18"/>
          <w:szCs w:val="18"/>
          <w:lang w:val="pl-PL"/>
        </w:rPr>
        <w:t xml:space="preserve"> </w:t>
      </w:r>
    </w:p>
    <w:p w14:paraId="5B4D99AE" w14:textId="16B2CF14" w:rsidR="000168B6" w:rsidRPr="006B0420" w:rsidRDefault="000168B6" w:rsidP="003334A6">
      <w:pPr>
        <w:pStyle w:val="Nagwek1"/>
        <w:keepNext w:val="0"/>
        <w:keepLines w:val="0"/>
        <w:numPr>
          <w:ilvl w:val="1"/>
          <w:numId w:val="34"/>
        </w:numPr>
        <w:suppressAutoHyphens/>
        <w:spacing w:before="120" w:after="120" w:line="240" w:lineRule="auto"/>
        <w:ind w:left="1134" w:right="1" w:hanging="1134"/>
        <w:rPr>
          <w:rFonts w:ascii="Verdana" w:hAnsi="Verdana" w:cstheme="minorHAnsi"/>
          <w:b w:val="0"/>
          <w:caps w:val="0"/>
          <w:sz w:val="18"/>
          <w:szCs w:val="18"/>
          <w:lang w:val="pl-PL"/>
        </w:rPr>
      </w:pPr>
      <w:bookmarkStart w:id="64"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64"/>
      <w:r w:rsidRPr="006B0420">
        <w:rPr>
          <w:rFonts w:ascii="Verdana" w:hAnsi="Verdana" w:cstheme="minorHAnsi"/>
          <w:b w:val="0"/>
          <w:caps w:val="0"/>
          <w:sz w:val="18"/>
          <w:szCs w:val="18"/>
          <w:lang w:val="pl-PL"/>
        </w:rPr>
        <w:t xml:space="preserve"> </w:t>
      </w:r>
    </w:p>
    <w:p w14:paraId="486AF0C5" w14:textId="7820DBE5" w:rsidR="005817FF" w:rsidRPr="006B0420"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65" w:name="_Toc122344703"/>
      <w:bookmarkEnd w:id="62"/>
      <w:bookmarkEnd w:id="63"/>
      <w:r w:rsidRPr="006B0420">
        <w:rPr>
          <w:rFonts w:ascii="Trebuchet MS" w:eastAsiaTheme="majorEastAsia" w:hAnsi="Trebuchet MS" w:cstheme="majorBidi"/>
          <w:b w:val="0"/>
          <w:caps w:val="0"/>
          <w:color w:val="1A7466"/>
          <w:kern w:val="0"/>
          <w:sz w:val="32"/>
          <w:szCs w:val="32"/>
          <w:lang w:val="pl-PL"/>
        </w:rPr>
        <w:t>TRYB POSTĘPOWANIA</w:t>
      </w:r>
      <w:r w:rsidR="00186002" w:rsidRPr="006B0420">
        <w:rPr>
          <w:rFonts w:ascii="Trebuchet MS" w:eastAsiaTheme="majorEastAsia" w:hAnsi="Trebuchet MS" w:cstheme="majorBidi"/>
          <w:b w:val="0"/>
          <w:caps w:val="0"/>
          <w:color w:val="1A7466"/>
          <w:kern w:val="0"/>
          <w:sz w:val="32"/>
          <w:szCs w:val="32"/>
          <w:lang w:val="pl-PL"/>
        </w:rPr>
        <w:t>, SKRÓTY I DEFINICJE</w:t>
      </w:r>
      <w:bookmarkEnd w:id="65"/>
    </w:p>
    <w:p w14:paraId="49A3A296" w14:textId="423E3428" w:rsidR="00816B67" w:rsidRPr="003F1FAB"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6" w:name="_Hlt41726032"/>
      <w:bookmarkStart w:id="67" w:name="_Toc514847118"/>
      <w:bookmarkStart w:id="68" w:name="_Toc515881651"/>
      <w:bookmarkStart w:id="69" w:name="_Toc515881832"/>
      <w:bookmarkStart w:id="70" w:name="_Toc515896261"/>
      <w:bookmarkStart w:id="71" w:name="_Toc122344704"/>
      <w:bookmarkStart w:id="72" w:name="_Toc243294538"/>
      <w:bookmarkStart w:id="73" w:name="_Toc514847126"/>
      <w:bookmarkStart w:id="74" w:name="_Toc145406942"/>
      <w:bookmarkStart w:id="75" w:name="_Toc43108598"/>
      <w:bookmarkEnd w:id="66"/>
      <w:r w:rsidRPr="006B0420">
        <w:rPr>
          <w:rFonts w:ascii="Verdana" w:eastAsia="Calibri" w:hAnsi="Verdana" w:cstheme="minorHAnsi"/>
          <w:b w:val="0"/>
          <w:sz w:val="18"/>
          <w:szCs w:val="18"/>
          <w:lang w:val="pl-PL"/>
        </w:rPr>
        <w:t xml:space="preserve">Przedmiotowe postępowanie o udzielenie </w:t>
      </w:r>
      <w:r w:rsidRPr="003F1FAB">
        <w:rPr>
          <w:rFonts w:ascii="Verdana" w:eastAsia="Calibri" w:hAnsi="Verdana" w:cstheme="minorHAnsi"/>
          <w:b w:val="0"/>
          <w:sz w:val="18"/>
          <w:szCs w:val="18"/>
          <w:lang w:val="pl-PL"/>
        </w:rPr>
        <w:t xml:space="preserve">zamówienia prowadzone jest </w:t>
      </w:r>
      <w:r w:rsidR="00B351A3" w:rsidRPr="003F1FAB">
        <w:rPr>
          <w:rFonts w:ascii="Verdana" w:eastAsia="Calibri" w:hAnsi="Verdana" w:cstheme="minorHAnsi"/>
          <w:b w:val="0"/>
          <w:sz w:val="18"/>
          <w:szCs w:val="18"/>
          <w:lang w:val="pl-PL"/>
        </w:rPr>
        <w:t xml:space="preserve">w trybie przetargu nieograniczonego, </w:t>
      </w:r>
      <w:r w:rsidRPr="003F1FAB">
        <w:rPr>
          <w:rFonts w:ascii="Verdana" w:eastAsia="Calibri" w:hAnsi="Verdana" w:cstheme="minorHAnsi"/>
          <w:b w:val="0"/>
          <w:sz w:val="18"/>
          <w:szCs w:val="18"/>
          <w:lang w:val="pl-PL"/>
        </w:rPr>
        <w:t xml:space="preserve">na podstawie </w:t>
      </w:r>
      <w:r w:rsidR="00B351A3" w:rsidRPr="003F1FAB">
        <w:rPr>
          <w:rFonts w:ascii="Verdana" w:eastAsia="Calibri" w:hAnsi="Verdana" w:cstheme="minorHAnsi"/>
          <w:b w:val="0"/>
          <w:sz w:val="18"/>
          <w:szCs w:val="18"/>
          <w:lang w:val="pl-PL"/>
        </w:rPr>
        <w:t xml:space="preserve">niniejszej </w:t>
      </w:r>
      <w:r w:rsidR="00904E94" w:rsidRPr="003F1FAB">
        <w:rPr>
          <w:rFonts w:ascii="Verdana" w:eastAsia="Calibri" w:hAnsi="Verdana" w:cstheme="minorHAnsi"/>
          <w:b w:val="0"/>
          <w:sz w:val="18"/>
          <w:szCs w:val="18"/>
          <w:lang w:val="pl-PL"/>
        </w:rPr>
        <w:t>SWZ</w:t>
      </w:r>
      <w:r w:rsidR="00B351A3" w:rsidRPr="003F1FAB">
        <w:rPr>
          <w:rFonts w:ascii="Verdana" w:eastAsia="Calibri" w:hAnsi="Verdana" w:cstheme="minorHAnsi"/>
          <w:b w:val="0"/>
          <w:sz w:val="18"/>
          <w:szCs w:val="18"/>
          <w:lang w:val="pl-PL"/>
        </w:rPr>
        <w:t xml:space="preserve"> oraz na podstawie Procedury </w:t>
      </w:r>
      <w:r w:rsidR="000B383C" w:rsidRPr="003F1FAB">
        <w:rPr>
          <w:rFonts w:ascii="Verdana" w:eastAsia="Calibri" w:hAnsi="Verdana" w:cstheme="minorHAnsi"/>
          <w:b w:val="0"/>
          <w:sz w:val="18"/>
          <w:szCs w:val="18"/>
          <w:lang w:val="pl-PL"/>
        </w:rPr>
        <w:t>z</w:t>
      </w:r>
      <w:r w:rsidR="00B351A3" w:rsidRPr="003F1FAB">
        <w:rPr>
          <w:rFonts w:ascii="Verdana" w:eastAsia="Calibri" w:hAnsi="Verdana" w:cstheme="minorHAnsi"/>
          <w:b w:val="0"/>
          <w:sz w:val="18"/>
          <w:szCs w:val="18"/>
          <w:lang w:val="pl-PL"/>
        </w:rPr>
        <w:t>akupów w Grupie PGE EC</w:t>
      </w:r>
      <w:bookmarkEnd w:id="67"/>
      <w:r w:rsidR="00D06CC2" w:rsidRPr="003F1FAB">
        <w:rPr>
          <w:rFonts w:ascii="Verdana" w:eastAsia="Calibri" w:hAnsi="Verdana" w:cstheme="minorHAnsi"/>
          <w:b w:val="0"/>
          <w:sz w:val="18"/>
          <w:szCs w:val="18"/>
          <w:lang w:val="pl-PL"/>
        </w:rPr>
        <w:t xml:space="preserve"> i Procedury Ogólnej Zakupów GK PGE</w:t>
      </w:r>
      <w:r w:rsidRPr="003F1FAB">
        <w:rPr>
          <w:rFonts w:ascii="Verdana" w:eastAsia="Calibri" w:hAnsi="Verdana" w:cstheme="minorHAnsi"/>
          <w:b w:val="0"/>
          <w:sz w:val="18"/>
          <w:szCs w:val="18"/>
          <w:lang w:val="pl-PL"/>
        </w:rPr>
        <w:t>.</w:t>
      </w:r>
      <w:bookmarkEnd w:id="68"/>
      <w:bookmarkEnd w:id="69"/>
      <w:bookmarkEnd w:id="70"/>
      <w:r w:rsidR="00EB3001" w:rsidRPr="003F1FAB">
        <w:rPr>
          <w:rFonts w:ascii="Verdana" w:eastAsia="Calibri" w:hAnsi="Verdana" w:cstheme="minorHAnsi"/>
          <w:b w:val="0"/>
          <w:sz w:val="18"/>
          <w:szCs w:val="18"/>
          <w:lang w:val="pl-PL"/>
        </w:rPr>
        <w:t xml:space="preserve"> Do niniejszego Postępowania</w:t>
      </w:r>
      <w:r w:rsidR="008521EE" w:rsidRPr="003F1FAB">
        <w:rPr>
          <w:rFonts w:ascii="Verdana" w:eastAsia="Calibri" w:hAnsi="Verdana" w:cstheme="minorHAnsi"/>
          <w:b w:val="0"/>
          <w:sz w:val="18"/>
          <w:szCs w:val="18"/>
          <w:lang w:val="pl-PL"/>
        </w:rPr>
        <w:t xml:space="preserve"> </w:t>
      </w:r>
      <w:r w:rsidR="008521EE" w:rsidRPr="003F1FAB">
        <w:rPr>
          <w:rFonts w:ascii="Verdana" w:hAnsi="Verdana" w:cstheme="minorHAnsi"/>
          <w:b w:val="0"/>
          <w:sz w:val="18"/>
          <w:szCs w:val="18"/>
          <w:lang w:val="pl-PL" w:eastAsia="pl-PL"/>
        </w:rPr>
        <w:t>zakupowego</w:t>
      </w:r>
      <w:r w:rsidR="00EB3001" w:rsidRPr="003F1FAB">
        <w:rPr>
          <w:rFonts w:ascii="Verdana" w:eastAsia="Calibri" w:hAnsi="Verdana" w:cstheme="minorHAnsi"/>
          <w:b w:val="0"/>
          <w:sz w:val="18"/>
          <w:szCs w:val="18"/>
          <w:lang w:val="pl-PL"/>
        </w:rPr>
        <w:t xml:space="preserve"> nie mają zastosowania przepisy ustawy z dnia </w:t>
      </w:r>
      <w:r w:rsidR="00FD2058" w:rsidRPr="003F1FAB">
        <w:rPr>
          <w:rFonts w:ascii="Verdana" w:eastAsia="Calibri" w:hAnsi="Verdana" w:cstheme="minorHAnsi"/>
          <w:b w:val="0"/>
          <w:sz w:val="18"/>
          <w:szCs w:val="18"/>
          <w:lang w:val="pl-PL"/>
        </w:rPr>
        <w:t xml:space="preserve">11 </w:t>
      </w:r>
      <w:r w:rsidR="00904E94" w:rsidRPr="003F1FAB">
        <w:rPr>
          <w:rFonts w:ascii="Verdana" w:eastAsia="Calibri" w:hAnsi="Verdana" w:cstheme="minorHAnsi"/>
          <w:b w:val="0"/>
          <w:sz w:val="18"/>
          <w:szCs w:val="18"/>
          <w:lang w:val="pl-PL"/>
        </w:rPr>
        <w:t>września 2019</w:t>
      </w:r>
      <w:r w:rsidR="00300C17" w:rsidRPr="003F1FAB">
        <w:rPr>
          <w:rFonts w:ascii="Verdana" w:eastAsia="Calibri" w:hAnsi="Verdana" w:cstheme="minorHAnsi"/>
          <w:b w:val="0"/>
          <w:sz w:val="18"/>
          <w:szCs w:val="18"/>
          <w:lang w:val="pl-PL"/>
        </w:rPr>
        <w:t xml:space="preserve"> r. Prawo zamówień publicznych.</w:t>
      </w:r>
      <w:bookmarkEnd w:id="71"/>
      <w:r w:rsidR="00300C17" w:rsidRPr="003F1FAB">
        <w:rPr>
          <w:rFonts w:ascii="Verdana" w:eastAsia="Calibri" w:hAnsi="Verdana" w:cstheme="minorHAnsi"/>
          <w:b w:val="0"/>
          <w:sz w:val="18"/>
          <w:szCs w:val="18"/>
          <w:lang w:val="pl-PL"/>
        </w:rPr>
        <w:t xml:space="preserve"> </w:t>
      </w:r>
    </w:p>
    <w:p w14:paraId="25A13959" w14:textId="60463D28" w:rsidR="00A11EF6" w:rsidRPr="003F1FAB"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6" w:name="_Toc514847119"/>
      <w:bookmarkStart w:id="77" w:name="_Toc515881652"/>
      <w:bookmarkStart w:id="78" w:name="_Toc515881833"/>
      <w:bookmarkStart w:id="79" w:name="_Toc515896262"/>
      <w:bookmarkStart w:id="80" w:name="_Toc122344705"/>
      <w:bookmarkStart w:id="81" w:name="_Toc514847121"/>
      <w:bookmarkStart w:id="82" w:name="_Toc515881654"/>
      <w:bookmarkStart w:id="83" w:name="_Toc515881835"/>
      <w:bookmarkStart w:id="84" w:name="_Toc515896264"/>
      <w:bookmarkStart w:id="85" w:name="_Toc514847127"/>
      <w:bookmarkEnd w:id="72"/>
      <w:bookmarkEnd w:id="73"/>
      <w:r w:rsidRPr="003F1FAB">
        <w:rPr>
          <w:rFonts w:ascii="Verdana" w:eastAsia="Calibri" w:hAnsi="Verdana" w:cstheme="minorHAnsi"/>
          <w:b w:val="0"/>
          <w:sz w:val="18"/>
          <w:szCs w:val="18"/>
          <w:lang w:val="pl-PL"/>
        </w:rPr>
        <w:t xml:space="preserve">Przetarg nieograniczony jest trybem udzielania zamówienia, w którym w odpowiedzi na </w:t>
      </w:r>
      <w:r w:rsidR="00904E94" w:rsidRPr="003F1FAB">
        <w:rPr>
          <w:rFonts w:ascii="Verdana" w:eastAsia="Calibri" w:hAnsi="Verdana" w:cstheme="minorHAnsi"/>
          <w:b w:val="0"/>
          <w:sz w:val="18"/>
          <w:szCs w:val="18"/>
          <w:lang w:val="pl-PL"/>
        </w:rPr>
        <w:t>SWZ</w:t>
      </w:r>
      <w:r w:rsidR="00B351A3" w:rsidRPr="003F1FAB">
        <w:rPr>
          <w:rFonts w:ascii="Verdana" w:eastAsia="Calibri" w:hAnsi="Verdana" w:cstheme="minorHAnsi"/>
          <w:b w:val="0"/>
          <w:sz w:val="18"/>
          <w:szCs w:val="18"/>
          <w:lang w:val="pl-PL"/>
        </w:rPr>
        <w:t xml:space="preserve"> opublikowaną w Systemie Zakupowym GK PGE,</w:t>
      </w:r>
      <w:r w:rsidRPr="003F1FAB">
        <w:rPr>
          <w:rFonts w:ascii="Verdana" w:eastAsia="Calibri" w:hAnsi="Verdana" w:cstheme="minorHAnsi"/>
          <w:b w:val="0"/>
          <w:sz w:val="18"/>
          <w:szCs w:val="18"/>
          <w:lang w:val="pl-PL"/>
        </w:rPr>
        <w:t xml:space="preserve"> Oferty mogą składać wszyscy zainteresowani Wykonawcy.</w:t>
      </w:r>
      <w:bookmarkEnd w:id="76"/>
      <w:bookmarkEnd w:id="77"/>
      <w:bookmarkEnd w:id="78"/>
      <w:bookmarkEnd w:id="79"/>
      <w:bookmarkEnd w:id="80"/>
    </w:p>
    <w:p w14:paraId="3521D18A" w14:textId="1E8FC2C5" w:rsidR="00A11EF6" w:rsidRPr="006B0420"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6" w:name="_Toc122344706"/>
      <w:r w:rsidRPr="006B0420">
        <w:rPr>
          <w:rFonts w:ascii="Verdana" w:hAnsi="Verdana" w:cs="Calibri"/>
          <w:b w:val="0"/>
          <w:sz w:val="18"/>
          <w:szCs w:val="18"/>
          <w:lang w:val="pl-PL"/>
        </w:rPr>
        <w:t xml:space="preserve">Zainteresowani Wykonawcy składają Oferty zgodnie z wymaganiami </w:t>
      </w:r>
      <w:r w:rsidR="00904E94" w:rsidRPr="006B0420">
        <w:rPr>
          <w:rFonts w:ascii="Verdana" w:hAnsi="Verdana" w:cs="Calibri"/>
          <w:b w:val="0"/>
          <w:sz w:val="18"/>
          <w:szCs w:val="18"/>
          <w:lang w:val="pl-PL"/>
        </w:rPr>
        <w:t>SWZ</w:t>
      </w:r>
      <w:r w:rsidRPr="006B0420">
        <w:rPr>
          <w:rFonts w:ascii="Verdana" w:hAnsi="Verdana" w:cs="Calibri"/>
          <w:b w:val="0"/>
          <w:sz w:val="18"/>
          <w:szCs w:val="18"/>
          <w:lang w:val="pl-PL"/>
        </w:rPr>
        <w:t>.</w:t>
      </w:r>
      <w:bookmarkEnd w:id="86"/>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7"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81"/>
      <w:bookmarkEnd w:id="82"/>
      <w:bookmarkEnd w:id="83"/>
      <w:bookmarkEnd w:id="84"/>
      <w:bookmarkEnd w:id="87"/>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7777777"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Podwykonawcy -</w:t>
      </w:r>
      <w:r w:rsidRPr="006B0420">
        <w:rPr>
          <w:rFonts w:ascii="Verdana" w:hAnsi="Verdana" w:cstheme="minorHAnsi"/>
          <w:sz w:val="18"/>
          <w:szCs w:val="18"/>
        </w:rPr>
        <w:t xml:space="preserve"> oznacza to podmiot, któremu Wykonawca powierza wykonanie części Przedmiot</w:t>
      </w:r>
      <w:r w:rsidR="00BA7DC4" w:rsidRPr="006B0420">
        <w:rPr>
          <w:rFonts w:ascii="Verdana" w:hAnsi="Verdana" w:cstheme="minorHAnsi"/>
          <w:sz w:val="18"/>
          <w:szCs w:val="18"/>
        </w:rPr>
        <w:t>u Zamówienia (Przedmiotu Umowy).</w:t>
      </w:r>
    </w:p>
    <w:p w14:paraId="0CB7D3EF" w14:textId="60CA0A46"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 xml:space="preserve">dokonania wyboru Oferty Wykonawcy, z którym zostanie zawarta </w:t>
      </w:r>
      <w:r w:rsidR="00EE6215" w:rsidRPr="006B0420">
        <w:rPr>
          <w:rFonts w:ascii="Verdana" w:hAnsi="Verdana" w:cstheme="minorHAnsi"/>
          <w:sz w:val="18"/>
          <w:szCs w:val="18"/>
        </w:rPr>
        <w:t>U</w:t>
      </w:r>
      <w:r w:rsidR="00BA7DC4" w:rsidRPr="006B0420">
        <w:rPr>
          <w:rFonts w:ascii="Verdana" w:hAnsi="Verdana" w:cstheme="minorHAnsi"/>
          <w:sz w:val="18"/>
          <w:szCs w:val="18"/>
        </w:rPr>
        <w:t>mowa.</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041043A8"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GK PGE</w:t>
      </w:r>
      <w:r w:rsidR="008708DF" w:rsidRPr="006B0420">
        <w:rPr>
          <w:rFonts w:ascii="Verdana" w:hAnsi="Verdana" w:cstheme="minorHAnsi"/>
          <w:b/>
          <w:sz w:val="18"/>
          <w:szCs w:val="18"/>
        </w:rPr>
        <w:t xml:space="preserve"> 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SWPP2</w:t>
      </w:r>
      <w:r w:rsidR="00BA7DC4" w:rsidRPr="006B0420">
        <w:rPr>
          <w:rFonts w:ascii="Verdana" w:hAnsi="Verdana" w:cstheme="minorHAnsi"/>
          <w:sz w:val="18"/>
          <w:szCs w:val="18"/>
        </w:rPr>
        <w:t xml:space="preserve">, stanowiącą środek komunikacji elektronicznej, używaną przez Zamawiającego do 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xml:space="preserve">, w tym składania ofert, wymiany informacji oraz </w:t>
      </w:r>
      <w:r w:rsidR="00BA7DC4" w:rsidRPr="006B0420">
        <w:rPr>
          <w:rFonts w:ascii="Verdana" w:hAnsi="Verdana" w:cstheme="minorHAnsi"/>
          <w:sz w:val="18"/>
          <w:szCs w:val="18"/>
        </w:rPr>
        <w:lastRenderedPageBreak/>
        <w:t>przekazywania dokumentów lub oświadczeń między Zamawiającym a Wykonawcą.</w:t>
      </w:r>
    </w:p>
    <w:p w14:paraId="51E8D2AE" w14:textId="796CB903" w:rsidR="004C261C"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Wykonawcą, którego Oferta zos</w:t>
      </w:r>
      <w:r w:rsidR="00BA7DC4" w:rsidRPr="006B0420">
        <w:rPr>
          <w:rFonts w:ascii="Verdana" w:hAnsi="Verdana" w:cstheme="minorHAnsi"/>
          <w:sz w:val="18"/>
          <w:szCs w:val="18"/>
        </w:rPr>
        <w:t>tała uznana za najkorzystniejszą.</w:t>
      </w:r>
      <w:r w:rsidR="004C261C" w:rsidRPr="006B0420">
        <w:rPr>
          <w:rFonts w:ascii="Verdana" w:hAnsi="Verdana" w:cstheme="minorHAnsi"/>
          <w:sz w:val="18"/>
          <w:szCs w:val="18"/>
        </w:rPr>
        <w:t xml:space="preserve"> Przez Umowę rozumie się również zamówienie przekazywane Wykonawcy wraz z O</w:t>
      </w:r>
      <w:r w:rsidR="009273F4" w:rsidRPr="006B0420">
        <w:rPr>
          <w:rFonts w:ascii="Verdana" w:hAnsi="Verdana" w:cstheme="minorHAnsi"/>
          <w:sz w:val="18"/>
          <w:szCs w:val="18"/>
        </w:rPr>
        <w:t>gólnymi Warunkami Zamówienia (o </w:t>
      </w:r>
      <w:r w:rsidR="004C261C" w:rsidRPr="006B0420">
        <w:rPr>
          <w:rFonts w:ascii="Verdana" w:hAnsi="Verdana" w:cstheme="minorHAnsi"/>
          <w:sz w:val="18"/>
          <w:szCs w:val="18"/>
        </w:rPr>
        <w:t>ile dotyczy).</w:t>
      </w:r>
    </w:p>
    <w:p w14:paraId="3500BEB9" w14:textId="1468CD49" w:rsidR="00BA7DC4" w:rsidRPr="003F1FAB" w:rsidRDefault="00C559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3F1FAB">
        <w:rPr>
          <w:rFonts w:ascii="Verdana" w:hAnsi="Verdana" w:cstheme="minorHAnsi"/>
          <w:b/>
          <w:sz w:val="18"/>
          <w:szCs w:val="18"/>
        </w:rPr>
        <w:t xml:space="preserve">Umowie ramowej </w:t>
      </w:r>
      <w:r w:rsidRPr="003F1FAB">
        <w:rPr>
          <w:rFonts w:ascii="Verdana" w:hAnsi="Verdana" w:cstheme="minorHAnsi"/>
          <w:sz w:val="18"/>
          <w:szCs w:val="18"/>
        </w:rPr>
        <w:t xml:space="preserve">– należy przez to rozumieć umowę zawartą w wyniku Postępowania </w:t>
      </w:r>
      <w:r w:rsidR="008521EE" w:rsidRPr="003F1FAB">
        <w:rPr>
          <w:rFonts w:ascii="Verdana" w:hAnsi="Verdana" w:cstheme="minorHAnsi"/>
          <w:sz w:val="18"/>
          <w:szCs w:val="18"/>
        </w:rPr>
        <w:t xml:space="preserve"> zakupowe</w:t>
      </w:r>
      <w:r w:rsidR="008521EE" w:rsidRPr="003F1FAB">
        <w:rPr>
          <w:rFonts w:ascii="Verdana" w:hAnsi="Verdana" w:cstheme="minorHAnsi"/>
          <w:bCs/>
          <w:sz w:val="18"/>
          <w:szCs w:val="18"/>
        </w:rPr>
        <w:t xml:space="preserve">go </w:t>
      </w:r>
      <w:r w:rsidRPr="003F1FAB">
        <w:rPr>
          <w:rFonts w:ascii="Verdana" w:hAnsi="Verdana" w:cstheme="minorHAnsi"/>
          <w:sz w:val="18"/>
          <w:szCs w:val="18"/>
        </w:rPr>
        <w:t>pomiędzy Zamawiającym a jednym lub większą liczbą Wykonawców, której celem jest ustalenie wa</w:t>
      </w:r>
      <w:r w:rsidR="004D33DB" w:rsidRPr="003F1FAB">
        <w:rPr>
          <w:rFonts w:ascii="Verdana" w:hAnsi="Verdana" w:cstheme="minorHAnsi"/>
          <w:sz w:val="18"/>
          <w:szCs w:val="18"/>
        </w:rPr>
        <w:t>runków dotyczących odpłatnych Zamówień</w:t>
      </w:r>
      <w:r w:rsidRPr="003F1FAB">
        <w:rPr>
          <w:rFonts w:ascii="Verdana" w:hAnsi="Verdana" w:cstheme="minorHAnsi"/>
          <w:sz w:val="18"/>
          <w:szCs w:val="18"/>
        </w:rPr>
        <w:t>, jakie mogą zostać dokonane w okresie jej obowiązywania</w:t>
      </w:r>
      <w:r w:rsidR="00BA7DC4" w:rsidRPr="003F1FAB">
        <w:rPr>
          <w:rFonts w:ascii="Verdana" w:hAnsi="Verdana" w:cstheme="minorHAnsi"/>
          <w:sz w:val="18"/>
          <w:szCs w:val="18"/>
        </w:rPr>
        <w:t>.</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08C6286A" w:rsidR="00283D7F" w:rsidRPr="006B0420" w:rsidRDefault="00A70840" w:rsidP="00C179C4">
      <w:pPr>
        <w:pStyle w:val="Nagwek2"/>
        <w:numPr>
          <w:ilvl w:val="1"/>
          <w:numId w:val="64"/>
        </w:numPr>
        <w:spacing w:before="120" w:after="120" w:line="240" w:lineRule="auto"/>
        <w:ind w:left="1134" w:right="1" w:hanging="1134"/>
        <w:rPr>
          <w:rFonts w:ascii="Verdana" w:eastAsia="Calibri" w:hAnsi="Verdana" w:cstheme="minorHAnsi"/>
          <w:b w:val="0"/>
          <w:sz w:val="18"/>
          <w:szCs w:val="18"/>
          <w:lang w:val="pl-PL"/>
        </w:rPr>
      </w:pPr>
      <w:bookmarkStart w:id="88" w:name="_Toc514847122"/>
      <w:bookmarkStart w:id="89" w:name="_Toc515881655"/>
      <w:bookmarkStart w:id="90" w:name="_Toc515881836"/>
      <w:bookmarkStart w:id="91" w:name="_Toc515896265"/>
      <w:bookmarkStart w:id="92" w:name="_Toc122344708"/>
      <w:bookmarkEnd w:id="85"/>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B93146">
        <w:rPr>
          <w:rFonts w:ascii="Verdana" w:hAnsi="Verdana" w:cstheme="minorHAnsi"/>
          <w:b w:val="0"/>
          <w:bCs/>
          <w:sz w:val="18"/>
          <w:szCs w:val="18"/>
          <w:lang w:val="pl-PL"/>
        </w:rPr>
        <w:t>go</w:t>
      </w:r>
      <w:r w:rsidR="008521EE" w:rsidRPr="00B93146">
        <w:rPr>
          <w:rFonts w:ascii="Verdana" w:hAnsi="Verdana" w:cstheme="minorHAnsi"/>
          <w:bCs/>
          <w:sz w:val="18"/>
          <w:szCs w:val="18"/>
          <w:lang w:val="pl-PL"/>
        </w:rPr>
        <w:t xml:space="preserve"> </w:t>
      </w:r>
      <w:r w:rsidRPr="006B0420">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0" w:history="1">
        <w:r w:rsidRPr="006B0420">
          <w:rPr>
            <w:rFonts w:ascii="Verdana" w:eastAsia="Calibri" w:hAnsi="Verdana" w:cstheme="minorHAnsi"/>
            <w:b w:val="0"/>
            <w:color w:val="00B0F0"/>
            <w:sz w:val="18"/>
            <w:szCs w:val="18"/>
            <w:u w:val="single"/>
            <w:lang w:val="pl-PL"/>
          </w:rPr>
          <w:t>https://www.gkpge.pl/compliance</w:t>
        </w:r>
      </w:hyperlink>
      <w:r w:rsidRPr="006B0420">
        <w:rPr>
          <w:rFonts w:ascii="Verdana" w:eastAsia="Calibri" w:hAnsi="Verdana" w:cstheme="minorHAnsi"/>
          <w:b w:val="0"/>
          <w:sz w:val="18"/>
          <w:szCs w:val="18"/>
          <w:lang w:val="pl-PL"/>
        </w:rPr>
        <w:t xml:space="preserve"> oraz Dobrych praktyk zakupowych GK PGE, które dostępne są na stronie internetowej: </w:t>
      </w:r>
      <w:hyperlink r:id="rId21"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88"/>
      <w:bookmarkEnd w:id="89"/>
      <w:bookmarkEnd w:id="90"/>
      <w:bookmarkEnd w:id="91"/>
      <w:bookmarkEnd w:id="92"/>
    </w:p>
    <w:p w14:paraId="411FFBE5" w14:textId="6BEA247F" w:rsidR="005817FF" w:rsidRPr="006B0420"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93" w:name="_Toc243294536"/>
      <w:bookmarkStart w:id="94" w:name="_Toc489350384"/>
      <w:bookmarkStart w:id="95" w:name="_Toc515896271"/>
      <w:bookmarkStart w:id="96" w:name="_Toc122344709"/>
      <w:bookmarkEnd w:id="74"/>
      <w:r w:rsidRPr="006B0420">
        <w:rPr>
          <w:rFonts w:ascii="Trebuchet MS" w:eastAsiaTheme="majorEastAsia" w:hAnsi="Trebuchet MS" w:cstheme="majorBidi"/>
          <w:b w:val="0"/>
          <w:caps w:val="0"/>
          <w:color w:val="1A7466"/>
          <w:kern w:val="0"/>
          <w:sz w:val="32"/>
          <w:szCs w:val="32"/>
          <w:lang w:val="pl-PL"/>
        </w:rPr>
        <w:t>OPIS PRZEDMIOTU ZAMÓWIENIA</w:t>
      </w:r>
      <w:bookmarkStart w:id="97" w:name="_Toc514847063"/>
      <w:bookmarkStart w:id="98" w:name="_Toc514847129"/>
      <w:bookmarkStart w:id="99" w:name="_Toc515881667"/>
      <w:bookmarkStart w:id="100" w:name="_Toc515881848"/>
      <w:bookmarkStart w:id="101" w:name="_Toc515896277"/>
      <w:bookmarkStart w:id="102" w:name="_Toc514847064"/>
      <w:bookmarkStart w:id="103" w:name="_Toc514847130"/>
      <w:bookmarkStart w:id="104" w:name="_Toc515881668"/>
      <w:bookmarkStart w:id="105" w:name="_Toc515881849"/>
      <w:bookmarkStart w:id="106" w:name="_Toc515896278"/>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30F4E1F" w14:textId="4C5DF1EE"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bookmarkStart w:id="107" w:name="_Toc243294537"/>
      <w:bookmarkStart w:id="108" w:name="_Toc514847131"/>
      <w:r w:rsidRPr="006B0420">
        <w:rPr>
          <w:rFonts w:ascii="Verdana" w:eastAsia="Calibri" w:hAnsi="Verdana" w:cstheme="minorHAnsi"/>
          <w:sz w:val="18"/>
          <w:szCs w:val="18"/>
        </w:rPr>
        <w:t xml:space="preserve">Przedmiotem Zamówienia </w:t>
      </w:r>
      <w:bookmarkEnd w:id="107"/>
      <w:r w:rsidRPr="006B0420">
        <w:rPr>
          <w:rFonts w:ascii="Verdana" w:eastAsia="Calibri" w:hAnsi="Verdana" w:cstheme="minorHAnsi"/>
          <w:sz w:val="18"/>
          <w:szCs w:val="18"/>
        </w:rPr>
        <w:t xml:space="preserve">jest: </w:t>
      </w:r>
      <w:bookmarkStart w:id="109" w:name="_Toc515881663"/>
      <w:bookmarkStart w:id="110" w:name="_Toc515881844"/>
      <w:bookmarkStart w:id="111" w:name="_Toc515896273"/>
      <w:bookmarkEnd w:id="108"/>
      <w:r w:rsidR="003F1FAB" w:rsidRPr="00B75F8B">
        <w:rPr>
          <w:rFonts w:ascii="Verdana" w:eastAsia="Calibri" w:hAnsi="Verdana" w:cstheme="minorHAnsi"/>
          <w:b/>
          <w:bCs/>
          <w:sz w:val="18"/>
          <w:szCs w:val="18"/>
        </w:rPr>
        <w:t>Modernizacja budynków i budowli węzła Gospodarki Wodno-Chemicznej w EC Wrocław</w:t>
      </w:r>
      <w:r w:rsidR="003F1FAB">
        <w:rPr>
          <w:rFonts w:ascii="Verdana" w:eastAsia="Calibri" w:hAnsi="Verdana" w:cstheme="minorHAnsi"/>
          <w:sz w:val="18"/>
          <w:szCs w:val="18"/>
        </w:rPr>
        <w:t>.</w:t>
      </w:r>
    </w:p>
    <w:p w14:paraId="7D34AB23" w14:textId="3FD9B4AA"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6B0420">
        <w:rPr>
          <w:rFonts w:ascii="Verdana" w:eastAsia="Calibri" w:hAnsi="Verdana" w:cstheme="minorHAnsi"/>
          <w:sz w:val="18"/>
          <w:szCs w:val="18"/>
        </w:rPr>
        <w:t>Szczegółowy opis przedmiotu Zamówienia</w:t>
      </w:r>
      <w:r w:rsidR="003A19D3"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stanowi </w:t>
      </w:r>
      <w:r w:rsidRPr="006B0420">
        <w:rPr>
          <w:rFonts w:ascii="Verdana" w:eastAsia="Calibri" w:hAnsi="Verdana" w:cstheme="minorHAnsi"/>
          <w:b/>
          <w:sz w:val="18"/>
          <w:szCs w:val="18"/>
        </w:rPr>
        <w:t xml:space="preserve">Załącznik nr 1 do </w:t>
      </w:r>
      <w:r w:rsidR="00904E94" w:rsidRPr="006B0420">
        <w:rPr>
          <w:rFonts w:ascii="Verdana" w:eastAsia="Calibri" w:hAnsi="Verdana" w:cstheme="minorHAnsi"/>
          <w:b/>
          <w:sz w:val="18"/>
          <w:szCs w:val="18"/>
        </w:rPr>
        <w:t>SWZ</w:t>
      </w:r>
      <w:r w:rsidR="00676E53" w:rsidRPr="006B0420">
        <w:rPr>
          <w:rFonts w:ascii="Verdana" w:eastAsia="Calibri" w:hAnsi="Verdana" w:cstheme="minorHAnsi"/>
          <w:sz w:val="18"/>
          <w:szCs w:val="18"/>
        </w:rPr>
        <w:t xml:space="preserve"> </w:t>
      </w:r>
      <w:r w:rsidR="00562CD6" w:rsidRPr="006B0420">
        <w:rPr>
          <w:rFonts w:ascii="Verdana" w:eastAsia="Calibri" w:hAnsi="Verdana" w:cstheme="minorHAnsi"/>
          <w:sz w:val="18"/>
          <w:szCs w:val="18"/>
        </w:rPr>
        <w:t>–</w:t>
      </w:r>
      <w:r w:rsidR="00676E53" w:rsidRPr="006B0420">
        <w:rPr>
          <w:rFonts w:ascii="Verdana" w:eastAsia="Calibri" w:hAnsi="Verdana" w:cstheme="minorHAnsi"/>
          <w:sz w:val="18"/>
          <w:szCs w:val="18"/>
        </w:rPr>
        <w:t xml:space="preserve"> </w:t>
      </w:r>
      <w:r w:rsidR="00676E53" w:rsidRPr="006B0420">
        <w:rPr>
          <w:rFonts w:ascii="Verdana" w:eastAsia="Calibri" w:hAnsi="Verdana" w:cstheme="minorHAnsi"/>
          <w:b/>
          <w:sz w:val="18"/>
          <w:szCs w:val="18"/>
        </w:rPr>
        <w:t>OPZ</w:t>
      </w:r>
      <w:r w:rsidRPr="006B0420">
        <w:rPr>
          <w:rFonts w:ascii="Verdana" w:eastAsia="Calibri" w:hAnsi="Verdana" w:cstheme="minorHAnsi"/>
          <w:sz w:val="18"/>
          <w:szCs w:val="18"/>
        </w:rPr>
        <w:t>.</w:t>
      </w:r>
      <w:bookmarkStart w:id="112" w:name="_Toc40987175"/>
      <w:bookmarkEnd w:id="109"/>
      <w:bookmarkEnd w:id="110"/>
      <w:bookmarkEnd w:id="111"/>
    </w:p>
    <w:p w14:paraId="36CC9C89" w14:textId="77777777" w:rsidR="00EC49ED" w:rsidRPr="006B0420" w:rsidRDefault="00EC49ED"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3" w:name="_Toc122344710"/>
      <w:bookmarkEnd w:id="112"/>
      <w:r w:rsidRPr="006B0420">
        <w:rPr>
          <w:rFonts w:ascii="Trebuchet MS" w:eastAsiaTheme="majorEastAsia" w:hAnsi="Trebuchet MS" w:cstheme="majorBidi"/>
          <w:b w:val="0"/>
          <w:caps w:val="0"/>
          <w:color w:val="1A7466"/>
          <w:kern w:val="0"/>
          <w:sz w:val="32"/>
          <w:szCs w:val="32"/>
          <w:lang w:val="pl-PL"/>
        </w:rPr>
        <w:t>OFERTY CZĘŚCIOWE</w:t>
      </w:r>
      <w:bookmarkEnd w:id="113"/>
      <w:r w:rsidRPr="006B0420">
        <w:rPr>
          <w:rFonts w:ascii="Trebuchet MS" w:eastAsiaTheme="majorEastAsia" w:hAnsi="Trebuchet MS" w:cstheme="majorBidi"/>
          <w:b w:val="0"/>
          <w:caps w:val="0"/>
          <w:color w:val="1A7466"/>
          <w:kern w:val="0"/>
          <w:sz w:val="32"/>
          <w:szCs w:val="32"/>
          <w:lang w:val="pl-PL"/>
        </w:rPr>
        <w:t xml:space="preserve"> </w:t>
      </w:r>
    </w:p>
    <w:p w14:paraId="629E10C1" w14:textId="339162F6" w:rsidR="005817FF" w:rsidRPr="006B0420" w:rsidRDefault="002C058E" w:rsidP="006B042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3F1FAB">
        <w:rPr>
          <w:rFonts w:ascii="Verdana" w:eastAsia="Calibri" w:hAnsi="Verdana" w:cstheme="minorHAnsi"/>
          <w:sz w:val="18"/>
          <w:szCs w:val="18"/>
        </w:rPr>
        <w:t xml:space="preserve">Zamawiający nie dopuszcza składania </w:t>
      </w:r>
      <w:r w:rsidRPr="006B0420">
        <w:rPr>
          <w:rFonts w:ascii="Verdana" w:eastAsia="Calibri" w:hAnsi="Verdana" w:cstheme="minorHAnsi"/>
          <w:sz w:val="18"/>
          <w:szCs w:val="18"/>
        </w:rPr>
        <w:t>Ofert częściowych</w:t>
      </w:r>
      <w:r w:rsidR="002672FF" w:rsidRPr="006B0420">
        <w:rPr>
          <w:rFonts w:ascii="Verdana" w:eastAsia="Calibri" w:hAnsi="Verdana" w:cstheme="minorHAnsi"/>
          <w:sz w:val="18"/>
          <w:szCs w:val="18"/>
        </w:rPr>
        <w:t>.</w:t>
      </w:r>
    </w:p>
    <w:p w14:paraId="5ED9CEF3"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4" w:name="_Toc122344711"/>
      <w:r w:rsidRPr="006B0420">
        <w:rPr>
          <w:rFonts w:ascii="Trebuchet MS" w:eastAsiaTheme="majorEastAsia" w:hAnsi="Trebuchet MS" w:cstheme="majorBidi"/>
          <w:b w:val="0"/>
          <w:caps w:val="0"/>
          <w:color w:val="1A7466"/>
          <w:kern w:val="0"/>
          <w:sz w:val="32"/>
          <w:szCs w:val="32"/>
          <w:lang w:val="pl-PL"/>
        </w:rPr>
        <w:t>OFERTY WARIANTOWE</w:t>
      </w:r>
      <w:bookmarkEnd w:id="114"/>
    </w:p>
    <w:p w14:paraId="64E52534" w14:textId="26B6A72F" w:rsidR="008953D9" w:rsidRPr="003F1FAB" w:rsidRDefault="002C058E" w:rsidP="00C179C4">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3F1FAB">
        <w:rPr>
          <w:rFonts w:ascii="Verdana" w:eastAsia="Calibri" w:hAnsi="Verdana" w:cstheme="minorHAnsi"/>
          <w:sz w:val="18"/>
          <w:szCs w:val="18"/>
        </w:rPr>
        <w:t>Zamawiający nie dopuszcza składania Ofert wariantowych.</w:t>
      </w:r>
    </w:p>
    <w:p w14:paraId="15DA8C7D"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5" w:name="_Toc122344712"/>
      <w:r w:rsidRPr="006B0420">
        <w:rPr>
          <w:rFonts w:ascii="Trebuchet MS" w:eastAsiaTheme="majorEastAsia" w:hAnsi="Trebuchet MS" w:cstheme="majorBidi"/>
          <w:b w:val="0"/>
          <w:caps w:val="0"/>
          <w:color w:val="1A7466"/>
          <w:kern w:val="0"/>
          <w:sz w:val="32"/>
          <w:szCs w:val="32"/>
          <w:lang w:val="pl-PL"/>
        </w:rPr>
        <w:t>UMOWA RAMOWA</w:t>
      </w:r>
      <w:bookmarkEnd w:id="115"/>
    </w:p>
    <w:p w14:paraId="7C4C5B5E" w14:textId="101172E7" w:rsidR="005817FF" w:rsidRPr="006B0420" w:rsidRDefault="002C058E" w:rsidP="00C179C4">
      <w:pPr>
        <w:pStyle w:val="Akapitzlist"/>
        <w:numPr>
          <w:ilvl w:val="1"/>
          <w:numId w:val="23"/>
        </w:numPr>
        <w:spacing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Zamawiający </w:t>
      </w:r>
      <w:r w:rsidRPr="003F1FAB">
        <w:rPr>
          <w:rFonts w:ascii="Verdana" w:eastAsia="Calibri" w:hAnsi="Verdana" w:cstheme="minorHAnsi"/>
          <w:sz w:val="18"/>
          <w:szCs w:val="18"/>
        </w:rPr>
        <w:t>nie przewiduje zawarcia Umowy ramowej.</w:t>
      </w:r>
    </w:p>
    <w:p w14:paraId="7253860E" w14:textId="2463883F" w:rsidR="00D16C4C" w:rsidRPr="006B0420"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122344713"/>
      <w:r w:rsidRPr="006B0420">
        <w:rPr>
          <w:rFonts w:ascii="Trebuchet MS" w:eastAsiaTheme="majorEastAsia" w:hAnsi="Trebuchet MS" w:cstheme="majorBidi"/>
          <w:b w:val="0"/>
          <w:caps w:val="0"/>
          <w:color w:val="1A7466"/>
          <w:kern w:val="0"/>
          <w:sz w:val="32"/>
          <w:szCs w:val="32"/>
          <w:lang w:val="pl-PL"/>
        </w:rPr>
        <w:t>INFORMACJA O PRAWIE OPCJI</w:t>
      </w:r>
      <w:bookmarkEnd w:id="116"/>
    </w:p>
    <w:p w14:paraId="14C45021" w14:textId="77777777" w:rsidR="003334A6" w:rsidRPr="003334A6" w:rsidRDefault="003334A6" w:rsidP="00D32BD3">
      <w:pPr>
        <w:pStyle w:val="Akapitzlist"/>
        <w:numPr>
          <w:ilvl w:val="0"/>
          <w:numId w:val="21"/>
        </w:numPr>
        <w:spacing w:before="120" w:after="120" w:line="240" w:lineRule="auto"/>
        <w:ind w:right="1"/>
        <w:rPr>
          <w:rFonts w:ascii="Verdana" w:hAnsi="Verdana" w:cstheme="minorHAnsi"/>
          <w:vanish/>
          <w:sz w:val="18"/>
          <w:szCs w:val="18"/>
          <w:highlight w:val="cyan"/>
        </w:rPr>
      </w:pPr>
    </w:p>
    <w:p w14:paraId="7C832489" w14:textId="77777777" w:rsidR="003334A6" w:rsidRPr="003334A6" w:rsidRDefault="003334A6" w:rsidP="00D32BD3">
      <w:pPr>
        <w:pStyle w:val="Akapitzlist"/>
        <w:numPr>
          <w:ilvl w:val="0"/>
          <w:numId w:val="21"/>
        </w:numPr>
        <w:spacing w:before="120" w:after="120" w:line="240" w:lineRule="auto"/>
        <w:ind w:right="1"/>
        <w:rPr>
          <w:rFonts w:ascii="Verdana" w:hAnsi="Verdana" w:cstheme="minorHAnsi"/>
          <w:vanish/>
          <w:sz w:val="18"/>
          <w:szCs w:val="18"/>
          <w:highlight w:val="cyan"/>
        </w:rPr>
      </w:pPr>
    </w:p>
    <w:p w14:paraId="01A515D7" w14:textId="41DC3F5F" w:rsidR="00D16C4C" w:rsidRPr="005F53A9" w:rsidRDefault="00FC0566" w:rsidP="006B0420">
      <w:pPr>
        <w:pStyle w:val="Akapitzlist"/>
        <w:numPr>
          <w:ilvl w:val="1"/>
          <w:numId w:val="21"/>
        </w:numPr>
        <w:spacing w:before="120" w:after="120" w:line="240" w:lineRule="auto"/>
        <w:ind w:left="1134" w:right="1" w:hanging="1135"/>
        <w:rPr>
          <w:rFonts w:ascii="Verdana" w:hAnsi="Verdana" w:cstheme="minorHAnsi"/>
          <w:sz w:val="18"/>
          <w:szCs w:val="18"/>
        </w:rPr>
      </w:pPr>
      <w:proofErr w:type="spellStart"/>
      <w:r w:rsidRPr="005F53A9">
        <w:rPr>
          <w:rFonts w:ascii="Verdana" w:hAnsi="Verdana" w:cstheme="minorHAnsi"/>
          <w:sz w:val="18"/>
          <w:szCs w:val="18"/>
        </w:rPr>
        <w:t>Zamawiajacy</w:t>
      </w:r>
      <w:proofErr w:type="spellEnd"/>
      <w:r w:rsidRPr="005F53A9">
        <w:rPr>
          <w:rFonts w:ascii="Verdana" w:hAnsi="Verdana" w:cstheme="minorHAnsi"/>
          <w:sz w:val="18"/>
          <w:szCs w:val="18"/>
        </w:rPr>
        <w:t xml:space="preserve"> nie przewiduje prawa opcj</w:t>
      </w:r>
      <w:bookmarkStart w:id="117" w:name="_Toc122344714"/>
      <w:bookmarkStart w:id="118" w:name="_Toc122344722"/>
      <w:bookmarkStart w:id="119" w:name="_Toc122344723"/>
      <w:bookmarkEnd w:id="117"/>
      <w:bookmarkEnd w:id="118"/>
      <w:r w:rsidR="005F53A9" w:rsidRPr="005F53A9">
        <w:rPr>
          <w:rFonts w:ascii="Verdana" w:hAnsi="Verdana" w:cstheme="minorHAnsi"/>
          <w:sz w:val="18"/>
          <w:szCs w:val="18"/>
        </w:rPr>
        <w:t>i.</w:t>
      </w:r>
    </w:p>
    <w:bookmarkEnd w:id="119"/>
    <w:p w14:paraId="1330F1F8" w14:textId="65C8437B" w:rsidR="00302E46" w:rsidRPr="00B93146" w:rsidRDefault="00302E46" w:rsidP="005F53A9">
      <w:pPr>
        <w:pStyle w:val="Akapitzlist"/>
        <w:suppressAutoHyphens/>
        <w:spacing w:before="120" w:after="120" w:line="240" w:lineRule="auto"/>
        <w:ind w:left="1134" w:right="1"/>
        <w:outlineLvl w:val="0"/>
        <w:rPr>
          <w:rFonts w:ascii="Verdana" w:hAnsi="Verdana" w:cstheme="minorHAnsi"/>
          <w:kern w:val="28"/>
          <w:sz w:val="18"/>
          <w:szCs w:val="18"/>
          <w:highlight w:val="green"/>
        </w:rPr>
      </w:pPr>
    </w:p>
    <w:p w14:paraId="7164AFFB" w14:textId="046961C1" w:rsidR="001A4DF8" w:rsidRPr="006B0420" w:rsidRDefault="00087DD1"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0" w:name="_Toc122344724"/>
      <w:r w:rsidRPr="006B0420">
        <w:rPr>
          <w:rFonts w:ascii="Trebuchet MS" w:eastAsiaTheme="majorEastAsia" w:hAnsi="Trebuchet MS" w:cstheme="majorBidi"/>
          <w:b w:val="0"/>
          <w:caps w:val="0"/>
          <w:color w:val="1A7466"/>
          <w:kern w:val="0"/>
          <w:sz w:val="32"/>
          <w:szCs w:val="32"/>
          <w:lang w:val="pl-PL"/>
        </w:rPr>
        <w:t>MIEJSCE REALIZACJI ZAMÓWIENIA</w:t>
      </w:r>
      <w:bookmarkEnd w:id="120"/>
    </w:p>
    <w:p w14:paraId="1F6828CE" w14:textId="77777777" w:rsidR="00EB717B" w:rsidRPr="005F53A9" w:rsidRDefault="00EB717B" w:rsidP="00C179C4">
      <w:pPr>
        <w:pStyle w:val="Nagwek2"/>
        <w:keepNext w:val="0"/>
        <w:keepLines w:val="0"/>
        <w:numPr>
          <w:ilvl w:val="0"/>
          <w:numId w:val="36"/>
        </w:numPr>
        <w:spacing w:before="120" w:after="120" w:line="240" w:lineRule="auto"/>
        <w:ind w:left="1418" w:right="1" w:hanging="284"/>
        <w:rPr>
          <w:rFonts w:ascii="Verdana" w:hAnsi="Verdana" w:cstheme="minorHAnsi"/>
          <w:b w:val="0"/>
          <w:sz w:val="18"/>
          <w:szCs w:val="18"/>
          <w:lang w:val="pl-PL"/>
        </w:rPr>
      </w:pPr>
      <w:bookmarkStart w:id="121" w:name="_Toc122344741"/>
      <w:r w:rsidRPr="005F53A9">
        <w:rPr>
          <w:rFonts w:ascii="Verdana" w:hAnsi="Verdana" w:cstheme="minorHAnsi"/>
          <w:b w:val="0"/>
          <w:sz w:val="18"/>
          <w:szCs w:val="18"/>
          <w:lang w:val="pl-PL"/>
        </w:rPr>
        <w:t>Zespół Elektrociepłowni Wrocławskich KOGENERACJA S.A. - 50-220 Wrocław ul. Łowiecka 24;</w:t>
      </w:r>
      <w:bookmarkEnd w:id="121"/>
    </w:p>
    <w:p w14:paraId="13416DD7" w14:textId="33E133DC" w:rsidR="0022174F" w:rsidRPr="005F53A9" w:rsidRDefault="00EB717B" w:rsidP="00C179C4">
      <w:pPr>
        <w:pStyle w:val="Nagwek2"/>
        <w:keepNext w:val="0"/>
        <w:keepLines w:val="0"/>
        <w:numPr>
          <w:ilvl w:val="1"/>
          <w:numId w:val="36"/>
        </w:numPr>
        <w:spacing w:before="120" w:after="120" w:line="240" w:lineRule="auto"/>
        <w:ind w:left="1701" w:right="1" w:hanging="283"/>
        <w:rPr>
          <w:rFonts w:ascii="Verdana" w:hAnsi="Verdana" w:cstheme="minorHAnsi"/>
          <w:b w:val="0"/>
          <w:sz w:val="18"/>
          <w:szCs w:val="18"/>
          <w:lang w:val="pl-PL"/>
        </w:rPr>
      </w:pPr>
      <w:bookmarkStart w:id="122" w:name="_Toc122344743"/>
      <w:r w:rsidRPr="005F53A9">
        <w:rPr>
          <w:rFonts w:ascii="Verdana" w:hAnsi="Verdana" w:cstheme="minorHAnsi"/>
          <w:b w:val="0"/>
          <w:sz w:val="18"/>
          <w:szCs w:val="18"/>
          <w:lang w:val="pl-PL"/>
        </w:rPr>
        <w:t>Elektrociepłownia Wrocław - 50-220 Wrocław ul. Łowiecka 24</w:t>
      </w:r>
      <w:bookmarkEnd w:id="122"/>
      <w:r w:rsidR="00B75F8B">
        <w:rPr>
          <w:rFonts w:ascii="Verdana" w:hAnsi="Verdana" w:cstheme="minorHAnsi"/>
          <w:b w:val="0"/>
          <w:sz w:val="18"/>
          <w:szCs w:val="18"/>
          <w:lang w:val="pl-PL"/>
        </w:rPr>
        <w:t>.</w:t>
      </w:r>
    </w:p>
    <w:p w14:paraId="1EECA74D" w14:textId="5D9E90FB" w:rsidR="00D16C4C"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3" w:name="_Toc122344744"/>
      <w:r w:rsidRPr="006B0420">
        <w:rPr>
          <w:rFonts w:ascii="Trebuchet MS" w:eastAsiaTheme="majorEastAsia" w:hAnsi="Trebuchet MS" w:cstheme="majorBidi"/>
          <w:b w:val="0"/>
          <w:caps w:val="0"/>
          <w:color w:val="1A7466"/>
          <w:kern w:val="0"/>
          <w:sz w:val="32"/>
          <w:szCs w:val="32"/>
          <w:lang w:val="pl-PL"/>
        </w:rPr>
        <w:t>TERMIN WYKONANIA ZAMÓWIENIA</w:t>
      </w:r>
      <w:bookmarkStart w:id="124" w:name="_Toc122344745"/>
      <w:bookmarkEnd w:id="123"/>
    </w:p>
    <w:p w14:paraId="59224C1D"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04173947"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65D4A6CA" w14:textId="6CA2CE27" w:rsidR="00E90787" w:rsidRPr="00B75F8B" w:rsidRDefault="000B47DF" w:rsidP="006B0420">
      <w:pPr>
        <w:pStyle w:val="Nagwek1"/>
        <w:keepNext w:val="0"/>
        <w:keepLines w:val="0"/>
        <w:numPr>
          <w:ilvl w:val="1"/>
          <w:numId w:val="21"/>
        </w:numPr>
        <w:suppressAutoHyphens/>
        <w:spacing w:before="120" w:after="120" w:line="240" w:lineRule="auto"/>
        <w:ind w:left="1134" w:right="1" w:hanging="1134"/>
        <w:rPr>
          <w:rFonts w:ascii="Verdana" w:hAnsi="Verdana" w:cstheme="minorHAnsi"/>
          <w:bCs/>
          <w:sz w:val="18"/>
          <w:szCs w:val="18"/>
          <w:lang w:val="pl-PL"/>
        </w:rPr>
      </w:pPr>
      <w:r w:rsidRPr="005F53A9">
        <w:rPr>
          <w:rFonts w:ascii="Verdana" w:hAnsi="Verdana" w:cstheme="minorHAnsi"/>
          <w:b w:val="0"/>
          <w:caps w:val="0"/>
          <w:sz w:val="18"/>
          <w:szCs w:val="18"/>
          <w:lang w:val="pl-PL"/>
        </w:rPr>
        <w:t>Wymagany termin realizacji zamówienia –</w:t>
      </w:r>
      <w:r w:rsidR="00B75F8B">
        <w:rPr>
          <w:rFonts w:ascii="Verdana" w:hAnsi="Verdana" w:cstheme="minorHAnsi"/>
          <w:b w:val="0"/>
          <w:caps w:val="0"/>
          <w:sz w:val="18"/>
          <w:szCs w:val="18"/>
          <w:lang w:val="pl-PL"/>
        </w:rPr>
        <w:t xml:space="preserve"> </w:t>
      </w:r>
      <w:r w:rsidRPr="005F53A9">
        <w:rPr>
          <w:rFonts w:ascii="Verdana" w:hAnsi="Verdana" w:cstheme="minorHAnsi"/>
          <w:b w:val="0"/>
          <w:caps w:val="0"/>
          <w:sz w:val="18"/>
          <w:szCs w:val="18"/>
          <w:lang w:val="pl-PL"/>
        </w:rPr>
        <w:t>Zamówienie będzie realizowane</w:t>
      </w:r>
      <w:r w:rsidR="005F53A9" w:rsidRPr="005F53A9">
        <w:rPr>
          <w:rFonts w:ascii="Verdana" w:hAnsi="Verdana" w:cstheme="minorHAnsi"/>
          <w:b w:val="0"/>
          <w:caps w:val="0"/>
          <w:sz w:val="18"/>
          <w:szCs w:val="18"/>
          <w:lang w:val="pl-PL"/>
        </w:rPr>
        <w:t xml:space="preserve"> w terminie </w:t>
      </w:r>
      <w:r w:rsidR="005F53A9" w:rsidRPr="00B75F8B">
        <w:rPr>
          <w:rFonts w:ascii="Verdana" w:hAnsi="Verdana" w:cstheme="minorHAnsi"/>
          <w:bCs/>
          <w:caps w:val="0"/>
          <w:sz w:val="18"/>
          <w:szCs w:val="18"/>
          <w:lang w:val="pl-PL"/>
        </w:rPr>
        <w:t>90 dni</w:t>
      </w:r>
      <w:r w:rsidRPr="00B75F8B">
        <w:rPr>
          <w:rFonts w:ascii="Verdana" w:hAnsi="Verdana" w:cstheme="minorHAnsi"/>
          <w:bCs/>
          <w:caps w:val="0"/>
          <w:sz w:val="18"/>
          <w:szCs w:val="18"/>
          <w:lang w:val="pl-PL"/>
        </w:rPr>
        <w:t xml:space="preserve"> od dnia </w:t>
      </w:r>
      <w:r w:rsidR="005F53A9" w:rsidRPr="00B75F8B">
        <w:rPr>
          <w:rFonts w:ascii="Verdana" w:hAnsi="Verdana" w:cstheme="minorHAnsi"/>
          <w:bCs/>
          <w:caps w:val="0"/>
          <w:sz w:val="18"/>
          <w:szCs w:val="18"/>
          <w:lang w:val="pl-PL"/>
        </w:rPr>
        <w:t>Daty wejścia w Życie Umowy</w:t>
      </w:r>
      <w:bookmarkEnd w:id="124"/>
      <w:r w:rsidR="005F53A9" w:rsidRPr="00B75F8B">
        <w:rPr>
          <w:rFonts w:ascii="Verdana" w:hAnsi="Verdana" w:cstheme="minorHAnsi"/>
          <w:bCs/>
          <w:caps w:val="0"/>
          <w:sz w:val="18"/>
          <w:szCs w:val="18"/>
          <w:lang w:val="pl-PL"/>
        </w:rPr>
        <w:t>, lecz nie pó</w:t>
      </w:r>
      <w:r w:rsidR="00B75F8B" w:rsidRPr="00B75F8B">
        <w:rPr>
          <w:rFonts w:ascii="Verdana" w:hAnsi="Verdana" w:cstheme="minorHAnsi"/>
          <w:bCs/>
          <w:caps w:val="0"/>
          <w:sz w:val="18"/>
          <w:szCs w:val="18"/>
          <w:lang w:val="pl-PL"/>
        </w:rPr>
        <w:t>ź</w:t>
      </w:r>
      <w:r w:rsidR="005F53A9" w:rsidRPr="00B75F8B">
        <w:rPr>
          <w:rFonts w:ascii="Verdana" w:hAnsi="Verdana" w:cstheme="minorHAnsi"/>
          <w:bCs/>
          <w:caps w:val="0"/>
          <w:sz w:val="18"/>
          <w:szCs w:val="18"/>
          <w:lang w:val="pl-PL"/>
        </w:rPr>
        <w:t xml:space="preserve">niej niż </w:t>
      </w:r>
      <w:r w:rsidR="00B75F8B" w:rsidRPr="00B75F8B">
        <w:rPr>
          <w:rFonts w:ascii="Verdana" w:hAnsi="Verdana" w:cstheme="minorHAnsi"/>
          <w:bCs/>
          <w:caps w:val="0"/>
          <w:sz w:val="18"/>
          <w:szCs w:val="18"/>
          <w:lang w:val="pl-PL"/>
        </w:rPr>
        <w:t xml:space="preserve">do dnia </w:t>
      </w:r>
      <w:r w:rsidR="005F53A9" w:rsidRPr="00B75F8B">
        <w:rPr>
          <w:rFonts w:ascii="Verdana" w:hAnsi="Verdana" w:cstheme="minorHAnsi"/>
          <w:bCs/>
          <w:caps w:val="0"/>
          <w:sz w:val="18"/>
          <w:szCs w:val="18"/>
          <w:lang w:val="pl-PL"/>
        </w:rPr>
        <w:t>31.12.2025 r.</w:t>
      </w:r>
    </w:p>
    <w:p w14:paraId="2E004852" w14:textId="598F3D6A" w:rsidR="00E90787" w:rsidRPr="006B0420" w:rsidRDefault="000B47DF" w:rsidP="00C179C4">
      <w:pPr>
        <w:pStyle w:val="Akapitzlist"/>
        <w:numPr>
          <w:ilvl w:val="1"/>
          <w:numId w:val="21"/>
        </w:numPr>
        <w:spacing w:before="120" w:after="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lastRenderedPageBreak/>
        <w:t xml:space="preserve">Postanowienia szczegółowe w zakresie zasad i terminów realizacji poszczególnych </w:t>
      </w:r>
      <w:r w:rsidR="00FF326B" w:rsidRPr="005F53A9">
        <w:rPr>
          <w:rFonts w:ascii="Verdana" w:eastAsia="Calibri" w:hAnsi="Verdana" w:cstheme="minorHAnsi"/>
          <w:sz w:val="18"/>
          <w:szCs w:val="18"/>
        </w:rPr>
        <w:t>prac</w:t>
      </w:r>
      <w:r w:rsidRPr="006B0420">
        <w:rPr>
          <w:rFonts w:ascii="Verdana" w:eastAsia="Calibri" w:hAnsi="Verdana" w:cstheme="minorHAnsi"/>
          <w:sz w:val="18"/>
          <w:szCs w:val="18"/>
        </w:rPr>
        <w:t xml:space="preserve"> w ramach wykonania przedmiotu Zamówienia określa Projekt Umowy, którego wzór stanowi Załącznik Nr </w:t>
      </w:r>
      <w:r w:rsidR="00FF326B" w:rsidRPr="006B0420">
        <w:rPr>
          <w:rFonts w:ascii="Verdana" w:eastAsia="Calibri" w:hAnsi="Verdana" w:cstheme="minorHAnsi"/>
          <w:sz w:val="18"/>
          <w:szCs w:val="18"/>
        </w:rPr>
        <w:t>2</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BE32A95" w14:textId="77777777" w:rsidR="005817FF"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5" w:name="_Toc122344746"/>
      <w:r w:rsidRPr="006B0420">
        <w:rPr>
          <w:rFonts w:ascii="Trebuchet MS" w:eastAsiaTheme="majorEastAsia" w:hAnsi="Trebuchet MS" w:cstheme="majorBidi"/>
          <w:b w:val="0"/>
          <w:caps w:val="0"/>
          <w:color w:val="1A7466"/>
          <w:kern w:val="0"/>
          <w:sz w:val="32"/>
          <w:szCs w:val="32"/>
          <w:lang w:val="pl-PL"/>
        </w:rPr>
        <w:t>WIZJA LOKALNA</w:t>
      </w:r>
      <w:bookmarkEnd w:id="125"/>
    </w:p>
    <w:p w14:paraId="0646A323" w14:textId="77777777" w:rsidR="00C179C4" w:rsidRPr="00C179C4" w:rsidRDefault="00C179C4" w:rsidP="00D32BD3">
      <w:pPr>
        <w:pStyle w:val="Akapitzlist"/>
        <w:numPr>
          <w:ilvl w:val="0"/>
          <w:numId w:val="21"/>
        </w:numPr>
        <w:spacing w:line="264" w:lineRule="auto"/>
        <w:ind w:right="1"/>
        <w:contextualSpacing w:val="0"/>
        <w:rPr>
          <w:rFonts w:ascii="Verdana" w:eastAsia="Calibri" w:hAnsi="Verdana" w:cstheme="minorHAnsi"/>
          <w:vanish/>
          <w:sz w:val="20"/>
          <w:highlight w:val="cyan"/>
        </w:rPr>
      </w:pPr>
    </w:p>
    <w:p w14:paraId="2CEB5BAA" w14:textId="68D93FBB" w:rsidR="000F0C0E" w:rsidRPr="005F53A9" w:rsidRDefault="000F0C0E" w:rsidP="005F53A9">
      <w:pPr>
        <w:pStyle w:val="Akapitzlist"/>
        <w:spacing w:before="120" w:line="240" w:lineRule="auto"/>
        <w:ind w:left="360" w:right="1"/>
        <w:contextualSpacing w:val="0"/>
        <w:rPr>
          <w:rFonts w:ascii="Verdana" w:hAnsi="Verdana" w:cstheme="minorHAnsi"/>
          <w:b/>
          <w:sz w:val="18"/>
          <w:szCs w:val="18"/>
          <w:highlight w:val="green"/>
        </w:rPr>
      </w:pPr>
    </w:p>
    <w:p w14:paraId="14AC0CBB" w14:textId="77777777" w:rsidR="00532A19" w:rsidRPr="006B0420" w:rsidRDefault="00532A19" w:rsidP="00C179C4">
      <w:pPr>
        <w:pStyle w:val="Akapitzlist"/>
        <w:numPr>
          <w:ilvl w:val="0"/>
          <w:numId w:val="44"/>
        </w:numPr>
        <w:spacing w:line="264" w:lineRule="auto"/>
        <w:ind w:right="1"/>
        <w:contextualSpacing w:val="0"/>
        <w:rPr>
          <w:rFonts w:ascii="Verdana" w:eastAsia="Calibri" w:hAnsi="Verdana" w:cstheme="minorHAnsi"/>
          <w:vanish/>
          <w:sz w:val="18"/>
          <w:szCs w:val="18"/>
          <w:highlight w:val="green"/>
        </w:rPr>
      </w:pPr>
    </w:p>
    <w:p w14:paraId="3ACD521B" w14:textId="77777777" w:rsidR="00532A19" w:rsidRPr="006B0420" w:rsidRDefault="00532A19" w:rsidP="00C179C4">
      <w:pPr>
        <w:pStyle w:val="Akapitzlist"/>
        <w:numPr>
          <w:ilvl w:val="0"/>
          <w:numId w:val="44"/>
        </w:numPr>
        <w:spacing w:line="264" w:lineRule="auto"/>
        <w:ind w:right="1"/>
        <w:contextualSpacing w:val="0"/>
        <w:rPr>
          <w:rFonts w:ascii="Verdana" w:eastAsia="Calibri" w:hAnsi="Verdana" w:cstheme="minorHAnsi"/>
          <w:vanish/>
          <w:sz w:val="18"/>
          <w:szCs w:val="18"/>
          <w:highlight w:val="green"/>
        </w:rPr>
      </w:pPr>
    </w:p>
    <w:p w14:paraId="5C284E37" w14:textId="7D7DE985" w:rsidR="000D21E1" w:rsidRPr="00926A78" w:rsidRDefault="00671D17" w:rsidP="00C179C4">
      <w:pPr>
        <w:pStyle w:val="Tekstpodstawowy"/>
        <w:numPr>
          <w:ilvl w:val="1"/>
          <w:numId w:val="44"/>
        </w:numPr>
        <w:spacing w:after="0" w:line="264" w:lineRule="auto"/>
        <w:ind w:left="1134" w:right="1" w:hanging="1135"/>
        <w:rPr>
          <w:rFonts w:ascii="Verdana" w:hAnsi="Verdana" w:cstheme="minorHAnsi"/>
          <w:b/>
          <w:sz w:val="18"/>
          <w:szCs w:val="18"/>
        </w:rPr>
      </w:pPr>
      <w:bookmarkStart w:id="126" w:name="_Toc51166117"/>
      <w:r w:rsidRPr="00926A78">
        <w:rPr>
          <w:rFonts w:ascii="Verdana" w:hAnsi="Verdana" w:cstheme="minorHAnsi"/>
          <w:b/>
          <w:sz w:val="18"/>
          <w:szCs w:val="18"/>
        </w:rPr>
        <w:t>Wykonawca może odbyć wizję lokalną</w:t>
      </w:r>
      <w:r w:rsidRPr="00926A78">
        <w:rPr>
          <w:rFonts w:ascii="Verdana" w:hAnsi="Verdana" w:cstheme="minorHAnsi"/>
          <w:sz w:val="18"/>
          <w:szCs w:val="18"/>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26"/>
    </w:p>
    <w:p w14:paraId="114D7C6F" w14:textId="5AE55DD2" w:rsidR="000D21E1" w:rsidRPr="00926A78" w:rsidRDefault="00671D17" w:rsidP="00C179C4">
      <w:pPr>
        <w:pStyle w:val="Tekstpodstawowy"/>
        <w:numPr>
          <w:ilvl w:val="1"/>
          <w:numId w:val="44"/>
        </w:numPr>
        <w:spacing w:after="0" w:line="264" w:lineRule="auto"/>
        <w:ind w:left="1134" w:right="1" w:hanging="1135"/>
        <w:rPr>
          <w:rFonts w:ascii="Verdana" w:hAnsi="Verdana" w:cstheme="minorHAnsi"/>
          <w:b/>
          <w:sz w:val="18"/>
          <w:szCs w:val="18"/>
        </w:rPr>
      </w:pPr>
      <w:r w:rsidRPr="00926A78">
        <w:rPr>
          <w:rFonts w:ascii="Verdana" w:hAnsi="Verdana" w:cstheme="minorHAnsi"/>
          <w:sz w:val="18"/>
          <w:szCs w:val="18"/>
        </w:rPr>
        <w:t>W przypadku opisanym w pkt 11.1 SWZ, wizja lokalna na prośbę Wykonawcy zgłoszoną za pośrednictwem Systemu Zakupowego GK PGE w zakładce „Pytania/odpowiedzi”, zostanie przeprowadzona</w:t>
      </w:r>
      <w:r w:rsidRPr="00926A78">
        <w:rPr>
          <w:rFonts w:ascii="Verdana" w:hAnsi="Verdana" w:cstheme="minorHAnsi"/>
          <w:sz w:val="18"/>
          <w:szCs w:val="18"/>
        </w:rPr>
        <w:br/>
        <w:t>w terminie ustalonym przez Zamawiającego odrębnie, o czym wszyscy potencjalni Wykonawcy zostaną poinformowani za pośrednictwem Systemu Zakupowego GK PGE</w:t>
      </w:r>
      <w:r w:rsidR="000F0C0E" w:rsidRPr="00926A78">
        <w:rPr>
          <w:rFonts w:ascii="Verdana" w:hAnsi="Verdana" w:cstheme="minorHAnsi"/>
          <w:sz w:val="18"/>
          <w:szCs w:val="18"/>
        </w:rPr>
        <w:t>.</w:t>
      </w:r>
    </w:p>
    <w:p w14:paraId="64AB69BE" w14:textId="77777777" w:rsidR="000F0C0E" w:rsidRPr="00926A78" w:rsidRDefault="000F0C0E" w:rsidP="00C179C4">
      <w:pPr>
        <w:pStyle w:val="Tekstpodstawowy"/>
        <w:numPr>
          <w:ilvl w:val="1"/>
          <w:numId w:val="44"/>
        </w:numPr>
        <w:spacing w:after="0" w:line="264" w:lineRule="auto"/>
        <w:ind w:left="1134" w:right="1" w:hanging="1135"/>
        <w:rPr>
          <w:rFonts w:ascii="Verdana" w:hAnsi="Verdana" w:cstheme="minorHAnsi"/>
          <w:b/>
          <w:sz w:val="18"/>
          <w:szCs w:val="18"/>
        </w:rPr>
      </w:pPr>
      <w:r w:rsidRPr="00926A78">
        <w:rPr>
          <w:rFonts w:ascii="Verdana" w:eastAsia="Calibri" w:hAnsi="Verdana" w:cstheme="minorHAnsi"/>
          <w:sz w:val="18"/>
          <w:szCs w:val="18"/>
        </w:rPr>
        <w:t xml:space="preserve">Szczegółowe informacje dotyczące zasad i przebiegu </w:t>
      </w:r>
      <w:r w:rsidR="00E854E5" w:rsidRPr="00926A78">
        <w:rPr>
          <w:rFonts w:ascii="Verdana" w:eastAsia="Calibri" w:hAnsi="Verdana" w:cstheme="minorHAnsi"/>
          <w:sz w:val="18"/>
          <w:szCs w:val="18"/>
        </w:rPr>
        <w:t xml:space="preserve">ewentualnej </w:t>
      </w:r>
      <w:r w:rsidRPr="00926A78">
        <w:rPr>
          <w:rFonts w:ascii="Verdana" w:eastAsia="Calibri" w:hAnsi="Verdana" w:cstheme="minorHAnsi"/>
          <w:sz w:val="18"/>
          <w:szCs w:val="18"/>
        </w:rPr>
        <w:t xml:space="preserve">wizji lokalnej: </w:t>
      </w:r>
    </w:p>
    <w:p w14:paraId="7E390D46" w14:textId="77777777" w:rsidR="00C47332" w:rsidRPr="00926A78" w:rsidRDefault="00C47332" w:rsidP="00C179C4">
      <w:pPr>
        <w:pStyle w:val="Akapitzlist"/>
        <w:numPr>
          <w:ilvl w:val="0"/>
          <w:numId w:val="45"/>
        </w:numPr>
        <w:spacing w:before="120" w:after="120" w:line="240" w:lineRule="auto"/>
        <w:ind w:left="1134" w:right="1" w:hanging="1135"/>
        <w:contextualSpacing w:val="0"/>
        <w:rPr>
          <w:rFonts w:ascii="Verdana" w:eastAsia="Calibri" w:hAnsi="Verdana" w:cstheme="minorHAnsi"/>
          <w:vanish/>
          <w:sz w:val="18"/>
          <w:szCs w:val="18"/>
        </w:rPr>
      </w:pPr>
    </w:p>
    <w:p w14:paraId="5D772163" w14:textId="77777777" w:rsidR="00C47332" w:rsidRPr="00926A78" w:rsidRDefault="00C47332" w:rsidP="00C179C4">
      <w:pPr>
        <w:pStyle w:val="Akapitzlist"/>
        <w:numPr>
          <w:ilvl w:val="0"/>
          <w:numId w:val="45"/>
        </w:numPr>
        <w:spacing w:before="120" w:after="120" w:line="240" w:lineRule="auto"/>
        <w:ind w:left="1134" w:right="1" w:hanging="1135"/>
        <w:contextualSpacing w:val="0"/>
        <w:rPr>
          <w:rFonts w:ascii="Verdana" w:eastAsia="Calibri" w:hAnsi="Verdana" w:cstheme="minorHAnsi"/>
          <w:vanish/>
          <w:sz w:val="18"/>
          <w:szCs w:val="18"/>
        </w:rPr>
      </w:pPr>
    </w:p>
    <w:p w14:paraId="084A87C8" w14:textId="77777777" w:rsidR="00C47332" w:rsidRPr="00926A78" w:rsidRDefault="00C47332" w:rsidP="00C179C4">
      <w:pPr>
        <w:pStyle w:val="Akapitzlist"/>
        <w:numPr>
          <w:ilvl w:val="1"/>
          <w:numId w:val="45"/>
        </w:numPr>
        <w:spacing w:before="120" w:after="120" w:line="240" w:lineRule="auto"/>
        <w:ind w:left="1134" w:right="1" w:hanging="1135"/>
        <w:contextualSpacing w:val="0"/>
        <w:rPr>
          <w:rFonts w:ascii="Verdana" w:eastAsia="Calibri" w:hAnsi="Verdana" w:cstheme="minorHAnsi"/>
          <w:vanish/>
          <w:sz w:val="18"/>
          <w:szCs w:val="18"/>
        </w:rPr>
      </w:pPr>
    </w:p>
    <w:p w14:paraId="1F047970" w14:textId="3E48C215" w:rsidR="000F0C0E" w:rsidRPr="00926A78"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926A78">
        <w:rPr>
          <w:rFonts w:ascii="Verdana" w:eastAsia="Calibri" w:hAnsi="Verdana" w:cstheme="minorHAnsi"/>
          <w:sz w:val="18"/>
          <w:szCs w:val="18"/>
        </w:rPr>
        <w:t xml:space="preserve">Koszty wizji lokalnej ponosi samodzielnie Wykonawca.  </w:t>
      </w:r>
    </w:p>
    <w:p w14:paraId="09B3883F" w14:textId="5C8CD9C1" w:rsidR="000F0C0E" w:rsidRPr="00926A78"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926A78">
        <w:rPr>
          <w:rFonts w:ascii="Verdana" w:eastAsia="Calibri" w:hAnsi="Verdana" w:cstheme="minorHAnsi"/>
          <w:sz w:val="18"/>
          <w:szCs w:val="18"/>
        </w:rPr>
        <w:t xml:space="preserve">Zamawiający zapewni przedstawicielom Wykonawcy wejście na teren, gdzie wykonywany ma być przedmiot </w:t>
      </w:r>
      <w:r w:rsidR="00D91907" w:rsidRPr="00926A78">
        <w:rPr>
          <w:rFonts w:ascii="Verdana" w:eastAsia="Calibri" w:hAnsi="Verdana" w:cstheme="minorHAnsi"/>
          <w:sz w:val="18"/>
          <w:szCs w:val="18"/>
        </w:rPr>
        <w:t>Zamówienia</w:t>
      </w:r>
      <w:r w:rsidRPr="00926A78">
        <w:rPr>
          <w:rFonts w:ascii="Verdana" w:eastAsia="Calibri" w:hAnsi="Verdana" w:cstheme="minorHAnsi"/>
          <w:sz w:val="18"/>
          <w:szCs w:val="18"/>
        </w:rPr>
        <w:t>, z tym, że Wykonawca po</w:t>
      </w:r>
      <w:r w:rsidR="009273F4" w:rsidRPr="00926A78">
        <w:rPr>
          <w:rFonts w:ascii="Verdana" w:eastAsia="Calibri" w:hAnsi="Verdana" w:cstheme="minorHAnsi"/>
          <w:sz w:val="18"/>
          <w:szCs w:val="18"/>
        </w:rPr>
        <w:t>nosi wszelką odpowiedzialność w </w:t>
      </w:r>
      <w:r w:rsidRPr="00926A78">
        <w:rPr>
          <w:rFonts w:ascii="Verdana" w:eastAsia="Calibri" w:hAnsi="Verdana" w:cstheme="minorHAnsi"/>
          <w:sz w:val="18"/>
          <w:szCs w:val="18"/>
        </w:rPr>
        <w:t>odniesieniu do takiej wizyty, w szczególności konsekwencje śmierci lub zranienia, strat lub szkód majątkowych oraz wszelkich innych strat, szkód i wydatków poniesionych jako następstwo takiej wizji.</w:t>
      </w:r>
    </w:p>
    <w:p w14:paraId="477E8219" w14:textId="1AE7A9A5" w:rsidR="000F0C0E" w:rsidRPr="00D01297"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D01297">
        <w:rPr>
          <w:rFonts w:ascii="Verdana" w:eastAsia="Calibri" w:hAnsi="Verdana" w:cstheme="minorHAnsi"/>
          <w:sz w:val="18"/>
          <w:szCs w:val="18"/>
        </w:rPr>
        <w:t xml:space="preserve">Osobą odpowiedzialną za przeprowadzenie wizji lokalnej będzie: </w:t>
      </w:r>
      <w:r w:rsidR="00D01297" w:rsidRPr="00D01297">
        <w:rPr>
          <w:rFonts w:ascii="Verdana" w:eastAsia="Calibri" w:hAnsi="Verdana" w:cstheme="minorHAnsi"/>
          <w:sz w:val="18"/>
          <w:szCs w:val="18"/>
        </w:rPr>
        <w:t>Arkadiusz Baran</w:t>
      </w:r>
    </w:p>
    <w:p w14:paraId="5B51CF2C" w14:textId="77777777" w:rsidR="000F0C0E" w:rsidRPr="00D01297"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D01297">
        <w:rPr>
          <w:rFonts w:ascii="Verdana" w:eastAsia="Calibri" w:hAnsi="Verdana" w:cstheme="minorHAnsi"/>
          <w:sz w:val="18"/>
          <w:szCs w:val="18"/>
        </w:rPr>
        <w:t>Osoby uczestniczące w wizji lokalnej muszą posiadać odpowiednie ubranie robocze oraz wyposażenie BHP tzn. :</w:t>
      </w:r>
    </w:p>
    <w:p w14:paraId="6C85BFDF" w14:textId="77777777" w:rsidR="000F0C0E" w:rsidRPr="00D01297"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D01297">
        <w:rPr>
          <w:rFonts w:ascii="Verdana" w:hAnsi="Verdana" w:cstheme="minorHAnsi"/>
          <w:iCs/>
          <w:sz w:val="18"/>
          <w:szCs w:val="18"/>
        </w:rPr>
        <w:t>hełm przemysłowy,</w:t>
      </w:r>
    </w:p>
    <w:p w14:paraId="421744CA" w14:textId="77777777" w:rsidR="000F0C0E" w:rsidRPr="00D01297"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D01297">
        <w:rPr>
          <w:rFonts w:ascii="Verdana" w:hAnsi="Verdana" w:cstheme="minorHAnsi"/>
          <w:iCs/>
          <w:sz w:val="18"/>
          <w:szCs w:val="18"/>
        </w:rPr>
        <w:t>obuwie bezpieczne,</w:t>
      </w:r>
    </w:p>
    <w:p w14:paraId="11B6E210" w14:textId="486B2A84" w:rsidR="000F0C0E" w:rsidRPr="00D01297"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D01297">
        <w:rPr>
          <w:rFonts w:ascii="Verdana" w:hAnsi="Verdana" w:cstheme="minorHAnsi"/>
          <w:iCs/>
          <w:sz w:val="18"/>
          <w:szCs w:val="18"/>
        </w:rPr>
        <w:t>kamizelk</w:t>
      </w:r>
      <w:r w:rsidR="00671D17" w:rsidRPr="00D01297">
        <w:rPr>
          <w:rFonts w:ascii="Verdana" w:hAnsi="Verdana" w:cstheme="minorHAnsi"/>
          <w:iCs/>
          <w:sz w:val="18"/>
          <w:szCs w:val="18"/>
        </w:rPr>
        <w:t>ę</w:t>
      </w:r>
      <w:r w:rsidRPr="00D01297">
        <w:rPr>
          <w:rFonts w:ascii="Verdana" w:hAnsi="Verdana" w:cstheme="minorHAnsi"/>
          <w:iCs/>
          <w:sz w:val="18"/>
          <w:szCs w:val="18"/>
        </w:rPr>
        <w:t xml:space="preserve"> odblaskow</w:t>
      </w:r>
      <w:r w:rsidR="00671D17" w:rsidRPr="00D01297">
        <w:rPr>
          <w:rFonts w:ascii="Verdana" w:hAnsi="Verdana" w:cstheme="minorHAnsi"/>
          <w:iCs/>
          <w:sz w:val="18"/>
          <w:szCs w:val="18"/>
        </w:rPr>
        <w:t>ą</w:t>
      </w:r>
      <w:r w:rsidRPr="00D01297">
        <w:rPr>
          <w:rFonts w:ascii="Verdana" w:hAnsi="Verdana" w:cstheme="minorHAnsi"/>
          <w:iCs/>
          <w:sz w:val="18"/>
          <w:szCs w:val="18"/>
        </w:rPr>
        <w:t xml:space="preserve"> lub odzież z elementami odblaskowymi,</w:t>
      </w:r>
    </w:p>
    <w:p w14:paraId="300B29C6" w14:textId="410BBB5C" w:rsidR="000F0C0E" w:rsidRPr="00D01297"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D01297">
        <w:rPr>
          <w:rFonts w:ascii="Verdana" w:hAnsi="Verdana" w:cstheme="minorHAnsi"/>
          <w:iCs/>
          <w:sz w:val="18"/>
          <w:szCs w:val="18"/>
        </w:rPr>
        <w:t>okulary ochronne</w:t>
      </w:r>
      <w:r w:rsidR="00D01297" w:rsidRPr="00D01297">
        <w:rPr>
          <w:rFonts w:ascii="Verdana" w:hAnsi="Verdana" w:cstheme="minorHAnsi"/>
          <w:iCs/>
          <w:sz w:val="18"/>
          <w:szCs w:val="18"/>
        </w:rPr>
        <w:t>.</w:t>
      </w:r>
    </w:p>
    <w:p w14:paraId="44C4BC26" w14:textId="77777777" w:rsidR="00D01297" w:rsidRPr="00D01297" w:rsidRDefault="00D01297" w:rsidP="00D01297"/>
    <w:p w14:paraId="2199424C" w14:textId="77777777" w:rsidR="000F0C0E" w:rsidRPr="00D01297" w:rsidRDefault="000F0C0E" w:rsidP="00C179C4">
      <w:pPr>
        <w:pStyle w:val="Nagwek3"/>
        <w:widowControl w:val="0"/>
        <w:suppressAutoHyphens/>
        <w:ind w:left="1134" w:right="1"/>
        <w:rPr>
          <w:rFonts w:ascii="Verdana" w:hAnsi="Verdana" w:cstheme="minorHAnsi"/>
          <w:b/>
          <w:iCs/>
          <w:sz w:val="18"/>
          <w:szCs w:val="18"/>
        </w:rPr>
      </w:pPr>
      <w:bookmarkStart w:id="127" w:name="_Toc122344749"/>
      <w:r w:rsidRPr="00D01297">
        <w:rPr>
          <w:rFonts w:ascii="Verdana" w:hAnsi="Verdana" w:cstheme="minorHAnsi"/>
          <w:b/>
          <w:iCs/>
          <w:sz w:val="18"/>
          <w:szCs w:val="18"/>
        </w:rPr>
        <w:t>Osoby nieposiadające ww. elementów ubrań i wyposażenia BHP nie zostaną dopuszczone do udziału w wizji lokalnej.</w:t>
      </w:r>
      <w:bookmarkEnd w:id="127"/>
    </w:p>
    <w:p w14:paraId="0F911C41" w14:textId="71264D45" w:rsidR="000F0C0E" w:rsidRPr="00402CFB" w:rsidRDefault="000F0C0E" w:rsidP="00C179C4">
      <w:pPr>
        <w:pStyle w:val="Tekstpodstawowy"/>
        <w:numPr>
          <w:ilvl w:val="1"/>
          <w:numId w:val="45"/>
        </w:numPr>
        <w:spacing w:before="120" w:line="240" w:lineRule="auto"/>
        <w:ind w:left="1134" w:right="1" w:hanging="1134"/>
        <w:rPr>
          <w:rFonts w:ascii="Verdana" w:hAnsi="Verdana" w:cstheme="minorHAnsi"/>
          <w:b/>
          <w:sz w:val="18"/>
          <w:szCs w:val="18"/>
        </w:rPr>
      </w:pPr>
      <w:r w:rsidRPr="00402CFB">
        <w:rPr>
          <w:rFonts w:ascii="Verdana" w:hAnsi="Verdana" w:cstheme="minorHAnsi"/>
          <w:b/>
          <w:sz w:val="18"/>
          <w:szCs w:val="18"/>
        </w:rPr>
        <w:t>Podczas wizji lokalnej nie będą udzielane przez przedstawicieli Zamawiającego odpowiedzi n</w:t>
      </w:r>
      <w:r w:rsidR="00B86461" w:rsidRPr="00402CFB">
        <w:rPr>
          <w:rFonts w:ascii="Verdana" w:hAnsi="Verdana" w:cstheme="minorHAnsi"/>
          <w:b/>
          <w:sz w:val="18"/>
          <w:szCs w:val="18"/>
        </w:rPr>
        <w:t>a pytania dotyczące przedmiotu Z</w:t>
      </w:r>
      <w:r w:rsidRPr="00402CFB">
        <w:rPr>
          <w:rFonts w:ascii="Verdana" w:hAnsi="Verdana" w:cstheme="minorHAnsi"/>
          <w:b/>
          <w:sz w:val="18"/>
          <w:szCs w:val="18"/>
        </w:rPr>
        <w:t xml:space="preserve">amówienia lub </w:t>
      </w:r>
      <w:r w:rsidR="00904E94" w:rsidRPr="00402CFB">
        <w:rPr>
          <w:rFonts w:ascii="Verdana" w:hAnsi="Verdana" w:cstheme="minorHAnsi"/>
          <w:b/>
          <w:sz w:val="18"/>
          <w:szCs w:val="18"/>
        </w:rPr>
        <w:t>SWZ</w:t>
      </w:r>
      <w:r w:rsidRPr="00402CFB">
        <w:rPr>
          <w:rFonts w:ascii="Verdana" w:hAnsi="Verdana" w:cstheme="minorHAnsi"/>
          <w:b/>
          <w:sz w:val="18"/>
          <w:szCs w:val="18"/>
        </w:rPr>
        <w:t xml:space="preserve">. </w:t>
      </w:r>
      <w:r w:rsidRPr="00402CFB">
        <w:rPr>
          <w:rFonts w:ascii="Verdana" w:hAnsi="Verdana" w:cstheme="minorHAnsi"/>
          <w:sz w:val="18"/>
          <w:szCs w:val="18"/>
        </w:rPr>
        <w:t>Pytania takie należy kierować</w:t>
      </w:r>
      <w:r w:rsidRPr="00402CFB">
        <w:rPr>
          <w:rFonts w:ascii="Verdana" w:hAnsi="Verdana" w:cstheme="minorHAnsi"/>
          <w:b/>
          <w:sz w:val="18"/>
          <w:szCs w:val="18"/>
        </w:rPr>
        <w:t xml:space="preserve"> </w:t>
      </w:r>
      <w:r w:rsidRPr="00402CFB">
        <w:rPr>
          <w:rFonts w:ascii="Verdana" w:hAnsi="Verdana" w:cstheme="minorHAnsi"/>
          <w:sz w:val="18"/>
          <w:szCs w:val="18"/>
        </w:rPr>
        <w:t xml:space="preserve">za pośrednictwem Systemu Zakupowego </w:t>
      </w:r>
      <w:r w:rsidR="008D14F9" w:rsidRPr="00402CFB">
        <w:rPr>
          <w:rFonts w:ascii="Verdana" w:hAnsi="Verdana" w:cstheme="minorHAnsi"/>
          <w:sz w:val="18"/>
          <w:szCs w:val="18"/>
        </w:rPr>
        <w:t>GK PGE</w:t>
      </w:r>
      <w:r w:rsidRPr="00402CFB">
        <w:rPr>
          <w:rFonts w:ascii="Verdana" w:hAnsi="Verdana" w:cstheme="minorHAnsi"/>
          <w:sz w:val="18"/>
          <w:szCs w:val="18"/>
        </w:rPr>
        <w:t xml:space="preserve"> w zakładce „Pytania/</w:t>
      </w:r>
      <w:r w:rsidR="00E94AFE" w:rsidRPr="00402CFB">
        <w:rPr>
          <w:rFonts w:ascii="Verdana" w:hAnsi="Verdana" w:cstheme="minorHAnsi"/>
          <w:sz w:val="18"/>
          <w:szCs w:val="18"/>
        </w:rPr>
        <w:t>odpowiedzi</w:t>
      </w:r>
      <w:r w:rsidRPr="00402CFB">
        <w:rPr>
          <w:rFonts w:ascii="Verdana" w:hAnsi="Verdana" w:cstheme="minorHAnsi"/>
          <w:sz w:val="18"/>
          <w:szCs w:val="18"/>
        </w:rPr>
        <w:t>”.</w:t>
      </w:r>
    </w:p>
    <w:p w14:paraId="0D27E8A1" w14:textId="1E07AF7D" w:rsidR="00492F12" w:rsidRPr="006B0420"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28" w:name="_Toc122344751"/>
      <w:r w:rsidRPr="006B0420">
        <w:rPr>
          <w:rFonts w:ascii="Trebuchet MS" w:eastAsiaTheme="majorEastAsia" w:hAnsi="Trebuchet MS" w:cstheme="majorBidi"/>
          <w:b w:val="0"/>
          <w:caps w:val="0"/>
          <w:color w:val="1A7466"/>
          <w:kern w:val="0"/>
          <w:sz w:val="32"/>
          <w:szCs w:val="32"/>
          <w:lang w:val="pl-PL"/>
        </w:rPr>
        <w:t>PODWYKONAWCY</w:t>
      </w:r>
      <w:bookmarkEnd w:id="128"/>
    </w:p>
    <w:p w14:paraId="7E2E2EAE" w14:textId="5858DB88" w:rsidR="000D21E1" w:rsidRPr="00896C18"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896C18">
        <w:rPr>
          <w:rFonts w:ascii="Verdana" w:eastAsia="Calibri" w:hAnsi="Verdana" w:cstheme="minorHAnsi"/>
          <w:sz w:val="18"/>
          <w:szCs w:val="18"/>
        </w:rPr>
        <w:t xml:space="preserve">Zamawiający nie zastrzega obowiązku osobistego wykonania przez Wykonawcę </w:t>
      </w:r>
      <w:r w:rsidR="00212F9B" w:rsidRPr="00896C18">
        <w:rPr>
          <w:rFonts w:ascii="Verdana" w:eastAsia="Calibri" w:hAnsi="Verdana" w:cstheme="minorHAnsi"/>
          <w:sz w:val="18"/>
          <w:szCs w:val="18"/>
        </w:rPr>
        <w:t xml:space="preserve">kluczowych </w:t>
      </w:r>
      <w:r w:rsidR="006330BC" w:rsidRPr="00896C18">
        <w:rPr>
          <w:rFonts w:ascii="Verdana" w:eastAsia="Calibri" w:hAnsi="Verdana" w:cstheme="minorHAnsi"/>
          <w:sz w:val="18"/>
          <w:szCs w:val="18"/>
        </w:rPr>
        <w:t>zadań</w:t>
      </w:r>
      <w:r w:rsidRPr="00896C18">
        <w:rPr>
          <w:rFonts w:ascii="Verdana" w:eastAsia="Calibri" w:hAnsi="Verdana" w:cstheme="minorHAnsi"/>
          <w:sz w:val="18"/>
          <w:szCs w:val="18"/>
        </w:rPr>
        <w:t>.</w:t>
      </w:r>
    </w:p>
    <w:p w14:paraId="4CC1B7A8" w14:textId="0ACAD28C" w:rsidR="000D21E1" w:rsidRPr="00896C18" w:rsidRDefault="008D14F9"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896C18">
        <w:rPr>
          <w:rFonts w:ascii="Verdana" w:eastAsia="Calibri" w:hAnsi="Verdana" w:cstheme="minorHAnsi"/>
          <w:sz w:val="18"/>
          <w:szCs w:val="18"/>
        </w:rPr>
        <w:t>Wykonawca może powierzyć wykonanie części Przedm</w:t>
      </w:r>
      <w:r w:rsidR="009273F4" w:rsidRPr="00896C18">
        <w:rPr>
          <w:rFonts w:ascii="Verdana" w:eastAsia="Calibri" w:hAnsi="Verdana" w:cstheme="minorHAnsi"/>
          <w:sz w:val="18"/>
          <w:szCs w:val="18"/>
        </w:rPr>
        <w:t>iotu Zamówienia Podwykonawcy</w:t>
      </w:r>
      <w:r w:rsidR="00896C18">
        <w:rPr>
          <w:rFonts w:ascii="Verdana" w:eastAsia="Calibri" w:hAnsi="Verdana" w:cstheme="minorHAnsi"/>
          <w:sz w:val="18"/>
          <w:szCs w:val="18"/>
        </w:rPr>
        <w:t>.</w:t>
      </w:r>
    </w:p>
    <w:p w14:paraId="3EAF77FB" w14:textId="7BB65379" w:rsidR="000D21E1" w:rsidRPr="006B0420" w:rsidRDefault="007338A1"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Zamawiający żąda wskazania przez Wykonawcę w </w:t>
      </w:r>
      <w:r w:rsidR="009E2E51" w:rsidRPr="006B0420">
        <w:rPr>
          <w:rFonts w:ascii="Verdana" w:eastAsia="Calibri" w:hAnsi="Verdana" w:cstheme="minorHAnsi"/>
          <w:sz w:val="18"/>
          <w:szCs w:val="18"/>
        </w:rPr>
        <w:t xml:space="preserve">Formularzu Oferty </w:t>
      </w:r>
      <w:r w:rsidRPr="006B0420">
        <w:rPr>
          <w:rFonts w:ascii="Verdana" w:eastAsia="Calibri" w:hAnsi="Verdana" w:cstheme="minorHAnsi"/>
          <w:sz w:val="18"/>
          <w:szCs w:val="18"/>
        </w:rPr>
        <w:t xml:space="preserve">części </w:t>
      </w:r>
      <w:r w:rsidR="009E2E51" w:rsidRPr="006B0420">
        <w:rPr>
          <w:rFonts w:ascii="Verdana" w:eastAsia="Calibri" w:hAnsi="Verdana" w:cstheme="minorHAnsi"/>
          <w:sz w:val="18"/>
          <w:szCs w:val="18"/>
        </w:rPr>
        <w:t>Przedmiotu Z</w:t>
      </w:r>
      <w:r w:rsidRPr="006B0420">
        <w:rPr>
          <w:rFonts w:ascii="Verdana" w:eastAsia="Calibri" w:hAnsi="Verdana" w:cstheme="minorHAnsi"/>
          <w:sz w:val="18"/>
          <w:szCs w:val="18"/>
        </w:rPr>
        <w:t>amówienia, których wykonanie zamierza powierzyć Podwykonawcom</w:t>
      </w:r>
      <w:r w:rsidR="00147310" w:rsidRPr="006B0420">
        <w:rPr>
          <w:rFonts w:ascii="Verdana" w:eastAsia="Calibri" w:hAnsi="Verdana" w:cstheme="minorHAnsi"/>
          <w:sz w:val="18"/>
          <w:szCs w:val="18"/>
        </w:rPr>
        <w:t>, oraz podania ewentualnych Podwykonawców, jeżeli są już znani</w:t>
      </w:r>
      <w:r w:rsidR="00BA3603" w:rsidRPr="006B0420">
        <w:rPr>
          <w:rFonts w:ascii="Verdana" w:eastAsia="Calibri" w:hAnsi="Verdana" w:cstheme="minorHAnsi"/>
          <w:sz w:val="18"/>
          <w:szCs w:val="18"/>
        </w:rPr>
        <w:t xml:space="preserve">. </w:t>
      </w:r>
    </w:p>
    <w:p w14:paraId="6C9AAAC1" w14:textId="77777777" w:rsidR="000D21E1"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Brak </w:t>
      </w:r>
      <w:r w:rsidR="00573F17" w:rsidRPr="006B0420">
        <w:rPr>
          <w:rFonts w:ascii="Verdana" w:eastAsia="Calibri" w:hAnsi="Verdana" w:cstheme="minorHAnsi"/>
          <w:sz w:val="18"/>
          <w:szCs w:val="18"/>
        </w:rPr>
        <w:t xml:space="preserve">wskazania zakresu podwykonawstwa </w:t>
      </w:r>
      <w:r w:rsidRPr="006B0420">
        <w:rPr>
          <w:rFonts w:ascii="Verdana" w:eastAsia="Calibri" w:hAnsi="Verdana" w:cstheme="minorHAnsi"/>
          <w:sz w:val="18"/>
          <w:szCs w:val="18"/>
        </w:rPr>
        <w:t xml:space="preserve">będzie uznany za </w:t>
      </w:r>
      <w:r w:rsidR="001E19CF" w:rsidRPr="006B0420">
        <w:rPr>
          <w:rFonts w:ascii="Verdana" w:eastAsia="Calibri" w:hAnsi="Verdana" w:cstheme="minorHAnsi"/>
          <w:sz w:val="18"/>
          <w:szCs w:val="18"/>
        </w:rPr>
        <w:t xml:space="preserve">zadeklarowanie </w:t>
      </w:r>
      <w:r w:rsidRPr="006B0420">
        <w:rPr>
          <w:rFonts w:ascii="Verdana" w:eastAsia="Calibri" w:hAnsi="Verdana" w:cstheme="minorHAnsi"/>
          <w:sz w:val="18"/>
          <w:szCs w:val="18"/>
        </w:rPr>
        <w:t>samodzielnego wykonania Zamówienia przez Wykonawcę, który złożył Ofertę.</w:t>
      </w:r>
    </w:p>
    <w:p w14:paraId="04958E66" w14:textId="10BFA238" w:rsidR="000B47DF"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hAnsi="Verdana" w:cstheme="minorHAnsi"/>
          <w:sz w:val="18"/>
          <w:szCs w:val="18"/>
        </w:rPr>
        <w:t xml:space="preserve">Powierzenie wykonania części </w:t>
      </w:r>
      <w:r w:rsidR="00344554" w:rsidRPr="006B0420">
        <w:rPr>
          <w:rFonts w:ascii="Verdana" w:hAnsi="Verdana" w:cstheme="minorHAnsi"/>
          <w:sz w:val="18"/>
          <w:szCs w:val="18"/>
        </w:rPr>
        <w:t xml:space="preserve">przedmiotu </w:t>
      </w:r>
      <w:r w:rsidRPr="006B0420">
        <w:rPr>
          <w:rFonts w:ascii="Verdana" w:hAnsi="Verdana" w:cstheme="minorHAnsi"/>
          <w:sz w:val="18"/>
          <w:szCs w:val="18"/>
        </w:rPr>
        <w:t>Zamówienia Podwykonawcom nie zwalnia Wykonawcy z odpowiedzialności za należyte wykonanie tego Zamówienia.</w:t>
      </w:r>
    </w:p>
    <w:p w14:paraId="27B74CD0" w14:textId="4DB86EB1"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9" w:name="_Toc122344752"/>
      <w:r w:rsidRPr="006B0420">
        <w:rPr>
          <w:rFonts w:ascii="Trebuchet MS" w:eastAsiaTheme="majorEastAsia" w:hAnsi="Trebuchet MS" w:cstheme="majorBidi"/>
          <w:b w:val="0"/>
          <w:caps w:val="0"/>
          <w:color w:val="1A7466"/>
          <w:kern w:val="0"/>
          <w:sz w:val="32"/>
          <w:szCs w:val="32"/>
          <w:lang w:val="pl-PL"/>
        </w:rPr>
        <w:t>WYKONAWCY WSPÓLNIE UBIEGAJĄCY SIĘ O ZAMÓWIENIE</w:t>
      </w:r>
      <w:bookmarkEnd w:id="129"/>
      <w:r w:rsidRPr="006B0420">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C179C4" w:rsidRDefault="00C179C4" w:rsidP="00D32BD3">
      <w:pPr>
        <w:pStyle w:val="Akapitzlist"/>
        <w:numPr>
          <w:ilvl w:val="0"/>
          <w:numId w:val="89"/>
        </w:numPr>
        <w:spacing w:before="120" w:after="120" w:line="240" w:lineRule="auto"/>
        <w:ind w:right="1"/>
        <w:rPr>
          <w:rFonts w:ascii="Verdana" w:eastAsia="Calibri" w:hAnsi="Verdana" w:cstheme="minorHAnsi"/>
          <w:vanish/>
          <w:sz w:val="18"/>
          <w:szCs w:val="18"/>
        </w:rPr>
      </w:pPr>
    </w:p>
    <w:p w14:paraId="1351E1EC" w14:textId="4DCB76D3" w:rsidR="00F4103E" w:rsidRPr="006B0420" w:rsidRDefault="00F4103E" w:rsidP="006B0420">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Wykonawcy wspólnie ubiegający się o Zamówienie</w:t>
      </w:r>
      <w:r w:rsidR="00D55BFF" w:rsidRPr="006B0420">
        <w:rPr>
          <w:rFonts w:ascii="Verdana" w:eastAsia="Calibri" w:hAnsi="Verdana" w:cstheme="minorHAnsi"/>
          <w:sz w:val="18"/>
          <w:szCs w:val="18"/>
        </w:rPr>
        <w:t xml:space="preserve"> (w tym m.in. tzw. </w:t>
      </w:r>
      <w:r w:rsidR="00D55BFF" w:rsidRPr="006B0420">
        <w:rPr>
          <w:rFonts w:ascii="Verdana" w:eastAsia="Calibri" w:hAnsi="Verdana" w:cstheme="minorHAnsi"/>
          <w:b/>
          <w:sz w:val="18"/>
          <w:szCs w:val="18"/>
        </w:rPr>
        <w:t>konsorcja, wspólnicy spółek cywilnych</w:t>
      </w:r>
      <w:r w:rsidR="00D55BFF" w:rsidRPr="006B0420">
        <w:rPr>
          <w:rFonts w:ascii="Verdana" w:eastAsia="Calibri" w:hAnsi="Verdana" w:cstheme="minorHAnsi"/>
          <w:sz w:val="18"/>
          <w:szCs w:val="18"/>
        </w:rPr>
        <w:t>)</w:t>
      </w:r>
      <w:r w:rsidRPr="006B0420">
        <w:rPr>
          <w:rFonts w:ascii="Verdana" w:eastAsia="Calibri" w:hAnsi="Verdana" w:cstheme="minorHAnsi"/>
          <w:sz w:val="18"/>
          <w:szCs w:val="18"/>
        </w:rPr>
        <w:t>:</w:t>
      </w:r>
    </w:p>
    <w:p w14:paraId="4754DEB2" w14:textId="77777777"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ponoszą solidarną odpowiedzialność za niewykonanie lub nie</w:t>
      </w:r>
      <w:r w:rsidR="00687A7D" w:rsidRPr="006B0420">
        <w:rPr>
          <w:rFonts w:ascii="Verdana" w:eastAsia="Calibri" w:hAnsi="Verdana" w:cstheme="minorHAnsi"/>
          <w:sz w:val="18"/>
          <w:szCs w:val="18"/>
        </w:rPr>
        <w:t>należyte wykonanie Zamówienia i </w:t>
      </w:r>
      <w:r w:rsidRPr="006B0420">
        <w:rPr>
          <w:rFonts w:ascii="Verdana" w:eastAsia="Calibri" w:hAnsi="Verdana" w:cstheme="minorHAnsi"/>
          <w:sz w:val="18"/>
          <w:szCs w:val="18"/>
        </w:rPr>
        <w:t>wniesienie zabezpieczenia należytego wykonania Umowy</w:t>
      </w:r>
      <w:r w:rsidR="00D55BFF" w:rsidRPr="006B0420">
        <w:rPr>
          <w:rFonts w:ascii="Verdana" w:eastAsia="Calibri" w:hAnsi="Verdana" w:cstheme="minorHAnsi"/>
          <w:sz w:val="18"/>
          <w:szCs w:val="18"/>
        </w:rPr>
        <w:t xml:space="preserve"> (jeżeli dotyczy)</w:t>
      </w:r>
      <w:r w:rsidRPr="006B0420">
        <w:rPr>
          <w:rFonts w:ascii="Verdana" w:eastAsia="Calibri" w:hAnsi="Verdana" w:cstheme="minorHAnsi"/>
          <w:sz w:val="18"/>
          <w:szCs w:val="18"/>
        </w:rPr>
        <w:t>;</w:t>
      </w:r>
    </w:p>
    <w:p w14:paraId="1DF022D7" w14:textId="4F9C99BE"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lastRenderedPageBreak/>
        <w:t xml:space="preserve">muszą ustanowić pełnomocnika do reprezentowania ich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 xml:space="preserve">albo </w:t>
      </w:r>
      <w:r w:rsidR="00534F8C" w:rsidRPr="006B0420">
        <w:rPr>
          <w:rFonts w:ascii="Verdana" w:hAnsi="Verdana" w:cstheme="minorHAnsi"/>
          <w:sz w:val="18"/>
          <w:szCs w:val="18"/>
        </w:rPr>
        <w:t xml:space="preserve">do </w:t>
      </w:r>
      <w:r w:rsidRPr="006B0420">
        <w:rPr>
          <w:rFonts w:ascii="Verdana" w:hAnsi="Verdana" w:cstheme="minorHAnsi"/>
          <w:sz w:val="18"/>
          <w:szCs w:val="18"/>
        </w:rPr>
        <w:t xml:space="preserve">reprezentowania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i zawarcia Umowy w</w:t>
      </w:r>
      <w:r w:rsidR="009E2E51" w:rsidRPr="006B0420">
        <w:rPr>
          <w:rFonts w:ascii="Verdana" w:hAnsi="Verdana" w:cstheme="minorHAnsi"/>
          <w:sz w:val="18"/>
          <w:szCs w:val="18"/>
        </w:rPr>
        <w:t xml:space="preserve"> sprawie niniejszego Zamówienia </w:t>
      </w:r>
      <w:r w:rsidRPr="006B0420">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pełnomocnictwo powinno jednoznacznie wskazywać jakiego Postępowania</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zakupowego</w:t>
      </w:r>
      <w:r w:rsidRPr="006B0420">
        <w:rPr>
          <w:rFonts w:ascii="Verdana" w:hAnsi="Verdana" w:cstheme="minorHAnsi"/>
          <w:sz w:val="18"/>
          <w:szCs w:val="18"/>
        </w:rPr>
        <w:t xml:space="preserve"> dotyczy, Wykonawców wspólnie ubiegają</w:t>
      </w:r>
      <w:r w:rsidR="00687A7D" w:rsidRPr="006B0420">
        <w:rPr>
          <w:rFonts w:ascii="Verdana" w:hAnsi="Verdana" w:cstheme="minorHAnsi"/>
          <w:sz w:val="18"/>
          <w:szCs w:val="18"/>
        </w:rPr>
        <w:t>cych</w:t>
      </w:r>
      <w:r w:rsidRPr="006B0420">
        <w:rPr>
          <w:rFonts w:ascii="Verdana" w:hAnsi="Verdana" w:cstheme="minorHAnsi"/>
          <w:sz w:val="18"/>
          <w:szCs w:val="18"/>
        </w:rPr>
        <w:t xml:space="preserve"> się o Zamówienie, dane </w:t>
      </w:r>
      <w:r w:rsidR="00687A7D" w:rsidRPr="006B0420">
        <w:rPr>
          <w:rFonts w:ascii="Verdana" w:hAnsi="Verdana" w:cstheme="minorHAnsi"/>
          <w:sz w:val="18"/>
          <w:szCs w:val="18"/>
        </w:rPr>
        <w:t>pełnomocnika, czynności jakie w </w:t>
      </w:r>
      <w:r w:rsidRPr="006B0420">
        <w:rPr>
          <w:rFonts w:ascii="Verdana" w:hAnsi="Verdana" w:cstheme="minorHAnsi"/>
          <w:sz w:val="18"/>
          <w:szCs w:val="18"/>
        </w:rPr>
        <w:t xml:space="preserve">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ma prawo wykonywać pełnomocnik;</w:t>
      </w:r>
    </w:p>
    <w:p w14:paraId="50065F43" w14:textId="7DE8A8DE" w:rsidR="00F4103E"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przed zawarciem Umowy, jeżeli Oferta </w:t>
      </w:r>
      <w:r w:rsidR="001E19CF" w:rsidRPr="006B0420">
        <w:rPr>
          <w:rFonts w:ascii="Verdana" w:hAnsi="Verdana" w:cstheme="minorHAnsi"/>
          <w:sz w:val="18"/>
          <w:szCs w:val="18"/>
        </w:rPr>
        <w:t>Wykonaw</w:t>
      </w:r>
      <w:r w:rsidR="009273F4" w:rsidRPr="006B0420">
        <w:rPr>
          <w:rFonts w:ascii="Verdana" w:hAnsi="Verdana" w:cstheme="minorHAnsi"/>
          <w:sz w:val="18"/>
          <w:szCs w:val="18"/>
        </w:rPr>
        <w:t>ców wspólnie ubiegających się o </w:t>
      </w:r>
      <w:r w:rsidR="001E19CF" w:rsidRPr="006B0420">
        <w:rPr>
          <w:rFonts w:ascii="Verdana" w:hAnsi="Verdana" w:cstheme="minorHAnsi"/>
          <w:sz w:val="18"/>
          <w:szCs w:val="18"/>
        </w:rPr>
        <w:t>udzielenie zamówienia</w:t>
      </w:r>
      <w:r w:rsidRPr="006B0420">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0FC4C436" w:rsidR="009E2E51" w:rsidRPr="006B0420" w:rsidRDefault="00F4103E" w:rsidP="00C179C4">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 xml:space="preserve">W przypadku wspólnego ubiegania się o Zamówienie przez Wykonawców, </w:t>
      </w:r>
      <w:r w:rsidR="009E2E51" w:rsidRPr="006B0420">
        <w:rPr>
          <w:rFonts w:ascii="Verdana" w:eastAsia="Calibri" w:hAnsi="Verdana" w:cstheme="minorHAnsi"/>
          <w:sz w:val="18"/>
          <w:szCs w:val="18"/>
        </w:rPr>
        <w:t>k</w:t>
      </w:r>
      <w:r w:rsidR="009E2E51" w:rsidRPr="006B0420">
        <w:rPr>
          <w:rFonts w:ascii="Verdana" w:hAnsi="Verdana" w:cstheme="minorHAnsi"/>
          <w:sz w:val="18"/>
          <w:szCs w:val="18"/>
        </w:rPr>
        <w:t xml:space="preserve">ażdy z Wykonawców  składających wspólną ofertę z osobna musi złożyć kopię oryginalnych dokumentów </w:t>
      </w:r>
      <w:r w:rsidR="00943CE8" w:rsidRPr="006B0420">
        <w:rPr>
          <w:rFonts w:ascii="Verdana" w:hAnsi="Verdana" w:cstheme="minorHAnsi"/>
          <w:sz w:val="18"/>
          <w:szCs w:val="18"/>
        </w:rPr>
        <w:t>wymaganych od Wykonawcy, o których mowa w pkt 16.1</w:t>
      </w:r>
      <w:r w:rsidR="00893417" w:rsidRPr="006B0420">
        <w:rPr>
          <w:rFonts w:ascii="Verdana" w:hAnsi="Verdana" w:cstheme="minorHAnsi"/>
          <w:sz w:val="18"/>
          <w:szCs w:val="18"/>
        </w:rPr>
        <w:t>.1</w:t>
      </w:r>
      <w:r w:rsidR="00943CE8" w:rsidRPr="006B0420">
        <w:rPr>
          <w:rFonts w:ascii="Verdana" w:hAnsi="Verdana" w:cstheme="minorHAnsi"/>
          <w:sz w:val="18"/>
          <w:szCs w:val="18"/>
        </w:rPr>
        <w:t xml:space="preserve"> SWZ.</w:t>
      </w:r>
    </w:p>
    <w:p w14:paraId="44E4046A" w14:textId="77777777" w:rsidR="005817FF" w:rsidRPr="006B0420" w:rsidRDefault="00F4103E" w:rsidP="00C179C4">
      <w:pPr>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0" w:name="_Toc161208958"/>
      <w:bookmarkStart w:id="131" w:name="_Toc243294544"/>
      <w:bookmarkStart w:id="132" w:name="_Toc489350392"/>
      <w:bookmarkStart w:id="133" w:name="_Toc515896284"/>
      <w:bookmarkStart w:id="134"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30"/>
      <w:bookmarkEnd w:id="131"/>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32"/>
      <w:bookmarkEnd w:id="133"/>
      <w:bookmarkEnd w:id="134"/>
    </w:p>
    <w:p w14:paraId="7C97E95F" w14:textId="77777777" w:rsidR="00C179C4" w:rsidRPr="00C179C4" w:rsidRDefault="00C179C4" w:rsidP="00D32BD3">
      <w:pPr>
        <w:pStyle w:val="Akapitzlist"/>
        <w:numPr>
          <w:ilvl w:val="0"/>
          <w:numId w:val="89"/>
        </w:numPr>
        <w:spacing w:before="120" w:after="120" w:line="276" w:lineRule="auto"/>
        <w:ind w:right="-284"/>
        <w:rPr>
          <w:rFonts w:ascii="Verdana" w:hAnsi="Verdana" w:cstheme="minorHAnsi"/>
          <w:vanish/>
          <w:sz w:val="18"/>
          <w:szCs w:val="18"/>
        </w:rPr>
      </w:pPr>
    </w:p>
    <w:p w14:paraId="22005CEC" w14:textId="25EC7D84" w:rsidR="005817FF" w:rsidRPr="006B0420" w:rsidRDefault="005817FF" w:rsidP="006B0420">
      <w:pPr>
        <w:pStyle w:val="Akapitzlist"/>
        <w:numPr>
          <w:ilvl w:val="1"/>
          <w:numId w:val="89"/>
        </w:numPr>
        <w:spacing w:before="120" w:after="120" w:line="276" w:lineRule="auto"/>
        <w:ind w:left="1134" w:right="1" w:hanging="1145"/>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392CC8EF" w:rsidR="00F74DC3" w:rsidRPr="006B0420" w:rsidRDefault="00E74566" w:rsidP="00C179C4">
      <w:pPr>
        <w:pStyle w:val="Akapitzlist"/>
        <w:widowControl w:val="0"/>
        <w:numPr>
          <w:ilvl w:val="1"/>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5" w:name="_Toc122344754"/>
      <w:r w:rsidRPr="006B0420">
        <w:rPr>
          <w:rFonts w:ascii="Verdana" w:hAnsi="Verdana" w:cstheme="minorHAnsi"/>
          <w:spacing w:val="-3"/>
          <w:sz w:val="18"/>
          <w:szCs w:val="18"/>
          <w:lang w:eastAsia="pl-PL"/>
        </w:rPr>
        <w:t xml:space="preserve">Wykonawca podlega wykluczeniu jeżeli: </w:t>
      </w:r>
      <w:bookmarkEnd w:id="135"/>
    </w:p>
    <w:p w14:paraId="011C3BF6" w14:textId="5FD54037" w:rsidR="00F74DC3" w:rsidRPr="006B0420" w:rsidRDefault="00F74DC3"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6" w:name="_Toc122344755"/>
      <w:r w:rsidRPr="006B0420">
        <w:rPr>
          <w:rFonts w:ascii="Verdana" w:hAnsi="Verdana" w:cstheme="minorHAnsi"/>
          <w:sz w:val="18"/>
          <w:szCs w:val="18"/>
        </w:rPr>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36"/>
    </w:p>
    <w:p w14:paraId="7F6C581E" w14:textId="656A4396" w:rsidR="00E74566"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7"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7"/>
      <w:r w:rsidRPr="006B0420">
        <w:rPr>
          <w:rFonts w:ascii="Verdana" w:hAnsi="Verdana" w:cstheme="minorHAnsi"/>
          <w:sz w:val="18"/>
          <w:szCs w:val="18"/>
        </w:rPr>
        <w:t xml:space="preserve"> </w:t>
      </w:r>
    </w:p>
    <w:p w14:paraId="4B407745" w14:textId="34E6E226" w:rsidR="001C3120"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8"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38"/>
    </w:p>
    <w:p w14:paraId="12F23A78" w14:textId="301F3E6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39"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39"/>
    </w:p>
    <w:p w14:paraId="3F491E9A" w14:textId="09EC7324" w:rsidR="00F74DC3" w:rsidRPr="006B0420" w:rsidRDefault="008135A8"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0"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40"/>
    </w:p>
    <w:p w14:paraId="59567ECE" w14:textId="7FE3080A" w:rsidR="00E85E82" w:rsidRPr="006B0420" w:rsidRDefault="00E85E82"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6B0420">
        <w:rPr>
          <w:rFonts w:ascii="Verdana" w:hAnsi="Verdana" w:cs="Arial"/>
          <w:sz w:val="18"/>
          <w:szCs w:val="18"/>
        </w:rPr>
        <w:t>,</w:t>
      </w:r>
    </w:p>
    <w:p w14:paraId="61663964"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r w:rsidR="00F11BC2" w:rsidRPr="006B0420">
        <w:rPr>
          <w:rFonts w:ascii="Verdana" w:hAnsi="Verdana" w:cs="Arial"/>
          <w:sz w:val="18"/>
          <w:szCs w:val="18"/>
        </w:rPr>
        <w:t xml:space="preserve">t.j.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1" w:name="_Toc122344760"/>
      <w:r w:rsidRPr="006B0420">
        <w:rPr>
          <w:rFonts w:ascii="Verdana" w:hAnsi="Verdana" w:cs="Arial"/>
          <w:sz w:val="18"/>
          <w:szCs w:val="18"/>
        </w:rPr>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41"/>
    </w:p>
    <w:p w14:paraId="66251743" w14:textId="1FA8401B"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42" w:name="_Toc122344761"/>
      <w:r w:rsidRPr="006B0420">
        <w:rPr>
          <w:rFonts w:ascii="Verdana" w:hAnsi="Verdana" w:cs="Arial"/>
          <w:sz w:val="18"/>
          <w:szCs w:val="18"/>
        </w:rPr>
        <w:t>Wykluczenie Wykonawcy następuje na okres, na jaki został prawomocnie orzeczony zakaz ubiegania się o zamówienia publiczne.</w:t>
      </w:r>
      <w:bookmarkEnd w:id="142"/>
    </w:p>
    <w:p w14:paraId="578F67BB" w14:textId="58503394" w:rsidR="003E1204" w:rsidRPr="006B0420" w:rsidRDefault="00505464"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3"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43"/>
    </w:p>
    <w:p w14:paraId="37FA4313" w14:textId="40F24D65"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44"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44"/>
    </w:p>
    <w:p w14:paraId="209FFB6A" w14:textId="600993AE" w:rsidR="001C3120"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5"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45"/>
    </w:p>
    <w:p w14:paraId="16EC12A9" w14:textId="7CF4E430"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6" w:name="_Toc122344765"/>
      <w:r w:rsidRPr="006B0420">
        <w:rPr>
          <w:rFonts w:ascii="Verdana" w:hAnsi="Verdana" w:cs="Arial"/>
          <w:sz w:val="18"/>
          <w:szCs w:val="18"/>
        </w:rPr>
        <w:t>Wykluczenie Wykonawcy następuje przez okres 3 lat od zaistnienia zdarzenia będącego podstawą wykluczenia.</w:t>
      </w:r>
      <w:bookmarkEnd w:id="146"/>
    </w:p>
    <w:p w14:paraId="7994A04D" w14:textId="149A5A06" w:rsidR="00505464"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7" w:name="_Toc122344766"/>
      <w:r w:rsidRPr="006B0420">
        <w:rPr>
          <w:rFonts w:ascii="Verdana" w:hAnsi="Verdana" w:cs="Arial"/>
          <w:sz w:val="18"/>
          <w:szCs w:val="18"/>
        </w:rPr>
        <w:t>nie daje rękojmi należytego wykonania Zakupu z uwagi na prowadzone przeciwko niemu lub 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związku z prowadzoną działalnością gospodarczą,</w:t>
      </w:r>
      <w:bookmarkEnd w:id="147"/>
    </w:p>
    <w:p w14:paraId="0DDCBB21" w14:textId="77777777" w:rsidR="001C3120" w:rsidRPr="006B0420" w:rsidRDefault="005D7808"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8"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48"/>
    </w:p>
    <w:p w14:paraId="55D6B20B" w14:textId="744842BD"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9" w:name="_Toc122344768"/>
      <w:r w:rsidRPr="006B0420">
        <w:rPr>
          <w:rFonts w:ascii="Verdana" w:hAnsi="Verdana" w:cs="Arial"/>
          <w:sz w:val="18"/>
          <w:szCs w:val="18"/>
        </w:rPr>
        <w:t>Wykluczenie Wykonawcy następuje przez okres 3 lat od zaistnienia zdarzenia będącego podstawą wykluczenia.</w:t>
      </w:r>
      <w:bookmarkEnd w:id="149"/>
    </w:p>
    <w:p w14:paraId="5C90138B" w14:textId="0C54D591"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0"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sytuacją na Białorusi i udziałem Białorusi w agresji Rosji wobec Ukrainy (Dz. Urz. UE L 134 z 20.05.2006, str. 1, z późn.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(t.j. Dz. U. z 2023 r., poz. 1497 z późn. zm.)</w:t>
      </w:r>
      <w:r w:rsidRPr="006B0420">
        <w:rPr>
          <w:rFonts w:ascii="Verdana" w:hAnsi="Verdana" w:cs="Arial"/>
          <w:sz w:val="18"/>
          <w:szCs w:val="18"/>
        </w:rPr>
        <w:t xml:space="preserve"> (dalej: Ustawa przeciwdziałania wspierania agresji),</w:t>
      </w:r>
      <w:bookmarkEnd w:id="150"/>
    </w:p>
    <w:p w14:paraId="1E4AA17A" w14:textId="4CF80D9C"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1"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Pr="006B0420">
        <w:rPr>
          <w:rFonts w:ascii="Verdana" w:hAnsi="Verdana" w:cs="Arial"/>
          <w:sz w:val="18"/>
          <w:szCs w:val="18"/>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1"/>
    </w:p>
    <w:p w14:paraId="302180F7" w14:textId="0D25762A"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2"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(tj.: Dz. U. z 2021 r. poz. 217 ze zm.),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52"/>
    </w:p>
    <w:p w14:paraId="105D4DB0" w14:textId="74183F48"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3" w:name="_Toc122344772"/>
      <w:r w:rsidRPr="006B0420">
        <w:rPr>
          <w:rFonts w:ascii="Verdana" w:hAnsi="Verdana" w:cs="Arial"/>
          <w:sz w:val="18"/>
          <w:szCs w:val="18"/>
        </w:rPr>
        <w:t>Jest Wykonawcą z udziałem:</w:t>
      </w:r>
      <w:bookmarkEnd w:id="153"/>
      <w:r w:rsidRPr="006B0420">
        <w:rPr>
          <w:rFonts w:ascii="Verdana" w:hAnsi="Verdana" w:cs="Arial"/>
          <w:sz w:val="18"/>
          <w:szCs w:val="18"/>
        </w:rPr>
        <w:t xml:space="preserve"> </w:t>
      </w:r>
    </w:p>
    <w:p w14:paraId="667A1720" w14:textId="217EE9AD"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a. obywateli rosyjskich lub osób fizycznych lub pr</w:t>
      </w:r>
      <w:r w:rsidR="009273F4" w:rsidRPr="006B0420">
        <w:rPr>
          <w:rFonts w:ascii="Verdana" w:eastAsia="Calibri" w:hAnsi="Verdana" w:cstheme="minorHAnsi"/>
          <w:sz w:val="18"/>
          <w:szCs w:val="18"/>
        </w:rPr>
        <w:t>awnych, podmiotów lub organów z </w:t>
      </w:r>
      <w:r w:rsidRPr="006B0420">
        <w:rPr>
          <w:rFonts w:ascii="Verdana" w:eastAsia="Calibri" w:hAnsi="Verdana" w:cstheme="minorHAnsi"/>
          <w:sz w:val="18"/>
          <w:szCs w:val="18"/>
        </w:rPr>
        <w:t xml:space="preserve">siedzibą w Rosji; </w:t>
      </w:r>
    </w:p>
    <w:p w14:paraId="74D61DAF" w14:textId="77777777"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lastRenderedPageBreak/>
        <w:t xml:space="preserve">b. osób prawnych, podmiotów lub organów, do których prawa własności bezpośrednio lub pośrednio w ponad 50 % należą do podmiotu, o którym mowa w lit. a) niniejszego punktu; lub </w:t>
      </w:r>
    </w:p>
    <w:p w14:paraId="553DB477" w14:textId="2D91CE41"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w przypadku gdy przypada na nich ponad 10 % wartości Zamówienia.</w:t>
      </w:r>
      <w:r w:rsidR="00D5048E" w:rsidRPr="006B0420">
        <w:rPr>
          <w:rFonts w:ascii="Verdana" w:eastAsia="Calibri" w:hAnsi="Verdana" w:cstheme="minorHAnsi"/>
          <w:sz w:val="18"/>
          <w:szCs w:val="18"/>
        </w:rPr>
        <w:t xml:space="preserve"> </w:t>
      </w:r>
    </w:p>
    <w:p w14:paraId="19A52C79" w14:textId="49A23393" w:rsidR="00D437D7" w:rsidRPr="0010617A" w:rsidRDefault="00D437D7" w:rsidP="00AB58C1">
      <w:pPr>
        <w:pStyle w:val="Akapitzlist"/>
        <w:ind w:left="1560" w:right="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6B0420"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54" w:name="_Toc122344773"/>
      <w:r w:rsidRPr="006B0420">
        <w:rPr>
          <w:rFonts w:ascii="Verdana" w:hAnsi="Verdana" w:cstheme="minorBidi"/>
          <w:sz w:val="18"/>
          <w:szCs w:val="18"/>
        </w:rPr>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54"/>
    </w:p>
    <w:p w14:paraId="41647238" w14:textId="0465392D" w:rsidR="00B02314" w:rsidRPr="006B0420" w:rsidRDefault="00B02314" w:rsidP="00AB58C1">
      <w:pPr>
        <w:pStyle w:val="Akapitzlist"/>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457EADF4" w14:textId="6EA15AD4" w:rsidR="00B02314" w:rsidRPr="006B0420"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6B0420">
        <w:rPr>
          <w:rFonts w:ascii="Verdana" w:eastAsia="Calibri" w:hAnsi="Verdana" w:cstheme="minorHAnsi"/>
          <w:b/>
          <w:sz w:val="18"/>
          <w:szCs w:val="18"/>
        </w:rPr>
        <w:t xml:space="preserve">przepisy </w:t>
      </w:r>
      <w:r w:rsidR="00B231AF" w:rsidRPr="006B0420">
        <w:rPr>
          <w:rFonts w:ascii="Verdana" w:eastAsia="Calibri" w:hAnsi="Verdana" w:cstheme="minorHAnsi"/>
          <w:b/>
          <w:sz w:val="18"/>
          <w:szCs w:val="18"/>
        </w:rPr>
        <w:t xml:space="preserve">nakładają obowiązek posiadania takich uprawnień </w:t>
      </w:r>
      <w:r w:rsidR="00B02314" w:rsidRPr="006B0420">
        <w:rPr>
          <w:rFonts w:ascii="Verdana" w:eastAsia="Calibri" w:hAnsi="Verdana" w:cstheme="minorHAnsi"/>
          <w:b/>
          <w:sz w:val="18"/>
          <w:szCs w:val="18"/>
        </w:rPr>
        <w:t xml:space="preserve">, </w:t>
      </w:r>
      <w:r w:rsidR="0096795D" w:rsidRPr="006B0420">
        <w:rPr>
          <w:rFonts w:ascii="Verdana" w:eastAsia="Calibri" w:hAnsi="Verdana" w:cstheme="minorHAnsi"/>
          <w:b/>
          <w:sz w:val="18"/>
          <w:szCs w:val="18"/>
        </w:rPr>
        <w:t>w tym</w:t>
      </w:r>
      <w:r w:rsidR="00B02314" w:rsidRPr="006B0420">
        <w:rPr>
          <w:rFonts w:ascii="Verdana" w:eastAsia="Calibri" w:hAnsi="Verdana" w:cstheme="minorHAnsi"/>
          <w:b/>
          <w:sz w:val="18"/>
          <w:szCs w:val="18"/>
        </w:rPr>
        <w:t>:</w:t>
      </w:r>
    </w:p>
    <w:p w14:paraId="27E43ACA" w14:textId="4DA25E64" w:rsidR="00921E5C" w:rsidRPr="008707FF" w:rsidRDefault="00DC3866" w:rsidP="00AB58C1">
      <w:pPr>
        <w:pStyle w:val="Akapitzlist"/>
        <w:spacing w:line="240" w:lineRule="auto"/>
        <w:ind w:left="1117" w:right="1"/>
        <w:rPr>
          <w:rFonts w:ascii="Verdana" w:hAnsi="Verdana" w:cstheme="minorHAnsi"/>
          <w:color w:val="000000"/>
          <w:sz w:val="18"/>
          <w:szCs w:val="18"/>
        </w:rPr>
      </w:pPr>
      <w:r w:rsidRPr="008707FF">
        <w:rPr>
          <w:rFonts w:ascii="Verdana" w:hAnsi="Verdana" w:cstheme="minorHAnsi"/>
          <w:color w:val="000000"/>
          <w:sz w:val="18"/>
          <w:szCs w:val="18"/>
        </w:rPr>
        <w:t>Zamawiający nie stawia szczególnych wymagań w zakresie spełnienia tego warunku.</w:t>
      </w:r>
    </w:p>
    <w:p w14:paraId="79B0265B" w14:textId="77777777" w:rsidR="00921E5C" w:rsidRPr="008707FF" w:rsidRDefault="00921E5C" w:rsidP="00AB58C1">
      <w:pPr>
        <w:pStyle w:val="Akapitzlist"/>
        <w:spacing w:line="240" w:lineRule="auto"/>
        <w:ind w:left="709" w:right="1"/>
        <w:rPr>
          <w:rFonts w:ascii="Verdana" w:hAnsi="Verdana" w:cstheme="minorHAnsi"/>
          <w:sz w:val="18"/>
          <w:szCs w:val="18"/>
        </w:rPr>
      </w:pPr>
    </w:p>
    <w:p w14:paraId="328FDE18" w14:textId="77777777" w:rsidR="00025F2D" w:rsidRPr="008707FF" w:rsidRDefault="00025F2D" w:rsidP="00AB58C1">
      <w:pPr>
        <w:spacing w:line="240" w:lineRule="auto"/>
        <w:ind w:left="1418" w:right="1"/>
        <w:rPr>
          <w:rFonts w:ascii="Verdana" w:hAnsi="Verdana" w:cstheme="minorHAnsi"/>
          <w:b/>
          <w:color w:val="000000"/>
          <w:sz w:val="18"/>
          <w:szCs w:val="18"/>
        </w:rPr>
      </w:pPr>
    </w:p>
    <w:p w14:paraId="5448059A" w14:textId="0ACF1FAB" w:rsidR="00F50732" w:rsidRPr="008707FF"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8707FF">
        <w:rPr>
          <w:rFonts w:ascii="Verdana" w:eastAsia="Calibri" w:hAnsi="Verdana" w:cstheme="minorHAnsi"/>
          <w:b/>
          <w:sz w:val="18"/>
          <w:szCs w:val="18"/>
        </w:rPr>
        <w:t>znajdują się w s</w:t>
      </w:r>
      <w:r w:rsidR="00EA0696" w:rsidRPr="008707FF">
        <w:rPr>
          <w:rFonts w:ascii="Verdana" w:eastAsia="Calibri" w:hAnsi="Verdana" w:cstheme="minorHAnsi"/>
          <w:b/>
          <w:sz w:val="18"/>
          <w:szCs w:val="18"/>
        </w:rPr>
        <w:t xml:space="preserve">ytuacji </w:t>
      </w:r>
      <w:r w:rsidR="00F50732" w:rsidRPr="008707FF">
        <w:rPr>
          <w:rFonts w:ascii="Verdana" w:eastAsia="Calibri" w:hAnsi="Verdana" w:cstheme="minorHAnsi"/>
          <w:b/>
          <w:sz w:val="18"/>
          <w:szCs w:val="18"/>
        </w:rPr>
        <w:t>ekonomicznej lub finansowej</w:t>
      </w:r>
      <w:r w:rsidRPr="008707FF">
        <w:rPr>
          <w:rFonts w:ascii="Verdana" w:eastAsia="Calibri" w:hAnsi="Verdana" w:cstheme="minorHAnsi"/>
          <w:b/>
          <w:sz w:val="18"/>
          <w:szCs w:val="18"/>
        </w:rPr>
        <w:t xml:space="preserve"> zapewniającej wykonanie </w:t>
      </w:r>
      <w:r w:rsidR="002C3402" w:rsidRPr="008707FF">
        <w:rPr>
          <w:rFonts w:ascii="Verdana" w:eastAsia="Calibri" w:hAnsi="Verdana" w:cstheme="minorHAnsi"/>
          <w:b/>
          <w:sz w:val="18"/>
          <w:szCs w:val="18"/>
        </w:rPr>
        <w:t>Z</w:t>
      </w:r>
      <w:r w:rsidRPr="008707FF">
        <w:rPr>
          <w:rFonts w:ascii="Verdana" w:eastAsia="Calibri" w:hAnsi="Verdana" w:cstheme="minorHAnsi"/>
          <w:b/>
          <w:sz w:val="18"/>
          <w:szCs w:val="18"/>
        </w:rPr>
        <w:t>akupu</w:t>
      </w:r>
      <w:r w:rsidR="00F50732" w:rsidRPr="008707FF">
        <w:rPr>
          <w:rFonts w:ascii="Verdana" w:eastAsia="Calibri" w:hAnsi="Verdana" w:cstheme="minorHAnsi"/>
          <w:b/>
          <w:sz w:val="18"/>
          <w:szCs w:val="18"/>
        </w:rPr>
        <w:t xml:space="preserve">, </w:t>
      </w:r>
      <w:r w:rsidR="008E52AA" w:rsidRPr="008707FF">
        <w:rPr>
          <w:rFonts w:ascii="Verdana" w:eastAsia="Calibri" w:hAnsi="Verdana" w:cstheme="minorHAnsi"/>
          <w:b/>
          <w:sz w:val="18"/>
          <w:szCs w:val="18"/>
        </w:rPr>
        <w:t>w tym</w:t>
      </w:r>
      <w:r w:rsidR="00F50732" w:rsidRPr="008707FF">
        <w:rPr>
          <w:rFonts w:ascii="Verdana" w:eastAsia="Calibri" w:hAnsi="Verdana" w:cstheme="minorHAnsi"/>
          <w:b/>
          <w:sz w:val="18"/>
          <w:szCs w:val="18"/>
        </w:rPr>
        <w:t>:</w:t>
      </w:r>
    </w:p>
    <w:p w14:paraId="6A0BB857" w14:textId="77777777" w:rsidR="00DC3866" w:rsidRPr="008707FF" w:rsidRDefault="00DC3866" w:rsidP="00AB58C1">
      <w:pPr>
        <w:pStyle w:val="Akapitzlist"/>
        <w:spacing w:before="120" w:line="240" w:lineRule="auto"/>
        <w:ind w:left="709" w:right="1"/>
        <w:rPr>
          <w:rFonts w:ascii="Verdana" w:hAnsi="Verdana" w:cstheme="minorHAnsi"/>
          <w:color w:val="000000"/>
          <w:sz w:val="18"/>
          <w:szCs w:val="18"/>
        </w:rPr>
      </w:pPr>
    </w:p>
    <w:p w14:paraId="5EABC1D0" w14:textId="014115FC" w:rsidR="00DC3866" w:rsidRPr="008707FF" w:rsidRDefault="00DC3866" w:rsidP="00AB58C1">
      <w:pPr>
        <w:pStyle w:val="Akapitzlist"/>
        <w:spacing w:before="120" w:line="240" w:lineRule="auto"/>
        <w:ind w:left="1134" w:right="1"/>
        <w:rPr>
          <w:rFonts w:ascii="Verdana" w:hAnsi="Verdana" w:cstheme="minorHAnsi"/>
          <w:sz w:val="18"/>
          <w:szCs w:val="18"/>
        </w:rPr>
      </w:pPr>
      <w:r w:rsidRPr="008707FF">
        <w:rPr>
          <w:rFonts w:ascii="Verdana" w:hAnsi="Verdana" w:cstheme="minorHAnsi"/>
          <w:color w:val="000000"/>
          <w:sz w:val="18"/>
          <w:szCs w:val="18"/>
        </w:rPr>
        <w:t>Zamawiający nie stawia szczególnych wymagań w zakresie spełnienia tego warunku</w:t>
      </w:r>
      <w:r w:rsidR="008707FF" w:rsidRPr="008707FF">
        <w:rPr>
          <w:rFonts w:ascii="Verdana" w:hAnsi="Verdana" w:cstheme="minorHAnsi"/>
          <w:color w:val="000000"/>
          <w:sz w:val="18"/>
          <w:szCs w:val="18"/>
        </w:rPr>
        <w:t>.</w:t>
      </w:r>
    </w:p>
    <w:p w14:paraId="6DD7268E" w14:textId="77777777" w:rsidR="00932C86" w:rsidRPr="006B0420" w:rsidRDefault="00932C86" w:rsidP="00AB58C1">
      <w:pPr>
        <w:pStyle w:val="Akapitzlist"/>
        <w:spacing w:line="240" w:lineRule="auto"/>
        <w:ind w:left="1418" w:right="1"/>
        <w:rPr>
          <w:rFonts w:ascii="Verdana" w:hAnsi="Verdana" w:cstheme="minorHAnsi"/>
          <w:sz w:val="18"/>
          <w:szCs w:val="18"/>
        </w:rPr>
      </w:pPr>
    </w:p>
    <w:p w14:paraId="71EEFA49" w14:textId="2EAD5837" w:rsidR="00F50732" w:rsidRPr="006B0420" w:rsidRDefault="00460B67" w:rsidP="00AB58C1">
      <w:pPr>
        <w:pStyle w:val="Akapitzlist"/>
        <w:numPr>
          <w:ilvl w:val="2"/>
          <w:numId w:val="89"/>
        </w:numPr>
        <w:spacing w:line="240" w:lineRule="auto"/>
        <w:ind w:left="1134" w:right="1" w:hanging="1134"/>
        <w:rPr>
          <w:rFonts w:ascii="Verdana" w:hAnsi="Verdana" w:cstheme="minorHAnsi"/>
          <w:b/>
          <w:sz w:val="18"/>
          <w:szCs w:val="18"/>
        </w:rPr>
      </w:pPr>
      <w:r w:rsidRPr="006B0420">
        <w:rPr>
          <w:rFonts w:ascii="Verdana" w:hAnsi="Verdana" w:cstheme="minorHAnsi"/>
          <w:b/>
          <w:sz w:val="18"/>
          <w:szCs w:val="18"/>
        </w:rPr>
        <w:t>posiadają</w:t>
      </w:r>
      <w:r w:rsidR="00EA0696" w:rsidRPr="006B0420">
        <w:rPr>
          <w:rFonts w:ascii="Verdana" w:hAnsi="Verdana" w:cstheme="minorHAnsi"/>
          <w:b/>
          <w:sz w:val="18"/>
          <w:szCs w:val="18"/>
        </w:rPr>
        <w:t xml:space="preserve"> </w:t>
      </w:r>
      <w:r w:rsidR="00FE3379" w:rsidRPr="006B0420">
        <w:rPr>
          <w:rFonts w:ascii="Verdana" w:hAnsi="Verdana" w:cstheme="minorHAnsi"/>
          <w:b/>
          <w:sz w:val="18"/>
          <w:szCs w:val="18"/>
        </w:rPr>
        <w:t>niezbędn</w:t>
      </w:r>
      <w:r w:rsidRPr="006B0420">
        <w:rPr>
          <w:rFonts w:ascii="Verdana" w:hAnsi="Verdana" w:cstheme="minorHAnsi"/>
          <w:b/>
          <w:sz w:val="18"/>
          <w:szCs w:val="18"/>
        </w:rPr>
        <w:t>e</w:t>
      </w:r>
      <w:r w:rsidR="00FE3379" w:rsidRPr="006B0420">
        <w:rPr>
          <w:rFonts w:ascii="Verdana" w:hAnsi="Verdana" w:cstheme="minorHAnsi"/>
          <w:b/>
          <w:sz w:val="18"/>
          <w:szCs w:val="18"/>
        </w:rPr>
        <w:t xml:space="preserve"> zdolności techniczn</w:t>
      </w:r>
      <w:r w:rsidRPr="006B0420">
        <w:rPr>
          <w:rFonts w:ascii="Verdana" w:hAnsi="Verdana" w:cstheme="minorHAnsi"/>
          <w:b/>
          <w:sz w:val="18"/>
          <w:szCs w:val="18"/>
        </w:rPr>
        <w:t>e</w:t>
      </w:r>
      <w:r w:rsidR="00FE3379" w:rsidRPr="006B0420">
        <w:rPr>
          <w:rFonts w:ascii="Verdana" w:hAnsi="Verdana" w:cstheme="minorHAnsi"/>
          <w:b/>
          <w:sz w:val="18"/>
          <w:szCs w:val="18"/>
        </w:rPr>
        <w:t xml:space="preserve"> lub zawodow</w:t>
      </w:r>
      <w:r w:rsidRPr="006B0420">
        <w:rPr>
          <w:rFonts w:ascii="Verdana" w:hAnsi="Verdana" w:cstheme="minorHAnsi"/>
          <w:b/>
          <w:sz w:val="18"/>
          <w:szCs w:val="18"/>
        </w:rPr>
        <w:t>e</w:t>
      </w:r>
      <w:r w:rsidR="009273F4" w:rsidRPr="006B0420">
        <w:rPr>
          <w:rFonts w:ascii="Verdana" w:hAnsi="Verdana" w:cstheme="minorHAnsi"/>
          <w:b/>
          <w:sz w:val="18"/>
          <w:szCs w:val="18"/>
        </w:rPr>
        <w:t xml:space="preserve"> do zrealizowania Zakupu, w </w:t>
      </w:r>
      <w:r w:rsidR="00FE3379" w:rsidRPr="006B0420">
        <w:rPr>
          <w:rFonts w:ascii="Verdana" w:hAnsi="Verdana" w:cstheme="minorHAnsi"/>
          <w:b/>
          <w:sz w:val="18"/>
          <w:szCs w:val="18"/>
        </w:rPr>
        <w:t>szczególności wiedzę i doświadczenie oraz dyspon</w:t>
      </w:r>
      <w:r w:rsidRPr="006B0420">
        <w:rPr>
          <w:rFonts w:ascii="Verdana" w:hAnsi="Verdana" w:cstheme="minorHAnsi"/>
          <w:b/>
          <w:sz w:val="18"/>
          <w:szCs w:val="18"/>
        </w:rPr>
        <w:t>ują</w:t>
      </w:r>
      <w:r w:rsidR="009273F4" w:rsidRPr="006B0420">
        <w:rPr>
          <w:rFonts w:ascii="Verdana" w:hAnsi="Verdana" w:cstheme="minorHAnsi"/>
          <w:b/>
          <w:sz w:val="18"/>
          <w:szCs w:val="18"/>
        </w:rPr>
        <w:t xml:space="preserve"> potencjałem technicznym i </w:t>
      </w:r>
      <w:r w:rsidR="00FE3379" w:rsidRPr="006B0420">
        <w:rPr>
          <w:rFonts w:ascii="Verdana" w:hAnsi="Verdana" w:cstheme="minorHAnsi"/>
          <w:b/>
          <w:sz w:val="18"/>
          <w:szCs w:val="18"/>
        </w:rPr>
        <w:t>osobami zdolnymi do realizacji Zakupu</w:t>
      </w:r>
      <w:r w:rsidRPr="006B0420">
        <w:rPr>
          <w:rFonts w:ascii="Verdana"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2BF84872" w14:textId="77777777" w:rsidR="000A62E7" w:rsidRPr="006B0420" w:rsidRDefault="000A62E7" w:rsidP="00AB58C1">
      <w:pPr>
        <w:pStyle w:val="Akapitzlist"/>
        <w:spacing w:line="240" w:lineRule="auto"/>
        <w:ind w:left="1418" w:right="1"/>
        <w:rPr>
          <w:rFonts w:ascii="Verdana" w:hAnsi="Verdana" w:cstheme="minorHAnsi"/>
          <w:i/>
          <w:sz w:val="18"/>
          <w:szCs w:val="18"/>
          <w:highlight w:val="green"/>
        </w:rPr>
      </w:pPr>
    </w:p>
    <w:p w14:paraId="6EFFF7DB" w14:textId="5240E65D" w:rsidR="000A62E7" w:rsidRPr="0044737C" w:rsidRDefault="0044737C" w:rsidP="00AB58C1">
      <w:pPr>
        <w:pStyle w:val="Akapitzlist"/>
        <w:spacing w:line="240" w:lineRule="auto"/>
        <w:ind w:left="1134" w:right="1"/>
        <w:rPr>
          <w:rFonts w:ascii="Verdana" w:hAnsi="Verdana" w:cstheme="minorHAnsi"/>
          <w:i/>
          <w:sz w:val="18"/>
          <w:szCs w:val="18"/>
        </w:rPr>
      </w:pPr>
      <w:r w:rsidRPr="0044737C">
        <w:rPr>
          <w:rFonts w:ascii="Verdana" w:hAnsi="Verdana" w:cstheme="minorHAnsi"/>
          <w:i/>
          <w:sz w:val="18"/>
          <w:szCs w:val="18"/>
        </w:rPr>
        <w:t xml:space="preserve">- </w:t>
      </w:r>
      <w:r w:rsidR="000A62E7" w:rsidRPr="0044737C">
        <w:rPr>
          <w:rFonts w:ascii="Verdana" w:hAnsi="Verdana" w:cstheme="minorHAnsi"/>
          <w:i/>
          <w:sz w:val="18"/>
          <w:szCs w:val="18"/>
        </w:rPr>
        <w:t xml:space="preserve">w okresie ostatnich </w:t>
      </w:r>
      <w:r w:rsidR="008707FF" w:rsidRPr="0044737C">
        <w:rPr>
          <w:rFonts w:ascii="Verdana" w:hAnsi="Verdana" w:cstheme="minorHAnsi"/>
          <w:i/>
          <w:sz w:val="18"/>
          <w:szCs w:val="18"/>
        </w:rPr>
        <w:t>5</w:t>
      </w:r>
      <w:r w:rsidR="00460B67" w:rsidRPr="0044737C">
        <w:rPr>
          <w:rFonts w:ascii="Verdana" w:hAnsi="Verdana" w:cstheme="minorHAnsi"/>
          <w:i/>
          <w:sz w:val="18"/>
          <w:szCs w:val="18"/>
        </w:rPr>
        <w:t xml:space="preserve"> </w:t>
      </w:r>
      <w:r w:rsidR="000A62E7" w:rsidRPr="0044737C">
        <w:rPr>
          <w:rFonts w:ascii="Verdana" w:hAnsi="Verdana" w:cstheme="minorHAnsi"/>
          <w:i/>
          <w:sz w:val="18"/>
          <w:szCs w:val="18"/>
        </w:rPr>
        <w:t xml:space="preserve">lat przed upływem terminu składania </w:t>
      </w:r>
      <w:r w:rsidR="002251C7" w:rsidRPr="0044737C">
        <w:rPr>
          <w:rFonts w:ascii="Verdana" w:hAnsi="Verdana" w:cstheme="minorHAnsi"/>
          <w:i/>
          <w:sz w:val="18"/>
          <w:szCs w:val="18"/>
        </w:rPr>
        <w:t>ofert</w:t>
      </w:r>
      <w:r w:rsidR="00850D5F" w:rsidRPr="0044737C">
        <w:rPr>
          <w:rFonts w:ascii="Verdana" w:hAnsi="Verdana" w:cstheme="minorHAnsi"/>
          <w:i/>
          <w:sz w:val="18"/>
          <w:szCs w:val="18"/>
        </w:rPr>
        <w:t>,</w:t>
      </w:r>
      <w:r w:rsidR="000A62E7" w:rsidRPr="0044737C">
        <w:rPr>
          <w:rFonts w:ascii="Verdana" w:hAnsi="Verdana" w:cstheme="minorHAnsi"/>
          <w:i/>
          <w:sz w:val="18"/>
          <w:szCs w:val="18"/>
        </w:rPr>
        <w:t xml:space="preserve"> a jeżeli okres prowadzenia działalności jest krótszy – w tym okresie, wykona</w:t>
      </w:r>
      <w:r w:rsidR="00460B67" w:rsidRPr="0044737C">
        <w:rPr>
          <w:rFonts w:ascii="Verdana" w:hAnsi="Verdana" w:cstheme="minorHAnsi"/>
          <w:i/>
          <w:sz w:val="18"/>
          <w:szCs w:val="18"/>
        </w:rPr>
        <w:t>li</w:t>
      </w:r>
      <w:r w:rsidR="000A62E7" w:rsidRPr="0044737C">
        <w:rPr>
          <w:rFonts w:ascii="Verdana" w:hAnsi="Verdana" w:cstheme="minorHAnsi"/>
          <w:i/>
          <w:sz w:val="18"/>
          <w:szCs w:val="18"/>
        </w:rPr>
        <w:t xml:space="preserve"> co najmniej </w:t>
      </w:r>
      <w:r w:rsidR="003531C1" w:rsidRPr="0044737C">
        <w:rPr>
          <w:rFonts w:ascii="Verdana" w:hAnsi="Verdana" w:cstheme="minorHAnsi"/>
          <w:i/>
          <w:sz w:val="18"/>
          <w:szCs w:val="18"/>
        </w:rPr>
        <w:t>3</w:t>
      </w:r>
      <w:r w:rsidR="00B75F8B">
        <w:rPr>
          <w:rFonts w:ascii="Verdana" w:hAnsi="Verdana" w:cstheme="minorHAnsi"/>
          <w:i/>
          <w:sz w:val="18"/>
          <w:szCs w:val="18"/>
        </w:rPr>
        <w:t xml:space="preserve"> (trzy)</w:t>
      </w:r>
      <w:r w:rsidR="000A62E7" w:rsidRPr="0044737C">
        <w:rPr>
          <w:rFonts w:ascii="Verdana" w:hAnsi="Verdana" w:cstheme="minorHAnsi"/>
          <w:i/>
          <w:sz w:val="18"/>
          <w:szCs w:val="18"/>
        </w:rPr>
        <w:t xml:space="preserve"> </w:t>
      </w:r>
      <w:r w:rsidRPr="0044737C">
        <w:rPr>
          <w:rFonts w:ascii="Verdana" w:hAnsi="Verdana" w:cstheme="minorHAnsi"/>
          <w:i/>
          <w:sz w:val="18"/>
          <w:szCs w:val="18"/>
        </w:rPr>
        <w:t>realizacje w zakresie budowy lub robót budowlanych na terenie czynnych zakładów produkcyjnych o łącznej wartości co najmniej 400 000,00 zł netto.</w:t>
      </w:r>
    </w:p>
    <w:p w14:paraId="640712DB" w14:textId="77777777" w:rsidR="00310E20" w:rsidRPr="00B75F8B" w:rsidRDefault="00310E20" w:rsidP="00B75F8B">
      <w:pPr>
        <w:spacing w:line="240" w:lineRule="auto"/>
        <w:ind w:right="1"/>
        <w:rPr>
          <w:rFonts w:ascii="Verdana" w:hAnsi="Verdana" w:cstheme="minorHAnsi"/>
          <w:i/>
          <w:color w:val="000000"/>
          <w:sz w:val="18"/>
          <w:szCs w:val="18"/>
        </w:rPr>
      </w:pPr>
    </w:p>
    <w:p w14:paraId="7EC5031D" w14:textId="251F1747" w:rsidR="005F413E" w:rsidRPr="0044737C" w:rsidRDefault="00850D5F" w:rsidP="00AB58C1">
      <w:pPr>
        <w:spacing w:before="120" w:line="240" w:lineRule="auto"/>
        <w:ind w:left="1134" w:right="1"/>
        <w:rPr>
          <w:rFonts w:ascii="Verdana" w:hAnsi="Verdana" w:cstheme="minorHAnsi"/>
          <w:sz w:val="18"/>
          <w:szCs w:val="18"/>
        </w:rPr>
      </w:pPr>
      <w:r w:rsidRPr="0044737C">
        <w:rPr>
          <w:rFonts w:ascii="Verdana" w:hAnsi="Verdana" w:cstheme="minorHAnsi"/>
          <w:sz w:val="18"/>
          <w:szCs w:val="18"/>
        </w:rPr>
        <w:t>W przypadku Wykonawców wspólnie ubiegających się o udzielenie zamówienia Zamawiający nie określa szczególnego sposob</w:t>
      </w:r>
      <w:r w:rsidR="009273F4" w:rsidRPr="0044737C">
        <w:rPr>
          <w:rFonts w:ascii="Verdana" w:hAnsi="Verdana" w:cstheme="minorHAnsi"/>
          <w:sz w:val="18"/>
          <w:szCs w:val="18"/>
        </w:rPr>
        <w:t>u spełniania warunków udziału w </w:t>
      </w:r>
      <w:r w:rsidRPr="0044737C">
        <w:rPr>
          <w:rFonts w:ascii="Verdana" w:hAnsi="Verdana" w:cstheme="minorHAnsi"/>
          <w:sz w:val="18"/>
          <w:szCs w:val="18"/>
        </w:rPr>
        <w:t>Postępowaniu</w:t>
      </w:r>
      <w:r w:rsidR="009D5BC2" w:rsidRPr="0044737C">
        <w:rPr>
          <w:rFonts w:ascii="Verdana" w:hAnsi="Verdana" w:cstheme="minorHAnsi"/>
          <w:sz w:val="18"/>
          <w:szCs w:val="18"/>
        </w:rPr>
        <w:t xml:space="preserve"> </w:t>
      </w:r>
      <w:r w:rsidR="009D5BC2" w:rsidRPr="0044737C">
        <w:rPr>
          <w:rFonts w:ascii="Verdana" w:hAnsi="Verdana" w:cstheme="minorHAnsi"/>
          <w:sz w:val="18"/>
          <w:szCs w:val="18"/>
          <w:lang w:eastAsia="pl-PL"/>
        </w:rPr>
        <w:t>zakupowym</w:t>
      </w:r>
      <w:r w:rsidRPr="0044737C">
        <w:rPr>
          <w:rFonts w:ascii="Verdana" w:hAnsi="Verdana" w:cstheme="minorHAnsi"/>
          <w:sz w:val="18"/>
          <w:szCs w:val="18"/>
        </w:rPr>
        <w:t>.</w:t>
      </w:r>
      <w:r w:rsidR="00B33A86" w:rsidRPr="0044737C">
        <w:rPr>
          <w:rFonts w:ascii="Verdana" w:hAnsi="Verdana" w:cstheme="minorHAnsi"/>
          <w:sz w:val="18"/>
          <w:szCs w:val="18"/>
        </w:rPr>
        <w:t xml:space="preserve"> </w:t>
      </w:r>
      <w:r w:rsidR="005F413E" w:rsidRPr="0044737C">
        <w:rPr>
          <w:rFonts w:ascii="Verdana" w:hAnsi="Verdana" w:cstheme="minorHAnsi"/>
          <w:sz w:val="18"/>
          <w:szCs w:val="18"/>
        </w:rPr>
        <w:t xml:space="preserve">Jeżeli Wykonawcy wspólnie ubiegają się o udzielenie zamówienia mogą wspólnie wykazać się spełnianiem warunku udziału w Postępowaniu </w:t>
      </w:r>
      <w:r w:rsidR="009D5BC2" w:rsidRPr="0044737C">
        <w:rPr>
          <w:rFonts w:ascii="Verdana" w:hAnsi="Verdana" w:cstheme="minorHAnsi"/>
          <w:sz w:val="18"/>
          <w:szCs w:val="18"/>
          <w:lang w:eastAsia="pl-PL"/>
        </w:rPr>
        <w:t>zakupowym</w:t>
      </w:r>
      <w:r w:rsidR="009D5BC2" w:rsidRPr="0044737C">
        <w:rPr>
          <w:rFonts w:ascii="Verdana" w:hAnsi="Verdana" w:cstheme="minorHAnsi"/>
          <w:sz w:val="18"/>
          <w:szCs w:val="18"/>
        </w:rPr>
        <w:t xml:space="preserve"> </w:t>
      </w:r>
      <w:r w:rsidR="005F413E" w:rsidRPr="0044737C">
        <w:rPr>
          <w:rFonts w:ascii="Verdana" w:hAnsi="Verdana" w:cstheme="minorHAnsi"/>
          <w:sz w:val="18"/>
          <w:szCs w:val="18"/>
        </w:rPr>
        <w:t>dot. zdolności technicznej lub zawodowej.</w:t>
      </w:r>
    </w:p>
    <w:p w14:paraId="012EB56C" w14:textId="77777777" w:rsidR="00C7748F" w:rsidRPr="006B0420" w:rsidRDefault="00C7748F" w:rsidP="00AB58C1">
      <w:pPr>
        <w:spacing w:line="276" w:lineRule="auto"/>
        <w:ind w:left="426" w:right="1"/>
        <w:rPr>
          <w:rFonts w:ascii="Verdana" w:hAnsi="Verdana" w:cstheme="minorHAnsi"/>
          <w:i/>
          <w:iCs/>
          <w:sz w:val="18"/>
          <w:szCs w:val="18"/>
          <w:highlight w:val="green"/>
        </w:rPr>
      </w:pPr>
    </w:p>
    <w:p w14:paraId="77F2A61B" w14:textId="7135EC2B" w:rsidR="00F50732" w:rsidRPr="009E699C" w:rsidRDefault="008139DF" w:rsidP="00AB58C1">
      <w:pPr>
        <w:numPr>
          <w:ilvl w:val="1"/>
          <w:numId w:val="89"/>
        </w:numPr>
        <w:spacing w:before="120" w:line="240" w:lineRule="auto"/>
        <w:ind w:left="1134" w:right="1" w:hanging="1134"/>
        <w:rPr>
          <w:rFonts w:ascii="Verdana" w:hAnsi="Verdana" w:cstheme="minorHAnsi"/>
          <w:sz w:val="18"/>
          <w:szCs w:val="18"/>
        </w:rPr>
      </w:pPr>
      <w:r w:rsidRPr="009E699C">
        <w:rPr>
          <w:rFonts w:ascii="Verdana" w:eastAsia="Calibri" w:hAnsi="Verdana" w:cstheme="minorHAnsi"/>
          <w:sz w:val="18"/>
          <w:szCs w:val="18"/>
        </w:rPr>
        <w:t>Nie dotyczy</w:t>
      </w:r>
      <w:r w:rsidR="009E699C" w:rsidRPr="009E699C">
        <w:rPr>
          <w:rFonts w:ascii="Verdana" w:eastAsia="Calibri" w:hAnsi="Verdana" w:cstheme="minorHAnsi"/>
          <w:sz w:val="18"/>
          <w:szCs w:val="18"/>
        </w:rPr>
        <w:t>.</w:t>
      </w:r>
    </w:p>
    <w:p w14:paraId="7C7078C9" w14:textId="48D72483" w:rsidR="00F50732" w:rsidRPr="006B0420" w:rsidRDefault="00F50732" w:rsidP="00AB58C1">
      <w:pPr>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344B4DC0"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55"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55"/>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0BF6F845" w:rsidR="005817FF" w:rsidRPr="006B0420" w:rsidRDefault="00F50732" w:rsidP="00AB58C1">
      <w:pPr>
        <w:pStyle w:val="Akapitzlist"/>
        <w:numPr>
          <w:ilvl w:val="1"/>
          <w:numId w:val="48"/>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może w celu potwierdzenia spełniania warunków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00AC76C4" w:rsidRPr="006B0420">
        <w:rPr>
          <w:rFonts w:ascii="Verdana" w:eastAsia="Calibri" w:hAnsi="Verdana" w:cstheme="minorHAnsi"/>
          <w:sz w:val="18"/>
          <w:szCs w:val="18"/>
        </w:rPr>
        <w:t>,</w:t>
      </w:r>
      <w:r w:rsidRPr="006B0420">
        <w:rPr>
          <w:rFonts w:ascii="Verdana" w:eastAsia="Calibri" w:hAnsi="Verdana" w:cstheme="minorHAnsi"/>
          <w:sz w:val="18"/>
          <w:szCs w:val="18"/>
        </w:rPr>
        <w:t xml:space="preserve"> o których mowa w pkt </w:t>
      </w:r>
      <w:r w:rsidR="00A76A4D" w:rsidRPr="006B0420">
        <w:rPr>
          <w:rFonts w:ascii="Verdana" w:eastAsia="Calibri" w:hAnsi="Verdana" w:cstheme="minorHAnsi"/>
          <w:sz w:val="18"/>
          <w:szCs w:val="18"/>
        </w:rPr>
        <w:t>14</w:t>
      </w:r>
      <w:r w:rsidR="00B33A86"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00B33A86" w:rsidRPr="006B0420">
        <w:rPr>
          <w:rFonts w:ascii="Verdana" w:eastAsia="Calibri" w:hAnsi="Verdana" w:cstheme="minorHAnsi"/>
          <w:sz w:val="18"/>
          <w:szCs w:val="18"/>
        </w:rPr>
        <w:t xml:space="preserve">.2 </w:t>
      </w:r>
      <w:r w:rsidRPr="006B0420">
        <w:rPr>
          <w:rFonts w:ascii="Verdana" w:eastAsia="Calibri" w:hAnsi="Verdana" w:cstheme="minorHAnsi"/>
          <w:sz w:val="18"/>
          <w:szCs w:val="18"/>
        </w:rPr>
        <w:t xml:space="preserve">i </w:t>
      </w:r>
      <w:r w:rsidR="00A76A4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Pr="006B0420">
        <w:rPr>
          <w:rFonts w:ascii="Verdana" w:eastAsia="Calibri" w:hAnsi="Verdana" w:cstheme="minorHAnsi"/>
          <w:sz w:val="18"/>
          <w:szCs w:val="18"/>
        </w:rPr>
        <w:t xml:space="preserve">.3.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xml:space="preserve"> w stosownych sytuacjach oraz w odniesieniu do </w:t>
      </w:r>
      <w:r w:rsidR="00BC782E" w:rsidRPr="006B0420">
        <w:rPr>
          <w:rFonts w:ascii="Verdana" w:eastAsia="Calibri" w:hAnsi="Verdana" w:cstheme="minorHAnsi"/>
          <w:sz w:val="18"/>
          <w:szCs w:val="18"/>
        </w:rPr>
        <w:t xml:space="preserve">Przedmiotu </w:t>
      </w:r>
      <w:r w:rsidRPr="006B0420">
        <w:rPr>
          <w:rFonts w:ascii="Verdana" w:eastAsia="Calibri" w:hAnsi="Verdana" w:cstheme="minorHAnsi"/>
          <w:sz w:val="18"/>
          <w:szCs w:val="18"/>
        </w:rPr>
        <w:t xml:space="preserve">Zamówienia, lub jego części, polegać na </w:t>
      </w:r>
      <w:r w:rsidR="007C7F47" w:rsidRPr="006B0420">
        <w:rPr>
          <w:rFonts w:ascii="Verdana" w:eastAsia="Calibri" w:hAnsi="Verdana" w:cstheme="minorHAnsi"/>
          <w:sz w:val="18"/>
          <w:szCs w:val="18"/>
        </w:rPr>
        <w:t>zdolnościach technicznych lub zawodowych lub sytuacji finansowej lub ekonomicznej podmiotów udostępniających zasoby, niezależnie od charakteru prawnego łączących go z nimi stosunków</w:t>
      </w:r>
      <w:r w:rsidRPr="006B0420">
        <w:rPr>
          <w:rFonts w:ascii="Verdana" w:eastAsia="Calibri" w:hAnsi="Verdana" w:cstheme="minorHAnsi"/>
          <w:sz w:val="18"/>
          <w:szCs w:val="18"/>
        </w:rPr>
        <w:t>.</w:t>
      </w:r>
      <w:r w:rsidR="00BC782E" w:rsidRPr="006B0420">
        <w:rPr>
          <w:rFonts w:ascii="Verdana" w:eastAsia="Calibri" w:hAnsi="Verdana" w:cstheme="minorHAnsi"/>
          <w:sz w:val="18"/>
          <w:szCs w:val="18"/>
        </w:rPr>
        <w:t xml:space="preserve"> </w:t>
      </w:r>
    </w:p>
    <w:p w14:paraId="31E48B31" w14:textId="081321DF" w:rsidR="0081165A" w:rsidRPr="006B0420" w:rsidRDefault="0081165A" w:rsidP="00AB58C1">
      <w:pPr>
        <w:pStyle w:val="Akapitzlist"/>
        <w:numPr>
          <w:ilvl w:val="1"/>
          <w:numId w:val="48"/>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r w:rsidRPr="006B0420">
        <w:rPr>
          <w:rFonts w:ascii="Verdana" w:hAnsi="Verdana" w:cstheme="minorHAnsi"/>
          <w:sz w:val="18"/>
          <w:szCs w:val="18"/>
        </w:rPr>
        <w:t>.</w:t>
      </w:r>
      <w:r w:rsidR="00544375" w:rsidRPr="006B0420">
        <w:rPr>
          <w:rFonts w:ascii="Verdana" w:hAnsi="Verdana" w:cstheme="minorHAnsi"/>
          <w:sz w:val="18"/>
          <w:szCs w:val="18"/>
        </w:rPr>
        <w:t xml:space="preserve"> Zapis nie ma zastosowania dla zamówień, których przedmiotem są dostawy.</w:t>
      </w:r>
    </w:p>
    <w:p w14:paraId="3DF9E2B9" w14:textId="7C83FA00" w:rsidR="00F50732" w:rsidRPr="006B0420" w:rsidRDefault="00F50732"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który polega na zdolnościach lub sytuacji </w:t>
      </w:r>
      <w:r w:rsidR="00A129C0"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xml:space="preserve">, </w:t>
      </w:r>
      <w:r w:rsidR="008135A8" w:rsidRPr="006B0420">
        <w:rPr>
          <w:rFonts w:ascii="Verdana" w:eastAsia="Calibri" w:hAnsi="Verdana" w:cstheme="minorHAnsi"/>
          <w:sz w:val="18"/>
          <w:szCs w:val="18"/>
        </w:rPr>
        <w:t xml:space="preserve">jest zobowiązany w Formularzu Oferty wskazać nazwy </w:t>
      </w:r>
      <w:r w:rsidR="004F5761" w:rsidRPr="006B0420">
        <w:rPr>
          <w:rFonts w:ascii="Verdana" w:eastAsia="Calibri" w:hAnsi="Verdana" w:cstheme="minorHAnsi"/>
          <w:sz w:val="18"/>
          <w:szCs w:val="18"/>
        </w:rPr>
        <w:t xml:space="preserve">tych </w:t>
      </w:r>
      <w:r w:rsidR="008135A8" w:rsidRPr="006B0420">
        <w:rPr>
          <w:rFonts w:ascii="Verdana" w:eastAsia="Calibri" w:hAnsi="Verdana" w:cstheme="minorHAnsi"/>
          <w:sz w:val="18"/>
          <w:szCs w:val="18"/>
        </w:rPr>
        <w:t xml:space="preserve">podmiotów oraz </w:t>
      </w:r>
      <w:r w:rsidRPr="006B0420">
        <w:rPr>
          <w:rFonts w:ascii="Verdana" w:eastAsia="Calibri" w:hAnsi="Verdana" w:cstheme="minorHAnsi"/>
          <w:sz w:val="18"/>
          <w:szCs w:val="18"/>
        </w:rPr>
        <w:t>musi udowodnić Zamawiającemu, że realizując Zamówienie, będzie dysponował niezbęd</w:t>
      </w:r>
      <w:r w:rsidR="00AC76C4" w:rsidRPr="006B0420">
        <w:rPr>
          <w:rFonts w:ascii="Verdana" w:eastAsia="Calibri" w:hAnsi="Verdana" w:cstheme="minorHAnsi"/>
          <w:sz w:val="18"/>
          <w:szCs w:val="18"/>
        </w:rPr>
        <w:t xml:space="preserve">nymi zasobami tych podmiotów, </w:t>
      </w:r>
      <w:r w:rsidR="00AC76C4" w:rsidRPr="006B0420">
        <w:rPr>
          <w:rFonts w:ascii="Verdana" w:eastAsia="Calibri" w:hAnsi="Verdana" w:cstheme="minorHAnsi"/>
          <w:b/>
          <w:sz w:val="18"/>
          <w:szCs w:val="18"/>
          <w:u w:val="single"/>
        </w:rPr>
        <w:t>w </w:t>
      </w:r>
      <w:r w:rsidRPr="006B0420">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6B0420">
        <w:rPr>
          <w:rFonts w:ascii="Verdana" w:eastAsia="Calibri" w:hAnsi="Verdana" w:cstheme="minorHAnsi"/>
          <w:sz w:val="18"/>
          <w:szCs w:val="18"/>
        </w:rPr>
        <w:t xml:space="preserve"> </w:t>
      </w:r>
      <w:r w:rsidRPr="006B0420">
        <w:rPr>
          <w:rFonts w:ascii="Verdana" w:eastAsia="Calibri" w:hAnsi="Verdana" w:cstheme="minorHAnsi"/>
          <w:sz w:val="18"/>
          <w:szCs w:val="18"/>
        </w:rPr>
        <w:lastRenderedPageBreak/>
        <w:t xml:space="preserve">(dalej „Zobowiązanie”). Wzór </w:t>
      </w:r>
      <w:r w:rsidR="0081759F" w:rsidRPr="006B0420">
        <w:rPr>
          <w:rFonts w:ascii="Verdana" w:eastAsia="Calibri" w:hAnsi="Verdana" w:cstheme="minorHAnsi"/>
          <w:sz w:val="18"/>
          <w:szCs w:val="18"/>
        </w:rPr>
        <w:t xml:space="preserve">Zobowiązania </w:t>
      </w:r>
      <w:r w:rsidRPr="006B0420">
        <w:rPr>
          <w:rFonts w:ascii="Verdana" w:eastAsia="Calibri" w:hAnsi="Verdana" w:cstheme="minorHAnsi"/>
          <w:sz w:val="18"/>
          <w:szCs w:val="18"/>
        </w:rPr>
        <w:t xml:space="preserve">stanowi Załącznik nr </w:t>
      </w:r>
      <w:r w:rsidR="0084677B" w:rsidRPr="006B0420">
        <w:rPr>
          <w:rFonts w:ascii="Verdana" w:eastAsia="Calibri" w:hAnsi="Verdana" w:cstheme="minorHAnsi"/>
          <w:sz w:val="18"/>
          <w:szCs w:val="18"/>
        </w:rPr>
        <w:t>4</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r w:rsidR="00AC76C4" w:rsidRPr="006B0420">
        <w:rPr>
          <w:rFonts w:ascii="Verdana" w:eastAsia="Calibri" w:hAnsi="Verdana" w:cstheme="minorHAnsi"/>
          <w:sz w:val="18"/>
          <w:szCs w:val="18"/>
        </w:rPr>
        <w:t xml:space="preserve"> </w:t>
      </w:r>
      <w:r w:rsidR="00AC76C4" w:rsidRPr="006B0420">
        <w:rPr>
          <w:rFonts w:ascii="Verdana" w:eastAsia="Calibri" w:hAnsi="Verdana" w:cstheme="minorHAnsi"/>
          <w:b/>
          <w:sz w:val="18"/>
          <w:szCs w:val="18"/>
        </w:rPr>
        <w:t>Zobowiązanie powinno być podpisane przez osobę</w:t>
      </w:r>
      <w:r w:rsidR="00295929" w:rsidRPr="006B0420">
        <w:rPr>
          <w:rFonts w:ascii="Verdana" w:eastAsia="Calibri" w:hAnsi="Verdana" w:cstheme="minorHAnsi"/>
          <w:b/>
          <w:sz w:val="18"/>
          <w:szCs w:val="18"/>
        </w:rPr>
        <w:t>/y</w:t>
      </w:r>
      <w:r w:rsidR="00AC76C4" w:rsidRPr="006B0420">
        <w:rPr>
          <w:rFonts w:ascii="Verdana" w:eastAsia="Calibri" w:hAnsi="Verdana" w:cstheme="minorHAnsi"/>
          <w:b/>
          <w:sz w:val="18"/>
          <w:szCs w:val="18"/>
        </w:rPr>
        <w:t xml:space="preserve"> upoważnioną</w:t>
      </w:r>
      <w:r w:rsidR="00295929" w:rsidRPr="006B0420">
        <w:rPr>
          <w:rFonts w:ascii="Verdana" w:eastAsia="Calibri" w:hAnsi="Verdana" w:cstheme="minorHAnsi"/>
          <w:b/>
          <w:sz w:val="18"/>
          <w:szCs w:val="18"/>
        </w:rPr>
        <w:t>/e</w:t>
      </w:r>
      <w:r w:rsidR="00AC76C4" w:rsidRPr="006B0420">
        <w:rPr>
          <w:rFonts w:ascii="Verdana" w:eastAsia="Calibri" w:hAnsi="Verdana" w:cstheme="minorHAnsi"/>
          <w:b/>
          <w:sz w:val="18"/>
          <w:szCs w:val="18"/>
        </w:rPr>
        <w:t xml:space="preserve"> do reprezentowania podmiotu</w:t>
      </w:r>
      <w:r w:rsidR="0081759F" w:rsidRPr="006B0420">
        <w:rPr>
          <w:rFonts w:ascii="Verdana" w:eastAsia="Calibri" w:hAnsi="Verdana" w:cstheme="minorHAnsi"/>
          <w:b/>
          <w:sz w:val="18"/>
          <w:szCs w:val="18"/>
        </w:rPr>
        <w:t xml:space="preserve"> udostępniającego zasoby</w:t>
      </w:r>
      <w:r w:rsidR="00AC76C4" w:rsidRPr="006B0420">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6B0420">
        <w:rPr>
          <w:rFonts w:ascii="Verdana" w:eastAsia="Calibri" w:hAnsi="Verdana" w:cstheme="minorHAnsi"/>
          <w:b/>
          <w:sz w:val="18"/>
          <w:szCs w:val="18"/>
        </w:rPr>
        <w:t xml:space="preserve">tego </w:t>
      </w:r>
      <w:r w:rsidR="00637D3C" w:rsidRPr="006B0420">
        <w:rPr>
          <w:rFonts w:ascii="Verdana" w:eastAsia="Calibri" w:hAnsi="Verdana" w:cstheme="minorHAnsi"/>
          <w:b/>
          <w:sz w:val="18"/>
          <w:szCs w:val="18"/>
        </w:rPr>
        <w:t>podmiotu</w:t>
      </w:r>
      <w:r w:rsidR="00AC76C4" w:rsidRPr="006B0420">
        <w:rPr>
          <w:rFonts w:ascii="Verdana" w:eastAsia="Calibri" w:hAnsi="Verdana" w:cstheme="minorHAnsi"/>
          <w:b/>
          <w:sz w:val="18"/>
          <w:szCs w:val="18"/>
        </w:rPr>
        <w:t>, to należy dołączyć pełnomocnictw</w:t>
      </w:r>
      <w:r w:rsidR="00754A30" w:rsidRPr="006B0420">
        <w:rPr>
          <w:rFonts w:ascii="Verdana" w:eastAsia="Calibri" w:hAnsi="Verdana" w:cstheme="minorHAnsi"/>
          <w:b/>
          <w:sz w:val="18"/>
          <w:szCs w:val="18"/>
        </w:rPr>
        <w:t>o.</w:t>
      </w:r>
    </w:p>
    <w:p w14:paraId="43230617" w14:textId="7E612BB0" w:rsidR="005449B6" w:rsidRPr="006B0420"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W celu oceny, czy Wykonawca polegając na sytuacji </w:t>
      </w:r>
      <w:r w:rsidR="00AA5F57"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dostępnych Wykonawcy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w:t>
      </w:r>
    </w:p>
    <w:p w14:paraId="66BA0765" w14:textId="331FFF0F"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sposób wykorzystania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przez Wykonawcę, przy wykonywaniu zamówienia;</w:t>
      </w:r>
    </w:p>
    <w:p w14:paraId="09BA9ED6" w14:textId="6D88AA4E"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i okres udziału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xml:space="preserve"> przy wykonywaniu zamówienia </w:t>
      </w:r>
      <w:r w:rsidR="0084677B"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p>
    <w:p w14:paraId="576C35DB" w14:textId="61070EE6"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informacji, czy podmiot</w:t>
      </w:r>
      <w:r w:rsidR="00AF4FAB" w:rsidRPr="006B0420">
        <w:rPr>
          <w:rFonts w:ascii="Verdana" w:eastAsia="Calibri" w:hAnsi="Verdana" w:cstheme="minorHAnsi"/>
          <w:sz w:val="18"/>
          <w:szCs w:val="18"/>
        </w:rPr>
        <w:t xml:space="preserve"> udostępniający zasoby,</w:t>
      </w:r>
      <w:r w:rsidRPr="006B0420">
        <w:rPr>
          <w:rFonts w:ascii="Verdana" w:eastAsia="Calibri" w:hAnsi="Verdana" w:cstheme="minorHAnsi"/>
          <w:sz w:val="18"/>
          <w:szCs w:val="18"/>
        </w:rPr>
        <w:t xml:space="preserve"> w odniesieniu do</w:t>
      </w:r>
      <w:r w:rsidR="007D33B9" w:rsidRPr="006B0420">
        <w:rPr>
          <w:rFonts w:ascii="Verdana" w:eastAsia="Calibri" w:hAnsi="Verdana" w:cstheme="minorHAnsi"/>
          <w:sz w:val="18"/>
          <w:szCs w:val="18"/>
        </w:rPr>
        <w:t xml:space="preserve"> wyksz</w:t>
      </w:r>
      <w:r w:rsidR="00754A30" w:rsidRPr="006B0420">
        <w:rPr>
          <w:rFonts w:ascii="Verdana" w:eastAsia="Calibri" w:hAnsi="Verdana" w:cstheme="minorHAnsi"/>
          <w:sz w:val="18"/>
          <w:szCs w:val="18"/>
        </w:rPr>
        <w:t>t</w:t>
      </w:r>
      <w:r w:rsidR="007D33B9" w:rsidRPr="006B0420">
        <w:rPr>
          <w:rFonts w:ascii="Verdana" w:eastAsia="Calibri" w:hAnsi="Verdana" w:cstheme="minorHAnsi"/>
          <w:sz w:val="18"/>
          <w:szCs w:val="18"/>
        </w:rPr>
        <w:t>ałcenia lub</w:t>
      </w:r>
      <w:r w:rsidRPr="006B0420">
        <w:rPr>
          <w:rFonts w:ascii="Verdana" w:eastAsia="Calibri" w:hAnsi="Verdana" w:cstheme="minorHAnsi"/>
          <w:sz w:val="18"/>
          <w:szCs w:val="18"/>
        </w:rPr>
        <w:t xml:space="preserve"> </w:t>
      </w:r>
      <w:r w:rsidR="007D33B9" w:rsidRPr="006B0420">
        <w:rPr>
          <w:rFonts w:ascii="Verdana" w:eastAsia="Calibri" w:hAnsi="Verdana" w:cstheme="minorHAnsi"/>
          <w:sz w:val="18"/>
          <w:szCs w:val="18"/>
        </w:rPr>
        <w:t xml:space="preserve">kwalifikacji zawodowych lub </w:t>
      </w:r>
      <w:r w:rsidRPr="006B0420">
        <w:rPr>
          <w:rFonts w:ascii="Verdana" w:eastAsia="Calibri" w:hAnsi="Verdana" w:cstheme="minorHAnsi"/>
          <w:sz w:val="18"/>
          <w:szCs w:val="18"/>
        </w:rPr>
        <w:t>doświadczenia, zrealizuje</w:t>
      </w:r>
      <w:r w:rsidR="007D33B9" w:rsidRPr="006B0420">
        <w:rPr>
          <w:rFonts w:ascii="Verdana" w:eastAsia="Calibri" w:hAnsi="Verdana" w:cstheme="minorHAnsi"/>
          <w:sz w:val="18"/>
          <w:szCs w:val="18"/>
        </w:rPr>
        <w:t xml:space="preserve"> roboty budowlane</w:t>
      </w:r>
      <w:r w:rsidRPr="006B0420">
        <w:rPr>
          <w:rFonts w:ascii="Verdana" w:eastAsia="Calibri" w:hAnsi="Verdana" w:cstheme="minorHAnsi"/>
          <w:sz w:val="18"/>
          <w:szCs w:val="18"/>
        </w:rPr>
        <w:t>, których wskazane zdolności dotyczą.</w:t>
      </w:r>
    </w:p>
    <w:p w14:paraId="6D5B02A6" w14:textId="6634434C" w:rsidR="007D33B9" w:rsidRPr="006B0420" w:rsidRDefault="007D33B9"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poprzez treść przedstawionych dokumentów, musi wykazać realny sposób, </w:t>
      </w:r>
      <w:r w:rsidRPr="006B0420">
        <w:rPr>
          <w:rFonts w:ascii="Verdana" w:eastAsia="Calibri" w:hAnsi="Verdana" w:cstheme="minorHAnsi"/>
          <w:sz w:val="18"/>
          <w:szCs w:val="18"/>
        </w:rPr>
        <w:br/>
        <w:t xml:space="preserve">w jaki przewidziane jest korzystanie ze zdolności </w:t>
      </w:r>
      <w:r w:rsidR="00BC5B0F" w:rsidRPr="006B0420">
        <w:rPr>
          <w:rFonts w:ascii="Verdana" w:eastAsia="Calibri" w:hAnsi="Verdana" w:cstheme="minorHAnsi"/>
          <w:sz w:val="18"/>
          <w:szCs w:val="18"/>
        </w:rPr>
        <w:t>podmiotu udostępniającego zasobu</w:t>
      </w:r>
      <w:r w:rsidR="00487B32" w:rsidRPr="006B0420">
        <w:rPr>
          <w:rFonts w:ascii="Verdana" w:eastAsia="Calibri" w:hAnsi="Verdana" w:cstheme="minorHAnsi"/>
          <w:sz w:val="18"/>
          <w:szCs w:val="18"/>
        </w:rPr>
        <w:t>,</w:t>
      </w:r>
      <w:r w:rsidRPr="006B0420">
        <w:rPr>
          <w:rFonts w:ascii="Verdana" w:eastAsia="Calibri" w:hAnsi="Verdana" w:cstheme="minorHAnsi"/>
          <w:sz w:val="18"/>
          <w:szCs w:val="18"/>
        </w:rPr>
        <w:t xml:space="preserve"> tzn. gwarantujący Wykonawcy rzeczywisty dostęp do udostępnianych zdolności/zasobów w stopniu niezb</w:t>
      </w:r>
      <w:r w:rsidR="002D280D" w:rsidRPr="006B0420">
        <w:rPr>
          <w:rFonts w:ascii="Verdana" w:eastAsia="Calibri" w:hAnsi="Verdana" w:cstheme="minorHAnsi"/>
          <w:sz w:val="18"/>
          <w:szCs w:val="18"/>
        </w:rPr>
        <w:t>ędnym dla należytego wykonania Z</w:t>
      </w:r>
      <w:r w:rsidRPr="006B0420">
        <w:rPr>
          <w:rFonts w:ascii="Verdana" w:eastAsia="Calibri" w:hAnsi="Verdana" w:cstheme="minorHAnsi"/>
          <w:sz w:val="18"/>
          <w:szCs w:val="18"/>
        </w:rPr>
        <w:t>amówienia.</w:t>
      </w:r>
    </w:p>
    <w:p w14:paraId="57819051" w14:textId="7436DED1" w:rsidR="005817FF" w:rsidRPr="006B0420"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Zamawiający ocenia, czy udostępniane Wykonawcy przez </w:t>
      </w:r>
      <w:r w:rsidR="00BC5B0F" w:rsidRPr="006B0420">
        <w:rPr>
          <w:rFonts w:ascii="Verdana" w:eastAsia="Calibri" w:hAnsi="Verdana" w:cstheme="minorHAnsi"/>
          <w:sz w:val="18"/>
          <w:szCs w:val="18"/>
        </w:rPr>
        <w:t>podmioty udostępniające zasoby</w:t>
      </w:r>
      <w:r w:rsidRPr="006B0420">
        <w:rPr>
          <w:rFonts w:ascii="Verdana" w:eastAsia="Calibri" w:hAnsi="Verdana" w:cstheme="minorHAnsi"/>
          <w:sz w:val="18"/>
          <w:szCs w:val="18"/>
        </w:rPr>
        <w:t xml:space="preserve"> </w:t>
      </w:r>
      <w:r w:rsidR="001F5CD3" w:rsidRPr="006B0420">
        <w:rPr>
          <w:rFonts w:ascii="Verdana" w:eastAsia="Calibri" w:hAnsi="Verdana" w:cstheme="minorHAnsi"/>
          <w:sz w:val="18"/>
          <w:szCs w:val="18"/>
        </w:rPr>
        <w:t>niezbędne zdolności techniczne lub zawodowe</w:t>
      </w:r>
      <w:r w:rsidR="00BC5B0F" w:rsidRPr="006B0420">
        <w:rPr>
          <w:rFonts w:ascii="Verdana" w:eastAsia="Calibri" w:hAnsi="Verdana" w:cstheme="minorHAnsi"/>
          <w:sz w:val="18"/>
          <w:szCs w:val="18"/>
        </w:rPr>
        <w:t xml:space="preserve"> do zrealizowania Zakupu</w:t>
      </w:r>
      <w:r w:rsidR="000F3AAE" w:rsidRPr="006B0420">
        <w:rPr>
          <w:rFonts w:ascii="Verdana" w:eastAsia="Calibri" w:hAnsi="Verdana" w:cstheme="minorHAnsi"/>
          <w:sz w:val="18"/>
          <w:szCs w:val="18"/>
        </w:rPr>
        <w:t>, w szczególności wiedza i </w:t>
      </w:r>
      <w:r w:rsidR="00BC5B0F" w:rsidRPr="006B0420">
        <w:rPr>
          <w:rFonts w:ascii="Verdana" w:eastAsia="Calibri" w:hAnsi="Verdana" w:cstheme="minorHAnsi"/>
          <w:sz w:val="18"/>
          <w:szCs w:val="18"/>
        </w:rPr>
        <w:t>doświadczenie oraz dysponowanie potencjałem technicznym i osobami zdolnymi do realizacji Zakupu</w:t>
      </w:r>
      <w:r w:rsidR="00DB6BB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lub ich sytuacja finansowa lub ekonomiczna, pozwalają na wykazanie przez Wykonawcę spełniania warunków udziału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Powyższa ocena zostanie dokonana na podstawie wypełnionych i przedstawionych zobowiązań podmiotów </w:t>
      </w:r>
      <w:r w:rsidR="00AF4FAB" w:rsidRPr="006B0420">
        <w:rPr>
          <w:rFonts w:ascii="Verdana" w:eastAsia="Calibri" w:hAnsi="Verdana" w:cstheme="minorHAnsi"/>
          <w:sz w:val="18"/>
          <w:szCs w:val="18"/>
        </w:rPr>
        <w:t>udostępniających zasoby</w:t>
      </w:r>
      <w:r w:rsidRPr="006B0420">
        <w:rPr>
          <w:rFonts w:ascii="Verdana" w:eastAsia="Calibri" w:hAnsi="Verdana" w:cstheme="minorHAnsi"/>
          <w:sz w:val="18"/>
          <w:szCs w:val="18"/>
        </w:rPr>
        <w:t xml:space="preserve"> oraz innych dokumentów dotyczących stosunków łączący</w:t>
      </w:r>
      <w:r w:rsidR="00AC76C4"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Wykonawcę z tymi podmiotami, przedstawiony</w:t>
      </w:r>
      <w:r w:rsidR="0084677B"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przez Wykonawcę.</w:t>
      </w:r>
    </w:p>
    <w:p w14:paraId="208A5090" w14:textId="32BD31AD" w:rsidR="007A7681" w:rsidRPr="009E699C" w:rsidRDefault="009E699C"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9E699C">
        <w:rPr>
          <w:rFonts w:ascii="Verdana" w:eastAsia="Calibri" w:hAnsi="Verdana" w:cstheme="minorHAnsi"/>
          <w:sz w:val="18"/>
          <w:szCs w:val="18"/>
        </w:rPr>
        <w:t>Nie dotyczy.</w:t>
      </w:r>
    </w:p>
    <w:p w14:paraId="1E30B393" w14:textId="586AC253" w:rsidR="009E699C" w:rsidRPr="009730BA" w:rsidRDefault="00F50732" w:rsidP="009730BA">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6" w:name="_Toc489350394"/>
      <w:bookmarkStart w:id="157" w:name="_Toc515896286"/>
      <w:bookmarkStart w:id="158" w:name="_Toc122344779"/>
      <w:r w:rsidRPr="006B0420">
        <w:rPr>
          <w:rFonts w:ascii="Trebuchet MS" w:eastAsiaTheme="majorEastAsia" w:hAnsi="Trebuchet MS" w:cstheme="majorBidi"/>
          <w:b w:val="0"/>
          <w:caps w:val="0"/>
          <w:color w:val="1A7466"/>
          <w:kern w:val="0"/>
          <w:sz w:val="32"/>
          <w:szCs w:val="32"/>
          <w:lang w:val="pl-PL"/>
        </w:rPr>
        <w:t xml:space="preserve">WYKAZ OŚWIADCZEŃ LUB DOKUMENTÓW, POTWIERDZAJĄCYCH SPEŁNIANIE WARUNKÓW UDZIAŁU W POSTĘPOWANIU ORAZ BRAK </w:t>
      </w:r>
      <w:r w:rsidRPr="00D01297">
        <w:rPr>
          <w:rFonts w:ascii="Trebuchet MS" w:eastAsiaTheme="majorEastAsia" w:hAnsi="Trebuchet MS" w:cstheme="majorBidi"/>
          <w:b w:val="0"/>
          <w:caps w:val="0"/>
          <w:color w:val="1A7466"/>
          <w:kern w:val="0"/>
          <w:sz w:val="32"/>
          <w:szCs w:val="32"/>
          <w:lang w:val="pl-PL"/>
        </w:rPr>
        <w:t>PODSTAW WYKLUCZENIA</w:t>
      </w:r>
      <w:bookmarkEnd w:id="156"/>
      <w:bookmarkEnd w:id="157"/>
      <w:bookmarkEnd w:id="158"/>
    </w:p>
    <w:p w14:paraId="019DB814" w14:textId="77777777" w:rsidR="009730BA" w:rsidRPr="009730BA" w:rsidRDefault="009730BA" w:rsidP="009730BA">
      <w:pPr>
        <w:pStyle w:val="Akapitzlist"/>
        <w:numPr>
          <w:ilvl w:val="0"/>
          <w:numId w:val="65"/>
        </w:numPr>
        <w:spacing w:before="120" w:after="120" w:line="240" w:lineRule="auto"/>
        <w:ind w:right="1"/>
        <w:contextualSpacing w:val="0"/>
        <w:rPr>
          <w:rFonts w:ascii="Verdana" w:eastAsia="Calibri" w:hAnsi="Verdana" w:cstheme="minorHAnsi"/>
          <w:vanish/>
          <w:sz w:val="18"/>
          <w:szCs w:val="18"/>
        </w:rPr>
      </w:pPr>
    </w:p>
    <w:p w14:paraId="43B118C8" w14:textId="77777777" w:rsidR="009730BA" w:rsidRPr="009730BA" w:rsidRDefault="009730BA" w:rsidP="009730BA">
      <w:pPr>
        <w:pStyle w:val="Akapitzlist"/>
        <w:numPr>
          <w:ilvl w:val="0"/>
          <w:numId w:val="65"/>
        </w:numPr>
        <w:spacing w:before="120" w:after="120" w:line="240" w:lineRule="auto"/>
        <w:ind w:right="1"/>
        <w:contextualSpacing w:val="0"/>
        <w:rPr>
          <w:rFonts w:ascii="Verdana" w:eastAsia="Calibri" w:hAnsi="Verdana" w:cstheme="minorHAnsi"/>
          <w:vanish/>
          <w:sz w:val="18"/>
          <w:szCs w:val="18"/>
        </w:rPr>
      </w:pPr>
    </w:p>
    <w:p w14:paraId="5AD295B3" w14:textId="1AAB9648" w:rsidR="00BD4897" w:rsidRPr="009730BA" w:rsidRDefault="00BD4897" w:rsidP="009730BA">
      <w:pPr>
        <w:pStyle w:val="Akapitzlist"/>
        <w:numPr>
          <w:ilvl w:val="1"/>
          <w:numId w:val="65"/>
        </w:numPr>
        <w:spacing w:before="120" w:after="120" w:line="240" w:lineRule="auto"/>
        <w:ind w:right="1"/>
        <w:contextualSpacing w:val="0"/>
        <w:rPr>
          <w:rFonts w:ascii="Verdana" w:eastAsia="Calibri" w:hAnsi="Verdana" w:cstheme="minorHAnsi"/>
          <w:sz w:val="18"/>
          <w:szCs w:val="18"/>
        </w:rPr>
      </w:pPr>
      <w:r w:rsidRPr="009730BA">
        <w:rPr>
          <w:rFonts w:ascii="Verdana" w:eastAsia="Calibri" w:hAnsi="Verdana" w:cstheme="minorHAnsi"/>
          <w:sz w:val="18"/>
          <w:szCs w:val="18"/>
        </w:rPr>
        <w:t xml:space="preserve">W celu potwierdzenia </w:t>
      </w:r>
      <w:r w:rsidRPr="009730BA">
        <w:rPr>
          <w:rFonts w:ascii="Verdana" w:eastAsia="Calibri" w:hAnsi="Verdana" w:cstheme="minorHAnsi"/>
          <w:b/>
          <w:sz w:val="18"/>
          <w:szCs w:val="18"/>
        </w:rPr>
        <w:t>braku podstaw wykluczenia</w:t>
      </w:r>
      <w:r w:rsidRPr="009730BA">
        <w:rPr>
          <w:rFonts w:ascii="Verdana" w:eastAsia="Calibri" w:hAnsi="Verdana" w:cstheme="minorHAnsi"/>
          <w:sz w:val="18"/>
          <w:szCs w:val="18"/>
        </w:rPr>
        <w:t xml:space="preserve"> Wykonawcy, o których mowa w pkt </w:t>
      </w:r>
      <w:r w:rsidR="00A76A4D" w:rsidRPr="009730BA">
        <w:rPr>
          <w:rFonts w:ascii="Verdana" w:eastAsia="Calibri" w:hAnsi="Verdana" w:cstheme="minorHAnsi"/>
          <w:sz w:val="18"/>
          <w:szCs w:val="18"/>
        </w:rPr>
        <w:t>14</w:t>
      </w:r>
      <w:r w:rsidRPr="009730BA">
        <w:rPr>
          <w:rFonts w:ascii="Verdana" w:eastAsia="Calibri" w:hAnsi="Verdana" w:cstheme="minorHAnsi"/>
          <w:sz w:val="18"/>
          <w:szCs w:val="18"/>
        </w:rPr>
        <w:t>.2.</w:t>
      </w:r>
      <w:r w:rsidR="00A76A4D" w:rsidRPr="009730BA" w:rsidDel="00A76A4D">
        <w:rPr>
          <w:rFonts w:ascii="Verdana" w:eastAsia="Calibri" w:hAnsi="Verdana" w:cstheme="minorHAnsi"/>
          <w:sz w:val="18"/>
          <w:szCs w:val="18"/>
        </w:rPr>
        <w:t xml:space="preserve"> </w:t>
      </w:r>
      <w:r w:rsidRPr="009730BA">
        <w:rPr>
          <w:rFonts w:ascii="Verdana" w:eastAsia="Calibri" w:hAnsi="Verdana" w:cstheme="minorHAnsi"/>
          <w:sz w:val="18"/>
          <w:szCs w:val="18"/>
        </w:rPr>
        <w:t xml:space="preserve"> </w:t>
      </w:r>
      <w:r w:rsidR="00904E94" w:rsidRPr="009730BA">
        <w:rPr>
          <w:rFonts w:ascii="Verdana" w:eastAsia="Calibri" w:hAnsi="Verdana" w:cstheme="minorHAnsi"/>
          <w:sz w:val="18"/>
          <w:szCs w:val="18"/>
        </w:rPr>
        <w:t>SWZ</w:t>
      </w:r>
      <w:r w:rsidRPr="009730BA">
        <w:rPr>
          <w:rFonts w:ascii="Verdana" w:eastAsia="Calibri" w:hAnsi="Verdana" w:cstheme="minorHAnsi"/>
          <w:sz w:val="18"/>
          <w:szCs w:val="18"/>
        </w:rPr>
        <w:t>, Wykonawca winien złożyć stosowne oświadczenia w treści Formularza Oferty.</w:t>
      </w:r>
    </w:p>
    <w:p w14:paraId="46AA5B3B" w14:textId="77777777" w:rsidR="0044259B" w:rsidRPr="00D01297" w:rsidRDefault="0044259B" w:rsidP="0044259B">
      <w:pPr>
        <w:rPr>
          <w:rStyle w:val="ui-provider"/>
          <w:rFonts w:ascii="Verdana" w:hAnsi="Verdana"/>
          <w:color w:val="0070C0"/>
          <w:sz w:val="18"/>
          <w:szCs w:val="18"/>
        </w:rPr>
      </w:pPr>
    </w:p>
    <w:p w14:paraId="107AD1F5" w14:textId="5EC86120" w:rsidR="0044259B" w:rsidRPr="00D01297" w:rsidRDefault="0044259B" w:rsidP="006A30E7">
      <w:pPr>
        <w:ind w:left="1134"/>
        <w:rPr>
          <w:rStyle w:val="ui-provider"/>
          <w:rFonts w:ascii="Verdana" w:hAnsi="Verdana"/>
          <w:sz w:val="18"/>
          <w:szCs w:val="18"/>
        </w:rPr>
      </w:pPr>
      <w:r w:rsidRPr="00D01297">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D01297">
        <w:rPr>
          <w:rStyle w:val="ui-provider"/>
          <w:rFonts w:ascii="Verdana" w:hAnsi="Verdana"/>
          <w:sz w:val="18"/>
          <w:szCs w:val="18"/>
        </w:rPr>
        <w:t>okoliczności</w:t>
      </w:r>
      <w:r w:rsidRPr="00D01297">
        <w:rPr>
          <w:rStyle w:val="ui-provider"/>
          <w:rFonts w:ascii="Verdana" w:hAnsi="Verdana"/>
          <w:sz w:val="18"/>
          <w:szCs w:val="18"/>
        </w:rPr>
        <w:t xml:space="preserve">, o których mowa w pkt.  14.2.13. SWZ, w szczególności: </w:t>
      </w:r>
    </w:p>
    <w:p w14:paraId="52D57094" w14:textId="77777777" w:rsidR="0044259B" w:rsidRPr="00D01297" w:rsidRDefault="0044259B" w:rsidP="006A30E7">
      <w:pPr>
        <w:pStyle w:val="Akapitzlist"/>
        <w:numPr>
          <w:ilvl w:val="0"/>
          <w:numId w:val="110"/>
        </w:numPr>
        <w:spacing w:after="160" w:line="259" w:lineRule="auto"/>
        <w:ind w:left="1418" w:hanging="284"/>
        <w:rPr>
          <w:rFonts w:ascii="Verdana" w:hAnsi="Verdana"/>
          <w:sz w:val="18"/>
          <w:szCs w:val="18"/>
        </w:rPr>
      </w:pPr>
      <w:r w:rsidRPr="00D01297">
        <w:rPr>
          <w:rFonts w:ascii="Verdana" w:hAnsi="Verdana"/>
          <w:sz w:val="18"/>
          <w:szCs w:val="18"/>
        </w:rPr>
        <w:t xml:space="preserve">odpisów/wyciągów z odpowiedniego rejestru zawierającego informacje o beneficjentach rzeczywistych </w:t>
      </w:r>
    </w:p>
    <w:p w14:paraId="614CD008" w14:textId="77777777" w:rsidR="0044259B" w:rsidRPr="00D01297" w:rsidRDefault="0044259B" w:rsidP="006A30E7">
      <w:pPr>
        <w:pStyle w:val="Akapitzlist"/>
        <w:numPr>
          <w:ilvl w:val="0"/>
          <w:numId w:val="110"/>
        </w:numPr>
        <w:spacing w:after="160" w:line="259" w:lineRule="auto"/>
        <w:ind w:left="1418" w:hanging="284"/>
        <w:rPr>
          <w:rFonts w:ascii="Verdana" w:hAnsi="Verdana"/>
          <w:sz w:val="18"/>
          <w:szCs w:val="18"/>
        </w:rPr>
      </w:pPr>
      <w:r w:rsidRPr="00D01297">
        <w:rPr>
          <w:rFonts w:ascii="Verdana" w:hAnsi="Verdana"/>
          <w:sz w:val="18"/>
          <w:szCs w:val="18"/>
        </w:rPr>
        <w:t>oświadczenia ze wskazaniem jego beneficjentów rzeczywistych.</w:t>
      </w:r>
    </w:p>
    <w:p w14:paraId="67CEBC72" w14:textId="77777777" w:rsidR="009730BA" w:rsidRPr="009730BA" w:rsidRDefault="009730BA" w:rsidP="009730BA">
      <w:pPr>
        <w:pStyle w:val="Akapitzlist"/>
        <w:numPr>
          <w:ilvl w:val="0"/>
          <w:numId w:val="76"/>
        </w:numPr>
        <w:spacing w:before="120" w:after="120" w:line="240" w:lineRule="auto"/>
        <w:contextualSpacing w:val="0"/>
        <w:rPr>
          <w:rFonts w:ascii="Verdana" w:eastAsia="Calibri" w:hAnsi="Verdana" w:cstheme="minorHAnsi"/>
          <w:vanish/>
          <w:sz w:val="18"/>
          <w:szCs w:val="18"/>
        </w:rPr>
      </w:pPr>
    </w:p>
    <w:p w14:paraId="4F8A9BE2" w14:textId="77777777" w:rsidR="009730BA" w:rsidRPr="009730BA" w:rsidRDefault="009730BA" w:rsidP="009730BA">
      <w:pPr>
        <w:pStyle w:val="Akapitzlist"/>
        <w:numPr>
          <w:ilvl w:val="0"/>
          <w:numId w:val="76"/>
        </w:numPr>
        <w:spacing w:before="120" w:after="120" w:line="240" w:lineRule="auto"/>
        <w:contextualSpacing w:val="0"/>
        <w:rPr>
          <w:rFonts w:ascii="Verdana" w:eastAsia="Calibri" w:hAnsi="Verdana" w:cstheme="minorHAnsi"/>
          <w:vanish/>
          <w:sz w:val="18"/>
          <w:szCs w:val="18"/>
        </w:rPr>
      </w:pPr>
    </w:p>
    <w:p w14:paraId="59F78D45" w14:textId="77777777" w:rsidR="009730BA" w:rsidRPr="009730BA" w:rsidRDefault="009730BA" w:rsidP="009730BA">
      <w:pPr>
        <w:pStyle w:val="Akapitzlist"/>
        <w:numPr>
          <w:ilvl w:val="1"/>
          <w:numId w:val="76"/>
        </w:numPr>
        <w:spacing w:before="120" w:after="120" w:line="240" w:lineRule="auto"/>
        <w:contextualSpacing w:val="0"/>
        <w:rPr>
          <w:rFonts w:ascii="Verdana" w:eastAsia="Calibri" w:hAnsi="Verdana" w:cstheme="minorHAnsi"/>
          <w:vanish/>
          <w:sz w:val="18"/>
          <w:szCs w:val="18"/>
        </w:rPr>
      </w:pPr>
    </w:p>
    <w:p w14:paraId="53291943" w14:textId="138B16D4" w:rsidR="00622390" w:rsidRPr="00D01297" w:rsidRDefault="00407A74" w:rsidP="009730BA">
      <w:pPr>
        <w:pStyle w:val="Tekstpodstawowy"/>
        <w:numPr>
          <w:ilvl w:val="2"/>
          <w:numId w:val="76"/>
        </w:numPr>
        <w:spacing w:before="120" w:line="240" w:lineRule="auto"/>
        <w:rPr>
          <w:rFonts w:ascii="Verdana" w:hAnsi="Verdana" w:cstheme="minorHAnsi"/>
          <w:sz w:val="18"/>
          <w:szCs w:val="18"/>
        </w:rPr>
      </w:pPr>
      <w:r w:rsidRPr="00D01297">
        <w:rPr>
          <w:rFonts w:ascii="Verdana" w:eastAsia="Calibri" w:hAnsi="Verdana" w:cstheme="minorHAnsi"/>
          <w:sz w:val="18"/>
          <w:szCs w:val="18"/>
        </w:rPr>
        <w:t xml:space="preserve">W celu potwierdzenia </w:t>
      </w:r>
      <w:r w:rsidRPr="00D01297">
        <w:rPr>
          <w:rFonts w:ascii="Verdana" w:eastAsia="Calibri" w:hAnsi="Verdana" w:cstheme="minorHAnsi"/>
          <w:b/>
          <w:sz w:val="18"/>
          <w:szCs w:val="18"/>
        </w:rPr>
        <w:t>spełniania</w:t>
      </w:r>
      <w:r w:rsidRPr="00D01297">
        <w:rPr>
          <w:rFonts w:ascii="Verdana" w:eastAsia="Calibri" w:hAnsi="Verdana" w:cstheme="minorHAnsi"/>
          <w:sz w:val="18"/>
          <w:szCs w:val="18"/>
        </w:rPr>
        <w:t xml:space="preserve"> przez Wykonawcę </w:t>
      </w:r>
      <w:r w:rsidRPr="00D01297">
        <w:rPr>
          <w:rFonts w:ascii="Verdana" w:eastAsia="Calibri" w:hAnsi="Verdana" w:cstheme="minorHAnsi"/>
          <w:b/>
          <w:sz w:val="18"/>
          <w:szCs w:val="18"/>
        </w:rPr>
        <w:t>warunków udziału</w:t>
      </w:r>
      <w:r w:rsidR="000F3AAE" w:rsidRPr="00D01297">
        <w:rPr>
          <w:rFonts w:ascii="Verdana" w:eastAsia="Calibri" w:hAnsi="Verdana" w:cstheme="minorHAnsi"/>
          <w:sz w:val="18"/>
          <w:szCs w:val="18"/>
        </w:rPr>
        <w:t xml:space="preserve"> w </w:t>
      </w:r>
      <w:r w:rsidR="005133E6" w:rsidRPr="00D01297">
        <w:rPr>
          <w:rFonts w:ascii="Verdana" w:eastAsia="Calibri" w:hAnsi="Verdana" w:cstheme="minorHAnsi"/>
          <w:sz w:val="18"/>
          <w:szCs w:val="18"/>
        </w:rPr>
        <w:t xml:space="preserve">Postępowaniu </w:t>
      </w:r>
      <w:r w:rsidR="009D5BC2" w:rsidRPr="00D01297">
        <w:rPr>
          <w:rFonts w:ascii="Verdana" w:hAnsi="Verdana" w:cstheme="minorHAnsi"/>
          <w:sz w:val="18"/>
          <w:szCs w:val="18"/>
          <w:lang w:eastAsia="pl-PL"/>
        </w:rPr>
        <w:t>zakupowym</w:t>
      </w:r>
      <w:r w:rsidR="000F3AAE" w:rsidRPr="00D01297">
        <w:rPr>
          <w:rFonts w:ascii="Verdana" w:eastAsia="Calibri" w:hAnsi="Verdana" w:cstheme="minorHAnsi"/>
          <w:sz w:val="18"/>
          <w:szCs w:val="18"/>
        </w:rPr>
        <w:t>, o </w:t>
      </w:r>
      <w:r w:rsidRPr="00D01297">
        <w:rPr>
          <w:rFonts w:ascii="Verdana" w:eastAsia="Calibri" w:hAnsi="Verdana" w:cstheme="minorHAnsi"/>
          <w:sz w:val="18"/>
          <w:szCs w:val="18"/>
        </w:rPr>
        <w:t xml:space="preserve">których mowa w pkt </w:t>
      </w:r>
      <w:r w:rsidR="00122B27" w:rsidRPr="00D01297">
        <w:rPr>
          <w:rFonts w:ascii="Verdana" w:eastAsia="Calibri" w:hAnsi="Verdana" w:cstheme="minorHAnsi"/>
          <w:sz w:val="18"/>
          <w:szCs w:val="18"/>
        </w:rPr>
        <w:t>14</w:t>
      </w:r>
      <w:r w:rsidRPr="00D01297">
        <w:rPr>
          <w:rFonts w:ascii="Verdana" w:eastAsia="Calibri" w:hAnsi="Verdana" w:cstheme="minorHAnsi"/>
          <w:sz w:val="18"/>
          <w:szCs w:val="18"/>
        </w:rPr>
        <w:t>.</w:t>
      </w:r>
      <w:r w:rsidR="00122B27" w:rsidRPr="00D01297">
        <w:rPr>
          <w:rFonts w:ascii="Verdana" w:eastAsia="Calibri" w:hAnsi="Verdana" w:cstheme="minorHAnsi"/>
          <w:sz w:val="18"/>
          <w:szCs w:val="18"/>
        </w:rPr>
        <w:t>3</w:t>
      </w:r>
      <w:r w:rsidRPr="00D01297">
        <w:rPr>
          <w:rFonts w:ascii="Verdana" w:eastAsia="Calibri" w:hAnsi="Verdana" w:cstheme="minorHAnsi"/>
          <w:sz w:val="18"/>
          <w:szCs w:val="18"/>
        </w:rPr>
        <w:t xml:space="preserve">. </w:t>
      </w:r>
      <w:r w:rsidR="00904E94" w:rsidRPr="00D01297">
        <w:rPr>
          <w:rFonts w:ascii="Verdana" w:eastAsia="Calibri" w:hAnsi="Verdana" w:cstheme="minorHAnsi"/>
          <w:sz w:val="18"/>
          <w:szCs w:val="18"/>
        </w:rPr>
        <w:t>SWZ</w:t>
      </w:r>
      <w:r w:rsidRPr="00D01297">
        <w:rPr>
          <w:rFonts w:ascii="Verdana" w:eastAsia="Calibri" w:hAnsi="Verdana" w:cstheme="minorHAnsi"/>
          <w:sz w:val="18"/>
          <w:szCs w:val="18"/>
        </w:rPr>
        <w:t>, Wykonawca złoży następujące dokumenty/oświadczenia:</w:t>
      </w:r>
    </w:p>
    <w:p w14:paraId="6ABAFC79" w14:textId="42203F37" w:rsidR="00407A74" w:rsidRPr="00D01297" w:rsidRDefault="00407A74" w:rsidP="006B0420">
      <w:pPr>
        <w:pStyle w:val="Tekstpodstawowy"/>
        <w:numPr>
          <w:ilvl w:val="3"/>
          <w:numId w:val="76"/>
        </w:numPr>
        <w:spacing w:before="120" w:line="240" w:lineRule="auto"/>
        <w:ind w:left="1134" w:rightChars="-129" w:right="-284" w:hanging="1134"/>
        <w:rPr>
          <w:rFonts w:ascii="Verdana" w:hAnsi="Verdana" w:cstheme="minorHAnsi"/>
          <w:sz w:val="18"/>
          <w:szCs w:val="18"/>
        </w:rPr>
      </w:pPr>
      <w:r w:rsidRPr="00D01297">
        <w:rPr>
          <w:rFonts w:ascii="Verdana" w:eastAsia="Calibri" w:hAnsi="Verdana" w:cstheme="minorHAnsi"/>
          <w:sz w:val="18"/>
          <w:szCs w:val="18"/>
        </w:rPr>
        <w:t>W celu wykazania spełnienia przez Wykonawcę warunków, o których mowa</w:t>
      </w:r>
      <w:r w:rsidR="00921FCD" w:rsidRPr="00D01297">
        <w:rPr>
          <w:rFonts w:ascii="Verdana" w:eastAsia="Calibri" w:hAnsi="Verdana" w:cstheme="minorHAnsi"/>
          <w:sz w:val="18"/>
          <w:szCs w:val="18"/>
        </w:rPr>
        <w:t xml:space="preserve"> </w:t>
      </w:r>
      <w:r w:rsidRPr="00D01297">
        <w:rPr>
          <w:rFonts w:ascii="Verdana" w:eastAsia="Calibri" w:hAnsi="Verdana" w:cstheme="minorHAnsi"/>
          <w:sz w:val="18"/>
          <w:szCs w:val="18"/>
        </w:rPr>
        <w:t xml:space="preserve">w pkt </w:t>
      </w:r>
      <w:r w:rsidR="00122B27" w:rsidRPr="00D01297">
        <w:rPr>
          <w:rFonts w:ascii="Verdana" w:eastAsia="Calibri" w:hAnsi="Verdana" w:cstheme="minorHAnsi"/>
          <w:sz w:val="18"/>
          <w:szCs w:val="18"/>
        </w:rPr>
        <w:t>14</w:t>
      </w:r>
      <w:r w:rsidR="001017B3" w:rsidRPr="00D01297">
        <w:rPr>
          <w:rFonts w:ascii="Verdana" w:eastAsia="Calibri" w:hAnsi="Verdana" w:cstheme="minorHAnsi"/>
          <w:sz w:val="18"/>
          <w:szCs w:val="18"/>
        </w:rPr>
        <w:t>.</w:t>
      </w:r>
      <w:r w:rsidR="00122B27" w:rsidRPr="00D01297">
        <w:rPr>
          <w:rFonts w:ascii="Verdana" w:eastAsia="Calibri" w:hAnsi="Verdana" w:cstheme="minorHAnsi"/>
          <w:sz w:val="18"/>
          <w:szCs w:val="18"/>
        </w:rPr>
        <w:t>3</w:t>
      </w:r>
      <w:r w:rsidR="001017B3" w:rsidRPr="00D01297">
        <w:rPr>
          <w:rFonts w:ascii="Verdana" w:eastAsia="Calibri" w:hAnsi="Verdana" w:cstheme="minorHAnsi"/>
          <w:sz w:val="18"/>
          <w:szCs w:val="18"/>
        </w:rPr>
        <w:t>.1</w:t>
      </w:r>
      <w:r w:rsidRPr="00D01297">
        <w:rPr>
          <w:rFonts w:ascii="Verdana" w:eastAsia="Calibri" w:hAnsi="Verdana" w:cstheme="minorHAnsi"/>
          <w:sz w:val="18"/>
          <w:szCs w:val="18"/>
        </w:rPr>
        <w:t>.:</w:t>
      </w:r>
      <w:r w:rsidR="009E699C" w:rsidRPr="00D01297">
        <w:rPr>
          <w:rFonts w:ascii="Verdana" w:eastAsia="Calibri" w:hAnsi="Verdana" w:cstheme="minorHAnsi"/>
          <w:sz w:val="18"/>
          <w:szCs w:val="18"/>
        </w:rPr>
        <w:t xml:space="preserve"> Nie dotyczy.</w:t>
      </w:r>
    </w:p>
    <w:p w14:paraId="4701C489" w14:textId="61F21AED" w:rsidR="00407A74" w:rsidRPr="006B0420" w:rsidRDefault="00407A74" w:rsidP="006B0420">
      <w:pPr>
        <w:pStyle w:val="Tekstpodstawowy"/>
        <w:numPr>
          <w:ilvl w:val="3"/>
          <w:numId w:val="76"/>
        </w:numPr>
        <w:spacing w:before="120" w:line="240" w:lineRule="auto"/>
        <w:ind w:left="1133" w:rightChars="-129" w:right="-284" w:hanging="1133"/>
        <w:rPr>
          <w:rFonts w:ascii="Verdana" w:hAnsi="Verdana" w:cstheme="minorHAnsi"/>
          <w:sz w:val="18"/>
          <w:szCs w:val="18"/>
        </w:rPr>
      </w:pPr>
      <w:r w:rsidRPr="00D01297">
        <w:rPr>
          <w:rFonts w:ascii="Verdana" w:eastAsia="Calibri" w:hAnsi="Verdana" w:cstheme="minorHAnsi"/>
          <w:sz w:val="18"/>
          <w:szCs w:val="18"/>
        </w:rPr>
        <w:t>W celu wykazania spełnienia przez Wykonawcę warunków, o których mowa</w:t>
      </w:r>
      <w:r w:rsidR="00921FCD" w:rsidRPr="00D01297">
        <w:rPr>
          <w:rFonts w:ascii="Verdana" w:eastAsia="Calibri" w:hAnsi="Verdana" w:cstheme="minorHAnsi"/>
          <w:sz w:val="18"/>
          <w:szCs w:val="18"/>
        </w:rPr>
        <w:t xml:space="preserve"> </w:t>
      </w:r>
      <w:r w:rsidRPr="00D01297">
        <w:rPr>
          <w:rFonts w:ascii="Verdana" w:eastAsia="Calibri" w:hAnsi="Verdana" w:cstheme="minorHAnsi"/>
          <w:sz w:val="18"/>
          <w:szCs w:val="18"/>
        </w:rPr>
        <w:t xml:space="preserve">w pkt </w:t>
      </w:r>
      <w:r w:rsidR="00122B27" w:rsidRPr="00D01297">
        <w:rPr>
          <w:rFonts w:ascii="Verdana" w:eastAsia="Calibri" w:hAnsi="Verdana" w:cstheme="minorHAnsi"/>
          <w:sz w:val="18"/>
          <w:szCs w:val="18"/>
        </w:rPr>
        <w:t>14</w:t>
      </w:r>
      <w:r w:rsidR="0097580E" w:rsidRPr="00D01297">
        <w:rPr>
          <w:rFonts w:ascii="Verdana" w:eastAsia="Calibri" w:hAnsi="Verdana" w:cstheme="minorHAnsi"/>
          <w:sz w:val="18"/>
          <w:szCs w:val="18"/>
        </w:rPr>
        <w:t>.</w:t>
      </w:r>
      <w:r w:rsidR="00122B27" w:rsidRPr="00D01297">
        <w:rPr>
          <w:rFonts w:ascii="Verdana" w:eastAsia="Calibri" w:hAnsi="Verdana" w:cstheme="minorHAnsi"/>
          <w:sz w:val="18"/>
          <w:szCs w:val="18"/>
        </w:rPr>
        <w:t>3</w:t>
      </w:r>
      <w:r w:rsidR="0097580E" w:rsidRPr="00D01297">
        <w:rPr>
          <w:rFonts w:ascii="Verdana" w:eastAsia="Calibri" w:hAnsi="Verdana" w:cstheme="minorHAnsi"/>
          <w:sz w:val="18"/>
          <w:szCs w:val="18"/>
        </w:rPr>
        <w:t>.2</w:t>
      </w:r>
      <w:r w:rsidRPr="00D01297">
        <w:rPr>
          <w:rFonts w:ascii="Verdana" w:eastAsia="Calibri" w:hAnsi="Verdana" w:cstheme="minorHAnsi"/>
          <w:sz w:val="18"/>
          <w:szCs w:val="18"/>
        </w:rPr>
        <w:t>.:</w:t>
      </w:r>
      <w:r w:rsidR="009E699C" w:rsidRPr="00D01297">
        <w:rPr>
          <w:rFonts w:ascii="Verdana" w:eastAsia="Calibri" w:hAnsi="Verdana" w:cstheme="minorHAnsi"/>
          <w:sz w:val="18"/>
          <w:szCs w:val="18"/>
        </w:rPr>
        <w:t>Nie dotyczy</w:t>
      </w:r>
      <w:r w:rsidR="009E699C">
        <w:rPr>
          <w:rFonts w:ascii="Verdana" w:eastAsia="Calibri" w:hAnsi="Verdana" w:cstheme="minorHAnsi"/>
          <w:sz w:val="18"/>
          <w:szCs w:val="18"/>
        </w:rPr>
        <w:t>.</w:t>
      </w:r>
    </w:p>
    <w:p w14:paraId="117D9856" w14:textId="493FA213" w:rsidR="00407A74" w:rsidRPr="006B0420" w:rsidRDefault="00407A74" w:rsidP="006B0420">
      <w:pPr>
        <w:pStyle w:val="Tekstpodstawowy"/>
        <w:numPr>
          <w:ilvl w:val="3"/>
          <w:numId w:val="76"/>
        </w:numPr>
        <w:spacing w:before="120" w:line="240" w:lineRule="auto"/>
        <w:ind w:left="1134" w:right="-283" w:hanging="1132"/>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97580E"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.3.:</w:t>
      </w:r>
    </w:p>
    <w:p w14:paraId="2E0FA0C7" w14:textId="2FE58D57" w:rsidR="001017B3" w:rsidRPr="009E699C" w:rsidRDefault="001017B3" w:rsidP="006A30E7">
      <w:pPr>
        <w:pStyle w:val="Default"/>
        <w:numPr>
          <w:ilvl w:val="0"/>
          <w:numId w:val="62"/>
        </w:numPr>
        <w:spacing w:after="42"/>
        <w:ind w:left="1418" w:right="1" w:hanging="284"/>
        <w:jc w:val="both"/>
        <w:rPr>
          <w:rFonts w:ascii="Verdana" w:hAnsi="Verdana" w:cstheme="minorHAnsi"/>
          <w:sz w:val="18"/>
          <w:szCs w:val="18"/>
        </w:rPr>
      </w:pPr>
      <w:r w:rsidRPr="009E699C">
        <w:rPr>
          <w:rFonts w:ascii="Verdana" w:hAnsi="Verdana" w:cstheme="minorHAnsi"/>
          <w:sz w:val="18"/>
          <w:szCs w:val="18"/>
        </w:rPr>
        <w:t xml:space="preserve">wykaz robót budowlanych wykonanych w okresie ostatnich </w:t>
      </w:r>
      <w:r w:rsidR="009E699C" w:rsidRPr="009E699C">
        <w:rPr>
          <w:rFonts w:ascii="Verdana" w:hAnsi="Verdana" w:cstheme="minorHAnsi"/>
          <w:sz w:val="18"/>
          <w:szCs w:val="18"/>
        </w:rPr>
        <w:t xml:space="preserve">5 </w:t>
      </w:r>
      <w:r w:rsidRPr="009E699C">
        <w:rPr>
          <w:rFonts w:ascii="Verdana" w:hAnsi="Verdana" w:cstheme="minorHAnsi"/>
          <w:sz w:val="18"/>
          <w:szCs w:val="18"/>
        </w:rPr>
        <w:t>lat przed upływem terminu składania Ofert, a jeżeli okres prowadzenia działalności jest krótszy – w tym okresie</w:t>
      </w:r>
      <w:r w:rsidR="000F3AAE" w:rsidRPr="009E699C">
        <w:rPr>
          <w:rFonts w:ascii="Verdana" w:hAnsi="Verdana" w:cstheme="minorHAnsi"/>
          <w:sz w:val="18"/>
          <w:szCs w:val="18"/>
        </w:rPr>
        <w:t>, wraz z podaniem ich rodzaju i </w:t>
      </w:r>
      <w:r w:rsidRPr="009E699C">
        <w:rPr>
          <w:rFonts w:ascii="Verdana" w:hAnsi="Verdana" w:cstheme="minorHAnsi"/>
          <w:sz w:val="18"/>
          <w:szCs w:val="18"/>
        </w:rPr>
        <w:t>wartości, daty i miejsca wykonania oraz dokumentów potwierdzających należyte ich wykonanie</w:t>
      </w:r>
      <w:r w:rsidR="007A7F3E">
        <w:rPr>
          <w:rFonts w:ascii="Verdana" w:hAnsi="Verdana" w:cstheme="minorHAnsi"/>
          <w:sz w:val="18"/>
          <w:szCs w:val="18"/>
        </w:rPr>
        <w:t>.</w:t>
      </w:r>
    </w:p>
    <w:p w14:paraId="051C631E" w14:textId="3D1B1D94" w:rsidR="00612559" w:rsidRPr="006B0420" w:rsidRDefault="00247230" w:rsidP="006B0420">
      <w:pPr>
        <w:pStyle w:val="Default"/>
        <w:numPr>
          <w:ilvl w:val="1"/>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Jeżeli Wykonawca ma siedzibę lub miejsce zamieszkania poza terytorium Rzeczypospolitej Polskiej,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 xml:space="preserve">wierzycielami, którego </w:t>
      </w:r>
      <w:r w:rsidR="00432CB2" w:rsidRPr="006B0420">
        <w:rPr>
          <w:rFonts w:ascii="Verdana" w:hAnsi="Verdana" w:cstheme="minorHAnsi"/>
          <w:sz w:val="18"/>
          <w:szCs w:val="18"/>
        </w:rPr>
        <w:lastRenderedPageBreak/>
        <w:t>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Systemie Zakupowym GK PGE,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 GK PGE</w:t>
      </w:r>
      <w:r w:rsidRPr="006B0420">
        <w:rPr>
          <w:rFonts w:ascii="Verdana" w:eastAsia="Calibri" w:hAnsi="Verdana" w:cstheme="minorHAnsi"/>
          <w:sz w:val="18"/>
          <w:szCs w:val="18"/>
        </w:rPr>
        <w:t>.</w:t>
      </w:r>
    </w:p>
    <w:p w14:paraId="4E28CE80" w14:textId="28F506D5"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D01297"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 pkt </w:t>
      </w:r>
      <w:r w:rsidR="00A76A4D" w:rsidRPr="006B0420">
        <w:rPr>
          <w:rFonts w:ascii="Verdana" w:eastAsia="Calibri" w:hAnsi="Verdana" w:cstheme="minorHAnsi"/>
          <w:sz w:val="18"/>
          <w:szCs w:val="18"/>
        </w:rPr>
        <w:t>16</w:t>
      </w:r>
      <w:r w:rsidR="002D280D" w:rsidRPr="006B0420">
        <w:rPr>
          <w:rFonts w:ascii="Verdana" w:eastAsia="Calibri" w:hAnsi="Verdana" w:cstheme="minorHAnsi"/>
          <w:sz w:val="18"/>
          <w:szCs w:val="18"/>
        </w:rPr>
        <w:t>.</w:t>
      </w:r>
      <w:r w:rsidR="00582716"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które znajdują się w posiadaniu Zamawiającego, w szczególności oświadczeń lub dokumentów przechowywanych przez Zamawiającego</w:t>
      </w:r>
      <w:r w:rsidR="002A44A2" w:rsidRPr="006B0420">
        <w:rPr>
          <w:rFonts w:ascii="Verdana" w:eastAsia="Calibri" w:hAnsi="Verdana" w:cstheme="minorHAnsi"/>
          <w:sz w:val="18"/>
          <w:szCs w:val="18"/>
        </w:rPr>
        <w:t xml:space="preserve"> w związku z innymi </w:t>
      </w:r>
      <w:r w:rsidR="00583216" w:rsidRPr="006B0420">
        <w:rPr>
          <w:rFonts w:ascii="Verdana" w:eastAsia="Calibri" w:hAnsi="Verdana" w:cstheme="minorHAnsi"/>
          <w:sz w:val="18"/>
          <w:szCs w:val="18"/>
        </w:rPr>
        <w:t>p</w:t>
      </w:r>
      <w:r w:rsidR="002A44A2" w:rsidRPr="006B0420">
        <w:rPr>
          <w:rFonts w:ascii="Verdana" w:eastAsia="Calibri" w:hAnsi="Verdana" w:cstheme="minorHAnsi"/>
          <w:sz w:val="18"/>
          <w:szCs w:val="18"/>
        </w:rPr>
        <w:t>ostępowaniami zakupowymi</w:t>
      </w:r>
      <w:r w:rsidRPr="006B0420">
        <w:rPr>
          <w:rFonts w:ascii="Verdana" w:eastAsia="Calibri" w:hAnsi="Verdana" w:cstheme="minorHAnsi"/>
          <w:sz w:val="18"/>
          <w:szCs w:val="18"/>
        </w:rPr>
        <w:t xml:space="preserve">, Zamawiający </w:t>
      </w:r>
      <w:r w:rsidR="00AA0BD6" w:rsidRPr="006B0420">
        <w:rPr>
          <w:rFonts w:ascii="Verdana" w:eastAsia="Calibri" w:hAnsi="Verdana" w:cstheme="minorHAnsi"/>
          <w:sz w:val="18"/>
          <w:szCs w:val="18"/>
        </w:rPr>
        <w:t>może s</w:t>
      </w:r>
      <w:r w:rsidRPr="006B0420">
        <w:rPr>
          <w:rFonts w:ascii="Verdana" w:eastAsia="Calibri" w:hAnsi="Verdana" w:cstheme="minorHAnsi"/>
          <w:sz w:val="18"/>
          <w:szCs w:val="18"/>
        </w:rPr>
        <w:t>korzysta</w:t>
      </w:r>
      <w:r w:rsidR="00AA0BD6" w:rsidRPr="006B0420">
        <w:rPr>
          <w:rFonts w:ascii="Verdana" w:eastAsia="Calibri" w:hAnsi="Verdana" w:cstheme="minorHAnsi"/>
          <w:sz w:val="18"/>
          <w:szCs w:val="18"/>
        </w:rPr>
        <w:t>ć</w:t>
      </w:r>
      <w:r w:rsidRPr="006B0420">
        <w:rPr>
          <w:rFonts w:ascii="Verdana" w:eastAsia="Calibri" w:hAnsi="Verdana" w:cstheme="minorHAnsi"/>
          <w:sz w:val="18"/>
          <w:szCs w:val="18"/>
        </w:rPr>
        <w:t xml:space="preserve"> z posiadanych oświadczeń lub dokumentów, o ile są one </w:t>
      </w:r>
      <w:r w:rsidRPr="00D01297">
        <w:rPr>
          <w:rFonts w:ascii="Verdana" w:eastAsia="Calibri" w:hAnsi="Verdana" w:cstheme="minorHAnsi"/>
          <w:sz w:val="18"/>
          <w:szCs w:val="18"/>
        </w:rPr>
        <w:t>aktualne.</w:t>
      </w:r>
    </w:p>
    <w:p w14:paraId="682BF458" w14:textId="028BA1D3" w:rsidR="002D280D" w:rsidRPr="00D01297" w:rsidRDefault="009E699C" w:rsidP="0094067E">
      <w:pPr>
        <w:pStyle w:val="Nagwek1"/>
        <w:keepNext w:val="0"/>
        <w:keepLines w:val="0"/>
        <w:numPr>
          <w:ilvl w:val="1"/>
          <w:numId w:val="76"/>
        </w:numPr>
        <w:suppressAutoHyphens/>
        <w:spacing w:before="120" w:after="120" w:line="240" w:lineRule="auto"/>
        <w:ind w:left="1134" w:right="1" w:hanging="1134"/>
        <w:rPr>
          <w:rFonts w:ascii="Verdana" w:hAnsi="Verdana" w:cstheme="minorHAnsi"/>
          <w:b w:val="0"/>
          <w:caps w:val="0"/>
          <w:sz w:val="18"/>
          <w:szCs w:val="18"/>
          <w:lang w:val="pl-PL"/>
        </w:rPr>
      </w:pPr>
      <w:bookmarkStart w:id="159" w:name="_Toc40987401"/>
      <w:r w:rsidRPr="00D01297">
        <w:rPr>
          <w:rFonts w:ascii="Verdana" w:hAnsi="Verdana" w:cstheme="minorHAnsi"/>
          <w:b w:val="0"/>
          <w:caps w:val="0"/>
          <w:sz w:val="18"/>
          <w:szCs w:val="18"/>
          <w:lang w:val="pl-PL"/>
        </w:rPr>
        <w:t>Nie dotyczy.</w:t>
      </w:r>
    </w:p>
    <w:bookmarkEnd w:id="159"/>
    <w:p w14:paraId="0E5FD4E0" w14:textId="77777777" w:rsidR="00612559" w:rsidRPr="006B0420" w:rsidRDefault="00D34D7E"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2156432B"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Poświadczenia za zgodność z oryginałem dokonuje odpowiednio Wykonawca, podmiot </w:t>
      </w:r>
      <w:r w:rsidR="00411BFE" w:rsidRPr="006B0420">
        <w:rPr>
          <w:rFonts w:ascii="Verdana" w:eastAsia="Calibri" w:hAnsi="Verdana" w:cstheme="minorHAnsi"/>
          <w:sz w:val="18"/>
          <w:szCs w:val="18"/>
        </w:rPr>
        <w:t>udostępniający zasoby</w:t>
      </w:r>
      <w:r w:rsidRPr="006B0420">
        <w:rPr>
          <w:rFonts w:ascii="Verdana" w:eastAsia="Calibri" w:hAnsi="Verdana" w:cstheme="minorHAnsi"/>
          <w:sz w:val="18"/>
          <w:szCs w:val="18"/>
        </w:rPr>
        <w:t>,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6B0420"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0" w:name="_Toc122344788"/>
      <w:r w:rsidRPr="006B0420">
        <w:rPr>
          <w:rFonts w:ascii="Trebuchet MS" w:eastAsiaTheme="majorEastAsia" w:hAnsi="Trebuchet MS" w:cstheme="majorBidi"/>
          <w:b w:val="0"/>
          <w:caps w:val="0"/>
          <w:color w:val="1A7466"/>
          <w:kern w:val="0"/>
          <w:sz w:val="32"/>
          <w:szCs w:val="32"/>
          <w:lang w:val="pl-PL"/>
        </w:rPr>
        <w:t>WYMAGANIA DOTYCZĄCE WADIUM</w:t>
      </w:r>
      <w:bookmarkEnd w:id="160"/>
    </w:p>
    <w:p w14:paraId="75A54F6D"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28C386EA"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4B420487" w14:textId="093F753F" w:rsidR="009305E7" w:rsidRPr="009E699C" w:rsidRDefault="009305E7" w:rsidP="0094067E">
      <w:pPr>
        <w:pStyle w:val="Tekstpodstawowy"/>
        <w:numPr>
          <w:ilvl w:val="1"/>
          <w:numId w:val="50"/>
        </w:numPr>
        <w:shd w:val="clear" w:color="auto" w:fill="FFFFFF"/>
        <w:spacing w:before="120" w:line="240" w:lineRule="auto"/>
        <w:ind w:left="1134" w:right="1" w:hanging="1135"/>
        <w:rPr>
          <w:rFonts w:ascii="Verdana" w:hAnsi="Verdana" w:cstheme="minorHAnsi"/>
          <w:b/>
          <w:sz w:val="18"/>
          <w:szCs w:val="18"/>
          <w:u w:val="single"/>
        </w:rPr>
      </w:pPr>
      <w:r w:rsidRPr="009E699C">
        <w:rPr>
          <w:rFonts w:ascii="Verdana" w:eastAsia="Calibri" w:hAnsi="Verdana" w:cstheme="minorHAnsi"/>
          <w:sz w:val="18"/>
          <w:szCs w:val="18"/>
        </w:rPr>
        <w:t xml:space="preserve">Zamawiający </w:t>
      </w:r>
      <w:r w:rsidRPr="009E699C">
        <w:rPr>
          <w:rFonts w:ascii="Verdana" w:eastAsia="Calibri" w:hAnsi="Verdana" w:cstheme="minorHAnsi"/>
          <w:b/>
          <w:sz w:val="18"/>
          <w:szCs w:val="18"/>
        </w:rPr>
        <w:t>odstępuje od żądania wadium</w:t>
      </w:r>
      <w:r w:rsidRPr="009E699C">
        <w:rPr>
          <w:rFonts w:ascii="Verdana" w:eastAsia="Calibri" w:hAnsi="Verdana" w:cstheme="minorHAnsi"/>
          <w:sz w:val="18"/>
          <w:szCs w:val="18"/>
        </w:rPr>
        <w:t xml:space="preserve"> w niniejszym Postępowaniu</w:t>
      </w:r>
      <w:r w:rsidR="009D5BC2" w:rsidRPr="009E699C">
        <w:rPr>
          <w:rFonts w:ascii="Verdana" w:eastAsia="Calibri" w:hAnsi="Verdana" w:cstheme="minorHAnsi"/>
          <w:sz w:val="18"/>
          <w:szCs w:val="18"/>
        </w:rPr>
        <w:t xml:space="preserve"> </w:t>
      </w:r>
      <w:r w:rsidR="009D5BC2" w:rsidRPr="009E699C">
        <w:rPr>
          <w:rFonts w:ascii="Verdana" w:hAnsi="Verdana" w:cstheme="minorHAnsi"/>
          <w:sz w:val="18"/>
          <w:szCs w:val="18"/>
          <w:lang w:eastAsia="pl-PL"/>
        </w:rPr>
        <w:t>zakupowym</w:t>
      </w:r>
      <w:r w:rsidRPr="009E699C">
        <w:rPr>
          <w:rFonts w:ascii="Verdana" w:eastAsia="Calibri" w:hAnsi="Verdana" w:cstheme="minorHAnsi"/>
          <w:sz w:val="18"/>
          <w:szCs w:val="18"/>
        </w:rPr>
        <w:t>.</w:t>
      </w:r>
      <w:r w:rsidR="009E699C" w:rsidRPr="009E699C">
        <w:rPr>
          <w:rFonts w:ascii="Verdana" w:hAnsi="Verdana" w:cstheme="minorHAnsi"/>
          <w:b/>
          <w:sz w:val="18"/>
          <w:szCs w:val="18"/>
          <w:u w:val="single"/>
        </w:rPr>
        <w:t xml:space="preserve"> </w:t>
      </w:r>
    </w:p>
    <w:p w14:paraId="30DD6E8D" w14:textId="77777777" w:rsidR="005817FF" w:rsidRPr="006B0420" w:rsidRDefault="009305E7"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1" w:name="_Toc122344789"/>
      <w:r w:rsidRPr="006B0420">
        <w:rPr>
          <w:rFonts w:ascii="Trebuchet MS" w:eastAsiaTheme="majorEastAsia" w:hAnsi="Trebuchet MS" w:cstheme="majorBidi"/>
          <w:b w:val="0"/>
          <w:caps w:val="0"/>
          <w:color w:val="1A7466"/>
          <w:kern w:val="0"/>
          <w:sz w:val="32"/>
          <w:szCs w:val="32"/>
          <w:lang w:val="pl-PL"/>
        </w:rPr>
        <w:t>TERMIN ZWIĄZANIA OFERTĄ</w:t>
      </w:r>
      <w:bookmarkEnd w:id="161"/>
    </w:p>
    <w:p w14:paraId="7501AAD0"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39E6D51D" w14:textId="2C6FC658" w:rsidR="000E334F" w:rsidRPr="006B0420" w:rsidRDefault="009305E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składając Ofertę pozostaje nią związany przez okres </w:t>
      </w:r>
      <w:r w:rsidR="00CC5EDC" w:rsidRPr="009E699C">
        <w:rPr>
          <w:rFonts w:ascii="Verdana" w:eastAsia="Calibri" w:hAnsi="Verdana" w:cstheme="minorHAnsi"/>
          <w:sz w:val="18"/>
          <w:szCs w:val="18"/>
        </w:rPr>
        <w:t>90</w:t>
      </w:r>
      <w:r w:rsidRPr="006B0420">
        <w:rPr>
          <w:rFonts w:ascii="Verdana" w:eastAsia="Calibri" w:hAnsi="Verdana" w:cstheme="minorHAnsi"/>
          <w:sz w:val="18"/>
          <w:szCs w:val="18"/>
        </w:rPr>
        <w:t xml:space="preserve"> dni licząc od dnia upływu terminu składania Ofert.</w:t>
      </w:r>
    </w:p>
    <w:p w14:paraId="678A94B9" w14:textId="77777777" w:rsidR="000E334F" w:rsidRPr="006B0420" w:rsidRDefault="0031707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samodzielnie lub na wniosek Zamawiającego może przedłużyć termin związania Ofertą, o oznaczony okres, nie dłuższy jednak niż 60 dni.</w:t>
      </w:r>
    </w:p>
    <w:p w14:paraId="4A785938" w14:textId="6A23A07D" w:rsidR="000E334F" w:rsidRPr="006B0420" w:rsidRDefault="00BE156A"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Pr>
          <w:rFonts w:ascii="Verdana" w:eastAsia="Calibri" w:hAnsi="Verdana" w:cstheme="minorHAnsi"/>
          <w:sz w:val="18"/>
          <w:szCs w:val="18"/>
          <w:lang w:eastAsia="pl-PL"/>
        </w:rPr>
        <w:lastRenderedPageBreak/>
        <w:t>Nie dotyczy.</w:t>
      </w:r>
    </w:p>
    <w:p w14:paraId="5282C020" w14:textId="15012771" w:rsidR="00A4745F" w:rsidRPr="006B0420" w:rsidRDefault="00BE156A"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Pr>
          <w:rFonts w:ascii="Verdana" w:eastAsia="Calibri" w:hAnsi="Verdana" w:cstheme="minorHAnsi"/>
          <w:sz w:val="18"/>
          <w:szCs w:val="18"/>
          <w:lang w:eastAsia="pl-PL"/>
        </w:rPr>
        <w:t>Nie dotyczy.</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2"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62"/>
    </w:p>
    <w:p w14:paraId="71639C62"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63" w:name="_Toc122344791"/>
      <w:bookmarkEnd w:id="163"/>
    </w:p>
    <w:p w14:paraId="05174547"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64" w:name="_Toc122344792"/>
      <w:bookmarkEnd w:id="164"/>
    </w:p>
    <w:p w14:paraId="1F519933" w14:textId="4FEFD6E4" w:rsidR="00E6650A" w:rsidRPr="00B93146" w:rsidRDefault="00E6650A" w:rsidP="0094067E">
      <w:pPr>
        <w:pStyle w:val="Nagwek2"/>
        <w:keepNext w:val="0"/>
        <w:numPr>
          <w:ilvl w:val="1"/>
          <w:numId w:val="69"/>
        </w:numPr>
        <w:spacing w:before="120" w:after="120" w:line="240" w:lineRule="auto"/>
        <w:ind w:left="1134" w:right="1" w:hanging="1135"/>
        <w:rPr>
          <w:rFonts w:ascii="Verdana" w:hAnsi="Verdana" w:cstheme="minorHAnsi"/>
          <w:b w:val="0"/>
          <w:sz w:val="18"/>
          <w:szCs w:val="18"/>
          <w:lang w:val="pl-PL"/>
        </w:rPr>
      </w:pPr>
      <w:bookmarkStart w:id="165" w:name="_Toc122344793"/>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r w:rsidRPr="00B93146">
        <w:rPr>
          <w:rFonts w:ascii="Verdana" w:hAnsi="Verdana" w:cstheme="minorHAnsi"/>
          <w:b w:val="0"/>
          <w:sz w:val="18"/>
          <w:szCs w:val="18"/>
          <w:lang w:val="pl-PL"/>
        </w:rPr>
        <w:t xml:space="preserve">Zamawiający zobowiązuje się niezwłocznie udzielić wyjaśnień, </w:t>
      </w:r>
      <w:r w:rsidRPr="00B93146">
        <w:rPr>
          <w:rFonts w:ascii="Verdana" w:eastAsia="Calibri" w:hAnsi="Verdana" w:cstheme="minorHAnsi"/>
          <w:b w:val="0"/>
          <w:sz w:val="18"/>
          <w:szCs w:val="18"/>
          <w:lang w:val="pl-PL"/>
        </w:rPr>
        <w:t xml:space="preserve">za pośrednictwem </w:t>
      </w:r>
      <w:r w:rsidRPr="00B93146">
        <w:rPr>
          <w:rFonts w:ascii="Verdana" w:hAnsi="Verdana" w:cstheme="minorHAnsi"/>
          <w:b w:val="0"/>
          <w:sz w:val="18"/>
          <w:szCs w:val="18"/>
          <w:lang w:val="pl-PL" w:eastAsia="pl-PL"/>
        </w:rPr>
        <w:t>Systemu Zakupowego GK PGE,</w:t>
      </w:r>
      <w:r w:rsidRPr="00B93146">
        <w:rPr>
          <w:rFonts w:ascii="Verdana" w:hAnsi="Verdana" w:cstheme="minorHAnsi"/>
          <w:b w:val="0"/>
          <w:sz w:val="18"/>
          <w:szCs w:val="18"/>
          <w:lang w:val="pl-PL"/>
        </w:rPr>
        <w:t xml:space="preserve"> pod warunkiem, że wniosek o wyjaśnienie wpłynie nie później niż 3 dni robocze przed upływem terminu składania ofert.</w:t>
      </w:r>
      <w:r w:rsidRPr="00B93146">
        <w:rPr>
          <w:rFonts w:ascii="Verdana" w:hAnsi="Verdana" w:cstheme="minorHAnsi"/>
          <w:sz w:val="18"/>
          <w:szCs w:val="18"/>
          <w:lang w:val="pl-PL"/>
        </w:rPr>
        <w:t xml:space="preserve"> </w:t>
      </w:r>
      <w:r w:rsidRPr="00B93146">
        <w:rPr>
          <w:rFonts w:ascii="Verdana" w:hAnsi="Verdana" w:cstheme="minorHAnsi"/>
          <w:sz w:val="18"/>
          <w:szCs w:val="18"/>
          <w:u w:val="single"/>
          <w:lang w:val="pl-PL"/>
        </w:rPr>
        <w:t>W celu przekazania wniosku/pytania do Zamawiającego, należy w zakładce „Pytania i odpowiedzi” wypełnić obowiązkowe pola i zapisać wniosek/pytanie (przycisk „Zapisz”) a następnie  wysłać (przycisk „Wyślij”).</w:t>
      </w:r>
      <w:bookmarkEnd w:id="165"/>
    </w:p>
    <w:p w14:paraId="186EEF67" w14:textId="118B972F" w:rsidR="003B7D6E" w:rsidRPr="006B0420" w:rsidRDefault="003B7D6E" w:rsidP="0094067E">
      <w:pPr>
        <w:pStyle w:val="Nagwek2"/>
        <w:keepNext w:val="0"/>
        <w:keepLines w:val="0"/>
        <w:widowControl w:val="0"/>
        <w:numPr>
          <w:ilvl w:val="1"/>
          <w:numId w:val="69"/>
        </w:numPr>
        <w:suppressAutoHyphens/>
        <w:spacing w:before="0" w:line="240" w:lineRule="auto"/>
        <w:ind w:left="1134" w:right="1" w:hanging="1135"/>
        <w:rPr>
          <w:rFonts w:ascii="Verdana" w:hAnsi="Verdana" w:cstheme="minorHAnsi"/>
          <w:b w:val="0"/>
          <w:sz w:val="18"/>
          <w:szCs w:val="18"/>
          <w:lang w:val="pl-PL" w:eastAsia="pl-PL"/>
        </w:rPr>
      </w:pPr>
      <w:bookmarkStart w:id="166" w:name="_Toc354752433"/>
      <w:bookmarkStart w:id="167" w:name="_Toc516566372"/>
      <w:bookmarkStart w:id="168" w:name="_Toc516581642"/>
      <w:bookmarkStart w:id="169" w:name="_Toc516734827"/>
      <w:bookmarkStart w:id="170" w:name="_Toc516738857"/>
      <w:bookmarkStart w:id="171"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GK PGE </w:t>
      </w:r>
      <w:r w:rsidRPr="006B0420">
        <w:rPr>
          <w:rFonts w:ascii="Verdana" w:hAnsi="Verdana" w:cstheme="minorHAnsi"/>
          <w:b w:val="0"/>
          <w:sz w:val="18"/>
          <w:szCs w:val="18"/>
          <w:lang w:val="pl-PL" w:eastAsia="pl-PL"/>
        </w:rPr>
        <w:t xml:space="preserve"> i będzie ona dla Wykonawców wiążąca.</w:t>
      </w:r>
      <w:bookmarkEnd w:id="166"/>
      <w:bookmarkEnd w:id="167"/>
      <w:bookmarkEnd w:id="168"/>
      <w:bookmarkEnd w:id="169"/>
      <w:bookmarkEnd w:id="170"/>
      <w:bookmarkEnd w:id="171"/>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2" w:name="_Toc137824138"/>
      <w:bookmarkStart w:id="173" w:name="_Toc154823354"/>
      <w:bookmarkStart w:id="174" w:name="_Toc165273920"/>
      <w:bookmarkStart w:id="175" w:name="_Toc165274189"/>
      <w:bookmarkStart w:id="176" w:name="_Toc243294549"/>
      <w:bookmarkStart w:id="177" w:name="_Toc489350398"/>
      <w:bookmarkStart w:id="178" w:name="_Toc515896290"/>
      <w:bookmarkStart w:id="179" w:name="_Toc122344795"/>
      <w:r w:rsidRPr="006B0420">
        <w:rPr>
          <w:rFonts w:ascii="Trebuchet MS" w:eastAsiaTheme="majorEastAsia" w:hAnsi="Trebuchet MS" w:cstheme="majorBidi"/>
          <w:b w:val="0"/>
          <w:caps w:val="0"/>
          <w:color w:val="1A7466"/>
          <w:kern w:val="0"/>
          <w:sz w:val="32"/>
          <w:szCs w:val="32"/>
          <w:lang w:val="pl-PL"/>
        </w:rPr>
        <w:t>OPIS SPOSOBU PRZYGOTOWANIA OFERT</w:t>
      </w:r>
      <w:bookmarkEnd w:id="172"/>
      <w:bookmarkEnd w:id="173"/>
      <w:bookmarkEnd w:id="174"/>
      <w:bookmarkEnd w:id="175"/>
      <w:bookmarkEnd w:id="176"/>
      <w:bookmarkEnd w:id="177"/>
      <w:bookmarkEnd w:id="178"/>
      <w:bookmarkEnd w:id="179"/>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042BF3BA" w:rsidR="00FA2691" w:rsidRPr="006B0420" w:rsidRDefault="00EA0F24"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 GK PGE.</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lub w postaci elektronicznej 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Zamawiający wymaga, aby Oferta zawierała:</w:t>
      </w:r>
    </w:p>
    <w:p w14:paraId="44D6E1D4" w14:textId="2C9D1C86" w:rsidR="00DB3802" w:rsidRPr="006B0420" w:rsidRDefault="00E27FAF"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iCs/>
          <w:sz w:val="18"/>
          <w:szCs w:val="18"/>
        </w:rPr>
        <w:t xml:space="preserve">Formularz Oferty,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r w:rsidR="00327A09" w:rsidRPr="006B0420">
        <w:rPr>
          <w:rFonts w:ascii="Verdana" w:eastAsia="Calibri" w:hAnsi="Verdana" w:cstheme="minorHAnsi"/>
          <w:sz w:val="18"/>
          <w:szCs w:val="18"/>
        </w:rPr>
        <w:t xml:space="preserve">GK </w:t>
      </w:r>
      <w:r w:rsidR="00E9312D" w:rsidRPr="006B0420">
        <w:rPr>
          <w:rFonts w:ascii="Verdana" w:eastAsia="Calibri" w:hAnsi="Verdana" w:cstheme="minorHAnsi"/>
          <w:sz w:val="18"/>
          <w:szCs w:val="18"/>
        </w:rPr>
        <w:t xml:space="preserve">PGE. </w:t>
      </w:r>
    </w:p>
    <w:p w14:paraId="02A2527E" w14:textId="1FCECD66" w:rsidR="007A51D2" w:rsidRPr="006B0420" w:rsidRDefault="0087525D"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b/>
          <w:bCs/>
          <w:iCs/>
          <w:spacing w:val="-6"/>
          <w:sz w:val="18"/>
          <w:szCs w:val="18"/>
        </w:rPr>
        <w:t xml:space="preserve">Formularz cenowy, którego wzór stanowi Załącznik nr </w:t>
      </w:r>
      <w:r w:rsidR="00AB4C0C" w:rsidRPr="006B0420">
        <w:rPr>
          <w:rFonts w:ascii="Verdana" w:hAnsi="Verdana" w:cstheme="minorHAnsi"/>
          <w:b/>
          <w:bCs/>
          <w:iCs/>
          <w:spacing w:val="-6"/>
          <w:sz w:val="18"/>
          <w:szCs w:val="18"/>
        </w:rPr>
        <w:t xml:space="preserve">5 </w:t>
      </w:r>
      <w:r w:rsidRPr="006B0420">
        <w:rPr>
          <w:rFonts w:ascii="Verdana" w:hAnsi="Verdana" w:cstheme="minorHAnsi"/>
          <w:b/>
          <w:bCs/>
          <w:iCs/>
          <w:spacing w:val="-6"/>
          <w:sz w:val="18"/>
          <w:szCs w:val="18"/>
        </w:rPr>
        <w:t xml:space="preserve">do </w:t>
      </w:r>
      <w:r w:rsidR="00904E94" w:rsidRPr="006B0420">
        <w:rPr>
          <w:rFonts w:ascii="Verdana" w:hAnsi="Verdana" w:cstheme="minorHAnsi"/>
          <w:b/>
          <w:bCs/>
          <w:iCs/>
          <w:spacing w:val="-6"/>
          <w:sz w:val="18"/>
          <w:szCs w:val="18"/>
        </w:rPr>
        <w:t>SWZ</w:t>
      </w:r>
      <w:r w:rsidR="007A51D2" w:rsidRPr="006B0420">
        <w:rPr>
          <w:rFonts w:ascii="Verdana" w:hAnsi="Verdana" w:cstheme="minorHAnsi"/>
          <w:b/>
          <w:bCs/>
          <w:iCs/>
          <w:spacing w:val="-6"/>
          <w:sz w:val="18"/>
          <w:szCs w:val="18"/>
        </w:rPr>
        <w:t>.</w:t>
      </w:r>
    </w:p>
    <w:p w14:paraId="28436266" w14:textId="77777777" w:rsidR="007A51D2" w:rsidRPr="006B0420" w:rsidRDefault="007A51D2"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Wraz z Ofertą Wykonawca winien złożyć:</w:t>
      </w:r>
    </w:p>
    <w:p w14:paraId="3C22A67E" w14:textId="225C1BDF" w:rsidR="00DB3802" w:rsidRPr="006B0420" w:rsidRDefault="00DB3802"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W</w:t>
      </w:r>
      <w:r w:rsidR="002D69D1" w:rsidRPr="006B0420">
        <w:rPr>
          <w:rFonts w:ascii="Verdana" w:eastAsia="Calibri" w:hAnsi="Verdana" w:cstheme="minorHAnsi"/>
          <w:sz w:val="18"/>
          <w:szCs w:val="18"/>
          <w:lang w:eastAsia="pl-PL"/>
        </w:rPr>
        <w:t xml:space="preserve">ypełnione i podpisane zobowiązania </w:t>
      </w:r>
      <w:r w:rsidR="0064455B" w:rsidRPr="006B0420">
        <w:rPr>
          <w:rFonts w:ascii="Verdana" w:eastAsia="Calibri" w:hAnsi="Verdana" w:cstheme="minorHAnsi"/>
          <w:sz w:val="18"/>
          <w:szCs w:val="18"/>
          <w:lang w:eastAsia="pl-PL"/>
        </w:rPr>
        <w:t>podmiotów udostępniających zasoby</w:t>
      </w:r>
      <w:r w:rsidR="002D69D1" w:rsidRPr="006B0420">
        <w:rPr>
          <w:rFonts w:ascii="Verdana" w:eastAsia="Calibri" w:hAnsi="Verdana" w:cstheme="minorHAnsi"/>
          <w:sz w:val="18"/>
          <w:szCs w:val="18"/>
          <w:lang w:eastAsia="pl-PL"/>
        </w:rPr>
        <w:t>, jeśli Wykonawca korzysta</w:t>
      </w:r>
      <w:r w:rsidR="00921FCD"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z zasobów tych podmiotów</w:t>
      </w:r>
      <w:r w:rsidR="003D3604"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 na formularzu zgodnym z</w:t>
      </w:r>
      <w:r w:rsidR="003D3604" w:rsidRPr="006B0420">
        <w:rPr>
          <w:rFonts w:ascii="Verdana" w:eastAsia="Calibri" w:hAnsi="Verdana" w:cstheme="minorHAnsi"/>
          <w:sz w:val="18"/>
          <w:szCs w:val="18"/>
          <w:lang w:eastAsia="pl-PL"/>
        </w:rPr>
        <w:t>e</w:t>
      </w:r>
      <w:r w:rsidR="002D69D1" w:rsidRPr="006B0420">
        <w:rPr>
          <w:rFonts w:ascii="Verdana" w:eastAsia="Calibri" w:hAnsi="Verdana" w:cstheme="minorHAnsi"/>
          <w:sz w:val="18"/>
          <w:szCs w:val="18"/>
          <w:lang w:eastAsia="pl-PL"/>
        </w:rPr>
        <w:t xml:space="preserve"> wzorem stanowiącym Załącznik nr </w:t>
      </w:r>
      <w:r w:rsidR="00C60B73" w:rsidRPr="006B0420">
        <w:rPr>
          <w:rFonts w:ascii="Verdana" w:eastAsia="Calibri" w:hAnsi="Verdana" w:cstheme="minorHAnsi"/>
          <w:sz w:val="18"/>
          <w:szCs w:val="18"/>
          <w:lang w:eastAsia="pl-PL"/>
        </w:rPr>
        <w:t xml:space="preserve">4 </w:t>
      </w:r>
      <w:r w:rsidR="002D69D1" w:rsidRPr="006B0420">
        <w:rPr>
          <w:rFonts w:ascii="Verdana" w:eastAsia="Calibri" w:hAnsi="Verdana" w:cstheme="minorHAnsi"/>
          <w:sz w:val="18"/>
          <w:szCs w:val="18"/>
          <w:lang w:eastAsia="pl-PL"/>
        </w:rPr>
        <w:t xml:space="preserve">do </w:t>
      </w:r>
      <w:r w:rsidR="00904E94" w:rsidRPr="006B0420">
        <w:rPr>
          <w:rFonts w:ascii="Verdana" w:eastAsia="Calibri" w:hAnsi="Verdana" w:cstheme="minorHAnsi"/>
          <w:sz w:val="18"/>
          <w:szCs w:val="18"/>
          <w:lang w:eastAsia="pl-PL"/>
        </w:rPr>
        <w:t>SWZ</w:t>
      </w:r>
      <w:r w:rsidR="000023D8" w:rsidRPr="006B0420">
        <w:rPr>
          <w:rFonts w:ascii="Verdana" w:eastAsia="Calibri" w:hAnsi="Verdana" w:cstheme="minorHAnsi"/>
          <w:sz w:val="18"/>
          <w:szCs w:val="18"/>
          <w:lang w:eastAsia="pl-PL"/>
        </w:rPr>
        <w:t xml:space="preserve"> (skan)</w:t>
      </w:r>
      <w:r w:rsidR="002D69D1" w:rsidRPr="006B0420">
        <w:rPr>
          <w:rFonts w:ascii="Verdana" w:eastAsia="Calibri" w:hAnsi="Verdana" w:cstheme="minorHAnsi"/>
          <w:sz w:val="18"/>
          <w:szCs w:val="18"/>
          <w:lang w:eastAsia="pl-PL"/>
        </w:rPr>
        <w:t>;</w:t>
      </w:r>
      <w:r w:rsidR="00E27FAF" w:rsidRPr="006B0420">
        <w:rPr>
          <w:rFonts w:ascii="Verdana" w:eastAsia="Calibri" w:hAnsi="Verdana" w:cstheme="minorHAnsi"/>
          <w:sz w:val="18"/>
          <w:szCs w:val="18"/>
          <w:lang w:eastAsia="pl-PL"/>
        </w:rPr>
        <w:t xml:space="preserve"> </w:t>
      </w:r>
    </w:p>
    <w:p w14:paraId="34B6664D" w14:textId="4AB59FA7" w:rsidR="0062401C" w:rsidRPr="006B0420" w:rsidRDefault="0062401C" w:rsidP="0094067E">
      <w:pPr>
        <w:pStyle w:val="Tekstpodstawowy"/>
        <w:numPr>
          <w:ilvl w:val="2"/>
          <w:numId w:val="52"/>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Uzasadnienie zastrzeżenia informacji stanowiącej tajemnicę przedsiębiorstwa</w:t>
      </w:r>
      <w:r w:rsidR="00DB3802" w:rsidRPr="006B0420">
        <w:rPr>
          <w:rFonts w:ascii="Verdana" w:eastAsia="Calibri" w:hAnsi="Verdana" w:cstheme="minorHAnsi"/>
          <w:sz w:val="18"/>
          <w:szCs w:val="18"/>
          <w:lang w:eastAsia="pl-PL"/>
        </w:rPr>
        <w:t>;</w:t>
      </w:r>
    </w:p>
    <w:p w14:paraId="777C23E0" w14:textId="0C977551" w:rsidR="007A51D2" w:rsidRPr="006B0420" w:rsidRDefault="00BE156A"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Nie dotyczy;</w:t>
      </w:r>
    </w:p>
    <w:p w14:paraId="4E5AE456" w14:textId="40E0AE8B" w:rsidR="00DC1851" w:rsidRPr="006B0420" w:rsidRDefault="004141D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Dokumenty wskazane w pkt. 1</w:t>
      </w:r>
      <w:r w:rsidR="008F78C3" w:rsidRPr="006B0420">
        <w:rPr>
          <w:rFonts w:ascii="Verdana" w:eastAsia="Calibri" w:hAnsi="Verdana" w:cstheme="minorHAnsi"/>
          <w:sz w:val="18"/>
          <w:szCs w:val="18"/>
          <w:lang w:eastAsia="pl-PL"/>
        </w:rPr>
        <w:t>6</w:t>
      </w:r>
      <w:r w:rsidRPr="006B0420">
        <w:rPr>
          <w:rFonts w:ascii="Verdana" w:eastAsia="Calibri" w:hAnsi="Verdana" w:cstheme="minorHAnsi"/>
          <w:sz w:val="18"/>
          <w:szCs w:val="18"/>
          <w:lang w:eastAsia="pl-PL"/>
        </w:rPr>
        <w:t xml:space="preserve">.1., </w:t>
      </w:r>
      <w:r w:rsidRPr="00BE156A">
        <w:rPr>
          <w:rFonts w:ascii="Verdana" w:eastAsia="Calibri" w:hAnsi="Verdana" w:cstheme="minorHAnsi"/>
          <w:sz w:val="18"/>
          <w:szCs w:val="18"/>
          <w:lang w:eastAsia="pl-PL"/>
        </w:rPr>
        <w:t>1</w:t>
      </w:r>
      <w:r w:rsidR="008F78C3" w:rsidRPr="00BE156A">
        <w:rPr>
          <w:rFonts w:ascii="Verdana" w:eastAsia="Calibri" w:hAnsi="Verdana" w:cstheme="minorHAnsi"/>
          <w:sz w:val="18"/>
          <w:szCs w:val="18"/>
          <w:lang w:eastAsia="pl-PL"/>
        </w:rPr>
        <w:t>6</w:t>
      </w:r>
      <w:r w:rsidRPr="00BE156A">
        <w:rPr>
          <w:rFonts w:ascii="Verdana" w:eastAsia="Calibri" w:hAnsi="Verdana" w:cstheme="minorHAnsi"/>
          <w:sz w:val="18"/>
          <w:szCs w:val="18"/>
          <w:lang w:eastAsia="pl-PL"/>
        </w:rPr>
        <w:t>.2.</w:t>
      </w:r>
      <w:r w:rsidR="009730BA">
        <w:rPr>
          <w:rFonts w:ascii="Verdana" w:eastAsia="Calibri" w:hAnsi="Verdana" w:cstheme="minorHAnsi"/>
          <w:sz w:val="18"/>
          <w:szCs w:val="18"/>
          <w:lang w:eastAsia="pl-PL"/>
        </w:rPr>
        <w:t xml:space="preserve"> </w:t>
      </w:r>
      <w:r w:rsidRPr="00BE156A">
        <w:rPr>
          <w:rFonts w:ascii="Verdana" w:eastAsia="Calibri" w:hAnsi="Verdana" w:cstheme="minorHAnsi"/>
          <w:sz w:val="18"/>
          <w:szCs w:val="18"/>
          <w:lang w:eastAsia="pl-PL"/>
        </w:rPr>
        <w:t>(o ile dotyczy)</w:t>
      </w:r>
      <w:r w:rsidR="00BF5D6B" w:rsidRPr="00BE156A">
        <w:rPr>
          <w:rFonts w:ascii="Verdana" w:eastAsia="Calibri" w:hAnsi="Verdana" w:cstheme="minorHAnsi"/>
          <w:sz w:val="18"/>
          <w:szCs w:val="18"/>
          <w:lang w:eastAsia="pl-PL"/>
        </w:rPr>
        <w:t>.</w:t>
      </w:r>
    </w:p>
    <w:p w14:paraId="09C9828C" w14:textId="3CB0CDEF" w:rsidR="00DC1851" w:rsidRPr="006B0420" w:rsidRDefault="00DC1851" w:rsidP="0094067E">
      <w:pPr>
        <w:pStyle w:val="Tekstpodstawowy"/>
        <w:numPr>
          <w:ilvl w:val="2"/>
          <w:numId w:val="52"/>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ppkt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94067E">
      <w:pPr>
        <w:pStyle w:val="Tekstpodstawowy"/>
        <w:numPr>
          <w:ilvl w:val="1"/>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690C06CE" w:rsidR="000C1758" w:rsidRPr="007A7F3E" w:rsidRDefault="00476AE2" w:rsidP="006B0420">
      <w:pPr>
        <w:pStyle w:val="Tekstpodstawowy"/>
        <w:numPr>
          <w:ilvl w:val="1"/>
          <w:numId w:val="52"/>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GK PGE.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ferty został opisany w </w:t>
      </w:r>
      <w:r w:rsidRPr="006B0420">
        <w:rPr>
          <w:rFonts w:ascii="Verdana" w:eastAsia="Calibri" w:hAnsi="Verdana" w:cstheme="minorHAnsi"/>
          <w:sz w:val="18"/>
          <w:szCs w:val="18"/>
        </w:rPr>
        <w:t>Instrukcji „Wykonawcy – Instrukcja użytkowników końcowych”.</w:t>
      </w:r>
    </w:p>
    <w:p w14:paraId="1304CDA8" w14:textId="77777777" w:rsidR="007A7F3E" w:rsidRDefault="007A7F3E" w:rsidP="007A7F3E">
      <w:pPr>
        <w:pStyle w:val="Tekstpodstawowy"/>
        <w:spacing w:before="120" w:line="240" w:lineRule="auto"/>
        <w:ind w:right="1"/>
        <w:rPr>
          <w:rFonts w:ascii="Verdana" w:eastAsia="Calibri" w:hAnsi="Verdana" w:cstheme="minorHAnsi"/>
          <w:sz w:val="18"/>
          <w:szCs w:val="18"/>
        </w:rPr>
      </w:pPr>
    </w:p>
    <w:p w14:paraId="06FE0259" w14:textId="77777777" w:rsidR="007A7F3E" w:rsidRPr="00D32BD3" w:rsidRDefault="007A7F3E" w:rsidP="007A7F3E">
      <w:pPr>
        <w:pStyle w:val="Tekstpodstawowy"/>
        <w:spacing w:before="120" w:line="240" w:lineRule="auto"/>
        <w:ind w:right="1"/>
        <w:rPr>
          <w:rFonts w:ascii="Verdana" w:hAnsi="Verdana" w:cstheme="minorHAnsi"/>
          <w:sz w:val="20"/>
        </w:rPr>
      </w:pP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0" w:name="_Toc165273921"/>
      <w:bookmarkStart w:id="181" w:name="_Toc165274190"/>
      <w:bookmarkStart w:id="182" w:name="_Toc243294550"/>
      <w:bookmarkStart w:id="183" w:name="_Toc489350399"/>
      <w:bookmarkStart w:id="184" w:name="_Toc515896292"/>
      <w:bookmarkStart w:id="185" w:name="_Toc122344796"/>
      <w:r w:rsidRPr="006B0420">
        <w:rPr>
          <w:rFonts w:ascii="Trebuchet MS" w:eastAsiaTheme="majorEastAsia" w:hAnsi="Trebuchet MS" w:cstheme="majorBidi"/>
          <w:b w:val="0"/>
          <w:caps w:val="0"/>
          <w:color w:val="1A7466"/>
          <w:kern w:val="0"/>
          <w:sz w:val="32"/>
          <w:szCs w:val="32"/>
          <w:lang w:val="pl-PL"/>
        </w:rPr>
        <w:lastRenderedPageBreak/>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80"/>
      <w:bookmarkEnd w:id="181"/>
      <w:bookmarkEnd w:id="182"/>
      <w:bookmarkEnd w:id="183"/>
      <w:bookmarkEnd w:id="184"/>
      <w:bookmarkEnd w:id="185"/>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5082520F" w:rsidR="00003E6E" w:rsidRPr="006B0420" w:rsidRDefault="007427F4"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 GK PGE</w:t>
      </w:r>
      <w:r w:rsidRPr="006B0420">
        <w:rPr>
          <w:rFonts w:ascii="Verdana" w:eastAsia="Calibri" w:hAnsi="Verdana" w:cstheme="minorHAnsi"/>
          <w:sz w:val="18"/>
          <w:szCs w:val="18"/>
        </w:rPr>
        <w:t xml:space="preserve">, w terminie do dnia </w:t>
      </w:r>
      <w:r w:rsidR="009B5112" w:rsidRPr="009B5112">
        <w:rPr>
          <w:rFonts w:ascii="Verdana" w:eastAsia="Calibri" w:hAnsi="Verdana" w:cstheme="minorHAnsi"/>
          <w:b/>
          <w:bCs/>
          <w:sz w:val="18"/>
          <w:szCs w:val="18"/>
          <w:u w:val="single"/>
        </w:rPr>
        <w:t xml:space="preserve">16.06.2025 r., </w:t>
      </w:r>
      <w:r w:rsidRPr="009B5112">
        <w:rPr>
          <w:rFonts w:ascii="Verdana" w:eastAsia="Calibri" w:hAnsi="Verdana" w:cstheme="minorHAnsi"/>
          <w:b/>
          <w:bCs/>
          <w:sz w:val="18"/>
          <w:szCs w:val="18"/>
          <w:u w:val="single"/>
        </w:rPr>
        <w:t xml:space="preserve">do godziny </w:t>
      </w:r>
      <w:r w:rsidR="009B5112" w:rsidRPr="009B5112">
        <w:rPr>
          <w:rFonts w:ascii="Verdana" w:eastAsia="Calibri" w:hAnsi="Verdana" w:cstheme="minorHAnsi"/>
          <w:b/>
          <w:bCs/>
          <w:sz w:val="18"/>
          <w:szCs w:val="18"/>
          <w:u w:val="single"/>
        </w:rPr>
        <w:t>12:00</w:t>
      </w:r>
      <w:r w:rsidR="009B5112">
        <w:rPr>
          <w:rFonts w:ascii="Verdana" w:eastAsia="Calibri" w:hAnsi="Verdana" w:cstheme="minorHAnsi"/>
          <w:sz w:val="18"/>
          <w:szCs w:val="18"/>
        </w:rPr>
        <w:t>.</w:t>
      </w:r>
      <w:r w:rsidR="00B72A6D" w:rsidRPr="006B0420">
        <w:rPr>
          <w:rFonts w:ascii="Verdana" w:eastAsia="Calibri" w:hAnsi="Verdana" w:cstheme="minorHAnsi"/>
          <w:sz w:val="18"/>
          <w:szCs w:val="18"/>
        </w:rPr>
        <w:t xml:space="preserve"> 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Systemie Zakupowym</w:t>
      </w:r>
      <w:r w:rsidR="00B72A6D" w:rsidRPr="006B0420">
        <w:rPr>
          <w:rFonts w:ascii="Verdana" w:eastAsia="Calibri" w:hAnsi="Verdana" w:cstheme="minorHAnsi"/>
          <w:sz w:val="18"/>
          <w:szCs w:val="18"/>
        </w:rPr>
        <w:t xml:space="preserve"> </w:t>
      </w:r>
      <w:r w:rsidR="00905C2A" w:rsidRPr="006B0420">
        <w:rPr>
          <w:rFonts w:ascii="Verdana" w:eastAsia="Calibri" w:hAnsi="Verdana" w:cstheme="minorHAnsi"/>
          <w:sz w:val="18"/>
          <w:szCs w:val="18"/>
        </w:rPr>
        <w:t xml:space="preserve">GK PGE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94067E">
      <w:pPr>
        <w:pStyle w:val="Tekstpodstawowy"/>
        <w:numPr>
          <w:ilvl w:val="1"/>
          <w:numId w:val="53"/>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zawiera rażąco niską cenę lub koszt w stosunku do przedmiotu Zakupu</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B43965F" w14:textId="6CBF587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94067E">
      <w:pPr>
        <w:pStyle w:val="Default"/>
        <w:numPr>
          <w:ilvl w:val="1"/>
          <w:numId w:val="53"/>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5B20EA2D" w14:textId="48C51FD1" w:rsidR="007F1451" w:rsidRDefault="004A3F8F" w:rsidP="0094067E">
      <w:pPr>
        <w:pStyle w:val="Default"/>
        <w:numPr>
          <w:ilvl w:val="1"/>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86" w:name="_Toc354752480"/>
      <w:bookmarkStart w:id="187" w:name="_Toc516566408"/>
      <w:bookmarkStart w:id="188" w:name="_Toc516581682"/>
      <w:bookmarkStart w:id="189" w:name="_Toc516734868"/>
      <w:bookmarkStart w:id="190"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86"/>
      <w:bookmarkEnd w:id="187"/>
      <w:bookmarkEnd w:id="188"/>
      <w:bookmarkEnd w:id="189"/>
      <w:bookmarkEnd w:id="190"/>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p>
    <w:p w14:paraId="7D3B5A90" w14:textId="77777777" w:rsidR="009730BA" w:rsidRDefault="009730BA" w:rsidP="009730BA">
      <w:pPr>
        <w:pStyle w:val="Default"/>
        <w:spacing w:after="42"/>
        <w:ind w:right="1"/>
        <w:jc w:val="both"/>
        <w:rPr>
          <w:rFonts w:ascii="Verdana" w:hAnsi="Verdana" w:cstheme="minorHAnsi"/>
          <w:sz w:val="18"/>
          <w:szCs w:val="18"/>
        </w:rPr>
      </w:pPr>
    </w:p>
    <w:p w14:paraId="61C87DBD" w14:textId="77777777" w:rsidR="009730BA" w:rsidRPr="006B0420" w:rsidRDefault="009730BA" w:rsidP="009730BA">
      <w:pPr>
        <w:pStyle w:val="Default"/>
        <w:spacing w:after="42"/>
        <w:ind w:right="1"/>
        <w:jc w:val="both"/>
        <w:rPr>
          <w:rFonts w:ascii="Verdana" w:hAnsi="Verdana" w:cstheme="minorHAnsi"/>
          <w:sz w:val="18"/>
          <w:szCs w:val="18"/>
        </w:rPr>
      </w:pPr>
    </w:p>
    <w:p w14:paraId="18C4B04B"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1" w:name="_Toc122344797"/>
      <w:r w:rsidRPr="006B0420">
        <w:rPr>
          <w:rFonts w:ascii="Trebuchet MS" w:eastAsiaTheme="majorEastAsia" w:hAnsi="Trebuchet MS" w:cstheme="majorBidi"/>
          <w:b w:val="0"/>
          <w:caps w:val="0"/>
          <w:color w:val="1A7466"/>
          <w:kern w:val="0"/>
          <w:sz w:val="32"/>
          <w:szCs w:val="32"/>
          <w:lang w:val="pl-PL"/>
        </w:rPr>
        <w:lastRenderedPageBreak/>
        <w:t>OPIS SPOSOBU OBLICZENIA CENY</w:t>
      </w:r>
      <w:bookmarkEnd w:id="191"/>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24A8F414" w:rsidR="00630DAE" w:rsidRPr="006B0420" w:rsidRDefault="00DF2594" w:rsidP="0094067E">
      <w:pPr>
        <w:pStyle w:val="Akapitzlist"/>
        <w:numPr>
          <w:ilvl w:val="1"/>
          <w:numId w:val="54"/>
        </w:numPr>
        <w:autoSpaceDE w:val="0"/>
        <w:autoSpaceDN w:val="0"/>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musi być podana w polskich złotych. Całość rozliczeń między </w:t>
      </w:r>
      <w:r w:rsidR="007A51D2" w:rsidRPr="006B0420">
        <w:rPr>
          <w:rFonts w:ascii="Verdana" w:eastAsia="Calibri" w:hAnsi="Verdana" w:cstheme="minorHAnsi"/>
          <w:sz w:val="18"/>
          <w:szCs w:val="18"/>
        </w:rPr>
        <w:t>Zamawiającym</w:t>
      </w:r>
      <w:r w:rsidRPr="006B0420">
        <w:rPr>
          <w:rFonts w:ascii="Verdana" w:eastAsia="Calibri" w:hAnsi="Verdana" w:cstheme="minorHAnsi"/>
          <w:sz w:val="18"/>
          <w:szCs w:val="18"/>
        </w:rPr>
        <w:t xml:space="preserve"> a Wykonawcą będzie prowadzona w złotych polskich.</w:t>
      </w:r>
    </w:p>
    <w:p w14:paraId="7AFB124E" w14:textId="0B82B181" w:rsidR="00003E6E" w:rsidRPr="00BE156A" w:rsidRDefault="00DF2594" w:rsidP="0094067E">
      <w:pPr>
        <w:pStyle w:val="Akapitzlist"/>
        <w:numPr>
          <w:ilvl w:val="1"/>
          <w:numId w:val="54"/>
        </w:numPr>
        <w:autoSpaceDE w:val="0"/>
        <w:autoSpaceDN w:val="0"/>
        <w:spacing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t>
      </w:r>
      <w:r w:rsidRPr="00BE156A">
        <w:rPr>
          <w:rFonts w:ascii="Verdana" w:eastAsia="Calibri" w:hAnsi="Verdana" w:cstheme="minorHAnsi"/>
          <w:sz w:val="18"/>
          <w:szCs w:val="18"/>
        </w:rPr>
        <w:t xml:space="preserve">warunków wynikających z Umowy w sprawie </w:t>
      </w:r>
      <w:r w:rsidR="007A51D2" w:rsidRPr="00BE156A">
        <w:rPr>
          <w:rFonts w:ascii="Verdana" w:eastAsia="Calibri" w:hAnsi="Verdana" w:cstheme="minorHAnsi"/>
          <w:sz w:val="18"/>
          <w:szCs w:val="18"/>
        </w:rPr>
        <w:t>Z</w:t>
      </w:r>
      <w:r w:rsidRPr="00BE156A">
        <w:rPr>
          <w:rFonts w:ascii="Verdana" w:eastAsia="Calibri" w:hAnsi="Verdana" w:cstheme="minorHAnsi"/>
          <w:sz w:val="18"/>
          <w:szCs w:val="18"/>
        </w:rPr>
        <w:t xml:space="preserve">amówienia, której projekt stanowi Załącznik nr </w:t>
      </w:r>
      <w:r w:rsidR="00250B1A" w:rsidRPr="00BE156A">
        <w:rPr>
          <w:rFonts w:ascii="Verdana" w:eastAsia="Calibri" w:hAnsi="Verdana" w:cstheme="minorHAnsi"/>
          <w:sz w:val="18"/>
          <w:szCs w:val="18"/>
        </w:rPr>
        <w:t>2</w:t>
      </w:r>
      <w:r w:rsidRPr="00BE156A">
        <w:rPr>
          <w:rFonts w:ascii="Verdana" w:eastAsia="Calibri" w:hAnsi="Verdana" w:cstheme="minorHAnsi"/>
          <w:sz w:val="18"/>
          <w:szCs w:val="18"/>
        </w:rPr>
        <w:t xml:space="preserve"> do </w:t>
      </w:r>
      <w:r w:rsidR="00904E94" w:rsidRPr="00BE156A">
        <w:rPr>
          <w:rFonts w:ascii="Verdana" w:eastAsia="Calibri" w:hAnsi="Verdana" w:cstheme="minorHAnsi"/>
          <w:sz w:val="18"/>
          <w:szCs w:val="18"/>
        </w:rPr>
        <w:t>SWZ</w:t>
      </w:r>
      <w:r w:rsidRPr="00BE156A">
        <w:rPr>
          <w:rFonts w:ascii="Verdana" w:eastAsia="Calibri" w:hAnsi="Verdana" w:cstheme="minorHAnsi"/>
          <w:sz w:val="18"/>
          <w:szCs w:val="18"/>
        </w:rPr>
        <w:t>.</w:t>
      </w:r>
    </w:p>
    <w:p w14:paraId="1713ECB7" w14:textId="5C85E8C8" w:rsidR="00DF2594" w:rsidRPr="00BE156A" w:rsidRDefault="00DF2594" w:rsidP="0094067E">
      <w:pPr>
        <w:pStyle w:val="Akapitzlist"/>
        <w:numPr>
          <w:ilvl w:val="1"/>
          <w:numId w:val="54"/>
        </w:numPr>
        <w:autoSpaceDE w:val="0"/>
        <w:autoSpaceDN w:val="0"/>
        <w:spacing w:after="120" w:line="240" w:lineRule="auto"/>
        <w:ind w:left="1134" w:right="1" w:hanging="1135"/>
        <w:rPr>
          <w:rFonts w:ascii="Verdana" w:hAnsi="Verdana"/>
          <w:sz w:val="18"/>
          <w:szCs w:val="18"/>
          <w:lang w:eastAsia="pl-PL"/>
        </w:rPr>
      </w:pPr>
      <w:r w:rsidRPr="00BE156A">
        <w:rPr>
          <w:rFonts w:ascii="Verdana" w:eastAsia="Calibri" w:hAnsi="Verdana" w:cstheme="minorHAnsi"/>
          <w:sz w:val="18"/>
          <w:szCs w:val="18"/>
        </w:rPr>
        <w:t>Wykonawca określi cenę realizacji Przedmiotu zamówienia poprzez wskazanie łącznej ceny netto, podatku VAT oraz ceny brutto zamówienia</w:t>
      </w:r>
      <w:r w:rsidR="00BE156A" w:rsidRPr="00BE156A">
        <w:rPr>
          <w:rFonts w:ascii="Verdana" w:eastAsia="Calibri" w:hAnsi="Verdana" w:cstheme="minorHAnsi"/>
          <w:sz w:val="18"/>
          <w:szCs w:val="18"/>
        </w:rPr>
        <w:t xml:space="preserve">. </w:t>
      </w:r>
      <w:r w:rsidRPr="00BE156A">
        <w:rPr>
          <w:rFonts w:ascii="Verdana" w:eastAsia="Calibri" w:hAnsi="Verdana" w:cstheme="minorHAnsi"/>
          <w:sz w:val="18"/>
          <w:szCs w:val="18"/>
        </w:rPr>
        <w:t xml:space="preserve">Wyliczenia ceny </w:t>
      </w:r>
      <w:r w:rsidR="00B71EE2" w:rsidRPr="00BE156A">
        <w:rPr>
          <w:rFonts w:ascii="Verdana" w:eastAsia="Calibri" w:hAnsi="Verdana" w:cstheme="minorHAnsi"/>
          <w:sz w:val="18"/>
          <w:szCs w:val="18"/>
        </w:rPr>
        <w:t>netto</w:t>
      </w:r>
      <w:r w:rsidR="00DD64B7" w:rsidRPr="00BE156A">
        <w:rPr>
          <w:rFonts w:ascii="Verdana" w:eastAsia="Calibri" w:hAnsi="Verdana" w:cstheme="minorHAnsi"/>
          <w:sz w:val="18"/>
          <w:szCs w:val="18"/>
        </w:rPr>
        <w:t xml:space="preserve"> </w:t>
      </w:r>
      <w:r w:rsidRPr="00BE156A">
        <w:rPr>
          <w:rFonts w:ascii="Verdana" w:eastAsia="Calibri" w:hAnsi="Verdana" w:cstheme="minorHAnsi"/>
          <w:sz w:val="18"/>
          <w:szCs w:val="18"/>
        </w:rPr>
        <w:t>Oferty należy dokonać zgodnie z</w:t>
      </w:r>
      <w:r w:rsidR="00EB6F5D" w:rsidRPr="00BE156A">
        <w:rPr>
          <w:rFonts w:ascii="Verdana" w:eastAsia="Calibri" w:hAnsi="Verdana" w:cstheme="minorHAnsi"/>
          <w:sz w:val="18"/>
          <w:szCs w:val="18"/>
        </w:rPr>
        <w:t> </w:t>
      </w:r>
      <w:r w:rsidR="00250B1A" w:rsidRPr="00BE156A">
        <w:rPr>
          <w:rFonts w:ascii="Verdana" w:eastAsia="Calibri" w:hAnsi="Verdana" w:cstheme="minorHAnsi"/>
          <w:sz w:val="18"/>
          <w:szCs w:val="18"/>
        </w:rPr>
        <w:t xml:space="preserve">treścią Formularza </w:t>
      </w:r>
      <w:r w:rsidR="00AD36D1" w:rsidRPr="00BE156A">
        <w:rPr>
          <w:rFonts w:ascii="Verdana" w:eastAsia="Calibri" w:hAnsi="Verdana" w:cstheme="minorHAnsi"/>
          <w:sz w:val="18"/>
          <w:szCs w:val="18"/>
        </w:rPr>
        <w:t xml:space="preserve">cenowego stanowiącego Załącznik nr </w:t>
      </w:r>
      <w:r w:rsidR="001B63ED" w:rsidRPr="00BE156A">
        <w:rPr>
          <w:rFonts w:ascii="Verdana" w:eastAsia="Calibri" w:hAnsi="Verdana" w:cstheme="minorHAnsi"/>
          <w:sz w:val="18"/>
          <w:szCs w:val="18"/>
        </w:rPr>
        <w:t>5</w:t>
      </w:r>
      <w:r w:rsidR="00AD36D1" w:rsidRPr="00BE156A">
        <w:rPr>
          <w:rFonts w:ascii="Verdana" w:eastAsia="Calibri" w:hAnsi="Verdana" w:cstheme="minorHAnsi"/>
          <w:sz w:val="18"/>
          <w:szCs w:val="18"/>
        </w:rPr>
        <w:t xml:space="preserve"> do </w:t>
      </w:r>
      <w:r w:rsidR="00904E94" w:rsidRPr="00BE156A">
        <w:rPr>
          <w:rFonts w:ascii="Verdana" w:eastAsia="Calibri" w:hAnsi="Verdana" w:cstheme="minorHAnsi"/>
          <w:sz w:val="18"/>
          <w:szCs w:val="18"/>
        </w:rPr>
        <w:t>SWZ</w:t>
      </w:r>
      <w:r w:rsidR="000077C9" w:rsidRPr="00BE156A">
        <w:rPr>
          <w:rFonts w:ascii="Verdana" w:eastAsia="Calibri" w:hAnsi="Verdana" w:cstheme="minorHAnsi"/>
          <w:sz w:val="18"/>
          <w:szCs w:val="18"/>
        </w:rPr>
        <w:t xml:space="preserve">.  Cenę Oferty należy wprowadzić do Formularza Oferty stanowiącego Załącznik nr 3 do </w:t>
      </w:r>
      <w:r w:rsidR="00904E94" w:rsidRPr="00BE156A">
        <w:rPr>
          <w:rFonts w:ascii="Verdana" w:eastAsia="Calibri" w:hAnsi="Verdana" w:cstheme="minorHAnsi"/>
          <w:sz w:val="18"/>
          <w:szCs w:val="18"/>
        </w:rPr>
        <w:t>SWZ</w:t>
      </w:r>
      <w:r w:rsidR="000077C9" w:rsidRPr="00BE156A">
        <w:rPr>
          <w:rFonts w:ascii="Verdana" w:eastAsia="Calibri" w:hAnsi="Verdana" w:cstheme="minorHAnsi"/>
          <w:sz w:val="18"/>
          <w:szCs w:val="18"/>
        </w:rPr>
        <w:t>, a także wpisać w Systemie Zak</w:t>
      </w:r>
      <w:r w:rsidR="00DA3E99" w:rsidRPr="00BE156A">
        <w:rPr>
          <w:rFonts w:ascii="Verdana" w:eastAsia="Calibri" w:hAnsi="Verdana" w:cstheme="minorHAnsi"/>
          <w:sz w:val="18"/>
          <w:szCs w:val="18"/>
        </w:rPr>
        <w:t>upowym GK PGE.</w:t>
      </w: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2" w:name="_Toc137824141"/>
      <w:bookmarkStart w:id="193" w:name="_Toc154823357"/>
      <w:bookmarkStart w:id="194" w:name="_Toc165273923"/>
      <w:bookmarkStart w:id="195" w:name="_Toc165274192"/>
      <w:bookmarkStart w:id="196" w:name="_Toc243294552"/>
      <w:bookmarkStart w:id="197" w:name="_Toc489350401"/>
      <w:bookmarkStart w:id="198" w:name="_Toc515896294"/>
      <w:bookmarkStart w:id="199" w:name="_Toc122344798"/>
      <w:r w:rsidRPr="006B0420">
        <w:rPr>
          <w:rFonts w:ascii="Trebuchet MS" w:eastAsiaTheme="majorEastAsia" w:hAnsi="Trebuchet MS" w:cstheme="majorBidi"/>
          <w:b w:val="0"/>
          <w:caps w:val="0"/>
          <w:color w:val="1A7466"/>
          <w:kern w:val="0"/>
          <w:sz w:val="32"/>
          <w:szCs w:val="32"/>
          <w:lang w:val="pl-PL"/>
        </w:rPr>
        <w:t>OPIS KRYTERIÓW I SPOSÓB OCENY OFERT</w:t>
      </w:r>
      <w:bookmarkEnd w:id="192"/>
      <w:bookmarkEnd w:id="193"/>
      <w:bookmarkEnd w:id="194"/>
      <w:bookmarkEnd w:id="195"/>
      <w:bookmarkEnd w:id="196"/>
      <w:bookmarkEnd w:id="197"/>
      <w:bookmarkEnd w:id="198"/>
      <w:bookmarkEnd w:id="199"/>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790A380B" w:rsidR="00395A0E" w:rsidRPr="00BE156A" w:rsidRDefault="00DF2594" w:rsidP="009131D2">
      <w:pPr>
        <w:pStyle w:val="Lista2"/>
        <w:numPr>
          <w:ilvl w:val="1"/>
          <w:numId w:val="55"/>
        </w:numPr>
        <w:spacing w:before="120" w:after="120" w:line="276" w:lineRule="auto"/>
        <w:ind w:left="1134" w:right="1" w:hanging="1135"/>
        <w:jc w:val="both"/>
        <w:rPr>
          <w:rFonts w:ascii="Verdana" w:hAnsi="Verdana" w:cstheme="minorHAnsi"/>
          <w:sz w:val="18"/>
          <w:szCs w:val="18"/>
        </w:rPr>
      </w:pPr>
      <w:r w:rsidRPr="006B0420">
        <w:rPr>
          <w:rFonts w:ascii="Verdana" w:eastAsia="Calibri" w:hAnsi="Verdana" w:cstheme="minorHAnsi"/>
          <w:sz w:val="18"/>
          <w:szCs w:val="18"/>
          <w:lang w:eastAsia="en-US"/>
        </w:rPr>
        <w:t>Spośród Ofert niepodlegających odrzuceniu, Zamawiający wybierze najkorzystniejszą Ofertę</w:t>
      </w:r>
      <w:r w:rsidR="00DE00BF" w:rsidRPr="006B0420">
        <w:rPr>
          <w:rFonts w:ascii="Verdana" w:eastAsia="Calibri" w:hAnsi="Verdana" w:cstheme="minorHAnsi"/>
          <w:sz w:val="18"/>
          <w:szCs w:val="18"/>
          <w:lang w:eastAsia="en-US"/>
        </w:rPr>
        <w:t>, ,</w:t>
      </w:r>
      <w:r w:rsidRPr="006B0420">
        <w:rPr>
          <w:rFonts w:ascii="Verdana" w:eastAsia="Calibri" w:hAnsi="Verdana" w:cstheme="minorHAnsi"/>
          <w:sz w:val="18"/>
          <w:szCs w:val="18"/>
          <w:lang w:eastAsia="en-US"/>
        </w:rPr>
        <w:t xml:space="preserve"> kierując </w:t>
      </w:r>
      <w:r w:rsidRPr="00BE156A">
        <w:rPr>
          <w:rFonts w:ascii="Verdana" w:eastAsia="Calibri" w:hAnsi="Verdana" w:cstheme="minorHAnsi"/>
          <w:sz w:val="18"/>
          <w:szCs w:val="18"/>
          <w:lang w:eastAsia="en-US"/>
        </w:rPr>
        <w:t>się kryterium:</w:t>
      </w:r>
    </w:p>
    <w:p w14:paraId="44B2B645" w14:textId="429577BC" w:rsidR="00DF2594" w:rsidRPr="00BE156A" w:rsidRDefault="00DF2594" w:rsidP="00087DD1">
      <w:pPr>
        <w:spacing w:before="120" w:after="120" w:line="276" w:lineRule="auto"/>
        <w:ind w:left="1134" w:right="1"/>
        <w:jc w:val="center"/>
        <w:rPr>
          <w:rFonts w:ascii="Verdana" w:hAnsi="Verdana" w:cstheme="minorHAnsi"/>
          <w:b/>
          <w:sz w:val="18"/>
          <w:szCs w:val="18"/>
        </w:rPr>
      </w:pPr>
      <w:r w:rsidRPr="00BE156A">
        <w:rPr>
          <w:rFonts w:ascii="Verdana" w:hAnsi="Verdana" w:cstheme="minorHAnsi"/>
          <w:b/>
          <w:sz w:val="18"/>
          <w:szCs w:val="18"/>
        </w:rPr>
        <w:t>Kryterium: Cena</w:t>
      </w:r>
      <w:r w:rsidR="00740FAF" w:rsidRPr="00BE156A">
        <w:rPr>
          <w:rFonts w:ascii="Verdana" w:hAnsi="Verdana" w:cstheme="minorHAnsi"/>
          <w:b/>
          <w:sz w:val="18"/>
          <w:szCs w:val="18"/>
        </w:rPr>
        <w:t xml:space="preserve"> netto</w:t>
      </w:r>
      <w:r w:rsidRPr="00BE156A">
        <w:rPr>
          <w:rFonts w:ascii="Verdana" w:hAnsi="Verdana" w:cstheme="minorHAnsi"/>
          <w:b/>
          <w:sz w:val="18"/>
          <w:szCs w:val="18"/>
        </w:rPr>
        <w:t xml:space="preserve">. Waga kryterium - </w:t>
      </w:r>
      <w:r w:rsidR="00BE156A" w:rsidRPr="00BE156A">
        <w:rPr>
          <w:rFonts w:ascii="Verdana" w:hAnsi="Verdana" w:cstheme="minorHAnsi"/>
          <w:b/>
          <w:sz w:val="18"/>
          <w:szCs w:val="18"/>
        </w:rPr>
        <w:t>100</w:t>
      </w:r>
      <w:r w:rsidRPr="00BE156A">
        <w:rPr>
          <w:rFonts w:ascii="Verdana" w:hAnsi="Verdana" w:cstheme="minorHAnsi"/>
          <w:b/>
          <w:bCs/>
          <w:iCs/>
          <w:sz w:val="18"/>
          <w:szCs w:val="18"/>
        </w:rPr>
        <w:t>%:</w:t>
      </w:r>
    </w:p>
    <w:p w14:paraId="1707616A" w14:textId="77777777" w:rsidR="00DF2594" w:rsidRPr="00BE156A" w:rsidRDefault="00DF2594" w:rsidP="00087DD1">
      <w:pPr>
        <w:spacing w:before="120" w:after="120" w:line="276" w:lineRule="auto"/>
        <w:ind w:left="1134" w:right="1"/>
        <w:jc w:val="center"/>
        <w:rPr>
          <w:rFonts w:ascii="Verdana" w:hAnsi="Verdana" w:cstheme="minorHAnsi"/>
          <w:sz w:val="18"/>
          <w:szCs w:val="18"/>
        </w:rPr>
      </w:pPr>
      <w:r w:rsidRPr="00BE156A">
        <w:rPr>
          <w:rFonts w:ascii="Verdana" w:hAnsi="Verdana" w:cstheme="minorHAnsi"/>
          <w:sz w:val="18"/>
          <w:szCs w:val="18"/>
        </w:rPr>
        <w:t>Sposób oceny ofert dla Kryterium Ceny:</w:t>
      </w:r>
    </w:p>
    <w:p w14:paraId="1130EC03" w14:textId="77777777" w:rsidR="006D1E8E" w:rsidRPr="00BE156A"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×waga kryterium% ×100</m:t>
          </m:r>
        </m:oMath>
      </m:oMathPara>
    </w:p>
    <w:p w14:paraId="1CDAF407" w14:textId="77777777" w:rsidR="00DF2594" w:rsidRPr="00BE156A" w:rsidRDefault="00DF2594" w:rsidP="0094067E">
      <w:pPr>
        <w:spacing w:before="120" w:after="120" w:line="276" w:lineRule="auto"/>
        <w:ind w:left="709" w:right="1"/>
        <w:jc w:val="center"/>
        <w:rPr>
          <w:rFonts w:ascii="Verdana" w:hAnsi="Verdana" w:cstheme="minorHAnsi"/>
          <w:sz w:val="18"/>
          <w:szCs w:val="18"/>
        </w:rPr>
      </w:pPr>
    </w:p>
    <w:p w14:paraId="16D06838" w14:textId="77777777" w:rsidR="00425D97" w:rsidRPr="00BE156A" w:rsidRDefault="00DF2594" w:rsidP="006B0420">
      <w:pPr>
        <w:spacing w:before="120" w:after="120" w:line="276" w:lineRule="auto"/>
        <w:ind w:left="1134" w:right="1"/>
        <w:rPr>
          <w:rFonts w:ascii="Verdana" w:hAnsi="Verdana" w:cstheme="minorHAnsi"/>
          <w:sz w:val="18"/>
          <w:szCs w:val="18"/>
        </w:rPr>
      </w:pPr>
      <w:r w:rsidRPr="00BE156A">
        <w:rPr>
          <w:rFonts w:ascii="Verdana" w:hAnsi="Verdana" w:cstheme="minorHAnsi"/>
          <w:sz w:val="18"/>
          <w:szCs w:val="18"/>
        </w:rPr>
        <w:t xml:space="preserve">gdzie: </w:t>
      </w:r>
    </w:p>
    <w:p w14:paraId="543ADE3F" w14:textId="77777777" w:rsidR="00DF2594" w:rsidRPr="00BE156A" w:rsidRDefault="00DF2594" w:rsidP="009131D2">
      <w:pPr>
        <w:spacing w:before="120" w:after="120" w:line="276" w:lineRule="auto"/>
        <w:ind w:left="1560" w:right="1" w:hanging="426"/>
        <w:jc w:val="left"/>
        <w:rPr>
          <w:rFonts w:ascii="Verdana" w:hAnsi="Verdana" w:cstheme="minorHAnsi"/>
          <w:sz w:val="18"/>
          <w:szCs w:val="18"/>
        </w:rPr>
      </w:pPr>
      <w:r w:rsidRPr="00BE156A">
        <w:rPr>
          <w:rFonts w:ascii="Verdana" w:hAnsi="Verdana" w:cstheme="minorHAnsi"/>
          <w:sz w:val="18"/>
          <w:szCs w:val="18"/>
        </w:rPr>
        <w:t>A -</w:t>
      </w:r>
      <w:r w:rsidRPr="00BE156A">
        <w:rPr>
          <w:rFonts w:ascii="Verdana" w:hAnsi="Verdana" w:cstheme="minorHAnsi"/>
          <w:sz w:val="18"/>
          <w:szCs w:val="18"/>
        </w:rPr>
        <w:tab/>
        <w:t>najniższa Cena</w:t>
      </w:r>
      <w:r w:rsidR="00DE00BF" w:rsidRPr="00BE156A">
        <w:rPr>
          <w:rFonts w:ascii="Verdana" w:hAnsi="Verdana" w:cstheme="minorHAnsi"/>
          <w:sz w:val="18"/>
          <w:szCs w:val="18"/>
        </w:rPr>
        <w:t xml:space="preserve"> </w:t>
      </w:r>
      <w:r w:rsidR="00B71EE2" w:rsidRPr="00BE156A">
        <w:rPr>
          <w:rFonts w:ascii="Verdana" w:hAnsi="Verdana" w:cstheme="minorHAnsi"/>
          <w:sz w:val="18"/>
          <w:szCs w:val="18"/>
        </w:rPr>
        <w:t xml:space="preserve">netto </w:t>
      </w:r>
      <w:r w:rsidR="00DE00BF" w:rsidRPr="00BE156A">
        <w:rPr>
          <w:rFonts w:ascii="Verdana" w:hAnsi="Verdana" w:cstheme="minorHAnsi"/>
          <w:sz w:val="18"/>
          <w:szCs w:val="18"/>
        </w:rPr>
        <w:t>spośród wszystkich ofert niepodlegających odrzuceniu</w:t>
      </w:r>
    </w:p>
    <w:p w14:paraId="716CEFAD" w14:textId="4A2A808F" w:rsidR="00DF2594" w:rsidRPr="00BE156A" w:rsidRDefault="00DF2594" w:rsidP="009131D2">
      <w:pPr>
        <w:spacing w:before="120" w:after="120" w:line="276" w:lineRule="auto"/>
        <w:ind w:left="1560" w:right="1" w:hanging="426"/>
        <w:jc w:val="left"/>
        <w:rPr>
          <w:rFonts w:ascii="Verdana" w:hAnsi="Verdana" w:cstheme="minorHAnsi"/>
          <w:sz w:val="18"/>
          <w:szCs w:val="18"/>
        </w:rPr>
      </w:pPr>
      <w:r w:rsidRPr="00BE156A">
        <w:rPr>
          <w:rFonts w:ascii="Verdana" w:hAnsi="Verdana" w:cstheme="minorHAnsi"/>
          <w:sz w:val="18"/>
          <w:szCs w:val="18"/>
        </w:rPr>
        <w:t xml:space="preserve">B - </w:t>
      </w:r>
      <w:r w:rsidRPr="00BE156A">
        <w:rPr>
          <w:rFonts w:ascii="Verdana" w:hAnsi="Verdana" w:cstheme="minorHAnsi"/>
          <w:sz w:val="18"/>
          <w:szCs w:val="18"/>
        </w:rPr>
        <w:tab/>
        <w:t xml:space="preserve">Cena </w:t>
      </w:r>
      <w:r w:rsidR="0007523E" w:rsidRPr="00BE156A">
        <w:rPr>
          <w:rFonts w:ascii="Verdana" w:hAnsi="Verdana" w:cstheme="minorHAnsi"/>
          <w:sz w:val="18"/>
          <w:szCs w:val="18"/>
        </w:rPr>
        <w:t xml:space="preserve">netto </w:t>
      </w:r>
      <w:r w:rsidRPr="00BE156A">
        <w:rPr>
          <w:rFonts w:ascii="Verdana" w:hAnsi="Verdana" w:cstheme="minorHAnsi"/>
          <w:sz w:val="18"/>
          <w:szCs w:val="18"/>
        </w:rPr>
        <w:t>oferty ocenianej</w:t>
      </w:r>
    </w:p>
    <w:p w14:paraId="7B33A30D" w14:textId="0D6DFCEF" w:rsidR="00DF2594" w:rsidRPr="00BE156A" w:rsidRDefault="00DF2594" w:rsidP="009131D2">
      <w:pPr>
        <w:spacing w:before="120" w:after="120" w:line="276" w:lineRule="auto"/>
        <w:ind w:left="1560" w:right="1" w:hanging="426"/>
        <w:jc w:val="left"/>
        <w:rPr>
          <w:rFonts w:ascii="Verdana" w:hAnsi="Verdana" w:cstheme="minorHAnsi"/>
          <w:sz w:val="18"/>
          <w:szCs w:val="18"/>
        </w:rPr>
      </w:pPr>
      <w:r w:rsidRPr="00BE156A">
        <w:rPr>
          <w:rFonts w:ascii="Verdana" w:hAnsi="Verdana" w:cstheme="minorHAnsi"/>
          <w:sz w:val="18"/>
          <w:szCs w:val="18"/>
        </w:rPr>
        <w:t>Kc - liczba uzyskanych punktów w kryterium Cena</w:t>
      </w:r>
    </w:p>
    <w:p w14:paraId="07031673" w14:textId="77777777" w:rsidR="00DF2594" w:rsidRPr="00BE156A" w:rsidRDefault="00DF2594" w:rsidP="00DF2594">
      <w:pPr>
        <w:spacing w:before="120" w:after="120" w:line="276" w:lineRule="auto"/>
        <w:jc w:val="center"/>
        <w:rPr>
          <w:rFonts w:ascii="Verdana" w:hAnsi="Verdana" w:cstheme="minorHAnsi"/>
          <w:b/>
          <w:sz w:val="18"/>
          <w:szCs w:val="18"/>
        </w:rPr>
      </w:pPr>
    </w:p>
    <w:p w14:paraId="2C9EBF97" w14:textId="77777777" w:rsidR="00395A0E" w:rsidRPr="00BE156A"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BE156A">
        <w:rPr>
          <w:rFonts w:ascii="Verdana" w:eastAsia="Calibri" w:hAnsi="Verdana" w:cstheme="minorHAnsi"/>
          <w:sz w:val="18"/>
          <w:szCs w:val="18"/>
          <w:lang w:eastAsia="en-US"/>
        </w:rPr>
        <w:t>Wszystkie obliczenia będą dokonywane z dokładnością do dwóch miejsc po przecinku.</w:t>
      </w:r>
    </w:p>
    <w:p w14:paraId="6128DAEC" w14:textId="2CFC58A7" w:rsidR="00E573ED" w:rsidRPr="00BE156A"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BE156A">
        <w:rPr>
          <w:rFonts w:ascii="Verdana" w:eastAsia="Calibri" w:hAnsi="Verdana" w:cstheme="minorHAnsi"/>
          <w:sz w:val="18"/>
          <w:szCs w:val="18"/>
          <w:lang w:eastAsia="en-US"/>
        </w:rPr>
        <w:t>Za najkorzystniejszą Ofertę zostanie uznana ta, która uzyska najwyższą liczbę punktów na podstawie ww. kryterium oceny Ofert.</w:t>
      </w:r>
      <w:r w:rsidR="005817FF" w:rsidRPr="00BE156A">
        <w:rPr>
          <w:rFonts w:ascii="Verdana" w:hAnsi="Verdana" w:cstheme="minorHAnsi"/>
          <w:sz w:val="18"/>
          <w:szCs w:val="18"/>
        </w:rPr>
        <w:t xml:space="preserve"> </w:t>
      </w:r>
    </w:p>
    <w:p w14:paraId="38384EEF" w14:textId="77777777" w:rsidR="00D5790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0" w:name="_Toc489350402"/>
      <w:bookmarkStart w:id="201" w:name="_Toc515896295"/>
      <w:bookmarkStart w:id="202"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200"/>
      <w:bookmarkEnd w:id="201"/>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202"/>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6B0420" w:rsidRDefault="00AE2D37" w:rsidP="009131D2">
      <w:pPr>
        <w:pStyle w:val="Lista2"/>
        <w:numPr>
          <w:ilvl w:val="1"/>
          <w:numId w:val="56"/>
        </w:numPr>
        <w:spacing w:before="120" w:after="120"/>
        <w:ind w:left="1134" w:right="1" w:hanging="1135"/>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 PGE EC</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5FDCB990" w:rsidR="000C530B" w:rsidRPr="006B0420" w:rsidRDefault="000C530B" w:rsidP="009131D2">
      <w:pPr>
        <w:pStyle w:val="Lista2"/>
        <w:numPr>
          <w:ilvl w:val="1"/>
          <w:numId w:val="56"/>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GK PGE,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22"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9131D2">
      <w:pPr>
        <w:pStyle w:val="Lista2"/>
        <w:numPr>
          <w:ilvl w:val="0"/>
          <w:numId w:val="84"/>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lastRenderedPageBreak/>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9131D2">
      <w:pPr>
        <w:pStyle w:val="Lista2"/>
        <w:numPr>
          <w:ilvl w:val="0"/>
          <w:numId w:val="84"/>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77777777" w:rsidR="00003E6E" w:rsidRPr="006B0420" w:rsidRDefault="00DB08C5"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6B0420" w:rsidRDefault="009B4E6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 GK PGE</w:t>
      </w:r>
      <w:r w:rsidR="00DB08C5" w:rsidRPr="006B0420">
        <w:rPr>
          <w:rFonts w:ascii="Verdana" w:hAnsi="Verdana" w:cstheme="minorHAnsi"/>
          <w:bCs/>
          <w:sz w:val="18"/>
          <w:szCs w:val="18"/>
        </w:rPr>
        <w:t xml:space="preserve">. </w:t>
      </w:r>
    </w:p>
    <w:p w14:paraId="3620115C"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3E8E7BB" w:rsidR="00003E6E"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GK PGE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73AFFCFE" w:rsidR="00492640"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GK PGE.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3" w:name="_Toc137824145"/>
      <w:bookmarkStart w:id="204" w:name="_Toc154823362"/>
      <w:bookmarkStart w:id="205" w:name="_Toc165273928"/>
      <w:bookmarkStart w:id="206" w:name="_Toc165274197"/>
      <w:bookmarkStart w:id="207" w:name="_Toc243294557"/>
      <w:bookmarkStart w:id="208" w:name="_Toc489350407"/>
      <w:bookmarkStart w:id="209" w:name="_Toc243294553"/>
      <w:bookmarkStart w:id="210" w:name="_Toc489350403"/>
      <w:bookmarkStart w:id="211" w:name="_Toc515896296"/>
      <w:bookmarkStart w:id="212" w:name="_Toc122344800"/>
      <w:r w:rsidRPr="006B0420">
        <w:rPr>
          <w:rFonts w:ascii="Trebuchet MS" w:eastAsiaTheme="majorEastAsia" w:hAnsi="Trebuchet MS" w:cstheme="majorBidi"/>
          <w:b w:val="0"/>
          <w:caps w:val="0"/>
          <w:color w:val="1A7466"/>
          <w:kern w:val="0"/>
          <w:sz w:val="32"/>
          <w:szCs w:val="32"/>
          <w:lang w:val="pl-PL"/>
        </w:rPr>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203"/>
      <w:bookmarkEnd w:id="204"/>
      <w:bookmarkEnd w:id="205"/>
      <w:bookmarkEnd w:id="206"/>
      <w:bookmarkEnd w:id="207"/>
      <w:bookmarkEnd w:id="208"/>
      <w:bookmarkEnd w:id="209"/>
      <w:bookmarkEnd w:id="210"/>
      <w:bookmarkEnd w:id="211"/>
      <w:bookmarkEnd w:id="212"/>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6B0420" w:rsidRDefault="005D3279" w:rsidP="009131D2">
      <w:pPr>
        <w:pStyle w:val="Akapitzlist"/>
        <w:numPr>
          <w:ilvl w:val="1"/>
          <w:numId w:val="57"/>
        </w:numPr>
        <w:spacing w:before="240" w:after="120" w:line="240" w:lineRule="auto"/>
        <w:ind w:left="1134" w:right="1" w:hanging="1134"/>
        <w:rPr>
          <w:rFonts w:ascii="Verdana" w:hAnsi="Verdana" w:cstheme="minorHAnsi"/>
          <w:b/>
          <w:bCs/>
          <w:sz w:val="18"/>
          <w:szCs w:val="18"/>
        </w:rPr>
      </w:pPr>
      <w:r w:rsidRPr="006B0420">
        <w:rPr>
          <w:rFonts w:ascii="Verdana" w:hAnsi="Verdana" w:cstheme="minorHAnsi"/>
          <w:sz w:val="18"/>
          <w:szCs w:val="18"/>
        </w:rPr>
        <w:t>Z Wykonawcą, którego Oferta zostanie wybrana jako najkorzystniejsza</w:t>
      </w:r>
      <w:r w:rsidR="008521EE" w:rsidRPr="006B0420">
        <w:rPr>
          <w:rFonts w:ascii="Verdana" w:hAnsi="Verdana" w:cstheme="minorHAnsi"/>
          <w:sz w:val="18"/>
          <w:szCs w:val="18"/>
        </w:rPr>
        <w:t xml:space="preserve"> Oferta</w:t>
      </w:r>
      <w:r w:rsidRPr="006B0420">
        <w:rPr>
          <w:rFonts w:ascii="Verdana" w:hAnsi="Verdana" w:cstheme="minorHAnsi"/>
          <w:sz w:val="18"/>
          <w:szCs w:val="18"/>
        </w:rPr>
        <w:t xml:space="preserve">, zostanie zawarta przez Zamawiającego Umowa, zgodnie ze wzorem wskazanym w Załączniku nr </w:t>
      </w:r>
      <w:r w:rsidR="0068756E" w:rsidRPr="006B0420">
        <w:rPr>
          <w:rFonts w:ascii="Verdana" w:hAnsi="Verdana" w:cstheme="minorHAnsi"/>
          <w:sz w:val="18"/>
          <w:szCs w:val="18"/>
        </w:rPr>
        <w:t>2</w:t>
      </w:r>
      <w:r w:rsidRPr="006B0420">
        <w:rPr>
          <w:rFonts w:ascii="Verdana" w:hAnsi="Verdana" w:cstheme="minorHAnsi"/>
          <w:b/>
          <w:sz w:val="18"/>
          <w:szCs w:val="18"/>
        </w:rPr>
        <w:t xml:space="preserve"> </w:t>
      </w:r>
      <w:r w:rsidRPr="006B0420">
        <w:rPr>
          <w:rFonts w:ascii="Verdana" w:hAnsi="Verdana" w:cstheme="minorHAnsi"/>
          <w:sz w:val="18"/>
          <w:szCs w:val="18"/>
        </w:rPr>
        <w:t xml:space="preserve">do </w:t>
      </w:r>
      <w:r w:rsidR="00904E94" w:rsidRPr="006B0420">
        <w:rPr>
          <w:rFonts w:ascii="Verdana" w:hAnsi="Verdana" w:cstheme="minorHAnsi"/>
          <w:sz w:val="18"/>
          <w:szCs w:val="18"/>
        </w:rPr>
        <w:t>SWZ</w:t>
      </w:r>
      <w:r w:rsidR="00E33679" w:rsidRPr="006B0420">
        <w:rPr>
          <w:rFonts w:ascii="Verdana" w:hAnsi="Verdana" w:cstheme="minorHAnsi"/>
          <w:sz w:val="18"/>
          <w:szCs w:val="18"/>
        </w:rPr>
        <w:t>.</w:t>
      </w:r>
      <w:r w:rsidR="00DF05F8" w:rsidRPr="006B0420">
        <w:rPr>
          <w:rFonts w:ascii="Verdana" w:hAnsi="Verdana" w:cstheme="minorHAnsi"/>
          <w:sz w:val="18"/>
          <w:szCs w:val="18"/>
        </w:rPr>
        <w:t xml:space="preserve"> Jeżeli </w:t>
      </w:r>
      <w:r w:rsidR="00DF05F8" w:rsidRPr="006B0420">
        <w:rPr>
          <w:rFonts w:ascii="Verdana" w:hAnsi="Verdana" w:cstheme="minorHAnsi"/>
          <w:sz w:val="18"/>
          <w:szCs w:val="18"/>
        </w:rPr>
        <w:lastRenderedPageBreak/>
        <w:t>Zamawiający przewidział w niniejszym SWZ podział zamówienia na części, wówczas Umowy zostaną zawarte odrębnie dla każdej części zamówienia.</w:t>
      </w:r>
    </w:p>
    <w:p w14:paraId="53A1E693" w14:textId="6A61B8DD" w:rsidR="002B7BEC" w:rsidRPr="006B0420" w:rsidRDefault="002B7BEC" w:rsidP="009131D2">
      <w:pPr>
        <w:pStyle w:val="Akapitzlist"/>
        <w:numPr>
          <w:ilvl w:val="1"/>
          <w:numId w:val="57"/>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4FC0AADD" w14:textId="0BD53ABF" w:rsidR="00003E6E" w:rsidRPr="006B0420" w:rsidRDefault="005D3279" w:rsidP="009131D2">
      <w:pPr>
        <w:pStyle w:val="Akapitzlist"/>
        <w:numPr>
          <w:ilvl w:val="1"/>
          <w:numId w:val="57"/>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t>W przypadku, gdy Wykonawca, którego Oferta została wybrana uchyla się od za</w:t>
      </w:r>
      <w:r w:rsidR="000F3AAE" w:rsidRPr="006B0420">
        <w:rPr>
          <w:rFonts w:ascii="Verdana" w:hAnsi="Verdana" w:cstheme="minorHAnsi"/>
          <w:sz w:val="18"/>
          <w:szCs w:val="18"/>
        </w:rPr>
        <w:t>warcia Umowy 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publicznego</w:t>
      </w:r>
      <w:r w:rsidR="002F58A8" w:rsidRPr="006B0420">
        <w:rPr>
          <w:rFonts w:ascii="Verdana" w:hAnsi="Verdana" w:cstheme="minorHAnsi"/>
          <w:sz w:val="18"/>
          <w:szCs w:val="18"/>
        </w:rPr>
        <w:t xml:space="preserve">, </w:t>
      </w:r>
      <w:r w:rsidRPr="006B0420">
        <w:rPr>
          <w:rFonts w:ascii="Verdana" w:hAnsi="Verdana" w:cstheme="minorHAnsi"/>
          <w:sz w:val="18"/>
          <w:szCs w:val="18"/>
        </w:rPr>
        <w:t xml:space="preserve">Zamawiający 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2D67BD46"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3" w:name="_Toc137824143"/>
      <w:bookmarkStart w:id="214" w:name="_Toc154823359"/>
      <w:bookmarkStart w:id="215" w:name="_Toc165273925"/>
      <w:bookmarkStart w:id="216" w:name="_Toc165274194"/>
      <w:bookmarkStart w:id="217" w:name="_Toc243294554"/>
      <w:bookmarkStart w:id="218" w:name="_Toc489350404"/>
      <w:bookmarkStart w:id="219" w:name="_Toc515896297"/>
      <w:bookmarkStart w:id="220" w:name="_Toc122344801"/>
      <w:r w:rsidRPr="006B0420">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13"/>
      <w:bookmarkEnd w:id="214"/>
      <w:bookmarkEnd w:id="215"/>
      <w:bookmarkEnd w:id="216"/>
      <w:bookmarkEnd w:id="217"/>
      <w:bookmarkEnd w:id="218"/>
      <w:bookmarkEnd w:id="219"/>
      <w:bookmarkEnd w:id="220"/>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7FD4E9DD" w14:textId="4B4FC88B" w:rsidR="005817FF" w:rsidRPr="00D25EB5" w:rsidRDefault="005D3279" w:rsidP="009131D2">
      <w:pPr>
        <w:pStyle w:val="Akapitzlist"/>
        <w:numPr>
          <w:ilvl w:val="1"/>
          <w:numId w:val="58"/>
        </w:numPr>
        <w:spacing w:before="120" w:after="120" w:line="240" w:lineRule="auto"/>
        <w:ind w:left="1134" w:right="1" w:hanging="1135"/>
        <w:rPr>
          <w:rFonts w:ascii="Verdana" w:hAnsi="Verdana" w:cstheme="minorHAnsi"/>
          <w:i/>
          <w:sz w:val="18"/>
          <w:szCs w:val="18"/>
        </w:rPr>
      </w:pPr>
      <w:r w:rsidRPr="00D25EB5">
        <w:rPr>
          <w:rFonts w:ascii="Verdana" w:eastAsia="Calibri" w:hAnsi="Verdana" w:cstheme="minorHAnsi"/>
          <w:sz w:val="18"/>
          <w:szCs w:val="18"/>
        </w:rPr>
        <w:t>Zamawiający odstępuje od żądania zabezpieczenia należytego wykonania umowy w niniejszym Postępowaniu</w:t>
      </w:r>
      <w:r w:rsidR="009D5BC2" w:rsidRPr="00D25EB5">
        <w:rPr>
          <w:rFonts w:ascii="Verdana" w:eastAsia="Calibri" w:hAnsi="Verdana" w:cstheme="minorHAnsi"/>
          <w:sz w:val="18"/>
          <w:szCs w:val="18"/>
        </w:rPr>
        <w:t xml:space="preserve"> </w:t>
      </w:r>
      <w:r w:rsidR="009D5BC2" w:rsidRPr="00D25EB5">
        <w:rPr>
          <w:rFonts w:ascii="Verdana" w:hAnsi="Verdana" w:cstheme="minorHAnsi"/>
          <w:sz w:val="18"/>
          <w:szCs w:val="18"/>
          <w:lang w:eastAsia="pl-PL"/>
        </w:rPr>
        <w:t>zakupowym</w:t>
      </w:r>
      <w:r w:rsidRPr="00D25EB5">
        <w:rPr>
          <w:rFonts w:ascii="Verdana" w:eastAsia="Calibri" w:hAnsi="Verdana" w:cstheme="minorHAnsi"/>
          <w:sz w:val="18"/>
          <w:szCs w:val="18"/>
        </w:rPr>
        <w:t>.</w:t>
      </w:r>
    </w:p>
    <w:p w14:paraId="4CB3BA08" w14:textId="77777777" w:rsidR="005D3279" w:rsidRPr="00D25EB5"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1" w:name="_Toc360717346"/>
      <w:bookmarkStart w:id="222" w:name="_Toc404679081"/>
      <w:bookmarkStart w:id="223" w:name="_Toc462325366"/>
      <w:bookmarkStart w:id="224" w:name="_Toc122344805"/>
      <w:r w:rsidRPr="00D25EB5">
        <w:rPr>
          <w:rFonts w:ascii="Trebuchet MS" w:eastAsiaTheme="majorEastAsia" w:hAnsi="Trebuchet MS" w:cstheme="majorBidi"/>
          <w:b w:val="0"/>
          <w:caps w:val="0"/>
          <w:color w:val="1A7466"/>
          <w:kern w:val="0"/>
          <w:sz w:val="32"/>
          <w:szCs w:val="32"/>
          <w:lang w:val="pl-PL"/>
        </w:rPr>
        <w:t>INFORMACJA O F</w:t>
      </w:r>
      <w:r w:rsidR="00BF1B92" w:rsidRPr="00D25EB5">
        <w:rPr>
          <w:rFonts w:ascii="Trebuchet MS" w:eastAsiaTheme="majorEastAsia" w:hAnsi="Trebuchet MS" w:cstheme="majorBidi"/>
          <w:b w:val="0"/>
          <w:caps w:val="0"/>
          <w:color w:val="1A7466"/>
          <w:kern w:val="0"/>
          <w:sz w:val="32"/>
          <w:szCs w:val="32"/>
          <w:lang w:val="pl-PL"/>
        </w:rPr>
        <w:t xml:space="preserve">INANSOWANIU ZAMÓWIENIA </w:t>
      </w:r>
      <w:bookmarkEnd w:id="221"/>
      <w:bookmarkEnd w:id="222"/>
      <w:bookmarkEnd w:id="223"/>
      <w:bookmarkEnd w:id="224"/>
    </w:p>
    <w:p w14:paraId="25F4AD6F" w14:textId="77777777" w:rsidR="00DE36E3" w:rsidRPr="00D25EB5"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D25EB5"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D25EB5"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D25EB5"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D25EB5"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D25EB5"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D25EB5"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D25EB5"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D25EB5"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5716359" w14:textId="77777777" w:rsidR="009730BA" w:rsidRPr="009730BA" w:rsidRDefault="009730BA" w:rsidP="009730BA">
      <w:pPr>
        <w:pStyle w:val="Akapitzlist"/>
        <w:numPr>
          <w:ilvl w:val="0"/>
          <w:numId w:val="69"/>
        </w:numPr>
        <w:suppressAutoHyphens/>
        <w:spacing w:before="120" w:after="120" w:line="240" w:lineRule="auto"/>
        <w:ind w:right="1"/>
        <w:contextualSpacing w:val="0"/>
        <w:outlineLvl w:val="0"/>
        <w:rPr>
          <w:rFonts w:ascii="Verdana" w:hAnsi="Verdana" w:cstheme="minorHAnsi"/>
          <w:vanish/>
          <w:kern w:val="28"/>
          <w:sz w:val="18"/>
          <w:szCs w:val="18"/>
        </w:rPr>
      </w:pPr>
      <w:bookmarkStart w:id="225" w:name="_Toc122344806"/>
    </w:p>
    <w:p w14:paraId="6D3F7266" w14:textId="77777777" w:rsidR="009730BA" w:rsidRPr="009730BA" w:rsidRDefault="009730BA" w:rsidP="009730BA">
      <w:pPr>
        <w:pStyle w:val="Akapitzlist"/>
        <w:numPr>
          <w:ilvl w:val="0"/>
          <w:numId w:val="69"/>
        </w:numPr>
        <w:suppressAutoHyphens/>
        <w:spacing w:before="120" w:after="120" w:line="240" w:lineRule="auto"/>
        <w:ind w:right="1"/>
        <w:contextualSpacing w:val="0"/>
        <w:outlineLvl w:val="0"/>
        <w:rPr>
          <w:rFonts w:ascii="Verdana" w:hAnsi="Verdana" w:cstheme="minorHAnsi"/>
          <w:vanish/>
          <w:kern w:val="28"/>
          <w:sz w:val="18"/>
          <w:szCs w:val="18"/>
        </w:rPr>
      </w:pPr>
    </w:p>
    <w:p w14:paraId="516D50E6" w14:textId="77777777" w:rsidR="009730BA" w:rsidRPr="009730BA" w:rsidRDefault="009730BA" w:rsidP="009730BA">
      <w:pPr>
        <w:pStyle w:val="Akapitzlist"/>
        <w:numPr>
          <w:ilvl w:val="0"/>
          <w:numId w:val="69"/>
        </w:numPr>
        <w:suppressAutoHyphens/>
        <w:spacing w:before="120" w:after="120" w:line="240" w:lineRule="auto"/>
        <w:ind w:right="1"/>
        <w:contextualSpacing w:val="0"/>
        <w:outlineLvl w:val="0"/>
        <w:rPr>
          <w:rFonts w:ascii="Verdana" w:hAnsi="Verdana" w:cstheme="minorHAnsi"/>
          <w:vanish/>
          <w:kern w:val="28"/>
          <w:sz w:val="18"/>
          <w:szCs w:val="18"/>
        </w:rPr>
      </w:pPr>
    </w:p>
    <w:p w14:paraId="53CBD626" w14:textId="77777777" w:rsidR="009730BA" w:rsidRPr="009730BA" w:rsidRDefault="009730BA" w:rsidP="009730BA">
      <w:pPr>
        <w:pStyle w:val="Akapitzlist"/>
        <w:numPr>
          <w:ilvl w:val="0"/>
          <w:numId w:val="69"/>
        </w:numPr>
        <w:suppressAutoHyphens/>
        <w:spacing w:before="120" w:after="120" w:line="240" w:lineRule="auto"/>
        <w:ind w:right="1"/>
        <w:contextualSpacing w:val="0"/>
        <w:outlineLvl w:val="0"/>
        <w:rPr>
          <w:rFonts w:ascii="Verdana" w:hAnsi="Verdana" w:cstheme="minorHAnsi"/>
          <w:vanish/>
          <w:kern w:val="28"/>
          <w:sz w:val="18"/>
          <w:szCs w:val="18"/>
        </w:rPr>
      </w:pPr>
    </w:p>
    <w:p w14:paraId="23567313" w14:textId="77777777" w:rsidR="009730BA" w:rsidRPr="009730BA" w:rsidRDefault="009730BA" w:rsidP="009730BA">
      <w:pPr>
        <w:pStyle w:val="Akapitzlist"/>
        <w:numPr>
          <w:ilvl w:val="0"/>
          <w:numId w:val="69"/>
        </w:numPr>
        <w:suppressAutoHyphens/>
        <w:spacing w:before="120" w:after="120" w:line="240" w:lineRule="auto"/>
        <w:ind w:right="1"/>
        <w:contextualSpacing w:val="0"/>
        <w:outlineLvl w:val="0"/>
        <w:rPr>
          <w:rFonts w:ascii="Verdana" w:hAnsi="Verdana" w:cstheme="minorHAnsi"/>
          <w:vanish/>
          <w:kern w:val="28"/>
          <w:sz w:val="18"/>
          <w:szCs w:val="18"/>
        </w:rPr>
      </w:pPr>
    </w:p>
    <w:p w14:paraId="1D7B9FF9" w14:textId="77777777" w:rsidR="009730BA" w:rsidRPr="009730BA" w:rsidRDefault="009730BA" w:rsidP="009730BA">
      <w:pPr>
        <w:pStyle w:val="Akapitzlist"/>
        <w:numPr>
          <w:ilvl w:val="0"/>
          <w:numId w:val="69"/>
        </w:numPr>
        <w:suppressAutoHyphens/>
        <w:spacing w:before="120" w:after="120" w:line="240" w:lineRule="auto"/>
        <w:ind w:right="1"/>
        <w:contextualSpacing w:val="0"/>
        <w:outlineLvl w:val="0"/>
        <w:rPr>
          <w:rFonts w:ascii="Verdana" w:hAnsi="Verdana" w:cstheme="minorHAnsi"/>
          <w:vanish/>
          <w:kern w:val="28"/>
          <w:sz w:val="18"/>
          <w:szCs w:val="18"/>
        </w:rPr>
      </w:pPr>
    </w:p>
    <w:p w14:paraId="766B5788" w14:textId="77777777" w:rsidR="009730BA" w:rsidRPr="009730BA" w:rsidRDefault="009730BA" w:rsidP="009730BA">
      <w:pPr>
        <w:pStyle w:val="Akapitzlist"/>
        <w:numPr>
          <w:ilvl w:val="0"/>
          <w:numId w:val="69"/>
        </w:numPr>
        <w:suppressAutoHyphens/>
        <w:spacing w:before="120" w:after="120" w:line="240" w:lineRule="auto"/>
        <w:ind w:right="1"/>
        <w:contextualSpacing w:val="0"/>
        <w:outlineLvl w:val="0"/>
        <w:rPr>
          <w:rFonts w:ascii="Verdana" w:hAnsi="Verdana" w:cstheme="minorHAnsi"/>
          <w:vanish/>
          <w:kern w:val="28"/>
          <w:sz w:val="18"/>
          <w:szCs w:val="18"/>
        </w:rPr>
      </w:pPr>
    </w:p>
    <w:p w14:paraId="0EA54D8E" w14:textId="77777777" w:rsidR="009730BA" w:rsidRPr="009730BA" w:rsidRDefault="009730BA" w:rsidP="009730BA">
      <w:pPr>
        <w:pStyle w:val="Akapitzlist"/>
        <w:numPr>
          <w:ilvl w:val="0"/>
          <w:numId w:val="69"/>
        </w:numPr>
        <w:suppressAutoHyphens/>
        <w:spacing w:before="120" w:after="120" w:line="240" w:lineRule="auto"/>
        <w:ind w:right="1"/>
        <w:contextualSpacing w:val="0"/>
        <w:outlineLvl w:val="0"/>
        <w:rPr>
          <w:rFonts w:ascii="Verdana" w:hAnsi="Verdana" w:cstheme="minorHAnsi"/>
          <w:vanish/>
          <w:kern w:val="28"/>
          <w:sz w:val="18"/>
          <w:szCs w:val="18"/>
        </w:rPr>
      </w:pPr>
    </w:p>
    <w:p w14:paraId="4612FB5E" w14:textId="0F0A066D" w:rsidR="00BF1B92" w:rsidRPr="00D25EB5" w:rsidRDefault="00BF1B92" w:rsidP="009730BA">
      <w:pPr>
        <w:pStyle w:val="Nagwek1"/>
        <w:keepNext w:val="0"/>
        <w:keepLines w:val="0"/>
        <w:numPr>
          <w:ilvl w:val="1"/>
          <w:numId w:val="69"/>
        </w:numPr>
        <w:suppressAutoHyphens/>
        <w:spacing w:before="120" w:after="120" w:line="240" w:lineRule="auto"/>
        <w:ind w:right="1"/>
        <w:rPr>
          <w:rFonts w:ascii="Verdana" w:hAnsi="Verdana" w:cstheme="minorHAnsi"/>
          <w:b w:val="0"/>
          <w:caps w:val="0"/>
          <w:sz w:val="18"/>
          <w:szCs w:val="18"/>
          <w:lang w:val="pl-PL"/>
        </w:rPr>
      </w:pPr>
      <w:r w:rsidRPr="00D25EB5">
        <w:rPr>
          <w:rFonts w:ascii="Verdana" w:hAnsi="Verdana" w:cstheme="minorHAnsi"/>
          <w:b w:val="0"/>
          <w:caps w:val="0"/>
          <w:sz w:val="18"/>
          <w:szCs w:val="18"/>
          <w:lang w:val="pl-PL"/>
        </w:rPr>
        <w:t>Zamawiający oświadcza, iż Przedmiot Zamówienia nie będzie finansowany z udziałem środków z Funduszy UE lub innych środków zewnętrznych</w:t>
      </w:r>
      <w:bookmarkEnd w:id="225"/>
      <w:r w:rsidR="00D25EB5" w:rsidRPr="00D25EB5">
        <w:rPr>
          <w:rFonts w:ascii="Verdana" w:hAnsi="Verdana" w:cstheme="minorHAnsi"/>
          <w:b w:val="0"/>
          <w:caps w:val="0"/>
          <w:sz w:val="18"/>
          <w:szCs w:val="18"/>
          <w:lang w:val="pl-PL"/>
        </w:rPr>
        <w:t>.</w:t>
      </w:r>
    </w:p>
    <w:p w14:paraId="73DC6388" w14:textId="77777777"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6" w:name="_Toc531685150"/>
      <w:bookmarkStart w:id="227" w:name="_Toc7422300"/>
      <w:bookmarkStart w:id="228" w:name="_Toc122344808"/>
      <w:r w:rsidRPr="006B0420">
        <w:rPr>
          <w:rFonts w:ascii="Trebuchet MS" w:eastAsiaTheme="majorEastAsia" w:hAnsi="Trebuchet MS" w:cstheme="majorBidi"/>
          <w:b w:val="0"/>
          <w:caps w:val="0"/>
          <w:color w:val="1A7466"/>
          <w:kern w:val="0"/>
          <w:sz w:val="32"/>
          <w:szCs w:val="32"/>
          <w:lang w:val="pl-PL"/>
        </w:rPr>
        <w:t>OCHRONA DANYCH OSOBOWYCH</w:t>
      </w:r>
      <w:bookmarkEnd w:id="226"/>
      <w:bookmarkEnd w:id="227"/>
      <w:bookmarkEnd w:id="228"/>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29" w:name="_Toc122344809"/>
      <w:bookmarkEnd w:id="229"/>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0" w:name="_Toc122344810"/>
      <w:bookmarkEnd w:id="230"/>
    </w:p>
    <w:p w14:paraId="1B5413C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1" w:name="_Toc122344811"/>
      <w:r w:rsidRPr="006B0420">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B0420">
        <w:rPr>
          <w:rFonts w:ascii="Verdana" w:hAnsi="Verdana"/>
          <w:sz w:val="18"/>
          <w:szCs w:val="18"/>
          <w:lang w:val="pl-PL" w:eastAsia="pl-PL"/>
        </w:rPr>
        <w:t>RODO</w:t>
      </w:r>
      <w:r w:rsidRPr="006B0420">
        <w:rPr>
          <w:rFonts w:ascii="Verdana" w:hAnsi="Verdana"/>
          <w:b w:val="0"/>
          <w:sz w:val="18"/>
          <w:szCs w:val="18"/>
          <w:lang w:val="pl-PL" w:eastAsia="pl-PL"/>
        </w:rPr>
        <w:t>”) informujemy, że:</w:t>
      </w:r>
      <w:bookmarkEnd w:id="231"/>
    </w:p>
    <w:p w14:paraId="038751A6" w14:textId="585A3992"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2" w:name="_Toc122344812"/>
      <w:r w:rsidRPr="006B0420">
        <w:rPr>
          <w:rFonts w:ascii="Verdana" w:hAnsi="Verdana"/>
          <w:b w:val="0"/>
          <w:sz w:val="18"/>
          <w:szCs w:val="18"/>
          <w:lang w:val="pl-PL" w:eastAsia="pl-PL"/>
        </w:rPr>
        <w:t>Administratorem Pani / Pana danych osobowych („ADO”) jest:</w:t>
      </w:r>
      <w:bookmarkEnd w:id="232"/>
      <w:r w:rsidRPr="006B0420">
        <w:rPr>
          <w:rFonts w:ascii="Verdana" w:hAnsi="Verdana"/>
          <w:b w:val="0"/>
          <w:sz w:val="18"/>
          <w:szCs w:val="18"/>
          <w:lang w:val="pl-PL" w:eastAsia="pl-PL"/>
        </w:rPr>
        <w:t xml:space="preserve"> </w:t>
      </w:r>
      <w:r w:rsidR="00D25EB5" w:rsidRPr="00D25EB5">
        <w:rPr>
          <w:rFonts w:ascii="Verdana" w:hAnsi="Verdana"/>
          <w:b w:val="0"/>
          <w:sz w:val="18"/>
          <w:szCs w:val="18"/>
          <w:lang w:val="pl-PL" w:eastAsia="pl-PL"/>
        </w:rPr>
        <w:t>4.</w:t>
      </w:r>
      <w:r w:rsidR="00D25EB5" w:rsidRPr="00D25EB5">
        <w:rPr>
          <w:rFonts w:ascii="Verdana" w:hAnsi="Verdana"/>
          <w:b w:val="0"/>
          <w:sz w:val="18"/>
          <w:szCs w:val="18"/>
          <w:lang w:val="pl-PL" w:eastAsia="pl-PL"/>
        </w:rPr>
        <w:tab/>
        <w:t xml:space="preserve">Zespół Elektrociepłowni Wrocławskich KOGENERACJA S.A. z siedzibą we Wrocławiu (50-220) przy ul. </w:t>
      </w:r>
      <w:proofErr w:type="spellStart"/>
      <w:r w:rsidR="00D25EB5" w:rsidRPr="00D25EB5">
        <w:rPr>
          <w:rFonts w:ascii="Verdana" w:hAnsi="Verdana"/>
          <w:b w:val="0"/>
          <w:sz w:val="18"/>
          <w:szCs w:val="18"/>
          <w:lang w:val="pl-PL" w:eastAsia="pl-PL"/>
        </w:rPr>
        <w:t>Łowieckej</w:t>
      </w:r>
      <w:proofErr w:type="spellEnd"/>
      <w:r w:rsidR="00D25EB5" w:rsidRPr="00D25EB5">
        <w:rPr>
          <w:rFonts w:ascii="Verdana" w:hAnsi="Verdana"/>
          <w:b w:val="0"/>
          <w:sz w:val="18"/>
          <w:szCs w:val="18"/>
          <w:lang w:val="pl-PL" w:eastAsia="pl-PL"/>
        </w:rPr>
        <w:t xml:space="preserve"> 24.</w:t>
      </w:r>
    </w:p>
    <w:p w14:paraId="26DFA822" w14:textId="604DCAD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3" w:name="_Toc122344814"/>
      <w:r w:rsidRPr="006B0420">
        <w:rPr>
          <w:rFonts w:ascii="Verdana" w:hAnsi="Verdana"/>
          <w:b w:val="0"/>
          <w:sz w:val="18"/>
          <w:szCs w:val="18"/>
          <w:lang w:val="pl-PL" w:eastAsia="pl-PL"/>
        </w:rPr>
        <w:t xml:space="preserve">W sprawie ochrony swoich danych osobowych może Pani/Pan skontaktować się z: </w:t>
      </w:r>
      <w:hyperlink r:id="rId23" w:history="1">
        <w:r w:rsidR="00D25EB5" w:rsidRPr="006707E3">
          <w:rPr>
            <w:rStyle w:val="Hipercze"/>
            <w:rFonts w:ascii="Verdana" w:hAnsi="Verdana"/>
            <w:b w:val="0"/>
            <w:sz w:val="18"/>
            <w:szCs w:val="18"/>
            <w:lang w:val="pl-PL" w:eastAsia="pl-PL"/>
          </w:rPr>
          <w:t>odo@kogeneracja.com.pl</w:t>
        </w:r>
      </w:hyperlink>
      <w:r w:rsidR="00D25EB5">
        <w:rPr>
          <w:rFonts w:ascii="Verdana" w:hAnsi="Verdana"/>
          <w:b w:val="0"/>
          <w:sz w:val="18"/>
          <w:szCs w:val="18"/>
          <w:lang w:val="pl-PL" w:eastAsia="pl-PL"/>
        </w:rPr>
        <w:t xml:space="preserve"> </w:t>
      </w:r>
      <w:r w:rsidR="00D25EB5" w:rsidRPr="00D25EB5">
        <w:rPr>
          <w:rFonts w:ascii="Verdana" w:hAnsi="Verdana"/>
          <w:b w:val="0"/>
          <w:sz w:val="18"/>
          <w:szCs w:val="18"/>
          <w:lang w:val="pl-PL" w:eastAsia="pl-PL"/>
        </w:rPr>
        <w:t xml:space="preserve"> </w:t>
      </w:r>
      <w:r w:rsidRPr="006B0420">
        <w:rPr>
          <w:rFonts w:ascii="Verdana" w:hAnsi="Verdana"/>
          <w:b w:val="0"/>
          <w:sz w:val="18"/>
          <w:szCs w:val="18"/>
          <w:lang w:val="pl-PL" w:eastAsia="pl-PL"/>
        </w:rPr>
        <w:t xml:space="preserve">lub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33"/>
    </w:p>
    <w:p w14:paraId="6D41DA1E"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4" w:name="_Toc122344815"/>
      <w:r w:rsidRPr="006B0420">
        <w:rPr>
          <w:rFonts w:ascii="Verdana" w:hAnsi="Verdana"/>
          <w:b w:val="0"/>
          <w:sz w:val="18"/>
          <w:szCs w:val="18"/>
          <w:lang w:val="pl-PL" w:eastAsia="pl-PL"/>
        </w:rPr>
        <w:t>Pani/Pana dane osobowe będą przetwarzane na podstawie:</w:t>
      </w:r>
      <w:bookmarkEnd w:id="234"/>
    </w:p>
    <w:p w14:paraId="1259B2D4"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5"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35"/>
    </w:p>
    <w:p w14:paraId="162E214C"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6"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36"/>
    </w:p>
    <w:p w14:paraId="02C00F85"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7" w:name="_Toc122344818"/>
      <w:r w:rsidRPr="006B0420">
        <w:rPr>
          <w:rFonts w:ascii="Verdana" w:hAnsi="Verdana"/>
          <w:b w:val="0"/>
          <w:sz w:val="18"/>
          <w:szCs w:val="18"/>
          <w:lang w:val="pl-PL" w:eastAsia="pl-PL"/>
        </w:rPr>
        <w:t>art. 6 ust. 1 lit. f) RODO (prawnie uzasadniony interes Administratora):</w:t>
      </w:r>
      <w:bookmarkEnd w:id="237"/>
    </w:p>
    <w:p w14:paraId="1D20098E"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b w:val="0"/>
          <w:sz w:val="18"/>
          <w:szCs w:val="18"/>
          <w:lang w:val="pl-PL" w:eastAsia="pl-PL"/>
        </w:rPr>
      </w:pPr>
      <w:bookmarkStart w:id="238"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38"/>
    </w:p>
    <w:p w14:paraId="711B54D1"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39"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39"/>
    </w:p>
    <w:p w14:paraId="4091CAAA"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0" w:name="_Toc122344821"/>
      <w:r w:rsidRPr="006B0420">
        <w:rPr>
          <w:rFonts w:ascii="Verdana" w:hAnsi="Verdana" w:cstheme="minorHAnsi"/>
          <w:b w:val="0"/>
          <w:sz w:val="18"/>
          <w:szCs w:val="18"/>
          <w:lang w:val="pl-PL" w:eastAsia="pl-PL"/>
        </w:rPr>
        <w:t>w celu ewentualnego ustalenia, dochodzenia lub obrony przed roszczeniami,</w:t>
      </w:r>
      <w:bookmarkEnd w:id="240"/>
    </w:p>
    <w:p w14:paraId="3418B599"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1" w:name="_Toc122344822"/>
      <w:r w:rsidRPr="006B0420">
        <w:rPr>
          <w:rFonts w:ascii="Verdana" w:hAnsi="Verdana" w:cstheme="minorHAnsi"/>
          <w:b w:val="0"/>
          <w:sz w:val="18"/>
          <w:szCs w:val="18"/>
          <w:lang w:val="pl-PL" w:eastAsia="pl-PL"/>
        </w:rPr>
        <w:t>w celu ułatwienia komunikacji między podmiotami Grupy Kapitałowej PGE.</w:t>
      </w:r>
      <w:bookmarkEnd w:id="241"/>
    </w:p>
    <w:p w14:paraId="32FB8041"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2"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42"/>
    </w:p>
    <w:p w14:paraId="75741700" w14:textId="01AF0824"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3" w:name="_Toc122344824"/>
      <w:r w:rsidRPr="006B0420">
        <w:rPr>
          <w:rFonts w:ascii="Verdana" w:hAnsi="Verdana"/>
          <w:b w:val="0"/>
          <w:color w:val="1D1B11" w:themeColor="background2" w:themeShade="1A"/>
          <w:sz w:val="18"/>
          <w:szCs w:val="18"/>
          <w:lang w:val="pl-PL" w:eastAsia="pl-PL"/>
        </w:rPr>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przypadku umów zawieranych z osobami fizycznymi lub spółkami cywilnymi)</w:t>
      </w:r>
      <w:bookmarkEnd w:id="243"/>
    </w:p>
    <w:p w14:paraId="01A34F98"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4"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44"/>
    </w:p>
    <w:p w14:paraId="71311F9B" w14:textId="21615496"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5" w:name="_Toc122344826"/>
      <w:r w:rsidRPr="006B0420">
        <w:rPr>
          <w:rFonts w:ascii="Verdana" w:hAnsi="Verdana"/>
          <w:b w:val="0"/>
          <w:color w:val="1D1B11" w:themeColor="background2" w:themeShade="1A"/>
          <w:sz w:val="18"/>
          <w:szCs w:val="18"/>
          <w:lang w:val="pl-PL" w:eastAsia="pl-PL"/>
        </w:rPr>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 xml:space="preserve">przez czas </w:t>
      </w:r>
      <w:r w:rsidRPr="006B0420">
        <w:rPr>
          <w:rFonts w:ascii="Verdana" w:hAnsi="Verdana"/>
          <w:b w:val="0"/>
          <w:color w:val="1D1B11" w:themeColor="background2" w:themeShade="1A"/>
          <w:sz w:val="18"/>
          <w:szCs w:val="18"/>
          <w:lang w:val="pl-PL" w:eastAsia="pl-PL"/>
        </w:rPr>
        <w:lastRenderedPageBreak/>
        <w:t>niezbędny do osiągnięcia celu lub zgłoszenia przez Panią/Pana skutecznego sprzeciwu.</w:t>
      </w:r>
      <w:bookmarkEnd w:id="245"/>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6" w:name="_Toc122344827"/>
      <w:r w:rsidRPr="006B0420">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6"/>
    </w:p>
    <w:p w14:paraId="1A461FB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7" w:name="_Toc122344828"/>
      <w:r w:rsidRPr="006B0420">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47"/>
    </w:p>
    <w:p w14:paraId="0F3BF60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8" w:name="_Toc122344829"/>
      <w:r w:rsidRPr="006B0420">
        <w:rPr>
          <w:rFonts w:ascii="Verdana" w:hAnsi="Verdana"/>
          <w:b w:val="0"/>
          <w:sz w:val="18"/>
          <w:szCs w:val="18"/>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audytorskim, </w:t>
      </w:r>
      <w:r w:rsidRPr="00D25EB5">
        <w:rPr>
          <w:rFonts w:ascii="Verdana" w:hAnsi="Verdana"/>
          <w:b w:val="0"/>
          <w:sz w:val="18"/>
          <w:szCs w:val="18"/>
          <w:lang w:val="pl-PL" w:eastAsia="pl-PL"/>
        </w:rPr>
        <w:t>prawniczym), również tym, którym dane są powierzane, w szczególności spółce PGE Systemy S.A. i PGE Energia Ciepła S.A. Dane osobowe mogą być przekazywane spółce PGE Polska Grupa Energetyczna S.A., w zakresie niezbędnym do celów kontaktowych (wspólne przedsięwzięcie, projekt), w celu sprawowania nadzoru</w:t>
      </w:r>
      <w:r w:rsidRPr="006B0420">
        <w:rPr>
          <w:rFonts w:ascii="Verdana" w:hAnsi="Verdana"/>
          <w:b w:val="0"/>
          <w:sz w:val="18"/>
          <w:szCs w:val="18"/>
          <w:lang w:val="pl-PL" w:eastAsia="pl-PL"/>
        </w:rPr>
        <w:t xml:space="preserve"> właścicielskiego.</w:t>
      </w:r>
      <w:bookmarkEnd w:id="248"/>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9" w:name="_Toc122344830"/>
      <w:r w:rsidRPr="006B0420">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49"/>
    </w:p>
    <w:p w14:paraId="573D179C" w14:textId="1C97A73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0"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50"/>
    </w:p>
    <w:p w14:paraId="5DBF906A" w14:textId="7852693C"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1"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51"/>
    </w:p>
    <w:p w14:paraId="19141D0F" w14:textId="3CEA3D45"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cstheme="minorHAnsi"/>
          <w:b w:val="0"/>
          <w:sz w:val="18"/>
          <w:szCs w:val="18"/>
          <w:lang w:val="pl-PL" w:eastAsia="pl-PL"/>
        </w:rPr>
      </w:pPr>
      <w:bookmarkStart w:id="252"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2"/>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53" w:name="_Toc122344834"/>
      <w:r w:rsidRPr="006B0420">
        <w:rPr>
          <w:rFonts w:ascii="Trebuchet MS" w:hAnsi="Trebuchet MS" w:cstheme="minorHAnsi"/>
          <w:color w:val="1A7466"/>
          <w:sz w:val="28"/>
          <w:szCs w:val="28"/>
        </w:rPr>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53"/>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54" w:name="_Toc122344835"/>
      <w:r w:rsidRPr="006B0420">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254"/>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6DBD1D8F" w14:textId="11CC6F39"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b/>
          <w:sz w:val="18"/>
          <w:szCs w:val="18"/>
        </w:rPr>
        <w:t>Administratorem</w:t>
      </w:r>
      <w:r w:rsidRPr="006B0420">
        <w:rPr>
          <w:rFonts w:ascii="Verdana" w:hAnsi="Verdana" w:cstheme="minorHAnsi"/>
          <w:sz w:val="18"/>
          <w:szCs w:val="18"/>
        </w:rPr>
        <w:t xml:space="preserve"> Pani/Pana danych osobowych jest</w:t>
      </w:r>
      <w:r w:rsidR="00D25EB5">
        <w:rPr>
          <w:rFonts w:ascii="Verdana" w:hAnsi="Verdana" w:cstheme="minorHAnsi"/>
          <w:sz w:val="18"/>
          <w:szCs w:val="18"/>
        </w:rPr>
        <w:t xml:space="preserve"> </w:t>
      </w:r>
      <w:r w:rsidR="00D25EB5" w:rsidRPr="00D25EB5">
        <w:rPr>
          <w:rFonts w:ascii="Verdana" w:hAnsi="Verdana" w:cstheme="minorHAnsi"/>
          <w:sz w:val="18"/>
          <w:szCs w:val="18"/>
        </w:rPr>
        <w:t xml:space="preserve">Zespół Elektrociepłowni Wrocławskich KOGENERACJA S.A. z siedzibą we Wrocławiu (50-220) przy ul. </w:t>
      </w:r>
      <w:proofErr w:type="spellStart"/>
      <w:r w:rsidR="00D25EB5" w:rsidRPr="00D25EB5">
        <w:rPr>
          <w:rFonts w:ascii="Verdana" w:hAnsi="Verdana" w:cstheme="minorHAnsi"/>
          <w:sz w:val="18"/>
          <w:szCs w:val="18"/>
        </w:rPr>
        <w:t>Łowieckej</w:t>
      </w:r>
      <w:proofErr w:type="spellEnd"/>
      <w:r w:rsidR="00D25EB5" w:rsidRPr="00D25EB5">
        <w:rPr>
          <w:rFonts w:ascii="Verdana" w:hAnsi="Verdana" w:cstheme="minorHAnsi"/>
          <w:sz w:val="18"/>
          <w:szCs w:val="18"/>
        </w:rPr>
        <w:t xml:space="preserve"> 24.</w:t>
      </w:r>
      <w:r w:rsidRPr="006B0420">
        <w:rPr>
          <w:rFonts w:ascii="Verdana" w:hAnsi="Verdana" w:cstheme="minorHAnsi"/>
          <w:sz w:val="18"/>
          <w:szCs w:val="18"/>
        </w:rPr>
        <w:t xml:space="preserve"> </w:t>
      </w:r>
    </w:p>
    <w:p w14:paraId="0B23EB51" w14:textId="67F4DBAF"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sz w:val="18"/>
          <w:szCs w:val="18"/>
        </w:rPr>
        <w:t>W sprawie ochrony Pani/Pana danych osobowych można skontaktować się z:</w:t>
      </w:r>
      <w:r w:rsidR="00D25EB5">
        <w:rPr>
          <w:rFonts w:ascii="Verdana" w:hAnsi="Verdana" w:cstheme="minorHAnsi"/>
          <w:sz w:val="18"/>
          <w:szCs w:val="18"/>
        </w:rPr>
        <w:t xml:space="preserve"> </w:t>
      </w:r>
      <w:hyperlink r:id="rId24" w:history="1">
        <w:r w:rsidR="00D25EB5" w:rsidRPr="006707E3">
          <w:rPr>
            <w:rStyle w:val="Hipercze"/>
            <w:rFonts w:ascii="Verdana" w:hAnsi="Verdana" w:cstheme="minorHAnsi"/>
            <w:sz w:val="18"/>
            <w:szCs w:val="18"/>
          </w:rPr>
          <w:t>odo@kogeneracja.com.pl</w:t>
        </w:r>
      </w:hyperlink>
      <w:r w:rsidR="00D25EB5">
        <w:rPr>
          <w:rFonts w:ascii="Verdana" w:hAnsi="Verdana" w:cstheme="minorHAnsi"/>
          <w:sz w:val="18"/>
          <w:szCs w:val="18"/>
        </w:rPr>
        <w:t xml:space="preserve"> </w:t>
      </w:r>
      <w:r w:rsidRPr="006B0420">
        <w:rPr>
          <w:rFonts w:ascii="Verdana" w:hAnsi="Verdana" w:cstheme="minorHAnsi"/>
          <w:sz w:val="18"/>
          <w:szCs w:val="18"/>
        </w:rPr>
        <w:t xml:space="preserve">bądź pisemnie na adres naszej siedziby wskazany w punkcie I powyżej. </w:t>
      </w:r>
    </w:p>
    <w:p w14:paraId="7C07395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Źródło danych</w:t>
      </w:r>
    </w:p>
    <w:p w14:paraId="3C2FEAA4" w14:textId="3BB0B3DA" w:rsidR="00BA4433" w:rsidRPr="00D25EB5" w:rsidRDefault="00BA4433" w:rsidP="00EF5547">
      <w:pPr>
        <w:spacing w:before="120" w:after="120" w:line="276" w:lineRule="auto"/>
        <w:ind w:left="1560" w:right="1"/>
        <w:rPr>
          <w:rFonts w:ascii="Verdana" w:hAnsi="Verdana" w:cstheme="minorHAnsi"/>
          <w:sz w:val="18"/>
          <w:szCs w:val="18"/>
        </w:rPr>
      </w:pPr>
      <w:r w:rsidRPr="00D25EB5">
        <w:rPr>
          <w:rFonts w:ascii="Verdana" w:hAnsi="Verdana" w:cstheme="minorHAnsi"/>
          <w:sz w:val="18"/>
          <w:szCs w:val="18"/>
        </w:rPr>
        <w:t>Pani/Pana dane osobowe zostały przekazane pr</w:t>
      </w:r>
      <w:r w:rsidR="00DA3E99" w:rsidRPr="00D25EB5">
        <w:rPr>
          <w:rFonts w:ascii="Verdana" w:hAnsi="Verdana" w:cstheme="minorHAnsi"/>
          <w:sz w:val="18"/>
          <w:szCs w:val="18"/>
        </w:rPr>
        <w:t xml:space="preserve">zez [nazwa i adres Wykonawcy], </w:t>
      </w:r>
      <w:r w:rsidRPr="00D25EB5">
        <w:rPr>
          <w:rFonts w:ascii="Verdana" w:hAnsi="Verdana" w:cstheme="minorHAnsi"/>
          <w:sz w:val="18"/>
          <w:szCs w:val="18"/>
        </w:rPr>
        <w:t xml:space="preserve">tj. Stronę Postępowania o udzielnie zamówienia niepublicznego nr </w:t>
      </w:r>
      <w:r w:rsidR="00D25EB5" w:rsidRPr="00D25EB5">
        <w:rPr>
          <w:rFonts w:ascii="Verdana" w:hAnsi="Verdana" w:cstheme="minorHAnsi"/>
          <w:sz w:val="18"/>
          <w:szCs w:val="18"/>
        </w:rPr>
        <w:t xml:space="preserve">POST/PEC/PEC/ZWR/00392/2025 </w:t>
      </w:r>
      <w:r w:rsidRPr="00D25EB5">
        <w:rPr>
          <w:rFonts w:ascii="Verdana" w:hAnsi="Verdana" w:cstheme="minorHAnsi"/>
          <w:sz w:val="18"/>
          <w:szCs w:val="18"/>
        </w:rPr>
        <w:t>(dalej: „</w:t>
      </w:r>
      <w:r w:rsidRPr="00D25EB5">
        <w:rPr>
          <w:rFonts w:ascii="Verdana" w:hAnsi="Verdana" w:cstheme="minorHAnsi"/>
          <w:b/>
          <w:sz w:val="18"/>
          <w:szCs w:val="18"/>
        </w:rPr>
        <w:t>Wykonawca</w:t>
      </w:r>
      <w:r w:rsidRPr="00D25EB5">
        <w:rPr>
          <w:rFonts w:ascii="Verdana" w:hAnsi="Verdana" w:cstheme="minorHAnsi"/>
          <w:sz w:val="18"/>
          <w:szCs w:val="18"/>
        </w:rPr>
        <w:t>”).</w:t>
      </w:r>
    </w:p>
    <w:p w14:paraId="15497138" w14:textId="77777777" w:rsidR="00BA4433" w:rsidRPr="00D25EB5"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D25EB5">
        <w:rPr>
          <w:rFonts w:ascii="Verdana" w:hAnsi="Verdana" w:cstheme="minorHAnsi"/>
          <w:sz w:val="18"/>
          <w:szCs w:val="18"/>
        </w:rPr>
        <w:t xml:space="preserve"> </w:t>
      </w:r>
      <w:r w:rsidRPr="00D25EB5">
        <w:rPr>
          <w:rFonts w:ascii="Verdana" w:hAnsi="Verdana" w:cstheme="minorHAnsi"/>
          <w:b/>
          <w:sz w:val="18"/>
          <w:szCs w:val="18"/>
        </w:rPr>
        <w:t>Cele i podstawy przetwarzania</w:t>
      </w:r>
    </w:p>
    <w:p w14:paraId="3D892A71" w14:textId="77777777" w:rsidR="00BA4433" w:rsidRPr="00D25EB5" w:rsidRDefault="00BA4433" w:rsidP="00EF5547">
      <w:pPr>
        <w:spacing w:line="276" w:lineRule="auto"/>
        <w:ind w:left="1418" w:right="1" w:hanging="284"/>
        <w:rPr>
          <w:rFonts w:ascii="Verdana" w:hAnsi="Verdana" w:cstheme="minorHAnsi"/>
          <w:sz w:val="18"/>
          <w:szCs w:val="18"/>
        </w:rPr>
      </w:pPr>
      <w:r w:rsidRPr="00D25EB5">
        <w:rPr>
          <w:rFonts w:ascii="Verdana" w:hAnsi="Verdana" w:cstheme="minorHAnsi"/>
          <w:sz w:val="18"/>
          <w:szCs w:val="18"/>
        </w:rPr>
        <w:t>Będziemy przetwarzać Pani/Pana dane osobowe:</w:t>
      </w:r>
    </w:p>
    <w:p w14:paraId="522DF443" w14:textId="77777777" w:rsidR="00BA4433" w:rsidRPr="00D25EB5"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D25EB5">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D25EB5"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D25EB5">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D25EB5"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D25EB5">
        <w:rPr>
          <w:rFonts w:ascii="Verdana" w:eastAsiaTheme="minorHAnsi" w:hAnsi="Verdana" w:cstheme="minorHAnsi"/>
          <w:sz w:val="18"/>
          <w:szCs w:val="18"/>
        </w:rPr>
        <w:t>w celu realizacji Postępowania między Wykonawcą a Administratorem,</w:t>
      </w:r>
    </w:p>
    <w:p w14:paraId="2F7AF4D2" w14:textId="77777777" w:rsidR="00BA4433" w:rsidRPr="00D25EB5"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D25EB5">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D25EB5" w:rsidRDefault="00BA4433" w:rsidP="00EF5547">
      <w:pPr>
        <w:numPr>
          <w:ilvl w:val="4"/>
          <w:numId w:val="72"/>
        </w:numPr>
        <w:spacing w:line="276" w:lineRule="auto"/>
        <w:ind w:left="1701" w:right="1" w:hanging="284"/>
        <w:contextualSpacing/>
        <w:rPr>
          <w:rFonts w:ascii="Verdana" w:hAnsi="Verdana" w:cstheme="minorHAnsi"/>
          <w:sz w:val="18"/>
          <w:szCs w:val="18"/>
        </w:rPr>
      </w:pPr>
      <w:r w:rsidRPr="00D25EB5">
        <w:rPr>
          <w:rFonts w:ascii="Verdana" w:hAnsi="Verdana" w:cstheme="minorHAnsi"/>
          <w:sz w:val="18"/>
          <w:szCs w:val="18"/>
        </w:rPr>
        <w:t>w celu ewentualnego ustalenia, dochodzenia lub obrony przed roszczeniami.</w:t>
      </w:r>
    </w:p>
    <w:p w14:paraId="24508C57" w14:textId="77777777" w:rsidR="00BA4433" w:rsidRPr="00D25EB5" w:rsidRDefault="00BA4433" w:rsidP="00EF5547">
      <w:pPr>
        <w:numPr>
          <w:ilvl w:val="0"/>
          <w:numId w:val="75"/>
        </w:numPr>
        <w:spacing w:before="120" w:after="120" w:line="276" w:lineRule="auto"/>
        <w:ind w:left="1560" w:right="1" w:hanging="426"/>
        <w:contextualSpacing/>
        <w:rPr>
          <w:rFonts w:ascii="Verdana" w:eastAsiaTheme="minorHAnsi" w:hAnsi="Verdana" w:cstheme="minorHAnsi"/>
          <w:b/>
          <w:sz w:val="18"/>
          <w:szCs w:val="18"/>
        </w:rPr>
      </w:pPr>
      <w:r w:rsidRPr="00D25EB5">
        <w:rPr>
          <w:rFonts w:ascii="Verdana" w:eastAsiaTheme="minorHAnsi" w:hAnsi="Verdana" w:cstheme="minorHAnsi"/>
          <w:b/>
          <w:sz w:val="18"/>
          <w:szCs w:val="18"/>
        </w:rPr>
        <w:t>Prawo do sprzeciwu</w:t>
      </w:r>
    </w:p>
    <w:p w14:paraId="4124A9DE" w14:textId="77777777" w:rsidR="00BA4433" w:rsidRPr="00D25EB5" w:rsidRDefault="00BA4433" w:rsidP="00EF5547">
      <w:pPr>
        <w:spacing w:before="120" w:after="120" w:line="276" w:lineRule="auto"/>
        <w:ind w:left="1560" w:right="1"/>
        <w:contextualSpacing/>
        <w:rPr>
          <w:rFonts w:ascii="Verdana" w:eastAsiaTheme="minorHAnsi" w:hAnsi="Verdana" w:cstheme="minorHAnsi"/>
          <w:sz w:val="18"/>
          <w:szCs w:val="18"/>
        </w:rPr>
      </w:pPr>
      <w:r w:rsidRPr="00D25EB5">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D25EB5"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D25EB5">
        <w:rPr>
          <w:rFonts w:ascii="Verdana" w:hAnsi="Verdana" w:cstheme="minorHAnsi"/>
          <w:b/>
          <w:sz w:val="18"/>
          <w:szCs w:val="18"/>
        </w:rPr>
        <w:t>Kategorie danych</w:t>
      </w:r>
    </w:p>
    <w:p w14:paraId="1DDCE6E0" w14:textId="77777777" w:rsidR="00BA4433" w:rsidRPr="00D25EB5" w:rsidRDefault="00BA4433" w:rsidP="00EF5547">
      <w:pPr>
        <w:spacing w:line="276" w:lineRule="auto"/>
        <w:ind w:left="1134" w:right="1"/>
        <w:rPr>
          <w:rFonts w:ascii="Verdana" w:hAnsi="Verdana" w:cstheme="minorHAnsi"/>
          <w:sz w:val="18"/>
          <w:szCs w:val="18"/>
        </w:rPr>
      </w:pPr>
      <w:r w:rsidRPr="00D25EB5">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D25EB5"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D25EB5">
        <w:rPr>
          <w:rFonts w:ascii="Verdana" w:hAnsi="Verdana" w:cstheme="minorHAnsi"/>
          <w:b/>
          <w:sz w:val="18"/>
          <w:szCs w:val="18"/>
        </w:rPr>
        <w:t>Okres przechowywania danych</w:t>
      </w:r>
    </w:p>
    <w:p w14:paraId="7AA92E7E" w14:textId="77777777" w:rsidR="00BA4433" w:rsidRPr="00D25EB5" w:rsidRDefault="00BA4433" w:rsidP="00EF5547">
      <w:pPr>
        <w:spacing w:line="276" w:lineRule="auto"/>
        <w:ind w:left="1134" w:right="1" w:firstLine="11"/>
        <w:rPr>
          <w:rFonts w:ascii="Verdana" w:hAnsi="Verdana" w:cstheme="minorHAnsi"/>
          <w:sz w:val="18"/>
          <w:szCs w:val="18"/>
        </w:rPr>
      </w:pPr>
      <w:r w:rsidRPr="00D25EB5">
        <w:rPr>
          <w:rFonts w:ascii="Verdana" w:hAnsi="Verdana" w:cstheme="minorHAnsi"/>
          <w:sz w:val="18"/>
          <w:szCs w:val="18"/>
        </w:rPr>
        <w:t>Dane osobowe będą przetwarzane przez czas:</w:t>
      </w:r>
    </w:p>
    <w:p w14:paraId="4769A47D" w14:textId="47CCC6C7" w:rsidR="00BA4433" w:rsidRPr="00D25EB5"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D25EB5">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D25EB5"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D25EB5">
        <w:rPr>
          <w:rFonts w:ascii="Verdana" w:hAnsi="Verdana" w:cstheme="minorHAnsi"/>
          <w:sz w:val="18"/>
          <w:szCs w:val="18"/>
        </w:rPr>
        <w:t>dane przetwarzane na podstawie przepisu prawa - przez okres wynikający z prawa powszechnie obowiązującego,</w:t>
      </w:r>
    </w:p>
    <w:p w14:paraId="126B45A6" w14:textId="77777777" w:rsidR="00BA4433" w:rsidRPr="00D25EB5"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D25EB5">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D25EB5"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D25EB5">
        <w:rPr>
          <w:rFonts w:ascii="Verdana" w:hAnsi="Verdana" w:cstheme="minorHAnsi"/>
          <w:b/>
          <w:sz w:val="18"/>
          <w:szCs w:val="18"/>
        </w:rPr>
        <w:t xml:space="preserve">Odbiorcy danych </w:t>
      </w:r>
    </w:p>
    <w:p w14:paraId="2F7416D4" w14:textId="77777777" w:rsidR="00BA4433" w:rsidRPr="00D25EB5" w:rsidRDefault="00BA4433" w:rsidP="00EF5547">
      <w:pPr>
        <w:spacing w:line="276" w:lineRule="auto"/>
        <w:ind w:left="2127" w:right="1" w:hanging="426"/>
        <w:rPr>
          <w:rFonts w:ascii="Verdana" w:hAnsi="Verdana" w:cstheme="minorHAnsi"/>
          <w:sz w:val="18"/>
          <w:szCs w:val="18"/>
        </w:rPr>
      </w:pPr>
      <w:r w:rsidRPr="00D25EB5">
        <w:rPr>
          <w:rFonts w:ascii="Verdana" w:hAnsi="Verdana" w:cstheme="minorHAnsi"/>
          <w:sz w:val="18"/>
          <w:szCs w:val="18"/>
        </w:rPr>
        <w:t>Pani/Pana dane mogą być przekazywane:</w:t>
      </w:r>
    </w:p>
    <w:p w14:paraId="139C9391" w14:textId="77777777" w:rsidR="00BA4433" w:rsidRPr="00D25EB5" w:rsidRDefault="00BA4433" w:rsidP="00EF5547">
      <w:pPr>
        <w:numPr>
          <w:ilvl w:val="0"/>
          <w:numId w:val="71"/>
        </w:numPr>
        <w:tabs>
          <w:tab w:val="num" w:pos="1069"/>
        </w:tabs>
        <w:spacing w:line="276" w:lineRule="auto"/>
        <w:ind w:left="2127" w:right="1" w:hanging="426"/>
        <w:textAlignment w:val="center"/>
        <w:rPr>
          <w:rFonts w:ascii="Verdana" w:hAnsi="Verdana" w:cstheme="minorHAnsi"/>
          <w:sz w:val="18"/>
          <w:szCs w:val="18"/>
        </w:rPr>
      </w:pPr>
      <w:r w:rsidRPr="00D25EB5">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D25EB5"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D25EB5">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D25EB5"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D25EB5">
        <w:rPr>
          <w:rFonts w:ascii="Verdana" w:hAnsi="Verdana" w:cstheme="minorHAnsi"/>
          <w:color w:val="000000"/>
          <w:sz w:val="18"/>
          <w:szCs w:val="18"/>
        </w:rPr>
        <w:t xml:space="preserve">podmiotom przetwarzającym, które świadczą usługi na rzecz Administratora (np. audytorzy, firmy informatyczne), również tym, </w:t>
      </w:r>
      <w:r w:rsidR="000F3AAE" w:rsidRPr="00D25EB5">
        <w:rPr>
          <w:rFonts w:ascii="Verdana" w:hAnsi="Verdana" w:cstheme="minorHAnsi"/>
          <w:color w:val="000000"/>
          <w:sz w:val="18"/>
          <w:szCs w:val="18"/>
        </w:rPr>
        <w:t>którym te dane są powierzane, w </w:t>
      </w:r>
      <w:r w:rsidRPr="00D25EB5">
        <w:rPr>
          <w:rFonts w:ascii="Verdana" w:hAnsi="Verdana" w:cstheme="minorHAnsi"/>
          <w:color w:val="000000"/>
          <w:sz w:val="18"/>
          <w:szCs w:val="18"/>
        </w:rPr>
        <w:t>szczególności spółce PGE Systemy S.A. i PGE Energia Ciepła S.A.</w:t>
      </w:r>
    </w:p>
    <w:p w14:paraId="06518AD0"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lastRenderedPageBreak/>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usunięcia, ograniczenia lub wniesienia sprzeciwu wobec ich przetwarzania,</w:t>
      </w:r>
    </w:p>
    <w:p w14:paraId="7F615DF7"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Pr="006B0420"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5" w:name="_Toc39813090"/>
      <w:bookmarkStart w:id="256" w:name="_Toc122344836"/>
      <w:bookmarkEnd w:id="255"/>
      <w:bookmarkEnd w:id="256"/>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7" w:name="_Toc122344837"/>
      <w:bookmarkEnd w:id="257"/>
    </w:p>
    <w:p w14:paraId="7F901F1D" w14:textId="0512BEFF"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8" w:name="_Toc122344838"/>
      <w:r w:rsidRPr="006B0420">
        <w:rPr>
          <w:rFonts w:ascii="Trebuchet MS" w:eastAsiaTheme="majorEastAsia" w:hAnsi="Trebuchet MS" w:cstheme="majorBidi"/>
          <w:b w:val="0"/>
          <w:caps w:val="0"/>
          <w:color w:val="1A7466"/>
          <w:kern w:val="0"/>
          <w:sz w:val="32"/>
          <w:szCs w:val="32"/>
          <w:lang w:val="pl-PL"/>
        </w:rPr>
        <w:t>INNE INFORMACJE</w:t>
      </w:r>
      <w:bookmarkEnd w:id="258"/>
    </w:p>
    <w:p w14:paraId="57069957" w14:textId="77777777" w:rsidR="00B95166"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 zakresie nieuregulowanym w niniejszej Specyfikacji stosuje się postanowienia Kodeksu cywilnego.</w:t>
      </w:r>
    </w:p>
    <w:p w14:paraId="33358316" w14:textId="3A46B345" w:rsidR="0077555C"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Wszystkie koszty związane z udziałem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w szczególności związane ze sporządzeniem i złożeniem Oferty ponosi Wykonawca.</w:t>
      </w:r>
    </w:p>
    <w:p w14:paraId="26F2ACB9" w14:textId="0765D17B"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9" w:name="_Toc165273929"/>
      <w:bookmarkStart w:id="260" w:name="_Toc165274198"/>
      <w:bookmarkStart w:id="261" w:name="_Toc243294558"/>
      <w:bookmarkStart w:id="262" w:name="_Toc489350408"/>
      <w:bookmarkStart w:id="263" w:name="_Toc515896301"/>
      <w:bookmarkStart w:id="264"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59"/>
      <w:bookmarkEnd w:id="260"/>
      <w:bookmarkEnd w:id="261"/>
      <w:bookmarkEnd w:id="262"/>
      <w:bookmarkEnd w:id="263"/>
      <w:r w:rsidR="00904E94" w:rsidRPr="006B0420">
        <w:rPr>
          <w:rFonts w:ascii="Trebuchet MS" w:eastAsiaTheme="majorEastAsia" w:hAnsi="Trebuchet MS" w:cstheme="majorBidi"/>
          <w:b w:val="0"/>
          <w:caps w:val="0"/>
          <w:color w:val="1A7466"/>
          <w:kern w:val="0"/>
          <w:sz w:val="32"/>
          <w:szCs w:val="32"/>
          <w:lang w:val="pl-PL"/>
        </w:rPr>
        <w:t>SWZ</w:t>
      </w:r>
      <w:bookmarkEnd w:id="264"/>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087DD1" w:rsidRDefault="00087DD1" w:rsidP="00087DD1">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087DD1" w:rsidRPr="00185AAB" w14:paraId="7633420C" w14:textId="77777777" w:rsidTr="00087DD1">
        <w:trPr>
          <w:trHeight w:val="488"/>
        </w:trPr>
        <w:tc>
          <w:tcPr>
            <w:tcW w:w="1843" w:type="dxa"/>
            <w:shd w:val="clear" w:color="auto" w:fill="1A7466"/>
            <w:vAlign w:val="center"/>
          </w:tcPr>
          <w:p w14:paraId="365A50F9"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Załącznik nr 2</w:t>
            </w:r>
          </w:p>
        </w:tc>
        <w:tc>
          <w:tcPr>
            <w:tcW w:w="6946" w:type="dxa"/>
            <w:shd w:val="clear" w:color="auto" w:fill="1A7466"/>
            <w:vAlign w:val="center"/>
          </w:tcPr>
          <w:p w14:paraId="41E12AC9" w14:textId="77777777" w:rsidR="00087DD1" w:rsidRPr="00087DD1" w:rsidDel="0065578D" w:rsidRDefault="00087DD1" w:rsidP="00087DD1">
            <w:pPr>
              <w:tabs>
                <w:tab w:val="left" w:pos="1980"/>
              </w:tabs>
              <w:spacing w:before="120" w:after="120" w:line="276" w:lineRule="auto"/>
              <w:rPr>
                <w:rFonts w:ascii="Verdana" w:hAnsi="Verdana" w:cs="Calibri"/>
                <w:b/>
                <w:sz w:val="16"/>
                <w:szCs w:val="16"/>
              </w:rPr>
            </w:pPr>
            <w:r w:rsidRPr="00087DD1">
              <w:rPr>
                <w:rFonts w:ascii="Verdana" w:hAnsi="Verdana" w:cs="Calibri"/>
                <w:b/>
                <w:sz w:val="16"/>
                <w:szCs w:val="16"/>
              </w:rPr>
              <w:t>Projekt Umowy</w:t>
            </w:r>
          </w:p>
        </w:tc>
      </w:tr>
      <w:tr w:rsidR="00087DD1" w:rsidRPr="00185AAB" w14:paraId="73A25244" w14:textId="77777777" w:rsidTr="00087DD1">
        <w:trPr>
          <w:trHeight w:val="488"/>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Zobowiązanie podmiotu do oddania zasobów – WZÓR</w:t>
            </w:r>
          </w:p>
        </w:tc>
      </w:tr>
      <w:tr w:rsidR="00087DD1" w:rsidRPr="00185AAB" w14:paraId="3ECCEB90" w14:textId="77777777" w:rsidTr="00087DD1">
        <w:trPr>
          <w:trHeight w:val="488"/>
        </w:trPr>
        <w:tc>
          <w:tcPr>
            <w:tcW w:w="1843" w:type="dxa"/>
            <w:shd w:val="clear" w:color="auto" w:fill="1A7466"/>
            <w:vAlign w:val="center"/>
          </w:tcPr>
          <w:p w14:paraId="45AB6CE2" w14:textId="231B5504"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5</w:t>
            </w:r>
          </w:p>
        </w:tc>
        <w:tc>
          <w:tcPr>
            <w:tcW w:w="6946" w:type="dxa"/>
            <w:shd w:val="clear" w:color="auto" w:fill="1A7466"/>
            <w:vAlign w:val="center"/>
          </w:tcPr>
          <w:p w14:paraId="5C7CE793" w14:textId="7776FC11"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Formularz cenowy – WZÓR</w:t>
            </w:r>
          </w:p>
        </w:tc>
      </w:tr>
      <w:tr w:rsidR="00087DD1" w:rsidRPr="00185AAB" w14:paraId="5C5EC763" w14:textId="77777777" w:rsidTr="00087DD1">
        <w:trPr>
          <w:trHeight w:val="488"/>
        </w:trPr>
        <w:tc>
          <w:tcPr>
            <w:tcW w:w="1843" w:type="dxa"/>
            <w:shd w:val="clear" w:color="auto" w:fill="1A7466"/>
            <w:vAlign w:val="center"/>
          </w:tcPr>
          <w:p w14:paraId="52A248CD" w14:textId="59594243"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6</w:t>
            </w:r>
          </w:p>
        </w:tc>
        <w:tc>
          <w:tcPr>
            <w:tcW w:w="6946" w:type="dxa"/>
            <w:shd w:val="clear" w:color="auto" w:fill="1A7466"/>
            <w:vAlign w:val="center"/>
          </w:tcPr>
          <w:p w14:paraId="36CFC900" w14:textId="6F1B5EDC"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 xml:space="preserve">Wykaz wykonanych </w:t>
            </w:r>
            <w:r w:rsidR="00FF1264">
              <w:rPr>
                <w:rFonts w:ascii="Verdana" w:hAnsi="Verdana" w:cstheme="minorHAnsi"/>
                <w:b/>
                <w:sz w:val="16"/>
                <w:szCs w:val="16"/>
              </w:rPr>
              <w:t xml:space="preserve">robót budowlanych </w:t>
            </w:r>
            <w:r w:rsidRPr="006B0420">
              <w:rPr>
                <w:rFonts w:ascii="Verdana" w:hAnsi="Verdana" w:cstheme="minorHAnsi"/>
                <w:b/>
                <w:sz w:val="16"/>
                <w:szCs w:val="16"/>
              </w:rPr>
              <w:t>– WZÓR</w:t>
            </w:r>
          </w:p>
        </w:tc>
      </w:tr>
    </w:tbl>
    <w:p w14:paraId="685A4FF1" w14:textId="77777777" w:rsidR="00806375" w:rsidRDefault="00806375" w:rsidP="006B0420">
      <w:pPr>
        <w:spacing w:after="80" w:line="240" w:lineRule="auto"/>
        <w:jc w:val="right"/>
        <w:rPr>
          <w:rFonts w:ascii="Verdana" w:hAnsi="Verdana"/>
          <w:b/>
          <w:sz w:val="18"/>
          <w:szCs w:val="18"/>
        </w:rPr>
      </w:pPr>
      <w:bookmarkStart w:id="265" w:name="_Toc515896302"/>
      <w:bookmarkStart w:id="266" w:name="_Toc122344840"/>
      <w:bookmarkEnd w:id="75"/>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6BB9AD16" w:rsidR="007C46A4" w:rsidRPr="006B0420" w:rsidRDefault="008D0ACB" w:rsidP="006B0420">
      <w:pPr>
        <w:spacing w:after="80" w:line="240" w:lineRule="auto"/>
        <w:jc w:val="righ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65"/>
      <w:r w:rsidR="002965D7" w:rsidRPr="006B0420">
        <w:rPr>
          <w:rFonts w:ascii="Verdana" w:hAnsi="Verdana"/>
          <w:b/>
          <w:sz w:val="18"/>
          <w:szCs w:val="18"/>
        </w:rPr>
        <w:t xml:space="preserve"> – ODRĘBNY DOKUMENT</w:t>
      </w:r>
      <w:bookmarkEnd w:id="266"/>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6B0420" w:rsidRDefault="004A54CB" w:rsidP="006B0420">
      <w:pPr>
        <w:spacing w:after="80" w:line="240" w:lineRule="auto"/>
        <w:jc w:val="right"/>
        <w:rPr>
          <w:rFonts w:ascii="Verdana" w:hAnsi="Verdana"/>
          <w:sz w:val="18"/>
          <w:szCs w:val="18"/>
        </w:rPr>
      </w:pPr>
      <w:bookmarkStart w:id="267" w:name="_Toc515896303"/>
      <w:bookmarkStart w:id="268"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r w:rsidR="006E5D03" w:rsidRPr="006B0420">
        <w:rPr>
          <w:rFonts w:ascii="Verdana" w:hAnsi="Verdana"/>
          <w:b/>
          <w:sz w:val="18"/>
          <w:szCs w:val="18"/>
        </w:rPr>
        <w:t>PROJEKT UMOWY</w:t>
      </w:r>
      <w:bookmarkEnd w:id="267"/>
      <w:r w:rsidR="002965D7" w:rsidRPr="006B0420">
        <w:rPr>
          <w:rFonts w:ascii="Verdana" w:hAnsi="Verdana"/>
          <w:b/>
          <w:sz w:val="18"/>
          <w:szCs w:val="18"/>
        </w:rPr>
        <w:t xml:space="preserve"> – ODRĘBNY DOKUMENT</w:t>
      </w:r>
      <w:bookmarkEnd w:id="268"/>
      <w:r w:rsidR="002965D7" w:rsidRPr="006B0420">
        <w:rPr>
          <w:rFonts w:ascii="Verdana" w:hAnsi="Verdana"/>
          <w:b/>
          <w:sz w:val="18"/>
          <w:szCs w:val="18"/>
        </w:rPr>
        <w:t xml:space="preserve"> </w:t>
      </w:r>
    </w:p>
    <w:p w14:paraId="2DE3841B" w14:textId="2C84EE43" w:rsidR="00BE386D" w:rsidRPr="00D25EB5" w:rsidRDefault="007D6D4F" w:rsidP="00D25EB5">
      <w:pPr>
        <w:spacing w:line="240" w:lineRule="auto"/>
        <w:jc w:val="left"/>
        <w:rPr>
          <w:rFonts w:ascii="Verdana" w:hAnsi="Verdana"/>
          <w:b/>
          <w:sz w:val="18"/>
          <w:szCs w:val="18"/>
        </w:rPr>
      </w:pPr>
      <w:r>
        <w:rPr>
          <w:rFonts w:ascii="Verdana" w:hAnsi="Verdana"/>
          <w:b/>
          <w:sz w:val="18"/>
          <w:szCs w:val="18"/>
        </w:rPr>
        <w:br w:type="page"/>
      </w:r>
    </w:p>
    <w:p w14:paraId="5441F2F9" w14:textId="7F22C1FF" w:rsidR="00FC7B5C" w:rsidRPr="002A6CA3" w:rsidRDefault="00FC7B5C" w:rsidP="00607551">
      <w:pPr>
        <w:spacing w:line="240" w:lineRule="auto"/>
        <w:jc w:val="left"/>
        <w:rPr>
          <w:rFonts w:ascii="Verdana" w:hAnsi="Verdana" w:cstheme="minorHAnsi"/>
          <w:sz w:val="20"/>
        </w:rPr>
      </w:pPr>
    </w:p>
    <w:p w14:paraId="2742507A" w14:textId="0A600CE0" w:rsidR="0042031F" w:rsidRPr="006B0420" w:rsidRDefault="0042031F" w:rsidP="006B0420">
      <w:pPr>
        <w:spacing w:after="80" w:line="240" w:lineRule="auto"/>
        <w:jc w:val="right"/>
        <w:rPr>
          <w:rFonts w:ascii="Verdana" w:hAnsi="Verdana"/>
          <w:b/>
          <w:sz w:val="18"/>
          <w:szCs w:val="18"/>
        </w:rPr>
      </w:pPr>
      <w:bookmarkStart w:id="269" w:name="_Toc531077252"/>
      <w:bookmarkStart w:id="270" w:name="_Toc122344842"/>
      <w:r w:rsidRPr="006B0420">
        <w:rPr>
          <w:rFonts w:ascii="Verdana" w:hAnsi="Verdana"/>
          <w:b/>
          <w:sz w:val="18"/>
          <w:szCs w:val="18"/>
        </w:rPr>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269"/>
      <w:bookmarkEnd w:id="270"/>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r w:rsidRPr="006B0420">
              <w:rPr>
                <w:rFonts w:ascii="Verdana" w:hAnsi="Verdana" w:cs="Arial"/>
                <w:b/>
                <w:sz w:val="18"/>
                <w:szCs w:val="18"/>
                <w:lang w:val="de-DE" w:eastAsia="pl-PL"/>
              </w:rPr>
              <w:t>e-mail:</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479FDAE9" w:rsidR="0042031F" w:rsidRPr="00D25EB5"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postępowania o udzielenie </w:t>
      </w:r>
      <w:r w:rsidRPr="00D01297">
        <w:rPr>
          <w:rFonts w:ascii="Verdana" w:hAnsi="Verdana" w:cs="Arial"/>
          <w:sz w:val="18"/>
          <w:szCs w:val="18"/>
        </w:rPr>
        <w:t xml:space="preserve">zamówienia </w:t>
      </w:r>
      <w:r w:rsidRPr="00D01297">
        <w:rPr>
          <w:rFonts w:ascii="Verdana" w:hAnsi="Verdana" w:cstheme="minorHAnsi"/>
          <w:sz w:val="18"/>
          <w:szCs w:val="18"/>
        </w:rPr>
        <w:t xml:space="preserve">nr </w:t>
      </w:r>
      <w:r w:rsidR="00D25EB5" w:rsidRPr="00D01297">
        <w:rPr>
          <w:rFonts w:ascii="Verdana" w:eastAsia="Calibri" w:hAnsi="Verdana" w:cstheme="minorHAnsi"/>
          <w:bCs/>
          <w:sz w:val="18"/>
          <w:szCs w:val="18"/>
          <w:lang w:eastAsia="pl-PL"/>
        </w:rPr>
        <w:t xml:space="preserve">POST/PEC/PEC/ZWR/00392/2025 </w:t>
      </w:r>
      <w:r w:rsidRPr="00D01297">
        <w:rPr>
          <w:rFonts w:ascii="Verdana" w:hAnsi="Verdana" w:cstheme="minorHAnsi"/>
          <w:sz w:val="18"/>
          <w:szCs w:val="18"/>
        </w:rPr>
        <w:t xml:space="preserve">prowadzonego w trybie przetargu nieograniczonego na wykonanie </w:t>
      </w:r>
      <w:r w:rsidR="00BF1B92" w:rsidRPr="00D01297">
        <w:rPr>
          <w:rFonts w:ascii="Verdana" w:hAnsi="Verdana" w:cstheme="minorHAnsi"/>
          <w:sz w:val="18"/>
          <w:szCs w:val="18"/>
        </w:rPr>
        <w:t>robót budowlanych</w:t>
      </w:r>
      <w:r w:rsidRPr="00D25EB5">
        <w:rPr>
          <w:rFonts w:ascii="Verdana" w:hAnsi="Verdana" w:cstheme="minorHAnsi"/>
          <w:sz w:val="18"/>
          <w:szCs w:val="18"/>
        </w:rPr>
        <w:t xml:space="preserve"> pn. </w:t>
      </w:r>
      <w:r w:rsidR="00D25EB5" w:rsidRPr="00D25EB5">
        <w:rPr>
          <w:rFonts w:ascii="Verdana" w:hAnsi="Verdana" w:cstheme="minorHAnsi"/>
          <w:b/>
          <w:sz w:val="18"/>
          <w:szCs w:val="18"/>
        </w:rPr>
        <w:t>Modernizacja budynków i budowli węzła Gospodarki Wodno-Chemicznej w EC Wrocław</w:t>
      </w:r>
      <w:r w:rsidR="009B4E6B" w:rsidRPr="00D25EB5">
        <w:rPr>
          <w:rFonts w:ascii="Verdana" w:hAnsi="Verdana" w:cstheme="minorHAnsi"/>
          <w:b/>
          <w:sz w:val="18"/>
          <w:szCs w:val="18"/>
        </w:rPr>
        <w:t xml:space="preserve"> </w:t>
      </w:r>
      <w:r w:rsidRPr="00D25EB5">
        <w:rPr>
          <w:rFonts w:ascii="Verdana" w:hAnsi="Verdana" w:cstheme="minorHAnsi"/>
          <w:sz w:val="18"/>
          <w:szCs w:val="18"/>
        </w:rPr>
        <w:t>niniejszym</w:t>
      </w:r>
      <w:r w:rsidRPr="00D25EB5">
        <w:rPr>
          <w:rFonts w:ascii="Verdana" w:hAnsi="Verdana" w:cs="Arial"/>
          <w:sz w:val="18"/>
          <w:szCs w:val="18"/>
        </w:rPr>
        <w:t xml:space="preserve"> oświadczamy, że:</w:t>
      </w:r>
    </w:p>
    <w:p w14:paraId="05584691" w14:textId="77777777" w:rsidR="0042031F" w:rsidRPr="00D25EB5"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D25EB5">
        <w:rPr>
          <w:rFonts w:ascii="Verdana" w:hAnsi="Verdana" w:cs="Arial"/>
          <w:sz w:val="18"/>
          <w:szCs w:val="18"/>
        </w:rPr>
        <w:t>Zrealizujemy Przedmiot Zamówienia za następującą Cenę w wysokości:</w:t>
      </w:r>
    </w:p>
    <w:p w14:paraId="2697E12C" w14:textId="72FD552E" w:rsidR="0042031F" w:rsidRPr="00D25EB5" w:rsidRDefault="0042031F" w:rsidP="0042031F">
      <w:pPr>
        <w:pStyle w:val="Akapitzlist"/>
        <w:widowControl w:val="0"/>
        <w:suppressAutoHyphens/>
        <w:spacing w:before="120"/>
        <w:ind w:left="426"/>
        <w:rPr>
          <w:rFonts w:ascii="Verdana" w:hAnsi="Verdana" w:cs="Arial"/>
          <w:b/>
          <w:sz w:val="18"/>
          <w:szCs w:val="18"/>
        </w:rPr>
      </w:pPr>
      <w:r w:rsidRPr="00D25EB5">
        <w:rPr>
          <w:rFonts w:ascii="Verdana" w:hAnsi="Verdana" w:cs="Arial"/>
          <w:b/>
          <w:sz w:val="18"/>
          <w:szCs w:val="18"/>
        </w:rPr>
        <w:t xml:space="preserve">[......] PLN </w:t>
      </w:r>
      <w:r w:rsidRPr="00D25EB5">
        <w:rPr>
          <w:rFonts w:ascii="Verdana" w:hAnsi="Verdana" w:cs="Arial"/>
          <w:sz w:val="18"/>
          <w:szCs w:val="18"/>
        </w:rPr>
        <w:t xml:space="preserve">słownie:  </w:t>
      </w:r>
      <w:r w:rsidRPr="00D25EB5">
        <w:rPr>
          <w:rFonts w:ascii="Verdana" w:hAnsi="Verdana" w:cs="Arial"/>
          <w:b/>
          <w:sz w:val="18"/>
          <w:szCs w:val="18"/>
        </w:rPr>
        <w:t>[......] netto</w:t>
      </w:r>
      <w:r w:rsidRPr="00D25EB5">
        <w:rPr>
          <w:rFonts w:ascii="Verdana" w:hAnsi="Verdana" w:cs="Arial"/>
          <w:sz w:val="18"/>
          <w:szCs w:val="18"/>
        </w:rPr>
        <w:t>,</w:t>
      </w:r>
      <w:r w:rsidRPr="00D25EB5">
        <w:rPr>
          <w:rFonts w:ascii="Verdana" w:hAnsi="Verdana" w:cs="Arial"/>
          <w:b/>
          <w:sz w:val="18"/>
          <w:szCs w:val="18"/>
        </w:rPr>
        <w:t xml:space="preserve"> </w:t>
      </w:r>
      <w:r w:rsidRPr="00D25EB5">
        <w:rPr>
          <w:rFonts w:ascii="Verdana" w:hAnsi="Verdana" w:cs="Arial"/>
          <w:sz w:val="18"/>
          <w:szCs w:val="18"/>
        </w:rPr>
        <w:t xml:space="preserve">powiększoną o wartość podatku (….%) </w:t>
      </w:r>
      <w:r w:rsidRPr="00D25EB5">
        <w:rPr>
          <w:rFonts w:ascii="Verdana" w:hAnsi="Verdana" w:cs="Arial"/>
          <w:b/>
          <w:sz w:val="18"/>
          <w:szCs w:val="18"/>
        </w:rPr>
        <w:t>VAT w wysokości</w:t>
      </w:r>
      <w:r w:rsidRPr="00D25EB5">
        <w:rPr>
          <w:rFonts w:ascii="Verdana" w:hAnsi="Verdana" w:cs="Arial"/>
          <w:sz w:val="18"/>
          <w:szCs w:val="18"/>
        </w:rPr>
        <w:t xml:space="preserve"> </w:t>
      </w:r>
      <w:r w:rsidRPr="00D25EB5">
        <w:rPr>
          <w:rFonts w:ascii="Verdana" w:hAnsi="Verdana" w:cs="Arial"/>
          <w:b/>
          <w:sz w:val="18"/>
          <w:szCs w:val="18"/>
        </w:rPr>
        <w:t>[.....] PLN</w:t>
      </w:r>
      <w:r w:rsidRPr="00D25EB5">
        <w:rPr>
          <w:rFonts w:ascii="Verdana" w:hAnsi="Verdana" w:cs="Arial"/>
          <w:sz w:val="18"/>
          <w:szCs w:val="18"/>
        </w:rPr>
        <w:t xml:space="preserve"> słownie: [......] wyliczoną zgodnie z aktualnie obowiązującymi przepisami prawa, co da cenę w wysokości: </w:t>
      </w:r>
      <w:r w:rsidRPr="00D25EB5">
        <w:rPr>
          <w:rFonts w:ascii="Verdana" w:hAnsi="Verdana" w:cs="Arial"/>
          <w:b/>
          <w:sz w:val="18"/>
          <w:szCs w:val="18"/>
        </w:rPr>
        <w:t xml:space="preserve">[......] PLN </w:t>
      </w:r>
      <w:r w:rsidRPr="00D25EB5">
        <w:rPr>
          <w:rFonts w:ascii="Verdana" w:hAnsi="Verdana" w:cs="Arial"/>
          <w:sz w:val="18"/>
          <w:szCs w:val="18"/>
        </w:rPr>
        <w:t>słownie:  [......]</w:t>
      </w:r>
      <w:r w:rsidRPr="00D25EB5">
        <w:rPr>
          <w:rFonts w:ascii="Verdana" w:hAnsi="Verdana" w:cs="Arial"/>
          <w:b/>
          <w:sz w:val="18"/>
          <w:szCs w:val="18"/>
        </w:rPr>
        <w:t xml:space="preserve"> brutto.</w:t>
      </w:r>
    </w:p>
    <w:p w14:paraId="2BA62D2D" w14:textId="7FE6E8FD" w:rsidR="0042031F" w:rsidRPr="006B0420" w:rsidRDefault="0042031F" w:rsidP="0042031F">
      <w:pPr>
        <w:pStyle w:val="Akapitzlist"/>
        <w:widowControl w:val="0"/>
        <w:suppressAutoHyphens/>
        <w:spacing w:before="120"/>
        <w:ind w:left="426"/>
        <w:rPr>
          <w:rFonts w:ascii="Verdana" w:hAnsi="Verdana" w:cs="Arial"/>
          <w:sz w:val="18"/>
          <w:szCs w:val="18"/>
        </w:rPr>
      </w:pPr>
      <w:r w:rsidRPr="00D25EB5">
        <w:rPr>
          <w:rFonts w:ascii="Verdana" w:hAnsi="Verdana" w:cs="Arial"/>
          <w:sz w:val="18"/>
          <w:szCs w:val="18"/>
        </w:rPr>
        <w:t xml:space="preserve">Szczegółowe zestawienie pozycji cenowych składających się na ostateczną wartość Oferty stanowi </w:t>
      </w:r>
      <w:r w:rsidRPr="00D25EB5">
        <w:rPr>
          <w:rFonts w:ascii="Verdana" w:hAnsi="Verdana" w:cs="Arial"/>
          <w:b/>
          <w:sz w:val="18"/>
          <w:szCs w:val="18"/>
        </w:rPr>
        <w:t xml:space="preserve">Załącznik nr </w:t>
      </w:r>
      <w:r w:rsidR="00A0753C" w:rsidRPr="00D25EB5">
        <w:rPr>
          <w:rFonts w:ascii="Verdana" w:hAnsi="Verdana" w:cs="Arial"/>
          <w:b/>
          <w:sz w:val="18"/>
          <w:szCs w:val="18"/>
        </w:rPr>
        <w:t>5</w:t>
      </w:r>
      <w:r w:rsidRPr="00D25EB5">
        <w:rPr>
          <w:rFonts w:ascii="Verdana" w:hAnsi="Verdana" w:cs="Arial"/>
          <w:b/>
          <w:sz w:val="18"/>
          <w:szCs w:val="18"/>
        </w:rPr>
        <w:t xml:space="preserve"> do </w:t>
      </w:r>
      <w:r w:rsidR="00904E94" w:rsidRPr="00D25EB5">
        <w:rPr>
          <w:rFonts w:ascii="Verdana" w:hAnsi="Verdana" w:cs="Arial"/>
          <w:b/>
          <w:sz w:val="18"/>
          <w:szCs w:val="18"/>
        </w:rPr>
        <w:t>SWZ</w:t>
      </w:r>
      <w:r w:rsidRPr="00D25EB5">
        <w:rPr>
          <w:rFonts w:ascii="Verdana" w:hAnsi="Verdana" w:cs="Arial"/>
          <w:b/>
          <w:sz w:val="18"/>
          <w:szCs w:val="18"/>
        </w:rPr>
        <w:t xml:space="preserve"> – Formularz Cenowy</w:t>
      </w:r>
      <w:r w:rsidR="009730BA">
        <w:rPr>
          <w:rFonts w:ascii="Verdana" w:hAnsi="Verdana" w:cs="Arial"/>
          <w:b/>
          <w:sz w:val="18"/>
          <w:szCs w:val="18"/>
        </w:rPr>
        <w:t>.</w:t>
      </w: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lastRenderedPageBreak/>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obywatelem rosyjskim lub osobą fizyczną lub prawną, podmiotem lub organem z siedzibą w Rosji;osobą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xml:space="preserve">, </w:t>
      </w:r>
      <w:r w:rsidR="000F3AAE" w:rsidRPr="006B0420">
        <w:rPr>
          <w:rFonts w:ascii="Verdana" w:hAnsi="Verdana" w:cs="Arial"/>
          <w:sz w:val="18"/>
          <w:szCs w:val="18"/>
        </w:rPr>
        <w:lastRenderedPageBreak/>
        <w:t>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mikroprzedsiębiorcą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7D157E">
      <w:pPr>
        <w:pStyle w:val="Akapitzlist"/>
        <w:numPr>
          <w:ilvl w:val="3"/>
          <w:numId w:val="60"/>
        </w:numPr>
        <w:spacing w:line="360" w:lineRule="auto"/>
        <w:ind w:left="425" w:right="2" w:hanging="425"/>
        <w:rPr>
          <w:rFonts w:ascii="Verdana" w:hAnsi="Verdana" w:cstheme="minorHAnsi"/>
          <w:sz w:val="18"/>
          <w:szCs w:val="18"/>
        </w:rPr>
      </w:pPr>
      <w:r w:rsidRPr="006B0420">
        <w:rPr>
          <w:rFonts w:ascii="Verdana" w:hAnsi="Verdana" w:cstheme="minorHAnsi"/>
          <w:sz w:val="18"/>
          <w:szCs w:val="18"/>
        </w:rPr>
        <w:lastRenderedPageBreak/>
        <w:t>Oświadczam, że w stosunku do wska</w:t>
      </w:r>
      <w:r w:rsidR="00875B53" w:rsidRPr="006B0420">
        <w:rPr>
          <w:rFonts w:ascii="Verdana" w:hAnsi="Verdana" w:cstheme="minorHAnsi"/>
          <w:sz w:val="18"/>
          <w:szCs w:val="18"/>
        </w:rPr>
        <w:t>zanego/ych</w:t>
      </w:r>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którego/ych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5"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3768CADB"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00D25EB5" w:rsidRPr="00D25EB5">
        <w:rPr>
          <w:rFonts w:ascii="Verdana" w:eastAsia="Calibri" w:hAnsi="Verdana" w:cstheme="minorHAnsi"/>
          <w:bCs/>
          <w:sz w:val="18"/>
          <w:szCs w:val="18"/>
          <w:lang w:eastAsia="pl-PL"/>
        </w:rPr>
        <w:t>POST/PEC/PEC/ZWR/00392/2025</w:t>
      </w:r>
      <w:r w:rsidR="00D25EB5">
        <w:rPr>
          <w:rFonts w:ascii="Verdana" w:eastAsia="Calibri" w:hAnsi="Verdana" w:cstheme="minorHAnsi"/>
          <w:bCs/>
          <w:sz w:val="18"/>
          <w:szCs w:val="18"/>
          <w:lang w:eastAsia="pl-PL"/>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274" w:name="_Toc515896308"/>
      <w:bookmarkStart w:id="275" w:name="_Toc122344843"/>
      <w:r>
        <w:rPr>
          <w:rFonts w:ascii="Verdana" w:hAnsi="Verdana"/>
          <w:b/>
          <w:sz w:val="18"/>
          <w:szCs w:val="18"/>
        </w:rPr>
        <w:br w:type="page"/>
      </w:r>
    </w:p>
    <w:p w14:paraId="256CBDA1" w14:textId="27E7F83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274"/>
      <w:bookmarkEnd w:id="275"/>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B93146">
              <w:rPr>
                <w:rFonts w:ascii="Trebuchet MS" w:hAnsi="Trebuchet MS"/>
                <w:b w:val="0"/>
                <w:color w:val="1A7466"/>
                <w:sz w:val="32"/>
                <w:szCs w:val="32"/>
                <w:lang w:val="pl-PL"/>
              </w:rPr>
              <w:t xml:space="preserve">ZOBOWIĄZANIE PODMIOTU DO ODDANIA WYKONAWCY </w:t>
            </w:r>
            <w:bookmarkStart w:id="276" w:name="_Toc40987563"/>
            <w:bookmarkStart w:id="277"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Pr="00B93146"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3213906A" w14:textId="52556550" w:rsidR="000570A8" w:rsidRPr="006B0420" w:rsidRDefault="000570A8" w:rsidP="000570A8">
            <w:pPr>
              <w:pStyle w:val="Nagwek1"/>
              <w:keepNext w:val="0"/>
              <w:keepLines w:val="0"/>
              <w:suppressAutoHyphens/>
              <w:spacing w:before="120" w:after="120" w:line="240" w:lineRule="auto"/>
              <w:ind w:left="360" w:right="-284"/>
              <w:jc w:val="center"/>
              <w:rPr>
                <w:rFonts w:ascii="Verdana" w:hAnsi="Verdana"/>
                <w:caps w:val="0"/>
                <w:sz w:val="18"/>
                <w:szCs w:val="18"/>
                <w:lang w:val="pl-PL"/>
              </w:rPr>
            </w:pPr>
            <w:r w:rsidRPr="00B93146">
              <w:rPr>
                <w:rFonts w:ascii="Verdana" w:hAnsi="Verdana"/>
                <w:b w:val="0"/>
                <w:sz w:val="18"/>
                <w:szCs w:val="18"/>
                <w:lang w:val="pl-PL"/>
              </w:rPr>
              <w:t>w trakcie realizacji Zamówienia pn.:</w:t>
            </w:r>
            <w:bookmarkStart w:id="278" w:name="_Toc40987564"/>
            <w:bookmarkStart w:id="279" w:name="_Toc51166481"/>
            <w:bookmarkEnd w:id="276"/>
            <w:bookmarkEnd w:id="277"/>
            <w:r w:rsidRPr="006B0420">
              <w:rPr>
                <w:rFonts w:ascii="Verdana" w:hAnsi="Verdana"/>
                <w:caps w:val="0"/>
                <w:sz w:val="18"/>
                <w:szCs w:val="18"/>
                <w:lang w:val="pl-PL"/>
              </w:rPr>
              <w:t xml:space="preserve"> </w:t>
            </w:r>
            <w:r w:rsidRPr="006B0420">
              <w:rPr>
                <w:rFonts w:ascii="Verdana" w:hAnsi="Verdana"/>
                <w:b w:val="0"/>
                <w:caps w:val="0"/>
                <w:sz w:val="18"/>
                <w:szCs w:val="18"/>
                <w:lang w:val="pl-PL"/>
              </w:rPr>
              <w:t>„</w:t>
            </w:r>
            <w:r w:rsidR="000E4CC2" w:rsidRPr="000E4CC2">
              <w:rPr>
                <w:rFonts w:ascii="Verdana" w:hAnsi="Verdana"/>
                <w:b w:val="0"/>
                <w:caps w:val="0"/>
                <w:sz w:val="18"/>
                <w:szCs w:val="18"/>
                <w:lang w:val="pl-PL"/>
              </w:rPr>
              <w:t>Modernizacja budynków i budowli węzła Gospodarki Wodno-Chemicznej w EC Wrocław</w:t>
            </w:r>
            <w:r w:rsidRPr="006B0420">
              <w:rPr>
                <w:rFonts w:ascii="Verdana" w:hAnsi="Verdana"/>
                <w:b w:val="0"/>
                <w:caps w:val="0"/>
                <w:sz w:val="18"/>
                <w:szCs w:val="18"/>
                <w:lang w:val="pl-PL"/>
              </w:rPr>
              <w:t>”</w:t>
            </w:r>
            <w:bookmarkEnd w:id="278"/>
            <w:bookmarkEnd w:id="279"/>
          </w:p>
          <w:p w14:paraId="16BEA030" w14:textId="77777777" w:rsidR="000570A8" w:rsidRDefault="000570A8" w:rsidP="000032C2">
            <w:pPr>
              <w:jc w:val="center"/>
              <w:rPr>
                <w:sz w:val="18"/>
                <w:szCs w:val="18"/>
              </w:rPr>
            </w:pPr>
            <w:bookmarkStart w:id="280" w:name="_Toc40987565"/>
            <w:bookmarkStart w:id="281" w:name="_Toc51166482"/>
          </w:p>
          <w:p w14:paraId="06A5CEEC" w14:textId="32E34A7C" w:rsidR="00EA7443" w:rsidRPr="002A6CA3" w:rsidRDefault="000570A8" w:rsidP="000032C2">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00D25EB5" w:rsidRPr="00D25EB5">
              <w:rPr>
                <w:rFonts w:ascii="Verdana" w:hAnsi="Verdana"/>
                <w:b/>
                <w:sz w:val="18"/>
                <w:szCs w:val="18"/>
              </w:rPr>
              <w:t>POST/PEC/PEC/ZWR/00392/2025</w:t>
            </w:r>
            <w:r w:rsidRPr="006B0420">
              <w:rPr>
                <w:rFonts w:ascii="Verdana" w:hAnsi="Verdana"/>
                <w:b/>
                <w:sz w:val="18"/>
                <w:szCs w:val="18"/>
              </w:rPr>
              <w:t>)</w:t>
            </w:r>
            <w:bookmarkEnd w:id="280"/>
            <w:bookmarkEnd w:id="281"/>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5017883F" w:rsidR="00EA7443" w:rsidRPr="000E4CC2" w:rsidRDefault="00EA7443" w:rsidP="001261C2">
      <w:pPr>
        <w:autoSpaceDE w:val="0"/>
        <w:autoSpaceDN w:val="0"/>
        <w:adjustRightInd w:val="0"/>
        <w:spacing w:before="120" w:after="120" w:line="240" w:lineRule="auto"/>
        <w:rPr>
          <w:rFonts w:ascii="Verdana" w:hAnsi="Verdana" w:cstheme="minorHAnsi"/>
          <w:sz w:val="18"/>
          <w:szCs w:val="18"/>
        </w:rPr>
      </w:pPr>
      <w:r w:rsidRPr="000E4CC2">
        <w:rPr>
          <w:rFonts w:ascii="Verdana" w:hAnsi="Verdana" w:cstheme="minorHAnsi"/>
          <w:b/>
          <w:sz w:val="18"/>
          <w:szCs w:val="18"/>
        </w:rPr>
        <w:t>OŚWIADCZAMY</w:t>
      </w:r>
      <w:r w:rsidRPr="000E4CC2">
        <w:rPr>
          <w:rFonts w:ascii="Verdana" w:hAnsi="Verdana" w:cstheme="minorHAnsi"/>
          <w:sz w:val="18"/>
          <w:szCs w:val="18"/>
        </w:rPr>
        <w:t xml:space="preserve">, iż zobowiązujemy się do oddania Wykonawcy, tj. </w:t>
      </w:r>
      <w:r w:rsidR="000F3AAE" w:rsidRPr="000E4CC2">
        <w:rPr>
          <w:rFonts w:ascii="Verdana" w:hAnsi="Verdana" w:cstheme="minorHAnsi"/>
          <w:sz w:val="18"/>
          <w:szCs w:val="18"/>
        </w:rPr>
        <w:t>………………………………….……... z </w:t>
      </w:r>
      <w:r w:rsidRPr="000E4CC2">
        <w:rPr>
          <w:rFonts w:ascii="Verdana" w:hAnsi="Verdana" w:cstheme="minorHAnsi"/>
          <w:sz w:val="18"/>
          <w:szCs w:val="18"/>
        </w:rPr>
        <w:t>siedzibą w …………………………………….., do dyspozycji niezbędne zasoby na potrzeby realizacji przedmiotowego Zamówienia</w:t>
      </w:r>
      <w:r w:rsidR="000E4CC2" w:rsidRPr="000E4CC2">
        <w:rPr>
          <w:rFonts w:ascii="Verdana" w:hAnsi="Verdana" w:cstheme="minorHAnsi"/>
          <w:sz w:val="18"/>
          <w:szCs w:val="18"/>
        </w:rPr>
        <w:t xml:space="preserve"> </w:t>
      </w:r>
      <w:r w:rsidRPr="000E4CC2">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0E4CC2" w14:paraId="7CDAEF18" w14:textId="77777777" w:rsidTr="006B0420">
        <w:trPr>
          <w:trHeight w:val="1171"/>
        </w:trPr>
        <w:tc>
          <w:tcPr>
            <w:tcW w:w="2156" w:type="dxa"/>
            <w:shd w:val="clear" w:color="auto" w:fill="1A7466"/>
            <w:vAlign w:val="center"/>
          </w:tcPr>
          <w:p w14:paraId="0023657F" w14:textId="77777777" w:rsidR="00EA7443" w:rsidRPr="000E4CC2" w:rsidRDefault="00EA7443" w:rsidP="00AB4C0C">
            <w:pPr>
              <w:autoSpaceDE w:val="0"/>
              <w:autoSpaceDN w:val="0"/>
              <w:adjustRightInd w:val="0"/>
              <w:jc w:val="center"/>
              <w:rPr>
                <w:rFonts w:ascii="Verdana" w:hAnsi="Verdana" w:cstheme="minorHAnsi"/>
                <w:b/>
                <w:sz w:val="16"/>
                <w:szCs w:val="16"/>
              </w:rPr>
            </w:pPr>
            <w:r w:rsidRPr="000E4CC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0E4CC2" w:rsidRDefault="00EA7443" w:rsidP="000032C2">
            <w:pPr>
              <w:autoSpaceDE w:val="0"/>
              <w:autoSpaceDN w:val="0"/>
              <w:adjustRightInd w:val="0"/>
              <w:jc w:val="center"/>
              <w:rPr>
                <w:rFonts w:ascii="Verdana" w:hAnsi="Verdana" w:cstheme="minorHAnsi"/>
                <w:b/>
                <w:sz w:val="16"/>
                <w:szCs w:val="16"/>
              </w:rPr>
            </w:pPr>
            <w:r w:rsidRPr="000E4CC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0E4CC2" w:rsidRDefault="00EA7443" w:rsidP="000032C2">
            <w:pPr>
              <w:autoSpaceDE w:val="0"/>
              <w:autoSpaceDN w:val="0"/>
              <w:adjustRightInd w:val="0"/>
              <w:jc w:val="center"/>
              <w:rPr>
                <w:rFonts w:ascii="Verdana" w:hAnsi="Verdana" w:cstheme="minorHAnsi"/>
                <w:b/>
                <w:sz w:val="16"/>
                <w:szCs w:val="16"/>
              </w:rPr>
            </w:pPr>
            <w:r w:rsidRPr="000E4CC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0E4CC2" w:rsidRDefault="00EA7443" w:rsidP="000032C2">
            <w:pPr>
              <w:autoSpaceDE w:val="0"/>
              <w:autoSpaceDN w:val="0"/>
              <w:adjustRightInd w:val="0"/>
              <w:jc w:val="center"/>
              <w:rPr>
                <w:rFonts w:ascii="Verdana" w:hAnsi="Verdana" w:cstheme="minorHAnsi"/>
                <w:b/>
                <w:sz w:val="16"/>
                <w:szCs w:val="16"/>
              </w:rPr>
            </w:pPr>
            <w:r w:rsidRPr="000E4CC2">
              <w:rPr>
                <w:rFonts w:ascii="Verdana" w:hAnsi="Verdana" w:cstheme="minorHAnsi"/>
                <w:b/>
                <w:sz w:val="16"/>
                <w:szCs w:val="16"/>
              </w:rPr>
              <w:t xml:space="preserve">Sposób wykorzystania zasobów przez Wykonawcę, przy wykonywaniu zamówienia </w:t>
            </w:r>
            <w:r w:rsidR="001B63ED" w:rsidRPr="000E4CC2">
              <w:rPr>
                <w:rFonts w:ascii="Verdana" w:hAnsi="Verdana" w:cstheme="minorHAnsi"/>
                <w:b/>
                <w:sz w:val="16"/>
                <w:szCs w:val="16"/>
              </w:rPr>
              <w:t>nie</w:t>
            </w:r>
            <w:r w:rsidRPr="000E4CC2">
              <w:rPr>
                <w:rFonts w:ascii="Verdana" w:hAnsi="Verdana" w:cstheme="minorHAnsi"/>
                <w:b/>
                <w:sz w:val="16"/>
                <w:szCs w:val="16"/>
              </w:rPr>
              <w:t>publicznego</w:t>
            </w:r>
          </w:p>
        </w:tc>
        <w:tc>
          <w:tcPr>
            <w:tcW w:w="2269" w:type="dxa"/>
            <w:shd w:val="clear" w:color="auto" w:fill="1A7466"/>
            <w:vAlign w:val="center"/>
          </w:tcPr>
          <w:p w14:paraId="1FFE60F9" w14:textId="77777777" w:rsidR="00EA7443" w:rsidRPr="000E4CC2" w:rsidRDefault="00EA7443" w:rsidP="000032C2">
            <w:pPr>
              <w:autoSpaceDE w:val="0"/>
              <w:autoSpaceDN w:val="0"/>
              <w:adjustRightInd w:val="0"/>
              <w:jc w:val="center"/>
              <w:rPr>
                <w:rFonts w:ascii="Verdana" w:hAnsi="Verdana" w:cstheme="minorHAnsi"/>
                <w:b/>
                <w:sz w:val="16"/>
                <w:szCs w:val="16"/>
              </w:rPr>
            </w:pPr>
            <w:r w:rsidRPr="000E4CC2">
              <w:rPr>
                <w:rFonts w:ascii="Verdana" w:hAnsi="Verdana" w:cstheme="minorHAnsi"/>
                <w:b/>
                <w:sz w:val="16"/>
                <w:szCs w:val="16"/>
              </w:rPr>
              <w:t>Czy zasoby są udostępniane na cały okres realizacji zamówienia/umowy (TAK/NIE</w:t>
            </w:r>
            <w:r w:rsidRPr="000E4CC2">
              <w:rPr>
                <w:rFonts w:ascii="Verdana" w:hAnsi="Verdana" w:cstheme="minorHAnsi"/>
                <w:b/>
                <w:sz w:val="16"/>
                <w:szCs w:val="16"/>
                <w:vertAlign w:val="superscript"/>
              </w:rPr>
              <w:footnoteReference w:id="7"/>
            </w:r>
            <w:r w:rsidRPr="000E4CC2">
              <w:rPr>
                <w:rFonts w:ascii="Verdana" w:hAnsi="Verdana" w:cstheme="minorHAnsi"/>
                <w:b/>
                <w:sz w:val="16"/>
                <w:szCs w:val="16"/>
              </w:rPr>
              <w:t>)</w:t>
            </w:r>
          </w:p>
        </w:tc>
      </w:tr>
      <w:tr w:rsidR="00EA7443" w:rsidRPr="000E4CC2" w14:paraId="4627295B" w14:textId="77777777" w:rsidTr="006B0420">
        <w:trPr>
          <w:trHeight w:val="451"/>
        </w:trPr>
        <w:tc>
          <w:tcPr>
            <w:tcW w:w="2156" w:type="dxa"/>
            <w:shd w:val="clear" w:color="auto" w:fill="F2F2F2" w:themeFill="background1" w:themeFillShade="F2"/>
            <w:vAlign w:val="center"/>
          </w:tcPr>
          <w:p w14:paraId="479D767F" w14:textId="78A2AAC9" w:rsidR="00EA7443" w:rsidRPr="000E4CC2" w:rsidRDefault="001B63ED" w:rsidP="000032C2">
            <w:pPr>
              <w:autoSpaceDE w:val="0"/>
              <w:autoSpaceDN w:val="0"/>
              <w:adjustRightInd w:val="0"/>
              <w:spacing w:line="240" w:lineRule="auto"/>
              <w:jc w:val="center"/>
              <w:rPr>
                <w:rFonts w:ascii="Verdana" w:hAnsi="Verdana" w:cstheme="minorHAnsi"/>
                <w:sz w:val="16"/>
                <w:szCs w:val="16"/>
              </w:rPr>
            </w:pPr>
            <w:r w:rsidRPr="000E4CC2">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40548315" w:rsidR="00EA7443" w:rsidRPr="000E4CC2" w:rsidRDefault="00EA7443" w:rsidP="000032C2">
            <w:pPr>
              <w:autoSpaceDE w:val="0"/>
              <w:autoSpaceDN w:val="0"/>
              <w:adjustRightInd w:val="0"/>
              <w:jc w:val="center"/>
              <w:rPr>
                <w:rFonts w:ascii="Verdana" w:hAnsi="Verdana" w:cstheme="minorHAnsi"/>
                <w:sz w:val="16"/>
                <w:szCs w:val="16"/>
              </w:rPr>
            </w:pPr>
            <w:r w:rsidRPr="000E4CC2">
              <w:rPr>
                <w:rFonts w:ascii="Verdana" w:hAnsi="Verdana" w:cstheme="minorHAnsi"/>
                <w:sz w:val="16"/>
                <w:szCs w:val="16"/>
              </w:rPr>
              <w:t>Doświadczenie</w:t>
            </w:r>
          </w:p>
        </w:tc>
        <w:tc>
          <w:tcPr>
            <w:tcW w:w="1701" w:type="dxa"/>
          </w:tcPr>
          <w:p w14:paraId="3382A74C" w14:textId="77777777" w:rsidR="00EA7443" w:rsidRPr="000E4CC2"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0E4CC2"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0E4CC2" w:rsidRDefault="00EA7443" w:rsidP="000032C2">
            <w:pPr>
              <w:autoSpaceDE w:val="0"/>
              <w:autoSpaceDN w:val="0"/>
              <w:adjustRightInd w:val="0"/>
              <w:rPr>
                <w:rFonts w:ascii="Verdana" w:hAnsi="Verdana" w:cstheme="minorHAnsi"/>
                <w:sz w:val="20"/>
              </w:rPr>
            </w:pPr>
          </w:p>
        </w:tc>
      </w:tr>
    </w:tbl>
    <w:p w14:paraId="676A66C4" w14:textId="77777777" w:rsidR="00EA7443" w:rsidRPr="000E4CC2" w:rsidRDefault="00EA7443">
      <w:pPr>
        <w:autoSpaceDE w:val="0"/>
        <w:autoSpaceDN w:val="0"/>
        <w:adjustRightInd w:val="0"/>
        <w:rPr>
          <w:rFonts w:ascii="Verdana" w:hAnsi="Verdana" w:cstheme="minorHAnsi"/>
          <w:i/>
          <w:sz w:val="18"/>
          <w:szCs w:val="18"/>
        </w:rPr>
      </w:pPr>
      <w:r w:rsidRPr="000E4CC2">
        <w:rPr>
          <w:rFonts w:ascii="Verdana" w:hAnsi="Verdana" w:cstheme="minorHAnsi"/>
          <w:b/>
          <w:i/>
          <w:sz w:val="18"/>
          <w:szCs w:val="18"/>
        </w:rPr>
        <w:t xml:space="preserve">Uwaga: </w:t>
      </w:r>
      <w:r w:rsidRPr="000E4CC2">
        <w:rPr>
          <w:rFonts w:ascii="Verdana" w:hAnsi="Verdana" w:cstheme="minorHAnsi"/>
          <w:i/>
          <w:sz w:val="18"/>
          <w:szCs w:val="18"/>
        </w:rPr>
        <w:t xml:space="preserve">Prosimy nie modyfikować pól tabeli oznaczonych kolorem szarym. Podmiot </w:t>
      </w:r>
      <w:r w:rsidR="00AB4C0C" w:rsidRPr="000E4CC2">
        <w:rPr>
          <w:rFonts w:ascii="Verdana" w:hAnsi="Verdana" w:cstheme="minorHAnsi"/>
          <w:i/>
          <w:sz w:val="18"/>
          <w:szCs w:val="18"/>
        </w:rPr>
        <w:t>uz</w:t>
      </w:r>
      <w:r w:rsidRPr="000E4CC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0E4CC2"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0E4CC2">
        <w:rPr>
          <w:rFonts w:ascii="Verdana" w:hAnsi="Verdana" w:cstheme="minorHAnsi"/>
          <w:bCs/>
          <w:iCs/>
          <w:sz w:val="18"/>
          <w:szCs w:val="18"/>
        </w:rPr>
        <w:t>Oświadczamy, że nie zachodzą wobec nas podstawy wykluczenia, o których mowa w</w:t>
      </w:r>
      <w:r w:rsidR="003032AD" w:rsidRPr="000E4CC2">
        <w:rPr>
          <w:rFonts w:ascii="Verdana" w:hAnsi="Verdana" w:cstheme="minorHAnsi"/>
          <w:bCs/>
          <w:iCs/>
          <w:sz w:val="18"/>
          <w:szCs w:val="18"/>
        </w:rPr>
        <w:t xml:space="preserve"> pkt. 14.2.10 – 14.2.13 SWZ.</w:t>
      </w:r>
      <w:r w:rsidR="003032AD" w:rsidRPr="006B0420">
        <w:rPr>
          <w:rFonts w:ascii="Verdana" w:hAnsi="Verdana" w:cstheme="minorHAnsi"/>
          <w:bCs/>
          <w:iCs/>
          <w:sz w:val="18"/>
          <w:szCs w:val="18"/>
        </w:rPr>
        <w:t xml:space="preserve">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282"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69954FA2" w14:textId="1B6E5A2D"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5</w:t>
      </w:r>
      <w:r w:rsidRPr="006B0420">
        <w:rPr>
          <w:rFonts w:ascii="Verdana" w:hAnsi="Verdana"/>
          <w:b/>
          <w:sz w:val="18"/>
          <w:szCs w:val="18"/>
        </w:rPr>
        <w:t xml:space="preserve"> DO </w:t>
      </w:r>
      <w:r w:rsidR="00904E94" w:rsidRPr="006B0420">
        <w:rPr>
          <w:rFonts w:ascii="Verdana" w:hAnsi="Verdana"/>
          <w:b/>
          <w:sz w:val="18"/>
          <w:szCs w:val="18"/>
        </w:rPr>
        <w:t>SWZ</w:t>
      </w:r>
      <w:r w:rsidRPr="006B0420">
        <w:rPr>
          <w:rFonts w:ascii="Verdana" w:hAnsi="Verdana"/>
          <w:b/>
          <w:sz w:val="18"/>
          <w:szCs w:val="18"/>
        </w:rPr>
        <w:t xml:space="preserve"> – FORMULARZ CENOWY</w:t>
      </w:r>
      <w:r w:rsidR="003731DA" w:rsidRPr="006B0420">
        <w:rPr>
          <w:rFonts w:ascii="Verdana" w:hAnsi="Verdana"/>
          <w:b/>
          <w:sz w:val="18"/>
          <w:szCs w:val="18"/>
        </w:rPr>
        <w:t xml:space="preserve"> - </w:t>
      </w:r>
      <w:r w:rsidR="003731DA" w:rsidRPr="00D01297">
        <w:rPr>
          <w:rFonts w:ascii="Verdana" w:hAnsi="Verdana"/>
          <w:b/>
          <w:sz w:val="18"/>
          <w:szCs w:val="18"/>
        </w:rPr>
        <w:t>OSOBNY DOKUMENT</w:t>
      </w:r>
      <w:bookmarkEnd w:id="282"/>
    </w:p>
    <w:p w14:paraId="6AC25532" w14:textId="77777777" w:rsidR="001261C2" w:rsidRDefault="00DD1DDB" w:rsidP="00DD1DD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r w:rsidRPr="002A6CA3">
        <w:rPr>
          <w:rFonts w:ascii="Verdana" w:eastAsia="Calibri" w:hAnsi="Verdana" w:cs="Arial"/>
          <w:b/>
          <w:sz w:val="20"/>
        </w:rPr>
        <w:tab/>
      </w:r>
    </w:p>
    <w:p w14:paraId="583C6643" w14:textId="2D828D04" w:rsidR="00DD1DDB" w:rsidRPr="006B0420" w:rsidRDefault="00F65191" w:rsidP="00D25EB5">
      <w:pPr>
        <w:ind w:left="5812" w:right="-993" w:hanging="1"/>
        <w:rPr>
          <w:rFonts w:ascii="Verdana" w:hAnsi="Verdana" w:cstheme="minorHAnsi"/>
          <w:b/>
          <w:sz w:val="16"/>
          <w:szCs w:val="16"/>
        </w:rPr>
      </w:pPr>
      <w:r w:rsidRPr="002A6CA3">
        <w:rPr>
          <w:rFonts w:ascii="Verdana" w:hAnsi="Verdana" w:cstheme="minorHAnsi"/>
          <w:sz w:val="20"/>
        </w:rPr>
        <w:t xml:space="preserve">                                                                               </w:t>
      </w:r>
      <w:r w:rsidR="00DD1DDB" w:rsidRPr="002A6CA3">
        <w:rPr>
          <w:rFonts w:ascii="Verdana" w:hAnsi="Verdana" w:cstheme="minorHAnsi"/>
          <w:sz w:val="20"/>
        </w:rPr>
        <w:tab/>
        <w:t xml:space="preserve">                 </w:t>
      </w:r>
      <w:r w:rsidR="00DD1DDB" w:rsidRPr="002A6CA3">
        <w:rPr>
          <w:rFonts w:ascii="Verdana" w:hAnsi="Verdana" w:cstheme="minorHAnsi"/>
          <w:sz w:val="20"/>
        </w:rPr>
        <w:tab/>
      </w:r>
      <w:r w:rsidR="00DD1DDB" w:rsidRPr="006B0420">
        <w:rPr>
          <w:rFonts w:ascii="Verdana" w:hAnsi="Verdana" w:cstheme="minorHAnsi"/>
          <w:sz w:val="18"/>
          <w:szCs w:val="18"/>
        </w:rPr>
        <w:t xml:space="preserve">     </w:t>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283" w:name="_Toc515896306"/>
      <w:bookmarkStart w:id="284" w:name="_Toc122344847"/>
      <w:r>
        <w:rPr>
          <w:rFonts w:ascii="Verdana" w:hAnsi="Verdana" w:cstheme="minorHAnsi"/>
          <w:sz w:val="20"/>
        </w:rPr>
        <w:br w:type="page"/>
      </w:r>
    </w:p>
    <w:p w14:paraId="3EDD80DF" w14:textId="68C53873" w:rsidR="004A54CB" w:rsidRPr="006B0420" w:rsidRDefault="00F65191"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283"/>
      <w:r w:rsidRPr="006B0420">
        <w:rPr>
          <w:rFonts w:ascii="Verdana" w:hAnsi="Verdana"/>
          <w:b/>
          <w:sz w:val="18"/>
          <w:szCs w:val="18"/>
        </w:rPr>
        <w:t>WYKAZ WYKONANYCH ROBÓT BUDOWLANYCH</w:t>
      </w:r>
      <w:bookmarkEnd w:id="284"/>
    </w:p>
    <w:p w14:paraId="52A5C1A1" w14:textId="77777777" w:rsidR="00601841" w:rsidRPr="002A6CA3" w:rsidRDefault="00601841" w:rsidP="004A54CB">
      <w:pPr>
        <w:rPr>
          <w:rFonts w:ascii="Verdana" w:hAnsi="Verdana" w:cstheme="minorHAnsi"/>
          <w:sz w:val="20"/>
        </w:rPr>
      </w:pPr>
    </w:p>
    <w:p w14:paraId="3C02166E" w14:textId="33CBF3D8" w:rsidR="00B3599D" w:rsidRPr="00FE7B01" w:rsidRDefault="00B3599D" w:rsidP="00B3599D">
      <w:pPr>
        <w:spacing w:line="240" w:lineRule="auto"/>
        <w:jc w:val="center"/>
        <w:rPr>
          <w:rFonts w:ascii="Verdana" w:hAnsi="Verdana" w:cstheme="minorHAnsi"/>
          <w:b/>
          <w:sz w:val="20"/>
        </w:rPr>
      </w:pPr>
      <w:r w:rsidRPr="00FE7B01">
        <w:rPr>
          <w:rFonts w:ascii="Trebuchet MS" w:eastAsiaTheme="minorHAnsi" w:hAnsi="Trebuchet MS" w:cs="Arial"/>
          <w:bCs/>
          <w:color w:val="1A7466"/>
          <w:sz w:val="32"/>
          <w:szCs w:val="32"/>
        </w:rPr>
        <w:t>WYKAZ WYKONANYCH</w:t>
      </w:r>
      <w:r w:rsidRPr="00FE7B01">
        <w:rPr>
          <w:rFonts w:ascii="Trebuchet MS" w:hAnsi="Trebuchet MS"/>
          <w:caps/>
          <w:color w:val="1A7466"/>
          <w:kern w:val="28"/>
          <w:sz w:val="32"/>
          <w:szCs w:val="32"/>
        </w:rPr>
        <w:t xml:space="preserve"> </w:t>
      </w:r>
      <w:r w:rsidR="004530E5" w:rsidRPr="00FE7B01">
        <w:rPr>
          <w:rFonts w:ascii="Trebuchet MS" w:hAnsi="Trebuchet MS"/>
          <w:caps/>
          <w:color w:val="1A7466"/>
          <w:kern w:val="28"/>
          <w:sz w:val="32"/>
          <w:szCs w:val="32"/>
        </w:rPr>
        <w:t>ROBÓT BUDOWALNYCH</w:t>
      </w:r>
      <w:r w:rsidRPr="00FE7B01">
        <w:rPr>
          <w:rFonts w:ascii="Verdana" w:hAnsi="Verdana" w:cstheme="minorHAnsi"/>
          <w:b/>
          <w:sz w:val="20"/>
        </w:rPr>
        <w:t xml:space="preserve"> </w:t>
      </w:r>
    </w:p>
    <w:p w14:paraId="005FA049" w14:textId="77777777" w:rsidR="001261C2" w:rsidRPr="00FE7B01" w:rsidRDefault="001261C2" w:rsidP="00B3599D">
      <w:pPr>
        <w:spacing w:line="240" w:lineRule="auto"/>
        <w:jc w:val="center"/>
        <w:rPr>
          <w:rFonts w:ascii="Verdana" w:hAnsi="Verdana" w:cstheme="minorHAnsi"/>
          <w:b/>
          <w:sz w:val="18"/>
          <w:szCs w:val="18"/>
        </w:rPr>
      </w:pPr>
    </w:p>
    <w:p w14:paraId="372344BE" w14:textId="4DA9ADA3" w:rsidR="00B3599D" w:rsidRPr="00FE7B01" w:rsidRDefault="001261C2" w:rsidP="006B0420">
      <w:pPr>
        <w:spacing w:before="120" w:after="120" w:line="240" w:lineRule="auto"/>
        <w:jc w:val="center"/>
        <w:rPr>
          <w:rFonts w:ascii="Verdana" w:hAnsi="Verdana" w:cstheme="minorHAnsi"/>
          <w:b/>
          <w:sz w:val="18"/>
          <w:szCs w:val="18"/>
        </w:rPr>
      </w:pPr>
      <w:r w:rsidRPr="00FE7B01">
        <w:rPr>
          <w:rFonts w:ascii="Verdana" w:hAnsi="Verdana" w:cstheme="minorHAnsi"/>
          <w:b/>
          <w:sz w:val="18"/>
          <w:szCs w:val="18"/>
        </w:rPr>
        <w:t xml:space="preserve">w okresie ostatnich </w:t>
      </w:r>
      <w:r w:rsidR="00FE7B01" w:rsidRPr="00FE7B01">
        <w:rPr>
          <w:rFonts w:ascii="Verdana" w:hAnsi="Verdana" w:cstheme="minorHAnsi"/>
          <w:b/>
          <w:sz w:val="18"/>
          <w:szCs w:val="18"/>
        </w:rPr>
        <w:t>5</w:t>
      </w:r>
      <w:r w:rsidRPr="00FE7B01">
        <w:rPr>
          <w:rFonts w:ascii="Verdana" w:hAnsi="Verdana" w:cstheme="minorHAnsi"/>
          <w:b/>
          <w:sz w:val="18"/>
          <w:szCs w:val="18"/>
        </w:rPr>
        <w:t xml:space="preserve"> lat z podaniem </w:t>
      </w:r>
    </w:p>
    <w:p w14:paraId="5F10EB23" w14:textId="104581D6" w:rsidR="00B3599D" w:rsidRPr="00FE7B01" w:rsidRDefault="001261C2" w:rsidP="006B0420">
      <w:pPr>
        <w:spacing w:before="120" w:after="120" w:line="240" w:lineRule="auto"/>
        <w:jc w:val="center"/>
        <w:rPr>
          <w:rFonts w:ascii="Verdana" w:hAnsi="Verdana" w:cstheme="minorHAnsi"/>
          <w:b/>
          <w:sz w:val="18"/>
          <w:szCs w:val="18"/>
        </w:rPr>
      </w:pPr>
      <w:r w:rsidRPr="00FE7B01">
        <w:rPr>
          <w:rFonts w:ascii="Verdana" w:hAnsi="Verdana" w:cstheme="minorHAnsi"/>
          <w:b/>
          <w:sz w:val="18"/>
          <w:szCs w:val="18"/>
        </w:rPr>
        <w:t>wartości, przedmiotu, dat ich wykonania i odbiorców</w:t>
      </w:r>
    </w:p>
    <w:p w14:paraId="27198DCF" w14:textId="77777777" w:rsidR="00B3599D" w:rsidRPr="00FE7B01" w:rsidRDefault="00B3599D" w:rsidP="00B3599D">
      <w:pPr>
        <w:rPr>
          <w:rFonts w:ascii="Verdana" w:hAnsi="Verdana" w:cstheme="minorHAnsi"/>
          <w:sz w:val="20"/>
        </w:rPr>
      </w:pPr>
    </w:p>
    <w:p w14:paraId="1A620DDA" w14:textId="0A478885" w:rsidR="00B3599D" w:rsidRDefault="00F65191" w:rsidP="00D32BD3">
      <w:pPr>
        <w:spacing w:after="120" w:line="240" w:lineRule="auto"/>
        <w:rPr>
          <w:rFonts w:ascii="Verdana" w:hAnsi="Verdana" w:cstheme="minorHAnsi"/>
          <w:sz w:val="18"/>
          <w:szCs w:val="18"/>
          <w:lang w:eastAsia="pl-PL"/>
        </w:rPr>
      </w:pPr>
      <w:r w:rsidRPr="00FE7B01">
        <w:rPr>
          <w:rFonts w:ascii="Verdana" w:hAnsi="Verdana" w:cstheme="minorHAnsi"/>
          <w:sz w:val="18"/>
          <w:szCs w:val="18"/>
          <w:lang w:eastAsia="pl-PL"/>
        </w:rPr>
        <w:t xml:space="preserve">W związku z ubieganiem się o udzielenie zamówienia </w:t>
      </w:r>
      <w:r w:rsidR="00AB4C0C" w:rsidRPr="00FE7B01">
        <w:rPr>
          <w:rFonts w:ascii="Verdana" w:hAnsi="Verdana" w:cstheme="minorHAnsi"/>
          <w:sz w:val="18"/>
          <w:szCs w:val="18"/>
          <w:lang w:eastAsia="pl-PL"/>
        </w:rPr>
        <w:t>nie</w:t>
      </w:r>
      <w:r w:rsidRPr="00FE7B01">
        <w:rPr>
          <w:rFonts w:ascii="Verdana" w:hAnsi="Verdana" w:cstheme="minorHAnsi"/>
          <w:sz w:val="18"/>
          <w:szCs w:val="18"/>
          <w:lang w:eastAsia="pl-PL"/>
        </w:rPr>
        <w:t xml:space="preserve">publicznego w postępowaniu </w:t>
      </w:r>
      <w:r w:rsidR="00D149A9" w:rsidRPr="00FE7B01">
        <w:rPr>
          <w:rFonts w:ascii="Verdana" w:hAnsi="Verdana" w:cstheme="minorHAnsi"/>
          <w:sz w:val="18"/>
          <w:szCs w:val="18"/>
          <w:lang w:eastAsia="pl-PL"/>
        </w:rPr>
        <w:t>zakupowym</w:t>
      </w:r>
      <w:r w:rsidR="00D149A9" w:rsidRPr="00FE7B01">
        <w:rPr>
          <w:rFonts w:ascii="Verdana" w:eastAsia="Calibri" w:hAnsi="Verdana" w:cstheme="minorHAnsi"/>
          <w:sz w:val="18"/>
          <w:szCs w:val="18"/>
        </w:rPr>
        <w:t xml:space="preserve"> </w:t>
      </w:r>
      <w:r w:rsidRPr="00FE7B01">
        <w:rPr>
          <w:rFonts w:ascii="Verdana" w:hAnsi="Verdana" w:cstheme="minorHAnsi"/>
          <w:sz w:val="18"/>
          <w:szCs w:val="18"/>
          <w:lang w:eastAsia="pl-PL"/>
        </w:rPr>
        <w:t>prowadzonym</w:t>
      </w:r>
      <w:r w:rsidR="00B3599D" w:rsidRPr="00FE7B01">
        <w:rPr>
          <w:rFonts w:ascii="Verdana" w:hAnsi="Verdana" w:cstheme="minorHAnsi"/>
          <w:sz w:val="18"/>
          <w:szCs w:val="18"/>
          <w:lang w:eastAsia="pl-PL"/>
        </w:rPr>
        <w:t xml:space="preserve"> w trybie przetargu nieograniczonego na </w:t>
      </w:r>
      <w:r w:rsidR="009730BA">
        <w:rPr>
          <w:rFonts w:ascii="Verdana" w:hAnsi="Verdana" w:cstheme="minorHAnsi"/>
          <w:sz w:val="18"/>
          <w:szCs w:val="18"/>
          <w:lang w:eastAsia="pl-PL"/>
        </w:rPr>
        <w:t xml:space="preserve">realizację zamówienia pn. </w:t>
      </w:r>
      <w:r w:rsidR="00FE7B01" w:rsidRPr="00FE7B01">
        <w:rPr>
          <w:rFonts w:ascii="Verdana" w:hAnsi="Verdana" w:cstheme="minorHAnsi"/>
          <w:b/>
          <w:i/>
          <w:sz w:val="18"/>
          <w:szCs w:val="18"/>
        </w:rPr>
        <w:t>Modernizacja budynków i budowli węzła Gospodarki Wodno-Chemicznej w EC Wrocław</w:t>
      </w:r>
      <w:r w:rsidR="00B3599D" w:rsidRPr="00FE7B01">
        <w:rPr>
          <w:rFonts w:ascii="Verdana" w:hAnsi="Verdana" w:cstheme="minorHAnsi"/>
          <w:sz w:val="18"/>
          <w:szCs w:val="18"/>
        </w:rPr>
        <w:t xml:space="preserve"> (numer ref. postępowania:</w:t>
      </w:r>
      <w:r w:rsidR="00B3599D" w:rsidRPr="00FE7B01">
        <w:rPr>
          <w:rFonts w:ascii="Verdana" w:hAnsi="Verdana" w:cstheme="minorHAnsi"/>
          <w:b/>
          <w:sz w:val="18"/>
          <w:szCs w:val="18"/>
        </w:rPr>
        <w:t xml:space="preserve"> </w:t>
      </w:r>
      <w:r w:rsidR="00D25EB5" w:rsidRPr="00FE7B01">
        <w:rPr>
          <w:rFonts w:ascii="Verdana" w:eastAsia="EUAlbertina-Regular-Identity-H" w:hAnsi="Verdana" w:cstheme="minorHAnsi"/>
          <w:sz w:val="18"/>
          <w:szCs w:val="18"/>
        </w:rPr>
        <w:t>POST/PEC/PEC/ZWR/00392/2025</w:t>
      </w:r>
      <w:r w:rsidR="00B3599D" w:rsidRPr="00FE7B01">
        <w:rPr>
          <w:rFonts w:ascii="Verdana" w:hAnsi="Verdana" w:cstheme="minorHAnsi"/>
          <w:b/>
          <w:sz w:val="18"/>
          <w:szCs w:val="18"/>
        </w:rPr>
        <w:t xml:space="preserve">, </w:t>
      </w:r>
      <w:r w:rsidR="00B3599D" w:rsidRPr="00FE7B01">
        <w:rPr>
          <w:rFonts w:ascii="Verdana" w:hAnsi="Verdana" w:cstheme="minorHAnsi"/>
          <w:b/>
          <w:sz w:val="18"/>
          <w:szCs w:val="18"/>
          <w:lang w:eastAsia="pl-PL"/>
        </w:rPr>
        <w:t>OŚWIADCZAMY</w:t>
      </w:r>
      <w:r w:rsidR="00B3599D" w:rsidRPr="00FE7B01">
        <w:rPr>
          <w:rFonts w:ascii="Verdana" w:hAnsi="Verdana" w:cstheme="minorHAnsi"/>
          <w:sz w:val="18"/>
          <w:szCs w:val="18"/>
          <w:lang w:eastAsia="pl-PL"/>
        </w:rPr>
        <w:t xml:space="preserve">, </w:t>
      </w:r>
      <w:r w:rsidR="00B3599D" w:rsidRPr="00FE7B01">
        <w:rPr>
          <w:rFonts w:ascii="Verdana" w:hAnsi="Verdana" w:cstheme="minorHAnsi"/>
          <w:bCs/>
          <w:sz w:val="18"/>
          <w:szCs w:val="18"/>
          <w:lang w:eastAsia="pl-PL"/>
        </w:rPr>
        <w:t>że</w:t>
      </w:r>
      <w:r w:rsidR="00B3599D" w:rsidRPr="00FE7B01">
        <w:rPr>
          <w:rFonts w:ascii="Verdana" w:hAnsi="Verdana" w:cstheme="minorHAnsi"/>
          <w:sz w:val="18"/>
          <w:szCs w:val="18"/>
          <w:lang w:eastAsia="pl-PL"/>
        </w:rPr>
        <w:t xml:space="preserve"> w okresie ostatnich </w:t>
      </w:r>
      <w:r w:rsidR="00FE7B01" w:rsidRPr="00FE7B01">
        <w:rPr>
          <w:rFonts w:ascii="Verdana" w:hAnsi="Verdana" w:cstheme="minorHAnsi"/>
          <w:sz w:val="18"/>
          <w:szCs w:val="18"/>
          <w:lang w:eastAsia="pl-PL"/>
        </w:rPr>
        <w:t>5</w:t>
      </w:r>
      <w:r w:rsidR="00B3599D" w:rsidRPr="00FE7B01">
        <w:rPr>
          <w:rFonts w:ascii="Verdana" w:hAnsi="Verdana" w:cstheme="minorHAnsi"/>
          <w:sz w:val="18"/>
          <w:szCs w:val="18"/>
          <w:lang w:eastAsia="pl-PL"/>
        </w:rPr>
        <w:t xml:space="preserve"> lat przed upływem terminu składania Ofert wykonaliśmy następujące roboty budowlane:</w:t>
      </w:r>
    </w:p>
    <w:tbl>
      <w:tblPr>
        <w:tblW w:w="1023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5"/>
        <w:gridCol w:w="1563"/>
        <w:gridCol w:w="2126"/>
        <w:gridCol w:w="1843"/>
        <w:gridCol w:w="1984"/>
        <w:gridCol w:w="1984"/>
      </w:tblGrid>
      <w:tr w:rsidR="007A7F3E" w:rsidRPr="00FF1264" w14:paraId="475EC625" w14:textId="77777777" w:rsidTr="007A7F3E">
        <w:trPr>
          <w:cantSplit/>
          <w:trHeight w:val="756"/>
          <w:tblHeader/>
        </w:trPr>
        <w:tc>
          <w:tcPr>
            <w:tcW w:w="735" w:type="dxa"/>
            <w:vMerge w:val="restart"/>
            <w:tcBorders>
              <w:top w:val="single" w:sz="4" w:space="0" w:color="auto"/>
              <w:left w:val="single" w:sz="4" w:space="0" w:color="auto"/>
            </w:tcBorders>
            <w:shd w:val="clear" w:color="auto" w:fill="1A7466"/>
            <w:vAlign w:val="center"/>
          </w:tcPr>
          <w:p w14:paraId="27CD97F7" w14:textId="77777777" w:rsidR="007A7F3E" w:rsidRPr="007A7F3E" w:rsidRDefault="007A7F3E" w:rsidP="00FF1264">
            <w:pPr>
              <w:spacing w:after="120" w:line="240" w:lineRule="auto"/>
              <w:rPr>
                <w:rFonts w:ascii="Verdana" w:hAnsi="Verdana" w:cstheme="minorHAnsi"/>
                <w:b/>
                <w:sz w:val="16"/>
                <w:szCs w:val="16"/>
                <w:lang w:eastAsia="pl-PL"/>
              </w:rPr>
            </w:pPr>
          </w:p>
          <w:p w14:paraId="154BA551" w14:textId="77777777" w:rsidR="007A7F3E" w:rsidRPr="007A7F3E" w:rsidRDefault="007A7F3E" w:rsidP="00FF1264">
            <w:pPr>
              <w:spacing w:after="120" w:line="240" w:lineRule="auto"/>
              <w:rPr>
                <w:rFonts w:ascii="Verdana" w:hAnsi="Verdana" w:cstheme="minorHAnsi"/>
                <w:b/>
                <w:sz w:val="16"/>
                <w:szCs w:val="16"/>
                <w:lang w:eastAsia="pl-PL"/>
              </w:rPr>
            </w:pPr>
            <w:r w:rsidRPr="007A7F3E">
              <w:rPr>
                <w:rFonts w:ascii="Verdana" w:hAnsi="Verdana" w:cstheme="minorHAnsi"/>
                <w:b/>
                <w:sz w:val="16"/>
                <w:szCs w:val="16"/>
                <w:lang w:eastAsia="pl-PL"/>
              </w:rPr>
              <w:t>Lp.</w:t>
            </w:r>
          </w:p>
        </w:tc>
        <w:tc>
          <w:tcPr>
            <w:tcW w:w="1563"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1211CBF3" w14:textId="77777777" w:rsidR="007A7F3E" w:rsidRPr="007A7F3E" w:rsidRDefault="007A7F3E" w:rsidP="007A7F3E">
            <w:pPr>
              <w:spacing w:after="120" w:line="240" w:lineRule="auto"/>
              <w:jc w:val="center"/>
              <w:rPr>
                <w:rFonts w:ascii="Verdana" w:hAnsi="Verdana" w:cstheme="minorHAnsi"/>
                <w:b/>
                <w:sz w:val="16"/>
                <w:szCs w:val="16"/>
                <w:lang w:eastAsia="pl-PL"/>
              </w:rPr>
            </w:pPr>
          </w:p>
          <w:p w14:paraId="4FC9F39B" w14:textId="6433AE24" w:rsidR="007A7F3E" w:rsidRPr="007A7F3E" w:rsidRDefault="007A7F3E" w:rsidP="007A7F3E">
            <w:pPr>
              <w:spacing w:after="120" w:line="240" w:lineRule="auto"/>
              <w:jc w:val="center"/>
              <w:rPr>
                <w:rFonts w:ascii="Verdana" w:hAnsi="Verdana" w:cstheme="minorHAnsi"/>
                <w:b/>
                <w:sz w:val="16"/>
                <w:szCs w:val="16"/>
                <w:lang w:eastAsia="pl-PL"/>
              </w:rPr>
            </w:pPr>
            <w:r w:rsidRPr="007A7F3E">
              <w:rPr>
                <w:rFonts w:ascii="Verdana" w:hAnsi="Verdana" w:cstheme="minorHAnsi"/>
                <w:b/>
                <w:sz w:val="16"/>
                <w:szCs w:val="16"/>
                <w:lang w:eastAsia="pl-PL"/>
              </w:rPr>
              <w:t>Przedmiot zamówienia</w:t>
            </w:r>
          </w:p>
          <w:p w14:paraId="11936258" w14:textId="77777777" w:rsidR="007A7F3E" w:rsidRPr="007A7F3E" w:rsidRDefault="007A7F3E" w:rsidP="00FF1264">
            <w:pPr>
              <w:spacing w:after="120" w:line="240" w:lineRule="auto"/>
              <w:rPr>
                <w:rFonts w:ascii="Verdana" w:hAnsi="Verdana" w:cstheme="minorHAnsi"/>
                <w:b/>
                <w:sz w:val="16"/>
                <w:szCs w:val="16"/>
                <w:lang w:eastAsia="pl-PL"/>
              </w:rPr>
            </w:pPr>
          </w:p>
        </w:tc>
        <w:tc>
          <w:tcPr>
            <w:tcW w:w="3969" w:type="dxa"/>
            <w:gridSpan w:val="2"/>
            <w:tcBorders>
              <w:top w:val="single" w:sz="4" w:space="0" w:color="auto"/>
              <w:bottom w:val="single" w:sz="4" w:space="0" w:color="auto"/>
              <w:right w:val="single" w:sz="4" w:space="0" w:color="auto"/>
            </w:tcBorders>
            <w:shd w:val="clear" w:color="auto" w:fill="1A7466"/>
            <w:vAlign w:val="center"/>
          </w:tcPr>
          <w:p w14:paraId="5E30860F" w14:textId="2EDAE3E7" w:rsidR="007A7F3E" w:rsidRPr="007A7F3E" w:rsidRDefault="007A7F3E" w:rsidP="00FF1264">
            <w:pPr>
              <w:spacing w:after="120" w:line="240" w:lineRule="auto"/>
              <w:jc w:val="center"/>
              <w:rPr>
                <w:rFonts w:ascii="Verdana" w:hAnsi="Verdana" w:cstheme="minorHAnsi"/>
                <w:b/>
                <w:sz w:val="16"/>
                <w:szCs w:val="16"/>
                <w:lang w:eastAsia="pl-PL"/>
              </w:rPr>
            </w:pPr>
            <w:r w:rsidRPr="007A7F3E">
              <w:rPr>
                <w:rFonts w:ascii="Verdana" w:hAnsi="Verdana" w:cstheme="minorHAnsi"/>
                <w:b/>
                <w:sz w:val="16"/>
                <w:szCs w:val="16"/>
                <w:lang w:eastAsia="pl-PL"/>
              </w:rPr>
              <w:t>Termin realizacji robót</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1A7466"/>
          </w:tcPr>
          <w:p w14:paraId="7D02F0EE" w14:textId="77777777" w:rsidR="007A7F3E" w:rsidRDefault="007A7F3E" w:rsidP="00FF1264">
            <w:pPr>
              <w:spacing w:after="120" w:line="240" w:lineRule="auto"/>
              <w:jc w:val="center"/>
              <w:rPr>
                <w:rFonts w:ascii="Verdana" w:hAnsi="Verdana" w:cstheme="minorHAnsi"/>
                <w:b/>
                <w:sz w:val="16"/>
                <w:szCs w:val="16"/>
                <w:lang w:eastAsia="pl-PL"/>
              </w:rPr>
            </w:pPr>
          </w:p>
          <w:p w14:paraId="6F0A6129" w14:textId="2E974A1C" w:rsidR="007A7F3E" w:rsidRPr="007A7F3E" w:rsidRDefault="007A7F3E" w:rsidP="00FF1264">
            <w:pPr>
              <w:spacing w:after="120" w:line="240" w:lineRule="auto"/>
              <w:jc w:val="center"/>
              <w:rPr>
                <w:rFonts w:ascii="Verdana" w:hAnsi="Verdana" w:cstheme="minorHAnsi"/>
                <w:b/>
                <w:sz w:val="16"/>
                <w:szCs w:val="16"/>
                <w:lang w:eastAsia="pl-PL"/>
              </w:rPr>
            </w:pPr>
            <w:r>
              <w:rPr>
                <w:rFonts w:ascii="Verdana" w:hAnsi="Verdana" w:cstheme="minorHAnsi"/>
                <w:b/>
                <w:sz w:val="16"/>
                <w:szCs w:val="16"/>
                <w:lang w:eastAsia="pl-PL"/>
              </w:rPr>
              <w:t>Wartość zamówienia</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693E138" w14:textId="2966FD26" w:rsidR="007A7F3E" w:rsidRPr="007A7F3E" w:rsidRDefault="007A7F3E" w:rsidP="00FF1264">
            <w:pPr>
              <w:spacing w:after="120" w:line="240" w:lineRule="auto"/>
              <w:jc w:val="center"/>
              <w:rPr>
                <w:rFonts w:ascii="Verdana" w:hAnsi="Verdana" w:cstheme="minorHAnsi"/>
                <w:b/>
                <w:sz w:val="16"/>
                <w:szCs w:val="16"/>
                <w:lang w:eastAsia="pl-PL"/>
              </w:rPr>
            </w:pPr>
            <w:r w:rsidRPr="007A7F3E">
              <w:rPr>
                <w:rFonts w:ascii="Verdana" w:hAnsi="Verdana" w:cstheme="minorHAnsi"/>
                <w:b/>
                <w:sz w:val="16"/>
                <w:szCs w:val="16"/>
                <w:lang w:eastAsia="pl-PL"/>
              </w:rPr>
              <w:t>Nazwa Odbiorcy</w:t>
            </w:r>
          </w:p>
          <w:p w14:paraId="7233C6CE" w14:textId="77777777" w:rsidR="007A7F3E" w:rsidRPr="007A7F3E" w:rsidRDefault="007A7F3E" w:rsidP="00FF1264">
            <w:pPr>
              <w:spacing w:after="120" w:line="240" w:lineRule="auto"/>
              <w:jc w:val="center"/>
              <w:rPr>
                <w:rFonts w:ascii="Verdana" w:hAnsi="Verdana" w:cstheme="minorHAnsi"/>
                <w:sz w:val="16"/>
                <w:szCs w:val="16"/>
                <w:lang w:eastAsia="pl-PL"/>
              </w:rPr>
            </w:pPr>
            <w:r w:rsidRPr="007A7F3E">
              <w:rPr>
                <w:rFonts w:ascii="Verdana" w:hAnsi="Verdana" w:cstheme="minorHAnsi"/>
                <w:b/>
                <w:sz w:val="16"/>
                <w:szCs w:val="16"/>
                <w:lang w:eastAsia="pl-PL"/>
              </w:rPr>
              <w:t>(wraz z adresem i nr telefonu)</w:t>
            </w:r>
          </w:p>
        </w:tc>
      </w:tr>
      <w:tr w:rsidR="007A7F3E" w:rsidRPr="00FF1264" w14:paraId="3DE96861" w14:textId="77777777" w:rsidTr="007A7F3E">
        <w:trPr>
          <w:cantSplit/>
          <w:trHeight w:val="517"/>
          <w:tblHeader/>
        </w:trPr>
        <w:tc>
          <w:tcPr>
            <w:tcW w:w="735" w:type="dxa"/>
            <w:vMerge/>
            <w:tcBorders>
              <w:left w:val="single" w:sz="4" w:space="0" w:color="auto"/>
            </w:tcBorders>
            <w:shd w:val="clear" w:color="auto" w:fill="00B050"/>
            <w:vAlign w:val="center"/>
          </w:tcPr>
          <w:p w14:paraId="19E45648" w14:textId="77777777" w:rsidR="007A7F3E" w:rsidRPr="00FF1264" w:rsidRDefault="007A7F3E" w:rsidP="00FF1264">
            <w:pPr>
              <w:spacing w:after="120" w:line="240" w:lineRule="auto"/>
              <w:rPr>
                <w:rFonts w:ascii="Verdana" w:hAnsi="Verdana" w:cstheme="minorHAnsi"/>
                <w:b/>
                <w:sz w:val="18"/>
                <w:szCs w:val="18"/>
                <w:lang w:eastAsia="pl-PL"/>
              </w:rPr>
            </w:pPr>
          </w:p>
        </w:tc>
        <w:tc>
          <w:tcPr>
            <w:tcW w:w="1563" w:type="dxa"/>
            <w:vMerge/>
            <w:tcBorders>
              <w:top w:val="nil"/>
              <w:right w:val="single" w:sz="4" w:space="0" w:color="auto"/>
            </w:tcBorders>
            <w:shd w:val="clear" w:color="auto" w:fill="00B050"/>
            <w:vAlign w:val="center"/>
          </w:tcPr>
          <w:p w14:paraId="67CEBDA7" w14:textId="77777777" w:rsidR="007A7F3E" w:rsidRPr="00FF1264" w:rsidRDefault="007A7F3E" w:rsidP="00FF1264">
            <w:pPr>
              <w:spacing w:after="120" w:line="240" w:lineRule="auto"/>
              <w:rPr>
                <w:rFonts w:ascii="Verdana" w:hAnsi="Verdana" w:cstheme="minorHAnsi"/>
                <w:b/>
                <w:sz w:val="18"/>
                <w:szCs w:val="18"/>
                <w:lang w:eastAsia="pl-PL"/>
              </w:rPr>
            </w:pPr>
          </w:p>
        </w:tc>
        <w:tc>
          <w:tcPr>
            <w:tcW w:w="2126" w:type="dxa"/>
            <w:tcBorders>
              <w:top w:val="nil"/>
              <w:bottom w:val="single" w:sz="4" w:space="0" w:color="auto"/>
            </w:tcBorders>
            <w:shd w:val="clear" w:color="auto" w:fill="1A7466"/>
            <w:vAlign w:val="center"/>
          </w:tcPr>
          <w:p w14:paraId="014EA409" w14:textId="77777777" w:rsidR="007A7F3E" w:rsidRPr="007A7F3E" w:rsidRDefault="007A7F3E" w:rsidP="00FF1264">
            <w:pPr>
              <w:spacing w:after="120" w:line="240" w:lineRule="auto"/>
              <w:jc w:val="center"/>
              <w:rPr>
                <w:rFonts w:ascii="Verdana" w:hAnsi="Verdana" w:cstheme="minorHAnsi"/>
                <w:b/>
                <w:sz w:val="16"/>
                <w:szCs w:val="16"/>
                <w:lang w:eastAsia="pl-PL"/>
              </w:rPr>
            </w:pPr>
            <w:r w:rsidRPr="007A7F3E">
              <w:rPr>
                <w:rFonts w:ascii="Verdana" w:hAnsi="Verdana" w:cstheme="minorHAnsi"/>
                <w:b/>
                <w:sz w:val="16"/>
                <w:szCs w:val="16"/>
                <w:lang w:eastAsia="pl-PL"/>
              </w:rPr>
              <w:t>Data</w:t>
            </w:r>
          </w:p>
          <w:p w14:paraId="40F7A41E" w14:textId="77777777" w:rsidR="007A7F3E" w:rsidRPr="007A7F3E" w:rsidRDefault="007A7F3E" w:rsidP="00FF1264">
            <w:pPr>
              <w:spacing w:after="120" w:line="240" w:lineRule="auto"/>
              <w:jc w:val="center"/>
              <w:rPr>
                <w:rFonts w:ascii="Verdana" w:hAnsi="Verdana" w:cstheme="minorHAnsi"/>
                <w:b/>
                <w:sz w:val="16"/>
                <w:szCs w:val="16"/>
                <w:lang w:eastAsia="pl-PL"/>
              </w:rPr>
            </w:pPr>
            <w:r w:rsidRPr="007A7F3E">
              <w:rPr>
                <w:rFonts w:ascii="Verdana" w:hAnsi="Verdana" w:cstheme="minorHAnsi"/>
                <w:b/>
                <w:sz w:val="16"/>
                <w:szCs w:val="16"/>
                <w:lang w:eastAsia="pl-PL"/>
              </w:rPr>
              <w:t>rozpoczęcia</w:t>
            </w:r>
          </w:p>
        </w:tc>
        <w:tc>
          <w:tcPr>
            <w:tcW w:w="1843" w:type="dxa"/>
            <w:tcBorders>
              <w:top w:val="nil"/>
              <w:bottom w:val="single" w:sz="4" w:space="0" w:color="auto"/>
              <w:right w:val="single" w:sz="4" w:space="0" w:color="auto"/>
            </w:tcBorders>
            <w:shd w:val="clear" w:color="auto" w:fill="1A7466"/>
            <w:vAlign w:val="center"/>
          </w:tcPr>
          <w:p w14:paraId="775FEB3D" w14:textId="77777777" w:rsidR="007A7F3E" w:rsidRPr="007A7F3E" w:rsidRDefault="007A7F3E" w:rsidP="00FF1264">
            <w:pPr>
              <w:spacing w:after="120" w:line="240" w:lineRule="auto"/>
              <w:jc w:val="center"/>
              <w:rPr>
                <w:rFonts w:ascii="Verdana" w:hAnsi="Verdana" w:cstheme="minorHAnsi"/>
                <w:b/>
                <w:sz w:val="16"/>
                <w:szCs w:val="16"/>
                <w:lang w:eastAsia="pl-PL"/>
              </w:rPr>
            </w:pPr>
            <w:r w:rsidRPr="007A7F3E">
              <w:rPr>
                <w:rFonts w:ascii="Verdana" w:hAnsi="Verdana" w:cstheme="minorHAnsi"/>
                <w:b/>
                <w:sz w:val="16"/>
                <w:szCs w:val="16"/>
                <w:lang w:eastAsia="pl-PL"/>
              </w:rPr>
              <w:t>Data</w:t>
            </w:r>
          </w:p>
          <w:p w14:paraId="35D06E62" w14:textId="77777777" w:rsidR="007A7F3E" w:rsidRPr="007A7F3E" w:rsidRDefault="007A7F3E" w:rsidP="00FF1264">
            <w:pPr>
              <w:spacing w:after="120" w:line="240" w:lineRule="auto"/>
              <w:jc w:val="center"/>
              <w:rPr>
                <w:rFonts w:ascii="Verdana" w:hAnsi="Verdana" w:cstheme="minorHAnsi"/>
                <w:b/>
                <w:sz w:val="16"/>
                <w:szCs w:val="16"/>
                <w:lang w:eastAsia="pl-PL"/>
              </w:rPr>
            </w:pPr>
            <w:r w:rsidRPr="007A7F3E">
              <w:rPr>
                <w:rFonts w:ascii="Verdana" w:hAnsi="Verdana" w:cstheme="minorHAnsi"/>
                <w:b/>
                <w:sz w:val="16"/>
                <w:szCs w:val="16"/>
                <w:lang w:eastAsia="pl-PL"/>
              </w:rPr>
              <w:t>zakończenia</w:t>
            </w:r>
          </w:p>
        </w:tc>
        <w:tc>
          <w:tcPr>
            <w:tcW w:w="1984" w:type="dxa"/>
            <w:vMerge/>
            <w:tcBorders>
              <w:top w:val="single" w:sz="4" w:space="0" w:color="auto"/>
              <w:left w:val="single" w:sz="4" w:space="0" w:color="auto"/>
              <w:bottom w:val="single" w:sz="4" w:space="0" w:color="auto"/>
              <w:right w:val="single" w:sz="4" w:space="0" w:color="auto"/>
            </w:tcBorders>
            <w:shd w:val="clear" w:color="auto" w:fill="00B050"/>
          </w:tcPr>
          <w:p w14:paraId="7DBF6800" w14:textId="77777777" w:rsidR="007A7F3E" w:rsidRPr="00FF1264" w:rsidRDefault="007A7F3E" w:rsidP="00FF1264">
            <w:pPr>
              <w:spacing w:after="120" w:line="240" w:lineRule="auto"/>
              <w:rPr>
                <w:rFonts w:ascii="Verdana" w:hAnsi="Verdana" w:cstheme="minorHAnsi"/>
                <w:sz w:val="18"/>
                <w:szCs w:val="18"/>
                <w:lang w:eastAsia="pl-PL"/>
              </w:rPr>
            </w:pPr>
          </w:p>
        </w:tc>
        <w:tc>
          <w:tcPr>
            <w:tcW w:w="1984" w:type="dxa"/>
            <w:vMerge/>
            <w:tcBorders>
              <w:top w:val="single" w:sz="4" w:space="0" w:color="auto"/>
              <w:left w:val="single" w:sz="4" w:space="0" w:color="auto"/>
              <w:bottom w:val="single" w:sz="4" w:space="0" w:color="auto"/>
              <w:right w:val="single" w:sz="4" w:space="0" w:color="auto"/>
            </w:tcBorders>
            <w:shd w:val="clear" w:color="auto" w:fill="00B050"/>
          </w:tcPr>
          <w:p w14:paraId="18277CBF" w14:textId="7C3E513C" w:rsidR="007A7F3E" w:rsidRPr="00FF1264" w:rsidRDefault="007A7F3E" w:rsidP="00FF1264">
            <w:pPr>
              <w:spacing w:after="120" w:line="240" w:lineRule="auto"/>
              <w:rPr>
                <w:rFonts w:ascii="Verdana" w:hAnsi="Verdana" w:cstheme="minorHAnsi"/>
                <w:sz w:val="18"/>
                <w:szCs w:val="18"/>
                <w:lang w:eastAsia="pl-PL"/>
              </w:rPr>
            </w:pPr>
          </w:p>
        </w:tc>
      </w:tr>
      <w:tr w:rsidR="007A7F3E" w:rsidRPr="00FF1264" w14:paraId="48CD2F72" w14:textId="77777777" w:rsidTr="007A7F3E">
        <w:trPr>
          <w:trHeight w:val="454"/>
        </w:trPr>
        <w:tc>
          <w:tcPr>
            <w:tcW w:w="735" w:type="dxa"/>
          </w:tcPr>
          <w:p w14:paraId="3E562588" w14:textId="77777777" w:rsidR="007A7F3E" w:rsidRPr="00FF1264" w:rsidRDefault="007A7F3E" w:rsidP="00FF1264">
            <w:pPr>
              <w:numPr>
                <w:ilvl w:val="0"/>
                <w:numId w:val="25"/>
              </w:numPr>
              <w:spacing w:after="120" w:line="240" w:lineRule="auto"/>
              <w:rPr>
                <w:rFonts w:ascii="Verdana" w:hAnsi="Verdana" w:cstheme="minorHAnsi"/>
                <w:sz w:val="18"/>
                <w:szCs w:val="18"/>
                <w:lang w:eastAsia="pl-PL"/>
              </w:rPr>
            </w:pPr>
          </w:p>
        </w:tc>
        <w:tc>
          <w:tcPr>
            <w:tcW w:w="1563" w:type="dxa"/>
            <w:tcBorders>
              <w:right w:val="single" w:sz="4" w:space="0" w:color="auto"/>
            </w:tcBorders>
          </w:tcPr>
          <w:p w14:paraId="09EAB983" w14:textId="77777777" w:rsidR="007A7F3E" w:rsidRPr="00FF1264" w:rsidRDefault="007A7F3E" w:rsidP="00FF1264">
            <w:pPr>
              <w:spacing w:after="120" w:line="240" w:lineRule="auto"/>
              <w:rPr>
                <w:rFonts w:ascii="Verdana" w:hAnsi="Verdana" w:cstheme="minorHAnsi"/>
                <w:sz w:val="18"/>
                <w:szCs w:val="18"/>
                <w:lang w:eastAsia="pl-PL"/>
              </w:rPr>
            </w:pPr>
          </w:p>
        </w:tc>
        <w:tc>
          <w:tcPr>
            <w:tcW w:w="2126" w:type="dxa"/>
            <w:tcBorders>
              <w:top w:val="single" w:sz="4" w:space="0" w:color="auto"/>
              <w:left w:val="single" w:sz="4" w:space="0" w:color="auto"/>
              <w:bottom w:val="single" w:sz="4" w:space="0" w:color="auto"/>
              <w:right w:val="single" w:sz="4" w:space="0" w:color="auto"/>
            </w:tcBorders>
          </w:tcPr>
          <w:p w14:paraId="0CDB87AC" w14:textId="77777777" w:rsidR="007A7F3E" w:rsidRPr="00FF1264" w:rsidRDefault="007A7F3E" w:rsidP="00FF1264">
            <w:pPr>
              <w:spacing w:after="120" w:line="240" w:lineRule="auto"/>
              <w:rPr>
                <w:rFonts w:ascii="Verdana" w:hAnsi="Verdana" w:cstheme="minorHAnsi"/>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14:paraId="5CF083FC" w14:textId="77777777" w:rsidR="007A7F3E" w:rsidRPr="00FF1264" w:rsidRDefault="007A7F3E" w:rsidP="00FF1264">
            <w:pPr>
              <w:spacing w:after="120" w:line="240" w:lineRule="auto"/>
              <w:rPr>
                <w:rFonts w:ascii="Verdana" w:hAnsi="Verdana" w:cstheme="minorHAnsi"/>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tcPr>
          <w:p w14:paraId="7D20E431" w14:textId="77777777" w:rsidR="007A7F3E" w:rsidRPr="00FF1264" w:rsidRDefault="007A7F3E" w:rsidP="00FF1264">
            <w:pPr>
              <w:spacing w:after="120" w:line="240" w:lineRule="auto"/>
              <w:rPr>
                <w:rFonts w:ascii="Verdana" w:hAnsi="Verdana" w:cstheme="minorHAnsi"/>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tcPr>
          <w:p w14:paraId="120444B9" w14:textId="3305B5EC" w:rsidR="007A7F3E" w:rsidRPr="00FF1264" w:rsidRDefault="007A7F3E" w:rsidP="00FF1264">
            <w:pPr>
              <w:spacing w:after="120" w:line="240" w:lineRule="auto"/>
              <w:rPr>
                <w:rFonts w:ascii="Verdana" w:hAnsi="Verdana" w:cstheme="minorHAnsi"/>
                <w:sz w:val="18"/>
                <w:szCs w:val="18"/>
                <w:lang w:eastAsia="pl-PL"/>
              </w:rPr>
            </w:pPr>
          </w:p>
        </w:tc>
      </w:tr>
      <w:tr w:rsidR="007A7F3E" w:rsidRPr="00FF1264" w14:paraId="56BD4432" w14:textId="77777777" w:rsidTr="007A7F3E">
        <w:trPr>
          <w:trHeight w:val="454"/>
        </w:trPr>
        <w:tc>
          <w:tcPr>
            <w:tcW w:w="735" w:type="dxa"/>
          </w:tcPr>
          <w:p w14:paraId="02A1F1C6" w14:textId="77777777" w:rsidR="007A7F3E" w:rsidRPr="00FF1264" w:rsidRDefault="007A7F3E" w:rsidP="00FF1264">
            <w:pPr>
              <w:numPr>
                <w:ilvl w:val="0"/>
                <w:numId w:val="25"/>
              </w:numPr>
              <w:spacing w:after="120" w:line="240" w:lineRule="auto"/>
              <w:rPr>
                <w:rFonts w:ascii="Verdana" w:hAnsi="Verdana" w:cstheme="minorHAnsi"/>
                <w:sz w:val="18"/>
                <w:szCs w:val="18"/>
                <w:lang w:eastAsia="pl-PL"/>
              </w:rPr>
            </w:pPr>
          </w:p>
        </w:tc>
        <w:tc>
          <w:tcPr>
            <w:tcW w:w="1563" w:type="dxa"/>
            <w:tcBorders>
              <w:right w:val="single" w:sz="4" w:space="0" w:color="auto"/>
            </w:tcBorders>
          </w:tcPr>
          <w:p w14:paraId="19C4E5BD" w14:textId="77777777" w:rsidR="007A7F3E" w:rsidRPr="00FF1264" w:rsidRDefault="007A7F3E" w:rsidP="00FF1264">
            <w:pPr>
              <w:spacing w:after="120" w:line="240" w:lineRule="auto"/>
              <w:rPr>
                <w:rFonts w:ascii="Verdana" w:hAnsi="Verdana" w:cstheme="minorHAnsi"/>
                <w:sz w:val="18"/>
                <w:szCs w:val="18"/>
                <w:lang w:eastAsia="pl-PL"/>
              </w:rPr>
            </w:pPr>
          </w:p>
        </w:tc>
        <w:tc>
          <w:tcPr>
            <w:tcW w:w="2126" w:type="dxa"/>
            <w:tcBorders>
              <w:top w:val="single" w:sz="4" w:space="0" w:color="auto"/>
              <w:left w:val="single" w:sz="4" w:space="0" w:color="auto"/>
              <w:bottom w:val="single" w:sz="4" w:space="0" w:color="auto"/>
              <w:right w:val="single" w:sz="4" w:space="0" w:color="auto"/>
            </w:tcBorders>
          </w:tcPr>
          <w:p w14:paraId="31AE4EF7" w14:textId="77777777" w:rsidR="007A7F3E" w:rsidRPr="00FF1264" w:rsidRDefault="007A7F3E" w:rsidP="00FF1264">
            <w:pPr>
              <w:spacing w:after="120" w:line="240" w:lineRule="auto"/>
              <w:rPr>
                <w:rFonts w:ascii="Verdana" w:hAnsi="Verdana" w:cstheme="minorHAnsi"/>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14:paraId="07183945" w14:textId="77777777" w:rsidR="007A7F3E" w:rsidRPr="00FF1264" w:rsidRDefault="007A7F3E" w:rsidP="00FF1264">
            <w:pPr>
              <w:spacing w:after="120" w:line="240" w:lineRule="auto"/>
              <w:rPr>
                <w:rFonts w:ascii="Verdana" w:hAnsi="Verdana" w:cstheme="minorHAnsi"/>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tcPr>
          <w:p w14:paraId="1618BD2F" w14:textId="77777777" w:rsidR="007A7F3E" w:rsidRPr="00FF1264" w:rsidRDefault="007A7F3E" w:rsidP="00FF1264">
            <w:pPr>
              <w:spacing w:after="120" w:line="240" w:lineRule="auto"/>
              <w:rPr>
                <w:rFonts w:ascii="Verdana" w:hAnsi="Verdana" w:cstheme="minorHAnsi"/>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tcPr>
          <w:p w14:paraId="4759AFE2" w14:textId="71DF1440" w:rsidR="007A7F3E" w:rsidRPr="00FF1264" w:rsidRDefault="007A7F3E" w:rsidP="00FF1264">
            <w:pPr>
              <w:spacing w:after="120" w:line="240" w:lineRule="auto"/>
              <w:rPr>
                <w:rFonts w:ascii="Verdana" w:hAnsi="Verdana" w:cstheme="minorHAnsi"/>
                <w:sz w:val="18"/>
                <w:szCs w:val="18"/>
                <w:lang w:eastAsia="pl-PL"/>
              </w:rPr>
            </w:pPr>
          </w:p>
        </w:tc>
      </w:tr>
      <w:tr w:rsidR="007A7F3E" w:rsidRPr="00FF1264" w14:paraId="3E98DAD8" w14:textId="77777777" w:rsidTr="007A7F3E">
        <w:trPr>
          <w:trHeight w:val="454"/>
        </w:trPr>
        <w:tc>
          <w:tcPr>
            <w:tcW w:w="735" w:type="dxa"/>
          </w:tcPr>
          <w:p w14:paraId="3C34DD8E" w14:textId="77777777" w:rsidR="007A7F3E" w:rsidRPr="00FF1264" w:rsidRDefault="007A7F3E" w:rsidP="00FF1264">
            <w:pPr>
              <w:numPr>
                <w:ilvl w:val="0"/>
                <w:numId w:val="25"/>
              </w:numPr>
              <w:spacing w:after="120" w:line="240" w:lineRule="auto"/>
              <w:rPr>
                <w:rFonts w:ascii="Verdana" w:hAnsi="Verdana" w:cstheme="minorHAnsi"/>
                <w:sz w:val="18"/>
                <w:szCs w:val="18"/>
                <w:lang w:eastAsia="pl-PL"/>
              </w:rPr>
            </w:pPr>
          </w:p>
        </w:tc>
        <w:tc>
          <w:tcPr>
            <w:tcW w:w="1563" w:type="dxa"/>
            <w:tcBorders>
              <w:right w:val="single" w:sz="4" w:space="0" w:color="auto"/>
            </w:tcBorders>
          </w:tcPr>
          <w:p w14:paraId="532455BE" w14:textId="77777777" w:rsidR="007A7F3E" w:rsidRPr="00FF1264" w:rsidRDefault="007A7F3E" w:rsidP="00FF1264">
            <w:pPr>
              <w:spacing w:after="120" w:line="240" w:lineRule="auto"/>
              <w:rPr>
                <w:rFonts w:ascii="Verdana" w:hAnsi="Verdana" w:cstheme="minorHAnsi"/>
                <w:sz w:val="18"/>
                <w:szCs w:val="18"/>
                <w:lang w:eastAsia="pl-PL"/>
              </w:rPr>
            </w:pPr>
          </w:p>
        </w:tc>
        <w:tc>
          <w:tcPr>
            <w:tcW w:w="2126" w:type="dxa"/>
            <w:tcBorders>
              <w:top w:val="single" w:sz="4" w:space="0" w:color="auto"/>
              <w:left w:val="single" w:sz="4" w:space="0" w:color="auto"/>
              <w:bottom w:val="single" w:sz="4" w:space="0" w:color="auto"/>
              <w:right w:val="single" w:sz="4" w:space="0" w:color="auto"/>
            </w:tcBorders>
          </w:tcPr>
          <w:p w14:paraId="33FA4CF7" w14:textId="77777777" w:rsidR="007A7F3E" w:rsidRPr="00FF1264" w:rsidRDefault="007A7F3E" w:rsidP="00FF1264">
            <w:pPr>
              <w:spacing w:after="120" w:line="240" w:lineRule="auto"/>
              <w:rPr>
                <w:rFonts w:ascii="Verdana" w:hAnsi="Verdana" w:cstheme="minorHAnsi"/>
                <w:sz w:val="18"/>
                <w:szCs w:val="18"/>
                <w:lang w:eastAsia="pl-PL"/>
              </w:rPr>
            </w:pPr>
          </w:p>
        </w:tc>
        <w:tc>
          <w:tcPr>
            <w:tcW w:w="1843" w:type="dxa"/>
            <w:tcBorders>
              <w:top w:val="single" w:sz="4" w:space="0" w:color="auto"/>
              <w:left w:val="single" w:sz="4" w:space="0" w:color="auto"/>
              <w:bottom w:val="single" w:sz="4" w:space="0" w:color="auto"/>
              <w:right w:val="single" w:sz="4" w:space="0" w:color="auto"/>
            </w:tcBorders>
          </w:tcPr>
          <w:p w14:paraId="24676BA3" w14:textId="77777777" w:rsidR="007A7F3E" w:rsidRPr="00FF1264" w:rsidRDefault="007A7F3E" w:rsidP="00FF1264">
            <w:pPr>
              <w:spacing w:after="120" w:line="240" w:lineRule="auto"/>
              <w:rPr>
                <w:rFonts w:ascii="Verdana" w:hAnsi="Verdana" w:cstheme="minorHAnsi"/>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tcPr>
          <w:p w14:paraId="01CD4300" w14:textId="77777777" w:rsidR="007A7F3E" w:rsidRPr="00FF1264" w:rsidRDefault="007A7F3E" w:rsidP="00FF1264">
            <w:pPr>
              <w:spacing w:after="120" w:line="240" w:lineRule="auto"/>
              <w:rPr>
                <w:rFonts w:ascii="Verdana" w:hAnsi="Verdana" w:cstheme="minorHAnsi"/>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tcPr>
          <w:p w14:paraId="2E98FFC4" w14:textId="4E1E7722" w:rsidR="007A7F3E" w:rsidRPr="00FF1264" w:rsidRDefault="007A7F3E" w:rsidP="00FF1264">
            <w:pPr>
              <w:spacing w:after="120" w:line="240" w:lineRule="auto"/>
              <w:rPr>
                <w:rFonts w:ascii="Verdana" w:hAnsi="Verdana" w:cstheme="minorHAnsi"/>
                <w:sz w:val="18"/>
                <w:szCs w:val="18"/>
                <w:lang w:eastAsia="pl-PL"/>
              </w:rPr>
            </w:pPr>
          </w:p>
        </w:tc>
      </w:tr>
    </w:tbl>
    <w:p w14:paraId="4CBC2431" w14:textId="77777777" w:rsidR="00FF1264" w:rsidRPr="00FE7B01" w:rsidRDefault="00FF1264" w:rsidP="00D32BD3">
      <w:pPr>
        <w:spacing w:after="120" w:line="240" w:lineRule="auto"/>
        <w:rPr>
          <w:rFonts w:ascii="Verdana" w:hAnsi="Verdana" w:cstheme="minorHAnsi"/>
          <w:sz w:val="18"/>
          <w:szCs w:val="18"/>
          <w:lang w:eastAsia="pl-PL"/>
        </w:rPr>
      </w:pPr>
    </w:p>
    <w:p w14:paraId="3F85C038" w14:textId="77777777" w:rsidR="00D32BD3" w:rsidRPr="00FE7B01" w:rsidRDefault="00D32BD3" w:rsidP="00D32BD3">
      <w:pPr>
        <w:spacing w:after="120" w:line="240" w:lineRule="auto"/>
        <w:rPr>
          <w:rFonts w:ascii="Verdana" w:hAnsi="Verdana" w:cstheme="minorHAnsi"/>
          <w:sz w:val="18"/>
          <w:szCs w:val="18"/>
          <w:lang w:eastAsia="pl-PL"/>
        </w:rPr>
      </w:pPr>
    </w:p>
    <w:p w14:paraId="667050B0" w14:textId="77777777" w:rsidR="00B17724" w:rsidRPr="00FE7B01" w:rsidRDefault="00B17724" w:rsidP="00D32BD3">
      <w:pPr>
        <w:spacing w:before="120"/>
        <w:ind w:right="1"/>
        <w:outlineLvl w:val="0"/>
        <w:rPr>
          <w:rFonts w:ascii="Verdana" w:hAnsi="Verdana" w:cstheme="minorHAnsi"/>
          <w:sz w:val="18"/>
          <w:szCs w:val="18"/>
        </w:rPr>
      </w:pPr>
      <w:bookmarkStart w:id="285" w:name="_Toc515896307"/>
      <w:bookmarkStart w:id="286" w:name="_Toc122344848"/>
      <w:r w:rsidRPr="00FE7B01">
        <w:rPr>
          <w:rFonts w:ascii="Verdana" w:hAnsi="Verdana" w:cstheme="minorHAnsi"/>
          <w:sz w:val="18"/>
          <w:szCs w:val="18"/>
        </w:rPr>
        <w:t>UWAGA: Należy dostosować ilość wierszy do ilości wykazywanych zadań</w:t>
      </w:r>
      <w:bookmarkEnd w:id="285"/>
      <w:bookmarkEnd w:id="286"/>
    </w:p>
    <w:p w14:paraId="7DD45A55" w14:textId="77777777" w:rsidR="009C4AC1" w:rsidRPr="006B0420" w:rsidRDefault="009C4AC1" w:rsidP="00D32BD3">
      <w:pPr>
        <w:spacing w:before="120"/>
        <w:ind w:right="1"/>
        <w:rPr>
          <w:rFonts w:ascii="Verdana" w:hAnsi="Verdana" w:cstheme="minorHAnsi"/>
          <w:sz w:val="18"/>
          <w:szCs w:val="18"/>
        </w:rPr>
      </w:pPr>
      <w:r w:rsidRPr="00FE7B01">
        <w:rPr>
          <w:rFonts w:ascii="Verdana" w:hAnsi="Verdana" w:cstheme="minorHAnsi"/>
          <w:sz w:val="18"/>
          <w:szCs w:val="18"/>
        </w:rPr>
        <w:t>Do niniejszego wykazu dołączam dowody potwierdzające, że ww. zamówienia zostały wykonane lub są wykonywane należycie</w:t>
      </w:r>
      <w:r w:rsidRPr="006B0420">
        <w:rPr>
          <w:rFonts w:ascii="Verdana" w:hAnsi="Verdana" w:cstheme="minorHAnsi"/>
          <w:sz w:val="18"/>
          <w:szCs w:val="18"/>
        </w:rPr>
        <w:t xml:space="preserv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714A9B47" w14:textId="7D14AD12" w:rsidR="00D7603F" w:rsidRPr="00D25EB5" w:rsidRDefault="00D7603F" w:rsidP="00D25EB5">
      <w:pPr>
        <w:spacing w:line="240" w:lineRule="auto"/>
        <w:jc w:val="left"/>
        <w:rPr>
          <w:rFonts w:ascii="Verdana" w:hAnsi="Verdana" w:cstheme="minorHAnsi"/>
          <w:b/>
          <w:i/>
          <w:sz w:val="20"/>
        </w:rPr>
      </w:pPr>
    </w:p>
    <w:sectPr w:rsidR="00D7603F" w:rsidRPr="00D25EB5" w:rsidSect="006B0420">
      <w:headerReference w:type="default" r:id="rId26"/>
      <w:footerReference w:type="default" r:id="rId27"/>
      <w:headerReference w:type="first" r:id="rId28"/>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FB6F5" w14:textId="77777777" w:rsidR="009B269C" w:rsidRDefault="009B269C">
      <w:r>
        <w:separator/>
      </w:r>
    </w:p>
  </w:endnote>
  <w:endnote w:type="continuationSeparator" w:id="0">
    <w:p w14:paraId="37D3DB47" w14:textId="77777777" w:rsidR="009B269C" w:rsidRDefault="009B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68753" w14:textId="77777777" w:rsidR="009B269C" w:rsidRDefault="009B269C">
      <w:r>
        <w:separator/>
      </w:r>
    </w:p>
  </w:footnote>
  <w:footnote w:type="continuationSeparator" w:id="0">
    <w:p w14:paraId="5C75514F" w14:textId="77777777" w:rsidR="009B269C" w:rsidRDefault="009B269C">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D32BD3" w:rsidDel="00900F4B" w:rsidRDefault="00087DD1" w:rsidP="0042031F">
      <w:pPr>
        <w:pStyle w:val="Tekstprzypisudolnego"/>
        <w:rPr>
          <w:del w:id="271" w:author="Autor"/>
          <w:rFonts w:ascii="Verdana" w:hAnsi="Verdana" w:cstheme="minorHAnsi"/>
          <w:sz w:val="14"/>
          <w:szCs w:val="14"/>
          <w:rPrChange w:id="272" w:author="Autor">
            <w:rPr>
              <w:del w:id="273" w:author="Autor"/>
              <w:rFonts w:ascii="Verdana" w:hAnsi="Verdana" w:cstheme="minorHAnsi"/>
              <w:sz w:val="18"/>
              <w:szCs w:val="18"/>
            </w:rPr>
          </w:rPrChange>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5B9AD1DB" w14:textId="77777777" w:rsidR="00960FB2" w:rsidRDefault="00960FB2" w:rsidP="00E76A8B">
          <w:pPr>
            <w:suppressAutoHyphens/>
            <w:ind w:right="187"/>
            <w:rPr>
              <w:rFonts w:asciiTheme="majorHAnsi" w:hAnsiTheme="majorHAnsi"/>
              <w:color w:val="000000" w:themeColor="text1"/>
              <w:sz w:val="14"/>
              <w:szCs w:val="18"/>
            </w:rPr>
          </w:pPr>
          <w:r w:rsidRPr="00960FB2">
            <w:rPr>
              <w:rFonts w:asciiTheme="majorHAnsi" w:hAnsiTheme="majorHAnsi"/>
              <w:color w:val="000000" w:themeColor="text1"/>
              <w:sz w:val="14"/>
              <w:szCs w:val="18"/>
            </w:rPr>
            <w:t>Modernizacja budynków i budowli węzła Gospodarki Wodno-Chemicznej w EC Wrocław</w:t>
          </w:r>
        </w:p>
        <w:p w14:paraId="1F21387A" w14:textId="29B73C36" w:rsidR="00087DD1" w:rsidRPr="00E14220" w:rsidRDefault="00960FB2" w:rsidP="00E76A8B">
          <w:pPr>
            <w:suppressAutoHyphens/>
            <w:ind w:right="187"/>
            <w:rPr>
              <w:rFonts w:asciiTheme="majorHAnsi" w:hAnsiTheme="majorHAnsi"/>
              <w:color w:val="000000" w:themeColor="text1"/>
              <w:sz w:val="14"/>
              <w:szCs w:val="18"/>
            </w:rPr>
          </w:pPr>
          <w:r w:rsidRPr="00960FB2">
            <w:rPr>
              <w:rFonts w:asciiTheme="majorHAnsi" w:hAnsiTheme="majorHAnsi"/>
              <w:color w:val="000000" w:themeColor="text1"/>
              <w:sz w:val="14"/>
              <w:szCs w:val="18"/>
            </w:rPr>
            <w:t>POST/PEC/PEC/ZWR/00392/2025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aint.Picture" ShapeID="_x0000_i1025" DrawAspect="Content" ObjectID="_1810022170"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057DD9E4" w14:textId="77777777" w:rsidR="007A7F3E" w:rsidRDefault="00B93146" w:rsidP="00DE4180">
          <w:pPr>
            <w:suppressAutoHyphens/>
            <w:ind w:right="187"/>
            <w:rPr>
              <w:rFonts w:asciiTheme="majorHAnsi" w:hAnsiTheme="majorHAnsi"/>
              <w:color w:val="000000" w:themeColor="text1"/>
              <w:sz w:val="14"/>
              <w:szCs w:val="18"/>
            </w:rPr>
          </w:pPr>
          <w:r w:rsidRPr="00B93146">
            <w:rPr>
              <w:rFonts w:asciiTheme="majorHAnsi" w:hAnsiTheme="majorHAnsi"/>
              <w:color w:val="000000" w:themeColor="text1"/>
              <w:sz w:val="14"/>
              <w:szCs w:val="18"/>
            </w:rPr>
            <w:t>Modernizacja budynków i budowli węzła Gospodarki Wodno-Chemicznej w EC Wrocław</w:t>
          </w:r>
        </w:p>
        <w:p w14:paraId="293C60DD" w14:textId="2592A2D7" w:rsidR="00087DD1" w:rsidRPr="00E14220" w:rsidRDefault="00B93146" w:rsidP="00DE4180">
          <w:pPr>
            <w:suppressAutoHyphens/>
            <w:ind w:right="187"/>
            <w:rPr>
              <w:rFonts w:asciiTheme="majorHAnsi" w:hAnsiTheme="majorHAnsi"/>
              <w:color w:val="000000" w:themeColor="text1"/>
              <w:sz w:val="14"/>
              <w:szCs w:val="18"/>
            </w:rPr>
          </w:pPr>
          <w:r w:rsidRPr="00B93146">
            <w:rPr>
              <w:rFonts w:asciiTheme="majorHAnsi" w:hAnsiTheme="majorHAnsi"/>
              <w:color w:val="000000" w:themeColor="text1"/>
              <w:sz w:val="14"/>
              <w:szCs w:val="18"/>
            </w:rPr>
            <w:t>POST/PEC/PEC/ZWR/00392/2025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aint.Picture" ShapeID="_x0000_i1026" DrawAspect="Content" ObjectID="_1810022171"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434904749">
    <w:abstractNumId w:val="59"/>
  </w:num>
  <w:num w:numId="2" w16cid:durableId="1631548987">
    <w:abstractNumId w:val="47"/>
  </w:num>
  <w:num w:numId="3" w16cid:durableId="60374945">
    <w:abstractNumId w:val="100"/>
  </w:num>
  <w:num w:numId="4" w16cid:durableId="890464131">
    <w:abstractNumId w:val="66"/>
  </w:num>
  <w:num w:numId="5" w16cid:durableId="841624530">
    <w:abstractNumId w:val="32"/>
  </w:num>
  <w:num w:numId="6" w16cid:durableId="876165293">
    <w:abstractNumId w:val="72"/>
  </w:num>
  <w:num w:numId="7" w16cid:durableId="1016229042">
    <w:abstractNumId w:val="57"/>
  </w:num>
  <w:num w:numId="8" w16cid:durableId="393546341">
    <w:abstractNumId w:val="86"/>
  </w:num>
  <w:num w:numId="9" w16cid:durableId="1666662589">
    <w:abstractNumId w:val="50"/>
  </w:num>
  <w:num w:numId="10" w16cid:durableId="859390895">
    <w:abstractNumId w:val="48"/>
  </w:num>
  <w:num w:numId="11" w16cid:durableId="1543247222">
    <w:abstractNumId w:val="79"/>
  </w:num>
  <w:num w:numId="12" w16cid:durableId="643437835">
    <w:abstractNumId w:val="99"/>
  </w:num>
  <w:num w:numId="13" w16cid:durableId="898519788">
    <w:abstractNumId w:val="76"/>
  </w:num>
  <w:num w:numId="14" w16cid:durableId="1429345333">
    <w:abstractNumId w:val="61"/>
  </w:num>
  <w:num w:numId="15" w16cid:durableId="1670674029">
    <w:abstractNumId w:val="25"/>
  </w:num>
  <w:num w:numId="16" w16cid:durableId="401217703">
    <w:abstractNumId w:val="34"/>
  </w:num>
  <w:num w:numId="17" w16cid:durableId="1477645734">
    <w:abstractNumId w:val="113"/>
  </w:num>
  <w:num w:numId="18" w16cid:durableId="1489055745">
    <w:abstractNumId w:val="101"/>
  </w:num>
  <w:num w:numId="19" w16cid:durableId="94181660">
    <w:abstractNumId w:val="103"/>
  </w:num>
  <w:num w:numId="20" w16cid:durableId="741177526">
    <w:abstractNumId w:val="1"/>
  </w:num>
  <w:num w:numId="21" w16cid:durableId="601256523">
    <w:abstractNumId w:val="98"/>
  </w:num>
  <w:num w:numId="22" w16cid:durableId="1389916566">
    <w:abstractNumId w:val="22"/>
  </w:num>
  <w:num w:numId="23" w16cid:durableId="1565797156">
    <w:abstractNumId w:val="49"/>
  </w:num>
  <w:num w:numId="24" w16cid:durableId="1525362569">
    <w:abstractNumId w:val="0"/>
  </w:num>
  <w:num w:numId="25" w16cid:durableId="1063481487">
    <w:abstractNumId w:val="55"/>
  </w:num>
  <w:num w:numId="26" w16cid:durableId="596325254">
    <w:abstractNumId w:val="82"/>
    <w:lvlOverride w:ilvl="0">
      <w:startOverride w:val="1"/>
    </w:lvlOverride>
  </w:num>
  <w:num w:numId="27" w16cid:durableId="522787748">
    <w:abstractNumId w:val="93"/>
  </w:num>
  <w:num w:numId="28" w16cid:durableId="781804816">
    <w:abstractNumId w:val="46"/>
  </w:num>
  <w:num w:numId="29" w16cid:durableId="868879141">
    <w:abstractNumId w:val="81"/>
  </w:num>
  <w:num w:numId="30" w16cid:durableId="188838267">
    <w:abstractNumId w:val="67"/>
  </w:num>
  <w:num w:numId="31" w16cid:durableId="440226562">
    <w:abstractNumId w:val="53"/>
  </w:num>
  <w:num w:numId="32" w16cid:durableId="1880193768">
    <w:abstractNumId w:val="105"/>
  </w:num>
  <w:num w:numId="33" w16cid:durableId="1473133819">
    <w:abstractNumId w:val="28"/>
  </w:num>
  <w:num w:numId="34" w16cid:durableId="1235777375">
    <w:abstractNumId w:val="38"/>
  </w:num>
  <w:num w:numId="35" w16cid:durableId="1372924161">
    <w:abstractNumId w:val="74"/>
  </w:num>
  <w:num w:numId="36" w16cid:durableId="1942714073">
    <w:abstractNumId w:val="58"/>
  </w:num>
  <w:num w:numId="37" w16cid:durableId="209802649">
    <w:abstractNumId w:val="68"/>
    <w:lvlOverride w:ilvl="0">
      <w:startOverride w:val="1"/>
    </w:lvlOverride>
  </w:num>
  <w:num w:numId="38" w16cid:durableId="1627350078">
    <w:abstractNumId w:val="90"/>
    <w:lvlOverride w:ilvl="0">
      <w:startOverride w:val="1"/>
    </w:lvlOverride>
  </w:num>
  <w:num w:numId="39" w16cid:durableId="904074845">
    <w:abstractNumId w:val="44"/>
  </w:num>
  <w:num w:numId="40" w16cid:durableId="534850397">
    <w:abstractNumId w:val="52"/>
  </w:num>
  <w:num w:numId="41" w16cid:durableId="245308748">
    <w:abstractNumId w:val="92"/>
  </w:num>
  <w:num w:numId="42" w16cid:durableId="1834253171">
    <w:abstractNumId w:val="15"/>
  </w:num>
  <w:num w:numId="43" w16cid:durableId="1298873583">
    <w:abstractNumId w:val="109"/>
  </w:num>
  <w:num w:numId="44" w16cid:durableId="2142722502">
    <w:abstractNumId w:val="95"/>
  </w:num>
  <w:num w:numId="45" w16cid:durableId="294530828">
    <w:abstractNumId w:val="88"/>
  </w:num>
  <w:num w:numId="46" w16cid:durableId="493689700">
    <w:abstractNumId w:val="77"/>
  </w:num>
  <w:num w:numId="47" w16cid:durableId="600377678">
    <w:abstractNumId w:val="102"/>
  </w:num>
  <w:num w:numId="48" w16cid:durableId="591089029">
    <w:abstractNumId w:val="41"/>
  </w:num>
  <w:num w:numId="49" w16cid:durableId="1747267362">
    <w:abstractNumId w:val="84"/>
  </w:num>
  <w:num w:numId="50" w16cid:durableId="725685889">
    <w:abstractNumId w:val="110"/>
  </w:num>
  <w:num w:numId="51" w16cid:durableId="142550668">
    <w:abstractNumId w:val="35"/>
  </w:num>
  <w:num w:numId="52" w16cid:durableId="1552032048">
    <w:abstractNumId w:val="36"/>
  </w:num>
  <w:num w:numId="53" w16cid:durableId="1081489662">
    <w:abstractNumId w:val="91"/>
  </w:num>
  <w:num w:numId="54" w16cid:durableId="1299067674">
    <w:abstractNumId w:val="24"/>
  </w:num>
  <w:num w:numId="55" w16cid:durableId="931205430">
    <w:abstractNumId w:val="45"/>
  </w:num>
  <w:num w:numId="56" w16cid:durableId="721291271">
    <w:abstractNumId w:val="37"/>
  </w:num>
  <w:num w:numId="57" w16cid:durableId="1712723984">
    <w:abstractNumId w:val="104"/>
  </w:num>
  <w:num w:numId="58" w16cid:durableId="529605853">
    <w:abstractNumId w:val="75"/>
  </w:num>
  <w:num w:numId="59" w16cid:durableId="537283582">
    <w:abstractNumId w:val="43"/>
  </w:num>
  <w:num w:numId="60" w16cid:durableId="87502284">
    <w:abstractNumId w:val="65"/>
  </w:num>
  <w:num w:numId="61" w16cid:durableId="1133401006">
    <w:abstractNumId w:val="69"/>
  </w:num>
  <w:num w:numId="62" w16cid:durableId="1242565462">
    <w:abstractNumId w:val="27"/>
  </w:num>
  <w:num w:numId="63" w16cid:durableId="557253451">
    <w:abstractNumId w:val="107"/>
  </w:num>
  <w:num w:numId="64" w16cid:durableId="377708474">
    <w:abstractNumId w:val="112"/>
  </w:num>
  <w:num w:numId="65" w16cid:durableId="1889145068">
    <w:abstractNumId w:val="31"/>
  </w:num>
  <w:num w:numId="66" w16cid:durableId="996032011">
    <w:abstractNumId w:val="94"/>
  </w:num>
  <w:num w:numId="67" w16cid:durableId="1918981829">
    <w:abstractNumId w:val="70"/>
  </w:num>
  <w:num w:numId="68" w16cid:durableId="943534194">
    <w:abstractNumId w:val="83"/>
  </w:num>
  <w:num w:numId="69" w16cid:durableId="1897818374">
    <w:abstractNumId w:val="18"/>
  </w:num>
  <w:num w:numId="70" w16cid:durableId="360977837">
    <w:abstractNumId w:val="89"/>
  </w:num>
  <w:num w:numId="71" w16cid:durableId="12980746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8369360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37449478">
    <w:abstractNumId w:val="63"/>
  </w:num>
  <w:num w:numId="74" w16cid:durableId="179322111">
    <w:abstractNumId w:val="39"/>
  </w:num>
  <w:num w:numId="75" w16cid:durableId="281084497">
    <w:abstractNumId w:val="71"/>
  </w:num>
  <w:num w:numId="76" w16cid:durableId="1807117662">
    <w:abstractNumId w:val="54"/>
  </w:num>
  <w:num w:numId="77" w16cid:durableId="767506258">
    <w:abstractNumId w:val="96"/>
  </w:num>
  <w:num w:numId="78" w16cid:durableId="536553721">
    <w:abstractNumId w:val="26"/>
  </w:num>
  <w:num w:numId="79" w16cid:durableId="207572871">
    <w:abstractNumId w:val="19"/>
  </w:num>
  <w:num w:numId="80" w16cid:durableId="1596671299">
    <w:abstractNumId w:val="111"/>
  </w:num>
  <w:num w:numId="81" w16cid:durableId="1611936685">
    <w:abstractNumId w:val="21"/>
  </w:num>
  <w:num w:numId="82" w16cid:durableId="1200244026">
    <w:abstractNumId w:val="56"/>
  </w:num>
  <w:num w:numId="83" w16cid:durableId="1118645172">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64988997">
    <w:abstractNumId w:val="106"/>
  </w:num>
  <w:num w:numId="85" w16cid:durableId="1600722162">
    <w:abstractNumId w:val="23"/>
  </w:num>
  <w:num w:numId="86" w16cid:durableId="235554209">
    <w:abstractNumId w:val="73"/>
  </w:num>
  <w:num w:numId="87" w16cid:durableId="846406950">
    <w:abstractNumId w:val="80"/>
  </w:num>
  <w:num w:numId="88" w16cid:durableId="690565914">
    <w:abstractNumId w:val="78"/>
  </w:num>
  <w:num w:numId="89" w16cid:durableId="773284420">
    <w:abstractNumId w:val="64"/>
  </w:num>
  <w:num w:numId="90" w16cid:durableId="706950802">
    <w:abstractNumId w:val="29"/>
  </w:num>
  <w:num w:numId="91" w16cid:durableId="1609505802">
    <w:abstractNumId w:val="85"/>
  </w:num>
  <w:num w:numId="92" w16cid:durableId="1658459613">
    <w:abstractNumId w:val="33"/>
  </w:num>
  <w:num w:numId="93" w16cid:durableId="54158359">
    <w:abstractNumId w:val="42"/>
  </w:num>
  <w:num w:numId="94" w16cid:durableId="15506510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08456728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466773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985132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9480958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324897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3713497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0866783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566702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3026163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884243851">
    <w:abstractNumId w:val="108"/>
  </w:num>
  <w:num w:numId="105" w16cid:durableId="886717298">
    <w:abstractNumId w:val="16"/>
  </w:num>
  <w:num w:numId="106" w16cid:durableId="683439853">
    <w:abstractNumId w:val="62"/>
  </w:num>
  <w:num w:numId="107" w16cid:durableId="996491878">
    <w:abstractNumId w:val="51"/>
  </w:num>
  <w:num w:numId="108" w16cid:durableId="712392201">
    <w:abstractNumId w:val="30"/>
  </w:num>
  <w:num w:numId="109" w16cid:durableId="1362708714">
    <w:abstractNumId w:val="40"/>
  </w:num>
  <w:num w:numId="110" w16cid:durableId="1683896808">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4CC2"/>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2F"/>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6F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1C1"/>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1FAB"/>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2CFB"/>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37C"/>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3A9"/>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A7F3E"/>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7FF"/>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6C18"/>
    <w:rsid w:val="008971EA"/>
    <w:rsid w:val="00897DB4"/>
    <w:rsid w:val="008A08B6"/>
    <w:rsid w:val="008A0C0C"/>
    <w:rsid w:val="008A0F49"/>
    <w:rsid w:val="008A10A4"/>
    <w:rsid w:val="008A171C"/>
    <w:rsid w:val="008A224E"/>
    <w:rsid w:val="008A294C"/>
    <w:rsid w:val="008A29ED"/>
    <w:rsid w:val="008A55C6"/>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6A78"/>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0FB2"/>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0BA"/>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269C"/>
    <w:rsid w:val="009B314D"/>
    <w:rsid w:val="009B34AF"/>
    <w:rsid w:val="009B442B"/>
    <w:rsid w:val="009B4B21"/>
    <w:rsid w:val="009B4E6B"/>
    <w:rsid w:val="009B4FAA"/>
    <w:rsid w:val="009B5112"/>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99C"/>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5F8B"/>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146"/>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56A"/>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297"/>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1E8"/>
    <w:rsid w:val="00D21BAB"/>
    <w:rsid w:val="00D22064"/>
    <w:rsid w:val="00D22E20"/>
    <w:rsid w:val="00D230BC"/>
    <w:rsid w:val="00D23E26"/>
    <w:rsid w:val="00D248F4"/>
    <w:rsid w:val="00D24DD6"/>
    <w:rsid w:val="00D255C0"/>
    <w:rsid w:val="00D256F0"/>
    <w:rsid w:val="00D257B2"/>
    <w:rsid w:val="00D25EB5"/>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E7B01"/>
    <w:rsid w:val="00FF02A3"/>
    <w:rsid w:val="00FF0454"/>
    <w:rsid w:val="00FF051B"/>
    <w:rsid w:val="00FF0839"/>
    <w:rsid w:val="00FF1264"/>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192B2F"/>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192B2F"/>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3F1F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s://swpp2.gkpge.pl" TargetMode="External"/><Relationship Id="rId25" Type="http://schemas.openxmlformats.org/officeDocument/2006/relationships/hyperlink" Target="http://www.gkpge.pl/bip/przetargi"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odo@kogeneracja.com.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odo@kogeneracja.com.pl"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POST/PEC/PEC/ZWR/00392/2025                       </dmsv2SWPP2ObjectNumber>
    <dmsv2SWPP2SumMD5 xmlns="http://schemas.microsoft.com/sharepoint/v3">384993aabc89c83d62a5ecf611f2573a</dmsv2SWPP2SumMD5>
    <dmsv2BaseMoved xmlns="http://schemas.microsoft.com/sharepoint/v3">false</dmsv2BaseMoved>
    <dmsv2BaseIsSensitive xmlns="http://schemas.microsoft.com/sharepoint/v3">true</dmsv2BaseIsSensitive>
    <dmsv2SWPP2IDSWPP2 xmlns="http://schemas.microsoft.com/sharepoint/v3">677608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22573947</dmsv2BaseClientSystemDocumentID>
    <dmsv2BaseModifiedByID xmlns="http://schemas.microsoft.com/sharepoint/v3">19100175</dmsv2BaseModifiedByID>
    <dmsv2BaseCreatedByID xmlns="http://schemas.microsoft.com/sharepoint/v3">19100175</dmsv2BaseCreatedByID>
    <dmsv2SWPP2ObjectDepartment xmlns="http://schemas.microsoft.com/sharepoint/v3">00000001000l0003000t</dmsv2SWPP2ObjectDepartment>
    <dmsv2SWPP2ObjectName xmlns="http://schemas.microsoft.com/sharepoint/v3">Postępowanie</dmsv2SWPP2ObjectName>
    <_dlc_DocId xmlns="a19cb1c7-c5c7-46d4-85ae-d83685407bba">M37YNRNYPV7A-513987650-3898</_dlc_DocId>
    <_dlc_DocIdUrl xmlns="a19cb1c7-c5c7-46d4-85ae-d83685407bba">
      <Url>https://swpp2.dms.gkpge.pl/sites/37/_layouts/15/DocIdRedir.aspx?ID=M37YNRNYPV7A-513987650-3898</Url>
      <Description>M37YNRNYPV7A-513987650-3898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B978BE4-A2E6-438E-B528-CC696CEF26E0}"/>
</file>

<file path=customXml/itemProps4.xml><?xml version="1.0" encoding="utf-8"?>
<ds:datastoreItem xmlns:ds="http://schemas.openxmlformats.org/officeDocument/2006/customXml" ds:itemID="{77E0D2A1-CC35-414F-A4B9-2E6613BF8C77}">
  <ds:schemaRefs>
    <ds:schemaRef ds:uri="http://schemas.microsoft.com/sharepoint/events"/>
  </ds:schemaRefs>
</ds:datastoreItem>
</file>

<file path=customXml/itemProps5.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10279</Words>
  <Characters>69617</Characters>
  <Application>Microsoft Office Word</Application>
  <DocSecurity>0</DocSecurity>
  <Lines>580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2025-05-28T06:07:00Z</dcterms:created>
  <dcterms:modified xsi:type="dcterms:W3CDTF">2025-05-29T09:10:00Z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08098fb6-79b7-4c29-883f-44a8a8751b75</vt:lpwstr>
  </property>
</Properties>
</file>