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6A431BE4" w:rsidR="005817FF"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NA </w:t>
      </w:r>
      <w:r w:rsidRPr="00EC461D">
        <w:rPr>
          <w:rFonts w:ascii="Trebuchet MS" w:hAnsi="Trebuchet MS" w:cstheme="minorHAnsi"/>
          <w:color w:val="17365D" w:themeColor="text2" w:themeShade="BF"/>
          <w:szCs w:val="22"/>
        </w:rPr>
        <w:t>USŁUGI</w:t>
      </w:r>
      <w:r w:rsidR="00EC461D" w:rsidRPr="002A6CA3">
        <w:rPr>
          <w:rFonts w:ascii="Trebuchet MS" w:hAnsi="Trebuchet MS" w:cstheme="minorHAnsi"/>
          <w:color w:val="17365D" w:themeColor="text2" w:themeShade="BF"/>
          <w:szCs w:val="22"/>
        </w:rPr>
        <w:t xml:space="preserve"> </w:t>
      </w:r>
    </w:p>
    <w:p w14:paraId="5EAA6A2B" w14:textId="6663A032" w:rsidR="0052207C"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2A6CA3"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2A6CA3">
        <w:rPr>
          <w:rFonts w:ascii="Trebuchet MS" w:hAnsi="Trebuchet MS" w:cstheme="minorHAnsi"/>
          <w:b/>
          <w:color w:val="17365D" w:themeColor="text2" w:themeShade="BF"/>
          <w:szCs w:val="22"/>
        </w:rPr>
        <w:t xml:space="preserve">na podstawie </w:t>
      </w:r>
      <w:r w:rsidR="00253813" w:rsidRPr="002A6CA3">
        <w:rPr>
          <w:rFonts w:ascii="Trebuchet MS" w:hAnsi="Trebuchet MS" w:cstheme="minorHAnsi"/>
          <w:b/>
          <w:color w:val="17365D" w:themeColor="text2" w:themeShade="BF"/>
          <w:szCs w:val="22"/>
        </w:rPr>
        <w:t>Procedury Zakupów w Grupie PGE E</w:t>
      </w:r>
      <w:r w:rsidR="00B351A3" w:rsidRPr="002A6CA3">
        <w:rPr>
          <w:rFonts w:ascii="Trebuchet MS" w:hAnsi="Trebuchet MS" w:cstheme="minorHAnsi"/>
          <w:b/>
          <w:color w:val="17365D" w:themeColor="text2" w:themeShade="BF"/>
          <w:szCs w:val="22"/>
        </w:rPr>
        <w:t>C</w:t>
      </w:r>
      <w:r w:rsidR="00253813" w:rsidRPr="002A6CA3">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2A6CA3">
        <w:rPr>
          <w:rFonts w:ascii="Trebuchet MS" w:hAnsi="Trebuchet MS" w:cstheme="minorHAnsi"/>
          <w:b/>
          <w:color w:val="17365D" w:themeColor="text2" w:themeShade="BF"/>
          <w:szCs w:val="22"/>
        </w:rPr>
        <w:t xml:space="preserve">w </w:t>
      </w:r>
      <w:r w:rsidRPr="00EC461D">
        <w:rPr>
          <w:rFonts w:ascii="Trebuchet MS" w:hAnsi="Trebuchet MS" w:cstheme="minorHAnsi"/>
          <w:b/>
          <w:color w:val="17365D" w:themeColor="text2" w:themeShade="BF"/>
          <w:szCs w:val="22"/>
        </w:rPr>
        <w:t>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79C252EF" w:rsidR="00384C22" w:rsidRPr="008E667E" w:rsidRDefault="00384C22" w:rsidP="008E667E">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r w:rsidRPr="001D778B">
        <w:rPr>
          <w:rFonts w:ascii="Trebuchet MS" w:hAnsi="Trebuchet MS" w:cs="Calibri"/>
          <w:b/>
          <w:color w:val="323E4F"/>
          <w:kern w:val="28"/>
          <w:sz w:val="20"/>
          <w:szCs w:val="22"/>
          <w:lang w:eastAsia="pl-PL"/>
        </w:rPr>
        <w:t xml:space="preserve">„ </w:t>
      </w:r>
      <w:r w:rsidR="008E667E" w:rsidRPr="008E667E">
        <w:rPr>
          <w:rFonts w:ascii="Trebuchet MS" w:hAnsi="Trebuchet MS" w:cs="Calibri"/>
          <w:b/>
          <w:bCs/>
          <w:color w:val="323E4F"/>
          <w:kern w:val="28"/>
          <w:sz w:val="20"/>
          <w:szCs w:val="22"/>
          <w:lang w:eastAsia="pl-PL"/>
        </w:rPr>
        <w:t>Legalizacja butli SUG CO2 na BGP2</w:t>
      </w:r>
      <w:r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57C4CF6A" w:rsidR="005817FF" w:rsidRPr="002A6CA3" w:rsidRDefault="00384C22" w:rsidP="00992E3B">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8E667E" w:rsidRPr="008E667E">
        <w:rPr>
          <w:rFonts w:ascii="Trebuchet MS" w:hAnsi="Trebuchet MS" w:cstheme="minorHAnsi"/>
          <w:color w:val="17365D" w:themeColor="text2" w:themeShade="BF"/>
          <w:szCs w:val="22"/>
        </w:rPr>
        <w:t>POST/PEC/PEC/ZWR/00377/2024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610D648A"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3</w:t>
            </w:r>
            <w:r w:rsidR="00D16C4C" w:rsidRPr="00632716">
              <w:rPr>
                <w:rFonts w:ascii="Verdana" w:hAnsi="Verdana"/>
                <w:noProof/>
                <w:webHidden/>
                <w:sz w:val="20"/>
              </w:rPr>
              <w:fldChar w:fldCharType="end"/>
            </w:r>
          </w:hyperlink>
        </w:p>
        <w:p w14:paraId="44B89A9E" w14:textId="06A1FC56"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4</w:t>
            </w:r>
            <w:r w:rsidR="00D16C4C" w:rsidRPr="00632716">
              <w:rPr>
                <w:rFonts w:ascii="Verdana" w:hAnsi="Verdana"/>
                <w:noProof/>
                <w:webHidden/>
                <w:sz w:val="20"/>
              </w:rPr>
              <w:fldChar w:fldCharType="end"/>
            </w:r>
          </w:hyperlink>
        </w:p>
        <w:p w14:paraId="2FD25DDD" w14:textId="2D32DDFE"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5</w:t>
            </w:r>
            <w:r w:rsidR="00D16C4C" w:rsidRPr="00632716">
              <w:rPr>
                <w:rFonts w:ascii="Verdana" w:hAnsi="Verdana"/>
                <w:noProof/>
                <w:webHidden/>
                <w:sz w:val="20"/>
              </w:rPr>
              <w:fldChar w:fldCharType="end"/>
            </w:r>
          </w:hyperlink>
        </w:p>
        <w:p w14:paraId="723D343C" w14:textId="25117BCA"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6</w:t>
            </w:r>
            <w:r w:rsidR="00D16C4C" w:rsidRPr="00632716">
              <w:rPr>
                <w:rFonts w:ascii="Verdana" w:hAnsi="Verdana"/>
                <w:noProof/>
                <w:webHidden/>
                <w:sz w:val="20"/>
              </w:rPr>
              <w:fldChar w:fldCharType="end"/>
            </w:r>
          </w:hyperlink>
        </w:p>
        <w:p w14:paraId="3109D650" w14:textId="437F2640"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6</w:t>
            </w:r>
            <w:r w:rsidR="00D16C4C" w:rsidRPr="00632716">
              <w:rPr>
                <w:rFonts w:ascii="Verdana" w:hAnsi="Verdana"/>
                <w:noProof/>
                <w:webHidden/>
                <w:sz w:val="20"/>
              </w:rPr>
              <w:fldChar w:fldCharType="end"/>
            </w:r>
          </w:hyperlink>
        </w:p>
        <w:p w14:paraId="616F7FEB" w14:textId="3771BC15"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6</w:t>
            </w:r>
            <w:r w:rsidR="00D16C4C" w:rsidRPr="00632716">
              <w:rPr>
                <w:rFonts w:ascii="Verdana" w:hAnsi="Verdana"/>
                <w:noProof/>
                <w:webHidden/>
                <w:sz w:val="20"/>
              </w:rPr>
              <w:fldChar w:fldCharType="end"/>
            </w:r>
          </w:hyperlink>
        </w:p>
        <w:p w14:paraId="0D8B57CE" w14:textId="3D874A28"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7</w:t>
            </w:r>
            <w:r w:rsidR="00D16C4C" w:rsidRPr="00632716">
              <w:rPr>
                <w:rFonts w:ascii="Verdana" w:hAnsi="Verdana"/>
                <w:noProof/>
                <w:webHidden/>
                <w:sz w:val="20"/>
              </w:rPr>
              <w:fldChar w:fldCharType="end"/>
            </w:r>
          </w:hyperlink>
        </w:p>
        <w:p w14:paraId="35B42FDC" w14:textId="73945BBA"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7</w:t>
            </w:r>
            <w:r w:rsidR="00D16C4C" w:rsidRPr="00632716">
              <w:rPr>
                <w:rFonts w:ascii="Verdana" w:hAnsi="Verdana"/>
                <w:noProof/>
                <w:webHidden/>
                <w:sz w:val="20"/>
              </w:rPr>
              <w:fldChar w:fldCharType="end"/>
            </w:r>
          </w:hyperlink>
        </w:p>
        <w:p w14:paraId="1CB33D1C" w14:textId="669BAB7C"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7</w:t>
            </w:r>
            <w:r w:rsidR="00D16C4C" w:rsidRPr="00632716">
              <w:rPr>
                <w:rFonts w:ascii="Verdana" w:hAnsi="Verdana"/>
                <w:noProof/>
                <w:webHidden/>
                <w:sz w:val="20"/>
              </w:rPr>
              <w:fldChar w:fldCharType="end"/>
            </w:r>
          </w:hyperlink>
        </w:p>
        <w:p w14:paraId="53BC2CA2" w14:textId="0A2E6AA3"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8</w:t>
            </w:r>
            <w:r w:rsidR="00D16C4C" w:rsidRPr="00632716">
              <w:rPr>
                <w:rFonts w:ascii="Verdana" w:hAnsi="Verdana"/>
                <w:noProof/>
                <w:webHidden/>
                <w:sz w:val="20"/>
              </w:rPr>
              <w:fldChar w:fldCharType="end"/>
            </w:r>
          </w:hyperlink>
        </w:p>
        <w:p w14:paraId="7A453C78" w14:textId="6AA25E57"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8</w:t>
            </w:r>
            <w:r w:rsidR="00D16C4C" w:rsidRPr="00632716">
              <w:rPr>
                <w:rFonts w:ascii="Verdana" w:hAnsi="Verdana"/>
                <w:noProof/>
                <w:webHidden/>
                <w:sz w:val="20"/>
              </w:rPr>
              <w:fldChar w:fldCharType="end"/>
            </w:r>
          </w:hyperlink>
        </w:p>
        <w:p w14:paraId="5B013E6F" w14:textId="1A2679EB"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10</w:t>
            </w:r>
            <w:r w:rsidR="00D16C4C" w:rsidRPr="00632716">
              <w:rPr>
                <w:rFonts w:ascii="Verdana" w:hAnsi="Verdana"/>
                <w:noProof/>
                <w:webHidden/>
                <w:sz w:val="20"/>
              </w:rPr>
              <w:fldChar w:fldCharType="end"/>
            </w:r>
          </w:hyperlink>
        </w:p>
        <w:p w14:paraId="59C4FF9D" w14:textId="49F37FBD"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11</w:t>
            </w:r>
            <w:r w:rsidR="00D16C4C" w:rsidRPr="00632716">
              <w:rPr>
                <w:rFonts w:ascii="Verdana" w:hAnsi="Verdana"/>
                <w:noProof/>
                <w:webHidden/>
                <w:sz w:val="20"/>
              </w:rPr>
              <w:fldChar w:fldCharType="end"/>
            </w:r>
          </w:hyperlink>
        </w:p>
        <w:p w14:paraId="758F1B53" w14:textId="398049C3"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11</w:t>
            </w:r>
            <w:r w:rsidR="00D16C4C" w:rsidRPr="00632716">
              <w:rPr>
                <w:rFonts w:ascii="Verdana" w:hAnsi="Verdana"/>
                <w:noProof/>
                <w:webHidden/>
                <w:sz w:val="20"/>
              </w:rPr>
              <w:fldChar w:fldCharType="end"/>
            </w:r>
          </w:hyperlink>
        </w:p>
        <w:p w14:paraId="2FB239D9" w14:textId="38F8BC4F"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18</w:t>
            </w:r>
            <w:r w:rsidR="00D16C4C" w:rsidRPr="00632716">
              <w:rPr>
                <w:rFonts w:ascii="Verdana" w:hAnsi="Verdana"/>
                <w:noProof/>
                <w:webHidden/>
                <w:sz w:val="20"/>
              </w:rPr>
              <w:fldChar w:fldCharType="end"/>
            </w:r>
          </w:hyperlink>
        </w:p>
        <w:p w14:paraId="636213D2" w14:textId="42E41B51"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19</w:t>
            </w:r>
            <w:r w:rsidR="00D16C4C" w:rsidRPr="00632716">
              <w:rPr>
                <w:rFonts w:ascii="Verdana" w:hAnsi="Verdana"/>
                <w:noProof/>
                <w:webHidden/>
                <w:sz w:val="20"/>
              </w:rPr>
              <w:fldChar w:fldCharType="end"/>
            </w:r>
          </w:hyperlink>
        </w:p>
        <w:p w14:paraId="1F8374D4" w14:textId="0423C1B1"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22</w:t>
            </w:r>
            <w:r w:rsidR="00D16C4C" w:rsidRPr="00632716">
              <w:rPr>
                <w:rFonts w:ascii="Verdana" w:hAnsi="Verdana"/>
                <w:noProof/>
                <w:webHidden/>
                <w:sz w:val="20"/>
              </w:rPr>
              <w:fldChar w:fldCharType="end"/>
            </w:r>
          </w:hyperlink>
        </w:p>
        <w:p w14:paraId="11259BAC" w14:textId="6DB99A52"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23</w:t>
            </w:r>
            <w:r w:rsidR="00D16C4C" w:rsidRPr="00632716">
              <w:rPr>
                <w:rFonts w:ascii="Verdana" w:hAnsi="Verdana"/>
                <w:noProof/>
                <w:webHidden/>
                <w:sz w:val="20"/>
              </w:rPr>
              <w:fldChar w:fldCharType="end"/>
            </w:r>
          </w:hyperlink>
        </w:p>
        <w:p w14:paraId="6AD1C0DE" w14:textId="11AAD9FD"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24</w:t>
            </w:r>
            <w:r w:rsidR="00D16C4C" w:rsidRPr="00632716">
              <w:rPr>
                <w:rFonts w:ascii="Verdana" w:hAnsi="Verdana"/>
                <w:noProof/>
                <w:webHidden/>
                <w:sz w:val="20"/>
              </w:rPr>
              <w:fldChar w:fldCharType="end"/>
            </w:r>
          </w:hyperlink>
        </w:p>
        <w:p w14:paraId="17DC4240" w14:textId="6A0D5EA3"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24</w:t>
            </w:r>
            <w:r w:rsidR="00D16C4C" w:rsidRPr="00632716">
              <w:rPr>
                <w:rFonts w:ascii="Verdana" w:hAnsi="Verdana"/>
                <w:noProof/>
                <w:webHidden/>
                <w:sz w:val="20"/>
              </w:rPr>
              <w:fldChar w:fldCharType="end"/>
            </w:r>
          </w:hyperlink>
        </w:p>
        <w:p w14:paraId="77E65176" w14:textId="4AD6FCFC"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25</w:t>
            </w:r>
            <w:r w:rsidR="00D16C4C" w:rsidRPr="00632716">
              <w:rPr>
                <w:rFonts w:ascii="Verdana" w:hAnsi="Verdana"/>
                <w:noProof/>
                <w:webHidden/>
                <w:sz w:val="20"/>
              </w:rPr>
              <w:fldChar w:fldCharType="end"/>
            </w:r>
          </w:hyperlink>
        </w:p>
        <w:p w14:paraId="59D00F41" w14:textId="641BD81B"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26</w:t>
            </w:r>
            <w:r w:rsidR="00D16C4C" w:rsidRPr="00632716">
              <w:rPr>
                <w:rFonts w:ascii="Verdana" w:hAnsi="Verdana"/>
                <w:noProof/>
                <w:webHidden/>
                <w:sz w:val="20"/>
              </w:rPr>
              <w:fldChar w:fldCharType="end"/>
            </w:r>
          </w:hyperlink>
        </w:p>
        <w:p w14:paraId="1DE62654" w14:textId="4F747A91"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26</w:t>
            </w:r>
            <w:r w:rsidR="00D16C4C" w:rsidRPr="00632716">
              <w:rPr>
                <w:rFonts w:ascii="Verdana" w:hAnsi="Verdana"/>
                <w:noProof/>
                <w:webHidden/>
                <w:sz w:val="20"/>
              </w:rPr>
              <w:fldChar w:fldCharType="end"/>
            </w:r>
          </w:hyperlink>
        </w:p>
        <w:p w14:paraId="215925B5" w14:textId="61EBC32F"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27</w:t>
            </w:r>
            <w:r w:rsidR="00D16C4C" w:rsidRPr="00632716">
              <w:rPr>
                <w:rFonts w:ascii="Verdana" w:hAnsi="Verdana"/>
                <w:noProof/>
                <w:webHidden/>
                <w:sz w:val="20"/>
              </w:rPr>
              <w:fldChar w:fldCharType="end"/>
            </w:r>
          </w:hyperlink>
        </w:p>
        <w:p w14:paraId="74084547" w14:textId="5E4A5BEA"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28</w:t>
            </w:r>
            <w:r w:rsidR="00D16C4C" w:rsidRPr="00632716">
              <w:rPr>
                <w:rFonts w:ascii="Verdana" w:hAnsi="Verdana"/>
                <w:noProof/>
                <w:webHidden/>
                <w:sz w:val="20"/>
              </w:rPr>
              <w:fldChar w:fldCharType="end"/>
            </w:r>
          </w:hyperlink>
        </w:p>
        <w:p w14:paraId="7C569B4B" w14:textId="2E2A5BC6"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29</w:t>
            </w:r>
            <w:r w:rsidR="00D16C4C" w:rsidRPr="00632716">
              <w:rPr>
                <w:rFonts w:ascii="Verdana" w:hAnsi="Verdana"/>
                <w:noProof/>
                <w:webHidden/>
                <w:sz w:val="20"/>
              </w:rPr>
              <w:fldChar w:fldCharType="end"/>
            </w:r>
          </w:hyperlink>
        </w:p>
        <w:p w14:paraId="1A168636" w14:textId="665EE3DB"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29</w:t>
            </w:r>
            <w:r w:rsidR="00D16C4C" w:rsidRPr="00632716">
              <w:rPr>
                <w:rFonts w:ascii="Verdana" w:hAnsi="Verdana"/>
                <w:noProof/>
                <w:webHidden/>
                <w:sz w:val="20"/>
              </w:rPr>
              <w:fldChar w:fldCharType="end"/>
            </w:r>
          </w:hyperlink>
        </w:p>
        <w:p w14:paraId="5BCD49AE" w14:textId="4A02C47B"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29</w:t>
            </w:r>
            <w:r w:rsidR="00D16C4C" w:rsidRPr="00632716">
              <w:rPr>
                <w:rFonts w:ascii="Verdana" w:hAnsi="Verdana"/>
                <w:noProof/>
                <w:webHidden/>
                <w:sz w:val="20"/>
              </w:rPr>
              <w:fldChar w:fldCharType="end"/>
            </w:r>
          </w:hyperlink>
        </w:p>
        <w:p w14:paraId="56C48855" w14:textId="480CE09F" w:rsidR="00D16C4C" w:rsidRPr="00632716" w:rsidRDefault="0001668D"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33</w:t>
            </w:r>
            <w:r w:rsidR="00D16C4C" w:rsidRPr="00632716">
              <w:rPr>
                <w:rFonts w:ascii="Verdana" w:hAnsi="Verdana"/>
                <w:noProof/>
                <w:webHidden/>
                <w:sz w:val="20"/>
              </w:rPr>
              <w:fldChar w:fldCharType="end"/>
            </w:r>
          </w:hyperlink>
        </w:p>
        <w:p w14:paraId="4CAF0589" w14:textId="568E944C" w:rsidR="00D16C4C" w:rsidRDefault="0001668D"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75311">
              <w:rPr>
                <w:rFonts w:ascii="Verdana" w:hAnsi="Verdana"/>
                <w:noProof/>
                <w:webHidden/>
                <w:sz w:val="20"/>
              </w:rPr>
              <w:t>33</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26D3BC6B" w:rsidR="005817FF" w:rsidRPr="00F73B2B"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F73B2B">
        <w:rPr>
          <w:rFonts w:ascii="Verdana" w:hAnsi="Verdana" w:cstheme="minorHAnsi"/>
          <w:bCs/>
          <w:sz w:val="20"/>
        </w:rPr>
        <w:t xml:space="preserve">Zamawiającym w </w:t>
      </w:r>
      <w:r w:rsidR="008521EE" w:rsidRPr="00F73B2B">
        <w:rPr>
          <w:rFonts w:ascii="Verdana" w:hAnsi="Verdana" w:cstheme="minorHAnsi"/>
          <w:bCs/>
          <w:sz w:val="20"/>
        </w:rPr>
        <w:t>P</w:t>
      </w:r>
      <w:r w:rsidRPr="00F73B2B">
        <w:rPr>
          <w:rFonts w:ascii="Verdana" w:hAnsi="Verdana" w:cstheme="minorHAnsi"/>
          <w:bCs/>
          <w:sz w:val="20"/>
        </w:rPr>
        <w:t xml:space="preserve">ostępowaniu </w:t>
      </w:r>
      <w:r w:rsidR="008521EE" w:rsidRPr="00F73B2B">
        <w:rPr>
          <w:rFonts w:ascii="Verdana" w:hAnsi="Verdana" w:cstheme="minorHAnsi"/>
          <w:bCs/>
          <w:sz w:val="20"/>
        </w:rPr>
        <w:t xml:space="preserve">zakupowym </w:t>
      </w:r>
      <w:r w:rsidRPr="00F73B2B">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F73B2B">
        <w:rPr>
          <w:rFonts w:ascii="Verdana" w:hAnsi="Verdana" w:cstheme="minorHAnsi"/>
          <w:bCs/>
          <w:sz w:val="20"/>
        </w:rPr>
        <w:t>:</w:t>
      </w:r>
    </w:p>
    <w:p w14:paraId="4B4A3BE2" w14:textId="055D3098" w:rsidR="00615B23" w:rsidRPr="00F73B2B"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122344668"/>
      <w:r w:rsidRPr="00F73B2B">
        <w:rPr>
          <w:rFonts w:ascii="Verdana" w:hAnsi="Verdana" w:cstheme="minorHAnsi"/>
          <w:caps w:val="0"/>
          <w:sz w:val="20"/>
          <w:lang w:val="pl-PL"/>
        </w:rPr>
        <w:t>PGE Energia Ciepła S.A.</w:t>
      </w:r>
      <w:r w:rsidRPr="00F73B2B">
        <w:rPr>
          <w:rFonts w:ascii="Verdana" w:hAnsi="Verdana" w:cstheme="minorHAnsi"/>
          <w:b w:val="0"/>
          <w:caps w:val="0"/>
          <w:sz w:val="20"/>
          <w:lang w:val="pl-PL"/>
        </w:rPr>
        <w:t>, z siedzibą w Warszawie, Budynek Skylight, XII p. przy ul. Złotej 59, zarejestrowana</w:t>
      </w:r>
      <w:r w:rsidR="00624AE0" w:rsidRPr="00F73B2B">
        <w:rPr>
          <w:rFonts w:ascii="Verdana" w:hAnsi="Verdana" w:cstheme="minorHAnsi"/>
          <w:b w:val="0"/>
          <w:caps w:val="0"/>
          <w:sz w:val="20"/>
          <w:lang w:val="pl-PL"/>
        </w:rPr>
        <w:t xml:space="preserve"> </w:t>
      </w:r>
      <w:r w:rsidRPr="00F73B2B">
        <w:rPr>
          <w:rFonts w:ascii="Verdana" w:hAnsi="Verdana" w:cstheme="minorHAnsi"/>
          <w:b w:val="0"/>
          <w:caps w:val="0"/>
          <w:sz w:val="20"/>
          <w:lang w:val="pl-PL"/>
        </w:rPr>
        <w:t xml:space="preserve">w Sądzie Rejonowym dla m. st. Warszawy w Warszawie, XII Wydział Gospodarczy Krajowego Rejestru Sądowego pod numerem KRS 0000013479, NIP 6420000642, kapitał zakładowy: </w:t>
      </w:r>
      <w:r w:rsidR="00180BBB" w:rsidRPr="00F73B2B">
        <w:rPr>
          <w:rFonts w:ascii="Verdana" w:hAnsi="Verdana" w:cstheme="minorHAnsi"/>
          <w:b w:val="0"/>
          <w:caps w:val="0"/>
          <w:sz w:val="20"/>
          <w:lang w:val="pl-PL"/>
        </w:rPr>
        <w:t>2 501 281 240 PLN</w:t>
      </w:r>
      <w:bookmarkStart w:id="37" w:name="_Toc40987092"/>
      <w:bookmarkStart w:id="38" w:name="_Toc51165976"/>
      <w:r w:rsidRPr="00F73B2B">
        <w:rPr>
          <w:rFonts w:ascii="Verdana" w:hAnsi="Verdana" w:cstheme="minorHAnsi"/>
          <w:b w:val="0"/>
          <w:caps w:val="0"/>
          <w:sz w:val="20"/>
          <w:lang w:val="pl-PL"/>
        </w:rPr>
        <w:t xml:space="preserve"> opłacony w całości;</w:t>
      </w:r>
      <w:bookmarkEnd w:id="36"/>
      <w:bookmarkEnd w:id="37"/>
      <w:bookmarkEnd w:id="38"/>
    </w:p>
    <w:p w14:paraId="106DE000" w14:textId="6CE0D8ED" w:rsidR="00976E39" w:rsidRPr="002A6CA3"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2A6CA3">
        <w:rPr>
          <w:rFonts w:ascii="Verdana" w:hAnsi="Verdana" w:cstheme="minorHAnsi"/>
          <w:bCs/>
          <w:sz w:val="20"/>
        </w:rPr>
        <w:t>Adr</w:t>
      </w:r>
      <w:r w:rsidR="00623AF0" w:rsidRPr="002A6CA3">
        <w:rPr>
          <w:rFonts w:ascii="Verdana" w:hAnsi="Verdana" w:cstheme="minorHAnsi"/>
          <w:bCs/>
          <w:sz w:val="20"/>
        </w:rPr>
        <w:t>es strony internetowej</w:t>
      </w:r>
      <w:r w:rsidRPr="002A6CA3">
        <w:rPr>
          <w:rFonts w:ascii="Verdana" w:hAnsi="Verdana" w:cstheme="minorHAnsi"/>
          <w:bCs/>
          <w:sz w:val="20"/>
        </w:rPr>
        <w:t xml:space="preserve"> Zamawiającego</w:t>
      </w:r>
      <w:r w:rsidR="00976E39" w:rsidRPr="002A6CA3">
        <w:rPr>
          <w:rFonts w:ascii="Verdana" w:hAnsi="Verdana" w:cstheme="minorHAnsi"/>
          <w:bCs/>
          <w:sz w:val="20"/>
        </w:rPr>
        <w:t>:</w:t>
      </w:r>
    </w:p>
    <w:p w14:paraId="19E37AE4" w14:textId="529D76FF" w:rsidR="00615B23" w:rsidRPr="00F73B2B" w:rsidRDefault="0001668D" w:rsidP="00121F7A">
      <w:pPr>
        <w:suppressAutoHyphens/>
        <w:spacing w:before="120" w:after="120" w:line="240" w:lineRule="auto"/>
        <w:ind w:left="426" w:right="-284"/>
        <w:outlineLvl w:val="0"/>
        <w:rPr>
          <w:rFonts w:ascii="Verdana" w:hAnsi="Verdana" w:cstheme="minorHAnsi"/>
          <w:kern w:val="28"/>
          <w:sz w:val="20"/>
        </w:rPr>
      </w:pPr>
      <w:hyperlink r:id="rId12" w:history="1">
        <w:bookmarkStart w:id="41" w:name="_Toc122344673"/>
        <w:r w:rsidR="00615B23" w:rsidRPr="00F73B2B">
          <w:rPr>
            <w:rFonts w:ascii="Verdana" w:hAnsi="Verdana" w:cstheme="minorHAnsi"/>
            <w:color w:val="0000FF"/>
            <w:kern w:val="28"/>
            <w:sz w:val="20"/>
            <w:u w:val="single"/>
          </w:rPr>
          <w:t>www.pgeenergiaciepla.pl</w:t>
        </w:r>
        <w:bookmarkEnd w:id="39"/>
        <w:bookmarkEnd w:id="40"/>
      </w:hyperlink>
      <w:bookmarkEnd w:id="41"/>
    </w:p>
    <w:p w14:paraId="4F4F2B7B" w14:textId="4FE48A61" w:rsidR="00CE4C3E" w:rsidRPr="002A6CA3" w:rsidRDefault="00433BFC"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2A6CA3">
        <w:rPr>
          <w:rFonts w:ascii="Verdana" w:hAnsi="Verdana" w:cstheme="minorHAnsi"/>
          <w:b/>
          <w:sz w:val="20"/>
        </w:rPr>
        <w:t>Komórką organizacyjną prowadzącą</w:t>
      </w:r>
      <w:r w:rsidR="00850D5F" w:rsidRPr="002A6CA3">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2"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3" w:history="1">
        <w:r w:rsidR="00CA2F37" w:rsidRPr="002A6CA3">
          <w:rPr>
            <w:rStyle w:val="Hipercze"/>
            <w:rFonts w:ascii="Verdana" w:hAnsi="Verdana" w:cs="Calibri"/>
            <w:bCs/>
            <w:sz w:val="20"/>
          </w:rPr>
          <w:t>www.pgeenergiaciepla.pl</w:t>
        </w:r>
      </w:hyperlink>
    </w:p>
    <w:p w14:paraId="6807467C" w14:textId="69391FBC"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7A2801E6" w14:textId="77777777" w:rsidR="00E623DA" w:rsidRPr="002A6CA3" w:rsidRDefault="006941DE" w:rsidP="00121F7A">
      <w:pPr>
        <w:tabs>
          <w:tab w:val="left" w:pos="1134"/>
        </w:tabs>
        <w:spacing w:line="240" w:lineRule="auto"/>
        <w:ind w:left="1134"/>
        <w:rPr>
          <w:rFonts w:ascii="Verdana" w:hAnsi="Verdana" w:cs="Calibri"/>
          <w:bCs/>
          <w:sz w:val="20"/>
        </w:rPr>
      </w:pPr>
      <w:r w:rsidRPr="002A6CA3">
        <w:rPr>
          <w:rFonts w:ascii="Verdana" w:hAnsi="Verdana" w:cs="Calibri"/>
          <w:bCs/>
          <w:sz w:val="20"/>
        </w:rPr>
        <w:t xml:space="preserve">PGE Energia Ciepła S.A. </w:t>
      </w:r>
      <w:r w:rsidR="00E623DA" w:rsidRPr="002A6CA3">
        <w:rPr>
          <w:rFonts w:ascii="Verdana" w:hAnsi="Verdana" w:cs="Calibri"/>
          <w:bCs/>
          <w:sz w:val="20"/>
        </w:rPr>
        <w:t>Departament Zakupów</w:t>
      </w:r>
      <w:r w:rsidR="00C66D66" w:rsidRPr="002A6CA3">
        <w:rPr>
          <w:rFonts w:ascii="Verdana" w:hAnsi="Verdana" w:cs="Calibri"/>
          <w:bCs/>
          <w:sz w:val="20"/>
        </w:rPr>
        <w:t>:</w:t>
      </w:r>
    </w:p>
    <w:p w14:paraId="7DA98A9F" w14:textId="77777777" w:rsidR="004D33DB" w:rsidRPr="00F73B2B"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20"/>
        </w:rPr>
      </w:pPr>
      <w:bookmarkStart w:id="43" w:name="_Toc122344682"/>
      <w:r w:rsidRPr="00F73B2B">
        <w:rPr>
          <w:rFonts w:ascii="Verdana" w:hAnsi="Verdana" w:cstheme="minorHAnsi"/>
          <w:sz w:val="20"/>
        </w:rPr>
        <w:t>50-220 Wrocław; ul. Łowiecka 24;</w:t>
      </w:r>
      <w:bookmarkEnd w:id="43"/>
    </w:p>
    <w:p w14:paraId="75923CAD" w14:textId="226B3CF0" w:rsidR="00AC03DF" w:rsidRPr="002A6CA3" w:rsidRDefault="00AC03DF" w:rsidP="006D28BA">
      <w:pPr>
        <w:pStyle w:val="Nagwek1"/>
        <w:numPr>
          <w:ilvl w:val="0"/>
          <w:numId w:val="34"/>
        </w:numPr>
        <w:shd w:val="clear" w:color="auto" w:fill="C6D9F1" w:themeFill="text2" w:themeFillTint="33"/>
        <w:spacing w:before="120" w:after="120"/>
        <w:ind w:left="426" w:right="-284" w:hanging="710"/>
        <w:rPr>
          <w:rFonts w:ascii="Verdana" w:hAnsi="Verdana" w:cstheme="minorHAnsi"/>
          <w:caps w:val="0"/>
          <w:sz w:val="20"/>
          <w:lang w:val="pl-PL"/>
        </w:rPr>
      </w:pPr>
      <w:bookmarkStart w:id="44" w:name="_Toc122344688"/>
      <w:r w:rsidRPr="002A6CA3">
        <w:rPr>
          <w:rFonts w:ascii="Verdana" w:hAnsi="Verdana" w:cstheme="minorHAnsi"/>
          <w:caps w:val="0"/>
          <w:sz w:val="20"/>
          <w:lang w:val="pl-PL"/>
        </w:rPr>
        <w:t>INFORMACJE O SPOSOBIE KOMUNIKACJI Z WYKONAWCAMI</w:t>
      </w:r>
      <w:bookmarkEnd w:id="44"/>
    </w:p>
    <w:p w14:paraId="062EB635" w14:textId="40D42D93"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45" w:name="_Toc528334427"/>
      <w:bookmarkStart w:id="46" w:name="_Toc122344689"/>
      <w:bookmarkStart w:id="47" w:name="_Toc3460015"/>
      <w:bookmarkStart w:id="48" w:name="_Toc3876124"/>
      <w:bookmarkStart w:id="49"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0" w:name="_Toc528334428"/>
      <w:bookmarkEnd w:id="45"/>
      <w:r w:rsidRPr="002A6CA3">
        <w:rPr>
          <w:rFonts w:ascii="Verdana" w:hAnsi="Verdana" w:cstheme="minorHAnsi"/>
          <w:b w:val="0"/>
          <w:sz w:val="20"/>
          <w:lang w:val="pl-PL" w:eastAsia="pl-PL"/>
        </w:rPr>
        <w:t>.</w:t>
      </w:r>
      <w:bookmarkEnd w:id="46"/>
    </w:p>
    <w:p w14:paraId="72FE4C43" w14:textId="75D5DA36" w:rsidR="007E5BAD"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1"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1"/>
      <w:r w:rsidRPr="002A6CA3">
        <w:rPr>
          <w:rFonts w:ascii="Verdana" w:hAnsi="Verdana" w:cstheme="minorHAnsi"/>
          <w:b w:val="0"/>
          <w:sz w:val="20"/>
          <w:lang w:val="pl-PL" w:eastAsia="pl-PL"/>
        </w:rPr>
        <w:t xml:space="preserve"> </w:t>
      </w:r>
    </w:p>
    <w:p w14:paraId="0DAE90EE" w14:textId="51F020CE" w:rsidR="003B43D8" w:rsidRPr="002A6CA3" w:rsidRDefault="003B43D8" w:rsidP="006D28BA">
      <w:pPr>
        <w:pStyle w:val="Nagwek2"/>
        <w:numPr>
          <w:ilvl w:val="1"/>
          <w:numId w:val="34"/>
        </w:numPr>
        <w:spacing w:before="120" w:after="120" w:line="240" w:lineRule="auto"/>
        <w:ind w:left="425" w:right="-284" w:hanging="709"/>
        <w:rPr>
          <w:rFonts w:ascii="Verdana" w:hAnsi="Verdana" w:cstheme="minorHAnsi"/>
          <w:b w:val="0"/>
          <w:sz w:val="20"/>
          <w:lang w:eastAsia="pl-PL"/>
        </w:rPr>
      </w:pPr>
      <w:bookmarkStart w:id="52"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4" w:history="1">
        <w:r w:rsidRPr="002A6CA3">
          <w:rPr>
            <w:rStyle w:val="Hipercze"/>
            <w:rFonts w:ascii="Verdana" w:hAnsi="Verdana" w:cstheme="minorHAnsi"/>
            <w:b w:val="0"/>
            <w:sz w:val="20"/>
            <w:lang w:eastAsia="pl-PL"/>
          </w:rPr>
          <w:t>https://swpp2.gkpge.pl</w:t>
        </w:r>
        <w:bookmarkEnd w:id="52"/>
      </w:hyperlink>
    </w:p>
    <w:p w14:paraId="02E82E55" w14:textId="599587EB"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3" w:name="_Toc122344692"/>
      <w:r w:rsidRPr="002A6CA3">
        <w:rPr>
          <w:rFonts w:ascii="Verdana" w:hAnsi="Verdana" w:cstheme="minorHAnsi"/>
          <w:b w:val="0"/>
          <w:sz w:val="20"/>
          <w:lang w:val="pl-PL" w:eastAsia="pl-PL"/>
        </w:rPr>
        <w:t>Korzystanie z Systemu Zakupowego GK PGE jest bezpłatne.</w:t>
      </w:r>
      <w:bookmarkEnd w:id="53"/>
    </w:p>
    <w:p w14:paraId="6079F57E" w14:textId="656F6E14"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4"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7"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4"/>
      <w:r w:rsidRPr="002A6CA3">
        <w:rPr>
          <w:rFonts w:ascii="Verdana" w:hAnsi="Verdana" w:cstheme="minorHAnsi"/>
          <w:b w:val="0"/>
          <w:sz w:val="20"/>
          <w:u w:val="single"/>
          <w:lang w:val="pl-PL" w:eastAsia="pl-PL"/>
        </w:rPr>
        <w:t xml:space="preserve"> </w:t>
      </w:r>
    </w:p>
    <w:p w14:paraId="41CBBAF7" w14:textId="209B056E"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5"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8"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w:t>
      </w:r>
      <w:r w:rsidR="003C38BD" w:rsidRPr="002A6CA3">
        <w:rPr>
          <w:rFonts w:ascii="Verdana" w:hAnsi="Verdana" w:cstheme="minorHAnsi"/>
          <w:b w:val="0"/>
          <w:sz w:val="20"/>
          <w:lang w:val="pl-PL" w:eastAsia="pl-PL"/>
        </w:rPr>
        <w:lastRenderedPageBreak/>
        <w:t xml:space="preserve">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5"/>
      <w:r w:rsidRPr="002A6CA3">
        <w:rPr>
          <w:rFonts w:ascii="Verdana" w:hAnsi="Verdana" w:cstheme="minorHAnsi"/>
          <w:b w:val="0"/>
          <w:sz w:val="20"/>
          <w:lang w:val="pl-PL" w:eastAsia="pl-PL"/>
        </w:rPr>
        <w:t xml:space="preserve"> </w:t>
      </w:r>
    </w:p>
    <w:p w14:paraId="3FD0678D" w14:textId="618ECE0C"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6"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6"/>
      <w:r w:rsidRPr="002A6CA3">
        <w:rPr>
          <w:rFonts w:ascii="Verdana" w:hAnsi="Verdana" w:cstheme="minorHAnsi"/>
          <w:b w:val="0"/>
          <w:sz w:val="20"/>
          <w:lang w:val="pl-PL" w:eastAsia="pl-PL"/>
        </w:rPr>
        <w:t xml:space="preserve"> </w:t>
      </w:r>
    </w:p>
    <w:p w14:paraId="58D9F3C1" w14:textId="77777777"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7"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14:paraId="3C691E69" w14:textId="77777777" w:rsidR="00682375" w:rsidRPr="002A6CA3"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8"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8"/>
      <w:r w:rsidRPr="002A6CA3">
        <w:rPr>
          <w:rFonts w:ascii="Verdana" w:hAnsi="Verdana" w:cstheme="minorHAnsi"/>
          <w:b w:val="0"/>
          <w:sz w:val="20"/>
          <w:lang w:val="pl-PL" w:eastAsia="pl-PL"/>
        </w:rPr>
        <w:t xml:space="preserve"> </w:t>
      </w:r>
    </w:p>
    <w:p w14:paraId="1F023CFB" w14:textId="44AA8F8A"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9"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9"/>
      <w:r w:rsidRPr="009273F4">
        <w:rPr>
          <w:rFonts w:ascii="Verdana" w:hAnsi="Verdana" w:cstheme="minorHAnsi"/>
          <w:b w:val="0"/>
          <w:sz w:val="20"/>
          <w:lang w:val="pl-PL" w:eastAsia="pl-PL"/>
        </w:rPr>
        <w:t xml:space="preserve"> </w:t>
      </w:r>
    </w:p>
    <w:p w14:paraId="33EA1B9D" w14:textId="026386A2"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60"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9"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tel. +48 22 576 87 87. Pomoc dostępn</w:t>
      </w:r>
      <w:r w:rsidR="00E300B5">
        <w:rPr>
          <w:rFonts w:ascii="Verdana" w:hAnsi="Verdana" w:cstheme="minorHAnsi"/>
          <w:b w:val="0"/>
          <w:sz w:val="20"/>
          <w:lang w:val="pl-PL" w:eastAsia="pl-PL"/>
        </w:rPr>
        <w:t>a jest w godzinach od 8.00 do 16</w:t>
      </w:r>
      <w:r w:rsidR="00BF4BD5" w:rsidRPr="009273F4">
        <w:rPr>
          <w:rFonts w:ascii="Verdana" w:hAnsi="Verdana" w:cstheme="minorHAnsi"/>
          <w:b w:val="0"/>
          <w:sz w:val="20"/>
          <w:lang w:val="pl-PL" w:eastAsia="pl-PL"/>
        </w:rPr>
        <w:t>.00</w:t>
      </w:r>
      <w:r w:rsidR="005B21DF" w:rsidRPr="009273F4">
        <w:rPr>
          <w:rFonts w:ascii="Verdana" w:hAnsi="Verdana" w:cstheme="minorHAnsi"/>
          <w:b w:val="0"/>
          <w:sz w:val="20"/>
          <w:lang w:val="pl-PL" w:eastAsia="pl-PL"/>
        </w:rPr>
        <w:t xml:space="preserve"> w dni robocze</w:t>
      </w:r>
      <w:r w:rsidRPr="009273F4">
        <w:rPr>
          <w:rFonts w:ascii="Verdana" w:hAnsi="Verdana" w:cstheme="minorHAnsi"/>
          <w:b w:val="0"/>
          <w:sz w:val="20"/>
          <w:lang w:val="pl-PL" w:eastAsia="pl-PL"/>
        </w:rPr>
        <w:t>.</w:t>
      </w:r>
      <w:bookmarkEnd w:id="60"/>
    </w:p>
    <w:p w14:paraId="1D427011" w14:textId="6D056AE9" w:rsidR="003875FE" w:rsidRPr="002A6CA3" w:rsidRDefault="00682375" w:rsidP="006D28BA">
      <w:pPr>
        <w:pStyle w:val="Nagwek2"/>
        <w:keepNext w:val="0"/>
        <w:numPr>
          <w:ilvl w:val="1"/>
          <w:numId w:val="34"/>
        </w:numPr>
        <w:spacing w:before="120" w:after="120" w:line="240" w:lineRule="auto"/>
        <w:ind w:left="425" w:right="-284" w:hanging="709"/>
        <w:rPr>
          <w:rFonts w:ascii="Verdana" w:hAnsi="Verdana"/>
          <w:sz w:val="20"/>
          <w:lang w:val="pl-PL" w:eastAsia="pl-PL"/>
        </w:rPr>
      </w:pPr>
      <w:bookmarkStart w:id="61"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7"/>
      <w:bookmarkEnd w:id="48"/>
      <w:bookmarkEnd w:id="49"/>
      <w:bookmarkEnd w:id="50"/>
      <w:bookmarkEnd w:id="61"/>
      <w:r w:rsidR="000168B6" w:rsidRPr="002A6CA3" w:rsidDel="000168B6">
        <w:rPr>
          <w:rFonts w:ascii="Verdana" w:hAnsi="Verdana" w:cstheme="minorHAnsi"/>
          <w:b w:val="0"/>
          <w:sz w:val="20"/>
          <w:lang w:eastAsia="pl-PL"/>
        </w:rPr>
        <w:t xml:space="preserve"> </w:t>
      </w:r>
    </w:p>
    <w:p w14:paraId="18D1EC82" w14:textId="205A538F" w:rsidR="00682375" w:rsidRPr="002A6CA3" w:rsidRDefault="00682375" w:rsidP="006D28BA">
      <w:pPr>
        <w:pStyle w:val="Nagwek2"/>
        <w:keepNext w:val="0"/>
        <w:numPr>
          <w:ilvl w:val="1"/>
          <w:numId w:val="34"/>
        </w:numPr>
        <w:spacing w:before="120" w:after="120" w:line="240" w:lineRule="auto"/>
        <w:ind w:left="425" w:right="-284" w:hanging="709"/>
        <w:rPr>
          <w:rStyle w:val="Hipercze"/>
          <w:rFonts w:ascii="Verdana" w:hAnsi="Verdana" w:cstheme="minorHAnsi"/>
          <w:b w:val="0"/>
          <w:color w:val="auto"/>
          <w:sz w:val="20"/>
          <w:lang w:val="pl-PL"/>
        </w:rPr>
      </w:pPr>
      <w:bookmarkStart w:id="62"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DF5422">
        <w:rPr>
          <w:rFonts w:ascii="Verdana" w:hAnsi="Verdana" w:cstheme="minorHAnsi"/>
          <w:b w:val="0"/>
          <w:sz w:val="20"/>
          <w:lang w:val="pl-PL"/>
        </w:rPr>
        <w:t>Kinga Paradowska,</w:t>
      </w:r>
      <w:r w:rsidR="009273F4">
        <w:rPr>
          <w:rFonts w:ascii="Verdana" w:hAnsi="Verdana" w:cstheme="minorHAnsi"/>
          <w:b w:val="0"/>
          <w:sz w:val="20"/>
          <w:lang w:val="pl-PL"/>
        </w:rPr>
        <w:t xml:space="preserve"> e-</w:t>
      </w:r>
      <w:r w:rsidRPr="002A6CA3">
        <w:rPr>
          <w:rFonts w:ascii="Verdana" w:hAnsi="Verdana" w:cstheme="minorHAnsi"/>
          <w:b w:val="0"/>
          <w:sz w:val="20"/>
          <w:lang w:val="pl-PL"/>
        </w:rPr>
        <w:t xml:space="preserve">mail: </w:t>
      </w:r>
      <w:bookmarkStart w:id="63" w:name="_Toc243294533"/>
      <w:bookmarkStart w:id="64" w:name="_Toc43108581"/>
      <w:bookmarkEnd w:id="42"/>
      <w:bookmarkEnd w:id="62"/>
      <w:r w:rsidR="00DF5422">
        <w:rPr>
          <w:rStyle w:val="Hipercze"/>
          <w:rFonts w:ascii="Verdana" w:hAnsi="Verdana" w:cstheme="minorHAnsi"/>
          <w:b w:val="0"/>
          <w:color w:val="auto"/>
          <w:sz w:val="20"/>
          <w:lang w:val="pl-PL"/>
        </w:rPr>
        <w:t>kinga.paradowska@gkpge.pl</w:t>
      </w:r>
    </w:p>
    <w:p w14:paraId="5B4D99AE" w14:textId="16B2CF14" w:rsidR="000168B6" w:rsidRPr="002A6CA3" w:rsidRDefault="000168B6" w:rsidP="006D28BA">
      <w:pPr>
        <w:pStyle w:val="Nagwek1"/>
        <w:keepNext w:val="0"/>
        <w:keepLines w:val="0"/>
        <w:numPr>
          <w:ilvl w:val="1"/>
          <w:numId w:val="34"/>
        </w:numPr>
        <w:suppressAutoHyphens/>
        <w:spacing w:before="120" w:after="120" w:line="240" w:lineRule="auto"/>
        <w:ind w:right="-284" w:hanging="644"/>
        <w:rPr>
          <w:rFonts w:ascii="Verdana" w:hAnsi="Verdana" w:cstheme="minorHAnsi"/>
          <w:b w:val="0"/>
          <w:caps w:val="0"/>
          <w:sz w:val="20"/>
          <w:lang w:val="pl-PL"/>
        </w:rPr>
      </w:pPr>
      <w:bookmarkStart w:id="65"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5"/>
      <w:r w:rsidRPr="002A6CA3">
        <w:rPr>
          <w:rFonts w:ascii="Verdana" w:hAnsi="Verdana" w:cstheme="minorHAnsi"/>
          <w:b w:val="0"/>
          <w:caps w:val="0"/>
          <w:sz w:val="20"/>
          <w:lang w:val="pl-PL"/>
        </w:rPr>
        <w:t xml:space="preserve"> </w:t>
      </w:r>
    </w:p>
    <w:p w14:paraId="486AF0C5" w14:textId="7820DBE5" w:rsidR="005817FF" w:rsidRPr="002A6CA3" w:rsidRDefault="00A70840" w:rsidP="006D28BA">
      <w:pPr>
        <w:pStyle w:val="Nagwek1"/>
        <w:numPr>
          <w:ilvl w:val="0"/>
          <w:numId w:val="3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6" w:name="_Toc122344703"/>
      <w:bookmarkEnd w:id="63"/>
      <w:bookmarkEnd w:id="64"/>
      <w:r w:rsidRPr="002A6CA3">
        <w:rPr>
          <w:rFonts w:ascii="Verdana" w:eastAsia="Calibri" w:hAnsi="Verdana" w:cstheme="minorHAnsi"/>
          <w:caps w:val="0"/>
          <w:kern w:val="0"/>
          <w:sz w:val="20"/>
          <w:lang w:val="pl-PL"/>
        </w:rPr>
        <w:t>TRYB POSTĘPOWANIA</w:t>
      </w:r>
      <w:r w:rsidR="00186002" w:rsidRPr="002A6CA3">
        <w:rPr>
          <w:rFonts w:ascii="Verdana" w:eastAsia="Calibri" w:hAnsi="Verdana" w:cstheme="minorHAnsi"/>
          <w:caps w:val="0"/>
          <w:kern w:val="0"/>
          <w:sz w:val="20"/>
          <w:lang w:val="pl-PL"/>
        </w:rPr>
        <w:t>, SKRÓTY I DEFINICJE</w:t>
      </w:r>
      <w:bookmarkEnd w:id="66"/>
    </w:p>
    <w:p w14:paraId="49A3A296" w14:textId="423E3428" w:rsidR="00816B67" w:rsidRPr="002A6CA3"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2A6CA3">
        <w:rPr>
          <w:rFonts w:ascii="Verdana" w:eastAsia="Calibri" w:hAnsi="Verdana" w:cstheme="minorHAnsi"/>
          <w:b w:val="0"/>
          <w:sz w:val="20"/>
          <w:lang w:val="pl-PL"/>
        </w:rPr>
        <w:t xml:space="preserve">Przedmiotowe postępowanie o udzielenie zamówienia </w:t>
      </w:r>
      <w:r w:rsidRPr="00A839B4">
        <w:rPr>
          <w:rFonts w:ascii="Verdana" w:eastAsia="Calibri" w:hAnsi="Verdana" w:cstheme="minorHAnsi"/>
          <w:b w:val="0"/>
          <w:sz w:val="20"/>
          <w:lang w:val="pl-PL"/>
        </w:rPr>
        <w:t xml:space="preserve">prowadzone jest </w:t>
      </w:r>
      <w:r w:rsidR="00B351A3" w:rsidRPr="00A839B4">
        <w:rPr>
          <w:rFonts w:ascii="Verdana" w:eastAsia="Calibri" w:hAnsi="Verdana" w:cstheme="minorHAnsi"/>
          <w:b w:val="0"/>
          <w:sz w:val="20"/>
          <w:lang w:val="pl-PL"/>
        </w:rPr>
        <w:t xml:space="preserve">w trybie przetargu nieograniczonego, </w:t>
      </w:r>
      <w:r w:rsidRPr="00A839B4">
        <w:rPr>
          <w:rFonts w:ascii="Verdana" w:eastAsia="Calibri" w:hAnsi="Verdana" w:cstheme="minorHAnsi"/>
          <w:b w:val="0"/>
          <w:sz w:val="20"/>
          <w:lang w:val="pl-PL"/>
        </w:rPr>
        <w:t xml:space="preserve">na podstawie </w:t>
      </w:r>
      <w:r w:rsidR="00B351A3" w:rsidRPr="00A839B4">
        <w:rPr>
          <w:rFonts w:ascii="Verdana" w:eastAsia="Calibri" w:hAnsi="Verdana" w:cstheme="minorHAnsi"/>
          <w:b w:val="0"/>
          <w:sz w:val="20"/>
          <w:lang w:val="pl-PL"/>
        </w:rPr>
        <w:t xml:space="preserve">niniejszej </w:t>
      </w:r>
      <w:r w:rsidR="00904E94" w:rsidRPr="00A839B4">
        <w:rPr>
          <w:rFonts w:ascii="Verdana" w:eastAsia="Calibri" w:hAnsi="Verdana" w:cstheme="minorHAnsi"/>
          <w:b w:val="0"/>
          <w:sz w:val="20"/>
          <w:lang w:val="pl-PL"/>
        </w:rPr>
        <w:t>SWZ</w:t>
      </w:r>
      <w:r w:rsidR="00B351A3" w:rsidRPr="00A839B4">
        <w:rPr>
          <w:rFonts w:ascii="Verdana" w:eastAsia="Calibri" w:hAnsi="Verdana" w:cstheme="minorHAnsi"/>
          <w:b w:val="0"/>
          <w:sz w:val="20"/>
          <w:lang w:val="pl-PL"/>
        </w:rPr>
        <w:t xml:space="preserve"> oraz na podstawie Procedury </w:t>
      </w:r>
      <w:r w:rsidR="000B383C" w:rsidRPr="00A839B4">
        <w:rPr>
          <w:rFonts w:ascii="Verdana" w:eastAsia="Calibri" w:hAnsi="Verdana" w:cstheme="minorHAnsi"/>
          <w:b w:val="0"/>
          <w:sz w:val="20"/>
          <w:lang w:val="pl-PL"/>
        </w:rPr>
        <w:t>z</w:t>
      </w:r>
      <w:r w:rsidR="00B351A3" w:rsidRPr="00A839B4">
        <w:rPr>
          <w:rFonts w:ascii="Verdana" w:eastAsia="Calibri" w:hAnsi="Verdana" w:cstheme="minorHAnsi"/>
          <w:b w:val="0"/>
          <w:sz w:val="20"/>
          <w:lang w:val="pl-PL"/>
        </w:rPr>
        <w:t>akupów</w:t>
      </w:r>
      <w:r w:rsidR="00B351A3" w:rsidRPr="002A6CA3">
        <w:rPr>
          <w:rFonts w:ascii="Verdana" w:eastAsia="Calibri" w:hAnsi="Verdana" w:cstheme="minorHAnsi"/>
          <w:b w:val="0"/>
          <w:sz w:val="20"/>
          <w:lang w:val="pl-PL"/>
        </w:rPr>
        <w:t xml:space="preserve"> w Grupie PGE EC</w:t>
      </w:r>
      <w:bookmarkEnd w:id="68"/>
      <w:r w:rsidR="00D06CC2" w:rsidRPr="002A6CA3">
        <w:rPr>
          <w:rFonts w:ascii="Verdana" w:eastAsia="Calibri" w:hAnsi="Verdana" w:cstheme="minorHAnsi"/>
          <w:b w:val="0"/>
          <w:sz w:val="20"/>
          <w:lang w:val="pl-PL"/>
        </w:rPr>
        <w:t xml:space="preserve"> i Procedury Ogólnej Zakupów GK PGE</w:t>
      </w:r>
      <w:r w:rsidRPr="002A6CA3">
        <w:rPr>
          <w:rFonts w:ascii="Verdana" w:eastAsia="Calibri" w:hAnsi="Verdana" w:cstheme="minorHAnsi"/>
          <w:b w:val="0"/>
          <w:sz w:val="20"/>
          <w:lang w:val="pl-PL"/>
        </w:rPr>
        <w:t>.</w:t>
      </w:r>
      <w:bookmarkEnd w:id="69"/>
      <w:bookmarkEnd w:id="70"/>
      <w:bookmarkEnd w:id="71"/>
      <w:r w:rsidR="00EB3001" w:rsidRPr="002A6CA3">
        <w:rPr>
          <w:rFonts w:ascii="Verdana" w:eastAsia="Calibri" w:hAnsi="Verdana" w:cstheme="minorHAnsi"/>
          <w:b w:val="0"/>
          <w:sz w:val="20"/>
          <w:lang w:val="pl-PL"/>
        </w:rPr>
        <w:t xml:space="preserve"> Do niniejszego Postępowania</w:t>
      </w:r>
      <w:r w:rsidR="008521EE">
        <w:rPr>
          <w:rFonts w:ascii="Verdana" w:eastAsia="Calibri" w:hAnsi="Verdana" w:cstheme="minorHAnsi"/>
          <w:b w:val="0"/>
          <w:sz w:val="20"/>
          <w:lang w:val="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00EB3001" w:rsidRPr="002A6CA3">
        <w:rPr>
          <w:rFonts w:ascii="Verdana" w:eastAsia="Calibri" w:hAnsi="Verdana" w:cstheme="minorHAnsi"/>
          <w:b w:val="0"/>
          <w:sz w:val="20"/>
          <w:lang w:val="pl-PL"/>
        </w:rPr>
        <w:t xml:space="preserve"> nie mają zastosowania przepisy ustawy z dnia </w:t>
      </w:r>
      <w:r w:rsidR="00FD2058" w:rsidRPr="002A6CA3">
        <w:rPr>
          <w:rFonts w:ascii="Verdana" w:eastAsia="Calibri" w:hAnsi="Verdana" w:cstheme="minorHAnsi"/>
          <w:b w:val="0"/>
          <w:sz w:val="20"/>
          <w:lang w:val="pl-PL"/>
        </w:rPr>
        <w:t xml:space="preserve">11 </w:t>
      </w:r>
      <w:r w:rsidR="00904E94" w:rsidRPr="002A6CA3">
        <w:rPr>
          <w:rFonts w:ascii="Verdana" w:eastAsia="Calibri" w:hAnsi="Verdana" w:cstheme="minorHAnsi"/>
          <w:b w:val="0"/>
          <w:sz w:val="20"/>
          <w:lang w:val="pl-PL"/>
        </w:rPr>
        <w:t>września 2019</w:t>
      </w:r>
      <w:r w:rsidR="00300C17" w:rsidRPr="002A6CA3">
        <w:rPr>
          <w:rFonts w:ascii="Verdana" w:eastAsia="Calibri" w:hAnsi="Verdana" w:cstheme="minorHAnsi"/>
          <w:b w:val="0"/>
          <w:sz w:val="20"/>
          <w:lang w:val="pl-PL"/>
        </w:rPr>
        <w:t xml:space="preserve"> r. Prawo zamówień publicznych.</w:t>
      </w:r>
      <w:bookmarkEnd w:id="72"/>
      <w:r w:rsidR="00300C17" w:rsidRPr="002A6CA3">
        <w:rPr>
          <w:rFonts w:ascii="Verdana" w:eastAsia="Calibri" w:hAnsi="Verdana" w:cstheme="minorHAnsi"/>
          <w:b w:val="0"/>
          <w:sz w:val="20"/>
          <w:lang w:val="pl-PL"/>
        </w:rPr>
        <w:t xml:space="preserve"> </w:t>
      </w:r>
    </w:p>
    <w:p w14:paraId="25A13959" w14:textId="60463D28" w:rsidR="00A11EF6" w:rsidRPr="00E300B5"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E300B5">
        <w:rPr>
          <w:rFonts w:ascii="Verdana" w:eastAsia="Calibri" w:hAnsi="Verdana" w:cstheme="minorHAnsi"/>
          <w:b w:val="0"/>
          <w:sz w:val="20"/>
          <w:lang w:val="pl-PL"/>
        </w:rPr>
        <w:t xml:space="preserve">Przetarg nieograniczony jest trybem udzielania zamówienia, w którym w odpowiedzi na </w:t>
      </w:r>
      <w:r w:rsidR="00904E94" w:rsidRPr="00E300B5">
        <w:rPr>
          <w:rFonts w:ascii="Verdana" w:eastAsia="Calibri" w:hAnsi="Verdana" w:cstheme="minorHAnsi"/>
          <w:b w:val="0"/>
          <w:sz w:val="20"/>
          <w:lang w:val="pl-PL"/>
        </w:rPr>
        <w:t>SWZ</w:t>
      </w:r>
      <w:r w:rsidR="00B351A3" w:rsidRPr="00E300B5">
        <w:rPr>
          <w:rFonts w:ascii="Verdana" w:eastAsia="Calibri" w:hAnsi="Verdana" w:cstheme="minorHAnsi"/>
          <w:b w:val="0"/>
          <w:sz w:val="20"/>
          <w:lang w:val="pl-PL"/>
        </w:rPr>
        <w:t xml:space="preserve"> opublikowaną w Systemie Zakupowym GK PGE,</w:t>
      </w:r>
      <w:r w:rsidRPr="00E300B5">
        <w:rPr>
          <w:rFonts w:ascii="Verdana" w:eastAsia="Calibri" w:hAnsi="Verdana" w:cstheme="minorHAnsi"/>
          <w:b w:val="0"/>
          <w:sz w:val="20"/>
          <w:lang w:val="pl-PL"/>
        </w:rPr>
        <w:t xml:space="preserve"> Oferty mogą składać wszyscy zainteresowani Wykonawcy.</w:t>
      </w:r>
      <w:bookmarkEnd w:id="77"/>
      <w:bookmarkEnd w:id="78"/>
      <w:bookmarkEnd w:id="79"/>
      <w:bookmarkEnd w:id="80"/>
      <w:bookmarkEnd w:id="81"/>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7"/>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2"/>
      <w:bookmarkEnd w:id="83"/>
      <w:bookmarkEnd w:id="84"/>
      <w:bookmarkEnd w:id="85"/>
      <w:bookmarkEnd w:id="88"/>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w:t>
      </w:r>
      <w:r w:rsidR="00066995" w:rsidRPr="002A6CA3">
        <w:rPr>
          <w:rFonts w:ascii="Verdana" w:hAnsi="Verdana" w:cstheme="minorHAnsi"/>
          <w:sz w:val="20"/>
        </w:rPr>
        <w:lastRenderedPageBreak/>
        <w:t xml:space="preserve">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6D28BA">
      <w:pPr>
        <w:pStyle w:val="Nagwek2"/>
        <w:numPr>
          <w:ilvl w:val="1"/>
          <w:numId w:val="64"/>
        </w:numPr>
        <w:spacing w:before="120" w:after="120" w:line="240" w:lineRule="auto"/>
        <w:ind w:left="426" w:right="-284" w:hanging="710"/>
        <w:rPr>
          <w:rFonts w:ascii="Verdana" w:eastAsia="Calibri" w:hAnsi="Verdana" w:cstheme="minorHAnsi"/>
          <w:b w:val="0"/>
          <w:sz w:val="20"/>
          <w:lang w:val="pl-PL"/>
        </w:rPr>
      </w:pPr>
      <w:bookmarkStart w:id="89" w:name="_Toc514847122"/>
      <w:bookmarkStart w:id="90" w:name="_Toc515881655"/>
      <w:bookmarkStart w:id="91" w:name="_Toc515881836"/>
      <w:bookmarkStart w:id="92" w:name="_Toc515896265"/>
      <w:bookmarkStart w:id="93" w:name="_Toc122344708"/>
      <w:bookmarkEnd w:id="86"/>
      <w:r w:rsidRPr="002A6CA3">
        <w:rPr>
          <w:rFonts w:ascii="Verdana" w:eastAsia="Calibri" w:hAnsi="Verdana" w:cstheme="minorHAnsi"/>
          <w:b w:val="0"/>
          <w:sz w:val="20"/>
          <w:lang w:val="pl-PL"/>
        </w:rPr>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0"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1"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9"/>
      <w:bookmarkEnd w:id="90"/>
      <w:bookmarkEnd w:id="91"/>
      <w:bookmarkEnd w:id="92"/>
      <w:bookmarkEnd w:id="93"/>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4" w:name="_Toc243294536"/>
      <w:bookmarkStart w:id="95" w:name="_Toc489350384"/>
      <w:bookmarkStart w:id="96" w:name="_Toc515896271"/>
      <w:bookmarkStart w:id="97" w:name="_Toc122344709"/>
      <w:bookmarkEnd w:id="75"/>
      <w:r w:rsidRPr="002A6CA3">
        <w:rPr>
          <w:rFonts w:ascii="Verdana" w:eastAsia="Calibri" w:hAnsi="Verdana" w:cstheme="minorHAnsi"/>
          <w:kern w:val="0"/>
          <w:sz w:val="20"/>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30F4E1F" w14:textId="2A20E9DC" w:rsidR="007976E3" w:rsidRPr="00A839B4" w:rsidRDefault="00A70840" w:rsidP="00A839B4">
      <w:pPr>
        <w:pStyle w:val="Akapitzlist"/>
        <w:numPr>
          <w:ilvl w:val="1"/>
          <w:numId w:val="27"/>
        </w:numPr>
        <w:spacing w:before="120" w:after="120" w:line="240" w:lineRule="auto"/>
        <w:ind w:left="425" w:right="-284" w:hanging="709"/>
        <w:rPr>
          <w:rFonts w:ascii="Verdana" w:eastAsia="Calibri" w:hAnsi="Verdana" w:cstheme="minorHAnsi"/>
          <w:b/>
          <w:bCs/>
          <w:sz w:val="20"/>
        </w:rPr>
      </w:pPr>
      <w:bookmarkStart w:id="108" w:name="_Toc243294537"/>
      <w:bookmarkStart w:id="109" w:name="_Toc514847131"/>
      <w:r w:rsidRPr="00A839B4">
        <w:rPr>
          <w:rFonts w:ascii="Verdana" w:eastAsia="Calibri" w:hAnsi="Verdana" w:cstheme="minorHAnsi"/>
          <w:sz w:val="20"/>
        </w:rPr>
        <w:t xml:space="preserve">Przedmiotem Zamówienia </w:t>
      </w:r>
      <w:bookmarkEnd w:id="108"/>
      <w:r w:rsidR="00A839B4" w:rsidRPr="00A839B4">
        <w:rPr>
          <w:rFonts w:ascii="Verdana" w:eastAsia="Calibri" w:hAnsi="Verdana" w:cstheme="minorHAnsi"/>
          <w:sz w:val="20"/>
        </w:rPr>
        <w:t>jest</w:t>
      </w:r>
      <w:r w:rsidRPr="00A839B4">
        <w:rPr>
          <w:rFonts w:ascii="Verdana" w:eastAsia="Calibri" w:hAnsi="Verdana" w:cstheme="minorHAnsi"/>
          <w:sz w:val="20"/>
        </w:rPr>
        <w:t xml:space="preserve"> </w:t>
      </w:r>
      <w:bookmarkStart w:id="110" w:name="_Toc515881663"/>
      <w:bookmarkStart w:id="111" w:name="_Toc515881844"/>
      <w:bookmarkStart w:id="112" w:name="_Toc515896273"/>
      <w:bookmarkEnd w:id="109"/>
      <w:r w:rsidR="00A839B4" w:rsidRPr="00A839B4">
        <w:rPr>
          <w:rFonts w:ascii="Verdana" w:eastAsia="Calibri" w:hAnsi="Verdana" w:cstheme="minorHAnsi"/>
          <w:bCs/>
          <w:sz w:val="20"/>
        </w:rPr>
        <w:t>legalizacja butli SUG CO2 na BGP2.</w:t>
      </w:r>
    </w:p>
    <w:p w14:paraId="6A5610C8" w14:textId="0862DDA0" w:rsidR="007D25C8" w:rsidRPr="00A839B4" w:rsidRDefault="00A70840" w:rsidP="00A839B4">
      <w:pPr>
        <w:pStyle w:val="Akapitzlist"/>
        <w:numPr>
          <w:ilvl w:val="1"/>
          <w:numId w:val="27"/>
        </w:numPr>
        <w:spacing w:before="120" w:after="120" w:line="240" w:lineRule="auto"/>
        <w:ind w:left="425" w:right="-284" w:hanging="709"/>
        <w:rPr>
          <w:rFonts w:ascii="Verdana" w:hAnsi="Verdana" w:cstheme="minorHAnsi"/>
          <w:sz w:val="20"/>
        </w:rPr>
      </w:pPr>
      <w:r w:rsidRPr="00A839B4">
        <w:rPr>
          <w:rFonts w:ascii="Verdana" w:eastAsia="Calibri" w:hAnsi="Verdana" w:cstheme="minorHAnsi"/>
          <w:sz w:val="20"/>
        </w:rPr>
        <w:t>Szczegółowy opis przedmiotu Zamówienia</w:t>
      </w:r>
      <w:r w:rsidR="003A19D3" w:rsidRPr="00A839B4">
        <w:rPr>
          <w:rFonts w:ascii="Verdana" w:eastAsia="Calibri" w:hAnsi="Verdana" w:cstheme="minorHAnsi"/>
          <w:sz w:val="20"/>
        </w:rPr>
        <w:t xml:space="preserve"> </w:t>
      </w:r>
      <w:r w:rsidRPr="00A839B4">
        <w:rPr>
          <w:rFonts w:ascii="Verdana" w:eastAsia="Calibri" w:hAnsi="Verdana" w:cstheme="minorHAnsi"/>
          <w:sz w:val="20"/>
        </w:rPr>
        <w:t xml:space="preserve">stanowi </w:t>
      </w:r>
      <w:r w:rsidRPr="00A839B4">
        <w:rPr>
          <w:rFonts w:ascii="Verdana" w:eastAsia="Calibri" w:hAnsi="Verdana" w:cstheme="minorHAnsi"/>
          <w:b/>
          <w:sz w:val="20"/>
        </w:rPr>
        <w:t xml:space="preserve">Załącznik nr 1 do </w:t>
      </w:r>
      <w:r w:rsidR="00904E94" w:rsidRPr="00A839B4">
        <w:rPr>
          <w:rFonts w:ascii="Verdana" w:eastAsia="Calibri" w:hAnsi="Verdana" w:cstheme="minorHAnsi"/>
          <w:b/>
          <w:sz w:val="20"/>
        </w:rPr>
        <w:t>SWZ</w:t>
      </w:r>
      <w:r w:rsidR="00676E53" w:rsidRPr="00A839B4">
        <w:rPr>
          <w:rFonts w:ascii="Verdana" w:eastAsia="Calibri" w:hAnsi="Verdana" w:cstheme="minorHAnsi"/>
          <w:sz w:val="20"/>
        </w:rPr>
        <w:t xml:space="preserve"> </w:t>
      </w:r>
      <w:r w:rsidR="00562CD6" w:rsidRPr="00A839B4">
        <w:rPr>
          <w:rFonts w:ascii="Verdana" w:eastAsia="Calibri" w:hAnsi="Verdana" w:cstheme="minorHAnsi"/>
          <w:sz w:val="20"/>
        </w:rPr>
        <w:t>–</w:t>
      </w:r>
      <w:r w:rsidR="00676E53" w:rsidRPr="00A839B4">
        <w:rPr>
          <w:rFonts w:ascii="Verdana" w:eastAsia="Calibri" w:hAnsi="Verdana" w:cstheme="minorHAnsi"/>
          <w:sz w:val="20"/>
        </w:rPr>
        <w:t xml:space="preserve"> </w:t>
      </w:r>
      <w:r w:rsidR="00676E53" w:rsidRPr="00A839B4">
        <w:rPr>
          <w:rFonts w:ascii="Verdana" w:eastAsia="Calibri" w:hAnsi="Verdana" w:cstheme="minorHAnsi"/>
          <w:b/>
          <w:sz w:val="20"/>
        </w:rPr>
        <w:t>OPZ</w:t>
      </w:r>
      <w:r w:rsidRPr="00A839B4">
        <w:rPr>
          <w:rFonts w:ascii="Verdana" w:eastAsia="Calibri" w:hAnsi="Verdana" w:cstheme="minorHAnsi"/>
          <w:sz w:val="20"/>
        </w:rPr>
        <w:t>.</w:t>
      </w:r>
      <w:bookmarkStart w:id="113" w:name="_Toc40987175"/>
      <w:bookmarkEnd w:id="110"/>
      <w:bookmarkEnd w:id="111"/>
      <w:bookmarkEnd w:id="112"/>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4" w:name="_Toc122344710"/>
      <w:bookmarkEnd w:id="113"/>
      <w:r w:rsidRPr="002A6CA3">
        <w:rPr>
          <w:rFonts w:ascii="Verdana" w:eastAsia="Calibri" w:hAnsi="Verdana" w:cstheme="minorHAnsi"/>
          <w:caps w:val="0"/>
          <w:kern w:val="0"/>
          <w:sz w:val="20"/>
          <w:lang w:val="pl-PL"/>
        </w:rPr>
        <w:t>OFERTY CZĘŚCIOWE</w:t>
      </w:r>
      <w:bookmarkEnd w:id="114"/>
      <w:r w:rsidRPr="002A6CA3">
        <w:rPr>
          <w:rFonts w:ascii="Verdana" w:eastAsia="Calibri" w:hAnsi="Verdana" w:cstheme="minorHAnsi"/>
          <w:caps w:val="0"/>
          <w:kern w:val="0"/>
          <w:sz w:val="20"/>
          <w:lang w:val="pl-PL"/>
        </w:rPr>
        <w:t xml:space="preserve"> </w:t>
      </w:r>
    </w:p>
    <w:p w14:paraId="629E10C1" w14:textId="2C0E767E" w:rsidR="005817FF" w:rsidRPr="00A839B4"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A839B4">
        <w:rPr>
          <w:rFonts w:ascii="Verdana" w:eastAsia="Calibri" w:hAnsi="Verdana" w:cstheme="minorHAnsi"/>
          <w:sz w:val="20"/>
        </w:rPr>
        <w:t>Zamawiający nie dopuszcza składania Ofert częściowych</w:t>
      </w:r>
      <w:r w:rsidR="002672FF" w:rsidRPr="00A839B4">
        <w:rPr>
          <w:rFonts w:ascii="Verdana" w:eastAsia="Calibri" w:hAnsi="Verdana" w:cstheme="minorHAnsi"/>
          <w:sz w:val="20"/>
        </w:rPr>
        <w:t>.</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5" w:name="_Toc122344711"/>
      <w:r w:rsidRPr="002A6CA3">
        <w:rPr>
          <w:rFonts w:ascii="Verdana" w:eastAsia="Calibri" w:hAnsi="Verdana" w:cstheme="minorHAnsi"/>
          <w:kern w:val="0"/>
          <w:sz w:val="20"/>
          <w:lang w:val="pl-PL"/>
        </w:rPr>
        <w:t>OFERTY WARIANTOWE</w:t>
      </w:r>
      <w:bookmarkEnd w:id="115"/>
    </w:p>
    <w:p w14:paraId="64E52534" w14:textId="43E793A3" w:rsidR="008953D9" w:rsidRPr="00A839B4"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A839B4">
        <w:rPr>
          <w:rFonts w:ascii="Verdana" w:eastAsia="Calibri" w:hAnsi="Verdana" w:cstheme="minorHAnsi"/>
          <w:sz w:val="20"/>
        </w:rPr>
        <w:t>Zamawiający nie dopuszcza składania Ofert wariantowych</w:t>
      </w:r>
      <w:r w:rsidR="00A839B4" w:rsidRPr="00A839B4">
        <w:rPr>
          <w:rFonts w:ascii="Verdana" w:eastAsia="Calibri" w:hAnsi="Verdana" w:cstheme="minorHAnsi"/>
          <w:sz w:val="20"/>
        </w:rPr>
        <w:t>.</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2"/>
      <w:r w:rsidRPr="002A6CA3">
        <w:rPr>
          <w:rFonts w:ascii="Verdana" w:eastAsia="Calibri" w:hAnsi="Verdana" w:cstheme="minorHAnsi"/>
          <w:caps w:val="0"/>
          <w:kern w:val="0"/>
          <w:sz w:val="20"/>
          <w:lang w:val="pl-PL"/>
        </w:rPr>
        <w:t>UMOWA RAMOWA</w:t>
      </w:r>
      <w:bookmarkEnd w:id="116"/>
    </w:p>
    <w:p w14:paraId="7C4C5B5E" w14:textId="4C43130F" w:rsidR="005817FF" w:rsidRPr="002A6CA3" w:rsidRDefault="002C058E" w:rsidP="006D28BA">
      <w:pPr>
        <w:pStyle w:val="Akapitzlist"/>
        <w:numPr>
          <w:ilvl w:val="1"/>
          <w:numId w:val="23"/>
        </w:numPr>
        <w:spacing w:line="240" w:lineRule="auto"/>
        <w:ind w:left="425" w:right="-284" w:hanging="709"/>
        <w:rPr>
          <w:rFonts w:ascii="Verdana" w:hAnsi="Verdana" w:cstheme="minorHAnsi"/>
          <w:sz w:val="20"/>
        </w:rPr>
      </w:pPr>
      <w:r w:rsidRPr="00A839B4">
        <w:rPr>
          <w:rFonts w:ascii="Verdana" w:eastAsia="Calibri" w:hAnsi="Verdana" w:cstheme="minorHAnsi"/>
          <w:sz w:val="20"/>
        </w:rPr>
        <w:t>Zamawiający nie przewiduje zawarcia Umowy ramowej</w:t>
      </w:r>
      <w:r w:rsidRPr="002A6CA3">
        <w:rPr>
          <w:rFonts w:ascii="Verdana" w:eastAsia="Calibri" w:hAnsi="Verdana" w:cstheme="minorHAnsi"/>
          <w:sz w:val="20"/>
        </w:rPr>
        <w:t>.</w:t>
      </w:r>
    </w:p>
    <w:p w14:paraId="7253860E" w14:textId="2463883F"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3"/>
      <w:r w:rsidRPr="002A6CA3">
        <w:rPr>
          <w:rFonts w:ascii="Verdana" w:eastAsia="Calibri" w:hAnsi="Verdana" w:cstheme="minorHAnsi"/>
          <w:caps w:val="0"/>
          <w:kern w:val="0"/>
          <w:sz w:val="20"/>
          <w:lang w:val="pl-PL"/>
        </w:rPr>
        <w:t>INFORMACJA O PRAWIE OPCJI</w:t>
      </w:r>
      <w:bookmarkEnd w:id="117"/>
    </w:p>
    <w:p w14:paraId="1330F1F8" w14:textId="6D8F8BF3" w:rsidR="00302E46" w:rsidRPr="00A839B4" w:rsidRDefault="00FC0566" w:rsidP="00A839B4">
      <w:pPr>
        <w:pStyle w:val="Akapitzlist"/>
        <w:numPr>
          <w:ilvl w:val="1"/>
          <w:numId w:val="21"/>
        </w:numPr>
        <w:spacing w:before="120" w:after="120" w:line="240" w:lineRule="auto"/>
        <w:ind w:left="426" w:right="-284" w:hanging="710"/>
        <w:rPr>
          <w:rFonts w:ascii="Verdana" w:hAnsi="Verdana" w:cstheme="minorHAnsi"/>
          <w:kern w:val="28"/>
          <w:sz w:val="20"/>
          <w:lang w:val="en-GB"/>
        </w:rPr>
      </w:pPr>
      <w:r w:rsidRPr="00A839B4">
        <w:rPr>
          <w:rFonts w:ascii="Verdana" w:hAnsi="Verdana" w:cstheme="minorHAnsi"/>
          <w:sz w:val="20"/>
        </w:rPr>
        <w:t>Zamawiajacy nie przewiduje prawa opcji</w:t>
      </w:r>
      <w:bookmarkStart w:id="118" w:name="_Toc122344714"/>
      <w:bookmarkStart w:id="119" w:name="_Toc122344722"/>
      <w:bookmarkEnd w:id="118"/>
      <w:bookmarkEnd w:id="119"/>
      <w:r w:rsidR="00A839B4" w:rsidRPr="00A839B4">
        <w:rPr>
          <w:rFonts w:ascii="Verdana" w:hAnsi="Verdana" w:cstheme="minorHAnsi"/>
          <w:sz w:val="20"/>
        </w:rPr>
        <w:t>.</w:t>
      </w:r>
    </w:p>
    <w:p w14:paraId="7164AFFB" w14:textId="77777777"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0" w:name="_Toc122344724"/>
      <w:r w:rsidRPr="00FB28DD">
        <w:rPr>
          <w:rFonts w:ascii="Verdana" w:eastAsia="Calibri" w:hAnsi="Verdana" w:cstheme="minorHAnsi"/>
          <w:kern w:val="0"/>
          <w:sz w:val="20"/>
          <w:lang w:val="pl-PL"/>
        </w:rPr>
        <w:lastRenderedPageBreak/>
        <w:t>Miejsce realizacji Zamówienia</w:t>
      </w:r>
      <w:bookmarkEnd w:id="120"/>
    </w:p>
    <w:p w14:paraId="7ADA7E1F" w14:textId="77777777" w:rsidR="0022174F" w:rsidRPr="00E300B5" w:rsidRDefault="0022174F" w:rsidP="002D56AF">
      <w:pPr>
        <w:pStyle w:val="Nagwek2"/>
        <w:keepNext w:val="0"/>
        <w:keepLines w:val="0"/>
        <w:spacing w:before="120" w:after="120" w:line="240" w:lineRule="auto"/>
        <w:rPr>
          <w:rFonts w:ascii="Verdana" w:hAnsi="Verdana" w:cstheme="minorHAnsi"/>
          <w:b w:val="0"/>
          <w:sz w:val="20"/>
        </w:rPr>
      </w:pPr>
      <w:bookmarkStart w:id="121" w:name="_Toc122344731"/>
      <w:bookmarkStart w:id="122" w:name="_GoBack"/>
      <w:bookmarkEnd w:id="122"/>
      <w:r w:rsidRPr="00E300B5">
        <w:rPr>
          <w:rFonts w:ascii="Verdana" w:hAnsi="Verdana" w:cstheme="minorHAnsi"/>
          <w:b w:val="0"/>
          <w:sz w:val="20"/>
        </w:rPr>
        <w:t>PGE Energia Ciepła S.A.; Oddział Elektrociepłownia w Gorzowie Wielkopolskim - 66-400 Gorzów Wlkp., ul. Energetyków 6;</w:t>
      </w:r>
      <w:bookmarkEnd w:id="121"/>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3" w:name="_Toc122344744"/>
      <w:r w:rsidRPr="009273F4">
        <w:rPr>
          <w:rFonts w:ascii="Verdana" w:hAnsi="Verdana" w:cstheme="minorHAnsi"/>
          <w:caps w:val="0"/>
          <w:kern w:val="0"/>
          <w:sz w:val="20"/>
          <w:lang w:val="pl-PL"/>
        </w:rPr>
        <w:t>TERMIN WYKONANIA ZAMÓWIENIA</w:t>
      </w:r>
      <w:bookmarkStart w:id="124" w:name="_Toc122344745"/>
      <w:bookmarkEnd w:id="123"/>
    </w:p>
    <w:p w14:paraId="65D4A6CA" w14:textId="65A8D61B" w:rsidR="00E90787" w:rsidRPr="00E300B5" w:rsidRDefault="000B47DF" w:rsidP="006D28BA">
      <w:pPr>
        <w:pStyle w:val="Nagwek1"/>
        <w:keepNext w:val="0"/>
        <w:keepLines w:val="0"/>
        <w:numPr>
          <w:ilvl w:val="1"/>
          <w:numId w:val="21"/>
        </w:numPr>
        <w:suppressAutoHyphens/>
        <w:spacing w:before="120" w:after="120" w:line="240" w:lineRule="auto"/>
        <w:ind w:left="567" w:right="-284" w:hanging="851"/>
        <w:rPr>
          <w:rFonts w:ascii="Verdana" w:hAnsi="Verdana" w:cstheme="minorHAnsi"/>
          <w:sz w:val="20"/>
        </w:rPr>
      </w:pPr>
      <w:r w:rsidRPr="00E300B5">
        <w:rPr>
          <w:rFonts w:ascii="Verdana" w:hAnsi="Verdana" w:cstheme="minorHAnsi"/>
          <w:b w:val="0"/>
          <w:caps w:val="0"/>
          <w:sz w:val="20"/>
          <w:lang w:val="pl-PL"/>
        </w:rPr>
        <w:t>Wymagany termin realizacji zamówienia –</w:t>
      </w:r>
      <w:r w:rsidR="00E300B5" w:rsidRPr="00E300B5">
        <w:rPr>
          <w:rFonts w:ascii="Verdana" w:hAnsi="Verdana" w:cstheme="minorHAnsi"/>
          <w:b w:val="0"/>
          <w:caps w:val="0"/>
          <w:sz w:val="20"/>
          <w:lang w:val="pl-PL"/>
        </w:rPr>
        <w:t xml:space="preserve"> </w:t>
      </w:r>
      <w:r w:rsidRPr="00E300B5">
        <w:rPr>
          <w:rFonts w:ascii="Verdana" w:hAnsi="Verdana" w:cstheme="minorHAnsi"/>
          <w:b w:val="0"/>
          <w:caps w:val="0"/>
          <w:sz w:val="20"/>
          <w:lang w:val="pl-PL"/>
        </w:rPr>
        <w:t xml:space="preserve">Zamówienie będzie realizowane od dnia </w:t>
      </w:r>
      <w:r w:rsidR="00E300B5" w:rsidRPr="00E300B5">
        <w:rPr>
          <w:rFonts w:ascii="Verdana" w:hAnsi="Verdana" w:cstheme="minorHAnsi"/>
          <w:b w:val="0"/>
          <w:caps w:val="0"/>
          <w:sz w:val="20"/>
          <w:lang w:val="pl-PL"/>
        </w:rPr>
        <w:t xml:space="preserve">01.07.2024 </w:t>
      </w:r>
      <w:r w:rsidRPr="00E300B5">
        <w:rPr>
          <w:rFonts w:ascii="Verdana" w:hAnsi="Verdana" w:cstheme="minorHAnsi"/>
          <w:b w:val="0"/>
          <w:caps w:val="0"/>
          <w:sz w:val="20"/>
          <w:lang w:val="pl-PL"/>
        </w:rPr>
        <w:t xml:space="preserve">do dnia </w:t>
      </w:r>
      <w:r w:rsidR="00E300B5" w:rsidRPr="00E300B5">
        <w:rPr>
          <w:rFonts w:ascii="Verdana" w:hAnsi="Verdana" w:cstheme="minorHAnsi"/>
          <w:b w:val="0"/>
          <w:caps w:val="0"/>
          <w:sz w:val="20"/>
          <w:lang w:val="pl-PL"/>
        </w:rPr>
        <w:t>31.07.2024</w:t>
      </w:r>
      <w:r w:rsidR="00BB3532" w:rsidRPr="00E300B5">
        <w:rPr>
          <w:rFonts w:ascii="Verdana" w:hAnsi="Verdana" w:cstheme="minorHAnsi"/>
          <w:b w:val="0"/>
          <w:caps w:val="0"/>
          <w:sz w:val="20"/>
          <w:lang w:val="pl-PL"/>
        </w:rPr>
        <w:t>.</w:t>
      </w:r>
      <w:bookmarkEnd w:id="124"/>
    </w:p>
    <w:p w14:paraId="2E004852" w14:textId="7BD35EDA"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Postanowienia szczegółowe w zakresie zasad i terminów realizacji poszczególnych </w:t>
      </w:r>
      <w:r w:rsidR="00E300B5" w:rsidRPr="00E300B5">
        <w:rPr>
          <w:rFonts w:ascii="Verdana" w:eastAsia="Calibri" w:hAnsi="Verdana" w:cstheme="minorHAnsi"/>
          <w:sz w:val="20"/>
        </w:rPr>
        <w:t xml:space="preserve">etapów </w:t>
      </w:r>
      <w:r w:rsidR="00FF326B" w:rsidRPr="00E300B5">
        <w:rPr>
          <w:rFonts w:ascii="Verdana" w:eastAsia="Calibri" w:hAnsi="Verdana" w:cstheme="minorHAnsi"/>
          <w:sz w:val="20"/>
        </w:rPr>
        <w:t>prac</w:t>
      </w:r>
      <w:r w:rsidRPr="00E300B5">
        <w:rPr>
          <w:rFonts w:ascii="Verdana" w:eastAsia="Calibri" w:hAnsi="Verdana" w:cstheme="minorHAnsi"/>
          <w:sz w:val="20"/>
        </w:rPr>
        <w:t xml:space="preserve"> w ramach wykonania przedm</w:t>
      </w:r>
      <w:r w:rsidR="00E300B5">
        <w:rPr>
          <w:rFonts w:ascii="Verdana" w:eastAsia="Calibri" w:hAnsi="Verdana" w:cstheme="minorHAnsi"/>
          <w:sz w:val="20"/>
        </w:rPr>
        <w:t>iotu Zamówienia określają Ogólne Warunki Zamówienia</w:t>
      </w:r>
      <w:r w:rsidRPr="00E300B5">
        <w:rPr>
          <w:rFonts w:ascii="Verdana" w:eastAsia="Calibri" w:hAnsi="Verdana" w:cstheme="minorHAnsi"/>
          <w:sz w:val="20"/>
        </w:rPr>
        <w:t xml:space="preserve">, </w:t>
      </w:r>
      <w:r w:rsidR="002A4598">
        <w:rPr>
          <w:rFonts w:ascii="Verdana" w:eastAsia="Calibri" w:hAnsi="Verdana" w:cstheme="minorHAnsi"/>
          <w:sz w:val="20"/>
        </w:rPr>
        <w:t>których</w:t>
      </w:r>
      <w:r w:rsidRPr="00E300B5">
        <w:rPr>
          <w:rFonts w:ascii="Verdana" w:eastAsia="Calibri" w:hAnsi="Verdana" w:cstheme="minorHAnsi"/>
          <w:sz w:val="20"/>
        </w:rPr>
        <w:t xml:space="preserve"> wzór stanowi</w:t>
      </w:r>
      <w:r w:rsidRPr="002A6CA3">
        <w:rPr>
          <w:rFonts w:ascii="Verdana" w:eastAsia="Calibri" w:hAnsi="Verdana" w:cstheme="minorHAnsi"/>
          <w:sz w:val="20"/>
        </w:rPr>
        <w:t xml:space="preserve"> Załącznik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002A4598">
        <w:rPr>
          <w:rFonts w:ascii="Verdana" w:eastAsia="Calibri" w:hAnsi="Verdana" w:cstheme="minorHAnsi"/>
          <w:sz w:val="20"/>
        </w:rPr>
        <w:t xml:space="preserve"> oraz Harmonogram Prac i Płatności który stanowi Załącznik nr 5 do SWZ.</w:t>
      </w:r>
    </w:p>
    <w:p w14:paraId="5BE32A95" w14:textId="77777777" w:rsidR="005817FF" w:rsidRPr="002A6CA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5" w:name="_Toc122344746"/>
      <w:r w:rsidRPr="002A6CA3">
        <w:rPr>
          <w:rFonts w:ascii="Verdana" w:eastAsia="Calibri" w:hAnsi="Verdana" w:cstheme="minorHAnsi"/>
          <w:caps w:val="0"/>
          <w:kern w:val="0"/>
          <w:sz w:val="20"/>
          <w:lang w:val="pl-PL"/>
        </w:rPr>
        <w:t>WIZJA LOKALNA</w:t>
      </w:r>
      <w:bookmarkEnd w:id="125"/>
    </w:p>
    <w:p w14:paraId="64F36180" w14:textId="14065116" w:rsidR="001B4621" w:rsidRPr="004C67BF" w:rsidRDefault="001B4621" w:rsidP="004C67BF">
      <w:pPr>
        <w:pStyle w:val="Akapitzlist"/>
        <w:numPr>
          <w:ilvl w:val="1"/>
          <w:numId w:val="21"/>
        </w:numPr>
        <w:spacing w:before="120" w:after="120" w:line="240" w:lineRule="auto"/>
        <w:ind w:left="425" w:right="-284" w:hanging="709"/>
        <w:rPr>
          <w:rFonts w:ascii="Verdana" w:eastAsia="Calibri" w:hAnsi="Verdana" w:cstheme="minorHAnsi"/>
          <w:sz w:val="20"/>
        </w:rPr>
      </w:pPr>
      <w:r w:rsidRPr="004C67BF">
        <w:rPr>
          <w:rFonts w:ascii="Verdana" w:eastAsia="Calibri" w:hAnsi="Verdana" w:cstheme="minorHAnsi"/>
          <w:sz w:val="20"/>
        </w:rPr>
        <w:t xml:space="preserve">Zamawiający nie przewiduje przeprowadzenia wizji lokalnej. </w:t>
      </w:r>
    </w:p>
    <w:p w14:paraId="0D27E8A1" w14:textId="1E07AF7D" w:rsidR="00492F12" w:rsidRPr="00492F12" w:rsidRDefault="000B47DF" w:rsidP="006D28BA">
      <w:pPr>
        <w:pStyle w:val="Nagwek1"/>
        <w:keepLines w:val="0"/>
        <w:numPr>
          <w:ilvl w:val="0"/>
          <w:numId w:val="42"/>
        </w:numPr>
        <w:shd w:val="clear" w:color="auto" w:fill="C6D9F1" w:themeFill="text2" w:themeFillTint="33"/>
        <w:spacing w:before="0" w:after="0" w:line="240" w:lineRule="auto"/>
        <w:ind w:left="426" w:hanging="710"/>
        <w:rPr>
          <w:rFonts w:ascii="Verdana" w:hAnsi="Verdana" w:cstheme="minorHAnsi"/>
          <w:sz w:val="20"/>
          <w:lang w:val="pl-PL"/>
        </w:rPr>
      </w:pPr>
      <w:bookmarkStart w:id="126" w:name="_Toc122344751"/>
      <w:r w:rsidRPr="002A6CA3">
        <w:rPr>
          <w:rFonts w:ascii="Verdana" w:eastAsia="Calibri" w:hAnsi="Verdana" w:cstheme="minorHAnsi"/>
          <w:caps w:val="0"/>
          <w:color w:val="000000"/>
          <w:kern w:val="0"/>
          <w:sz w:val="20"/>
          <w:lang w:val="pl-PL"/>
        </w:rPr>
        <w:t>PODWYKONAWCY</w:t>
      </w:r>
      <w:bookmarkEnd w:id="126"/>
    </w:p>
    <w:p w14:paraId="7E2E2EAE" w14:textId="550D6FBF" w:rsidR="000D21E1" w:rsidRPr="0057071E" w:rsidRDefault="000B47DF"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57071E">
        <w:rPr>
          <w:rFonts w:ascii="Verdana" w:eastAsia="Calibri" w:hAnsi="Verdana" w:cstheme="minorHAnsi"/>
          <w:sz w:val="20"/>
        </w:rPr>
        <w:t xml:space="preserve">Zamawiający nie zastrzega obowiązku osobistego wykonania przez Wykonawcę </w:t>
      </w:r>
      <w:r w:rsidR="00212F9B" w:rsidRPr="0057071E">
        <w:rPr>
          <w:rFonts w:ascii="Verdana" w:eastAsia="Calibri" w:hAnsi="Verdana" w:cstheme="minorHAnsi"/>
          <w:sz w:val="20"/>
        </w:rPr>
        <w:t xml:space="preserve">kluczowych </w:t>
      </w:r>
      <w:r w:rsidR="006330BC" w:rsidRPr="0057071E">
        <w:rPr>
          <w:rFonts w:ascii="Verdana" w:eastAsia="Calibri" w:hAnsi="Verdana" w:cstheme="minorHAnsi"/>
          <w:sz w:val="20"/>
        </w:rPr>
        <w:t>zadań</w:t>
      </w:r>
      <w:r w:rsidRPr="0057071E">
        <w:rPr>
          <w:rFonts w:ascii="Verdana" w:eastAsia="Calibri" w:hAnsi="Verdana" w:cstheme="minorHAnsi"/>
          <w:sz w:val="20"/>
        </w:rPr>
        <w:t xml:space="preserve">. </w:t>
      </w:r>
    </w:p>
    <w:p w14:paraId="4CC1B7A8" w14:textId="6F0AD4AD" w:rsidR="000D21E1" w:rsidRPr="0057071E" w:rsidRDefault="008D14F9"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57071E">
        <w:rPr>
          <w:rFonts w:ascii="Verdana" w:eastAsia="Calibri" w:hAnsi="Verdana" w:cstheme="minorHAnsi"/>
          <w:sz w:val="20"/>
        </w:rPr>
        <w:t>Wykonawca może powierzyć wykonanie części Przedm</w:t>
      </w:r>
      <w:r w:rsidR="009273F4" w:rsidRPr="0057071E">
        <w:rPr>
          <w:rFonts w:ascii="Verdana" w:eastAsia="Calibri" w:hAnsi="Verdana" w:cstheme="minorHAnsi"/>
          <w:sz w:val="20"/>
        </w:rPr>
        <w:t>iotu Zamówienia Podwykonawcy, z </w:t>
      </w:r>
      <w:r w:rsidRPr="0057071E">
        <w:rPr>
          <w:rFonts w:ascii="Verdana" w:eastAsia="Calibri" w:hAnsi="Verdana" w:cstheme="minorHAnsi"/>
          <w:sz w:val="20"/>
        </w:rPr>
        <w:t>zastrzeżeniem pkt 12.1 SWZ</w:t>
      </w:r>
      <w:r w:rsidR="00A839B4" w:rsidRPr="0057071E">
        <w:rPr>
          <w:rFonts w:ascii="Verdana" w:eastAsia="Calibri" w:hAnsi="Verdana" w:cstheme="minorHAnsi"/>
          <w:sz w:val="20"/>
        </w:rPr>
        <w:t>.</w:t>
      </w:r>
      <w:r w:rsidR="00A839B4" w:rsidRPr="0057071E">
        <w:rPr>
          <w:rFonts w:ascii="Verdana" w:hAnsi="Verdana" w:cstheme="minorHAnsi"/>
          <w:color w:val="000000"/>
          <w:sz w:val="20"/>
          <w:lang w:eastAsia="pl-PL"/>
        </w:rPr>
        <w:t xml:space="preserve"> </w:t>
      </w:r>
    </w:p>
    <w:p w14:paraId="3EAF77FB" w14:textId="7BB65379" w:rsidR="000D21E1" w:rsidRPr="002A6CA3" w:rsidRDefault="007338A1"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7" w:name="_Toc122344752"/>
      <w:r w:rsidRPr="002A6CA3">
        <w:rPr>
          <w:rFonts w:ascii="Verdana" w:eastAsia="Calibri" w:hAnsi="Verdana" w:cstheme="minorHAnsi"/>
          <w:caps w:val="0"/>
          <w:color w:val="000000"/>
          <w:kern w:val="0"/>
          <w:sz w:val="20"/>
          <w:lang w:val="pl-PL"/>
        </w:rPr>
        <w:t>WYKONAWCY WSPÓLNIE UBIEGAJĄCY SIĘ O ZAMÓWIENIE</w:t>
      </w:r>
      <w:bookmarkEnd w:id="127"/>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6D28BA">
      <w:pPr>
        <w:pStyle w:val="Akapitzlist"/>
        <w:numPr>
          <w:ilvl w:val="1"/>
          <w:numId w:val="89"/>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6D28BA">
      <w:pPr>
        <w:pStyle w:val="Akapitzlist"/>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6D28BA">
      <w:pPr>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8" w:name="_Toc161208958"/>
      <w:bookmarkStart w:id="129" w:name="_Toc243294544"/>
      <w:bookmarkStart w:id="130" w:name="_Toc489350392"/>
      <w:bookmarkStart w:id="131" w:name="_Toc515896284"/>
      <w:bookmarkStart w:id="132" w:name="_Toc122344753"/>
      <w:r w:rsidRPr="002A6CA3">
        <w:rPr>
          <w:rFonts w:ascii="Verdana" w:eastAsia="Calibri" w:hAnsi="Verdana" w:cstheme="minorHAnsi"/>
          <w:kern w:val="0"/>
          <w:sz w:val="20"/>
          <w:lang w:val="pl-PL"/>
        </w:rPr>
        <w:t>WARUNKI UDZIAŁU W POSTĘPOWANIU</w:t>
      </w:r>
      <w:bookmarkEnd w:id="128"/>
      <w:bookmarkEnd w:id="129"/>
      <w:r w:rsidRPr="002A6CA3">
        <w:rPr>
          <w:rFonts w:ascii="Verdana" w:eastAsia="Calibri" w:hAnsi="Verdana" w:cstheme="minorHAnsi"/>
          <w:kern w:val="0"/>
          <w:sz w:val="20"/>
          <w:lang w:val="pl-PL"/>
        </w:rPr>
        <w:t xml:space="preserve"> ORAZ PODSTAWY WYKLUCZENIA</w:t>
      </w:r>
      <w:bookmarkEnd w:id="130"/>
      <w:bookmarkEnd w:id="131"/>
      <w:bookmarkEnd w:id="132"/>
    </w:p>
    <w:p w14:paraId="22005CEC" w14:textId="0E70C404" w:rsidR="005817FF" w:rsidRPr="002A6CA3" w:rsidRDefault="005817FF" w:rsidP="006D28BA">
      <w:pPr>
        <w:pStyle w:val="Akapitzlist"/>
        <w:numPr>
          <w:ilvl w:val="1"/>
          <w:numId w:val="89"/>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lastRenderedPageBreak/>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6D28BA">
      <w:pPr>
        <w:pStyle w:val="Akapitzlist"/>
        <w:widowControl w:val="0"/>
        <w:numPr>
          <w:ilvl w:val="1"/>
          <w:numId w:val="89"/>
        </w:numPr>
        <w:snapToGrid w:val="0"/>
        <w:spacing w:before="120" w:line="276" w:lineRule="auto"/>
        <w:ind w:left="426" w:right="-284" w:hanging="659"/>
        <w:outlineLvl w:val="0"/>
        <w:rPr>
          <w:rFonts w:ascii="Verdana" w:hAnsi="Verdana" w:cstheme="minorHAnsi"/>
          <w:spacing w:val="-3"/>
          <w:sz w:val="20"/>
          <w:lang w:eastAsia="pl-PL"/>
        </w:rPr>
      </w:pPr>
      <w:bookmarkStart w:id="133" w:name="_Toc122344754"/>
      <w:r w:rsidRPr="002A6CA3">
        <w:rPr>
          <w:rFonts w:ascii="Verdana" w:hAnsi="Verdana" w:cstheme="minorHAnsi"/>
          <w:spacing w:val="-3"/>
          <w:sz w:val="20"/>
          <w:lang w:eastAsia="pl-PL"/>
        </w:rPr>
        <w:t xml:space="preserve">Wykonawca podlega wykluczeniu jeżeli: </w:t>
      </w:r>
      <w:bookmarkEnd w:id="133"/>
    </w:p>
    <w:p w14:paraId="011C3BF6" w14:textId="5FD54037" w:rsidR="00F74DC3" w:rsidRPr="005133E6" w:rsidRDefault="00F74DC3"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pacing w:val="-3"/>
          <w:sz w:val="20"/>
          <w:lang w:eastAsia="pl-PL"/>
        </w:rPr>
      </w:pPr>
      <w:bookmarkStart w:id="134"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4"/>
    </w:p>
    <w:p w14:paraId="7F6C581E" w14:textId="656A4396" w:rsidR="00E74566"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5"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5"/>
      <w:r w:rsidRPr="002A6CA3">
        <w:rPr>
          <w:rFonts w:ascii="Verdana" w:hAnsi="Verdana" w:cstheme="minorHAnsi"/>
          <w:sz w:val="20"/>
        </w:rPr>
        <w:t xml:space="preserve"> </w:t>
      </w:r>
    </w:p>
    <w:p w14:paraId="4B407745" w14:textId="34E6E226" w:rsidR="001C3120"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6"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6"/>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37"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37"/>
    </w:p>
    <w:p w14:paraId="3F491E9A" w14:textId="09EC7324" w:rsidR="00F74DC3" w:rsidRPr="002A6CA3" w:rsidRDefault="008135A8"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38"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38"/>
    </w:p>
    <w:p w14:paraId="59567ECE" w14:textId="7FE3080A" w:rsidR="00E85E82" w:rsidRPr="002A6CA3" w:rsidRDefault="00E85E82"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39" w:name="_Toc122344760"/>
      <w:r w:rsidRPr="002A6CA3">
        <w:rPr>
          <w:rFonts w:ascii="Verdana" w:hAnsi="Verdana" w:cs="Arial"/>
          <w:sz w:val="20"/>
        </w:rPr>
        <w:lastRenderedPageBreak/>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39"/>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0" w:name="_Toc122344761"/>
      <w:r w:rsidRPr="002A6CA3">
        <w:rPr>
          <w:rFonts w:ascii="Verdana" w:hAnsi="Verdana" w:cs="Arial"/>
          <w:sz w:val="20"/>
        </w:rPr>
        <w:t>Wykluczenie Wykonawcy następuje na okres, na jaki został prawomocnie orzeczony zakaz ubiegania się o zamówienia publiczne.</w:t>
      </w:r>
      <w:bookmarkEnd w:id="140"/>
    </w:p>
    <w:p w14:paraId="578F67BB" w14:textId="58503394" w:rsidR="003E120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1"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1"/>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2"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2"/>
    </w:p>
    <w:p w14:paraId="209FFB6A" w14:textId="600993AE" w:rsidR="001C3120"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3"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3"/>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4" w:name="_Toc122344765"/>
      <w:r w:rsidRPr="002A6CA3">
        <w:rPr>
          <w:rFonts w:ascii="Verdana" w:hAnsi="Verdana" w:cs="Arial"/>
          <w:sz w:val="20"/>
        </w:rPr>
        <w:t>Wykluczenie Wykonawcy następuje przez okres 3 lat od zaistnienia zdarzenia będącego podstawą wykluczenia.</w:t>
      </w:r>
      <w:bookmarkEnd w:id="144"/>
    </w:p>
    <w:p w14:paraId="7994A04D" w14:textId="149A5A06" w:rsidR="0050546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5"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5"/>
    </w:p>
    <w:p w14:paraId="0DDCBB21" w14:textId="77777777" w:rsidR="001C3120" w:rsidRPr="002A6CA3" w:rsidRDefault="005D7808"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6"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6"/>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47"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47"/>
    </w:p>
    <w:p w14:paraId="5C90138B" w14:textId="29C03B1D"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8"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z późn. zm.) (dalej: Ustawa przeciwdziałania wspierania agresji),</w:t>
      </w:r>
      <w:bookmarkEnd w:id="148"/>
    </w:p>
    <w:p w14:paraId="1E4AA17A" w14:textId="4CF80D9C"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9"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9"/>
    </w:p>
    <w:p w14:paraId="302180F7" w14:textId="0D25762A"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0"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w:t>
      </w:r>
      <w:r w:rsidRPr="002A6CA3">
        <w:rPr>
          <w:rFonts w:ascii="Verdana" w:hAnsi="Verdana" w:cs="Arial"/>
          <w:sz w:val="20"/>
        </w:rPr>
        <w:lastRenderedPageBreak/>
        <w:t xml:space="preserve">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0"/>
    </w:p>
    <w:p w14:paraId="105D4DB0" w14:textId="74183F48"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1" w:name="_Toc122344772"/>
      <w:r w:rsidRPr="009273F4">
        <w:rPr>
          <w:rFonts w:ascii="Verdana" w:hAnsi="Verdana" w:cs="Arial"/>
          <w:sz w:val="20"/>
        </w:rPr>
        <w:t>Jest Wykonawcą z udziałem:</w:t>
      </w:r>
      <w:bookmarkEnd w:id="151"/>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2"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2"/>
    </w:p>
    <w:p w14:paraId="41647238" w14:textId="0465392D" w:rsidR="00B02314" w:rsidRPr="0010617A" w:rsidRDefault="00B02314" w:rsidP="006D28BA">
      <w:pPr>
        <w:pStyle w:val="Akapitzlist"/>
        <w:numPr>
          <w:ilvl w:val="1"/>
          <w:numId w:val="89"/>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743D4966" w14:textId="77777777" w:rsidR="00BF5A3C" w:rsidRPr="00BF5A3C" w:rsidRDefault="0063280E" w:rsidP="00BF5A3C">
      <w:pPr>
        <w:pStyle w:val="Akapitzlist"/>
        <w:numPr>
          <w:ilvl w:val="2"/>
          <w:numId w:val="89"/>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r w:rsidR="00BF5A3C">
        <w:rPr>
          <w:rFonts w:ascii="Verdana" w:eastAsia="Calibri" w:hAnsi="Verdana" w:cstheme="minorHAnsi"/>
          <w:b/>
          <w:sz w:val="20"/>
        </w:rPr>
        <w:t xml:space="preserve"> </w:t>
      </w:r>
    </w:p>
    <w:p w14:paraId="651FD915" w14:textId="77777777" w:rsidR="00BF5A3C" w:rsidRPr="00BF5A3C" w:rsidRDefault="00BF5A3C" w:rsidP="00BF5A3C">
      <w:pPr>
        <w:pStyle w:val="Akapitzlist"/>
        <w:spacing w:line="240" w:lineRule="auto"/>
        <w:ind w:left="1418" w:right="-284"/>
        <w:rPr>
          <w:rFonts w:ascii="Verdana" w:hAnsi="Verdana" w:cstheme="minorHAnsi"/>
          <w:sz w:val="20"/>
        </w:rPr>
      </w:pPr>
    </w:p>
    <w:p w14:paraId="7D6753C9" w14:textId="2A6E21FB" w:rsidR="00BF5A3C" w:rsidRPr="00BF5A3C" w:rsidRDefault="00FE3F83" w:rsidP="00BF5A3C">
      <w:pPr>
        <w:pStyle w:val="Akapitzlist"/>
        <w:spacing w:line="240" w:lineRule="auto"/>
        <w:ind w:left="1418" w:right="-284"/>
        <w:rPr>
          <w:rFonts w:ascii="Verdana" w:hAnsi="Verdana" w:cstheme="minorHAnsi"/>
          <w:sz w:val="20"/>
        </w:rPr>
      </w:pPr>
      <w:r w:rsidRPr="00BF5A3C">
        <w:rPr>
          <w:rFonts w:ascii="Verdana" w:hAnsi="Verdana" w:cstheme="minorHAnsi"/>
          <w:sz w:val="20"/>
        </w:rPr>
        <w:t>posiada</w:t>
      </w:r>
      <w:r w:rsidR="0063280E" w:rsidRPr="00BF5A3C">
        <w:rPr>
          <w:rFonts w:ascii="Verdana" w:hAnsi="Verdana" w:cstheme="minorHAnsi"/>
          <w:sz w:val="20"/>
        </w:rPr>
        <w:t>ją</w:t>
      </w:r>
      <w:r w:rsidRPr="00BF5A3C">
        <w:rPr>
          <w:rFonts w:ascii="Verdana" w:hAnsi="Verdana" w:cstheme="minorHAnsi"/>
          <w:sz w:val="20"/>
        </w:rPr>
        <w:t xml:space="preserve"> uprawnienia do prowadzenia działalności w zakresie </w:t>
      </w:r>
      <w:r w:rsidR="00BF5A3C" w:rsidRPr="00BF5A3C">
        <w:rPr>
          <w:rFonts w:ascii="Verdana" w:hAnsi="Verdana" w:cstheme="minorHAnsi"/>
          <w:sz w:val="20"/>
        </w:rPr>
        <w:t>samodzielnego napełniania i obsługi urządzeń oraz z</w:t>
      </w:r>
      <w:r w:rsidR="00AA6B11">
        <w:rPr>
          <w:rFonts w:ascii="Verdana" w:hAnsi="Verdana" w:cstheme="minorHAnsi"/>
          <w:sz w:val="20"/>
        </w:rPr>
        <w:t>biorników ciśnieniowych oraz</w:t>
      </w:r>
      <w:r w:rsidR="00BF5A3C" w:rsidRPr="00BF5A3C">
        <w:rPr>
          <w:rFonts w:ascii="Verdana" w:hAnsi="Verdana" w:cstheme="minorHAnsi"/>
          <w:sz w:val="20"/>
        </w:rPr>
        <w:t xml:space="preserve"> uprawnienia do prowadzenia działalności w zakresie instalacji, kontroli szczelności, konserwacji i serwisowania systemów ochrony przeciwpożarowej</w:t>
      </w:r>
      <w:r w:rsidR="005051BF">
        <w:rPr>
          <w:rFonts w:ascii="Verdana" w:hAnsi="Verdana" w:cstheme="minorHAnsi"/>
          <w:sz w:val="20"/>
        </w:rPr>
        <w:t>.</w:t>
      </w:r>
    </w:p>
    <w:p w14:paraId="489ED434" w14:textId="77777777" w:rsidR="00BF5A3C" w:rsidRPr="002A6CA3" w:rsidRDefault="00BF5A3C" w:rsidP="00492F12">
      <w:pPr>
        <w:autoSpaceDE w:val="0"/>
        <w:autoSpaceDN w:val="0"/>
        <w:spacing w:before="120" w:after="120" w:line="276" w:lineRule="auto"/>
        <w:ind w:left="1418" w:right="-283"/>
        <w:rPr>
          <w:rFonts w:ascii="Verdana" w:hAnsi="Verdana" w:cstheme="minorHAnsi"/>
          <w:i/>
          <w:sz w:val="20"/>
          <w:highlight w:val="cyan"/>
        </w:rPr>
      </w:pPr>
    </w:p>
    <w:p w14:paraId="74FCDC34" w14:textId="0307263A" w:rsidR="00DC3866" w:rsidRDefault="00FE3F83" w:rsidP="00BF5A3C">
      <w:pPr>
        <w:autoSpaceDE w:val="0"/>
        <w:autoSpaceDN w:val="0"/>
        <w:spacing w:before="120" w:after="120" w:line="276" w:lineRule="auto"/>
        <w:ind w:left="360" w:right="-283"/>
        <w:rPr>
          <w:rFonts w:ascii="Verdana" w:hAnsi="Verdana" w:cstheme="minorHAnsi"/>
          <w:sz w:val="20"/>
        </w:rPr>
      </w:pPr>
      <w:r w:rsidRPr="00BF5A3C">
        <w:rPr>
          <w:rFonts w:ascii="Verdana" w:hAnsi="Verdana" w:cstheme="minorHAnsi"/>
          <w:sz w:val="20"/>
        </w:rPr>
        <w:t>W przypadku wspólnego ubiegania się o udzielenie niniejszego Zamówienia przez</w:t>
      </w:r>
      <w:r w:rsidR="004B2477" w:rsidRPr="00BF5A3C">
        <w:rPr>
          <w:rFonts w:ascii="Verdana" w:hAnsi="Verdana" w:cstheme="minorHAnsi"/>
          <w:sz w:val="20"/>
        </w:rPr>
        <w:t xml:space="preserve"> dwóch lub więcej</w:t>
      </w:r>
      <w:r w:rsidRPr="00BF5A3C">
        <w:rPr>
          <w:rFonts w:ascii="Verdana" w:hAnsi="Verdana" w:cstheme="minorHAnsi"/>
          <w:sz w:val="20"/>
        </w:rPr>
        <w:t xml:space="preserve"> Wykonawców, powyższ</w:t>
      </w:r>
      <w:r w:rsidR="009273F4" w:rsidRPr="00BF5A3C">
        <w:rPr>
          <w:rFonts w:ascii="Verdana" w:hAnsi="Verdana" w:cstheme="minorHAnsi"/>
          <w:sz w:val="20"/>
        </w:rPr>
        <w:t>y warunek musi spełniać każdy z </w:t>
      </w:r>
      <w:r w:rsidRPr="00BF5A3C">
        <w:rPr>
          <w:rFonts w:ascii="Verdana" w:hAnsi="Verdana" w:cstheme="minorHAnsi"/>
          <w:sz w:val="20"/>
        </w:rPr>
        <w:t>Wykonawców, który będzie realizował ten zakres zamówienia, z którym wiąże się obowiązek posiadania wyżej wymienionych uprawnień.</w:t>
      </w:r>
      <w:r w:rsidR="008B3CDF" w:rsidRPr="00BF5A3C">
        <w:rPr>
          <w:rFonts w:ascii="Verdana" w:hAnsi="Verdana" w:cstheme="minorHAnsi"/>
          <w:sz w:val="20"/>
        </w:rPr>
        <w:t xml:space="preserve"> </w:t>
      </w:r>
    </w:p>
    <w:p w14:paraId="4452437B" w14:textId="77777777" w:rsidR="00BF5A3C" w:rsidRPr="00BF5A3C" w:rsidRDefault="00BF5A3C" w:rsidP="00BF5A3C">
      <w:pPr>
        <w:autoSpaceDE w:val="0"/>
        <w:autoSpaceDN w:val="0"/>
        <w:spacing w:before="120" w:after="120" w:line="276" w:lineRule="auto"/>
        <w:ind w:right="-283"/>
        <w:rPr>
          <w:rFonts w:ascii="Verdana" w:hAnsi="Verdana" w:cstheme="minorHAnsi"/>
          <w:sz w:val="20"/>
        </w:rPr>
      </w:pPr>
    </w:p>
    <w:p w14:paraId="2398A8C9" w14:textId="6F13CF2F" w:rsidR="00DB5CEB" w:rsidRPr="002A6CA3" w:rsidRDefault="00025F2D" w:rsidP="00492F12">
      <w:pPr>
        <w:autoSpaceDE w:val="0"/>
        <w:autoSpaceDN w:val="0"/>
        <w:spacing w:before="120" w:after="120" w:line="276" w:lineRule="auto"/>
        <w:ind w:left="360" w:right="-283"/>
        <w:rPr>
          <w:rFonts w:ascii="Verdana" w:hAnsi="Verdana" w:cs="Calibri"/>
          <w:b/>
          <w:sz w:val="20"/>
        </w:rPr>
      </w:pPr>
      <w:r w:rsidRPr="002A6CA3">
        <w:rPr>
          <w:rFonts w:ascii="Verdana" w:hAnsi="Verdana" w:cs="Calibri"/>
          <w:b/>
          <w:sz w:val="20"/>
        </w:rPr>
        <w:t xml:space="preserve">Zamawiający nie dopuszcza w zakresie określonym w pkt </w:t>
      </w:r>
      <w:r w:rsidR="006F332F" w:rsidRPr="002A6CA3">
        <w:rPr>
          <w:rFonts w:ascii="Verdana" w:hAnsi="Verdana" w:cs="Calibri"/>
          <w:b/>
          <w:sz w:val="20"/>
        </w:rPr>
        <w:t>14</w:t>
      </w:r>
      <w:r w:rsidR="00B33A86" w:rsidRPr="002A6CA3">
        <w:rPr>
          <w:rFonts w:ascii="Verdana" w:hAnsi="Verdana" w:cs="Calibri"/>
          <w:b/>
          <w:sz w:val="20"/>
        </w:rPr>
        <w:t>.</w:t>
      </w:r>
      <w:r w:rsidR="006F332F" w:rsidRPr="002A6CA3">
        <w:rPr>
          <w:rFonts w:ascii="Verdana" w:hAnsi="Verdana" w:cs="Calibri"/>
          <w:b/>
          <w:sz w:val="20"/>
        </w:rPr>
        <w:t>3</w:t>
      </w:r>
      <w:r w:rsidR="00B33A86" w:rsidRPr="002A6CA3">
        <w:rPr>
          <w:rFonts w:ascii="Verdana" w:hAnsi="Verdana" w:cs="Calibri"/>
          <w:b/>
          <w:sz w:val="20"/>
        </w:rPr>
        <w:t>.1</w:t>
      </w:r>
      <w:r w:rsidR="00DB5CEB" w:rsidRPr="002A6CA3">
        <w:rPr>
          <w:rFonts w:ascii="Verdana" w:hAnsi="Verdana" w:cs="Calibri"/>
          <w:b/>
          <w:sz w:val="20"/>
        </w:rPr>
        <w:t xml:space="preserve">. </w:t>
      </w:r>
      <w:r w:rsidR="00904E94" w:rsidRPr="002A6CA3">
        <w:rPr>
          <w:rFonts w:ascii="Verdana" w:hAnsi="Verdana" w:cs="Calibri"/>
          <w:b/>
          <w:sz w:val="20"/>
        </w:rPr>
        <w:t>SWZ</w:t>
      </w:r>
      <w:r w:rsidR="00B33A86" w:rsidRPr="002A6CA3">
        <w:rPr>
          <w:rFonts w:ascii="Verdana" w:hAnsi="Verdana" w:cs="Calibri"/>
          <w:b/>
          <w:sz w:val="20"/>
        </w:rPr>
        <w:t xml:space="preserve"> </w:t>
      </w:r>
      <w:r w:rsidRPr="002A6CA3">
        <w:rPr>
          <w:rFonts w:ascii="Verdana" w:hAnsi="Verdana" w:cs="Calibri"/>
          <w:b/>
          <w:sz w:val="20"/>
        </w:rPr>
        <w:t xml:space="preserve">polegania na zdolnościach </w:t>
      </w:r>
      <w:r w:rsidR="0017440C" w:rsidRPr="002A6CA3">
        <w:rPr>
          <w:rFonts w:ascii="Verdana" w:hAnsi="Verdana" w:cs="Calibri"/>
          <w:b/>
          <w:sz w:val="20"/>
        </w:rPr>
        <w:t>podmiotów udostępniających zasoby</w:t>
      </w:r>
      <w:r w:rsidRPr="002A6CA3">
        <w:rPr>
          <w:rFonts w:ascii="Verdana" w:hAnsi="Verdana" w:cs="Calibri"/>
          <w:b/>
          <w:sz w:val="20"/>
        </w:rPr>
        <w:t xml:space="preserve"> na zasadach przewidzianych </w:t>
      </w:r>
      <w:r w:rsidR="00B33A86" w:rsidRPr="002A6CA3">
        <w:rPr>
          <w:rFonts w:ascii="Verdana" w:hAnsi="Verdana" w:cs="Calibri"/>
          <w:b/>
          <w:sz w:val="20"/>
        </w:rPr>
        <w:t xml:space="preserve">w pkt </w:t>
      </w:r>
      <w:r w:rsidR="006F332F" w:rsidRPr="002A6CA3">
        <w:rPr>
          <w:rFonts w:ascii="Verdana" w:hAnsi="Verdana" w:cs="Calibri"/>
          <w:b/>
          <w:sz w:val="20"/>
        </w:rPr>
        <w:t xml:space="preserve">15 </w:t>
      </w:r>
      <w:r w:rsidR="00B33A86" w:rsidRPr="002A6CA3">
        <w:rPr>
          <w:rFonts w:ascii="Verdana" w:hAnsi="Verdana" w:cs="Calibri"/>
          <w:b/>
          <w:sz w:val="20"/>
        </w:rPr>
        <w:t xml:space="preserve">niniejszej </w:t>
      </w:r>
      <w:r w:rsidR="00904E94" w:rsidRPr="002A6CA3">
        <w:rPr>
          <w:rFonts w:ascii="Verdana" w:hAnsi="Verdana" w:cs="Calibri"/>
          <w:b/>
          <w:sz w:val="20"/>
        </w:rPr>
        <w:t>SWZ</w:t>
      </w:r>
      <w:r w:rsidRPr="002A6CA3">
        <w:rPr>
          <w:rFonts w:ascii="Verdana" w:hAnsi="Verdana" w:cs="Calibri"/>
          <w:b/>
          <w:sz w:val="20"/>
        </w:rPr>
        <w:t xml:space="preserve">. </w:t>
      </w:r>
      <w:r w:rsidR="00DB5CEB" w:rsidRPr="002A6CA3">
        <w:rPr>
          <w:rFonts w:ascii="Verdana" w:hAnsi="Verdana" w:cs="Calibri"/>
          <w:b/>
          <w:sz w:val="20"/>
        </w:rPr>
        <w:t>D</w:t>
      </w:r>
      <w:r w:rsidR="00DB5CEB" w:rsidRPr="002A6CA3">
        <w:rPr>
          <w:rFonts w:ascii="Verdana" w:hAnsi="Verdana" w:cstheme="minorHAnsi"/>
          <w:b/>
          <w:sz w:val="20"/>
        </w:rPr>
        <w:t xml:space="preserve">opuszczalne natomiast jest współdziałanie Wykonawców na zasadach przewidzianych w pkt </w:t>
      </w:r>
      <w:r w:rsidR="006F332F" w:rsidRPr="002A6CA3">
        <w:rPr>
          <w:rFonts w:ascii="Verdana" w:hAnsi="Verdana" w:cstheme="minorHAnsi"/>
          <w:b/>
          <w:sz w:val="20"/>
        </w:rPr>
        <w:t>13</w:t>
      </w:r>
      <w:r w:rsidR="00DB5CEB" w:rsidRPr="002A6CA3">
        <w:rPr>
          <w:rFonts w:ascii="Verdana" w:hAnsi="Verdana" w:cstheme="minorHAnsi"/>
          <w:b/>
          <w:sz w:val="20"/>
        </w:rPr>
        <w:t xml:space="preserve">. </w:t>
      </w:r>
      <w:r w:rsidR="00904E94" w:rsidRPr="002A6CA3">
        <w:rPr>
          <w:rFonts w:ascii="Verdana" w:hAnsi="Verdana" w:cstheme="minorHAnsi"/>
          <w:b/>
          <w:sz w:val="20"/>
        </w:rPr>
        <w:t>SWZ</w:t>
      </w:r>
      <w:r w:rsidR="00DB5CEB" w:rsidRPr="002A6CA3">
        <w:rPr>
          <w:rFonts w:ascii="Verdana" w:hAnsi="Verdana" w:cstheme="minorHAnsi"/>
          <w:b/>
          <w:sz w:val="20"/>
        </w:rPr>
        <w:t>.</w:t>
      </w:r>
    </w:p>
    <w:p w14:paraId="328FDE18" w14:textId="77777777" w:rsidR="00025F2D" w:rsidRPr="002A6CA3" w:rsidRDefault="00025F2D" w:rsidP="00492F12">
      <w:pPr>
        <w:spacing w:line="240" w:lineRule="auto"/>
        <w:ind w:left="1418" w:right="-283"/>
        <w:rPr>
          <w:rFonts w:ascii="Verdana" w:hAnsi="Verdana" w:cstheme="minorHAnsi"/>
          <w:b/>
          <w:color w:val="000000"/>
          <w:sz w:val="20"/>
        </w:rPr>
      </w:pPr>
    </w:p>
    <w:p w14:paraId="5448059A" w14:textId="0ACF1FAB" w:rsidR="00F50732" w:rsidRPr="00492F12" w:rsidRDefault="0063280E" w:rsidP="006D28BA">
      <w:pPr>
        <w:pStyle w:val="Akapitzlist"/>
        <w:numPr>
          <w:ilvl w:val="2"/>
          <w:numId w:val="89"/>
        </w:numPr>
        <w:spacing w:line="240" w:lineRule="auto"/>
        <w:ind w:left="1418" w:right="-283" w:hanging="1021"/>
        <w:rPr>
          <w:rFonts w:ascii="Verdana" w:hAnsi="Verdana" w:cstheme="minorHAnsi"/>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6A0BB857" w14:textId="77777777" w:rsidR="00DC3866" w:rsidRPr="002A6CA3" w:rsidRDefault="00DC3866" w:rsidP="00492F12">
      <w:pPr>
        <w:pStyle w:val="Akapitzlist"/>
        <w:spacing w:before="120" w:line="240" w:lineRule="auto"/>
        <w:ind w:left="709" w:right="-283"/>
        <w:rPr>
          <w:rFonts w:ascii="Verdana" w:hAnsi="Verdana" w:cstheme="minorHAnsi"/>
          <w:color w:val="000000"/>
          <w:sz w:val="20"/>
          <w:highlight w:val="cyan"/>
        </w:rPr>
      </w:pPr>
    </w:p>
    <w:p w14:paraId="5EABC1D0" w14:textId="77777777" w:rsidR="00DC3866" w:rsidRPr="002A6CA3" w:rsidRDefault="00DC3866" w:rsidP="00492F12">
      <w:pPr>
        <w:pStyle w:val="Akapitzlist"/>
        <w:spacing w:before="120" w:line="240" w:lineRule="auto"/>
        <w:ind w:left="1117" w:right="-283"/>
        <w:rPr>
          <w:rFonts w:ascii="Verdana" w:hAnsi="Verdana" w:cstheme="minorHAnsi"/>
          <w:sz w:val="20"/>
        </w:rPr>
      </w:pPr>
      <w:r w:rsidRPr="0057071E">
        <w:rPr>
          <w:rFonts w:ascii="Verdana" w:hAnsi="Verdana" w:cstheme="minorHAnsi"/>
          <w:color w:val="000000"/>
          <w:sz w:val="20"/>
        </w:rPr>
        <w:t>Zamawiający nie stawia szczególnych wymagań w zakresie spełnienia tego warunku</w:t>
      </w:r>
    </w:p>
    <w:p w14:paraId="05497341" w14:textId="77777777" w:rsidR="008464A2" w:rsidRPr="002A6CA3" w:rsidRDefault="008464A2" w:rsidP="00492F12">
      <w:pPr>
        <w:pStyle w:val="Akapitzlist"/>
        <w:spacing w:line="240" w:lineRule="auto"/>
        <w:ind w:left="1418" w:right="-283"/>
        <w:rPr>
          <w:rFonts w:ascii="Verdana" w:hAnsi="Verdana" w:cstheme="minorHAnsi"/>
          <w:i/>
          <w:sz w:val="20"/>
          <w:highlight w:val="cyan"/>
        </w:rPr>
      </w:pPr>
    </w:p>
    <w:p w14:paraId="6DD7268E" w14:textId="77777777" w:rsidR="00932C86" w:rsidRPr="002A6CA3" w:rsidRDefault="00932C86" w:rsidP="00492F12">
      <w:pPr>
        <w:pStyle w:val="Akapitzlist"/>
        <w:spacing w:line="240" w:lineRule="auto"/>
        <w:ind w:left="1418" w:right="-283"/>
        <w:rPr>
          <w:rFonts w:ascii="Verdana" w:hAnsi="Verdana" w:cstheme="minorHAnsi"/>
          <w:sz w:val="20"/>
        </w:rPr>
      </w:pPr>
    </w:p>
    <w:p w14:paraId="71EEFA49" w14:textId="7A24B7F2" w:rsidR="00F50732" w:rsidRPr="00342886" w:rsidRDefault="00460B67" w:rsidP="006D28BA">
      <w:pPr>
        <w:pStyle w:val="Akapitzlist"/>
        <w:numPr>
          <w:ilvl w:val="2"/>
          <w:numId w:val="89"/>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6DB1C017" w14:textId="77777777" w:rsidR="00342886" w:rsidRPr="002A6CA3" w:rsidRDefault="00342886" w:rsidP="00342886">
      <w:pPr>
        <w:pStyle w:val="Akapitzlist"/>
        <w:spacing w:line="240" w:lineRule="auto"/>
        <w:ind w:left="1134" w:right="-283"/>
        <w:rPr>
          <w:rFonts w:ascii="Verdana" w:hAnsi="Verdana" w:cstheme="minorHAnsi"/>
          <w:b/>
          <w:sz w:val="20"/>
        </w:rPr>
      </w:pPr>
    </w:p>
    <w:p w14:paraId="7804C784" w14:textId="4C100E1F" w:rsidR="009D6EFA" w:rsidRPr="002A6CA3" w:rsidRDefault="009D6EFA" w:rsidP="00492F12">
      <w:pPr>
        <w:spacing w:line="240" w:lineRule="auto"/>
        <w:ind w:left="1117" w:right="-283"/>
        <w:rPr>
          <w:rFonts w:ascii="Verdana" w:hAnsi="Verdana" w:cstheme="minorHAnsi"/>
          <w:color w:val="000000"/>
          <w:sz w:val="20"/>
        </w:rPr>
      </w:pPr>
      <w:r w:rsidRPr="00345FB8">
        <w:rPr>
          <w:rFonts w:ascii="Verdana" w:hAnsi="Verdana" w:cstheme="minorHAnsi"/>
          <w:color w:val="000000"/>
          <w:sz w:val="20"/>
        </w:rPr>
        <w:t>Zamawiający nie stawia szczególnych wymagań w zakresie spełnienia tego warunku</w:t>
      </w:r>
      <w:r w:rsidR="00345FB8" w:rsidRPr="00345FB8">
        <w:rPr>
          <w:rFonts w:ascii="Verdana" w:hAnsi="Verdana" w:cstheme="minorHAnsi"/>
          <w:color w:val="000000"/>
          <w:sz w:val="20"/>
        </w:rPr>
        <w:t>.</w:t>
      </w:r>
    </w:p>
    <w:p w14:paraId="012EB56C" w14:textId="77777777" w:rsidR="00C7748F" w:rsidRPr="002A6CA3" w:rsidRDefault="00C7748F" w:rsidP="00492F12">
      <w:pPr>
        <w:spacing w:line="276" w:lineRule="auto"/>
        <w:ind w:left="426" w:right="-283"/>
        <w:rPr>
          <w:rFonts w:ascii="Verdana" w:hAnsi="Verdana" w:cstheme="minorHAnsi"/>
          <w:i/>
          <w:iCs/>
          <w:sz w:val="20"/>
        </w:rPr>
      </w:pPr>
    </w:p>
    <w:p w14:paraId="1D9BC8BB" w14:textId="68369D50" w:rsidR="00DB5CEB" w:rsidRPr="002A6CA3" w:rsidRDefault="00345FB8" w:rsidP="00345FB8">
      <w:pPr>
        <w:numPr>
          <w:ilvl w:val="1"/>
          <w:numId w:val="89"/>
        </w:numPr>
        <w:spacing w:before="120" w:line="240" w:lineRule="auto"/>
        <w:ind w:left="425" w:right="-283" w:hanging="709"/>
        <w:rPr>
          <w:rFonts w:ascii="Verdana" w:hAnsi="Verdana" w:cs="Calibri"/>
          <w:b/>
          <w:sz w:val="20"/>
        </w:rPr>
      </w:pPr>
      <w:r w:rsidRPr="00345FB8">
        <w:rPr>
          <w:rFonts w:ascii="Verdana" w:eastAsia="Calibri" w:hAnsi="Verdana" w:cstheme="minorHAnsi"/>
          <w:sz w:val="20"/>
        </w:rPr>
        <w:t xml:space="preserve">Nie dotyczy. </w:t>
      </w:r>
    </w:p>
    <w:p w14:paraId="7C7078C9" w14:textId="48D72483" w:rsidR="00F50732" w:rsidRPr="002A6CA3" w:rsidRDefault="00F50732" w:rsidP="006D28BA">
      <w:pPr>
        <w:numPr>
          <w:ilvl w:val="1"/>
          <w:numId w:val="89"/>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344B4DC0" w:rsidR="005817FF" w:rsidRPr="002A6CA3" w:rsidRDefault="00F50732" w:rsidP="006D28BA">
      <w:pPr>
        <w:pStyle w:val="Nagwek1"/>
        <w:keepLines w:val="0"/>
        <w:numPr>
          <w:ilvl w:val="0"/>
          <w:numId w:val="86"/>
        </w:numPr>
        <w:shd w:val="clear" w:color="auto" w:fill="C6D9F1" w:themeFill="text2" w:themeFillTint="33"/>
        <w:spacing w:before="0" w:after="0" w:line="240" w:lineRule="auto"/>
        <w:ind w:left="567" w:right="-284"/>
        <w:rPr>
          <w:rFonts w:ascii="Verdana" w:hAnsi="Verdana" w:cstheme="minorHAnsi"/>
          <w:sz w:val="20"/>
          <w:lang w:val="pl-PL"/>
        </w:rPr>
      </w:pPr>
      <w:bookmarkStart w:id="153"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3"/>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62F11F98" w:rsidR="005817FF" w:rsidRPr="002A6CA3" w:rsidRDefault="00F50732"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00AC76C4" w:rsidRPr="002A6CA3">
        <w:rPr>
          <w:rFonts w:ascii="Verdana" w:eastAsia="Calibri" w:hAnsi="Verdana" w:cstheme="minorHAnsi"/>
          <w:sz w:val="20"/>
        </w:rPr>
        <w:t>,</w:t>
      </w:r>
      <w:r w:rsidRPr="002A6CA3">
        <w:rPr>
          <w:rFonts w:ascii="Verdana" w:eastAsia="Calibri" w:hAnsi="Verdana" w:cstheme="minorHAnsi"/>
          <w:sz w:val="20"/>
        </w:rPr>
        <w:t xml:space="preserve"> o których mowa w pkt </w:t>
      </w:r>
      <w:r w:rsidR="00A76A4D" w:rsidRPr="002A6CA3">
        <w:rPr>
          <w:rFonts w:ascii="Verdana" w:eastAsia="Calibri" w:hAnsi="Verdana" w:cstheme="minorHAnsi"/>
          <w:sz w:val="20"/>
        </w:rPr>
        <w:t>14</w:t>
      </w:r>
      <w:r w:rsidR="00B33A86" w:rsidRPr="002A6CA3">
        <w:rPr>
          <w:rFonts w:ascii="Verdana" w:eastAsia="Calibri" w:hAnsi="Verdana" w:cstheme="minorHAnsi"/>
          <w:sz w:val="20"/>
        </w:rPr>
        <w:t>.</w:t>
      </w:r>
      <w:r w:rsidR="00A76A4D" w:rsidRPr="002A6CA3">
        <w:rPr>
          <w:rFonts w:ascii="Verdana" w:eastAsia="Calibri" w:hAnsi="Verdana" w:cstheme="minorHAnsi"/>
          <w:sz w:val="20"/>
        </w:rPr>
        <w:t>3</w:t>
      </w:r>
      <w:r w:rsidR="00B33A86" w:rsidRPr="002A6CA3">
        <w:rPr>
          <w:rFonts w:ascii="Verdana" w:eastAsia="Calibri" w:hAnsi="Verdana" w:cstheme="minorHAnsi"/>
          <w:sz w:val="20"/>
        </w:rPr>
        <w:t xml:space="preserve">.2 </w:t>
      </w:r>
      <w:r w:rsidRPr="002A6CA3">
        <w:rPr>
          <w:rFonts w:ascii="Verdana" w:eastAsia="Calibri" w:hAnsi="Verdana" w:cstheme="minorHAnsi"/>
          <w:sz w:val="20"/>
        </w:rPr>
        <w:t xml:space="preserve">i </w:t>
      </w:r>
      <w:r w:rsidR="00A76A4D" w:rsidRPr="002A6CA3">
        <w:rPr>
          <w:rFonts w:ascii="Verdana" w:eastAsia="Calibri" w:hAnsi="Verdana" w:cstheme="minorHAnsi"/>
          <w:sz w:val="20"/>
        </w:rPr>
        <w:t>14</w:t>
      </w:r>
      <w:r w:rsidRPr="002A6CA3">
        <w:rPr>
          <w:rFonts w:ascii="Verdana" w:eastAsia="Calibri" w:hAnsi="Verdana" w:cstheme="minorHAnsi"/>
          <w:sz w:val="20"/>
        </w:rPr>
        <w:t>.</w:t>
      </w:r>
      <w:r w:rsidR="00A76A4D" w:rsidRPr="002A6CA3">
        <w:rPr>
          <w:rFonts w:ascii="Verdana" w:eastAsia="Calibri" w:hAnsi="Verdana" w:cstheme="minorHAnsi"/>
          <w:sz w:val="20"/>
        </w:rPr>
        <w:t>3</w:t>
      </w:r>
      <w:r w:rsidRPr="002A6CA3">
        <w:rPr>
          <w:rFonts w:ascii="Verdana" w:eastAsia="Calibri" w:hAnsi="Verdana" w:cstheme="minorHAnsi"/>
          <w:sz w:val="20"/>
        </w:rPr>
        <w:t xml:space="preserve">.3. </w:t>
      </w:r>
      <w:r w:rsidR="00904E94" w:rsidRPr="002A6CA3">
        <w:rPr>
          <w:rFonts w:ascii="Verdana" w:eastAsia="Calibri" w:hAnsi="Verdana" w:cstheme="minorHAnsi"/>
          <w:sz w:val="20"/>
        </w:rPr>
        <w:t>SWZ</w:t>
      </w:r>
      <w:r w:rsidRPr="002A6CA3">
        <w:rPr>
          <w:rFonts w:ascii="Verdana" w:eastAsia="Calibri" w:hAnsi="Verdana" w:cstheme="minorHAnsi"/>
          <w:sz w:val="20"/>
        </w:rPr>
        <w:t xml:space="preserve"> w stosownych sytuacjach oraz w odniesieniu do </w:t>
      </w:r>
      <w:r w:rsidR="00BC782E" w:rsidRPr="002A6CA3">
        <w:rPr>
          <w:rFonts w:ascii="Verdana" w:eastAsia="Calibri" w:hAnsi="Verdana" w:cstheme="minorHAnsi"/>
          <w:sz w:val="20"/>
        </w:rPr>
        <w:t xml:space="preserve">Przedmiotu </w:t>
      </w:r>
      <w:r w:rsidRPr="002A6CA3">
        <w:rPr>
          <w:rFonts w:ascii="Verdana" w:eastAsia="Calibri" w:hAnsi="Verdana" w:cstheme="minorHAnsi"/>
          <w:sz w:val="20"/>
        </w:rPr>
        <w:t xml:space="preserve">Zamówienia, lub jego części, polegać na </w:t>
      </w:r>
      <w:r w:rsidR="007C7F47" w:rsidRPr="002A6CA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2A6CA3">
        <w:rPr>
          <w:rFonts w:ascii="Verdana" w:eastAsia="Calibri" w:hAnsi="Verdana" w:cstheme="minorHAnsi"/>
          <w:sz w:val="20"/>
        </w:rPr>
        <w:t>.</w:t>
      </w:r>
      <w:r w:rsidR="00BC782E" w:rsidRPr="002A6CA3">
        <w:rPr>
          <w:rFonts w:ascii="Verdana" w:eastAsia="Calibri" w:hAnsi="Verdana" w:cstheme="minorHAnsi"/>
          <w:sz w:val="20"/>
        </w:rPr>
        <w:t xml:space="preserve"> </w:t>
      </w:r>
    </w:p>
    <w:p w14:paraId="31E48B31" w14:textId="6E784F79" w:rsidR="0081165A" w:rsidRPr="002A6CA3" w:rsidRDefault="0081165A"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CA3">
        <w:rPr>
          <w:rFonts w:ascii="Verdana" w:hAnsi="Verdana" w:cstheme="minorHAnsi"/>
          <w:sz w:val="20"/>
        </w:rPr>
        <w:t>.</w:t>
      </w:r>
      <w:r w:rsidR="00544375" w:rsidRPr="002A6CA3">
        <w:rPr>
          <w:rFonts w:ascii="Verdana" w:hAnsi="Verdana" w:cstheme="minorHAnsi"/>
          <w:sz w:val="20"/>
        </w:rPr>
        <w:t xml:space="preserve"> Zapis nie ma zastosowania dla zamówień, których przedmiotem są dostawy.</w:t>
      </w:r>
    </w:p>
    <w:p w14:paraId="3DF9E2B9" w14:textId="7C83FA00" w:rsidR="00F50732" w:rsidRPr="002A6CA3" w:rsidRDefault="00F50732"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lub sytuacji </w:t>
      </w:r>
      <w:r w:rsidR="00A129C0" w:rsidRPr="002A6CA3">
        <w:rPr>
          <w:rFonts w:ascii="Verdana" w:eastAsia="Calibri" w:hAnsi="Verdana" w:cstheme="minorHAnsi"/>
          <w:sz w:val="20"/>
        </w:rPr>
        <w:t>podmiotów udostępniających zasoby</w:t>
      </w:r>
      <w:r w:rsidRPr="002A6CA3">
        <w:rPr>
          <w:rFonts w:ascii="Verdana" w:eastAsia="Calibri" w:hAnsi="Verdana" w:cstheme="minorHAnsi"/>
          <w:sz w:val="20"/>
        </w:rPr>
        <w:t xml:space="preserve">, </w:t>
      </w:r>
      <w:r w:rsidR="008135A8" w:rsidRPr="002A6CA3">
        <w:rPr>
          <w:rFonts w:ascii="Verdana" w:eastAsia="Calibri" w:hAnsi="Verdana" w:cstheme="minorHAnsi"/>
          <w:sz w:val="20"/>
        </w:rPr>
        <w:t xml:space="preserve">jest zobowiązany w Formularzu Oferty wskazać nazwy </w:t>
      </w:r>
      <w:r w:rsidR="004F5761" w:rsidRPr="002A6CA3">
        <w:rPr>
          <w:rFonts w:ascii="Verdana" w:eastAsia="Calibri" w:hAnsi="Verdana" w:cstheme="minorHAnsi"/>
          <w:sz w:val="20"/>
        </w:rPr>
        <w:t xml:space="preserve">tych </w:t>
      </w:r>
      <w:r w:rsidR="008135A8" w:rsidRPr="002A6CA3">
        <w:rPr>
          <w:rFonts w:ascii="Verdana" w:eastAsia="Calibri" w:hAnsi="Verdana" w:cstheme="minorHAnsi"/>
          <w:sz w:val="20"/>
        </w:rPr>
        <w:t xml:space="preserve">podmiotów oraz </w:t>
      </w:r>
      <w:r w:rsidRPr="002A6CA3">
        <w:rPr>
          <w:rFonts w:ascii="Verdana" w:eastAsia="Calibri" w:hAnsi="Verdana" w:cstheme="minorHAnsi"/>
          <w:sz w:val="20"/>
        </w:rPr>
        <w:t>musi udowodnić Zamawiającemu, że realizując Zamówienie, będzie dysponował niezbęd</w:t>
      </w:r>
      <w:r w:rsidR="00AC76C4" w:rsidRPr="002A6CA3">
        <w:rPr>
          <w:rFonts w:ascii="Verdana" w:eastAsia="Calibri" w:hAnsi="Verdana" w:cstheme="minorHAnsi"/>
          <w:sz w:val="20"/>
        </w:rPr>
        <w:t xml:space="preserve">nymi zasobami tych podmiotów, </w:t>
      </w:r>
      <w:r w:rsidR="00AC76C4" w:rsidRPr="002A6CA3">
        <w:rPr>
          <w:rFonts w:ascii="Verdana" w:eastAsia="Calibri" w:hAnsi="Verdana" w:cstheme="minorHAnsi"/>
          <w:b/>
          <w:sz w:val="20"/>
          <w:u w:val="single"/>
        </w:rPr>
        <w:t>w </w:t>
      </w:r>
      <w:r w:rsidRPr="002A6CA3">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w:t>
      </w:r>
      <w:r w:rsidR="0081759F" w:rsidRPr="002A6CA3">
        <w:rPr>
          <w:rFonts w:ascii="Verdana" w:eastAsia="Calibri" w:hAnsi="Verdana" w:cstheme="minorHAnsi"/>
          <w:sz w:val="20"/>
        </w:rPr>
        <w:t xml:space="preserve">Zobowiązania </w:t>
      </w:r>
      <w:r w:rsidRPr="002A6CA3">
        <w:rPr>
          <w:rFonts w:ascii="Verdana" w:eastAsia="Calibri" w:hAnsi="Verdana" w:cstheme="minorHAnsi"/>
          <w:sz w:val="20"/>
        </w:rPr>
        <w:t xml:space="preserve">stanowi Załącznik nr </w:t>
      </w:r>
      <w:r w:rsidR="0084677B" w:rsidRPr="002A6CA3">
        <w:rPr>
          <w:rFonts w:ascii="Verdana" w:eastAsia="Calibri" w:hAnsi="Verdana" w:cstheme="minorHAnsi"/>
          <w:sz w:val="20"/>
        </w:rPr>
        <w:t>4</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AC76C4" w:rsidRPr="002A6CA3">
        <w:rPr>
          <w:rFonts w:ascii="Verdana" w:eastAsia="Calibri" w:hAnsi="Verdana" w:cstheme="minorHAnsi"/>
          <w:sz w:val="20"/>
        </w:rPr>
        <w:t xml:space="preserve"> </w:t>
      </w:r>
      <w:r w:rsidR="00AC76C4" w:rsidRPr="002A6CA3">
        <w:rPr>
          <w:rFonts w:ascii="Verdana" w:eastAsia="Calibri" w:hAnsi="Verdana" w:cstheme="minorHAnsi"/>
          <w:b/>
          <w:sz w:val="20"/>
        </w:rPr>
        <w:t>Zobowiązanie powinno być podpisane przez osobę</w:t>
      </w:r>
      <w:r w:rsidR="00295929" w:rsidRPr="002A6CA3">
        <w:rPr>
          <w:rFonts w:ascii="Verdana" w:eastAsia="Calibri" w:hAnsi="Verdana" w:cstheme="minorHAnsi"/>
          <w:b/>
          <w:sz w:val="20"/>
        </w:rPr>
        <w:t>/y</w:t>
      </w:r>
      <w:r w:rsidR="00AC76C4" w:rsidRPr="002A6CA3">
        <w:rPr>
          <w:rFonts w:ascii="Verdana" w:eastAsia="Calibri" w:hAnsi="Verdana" w:cstheme="minorHAnsi"/>
          <w:b/>
          <w:sz w:val="20"/>
        </w:rPr>
        <w:t xml:space="preserve"> upoważnioną</w:t>
      </w:r>
      <w:r w:rsidR="00295929" w:rsidRPr="002A6CA3">
        <w:rPr>
          <w:rFonts w:ascii="Verdana" w:eastAsia="Calibri" w:hAnsi="Verdana" w:cstheme="minorHAnsi"/>
          <w:b/>
          <w:sz w:val="20"/>
        </w:rPr>
        <w:t>/e</w:t>
      </w:r>
      <w:r w:rsidR="00AC76C4" w:rsidRPr="002A6CA3">
        <w:rPr>
          <w:rFonts w:ascii="Verdana" w:eastAsia="Calibri" w:hAnsi="Verdana" w:cstheme="minorHAnsi"/>
          <w:b/>
          <w:sz w:val="20"/>
        </w:rPr>
        <w:t xml:space="preserve"> do reprezentowania podmiotu</w:t>
      </w:r>
      <w:r w:rsidR="0081759F" w:rsidRPr="002A6CA3">
        <w:rPr>
          <w:rFonts w:ascii="Verdana" w:eastAsia="Calibri" w:hAnsi="Verdana" w:cstheme="minorHAnsi"/>
          <w:b/>
          <w:sz w:val="20"/>
        </w:rPr>
        <w:t xml:space="preserve"> udostępniającego zasoby</w:t>
      </w:r>
      <w:r w:rsidR="00AC76C4" w:rsidRPr="002A6CA3">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2A6CA3">
        <w:rPr>
          <w:rFonts w:ascii="Verdana" w:eastAsia="Calibri" w:hAnsi="Verdana" w:cstheme="minorHAnsi"/>
          <w:b/>
          <w:sz w:val="20"/>
        </w:rPr>
        <w:t xml:space="preserve">tego </w:t>
      </w:r>
      <w:r w:rsidR="00637D3C" w:rsidRPr="002A6CA3">
        <w:rPr>
          <w:rFonts w:ascii="Verdana" w:eastAsia="Calibri" w:hAnsi="Verdana" w:cstheme="minorHAnsi"/>
          <w:b/>
          <w:sz w:val="20"/>
        </w:rPr>
        <w:t>podmiotu</w:t>
      </w:r>
      <w:r w:rsidR="00AC76C4" w:rsidRPr="002A6CA3">
        <w:rPr>
          <w:rFonts w:ascii="Verdana" w:eastAsia="Calibri" w:hAnsi="Verdana" w:cstheme="minorHAnsi"/>
          <w:b/>
          <w:sz w:val="20"/>
        </w:rPr>
        <w:t>, to należy dołączyć pełnomocnictw</w:t>
      </w:r>
      <w:r w:rsidR="00754A30" w:rsidRPr="002A6CA3">
        <w:rPr>
          <w:rFonts w:ascii="Verdana" w:eastAsia="Calibri" w:hAnsi="Verdana" w:cstheme="minorHAnsi"/>
          <w:b/>
          <w:sz w:val="20"/>
        </w:rPr>
        <w:t>o.</w:t>
      </w:r>
    </w:p>
    <w:p w14:paraId="43230617" w14:textId="7E612BB0" w:rsidR="005449B6" w:rsidRPr="002A6CA3" w:rsidRDefault="00F50732"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 xml:space="preserve">W celu oceny, czy Wykonawca polegając na sytuacji </w:t>
      </w:r>
      <w:r w:rsidR="00AA5F57" w:rsidRPr="002A6CA3">
        <w:rPr>
          <w:rFonts w:ascii="Verdana" w:eastAsia="Calibri" w:hAnsi="Verdana" w:cstheme="minorHAnsi"/>
          <w:sz w:val="20"/>
        </w:rPr>
        <w:t>podmiotów udostępniających zasoby</w:t>
      </w:r>
      <w:r w:rsidRPr="002A6CA3">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dostępnych Wykonawcy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w:t>
      </w:r>
    </w:p>
    <w:p w14:paraId="66BA0765" w14:textId="331FFF0F"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sposób wykorzystania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przez Wykonawcę, przy wykonywaniu zamówienia;</w:t>
      </w:r>
    </w:p>
    <w:p w14:paraId="09BA9ED6" w14:textId="6D88AA4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i okres udziału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xml:space="preserve"> przy wykonywaniu zamówienia </w:t>
      </w:r>
      <w:r w:rsidR="0084677B" w:rsidRPr="002A6CA3">
        <w:rPr>
          <w:rFonts w:ascii="Verdana" w:eastAsia="Calibri" w:hAnsi="Verdana" w:cstheme="minorHAnsi"/>
          <w:sz w:val="20"/>
        </w:rPr>
        <w:t>nie</w:t>
      </w:r>
      <w:r w:rsidRPr="002A6CA3">
        <w:rPr>
          <w:rFonts w:ascii="Verdana" w:eastAsia="Calibri" w:hAnsi="Verdana" w:cstheme="minorHAnsi"/>
          <w:sz w:val="20"/>
        </w:rPr>
        <w:t>publicznego;</w:t>
      </w:r>
    </w:p>
    <w:p w14:paraId="576C35DB" w14:textId="1A07A91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w:t>
      </w:r>
      <w:r w:rsidR="00AF4FAB" w:rsidRPr="002A6CA3">
        <w:rPr>
          <w:rFonts w:ascii="Verdana" w:eastAsia="Calibri" w:hAnsi="Verdana" w:cstheme="minorHAnsi"/>
          <w:sz w:val="20"/>
        </w:rPr>
        <w:t xml:space="preserve"> udostępniający zasoby,</w:t>
      </w:r>
      <w:r w:rsidRPr="002A6CA3">
        <w:rPr>
          <w:rFonts w:ascii="Verdana" w:eastAsia="Calibri" w:hAnsi="Verdana" w:cstheme="minorHAnsi"/>
          <w:sz w:val="20"/>
        </w:rPr>
        <w:t xml:space="preserve"> w odniesieniu do</w:t>
      </w:r>
      <w:r w:rsidR="007D33B9" w:rsidRPr="002A6CA3">
        <w:rPr>
          <w:rFonts w:ascii="Verdana" w:eastAsia="Calibri" w:hAnsi="Verdana" w:cstheme="minorHAnsi"/>
          <w:sz w:val="20"/>
        </w:rPr>
        <w:t xml:space="preserve"> wyksz</w:t>
      </w:r>
      <w:r w:rsidR="00754A30" w:rsidRPr="002A6CA3">
        <w:rPr>
          <w:rFonts w:ascii="Verdana" w:eastAsia="Calibri" w:hAnsi="Verdana" w:cstheme="minorHAnsi"/>
          <w:sz w:val="20"/>
        </w:rPr>
        <w:t>t</w:t>
      </w:r>
      <w:r w:rsidR="007D33B9" w:rsidRPr="002A6CA3">
        <w:rPr>
          <w:rFonts w:ascii="Verdana" w:eastAsia="Calibri" w:hAnsi="Verdana" w:cstheme="minorHAnsi"/>
          <w:sz w:val="20"/>
        </w:rPr>
        <w:t>ałcenia lub</w:t>
      </w:r>
      <w:r w:rsidRPr="002A6CA3">
        <w:rPr>
          <w:rFonts w:ascii="Verdana" w:eastAsia="Calibri" w:hAnsi="Verdana" w:cstheme="minorHAnsi"/>
          <w:sz w:val="20"/>
        </w:rPr>
        <w:t xml:space="preserve"> </w:t>
      </w:r>
      <w:r w:rsidR="007D33B9" w:rsidRPr="002A6CA3">
        <w:rPr>
          <w:rFonts w:ascii="Verdana" w:eastAsia="Calibri" w:hAnsi="Verdana" w:cstheme="minorHAnsi"/>
          <w:sz w:val="20"/>
        </w:rPr>
        <w:t xml:space="preserve">kwalifikacji zawodowych lub </w:t>
      </w:r>
      <w:r w:rsidRPr="002A6CA3">
        <w:rPr>
          <w:rFonts w:ascii="Verdana" w:eastAsia="Calibri" w:hAnsi="Verdana" w:cstheme="minorHAnsi"/>
          <w:sz w:val="20"/>
        </w:rPr>
        <w:t>doświadczenia, zrealizuje</w:t>
      </w:r>
      <w:r w:rsidR="007D33B9" w:rsidRPr="002A6CA3">
        <w:rPr>
          <w:rFonts w:ascii="Verdana" w:eastAsia="Calibri" w:hAnsi="Verdana" w:cstheme="minorHAnsi"/>
          <w:sz w:val="20"/>
        </w:rPr>
        <w:t xml:space="preserve"> roboty budowlane/</w:t>
      </w:r>
      <w:r w:rsidRPr="002A6CA3">
        <w:rPr>
          <w:rFonts w:ascii="Verdana" w:eastAsia="Calibri" w:hAnsi="Verdana" w:cstheme="minorHAnsi"/>
          <w:sz w:val="20"/>
        </w:rPr>
        <w:t xml:space="preserve"> usługi, których wskazane zdolności dotyczą.</w:t>
      </w:r>
    </w:p>
    <w:p w14:paraId="6D5B02A6" w14:textId="6634434C" w:rsidR="007D33B9" w:rsidRPr="002A6CA3" w:rsidRDefault="007D33B9"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poprzez treść przedstawionych dokumentów, musi wykazać realny sposób, </w:t>
      </w:r>
      <w:r w:rsidRPr="002A6CA3">
        <w:rPr>
          <w:rFonts w:ascii="Verdana" w:eastAsia="Calibri" w:hAnsi="Verdana" w:cstheme="minorHAnsi"/>
          <w:sz w:val="20"/>
        </w:rPr>
        <w:br/>
        <w:t xml:space="preserve">w jaki przewidziane jest korzystanie ze zdolności </w:t>
      </w:r>
      <w:r w:rsidR="00BC5B0F" w:rsidRPr="002A6CA3">
        <w:rPr>
          <w:rFonts w:ascii="Verdana" w:eastAsia="Calibri" w:hAnsi="Verdana" w:cstheme="minorHAnsi"/>
          <w:sz w:val="20"/>
        </w:rPr>
        <w:t>podmiotu udostępniającego zasobu</w:t>
      </w:r>
      <w:r w:rsidR="00487B32" w:rsidRPr="002A6CA3">
        <w:rPr>
          <w:rFonts w:ascii="Verdana" w:eastAsia="Calibri" w:hAnsi="Verdana" w:cstheme="minorHAnsi"/>
          <w:sz w:val="20"/>
        </w:rPr>
        <w:t>,</w:t>
      </w:r>
      <w:r w:rsidRPr="002A6CA3">
        <w:rPr>
          <w:rFonts w:ascii="Verdana" w:eastAsia="Calibri" w:hAnsi="Verdana" w:cstheme="minorHAnsi"/>
          <w:sz w:val="20"/>
        </w:rPr>
        <w:t xml:space="preserve"> tzn. gwarantujący Wykonawcy rzeczywisty dostęp do udostępnianych zdolności/zasobów w stopniu niezb</w:t>
      </w:r>
      <w:r w:rsidR="002D280D" w:rsidRPr="002A6CA3">
        <w:rPr>
          <w:rFonts w:ascii="Verdana" w:eastAsia="Calibri" w:hAnsi="Verdana" w:cstheme="minorHAnsi"/>
          <w:sz w:val="20"/>
        </w:rPr>
        <w:t>ędnym dla należytego wykonania Z</w:t>
      </w:r>
      <w:r w:rsidRPr="002A6CA3">
        <w:rPr>
          <w:rFonts w:ascii="Verdana" w:eastAsia="Calibri" w:hAnsi="Verdana" w:cstheme="minorHAnsi"/>
          <w:sz w:val="20"/>
        </w:rPr>
        <w:t>amówienia.</w:t>
      </w:r>
    </w:p>
    <w:p w14:paraId="57819051" w14:textId="7436DED1" w:rsidR="005817FF" w:rsidRPr="002A6CA3" w:rsidRDefault="00F50732" w:rsidP="006D28BA">
      <w:pPr>
        <w:pStyle w:val="Akapitzlist"/>
        <w:numPr>
          <w:ilvl w:val="1"/>
          <w:numId w:val="48"/>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t xml:space="preserve">Zamawiający ocenia, czy udostępniane Wykonawcy przez </w:t>
      </w:r>
      <w:r w:rsidR="00BC5B0F" w:rsidRPr="002A6CA3">
        <w:rPr>
          <w:rFonts w:ascii="Verdana" w:eastAsia="Calibri" w:hAnsi="Verdana" w:cstheme="minorHAnsi"/>
          <w:sz w:val="20"/>
        </w:rPr>
        <w:t>podmioty udostępniające zasoby</w:t>
      </w:r>
      <w:r w:rsidRPr="002A6CA3">
        <w:rPr>
          <w:rFonts w:ascii="Verdana" w:eastAsia="Calibri" w:hAnsi="Verdana" w:cstheme="minorHAnsi"/>
          <w:sz w:val="20"/>
        </w:rPr>
        <w:t xml:space="preserve"> </w:t>
      </w:r>
      <w:r w:rsidR="001F5CD3" w:rsidRPr="002A6CA3">
        <w:rPr>
          <w:rFonts w:ascii="Verdana" w:eastAsia="Calibri" w:hAnsi="Verdana" w:cstheme="minorHAnsi"/>
          <w:sz w:val="20"/>
        </w:rPr>
        <w:t>niezbędne zdolności techniczne lub zawodowe</w:t>
      </w:r>
      <w:r w:rsidR="00BC5B0F" w:rsidRPr="002A6CA3">
        <w:rPr>
          <w:rFonts w:ascii="Verdana" w:eastAsia="Calibri" w:hAnsi="Verdana" w:cstheme="minorHAnsi"/>
          <w:sz w:val="20"/>
        </w:rPr>
        <w:t xml:space="preserve"> do zrealizowania Zakupu</w:t>
      </w:r>
      <w:r w:rsidR="000F3AAE">
        <w:rPr>
          <w:rFonts w:ascii="Verdana" w:eastAsia="Calibri" w:hAnsi="Verdana" w:cstheme="minorHAnsi"/>
          <w:sz w:val="20"/>
        </w:rPr>
        <w:t>, w szczególności wiedza i </w:t>
      </w:r>
      <w:r w:rsidR="00BC5B0F" w:rsidRPr="002A6CA3">
        <w:rPr>
          <w:rFonts w:ascii="Verdana" w:eastAsia="Calibri" w:hAnsi="Verdana" w:cstheme="minorHAnsi"/>
          <w:sz w:val="20"/>
        </w:rPr>
        <w:t>doświadczenie oraz dysponowanie potencjałem technicznym i osobami zdolnymi do realizacji Zakupu</w:t>
      </w:r>
      <w:r w:rsidR="00DB6BB2" w:rsidRPr="002A6CA3">
        <w:rPr>
          <w:rFonts w:ascii="Verdana" w:eastAsia="Calibri" w:hAnsi="Verdana" w:cstheme="minorHAnsi"/>
          <w:sz w:val="20"/>
        </w:rPr>
        <w:t xml:space="preserve"> </w:t>
      </w:r>
      <w:r w:rsidRPr="002A6CA3">
        <w:rPr>
          <w:rFonts w:ascii="Verdana" w:eastAsia="Calibri" w:hAnsi="Verdana" w:cstheme="minorHAnsi"/>
          <w:sz w:val="20"/>
        </w:rPr>
        <w:t xml:space="preserve">lub ich sytuacja finansowa lub ekonomiczna, pozwalają na wykazanie przez Wykonawcę spełniania warunków udziału w </w:t>
      </w:r>
      <w:r w:rsidR="005133E6">
        <w:rPr>
          <w:rFonts w:ascii="Verdana" w:eastAsia="Calibri" w:hAnsi="Verdana" w:cstheme="minorHAnsi"/>
          <w:sz w:val="20"/>
        </w:rPr>
        <w:t>P</w:t>
      </w:r>
      <w:r w:rsidR="005133E6" w:rsidRPr="002A6CA3">
        <w:rPr>
          <w:rFonts w:ascii="Verdana" w:eastAsia="Calibri" w:hAnsi="Verdana" w:cstheme="minorHAnsi"/>
          <w:sz w:val="20"/>
        </w:rPr>
        <w:t>ostępowaniu</w:t>
      </w:r>
      <w:r w:rsidR="005133E6">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xml:space="preserve">. Powyższa ocena zostanie dokonana na podstawie wypełnionych i przedstawionych zobowiązań podmiotów </w:t>
      </w:r>
      <w:r w:rsidR="00AF4FAB" w:rsidRPr="002A6CA3">
        <w:rPr>
          <w:rFonts w:ascii="Verdana" w:eastAsia="Calibri" w:hAnsi="Verdana" w:cstheme="minorHAnsi"/>
          <w:sz w:val="20"/>
        </w:rPr>
        <w:t>udostępniających zasoby</w:t>
      </w:r>
      <w:r w:rsidRPr="002A6CA3">
        <w:rPr>
          <w:rFonts w:ascii="Verdana" w:eastAsia="Calibri" w:hAnsi="Verdana" w:cstheme="minorHAnsi"/>
          <w:sz w:val="20"/>
        </w:rPr>
        <w:t xml:space="preserve"> oraz innych dokumentów dotyczących stosunków łączący</w:t>
      </w:r>
      <w:r w:rsidR="00AC76C4" w:rsidRPr="002A6CA3">
        <w:rPr>
          <w:rFonts w:ascii="Verdana" w:eastAsia="Calibri" w:hAnsi="Verdana" w:cstheme="minorHAnsi"/>
          <w:sz w:val="20"/>
        </w:rPr>
        <w:t>ch</w:t>
      </w:r>
      <w:r w:rsidRPr="002A6CA3">
        <w:rPr>
          <w:rFonts w:ascii="Verdana" w:eastAsia="Calibri" w:hAnsi="Verdana" w:cstheme="minorHAnsi"/>
          <w:sz w:val="20"/>
        </w:rPr>
        <w:t xml:space="preserve"> Wykonawcę z tymi podmiotami, przedstawiony</w:t>
      </w:r>
      <w:r w:rsidR="0084677B" w:rsidRPr="002A6CA3">
        <w:rPr>
          <w:rFonts w:ascii="Verdana" w:eastAsia="Calibri" w:hAnsi="Verdana" w:cstheme="minorHAnsi"/>
          <w:sz w:val="20"/>
        </w:rPr>
        <w:t>ch</w:t>
      </w:r>
      <w:r w:rsidRPr="002A6CA3">
        <w:rPr>
          <w:rFonts w:ascii="Verdana" w:eastAsia="Calibri" w:hAnsi="Verdana" w:cstheme="minorHAnsi"/>
          <w:sz w:val="20"/>
        </w:rPr>
        <w:t xml:space="preserve"> przez Wykonawcę.</w:t>
      </w:r>
    </w:p>
    <w:p w14:paraId="208A5090" w14:textId="622955B6" w:rsidR="007A7681" w:rsidRPr="00E300B5" w:rsidRDefault="00E300B5"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E300B5">
        <w:rPr>
          <w:rFonts w:ascii="Verdana" w:eastAsia="Calibri" w:hAnsi="Verdana" w:cstheme="minorHAnsi"/>
          <w:sz w:val="20"/>
        </w:rPr>
        <w:lastRenderedPageBreak/>
        <w:t>Nie dotyczy</w:t>
      </w:r>
      <w:r w:rsidR="00F50732" w:rsidRPr="00E300B5">
        <w:rPr>
          <w:rFonts w:ascii="Verdana" w:eastAsia="Calibri" w:hAnsi="Verdana" w:cstheme="minorHAnsi"/>
          <w:sz w:val="20"/>
        </w:rPr>
        <w:t>.</w:t>
      </w:r>
    </w:p>
    <w:p w14:paraId="754175AF" w14:textId="77777777"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77777777" w:rsidR="002C51CB" w:rsidRPr="002A6CA3" w:rsidRDefault="00F50732" w:rsidP="006D28BA">
      <w:pPr>
        <w:pStyle w:val="Nagwek1"/>
        <w:keepLines w:val="0"/>
        <w:numPr>
          <w:ilvl w:val="0"/>
          <w:numId w:val="86"/>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4" w:name="_Toc489350394"/>
      <w:bookmarkStart w:id="155" w:name="_Toc515896286"/>
      <w:bookmarkStart w:id="156"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54"/>
      <w:bookmarkEnd w:id="155"/>
      <w:bookmarkEnd w:id="156"/>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7567A6EC" w14:textId="73370771" w:rsidR="00B85629" w:rsidRPr="00E300B5" w:rsidRDefault="00B85629" w:rsidP="006D28BA">
      <w:pPr>
        <w:pStyle w:val="Akapitzlist"/>
        <w:numPr>
          <w:ilvl w:val="1"/>
          <w:numId w:val="49"/>
        </w:numPr>
        <w:spacing w:before="120" w:after="120" w:line="240" w:lineRule="auto"/>
        <w:ind w:left="426" w:right="-284" w:hanging="710"/>
        <w:rPr>
          <w:rFonts w:ascii="Verdana" w:hAnsi="Verdana" w:cstheme="minorHAnsi"/>
          <w:sz w:val="20"/>
        </w:rPr>
      </w:pPr>
      <w:r w:rsidRPr="00E300B5">
        <w:rPr>
          <w:rFonts w:ascii="Verdana" w:hAnsi="Verdana" w:cstheme="minorHAnsi"/>
          <w:sz w:val="20"/>
        </w:rPr>
        <w:t xml:space="preserve">Wykonawca, w </w:t>
      </w:r>
      <w:r w:rsidR="00B41C59" w:rsidRPr="00E300B5">
        <w:rPr>
          <w:rFonts w:ascii="Verdana" w:hAnsi="Verdana" w:cstheme="minorHAnsi"/>
          <w:sz w:val="20"/>
        </w:rPr>
        <w:t>celu wykazania braku podstaw do wykluczenia z </w:t>
      </w:r>
      <w:r w:rsidR="005133E6" w:rsidRPr="00E300B5">
        <w:rPr>
          <w:rFonts w:ascii="Verdana" w:hAnsi="Verdana" w:cstheme="minorHAnsi"/>
          <w:sz w:val="20"/>
        </w:rPr>
        <w:t xml:space="preserve">Postępowania </w:t>
      </w:r>
      <w:r w:rsidR="009D5BC2" w:rsidRPr="00E300B5">
        <w:rPr>
          <w:rFonts w:ascii="Verdana" w:hAnsi="Verdana" w:cstheme="minorHAnsi"/>
          <w:sz w:val="20"/>
          <w:lang w:eastAsia="pl-PL"/>
        </w:rPr>
        <w:t>zakupowego</w:t>
      </w:r>
      <w:r w:rsidR="009D5BC2" w:rsidRPr="00E300B5">
        <w:rPr>
          <w:rFonts w:ascii="Verdana" w:eastAsia="Calibri" w:hAnsi="Verdana" w:cstheme="minorHAnsi"/>
          <w:sz w:val="20"/>
        </w:rPr>
        <w:t xml:space="preserve"> </w:t>
      </w:r>
      <w:r w:rsidR="00B41C59" w:rsidRPr="00E300B5">
        <w:rPr>
          <w:rFonts w:ascii="Verdana" w:hAnsi="Verdana" w:cstheme="minorHAnsi"/>
          <w:sz w:val="20"/>
        </w:rPr>
        <w:t>oraz spełnienia warunków udziału w postępowaniu</w:t>
      </w:r>
      <w:r w:rsidR="009D5BC2" w:rsidRPr="00E300B5">
        <w:rPr>
          <w:rFonts w:ascii="Verdana" w:hAnsi="Verdana" w:cstheme="minorHAnsi"/>
          <w:sz w:val="20"/>
        </w:rPr>
        <w:t xml:space="preserve"> </w:t>
      </w:r>
      <w:r w:rsidR="009D5BC2" w:rsidRPr="00E300B5">
        <w:rPr>
          <w:rFonts w:ascii="Verdana" w:hAnsi="Verdana" w:cstheme="minorHAnsi"/>
          <w:sz w:val="20"/>
          <w:lang w:eastAsia="pl-PL"/>
        </w:rPr>
        <w:t>zakupowym</w:t>
      </w:r>
      <w:r w:rsidR="00B41C59" w:rsidRPr="00E300B5">
        <w:rPr>
          <w:rFonts w:ascii="Verdana" w:hAnsi="Verdana" w:cstheme="minorHAnsi"/>
          <w:sz w:val="20"/>
        </w:rPr>
        <w:t xml:space="preserve">, </w:t>
      </w:r>
      <w:r w:rsidRPr="00E300B5">
        <w:rPr>
          <w:rFonts w:ascii="Verdana" w:hAnsi="Verdana" w:cstheme="minorHAnsi"/>
          <w:sz w:val="20"/>
        </w:rPr>
        <w:t>zobowiązany jest złożyć wraz z Ofertą następujące dokumenty</w:t>
      </w:r>
      <w:r w:rsidR="00BD4897" w:rsidRPr="00E300B5">
        <w:rPr>
          <w:rFonts w:ascii="Verdana" w:hAnsi="Verdana" w:cstheme="minorHAnsi"/>
          <w:sz w:val="20"/>
        </w:rPr>
        <w:t>/oświadczenia</w:t>
      </w:r>
      <w:r w:rsidRPr="00E300B5">
        <w:rPr>
          <w:rFonts w:ascii="Verdana" w:hAnsi="Verdana" w:cstheme="minorHAnsi"/>
          <w:sz w:val="20"/>
        </w:rPr>
        <w:t>:</w:t>
      </w:r>
    </w:p>
    <w:p w14:paraId="23E3FD70" w14:textId="40F1DC18" w:rsidR="0076398B" w:rsidRPr="00E300B5" w:rsidRDefault="0076398B" w:rsidP="00E300B5">
      <w:pPr>
        <w:pStyle w:val="Tekstpodstawowy"/>
        <w:numPr>
          <w:ilvl w:val="0"/>
          <w:numId w:val="76"/>
        </w:numPr>
        <w:spacing w:before="120" w:line="240" w:lineRule="auto"/>
        <w:ind w:right="-284"/>
        <w:rPr>
          <w:rFonts w:ascii="Verdana" w:eastAsia="Calibri" w:hAnsi="Verdana" w:cstheme="minorHAnsi"/>
          <w:vanish/>
          <w:sz w:val="20"/>
          <w:highlight w:val="cyan"/>
        </w:rPr>
      </w:pPr>
    </w:p>
    <w:p w14:paraId="1CA79822" w14:textId="77777777" w:rsidR="0076398B" w:rsidRPr="002A6CA3"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highlight w:val="cyan"/>
        </w:rPr>
      </w:pPr>
    </w:p>
    <w:p w14:paraId="39541983" w14:textId="77777777" w:rsidR="0076398B" w:rsidRPr="002A6CA3" w:rsidRDefault="0076398B" w:rsidP="00980BFF">
      <w:pPr>
        <w:pStyle w:val="Akapitzlist"/>
        <w:numPr>
          <w:ilvl w:val="1"/>
          <w:numId w:val="76"/>
        </w:numPr>
        <w:spacing w:before="120" w:after="120" w:line="240" w:lineRule="auto"/>
        <w:contextualSpacing w:val="0"/>
        <w:rPr>
          <w:rFonts w:ascii="Verdana" w:eastAsia="Calibri" w:hAnsi="Verdana" w:cstheme="minorHAnsi"/>
          <w:vanish/>
          <w:sz w:val="20"/>
          <w:highlight w:val="cyan"/>
        </w:rPr>
      </w:pPr>
    </w:p>
    <w:p w14:paraId="09FBCE60" w14:textId="77777777" w:rsidR="0076398B" w:rsidRPr="002A6CA3" w:rsidRDefault="0076398B" w:rsidP="00980BFF">
      <w:pPr>
        <w:pStyle w:val="Akapitzlist"/>
        <w:numPr>
          <w:ilvl w:val="2"/>
          <w:numId w:val="76"/>
        </w:numPr>
        <w:spacing w:before="120" w:after="120" w:line="240" w:lineRule="auto"/>
        <w:contextualSpacing w:val="0"/>
        <w:rPr>
          <w:rFonts w:ascii="Verdana" w:eastAsia="Calibri" w:hAnsi="Verdana" w:cstheme="minorHAnsi"/>
          <w:vanish/>
          <w:sz w:val="20"/>
          <w:highlight w:val="cyan"/>
        </w:rPr>
      </w:pPr>
    </w:p>
    <w:p w14:paraId="13FA800D" w14:textId="3F3BF5AD" w:rsidR="007758C5" w:rsidRPr="00E300B5" w:rsidRDefault="007758C5" w:rsidP="00E300B5">
      <w:pPr>
        <w:pStyle w:val="Akapitzlist"/>
        <w:spacing w:before="120" w:after="120" w:line="240" w:lineRule="auto"/>
        <w:ind w:right="-283"/>
        <w:contextualSpacing w:val="0"/>
        <w:rPr>
          <w:rFonts w:ascii="Verdana" w:eastAsia="Calibri" w:hAnsi="Verdana" w:cstheme="minorHAnsi"/>
          <w:sz w:val="20"/>
          <w:highlight w:val="cyan"/>
        </w:rPr>
      </w:pPr>
    </w:p>
    <w:p w14:paraId="3C8C7712" w14:textId="77777777" w:rsidR="00A519A9" w:rsidRPr="00384C22"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highlight w:val="magenta"/>
        </w:rPr>
      </w:pPr>
    </w:p>
    <w:p w14:paraId="470C5622" w14:textId="77777777" w:rsidR="00A519A9" w:rsidRPr="00384C22"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highlight w:val="magenta"/>
        </w:rPr>
      </w:pPr>
    </w:p>
    <w:p w14:paraId="2806213C" w14:textId="77777777" w:rsidR="00A519A9" w:rsidRPr="00384C22"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20"/>
          <w:highlight w:val="magenta"/>
        </w:rPr>
      </w:pPr>
    </w:p>
    <w:p w14:paraId="36340FC8" w14:textId="5259D13F" w:rsidR="00E300B5" w:rsidRDefault="00BD4897" w:rsidP="00E300B5">
      <w:pPr>
        <w:pStyle w:val="Tekstpodstawowy"/>
        <w:numPr>
          <w:ilvl w:val="2"/>
          <w:numId w:val="65"/>
        </w:numPr>
        <w:spacing w:before="120" w:line="240" w:lineRule="auto"/>
        <w:ind w:left="1276" w:right="-284" w:hanging="879"/>
        <w:rPr>
          <w:rFonts w:ascii="Verdana" w:hAnsi="Verdana" w:cstheme="minorHAnsi"/>
          <w:sz w:val="20"/>
        </w:rPr>
      </w:pPr>
      <w:r w:rsidRPr="00E300B5">
        <w:rPr>
          <w:rFonts w:ascii="Verdana" w:eastAsia="Calibri" w:hAnsi="Verdana" w:cstheme="minorHAnsi"/>
          <w:sz w:val="20"/>
        </w:rPr>
        <w:t xml:space="preserve">W celu potwierdzenia </w:t>
      </w:r>
      <w:r w:rsidRPr="00E300B5">
        <w:rPr>
          <w:rFonts w:ascii="Verdana" w:eastAsia="Calibri" w:hAnsi="Verdana" w:cstheme="minorHAnsi"/>
          <w:b/>
          <w:sz w:val="20"/>
        </w:rPr>
        <w:t>braku podstaw wykluczenia</w:t>
      </w:r>
      <w:r w:rsidRPr="00E300B5">
        <w:rPr>
          <w:rFonts w:ascii="Verdana" w:eastAsia="Calibri" w:hAnsi="Verdana" w:cstheme="minorHAnsi"/>
          <w:sz w:val="20"/>
        </w:rPr>
        <w:t xml:space="preserve"> Wykonawcy, o których mowa w pkt </w:t>
      </w:r>
      <w:r w:rsidR="00A76A4D" w:rsidRPr="00E300B5">
        <w:rPr>
          <w:rFonts w:ascii="Verdana" w:eastAsia="Calibri" w:hAnsi="Verdana" w:cstheme="minorHAnsi"/>
          <w:sz w:val="20"/>
        </w:rPr>
        <w:t>14</w:t>
      </w:r>
      <w:r w:rsidRPr="00E300B5">
        <w:rPr>
          <w:rFonts w:ascii="Verdana" w:eastAsia="Calibri" w:hAnsi="Verdana" w:cstheme="minorHAnsi"/>
          <w:sz w:val="20"/>
        </w:rPr>
        <w:t>.2.</w:t>
      </w:r>
      <w:r w:rsidR="00A76A4D" w:rsidRPr="00E300B5" w:rsidDel="00A76A4D">
        <w:rPr>
          <w:rFonts w:ascii="Verdana" w:eastAsia="Calibri" w:hAnsi="Verdana" w:cstheme="minorHAnsi"/>
          <w:sz w:val="20"/>
        </w:rPr>
        <w:t xml:space="preserve"> </w:t>
      </w:r>
      <w:r w:rsidRPr="00E300B5">
        <w:rPr>
          <w:rFonts w:ascii="Verdana" w:eastAsia="Calibri" w:hAnsi="Verdana" w:cstheme="minorHAnsi"/>
          <w:sz w:val="20"/>
        </w:rPr>
        <w:t xml:space="preserve"> </w:t>
      </w:r>
      <w:r w:rsidR="00904E94" w:rsidRPr="00E300B5">
        <w:rPr>
          <w:rFonts w:ascii="Verdana" w:eastAsia="Calibri" w:hAnsi="Verdana" w:cstheme="minorHAnsi"/>
          <w:sz w:val="20"/>
        </w:rPr>
        <w:t>SWZ</w:t>
      </w:r>
      <w:r w:rsidRPr="00E300B5">
        <w:rPr>
          <w:rFonts w:ascii="Verdana" w:eastAsia="Calibri" w:hAnsi="Verdana" w:cstheme="minorHAnsi"/>
          <w:sz w:val="20"/>
        </w:rPr>
        <w:t>, Wykonawca winien złożyć stosowne oświadczenia w treści Formularza Oferty.</w:t>
      </w:r>
    </w:p>
    <w:p w14:paraId="5ABD4895" w14:textId="77777777" w:rsidR="00E300B5" w:rsidRPr="00E300B5" w:rsidRDefault="00E300B5" w:rsidP="00C42544">
      <w:pPr>
        <w:pStyle w:val="Tekstpodstawowy"/>
        <w:spacing w:before="120" w:line="240" w:lineRule="auto"/>
        <w:ind w:left="1276" w:right="-284"/>
        <w:rPr>
          <w:rFonts w:ascii="Verdana" w:hAnsi="Verdana" w:cstheme="minorHAnsi"/>
          <w:sz w:val="20"/>
        </w:rPr>
      </w:pPr>
    </w:p>
    <w:p w14:paraId="5BC5ED2F" w14:textId="65302076" w:rsidR="008E5348" w:rsidRDefault="00E300B5" w:rsidP="00E300B5">
      <w:pPr>
        <w:pStyle w:val="Tekstpodstawowy"/>
        <w:spacing w:before="120" w:line="240" w:lineRule="auto"/>
        <w:ind w:left="720" w:right="57"/>
        <w:rPr>
          <w:rFonts w:ascii="Verdana" w:eastAsia="Calibri" w:hAnsi="Verdana" w:cstheme="minorHAnsi"/>
          <w:sz w:val="20"/>
        </w:rPr>
      </w:pPr>
      <w:r w:rsidRPr="00E300B5">
        <w:rPr>
          <w:rFonts w:ascii="Verdana" w:eastAsia="Calibri" w:hAnsi="Verdana" w:cstheme="minorHAnsi"/>
          <w:sz w:val="20"/>
        </w:rPr>
        <w:t>Wykonawcy wspólnie ubiegający się o udzielenie zamówienia, poprzez ustanowionego pełnomocnika do reprezentowania w Postępowaniu zakupowym, mogą złożyć wspólne oświadczenia zgodnie z treścią Formularza Oferty.</w:t>
      </w:r>
    </w:p>
    <w:p w14:paraId="025A3C31" w14:textId="77777777" w:rsidR="009B76CA" w:rsidRPr="002A6CA3" w:rsidRDefault="009B76CA" w:rsidP="00E300B5">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7D157E">
      <w:pPr>
        <w:pStyle w:val="Tekstpodstawowy"/>
        <w:numPr>
          <w:ilvl w:val="2"/>
          <w:numId w:val="76"/>
        </w:numPr>
        <w:spacing w:before="120" w:line="240" w:lineRule="auto"/>
        <w:ind w:left="851" w:right="-284" w:hanging="851"/>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7849EC79" w14:textId="50F1C8BF" w:rsidR="00044FA9" w:rsidRPr="005051BF" w:rsidRDefault="00407A74" w:rsidP="005051BF">
      <w:pPr>
        <w:pStyle w:val="Tekstpodstawowy"/>
        <w:numPr>
          <w:ilvl w:val="3"/>
          <w:numId w:val="76"/>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1017B3" w:rsidRPr="002A6CA3">
        <w:rPr>
          <w:rFonts w:ascii="Verdana" w:eastAsia="Calibri" w:hAnsi="Verdana" w:cstheme="minorHAnsi"/>
          <w:sz w:val="20"/>
        </w:rPr>
        <w:t>.</w:t>
      </w:r>
      <w:r w:rsidR="00122B27" w:rsidRPr="002A6CA3">
        <w:rPr>
          <w:rFonts w:ascii="Verdana" w:eastAsia="Calibri" w:hAnsi="Verdana" w:cstheme="minorHAnsi"/>
          <w:sz w:val="20"/>
        </w:rPr>
        <w:t>3</w:t>
      </w:r>
      <w:r w:rsidR="001017B3" w:rsidRPr="002A6CA3">
        <w:rPr>
          <w:rFonts w:ascii="Verdana" w:eastAsia="Calibri" w:hAnsi="Verdana" w:cstheme="minorHAnsi"/>
          <w:sz w:val="20"/>
        </w:rPr>
        <w:t>.1</w:t>
      </w:r>
      <w:r w:rsidRPr="002A6CA3">
        <w:rPr>
          <w:rFonts w:ascii="Verdana" w:eastAsia="Calibri" w:hAnsi="Verdana" w:cstheme="minorHAnsi"/>
          <w:sz w:val="20"/>
        </w:rPr>
        <w:t>.:</w:t>
      </w:r>
      <w:r w:rsidR="005051BF">
        <w:rPr>
          <w:rFonts w:ascii="Verdana" w:hAnsi="Verdana" w:cstheme="minorHAnsi"/>
          <w:sz w:val="20"/>
        </w:rPr>
        <w:t xml:space="preserve"> </w:t>
      </w:r>
      <w:r w:rsidR="00BF5A3C" w:rsidRPr="005051BF">
        <w:rPr>
          <w:rStyle w:val="Odwoaniedokomentarza"/>
          <w:rFonts w:ascii="Verdana" w:hAnsi="Verdana"/>
          <w:sz w:val="20"/>
          <w:lang w:eastAsia="pl-PL"/>
        </w:rPr>
        <w:t>zaświadczenie kwalifikacyjne UDT uprawniające do obsługi i napełniania przenośnych zbiorników ciśnieniowych w kraju</w:t>
      </w:r>
      <w:r w:rsidR="005051BF" w:rsidRPr="005051BF">
        <w:rPr>
          <w:rStyle w:val="Odwoaniedokomentarza"/>
          <w:rFonts w:ascii="Verdana" w:hAnsi="Verdana"/>
          <w:sz w:val="20"/>
          <w:lang w:eastAsia="pl-PL"/>
        </w:rPr>
        <w:t>.</w:t>
      </w:r>
    </w:p>
    <w:p w14:paraId="301E3254" w14:textId="214F76FB" w:rsidR="00081498" w:rsidRPr="00BF5A3C" w:rsidRDefault="00407A74" w:rsidP="00BF5A3C">
      <w:pPr>
        <w:pStyle w:val="Tekstpodstawowy"/>
        <w:numPr>
          <w:ilvl w:val="3"/>
          <w:numId w:val="76"/>
        </w:numPr>
        <w:spacing w:before="120" w:line="240" w:lineRule="auto"/>
        <w:ind w:leftChars="356" w:left="1841" w:right="-283" w:hanging="1058"/>
        <w:rPr>
          <w:rFonts w:ascii="Verdana" w:hAnsi="Verdana" w:cstheme="minorHAnsi"/>
          <w:sz w:val="20"/>
        </w:rPr>
      </w:pPr>
      <w:r w:rsidRPr="00C42544">
        <w:rPr>
          <w:rFonts w:ascii="Verdana" w:eastAsia="Calibri" w:hAnsi="Verdana" w:cstheme="minorHAnsi"/>
          <w:sz w:val="20"/>
        </w:rPr>
        <w:t>W celu wykazania spełnienia przez Wykonawcę warunków, o których mowa</w:t>
      </w:r>
      <w:r w:rsidR="00921FCD" w:rsidRPr="00C42544">
        <w:rPr>
          <w:rFonts w:ascii="Verdana" w:eastAsia="Calibri" w:hAnsi="Verdana" w:cstheme="minorHAnsi"/>
          <w:sz w:val="20"/>
        </w:rPr>
        <w:t xml:space="preserve"> </w:t>
      </w:r>
      <w:r w:rsidRPr="00C42544">
        <w:rPr>
          <w:rFonts w:ascii="Verdana" w:eastAsia="Calibri" w:hAnsi="Verdana" w:cstheme="minorHAnsi"/>
          <w:sz w:val="20"/>
        </w:rPr>
        <w:t xml:space="preserve">w pkt </w:t>
      </w:r>
      <w:r w:rsidR="00122B27" w:rsidRPr="00C42544">
        <w:rPr>
          <w:rFonts w:ascii="Verdana" w:eastAsia="Calibri" w:hAnsi="Verdana" w:cstheme="minorHAnsi"/>
          <w:sz w:val="20"/>
        </w:rPr>
        <w:t>14</w:t>
      </w:r>
      <w:r w:rsidR="0097580E" w:rsidRPr="00C42544">
        <w:rPr>
          <w:rFonts w:ascii="Verdana" w:eastAsia="Calibri" w:hAnsi="Verdana" w:cstheme="minorHAnsi"/>
          <w:sz w:val="20"/>
        </w:rPr>
        <w:t>.</w:t>
      </w:r>
      <w:r w:rsidR="00122B27" w:rsidRPr="00C42544">
        <w:rPr>
          <w:rFonts w:ascii="Verdana" w:eastAsia="Calibri" w:hAnsi="Verdana" w:cstheme="minorHAnsi"/>
          <w:sz w:val="20"/>
        </w:rPr>
        <w:t>3</w:t>
      </w:r>
      <w:r w:rsidR="0097580E" w:rsidRPr="00C42544">
        <w:rPr>
          <w:rFonts w:ascii="Verdana" w:eastAsia="Calibri" w:hAnsi="Verdana" w:cstheme="minorHAnsi"/>
          <w:sz w:val="20"/>
        </w:rPr>
        <w:t>.2</w:t>
      </w:r>
      <w:r w:rsidRPr="00C42544">
        <w:rPr>
          <w:rFonts w:ascii="Verdana" w:eastAsia="Calibri" w:hAnsi="Verdana" w:cstheme="minorHAnsi"/>
          <w:sz w:val="20"/>
        </w:rPr>
        <w:t>.:</w:t>
      </w:r>
      <w:r w:rsidR="00C42544" w:rsidRPr="00C42544">
        <w:rPr>
          <w:rFonts w:ascii="Verdana" w:eastAsia="Calibri" w:hAnsi="Verdana" w:cstheme="minorHAnsi"/>
          <w:sz w:val="20"/>
        </w:rPr>
        <w:t xml:space="preserve"> Nie dotyczy. </w:t>
      </w:r>
    </w:p>
    <w:p w14:paraId="117D9856" w14:textId="238BDBCF" w:rsidR="00407A74" w:rsidRPr="002A6CA3" w:rsidRDefault="00407A74" w:rsidP="007D157E">
      <w:pPr>
        <w:pStyle w:val="Tekstpodstawowy"/>
        <w:numPr>
          <w:ilvl w:val="3"/>
          <w:numId w:val="76"/>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r w:rsidR="00345FB8">
        <w:rPr>
          <w:rFonts w:ascii="Verdana" w:eastAsia="Calibri" w:hAnsi="Verdana" w:cstheme="minorHAnsi"/>
          <w:sz w:val="20"/>
        </w:rPr>
        <w:t xml:space="preserve"> Nie dotyczy.</w:t>
      </w:r>
    </w:p>
    <w:p w14:paraId="051C631E" w14:textId="3D1B1D94" w:rsidR="00612559" w:rsidRPr="002A6CA3" w:rsidRDefault="00247230" w:rsidP="007D157E">
      <w:pPr>
        <w:pStyle w:val="Default"/>
        <w:numPr>
          <w:ilvl w:val="1"/>
          <w:numId w:val="76"/>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 xml:space="preserve">bezpłatnych baz danych, Zamawiający pobierze samodzielnie z tych baz danych wskazane przez </w:t>
      </w:r>
      <w:r w:rsidRPr="002A6CA3">
        <w:rPr>
          <w:rFonts w:ascii="Verdana" w:eastAsia="Calibri" w:hAnsi="Verdana" w:cstheme="minorHAnsi"/>
          <w:sz w:val="20"/>
        </w:rPr>
        <w:lastRenderedPageBreak/>
        <w:t>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03453F18" w14:textId="7EC216FB" w:rsidR="002D280D" w:rsidRPr="006C381C" w:rsidRDefault="006C381C" w:rsidP="006C381C">
      <w:pPr>
        <w:pStyle w:val="Nagwek1"/>
        <w:keepNext w:val="0"/>
        <w:keepLines w:val="0"/>
        <w:numPr>
          <w:ilvl w:val="1"/>
          <w:numId w:val="76"/>
        </w:numPr>
        <w:suppressAutoHyphens/>
        <w:spacing w:before="120" w:after="120" w:line="240" w:lineRule="auto"/>
        <w:ind w:left="425" w:right="-284" w:hanging="709"/>
        <w:rPr>
          <w:rFonts w:ascii="Verdana" w:hAnsi="Verdana" w:cstheme="minorHAnsi"/>
          <w:b w:val="0"/>
          <w:i/>
          <w:caps w:val="0"/>
          <w:sz w:val="20"/>
        </w:rPr>
      </w:pPr>
      <w:bookmarkStart w:id="157" w:name="_Toc404679040"/>
      <w:bookmarkStart w:id="158" w:name="_Toc360717307"/>
      <w:bookmarkStart w:id="159" w:name="_Toc462325348"/>
      <w:bookmarkStart w:id="160" w:name="_Toc40987391"/>
      <w:bookmarkStart w:id="161" w:name="_Toc122344780"/>
      <w:bookmarkStart w:id="162" w:name="_Toc40987401"/>
      <w:r w:rsidRPr="006C381C">
        <w:rPr>
          <w:rFonts w:ascii="Verdana" w:hAnsi="Verdana" w:cstheme="minorHAnsi"/>
          <w:b w:val="0"/>
          <w:caps w:val="0"/>
          <w:sz w:val="20"/>
        </w:rPr>
        <w:t xml:space="preserve">Nie dotyczy. </w:t>
      </w:r>
      <w:bookmarkEnd w:id="157"/>
      <w:bookmarkEnd w:id="158"/>
      <w:bookmarkEnd w:id="159"/>
      <w:bookmarkEnd w:id="160"/>
      <w:bookmarkEnd w:id="161"/>
    </w:p>
    <w:bookmarkEnd w:id="162"/>
    <w:p w14:paraId="0E5FD4E0" w14:textId="77777777" w:rsidR="00612559" w:rsidRPr="002A6CA3" w:rsidRDefault="00D34D7E" w:rsidP="007D157E">
      <w:pPr>
        <w:pStyle w:val="Tekstpodstawowy"/>
        <w:numPr>
          <w:ilvl w:val="1"/>
          <w:numId w:val="7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2A02AD6D" w14:textId="37700461" w:rsidR="00FB20E0" w:rsidRPr="002A6CA3" w:rsidRDefault="00FB20E0" w:rsidP="007D157E">
      <w:pPr>
        <w:pStyle w:val="Tekstpodstawowy"/>
        <w:numPr>
          <w:ilvl w:val="1"/>
          <w:numId w:val="76"/>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2A6CA3" w:rsidRDefault="00D34D7E" w:rsidP="007D157E">
      <w:pPr>
        <w:pStyle w:val="Nagwek1"/>
        <w:keepLines w:val="0"/>
        <w:numPr>
          <w:ilvl w:val="0"/>
          <w:numId w:val="8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3" w:name="_Toc122344788"/>
      <w:r w:rsidRPr="002A6CA3">
        <w:rPr>
          <w:rFonts w:ascii="Verdana" w:eastAsia="Calibri" w:hAnsi="Verdana" w:cstheme="minorHAnsi"/>
          <w:kern w:val="0"/>
          <w:sz w:val="20"/>
          <w:lang w:val="pl-PL"/>
        </w:rPr>
        <w:t>WYMAGANIA DOTYCZĄCE WADIUM</w:t>
      </w:r>
      <w:bookmarkEnd w:id="163"/>
    </w:p>
    <w:p w14:paraId="75A54F6D"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28C386EA"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63B4F9BB" w14:textId="78845167" w:rsidR="00247230" w:rsidRPr="00C42544" w:rsidRDefault="009305E7" w:rsidP="00C42544">
      <w:pPr>
        <w:pStyle w:val="Tekstpodstawowy"/>
        <w:numPr>
          <w:ilvl w:val="1"/>
          <w:numId w:val="50"/>
        </w:numPr>
        <w:shd w:val="clear" w:color="auto" w:fill="FFFFFF"/>
        <w:spacing w:before="120" w:line="240" w:lineRule="auto"/>
        <w:ind w:left="426" w:right="-284" w:hanging="710"/>
        <w:rPr>
          <w:rFonts w:ascii="Verdana" w:hAnsi="Verdana" w:cstheme="minorHAnsi"/>
          <w:sz w:val="20"/>
        </w:rPr>
      </w:pPr>
      <w:r w:rsidRPr="00C42544">
        <w:rPr>
          <w:rFonts w:ascii="Verdana" w:eastAsia="Calibri" w:hAnsi="Verdana" w:cstheme="minorHAnsi"/>
          <w:sz w:val="20"/>
        </w:rPr>
        <w:t>Zamawiający odstępuje od żądania wadium w niniejszym Postępowaniu</w:t>
      </w:r>
      <w:r w:rsidR="009D5BC2" w:rsidRPr="00C42544">
        <w:rPr>
          <w:rFonts w:ascii="Verdana" w:eastAsia="Calibri" w:hAnsi="Verdana" w:cstheme="minorHAnsi"/>
          <w:sz w:val="20"/>
        </w:rPr>
        <w:t xml:space="preserve"> </w:t>
      </w:r>
      <w:r w:rsidR="009D5BC2" w:rsidRPr="00C42544">
        <w:rPr>
          <w:rFonts w:ascii="Verdana" w:hAnsi="Verdana" w:cstheme="minorHAnsi"/>
          <w:sz w:val="20"/>
          <w:lang w:eastAsia="pl-PL"/>
        </w:rPr>
        <w:t>zakupowym</w:t>
      </w:r>
      <w:r w:rsidRPr="00C42544">
        <w:rPr>
          <w:rFonts w:ascii="Verdana" w:eastAsia="Calibri" w:hAnsi="Verdana" w:cstheme="minorHAnsi"/>
          <w:sz w:val="20"/>
        </w:rPr>
        <w:t>.</w:t>
      </w:r>
      <w:bookmarkStart w:id="164" w:name="_Toc137824140"/>
      <w:bookmarkStart w:id="165" w:name="_Toc154823356"/>
    </w:p>
    <w:p w14:paraId="30DD6E8D" w14:textId="601D4E37" w:rsidR="005817FF" w:rsidRPr="002A6CA3" w:rsidRDefault="009305E7"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6" w:name="_Toc122344789"/>
      <w:bookmarkEnd w:id="164"/>
      <w:bookmarkEnd w:id="165"/>
      <w:r w:rsidRPr="002A6CA3">
        <w:rPr>
          <w:rFonts w:ascii="Verdana" w:eastAsia="Calibri" w:hAnsi="Verdana" w:cstheme="minorHAnsi"/>
          <w:caps w:val="0"/>
          <w:kern w:val="0"/>
          <w:sz w:val="20"/>
          <w:lang w:val="pl-PL"/>
        </w:rPr>
        <w:t>TERMIN ZWIĄZANIA OFERTĄ</w:t>
      </w:r>
      <w:bookmarkEnd w:id="166"/>
    </w:p>
    <w:p w14:paraId="7501AAD0"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39E6D51D" w14:textId="10A7E286" w:rsidR="000E334F" w:rsidRPr="002A6CA3" w:rsidRDefault="009305E7" w:rsidP="007D157E">
      <w:pPr>
        <w:pStyle w:val="Tekstpodstawowy"/>
        <w:numPr>
          <w:ilvl w:val="1"/>
          <w:numId w:val="51"/>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Wykonawca składając Ofertę pozostaje nią związany przez </w:t>
      </w:r>
      <w:r w:rsidRPr="00C42544">
        <w:rPr>
          <w:rFonts w:ascii="Verdana" w:eastAsia="Calibri" w:hAnsi="Verdana" w:cstheme="minorHAnsi"/>
          <w:sz w:val="20"/>
        </w:rPr>
        <w:t>okres 60 dni licząc od</w:t>
      </w:r>
      <w:r w:rsidRPr="002A6CA3">
        <w:rPr>
          <w:rFonts w:ascii="Verdana" w:eastAsia="Calibri" w:hAnsi="Verdana" w:cstheme="minorHAnsi"/>
          <w:sz w:val="20"/>
        </w:rPr>
        <w:t> dnia upływu terminu składania Ofert.</w:t>
      </w:r>
    </w:p>
    <w:p w14:paraId="678A94B9" w14:textId="77777777" w:rsidR="000E334F" w:rsidRPr="002A6CA3" w:rsidRDefault="00317077"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7" w:name="_Toc122344790"/>
      <w:r w:rsidRPr="002A6CA3">
        <w:rPr>
          <w:rFonts w:ascii="Verdana" w:eastAsia="Calibri" w:hAnsi="Verdana" w:cstheme="minorHAnsi"/>
          <w:caps w:val="0"/>
          <w:kern w:val="0"/>
          <w:sz w:val="20"/>
          <w:lang w:val="pl-PL"/>
        </w:rPr>
        <w:lastRenderedPageBreak/>
        <w:t xml:space="preserve">WYJAŚNIENIA ORAZ MODYFIKACJA </w:t>
      </w:r>
      <w:r w:rsidR="00904E94" w:rsidRPr="002A6CA3">
        <w:rPr>
          <w:rFonts w:ascii="Verdana" w:eastAsia="Calibri" w:hAnsi="Verdana" w:cstheme="minorHAnsi"/>
          <w:caps w:val="0"/>
          <w:kern w:val="0"/>
          <w:sz w:val="20"/>
          <w:lang w:val="pl-PL"/>
        </w:rPr>
        <w:t>SWZ</w:t>
      </w:r>
      <w:bookmarkEnd w:id="167"/>
    </w:p>
    <w:p w14:paraId="71639C62"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8" w:name="_Toc122344791"/>
      <w:bookmarkEnd w:id="168"/>
    </w:p>
    <w:p w14:paraId="05174547"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9" w:name="_Toc122344792"/>
      <w:bookmarkEnd w:id="169"/>
    </w:p>
    <w:p w14:paraId="1F519933" w14:textId="4FEFD6E4" w:rsidR="00E6650A" w:rsidRPr="002A6CA3" w:rsidRDefault="00E6650A" w:rsidP="007D157E">
      <w:pPr>
        <w:pStyle w:val="Nagwek2"/>
        <w:keepNext w:val="0"/>
        <w:numPr>
          <w:ilvl w:val="1"/>
          <w:numId w:val="69"/>
        </w:numPr>
        <w:spacing w:before="120" w:after="120" w:line="240" w:lineRule="auto"/>
        <w:ind w:left="426" w:right="-284" w:hanging="710"/>
        <w:rPr>
          <w:rFonts w:ascii="Verdana" w:hAnsi="Verdana" w:cstheme="minorHAnsi"/>
          <w:b w:val="0"/>
          <w:sz w:val="20"/>
        </w:rPr>
      </w:pPr>
      <w:bookmarkStart w:id="170"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70"/>
    </w:p>
    <w:p w14:paraId="186EEF67" w14:textId="118B972F" w:rsidR="003B7D6E" w:rsidRPr="002A6CA3" w:rsidRDefault="003B7D6E" w:rsidP="007D157E">
      <w:pPr>
        <w:pStyle w:val="Nagwek2"/>
        <w:keepNext w:val="0"/>
        <w:keepLines w:val="0"/>
        <w:widowControl w:val="0"/>
        <w:numPr>
          <w:ilvl w:val="1"/>
          <w:numId w:val="69"/>
        </w:numPr>
        <w:suppressAutoHyphens/>
        <w:spacing w:before="0" w:line="240" w:lineRule="auto"/>
        <w:ind w:left="425" w:right="-284" w:hanging="709"/>
        <w:rPr>
          <w:rFonts w:ascii="Verdana" w:hAnsi="Verdana" w:cstheme="minorHAnsi"/>
          <w:b w:val="0"/>
          <w:sz w:val="20"/>
          <w:lang w:val="pl-PL" w:eastAsia="pl-PL"/>
        </w:rPr>
      </w:pPr>
      <w:bookmarkStart w:id="171" w:name="_Toc354752433"/>
      <w:bookmarkStart w:id="172" w:name="_Toc516566372"/>
      <w:bookmarkStart w:id="173" w:name="_Toc516581642"/>
      <w:bookmarkStart w:id="174" w:name="_Toc516734827"/>
      <w:bookmarkStart w:id="175" w:name="_Toc516738857"/>
      <w:bookmarkStart w:id="176"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71"/>
      <w:bookmarkEnd w:id="172"/>
      <w:bookmarkEnd w:id="173"/>
      <w:bookmarkEnd w:id="174"/>
      <w:bookmarkEnd w:id="175"/>
      <w:bookmarkEnd w:id="176"/>
    </w:p>
    <w:p w14:paraId="72E30CE5" w14:textId="77777777" w:rsidR="00504C98" w:rsidRPr="002A6CA3" w:rsidRDefault="00317077" w:rsidP="007D157E">
      <w:pPr>
        <w:pStyle w:val="Nagwek1"/>
        <w:keepLines w:val="0"/>
        <w:numPr>
          <w:ilvl w:val="0"/>
          <w:numId w:val="69"/>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7" w:name="_Toc137824138"/>
      <w:bookmarkStart w:id="178" w:name="_Toc154823354"/>
      <w:bookmarkStart w:id="179" w:name="_Toc165273920"/>
      <w:bookmarkStart w:id="180" w:name="_Toc165274189"/>
      <w:bookmarkStart w:id="181" w:name="_Toc243294549"/>
      <w:bookmarkStart w:id="182" w:name="_Toc489350398"/>
      <w:bookmarkStart w:id="183" w:name="_Toc515896290"/>
      <w:bookmarkStart w:id="184" w:name="_Toc122344795"/>
      <w:r w:rsidRPr="002A6CA3">
        <w:rPr>
          <w:rFonts w:ascii="Verdana" w:eastAsia="Calibri" w:hAnsi="Verdana" w:cstheme="minorHAnsi"/>
          <w:caps w:val="0"/>
          <w:kern w:val="0"/>
          <w:sz w:val="20"/>
          <w:lang w:val="pl-PL"/>
        </w:rPr>
        <w:t>OPIS SPOSOBU PRZYGOTOWANIA OFERT</w:t>
      </w:r>
      <w:bookmarkEnd w:id="177"/>
      <w:bookmarkEnd w:id="178"/>
      <w:bookmarkEnd w:id="179"/>
      <w:bookmarkEnd w:id="180"/>
      <w:bookmarkEnd w:id="181"/>
      <w:bookmarkEnd w:id="182"/>
      <w:bookmarkEnd w:id="183"/>
      <w:bookmarkEnd w:id="184"/>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D157E">
      <w:pPr>
        <w:pStyle w:val="Tekstpodstawowy"/>
        <w:numPr>
          <w:ilvl w:val="1"/>
          <w:numId w:val="5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02A2527E" w14:textId="3B935B86" w:rsidR="007A51D2" w:rsidRPr="002A6CA3" w:rsidRDefault="00C42544" w:rsidP="007D157E">
      <w:pPr>
        <w:pStyle w:val="Tekstpodstawowy"/>
        <w:numPr>
          <w:ilvl w:val="2"/>
          <w:numId w:val="52"/>
        </w:numPr>
        <w:spacing w:before="120" w:line="240" w:lineRule="auto"/>
        <w:ind w:left="1117" w:right="-284"/>
        <w:rPr>
          <w:rFonts w:ascii="Verdana" w:hAnsi="Verdana" w:cstheme="minorHAnsi"/>
          <w:b/>
          <w:bCs/>
          <w:iCs/>
          <w:spacing w:val="-6"/>
          <w:sz w:val="20"/>
        </w:rPr>
      </w:pPr>
      <w:r>
        <w:rPr>
          <w:rFonts w:ascii="Verdana" w:hAnsi="Verdana" w:cstheme="minorHAnsi"/>
          <w:b/>
          <w:bCs/>
          <w:iCs/>
          <w:spacing w:val="-6"/>
          <w:sz w:val="20"/>
        </w:rPr>
        <w:t>Harmonogram Prac i Płatności</w:t>
      </w:r>
      <w:r w:rsidR="0087525D" w:rsidRPr="002A6CA3">
        <w:rPr>
          <w:rFonts w:ascii="Verdana" w:hAnsi="Verdana" w:cstheme="minorHAnsi"/>
          <w:b/>
          <w:bCs/>
          <w:iCs/>
          <w:spacing w:val="-6"/>
          <w:sz w:val="20"/>
        </w:rPr>
        <w:t xml:space="preserve">, którego wzór stanowi Załącznik nr </w:t>
      </w:r>
      <w:r w:rsidR="00AB4C0C" w:rsidRPr="002A6CA3">
        <w:rPr>
          <w:rFonts w:ascii="Verdana" w:hAnsi="Verdana" w:cstheme="minorHAnsi"/>
          <w:b/>
          <w:bCs/>
          <w:iCs/>
          <w:spacing w:val="-6"/>
          <w:sz w:val="20"/>
        </w:rPr>
        <w:t xml:space="preserve">5 </w:t>
      </w:r>
      <w:r w:rsidR="0087525D" w:rsidRPr="002A6CA3">
        <w:rPr>
          <w:rFonts w:ascii="Verdana" w:hAnsi="Verdana" w:cstheme="minorHAnsi"/>
          <w:b/>
          <w:bCs/>
          <w:iCs/>
          <w:spacing w:val="-6"/>
          <w:sz w:val="20"/>
        </w:rPr>
        <w:t xml:space="preserve">do </w:t>
      </w:r>
      <w:r w:rsidR="00904E94" w:rsidRPr="002A6CA3">
        <w:rPr>
          <w:rFonts w:ascii="Verdana" w:hAnsi="Verdana" w:cstheme="minorHAnsi"/>
          <w:b/>
          <w:bCs/>
          <w:iCs/>
          <w:spacing w:val="-6"/>
          <w:sz w:val="20"/>
        </w:rPr>
        <w:t>SWZ</w:t>
      </w:r>
      <w:r w:rsidR="007A51D2" w:rsidRPr="002A6CA3">
        <w:rPr>
          <w:rFonts w:ascii="Verdana" w:hAnsi="Verdana" w:cstheme="minorHAnsi"/>
          <w:b/>
          <w:bCs/>
          <w:iCs/>
          <w:spacing w:val="-6"/>
          <w:sz w:val="20"/>
        </w:rPr>
        <w:t>.</w:t>
      </w:r>
    </w:p>
    <w:p w14:paraId="28436266" w14:textId="77777777" w:rsidR="007A51D2" w:rsidRPr="002A6CA3" w:rsidRDefault="007A51D2" w:rsidP="007D157E">
      <w:pPr>
        <w:pStyle w:val="Tekstpodstawowy"/>
        <w:numPr>
          <w:ilvl w:val="1"/>
          <w:numId w:val="5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55ADD015" w:rsidR="00DB3802" w:rsidRPr="000F3AAE" w:rsidRDefault="003B7B7A"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p>
    <w:p w14:paraId="34B6664D" w14:textId="4AB59FA7" w:rsidR="0062401C" w:rsidRPr="000F3AAE" w:rsidRDefault="0062401C" w:rsidP="007D157E">
      <w:pPr>
        <w:pStyle w:val="Tekstpodstawowy"/>
        <w:numPr>
          <w:ilvl w:val="2"/>
          <w:numId w:val="5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14:paraId="777C23E0" w14:textId="00CF91DF" w:rsidR="007A51D2" w:rsidRPr="002A6CA3" w:rsidRDefault="00C42544"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p>
    <w:p w14:paraId="4E5AE456" w14:textId="6374BCF2" w:rsidR="00DC1851" w:rsidRPr="00C42544" w:rsidRDefault="004141DE" w:rsidP="006266DD">
      <w:pPr>
        <w:pStyle w:val="Tekstpodstawowy"/>
        <w:numPr>
          <w:ilvl w:val="2"/>
          <w:numId w:val="52"/>
        </w:numPr>
        <w:spacing w:before="120" w:line="240" w:lineRule="auto"/>
        <w:ind w:left="1276" w:right="-284" w:hanging="879"/>
        <w:rPr>
          <w:rFonts w:ascii="Verdana" w:hAnsi="Verdana" w:cstheme="minorHAnsi"/>
          <w:b/>
          <w:bCs/>
          <w:iCs/>
          <w:spacing w:val="-6"/>
          <w:sz w:val="20"/>
        </w:rPr>
      </w:pPr>
      <w:r w:rsidRPr="00C42544">
        <w:rPr>
          <w:rFonts w:ascii="Verdana" w:eastAsia="Calibri" w:hAnsi="Verdana" w:cstheme="minorHAnsi"/>
          <w:sz w:val="20"/>
          <w:lang w:eastAsia="pl-PL"/>
        </w:rPr>
        <w:t>Dokumenty wskazane w pkt. 1</w:t>
      </w:r>
      <w:r w:rsidR="008F78C3" w:rsidRPr="00C42544">
        <w:rPr>
          <w:rFonts w:ascii="Verdana" w:eastAsia="Calibri" w:hAnsi="Verdana" w:cstheme="minorHAnsi"/>
          <w:sz w:val="20"/>
          <w:lang w:eastAsia="pl-PL"/>
        </w:rPr>
        <w:t>6</w:t>
      </w:r>
      <w:r w:rsidRPr="00C42544">
        <w:rPr>
          <w:rFonts w:ascii="Verdana" w:eastAsia="Calibri" w:hAnsi="Verdana" w:cstheme="minorHAnsi"/>
          <w:sz w:val="20"/>
          <w:lang w:eastAsia="pl-PL"/>
        </w:rPr>
        <w:t>.1., 1</w:t>
      </w:r>
      <w:r w:rsidR="008F78C3" w:rsidRPr="00C42544">
        <w:rPr>
          <w:rFonts w:ascii="Verdana" w:eastAsia="Calibri" w:hAnsi="Verdana" w:cstheme="minorHAnsi"/>
          <w:sz w:val="20"/>
          <w:lang w:eastAsia="pl-PL"/>
        </w:rPr>
        <w:t>6</w:t>
      </w:r>
      <w:r w:rsidR="00C42544" w:rsidRPr="00C42544">
        <w:rPr>
          <w:rFonts w:ascii="Verdana" w:eastAsia="Calibri" w:hAnsi="Verdana" w:cstheme="minorHAnsi"/>
          <w:sz w:val="20"/>
          <w:lang w:eastAsia="pl-PL"/>
        </w:rPr>
        <w:t>.2.</w:t>
      </w:r>
      <w:r w:rsidRPr="00C42544">
        <w:rPr>
          <w:rFonts w:ascii="Verdana" w:eastAsia="Calibri" w:hAnsi="Verdana" w:cstheme="minorHAnsi"/>
          <w:sz w:val="20"/>
          <w:lang w:eastAsia="pl-PL"/>
        </w:rPr>
        <w:t xml:space="preserve"> (o ile dotyczy)</w:t>
      </w:r>
      <w:r w:rsidR="00BF5D6B" w:rsidRPr="00C42544">
        <w:rPr>
          <w:rFonts w:ascii="Verdana" w:eastAsia="Calibri" w:hAnsi="Verdana" w:cstheme="minorHAnsi"/>
          <w:sz w:val="20"/>
          <w:lang w:eastAsia="pl-PL"/>
        </w:rPr>
        <w:t>.</w:t>
      </w:r>
    </w:p>
    <w:p w14:paraId="78552256" w14:textId="3582AD12" w:rsidR="007A51D2" w:rsidRPr="002A6CA3" w:rsidRDefault="00060608"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51338A5" w14:textId="48A9686B" w:rsidR="00476AE2" w:rsidRPr="002A6CA3" w:rsidRDefault="00476AE2"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Arial"/>
          <w:sz w:val="20"/>
          <w:lang w:val="pl-PL"/>
        </w:rPr>
      </w:pPr>
      <w:bookmarkStart w:id="185" w:name="_Toc165273921"/>
      <w:bookmarkStart w:id="186" w:name="_Toc165274190"/>
      <w:bookmarkStart w:id="187" w:name="_Toc243294550"/>
      <w:bookmarkStart w:id="188" w:name="_Toc489350399"/>
      <w:bookmarkStart w:id="189" w:name="_Toc515896292"/>
      <w:bookmarkStart w:id="190" w:name="_Toc122344796"/>
      <w:r w:rsidRPr="002A6CA3">
        <w:rPr>
          <w:rFonts w:ascii="Verdana" w:hAnsi="Verdana" w:cs="Arial"/>
          <w:caps w:val="0"/>
          <w:sz w:val="20"/>
          <w:lang w:val="pl-PL"/>
        </w:rPr>
        <w:lastRenderedPageBreak/>
        <w:t>SPOSÓB</w:t>
      </w:r>
      <w:r w:rsidR="007427F4" w:rsidRPr="002A6CA3">
        <w:rPr>
          <w:rFonts w:ascii="Verdana" w:eastAsia="Calibri" w:hAnsi="Verdana" w:cs="Arial"/>
          <w:caps w:val="0"/>
          <w:kern w:val="0"/>
          <w:sz w:val="20"/>
          <w:lang w:val="pl-PL"/>
        </w:rPr>
        <w:t xml:space="preserve"> ORAZ TERMIN SKŁADANIA I OTWARCIA OFERT</w:t>
      </w:r>
      <w:bookmarkEnd w:id="185"/>
      <w:bookmarkEnd w:id="186"/>
      <w:bookmarkEnd w:id="187"/>
      <w:bookmarkEnd w:id="188"/>
      <w:bookmarkEnd w:id="189"/>
      <w:bookmarkEnd w:id="190"/>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1E4E3FC1" w:rsidR="00003E6E" w:rsidRPr="002A6CA3" w:rsidRDefault="007427F4" w:rsidP="007D157E">
      <w:pPr>
        <w:pStyle w:val="Tekstpodstawowy"/>
        <w:numPr>
          <w:ilvl w:val="1"/>
          <w:numId w:val="5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F3511E">
        <w:rPr>
          <w:rFonts w:ascii="Verdana" w:eastAsia="Calibri" w:hAnsi="Verdana" w:cstheme="minorHAnsi"/>
          <w:b/>
          <w:sz w:val="20"/>
        </w:rPr>
        <w:t>26.04.2024</w:t>
      </w:r>
      <w:r w:rsidRPr="002A6CA3">
        <w:rPr>
          <w:rFonts w:ascii="Verdana" w:eastAsia="Calibri" w:hAnsi="Verdana" w:cstheme="minorHAnsi"/>
          <w:sz w:val="20"/>
        </w:rPr>
        <w:t xml:space="preserve"> do godziny </w:t>
      </w:r>
      <w:r w:rsidR="00F3511E">
        <w:rPr>
          <w:rFonts w:ascii="Verdana" w:eastAsia="Calibri" w:hAnsi="Verdana" w:cstheme="minorHAnsi"/>
          <w:sz w:val="20"/>
        </w:rPr>
        <w:t>10:00.</w:t>
      </w:r>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D157E">
      <w:pPr>
        <w:pStyle w:val="Tekstpodstawowy"/>
        <w:numPr>
          <w:ilvl w:val="1"/>
          <w:numId w:val="5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D157E">
      <w:pPr>
        <w:pStyle w:val="Default"/>
        <w:numPr>
          <w:ilvl w:val="2"/>
          <w:numId w:val="5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D157E">
      <w:pPr>
        <w:pStyle w:val="Default"/>
        <w:numPr>
          <w:ilvl w:val="1"/>
          <w:numId w:val="5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lastRenderedPageBreak/>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D157E">
      <w:pPr>
        <w:pStyle w:val="Default"/>
        <w:numPr>
          <w:ilvl w:val="1"/>
          <w:numId w:val="5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91" w:name="_Toc354752480"/>
      <w:bookmarkStart w:id="192" w:name="_Toc516566408"/>
      <w:bookmarkStart w:id="193" w:name="_Toc516581682"/>
      <w:bookmarkStart w:id="194" w:name="_Toc516734868"/>
      <w:bookmarkStart w:id="195"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91"/>
      <w:bookmarkEnd w:id="192"/>
      <w:bookmarkEnd w:id="193"/>
      <w:bookmarkEnd w:id="194"/>
      <w:bookmarkEnd w:id="195"/>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6" w:name="_Toc122344797"/>
      <w:r w:rsidRPr="002A6CA3">
        <w:rPr>
          <w:rFonts w:ascii="Verdana" w:eastAsia="Calibri" w:hAnsi="Verdana" w:cstheme="minorHAnsi"/>
          <w:bCs/>
          <w:caps w:val="0"/>
          <w:kern w:val="0"/>
          <w:sz w:val="20"/>
          <w:lang w:val="pl-PL"/>
        </w:rPr>
        <w:t>OPIS SPOSOBU OBLICZENIA CENY</w:t>
      </w:r>
      <w:bookmarkEnd w:id="196"/>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74EEDDC1" w:rsidR="00630DAE" w:rsidRPr="002A6CA3" w:rsidRDefault="00DF2594" w:rsidP="007D157E">
      <w:pPr>
        <w:pStyle w:val="Akapitzlist"/>
        <w:numPr>
          <w:ilvl w:val="1"/>
          <w:numId w:val="54"/>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14:paraId="7AFB124E" w14:textId="4461E809" w:rsidR="00003E6E"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2A6CA3">
        <w:rPr>
          <w:rFonts w:ascii="Verdana" w:eastAsia="Calibri" w:hAnsi="Verdana" w:cstheme="minorHAnsi"/>
          <w:sz w:val="20"/>
        </w:rPr>
        <w:t>Z</w:t>
      </w:r>
      <w:r w:rsidRPr="002A6CA3">
        <w:rPr>
          <w:rFonts w:ascii="Verdana" w:eastAsia="Calibri" w:hAnsi="Verdana" w:cstheme="minorHAnsi"/>
          <w:sz w:val="20"/>
        </w:rPr>
        <w:t xml:space="preserve">amówienia, której projekt stanowi </w:t>
      </w:r>
      <w:r w:rsidRPr="007D65F5">
        <w:rPr>
          <w:rFonts w:ascii="Verdana" w:eastAsia="Calibri" w:hAnsi="Verdana" w:cstheme="minorHAnsi"/>
          <w:sz w:val="20"/>
        </w:rPr>
        <w:t xml:space="preserve">Załącznik nr </w:t>
      </w:r>
      <w:r w:rsidR="00250B1A" w:rsidRPr="007D65F5">
        <w:rPr>
          <w:rFonts w:ascii="Verdana" w:eastAsia="Calibri" w:hAnsi="Verdana" w:cstheme="minorHAnsi"/>
          <w:sz w:val="20"/>
        </w:rPr>
        <w:t>2</w:t>
      </w:r>
      <w:r w:rsidRPr="007D65F5">
        <w:rPr>
          <w:rFonts w:ascii="Verdana" w:eastAsia="Calibri" w:hAnsi="Verdana" w:cstheme="minorHAnsi"/>
          <w:sz w:val="20"/>
        </w:rPr>
        <w:t xml:space="preserve"> do</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1713ECB7" w14:textId="63ADD188" w:rsidR="00DF2594"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sz w:val="20"/>
          <w:lang w:eastAsia="pl-PL"/>
        </w:rPr>
      </w:pPr>
      <w:r w:rsidRPr="002A6CA3">
        <w:rPr>
          <w:rFonts w:ascii="Verdana" w:eastAsia="Calibri" w:hAnsi="Verdana" w:cstheme="minorHAnsi"/>
          <w:sz w:val="20"/>
        </w:rPr>
        <w:t xml:space="preserve">Wykonawca określi cenę realizacji Przedmiotu zamówienia poprzez wskazanie łącznej ceny netto, podatku VAT oraz ceny brutto </w:t>
      </w:r>
      <w:r w:rsidRPr="007D65F5">
        <w:rPr>
          <w:rFonts w:ascii="Verdana" w:eastAsia="Calibri" w:hAnsi="Verdana" w:cstheme="minorHAnsi"/>
          <w:sz w:val="20"/>
        </w:rPr>
        <w:t xml:space="preserve">zamówienia. Wyliczenia ceny </w:t>
      </w:r>
      <w:r w:rsidR="00B71EE2" w:rsidRPr="007D65F5">
        <w:rPr>
          <w:rFonts w:ascii="Verdana" w:eastAsia="Calibri" w:hAnsi="Verdana" w:cstheme="minorHAnsi"/>
          <w:sz w:val="20"/>
        </w:rPr>
        <w:t>netto</w:t>
      </w:r>
      <w:r w:rsidR="00DD64B7" w:rsidRPr="007D65F5">
        <w:rPr>
          <w:rFonts w:ascii="Verdana" w:eastAsia="Calibri" w:hAnsi="Verdana" w:cstheme="minorHAnsi"/>
          <w:sz w:val="20"/>
        </w:rPr>
        <w:t xml:space="preserve"> </w:t>
      </w:r>
      <w:r w:rsidRPr="007D65F5">
        <w:rPr>
          <w:rFonts w:ascii="Verdana" w:eastAsia="Calibri" w:hAnsi="Verdana" w:cstheme="minorHAnsi"/>
          <w:sz w:val="20"/>
        </w:rPr>
        <w:t>Oferty należy dokonać zgodnie z</w:t>
      </w:r>
      <w:r w:rsidR="00EB6F5D" w:rsidRPr="007D65F5">
        <w:rPr>
          <w:rFonts w:ascii="Verdana" w:eastAsia="Calibri" w:hAnsi="Verdana" w:cstheme="minorHAnsi"/>
          <w:sz w:val="20"/>
        </w:rPr>
        <w:t> </w:t>
      </w:r>
      <w:r w:rsidR="00250B1A" w:rsidRPr="007D65F5">
        <w:rPr>
          <w:rFonts w:ascii="Verdana" w:eastAsia="Calibri" w:hAnsi="Verdana" w:cstheme="minorHAnsi"/>
          <w:sz w:val="20"/>
        </w:rPr>
        <w:t xml:space="preserve">treścią </w:t>
      </w:r>
      <w:r w:rsidR="007D65F5" w:rsidRPr="007D65F5">
        <w:rPr>
          <w:rFonts w:ascii="Verdana" w:eastAsia="Calibri" w:hAnsi="Verdana" w:cstheme="minorHAnsi"/>
          <w:sz w:val="20"/>
        </w:rPr>
        <w:t>Harmonogramu Prac i Płatności</w:t>
      </w:r>
      <w:r w:rsidR="00AD36D1" w:rsidRPr="007D65F5">
        <w:rPr>
          <w:rFonts w:ascii="Verdana" w:eastAsia="Calibri" w:hAnsi="Verdana" w:cstheme="minorHAnsi"/>
          <w:sz w:val="20"/>
        </w:rPr>
        <w:t xml:space="preserve"> stanowiącego Załącznik nr </w:t>
      </w:r>
      <w:r w:rsidR="001B63ED" w:rsidRPr="007D65F5">
        <w:rPr>
          <w:rFonts w:ascii="Verdana" w:eastAsia="Calibri" w:hAnsi="Verdana" w:cstheme="minorHAnsi"/>
          <w:sz w:val="20"/>
        </w:rPr>
        <w:t>5</w:t>
      </w:r>
      <w:r w:rsidR="00AD36D1" w:rsidRPr="007D65F5">
        <w:rPr>
          <w:rFonts w:ascii="Verdana" w:eastAsia="Calibri" w:hAnsi="Verdana" w:cstheme="minorHAnsi"/>
          <w:sz w:val="20"/>
        </w:rPr>
        <w:t xml:space="preserve"> do </w:t>
      </w:r>
      <w:r w:rsidR="00904E94" w:rsidRPr="007D65F5">
        <w:rPr>
          <w:rFonts w:ascii="Verdana" w:eastAsia="Calibri" w:hAnsi="Verdana" w:cstheme="minorHAnsi"/>
          <w:sz w:val="20"/>
        </w:rPr>
        <w:t>SWZ</w:t>
      </w:r>
      <w:r w:rsidR="000077C9" w:rsidRPr="007D65F5">
        <w:rPr>
          <w:rFonts w:ascii="Verdana" w:eastAsia="Calibri" w:hAnsi="Verdana" w:cstheme="minorHAnsi"/>
          <w:sz w:val="20"/>
        </w:rPr>
        <w:t>.  Cenę</w:t>
      </w:r>
      <w:r w:rsidR="000077C9" w:rsidRPr="002A6CA3">
        <w:rPr>
          <w:rFonts w:ascii="Verdana" w:eastAsia="Calibri" w:hAnsi="Verdana" w:cstheme="minorHAnsi"/>
          <w:sz w:val="20"/>
        </w:rPr>
        <w:t xml:space="preserve"> Oferty należy wprowadzić do Formularza Oferty stanowiącego Załącznik nr 3 do </w:t>
      </w:r>
      <w:r w:rsidR="00904E94" w:rsidRPr="002A6CA3">
        <w:rPr>
          <w:rFonts w:ascii="Verdana" w:eastAsia="Calibri" w:hAnsi="Verdana" w:cstheme="minorHAnsi"/>
          <w:sz w:val="20"/>
        </w:rPr>
        <w:t>SWZ</w:t>
      </w:r>
      <w:r w:rsidR="000077C9" w:rsidRPr="002A6CA3">
        <w:rPr>
          <w:rFonts w:ascii="Verdana" w:eastAsia="Calibri" w:hAnsi="Verdana" w:cstheme="minorHAnsi"/>
          <w:sz w:val="20"/>
        </w:rPr>
        <w:t>, a także wpisać w Systemie Zak</w:t>
      </w:r>
      <w:r w:rsidR="00DA3E99">
        <w:rPr>
          <w:rFonts w:ascii="Verdana" w:eastAsia="Calibri" w:hAnsi="Verdana" w:cstheme="minorHAnsi"/>
          <w:sz w:val="20"/>
        </w:rPr>
        <w:t>upowym GK PGE.</w:t>
      </w:r>
    </w:p>
    <w:p w14:paraId="726CEE89"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7" w:name="_Toc137824141"/>
      <w:bookmarkStart w:id="198" w:name="_Toc154823357"/>
      <w:bookmarkStart w:id="199" w:name="_Toc165273923"/>
      <w:bookmarkStart w:id="200" w:name="_Toc165274192"/>
      <w:bookmarkStart w:id="201" w:name="_Toc243294552"/>
      <w:bookmarkStart w:id="202" w:name="_Toc489350401"/>
      <w:bookmarkStart w:id="203" w:name="_Toc515896294"/>
      <w:bookmarkStart w:id="204" w:name="_Toc122344798"/>
      <w:r w:rsidRPr="002A6CA3">
        <w:rPr>
          <w:rFonts w:ascii="Verdana" w:eastAsia="Calibri" w:hAnsi="Verdana" w:cstheme="minorHAnsi"/>
          <w:caps w:val="0"/>
          <w:kern w:val="0"/>
          <w:sz w:val="20"/>
          <w:lang w:val="pl-PL"/>
        </w:rPr>
        <w:t>OPIS KRYTERIÓW I SPOSÓB OCENY OFERT</w:t>
      </w:r>
      <w:bookmarkEnd w:id="197"/>
      <w:bookmarkEnd w:id="198"/>
      <w:bookmarkEnd w:id="199"/>
      <w:bookmarkEnd w:id="200"/>
      <w:bookmarkEnd w:id="201"/>
      <w:bookmarkEnd w:id="202"/>
      <w:bookmarkEnd w:id="203"/>
      <w:bookmarkEnd w:id="204"/>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7EBF2674" w:rsidR="00395A0E" w:rsidRPr="002A6CA3" w:rsidRDefault="00DF2594" w:rsidP="007D157E">
      <w:pPr>
        <w:pStyle w:val="Lista2"/>
        <w:numPr>
          <w:ilvl w:val="1"/>
          <w:numId w:val="55"/>
        </w:numPr>
        <w:spacing w:before="120" w:after="120" w:line="276" w:lineRule="auto"/>
        <w:ind w:left="426" w:right="-284" w:hanging="710"/>
        <w:jc w:val="both"/>
        <w:rPr>
          <w:rFonts w:ascii="Verdana" w:hAnsi="Verdana" w:cstheme="minorHAnsi"/>
          <w:sz w:val="20"/>
          <w:szCs w:val="20"/>
        </w:rPr>
      </w:pPr>
      <w:r w:rsidRPr="002A6CA3">
        <w:rPr>
          <w:rFonts w:ascii="Verdana" w:eastAsia="Calibri" w:hAnsi="Verdana" w:cstheme="minorHAnsi"/>
          <w:sz w:val="20"/>
          <w:szCs w:val="20"/>
          <w:lang w:eastAsia="en-US"/>
        </w:rPr>
        <w:t>Spośród Ofert niepodlegających odrzuceniu, Zamawiający wybierze najkorzystniejszą Ofert</w:t>
      </w:r>
      <w:r w:rsidRPr="007D65F5">
        <w:rPr>
          <w:rFonts w:ascii="Verdana" w:eastAsia="Calibri" w:hAnsi="Verdana" w:cstheme="minorHAnsi"/>
          <w:sz w:val="20"/>
          <w:szCs w:val="20"/>
          <w:lang w:eastAsia="en-US"/>
        </w:rPr>
        <w:t>ę</w:t>
      </w:r>
      <w:r w:rsidR="00DE00BF" w:rsidRPr="007D65F5">
        <w:rPr>
          <w:rFonts w:ascii="Verdana" w:eastAsia="Calibri" w:hAnsi="Verdana" w:cstheme="minorHAnsi"/>
          <w:sz w:val="20"/>
          <w:szCs w:val="20"/>
          <w:lang w:eastAsia="en-US"/>
        </w:rPr>
        <w:t>,</w:t>
      </w:r>
      <w:r w:rsidRPr="002A6CA3">
        <w:rPr>
          <w:rFonts w:ascii="Verdana" w:eastAsia="Calibri" w:hAnsi="Verdana" w:cstheme="minorHAnsi"/>
          <w:sz w:val="20"/>
          <w:szCs w:val="20"/>
          <w:lang w:eastAsia="en-US"/>
        </w:rPr>
        <w:t xml:space="preserve"> kierując się kryterium:</w:t>
      </w:r>
    </w:p>
    <w:p w14:paraId="44B2B645" w14:textId="6FDA3C2A" w:rsidR="00DF2594" w:rsidRPr="007D65F5" w:rsidRDefault="00DF2594" w:rsidP="00DF2594">
      <w:pPr>
        <w:spacing w:before="120" w:after="120" w:line="276" w:lineRule="auto"/>
        <w:ind w:firstLine="567"/>
        <w:jc w:val="center"/>
        <w:rPr>
          <w:rFonts w:ascii="Verdana" w:hAnsi="Verdana" w:cstheme="minorHAnsi"/>
          <w:b/>
          <w:sz w:val="20"/>
        </w:rPr>
      </w:pPr>
      <w:r w:rsidRPr="007D65F5">
        <w:rPr>
          <w:rFonts w:ascii="Verdana" w:hAnsi="Verdana" w:cstheme="minorHAnsi"/>
          <w:b/>
          <w:sz w:val="20"/>
        </w:rPr>
        <w:t>Kryterium: Cena</w:t>
      </w:r>
      <w:r w:rsidR="00740FAF" w:rsidRPr="007D65F5">
        <w:rPr>
          <w:rFonts w:ascii="Verdana" w:hAnsi="Verdana" w:cstheme="minorHAnsi"/>
          <w:b/>
          <w:sz w:val="20"/>
        </w:rPr>
        <w:t xml:space="preserve"> netto</w:t>
      </w:r>
      <w:r w:rsidRPr="007D65F5">
        <w:rPr>
          <w:rFonts w:ascii="Verdana" w:hAnsi="Verdana" w:cstheme="minorHAnsi"/>
          <w:b/>
          <w:sz w:val="20"/>
        </w:rPr>
        <w:t xml:space="preserve">. Waga kryterium </w:t>
      </w:r>
      <w:r w:rsidR="007D65F5" w:rsidRPr="007D65F5">
        <w:rPr>
          <w:rFonts w:ascii="Verdana" w:hAnsi="Verdana" w:cstheme="minorHAnsi"/>
          <w:b/>
          <w:sz w:val="20"/>
        </w:rPr>
        <w:t>–</w:t>
      </w:r>
      <w:r w:rsidRPr="007D65F5">
        <w:rPr>
          <w:rFonts w:ascii="Verdana" w:hAnsi="Verdana" w:cstheme="minorHAnsi"/>
          <w:b/>
          <w:sz w:val="20"/>
        </w:rPr>
        <w:t xml:space="preserve"> </w:t>
      </w:r>
      <w:r w:rsidR="007D65F5" w:rsidRPr="007D65F5">
        <w:rPr>
          <w:rFonts w:ascii="Verdana" w:hAnsi="Verdana" w:cstheme="minorHAnsi"/>
          <w:b/>
          <w:sz w:val="20"/>
        </w:rPr>
        <w:t xml:space="preserve">100 </w:t>
      </w:r>
      <w:r w:rsidRPr="007D65F5">
        <w:rPr>
          <w:rFonts w:ascii="Verdana" w:hAnsi="Verdana" w:cstheme="minorHAnsi"/>
          <w:b/>
          <w:bCs/>
          <w:iCs/>
          <w:sz w:val="20"/>
        </w:rPr>
        <w:t>%:</w:t>
      </w:r>
    </w:p>
    <w:p w14:paraId="1707616A" w14:textId="77777777" w:rsidR="00DF2594" w:rsidRPr="007D65F5" w:rsidRDefault="00DF2594" w:rsidP="00DF2594">
      <w:pPr>
        <w:spacing w:before="120" w:after="120" w:line="276" w:lineRule="auto"/>
        <w:ind w:firstLine="567"/>
        <w:jc w:val="center"/>
        <w:rPr>
          <w:rFonts w:ascii="Verdana" w:hAnsi="Verdana" w:cstheme="minorHAnsi"/>
          <w:sz w:val="20"/>
        </w:rPr>
      </w:pPr>
      <w:r w:rsidRPr="007D65F5">
        <w:rPr>
          <w:rFonts w:ascii="Verdana" w:hAnsi="Verdana" w:cstheme="minorHAnsi"/>
          <w:sz w:val="20"/>
        </w:rPr>
        <w:t>Sposób oceny ofert dla Kryterium Ceny:</w:t>
      </w:r>
    </w:p>
    <w:p w14:paraId="1130EC03" w14:textId="77777777" w:rsidR="006D1E8E" w:rsidRPr="007D65F5"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×waga kryterium% ×100</m:t>
          </m:r>
        </m:oMath>
      </m:oMathPara>
    </w:p>
    <w:p w14:paraId="1CDAF407" w14:textId="77777777" w:rsidR="00DF2594" w:rsidRPr="007D65F5" w:rsidRDefault="00DF2594" w:rsidP="00DF2594">
      <w:pPr>
        <w:spacing w:before="120" w:after="120" w:line="276" w:lineRule="auto"/>
        <w:jc w:val="center"/>
        <w:rPr>
          <w:rFonts w:ascii="Verdana" w:hAnsi="Verdana" w:cstheme="minorHAnsi"/>
          <w:sz w:val="20"/>
        </w:rPr>
      </w:pPr>
    </w:p>
    <w:p w14:paraId="16D06838" w14:textId="77777777" w:rsidR="00425D97" w:rsidRPr="007D65F5" w:rsidRDefault="00DF2594" w:rsidP="00425D97">
      <w:pPr>
        <w:spacing w:before="120" w:after="120" w:line="276" w:lineRule="auto"/>
        <w:jc w:val="center"/>
        <w:rPr>
          <w:rFonts w:ascii="Verdana" w:hAnsi="Verdana" w:cstheme="minorHAnsi"/>
          <w:sz w:val="20"/>
        </w:rPr>
      </w:pPr>
      <w:r w:rsidRPr="007D65F5">
        <w:rPr>
          <w:rFonts w:ascii="Verdana" w:hAnsi="Verdana" w:cstheme="minorHAnsi"/>
          <w:sz w:val="20"/>
        </w:rPr>
        <w:t xml:space="preserve">gdzie: </w:t>
      </w:r>
    </w:p>
    <w:p w14:paraId="543ADE3F" w14:textId="77777777" w:rsidR="00DF2594" w:rsidRPr="007D65F5" w:rsidRDefault="00DF2594" w:rsidP="00425D97">
      <w:pPr>
        <w:spacing w:before="120" w:after="120" w:line="276" w:lineRule="auto"/>
        <w:ind w:left="993"/>
        <w:jc w:val="left"/>
        <w:rPr>
          <w:rFonts w:ascii="Verdana" w:hAnsi="Verdana" w:cstheme="minorHAnsi"/>
          <w:sz w:val="20"/>
        </w:rPr>
      </w:pPr>
      <w:r w:rsidRPr="007D65F5">
        <w:rPr>
          <w:rFonts w:ascii="Verdana" w:hAnsi="Verdana" w:cstheme="minorHAnsi"/>
          <w:sz w:val="20"/>
        </w:rPr>
        <w:t>A -</w:t>
      </w:r>
      <w:r w:rsidRPr="007D65F5">
        <w:rPr>
          <w:rFonts w:ascii="Verdana" w:hAnsi="Verdana" w:cstheme="minorHAnsi"/>
          <w:sz w:val="20"/>
        </w:rPr>
        <w:tab/>
        <w:t>najniższa Cena</w:t>
      </w:r>
      <w:r w:rsidR="00DE00BF" w:rsidRPr="007D65F5">
        <w:rPr>
          <w:rFonts w:ascii="Verdana" w:hAnsi="Verdana" w:cstheme="minorHAnsi"/>
          <w:sz w:val="20"/>
        </w:rPr>
        <w:t xml:space="preserve"> </w:t>
      </w:r>
      <w:r w:rsidR="00B71EE2" w:rsidRPr="007D65F5">
        <w:rPr>
          <w:rFonts w:ascii="Verdana" w:hAnsi="Verdana" w:cstheme="minorHAnsi"/>
          <w:sz w:val="20"/>
        </w:rPr>
        <w:t xml:space="preserve">netto </w:t>
      </w:r>
      <w:r w:rsidR="00DE00BF" w:rsidRPr="007D65F5">
        <w:rPr>
          <w:rFonts w:ascii="Verdana" w:hAnsi="Verdana" w:cstheme="minorHAnsi"/>
          <w:sz w:val="20"/>
        </w:rPr>
        <w:t>spośród wszystkich ofert niepodlegających odrzuceniu</w:t>
      </w:r>
    </w:p>
    <w:p w14:paraId="716CEFAD" w14:textId="4A2A808F" w:rsidR="00DF2594" w:rsidRPr="007D65F5" w:rsidRDefault="00DF2594" w:rsidP="00425D97">
      <w:pPr>
        <w:spacing w:before="120" w:after="120" w:line="276" w:lineRule="auto"/>
        <w:ind w:left="284" w:firstLine="709"/>
        <w:jc w:val="left"/>
        <w:rPr>
          <w:rFonts w:ascii="Verdana" w:hAnsi="Verdana" w:cstheme="minorHAnsi"/>
          <w:sz w:val="20"/>
        </w:rPr>
      </w:pPr>
      <w:r w:rsidRPr="007D65F5">
        <w:rPr>
          <w:rFonts w:ascii="Verdana" w:hAnsi="Verdana" w:cstheme="minorHAnsi"/>
          <w:sz w:val="20"/>
        </w:rPr>
        <w:t xml:space="preserve">B - </w:t>
      </w:r>
      <w:r w:rsidRPr="007D65F5">
        <w:rPr>
          <w:rFonts w:ascii="Verdana" w:hAnsi="Verdana" w:cstheme="minorHAnsi"/>
          <w:sz w:val="20"/>
        </w:rPr>
        <w:tab/>
        <w:t xml:space="preserve">Cena </w:t>
      </w:r>
      <w:r w:rsidR="0007523E" w:rsidRPr="007D65F5">
        <w:rPr>
          <w:rFonts w:ascii="Verdana" w:hAnsi="Verdana" w:cstheme="minorHAnsi"/>
          <w:sz w:val="20"/>
        </w:rPr>
        <w:t xml:space="preserve">netto </w:t>
      </w:r>
      <w:r w:rsidRPr="007D65F5">
        <w:rPr>
          <w:rFonts w:ascii="Verdana" w:hAnsi="Verdana" w:cstheme="minorHAnsi"/>
          <w:sz w:val="20"/>
        </w:rPr>
        <w:t>oferty ocenianej</w:t>
      </w:r>
    </w:p>
    <w:p w14:paraId="7B33A30D" w14:textId="278C1841" w:rsidR="00DF2594" w:rsidRPr="007D65F5" w:rsidRDefault="007D65F5" w:rsidP="00425D97">
      <w:pPr>
        <w:spacing w:before="120" w:after="120" w:line="276" w:lineRule="auto"/>
        <w:ind w:left="284" w:firstLine="709"/>
        <w:jc w:val="left"/>
        <w:rPr>
          <w:rFonts w:ascii="Verdana" w:hAnsi="Verdana" w:cstheme="minorHAnsi"/>
          <w:sz w:val="20"/>
        </w:rPr>
      </w:pPr>
      <w:r w:rsidRPr="007D65F5">
        <w:rPr>
          <w:rFonts w:ascii="Verdana" w:hAnsi="Verdana" w:cstheme="minorHAnsi"/>
          <w:sz w:val="20"/>
        </w:rPr>
        <w:t xml:space="preserve">Kc - </w:t>
      </w:r>
      <w:r w:rsidR="00DF2594" w:rsidRPr="007D65F5">
        <w:rPr>
          <w:rFonts w:ascii="Verdana" w:hAnsi="Verdana" w:cstheme="minorHAnsi"/>
          <w:sz w:val="20"/>
        </w:rPr>
        <w:t>liczba uzyskanych punktów w kryterium Cena</w:t>
      </w:r>
    </w:p>
    <w:p w14:paraId="2C9EBF97" w14:textId="77777777" w:rsidR="00395A0E" w:rsidRPr="002A6CA3"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Wszystkie obliczenia będą dokonywane z dokładnością do dwóch miejsc po przecinku.</w:t>
      </w:r>
    </w:p>
    <w:p w14:paraId="6128DAEC" w14:textId="150EA442" w:rsidR="00E573ED" w:rsidRPr="002A6CA3"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Za </w:t>
      </w:r>
      <w:r w:rsidRPr="007D65F5">
        <w:rPr>
          <w:rFonts w:ascii="Verdana" w:eastAsia="Calibri" w:hAnsi="Verdana" w:cstheme="minorHAnsi"/>
          <w:sz w:val="20"/>
          <w:szCs w:val="20"/>
          <w:lang w:eastAsia="en-US"/>
        </w:rPr>
        <w:t>najkorzystniejszą Ofertę zostanie uznana ta, która uzyska najwyższą liczbę punktów na podstawie ww. kryterium oceny Ofert.</w:t>
      </w:r>
      <w:r w:rsidR="005817FF" w:rsidRPr="002A6CA3">
        <w:rPr>
          <w:rFonts w:ascii="Verdana" w:hAnsi="Verdana" w:cstheme="minorHAnsi"/>
          <w:sz w:val="20"/>
          <w:szCs w:val="20"/>
        </w:rPr>
        <w:t xml:space="preserve"> </w:t>
      </w:r>
    </w:p>
    <w:p w14:paraId="38384EEF" w14:textId="77777777" w:rsidR="00D5790E" w:rsidRPr="002A6CA3"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5" w:name="_Toc489350402"/>
      <w:bookmarkStart w:id="206" w:name="_Toc515896295"/>
      <w:bookmarkStart w:id="207" w:name="_Toc122344799"/>
      <w:r w:rsidRPr="002A6CA3">
        <w:rPr>
          <w:rFonts w:ascii="Verdana" w:eastAsia="Calibri" w:hAnsi="Verdana" w:cstheme="minorHAnsi"/>
          <w:caps w:val="0"/>
          <w:kern w:val="0"/>
          <w:sz w:val="20"/>
          <w:lang w:val="pl-PL"/>
        </w:rPr>
        <w:lastRenderedPageBreak/>
        <w:t xml:space="preserve">NEGOCJACJE HANDLOWE I </w:t>
      </w:r>
      <w:r w:rsidR="00425D97" w:rsidRPr="002A6CA3">
        <w:rPr>
          <w:rFonts w:ascii="Verdana" w:eastAsia="Calibri" w:hAnsi="Verdana" w:cstheme="minorHAnsi"/>
          <w:caps w:val="0"/>
          <w:kern w:val="0"/>
          <w:sz w:val="20"/>
          <w:lang w:val="pl-PL"/>
        </w:rPr>
        <w:t>AUKCJA ELEKTRONICZNA</w:t>
      </w:r>
      <w:bookmarkEnd w:id="205"/>
      <w:bookmarkEnd w:id="206"/>
      <w:r w:rsidR="008D2AB5" w:rsidRPr="002A6CA3">
        <w:rPr>
          <w:rFonts w:ascii="Verdana" w:eastAsia="Calibri" w:hAnsi="Verdana" w:cstheme="minorHAnsi"/>
          <w:caps w:val="0"/>
          <w:kern w:val="0"/>
          <w:sz w:val="20"/>
          <w:lang w:val="pl-PL"/>
        </w:rPr>
        <w:t>, WYBÓR OFERTY NAJKORZYSTNIEJSZEJ</w:t>
      </w:r>
      <w:bookmarkEnd w:id="207"/>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D157E">
      <w:pPr>
        <w:pStyle w:val="Lista2"/>
        <w:numPr>
          <w:ilvl w:val="1"/>
          <w:numId w:val="5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D157E">
      <w:pPr>
        <w:pStyle w:val="Lista2"/>
        <w:numPr>
          <w:ilvl w:val="1"/>
          <w:numId w:val="5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2"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D157E">
      <w:pPr>
        <w:pStyle w:val="Lista2"/>
        <w:numPr>
          <w:ilvl w:val="0"/>
          <w:numId w:val="84"/>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D157E">
      <w:pPr>
        <w:pStyle w:val="Lista2"/>
        <w:numPr>
          <w:ilvl w:val="0"/>
          <w:numId w:val="84"/>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w:t>
      </w:r>
      <w:r w:rsidR="00492640" w:rsidRPr="002A6CA3">
        <w:rPr>
          <w:rFonts w:ascii="Verdana" w:hAnsi="Verdana" w:cstheme="minorHAnsi"/>
          <w:sz w:val="20"/>
          <w:szCs w:val="20"/>
        </w:rPr>
        <w:lastRenderedPageBreak/>
        <w:t>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D157E">
      <w:pPr>
        <w:pStyle w:val="Lista2"/>
        <w:numPr>
          <w:ilvl w:val="1"/>
          <w:numId w:val="5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8" w:name="_Toc137824145"/>
      <w:bookmarkStart w:id="209" w:name="_Toc154823362"/>
      <w:bookmarkStart w:id="210" w:name="_Toc165273928"/>
      <w:bookmarkStart w:id="211" w:name="_Toc165274197"/>
      <w:bookmarkStart w:id="212" w:name="_Toc243294557"/>
      <w:bookmarkStart w:id="213" w:name="_Toc489350407"/>
      <w:bookmarkStart w:id="214" w:name="_Toc243294553"/>
      <w:bookmarkStart w:id="215" w:name="_Toc489350403"/>
      <w:bookmarkStart w:id="216" w:name="_Toc515896296"/>
      <w:bookmarkStart w:id="217"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8"/>
      <w:bookmarkEnd w:id="209"/>
      <w:bookmarkEnd w:id="210"/>
      <w:bookmarkEnd w:id="211"/>
      <w:bookmarkEnd w:id="212"/>
      <w:bookmarkEnd w:id="213"/>
      <w:bookmarkEnd w:id="214"/>
      <w:bookmarkEnd w:id="215"/>
      <w:bookmarkEnd w:id="216"/>
      <w:bookmarkEnd w:id="217"/>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2A6CA3" w:rsidRDefault="005D3279" w:rsidP="007D157E">
      <w:pPr>
        <w:pStyle w:val="Akapitzlist"/>
        <w:numPr>
          <w:ilvl w:val="1"/>
          <w:numId w:val="5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7D157E">
      <w:pPr>
        <w:pStyle w:val="Akapitzlist"/>
        <w:numPr>
          <w:ilvl w:val="1"/>
          <w:numId w:val="5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12C2E3E2" w:rsidR="00003E6E" w:rsidRPr="002A6CA3" w:rsidRDefault="005D3279" w:rsidP="007D157E">
      <w:pPr>
        <w:pStyle w:val="Akapitzlist"/>
        <w:numPr>
          <w:ilvl w:val="1"/>
          <w:numId w:val="5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publicznego</w:t>
      </w:r>
      <w:r w:rsidR="002F58A8" w:rsidRPr="002A6CA3">
        <w:rPr>
          <w:rFonts w:ascii="Verdana" w:hAnsi="Verdana" w:cstheme="minorHAnsi"/>
          <w:sz w:val="20"/>
        </w:rPr>
        <w:t xml:space="preserve">, </w:t>
      </w:r>
      <w:r w:rsidRPr="002A6CA3">
        <w:rPr>
          <w:rFonts w:ascii="Verdana" w:hAnsi="Verdana" w:cstheme="minorHAnsi"/>
          <w:sz w:val="20"/>
        </w:rPr>
        <w:t xml:space="preserve">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8" w:name="_Toc137824143"/>
      <w:bookmarkStart w:id="219" w:name="_Toc154823359"/>
      <w:bookmarkStart w:id="220" w:name="_Toc165273925"/>
      <w:bookmarkStart w:id="221" w:name="_Toc165274194"/>
      <w:bookmarkStart w:id="222" w:name="_Toc243294554"/>
      <w:bookmarkStart w:id="223" w:name="_Toc489350404"/>
      <w:bookmarkStart w:id="224" w:name="_Toc515896297"/>
      <w:bookmarkStart w:id="225" w:name="_Toc122344801"/>
      <w:r w:rsidRPr="002A6CA3">
        <w:rPr>
          <w:rFonts w:ascii="Verdana" w:eastAsia="Calibri" w:hAnsi="Verdana" w:cstheme="minorHAnsi"/>
          <w:caps w:val="0"/>
          <w:kern w:val="0"/>
          <w:sz w:val="20"/>
          <w:lang w:val="pl-PL"/>
        </w:rPr>
        <w:t>WYMAGANIA DOTYCZĄCE ZABEZPIECZENIA NALEŻYTEGO WYKONANIA UMOWY</w:t>
      </w:r>
      <w:bookmarkEnd w:id="218"/>
      <w:bookmarkEnd w:id="219"/>
      <w:bookmarkEnd w:id="220"/>
      <w:bookmarkEnd w:id="221"/>
      <w:bookmarkEnd w:id="222"/>
      <w:bookmarkEnd w:id="223"/>
      <w:bookmarkEnd w:id="224"/>
      <w:bookmarkEnd w:id="225"/>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6747E89D" w14:textId="728924FC" w:rsidR="007175C5" w:rsidRPr="007D65F5" w:rsidRDefault="005D3279" w:rsidP="007D65F5">
      <w:pPr>
        <w:pStyle w:val="Akapitzlist"/>
        <w:numPr>
          <w:ilvl w:val="1"/>
          <w:numId w:val="58"/>
        </w:numPr>
        <w:spacing w:before="120" w:after="120" w:line="240" w:lineRule="auto"/>
        <w:ind w:left="426" w:right="-284" w:hanging="710"/>
        <w:rPr>
          <w:rFonts w:ascii="Verdana" w:eastAsia="Calibri" w:hAnsi="Verdana" w:cstheme="minorHAnsi"/>
          <w:sz w:val="20"/>
        </w:rPr>
      </w:pPr>
      <w:r w:rsidRPr="007D65F5">
        <w:rPr>
          <w:rFonts w:ascii="Verdana" w:eastAsia="Calibri" w:hAnsi="Verdana" w:cstheme="minorHAnsi"/>
          <w:sz w:val="20"/>
        </w:rPr>
        <w:t>Zamawiający odstępuje od żądania zabezpieczenia należytego wykonania umowy w niniejszym Postępowaniu</w:t>
      </w:r>
      <w:r w:rsidR="009D5BC2" w:rsidRPr="007D65F5">
        <w:rPr>
          <w:rFonts w:ascii="Verdana" w:eastAsia="Calibri" w:hAnsi="Verdana" w:cstheme="minorHAnsi"/>
          <w:sz w:val="20"/>
        </w:rPr>
        <w:t xml:space="preserve"> </w:t>
      </w:r>
      <w:r w:rsidR="009D5BC2" w:rsidRPr="007D65F5">
        <w:rPr>
          <w:rFonts w:ascii="Verdana" w:hAnsi="Verdana" w:cstheme="minorHAnsi"/>
          <w:sz w:val="20"/>
          <w:lang w:eastAsia="pl-PL"/>
        </w:rPr>
        <w:t>zakupowym</w:t>
      </w:r>
      <w:r w:rsidRPr="007D65F5">
        <w:rPr>
          <w:rFonts w:ascii="Verdana" w:eastAsia="Calibri" w:hAnsi="Verdana" w:cstheme="minorHAnsi"/>
          <w:sz w:val="20"/>
        </w:rPr>
        <w:t>.</w:t>
      </w:r>
    </w:p>
    <w:p w14:paraId="4CB3BA08" w14:textId="1DC9458F" w:rsidR="005D3279" w:rsidRPr="002A6CA3" w:rsidRDefault="005D3279" w:rsidP="007D157E">
      <w:pPr>
        <w:pStyle w:val="Nagwek1"/>
        <w:keepLines w:val="0"/>
        <w:numPr>
          <w:ilvl w:val="0"/>
          <w:numId w:val="69"/>
        </w:numPr>
        <w:shd w:val="clear" w:color="auto" w:fill="C6D9F1" w:themeFill="text2" w:themeFillTint="33"/>
        <w:spacing w:before="0" w:after="0" w:line="240" w:lineRule="auto"/>
        <w:ind w:left="426" w:hanging="710"/>
        <w:rPr>
          <w:rFonts w:ascii="Verdana" w:hAnsi="Verdana" w:cstheme="minorHAnsi"/>
          <w:i/>
          <w:sz w:val="20"/>
        </w:rPr>
      </w:pPr>
      <w:bookmarkStart w:id="226" w:name="_Toc360717346"/>
      <w:bookmarkStart w:id="227" w:name="_Toc404679081"/>
      <w:bookmarkStart w:id="228" w:name="_Toc462325366"/>
      <w:bookmarkStart w:id="229"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26"/>
      <w:bookmarkEnd w:id="227"/>
      <w:bookmarkEnd w:id="228"/>
      <w:bookmarkEnd w:id="229"/>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4B68F01A" w:rsidR="00BF1B92" w:rsidRPr="007D65F5" w:rsidRDefault="00BF1B92" w:rsidP="007D157E">
      <w:pPr>
        <w:pStyle w:val="Nagwek1"/>
        <w:keepNext w:val="0"/>
        <w:keepLines w:val="0"/>
        <w:numPr>
          <w:ilvl w:val="1"/>
          <w:numId w:val="69"/>
        </w:numPr>
        <w:suppressAutoHyphens/>
        <w:spacing w:before="120" w:after="120" w:line="240" w:lineRule="auto"/>
        <w:ind w:right="-284" w:hanging="659"/>
        <w:rPr>
          <w:rFonts w:ascii="Verdana" w:hAnsi="Verdana" w:cstheme="minorHAnsi"/>
          <w:b w:val="0"/>
          <w:caps w:val="0"/>
          <w:sz w:val="20"/>
        </w:rPr>
      </w:pPr>
      <w:bookmarkStart w:id="230" w:name="_Toc122344806"/>
      <w:r w:rsidRPr="007D65F5">
        <w:rPr>
          <w:rFonts w:ascii="Verdana" w:hAnsi="Verdana" w:cstheme="minorHAnsi"/>
          <w:b w:val="0"/>
          <w:caps w:val="0"/>
          <w:sz w:val="20"/>
        </w:rPr>
        <w:t>Zamawiający oświadcza, iż Przedmiot Zamówienia nie będzie finansowany z udziałem środków z Funduszy UE lub innych środków zewnętrznych</w:t>
      </w:r>
      <w:bookmarkEnd w:id="230"/>
      <w:r w:rsidR="007D65F5" w:rsidRPr="007D65F5">
        <w:rPr>
          <w:rFonts w:ascii="Verdana" w:hAnsi="Verdana" w:cstheme="minorHAnsi"/>
          <w:b w:val="0"/>
          <w:caps w:val="0"/>
          <w:sz w:val="20"/>
        </w:rPr>
        <w:t>.</w:t>
      </w:r>
    </w:p>
    <w:p w14:paraId="73DC6388" w14:textId="77777777" w:rsidR="0077555C" w:rsidRPr="002A6CA3" w:rsidRDefault="0077555C" w:rsidP="007D157E">
      <w:pPr>
        <w:pStyle w:val="Nagwek1"/>
        <w:keepNext w:val="0"/>
        <w:keepLines w:val="0"/>
        <w:widowControl w:val="0"/>
        <w:numPr>
          <w:ilvl w:val="0"/>
          <w:numId w:val="69"/>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31" w:name="_Toc531685150"/>
      <w:bookmarkStart w:id="232" w:name="_Toc7422300"/>
      <w:bookmarkStart w:id="233" w:name="_Toc122344808"/>
      <w:r w:rsidRPr="002A6CA3">
        <w:rPr>
          <w:rFonts w:ascii="Verdana" w:hAnsi="Verdana" w:cs="Arial"/>
          <w:caps w:val="0"/>
          <w:smallCaps/>
          <w:snapToGrid w:val="0"/>
          <w:sz w:val="20"/>
          <w:lang w:val="pl-PL" w:eastAsia="pl-PL"/>
        </w:rPr>
        <w:t>OCHRONA DANYCH OSOBOWYCH</w:t>
      </w:r>
      <w:bookmarkEnd w:id="231"/>
      <w:bookmarkEnd w:id="232"/>
      <w:bookmarkEnd w:id="233"/>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4" w:name="_Toc122344809"/>
      <w:bookmarkEnd w:id="234"/>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5" w:name="_Toc122344810"/>
      <w:bookmarkEnd w:id="235"/>
    </w:p>
    <w:p w14:paraId="1B5413C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6"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6"/>
    </w:p>
    <w:p w14:paraId="038751A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7" w:name="_Toc122344812"/>
      <w:r w:rsidRPr="002A6CA3">
        <w:rPr>
          <w:rFonts w:ascii="Verdana" w:hAnsi="Verdana"/>
          <w:b w:val="0"/>
          <w:sz w:val="20"/>
          <w:lang w:val="pl-PL" w:eastAsia="pl-PL"/>
        </w:rPr>
        <w:t>Administratorem Pani / Pana danych osobowych („ADO”) jest:</w:t>
      </w:r>
      <w:bookmarkEnd w:id="237"/>
      <w:r w:rsidRPr="002A6CA3">
        <w:rPr>
          <w:rFonts w:ascii="Verdana" w:hAnsi="Verdana"/>
          <w:b w:val="0"/>
          <w:sz w:val="20"/>
          <w:lang w:val="pl-PL" w:eastAsia="pl-PL"/>
        </w:rPr>
        <w:t xml:space="preserve"> </w:t>
      </w:r>
    </w:p>
    <w:p w14:paraId="16D403BE" w14:textId="579C7DE0" w:rsidR="007D65F5" w:rsidRPr="007D65F5" w:rsidRDefault="00FC2D7F" w:rsidP="007D65F5">
      <w:pPr>
        <w:pStyle w:val="Nagwek2"/>
        <w:keepNext w:val="0"/>
        <w:keepLines w:val="0"/>
        <w:widowControl w:val="0"/>
        <w:spacing w:before="120" w:after="120" w:line="240" w:lineRule="auto"/>
        <w:ind w:left="283" w:right="-283"/>
        <w:rPr>
          <w:rFonts w:ascii="Verdana" w:hAnsi="Verdana"/>
          <w:b w:val="0"/>
          <w:sz w:val="20"/>
          <w:lang w:val="pl-PL" w:eastAsia="pl-PL"/>
        </w:rPr>
      </w:pPr>
      <w:bookmarkStart w:id="238" w:name="_Toc122344814"/>
      <w:r>
        <w:rPr>
          <w:rFonts w:ascii="Verdana" w:hAnsi="Verdana"/>
          <w:sz w:val="20"/>
          <w:lang w:val="pl-PL" w:eastAsia="pl-PL"/>
        </w:rPr>
        <w:t xml:space="preserve">  </w:t>
      </w:r>
      <w:r w:rsidR="007D65F5" w:rsidRPr="007D65F5">
        <w:rPr>
          <w:rFonts w:ascii="Verdana" w:hAnsi="Verdana"/>
          <w:sz w:val="20"/>
          <w:lang w:val="pl-PL" w:eastAsia="pl-PL"/>
        </w:rPr>
        <w:t>PGE Energia Ciepła S.A. z siedzibą w Warszawie (00-120) przy ul. Złotej 59</w:t>
      </w:r>
    </w:p>
    <w:p w14:paraId="26DFA822" w14:textId="287E63BC" w:rsidR="00BA4433" w:rsidRPr="002A6CA3" w:rsidRDefault="00BA4433" w:rsidP="007D65F5">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r w:rsidRPr="002A6CA3">
        <w:rPr>
          <w:rFonts w:ascii="Verdana" w:hAnsi="Verdana"/>
          <w:b w:val="0"/>
          <w:sz w:val="20"/>
          <w:lang w:val="pl-PL" w:eastAsia="pl-PL"/>
        </w:rPr>
        <w:t>W sprawie ochrony swoich danych osobowych może Pani/Pan skontaktować się z</w:t>
      </w:r>
      <w:r w:rsidR="007D65F5">
        <w:rPr>
          <w:rFonts w:ascii="Verdana" w:hAnsi="Verdana"/>
          <w:b w:val="0"/>
          <w:sz w:val="20"/>
          <w:lang w:val="pl-PL" w:eastAsia="pl-PL"/>
        </w:rPr>
        <w:t xml:space="preserve"> </w:t>
      </w:r>
      <w:r w:rsidR="007D65F5" w:rsidRPr="007D65F5">
        <w:rPr>
          <w:rFonts w:ascii="Verdana" w:hAnsi="Verdana"/>
          <w:b w:val="0"/>
          <w:sz w:val="20"/>
          <w:lang w:val="pl-PL" w:eastAsia="pl-PL"/>
        </w:rPr>
        <w:t>Inspektorem Ochrony Danych PGE Energia Ciepła S.A.: iod.pgeec@gkpge.pl</w:t>
      </w:r>
      <w:r w:rsidRPr="002A6CA3">
        <w:rPr>
          <w:rFonts w:ascii="Verdana" w:hAnsi="Verdana"/>
          <w:b w:val="0"/>
          <w:sz w:val="20"/>
          <w:lang w:val="pl-PL" w:eastAsia="pl-PL"/>
        </w:rPr>
        <w:t xml:space="preserve"> lub pisemnie na adres naszej siedziby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38"/>
    </w:p>
    <w:p w14:paraId="6D41DA1E"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9" w:name="_Toc122344815"/>
      <w:r w:rsidRPr="002A6CA3">
        <w:rPr>
          <w:rFonts w:ascii="Verdana" w:hAnsi="Verdana"/>
          <w:b w:val="0"/>
          <w:sz w:val="20"/>
          <w:lang w:val="pl-PL" w:eastAsia="pl-PL"/>
        </w:rPr>
        <w:t>Pani/Pana dane osobowe będą przetwarzane na podstawie:</w:t>
      </w:r>
      <w:bookmarkEnd w:id="239"/>
    </w:p>
    <w:p w14:paraId="1259B2D4"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0" w:name="_Toc122344816"/>
      <w:r w:rsidRPr="002A6CA3">
        <w:rPr>
          <w:rFonts w:ascii="Verdana" w:hAnsi="Verdana"/>
          <w:b w:val="0"/>
          <w:sz w:val="20"/>
          <w:lang w:val="pl-PL" w:eastAsia="pl-PL"/>
        </w:rPr>
        <w:lastRenderedPageBreak/>
        <w:t>art. 6 ust. 1 lit. b) RODO – przetwarzanie danych jest niezbędne do zawarcia umowy lub podjęcia działań przed zawarciem umowy (w przypadku umów zawieranych z osobami fizycznymi lub spółkami cywilnymi)</w:t>
      </w:r>
      <w:bookmarkEnd w:id="240"/>
    </w:p>
    <w:p w14:paraId="162E214C"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1"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41"/>
    </w:p>
    <w:p w14:paraId="02C00F85"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2" w:name="_Toc122344818"/>
      <w:r w:rsidRPr="002A6CA3">
        <w:rPr>
          <w:rFonts w:ascii="Verdana" w:hAnsi="Verdana"/>
          <w:b w:val="0"/>
          <w:sz w:val="20"/>
          <w:lang w:val="pl-PL" w:eastAsia="pl-PL"/>
        </w:rPr>
        <w:t>art. 6 ust. 1 lit. f) RODO (prawnie uzasadniony interes Administratora):</w:t>
      </w:r>
      <w:bookmarkEnd w:id="242"/>
    </w:p>
    <w:p w14:paraId="1D20098E"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b w:val="0"/>
          <w:sz w:val="20"/>
          <w:lang w:val="pl-PL" w:eastAsia="pl-PL"/>
        </w:rPr>
      </w:pPr>
      <w:bookmarkStart w:id="243"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43"/>
    </w:p>
    <w:p w14:paraId="711B54D1"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4"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4"/>
    </w:p>
    <w:p w14:paraId="4091CAAA"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5" w:name="_Toc122344821"/>
      <w:r w:rsidRPr="002A6CA3">
        <w:rPr>
          <w:rFonts w:ascii="Verdana" w:hAnsi="Verdana" w:cstheme="minorHAnsi"/>
          <w:b w:val="0"/>
          <w:sz w:val="20"/>
          <w:lang w:val="pl-PL" w:eastAsia="pl-PL"/>
        </w:rPr>
        <w:t>w celu ewentualnego ustalenia, dochodzenia lub obrony przed roszczeniami,</w:t>
      </w:r>
      <w:bookmarkEnd w:id="245"/>
    </w:p>
    <w:p w14:paraId="3418B599"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6" w:name="_Toc122344822"/>
      <w:r w:rsidRPr="002A6CA3">
        <w:rPr>
          <w:rFonts w:ascii="Verdana" w:hAnsi="Verdana" w:cstheme="minorHAnsi"/>
          <w:b w:val="0"/>
          <w:sz w:val="20"/>
          <w:lang w:val="pl-PL" w:eastAsia="pl-PL"/>
        </w:rPr>
        <w:t>w celu ułatwienia komunikacji między podmiotami Grupy Kapitałowej PGE.</w:t>
      </w:r>
      <w:bookmarkEnd w:id="246"/>
    </w:p>
    <w:p w14:paraId="32FB8041"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color w:val="1D1B11" w:themeColor="background2" w:themeShade="1A"/>
          <w:sz w:val="20"/>
          <w:lang w:val="pl-PL" w:eastAsia="pl-PL"/>
        </w:rPr>
      </w:pPr>
      <w:bookmarkStart w:id="247"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47"/>
    </w:p>
    <w:p w14:paraId="75741700" w14:textId="01AF0824"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8"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48"/>
    </w:p>
    <w:p w14:paraId="01A34F98"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9"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49"/>
    </w:p>
    <w:p w14:paraId="71311F9B" w14:textId="21615496"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0"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50"/>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1"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51"/>
    </w:p>
    <w:p w14:paraId="1A461FB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2"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2"/>
    </w:p>
    <w:p w14:paraId="0F3BF60B" w14:textId="309EF042"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3"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53"/>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4" w:name="_Toc122344830"/>
      <w:r w:rsidRPr="002A6CA3">
        <w:rPr>
          <w:rFonts w:ascii="Verdana" w:hAnsi="Verdana"/>
          <w:b w:val="0"/>
          <w:sz w:val="20"/>
          <w:lang w:val="pl-PL" w:eastAsia="pl-PL"/>
        </w:rPr>
        <w:t xml:space="preserve">Przekazywanie danych osobowych poza EOG. Pani/Pana dane osobowe co do zasady nie będą przekazywane poza Europejski Obszar Gospodarczy (dalej: EOG). Mając jednak na uwadze usługi </w:t>
      </w:r>
      <w:r w:rsidRPr="002A6CA3">
        <w:rPr>
          <w:rFonts w:ascii="Verdana" w:hAnsi="Verdana"/>
          <w:b w:val="0"/>
          <w:sz w:val="20"/>
          <w:lang w:val="pl-PL" w:eastAsia="pl-PL"/>
        </w:rPr>
        <w:lastRenderedPageBreak/>
        <w:t>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4"/>
    </w:p>
    <w:p w14:paraId="573D179C" w14:textId="1C97A73E"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5"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55"/>
    </w:p>
    <w:p w14:paraId="5DBF906A" w14:textId="7852693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6"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6"/>
    </w:p>
    <w:p w14:paraId="19141D0F" w14:textId="3CEA3D45"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cstheme="minorHAnsi"/>
          <w:b w:val="0"/>
          <w:sz w:val="20"/>
          <w:lang w:val="pl-PL" w:eastAsia="pl-PL"/>
        </w:rPr>
      </w:pPr>
      <w:bookmarkStart w:id="257"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7"/>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58" w:name="_Toc122344834"/>
      <w:r w:rsidRPr="002A6CA3">
        <w:rPr>
          <w:rFonts w:ascii="Verdana" w:hAnsi="Verdana" w:cstheme="minorHAnsi"/>
          <w:b/>
          <w:caps/>
          <w:kern w:val="28"/>
          <w:sz w:val="20"/>
        </w:rPr>
        <w:t>Klauzula informacyjna dla pracowników/współpracowników/osób trzecich, wskazanych przez Wykonawcę</w:t>
      </w:r>
      <w:bookmarkEnd w:id="258"/>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59"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59"/>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676ACFF1" w:rsidR="00BA4433" w:rsidRPr="002A6CA3" w:rsidRDefault="00BA4433" w:rsidP="00FC2D7F">
      <w:pPr>
        <w:numPr>
          <w:ilvl w:val="0"/>
          <w:numId w:val="75"/>
        </w:numPr>
        <w:spacing w:before="120" w:after="120" w:line="276" w:lineRule="auto"/>
        <w:ind w:right="-283"/>
        <w:rPr>
          <w:rFonts w:ascii="Verdana" w:hAnsi="Verdana" w:cstheme="minorHAnsi"/>
          <w:sz w:val="20"/>
        </w:rPr>
      </w:pPr>
      <w:r w:rsidRPr="002A6CA3">
        <w:rPr>
          <w:rFonts w:ascii="Verdana" w:hAnsi="Verdana" w:cstheme="minorHAnsi"/>
          <w:b/>
          <w:sz w:val="20"/>
        </w:rPr>
        <w:t>Administratorem</w:t>
      </w:r>
      <w:r w:rsidRPr="002A6CA3">
        <w:rPr>
          <w:rFonts w:ascii="Verdana" w:hAnsi="Verdana" w:cstheme="minorHAnsi"/>
          <w:sz w:val="20"/>
        </w:rPr>
        <w:t xml:space="preserve"> Pani/Pana danych osobowych jest </w:t>
      </w:r>
      <w:r w:rsidR="00FC2D7F" w:rsidRPr="00FC2D7F">
        <w:rPr>
          <w:rFonts w:ascii="Verdana" w:hAnsi="Verdana" w:cstheme="minorHAnsi"/>
          <w:sz w:val="20"/>
        </w:rPr>
        <w:t>PGE Energia Ciepła S.A. z siedzibą w Warszawie (00-120) przy ul. Złotej 59</w:t>
      </w:r>
      <w:r w:rsidRPr="002A6CA3">
        <w:rPr>
          <w:rFonts w:ascii="Verdana" w:hAnsi="Verdana" w:cstheme="minorHAnsi"/>
          <w:sz w:val="20"/>
        </w:rPr>
        <w:t xml:space="preserve"> </w:t>
      </w:r>
    </w:p>
    <w:p w14:paraId="0B23EB51" w14:textId="65548EB0" w:rsidR="00BA4433" w:rsidRPr="002A6CA3" w:rsidRDefault="00BA4433" w:rsidP="00FC2D7F">
      <w:pPr>
        <w:numPr>
          <w:ilvl w:val="0"/>
          <w:numId w:val="75"/>
        </w:numPr>
        <w:spacing w:before="120" w:after="120" w:line="276" w:lineRule="auto"/>
        <w:ind w:right="-283"/>
        <w:rPr>
          <w:rFonts w:ascii="Verdana" w:hAnsi="Verdana" w:cstheme="minorHAnsi"/>
          <w:sz w:val="20"/>
        </w:rPr>
      </w:pPr>
      <w:r w:rsidRPr="002A6CA3">
        <w:rPr>
          <w:rFonts w:ascii="Verdana" w:hAnsi="Verdana" w:cstheme="minorHAnsi"/>
          <w:sz w:val="20"/>
        </w:rPr>
        <w:t>W sprawie ochrony Pani/Pana danych osob</w:t>
      </w:r>
      <w:r w:rsidR="00FC2D7F">
        <w:rPr>
          <w:rFonts w:ascii="Verdana" w:hAnsi="Verdana" w:cstheme="minorHAnsi"/>
          <w:sz w:val="20"/>
        </w:rPr>
        <w:t>owych można skontaktować się z</w:t>
      </w:r>
      <w:r w:rsidR="00FC2D7F" w:rsidRPr="00FC2D7F">
        <w:rPr>
          <w:rFonts w:ascii="Verdana" w:hAnsi="Verdana" w:cstheme="minorHAnsi"/>
          <w:sz w:val="20"/>
        </w:rPr>
        <w:tab/>
        <w:t>Inspektorem Ochrony Danych PGE Energia Ciepła S.A.: iod.pgeec@gkpge.pl</w:t>
      </w:r>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1216B8D8"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tj. Stronę Postępowania o udzielnie zamówienia niepublicznego nr [</w:t>
      </w:r>
      <w:r w:rsidR="00FC2D7F" w:rsidRPr="00FC2D7F">
        <w:rPr>
          <w:rFonts w:ascii="Verdana" w:hAnsi="Verdana" w:cstheme="minorHAnsi"/>
          <w:sz w:val="20"/>
        </w:rPr>
        <w:t>POST/PEC/PEC/ZWR/00377/2024</w:t>
      </w:r>
      <w:r w:rsidRPr="002A6CA3">
        <w:rPr>
          <w:rFonts w:ascii="Verdana" w:hAnsi="Verdana" w:cstheme="minorHAnsi"/>
          <w:sz w:val="20"/>
        </w:rPr>
        <w:t>]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lastRenderedPageBreak/>
        <w:t xml:space="preserve">Na  podstawie art. 6 ust 1. lit f) RODO tj. prawnie uzasadnionego interesu Administratora, </w:t>
      </w:r>
    </w:p>
    <w:p w14:paraId="571082E8" w14:textId="2409767B"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D157E">
      <w:pPr>
        <w:numPr>
          <w:ilvl w:val="4"/>
          <w:numId w:val="72"/>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D157E">
      <w:pPr>
        <w:numPr>
          <w:ilvl w:val="0"/>
          <w:numId w:val="75"/>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D157E">
      <w:pPr>
        <w:numPr>
          <w:ilvl w:val="0"/>
          <w:numId w:val="71"/>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52553DB6"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Systemy S.A. </w:t>
      </w:r>
    </w:p>
    <w:p w14:paraId="06518AD0" w14:textId="77777777" w:rsidR="00BA4433" w:rsidRPr="002A6CA3" w:rsidRDefault="00BA4433" w:rsidP="007D157E">
      <w:pPr>
        <w:numPr>
          <w:ilvl w:val="0"/>
          <w:numId w:val="75"/>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w:t>
      </w:r>
      <w:r w:rsidRPr="002A6CA3">
        <w:rPr>
          <w:rFonts w:ascii="Verdana" w:hAnsi="Verdana" w:cstheme="minorHAnsi"/>
          <w:color w:val="000000"/>
          <w:sz w:val="20"/>
        </w:rPr>
        <w:lastRenderedPageBreak/>
        <w:t>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7D157E">
      <w:pPr>
        <w:numPr>
          <w:ilvl w:val="0"/>
          <w:numId w:val="73"/>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0" w:name="_Toc39813090"/>
      <w:bookmarkStart w:id="261" w:name="_Toc122344836"/>
      <w:bookmarkEnd w:id="260"/>
      <w:bookmarkEnd w:id="261"/>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2" w:name="_Toc122344837"/>
      <w:bookmarkEnd w:id="262"/>
    </w:p>
    <w:p w14:paraId="7F901F1D" w14:textId="0512BEFF"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63" w:name="_Toc122344838"/>
      <w:r w:rsidRPr="002A6CA3">
        <w:rPr>
          <w:rFonts w:ascii="Verdana" w:eastAsia="Calibri" w:hAnsi="Verdana" w:cstheme="minorHAnsi"/>
          <w:caps w:val="0"/>
          <w:kern w:val="0"/>
          <w:sz w:val="20"/>
          <w:lang w:val="pl-PL"/>
        </w:rPr>
        <w:t>INNE INFORMACJE</w:t>
      </w:r>
      <w:bookmarkEnd w:id="263"/>
    </w:p>
    <w:p w14:paraId="57069957" w14:textId="77777777" w:rsidR="00B95166"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hAnsi="Verdana" w:cstheme="minorHAnsi"/>
          <w:i/>
          <w:sz w:val="20"/>
        </w:rPr>
      </w:pPr>
      <w:bookmarkStart w:id="264" w:name="_Toc165273929"/>
      <w:bookmarkStart w:id="265" w:name="_Toc165274198"/>
      <w:bookmarkStart w:id="266" w:name="_Toc243294558"/>
      <w:bookmarkStart w:id="267" w:name="_Toc489350408"/>
      <w:bookmarkStart w:id="268" w:name="_Toc515896301"/>
      <w:bookmarkStart w:id="269" w:name="_Toc122344839"/>
      <w:r w:rsidRPr="002A6CA3">
        <w:rPr>
          <w:rFonts w:ascii="Verdana" w:eastAsia="Calibri" w:hAnsi="Verdana" w:cstheme="minorHAnsi"/>
          <w:caps w:val="0"/>
          <w:kern w:val="0"/>
          <w:sz w:val="20"/>
          <w:lang w:val="pl-PL"/>
        </w:rPr>
        <w:t xml:space="preserve">ZAŁĄCZNIKI DO </w:t>
      </w:r>
      <w:bookmarkEnd w:id="264"/>
      <w:bookmarkEnd w:id="265"/>
      <w:bookmarkEnd w:id="266"/>
      <w:bookmarkEnd w:id="267"/>
      <w:bookmarkEnd w:id="268"/>
      <w:r w:rsidR="00904E94" w:rsidRPr="002A6CA3">
        <w:rPr>
          <w:rFonts w:ascii="Verdana" w:eastAsia="Calibri" w:hAnsi="Verdana" w:cstheme="minorHAnsi"/>
          <w:caps w:val="0"/>
          <w:kern w:val="0"/>
          <w:sz w:val="20"/>
          <w:lang w:val="pl-PL"/>
        </w:rPr>
        <w:t>SWZ</w:t>
      </w:r>
      <w:bookmarkEnd w:id="269"/>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6F34F958"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00A1219E">
        <w:rPr>
          <w:rFonts w:ascii="Verdana" w:hAnsi="Verdana" w:cstheme="minorHAnsi"/>
          <w:i/>
          <w:sz w:val="20"/>
        </w:rPr>
        <w:t>Ogólne Warunki Zamówienia (OWZ)</w:t>
      </w:r>
      <w:r w:rsidRPr="002A6CA3">
        <w:rPr>
          <w:rFonts w:ascii="Verdana" w:hAnsi="Verdana" w:cstheme="minorHAnsi"/>
          <w:i/>
          <w:sz w:val="20"/>
        </w:rPr>
        <w:t xml:space="preserve"> </w:t>
      </w:r>
    </w:p>
    <w:p w14:paraId="086403C1" w14:textId="77777777" w:rsidR="00BE386D" w:rsidRPr="001D778B" w:rsidRDefault="00BE386D" w:rsidP="00BE386D">
      <w:pPr>
        <w:tabs>
          <w:tab w:val="left" w:pos="1980"/>
        </w:tabs>
        <w:spacing w:line="240" w:lineRule="auto"/>
        <w:ind w:left="709" w:hanging="283"/>
        <w:rPr>
          <w:rFonts w:ascii="Verdana" w:hAnsi="Verdana" w:cstheme="minorHAnsi"/>
          <w:i/>
          <w:color w:val="FF0000"/>
          <w:sz w:val="20"/>
        </w:rPr>
      </w:pPr>
      <w:r w:rsidRPr="004E198A">
        <w:rPr>
          <w:rFonts w:ascii="Verdana" w:hAnsi="Verdana" w:cstheme="minorHAnsi"/>
          <w:i/>
          <w:sz w:val="20"/>
        </w:rPr>
        <w:t>Załącznik nr 2a – Zamówienie do OWZ - WZÓR</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345A23D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4 – Zobowiązanie podmiotu do oddania zasobów – </w:t>
      </w:r>
      <w:r w:rsidR="00342886">
        <w:rPr>
          <w:rFonts w:ascii="Verdana" w:hAnsi="Verdana" w:cstheme="minorHAnsi"/>
          <w:i/>
          <w:sz w:val="20"/>
        </w:rPr>
        <w:t>Nie dotyczy</w:t>
      </w:r>
    </w:p>
    <w:p w14:paraId="4EA50150" w14:textId="1F1ED63D"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00342886">
        <w:rPr>
          <w:rFonts w:ascii="Verdana" w:hAnsi="Verdana" w:cstheme="minorHAnsi"/>
          <w:i/>
          <w:sz w:val="20"/>
        </w:rPr>
        <w:t>Harmonogram Prac i Płatności</w:t>
      </w:r>
      <w:r w:rsidRPr="002A6CA3">
        <w:rPr>
          <w:rFonts w:ascii="Verdana" w:hAnsi="Verdana" w:cstheme="minorHAnsi"/>
          <w:i/>
          <w:sz w:val="20"/>
        </w:rPr>
        <w:t xml:space="preserve"> </w:t>
      </w:r>
    </w:p>
    <w:p w14:paraId="2B3027D8" w14:textId="0DEABD9A" w:rsidR="0077555C" w:rsidRPr="002A6CA3" w:rsidRDefault="0077555C" w:rsidP="0077555C">
      <w:pPr>
        <w:tabs>
          <w:tab w:val="left" w:pos="1980"/>
        </w:tabs>
        <w:spacing w:line="240" w:lineRule="auto"/>
        <w:ind w:left="709" w:hanging="283"/>
        <w:rPr>
          <w:rFonts w:ascii="Verdana" w:hAnsi="Verdana" w:cstheme="minorHAnsi"/>
          <w:i/>
          <w:sz w:val="20"/>
        </w:rPr>
      </w:pP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0" w:name="_Toc515896302"/>
      <w:bookmarkStart w:id="271" w:name="_Toc122344840"/>
      <w:bookmarkEnd w:id="76"/>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70"/>
      <w:r w:rsidR="002965D7" w:rsidRPr="002A6CA3">
        <w:rPr>
          <w:rFonts w:ascii="Verdana" w:hAnsi="Verdana" w:cstheme="minorHAnsi"/>
          <w:sz w:val="20"/>
          <w:lang w:val="pl-PL"/>
        </w:rPr>
        <w:t xml:space="preserve"> – ODRĘBNY DOKUMENT</w:t>
      </w:r>
      <w:bookmarkEnd w:id="271"/>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0D51FEF7"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2" w:name="_Toc515896303"/>
      <w:bookmarkStart w:id="273"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272"/>
      <w:r w:rsidR="0042251F">
        <w:rPr>
          <w:rFonts w:ascii="Verdana" w:hAnsi="Verdana" w:cstheme="minorHAnsi"/>
          <w:sz w:val="20"/>
          <w:lang w:val="pl-PL"/>
        </w:rPr>
        <w:t>ogólne warunki zamówienia</w:t>
      </w:r>
      <w:r w:rsidR="002965D7" w:rsidRPr="002A6CA3">
        <w:rPr>
          <w:rFonts w:ascii="Verdana" w:hAnsi="Verdana" w:cstheme="minorHAnsi"/>
          <w:sz w:val="20"/>
          <w:lang w:val="pl-PL"/>
        </w:rPr>
        <w:t xml:space="preserve"> – ODRĘBNY DOKUMENT</w:t>
      </w:r>
      <w:bookmarkEnd w:id="273"/>
      <w:r w:rsidR="002965D7" w:rsidRPr="002A6CA3">
        <w:rPr>
          <w:rFonts w:ascii="Verdana" w:hAnsi="Verdana" w:cstheme="minorHAnsi"/>
          <w:sz w:val="20"/>
          <w:lang w:val="pl-PL"/>
        </w:rPr>
        <w:t xml:space="preserve"> </w:t>
      </w:r>
    </w:p>
    <w:p w14:paraId="7008BF31" w14:textId="77777777" w:rsidR="00BE386D" w:rsidRPr="001D778B" w:rsidRDefault="00BE386D" w:rsidP="00BE386D">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BE386D" w:rsidRPr="00CF5364" w14:paraId="629B901B" w14:textId="77777777" w:rsidTr="00121F7A">
        <w:tc>
          <w:tcPr>
            <w:tcW w:w="10352" w:type="dxa"/>
            <w:gridSpan w:val="9"/>
            <w:tcBorders>
              <w:bottom w:val="single" w:sz="4" w:space="0" w:color="auto"/>
            </w:tcBorders>
            <w:shd w:val="clear" w:color="auto" w:fill="BFBFBF"/>
          </w:tcPr>
          <w:p w14:paraId="1A9BB5D6" w14:textId="77777777" w:rsidR="00BE386D" w:rsidRPr="00CF5364" w:rsidRDefault="00BE386D" w:rsidP="00121F7A">
            <w:pPr>
              <w:spacing w:line="240" w:lineRule="auto"/>
              <w:jc w:val="center"/>
              <w:rPr>
                <w:rFonts w:cs="Calibri"/>
                <w:b/>
                <w:szCs w:val="22"/>
              </w:rPr>
            </w:pPr>
            <w:r w:rsidRPr="00CF5364">
              <w:rPr>
                <w:rFonts w:cs="Calibri"/>
                <w:b/>
                <w:szCs w:val="22"/>
              </w:rPr>
              <w:t>Zamawiający</w:t>
            </w:r>
          </w:p>
        </w:tc>
      </w:tr>
      <w:tr w:rsidR="00BE386D" w:rsidRPr="00CF5364" w14:paraId="05B8DB29" w14:textId="77777777" w:rsidTr="00121F7A">
        <w:tc>
          <w:tcPr>
            <w:tcW w:w="5104" w:type="dxa"/>
            <w:gridSpan w:val="4"/>
            <w:tcBorders>
              <w:right w:val="nil"/>
            </w:tcBorders>
          </w:tcPr>
          <w:p w14:paraId="2F0D12D4" w14:textId="77777777" w:rsidR="00BE386D" w:rsidRPr="0042251F" w:rsidRDefault="00BE386D" w:rsidP="00121F7A">
            <w:pPr>
              <w:spacing w:line="240" w:lineRule="auto"/>
              <w:jc w:val="left"/>
              <w:rPr>
                <w:rFonts w:cs="Calibri"/>
                <w:szCs w:val="22"/>
              </w:rPr>
            </w:pPr>
            <w:r w:rsidRPr="0042251F">
              <w:rPr>
                <w:rFonts w:cs="Calibri"/>
                <w:szCs w:val="22"/>
              </w:rPr>
              <w:t>Oddział Elektrociepłownia w Gorzowie Wielkopolskim</w:t>
            </w:r>
          </w:p>
          <w:p w14:paraId="23982A5B" w14:textId="77777777" w:rsidR="00BE386D" w:rsidRPr="0042251F" w:rsidRDefault="00BE386D" w:rsidP="00121F7A">
            <w:pPr>
              <w:spacing w:line="240" w:lineRule="auto"/>
              <w:jc w:val="left"/>
              <w:rPr>
                <w:rFonts w:cs="Calibri"/>
                <w:szCs w:val="22"/>
              </w:rPr>
            </w:pPr>
            <w:r w:rsidRPr="0042251F">
              <w:rPr>
                <w:rFonts w:cs="Calibri"/>
                <w:szCs w:val="22"/>
              </w:rPr>
              <w:t>ul. Energetyków 6, 66-400 Gorzów Wielkopolski</w:t>
            </w:r>
          </w:p>
          <w:p w14:paraId="038C05AD" w14:textId="47EF62AA" w:rsidR="00BE386D" w:rsidRPr="0042251F" w:rsidRDefault="00BE386D" w:rsidP="00121F7A">
            <w:pPr>
              <w:spacing w:line="240" w:lineRule="auto"/>
              <w:jc w:val="left"/>
              <w:rPr>
                <w:rFonts w:cs="Calibri"/>
                <w:szCs w:val="22"/>
              </w:rPr>
            </w:pPr>
          </w:p>
        </w:tc>
        <w:tc>
          <w:tcPr>
            <w:tcW w:w="5248" w:type="dxa"/>
            <w:gridSpan w:val="5"/>
            <w:tcBorders>
              <w:left w:val="nil"/>
            </w:tcBorders>
          </w:tcPr>
          <w:p w14:paraId="2DC27D17" w14:textId="77777777" w:rsidR="00BE386D" w:rsidRPr="0042251F" w:rsidRDefault="00BE386D" w:rsidP="00121F7A">
            <w:pPr>
              <w:autoSpaceDE w:val="0"/>
              <w:autoSpaceDN w:val="0"/>
              <w:adjustRightInd w:val="0"/>
              <w:spacing w:line="240" w:lineRule="auto"/>
              <w:ind w:left="1305"/>
              <w:jc w:val="left"/>
              <w:rPr>
                <w:rFonts w:cs="Calibri"/>
                <w:szCs w:val="22"/>
              </w:rPr>
            </w:pPr>
            <w:r w:rsidRPr="0042251F">
              <w:rPr>
                <w:rFonts w:cs="Calibri"/>
                <w:szCs w:val="22"/>
              </w:rPr>
              <w:t>NIP:PL6420000642</w:t>
            </w:r>
          </w:p>
          <w:p w14:paraId="642F4D64" w14:textId="5E0D3B09" w:rsidR="00BE386D" w:rsidRPr="00CF5364" w:rsidRDefault="00BE386D" w:rsidP="00121F7A">
            <w:pPr>
              <w:autoSpaceDE w:val="0"/>
              <w:autoSpaceDN w:val="0"/>
              <w:adjustRightInd w:val="0"/>
              <w:spacing w:line="240" w:lineRule="auto"/>
              <w:ind w:left="1305"/>
              <w:jc w:val="left"/>
              <w:rPr>
                <w:rFonts w:cs="Calibri"/>
                <w:szCs w:val="22"/>
              </w:rPr>
            </w:pPr>
          </w:p>
        </w:tc>
      </w:tr>
      <w:tr w:rsidR="00BE386D" w:rsidRPr="00CF5364" w14:paraId="18F92325" w14:textId="77777777" w:rsidTr="00121F7A">
        <w:tc>
          <w:tcPr>
            <w:tcW w:w="10352" w:type="dxa"/>
            <w:gridSpan w:val="9"/>
            <w:shd w:val="clear" w:color="auto" w:fill="BFBFBF"/>
          </w:tcPr>
          <w:p w14:paraId="1FBC619A" w14:textId="77777777" w:rsidR="00BE386D" w:rsidRPr="0042251F" w:rsidRDefault="00BE386D" w:rsidP="00121F7A">
            <w:pPr>
              <w:spacing w:line="240" w:lineRule="auto"/>
              <w:jc w:val="center"/>
              <w:rPr>
                <w:rFonts w:cs="Calibri"/>
                <w:b/>
                <w:szCs w:val="22"/>
              </w:rPr>
            </w:pPr>
            <w:r w:rsidRPr="0042251F">
              <w:rPr>
                <w:rFonts w:cs="Calibri"/>
                <w:b/>
                <w:szCs w:val="22"/>
              </w:rPr>
              <w:t>Adres dostawy/Miejsce wykonania</w:t>
            </w:r>
          </w:p>
        </w:tc>
      </w:tr>
      <w:tr w:rsidR="00BE386D" w:rsidRPr="00CF5364" w14:paraId="5579A1C9" w14:textId="77777777" w:rsidTr="00121F7A">
        <w:tc>
          <w:tcPr>
            <w:tcW w:w="10352" w:type="dxa"/>
            <w:gridSpan w:val="9"/>
          </w:tcPr>
          <w:p w14:paraId="187AF13E" w14:textId="77777777" w:rsidR="00BE386D" w:rsidRPr="0042251F" w:rsidRDefault="00BE386D" w:rsidP="00121F7A">
            <w:pPr>
              <w:spacing w:line="240" w:lineRule="auto"/>
              <w:jc w:val="left"/>
              <w:rPr>
                <w:rFonts w:cs="Calibri"/>
                <w:szCs w:val="22"/>
              </w:rPr>
            </w:pPr>
            <w:r w:rsidRPr="0042251F">
              <w:rPr>
                <w:rFonts w:cs="Calibri"/>
                <w:szCs w:val="22"/>
              </w:rPr>
              <w:t>PGE Energia Ciepła S.A. Oddział Elektrociepłownia w Gorzowie Wielkopolskim</w:t>
            </w:r>
          </w:p>
          <w:p w14:paraId="3F85926B" w14:textId="77777777" w:rsidR="00BE386D" w:rsidRPr="0042251F" w:rsidRDefault="00BE386D" w:rsidP="00121F7A">
            <w:pPr>
              <w:spacing w:line="240" w:lineRule="auto"/>
              <w:jc w:val="left"/>
              <w:rPr>
                <w:rFonts w:cs="Calibri"/>
                <w:szCs w:val="22"/>
              </w:rPr>
            </w:pPr>
            <w:r w:rsidRPr="0042251F">
              <w:rPr>
                <w:rFonts w:cs="Calibri"/>
                <w:szCs w:val="22"/>
              </w:rPr>
              <w:t>ul. Energetyków 6, 66-400 Gorzów Wielkopolski</w:t>
            </w:r>
          </w:p>
          <w:p w14:paraId="48ED5F9B" w14:textId="2D439157" w:rsidR="00BE386D" w:rsidRPr="0042251F" w:rsidRDefault="00BE386D" w:rsidP="00121F7A">
            <w:pPr>
              <w:spacing w:line="240" w:lineRule="auto"/>
              <w:jc w:val="left"/>
              <w:rPr>
                <w:rFonts w:cs="Calibri"/>
                <w:szCs w:val="22"/>
              </w:rPr>
            </w:pPr>
          </w:p>
        </w:tc>
      </w:tr>
      <w:tr w:rsidR="00BE386D" w:rsidRPr="00CF5364" w14:paraId="654C042F" w14:textId="77777777" w:rsidTr="00121F7A">
        <w:tc>
          <w:tcPr>
            <w:tcW w:w="10352" w:type="dxa"/>
            <w:gridSpan w:val="9"/>
            <w:shd w:val="clear" w:color="auto" w:fill="BFBFBF"/>
          </w:tcPr>
          <w:p w14:paraId="36408C1D" w14:textId="77777777" w:rsidR="00BE386D" w:rsidRPr="00CF5364" w:rsidRDefault="00BE386D" w:rsidP="00121F7A">
            <w:pPr>
              <w:spacing w:line="240" w:lineRule="auto"/>
              <w:jc w:val="center"/>
              <w:rPr>
                <w:rFonts w:cs="Calibri"/>
                <w:b/>
                <w:szCs w:val="22"/>
              </w:rPr>
            </w:pPr>
            <w:r w:rsidRPr="00CF5364">
              <w:rPr>
                <w:rFonts w:cs="Calibri"/>
                <w:b/>
                <w:szCs w:val="22"/>
              </w:rPr>
              <w:t>Dostawca/Wykonawca</w:t>
            </w:r>
          </w:p>
        </w:tc>
      </w:tr>
      <w:tr w:rsidR="00BE386D" w:rsidRPr="00CF5364" w14:paraId="0625B8E6" w14:textId="77777777" w:rsidTr="00121F7A">
        <w:tc>
          <w:tcPr>
            <w:tcW w:w="5104" w:type="dxa"/>
            <w:gridSpan w:val="4"/>
          </w:tcPr>
          <w:p w14:paraId="30495C23"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Nazwa Wykonawcy</w:t>
            </w:r>
          </w:p>
          <w:p w14:paraId="0960751F" w14:textId="77777777" w:rsidR="00BE386D" w:rsidRPr="00CF5364" w:rsidRDefault="00BE386D" w:rsidP="00121F7A">
            <w:pPr>
              <w:tabs>
                <w:tab w:val="left" w:pos="1320"/>
              </w:tabs>
              <w:spacing w:line="240" w:lineRule="auto"/>
              <w:jc w:val="left"/>
              <w:rPr>
                <w:rFonts w:cs="Calibri"/>
                <w:szCs w:val="22"/>
              </w:rPr>
            </w:pPr>
          </w:p>
          <w:p w14:paraId="5479E7E6" w14:textId="77777777" w:rsidR="00BE386D" w:rsidRPr="00CF5364" w:rsidRDefault="00BE386D" w:rsidP="00121F7A">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63C240E3"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NIP:</w:t>
            </w:r>
          </w:p>
          <w:p w14:paraId="2E40389B" w14:textId="77777777" w:rsidR="00BE386D" w:rsidRPr="00CF5364" w:rsidRDefault="00BE386D" w:rsidP="00121F7A">
            <w:pPr>
              <w:autoSpaceDE w:val="0"/>
              <w:autoSpaceDN w:val="0"/>
              <w:adjustRightInd w:val="0"/>
              <w:spacing w:line="240" w:lineRule="auto"/>
              <w:ind w:left="1305"/>
              <w:jc w:val="left"/>
              <w:rPr>
                <w:rFonts w:cs="Calibri"/>
                <w:szCs w:val="22"/>
              </w:rPr>
            </w:pPr>
          </w:p>
          <w:p w14:paraId="70C85A9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T:</w:t>
            </w:r>
          </w:p>
          <w:p w14:paraId="51491DB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NR DOSTAWCY/</w:t>
            </w:r>
          </w:p>
          <w:p w14:paraId="7D06BA4B" w14:textId="77777777" w:rsidR="00BE386D" w:rsidRPr="00CF5364" w:rsidRDefault="00BE386D" w:rsidP="00121F7A">
            <w:pPr>
              <w:spacing w:line="240" w:lineRule="auto"/>
              <w:ind w:left="1305"/>
              <w:jc w:val="left"/>
              <w:rPr>
                <w:rFonts w:cs="Calibri"/>
                <w:szCs w:val="22"/>
              </w:rPr>
            </w:pPr>
            <w:r w:rsidRPr="00CF5364">
              <w:rPr>
                <w:rFonts w:cs="Calibri"/>
                <w:szCs w:val="22"/>
              </w:rPr>
              <w:t>WYKONAWCY:</w:t>
            </w:r>
          </w:p>
        </w:tc>
      </w:tr>
      <w:tr w:rsidR="00BE386D" w:rsidRPr="00CF5364" w14:paraId="070B16BE" w14:textId="77777777" w:rsidTr="00121F7A">
        <w:tc>
          <w:tcPr>
            <w:tcW w:w="2757" w:type="dxa"/>
            <w:gridSpan w:val="2"/>
            <w:shd w:val="clear" w:color="auto" w:fill="BFBFBF"/>
          </w:tcPr>
          <w:p w14:paraId="70330786" w14:textId="77777777" w:rsidR="00BE386D" w:rsidRPr="00CF5364" w:rsidRDefault="00BE386D" w:rsidP="00121F7A">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70B493D1" w14:textId="77777777" w:rsidR="00BE386D" w:rsidRPr="00CF5364" w:rsidRDefault="00BE386D" w:rsidP="00121F7A">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5A97A7BE" w14:textId="77777777" w:rsidR="00BE386D" w:rsidRPr="00CF5364" w:rsidRDefault="00BE386D" w:rsidP="00121F7A">
            <w:pPr>
              <w:spacing w:line="240" w:lineRule="auto"/>
              <w:jc w:val="center"/>
              <w:rPr>
                <w:rFonts w:cs="Calibri"/>
                <w:b/>
                <w:szCs w:val="22"/>
              </w:rPr>
            </w:pPr>
            <w:r w:rsidRPr="00CF5364">
              <w:rPr>
                <w:rFonts w:cs="Calibri"/>
                <w:b/>
                <w:szCs w:val="22"/>
              </w:rPr>
              <w:t>Prowadzący</w:t>
            </w:r>
          </w:p>
        </w:tc>
      </w:tr>
      <w:tr w:rsidR="00BE386D" w:rsidRPr="00CF5364" w14:paraId="6C48DFE5" w14:textId="77777777" w:rsidTr="00121F7A">
        <w:tc>
          <w:tcPr>
            <w:tcW w:w="2757" w:type="dxa"/>
            <w:gridSpan w:val="2"/>
          </w:tcPr>
          <w:p w14:paraId="4F742E05" w14:textId="77777777" w:rsidR="00BE386D" w:rsidRPr="00CF5364" w:rsidRDefault="00BE386D" w:rsidP="00121F7A">
            <w:pPr>
              <w:spacing w:line="240" w:lineRule="auto"/>
              <w:jc w:val="left"/>
              <w:rPr>
                <w:rFonts w:cs="Calibri"/>
                <w:szCs w:val="22"/>
              </w:rPr>
            </w:pPr>
          </w:p>
        </w:tc>
        <w:tc>
          <w:tcPr>
            <w:tcW w:w="2347" w:type="dxa"/>
            <w:gridSpan w:val="2"/>
          </w:tcPr>
          <w:p w14:paraId="37165C18" w14:textId="77777777" w:rsidR="00BE386D" w:rsidRPr="00CF5364" w:rsidRDefault="00BE386D" w:rsidP="00121F7A">
            <w:pPr>
              <w:spacing w:line="240" w:lineRule="auto"/>
              <w:jc w:val="left"/>
              <w:rPr>
                <w:rFonts w:cs="Calibri"/>
                <w:szCs w:val="22"/>
              </w:rPr>
            </w:pPr>
          </w:p>
        </w:tc>
        <w:tc>
          <w:tcPr>
            <w:tcW w:w="5248" w:type="dxa"/>
            <w:gridSpan w:val="5"/>
            <w:vMerge w:val="restart"/>
          </w:tcPr>
          <w:p w14:paraId="6FD7DC3B" w14:textId="77777777" w:rsidR="00BE386D" w:rsidRPr="00CF5364" w:rsidRDefault="00BE386D" w:rsidP="00121F7A">
            <w:pPr>
              <w:spacing w:line="240" w:lineRule="auto"/>
              <w:jc w:val="left"/>
              <w:rPr>
                <w:rFonts w:cs="Calibri"/>
                <w:szCs w:val="22"/>
              </w:rPr>
            </w:pPr>
            <w:r w:rsidRPr="00CF5364">
              <w:rPr>
                <w:rFonts w:cs="Calibri"/>
                <w:szCs w:val="22"/>
              </w:rPr>
              <w:t>Imię Nazwisko</w:t>
            </w:r>
          </w:p>
          <w:p w14:paraId="4728C9A1" w14:textId="77777777" w:rsidR="00BE386D" w:rsidRPr="00CF5364" w:rsidRDefault="00BE386D" w:rsidP="00121F7A">
            <w:pPr>
              <w:spacing w:line="240" w:lineRule="auto"/>
              <w:jc w:val="left"/>
              <w:rPr>
                <w:rFonts w:cs="Calibri"/>
                <w:szCs w:val="22"/>
              </w:rPr>
            </w:pPr>
            <w:r w:rsidRPr="00CF5364">
              <w:rPr>
                <w:rFonts w:cs="Calibri"/>
                <w:szCs w:val="22"/>
              </w:rPr>
              <w:t>E-mail:</w:t>
            </w:r>
          </w:p>
          <w:p w14:paraId="02CC0B9F"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T:</w:t>
            </w:r>
          </w:p>
          <w:p w14:paraId="68E675FA" w14:textId="77777777" w:rsidR="00BE386D" w:rsidRPr="00CF5364" w:rsidRDefault="00BE386D" w:rsidP="00121F7A">
            <w:pPr>
              <w:spacing w:line="240" w:lineRule="auto"/>
              <w:jc w:val="left"/>
              <w:rPr>
                <w:rFonts w:cs="Calibri"/>
                <w:szCs w:val="22"/>
              </w:rPr>
            </w:pPr>
            <w:r w:rsidRPr="00CF5364">
              <w:rPr>
                <w:rFonts w:cs="Calibri"/>
                <w:szCs w:val="22"/>
              </w:rPr>
              <w:t>F:</w:t>
            </w:r>
          </w:p>
        </w:tc>
      </w:tr>
      <w:tr w:rsidR="00BE386D" w:rsidRPr="00CF5364" w14:paraId="03ECE8EC" w14:textId="77777777" w:rsidTr="00121F7A">
        <w:tc>
          <w:tcPr>
            <w:tcW w:w="2757" w:type="dxa"/>
            <w:gridSpan w:val="2"/>
            <w:shd w:val="clear" w:color="auto" w:fill="BFBFBF"/>
          </w:tcPr>
          <w:p w14:paraId="42C2507F" w14:textId="77777777" w:rsidR="00BE386D" w:rsidRPr="00CF5364" w:rsidRDefault="00BE386D" w:rsidP="00121F7A">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96FF2A" w14:textId="77777777" w:rsidR="00BE386D" w:rsidRPr="00CF5364" w:rsidRDefault="00BE386D" w:rsidP="00121F7A">
            <w:pPr>
              <w:spacing w:line="240" w:lineRule="auto"/>
              <w:jc w:val="center"/>
              <w:rPr>
                <w:rFonts w:cs="Calibri"/>
                <w:b/>
                <w:szCs w:val="22"/>
              </w:rPr>
            </w:pPr>
            <w:r w:rsidRPr="00CF5364">
              <w:rPr>
                <w:rFonts w:cs="Calibri"/>
                <w:b/>
                <w:szCs w:val="22"/>
              </w:rPr>
              <w:t>Data wystawienia</w:t>
            </w:r>
          </w:p>
        </w:tc>
        <w:tc>
          <w:tcPr>
            <w:tcW w:w="5248" w:type="dxa"/>
            <w:gridSpan w:val="5"/>
            <w:vMerge/>
          </w:tcPr>
          <w:p w14:paraId="42C7BEBB" w14:textId="77777777" w:rsidR="00BE386D" w:rsidRPr="00CF5364" w:rsidRDefault="00BE386D" w:rsidP="00121F7A">
            <w:pPr>
              <w:spacing w:line="240" w:lineRule="auto"/>
              <w:jc w:val="left"/>
              <w:rPr>
                <w:rFonts w:cs="Calibri"/>
                <w:szCs w:val="22"/>
              </w:rPr>
            </w:pPr>
          </w:p>
        </w:tc>
      </w:tr>
      <w:tr w:rsidR="00BE386D" w:rsidRPr="00CF5364" w14:paraId="6751E4D8" w14:textId="77777777" w:rsidTr="00121F7A">
        <w:tc>
          <w:tcPr>
            <w:tcW w:w="2757" w:type="dxa"/>
            <w:gridSpan w:val="2"/>
          </w:tcPr>
          <w:p w14:paraId="32B0692C" w14:textId="77777777" w:rsidR="00BE386D" w:rsidRPr="00CF5364" w:rsidRDefault="00BE386D" w:rsidP="00121F7A">
            <w:pPr>
              <w:spacing w:line="240" w:lineRule="auto"/>
              <w:jc w:val="left"/>
              <w:rPr>
                <w:rFonts w:cs="Calibri"/>
                <w:szCs w:val="22"/>
              </w:rPr>
            </w:pPr>
          </w:p>
        </w:tc>
        <w:tc>
          <w:tcPr>
            <w:tcW w:w="2347" w:type="dxa"/>
            <w:gridSpan w:val="2"/>
          </w:tcPr>
          <w:p w14:paraId="34BF82BE" w14:textId="77777777" w:rsidR="00BE386D" w:rsidRPr="00CF5364" w:rsidRDefault="00BE386D" w:rsidP="00121F7A">
            <w:pPr>
              <w:spacing w:line="240" w:lineRule="auto"/>
              <w:jc w:val="left"/>
              <w:rPr>
                <w:rFonts w:cs="Calibri"/>
                <w:szCs w:val="22"/>
              </w:rPr>
            </w:pPr>
          </w:p>
        </w:tc>
        <w:tc>
          <w:tcPr>
            <w:tcW w:w="5248" w:type="dxa"/>
            <w:gridSpan w:val="5"/>
            <w:vMerge/>
          </w:tcPr>
          <w:p w14:paraId="320790FC" w14:textId="77777777" w:rsidR="00BE386D" w:rsidRPr="00CF5364" w:rsidRDefault="00BE386D" w:rsidP="00121F7A">
            <w:pPr>
              <w:spacing w:line="240" w:lineRule="auto"/>
              <w:jc w:val="left"/>
              <w:rPr>
                <w:rFonts w:cs="Calibri"/>
                <w:szCs w:val="22"/>
              </w:rPr>
            </w:pPr>
          </w:p>
        </w:tc>
      </w:tr>
      <w:tr w:rsidR="00BE386D" w:rsidRPr="00CF5364" w14:paraId="30D97F6B" w14:textId="77777777" w:rsidTr="00121F7A">
        <w:tc>
          <w:tcPr>
            <w:tcW w:w="5104" w:type="dxa"/>
            <w:gridSpan w:val="4"/>
            <w:shd w:val="clear" w:color="auto" w:fill="BFBFBF"/>
          </w:tcPr>
          <w:p w14:paraId="4BC50F61" w14:textId="77777777" w:rsidR="00BE386D" w:rsidRPr="00CF5364" w:rsidRDefault="00BE386D" w:rsidP="00121F7A">
            <w:pPr>
              <w:spacing w:line="240" w:lineRule="auto"/>
              <w:jc w:val="center"/>
              <w:rPr>
                <w:rFonts w:cs="Calibri"/>
                <w:b/>
                <w:szCs w:val="22"/>
              </w:rPr>
            </w:pPr>
            <w:r w:rsidRPr="00CF5364">
              <w:rPr>
                <w:rFonts w:cs="Calibri"/>
                <w:b/>
                <w:szCs w:val="22"/>
              </w:rPr>
              <w:t>Warunki płatności</w:t>
            </w:r>
          </w:p>
        </w:tc>
        <w:tc>
          <w:tcPr>
            <w:tcW w:w="5248" w:type="dxa"/>
            <w:gridSpan w:val="5"/>
            <w:vMerge/>
          </w:tcPr>
          <w:p w14:paraId="61EBDF11" w14:textId="77777777" w:rsidR="00BE386D" w:rsidRPr="00CF5364" w:rsidRDefault="00BE386D" w:rsidP="00121F7A">
            <w:pPr>
              <w:spacing w:line="240" w:lineRule="auto"/>
              <w:jc w:val="left"/>
              <w:rPr>
                <w:rFonts w:cs="Calibri"/>
                <w:szCs w:val="22"/>
              </w:rPr>
            </w:pPr>
          </w:p>
        </w:tc>
      </w:tr>
      <w:tr w:rsidR="00BE386D" w:rsidRPr="00CF5364" w14:paraId="3CE5154E" w14:textId="77777777" w:rsidTr="00121F7A">
        <w:tc>
          <w:tcPr>
            <w:tcW w:w="5104" w:type="dxa"/>
            <w:gridSpan w:val="4"/>
            <w:tcBorders>
              <w:bottom w:val="single" w:sz="4" w:space="0" w:color="auto"/>
            </w:tcBorders>
          </w:tcPr>
          <w:p w14:paraId="22FA0975" w14:textId="77777777" w:rsidR="00BE386D" w:rsidRPr="00CF5364" w:rsidRDefault="00BE386D" w:rsidP="00121F7A">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6D49A252" w14:textId="77777777" w:rsidR="00BE386D" w:rsidRPr="00CF5364" w:rsidRDefault="00BE386D" w:rsidP="00121F7A">
            <w:pPr>
              <w:spacing w:line="240" w:lineRule="auto"/>
              <w:jc w:val="left"/>
              <w:rPr>
                <w:rFonts w:cs="Calibri"/>
                <w:szCs w:val="22"/>
              </w:rPr>
            </w:pPr>
          </w:p>
        </w:tc>
      </w:tr>
      <w:tr w:rsidR="00BE386D" w:rsidRPr="00CF5364" w14:paraId="04F861B7" w14:textId="77777777" w:rsidTr="00121F7A">
        <w:tc>
          <w:tcPr>
            <w:tcW w:w="5104" w:type="dxa"/>
            <w:gridSpan w:val="4"/>
            <w:tcBorders>
              <w:left w:val="nil"/>
              <w:bottom w:val="nil"/>
              <w:right w:val="nil"/>
            </w:tcBorders>
          </w:tcPr>
          <w:p w14:paraId="3B6F325E" w14:textId="77777777" w:rsidR="00BE386D" w:rsidRPr="00CF5364" w:rsidRDefault="00BE386D" w:rsidP="00121F7A">
            <w:pPr>
              <w:spacing w:line="240" w:lineRule="auto"/>
              <w:jc w:val="left"/>
              <w:rPr>
                <w:rFonts w:cs="Calibri"/>
                <w:szCs w:val="22"/>
              </w:rPr>
            </w:pPr>
          </w:p>
        </w:tc>
        <w:tc>
          <w:tcPr>
            <w:tcW w:w="5248" w:type="dxa"/>
            <w:gridSpan w:val="5"/>
            <w:tcBorders>
              <w:left w:val="nil"/>
              <w:bottom w:val="nil"/>
              <w:right w:val="nil"/>
            </w:tcBorders>
          </w:tcPr>
          <w:p w14:paraId="33EC229B" w14:textId="77777777" w:rsidR="00BE386D" w:rsidRPr="00CF5364" w:rsidRDefault="00BE386D" w:rsidP="00121F7A">
            <w:pPr>
              <w:spacing w:line="240" w:lineRule="auto"/>
              <w:jc w:val="left"/>
              <w:rPr>
                <w:rFonts w:cs="Calibri"/>
                <w:szCs w:val="22"/>
              </w:rPr>
            </w:pPr>
          </w:p>
        </w:tc>
      </w:tr>
      <w:tr w:rsidR="00BE386D" w:rsidRPr="00CF5364" w14:paraId="10E66CDD" w14:textId="77777777" w:rsidTr="00121F7A">
        <w:tc>
          <w:tcPr>
            <w:tcW w:w="10352" w:type="dxa"/>
            <w:gridSpan w:val="9"/>
            <w:tcBorders>
              <w:top w:val="nil"/>
              <w:left w:val="nil"/>
              <w:bottom w:val="nil"/>
              <w:right w:val="nil"/>
            </w:tcBorders>
          </w:tcPr>
          <w:p w14:paraId="47C94EF2" w14:textId="77777777" w:rsidR="00BE386D" w:rsidRPr="00CF5364" w:rsidRDefault="00BE386D" w:rsidP="00121F7A">
            <w:pPr>
              <w:spacing w:line="240" w:lineRule="auto"/>
              <w:jc w:val="center"/>
              <w:rPr>
                <w:rFonts w:cs="Calibri"/>
                <w:szCs w:val="22"/>
              </w:rPr>
            </w:pPr>
            <w:r w:rsidRPr="00CF5364">
              <w:rPr>
                <w:rFonts w:cs="Calibri"/>
                <w:b/>
                <w:szCs w:val="22"/>
              </w:rPr>
              <w:t>ZAMÓWIENIE NR: 4………</w:t>
            </w:r>
          </w:p>
        </w:tc>
      </w:tr>
      <w:tr w:rsidR="00BE386D" w:rsidRPr="00CF5364" w14:paraId="79C273C9" w14:textId="77777777" w:rsidTr="00121F7A">
        <w:tc>
          <w:tcPr>
            <w:tcW w:w="5104" w:type="dxa"/>
            <w:gridSpan w:val="4"/>
            <w:tcBorders>
              <w:top w:val="nil"/>
              <w:left w:val="nil"/>
              <w:right w:val="nil"/>
            </w:tcBorders>
          </w:tcPr>
          <w:p w14:paraId="72EB10AE" w14:textId="77777777" w:rsidR="00BE386D" w:rsidRPr="00CF5364" w:rsidRDefault="00BE386D" w:rsidP="00121F7A">
            <w:pPr>
              <w:spacing w:line="240" w:lineRule="auto"/>
              <w:jc w:val="left"/>
              <w:rPr>
                <w:rFonts w:cs="Calibri"/>
                <w:szCs w:val="22"/>
              </w:rPr>
            </w:pPr>
          </w:p>
        </w:tc>
        <w:tc>
          <w:tcPr>
            <w:tcW w:w="5248" w:type="dxa"/>
            <w:gridSpan w:val="5"/>
            <w:tcBorders>
              <w:top w:val="nil"/>
              <w:left w:val="nil"/>
              <w:right w:val="nil"/>
            </w:tcBorders>
          </w:tcPr>
          <w:p w14:paraId="3EEBDE78" w14:textId="77777777" w:rsidR="00BE386D" w:rsidRPr="00CF5364" w:rsidRDefault="00BE386D" w:rsidP="00121F7A">
            <w:pPr>
              <w:spacing w:line="240" w:lineRule="auto"/>
              <w:jc w:val="left"/>
              <w:rPr>
                <w:rFonts w:cs="Calibri"/>
                <w:szCs w:val="22"/>
              </w:rPr>
            </w:pPr>
          </w:p>
        </w:tc>
      </w:tr>
      <w:tr w:rsidR="00BE386D" w:rsidRPr="00CF5364" w14:paraId="3F137DDB" w14:textId="77777777" w:rsidTr="00121F7A">
        <w:tc>
          <w:tcPr>
            <w:tcW w:w="426" w:type="dxa"/>
            <w:vMerge w:val="restart"/>
            <w:shd w:val="clear" w:color="auto" w:fill="BFBFBF"/>
          </w:tcPr>
          <w:p w14:paraId="33E0F030" w14:textId="77777777" w:rsidR="00BE386D" w:rsidRPr="00CF5364" w:rsidRDefault="00BE386D" w:rsidP="00121F7A">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576B392D" w14:textId="77777777" w:rsidR="00BE386D" w:rsidRPr="00CF5364" w:rsidRDefault="00BE386D" w:rsidP="00121F7A">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477D6816" w14:textId="77777777" w:rsidR="00BE386D" w:rsidRPr="00CF5364" w:rsidRDefault="00BE386D" w:rsidP="00121F7A">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310EEDAF" w14:textId="77777777" w:rsidR="00BE386D" w:rsidRPr="00CF5364" w:rsidRDefault="00BE386D" w:rsidP="00121F7A">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24C11650" w14:textId="77777777" w:rsidR="00BE386D" w:rsidRPr="00CF5364" w:rsidRDefault="00BE386D" w:rsidP="00121F7A">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1E81B655" w14:textId="77777777" w:rsidR="00BE386D" w:rsidRPr="00CF5364" w:rsidRDefault="00BE386D" w:rsidP="00121F7A">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713CA85A" w14:textId="77777777" w:rsidR="00BE386D" w:rsidRPr="00CF5364" w:rsidRDefault="00BE386D" w:rsidP="00121F7A">
            <w:pPr>
              <w:spacing w:line="240" w:lineRule="auto"/>
              <w:jc w:val="center"/>
              <w:rPr>
                <w:rFonts w:cs="Calibri"/>
                <w:b/>
                <w:szCs w:val="22"/>
              </w:rPr>
            </w:pPr>
            <w:r w:rsidRPr="00CF5364">
              <w:rPr>
                <w:rFonts w:cs="Calibri"/>
                <w:b/>
                <w:szCs w:val="22"/>
              </w:rPr>
              <w:t>Waluta</w:t>
            </w:r>
          </w:p>
        </w:tc>
      </w:tr>
      <w:tr w:rsidR="00BE386D" w:rsidRPr="00CF5364" w14:paraId="7EFD8C5E" w14:textId="77777777" w:rsidTr="00121F7A">
        <w:tc>
          <w:tcPr>
            <w:tcW w:w="426" w:type="dxa"/>
            <w:vMerge/>
            <w:shd w:val="clear" w:color="auto" w:fill="BFBFBF"/>
          </w:tcPr>
          <w:p w14:paraId="69D00975" w14:textId="77777777" w:rsidR="00BE386D" w:rsidRPr="00CF5364" w:rsidRDefault="00BE386D" w:rsidP="00121F7A">
            <w:pPr>
              <w:spacing w:line="240" w:lineRule="auto"/>
              <w:jc w:val="center"/>
              <w:rPr>
                <w:rFonts w:cs="Calibri"/>
                <w:b/>
                <w:szCs w:val="22"/>
              </w:rPr>
            </w:pPr>
          </w:p>
        </w:tc>
        <w:tc>
          <w:tcPr>
            <w:tcW w:w="2693" w:type="dxa"/>
            <w:gridSpan w:val="2"/>
            <w:shd w:val="clear" w:color="auto" w:fill="BFBFBF"/>
          </w:tcPr>
          <w:p w14:paraId="6D07B19B" w14:textId="77777777" w:rsidR="00BE386D" w:rsidRPr="00CF5364" w:rsidRDefault="00BE386D" w:rsidP="00121F7A">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5B357AEC" w14:textId="77777777" w:rsidR="00BE386D" w:rsidRPr="00CF5364" w:rsidRDefault="00BE386D" w:rsidP="00121F7A">
            <w:pPr>
              <w:spacing w:line="240" w:lineRule="auto"/>
              <w:jc w:val="center"/>
              <w:rPr>
                <w:rFonts w:cs="Calibri"/>
                <w:b/>
                <w:szCs w:val="22"/>
              </w:rPr>
            </w:pPr>
          </w:p>
        </w:tc>
        <w:tc>
          <w:tcPr>
            <w:tcW w:w="580" w:type="dxa"/>
            <w:vMerge/>
            <w:shd w:val="clear" w:color="auto" w:fill="BFBFBF"/>
          </w:tcPr>
          <w:p w14:paraId="2DB99411" w14:textId="77777777" w:rsidR="00BE386D" w:rsidRPr="00CF5364" w:rsidRDefault="00BE386D" w:rsidP="00121F7A">
            <w:pPr>
              <w:spacing w:line="240" w:lineRule="auto"/>
              <w:jc w:val="center"/>
              <w:rPr>
                <w:rFonts w:cs="Calibri"/>
                <w:b/>
                <w:szCs w:val="22"/>
              </w:rPr>
            </w:pPr>
          </w:p>
        </w:tc>
        <w:tc>
          <w:tcPr>
            <w:tcW w:w="1830" w:type="dxa"/>
            <w:vMerge/>
            <w:shd w:val="clear" w:color="auto" w:fill="BFBFBF"/>
          </w:tcPr>
          <w:p w14:paraId="43720BF8" w14:textId="77777777" w:rsidR="00BE386D" w:rsidRPr="00CF5364" w:rsidRDefault="00BE386D" w:rsidP="00121F7A">
            <w:pPr>
              <w:spacing w:line="240" w:lineRule="auto"/>
              <w:jc w:val="center"/>
              <w:rPr>
                <w:rFonts w:cs="Calibri"/>
                <w:b/>
                <w:szCs w:val="22"/>
              </w:rPr>
            </w:pPr>
          </w:p>
        </w:tc>
        <w:tc>
          <w:tcPr>
            <w:tcW w:w="1559" w:type="dxa"/>
            <w:vMerge/>
            <w:shd w:val="clear" w:color="auto" w:fill="BFBFBF"/>
          </w:tcPr>
          <w:p w14:paraId="094200FD" w14:textId="77777777" w:rsidR="00BE386D" w:rsidRPr="00CF5364" w:rsidRDefault="00BE386D" w:rsidP="00121F7A">
            <w:pPr>
              <w:spacing w:line="240" w:lineRule="auto"/>
              <w:jc w:val="center"/>
              <w:rPr>
                <w:rFonts w:cs="Calibri"/>
                <w:b/>
                <w:szCs w:val="22"/>
              </w:rPr>
            </w:pPr>
          </w:p>
        </w:tc>
        <w:tc>
          <w:tcPr>
            <w:tcW w:w="992" w:type="dxa"/>
            <w:vMerge/>
            <w:shd w:val="clear" w:color="auto" w:fill="BFBFBF"/>
          </w:tcPr>
          <w:p w14:paraId="442C9FDC" w14:textId="77777777" w:rsidR="00BE386D" w:rsidRPr="00CF5364" w:rsidRDefault="00BE386D" w:rsidP="00121F7A">
            <w:pPr>
              <w:spacing w:line="240" w:lineRule="auto"/>
              <w:jc w:val="center"/>
              <w:rPr>
                <w:rFonts w:cs="Calibri"/>
                <w:b/>
                <w:szCs w:val="22"/>
              </w:rPr>
            </w:pPr>
          </w:p>
        </w:tc>
      </w:tr>
      <w:tr w:rsidR="00BE386D" w:rsidRPr="00CF5364" w14:paraId="6359D229" w14:textId="77777777" w:rsidTr="00121F7A">
        <w:tc>
          <w:tcPr>
            <w:tcW w:w="426" w:type="dxa"/>
            <w:vMerge/>
            <w:shd w:val="clear" w:color="auto" w:fill="BFBFBF"/>
          </w:tcPr>
          <w:p w14:paraId="5FFEDCFF" w14:textId="77777777" w:rsidR="00BE386D" w:rsidRPr="00CF5364" w:rsidRDefault="00BE386D" w:rsidP="00121F7A">
            <w:pPr>
              <w:spacing w:line="240" w:lineRule="auto"/>
              <w:jc w:val="center"/>
              <w:rPr>
                <w:rFonts w:cs="Calibri"/>
                <w:b/>
                <w:szCs w:val="22"/>
              </w:rPr>
            </w:pPr>
          </w:p>
        </w:tc>
        <w:tc>
          <w:tcPr>
            <w:tcW w:w="2693" w:type="dxa"/>
            <w:gridSpan w:val="2"/>
            <w:tcBorders>
              <w:bottom w:val="single" w:sz="4" w:space="0" w:color="auto"/>
            </w:tcBorders>
            <w:shd w:val="clear" w:color="auto" w:fill="BFBFBF"/>
          </w:tcPr>
          <w:p w14:paraId="4F70FD60" w14:textId="77777777" w:rsidR="00BE386D" w:rsidRPr="00CF5364" w:rsidRDefault="00BE386D" w:rsidP="00121F7A">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3CB52471" w14:textId="77777777" w:rsidR="00BE386D" w:rsidRPr="00CF5364" w:rsidRDefault="00BE386D" w:rsidP="00121F7A">
            <w:pPr>
              <w:spacing w:line="240" w:lineRule="auto"/>
              <w:jc w:val="center"/>
              <w:rPr>
                <w:rFonts w:cs="Calibri"/>
                <w:b/>
                <w:szCs w:val="22"/>
              </w:rPr>
            </w:pPr>
          </w:p>
        </w:tc>
        <w:tc>
          <w:tcPr>
            <w:tcW w:w="580" w:type="dxa"/>
            <w:vMerge/>
            <w:tcBorders>
              <w:bottom w:val="single" w:sz="4" w:space="0" w:color="auto"/>
            </w:tcBorders>
            <w:shd w:val="clear" w:color="auto" w:fill="BFBFBF"/>
          </w:tcPr>
          <w:p w14:paraId="0C43D15B" w14:textId="77777777" w:rsidR="00BE386D" w:rsidRPr="00CF5364" w:rsidRDefault="00BE386D" w:rsidP="00121F7A">
            <w:pPr>
              <w:spacing w:line="240" w:lineRule="auto"/>
              <w:jc w:val="center"/>
              <w:rPr>
                <w:rFonts w:cs="Calibri"/>
                <w:b/>
                <w:szCs w:val="22"/>
              </w:rPr>
            </w:pPr>
          </w:p>
        </w:tc>
        <w:tc>
          <w:tcPr>
            <w:tcW w:w="1830" w:type="dxa"/>
            <w:vMerge/>
            <w:tcBorders>
              <w:bottom w:val="single" w:sz="4" w:space="0" w:color="auto"/>
            </w:tcBorders>
            <w:shd w:val="clear" w:color="auto" w:fill="BFBFBF"/>
          </w:tcPr>
          <w:p w14:paraId="20C33C6B" w14:textId="77777777" w:rsidR="00BE386D" w:rsidRPr="00CF5364" w:rsidRDefault="00BE386D" w:rsidP="00121F7A">
            <w:pPr>
              <w:spacing w:line="240" w:lineRule="auto"/>
              <w:jc w:val="center"/>
              <w:rPr>
                <w:rFonts w:cs="Calibri"/>
                <w:b/>
                <w:szCs w:val="22"/>
              </w:rPr>
            </w:pPr>
          </w:p>
        </w:tc>
        <w:tc>
          <w:tcPr>
            <w:tcW w:w="1559" w:type="dxa"/>
            <w:vMerge/>
            <w:tcBorders>
              <w:bottom w:val="single" w:sz="4" w:space="0" w:color="auto"/>
            </w:tcBorders>
            <w:shd w:val="clear" w:color="auto" w:fill="BFBFBF"/>
          </w:tcPr>
          <w:p w14:paraId="7CF19CB9" w14:textId="77777777" w:rsidR="00BE386D" w:rsidRPr="00CF5364" w:rsidRDefault="00BE386D" w:rsidP="00121F7A">
            <w:pPr>
              <w:spacing w:line="240" w:lineRule="auto"/>
              <w:jc w:val="center"/>
              <w:rPr>
                <w:rFonts w:cs="Calibri"/>
                <w:b/>
                <w:szCs w:val="22"/>
              </w:rPr>
            </w:pPr>
          </w:p>
        </w:tc>
        <w:tc>
          <w:tcPr>
            <w:tcW w:w="992" w:type="dxa"/>
            <w:vMerge/>
            <w:tcBorders>
              <w:bottom w:val="single" w:sz="4" w:space="0" w:color="auto"/>
            </w:tcBorders>
            <w:shd w:val="clear" w:color="auto" w:fill="BFBFBF"/>
          </w:tcPr>
          <w:p w14:paraId="5C166CD3" w14:textId="77777777" w:rsidR="00BE386D" w:rsidRPr="00CF5364" w:rsidRDefault="00BE386D" w:rsidP="00121F7A">
            <w:pPr>
              <w:spacing w:line="240" w:lineRule="auto"/>
              <w:jc w:val="center"/>
              <w:rPr>
                <w:rFonts w:cs="Calibri"/>
                <w:b/>
                <w:szCs w:val="22"/>
              </w:rPr>
            </w:pPr>
          </w:p>
        </w:tc>
      </w:tr>
      <w:tr w:rsidR="00BE386D" w:rsidRPr="00CF5364" w14:paraId="4B410F9B" w14:textId="77777777" w:rsidTr="00121F7A">
        <w:tc>
          <w:tcPr>
            <w:tcW w:w="426" w:type="dxa"/>
            <w:vMerge w:val="restart"/>
            <w:shd w:val="clear" w:color="auto" w:fill="auto"/>
          </w:tcPr>
          <w:p w14:paraId="07E0643C" w14:textId="77777777" w:rsidR="00BE386D" w:rsidRPr="00CF5364" w:rsidRDefault="00BE386D" w:rsidP="00121F7A">
            <w:pPr>
              <w:spacing w:line="240" w:lineRule="auto"/>
              <w:jc w:val="center"/>
              <w:rPr>
                <w:rFonts w:cs="Calibri"/>
                <w:b/>
                <w:szCs w:val="22"/>
              </w:rPr>
            </w:pPr>
          </w:p>
        </w:tc>
        <w:tc>
          <w:tcPr>
            <w:tcW w:w="2693" w:type="dxa"/>
            <w:gridSpan w:val="2"/>
            <w:tcBorders>
              <w:bottom w:val="nil"/>
              <w:right w:val="nil"/>
            </w:tcBorders>
            <w:shd w:val="clear" w:color="auto" w:fill="auto"/>
          </w:tcPr>
          <w:p w14:paraId="46721682" w14:textId="77777777" w:rsidR="00BE386D" w:rsidRPr="00CF5364" w:rsidRDefault="00BE386D" w:rsidP="00121F7A">
            <w:pPr>
              <w:spacing w:line="240" w:lineRule="auto"/>
              <w:jc w:val="left"/>
              <w:rPr>
                <w:rFonts w:cs="Calibri"/>
                <w:b/>
                <w:szCs w:val="22"/>
              </w:rPr>
            </w:pPr>
          </w:p>
        </w:tc>
        <w:tc>
          <w:tcPr>
            <w:tcW w:w="2272" w:type="dxa"/>
            <w:gridSpan w:val="2"/>
            <w:tcBorders>
              <w:left w:val="nil"/>
              <w:bottom w:val="nil"/>
              <w:right w:val="nil"/>
            </w:tcBorders>
            <w:shd w:val="clear" w:color="auto" w:fill="auto"/>
          </w:tcPr>
          <w:p w14:paraId="21D6425C" w14:textId="77777777" w:rsidR="00BE386D" w:rsidRPr="00CF5364" w:rsidRDefault="00BE386D" w:rsidP="00121F7A">
            <w:pPr>
              <w:spacing w:line="240" w:lineRule="auto"/>
              <w:jc w:val="center"/>
              <w:rPr>
                <w:rFonts w:cs="Calibri"/>
                <w:b/>
                <w:szCs w:val="22"/>
              </w:rPr>
            </w:pPr>
          </w:p>
        </w:tc>
        <w:tc>
          <w:tcPr>
            <w:tcW w:w="580" w:type="dxa"/>
            <w:tcBorders>
              <w:left w:val="nil"/>
              <w:bottom w:val="nil"/>
              <w:right w:val="nil"/>
            </w:tcBorders>
            <w:shd w:val="clear" w:color="auto" w:fill="auto"/>
          </w:tcPr>
          <w:p w14:paraId="33BC81B0" w14:textId="77777777" w:rsidR="00BE386D" w:rsidRPr="00CF5364" w:rsidRDefault="00BE386D" w:rsidP="00121F7A">
            <w:pPr>
              <w:spacing w:line="240" w:lineRule="auto"/>
              <w:jc w:val="center"/>
              <w:rPr>
                <w:rFonts w:cs="Calibri"/>
                <w:b/>
                <w:szCs w:val="22"/>
              </w:rPr>
            </w:pPr>
          </w:p>
        </w:tc>
        <w:tc>
          <w:tcPr>
            <w:tcW w:w="1830" w:type="dxa"/>
            <w:tcBorders>
              <w:left w:val="nil"/>
              <w:bottom w:val="nil"/>
              <w:right w:val="nil"/>
            </w:tcBorders>
            <w:shd w:val="clear" w:color="auto" w:fill="auto"/>
          </w:tcPr>
          <w:p w14:paraId="61C8149A" w14:textId="77777777" w:rsidR="00BE386D" w:rsidRPr="00CF5364" w:rsidRDefault="00BE386D" w:rsidP="00121F7A">
            <w:pPr>
              <w:spacing w:line="240" w:lineRule="auto"/>
              <w:jc w:val="center"/>
              <w:rPr>
                <w:rFonts w:cs="Calibri"/>
                <w:b/>
                <w:szCs w:val="22"/>
              </w:rPr>
            </w:pPr>
          </w:p>
        </w:tc>
        <w:tc>
          <w:tcPr>
            <w:tcW w:w="1559" w:type="dxa"/>
            <w:tcBorders>
              <w:left w:val="nil"/>
              <w:bottom w:val="nil"/>
              <w:right w:val="nil"/>
            </w:tcBorders>
            <w:shd w:val="clear" w:color="auto" w:fill="auto"/>
          </w:tcPr>
          <w:p w14:paraId="53CB45B7" w14:textId="77777777" w:rsidR="00BE386D" w:rsidRPr="00CF5364" w:rsidRDefault="00BE386D" w:rsidP="00121F7A">
            <w:pPr>
              <w:spacing w:line="240" w:lineRule="auto"/>
              <w:jc w:val="center"/>
              <w:rPr>
                <w:rFonts w:cs="Calibri"/>
                <w:b/>
                <w:szCs w:val="22"/>
              </w:rPr>
            </w:pPr>
          </w:p>
        </w:tc>
        <w:tc>
          <w:tcPr>
            <w:tcW w:w="992" w:type="dxa"/>
            <w:tcBorders>
              <w:left w:val="nil"/>
              <w:bottom w:val="nil"/>
            </w:tcBorders>
            <w:shd w:val="clear" w:color="auto" w:fill="auto"/>
          </w:tcPr>
          <w:p w14:paraId="383E5B4B" w14:textId="77777777" w:rsidR="00BE386D" w:rsidRPr="00CF5364" w:rsidRDefault="00BE386D" w:rsidP="00121F7A">
            <w:pPr>
              <w:spacing w:line="240" w:lineRule="auto"/>
              <w:jc w:val="center"/>
              <w:rPr>
                <w:rFonts w:cs="Calibri"/>
                <w:b/>
                <w:szCs w:val="22"/>
              </w:rPr>
            </w:pPr>
          </w:p>
        </w:tc>
      </w:tr>
      <w:tr w:rsidR="00BE386D" w:rsidRPr="00CF5364" w14:paraId="14EF13E8" w14:textId="77777777" w:rsidTr="00121F7A">
        <w:tc>
          <w:tcPr>
            <w:tcW w:w="426" w:type="dxa"/>
            <w:vMerge/>
            <w:tcBorders>
              <w:bottom w:val="single" w:sz="4" w:space="0" w:color="auto"/>
            </w:tcBorders>
            <w:shd w:val="clear" w:color="auto" w:fill="auto"/>
          </w:tcPr>
          <w:p w14:paraId="1A009277" w14:textId="77777777" w:rsidR="00BE386D" w:rsidRPr="00CF5364" w:rsidRDefault="00BE386D" w:rsidP="00121F7A">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22FF9AF3" w14:textId="77777777" w:rsidR="00BE386D" w:rsidRPr="00CF5364" w:rsidRDefault="00BE386D" w:rsidP="00121F7A">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42E82D33" w14:textId="77777777" w:rsidR="00BE386D" w:rsidRPr="00CF5364" w:rsidRDefault="00BE386D" w:rsidP="00121F7A">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601ADDF5" w14:textId="77777777" w:rsidR="00BE386D" w:rsidRPr="00CF5364" w:rsidRDefault="00BE386D" w:rsidP="00121F7A">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01C1F772" w14:textId="77777777" w:rsidR="00BE386D" w:rsidRPr="00CF5364" w:rsidRDefault="00BE386D" w:rsidP="00121F7A">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093E720F" w14:textId="77777777" w:rsidR="00BE386D" w:rsidRPr="00CF5364" w:rsidRDefault="00BE386D" w:rsidP="00121F7A">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3BAA7248" w14:textId="77777777" w:rsidR="00BE386D" w:rsidRPr="00CF5364" w:rsidRDefault="00BE386D" w:rsidP="00121F7A">
            <w:pPr>
              <w:spacing w:line="240" w:lineRule="auto"/>
              <w:jc w:val="center"/>
              <w:rPr>
                <w:rFonts w:cs="Calibri"/>
                <w:b/>
                <w:szCs w:val="22"/>
              </w:rPr>
            </w:pPr>
          </w:p>
        </w:tc>
      </w:tr>
      <w:tr w:rsidR="00BE386D" w:rsidRPr="00CF5364" w14:paraId="1CE3F13E" w14:textId="77777777" w:rsidTr="00121F7A">
        <w:tc>
          <w:tcPr>
            <w:tcW w:w="426" w:type="dxa"/>
            <w:tcBorders>
              <w:top w:val="single" w:sz="4" w:space="0" w:color="auto"/>
              <w:left w:val="nil"/>
              <w:bottom w:val="nil"/>
              <w:right w:val="nil"/>
            </w:tcBorders>
            <w:shd w:val="clear" w:color="auto" w:fill="auto"/>
          </w:tcPr>
          <w:p w14:paraId="32DB7B15" w14:textId="77777777" w:rsidR="00BE386D" w:rsidRPr="00CF5364" w:rsidRDefault="00BE386D" w:rsidP="00121F7A">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09BD87DE" w14:textId="77777777" w:rsidR="00BE386D" w:rsidRPr="00CF5364" w:rsidRDefault="00BE386D" w:rsidP="00121F7A">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CF5364" w:rsidRDefault="00BE386D" w:rsidP="00121F7A">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CF5364" w:rsidRDefault="00BE386D" w:rsidP="00121F7A">
            <w:pPr>
              <w:spacing w:line="240" w:lineRule="auto"/>
              <w:jc w:val="center"/>
              <w:rPr>
                <w:rFonts w:cs="Calibri"/>
                <w:b/>
                <w:szCs w:val="22"/>
              </w:rPr>
            </w:pPr>
          </w:p>
        </w:tc>
      </w:tr>
      <w:tr w:rsidR="00BE386D" w:rsidRPr="00CF5364" w14:paraId="231D9CE6" w14:textId="77777777" w:rsidTr="00121F7A">
        <w:tc>
          <w:tcPr>
            <w:tcW w:w="426" w:type="dxa"/>
            <w:tcBorders>
              <w:top w:val="nil"/>
              <w:left w:val="nil"/>
              <w:bottom w:val="nil"/>
              <w:right w:val="nil"/>
            </w:tcBorders>
            <w:shd w:val="clear" w:color="auto" w:fill="auto"/>
          </w:tcPr>
          <w:p w14:paraId="6FAAA393" w14:textId="77777777" w:rsidR="00BE386D" w:rsidRPr="00CF5364" w:rsidRDefault="00BE386D" w:rsidP="00121F7A">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00522642"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6A925C29" w14:textId="77777777" w:rsidR="00BE386D" w:rsidRPr="00CF5364" w:rsidRDefault="00BE386D" w:rsidP="00121F7A">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CF5364" w:rsidRDefault="00BE386D" w:rsidP="00121F7A">
            <w:pPr>
              <w:spacing w:line="240" w:lineRule="auto"/>
              <w:jc w:val="center"/>
              <w:rPr>
                <w:rFonts w:cs="Calibri"/>
                <w:b/>
                <w:szCs w:val="22"/>
              </w:rPr>
            </w:pPr>
          </w:p>
        </w:tc>
      </w:tr>
      <w:tr w:rsidR="00BE386D" w:rsidRPr="00CF5364" w14:paraId="59F0CFED" w14:textId="77777777" w:rsidTr="00121F7A">
        <w:tc>
          <w:tcPr>
            <w:tcW w:w="5104" w:type="dxa"/>
            <w:gridSpan w:val="4"/>
            <w:tcBorders>
              <w:top w:val="nil"/>
              <w:left w:val="nil"/>
              <w:bottom w:val="nil"/>
              <w:right w:val="nil"/>
            </w:tcBorders>
          </w:tcPr>
          <w:p w14:paraId="4218E4E4"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5011E7A7" w14:textId="77777777" w:rsidR="00BE386D" w:rsidRPr="00CF5364" w:rsidRDefault="00BE386D" w:rsidP="00121F7A">
            <w:pPr>
              <w:spacing w:line="240" w:lineRule="auto"/>
              <w:jc w:val="left"/>
              <w:rPr>
                <w:rFonts w:cs="Calibri"/>
                <w:szCs w:val="22"/>
              </w:rPr>
            </w:pPr>
          </w:p>
        </w:tc>
      </w:tr>
      <w:tr w:rsidR="00BE386D" w:rsidRPr="00CF5364" w14:paraId="4D9B411A" w14:textId="77777777" w:rsidTr="00121F7A">
        <w:tc>
          <w:tcPr>
            <w:tcW w:w="5104" w:type="dxa"/>
            <w:gridSpan w:val="4"/>
            <w:tcBorders>
              <w:top w:val="nil"/>
              <w:left w:val="nil"/>
              <w:bottom w:val="nil"/>
              <w:right w:val="nil"/>
            </w:tcBorders>
          </w:tcPr>
          <w:p w14:paraId="0665A446"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045BB77F" w14:textId="77777777" w:rsidR="00BE386D" w:rsidRPr="00CF5364" w:rsidRDefault="00BE386D" w:rsidP="00121F7A">
            <w:pPr>
              <w:spacing w:line="240" w:lineRule="auto"/>
              <w:jc w:val="left"/>
              <w:rPr>
                <w:rFonts w:cs="Calibri"/>
                <w:szCs w:val="22"/>
              </w:rPr>
            </w:pPr>
          </w:p>
        </w:tc>
      </w:tr>
      <w:tr w:rsidR="00BE386D" w:rsidRPr="00CF5364" w14:paraId="4A02D10E" w14:textId="77777777" w:rsidTr="00121F7A">
        <w:tc>
          <w:tcPr>
            <w:tcW w:w="5104" w:type="dxa"/>
            <w:gridSpan w:val="4"/>
            <w:tcBorders>
              <w:top w:val="nil"/>
              <w:left w:val="nil"/>
              <w:bottom w:val="nil"/>
              <w:right w:val="nil"/>
            </w:tcBorders>
          </w:tcPr>
          <w:p w14:paraId="581D649A"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7AA93FD5" w14:textId="77777777" w:rsidR="00BE386D" w:rsidRPr="00CF5364" w:rsidRDefault="00BE386D" w:rsidP="00121F7A">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B1A395"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BE386D" w:rsidRPr="00CF5364" w14:paraId="27450334" w14:textId="77777777" w:rsidTr="00121F7A">
        <w:tc>
          <w:tcPr>
            <w:tcW w:w="5104" w:type="dxa"/>
            <w:gridSpan w:val="4"/>
            <w:tcBorders>
              <w:top w:val="nil"/>
              <w:left w:val="nil"/>
              <w:bottom w:val="nil"/>
              <w:right w:val="nil"/>
            </w:tcBorders>
          </w:tcPr>
          <w:p w14:paraId="691AD788" w14:textId="77777777" w:rsidR="00BE386D" w:rsidRPr="00CF5364" w:rsidRDefault="00BE386D" w:rsidP="00121F7A">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45CB6741" w14:textId="77777777" w:rsidR="00BE386D" w:rsidRPr="00CF5364" w:rsidRDefault="00BE386D" w:rsidP="00121F7A">
            <w:pPr>
              <w:spacing w:line="240" w:lineRule="auto"/>
              <w:jc w:val="center"/>
              <w:rPr>
                <w:rFonts w:cs="Calibri"/>
                <w:szCs w:val="22"/>
              </w:rPr>
            </w:pPr>
            <w:r w:rsidRPr="00CF5364">
              <w:rPr>
                <w:rFonts w:cs="CIDFont+F2"/>
                <w:szCs w:val="22"/>
              </w:rPr>
              <w:t>Zatwierdził</w:t>
            </w:r>
          </w:p>
        </w:tc>
      </w:tr>
    </w:tbl>
    <w:p w14:paraId="1D98AC86"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A9018F"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051F40DD"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BE386D" w:rsidRPr="00CF5364" w14:paraId="1E706518" w14:textId="77777777" w:rsidTr="00121F7A">
        <w:tc>
          <w:tcPr>
            <w:tcW w:w="10065" w:type="dxa"/>
          </w:tcPr>
          <w:p w14:paraId="1B0809E5" w14:textId="77777777" w:rsidR="00BE386D" w:rsidRPr="00CF5364" w:rsidRDefault="00BE386D" w:rsidP="00121F7A">
            <w:pPr>
              <w:spacing w:line="240" w:lineRule="auto"/>
              <w:jc w:val="left"/>
              <w:rPr>
                <w:rFonts w:cs="Calibri"/>
                <w:szCs w:val="22"/>
              </w:rPr>
            </w:pPr>
            <w:r w:rsidRPr="00CF5364">
              <w:rPr>
                <w:rFonts w:cs="CIDFont+F1"/>
                <w:b/>
                <w:szCs w:val="22"/>
              </w:rPr>
              <w:lastRenderedPageBreak/>
              <w:t>Informacje dodatkowe:</w:t>
            </w:r>
          </w:p>
        </w:tc>
      </w:tr>
      <w:tr w:rsidR="00BE386D" w:rsidRPr="00CF5364" w14:paraId="18A2071F" w14:textId="77777777" w:rsidTr="00121F7A">
        <w:tc>
          <w:tcPr>
            <w:tcW w:w="10065" w:type="dxa"/>
          </w:tcPr>
          <w:p w14:paraId="58E30775" w14:textId="22AD0966" w:rsidR="00BE386D" w:rsidRPr="00CF5364" w:rsidRDefault="00BE386D" w:rsidP="0042251F">
            <w:pPr>
              <w:numPr>
                <w:ilvl w:val="0"/>
                <w:numId w:val="104"/>
              </w:numPr>
              <w:spacing w:line="240" w:lineRule="auto"/>
              <w:contextualSpacing/>
              <w:jc w:val="left"/>
              <w:rPr>
                <w:rFonts w:cs="Calibri"/>
                <w:szCs w:val="22"/>
              </w:rPr>
            </w:pPr>
            <w:r w:rsidRPr="00CF5364">
              <w:rPr>
                <w:rFonts w:cs="CIDFont+F2"/>
                <w:szCs w:val="22"/>
              </w:rPr>
              <w:t xml:space="preserve">Nr postępowania: </w:t>
            </w:r>
            <w:r w:rsidR="0042251F" w:rsidRPr="0042251F">
              <w:rPr>
                <w:rFonts w:cs="CIDFont+F2"/>
                <w:szCs w:val="22"/>
              </w:rPr>
              <w:t>POST/PEC/PEC/ZWR/00377/2024</w:t>
            </w:r>
          </w:p>
        </w:tc>
      </w:tr>
      <w:tr w:rsidR="00BE386D" w:rsidRPr="00CF5364" w14:paraId="3478295B" w14:textId="77777777" w:rsidTr="00121F7A">
        <w:tc>
          <w:tcPr>
            <w:tcW w:w="10065" w:type="dxa"/>
          </w:tcPr>
          <w:p w14:paraId="1AF7EE28" w14:textId="21A1339B" w:rsidR="00BE386D" w:rsidRPr="00CF5364" w:rsidRDefault="00BE386D" w:rsidP="0042251F">
            <w:pPr>
              <w:numPr>
                <w:ilvl w:val="0"/>
                <w:numId w:val="104"/>
              </w:numPr>
              <w:spacing w:line="240" w:lineRule="auto"/>
              <w:contextualSpacing/>
              <w:jc w:val="left"/>
              <w:rPr>
                <w:rFonts w:cs="Calibri"/>
                <w:szCs w:val="22"/>
              </w:rPr>
            </w:pPr>
            <w:r w:rsidRPr="00CF5364">
              <w:rPr>
                <w:rFonts w:cs="Calibri"/>
                <w:szCs w:val="22"/>
              </w:rPr>
              <w:t xml:space="preserve">Nazwa postępowania: </w:t>
            </w:r>
            <w:r w:rsidR="0042251F" w:rsidRPr="0042251F">
              <w:rPr>
                <w:rFonts w:cs="Calibri"/>
                <w:szCs w:val="22"/>
              </w:rPr>
              <w:t>Legalizacja butli SUG CO2 na BGP2</w:t>
            </w:r>
          </w:p>
        </w:tc>
      </w:tr>
      <w:tr w:rsidR="00BE386D" w:rsidRPr="00CF5364" w14:paraId="6226E279" w14:textId="77777777" w:rsidTr="00121F7A">
        <w:tc>
          <w:tcPr>
            <w:tcW w:w="10065" w:type="dxa"/>
          </w:tcPr>
          <w:p w14:paraId="00D76413"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BE386D" w:rsidRPr="00CF5364" w14:paraId="7714F66F" w14:textId="77777777" w:rsidTr="00121F7A">
        <w:tc>
          <w:tcPr>
            <w:tcW w:w="10065" w:type="dxa"/>
          </w:tcPr>
          <w:p w14:paraId="08CB374B"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BE386D" w:rsidRPr="00CF5364" w14:paraId="5CA55C91" w14:textId="77777777" w:rsidTr="00121F7A">
        <w:tc>
          <w:tcPr>
            <w:tcW w:w="10065" w:type="dxa"/>
          </w:tcPr>
          <w:p w14:paraId="7A3EF762"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BE386D" w:rsidRPr="00CF5364" w14:paraId="4DAE4CDC" w14:textId="77777777" w:rsidTr="00121F7A">
        <w:tc>
          <w:tcPr>
            <w:tcW w:w="10065" w:type="dxa"/>
          </w:tcPr>
          <w:p w14:paraId="4EDD0B27" w14:textId="77777777" w:rsidR="00BE386D" w:rsidRPr="0042251F" w:rsidRDefault="00BE386D" w:rsidP="00BE386D">
            <w:pPr>
              <w:numPr>
                <w:ilvl w:val="0"/>
                <w:numId w:val="104"/>
              </w:numPr>
              <w:spacing w:line="240" w:lineRule="auto"/>
              <w:contextualSpacing/>
              <w:jc w:val="left"/>
              <w:rPr>
                <w:rFonts w:cs="CIDFont+F2"/>
                <w:szCs w:val="22"/>
              </w:rPr>
            </w:pPr>
            <w:r w:rsidRPr="0042251F">
              <w:rPr>
                <w:rFonts w:cs="CIDFont+F2"/>
                <w:szCs w:val="22"/>
              </w:rPr>
              <w:t>Osoba do kontaktu ze strony Zamawiającego:</w:t>
            </w:r>
          </w:p>
          <w:p w14:paraId="1101C744" w14:textId="77777777" w:rsidR="00BE386D" w:rsidRPr="0042251F" w:rsidRDefault="00BE386D" w:rsidP="00121F7A">
            <w:pPr>
              <w:spacing w:line="240" w:lineRule="auto"/>
              <w:ind w:left="360"/>
              <w:contextualSpacing/>
              <w:rPr>
                <w:rFonts w:cs="CIDFont+F2"/>
                <w:szCs w:val="22"/>
              </w:rPr>
            </w:pPr>
            <w:r w:rsidRPr="0042251F">
              <w:rPr>
                <w:rFonts w:cs="CIDFont+F2"/>
                <w:szCs w:val="22"/>
              </w:rPr>
              <w:t>Imię i Nazwisko:</w:t>
            </w:r>
          </w:p>
          <w:p w14:paraId="0C4624FE" w14:textId="77777777" w:rsidR="00BE386D" w:rsidRPr="0042251F" w:rsidRDefault="00BE386D" w:rsidP="00121F7A">
            <w:pPr>
              <w:spacing w:line="240" w:lineRule="auto"/>
              <w:ind w:left="360"/>
              <w:contextualSpacing/>
              <w:rPr>
                <w:rFonts w:cs="CIDFont+F2"/>
                <w:szCs w:val="22"/>
              </w:rPr>
            </w:pPr>
            <w:r w:rsidRPr="0042251F">
              <w:rPr>
                <w:rFonts w:cs="CIDFont+F2"/>
                <w:szCs w:val="22"/>
              </w:rPr>
              <w:t>telefon:</w:t>
            </w:r>
          </w:p>
          <w:p w14:paraId="7A05DAF8" w14:textId="77777777" w:rsidR="00BE386D" w:rsidRPr="0042251F" w:rsidRDefault="00BE386D" w:rsidP="00121F7A">
            <w:pPr>
              <w:spacing w:line="240" w:lineRule="auto"/>
              <w:ind w:left="360"/>
              <w:contextualSpacing/>
              <w:rPr>
                <w:rFonts w:cs="CIDFont+F2"/>
                <w:szCs w:val="22"/>
              </w:rPr>
            </w:pPr>
            <w:r w:rsidRPr="0042251F">
              <w:rPr>
                <w:rFonts w:cs="CIDFont+F2"/>
                <w:szCs w:val="22"/>
              </w:rPr>
              <w:t>e-mail: imię.nazwisko@gkpge.pl</w:t>
            </w:r>
          </w:p>
        </w:tc>
      </w:tr>
      <w:tr w:rsidR="00BE386D" w:rsidRPr="00CF5364" w14:paraId="1F8E3829" w14:textId="77777777" w:rsidTr="00121F7A">
        <w:tc>
          <w:tcPr>
            <w:tcW w:w="10065" w:type="dxa"/>
          </w:tcPr>
          <w:p w14:paraId="32C77C00" w14:textId="77777777" w:rsidR="00BE386D" w:rsidRPr="0042251F" w:rsidRDefault="00BE386D" w:rsidP="00BE386D">
            <w:pPr>
              <w:numPr>
                <w:ilvl w:val="0"/>
                <w:numId w:val="104"/>
              </w:numPr>
              <w:spacing w:line="240" w:lineRule="auto"/>
              <w:contextualSpacing/>
              <w:jc w:val="left"/>
              <w:rPr>
                <w:rFonts w:cs="CIDFont+F2"/>
                <w:szCs w:val="22"/>
              </w:rPr>
            </w:pPr>
            <w:r w:rsidRPr="0042251F">
              <w:rPr>
                <w:rFonts w:cs="CIDFont+F2"/>
                <w:szCs w:val="22"/>
              </w:rPr>
              <w:t>Osoba do kontaktu ze strony Wykonawcy:</w:t>
            </w:r>
          </w:p>
          <w:p w14:paraId="29ECCAF1" w14:textId="77777777" w:rsidR="00BE386D" w:rsidRPr="0042251F" w:rsidRDefault="00BE386D" w:rsidP="00121F7A">
            <w:pPr>
              <w:spacing w:line="240" w:lineRule="auto"/>
              <w:ind w:left="360"/>
              <w:contextualSpacing/>
              <w:rPr>
                <w:rFonts w:cs="CIDFont+F2"/>
                <w:szCs w:val="22"/>
              </w:rPr>
            </w:pPr>
            <w:r w:rsidRPr="0042251F">
              <w:rPr>
                <w:rFonts w:cs="CIDFont+F2"/>
                <w:szCs w:val="22"/>
              </w:rPr>
              <w:t>Imię i Nazwisko:</w:t>
            </w:r>
          </w:p>
          <w:p w14:paraId="7C324934" w14:textId="77777777" w:rsidR="00BE386D" w:rsidRPr="0042251F" w:rsidRDefault="00BE386D" w:rsidP="00121F7A">
            <w:pPr>
              <w:spacing w:line="240" w:lineRule="auto"/>
              <w:ind w:left="360"/>
              <w:contextualSpacing/>
              <w:rPr>
                <w:rFonts w:cs="CIDFont+F2"/>
                <w:szCs w:val="22"/>
              </w:rPr>
            </w:pPr>
            <w:r w:rsidRPr="0042251F">
              <w:rPr>
                <w:rFonts w:cs="CIDFont+F2"/>
                <w:szCs w:val="22"/>
              </w:rPr>
              <w:t>telefon: …</w:t>
            </w:r>
          </w:p>
          <w:p w14:paraId="302F3EF0" w14:textId="77777777" w:rsidR="00BE386D" w:rsidRPr="0042251F" w:rsidRDefault="00BE386D" w:rsidP="00121F7A">
            <w:pPr>
              <w:spacing w:line="240" w:lineRule="auto"/>
              <w:ind w:left="360"/>
              <w:contextualSpacing/>
              <w:rPr>
                <w:rFonts w:cs="CIDFont+F2"/>
                <w:szCs w:val="22"/>
              </w:rPr>
            </w:pPr>
            <w:r w:rsidRPr="0042251F">
              <w:rPr>
                <w:rFonts w:cs="CIDFont+F2"/>
                <w:szCs w:val="22"/>
              </w:rPr>
              <w:t>e-mail: …</w:t>
            </w:r>
          </w:p>
        </w:tc>
      </w:tr>
      <w:tr w:rsidR="00BE386D" w:rsidRPr="00CF5364" w14:paraId="4ABDA16B" w14:textId="77777777" w:rsidTr="00121F7A">
        <w:tc>
          <w:tcPr>
            <w:tcW w:w="10065" w:type="dxa"/>
          </w:tcPr>
          <w:p w14:paraId="2E0D2E80" w14:textId="77777777" w:rsidR="00BE386D" w:rsidRPr="00342886" w:rsidRDefault="00BE386D" w:rsidP="00BE386D">
            <w:pPr>
              <w:numPr>
                <w:ilvl w:val="0"/>
                <w:numId w:val="104"/>
              </w:numPr>
              <w:spacing w:line="240" w:lineRule="auto"/>
              <w:contextualSpacing/>
              <w:jc w:val="left"/>
              <w:rPr>
                <w:rFonts w:cs="CIDFont+F2"/>
                <w:szCs w:val="22"/>
              </w:rPr>
            </w:pPr>
            <w:r w:rsidRPr="00342886">
              <w:rPr>
                <w:rFonts w:cs="CIDFont+F2"/>
                <w:szCs w:val="22"/>
              </w:rPr>
              <w:t xml:space="preserve">W związku z wykonaniem obowiązku wynikającego z art. 4c Ustawy o przeciwdziałaniu nadmiernym opóźnieniom w transakcjach handlowych </w:t>
            </w:r>
            <w:r w:rsidRPr="00342886">
              <w:rPr>
                <w:rFonts w:cs="CIDFont+F2"/>
                <w:b/>
                <w:szCs w:val="22"/>
              </w:rPr>
              <w:t>Wykonawca</w:t>
            </w:r>
            <w:r w:rsidRPr="00342886">
              <w:rPr>
                <w:rFonts w:cs="CIDFont+F2"/>
                <w:szCs w:val="22"/>
              </w:rPr>
              <w:t xml:space="preserve"> oświadcza, że na chwilę zawarcia Umowy </w:t>
            </w:r>
            <w:r w:rsidRPr="00342886">
              <w:rPr>
                <w:rFonts w:cs="CIDFont+F2"/>
                <w:b/>
                <w:szCs w:val="22"/>
              </w:rPr>
              <w:t>posiada/nie posiada statusu Dużego przedsiębiorcy</w:t>
            </w:r>
            <w:r w:rsidRPr="00342886">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342886">
              <w:rPr>
                <w:rFonts w:cs="CIDFont+F2"/>
                <w:b/>
                <w:szCs w:val="22"/>
              </w:rPr>
              <w:t>Wykonawca</w:t>
            </w:r>
            <w:r w:rsidRPr="00342886">
              <w:rPr>
                <w:rFonts w:cs="CIDFont+F2"/>
                <w:szCs w:val="22"/>
              </w:rPr>
              <w:t xml:space="preserve"> zobowiązuje się w terminie 14 Dni od daty zmiany na pisemne poinformowanie Zamawiającego o tym fakcie w formie oświadczenia, co nie stanowi zmiany Umowy i nie wymaga zawarcia aneksu.</w:t>
            </w:r>
          </w:p>
        </w:tc>
      </w:tr>
      <w:tr w:rsidR="00BE386D" w:rsidRPr="00CF5364" w14:paraId="1CACF84C" w14:textId="77777777" w:rsidTr="00121F7A">
        <w:tc>
          <w:tcPr>
            <w:tcW w:w="10065" w:type="dxa"/>
          </w:tcPr>
          <w:p w14:paraId="0539FD09" w14:textId="6CA7ABF4" w:rsidR="00BE386D" w:rsidRPr="00342886" w:rsidRDefault="00BE386D" w:rsidP="00342886">
            <w:pPr>
              <w:numPr>
                <w:ilvl w:val="0"/>
                <w:numId w:val="104"/>
              </w:numPr>
              <w:spacing w:line="240" w:lineRule="auto"/>
              <w:contextualSpacing/>
              <w:jc w:val="left"/>
              <w:rPr>
                <w:rFonts w:cs="CIDFont+F2"/>
                <w:szCs w:val="22"/>
              </w:rPr>
            </w:pPr>
            <w:r w:rsidRPr="00342886">
              <w:rPr>
                <w:rFonts w:cs="CIDFont+F2"/>
                <w:szCs w:val="22"/>
              </w:rPr>
              <w:t>Termin realizacji zamówienia:</w:t>
            </w:r>
            <w:r w:rsidR="00342886">
              <w:rPr>
                <w:rFonts w:cs="CIDFont+F2"/>
                <w:szCs w:val="22"/>
              </w:rPr>
              <w:t xml:space="preserve"> </w:t>
            </w:r>
            <w:r w:rsidR="009B76CA">
              <w:rPr>
                <w:rFonts w:cs="CIDFont+F2"/>
                <w:szCs w:val="22"/>
              </w:rPr>
              <w:t>0</w:t>
            </w:r>
            <w:r w:rsidR="00342886">
              <w:rPr>
                <w:rFonts w:cs="CIDFont+F2"/>
                <w:szCs w:val="22"/>
              </w:rPr>
              <w:t>1-31.07.2024</w:t>
            </w:r>
          </w:p>
        </w:tc>
      </w:tr>
      <w:tr w:rsidR="00BE386D" w:rsidRPr="00CF5364" w14:paraId="44EA931F" w14:textId="77777777" w:rsidTr="00121F7A">
        <w:tc>
          <w:tcPr>
            <w:tcW w:w="10065" w:type="dxa"/>
          </w:tcPr>
          <w:p w14:paraId="32BE2DAA" w14:textId="0CEB29A3" w:rsidR="00BE386D" w:rsidRPr="00342886" w:rsidRDefault="00BE386D" w:rsidP="00342886">
            <w:pPr>
              <w:numPr>
                <w:ilvl w:val="0"/>
                <w:numId w:val="104"/>
              </w:numPr>
              <w:spacing w:line="240" w:lineRule="auto"/>
              <w:contextualSpacing/>
              <w:jc w:val="left"/>
              <w:rPr>
                <w:rFonts w:cs="CIDFont+F2"/>
                <w:szCs w:val="22"/>
              </w:rPr>
            </w:pPr>
            <w:r w:rsidRPr="00342886">
              <w:rPr>
                <w:rFonts w:cs="CIDFont+F2"/>
                <w:szCs w:val="22"/>
              </w:rPr>
              <w:t xml:space="preserve">Na wykonany przedmiot Zamówienia Wykonawca udziela </w:t>
            </w:r>
            <w:r w:rsidR="00342886" w:rsidRPr="00342886">
              <w:rPr>
                <w:rFonts w:cs="CIDFont+F2"/>
                <w:szCs w:val="22"/>
              </w:rPr>
              <w:t>12</w:t>
            </w:r>
            <w:r w:rsidRPr="00342886">
              <w:rPr>
                <w:rFonts w:cs="CIDFont+F2"/>
                <w:szCs w:val="22"/>
              </w:rPr>
              <w:t xml:space="preserve"> miesięcznej gwarancji</w:t>
            </w:r>
            <w:r w:rsidR="00342886" w:rsidRPr="00342886">
              <w:rPr>
                <w:rFonts w:cs="CIDFont+F2"/>
                <w:szCs w:val="22"/>
              </w:rPr>
              <w:t>.</w:t>
            </w:r>
          </w:p>
        </w:tc>
      </w:tr>
      <w:tr w:rsidR="00BE386D" w:rsidRPr="00CF5364" w14:paraId="2EFCA8C6" w14:textId="77777777" w:rsidTr="00121F7A">
        <w:tc>
          <w:tcPr>
            <w:tcW w:w="10065" w:type="dxa"/>
          </w:tcPr>
          <w:p w14:paraId="125A9DBA" w14:textId="77777777" w:rsidR="00BE386D" w:rsidRPr="0042251F" w:rsidRDefault="00BE386D" w:rsidP="00121F7A">
            <w:pPr>
              <w:spacing w:line="240" w:lineRule="auto"/>
              <w:rPr>
                <w:rFonts w:cs="CIDFont+F2"/>
                <w:szCs w:val="22"/>
              </w:rPr>
            </w:pPr>
            <w:r w:rsidRPr="0042251F">
              <w:rPr>
                <w:rFonts w:cs="CIDFont+F2"/>
                <w:szCs w:val="22"/>
              </w:rPr>
              <w:t>Załącznikami do niniejszego Zamówienia stanowiącymi jego integralną część są:</w:t>
            </w:r>
          </w:p>
          <w:p w14:paraId="39619D06" w14:textId="77777777" w:rsidR="00BE386D" w:rsidRPr="0042251F" w:rsidRDefault="00BE386D" w:rsidP="00BE386D">
            <w:pPr>
              <w:numPr>
                <w:ilvl w:val="0"/>
                <w:numId w:val="105"/>
              </w:numPr>
              <w:autoSpaceDE w:val="0"/>
              <w:autoSpaceDN w:val="0"/>
              <w:adjustRightInd w:val="0"/>
              <w:spacing w:line="240" w:lineRule="auto"/>
              <w:contextualSpacing/>
              <w:jc w:val="left"/>
              <w:rPr>
                <w:rFonts w:cs="CIDFont+F2"/>
                <w:szCs w:val="22"/>
              </w:rPr>
            </w:pPr>
            <w:r w:rsidRPr="0042251F">
              <w:rPr>
                <w:rFonts w:cs="CIDFont+F2"/>
                <w:szCs w:val="22"/>
              </w:rPr>
              <w:t>Ogólne Warunki Zamówienia.</w:t>
            </w:r>
          </w:p>
          <w:p w14:paraId="70D1B3D9" w14:textId="65764417" w:rsidR="00BE386D" w:rsidRPr="0042251F" w:rsidRDefault="0042251F" w:rsidP="00BE386D">
            <w:pPr>
              <w:numPr>
                <w:ilvl w:val="0"/>
                <w:numId w:val="105"/>
              </w:numPr>
              <w:autoSpaceDE w:val="0"/>
              <w:autoSpaceDN w:val="0"/>
              <w:adjustRightInd w:val="0"/>
              <w:spacing w:line="240" w:lineRule="auto"/>
              <w:contextualSpacing/>
              <w:jc w:val="left"/>
              <w:rPr>
                <w:rFonts w:cs="CIDFont+F2"/>
                <w:szCs w:val="22"/>
              </w:rPr>
            </w:pPr>
            <w:r w:rsidRPr="0042251F">
              <w:rPr>
                <w:rFonts w:cs="CIDFont+F2"/>
                <w:szCs w:val="22"/>
              </w:rPr>
              <w:t>Opis przedmiotu zamówienia.</w:t>
            </w:r>
          </w:p>
          <w:p w14:paraId="37ED8B10" w14:textId="1E949AAF" w:rsidR="00BE386D" w:rsidRPr="0042251F" w:rsidRDefault="0042251F" w:rsidP="00BE386D">
            <w:pPr>
              <w:numPr>
                <w:ilvl w:val="0"/>
                <w:numId w:val="105"/>
              </w:numPr>
              <w:autoSpaceDE w:val="0"/>
              <w:autoSpaceDN w:val="0"/>
              <w:adjustRightInd w:val="0"/>
              <w:spacing w:line="240" w:lineRule="auto"/>
              <w:contextualSpacing/>
              <w:jc w:val="left"/>
              <w:rPr>
                <w:rFonts w:cs="CIDFont+F2"/>
                <w:szCs w:val="22"/>
              </w:rPr>
            </w:pPr>
            <w:r w:rsidRPr="0042251F">
              <w:rPr>
                <w:rFonts w:cs="CIDFont+F2"/>
                <w:szCs w:val="22"/>
              </w:rPr>
              <w:t>Harmonogram Prac i Płatności.</w:t>
            </w:r>
          </w:p>
        </w:tc>
      </w:tr>
    </w:tbl>
    <w:p w14:paraId="2DE3841B" w14:textId="77777777" w:rsidR="00BE386D" w:rsidRDefault="00BE386D" w:rsidP="00BE386D">
      <w:pPr>
        <w:widowControl w:val="0"/>
        <w:suppressAutoHyphens/>
        <w:spacing w:before="120" w:line="360" w:lineRule="auto"/>
        <w:ind w:left="-180"/>
        <w:jc w:val="center"/>
        <w:rPr>
          <w:rFonts w:ascii="Verdana" w:hAnsi="Verdana" w:cs="Arial"/>
          <w:b/>
          <w:bCs/>
          <w:sz w:val="20"/>
        </w:rPr>
      </w:pP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4" w:name="_Toc531077252"/>
      <w:bookmarkStart w:id="275"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4"/>
      <w:bookmarkEnd w:id="275"/>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5BAC72D9"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w:t>
      </w:r>
      <w:r w:rsidRPr="009518D4">
        <w:rPr>
          <w:rFonts w:ascii="Verdana" w:hAnsi="Verdana" w:cs="Arial"/>
          <w:sz w:val="20"/>
        </w:rPr>
        <w:t xml:space="preserve">zamówienia </w:t>
      </w:r>
      <w:r w:rsidRPr="009518D4">
        <w:rPr>
          <w:rFonts w:ascii="Verdana" w:hAnsi="Verdana" w:cstheme="minorHAnsi"/>
          <w:sz w:val="20"/>
        </w:rPr>
        <w:t xml:space="preserve">nr </w:t>
      </w:r>
      <w:r w:rsidR="009518D4" w:rsidRPr="009518D4">
        <w:rPr>
          <w:rFonts w:ascii="Verdana" w:eastAsia="Calibri" w:hAnsi="Verdana" w:cstheme="minorHAnsi"/>
          <w:bCs/>
          <w:sz w:val="20"/>
          <w:lang w:eastAsia="pl-PL"/>
        </w:rPr>
        <w:t>POST/PEC/PEC/ZWR/00377/2024</w:t>
      </w:r>
      <w:r w:rsidR="009518D4">
        <w:rPr>
          <w:rFonts w:ascii="Verdana" w:eastAsia="Calibri" w:hAnsi="Verdana" w:cstheme="minorHAnsi"/>
          <w:bCs/>
          <w:sz w:val="20"/>
          <w:lang w:eastAsia="pl-PL"/>
        </w:rPr>
        <w:t xml:space="preserve"> </w:t>
      </w:r>
      <w:r w:rsidRPr="009518D4">
        <w:rPr>
          <w:rFonts w:ascii="Verdana" w:hAnsi="Verdana" w:cstheme="minorHAnsi"/>
          <w:sz w:val="20"/>
        </w:rPr>
        <w:t>prowadzonego w trybie przetargu nieograniczonego na wykonanie usług</w:t>
      </w:r>
      <w:r w:rsidRPr="002A6CA3">
        <w:rPr>
          <w:rFonts w:ascii="Verdana" w:hAnsi="Verdana" w:cstheme="minorHAnsi"/>
          <w:sz w:val="20"/>
        </w:rPr>
        <w:t xml:space="preserve"> pn. </w:t>
      </w:r>
      <w:r w:rsidR="009518D4" w:rsidRPr="009518D4">
        <w:rPr>
          <w:rFonts w:ascii="Verdana" w:hAnsi="Verdana" w:cstheme="minorHAnsi"/>
          <w:sz w:val="20"/>
        </w:rPr>
        <w:t>Legalizacja butli SUG CO2 na BGP2</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BA62D2D" w14:textId="17776A82" w:rsidR="0042031F" w:rsidRPr="002A6CA3" w:rsidRDefault="0042031F" w:rsidP="0042031F">
      <w:pPr>
        <w:pStyle w:val="Akapitzlist"/>
        <w:widowControl w:val="0"/>
        <w:suppressAutoHyphens/>
        <w:spacing w:before="120"/>
        <w:ind w:left="426"/>
        <w:rPr>
          <w:rFonts w:ascii="Verdana" w:hAnsi="Verdana" w:cs="Arial"/>
          <w:sz w:val="20"/>
        </w:rPr>
      </w:pPr>
      <w:r w:rsidRPr="009518D4">
        <w:rPr>
          <w:rFonts w:ascii="Verdana" w:hAnsi="Verdana" w:cs="Arial"/>
          <w:sz w:val="20"/>
        </w:rPr>
        <w:t xml:space="preserve">Szczegółowe zestawienie pozycji cenowych składających się na ostateczną wartość Oferty stanowi </w:t>
      </w:r>
      <w:r w:rsidRPr="009518D4">
        <w:rPr>
          <w:rFonts w:ascii="Verdana" w:hAnsi="Verdana" w:cs="Arial"/>
          <w:b/>
          <w:sz w:val="20"/>
        </w:rPr>
        <w:t xml:space="preserve">Załącznik nr </w:t>
      </w:r>
      <w:r w:rsidR="00A0753C" w:rsidRPr="009518D4">
        <w:rPr>
          <w:rFonts w:ascii="Verdana" w:hAnsi="Verdana" w:cs="Arial"/>
          <w:b/>
          <w:sz w:val="20"/>
        </w:rPr>
        <w:t>5</w:t>
      </w:r>
      <w:r w:rsidRPr="009518D4">
        <w:rPr>
          <w:rFonts w:ascii="Verdana" w:hAnsi="Verdana" w:cs="Arial"/>
          <w:b/>
          <w:sz w:val="20"/>
        </w:rPr>
        <w:t xml:space="preserve"> do </w:t>
      </w:r>
      <w:r w:rsidR="00904E94" w:rsidRPr="009518D4">
        <w:rPr>
          <w:rFonts w:ascii="Verdana" w:hAnsi="Verdana" w:cs="Arial"/>
          <w:b/>
          <w:sz w:val="20"/>
        </w:rPr>
        <w:t>SWZ</w:t>
      </w:r>
      <w:r w:rsidRPr="009518D4">
        <w:rPr>
          <w:rFonts w:ascii="Verdana" w:hAnsi="Verdana" w:cs="Arial"/>
          <w:b/>
          <w:sz w:val="20"/>
        </w:rPr>
        <w:t xml:space="preserve"> – </w:t>
      </w:r>
      <w:r w:rsidR="009518D4" w:rsidRPr="009518D4">
        <w:rPr>
          <w:rFonts w:ascii="Verdana" w:hAnsi="Verdana" w:cs="Arial"/>
          <w:b/>
          <w:sz w:val="20"/>
        </w:rPr>
        <w:t>Harmonogram Prac i Płatności</w:t>
      </w:r>
      <w:r w:rsidRPr="009518D4">
        <w:rPr>
          <w:rFonts w:ascii="Verdana" w:hAnsi="Verdana" w:cs="Arial"/>
          <w:b/>
          <w:sz w:val="20"/>
        </w:rPr>
        <w:t>;</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w:t>
      </w:r>
      <w:r w:rsidR="00A6553F" w:rsidRPr="002A6CA3">
        <w:rPr>
          <w:rFonts w:ascii="Verdana" w:hAnsi="Verdana" w:cs="Arial"/>
          <w:sz w:val="20"/>
        </w:rPr>
        <w:lastRenderedPageBreak/>
        <w:t xml:space="preserve">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 xml:space="preserve">osobą prawną, podmiotem lub organem, do których prawa własności </w:t>
      </w:r>
      <w:r w:rsidRPr="00B77D2B">
        <w:rPr>
          <w:rFonts w:ascii="Verdana" w:hAnsi="Verdana" w:cs="Arial"/>
          <w:sz w:val="20"/>
        </w:rPr>
        <w:lastRenderedPageBreak/>
        <w:t>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r>
      <w:r w:rsidRPr="002A6CA3">
        <w:rPr>
          <w:rFonts w:ascii="Verdana" w:hAnsi="Verdana" w:cs="Arial"/>
          <w:sz w:val="20"/>
          <w:lang w:eastAsia="pl-PL"/>
        </w:rPr>
        <w:lastRenderedPageBreak/>
        <w:t xml:space="preserve">i w sprawie swobodnego przepływu takich danych oraz uchylenia dyrektywy 95/46/WE (dalej „Rozporządzenie”), znajdującym się na stronie internetowej: </w:t>
      </w:r>
      <w:hyperlink r:id="rId23"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60A46C08"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9518D4" w:rsidRPr="009518D4">
        <w:rPr>
          <w:rFonts w:ascii="Verdana" w:eastAsia="Calibri" w:hAnsi="Verdana" w:cstheme="minorHAnsi"/>
          <w:bCs/>
          <w:sz w:val="20"/>
          <w:lang w:eastAsia="pl-PL"/>
        </w:rPr>
        <w:t>POST/PEC/PEC/ZWR/00377/2024</w:t>
      </w:r>
      <w:r w:rsidR="009518D4">
        <w:rPr>
          <w:rFonts w:ascii="Verdana" w:eastAsia="Calibri" w:hAnsi="Verdana" w:cstheme="minorHAnsi"/>
          <w:bCs/>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4D1E2471"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7" w:name="_Toc515896308"/>
      <w:bookmarkStart w:id="278"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77"/>
      <w:bookmarkEnd w:id="278"/>
      <w:r w:rsidR="008F48D5">
        <w:rPr>
          <w:rFonts w:ascii="Verdana" w:hAnsi="Verdana" w:cstheme="minorHAnsi"/>
          <w:sz w:val="20"/>
          <w:lang w:val="pl-PL"/>
        </w:rPr>
        <w:t xml:space="preserve"> – nie dotyczy</w:t>
      </w:r>
    </w:p>
    <w:p w14:paraId="57B38F3F" w14:textId="77777777" w:rsidR="00EA7443" w:rsidRPr="002A6CA3" w:rsidRDefault="00EA7443" w:rsidP="00EA7443">
      <w:pPr>
        <w:rPr>
          <w:rFonts w:ascii="Verdana" w:hAnsi="Verdana" w:cstheme="minorHAnsi"/>
          <w:sz w:val="20"/>
        </w:rPr>
      </w:pPr>
    </w:p>
    <w:p w14:paraId="31B7F053" w14:textId="0B7308B4" w:rsidR="006C381C" w:rsidRDefault="006C381C" w:rsidP="006C381C">
      <w:pPr>
        <w:autoSpaceDE w:val="0"/>
        <w:autoSpaceDN w:val="0"/>
        <w:adjustRightInd w:val="0"/>
        <w:ind w:left="4963"/>
        <w:rPr>
          <w:rFonts w:ascii="Verdana" w:hAnsi="Verdana" w:cstheme="minorHAnsi"/>
          <w:i/>
          <w:sz w:val="18"/>
          <w:szCs w:val="18"/>
        </w:rPr>
      </w:pPr>
      <w:bookmarkStart w:id="279" w:name="_Toc122344844"/>
    </w:p>
    <w:p w14:paraId="5721867B" w14:textId="53310EF3" w:rsidR="008F48D5" w:rsidRDefault="008F48D5" w:rsidP="006C381C">
      <w:pPr>
        <w:autoSpaceDE w:val="0"/>
        <w:autoSpaceDN w:val="0"/>
        <w:adjustRightInd w:val="0"/>
        <w:ind w:left="4963"/>
        <w:rPr>
          <w:rFonts w:ascii="Verdana" w:hAnsi="Verdana" w:cstheme="minorHAnsi"/>
          <w:i/>
          <w:sz w:val="18"/>
          <w:szCs w:val="18"/>
        </w:rPr>
      </w:pPr>
    </w:p>
    <w:p w14:paraId="1C174FB4" w14:textId="2A13FDF0" w:rsidR="008F48D5" w:rsidRDefault="008F48D5" w:rsidP="006C381C">
      <w:pPr>
        <w:autoSpaceDE w:val="0"/>
        <w:autoSpaceDN w:val="0"/>
        <w:adjustRightInd w:val="0"/>
        <w:ind w:left="4963"/>
        <w:rPr>
          <w:rFonts w:ascii="Verdana" w:hAnsi="Verdana" w:cstheme="minorHAnsi"/>
          <w:i/>
          <w:sz w:val="18"/>
          <w:szCs w:val="18"/>
        </w:rPr>
      </w:pPr>
    </w:p>
    <w:p w14:paraId="5C01A33F" w14:textId="0F65C5AB" w:rsidR="008F48D5" w:rsidRDefault="008F48D5" w:rsidP="006C381C">
      <w:pPr>
        <w:autoSpaceDE w:val="0"/>
        <w:autoSpaceDN w:val="0"/>
        <w:adjustRightInd w:val="0"/>
        <w:ind w:left="4963"/>
        <w:rPr>
          <w:rFonts w:ascii="Verdana" w:hAnsi="Verdana" w:cstheme="minorHAnsi"/>
          <w:i/>
          <w:sz w:val="18"/>
          <w:szCs w:val="18"/>
        </w:rPr>
      </w:pPr>
    </w:p>
    <w:p w14:paraId="4E5CE63F" w14:textId="5D50A620" w:rsidR="008F48D5" w:rsidRDefault="008F48D5" w:rsidP="006C381C">
      <w:pPr>
        <w:autoSpaceDE w:val="0"/>
        <w:autoSpaceDN w:val="0"/>
        <w:adjustRightInd w:val="0"/>
        <w:ind w:left="4963"/>
        <w:rPr>
          <w:rFonts w:ascii="Verdana" w:hAnsi="Verdana" w:cstheme="minorHAnsi"/>
          <w:i/>
          <w:sz w:val="18"/>
          <w:szCs w:val="18"/>
        </w:rPr>
      </w:pPr>
    </w:p>
    <w:p w14:paraId="7A01FF26" w14:textId="445565AC" w:rsidR="008F48D5" w:rsidRDefault="008F48D5" w:rsidP="006C381C">
      <w:pPr>
        <w:autoSpaceDE w:val="0"/>
        <w:autoSpaceDN w:val="0"/>
        <w:adjustRightInd w:val="0"/>
        <w:ind w:left="4963"/>
        <w:rPr>
          <w:rFonts w:ascii="Verdana" w:hAnsi="Verdana" w:cstheme="minorHAnsi"/>
          <w:i/>
          <w:sz w:val="18"/>
          <w:szCs w:val="18"/>
        </w:rPr>
      </w:pPr>
    </w:p>
    <w:p w14:paraId="1B2A3E4B" w14:textId="6B50FB82" w:rsidR="008F48D5" w:rsidRDefault="008F48D5" w:rsidP="006C381C">
      <w:pPr>
        <w:autoSpaceDE w:val="0"/>
        <w:autoSpaceDN w:val="0"/>
        <w:adjustRightInd w:val="0"/>
        <w:ind w:left="4963"/>
        <w:rPr>
          <w:rFonts w:ascii="Verdana" w:hAnsi="Verdana" w:cstheme="minorHAnsi"/>
          <w:i/>
          <w:sz w:val="18"/>
          <w:szCs w:val="18"/>
        </w:rPr>
      </w:pPr>
    </w:p>
    <w:p w14:paraId="1CCD94ED" w14:textId="33CFA8D5" w:rsidR="008F48D5" w:rsidRDefault="008F48D5" w:rsidP="006C381C">
      <w:pPr>
        <w:autoSpaceDE w:val="0"/>
        <w:autoSpaceDN w:val="0"/>
        <w:adjustRightInd w:val="0"/>
        <w:ind w:left="4963"/>
        <w:rPr>
          <w:rFonts w:ascii="Verdana" w:hAnsi="Verdana" w:cstheme="minorHAnsi"/>
          <w:i/>
          <w:sz w:val="18"/>
          <w:szCs w:val="18"/>
        </w:rPr>
      </w:pPr>
    </w:p>
    <w:p w14:paraId="408CBB4F" w14:textId="58A9574E" w:rsidR="008F48D5" w:rsidRDefault="008F48D5" w:rsidP="006C381C">
      <w:pPr>
        <w:autoSpaceDE w:val="0"/>
        <w:autoSpaceDN w:val="0"/>
        <w:adjustRightInd w:val="0"/>
        <w:ind w:left="4963"/>
        <w:rPr>
          <w:rFonts w:ascii="Verdana" w:hAnsi="Verdana" w:cstheme="minorHAnsi"/>
          <w:i/>
          <w:sz w:val="18"/>
          <w:szCs w:val="18"/>
        </w:rPr>
      </w:pPr>
    </w:p>
    <w:p w14:paraId="73873475" w14:textId="5EF80481" w:rsidR="008F48D5" w:rsidRDefault="008F48D5" w:rsidP="006C381C">
      <w:pPr>
        <w:autoSpaceDE w:val="0"/>
        <w:autoSpaceDN w:val="0"/>
        <w:adjustRightInd w:val="0"/>
        <w:ind w:left="4963"/>
        <w:rPr>
          <w:rFonts w:ascii="Verdana" w:hAnsi="Verdana" w:cstheme="minorHAnsi"/>
          <w:i/>
          <w:sz w:val="18"/>
          <w:szCs w:val="18"/>
        </w:rPr>
      </w:pPr>
    </w:p>
    <w:p w14:paraId="6BD1B535" w14:textId="7CD6D3A9" w:rsidR="008F48D5" w:rsidRDefault="008F48D5" w:rsidP="006C381C">
      <w:pPr>
        <w:autoSpaceDE w:val="0"/>
        <w:autoSpaceDN w:val="0"/>
        <w:adjustRightInd w:val="0"/>
        <w:ind w:left="4963"/>
        <w:rPr>
          <w:rFonts w:ascii="Verdana" w:hAnsi="Verdana" w:cstheme="minorHAnsi"/>
          <w:i/>
          <w:sz w:val="18"/>
          <w:szCs w:val="18"/>
        </w:rPr>
      </w:pPr>
    </w:p>
    <w:p w14:paraId="5882F128" w14:textId="5AA39AD5" w:rsidR="008F48D5" w:rsidRDefault="008F48D5" w:rsidP="006C381C">
      <w:pPr>
        <w:autoSpaceDE w:val="0"/>
        <w:autoSpaceDN w:val="0"/>
        <w:adjustRightInd w:val="0"/>
        <w:ind w:left="4963"/>
        <w:rPr>
          <w:rFonts w:ascii="Verdana" w:hAnsi="Verdana" w:cstheme="minorHAnsi"/>
          <w:i/>
          <w:sz w:val="18"/>
          <w:szCs w:val="18"/>
        </w:rPr>
      </w:pPr>
    </w:p>
    <w:p w14:paraId="5177BD96" w14:textId="60F3D555" w:rsidR="008F48D5" w:rsidRDefault="008F48D5" w:rsidP="006C381C">
      <w:pPr>
        <w:autoSpaceDE w:val="0"/>
        <w:autoSpaceDN w:val="0"/>
        <w:adjustRightInd w:val="0"/>
        <w:ind w:left="4963"/>
        <w:rPr>
          <w:rFonts w:ascii="Verdana" w:hAnsi="Verdana" w:cstheme="minorHAnsi"/>
          <w:i/>
          <w:sz w:val="18"/>
          <w:szCs w:val="18"/>
        </w:rPr>
      </w:pPr>
    </w:p>
    <w:p w14:paraId="054BFFE4" w14:textId="44ED9CFF" w:rsidR="008F48D5" w:rsidRDefault="008F48D5" w:rsidP="006C381C">
      <w:pPr>
        <w:autoSpaceDE w:val="0"/>
        <w:autoSpaceDN w:val="0"/>
        <w:adjustRightInd w:val="0"/>
        <w:ind w:left="4963"/>
        <w:rPr>
          <w:rFonts w:ascii="Verdana" w:hAnsi="Verdana" w:cstheme="minorHAnsi"/>
          <w:i/>
          <w:sz w:val="18"/>
          <w:szCs w:val="18"/>
        </w:rPr>
      </w:pPr>
    </w:p>
    <w:p w14:paraId="6AACB162" w14:textId="20DA6502" w:rsidR="008F48D5" w:rsidRDefault="008F48D5" w:rsidP="006C381C">
      <w:pPr>
        <w:autoSpaceDE w:val="0"/>
        <w:autoSpaceDN w:val="0"/>
        <w:adjustRightInd w:val="0"/>
        <w:ind w:left="4963"/>
        <w:rPr>
          <w:rFonts w:ascii="Verdana" w:hAnsi="Verdana" w:cstheme="minorHAnsi"/>
          <w:i/>
          <w:sz w:val="18"/>
          <w:szCs w:val="18"/>
        </w:rPr>
      </w:pPr>
    </w:p>
    <w:p w14:paraId="7561C68E" w14:textId="6E963D6C" w:rsidR="008F48D5" w:rsidRDefault="008F48D5" w:rsidP="006C381C">
      <w:pPr>
        <w:autoSpaceDE w:val="0"/>
        <w:autoSpaceDN w:val="0"/>
        <w:adjustRightInd w:val="0"/>
        <w:ind w:left="4963"/>
        <w:rPr>
          <w:rFonts w:ascii="Verdana" w:hAnsi="Verdana" w:cstheme="minorHAnsi"/>
          <w:i/>
          <w:sz w:val="18"/>
          <w:szCs w:val="18"/>
        </w:rPr>
      </w:pPr>
    </w:p>
    <w:p w14:paraId="14BF452F" w14:textId="74C97381" w:rsidR="008F48D5" w:rsidRDefault="008F48D5" w:rsidP="006C381C">
      <w:pPr>
        <w:autoSpaceDE w:val="0"/>
        <w:autoSpaceDN w:val="0"/>
        <w:adjustRightInd w:val="0"/>
        <w:ind w:left="4963"/>
        <w:rPr>
          <w:rFonts w:ascii="Verdana" w:hAnsi="Verdana" w:cstheme="minorHAnsi"/>
          <w:i/>
          <w:sz w:val="18"/>
          <w:szCs w:val="18"/>
        </w:rPr>
      </w:pPr>
    </w:p>
    <w:p w14:paraId="6F610E5A" w14:textId="15AF4625" w:rsidR="008F48D5" w:rsidRDefault="008F48D5" w:rsidP="006C381C">
      <w:pPr>
        <w:autoSpaceDE w:val="0"/>
        <w:autoSpaceDN w:val="0"/>
        <w:adjustRightInd w:val="0"/>
        <w:ind w:left="4963"/>
        <w:rPr>
          <w:rFonts w:ascii="Verdana" w:hAnsi="Verdana" w:cstheme="minorHAnsi"/>
          <w:i/>
          <w:sz w:val="18"/>
          <w:szCs w:val="18"/>
        </w:rPr>
      </w:pPr>
    </w:p>
    <w:p w14:paraId="0022A474" w14:textId="7E80B13C" w:rsidR="008F48D5" w:rsidRDefault="008F48D5" w:rsidP="006C381C">
      <w:pPr>
        <w:autoSpaceDE w:val="0"/>
        <w:autoSpaceDN w:val="0"/>
        <w:adjustRightInd w:val="0"/>
        <w:ind w:left="4963"/>
        <w:rPr>
          <w:rFonts w:ascii="Verdana" w:hAnsi="Verdana" w:cstheme="minorHAnsi"/>
          <w:i/>
          <w:sz w:val="18"/>
          <w:szCs w:val="18"/>
        </w:rPr>
      </w:pPr>
    </w:p>
    <w:p w14:paraId="2A1C3F89" w14:textId="631DD965" w:rsidR="008F48D5" w:rsidRDefault="008F48D5" w:rsidP="006C381C">
      <w:pPr>
        <w:autoSpaceDE w:val="0"/>
        <w:autoSpaceDN w:val="0"/>
        <w:adjustRightInd w:val="0"/>
        <w:ind w:left="4963"/>
        <w:rPr>
          <w:rFonts w:ascii="Verdana" w:hAnsi="Verdana" w:cstheme="minorHAnsi"/>
          <w:i/>
          <w:sz w:val="18"/>
          <w:szCs w:val="18"/>
        </w:rPr>
      </w:pPr>
    </w:p>
    <w:p w14:paraId="0B29DCD9" w14:textId="65DD755F" w:rsidR="008F48D5" w:rsidRDefault="008F48D5" w:rsidP="006C381C">
      <w:pPr>
        <w:autoSpaceDE w:val="0"/>
        <w:autoSpaceDN w:val="0"/>
        <w:adjustRightInd w:val="0"/>
        <w:ind w:left="4963"/>
        <w:rPr>
          <w:rFonts w:ascii="Verdana" w:hAnsi="Verdana" w:cstheme="minorHAnsi"/>
          <w:i/>
          <w:sz w:val="18"/>
          <w:szCs w:val="18"/>
        </w:rPr>
      </w:pPr>
    </w:p>
    <w:p w14:paraId="7BECB5EB" w14:textId="3BB3824B" w:rsidR="008F48D5" w:rsidRDefault="008F48D5" w:rsidP="006C381C">
      <w:pPr>
        <w:autoSpaceDE w:val="0"/>
        <w:autoSpaceDN w:val="0"/>
        <w:adjustRightInd w:val="0"/>
        <w:ind w:left="4963"/>
        <w:rPr>
          <w:rFonts w:ascii="Verdana" w:hAnsi="Verdana" w:cstheme="minorHAnsi"/>
          <w:i/>
          <w:sz w:val="18"/>
          <w:szCs w:val="18"/>
        </w:rPr>
      </w:pPr>
    </w:p>
    <w:p w14:paraId="709A55CE" w14:textId="144B2A4F" w:rsidR="008F48D5" w:rsidRDefault="008F48D5" w:rsidP="006C381C">
      <w:pPr>
        <w:autoSpaceDE w:val="0"/>
        <w:autoSpaceDN w:val="0"/>
        <w:adjustRightInd w:val="0"/>
        <w:ind w:left="4963"/>
        <w:rPr>
          <w:rFonts w:ascii="Verdana" w:hAnsi="Verdana" w:cstheme="minorHAnsi"/>
          <w:i/>
          <w:sz w:val="18"/>
          <w:szCs w:val="18"/>
        </w:rPr>
      </w:pPr>
    </w:p>
    <w:p w14:paraId="22A2E068" w14:textId="03885AFA" w:rsidR="008F48D5" w:rsidRDefault="008F48D5" w:rsidP="006C381C">
      <w:pPr>
        <w:autoSpaceDE w:val="0"/>
        <w:autoSpaceDN w:val="0"/>
        <w:adjustRightInd w:val="0"/>
        <w:ind w:left="4963"/>
        <w:rPr>
          <w:rFonts w:ascii="Verdana" w:hAnsi="Verdana" w:cstheme="minorHAnsi"/>
          <w:i/>
          <w:sz w:val="18"/>
          <w:szCs w:val="18"/>
        </w:rPr>
      </w:pPr>
    </w:p>
    <w:p w14:paraId="2116D315" w14:textId="4E0A1783" w:rsidR="008F48D5" w:rsidRDefault="008F48D5" w:rsidP="006C381C">
      <w:pPr>
        <w:autoSpaceDE w:val="0"/>
        <w:autoSpaceDN w:val="0"/>
        <w:adjustRightInd w:val="0"/>
        <w:ind w:left="4963"/>
        <w:rPr>
          <w:rFonts w:ascii="Verdana" w:hAnsi="Verdana" w:cstheme="minorHAnsi"/>
          <w:i/>
          <w:sz w:val="18"/>
          <w:szCs w:val="18"/>
        </w:rPr>
      </w:pPr>
    </w:p>
    <w:p w14:paraId="7434DD9E" w14:textId="44B98FE1" w:rsidR="008F48D5" w:rsidRDefault="008F48D5" w:rsidP="006C381C">
      <w:pPr>
        <w:autoSpaceDE w:val="0"/>
        <w:autoSpaceDN w:val="0"/>
        <w:adjustRightInd w:val="0"/>
        <w:ind w:left="4963"/>
        <w:rPr>
          <w:rFonts w:ascii="Verdana" w:hAnsi="Verdana" w:cstheme="minorHAnsi"/>
          <w:i/>
          <w:sz w:val="18"/>
          <w:szCs w:val="18"/>
        </w:rPr>
      </w:pPr>
    </w:p>
    <w:p w14:paraId="1DD19417" w14:textId="6687D625" w:rsidR="008F48D5" w:rsidRDefault="008F48D5" w:rsidP="006C381C">
      <w:pPr>
        <w:autoSpaceDE w:val="0"/>
        <w:autoSpaceDN w:val="0"/>
        <w:adjustRightInd w:val="0"/>
        <w:ind w:left="4963"/>
        <w:rPr>
          <w:rFonts w:ascii="Verdana" w:hAnsi="Verdana" w:cstheme="minorHAnsi"/>
          <w:i/>
          <w:sz w:val="18"/>
          <w:szCs w:val="18"/>
        </w:rPr>
      </w:pPr>
    </w:p>
    <w:p w14:paraId="042F2D06" w14:textId="4AC3C840" w:rsidR="008F48D5" w:rsidRDefault="008F48D5" w:rsidP="006C381C">
      <w:pPr>
        <w:autoSpaceDE w:val="0"/>
        <w:autoSpaceDN w:val="0"/>
        <w:adjustRightInd w:val="0"/>
        <w:ind w:left="4963"/>
        <w:rPr>
          <w:rFonts w:ascii="Verdana" w:hAnsi="Verdana" w:cstheme="minorHAnsi"/>
          <w:i/>
          <w:sz w:val="18"/>
          <w:szCs w:val="18"/>
        </w:rPr>
      </w:pPr>
    </w:p>
    <w:p w14:paraId="53E612CB" w14:textId="10A65C6B" w:rsidR="008F48D5" w:rsidRDefault="008F48D5" w:rsidP="006C381C">
      <w:pPr>
        <w:autoSpaceDE w:val="0"/>
        <w:autoSpaceDN w:val="0"/>
        <w:adjustRightInd w:val="0"/>
        <w:ind w:left="4963"/>
        <w:rPr>
          <w:rFonts w:ascii="Verdana" w:hAnsi="Verdana" w:cstheme="minorHAnsi"/>
          <w:i/>
          <w:sz w:val="18"/>
          <w:szCs w:val="18"/>
        </w:rPr>
      </w:pPr>
    </w:p>
    <w:p w14:paraId="59342B6B" w14:textId="5F007072" w:rsidR="008F48D5" w:rsidRDefault="008F48D5" w:rsidP="006C381C">
      <w:pPr>
        <w:autoSpaceDE w:val="0"/>
        <w:autoSpaceDN w:val="0"/>
        <w:adjustRightInd w:val="0"/>
        <w:ind w:left="4963"/>
        <w:rPr>
          <w:rFonts w:ascii="Verdana" w:hAnsi="Verdana" w:cstheme="minorHAnsi"/>
          <w:i/>
          <w:sz w:val="18"/>
          <w:szCs w:val="18"/>
        </w:rPr>
      </w:pPr>
    </w:p>
    <w:p w14:paraId="2EE6ADDE" w14:textId="20C87ACB" w:rsidR="008F48D5" w:rsidRDefault="008F48D5" w:rsidP="006C381C">
      <w:pPr>
        <w:autoSpaceDE w:val="0"/>
        <w:autoSpaceDN w:val="0"/>
        <w:adjustRightInd w:val="0"/>
        <w:ind w:left="4963"/>
        <w:rPr>
          <w:rFonts w:ascii="Verdana" w:hAnsi="Verdana" w:cstheme="minorHAnsi"/>
          <w:i/>
          <w:sz w:val="18"/>
          <w:szCs w:val="18"/>
        </w:rPr>
      </w:pPr>
    </w:p>
    <w:p w14:paraId="461B7677" w14:textId="4859DC39" w:rsidR="008F48D5" w:rsidRDefault="008F48D5" w:rsidP="006C381C">
      <w:pPr>
        <w:autoSpaceDE w:val="0"/>
        <w:autoSpaceDN w:val="0"/>
        <w:adjustRightInd w:val="0"/>
        <w:ind w:left="4963"/>
        <w:rPr>
          <w:rFonts w:ascii="Verdana" w:hAnsi="Verdana" w:cstheme="minorHAnsi"/>
          <w:i/>
          <w:sz w:val="18"/>
          <w:szCs w:val="18"/>
        </w:rPr>
      </w:pPr>
    </w:p>
    <w:p w14:paraId="3A626275" w14:textId="6A8202CB" w:rsidR="008F48D5" w:rsidRDefault="008F48D5" w:rsidP="006C381C">
      <w:pPr>
        <w:autoSpaceDE w:val="0"/>
        <w:autoSpaceDN w:val="0"/>
        <w:adjustRightInd w:val="0"/>
        <w:ind w:left="4963"/>
        <w:rPr>
          <w:rFonts w:ascii="Verdana" w:hAnsi="Verdana" w:cstheme="minorHAnsi"/>
          <w:i/>
          <w:sz w:val="18"/>
          <w:szCs w:val="18"/>
        </w:rPr>
      </w:pPr>
    </w:p>
    <w:p w14:paraId="18B21731" w14:textId="632FA662" w:rsidR="008F48D5" w:rsidRDefault="008F48D5" w:rsidP="006C381C">
      <w:pPr>
        <w:autoSpaceDE w:val="0"/>
        <w:autoSpaceDN w:val="0"/>
        <w:adjustRightInd w:val="0"/>
        <w:ind w:left="4963"/>
        <w:rPr>
          <w:rFonts w:ascii="Verdana" w:hAnsi="Verdana" w:cstheme="minorHAnsi"/>
          <w:i/>
          <w:sz w:val="18"/>
          <w:szCs w:val="18"/>
        </w:rPr>
      </w:pPr>
    </w:p>
    <w:p w14:paraId="360EDC6D" w14:textId="30818EE1" w:rsidR="008F48D5" w:rsidRDefault="008F48D5" w:rsidP="006C381C">
      <w:pPr>
        <w:autoSpaceDE w:val="0"/>
        <w:autoSpaceDN w:val="0"/>
        <w:adjustRightInd w:val="0"/>
        <w:ind w:left="4963"/>
        <w:rPr>
          <w:rFonts w:ascii="Verdana" w:hAnsi="Verdana" w:cstheme="minorHAnsi"/>
          <w:i/>
          <w:sz w:val="18"/>
          <w:szCs w:val="18"/>
        </w:rPr>
      </w:pPr>
    </w:p>
    <w:p w14:paraId="7553185D" w14:textId="5437BAA6" w:rsidR="008F48D5" w:rsidRDefault="008F48D5" w:rsidP="006C381C">
      <w:pPr>
        <w:autoSpaceDE w:val="0"/>
        <w:autoSpaceDN w:val="0"/>
        <w:adjustRightInd w:val="0"/>
        <w:ind w:left="4963"/>
        <w:rPr>
          <w:rFonts w:ascii="Verdana" w:hAnsi="Verdana" w:cstheme="minorHAnsi"/>
          <w:i/>
          <w:sz w:val="18"/>
          <w:szCs w:val="18"/>
        </w:rPr>
      </w:pPr>
    </w:p>
    <w:p w14:paraId="79004C97" w14:textId="6AD65F75" w:rsidR="008F48D5" w:rsidRDefault="008F48D5" w:rsidP="006C381C">
      <w:pPr>
        <w:autoSpaceDE w:val="0"/>
        <w:autoSpaceDN w:val="0"/>
        <w:adjustRightInd w:val="0"/>
        <w:ind w:left="4963"/>
        <w:rPr>
          <w:rFonts w:ascii="Verdana" w:hAnsi="Verdana" w:cstheme="minorHAnsi"/>
          <w:i/>
          <w:sz w:val="18"/>
          <w:szCs w:val="18"/>
        </w:rPr>
      </w:pPr>
    </w:p>
    <w:p w14:paraId="3D19014B" w14:textId="2F544925" w:rsidR="008F48D5" w:rsidRDefault="008F48D5" w:rsidP="006C381C">
      <w:pPr>
        <w:autoSpaceDE w:val="0"/>
        <w:autoSpaceDN w:val="0"/>
        <w:adjustRightInd w:val="0"/>
        <w:ind w:left="4963"/>
        <w:rPr>
          <w:rFonts w:ascii="Verdana" w:hAnsi="Verdana" w:cstheme="minorHAnsi"/>
          <w:i/>
          <w:sz w:val="18"/>
          <w:szCs w:val="18"/>
        </w:rPr>
      </w:pPr>
    </w:p>
    <w:p w14:paraId="4F86ED21" w14:textId="14FE1B07" w:rsidR="008F48D5" w:rsidRDefault="008F48D5" w:rsidP="006C381C">
      <w:pPr>
        <w:autoSpaceDE w:val="0"/>
        <w:autoSpaceDN w:val="0"/>
        <w:adjustRightInd w:val="0"/>
        <w:ind w:left="4963"/>
        <w:rPr>
          <w:rFonts w:ascii="Verdana" w:hAnsi="Verdana" w:cstheme="minorHAnsi"/>
          <w:i/>
          <w:sz w:val="18"/>
          <w:szCs w:val="18"/>
        </w:rPr>
      </w:pPr>
    </w:p>
    <w:p w14:paraId="735F8F2A" w14:textId="7F381660" w:rsidR="008F48D5" w:rsidRDefault="008F48D5" w:rsidP="006C381C">
      <w:pPr>
        <w:autoSpaceDE w:val="0"/>
        <w:autoSpaceDN w:val="0"/>
        <w:adjustRightInd w:val="0"/>
        <w:ind w:left="4963"/>
        <w:rPr>
          <w:rFonts w:ascii="Verdana" w:hAnsi="Verdana" w:cstheme="minorHAnsi"/>
          <w:i/>
          <w:sz w:val="18"/>
          <w:szCs w:val="18"/>
        </w:rPr>
      </w:pPr>
    </w:p>
    <w:p w14:paraId="25BF6546" w14:textId="1EE013D1" w:rsidR="008F48D5" w:rsidRDefault="008F48D5" w:rsidP="006C381C">
      <w:pPr>
        <w:autoSpaceDE w:val="0"/>
        <w:autoSpaceDN w:val="0"/>
        <w:adjustRightInd w:val="0"/>
        <w:ind w:left="4963"/>
        <w:rPr>
          <w:rFonts w:ascii="Verdana" w:hAnsi="Verdana" w:cstheme="minorHAnsi"/>
          <w:i/>
          <w:sz w:val="18"/>
          <w:szCs w:val="18"/>
        </w:rPr>
      </w:pPr>
    </w:p>
    <w:p w14:paraId="15650BE0" w14:textId="5AFDB590" w:rsidR="008F48D5" w:rsidRDefault="008F48D5" w:rsidP="006C381C">
      <w:pPr>
        <w:autoSpaceDE w:val="0"/>
        <w:autoSpaceDN w:val="0"/>
        <w:adjustRightInd w:val="0"/>
        <w:ind w:left="4963"/>
        <w:rPr>
          <w:rFonts w:ascii="Verdana" w:hAnsi="Verdana" w:cstheme="minorHAnsi"/>
          <w:i/>
          <w:sz w:val="18"/>
          <w:szCs w:val="18"/>
        </w:rPr>
      </w:pPr>
    </w:p>
    <w:p w14:paraId="522B40D5" w14:textId="7FF98976" w:rsidR="008F48D5" w:rsidRDefault="008F48D5" w:rsidP="006C381C">
      <w:pPr>
        <w:autoSpaceDE w:val="0"/>
        <w:autoSpaceDN w:val="0"/>
        <w:adjustRightInd w:val="0"/>
        <w:ind w:left="4963"/>
        <w:rPr>
          <w:rFonts w:ascii="Verdana" w:hAnsi="Verdana" w:cstheme="minorHAnsi"/>
          <w:i/>
          <w:sz w:val="18"/>
          <w:szCs w:val="18"/>
        </w:rPr>
      </w:pPr>
    </w:p>
    <w:p w14:paraId="231B7DBD" w14:textId="2CD91628" w:rsidR="008F48D5" w:rsidRDefault="008F48D5" w:rsidP="006C381C">
      <w:pPr>
        <w:autoSpaceDE w:val="0"/>
        <w:autoSpaceDN w:val="0"/>
        <w:adjustRightInd w:val="0"/>
        <w:ind w:left="4963"/>
        <w:rPr>
          <w:rFonts w:ascii="Verdana" w:hAnsi="Verdana" w:cstheme="minorHAnsi"/>
          <w:i/>
          <w:sz w:val="18"/>
          <w:szCs w:val="18"/>
        </w:rPr>
      </w:pPr>
    </w:p>
    <w:p w14:paraId="1F33C1FE" w14:textId="77777777" w:rsidR="008F48D5" w:rsidRPr="006C381C" w:rsidRDefault="008F48D5" w:rsidP="006C381C">
      <w:pPr>
        <w:autoSpaceDE w:val="0"/>
        <w:autoSpaceDN w:val="0"/>
        <w:adjustRightInd w:val="0"/>
        <w:ind w:left="4963"/>
        <w:rPr>
          <w:rFonts w:ascii="Verdana" w:hAnsi="Verdana" w:cstheme="minorHAnsi"/>
          <w:i/>
          <w:sz w:val="18"/>
          <w:szCs w:val="18"/>
        </w:rPr>
      </w:pPr>
    </w:p>
    <w:p w14:paraId="201CE227" w14:textId="51C1FE2F" w:rsidR="00DD1DDB" w:rsidRPr="008F48D5" w:rsidRDefault="00EA7443" w:rsidP="008F48D5">
      <w:pPr>
        <w:pStyle w:val="Nagwek1"/>
        <w:keepLines w:val="0"/>
        <w:shd w:val="clear" w:color="auto" w:fill="C6D9F1" w:themeFill="text2" w:themeFillTint="33"/>
        <w:tabs>
          <w:tab w:val="left" w:pos="567"/>
        </w:tabs>
        <w:spacing w:before="240" w:after="0" w:line="240" w:lineRule="auto"/>
        <w:rPr>
          <w:rFonts w:ascii="Verdana" w:hAnsi="Verdana" w:cstheme="minorHAnsi"/>
          <w:sz w:val="20"/>
          <w:lang w:val="pl-PL"/>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279"/>
      <w:r w:rsidR="009518D4">
        <w:rPr>
          <w:rFonts w:ascii="Verdana" w:hAnsi="Verdana" w:cstheme="minorHAnsi"/>
          <w:sz w:val="20"/>
          <w:lang w:val="pl-PL"/>
        </w:rPr>
        <w:t>HARMONOGRAM PRAC I PŁATNOŚCI</w:t>
      </w:r>
    </w:p>
    <w:p w14:paraId="0F1CC604" w14:textId="66C6F77C" w:rsidR="00DD1DDB" w:rsidRDefault="00DD1DDB" w:rsidP="00DD1DDB">
      <w:pPr>
        <w:spacing w:before="120" w:after="120" w:line="276" w:lineRule="auto"/>
        <w:rPr>
          <w:rFonts w:ascii="Verdana" w:eastAsia="Calibri" w:hAnsi="Verdana" w:cstheme="minorHAnsi"/>
          <w:sz w:val="20"/>
        </w:rPr>
      </w:pPr>
      <w:r w:rsidRPr="002A6CA3">
        <w:rPr>
          <w:rFonts w:ascii="Verdana" w:eastAsia="Calibri" w:hAnsi="Verdana" w:cstheme="minorHAnsi"/>
          <w:sz w:val="20"/>
        </w:rPr>
        <w:t xml:space="preserve">Postępowanie o udzielenie zamówienia </w:t>
      </w:r>
      <w:r w:rsidR="001B63ED" w:rsidRPr="002A6CA3">
        <w:rPr>
          <w:rFonts w:ascii="Verdana" w:eastAsia="Calibri" w:hAnsi="Verdana" w:cstheme="minorHAnsi"/>
          <w:sz w:val="20"/>
        </w:rPr>
        <w:t>nie</w:t>
      </w:r>
      <w:r w:rsidRPr="002A6CA3">
        <w:rPr>
          <w:rFonts w:ascii="Verdana" w:eastAsia="Calibri" w:hAnsi="Verdana" w:cstheme="minorHAnsi"/>
          <w:sz w:val="20"/>
        </w:rPr>
        <w:t xml:space="preserve">publicznego w trybie przetargu nieograniczonego pod nazwą </w:t>
      </w:r>
      <w:r w:rsidR="009518D4" w:rsidRPr="009518D4">
        <w:rPr>
          <w:rFonts w:ascii="Verdana" w:eastAsia="Calibri" w:hAnsi="Verdana" w:cstheme="minorHAnsi"/>
          <w:sz w:val="20"/>
        </w:rPr>
        <w:t>Legalizacja butli SUG CO2 na BGP2</w:t>
      </w:r>
      <w:r w:rsidRPr="002A6CA3">
        <w:rPr>
          <w:rFonts w:ascii="Verdana" w:eastAsia="Calibri" w:hAnsi="Verdana" w:cstheme="minorHAnsi"/>
          <w:sz w:val="20"/>
        </w:rPr>
        <w:t>.</w:t>
      </w:r>
    </w:p>
    <w:p w14:paraId="7A1148C1" w14:textId="77777777" w:rsidR="009518D4" w:rsidRPr="002A6CA3" w:rsidRDefault="009518D4" w:rsidP="00DD1DDB">
      <w:pPr>
        <w:spacing w:before="120" w:after="120" w:line="276" w:lineRule="auto"/>
        <w:rPr>
          <w:rFonts w:ascii="Verdana" w:eastAsia="Calibri" w:hAnsi="Verdana" w:cstheme="minorHAnsi"/>
          <w:sz w:val="20"/>
        </w:rPr>
      </w:pPr>
    </w:p>
    <w:tbl>
      <w:tblPr>
        <w:tblW w:w="9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2"/>
        <w:gridCol w:w="2176"/>
        <w:gridCol w:w="1208"/>
        <w:gridCol w:w="1252"/>
        <w:gridCol w:w="1052"/>
        <w:gridCol w:w="1019"/>
        <w:gridCol w:w="1174"/>
        <w:gridCol w:w="930"/>
      </w:tblGrid>
      <w:tr w:rsidR="009518D4" w:rsidRPr="00CB15F7" w14:paraId="49E81566" w14:textId="77777777" w:rsidTr="008F48D5">
        <w:trPr>
          <w:trHeight w:val="890"/>
          <w:jc w:val="center"/>
        </w:trPr>
        <w:tc>
          <w:tcPr>
            <w:tcW w:w="752" w:type="dxa"/>
            <w:tcBorders>
              <w:top w:val="single" w:sz="4" w:space="0" w:color="auto"/>
              <w:left w:val="single" w:sz="4" w:space="0" w:color="auto"/>
              <w:bottom w:val="single" w:sz="4" w:space="0" w:color="auto"/>
              <w:right w:val="single" w:sz="4" w:space="0" w:color="auto"/>
            </w:tcBorders>
          </w:tcPr>
          <w:p w14:paraId="61FA680A" w14:textId="77777777" w:rsidR="009518D4" w:rsidRPr="00CB15F7" w:rsidRDefault="009518D4" w:rsidP="004C67BF">
            <w:pPr>
              <w:jc w:val="center"/>
              <w:rPr>
                <w:rFonts w:ascii="Arial" w:hAnsi="Arial" w:cs="Arial"/>
                <w:sz w:val="20"/>
              </w:rPr>
            </w:pPr>
            <w:r w:rsidRPr="00CB15F7">
              <w:rPr>
                <w:rFonts w:ascii="Arial" w:hAnsi="Arial" w:cs="Arial"/>
                <w:sz w:val="20"/>
              </w:rPr>
              <w:t>Lp. pozycji</w:t>
            </w:r>
          </w:p>
        </w:tc>
        <w:tc>
          <w:tcPr>
            <w:tcW w:w="2176" w:type="dxa"/>
            <w:tcBorders>
              <w:top w:val="single" w:sz="4" w:space="0" w:color="auto"/>
              <w:left w:val="single" w:sz="4" w:space="0" w:color="auto"/>
              <w:bottom w:val="single" w:sz="4" w:space="0" w:color="auto"/>
              <w:right w:val="single" w:sz="4" w:space="0" w:color="auto"/>
            </w:tcBorders>
          </w:tcPr>
          <w:p w14:paraId="5E762059" w14:textId="77777777" w:rsidR="009518D4" w:rsidRPr="00CB15F7" w:rsidRDefault="009518D4" w:rsidP="004C67BF">
            <w:pPr>
              <w:jc w:val="center"/>
              <w:rPr>
                <w:rFonts w:ascii="Arial" w:hAnsi="Arial" w:cs="Arial"/>
                <w:sz w:val="20"/>
              </w:rPr>
            </w:pPr>
            <w:r w:rsidRPr="00CB15F7">
              <w:rPr>
                <w:rFonts w:ascii="Arial" w:hAnsi="Arial" w:cs="Arial"/>
                <w:sz w:val="20"/>
              </w:rPr>
              <w:t>Opis pozycji</w:t>
            </w:r>
          </w:p>
        </w:tc>
        <w:tc>
          <w:tcPr>
            <w:tcW w:w="1208" w:type="dxa"/>
            <w:tcBorders>
              <w:top w:val="single" w:sz="4" w:space="0" w:color="auto"/>
              <w:left w:val="single" w:sz="4" w:space="0" w:color="auto"/>
              <w:bottom w:val="single" w:sz="4" w:space="0" w:color="auto"/>
              <w:right w:val="single" w:sz="4" w:space="0" w:color="auto"/>
            </w:tcBorders>
          </w:tcPr>
          <w:p w14:paraId="74C3D291" w14:textId="77777777" w:rsidR="009518D4" w:rsidRPr="00CB15F7" w:rsidRDefault="009518D4" w:rsidP="004C67BF">
            <w:pPr>
              <w:jc w:val="center"/>
              <w:rPr>
                <w:rFonts w:ascii="Arial" w:hAnsi="Arial" w:cs="Arial"/>
                <w:sz w:val="20"/>
              </w:rPr>
            </w:pPr>
            <w:r w:rsidRPr="00CB15F7">
              <w:rPr>
                <w:rFonts w:ascii="Arial" w:hAnsi="Arial" w:cs="Arial"/>
                <w:sz w:val="20"/>
              </w:rPr>
              <w:t>Data rozpoczęcia</w:t>
            </w:r>
          </w:p>
        </w:tc>
        <w:tc>
          <w:tcPr>
            <w:tcW w:w="1252" w:type="dxa"/>
            <w:tcBorders>
              <w:top w:val="single" w:sz="4" w:space="0" w:color="auto"/>
              <w:left w:val="single" w:sz="4" w:space="0" w:color="auto"/>
              <w:bottom w:val="single" w:sz="4" w:space="0" w:color="auto"/>
              <w:right w:val="single" w:sz="4" w:space="0" w:color="auto"/>
            </w:tcBorders>
          </w:tcPr>
          <w:p w14:paraId="1771F585" w14:textId="77777777" w:rsidR="009518D4" w:rsidRPr="00CB15F7" w:rsidRDefault="009518D4" w:rsidP="004C67BF">
            <w:pPr>
              <w:jc w:val="center"/>
              <w:rPr>
                <w:rFonts w:ascii="Arial" w:hAnsi="Arial" w:cs="Arial"/>
                <w:sz w:val="20"/>
              </w:rPr>
            </w:pPr>
            <w:r w:rsidRPr="00CB15F7">
              <w:rPr>
                <w:rFonts w:ascii="Arial" w:hAnsi="Arial" w:cs="Arial"/>
                <w:sz w:val="20"/>
              </w:rPr>
              <w:t>Data zakończenia</w:t>
            </w:r>
          </w:p>
        </w:tc>
        <w:tc>
          <w:tcPr>
            <w:tcW w:w="1052" w:type="dxa"/>
            <w:tcBorders>
              <w:top w:val="single" w:sz="4" w:space="0" w:color="auto"/>
              <w:left w:val="single" w:sz="4" w:space="0" w:color="auto"/>
              <w:bottom w:val="single" w:sz="4" w:space="0" w:color="auto"/>
              <w:right w:val="single" w:sz="4" w:space="0" w:color="auto"/>
            </w:tcBorders>
          </w:tcPr>
          <w:p w14:paraId="09E4B813" w14:textId="77777777" w:rsidR="009518D4" w:rsidRPr="00CB15F7" w:rsidRDefault="009518D4" w:rsidP="004C67BF">
            <w:pPr>
              <w:jc w:val="center"/>
              <w:rPr>
                <w:rFonts w:ascii="Arial" w:hAnsi="Arial" w:cs="Arial"/>
                <w:sz w:val="20"/>
              </w:rPr>
            </w:pPr>
            <w:r w:rsidRPr="00CB15F7">
              <w:rPr>
                <w:rFonts w:ascii="Arial" w:hAnsi="Arial" w:cs="Arial"/>
                <w:sz w:val="20"/>
              </w:rPr>
              <w:t>Kamień Milowy?</w:t>
            </w:r>
          </w:p>
          <w:p w14:paraId="267672B1" w14:textId="77777777" w:rsidR="009518D4" w:rsidRPr="00CB15F7" w:rsidRDefault="009518D4" w:rsidP="004C67BF">
            <w:pPr>
              <w:jc w:val="center"/>
              <w:rPr>
                <w:rFonts w:ascii="Arial" w:hAnsi="Arial" w:cs="Arial"/>
                <w:sz w:val="20"/>
              </w:rPr>
            </w:pPr>
            <w:r w:rsidRPr="00CB15F7">
              <w:rPr>
                <w:rFonts w:ascii="Arial" w:hAnsi="Arial" w:cs="Arial"/>
                <w:sz w:val="20"/>
              </w:rPr>
              <w:t>(TAK/NIE)</w:t>
            </w:r>
          </w:p>
        </w:tc>
        <w:tc>
          <w:tcPr>
            <w:tcW w:w="1019" w:type="dxa"/>
            <w:tcBorders>
              <w:top w:val="single" w:sz="4" w:space="0" w:color="auto"/>
              <w:left w:val="single" w:sz="4" w:space="0" w:color="auto"/>
              <w:bottom w:val="single" w:sz="4" w:space="0" w:color="auto"/>
              <w:right w:val="single" w:sz="4" w:space="0" w:color="auto"/>
            </w:tcBorders>
          </w:tcPr>
          <w:p w14:paraId="291AB636" w14:textId="77777777" w:rsidR="009518D4" w:rsidRPr="00CB15F7" w:rsidRDefault="009518D4" w:rsidP="004C67BF">
            <w:pPr>
              <w:jc w:val="center"/>
              <w:rPr>
                <w:rFonts w:ascii="Arial" w:hAnsi="Arial" w:cs="Arial"/>
                <w:sz w:val="20"/>
              </w:rPr>
            </w:pPr>
            <w:r w:rsidRPr="00CB15F7">
              <w:rPr>
                <w:rFonts w:ascii="Arial" w:hAnsi="Arial" w:cs="Arial"/>
                <w:sz w:val="20"/>
              </w:rPr>
              <w:t>Płatność?</w:t>
            </w:r>
          </w:p>
          <w:p w14:paraId="00CCFB28" w14:textId="77777777" w:rsidR="009518D4" w:rsidRPr="00CB15F7" w:rsidRDefault="009518D4" w:rsidP="004C67BF">
            <w:pPr>
              <w:jc w:val="center"/>
              <w:rPr>
                <w:rFonts w:ascii="Arial" w:hAnsi="Arial" w:cs="Arial"/>
                <w:sz w:val="20"/>
              </w:rPr>
            </w:pPr>
            <w:r w:rsidRPr="00CB15F7">
              <w:rPr>
                <w:rFonts w:ascii="Arial" w:hAnsi="Arial" w:cs="Arial"/>
                <w:sz w:val="20"/>
              </w:rPr>
              <w:t>(TAK/ NIE)</w:t>
            </w:r>
          </w:p>
        </w:tc>
        <w:tc>
          <w:tcPr>
            <w:tcW w:w="1174" w:type="dxa"/>
            <w:tcBorders>
              <w:top w:val="single" w:sz="4" w:space="0" w:color="auto"/>
              <w:left w:val="single" w:sz="4" w:space="0" w:color="auto"/>
              <w:bottom w:val="single" w:sz="4" w:space="0" w:color="auto"/>
              <w:right w:val="single" w:sz="4" w:space="0" w:color="auto"/>
            </w:tcBorders>
          </w:tcPr>
          <w:p w14:paraId="52CBD039" w14:textId="77777777" w:rsidR="009518D4" w:rsidRPr="00CB15F7" w:rsidRDefault="009518D4" w:rsidP="004C67BF">
            <w:pPr>
              <w:jc w:val="center"/>
              <w:rPr>
                <w:rFonts w:ascii="Arial" w:hAnsi="Arial" w:cs="Arial"/>
                <w:sz w:val="20"/>
              </w:rPr>
            </w:pPr>
            <w:r w:rsidRPr="00CB15F7">
              <w:rPr>
                <w:rFonts w:ascii="Arial" w:hAnsi="Arial" w:cs="Arial"/>
                <w:sz w:val="20"/>
              </w:rPr>
              <w:t>Wartość procentowa płatności (*)</w:t>
            </w:r>
          </w:p>
        </w:tc>
        <w:tc>
          <w:tcPr>
            <w:tcW w:w="930" w:type="dxa"/>
            <w:tcBorders>
              <w:top w:val="single" w:sz="4" w:space="0" w:color="auto"/>
              <w:left w:val="single" w:sz="4" w:space="0" w:color="auto"/>
              <w:bottom w:val="single" w:sz="4" w:space="0" w:color="auto"/>
              <w:right w:val="single" w:sz="4" w:space="0" w:color="auto"/>
            </w:tcBorders>
          </w:tcPr>
          <w:p w14:paraId="6FFFF85E" w14:textId="77777777" w:rsidR="009518D4" w:rsidRPr="00CB15F7" w:rsidRDefault="009518D4" w:rsidP="004C67BF">
            <w:pPr>
              <w:jc w:val="center"/>
              <w:rPr>
                <w:rFonts w:ascii="Arial" w:hAnsi="Arial" w:cs="Arial"/>
                <w:sz w:val="20"/>
              </w:rPr>
            </w:pPr>
            <w:r w:rsidRPr="00CB15F7">
              <w:rPr>
                <w:rFonts w:ascii="Arial" w:hAnsi="Arial" w:cs="Arial"/>
                <w:sz w:val="20"/>
              </w:rPr>
              <w:t>Wartość płatności</w:t>
            </w:r>
          </w:p>
        </w:tc>
      </w:tr>
      <w:tr w:rsidR="009518D4" w:rsidRPr="00CB15F7" w14:paraId="773137E7" w14:textId="77777777" w:rsidTr="008F48D5">
        <w:trPr>
          <w:trHeight w:val="250"/>
          <w:jc w:val="center"/>
        </w:trPr>
        <w:tc>
          <w:tcPr>
            <w:tcW w:w="7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89CF95" w14:textId="77777777" w:rsidR="009518D4" w:rsidRPr="00CB15F7" w:rsidRDefault="009518D4" w:rsidP="004C67BF">
            <w:pPr>
              <w:jc w:val="center"/>
              <w:rPr>
                <w:rFonts w:ascii="Arial" w:hAnsi="Arial" w:cs="Arial"/>
                <w:sz w:val="20"/>
              </w:rPr>
            </w:pPr>
            <w:r w:rsidRPr="00CB15F7">
              <w:rPr>
                <w:rFonts w:ascii="Arial" w:hAnsi="Arial" w:cs="Arial"/>
                <w:sz w:val="20"/>
              </w:rPr>
              <w:t>1</w:t>
            </w:r>
          </w:p>
        </w:tc>
        <w:tc>
          <w:tcPr>
            <w:tcW w:w="21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CED65B1" w14:textId="77777777" w:rsidR="009518D4" w:rsidRPr="00CB15F7" w:rsidRDefault="009518D4" w:rsidP="004C67BF">
            <w:pPr>
              <w:jc w:val="center"/>
              <w:rPr>
                <w:rFonts w:ascii="Arial" w:eastAsia="Arial Unicode MS" w:hAnsi="Arial" w:cs="Arial"/>
                <w:sz w:val="20"/>
              </w:rPr>
            </w:pPr>
            <w:r w:rsidRPr="00CB15F7">
              <w:rPr>
                <w:rFonts w:ascii="Arial" w:eastAsia="Arial Unicode MS" w:hAnsi="Arial" w:cs="Arial"/>
                <w:sz w:val="20"/>
              </w:rPr>
              <w:t>2</w:t>
            </w:r>
          </w:p>
        </w:tc>
        <w:tc>
          <w:tcPr>
            <w:tcW w:w="1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A62F39F" w14:textId="77777777" w:rsidR="009518D4" w:rsidRPr="00CB15F7" w:rsidRDefault="009518D4" w:rsidP="004C67BF">
            <w:pPr>
              <w:jc w:val="center"/>
              <w:rPr>
                <w:rFonts w:ascii="Arial" w:hAnsi="Arial" w:cs="Arial"/>
                <w:sz w:val="20"/>
              </w:rPr>
            </w:pPr>
            <w:r w:rsidRPr="00CB15F7">
              <w:rPr>
                <w:rFonts w:ascii="Arial" w:hAnsi="Arial" w:cs="Arial"/>
                <w:sz w:val="20"/>
              </w:rPr>
              <w:t>3</w:t>
            </w:r>
          </w:p>
        </w:tc>
        <w:tc>
          <w:tcPr>
            <w:tcW w:w="12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8D6B5" w14:textId="77777777" w:rsidR="009518D4" w:rsidRPr="00CB15F7" w:rsidRDefault="009518D4" w:rsidP="004C67BF">
            <w:pPr>
              <w:jc w:val="center"/>
              <w:rPr>
                <w:rFonts w:ascii="Arial" w:hAnsi="Arial" w:cs="Arial"/>
                <w:sz w:val="20"/>
              </w:rPr>
            </w:pPr>
            <w:r w:rsidRPr="00CB15F7">
              <w:rPr>
                <w:rFonts w:ascii="Arial" w:hAnsi="Arial" w:cs="Arial"/>
                <w:sz w:val="20"/>
              </w:rPr>
              <w:t>4</w:t>
            </w:r>
          </w:p>
        </w:tc>
        <w:tc>
          <w:tcPr>
            <w:tcW w:w="10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C19D39" w14:textId="77777777" w:rsidR="009518D4" w:rsidRPr="00CB15F7" w:rsidRDefault="009518D4" w:rsidP="004C67BF">
            <w:pPr>
              <w:jc w:val="center"/>
              <w:rPr>
                <w:rFonts w:ascii="Arial" w:hAnsi="Arial" w:cs="Arial"/>
                <w:sz w:val="20"/>
              </w:rPr>
            </w:pPr>
            <w:r w:rsidRPr="00CB15F7">
              <w:rPr>
                <w:rFonts w:ascii="Arial" w:hAnsi="Arial" w:cs="Arial"/>
                <w:sz w:val="20"/>
              </w:rPr>
              <w:t>5</w:t>
            </w:r>
          </w:p>
        </w:tc>
        <w:tc>
          <w:tcPr>
            <w:tcW w:w="10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CB9416A" w14:textId="77777777" w:rsidR="009518D4" w:rsidRPr="00CB15F7" w:rsidRDefault="009518D4" w:rsidP="004C67BF">
            <w:pPr>
              <w:jc w:val="center"/>
              <w:rPr>
                <w:rFonts w:ascii="Arial" w:hAnsi="Arial" w:cs="Arial"/>
                <w:sz w:val="20"/>
              </w:rPr>
            </w:pPr>
            <w:r w:rsidRPr="00CB15F7">
              <w:rPr>
                <w:rFonts w:ascii="Arial" w:hAnsi="Arial" w:cs="Arial"/>
                <w:sz w:val="20"/>
              </w:rPr>
              <w:t>6</w:t>
            </w:r>
          </w:p>
        </w:tc>
        <w:tc>
          <w:tcPr>
            <w:tcW w:w="11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0F51B3" w14:textId="77777777" w:rsidR="009518D4" w:rsidRPr="00CB15F7" w:rsidRDefault="009518D4" w:rsidP="004C67BF">
            <w:pPr>
              <w:jc w:val="center"/>
              <w:rPr>
                <w:rFonts w:ascii="Arial" w:hAnsi="Arial" w:cs="Arial"/>
                <w:sz w:val="20"/>
              </w:rPr>
            </w:pPr>
            <w:r w:rsidRPr="00CB15F7">
              <w:rPr>
                <w:rFonts w:ascii="Arial" w:hAnsi="Arial" w:cs="Arial"/>
                <w:sz w:val="20"/>
              </w:rPr>
              <w:t>7</w:t>
            </w:r>
          </w:p>
        </w:tc>
        <w:tc>
          <w:tcPr>
            <w:tcW w:w="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BE4A32" w14:textId="77777777" w:rsidR="009518D4" w:rsidRPr="00CB15F7" w:rsidRDefault="009518D4" w:rsidP="004C67BF">
            <w:pPr>
              <w:jc w:val="center"/>
              <w:rPr>
                <w:rFonts w:ascii="Arial" w:hAnsi="Arial" w:cs="Arial"/>
                <w:sz w:val="20"/>
              </w:rPr>
            </w:pPr>
            <w:r w:rsidRPr="00CB15F7">
              <w:rPr>
                <w:rFonts w:ascii="Arial" w:hAnsi="Arial" w:cs="Arial"/>
                <w:sz w:val="20"/>
              </w:rPr>
              <w:t>8</w:t>
            </w:r>
          </w:p>
        </w:tc>
      </w:tr>
      <w:tr w:rsidR="009518D4" w:rsidRPr="00CB15F7" w14:paraId="0E44C184" w14:textId="77777777" w:rsidTr="008F48D5">
        <w:trPr>
          <w:trHeight w:val="250"/>
          <w:jc w:val="center"/>
        </w:trPr>
        <w:tc>
          <w:tcPr>
            <w:tcW w:w="752" w:type="dxa"/>
            <w:tcBorders>
              <w:top w:val="single" w:sz="4" w:space="0" w:color="auto"/>
              <w:left w:val="single" w:sz="4" w:space="0" w:color="auto"/>
              <w:bottom w:val="single" w:sz="4" w:space="0" w:color="auto"/>
              <w:right w:val="single" w:sz="4" w:space="0" w:color="auto"/>
            </w:tcBorders>
            <w:vAlign w:val="center"/>
          </w:tcPr>
          <w:p w14:paraId="363A8DA8" w14:textId="77777777" w:rsidR="009518D4" w:rsidRPr="00CB15F7" w:rsidRDefault="009518D4" w:rsidP="004C67BF">
            <w:pPr>
              <w:jc w:val="center"/>
              <w:rPr>
                <w:rFonts w:ascii="Arial" w:hAnsi="Arial" w:cs="Arial"/>
                <w:sz w:val="20"/>
              </w:rPr>
            </w:pPr>
            <w:r w:rsidRPr="00CB15F7">
              <w:rPr>
                <w:rFonts w:ascii="Arial" w:hAnsi="Arial" w:cs="Arial"/>
                <w:sz w:val="20"/>
              </w:rPr>
              <w:t>1</w:t>
            </w:r>
          </w:p>
        </w:tc>
        <w:tc>
          <w:tcPr>
            <w:tcW w:w="2176" w:type="dxa"/>
            <w:tcBorders>
              <w:top w:val="single" w:sz="4" w:space="0" w:color="auto"/>
              <w:left w:val="single" w:sz="4" w:space="0" w:color="auto"/>
              <w:bottom w:val="single" w:sz="4" w:space="0" w:color="auto"/>
              <w:right w:val="single" w:sz="4" w:space="0" w:color="auto"/>
            </w:tcBorders>
            <w:vAlign w:val="center"/>
          </w:tcPr>
          <w:p w14:paraId="7F593FDE" w14:textId="77777777" w:rsidR="009518D4" w:rsidRPr="00CB15F7" w:rsidRDefault="009518D4" w:rsidP="004C67BF">
            <w:pPr>
              <w:jc w:val="center"/>
              <w:rPr>
                <w:rFonts w:ascii="Arial" w:eastAsia="Arial Unicode MS" w:hAnsi="Arial" w:cs="Arial"/>
                <w:sz w:val="20"/>
              </w:rPr>
            </w:pPr>
            <w:r>
              <w:rPr>
                <w:rFonts w:ascii="Arial" w:eastAsia="Arial Unicode MS" w:hAnsi="Arial" w:cs="Arial"/>
                <w:sz w:val="20"/>
              </w:rPr>
              <w:t>Demontaż butli</w:t>
            </w:r>
          </w:p>
        </w:tc>
        <w:tc>
          <w:tcPr>
            <w:tcW w:w="1208" w:type="dxa"/>
            <w:tcBorders>
              <w:top w:val="single" w:sz="4" w:space="0" w:color="auto"/>
              <w:left w:val="single" w:sz="4" w:space="0" w:color="auto"/>
              <w:bottom w:val="single" w:sz="4" w:space="0" w:color="auto"/>
              <w:right w:val="single" w:sz="4" w:space="0" w:color="auto"/>
            </w:tcBorders>
            <w:vAlign w:val="center"/>
          </w:tcPr>
          <w:p w14:paraId="1DF41FB0" w14:textId="77777777" w:rsidR="009518D4" w:rsidRPr="00CB15F7" w:rsidRDefault="009518D4" w:rsidP="004C67BF">
            <w:pPr>
              <w:jc w:val="center"/>
              <w:rPr>
                <w:rFonts w:ascii="Arial" w:hAnsi="Arial" w:cs="Arial"/>
                <w:sz w:val="20"/>
              </w:rPr>
            </w:pPr>
            <w:r>
              <w:rPr>
                <w:rFonts w:ascii="Arial" w:hAnsi="Arial" w:cs="Arial"/>
                <w:sz w:val="20"/>
              </w:rPr>
              <w:t>01.07.2024</w:t>
            </w:r>
          </w:p>
        </w:tc>
        <w:tc>
          <w:tcPr>
            <w:tcW w:w="1252" w:type="dxa"/>
            <w:tcBorders>
              <w:top w:val="single" w:sz="4" w:space="0" w:color="auto"/>
              <w:left w:val="single" w:sz="4" w:space="0" w:color="auto"/>
              <w:bottom w:val="single" w:sz="4" w:space="0" w:color="auto"/>
              <w:right w:val="single" w:sz="4" w:space="0" w:color="auto"/>
            </w:tcBorders>
            <w:vAlign w:val="center"/>
          </w:tcPr>
          <w:p w14:paraId="3970561D" w14:textId="77777777" w:rsidR="009518D4" w:rsidRPr="00CB15F7" w:rsidRDefault="009518D4" w:rsidP="004C67BF">
            <w:pPr>
              <w:jc w:val="center"/>
              <w:rPr>
                <w:rFonts w:ascii="Arial" w:hAnsi="Arial" w:cs="Arial"/>
                <w:sz w:val="20"/>
              </w:rPr>
            </w:pPr>
            <w:r>
              <w:rPr>
                <w:rFonts w:ascii="Arial" w:hAnsi="Arial" w:cs="Arial"/>
                <w:sz w:val="20"/>
              </w:rPr>
              <w:t>08.07.2024</w:t>
            </w:r>
          </w:p>
        </w:tc>
        <w:tc>
          <w:tcPr>
            <w:tcW w:w="1052" w:type="dxa"/>
            <w:tcBorders>
              <w:top w:val="single" w:sz="4" w:space="0" w:color="auto"/>
              <w:left w:val="single" w:sz="4" w:space="0" w:color="auto"/>
              <w:bottom w:val="single" w:sz="4" w:space="0" w:color="auto"/>
              <w:right w:val="single" w:sz="4" w:space="0" w:color="auto"/>
            </w:tcBorders>
            <w:vAlign w:val="center"/>
          </w:tcPr>
          <w:p w14:paraId="25A472B3" w14:textId="77777777" w:rsidR="009518D4" w:rsidRPr="00CB15F7" w:rsidRDefault="009518D4" w:rsidP="004C67BF">
            <w:pPr>
              <w:jc w:val="center"/>
              <w:rPr>
                <w:rFonts w:ascii="Arial" w:hAnsi="Arial" w:cs="Arial"/>
                <w:sz w:val="20"/>
              </w:rPr>
            </w:pPr>
            <w:r>
              <w:rPr>
                <w:rFonts w:ascii="Arial" w:hAnsi="Arial" w:cs="Arial"/>
                <w:sz w:val="20"/>
              </w:rPr>
              <w:t>nie</w:t>
            </w:r>
          </w:p>
        </w:tc>
        <w:tc>
          <w:tcPr>
            <w:tcW w:w="1019" w:type="dxa"/>
            <w:tcBorders>
              <w:top w:val="single" w:sz="4" w:space="0" w:color="auto"/>
              <w:left w:val="single" w:sz="4" w:space="0" w:color="auto"/>
              <w:bottom w:val="single" w:sz="4" w:space="0" w:color="auto"/>
              <w:right w:val="single" w:sz="4" w:space="0" w:color="auto"/>
            </w:tcBorders>
            <w:vAlign w:val="center"/>
          </w:tcPr>
          <w:p w14:paraId="30D1008A" w14:textId="77777777" w:rsidR="009518D4" w:rsidRPr="00CB15F7" w:rsidRDefault="009518D4" w:rsidP="004C67BF">
            <w:pPr>
              <w:jc w:val="center"/>
              <w:rPr>
                <w:rFonts w:ascii="Arial" w:hAnsi="Arial" w:cs="Arial"/>
                <w:sz w:val="20"/>
              </w:rPr>
            </w:pPr>
            <w:r>
              <w:rPr>
                <w:rFonts w:ascii="Arial" w:hAnsi="Arial" w:cs="Arial"/>
                <w:sz w:val="20"/>
              </w:rPr>
              <w:t>nie</w:t>
            </w:r>
          </w:p>
        </w:tc>
        <w:tc>
          <w:tcPr>
            <w:tcW w:w="1174" w:type="dxa"/>
            <w:tcBorders>
              <w:top w:val="single" w:sz="4" w:space="0" w:color="auto"/>
              <w:left w:val="single" w:sz="4" w:space="0" w:color="auto"/>
              <w:bottom w:val="single" w:sz="4" w:space="0" w:color="auto"/>
              <w:right w:val="single" w:sz="4" w:space="0" w:color="auto"/>
            </w:tcBorders>
          </w:tcPr>
          <w:p w14:paraId="5D0E7ADC" w14:textId="77777777" w:rsidR="009518D4" w:rsidRPr="00CB15F7" w:rsidRDefault="009518D4" w:rsidP="004C67BF">
            <w:pPr>
              <w:jc w:val="center"/>
              <w:rPr>
                <w:rFonts w:ascii="Arial" w:hAnsi="Arial" w:cs="Arial"/>
                <w:sz w:val="20"/>
              </w:rPr>
            </w:pPr>
            <w:r>
              <w:rPr>
                <w:rFonts w:ascii="Arial" w:hAnsi="Arial" w:cs="Arial"/>
                <w:sz w:val="20"/>
              </w:rPr>
              <w:t>0</w:t>
            </w:r>
          </w:p>
        </w:tc>
        <w:tc>
          <w:tcPr>
            <w:tcW w:w="930" w:type="dxa"/>
            <w:tcBorders>
              <w:top w:val="single" w:sz="4" w:space="0" w:color="auto"/>
              <w:left w:val="single" w:sz="4" w:space="0" w:color="auto"/>
              <w:bottom w:val="single" w:sz="4" w:space="0" w:color="auto"/>
              <w:right w:val="single" w:sz="4" w:space="0" w:color="auto"/>
            </w:tcBorders>
            <w:vAlign w:val="center"/>
          </w:tcPr>
          <w:p w14:paraId="0F8C23C4" w14:textId="3E2FA6F9" w:rsidR="009518D4" w:rsidRPr="00CB15F7" w:rsidRDefault="009518D4" w:rsidP="004C67BF">
            <w:pPr>
              <w:jc w:val="center"/>
              <w:rPr>
                <w:rFonts w:ascii="Arial" w:hAnsi="Arial" w:cs="Arial"/>
                <w:sz w:val="20"/>
              </w:rPr>
            </w:pPr>
            <w:r>
              <w:rPr>
                <w:rFonts w:ascii="Arial" w:hAnsi="Arial" w:cs="Arial"/>
                <w:sz w:val="20"/>
              </w:rPr>
              <w:t>x</w:t>
            </w:r>
          </w:p>
        </w:tc>
      </w:tr>
      <w:tr w:rsidR="009518D4" w:rsidRPr="00CB15F7" w14:paraId="67245F18" w14:textId="77777777" w:rsidTr="008F48D5">
        <w:trPr>
          <w:trHeight w:val="250"/>
          <w:jc w:val="center"/>
        </w:trPr>
        <w:tc>
          <w:tcPr>
            <w:tcW w:w="752" w:type="dxa"/>
            <w:tcBorders>
              <w:top w:val="single" w:sz="4" w:space="0" w:color="auto"/>
              <w:left w:val="single" w:sz="4" w:space="0" w:color="auto"/>
              <w:bottom w:val="single" w:sz="4" w:space="0" w:color="auto"/>
              <w:right w:val="single" w:sz="4" w:space="0" w:color="auto"/>
            </w:tcBorders>
            <w:vAlign w:val="center"/>
          </w:tcPr>
          <w:p w14:paraId="7EC097FA" w14:textId="77777777" w:rsidR="009518D4" w:rsidRPr="00CB15F7" w:rsidRDefault="009518D4" w:rsidP="004C67BF">
            <w:pPr>
              <w:jc w:val="center"/>
              <w:rPr>
                <w:rFonts w:ascii="Arial" w:hAnsi="Arial" w:cs="Arial"/>
                <w:sz w:val="20"/>
              </w:rPr>
            </w:pPr>
            <w:r w:rsidRPr="00CB15F7">
              <w:rPr>
                <w:rFonts w:ascii="Arial" w:hAnsi="Arial" w:cs="Arial"/>
                <w:sz w:val="20"/>
              </w:rPr>
              <w:t>2</w:t>
            </w:r>
          </w:p>
        </w:tc>
        <w:tc>
          <w:tcPr>
            <w:tcW w:w="2176" w:type="dxa"/>
            <w:tcBorders>
              <w:top w:val="single" w:sz="4" w:space="0" w:color="auto"/>
              <w:left w:val="single" w:sz="4" w:space="0" w:color="auto"/>
              <w:bottom w:val="single" w:sz="4" w:space="0" w:color="auto"/>
              <w:right w:val="single" w:sz="4" w:space="0" w:color="auto"/>
            </w:tcBorders>
            <w:vAlign w:val="center"/>
          </w:tcPr>
          <w:p w14:paraId="3D934669" w14:textId="77777777" w:rsidR="009518D4" w:rsidRPr="00CB15F7" w:rsidRDefault="009518D4" w:rsidP="004C67BF">
            <w:pPr>
              <w:jc w:val="center"/>
              <w:rPr>
                <w:rFonts w:ascii="Arial" w:eastAsia="Arial Unicode MS" w:hAnsi="Arial" w:cs="Arial"/>
                <w:sz w:val="20"/>
              </w:rPr>
            </w:pPr>
            <w:r>
              <w:rPr>
                <w:rFonts w:ascii="Arial" w:eastAsia="Arial Unicode MS" w:hAnsi="Arial" w:cs="Arial"/>
                <w:sz w:val="20"/>
              </w:rPr>
              <w:br/>
              <w:t>Wstawienie butli po legalizacji</w:t>
            </w:r>
          </w:p>
        </w:tc>
        <w:tc>
          <w:tcPr>
            <w:tcW w:w="1208" w:type="dxa"/>
            <w:tcBorders>
              <w:top w:val="single" w:sz="4" w:space="0" w:color="auto"/>
              <w:left w:val="single" w:sz="4" w:space="0" w:color="auto"/>
              <w:bottom w:val="single" w:sz="4" w:space="0" w:color="auto"/>
              <w:right w:val="single" w:sz="4" w:space="0" w:color="auto"/>
            </w:tcBorders>
            <w:vAlign w:val="center"/>
          </w:tcPr>
          <w:p w14:paraId="5600F5E5" w14:textId="77777777" w:rsidR="009518D4" w:rsidRPr="00CB15F7" w:rsidRDefault="009518D4" w:rsidP="004C67BF">
            <w:pPr>
              <w:jc w:val="center"/>
              <w:rPr>
                <w:rFonts w:ascii="Arial" w:hAnsi="Arial" w:cs="Arial"/>
                <w:sz w:val="20"/>
              </w:rPr>
            </w:pPr>
            <w:r>
              <w:rPr>
                <w:rFonts w:ascii="Arial" w:hAnsi="Arial" w:cs="Arial"/>
                <w:sz w:val="20"/>
              </w:rPr>
              <w:t>22.07.2024</w:t>
            </w:r>
          </w:p>
        </w:tc>
        <w:tc>
          <w:tcPr>
            <w:tcW w:w="1252" w:type="dxa"/>
            <w:tcBorders>
              <w:top w:val="single" w:sz="4" w:space="0" w:color="auto"/>
              <w:left w:val="single" w:sz="4" w:space="0" w:color="auto"/>
              <w:bottom w:val="single" w:sz="4" w:space="0" w:color="auto"/>
              <w:right w:val="single" w:sz="4" w:space="0" w:color="auto"/>
            </w:tcBorders>
            <w:vAlign w:val="center"/>
          </w:tcPr>
          <w:p w14:paraId="7DE64487" w14:textId="706C0C58" w:rsidR="009518D4" w:rsidRPr="006C381C" w:rsidRDefault="006C381C" w:rsidP="004C67BF">
            <w:pPr>
              <w:jc w:val="center"/>
              <w:rPr>
                <w:rFonts w:ascii="Arial" w:hAnsi="Arial" w:cs="Arial"/>
                <w:sz w:val="20"/>
              </w:rPr>
            </w:pPr>
            <w:r w:rsidRPr="006C381C">
              <w:rPr>
                <w:rFonts w:ascii="Arial" w:hAnsi="Arial" w:cs="Arial"/>
                <w:sz w:val="20"/>
              </w:rPr>
              <w:t>31</w:t>
            </w:r>
            <w:r w:rsidR="009518D4" w:rsidRPr="006C381C">
              <w:rPr>
                <w:rFonts w:ascii="Arial" w:hAnsi="Arial" w:cs="Arial"/>
                <w:sz w:val="20"/>
              </w:rPr>
              <w:t>.07.2024</w:t>
            </w:r>
          </w:p>
        </w:tc>
        <w:tc>
          <w:tcPr>
            <w:tcW w:w="1052" w:type="dxa"/>
            <w:tcBorders>
              <w:top w:val="single" w:sz="4" w:space="0" w:color="auto"/>
              <w:left w:val="single" w:sz="4" w:space="0" w:color="auto"/>
              <w:bottom w:val="single" w:sz="4" w:space="0" w:color="auto"/>
              <w:right w:val="single" w:sz="4" w:space="0" w:color="auto"/>
            </w:tcBorders>
            <w:vAlign w:val="center"/>
          </w:tcPr>
          <w:p w14:paraId="05DFF64B" w14:textId="77777777" w:rsidR="009518D4" w:rsidRPr="006C381C" w:rsidRDefault="009518D4" w:rsidP="004C67BF">
            <w:pPr>
              <w:jc w:val="center"/>
              <w:rPr>
                <w:rFonts w:ascii="Arial" w:hAnsi="Arial" w:cs="Arial"/>
                <w:sz w:val="20"/>
              </w:rPr>
            </w:pPr>
            <w:r w:rsidRPr="006C381C">
              <w:rPr>
                <w:rFonts w:ascii="Arial" w:hAnsi="Arial" w:cs="Arial"/>
                <w:sz w:val="20"/>
              </w:rPr>
              <w:t>tak</w:t>
            </w:r>
          </w:p>
        </w:tc>
        <w:tc>
          <w:tcPr>
            <w:tcW w:w="1019" w:type="dxa"/>
            <w:tcBorders>
              <w:top w:val="single" w:sz="4" w:space="0" w:color="auto"/>
              <w:left w:val="single" w:sz="4" w:space="0" w:color="auto"/>
              <w:bottom w:val="single" w:sz="4" w:space="0" w:color="auto"/>
              <w:right w:val="single" w:sz="4" w:space="0" w:color="auto"/>
            </w:tcBorders>
            <w:vAlign w:val="center"/>
          </w:tcPr>
          <w:p w14:paraId="7BF84979" w14:textId="77777777" w:rsidR="009518D4" w:rsidRPr="00CB15F7" w:rsidRDefault="009518D4" w:rsidP="004C67BF">
            <w:pPr>
              <w:jc w:val="center"/>
              <w:rPr>
                <w:rFonts w:ascii="Arial" w:hAnsi="Arial" w:cs="Arial"/>
                <w:sz w:val="20"/>
              </w:rPr>
            </w:pPr>
            <w:r>
              <w:rPr>
                <w:rFonts w:ascii="Arial" w:hAnsi="Arial" w:cs="Arial"/>
                <w:sz w:val="20"/>
              </w:rPr>
              <w:t>tak</w:t>
            </w:r>
          </w:p>
        </w:tc>
        <w:tc>
          <w:tcPr>
            <w:tcW w:w="1174" w:type="dxa"/>
            <w:tcBorders>
              <w:top w:val="single" w:sz="4" w:space="0" w:color="auto"/>
              <w:left w:val="single" w:sz="4" w:space="0" w:color="auto"/>
              <w:bottom w:val="single" w:sz="4" w:space="0" w:color="auto"/>
              <w:right w:val="single" w:sz="4" w:space="0" w:color="auto"/>
            </w:tcBorders>
          </w:tcPr>
          <w:p w14:paraId="0782BB0B" w14:textId="77777777" w:rsidR="009518D4" w:rsidRDefault="009518D4" w:rsidP="004C67BF">
            <w:pPr>
              <w:jc w:val="center"/>
              <w:rPr>
                <w:rFonts w:ascii="Arial" w:hAnsi="Arial" w:cs="Arial"/>
                <w:sz w:val="20"/>
              </w:rPr>
            </w:pPr>
          </w:p>
          <w:p w14:paraId="7F27A9EE" w14:textId="6EE94ED9" w:rsidR="009518D4" w:rsidRPr="00CB15F7" w:rsidRDefault="009518D4" w:rsidP="004C67BF">
            <w:pPr>
              <w:jc w:val="center"/>
              <w:rPr>
                <w:rFonts w:ascii="Arial" w:hAnsi="Arial" w:cs="Arial"/>
                <w:sz w:val="20"/>
              </w:rPr>
            </w:pPr>
            <w:r>
              <w:rPr>
                <w:rFonts w:ascii="Arial" w:hAnsi="Arial" w:cs="Arial"/>
                <w:sz w:val="20"/>
              </w:rPr>
              <w:t>100</w:t>
            </w:r>
          </w:p>
        </w:tc>
        <w:tc>
          <w:tcPr>
            <w:tcW w:w="930" w:type="dxa"/>
            <w:tcBorders>
              <w:top w:val="single" w:sz="4" w:space="0" w:color="auto"/>
              <w:left w:val="single" w:sz="4" w:space="0" w:color="auto"/>
              <w:bottom w:val="single" w:sz="4" w:space="0" w:color="auto"/>
              <w:right w:val="single" w:sz="4" w:space="0" w:color="auto"/>
            </w:tcBorders>
            <w:vAlign w:val="center"/>
          </w:tcPr>
          <w:p w14:paraId="2FAEFCC8" w14:textId="77777777" w:rsidR="009518D4" w:rsidRPr="00CB15F7" w:rsidRDefault="009518D4" w:rsidP="004C67BF">
            <w:pPr>
              <w:jc w:val="center"/>
              <w:rPr>
                <w:rFonts w:ascii="Arial" w:hAnsi="Arial" w:cs="Arial"/>
                <w:sz w:val="20"/>
              </w:rPr>
            </w:pPr>
          </w:p>
        </w:tc>
      </w:tr>
      <w:tr w:rsidR="009518D4" w:rsidRPr="00CB15F7" w14:paraId="0E49F731" w14:textId="77777777" w:rsidTr="008F48D5">
        <w:trPr>
          <w:trHeight w:val="250"/>
          <w:jc w:val="center"/>
        </w:trPr>
        <w:tc>
          <w:tcPr>
            <w:tcW w:w="7459" w:type="dxa"/>
            <w:gridSpan w:val="6"/>
            <w:tcBorders>
              <w:top w:val="single" w:sz="4" w:space="0" w:color="auto"/>
              <w:left w:val="single" w:sz="4" w:space="0" w:color="auto"/>
              <w:bottom w:val="single" w:sz="4" w:space="0" w:color="auto"/>
              <w:right w:val="single" w:sz="4" w:space="0" w:color="auto"/>
            </w:tcBorders>
            <w:vAlign w:val="center"/>
          </w:tcPr>
          <w:p w14:paraId="76DFB265" w14:textId="77777777" w:rsidR="009518D4" w:rsidRPr="00CB15F7" w:rsidRDefault="009518D4" w:rsidP="004C67BF">
            <w:pPr>
              <w:jc w:val="right"/>
              <w:rPr>
                <w:rFonts w:ascii="Arial" w:hAnsi="Arial" w:cs="Arial"/>
                <w:sz w:val="20"/>
              </w:rPr>
            </w:pPr>
            <w:r w:rsidRPr="00CB15F7">
              <w:rPr>
                <w:rFonts w:ascii="Arial" w:hAnsi="Arial" w:cs="Arial"/>
                <w:sz w:val="20"/>
              </w:rPr>
              <w:t>SUMA:</w:t>
            </w:r>
          </w:p>
        </w:tc>
        <w:tc>
          <w:tcPr>
            <w:tcW w:w="1174" w:type="dxa"/>
            <w:tcBorders>
              <w:top w:val="single" w:sz="4" w:space="0" w:color="auto"/>
              <w:left w:val="single" w:sz="4" w:space="0" w:color="auto"/>
              <w:bottom w:val="single" w:sz="4" w:space="0" w:color="auto"/>
              <w:right w:val="single" w:sz="4" w:space="0" w:color="auto"/>
            </w:tcBorders>
          </w:tcPr>
          <w:p w14:paraId="7ECBD6C8" w14:textId="77777777" w:rsidR="009518D4" w:rsidRPr="00CB15F7" w:rsidRDefault="009518D4" w:rsidP="004C67BF">
            <w:pPr>
              <w:jc w:val="center"/>
              <w:rPr>
                <w:rFonts w:ascii="Arial" w:hAnsi="Arial" w:cs="Arial"/>
                <w:sz w:val="20"/>
              </w:rPr>
            </w:pPr>
            <w:r>
              <w:rPr>
                <w:rFonts w:ascii="Arial" w:hAnsi="Arial" w:cs="Arial"/>
                <w:sz w:val="20"/>
              </w:rPr>
              <w:t>100</w:t>
            </w:r>
          </w:p>
        </w:tc>
        <w:tc>
          <w:tcPr>
            <w:tcW w:w="930" w:type="dxa"/>
            <w:tcBorders>
              <w:top w:val="single" w:sz="4" w:space="0" w:color="auto"/>
              <w:left w:val="single" w:sz="4" w:space="0" w:color="auto"/>
              <w:bottom w:val="single" w:sz="4" w:space="0" w:color="auto"/>
              <w:right w:val="single" w:sz="4" w:space="0" w:color="auto"/>
            </w:tcBorders>
            <w:vAlign w:val="center"/>
          </w:tcPr>
          <w:p w14:paraId="6CFBADDD" w14:textId="77777777" w:rsidR="009518D4" w:rsidRPr="00CB15F7" w:rsidRDefault="009518D4" w:rsidP="004C67BF">
            <w:pPr>
              <w:jc w:val="center"/>
              <w:rPr>
                <w:rFonts w:ascii="Arial" w:hAnsi="Arial" w:cs="Arial"/>
                <w:sz w:val="20"/>
              </w:rPr>
            </w:pPr>
          </w:p>
        </w:tc>
      </w:tr>
      <w:tr w:rsidR="009518D4" w:rsidRPr="00CB15F7" w14:paraId="07CB5F55" w14:textId="77777777" w:rsidTr="008F48D5">
        <w:trPr>
          <w:trHeight w:val="250"/>
          <w:jc w:val="center"/>
        </w:trPr>
        <w:tc>
          <w:tcPr>
            <w:tcW w:w="9563" w:type="dxa"/>
            <w:gridSpan w:val="8"/>
            <w:tcBorders>
              <w:top w:val="single" w:sz="4" w:space="0" w:color="auto"/>
              <w:left w:val="single" w:sz="4" w:space="0" w:color="auto"/>
              <w:bottom w:val="single" w:sz="4" w:space="0" w:color="auto"/>
              <w:right w:val="single" w:sz="4" w:space="0" w:color="auto"/>
            </w:tcBorders>
            <w:vAlign w:val="center"/>
          </w:tcPr>
          <w:p w14:paraId="469CC8AD" w14:textId="77777777" w:rsidR="009518D4" w:rsidRPr="00CB15F7" w:rsidRDefault="009518D4" w:rsidP="004C67BF">
            <w:pPr>
              <w:rPr>
                <w:rFonts w:ascii="Arial" w:hAnsi="Arial" w:cs="Arial"/>
                <w:sz w:val="20"/>
              </w:rPr>
            </w:pPr>
            <w:r w:rsidRPr="00CB15F7">
              <w:rPr>
                <w:rFonts w:ascii="Arial" w:hAnsi="Arial" w:cs="Arial"/>
                <w:sz w:val="20"/>
              </w:rPr>
              <w:t xml:space="preserve">Zabrania się zmieniania wzoru tabeli, co do treści i formy. </w:t>
            </w:r>
          </w:p>
        </w:tc>
      </w:tr>
      <w:tr w:rsidR="009518D4" w:rsidRPr="00CB15F7" w14:paraId="5C339979" w14:textId="77777777" w:rsidTr="008F48D5">
        <w:trPr>
          <w:trHeight w:val="276"/>
          <w:jc w:val="center"/>
        </w:trPr>
        <w:tc>
          <w:tcPr>
            <w:tcW w:w="9563"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14E220" w14:textId="77777777" w:rsidR="009518D4" w:rsidRPr="00CB15F7" w:rsidRDefault="009518D4" w:rsidP="004C67BF">
            <w:pPr>
              <w:rPr>
                <w:rFonts w:ascii="Arial" w:hAnsi="Arial" w:cs="Arial"/>
                <w:b/>
                <w:sz w:val="20"/>
              </w:rPr>
            </w:pPr>
            <w:r w:rsidRPr="00CB15F7">
              <w:rPr>
                <w:rFonts w:ascii="Arial" w:hAnsi="Arial" w:cs="Arial"/>
                <w:b/>
                <w:sz w:val="20"/>
              </w:rPr>
              <w:t>**Kluczowy Kamień Milowy: poz. nr</w:t>
            </w:r>
            <w:r w:rsidRPr="00CB15F7" w:rsidDel="00AD385D">
              <w:rPr>
                <w:rFonts w:ascii="Arial" w:hAnsi="Arial" w:cs="Arial"/>
                <w:b/>
                <w:sz w:val="20"/>
              </w:rPr>
              <w:t xml:space="preserve"> </w:t>
            </w:r>
            <w:r>
              <w:rPr>
                <w:rFonts w:ascii="Arial" w:hAnsi="Arial" w:cs="Arial"/>
                <w:b/>
                <w:sz w:val="20"/>
              </w:rPr>
              <w:t>2</w:t>
            </w:r>
            <w:r w:rsidRPr="00CB15F7">
              <w:rPr>
                <w:rFonts w:ascii="Arial" w:hAnsi="Arial" w:cs="Arial"/>
                <w:b/>
                <w:sz w:val="20"/>
              </w:rPr>
              <w:t xml:space="preserve"> opis poz. :</w:t>
            </w:r>
            <w:r>
              <w:rPr>
                <w:rFonts w:ascii="Arial" w:eastAsia="Arial Unicode MS" w:hAnsi="Arial" w:cs="Arial"/>
                <w:sz w:val="20"/>
              </w:rPr>
              <w:t xml:space="preserve"> Demontaż butli zastępczych, wstawienie butli po legalizacji</w:t>
            </w:r>
          </w:p>
        </w:tc>
      </w:tr>
      <w:tr w:rsidR="009518D4" w:rsidRPr="00CB15F7" w14:paraId="362605BE" w14:textId="77777777" w:rsidTr="008F48D5">
        <w:trPr>
          <w:trHeight w:val="276"/>
          <w:jc w:val="center"/>
        </w:trPr>
        <w:tc>
          <w:tcPr>
            <w:tcW w:w="956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293AB78" w14:textId="77777777" w:rsidR="009518D4" w:rsidRPr="00CB15F7" w:rsidRDefault="009518D4" w:rsidP="004C67BF">
            <w:pPr>
              <w:rPr>
                <w:rFonts w:ascii="Arial" w:hAnsi="Arial" w:cs="Arial"/>
                <w:sz w:val="20"/>
              </w:rPr>
            </w:pPr>
            <w:r w:rsidRPr="00CB15F7">
              <w:rPr>
                <w:rFonts w:ascii="Arial" w:hAnsi="Arial" w:cs="Arial"/>
                <w:sz w:val="20"/>
              </w:rPr>
              <w:t xml:space="preserve">Wykonawca, w terminie do </w:t>
            </w:r>
            <w:r>
              <w:rPr>
                <w:rFonts w:ascii="Arial" w:hAnsi="Arial" w:cs="Arial"/>
                <w:b/>
                <w:sz w:val="20"/>
              </w:rPr>
              <w:t>2</w:t>
            </w:r>
            <w:r w:rsidRPr="00CB15F7">
              <w:rPr>
                <w:rFonts w:ascii="Arial" w:hAnsi="Arial" w:cs="Arial"/>
                <w:sz w:val="20"/>
              </w:rPr>
              <w:t xml:space="preserve"> dni od daty podpisania umowy przedstawi Zamawiającemu do akceptacji „Harmonogram Szczegółowy”. „Harmonogram Szczegółowy” zostanie przekazany Zamawiającemu w</w:t>
            </w:r>
            <w:r>
              <w:rPr>
                <w:rFonts w:ascii="Arial" w:hAnsi="Arial" w:cs="Arial"/>
                <w:sz w:val="20"/>
              </w:rPr>
              <w:t> </w:t>
            </w:r>
            <w:r w:rsidRPr="00CB15F7">
              <w:rPr>
                <w:rFonts w:ascii="Arial" w:hAnsi="Arial" w:cs="Arial"/>
                <w:sz w:val="20"/>
              </w:rPr>
              <w:t xml:space="preserve">formie pliku „PDF” oraz MS PROJEKT. </w:t>
            </w:r>
            <w:r w:rsidRPr="00CB15F7">
              <w:rPr>
                <w:rFonts w:ascii="Arial" w:hAnsi="Arial" w:cs="Arial"/>
                <w:sz w:val="20"/>
              </w:rPr>
              <w:br/>
              <w:t>„Harmonogram Szczegółowy” nie może określać dat sprzecznych z terminami wskazanymi w tabeli powyżej. Wykonawca zobowiązuje się do aktualizacji „Harmonogramu Szczegółowego” na każde wezwanie zamawiającego w wyznaczonym przez niego terminie.</w:t>
            </w:r>
          </w:p>
        </w:tc>
      </w:tr>
    </w:tbl>
    <w:p w14:paraId="6BB71A1F" w14:textId="2975C6C5" w:rsidR="009518D4" w:rsidRDefault="009518D4" w:rsidP="009518D4">
      <w:pPr>
        <w:rPr>
          <w:rFonts w:ascii="Arial" w:hAnsi="Arial" w:cs="Arial"/>
          <w:b/>
          <w:sz w:val="20"/>
        </w:rPr>
      </w:pPr>
    </w:p>
    <w:p w14:paraId="56D1DA24" w14:textId="77777777" w:rsidR="008B33DE" w:rsidRPr="008B33DE" w:rsidRDefault="008B33DE" w:rsidP="008B33DE">
      <w:pPr>
        <w:suppressAutoHyphens/>
        <w:spacing w:before="120" w:after="120" w:line="240" w:lineRule="auto"/>
        <w:ind w:left="425" w:right="-284"/>
        <w:outlineLvl w:val="0"/>
        <w:rPr>
          <w:rFonts w:ascii="Verdana" w:hAnsi="Verdana" w:cstheme="minorHAnsi"/>
          <w:kern w:val="28"/>
          <w:sz w:val="20"/>
          <w:lang w:val="en-GB"/>
        </w:rPr>
      </w:pPr>
      <w:bookmarkStart w:id="280" w:name="_Toc40987609"/>
      <w:bookmarkStart w:id="281" w:name="_Toc122344845"/>
      <w:r w:rsidRPr="008B33DE">
        <w:rPr>
          <w:rFonts w:ascii="Verdana" w:hAnsi="Verdana" w:cstheme="minorHAnsi"/>
          <w:kern w:val="28"/>
          <w:sz w:val="20"/>
          <w:lang w:val="en-GB"/>
        </w:rPr>
        <w:t>Cena netto Oferty (PLN) słownie [......]</w:t>
      </w:r>
      <w:r w:rsidRPr="008B33DE">
        <w:rPr>
          <w:rFonts w:ascii="Verdana" w:hAnsi="Verdana" w:cstheme="minorHAnsi"/>
          <w:kern w:val="28"/>
          <w:sz w:val="20"/>
          <w:vertAlign w:val="superscript"/>
          <w:lang w:val="en-GB"/>
        </w:rPr>
        <w:footnoteReference w:id="7"/>
      </w:r>
      <w:bookmarkEnd w:id="280"/>
      <w:bookmarkEnd w:id="281"/>
    </w:p>
    <w:p w14:paraId="4BAA81A0" w14:textId="30BFF605" w:rsidR="008B33DE" w:rsidRPr="008B33DE" w:rsidRDefault="008B33DE" w:rsidP="008B33DE">
      <w:pPr>
        <w:suppressAutoHyphens/>
        <w:spacing w:before="120" w:after="120" w:line="240" w:lineRule="auto"/>
        <w:ind w:left="425" w:right="-284"/>
        <w:outlineLvl w:val="0"/>
        <w:rPr>
          <w:rFonts w:ascii="Verdana" w:hAnsi="Verdana" w:cstheme="minorHAnsi"/>
          <w:b/>
          <w:kern w:val="28"/>
          <w:sz w:val="20"/>
          <w:lang w:val="en-GB"/>
        </w:rPr>
      </w:pPr>
      <w:bookmarkStart w:id="282" w:name="_Toc40987610"/>
      <w:bookmarkStart w:id="283" w:name="_Toc122344846"/>
      <w:r w:rsidRPr="008B33DE">
        <w:rPr>
          <w:rFonts w:ascii="Verdana" w:hAnsi="Verdana" w:cstheme="minorHAnsi"/>
          <w:b/>
          <w:kern w:val="28"/>
          <w:sz w:val="20"/>
          <w:lang w:val="en-GB"/>
        </w:rPr>
        <w:t>UWAGA: w Systemie Zakupowym GK PGE należy wpisać cenę netto</w:t>
      </w:r>
      <w:bookmarkEnd w:id="282"/>
      <w:bookmarkEnd w:id="283"/>
      <w:r>
        <w:rPr>
          <w:rFonts w:ascii="Verdana" w:hAnsi="Verdana" w:cstheme="minorHAnsi"/>
          <w:b/>
          <w:kern w:val="28"/>
          <w:sz w:val="20"/>
          <w:lang w:val="en-GB"/>
        </w:rPr>
        <w:t xml:space="preserve"> za wykonanie legalizacji</w:t>
      </w:r>
      <w:r w:rsidRPr="008B33DE">
        <w:rPr>
          <w:rFonts w:ascii="Verdana" w:hAnsi="Verdana" w:cstheme="minorHAnsi"/>
          <w:b/>
          <w:kern w:val="28"/>
          <w:sz w:val="20"/>
          <w:lang w:val="en-GB"/>
        </w:rPr>
        <w:t xml:space="preserve"> </w:t>
      </w:r>
      <w:r w:rsidRPr="008B33DE">
        <w:rPr>
          <w:rFonts w:ascii="Verdana" w:hAnsi="Verdana" w:cstheme="minorHAnsi"/>
          <w:b/>
          <w:kern w:val="28"/>
          <w:sz w:val="20"/>
          <w:u w:val="single"/>
          <w:lang w:val="en-GB"/>
        </w:rPr>
        <w:t>32 butli</w:t>
      </w:r>
      <w:r w:rsidRPr="008B33DE">
        <w:rPr>
          <w:rFonts w:ascii="Verdana" w:hAnsi="Verdana" w:cstheme="minorHAnsi"/>
          <w:b/>
          <w:kern w:val="28"/>
          <w:sz w:val="20"/>
          <w:lang w:val="en-GB"/>
        </w:rPr>
        <w:t xml:space="preserve"> z f-gazem będących elementami SUG na BGP2  w PGE Energia Ciepła S.A. Oddział Elektrociepłownia w Gorzowie Wielkopolskim</w:t>
      </w:r>
      <w:r>
        <w:rPr>
          <w:rFonts w:ascii="Verdana" w:hAnsi="Verdana" w:cstheme="minorHAnsi"/>
          <w:b/>
          <w:kern w:val="28"/>
          <w:sz w:val="20"/>
          <w:lang w:val="en-GB"/>
        </w:rPr>
        <w:t>.</w:t>
      </w:r>
    </w:p>
    <w:p w14:paraId="265738E1" w14:textId="77777777" w:rsidR="008B33DE" w:rsidRPr="00CB15F7" w:rsidRDefault="008B33DE" w:rsidP="009518D4">
      <w:pPr>
        <w:rPr>
          <w:rFonts w:ascii="Arial" w:hAnsi="Arial" w:cs="Arial"/>
          <w:b/>
          <w:sz w:val="20"/>
        </w:rPr>
      </w:pPr>
    </w:p>
    <w:p w14:paraId="777D035F" w14:textId="77777777" w:rsidR="00DD1DDB" w:rsidRPr="002A6CA3" w:rsidRDefault="00DD1DDB" w:rsidP="00DD1DDB">
      <w:pPr>
        <w:spacing w:before="120" w:after="120" w:line="276" w:lineRule="auto"/>
        <w:rPr>
          <w:rFonts w:ascii="Verdana" w:eastAsia="Calibri" w:hAnsi="Verdana" w:cstheme="minorHAnsi"/>
          <w:b/>
          <w:sz w:val="20"/>
          <w:u w:val="single"/>
        </w:rPr>
      </w:pPr>
    </w:p>
    <w:p w14:paraId="11F7531E" w14:textId="66C04790" w:rsidR="00DD1DDB" w:rsidRPr="002A6CA3" w:rsidRDefault="00F65191" w:rsidP="002A6CA3">
      <w:pPr>
        <w:ind w:left="4254" w:right="-993" w:hanging="284"/>
        <w:rPr>
          <w:rFonts w:ascii="Verdana" w:hAnsi="Verdana" w:cstheme="minorHAnsi"/>
          <w:sz w:val="20"/>
        </w:rPr>
      </w:pPr>
      <w:r w:rsidRPr="002A6CA3">
        <w:rPr>
          <w:rFonts w:ascii="Verdana" w:hAnsi="Verdana" w:cstheme="minorHAnsi"/>
          <w:sz w:val="20"/>
        </w:rPr>
        <w:t xml:space="preserve">                                                                               </w:t>
      </w:r>
      <w:r w:rsidR="00DD1DDB" w:rsidRPr="002A6CA3">
        <w:rPr>
          <w:rFonts w:ascii="Verdana" w:hAnsi="Verdana" w:cstheme="minorHAnsi"/>
          <w:sz w:val="20"/>
        </w:rPr>
        <w:tab/>
        <w:t xml:space="preserve">                 </w:t>
      </w:r>
      <w:r w:rsidR="00DD1DDB" w:rsidRPr="002A6CA3">
        <w:rPr>
          <w:rFonts w:ascii="Verdana" w:hAnsi="Verdana" w:cstheme="minorHAnsi"/>
          <w:sz w:val="20"/>
        </w:rPr>
        <w:tab/>
        <w:t xml:space="preserve">     ...........................................................</w:t>
      </w:r>
    </w:p>
    <w:p w14:paraId="583C6643" w14:textId="77777777" w:rsidR="00DD1DDB" w:rsidRPr="002A6CA3" w:rsidRDefault="00F65191" w:rsidP="00DD1DDB">
      <w:pPr>
        <w:spacing w:line="240" w:lineRule="auto"/>
        <w:ind w:left="5398" w:right="68" w:hanging="153"/>
        <w:jc w:val="center"/>
        <w:rPr>
          <w:rFonts w:ascii="Verdana" w:hAnsi="Verdana" w:cstheme="minorHAnsi"/>
          <w:i/>
          <w:sz w:val="20"/>
        </w:rPr>
      </w:pPr>
      <w:r w:rsidRPr="002A6CA3">
        <w:rPr>
          <w:rFonts w:ascii="Verdana" w:hAnsi="Verdana" w:cstheme="minorHAnsi"/>
          <w:i/>
          <w:sz w:val="20"/>
        </w:rPr>
        <w:t>p</w:t>
      </w:r>
      <w:r w:rsidR="00DD1DDB" w:rsidRPr="002A6CA3">
        <w:rPr>
          <w:rFonts w:ascii="Verdana" w:hAnsi="Verdana" w:cstheme="minorHAnsi"/>
          <w:i/>
          <w:sz w:val="20"/>
        </w:rPr>
        <w:t>odpis</w:t>
      </w:r>
      <w:r w:rsidR="004530E5" w:rsidRPr="002A6CA3">
        <w:rPr>
          <w:rFonts w:ascii="Verdana" w:hAnsi="Verdana" w:cstheme="minorHAnsi"/>
          <w:i/>
          <w:sz w:val="20"/>
        </w:rPr>
        <w:t xml:space="preserve"> osoby uprawnionej/</w:t>
      </w:r>
      <w:r w:rsidR="00DD1DDB" w:rsidRPr="002A6CA3">
        <w:rPr>
          <w:rFonts w:ascii="Verdana" w:hAnsi="Verdana" w:cstheme="minorHAnsi"/>
          <w:i/>
          <w:sz w:val="20"/>
        </w:rPr>
        <w:t xml:space="preserve"> osób uprawnionych do składania oświadczeń woli w imieniu Wykonawcy </w:t>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284" w:name="_Toc515896306"/>
      <w:bookmarkStart w:id="285" w:name="_Toc122344847"/>
      <w:r>
        <w:rPr>
          <w:rFonts w:ascii="Verdana" w:hAnsi="Verdana" w:cstheme="minorHAnsi"/>
          <w:sz w:val="20"/>
        </w:rPr>
        <w:br w:type="page"/>
      </w:r>
    </w:p>
    <w:p w14:paraId="3EDD80DF" w14:textId="2A0E01C3" w:rsidR="004A54CB" w:rsidRPr="002A6CA3"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284"/>
      <w:r w:rsidRPr="002A6CA3">
        <w:rPr>
          <w:rFonts w:ascii="Verdana" w:hAnsi="Verdana" w:cstheme="minorHAnsi"/>
          <w:sz w:val="20"/>
          <w:lang w:val="pl-PL"/>
        </w:rPr>
        <w:t xml:space="preserve">WYKAZ WYKONANYCH </w:t>
      </w:r>
      <w:r w:rsidRPr="009518D4">
        <w:rPr>
          <w:rFonts w:ascii="Verdana" w:hAnsi="Verdana" w:cstheme="minorHAnsi"/>
          <w:sz w:val="20"/>
          <w:lang w:val="pl-PL"/>
        </w:rPr>
        <w:t>USŁUG</w:t>
      </w:r>
      <w:bookmarkEnd w:id="285"/>
      <w:r w:rsidR="008F48D5">
        <w:rPr>
          <w:rFonts w:ascii="Verdana" w:hAnsi="Verdana" w:cstheme="minorHAnsi"/>
          <w:sz w:val="20"/>
          <w:lang w:val="pl-PL"/>
        </w:rPr>
        <w:t xml:space="preserve"> – nie dotyczy</w:t>
      </w:r>
    </w:p>
    <w:p w14:paraId="52A5C1A1" w14:textId="77777777" w:rsidR="00601841" w:rsidRPr="002A6CA3" w:rsidRDefault="00601841" w:rsidP="004A54CB">
      <w:pPr>
        <w:rPr>
          <w:rFonts w:ascii="Verdana" w:hAnsi="Verdana" w:cstheme="minorHAnsi"/>
          <w:sz w:val="20"/>
        </w:rPr>
      </w:pPr>
    </w:p>
    <w:p w14:paraId="714A9B47" w14:textId="77777777" w:rsidR="00D7603F" w:rsidRPr="00CA696C" w:rsidRDefault="00D7603F" w:rsidP="00CA696C">
      <w:pPr>
        <w:spacing w:line="240" w:lineRule="auto"/>
        <w:ind w:left="5398" w:right="68"/>
        <w:jc w:val="center"/>
        <w:rPr>
          <w:rFonts w:ascii="Verdana" w:hAnsi="Verdana" w:cstheme="minorHAnsi"/>
          <w:i/>
          <w:sz w:val="20"/>
        </w:rPr>
      </w:pPr>
    </w:p>
    <w:sectPr w:rsidR="00D7603F" w:rsidRPr="00CA696C" w:rsidSect="00492F12">
      <w:headerReference w:type="default" r:id="rId24"/>
      <w:footerReference w:type="default" r:id="rId25"/>
      <w:headerReference w:type="first" r:id="rId26"/>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86200" w14:textId="77777777" w:rsidR="0001668D" w:rsidRDefault="0001668D">
      <w:r>
        <w:separator/>
      </w:r>
    </w:p>
  </w:endnote>
  <w:endnote w:type="continuationSeparator" w:id="0">
    <w:p w14:paraId="35A9A631" w14:textId="77777777" w:rsidR="0001668D" w:rsidRDefault="0001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BF5A3C" w:rsidRPr="0072383F" w:rsidRDefault="00BF5A3C"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080B397C" w:rsidR="00BF5A3C" w:rsidRPr="00796896" w:rsidRDefault="00BF5A3C"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D56AF">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D56AF">
              <w:rPr>
                <w:rFonts w:ascii="Arial" w:hAnsi="Arial" w:cs="Arial"/>
                <w:bCs/>
                <w:noProof/>
                <w:sz w:val="16"/>
                <w:szCs w:val="16"/>
                <w:lang w:eastAsia="pl-PL"/>
              </w:rPr>
              <w:t>33</w:t>
            </w:r>
            <w:r w:rsidRPr="00796896">
              <w:rPr>
                <w:rFonts w:ascii="Arial" w:hAnsi="Arial" w:cs="Arial"/>
                <w:bCs/>
                <w:sz w:val="16"/>
                <w:szCs w:val="16"/>
                <w:lang w:eastAsia="pl-PL"/>
              </w:rPr>
              <w:fldChar w:fldCharType="end"/>
            </w:r>
          </w:p>
        </w:sdtContent>
      </w:sdt>
    </w:sdtContent>
  </w:sdt>
  <w:p w14:paraId="270B7F7F" w14:textId="77777777" w:rsidR="00BF5A3C" w:rsidRDefault="00BF5A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670F1" w14:textId="77777777" w:rsidR="0001668D" w:rsidRDefault="0001668D">
      <w:r>
        <w:separator/>
      </w:r>
    </w:p>
  </w:footnote>
  <w:footnote w:type="continuationSeparator" w:id="0">
    <w:p w14:paraId="72E0C918" w14:textId="77777777" w:rsidR="0001668D" w:rsidRDefault="0001668D">
      <w:r>
        <w:continuationSeparator/>
      </w:r>
    </w:p>
  </w:footnote>
  <w:footnote w:id="1">
    <w:p w14:paraId="76090856" w14:textId="77777777" w:rsidR="00BF5A3C" w:rsidRPr="002A6CA3" w:rsidRDefault="00BF5A3C"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BF5A3C" w:rsidRPr="002A6CA3" w:rsidDel="00900F4B" w:rsidRDefault="00BF5A3C" w:rsidP="0042031F">
      <w:pPr>
        <w:pStyle w:val="Tekstprzypisudolnego"/>
        <w:rPr>
          <w:del w:id="276"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BF5A3C" w:rsidRPr="002A6CA3" w:rsidRDefault="00BF5A3C"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BF5A3C" w:rsidRPr="002A6CA3" w:rsidRDefault="00BF5A3C"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BF5A3C" w:rsidRPr="002A6CA3" w:rsidRDefault="00BF5A3C"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BF5A3C" w:rsidRPr="002A6CA3" w:rsidRDefault="00BF5A3C"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BF5A3C" w:rsidRPr="002A6CA3" w:rsidRDefault="00BF5A3C"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BF5A3C" w:rsidRPr="002A6CA3" w:rsidRDefault="00BF5A3C"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BF5A3C" w:rsidRPr="003F6267" w:rsidRDefault="00BF5A3C"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673BBC34" w14:textId="77777777" w:rsidR="008B33DE" w:rsidRPr="00F65191" w:rsidRDefault="008B33DE" w:rsidP="008B33DE">
      <w:pPr>
        <w:pStyle w:val="Tekstprzypisudolnego"/>
        <w:jc w:val="both"/>
        <w:rPr>
          <w:rFonts w:ascii="Arial" w:hAnsi="Arial" w:cs="Arial"/>
          <w:sz w:val="16"/>
          <w:szCs w:val="16"/>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Cena wskazana słownie powinna być tożsama z ceną wpisaną w Formularzu oferty w Syste</w:t>
      </w:r>
      <w:r>
        <w:rPr>
          <w:rFonts w:ascii="Verdana" w:hAnsi="Verdana" w:cstheme="minorHAnsi"/>
          <w:sz w:val="18"/>
          <w:szCs w:val="18"/>
        </w:rPr>
        <w:t>m</w:t>
      </w:r>
      <w:r w:rsidRPr="002A6CA3">
        <w:rPr>
          <w:rFonts w:ascii="Verdana" w:hAnsi="Verdana" w:cstheme="minorHAnsi"/>
          <w:sz w:val="18"/>
          <w:szCs w:val="18"/>
        </w:rPr>
        <w:t>ie Zakupowym GK PGE.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BF5A3C" w:rsidRPr="00796896" w14:paraId="6F2D8356" w14:textId="77777777" w:rsidTr="00563339">
      <w:trPr>
        <w:trHeight w:val="841"/>
      </w:trPr>
      <w:tc>
        <w:tcPr>
          <w:tcW w:w="1985" w:type="dxa"/>
        </w:tcPr>
        <w:p w14:paraId="100CED07" w14:textId="77777777" w:rsidR="00BF5A3C" w:rsidRPr="00796896" w:rsidRDefault="00BF5A3C"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BF5A3C" w:rsidRPr="00796896" w:rsidRDefault="00BF5A3C" w:rsidP="00796896">
          <w:pPr>
            <w:spacing w:line="240" w:lineRule="auto"/>
            <w:jc w:val="right"/>
            <w:rPr>
              <w:rFonts w:ascii="Arial" w:hAnsi="Arial" w:cs="Arial"/>
              <w:b/>
              <w:sz w:val="14"/>
              <w:lang w:eastAsia="pl-PL"/>
            </w:rPr>
          </w:pPr>
        </w:p>
        <w:p w14:paraId="72DEF8A6" w14:textId="77777777" w:rsidR="00BF5A3C" w:rsidRPr="00796896" w:rsidRDefault="00BF5A3C" w:rsidP="00796896">
          <w:pPr>
            <w:spacing w:line="240" w:lineRule="auto"/>
            <w:jc w:val="right"/>
            <w:rPr>
              <w:sz w:val="14"/>
              <w:lang w:eastAsia="pl-PL"/>
            </w:rPr>
          </w:pPr>
        </w:p>
      </w:tc>
      <w:tc>
        <w:tcPr>
          <w:tcW w:w="2092" w:type="dxa"/>
        </w:tcPr>
        <w:p w14:paraId="6EF5E519" w14:textId="77777777" w:rsidR="00BF5A3C" w:rsidRPr="00796896" w:rsidRDefault="00BF5A3C"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BF5A3C" w:rsidRPr="00245C0A" w:rsidRDefault="00BF5A3C"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BF5A3C" w:rsidRPr="00245C0A" w:rsidRDefault="00BF5A3C" w:rsidP="00796896">
                          <w:pPr>
                            <w:rPr>
                              <w:rFonts w:ascii="Arial" w:hAnsi="Arial" w:cs="Arial"/>
                              <w:sz w:val="14"/>
                              <w:szCs w:val="16"/>
                            </w:rPr>
                          </w:pPr>
                        </w:p>
                      </w:txbxContent>
                    </v:textbox>
                    <w10:wrap anchorx="margin"/>
                  </v:shape>
                </w:pict>
              </mc:Fallback>
            </mc:AlternateContent>
          </w:r>
        </w:p>
        <w:p w14:paraId="6A62E664" w14:textId="77777777" w:rsidR="00BF5A3C" w:rsidRPr="00796896" w:rsidRDefault="00BF5A3C" w:rsidP="00796896">
          <w:pPr>
            <w:spacing w:line="240" w:lineRule="auto"/>
            <w:ind w:firstLine="708"/>
            <w:jc w:val="left"/>
            <w:rPr>
              <w:lang w:eastAsia="pl-PL"/>
            </w:rPr>
          </w:pPr>
        </w:p>
      </w:tc>
    </w:tr>
  </w:tbl>
  <w:p w14:paraId="68ED044D" w14:textId="0D4ED5C2" w:rsidR="00BF5A3C" w:rsidRPr="0072383F" w:rsidRDefault="00BF5A3C"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BF5A3C" w:rsidRDefault="00BF5A3C"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433DCF09" w:rsidR="00BF5A3C" w:rsidRPr="0072383F" w:rsidRDefault="00BF5A3C"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8E667E">
      <w:rPr>
        <w:rFonts w:ascii="Calibri" w:hAnsi="Calibri"/>
        <w:b/>
        <w:szCs w:val="16"/>
      </w:rPr>
      <w:t>Legalizacja butli SUG CO2 na BGP2</w:t>
    </w:r>
  </w:p>
  <w:p w14:paraId="4CF09E4C" w14:textId="782AAA45" w:rsidR="00BF5A3C" w:rsidRPr="0072383F" w:rsidRDefault="00BF5A3C" w:rsidP="004B2A5B">
    <w:pPr>
      <w:pStyle w:val="Nagwek"/>
      <w:spacing w:line="240" w:lineRule="auto"/>
      <w:jc w:val="center"/>
      <w:rPr>
        <w:rFonts w:ascii="Calibri" w:hAnsi="Calibri"/>
        <w:szCs w:val="16"/>
      </w:rPr>
    </w:pPr>
    <w:r>
      <w:rPr>
        <w:rFonts w:ascii="Calibri" w:hAnsi="Calibri"/>
        <w:szCs w:val="16"/>
      </w:rPr>
      <w:t xml:space="preserve">nr </w:t>
    </w:r>
    <w:r w:rsidRPr="008E667E">
      <w:rPr>
        <w:rFonts w:ascii="Calibri" w:hAnsi="Calibri"/>
        <w:szCs w:val="16"/>
      </w:rPr>
      <w:t>POST/PEC/PEC/ZWR/00377/2024</w:t>
    </w:r>
  </w:p>
  <w:p w14:paraId="45F5AF70" w14:textId="77777777" w:rsidR="00BF5A3C" w:rsidRPr="0072383F" w:rsidRDefault="00BF5A3C"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BF5A3C" w:rsidRPr="00796896" w:rsidRDefault="00BF5A3C"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1E4A43"/>
    <w:multiLevelType w:val="hybridMultilevel"/>
    <w:tmpl w:val="6B46F31A"/>
    <w:lvl w:ilvl="0" w:tplc="A4725A60">
      <w:start w:val="1"/>
      <w:numFmt w:val="lowerLetter"/>
      <w:lvlText w:val="%1)"/>
      <w:lvlJc w:val="left"/>
      <w:pPr>
        <w:ind w:left="1418" w:hanging="360"/>
      </w:pPr>
      <w:rPr>
        <w:rFonts w:hint="default"/>
        <w:i/>
      </w:rPr>
    </w:lvl>
    <w:lvl w:ilvl="1" w:tplc="04150019" w:tentative="1">
      <w:start w:val="1"/>
      <w:numFmt w:val="lowerLetter"/>
      <w:lvlText w:val="%2."/>
      <w:lvlJc w:val="left"/>
      <w:pPr>
        <w:ind w:left="2138" w:hanging="360"/>
      </w:pPr>
    </w:lvl>
    <w:lvl w:ilvl="2" w:tplc="0415001B" w:tentative="1">
      <w:start w:val="1"/>
      <w:numFmt w:val="lowerRoman"/>
      <w:lvlText w:val="%3."/>
      <w:lvlJc w:val="right"/>
      <w:pPr>
        <w:ind w:left="2858" w:hanging="180"/>
      </w:pPr>
    </w:lvl>
    <w:lvl w:ilvl="3" w:tplc="0415000F" w:tentative="1">
      <w:start w:val="1"/>
      <w:numFmt w:val="decimal"/>
      <w:lvlText w:val="%4."/>
      <w:lvlJc w:val="left"/>
      <w:pPr>
        <w:ind w:left="3578" w:hanging="360"/>
      </w:pPr>
    </w:lvl>
    <w:lvl w:ilvl="4" w:tplc="04150019" w:tentative="1">
      <w:start w:val="1"/>
      <w:numFmt w:val="lowerLetter"/>
      <w:lvlText w:val="%5."/>
      <w:lvlJc w:val="left"/>
      <w:pPr>
        <w:ind w:left="4298" w:hanging="360"/>
      </w:pPr>
    </w:lvl>
    <w:lvl w:ilvl="5" w:tplc="0415001B" w:tentative="1">
      <w:start w:val="1"/>
      <w:numFmt w:val="lowerRoman"/>
      <w:lvlText w:val="%6."/>
      <w:lvlJc w:val="right"/>
      <w:pPr>
        <w:ind w:left="5018" w:hanging="180"/>
      </w:pPr>
    </w:lvl>
    <w:lvl w:ilvl="6" w:tplc="0415000F" w:tentative="1">
      <w:start w:val="1"/>
      <w:numFmt w:val="decimal"/>
      <w:lvlText w:val="%7."/>
      <w:lvlJc w:val="left"/>
      <w:pPr>
        <w:ind w:left="5738" w:hanging="360"/>
      </w:pPr>
    </w:lvl>
    <w:lvl w:ilvl="7" w:tplc="04150019" w:tentative="1">
      <w:start w:val="1"/>
      <w:numFmt w:val="lowerLetter"/>
      <w:lvlText w:val="%8."/>
      <w:lvlJc w:val="left"/>
      <w:pPr>
        <w:ind w:left="6458" w:hanging="360"/>
      </w:pPr>
    </w:lvl>
    <w:lvl w:ilvl="8" w:tplc="0415001B" w:tentative="1">
      <w:start w:val="1"/>
      <w:numFmt w:val="lowerRoman"/>
      <w:lvlText w:val="%9."/>
      <w:lvlJc w:val="right"/>
      <w:pPr>
        <w:ind w:left="7178" w:hanging="180"/>
      </w:p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CC05C34"/>
    <w:multiLevelType w:val="hybridMultilevel"/>
    <w:tmpl w:val="7100B0FC"/>
    <w:lvl w:ilvl="0" w:tplc="93C8C8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48"/>
  </w:num>
  <w:num w:numId="3">
    <w:abstractNumId w:val="101"/>
  </w:num>
  <w:num w:numId="4">
    <w:abstractNumId w:val="67"/>
  </w:num>
  <w:num w:numId="5">
    <w:abstractNumId w:val="33"/>
  </w:num>
  <w:num w:numId="6">
    <w:abstractNumId w:val="73"/>
  </w:num>
  <w:num w:numId="7">
    <w:abstractNumId w:val="58"/>
  </w:num>
  <w:num w:numId="8">
    <w:abstractNumId w:val="87"/>
  </w:num>
  <w:num w:numId="9">
    <w:abstractNumId w:val="51"/>
  </w:num>
  <w:num w:numId="10">
    <w:abstractNumId w:val="49"/>
  </w:num>
  <w:num w:numId="11">
    <w:abstractNumId w:val="80"/>
  </w:num>
  <w:num w:numId="12">
    <w:abstractNumId w:val="100"/>
  </w:num>
  <w:num w:numId="13">
    <w:abstractNumId w:val="77"/>
  </w:num>
  <w:num w:numId="14">
    <w:abstractNumId w:val="61"/>
  </w:num>
  <w:num w:numId="15">
    <w:abstractNumId w:val="25"/>
  </w:num>
  <w:num w:numId="16">
    <w:abstractNumId w:val="35"/>
  </w:num>
  <w:num w:numId="17">
    <w:abstractNumId w:val="114"/>
  </w:num>
  <w:num w:numId="18">
    <w:abstractNumId w:val="102"/>
  </w:num>
  <w:num w:numId="19">
    <w:abstractNumId w:val="104"/>
  </w:num>
  <w:num w:numId="20">
    <w:abstractNumId w:val="1"/>
  </w:num>
  <w:num w:numId="21">
    <w:abstractNumId w:val="99"/>
  </w:num>
  <w:num w:numId="22">
    <w:abstractNumId w:val="22"/>
  </w:num>
  <w:num w:numId="23">
    <w:abstractNumId w:val="50"/>
  </w:num>
  <w:num w:numId="24">
    <w:abstractNumId w:val="0"/>
  </w:num>
  <w:num w:numId="25">
    <w:abstractNumId w:val="56"/>
  </w:num>
  <w:num w:numId="26">
    <w:abstractNumId w:val="83"/>
    <w:lvlOverride w:ilvl="0">
      <w:startOverride w:val="1"/>
    </w:lvlOverride>
  </w:num>
  <w:num w:numId="27">
    <w:abstractNumId w:val="94"/>
  </w:num>
  <w:num w:numId="28">
    <w:abstractNumId w:val="47"/>
  </w:num>
  <w:num w:numId="29">
    <w:abstractNumId w:val="82"/>
  </w:num>
  <w:num w:numId="30">
    <w:abstractNumId w:val="68"/>
  </w:num>
  <w:num w:numId="31">
    <w:abstractNumId w:val="54"/>
  </w:num>
  <w:num w:numId="32">
    <w:abstractNumId w:val="106"/>
  </w:num>
  <w:num w:numId="33">
    <w:abstractNumId w:val="28"/>
  </w:num>
  <w:num w:numId="34">
    <w:abstractNumId w:val="39"/>
  </w:num>
  <w:num w:numId="35">
    <w:abstractNumId w:val="75"/>
  </w:num>
  <w:num w:numId="36">
    <w:abstractNumId w:val="59"/>
  </w:num>
  <w:num w:numId="37">
    <w:abstractNumId w:val="69"/>
    <w:lvlOverride w:ilvl="0">
      <w:startOverride w:val="1"/>
    </w:lvlOverride>
  </w:num>
  <w:num w:numId="38">
    <w:abstractNumId w:val="91"/>
    <w:lvlOverride w:ilvl="0">
      <w:startOverride w:val="1"/>
    </w:lvlOverride>
  </w:num>
  <w:num w:numId="39">
    <w:abstractNumId w:val="45"/>
  </w:num>
  <w:num w:numId="40">
    <w:abstractNumId w:val="53"/>
  </w:num>
  <w:num w:numId="41">
    <w:abstractNumId w:val="93"/>
  </w:num>
  <w:num w:numId="42">
    <w:abstractNumId w:val="15"/>
  </w:num>
  <w:num w:numId="43">
    <w:abstractNumId w:val="110"/>
  </w:num>
  <w:num w:numId="44">
    <w:abstractNumId w:val="96"/>
  </w:num>
  <w:num w:numId="45">
    <w:abstractNumId w:val="89"/>
  </w:num>
  <w:num w:numId="46">
    <w:abstractNumId w:val="78"/>
  </w:num>
  <w:num w:numId="47">
    <w:abstractNumId w:val="103"/>
  </w:num>
  <w:num w:numId="48">
    <w:abstractNumId w:val="42"/>
  </w:num>
  <w:num w:numId="49">
    <w:abstractNumId w:val="85"/>
  </w:num>
  <w:num w:numId="50">
    <w:abstractNumId w:val="111"/>
  </w:num>
  <w:num w:numId="51">
    <w:abstractNumId w:val="36"/>
  </w:num>
  <w:num w:numId="52">
    <w:abstractNumId w:val="37"/>
  </w:num>
  <w:num w:numId="53">
    <w:abstractNumId w:val="92"/>
  </w:num>
  <w:num w:numId="54">
    <w:abstractNumId w:val="24"/>
  </w:num>
  <w:num w:numId="55">
    <w:abstractNumId w:val="46"/>
  </w:num>
  <w:num w:numId="56">
    <w:abstractNumId w:val="38"/>
  </w:num>
  <w:num w:numId="57">
    <w:abstractNumId w:val="105"/>
  </w:num>
  <w:num w:numId="58">
    <w:abstractNumId w:val="76"/>
  </w:num>
  <w:num w:numId="59">
    <w:abstractNumId w:val="44"/>
  </w:num>
  <w:num w:numId="60">
    <w:abstractNumId w:val="66"/>
  </w:num>
  <w:num w:numId="61">
    <w:abstractNumId w:val="70"/>
  </w:num>
  <w:num w:numId="62">
    <w:abstractNumId w:val="27"/>
  </w:num>
  <w:num w:numId="63">
    <w:abstractNumId w:val="108"/>
  </w:num>
  <w:num w:numId="64">
    <w:abstractNumId w:val="113"/>
  </w:num>
  <w:num w:numId="65">
    <w:abstractNumId w:val="31"/>
  </w:num>
  <w:num w:numId="66">
    <w:abstractNumId w:val="95"/>
  </w:num>
  <w:num w:numId="67">
    <w:abstractNumId w:val="71"/>
  </w:num>
  <w:num w:numId="68">
    <w:abstractNumId w:val="84"/>
  </w:num>
  <w:num w:numId="69">
    <w:abstractNumId w:val="18"/>
  </w:num>
  <w:num w:numId="70">
    <w:abstractNumId w:val="90"/>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4"/>
  </w:num>
  <w:num w:numId="74">
    <w:abstractNumId w:val="40"/>
  </w:num>
  <w:num w:numId="75">
    <w:abstractNumId w:val="72"/>
  </w:num>
  <w:num w:numId="76">
    <w:abstractNumId w:val="55"/>
  </w:num>
  <w:num w:numId="77">
    <w:abstractNumId w:val="97"/>
  </w:num>
  <w:num w:numId="78">
    <w:abstractNumId w:val="26"/>
  </w:num>
  <w:num w:numId="79">
    <w:abstractNumId w:val="19"/>
  </w:num>
  <w:num w:numId="80">
    <w:abstractNumId w:val="112"/>
  </w:num>
  <w:num w:numId="81">
    <w:abstractNumId w:val="21"/>
  </w:num>
  <w:num w:numId="82">
    <w:abstractNumId w:val="57"/>
  </w:num>
  <w:num w:numId="83">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7"/>
  </w:num>
  <w:num w:numId="85">
    <w:abstractNumId w:val="23"/>
  </w:num>
  <w:num w:numId="86">
    <w:abstractNumId w:val="74"/>
  </w:num>
  <w:num w:numId="87">
    <w:abstractNumId w:val="81"/>
  </w:num>
  <w:num w:numId="88">
    <w:abstractNumId w:val="79"/>
  </w:num>
  <w:num w:numId="89">
    <w:abstractNumId w:val="65"/>
  </w:num>
  <w:num w:numId="90">
    <w:abstractNumId w:val="29"/>
  </w:num>
  <w:num w:numId="91">
    <w:abstractNumId w:val="86"/>
  </w:num>
  <w:num w:numId="92">
    <w:abstractNumId w:val="34"/>
  </w:num>
  <w:num w:numId="93">
    <w:abstractNumId w:val="43"/>
  </w:num>
  <w:num w:numId="9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9"/>
  </w:num>
  <w:num w:numId="105">
    <w:abstractNumId w:val="16"/>
  </w:num>
  <w:num w:numId="106">
    <w:abstractNumId w:val="63"/>
  </w:num>
  <w:num w:numId="107">
    <w:abstractNumId w:val="52"/>
  </w:num>
  <w:num w:numId="108">
    <w:abstractNumId w:val="30"/>
  </w:num>
  <w:num w:numId="109">
    <w:abstractNumId w:val="41"/>
  </w:num>
  <w:num w:numId="110">
    <w:abstractNumId w:val="32"/>
  </w:num>
  <w:num w:numId="111">
    <w:abstractNumId w:val="6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68D"/>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67F13"/>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598"/>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6AF"/>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886"/>
    <w:rsid w:val="00342BAA"/>
    <w:rsid w:val="00342F89"/>
    <w:rsid w:val="00343601"/>
    <w:rsid w:val="003439D4"/>
    <w:rsid w:val="00343F2C"/>
    <w:rsid w:val="00344032"/>
    <w:rsid w:val="0034428B"/>
    <w:rsid w:val="003444FA"/>
    <w:rsid w:val="00344554"/>
    <w:rsid w:val="00345FB8"/>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8C4"/>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B7A"/>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51F"/>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7B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8A"/>
    <w:rsid w:val="004E19B8"/>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1BF"/>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71E"/>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229"/>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2C6"/>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4B"/>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1C"/>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1C0"/>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5F5"/>
    <w:rsid w:val="007D6DF0"/>
    <w:rsid w:val="007D75C1"/>
    <w:rsid w:val="007D7F94"/>
    <w:rsid w:val="007E0B23"/>
    <w:rsid w:val="007E0C25"/>
    <w:rsid w:val="007E0E51"/>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3DE"/>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667E"/>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8D5"/>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8D4"/>
    <w:rsid w:val="00951B78"/>
    <w:rsid w:val="00952034"/>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171"/>
    <w:rsid w:val="009B442B"/>
    <w:rsid w:val="009B4B21"/>
    <w:rsid w:val="009B4E6B"/>
    <w:rsid w:val="009B4FAA"/>
    <w:rsid w:val="009B52E5"/>
    <w:rsid w:val="009B56B6"/>
    <w:rsid w:val="009B5C39"/>
    <w:rsid w:val="009B61FD"/>
    <w:rsid w:val="009B67D1"/>
    <w:rsid w:val="009B681B"/>
    <w:rsid w:val="009B6A7F"/>
    <w:rsid w:val="009B7519"/>
    <w:rsid w:val="009B76CA"/>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19E"/>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39B4"/>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395A"/>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6B11"/>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5E"/>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A3C"/>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2544"/>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5DA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422"/>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03E"/>
    <w:rsid w:val="00E300B5"/>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61D"/>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11E"/>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B2B"/>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7F"/>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59219957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11765926">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www.gkpge.pl/bip/przetarg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5294A7055874C479A55B3A95150A5E7" ma:contentTypeVersion="0" ma:contentTypeDescription="SWPP2 Dokument bazowy" ma:contentTypeScope="" ma:versionID="b9386e23195915e05244b3d34f968d2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377.docx</dmsv2BaseFileName>
    <dmsv2BaseDisplayName xmlns="http://schemas.microsoft.com/sharepoint/v3">SWZ 377</dmsv2BaseDisplayName>
    <dmsv2SWPP2ObjectNumber xmlns="http://schemas.microsoft.com/sharepoint/v3">POST/PEC/PEC/ZWR/00377/2024                       </dmsv2SWPP2ObjectNumber>
    <dmsv2SWPP2SumMD5 xmlns="http://schemas.microsoft.com/sharepoint/v3">0145f18563aade8903cd33debce0d819</dmsv2SWPP2SumMD5>
    <dmsv2BaseMoved xmlns="http://schemas.microsoft.com/sharepoint/v3">false</dmsv2BaseMoved>
    <dmsv2BaseIsSensitive xmlns="http://schemas.microsoft.com/sharepoint/v3">true</dmsv2BaseIsSensitive>
    <dmsv2SWPP2IDSWPP2 xmlns="http://schemas.microsoft.com/sharepoint/v3">638875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19359277</dmsv2BaseClientSystemDocumentID>
    <dmsv2BaseModifiedByID xmlns="http://schemas.microsoft.com/sharepoint/v3">19100697</dmsv2BaseModifiedByID>
    <dmsv2BaseCreatedByID xmlns="http://schemas.microsoft.com/sharepoint/v3">19100697</dmsv2BaseCreatedByID>
    <dmsv2SWPP2ObjectDepartment xmlns="http://schemas.microsoft.com/sharepoint/v3">00000001000l00030006</dmsv2SWPP2ObjectDepartment>
    <dmsv2SWPP2ObjectName xmlns="http://schemas.microsoft.com/sharepoint/v3">Postępowanie</dmsv2SWPP2ObjectName>
    <_dlc_DocId xmlns="a19cb1c7-c5c7-46d4-85ae-d83685407bba">XRZ35PT62F6A-566841370-1683</_dlc_DocId>
    <_dlc_DocIdUrl xmlns="a19cb1c7-c5c7-46d4-85ae-d83685407bba">
      <Url>https://swpp2.dms.gkpge.pl/sites/29/_layouts/15/DocIdRedir.aspx?ID=XRZ35PT62F6A-566841370-1683</Url>
      <Description>XRZ35PT62F6A-566841370-1683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3416E83-87A8-4D96-B62B-6BFBABCBEE54}"/>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B15A240A-9913-4B08-90A5-65A2728A0E79}">
  <ds:schemaRefs>
    <ds:schemaRef ds:uri="http://schemas.openxmlformats.org/officeDocument/2006/bibliography"/>
  </ds:schemaRefs>
</ds:datastoreItem>
</file>

<file path=customXml/itemProps5.xml><?xml version="1.0" encoding="utf-8"?>
<ds:datastoreItem xmlns:ds="http://schemas.openxmlformats.org/officeDocument/2006/customXml" ds:itemID="{C4AFCB3D-18D7-4255-9BCB-8EA7554C6578}"/>
</file>

<file path=docProps/app.xml><?xml version="1.0" encoding="utf-8"?>
<Properties xmlns="http://schemas.openxmlformats.org/officeDocument/2006/extended-properties" xmlns:vt="http://schemas.openxmlformats.org/officeDocument/2006/docPropsVTypes">
  <Template>Normal</Template>
  <TotalTime>0</TotalTime>
  <Pages>33</Pages>
  <Words>11227</Words>
  <Characters>67368</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2024-04-05T08:54:00Z</dcterms:created>
  <dcterms:modified xsi:type="dcterms:W3CDTF">2024-04-12T07:13:00Z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0x0101891000E5294A7055874C479A55B3A95150A5E7</vt:lpwstr>
  </property>
  <property fmtid="{D5CDD505-2E9C-101B-9397-08002B2CF9AE}" pid="3" name="_dlc_DocIdItemGuid">
    <vt:lpwstr>dc2e5fb3-63e3-47d1-ba29-562ccf40c628</vt:lpwstr>
  </property>
</Properties>
</file>