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5B28D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5B28DB">
        <w:rPr>
          <w:rFonts w:ascii="Trebuchet MS" w:hAnsi="Trebuchet MS" w:cstheme="minorHAnsi"/>
          <w:color w:val="17365D" w:themeColor="text2" w:themeShade="BF"/>
          <w:szCs w:val="22"/>
        </w:rPr>
        <w:t xml:space="preserve">POSTĘPOWANIE </w:t>
      </w:r>
      <w:r w:rsidR="00052E01" w:rsidRPr="005B28DB">
        <w:rPr>
          <w:rFonts w:ascii="Trebuchet MS" w:hAnsi="Trebuchet MS" w:cstheme="minorHAnsi"/>
          <w:color w:val="17365D" w:themeColor="text2" w:themeShade="BF"/>
          <w:szCs w:val="22"/>
        </w:rPr>
        <w:t xml:space="preserve">ZAKUPOWE </w:t>
      </w:r>
      <w:r w:rsidRPr="005B28DB">
        <w:rPr>
          <w:rFonts w:ascii="Trebuchet MS" w:hAnsi="Trebuchet MS" w:cstheme="minorHAnsi"/>
          <w:color w:val="17365D" w:themeColor="text2" w:themeShade="BF"/>
          <w:szCs w:val="22"/>
        </w:rPr>
        <w:t xml:space="preserve">O UDZIELENIE ZAMÓWIENIA </w:t>
      </w:r>
      <w:r w:rsidR="00253813" w:rsidRPr="005B28DB">
        <w:rPr>
          <w:rFonts w:ascii="Trebuchet MS" w:hAnsi="Trebuchet MS" w:cstheme="minorHAnsi"/>
          <w:color w:val="17365D" w:themeColor="text2" w:themeShade="BF"/>
          <w:szCs w:val="22"/>
        </w:rPr>
        <w:t>NIE</w:t>
      </w:r>
      <w:r w:rsidRPr="005B28DB">
        <w:rPr>
          <w:rFonts w:ascii="Trebuchet MS" w:hAnsi="Trebuchet MS" w:cstheme="minorHAnsi"/>
          <w:color w:val="17365D" w:themeColor="text2" w:themeShade="BF"/>
          <w:szCs w:val="22"/>
        </w:rPr>
        <w:t xml:space="preserve">PUBLICZNEGO </w:t>
      </w:r>
    </w:p>
    <w:p w14:paraId="2519825A" w14:textId="108312A6" w:rsidR="005817FF" w:rsidRPr="005B28D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5B28DB">
        <w:rPr>
          <w:rFonts w:ascii="Trebuchet MS" w:hAnsi="Trebuchet MS" w:cstheme="minorHAnsi"/>
          <w:color w:val="17365D" w:themeColor="text2" w:themeShade="BF"/>
          <w:szCs w:val="22"/>
        </w:rPr>
        <w:t>NA USŁUGI</w:t>
      </w:r>
    </w:p>
    <w:p w14:paraId="5EAA6A2B" w14:textId="6663A032" w:rsidR="0052207C" w:rsidRPr="005B28D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5B28DB"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5B28D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5B28DB">
        <w:rPr>
          <w:rFonts w:ascii="Trebuchet MS" w:hAnsi="Trebuchet MS" w:cstheme="minorHAnsi"/>
          <w:b/>
          <w:color w:val="17365D" w:themeColor="text2" w:themeShade="BF"/>
          <w:szCs w:val="22"/>
        </w:rPr>
        <w:t xml:space="preserve">na podstawie </w:t>
      </w:r>
      <w:r w:rsidR="00253813" w:rsidRPr="005B28DB">
        <w:rPr>
          <w:rFonts w:ascii="Trebuchet MS" w:hAnsi="Trebuchet MS" w:cstheme="minorHAnsi"/>
          <w:b/>
          <w:color w:val="17365D" w:themeColor="text2" w:themeShade="BF"/>
          <w:szCs w:val="22"/>
        </w:rPr>
        <w:t>Procedury Zakupów w Grupie PGE E</w:t>
      </w:r>
      <w:r w:rsidR="00B351A3" w:rsidRPr="005B28DB">
        <w:rPr>
          <w:rFonts w:ascii="Trebuchet MS" w:hAnsi="Trebuchet MS" w:cstheme="minorHAnsi"/>
          <w:b/>
          <w:color w:val="17365D" w:themeColor="text2" w:themeShade="BF"/>
          <w:szCs w:val="22"/>
        </w:rPr>
        <w:t>C</w:t>
      </w:r>
      <w:r w:rsidR="00253813" w:rsidRPr="005B28DB">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5B28DB">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2C20C8D9" w:rsidR="00384C22" w:rsidRDefault="00321E0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Pr>
          <w:rFonts w:ascii="Trebuchet MS" w:hAnsi="Trebuchet MS" w:cs="Calibri"/>
          <w:b/>
          <w:color w:val="323E4F"/>
          <w:kern w:val="28"/>
          <w:sz w:val="20"/>
          <w:szCs w:val="22"/>
          <w:lang w:eastAsia="pl-PL"/>
        </w:rPr>
        <w:t>„</w:t>
      </w:r>
      <w:r w:rsidR="00F901E7" w:rsidRPr="00F901E7">
        <w:rPr>
          <w:rFonts w:ascii="Trebuchet MS" w:hAnsi="Trebuchet MS" w:cs="Calibri"/>
          <w:b/>
          <w:color w:val="323E4F"/>
          <w:kern w:val="28"/>
          <w:sz w:val="20"/>
          <w:szCs w:val="22"/>
          <w:lang w:eastAsia="pl-PL"/>
        </w:rPr>
        <w:t>Wykonanie kontroli stanu technicznego obiektów budowlanych zlokalizowanych w PGE Energia Ciepła S.A. Oddział Elektrociepłownia w Gorzowie Wielkopolskim</w:t>
      </w:r>
      <w:r w:rsidR="00384C22"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62F4E901" w:rsidR="005817FF" w:rsidRPr="002A6CA3" w:rsidRDefault="00384C22" w:rsidP="00992E3B">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Numer postępowania:</w:t>
      </w:r>
      <w:r w:rsidR="00321E02" w:rsidRPr="00321E02">
        <w:t xml:space="preserve"> </w:t>
      </w:r>
      <w:r w:rsidR="00321E02" w:rsidRPr="00321E02">
        <w:rPr>
          <w:rFonts w:ascii="Trebuchet MS" w:hAnsi="Trebuchet MS" w:cstheme="minorHAnsi"/>
          <w:color w:val="17365D" w:themeColor="text2" w:themeShade="BF"/>
          <w:szCs w:val="22"/>
        </w:rPr>
        <w:t>POST/PEC/PEC/ZWG/00</w:t>
      </w:r>
      <w:r w:rsidR="00F901E7">
        <w:rPr>
          <w:rFonts w:ascii="Trebuchet MS" w:hAnsi="Trebuchet MS" w:cstheme="minorHAnsi"/>
          <w:color w:val="17365D" w:themeColor="text2" w:themeShade="BF"/>
          <w:szCs w:val="22"/>
        </w:rPr>
        <w:t>974</w:t>
      </w:r>
      <w:r w:rsidR="00321E02" w:rsidRPr="00321E02">
        <w:rPr>
          <w:rFonts w:ascii="Trebuchet MS" w:hAnsi="Trebuchet MS" w:cstheme="minorHAnsi"/>
          <w:color w:val="17365D" w:themeColor="text2" w:themeShade="BF"/>
          <w:szCs w:val="22"/>
        </w:rPr>
        <w:t>/2024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7E6D3E25"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3</w:t>
            </w:r>
            <w:r w:rsidR="00D16C4C" w:rsidRPr="00632716">
              <w:rPr>
                <w:rFonts w:ascii="Verdana" w:hAnsi="Verdana"/>
                <w:noProof/>
                <w:webHidden/>
                <w:sz w:val="20"/>
              </w:rPr>
              <w:fldChar w:fldCharType="end"/>
            </w:r>
          </w:hyperlink>
        </w:p>
        <w:p w14:paraId="44B89A9E" w14:textId="2834E216"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3</w:t>
            </w:r>
            <w:r w:rsidR="00D16C4C" w:rsidRPr="00632716">
              <w:rPr>
                <w:rFonts w:ascii="Verdana" w:hAnsi="Verdana"/>
                <w:noProof/>
                <w:webHidden/>
                <w:sz w:val="20"/>
              </w:rPr>
              <w:fldChar w:fldCharType="end"/>
            </w:r>
          </w:hyperlink>
        </w:p>
        <w:p w14:paraId="2FD25DDD" w14:textId="65FCA8B1"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5</w:t>
            </w:r>
            <w:r w:rsidR="00D16C4C" w:rsidRPr="00632716">
              <w:rPr>
                <w:rFonts w:ascii="Verdana" w:hAnsi="Verdana"/>
                <w:noProof/>
                <w:webHidden/>
                <w:sz w:val="20"/>
              </w:rPr>
              <w:fldChar w:fldCharType="end"/>
            </w:r>
          </w:hyperlink>
        </w:p>
        <w:p w14:paraId="723D343C" w14:textId="1A9D9714"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6</w:t>
            </w:r>
            <w:r w:rsidR="00D16C4C" w:rsidRPr="00632716">
              <w:rPr>
                <w:rFonts w:ascii="Verdana" w:hAnsi="Verdana"/>
                <w:noProof/>
                <w:webHidden/>
                <w:sz w:val="20"/>
              </w:rPr>
              <w:fldChar w:fldCharType="end"/>
            </w:r>
          </w:hyperlink>
        </w:p>
        <w:p w14:paraId="3109D650" w14:textId="670A21A0"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6</w:t>
            </w:r>
            <w:r w:rsidR="00D16C4C" w:rsidRPr="00632716">
              <w:rPr>
                <w:rFonts w:ascii="Verdana" w:hAnsi="Verdana"/>
                <w:noProof/>
                <w:webHidden/>
                <w:sz w:val="20"/>
              </w:rPr>
              <w:fldChar w:fldCharType="end"/>
            </w:r>
          </w:hyperlink>
        </w:p>
        <w:p w14:paraId="616F7FEB" w14:textId="65CC6397"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6</w:t>
            </w:r>
            <w:r w:rsidR="00D16C4C" w:rsidRPr="00632716">
              <w:rPr>
                <w:rFonts w:ascii="Verdana" w:hAnsi="Verdana"/>
                <w:noProof/>
                <w:webHidden/>
                <w:sz w:val="20"/>
              </w:rPr>
              <w:fldChar w:fldCharType="end"/>
            </w:r>
          </w:hyperlink>
        </w:p>
        <w:p w14:paraId="0D8B57CE" w14:textId="5782E358"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6</w:t>
            </w:r>
            <w:r w:rsidR="00D16C4C" w:rsidRPr="00632716">
              <w:rPr>
                <w:rFonts w:ascii="Verdana" w:hAnsi="Verdana"/>
                <w:noProof/>
                <w:webHidden/>
                <w:sz w:val="20"/>
              </w:rPr>
              <w:fldChar w:fldCharType="end"/>
            </w:r>
          </w:hyperlink>
        </w:p>
        <w:p w14:paraId="35B42FDC" w14:textId="3AE29AD3"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6</w:t>
            </w:r>
            <w:r w:rsidR="00D16C4C" w:rsidRPr="00632716">
              <w:rPr>
                <w:rFonts w:ascii="Verdana" w:hAnsi="Verdana"/>
                <w:noProof/>
                <w:webHidden/>
                <w:sz w:val="20"/>
              </w:rPr>
              <w:fldChar w:fldCharType="end"/>
            </w:r>
          </w:hyperlink>
        </w:p>
        <w:p w14:paraId="1CB33D1C" w14:textId="0CF48CE0"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6</w:t>
            </w:r>
            <w:r w:rsidR="00D16C4C" w:rsidRPr="00632716">
              <w:rPr>
                <w:rFonts w:ascii="Verdana" w:hAnsi="Verdana"/>
                <w:noProof/>
                <w:webHidden/>
                <w:sz w:val="20"/>
              </w:rPr>
              <w:fldChar w:fldCharType="end"/>
            </w:r>
          </w:hyperlink>
        </w:p>
        <w:p w14:paraId="53BC2CA2" w14:textId="3C4D529F"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6</w:t>
            </w:r>
            <w:r w:rsidR="00D16C4C" w:rsidRPr="00632716">
              <w:rPr>
                <w:rFonts w:ascii="Verdana" w:hAnsi="Verdana"/>
                <w:noProof/>
                <w:webHidden/>
                <w:sz w:val="20"/>
              </w:rPr>
              <w:fldChar w:fldCharType="end"/>
            </w:r>
          </w:hyperlink>
        </w:p>
        <w:p w14:paraId="7A453C78" w14:textId="04C28F5A"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6</w:t>
            </w:r>
            <w:r w:rsidR="00D16C4C" w:rsidRPr="00632716">
              <w:rPr>
                <w:rFonts w:ascii="Verdana" w:hAnsi="Verdana"/>
                <w:noProof/>
                <w:webHidden/>
                <w:sz w:val="20"/>
              </w:rPr>
              <w:fldChar w:fldCharType="end"/>
            </w:r>
          </w:hyperlink>
        </w:p>
        <w:p w14:paraId="5B013E6F" w14:textId="5F5E0E5F"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7</w:t>
            </w:r>
            <w:r w:rsidR="00D16C4C" w:rsidRPr="00632716">
              <w:rPr>
                <w:rFonts w:ascii="Verdana" w:hAnsi="Verdana"/>
                <w:noProof/>
                <w:webHidden/>
                <w:sz w:val="20"/>
              </w:rPr>
              <w:fldChar w:fldCharType="end"/>
            </w:r>
          </w:hyperlink>
        </w:p>
        <w:p w14:paraId="59C4FF9D" w14:textId="36F5B6B8"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7</w:t>
            </w:r>
            <w:r w:rsidR="00D16C4C" w:rsidRPr="00632716">
              <w:rPr>
                <w:rFonts w:ascii="Verdana" w:hAnsi="Verdana"/>
                <w:noProof/>
                <w:webHidden/>
                <w:sz w:val="20"/>
              </w:rPr>
              <w:fldChar w:fldCharType="end"/>
            </w:r>
          </w:hyperlink>
        </w:p>
        <w:p w14:paraId="758F1B53" w14:textId="19427017"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8</w:t>
            </w:r>
            <w:r w:rsidR="00D16C4C" w:rsidRPr="00632716">
              <w:rPr>
                <w:rFonts w:ascii="Verdana" w:hAnsi="Verdana"/>
                <w:noProof/>
                <w:webHidden/>
                <w:sz w:val="20"/>
              </w:rPr>
              <w:fldChar w:fldCharType="end"/>
            </w:r>
          </w:hyperlink>
        </w:p>
        <w:p w14:paraId="2FB239D9" w14:textId="1DD65D23"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11</w:t>
            </w:r>
            <w:r w:rsidR="00D16C4C" w:rsidRPr="00632716">
              <w:rPr>
                <w:rFonts w:ascii="Verdana" w:hAnsi="Verdana"/>
                <w:noProof/>
                <w:webHidden/>
                <w:sz w:val="20"/>
              </w:rPr>
              <w:fldChar w:fldCharType="end"/>
            </w:r>
          </w:hyperlink>
        </w:p>
        <w:p w14:paraId="636213D2" w14:textId="74142560"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12</w:t>
            </w:r>
            <w:r w:rsidR="00D16C4C" w:rsidRPr="00632716">
              <w:rPr>
                <w:rFonts w:ascii="Verdana" w:hAnsi="Verdana"/>
                <w:noProof/>
                <w:webHidden/>
                <w:sz w:val="20"/>
              </w:rPr>
              <w:fldChar w:fldCharType="end"/>
            </w:r>
          </w:hyperlink>
        </w:p>
        <w:p w14:paraId="1F8374D4" w14:textId="26D8B16D"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13</w:t>
            </w:r>
            <w:r w:rsidR="00D16C4C" w:rsidRPr="00632716">
              <w:rPr>
                <w:rFonts w:ascii="Verdana" w:hAnsi="Verdana"/>
                <w:noProof/>
                <w:webHidden/>
                <w:sz w:val="20"/>
              </w:rPr>
              <w:fldChar w:fldCharType="end"/>
            </w:r>
          </w:hyperlink>
        </w:p>
        <w:p w14:paraId="11259BAC" w14:textId="1663AD58"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13</w:t>
            </w:r>
            <w:r w:rsidR="00D16C4C" w:rsidRPr="00632716">
              <w:rPr>
                <w:rFonts w:ascii="Verdana" w:hAnsi="Verdana"/>
                <w:noProof/>
                <w:webHidden/>
                <w:sz w:val="20"/>
              </w:rPr>
              <w:fldChar w:fldCharType="end"/>
            </w:r>
          </w:hyperlink>
        </w:p>
        <w:p w14:paraId="6AD1C0DE" w14:textId="552805FD"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14</w:t>
            </w:r>
            <w:r w:rsidR="00D16C4C" w:rsidRPr="00632716">
              <w:rPr>
                <w:rFonts w:ascii="Verdana" w:hAnsi="Verdana"/>
                <w:noProof/>
                <w:webHidden/>
                <w:sz w:val="20"/>
              </w:rPr>
              <w:fldChar w:fldCharType="end"/>
            </w:r>
          </w:hyperlink>
        </w:p>
        <w:p w14:paraId="17DC4240" w14:textId="38F482C8"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14</w:t>
            </w:r>
            <w:r w:rsidR="00D16C4C" w:rsidRPr="00632716">
              <w:rPr>
                <w:rFonts w:ascii="Verdana" w:hAnsi="Verdana"/>
                <w:noProof/>
                <w:webHidden/>
                <w:sz w:val="20"/>
              </w:rPr>
              <w:fldChar w:fldCharType="end"/>
            </w:r>
          </w:hyperlink>
        </w:p>
        <w:p w14:paraId="77E65176" w14:textId="60DF7932"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15</w:t>
            </w:r>
            <w:r w:rsidR="00D16C4C" w:rsidRPr="00632716">
              <w:rPr>
                <w:rFonts w:ascii="Verdana" w:hAnsi="Verdana"/>
                <w:noProof/>
                <w:webHidden/>
                <w:sz w:val="20"/>
              </w:rPr>
              <w:fldChar w:fldCharType="end"/>
            </w:r>
          </w:hyperlink>
        </w:p>
        <w:p w14:paraId="59D00F41" w14:textId="363A2AD1"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16</w:t>
            </w:r>
            <w:r w:rsidR="00D16C4C" w:rsidRPr="00632716">
              <w:rPr>
                <w:rFonts w:ascii="Verdana" w:hAnsi="Verdana"/>
                <w:noProof/>
                <w:webHidden/>
                <w:sz w:val="20"/>
              </w:rPr>
              <w:fldChar w:fldCharType="end"/>
            </w:r>
          </w:hyperlink>
        </w:p>
        <w:p w14:paraId="1DE62654" w14:textId="29EDC973"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16</w:t>
            </w:r>
            <w:r w:rsidR="00D16C4C" w:rsidRPr="00632716">
              <w:rPr>
                <w:rFonts w:ascii="Verdana" w:hAnsi="Verdana"/>
                <w:noProof/>
                <w:webHidden/>
                <w:sz w:val="20"/>
              </w:rPr>
              <w:fldChar w:fldCharType="end"/>
            </w:r>
          </w:hyperlink>
        </w:p>
        <w:p w14:paraId="215925B5" w14:textId="068833C0"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17</w:t>
            </w:r>
            <w:r w:rsidR="00D16C4C" w:rsidRPr="00632716">
              <w:rPr>
                <w:rFonts w:ascii="Verdana" w:hAnsi="Verdana"/>
                <w:noProof/>
                <w:webHidden/>
                <w:sz w:val="20"/>
              </w:rPr>
              <w:fldChar w:fldCharType="end"/>
            </w:r>
          </w:hyperlink>
        </w:p>
        <w:p w14:paraId="74084547" w14:textId="65554D84"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18</w:t>
            </w:r>
            <w:r w:rsidR="00D16C4C" w:rsidRPr="00632716">
              <w:rPr>
                <w:rFonts w:ascii="Verdana" w:hAnsi="Verdana"/>
                <w:noProof/>
                <w:webHidden/>
                <w:sz w:val="20"/>
              </w:rPr>
              <w:fldChar w:fldCharType="end"/>
            </w:r>
          </w:hyperlink>
        </w:p>
        <w:p w14:paraId="7C569B4B" w14:textId="75350DAE"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18</w:t>
            </w:r>
            <w:r w:rsidR="00D16C4C" w:rsidRPr="00632716">
              <w:rPr>
                <w:rFonts w:ascii="Verdana" w:hAnsi="Verdana"/>
                <w:noProof/>
                <w:webHidden/>
                <w:sz w:val="20"/>
              </w:rPr>
              <w:fldChar w:fldCharType="end"/>
            </w:r>
          </w:hyperlink>
        </w:p>
        <w:p w14:paraId="1A168636" w14:textId="15A38B0A"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19</w:t>
            </w:r>
            <w:r w:rsidR="00D16C4C" w:rsidRPr="00632716">
              <w:rPr>
                <w:rFonts w:ascii="Verdana" w:hAnsi="Verdana"/>
                <w:noProof/>
                <w:webHidden/>
                <w:sz w:val="20"/>
              </w:rPr>
              <w:fldChar w:fldCharType="end"/>
            </w:r>
          </w:hyperlink>
        </w:p>
        <w:p w14:paraId="5BCD49AE" w14:textId="6B280526"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19</w:t>
            </w:r>
            <w:r w:rsidR="00D16C4C" w:rsidRPr="00632716">
              <w:rPr>
                <w:rFonts w:ascii="Verdana" w:hAnsi="Verdana"/>
                <w:noProof/>
                <w:webHidden/>
                <w:sz w:val="20"/>
              </w:rPr>
              <w:fldChar w:fldCharType="end"/>
            </w:r>
          </w:hyperlink>
        </w:p>
        <w:p w14:paraId="56C48855" w14:textId="571B7DA1" w:rsidR="00D16C4C" w:rsidRPr="00632716" w:rsidRDefault="004253A6"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23</w:t>
            </w:r>
            <w:r w:rsidR="00D16C4C" w:rsidRPr="00632716">
              <w:rPr>
                <w:rFonts w:ascii="Verdana" w:hAnsi="Verdana"/>
                <w:noProof/>
                <w:webHidden/>
                <w:sz w:val="20"/>
              </w:rPr>
              <w:fldChar w:fldCharType="end"/>
            </w:r>
          </w:hyperlink>
        </w:p>
        <w:p w14:paraId="4CAF0589" w14:textId="65C723E1" w:rsidR="00D16C4C" w:rsidRDefault="004253A6"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862CE5">
              <w:rPr>
                <w:rFonts w:ascii="Verdana" w:hAnsi="Verdana"/>
                <w:noProof/>
                <w:webHidden/>
                <w:sz w:val="20"/>
              </w:rPr>
              <w:t>23</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2897B581" w:rsidR="005817FF" w:rsidRPr="00A4235F"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4235F">
        <w:rPr>
          <w:rFonts w:ascii="Verdana" w:hAnsi="Verdana" w:cstheme="minorHAnsi"/>
          <w:bCs/>
          <w:sz w:val="20"/>
        </w:rPr>
        <w:t xml:space="preserve">Zamawiającym w </w:t>
      </w:r>
      <w:r w:rsidR="008521EE" w:rsidRPr="00A4235F">
        <w:rPr>
          <w:rFonts w:ascii="Verdana" w:hAnsi="Verdana" w:cstheme="minorHAnsi"/>
          <w:bCs/>
          <w:sz w:val="20"/>
        </w:rPr>
        <w:t>P</w:t>
      </w:r>
      <w:r w:rsidRPr="00A4235F">
        <w:rPr>
          <w:rFonts w:ascii="Verdana" w:hAnsi="Verdana" w:cstheme="minorHAnsi"/>
          <w:bCs/>
          <w:sz w:val="20"/>
        </w:rPr>
        <w:t xml:space="preserve">ostępowaniu </w:t>
      </w:r>
      <w:r w:rsidR="008521EE" w:rsidRPr="00A4235F">
        <w:rPr>
          <w:rFonts w:ascii="Verdana" w:hAnsi="Verdana" w:cstheme="minorHAnsi"/>
          <w:bCs/>
          <w:sz w:val="20"/>
        </w:rPr>
        <w:t xml:space="preserve">zakupowym </w:t>
      </w:r>
      <w:r w:rsidRPr="00A4235F">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A4235F">
        <w:rPr>
          <w:rFonts w:ascii="Verdana" w:hAnsi="Verdana" w:cstheme="minorHAnsi"/>
          <w:bCs/>
          <w:sz w:val="20"/>
        </w:rPr>
        <w:t>:</w:t>
      </w:r>
    </w:p>
    <w:p w14:paraId="4B4A3BE2" w14:textId="2BF612BB" w:rsidR="00615B23" w:rsidRPr="00A4235F"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122344668"/>
      <w:r w:rsidRPr="00A4235F">
        <w:rPr>
          <w:rFonts w:ascii="Verdana" w:hAnsi="Verdana" w:cstheme="minorHAnsi"/>
          <w:caps w:val="0"/>
          <w:sz w:val="20"/>
          <w:lang w:val="pl-PL"/>
        </w:rPr>
        <w:t>PGE Energia Ciepła S.A.</w:t>
      </w:r>
      <w:r w:rsidRPr="00A4235F">
        <w:rPr>
          <w:rFonts w:ascii="Verdana" w:hAnsi="Verdana" w:cstheme="minorHAnsi"/>
          <w:b w:val="0"/>
          <w:caps w:val="0"/>
          <w:sz w:val="20"/>
          <w:lang w:val="pl-PL"/>
        </w:rPr>
        <w:t>, z siedzibą w Warszawie, Budynek Skylight, XII p. przy ul. Złotej 59, zarejestrowana</w:t>
      </w:r>
      <w:r w:rsidR="00624AE0" w:rsidRPr="00A4235F">
        <w:rPr>
          <w:rFonts w:ascii="Verdana" w:hAnsi="Verdana" w:cstheme="minorHAnsi"/>
          <w:b w:val="0"/>
          <w:caps w:val="0"/>
          <w:sz w:val="20"/>
          <w:lang w:val="pl-PL"/>
        </w:rPr>
        <w:t xml:space="preserve"> </w:t>
      </w:r>
      <w:r w:rsidRPr="00A4235F">
        <w:rPr>
          <w:rFonts w:ascii="Verdana" w:hAnsi="Verdana" w:cstheme="minorHAnsi"/>
          <w:b w:val="0"/>
          <w:caps w:val="0"/>
          <w:sz w:val="20"/>
          <w:lang w:val="pl-PL"/>
        </w:rPr>
        <w:t>w Sądzie Rejonowym dla m. st. Warszawy w Warszawie, XII Wydział Gospodarczy Krajowego Rejestru Sądowego pod numerem KRS</w:t>
      </w:r>
      <w:r w:rsidR="00B44E7B">
        <w:rPr>
          <w:rFonts w:ascii="Verdana" w:hAnsi="Verdana" w:cstheme="minorHAnsi"/>
          <w:b w:val="0"/>
          <w:caps w:val="0"/>
          <w:sz w:val="20"/>
          <w:lang w:val="pl-PL"/>
        </w:rPr>
        <w:t>:</w:t>
      </w:r>
      <w:r w:rsidRPr="00A4235F">
        <w:rPr>
          <w:rFonts w:ascii="Verdana" w:hAnsi="Verdana" w:cstheme="minorHAnsi"/>
          <w:b w:val="0"/>
          <w:caps w:val="0"/>
          <w:sz w:val="20"/>
          <w:lang w:val="pl-PL"/>
        </w:rPr>
        <w:t xml:space="preserve"> 0000013479, NIP</w:t>
      </w:r>
      <w:r w:rsidR="00B44E7B">
        <w:rPr>
          <w:rFonts w:ascii="Verdana" w:hAnsi="Verdana" w:cstheme="minorHAnsi"/>
          <w:b w:val="0"/>
          <w:caps w:val="0"/>
          <w:sz w:val="20"/>
          <w:lang w:val="pl-PL"/>
        </w:rPr>
        <w:t>:</w:t>
      </w:r>
      <w:r w:rsidRPr="00A4235F">
        <w:rPr>
          <w:rFonts w:ascii="Verdana" w:hAnsi="Verdana" w:cstheme="minorHAnsi"/>
          <w:b w:val="0"/>
          <w:caps w:val="0"/>
          <w:sz w:val="20"/>
          <w:lang w:val="pl-PL"/>
        </w:rPr>
        <w:t xml:space="preserve"> 6420000642, kapitał zakładowy: </w:t>
      </w:r>
      <w:r w:rsidR="00180BBB" w:rsidRPr="00A4235F">
        <w:rPr>
          <w:rFonts w:ascii="Verdana" w:hAnsi="Verdana" w:cstheme="minorHAnsi"/>
          <w:b w:val="0"/>
          <w:caps w:val="0"/>
          <w:sz w:val="20"/>
          <w:lang w:val="pl-PL"/>
        </w:rPr>
        <w:t>2 501 281 240 PLN</w:t>
      </w:r>
      <w:bookmarkStart w:id="37" w:name="_Toc40987092"/>
      <w:bookmarkStart w:id="38" w:name="_Toc51165976"/>
      <w:r w:rsidRPr="00A4235F">
        <w:rPr>
          <w:rFonts w:ascii="Verdana" w:hAnsi="Verdana" w:cstheme="minorHAnsi"/>
          <w:b w:val="0"/>
          <w:caps w:val="0"/>
          <w:sz w:val="20"/>
          <w:lang w:val="pl-PL"/>
        </w:rPr>
        <w:t xml:space="preserve"> opłacony w całości;</w:t>
      </w:r>
      <w:bookmarkEnd w:id="36"/>
      <w:bookmarkEnd w:id="37"/>
      <w:bookmarkEnd w:id="38"/>
    </w:p>
    <w:p w14:paraId="106DE000" w14:textId="6CE0D8ED" w:rsidR="00976E39" w:rsidRPr="00A4235F"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A4235F">
        <w:rPr>
          <w:rFonts w:ascii="Verdana" w:hAnsi="Verdana" w:cstheme="minorHAnsi"/>
          <w:bCs/>
          <w:sz w:val="20"/>
        </w:rPr>
        <w:t>Adr</w:t>
      </w:r>
      <w:r w:rsidR="00623AF0" w:rsidRPr="00A4235F">
        <w:rPr>
          <w:rFonts w:ascii="Verdana" w:hAnsi="Verdana" w:cstheme="minorHAnsi"/>
          <w:bCs/>
          <w:sz w:val="20"/>
        </w:rPr>
        <w:t>es strony internetowej</w:t>
      </w:r>
      <w:r w:rsidRPr="00A4235F">
        <w:rPr>
          <w:rFonts w:ascii="Verdana" w:hAnsi="Verdana" w:cstheme="minorHAnsi"/>
          <w:bCs/>
          <w:sz w:val="20"/>
        </w:rPr>
        <w:t xml:space="preserve"> Zamawiającego</w:t>
      </w:r>
      <w:r w:rsidR="00976E39" w:rsidRPr="00A4235F">
        <w:rPr>
          <w:rFonts w:ascii="Verdana" w:hAnsi="Verdana" w:cstheme="minorHAnsi"/>
          <w:bCs/>
          <w:sz w:val="20"/>
        </w:rPr>
        <w:t>:</w:t>
      </w:r>
    </w:p>
    <w:p w14:paraId="19E37AE4" w14:textId="7B5324BC" w:rsidR="00615B23" w:rsidRPr="00A4235F" w:rsidRDefault="004253A6" w:rsidP="00121F7A">
      <w:pPr>
        <w:suppressAutoHyphens/>
        <w:spacing w:before="120" w:after="120" w:line="240" w:lineRule="auto"/>
        <w:ind w:left="426" w:right="-284"/>
        <w:outlineLvl w:val="0"/>
        <w:rPr>
          <w:rFonts w:ascii="Verdana" w:hAnsi="Verdana" w:cstheme="minorHAnsi"/>
          <w:kern w:val="28"/>
          <w:sz w:val="20"/>
        </w:rPr>
      </w:pPr>
      <w:hyperlink r:id="rId12" w:history="1">
        <w:bookmarkStart w:id="41" w:name="_Toc122344673"/>
        <w:r w:rsidR="00615B23" w:rsidRPr="00A4235F">
          <w:rPr>
            <w:rFonts w:ascii="Verdana" w:hAnsi="Verdana" w:cstheme="minorHAnsi"/>
            <w:color w:val="0000FF"/>
            <w:kern w:val="28"/>
            <w:sz w:val="20"/>
            <w:u w:val="single"/>
          </w:rPr>
          <w:t>www.pgeenergiaciepla.pl</w:t>
        </w:r>
        <w:bookmarkEnd w:id="39"/>
        <w:bookmarkEnd w:id="40"/>
      </w:hyperlink>
      <w:bookmarkEnd w:id="41"/>
      <w:r w:rsidR="004F342B" w:rsidRPr="00A4235F">
        <w:rPr>
          <w:rFonts w:ascii="Verdana" w:hAnsi="Verdana" w:cstheme="minorHAnsi"/>
          <w:kern w:val="28"/>
          <w:sz w:val="20"/>
        </w:rPr>
        <w:t>.</w:t>
      </w:r>
    </w:p>
    <w:p w14:paraId="4F4F2B7B" w14:textId="10A75983" w:rsidR="00CE4C3E" w:rsidRPr="002A6CA3" w:rsidRDefault="00433BFC"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2A6CA3">
        <w:rPr>
          <w:rFonts w:ascii="Verdana" w:hAnsi="Verdana" w:cstheme="minorHAnsi"/>
          <w:b/>
          <w:sz w:val="20"/>
        </w:rPr>
        <w:t>Komórką organizacyjną prowadzącą</w:t>
      </w:r>
      <w:r w:rsidR="00850D5F" w:rsidRPr="002A6CA3">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2"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3" w:history="1">
        <w:r w:rsidR="00CA2F37" w:rsidRPr="002A6CA3">
          <w:rPr>
            <w:rStyle w:val="Hipercze"/>
            <w:rFonts w:ascii="Verdana" w:hAnsi="Verdana" w:cs="Calibri"/>
            <w:bCs/>
            <w:sz w:val="20"/>
          </w:rPr>
          <w:t>www.pgeenergiaciepla.pl</w:t>
        </w:r>
      </w:hyperlink>
    </w:p>
    <w:p w14:paraId="6807467C" w14:textId="69391FBC"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7A2801E6" w14:textId="77777777" w:rsidR="00E623DA" w:rsidRPr="00A4235F" w:rsidRDefault="006941DE" w:rsidP="00121F7A">
      <w:pPr>
        <w:tabs>
          <w:tab w:val="left" w:pos="1134"/>
        </w:tabs>
        <w:spacing w:line="240" w:lineRule="auto"/>
        <w:ind w:left="1134"/>
        <w:rPr>
          <w:rFonts w:ascii="Verdana" w:hAnsi="Verdana" w:cs="Calibri"/>
          <w:bCs/>
          <w:sz w:val="20"/>
        </w:rPr>
      </w:pPr>
      <w:r w:rsidRPr="00A4235F">
        <w:rPr>
          <w:rFonts w:ascii="Verdana" w:hAnsi="Verdana" w:cs="Calibri"/>
          <w:bCs/>
          <w:sz w:val="20"/>
        </w:rPr>
        <w:t xml:space="preserve">PGE Energia Ciepła S.A. </w:t>
      </w:r>
      <w:r w:rsidR="00E623DA" w:rsidRPr="00A4235F">
        <w:rPr>
          <w:rFonts w:ascii="Verdana" w:hAnsi="Verdana" w:cs="Calibri"/>
          <w:bCs/>
          <w:sz w:val="20"/>
        </w:rPr>
        <w:t>Departament Zakupów</w:t>
      </w:r>
      <w:r w:rsidR="00C66D66" w:rsidRPr="00A4235F">
        <w:rPr>
          <w:rFonts w:ascii="Verdana" w:hAnsi="Verdana" w:cs="Calibri"/>
          <w:bCs/>
          <w:sz w:val="20"/>
        </w:rPr>
        <w:t>:</w:t>
      </w:r>
    </w:p>
    <w:p w14:paraId="68C219F1" w14:textId="2EE46EDF" w:rsidR="00F160A7" w:rsidRPr="00A4235F" w:rsidRDefault="00F160A7" w:rsidP="006D28BA">
      <w:pPr>
        <w:pStyle w:val="Nagwek2"/>
        <w:keepNext w:val="0"/>
        <w:keepLines w:val="0"/>
        <w:numPr>
          <w:ilvl w:val="0"/>
          <w:numId w:val="36"/>
        </w:numPr>
        <w:suppressAutoHyphens/>
        <w:spacing w:before="120" w:after="120" w:line="240" w:lineRule="auto"/>
        <w:ind w:left="1418" w:hanging="284"/>
        <w:rPr>
          <w:rFonts w:ascii="Verdana" w:hAnsi="Verdana" w:cstheme="minorHAnsi"/>
          <w:sz w:val="20"/>
        </w:rPr>
      </w:pPr>
      <w:bookmarkStart w:id="43" w:name="_Toc122344685"/>
      <w:r w:rsidRPr="00A4235F">
        <w:rPr>
          <w:rFonts w:ascii="Verdana" w:hAnsi="Verdana" w:cstheme="minorHAnsi"/>
          <w:sz w:val="20"/>
        </w:rPr>
        <w:t>66-400 Gorzów Wielkopolski; ul. Energetyków 6</w:t>
      </w:r>
      <w:bookmarkEnd w:id="43"/>
      <w:r w:rsidR="004F342B" w:rsidRPr="00A4235F">
        <w:rPr>
          <w:rFonts w:ascii="Verdana" w:hAnsi="Verdana" w:cstheme="minorHAnsi"/>
          <w:sz w:val="20"/>
        </w:rPr>
        <w:t>.</w:t>
      </w:r>
    </w:p>
    <w:p w14:paraId="75923CAD" w14:textId="226B3CF0" w:rsidR="00AC03DF" w:rsidRPr="002A6CA3" w:rsidRDefault="00AC03DF" w:rsidP="006D28BA">
      <w:pPr>
        <w:pStyle w:val="Nagwek1"/>
        <w:numPr>
          <w:ilvl w:val="0"/>
          <w:numId w:val="34"/>
        </w:numPr>
        <w:shd w:val="clear" w:color="auto" w:fill="C6D9F1" w:themeFill="text2" w:themeFillTint="33"/>
        <w:spacing w:before="120" w:after="120"/>
        <w:ind w:left="426" w:right="-284" w:hanging="710"/>
        <w:rPr>
          <w:rFonts w:ascii="Verdana" w:hAnsi="Verdana" w:cstheme="minorHAnsi"/>
          <w:caps w:val="0"/>
          <w:sz w:val="20"/>
          <w:lang w:val="pl-PL"/>
        </w:rPr>
      </w:pPr>
      <w:bookmarkStart w:id="44" w:name="_Toc122344688"/>
      <w:r w:rsidRPr="002A6CA3">
        <w:rPr>
          <w:rFonts w:ascii="Verdana" w:hAnsi="Verdana" w:cstheme="minorHAnsi"/>
          <w:caps w:val="0"/>
          <w:sz w:val="20"/>
          <w:lang w:val="pl-PL"/>
        </w:rPr>
        <w:t>INFORMACJE O SPOSOBIE KOMUNIKACJI Z WYKONAWCAMI</w:t>
      </w:r>
      <w:bookmarkEnd w:id="44"/>
    </w:p>
    <w:p w14:paraId="062EB635" w14:textId="40D42D93"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45" w:name="_Toc528334427"/>
      <w:bookmarkStart w:id="46" w:name="_Toc122344689"/>
      <w:bookmarkStart w:id="47" w:name="_Toc3460015"/>
      <w:bookmarkStart w:id="48" w:name="_Toc3876124"/>
      <w:bookmarkStart w:id="49"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0" w:name="_Toc528334428"/>
      <w:bookmarkEnd w:id="45"/>
      <w:r w:rsidRPr="002A6CA3">
        <w:rPr>
          <w:rFonts w:ascii="Verdana" w:hAnsi="Verdana" w:cstheme="minorHAnsi"/>
          <w:b w:val="0"/>
          <w:sz w:val="20"/>
          <w:lang w:val="pl-PL" w:eastAsia="pl-PL"/>
        </w:rPr>
        <w:t>.</w:t>
      </w:r>
      <w:bookmarkEnd w:id="46"/>
    </w:p>
    <w:p w14:paraId="72FE4C43" w14:textId="75D5DA36" w:rsidR="007E5BAD"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1"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1"/>
      <w:r w:rsidRPr="002A6CA3">
        <w:rPr>
          <w:rFonts w:ascii="Verdana" w:hAnsi="Verdana" w:cstheme="minorHAnsi"/>
          <w:b w:val="0"/>
          <w:sz w:val="20"/>
          <w:lang w:val="pl-PL" w:eastAsia="pl-PL"/>
        </w:rPr>
        <w:t xml:space="preserve"> </w:t>
      </w:r>
    </w:p>
    <w:p w14:paraId="0DAE90EE" w14:textId="51F020CE" w:rsidR="003B43D8" w:rsidRPr="002A6CA3" w:rsidRDefault="003B43D8" w:rsidP="006D28BA">
      <w:pPr>
        <w:pStyle w:val="Nagwek2"/>
        <w:numPr>
          <w:ilvl w:val="1"/>
          <w:numId w:val="34"/>
        </w:numPr>
        <w:spacing w:before="120" w:after="120" w:line="240" w:lineRule="auto"/>
        <w:ind w:left="425" w:right="-284" w:hanging="709"/>
        <w:rPr>
          <w:rFonts w:ascii="Verdana" w:hAnsi="Verdana" w:cstheme="minorHAnsi"/>
          <w:b w:val="0"/>
          <w:sz w:val="20"/>
          <w:lang w:eastAsia="pl-PL"/>
        </w:rPr>
      </w:pPr>
      <w:bookmarkStart w:id="52"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4" w:history="1">
        <w:r w:rsidRPr="002A6CA3">
          <w:rPr>
            <w:rStyle w:val="Hipercze"/>
            <w:rFonts w:ascii="Verdana" w:hAnsi="Verdana" w:cstheme="minorHAnsi"/>
            <w:b w:val="0"/>
            <w:sz w:val="20"/>
            <w:lang w:eastAsia="pl-PL"/>
          </w:rPr>
          <w:t>https://swpp2.gkpge.pl</w:t>
        </w:r>
        <w:bookmarkEnd w:id="52"/>
      </w:hyperlink>
    </w:p>
    <w:p w14:paraId="02E82E55" w14:textId="599587EB"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3" w:name="_Toc122344692"/>
      <w:r w:rsidRPr="002A6CA3">
        <w:rPr>
          <w:rFonts w:ascii="Verdana" w:hAnsi="Verdana" w:cstheme="minorHAnsi"/>
          <w:b w:val="0"/>
          <w:sz w:val="20"/>
          <w:lang w:val="pl-PL" w:eastAsia="pl-PL"/>
        </w:rPr>
        <w:t>Korzystanie z Systemu Zakupowego GK PGE jest bezpłatne.</w:t>
      </w:r>
      <w:bookmarkEnd w:id="53"/>
    </w:p>
    <w:p w14:paraId="6079F57E" w14:textId="656F6E14"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4"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7"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w:t>
      </w:r>
      <w:r w:rsidRPr="002A6CA3">
        <w:rPr>
          <w:rFonts w:ascii="Verdana" w:hAnsi="Verdana" w:cstheme="minorHAnsi"/>
          <w:b w:val="0"/>
          <w:sz w:val="20"/>
          <w:u w:val="single"/>
          <w:lang w:val="pl-PL" w:eastAsia="pl-PL"/>
        </w:rPr>
        <w:lastRenderedPageBreak/>
        <w:t xml:space="preserve">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4"/>
      <w:r w:rsidRPr="002A6CA3">
        <w:rPr>
          <w:rFonts w:ascii="Verdana" w:hAnsi="Verdana" w:cstheme="minorHAnsi"/>
          <w:b w:val="0"/>
          <w:sz w:val="20"/>
          <w:u w:val="single"/>
          <w:lang w:val="pl-PL" w:eastAsia="pl-PL"/>
        </w:rPr>
        <w:t xml:space="preserve"> </w:t>
      </w:r>
    </w:p>
    <w:p w14:paraId="41CBBAF7" w14:textId="209B056E"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5"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8"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5"/>
      <w:r w:rsidRPr="002A6CA3">
        <w:rPr>
          <w:rFonts w:ascii="Verdana" w:hAnsi="Verdana" w:cstheme="minorHAnsi"/>
          <w:b w:val="0"/>
          <w:sz w:val="20"/>
          <w:lang w:val="pl-PL" w:eastAsia="pl-PL"/>
        </w:rPr>
        <w:t xml:space="preserve"> </w:t>
      </w:r>
    </w:p>
    <w:p w14:paraId="3FD0678D" w14:textId="618ECE0C"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6"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6"/>
      <w:r w:rsidRPr="002A6CA3">
        <w:rPr>
          <w:rFonts w:ascii="Verdana" w:hAnsi="Verdana" w:cstheme="minorHAnsi"/>
          <w:b w:val="0"/>
          <w:sz w:val="20"/>
          <w:lang w:val="pl-PL" w:eastAsia="pl-PL"/>
        </w:rPr>
        <w:t xml:space="preserve"> </w:t>
      </w:r>
    </w:p>
    <w:p w14:paraId="58D9F3C1" w14:textId="77777777"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7"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14:paraId="3C691E69" w14:textId="77777777" w:rsidR="00682375" w:rsidRPr="002A6CA3"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8"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8"/>
      <w:r w:rsidRPr="002A6CA3">
        <w:rPr>
          <w:rFonts w:ascii="Verdana" w:hAnsi="Verdana" w:cstheme="minorHAnsi"/>
          <w:b w:val="0"/>
          <w:sz w:val="20"/>
          <w:lang w:val="pl-PL" w:eastAsia="pl-PL"/>
        </w:rPr>
        <w:t xml:space="preserve"> </w:t>
      </w:r>
    </w:p>
    <w:p w14:paraId="1F023CFB" w14:textId="44AA8F8A"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9"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9"/>
      <w:r w:rsidRPr="009273F4">
        <w:rPr>
          <w:rFonts w:ascii="Verdana" w:hAnsi="Verdana" w:cstheme="minorHAnsi"/>
          <w:b w:val="0"/>
          <w:sz w:val="20"/>
          <w:lang w:val="pl-PL" w:eastAsia="pl-PL"/>
        </w:rPr>
        <w:t xml:space="preserve"> </w:t>
      </w:r>
    </w:p>
    <w:p w14:paraId="33EA1B9D" w14:textId="00B1A201"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60"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9"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tel. +48 22 576 87 87. Pomoc dostępna jest w godzinach od 8.00 do 1</w:t>
      </w:r>
      <w:r w:rsidR="00BD4450">
        <w:rPr>
          <w:rFonts w:ascii="Verdana" w:hAnsi="Verdana" w:cstheme="minorHAnsi"/>
          <w:b w:val="0"/>
          <w:sz w:val="20"/>
          <w:lang w:val="pl-PL" w:eastAsia="pl-PL"/>
        </w:rPr>
        <w:t>6</w:t>
      </w:r>
      <w:r w:rsidR="00BF4BD5" w:rsidRPr="009273F4">
        <w:rPr>
          <w:rFonts w:ascii="Verdana" w:hAnsi="Verdana" w:cstheme="minorHAnsi"/>
          <w:b w:val="0"/>
          <w:sz w:val="20"/>
          <w:lang w:val="pl-PL" w:eastAsia="pl-PL"/>
        </w:rPr>
        <w:t>.00</w:t>
      </w:r>
      <w:r w:rsidR="005B21DF" w:rsidRPr="009273F4">
        <w:rPr>
          <w:rFonts w:ascii="Verdana" w:hAnsi="Verdana" w:cstheme="minorHAnsi"/>
          <w:b w:val="0"/>
          <w:sz w:val="20"/>
          <w:lang w:val="pl-PL" w:eastAsia="pl-PL"/>
        </w:rPr>
        <w:t xml:space="preserve"> w dni robocze</w:t>
      </w:r>
      <w:r w:rsidRPr="009273F4">
        <w:rPr>
          <w:rFonts w:ascii="Verdana" w:hAnsi="Verdana" w:cstheme="minorHAnsi"/>
          <w:b w:val="0"/>
          <w:sz w:val="20"/>
          <w:lang w:val="pl-PL" w:eastAsia="pl-PL"/>
        </w:rPr>
        <w:t>.</w:t>
      </w:r>
      <w:bookmarkEnd w:id="60"/>
    </w:p>
    <w:p w14:paraId="1D427011" w14:textId="6D056AE9" w:rsidR="003875FE" w:rsidRPr="002A6CA3" w:rsidRDefault="00682375" w:rsidP="006D28BA">
      <w:pPr>
        <w:pStyle w:val="Nagwek2"/>
        <w:keepNext w:val="0"/>
        <w:numPr>
          <w:ilvl w:val="1"/>
          <w:numId w:val="34"/>
        </w:numPr>
        <w:spacing w:before="120" w:after="120" w:line="240" w:lineRule="auto"/>
        <w:ind w:left="425" w:right="-284" w:hanging="709"/>
        <w:rPr>
          <w:rFonts w:ascii="Verdana" w:hAnsi="Verdana"/>
          <w:sz w:val="20"/>
          <w:lang w:val="pl-PL" w:eastAsia="pl-PL"/>
        </w:rPr>
      </w:pPr>
      <w:bookmarkStart w:id="61"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7"/>
      <w:bookmarkEnd w:id="48"/>
      <w:bookmarkEnd w:id="49"/>
      <w:bookmarkEnd w:id="50"/>
      <w:bookmarkEnd w:id="61"/>
      <w:r w:rsidR="000168B6" w:rsidRPr="002A6CA3" w:rsidDel="000168B6">
        <w:rPr>
          <w:rFonts w:ascii="Verdana" w:hAnsi="Verdana" w:cstheme="minorHAnsi"/>
          <w:b w:val="0"/>
          <w:sz w:val="20"/>
          <w:lang w:eastAsia="pl-PL"/>
        </w:rPr>
        <w:t xml:space="preserve"> </w:t>
      </w:r>
    </w:p>
    <w:p w14:paraId="18D1EC82" w14:textId="0990B576" w:rsidR="00682375" w:rsidRPr="002A6CA3" w:rsidRDefault="00682375" w:rsidP="00C31ABC">
      <w:pPr>
        <w:pStyle w:val="Nagwek2"/>
        <w:keepNext w:val="0"/>
        <w:numPr>
          <w:ilvl w:val="1"/>
          <w:numId w:val="34"/>
        </w:numPr>
        <w:spacing w:before="120" w:after="120" w:line="240" w:lineRule="auto"/>
        <w:ind w:left="426" w:right="-284" w:hanging="710"/>
        <w:rPr>
          <w:rStyle w:val="Hipercze"/>
          <w:rFonts w:ascii="Verdana" w:hAnsi="Verdana" w:cstheme="minorHAnsi"/>
          <w:b w:val="0"/>
          <w:color w:val="auto"/>
          <w:sz w:val="20"/>
          <w:lang w:val="pl-PL"/>
        </w:rPr>
      </w:pPr>
      <w:bookmarkStart w:id="62"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BD4450">
        <w:rPr>
          <w:rFonts w:ascii="Verdana" w:hAnsi="Verdana" w:cstheme="minorHAnsi"/>
          <w:b w:val="0"/>
          <w:sz w:val="20"/>
          <w:lang w:val="pl-PL"/>
        </w:rPr>
        <w:t>Barbara G</w:t>
      </w:r>
      <w:r w:rsidR="005453B9">
        <w:rPr>
          <w:rFonts w:ascii="Verdana" w:hAnsi="Verdana" w:cstheme="minorHAnsi"/>
          <w:b w:val="0"/>
          <w:sz w:val="20"/>
          <w:lang w:val="pl-PL"/>
        </w:rPr>
        <w:t>rabowska</w:t>
      </w:r>
      <w:r w:rsidR="009273F4">
        <w:rPr>
          <w:rFonts w:ascii="Verdana" w:hAnsi="Verdana" w:cstheme="minorHAnsi"/>
          <w:b w:val="0"/>
          <w:sz w:val="20"/>
          <w:lang w:val="pl-PL"/>
        </w:rPr>
        <w:t xml:space="preserve">  e-</w:t>
      </w:r>
      <w:r w:rsidRPr="002A6CA3">
        <w:rPr>
          <w:rFonts w:ascii="Verdana" w:hAnsi="Verdana" w:cstheme="minorHAnsi"/>
          <w:b w:val="0"/>
          <w:sz w:val="20"/>
          <w:lang w:val="pl-PL"/>
        </w:rPr>
        <w:t xml:space="preserve">mail: </w:t>
      </w:r>
      <w:hyperlink r:id="rId20" w:history="1">
        <w:r w:rsidR="00C31ABC" w:rsidRPr="00C31ABC">
          <w:rPr>
            <w:rStyle w:val="Hipercze"/>
            <w:rFonts w:ascii="Verdana" w:hAnsi="Verdana" w:cstheme="minorHAnsi"/>
            <w:b w:val="0"/>
            <w:sz w:val="20"/>
            <w:u w:val="none"/>
            <w:lang w:val="pl-PL"/>
          </w:rPr>
          <w:t>barbara_grabowska@gkpge.pl</w:t>
        </w:r>
      </w:hyperlink>
      <w:bookmarkStart w:id="63" w:name="_Toc243294533"/>
      <w:bookmarkStart w:id="64" w:name="_Toc43108581"/>
      <w:bookmarkEnd w:id="42"/>
      <w:bookmarkEnd w:id="62"/>
      <w:r w:rsidR="00C31ABC">
        <w:rPr>
          <w:rStyle w:val="Hipercze"/>
          <w:rFonts w:ascii="Verdana" w:hAnsi="Verdana" w:cstheme="minorHAnsi"/>
          <w:b w:val="0"/>
          <w:color w:val="auto"/>
          <w:sz w:val="20"/>
          <w:highlight w:val="cyan"/>
          <w:lang w:val="pl-PL"/>
        </w:rPr>
        <w:t xml:space="preserve"> </w:t>
      </w:r>
    </w:p>
    <w:p w14:paraId="5B4D99AE" w14:textId="16B2CF14" w:rsidR="000168B6" w:rsidRPr="002A6CA3" w:rsidRDefault="000168B6" w:rsidP="006D28BA">
      <w:pPr>
        <w:pStyle w:val="Nagwek1"/>
        <w:keepNext w:val="0"/>
        <w:keepLines w:val="0"/>
        <w:numPr>
          <w:ilvl w:val="1"/>
          <w:numId w:val="34"/>
        </w:numPr>
        <w:suppressAutoHyphens/>
        <w:spacing w:before="120" w:after="120" w:line="240" w:lineRule="auto"/>
        <w:ind w:right="-284" w:hanging="644"/>
        <w:rPr>
          <w:rFonts w:ascii="Verdana" w:hAnsi="Verdana" w:cstheme="minorHAnsi"/>
          <w:b w:val="0"/>
          <w:caps w:val="0"/>
          <w:sz w:val="20"/>
          <w:lang w:val="pl-PL"/>
        </w:rPr>
      </w:pPr>
      <w:bookmarkStart w:id="65"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5"/>
      <w:r w:rsidRPr="002A6CA3">
        <w:rPr>
          <w:rFonts w:ascii="Verdana" w:hAnsi="Verdana" w:cstheme="minorHAnsi"/>
          <w:b w:val="0"/>
          <w:caps w:val="0"/>
          <w:sz w:val="20"/>
          <w:lang w:val="pl-PL"/>
        </w:rPr>
        <w:t xml:space="preserve"> </w:t>
      </w:r>
    </w:p>
    <w:p w14:paraId="486AF0C5" w14:textId="3C0960D9" w:rsidR="005817FF" w:rsidRPr="002A6CA3" w:rsidRDefault="00A70840" w:rsidP="006D28BA">
      <w:pPr>
        <w:pStyle w:val="Nagwek1"/>
        <w:numPr>
          <w:ilvl w:val="0"/>
          <w:numId w:val="3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6" w:name="_Toc122344703"/>
      <w:bookmarkEnd w:id="63"/>
      <w:bookmarkEnd w:id="64"/>
      <w:r w:rsidRPr="002A6CA3">
        <w:rPr>
          <w:rFonts w:ascii="Verdana" w:eastAsia="Calibri" w:hAnsi="Verdana" w:cstheme="minorHAnsi"/>
          <w:caps w:val="0"/>
          <w:kern w:val="0"/>
          <w:sz w:val="20"/>
          <w:lang w:val="pl-PL"/>
        </w:rPr>
        <w:lastRenderedPageBreak/>
        <w:t>TRYB POSTĘPOWANIA</w:t>
      </w:r>
      <w:r w:rsidR="00186002" w:rsidRPr="002A6CA3">
        <w:rPr>
          <w:rFonts w:ascii="Verdana" w:eastAsia="Calibri" w:hAnsi="Verdana" w:cstheme="minorHAnsi"/>
          <w:caps w:val="0"/>
          <w:kern w:val="0"/>
          <w:sz w:val="20"/>
          <w:lang w:val="pl-PL"/>
        </w:rPr>
        <w:t>, SKRÓTY I DEFINICJE</w:t>
      </w:r>
      <w:bookmarkEnd w:id="66"/>
    </w:p>
    <w:p w14:paraId="49A3A296" w14:textId="423E3428" w:rsidR="00816B67" w:rsidRPr="00A4235F"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2A6CA3">
        <w:rPr>
          <w:rFonts w:ascii="Verdana" w:eastAsia="Calibri" w:hAnsi="Verdana" w:cstheme="minorHAnsi"/>
          <w:b w:val="0"/>
          <w:sz w:val="20"/>
          <w:lang w:val="pl-PL"/>
        </w:rPr>
        <w:t xml:space="preserve">Przedmiotowe </w:t>
      </w:r>
      <w:r w:rsidRPr="00A4235F">
        <w:rPr>
          <w:rFonts w:ascii="Verdana" w:eastAsia="Calibri" w:hAnsi="Verdana" w:cstheme="minorHAnsi"/>
          <w:b w:val="0"/>
          <w:sz w:val="20"/>
          <w:lang w:val="pl-PL"/>
        </w:rPr>
        <w:t xml:space="preserve">postępowanie o udzielenie zamówienia prowadzone jest </w:t>
      </w:r>
      <w:r w:rsidR="00B351A3" w:rsidRPr="00A4235F">
        <w:rPr>
          <w:rFonts w:ascii="Verdana" w:eastAsia="Calibri" w:hAnsi="Verdana" w:cstheme="minorHAnsi"/>
          <w:b w:val="0"/>
          <w:sz w:val="20"/>
          <w:lang w:val="pl-PL"/>
        </w:rPr>
        <w:t xml:space="preserve">w trybie przetargu nieograniczonego, </w:t>
      </w:r>
      <w:r w:rsidRPr="00A4235F">
        <w:rPr>
          <w:rFonts w:ascii="Verdana" w:eastAsia="Calibri" w:hAnsi="Verdana" w:cstheme="minorHAnsi"/>
          <w:b w:val="0"/>
          <w:sz w:val="20"/>
          <w:lang w:val="pl-PL"/>
        </w:rPr>
        <w:t xml:space="preserve">na podstawie </w:t>
      </w:r>
      <w:r w:rsidR="00B351A3" w:rsidRPr="00A4235F">
        <w:rPr>
          <w:rFonts w:ascii="Verdana" w:eastAsia="Calibri" w:hAnsi="Verdana" w:cstheme="minorHAnsi"/>
          <w:b w:val="0"/>
          <w:sz w:val="20"/>
          <w:lang w:val="pl-PL"/>
        </w:rPr>
        <w:t xml:space="preserve">niniejszej </w:t>
      </w:r>
      <w:r w:rsidR="00904E94" w:rsidRPr="00A4235F">
        <w:rPr>
          <w:rFonts w:ascii="Verdana" w:eastAsia="Calibri" w:hAnsi="Verdana" w:cstheme="minorHAnsi"/>
          <w:b w:val="0"/>
          <w:sz w:val="20"/>
          <w:lang w:val="pl-PL"/>
        </w:rPr>
        <w:t>SWZ</w:t>
      </w:r>
      <w:r w:rsidR="00B351A3" w:rsidRPr="00A4235F">
        <w:rPr>
          <w:rFonts w:ascii="Verdana" w:eastAsia="Calibri" w:hAnsi="Verdana" w:cstheme="minorHAnsi"/>
          <w:b w:val="0"/>
          <w:sz w:val="20"/>
          <w:lang w:val="pl-PL"/>
        </w:rPr>
        <w:t xml:space="preserve"> oraz na podstawie Procedury </w:t>
      </w:r>
      <w:r w:rsidR="000B383C" w:rsidRPr="00A4235F">
        <w:rPr>
          <w:rFonts w:ascii="Verdana" w:eastAsia="Calibri" w:hAnsi="Verdana" w:cstheme="minorHAnsi"/>
          <w:b w:val="0"/>
          <w:sz w:val="20"/>
          <w:lang w:val="pl-PL"/>
        </w:rPr>
        <w:t>z</w:t>
      </w:r>
      <w:r w:rsidR="00B351A3" w:rsidRPr="00A4235F">
        <w:rPr>
          <w:rFonts w:ascii="Verdana" w:eastAsia="Calibri" w:hAnsi="Verdana" w:cstheme="minorHAnsi"/>
          <w:b w:val="0"/>
          <w:sz w:val="20"/>
          <w:lang w:val="pl-PL"/>
        </w:rPr>
        <w:t>akupów w Grupie PGE EC</w:t>
      </w:r>
      <w:bookmarkEnd w:id="68"/>
      <w:r w:rsidR="00D06CC2" w:rsidRPr="00A4235F">
        <w:rPr>
          <w:rFonts w:ascii="Verdana" w:eastAsia="Calibri" w:hAnsi="Verdana" w:cstheme="minorHAnsi"/>
          <w:b w:val="0"/>
          <w:sz w:val="20"/>
          <w:lang w:val="pl-PL"/>
        </w:rPr>
        <w:t xml:space="preserve"> i Procedury Ogólnej Zakupów GK PGE</w:t>
      </w:r>
      <w:r w:rsidRPr="00A4235F">
        <w:rPr>
          <w:rFonts w:ascii="Verdana" w:eastAsia="Calibri" w:hAnsi="Verdana" w:cstheme="minorHAnsi"/>
          <w:b w:val="0"/>
          <w:sz w:val="20"/>
          <w:lang w:val="pl-PL"/>
        </w:rPr>
        <w:t>.</w:t>
      </w:r>
      <w:bookmarkEnd w:id="69"/>
      <w:bookmarkEnd w:id="70"/>
      <w:bookmarkEnd w:id="71"/>
      <w:r w:rsidR="00EB3001" w:rsidRPr="00A4235F">
        <w:rPr>
          <w:rFonts w:ascii="Verdana" w:eastAsia="Calibri" w:hAnsi="Verdana" w:cstheme="minorHAnsi"/>
          <w:b w:val="0"/>
          <w:sz w:val="20"/>
          <w:lang w:val="pl-PL"/>
        </w:rPr>
        <w:t xml:space="preserve"> Do niniejszego Postępowania</w:t>
      </w:r>
      <w:r w:rsidR="008521EE" w:rsidRPr="00A4235F">
        <w:rPr>
          <w:rFonts w:ascii="Verdana" w:eastAsia="Calibri" w:hAnsi="Verdana" w:cstheme="minorHAnsi"/>
          <w:b w:val="0"/>
          <w:sz w:val="20"/>
          <w:lang w:val="pl-PL"/>
        </w:rPr>
        <w:t xml:space="preserve"> </w:t>
      </w:r>
      <w:r w:rsidR="008521EE" w:rsidRPr="00A4235F">
        <w:rPr>
          <w:rFonts w:ascii="Verdana" w:hAnsi="Verdana" w:cstheme="minorHAnsi"/>
          <w:b w:val="0"/>
          <w:sz w:val="20"/>
          <w:lang w:val="pl-PL" w:eastAsia="pl-PL"/>
        </w:rPr>
        <w:t>zakupowego</w:t>
      </w:r>
      <w:r w:rsidR="00EB3001" w:rsidRPr="00A4235F">
        <w:rPr>
          <w:rFonts w:ascii="Verdana" w:eastAsia="Calibri" w:hAnsi="Verdana" w:cstheme="minorHAnsi"/>
          <w:b w:val="0"/>
          <w:sz w:val="20"/>
          <w:lang w:val="pl-PL"/>
        </w:rPr>
        <w:t xml:space="preserve"> nie mają zastosowania przepisy ustawy z dnia </w:t>
      </w:r>
      <w:r w:rsidR="00FD2058" w:rsidRPr="00A4235F">
        <w:rPr>
          <w:rFonts w:ascii="Verdana" w:eastAsia="Calibri" w:hAnsi="Verdana" w:cstheme="minorHAnsi"/>
          <w:b w:val="0"/>
          <w:sz w:val="20"/>
          <w:lang w:val="pl-PL"/>
        </w:rPr>
        <w:t xml:space="preserve">11 </w:t>
      </w:r>
      <w:r w:rsidR="00904E94" w:rsidRPr="00A4235F">
        <w:rPr>
          <w:rFonts w:ascii="Verdana" w:eastAsia="Calibri" w:hAnsi="Verdana" w:cstheme="minorHAnsi"/>
          <w:b w:val="0"/>
          <w:sz w:val="20"/>
          <w:lang w:val="pl-PL"/>
        </w:rPr>
        <w:t>września 2019</w:t>
      </w:r>
      <w:r w:rsidR="00300C17" w:rsidRPr="00A4235F">
        <w:rPr>
          <w:rFonts w:ascii="Verdana" w:eastAsia="Calibri" w:hAnsi="Verdana" w:cstheme="minorHAnsi"/>
          <w:b w:val="0"/>
          <w:sz w:val="20"/>
          <w:lang w:val="pl-PL"/>
        </w:rPr>
        <w:t xml:space="preserve"> r. Prawo zamówień publicznych.</w:t>
      </w:r>
      <w:bookmarkEnd w:id="72"/>
      <w:r w:rsidR="00300C17" w:rsidRPr="00A4235F">
        <w:rPr>
          <w:rFonts w:ascii="Verdana" w:eastAsia="Calibri" w:hAnsi="Verdana" w:cstheme="minorHAnsi"/>
          <w:b w:val="0"/>
          <w:sz w:val="20"/>
          <w:lang w:val="pl-PL"/>
        </w:rPr>
        <w:t xml:space="preserve"> </w:t>
      </w:r>
    </w:p>
    <w:p w14:paraId="25A13959" w14:textId="60463D28" w:rsidR="00A11EF6" w:rsidRPr="00A4235F"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A4235F">
        <w:rPr>
          <w:rFonts w:ascii="Verdana" w:eastAsia="Calibri" w:hAnsi="Verdana" w:cstheme="minorHAnsi"/>
          <w:b w:val="0"/>
          <w:sz w:val="20"/>
          <w:lang w:val="pl-PL"/>
        </w:rPr>
        <w:t xml:space="preserve">Przetarg nieograniczony jest trybem udzielania zamówienia, w którym w odpowiedzi na </w:t>
      </w:r>
      <w:r w:rsidR="00904E94" w:rsidRPr="00A4235F">
        <w:rPr>
          <w:rFonts w:ascii="Verdana" w:eastAsia="Calibri" w:hAnsi="Verdana" w:cstheme="minorHAnsi"/>
          <w:b w:val="0"/>
          <w:sz w:val="20"/>
          <w:lang w:val="pl-PL"/>
        </w:rPr>
        <w:t>SWZ</w:t>
      </w:r>
      <w:r w:rsidR="00B351A3" w:rsidRPr="00A4235F">
        <w:rPr>
          <w:rFonts w:ascii="Verdana" w:eastAsia="Calibri" w:hAnsi="Verdana" w:cstheme="minorHAnsi"/>
          <w:b w:val="0"/>
          <w:sz w:val="20"/>
          <w:lang w:val="pl-PL"/>
        </w:rPr>
        <w:t xml:space="preserve"> opublikowaną w Systemie Zakupowym GK PGE,</w:t>
      </w:r>
      <w:r w:rsidRPr="00A4235F">
        <w:rPr>
          <w:rFonts w:ascii="Verdana" w:eastAsia="Calibri" w:hAnsi="Verdana" w:cstheme="minorHAnsi"/>
          <w:b w:val="0"/>
          <w:sz w:val="20"/>
          <w:lang w:val="pl-PL"/>
        </w:rPr>
        <w:t xml:space="preserve"> Oferty mogą składać wszyscy zainteresowani Wykonawcy.</w:t>
      </w:r>
      <w:bookmarkEnd w:id="77"/>
      <w:bookmarkEnd w:id="78"/>
      <w:bookmarkEnd w:id="79"/>
      <w:bookmarkEnd w:id="80"/>
      <w:bookmarkEnd w:id="81"/>
    </w:p>
    <w:p w14:paraId="3521D18A" w14:textId="1E8FC2C5" w:rsidR="00A11EF6" w:rsidRPr="00A4235F"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6"/>
      <w:r w:rsidRPr="00A4235F">
        <w:rPr>
          <w:rFonts w:ascii="Verdana" w:hAnsi="Verdana" w:cs="Calibri"/>
          <w:b w:val="0"/>
          <w:sz w:val="20"/>
          <w:lang w:val="pl-PL"/>
        </w:rPr>
        <w:t xml:space="preserve">Zainteresowani Wykonawcy składają Oferty zgodnie z wymaganiami </w:t>
      </w:r>
      <w:r w:rsidR="00904E94" w:rsidRPr="00A4235F">
        <w:rPr>
          <w:rFonts w:ascii="Verdana" w:hAnsi="Verdana" w:cs="Calibri"/>
          <w:b w:val="0"/>
          <w:sz w:val="20"/>
          <w:lang w:val="pl-PL"/>
        </w:rPr>
        <w:t>SWZ</w:t>
      </w:r>
      <w:r w:rsidRPr="00A4235F">
        <w:rPr>
          <w:rFonts w:ascii="Verdana" w:hAnsi="Verdana" w:cs="Calibri"/>
          <w:b w:val="0"/>
          <w:sz w:val="20"/>
          <w:lang w:val="pl-PL"/>
        </w:rPr>
        <w:t>.</w:t>
      </w:r>
      <w:bookmarkEnd w:id="87"/>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7"/>
      <w:r w:rsidRPr="00A4235F">
        <w:rPr>
          <w:rFonts w:ascii="Verdana" w:eastAsia="Calibri" w:hAnsi="Verdana" w:cstheme="minorHAnsi"/>
          <w:b w:val="0"/>
          <w:sz w:val="20"/>
          <w:lang w:val="pl-PL"/>
        </w:rPr>
        <w:t>Ilekroć w</w:t>
      </w:r>
      <w:r w:rsidR="00CE4AFA" w:rsidRPr="00A4235F">
        <w:rPr>
          <w:rFonts w:ascii="Verdana" w:eastAsia="Calibri" w:hAnsi="Verdana" w:cstheme="minorHAnsi"/>
          <w:b w:val="0"/>
          <w:sz w:val="20"/>
          <w:lang w:val="pl-PL"/>
        </w:rPr>
        <w:t xml:space="preserve"> niniejszej</w:t>
      </w:r>
      <w:r w:rsidRPr="00A4235F">
        <w:rPr>
          <w:rFonts w:ascii="Verdana" w:eastAsia="Calibri" w:hAnsi="Verdana" w:cstheme="minorHAnsi"/>
          <w:b w:val="0"/>
          <w:sz w:val="20"/>
          <w:lang w:val="pl-PL"/>
        </w:rPr>
        <w:t xml:space="preserve"> Specyfikacji</w:t>
      </w:r>
      <w:r w:rsidRPr="009273F4">
        <w:rPr>
          <w:rFonts w:ascii="Verdana" w:eastAsia="Calibri" w:hAnsi="Verdana" w:cstheme="minorHAnsi"/>
          <w:b w:val="0"/>
          <w:sz w:val="20"/>
          <w:lang w:val="pl-PL"/>
        </w:rPr>
        <w:t xml:space="preserve"> Warunków Zamówienia jest mowa o:</w:t>
      </w:r>
      <w:bookmarkEnd w:id="82"/>
      <w:bookmarkEnd w:id="83"/>
      <w:bookmarkEnd w:id="84"/>
      <w:bookmarkEnd w:id="85"/>
      <w:bookmarkEnd w:id="88"/>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32303E"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w:t>
      </w:r>
      <w:r w:rsidR="004C261C" w:rsidRPr="0032303E">
        <w:rPr>
          <w:rFonts w:ascii="Verdana" w:hAnsi="Verdana" w:cstheme="minorHAnsi"/>
          <w:sz w:val="20"/>
        </w:rPr>
        <w:t>również zamówienie przekazywane Wykonawcy wraz z O</w:t>
      </w:r>
      <w:r w:rsidR="009273F4" w:rsidRPr="0032303E">
        <w:rPr>
          <w:rFonts w:ascii="Verdana" w:hAnsi="Verdana" w:cstheme="minorHAnsi"/>
          <w:sz w:val="20"/>
        </w:rPr>
        <w:t>gólnymi Warunkami Zamówienia (o </w:t>
      </w:r>
      <w:r w:rsidR="004C261C" w:rsidRPr="0032303E">
        <w:rPr>
          <w:rFonts w:ascii="Verdana" w:hAnsi="Verdana" w:cstheme="minorHAnsi"/>
          <w:sz w:val="20"/>
        </w:rPr>
        <w:t>ile dotyczy).</w:t>
      </w:r>
    </w:p>
    <w:p w14:paraId="3500BEB9" w14:textId="2D18F062" w:rsidR="00BA7DC4" w:rsidRPr="0032303E" w:rsidRDefault="0063303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32303E">
        <w:rPr>
          <w:rFonts w:ascii="Verdana" w:hAnsi="Verdana" w:cstheme="minorHAnsi"/>
          <w:b/>
          <w:sz w:val="20"/>
        </w:rPr>
        <w:t>Nie dotyczy.</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32303E">
        <w:rPr>
          <w:rFonts w:ascii="Verdana" w:hAnsi="Verdana" w:cstheme="minorHAnsi"/>
          <w:b/>
          <w:sz w:val="20"/>
        </w:rPr>
        <w:t xml:space="preserve">Wykonawcy </w:t>
      </w:r>
      <w:r w:rsidRPr="0032303E">
        <w:rPr>
          <w:rFonts w:ascii="Verdana" w:hAnsi="Verdana" w:cstheme="minorHAnsi"/>
          <w:sz w:val="20"/>
        </w:rPr>
        <w:t xml:space="preserve">- należy przez to rozumieć osobę fizyczną, osobę prawną albo jednostkę organizacyjną nieposiadającą osobowości prawnej, </w:t>
      </w:r>
      <w:r w:rsidR="00274F9B" w:rsidRPr="0032303E">
        <w:rPr>
          <w:rFonts w:ascii="Verdana" w:hAnsi="Verdana" w:cstheme="minorHAnsi"/>
          <w:sz w:val="20"/>
        </w:rPr>
        <w:t xml:space="preserve">która oferuje na rynku przedmiot </w:t>
      </w:r>
      <w:r w:rsidR="0086378E" w:rsidRPr="0032303E">
        <w:rPr>
          <w:rFonts w:ascii="Verdana" w:hAnsi="Verdana" w:cstheme="minorHAnsi"/>
          <w:sz w:val="20"/>
        </w:rPr>
        <w:t xml:space="preserve">zamówienia </w:t>
      </w:r>
      <w:r w:rsidR="00274F9B" w:rsidRPr="0032303E">
        <w:rPr>
          <w:rFonts w:ascii="Verdana" w:hAnsi="Verdana" w:cstheme="minorHAnsi"/>
          <w:sz w:val="20"/>
        </w:rPr>
        <w:t>lub</w:t>
      </w:r>
      <w:r w:rsidR="00274F9B" w:rsidRPr="002A6CA3">
        <w:rPr>
          <w:rFonts w:ascii="Verdana" w:hAnsi="Verdana" w:cstheme="minorHAnsi"/>
          <w:sz w:val="20"/>
        </w:rPr>
        <w:t xml:space="preserve">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6D28BA">
      <w:pPr>
        <w:pStyle w:val="Nagwek2"/>
        <w:numPr>
          <w:ilvl w:val="1"/>
          <w:numId w:val="64"/>
        </w:numPr>
        <w:spacing w:before="120" w:after="120" w:line="240" w:lineRule="auto"/>
        <w:ind w:left="426" w:right="-284" w:hanging="710"/>
        <w:rPr>
          <w:rFonts w:ascii="Verdana" w:eastAsia="Calibri" w:hAnsi="Verdana" w:cstheme="minorHAnsi"/>
          <w:b w:val="0"/>
          <w:sz w:val="20"/>
          <w:lang w:val="pl-PL"/>
        </w:rPr>
      </w:pPr>
      <w:bookmarkStart w:id="89" w:name="_Toc514847122"/>
      <w:bookmarkStart w:id="90" w:name="_Toc515881655"/>
      <w:bookmarkStart w:id="91" w:name="_Toc515881836"/>
      <w:bookmarkStart w:id="92" w:name="_Toc515896265"/>
      <w:bookmarkStart w:id="93" w:name="_Toc122344708"/>
      <w:bookmarkEnd w:id="86"/>
      <w:r w:rsidRPr="002A6CA3">
        <w:rPr>
          <w:rFonts w:ascii="Verdana" w:eastAsia="Calibri" w:hAnsi="Verdana" w:cstheme="minorHAnsi"/>
          <w:b w:val="0"/>
          <w:sz w:val="20"/>
          <w:lang w:val="pl-PL"/>
        </w:rPr>
        <w:lastRenderedPageBreak/>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1"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2"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9"/>
      <w:bookmarkEnd w:id="90"/>
      <w:bookmarkEnd w:id="91"/>
      <w:bookmarkEnd w:id="92"/>
      <w:bookmarkEnd w:id="93"/>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4" w:name="_Toc243294536"/>
      <w:bookmarkStart w:id="95" w:name="_Toc489350384"/>
      <w:bookmarkStart w:id="96" w:name="_Toc515896271"/>
      <w:bookmarkStart w:id="97" w:name="_Toc122344709"/>
      <w:bookmarkEnd w:id="75"/>
      <w:r w:rsidRPr="002A6CA3">
        <w:rPr>
          <w:rFonts w:ascii="Verdana" w:eastAsia="Calibri" w:hAnsi="Verdana" w:cstheme="minorHAnsi"/>
          <w:kern w:val="0"/>
          <w:sz w:val="20"/>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F9ADCE9" w14:textId="1E4539C8" w:rsidR="00990782" w:rsidRPr="00990782" w:rsidRDefault="00A70840" w:rsidP="00990782">
      <w:pPr>
        <w:pStyle w:val="Akapitzlist"/>
        <w:numPr>
          <w:ilvl w:val="1"/>
          <w:numId w:val="27"/>
        </w:numPr>
        <w:spacing w:before="120" w:after="120" w:line="240" w:lineRule="auto"/>
        <w:ind w:left="425" w:right="-284" w:hanging="709"/>
        <w:rPr>
          <w:rFonts w:ascii="Verdana" w:eastAsia="Calibri" w:hAnsi="Verdana" w:cstheme="minorHAnsi"/>
          <w:b/>
          <w:bCs/>
          <w:sz w:val="20"/>
        </w:rPr>
      </w:pPr>
      <w:bookmarkStart w:id="108" w:name="_Toc243294537"/>
      <w:bookmarkStart w:id="109" w:name="_Toc514847131"/>
      <w:r w:rsidRPr="002A6CA3">
        <w:rPr>
          <w:rFonts w:ascii="Verdana" w:eastAsia="Calibri" w:hAnsi="Verdana" w:cstheme="minorHAnsi"/>
          <w:sz w:val="20"/>
        </w:rPr>
        <w:t xml:space="preserve">Przedmiotem Zamówienia </w:t>
      </w:r>
      <w:bookmarkEnd w:id="108"/>
      <w:r w:rsidRPr="002A6CA3">
        <w:rPr>
          <w:rFonts w:ascii="Verdana" w:eastAsia="Calibri" w:hAnsi="Verdana" w:cstheme="minorHAnsi"/>
          <w:sz w:val="20"/>
        </w:rPr>
        <w:t>jest:</w:t>
      </w:r>
      <w:r w:rsidR="00990782" w:rsidRPr="00990782">
        <w:rPr>
          <w:rFonts w:ascii="Arial" w:hAnsi="Arial" w:cs="Arial"/>
          <w:bCs/>
          <w:color w:val="000000"/>
          <w:spacing w:val="-15"/>
          <w:sz w:val="28"/>
          <w:szCs w:val="28"/>
          <w:lang w:eastAsia="pl-PL"/>
        </w:rPr>
        <w:t xml:space="preserve"> </w:t>
      </w:r>
      <w:r w:rsidR="00582938" w:rsidRPr="006B70C7">
        <w:rPr>
          <w:rFonts w:ascii="Arial" w:hAnsi="Arial" w:cs="Arial"/>
          <w:b/>
          <w:bCs/>
          <w:color w:val="000000"/>
          <w:spacing w:val="-15"/>
          <w:sz w:val="28"/>
          <w:szCs w:val="28"/>
          <w:lang w:eastAsia="pl-PL"/>
        </w:rPr>
        <w:t>w</w:t>
      </w:r>
      <w:r w:rsidR="00990782" w:rsidRPr="006B70C7">
        <w:rPr>
          <w:rFonts w:ascii="Verdana" w:eastAsia="Calibri" w:hAnsi="Verdana" w:cstheme="minorHAnsi"/>
          <w:b/>
          <w:bCs/>
          <w:sz w:val="20"/>
        </w:rPr>
        <w:t>ykonanie kontroli stanu technicznego obiektów budowlanych zlokalizowanych w PGE Energia Ciepła S.A. Oddział Elektrociepłownia w Gorzowie Wielkopolskim</w:t>
      </w:r>
      <w:r w:rsidR="00582938">
        <w:rPr>
          <w:rFonts w:ascii="Verdana" w:eastAsia="Calibri" w:hAnsi="Verdana" w:cstheme="minorHAnsi"/>
          <w:bCs/>
          <w:sz w:val="20"/>
        </w:rPr>
        <w:t>.</w:t>
      </w:r>
    </w:p>
    <w:p w14:paraId="7D34AB23" w14:textId="2426338A" w:rsidR="007976E3" w:rsidRPr="00F75BBD" w:rsidRDefault="00A70840" w:rsidP="006D28BA">
      <w:pPr>
        <w:pStyle w:val="Akapitzlist"/>
        <w:numPr>
          <w:ilvl w:val="1"/>
          <w:numId w:val="27"/>
        </w:numPr>
        <w:spacing w:before="120" w:after="120" w:line="240" w:lineRule="auto"/>
        <w:ind w:left="425" w:right="-284" w:hanging="709"/>
        <w:rPr>
          <w:rFonts w:ascii="Verdana" w:hAnsi="Verdana" w:cstheme="minorHAnsi"/>
          <w:sz w:val="20"/>
        </w:rPr>
      </w:pPr>
      <w:bookmarkStart w:id="110" w:name="_Toc515881663"/>
      <w:bookmarkStart w:id="111" w:name="_Toc515881844"/>
      <w:bookmarkStart w:id="112" w:name="_Toc515896273"/>
      <w:bookmarkEnd w:id="109"/>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3" w:name="_Toc40987175"/>
      <w:bookmarkEnd w:id="110"/>
      <w:bookmarkEnd w:id="111"/>
      <w:bookmarkEnd w:id="112"/>
    </w:p>
    <w:p w14:paraId="6893EFB9" w14:textId="7B630603" w:rsidR="00F75BBD" w:rsidRPr="006D28BA" w:rsidRDefault="00F75BBD" w:rsidP="006D28BA">
      <w:pPr>
        <w:pStyle w:val="Akapitzlist"/>
        <w:numPr>
          <w:ilvl w:val="1"/>
          <w:numId w:val="27"/>
        </w:numPr>
        <w:spacing w:before="120" w:after="120" w:line="240" w:lineRule="auto"/>
        <w:ind w:left="425" w:right="-284" w:hanging="709"/>
        <w:rPr>
          <w:rFonts w:ascii="Verdana" w:hAnsi="Verdana" w:cstheme="minorHAnsi"/>
          <w:sz w:val="20"/>
        </w:rPr>
      </w:pPr>
      <w:r>
        <w:rPr>
          <w:rFonts w:ascii="Verdana" w:eastAsia="Calibri" w:hAnsi="Verdana" w:cstheme="minorHAnsi"/>
          <w:sz w:val="20"/>
        </w:rPr>
        <w:t xml:space="preserve">Nie dotyczy. </w:t>
      </w:r>
    </w:p>
    <w:p w14:paraId="36CC9C89" w14:textId="77777777" w:rsidR="00EC49ED" w:rsidRPr="00990782"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4" w:name="_Toc122344710"/>
      <w:bookmarkEnd w:id="113"/>
      <w:r w:rsidRPr="00990782">
        <w:rPr>
          <w:rFonts w:ascii="Verdana" w:eastAsia="Calibri" w:hAnsi="Verdana" w:cstheme="minorHAnsi"/>
          <w:caps w:val="0"/>
          <w:kern w:val="0"/>
          <w:sz w:val="20"/>
          <w:lang w:val="pl-PL"/>
        </w:rPr>
        <w:t>OFERTY CZĘŚCIOWE</w:t>
      </w:r>
      <w:bookmarkEnd w:id="114"/>
      <w:r w:rsidRPr="00990782">
        <w:rPr>
          <w:rFonts w:ascii="Verdana" w:eastAsia="Calibri" w:hAnsi="Verdana" w:cstheme="minorHAnsi"/>
          <w:caps w:val="0"/>
          <w:kern w:val="0"/>
          <w:sz w:val="20"/>
          <w:lang w:val="pl-PL"/>
        </w:rPr>
        <w:t xml:space="preserve"> </w:t>
      </w:r>
    </w:p>
    <w:p w14:paraId="629E10C1" w14:textId="07CAD84F" w:rsidR="005817FF" w:rsidRPr="00990782"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990782">
        <w:rPr>
          <w:rFonts w:ascii="Verdana" w:eastAsia="Calibri" w:hAnsi="Verdana" w:cstheme="minorHAnsi"/>
          <w:sz w:val="20"/>
        </w:rPr>
        <w:t>Zamawiający nie dopuszcza składania Ofert częściowych</w:t>
      </w:r>
      <w:r w:rsidR="002672FF" w:rsidRPr="00990782">
        <w:rPr>
          <w:rFonts w:ascii="Verdana" w:eastAsia="Calibri" w:hAnsi="Verdana" w:cstheme="minorHAnsi"/>
          <w:sz w:val="20"/>
        </w:rPr>
        <w:t>.</w:t>
      </w:r>
    </w:p>
    <w:p w14:paraId="5ED9CEF3" w14:textId="77777777" w:rsidR="005817FF" w:rsidRPr="00990782"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5" w:name="_Toc122344711"/>
      <w:r w:rsidRPr="00990782">
        <w:rPr>
          <w:rFonts w:ascii="Verdana" w:eastAsia="Calibri" w:hAnsi="Verdana" w:cstheme="minorHAnsi"/>
          <w:kern w:val="0"/>
          <w:sz w:val="20"/>
          <w:lang w:val="pl-PL"/>
        </w:rPr>
        <w:t>OFERTY WARIANTOWE</w:t>
      </w:r>
      <w:bookmarkEnd w:id="115"/>
    </w:p>
    <w:p w14:paraId="64E52534" w14:textId="4484FCE9" w:rsidR="008953D9" w:rsidRPr="00990782"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990782">
        <w:rPr>
          <w:rFonts w:ascii="Verdana" w:eastAsia="Calibri" w:hAnsi="Verdana" w:cstheme="minorHAnsi"/>
          <w:sz w:val="20"/>
        </w:rPr>
        <w:t>Zamawiający nie dopuszcza składania Ofert wariantowych.</w:t>
      </w:r>
    </w:p>
    <w:p w14:paraId="15DA8C7D" w14:textId="359E8F2A" w:rsidR="005817FF" w:rsidRPr="002201C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2"/>
      <w:r w:rsidRPr="00990782">
        <w:rPr>
          <w:rFonts w:ascii="Verdana" w:eastAsia="Calibri" w:hAnsi="Verdana" w:cstheme="minorHAnsi"/>
          <w:caps w:val="0"/>
          <w:kern w:val="0"/>
          <w:sz w:val="20"/>
          <w:lang w:val="pl-PL"/>
        </w:rPr>
        <w:t xml:space="preserve">UMOWA </w:t>
      </w:r>
      <w:r w:rsidRPr="002201C3">
        <w:rPr>
          <w:rFonts w:ascii="Verdana" w:eastAsia="Calibri" w:hAnsi="Verdana" w:cstheme="minorHAnsi"/>
          <w:caps w:val="0"/>
          <w:kern w:val="0"/>
          <w:sz w:val="20"/>
          <w:lang w:val="pl-PL"/>
        </w:rPr>
        <w:t>RAMOWA</w:t>
      </w:r>
      <w:bookmarkEnd w:id="116"/>
    </w:p>
    <w:p w14:paraId="7C4C5B5E" w14:textId="01F1CFEC" w:rsidR="005817FF" w:rsidRPr="002A6CA3" w:rsidRDefault="002C058E" w:rsidP="006D28BA">
      <w:pPr>
        <w:pStyle w:val="Akapitzlist"/>
        <w:numPr>
          <w:ilvl w:val="1"/>
          <w:numId w:val="23"/>
        </w:numPr>
        <w:spacing w:line="240" w:lineRule="auto"/>
        <w:ind w:left="425" w:right="-284" w:hanging="709"/>
        <w:rPr>
          <w:rFonts w:ascii="Verdana" w:hAnsi="Verdana" w:cstheme="minorHAnsi"/>
          <w:sz w:val="20"/>
        </w:rPr>
      </w:pPr>
      <w:r w:rsidRPr="002201C3">
        <w:rPr>
          <w:rFonts w:ascii="Verdana" w:eastAsia="Calibri" w:hAnsi="Verdana" w:cstheme="minorHAnsi"/>
          <w:sz w:val="20"/>
        </w:rPr>
        <w:t>Zamawiający nie przewiduje zawarcia Umowy</w:t>
      </w:r>
      <w:r w:rsidRPr="002A6CA3">
        <w:rPr>
          <w:rFonts w:ascii="Verdana" w:eastAsia="Calibri" w:hAnsi="Verdana" w:cstheme="minorHAnsi"/>
          <w:sz w:val="20"/>
        </w:rPr>
        <w:t xml:space="preserve"> ramowej.</w:t>
      </w:r>
    </w:p>
    <w:p w14:paraId="7253860E" w14:textId="2463883F"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3"/>
      <w:r w:rsidRPr="002A6CA3">
        <w:rPr>
          <w:rFonts w:ascii="Verdana" w:eastAsia="Calibri" w:hAnsi="Verdana" w:cstheme="minorHAnsi"/>
          <w:caps w:val="0"/>
          <w:kern w:val="0"/>
          <w:sz w:val="20"/>
          <w:lang w:val="pl-PL"/>
        </w:rPr>
        <w:t>INFORMACJA O PRAWIE OPCJI</w:t>
      </w:r>
      <w:bookmarkEnd w:id="117"/>
    </w:p>
    <w:p w14:paraId="5E2765B0" w14:textId="0A23671D" w:rsidR="00FC0566" w:rsidRPr="002201C3" w:rsidRDefault="00FC0566" w:rsidP="00FE700F">
      <w:pPr>
        <w:pStyle w:val="Akapitzlist"/>
        <w:numPr>
          <w:ilvl w:val="1"/>
          <w:numId w:val="21"/>
        </w:numPr>
        <w:suppressAutoHyphens/>
        <w:spacing w:before="120" w:after="120" w:line="240" w:lineRule="auto"/>
        <w:ind w:left="426" w:right="-284" w:hanging="710"/>
        <w:outlineLvl w:val="0"/>
        <w:rPr>
          <w:rFonts w:ascii="Verdana" w:hAnsi="Verdana" w:cstheme="minorHAnsi"/>
          <w:kern w:val="28"/>
          <w:sz w:val="20"/>
          <w:lang w:val="en-GB"/>
        </w:rPr>
      </w:pPr>
      <w:r w:rsidRPr="002201C3">
        <w:rPr>
          <w:rFonts w:ascii="Verdana" w:hAnsi="Verdana" w:cstheme="minorHAnsi"/>
          <w:sz w:val="20"/>
        </w:rPr>
        <w:t>Zamawiajacy nie przewiduje prawa opcji</w:t>
      </w:r>
      <w:bookmarkStart w:id="118" w:name="_Toc122344723"/>
      <w:r w:rsidR="00FE700F" w:rsidRPr="002201C3">
        <w:rPr>
          <w:rFonts w:ascii="Verdana" w:hAnsi="Verdana" w:cstheme="minorHAnsi"/>
          <w:sz w:val="20"/>
        </w:rPr>
        <w:t>.</w:t>
      </w:r>
      <w:bookmarkEnd w:id="118"/>
    </w:p>
    <w:p w14:paraId="7164AFFB" w14:textId="20D6CD4D" w:rsidR="001A4DF8" w:rsidRPr="002201C3"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19" w:name="_Toc122344724"/>
      <w:r w:rsidRPr="002201C3">
        <w:rPr>
          <w:rFonts w:ascii="Verdana" w:eastAsia="Calibri" w:hAnsi="Verdana" w:cstheme="minorHAnsi"/>
          <w:kern w:val="0"/>
          <w:sz w:val="20"/>
          <w:lang w:val="pl-PL"/>
        </w:rPr>
        <w:t>Miejsce realizacji Zamówienia</w:t>
      </w:r>
      <w:bookmarkEnd w:id="119"/>
    </w:p>
    <w:p w14:paraId="7ADA7E1F" w14:textId="3A688E31" w:rsidR="0022174F" w:rsidRPr="002201C3" w:rsidRDefault="0022174F" w:rsidP="00EC103B">
      <w:pPr>
        <w:pStyle w:val="Nagwek2"/>
        <w:keepNext w:val="0"/>
        <w:keepLines w:val="0"/>
        <w:numPr>
          <w:ilvl w:val="1"/>
          <w:numId w:val="21"/>
        </w:numPr>
        <w:spacing w:before="120" w:after="120" w:line="240" w:lineRule="auto"/>
        <w:ind w:left="567" w:hanging="851"/>
        <w:rPr>
          <w:rFonts w:ascii="Verdana" w:hAnsi="Verdana" w:cstheme="minorHAnsi"/>
          <w:b w:val="0"/>
          <w:sz w:val="20"/>
        </w:rPr>
      </w:pPr>
      <w:bookmarkStart w:id="120" w:name="_Toc122344731"/>
      <w:r w:rsidRPr="002201C3">
        <w:rPr>
          <w:rFonts w:ascii="Verdana" w:hAnsi="Verdana" w:cstheme="minorHAnsi"/>
          <w:b w:val="0"/>
          <w:sz w:val="20"/>
        </w:rPr>
        <w:t>PGE Energia Ciepła S.A.; Oddział Elektrociepłownia w Gorzowie Wielkopolskim - 66-400 Gorzów Wlkp., ul. Energetyków 6;</w:t>
      </w:r>
      <w:bookmarkEnd w:id="120"/>
      <w:r w:rsidR="00EC103B" w:rsidRPr="00EC103B">
        <w:rPr>
          <w:rFonts w:ascii="Verdana" w:hAnsi="Verdana" w:cstheme="minorHAnsi"/>
          <w:b w:val="0"/>
          <w:sz w:val="20"/>
          <w:lang w:val="pl-PL"/>
        </w:rPr>
        <w:t xml:space="preserve"> na terenie miasta Gorzów Wlkp.,  a także w miejscowościach Janczewo, Marwice i Baczyna, Długie. Wykaz budynków wraz z ich lokalizacją zawiera OPZ</w:t>
      </w:r>
      <w:r w:rsidR="00EC103B">
        <w:rPr>
          <w:rFonts w:ascii="Verdana" w:hAnsi="Verdana" w:cstheme="minorHAnsi"/>
          <w:b w:val="0"/>
          <w:sz w:val="20"/>
          <w:lang w:val="pl-PL"/>
        </w:rPr>
        <w:t>.</w:t>
      </w:r>
    </w:p>
    <w:p w14:paraId="1EECA74D" w14:textId="5D9E90FB" w:rsidR="00D16C4C" w:rsidRPr="0032303E"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1" w:name="_Toc122344744"/>
      <w:r w:rsidRPr="0032303E">
        <w:rPr>
          <w:rFonts w:ascii="Verdana" w:hAnsi="Verdana" w:cstheme="minorHAnsi"/>
          <w:caps w:val="0"/>
          <w:kern w:val="0"/>
          <w:sz w:val="20"/>
          <w:lang w:val="pl-PL"/>
        </w:rPr>
        <w:t>TERMIN WYKONANIA ZAMÓWIENIA</w:t>
      </w:r>
      <w:bookmarkStart w:id="122" w:name="_Toc122344745"/>
      <w:bookmarkEnd w:id="121"/>
    </w:p>
    <w:p w14:paraId="65D4A6CA" w14:textId="447B0724" w:rsidR="00E90787" w:rsidRPr="0032303E" w:rsidRDefault="000B47DF" w:rsidP="009F4C11">
      <w:pPr>
        <w:pStyle w:val="Nagwek1"/>
        <w:keepNext w:val="0"/>
        <w:keepLines w:val="0"/>
        <w:numPr>
          <w:ilvl w:val="1"/>
          <w:numId w:val="21"/>
        </w:numPr>
        <w:suppressAutoHyphens/>
        <w:spacing w:before="120" w:after="120" w:line="240" w:lineRule="auto"/>
        <w:ind w:left="426" w:right="-284" w:hanging="710"/>
        <w:rPr>
          <w:rFonts w:ascii="Verdana" w:hAnsi="Verdana" w:cstheme="minorHAnsi"/>
          <w:caps w:val="0"/>
          <w:sz w:val="20"/>
        </w:rPr>
      </w:pPr>
      <w:r w:rsidRPr="0032303E">
        <w:rPr>
          <w:rFonts w:ascii="Verdana" w:hAnsi="Verdana" w:cstheme="minorHAnsi"/>
          <w:b w:val="0"/>
          <w:caps w:val="0"/>
          <w:sz w:val="20"/>
          <w:lang w:val="pl-PL"/>
        </w:rPr>
        <w:t>Wymagany termin realizacji zamówienia –</w:t>
      </w:r>
      <w:bookmarkEnd w:id="122"/>
      <w:r w:rsidR="0032303E" w:rsidRPr="0032303E">
        <w:rPr>
          <w:rFonts w:ascii="Verdana" w:hAnsi="Verdana" w:cstheme="minorHAnsi"/>
          <w:b w:val="0"/>
          <w:caps w:val="0"/>
          <w:sz w:val="20"/>
          <w:lang w:val="pl-PL"/>
        </w:rPr>
        <w:t xml:space="preserve"> Umowa zostanie zawarta </w:t>
      </w:r>
      <w:r w:rsidR="0032303E" w:rsidRPr="006B70C7">
        <w:rPr>
          <w:rFonts w:ascii="Verdana" w:hAnsi="Verdana" w:cstheme="minorHAnsi"/>
          <w:caps w:val="0"/>
          <w:sz w:val="20"/>
          <w:lang w:val="pl-PL"/>
        </w:rPr>
        <w:t>od Daty Wejścia w Życie</w:t>
      </w:r>
      <w:r w:rsidR="00B44E7B">
        <w:rPr>
          <w:rFonts w:ascii="Verdana" w:hAnsi="Verdana" w:cstheme="minorHAnsi"/>
          <w:b w:val="0"/>
          <w:caps w:val="0"/>
          <w:sz w:val="20"/>
          <w:lang w:val="pl-PL"/>
        </w:rPr>
        <w:t xml:space="preserve"> </w:t>
      </w:r>
      <w:r w:rsidR="00B44E7B" w:rsidRPr="00B44E7B">
        <w:rPr>
          <w:rFonts w:ascii="Verdana" w:hAnsi="Verdana" w:cstheme="minorHAnsi"/>
          <w:b w:val="0"/>
          <w:caps w:val="0"/>
          <w:sz w:val="20"/>
          <w:lang w:val="pl-PL"/>
        </w:rPr>
        <w:t xml:space="preserve">(który to termin został zdefiniowany w Projekcie Umowy, stanowiącym Załącznik nr 2 do SWZ) </w:t>
      </w:r>
      <w:r w:rsidR="0032303E" w:rsidRPr="0032303E">
        <w:rPr>
          <w:rFonts w:ascii="Verdana" w:hAnsi="Verdana" w:cstheme="minorHAnsi"/>
          <w:b w:val="0"/>
          <w:caps w:val="0"/>
          <w:sz w:val="20"/>
          <w:lang w:val="pl-PL"/>
        </w:rPr>
        <w:t xml:space="preserve"> </w:t>
      </w:r>
      <w:r w:rsidR="0032303E" w:rsidRPr="006B70C7">
        <w:rPr>
          <w:rFonts w:ascii="Verdana" w:hAnsi="Verdana" w:cstheme="minorHAnsi"/>
          <w:caps w:val="0"/>
          <w:sz w:val="20"/>
          <w:lang w:val="pl-PL"/>
        </w:rPr>
        <w:t>do 31.12.202</w:t>
      </w:r>
      <w:r w:rsidR="0020196B">
        <w:rPr>
          <w:rFonts w:ascii="Verdana" w:hAnsi="Verdana" w:cstheme="minorHAnsi"/>
          <w:caps w:val="0"/>
          <w:sz w:val="20"/>
          <w:lang w:val="pl-PL"/>
        </w:rPr>
        <w:t>7</w:t>
      </w:r>
      <w:r w:rsidR="0032303E" w:rsidRPr="006B70C7">
        <w:rPr>
          <w:rFonts w:ascii="Verdana" w:hAnsi="Verdana" w:cstheme="minorHAnsi"/>
          <w:caps w:val="0"/>
          <w:sz w:val="20"/>
          <w:lang w:val="pl-PL"/>
        </w:rPr>
        <w:t xml:space="preserve"> r. </w:t>
      </w:r>
    </w:p>
    <w:p w14:paraId="2E004852" w14:textId="370D9A54"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32303E">
        <w:rPr>
          <w:rFonts w:ascii="Verdana" w:eastAsia="Calibri" w:hAnsi="Verdana" w:cstheme="minorHAnsi"/>
          <w:sz w:val="20"/>
        </w:rPr>
        <w:t xml:space="preserve">Postanowienia szczegółowe w zakresie zasad i terminów realizacji poszczególnych </w:t>
      </w:r>
      <w:r w:rsidR="00532A19" w:rsidRPr="0032303E">
        <w:rPr>
          <w:rFonts w:ascii="Verdana" w:eastAsia="Calibri" w:hAnsi="Verdana" w:cstheme="minorHAnsi"/>
          <w:sz w:val="20"/>
        </w:rPr>
        <w:t>etapów/</w:t>
      </w:r>
      <w:r w:rsidR="00FF326B" w:rsidRPr="0032303E">
        <w:rPr>
          <w:rFonts w:ascii="Verdana" w:eastAsia="Calibri" w:hAnsi="Verdana" w:cstheme="minorHAnsi"/>
          <w:sz w:val="20"/>
        </w:rPr>
        <w:t>prac</w:t>
      </w:r>
      <w:r w:rsidRPr="002A6CA3">
        <w:rPr>
          <w:rFonts w:ascii="Verdana" w:eastAsia="Calibri" w:hAnsi="Verdana" w:cstheme="minorHAnsi"/>
          <w:sz w:val="20"/>
        </w:rPr>
        <w:t xml:space="preserve"> w ramach wykonania przedmiotu Zamówienia określa Projekt Umowy, którego wzór stanowi Załącznik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2CEB5BAA" w14:textId="602D64E3" w:rsidR="000F0C0E" w:rsidRPr="002201C3" w:rsidRDefault="000B47DF" w:rsidP="002201C3">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3" w:name="_Toc122344746"/>
      <w:r w:rsidRPr="002A6CA3">
        <w:rPr>
          <w:rFonts w:ascii="Verdana" w:eastAsia="Calibri" w:hAnsi="Verdana" w:cstheme="minorHAnsi"/>
          <w:caps w:val="0"/>
          <w:kern w:val="0"/>
          <w:sz w:val="20"/>
          <w:lang w:val="pl-PL"/>
        </w:rPr>
        <w:t>WIZJA LOKALNA</w:t>
      </w:r>
      <w:bookmarkEnd w:id="123"/>
      <w:r w:rsidR="002201C3" w:rsidRPr="002201C3">
        <w:rPr>
          <w:rFonts w:ascii="Verdana" w:hAnsi="Verdana" w:cstheme="minorHAnsi"/>
          <w:sz w:val="20"/>
          <w:highlight w:val="cyan"/>
        </w:rPr>
        <w:t xml:space="preserve"> </w:t>
      </w:r>
    </w:p>
    <w:p w14:paraId="14AC0CB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3ACD521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5C284E37" w14:textId="7D7DE985" w:rsidR="000D21E1" w:rsidRPr="00CF3D2D" w:rsidRDefault="00671D17" w:rsidP="006D28BA">
      <w:pPr>
        <w:pStyle w:val="Tekstpodstawowy"/>
        <w:numPr>
          <w:ilvl w:val="1"/>
          <w:numId w:val="44"/>
        </w:numPr>
        <w:spacing w:after="0" w:line="264" w:lineRule="auto"/>
        <w:ind w:left="426" w:right="-284" w:hanging="710"/>
        <w:rPr>
          <w:rFonts w:ascii="Verdana" w:hAnsi="Verdana" w:cstheme="minorHAnsi"/>
          <w:b/>
          <w:sz w:val="20"/>
        </w:rPr>
      </w:pPr>
      <w:bookmarkStart w:id="124" w:name="_Toc51166117"/>
      <w:r w:rsidRPr="00CF3D2D">
        <w:rPr>
          <w:rFonts w:ascii="Verdana" w:hAnsi="Verdana" w:cstheme="minorHAnsi"/>
          <w:b/>
          <w:sz w:val="20"/>
        </w:rPr>
        <w:t>Wykonawca może odbyć wizję lokalną</w:t>
      </w:r>
      <w:r w:rsidRPr="00CF3D2D">
        <w:rPr>
          <w:rFonts w:ascii="Verdana" w:hAnsi="Verdana" w:cstheme="minorHAnsi"/>
          <w:sz w:val="20"/>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4"/>
    </w:p>
    <w:p w14:paraId="114D7C6F" w14:textId="5AE55DD2" w:rsidR="000D21E1" w:rsidRPr="00CF3D2D" w:rsidRDefault="00671D17" w:rsidP="006D28BA">
      <w:pPr>
        <w:pStyle w:val="Tekstpodstawowy"/>
        <w:numPr>
          <w:ilvl w:val="1"/>
          <w:numId w:val="44"/>
        </w:numPr>
        <w:spacing w:after="0" w:line="264" w:lineRule="auto"/>
        <w:ind w:left="425" w:right="-284" w:hanging="709"/>
        <w:rPr>
          <w:rFonts w:ascii="Verdana" w:hAnsi="Verdana" w:cstheme="minorHAnsi"/>
          <w:b/>
          <w:sz w:val="20"/>
        </w:rPr>
      </w:pPr>
      <w:r w:rsidRPr="00CF3D2D">
        <w:rPr>
          <w:rFonts w:ascii="Verdana" w:hAnsi="Verdana" w:cstheme="minorHAnsi"/>
          <w:sz w:val="20"/>
        </w:rPr>
        <w:t>W przypadku opisanym w pkt 11.1 SWZ, wizja lokalna na prośbę Wykonawcy zgłoszoną za pośrednictwem Systemu Zakupowego GK PGE w zakładce „Pytania/odpowiedzi”, zostanie przeprowadzona</w:t>
      </w:r>
      <w:r w:rsidRPr="00CF3D2D">
        <w:rPr>
          <w:rFonts w:ascii="Verdana" w:hAnsi="Verdana" w:cstheme="minorHAnsi"/>
          <w:sz w:val="20"/>
        </w:rPr>
        <w:br/>
        <w:t>w terminie ustalonym przez Zamawiającego odrębnie, o czym wszyscy potencjalni Wykonawcy zostaną poinformowani za pośrednictwem Systemu Zakupowego GK PGE</w:t>
      </w:r>
      <w:r w:rsidR="000F0C0E" w:rsidRPr="00CF3D2D">
        <w:rPr>
          <w:rFonts w:ascii="Verdana" w:hAnsi="Verdana" w:cstheme="minorHAnsi"/>
          <w:sz w:val="20"/>
        </w:rPr>
        <w:t>.</w:t>
      </w:r>
    </w:p>
    <w:p w14:paraId="64AB69BE" w14:textId="77777777" w:rsidR="000F0C0E" w:rsidRPr="00CF3D2D" w:rsidRDefault="000F0C0E" w:rsidP="006D28BA">
      <w:pPr>
        <w:pStyle w:val="Tekstpodstawowy"/>
        <w:numPr>
          <w:ilvl w:val="1"/>
          <w:numId w:val="44"/>
        </w:numPr>
        <w:spacing w:after="0" w:line="264" w:lineRule="auto"/>
        <w:ind w:left="425" w:right="-284" w:hanging="709"/>
        <w:rPr>
          <w:rFonts w:ascii="Verdana" w:hAnsi="Verdana" w:cstheme="minorHAnsi"/>
          <w:b/>
          <w:sz w:val="20"/>
        </w:rPr>
      </w:pPr>
      <w:r w:rsidRPr="00CF3D2D">
        <w:rPr>
          <w:rFonts w:ascii="Verdana" w:eastAsia="Calibri" w:hAnsi="Verdana" w:cstheme="minorHAnsi"/>
          <w:sz w:val="20"/>
        </w:rPr>
        <w:t xml:space="preserve">Szczegółowe informacje dotyczące zasad i przebiegu </w:t>
      </w:r>
      <w:r w:rsidR="00E854E5" w:rsidRPr="00CF3D2D">
        <w:rPr>
          <w:rFonts w:ascii="Verdana" w:eastAsia="Calibri" w:hAnsi="Verdana" w:cstheme="minorHAnsi"/>
          <w:sz w:val="20"/>
        </w:rPr>
        <w:t xml:space="preserve">ewentualnej </w:t>
      </w:r>
      <w:r w:rsidRPr="00CF3D2D">
        <w:rPr>
          <w:rFonts w:ascii="Verdana" w:eastAsia="Calibri" w:hAnsi="Verdana" w:cstheme="minorHAnsi"/>
          <w:sz w:val="20"/>
        </w:rPr>
        <w:t xml:space="preserve">wizji lokalnej: </w:t>
      </w:r>
    </w:p>
    <w:p w14:paraId="7E390D46" w14:textId="77777777" w:rsidR="00C47332" w:rsidRPr="00CF3D2D" w:rsidRDefault="00C47332" w:rsidP="00980BFF">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5D772163" w14:textId="77777777" w:rsidR="00C47332" w:rsidRPr="00CF3D2D" w:rsidRDefault="00C47332" w:rsidP="00980BFF">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084A87C8" w14:textId="77777777" w:rsidR="00C47332" w:rsidRPr="00CF3D2D" w:rsidRDefault="00C47332" w:rsidP="00980BFF">
      <w:pPr>
        <w:pStyle w:val="Akapitzlist"/>
        <w:numPr>
          <w:ilvl w:val="1"/>
          <w:numId w:val="45"/>
        </w:numPr>
        <w:spacing w:before="120" w:after="120" w:line="240" w:lineRule="auto"/>
        <w:ind w:right="-284"/>
        <w:contextualSpacing w:val="0"/>
        <w:rPr>
          <w:rFonts w:ascii="Verdana" w:eastAsia="Calibri" w:hAnsi="Verdana" w:cstheme="minorHAnsi"/>
          <w:vanish/>
          <w:sz w:val="20"/>
        </w:rPr>
      </w:pPr>
    </w:p>
    <w:p w14:paraId="1F047970" w14:textId="3E48C215" w:rsidR="000F0C0E" w:rsidRPr="00CF3D2D" w:rsidRDefault="000F0C0E" w:rsidP="006D28BA">
      <w:pPr>
        <w:pStyle w:val="Tekstpodstawowy"/>
        <w:numPr>
          <w:ilvl w:val="2"/>
          <w:numId w:val="45"/>
        </w:numPr>
        <w:spacing w:before="120" w:line="240" w:lineRule="auto"/>
        <w:ind w:left="1117" w:right="-284"/>
        <w:rPr>
          <w:rFonts w:ascii="Verdana" w:eastAsia="Calibri" w:hAnsi="Verdana" w:cstheme="minorHAnsi"/>
          <w:sz w:val="20"/>
        </w:rPr>
      </w:pPr>
      <w:r w:rsidRPr="00CF3D2D">
        <w:rPr>
          <w:rFonts w:ascii="Verdana" w:eastAsia="Calibri" w:hAnsi="Verdana" w:cstheme="minorHAnsi"/>
          <w:sz w:val="20"/>
        </w:rPr>
        <w:t xml:space="preserve">Koszty wizji lokalnej ponosi samodzielnie Wykonawca.  </w:t>
      </w:r>
    </w:p>
    <w:p w14:paraId="09B3883F" w14:textId="5C8CD9C1" w:rsidR="000F0C0E" w:rsidRPr="00CF3D2D" w:rsidRDefault="000F0C0E" w:rsidP="006D28BA">
      <w:pPr>
        <w:pStyle w:val="Tekstpodstawowy"/>
        <w:numPr>
          <w:ilvl w:val="2"/>
          <w:numId w:val="45"/>
        </w:numPr>
        <w:spacing w:before="120" w:line="240" w:lineRule="auto"/>
        <w:ind w:left="1276" w:right="-284" w:hanging="879"/>
        <w:rPr>
          <w:rFonts w:ascii="Verdana" w:eastAsia="Calibri" w:hAnsi="Verdana" w:cstheme="minorHAnsi"/>
          <w:sz w:val="20"/>
        </w:rPr>
      </w:pPr>
      <w:r w:rsidRPr="00CF3D2D">
        <w:rPr>
          <w:rFonts w:ascii="Verdana" w:eastAsia="Calibri" w:hAnsi="Verdana" w:cstheme="minorHAnsi"/>
          <w:sz w:val="20"/>
        </w:rPr>
        <w:lastRenderedPageBreak/>
        <w:t xml:space="preserve">Zamawiający zapewni przedstawicielom Wykonawcy wejście na teren, gdzie wykonywany ma być przedmiot </w:t>
      </w:r>
      <w:r w:rsidR="00D91907" w:rsidRPr="00CF3D2D">
        <w:rPr>
          <w:rFonts w:ascii="Verdana" w:eastAsia="Calibri" w:hAnsi="Verdana" w:cstheme="minorHAnsi"/>
          <w:sz w:val="20"/>
        </w:rPr>
        <w:t>Zamówienia</w:t>
      </w:r>
      <w:r w:rsidRPr="00CF3D2D">
        <w:rPr>
          <w:rFonts w:ascii="Verdana" w:eastAsia="Calibri" w:hAnsi="Verdana" w:cstheme="minorHAnsi"/>
          <w:sz w:val="20"/>
        </w:rPr>
        <w:t>, z tym, że Wykonawca po</w:t>
      </w:r>
      <w:r w:rsidR="009273F4" w:rsidRPr="00CF3D2D">
        <w:rPr>
          <w:rFonts w:ascii="Verdana" w:eastAsia="Calibri" w:hAnsi="Verdana" w:cstheme="minorHAnsi"/>
          <w:sz w:val="20"/>
        </w:rPr>
        <w:t>nosi wszelką odpowiedzialność w </w:t>
      </w:r>
      <w:r w:rsidRPr="00CF3D2D">
        <w:rPr>
          <w:rFonts w:ascii="Verdana" w:eastAsia="Calibri" w:hAnsi="Verdana" w:cstheme="minorHAnsi"/>
          <w:sz w:val="20"/>
        </w:rPr>
        <w:t>odniesieniu do takiej wizyty, w szczególności konsekwencje śmierci lub zranienia, strat lub szkód majątkowych oraz wszelkich innych strat, szkód i wydatków poniesionych jako następstwo takiej wizji.</w:t>
      </w:r>
    </w:p>
    <w:p w14:paraId="477E8219" w14:textId="1DBE9AA3" w:rsidR="000F0C0E" w:rsidRPr="00CF3D2D" w:rsidRDefault="000F0C0E" w:rsidP="006D28BA">
      <w:pPr>
        <w:pStyle w:val="Tekstpodstawowy"/>
        <w:numPr>
          <w:ilvl w:val="2"/>
          <w:numId w:val="45"/>
        </w:numPr>
        <w:spacing w:before="120" w:line="240" w:lineRule="auto"/>
        <w:ind w:left="1276" w:right="-284" w:hanging="879"/>
        <w:rPr>
          <w:rFonts w:ascii="Verdana" w:eastAsia="Calibri" w:hAnsi="Verdana" w:cstheme="minorHAnsi"/>
          <w:sz w:val="20"/>
        </w:rPr>
      </w:pPr>
      <w:r w:rsidRPr="00CF3D2D">
        <w:rPr>
          <w:rFonts w:ascii="Verdana" w:eastAsia="Calibri" w:hAnsi="Verdana" w:cstheme="minorHAnsi"/>
          <w:sz w:val="20"/>
        </w:rPr>
        <w:t xml:space="preserve">Osobą odpowiedzialną za przeprowadzenie wizji lokalnej będzie: </w:t>
      </w:r>
      <w:r w:rsidR="00CF3D2D" w:rsidRPr="00CF3D2D">
        <w:rPr>
          <w:rFonts w:ascii="Verdana" w:eastAsia="Calibri" w:hAnsi="Verdana" w:cstheme="minorHAnsi"/>
          <w:sz w:val="20"/>
        </w:rPr>
        <w:t xml:space="preserve">Daniel Szwajkowski, tel. </w:t>
      </w:r>
      <w:r w:rsidR="00CF3D2D" w:rsidRPr="00CF3D2D">
        <w:rPr>
          <w:rFonts w:ascii="Verdana" w:hAnsi="Verdana" w:cs="CIDFont+F1"/>
          <w:sz w:val="20"/>
          <w:lang w:eastAsia="pl-PL"/>
        </w:rPr>
        <w:t xml:space="preserve">+48 95 73 34 059; email: </w:t>
      </w:r>
      <w:hyperlink r:id="rId23" w:history="1">
        <w:r w:rsidR="00F40742" w:rsidRPr="00D54765">
          <w:rPr>
            <w:rStyle w:val="Hipercze"/>
            <w:rFonts w:ascii="Verdana" w:hAnsi="Verdana" w:cs="CIDFont+F1"/>
            <w:sz w:val="20"/>
            <w:lang w:eastAsia="pl-PL"/>
          </w:rPr>
          <w:t>daniel.szwajkowski@gkpge.pl</w:t>
        </w:r>
      </w:hyperlink>
      <w:r w:rsidR="00F40742">
        <w:rPr>
          <w:rFonts w:ascii="Verdana" w:hAnsi="Verdana" w:cs="CIDFont+F1"/>
          <w:sz w:val="20"/>
          <w:lang w:eastAsia="pl-PL"/>
        </w:rPr>
        <w:t xml:space="preserve"> </w:t>
      </w:r>
    </w:p>
    <w:p w14:paraId="5B51CF2C" w14:textId="77777777" w:rsidR="000F0C0E" w:rsidRPr="00CF3D2D" w:rsidRDefault="000F0C0E" w:rsidP="006D28BA">
      <w:pPr>
        <w:pStyle w:val="Tekstpodstawowy"/>
        <w:numPr>
          <w:ilvl w:val="2"/>
          <w:numId w:val="45"/>
        </w:numPr>
        <w:spacing w:before="120" w:line="240" w:lineRule="auto"/>
        <w:ind w:left="1276" w:right="-284" w:hanging="879"/>
        <w:rPr>
          <w:rFonts w:ascii="Verdana" w:eastAsia="Calibri" w:hAnsi="Verdana" w:cstheme="minorHAnsi"/>
          <w:sz w:val="20"/>
        </w:rPr>
      </w:pPr>
      <w:r w:rsidRPr="00CF3D2D">
        <w:rPr>
          <w:rFonts w:ascii="Verdana" w:eastAsia="Calibri" w:hAnsi="Verdana" w:cstheme="minorHAnsi"/>
          <w:sz w:val="20"/>
        </w:rPr>
        <w:t>Osoby uczestniczące w wizji lokalnej muszą posiadać odpowiednie ubranie robocze oraz wyposażenie BHP tzn. :</w:t>
      </w:r>
    </w:p>
    <w:p w14:paraId="6C85BFDF" w14:textId="77777777" w:rsidR="000F0C0E" w:rsidRPr="00CF3D2D"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CF3D2D">
        <w:rPr>
          <w:rFonts w:ascii="Verdana" w:hAnsi="Verdana" w:cstheme="minorHAnsi"/>
          <w:iCs/>
          <w:sz w:val="20"/>
          <w:szCs w:val="20"/>
        </w:rPr>
        <w:t>hełm przemysłowy,</w:t>
      </w:r>
    </w:p>
    <w:p w14:paraId="621EB5A3" w14:textId="77777777" w:rsidR="000F0C0E" w:rsidRPr="00CF3D2D"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CF3D2D">
        <w:rPr>
          <w:rFonts w:ascii="Verdana" w:hAnsi="Verdana" w:cstheme="minorHAnsi"/>
          <w:iCs/>
          <w:sz w:val="20"/>
          <w:szCs w:val="20"/>
        </w:rPr>
        <w:t>spodnie robocze lub kombinezon roboczy,</w:t>
      </w:r>
    </w:p>
    <w:p w14:paraId="4F2B1025" w14:textId="0C3FF827" w:rsidR="000F0C0E" w:rsidRPr="00CF3D2D"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CF3D2D">
        <w:rPr>
          <w:rFonts w:ascii="Verdana" w:hAnsi="Verdana" w:cstheme="minorHAnsi"/>
          <w:iCs/>
          <w:sz w:val="20"/>
          <w:szCs w:val="20"/>
        </w:rPr>
        <w:t>bluz</w:t>
      </w:r>
      <w:r w:rsidR="00671D17" w:rsidRPr="00CF3D2D">
        <w:rPr>
          <w:rFonts w:ascii="Verdana" w:hAnsi="Verdana" w:cstheme="minorHAnsi"/>
          <w:iCs/>
          <w:sz w:val="20"/>
          <w:szCs w:val="20"/>
        </w:rPr>
        <w:t>ę</w:t>
      </w:r>
      <w:r w:rsidRPr="00CF3D2D">
        <w:rPr>
          <w:rFonts w:ascii="Verdana" w:hAnsi="Verdana" w:cstheme="minorHAnsi"/>
          <w:iCs/>
          <w:sz w:val="20"/>
          <w:szCs w:val="20"/>
        </w:rPr>
        <w:t xml:space="preserve"> robocz</w:t>
      </w:r>
      <w:r w:rsidR="00671D17" w:rsidRPr="00CF3D2D">
        <w:rPr>
          <w:rFonts w:ascii="Verdana" w:hAnsi="Verdana" w:cstheme="minorHAnsi"/>
          <w:iCs/>
          <w:sz w:val="20"/>
          <w:szCs w:val="20"/>
        </w:rPr>
        <w:t>ę</w:t>
      </w:r>
      <w:r w:rsidRPr="00CF3D2D">
        <w:rPr>
          <w:rFonts w:ascii="Verdana" w:hAnsi="Verdana" w:cstheme="minorHAnsi"/>
          <w:iCs/>
          <w:sz w:val="20"/>
          <w:szCs w:val="20"/>
        </w:rPr>
        <w:t>,</w:t>
      </w:r>
    </w:p>
    <w:p w14:paraId="421744CA" w14:textId="77777777" w:rsidR="000F0C0E" w:rsidRPr="00CF3D2D"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CF3D2D">
        <w:rPr>
          <w:rFonts w:ascii="Verdana" w:hAnsi="Verdana" w:cstheme="minorHAnsi"/>
          <w:iCs/>
          <w:sz w:val="20"/>
          <w:szCs w:val="20"/>
        </w:rPr>
        <w:t>obuwie bezpieczne,</w:t>
      </w:r>
    </w:p>
    <w:p w14:paraId="11B6E210" w14:textId="486B2A84" w:rsidR="000F0C0E" w:rsidRPr="00CF3D2D"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CF3D2D">
        <w:rPr>
          <w:rFonts w:ascii="Verdana" w:hAnsi="Verdana" w:cstheme="minorHAnsi"/>
          <w:iCs/>
          <w:sz w:val="20"/>
          <w:szCs w:val="20"/>
        </w:rPr>
        <w:t>kamizelk</w:t>
      </w:r>
      <w:r w:rsidR="00671D17" w:rsidRPr="00CF3D2D">
        <w:rPr>
          <w:rFonts w:ascii="Verdana" w:hAnsi="Verdana" w:cstheme="minorHAnsi"/>
          <w:iCs/>
          <w:sz w:val="20"/>
          <w:szCs w:val="20"/>
        </w:rPr>
        <w:t>ę</w:t>
      </w:r>
      <w:r w:rsidRPr="00CF3D2D">
        <w:rPr>
          <w:rFonts w:ascii="Verdana" w:hAnsi="Verdana" w:cstheme="minorHAnsi"/>
          <w:iCs/>
          <w:sz w:val="20"/>
          <w:szCs w:val="20"/>
        </w:rPr>
        <w:t xml:space="preserve"> odblaskow</w:t>
      </w:r>
      <w:r w:rsidR="00671D17" w:rsidRPr="00CF3D2D">
        <w:rPr>
          <w:rFonts w:ascii="Verdana" w:hAnsi="Verdana" w:cstheme="minorHAnsi"/>
          <w:iCs/>
          <w:sz w:val="20"/>
          <w:szCs w:val="20"/>
        </w:rPr>
        <w:t>ą</w:t>
      </w:r>
      <w:r w:rsidRPr="00CF3D2D">
        <w:rPr>
          <w:rFonts w:ascii="Verdana" w:hAnsi="Verdana" w:cstheme="minorHAnsi"/>
          <w:iCs/>
          <w:sz w:val="20"/>
          <w:szCs w:val="20"/>
        </w:rPr>
        <w:t xml:space="preserve"> lub odzież z elementami odblaskowymi,</w:t>
      </w:r>
    </w:p>
    <w:p w14:paraId="300B29C6" w14:textId="77777777" w:rsidR="000F0C0E" w:rsidRPr="00CF3D2D"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CF3D2D">
        <w:rPr>
          <w:rFonts w:ascii="Verdana" w:hAnsi="Verdana" w:cstheme="minorHAnsi"/>
          <w:iCs/>
          <w:sz w:val="20"/>
          <w:szCs w:val="20"/>
        </w:rPr>
        <w:t>okulary ochronne,</w:t>
      </w:r>
    </w:p>
    <w:p w14:paraId="374E5FFB" w14:textId="77777777" w:rsidR="000F0C0E" w:rsidRPr="00CF3D2D"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CF3D2D">
        <w:rPr>
          <w:rFonts w:ascii="Verdana" w:hAnsi="Verdana" w:cstheme="minorHAnsi"/>
          <w:iCs/>
          <w:sz w:val="20"/>
          <w:szCs w:val="20"/>
        </w:rPr>
        <w:t>maski przeciwpyłowe,</w:t>
      </w:r>
    </w:p>
    <w:p w14:paraId="54C4EBDC" w14:textId="77777777" w:rsidR="000F0C0E" w:rsidRPr="00CF3D2D"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CF3D2D">
        <w:rPr>
          <w:rFonts w:ascii="Verdana" w:hAnsi="Verdana" w:cstheme="minorHAnsi"/>
          <w:iCs/>
          <w:sz w:val="20"/>
          <w:szCs w:val="20"/>
        </w:rPr>
        <w:t>ochronniki słuchu.</w:t>
      </w:r>
    </w:p>
    <w:p w14:paraId="2199424C" w14:textId="77777777" w:rsidR="000F0C0E" w:rsidRPr="00CF3D2D" w:rsidRDefault="000F0C0E" w:rsidP="00156F3E">
      <w:pPr>
        <w:pStyle w:val="Nagwek3"/>
        <w:widowControl w:val="0"/>
        <w:suppressAutoHyphens/>
        <w:ind w:left="426"/>
        <w:rPr>
          <w:rFonts w:ascii="Verdana" w:hAnsi="Verdana" w:cstheme="minorHAnsi"/>
          <w:b/>
          <w:iCs/>
          <w:sz w:val="20"/>
        </w:rPr>
      </w:pPr>
      <w:bookmarkStart w:id="125" w:name="_Toc122344749"/>
      <w:r w:rsidRPr="00CF3D2D">
        <w:rPr>
          <w:rFonts w:ascii="Verdana" w:hAnsi="Verdana" w:cstheme="minorHAnsi"/>
          <w:b/>
          <w:iCs/>
          <w:sz w:val="20"/>
        </w:rPr>
        <w:t>Osoby nieposiadające ww. elementów ubrań i wyposażenia BHP nie zostaną dopuszczone do udziału w wizji lokalnej.</w:t>
      </w:r>
      <w:bookmarkEnd w:id="125"/>
    </w:p>
    <w:p w14:paraId="0F911C41" w14:textId="71264D45" w:rsidR="000F0C0E" w:rsidRPr="008E0D7E" w:rsidRDefault="000F0C0E" w:rsidP="006D28BA">
      <w:pPr>
        <w:pStyle w:val="Tekstpodstawowy"/>
        <w:numPr>
          <w:ilvl w:val="1"/>
          <w:numId w:val="45"/>
        </w:numPr>
        <w:spacing w:before="120" w:line="240" w:lineRule="auto"/>
        <w:ind w:left="425" w:right="-284" w:hanging="709"/>
        <w:rPr>
          <w:rFonts w:ascii="Verdana" w:hAnsi="Verdana" w:cstheme="minorHAnsi"/>
          <w:b/>
          <w:sz w:val="20"/>
        </w:rPr>
      </w:pPr>
      <w:r w:rsidRPr="00CF3D2D">
        <w:rPr>
          <w:rFonts w:ascii="Verdana" w:hAnsi="Verdana" w:cstheme="minorHAnsi"/>
          <w:b/>
          <w:sz w:val="20"/>
        </w:rPr>
        <w:t xml:space="preserve">Podczas wizji lokalnej nie będą udzielane przez przedstawicieli Zamawiającego </w:t>
      </w:r>
      <w:r w:rsidRPr="008E0D7E">
        <w:rPr>
          <w:rFonts w:ascii="Verdana" w:hAnsi="Verdana" w:cstheme="minorHAnsi"/>
          <w:b/>
          <w:sz w:val="20"/>
        </w:rPr>
        <w:t>odpowiedzi n</w:t>
      </w:r>
      <w:r w:rsidR="00B86461" w:rsidRPr="008E0D7E">
        <w:rPr>
          <w:rFonts w:ascii="Verdana" w:hAnsi="Verdana" w:cstheme="minorHAnsi"/>
          <w:b/>
          <w:sz w:val="20"/>
        </w:rPr>
        <w:t>a pytania dotyczące przedmiotu Z</w:t>
      </w:r>
      <w:r w:rsidRPr="008E0D7E">
        <w:rPr>
          <w:rFonts w:ascii="Verdana" w:hAnsi="Verdana" w:cstheme="minorHAnsi"/>
          <w:b/>
          <w:sz w:val="20"/>
        </w:rPr>
        <w:t xml:space="preserve">amówienia lub </w:t>
      </w:r>
      <w:r w:rsidR="00904E94" w:rsidRPr="008E0D7E">
        <w:rPr>
          <w:rFonts w:ascii="Verdana" w:hAnsi="Verdana" w:cstheme="minorHAnsi"/>
          <w:b/>
          <w:sz w:val="20"/>
        </w:rPr>
        <w:t>SWZ</w:t>
      </w:r>
      <w:r w:rsidRPr="008E0D7E">
        <w:rPr>
          <w:rFonts w:ascii="Verdana" w:hAnsi="Verdana" w:cstheme="minorHAnsi"/>
          <w:b/>
          <w:sz w:val="20"/>
        </w:rPr>
        <w:t xml:space="preserve">. </w:t>
      </w:r>
      <w:r w:rsidRPr="008E0D7E">
        <w:rPr>
          <w:rFonts w:ascii="Verdana" w:hAnsi="Verdana" w:cstheme="minorHAnsi"/>
          <w:sz w:val="20"/>
        </w:rPr>
        <w:t>Pytania takie należy kierować</w:t>
      </w:r>
      <w:r w:rsidRPr="008E0D7E">
        <w:rPr>
          <w:rFonts w:ascii="Verdana" w:hAnsi="Verdana" w:cstheme="minorHAnsi"/>
          <w:b/>
          <w:sz w:val="20"/>
        </w:rPr>
        <w:t xml:space="preserve"> </w:t>
      </w:r>
      <w:r w:rsidRPr="008E0D7E">
        <w:rPr>
          <w:rFonts w:ascii="Verdana" w:hAnsi="Verdana" w:cstheme="minorHAnsi"/>
          <w:sz w:val="20"/>
        </w:rPr>
        <w:t xml:space="preserve">za pośrednictwem Systemu Zakupowego </w:t>
      </w:r>
      <w:r w:rsidR="008D14F9" w:rsidRPr="008E0D7E">
        <w:rPr>
          <w:rFonts w:ascii="Verdana" w:hAnsi="Verdana" w:cstheme="minorHAnsi"/>
          <w:sz w:val="20"/>
        </w:rPr>
        <w:t>GK PGE</w:t>
      </w:r>
      <w:r w:rsidRPr="008E0D7E">
        <w:rPr>
          <w:rFonts w:ascii="Verdana" w:hAnsi="Verdana" w:cstheme="minorHAnsi"/>
          <w:sz w:val="20"/>
        </w:rPr>
        <w:t xml:space="preserve"> w zakładce „Pytania/</w:t>
      </w:r>
      <w:r w:rsidR="00E94AFE" w:rsidRPr="008E0D7E">
        <w:rPr>
          <w:rFonts w:ascii="Verdana" w:hAnsi="Verdana" w:cstheme="minorHAnsi"/>
          <w:sz w:val="20"/>
        </w:rPr>
        <w:t>odpowiedzi</w:t>
      </w:r>
      <w:r w:rsidRPr="008E0D7E">
        <w:rPr>
          <w:rFonts w:ascii="Verdana" w:hAnsi="Verdana" w:cstheme="minorHAnsi"/>
          <w:sz w:val="20"/>
        </w:rPr>
        <w:t>”.</w:t>
      </w:r>
    </w:p>
    <w:p w14:paraId="04BDD6DC" w14:textId="77777777" w:rsidR="000D21E1" w:rsidRPr="008E0D7E" w:rsidRDefault="000D21E1" w:rsidP="000D21E1">
      <w:pPr>
        <w:spacing w:line="120" w:lineRule="auto"/>
        <w:rPr>
          <w:rFonts w:ascii="Verdana" w:hAnsi="Verdana"/>
          <w:b/>
          <w:sz w:val="20"/>
        </w:rPr>
      </w:pPr>
    </w:p>
    <w:p w14:paraId="0C30FB6A" w14:textId="77777777" w:rsidR="00C47332" w:rsidRPr="008E0D7E" w:rsidRDefault="00C47332" w:rsidP="00980BFF">
      <w:pPr>
        <w:pStyle w:val="Akapitzlist"/>
        <w:numPr>
          <w:ilvl w:val="0"/>
          <w:numId w:val="46"/>
        </w:numPr>
        <w:spacing w:line="264" w:lineRule="auto"/>
        <w:ind w:right="-284"/>
        <w:contextualSpacing w:val="0"/>
        <w:rPr>
          <w:rFonts w:ascii="Verdana" w:eastAsia="Calibri" w:hAnsi="Verdana" w:cstheme="minorHAnsi"/>
          <w:vanish/>
          <w:sz w:val="20"/>
        </w:rPr>
      </w:pPr>
    </w:p>
    <w:p w14:paraId="31FE3A29" w14:textId="77777777" w:rsidR="00C47332" w:rsidRPr="008E0D7E" w:rsidRDefault="00C47332" w:rsidP="00980BFF">
      <w:pPr>
        <w:pStyle w:val="Akapitzlist"/>
        <w:numPr>
          <w:ilvl w:val="0"/>
          <w:numId w:val="46"/>
        </w:numPr>
        <w:spacing w:line="264" w:lineRule="auto"/>
        <w:ind w:right="-284"/>
        <w:contextualSpacing w:val="0"/>
        <w:rPr>
          <w:rFonts w:ascii="Verdana" w:eastAsia="Calibri" w:hAnsi="Verdana" w:cstheme="minorHAnsi"/>
          <w:vanish/>
          <w:sz w:val="20"/>
        </w:rPr>
      </w:pPr>
    </w:p>
    <w:p w14:paraId="0D27E8A1" w14:textId="1E07AF7D" w:rsidR="00492F12" w:rsidRPr="008E0D7E" w:rsidRDefault="000B47DF" w:rsidP="002201C3">
      <w:pPr>
        <w:pStyle w:val="Nagwek1"/>
        <w:keepLines w:val="0"/>
        <w:numPr>
          <w:ilvl w:val="0"/>
          <w:numId w:val="42"/>
        </w:numPr>
        <w:shd w:val="clear" w:color="auto" w:fill="C6D9F1" w:themeFill="text2" w:themeFillTint="33"/>
        <w:spacing w:before="0" w:after="0" w:line="240" w:lineRule="auto"/>
        <w:ind w:left="284"/>
        <w:rPr>
          <w:rFonts w:ascii="Verdana" w:hAnsi="Verdana" w:cstheme="minorHAnsi"/>
          <w:sz w:val="20"/>
          <w:lang w:val="pl-PL"/>
        </w:rPr>
      </w:pPr>
      <w:bookmarkStart w:id="126" w:name="_Toc122344751"/>
      <w:r w:rsidRPr="008E0D7E">
        <w:rPr>
          <w:rFonts w:ascii="Verdana" w:eastAsia="Calibri" w:hAnsi="Verdana" w:cstheme="minorHAnsi"/>
          <w:caps w:val="0"/>
          <w:color w:val="000000"/>
          <w:kern w:val="0"/>
          <w:sz w:val="20"/>
          <w:lang w:val="pl-PL"/>
        </w:rPr>
        <w:t>PODWYKONAWCY</w:t>
      </w:r>
      <w:bookmarkEnd w:id="126"/>
    </w:p>
    <w:p w14:paraId="7E2E2EAE" w14:textId="376923E0" w:rsidR="000D21E1" w:rsidRPr="008E0D7E" w:rsidRDefault="000B47DF"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8E0D7E">
        <w:rPr>
          <w:rFonts w:ascii="Verdana" w:eastAsia="Calibri" w:hAnsi="Verdana" w:cstheme="minorHAnsi"/>
          <w:sz w:val="20"/>
        </w:rPr>
        <w:t xml:space="preserve">Zamawiający nie zastrzega obowiązku osobistego wykonania przez Wykonawcę </w:t>
      </w:r>
      <w:r w:rsidR="00212F9B" w:rsidRPr="008E0D7E">
        <w:rPr>
          <w:rFonts w:ascii="Verdana" w:eastAsia="Calibri" w:hAnsi="Verdana" w:cstheme="minorHAnsi"/>
          <w:sz w:val="20"/>
        </w:rPr>
        <w:t xml:space="preserve">kluczowych </w:t>
      </w:r>
      <w:r w:rsidR="006330BC" w:rsidRPr="008E0D7E">
        <w:rPr>
          <w:rFonts w:ascii="Verdana" w:eastAsia="Calibri" w:hAnsi="Verdana" w:cstheme="minorHAnsi"/>
          <w:sz w:val="20"/>
        </w:rPr>
        <w:t>zadań</w:t>
      </w:r>
      <w:r w:rsidRPr="008E0D7E">
        <w:rPr>
          <w:rFonts w:ascii="Verdana" w:eastAsia="Calibri" w:hAnsi="Verdana" w:cstheme="minorHAnsi"/>
          <w:sz w:val="20"/>
        </w:rPr>
        <w:t xml:space="preserve">. </w:t>
      </w:r>
    </w:p>
    <w:p w14:paraId="4CC1B7A8" w14:textId="146FBE4C" w:rsidR="000D21E1" w:rsidRPr="008E0D7E" w:rsidRDefault="008D14F9"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8E0D7E">
        <w:rPr>
          <w:rFonts w:ascii="Verdana" w:eastAsia="Calibri" w:hAnsi="Verdana" w:cstheme="minorHAnsi"/>
          <w:sz w:val="20"/>
        </w:rPr>
        <w:t>Wykonawca może powierzyć wykonanie części Przedm</w:t>
      </w:r>
      <w:r w:rsidR="009273F4" w:rsidRPr="008E0D7E">
        <w:rPr>
          <w:rFonts w:ascii="Verdana" w:eastAsia="Calibri" w:hAnsi="Verdana" w:cstheme="minorHAnsi"/>
          <w:sz w:val="20"/>
        </w:rPr>
        <w:t>iotu Zamówienia Podwykonawcy, z </w:t>
      </w:r>
      <w:r w:rsidRPr="008E0D7E">
        <w:rPr>
          <w:rFonts w:ascii="Verdana" w:eastAsia="Calibri" w:hAnsi="Verdana" w:cstheme="minorHAnsi"/>
          <w:sz w:val="20"/>
        </w:rPr>
        <w:t>zastrzeżeniem pkt 12.1 SWZ</w:t>
      </w:r>
      <w:r w:rsidR="00BC782E" w:rsidRPr="008E0D7E">
        <w:rPr>
          <w:rFonts w:ascii="Verdana" w:eastAsia="Calibri" w:hAnsi="Verdana" w:cstheme="minorHAnsi"/>
          <w:sz w:val="20"/>
        </w:rPr>
        <w:t>.</w:t>
      </w:r>
    </w:p>
    <w:p w14:paraId="3EAF77FB" w14:textId="7BB65379" w:rsidR="000D21E1" w:rsidRPr="008E0D7E" w:rsidRDefault="007338A1"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8E0D7E">
        <w:rPr>
          <w:rFonts w:ascii="Verdana" w:eastAsia="Calibri" w:hAnsi="Verdana" w:cstheme="minorHAnsi"/>
          <w:sz w:val="20"/>
        </w:rPr>
        <w:t xml:space="preserve">Zamawiający żąda wskazania przez Wykonawcę w </w:t>
      </w:r>
      <w:r w:rsidR="009E2E51" w:rsidRPr="008E0D7E">
        <w:rPr>
          <w:rFonts w:ascii="Verdana" w:eastAsia="Calibri" w:hAnsi="Verdana" w:cstheme="minorHAnsi"/>
          <w:sz w:val="20"/>
        </w:rPr>
        <w:t xml:space="preserve">Formularzu Oferty </w:t>
      </w:r>
      <w:r w:rsidRPr="008E0D7E">
        <w:rPr>
          <w:rFonts w:ascii="Verdana" w:eastAsia="Calibri" w:hAnsi="Verdana" w:cstheme="minorHAnsi"/>
          <w:sz w:val="20"/>
        </w:rPr>
        <w:t xml:space="preserve">części </w:t>
      </w:r>
      <w:r w:rsidR="009E2E51" w:rsidRPr="008E0D7E">
        <w:rPr>
          <w:rFonts w:ascii="Verdana" w:eastAsia="Calibri" w:hAnsi="Verdana" w:cstheme="minorHAnsi"/>
          <w:sz w:val="20"/>
        </w:rPr>
        <w:t>Przedmiotu Z</w:t>
      </w:r>
      <w:r w:rsidRPr="008E0D7E">
        <w:rPr>
          <w:rFonts w:ascii="Verdana" w:eastAsia="Calibri" w:hAnsi="Verdana" w:cstheme="minorHAnsi"/>
          <w:sz w:val="20"/>
        </w:rPr>
        <w:t>amówienia, których wykonanie zamierza powierzyć Podwykonawcom</w:t>
      </w:r>
      <w:r w:rsidR="00147310" w:rsidRPr="008E0D7E">
        <w:rPr>
          <w:rFonts w:ascii="Verdana" w:eastAsia="Calibri" w:hAnsi="Verdana" w:cstheme="minorHAnsi"/>
          <w:sz w:val="20"/>
        </w:rPr>
        <w:t>, oraz podania ewentualnych Podwykonawców, jeżeli są już znani</w:t>
      </w:r>
      <w:r w:rsidR="00BA3603" w:rsidRPr="008E0D7E">
        <w:rPr>
          <w:rFonts w:ascii="Verdana" w:eastAsia="Calibri" w:hAnsi="Verdana" w:cstheme="minorHAnsi"/>
          <w:sz w:val="20"/>
        </w:rPr>
        <w:t xml:space="preserve">. </w:t>
      </w:r>
    </w:p>
    <w:p w14:paraId="6C9AAAC1" w14:textId="77777777" w:rsidR="000D21E1" w:rsidRPr="008E0D7E"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8E0D7E">
        <w:rPr>
          <w:rFonts w:ascii="Verdana" w:eastAsia="Calibri" w:hAnsi="Verdana" w:cstheme="minorHAnsi"/>
          <w:sz w:val="20"/>
        </w:rPr>
        <w:t xml:space="preserve">Brak </w:t>
      </w:r>
      <w:r w:rsidR="00573F17" w:rsidRPr="008E0D7E">
        <w:rPr>
          <w:rFonts w:ascii="Verdana" w:eastAsia="Calibri" w:hAnsi="Verdana" w:cstheme="minorHAnsi"/>
          <w:sz w:val="20"/>
        </w:rPr>
        <w:t xml:space="preserve">wskazania zakresu podwykonawstwa </w:t>
      </w:r>
      <w:r w:rsidRPr="008E0D7E">
        <w:rPr>
          <w:rFonts w:ascii="Verdana" w:eastAsia="Calibri" w:hAnsi="Verdana" w:cstheme="minorHAnsi"/>
          <w:sz w:val="20"/>
        </w:rPr>
        <w:t xml:space="preserve">będzie uznany za </w:t>
      </w:r>
      <w:r w:rsidR="001E19CF" w:rsidRPr="008E0D7E">
        <w:rPr>
          <w:rFonts w:ascii="Verdana" w:eastAsia="Calibri" w:hAnsi="Verdana" w:cstheme="minorHAnsi"/>
          <w:sz w:val="20"/>
        </w:rPr>
        <w:t xml:space="preserve">zadeklarowanie </w:t>
      </w:r>
      <w:r w:rsidRPr="008E0D7E">
        <w:rPr>
          <w:rFonts w:ascii="Verdana" w:eastAsia="Calibri" w:hAnsi="Verdana" w:cstheme="minorHAnsi"/>
          <w:sz w:val="20"/>
        </w:rPr>
        <w:t>samodzielnego wykonania Zamówienia przez Wykonawcę, który złożył Ofertę.</w:t>
      </w:r>
    </w:p>
    <w:p w14:paraId="04958E66" w14:textId="10BFA238" w:rsidR="000B47DF" w:rsidRPr="008E0D7E"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8E0D7E">
        <w:rPr>
          <w:rFonts w:ascii="Verdana" w:hAnsi="Verdana" w:cstheme="minorHAnsi"/>
          <w:sz w:val="20"/>
        </w:rPr>
        <w:t xml:space="preserve">Powierzenie wykonania części </w:t>
      </w:r>
      <w:r w:rsidR="00344554" w:rsidRPr="008E0D7E">
        <w:rPr>
          <w:rFonts w:ascii="Verdana" w:hAnsi="Verdana" w:cstheme="minorHAnsi"/>
          <w:sz w:val="20"/>
        </w:rPr>
        <w:t xml:space="preserve">przedmiotu </w:t>
      </w:r>
      <w:r w:rsidRPr="008E0D7E">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7" w:name="_Toc122344752"/>
      <w:r w:rsidRPr="002A6CA3">
        <w:rPr>
          <w:rFonts w:ascii="Verdana" w:eastAsia="Calibri" w:hAnsi="Verdana" w:cstheme="minorHAnsi"/>
          <w:caps w:val="0"/>
          <w:color w:val="000000"/>
          <w:kern w:val="0"/>
          <w:sz w:val="20"/>
          <w:lang w:val="pl-PL"/>
        </w:rPr>
        <w:t>WYKONAWCY WSPÓLNIE UBIEGAJĄCY SIĘ O ZAMÓWIENIE</w:t>
      </w:r>
      <w:bookmarkEnd w:id="127"/>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6D28BA">
      <w:pPr>
        <w:pStyle w:val="Akapitzlist"/>
        <w:numPr>
          <w:ilvl w:val="1"/>
          <w:numId w:val="89"/>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lastRenderedPageBreak/>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6D28BA">
      <w:pPr>
        <w:pStyle w:val="Akapitzlist"/>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6D28BA">
      <w:pPr>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8" w:name="_Toc161208958"/>
      <w:bookmarkStart w:id="129" w:name="_Toc243294544"/>
      <w:bookmarkStart w:id="130" w:name="_Toc489350392"/>
      <w:bookmarkStart w:id="131" w:name="_Toc515896284"/>
      <w:bookmarkStart w:id="132" w:name="_Toc122344753"/>
      <w:r w:rsidRPr="002A6CA3">
        <w:rPr>
          <w:rFonts w:ascii="Verdana" w:eastAsia="Calibri" w:hAnsi="Verdana" w:cstheme="minorHAnsi"/>
          <w:kern w:val="0"/>
          <w:sz w:val="20"/>
          <w:lang w:val="pl-PL"/>
        </w:rPr>
        <w:t>WARUNKI UDZIAŁU W POSTĘPOWANIU</w:t>
      </w:r>
      <w:bookmarkEnd w:id="128"/>
      <w:bookmarkEnd w:id="129"/>
      <w:r w:rsidRPr="002A6CA3">
        <w:rPr>
          <w:rFonts w:ascii="Verdana" w:eastAsia="Calibri" w:hAnsi="Verdana" w:cstheme="minorHAnsi"/>
          <w:kern w:val="0"/>
          <w:sz w:val="20"/>
          <w:lang w:val="pl-PL"/>
        </w:rPr>
        <w:t xml:space="preserve"> ORAZ PODSTAWY WYKLUCZENIA</w:t>
      </w:r>
      <w:bookmarkEnd w:id="130"/>
      <w:bookmarkEnd w:id="131"/>
      <w:bookmarkEnd w:id="132"/>
    </w:p>
    <w:p w14:paraId="22005CEC" w14:textId="0E70C404" w:rsidR="005817FF" w:rsidRPr="002A6CA3" w:rsidRDefault="005817FF" w:rsidP="006D28BA">
      <w:pPr>
        <w:pStyle w:val="Akapitzlist"/>
        <w:numPr>
          <w:ilvl w:val="1"/>
          <w:numId w:val="89"/>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6D28BA">
      <w:pPr>
        <w:pStyle w:val="Akapitzlist"/>
        <w:widowControl w:val="0"/>
        <w:numPr>
          <w:ilvl w:val="1"/>
          <w:numId w:val="89"/>
        </w:numPr>
        <w:snapToGrid w:val="0"/>
        <w:spacing w:before="120" w:line="276" w:lineRule="auto"/>
        <w:ind w:left="426" w:right="-284" w:hanging="659"/>
        <w:outlineLvl w:val="0"/>
        <w:rPr>
          <w:rFonts w:ascii="Verdana" w:hAnsi="Verdana" w:cstheme="minorHAnsi"/>
          <w:spacing w:val="-3"/>
          <w:sz w:val="20"/>
          <w:lang w:eastAsia="pl-PL"/>
        </w:rPr>
      </w:pPr>
      <w:bookmarkStart w:id="133" w:name="_Toc122344754"/>
      <w:r w:rsidRPr="002A6CA3">
        <w:rPr>
          <w:rFonts w:ascii="Verdana" w:hAnsi="Verdana" w:cstheme="minorHAnsi"/>
          <w:spacing w:val="-3"/>
          <w:sz w:val="20"/>
          <w:lang w:eastAsia="pl-PL"/>
        </w:rPr>
        <w:t xml:space="preserve">Wykonawca podlega wykluczeniu jeżeli: </w:t>
      </w:r>
      <w:bookmarkEnd w:id="133"/>
    </w:p>
    <w:p w14:paraId="011C3BF6" w14:textId="5FD54037" w:rsidR="00F74DC3" w:rsidRPr="005133E6" w:rsidRDefault="00F74DC3"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pacing w:val="-3"/>
          <w:sz w:val="20"/>
          <w:lang w:eastAsia="pl-PL"/>
        </w:rPr>
      </w:pPr>
      <w:bookmarkStart w:id="134"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4"/>
    </w:p>
    <w:p w14:paraId="7F6C581E" w14:textId="656A4396" w:rsidR="00E74566"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5"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5"/>
      <w:r w:rsidRPr="002A6CA3">
        <w:rPr>
          <w:rFonts w:ascii="Verdana" w:hAnsi="Verdana" w:cstheme="minorHAnsi"/>
          <w:sz w:val="20"/>
        </w:rPr>
        <w:t xml:space="preserve"> </w:t>
      </w:r>
    </w:p>
    <w:p w14:paraId="4B407745" w14:textId="34E6E226" w:rsidR="001C3120"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6"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6"/>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37"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37"/>
    </w:p>
    <w:p w14:paraId="3F491E9A" w14:textId="09EC7324" w:rsidR="00F74DC3" w:rsidRPr="002A6CA3" w:rsidRDefault="008135A8"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38"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38"/>
    </w:p>
    <w:p w14:paraId="59567ECE" w14:textId="7FE3080A" w:rsidR="00E85E82" w:rsidRPr="002A6CA3" w:rsidRDefault="00E85E82"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lastRenderedPageBreak/>
        <w:t>o charakterze terrorystycznym, o którym mowa w art. 115 § 20 Kodeksu karnego, lub mające na celu popełnienie tego przestępstwa,</w:t>
      </w:r>
    </w:p>
    <w:p w14:paraId="0F65759F" w14:textId="6861FCA9"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39"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39"/>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0" w:name="_Toc122344761"/>
      <w:r w:rsidRPr="002A6CA3">
        <w:rPr>
          <w:rFonts w:ascii="Verdana" w:hAnsi="Verdana" w:cs="Arial"/>
          <w:sz w:val="20"/>
        </w:rPr>
        <w:t>Wykluczenie Wykonawcy następuje na okres, na jaki został prawomocnie orzeczony zakaz ubiegania się o zamówienia publiczne.</w:t>
      </w:r>
      <w:bookmarkEnd w:id="140"/>
    </w:p>
    <w:p w14:paraId="578F67BB" w14:textId="58503394" w:rsidR="003E120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1"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1"/>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2"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2"/>
    </w:p>
    <w:p w14:paraId="209FFB6A" w14:textId="600993AE" w:rsidR="001C3120"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3"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3"/>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4" w:name="_Toc122344765"/>
      <w:r w:rsidRPr="002A6CA3">
        <w:rPr>
          <w:rFonts w:ascii="Verdana" w:hAnsi="Verdana" w:cs="Arial"/>
          <w:sz w:val="20"/>
        </w:rPr>
        <w:t>Wykluczenie Wykonawcy następuje przez okres 3 lat od zaistnienia zdarzenia będącego podstawą wykluczenia.</w:t>
      </w:r>
      <w:bookmarkEnd w:id="144"/>
    </w:p>
    <w:p w14:paraId="7994A04D" w14:textId="149A5A06" w:rsidR="0050546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5"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5"/>
    </w:p>
    <w:p w14:paraId="0DDCBB21" w14:textId="77777777" w:rsidR="001C3120" w:rsidRPr="002A6CA3" w:rsidRDefault="005D7808"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6"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6"/>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47"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47"/>
    </w:p>
    <w:p w14:paraId="5C90138B" w14:textId="189D45B8"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8"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w:t>
      </w:r>
      <w:r w:rsidRPr="002A6CA3">
        <w:rPr>
          <w:rFonts w:ascii="Verdana" w:hAnsi="Verdana" w:cs="Arial"/>
          <w:sz w:val="20"/>
        </w:rPr>
        <w:lastRenderedPageBreak/>
        <w:t>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316158">
        <w:rPr>
          <w:rFonts w:ascii="Verdana" w:hAnsi="Verdana" w:cs="Arial"/>
          <w:sz w:val="20"/>
        </w:rPr>
        <w:t xml:space="preserve"> </w:t>
      </w:r>
      <w:r w:rsidR="00316158" w:rsidRPr="00316158">
        <w:rPr>
          <w:rFonts w:ascii="Verdana" w:hAnsi="Verdana" w:cs="Arial"/>
          <w:sz w:val="20"/>
          <w:lang w:bidi="pl-PL"/>
        </w:rPr>
        <w:t>(t.j. Dz. U. z 2023 r., poz. 1497 z późn. zm.)</w:t>
      </w:r>
      <w:r w:rsidRPr="002A6CA3">
        <w:rPr>
          <w:rFonts w:ascii="Verdana" w:hAnsi="Verdana" w:cs="Arial"/>
          <w:sz w:val="20"/>
        </w:rPr>
        <w:t xml:space="preserve"> (dalej: Ustawa przeciwdziałania wspierania agresji),</w:t>
      </w:r>
      <w:bookmarkEnd w:id="148"/>
    </w:p>
    <w:p w14:paraId="1E4AA17A" w14:textId="4CF80D9C"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9"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9"/>
    </w:p>
    <w:p w14:paraId="302180F7" w14:textId="0D25762A"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0"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0"/>
    </w:p>
    <w:p w14:paraId="105D4DB0" w14:textId="74183F48"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1" w:name="_Toc122344772"/>
      <w:r w:rsidRPr="009273F4">
        <w:rPr>
          <w:rFonts w:ascii="Verdana" w:hAnsi="Verdana" w:cs="Arial"/>
          <w:sz w:val="20"/>
        </w:rPr>
        <w:t>Jest Wykonawcą z udziałem:</w:t>
      </w:r>
      <w:bookmarkEnd w:id="151"/>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2"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2"/>
    </w:p>
    <w:p w14:paraId="41647238" w14:textId="0465392D" w:rsidR="00B02314" w:rsidRPr="0010617A" w:rsidRDefault="00B02314" w:rsidP="006D28BA">
      <w:pPr>
        <w:pStyle w:val="Akapitzlist"/>
        <w:numPr>
          <w:ilvl w:val="1"/>
          <w:numId w:val="89"/>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6EA15AD4" w:rsidR="00B02314" w:rsidRPr="009E19C0" w:rsidRDefault="0063280E" w:rsidP="006D28BA">
      <w:pPr>
        <w:pStyle w:val="Akapitzlist"/>
        <w:numPr>
          <w:ilvl w:val="2"/>
          <w:numId w:val="89"/>
        </w:numPr>
        <w:spacing w:line="240" w:lineRule="auto"/>
        <w:ind w:left="1418" w:right="-284" w:hanging="1021"/>
        <w:rPr>
          <w:rFonts w:ascii="Verdana" w:hAnsi="Verdana" w:cstheme="minorHAnsi"/>
          <w:sz w:val="20"/>
        </w:rPr>
      </w:pPr>
      <w:r w:rsidRPr="009E19C0">
        <w:rPr>
          <w:rFonts w:ascii="Verdana" w:eastAsia="Calibri" w:hAnsi="Verdana" w:cstheme="minorHAnsi"/>
          <w:b/>
          <w:sz w:val="20"/>
        </w:rPr>
        <w:t>posiadają u</w:t>
      </w:r>
      <w:r w:rsidR="00EA0696" w:rsidRPr="009E19C0">
        <w:rPr>
          <w:rFonts w:ascii="Verdana" w:eastAsia="Calibri" w:hAnsi="Verdana" w:cstheme="minorHAnsi"/>
          <w:b/>
          <w:sz w:val="20"/>
        </w:rPr>
        <w:t>prawnie</w:t>
      </w:r>
      <w:r w:rsidRPr="009E19C0">
        <w:rPr>
          <w:rFonts w:ascii="Verdana" w:eastAsia="Calibri" w:hAnsi="Verdana" w:cstheme="minorHAnsi"/>
          <w:b/>
          <w:sz w:val="20"/>
        </w:rPr>
        <w:t>nia</w:t>
      </w:r>
      <w:r w:rsidR="00EA0696" w:rsidRPr="009E19C0">
        <w:rPr>
          <w:rFonts w:ascii="Verdana" w:eastAsia="Calibri" w:hAnsi="Verdana" w:cstheme="minorHAnsi"/>
          <w:b/>
          <w:sz w:val="20"/>
        </w:rPr>
        <w:t xml:space="preserve"> </w:t>
      </w:r>
      <w:r w:rsidR="00B02314" w:rsidRPr="009E19C0">
        <w:rPr>
          <w:rFonts w:ascii="Verdana" w:eastAsia="Calibri" w:hAnsi="Verdana" w:cstheme="minorHAnsi"/>
          <w:b/>
          <w:sz w:val="20"/>
        </w:rPr>
        <w:t xml:space="preserve">do </w:t>
      </w:r>
      <w:r w:rsidR="007B5647" w:rsidRPr="009E19C0">
        <w:rPr>
          <w:rFonts w:ascii="Verdana" w:eastAsia="Calibri" w:hAnsi="Verdana" w:cstheme="minorHAnsi"/>
          <w:b/>
          <w:sz w:val="20"/>
        </w:rPr>
        <w:t>prowadzenia określonej działalności gospodarczej lub zawodowej</w:t>
      </w:r>
      <w:r w:rsidR="00B231AF" w:rsidRPr="009E19C0">
        <w:rPr>
          <w:rFonts w:ascii="Verdana" w:eastAsia="Calibri" w:hAnsi="Verdana" w:cstheme="minorHAnsi"/>
          <w:b/>
          <w:sz w:val="20"/>
        </w:rPr>
        <w:t xml:space="preserve">, jeżeli </w:t>
      </w:r>
      <w:r w:rsidR="0017440C" w:rsidRPr="009E19C0">
        <w:rPr>
          <w:rFonts w:ascii="Verdana" w:eastAsia="Calibri" w:hAnsi="Verdana" w:cstheme="minorHAnsi"/>
          <w:b/>
          <w:sz w:val="20"/>
        </w:rPr>
        <w:t xml:space="preserve">odrębne </w:t>
      </w:r>
      <w:r w:rsidR="007B5647" w:rsidRPr="009E19C0">
        <w:rPr>
          <w:rFonts w:ascii="Verdana" w:eastAsia="Calibri" w:hAnsi="Verdana" w:cstheme="minorHAnsi"/>
          <w:b/>
          <w:sz w:val="20"/>
        </w:rPr>
        <w:t xml:space="preserve">przepisy </w:t>
      </w:r>
      <w:r w:rsidR="00B231AF" w:rsidRPr="009E19C0">
        <w:rPr>
          <w:rFonts w:ascii="Verdana" w:eastAsia="Calibri" w:hAnsi="Verdana" w:cstheme="minorHAnsi"/>
          <w:b/>
          <w:sz w:val="20"/>
        </w:rPr>
        <w:t xml:space="preserve">nakładają obowiązek posiadania takich uprawnień </w:t>
      </w:r>
      <w:r w:rsidR="00B02314" w:rsidRPr="009E19C0">
        <w:rPr>
          <w:rFonts w:ascii="Verdana" w:eastAsia="Calibri" w:hAnsi="Verdana" w:cstheme="minorHAnsi"/>
          <w:b/>
          <w:sz w:val="20"/>
        </w:rPr>
        <w:t xml:space="preserve">, </w:t>
      </w:r>
      <w:r w:rsidR="0096795D" w:rsidRPr="009E19C0">
        <w:rPr>
          <w:rFonts w:ascii="Verdana" w:eastAsia="Calibri" w:hAnsi="Verdana" w:cstheme="minorHAnsi"/>
          <w:b/>
          <w:sz w:val="20"/>
        </w:rPr>
        <w:t>w tym</w:t>
      </w:r>
      <w:r w:rsidR="00B02314" w:rsidRPr="009E19C0">
        <w:rPr>
          <w:rFonts w:ascii="Verdana" w:eastAsia="Calibri" w:hAnsi="Verdana" w:cstheme="minorHAnsi"/>
          <w:b/>
          <w:sz w:val="20"/>
        </w:rPr>
        <w:t>:</w:t>
      </w:r>
    </w:p>
    <w:p w14:paraId="27E43ACA" w14:textId="77777777" w:rsidR="00921E5C" w:rsidRPr="000817DD" w:rsidRDefault="00DC3866" w:rsidP="00492F12">
      <w:pPr>
        <w:pStyle w:val="Akapitzlist"/>
        <w:spacing w:line="240" w:lineRule="auto"/>
        <w:ind w:left="1117" w:right="-283"/>
        <w:rPr>
          <w:rFonts w:ascii="Verdana" w:hAnsi="Verdana" w:cstheme="minorHAnsi"/>
          <w:i/>
          <w:color w:val="000000"/>
          <w:sz w:val="20"/>
        </w:rPr>
      </w:pPr>
      <w:r w:rsidRPr="000817DD">
        <w:rPr>
          <w:rFonts w:ascii="Verdana" w:hAnsi="Verdana" w:cstheme="minorHAnsi"/>
          <w:i/>
          <w:color w:val="000000"/>
          <w:sz w:val="20"/>
        </w:rPr>
        <w:t xml:space="preserve"> Zamawiający nie stawia szczególnych wymagań w zakresie spełnienia tego warunku.</w:t>
      </w:r>
    </w:p>
    <w:p w14:paraId="328FDE18" w14:textId="16B82950" w:rsidR="00025F2D" w:rsidRPr="000817DD" w:rsidRDefault="00025F2D" w:rsidP="009E19C0">
      <w:pPr>
        <w:spacing w:line="240" w:lineRule="auto"/>
        <w:ind w:right="-283"/>
        <w:rPr>
          <w:rFonts w:ascii="Verdana" w:hAnsi="Verdana" w:cstheme="minorHAnsi"/>
          <w:b/>
          <w:i/>
          <w:color w:val="000000"/>
          <w:sz w:val="20"/>
        </w:rPr>
      </w:pPr>
    </w:p>
    <w:p w14:paraId="6A0BB857" w14:textId="0C226D22" w:rsidR="00DC3866" w:rsidRPr="009E19C0" w:rsidRDefault="0063280E" w:rsidP="009E19C0">
      <w:pPr>
        <w:pStyle w:val="Akapitzlist"/>
        <w:numPr>
          <w:ilvl w:val="2"/>
          <w:numId w:val="89"/>
        </w:numPr>
        <w:spacing w:line="240" w:lineRule="auto"/>
        <w:ind w:left="1418" w:right="-283" w:hanging="1021"/>
        <w:rPr>
          <w:rFonts w:ascii="Verdana" w:hAnsi="Verdana" w:cstheme="minorHAnsi"/>
          <w:sz w:val="20"/>
        </w:rPr>
      </w:pPr>
      <w:r w:rsidRPr="009E19C0">
        <w:rPr>
          <w:rFonts w:ascii="Verdana" w:eastAsia="Calibri" w:hAnsi="Verdana" w:cstheme="minorHAnsi"/>
          <w:b/>
          <w:sz w:val="20"/>
        </w:rPr>
        <w:t>znajdują się w s</w:t>
      </w:r>
      <w:r w:rsidR="00EA0696" w:rsidRPr="009E19C0">
        <w:rPr>
          <w:rFonts w:ascii="Verdana" w:eastAsia="Calibri" w:hAnsi="Verdana" w:cstheme="minorHAnsi"/>
          <w:b/>
          <w:sz w:val="20"/>
        </w:rPr>
        <w:t xml:space="preserve">ytuacji </w:t>
      </w:r>
      <w:r w:rsidR="00F50732" w:rsidRPr="009E19C0">
        <w:rPr>
          <w:rFonts w:ascii="Verdana" w:eastAsia="Calibri" w:hAnsi="Verdana" w:cstheme="minorHAnsi"/>
          <w:b/>
          <w:sz w:val="20"/>
        </w:rPr>
        <w:t>ekonomicznej lub finansowej</w:t>
      </w:r>
      <w:r w:rsidRPr="009E19C0">
        <w:rPr>
          <w:rFonts w:ascii="Verdana" w:eastAsia="Calibri" w:hAnsi="Verdana" w:cstheme="minorHAnsi"/>
          <w:b/>
          <w:sz w:val="20"/>
        </w:rPr>
        <w:t xml:space="preserve"> zapewniającej wykonanie </w:t>
      </w:r>
      <w:r w:rsidR="002C3402" w:rsidRPr="009E19C0">
        <w:rPr>
          <w:rFonts w:ascii="Verdana" w:eastAsia="Calibri" w:hAnsi="Verdana" w:cstheme="minorHAnsi"/>
          <w:b/>
          <w:sz w:val="20"/>
        </w:rPr>
        <w:t>Z</w:t>
      </w:r>
      <w:r w:rsidRPr="009E19C0">
        <w:rPr>
          <w:rFonts w:ascii="Verdana" w:eastAsia="Calibri" w:hAnsi="Verdana" w:cstheme="minorHAnsi"/>
          <w:b/>
          <w:sz w:val="20"/>
        </w:rPr>
        <w:t>akupu</w:t>
      </w:r>
      <w:r w:rsidR="00F50732" w:rsidRPr="009E19C0">
        <w:rPr>
          <w:rFonts w:ascii="Verdana" w:eastAsia="Calibri" w:hAnsi="Verdana" w:cstheme="minorHAnsi"/>
          <w:b/>
          <w:sz w:val="20"/>
        </w:rPr>
        <w:t xml:space="preserve">, </w:t>
      </w:r>
      <w:r w:rsidR="008E52AA" w:rsidRPr="009E19C0">
        <w:rPr>
          <w:rFonts w:ascii="Verdana" w:eastAsia="Calibri" w:hAnsi="Verdana" w:cstheme="minorHAnsi"/>
          <w:b/>
          <w:sz w:val="20"/>
        </w:rPr>
        <w:t>w tym</w:t>
      </w:r>
      <w:r w:rsidR="00F50732" w:rsidRPr="009E19C0">
        <w:rPr>
          <w:rFonts w:ascii="Verdana" w:eastAsia="Calibri" w:hAnsi="Verdana" w:cstheme="minorHAnsi"/>
          <w:b/>
          <w:sz w:val="20"/>
        </w:rPr>
        <w:t>:</w:t>
      </w:r>
    </w:p>
    <w:p w14:paraId="05497341" w14:textId="11DAD32F" w:rsidR="008464A2" w:rsidRPr="000817DD" w:rsidRDefault="00DC3866" w:rsidP="009E19C0">
      <w:pPr>
        <w:pStyle w:val="Akapitzlist"/>
        <w:spacing w:before="120" w:line="240" w:lineRule="auto"/>
        <w:ind w:left="1117" w:right="-283"/>
        <w:rPr>
          <w:rFonts w:ascii="Verdana" w:hAnsi="Verdana" w:cstheme="minorHAnsi"/>
          <w:i/>
          <w:sz w:val="20"/>
        </w:rPr>
      </w:pPr>
      <w:r w:rsidRPr="000817DD">
        <w:rPr>
          <w:rFonts w:ascii="Verdana" w:hAnsi="Verdana" w:cstheme="minorHAnsi"/>
          <w:i/>
          <w:color w:val="000000"/>
          <w:sz w:val="20"/>
        </w:rPr>
        <w:t>Zamawiający nie stawia szczególnych wymagań w zakresie spełnienia tego warunku</w:t>
      </w:r>
      <w:r w:rsidR="009E19C0" w:rsidRPr="000817DD">
        <w:rPr>
          <w:rFonts w:ascii="Verdana" w:hAnsi="Verdana" w:cstheme="minorHAnsi"/>
          <w:i/>
          <w:color w:val="000000"/>
          <w:sz w:val="20"/>
        </w:rPr>
        <w:t>.</w:t>
      </w:r>
    </w:p>
    <w:p w14:paraId="6DD7268E" w14:textId="77777777" w:rsidR="00932C86" w:rsidRPr="009E19C0" w:rsidRDefault="00932C86" w:rsidP="00492F12">
      <w:pPr>
        <w:pStyle w:val="Akapitzlist"/>
        <w:spacing w:line="240" w:lineRule="auto"/>
        <w:ind w:left="1418" w:right="-283"/>
        <w:rPr>
          <w:rFonts w:ascii="Verdana" w:hAnsi="Verdana" w:cstheme="minorHAnsi"/>
          <w:sz w:val="20"/>
        </w:rPr>
      </w:pPr>
    </w:p>
    <w:p w14:paraId="61E52B01" w14:textId="71615737" w:rsidR="009E19C0" w:rsidRPr="006B70C7" w:rsidRDefault="00460B67" w:rsidP="000817DD">
      <w:pPr>
        <w:pStyle w:val="Akapitzlist"/>
        <w:numPr>
          <w:ilvl w:val="2"/>
          <w:numId w:val="89"/>
        </w:numPr>
        <w:spacing w:line="240" w:lineRule="auto"/>
        <w:ind w:left="1418" w:right="-283" w:hanging="992"/>
        <w:rPr>
          <w:rFonts w:ascii="Verdana" w:hAnsi="Verdana" w:cstheme="minorHAnsi"/>
          <w:b/>
          <w:sz w:val="20"/>
        </w:rPr>
      </w:pPr>
      <w:r w:rsidRPr="009E19C0">
        <w:rPr>
          <w:rFonts w:ascii="Verdana" w:hAnsi="Verdana" w:cstheme="minorHAnsi"/>
          <w:b/>
          <w:sz w:val="20"/>
        </w:rPr>
        <w:lastRenderedPageBreak/>
        <w:t>posiadają</w:t>
      </w:r>
      <w:r w:rsidR="00EA0696" w:rsidRPr="009E19C0">
        <w:rPr>
          <w:rFonts w:ascii="Verdana" w:hAnsi="Verdana" w:cstheme="minorHAnsi"/>
          <w:b/>
          <w:sz w:val="20"/>
        </w:rPr>
        <w:t xml:space="preserve"> </w:t>
      </w:r>
      <w:r w:rsidR="00FE3379" w:rsidRPr="009E19C0">
        <w:rPr>
          <w:rFonts w:ascii="Verdana" w:hAnsi="Verdana" w:cstheme="minorHAnsi"/>
          <w:b/>
          <w:sz w:val="20"/>
        </w:rPr>
        <w:t>niezbędn</w:t>
      </w:r>
      <w:r w:rsidRPr="009E19C0">
        <w:rPr>
          <w:rFonts w:ascii="Verdana" w:hAnsi="Verdana" w:cstheme="minorHAnsi"/>
          <w:b/>
          <w:sz w:val="20"/>
        </w:rPr>
        <w:t>e</w:t>
      </w:r>
      <w:r w:rsidR="00FE3379" w:rsidRPr="009E19C0">
        <w:rPr>
          <w:rFonts w:ascii="Verdana" w:hAnsi="Verdana" w:cstheme="minorHAnsi"/>
          <w:b/>
          <w:sz w:val="20"/>
        </w:rPr>
        <w:t xml:space="preserve"> zdolności techniczn</w:t>
      </w:r>
      <w:r w:rsidRPr="009E19C0">
        <w:rPr>
          <w:rFonts w:ascii="Verdana" w:hAnsi="Verdana" w:cstheme="minorHAnsi"/>
          <w:b/>
          <w:sz w:val="20"/>
        </w:rPr>
        <w:t>e</w:t>
      </w:r>
      <w:r w:rsidR="00FE3379" w:rsidRPr="009E19C0">
        <w:rPr>
          <w:rFonts w:ascii="Verdana" w:hAnsi="Verdana" w:cstheme="minorHAnsi"/>
          <w:b/>
          <w:sz w:val="20"/>
        </w:rPr>
        <w:t xml:space="preserve"> lub zawodow</w:t>
      </w:r>
      <w:r w:rsidRPr="009E19C0">
        <w:rPr>
          <w:rFonts w:ascii="Verdana" w:hAnsi="Verdana" w:cstheme="minorHAnsi"/>
          <w:b/>
          <w:sz w:val="20"/>
        </w:rPr>
        <w:t>e</w:t>
      </w:r>
      <w:r w:rsidR="009273F4" w:rsidRPr="009E19C0">
        <w:rPr>
          <w:rFonts w:ascii="Verdana" w:hAnsi="Verdana" w:cstheme="minorHAnsi"/>
          <w:b/>
          <w:sz w:val="20"/>
        </w:rPr>
        <w:t xml:space="preserve"> do zrealizowania Zakupu, w </w:t>
      </w:r>
      <w:r w:rsidR="00FE3379" w:rsidRPr="009E19C0">
        <w:rPr>
          <w:rFonts w:ascii="Verdana" w:hAnsi="Verdana" w:cstheme="minorHAnsi"/>
          <w:b/>
          <w:sz w:val="20"/>
        </w:rPr>
        <w:t>szczególności wiedzę i doświadczenie oraz dyspon</w:t>
      </w:r>
      <w:r w:rsidRPr="009E19C0">
        <w:rPr>
          <w:rFonts w:ascii="Verdana" w:hAnsi="Verdana" w:cstheme="minorHAnsi"/>
          <w:b/>
          <w:sz w:val="20"/>
        </w:rPr>
        <w:t>ują</w:t>
      </w:r>
      <w:r w:rsidR="009273F4" w:rsidRPr="009E19C0">
        <w:rPr>
          <w:rFonts w:ascii="Verdana" w:hAnsi="Verdana" w:cstheme="minorHAnsi"/>
          <w:b/>
          <w:sz w:val="20"/>
        </w:rPr>
        <w:t xml:space="preserve"> potencjałem technicznym i </w:t>
      </w:r>
      <w:r w:rsidR="00FE3379" w:rsidRPr="009E19C0">
        <w:rPr>
          <w:rFonts w:ascii="Verdana" w:hAnsi="Verdana" w:cstheme="minorHAnsi"/>
          <w:b/>
          <w:sz w:val="20"/>
        </w:rPr>
        <w:t>osobami zdolnymi do realizacji Zakupu</w:t>
      </w:r>
      <w:r w:rsidRPr="009E19C0">
        <w:rPr>
          <w:rFonts w:ascii="Verdana" w:hAnsi="Verdana" w:cstheme="minorHAnsi"/>
          <w:b/>
          <w:sz w:val="20"/>
        </w:rPr>
        <w:t xml:space="preserve">, </w:t>
      </w:r>
      <w:r w:rsidR="008E52AA" w:rsidRPr="009E19C0">
        <w:rPr>
          <w:rFonts w:ascii="Verdana" w:eastAsia="Calibri" w:hAnsi="Verdana" w:cstheme="minorHAnsi"/>
          <w:b/>
          <w:sz w:val="20"/>
        </w:rPr>
        <w:t>w tym</w:t>
      </w:r>
      <w:r w:rsidR="00F50732" w:rsidRPr="009E19C0">
        <w:rPr>
          <w:rFonts w:ascii="Verdana" w:eastAsia="Calibri" w:hAnsi="Verdana" w:cstheme="minorHAnsi"/>
          <w:b/>
          <w:sz w:val="20"/>
        </w:rPr>
        <w:t>:</w:t>
      </w:r>
    </w:p>
    <w:p w14:paraId="3E5BC028" w14:textId="77777777" w:rsidR="00A44A89" w:rsidRPr="009E19C0" w:rsidRDefault="00A44A89" w:rsidP="006B70C7">
      <w:pPr>
        <w:pStyle w:val="Akapitzlist"/>
        <w:spacing w:line="240" w:lineRule="auto"/>
        <w:ind w:left="1418" w:right="-283"/>
        <w:rPr>
          <w:rFonts w:ascii="Verdana" w:hAnsi="Verdana" w:cstheme="minorHAnsi"/>
          <w:b/>
          <w:sz w:val="20"/>
        </w:rPr>
      </w:pPr>
    </w:p>
    <w:p w14:paraId="5EC39156" w14:textId="273666D0" w:rsidR="009E19C0" w:rsidRPr="009E19C0" w:rsidRDefault="009E19C0" w:rsidP="009E19C0">
      <w:pPr>
        <w:pStyle w:val="Akapitzlist"/>
        <w:spacing w:line="240" w:lineRule="auto"/>
        <w:ind w:left="1134" w:right="-283"/>
        <w:rPr>
          <w:rFonts w:ascii="Verdana" w:hAnsi="Verdana" w:cstheme="minorHAnsi"/>
          <w:i/>
          <w:sz w:val="20"/>
        </w:rPr>
      </w:pPr>
      <w:r w:rsidRPr="009E19C0">
        <w:rPr>
          <w:rFonts w:ascii="Verdana" w:hAnsi="Verdana" w:cstheme="minorHAnsi"/>
          <w:i/>
          <w:sz w:val="20"/>
        </w:rPr>
        <w:t>a)</w:t>
      </w:r>
      <w:r w:rsidRPr="009E19C0">
        <w:rPr>
          <w:rFonts w:ascii="Verdana" w:hAnsi="Verdana" w:cstheme="minorHAnsi"/>
          <w:i/>
          <w:sz w:val="20"/>
        </w:rPr>
        <w:tab/>
      </w:r>
      <w:r w:rsidR="00ED5E35">
        <w:rPr>
          <w:rFonts w:ascii="Verdana" w:hAnsi="Verdana" w:cstheme="minorHAnsi"/>
          <w:i/>
          <w:sz w:val="20"/>
        </w:rPr>
        <w:t>w okresie ostatnich 5</w:t>
      </w:r>
      <w:r w:rsidRPr="009E19C0">
        <w:rPr>
          <w:rFonts w:ascii="Verdana" w:hAnsi="Verdana" w:cstheme="minorHAnsi"/>
          <w:i/>
          <w:sz w:val="20"/>
        </w:rPr>
        <w:t xml:space="preserve"> lat przed upływem terminu składania Ofert, a jeżeli okres prowadzenia działalności jest krótszy – w tym okresie, należycie wykonał </w:t>
      </w:r>
      <w:r w:rsidR="00B95CAC">
        <w:rPr>
          <w:rFonts w:ascii="Verdana" w:hAnsi="Verdana" w:cstheme="minorHAnsi"/>
          <w:i/>
          <w:sz w:val="20"/>
        </w:rPr>
        <w:t>1 usługę polegającą</w:t>
      </w:r>
      <w:r w:rsidRPr="009E19C0">
        <w:rPr>
          <w:rFonts w:ascii="Verdana" w:hAnsi="Verdana" w:cstheme="minorHAnsi"/>
          <w:i/>
          <w:sz w:val="20"/>
        </w:rPr>
        <w:t xml:space="preserve"> na wykonaniu przeglądów </w:t>
      </w:r>
      <w:r w:rsidR="00ED5E35">
        <w:rPr>
          <w:rFonts w:ascii="Verdana" w:hAnsi="Verdana" w:cstheme="minorHAnsi"/>
          <w:i/>
          <w:sz w:val="20"/>
        </w:rPr>
        <w:t xml:space="preserve">obiektów budowlanych zgodnie z art. 62 ust. 1 pkt. 1-3 ustawy </w:t>
      </w:r>
      <w:r w:rsidR="00D87456">
        <w:rPr>
          <w:rFonts w:ascii="Verdana" w:hAnsi="Verdana" w:cstheme="minorHAnsi"/>
          <w:i/>
          <w:sz w:val="20"/>
        </w:rPr>
        <w:br/>
      </w:r>
      <w:r w:rsidR="00ED5E35">
        <w:rPr>
          <w:rFonts w:ascii="Verdana" w:hAnsi="Verdana" w:cstheme="minorHAnsi"/>
          <w:i/>
          <w:sz w:val="20"/>
        </w:rPr>
        <w:t>z 7 lipca 1994 r. Prawo budowlane.</w:t>
      </w:r>
    </w:p>
    <w:p w14:paraId="5538A158" w14:textId="3F3C53DA" w:rsidR="005F413E" w:rsidRPr="009E19C0" w:rsidRDefault="00034296" w:rsidP="00F53607">
      <w:pPr>
        <w:spacing w:before="120" w:line="240" w:lineRule="auto"/>
        <w:ind w:left="1134" w:right="-283"/>
        <w:rPr>
          <w:rFonts w:ascii="Verdana" w:hAnsi="Verdana" w:cstheme="minorHAnsi"/>
          <w:sz w:val="20"/>
        </w:rPr>
      </w:pPr>
      <w:r w:rsidRPr="009E19C0">
        <w:rPr>
          <w:rFonts w:ascii="Verdana" w:hAnsi="Verdana" w:cstheme="minorHAnsi"/>
          <w:sz w:val="20"/>
        </w:rPr>
        <w:t>W przypadku Wykonawców wspólnie ubiegających się o udzielenie zamówienia Zamawiający nie określa szczególnego sposob</w:t>
      </w:r>
      <w:r w:rsidR="009273F4" w:rsidRPr="009E19C0">
        <w:rPr>
          <w:rFonts w:ascii="Verdana" w:hAnsi="Verdana" w:cstheme="minorHAnsi"/>
          <w:sz w:val="20"/>
        </w:rPr>
        <w:t>u spełniania warunków udziału w </w:t>
      </w:r>
      <w:r w:rsidRPr="009E19C0">
        <w:rPr>
          <w:rFonts w:ascii="Verdana" w:hAnsi="Verdana" w:cstheme="minorHAnsi"/>
          <w:sz w:val="20"/>
        </w:rPr>
        <w:t>Postępowaniu</w:t>
      </w:r>
      <w:r w:rsidR="009D5BC2" w:rsidRPr="009E19C0">
        <w:rPr>
          <w:rFonts w:ascii="Verdana" w:hAnsi="Verdana" w:cstheme="minorHAnsi"/>
          <w:sz w:val="20"/>
        </w:rPr>
        <w:t xml:space="preserve"> </w:t>
      </w:r>
      <w:r w:rsidR="009D5BC2" w:rsidRPr="009E19C0">
        <w:rPr>
          <w:rFonts w:ascii="Verdana" w:hAnsi="Verdana" w:cstheme="minorHAnsi"/>
          <w:sz w:val="20"/>
          <w:lang w:eastAsia="pl-PL"/>
        </w:rPr>
        <w:t>zakupowym</w:t>
      </w:r>
      <w:r w:rsidRPr="009E19C0">
        <w:rPr>
          <w:rFonts w:ascii="Verdana" w:hAnsi="Verdana" w:cstheme="minorHAnsi"/>
          <w:sz w:val="20"/>
        </w:rPr>
        <w:t>.</w:t>
      </w:r>
      <w:r w:rsidR="00552507" w:rsidRPr="009E19C0">
        <w:rPr>
          <w:rFonts w:ascii="Verdana" w:hAnsi="Verdana" w:cstheme="minorHAnsi"/>
          <w:sz w:val="20"/>
        </w:rPr>
        <w:t xml:space="preserve"> </w:t>
      </w:r>
      <w:r w:rsidR="005F413E" w:rsidRPr="009E19C0">
        <w:rPr>
          <w:rFonts w:ascii="Verdana" w:hAnsi="Verdana" w:cstheme="minorHAnsi"/>
          <w:sz w:val="20"/>
        </w:rPr>
        <w:t xml:space="preserve">Jeżeli Wykonawcy wspólnie ubiegają się o udzielenie zamówienia mogą wspólnie wykazać się spełnianiem warunku udziału w Postępowaniu </w:t>
      </w:r>
      <w:r w:rsidR="009D5BC2" w:rsidRPr="009E19C0">
        <w:rPr>
          <w:rFonts w:ascii="Verdana" w:hAnsi="Verdana" w:cstheme="minorHAnsi"/>
          <w:sz w:val="20"/>
          <w:lang w:eastAsia="pl-PL"/>
        </w:rPr>
        <w:t>zakupowym</w:t>
      </w:r>
      <w:r w:rsidR="009D5BC2" w:rsidRPr="009E19C0">
        <w:rPr>
          <w:rFonts w:ascii="Verdana" w:hAnsi="Verdana" w:cstheme="minorHAnsi"/>
          <w:sz w:val="20"/>
        </w:rPr>
        <w:t xml:space="preserve"> </w:t>
      </w:r>
      <w:r w:rsidR="005F413E" w:rsidRPr="009E19C0">
        <w:rPr>
          <w:rFonts w:ascii="Verdana" w:hAnsi="Verdana" w:cstheme="minorHAnsi"/>
          <w:sz w:val="20"/>
        </w:rPr>
        <w:t>dot. zdoln</w:t>
      </w:r>
      <w:r w:rsidR="009E19C0" w:rsidRPr="009E19C0">
        <w:rPr>
          <w:rFonts w:ascii="Verdana" w:hAnsi="Verdana" w:cstheme="minorHAnsi"/>
          <w:sz w:val="20"/>
        </w:rPr>
        <w:t>ości technicznej lub zawodowej.</w:t>
      </w:r>
    </w:p>
    <w:p w14:paraId="77F2A61B" w14:textId="6034DA21" w:rsidR="00F50732" w:rsidRPr="002B4EA9" w:rsidRDefault="008139DF" w:rsidP="006D28BA">
      <w:pPr>
        <w:numPr>
          <w:ilvl w:val="1"/>
          <w:numId w:val="89"/>
        </w:numPr>
        <w:spacing w:before="120" w:line="240" w:lineRule="auto"/>
        <w:ind w:left="425" w:right="-283" w:hanging="709"/>
        <w:rPr>
          <w:rFonts w:ascii="Verdana" w:hAnsi="Verdana" w:cstheme="minorHAnsi"/>
          <w:sz w:val="20"/>
        </w:rPr>
      </w:pPr>
      <w:r w:rsidRPr="002B4EA9">
        <w:rPr>
          <w:rFonts w:ascii="Verdana" w:eastAsia="Calibri" w:hAnsi="Verdana" w:cstheme="minorHAnsi"/>
          <w:sz w:val="20"/>
        </w:rPr>
        <w:t>Nie dotyczy</w:t>
      </w:r>
      <w:r w:rsidR="009E19C0" w:rsidRPr="002B4EA9">
        <w:rPr>
          <w:rFonts w:ascii="Verdana" w:eastAsia="Calibri" w:hAnsi="Verdana" w:cstheme="minorHAnsi"/>
          <w:sz w:val="20"/>
        </w:rPr>
        <w:t>.</w:t>
      </w:r>
    </w:p>
    <w:p w14:paraId="7C7078C9" w14:textId="48D72483" w:rsidR="00F50732" w:rsidRPr="002A6CA3" w:rsidRDefault="00F50732" w:rsidP="006D28BA">
      <w:pPr>
        <w:numPr>
          <w:ilvl w:val="1"/>
          <w:numId w:val="89"/>
        </w:numPr>
        <w:spacing w:before="120" w:line="240" w:lineRule="auto"/>
        <w:ind w:left="425" w:right="-284" w:hanging="709"/>
        <w:rPr>
          <w:rFonts w:ascii="Verdana" w:hAnsi="Verdana" w:cstheme="minorHAnsi"/>
          <w:sz w:val="20"/>
        </w:rPr>
      </w:pPr>
      <w:r w:rsidRPr="002B4EA9">
        <w:rPr>
          <w:rFonts w:ascii="Verdana" w:eastAsia="Calibri" w:hAnsi="Verdana" w:cstheme="minorHAnsi"/>
          <w:sz w:val="20"/>
        </w:rPr>
        <w:t>Ocena</w:t>
      </w:r>
      <w:r w:rsidRPr="002A6CA3">
        <w:rPr>
          <w:rFonts w:ascii="Verdana" w:eastAsia="Calibri" w:hAnsi="Verdana" w:cstheme="minorHAnsi"/>
          <w:sz w:val="20"/>
        </w:rPr>
        <w:t xml:space="preserve">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6B70C7">
      <w:pPr>
        <w:spacing w:before="120" w:line="240" w:lineRule="auto"/>
        <w:rPr>
          <w:rFonts w:ascii="Verdana" w:hAnsi="Verdana" w:cstheme="minorHAnsi"/>
          <w:sz w:val="20"/>
        </w:rPr>
      </w:pPr>
    </w:p>
    <w:p w14:paraId="22239B5B" w14:textId="344B4DC0" w:rsidR="005817FF" w:rsidRPr="002A6CA3" w:rsidRDefault="00F50732" w:rsidP="006D28BA">
      <w:pPr>
        <w:pStyle w:val="Nagwek1"/>
        <w:keepLines w:val="0"/>
        <w:numPr>
          <w:ilvl w:val="0"/>
          <w:numId w:val="86"/>
        </w:numPr>
        <w:shd w:val="clear" w:color="auto" w:fill="C6D9F1" w:themeFill="text2" w:themeFillTint="33"/>
        <w:spacing w:before="0" w:after="0" w:line="240" w:lineRule="auto"/>
        <w:ind w:left="567" w:right="-284"/>
        <w:rPr>
          <w:rFonts w:ascii="Verdana" w:hAnsi="Verdana" w:cstheme="minorHAnsi"/>
          <w:sz w:val="20"/>
          <w:lang w:val="pl-PL"/>
        </w:rPr>
      </w:pPr>
      <w:bookmarkStart w:id="153"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3"/>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3AFFE4E8" w:rsidR="005817FF" w:rsidRPr="002A6CA3" w:rsidRDefault="00F50732"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00AC76C4" w:rsidRPr="002A6CA3">
        <w:rPr>
          <w:rFonts w:ascii="Verdana" w:eastAsia="Calibri" w:hAnsi="Verdana" w:cstheme="minorHAnsi"/>
          <w:sz w:val="20"/>
        </w:rPr>
        <w:t>,</w:t>
      </w:r>
      <w:r w:rsidRPr="002A6CA3">
        <w:rPr>
          <w:rFonts w:ascii="Verdana" w:eastAsia="Calibri" w:hAnsi="Verdana" w:cstheme="minorHAnsi"/>
          <w:sz w:val="20"/>
        </w:rPr>
        <w:t xml:space="preserve"> o których mowa w pkt </w:t>
      </w:r>
      <w:r w:rsidR="00A76A4D" w:rsidRPr="002A6CA3">
        <w:rPr>
          <w:rFonts w:ascii="Verdana" w:eastAsia="Calibri" w:hAnsi="Verdana" w:cstheme="minorHAnsi"/>
          <w:sz w:val="20"/>
        </w:rPr>
        <w:t>14</w:t>
      </w:r>
      <w:r w:rsidRPr="002A6CA3">
        <w:rPr>
          <w:rFonts w:ascii="Verdana" w:eastAsia="Calibri" w:hAnsi="Verdana" w:cstheme="minorHAnsi"/>
          <w:sz w:val="20"/>
        </w:rPr>
        <w:t>.</w:t>
      </w:r>
      <w:r w:rsidR="00A76A4D" w:rsidRPr="002A6CA3">
        <w:rPr>
          <w:rFonts w:ascii="Verdana" w:eastAsia="Calibri" w:hAnsi="Verdana" w:cstheme="minorHAnsi"/>
          <w:sz w:val="20"/>
        </w:rPr>
        <w:t>3</w:t>
      </w:r>
      <w:r w:rsidRPr="002A6CA3">
        <w:rPr>
          <w:rFonts w:ascii="Verdana" w:eastAsia="Calibri" w:hAnsi="Verdana" w:cstheme="minorHAnsi"/>
          <w:sz w:val="20"/>
        </w:rPr>
        <w:t xml:space="preserve">.3. </w:t>
      </w:r>
      <w:r w:rsidR="00904E94" w:rsidRPr="002A6CA3">
        <w:rPr>
          <w:rFonts w:ascii="Verdana" w:eastAsia="Calibri" w:hAnsi="Verdana" w:cstheme="minorHAnsi"/>
          <w:sz w:val="20"/>
        </w:rPr>
        <w:t>SWZ</w:t>
      </w:r>
      <w:r w:rsidRPr="002A6CA3">
        <w:rPr>
          <w:rFonts w:ascii="Verdana" w:eastAsia="Calibri" w:hAnsi="Verdana" w:cstheme="minorHAnsi"/>
          <w:sz w:val="20"/>
        </w:rPr>
        <w:t xml:space="preserve"> w stosownych sytuacjach oraz w odniesieniu do </w:t>
      </w:r>
      <w:r w:rsidR="00BC782E" w:rsidRPr="002A6CA3">
        <w:rPr>
          <w:rFonts w:ascii="Verdana" w:eastAsia="Calibri" w:hAnsi="Verdana" w:cstheme="minorHAnsi"/>
          <w:sz w:val="20"/>
        </w:rPr>
        <w:t xml:space="preserve">Przedmiotu </w:t>
      </w:r>
      <w:r w:rsidRPr="002A6CA3">
        <w:rPr>
          <w:rFonts w:ascii="Verdana" w:eastAsia="Calibri" w:hAnsi="Verdana" w:cstheme="minorHAnsi"/>
          <w:sz w:val="20"/>
        </w:rPr>
        <w:t xml:space="preserve">Zamówienia, lub jego części, polegać na </w:t>
      </w:r>
      <w:r w:rsidR="007C7F47" w:rsidRPr="002A6CA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2A6CA3">
        <w:rPr>
          <w:rFonts w:ascii="Verdana" w:eastAsia="Calibri" w:hAnsi="Verdana" w:cstheme="minorHAnsi"/>
          <w:sz w:val="20"/>
        </w:rPr>
        <w:t>.</w:t>
      </w:r>
    </w:p>
    <w:p w14:paraId="31E48B31" w14:textId="6E784F79" w:rsidR="0081165A" w:rsidRPr="002A6CA3" w:rsidRDefault="0081165A"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CA3">
        <w:rPr>
          <w:rFonts w:ascii="Verdana" w:hAnsi="Verdana" w:cstheme="minorHAnsi"/>
          <w:sz w:val="20"/>
        </w:rPr>
        <w:t>.</w:t>
      </w:r>
      <w:r w:rsidR="00544375" w:rsidRPr="002A6CA3">
        <w:rPr>
          <w:rFonts w:ascii="Verdana" w:hAnsi="Verdana" w:cstheme="minorHAnsi"/>
          <w:sz w:val="20"/>
        </w:rPr>
        <w:t xml:space="preserve"> Zapis nie ma zastosowania dla zamówień, których przedmiotem są dostawy.</w:t>
      </w:r>
    </w:p>
    <w:p w14:paraId="3DF9E2B9" w14:textId="7C83FA00" w:rsidR="00F50732" w:rsidRPr="002A6CA3" w:rsidRDefault="00F50732"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lub sytuacji </w:t>
      </w:r>
      <w:r w:rsidR="00A129C0" w:rsidRPr="002A6CA3">
        <w:rPr>
          <w:rFonts w:ascii="Verdana" w:eastAsia="Calibri" w:hAnsi="Verdana" w:cstheme="minorHAnsi"/>
          <w:sz w:val="20"/>
        </w:rPr>
        <w:t>podmiotów udostępniających zasoby</w:t>
      </w:r>
      <w:r w:rsidRPr="002A6CA3">
        <w:rPr>
          <w:rFonts w:ascii="Verdana" w:eastAsia="Calibri" w:hAnsi="Verdana" w:cstheme="minorHAnsi"/>
          <w:sz w:val="20"/>
        </w:rPr>
        <w:t xml:space="preserve">, </w:t>
      </w:r>
      <w:r w:rsidR="008135A8" w:rsidRPr="002A6CA3">
        <w:rPr>
          <w:rFonts w:ascii="Verdana" w:eastAsia="Calibri" w:hAnsi="Verdana" w:cstheme="minorHAnsi"/>
          <w:sz w:val="20"/>
        </w:rPr>
        <w:t xml:space="preserve">jest zobowiązany w Formularzu Oferty wskazać nazwy </w:t>
      </w:r>
      <w:r w:rsidR="004F5761" w:rsidRPr="002A6CA3">
        <w:rPr>
          <w:rFonts w:ascii="Verdana" w:eastAsia="Calibri" w:hAnsi="Verdana" w:cstheme="minorHAnsi"/>
          <w:sz w:val="20"/>
        </w:rPr>
        <w:t xml:space="preserve">tych </w:t>
      </w:r>
      <w:r w:rsidR="008135A8" w:rsidRPr="002A6CA3">
        <w:rPr>
          <w:rFonts w:ascii="Verdana" w:eastAsia="Calibri" w:hAnsi="Verdana" w:cstheme="minorHAnsi"/>
          <w:sz w:val="20"/>
        </w:rPr>
        <w:t xml:space="preserve">podmiotów oraz </w:t>
      </w:r>
      <w:r w:rsidRPr="002A6CA3">
        <w:rPr>
          <w:rFonts w:ascii="Verdana" w:eastAsia="Calibri" w:hAnsi="Verdana" w:cstheme="minorHAnsi"/>
          <w:sz w:val="20"/>
        </w:rPr>
        <w:t>musi udowodnić Zamawiającemu, że realizując Zamówienie, będzie dysponował niezbęd</w:t>
      </w:r>
      <w:r w:rsidR="00AC76C4" w:rsidRPr="002A6CA3">
        <w:rPr>
          <w:rFonts w:ascii="Verdana" w:eastAsia="Calibri" w:hAnsi="Verdana" w:cstheme="minorHAnsi"/>
          <w:sz w:val="20"/>
        </w:rPr>
        <w:t xml:space="preserve">nymi zasobami tych podmiotów, </w:t>
      </w:r>
      <w:r w:rsidR="00AC76C4" w:rsidRPr="002A6CA3">
        <w:rPr>
          <w:rFonts w:ascii="Verdana" w:eastAsia="Calibri" w:hAnsi="Verdana" w:cstheme="minorHAnsi"/>
          <w:b/>
          <w:sz w:val="20"/>
          <w:u w:val="single"/>
        </w:rPr>
        <w:t>w </w:t>
      </w:r>
      <w:r w:rsidRPr="002A6CA3">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w:t>
      </w:r>
      <w:r w:rsidR="0081759F" w:rsidRPr="002A6CA3">
        <w:rPr>
          <w:rFonts w:ascii="Verdana" w:eastAsia="Calibri" w:hAnsi="Verdana" w:cstheme="minorHAnsi"/>
          <w:sz w:val="20"/>
        </w:rPr>
        <w:t xml:space="preserve">Zobowiązania </w:t>
      </w:r>
      <w:r w:rsidRPr="002A6CA3">
        <w:rPr>
          <w:rFonts w:ascii="Verdana" w:eastAsia="Calibri" w:hAnsi="Verdana" w:cstheme="minorHAnsi"/>
          <w:sz w:val="20"/>
        </w:rPr>
        <w:t xml:space="preserve">stanowi Załącznik nr </w:t>
      </w:r>
      <w:r w:rsidR="0084677B" w:rsidRPr="002A6CA3">
        <w:rPr>
          <w:rFonts w:ascii="Verdana" w:eastAsia="Calibri" w:hAnsi="Verdana" w:cstheme="minorHAnsi"/>
          <w:sz w:val="20"/>
        </w:rPr>
        <w:t>4</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AC76C4" w:rsidRPr="002A6CA3">
        <w:rPr>
          <w:rFonts w:ascii="Verdana" w:eastAsia="Calibri" w:hAnsi="Verdana" w:cstheme="minorHAnsi"/>
          <w:sz w:val="20"/>
        </w:rPr>
        <w:t xml:space="preserve"> </w:t>
      </w:r>
      <w:r w:rsidR="00AC76C4" w:rsidRPr="002A6CA3">
        <w:rPr>
          <w:rFonts w:ascii="Verdana" w:eastAsia="Calibri" w:hAnsi="Verdana" w:cstheme="minorHAnsi"/>
          <w:b/>
          <w:sz w:val="20"/>
        </w:rPr>
        <w:t>Zobowiązanie powinno być podpisane przez osobę</w:t>
      </w:r>
      <w:r w:rsidR="00295929" w:rsidRPr="002A6CA3">
        <w:rPr>
          <w:rFonts w:ascii="Verdana" w:eastAsia="Calibri" w:hAnsi="Verdana" w:cstheme="minorHAnsi"/>
          <w:b/>
          <w:sz w:val="20"/>
        </w:rPr>
        <w:t>/y</w:t>
      </w:r>
      <w:r w:rsidR="00AC76C4" w:rsidRPr="002A6CA3">
        <w:rPr>
          <w:rFonts w:ascii="Verdana" w:eastAsia="Calibri" w:hAnsi="Verdana" w:cstheme="minorHAnsi"/>
          <w:b/>
          <w:sz w:val="20"/>
        </w:rPr>
        <w:t xml:space="preserve"> upoważnioną</w:t>
      </w:r>
      <w:r w:rsidR="00295929" w:rsidRPr="002A6CA3">
        <w:rPr>
          <w:rFonts w:ascii="Verdana" w:eastAsia="Calibri" w:hAnsi="Verdana" w:cstheme="minorHAnsi"/>
          <w:b/>
          <w:sz w:val="20"/>
        </w:rPr>
        <w:t>/e</w:t>
      </w:r>
      <w:r w:rsidR="00AC76C4" w:rsidRPr="002A6CA3">
        <w:rPr>
          <w:rFonts w:ascii="Verdana" w:eastAsia="Calibri" w:hAnsi="Verdana" w:cstheme="minorHAnsi"/>
          <w:b/>
          <w:sz w:val="20"/>
        </w:rPr>
        <w:t xml:space="preserve"> do reprezentowania podmiotu</w:t>
      </w:r>
      <w:r w:rsidR="0081759F" w:rsidRPr="002A6CA3">
        <w:rPr>
          <w:rFonts w:ascii="Verdana" w:eastAsia="Calibri" w:hAnsi="Verdana" w:cstheme="minorHAnsi"/>
          <w:b/>
          <w:sz w:val="20"/>
        </w:rPr>
        <w:t xml:space="preserve"> udostępniającego zasoby</w:t>
      </w:r>
      <w:r w:rsidR="00AC76C4" w:rsidRPr="002A6CA3">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2A6CA3">
        <w:rPr>
          <w:rFonts w:ascii="Verdana" w:eastAsia="Calibri" w:hAnsi="Verdana" w:cstheme="minorHAnsi"/>
          <w:b/>
          <w:sz w:val="20"/>
        </w:rPr>
        <w:t xml:space="preserve">tego </w:t>
      </w:r>
      <w:r w:rsidR="00637D3C" w:rsidRPr="002A6CA3">
        <w:rPr>
          <w:rFonts w:ascii="Verdana" w:eastAsia="Calibri" w:hAnsi="Verdana" w:cstheme="minorHAnsi"/>
          <w:b/>
          <w:sz w:val="20"/>
        </w:rPr>
        <w:t>podmiotu</w:t>
      </w:r>
      <w:r w:rsidR="00AC76C4" w:rsidRPr="002A6CA3">
        <w:rPr>
          <w:rFonts w:ascii="Verdana" w:eastAsia="Calibri" w:hAnsi="Verdana" w:cstheme="minorHAnsi"/>
          <w:b/>
          <w:sz w:val="20"/>
        </w:rPr>
        <w:t>, to należy dołączyć pełnomocnictw</w:t>
      </w:r>
      <w:r w:rsidR="00754A30" w:rsidRPr="002A6CA3">
        <w:rPr>
          <w:rFonts w:ascii="Verdana" w:eastAsia="Calibri" w:hAnsi="Verdana" w:cstheme="minorHAnsi"/>
          <w:b/>
          <w:sz w:val="20"/>
        </w:rPr>
        <w:t>o.</w:t>
      </w:r>
    </w:p>
    <w:p w14:paraId="43230617" w14:textId="7E612BB0" w:rsidR="005449B6" w:rsidRPr="002A6CA3" w:rsidRDefault="00F50732"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 xml:space="preserve">W celu oceny, czy Wykonawca polegając na sytuacji </w:t>
      </w:r>
      <w:r w:rsidR="00AA5F57" w:rsidRPr="002A6CA3">
        <w:rPr>
          <w:rFonts w:ascii="Verdana" w:eastAsia="Calibri" w:hAnsi="Verdana" w:cstheme="minorHAnsi"/>
          <w:sz w:val="20"/>
        </w:rPr>
        <w:t>podmiotów udostępniających zasoby</w:t>
      </w:r>
      <w:r w:rsidRPr="002A6CA3">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dostępnych Wykonawcy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w:t>
      </w:r>
    </w:p>
    <w:p w14:paraId="66BA0765" w14:textId="331FFF0F"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sposób wykorzystania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przez Wykonawcę, przy wykonywaniu zamówienia;</w:t>
      </w:r>
    </w:p>
    <w:p w14:paraId="09BA9ED6" w14:textId="6D88AA4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i okres udziału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xml:space="preserve"> przy wykonywaniu zamówienia </w:t>
      </w:r>
      <w:r w:rsidR="0084677B" w:rsidRPr="002A6CA3">
        <w:rPr>
          <w:rFonts w:ascii="Verdana" w:eastAsia="Calibri" w:hAnsi="Verdana" w:cstheme="minorHAnsi"/>
          <w:sz w:val="20"/>
        </w:rPr>
        <w:t>nie</w:t>
      </w:r>
      <w:r w:rsidRPr="002A6CA3">
        <w:rPr>
          <w:rFonts w:ascii="Verdana" w:eastAsia="Calibri" w:hAnsi="Verdana" w:cstheme="minorHAnsi"/>
          <w:sz w:val="20"/>
        </w:rPr>
        <w:t>publicznego;</w:t>
      </w:r>
    </w:p>
    <w:p w14:paraId="576C35DB" w14:textId="1A07A91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w:t>
      </w:r>
      <w:r w:rsidR="00AF4FAB" w:rsidRPr="002A6CA3">
        <w:rPr>
          <w:rFonts w:ascii="Verdana" w:eastAsia="Calibri" w:hAnsi="Verdana" w:cstheme="minorHAnsi"/>
          <w:sz w:val="20"/>
        </w:rPr>
        <w:t xml:space="preserve"> udostępniający zasoby,</w:t>
      </w:r>
      <w:r w:rsidRPr="002A6CA3">
        <w:rPr>
          <w:rFonts w:ascii="Verdana" w:eastAsia="Calibri" w:hAnsi="Verdana" w:cstheme="minorHAnsi"/>
          <w:sz w:val="20"/>
        </w:rPr>
        <w:t xml:space="preserve"> w odniesieniu do</w:t>
      </w:r>
      <w:r w:rsidR="007D33B9" w:rsidRPr="002A6CA3">
        <w:rPr>
          <w:rFonts w:ascii="Verdana" w:eastAsia="Calibri" w:hAnsi="Verdana" w:cstheme="minorHAnsi"/>
          <w:sz w:val="20"/>
        </w:rPr>
        <w:t xml:space="preserve"> wyksz</w:t>
      </w:r>
      <w:r w:rsidR="00754A30" w:rsidRPr="002A6CA3">
        <w:rPr>
          <w:rFonts w:ascii="Verdana" w:eastAsia="Calibri" w:hAnsi="Verdana" w:cstheme="minorHAnsi"/>
          <w:sz w:val="20"/>
        </w:rPr>
        <w:t>t</w:t>
      </w:r>
      <w:r w:rsidR="007D33B9" w:rsidRPr="002A6CA3">
        <w:rPr>
          <w:rFonts w:ascii="Verdana" w:eastAsia="Calibri" w:hAnsi="Verdana" w:cstheme="minorHAnsi"/>
          <w:sz w:val="20"/>
        </w:rPr>
        <w:t>ałcenia lub</w:t>
      </w:r>
      <w:r w:rsidRPr="002A6CA3">
        <w:rPr>
          <w:rFonts w:ascii="Verdana" w:eastAsia="Calibri" w:hAnsi="Verdana" w:cstheme="minorHAnsi"/>
          <w:sz w:val="20"/>
        </w:rPr>
        <w:t xml:space="preserve"> </w:t>
      </w:r>
      <w:r w:rsidR="007D33B9" w:rsidRPr="002A6CA3">
        <w:rPr>
          <w:rFonts w:ascii="Verdana" w:eastAsia="Calibri" w:hAnsi="Verdana" w:cstheme="minorHAnsi"/>
          <w:sz w:val="20"/>
        </w:rPr>
        <w:t xml:space="preserve">kwalifikacji zawodowych lub </w:t>
      </w:r>
      <w:r w:rsidRPr="002A6CA3">
        <w:rPr>
          <w:rFonts w:ascii="Verdana" w:eastAsia="Calibri" w:hAnsi="Verdana" w:cstheme="minorHAnsi"/>
          <w:sz w:val="20"/>
        </w:rPr>
        <w:t>doświadczenia, zrealizuje</w:t>
      </w:r>
      <w:r w:rsidR="007D33B9" w:rsidRPr="002A6CA3">
        <w:rPr>
          <w:rFonts w:ascii="Verdana" w:eastAsia="Calibri" w:hAnsi="Verdana" w:cstheme="minorHAnsi"/>
          <w:sz w:val="20"/>
        </w:rPr>
        <w:t xml:space="preserve"> roboty budowlane/</w:t>
      </w:r>
      <w:r w:rsidRPr="002A6CA3">
        <w:rPr>
          <w:rFonts w:ascii="Verdana" w:eastAsia="Calibri" w:hAnsi="Verdana" w:cstheme="minorHAnsi"/>
          <w:sz w:val="20"/>
        </w:rPr>
        <w:t xml:space="preserve"> usługi, których wskazane zdolności dotyczą.</w:t>
      </w:r>
    </w:p>
    <w:p w14:paraId="6D5B02A6" w14:textId="6634434C" w:rsidR="007D33B9" w:rsidRPr="002A6CA3" w:rsidRDefault="007D33B9"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lastRenderedPageBreak/>
        <w:t xml:space="preserve">Wykonawca, poprzez treść przedstawionych dokumentów, musi wykazać realny sposób, </w:t>
      </w:r>
      <w:r w:rsidRPr="002A6CA3">
        <w:rPr>
          <w:rFonts w:ascii="Verdana" w:eastAsia="Calibri" w:hAnsi="Verdana" w:cstheme="minorHAnsi"/>
          <w:sz w:val="20"/>
        </w:rPr>
        <w:br/>
        <w:t xml:space="preserve">w jaki przewidziane jest korzystanie ze zdolności </w:t>
      </w:r>
      <w:r w:rsidR="00BC5B0F" w:rsidRPr="002A6CA3">
        <w:rPr>
          <w:rFonts w:ascii="Verdana" w:eastAsia="Calibri" w:hAnsi="Verdana" w:cstheme="minorHAnsi"/>
          <w:sz w:val="20"/>
        </w:rPr>
        <w:t>podmiotu udostępniającego zasobu</w:t>
      </w:r>
      <w:r w:rsidR="00487B32" w:rsidRPr="002A6CA3">
        <w:rPr>
          <w:rFonts w:ascii="Verdana" w:eastAsia="Calibri" w:hAnsi="Verdana" w:cstheme="minorHAnsi"/>
          <w:sz w:val="20"/>
        </w:rPr>
        <w:t>,</w:t>
      </w:r>
      <w:r w:rsidRPr="002A6CA3">
        <w:rPr>
          <w:rFonts w:ascii="Verdana" w:eastAsia="Calibri" w:hAnsi="Verdana" w:cstheme="minorHAnsi"/>
          <w:sz w:val="20"/>
        </w:rPr>
        <w:t xml:space="preserve"> tzn. gwarantujący Wykonawcy rzeczywisty dostęp do udostępnianych zdolności/zasobów w stopniu niezb</w:t>
      </w:r>
      <w:r w:rsidR="002D280D" w:rsidRPr="002A6CA3">
        <w:rPr>
          <w:rFonts w:ascii="Verdana" w:eastAsia="Calibri" w:hAnsi="Verdana" w:cstheme="minorHAnsi"/>
          <w:sz w:val="20"/>
        </w:rPr>
        <w:t>ędnym dla należytego wykonania Z</w:t>
      </w:r>
      <w:r w:rsidRPr="002A6CA3">
        <w:rPr>
          <w:rFonts w:ascii="Verdana" w:eastAsia="Calibri" w:hAnsi="Verdana" w:cstheme="minorHAnsi"/>
          <w:sz w:val="20"/>
        </w:rPr>
        <w:t>amówienia.</w:t>
      </w:r>
    </w:p>
    <w:p w14:paraId="57819051" w14:textId="7436DED1" w:rsidR="005817FF" w:rsidRPr="000F6CB5" w:rsidRDefault="00F50732" w:rsidP="006D28BA">
      <w:pPr>
        <w:pStyle w:val="Akapitzlist"/>
        <w:numPr>
          <w:ilvl w:val="1"/>
          <w:numId w:val="48"/>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t xml:space="preserve">Zamawiający ocenia, czy udostępniane Wykonawcy przez </w:t>
      </w:r>
      <w:r w:rsidR="00BC5B0F" w:rsidRPr="002A6CA3">
        <w:rPr>
          <w:rFonts w:ascii="Verdana" w:eastAsia="Calibri" w:hAnsi="Verdana" w:cstheme="minorHAnsi"/>
          <w:sz w:val="20"/>
        </w:rPr>
        <w:t>podmioty udostępniające zasoby</w:t>
      </w:r>
      <w:r w:rsidRPr="002A6CA3">
        <w:rPr>
          <w:rFonts w:ascii="Verdana" w:eastAsia="Calibri" w:hAnsi="Verdana" w:cstheme="minorHAnsi"/>
          <w:sz w:val="20"/>
        </w:rPr>
        <w:t xml:space="preserve"> </w:t>
      </w:r>
      <w:r w:rsidR="001F5CD3" w:rsidRPr="002A6CA3">
        <w:rPr>
          <w:rFonts w:ascii="Verdana" w:eastAsia="Calibri" w:hAnsi="Verdana" w:cstheme="minorHAnsi"/>
          <w:sz w:val="20"/>
        </w:rPr>
        <w:t>niezbędne zdolności techniczne lub zawodowe</w:t>
      </w:r>
      <w:r w:rsidR="00BC5B0F" w:rsidRPr="002A6CA3">
        <w:rPr>
          <w:rFonts w:ascii="Verdana" w:eastAsia="Calibri" w:hAnsi="Verdana" w:cstheme="minorHAnsi"/>
          <w:sz w:val="20"/>
        </w:rPr>
        <w:t xml:space="preserve"> do zrealizowania Zakupu</w:t>
      </w:r>
      <w:r w:rsidR="000F3AAE">
        <w:rPr>
          <w:rFonts w:ascii="Verdana" w:eastAsia="Calibri" w:hAnsi="Verdana" w:cstheme="minorHAnsi"/>
          <w:sz w:val="20"/>
        </w:rPr>
        <w:t>, w szczególności wiedza i </w:t>
      </w:r>
      <w:r w:rsidR="00BC5B0F" w:rsidRPr="002A6CA3">
        <w:rPr>
          <w:rFonts w:ascii="Verdana" w:eastAsia="Calibri" w:hAnsi="Verdana" w:cstheme="minorHAnsi"/>
          <w:sz w:val="20"/>
        </w:rPr>
        <w:t>doświadczenie oraz dysponowanie potencjałem technicznym i osobami zdolnymi do realizacji Zakupu</w:t>
      </w:r>
      <w:r w:rsidR="00DB6BB2" w:rsidRPr="002A6CA3">
        <w:rPr>
          <w:rFonts w:ascii="Verdana" w:eastAsia="Calibri" w:hAnsi="Verdana" w:cstheme="minorHAnsi"/>
          <w:sz w:val="20"/>
        </w:rPr>
        <w:t xml:space="preserve"> </w:t>
      </w:r>
      <w:r w:rsidRPr="002A6CA3">
        <w:rPr>
          <w:rFonts w:ascii="Verdana" w:eastAsia="Calibri" w:hAnsi="Verdana" w:cstheme="minorHAnsi"/>
          <w:sz w:val="20"/>
        </w:rPr>
        <w:t xml:space="preserve">lub ich sytuacja finansowa lub ekonomiczna, pozwalają na wykazanie przez Wykonawcę </w:t>
      </w:r>
      <w:r w:rsidRPr="000F6CB5">
        <w:rPr>
          <w:rFonts w:ascii="Verdana" w:eastAsia="Calibri" w:hAnsi="Verdana" w:cstheme="minorHAnsi"/>
          <w:sz w:val="20"/>
        </w:rPr>
        <w:t xml:space="preserve">spełniania warunków udziału w </w:t>
      </w:r>
      <w:r w:rsidR="005133E6" w:rsidRPr="000F6CB5">
        <w:rPr>
          <w:rFonts w:ascii="Verdana" w:eastAsia="Calibri" w:hAnsi="Verdana" w:cstheme="minorHAnsi"/>
          <w:sz w:val="20"/>
        </w:rPr>
        <w:t xml:space="preserve">Postępowaniu </w:t>
      </w:r>
      <w:r w:rsidR="009D5BC2" w:rsidRPr="000F6CB5">
        <w:rPr>
          <w:rFonts w:ascii="Verdana" w:hAnsi="Verdana" w:cstheme="minorHAnsi"/>
          <w:sz w:val="20"/>
          <w:lang w:eastAsia="pl-PL"/>
        </w:rPr>
        <w:t>zakupowym</w:t>
      </w:r>
      <w:r w:rsidRPr="000F6CB5">
        <w:rPr>
          <w:rFonts w:ascii="Verdana" w:eastAsia="Calibri" w:hAnsi="Verdana" w:cstheme="minorHAnsi"/>
          <w:sz w:val="20"/>
        </w:rPr>
        <w:t xml:space="preserve">. Powyższa ocena zostanie dokonana na podstawie wypełnionych i przedstawionych zobowiązań podmiotów </w:t>
      </w:r>
      <w:r w:rsidR="00AF4FAB" w:rsidRPr="000F6CB5">
        <w:rPr>
          <w:rFonts w:ascii="Verdana" w:eastAsia="Calibri" w:hAnsi="Verdana" w:cstheme="minorHAnsi"/>
          <w:sz w:val="20"/>
        </w:rPr>
        <w:t>udostępniających zasoby</w:t>
      </w:r>
      <w:r w:rsidRPr="000F6CB5">
        <w:rPr>
          <w:rFonts w:ascii="Verdana" w:eastAsia="Calibri" w:hAnsi="Verdana" w:cstheme="minorHAnsi"/>
          <w:sz w:val="20"/>
        </w:rPr>
        <w:t xml:space="preserve"> oraz innych dokumentów dotyczących stosunków łączący</w:t>
      </w:r>
      <w:r w:rsidR="00AC76C4" w:rsidRPr="000F6CB5">
        <w:rPr>
          <w:rFonts w:ascii="Verdana" w:eastAsia="Calibri" w:hAnsi="Verdana" w:cstheme="minorHAnsi"/>
          <w:sz w:val="20"/>
        </w:rPr>
        <w:t>ch</w:t>
      </w:r>
      <w:r w:rsidRPr="000F6CB5">
        <w:rPr>
          <w:rFonts w:ascii="Verdana" w:eastAsia="Calibri" w:hAnsi="Verdana" w:cstheme="minorHAnsi"/>
          <w:sz w:val="20"/>
        </w:rPr>
        <w:t xml:space="preserve"> Wykonawcę z tymi podmiotami, przedstawiony</w:t>
      </w:r>
      <w:r w:rsidR="0084677B" w:rsidRPr="000F6CB5">
        <w:rPr>
          <w:rFonts w:ascii="Verdana" w:eastAsia="Calibri" w:hAnsi="Verdana" w:cstheme="minorHAnsi"/>
          <w:sz w:val="20"/>
        </w:rPr>
        <w:t>ch</w:t>
      </w:r>
      <w:r w:rsidRPr="000F6CB5">
        <w:rPr>
          <w:rFonts w:ascii="Verdana" w:eastAsia="Calibri" w:hAnsi="Verdana" w:cstheme="minorHAnsi"/>
          <w:sz w:val="20"/>
        </w:rPr>
        <w:t xml:space="preserve"> przez Wykonawcę.</w:t>
      </w:r>
    </w:p>
    <w:p w14:paraId="754175AF" w14:textId="42D662D4" w:rsidR="00FE492B" w:rsidRPr="000F6CB5" w:rsidRDefault="002B4EA9" w:rsidP="002B4EA9">
      <w:pPr>
        <w:pStyle w:val="Akapitzlist"/>
        <w:numPr>
          <w:ilvl w:val="1"/>
          <w:numId w:val="48"/>
        </w:numPr>
        <w:spacing w:before="120" w:after="120" w:line="240" w:lineRule="auto"/>
        <w:ind w:left="425" w:right="-284" w:hanging="709"/>
        <w:contextualSpacing w:val="0"/>
        <w:rPr>
          <w:rFonts w:ascii="Verdana" w:hAnsi="Verdana" w:cstheme="minorHAnsi"/>
          <w:sz w:val="20"/>
        </w:rPr>
      </w:pPr>
      <w:r w:rsidRPr="000F6CB5">
        <w:rPr>
          <w:rFonts w:ascii="Verdana" w:eastAsia="Calibri" w:hAnsi="Verdana" w:cstheme="minorHAnsi"/>
          <w:sz w:val="20"/>
        </w:rPr>
        <w:t xml:space="preserve">Nie dotyczy. </w:t>
      </w:r>
    </w:p>
    <w:p w14:paraId="6B4C9E74" w14:textId="77777777" w:rsidR="002C51CB" w:rsidRPr="000F6CB5" w:rsidRDefault="00F50732" w:rsidP="006D28BA">
      <w:pPr>
        <w:pStyle w:val="Nagwek1"/>
        <w:keepLines w:val="0"/>
        <w:numPr>
          <w:ilvl w:val="0"/>
          <w:numId w:val="86"/>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4" w:name="_Toc489350394"/>
      <w:bookmarkStart w:id="155" w:name="_Toc515896286"/>
      <w:bookmarkStart w:id="156" w:name="_Toc122344779"/>
      <w:r w:rsidRPr="000F6CB5">
        <w:rPr>
          <w:rFonts w:ascii="Verdana" w:eastAsia="Calibri" w:hAnsi="Verdana" w:cstheme="minorHAnsi"/>
          <w:kern w:val="0"/>
          <w:sz w:val="20"/>
          <w:lang w:val="pl-PL"/>
        </w:rPr>
        <w:t>WYKAZ OŚWIADCZEŃ LUB DOKUMENTÓW, POTWIERDZAJĄCYCH SPEŁNIANIE WARUNKÓW UDZIAŁU W POSTĘPOWANIU ORAZ BRAK PODSTAW WYKLUCZENIA</w:t>
      </w:r>
      <w:bookmarkEnd w:id="154"/>
      <w:bookmarkEnd w:id="155"/>
      <w:bookmarkEnd w:id="156"/>
    </w:p>
    <w:p w14:paraId="417D877A" w14:textId="77777777" w:rsidR="0076398B" w:rsidRPr="000F6CB5" w:rsidRDefault="0076398B" w:rsidP="00980BFF">
      <w:pPr>
        <w:pStyle w:val="Akapitzlist"/>
        <w:numPr>
          <w:ilvl w:val="0"/>
          <w:numId w:val="49"/>
        </w:numPr>
        <w:spacing w:before="120" w:after="120" w:line="240" w:lineRule="auto"/>
        <w:ind w:right="-284"/>
        <w:rPr>
          <w:rFonts w:ascii="Verdana" w:hAnsi="Verdana" w:cstheme="minorHAnsi"/>
          <w:vanish/>
          <w:sz w:val="20"/>
        </w:rPr>
      </w:pPr>
    </w:p>
    <w:p w14:paraId="62F0AEDD" w14:textId="77777777" w:rsidR="0076398B" w:rsidRPr="000F6CB5" w:rsidRDefault="0076398B" w:rsidP="00980BFF">
      <w:pPr>
        <w:pStyle w:val="Akapitzlist"/>
        <w:numPr>
          <w:ilvl w:val="0"/>
          <w:numId w:val="49"/>
        </w:numPr>
        <w:spacing w:before="120" w:after="120" w:line="240" w:lineRule="auto"/>
        <w:ind w:right="-284"/>
        <w:rPr>
          <w:rFonts w:ascii="Verdana" w:hAnsi="Verdana" w:cstheme="minorHAnsi"/>
          <w:vanish/>
          <w:sz w:val="20"/>
        </w:rPr>
      </w:pPr>
    </w:p>
    <w:p w14:paraId="0D765161" w14:textId="5AF4A205" w:rsidR="00BD4897" w:rsidRPr="000F6CB5" w:rsidRDefault="00B85629" w:rsidP="002B4EA9">
      <w:pPr>
        <w:pStyle w:val="Akapitzlist"/>
        <w:numPr>
          <w:ilvl w:val="1"/>
          <w:numId w:val="49"/>
        </w:numPr>
        <w:spacing w:before="120" w:after="120" w:line="240" w:lineRule="auto"/>
        <w:ind w:left="426" w:right="-284" w:hanging="710"/>
        <w:rPr>
          <w:rFonts w:ascii="Verdana" w:hAnsi="Verdana" w:cstheme="minorHAnsi"/>
          <w:sz w:val="20"/>
        </w:rPr>
      </w:pPr>
      <w:r w:rsidRPr="000F6CB5">
        <w:rPr>
          <w:rFonts w:ascii="Verdana" w:hAnsi="Verdana" w:cstheme="minorHAnsi"/>
          <w:sz w:val="20"/>
        </w:rPr>
        <w:t xml:space="preserve">Wykonawca, w </w:t>
      </w:r>
      <w:r w:rsidR="00B41C59" w:rsidRPr="000F6CB5">
        <w:rPr>
          <w:rFonts w:ascii="Verdana" w:hAnsi="Verdana" w:cstheme="minorHAnsi"/>
          <w:sz w:val="20"/>
        </w:rPr>
        <w:t>celu wykazania braku podstaw do wykluczenia z </w:t>
      </w:r>
      <w:r w:rsidR="005133E6" w:rsidRPr="000F6CB5">
        <w:rPr>
          <w:rFonts w:ascii="Verdana" w:hAnsi="Verdana" w:cstheme="minorHAnsi"/>
          <w:sz w:val="20"/>
        </w:rPr>
        <w:t xml:space="preserve">Postępowania </w:t>
      </w:r>
      <w:r w:rsidR="009D5BC2" w:rsidRPr="000F6CB5">
        <w:rPr>
          <w:rFonts w:ascii="Verdana" w:hAnsi="Verdana" w:cstheme="minorHAnsi"/>
          <w:sz w:val="20"/>
          <w:lang w:eastAsia="pl-PL"/>
        </w:rPr>
        <w:t>zakupowego</w:t>
      </w:r>
      <w:r w:rsidR="009D5BC2" w:rsidRPr="000F6CB5">
        <w:rPr>
          <w:rFonts w:ascii="Verdana" w:eastAsia="Calibri" w:hAnsi="Verdana" w:cstheme="minorHAnsi"/>
          <w:sz w:val="20"/>
        </w:rPr>
        <w:t xml:space="preserve"> </w:t>
      </w:r>
      <w:r w:rsidR="00B41C59" w:rsidRPr="000F6CB5">
        <w:rPr>
          <w:rFonts w:ascii="Verdana" w:hAnsi="Verdana" w:cstheme="minorHAnsi"/>
          <w:sz w:val="20"/>
        </w:rPr>
        <w:t>oraz spełnienia warunków udziału w postępowaniu</w:t>
      </w:r>
      <w:r w:rsidR="009D5BC2" w:rsidRPr="000F6CB5">
        <w:rPr>
          <w:rFonts w:ascii="Verdana" w:hAnsi="Verdana" w:cstheme="minorHAnsi"/>
          <w:sz w:val="20"/>
        </w:rPr>
        <w:t xml:space="preserve"> </w:t>
      </w:r>
      <w:r w:rsidR="009D5BC2" w:rsidRPr="000F6CB5">
        <w:rPr>
          <w:rFonts w:ascii="Verdana" w:hAnsi="Verdana" w:cstheme="minorHAnsi"/>
          <w:sz w:val="20"/>
          <w:lang w:eastAsia="pl-PL"/>
        </w:rPr>
        <w:t>zakupowym</w:t>
      </w:r>
      <w:r w:rsidR="00B41C59" w:rsidRPr="000F6CB5">
        <w:rPr>
          <w:rFonts w:ascii="Verdana" w:hAnsi="Verdana" w:cstheme="minorHAnsi"/>
          <w:sz w:val="20"/>
        </w:rPr>
        <w:t xml:space="preserve">, </w:t>
      </w:r>
      <w:r w:rsidRPr="000F6CB5">
        <w:rPr>
          <w:rFonts w:ascii="Verdana" w:hAnsi="Verdana" w:cstheme="minorHAnsi"/>
          <w:sz w:val="20"/>
        </w:rPr>
        <w:t>zobowiązany jest złożyć wraz z Ofertą następujące dokumenty</w:t>
      </w:r>
      <w:r w:rsidR="00BD4897" w:rsidRPr="000F6CB5">
        <w:rPr>
          <w:rFonts w:ascii="Verdana" w:hAnsi="Verdana" w:cstheme="minorHAnsi"/>
          <w:sz w:val="20"/>
        </w:rPr>
        <w:t>/oświadczenia</w:t>
      </w:r>
      <w:r w:rsidRPr="000F6CB5">
        <w:rPr>
          <w:rFonts w:ascii="Verdana" w:hAnsi="Verdana" w:cstheme="minorHAnsi"/>
          <w:sz w:val="20"/>
        </w:rPr>
        <w:t>:</w:t>
      </w:r>
    </w:p>
    <w:p w14:paraId="3C8C7712" w14:textId="77777777" w:rsidR="00A519A9" w:rsidRPr="002B4EA9"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470C5622" w14:textId="77777777" w:rsidR="00A519A9" w:rsidRPr="002B4EA9"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2806213C" w14:textId="77777777" w:rsidR="00A519A9" w:rsidRPr="002B4EA9"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20"/>
        </w:rPr>
      </w:pPr>
    </w:p>
    <w:p w14:paraId="5AD295B3" w14:textId="21BCEF8A" w:rsidR="00BD4897" w:rsidRPr="002B4EA9" w:rsidRDefault="00BD4897" w:rsidP="007D157E">
      <w:pPr>
        <w:pStyle w:val="Tekstpodstawowy"/>
        <w:numPr>
          <w:ilvl w:val="2"/>
          <w:numId w:val="65"/>
        </w:numPr>
        <w:spacing w:before="120" w:line="240" w:lineRule="auto"/>
        <w:ind w:left="1276" w:right="-284" w:hanging="879"/>
        <w:rPr>
          <w:rFonts w:ascii="Verdana" w:hAnsi="Verdana" w:cstheme="minorHAnsi"/>
          <w:sz w:val="20"/>
        </w:rPr>
      </w:pPr>
      <w:r w:rsidRPr="002B4EA9">
        <w:rPr>
          <w:rFonts w:ascii="Verdana" w:eastAsia="Calibri" w:hAnsi="Verdana" w:cstheme="minorHAnsi"/>
          <w:sz w:val="20"/>
        </w:rPr>
        <w:t xml:space="preserve">W celu potwierdzenia </w:t>
      </w:r>
      <w:r w:rsidRPr="002B4EA9">
        <w:rPr>
          <w:rFonts w:ascii="Verdana" w:eastAsia="Calibri" w:hAnsi="Verdana" w:cstheme="minorHAnsi"/>
          <w:b/>
          <w:sz w:val="20"/>
        </w:rPr>
        <w:t>braku podstaw wykluczenia</w:t>
      </w:r>
      <w:r w:rsidRPr="002B4EA9">
        <w:rPr>
          <w:rFonts w:ascii="Verdana" w:eastAsia="Calibri" w:hAnsi="Verdana" w:cstheme="minorHAnsi"/>
          <w:sz w:val="20"/>
        </w:rPr>
        <w:t xml:space="preserve"> Wykonawcy, o których mowa w pkt </w:t>
      </w:r>
      <w:r w:rsidR="00A76A4D" w:rsidRPr="002B4EA9">
        <w:rPr>
          <w:rFonts w:ascii="Verdana" w:eastAsia="Calibri" w:hAnsi="Verdana" w:cstheme="minorHAnsi"/>
          <w:sz w:val="20"/>
        </w:rPr>
        <w:t>14</w:t>
      </w:r>
      <w:r w:rsidRPr="002B4EA9">
        <w:rPr>
          <w:rFonts w:ascii="Verdana" w:eastAsia="Calibri" w:hAnsi="Verdana" w:cstheme="minorHAnsi"/>
          <w:sz w:val="20"/>
        </w:rPr>
        <w:t>.2.</w:t>
      </w:r>
      <w:r w:rsidR="00A76A4D" w:rsidRPr="002B4EA9" w:rsidDel="00A76A4D">
        <w:rPr>
          <w:rFonts w:ascii="Verdana" w:eastAsia="Calibri" w:hAnsi="Verdana" w:cstheme="minorHAnsi"/>
          <w:sz w:val="20"/>
        </w:rPr>
        <w:t xml:space="preserve"> </w:t>
      </w:r>
      <w:r w:rsidRPr="002B4EA9">
        <w:rPr>
          <w:rFonts w:ascii="Verdana" w:eastAsia="Calibri" w:hAnsi="Verdana" w:cstheme="minorHAnsi"/>
          <w:sz w:val="20"/>
        </w:rPr>
        <w:t xml:space="preserve"> </w:t>
      </w:r>
      <w:r w:rsidR="00904E94" w:rsidRPr="002B4EA9">
        <w:rPr>
          <w:rFonts w:ascii="Verdana" w:eastAsia="Calibri" w:hAnsi="Verdana" w:cstheme="minorHAnsi"/>
          <w:sz w:val="20"/>
        </w:rPr>
        <w:t>SWZ</w:t>
      </w:r>
      <w:r w:rsidRPr="002B4EA9">
        <w:rPr>
          <w:rFonts w:ascii="Verdana" w:eastAsia="Calibri" w:hAnsi="Verdana" w:cstheme="minorHAnsi"/>
          <w:sz w:val="20"/>
        </w:rPr>
        <w:t>, Wykonawca winien złożyć stosowne oświadczenia w treści Formularza Oferty.</w:t>
      </w:r>
    </w:p>
    <w:p w14:paraId="63E096DB" w14:textId="77777777" w:rsidR="00C03BBD" w:rsidRPr="00B80369" w:rsidRDefault="00C03BBD" w:rsidP="00C03BBD">
      <w:pPr>
        <w:ind w:left="426"/>
        <w:rPr>
          <w:rStyle w:val="ui-provider"/>
          <w:rFonts w:ascii="Verdana" w:hAnsi="Verdana"/>
          <w:sz w:val="20"/>
        </w:rPr>
      </w:pPr>
      <w:r w:rsidRPr="00B80369">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w:t>
      </w:r>
      <w:r w:rsidRPr="006F344E">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3A084499" w14:textId="77777777" w:rsidR="00C03BBD" w:rsidRPr="00B80369" w:rsidRDefault="00C03BBD" w:rsidP="00C03BBD">
      <w:pPr>
        <w:pStyle w:val="Akapitzlist"/>
        <w:numPr>
          <w:ilvl w:val="0"/>
          <w:numId w:val="110"/>
        </w:numPr>
        <w:spacing w:after="160" w:line="259" w:lineRule="auto"/>
        <w:ind w:left="426"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A3C70C7" w14:textId="77777777" w:rsidR="00C03BBD" w:rsidRPr="00B80369" w:rsidRDefault="00C03BBD" w:rsidP="00C03BBD">
      <w:pPr>
        <w:pStyle w:val="Akapitzlist"/>
        <w:numPr>
          <w:ilvl w:val="0"/>
          <w:numId w:val="110"/>
        </w:numPr>
        <w:spacing w:after="160" w:line="259" w:lineRule="auto"/>
        <w:ind w:left="426"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4CC9477B" w14:textId="77777777" w:rsidR="002B4EA9" w:rsidRPr="002B4EA9" w:rsidRDefault="002B4EA9" w:rsidP="002B4EA9">
      <w:pPr>
        <w:pStyle w:val="Akapitzlist"/>
        <w:numPr>
          <w:ilvl w:val="0"/>
          <w:numId w:val="76"/>
        </w:numPr>
        <w:spacing w:before="120" w:after="120" w:line="240" w:lineRule="auto"/>
        <w:ind w:right="-284"/>
        <w:contextualSpacing w:val="0"/>
        <w:rPr>
          <w:rFonts w:ascii="Verdana" w:eastAsia="Calibri" w:hAnsi="Verdana" w:cstheme="minorHAnsi"/>
          <w:vanish/>
          <w:sz w:val="20"/>
        </w:rPr>
      </w:pPr>
    </w:p>
    <w:p w14:paraId="754E9C9C" w14:textId="77777777" w:rsidR="002B4EA9" w:rsidRPr="002B4EA9" w:rsidRDefault="002B4EA9" w:rsidP="002B4EA9">
      <w:pPr>
        <w:pStyle w:val="Akapitzlist"/>
        <w:numPr>
          <w:ilvl w:val="0"/>
          <w:numId w:val="76"/>
        </w:numPr>
        <w:spacing w:before="120" w:after="120" w:line="240" w:lineRule="auto"/>
        <w:ind w:right="-284"/>
        <w:contextualSpacing w:val="0"/>
        <w:rPr>
          <w:rFonts w:ascii="Verdana" w:eastAsia="Calibri" w:hAnsi="Verdana" w:cstheme="minorHAnsi"/>
          <w:vanish/>
          <w:sz w:val="20"/>
        </w:rPr>
      </w:pPr>
    </w:p>
    <w:p w14:paraId="639B555D" w14:textId="77777777" w:rsidR="002B4EA9" w:rsidRPr="002B4EA9" w:rsidRDefault="002B4EA9" w:rsidP="002B4EA9">
      <w:pPr>
        <w:pStyle w:val="Akapitzlist"/>
        <w:numPr>
          <w:ilvl w:val="1"/>
          <w:numId w:val="76"/>
        </w:numPr>
        <w:spacing w:before="120" w:after="120" w:line="240" w:lineRule="auto"/>
        <w:ind w:right="-284"/>
        <w:contextualSpacing w:val="0"/>
        <w:rPr>
          <w:rFonts w:ascii="Verdana" w:eastAsia="Calibri" w:hAnsi="Verdana" w:cstheme="minorHAnsi"/>
          <w:vanish/>
          <w:sz w:val="20"/>
        </w:rPr>
      </w:pPr>
    </w:p>
    <w:p w14:paraId="3F2402FE" w14:textId="77777777" w:rsidR="002B4EA9" w:rsidRPr="002B4EA9" w:rsidRDefault="002B4EA9" w:rsidP="002B4EA9">
      <w:pPr>
        <w:pStyle w:val="Akapitzlist"/>
        <w:numPr>
          <w:ilvl w:val="2"/>
          <w:numId w:val="76"/>
        </w:numPr>
        <w:spacing w:before="120" w:after="120" w:line="240" w:lineRule="auto"/>
        <w:ind w:right="-284"/>
        <w:contextualSpacing w:val="0"/>
        <w:rPr>
          <w:rFonts w:ascii="Verdana" w:eastAsia="Calibri" w:hAnsi="Verdana" w:cstheme="minorHAnsi"/>
          <w:vanish/>
          <w:sz w:val="20"/>
        </w:rPr>
      </w:pPr>
    </w:p>
    <w:p w14:paraId="53291943" w14:textId="0E7C77C4" w:rsidR="00622390" w:rsidRPr="002A6CA3" w:rsidRDefault="00407A74" w:rsidP="002B4EA9">
      <w:pPr>
        <w:pStyle w:val="Tekstpodstawowy"/>
        <w:numPr>
          <w:ilvl w:val="2"/>
          <w:numId w:val="76"/>
        </w:numPr>
        <w:spacing w:before="120" w:line="240" w:lineRule="auto"/>
        <w:ind w:left="1276" w:right="-284" w:hanging="850"/>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7849EC79" w14:textId="5E624ED4" w:rsidR="00044FA9" w:rsidRPr="002B4EA9" w:rsidRDefault="00407A74" w:rsidP="002B4EA9">
      <w:pPr>
        <w:pStyle w:val="Tekstpodstawowy"/>
        <w:numPr>
          <w:ilvl w:val="3"/>
          <w:numId w:val="76"/>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B4EA9">
        <w:rPr>
          <w:rFonts w:ascii="Verdana" w:eastAsia="Calibri" w:hAnsi="Verdana" w:cstheme="minorHAnsi"/>
          <w:sz w:val="20"/>
        </w:rPr>
        <w:t>14</w:t>
      </w:r>
      <w:r w:rsidR="001017B3" w:rsidRPr="002B4EA9">
        <w:rPr>
          <w:rFonts w:ascii="Verdana" w:eastAsia="Calibri" w:hAnsi="Verdana" w:cstheme="minorHAnsi"/>
          <w:sz w:val="20"/>
        </w:rPr>
        <w:t>.</w:t>
      </w:r>
      <w:r w:rsidR="00122B27" w:rsidRPr="002B4EA9">
        <w:rPr>
          <w:rFonts w:ascii="Verdana" w:eastAsia="Calibri" w:hAnsi="Verdana" w:cstheme="minorHAnsi"/>
          <w:sz w:val="20"/>
        </w:rPr>
        <w:t>3</w:t>
      </w:r>
      <w:r w:rsidR="001017B3" w:rsidRPr="002B4EA9">
        <w:rPr>
          <w:rFonts w:ascii="Verdana" w:eastAsia="Calibri" w:hAnsi="Verdana" w:cstheme="minorHAnsi"/>
          <w:sz w:val="20"/>
        </w:rPr>
        <w:t>.1</w:t>
      </w:r>
      <w:r w:rsidRPr="002B4EA9">
        <w:rPr>
          <w:rFonts w:ascii="Verdana" w:eastAsia="Calibri" w:hAnsi="Verdana" w:cstheme="minorHAnsi"/>
          <w:sz w:val="20"/>
        </w:rPr>
        <w:t>.:</w:t>
      </w:r>
      <w:r w:rsidR="002B4EA9" w:rsidRPr="002B4EA9">
        <w:rPr>
          <w:rFonts w:ascii="Verdana" w:eastAsia="Calibri" w:hAnsi="Verdana" w:cstheme="minorHAnsi"/>
          <w:sz w:val="20"/>
        </w:rPr>
        <w:t xml:space="preserve"> nie dotyczy. </w:t>
      </w:r>
    </w:p>
    <w:p w14:paraId="4701C489" w14:textId="56B57350" w:rsidR="00407A74" w:rsidRPr="002B4EA9"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2B4EA9">
        <w:rPr>
          <w:rFonts w:ascii="Verdana" w:eastAsia="Calibri" w:hAnsi="Verdana" w:cstheme="minorHAnsi"/>
          <w:sz w:val="20"/>
        </w:rPr>
        <w:t>W celu wykazania spełnienia przez Wykonawcę warunków, o których mowa</w:t>
      </w:r>
      <w:r w:rsidR="00921FCD" w:rsidRPr="002B4EA9">
        <w:rPr>
          <w:rFonts w:ascii="Verdana" w:eastAsia="Calibri" w:hAnsi="Verdana" w:cstheme="minorHAnsi"/>
          <w:sz w:val="20"/>
        </w:rPr>
        <w:t xml:space="preserve"> </w:t>
      </w:r>
      <w:r w:rsidRPr="002B4EA9">
        <w:rPr>
          <w:rFonts w:ascii="Verdana" w:eastAsia="Calibri" w:hAnsi="Verdana" w:cstheme="minorHAnsi"/>
          <w:sz w:val="20"/>
        </w:rPr>
        <w:t xml:space="preserve">w pkt </w:t>
      </w:r>
      <w:r w:rsidR="00122B27" w:rsidRPr="002B4EA9">
        <w:rPr>
          <w:rFonts w:ascii="Verdana" w:eastAsia="Calibri" w:hAnsi="Verdana" w:cstheme="minorHAnsi"/>
          <w:sz w:val="20"/>
        </w:rPr>
        <w:t>14</w:t>
      </w:r>
      <w:r w:rsidR="0097580E" w:rsidRPr="002B4EA9">
        <w:rPr>
          <w:rFonts w:ascii="Verdana" w:eastAsia="Calibri" w:hAnsi="Verdana" w:cstheme="minorHAnsi"/>
          <w:sz w:val="20"/>
        </w:rPr>
        <w:t>.</w:t>
      </w:r>
      <w:r w:rsidR="00122B27" w:rsidRPr="002B4EA9">
        <w:rPr>
          <w:rFonts w:ascii="Verdana" w:eastAsia="Calibri" w:hAnsi="Verdana" w:cstheme="minorHAnsi"/>
          <w:sz w:val="20"/>
        </w:rPr>
        <w:t>3</w:t>
      </w:r>
      <w:r w:rsidR="0097580E" w:rsidRPr="002B4EA9">
        <w:rPr>
          <w:rFonts w:ascii="Verdana" w:eastAsia="Calibri" w:hAnsi="Verdana" w:cstheme="minorHAnsi"/>
          <w:sz w:val="20"/>
        </w:rPr>
        <w:t>.2</w:t>
      </w:r>
      <w:r w:rsidRPr="002B4EA9">
        <w:rPr>
          <w:rFonts w:ascii="Verdana" w:eastAsia="Calibri" w:hAnsi="Verdana" w:cstheme="minorHAnsi"/>
          <w:sz w:val="20"/>
        </w:rPr>
        <w:t>.:</w:t>
      </w:r>
      <w:r w:rsidR="002B4EA9" w:rsidRPr="002B4EA9">
        <w:rPr>
          <w:rFonts w:ascii="Verdana" w:eastAsia="Calibri" w:hAnsi="Verdana" w:cstheme="minorHAnsi"/>
          <w:sz w:val="20"/>
        </w:rPr>
        <w:t xml:space="preserve"> nie dotyczy. </w:t>
      </w:r>
    </w:p>
    <w:p w14:paraId="117D9856" w14:textId="70300FD8" w:rsidR="00407A74" w:rsidRPr="002B4EA9" w:rsidRDefault="00407A74" w:rsidP="007D157E">
      <w:pPr>
        <w:pStyle w:val="Tekstpodstawowy"/>
        <w:numPr>
          <w:ilvl w:val="3"/>
          <w:numId w:val="76"/>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p>
    <w:p w14:paraId="47EACF32" w14:textId="4C26CDA3" w:rsidR="002B4EA9" w:rsidRPr="002B4EA9" w:rsidRDefault="002B4EA9" w:rsidP="002B4EA9">
      <w:pPr>
        <w:pStyle w:val="Tekstpodstawowy"/>
        <w:spacing w:before="120" w:line="240" w:lineRule="auto"/>
        <w:ind w:left="1843" w:right="-283"/>
        <w:rPr>
          <w:rFonts w:ascii="Verdana" w:hAnsi="Verdana" w:cstheme="minorHAnsi"/>
          <w:i/>
          <w:sz w:val="20"/>
        </w:rPr>
      </w:pPr>
      <w:r w:rsidRPr="002B4EA9">
        <w:rPr>
          <w:rFonts w:ascii="Verdana" w:hAnsi="Verdana" w:cstheme="minorHAnsi"/>
          <w:i/>
          <w:sz w:val="20"/>
        </w:rPr>
        <w:t>a)</w:t>
      </w:r>
      <w:r w:rsidRPr="002B4EA9">
        <w:rPr>
          <w:rFonts w:ascii="Verdana" w:hAnsi="Verdana" w:cstheme="minorHAnsi"/>
          <w:i/>
          <w:sz w:val="20"/>
        </w:rPr>
        <w:tab/>
        <w:t xml:space="preserve">wykaz usług wykonanych w okresie ostatnich </w:t>
      </w:r>
      <w:r w:rsidR="00B95CAC">
        <w:rPr>
          <w:rFonts w:ascii="Verdana" w:hAnsi="Verdana" w:cstheme="minorHAnsi"/>
          <w:i/>
          <w:sz w:val="20"/>
        </w:rPr>
        <w:t>5</w:t>
      </w:r>
      <w:r w:rsidRPr="002B4EA9">
        <w:rPr>
          <w:rFonts w:ascii="Verdana" w:hAnsi="Verdana" w:cstheme="minorHAnsi"/>
          <w:i/>
          <w:sz w:val="20"/>
        </w:rPr>
        <w:t xml:space="preserve"> lat przed upływem terminu składania Ofert, a jeżeli okres prowadzenia działalności jest krótszy – w tym okresie, wraz z podaniem ich rodzaju, daty i miejsca wykonania oraz dokumentów potwierdzających należyte ich wykonanie. Wzór wykazu stanowi załącznik  nr 6 do SWZ.</w:t>
      </w:r>
    </w:p>
    <w:p w14:paraId="051C631E" w14:textId="3D1B1D94" w:rsidR="00612559" w:rsidRPr="002A6CA3" w:rsidRDefault="00247230" w:rsidP="007D157E">
      <w:pPr>
        <w:pStyle w:val="Default"/>
        <w:numPr>
          <w:ilvl w:val="1"/>
          <w:numId w:val="76"/>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 xml:space="preserve">wieszona albo znajduje się on </w:t>
      </w:r>
      <w:r w:rsidR="000F3AAE">
        <w:rPr>
          <w:rFonts w:ascii="Verdana" w:hAnsi="Verdana" w:cstheme="minorHAnsi"/>
          <w:sz w:val="20"/>
          <w:szCs w:val="20"/>
        </w:rPr>
        <w:lastRenderedPageBreak/>
        <w:t>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9E49B8"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w:t>
      </w:r>
      <w:r w:rsidRPr="009E49B8">
        <w:rPr>
          <w:rFonts w:ascii="Verdana" w:eastAsia="Calibri" w:hAnsi="Verdana" w:cstheme="minorHAnsi"/>
          <w:sz w:val="20"/>
        </w:rPr>
        <w:t>aktualne.</w:t>
      </w:r>
    </w:p>
    <w:p w14:paraId="682BF458" w14:textId="29AEA0E8" w:rsidR="002D280D" w:rsidRPr="009E49B8" w:rsidRDefault="009E49B8" w:rsidP="007D157E">
      <w:pPr>
        <w:pStyle w:val="Nagwek1"/>
        <w:keepNext w:val="0"/>
        <w:keepLines w:val="0"/>
        <w:numPr>
          <w:ilvl w:val="1"/>
          <w:numId w:val="76"/>
        </w:numPr>
        <w:suppressAutoHyphens/>
        <w:spacing w:before="120" w:after="120" w:line="240" w:lineRule="auto"/>
        <w:ind w:left="425" w:right="-284" w:hanging="709"/>
        <w:rPr>
          <w:rFonts w:ascii="Verdana" w:hAnsi="Verdana" w:cstheme="minorHAnsi"/>
          <w:b w:val="0"/>
          <w:caps w:val="0"/>
          <w:sz w:val="20"/>
        </w:rPr>
      </w:pPr>
      <w:bookmarkStart w:id="157" w:name="_Toc404679040"/>
      <w:bookmarkStart w:id="158" w:name="_Toc360717307"/>
      <w:bookmarkStart w:id="159" w:name="_Toc462325348"/>
      <w:bookmarkStart w:id="160" w:name="_Toc40987391"/>
      <w:bookmarkStart w:id="161" w:name="_Toc122344780"/>
      <w:bookmarkStart w:id="162" w:name="_Toc40987401"/>
      <w:r w:rsidRPr="009E49B8">
        <w:rPr>
          <w:rFonts w:ascii="Verdana" w:hAnsi="Verdana" w:cstheme="minorHAnsi"/>
          <w:b w:val="0"/>
          <w:caps w:val="0"/>
          <w:sz w:val="20"/>
        </w:rPr>
        <w:t>Nie dotyczy.</w:t>
      </w:r>
      <w:bookmarkEnd w:id="157"/>
      <w:bookmarkEnd w:id="158"/>
      <w:bookmarkEnd w:id="159"/>
      <w:bookmarkEnd w:id="160"/>
      <w:bookmarkEnd w:id="161"/>
    </w:p>
    <w:bookmarkEnd w:id="162"/>
    <w:p w14:paraId="0E5FD4E0" w14:textId="77777777" w:rsidR="00612559" w:rsidRPr="009E49B8" w:rsidRDefault="00D34D7E" w:rsidP="007D157E">
      <w:pPr>
        <w:pStyle w:val="Tekstpodstawowy"/>
        <w:numPr>
          <w:ilvl w:val="1"/>
          <w:numId w:val="76"/>
        </w:numPr>
        <w:spacing w:before="120" w:line="240" w:lineRule="auto"/>
        <w:ind w:left="425" w:right="-284" w:hanging="709"/>
        <w:rPr>
          <w:rFonts w:ascii="Verdana" w:hAnsi="Verdana" w:cstheme="minorHAnsi"/>
          <w:sz w:val="20"/>
        </w:rPr>
      </w:pPr>
      <w:r w:rsidRPr="009E49B8">
        <w:rPr>
          <w:rFonts w:ascii="Verdana" w:eastAsia="Calibri" w:hAnsi="Verdana" w:cstheme="minorHAnsi"/>
          <w:sz w:val="20"/>
        </w:rPr>
        <w:t>Forma dokumentów i oświadczeń</w:t>
      </w:r>
      <w:r w:rsidR="000032C2" w:rsidRPr="009E49B8">
        <w:rPr>
          <w:rFonts w:ascii="Verdana" w:eastAsia="Calibri" w:hAnsi="Verdana" w:cstheme="minorHAnsi"/>
          <w:sz w:val="20"/>
        </w:rPr>
        <w:t>:</w:t>
      </w:r>
    </w:p>
    <w:p w14:paraId="0D764854" w14:textId="296EF914" w:rsidR="00612559" w:rsidRPr="002A6CA3" w:rsidRDefault="000B58A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38B0B778" w14:textId="1E4634B0" w:rsidR="00FB20E0" w:rsidRPr="000F6CB5" w:rsidRDefault="00FB20E0" w:rsidP="000F6CB5">
      <w:pPr>
        <w:pStyle w:val="Tekstpodstawowy"/>
        <w:numPr>
          <w:ilvl w:val="1"/>
          <w:numId w:val="76"/>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 xml:space="preserve">SWZ, Zamawiający może wezwać Wykonawcę do złożenia dodatkowych dokumentów potwierdzających treść złożonych </w:t>
      </w:r>
      <w:r w:rsidRPr="000F6CB5">
        <w:rPr>
          <w:rFonts w:ascii="Verdana" w:hAnsi="Verdana" w:cstheme="minorHAnsi"/>
          <w:sz w:val="20"/>
        </w:rPr>
        <w:t>oświadczeń.</w:t>
      </w:r>
    </w:p>
    <w:p w14:paraId="14BDAA7C" w14:textId="77777777" w:rsidR="00644B47" w:rsidRPr="000F6CB5" w:rsidRDefault="00D34D7E" w:rsidP="007D157E">
      <w:pPr>
        <w:pStyle w:val="Nagwek1"/>
        <w:keepLines w:val="0"/>
        <w:numPr>
          <w:ilvl w:val="0"/>
          <w:numId w:val="8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3" w:name="_Toc122344788"/>
      <w:r w:rsidRPr="000F6CB5">
        <w:rPr>
          <w:rFonts w:ascii="Verdana" w:eastAsia="Calibri" w:hAnsi="Verdana" w:cstheme="minorHAnsi"/>
          <w:kern w:val="0"/>
          <w:sz w:val="20"/>
          <w:lang w:val="pl-PL"/>
        </w:rPr>
        <w:lastRenderedPageBreak/>
        <w:t>WYMAGANIA DOTYCZĄCE WADIUM</w:t>
      </w:r>
      <w:bookmarkEnd w:id="163"/>
    </w:p>
    <w:p w14:paraId="75A54F6D" w14:textId="77777777" w:rsidR="008B075B" w:rsidRPr="000F6CB5"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rPr>
      </w:pPr>
    </w:p>
    <w:p w14:paraId="28C386EA" w14:textId="77777777" w:rsidR="008B075B" w:rsidRPr="000F6CB5"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rPr>
      </w:pPr>
    </w:p>
    <w:p w14:paraId="4B420487" w14:textId="19242135" w:rsidR="009305E7" w:rsidRPr="000F6CB5" w:rsidRDefault="009305E7" w:rsidP="007D157E">
      <w:pPr>
        <w:pStyle w:val="Tekstpodstawowy"/>
        <w:numPr>
          <w:ilvl w:val="1"/>
          <w:numId w:val="50"/>
        </w:numPr>
        <w:shd w:val="clear" w:color="auto" w:fill="FFFFFF"/>
        <w:spacing w:before="120" w:line="240" w:lineRule="auto"/>
        <w:ind w:left="426" w:right="-284" w:hanging="710"/>
        <w:rPr>
          <w:rFonts w:ascii="Verdana" w:hAnsi="Verdana" w:cstheme="minorHAnsi"/>
          <w:b/>
          <w:sz w:val="20"/>
          <w:u w:val="single"/>
        </w:rPr>
      </w:pPr>
      <w:r w:rsidRPr="000F6CB5">
        <w:rPr>
          <w:rFonts w:ascii="Verdana" w:eastAsia="Calibri" w:hAnsi="Verdana" w:cstheme="minorHAnsi"/>
          <w:sz w:val="20"/>
        </w:rPr>
        <w:t xml:space="preserve">Zamawiający </w:t>
      </w:r>
      <w:r w:rsidRPr="000F6CB5">
        <w:rPr>
          <w:rFonts w:ascii="Verdana" w:eastAsia="Calibri" w:hAnsi="Verdana" w:cstheme="minorHAnsi"/>
          <w:b/>
          <w:sz w:val="20"/>
        </w:rPr>
        <w:t>odstępuje od żądania wadium</w:t>
      </w:r>
      <w:r w:rsidRPr="000F6CB5">
        <w:rPr>
          <w:rFonts w:ascii="Verdana" w:eastAsia="Calibri" w:hAnsi="Verdana" w:cstheme="minorHAnsi"/>
          <w:sz w:val="20"/>
        </w:rPr>
        <w:t xml:space="preserve"> w niniejszym Postępowaniu</w:t>
      </w:r>
      <w:r w:rsidR="009D5BC2" w:rsidRPr="000F6CB5">
        <w:rPr>
          <w:rFonts w:ascii="Verdana" w:eastAsia="Calibri" w:hAnsi="Verdana" w:cstheme="minorHAnsi"/>
          <w:sz w:val="20"/>
        </w:rPr>
        <w:t xml:space="preserve"> </w:t>
      </w:r>
      <w:r w:rsidR="009D5BC2" w:rsidRPr="000F6CB5">
        <w:rPr>
          <w:rFonts w:ascii="Verdana" w:hAnsi="Verdana" w:cstheme="minorHAnsi"/>
          <w:sz w:val="20"/>
          <w:lang w:eastAsia="pl-PL"/>
        </w:rPr>
        <w:t>zakupowym</w:t>
      </w:r>
    </w:p>
    <w:p w14:paraId="30DD6E8D" w14:textId="77777777" w:rsidR="005817FF" w:rsidRPr="000F6CB5" w:rsidRDefault="009305E7"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4" w:name="_Toc122344789"/>
      <w:r w:rsidRPr="000F6CB5">
        <w:rPr>
          <w:rFonts w:ascii="Verdana" w:eastAsia="Calibri" w:hAnsi="Verdana" w:cstheme="minorHAnsi"/>
          <w:caps w:val="0"/>
          <w:kern w:val="0"/>
          <w:sz w:val="20"/>
          <w:lang w:val="pl-PL"/>
        </w:rPr>
        <w:t>TERMIN ZWIĄZANIA OFERTĄ</w:t>
      </w:r>
      <w:bookmarkEnd w:id="164"/>
    </w:p>
    <w:p w14:paraId="7501AAD0" w14:textId="77777777" w:rsidR="009567F2" w:rsidRPr="000F6CB5"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0F6CB5"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39E6D51D" w14:textId="33B7616A" w:rsidR="000E334F" w:rsidRPr="000F6CB5" w:rsidRDefault="009305E7" w:rsidP="007D157E">
      <w:pPr>
        <w:pStyle w:val="Tekstpodstawowy"/>
        <w:numPr>
          <w:ilvl w:val="1"/>
          <w:numId w:val="51"/>
        </w:numPr>
        <w:shd w:val="clear" w:color="auto" w:fill="FFFFFF"/>
        <w:spacing w:before="120" w:line="240" w:lineRule="auto"/>
        <w:ind w:left="426" w:right="-284" w:hanging="710"/>
        <w:rPr>
          <w:rFonts w:ascii="Verdana" w:hAnsi="Verdana" w:cstheme="minorHAnsi"/>
          <w:sz w:val="20"/>
        </w:rPr>
      </w:pPr>
      <w:r w:rsidRPr="000F6CB5">
        <w:rPr>
          <w:rFonts w:ascii="Verdana" w:eastAsia="Calibri" w:hAnsi="Verdana" w:cstheme="minorHAnsi"/>
          <w:sz w:val="20"/>
        </w:rPr>
        <w:t xml:space="preserve">Wykonawca składając Ofertę pozostaje nią związany przez okres </w:t>
      </w:r>
      <w:r w:rsidR="00CC5EDC" w:rsidRPr="000F6CB5">
        <w:rPr>
          <w:rFonts w:ascii="Verdana" w:eastAsia="Calibri" w:hAnsi="Verdana" w:cstheme="minorHAnsi"/>
          <w:sz w:val="20"/>
        </w:rPr>
        <w:t>90</w:t>
      </w:r>
      <w:r w:rsidRPr="000F6CB5">
        <w:rPr>
          <w:rFonts w:ascii="Verdana" w:eastAsia="Calibri" w:hAnsi="Verdana" w:cstheme="minorHAnsi"/>
          <w:sz w:val="20"/>
        </w:rPr>
        <w:t xml:space="preserve"> dni licząc od dnia upływu terminu składania Ofert.</w:t>
      </w:r>
    </w:p>
    <w:p w14:paraId="678A94B9" w14:textId="77777777" w:rsidR="000E334F" w:rsidRPr="002A6CA3" w:rsidRDefault="00317077"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sidRPr="000F6CB5">
        <w:rPr>
          <w:rFonts w:ascii="Verdana" w:eastAsia="Calibri" w:hAnsi="Verdana" w:cstheme="minorHAnsi"/>
          <w:sz w:val="20"/>
        </w:rPr>
        <w:t>Wykonawca samodzielnie lub na wniosek Zamawiającego może przedłużyć termin związania Ofertą,</w:t>
      </w:r>
      <w:r w:rsidRPr="002A6CA3">
        <w:rPr>
          <w:rFonts w:ascii="Verdana" w:eastAsia="Calibri" w:hAnsi="Verdana" w:cstheme="minorHAnsi"/>
          <w:sz w:val="20"/>
        </w:rPr>
        <w:t xml:space="preserve"> o oznaczony okres, nie dłuższy jednak niż 60 dni.</w:t>
      </w:r>
    </w:p>
    <w:p w14:paraId="4A785938" w14:textId="52DE6F44" w:rsidR="000E334F" w:rsidRPr="002A6CA3" w:rsidRDefault="00925E82"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Pr>
          <w:rFonts w:ascii="Verdana" w:eastAsia="Calibri" w:hAnsi="Verdana" w:cstheme="minorHAnsi"/>
          <w:sz w:val="20"/>
          <w:lang w:eastAsia="pl-PL"/>
        </w:rPr>
        <w:t xml:space="preserve">Nie dotyczy. </w:t>
      </w:r>
    </w:p>
    <w:p w14:paraId="5282C020" w14:textId="16F5C1FF" w:rsidR="00A4745F" w:rsidRPr="00DA3E99" w:rsidRDefault="00925E82"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Pr>
          <w:rFonts w:ascii="Verdana" w:eastAsia="Calibri" w:hAnsi="Verdana" w:cstheme="minorHAnsi"/>
          <w:sz w:val="20"/>
          <w:lang w:eastAsia="pl-PL"/>
        </w:rPr>
        <w:t xml:space="preserve">Nie dotyczy. </w:t>
      </w:r>
    </w:p>
    <w:p w14:paraId="7D1164B6" w14:textId="4A4F5DCF" w:rsidR="003B7D6E" w:rsidRPr="002A6CA3" w:rsidRDefault="003B7D6E"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5"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65"/>
    </w:p>
    <w:p w14:paraId="71639C62"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6" w:name="_Toc122344791"/>
      <w:bookmarkEnd w:id="166"/>
    </w:p>
    <w:p w14:paraId="05174547"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7" w:name="_Toc122344792"/>
      <w:bookmarkEnd w:id="167"/>
    </w:p>
    <w:p w14:paraId="1F519933" w14:textId="4FEFD6E4" w:rsidR="00E6650A" w:rsidRPr="002A6CA3" w:rsidRDefault="00E6650A" w:rsidP="007D157E">
      <w:pPr>
        <w:pStyle w:val="Nagwek2"/>
        <w:keepNext w:val="0"/>
        <w:numPr>
          <w:ilvl w:val="1"/>
          <w:numId w:val="69"/>
        </w:numPr>
        <w:spacing w:before="120" w:after="120" w:line="240" w:lineRule="auto"/>
        <w:ind w:left="426" w:right="-284" w:hanging="710"/>
        <w:rPr>
          <w:rFonts w:ascii="Verdana" w:hAnsi="Verdana" w:cstheme="minorHAnsi"/>
          <w:b w:val="0"/>
          <w:sz w:val="20"/>
        </w:rPr>
      </w:pPr>
      <w:bookmarkStart w:id="168"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68"/>
    </w:p>
    <w:p w14:paraId="186EEF67" w14:textId="118B972F" w:rsidR="003B7D6E" w:rsidRPr="002A6CA3" w:rsidRDefault="003B7D6E" w:rsidP="007D157E">
      <w:pPr>
        <w:pStyle w:val="Nagwek2"/>
        <w:keepNext w:val="0"/>
        <w:keepLines w:val="0"/>
        <w:widowControl w:val="0"/>
        <w:numPr>
          <w:ilvl w:val="1"/>
          <w:numId w:val="69"/>
        </w:numPr>
        <w:suppressAutoHyphens/>
        <w:spacing w:before="0" w:line="240" w:lineRule="auto"/>
        <w:ind w:left="425" w:right="-284" w:hanging="709"/>
        <w:rPr>
          <w:rFonts w:ascii="Verdana" w:hAnsi="Verdana" w:cstheme="minorHAnsi"/>
          <w:b w:val="0"/>
          <w:sz w:val="20"/>
          <w:lang w:val="pl-PL" w:eastAsia="pl-PL"/>
        </w:rPr>
      </w:pPr>
      <w:bookmarkStart w:id="169" w:name="_Toc354752433"/>
      <w:bookmarkStart w:id="170" w:name="_Toc516566372"/>
      <w:bookmarkStart w:id="171" w:name="_Toc516581642"/>
      <w:bookmarkStart w:id="172" w:name="_Toc516734827"/>
      <w:bookmarkStart w:id="173" w:name="_Toc516738857"/>
      <w:bookmarkStart w:id="174"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69"/>
      <w:bookmarkEnd w:id="170"/>
      <w:bookmarkEnd w:id="171"/>
      <w:bookmarkEnd w:id="172"/>
      <w:bookmarkEnd w:id="173"/>
      <w:bookmarkEnd w:id="174"/>
    </w:p>
    <w:p w14:paraId="72E30CE5" w14:textId="77777777" w:rsidR="00504C98" w:rsidRPr="002A6CA3" w:rsidRDefault="00317077" w:rsidP="007D157E">
      <w:pPr>
        <w:pStyle w:val="Nagwek1"/>
        <w:keepLines w:val="0"/>
        <w:numPr>
          <w:ilvl w:val="0"/>
          <w:numId w:val="69"/>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5" w:name="_Toc137824138"/>
      <w:bookmarkStart w:id="176" w:name="_Toc154823354"/>
      <w:bookmarkStart w:id="177" w:name="_Toc165273920"/>
      <w:bookmarkStart w:id="178" w:name="_Toc165274189"/>
      <w:bookmarkStart w:id="179" w:name="_Toc243294549"/>
      <w:bookmarkStart w:id="180" w:name="_Toc489350398"/>
      <w:bookmarkStart w:id="181" w:name="_Toc515896290"/>
      <w:bookmarkStart w:id="182" w:name="_Toc122344795"/>
      <w:r w:rsidRPr="002A6CA3">
        <w:rPr>
          <w:rFonts w:ascii="Verdana" w:eastAsia="Calibri" w:hAnsi="Verdana" w:cstheme="minorHAnsi"/>
          <w:caps w:val="0"/>
          <w:kern w:val="0"/>
          <w:sz w:val="20"/>
          <w:lang w:val="pl-PL"/>
        </w:rPr>
        <w:t>OPIS SPOSOBU PRZYGOTOWANIA OFERT</w:t>
      </w:r>
      <w:bookmarkEnd w:id="175"/>
      <w:bookmarkEnd w:id="176"/>
      <w:bookmarkEnd w:id="177"/>
      <w:bookmarkEnd w:id="178"/>
      <w:bookmarkEnd w:id="179"/>
      <w:bookmarkEnd w:id="180"/>
      <w:bookmarkEnd w:id="181"/>
      <w:bookmarkEnd w:id="182"/>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D157E">
      <w:pPr>
        <w:pStyle w:val="Tekstpodstawowy"/>
        <w:numPr>
          <w:ilvl w:val="1"/>
          <w:numId w:val="5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02A2527E" w14:textId="1FCECD66" w:rsidR="007A51D2" w:rsidRPr="002A6CA3" w:rsidRDefault="0087525D"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b/>
          <w:bCs/>
          <w:iCs/>
          <w:spacing w:val="-6"/>
          <w:sz w:val="20"/>
        </w:rPr>
        <w:t xml:space="preserve">Formularz cenowy, którego wzór stanowi Załącznik nr </w:t>
      </w:r>
      <w:r w:rsidR="00AB4C0C" w:rsidRPr="002A6CA3">
        <w:rPr>
          <w:rFonts w:ascii="Verdana" w:hAnsi="Verdana" w:cstheme="minorHAnsi"/>
          <w:b/>
          <w:bCs/>
          <w:iCs/>
          <w:spacing w:val="-6"/>
          <w:sz w:val="20"/>
        </w:rPr>
        <w:t xml:space="preserve">5 </w:t>
      </w:r>
      <w:r w:rsidRPr="002A6CA3">
        <w:rPr>
          <w:rFonts w:ascii="Verdana" w:hAnsi="Verdana" w:cstheme="minorHAnsi"/>
          <w:b/>
          <w:bCs/>
          <w:iCs/>
          <w:spacing w:val="-6"/>
          <w:sz w:val="20"/>
        </w:rPr>
        <w:t xml:space="preserve">do </w:t>
      </w:r>
      <w:r w:rsidR="00904E94" w:rsidRPr="002A6CA3">
        <w:rPr>
          <w:rFonts w:ascii="Verdana" w:hAnsi="Verdana" w:cstheme="minorHAnsi"/>
          <w:b/>
          <w:bCs/>
          <w:iCs/>
          <w:spacing w:val="-6"/>
          <w:sz w:val="20"/>
        </w:rPr>
        <w:t>SWZ</w:t>
      </w:r>
      <w:r w:rsidR="007A51D2" w:rsidRPr="002A6CA3">
        <w:rPr>
          <w:rFonts w:ascii="Verdana" w:hAnsi="Verdana" w:cstheme="minorHAnsi"/>
          <w:b/>
          <w:bCs/>
          <w:iCs/>
          <w:spacing w:val="-6"/>
          <w:sz w:val="20"/>
        </w:rPr>
        <w:t>.</w:t>
      </w:r>
    </w:p>
    <w:p w14:paraId="28436266" w14:textId="77777777" w:rsidR="007A51D2" w:rsidRPr="002A6CA3" w:rsidRDefault="007A51D2" w:rsidP="007D157E">
      <w:pPr>
        <w:pStyle w:val="Tekstpodstawowy"/>
        <w:numPr>
          <w:ilvl w:val="1"/>
          <w:numId w:val="5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225C1BDF" w:rsidR="00DB3802" w:rsidRPr="000F3AAE" w:rsidRDefault="00DB3802"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W</w:t>
      </w:r>
      <w:r w:rsidR="002D69D1" w:rsidRPr="002A6CA3">
        <w:rPr>
          <w:rFonts w:ascii="Verdana" w:eastAsia="Calibri" w:hAnsi="Verdana" w:cstheme="minorHAnsi"/>
          <w:sz w:val="20"/>
          <w:lang w:eastAsia="pl-PL"/>
        </w:rPr>
        <w:t xml:space="preserve">ypełnione i podpisane zobowiązania </w:t>
      </w:r>
      <w:r w:rsidR="0064455B" w:rsidRPr="002A6CA3">
        <w:rPr>
          <w:rFonts w:ascii="Verdana" w:eastAsia="Calibri" w:hAnsi="Verdana" w:cstheme="minorHAnsi"/>
          <w:sz w:val="20"/>
          <w:lang w:eastAsia="pl-PL"/>
        </w:rPr>
        <w:t>podmiotów udostępniających zasoby</w:t>
      </w:r>
      <w:r w:rsidR="002D69D1" w:rsidRPr="002A6CA3">
        <w:rPr>
          <w:rFonts w:ascii="Verdana" w:eastAsia="Calibri" w:hAnsi="Verdana" w:cstheme="minorHAnsi"/>
          <w:sz w:val="20"/>
          <w:lang w:eastAsia="pl-PL"/>
        </w:rPr>
        <w:t>, jeśli Wykonawca korzysta</w:t>
      </w:r>
      <w:r w:rsidR="00921FCD">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z zasobów tych podmiotów</w:t>
      </w:r>
      <w:r w:rsidR="003D3604" w:rsidRPr="002A6CA3">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 na formularzu zgodnym z</w:t>
      </w:r>
      <w:r w:rsidR="003D3604" w:rsidRPr="002A6CA3">
        <w:rPr>
          <w:rFonts w:ascii="Verdana" w:eastAsia="Calibri" w:hAnsi="Verdana" w:cstheme="minorHAnsi"/>
          <w:sz w:val="20"/>
          <w:lang w:eastAsia="pl-PL"/>
        </w:rPr>
        <w:t>e</w:t>
      </w:r>
      <w:r w:rsidR="002D69D1" w:rsidRPr="002A6CA3">
        <w:rPr>
          <w:rFonts w:ascii="Verdana" w:eastAsia="Calibri" w:hAnsi="Verdana" w:cstheme="minorHAnsi"/>
          <w:sz w:val="20"/>
          <w:lang w:eastAsia="pl-PL"/>
        </w:rPr>
        <w:t xml:space="preserve"> wzorem </w:t>
      </w:r>
      <w:r w:rsidR="002D69D1" w:rsidRPr="000F3AAE">
        <w:rPr>
          <w:rFonts w:ascii="Verdana" w:eastAsia="Calibri" w:hAnsi="Verdana" w:cstheme="minorHAnsi"/>
          <w:sz w:val="20"/>
          <w:lang w:eastAsia="pl-PL"/>
        </w:rPr>
        <w:t xml:space="preserve">stanowiącym Załącznik nr </w:t>
      </w:r>
      <w:r w:rsidR="00C60B73" w:rsidRPr="000F3AAE">
        <w:rPr>
          <w:rFonts w:ascii="Verdana" w:eastAsia="Calibri" w:hAnsi="Verdana" w:cstheme="minorHAnsi"/>
          <w:sz w:val="20"/>
          <w:lang w:eastAsia="pl-PL"/>
        </w:rPr>
        <w:t xml:space="preserve">4 </w:t>
      </w:r>
      <w:r w:rsidR="002D69D1" w:rsidRPr="000F3AAE">
        <w:rPr>
          <w:rFonts w:ascii="Verdana" w:eastAsia="Calibri" w:hAnsi="Verdana" w:cstheme="minorHAnsi"/>
          <w:sz w:val="20"/>
          <w:lang w:eastAsia="pl-PL"/>
        </w:rPr>
        <w:t xml:space="preserve">do </w:t>
      </w:r>
      <w:r w:rsidR="00904E94" w:rsidRPr="000F3AAE">
        <w:rPr>
          <w:rFonts w:ascii="Verdana" w:eastAsia="Calibri" w:hAnsi="Verdana" w:cstheme="minorHAnsi"/>
          <w:sz w:val="20"/>
          <w:lang w:eastAsia="pl-PL"/>
        </w:rPr>
        <w:t>SWZ</w:t>
      </w:r>
      <w:r w:rsidR="000023D8" w:rsidRPr="000F3AAE">
        <w:rPr>
          <w:rFonts w:ascii="Verdana" w:eastAsia="Calibri" w:hAnsi="Verdana" w:cstheme="minorHAnsi"/>
          <w:sz w:val="20"/>
          <w:lang w:eastAsia="pl-PL"/>
        </w:rPr>
        <w:t xml:space="preserve"> (skan)</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7D157E">
      <w:pPr>
        <w:pStyle w:val="Tekstpodstawowy"/>
        <w:numPr>
          <w:ilvl w:val="2"/>
          <w:numId w:val="5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lastRenderedPageBreak/>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925E82"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925E82">
        <w:rPr>
          <w:rFonts w:ascii="Verdana" w:eastAsia="Calibri" w:hAnsi="Verdana" w:cstheme="minorHAnsi"/>
          <w:sz w:val="20"/>
          <w:lang w:eastAsia="pl-PL"/>
        </w:rPr>
        <w:t>Uzasadnienie zastrzeżenia informacji stanowiącej tajemnicę przedsiębiorstwa</w:t>
      </w:r>
      <w:r w:rsidR="00DB3802" w:rsidRPr="00925E82">
        <w:rPr>
          <w:rFonts w:ascii="Verdana" w:eastAsia="Calibri" w:hAnsi="Verdana" w:cstheme="minorHAnsi"/>
          <w:sz w:val="20"/>
          <w:lang w:eastAsia="pl-PL"/>
        </w:rPr>
        <w:t>;</w:t>
      </w:r>
    </w:p>
    <w:p w14:paraId="777C23E0" w14:textId="3797ABF1" w:rsidR="007A51D2" w:rsidRPr="00925E82" w:rsidRDefault="00925E82"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925E82">
        <w:rPr>
          <w:rFonts w:ascii="Verdana" w:eastAsia="Calibri" w:hAnsi="Verdana" w:cstheme="minorHAnsi"/>
          <w:sz w:val="20"/>
          <w:lang w:eastAsia="pl-PL"/>
        </w:rPr>
        <w:t xml:space="preserve">Nie dotyczy. </w:t>
      </w:r>
    </w:p>
    <w:p w14:paraId="4E5AE456" w14:textId="74223DDD" w:rsidR="00DC1851" w:rsidRPr="00925E82" w:rsidRDefault="004141DE" w:rsidP="006266DD">
      <w:pPr>
        <w:pStyle w:val="Tekstpodstawowy"/>
        <w:numPr>
          <w:ilvl w:val="2"/>
          <w:numId w:val="52"/>
        </w:numPr>
        <w:spacing w:before="120" w:line="240" w:lineRule="auto"/>
        <w:ind w:left="1276" w:right="-284" w:hanging="879"/>
        <w:rPr>
          <w:rFonts w:ascii="Verdana" w:hAnsi="Verdana" w:cstheme="minorHAnsi"/>
          <w:b/>
          <w:bCs/>
          <w:iCs/>
          <w:spacing w:val="-6"/>
          <w:sz w:val="20"/>
        </w:rPr>
      </w:pPr>
      <w:r w:rsidRPr="00925E82">
        <w:rPr>
          <w:rFonts w:ascii="Verdana" w:eastAsia="Calibri" w:hAnsi="Verdana" w:cstheme="minorHAnsi"/>
          <w:sz w:val="20"/>
          <w:lang w:eastAsia="pl-PL"/>
        </w:rPr>
        <w:t>Dokumenty wskazane w pkt. 1</w:t>
      </w:r>
      <w:r w:rsidR="008F78C3" w:rsidRPr="00925E82">
        <w:rPr>
          <w:rFonts w:ascii="Verdana" w:eastAsia="Calibri" w:hAnsi="Verdana" w:cstheme="minorHAnsi"/>
          <w:sz w:val="20"/>
          <w:lang w:eastAsia="pl-PL"/>
        </w:rPr>
        <w:t>6</w:t>
      </w:r>
      <w:r w:rsidRPr="00925E82">
        <w:rPr>
          <w:rFonts w:ascii="Verdana" w:eastAsia="Calibri" w:hAnsi="Verdana" w:cstheme="minorHAnsi"/>
          <w:sz w:val="20"/>
          <w:lang w:eastAsia="pl-PL"/>
        </w:rPr>
        <w:t>.1., 1</w:t>
      </w:r>
      <w:r w:rsidR="008F78C3" w:rsidRPr="00925E82">
        <w:rPr>
          <w:rFonts w:ascii="Verdana" w:eastAsia="Calibri" w:hAnsi="Verdana" w:cstheme="minorHAnsi"/>
          <w:sz w:val="20"/>
          <w:lang w:eastAsia="pl-PL"/>
        </w:rPr>
        <w:t>6</w:t>
      </w:r>
      <w:r w:rsidRPr="00925E82">
        <w:rPr>
          <w:rFonts w:ascii="Verdana" w:eastAsia="Calibri" w:hAnsi="Verdana" w:cstheme="minorHAnsi"/>
          <w:sz w:val="20"/>
          <w:lang w:eastAsia="pl-PL"/>
        </w:rPr>
        <w:t>.2.</w:t>
      </w:r>
      <w:r w:rsidR="00BF5D6B" w:rsidRPr="00925E82">
        <w:rPr>
          <w:rFonts w:ascii="Verdana" w:eastAsia="Calibri" w:hAnsi="Verdana" w:cstheme="minorHAnsi"/>
          <w:sz w:val="20"/>
          <w:lang w:eastAsia="pl-PL"/>
        </w:rPr>
        <w:t>.</w:t>
      </w:r>
    </w:p>
    <w:p w14:paraId="09C9828C" w14:textId="3CB0CDEF" w:rsidR="00DC1851" w:rsidRPr="00925E82" w:rsidRDefault="00DC1851" w:rsidP="006266DD">
      <w:pPr>
        <w:pStyle w:val="Tekstpodstawowy"/>
        <w:numPr>
          <w:ilvl w:val="2"/>
          <w:numId w:val="52"/>
        </w:numPr>
        <w:spacing w:before="120" w:line="240" w:lineRule="auto"/>
        <w:ind w:left="1276" w:right="-284" w:hanging="879"/>
        <w:rPr>
          <w:rFonts w:ascii="Verdana" w:hAnsi="Verdana" w:cstheme="minorHAnsi"/>
          <w:bCs/>
          <w:iCs/>
          <w:spacing w:val="-6"/>
          <w:sz w:val="20"/>
        </w:rPr>
      </w:pPr>
      <w:r w:rsidRPr="00925E82">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925E82">
        <w:rPr>
          <w:rFonts w:ascii="Verdana" w:hAnsi="Verdana" w:cstheme="minorHAnsi"/>
          <w:bCs/>
          <w:iCs/>
          <w:spacing w:val="-6"/>
          <w:sz w:val="20"/>
        </w:rPr>
        <w:t xml:space="preserve">i k) </w:t>
      </w:r>
      <w:r w:rsidRPr="00925E82">
        <w:rPr>
          <w:rFonts w:ascii="Verdana" w:hAnsi="Verdana" w:cstheme="minorHAnsi"/>
          <w:bCs/>
          <w:iCs/>
          <w:spacing w:val="-6"/>
          <w:sz w:val="20"/>
        </w:rPr>
        <w:t>Formularza oferty.</w:t>
      </w:r>
    </w:p>
    <w:p w14:paraId="78552256" w14:textId="3582AD12" w:rsidR="007A51D2" w:rsidRPr="002A6CA3" w:rsidRDefault="00060608"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D71186F" w14:textId="211F8EF2" w:rsidR="000C1758" w:rsidRPr="000F6CB5" w:rsidRDefault="00476AE2" w:rsidP="000F6CB5">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6C35C52" w14:textId="42A5EFA9" w:rsidR="005817FF" w:rsidRPr="002A6CA3" w:rsidRDefault="00575407"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Arial"/>
          <w:sz w:val="20"/>
          <w:lang w:val="pl-PL"/>
        </w:rPr>
      </w:pPr>
      <w:bookmarkStart w:id="183" w:name="_Toc165273921"/>
      <w:bookmarkStart w:id="184" w:name="_Toc165274190"/>
      <w:bookmarkStart w:id="185" w:name="_Toc243294550"/>
      <w:bookmarkStart w:id="186" w:name="_Toc489350399"/>
      <w:bookmarkStart w:id="187" w:name="_Toc515896292"/>
      <w:bookmarkStart w:id="188"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83"/>
      <w:bookmarkEnd w:id="184"/>
      <w:bookmarkEnd w:id="185"/>
      <w:bookmarkEnd w:id="186"/>
      <w:bookmarkEnd w:id="187"/>
      <w:bookmarkEnd w:id="188"/>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326CFAE3" w:rsidR="00003E6E" w:rsidRPr="002A6CA3" w:rsidRDefault="007427F4" w:rsidP="007D157E">
      <w:pPr>
        <w:pStyle w:val="Tekstpodstawowy"/>
        <w:numPr>
          <w:ilvl w:val="1"/>
          <w:numId w:val="5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1619A2" w:rsidRPr="001619A2">
        <w:rPr>
          <w:rFonts w:ascii="Verdana" w:eastAsia="Calibri" w:hAnsi="Verdana" w:cstheme="minorHAnsi"/>
          <w:b/>
          <w:sz w:val="20"/>
        </w:rPr>
        <w:t>1</w:t>
      </w:r>
      <w:r w:rsidR="004253A6">
        <w:rPr>
          <w:rFonts w:ascii="Verdana" w:eastAsia="Calibri" w:hAnsi="Verdana" w:cstheme="minorHAnsi"/>
          <w:b/>
          <w:sz w:val="20"/>
        </w:rPr>
        <w:t>7</w:t>
      </w:r>
      <w:bookmarkStart w:id="189" w:name="_GoBack"/>
      <w:bookmarkEnd w:id="189"/>
      <w:r w:rsidR="001619A2" w:rsidRPr="001619A2">
        <w:rPr>
          <w:rFonts w:ascii="Verdana" w:eastAsia="Calibri" w:hAnsi="Verdana" w:cstheme="minorHAnsi"/>
          <w:b/>
          <w:sz w:val="20"/>
        </w:rPr>
        <w:t>.</w:t>
      </w:r>
      <w:r w:rsidR="001619A2">
        <w:rPr>
          <w:rFonts w:ascii="Verdana" w:eastAsia="Calibri" w:hAnsi="Verdana" w:cstheme="minorHAnsi"/>
          <w:b/>
          <w:sz w:val="20"/>
        </w:rPr>
        <w:t>10</w:t>
      </w:r>
      <w:r w:rsidR="00DF27D2">
        <w:rPr>
          <w:rFonts w:ascii="Verdana" w:eastAsia="Calibri" w:hAnsi="Verdana" w:cstheme="minorHAnsi"/>
          <w:b/>
          <w:sz w:val="20"/>
        </w:rPr>
        <w:t xml:space="preserve">.2024 r. </w:t>
      </w:r>
      <w:r w:rsidRPr="002A6CA3">
        <w:rPr>
          <w:rFonts w:ascii="Verdana" w:eastAsia="Calibri" w:hAnsi="Verdana" w:cstheme="minorHAnsi"/>
          <w:sz w:val="20"/>
        </w:rPr>
        <w:t xml:space="preserve"> do godziny </w:t>
      </w:r>
      <w:r w:rsidR="00DF27D2" w:rsidRPr="00DF27D2">
        <w:rPr>
          <w:rFonts w:ascii="Verdana" w:eastAsia="Calibri" w:hAnsi="Verdana" w:cstheme="minorHAnsi"/>
          <w:b/>
          <w:sz w:val="20"/>
        </w:rPr>
        <w:t>12:00.</w:t>
      </w:r>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D157E">
      <w:pPr>
        <w:pStyle w:val="Tekstpodstawowy"/>
        <w:numPr>
          <w:ilvl w:val="1"/>
          <w:numId w:val="5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lastRenderedPageBreak/>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D157E">
      <w:pPr>
        <w:pStyle w:val="Default"/>
        <w:numPr>
          <w:ilvl w:val="2"/>
          <w:numId w:val="5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D157E">
      <w:pPr>
        <w:pStyle w:val="Default"/>
        <w:numPr>
          <w:ilvl w:val="1"/>
          <w:numId w:val="5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D157E">
      <w:pPr>
        <w:pStyle w:val="Default"/>
        <w:numPr>
          <w:ilvl w:val="1"/>
          <w:numId w:val="5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90" w:name="_Toc354752480"/>
      <w:bookmarkStart w:id="191" w:name="_Toc516566408"/>
      <w:bookmarkStart w:id="192" w:name="_Toc516581682"/>
      <w:bookmarkStart w:id="193" w:name="_Toc516734868"/>
      <w:bookmarkStart w:id="194"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90"/>
      <w:bookmarkEnd w:id="191"/>
      <w:bookmarkEnd w:id="192"/>
      <w:bookmarkEnd w:id="193"/>
      <w:bookmarkEnd w:id="194"/>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5" w:name="_Toc122344797"/>
      <w:r w:rsidRPr="002A6CA3">
        <w:rPr>
          <w:rFonts w:ascii="Verdana" w:eastAsia="Calibri" w:hAnsi="Verdana" w:cstheme="minorHAnsi"/>
          <w:bCs/>
          <w:caps w:val="0"/>
          <w:kern w:val="0"/>
          <w:sz w:val="20"/>
          <w:lang w:val="pl-PL"/>
        </w:rPr>
        <w:t>OPIS SPOSOBU OBLICZENIA CENY</w:t>
      </w:r>
      <w:bookmarkEnd w:id="195"/>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701048E9" w:rsidR="00630DAE" w:rsidRPr="002A6CA3" w:rsidRDefault="00DF2594" w:rsidP="007D157E">
      <w:pPr>
        <w:pStyle w:val="Akapitzlist"/>
        <w:numPr>
          <w:ilvl w:val="1"/>
          <w:numId w:val="54"/>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14:paraId="7AFB124E" w14:textId="4FCD54BA" w:rsidR="00003E6E" w:rsidRPr="00EA52B5" w:rsidRDefault="00DF2594" w:rsidP="007D157E">
      <w:pPr>
        <w:pStyle w:val="Akapitzlist"/>
        <w:numPr>
          <w:ilvl w:val="1"/>
          <w:numId w:val="54"/>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w:t>
      </w:r>
      <w:r w:rsidRPr="00EA52B5">
        <w:rPr>
          <w:rFonts w:ascii="Verdana" w:eastAsia="Calibri" w:hAnsi="Verdana" w:cstheme="minorHAnsi"/>
          <w:sz w:val="20"/>
        </w:rPr>
        <w:t xml:space="preserve">nie ulega zmianie przez okres realizacji (wykonania) Zamówienia, z zastrzeżeniem warunków wynikających z Umowy w sprawie </w:t>
      </w:r>
      <w:r w:rsidR="007A51D2" w:rsidRPr="00EA52B5">
        <w:rPr>
          <w:rFonts w:ascii="Verdana" w:eastAsia="Calibri" w:hAnsi="Verdana" w:cstheme="minorHAnsi"/>
          <w:sz w:val="20"/>
        </w:rPr>
        <w:t>Z</w:t>
      </w:r>
      <w:r w:rsidRPr="00EA52B5">
        <w:rPr>
          <w:rFonts w:ascii="Verdana" w:eastAsia="Calibri" w:hAnsi="Verdana" w:cstheme="minorHAnsi"/>
          <w:sz w:val="20"/>
        </w:rPr>
        <w:t xml:space="preserve">amówienia, której projekt stanowi Załącznik nr </w:t>
      </w:r>
      <w:r w:rsidR="00250B1A" w:rsidRPr="00EA52B5">
        <w:rPr>
          <w:rFonts w:ascii="Verdana" w:eastAsia="Calibri" w:hAnsi="Verdana" w:cstheme="minorHAnsi"/>
          <w:sz w:val="20"/>
        </w:rPr>
        <w:t>2</w:t>
      </w:r>
      <w:r w:rsidRPr="00EA52B5">
        <w:rPr>
          <w:rFonts w:ascii="Verdana" w:eastAsia="Calibri" w:hAnsi="Verdana" w:cstheme="minorHAnsi"/>
          <w:sz w:val="20"/>
        </w:rPr>
        <w:t xml:space="preserve"> do </w:t>
      </w:r>
      <w:r w:rsidR="00904E94" w:rsidRPr="00EA52B5">
        <w:rPr>
          <w:rFonts w:ascii="Verdana" w:eastAsia="Calibri" w:hAnsi="Verdana" w:cstheme="minorHAnsi"/>
          <w:sz w:val="20"/>
        </w:rPr>
        <w:t>SWZ</w:t>
      </w:r>
      <w:r w:rsidRPr="00EA52B5">
        <w:rPr>
          <w:rFonts w:ascii="Verdana" w:eastAsia="Calibri" w:hAnsi="Verdana" w:cstheme="minorHAnsi"/>
          <w:sz w:val="20"/>
        </w:rPr>
        <w:t>.</w:t>
      </w:r>
    </w:p>
    <w:p w14:paraId="1713ECB7" w14:textId="3180AA1D" w:rsidR="00DF2594" w:rsidRPr="00EA52B5" w:rsidRDefault="00DF2594" w:rsidP="007D157E">
      <w:pPr>
        <w:pStyle w:val="Akapitzlist"/>
        <w:numPr>
          <w:ilvl w:val="1"/>
          <w:numId w:val="54"/>
        </w:numPr>
        <w:autoSpaceDE w:val="0"/>
        <w:autoSpaceDN w:val="0"/>
        <w:spacing w:after="120" w:line="240" w:lineRule="auto"/>
        <w:ind w:left="425" w:right="-284" w:hanging="709"/>
        <w:rPr>
          <w:rFonts w:ascii="Verdana" w:hAnsi="Verdana"/>
          <w:sz w:val="20"/>
          <w:lang w:eastAsia="pl-PL"/>
        </w:rPr>
      </w:pPr>
      <w:r w:rsidRPr="00EA52B5">
        <w:rPr>
          <w:rFonts w:ascii="Verdana" w:eastAsia="Calibri" w:hAnsi="Verdana" w:cstheme="minorHAnsi"/>
          <w:sz w:val="20"/>
        </w:rPr>
        <w:t xml:space="preserve">Wykonawca określi cenę realizacji Przedmiotu zamówienia poprzez wskazanie łącznej ceny netto, podatku VAT oraz ceny brutto zamówienia. Wyliczenia ceny </w:t>
      </w:r>
      <w:r w:rsidR="00B71EE2" w:rsidRPr="00EA52B5">
        <w:rPr>
          <w:rFonts w:ascii="Verdana" w:eastAsia="Calibri" w:hAnsi="Verdana" w:cstheme="minorHAnsi"/>
          <w:sz w:val="20"/>
        </w:rPr>
        <w:t>netto</w:t>
      </w:r>
      <w:r w:rsidR="00DD64B7" w:rsidRPr="00EA52B5">
        <w:rPr>
          <w:rFonts w:ascii="Verdana" w:eastAsia="Calibri" w:hAnsi="Verdana" w:cstheme="minorHAnsi"/>
          <w:sz w:val="20"/>
        </w:rPr>
        <w:t xml:space="preserve"> </w:t>
      </w:r>
      <w:r w:rsidRPr="00EA52B5">
        <w:rPr>
          <w:rFonts w:ascii="Verdana" w:eastAsia="Calibri" w:hAnsi="Verdana" w:cstheme="minorHAnsi"/>
          <w:sz w:val="20"/>
        </w:rPr>
        <w:t>Oferty należy dokonać zgodnie z</w:t>
      </w:r>
      <w:r w:rsidR="00EB6F5D" w:rsidRPr="00EA52B5">
        <w:rPr>
          <w:rFonts w:ascii="Verdana" w:eastAsia="Calibri" w:hAnsi="Verdana" w:cstheme="minorHAnsi"/>
          <w:sz w:val="20"/>
        </w:rPr>
        <w:t> </w:t>
      </w:r>
      <w:r w:rsidR="00250B1A" w:rsidRPr="00EA52B5">
        <w:rPr>
          <w:rFonts w:ascii="Verdana" w:eastAsia="Calibri" w:hAnsi="Verdana" w:cstheme="minorHAnsi"/>
          <w:sz w:val="20"/>
        </w:rPr>
        <w:t xml:space="preserve">treścią Formularza </w:t>
      </w:r>
      <w:r w:rsidR="00AD36D1" w:rsidRPr="00EA52B5">
        <w:rPr>
          <w:rFonts w:ascii="Verdana" w:eastAsia="Calibri" w:hAnsi="Verdana" w:cstheme="minorHAnsi"/>
          <w:sz w:val="20"/>
        </w:rPr>
        <w:t xml:space="preserve">cenowego stanowiącego Załącznik nr </w:t>
      </w:r>
      <w:r w:rsidR="001B63ED" w:rsidRPr="00EA52B5">
        <w:rPr>
          <w:rFonts w:ascii="Verdana" w:eastAsia="Calibri" w:hAnsi="Verdana" w:cstheme="minorHAnsi"/>
          <w:sz w:val="20"/>
        </w:rPr>
        <w:t>5</w:t>
      </w:r>
      <w:r w:rsidR="00AD36D1" w:rsidRPr="00EA52B5">
        <w:rPr>
          <w:rFonts w:ascii="Verdana" w:eastAsia="Calibri" w:hAnsi="Verdana" w:cstheme="minorHAnsi"/>
          <w:sz w:val="20"/>
        </w:rPr>
        <w:t xml:space="preserve"> do </w:t>
      </w:r>
      <w:r w:rsidR="00904E94" w:rsidRPr="00EA52B5">
        <w:rPr>
          <w:rFonts w:ascii="Verdana" w:eastAsia="Calibri" w:hAnsi="Verdana" w:cstheme="minorHAnsi"/>
          <w:sz w:val="20"/>
        </w:rPr>
        <w:t>SWZ</w:t>
      </w:r>
      <w:r w:rsidR="000077C9" w:rsidRPr="00EA52B5">
        <w:rPr>
          <w:rFonts w:ascii="Verdana" w:eastAsia="Calibri" w:hAnsi="Verdana" w:cstheme="minorHAnsi"/>
          <w:sz w:val="20"/>
        </w:rPr>
        <w:t xml:space="preserve">.  Cenę Oferty należy wprowadzić do Formularza Oferty stanowiącego Załącznik nr 3 do </w:t>
      </w:r>
      <w:r w:rsidR="00904E94" w:rsidRPr="00EA52B5">
        <w:rPr>
          <w:rFonts w:ascii="Verdana" w:eastAsia="Calibri" w:hAnsi="Verdana" w:cstheme="minorHAnsi"/>
          <w:sz w:val="20"/>
        </w:rPr>
        <w:t>SWZ</w:t>
      </w:r>
      <w:r w:rsidR="000077C9" w:rsidRPr="00EA52B5">
        <w:rPr>
          <w:rFonts w:ascii="Verdana" w:eastAsia="Calibri" w:hAnsi="Verdana" w:cstheme="minorHAnsi"/>
          <w:sz w:val="20"/>
        </w:rPr>
        <w:t>, a także wpisać w Systemie Zak</w:t>
      </w:r>
      <w:r w:rsidR="00DA3E99" w:rsidRPr="00EA52B5">
        <w:rPr>
          <w:rFonts w:ascii="Verdana" w:eastAsia="Calibri" w:hAnsi="Verdana" w:cstheme="minorHAnsi"/>
          <w:sz w:val="20"/>
        </w:rPr>
        <w:t>upowym GK PGE.</w:t>
      </w:r>
    </w:p>
    <w:p w14:paraId="726CEE89" w14:textId="77777777" w:rsidR="005817FF" w:rsidRPr="00EA52B5"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6" w:name="_Toc137824141"/>
      <w:bookmarkStart w:id="197" w:name="_Toc154823357"/>
      <w:bookmarkStart w:id="198" w:name="_Toc165273923"/>
      <w:bookmarkStart w:id="199" w:name="_Toc165274192"/>
      <w:bookmarkStart w:id="200" w:name="_Toc243294552"/>
      <w:bookmarkStart w:id="201" w:name="_Toc489350401"/>
      <w:bookmarkStart w:id="202" w:name="_Toc515896294"/>
      <w:bookmarkStart w:id="203" w:name="_Toc122344798"/>
      <w:r w:rsidRPr="00EA52B5">
        <w:rPr>
          <w:rFonts w:ascii="Verdana" w:eastAsia="Calibri" w:hAnsi="Verdana" w:cstheme="minorHAnsi"/>
          <w:caps w:val="0"/>
          <w:kern w:val="0"/>
          <w:sz w:val="20"/>
          <w:lang w:val="pl-PL"/>
        </w:rPr>
        <w:t>OPIS KRYTERIÓW I SPOSÓB OCENY OFERT</w:t>
      </w:r>
      <w:bookmarkEnd w:id="196"/>
      <w:bookmarkEnd w:id="197"/>
      <w:bookmarkEnd w:id="198"/>
      <w:bookmarkEnd w:id="199"/>
      <w:bookmarkEnd w:id="200"/>
      <w:bookmarkEnd w:id="201"/>
      <w:bookmarkEnd w:id="202"/>
      <w:bookmarkEnd w:id="203"/>
    </w:p>
    <w:p w14:paraId="584B8656" w14:textId="77777777" w:rsidR="009E6E3A" w:rsidRPr="00EA52B5"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EA52B5"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2D1CE3AE" w:rsidR="00395A0E" w:rsidRPr="00EA52B5" w:rsidRDefault="00DF2594" w:rsidP="007D157E">
      <w:pPr>
        <w:pStyle w:val="Lista2"/>
        <w:numPr>
          <w:ilvl w:val="1"/>
          <w:numId w:val="55"/>
        </w:numPr>
        <w:spacing w:before="120" w:after="120" w:line="276" w:lineRule="auto"/>
        <w:ind w:left="426" w:right="-284" w:hanging="710"/>
        <w:jc w:val="both"/>
        <w:rPr>
          <w:rFonts w:ascii="Verdana" w:hAnsi="Verdana" w:cstheme="minorHAnsi"/>
          <w:sz w:val="20"/>
          <w:szCs w:val="20"/>
        </w:rPr>
      </w:pPr>
      <w:r w:rsidRPr="00EA52B5">
        <w:rPr>
          <w:rFonts w:ascii="Verdana" w:eastAsia="Calibri" w:hAnsi="Verdana" w:cstheme="minorHAnsi"/>
          <w:sz w:val="20"/>
          <w:szCs w:val="20"/>
          <w:lang w:eastAsia="en-US"/>
        </w:rPr>
        <w:t>Spośród Ofert niepodlegających odrzuceniu, Zamawiający wybierze najkorzystniejszą Ofertę</w:t>
      </w:r>
      <w:r w:rsidR="00DE00BF" w:rsidRPr="00EA52B5">
        <w:rPr>
          <w:rFonts w:ascii="Verdana" w:eastAsia="Calibri" w:hAnsi="Verdana" w:cstheme="minorHAnsi"/>
          <w:sz w:val="20"/>
          <w:szCs w:val="20"/>
          <w:lang w:eastAsia="en-US"/>
        </w:rPr>
        <w:t xml:space="preserve">, </w:t>
      </w:r>
      <w:r w:rsidRPr="00EA52B5">
        <w:rPr>
          <w:rFonts w:ascii="Verdana" w:eastAsia="Calibri" w:hAnsi="Verdana" w:cstheme="minorHAnsi"/>
          <w:sz w:val="20"/>
          <w:szCs w:val="20"/>
          <w:lang w:eastAsia="en-US"/>
        </w:rPr>
        <w:t xml:space="preserve"> kierując się kryterium:</w:t>
      </w:r>
    </w:p>
    <w:p w14:paraId="44B2B645" w14:textId="6A3D27C2" w:rsidR="00DF2594" w:rsidRPr="00EA52B5" w:rsidRDefault="00DF2594" w:rsidP="00DF2594">
      <w:pPr>
        <w:spacing w:before="120" w:after="120" w:line="276" w:lineRule="auto"/>
        <w:ind w:firstLine="567"/>
        <w:jc w:val="center"/>
        <w:rPr>
          <w:rFonts w:ascii="Verdana" w:hAnsi="Verdana" w:cstheme="minorHAnsi"/>
          <w:b/>
          <w:sz w:val="20"/>
        </w:rPr>
      </w:pPr>
      <w:r w:rsidRPr="00EA52B5">
        <w:rPr>
          <w:rFonts w:ascii="Verdana" w:hAnsi="Verdana" w:cstheme="minorHAnsi"/>
          <w:b/>
          <w:sz w:val="20"/>
        </w:rPr>
        <w:t>Kryterium: Cena</w:t>
      </w:r>
      <w:r w:rsidR="00740FAF" w:rsidRPr="00EA52B5">
        <w:rPr>
          <w:rFonts w:ascii="Verdana" w:hAnsi="Verdana" w:cstheme="minorHAnsi"/>
          <w:b/>
          <w:sz w:val="20"/>
        </w:rPr>
        <w:t xml:space="preserve"> netto</w:t>
      </w:r>
      <w:r w:rsidRPr="00EA52B5">
        <w:rPr>
          <w:rFonts w:ascii="Verdana" w:hAnsi="Verdana" w:cstheme="minorHAnsi"/>
          <w:b/>
          <w:sz w:val="20"/>
        </w:rPr>
        <w:t xml:space="preserve">. Waga kryterium - </w:t>
      </w:r>
      <w:r w:rsidR="00925E82" w:rsidRPr="00EA52B5">
        <w:rPr>
          <w:rFonts w:ascii="Verdana" w:hAnsi="Verdana" w:cstheme="minorHAnsi"/>
          <w:b/>
          <w:sz w:val="20"/>
        </w:rPr>
        <w:t>100</w:t>
      </w:r>
      <w:r w:rsidRPr="00EA52B5">
        <w:rPr>
          <w:rFonts w:ascii="Verdana" w:hAnsi="Verdana" w:cstheme="minorHAnsi"/>
          <w:b/>
          <w:bCs/>
          <w:iCs/>
          <w:sz w:val="20"/>
        </w:rPr>
        <w:t>%:</w:t>
      </w:r>
    </w:p>
    <w:p w14:paraId="1707616A" w14:textId="77777777" w:rsidR="00DF2594" w:rsidRPr="00EA52B5" w:rsidRDefault="00DF2594" w:rsidP="00DF2594">
      <w:pPr>
        <w:spacing w:before="120" w:after="120" w:line="276" w:lineRule="auto"/>
        <w:ind w:firstLine="567"/>
        <w:jc w:val="center"/>
        <w:rPr>
          <w:rFonts w:ascii="Verdana" w:hAnsi="Verdana" w:cstheme="minorHAnsi"/>
          <w:sz w:val="20"/>
        </w:rPr>
      </w:pPr>
      <w:r w:rsidRPr="00EA52B5">
        <w:rPr>
          <w:rFonts w:ascii="Verdana" w:hAnsi="Verdana" w:cstheme="minorHAnsi"/>
          <w:sz w:val="20"/>
        </w:rPr>
        <w:t>Sposób oceny ofert dla Kryterium Ceny:</w:t>
      </w:r>
    </w:p>
    <w:p w14:paraId="1130EC03" w14:textId="50168FE8" w:rsidR="006D1E8E" w:rsidRPr="00EA52B5"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EA52B5" w:rsidRDefault="00DF2594" w:rsidP="00DF2594">
      <w:pPr>
        <w:spacing w:before="120" w:after="120" w:line="276" w:lineRule="auto"/>
        <w:jc w:val="center"/>
        <w:rPr>
          <w:rFonts w:ascii="Verdana" w:hAnsi="Verdana" w:cstheme="minorHAnsi"/>
          <w:sz w:val="20"/>
        </w:rPr>
      </w:pPr>
    </w:p>
    <w:p w14:paraId="16D06838" w14:textId="77777777" w:rsidR="00425D97" w:rsidRPr="00EA52B5" w:rsidRDefault="00DF2594" w:rsidP="00425D97">
      <w:pPr>
        <w:spacing w:before="120" w:after="120" w:line="276" w:lineRule="auto"/>
        <w:jc w:val="center"/>
        <w:rPr>
          <w:rFonts w:ascii="Verdana" w:hAnsi="Verdana" w:cstheme="minorHAnsi"/>
          <w:sz w:val="20"/>
        </w:rPr>
      </w:pPr>
      <w:r w:rsidRPr="00EA52B5">
        <w:rPr>
          <w:rFonts w:ascii="Verdana" w:hAnsi="Verdana" w:cstheme="minorHAnsi"/>
          <w:sz w:val="20"/>
        </w:rPr>
        <w:t xml:space="preserve">gdzie: </w:t>
      </w:r>
    </w:p>
    <w:p w14:paraId="543ADE3F" w14:textId="77777777" w:rsidR="00DF2594" w:rsidRPr="00EA52B5" w:rsidRDefault="00DF2594" w:rsidP="00425D97">
      <w:pPr>
        <w:spacing w:before="120" w:after="120" w:line="276" w:lineRule="auto"/>
        <w:ind w:left="993"/>
        <w:jc w:val="left"/>
        <w:rPr>
          <w:rFonts w:ascii="Verdana" w:hAnsi="Verdana" w:cstheme="minorHAnsi"/>
          <w:sz w:val="20"/>
        </w:rPr>
      </w:pPr>
      <w:r w:rsidRPr="00EA52B5">
        <w:rPr>
          <w:rFonts w:ascii="Verdana" w:hAnsi="Verdana" w:cstheme="minorHAnsi"/>
          <w:sz w:val="20"/>
        </w:rPr>
        <w:lastRenderedPageBreak/>
        <w:t>A -</w:t>
      </w:r>
      <w:r w:rsidRPr="00EA52B5">
        <w:rPr>
          <w:rFonts w:ascii="Verdana" w:hAnsi="Verdana" w:cstheme="minorHAnsi"/>
          <w:sz w:val="20"/>
        </w:rPr>
        <w:tab/>
        <w:t>najniższa Cena</w:t>
      </w:r>
      <w:r w:rsidR="00DE00BF" w:rsidRPr="00EA52B5">
        <w:rPr>
          <w:rFonts w:ascii="Verdana" w:hAnsi="Verdana" w:cstheme="minorHAnsi"/>
          <w:sz w:val="20"/>
        </w:rPr>
        <w:t xml:space="preserve"> </w:t>
      </w:r>
      <w:r w:rsidR="00B71EE2" w:rsidRPr="00EA52B5">
        <w:rPr>
          <w:rFonts w:ascii="Verdana" w:hAnsi="Verdana" w:cstheme="minorHAnsi"/>
          <w:sz w:val="20"/>
        </w:rPr>
        <w:t xml:space="preserve">netto </w:t>
      </w:r>
      <w:r w:rsidR="00DE00BF" w:rsidRPr="00EA52B5">
        <w:rPr>
          <w:rFonts w:ascii="Verdana" w:hAnsi="Verdana" w:cstheme="minorHAnsi"/>
          <w:sz w:val="20"/>
        </w:rPr>
        <w:t>spośród wszystkich ofert niepodlegających odrzuceniu</w:t>
      </w:r>
    </w:p>
    <w:p w14:paraId="716CEFAD" w14:textId="4A2A808F" w:rsidR="00DF2594" w:rsidRPr="00EA52B5" w:rsidRDefault="00DF2594" w:rsidP="00425D97">
      <w:pPr>
        <w:spacing w:before="120" w:after="120" w:line="276" w:lineRule="auto"/>
        <w:ind w:left="284" w:firstLine="709"/>
        <w:jc w:val="left"/>
        <w:rPr>
          <w:rFonts w:ascii="Verdana" w:hAnsi="Verdana" w:cstheme="minorHAnsi"/>
          <w:sz w:val="20"/>
        </w:rPr>
      </w:pPr>
      <w:r w:rsidRPr="00EA52B5">
        <w:rPr>
          <w:rFonts w:ascii="Verdana" w:hAnsi="Verdana" w:cstheme="minorHAnsi"/>
          <w:sz w:val="20"/>
        </w:rPr>
        <w:t xml:space="preserve">B - </w:t>
      </w:r>
      <w:r w:rsidRPr="00EA52B5">
        <w:rPr>
          <w:rFonts w:ascii="Verdana" w:hAnsi="Verdana" w:cstheme="minorHAnsi"/>
          <w:sz w:val="20"/>
        </w:rPr>
        <w:tab/>
        <w:t xml:space="preserve">Cena </w:t>
      </w:r>
      <w:r w:rsidR="0007523E" w:rsidRPr="00EA52B5">
        <w:rPr>
          <w:rFonts w:ascii="Verdana" w:hAnsi="Verdana" w:cstheme="minorHAnsi"/>
          <w:sz w:val="20"/>
        </w:rPr>
        <w:t xml:space="preserve">netto </w:t>
      </w:r>
      <w:r w:rsidRPr="00EA52B5">
        <w:rPr>
          <w:rFonts w:ascii="Verdana" w:hAnsi="Verdana" w:cstheme="minorHAnsi"/>
          <w:sz w:val="20"/>
        </w:rPr>
        <w:t>oferty ocenianej</w:t>
      </w:r>
    </w:p>
    <w:p w14:paraId="7B33A30D" w14:textId="7E26DF95" w:rsidR="00DF2594" w:rsidRDefault="00DF2594" w:rsidP="00425D97">
      <w:pPr>
        <w:spacing w:before="120" w:after="120" w:line="276" w:lineRule="auto"/>
        <w:ind w:left="284" w:firstLine="709"/>
        <w:jc w:val="left"/>
        <w:rPr>
          <w:rFonts w:ascii="Verdana" w:hAnsi="Verdana" w:cstheme="minorHAnsi"/>
          <w:sz w:val="20"/>
        </w:rPr>
      </w:pPr>
      <w:r w:rsidRPr="00EA52B5">
        <w:rPr>
          <w:rFonts w:ascii="Verdana" w:hAnsi="Verdana" w:cstheme="minorHAnsi"/>
          <w:sz w:val="20"/>
        </w:rPr>
        <w:t xml:space="preserve">Kc - </w:t>
      </w:r>
      <w:r w:rsidRPr="00EA52B5">
        <w:rPr>
          <w:rFonts w:ascii="Verdana" w:hAnsi="Verdana" w:cstheme="minorHAnsi"/>
          <w:sz w:val="20"/>
        </w:rPr>
        <w:tab/>
        <w:t>liczba uzyskanych punktów w kryterium Cena</w:t>
      </w:r>
    </w:p>
    <w:p w14:paraId="345C5742" w14:textId="77777777" w:rsidR="00EA52B5" w:rsidRPr="00EA52B5" w:rsidRDefault="00EA52B5" w:rsidP="00425D97">
      <w:pPr>
        <w:spacing w:before="120" w:after="120" w:line="276" w:lineRule="auto"/>
        <w:ind w:left="284" w:firstLine="709"/>
        <w:jc w:val="left"/>
        <w:rPr>
          <w:rFonts w:ascii="Verdana" w:hAnsi="Verdana" w:cstheme="minorHAnsi"/>
          <w:sz w:val="20"/>
        </w:rPr>
      </w:pPr>
    </w:p>
    <w:p w14:paraId="2C9EBF97" w14:textId="77777777" w:rsidR="00395A0E" w:rsidRPr="00EA52B5"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EA52B5">
        <w:rPr>
          <w:rFonts w:ascii="Verdana" w:eastAsia="Calibri" w:hAnsi="Verdana" w:cstheme="minorHAnsi"/>
          <w:sz w:val="20"/>
          <w:szCs w:val="20"/>
          <w:lang w:eastAsia="en-US"/>
        </w:rPr>
        <w:t>Wszystkie obliczenia będą dokonywane z dokładnością do dwóch miejsc po przecinku.</w:t>
      </w:r>
    </w:p>
    <w:p w14:paraId="6128DAEC" w14:textId="287ED50F" w:rsidR="00E573ED" w:rsidRPr="00EA52B5"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EA52B5">
        <w:rPr>
          <w:rFonts w:ascii="Verdana" w:eastAsia="Calibri" w:hAnsi="Verdana" w:cstheme="minorHAnsi"/>
          <w:sz w:val="20"/>
          <w:szCs w:val="20"/>
          <w:lang w:eastAsia="en-US"/>
        </w:rPr>
        <w:t>Za najkorzystniejszą Ofertę zostanie uznana ta, która uzyska najwyższą liczbę punktów na podstawie ww. kryterium</w:t>
      </w:r>
      <w:r w:rsidR="00EC1E7C" w:rsidRPr="00EA52B5">
        <w:rPr>
          <w:rFonts w:ascii="Verdana" w:eastAsia="Calibri" w:hAnsi="Verdana" w:cstheme="minorHAnsi"/>
          <w:sz w:val="20"/>
          <w:szCs w:val="20"/>
          <w:lang w:eastAsia="en-US"/>
        </w:rPr>
        <w:t xml:space="preserve"> </w:t>
      </w:r>
      <w:r w:rsidRPr="00EA52B5">
        <w:rPr>
          <w:rFonts w:ascii="Verdana" w:eastAsia="Calibri" w:hAnsi="Verdana" w:cstheme="minorHAnsi"/>
          <w:sz w:val="20"/>
          <w:szCs w:val="20"/>
          <w:lang w:eastAsia="en-US"/>
        </w:rPr>
        <w:t>oceny Ofert.</w:t>
      </w:r>
      <w:r w:rsidR="005817FF" w:rsidRPr="00EA52B5">
        <w:rPr>
          <w:rFonts w:ascii="Verdana" w:hAnsi="Verdana" w:cstheme="minorHAnsi"/>
          <w:sz w:val="20"/>
          <w:szCs w:val="20"/>
        </w:rPr>
        <w:t xml:space="preserve"> </w:t>
      </w:r>
    </w:p>
    <w:p w14:paraId="38384EEF" w14:textId="77777777" w:rsidR="00D5790E" w:rsidRPr="00EA52B5"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EA52B5">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EA52B5">
        <w:rPr>
          <w:rFonts w:ascii="Verdana" w:eastAsia="Calibri" w:hAnsi="Verdana" w:cstheme="minorHAnsi"/>
          <w:sz w:val="20"/>
          <w:szCs w:val="20"/>
          <w:lang w:eastAsia="en-US"/>
        </w:rPr>
        <w:t xml:space="preserve"> </w:t>
      </w:r>
      <w:r w:rsidR="00D5790E" w:rsidRPr="00EA52B5">
        <w:rPr>
          <w:rFonts w:ascii="Verdana" w:eastAsia="Calibri" w:hAnsi="Verdana" w:cstheme="minorHAnsi"/>
          <w:sz w:val="20"/>
          <w:szCs w:val="20"/>
          <w:lang w:eastAsia="en-US"/>
        </w:rPr>
        <w:t>W sytuacji, gdy Zamawiający</w:t>
      </w:r>
      <w:r w:rsidR="00D5790E" w:rsidRPr="00966A6D">
        <w:rPr>
          <w:rFonts w:ascii="Verdana" w:eastAsia="Calibri" w:hAnsi="Verdana" w:cstheme="minorHAnsi"/>
          <w:sz w:val="20"/>
          <w:szCs w:val="20"/>
          <w:lang w:eastAsia="en-US"/>
        </w:rPr>
        <w:t xml:space="preserve">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4" w:name="_Toc489350402"/>
      <w:bookmarkStart w:id="205" w:name="_Toc515896295"/>
      <w:bookmarkStart w:id="206"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204"/>
      <w:bookmarkEnd w:id="205"/>
      <w:r w:rsidR="008D2AB5" w:rsidRPr="002A6CA3">
        <w:rPr>
          <w:rFonts w:ascii="Verdana" w:eastAsia="Calibri" w:hAnsi="Verdana" w:cstheme="minorHAnsi"/>
          <w:caps w:val="0"/>
          <w:kern w:val="0"/>
          <w:sz w:val="20"/>
          <w:lang w:val="pl-PL"/>
        </w:rPr>
        <w:t>, WYBÓR OFERTY NAJKORZYSTNIEJSZEJ</w:t>
      </w:r>
      <w:bookmarkEnd w:id="206"/>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D157E">
      <w:pPr>
        <w:pStyle w:val="Lista2"/>
        <w:numPr>
          <w:ilvl w:val="1"/>
          <w:numId w:val="5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D157E">
      <w:pPr>
        <w:pStyle w:val="Lista2"/>
        <w:numPr>
          <w:ilvl w:val="1"/>
          <w:numId w:val="5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4"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D157E">
      <w:pPr>
        <w:pStyle w:val="Lista2"/>
        <w:numPr>
          <w:ilvl w:val="0"/>
          <w:numId w:val="84"/>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D157E">
      <w:pPr>
        <w:pStyle w:val="Lista2"/>
        <w:numPr>
          <w:ilvl w:val="0"/>
          <w:numId w:val="84"/>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lastRenderedPageBreak/>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D157E">
      <w:pPr>
        <w:pStyle w:val="Lista2"/>
        <w:numPr>
          <w:ilvl w:val="1"/>
          <w:numId w:val="5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7" w:name="_Toc137824145"/>
      <w:bookmarkStart w:id="208" w:name="_Toc154823362"/>
      <w:bookmarkStart w:id="209" w:name="_Toc165273928"/>
      <w:bookmarkStart w:id="210" w:name="_Toc165274197"/>
      <w:bookmarkStart w:id="211" w:name="_Toc243294557"/>
      <w:bookmarkStart w:id="212" w:name="_Toc489350407"/>
      <w:bookmarkStart w:id="213" w:name="_Toc243294553"/>
      <w:bookmarkStart w:id="214" w:name="_Toc489350403"/>
      <w:bookmarkStart w:id="215" w:name="_Toc515896296"/>
      <w:bookmarkStart w:id="216"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7"/>
      <w:bookmarkEnd w:id="208"/>
      <w:bookmarkEnd w:id="209"/>
      <w:bookmarkEnd w:id="210"/>
      <w:bookmarkEnd w:id="211"/>
      <w:bookmarkEnd w:id="212"/>
      <w:bookmarkEnd w:id="213"/>
      <w:bookmarkEnd w:id="214"/>
      <w:bookmarkEnd w:id="215"/>
      <w:bookmarkEnd w:id="216"/>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2A6CA3" w:rsidRDefault="005D3279" w:rsidP="007D157E">
      <w:pPr>
        <w:pStyle w:val="Akapitzlist"/>
        <w:numPr>
          <w:ilvl w:val="1"/>
          <w:numId w:val="5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7D157E">
      <w:pPr>
        <w:pStyle w:val="Akapitzlist"/>
        <w:numPr>
          <w:ilvl w:val="1"/>
          <w:numId w:val="5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0060797D" w:rsidR="00003E6E" w:rsidRPr="002A6CA3" w:rsidRDefault="005D3279" w:rsidP="007D157E">
      <w:pPr>
        <w:pStyle w:val="Akapitzlist"/>
        <w:numPr>
          <w:ilvl w:val="1"/>
          <w:numId w:val="5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0D4E81">
        <w:rPr>
          <w:rFonts w:ascii="Verdana" w:hAnsi="Verdana" w:cstheme="minorHAnsi"/>
          <w:sz w:val="20"/>
        </w:rPr>
        <w:t>nie</w:t>
      </w:r>
      <w:r w:rsidRPr="000D4E81">
        <w:rPr>
          <w:rFonts w:ascii="Verdana" w:hAnsi="Verdana" w:cstheme="minorHAnsi"/>
          <w:sz w:val="20"/>
        </w:rPr>
        <w:t>publicznego</w:t>
      </w:r>
      <w:r w:rsidR="002F58A8" w:rsidRPr="000D4E81">
        <w:rPr>
          <w:rFonts w:ascii="Verdana" w:hAnsi="Verdana" w:cstheme="minorHAnsi"/>
          <w:sz w:val="20"/>
        </w:rPr>
        <w:t>, nie wnosi wymaganego zabezpieczenia należytego wykonania Umowy</w:t>
      </w:r>
      <w:r w:rsidRPr="000D4E81">
        <w:rPr>
          <w:rFonts w:ascii="Verdana" w:hAnsi="Verdana" w:cstheme="minorHAnsi"/>
          <w:sz w:val="20"/>
        </w:rPr>
        <w:t xml:space="preserve">, Zamawiający może wybrać najkorzystniejszą </w:t>
      </w:r>
      <w:r w:rsidR="008521EE" w:rsidRPr="000D4E81">
        <w:rPr>
          <w:rFonts w:ascii="Verdana" w:hAnsi="Verdana" w:cstheme="minorHAnsi"/>
          <w:sz w:val="20"/>
        </w:rPr>
        <w:t xml:space="preserve">Ofertę </w:t>
      </w:r>
      <w:r w:rsidRPr="000D4E81">
        <w:rPr>
          <w:rFonts w:ascii="Verdana" w:hAnsi="Verdana" w:cstheme="minorHAnsi"/>
          <w:sz w:val="20"/>
        </w:rPr>
        <w:t>spośród pozostałych Ofert bez przeprowadzania ich ponownego badania</w:t>
      </w:r>
      <w:r w:rsidRPr="002A6CA3">
        <w:rPr>
          <w:rFonts w:ascii="Verdana" w:hAnsi="Verdana" w:cstheme="minorHAnsi"/>
          <w:sz w:val="20"/>
        </w:rPr>
        <w:t xml:space="preserve">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7" w:name="_Toc137824143"/>
      <w:bookmarkStart w:id="218" w:name="_Toc154823359"/>
      <w:bookmarkStart w:id="219" w:name="_Toc165273925"/>
      <w:bookmarkStart w:id="220" w:name="_Toc165274194"/>
      <w:bookmarkStart w:id="221" w:name="_Toc243294554"/>
      <w:bookmarkStart w:id="222" w:name="_Toc489350404"/>
      <w:bookmarkStart w:id="223" w:name="_Toc515896297"/>
      <w:bookmarkStart w:id="224" w:name="_Toc122344801"/>
      <w:r w:rsidRPr="002A6CA3">
        <w:rPr>
          <w:rFonts w:ascii="Verdana" w:eastAsia="Calibri" w:hAnsi="Verdana" w:cstheme="minorHAnsi"/>
          <w:caps w:val="0"/>
          <w:kern w:val="0"/>
          <w:sz w:val="20"/>
          <w:lang w:val="pl-PL"/>
        </w:rPr>
        <w:lastRenderedPageBreak/>
        <w:t>WYMAGANIA DOTYCZĄCE ZABEZPIECZENIA NALEŻYTEGO WYKONANIA UMOWY</w:t>
      </w:r>
      <w:bookmarkEnd w:id="217"/>
      <w:bookmarkEnd w:id="218"/>
      <w:bookmarkEnd w:id="219"/>
      <w:bookmarkEnd w:id="220"/>
      <w:bookmarkEnd w:id="221"/>
      <w:bookmarkEnd w:id="222"/>
      <w:bookmarkEnd w:id="223"/>
      <w:bookmarkEnd w:id="224"/>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7FD4E9DD" w14:textId="0A5B51F2" w:rsidR="005817FF" w:rsidRPr="000D4E81" w:rsidRDefault="005D3279" w:rsidP="007D157E">
      <w:pPr>
        <w:pStyle w:val="Akapitzlist"/>
        <w:numPr>
          <w:ilvl w:val="1"/>
          <w:numId w:val="58"/>
        </w:numPr>
        <w:spacing w:before="120" w:after="120" w:line="240" w:lineRule="auto"/>
        <w:ind w:left="426" w:right="-284" w:hanging="710"/>
        <w:rPr>
          <w:rFonts w:ascii="Verdana" w:hAnsi="Verdana" w:cstheme="minorHAnsi"/>
          <w:i/>
          <w:sz w:val="20"/>
        </w:rPr>
      </w:pPr>
      <w:r w:rsidRPr="000D4E81">
        <w:rPr>
          <w:rFonts w:ascii="Verdana" w:eastAsia="Calibri" w:hAnsi="Verdana" w:cstheme="minorHAnsi"/>
          <w:sz w:val="20"/>
        </w:rPr>
        <w:t>Zamawiający wymaga, aby Wykonawca, którego Oferta zosta</w:t>
      </w:r>
      <w:r w:rsidR="001B2760" w:rsidRPr="000D4E81">
        <w:rPr>
          <w:rFonts w:ascii="Verdana" w:eastAsia="Calibri" w:hAnsi="Verdana" w:cstheme="minorHAnsi"/>
          <w:sz w:val="20"/>
        </w:rPr>
        <w:t>nie</w:t>
      </w:r>
      <w:r w:rsidRPr="000D4E81">
        <w:rPr>
          <w:rFonts w:ascii="Verdana" w:eastAsia="Calibri" w:hAnsi="Verdana" w:cstheme="minorHAnsi"/>
          <w:sz w:val="20"/>
        </w:rPr>
        <w:t xml:space="preserve"> wybrana </w:t>
      </w:r>
      <w:r w:rsidR="00A04BE7" w:rsidRPr="000D4E81">
        <w:rPr>
          <w:rFonts w:ascii="Verdana" w:eastAsia="Calibri" w:hAnsi="Verdana" w:cstheme="minorHAnsi"/>
          <w:sz w:val="20"/>
        </w:rPr>
        <w:t xml:space="preserve">jako najkorzystniejsza </w:t>
      </w:r>
      <w:r w:rsidRPr="000D4E81">
        <w:rPr>
          <w:rFonts w:ascii="Verdana" w:eastAsia="Calibri" w:hAnsi="Verdana" w:cstheme="minorHAnsi"/>
          <w:sz w:val="20"/>
        </w:rPr>
        <w:t xml:space="preserve">wniósł zabezpieczenie należytego wykonania umowy w wysokości </w:t>
      </w:r>
      <w:r w:rsidR="000D4E81" w:rsidRPr="000D4E81">
        <w:rPr>
          <w:rFonts w:ascii="Verdana" w:eastAsia="Calibri" w:hAnsi="Verdana" w:cstheme="minorHAnsi"/>
          <w:sz w:val="20"/>
        </w:rPr>
        <w:t>5</w:t>
      </w:r>
      <w:r w:rsidRPr="000D4E81">
        <w:rPr>
          <w:rFonts w:ascii="Verdana" w:eastAsia="Calibri" w:hAnsi="Verdana" w:cstheme="minorHAnsi"/>
          <w:sz w:val="20"/>
        </w:rPr>
        <w:t xml:space="preserve"> % wynagrodzenia (brutto) należnego Wykonawcy na podstawie Umowy.</w:t>
      </w:r>
    </w:p>
    <w:p w14:paraId="49820C0F" w14:textId="003A2A9E" w:rsidR="005D3279" w:rsidRPr="002A6CA3" w:rsidRDefault="00E36B4E" w:rsidP="007D157E">
      <w:pPr>
        <w:pStyle w:val="Akapitzlist"/>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 xml:space="preserve">Wykonawca zobowiązany jest wnieść zabezpieczenie należytego wykonania Umowy w formach przewidzianych w Projekcie Umowy stanowiącym </w:t>
      </w:r>
      <w:r w:rsidR="009B4E6B" w:rsidRPr="002A6CA3">
        <w:rPr>
          <w:rFonts w:ascii="Verdana" w:eastAsia="Calibri" w:hAnsi="Verdana" w:cstheme="minorHAnsi"/>
          <w:sz w:val="20"/>
        </w:rPr>
        <w:t xml:space="preserve">Załącznik </w:t>
      </w:r>
      <w:r w:rsidRPr="002A6CA3">
        <w:rPr>
          <w:rFonts w:ascii="Verdana" w:eastAsia="Calibri" w:hAnsi="Verdana" w:cstheme="minorHAnsi"/>
          <w:sz w:val="20"/>
        </w:rPr>
        <w:t>nr 2 do SWZ.</w:t>
      </w:r>
    </w:p>
    <w:p w14:paraId="1D15882C" w14:textId="46B2A729" w:rsidR="00F85CE4" w:rsidRPr="000D4E81" w:rsidRDefault="00F85CE4" w:rsidP="000D4E81">
      <w:pPr>
        <w:pStyle w:val="Nagwek1"/>
        <w:keepNext w:val="0"/>
        <w:keepLines w:val="0"/>
        <w:numPr>
          <w:ilvl w:val="1"/>
          <w:numId w:val="58"/>
        </w:numPr>
        <w:suppressAutoHyphens/>
        <w:spacing w:before="120" w:after="120" w:line="240" w:lineRule="auto"/>
        <w:ind w:right="-284"/>
        <w:rPr>
          <w:rFonts w:ascii="Verdana" w:hAnsi="Verdana" w:cstheme="minorHAnsi"/>
          <w:b w:val="0"/>
          <w:caps w:val="0"/>
          <w:sz w:val="20"/>
        </w:rPr>
      </w:pPr>
      <w:bookmarkStart w:id="225" w:name="_Toc122344802"/>
      <w:r w:rsidRPr="002A6CA3">
        <w:rPr>
          <w:rFonts w:ascii="Verdana" w:hAnsi="Verdana" w:cstheme="minorHAnsi"/>
          <w:b w:val="0"/>
          <w:caps w:val="0"/>
          <w:sz w:val="20"/>
        </w:rPr>
        <w:t>Zabezpieczenie nale</w:t>
      </w:r>
      <w:r w:rsidR="009C6A82" w:rsidRPr="002A6CA3">
        <w:rPr>
          <w:rFonts w:ascii="Verdana" w:hAnsi="Verdana" w:cstheme="minorHAnsi"/>
          <w:b w:val="0"/>
          <w:caps w:val="0"/>
          <w:sz w:val="20"/>
        </w:rPr>
        <w:t>ż</w:t>
      </w:r>
      <w:r w:rsidRPr="002A6CA3">
        <w:rPr>
          <w:rFonts w:ascii="Verdana" w:hAnsi="Verdana" w:cstheme="minorHAnsi"/>
          <w:b w:val="0"/>
          <w:caps w:val="0"/>
          <w:sz w:val="20"/>
        </w:rPr>
        <w:t xml:space="preserve">ytego wykonania Umowy w pieniądzu należy wnieść na rachunek bankowy </w:t>
      </w:r>
      <w:r w:rsidR="009B4E6B" w:rsidRPr="002A6CA3">
        <w:rPr>
          <w:rFonts w:ascii="Verdana" w:hAnsi="Verdana" w:cstheme="minorHAnsi"/>
          <w:b w:val="0"/>
          <w:caps w:val="0"/>
          <w:sz w:val="20"/>
        </w:rPr>
        <w:t>Zamawiającego</w:t>
      </w:r>
      <w:r w:rsidRPr="002A6CA3">
        <w:rPr>
          <w:rFonts w:ascii="Verdana" w:hAnsi="Verdana" w:cstheme="minorHAnsi"/>
          <w:b w:val="0"/>
          <w:caps w:val="0"/>
          <w:sz w:val="20"/>
        </w:rPr>
        <w:t>, tj</w:t>
      </w:r>
      <w:r w:rsidR="000D4E81">
        <w:rPr>
          <w:rFonts w:ascii="Verdana" w:hAnsi="Verdana" w:cstheme="minorHAnsi"/>
          <w:b w:val="0"/>
          <w:caps w:val="0"/>
          <w:sz w:val="20"/>
        </w:rPr>
        <w:t>.</w:t>
      </w:r>
      <w:r w:rsidR="000D4E81" w:rsidRPr="000D4E81">
        <w:t xml:space="preserve"> </w:t>
      </w:r>
      <w:r w:rsidR="000D4E81" w:rsidRPr="000D4E81">
        <w:rPr>
          <w:rFonts w:ascii="Verdana" w:hAnsi="Verdana" w:cstheme="minorHAnsi"/>
          <w:b w:val="0"/>
          <w:caps w:val="0"/>
          <w:sz w:val="20"/>
        </w:rPr>
        <w:t>PGE Energia Ciepła S.A</w:t>
      </w:r>
      <w:r w:rsidRPr="000D4E81">
        <w:rPr>
          <w:rFonts w:ascii="Verdana" w:hAnsi="Verdana" w:cstheme="minorHAnsi"/>
          <w:b w:val="0"/>
          <w:caps w:val="0"/>
          <w:sz w:val="20"/>
        </w:rPr>
        <w:t>.:</w:t>
      </w:r>
      <w:bookmarkEnd w:id="225"/>
    </w:p>
    <w:p w14:paraId="5E15C8F7" w14:textId="4B4C5CA6" w:rsidR="00F85CE4" w:rsidRPr="002A6CA3" w:rsidRDefault="00F85CE4">
      <w:pPr>
        <w:pStyle w:val="Nagwek1"/>
        <w:keepNext w:val="0"/>
        <w:keepLines w:val="0"/>
        <w:suppressAutoHyphens/>
        <w:spacing w:before="120" w:after="120" w:line="240" w:lineRule="auto"/>
        <w:ind w:right="-284"/>
        <w:jc w:val="center"/>
        <w:rPr>
          <w:rFonts w:ascii="Verdana" w:hAnsi="Verdana" w:cstheme="minorHAnsi"/>
          <w:caps w:val="0"/>
          <w:sz w:val="20"/>
        </w:rPr>
      </w:pPr>
      <w:bookmarkStart w:id="226" w:name="_Toc122344803"/>
      <w:r w:rsidRPr="002A6CA3">
        <w:rPr>
          <w:rFonts w:ascii="Verdana" w:hAnsi="Verdana" w:cstheme="minorHAnsi"/>
          <w:caps w:val="0"/>
          <w:sz w:val="20"/>
        </w:rPr>
        <w:t xml:space="preserve">Nr konta bankowego: </w:t>
      </w:r>
      <w:r w:rsidR="000D4E81" w:rsidRPr="000D4E81">
        <w:rPr>
          <w:rFonts w:ascii="Verdana" w:hAnsi="Verdana" w:cstheme="minorHAnsi"/>
          <w:caps w:val="0"/>
          <w:sz w:val="20"/>
        </w:rPr>
        <w:t xml:space="preserve">63 1240 6292 1111 0010 8215 7170 </w:t>
      </w:r>
      <w:bookmarkEnd w:id="226"/>
    </w:p>
    <w:p w14:paraId="04CB826D" w14:textId="77777777" w:rsidR="00F85CE4" w:rsidRPr="002A6CA3" w:rsidRDefault="00F85CE4">
      <w:pPr>
        <w:pStyle w:val="Nagwek1"/>
        <w:keepNext w:val="0"/>
        <w:keepLines w:val="0"/>
        <w:suppressAutoHyphens/>
        <w:spacing w:before="120" w:after="120" w:line="240" w:lineRule="auto"/>
        <w:ind w:right="-284"/>
        <w:jc w:val="center"/>
        <w:rPr>
          <w:rFonts w:ascii="Verdana" w:hAnsi="Verdana" w:cstheme="minorHAnsi"/>
          <w:caps w:val="0"/>
          <w:sz w:val="20"/>
        </w:rPr>
      </w:pPr>
      <w:bookmarkStart w:id="227" w:name="_Toc122344804"/>
      <w:r w:rsidRPr="002A6CA3">
        <w:rPr>
          <w:rFonts w:ascii="Verdana" w:hAnsi="Verdana" w:cstheme="minorHAnsi"/>
          <w:caps w:val="0"/>
          <w:sz w:val="20"/>
        </w:rPr>
        <w:t>W tytule przelewu należy wpisać: ZABEZPIECZENIE, nr Umowy.</w:t>
      </w:r>
      <w:bookmarkEnd w:id="227"/>
    </w:p>
    <w:p w14:paraId="0E574925" w14:textId="4B4FD277" w:rsidR="00003E6E" w:rsidRPr="002A6CA3" w:rsidRDefault="005D3279" w:rsidP="007D157E">
      <w:pPr>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 xml:space="preserve">Sposób wniesienia zabezpieczenia należytego wykonania Umowy oraz zwrot zabezpieczenia określa </w:t>
      </w:r>
      <w:r w:rsidR="00590967" w:rsidRPr="002A6CA3">
        <w:rPr>
          <w:rFonts w:ascii="Verdana" w:eastAsia="Calibri" w:hAnsi="Verdana" w:cstheme="minorHAnsi"/>
          <w:sz w:val="20"/>
        </w:rPr>
        <w:t xml:space="preserve">Projekt </w:t>
      </w:r>
      <w:r w:rsidRPr="002A6CA3">
        <w:rPr>
          <w:rFonts w:ascii="Verdana" w:eastAsia="Calibri" w:hAnsi="Verdana" w:cstheme="minorHAnsi"/>
          <w:sz w:val="20"/>
        </w:rPr>
        <w:t xml:space="preserve">Umowy </w:t>
      </w:r>
      <w:r w:rsidR="003C43DE" w:rsidRPr="002A6CA3">
        <w:rPr>
          <w:rFonts w:ascii="Verdana" w:eastAsia="Calibri" w:hAnsi="Verdana" w:cstheme="minorHAnsi"/>
          <w:sz w:val="20"/>
        </w:rPr>
        <w:t xml:space="preserve">stanowiący </w:t>
      </w:r>
      <w:r w:rsidRPr="002A6CA3">
        <w:rPr>
          <w:rFonts w:ascii="Verdana" w:eastAsia="Calibri" w:hAnsi="Verdana" w:cstheme="minorHAnsi"/>
          <w:sz w:val="20"/>
        </w:rPr>
        <w:t xml:space="preserve">Załącznik nr </w:t>
      </w:r>
      <w:r w:rsidR="0068756E"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E15444" w:rsidRPr="002A6CA3">
        <w:rPr>
          <w:rFonts w:ascii="Verdana" w:eastAsia="Calibri" w:hAnsi="Verdana" w:cstheme="minorHAnsi"/>
          <w:sz w:val="20"/>
        </w:rPr>
        <w:t xml:space="preserve"> </w:t>
      </w:r>
    </w:p>
    <w:p w14:paraId="459DD719" w14:textId="4EF6B717" w:rsidR="00003E6E" w:rsidRPr="00A44A89" w:rsidRDefault="005D3279" w:rsidP="007D157E">
      <w:pPr>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b/>
          <w:sz w:val="20"/>
          <w:u w:val="single"/>
        </w:rPr>
        <w:t xml:space="preserve">Oryginał dokumentu potwierdzającego wniesienie zabezpieczenia należytego wykonania Umowy musi być dostarczony do Zamawiającego </w:t>
      </w:r>
      <w:r w:rsidR="001B2760" w:rsidRPr="002A6CA3">
        <w:rPr>
          <w:rFonts w:ascii="Verdana" w:eastAsia="Calibri" w:hAnsi="Verdana" w:cstheme="minorHAnsi"/>
          <w:b/>
          <w:sz w:val="20"/>
          <w:u w:val="single"/>
        </w:rPr>
        <w:t>w terminie określonym we wzorze umowy</w:t>
      </w:r>
      <w:r w:rsidRPr="002A6CA3">
        <w:rPr>
          <w:rFonts w:ascii="Verdana" w:eastAsia="Calibri" w:hAnsi="Verdana" w:cstheme="minorHAnsi"/>
          <w:sz w:val="20"/>
        </w:rPr>
        <w:t>.</w:t>
      </w:r>
      <w:r w:rsidR="00492640" w:rsidRPr="002A6CA3">
        <w:rPr>
          <w:rFonts w:ascii="Verdana" w:eastAsia="Calibri" w:hAnsi="Verdana" w:cstheme="minorHAnsi"/>
          <w:sz w:val="20"/>
        </w:rPr>
        <w:t xml:space="preserve"> Dopuszczalnym jest wniesienie zabezpieczen</w:t>
      </w:r>
      <w:r w:rsidR="000F3AAE">
        <w:rPr>
          <w:rFonts w:ascii="Verdana" w:eastAsia="Calibri" w:hAnsi="Verdana" w:cstheme="minorHAnsi"/>
          <w:sz w:val="20"/>
        </w:rPr>
        <w:t>ia należytego wykonania Umowy w </w:t>
      </w:r>
      <w:r w:rsidR="00492640" w:rsidRPr="002A6CA3">
        <w:rPr>
          <w:rFonts w:ascii="Verdana" w:eastAsia="Calibri" w:hAnsi="Verdana" w:cstheme="minorHAnsi"/>
          <w:sz w:val="20"/>
        </w:rPr>
        <w:t xml:space="preserve">formach wskazanych w </w:t>
      </w:r>
      <w:r w:rsidR="00492640" w:rsidRPr="00A44A89">
        <w:rPr>
          <w:rFonts w:ascii="Verdana" w:eastAsia="Calibri" w:hAnsi="Verdana" w:cstheme="minorHAnsi"/>
          <w:sz w:val="20"/>
        </w:rPr>
        <w:t xml:space="preserve">pkt </w:t>
      </w:r>
      <w:r w:rsidR="00492640" w:rsidRPr="006B70C7">
        <w:rPr>
          <w:rFonts w:ascii="Verdana" w:eastAsia="Calibri" w:hAnsi="Verdana" w:cstheme="minorHAnsi"/>
          <w:sz w:val="20"/>
        </w:rPr>
        <w:t>2</w:t>
      </w:r>
      <w:r w:rsidR="000E59B0" w:rsidRPr="006B70C7">
        <w:rPr>
          <w:rFonts w:ascii="Verdana" w:eastAsia="Calibri" w:hAnsi="Verdana" w:cstheme="minorHAnsi"/>
          <w:sz w:val="20"/>
        </w:rPr>
        <w:t>6</w:t>
      </w:r>
      <w:r w:rsidR="00492640" w:rsidRPr="006B70C7">
        <w:rPr>
          <w:rFonts w:ascii="Verdana" w:eastAsia="Calibri" w:hAnsi="Verdana" w:cstheme="minorHAnsi"/>
          <w:sz w:val="20"/>
        </w:rPr>
        <w:t>.2</w:t>
      </w:r>
      <w:r w:rsidR="00492640" w:rsidRPr="00A44A89">
        <w:rPr>
          <w:rFonts w:ascii="Verdana" w:eastAsia="Calibri" w:hAnsi="Verdana" w:cstheme="minorHAnsi"/>
          <w:sz w:val="20"/>
        </w:rPr>
        <w:t xml:space="preserve"> także w </w:t>
      </w:r>
      <w:r w:rsidR="00F85CE4" w:rsidRPr="00A44A89">
        <w:rPr>
          <w:rFonts w:ascii="Verdana" w:eastAsia="Calibri" w:hAnsi="Verdana" w:cstheme="minorHAnsi"/>
          <w:sz w:val="20"/>
        </w:rPr>
        <w:t xml:space="preserve">postaci </w:t>
      </w:r>
      <w:r w:rsidR="00492640" w:rsidRPr="00A44A89">
        <w:rPr>
          <w:rFonts w:ascii="Verdana" w:eastAsia="Calibri" w:hAnsi="Verdana" w:cstheme="minorHAnsi"/>
          <w:sz w:val="20"/>
        </w:rPr>
        <w:t xml:space="preserve"> elektronicznej, </w:t>
      </w:r>
      <w:r w:rsidR="00F85CE4" w:rsidRPr="00A44A89">
        <w:rPr>
          <w:rFonts w:ascii="Verdana" w:eastAsia="Calibri" w:hAnsi="Verdana" w:cstheme="minorHAnsi"/>
          <w:sz w:val="20"/>
        </w:rPr>
        <w:t>opatrzonej</w:t>
      </w:r>
      <w:r w:rsidR="00492640" w:rsidRPr="00A44A89">
        <w:rPr>
          <w:rFonts w:ascii="Verdana" w:eastAsia="Calibri" w:hAnsi="Verdana" w:cstheme="minorHAnsi"/>
          <w:sz w:val="20"/>
        </w:rPr>
        <w:t xml:space="preserve"> kwalifikow</w:t>
      </w:r>
      <w:r w:rsidR="00F85CE4" w:rsidRPr="00A44A89">
        <w:rPr>
          <w:rFonts w:ascii="Verdana" w:eastAsia="Calibri" w:hAnsi="Verdana" w:cstheme="minorHAnsi"/>
          <w:sz w:val="20"/>
        </w:rPr>
        <w:t>a</w:t>
      </w:r>
      <w:r w:rsidR="00492640" w:rsidRPr="00A44A89">
        <w:rPr>
          <w:rFonts w:ascii="Verdana" w:eastAsia="Calibri" w:hAnsi="Verdana" w:cstheme="minorHAnsi"/>
          <w:sz w:val="20"/>
        </w:rPr>
        <w:t>nym podpisem elektronicznym.</w:t>
      </w:r>
    </w:p>
    <w:p w14:paraId="5351BEEF" w14:textId="7575C780" w:rsidR="00003E6E" w:rsidRPr="00A44A89" w:rsidRDefault="007175C5" w:rsidP="007D157E">
      <w:pPr>
        <w:numPr>
          <w:ilvl w:val="1"/>
          <w:numId w:val="58"/>
        </w:numPr>
        <w:spacing w:before="120" w:after="120" w:line="240" w:lineRule="auto"/>
        <w:ind w:left="425" w:right="-284" w:hanging="709"/>
        <w:rPr>
          <w:rFonts w:ascii="Verdana" w:hAnsi="Verdana" w:cstheme="minorHAnsi"/>
          <w:i/>
          <w:sz w:val="20"/>
        </w:rPr>
      </w:pPr>
      <w:r w:rsidRPr="00A44A89">
        <w:rPr>
          <w:rFonts w:ascii="Verdana" w:eastAsia="Calibri" w:hAnsi="Verdana" w:cstheme="minorHAnsi"/>
          <w:sz w:val="20"/>
        </w:rPr>
        <w:t>W przypadku wnoszenia zabezpieczenia w formie niepienięż</w:t>
      </w:r>
      <w:r w:rsidR="000F3AAE" w:rsidRPr="00A44A89">
        <w:rPr>
          <w:rFonts w:ascii="Verdana" w:eastAsia="Calibri" w:hAnsi="Verdana" w:cstheme="minorHAnsi"/>
          <w:sz w:val="20"/>
        </w:rPr>
        <w:t>nej Zamawiający nie dopuszcza w </w:t>
      </w:r>
      <w:r w:rsidRPr="00A44A89">
        <w:rPr>
          <w:rFonts w:ascii="Verdana" w:eastAsia="Calibri" w:hAnsi="Verdana" w:cstheme="minorHAnsi"/>
          <w:sz w:val="20"/>
        </w:rPr>
        <w:t xml:space="preserve">treści gwarancji/poręczenia zapisów uzależniających wypłatę od spełnienia jakichkolwiek warunków lub od dostarczenia innych dokumentów poza oświadczeniem </w:t>
      </w:r>
      <w:r w:rsidR="009B4E6B" w:rsidRPr="00A44A89">
        <w:rPr>
          <w:rFonts w:ascii="Verdana" w:eastAsia="Calibri" w:hAnsi="Verdana" w:cstheme="minorHAnsi"/>
          <w:sz w:val="20"/>
        </w:rPr>
        <w:t>Zamawiającego</w:t>
      </w:r>
      <w:r w:rsidRPr="00A44A89">
        <w:rPr>
          <w:rFonts w:ascii="Verdana" w:eastAsia="Calibri" w:hAnsi="Verdana" w:cstheme="minorHAnsi"/>
          <w:sz w:val="20"/>
        </w:rPr>
        <w:t>, że zaistniały okoliczności związane z niewykonaniem lub ni</w:t>
      </w:r>
      <w:r w:rsidR="000F3AAE" w:rsidRPr="00A44A89">
        <w:rPr>
          <w:rFonts w:ascii="Verdana" w:eastAsia="Calibri" w:hAnsi="Verdana" w:cstheme="minorHAnsi"/>
          <w:sz w:val="20"/>
        </w:rPr>
        <w:t>enależytym wykonaniem umowy  (w </w:t>
      </w:r>
      <w:r w:rsidRPr="00A44A89">
        <w:rPr>
          <w:rFonts w:ascii="Verdana" w:eastAsia="Calibri" w:hAnsi="Verdana" w:cstheme="minorHAnsi"/>
          <w:sz w:val="20"/>
        </w:rPr>
        <w:t xml:space="preserve">szczególności przedkładania protokołów odbioru, faktur, opinii biegłego itp.). </w:t>
      </w:r>
    </w:p>
    <w:p w14:paraId="0216C366" w14:textId="77777777" w:rsidR="00003E6E" w:rsidRPr="002A6CA3" w:rsidRDefault="007175C5" w:rsidP="007D157E">
      <w:pPr>
        <w:numPr>
          <w:ilvl w:val="1"/>
          <w:numId w:val="58"/>
        </w:numPr>
        <w:spacing w:before="120" w:after="120" w:line="240" w:lineRule="auto"/>
        <w:ind w:left="425" w:right="-284" w:hanging="709"/>
        <w:rPr>
          <w:rFonts w:ascii="Verdana" w:hAnsi="Verdana" w:cstheme="minorHAnsi"/>
          <w:i/>
          <w:sz w:val="20"/>
        </w:rPr>
      </w:pPr>
      <w:r w:rsidRPr="00A44A89">
        <w:rPr>
          <w:rFonts w:ascii="Verdana" w:eastAsia="Calibri" w:hAnsi="Verdana" w:cstheme="minorHAnsi"/>
          <w:sz w:val="20"/>
        </w:rPr>
        <w:t xml:space="preserve">Zabezpieczenie należytego wykonania Umowy w formie niepieniężnej musi zawierać oświadczenie gwaranta / </w:t>
      </w:r>
      <w:r w:rsidRPr="006B70C7">
        <w:rPr>
          <w:rFonts w:ascii="Verdana" w:eastAsia="Calibri" w:hAnsi="Verdana" w:cstheme="minorHAnsi"/>
          <w:sz w:val="20"/>
        </w:rPr>
        <w:t>poręczyciela,</w:t>
      </w:r>
      <w:r w:rsidRPr="00A44A89">
        <w:rPr>
          <w:rFonts w:ascii="Verdana" w:eastAsia="Calibri" w:hAnsi="Verdana" w:cstheme="minorHAnsi"/>
          <w:sz w:val="20"/>
        </w:rPr>
        <w:t xml:space="preserve"> że żadna zmiana, uzupełnienie lub modyfikacja </w:t>
      </w:r>
      <w:r w:rsidR="00E15444" w:rsidRPr="00A44A89">
        <w:rPr>
          <w:rFonts w:ascii="Verdana" w:eastAsia="Calibri" w:hAnsi="Verdana" w:cstheme="minorHAnsi"/>
          <w:sz w:val="20"/>
        </w:rPr>
        <w:t>w</w:t>
      </w:r>
      <w:r w:rsidRPr="00A44A89">
        <w:rPr>
          <w:rFonts w:ascii="Verdana" w:eastAsia="Calibri" w:hAnsi="Verdana" w:cstheme="minorHAnsi"/>
          <w:sz w:val="20"/>
        </w:rPr>
        <w:t xml:space="preserve">arunków Umowy lub zakresu </w:t>
      </w:r>
      <w:r w:rsidR="00834372" w:rsidRPr="00A44A89">
        <w:rPr>
          <w:rFonts w:ascii="Verdana" w:eastAsia="Calibri" w:hAnsi="Verdana" w:cstheme="minorHAnsi"/>
          <w:sz w:val="20"/>
        </w:rPr>
        <w:t>zamówienia</w:t>
      </w:r>
      <w:r w:rsidR="00E15444" w:rsidRPr="00A44A89">
        <w:rPr>
          <w:rFonts w:ascii="Verdana" w:eastAsia="Calibri" w:hAnsi="Verdana" w:cstheme="minorHAnsi"/>
          <w:sz w:val="20"/>
        </w:rPr>
        <w:t xml:space="preserve">, </w:t>
      </w:r>
      <w:r w:rsidRPr="00A44A89">
        <w:rPr>
          <w:rFonts w:ascii="Verdana" w:eastAsia="Calibri" w:hAnsi="Verdana" w:cstheme="minorHAnsi"/>
          <w:sz w:val="20"/>
        </w:rPr>
        <w:t xml:space="preserve">które mają być wykonane lub któregokolwiek z dokumentów Umowy, uzgodnione pomiędzy Zamawiającym i Wykonawcą w żaden sposób nie zwalnia gwaranta / </w:t>
      </w:r>
      <w:r w:rsidRPr="006B70C7">
        <w:rPr>
          <w:rFonts w:ascii="Verdana" w:eastAsia="Calibri" w:hAnsi="Verdana" w:cstheme="minorHAnsi"/>
          <w:sz w:val="20"/>
        </w:rPr>
        <w:t>poręczyciel</w:t>
      </w:r>
      <w:r w:rsidRPr="00A44A89">
        <w:rPr>
          <w:rFonts w:ascii="Verdana" w:eastAsia="Calibri" w:hAnsi="Verdana" w:cstheme="minorHAnsi"/>
          <w:sz w:val="20"/>
        </w:rPr>
        <w:t xml:space="preserve">a </w:t>
      </w:r>
      <w:r w:rsidRPr="00A44A89">
        <w:rPr>
          <w:rFonts w:ascii="Verdana" w:eastAsia="Calibri" w:hAnsi="Verdana" w:cstheme="minorHAnsi"/>
          <w:sz w:val="20"/>
        </w:rPr>
        <w:br/>
        <w:t xml:space="preserve">z żadnego zobowiązania w ramach gwarancji / </w:t>
      </w:r>
      <w:r w:rsidRPr="006B70C7">
        <w:rPr>
          <w:rFonts w:ascii="Verdana" w:eastAsia="Calibri" w:hAnsi="Verdana" w:cstheme="minorHAnsi"/>
          <w:sz w:val="20"/>
        </w:rPr>
        <w:t>poręczenia</w:t>
      </w:r>
      <w:r w:rsidRPr="00A44A89">
        <w:rPr>
          <w:rFonts w:ascii="Verdana" w:eastAsia="Calibri" w:hAnsi="Verdana" w:cstheme="minorHAnsi"/>
          <w:sz w:val="20"/>
        </w:rPr>
        <w:t xml:space="preserve"> oraz nie wymaga konieczności powiadamiania gwaranta / </w:t>
      </w:r>
      <w:r w:rsidRPr="006B70C7">
        <w:rPr>
          <w:rFonts w:ascii="Verdana" w:eastAsia="Calibri" w:hAnsi="Verdana" w:cstheme="minorHAnsi"/>
          <w:sz w:val="20"/>
        </w:rPr>
        <w:t>poręczyciela</w:t>
      </w:r>
      <w:r w:rsidRPr="00A44A89">
        <w:rPr>
          <w:rFonts w:ascii="Verdana" w:eastAsia="Calibri" w:hAnsi="Verdana" w:cstheme="minorHAnsi"/>
          <w:sz w:val="20"/>
        </w:rPr>
        <w:t xml:space="preserve"> o takiej zmianie</w:t>
      </w:r>
      <w:r w:rsidRPr="002A6CA3">
        <w:rPr>
          <w:rFonts w:ascii="Verdana" w:eastAsia="Calibri" w:hAnsi="Verdana" w:cstheme="minorHAnsi"/>
          <w:sz w:val="20"/>
        </w:rPr>
        <w:t xml:space="preserve">, uzupełnieniu lub modyfikacji; </w:t>
      </w:r>
    </w:p>
    <w:p w14:paraId="3E52DB19" w14:textId="52EAE498" w:rsidR="00003E6E" w:rsidRPr="002A6CA3" w:rsidRDefault="00DE2FEF" w:rsidP="007D157E">
      <w:pPr>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 xml:space="preserve">W przypadku zabezpieczenia należytego wykonania Umowy w formie gwarancji bankowej lub gwarancji ubezpieczeniowej, muszą one </w:t>
      </w:r>
      <w:r w:rsidR="00174A0F" w:rsidRPr="002A6CA3">
        <w:rPr>
          <w:rFonts w:ascii="Verdana" w:eastAsia="Calibri" w:hAnsi="Verdana" w:cstheme="minorHAnsi"/>
          <w:sz w:val="20"/>
        </w:rPr>
        <w:t xml:space="preserve">spełniać </w:t>
      </w:r>
      <w:r w:rsidR="00F509AD" w:rsidRPr="002A6CA3">
        <w:rPr>
          <w:rFonts w:ascii="Verdana" w:eastAsia="Calibri" w:hAnsi="Verdana" w:cstheme="minorHAnsi"/>
          <w:sz w:val="20"/>
        </w:rPr>
        <w:t xml:space="preserve">także </w:t>
      </w:r>
      <w:r w:rsidR="00174A0F" w:rsidRPr="002A6CA3">
        <w:rPr>
          <w:rFonts w:ascii="Verdana" w:eastAsia="Calibri" w:hAnsi="Verdana" w:cstheme="minorHAnsi"/>
          <w:sz w:val="20"/>
        </w:rPr>
        <w:t xml:space="preserve">wymogi określone w </w:t>
      </w:r>
      <w:r w:rsidR="003C43DE" w:rsidRPr="002A6CA3">
        <w:rPr>
          <w:rFonts w:ascii="Verdana" w:eastAsia="Calibri" w:hAnsi="Verdana" w:cstheme="minorHAnsi"/>
          <w:sz w:val="20"/>
        </w:rPr>
        <w:t>Z</w:t>
      </w:r>
      <w:r w:rsidR="00174A0F" w:rsidRPr="002A6CA3">
        <w:rPr>
          <w:rFonts w:ascii="Verdana" w:eastAsia="Calibri" w:hAnsi="Verdana" w:cstheme="minorHAnsi"/>
          <w:sz w:val="20"/>
        </w:rPr>
        <w:t xml:space="preserve">ałączniku nr 2 do </w:t>
      </w:r>
      <w:r w:rsidR="00904E94" w:rsidRPr="002A6CA3">
        <w:rPr>
          <w:rFonts w:ascii="Verdana" w:eastAsia="Calibri" w:hAnsi="Verdana" w:cstheme="minorHAnsi"/>
          <w:sz w:val="20"/>
        </w:rPr>
        <w:t>SWZ</w:t>
      </w:r>
      <w:r w:rsidR="00174A0F" w:rsidRPr="002A6CA3">
        <w:rPr>
          <w:rFonts w:ascii="Verdana" w:eastAsia="Calibri" w:hAnsi="Verdana" w:cstheme="minorHAnsi"/>
          <w:sz w:val="20"/>
        </w:rPr>
        <w:t xml:space="preserve"> </w:t>
      </w:r>
      <w:r w:rsidR="003C43DE" w:rsidRPr="002A6CA3">
        <w:rPr>
          <w:rFonts w:ascii="Verdana" w:eastAsia="Calibri" w:hAnsi="Verdana" w:cstheme="minorHAnsi"/>
          <w:sz w:val="20"/>
        </w:rPr>
        <w:t xml:space="preserve">- </w:t>
      </w:r>
      <w:r w:rsidR="00590967" w:rsidRPr="002A6CA3">
        <w:rPr>
          <w:rFonts w:ascii="Verdana" w:eastAsia="Calibri" w:hAnsi="Verdana" w:cstheme="minorHAnsi"/>
          <w:sz w:val="20"/>
        </w:rPr>
        <w:t>Projekt</w:t>
      </w:r>
      <w:r w:rsidR="003C43DE" w:rsidRPr="002A6CA3">
        <w:rPr>
          <w:rFonts w:ascii="Verdana" w:eastAsia="Calibri" w:hAnsi="Verdana" w:cstheme="minorHAnsi"/>
          <w:sz w:val="20"/>
        </w:rPr>
        <w:t xml:space="preserve"> Umowy</w:t>
      </w:r>
      <w:r w:rsidR="00174A0F" w:rsidRPr="002A6CA3">
        <w:rPr>
          <w:rFonts w:ascii="Verdana" w:eastAsia="Calibri" w:hAnsi="Verdana" w:cstheme="minorHAnsi"/>
          <w:sz w:val="20"/>
        </w:rPr>
        <w:t xml:space="preserve">. </w:t>
      </w:r>
    </w:p>
    <w:p w14:paraId="6747E89D" w14:textId="2B7E47DB" w:rsidR="007175C5" w:rsidRPr="00446DB3" w:rsidRDefault="00DE2FEF" w:rsidP="007D157E">
      <w:pPr>
        <w:numPr>
          <w:ilvl w:val="1"/>
          <w:numId w:val="58"/>
        </w:numPr>
        <w:spacing w:before="120" w:after="120" w:line="240" w:lineRule="auto"/>
        <w:ind w:left="425" w:right="-284" w:hanging="709"/>
        <w:rPr>
          <w:rFonts w:ascii="Verdana" w:hAnsi="Verdana" w:cstheme="minorHAnsi"/>
          <w:i/>
          <w:sz w:val="20"/>
        </w:rPr>
      </w:pPr>
      <w:r w:rsidRPr="00446DB3">
        <w:rPr>
          <w:rFonts w:ascii="Verdana" w:eastAsia="Calibri" w:hAnsi="Verdana" w:cstheme="minorHAnsi"/>
          <w:sz w:val="20"/>
        </w:rPr>
        <w:t xml:space="preserve">Zabezpieczenie w formie innej niż pieniężna wnoszone jest w oryginale i wymaga uprzedniego zaakceptowania treści przez Zamawiającego. </w:t>
      </w:r>
    </w:p>
    <w:p w14:paraId="4CB3BA08" w14:textId="77777777" w:rsidR="005D3279" w:rsidRPr="00446DB3" w:rsidRDefault="005D3279" w:rsidP="007D157E">
      <w:pPr>
        <w:pStyle w:val="Nagwek1"/>
        <w:keepLines w:val="0"/>
        <w:numPr>
          <w:ilvl w:val="0"/>
          <w:numId w:val="69"/>
        </w:numPr>
        <w:shd w:val="clear" w:color="auto" w:fill="C6D9F1" w:themeFill="text2" w:themeFillTint="33"/>
        <w:spacing w:before="0" w:after="0" w:line="240" w:lineRule="auto"/>
        <w:ind w:left="426" w:hanging="710"/>
        <w:rPr>
          <w:rFonts w:ascii="Verdana" w:hAnsi="Verdana" w:cstheme="minorHAnsi"/>
          <w:i/>
          <w:sz w:val="20"/>
        </w:rPr>
      </w:pPr>
      <w:bookmarkStart w:id="228" w:name="_Toc360717346"/>
      <w:bookmarkStart w:id="229" w:name="_Toc404679081"/>
      <w:bookmarkStart w:id="230" w:name="_Toc462325366"/>
      <w:bookmarkStart w:id="231" w:name="_Toc122344805"/>
      <w:r w:rsidRPr="00446DB3">
        <w:rPr>
          <w:rFonts w:ascii="Verdana" w:eastAsia="Calibri" w:hAnsi="Verdana" w:cstheme="minorHAnsi"/>
          <w:caps w:val="0"/>
          <w:kern w:val="0"/>
          <w:sz w:val="20"/>
          <w:lang w:val="pl-PL"/>
        </w:rPr>
        <w:t>INFORMACJA O F</w:t>
      </w:r>
      <w:r w:rsidR="00BF1B92" w:rsidRPr="00446DB3">
        <w:rPr>
          <w:rFonts w:ascii="Verdana" w:eastAsia="Calibri" w:hAnsi="Verdana" w:cstheme="minorHAnsi"/>
          <w:caps w:val="0"/>
          <w:kern w:val="0"/>
          <w:sz w:val="20"/>
          <w:lang w:val="pl-PL"/>
        </w:rPr>
        <w:t xml:space="preserve">INANSOWANIU ZAMÓWIENIA </w:t>
      </w:r>
      <w:bookmarkEnd w:id="228"/>
      <w:bookmarkEnd w:id="229"/>
      <w:bookmarkEnd w:id="230"/>
      <w:bookmarkEnd w:id="231"/>
    </w:p>
    <w:p w14:paraId="25F4AD6F" w14:textId="77777777" w:rsidR="00DE36E3" w:rsidRPr="00446DB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446DB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446DB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446DB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446DB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446DB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446DB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446DB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446DB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1FA9FCAE" w:rsidR="00BF1B92" w:rsidRPr="00446DB3" w:rsidRDefault="00BF1B92" w:rsidP="007D157E">
      <w:pPr>
        <w:pStyle w:val="Nagwek1"/>
        <w:keepNext w:val="0"/>
        <w:keepLines w:val="0"/>
        <w:numPr>
          <w:ilvl w:val="1"/>
          <w:numId w:val="69"/>
        </w:numPr>
        <w:suppressAutoHyphens/>
        <w:spacing w:before="120" w:after="120" w:line="240" w:lineRule="auto"/>
        <w:ind w:right="-284" w:hanging="659"/>
        <w:rPr>
          <w:rFonts w:ascii="Verdana" w:hAnsi="Verdana" w:cstheme="minorHAnsi"/>
          <w:b w:val="0"/>
          <w:caps w:val="0"/>
          <w:sz w:val="20"/>
        </w:rPr>
      </w:pPr>
      <w:bookmarkStart w:id="232" w:name="_Toc122344806"/>
      <w:r w:rsidRPr="00446DB3">
        <w:rPr>
          <w:rFonts w:ascii="Verdana" w:hAnsi="Verdana" w:cstheme="minorHAnsi"/>
          <w:b w:val="0"/>
          <w:caps w:val="0"/>
          <w:sz w:val="20"/>
        </w:rPr>
        <w:t>Zamawiający oświadcza, iż Przedmiot Zamówienia nie będzie finansowany z udziałem środków z Funduszy UE lub innych środków zewnętrznych</w:t>
      </w:r>
      <w:bookmarkEnd w:id="232"/>
      <w:r w:rsidR="00446DB3" w:rsidRPr="00446DB3">
        <w:rPr>
          <w:rFonts w:ascii="Verdana" w:hAnsi="Verdana" w:cstheme="minorHAnsi"/>
          <w:b w:val="0"/>
          <w:caps w:val="0"/>
          <w:sz w:val="20"/>
        </w:rPr>
        <w:t>.</w:t>
      </w:r>
    </w:p>
    <w:p w14:paraId="5FAE95C1" w14:textId="27FE59B6" w:rsidR="00655330" w:rsidRPr="00446DB3" w:rsidRDefault="00446DB3" w:rsidP="007D157E">
      <w:pPr>
        <w:pStyle w:val="Nagwek1"/>
        <w:keepNext w:val="0"/>
        <w:keepLines w:val="0"/>
        <w:numPr>
          <w:ilvl w:val="1"/>
          <w:numId w:val="69"/>
        </w:numPr>
        <w:suppressAutoHyphens/>
        <w:spacing w:before="120" w:after="120" w:line="240" w:lineRule="auto"/>
        <w:ind w:left="425" w:right="-284" w:hanging="709"/>
        <w:rPr>
          <w:rFonts w:ascii="Verdana" w:hAnsi="Verdana" w:cstheme="minorHAnsi"/>
          <w:b w:val="0"/>
          <w:caps w:val="0"/>
          <w:sz w:val="20"/>
        </w:rPr>
      </w:pPr>
      <w:bookmarkStart w:id="233" w:name="_Toc40987540"/>
      <w:bookmarkStart w:id="234" w:name="_Toc122344807"/>
      <w:r w:rsidRPr="00446DB3">
        <w:rPr>
          <w:rFonts w:ascii="Verdana" w:hAnsi="Verdana" w:cstheme="minorHAnsi"/>
          <w:b w:val="0"/>
          <w:caps w:val="0"/>
          <w:sz w:val="20"/>
        </w:rPr>
        <w:t>Nie dotyczy.</w:t>
      </w:r>
      <w:bookmarkEnd w:id="233"/>
      <w:bookmarkEnd w:id="234"/>
    </w:p>
    <w:p w14:paraId="73DC6388" w14:textId="77777777" w:rsidR="0077555C" w:rsidRPr="00446DB3" w:rsidRDefault="0077555C" w:rsidP="007D157E">
      <w:pPr>
        <w:pStyle w:val="Nagwek1"/>
        <w:keepNext w:val="0"/>
        <w:keepLines w:val="0"/>
        <w:widowControl w:val="0"/>
        <w:numPr>
          <w:ilvl w:val="0"/>
          <w:numId w:val="69"/>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35" w:name="_Toc531685150"/>
      <w:bookmarkStart w:id="236" w:name="_Toc7422300"/>
      <w:bookmarkStart w:id="237" w:name="_Toc122344808"/>
      <w:r w:rsidRPr="00446DB3">
        <w:rPr>
          <w:rFonts w:ascii="Verdana" w:hAnsi="Verdana" w:cs="Arial"/>
          <w:caps w:val="0"/>
          <w:smallCaps/>
          <w:snapToGrid w:val="0"/>
          <w:sz w:val="20"/>
          <w:lang w:val="pl-PL" w:eastAsia="pl-PL"/>
        </w:rPr>
        <w:t>OCHRONA DANYCH OSOBOWYCH</w:t>
      </w:r>
      <w:bookmarkEnd w:id="235"/>
      <w:bookmarkEnd w:id="236"/>
      <w:bookmarkEnd w:id="237"/>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8" w:name="_Toc122344809"/>
      <w:bookmarkEnd w:id="238"/>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9" w:name="_Toc122344810"/>
      <w:bookmarkEnd w:id="239"/>
    </w:p>
    <w:p w14:paraId="1B5413C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0"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40"/>
    </w:p>
    <w:p w14:paraId="038751A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1" w:name="_Toc122344812"/>
      <w:r w:rsidRPr="002A6CA3">
        <w:rPr>
          <w:rFonts w:ascii="Verdana" w:hAnsi="Verdana"/>
          <w:b w:val="0"/>
          <w:sz w:val="20"/>
          <w:lang w:val="pl-PL" w:eastAsia="pl-PL"/>
        </w:rPr>
        <w:t>Administratorem Pani / Pana danych osobowych („ADO”) jest:</w:t>
      </w:r>
      <w:bookmarkEnd w:id="241"/>
      <w:r w:rsidRPr="002A6CA3">
        <w:rPr>
          <w:rFonts w:ascii="Verdana" w:hAnsi="Verdana"/>
          <w:b w:val="0"/>
          <w:sz w:val="20"/>
          <w:lang w:val="pl-PL" w:eastAsia="pl-PL"/>
        </w:rPr>
        <w:t xml:space="preserve"> </w:t>
      </w:r>
    </w:p>
    <w:p w14:paraId="7954020D" w14:textId="397715A2" w:rsidR="00BA4433" w:rsidRPr="002A6CA3" w:rsidRDefault="00D50AB8" w:rsidP="00D50AB8">
      <w:pPr>
        <w:pStyle w:val="Nagwek2"/>
        <w:keepNext w:val="0"/>
        <w:keepLines w:val="0"/>
        <w:widowControl w:val="0"/>
        <w:spacing w:before="120" w:after="120" w:line="240" w:lineRule="auto"/>
        <w:ind w:left="426" w:right="-283"/>
        <w:rPr>
          <w:rFonts w:ascii="Verdana" w:hAnsi="Verdana"/>
          <w:sz w:val="20"/>
          <w:highlight w:val="cyan"/>
          <w:lang w:val="pl-PL" w:eastAsia="pl-PL"/>
        </w:rPr>
      </w:pPr>
      <w:r w:rsidRPr="00D50AB8">
        <w:rPr>
          <w:rFonts w:ascii="Verdana" w:hAnsi="Verdana"/>
          <w:sz w:val="20"/>
          <w:lang w:val="pl-PL" w:eastAsia="pl-PL"/>
        </w:rPr>
        <w:t>PGE Energia Ciepła S.A. z siedzibą w Warszawie (00-120) przy ul. Złotej 59</w:t>
      </w:r>
    </w:p>
    <w:p w14:paraId="26DFA822" w14:textId="4A111F9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2" w:name="_Toc122344814"/>
      <w:r w:rsidRPr="002A6CA3">
        <w:rPr>
          <w:rFonts w:ascii="Verdana" w:hAnsi="Verdana"/>
          <w:b w:val="0"/>
          <w:sz w:val="20"/>
          <w:lang w:val="pl-PL" w:eastAsia="pl-PL"/>
        </w:rPr>
        <w:lastRenderedPageBreak/>
        <w:t xml:space="preserve">W sprawie ochrony swoich danych osobowych może Pani/Pan skontaktować się z: </w:t>
      </w:r>
      <w:r w:rsidR="00D50AB8" w:rsidRPr="00D50AB8">
        <w:rPr>
          <w:rFonts w:ascii="Verdana" w:hAnsi="Verdana"/>
          <w:b w:val="0"/>
          <w:sz w:val="20"/>
          <w:lang w:val="pl-PL" w:eastAsia="pl-PL"/>
        </w:rPr>
        <w:t xml:space="preserve">Inspektorem Ochrony Danych PGE Energia Ciepła S.A.: </w:t>
      </w:r>
      <w:hyperlink r:id="rId25" w:history="1">
        <w:r w:rsidR="00D50AB8" w:rsidRPr="00D50AB8">
          <w:rPr>
            <w:rStyle w:val="Hipercze"/>
            <w:rFonts w:ascii="Verdana" w:hAnsi="Verdana"/>
            <w:b w:val="0"/>
            <w:sz w:val="20"/>
            <w:lang w:val="pl-PL" w:eastAsia="pl-PL"/>
          </w:rPr>
          <w:t>iod.pgeec@gkpge.pl</w:t>
        </w:r>
      </w:hyperlink>
      <w:r w:rsidR="00D50AB8" w:rsidRPr="00D50AB8">
        <w:rPr>
          <w:rFonts w:ascii="Verdana" w:hAnsi="Verdana"/>
          <w:b w:val="0"/>
          <w:sz w:val="20"/>
          <w:lang w:val="pl-PL" w:eastAsia="pl-PL"/>
        </w:rPr>
        <w:t xml:space="preserve"> </w:t>
      </w:r>
      <w:r w:rsidRPr="002A6CA3">
        <w:rPr>
          <w:rFonts w:ascii="Verdana" w:hAnsi="Verdana"/>
          <w:b w:val="0"/>
          <w:sz w:val="20"/>
          <w:lang w:val="pl-PL" w:eastAsia="pl-PL"/>
        </w:rPr>
        <w:t xml:space="preserve">lub pisemnie na adres naszej siedziby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42"/>
    </w:p>
    <w:p w14:paraId="6D41DA1E"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3" w:name="_Toc122344815"/>
      <w:r w:rsidRPr="002A6CA3">
        <w:rPr>
          <w:rFonts w:ascii="Verdana" w:hAnsi="Verdana"/>
          <w:b w:val="0"/>
          <w:sz w:val="20"/>
          <w:lang w:val="pl-PL" w:eastAsia="pl-PL"/>
        </w:rPr>
        <w:t>Pani/Pana dane osobowe będą przetwarzane na podstawie:</w:t>
      </w:r>
      <w:bookmarkEnd w:id="243"/>
    </w:p>
    <w:p w14:paraId="1259B2D4"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4"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44"/>
    </w:p>
    <w:p w14:paraId="162E214C"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5"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45"/>
    </w:p>
    <w:p w14:paraId="02C00F85"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6" w:name="_Toc122344818"/>
      <w:r w:rsidRPr="002A6CA3">
        <w:rPr>
          <w:rFonts w:ascii="Verdana" w:hAnsi="Verdana"/>
          <w:b w:val="0"/>
          <w:sz w:val="20"/>
          <w:lang w:val="pl-PL" w:eastAsia="pl-PL"/>
        </w:rPr>
        <w:t>art. 6 ust. 1 lit. f) RODO (prawnie uzasadniony interes Administratora):</w:t>
      </w:r>
      <w:bookmarkEnd w:id="246"/>
    </w:p>
    <w:p w14:paraId="1D20098E"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b w:val="0"/>
          <w:sz w:val="20"/>
          <w:lang w:val="pl-PL" w:eastAsia="pl-PL"/>
        </w:rPr>
      </w:pPr>
      <w:bookmarkStart w:id="247"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47"/>
    </w:p>
    <w:p w14:paraId="711B54D1"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8"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8"/>
    </w:p>
    <w:p w14:paraId="4091CAAA"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9" w:name="_Toc122344821"/>
      <w:r w:rsidRPr="002A6CA3">
        <w:rPr>
          <w:rFonts w:ascii="Verdana" w:hAnsi="Verdana" w:cstheme="minorHAnsi"/>
          <w:b w:val="0"/>
          <w:sz w:val="20"/>
          <w:lang w:val="pl-PL" w:eastAsia="pl-PL"/>
        </w:rPr>
        <w:t>w celu ewentualnego ustalenia, dochodzenia lub obrony przed roszczeniami,</w:t>
      </w:r>
      <w:bookmarkEnd w:id="249"/>
    </w:p>
    <w:p w14:paraId="3418B599"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50" w:name="_Toc122344822"/>
      <w:r w:rsidRPr="002A6CA3">
        <w:rPr>
          <w:rFonts w:ascii="Verdana" w:hAnsi="Verdana" w:cstheme="minorHAnsi"/>
          <w:b w:val="0"/>
          <w:sz w:val="20"/>
          <w:lang w:val="pl-PL" w:eastAsia="pl-PL"/>
        </w:rPr>
        <w:t>w celu ułatwienia komunikacji między podmiotami Grupy Kapitałowej PGE.</w:t>
      </w:r>
      <w:bookmarkEnd w:id="250"/>
    </w:p>
    <w:p w14:paraId="32FB8041"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color w:val="1D1B11" w:themeColor="background2" w:themeShade="1A"/>
          <w:sz w:val="20"/>
          <w:lang w:val="pl-PL" w:eastAsia="pl-PL"/>
        </w:rPr>
      </w:pPr>
      <w:bookmarkStart w:id="251"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51"/>
    </w:p>
    <w:p w14:paraId="75741700" w14:textId="01AF0824"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2"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52"/>
    </w:p>
    <w:p w14:paraId="01A34F98"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3"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53"/>
    </w:p>
    <w:p w14:paraId="71311F9B" w14:textId="21615496"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4"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54"/>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5"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55"/>
    </w:p>
    <w:p w14:paraId="1A461FB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6"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6"/>
    </w:p>
    <w:p w14:paraId="0F3BF60B" w14:textId="5353BF69"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7" w:name="_Toc122344829"/>
      <w:r w:rsidRPr="002A6CA3">
        <w:rPr>
          <w:rFonts w:ascii="Verdana" w:hAnsi="Verdana"/>
          <w:b w:val="0"/>
          <w:sz w:val="20"/>
          <w:lang w:val="pl-PL" w:eastAsia="pl-PL"/>
        </w:rPr>
        <w:t xml:space="preserve">Odbiorcy danych. Pani/Pana dane osobowe mogą być przekazywane uprawnionym instytucjom określonym przez przepisy prawa (np. Urząd Skarbowy, ZUS, lub innym), podmiotom, które świadczą </w:t>
      </w:r>
      <w:r w:rsidRPr="002A6CA3">
        <w:rPr>
          <w:rFonts w:ascii="Verdana" w:hAnsi="Verdana"/>
          <w:b w:val="0"/>
          <w:sz w:val="20"/>
          <w:lang w:val="pl-PL" w:eastAsia="pl-PL"/>
        </w:rPr>
        <w:lastRenderedPageBreak/>
        <w:t>usługi na rzecz Administratora danych (np. firmom audytorskim</w:t>
      </w:r>
      <w:r w:rsidRPr="003C1E80">
        <w:rPr>
          <w:rFonts w:ascii="Verdana" w:hAnsi="Verdana"/>
          <w:b w:val="0"/>
          <w:sz w:val="20"/>
          <w:lang w:val="pl-PL" w:eastAsia="pl-PL"/>
        </w:rPr>
        <w:t>, prawniczym), również tym, którym dane są powierzane, w szczególności spółce PGE Systemy S.A. Dane osobowe mogą być przekazywane spółce PGE Polska Grupa Energetyczna S.A., w zakresie</w:t>
      </w:r>
      <w:r w:rsidRPr="002A6CA3">
        <w:rPr>
          <w:rFonts w:ascii="Verdana" w:hAnsi="Verdana"/>
          <w:b w:val="0"/>
          <w:sz w:val="20"/>
          <w:lang w:val="pl-PL" w:eastAsia="pl-PL"/>
        </w:rPr>
        <w:t xml:space="preserve"> niezbędnym do celów kontaktowych (wspólne przedsięwzięcie, projekt), w celu sprawowania nadzoru właścicielskiego.</w:t>
      </w:r>
      <w:bookmarkEnd w:id="257"/>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8"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8"/>
    </w:p>
    <w:p w14:paraId="573D179C" w14:textId="1C97A73E"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9"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59"/>
    </w:p>
    <w:p w14:paraId="5DBF906A" w14:textId="7852693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60"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60"/>
    </w:p>
    <w:p w14:paraId="19141D0F" w14:textId="3CEA3D45"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cstheme="minorHAnsi"/>
          <w:b w:val="0"/>
          <w:sz w:val="20"/>
          <w:lang w:val="pl-PL" w:eastAsia="pl-PL"/>
        </w:rPr>
      </w:pPr>
      <w:bookmarkStart w:id="261"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61"/>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62" w:name="_Toc122344834"/>
      <w:r w:rsidRPr="002A6CA3">
        <w:rPr>
          <w:rFonts w:ascii="Verdana" w:hAnsi="Verdana" w:cstheme="minorHAnsi"/>
          <w:b/>
          <w:caps/>
          <w:kern w:val="28"/>
          <w:sz w:val="20"/>
        </w:rPr>
        <w:t>Klauzula informacyjna dla pracowników/współpracowników/osób trzecich, wskazanych przez Wykonawcę</w:t>
      </w:r>
      <w:bookmarkEnd w:id="262"/>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63"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63"/>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348A1408" w:rsidR="00BA4433" w:rsidRPr="00D61066" w:rsidRDefault="00BA4433" w:rsidP="00D61066">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Administratorem</w:t>
      </w:r>
      <w:r w:rsidRPr="002A6CA3">
        <w:rPr>
          <w:rFonts w:ascii="Verdana" w:hAnsi="Verdana" w:cstheme="minorHAnsi"/>
          <w:sz w:val="20"/>
        </w:rPr>
        <w:t xml:space="preserve"> Pani/Pana danych osobowych jest </w:t>
      </w:r>
      <w:r w:rsidR="00D61066" w:rsidRPr="00D61066">
        <w:rPr>
          <w:rFonts w:ascii="Verdana" w:hAnsi="Verdana" w:cstheme="minorHAnsi"/>
          <w:b/>
          <w:sz w:val="20"/>
        </w:rPr>
        <w:t>PGE Energia Ciepła S.A. z siedzibą w Warszawie (00-120) przy ul. Złotej 59</w:t>
      </w:r>
      <w:r w:rsidR="00D61066">
        <w:rPr>
          <w:rFonts w:ascii="Verdana" w:hAnsi="Verdana" w:cstheme="minorHAnsi"/>
          <w:b/>
          <w:sz w:val="20"/>
        </w:rPr>
        <w:t>.</w:t>
      </w:r>
    </w:p>
    <w:p w14:paraId="0B23EB51" w14:textId="6AEE5C05" w:rsidR="00BA4433" w:rsidRPr="002A6CA3" w:rsidRDefault="00BA4433" w:rsidP="007D157E">
      <w:pPr>
        <w:numPr>
          <w:ilvl w:val="0"/>
          <w:numId w:val="75"/>
        </w:numPr>
        <w:spacing w:before="120" w:after="120" w:line="276" w:lineRule="auto"/>
        <w:ind w:right="-283"/>
        <w:rPr>
          <w:rFonts w:ascii="Verdana" w:hAnsi="Verdana" w:cstheme="minorHAnsi"/>
          <w:sz w:val="20"/>
        </w:rPr>
      </w:pPr>
      <w:r w:rsidRPr="002A6CA3">
        <w:rPr>
          <w:rFonts w:ascii="Verdana" w:hAnsi="Verdana" w:cstheme="minorHAnsi"/>
          <w:sz w:val="20"/>
        </w:rPr>
        <w:t xml:space="preserve">W sprawie ochrony Pani/Pana danych osobowych można skontaktować się z: </w:t>
      </w:r>
      <w:r w:rsidR="00D61066" w:rsidRPr="00D61066">
        <w:rPr>
          <w:rFonts w:ascii="Verdana" w:hAnsi="Verdana" w:cstheme="minorHAnsi"/>
          <w:sz w:val="20"/>
        </w:rPr>
        <w:t xml:space="preserve">Inspektorem Ochrony Danych PGE Energia Ciepła S.A.: </w:t>
      </w:r>
      <w:hyperlink r:id="rId26" w:history="1">
        <w:r w:rsidR="00D61066" w:rsidRPr="00D54765">
          <w:rPr>
            <w:rStyle w:val="Hipercze"/>
            <w:rFonts w:ascii="Verdana" w:hAnsi="Verdana" w:cstheme="minorHAnsi"/>
            <w:sz w:val="20"/>
          </w:rPr>
          <w:t>iod.pgeec@gkpge.pl</w:t>
        </w:r>
      </w:hyperlink>
      <w:r w:rsidR="00D61066">
        <w:rPr>
          <w:rFonts w:ascii="Verdana" w:hAnsi="Verdana" w:cstheme="minorHAnsi"/>
          <w:sz w:val="20"/>
        </w:rPr>
        <w:t xml:space="preserve"> </w:t>
      </w:r>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54429EC2"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lastRenderedPageBreak/>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tj. Stronę Postępowania o udzielnie zamówienia niepublicznego nr</w:t>
      </w:r>
      <w:r w:rsidR="00D61066" w:rsidRPr="00D61066">
        <w:t xml:space="preserve"> </w:t>
      </w:r>
      <w:r w:rsidR="00D61066" w:rsidRPr="00D61066">
        <w:rPr>
          <w:rFonts w:ascii="Verdana" w:hAnsi="Verdana" w:cstheme="minorHAnsi"/>
          <w:sz w:val="20"/>
        </w:rPr>
        <w:t>POST/PEC/PEC/ZWG/00</w:t>
      </w:r>
      <w:r w:rsidR="00AC570A">
        <w:rPr>
          <w:rFonts w:ascii="Verdana" w:hAnsi="Verdana" w:cstheme="minorHAnsi"/>
          <w:sz w:val="20"/>
        </w:rPr>
        <w:t>974</w:t>
      </w:r>
      <w:r w:rsidR="00D61066" w:rsidRPr="00D61066">
        <w:rPr>
          <w:rFonts w:ascii="Verdana" w:hAnsi="Verdana" w:cstheme="minorHAnsi"/>
          <w:sz w:val="20"/>
        </w:rPr>
        <w:t>/202</w:t>
      </w:r>
      <w:r w:rsidR="00D61066">
        <w:rPr>
          <w:rFonts w:ascii="Verdana" w:hAnsi="Verdana" w:cstheme="minorHAnsi"/>
          <w:sz w:val="20"/>
        </w:rPr>
        <w:t>4</w:t>
      </w:r>
      <w:r w:rsidR="00D61066" w:rsidRPr="00D61066">
        <w:rPr>
          <w:rFonts w:ascii="Verdana" w:hAnsi="Verdana" w:cstheme="minorHAnsi"/>
          <w:sz w:val="20"/>
        </w:rPr>
        <w:t xml:space="preserve"> </w:t>
      </w:r>
      <w:r w:rsidRPr="002A6CA3">
        <w:rPr>
          <w:rFonts w:ascii="Verdana" w:hAnsi="Verdana" w:cstheme="minorHAnsi"/>
          <w:sz w:val="20"/>
        </w:rPr>
        <w:t xml:space="preserve">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D157E">
      <w:pPr>
        <w:numPr>
          <w:ilvl w:val="4"/>
          <w:numId w:val="72"/>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D157E">
      <w:pPr>
        <w:numPr>
          <w:ilvl w:val="0"/>
          <w:numId w:val="75"/>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D157E">
      <w:pPr>
        <w:numPr>
          <w:ilvl w:val="0"/>
          <w:numId w:val="71"/>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200EAC3F"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Systemy S.A. </w:t>
      </w:r>
    </w:p>
    <w:p w14:paraId="06518AD0" w14:textId="77777777" w:rsidR="00BA4433" w:rsidRPr="002A6CA3" w:rsidRDefault="00BA4433" w:rsidP="007D157E">
      <w:pPr>
        <w:numPr>
          <w:ilvl w:val="0"/>
          <w:numId w:val="75"/>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lastRenderedPageBreak/>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7D157E">
      <w:pPr>
        <w:numPr>
          <w:ilvl w:val="0"/>
          <w:numId w:val="73"/>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4" w:name="_Toc39813090"/>
      <w:bookmarkStart w:id="265" w:name="_Toc122344836"/>
      <w:bookmarkEnd w:id="264"/>
      <w:bookmarkEnd w:id="265"/>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6" w:name="_Toc122344837"/>
      <w:bookmarkEnd w:id="266"/>
    </w:p>
    <w:p w14:paraId="7F901F1D" w14:textId="0512BEFF"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67" w:name="_Toc122344838"/>
      <w:r w:rsidRPr="002A6CA3">
        <w:rPr>
          <w:rFonts w:ascii="Verdana" w:eastAsia="Calibri" w:hAnsi="Verdana" w:cstheme="minorHAnsi"/>
          <w:caps w:val="0"/>
          <w:kern w:val="0"/>
          <w:sz w:val="20"/>
          <w:lang w:val="pl-PL"/>
        </w:rPr>
        <w:t>INNE INFORMACJE</w:t>
      </w:r>
      <w:bookmarkEnd w:id="267"/>
    </w:p>
    <w:p w14:paraId="57069957" w14:textId="77777777" w:rsidR="00B95166"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hAnsi="Verdana" w:cstheme="minorHAnsi"/>
          <w:i/>
          <w:sz w:val="20"/>
        </w:rPr>
      </w:pPr>
      <w:bookmarkStart w:id="268" w:name="_Toc165273929"/>
      <w:bookmarkStart w:id="269" w:name="_Toc165274198"/>
      <w:bookmarkStart w:id="270" w:name="_Toc243294558"/>
      <w:bookmarkStart w:id="271" w:name="_Toc489350408"/>
      <w:bookmarkStart w:id="272" w:name="_Toc515896301"/>
      <w:bookmarkStart w:id="273" w:name="_Toc122344839"/>
      <w:r w:rsidRPr="002A6CA3">
        <w:rPr>
          <w:rFonts w:ascii="Verdana" w:eastAsia="Calibri" w:hAnsi="Verdana" w:cstheme="minorHAnsi"/>
          <w:caps w:val="0"/>
          <w:kern w:val="0"/>
          <w:sz w:val="20"/>
          <w:lang w:val="pl-PL"/>
        </w:rPr>
        <w:t xml:space="preserve">ZAŁĄCZNIKI DO </w:t>
      </w:r>
      <w:bookmarkEnd w:id="268"/>
      <w:bookmarkEnd w:id="269"/>
      <w:bookmarkEnd w:id="270"/>
      <w:bookmarkEnd w:id="271"/>
      <w:bookmarkEnd w:id="272"/>
      <w:r w:rsidR="00904E94" w:rsidRPr="002A6CA3">
        <w:rPr>
          <w:rFonts w:ascii="Verdana" w:eastAsia="Calibri" w:hAnsi="Verdana" w:cstheme="minorHAnsi"/>
          <w:caps w:val="0"/>
          <w:kern w:val="0"/>
          <w:sz w:val="20"/>
          <w:lang w:val="pl-PL"/>
        </w:rPr>
        <w:t>SWZ</w:t>
      </w:r>
      <w:bookmarkEnd w:id="273"/>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343D9F36"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Pr="002A6CA3">
        <w:rPr>
          <w:rFonts w:ascii="Verdana" w:hAnsi="Verdana" w:cstheme="minorHAnsi"/>
          <w:i/>
          <w:sz w:val="20"/>
        </w:rPr>
        <w:t xml:space="preserve">Projekt  Umowy </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4 – Zobowiązanie podmiotu do oddania zasobów – WZÓR</w:t>
      </w:r>
    </w:p>
    <w:p w14:paraId="4EA50150" w14:textId="3F743F39" w:rsidR="0077555C" w:rsidRPr="00193322" w:rsidRDefault="0077555C" w:rsidP="0077555C">
      <w:pPr>
        <w:tabs>
          <w:tab w:val="left" w:pos="1980"/>
        </w:tabs>
        <w:spacing w:line="240" w:lineRule="auto"/>
        <w:ind w:left="709" w:hanging="283"/>
        <w:rPr>
          <w:rFonts w:ascii="Verdana" w:hAnsi="Verdana" w:cstheme="minorHAnsi"/>
          <w:i/>
          <w:sz w:val="20"/>
        </w:rPr>
      </w:pPr>
      <w:r w:rsidRPr="00193322">
        <w:rPr>
          <w:rFonts w:ascii="Verdana" w:hAnsi="Verdana" w:cstheme="minorHAnsi"/>
          <w:i/>
          <w:sz w:val="20"/>
        </w:rPr>
        <w:t>Załącznik Nr 5 –</w:t>
      </w:r>
      <w:r w:rsidR="001B2760" w:rsidRPr="00193322">
        <w:rPr>
          <w:rFonts w:ascii="Verdana" w:hAnsi="Verdana" w:cstheme="minorHAnsi"/>
          <w:i/>
          <w:sz w:val="20"/>
        </w:rPr>
        <w:t xml:space="preserve"> </w:t>
      </w:r>
      <w:r w:rsidRPr="00193322">
        <w:rPr>
          <w:rFonts w:ascii="Verdana" w:hAnsi="Verdana" w:cstheme="minorHAnsi"/>
          <w:i/>
          <w:sz w:val="20"/>
        </w:rPr>
        <w:t xml:space="preserve">Formularz cenowy – WZÓR </w:t>
      </w:r>
    </w:p>
    <w:p w14:paraId="2B3027D8" w14:textId="61E35D53" w:rsidR="0077555C" w:rsidRPr="00193322" w:rsidRDefault="0077555C" w:rsidP="0077555C">
      <w:pPr>
        <w:tabs>
          <w:tab w:val="left" w:pos="1980"/>
        </w:tabs>
        <w:spacing w:line="240" w:lineRule="auto"/>
        <w:ind w:left="709" w:hanging="283"/>
        <w:rPr>
          <w:rFonts w:ascii="Verdana" w:hAnsi="Verdana" w:cstheme="minorHAnsi"/>
          <w:i/>
          <w:sz w:val="20"/>
        </w:rPr>
      </w:pPr>
      <w:r w:rsidRPr="00193322">
        <w:rPr>
          <w:rFonts w:ascii="Verdana" w:hAnsi="Verdana" w:cstheme="minorHAnsi"/>
          <w:i/>
          <w:sz w:val="20"/>
        </w:rPr>
        <w:t xml:space="preserve">Załącznik nr 6 </w:t>
      </w:r>
      <w:r w:rsidR="001B2760" w:rsidRPr="00193322">
        <w:rPr>
          <w:rFonts w:ascii="Verdana" w:hAnsi="Verdana" w:cstheme="minorHAnsi"/>
          <w:i/>
          <w:sz w:val="20"/>
        </w:rPr>
        <w:t>–</w:t>
      </w:r>
      <w:r w:rsidRPr="00193322">
        <w:rPr>
          <w:rFonts w:ascii="Verdana" w:hAnsi="Verdana" w:cstheme="minorHAnsi"/>
          <w:i/>
          <w:sz w:val="20"/>
        </w:rPr>
        <w:t xml:space="preserve"> Wykaz wykonanych usług– WZÓR</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4" w:name="_Toc515896302"/>
      <w:bookmarkStart w:id="275" w:name="_Toc122344840"/>
      <w:bookmarkEnd w:id="76"/>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74"/>
      <w:r w:rsidR="002965D7" w:rsidRPr="002A6CA3">
        <w:rPr>
          <w:rFonts w:ascii="Verdana" w:hAnsi="Verdana" w:cstheme="minorHAnsi"/>
          <w:sz w:val="20"/>
          <w:lang w:val="pl-PL"/>
        </w:rPr>
        <w:t xml:space="preserve"> – ODRĘBNY DOKUMENT</w:t>
      </w:r>
      <w:bookmarkEnd w:id="275"/>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6" w:name="_Toc515896303"/>
      <w:bookmarkStart w:id="277"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6E5D03" w:rsidRPr="002A6CA3">
        <w:rPr>
          <w:rFonts w:ascii="Verdana" w:hAnsi="Verdana" w:cstheme="minorHAnsi"/>
          <w:sz w:val="20"/>
          <w:lang w:val="pl-PL"/>
        </w:rPr>
        <w:t>PROJEKT UMOWY</w:t>
      </w:r>
      <w:bookmarkEnd w:id="276"/>
      <w:r w:rsidR="002965D7" w:rsidRPr="002A6CA3">
        <w:rPr>
          <w:rFonts w:ascii="Verdana" w:hAnsi="Verdana" w:cstheme="minorHAnsi"/>
          <w:sz w:val="20"/>
          <w:lang w:val="pl-PL"/>
        </w:rPr>
        <w:t xml:space="preserve"> – ODRĘBNY DOKUMENT</w:t>
      </w:r>
      <w:bookmarkEnd w:id="277"/>
      <w:r w:rsidR="002965D7" w:rsidRPr="002A6CA3">
        <w:rPr>
          <w:rFonts w:ascii="Verdana" w:hAnsi="Verdana" w:cstheme="minorHAnsi"/>
          <w:sz w:val="20"/>
          <w:lang w:val="pl-PL"/>
        </w:rPr>
        <w:t xml:space="preserve"> </w:t>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8" w:name="_Toc531077252"/>
      <w:bookmarkStart w:id="279"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8"/>
      <w:bookmarkEnd w:id="279"/>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0FA52914" w:rsidR="0042031F" w:rsidRPr="004417A1"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4417A1" w:rsidRPr="00AC570A">
        <w:rPr>
          <w:rFonts w:ascii="Verdana" w:hAnsi="Verdana" w:cstheme="minorHAnsi"/>
          <w:b/>
          <w:sz w:val="20"/>
        </w:rPr>
        <w:t>POST/PEC/PEC/ZWG/00</w:t>
      </w:r>
      <w:r w:rsidR="00AC570A" w:rsidRPr="00AC570A">
        <w:rPr>
          <w:rFonts w:ascii="Verdana" w:hAnsi="Verdana" w:cstheme="minorHAnsi"/>
          <w:b/>
          <w:sz w:val="20"/>
        </w:rPr>
        <w:t>974</w:t>
      </w:r>
      <w:r w:rsidR="004417A1" w:rsidRPr="00AC570A">
        <w:rPr>
          <w:rFonts w:ascii="Verdana" w:hAnsi="Verdana" w:cstheme="minorHAnsi"/>
          <w:b/>
          <w:sz w:val="20"/>
        </w:rPr>
        <w:t>/2024</w:t>
      </w:r>
      <w:r w:rsidR="004417A1" w:rsidRPr="004417A1">
        <w:rPr>
          <w:rFonts w:ascii="Verdana" w:hAnsi="Verdana" w:cstheme="minorHAnsi"/>
          <w:sz w:val="20"/>
        </w:rPr>
        <w:t xml:space="preserve"> </w:t>
      </w:r>
      <w:r w:rsidRPr="004417A1">
        <w:rPr>
          <w:rFonts w:ascii="Verdana" w:hAnsi="Verdana" w:cstheme="minorHAnsi"/>
          <w:sz w:val="20"/>
        </w:rPr>
        <w:t xml:space="preserve">prowadzonego w trybie przetargu nieograniczonego na wykonanie usług pn. </w:t>
      </w:r>
      <w:r w:rsidR="004417A1" w:rsidRPr="004417A1">
        <w:rPr>
          <w:rFonts w:ascii="Verdana" w:hAnsi="Verdana" w:cstheme="minorHAnsi"/>
          <w:sz w:val="20"/>
        </w:rPr>
        <w:t>„</w:t>
      </w:r>
      <w:r w:rsidR="00AC570A" w:rsidRPr="00AC570A">
        <w:rPr>
          <w:rFonts w:ascii="Verdana" w:hAnsi="Verdana" w:cstheme="minorHAnsi"/>
          <w:i/>
          <w:sz w:val="20"/>
        </w:rPr>
        <w:t>Wykonanie kontroli stanu technicznego obiektów budowlanych zlokalizowanych w PGE Energia Ciepła S.A. Oddział Elektrociepłownia w Gorzowie Wielkopolskim</w:t>
      </w:r>
      <w:r w:rsidR="004417A1" w:rsidRPr="00AC570A">
        <w:rPr>
          <w:rFonts w:ascii="Verdana" w:hAnsi="Verdana" w:cstheme="minorHAnsi"/>
          <w:i/>
          <w:sz w:val="20"/>
        </w:rPr>
        <w:t>”</w:t>
      </w:r>
      <w:r w:rsidR="004417A1" w:rsidRPr="004417A1">
        <w:rPr>
          <w:rFonts w:ascii="Verdana" w:hAnsi="Verdana" w:cstheme="minorHAnsi"/>
          <w:i/>
          <w:sz w:val="20"/>
        </w:rPr>
        <w:t xml:space="preserve"> </w:t>
      </w:r>
      <w:r w:rsidRPr="004417A1">
        <w:rPr>
          <w:rFonts w:ascii="Verdana" w:hAnsi="Verdana" w:cstheme="minorHAnsi"/>
          <w:sz w:val="20"/>
        </w:rPr>
        <w:t>niniejszym</w:t>
      </w:r>
      <w:r w:rsidRPr="004417A1">
        <w:rPr>
          <w:rFonts w:ascii="Verdana" w:hAnsi="Verdana" w:cs="Arial"/>
          <w:sz w:val="20"/>
        </w:rPr>
        <w:t xml:space="preserve"> oświadczamy, że:</w:t>
      </w:r>
    </w:p>
    <w:p w14:paraId="05584691" w14:textId="77777777" w:rsidR="0042031F" w:rsidRPr="004417A1"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4417A1">
        <w:rPr>
          <w:rFonts w:ascii="Verdana" w:hAnsi="Verdana" w:cs="Arial"/>
          <w:sz w:val="20"/>
        </w:rPr>
        <w:t>Zrealizujemy Przedmiot Zamówienia za następującą Cenę w wysokości:</w:t>
      </w:r>
    </w:p>
    <w:p w14:paraId="2697E12C" w14:textId="72FD552E" w:rsidR="0042031F" w:rsidRPr="004417A1" w:rsidRDefault="0042031F" w:rsidP="0042031F">
      <w:pPr>
        <w:pStyle w:val="Akapitzlist"/>
        <w:widowControl w:val="0"/>
        <w:suppressAutoHyphens/>
        <w:spacing w:before="120"/>
        <w:ind w:left="426"/>
        <w:rPr>
          <w:rFonts w:ascii="Verdana" w:hAnsi="Verdana" w:cs="Arial"/>
          <w:b/>
          <w:sz w:val="20"/>
        </w:rPr>
      </w:pPr>
      <w:r w:rsidRPr="004417A1">
        <w:rPr>
          <w:rFonts w:ascii="Verdana" w:hAnsi="Verdana" w:cs="Arial"/>
          <w:b/>
          <w:sz w:val="20"/>
        </w:rPr>
        <w:t xml:space="preserve">[......] PLN </w:t>
      </w:r>
      <w:r w:rsidRPr="004417A1">
        <w:rPr>
          <w:rFonts w:ascii="Verdana" w:hAnsi="Verdana" w:cs="Arial"/>
          <w:sz w:val="20"/>
        </w:rPr>
        <w:t xml:space="preserve">słownie:  </w:t>
      </w:r>
      <w:r w:rsidRPr="004417A1">
        <w:rPr>
          <w:rFonts w:ascii="Verdana" w:hAnsi="Verdana" w:cs="Arial"/>
          <w:b/>
          <w:sz w:val="20"/>
        </w:rPr>
        <w:t>[......] netto</w:t>
      </w:r>
      <w:r w:rsidRPr="004417A1">
        <w:rPr>
          <w:rFonts w:ascii="Verdana" w:hAnsi="Verdana" w:cs="Arial"/>
          <w:sz w:val="20"/>
        </w:rPr>
        <w:t>,</w:t>
      </w:r>
      <w:r w:rsidRPr="004417A1">
        <w:rPr>
          <w:rFonts w:ascii="Verdana" w:hAnsi="Verdana" w:cs="Arial"/>
          <w:b/>
          <w:sz w:val="20"/>
        </w:rPr>
        <w:t xml:space="preserve"> </w:t>
      </w:r>
      <w:r w:rsidRPr="004417A1">
        <w:rPr>
          <w:rFonts w:ascii="Verdana" w:hAnsi="Verdana" w:cs="Arial"/>
          <w:sz w:val="20"/>
        </w:rPr>
        <w:t xml:space="preserve">powiększoną o wartość podatku (….%) </w:t>
      </w:r>
      <w:r w:rsidRPr="004417A1">
        <w:rPr>
          <w:rFonts w:ascii="Verdana" w:hAnsi="Verdana" w:cs="Arial"/>
          <w:b/>
          <w:sz w:val="20"/>
        </w:rPr>
        <w:t>VAT w wysokości</w:t>
      </w:r>
      <w:r w:rsidRPr="004417A1">
        <w:rPr>
          <w:rFonts w:ascii="Verdana" w:hAnsi="Verdana" w:cs="Arial"/>
          <w:sz w:val="20"/>
        </w:rPr>
        <w:t xml:space="preserve"> </w:t>
      </w:r>
      <w:r w:rsidRPr="004417A1">
        <w:rPr>
          <w:rFonts w:ascii="Verdana" w:hAnsi="Verdana" w:cs="Arial"/>
          <w:b/>
          <w:sz w:val="20"/>
        </w:rPr>
        <w:t>[.....] PLN</w:t>
      </w:r>
      <w:r w:rsidRPr="004417A1">
        <w:rPr>
          <w:rFonts w:ascii="Verdana" w:hAnsi="Verdana" w:cs="Arial"/>
          <w:sz w:val="20"/>
        </w:rPr>
        <w:t xml:space="preserve"> słownie: [......] wyliczoną zgodnie z aktualnie obowiązującymi przepisami prawa, co da cenę w wysokości: </w:t>
      </w:r>
      <w:r w:rsidRPr="004417A1">
        <w:rPr>
          <w:rFonts w:ascii="Verdana" w:hAnsi="Verdana" w:cs="Arial"/>
          <w:b/>
          <w:sz w:val="20"/>
        </w:rPr>
        <w:t xml:space="preserve">[......] PLN </w:t>
      </w:r>
      <w:r w:rsidRPr="004417A1">
        <w:rPr>
          <w:rFonts w:ascii="Verdana" w:hAnsi="Verdana" w:cs="Arial"/>
          <w:sz w:val="20"/>
        </w:rPr>
        <w:t>słownie:  [......]</w:t>
      </w:r>
      <w:r w:rsidRPr="004417A1">
        <w:rPr>
          <w:rFonts w:ascii="Verdana" w:hAnsi="Verdana" w:cs="Arial"/>
          <w:b/>
          <w:sz w:val="20"/>
        </w:rPr>
        <w:t xml:space="preserve"> brutto.</w:t>
      </w:r>
    </w:p>
    <w:p w14:paraId="2BA62D2D" w14:textId="11DE6452" w:rsidR="0042031F" w:rsidRPr="004417A1" w:rsidRDefault="0042031F" w:rsidP="0042031F">
      <w:pPr>
        <w:pStyle w:val="Akapitzlist"/>
        <w:widowControl w:val="0"/>
        <w:suppressAutoHyphens/>
        <w:spacing w:before="120"/>
        <w:ind w:left="426"/>
        <w:rPr>
          <w:rFonts w:ascii="Verdana" w:hAnsi="Verdana" w:cs="Arial"/>
          <w:sz w:val="20"/>
        </w:rPr>
      </w:pPr>
      <w:r w:rsidRPr="004417A1">
        <w:rPr>
          <w:rFonts w:ascii="Verdana" w:hAnsi="Verdana" w:cs="Arial"/>
          <w:sz w:val="20"/>
        </w:rPr>
        <w:t xml:space="preserve">Szczegółowe zestawienie pozycji cenowych składających się na ostateczną wartość Oferty stanowi </w:t>
      </w:r>
      <w:r w:rsidRPr="004417A1">
        <w:rPr>
          <w:rFonts w:ascii="Verdana" w:hAnsi="Verdana" w:cs="Arial"/>
          <w:b/>
          <w:sz w:val="20"/>
        </w:rPr>
        <w:t xml:space="preserve">Załącznik nr </w:t>
      </w:r>
      <w:r w:rsidR="00A0753C" w:rsidRPr="004417A1">
        <w:rPr>
          <w:rFonts w:ascii="Verdana" w:hAnsi="Verdana" w:cs="Arial"/>
          <w:b/>
          <w:sz w:val="20"/>
        </w:rPr>
        <w:t>5</w:t>
      </w:r>
      <w:r w:rsidRPr="004417A1">
        <w:rPr>
          <w:rFonts w:ascii="Verdana" w:hAnsi="Verdana" w:cs="Arial"/>
          <w:b/>
          <w:sz w:val="20"/>
        </w:rPr>
        <w:t xml:space="preserve"> do </w:t>
      </w:r>
      <w:r w:rsidR="00904E94" w:rsidRPr="004417A1">
        <w:rPr>
          <w:rFonts w:ascii="Verdana" w:hAnsi="Verdana" w:cs="Arial"/>
          <w:b/>
          <w:sz w:val="20"/>
        </w:rPr>
        <w:t>SWZ</w:t>
      </w:r>
      <w:r w:rsidRPr="004417A1">
        <w:rPr>
          <w:rFonts w:ascii="Verdana" w:hAnsi="Verdana" w:cs="Arial"/>
          <w:b/>
          <w:sz w:val="20"/>
        </w:rPr>
        <w:t xml:space="preserve"> – Formularz Cenowy</w:t>
      </w:r>
      <w:r w:rsidR="00A44A89">
        <w:rPr>
          <w:rFonts w:ascii="Verdana" w:hAnsi="Verdana" w:cs="Arial"/>
          <w:b/>
          <w:sz w:val="20"/>
        </w:rPr>
        <w:t>.</w:t>
      </w:r>
    </w:p>
    <w:p w14:paraId="5AE6CCAB" w14:textId="4713A5C9" w:rsidR="00AE1D9D" w:rsidRPr="004417A1"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4417A1">
        <w:rPr>
          <w:rFonts w:ascii="Verdana" w:hAnsi="Verdana" w:cs="Arial"/>
          <w:b/>
          <w:sz w:val="20"/>
        </w:rPr>
        <w:t>Oświadczamy,</w:t>
      </w:r>
      <w:r w:rsidRPr="004417A1">
        <w:rPr>
          <w:rFonts w:ascii="Verdana" w:hAnsi="Verdana" w:cs="Arial"/>
          <w:sz w:val="20"/>
        </w:rPr>
        <w:t xml:space="preserve"> że nie podlegamy wykluczeniu </w:t>
      </w:r>
      <w:r w:rsidR="00A0753C" w:rsidRPr="004417A1">
        <w:rPr>
          <w:rFonts w:ascii="Verdana" w:hAnsi="Verdana" w:cs="Arial"/>
          <w:sz w:val="20"/>
        </w:rPr>
        <w:t xml:space="preserve">z Postępowania </w:t>
      </w:r>
      <w:r w:rsidR="009D5BC2" w:rsidRPr="004417A1">
        <w:rPr>
          <w:rFonts w:ascii="Verdana" w:hAnsi="Verdana" w:cstheme="minorHAnsi"/>
          <w:sz w:val="20"/>
          <w:lang w:eastAsia="pl-PL"/>
        </w:rPr>
        <w:t xml:space="preserve">zakupowego </w:t>
      </w:r>
      <w:r w:rsidR="00A0753C" w:rsidRPr="004417A1">
        <w:rPr>
          <w:rFonts w:ascii="Verdana" w:hAnsi="Verdana" w:cs="Arial"/>
          <w:sz w:val="20"/>
        </w:rPr>
        <w:t xml:space="preserve">na podstawie przesłanek określonych w pkt </w:t>
      </w:r>
      <w:r w:rsidR="000E59B0" w:rsidRPr="004417A1">
        <w:rPr>
          <w:rFonts w:ascii="Verdana" w:hAnsi="Verdana" w:cs="Arial"/>
          <w:sz w:val="20"/>
        </w:rPr>
        <w:t>14</w:t>
      </w:r>
      <w:r w:rsidR="00BF1B92" w:rsidRPr="004417A1">
        <w:rPr>
          <w:rFonts w:ascii="Verdana" w:hAnsi="Verdana" w:cs="Arial"/>
          <w:sz w:val="20"/>
        </w:rPr>
        <w:t>.</w:t>
      </w:r>
      <w:r w:rsidR="003F6267" w:rsidRPr="004417A1">
        <w:rPr>
          <w:rFonts w:ascii="Verdana" w:hAnsi="Verdana" w:cs="Arial"/>
          <w:sz w:val="20"/>
        </w:rPr>
        <w:t>2</w:t>
      </w:r>
      <w:r w:rsidR="00A0753C" w:rsidRPr="004417A1">
        <w:rPr>
          <w:rFonts w:ascii="Verdana" w:hAnsi="Verdana" w:cs="Arial"/>
          <w:sz w:val="20"/>
        </w:rPr>
        <w:t xml:space="preserve"> </w:t>
      </w:r>
      <w:r w:rsidR="00904E94" w:rsidRPr="004417A1">
        <w:rPr>
          <w:rFonts w:ascii="Verdana" w:hAnsi="Verdana" w:cs="Arial"/>
          <w:sz w:val="20"/>
        </w:rPr>
        <w:t>SWZ</w:t>
      </w:r>
      <w:r w:rsidR="00AE1D9D" w:rsidRPr="004417A1">
        <w:rPr>
          <w:rFonts w:ascii="Verdana" w:hAnsi="Verdana" w:cs="Arial"/>
          <w:sz w:val="20"/>
        </w:rPr>
        <w:t>, w tym:</w:t>
      </w:r>
    </w:p>
    <w:p w14:paraId="5D85C32A" w14:textId="0A410096" w:rsidR="00105495" w:rsidRPr="004417A1"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4417A1">
        <w:rPr>
          <w:rFonts w:ascii="Verdana" w:hAnsi="Verdana" w:cs="Arial"/>
          <w:sz w:val="20"/>
        </w:rPr>
        <w:t>spełnia</w:t>
      </w:r>
      <w:r w:rsidR="00563A80" w:rsidRPr="004417A1">
        <w:rPr>
          <w:rFonts w:ascii="Verdana" w:hAnsi="Verdana" w:cs="Arial"/>
          <w:sz w:val="20"/>
        </w:rPr>
        <w:t>my warunki</w:t>
      </w:r>
      <w:r w:rsidRPr="004417A1">
        <w:rPr>
          <w:rFonts w:ascii="Verdana" w:hAnsi="Verdana" w:cs="Arial"/>
          <w:sz w:val="20"/>
        </w:rPr>
        <w:t xml:space="preserve"> udziału w Postępowaniu zakupowym</w:t>
      </w:r>
      <w:r w:rsidR="00105495" w:rsidRPr="004417A1">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 xml:space="preserve">ostępowaniu zakupowym, a także nie </w:t>
      </w:r>
      <w:r w:rsidR="00026932" w:rsidRPr="002A6CA3">
        <w:rPr>
          <w:rFonts w:ascii="Verdana" w:hAnsi="Verdana" w:cs="Arial"/>
          <w:sz w:val="20"/>
        </w:rPr>
        <w:lastRenderedPageBreak/>
        <w:t>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 xml:space="preserve">1 pkt 3 ustawy z dnia 13 kwietnia 2022 r. o szczególnych rozwiązaniach w zakresie przeciwdziałania wspieraniu </w:t>
      </w:r>
      <w:r w:rsidRPr="000F3AAE">
        <w:rPr>
          <w:rFonts w:ascii="Verdana" w:hAnsi="Verdana" w:cs="Arial"/>
          <w:sz w:val="20"/>
        </w:rPr>
        <w:lastRenderedPageBreak/>
        <w:t>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w:t>
      </w:r>
      <w:r w:rsidRPr="002A6CA3">
        <w:rPr>
          <w:rFonts w:ascii="Verdana" w:hAnsi="Verdana" w:cs="Calibri"/>
          <w:sz w:val="20"/>
        </w:rPr>
        <w:lastRenderedPageBreak/>
        <w:t>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lastRenderedPageBreak/>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19585888" w:rsidR="0042031F" w:rsidRPr="00B94D3C"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B94D3C" w:rsidRPr="00B94D3C">
        <w:rPr>
          <w:rFonts w:ascii="Verdana" w:hAnsi="Verdana" w:cs="Arial"/>
          <w:bCs/>
          <w:sz w:val="20"/>
          <w:lang w:eastAsia="pl-PL"/>
        </w:rPr>
        <w:t>POST/PEC/PEC/ZWG/00</w:t>
      </w:r>
      <w:r w:rsidR="00A51392">
        <w:rPr>
          <w:rFonts w:ascii="Verdana" w:hAnsi="Verdana" w:cs="Arial"/>
          <w:bCs/>
          <w:sz w:val="20"/>
          <w:lang w:eastAsia="pl-PL"/>
        </w:rPr>
        <w:t>974</w:t>
      </w:r>
      <w:r w:rsidR="00B94D3C" w:rsidRPr="00B94D3C">
        <w:rPr>
          <w:rFonts w:ascii="Verdana" w:hAnsi="Verdana" w:cs="Arial"/>
          <w:bCs/>
          <w:sz w:val="20"/>
          <w:lang w:eastAsia="pl-PL"/>
        </w:rPr>
        <w:t>/2024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81" w:name="_Toc515896308"/>
      <w:bookmarkStart w:id="282"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81"/>
      <w:bookmarkEnd w:id="282"/>
    </w:p>
    <w:p w14:paraId="57B38F3F" w14:textId="77777777" w:rsidR="00EA7443" w:rsidRPr="002A6CA3" w:rsidRDefault="00EA7443" w:rsidP="00EA7443">
      <w:pPr>
        <w:rPr>
          <w:rFonts w:ascii="Verdana" w:hAnsi="Verdana" w:cstheme="minorHAnsi"/>
          <w:sz w:val="20"/>
        </w:rPr>
      </w:pPr>
    </w:p>
    <w:tbl>
      <w:tblPr>
        <w:tblW w:w="10829" w:type="dxa"/>
        <w:tblInd w:w="-214" w:type="dxa"/>
        <w:tblLayout w:type="fixed"/>
        <w:tblCellMar>
          <w:left w:w="70" w:type="dxa"/>
          <w:right w:w="70" w:type="dxa"/>
        </w:tblCellMar>
        <w:tblLook w:val="0000" w:firstRow="0" w:lastRow="0" w:firstColumn="0" w:lastColumn="0" w:noHBand="0" w:noVBand="0"/>
      </w:tblPr>
      <w:tblGrid>
        <w:gridCol w:w="10829"/>
      </w:tblGrid>
      <w:tr w:rsidR="00EA7443" w:rsidRPr="00624AE0" w14:paraId="21FFF1ED" w14:textId="77777777" w:rsidTr="006B70C7">
        <w:trPr>
          <w:trHeight w:val="2085"/>
        </w:trPr>
        <w:tc>
          <w:tcPr>
            <w:tcW w:w="10829" w:type="dxa"/>
          </w:tcPr>
          <w:p w14:paraId="1E8B41D9" w14:textId="77777777" w:rsidR="00EA7443" w:rsidRPr="00C04E84" w:rsidRDefault="00EA7443" w:rsidP="000032C2">
            <w:pPr>
              <w:tabs>
                <w:tab w:val="left" w:pos="540"/>
              </w:tabs>
              <w:jc w:val="center"/>
              <w:rPr>
                <w:rFonts w:ascii="Verdana" w:hAnsi="Verdana" w:cstheme="minorHAnsi"/>
                <w:b/>
                <w:sz w:val="20"/>
              </w:rPr>
            </w:pPr>
            <w:r w:rsidRPr="00C04E84">
              <w:rPr>
                <w:rFonts w:ascii="Verdana" w:hAnsi="Verdana" w:cstheme="minorHAnsi"/>
                <w:b/>
                <w:iCs/>
                <w:sz w:val="20"/>
              </w:rPr>
              <w:t xml:space="preserve">Zobowiązanie </w:t>
            </w:r>
            <w:r w:rsidRPr="00C04E84">
              <w:rPr>
                <w:rFonts w:ascii="Verdana" w:hAnsi="Verdana" w:cstheme="minorHAnsi"/>
                <w:b/>
                <w:sz w:val="20"/>
              </w:rPr>
              <w:t>podmiotu do oddania Wykonawcy</w:t>
            </w:r>
          </w:p>
          <w:p w14:paraId="5F69F321" w14:textId="77777777" w:rsidR="00EA7443" w:rsidRPr="00C04E84" w:rsidRDefault="00EA7443" w:rsidP="000032C2">
            <w:pPr>
              <w:tabs>
                <w:tab w:val="left" w:pos="540"/>
              </w:tabs>
              <w:jc w:val="center"/>
              <w:rPr>
                <w:rFonts w:ascii="Verdana" w:hAnsi="Verdana" w:cstheme="minorHAnsi"/>
                <w:b/>
                <w:sz w:val="20"/>
              </w:rPr>
            </w:pPr>
            <w:r w:rsidRPr="00C04E84">
              <w:rPr>
                <w:rFonts w:ascii="Verdana" w:hAnsi="Verdana" w:cstheme="minorHAnsi"/>
                <w:b/>
                <w:sz w:val="20"/>
              </w:rPr>
              <w:t xml:space="preserve">do dyspozycji niezbędnych zasobów w trakcie realizacji Zamówienia pn.: </w:t>
            </w:r>
          </w:p>
          <w:p w14:paraId="7EA115E5" w14:textId="4C9805BF" w:rsidR="00EA7443" w:rsidRPr="00C04E84" w:rsidRDefault="00EA7443" w:rsidP="000032C2">
            <w:pPr>
              <w:tabs>
                <w:tab w:val="left" w:pos="540"/>
              </w:tabs>
              <w:jc w:val="center"/>
              <w:rPr>
                <w:rFonts w:ascii="Verdana" w:hAnsi="Verdana" w:cstheme="minorHAnsi"/>
                <w:i/>
                <w:sz w:val="20"/>
              </w:rPr>
            </w:pPr>
            <w:r w:rsidRPr="00C04E84">
              <w:rPr>
                <w:rFonts w:ascii="Verdana" w:hAnsi="Verdana" w:cstheme="minorHAnsi"/>
                <w:b/>
                <w:i/>
                <w:sz w:val="20"/>
              </w:rPr>
              <w:t>„</w:t>
            </w:r>
            <w:r w:rsidR="00352CE0" w:rsidRPr="00352CE0">
              <w:rPr>
                <w:rFonts w:ascii="Verdana" w:hAnsi="Verdana" w:cstheme="minorHAnsi"/>
                <w:b/>
                <w:i/>
                <w:sz w:val="20"/>
              </w:rPr>
              <w:t>Wykonanie kontroli stanu technicznego obiektów budowlanych zlokalizowanych w PGE Energia Ciepła S.A. Oddział Elektrociepłownia w Gorzowie Wielkopolskim</w:t>
            </w:r>
            <w:r w:rsidRPr="00C04E84">
              <w:rPr>
                <w:rFonts w:ascii="Verdana" w:hAnsi="Verdana" w:cstheme="minorHAnsi"/>
                <w:b/>
                <w:i/>
                <w:sz w:val="20"/>
              </w:rPr>
              <w:t>”</w:t>
            </w:r>
            <w:r w:rsidRPr="00C04E84">
              <w:rPr>
                <w:rFonts w:ascii="Verdana" w:hAnsi="Verdana" w:cstheme="minorHAnsi"/>
                <w:i/>
                <w:sz w:val="20"/>
              </w:rPr>
              <w:t xml:space="preserve"> </w:t>
            </w:r>
          </w:p>
          <w:p w14:paraId="04D1FB64" w14:textId="6533C1F0" w:rsidR="00EA7443" w:rsidRPr="002A6CA3" w:rsidRDefault="00EA7443" w:rsidP="00C04E84">
            <w:pPr>
              <w:tabs>
                <w:tab w:val="left" w:pos="540"/>
              </w:tabs>
              <w:jc w:val="center"/>
              <w:rPr>
                <w:rFonts w:ascii="Verdana" w:eastAsia="EUAlbertina-Regular-Identity-H" w:hAnsi="Verdana" w:cstheme="minorHAnsi"/>
                <w:sz w:val="20"/>
              </w:rPr>
            </w:pPr>
            <w:r w:rsidRPr="00C04E84">
              <w:rPr>
                <w:rFonts w:ascii="Verdana" w:hAnsi="Verdana" w:cstheme="minorHAnsi"/>
                <w:sz w:val="20"/>
              </w:rPr>
              <w:t>(</w:t>
            </w:r>
            <w:r w:rsidRPr="00C04E84">
              <w:rPr>
                <w:rFonts w:ascii="Verdana" w:eastAsia="EUAlbertina-Regular-Identity-H" w:hAnsi="Verdana" w:cstheme="minorHAnsi"/>
                <w:sz w:val="20"/>
              </w:rPr>
              <w:t>numer ref. postępowania:</w:t>
            </w:r>
            <w:r w:rsidR="00C04E84" w:rsidRPr="00C04E84">
              <w:t xml:space="preserve"> </w:t>
            </w:r>
            <w:r w:rsidR="00C04E84" w:rsidRPr="00C04E84">
              <w:rPr>
                <w:rFonts w:ascii="Verdana" w:eastAsia="EUAlbertina-Regular-Identity-H" w:hAnsi="Verdana" w:cstheme="minorHAnsi"/>
                <w:sz w:val="20"/>
              </w:rPr>
              <w:t>POST/PEC/PEC/ZWG/00</w:t>
            </w:r>
            <w:r w:rsidR="00352CE0">
              <w:rPr>
                <w:rFonts w:ascii="Verdana" w:eastAsia="EUAlbertina-Regular-Identity-H" w:hAnsi="Verdana" w:cstheme="minorHAnsi"/>
                <w:sz w:val="20"/>
              </w:rPr>
              <w:t>974</w:t>
            </w:r>
            <w:r w:rsidR="00C04E84" w:rsidRPr="00C04E84">
              <w:rPr>
                <w:rFonts w:ascii="Verdana" w:eastAsia="EUAlbertina-Regular-Identity-H" w:hAnsi="Verdana" w:cstheme="minorHAnsi"/>
                <w:sz w:val="20"/>
              </w:rPr>
              <w:t>/2024</w:t>
            </w:r>
            <w:r w:rsidRPr="00C04E84">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01525256" w:rsidR="00EA7443" w:rsidRPr="00A26C2E" w:rsidRDefault="00EA7443" w:rsidP="00EA7443">
      <w:pPr>
        <w:autoSpaceDE w:val="0"/>
        <w:autoSpaceDN w:val="0"/>
        <w:adjustRightInd w:val="0"/>
        <w:spacing w:before="120" w:after="120" w:line="240" w:lineRule="auto"/>
        <w:ind w:left="-284"/>
        <w:rPr>
          <w:rFonts w:ascii="Verdana" w:hAnsi="Verdana" w:cstheme="minorHAnsi"/>
          <w:sz w:val="20"/>
        </w:rPr>
      </w:pPr>
      <w:r w:rsidRPr="00A26C2E">
        <w:rPr>
          <w:rFonts w:ascii="Verdana" w:hAnsi="Verdana" w:cstheme="minorHAnsi"/>
          <w:b/>
          <w:sz w:val="20"/>
        </w:rPr>
        <w:t>OŚWIADCZAMY</w:t>
      </w:r>
      <w:r w:rsidRPr="00A26C2E">
        <w:rPr>
          <w:rFonts w:ascii="Verdana" w:hAnsi="Verdana" w:cstheme="minorHAnsi"/>
          <w:sz w:val="20"/>
        </w:rPr>
        <w:t xml:space="preserve">, iż zobowiązujemy się do oddania Wykonawcy, tj. </w:t>
      </w:r>
      <w:r w:rsidR="000F3AAE" w:rsidRPr="00A26C2E">
        <w:rPr>
          <w:rFonts w:ascii="Verdana" w:hAnsi="Verdana" w:cstheme="minorHAnsi"/>
          <w:sz w:val="20"/>
        </w:rPr>
        <w:t>………………………………….……... z </w:t>
      </w:r>
      <w:r w:rsidRPr="00A26C2E">
        <w:rPr>
          <w:rFonts w:ascii="Verdana" w:hAnsi="Verdana" w:cstheme="minorHAnsi"/>
          <w:sz w:val="20"/>
        </w:rPr>
        <w:t>siedzibą w …………………………………….., do dyspozycji niezbędne zasoby na potrzeby realizacji przedmiotowego Zamówienia</w:t>
      </w:r>
      <w:r w:rsidR="00A26C2E" w:rsidRPr="00A26C2E">
        <w:rPr>
          <w:rFonts w:ascii="Verdana" w:hAnsi="Verdana" w:cstheme="minorHAnsi"/>
          <w:sz w:val="20"/>
        </w:rPr>
        <w:t xml:space="preserve"> </w:t>
      </w:r>
      <w:r w:rsidRPr="00A26C2E">
        <w:rPr>
          <w:rFonts w:ascii="Verdana" w:hAnsi="Verdana" w:cstheme="minorHAnsi"/>
          <w:sz w:val="20"/>
        </w:rPr>
        <w:t xml:space="preserve">w zakresie: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A26C2E" w14:paraId="7CDAEF18" w14:textId="77777777" w:rsidTr="006266DD">
        <w:trPr>
          <w:trHeight w:val="1171"/>
        </w:trPr>
        <w:tc>
          <w:tcPr>
            <w:tcW w:w="2156" w:type="dxa"/>
            <w:shd w:val="clear" w:color="auto" w:fill="C6D9F1" w:themeFill="text2" w:themeFillTint="33"/>
          </w:tcPr>
          <w:p w14:paraId="0023657F" w14:textId="77777777" w:rsidR="00EA7443" w:rsidRPr="00A26C2E" w:rsidRDefault="00EA7443" w:rsidP="00AB4C0C">
            <w:pPr>
              <w:autoSpaceDE w:val="0"/>
              <w:autoSpaceDN w:val="0"/>
              <w:adjustRightInd w:val="0"/>
              <w:jc w:val="center"/>
              <w:rPr>
                <w:rFonts w:ascii="Verdana" w:hAnsi="Verdana" w:cstheme="minorHAnsi"/>
                <w:b/>
                <w:sz w:val="20"/>
              </w:rPr>
            </w:pPr>
            <w:r w:rsidRPr="00A26C2E">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A26C2E" w:rsidRDefault="00EA7443" w:rsidP="000032C2">
            <w:pPr>
              <w:autoSpaceDE w:val="0"/>
              <w:autoSpaceDN w:val="0"/>
              <w:adjustRightInd w:val="0"/>
              <w:jc w:val="center"/>
              <w:rPr>
                <w:rFonts w:ascii="Verdana" w:hAnsi="Verdana" w:cstheme="minorHAnsi"/>
                <w:b/>
                <w:sz w:val="20"/>
              </w:rPr>
            </w:pPr>
            <w:r w:rsidRPr="00A26C2E">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A26C2E" w:rsidRDefault="00EA7443" w:rsidP="000032C2">
            <w:pPr>
              <w:autoSpaceDE w:val="0"/>
              <w:autoSpaceDN w:val="0"/>
              <w:adjustRightInd w:val="0"/>
              <w:jc w:val="center"/>
              <w:rPr>
                <w:rFonts w:ascii="Verdana" w:hAnsi="Verdana" w:cstheme="minorHAnsi"/>
                <w:b/>
                <w:sz w:val="20"/>
              </w:rPr>
            </w:pPr>
            <w:r w:rsidRPr="00A26C2E">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A26C2E" w:rsidRDefault="00EA7443" w:rsidP="000032C2">
            <w:pPr>
              <w:autoSpaceDE w:val="0"/>
              <w:autoSpaceDN w:val="0"/>
              <w:adjustRightInd w:val="0"/>
              <w:jc w:val="center"/>
              <w:rPr>
                <w:rFonts w:ascii="Verdana" w:hAnsi="Verdana" w:cstheme="minorHAnsi"/>
                <w:b/>
                <w:sz w:val="20"/>
              </w:rPr>
            </w:pPr>
            <w:r w:rsidRPr="00A26C2E">
              <w:rPr>
                <w:rFonts w:ascii="Verdana" w:hAnsi="Verdana" w:cstheme="minorHAnsi"/>
                <w:b/>
                <w:sz w:val="20"/>
              </w:rPr>
              <w:t xml:space="preserve">Sposób wykorzystania zasobów przez Wykonawcę, przy wykonywaniu zamówienia </w:t>
            </w:r>
            <w:r w:rsidR="001B63ED" w:rsidRPr="00A26C2E">
              <w:rPr>
                <w:rFonts w:ascii="Verdana" w:hAnsi="Verdana" w:cstheme="minorHAnsi"/>
                <w:b/>
                <w:sz w:val="20"/>
              </w:rPr>
              <w:t>nie</w:t>
            </w:r>
            <w:r w:rsidRPr="00A26C2E">
              <w:rPr>
                <w:rFonts w:ascii="Verdana" w:hAnsi="Verdana" w:cstheme="minorHAnsi"/>
                <w:b/>
                <w:sz w:val="20"/>
              </w:rPr>
              <w:t>publicznego</w:t>
            </w:r>
          </w:p>
        </w:tc>
        <w:tc>
          <w:tcPr>
            <w:tcW w:w="2269" w:type="dxa"/>
            <w:shd w:val="clear" w:color="auto" w:fill="C6D9F1" w:themeFill="text2" w:themeFillTint="33"/>
          </w:tcPr>
          <w:p w14:paraId="1FFE60F9" w14:textId="77777777" w:rsidR="00EA7443" w:rsidRPr="00A26C2E" w:rsidRDefault="00EA7443" w:rsidP="000032C2">
            <w:pPr>
              <w:autoSpaceDE w:val="0"/>
              <w:autoSpaceDN w:val="0"/>
              <w:adjustRightInd w:val="0"/>
              <w:jc w:val="center"/>
              <w:rPr>
                <w:rFonts w:ascii="Verdana" w:hAnsi="Verdana" w:cstheme="minorHAnsi"/>
                <w:b/>
                <w:sz w:val="20"/>
              </w:rPr>
            </w:pPr>
            <w:r w:rsidRPr="00A26C2E">
              <w:rPr>
                <w:rFonts w:ascii="Verdana" w:hAnsi="Verdana" w:cstheme="minorHAnsi"/>
                <w:b/>
                <w:sz w:val="20"/>
              </w:rPr>
              <w:t>Czy zasoby są udostępniane na cały okres realizacji zamówienia/umowy (TAK/NIE</w:t>
            </w:r>
            <w:r w:rsidRPr="00A26C2E">
              <w:rPr>
                <w:rFonts w:ascii="Verdana" w:hAnsi="Verdana" w:cstheme="minorHAnsi"/>
                <w:b/>
                <w:sz w:val="20"/>
                <w:vertAlign w:val="superscript"/>
              </w:rPr>
              <w:footnoteReference w:id="7"/>
            </w:r>
            <w:r w:rsidRPr="00A26C2E">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7CA7E9AE" w:rsidR="00EA7443" w:rsidRPr="00A26C2E" w:rsidRDefault="001B63ED" w:rsidP="006B70C7">
            <w:pPr>
              <w:autoSpaceDE w:val="0"/>
              <w:autoSpaceDN w:val="0"/>
              <w:adjustRightInd w:val="0"/>
              <w:spacing w:line="240" w:lineRule="auto"/>
              <w:jc w:val="center"/>
              <w:rPr>
                <w:rFonts w:ascii="Verdana" w:hAnsi="Verdana" w:cstheme="minorHAnsi"/>
                <w:sz w:val="20"/>
              </w:rPr>
            </w:pPr>
            <w:r w:rsidRPr="00A26C2E">
              <w:rPr>
                <w:rFonts w:ascii="Verdana" w:hAnsi="Verdana" w:cstheme="minorHAnsi"/>
                <w:sz w:val="20"/>
              </w:rPr>
              <w:t>Wiedza/doświadczenie</w:t>
            </w:r>
            <w:r w:rsidR="006B70C7" w:rsidRPr="00A26C2E" w:rsidDel="006B70C7">
              <w:rPr>
                <w:rFonts w:ascii="Verdana" w:hAnsi="Verdana" w:cstheme="minorHAnsi"/>
                <w:sz w:val="20"/>
              </w:rPr>
              <w:t xml:space="preserve"> </w:t>
            </w:r>
          </w:p>
        </w:tc>
        <w:tc>
          <w:tcPr>
            <w:tcW w:w="1984" w:type="dxa"/>
            <w:shd w:val="clear" w:color="auto" w:fill="F2F2F2" w:themeFill="background1" w:themeFillShade="F2"/>
          </w:tcPr>
          <w:p w14:paraId="7ED7AFDD" w14:textId="50BCC274" w:rsidR="00EA7443" w:rsidRPr="00A26C2E" w:rsidRDefault="00EA7443" w:rsidP="006B70C7">
            <w:pPr>
              <w:autoSpaceDE w:val="0"/>
              <w:autoSpaceDN w:val="0"/>
              <w:adjustRightInd w:val="0"/>
              <w:jc w:val="center"/>
              <w:rPr>
                <w:rFonts w:ascii="Verdana" w:hAnsi="Verdana" w:cstheme="minorHAnsi"/>
                <w:i/>
                <w:sz w:val="20"/>
              </w:rPr>
            </w:pPr>
            <w:r w:rsidRPr="00A26C2E">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534C4E30" w:rsidR="00EA7443" w:rsidRPr="002A6CA3" w:rsidRDefault="00EA7443" w:rsidP="00EA7443">
      <w:pPr>
        <w:autoSpaceDE w:val="0"/>
        <w:autoSpaceDN w:val="0"/>
        <w:adjustRightInd w:val="0"/>
        <w:ind w:left="4963"/>
        <w:rPr>
          <w:rFonts w:ascii="Verdana" w:hAnsi="Verdana" w:cstheme="minorHAnsi"/>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69954FA2" w14:textId="661932F3"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283"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w:t>
      </w:r>
      <w:r w:rsidRPr="00A26C2E">
        <w:rPr>
          <w:rFonts w:ascii="Verdana" w:hAnsi="Verdana" w:cstheme="minorHAnsi"/>
          <w:sz w:val="20"/>
          <w:lang w:val="pl-PL"/>
        </w:rPr>
        <w:t>CENOWY</w:t>
      </w:r>
      <w:r w:rsidR="003731DA" w:rsidRPr="00A26C2E">
        <w:rPr>
          <w:rFonts w:ascii="Verdana" w:hAnsi="Verdana" w:cstheme="minorHAnsi"/>
          <w:sz w:val="20"/>
          <w:lang w:val="pl-PL"/>
        </w:rPr>
        <w:t xml:space="preserve"> - OSOBNY DOKUMENT</w:t>
      </w:r>
      <w:bookmarkEnd w:id="283"/>
    </w:p>
    <w:p w14:paraId="201CE227" w14:textId="5F18AF0A" w:rsidR="00C04E84" w:rsidRPr="002A6CA3" w:rsidRDefault="00DD1DDB" w:rsidP="00C04E84">
      <w:pPr>
        <w:tabs>
          <w:tab w:val="left" w:pos="3033"/>
          <w:tab w:val="center" w:pos="4536"/>
        </w:tabs>
        <w:spacing w:before="120" w:after="120" w:line="276" w:lineRule="auto"/>
        <w:jc w:val="left"/>
        <w:rPr>
          <w:rFonts w:ascii="Verdana" w:hAnsi="Verdana" w:cstheme="minorHAnsi"/>
          <w:i/>
          <w:sz w:val="20"/>
        </w:rPr>
      </w:pPr>
      <w:r w:rsidRPr="002A6CA3">
        <w:rPr>
          <w:rFonts w:ascii="Verdana" w:eastAsia="Calibri" w:hAnsi="Verdana" w:cs="Arial"/>
          <w:b/>
          <w:sz w:val="20"/>
        </w:rPr>
        <w:tab/>
      </w:r>
    </w:p>
    <w:p w14:paraId="583C6643" w14:textId="6BAF61CE" w:rsidR="00DD1DDB" w:rsidRPr="002A6CA3" w:rsidRDefault="00DD1DDB" w:rsidP="00DD1DDB">
      <w:pPr>
        <w:spacing w:line="240" w:lineRule="auto"/>
        <w:ind w:left="5398" w:right="68" w:hanging="153"/>
        <w:jc w:val="center"/>
        <w:rPr>
          <w:rFonts w:ascii="Verdana" w:hAnsi="Verdana" w:cstheme="minorHAnsi"/>
          <w:i/>
          <w:sz w:val="20"/>
        </w:rPr>
      </w:pPr>
      <w:r w:rsidRPr="002A6CA3">
        <w:rPr>
          <w:rFonts w:ascii="Verdana" w:hAnsi="Verdana" w:cstheme="minorHAnsi"/>
          <w:i/>
          <w:sz w:val="20"/>
        </w:rPr>
        <w:t xml:space="preserve"> </w:t>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284" w:name="_Toc515896306"/>
      <w:bookmarkStart w:id="285" w:name="_Toc122344847"/>
      <w:r>
        <w:rPr>
          <w:rFonts w:ascii="Verdana" w:hAnsi="Verdana" w:cstheme="minorHAnsi"/>
          <w:sz w:val="20"/>
        </w:rPr>
        <w:br w:type="page"/>
      </w:r>
    </w:p>
    <w:p w14:paraId="3EDD80DF" w14:textId="747CBAEC" w:rsidR="004A54CB" w:rsidRPr="002619AA"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284"/>
      <w:r w:rsidRPr="002619AA">
        <w:rPr>
          <w:rFonts w:ascii="Verdana" w:hAnsi="Verdana" w:cstheme="minorHAnsi"/>
          <w:sz w:val="20"/>
          <w:lang w:val="pl-PL"/>
        </w:rPr>
        <w:t>WYKAZ WYKONANYCH USŁUG</w:t>
      </w:r>
      <w:bookmarkEnd w:id="285"/>
    </w:p>
    <w:p w14:paraId="52A5C1A1" w14:textId="77777777" w:rsidR="00601841" w:rsidRPr="002619AA" w:rsidRDefault="00601841" w:rsidP="004A54CB">
      <w:pPr>
        <w:rPr>
          <w:rFonts w:ascii="Verdana" w:hAnsi="Verdana" w:cstheme="minorHAnsi"/>
          <w:sz w:val="20"/>
        </w:rPr>
      </w:pPr>
    </w:p>
    <w:p w14:paraId="3C02166E" w14:textId="205260FA" w:rsidR="00B3599D" w:rsidRPr="002619AA" w:rsidRDefault="00B3599D" w:rsidP="00B3599D">
      <w:pPr>
        <w:spacing w:line="240" w:lineRule="auto"/>
        <w:jc w:val="center"/>
        <w:rPr>
          <w:rFonts w:ascii="Verdana" w:hAnsi="Verdana" w:cstheme="minorHAnsi"/>
          <w:b/>
          <w:sz w:val="20"/>
        </w:rPr>
      </w:pPr>
      <w:r w:rsidRPr="002619AA">
        <w:rPr>
          <w:rFonts w:ascii="Verdana" w:hAnsi="Verdana" w:cstheme="minorHAnsi"/>
          <w:b/>
          <w:sz w:val="20"/>
        </w:rPr>
        <w:t xml:space="preserve">WYKAZ WYKONANYCH USŁUG </w:t>
      </w:r>
    </w:p>
    <w:p w14:paraId="372344BE" w14:textId="066BB627" w:rsidR="00B3599D" w:rsidRPr="002619AA" w:rsidRDefault="00B3599D" w:rsidP="00B3599D">
      <w:pPr>
        <w:spacing w:line="240" w:lineRule="auto"/>
        <w:jc w:val="center"/>
        <w:rPr>
          <w:rFonts w:ascii="Verdana" w:hAnsi="Verdana" w:cstheme="minorHAnsi"/>
          <w:b/>
          <w:sz w:val="20"/>
        </w:rPr>
      </w:pPr>
      <w:r w:rsidRPr="002619AA">
        <w:rPr>
          <w:rFonts w:ascii="Verdana" w:hAnsi="Verdana" w:cstheme="minorHAnsi"/>
          <w:b/>
          <w:sz w:val="20"/>
        </w:rPr>
        <w:t xml:space="preserve">W OKRESIE OSTATNICH </w:t>
      </w:r>
      <w:r w:rsidR="00257DD0">
        <w:rPr>
          <w:rFonts w:ascii="Verdana" w:hAnsi="Verdana" w:cstheme="minorHAnsi"/>
          <w:b/>
          <w:sz w:val="20"/>
        </w:rPr>
        <w:t>5</w:t>
      </w:r>
      <w:r w:rsidRPr="002619AA">
        <w:rPr>
          <w:rFonts w:ascii="Verdana" w:hAnsi="Verdana" w:cstheme="minorHAnsi"/>
          <w:b/>
          <w:sz w:val="20"/>
        </w:rPr>
        <w:t xml:space="preserve"> LAT Z PODANIEM </w:t>
      </w:r>
    </w:p>
    <w:p w14:paraId="5F10EB23" w14:textId="77777777" w:rsidR="00B3599D" w:rsidRPr="002619AA" w:rsidRDefault="00B3599D" w:rsidP="00B3599D">
      <w:pPr>
        <w:spacing w:line="240" w:lineRule="auto"/>
        <w:jc w:val="center"/>
        <w:rPr>
          <w:rFonts w:ascii="Verdana" w:hAnsi="Verdana" w:cstheme="minorHAnsi"/>
          <w:b/>
          <w:sz w:val="20"/>
        </w:rPr>
      </w:pPr>
      <w:r w:rsidRPr="002619AA">
        <w:rPr>
          <w:rFonts w:ascii="Verdana" w:hAnsi="Verdana" w:cstheme="minorHAnsi"/>
          <w:b/>
          <w:sz w:val="20"/>
        </w:rPr>
        <w:t>WARTOŚCI, PRZEDMIOTU, DAT ICH WYKONANIA I ODBIORCÓW</w:t>
      </w:r>
    </w:p>
    <w:p w14:paraId="27198DCF" w14:textId="77777777" w:rsidR="00B3599D" w:rsidRPr="002619AA" w:rsidRDefault="00B3599D" w:rsidP="00B3599D">
      <w:pPr>
        <w:rPr>
          <w:rFonts w:ascii="Verdana" w:hAnsi="Verdana" w:cstheme="minorHAnsi"/>
          <w:sz w:val="20"/>
        </w:rPr>
      </w:pPr>
    </w:p>
    <w:p w14:paraId="1A620DDA" w14:textId="5E317DE7" w:rsidR="00B3599D" w:rsidRPr="002619AA" w:rsidRDefault="00F65191" w:rsidP="00A26C2E">
      <w:pPr>
        <w:spacing w:after="120" w:line="240" w:lineRule="auto"/>
        <w:ind w:left="-284"/>
        <w:rPr>
          <w:rFonts w:ascii="Verdana" w:hAnsi="Verdana" w:cstheme="minorHAnsi"/>
          <w:b/>
          <w:sz w:val="20"/>
        </w:rPr>
      </w:pPr>
      <w:r w:rsidRPr="002619AA">
        <w:rPr>
          <w:rFonts w:ascii="Verdana" w:hAnsi="Verdana" w:cstheme="minorHAnsi"/>
          <w:sz w:val="20"/>
          <w:lang w:eastAsia="pl-PL"/>
        </w:rPr>
        <w:t xml:space="preserve">W związku z ubieganiem się o udzielenie zamówienia </w:t>
      </w:r>
      <w:r w:rsidR="00AB4C0C" w:rsidRPr="002619AA">
        <w:rPr>
          <w:rFonts w:ascii="Verdana" w:hAnsi="Verdana" w:cstheme="minorHAnsi"/>
          <w:sz w:val="20"/>
          <w:lang w:eastAsia="pl-PL"/>
        </w:rPr>
        <w:t>nie</w:t>
      </w:r>
      <w:r w:rsidRPr="002619AA">
        <w:rPr>
          <w:rFonts w:ascii="Verdana" w:hAnsi="Verdana" w:cstheme="minorHAnsi"/>
          <w:sz w:val="20"/>
          <w:lang w:eastAsia="pl-PL"/>
        </w:rPr>
        <w:t xml:space="preserve">publicznego w postępowaniu </w:t>
      </w:r>
      <w:r w:rsidR="00D149A9" w:rsidRPr="002619AA">
        <w:rPr>
          <w:rFonts w:ascii="Verdana" w:hAnsi="Verdana" w:cstheme="minorHAnsi"/>
          <w:sz w:val="20"/>
          <w:lang w:eastAsia="pl-PL"/>
        </w:rPr>
        <w:t>zakupowym</w:t>
      </w:r>
      <w:r w:rsidR="00D149A9" w:rsidRPr="002619AA">
        <w:rPr>
          <w:rFonts w:ascii="Verdana" w:eastAsia="Calibri" w:hAnsi="Verdana" w:cstheme="minorHAnsi"/>
          <w:sz w:val="20"/>
        </w:rPr>
        <w:t xml:space="preserve"> </w:t>
      </w:r>
      <w:r w:rsidRPr="002619AA">
        <w:rPr>
          <w:rFonts w:ascii="Verdana" w:hAnsi="Verdana" w:cstheme="minorHAnsi"/>
          <w:sz w:val="20"/>
          <w:lang w:eastAsia="pl-PL"/>
        </w:rPr>
        <w:t>prowadzonym</w:t>
      </w:r>
      <w:r w:rsidR="00B3599D" w:rsidRPr="002619AA">
        <w:rPr>
          <w:rFonts w:ascii="Verdana" w:hAnsi="Verdana" w:cstheme="minorHAnsi"/>
          <w:sz w:val="20"/>
          <w:lang w:eastAsia="pl-PL"/>
        </w:rPr>
        <w:t xml:space="preserve"> w trybie przetargu nieograniczonego na </w:t>
      </w:r>
      <w:r w:rsidR="00814960" w:rsidRPr="002619AA">
        <w:rPr>
          <w:rFonts w:ascii="Verdana" w:hAnsi="Verdana" w:cstheme="minorHAnsi"/>
          <w:i/>
          <w:sz w:val="20"/>
          <w:lang w:eastAsia="pl-PL"/>
        </w:rPr>
        <w:t>„</w:t>
      </w:r>
      <w:r w:rsidR="00257DD0" w:rsidRPr="00257DD0">
        <w:rPr>
          <w:rFonts w:ascii="Verdana" w:hAnsi="Verdana" w:cstheme="minorHAnsi"/>
          <w:i/>
          <w:sz w:val="20"/>
          <w:lang w:eastAsia="pl-PL"/>
        </w:rPr>
        <w:t>Wykonanie kontroli stanu technicznego obiektów budowlanych zlokalizowanych w PGE Energia Ciepła S.A. Oddział Elektrociepłownia w Gorzowie Wielkopolskim</w:t>
      </w:r>
      <w:r w:rsidR="00814960" w:rsidRPr="002619AA">
        <w:rPr>
          <w:rFonts w:ascii="Verdana" w:hAnsi="Verdana" w:cstheme="minorHAnsi"/>
          <w:i/>
          <w:sz w:val="20"/>
          <w:lang w:eastAsia="pl-PL"/>
        </w:rPr>
        <w:t>”</w:t>
      </w:r>
      <w:r w:rsidR="00814960" w:rsidRPr="002619AA">
        <w:rPr>
          <w:rFonts w:ascii="Verdana" w:hAnsi="Verdana" w:cstheme="minorHAnsi"/>
          <w:sz w:val="20"/>
          <w:lang w:eastAsia="pl-PL"/>
        </w:rPr>
        <w:t xml:space="preserve"> </w:t>
      </w:r>
      <w:r w:rsidR="00B3599D" w:rsidRPr="002619AA">
        <w:rPr>
          <w:rFonts w:ascii="Verdana" w:hAnsi="Verdana" w:cstheme="minorHAnsi"/>
          <w:sz w:val="20"/>
        </w:rPr>
        <w:t>(numer ref. postępowania:</w:t>
      </w:r>
      <w:r w:rsidR="00B3599D" w:rsidRPr="002619AA">
        <w:rPr>
          <w:rFonts w:ascii="Verdana" w:hAnsi="Verdana" w:cstheme="minorHAnsi"/>
          <w:b/>
          <w:sz w:val="20"/>
        </w:rPr>
        <w:t xml:space="preserve"> </w:t>
      </w:r>
      <w:r w:rsidR="00257DD0">
        <w:rPr>
          <w:rFonts w:ascii="Verdana" w:hAnsi="Verdana" w:cstheme="minorHAnsi"/>
          <w:b/>
          <w:sz w:val="20"/>
        </w:rPr>
        <w:t>POST/PEC/PEC/ZWG/00974</w:t>
      </w:r>
      <w:r w:rsidR="00C04E84" w:rsidRPr="002619AA">
        <w:rPr>
          <w:rFonts w:ascii="Verdana" w:hAnsi="Verdana" w:cstheme="minorHAnsi"/>
          <w:b/>
          <w:sz w:val="20"/>
        </w:rPr>
        <w:t>/2024</w:t>
      </w:r>
      <w:r w:rsidR="00B3599D" w:rsidRPr="002619AA">
        <w:rPr>
          <w:rFonts w:ascii="Verdana" w:hAnsi="Verdana" w:cstheme="minorHAnsi"/>
          <w:sz w:val="20"/>
        </w:rPr>
        <w:t>)</w:t>
      </w:r>
      <w:r w:rsidR="00B3599D" w:rsidRPr="002619AA">
        <w:rPr>
          <w:rFonts w:ascii="Verdana" w:hAnsi="Verdana" w:cstheme="minorHAnsi"/>
          <w:b/>
          <w:sz w:val="20"/>
        </w:rPr>
        <w:t xml:space="preserve">, </w:t>
      </w:r>
      <w:r w:rsidR="00B3599D" w:rsidRPr="002619AA">
        <w:rPr>
          <w:rFonts w:ascii="Verdana" w:hAnsi="Verdana" w:cstheme="minorHAnsi"/>
          <w:b/>
          <w:sz w:val="20"/>
          <w:lang w:eastAsia="pl-PL"/>
        </w:rPr>
        <w:t>OŚWIADCZAMY</w:t>
      </w:r>
      <w:r w:rsidR="00B3599D" w:rsidRPr="002619AA">
        <w:rPr>
          <w:rFonts w:ascii="Verdana" w:hAnsi="Verdana" w:cstheme="minorHAnsi"/>
          <w:sz w:val="20"/>
          <w:lang w:eastAsia="pl-PL"/>
        </w:rPr>
        <w:t xml:space="preserve">, </w:t>
      </w:r>
      <w:r w:rsidR="00B3599D" w:rsidRPr="002619AA">
        <w:rPr>
          <w:rFonts w:ascii="Verdana" w:hAnsi="Verdana" w:cstheme="minorHAnsi"/>
          <w:bCs/>
          <w:sz w:val="20"/>
          <w:lang w:eastAsia="pl-PL"/>
        </w:rPr>
        <w:t>że</w:t>
      </w:r>
      <w:r w:rsidR="00B3599D" w:rsidRPr="002619AA">
        <w:rPr>
          <w:rFonts w:ascii="Verdana" w:hAnsi="Verdana" w:cstheme="minorHAnsi"/>
          <w:sz w:val="20"/>
          <w:lang w:eastAsia="pl-PL"/>
        </w:rPr>
        <w:t xml:space="preserve"> w okresie ostatnich </w:t>
      </w:r>
      <w:r w:rsidR="00550806">
        <w:rPr>
          <w:rFonts w:ascii="Verdana" w:hAnsi="Verdana" w:cstheme="minorHAnsi"/>
          <w:sz w:val="20"/>
          <w:lang w:eastAsia="pl-PL"/>
        </w:rPr>
        <w:t>5</w:t>
      </w:r>
      <w:r w:rsidR="00B3599D" w:rsidRPr="002619AA">
        <w:rPr>
          <w:rFonts w:ascii="Verdana" w:hAnsi="Verdana" w:cstheme="minorHAnsi"/>
          <w:sz w:val="20"/>
          <w:lang w:eastAsia="pl-PL"/>
        </w:rPr>
        <w:t xml:space="preserve"> lat przed upływem terminu składania Ofert wykonaliśmy następujące usługi:</w:t>
      </w:r>
    </w:p>
    <w:tbl>
      <w:tblPr>
        <w:tblW w:w="1023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22"/>
        <w:gridCol w:w="2268"/>
        <w:gridCol w:w="1559"/>
        <w:gridCol w:w="1559"/>
        <w:gridCol w:w="3828"/>
      </w:tblGrid>
      <w:tr w:rsidR="009A0C68" w:rsidRPr="002619AA" w14:paraId="5576ABDA" w14:textId="77777777" w:rsidTr="009A0C68">
        <w:trPr>
          <w:cantSplit/>
          <w:trHeight w:val="737"/>
          <w:tblHeader/>
        </w:trPr>
        <w:tc>
          <w:tcPr>
            <w:tcW w:w="1022" w:type="dxa"/>
            <w:vMerge w:val="restart"/>
            <w:tcBorders>
              <w:top w:val="single" w:sz="4" w:space="0" w:color="auto"/>
              <w:left w:val="single" w:sz="4" w:space="0" w:color="auto"/>
            </w:tcBorders>
            <w:shd w:val="clear" w:color="auto" w:fill="C6D9F1" w:themeFill="text2" w:themeFillTint="33"/>
            <w:vAlign w:val="center"/>
          </w:tcPr>
          <w:p w14:paraId="3EBA1AE5" w14:textId="77777777" w:rsidR="009A0C68" w:rsidRPr="002619AA" w:rsidRDefault="009A0C68" w:rsidP="00B3599D">
            <w:pPr>
              <w:jc w:val="center"/>
              <w:rPr>
                <w:rFonts w:ascii="Verdana" w:hAnsi="Verdana" w:cstheme="minorHAnsi"/>
                <w:i/>
                <w:sz w:val="20"/>
              </w:rPr>
            </w:pPr>
          </w:p>
          <w:p w14:paraId="04A68D99" w14:textId="77777777" w:rsidR="009A0C68" w:rsidRPr="002619AA" w:rsidRDefault="009A0C68" w:rsidP="00B3599D">
            <w:pPr>
              <w:jc w:val="center"/>
              <w:rPr>
                <w:rFonts w:ascii="Verdana" w:hAnsi="Verdana" w:cstheme="minorHAnsi"/>
                <w:i/>
                <w:sz w:val="20"/>
              </w:rPr>
            </w:pPr>
            <w:r w:rsidRPr="002619AA">
              <w:rPr>
                <w:rFonts w:ascii="Verdana" w:hAnsi="Verdana" w:cstheme="minorHAnsi"/>
                <w:i/>
                <w:sz w:val="20"/>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9A0C68" w:rsidRPr="002619AA" w:rsidRDefault="009A0C68" w:rsidP="00B3599D">
            <w:pPr>
              <w:jc w:val="center"/>
              <w:rPr>
                <w:rFonts w:ascii="Verdana" w:hAnsi="Verdana" w:cstheme="minorHAnsi"/>
                <w:i/>
                <w:sz w:val="20"/>
              </w:rPr>
            </w:pPr>
          </w:p>
          <w:p w14:paraId="12E38AAE" w14:textId="77777777" w:rsidR="009A0C68" w:rsidRPr="002619AA" w:rsidRDefault="009A0C68" w:rsidP="00B3599D">
            <w:pPr>
              <w:spacing w:line="240" w:lineRule="auto"/>
              <w:jc w:val="center"/>
              <w:rPr>
                <w:rFonts w:ascii="Verdana" w:hAnsi="Verdana" w:cstheme="minorHAnsi"/>
                <w:i/>
                <w:sz w:val="20"/>
              </w:rPr>
            </w:pPr>
            <w:r w:rsidRPr="002619AA">
              <w:rPr>
                <w:rFonts w:ascii="Verdana" w:hAnsi="Verdana" w:cstheme="minorHAnsi"/>
                <w:i/>
                <w:sz w:val="20"/>
              </w:rPr>
              <w:t xml:space="preserve">Przedmiot zamówienia </w:t>
            </w:r>
          </w:p>
          <w:p w14:paraId="3E4C02FD" w14:textId="77777777" w:rsidR="009A0C68" w:rsidRPr="002619AA" w:rsidRDefault="009A0C68" w:rsidP="00B3599D">
            <w:pPr>
              <w:spacing w:line="240" w:lineRule="auto"/>
              <w:jc w:val="center"/>
              <w:rPr>
                <w:rFonts w:ascii="Verdana" w:hAnsi="Verdana" w:cstheme="minorHAnsi"/>
                <w:i/>
                <w:sz w:val="20"/>
              </w:rPr>
            </w:pPr>
          </w:p>
        </w:tc>
        <w:tc>
          <w:tcPr>
            <w:tcW w:w="3118" w:type="dxa"/>
            <w:gridSpan w:val="2"/>
            <w:tcBorders>
              <w:top w:val="single" w:sz="4" w:space="0" w:color="auto"/>
              <w:bottom w:val="single" w:sz="4" w:space="0" w:color="auto"/>
            </w:tcBorders>
            <w:shd w:val="clear" w:color="auto" w:fill="C6D9F1" w:themeFill="text2" w:themeFillTint="33"/>
            <w:vAlign w:val="center"/>
          </w:tcPr>
          <w:p w14:paraId="6A243E35" w14:textId="61575A60" w:rsidR="009A0C68" w:rsidRPr="002619AA" w:rsidRDefault="009A0C68" w:rsidP="002619AA">
            <w:pPr>
              <w:jc w:val="center"/>
              <w:rPr>
                <w:rFonts w:ascii="Verdana" w:hAnsi="Verdana" w:cstheme="minorHAnsi"/>
                <w:i/>
                <w:sz w:val="20"/>
              </w:rPr>
            </w:pPr>
            <w:r w:rsidRPr="002619AA">
              <w:rPr>
                <w:rFonts w:ascii="Verdana" w:hAnsi="Verdana" w:cstheme="minorHAnsi"/>
                <w:i/>
                <w:sz w:val="20"/>
              </w:rPr>
              <w:t>Termin realizacji usługi</w:t>
            </w:r>
          </w:p>
        </w:tc>
        <w:tc>
          <w:tcPr>
            <w:tcW w:w="3828"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9A0C68" w:rsidRPr="002619AA" w:rsidRDefault="009A0C68" w:rsidP="00B3599D">
            <w:pPr>
              <w:jc w:val="center"/>
              <w:rPr>
                <w:rFonts w:ascii="Verdana" w:hAnsi="Verdana" w:cstheme="minorHAnsi"/>
                <w:i/>
                <w:sz w:val="20"/>
              </w:rPr>
            </w:pPr>
          </w:p>
          <w:p w14:paraId="64595C1A" w14:textId="77777777" w:rsidR="009A0C68" w:rsidRPr="002619AA" w:rsidRDefault="009A0C68" w:rsidP="00B3599D">
            <w:pPr>
              <w:spacing w:line="240" w:lineRule="auto"/>
              <w:jc w:val="center"/>
              <w:rPr>
                <w:rFonts w:ascii="Verdana" w:hAnsi="Verdana" w:cstheme="minorHAnsi"/>
                <w:i/>
                <w:sz w:val="20"/>
                <w:lang w:eastAsia="pl-PL"/>
              </w:rPr>
            </w:pPr>
            <w:r w:rsidRPr="002619AA">
              <w:rPr>
                <w:rFonts w:ascii="Verdana" w:hAnsi="Verdana" w:cstheme="minorHAnsi"/>
                <w:i/>
                <w:sz w:val="20"/>
                <w:lang w:eastAsia="pl-PL"/>
              </w:rPr>
              <w:t>Nazwa Odbiorcy</w:t>
            </w:r>
          </w:p>
          <w:p w14:paraId="532F37A6" w14:textId="69E9AF93" w:rsidR="009A0C68" w:rsidRPr="002619AA" w:rsidRDefault="009A0C68" w:rsidP="00B3599D">
            <w:pPr>
              <w:spacing w:line="240" w:lineRule="auto"/>
              <w:jc w:val="center"/>
              <w:rPr>
                <w:rFonts w:ascii="Verdana" w:hAnsi="Verdana" w:cstheme="minorHAnsi"/>
                <w:i/>
                <w:sz w:val="20"/>
                <w:lang w:eastAsia="pl-PL"/>
              </w:rPr>
            </w:pPr>
            <w:r w:rsidRPr="002619AA">
              <w:rPr>
                <w:rFonts w:ascii="Verdana" w:hAnsi="Verdana" w:cstheme="minorHAnsi"/>
                <w:i/>
                <w:sz w:val="20"/>
                <w:lang w:eastAsia="pl-PL"/>
              </w:rPr>
              <w:t>(wraz z adresem i nr telefonu)</w:t>
            </w:r>
          </w:p>
        </w:tc>
      </w:tr>
      <w:tr w:rsidR="009A0C68" w:rsidRPr="00624AE0" w14:paraId="6782B4CA" w14:textId="77777777" w:rsidTr="009A0C68">
        <w:trPr>
          <w:cantSplit/>
          <w:trHeight w:val="504"/>
          <w:tblHeader/>
        </w:trPr>
        <w:tc>
          <w:tcPr>
            <w:tcW w:w="1022" w:type="dxa"/>
            <w:vMerge/>
            <w:tcBorders>
              <w:left w:val="single" w:sz="4" w:space="0" w:color="auto"/>
            </w:tcBorders>
            <w:vAlign w:val="center"/>
          </w:tcPr>
          <w:p w14:paraId="44ABAE26" w14:textId="77777777" w:rsidR="009A0C68" w:rsidRPr="002619AA" w:rsidRDefault="009A0C68" w:rsidP="00B3599D">
            <w:pPr>
              <w:jc w:val="center"/>
              <w:rPr>
                <w:rFonts w:ascii="Verdana" w:hAnsi="Verdana" w:cstheme="minorHAnsi"/>
                <w:i/>
                <w:sz w:val="20"/>
              </w:rPr>
            </w:pPr>
          </w:p>
        </w:tc>
        <w:tc>
          <w:tcPr>
            <w:tcW w:w="2268" w:type="dxa"/>
            <w:vMerge/>
            <w:tcBorders>
              <w:top w:val="nil"/>
              <w:right w:val="single" w:sz="4" w:space="0" w:color="auto"/>
            </w:tcBorders>
            <w:vAlign w:val="center"/>
          </w:tcPr>
          <w:p w14:paraId="0944CD7C" w14:textId="77777777" w:rsidR="009A0C68" w:rsidRPr="002619AA" w:rsidRDefault="009A0C68" w:rsidP="00B3599D">
            <w:pPr>
              <w:jc w:val="center"/>
              <w:rPr>
                <w:rFonts w:ascii="Verdana" w:hAnsi="Verdana" w:cstheme="minorHAnsi"/>
                <w:i/>
                <w:sz w:val="20"/>
              </w:rPr>
            </w:pPr>
          </w:p>
        </w:tc>
        <w:tc>
          <w:tcPr>
            <w:tcW w:w="1559" w:type="dxa"/>
            <w:tcBorders>
              <w:top w:val="nil"/>
            </w:tcBorders>
            <w:shd w:val="clear" w:color="auto" w:fill="F2F2F2" w:themeFill="background1" w:themeFillShade="F2"/>
            <w:vAlign w:val="center"/>
          </w:tcPr>
          <w:p w14:paraId="2257C327" w14:textId="77777777" w:rsidR="009A0C68" w:rsidRPr="002619AA" w:rsidRDefault="009A0C68" w:rsidP="00B3599D">
            <w:pPr>
              <w:jc w:val="center"/>
              <w:rPr>
                <w:rFonts w:ascii="Verdana" w:hAnsi="Verdana" w:cstheme="minorHAnsi"/>
                <w:i/>
                <w:sz w:val="20"/>
              </w:rPr>
            </w:pPr>
            <w:r w:rsidRPr="002619AA">
              <w:rPr>
                <w:rFonts w:ascii="Verdana" w:hAnsi="Verdana" w:cstheme="minorHAnsi"/>
                <w:i/>
                <w:sz w:val="20"/>
              </w:rPr>
              <w:t>Data</w:t>
            </w:r>
          </w:p>
          <w:p w14:paraId="1BE66BDD" w14:textId="77777777" w:rsidR="009A0C68" w:rsidRPr="002619AA" w:rsidRDefault="009A0C68" w:rsidP="00B3599D">
            <w:pPr>
              <w:jc w:val="center"/>
              <w:rPr>
                <w:rFonts w:ascii="Verdana" w:hAnsi="Verdana" w:cstheme="minorHAnsi"/>
                <w:i/>
                <w:sz w:val="20"/>
              </w:rPr>
            </w:pPr>
            <w:r w:rsidRPr="002619AA">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9A0C68" w:rsidRPr="002619AA" w:rsidRDefault="009A0C68" w:rsidP="00B3599D">
            <w:pPr>
              <w:jc w:val="center"/>
              <w:rPr>
                <w:rFonts w:ascii="Verdana" w:hAnsi="Verdana" w:cstheme="minorHAnsi"/>
                <w:i/>
                <w:sz w:val="20"/>
              </w:rPr>
            </w:pPr>
            <w:r w:rsidRPr="002619AA">
              <w:rPr>
                <w:rFonts w:ascii="Verdana" w:hAnsi="Verdana" w:cstheme="minorHAnsi"/>
                <w:i/>
                <w:sz w:val="20"/>
              </w:rPr>
              <w:t>Data</w:t>
            </w:r>
          </w:p>
          <w:p w14:paraId="227BB1FA" w14:textId="77777777" w:rsidR="009A0C68" w:rsidRPr="002A6CA3" w:rsidRDefault="009A0C68" w:rsidP="00B3599D">
            <w:pPr>
              <w:jc w:val="center"/>
              <w:rPr>
                <w:rFonts w:ascii="Verdana" w:hAnsi="Verdana" w:cstheme="minorHAnsi"/>
                <w:i/>
                <w:sz w:val="20"/>
              </w:rPr>
            </w:pPr>
            <w:r w:rsidRPr="002619AA">
              <w:rPr>
                <w:rFonts w:ascii="Verdana" w:hAnsi="Verdana" w:cstheme="minorHAnsi"/>
                <w:i/>
                <w:sz w:val="20"/>
              </w:rPr>
              <w:t>zakończenia</w:t>
            </w:r>
          </w:p>
        </w:tc>
        <w:tc>
          <w:tcPr>
            <w:tcW w:w="3828" w:type="dxa"/>
            <w:vMerge/>
            <w:tcBorders>
              <w:left w:val="single" w:sz="4" w:space="0" w:color="auto"/>
              <w:bottom w:val="single" w:sz="4" w:space="0" w:color="auto"/>
              <w:right w:val="single" w:sz="4" w:space="0" w:color="auto"/>
            </w:tcBorders>
          </w:tcPr>
          <w:p w14:paraId="7E6799C2" w14:textId="77777777" w:rsidR="009A0C68" w:rsidRPr="002A6CA3" w:rsidRDefault="009A0C68" w:rsidP="00B3599D">
            <w:pPr>
              <w:jc w:val="center"/>
              <w:rPr>
                <w:rFonts w:ascii="Verdana" w:hAnsi="Verdana" w:cstheme="minorHAnsi"/>
                <w:i/>
                <w:sz w:val="20"/>
              </w:rPr>
            </w:pPr>
          </w:p>
        </w:tc>
      </w:tr>
      <w:tr w:rsidR="009A0C68" w:rsidRPr="00624AE0" w14:paraId="2793A6BC" w14:textId="77777777" w:rsidTr="009A0C68">
        <w:trPr>
          <w:trHeight w:val="443"/>
        </w:trPr>
        <w:tc>
          <w:tcPr>
            <w:tcW w:w="1022" w:type="dxa"/>
          </w:tcPr>
          <w:p w14:paraId="1C5E9967" w14:textId="77777777" w:rsidR="009A0C68" w:rsidRPr="002A6CA3" w:rsidRDefault="009A0C68" w:rsidP="007D157E">
            <w:pPr>
              <w:numPr>
                <w:ilvl w:val="0"/>
                <w:numId w:val="25"/>
              </w:numPr>
              <w:autoSpaceDE w:val="0"/>
              <w:autoSpaceDN w:val="0"/>
              <w:spacing w:before="120" w:after="200" w:line="240" w:lineRule="auto"/>
              <w:jc w:val="left"/>
              <w:rPr>
                <w:rFonts w:ascii="Verdana" w:hAnsi="Verdana" w:cstheme="minorHAnsi"/>
                <w:i/>
                <w:sz w:val="20"/>
              </w:rPr>
            </w:pPr>
          </w:p>
        </w:tc>
        <w:tc>
          <w:tcPr>
            <w:tcW w:w="2268" w:type="dxa"/>
            <w:tcBorders>
              <w:right w:val="single" w:sz="4" w:space="0" w:color="auto"/>
            </w:tcBorders>
          </w:tcPr>
          <w:p w14:paraId="742FCD18" w14:textId="77777777" w:rsidR="009A0C68" w:rsidRPr="002A6CA3" w:rsidRDefault="009A0C68" w:rsidP="00B3599D">
            <w:pPr>
              <w:spacing w:before="120"/>
              <w:rPr>
                <w:rFonts w:ascii="Verdana" w:hAnsi="Verdana" w:cstheme="minorHAnsi"/>
                <w:sz w:val="20"/>
              </w:rPr>
            </w:pPr>
          </w:p>
        </w:tc>
        <w:tc>
          <w:tcPr>
            <w:tcW w:w="1559" w:type="dxa"/>
            <w:tcBorders>
              <w:top w:val="nil"/>
            </w:tcBorders>
          </w:tcPr>
          <w:p w14:paraId="5EC20FCE" w14:textId="77777777" w:rsidR="009A0C68" w:rsidRPr="002A6CA3" w:rsidRDefault="009A0C68" w:rsidP="00B3599D">
            <w:pPr>
              <w:spacing w:before="120"/>
              <w:rPr>
                <w:rFonts w:ascii="Verdana" w:hAnsi="Verdana" w:cstheme="minorHAnsi"/>
                <w:sz w:val="20"/>
              </w:rPr>
            </w:pPr>
          </w:p>
        </w:tc>
        <w:tc>
          <w:tcPr>
            <w:tcW w:w="1559" w:type="dxa"/>
            <w:tcBorders>
              <w:top w:val="nil"/>
              <w:right w:val="single" w:sz="4" w:space="0" w:color="auto"/>
            </w:tcBorders>
          </w:tcPr>
          <w:p w14:paraId="55E54453" w14:textId="77777777" w:rsidR="009A0C68" w:rsidRPr="002A6CA3" w:rsidRDefault="009A0C68" w:rsidP="00B3599D">
            <w:pPr>
              <w:spacing w:before="120"/>
              <w:rPr>
                <w:rFonts w:ascii="Verdana" w:hAnsi="Verdana" w:cstheme="minorHAnsi"/>
                <w:sz w:val="20"/>
              </w:rPr>
            </w:pPr>
          </w:p>
        </w:tc>
        <w:tc>
          <w:tcPr>
            <w:tcW w:w="3828" w:type="dxa"/>
            <w:tcBorders>
              <w:top w:val="single" w:sz="4" w:space="0" w:color="auto"/>
              <w:left w:val="single" w:sz="4" w:space="0" w:color="auto"/>
              <w:bottom w:val="single" w:sz="4" w:space="0" w:color="auto"/>
              <w:right w:val="single" w:sz="4" w:space="0" w:color="auto"/>
            </w:tcBorders>
          </w:tcPr>
          <w:p w14:paraId="577B12F8" w14:textId="77777777" w:rsidR="009A0C68" w:rsidRPr="002A6CA3" w:rsidRDefault="009A0C68"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286" w:name="_Toc515896307"/>
      <w:bookmarkStart w:id="287" w:name="_Toc122344848"/>
      <w:r w:rsidRPr="002A6CA3">
        <w:rPr>
          <w:rFonts w:ascii="Verdana" w:hAnsi="Verdana" w:cstheme="minorHAnsi"/>
          <w:i/>
          <w:sz w:val="20"/>
        </w:rPr>
        <w:t>UWAGA: Należy dostosować ilość wierszy do ilości wykazywanych zadań</w:t>
      </w:r>
      <w:bookmarkEnd w:id="286"/>
      <w:bookmarkEnd w:id="287"/>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5AAAEBEE" w14:textId="15DB49F6" w:rsidR="00D7603F" w:rsidRPr="0090215E" w:rsidRDefault="00D7603F" w:rsidP="0090215E">
      <w:pPr>
        <w:spacing w:line="240" w:lineRule="auto"/>
        <w:jc w:val="left"/>
        <w:rPr>
          <w:rFonts w:ascii="Verdana" w:hAnsi="Verdana" w:cstheme="minorHAnsi"/>
          <w:b/>
          <w:i/>
          <w:sz w:val="20"/>
        </w:rPr>
      </w:pPr>
    </w:p>
    <w:sectPr w:rsidR="00D7603F" w:rsidRPr="0090215E" w:rsidSect="00492F12">
      <w:headerReference w:type="default" r:id="rId28"/>
      <w:footerReference w:type="default" r:id="rId29"/>
      <w:headerReference w:type="first" r:id="rId30"/>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0E111" w14:textId="77777777" w:rsidR="006A67D2" w:rsidRDefault="006A67D2">
      <w:r>
        <w:separator/>
      </w:r>
    </w:p>
  </w:endnote>
  <w:endnote w:type="continuationSeparator" w:id="0">
    <w:p w14:paraId="323FB12F" w14:textId="77777777" w:rsidR="006A67D2" w:rsidRDefault="006A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IDFont+F1">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6A67D2" w:rsidRPr="0072383F" w:rsidRDefault="006A67D2"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2070554E" w:rsidR="006A67D2" w:rsidRPr="00796896" w:rsidRDefault="006A67D2"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4253A6">
              <w:rPr>
                <w:rFonts w:ascii="Arial" w:hAnsi="Arial" w:cs="Arial"/>
                <w:bCs/>
                <w:noProof/>
                <w:sz w:val="16"/>
                <w:szCs w:val="16"/>
                <w:lang w:eastAsia="pl-PL"/>
              </w:rPr>
              <w:t>14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4253A6">
              <w:rPr>
                <w:rFonts w:ascii="Arial" w:hAnsi="Arial" w:cs="Arial"/>
                <w:bCs/>
                <w:noProof/>
                <w:sz w:val="16"/>
                <w:szCs w:val="16"/>
                <w:lang w:eastAsia="pl-PL"/>
              </w:rPr>
              <w:t>33</w:t>
            </w:r>
            <w:r w:rsidRPr="00796896">
              <w:rPr>
                <w:rFonts w:ascii="Arial" w:hAnsi="Arial" w:cs="Arial"/>
                <w:bCs/>
                <w:sz w:val="16"/>
                <w:szCs w:val="16"/>
                <w:lang w:eastAsia="pl-PL"/>
              </w:rPr>
              <w:fldChar w:fldCharType="end"/>
            </w:r>
          </w:p>
        </w:sdtContent>
      </w:sdt>
    </w:sdtContent>
  </w:sdt>
  <w:p w14:paraId="270B7F7F" w14:textId="77777777" w:rsidR="006A67D2" w:rsidRDefault="006A67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A1014" w14:textId="77777777" w:rsidR="006A67D2" w:rsidRDefault="006A67D2">
      <w:r>
        <w:separator/>
      </w:r>
    </w:p>
  </w:footnote>
  <w:footnote w:type="continuationSeparator" w:id="0">
    <w:p w14:paraId="3AF30141" w14:textId="77777777" w:rsidR="006A67D2" w:rsidRDefault="006A67D2">
      <w:r>
        <w:continuationSeparator/>
      </w:r>
    </w:p>
  </w:footnote>
  <w:footnote w:id="1">
    <w:p w14:paraId="76090856" w14:textId="77777777" w:rsidR="006A67D2" w:rsidRPr="002A6CA3" w:rsidRDefault="006A67D2"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6A67D2" w:rsidRPr="002A6CA3" w:rsidDel="00900F4B" w:rsidRDefault="006A67D2" w:rsidP="0042031F">
      <w:pPr>
        <w:pStyle w:val="Tekstprzypisudolnego"/>
        <w:rPr>
          <w:del w:id="280"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6A67D2" w:rsidRPr="002A6CA3" w:rsidRDefault="006A67D2"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6A67D2" w:rsidRPr="002A6CA3" w:rsidRDefault="006A67D2"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6A67D2" w:rsidRPr="002A6CA3" w:rsidRDefault="006A67D2"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6A67D2" w:rsidRPr="002A6CA3" w:rsidRDefault="006A67D2"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6A67D2" w:rsidRPr="002A6CA3" w:rsidRDefault="006A67D2"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6A67D2" w:rsidRPr="002A6CA3" w:rsidRDefault="006A67D2"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6A67D2" w:rsidRPr="003F6267" w:rsidRDefault="006A67D2"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6A67D2" w:rsidRPr="002A6CA3" w:rsidRDefault="006A67D2"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6A67D2" w:rsidRPr="00796896" w14:paraId="6F2D8356" w14:textId="77777777" w:rsidTr="00563339">
      <w:trPr>
        <w:trHeight w:val="841"/>
      </w:trPr>
      <w:tc>
        <w:tcPr>
          <w:tcW w:w="1985" w:type="dxa"/>
        </w:tcPr>
        <w:p w14:paraId="100CED07" w14:textId="77777777" w:rsidR="006A67D2" w:rsidRPr="00796896" w:rsidRDefault="006A67D2"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6A67D2" w:rsidRPr="00796896" w:rsidRDefault="006A67D2" w:rsidP="00796896">
          <w:pPr>
            <w:spacing w:line="240" w:lineRule="auto"/>
            <w:jc w:val="right"/>
            <w:rPr>
              <w:rFonts w:ascii="Arial" w:hAnsi="Arial" w:cs="Arial"/>
              <w:b/>
              <w:sz w:val="14"/>
              <w:lang w:eastAsia="pl-PL"/>
            </w:rPr>
          </w:pPr>
        </w:p>
        <w:p w14:paraId="72DEF8A6" w14:textId="77777777" w:rsidR="006A67D2" w:rsidRPr="00796896" w:rsidRDefault="006A67D2" w:rsidP="00796896">
          <w:pPr>
            <w:spacing w:line="240" w:lineRule="auto"/>
            <w:jc w:val="right"/>
            <w:rPr>
              <w:sz w:val="14"/>
              <w:lang w:eastAsia="pl-PL"/>
            </w:rPr>
          </w:pPr>
        </w:p>
      </w:tc>
      <w:tc>
        <w:tcPr>
          <w:tcW w:w="2092" w:type="dxa"/>
        </w:tcPr>
        <w:p w14:paraId="6EF5E519" w14:textId="77777777" w:rsidR="006A67D2" w:rsidRPr="00796896" w:rsidRDefault="006A67D2"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6A67D2" w:rsidRPr="00245C0A" w:rsidRDefault="006A67D2"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885351" w:rsidRPr="00245C0A" w:rsidRDefault="00885351" w:rsidP="00796896">
                          <w:pPr>
                            <w:rPr>
                              <w:rFonts w:ascii="Arial" w:hAnsi="Arial" w:cs="Arial"/>
                              <w:sz w:val="14"/>
                              <w:szCs w:val="16"/>
                            </w:rPr>
                          </w:pPr>
                        </w:p>
                      </w:txbxContent>
                    </v:textbox>
                    <w10:wrap anchorx="margin"/>
                  </v:shape>
                </w:pict>
              </mc:Fallback>
            </mc:AlternateContent>
          </w:r>
        </w:p>
        <w:p w14:paraId="6A62E664" w14:textId="77777777" w:rsidR="006A67D2" w:rsidRPr="00796896" w:rsidRDefault="006A67D2" w:rsidP="00796896">
          <w:pPr>
            <w:spacing w:line="240" w:lineRule="auto"/>
            <w:ind w:firstLine="708"/>
            <w:jc w:val="left"/>
            <w:rPr>
              <w:lang w:eastAsia="pl-PL"/>
            </w:rPr>
          </w:pPr>
        </w:p>
      </w:tc>
    </w:tr>
  </w:tbl>
  <w:p w14:paraId="68ED044D" w14:textId="0D4ED5C2" w:rsidR="006A67D2" w:rsidRPr="0072383F" w:rsidRDefault="006A67D2"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6A67D2" w:rsidRDefault="006A67D2"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48D2C404" w:rsidR="006A67D2" w:rsidRPr="0072383F" w:rsidRDefault="006A67D2" w:rsidP="00F901E7">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00F901E7" w:rsidRPr="00F901E7">
      <w:rPr>
        <w:rFonts w:ascii="Calibri" w:hAnsi="Calibri"/>
        <w:b/>
        <w:szCs w:val="16"/>
      </w:rPr>
      <w:t xml:space="preserve">Wykonanie kontroli stanu technicznego obiektów budowlanych zlokalizowanych w PGE Energia Ciepła S.A. </w:t>
    </w:r>
    <w:r w:rsidR="00F901E7">
      <w:rPr>
        <w:rFonts w:ascii="Calibri" w:hAnsi="Calibri"/>
        <w:b/>
        <w:szCs w:val="16"/>
      </w:rPr>
      <w:br/>
    </w:r>
    <w:r w:rsidR="00F901E7" w:rsidRPr="00F901E7">
      <w:rPr>
        <w:rFonts w:ascii="Calibri" w:hAnsi="Calibri"/>
        <w:b/>
        <w:szCs w:val="16"/>
      </w:rPr>
      <w:t>Oddział Elektrociepłownia w Gorzowie Wielkopolskim</w:t>
    </w:r>
    <w:r>
      <w:rPr>
        <w:rFonts w:ascii="Calibri" w:hAnsi="Calibri"/>
        <w:b/>
        <w:szCs w:val="16"/>
      </w:rPr>
      <w:t>”</w:t>
    </w:r>
  </w:p>
  <w:p w14:paraId="4CF09E4C" w14:textId="3BF4C6B0" w:rsidR="006A67D2" w:rsidRPr="0072383F" w:rsidRDefault="006A67D2" w:rsidP="004B2A5B">
    <w:pPr>
      <w:pStyle w:val="Nagwek"/>
      <w:spacing w:line="240" w:lineRule="auto"/>
      <w:jc w:val="center"/>
      <w:rPr>
        <w:rFonts w:ascii="Calibri" w:hAnsi="Calibri"/>
        <w:szCs w:val="16"/>
      </w:rPr>
    </w:pPr>
    <w:r>
      <w:rPr>
        <w:rFonts w:ascii="Calibri" w:hAnsi="Calibri"/>
        <w:szCs w:val="16"/>
      </w:rPr>
      <w:t xml:space="preserve">nr </w:t>
    </w:r>
    <w:r w:rsidRPr="00321E02">
      <w:rPr>
        <w:rFonts w:ascii="Calibri" w:hAnsi="Calibri"/>
        <w:szCs w:val="16"/>
      </w:rPr>
      <w:t>POST/PEC/PEC/ZWG/00</w:t>
    </w:r>
    <w:r w:rsidR="00F901E7">
      <w:rPr>
        <w:rFonts w:ascii="Calibri" w:hAnsi="Calibri"/>
        <w:szCs w:val="16"/>
      </w:rPr>
      <w:t>974</w:t>
    </w:r>
    <w:r w:rsidRPr="00321E02">
      <w:rPr>
        <w:rFonts w:ascii="Calibri" w:hAnsi="Calibri"/>
        <w:szCs w:val="16"/>
      </w:rPr>
      <w:t>/2024</w:t>
    </w:r>
  </w:p>
  <w:p w14:paraId="45F5AF70" w14:textId="77777777" w:rsidR="006A67D2" w:rsidRPr="0072383F" w:rsidRDefault="006A67D2"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6A67D2" w:rsidRPr="00796896" w:rsidRDefault="006A67D2"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1B667686"/>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1997"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17D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4E81"/>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2361"/>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CB5"/>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19A2"/>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322"/>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59FA"/>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96B"/>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1C3"/>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57DD0"/>
    <w:rsid w:val="00260AB3"/>
    <w:rsid w:val="00261849"/>
    <w:rsid w:val="0026187D"/>
    <w:rsid w:val="002619AA"/>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4EA9"/>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158"/>
    <w:rsid w:val="0031627B"/>
    <w:rsid w:val="00317077"/>
    <w:rsid w:val="00317343"/>
    <w:rsid w:val="00320E4E"/>
    <w:rsid w:val="00321081"/>
    <w:rsid w:val="00321A44"/>
    <w:rsid w:val="00321D8D"/>
    <w:rsid w:val="00321E02"/>
    <w:rsid w:val="0032303E"/>
    <w:rsid w:val="003236AA"/>
    <w:rsid w:val="00323BAF"/>
    <w:rsid w:val="00323C59"/>
    <w:rsid w:val="00325349"/>
    <w:rsid w:val="00325439"/>
    <w:rsid w:val="00325C87"/>
    <w:rsid w:val="003264FC"/>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2CE0"/>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E80"/>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B9F"/>
    <w:rsid w:val="003E5FA8"/>
    <w:rsid w:val="003E60A7"/>
    <w:rsid w:val="003E7066"/>
    <w:rsid w:val="003F15B3"/>
    <w:rsid w:val="003F16B4"/>
    <w:rsid w:val="003F19B9"/>
    <w:rsid w:val="003F20C5"/>
    <w:rsid w:val="003F28F2"/>
    <w:rsid w:val="003F34DB"/>
    <w:rsid w:val="003F3805"/>
    <w:rsid w:val="003F3A8B"/>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3A6"/>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5E2"/>
    <w:rsid w:val="00437B85"/>
    <w:rsid w:val="00437FB1"/>
    <w:rsid w:val="004417A1"/>
    <w:rsid w:val="00441885"/>
    <w:rsid w:val="004422B4"/>
    <w:rsid w:val="004426B9"/>
    <w:rsid w:val="00442711"/>
    <w:rsid w:val="00443125"/>
    <w:rsid w:val="00443C49"/>
    <w:rsid w:val="00444260"/>
    <w:rsid w:val="004443A3"/>
    <w:rsid w:val="004449F3"/>
    <w:rsid w:val="0044600D"/>
    <w:rsid w:val="0044634F"/>
    <w:rsid w:val="004463A5"/>
    <w:rsid w:val="00446DB3"/>
    <w:rsid w:val="00446DEF"/>
    <w:rsid w:val="00446E83"/>
    <w:rsid w:val="00447789"/>
    <w:rsid w:val="00447C7A"/>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390"/>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5EAB"/>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D7BCC"/>
    <w:rsid w:val="004E0021"/>
    <w:rsid w:val="004E16F7"/>
    <w:rsid w:val="004E18F3"/>
    <w:rsid w:val="004E19B8"/>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342B"/>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3B9"/>
    <w:rsid w:val="00545837"/>
    <w:rsid w:val="005462BC"/>
    <w:rsid w:val="00546F63"/>
    <w:rsid w:val="0054761A"/>
    <w:rsid w:val="00550806"/>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4A5"/>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938"/>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28DB"/>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B55"/>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1F1"/>
    <w:rsid w:val="00602B40"/>
    <w:rsid w:val="00602CF5"/>
    <w:rsid w:val="006043C0"/>
    <w:rsid w:val="00604410"/>
    <w:rsid w:val="0060450B"/>
    <w:rsid w:val="0060458A"/>
    <w:rsid w:val="00605055"/>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30"/>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4B26"/>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7D2"/>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0C7"/>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1E5"/>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960"/>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9AA"/>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CE5"/>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351"/>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D7E"/>
    <w:rsid w:val="008E0E1D"/>
    <w:rsid w:val="008E0F38"/>
    <w:rsid w:val="008E1241"/>
    <w:rsid w:val="008E1457"/>
    <w:rsid w:val="008E4425"/>
    <w:rsid w:val="008E50F7"/>
    <w:rsid w:val="008E52AA"/>
    <w:rsid w:val="008E5348"/>
    <w:rsid w:val="008E5E9B"/>
    <w:rsid w:val="008E7605"/>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09F"/>
    <w:rsid w:val="00900F4B"/>
    <w:rsid w:val="0090101A"/>
    <w:rsid w:val="009011BC"/>
    <w:rsid w:val="00901E30"/>
    <w:rsid w:val="0090215E"/>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5E82"/>
    <w:rsid w:val="0092675A"/>
    <w:rsid w:val="00926E16"/>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70E"/>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782"/>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6D3C"/>
    <w:rsid w:val="009970E5"/>
    <w:rsid w:val="009A003C"/>
    <w:rsid w:val="009A03D2"/>
    <w:rsid w:val="009A0872"/>
    <w:rsid w:val="009A0C68"/>
    <w:rsid w:val="009A11DE"/>
    <w:rsid w:val="009A1865"/>
    <w:rsid w:val="009A1E75"/>
    <w:rsid w:val="009A2830"/>
    <w:rsid w:val="009A29F2"/>
    <w:rsid w:val="009A2A3D"/>
    <w:rsid w:val="009A3139"/>
    <w:rsid w:val="009A5C2E"/>
    <w:rsid w:val="009A640B"/>
    <w:rsid w:val="009A66A5"/>
    <w:rsid w:val="009A7039"/>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19C0"/>
    <w:rsid w:val="009E200D"/>
    <w:rsid w:val="009E212B"/>
    <w:rsid w:val="009E21FB"/>
    <w:rsid w:val="009E28E6"/>
    <w:rsid w:val="009E2B1E"/>
    <w:rsid w:val="009E2E51"/>
    <w:rsid w:val="009E34A5"/>
    <w:rsid w:val="009E49B8"/>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C11"/>
    <w:rsid w:val="009F4D39"/>
    <w:rsid w:val="009F50C4"/>
    <w:rsid w:val="009F5209"/>
    <w:rsid w:val="009F53FF"/>
    <w:rsid w:val="009F5464"/>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11D"/>
    <w:rsid w:val="00A2433F"/>
    <w:rsid w:val="00A24AB0"/>
    <w:rsid w:val="00A25232"/>
    <w:rsid w:val="00A260AA"/>
    <w:rsid w:val="00A269F1"/>
    <w:rsid w:val="00A26BCF"/>
    <w:rsid w:val="00A26C2E"/>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235F"/>
    <w:rsid w:val="00A437F2"/>
    <w:rsid w:val="00A438C8"/>
    <w:rsid w:val="00A43945"/>
    <w:rsid w:val="00A43D9A"/>
    <w:rsid w:val="00A443DD"/>
    <w:rsid w:val="00A44A89"/>
    <w:rsid w:val="00A44E55"/>
    <w:rsid w:val="00A451EA"/>
    <w:rsid w:val="00A453A8"/>
    <w:rsid w:val="00A4596B"/>
    <w:rsid w:val="00A45CD4"/>
    <w:rsid w:val="00A468A7"/>
    <w:rsid w:val="00A4745F"/>
    <w:rsid w:val="00A47F2E"/>
    <w:rsid w:val="00A5056D"/>
    <w:rsid w:val="00A51192"/>
    <w:rsid w:val="00A51313"/>
    <w:rsid w:val="00A51392"/>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70A"/>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875"/>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5E9"/>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7B"/>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52A"/>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D3C"/>
    <w:rsid w:val="00B94F25"/>
    <w:rsid w:val="00B94F70"/>
    <w:rsid w:val="00B95166"/>
    <w:rsid w:val="00B95C2D"/>
    <w:rsid w:val="00B95C59"/>
    <w:rsid w:val="00B95CAC"/>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450"/>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3BBD"/>
    <w:rsid w:val="00C043ED"/>
    <w:rsid w:val="00C04E84"/>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6C6B"/>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1ABC"/>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41F1"/>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817"/>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D2D"/>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AB8"/>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06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87456"/>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80"/>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27D2"/>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021"/>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670"/>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C1"/>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2B5"/>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03B"/>
    <w:rsid w:val="00EC13BF"/>
    <w:rsid w:val="00EC1B79"/>
    <w:rsid w:val="00EC1E7C"/>
    <w:rsid w:val="00EC27C2"/>
    <w:rsid w:val="00EC2F03"/>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5E35"/>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8B6"/>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742"/>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607"/>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BBD"/>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1E7"/>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083A"/>
    <w:rsid w:val="00FA1019"/>
    <w:rsid w:val="00FA10A1"/>
    <w:rsid w:val="00FA197F"/>
    <w:rsid w:val="00FA1AE3"/>
    <w:rsid w:val="00FA1C73"/>
    <w:rsid w:val="00FA1F3C"/>
    <w:rsid w:val="00FA2691"/>
    <w:rsid w:val="00FA3219"/>
    <w:rsid w:val="00FA390B"/>
    <w:rsid w:val="00FA3C56"/>
    <w:rsid w:val="00FA3D5D"/>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5969"/>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00F"/>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C03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17557514">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hyperlink" Target="https://www.gkpge.pl/compliance"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mailto:iod.pgeec@gkpge.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barbara_grabowska@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daniel.szwajkowski@gkpge.pl"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bip/przetargi" TargetMode="External"/><Relationship Id="rId27" Type="http://schemas.openxmlformats.org/officeDocument/2006/relationships/hyperlink" Target="http://www.gkpge.pl/bip/przetargi"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06A12-9AD1-4E52-8E26-6E6DE9C25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eb562a4-c42a-451e-8373-6e70472c357b"/>
    <ds:schemaRef ds:uri="http://www.w3.org/XML/1998/namespace"/>
    <ds:schemaRef ds:uri="http://purl.org/dc/dcmitype/"/>
  </ds:schemaRefs>
</ds:datastoreItem>
</file>

<file path=customXml/itemProps4.xml><?xml version="1.0" encoding="utf-8"?>
<ds:datastoreItem xmlns:ds="http://schemas.openxmlformats.org/officeDocument/2006/customXml" ds:itemID="{1D77C218-E99D-4A29-B1F8-96E648B53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11807</Words>
  <Characters>70844</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2024-09-27T07:27:00Z</dcterms:created>
  <dcterms:modified xsi:type="dcterms:W3CDTF">2024-09-27T08:20:00Z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ies>
</file>