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0AD9851A" w14:textId="77777777" w:rsidR="005817FF" w:rsidRDefault="005817FF" w:rsidP="00060064">
      <w:pPr>
        <w:spacing w:before="600" w:after="80" w:line="240" w:lineRule="auto"/>
        <w:jc w:val="left"/>
        <w:rPr>
          <w:rFonts w:asciiTheme="minorHAnsi" w:hAnsiTheme="minorHAnsi" w:cstheme="minorHAnsi"/>
          <w:b/>
          <w:iCs/>
          <w:szCs w:val="22"/>
        </w:rPr>
      </w:pPr>
    </w:p>
    <w:p w14:paraId="5CF1B7C1"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02349CB"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24D2D30E" w14:textId="77777777" w:rsidR="00CE4C3E" w:rsidRPr="004C7F0D"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6F77F8D" w14:textId="77777777" w:rsidR="00796896" w:rsidRDefault="00796896" w:rsidP="002A6CA3">
      <w:pPr>
        <w:pStyle w:val="pkt"/>
        <w:spacing w:before="0" w:after="0" w:line="240" w:lineRule="auto"/>
        <w:ind w:left="0" w:right="2" w:firstLine="0"/>
        <w:jc w:val="center"/>
        <w:rPr>
          <w:rFonts w:asciiTheme="minorHAnsi" w:hAnsiTheme="minorHAnsi" w:cstheme="minorHAnsi"/>
          <w:b/>
          <w:iCs/>
          <w:color w:val="17365D" w:themeColor="text2" w:themeShade="BF"/>
          <w:sz w:val="22"/>
          <w:szCs w:val="22"/>
        </w:rPr>
      </w:pPr>
      <w:r>
        <w:rPr>
          <w:rFonts w:ascii="Swis721 L2" w:hAnsi="Swis721 L2"/>
          <w:noProof/>
        </w:rPr>
        <w:drawing>
          <wp:inline distT="0" distB="0" distL="0" distR="0" wp14:anchorId="35B8421B" wp14:editId="78CCD082">
            <wp:extent cx="1463040" cy="1005840"/>
            <wp:effectExtent l="0" t="0" r="3810" b="381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3040" cy="1005840"/>
                    </a:xfrm>
                    <a:prstGeom prst="rect">
                      <a:avLst/>
                    </a:prstGeom>
                    <a:noFill/>
                  </pic:spPr>
                </pic:pic>
              </a:graphicData>
            </a:graphic>
          </wp:inline>
        </w:drawing>
      </w:r>
    </w:p>
    <w:p w14:paraId="1FE5184B" w14:textId="77777777" w:rsidR="00796896" w:rsidRDefault="00796896" w:rsidP="002A6CA3">
      <w:pPr>
        <w:pStyle w:val="pkt"/>
        <w:spacing w:before="0" w:after="0" w:line="240" w:lineRule="auto"/>
        <w:ind w:left="-142" w:right="2" w:firstLine="0"/>
        <w:jc w:val="center"/>
        <w:rPr>
          <w:rFonts w:asciiTheme="minorHAnsi" w:hAnsiTheme="minorHAnsi" w:cstheme="minorHAnsi"/>
          <w:b/>
          <w:iCs/>
          <w:color w:val="17365D" w:themeColor="text2" w:themeShade="BF"/>
          <w:sz w:val="22"/>
          <w:szCs w:val="22"/>
        </w:rPr>
      </w:pPr>
    </w:p>
    <w:p w14:paraId="09C9E8DF" w14:textId="77777777" w:rsidR="00B21BE5" w:rsidRDefault="00B21BE5" w:rsidP="002A6CA3">
      <w:pPr>
        <w:pStyle w:val="pkt"/>
        <w:spacing w:before="0" w:after="0" w:line="240" w:lineRule="auto"/>
        <w:ind w:left="-142" w:right="2" w:firstLine="0"/>
        <w:jc w:val="center"/>
        <w:rPr>
          <w:rFonts w:ascii="Trebuchet MS" w:hAnsi="Trebuchet MS" w:cstheme="minorHAnsi"/>
          <w:b/>
          <w:iCs/>
          <w:color w:val="17365D" w:themeColor="text2" w:themeShade="BF"/>
          <w:sz w:val="22"/>
          <w:szCs w:val="22"/>
        </w:rPr>
      </w:pPr>
    </w:p>
    <w:p w14:paraId="7109FCDD" w14:textId="77777777" w:rsidR="00B21BE5" w:rsidRDefault="00B21BE5" w:rsidP="002A6CA3">
      <w:pPr>
        <w:pStyle w:val="pkt"/>
        <w:spacing w:before="0" w:after="0" w:line="240" w:lineRule="auto"/>
        <w:ind w:left="-142" w:right="2" w:firstLine="0"/>
        <w:jc w:val="center"/>
        <w:rPr>
          <w:rFonts w:ascii="Trebuchet MS" w:hAnsi="Trebuchet MS" w:cstheme="minorHAnsi"/>
          <w:b/>
          <w:iCs/>
          <w:color w:val="17365D" w:themeColor="text2" w:themeShade="BF"/>
          <w:sz w:val="22"/>
          <w:szCs w:val="22"/>
        </w:rPr>
      </w:pPr>
    </w:p>
    <w:p w14:paraId="32E1C772" w14:textId="29DF27E3" w:rsidR="005817FF" w:rsidRPr="002A6CA3" w:rsidRDefault="005817FF" w:rsidP="002A6CA3">
      <w:pPr>
        <w:pStyle w:val="pkt"/>
        <w:spacing w:before="0" w:after="0" w:line="240" w:lineRule="auto"/>
        <w:ind w:left="-142" w:right="2" w:firstLine="0"/>
        <w:jc w:val="center"/>
        <w:rPr>
          <w:rFonts w:ascii="Trebuchet MS" w:hAnsi="Trebuchet MS" w:cstheme="minorHAnsi"/>
          <w:color w:val="17365D" w:themeColor="text2" w:themeShade="BF"/>
          <w:sz w:val="22"/>
          <w:szCs w:val="22"/>
        </w:rPr>
      </w:pPr>
      <w:r w:rsidRPr="002A6CA3">
        <w:rPr>
          <w:rFonts w:ascii="Trebuchet MS" w:hAnsi="Trebuchet MS" w:cstheme="minorHAnsi"/>
          <w:b/>
          <w:iCs/>
          <w:color w:val="17365D" w:themeColor="text2" w:themeShade="BF"/>
          <w:sz w:val="22"/>
          <w:szCs w:val="22"/>
        </w:rPr>
        <w:t>SPECYFIKACJA</w:t>
      </w:r>
      <w:r w:rsidRPr="002A6CA3">
        <w:rPr>
          <w:rFonts w:ascii="Trebuchet MS" w:hAnsi="Trebuchet MS" w:cstheme="minorHAnsi"/>
          <w:b/>
          <w:iCs/>
          <w:color w:val="17365D" w:themeColor="text2" w:themeShade="BF"/>
          <w:sz w:val="22"/>
          <w:szCs w:val="22"/>
        </w:rPr>
        <w:br/>
        <w:t xml:space="preserve">WARUNKÓW ZAMÓWIENIA </w:t>
      </w:r>
    </w:p>
    <w:p w14:paraId="1AAD1DDC" w14:textId="77777777" w:rsidR="005817FF" w:rsidRPr="004C7F0D" w:rsidRDefault="005817FF" w:rsidP="002932B9">
      <w:pPr>
        <w:pStyle w:val="Tekstpodstawowy"/>
        <w:jc w:val="center"/>
        <w:rPr>
          <w:rFonts w:asciiTheme="minorHAnsi" w:hAnsiTheme="minorHAnsi" w:cstheme="minorHAnsi"/>
          <w:color w:val="17365D" w:themeColor="text2" w:themeShade="BF"/>
          <w:szCs w:val="22"/>
        </w:rPr>
      </w:pPr>
    </w:p>
    <w:p w14:paraId="7E5F324C" w14:textId="77777777" w:rsidR="00B364FE" w:rsidRPr="002A6CA3"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color w:val="17365D" w:themeColor="text2" w:themeShade="BF"/>
          <w:szCs w:val="22"/>
        </w:rPr>
      </w:pPr>
      <w:r w:rsidRPr="002A6CA3">
        <w:rPr>
          <w:rFonts w:ascii="Trebuchet MS" w:hAnsi="Trebuchet MS" w:cstheme="minorHAnsi"/>
          <w:color w:val="17365D" w:themeColor="text2" w:themeShade="BF"/>
          <w:szCs w:val="22"/>
        </w:rPr>
        <w:t xml:space="preserve">POSTĘPOWANIE </w:t>
      </w:r>
      <w:r w:rsidR="00052E01" w:rsidRPr="002A6CA3">
        <w:rPr>
          <w:rFonts w:ascii="Trebuchet MS" w:hAnsi="Trebuchet MS" w:cstheme="minorHAnsi"/>
          <w:color w:val="17365D" w:themeColor="text2" w:themeShade="BF"/>
          <w:szCs w:val="22"/>
        </w:rPr>
        <w:t xml:space="preserve">ZAKUPOWE </w:t>
      </w:r>
      <w:r w:rsidRPr="002A6CA3">
        <w:rPr>
          <w:rFonts w:ascii="Trebuchet MS" w:hAnsi="Trebuchet MS" w:cstheme="minorHAnsi"/>
          <w:color w:val="17365D" w:themeColor="text2" w:themeShade="BF"/>
          <w:szCs w:val="22"/>
        </w:rPr>
        <w:t xml:space="preserve">O UDZIELENIE ZAMÓWIENIA </w:t>
      </w:r>
      <w:r w:rsidR="00253813" w:rsidRPr="002A6CA3">
        <w:rPr>
          <w:rFonts w:ascii="Trebuchet MS" w:hAnsi="Trebuchet MS" w:cstheme="minorHAnsi"/>
          <w:color w:val="17365D" w:themeColor="text2" w:themeShade="BF"/>
          <w:szCs w:val="22"/>
        </w:rPr>
        <w:t>NIE</w:t>
      </w:r>
      <w:r w:rsidRPr="002A6CA3">
        <w:rPr>
          <w:rFonts w:ascii="Trebuchet MS" w:hAnsi="Trebuchet MS" w:cstheme="minorHAnsi"/>
          <w:color w:val="17365D" w:themeColor="text2" w:themeShade="BF"/>
          <w:szCs w:val="22"/>
        </w:rPr>
        <w:t xml:space="preserve">PUBLICZNEGO </w:t>
      </w:r>
    </w:p>
    <w:p w14:paraId="2519825A" w14:textId="631CD6AF" w:rsidR="005817FF" w:rsidRPr="007A5BEB"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color w:val="17365D" w:themeColor="text2" w:themeShade="BF"/>
          <w:szCs w:val="22"/>
        </w:rPr>
      </w:pPr>
      <w:r w:rsidRPr="007A5BEB">
        <w:rPr>
          <w:rFonts w:ascii="Trebuchet MS" w:hAnsi="Trebuchet MS" w:cstheme="minorHAnsi"/>
          <w:color w:val="17365D" w:themeColor="text2" w:themeShade="BF"/>
          <w:szCs w:val="22"/>
        </w:rPr>
        <w:t>NA USŁUGI</w:t>
      </w:r>
    </w:p>
    <w:p w14:paraId="5EAA6A2B" w14:textId="6663A032" w:rsidR="0052207C" w:rsidRPr="007A5BEB" w:rsidRDefault="0052207C"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Cs w:val="22"/>
        </w:rPr>
      </w:pPr>
    </w:p>
    <w:p w14:paraId="17059EAB" w14:textId="77777777" w:rsidR="003C5302" w:rsidRPr="007A5BEB" w:rsidRDefault="003C5302"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Cs w:val="22"/>
        </w:rPr>
      </w:pPr>
    </w:p>
    <w:p w14:paraId="4AB7EBA8" w14:textId="77777777" w:rsidR="00AC03DF" w:rsidRPr="007A5BEB"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b/>
          <w:color w:val="17365D" w:themeColor="text2" w:themeShade="BF"/>
          <w:szCs w:val="22"/>
        </w:rPr>
      </w:pPr>
      <w:r w:rsidRPr="007A5BEB">
        <w:rPr>
          <w:rFonts w:ascii="Trebuchet MS" w:hAnsi="Trebuchet MS" w:cstheme="minorHAnsi"/>
          <w:b/>
          <w:color w:val="17365D" w:themeColor="text2" w:themeShade="BF"/>
          <w:szCs w:val="22"/>
        </w:rPr>
        <w:t xml:space="preserve">na podstawie </w:t>
      </w:r>
      <w:r w:rsidR="00253813" w:rsidRPr="007A5BEB">
        <w:rPr>
          <w:rFonts w:ascii="Trebuchet MS" w:hAnsi="Trebuchet MS" w:cstheme="minorHAnsi"/>
          <w:b/>
          <w:color w:val="17365D" w:themeColor="text2" w:themeShade="BF"/>
          <w:szCs w:val="22"/>
        </w:rPr>
        <w:t>Procedury Zakupów w Grupie PGE E</w:t>
      </w:r>
      <w:r w:rsidR="00B351A3" w:rsidRPr="007A5BEB">
        <w:rPr>
          <w:rFonts w:ascii="Trebuchet MS" w:hAnsi="Trebuchet MS" w:cstheme="minorHAnsi"/>
          <w:b/>
          <w:color w:val="17365D" w:themeColor="text2" w:themeShade="BF"/>
          <w:szCs w:val="22"/>
        </w:rPr>
        <w:t>C</w:t>
      </w:r>
      <w:r w:rsidR="00253813" w:rsidRPr="007A5BEB">
        <w:rPr>
          <w:rFonts w:ascii="Trebuchet MS" w:hAnsi="Trebuchet MS" w:cstheme="minorHAnsi"/>
          <w:b/>
          <w:color w:val="17365D" w:themeColor="text2" w:themeShade="BF"/>
          <w:szCs w:val="22"/>
        </w:rPr>
        <w:t xml:space="preserve"> </w:t>
      </w:r>
    </w:p>
    <w:p w14:paraId="0CD8656D" w14:textId="77777777" w:rsidR="005817FF" w:rsidRPr="002A6CA3"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snapToGrid w:val="0"/>
          <w:color w:val="17365D" w:themeColor="text2" w:themeShade="BF"/>
          <w:szCs w:val="22"/>
        </w:rPr>
      </w:pPr>
      <w:r w:rsidRPr="007A5BEB">
        <w:rPr>
          <w:rFonts w:ascii="Trebuchet MS" w:hAnsi="Trebuchet MS" w:cstheme="minorHAnsi"/>
          <w:b/>
          <w:color w:val="17365D" w:themeColor="text2" w:themeShade="BF"/>
          <w:szCs w:val="22"/>
        </w:rPr>
        <w:t>w trybie przetargu nieograniczonego</w:t>
      </w:r>
      <w:r w:rsidR="00801DB8" w:rsidRPr="002A6CA3">
        <w:rPr>
          <w:rFonts w:ascii="Trebuchet MS" w:hAnsi="Trebuchet MS" w:cstheme="minorHAnsi"/>
          <w:b/>
          <w:color w:val="17365D" w:themeColor="text2" w:themeShade="BF"/>
          <w:szCs w:val="22"/>
        </w:rPr>
        <w:t xml:space="preserve">  </w:t>
      </w:r>
    </w:p>
    <w:p w14:paraId="64B7AE75" w14:textId="77777777" w:rsidR="005817FF" w:rsidRPr="002A6CA3" w:rsidRDefault="005817FF" w:rsidP="002932B9">
      <w:pPr>
        <w:pStyle w:val="Tekstpodstawowy"/>
        <w:jc w:val="center"/>
        <w:rPr>
          <w:rFonts w:ascii="Trebuchet MS" w:hAnsi="Trebuchet MS" w:cstheme="minorHAnsi"/>
          <w:color w:val="17365D" w:themeColor="text2" w:themeShade="BF"/>
          <w:sz w:val="20"/>
        </w:rPr>
      </w:pPr>
    </w:p>
    <w:p w14:paraId="75ACB09E" w14:textId="77777777" w:rsidR="00285B9B" w:rsidRPr="002A6CA3" w:rsidRDefault="00285B9B" w:rsidP="002932B9">
      <w:pPr>
        <w:pStyle w:val="Tekstpodstawowy"/>
        <w:jc w:val="center"/>
        <w:rPr>
          <w:rFonts w:ascii="Trebuchet MS" w:hAnsi="Trebuchet MS" w:cstheme="minorHAnsi"/>
          <w:b/>
          <w:color w:val="17365D" w:themeColor="text2" w:themeShade="BF"/>
          <w:sz w:val="20"/>
        </w:rPr>
      </w:pPr>
    </w:p>
    <w:p w14:paraId="0BDBCE5C" w14:textId="77777777" w:rsidR="00384C22" w:rsidRPr="00785A8A" w:rsidRDefault="00384C22" w:rsidP="00384C22">
      <w:pPr>
        <w:suppressAutoHyphens/>
        <w:spacing w:before="600" w:after="120" w:line="240" w:lineRule="auto"/>
        <w:ind w:left="-284" w:right="-281"/>
        <w:jc w:val="center"/>
        <w:rPr>
          <w:rFonts w:ascii="Trebuchet MS" w:hAnsi="Trebuchet MS" w:cs="Calibri"/>
          <w:b/>
          <w:color w:val="323E4F"/>
          <w:kern w:val="28"/>
          <w:sz w:val="20"/>
          <w:szCs w:val="22"/>
          <w:lang w:eastAsia="pl-PL"/>
        </w:rPr>
      </w:pPr>
      <w:r w:rsidRPr="001D778B">
        <w:rPr>
          <w:rFonts w:ascii="Trebuchet MS" w:hAnsi="Trebuchet MS" w:cs="Calibri"/>
          <w:b/>
          <w:color w:val="323E4F"/>
          <w:kern w:val="28"/>
          <w:sz w:val="20"/>
          <w:szCs w:val="22"/>
          <w:lang w:eastAsia="pl-PL"/>
        </w:rPr>
        <w:t>NAZWA ZAMÓWIENIA:</w:t>
      </w:r>
    </w:p>
    <w:p w14:paraId="0A884E8E" w14:textId="77777777" w:rsidR="00384C22" w:rsidRDefault="00384C22"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p>
    <w:p w14:paraId="2A3A5ABB" w14:textId="2887EBE2" w:rsidR="00384C22" w:rsidRDefault="00384C22"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r w:rsidRPr="001D778B">
        <w:rPr>
          <w:rFonts w:ascii="Trebuchet MS" w:hAnsi="Trebuchet MS" w:cs="Calibri"/>
          <w:b/>
          <w:color w:val="323E4F"/>
          <w:kern w:val="28"/>
          <w:sz w:val="20"/>
          <w:szCs w:val="22"/>
          <w:lang w:eastAsia="pl-PL"/>
        </w:rPr>
        <w:t>„</w:t>
      </w:r>
      <w:r w:rsidR="00EB0BB0" w:rsidRPr="00EB0BB0">
        <w:rPr>
          <w:rFonts w:ascii="Trebuchet MS" w:hAnsi="Trebuchet MS" w:cs="Calibri"/>
          <w:b/>
          <w:color w:val="323E4F"/>
          <w:kern w:val="28"/>
          <w:sz w:val="20"/>
          <w:szCs w:val="22"/>
          <w:lang w:eastAsia="pl-PL"/>
        </w:rPr>
        <w:t>Wykonanie prac konserwacyjnych, utrzymaniowych i modernizacyjnych na urządzeniach sprężarkowych firmy Marani</w:t>
      </w:r>
      <w:r w:rsidRPr="001D778B">
        <w:rPr>
          <w:rFonts w:ascii="Trebuchet MS" w:hAnsi="Trebuchet MS" w:cs="Calibri"/>
          <w:b/>
          <w:color w:val="323E4F"/>
          <w:kern w:val="28"/>
          <w:sz w:val="20"/>
          <w:szCs w:val="22"/>
          <w:lang w:eastAsia="pl-PL"/>
        </w:rPr>
        <w:t xml:space="preserve">”       </w:t>
      </w:r>
    </w:p>
    <w:p w14:paraId="0A438A8A" w14:textId="77777777" w:rsidR="00384C22" w:rsidRDefault="00384C22"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lang w:eastAsia="pl-PL"/>
        </w:rPr>
      </w:pPr>
    </w:p>
    <w:p w14:paraId="08215676" w14:textId="5DB610E1" w:rsidR="005817FF" w:rsidRPr="002A6CA3" w:rsidRDefault="00384C22" w:rsidP="00992E3B">
      <w:pPr>
        <w:spacing w:before="120" w:after="120"/>
        <w:ind w:right="544"/>
        <w:jc w:val="center"/>
        <w:rPr>
          <w:rFonts w:ascii="Trebuchet MS" w:hAnsi="Trebuchet MS" w:cstheme="minorHAnsi"/>
          <w:color w:val="17365D" w:themeColor="text2" w:themeShade="BF"/>
          <w:szCs w:val="22"/>
        </w:rPr>
      </w:pPr>
      <w:r w:rsidRPr="001D778B">
        <w:rPr>
          <w:rFonts w:ascii="Trebuchet MS" w:hAnsi="Trebuchet MS" w:cs="Calibri"/>
          <w:b/>
          <w:color w:val="323E4F"/>
          <w:kern w:val="28"/>
          <w:sz w:val="20"/>
          <w:szCs w:val="22"/>
          <w:lang w:eastAsia="pl-PL"/>
        </w:rPr>
        <w:t xml:space="preserve">                </w:t>
      </w:r>
      <w:r w:rsidRPr="00690E30">
        <w:rPr>
          <w:rFonts w:ascii="Calibri" w:hAnsi="Calibri" w:cs="Calibri"/>
          <w:b/>
          <w:color w:val="323E4F"/>
          <w:kern w:val="28"/>
          <w:sz w:val="20"/>
          <w:szCs w:val="22"/>
          <w:lang w:eastAsia="pl-PL"/>
        </w:rPr>
        <w:t xml:space="preserve">    </w:t>
      </w:r>
      <w:r w:rsidR="005817FF" w:rsidRPr="002A6CA3">
        <w:rPr>
          <w:rFonts w:ascii="Trebuchet MS" w:hAnsi="Trebuchet MS" w:cstheme="minorHAnsi"/>
          <w:color w:val="17365D" w:themeColor="text2" w:themeShade="BF"/>
          <w:szCs w:val="22"/>
        </w:rPr>
        <w:t xml:space="preserve">Numer postępowania: </w:t>
      </w:r>
      <w:r w:rsidR="00EB0BB0" w:rsidRPr="00EB0BB0">
        <w:rPr>
          <w:rFonts w:ascii="Trebuchet MS" w:hAnsi="Trebuchet MS" w:cstheme="minorHAnsi"/>
          <w:color w:val="17365D" w:themeColor="text2" w:themeShade="BF"/>
          <w:szCs w:val="22"/>
        </w:rPr>
        <w:t>POST/PEC/PEC/ZWG/00943/2024</w:t>
      </w:r>
    </w:p>
    <w:p w14:paraId="7663652C" w14:textId="39ED25AE" w:rsidR="00060064" w:rsidRDefault="00060064" w:rsidP="0067598F">
      <w:pPr>
        <w:pStyle w:val="Tekstpodstawowy"/>
        <w:jc w:val="center"/>
        <w:rPr>
          <w:rFonts w:asciiTheme="minorHAnsi" w:hAnsiTheme="minorHAnsi" w:cstheme="minorHAnsi"/>
          <w:b/>
          <w:color w:val="17365D" w:themeColor="text2" w:themeShade="BF"/>
          <w:sz w:val="20"/>
        </w:rPr>
      </w:pPr>
    </w:p>
    <w:p w14:paraId="76F070BA" w14:textId="77777777" w:rsidR="00D16C4C" w:rsidRDefault="00D16C4C">
      <w:pPr>
        <w:spacing w:line="240" w:lineRule="auto"/>
        <w:jc w:val="left"/>
        <w:rPr>
          <w:rFonts w:ascii="Verdana" w:hAnsi="Verdana" w:cstheme="minorHAnsi"/>
          <w:b/>
          <w:color w:val="17365D" w:themeColor="text2" w:themeShade="BF"/>
          <w:sz w:val="20"/>
        </w:rPr>
      </w:pPr>
      <w:r>
        <w:rPr>
          <w:rFonts w:ascii="Verdana" w:hAnsi="Verdana" w:cstheme="minorHAnsi"/>
          <w:b/>
          <w:color w:val="17365D" w:themeColor="text2" w:themeShade="BF"/>
          <w:sz w:val="20"/>
        </w:rPr>
        <w:br w:type="page"/>
      </w:r>
    </w:p>
    <w:p w14:paraId="15D18CD8" w14:textId="17A02D24" w:rsidR="00884863" w:rsidRPr="002A6CA3" w:rsidRDefault="00884863" w:rsidP="00884863">
      <w:pPr>
        <w:spacing w:after="120"/>
        <w:jc w:val="center"/>
        <w:rPr>
          <w:rFonts w:ascii="Verdana" w:hAnsi="Verdana" w:cstheme="minorHAnsi"/>
          <w:b/>
          <w:color w:val="17365D" w:themeColor="text2" w:themeShade="BF"/>
          <w:sz w:val="20"/>
        </w:rPr>
      </w:pPr>
      <w:r w:rsidRPr="002A6CA3">
        <w:rPr>
          <w:rFonts w:ascii="Verdana" w:hAnsi="Verdana" w:cstheme="minorHAnsi"/>
          <w:b/>
          <w:color w:val="17365D" w:themeColor="text2" w:themeShade="BF"/>
          <w:sz w:val="20"/>
        </w:rPr>
        <w:lastRenderedPageBreak/>
        <w:t>SPIS TREŚCI</w:t>
      </w:r>
    </w:p>
    <w:sdt>
      <w:sdtPr>
        <w:rPr>
          <w:rFonts w:asciiTheme="minorHAnsi" w:eastAsia="Times New Roman" w:hAnsiTheme="minorHAnsi" w:cstheme="minorHAnsi"/>
          <w:b w:val="0"/>
          <w:bCs w:val="0"/>
          <w:color w:val="17365D" w:themeColor="text2" w:themeShade="BF"/>
          <w:sz w:val="20"/>
          <w:szCs w:val="20"/>
          <w:lang w:eastAsia="en-US"/>
        </w:rPr>
        <w:id w:val="-870302200"/>
        <w:docPartObj>
          <w:docPartGallery w:val="Table of Contents"/>
          <w:docPartUnique/>
        </w:docPartObj>
      </w:sdtPr>
      <w:sdtEndPr/>
      <w:sdtContent>
        <w:p w14:paraId="7F5AE4DF" w14:textId="11DD54B3" w:rsidR="00884863" w:rsidRPr="00C66D66" w:rsidRDefault="00884863" w:rsidP="00884863">
          <w:pPr>
            <w:pStyle w:val="Nagwekspisutreci"/>
            <w:spacing w:before="240"/>
            <w:rPr>
              <w:rFonts w:asciiTheme="minorHAnsi" w:hAnsiTheme="minorHAnsi" w:cstheme="minorHAnsi"/>
              <w:color w:val="17365D" w:themeColor="text2" w:themeShade="BF"/>
              <w:sz w:val="20"/>
              <w:szCs w:val="20"/>
            </w:rPr>
          </w:pPr>
        </w:p>
        <w:p w14:paraId="11A4D8C7" w14:textId="5FA5E451" w:rsidR="00D16C4C" w:rsidRPr="00632716" w:rsidRDefault="00884863" w:rsidP="00632716">
          <w:pPr>
            <w:pStyle w:val="Spistreci1"/>
            <w:tabs>
              <w:tab w:val="left" w:pos="426"/>
              <w:tab w:val="right" w:leader="dot" w:pos="9915"/>
            </w:tabs>
            <w:rPr>
              <w:rFonts w:ascii="Verdana" w:eastAsiaTheme="minorEastAsia" w:hAnsi="Verdana" w:cstheme="minorBidi"/>
              <w:noProof/>
              <w:sz w:val="20"/>
              <w:lang w:eastAsia="pl-PL"/>
            </w:rPr>
          </w:pPr>
          <w:r w:rsidRPr="00C66D66">
            <w:rPr>
              <w:rFonts w:asciiTheme="minorHAnsi" w:hAnsiTheme="minorHAnsi" w:cstheme="minorHAnsi"/>
              <w:color w:val="17365D" w:themeColor="text2" w:themeShade="BF"/>
              <w:sz w:val="20"/>
            </w:rPr>
            <w:fldChar w:fldCharType="begin"/>
          </w:r>
          <w:r w:rsidRPr="00C66D66">
            <w:rPr>
              <w:rFonts w:asciiTheme="minorHAnsi" w:hAnsiTheme="minorHAnsi" w:cstheme="minorHAnsi"/>
              <w:color w:val="17365D" w:themeColor="text2" w:themeShade="BF"/>
              <w:sz w:val="20"/>
            </w:rPr>
            <w:instrText xml:space="preserve"> TOC \o "1-3" \h \z \u </w:instrText>
          </w:r>
          <w:r w:rsidRPr="00C66D66">
            <w:rPr>
              <w:rFonts w:asciiTheme="minorHAnsi" w:hAnsiTheme="minorHAnsi" w:cstheme="minorHAnsi"/>
              <w:color w:val="17365D" w:themeColor="text2" w:themeShade="BF"/>
              <w:sz w:val="20"/>
            </w:rPr>
            <w:fldChar w:fldCharType="separate"/>
          </w:r>
          <w:hyperlink w:anchor="_Toc122344667" w:history="1">
            <w:r w:rsidR="00D16C4C" w:rsidRPr="00632716">
              <w:rPr>
                <w:rStyle w:val="Hipercze"/>
                <w:rFonts w:ascii="Verdana" w:hAnsi="Verdana"/>
                <w:noProof/>
                <w:sz w:val="20"/>
              </w:rPr>
              <w:t>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ZAMAWIAJĄCY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_Toc122344667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E51C1">
              <w:rPr>
                <w:rFonts w:ascii="Verdana" w:hAnsi="Verdana"/>
                <w:noProof/>
                <w:webHidden/>
                <w:sz w:val="20"/>
              </w:rPr>
              <w:t>3</w:t>
            </w:r>
            <w:r w:rsidR="00D16C4C" w:rsidRPr="00632716">
              <w:rPr>
                <w:rFonts w:ascii="Verdana" w:hAnsi="Verdana"/>
                <w:noProof/>
                <w:webHidden/>
                <w:sz w:val="20"/>
              </w:rPr>
              <w:fldChar w:fldCharType="end"/>
            </w:r>
          </w:hyperlink>
        </w:p>
        <w:p w14:paraId="44B89A9E" w14:textId="01710DCE" w:rsidR="00D16C4C" w:rsidRPr="00632716" w:rsidRDefault="0030142F" w:rsidP="00632716">
          <w:pPr>
            <w:pStyle w:val="Spistreci1"/>
            <w:tabs>
              <w:tab w:val="left" w:pos="426"/>
              <w:tab w:val="right" w:leader="dot" w:pos="9915"/>
            </w:tabs>
            <w:rPr>
              <w:rFonts w:ascii="Verdana" w:eastAsiaTheme="minorEastAsia" w:hAnsi="Verdana" w:cstheme="minorBidi"/>
              <w:noProof/>
              <w:sz w:val="20"/>
              <w:lang w:eastAsia="pl-PL"/>
            </w:rPr>
          </w:pPr>
          <w:hyperlink w:anchor="_Toc122344688" w:history="1">
            <w:r w:rsidR="00D16C4C" w:rsidRPr="00632716">
              <w:rPr>
                <w:rStyle w:val="Hipercze"/>
                <w:rFonts w:ascii="Verdana" w:hAnsi="Verdana" w:cstheme="minorHAnsi"/>
                <w:noProof/>
                <w:sz w:val="20"/>
              </w:rPr>
              <w:t>2.</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INFORMACJE O SPOSOBIE KOMUNIKACJI Z WYKONAWCAMI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E51C1">
              <w:rPr>
                <w:rFonts w:ascii="Verdana" w:hAnsi="Verdana"/>
                <w:noProof/>
                <w:webHidden/>
                <w:sz w:val="20"/>
              </w:rPr>
              <w:t>3</w:t>
            </w:r>
            <w:r w:rsidR="00D16C4C" w:rsidRPr="00632716">
              <w:rPr>
                <w:rFonts w:ascii="Verdana" w:hAnsi="Verdana"/>
                <w:noProof/>
                <w:webHidden/>
                <w:sz w:val="20"/>
              </w:rPr>
              <w:fldChar w:fldCharType="end"/>
            </w:r>
          </w:hyperlink>
        </w:p>
        <w:p w14:paraId="2FD25DDD" w14:textId="70F1D8AA" w:rsidR="00D16C4C" w:rsidRPr="00632716" w:rsidRDefault="0030142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03" w:history="1">
            <w:r w:rsidR="00D16C4C" w:rsidRPr="00632716">
              <w:rPr>
                <w:rStyle w:val="Hipercze"/>
                <w:rFonts w:ascii="Verdana" w:hAnsi="Verdana" w:cstheme="minorHAnsi"/>
                <w:noProof/>
                <w:sz w:val="20"/>
              </w:rPr>
              <w:t>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TRYB POSTĘPOWANIA, SKRÓTY I DEFINICJE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E51C1">
              <w:rPr>
                <w:rFonts w:ascii="Verdana" w:hAnsi="Verdana"/>
                <w:noProof/>
                <w:webHidden/>
                <w:sz w:val="20"/>
              </w:rPr>
              <w:t>5</w:t>
            </w:r>
            <w:r w:rsidR="00D16C4C" w:rsidRPr="00632716">
              <w:rPr>
                <w:rFonts w:ascii="Verdana" w:hAnsi="Verdana"/>
                <w:noProof/>
                <w:webHidden/>
                <w:sz w:val="20"/>
              </w:rPr>
              <w:fldChar w:fldCharType="end"/>
            </w:r>
          </w:hyperlink>
        </w:p>
        <w:p w14:paraId="723D343C" w14:textId="6459A646" w:rsidR="00D16C4C" w:rsidRPr="00632716" w:rsidRDefault="0030142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09" w:history="1">
            <w:r w:rsidR="00D16C4C" w:rsidRPr="00632716">
              <w:rPr>
                <w:rStyle w:val="Hipercze"/>
                <w:rFonts w:ascii="Verdana" w:eastAsia="Calibri" w:hAnsi="Verdana" w:cs="Calibri"/>
                <w:noProof/>
                <w:sz w:val="20"/>
              </w:rPr>
              <w:t>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PRZEDMIOTU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E51C1">
              <w:rPr>
                <w:rFonts w:ascii="Verdana" w:hAnsi="Verdana"/>
                <w:noProof/>
                <w:webHidden/>
                <w:sz w:val="20"/>
              </w:rPr>
              <w:t>6</w:t>
            </w:r>
            <w:r w:rsidR="00D16C4C" w:rsidRPr="00632716">
              <w:rPr>
                <w:rFonts w:ascii="Verdana" w:hAnsi="Verdana"/>
                <w:noProof/>
                <w:webHidden/>
                <w:sz w:val="20"/>
              </w:rPr>
              <w:fldChar w:fldCharType="end"/>
            </w:r>
          </w:hyperlink>
        </w:p>
        <w:p w14:paraId="3109D650" w14:textId="692B3D00" w:rsidR="00D16C4C" w:rsidRPr="00632716" w:rsidRDefault="0030142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0" w:history="1">
            <w:r w:rsidR="00D16C4C" w:rsidRPr="00632716">
              <w:rPr>
                <w:rStyle w:val="Hipercze"/>
                <w:rFonts w:ascii="Verdana" w:eastAsia="Calibri" w:hAnsi="Verdana" w:cs="Calibri"/>
                <w:noProof/>
                <w:sz w:val="20"/>
              </w:rPr>
              <w:t>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CZĘŚCIOWE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E51C1">
              <w:rPr>
                <w:rFonts w:ascii="Verdana" w:hAnsi="Verdana"/>
                <w:noProof/>
                <w:webHidden/>
                <w:sz w:val="20"/>
              </w:rPr>
              <w:t>6</w:t>
            </w:r>
            <w:r w:rsidR="00D16C4C" w:rsidRPr="00632716">
              <w:rPr>
                <w:rFonts w:ascii="Verdana" w:hAnsi="Verdana"/>
                <w:noProof/>
                <w:webHidden/>
                <w:sz w:val="20"/>
              </w:rPr>
              <w:fldChar w:fldCharType="end"/>
            </w:r>
          </w:hyperlink>
        </w:p>
        <w:p w14:paraId="616F7FEB" w14:textId="3AD00670" w:rsidR="00D16C4C" w:rsidRPr="00632716" w:rsidRDefault="0030142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1" w:history="1">
            <w:r w:rsidR="00D16C4C" w:rsidRPr="00632716">
              <w:rPr>
                <w:rStyle w:val="Hipercze"/>
                <w:rFonts w:ascii="Verdana" w:hAnsi="Verdana"/>
                <w:noProof/>
                <w:sz w:val="20"/>
              </w:rPr>
              <w:t>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WARIANTOWE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E51C1">
              <w:rPr>
                <w:rFonts w:ascii="Verdana" w:hAnsi="Verdana"/>
                <w:noProof/>
                <w:webHidden/>
                <w:sz w:val="20"/>
              </w:rPr>
              <w:t>6</w:t>
            </w:r>
            <w:r w:rsidR="00D16C4C" w:rsidRPr="00632716">
              <w:rPr>
                <w:rFonts w:ascii="Verdana" w:hAnsi="Verdana"/>
                <w:noProof/>
                <w:webHidden/>
                <w:sz w:val="20"/>
              </w:rPr>
              <w:fldChar w:fldCharType="end"/>
            </w:r>
          </w:hyperlink>
        </w:p>
        <w:p w14:paraId="0D8B57CE" w14:textId="5993C908" w:rsidR="00D16C4C" w:rsidRPr="00632716" w:rsidRDefault="0030142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2" w:history="1">
            <w:r w:rsidR="00D16C4C" w:rsidRPr="00632716">
              <w:rPr>
                <w:rStyle w:val="Hipercze"/>
                <w:rFonts w:ascii="Verdana" w:hAnsi="Verdana"/>
                <w:noProof/>
                <w:sz w:val="20"/>
              </w:rPr>
              <w:t>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UMOWA RAMOWA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E51C1">
              <w:rPr>
                <w:rFonts w:ascii="Verdana" w:hAnsi="Verdana"/>
                <w:noProof/>
                <w:webHidden/>
                <w:sz w:val="20"/>
              </w:rPr>
              <w:t>6</w:t>
            </w:r>
            <w:r w:rsidR="00D16C4C" w:rsidRPr="00632716">
              <w:rPr>
                <w:rFonts w:ascii="Verdana" w:hAnsi="Verdana"/>
                <w:noProof/>
                <w:webHidden/>
                <w:sz w:val="20"/>
              </w:rPr>
              <w:fldChar w:fldCharType="end"/>
            </w:r>
          </w:hyperlink>
        </w:p>
        <w:p w14:paraId="35B42FDC" w14:textId="159429A6" w:rsidR="00D16C4C" w:rsidRPr="00632716" w:rsidRDefault="0030142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3" w:history="1">
            <w:r w:rsidR="00D16C4C" w:rsidRPr="00632716">
              <w:rPr>
                <w:rStyle w:val="Hipercze"/>
                <w:rFonts w:ascii="Verdana" w:hAnsi="Verdana"/>
                <w:noProof/>
                <w:sz w:val="20"/>
              </w:rPr>
              <w:t>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INFORMACJA O PRAWIE OPCJI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E51C1">
              <w:rPr>
                <w:rFonts w:ascii="Verdana" w:hAnsi="Verdana"/>
                <w:noProof/>
                <w:webHidden/>
                <w:sz w:val="20"/>
              </w:rPr>
              <w:t>6</w:t>
            </w:r>
            <w:r w:rsidR="00D16C4C" w:rsidRPr="00632716">
              <w:rPr>
                <w:rFonts w:ascii="Verdana" w:hAnsi="Verdana"/>
                <w:noProof/>
                <w:webHidden/>
                <w:sz w:val="20"/>
              </w:rPr>
              <w:fldChar w:fldCharType="end"/>
            </w:r>
          </w:hyperlink>
        </w:p>
        <w:p w14:paraId="1CB33D1C" w14:textId="700E94CD" w:rsidR="00D16C4C" w:rsidRPr="00632716" w:rsidRDefault="0030142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24" w:history="1">
            <w:r w:rsidR="00632716" w:rsidRPr="00632716">
              <w:rPr>
                <w:rStyle w:val="Hipercze"/>
                <w:rFonts w:ascii="Verdana" w:hAnsi="Verdana"/>
                <w:noProof/>
                <w:sz w:val="20"/>
              </w:rPr>
              <w:t>9.</w:t>
            </w:r>
            <w:r w:rsidR="00632716" w:rsidRPr="00632716">
              <w:rPr>
                <w:rFonts w:ascii="Verdana" w:eastAsiaTheme="minorEastAsia" w:hAnsi="Verdana" w:cstheme="minorBidi"/>
                <w:noProof/>
                <w:sz w:val="20"/>
                <w:lang w:eastAsia="pl-PL"/>
              </w:rPr>
              <w:tab/>
            </w:r>
            <w:r w:rsidR="00632716" w:rsidRPr="00632716">
              <w:rPr>
                <w:rStyle w:val="Hipercze"/>
                <w:rFonts w:ascii="Verdana" w:eastAsia="Calibri" w:hAnsi="Verdana" w:cstheme="minorHAnsi"/>
                <w:noProof/>
                <w:sz w:val="20"/>
              </w:rPr>
              <w:t>MIEJSCE REALIZACJI ZAMÓWIENIA</w:t>
            </w:r>
            <w:r w:rsidR="00632716"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_Toc122344724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E51C1">
              <w:rPr>
                <w:rFonts w:ascii="Verdana" w:hAnsi="Verdana"/>
                <w:noProof/>
                <w:webHidden/>
                <w:sz w:val="20"/>
              </w:rPr>
              <w:t>6</w:t>
            </w:r>
            <w:r w:rsidR="00D16C4C" w:rsidRPr="00632716">
              <w:rPr>
                <w:rFonts w:ascii="Verdana" w:hAnsi="Verdana"/>
                <w:noProof/>
                <w:webHidden/>
                <w:sz w:val="20"/>
              </w:rPr>
              <w:fldChar w:fldCharType="end"/>
            </w:r>
          </w:hyperlink>
        </w:p>
        <w:p w14:paraId="53BC2CA2" w14:textId="7A6F71F5" w:rsidR="00D16C4C" w:rsidRPr="00632716" w:rsidRDefault="0030142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44" w:history="1">
            <w:r w:rsidR="00D16C4C" w:rsidRPr="00632716">
              <w:rPr>
                <w:rStyle w:val="Hipercze"/>
                <w:rFonts w:ascii="Verdana" w:hAnsi="Verdana"/>
                <w:noProof/>
                <w:sz w:val="20"/>
              </w:rPr>
              <w:t>10.</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TERMIN WYKONANIA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E51C1">
              <w:rPr>
                <w:rFonts w:ascii="Verdana" w:hAnsi="Verdana"/>
                <w:noProof/>
                <w:webHidden/>
                <w:sz w:val="20"/>
              </w:rPr>
              <w:t>6</w:t>
            </w:r>
            <w:r w:rsidR="00D16C4C" w:rsidRPr="00632716">
              <w:rPr>
                <w:rFonts w:ascii="Verdana" w:hAnsi="Verdana"/>
                <w:noProof/>
                <w:webHidden/>
                <w:sz w:val="20"/>
              </w:rPr>
              <w:fldChar w:fldCharType="end"/>
            </w:r>
          </w:hyperlink>
        </w:p>
        <w:p w14:paraId="7A453C78" w14:textId="2073BD04" w:rsidR="00D16C4C" w:rsidRPr="00632716" w:rsidRDefault="0030142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46" w:history="1">
            <w:r w:rsidR="00D16C4C" w:rsidRPr="00632716">
              <w:rPr>
                <w:rStyle w:val="Hipercze"/>
                <w:rFonts w:ascii="Verdana" w:hAnsi="Verdana"/>
                <w:noProof/>
                <w:sz w:val="20"/>
              </w:rPr>
              <w:t>11.</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WIZJA LOKALNA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E51C1">
              <w:rPr>
                <w:rFonts w:ascii="Verdana" w:hAnsi="Verdana"/>
                <w:noProof/>
                <w:webHidden/>
                <w:sz w:val="20"/>
              </w:rPr>
              <w:t>6</w:t>
            </w:r>
            <w:r w:rsidR="00D16C4C" w:rsidRPr="00632716">
              <w:rPr>
                <w:rFonts w:ascii="Verdana" w:hAnsi="Verdana"/>
                <w:noProof/>
                <w:webHidden/>
                <w:sz w:val="20"/>
              </w:rPr>
              <w:fldChar w:fldCharType="end"/>
            </w:r>
          </w:hyperlink>
        </w:p>
        <w:p w14:paraId="5B013E6F" w14:textId="1327036B" w:rsidR="00D16C4C" w:rsidRPr="00632716" w:rsidRDefault="0030142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1" w:history="1">
            <w:r w:rsidR="00D16C4C" w:rsidRPr="00632716">
              <w:rPr>
                <w:rStyle w:val="Hipercze"/>
                <w:rFonts w:ascii="Verdana" w:hAnsi="Verdana" w:cstheme="minorHAnsi"/>
                <w:noProof/>
                <w:sz w:val="20"/>
              </w:rPr>
              <w:t>12.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PODWYKONAWCY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E51C1">
              <w:rPr>
                <w:rFonts w:ascii="Verdana" w:hAnsi="Verdana"/>
                <w:noProof/>
                <w:webHidden/>
                <w:sz w:val="20"/>
              </w:rPr>
              <w:t>7</w:t>
            </w:r>
            <w:r w:rsidR="00D16C4C" w:rsidRPr="00632716">
              <w:rPr>
                <w:rFonts w:ascii="Verdana" w:hAnsi="Verdana"/>
                <w:noProof/>
                <w:webHidden/>
                <w:sz w:val="20"/>
              </w:rPr>
              <w:fldChar w:fldCharType="end"/>
            </w:r>
          </w:hyperlink>
        </w:p>
        <w:p w14:paraId="59C4FF9D" w14:textId="5ABAE5DA" w:rsidR="00D16C4C" w:rsidRPr="00632716" w:rsidRDefault="0030142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2" w:history="1">
            <w:r w:rsidR="00D16C4C" w:rsidRPr="00632716">
              <w:rPr>
                <w:rStyle w:val="Hipercze"/>
                <w:rFonts w:ascii="Verdana" w:hAnsi="Verdana" w:cstheme="minorHAnsi"/>
                <w:noProof/>
                <w:sz w:val="20"/>
              </w:rPr>
              <w:t>13.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WYKONAWCY WSPÓLNIE UBIEGAJĄCY SIĘ O ZAMÓWIENIE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E51C1">
              <w:rPr>
                <w:rFonts w:ascii="Verdana" w:hAnsi="Verdana"/>
                <w:noProof/>
                <w:webHidden/>
                <w:sz w:val="20"/>
              </w:rPr>
              <w:t>7</w:t>
            </w:r>
            <w:r w:rsidR="00D16C4C" w:rsidRPr="00632716">
              <w:rPr>
                <w:rFonts w:ascii="Verdana" w:hAnsi="Verdana"/>
                <w:noProof/>
                <w:webHidden/>
                <w:sz w:val="20"/>
              </w:rPr>
              <w:fldChar w:fldCharType="end"/>
            </w:r>
          </w:hyperlink>
        </w:p>
        <w:p w14:paraId="758F1B53" w14:textId="4F10CF0F" w:rsidR="00D16C4C" w:rsidRPr="00632716" w:rsidRDefault="0030142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3" w:history="1">
            <w:r w:rsidR="00D16C4C" w:rsidRPr="00632716">
              <w:rPr>
                <w:rStyle w:val="Hipercze"/>
                <w:rFonts w:ascii="Verdana" w:hAnsi="Verdana" w:cstheme="minorHAnsi"/>
                <w:noProof/>
                <w:sz w:val="20"/>
              </w:rPr>
              <w:t>14.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WARUNKI UDZIAŁU W POSTĘPOWANIU ORAZ PODSTAWY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E51C1">
              <w:rPr>
                <w:rFonts w:ascii="Verdana" w:hAnsi="Verdana"/>
                <w:noProof/>
                <w:webHidden/>
                <w:sz w:val="20"/>
              </w:rPr>
              <w:t>8</w:t>
            </w:r>
            <w:r w:rsidR="00D16C4C" w:rsidRPr="00632716">
              <w:rPr>
                <w:rFonts w:ascii="Verdana" w:hAnsi="Verdana"/>
                <w:noProof/>
                <w:webHidden/>
                <w:sz w:val="20"/>
              </w:rPr>
              <w:fldChar w:fldCharType="end"/>
            </w:r>
          </w:hyperlink>
        </w:p>
        <w:p w14:paraId="2FB239D9" w14:textId="52E45DBF" w:rsidR="00D16C4C" w:rsidRPr="00632716" w:rsidRDefault="0030142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78" w:history="1">
            <w:r w:rsidR="00D16C4C" w:rsidRPr="00632716">
              <w:rPr>
                <w:rStyle w:val="Hipercze"/>
                <w:rFonts w:ascii="Verdana" w:hAnsi="Verdana" w:cstheme="minorHAnsi"/>
                <w:noProof/>
                <w:sz w:val="20"/>
              </w:rPr>
              <w:t>15.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KORZYSTANIE Z POTENCJAŁU PODMIOTÓW UDOSTĘPNIAJĄCYCH ZASOBY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E51C1">
              <w:rPr>
                <w:rFonts w:ascii="Verdana" w:hAnsi="Verdana"/>
                <w:noProof/>
                <w:webHidden/>
                <w:sz w:val="20"/>
              </w:rPr>
              <w:t>11</w:t>
            </w:r>
            <w:r w:rsidR="00D16C4C" w:rsidRPr="00632716">
              <w:rPr>
                <w:rFonts w:ascii="Verdana" w:hAnsi="Verdana"/>
                <w:noProof/>
                <w:webHidden/>
                <w:sz w:val="20"/>
              </w:rPr>
              <w:fldChar w:fldCharType="end"/>
            </w:r>
          </w:hyperlink>
        </w:p>
        <w:p w14:paraId="636213D2" w14:textId="1DED466D" w:rsidR="00D16C4C" w:rsidRPr="00632716" w:rsidRDefault="0030142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79" w:history="1">
            <w:r w:rsidR="00D16C4C" w:rsidRPr="00632716">
              <w:rPr>
                <w:rStyle w:val="Hipercze"/>
                <w:rFonts w:ascii="Verdana" w:eastAsia="Calibri" w:hAnsi="Verdana" w:cstheme="minorHAnsi"/>
                <w:noProof/>
                <w:sz w:val="20"/>
              </w:rPr>
              <w:t>16.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WYKAZ OŚWIADCZEŃ LUB DOKUMENTÓW, POTWIERDZAJĄCYCH SPEŁNIANIE WARUNKÓW UDZIAŁU W POSTĘPOWANIU ORAZ BRAK PODSTAW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E51C1">
              <w:rPr>
                <w:rFonts w:ascii="Verdana" w:hAnsi="Verdana"/>
                <w:noProof/>
                <w:webHidden/>
                <w:sz w:val="20"/>
              </w:rPr>
              <w:t>12</w:t>
            </w:r>
            <w:r w:rsidR="00D16C4C" w:rsidRPr="00632716">
              <w:rPr>
                <w:rFonts w:ascii="Verdana" w:hAnsi="Verdana"/>
                <w:noProof/>
                <w:webHidden/>
                <w:sz w:val="20"/>
              </w:rPr>
              <w:fldChar w:fldCharType="end"/>
            </w:r>
          </w:hyperlink>
        </w:p>
        <w:p w14:paraId="1F8374D4" w14:textId="32B37580" w:rsidR="00D16C4C" w:rsidRPr="00632716" w:rsidRDefault="0030142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88" w:history="1">
            <w:r w:rsidR="00D16C4C" w:rsidRPr="00632716">
              <w:rPr>
                <w:rStyle w:val="Hipercze"/>
                <w:rFonts w:ascii="Verdana" w:hAnsi="Verdana" w:cstheme="minorHAnsi"/>
                <w:noProof/>
                <w:sz w:val="20"/>
              </w:rPr>
              <w:t>17.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WADIUM</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E51C1">
              <w:rPr>
                <w:rFonts w:ascii="Verdana" w:hAnsi="Verdana"/>
                <w:noProof/>
                <w:webHidden/>
                <w:sz w:val="20"/>
              </w:rPr>
              <w:t>13</w:t>
            </w:r>
            <w:r w:rsidR="00D16C4C" w:rsidRPr="00632716">
              <w:rPr>
                <w:rFonts w:ascii="Verdana" w:hAnsi="Verdana"/>
                <w:noProof/>
                <w:webHidden/>
                <w:sz w:val="20"/>
              </w:rPr>
              <w:fldChar w:fldCharType="end"/>
            </w:r>
          </w:hyperlink>
        </w:p>
        <w:p w14:paraId="11259BAC" w14:textId="29AF884B" w:rsidR="00D16C4C" w:rsidRPr="00632716" w:rsidRDefault="0030142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89" w:history="1">
            <w:r w:rsidR="00D16C4C" w:rsidRPr="00632716">
              <w:rPr>
                <w:rStyle w:val="Hipercze"/>
                <w:rFonts w:ascii="Verdana" w:hAnsi="Verdana" w:cstheme="minorHAnsi"/>
                <w:noProof/>
                <w:sz w:val="20"/>
              </w:rPr>
              <w:t>18.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TERMIN ZWIĄZANIA OFERTĄ</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E51C1">
              <w:rPr>
                <w:rFonts w:ascii="Verdana" w:hAnsi="Verdana"/>
                <w:noProof/>
                <w:webHidden/>
                <w:sz w:val="20"/>
              </w:rPr>
              <w:t>13</w:t>
            </w:r>
            <w:r w:rsidR="00D16C4C" w:rsidRPr="00632716">
              <w:rPr>
                <w:rFonts w:ascii="Verdana" w:hAnsi="Verdana"/>
                <w:noProof/>
                <w:webHidden/>
                <w:sz w:val="20"/>
              </w:rPr>
              <w:fldChar w:fldCharType="end"/>
            </w:r>
          </w:hyperlink>
        </w:p>
        <w:p w14:paraId="6AD1C0DE" w14:textId="4E0C6216" w:rsidR="00D16C4C" w:rsidRPr="00632716" w:rsidRDefault="0030142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0" w:history="1">
            <w:r w:rsidR="00D16C4C" w:rsidRPr="00632716">
              <w:rPr>
                <w:rStyle w:val="Hipercze"/>
                <w:rFonts w:ascii="Verdana" w:hAnsi="Verdana" w:cstheme="minorHAnsi"/>
                <w:noProof/>
                <w:sz w:val="20"/>
              </w:rPr>
              <w:t>19.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WYJAŚNIENIA ORAZ MODYFIKACJA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E51C1">
              <w:rPr>
                <w:rFonts w:ascii="Verdana" w:hAnsi="Verdana"/>
                <w:noProof/>
                <w:webHidden/>
                <w:sz w:val="20"/>
              </w:rPr>
              <w:t>14</w:t>
            </w:r>
            <w:r w:rsidR="00D16C4C" w:rsidRPr="00632716">
              <w:rPr>
                <w:rFonts w:ascii="Verdana" w:hAnsi="Verdana"/>
                <w:noProof/>
                <w:webHidden/>
                <w:sz w:val="20"/>
              </w:rPr>
              <w:fldChar w:fldCharType="end"/>
            </w:r>
          </w:hyperlink>
        </w:p>
        <w:p w14:paraId="17DC4240" w14:textId="4C1BD2B6" w:rsidR="00D16C4C" w:rsidRPr="00632716" w:rsidRDefault="0030142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5" w:history="1">
            <w:r w:rsidR="00D16C4C" w:rsidRPr="00632716">
              <w:rPr>
                <w:rStyle w:val="Hipercze"/>
                <w:rFonts w:ascii="Verdana" w:hAnsi="Verdana" w:cstheme="minorHAnsi"/>
                <w:noProof/>
                <w:sz w:val="20"/>
              </w:rPr>
              <w:t>20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SPOSOBU PRZYGOTOWANIA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E51C1">
              <w:rPr>
                <w:rFonts w:ascii="Verdana" w:hAnsi="Verdana"/>
                <w:noProof/>
                <w:webHidden/>
                <w:sz w:val="20"/>
              </w:rPr>
              <w:t>14</w:t>
            </w:r>
            <w:r w:rsidR="00D16C4C" w:rsidRPr="00632716">
              <w:rPr>
                <w:rFonts w:ascii="Verdana" w:hAnsi="Verdana"/>
                <w:noProof/>
                <w:webHidden/>
                <w:sz w:val="20"/>
              </w:rPr>
              <w:fldChar w:fldCharType="end"/>
            </w:r>
          </w:hyperlink>
        </w:p>
        <w:p w14:paraId="77E65176" w14:textId="626F7F75" w:rsidR="00D16C4C" w:rsidRPr="00632716" w:rsidRDefault="0030142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6" w:history="1">
            <w:r w:rsidR="00D16C4C" w:rsidRPr="00632716">
              <w:rPr>
                <w:rStyle w:val="Hipercze"/>
                <w:rFonts w:ascii="Verdana" w:hAnsi="Verdana" w:cs="Arial"/>
                <w:noProof/>
                <w:sz w:val="20"/>
              </w:rPr>
              <w:t>21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noProof/>
                <w:sz w:val="20"/>
              </w:rPr>
              <w:t>SPOSÓB</w:t>
            </w:r>
            <w:r w:rsidR="00D16C4C" w:rsidRPr="00632716">
              <w:rPr>
                <w:rStyle w:val="Hipercze"/>
                <w:rFonts w:ascii="Verdana" w:eastAsia="Calibri" w:hAnsi="Verdana" w:cs="Arial"/>
                <w:noProof/>
                <w:sz w:val="20"/>
              </w:rPr>
              <w:t xml:space="preserve"> ORAZ TERMIN SKŁADANIA I OTWARCIA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E51C1">
              <w:rPr>
                <w:rFonts w:ascii="Verdana" w:hAnsi="Verdana"/>
                <w:noProof/>
                <w:webHidden/>
                <w:sz w:val="20"/>
              </w:rPr>
              <w:t>15</w:t>
            </w:r>
            <w:r w:rsidR="00D16C4C" w:rsidRPr="00632716">
              <w:rPr>
                <w:rFonts w:ascii="Verdana" w:hAnsi="Verdana"/>
                <w:noProof/>
                <w:webHidden/>
                <w:sz w:val="20"/>
              </w:rPr>
              <w:fldChar w:fldCharType="end"/>
            </w:r>
          </w:hyperlink>
        </w:p>
        <w:p w14:paraId="59D00F41" w14:textId="6A79A88F" w:rsidR="00D16C4C" w:rsidRPr="00632716" w:rsidRDefault="0030142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7" w:history="1">
            <w:r w:rsidR="00D16C4C" w:rsidRPr="00632716">
              <w:rPr>
                <w:rStyle w:val="Hipercze"/>
                <w:rFonts w:ascii="Verdana" w:hAnsi="Verdana" w:cstheme="minorHAnsi"/>
                <w:noProof/>
                <w:sz w:val="20"/>
              </w:rPr>
              <w:t>22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bCs/>
                <w:noProof/>
                <w:sz w:val="20"/>
              </w:rPr>
              <w:t>OPIS SPOSOBU OBLICZENIA CENY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E51C1">
              <w:rPr>
                <w:rFonts w:ascii="Verdana" w:hAnsi="Verdana"/>
                <w:noProof/>
                <w:webHidden/>
                <w:sz w:val="20"/>
              </w:rPr>
              <w:t>16</w:t>
            </w:r>
            <w:r w:rsidR="00D16C4C" w:rsidRPr="00632716">
              <w:rPr>
                <w:rFonts w:ascii="Verdana" w:hAnsi="Verdana"/>
                <w:noProof/>
                <w:webHidden/>
                <w:sz w:val="20"/>
              </w:rPr>
              <w:fldChar w:fldCharType="end"/>
            </w:r>
          </w:hyperlink>
        </w:p>
        <w:p w14:paraId="1DE62654" w14:textId="584455DB" w:rsidR="00D16C4C" w:rsidRPr="00632716" w:rsidRDefault="0030142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8" w:history="1">
            <w:r w:rsidR="00D16C4C" w:rsidRPr="00632716">
              <w:rPr>
                <w:rStyle w:val="Hipercze"/>
                <w:rFonts w:ascii="Verdana" w:hAnsi="Verdana" w:cstheme="minorHAnsi"/>
                <w:noProof/>
                <w:sz w:val="20"/>
              </w:rPr>
              <w:t>23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KRYTERIÓW I SPOSÓB OCENY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E51C1">
              <w:rPr>
                <w:rFonts w:ascii="Verdana" w:hAnsi="Verdana"/>
                <w:noProof/>
                <w:webHidden/>
                <w:sz w:val="20"/>
              </w:rPr>
              <w:t>16</w:t>
            </w:r>
            <w:r w:rsidR="00D16C4C" w:rsidRPr="00632716">
              <w:rPr>
                <w:rFonts w:ascii="Verdana" w:hAnsi="Verdana"/>
                <w:noProof/>
                <w:webHidden/>
                <w:sz w:val="20"/>
              </w:rPr>
              <w:fldChar w:fldCharType="end"/>
            </w:r>
          </w:hyperlink>
        </w:p>
        <w:p w14:paraId="215925B5" w14:textId="509E9F94" w:rsidR="00D16C4C" w:rsidRPr="00632716" w:rsidRDefault="0030142F"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9" w:history="1">
            <w:r w:rsidR="00D16C4C" w:rsidRPr="00632716">
              <w:rPr>
                <w:rStyle w:val="Hipercze"/>
                <w:rFonts w:ascii="Verdana" w:hAnsi="Verdana" w:cstheme="minorHAnsi"/>
                <w:noProof/>
                <w:sz w:val="20"/>
              </w:rPr>
              <w:t>24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NEGOCJACJE HANDLOWE I AUKCJA ELEKTRONICZNA, WYBÓR OFERTY NAJKORZYSTNIEJSZEJ</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E51C1">
              <w:rPr>
                <w:rFonts w:ascii="Verdana" w:hAnsi="Verdana"/>
                <w:noProof/>
                <w:webHidden/>
                <w:sz w:val="20"/>
              </w:rPr>
              <w:t>17</w:t>
            </w:r>
            <w:r w:rsidR="00D16C4C" w:rsidRPr="00632716">
              <w:rPr>
                <w:rFonts w:ascii="Verdana" w:hAnsi="Verdana"/>
                <w:noProof/>
                <w:webHidden/>
                <w:sz w:val="20"/>
              </w:rPr>
              <w:fldChar w:fldCharType="end"/>
            </w:r>
          </w:hyperlink>
        </w:p>
        <w:p w14:paraId="74084547" w14:textId="705CD59E" w:rsidR="00D16C4C" w:rsidRPr="00632716" w:rsidRDefault="0030142F"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0" w:history="1">
            <w:r w:rsidR="00D16C4C" w:rsidRPr="00632716">
              <w:rPr>
                <w:rStyle w:val="Hipercze"/>
                <w:rFonts w:ascii="Verdana" w:hAnsi="Verdana" w:cstheme="minorHAnsi"/>
                <w:noProof/>
                <w:sz w:val="20"/>
              </w:rPr>
              <w:t>25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INFORMACJE DOTYCZĄCE ZAWARCIA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E51C1">
              <w:rPr>
                <w:rFonts w:ascii="Verdana" w:hAnsi="Verdana"/>
                <w:noProof/>
                <w:webHidden/>
                <w:sz w:val="20"/>
              </w:rPr>
              <w:t>18</w:t>
            </w:r>
            <w:r w:rsidR="00D16C4C" w:rsidRPr="00632716">
              <w:rPr>
                <w:rFonts w:ascii="Verdana" w:hAnsi="Verdana"/>
                <w:noProof/>
                <w:webHidden/>
                <w:sz w:val="20"/>
              </w:rPr>
              <w:fldChar w:fldCharType="end"/>
            </w:r>
          </w:hyperlink>
        </w:p>
        <w:p w14:paraId="7C569B4B" w14:textId="347BFAF8" w:rsidR="00D16C4C" w:rsidRPr="00632716" w:rsidRDefault="0030142F"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1" w:history="1">
            <w:r w:rsidR="00D16C4C" w:rsidRPr="00632716">
              <w:rPr>
                <w:rStyle w:val="Hipercze"/>
                <w:rFonts w:ascii="Verdana" w:hAnsi="Verdana" w:cstheme="minorHAnsi"/>
                <w:noProof/>
                <w:sz w:val="20"/>
              </w:rPr>
              <w:t>26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ZABEZPIECZENIA NALEŻYTEGO WYKONANIA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E51C1">
              <w:rPr>
                <w:rFonts w:ascii="Verdana" w:hAnsi="Verdana"/>
                <w:noProof/>
                <w:webHidden/>
                <w:sz w:val="20"/>
              </w:rPr>
              <w:t>18</w:t>
            </w:r>
            <w:r w:rsidR="00D16C4C" w:rsidRPr="00632716">
              <w:rPr>
                <w:rFonts w:ascii="Verdana" w:hAnsi="Verdana"/>
                <w:noProof/>
                <w:webHidden/>
                <w:sz w:val="20"/>
              </w:rPr>
              <w:fldChar w:fldCharType="end"/>
            </w:r>
          </w:hyperlink>
        </w:p>
        <w:p w14:paraId="1A168636" w14:textId="1357DD94" w:rsidR="00D16C4C" w:rsidRPr="00632716" w:rsidRDefault="0030142F"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5" w:history="1">
            <w:r w:rsidR="00D16C4C" w:rsidRPr="00632716">
              <w:rPr>
                <w:rStyle w:val="Hipercze"/>
                <w:rFonts w:ascii="Verdana" w:hAnsi="Verdana" w:cstheme="minorHAnsi"/>
                <w:noProof/>
                <w:sz w:val="20"/>
              </w:rPr>
              <w:t>27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 xml:space="preserve">INFORMACJA O FINANSOWANIU ZAMÓWIENIA </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E51C1">
              <w:rPr>
                <w:rFonts w:ascii="Verdana" w:hAnsi="Verdana"/>
                <w:noProof/>
                <w:webHidden/>
                <w:sz w:val="20"/>
              </w:rPr>
              <w:t>18</w:t>
            </w:r>
            <w:r w:rsidR="00D16C4C" w:rsidRPr="00632716">
              <w:rPr>
                <w:rFonts w:ascii="Verdana" w:hAnsi="Verdana"/>
                <w:noProof/>
                <w:webHidden/>
                <w:sz w:val="20"/>
              </w:rPr>
              <w:fldChar w:fldCharType="end"/>
            </w:r>
          </w:hyperlink>
        </w:p>
        <w:p w14:paraId="5BCD49AE" w14:textId="2CDC364E" w:rsidR="00D16C4C" w:rsidRPr="00632716" w:rsidRDefault="0030142F"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8" w:history="1">
            <w:r w:rsidR="00D16C4C" w:rsidRPr="00632716">
              <w:rPr>
                <w:rStyle w:val="Hipercze"/>
                <w:rFonts w:ascii="Verdana" w:hAnsi="Verdana" w:cs="Arial"/>
                <w:smallCaps/>
                <w:noProof/>
                <w:snapToGrid w:val="0"/>
                <w:sz w:val="20"/>
                <w:lang w:eastAsia="pl-PL"/>
              </w:rPr>
              <w:t>28</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smallCaps/>
                <w:noProof/>
                <w:snapToGrid w:val="0"/>
                <w:sz w:val="20"/>
                <w:lang w:eastAsia="pl-PL"/>
              </w:rPr>
              <w:t>OCHRONA DANYCH OSOBOWYCH</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E51C1">
              <w:rPr>
                <w:rFonts w:ascii="Verdana" w:hAnsi="Verdana"/>
                <w:noProof/>
                <w:webHidden/>
                <w:sz w:val="20"/>
              </w:rPr>
              <w:t>18</w:t>
            </w:r>
            <w:r w:rsidR="00D16C4C" w:rsidRPr="00632716">
              <w:rPr>
                <w:rFonts w:ascii="Verdana" w:hAnsi="Verdana"/>
                <w:noProof/>
                <w:webHidden/>
                <w:sz w:val="20"/>
              </w:rPr>
              <w:fldChar w:fldCharType="end"/>
            </w:r>
          </w:hyperlink>
        </w:p>
        <w:p w14:paraId="56C48855" w14:textId="171C2960" w:rsidR="00D16C4C" w:rsidRPr="00632716" w:rsidRDefault="0030142F" w:rsidP="00632716">
          <w:pPr>
            <w:pStyle w:val="Spistreci1"/>
            <w:tabs>
              <w:tab w:val="left" w:pos="426"/>
              <w:tab w:val="right" w:leader="dot" w:pos="9915"/>
            </w:tabs>
            <w:rPr>
              <w:rFonts w:ascii="Verdana" w:eastAsiaTheme="minorEastAsia" w:hAnsi="Verdana" w:cstheme="minorBidi"/>
              <w:noProof/>
              <w:sz w:val="20"/>
              <w:lang w:eastAsia="pl-PL"/>
            </w:rPr>
          </w:pPr>
          <w:hyperlink w:anchor="_Toc122344838" w:history="1">
            <w:r w:rsidR="00D16C4C" w:rsidRPr="00632716">
              <w:rPr>
                <w:rStyle w:val="Hipercze"/>
                <w:rFonts w:ascii="Verdana" w:eastAsia="Calibri" w:hAnsi="Verdana" w:cstheme="minorHAnsi"/>
                <w:noProof/>
                <w:sz w:val="20"/>
              </w:rPr>
              <w:t>29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INNE INFORMACJE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E51C1">
              <w:rPr>
                <w:rFonts w:ascii="Verdana" w:hAnsi="Verdana"/>
                <w:noProof/>
                <w:webHidden/>
                <w:sz w:val="20"/>
              </w:rPr>
              <w:t>22</w:t>
            </w:r>
            <w:r w:rsidR="00D16C4C" w:rsidRPr="00632716">
              <w:rPr>
                <w:rFonts w:ascii="Verdana" w:hAnsi="Verdana"/>
                <w:noProof/>
                <w:webHidden/>
                <w:sz w:val="20"/>
              </w:rPr>
              <w:fldChar w:fldCharType="end"/>
            </w:r>
          </w:hyperlink>
        </w:p>
        <w:p w14:paraId="4CAF0589" w14:textId="2E6C15F4" w:rsidR="00D16C4C" w:rsidRDefault="0030142F" w:rsidP="00632716">
          <w:pPr>
            <w:pStyle w:val="Spistreci1"/>
            <w:tabs>
              <w:tab w:val="left" w:pos="426"/>
              <w:tab w:val="right" w:leader="dot" w:pos="9915"/>
            </w:tabs>
            <w:rPr>
              <w:rFonts w:asciiTheme="minorHAnsi" w:eastAsiaTheme="minorEastAsia" w:hAnsiTheme="minorHAnsi" w:cstheme="minorBidi"/>
              <w:noProof/>
              <w:szCs w:val="22"/>
              <w:lang w:eastAsia="pl-PL"/>
            </w:rPr>
          </w:pPr>
          <w:hyperlink w:anchor="_Toc122344839" w:history="1">
            <w:r w:rsidR="00D16C4C" w:rsidRPr="00632716">
              <w:rPr>
                <w:rStyle w:val="Hipercze"/>
                <w:rFonts w:ascii="Verdana" w:eastAsia="Calibri" w:hAnsi="Verdana" w:cstheme="minorHAnsi"/>
                <w:noProof/>
                <w:sz w:val="20"/>
              </w:rPr>
              <w:t>30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ZAŁĄCZNIKI DO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3E51C1">
              <w:rPr>
                <w:rFonts w:ascii="Verdana" w:hAnsi="Verdana"/>
                <w:noProof/>
                <w:webHidden/>
                <w:sz w:val="20"/>
              </w:rPr>
              <w:t>22</w:t>
            </w:r>
            <w:r w:rsidR="00D16C4C" w:rsidRPr="00632716">
              <w:rPr>
                <w:rFonts w:ascii="Verdana" w:hAnsi="Verdana"/>
                <w:noProof/>
                <w:webHidden/>
                <w:sz w:val="20"/>
              </w:rPr>
              <w:fldChar w:fldCharType="end"/>
            </w:r>
          </w:hyperlink>
        </w:p>
        <w:p w14:paraId="6104F9FA" w14:textId="30481EFD" w:rsidR="00884863" w:rsidRPr="00D16C4C" w:rsidRDefault="00884863" w:rsidP="00D16C4C">
          <w:pPr>
            <w:pStyle w:val="Spistreci1"/>
            <w:tabs>
              <w:tab w:val="right" w:leader="dot" w:pos="9062"/>
            </w:tabs>
            <w:rPr>
              <w:rFonts w:asciiTheme="minorHAnsi" w:hAnsiTheme="minorHAnsi" w:cstheme="minorHAnsi"/>
              <w:sz w:val="20"/>
            </w:rPr>
          </w:pPr>
          <w:r w:rsidRPr="00C66D66">
            <w:rPr>
              <w:rFonts w:asciiTheme="minorHAnsi" w:hAnsiTheme="minorHAnsi" w:cstheme="minorHAnsi"/>
              <w:b/>
              <w:bCs/>
              <w:color w:val="17365D" w:themeColor="text2" w:themeShade="BF"/>
              <w:sz w:val="20"/>
            </w:rPr>
            <w:fldChar w:fldCharType="end"/>
          </w:r>
        </w:p>
      </w:sdtContent>
    </w:sdt>
    <w:p w14:paraId="1E1373BD" w14:textId="77777777" w:rsidR="00D16C4C" w:rsidRDefault="00D16C4C">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122344667"/>
      <w:bookmarkStart w:id="4" w:name="_Toc43108575"/>
      <w:r>
        <w:rPr>
          <w:rFonts w:ascii="Verdana" w:hAnsi="Verdana" w:cstheme="minorHAnsi"/>
          <w:caps/>
          <w:sz w:val="20"/>
        </w:rPr>
        <w:br w:type="page"/>
      </w:r>
    </w:p>
    <w:p w14:paraId="7D23F652" w14:textId="4BF8AD0C" w:rsidR="005817FF" w:rsidRPr="009273F4" w:rsidRDefault="005817FF" w:rsidP="006D28BA">
      <w:pPr>
        <w:pStyle w:val="Nagwek1"/>
        <w:numPr>
          <w:ilvl w:val="0"/>
          <w:numId w:val="22"/>
        </w:numPr>
        <w:shd w:val="clear" w:color="auto" w:fill="C6D9F1" w:themeFill="text2" w:themeFillTint="33"/>
        <w:spacing w:before="0" w:after="0"/>
        <w:ind w:left="426" w:right="-284" w:hanging="644"/>
        <w:rPr>
          <w:rFonts w:ascii="Verdana" w:hAnsi="Verdana" w:cstheme="minorHAnsi"/>
          <w:sz w:val="20"/>
          <w:lang w:val="pl-PL"/>
        </w:rPr>
      </w:pPr>
      <w:r w:rsidRPr="009273F4">
        <w:rPr>
          <w:rFonts w:ascii="Verdana" w:hAnsi="Verdana" w:cstheme="minorHAnsi"/>
          <w:caps w:val="0"/>
          <w:sz w:val="20"/>
          <w:lang w:val="pl-PL"/>
        </w:rPr>
        <w:lastRenderedPageBreak/>
        <w:t>ZAMAWIAJĄCY</w:t>
      </w:r>
      <w:bookmarkEnd w:id="0"/>
      <w:bookmarkEnd w:id="1"/>
      <w:bookmarkEnd w:id="2"/>
      <w:bookmarkEnd w:id="3"/>
    </w:p>
    <w:bookmarkEnd w:id="4"/>
    <w:p w14:paraId="67AD9482" w14:textId="6761EAC8" w:rsidR="005817FF" w:rsidRPr="00EB0BB0" w:rsidRDefault="005817FF" w:rsidP="006D28BA">
      <w:pPr>
        <w:pStyle w:val="Akapitzlist"/>
        <w:numPr>
          <w:ilvl w:val="1"/>
          <w:numId w:val="22"/>
        </w:numPr>
        <w:shd w:val="clear" w:color="auto" w:fill="FFFFFF" w:themeFill="background1"/>
        <w:tabs>
          <w:tab w:val="left" w:pos="426"/>
        </w:tabs>
        <w:spacing w:before="120" w:after="120"/>
        <w:ind w:left="425" w:right="-284" w:hanging="709"/>
        <w:contextualSpacing w:val="0"/>
        <w:rPr>
          <w:rFonts w:ascii="Verdana" w:hAnsi="Verdana" w:cstheme="minorHAnsi"/>
          <w:b/>
          <w:bCs/>
          <w:sz w:val="20"/>
        </w:rPr>
      </w:pPr>
      <w:r w:rsidRPr="00EB0BB0">
        <w:rPr>
          <w:rFonts w:ascii="Verdana" w:hAnsi="Verdana" w:cstheme="minorHAnsi"/>
          <w:bCs/>
          <w:sz w:val="20"/>
        </w:rPr>
        <w:t xml:space="preserve">Zamawiającym w </w:t>
      </w:r>
      <w:r w:rsidR="008521EE" w:rsidRPr="00EB0BB0">
        <w:rPr>
          <w:rFonts w:ascii="Verdana" w:hAnsi="Verdana" w:cstheme="minorHAnsi"/>
          <w:bCs/>
          <w:sz w:val="20"/>
        </w:rPr>
        <w:t>P</w:t>
      </w:r>
      <w:r w:rsidRPr="00EB0BB0">
        <w:rPr>
          <w:rFonts w:ascii="Verdana" w:hAnsi="Verdana" w:cstheme="minorHAnsi"/>
          <w:bCs/>
          <w:sz w:val="20"/>
        </w:rPr>
        <w:t xml:space="preserve">ostępowaniu </w:t>
      </w:r>
      <w:r w:rsidR="008521EE" w:rsidRPr="00EB0BB0">
        <w:rPr>
          <w:rFonts w:ascii="Verdana" w:hAnsi="Verdana" w:cstheme="minorHAnsi"/>
          <w:bCs/>
          <w:sz w:val="20"/>
        </w:rPr>
        <w:t xml:space="preserve">zakupowym </w:t>
      </w:r>
      <w:r w:rsidRPr="00EB0BB0">
        <w:rPr>
          <w:rFonts w:ascii="Verdana" w:hAnsi="Verdana" w:cstheme="minorHAnsi"/>
          <w:bCs/>
          <w:sz w:val="20"/>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EB0BB0">
        <w:rPr>
          <w:rFonts w:ascii="Verdana" w:hAnsi="Verdana" w:cstheme="minorHAnsi"/>
          <w:bCs/>
          <w:sz w:val="20"/>
        </w:rPr>
        <w:t>:</w:t>
      </w:r>
    </w:p>
    <w:p w14:paraId="348AF011" w14:textId="7E068445" w:rsidR="00615B23" w:rsidRPr="00EB0BB0" w:rsidRDefault="006A36D8" w:rsidP="00121F7A">
      <w:pPr>
        <w:pStyle w:val="Nagwek1"/>
        <w:keepNext w:val="0"/>
        <w:keepLines w:val="0"/>
        <w:suppressAutoHyphens/>
        <w:spacing w:before="120" w:after="120" w:line="240" w:lineRule="auto"/>
        <w:ind w:left="426" w:right="-284"/>
        <w:rPr>
          <w:rFonts w:ascii="Verdana" w:hAnsi="Verdana" w:cstheme="minorHAnsi"/>
          <w:b w:val="0"/>
          <w:caps w:val="0"/>
          <w:sz w:val="20"/>
          <w:lang w:val="pl-PL"/>
        </w:rPr>
      </w:pPr>
      <w:bookmarkStart w:id="36" w:name="_Toc40987095"/>
      <w:bookmarkStart w:id="37" w:name="_Toc51165979"/>
      <w:bookmarkStart w:id="38" w:name="_Toc122344671"/>
      <w:r w:rsidRPr="00EB0BB0">
        <w:rPr>
          <w:rFonts w:ascii="Verdana" w:hAnsi="Verdana" w:cstheme="minorHAnsi"/>
          <w:caps w:val="0"/>
          <w:sz w:val="20"/>
          <w:lang w:val="pl-PL"/>
        </w:rPr>
        <w:t>Zespół Elektrociepłowni Wrocławskich KOGENERACJA S.A.</w:t>
      </w:r>
      <w:r w:rsidRPr="00EB0BB0">
        <w:rPr>
          <w:rFonts w:ascii="Verdana" w:hAnsi="Verdana" w:cstheme="minorHAnsi"/>
          <w:b w:val="0"/>
          <w:caps w:val="0"/>
          <w:sz w:val="20"/>
          <w:lang w:val="pl-PL"/>
        </w:rPr>
        <w:t>, z siedzibą we Wrocławiu, przy ul. Łowieckiej 24, zarejestrowana w Sądzie Rejonowym we Wrocławiu, VI Wydział Gospodarczy Krajowego Rejestru Sądowego pod numerem KRS 0000001010, NIP 8960000032, kapitał zakładowy: 74 500 000 PLN opłacony w całości</w:t>
      </w:r>
      <w:r w:rsidR="00615B23" w:rsidRPr="00EB0BB0">
        <w:rPr>
          <w:rFonts w:ascii="Verdana" w:hAnsi="Verdana" w:cstheme="minorHAnsi"/>
          <w:b w:val="0"/>
          <w:caps w:val="0"/>
          <w:sz w:val="20"/>
          <w:lang w:val="pl-PL"/>
        </w:rPr>
        <w:t>;</w:t>
      </w:r>
      <w:bookmarkEnd w:id="36"/>
      <w:bookmarkEnd w:id="37"/>
      <w:bookmarkEnd w:id="38"/>
    </w:p>
    <w:p w14:paraId="106DE000" w14:textId="6CE0D8ED" w:rsidR="00976E39" w:rsidRPr="00EB0BB0" w:rsidRDefault="00180BBB" w:rsidP="006D28BA">
      <w:pPr>
        <w:pStyle w:val="Akapitzlist"/>
        <w:numPr>
          <w:ilvl w:val="1"/>
          <w:numId w:val="22"/>
        </w:numPr>
        <w:shd w:val="clear" w:color="auto" w:fill="FFFFFF" w:themeFill="background1"/>
        <w:tabs>
          <w:tab w:val="left" w:pos="426"/>
        </w:tabs>
        <w:spacing w:before="120" w:after="120"/>
        <w:ind w:left="426" w:right="-284" w:hanging="710"/>
        <w:contextualSpacing w:val="0"/>
        <w:rPr>
          <w:rFonts w:ascii="Verdana" w:hAnsi="Verdana" w:cstheme="minorHAnsi"/>
          <w:b/>
          <w:bCs/>
          <w:sz w:val="20"/>
        </w:rPr>
      </w:pPr>
      <w:bookmarkStart w:id="39" w:name="_Toc40987097"/>
      <w:bookmarkStart w:id="40" w:name="_Toc51165981"/>
      <w:r w:rsidRPr="00EB0BB0">
        <w:rPr>
          <w:rFonts w:ascii="Verdana" w:hAnsi="Verdana" w:cstheme="minorHAnsi"/>
          <w:bCs/>
          <w:sz w:val="20"/>
        </w:rPr>
        <w:t>Adr</w:t>
      </w:r>
      <w:r w:rsidR="00623AF0" w:rsidRPr="00EB0BB0">
        <w:rPr>
          <w:rFonts w:ascii="Verdana" w:hAnsi="Verdana" w:cstheme="minorHAnsi"/>
          <w:bCs/>
          <w:sz w:val="20"/>
        </w:rPr>
        <w:t>es strony internetowej</w:t>
      </w:r>
      <w:r w:rsidRPr="00EB0BB0">
        <w:rPr>
          <w:rFonts w:ascii="Verdana" w:hAnsi="Verdana" w:cstheme="minorHAnsi"/>
          <w:bCs/>
          <w:sz w:val="20"/>
        </w:rPr>
        <w:t xml:space="preserve"> Zamawiającego</w:t>
      </w:r>
      <w:r w:rsidR="00976E39" w:rsidRPr="00EB0BB0">
        <w:rPr>
          <w:rFonts w:ascii="Verdana" w:hAnsi="Verdana" w:cstheme="minorHAnsi"/>
          <w:bCs/>
          <w:sz w:val="20"/>
        </w:rPr>
        <w:t>:</w:t>
      </w:r>
    </w:p>
    <w:bookmarkEnd w:id="39"/>
    <w:bookmarkEnd w:id="40"/>
    <w:p w14:paraId="0CB5CC81" w14:textId="0494C666" w:rsidR="001C1222" w:rsidRPr="00EB0BB0" w:rsidRDefault="007A5BEB" w:rsidP="00121F7A">
      <w:pPr>
        <w:tabs>
          <w:tab w:val="left" w:pos="851"/>
          <w:tab w:val="left" w:pos="1134"/>
        </w:tabs>
        <w:spacing w:before="120" w:after="120" w:line="276" w:lineRule="auto"/>
        <w:ind w:left="426" w:right="-284"/>
        <w:rPr>
          <w:rFonts w:ascii="Verdana" w:hAnsi="Verdana" w:cstheme="minorHAnsi"/>
          <w:bCs/>
          <w:sz w:val="20"/>
        </w:rPr>
      </w:pPr>
      <w:r w:rsidRPr="00EB0BB0">
        <w:fldChar w:fldCharType="begin"/>
      </w:r>
      <w:r w:rsidRPr="00EB0BB0">
        <w:instrText xml:space="preserve"> HYPERLINK "http://www.kogeneracja.com.pl" </w:instrText>
      </w:r>
      <w:r w:rsidRPr="00EB0BB0">
        <w:fldChar w:fldCharType="separate"/>
      </w:r>
      <w:r w:rsidR="00615B23" w:rsidRPr="00EB0BB0">
        <w:rPr>
          <w:rFonts w:ascii="Verdana" w:hAnsi="Verdana" w:cstheme="minorHAnsi"/>
          <w:color w:val="0000FF"/>
          <w:sz w:val="20"/>
          <w:u w:val="single"/>
        </w:rPr>
        <w:t>www.kogeneracja.com.pl</w:t>
      </w:r>
      <w:r w:rsidRPr="00EB0BB0">
        <w:rPr>
          <w:rFonts w:ascii="Verdana" w:hAnsi="Verdana" w:cstheme="minorHAnsi"/>
          <w:color w:val="0000FF"/>
          <w:sz w:val="20"/>
          <w:u w:val="single"/>
        </w:rPr>
        <w:fldChar w:fldCharType="end"/>
      </w:r>
    </w:p>
    <w:p w14:paraId="4F4F2B7B" w14:textId="39BF81F0" w:rsidR="00CE4C3E" w:rsidRPr="00EB0BB0" w:rsidRDefault="00B364FE" w:rsidP="006D28BA">
      <w:pPr>
        <w:pStyle w:val="Akapitzlist"/>
        <w:numPr>
          <w:ilvl w:val="1"/>
          <w:numId w:val="22"/>
        </w:numPr>
        <w:tabs>
          <w:tab w:val="left" w:pos="851"/>
          <w:tab w:val="left" w:pos="1134"/>
        </w:tabs>
        <w:spacing w:before="120" w:after="120" w:line="276" w:lineRule="auto"/>
        <w:ind w:left="425" w:right="-284" w:hanging="709"/>
        <w:rPr>
          <w:rFonts w:ascii="Verdana" w:hAnsi="Verdana" w:cstheme="minorHAnsi"/>
          <w:b/>
          <w:sz w:val="20"/>
        </w:rPr>
      </w:pPr>
      <w:r w:rsidRPr="00EB0BB0">
        <w:rPr>
          <w:rFonts w:ascii="Verdana" w:hAnsi="Verdana" w:cstheme="minorHAnsi"/>
          <w:b/>
          <w:sz w:val="20"/>
        </w:rPr>
        <w:t>Zamawiający powierzył przygotowanie i przeprowadzenie postępowania o udzielenie zamówienia</w:t>
      </w:r>
      <w:r w:rsidR="00850D5F" w:rsidRPr="00EB0BB0">
        <w:rPr>
          <w:rFonts w:ascii="Verdana" w:hAnsi="Verdana" w:cstheme="minorHAnsi"/>
          <w:b/>
          <w:sz w:val="20"/>
        </w:rPr>
        <w:t xml:space="preserve"> </w:t>
      </w:r>
      <w:r w:rsidR="00433BFC" w:rsidRPr="00EB0BB0">
        <w:rPr>
          <w:rFonts w:ascii="Verdana" w:hAnsi="Verdana" w:cstheme="minorHAnsi"/>
          <w:b/>
          <w:sz w:val="20"/>
        </w:rPr>
        <w:t>PGE Energia Ciepła S.A.</w:t>
      </w:r>
      <w:r w:rsidR="00850D5F" w:rsidRPr="00EB0BB0">
        <w:rPr>
          <w:rFonts w:ascii="Verdana" w:hAnsi="Verdana" w:cstheme="minorHAnsi"/>
          <w:b/>
          <w:sz w:val="20"/>
        </w:rPr>
        <w:t xml:space="preserve"> </w:t>
      </w:r>
      <w:r w:rsidR="00433BFC" w:rsidRPr="00EB0BB0">
        <w:rPr>
          <w:rFonts w:ascii="Verdana" w:hAnsi="Verdana" w:cstheme="minorHAnsi"/>
          <w:b/>
          <w:sz w:val="20"/>
        </w:rPr>
        <w:t>Komórką organizacyjną prowadzącą</w:t>
      </w:r>
      <w:r w:rsidR="00850D5F" w:rsidRPr="00EB0BB0">
        <w:rPr>
          <w:rFonts w:ascii="Verdana" w:hAnsi="Verdana" w:cstheme="minorHAnsi"/>
          <w:b/>
          <w:sz w:val="20"/>
        </w:rPr>
        <w:t xml:space="preserve"> postępowanie</w:t>
      </w:r>
      <w:r w:rsidR="008521EE" w:rsidRPr="00EB0BB0">
        <w:rPr>
          <w:rFonts w:ascii="Verdana" w:hAnsi="Verdana" w:cstheme="minorHAnsi"/>
          <w:b/>
          <w:sz w:val="20"/>
        </w:rPr>
        <w:t xml:space="preserve"> zakupowe</w:t>
      </w:r>
      <w:r w:rsidR="00850D5F" w:rsidRPr="00EB0BB0">
        <w:rPr>
          <w:rFonts w:ascii="Verdana" w:hAnsi="Verdana" w:cstheme="minorHAnsi"/>
          <w:b/>
          <w:sz w:val="20"/>
        </w:rPr>
        <w:t xml:space="preserve"> jest </w:t>
      </w:r>
      <w:r w:rsidR="00015397" w:rsidRPr="00EB0BB0">
        <w:rPr>
          <w:rFonts w:ascii="Verdana" w:hAnsi="Verdana" w:cstheme="minorHAnsi"/>
          <w:b/>
          <w:sz w:val="20"/>
        </w:rPr>
        <w:t xml:space="preserve">Departament Zakupów </w:t>
      </w:r>
      <w:r w:rsidR="00850D5F" w:rsidRPr="00EB0BB0">
        <w:rPr>
          <w:rFonts w:ascii="Verdana" w:hAnsi="Verdana" w:cstheme="minorHAnsi"/>
          <w:b/>
          <w:sz w:val="20"/>
        </w:rPr>
        <w:t>PGE Energia Ciepła S.A.</w:t>
      </w:r>
      <w:bookmarkStart w:id="41" w:name="_Toc43108578"/>
    </w:p>
    <w:p w14:paraId="2B43EDD1" w14:textId="77777777" w:rsidR="00CA2F37" w:rsidRPr="00EB0BB0" w:rsidRDefault="00AC03DF" w:rsidP="006D28BA">
      <w:pPr>
        <w:pStyle w:val="Akapitzlist"/>
        <w:numPr>
          <w:ilvl w:val="2"/>
          <w:numId w:val="22"/>
        </w:numPr>
        <w:tabs>
          <w:tab w:val="left" w:pos="851"/>
          <w:tab w:val="left" w:pos="1134"/>
        </w:tabs>
        <w:spacing w:before="120" w:after="120" w:line="276" w:lineRule="auto"/>
        <w:ind w:left="1134" w:right="-284"/>
        <w:rPr>
          <w:rFonts w:ascii="Verdana" w:hAnsi="Verdana" w:cstheme="minorHAnsi"/>
          <w:b/>
          <w:sz w:val="20"/>
        </w:rPr>
      </w:pPr>
      <w:r w:rsidRPr="00EB0BB0">
        <w:rPr>
          <w:rFonts w:ascii="Verdana" w:hAnsi="Verdana" w:cs="Calibri"/>
          <w:bCs/>
          <w:sz w:val="20"/>
        </w:rPr>
        <w:t xml:space="preserve">Strona internetowa: </w:t>
      </w:r>
      <w:hyperlink r:id="rId12" w:history="1">
        <w:r w:rsidR="00CA2F37" w:rsidRPr="00EB0BB0">
          <w:rPr>
            <w:rStyle w:val="Hipercze"/>
            <w:rFonts w:ascii="Verdana" w:hAnsi="Verdana" w:cs="Calibri"/>
            <w:bCs/>
            <w:sz w:val="20"/>
          </w:rPr>
          <w:t>www.pgeenergiaciepla.pl</w:t>
        </w:r>
      </w:hyperlink>
    </w:p>
    <w:p w14:paraId="6807467C" w14:textId="69391FBC" w:rsidR="00AC03DF" w:rsidRPr="00EB0BB0" w:rsidRDefault="00AC03DF" w:rsidP="006D28BA">
      <w:pPr>
        <w:pStyle w:val="Akapitzlist"/>
        <w:numPr>
          <w:ilvl w:val="2"/>
          <w:numId w:val="22"/>
        </w:numPr>
        <w:tabs>
          <w:tab w:val="left" w:pos="1134"/>
        </w:tabs>
        <w:spacing w:line="240" w:lineRule="auto"/>
        <w:ind w:left="1134" w:right="-284"/>
        <w:rPr>
          <w:rFonts w:ascii="Verdana" w:hAnsi="Verdana" w:cs="Calibri"/>
          <w:bCs/>
          <w:sz w:val="20"/>
        </w:rPr>
      </w:pPr>
      <w:r w:rsidRPr="00EB0BB0">
        <w:rPr>
          <w:rFonts w:ascii="Verdana" w:hAnsi="Verdana" w:cs="Calibri"/>
          <w:bCs/>
          <w:sz w:val="20"/>
        </w:rPr>
        <w:t xml:space="preserve">Adres do korespondencji: </w:t>
      </w:r>
    </w:p>
    <w:p w14:paraId="7A2801E6" w14:textId="77777777" w:rsidR="00E623DA" w:rsidRPr="00EB0BB0" w:rsidRDefault="006941DE" w:rsidP="00121F7A">
      <w:pPr>
        <w:tabs>
          <w:tab w:val="left" w:pos="1134"/>
        </w:tabs>
        <w:spacing w:line="240" w:lineRule="auto"/>
        <w:ind w:left="1134"/>
        <w:rPr>
          <w:rFonts w:ascii="Verdana" w:hAnsi="Verdana" w:cs="Calibri"/>
          <w:bCs/>
          <w:sz w:val="20"/>
        </w:rPr>
      </w:pPr>
      <w:r w:rsidRPr="00EB0BB0">
        <w:rPr>
          <w:rFonts w:ascii="Verdana" w:hAnsi="Verdana" w:cs="Calibri"/>
          <w:bCs/>
          <w:sz w:val="20"/>
        </w:rPr>
        <w:t xml:space="preserve">PGE Energia Ciepła S.A. </w:t>
      </w:r>
      <w:r w:rsidR="00E623DA" w:rsidRPr="00EB0BB0">
        <w:rPr>
          <w:rFonts w:ascii="Verdana" w:hAnsi="Verdana" w:cs="Calibri"/>
          <w:bCs/>
          <w:sz w:val="20"/>
        </w:rPr>
        <w:t>Departament Zakupów</w:t>
      </w:r>
      <w:r w:rsidR="00C66D66" w:rsidRPr="00EB0BB0">
        <w:rPr>
          <w:rFonts w:ascii="Verdana" w:hAnsi="Verdana" w:cs="Calibri"/>
          <w:bCs/>
          <w:sz w:val="20"/>
        </w:rPr>
        <w:t>:</w:t>
      </w:r>
    </w:p>
    <w:p w14:paraId="68C219F1" w14:textId="2AC0495F" w:rsidR="00F160A7" w:rsidRPr="00EB0BB0" w:rsidRDefault="00F160A7" w:rsidP="006D28BA">
      <w:pPr>
        <w:pStyle w:val="Nagwek2"/>
        <w:keepNext w:val="0"/>
        <w:keepLines w:val="0"/>
        <w:numPr>
          <w:ilvl w:val="0"/>
          <w:numId w:val="36"/>
        </w:numPr>
        <w:suppressAutoHyphens/>
        <w:spacing w:before="120" w:after="120" w:line="240" w:lineRule="auto"/>
        <w:ind w:left="1418" w:hanging="284"/>
        <w:rPr>
          <w:rFonts w:ascii="Verdana" w:hAnsi="Verdana" w:cstheme="minorHAnsi"/>
          <w:sz w:val="20"/>
        </w:rPr>
      </w:pPr>
      <w:bookmarkStart w:id="42" w:name="_Toc122344685"/>
      <w:r w:rsidRPr="00EB0BB0">
        <w:rPr>
          <w:rFonts w:ascii="Verdana" w:hAnsi="Verdana" w:cstheme="minorHAnsi"/>
          <w:sz w:val="20"/>
        </w:rPr>
        <w:t>66-400 Gorzów Wielkopolski; ul. Energetyków 6</w:t>
      </w:r>
      <w:bookmarkEnd w:id="42"/>
      <w:r w:rsidR="00EB0BB0">
        <w:rPr>
          <w:rFonts w:ascii="Verdana" w:hAnsi="Verdana" w:cstheme="minorHAnsi"/>
          <w:sz w:val="20"/>
        </w:rPr>
        <w:t>.</w:t>
      </w:r>
    </w:p>
    <w:p w14:paraId="75923CAD" w14:textId="226B3CF0" w:rsidR="00AC03DF" w:rsidRPr="002A6CA3" w:rsidRDefault="00AC03DF" w:rsidP="006D28BA">
      <w:pPr>
        <w:pStyle w:val="Nagwek1"/>
        <w:numPr>
          <w:ilvl w:val="0"/>
          <w:numId w:val="34"/>
        </w:numPr>
        <w:shd w:val="clear" w:color="auto" w:fill="C6D9F1" w:themeFill="text2" w:themeFillTint="33"/>
        <w:spacing w:before="120" w:after="120"/>
        <w:ind w:left="426" w:right="-284" w:hanging="710"/>
        <w:rPr>
          <w:rFonts w:ascii="Verdana" w:hAnsi="Verdana" w:cstheme="minorHAnsi"/>
          <w:caps w:val="0"/>
          <w:sz w:val="20"/>
          <w:lang w:val="pl-PL"/>
        </w:rPr>
      </w:pPr>
      <w:bookmarkStart w:id="43" w:name="_Toc122344688"/>
      <w:r w:rsidRPr="002A6CA3">
        <w:rPr>
          <w:rFonts w:ascii="Verdana" w:hAnsi="Verdana" w:cstheme="minorHAnsi"/>
          <w:caps w:val="0"/>
          <w:sz w:val="20"/>
          <w:lang w:val="pl-PL"/>
        </w:rPr>
        <w:t>INFORMACJE O SPOSOBIE KOMUNIKACJI Z WYKONAWCAMI</w:t>
      </w:r>
      <w:bookmarkEnd w:id="43"/>
    </w:p>
    <w:p w14:paraId="062EB635" w14:textId="40D42D93" w:rsidR="00682375" w:rsidRPr="002A6CA3" w:rsidRDefault="00682375" w:rsidP="006D28BA">
      <w:pPr>
        <w:pStyle w:val="Nagwek2"/>
        <w:keepLines w:val="0"/>
        <w:numPr>
          <w:ilvl w:val="1"/>
          <w:numId w:val="34"/>
        </w:numPr>
        <w:spacing w:before="120" w:after="120" w:line="240" w:lineRule="auto"/>
        <w:ind w:left="425" w:right="-284" w:hanging="709"/>
        <w:rPr>
          <w:rFonts w:ascii="Verdana" w:hAnsi="Verdana" w:cstheme="minorHAnsi"/>
          <w:b w:val="0"/>
          <w:sz w:val="20"/>
          <w:lang w:val="pl-PL" w:eastAsia="pl-PL"/>
        </w:rPr>
      </w:pPr>
      <w:bookmarkStart w:id="44" w:name="_Toc528334427"/>
      <w:bookmarkStart w:id="45" w:name="_Toc122344689"/>
      <w:bookmarkStart w:id="46" w:name="_Toc3460015"/>
      <w:bookmarkStart w:id="47" w:name="_Toc3876124"/>
      <w:bookmarkStart w:id="48" w:name="_Toc6987378"/>
      <w:r w:rsidRPr="002A6CA3">
        <w:rPr>
          <w:rFonts w:ascii="Verdana" w:hAnsi="Verdana" w:cstheme="minorHAnsi"/>
          <w:b w:val="0"/>
          <w:sz w:val="20"/>
          <w:lang w:val="pl-PL" w:eastAsia="pl-PL"/>
        </w:rPr>
        <w:t xml:space="preserve">Postępowanie </w:t>
      </w:r>
      <w:r w:rsidR="008521EE" w:rsidRPr="006D28BA">
        <w:rPr>
          <w:rFonts w:ascii="Verdana" w:hAnsi="Verdana" w:cstheme="minorHAnsi"/>
          <w:b w:val="0"/>
          <w:sz w:val="20"/>
          <w:lang w:val="pl-PL" w:eastAsia="pl-PL"/>
        </w:rPr>
        <w:t>zakupowe</w:t>
      </w:r>
      <w:r w:rsidR="008521EE" w:rsidRPr="006D28BA">
        <w:rPr>
          <w:rFonts w:ascii="Verdana" w:hAnsi="Verdana" w:cstheme="minorHAnsi"/>
          <w:bCs/>
          <w:sz w:val="20"/>
        </w:rPr>
        <w:t xml:space="preserve"> </w:t>
      </w:r>
      <w:r w:rsidRPr="008521EE">
        <w:rPr>
          <w:rFonts w:ascii="Verdana" w:hAnsi="Verdana" w:cstheme="minorHAnsi"/>
          <w:b w:val="0"/>
          <w:sz w:val="20"/>
          <w:lang w:val="pl-PL" w:eastAsia="pl-PL"/>
        </w:rPr>
        <w:t>prowadzone</w:t>
      </w:r>
      <w:r w:rsidRPr="002A6CA3">
        <w:rPr>
          <w:rFonts w:ascii="Verdana" w:hAnsi="Verdana" w:cstheme="minorHAnsi"/>
          <w:b w:val="0"/>
          <w:sz w:val="20"/>
          <w:lang w:val="pl-PL" w:eastAsia="pl-PL"/>
        </w:rPr>
        <w:t xml:space="preserve"> jest w języku polskim. Wszelkie oświadczenia, zawiadomienia, w tym również Umowa, sporządzone będą w języku polskim</w:t>
      </w:r>
      <w:bookmarkStart w:id="49" w:name="_Toc528334428"/>
      <w:bookmarkEnd w:id="44"/>
      <w:r w:rsidRPr="002A6CA3">
        <w:rPr>
          <w:rFonts w:ascii="Verdana" w:hAnsi="Verdana" w:cstheme="minorHAnsi"/>
          <w:b w:val="0"/>
          <w:sz w:val="20"/>
          <w:lang w:val="pl-PL" w:eastAsia="pl-PL"/>
        </w:rPr>
        <w:t>.</w:t>
      </w:r>
      <w:bookmarkEnd w:id="45"/>
    </w:p>
    <w:p w14:paraId="72FE4C43" w14:textId="75D5DA36" w:rsidR="007E5BAD" w:rsidRPr="002A6CA3" w:rsidRDefault="00682375" w:rsidP="006D28BA">
      <w:pPr>
        <w:pStyle w:val="Nagwek2"/>
        <w:keepLines w:val="0"/>
        <w:numPr>
          <w:ilvl w:val="1"/>
          <w:numId w:val="34"/>
        </w:numPr>
        <w:spacing w:before="120" w:after="120" w:line="240" w:lineRule="auto"/>
        <w:ind w:left="425" w:right="-284" w:hanging="709"/>
        <w:rPr>
          <w:rFonts w:ascii="Verdana" w:hAnsi="Verdana" w:cstheme="minorHAnsi"/>
          <w:b w:val="0"/>
          <w:sz w:val="20"/>
          <w:lang w:val="pl-PL" w:eastAsia="pl-PL"/>
        </w:rPr>
      </w:pPr>
      <w:bookmarkStart w:id="50" w:name="_Toc122344690"/>
      <w:r w:rsidRPr="002A6CA3">
        <w:rPr>
          <w:rFonts w:ascii="Verdana" w:hAnsi="Verdana" w:cstheme="minorHAnsi"/>
          <w:b w:val="0"/>
          <w:sz w:val="20"/>
          <w:lang w:val="pl-PL" w:eastAsia="pl-PL"/>
        </w:rPr>
        <w:t xml:space="preserve">W niniejszym Postępowaniu </w:t>
      </w:r>
      <w:r w:rsidR="008521EE" w:rsidRPr="00221C35">
        <w:rPr>
          <w:rFonts w:ascii="Verdana" w:hAnsi="Verdana" w:cstheme="minorHAnsi"/>
          <w:b w:val="0"/>
          <w:sz w:val="20"/>
          <w:lang w:val="pl-PL" w:eastAsia="pl-PL"/>
        </w:rPr>
        <w:t>zakupow</w:t>
      </w:r>
      <w:r w:rsidR="008521EE">
        <w:rPr>
          <w:rFonts w:ascii="Verdana" w:hAnsi="Verdana" w:cstheme="minorHAnsi"/>
          <w:b w:val="0"/>
          <w:sz w:val="20"/>
          <w:lang w:val="pl-PL" w:eastAsia="pl-PL"/>
        </w:rPr>
        <w:t xml:space="preserve">ym </w:t>
      </w:r>
      <w:r w:rsidRPr="002A6CA3">
        <w:rPr>
          <w:rFonts w:ascii="Verdana" w:hAnsi="Verdana" w:cstheme="minorHAnsi"/>
          <w:b w:val="0"/>
          <w:sz w:val="20"/>
          <w:lang w:val="pl-PL" w:eastAsia="pl-PL"/>
        </w:rPr>
        <w:t>komunikacja między Zamawiający</w:t>
      </w:r>
      <w:r w:rsidR="007E5BAD" w:rsidRPr="002A6CA3">
        <w:rPr>
          <w:rFonts w:ascii="Verdana" w:hAnsi="Verdana" w:cstheme="minorHAnsi"/>
          <w:b w:val="0"/>
          <w:sz w:val="20"/>
          <w:lang w:val="pl-PL" w:eastAsia="pl-PL"/>
        </w:rPr>
        <w:t>m</w:t>
      </w:r>
      <w:r w:rsidRPr="002A6CA3">
        <w:rPr>
          <w:rFonts w:ascii="Verdana" w:hAnsi="Verdana" w:cstheme="minorHAnsi"/>
          <w:b w:val="0"/>
          <w:sz w:val="20"/>
          <w:lang w:val="pl-PL" w:eastAsia="pl-PL"/>
        </w:rPr>
        <w:t xml:space="preserve"> a Wykonawcami</w:t>
      </w:r>
      <w:r w:rsidR="00484E6B" w:rsidRPr="002A6CA3">
        <w:rPr>
          <w:rFonts w:ascii="Verdana" w:hAnsi="Verdana" w:cstheme="minorHAnsi"/>
          <w:b w:val="0"/>
          <w:sz w:val="20"/>
          <w:lang w:val="pl-PL" w:eastAsia="pl-PL"/>
        </w:rPr>
        <w:t xml:space="preserve">, w tym </w:t>
      </w:r>
      <w:r w:rsidR="007E5BAD" w:rsidRPr="002A6CA3">
        <w:rPr>
          <w:rFonts w:ascii="Verdana" w:hAnsi="Verdana" w:cstheme="minorHAnsi"/>
          <w:b w:val="0"/>
          <w:sz w:val="20"/>
          <w:lang w:val="pl-PL" w:eastAsia="pl-PL"/>
        </w:rPr>
        <w:t xml:space="preserve">składanie ofert, </w:t>
      </w:r>
      <w:r w:rsidR="00484E6B" w:rsidRPr="002A6CA3">
        <w:rPr>
          <w:rFonts w:ascii="Verdana" w:hAnsi="Verdana" w:cstheme="minorHAnsi"/>
          <w:b w:val="0"/>
          <w:sz w:val="20"/>
          <w:lang w:val="pl-PL" w:eastAsia="pl-PL"/>
        </w:rPr>
        <w:t>przekazywanie oświadczeń, wniosków, zawi</w:t>
      </w:r>
      <w:r w:rsidR="00AC624A" w:rsidRPr="002A6CA3">
        <w:rPr>
          <w:rFonts w:ascii="Verdana" w:hAnsi="Verdana" w:cstheme="minorHAnsi"/>
          <w:b w:val="0"/>
          <w:sz w:val="20"/>
          <w:lang w:val="pl-PL" w:eastAsia="pl-PL"/>
        </w:rPr>
        <w:t>a</w:t>
      </w:r>
      <w:r w:rsidR="00CC61E2" w:rsidRPr="002A6CA3">
        <w:rPr>
          <w:rFonts w:ascii="Verdana" w:hAnsi="Verdana" w:cstheme="minorHAnsi"/>
          <w:b w:val="0"/>
          <w:sz w:val="20"/>
          <w:lang w:val="pl-PL" w:eastAsia="pl-PL"/>
        </w:rPr>
        <w:t xml:space="preserve">domień i informacji i ich skanów </w:t>
      </w:r>
      <w:r w:rsidRPr="002A6CA3">
        <w:rPr>
          <w:rFonts w:ascii="Verdana" w:hAnsi="Verdana" w:cstheme="minorHAnsi"/>
          <w:b w:val="0"/>
          <w:sz w:val="20"/>
          <w:lang w:val="pl-PL" w:eastAsia="pl-PL"/>
        </w:rPr>
        <w:t xml:space="preserve">odbywa się </w:t>
      </w:r>
      <w:r w:rsidR="007E5BAD" w:rsidRPr="002A6CA3">
        <w:rPr>
          <w:rFonts w:ascii="Verdana" w:hAnsi="Verdana" w:cstheme="minorHAnsi"/>
          <w:b w:val="0"/>
          <w:sz w:val="20"/>
          <w:lang w:val="pl-PL"/>
        </w:rPr>
        <w:t xml:space="preserve">przy użyciu środków komunikacji elektronicznej </w:t>
      </w:r>
      <w:r w:rsidRPr="002A6CA3">
        <w:rPr>
          <w:rFonts w:ascii="Verdana" w:hAnsi="Verdana" w:cstheme="minorHAnsi"/>
          <w:b w:val="0"/>
          <w:sz w:val="20"/>
          <w:lang w:val="pl-PL" w:eastAsia="pl-PL"/>
        </w:rPr>
        <w:t xml:space="preserve">z wykorzystaniem </w:t>
      </w:r>
      <w:r w:rsidR="000859F6" w:rsidRPr="002A6CA3">
        <w:rPr>
          <w:rFonts w:ascii="Verdana" w:hAnsi="Verdana" w:cstheme="minorHAnsi"/>
          <w:b w:val="0"/>
          <w:sz w:val="20"/>
          <w:lang w:val="pl-PL" w:eastAsia="pl-PL"/>
        </w:rPr>
        <w:t>Systemu</w:t>
      </w:r>
      <w:r w:rsidRPr="002A6CA3">
        <w:rPr>
          <w:rFonts w:ascii="Verdana" w:hAnsi="Verdana" w:cstheme="minorHAnsi"/>
          <w:b w:val="0"/>
          <w:sz w:val="20"/>
          <w:lang w:val="pl-PL" w:eastAsia="pl-PL"/>
        </w:rPr>
        <w:t xml:space="preserve"> Zakupow</w:t>
      </w:r>
      <w:r w:rsidR="000859F6" w:rsidRPr="002A6CA3">
        <w:rPr>
          <w:rFonts w:ascii="Verdana" w:hAnsi="Verdana" w:cstheme="minorHAnsi"/>
          <w:b w:val="0"/>
          <w:sz w:val="20"/>
          <w:lang w:val="pl-PL" w:eastAsia="pl-PL"/>
        </w:rPr>
        <w:t>ego</w:t>
      </w:r>
      <w:r w:rsidRPr="002A6CA3">
        <w:rPr>
          <w:rFonts w:ascii="Verdana" w:hAnsi="Verdana" w:cstheme="minorHAnsi"/>
          <w:b w:val="0"/>
          <w:sz w:val="20"/>
          <w:lang w:val="pl-PL" w:eastAsia="pl-PL"/>
        </w:rPr>
        <w:t xml:space="preserve"> GK PGE.</w:t>
      </w:r>
      <w:bookmarkEnd w:id="50"/>
      <w:r w:rsidRPr="002A6CA3">
        <w:rPr>
          <w:rFonts w:ascii="Verdana" w:hAnsi="Verdana" w:cstheme="minorHAnsi"/>
          <w:b w:val="0"/>
          <w:sz w:val="20"/>
          <w:lang w:val="pl-PL" w:eastAsia="pl-PL"/>
        </w:rPr>
        <w:t xml:space="preserve"> </w:t>
      </w:r>
    </w:p>
    <w:p w14:paraId="0DAE90EE" w14:textId="51F020CE" w:rsidR="003B43D8" w:rsidRPr="002A6CA3" w:rsidRDefault="003B43D8" w:rsidP="006D28BA">
      <w:pPr>
        <w:pStyle w:val="Nagwek2"/>
        <w:numPr>
          <w:ilvl w:val="1"/>
          <w:numId w:val="34"/>
        </w:numPr>
        <w:spacing w:before="120" w:after="120" w:line="240" w:lineRule="auto"/>
        <w:ind w:left="425" w:right="-284" w:hanging="709"/>
        <w:rPr>
          <w:rFonts w:ascii="Verdana" w:hAnsi="Verdana" w:cstheme="minorHAnsi"/>
          <w:b w:val="0"/>
          <w:sz w:val="20"/>
          <w:lang w:eastAsia="pl-PL"/>
        </w:rPr>
      </w:pPr>
      <w:bookmarkStart w:id="51" w:name="_Toc122344691"/>
      <w:r w:rsidRPr="002A6CA3">
        <w:rPr>
          <w:rFonts w:ascii="Verdana" w:hAnsi="Verdana" w:cstheme="minorHAnsi"/>
          <w:b w:val="0"/>
          <w:sz w:val="20"/>
          <w:lang w:eastAsia="pl-PL"/>
        </w:rPr>
        <w:t>Szczegółowe wymagania techniczne i organizacyjne wysyłania i odbierania dokumentów elektronicznych oraz informacji przekazywanych przy ich użyciu, w tym wymagania aplikacyjno-sprzętowe oraz instrukcje dla Wykonawców dotyczące składania Ofert / wniosków</w:t>
      </w:r>
      <w:r w:rsidR="00451802">
        <w:rPr>
          <w:rFonts w:ascii="Verdana" w:hAnsi="Verdana" w:cstheme="minorHAnsi"/>
          <w:b w:val="0"/>
          <w:sz w:val="20"/>
          <w:lang w:eastAsia="pl-PL"/>
        </w:rPr>
        <w:t xml:space="preserve">, składania skanów dokumentów elektronicznych, elektronicznych kopi dokumentów </w:t>
      </w:r>
      <w:r w:rsidR="008E07D2">
        <w:rPr>
          <w:rFonts w:ascii="Verdana" w:hAnsi="Verdana" w:cstheme="minorHAnsi"/>
          <w:b w:val="0"/>
          <w:sz w:val="20"/>
          <w:lang w:eastAsia="pl-PL"/>
        </w:rPr>
        <w:t>i</w:t>
      </w:r>
      <w:r w:rsidR="00451802">
        <w:rPr>
          <w:rFonts w:ascii="Verdana" w:hAnsi="Verdana" w:cstheme="minorHAnsi"/>
          <w:b w:val="0"/>
          <w:sz w:val="20"/>
          <w:lang w:eastAsia="pl-PL"/>
        </w:rPr>
        <w:t xml:space="preserve"> oświadczeń</w:t>
      </w:r>
      <w:r w:rsidRPr="002A6CA3">
        <w:rPr>
          <w:rFonts w:ascii="Verdana" w:hAnsi="Verdana" w:cstheme="minorHAnsi"/>
          <w:b w:val="0"/>
          <w:sz w:val="20"/>
          <w:lang w:eastAsia="pl-PL"/>
        </w:rPr>
        <w:t xml:space="preserve"> opisane zostały w instrukcjach </w:t>
      </w:r>
      <w:r w:rsidR="0041765E">
        <w:rPr>
          <w:rFonts w:ascii="Verdana" w:hAnsi="Verdana" w:cstheme="minorHAnsi"/>
          <w:b w:val="0"/>
          <w:sz w:val="20"/>
          <w:lang w:eastAsia="pl-PL"/>
        </w:rPr>
        <w:t>zamieszczonych</w:t>
      </w:r>
      <w:r w:rsidRPr="002A6CA3">
        <w:rPr>
          <w:rFonts w:ascii="Verdana" w:hAnsi="Verdana" w:cstheme="minorHAnsi"/>
          <w:b w:val="0"/>
          <w:sz w:val="20"/>
          <w:lang w:eastAsia="pl-PL"/>
        </w:rPr>
        <w:t xml:space="preserve"> na stronie </w:t>
      </w:r>
      <w:hyperlink r:id="rId13" w:history="1">
        <w:r w:rsidRPr="002A6CA3">
          <w:rPr>
            <w:rStyle w:val="Hipercze"/>
            <w:rFonts w:ascii="Verdana" w:hAnsi="Verdana" w:cstheme="minorHAnsi"/>
            <w:b w:val="0"/>
            <w:sz w:val="20"/>
            <w:lang w:eastAsia="pl-PL"/>
          </w:rPr>
          <w:t>https://swpp2.gkpge.pl</w:t>
        </w:r>
        <w:bookmarkEnd w:id="51"/>
      </w:hyperlink>
    </w:p>
    <w:p w14:paraId="02E82E55" w14:textId="599587EB" w:rsidR="003B43D8" w:rsidRPr="002A6CA3" w:rsidRDefault="003B43D8" w:rsidP="006D28BA">
      <w:pPr>
        <w:pStyle w:val="Akapitzlist"/>
        <w:numPr>
          <w:ilvl w:val="1"/>
          <w:numId w:val="83"/>
        </w:numPr>
        <w:spacing w:line="240" w:lineRule="auto"/>
        <w:ind w:left="709" w:right="-281" w:hanging="283"/>
        <w:rPr>
          <w:rFonts w:ascii="Verdana" w:hAnsi="Verdana" w:cstheme="minorHAnsi"/>
          <w:sz w:val="20"/>
        </w:rPr>
      </w:pPr>
      <w:r w:rsidRPr="002A6CA3">
        <w:rPr>
          <w:rFonts w:ascii="Verdana" w:hAnsi="Verdana" w:cstheme="minorHAnsi"/>
          <w:color w:val="000000"/>
          <w:sz w:val="20"/>
        </w:rPr>
        <w:t xml:space="preserve">dla użytkowników posiadających konto i zalogowanych na stronie internetowej </w:t>
      </w:r>
      <w:hyperlink r:id="rId14" w:history="1">
        <w:r w:rsidRPr="002A6CA3">
          <w:rPr>
            <w:rStyle w:val="Hipercze"/>
            <w:rFonts w:ascii="Verdana" w:hAnsi="Verdana" w:cstheme="minorHAnsi"/>
            <w:sz w:val="20"/>
          </w:rPr>
          <w:t>https://swpp2.gkpge.pl</w:t>
        </w:r>
      </w:hyperlink>
      <w:r w:rsidRPr="002A6CA3">
        <w:rPr>
          <w:rFonts w:ascii="Verdana" w:hAnsi="Verdana" w:cstheme="minorHAnsi"/>
          <w:color w:val="000000"/>
          <w:sz w:val="20"/>
        </w:rPr>
        <w:t xml:space="preserve"> w zakładce „Baza Wiedzy” </w:t>
      </w:r>
      <w:r w:rsidR="00EE2232">
        <w:rPr>
          <w:rFonts w:ascii="Verdana" w:hAnsi="Verdana" w:cstheme="minorHAnsi"/>
          <w:color w:val="000000"/>
          <w:sz w:val="20"/>
        </w:rPr>
        <w:t xml:space="preserve">(zwłaszcza w sekcji „Dokumenty”) </w:t>
      </w:r>
      <w:r w:rsidRPr="002A6CA3">
        <w:rPr>
          <w:rFonts w:ascii="Verdana" w:hAnsi="Verdana" w:cstheme="minorHAnsi"/>
          <w:color w:val="000000"/>
          <w:sz w:val="20"/>
        </w:rPr>
        <w:t>oraz w zakładce „Strefa publiczna”, sekcja „Pytania i odpowiedzi/FAQ”;</w:t>
      </w:r>
    </w:p>
    <w:p w14:paraId="0CA579AC" w14:textId="464D34EF" w:rsidR="003B43D8" w:rsidRPr="002A6CA3" w:rsidRDefault="003B43D8" w:rsidP="006D28BA">
      <w:pPr>
        <w:pStyle w:val="Akapitzlist"/>
        <w:numPr>
          <w:ilvl w:val="1"/>
          <w:numId w:val="83"/>
        </w:numPr>
        <w:spacing w:line="240" w:lineRule="auto"/>
        <w:ind w:left="709" w:right="-281" w:hanging="283"/>
        <w:rPr>
          <w:rFonts w:ascii="Verdana" w:hAnsi="Verdana" w:cstheme="minorHAnsi"/>
          <w:sz w:val="20"/>
        </w:rPr>
      </w:pPr>
      <w:r w:rsidRPr="002A6CA3">
        <w:rPr>
          <w:rFonts w:ascii="Verdana" w:hAnsi="Verdana" w:cstheme="minorHAnsi"/>
          <w:color w:val="000000"/>
          <w:sz w:val="20"/>
        </w:rPr>
        <w:t xml:space="preserve">dla użytkowników niezalogowanych na stronie internetowej </w:t>
      </w:r>
      <w:hyperlink r:id="rId15" w:history="1">
        <w:r w:rsidRPr="002A6CA3">
          <w:rPr>
            <w:rStyle w:val="Hipercze"/>
            <w:rFonts w:ascii="Verdana" w:hAnsi="Verdana" w:cstheme="minorHAnsi"/>
            <w:sz w:val="20"/>
          </w:rPr>
          <w:t>https://swpp2.gkpge.pl</w:t>
        </w:r>
      </w:hyperlink>
      <w:r w:rsidRPr="002A6CA3">
        <w:rPr>
          <w:rFonts w:ascii="Verdana" w:hAnsi="Verdana" w:cstheme="minorHAnsi"/>
          <w:color w:val="000000"/>
          <w:sz w:val="20"/>
        </w:rPr>
        <w:t xml:space="preserve"> w zakładce „Inne informacje i ogłoszenia o postepowaniach (w tym ogłoszenia okresowe). Regulacje zakupowe” oraz w zakładce „Pytania i odpowiedzi/FAQ”.</w:t>
      </w:r>
    </w:p>
    <w:p w14:paraId="1B860F25" w14:textId="77777777" w:rsidR="00783602" w:rsidRPr="002A6CA3" w:rsidRDefault="00783602" w:rsidP="00921FCD">
      <w:pPr>
        <w:spacing w:line="240" w:lineRule="auto"/>
        <w:ind w:left="426" w:right="-281"/>
        <w:rPr>
          <w:rFonts w:ascii="Verdana" w:hAnsi="Verdana" w:cstheme="minorHAnsi"/>
          <w:sz w:val="20"/>
        </w:rPr>
      </w:pPr>
      <w:r w:rsidRPr="002A6CA3">
        <w:rPr>
          <w:rFonts w:ascii="Verdana" w:hAnsi="Verdana" w:cstheme="minorHAnsi"/>
          <w:sz w:val="20"/>
        </w:rPr>
        <w:t xml:space="preserve">Wszelkie informacje dotyczące sposobu rejestracji i logowania do Systemu znajdują się pod adresem internetowym https://swpp2.gkpge.pl w zakładce “Pytania i odpowiedzi/FAQ”. </w:t>
      </w:r>
    </w:p>
    <w:p w14:paraId="1AF4A020" w14:textId="00FFD045" w:rsidR="00783602" w:rsidRPr="002A6CA3" w:rsidRDefault="00783602" w:rsidP="002A6CA3">
      <w:pPr>
        <w:spacing w:line="240" w:lineRule="auto"/>
        <w:ind w:left="426" w:right="-281"/>
        <w:rPr>
          <w:rFonts w:ascii="Verdana" w:hAnsi="Verdana" w:cstheme="minorHAnsi"/>
          <w:sz w:val="20"/>
        </w:rPr>
      </w:pPr>
      <w:r w:rsidRPr="002A6CA3">
        <w:rPr>
          <w:rFonts w:ascii="Verdana" w:hAnsi="Verdana" w:cstheme="minorHAnsi"/>
          <w:sz w:val="20"/>
        </w:rPr>
        <w:t>Zamawiający informuje o konieczności zapoznania się również z dokumentem regulującym „Zasady korzystania z Systemu GK PGE obsługującego proces zakupowy w GK PGE” (dokument dostępny na stronie pgeenergiaciepla.pl w zakładce Przetargi).</w:t>
      </w:r>
    </w:p>
    <w:p w14:paraId="0852830B" w14:textId="77777777" w:rsidR="00682375" w:rsidRPr="002A6CA3" w:rsidRDefault="00682375" w:rsidP="006D28BA">
      <w:pPr>
        <w:pStyle w:val="Nagwek2"/>
        <w:keepLines w:val="0"/>
        <w:numPr>
          <w:ilvl w:val="1"/>
          <w:numId w:val="34"/>
        </w:numPr>
        <w:spacing w:before="120" w:after="120" w:line="240" w:lineRule="auto"/>
        <w:ind w:left="425" w:right="-284" w:hanging="709"/>
        <w:rPr>
          <w:rFonts w:ascii="Verdana" w:hAnsi="Verdana" w:cstheme="minorHAnsi"/>
          <w:b w:val="0"/>
          <w:sz w:val="20"/>
          <w:lang w:val="pl-PL" w:eastAsia="pl-PL"/>
        </w:rPr>
      </w:pPr>
      <w:bookmarkStart w:id="52" w:name="_Toc122344692"/>
      <w:r w:rsidRPr="002A6CA3">
        <w:rPr>
          <w:rFonts w:ascii="Verdana" w:hAnsi="Verdana" w:cstheme="minorHAnsi"/>
          <w:b w:val="0"/>
          <w:sz w:val="20"/>
          <w:lang w:val="pl-PL" w:eastAsia="pl-PL"/>
        </w:rPr>
        <w:t>Korzystanie z Systemu Zakupowego GK PGE jest bezpłatne.</w:t>
      </w:r>
      <w:bookmarkEnd w:id="52"/>
    </w:p>
    <w:p w14:paraId="6079F57E" w14:textId="656F6E14" w:rsidR="00682375" w:rsidRPr="002A6CA3" w:rsidRDefault="00682375" w:rsidP="006D28BA">
      <w:pPr>
        <w:pStyle w:val="Nagwek2"/>
        <w:keepLines w:val="0"/>
        <w:numPr>
          <w:ilvl w:val="1"/>
          <w:numId w:val="34"/>
        </w:numPr>
        <w:spacing w:before="120" w:after="120" w:line="240" w:lineRule="auto"/>
        <w:ind w:left="425" w:right="-284" w:hanging="709"/>
        <w:rPr>
          <w:rFonts w:ascii="Verdana" w:hAnsi="Verdana" w:cstheme="minorHAnsi"/>
          <w:b w:val="0"/>
          <w:sz w:val="20"/>
          <w:lang w:val="pl-PL" w:eastAsia="pl-PL"/>
        </w:rPr>
      </w:pPr>
      <w:bookmarkStart w:id="53" w:name="_Toc122344693"/>
      <w:r w:rsidRPr="002A6CA3">
        <w:rPr>
          <w:rFonts w:ascii="Verdana" w:hAnsi="Verdana" w:cstheme="minorHAnsi"/>
          <w:b w:val="0"/>
          <w:sz w:val="20"/>
          <w:u w:val="single"/>
          <w:lang w:val="pl-PL" w:eastAsia="pl-PL"/>
        </w:rPr>
        <w:t xml:space="preserve">Aby złożyć ofertę w </w:t>
      </w:r>
      <w:r w:rsidR="005133E6">
        <w:rPr>
          <w:rFonts w:ascii="Verdana" w:hAnsi="Verdana" w:cstheme="minorHAnsi"/>
          <w:b w:val="0"/>
          <w:sz w:val="20"/>
          <w:u w:val="single"/>
          <w:lang w:val="pl-PL" w:eastAsia="pl-PL"/>
        </w:rPr>
        <w:t>P</w:t>
      </w:r>
      <w:r w:rsidR="005133E6" w:rsidRPr="002A6CA3">
        <w:rPr>
          <w:rFonts w:ascii="Verdana" w:hAnsi="Verdana" w:cstheme="minorHAnsi"/>
          <w:b w:val="0"/>
          <w:sz w:val="20"/>
          <w:u w:val="single"/>
          <w:lang w:val="pl-PL" w:eastAsia="pl-PL"/>
        </w:rPr>
        <w:t>ostępowaniu</w:t>
      </w:r>
      <w:r w:rsidR="005133E6" w:rsidRPr="00A60C55">
        <w:rPr>
          <w:rFonts w:ascii="Verdana" w:hAnsi="Verdana" w:cstheme="minorHAnsi"/>
          <w:b w:val="0"/>
          <w:sz w:val="20"/>
          <w:u w:val="single"/>
          <w:lang w:val="pl-PL" w:eastAsia="pl-PL"/>
        </w:rPr>
        <w:t xml:space="preserve"> </w:t>
      </w:r>
      <w:r w:rsidR="008521EE" w:rsidRPr="00A60C55">
        <w:rPr>
          <w:rFonts w:ascii="Verdana" w:hAnsi="Verdana" w:cstheme="minorHAnsi"/>
          <w:b w:val="0"/>
          <w:sz w:val="20"/>
          <w:u w:val="single"/>
          <w:lang w:val="pl-PL" w:eastAsia="pl-PL"/>
        </w:rPr>
        <w:t>zakupowym</w:t>
      </w:r>
      <w:r w:rsidR="008521EE">
        <w:rPr>
          <w:rFonts w:ascii="Verdana" w:hAnsi="Verdana" w:cstheme="minorHAnsi"/>
          <w:b w:val="0"/>
          <w:sz w:val="20"/>
          <w:lang w:val="pl-PL" w:eastAsia="pl-PL"/>
        </w:rPr>
        <w:t xml:space="preserve"> </w:t>
      </w:r>
      <w:r w:rsidRPr="002A6CA3">
        <w:rPr>
          <w:rFonts w:ascii="Verdana" w:hAnsi="Verdana" w:cstheme="minorHAnsi"/>
          <w:b w:val="0"/>
          <w:sz w:val="20"/>
          <w:u w:val="single"/>
          <w:lang w:val="pl-PL" w:eastAsia="pl-PL"/>
        </w:rPr>
        <w:t>Wykonawca jest zobowią</w:t>
      </w:r>
      <w:r w:rsidR="009273F4">
        <w:rPr>
          <w:rFonts w:ascii="Verdana" w:hAnsi="Verdana" w:cstheme="minorHAnsi"/>
          <w:b w:val="0"/>
          <w:sz w:val="20"/>
          <w:u w:val="single"/>
          <w:lang w:val="pl-PL" w:eastAsia="pl-PL"/>
        </w:rPr>
        <w:t>zany do dokonania rejestracji w </w:t>
      </w:r>
      <w:r w:rsidRPr="002A6CA3">
        <w:rPr>
          <w:rFonts w:ascii="Verdana" w:hAnsi="Verdana" w:cstheme="minorHAnsi"/>
          <w:b w:val="0"/>
          <w:sz w:val="20"/>
          <w:u w:val="single"/>
          <w:lang w:val="pl-PL" w:eastAsia="pl-PL"/>
        </w:rPr>
        <w:t xml:space="preserve">Systemie Zakupowym GK PGE dostępnym pod adresem: </w:t>
      </w:r>
      <w:hyperlink r:id="rId16" w:history="1">
        <w:r w:rsidR="000B76C2" w:rsidRPr="002A6CA3">
          <w:rPr>
            <w:rStyle w:val="Hipercze"/>
            <w:rFonts w:ascii="Verdana" w:hAnsi="Verdana" w:cstheme="minorHAnsi"/>
            <w:b w:val="0"/>
            <w:sz w:val="20"/>
            <w:lang w:val="pl-PL" w:eastAsia="pl-PL"/>
          </w:rPr>
          <w:t>https://swpp2.gkpge.pl</w:t>
        </w:r>
      </w:hyperlink>
      <w:r w:rsidRPr="002A6CA3">
        <w:rPr>
          <w:rFonts w:ascii="Verdana" w:hAnsi="Verdana" w:cstheme="minorHAnsi"/>
          <w:b w:val="0"/>
          <w:sz w:val="20"/>
          <w:u w:val="single"/>
          <w:lang w:val="pl-PL" w:eastAsia="pl-PL"/>
        </w:rPr>
        <w:t xml:space="preserve">. System Zakupowy GK PGE jest zintegrowany z platformą OnePlace firmy Marketplanet. Zamawiający informuje, iż przy pierwszym logowaniu się Wykonawców do sytemu, konieczne jest przejście przez </w:t>
      </w:r>
      <w:r w:rsidRPr="002A6CA3">
        <w:rPr>
          <w:rFonts w:ascii="Verdana" w:hAnsi="Verdana" w:cstheme="minorHAnsi"/>
          <w:b w:val="0"/>
          <w:sz w:val="20"/>
          <w:u w:val="single"/>
          <w:lang w:val="pl-PL" w:eastAsia="pl-PL"/>
        </w:rPr>
        <w:lastRenderedPageBreak/>
        <w:t xml:space="preserve">ścieżkę rejestracji do strefy dostawców OnePlace. </w:t>
      </w:r>
      <w:r w:rsidR="007E5BAD" w:rsidRPr="002A6CA3">
        <w:rPr>
          <w:rFonts w:ascii="Verdana" w:hAnsi="Verdana" w:cstheme="minorHAnsi"/>
          <w:b w:val="0"/>
          <w:sz w:val="20"/>
          <w:u w:val="single"/>
          <w:lang w:val="pl-PL" w:eastAsia="pl-PL"/>
        </w:rPr>
        <w:t>Należy dokonać</w:t>
      </w:r>
      <w:r w:rsidRPr="002A6CA3">
        <w:rPr>
          <w:rFonts w:ascii="Verdana" w:hAnsi="Verdana" w:cstheme="minorHAnsi"/>
          <w:b w:val="0"/>
          <w:sz w:val="20"/>
          <w:u w:val="single"/>
          <w:lang w:val="pl-PL" w:eastAsia="pl-PL"/>
        </w:rPr>
        <w:t xml:space="preserve"> rejestracji bez zbędnej zwłoki, ponieważ proces weryfikacji Wykonawcy może potrwać </w:t>
      </w:r>
      <w:r w:rsidR="003B4D5F" w:rsidRPr="002A6CA3">
        <w:rPr>
          <w:rFonts w:ascii="Verdana" w:hAnsi="Verdana" w:cstheme="minorHAnsi"/>
          <w:b w:val="0"/>
          <w:sz w:val="20"/>
          <w:u w:val="single"/>
          <w:lang w:val="pl-PL" w:eastAsia="pl-PL"/>
        </w:rPr>
        <w:t>ok.</w:t>
      </w:r>
      <w:r w:rsidRPr="002A6CA3">
        <w:rPr>
          <w:rFonts w:ascii="Verdana" w:hAnsi="Verdana" w:cstheme="minorHAnsi"/>
          <w:b w:val="0"/>
          <w:sz w:val="20"/>
          <w:u w:val="single"/>
          <w:lang w:val="pl-PL" w:eastAsia="pl-PL"/>
        </w:rPr>
        <w:t xml:space="preserve"> 3 dni</w:t>
      </w:r>
      <w:r w:rsidR="009647A2" w:rsidRPr="002A6CA3">
        <w:rPr>
          <w:rFonts w:ascii="Verdana" w:hAnsi="Verdana" w:cstheme="minorHAnsi"/>
          <w:b w:val="0"/>
          <w:sz w:val="20"/>
          <w:u w:val="single"/>
          <w:lang w:val="pl-PL" w:eastAsia="pl-PL"/>
        </w:rPr>
        <w:t xml:space="preserve"> roboczych</w:t>
      </w:r>
      <w:r w:rsidRPr="002A6CA3">
        <w:rPr>
          <w:rFonts w:ascii="Verdana" w:hAnsi="Verdana" w:cstheme="minorHAnsi"/>
          <w:b w:val="0"/>
          <w:sz w:val="20"/>
          <w:u w:val="single"/>
          <w:lang w:val="pl-PL" w:eastAsia="pl-PL"/>
        </w:rPr>
        <w:t>.</w:t>
      </w:r>
      <w:bookmarkEnd w:id="53"/>
      <w:r w:rsidRPr="002A6CA3">
        <w:rPr>
          <w:rFonts w:ascii="Verdana" w:hAnsi="Verdana" w:cstheme="minorHAnsi"/>
          <w:b w:val="0"/>
          <w:sz w:val="20"/>
          <w:u w:val="single"/>
          <w:lang w:val="pl-PL" w:eastAsia="pl-PL"/>
        </w:rPr>
        <w:t xml:space="preserve"> </w:t>
      </w:r>
    </w:p>
    <w:p w14:paraId="41CBBAF7" w14:textId="209B056E" w:rsidR="00682375" w:rsidRPr="002A6CA3" w:rsidRDefault="00682375" w:rsidP="006D28BA">
      <w:pPr>
        <w:pStyle w:val="Nagwek2"/>
        <w:keepLines w:val="0"/>
        <w:numPr>
          <w:ilvl w:val="1"/>
          <w:numId w:val="34"/>
        </w:numPr>
        <w:spacing w:before="120" w:after="120" w:line="240" w:lineRule="auto"/>
        <w:ind w:left="425" w:right="-284" w:hanging="709"/>
        <w:rPr>
          <w:rFonts w:ascii="Verdana" w:hAnsi="Verdana" w:cstheme="minorHAnsi"/>
          <w:b w:val="0"/>
          <w:sz w:val="20"/>
          <w:lang w:val="pl-PL" w:eastAsia="pl-PL"/>
        </w:rPr>
      </w:pPr>
      <w:bookmarkStart w:id="54" w:name="_Toc122344694"/>
      <w:r w:rsidRPr="002A6CA3">
        <w:rPr>
          <w:rFonts w:ascii="Verdana" w:hAnsi="Verdana" w:cstheme="minorHAnsi"/>
          <w:b w:val="0"/>
          <w:sz w:val="20"/>
          <w:lang w:val="pl-PL" w:eastAsia="pl-PL"/>
        </w:rPr>
        <w:t xml:space="preserve">Wszelkie informacje dotyczące sposobu rejestracji i logowania do </w:t>
      </w:r>
      <w:r w:rsidR="007E5BAD" w:rsidRPr="002A6CA3">
        <w:rPr>
          <w:rFonts w:ascii="Verdana" w:hAnsi="Verdana" w:cstheme="minorHAnsi"/>
          <w:b w:val="0"/>
          <w:sz w:val="20"/>
          <w:lang w:val="pl-PL" w:eastAsia="pl-PL"/>
        </w:rPr>
        <w:t>S</w:t>
      </w:r>
      <w:r w:rsidRPr="002A6CA3">
        <w:rPr>
          <w:rFonts w:ascii="Verdana" w:hAnsi="Verdana" w:cstheme="minorHAnsi"/>
          <w:b w:val="0"/>
          <w:sz w:val="20"/>
          <w:lang w:val="pl-PL" w:eastAsia="pl-PL"/>
        </w:rPr>
        <w:t xml:space="preserve">ystemu znajdują się pod adresem internetowym </w:t>
      </w:r>
      <w:hyperlink r:id="rId17" w:history="1">
        <w:r w:rsidR="007E5BAD" w:rsidRPr="002A6CA3">
          <w:rPr>
            <w:rFonts w:ascii="Verdana" w:hAnsi="Verdana" w:cstheme="minorHAnsi"/>
            <w:b w:val="0"/>
            <w:sz w:val="20"/>
            <w:u w:val="single"/>
            <w:lang w:val="pl-PL"/>
          </w:rPr>
          <w:t>https://swpp2.gkpge.pl</w:t>
        </w:r>
      </w:hyperlink>
      <w:r w:rsidR="007E5BAD" w:rsidRPr="002A6CA3">
        <w:rPr>
          <w:rFonts w:ascii="Verdana" w:hAnsi="Verdana" w:cstheme="minorHAnsi"/>
          <w:b w:val="0"/>
          <w:sz w:val="20"/>
          <w:u w:val="single"/>
          <w:lang w:val="pl-PL"/>
        </w:rPr>
        <w:t xml:space="preserve"> </w:t>
      </w:r>
      <w:r w:rsidRPr="002A6CA3">
        <w:rPr>
          <w:rFonts w:ascii="Verdana" w:hAnsi="Verdana" w:cstheme="minorHAnsi"/>
          <w:b w:val="0"/>
          <w:sz w:val="20"/>
          <w:lang w:val="pl-PL" w:eastAsia="pl-PL"/>
        </w:rPr>
        <w:t xml:space="preserve">w zakładce </w:t>
      </w:r>
      <w:r w:rsidR="007E5BAD" w:rsidRPr="002A6CA3">
        <w:rPr>
          <w:rFonts w:ascii="Verdana" w:hAnsi="Verdana" w:cstheme="minorHAnsi"/>
          <w:b w:val="0"/>
          <w:sz w:val="20"/>
          <w:lang w:val="pl-PL" w:eastAsia="pl-PL"/>
        </w:rPr>
        <w:t>„</w:t>
      </w:r>
      <w:r w:rsidRPr="002A6CA3">
        <w:rPr>
          <w:rFonts w:ascii="Verdana" w:hAnsi="Verdana" w:cstheme="minorHAnsi"/>
          <w:b w:val="0"/>
          <w:sz w:val="20"/>
          <w:lang w:val="pl-PL" w:eastAsia="pl-PL"/>
        </w:rPr>
        <w:t>Pytania i odpowiedzi/FAQ</w:t>
      </w:r>
      <w:r w:rsidR="007E5BAD" w:rsidRPr="002A6CA3">
        <w:rPr>
          <w:rFonts w:ascii="Verdana" w:hAnsi="Verdana" w:cstheme="minorHAnsi"/>
          <w:b w:val="0"/>
          <w:sz w:val="20"/>
          <w:lang w:val="pl-PL" w:eastAsia="pl-PL"/>
        </w:rPr>
        <w:t>”</w:t>
      </w:r>
      <w:r w:rsidRPr="002A6CA3">
        <w:rPr>
          <w:rFonts w:ascii="Verdana" w:hAnsi="Verdana" w:cstheme="minorHAnsi"/>
          <w:b w:val="0"/>
          <w:sz w:val="20"/>
          <w:lang w:val="pl-PL" w:eastAsia="pl-PL"/>
        </w:rPr>
        <w:t xml:space="preserve">. </w:t>
      </w:r>
      <w:r w:rsidR="003C38BD" w:rsidRPr="002A6CA3">
        <w:rPr>
          <w:rFonts w:ascii="Verdana" w:hAnsi="Verdana" w:cstheme="minorHAnsi"/>
          <w:b w:val="0"/>
          <w:sz w:val="20"/>
          <w:lang w:val="pl-PL" w:eastAsia="pl-PL"/>
        </w:rPr>
        <w:t xml:space="preserve">Zamawiający informuje </w:t>
      </w:r>
      <w:r w:rsidRPr="002A6CA3">
        <w:rPr>
          <w:rFonts w:ascii="Verdana" w:hAnsi="Verdana" w:cstheme="minorHAnsi"/>
          <w:b w:val="0"/>
          <w:sz w:val="20"/>
          <w:lang w:val="pl-PL" w:eastAsia="pl-PL"/>
        </w:rPr>
        <w:t xml:space="preserve">o </w:t>
      </w:r>
      <w:r w:rsidR="003C38BD" w:rsidRPr="002A6CA3">
        <w:rPr>
          <w:rFonts w:ascii="Verdana" w:hAnsi="Verdana" w:cstheme="minorHAnsi"/>
          <w:b w:val="0"/>
          <w:sz w:val="20"/>
          <w:lang w:val="pl-PL" w:eastAsia="pl-PL"/>
        </w:rPr>
        <w:t xml:space="preserve">konieczności zapoznania </w:t>
      </w:r>
      <w:r w:rsidRPr="002A6CA3">
        <w:rPr>
          <w:rFonts w:ascii="Verdana" w:hAnsi="Verdana" w:cstheme="minorHAnsi"/>
          <w:b w:val="0"/>
          <w:sz w:val="20"/>
          <w:lang w:val="pl-PL" w:eastAsia="pl-PL"/>
        </w:rPr>
        <w:t>się również z dokumentem regulującym „Zasady korzystania z Systemu GK PGE obsługującego proces zakupowy w GK PGE” (dokument dostępny na stronie pgeenergiaciepla.pl w zakładce Przetargi).</w:t>
      </w:r>
      <w:bookmarkEnd w:id="54"/>
      <w:r w:rsidRPr="002A6CA3">
        <w:rPr>
          <w:rFonts w:ascii="Verdana" w:hAnsi="Verdana" w:cstheme="minorHAnsi"/>
          <w:b w:val="0"/>
          <w:sz w:val="20"/>
          <w:lang w:val="pl-PL" w:eastAsia="pl-PL"/>
        </w:rPr>
        <w:t xml:space="preserve"> </w:t>
      </w:r>
    </w:p>
    <w:p w14:paraId="3FD0678D" w14:textId="618ECE0C" w:rsidR="00682375" w:rsidRPr="002A6CA3" w:rsidRDefault="00682375" w:rsidP="006D28BA">
      <w:pPr>
        <w:pStyle w:val="Nagwek2"/>
        <w:keepNext w:val="0"/>
        <w:keepLines w:val="0"/>
        <w:widowControl w:val="0"/>
        <w:numPr>
          <w:ilvl w:val="1"/>
          <w:numId w:val="34"/>
        </w:numPr>
        <w:spacing w:before="120" w:after="120" w:line="240" w:lineRule="auto"/>
        <w:ind w:left="425" w:right="-284" w:hanging="709"/>
        <w:rPr>
          <w:rFonts w:ascii="Verdana" w:hAnsi="Verdana" w:cstheme="minorHAnsi"/>
          <w:b w:val="0"/>
          <w:sz w:val="20"/>
          <w:lang w:val="pl-PL" w:eastAsia="pl-PL"/>
        </w:rPr>
      </w:pPr>
      <w:bookmarkStart w:id="55" w:name="_Toc122344695"/>
      <w:r w:rsidRPr="002A6CA3">
        <w:rPr>
          <w:rFonts w:ascii="Verdana" w:hAnsi="Verdana" w:cstheme="minorHAnsi"/>
          <w:b w:val="0"/>
          <w:sz w:val="20"/>
          <w:lang w:val="pl-PL" w:eastAsia="pl-PL"/>
        </w:rPr>
        <w:t xml:space="preserve">Po zarejestrowaniu i zalogowaniu się do Systemu Wykonawcy uzyskują dostęp do aplikacji umożliwiającej składanie wniosków, ofert i zadawanie pytań w </w:t>
      </w:r>
      <w:r w:rsidR="003C38BD" w:rsidRPr="002A6CA3">
        <w:rPr>
          <w:rFonts w:ascii="Verdana" w:hAnsi="Verdana" w:cstheme="minorHAnsi"/>
          <w:b w:val="0"/>
          <w:sz w:val="20"/>
          <w:lang w:val="pl-PL" w:eastAsia="pl-PL"/>
        </w:rPr>
        <w:t>Postępowaniu</w:t>
      </w:r>
      <w:r w:rsidR="008521EE">
        <w:rPr>
          <w:rFonts w:ascii="Verdana" w:hAnsi="Verdana" w:cstheme="minorHAnsi"/>
          <w:b w:val="0"/>
          <w:sz w:val="20"/>
          <w:lang w:val="pl-PL" w:eastAsia="pl-PL"/>
        </w:rPr>
        <w:t xml:space="preserve"> </w:t>
      </w:r>
      <w:r w:rsidR="008521EE" w:rsidRPr="00221C35">
        <w:rPr>
          <w:rFonts w:ascii="Verdana" w:hAnsi="Verdana" w:cstheme="minorHAnsi"/>
          <w:b w:val="0"/>
          <w:sz w:val="20"/>
          <w:lang w:val="pl-PL" w:eastAsia="pl-PL"/>
        </w:rPr>
        <w:t>zakupow</w:t>
      </w:r>
      <w:r w:rsidR="008521EE">
        <w:rPr>
          <w:rFonts w:ascii="Verdana" w:hAnsi="Verdana" w:cstheme="minorHAnsi"/>
          <w:b w:val="0"/>
          <w:sz w:val="20"/>
          <w:lang w:val="pl-PL" w:eastAsia="pl-PL"/>
        </w:rPr>
        <w:t>ym</w:t>
      </w:r>
      <w:r w:rsidRPr="002A6CA3">
        <w:rPr>
          <w:rFonts w:ascii="Verdana" w:hAnsi="Verdana" w:cstheme="minorHAnsi"/>
          <w:b w:val="0"/>
          <w:sz w:val="20"/>
          <w:lang w:val="pl-PL" w:eastAsia="pl-PL"/>
        </w:rPr>
        <w:t>. K</w:t>
      </w:r>
      <w:r w:rsidR="004D33DB" w:rsidRPr="002A6CA3">
        <w:rPr>
          <w:rFonts w:ascii="Verdana" w:hAnsi="Verdana" w:cstheme="minorHAnsi"/>
          <w:b w:val="0"/>
          <w:sz w:val="20"/>
          <w:lang w:val="pl-PL" w:eastAsia="pl-PL"/>
        </w:rPr>
        <w:t>omunikacja pomiędzy Wykonawcami</w:t>
      </w:r>
      <w:r w:rsidRPr="002A6CA3">
        <w:rPr>
          <w:rFonts w:ascii="Verdana" w:hAnsi="Verdana" w:cstheme="minorHAnsi"/>
          <w:b w:val="0"/>
          <w:sz w:val="20"/>
          <w:lang w:val="pl-PL" w:eastAsia="pl-PL"/>
        </w:rPr>
        <w:t xml:space="preserve"> a Zamawiającym będzie odbywała się za pomocą funkcjonalności Systemu. System umożliwia między innymi dokonywanie czynności złożenia </w:t>
      </w:r>
      <w:r w:rsidR="003C38BD" w:rsidRPr="002A6CA3">
        <w:rPr>
          <w:rFonts w:ascii="Verdana" w:hAnsi="Verdana" w:cstheme="minorHAnsi"/>
          <w:b w:val="0"/>
          <w:sz w:val="20"/>
          <w:lang w:val="pl-PL" w:eastAsia="pl-PL"/>
        </w:rPr>
        <w:t>Oferty</w:t>
      </w:r>
      <w:r w:rsidRPr="002A6CA3">
        <w:rPr>
          <w:rFonts w:ascii="Verdana" w:hAnsi="Verdana" w:cstheme="minorHAnsi"/>
          <w:b w:val="0"/>
          <w:sz w:val="20"/>
          <w:lang w:val="pl-PL" w:eastAsia="pl-PL"/>
        </w:rPr>
        <w:t xml:space="preserve">, </w:t>
      </w:r>
      <w:r w:rsidR="007E5BAD" w:rsidRPr="002A6CA3">
        <w:rPr>
          <w:rFonts w:ascii="Verdana" w:hAnsi="Verdana" w:cstheme="minorHAnsi"/>
          <w:b w:val="0"/>
          <w:sz w:val="20"/>
          <w:lang w:val="pl-PL" w:eastAsia="pl-PL"/>
        </w:rPr>
        <w:t xml:space="preserve">jej </w:t>
      </w:r>
      <w:r w:rsidRPr="002A6CA3">
        <w:rPr>
          <w:rFonts w:ascii="Verdana" w:hAnsi="Verdana" w:cstheme="minorHAnsi"/>
          <w:b w:val="0"/>
          <w:sz w:val="20"/>
          <w:lang w:val="pl-PL" w:eastAsia="pl-PL"/>
        </w:rPr>
        <w:t xml:space="preserve">zmiany </w:t>
      </w:r>
      <w:r w:rsidR="007E5BAD" w:rsidRPr="002A6CA3">
        <w:rPr>
          <w:rFonts w:ascii="Verdana" w:hAnsi="Verdana" w:cstheme="minorHAnsi"/>
          <w:b w:val="0"/>
          <w:sz w:val="20"/>
          <w:lang w:val="pl-PL" w:eastAsia="pl-PL"/>
        </w:rPr>
        <w:t>lub</w:t>
      </w:r>
      <w:r w:rsidRPr="002A6CA3">
        <w:rPr>
          <w:rFonts w:ascii="Verdana" w:hAnsi="Verdana" w:cstheme="minorHAnsi"/>
          <w:b w:val="0"/>
          <w:sz w:val="20"/>
          <w:lang w:val="pl-PL" w:eastAsia="pl-PL"/>
        </w:rPr>
        <w:t xml:space="preserve"> wycofania, złożenia pytań do </w:t>
      </w:r>
      <w:r w:rsidR="007E5BAD" w:rsidRPr="002A6CA3">
        <w:rPr>
          <w:rFonts w:ascii="Verdana" w:hAnsi="Verdana" w:cstheme="minorHAnsi"/>
          <w:b w:val="0"/>
          <w:sz w:val="20"/>
          <w:lang w:val="pl-PL" w:eastAsia="pl-PL"/>
        </w:rPr>
        <w:t>P</w:t>
      </w:r>
      <w:r w:rsidRPr="002A6CA3">
        <w:rPr>
          <w:rFonts w:ascii="Verdana" w:hAnsi="Verdana" w:cstheme="minorHAnsi"/>
          <w:b w:val="0"/>
          <w:sz w:val="20"/>
          <w:lang w:val="pl-PL" w:eastAsia="pl-PL"/>
        </w:rPr>
        <w:t>ostępowania</w:t>
      </w:r>
      <w:r w:rsidR="008521EE">
        <w:rPr>
          <w:rFonts w:ascii="Verdana" w:hAnsi="Verdana" w:cstheme="minorHAnsi"/>
          <w:b w:val="0"/>
          <w:sz w:val="20"/>
          <w:lang w:val="pl-PL" w:eastAsia="pl-PL"/>
        </w:rPr>
        <w:t xml:space="preserve"> </w:t>
      </w:r>
      <w:r w:rsidR="008521EE" w:rsidRPr="00221C35">
        <w:rPr>
          <w:rFonts w:ascii="Verdana" w:hAnsi="Verdana" w:cstheme="minorHAnsi"/>
          <w:b w:val="0"/>
          <w:sz w:val="20"/>
          <w:lang w:val="pl-PL" w:eastAsia="pl-PL"/>
        </w:rPr>
        <w:t>zakupowe</w:t>
      </w:r>
      <w:r w:rsidR="008521EE">
        <w:rPr>
          <w:rFonts w:ascii="Verdana" w:hAnsi="Verdana" w:cstheme="minorHAnsi"/>
          <w:b w:val="0"/>
          <w:sz w:val="20"/>
          <w:lang w:val="pl-PL" w:eastAsia="pl-PL"/>
        </w:rPr>
        <w:t>go</w:t>
      </w:r>
      <w:r w:rsidRPr="002A6CA3">
        <w:rPr>
          <w:rFonts w:ascii="Verdana" w:hAnsi="Verdana" w:cstheme="minorHAnsi"/>
          <w:b w:val="0"/>
          <w:sz w:val="20"/>
          <w:lang w:val="pl-PL" w:eastAsia="pl-PL"/>
        </w:rPr>
        <w:t>.</w:t>
      </w:r>
      <w:bookmarkEnd w:id="55"/>
      <w:r w:rsidRPr="002A6CA3">
        <w:rPr>
          <w:rFonts w:ascii="Verdana" w:hAnsi="Verdana" w:cstheme="minorHAnsi"/>
          <w:b w:val="0"/>
          <w:sz w:val="20"/>
          <w:lang w:val="pl-PL" w:eastAsia="pl-PL"/>
        </w:rPr>
        <w:t xml:space="preserve"> </w:t>
      </w:r>
    </w:p>
    <w:p w14:paraId="58D9F3C1" w14:textId="77777777" w:rsidR="00682375" w:rsidRPr="002A6CA3" w:rsidRDefault="00682375" w:rsidP="006D28BA">
      <w:pPr>
        <w:pStyle w:val="Nagwek2"/>
        <w:keepNext w:val="0"/>
        <w:keepLines w:val="0"/>
        <w:widowControl w:val="0"/>
        <w:numPr>
          <w:ilvl w:val="1"/>
          <w:numId w:val="34"/>
        </w:numPr>
        <w:spacing w:before="120" w:after="120" w:line="240" w:lineRule="auto"/>
        <w:ind w:left="425" w:right="-284" w:hanging="709"/>
        <w:rPr>
          <w:rFonts w:ascii="Verdana" w:hAnsi="Verdana" w:cstheme="minorHAnsi"/>
          <w:b w:val="0"/>
          <w:sz w:val="20"/>
          <w:lang w:val="pl-PL" w:eastAsia="pl-PL"/>
        </w:rPr>
      </w:pPr>
      <w:bookmarkStart w:id="56" w:name="_Toc122344696"/>
      <w:r w:rsidRPr="002A6CA3">
        <w:rPr>
          <w:rFonts w:ascii="Verdana" w:hAnsi="Verdana" w:cstheme="minorHAnsi"/>
          <w:b w:val="0"/>
          <w:sz w:val="20"/>
          <w:lang w:val="pl-PL" w:eastAsia="pl-PL"/>
        </w:rPr>
        <w:t>Maksymalny rozmiar plików przesyłanych (zamieszczanych) za pośrednictwem Systemu wynosi 150 MB. Zamawiający określił dopuszczalny format plików zamieszczanych w Systemie jako: xls, xlsx, doc, docx, pptx, pdf, xml, rar, zip, gif, jpg, dwg, tif, tiff, rtf, jpeg, bmp, txt, ath, kst, png, CAdES, XAdES, PAdES, ASiC-S, 7z, ppt, przy czym zaleca się wykorzystywanie plików w formacie .pdf.</w:t>
      </w:r>
      <w:bookmarkEnd w:id="56"/>
    </w:p>
    <w:p w14:paraId="3C691E69" w14:textId="77777777" w:rsidR="00682375" w:rsidRPr="002A6CA3" w:rsidRDefault="00682375" w:rsidP="006D28BA">
      <w:pPr>
        <w:pStyle w:val="Nagwek2"/>
        <w:keepNext w:val="0"/>
        <w:numPr>
          <w:ilvl w:val="1"/>
          <w:numId w:val="34"/>
        </w:numPr>
        <w:spacing w:before="120" w:after="120" w:line="240" w:lineRule="auto"/>
        <w:ind w:left="425" w:right="-284" w:hanging="709"/>
        <w:rPr>
          <w:rFonts w:ascii="Verdana" w:hAnsi="Verdana" w:cstheme="minorHAnsi"/>
          <w:b w:val="0"/>
          <w:sz w:val="20"/>
          <w:lang w:val="pl-PL" w:eastAsia="pl-PL"/>
        </w:rPr>
      </w:pPr>
      <w:bookmarkStart w:id="57" w:name="_Toc122344697"/>
      <w:r w:rsidRPr="002A6CA3">
        <w:rPr>
          <w:rFonts w:ascii="Verdana" w:hAnsi="Verdana" w:cstheme="minorHAnsi"/>
          <w:b w:val="0"/>
          <w:sz w:val="20"/>
          <w:lang w:val="pl-PL" w:eastAsia="pl-PL"/>
        </w:rPr>
        <w:t>Zamawiający informuje, że pliki dołączane do systemu przez Wykonawców są sprawdzane oprogramowaniem antywirusowym.</w:t>
      </w:r>
      <w:bookmarkEnd w:id="57"/>
      <w:r w:rsidRPr="002A6CA3">
        <w:rPr>
          <w:rFonts w:ascii="Verdana" w:hAnsi="Verdana" w:cstheme="minorHAnsi"/>
          <w:b w:val="0"/>
          <w:sz w:val="20"/>
          <w:lang w:val="pl-PL" w:eastAsia="pl-PL"/>
        </w:rPr>
        <w:t xml:space="preserve"> </w:t>
      </w:r>
    </w:p>
    <w:p w14:paraId="1F023CFB" w14:textId="44AA8F8A" w:rsidR="00682375" w:rsidRPr="009273F4" w:rsidRDefault="00682375" w:rsidP="006D28BA">
      <w:pPr>
        <w:pStyle w:val="Nagwek2"/>
        <w:keepNext w:val="0"/>
        <w:numPr>
          <w:ilvl w:val="1"/>
          <w:numId w:val="34"/>
        </w:numPr>
        <w:spacing w:before="120" w:after="120" w:line="240" w:lineRule="auto"/>
        <w:ind w:left="425" w:right="-284" w:hanging="709"/>
        <w:rPr>
          <w:rFonts w:ascii="Verdana" w:hAnsi="Verdana" w:cstheme="minorHAnsi"/>
          <w:b w:val="0"/>
          <w:sz w:val="20"/>
          <w:lang w:val="pl-PL" w:eastAsia="pl-PL"/>
        </w:rPr>
      </w:pPr>
      <w:bookmarkStart w:id="58" w:name="_Toc122344698"/>
      <w:r w:rsidRPr="002A6CA3">
        <w:rPr>
          <w:rFonts w:ascii="Verdana" w:hAnsi="Verdana" w:cstheme="minorHAnsi"/>
          <w:b w:val="0"/>
          <w:sz w:val="20"/>
          <w:lang w:val="pl-PL" w:eastAsia="pl-PL"/>
        </w:rPr>
        <w:t xml:space="preserve">Za datę złożenia oferty, wniosków, zawiadomienia, dokumentu elektronicznego, oświadczenia lub </w:t>
      </w:r>
      <w:r w:rsidRPr="009273F4">
        <w:rPr>
          <w:rFonts w:ascii="Verdana" w:hAnsi="Verdana" w:cstheme="minorHAnsi"/>
          <w:b w:val="0"/>
          <w:sz w:val="20"/>
          <w:lang w:val="pl-PL" w:eastAsia="pl-PL"/>
        </w:rPr>
        <w:t xml:space="preserve">elektronicznej kopii dokumentu lub oświadczenia przyjmuje się datę </w:t>
      </w:r>
      <w:r w:rsidR="009647A2" w:rsidRPr="009273F4">
        <w:rPr>
          <w:rFonts w:ascii="Verdana" w:hAnsi="Verdana" w:cstheme="minorHAnsi"/>
          <w:b w:val="0"/>
          <w:sz w:val="20"/>
          <w:lang w:val="pl-PL" w:eastAsia="pl-PL"/>
        </w:rPr>
        <w:t xml:space="preserve">ich </w:t>
      </w:r>
      <w:r w:rsidR="009273F4" w:rsidRPr="009273F4">
        <w:rPr>
          <w:rFonts w:ascii="Verdana" w:hAnsi="Verdana" w:cstheme="minorHAnsi"/>
          <w:b w:val="0"/>
          <w:sz w:val="20"/>
          <w:lang w:val="pl-PL" w:eastAsia="pl-PL"/>
        </w:rPr>
        <w:t>przekazania (złożenia) w </w:t>
      </w:r>
      <w:r w:rsidRPr="009273F4">
        <w:rPr>
          <w:rFonts w:ascii="Verdana" w:hAnsi="Verdana" w:cstheme="minorHAnsi"/>
          <w:b w:val="0"/>
          <w:sz w:val="20"/>
          <w:lang w:val="pl-PL" w:eastAsia="pl-PL"/>
        </w:rPr>
        <w:t>Systemie Zakupowym GK PGE do Zamawiającego.</w:t>
      </w:r>
      <w:bookmarkEnd w:id="58"/>
      <w:r w:rsidRPr="009273F4">
        <w:rPr>
          <w:rFonts w:ascii="Verdana" w:hAnsi="Verdana" w:cstheme="minorHAnsi"/>
          <w:b w:val="0"/>
          <w:sz w:val="20"/>
          <w:lang w:val="pl-PL" w:eastAsia="pl-PL"/>
        </w:rPr>
        <w:t xml:space="preserve"> </w:t>
      </w:r>
    </w:p>
    <w:p w14:paraId="33EA1B9D" w14:textId="234A41B4" w:rsidR="00682375" w:rsidRPr="009273F4" w:rsidRDefault="00682375" w:rsidP="006D28BA">
      <w:pPr>
        <w:pStyle w:val="Nagwek2"/>
        <w:keepNext w:val="0"/>
        <w:numPr>
          <w:ilvl w:val="1"/>
          <w:numId w:val="34"/>
        </w:numPr>
        <w:spacing w:before="120" w:after="120" w:line="240" w:lineRule="auto"/>
        <w:ind w:left="425" w:right="-284" w:hanging="709"/>
        <w:rPr>
          <w:rFonts w:ascii="Verdana" w:hAnsi="Verdana" w:cstheme="minorHAnsi"/>
          <w:b w:val="0"/>
          <w:sz w:val="20"/>
          <w:lang w:val="pl-PL" w:eastAsia="pl-PL"/>
        </w:rPr>
      </w:pPr>
      <w:bookmarkStart w:id="59" w:name="_Toc122344699"/>
      <w:r w:rsidRPr="009273F4">
        <w:rPr>
          <w:rFonts w:ascii="Verdana" w:hAnsi="Verdana" w:cstheme="minorHAnsi"/>
          <w:b w:val="0"/>
          <w:sz w:val="20"/>
          <w:lang w:val="pl-PL" w:eastAsia="pl-PL"/>
        </w:rPr>
        <w:t>Za wsparcie techniczne dla Wykona</w:t>
      </w:r>
      <w:r w:rsidR="001C5D66" w:rsidRPr="009273F4">
        <w:rPr>
          <w:rFonts w:ascii="Verdana" w:hAnsi="Verdana" w:cstheme="minorHAnsi"/>
          <w:b w:val="0"/>
          <w:sz w:val="20"/>
          <w:lang w:val="pl-PL" w:eastAsia="pl-PL"/>
        </w:rPr>
        <w:t>wców w zakresie obsługi Systemu</w:t>
      </w:r>
      <w:r w:rsidRPr="009273F4">
        <w:rPr>
          <w:rFonts w:ascii="Verdana" w:hAnsi="Verdana" w:cstheme="minorHAnsi"/>
          <w:b w:val="0"/>
          <w:sz w:val="20"/>
          <w:lang w:val="pl-PL" w:eastAsia="pl-PL"/>
        </w:rPr>
        <w:t> odpowiada firma Otwarty Rynek Elektroniczny S.A. Pomoc techniczna oraz obsługa postępowań reklamacyjnych jest realizowana po</w:t>
      </w:r>
      <w:r w:rsidR="006400B4" w:rsidRPr="009273F4">
        <w:rPr>
          <w:rFonts w:ascii="Verdana" w:hAnsi="Verdana" w:cstheme="minorHAnsi"/>
          <w:b w:val="0"/>
          <w:sz w:val="20"/>
          <w:lang w:val="pl-PL" w:eastAsia="pl-PL"/>
        </w:rPr>
        <w:t xml:space="preserve"> zgłoszeniu z wykorzystaniem formularza zgłoszeniowego w Systemie Zakupowym GK PGE</w:t>
      </w:r>
      <w:r w:rsidR="00C33B09" w:rsidRPr="009273F4">
        <w:rPr>
          <w:rFonts w:ascii="Verdana" w:hAnsi="Verdana" w:cstheme="minorHAnsi"/>
          <w:b w:val="0"/>
          <w:sz w:val="20"/>
          <w:lang w:val="pl-PL" w:eastAsia="pl-PL"/>
        </w:rPr>
        <w:t xml:space="preserve">, drogą elektroniczną na </w:t>
      </w:r>
      <w:r w:rsidRPr="009273F4">
        <w:rPr>
          <w:rFonts w:ascii="Verdana" w:hAnsi="Verdana" w:cstheme="minorHAnsi"/>
          <w:b w:val="0"/>
          <w:sz w:val="20"/>
          <w:lang w:val="pl-PL" w:eastAsia="pl-PL"/>
        </w:rPr>
        <w:t>adres:</w:t>
      </w:r>
      <w:r w:rsidR="00120D09" w:rsidRPr="009273F4">
        <w:rPr>
          <w:rFonts w:ascii="Verdana" w:hAnsi="Verdana" w:cstheme="minorHAnsi"/>
          <w:b w:val="0"/>
          <w:sz w:val="20"/>
          <w:lang w:val="pl-PL" w:eastAsia="pl-PL"/>
        </w:rPr>
        <w:t xml:space="preserve"> </w:t>
      </w:r>
      <w:hyperlink r:id="rId18" w:history="1">
        <w:r w:rsidR="00BF4BD5" w:rsidRPr="009273F4">
          <w:rPr>
            <w:rFonts w:ascii="Verdana" w:hAnsi="Verdana"/>
            <w:sz w:val="20"/>
            <w:lang w:val="pl-PL" w:eastAsia="pl-PL"/>
          </w:rPr>
          <w:t>helpdesk.zakupy@gkpge.pl</w:t>
        </w:r>
      </w:hyperlink>
      <w:r w:rsidR="00BF4BD5" w:rsidRPr="009273F4">
        <w:rPr>
          <w:rFonts w:ascii="Verdana" w:hAnsi="Verdana" w:cstheme="minorHAnsi"/>
          <w:b w:val="0"/>
          <w:sz w:val="20"/>
          <w:lang w:val="pl-PL" w:eastAsia="pl-PL"/>
        </w:rPr>
        <w:t xml:space="preserve">; tel. +48 22 576 87 87. Pomoc dostępna jest w godzinach od 8.00 do </w:t>
      </w:r>
      <w:r w:rsidR="0044259B" w:rsidRPr="009273F4">
        <w:rPr>
          <w:rFonts w:ascii="Verdana" w:hAnsi="Verdana" w:cstheme="minorHAnsi"/>
          <w:b w:val="0"/>
          <w:sz w:val="20"/>
          <w:lang w:val="pl-PL" w:eastAsia="pl-PL"/>
        </w:rPr>
        <w:t>1</w:t>
      </w:r>
      <w:r w:rsidR="0044259B">
        <w:rPr>
          <w:rFonts w:ascii="Verdana" w:hAnsi="Verdana" w:cstheme="minorHAnsi"/>
          <w:b w:val="0"/>
          <w:sz w:val="20"/>
          <w:lang w:val="pl-PL" w:eastAsia="pl-PL"/>
        </w:rPr>
        <w:t>6</w:t>
      </w:r>
      <w:r w:rsidR="0044259B" w:rsidRPr="009273F4">
        <w:rPr>
          <w:rFonts w:ascii="Verdana" w:hAnsi="Verdana" w:cstheme="minorHAnsi"/>
          <w:b w:val="0"/>
          <w:sz w:val="20"/>
          <w:lang w:val="pl-PL" w:eastAsia="pl-PL"/>
        </w:rPr>
        <w:t xml:space="preserve">.00 </w:t>
      </w:r>
      <w:r w:rsidR="005B21DF" w:rsidRPr="009273F4">
        <w:rPr>
          <w:rFonts w:ascii="Verdana" w:hAnsi="Verdana" w:cstheme="minorHAnsi"/>
          <w:b w:val="0"/>
          <w:sz w:val="20"/>
          <w:lang w:val="pl-PL" w:eastAsia="pl-PL"/>
        </w:rPr>
        <w:t>w dni robocze</w:t>
      </w:r>
      <w:r w:rsidRPr="009273F4">
        <w:rPr>
          <w:rFonts w:ascii="Verdana" w:hAnsi="Verdana" w:cstheme="minorHAnsi"/>
          <w:b w:val="0"/>
          <w:sz w:val="20"/>
          <w:lang w:val="pl-PL" w:eastAsia="pl-PL"/>
        </w:rPr>
        <w:t>.</w:t>
      </w:r>
      <w:bookmarkEnd w:id="59"/>
    </w:p>
    <w:p w14:paraId="1D427011" w14:textId="6D056AE9" w:rsidR="003875FE" w:rsidRPr="002A6CA3" w:rsidRDefault="00682375" w:rsidP="006D28BA">
      <w:pPr>
        <w:pStyle w:val="Nagwek2"/>
        <w:keepNext w:val="0"/>
        <w:numPr>
          <w:ilvl w:val="1"/>
          <w:numId w:val="34"/>
        </w:numPr>
        <w:spacing w:before="120" w:after="120" w:line="240" w:lineRule="auto"/>
        <w:ind w:left="425" w:right="-284" w:hanging="709"/>
        <w:rPr>
          <w:rFonts w:ascii="Verdana" w:hAnsi="Verdana"/>
          <w:sz w:val="20"/>
          <w:lang w:val="pl-PL" w:eastAsia="pl-PL"/>
        </w:rPr>
      </w:pPr>
      <w:bookmarkStart w:id="60" w:name="_Toc122344700"/>
      <w:r w:rsidRPr="002A6CA3">
        <w:rPr>
          <w:rFonts w:ascii="Verdana" w:hAnsi="Verdana" w:cstheme="minorHAnsi"/>
          <w:b w:val="0"/>
          <w:sz w:val="20"/>
          <w:lang w:val="pl-PL" w:eastAsia="pl-PL"/>
        </w:rPr>
        <w:t xml:space="preserve">System po upływie terminu składania ofert nie dopuści możliwości złożenia </w:t>
      </w:r>
      <w:r w:rsidR="000168B6" w:rsidRPr="002A6CA3">
        <w:rPr>
          <w:rFonts w:ascii="Verdana" w:hAnsi="Verdana" w:cstheme="minorHAnsi"/>
          <w:b w:val="0"/>
          <w:sz w:val="20"/>
          <w:lang w:val="pl-PL" w:eastAsia="pl-PL"/>
        </w:rPr>
        <w:t>Oferty</w:t>
      </w:r>
      <w:r w:rsidRPr="002A6CA3">
        <w:rPr>
          <w:rFonts w:ascii="Verdana" w:hAnsi="Verdana" w:cstheme="minorHAnsi"/>
          <w:b w:val="0"/>
          <w:sz w:val="20"/>
          <w:lang w:val="pl-PL" w:eastAsia="pl-PL"/>
        </w:rPr>
        <w:t xml:space="preserve">, tym samym </w:t>
      </w:r>
      <w:r w:rsidRPr="002A6CA3">
        <w:rPr>
          <w:rFonts w:ascii="Verdana" w:hAnsi="Verdana" w:cstheme="minorHAnsi"/>
          <w:sz w:val="20"/>
          <w:u w:val="single"/>
          <w:lang w:val="pl-PL" w:eastAsia="pl-PL"/>
        </w:rPr>
        <w:t xml:space="preserve">zaleca się przygotowanie i złożenie </w:t>
      </w:r>
      <w:r w:rsidR="000168B6" w:rsidRPr="002A6CA3">
        <w:rPr>
          <w:rFonts w:ascii="Verdana" w:hAnsi="Verdana" w:cstheme="minorHAnsi"/>
          <w:sz w:val="20"/>
          <w:u w:val="single"/>
          <w:lang w:val="pl-PL" w:eastAsia="pl-PL"/>
        </w:rPr>
        <w:t xml:space="preserve">Oferty </w:t>
      </w:r>
      <w:r w:rsidRPr="002A6CA3">
        <w:rPr>
          <w:rFonts w:ascii="Verdana" w:hAnsi="Verdana" w:cstheme="minorHAnsi"/>
          <w:sz w:val="20"/>
          <w:u w:val="single"/>
          <w:lang w:val="pl-PL" w:eastAsia="pl-PL"/>
        </w:rPr>
        <w:t>z odpowiednim wyprzedzeniem</w:t>
      </w:r>
      <w:r w:rsidRPr="002A6CA3">
        <w:rPr>
          <w:rFonts w:ascii="Verdana" w:hAnsi="Verdana" w:cstheme="minorHAnsi"/>
          <w:b w:val="0"/>
          <w:sz w:val="20"/>
          <w:lang w:val="pl-PL" w:eastAsia="pl-PL"/>
        </w:rPr>
        <w:t>.</w:t>
      </w:r>
      <w:bookmarkEnd w:id="46"/>
      <w:bookmarkEnd w:id="47"/>
      <w:bookmarkEnd w:id="48"/>
      <w:bookmarkEnd w:id="49"/>
      <w:bookmarkEnd w:id="60"/>
      <w:r w:rsidR="000168B6" w:rsidRPr="002A6CA3" w:rsidDel="000168B6">
        <w:rPr>
          <w:rFonts w:ascii="Verdana" w:hAnsi="Verdana" w:cstheme="minorHAnsi"/>
          <w:b w:val="0"/>
          <w:sz w:val="20"/>
          <w:lang w:eastAsia="pl-PL"/>
        </w:rPr>
        <w:t xml:space="preserve"> </w:t>
      </w:r>
    </w:p>
    <w:p w14:paraId="18D1EC82" w14:textId="4F975809" w:rsidR="00682375" w:rsidRPr="002A6CA3" w:rsidRDefault="00682375" w:rsidP="006D28BA">
      <w:pPr>
        <w:pStyle w:val="Nagwek2"/>
        <w:keepNext w:val="0"/>
        <w:numPr>
          <w:ilvl w:val="1"/>
          <w:numId w:val="34"/>
        </w:numPr>
        <w:spacing w:before="120" w:after="120" w:line="240" w:lineRule="auto"/>
        <w:ind w:left="425" w:right="-284" w:hanging="709"/>
        <w:rPr>
          <w:rStyle w:val="Hipercze"/>
          <w:rFonts w:ascii="Verdana" w:hAnsi="Verdana" w:cstheme="minorHAnsi"/>
          <w:b w:val="0"/>
          <w:color w:val="auto"/>
          <w:sz w:val="20"/>
          <w:lang w:val="pl-PL"/>
        </w:rPr>
      </w:pPr>
      <w:bookmarkStart w:id="61" w:name="_Toc122344701"/>
      <w:r w:rsidRPr="002A6CA3">
        <w:rPr>
          <w:rFonts w:ascii="Verdana" w:hAnsi="Verdana" w:cstheme="minorHAnsi"/>
          <w:b w:val="0"/>
          <w:sz w:val="20"/>
          <w:lang w:val="pl-PL"/>
        </w:rPr>
        <w:t>Osobą upr</w:t>
      </w:r>
      <w:r w:rsidRPr="00EB0BB0">
        <w:rPr>
          <w:rFonts w:ascii="Verdana" w:hAnsi="Verdana" w:cstheme="minorHAnsi"/>
          <w:b w:val="0"/>
          <w:sz w:val="20"/>
          <w:lang w:val="pl-PL"/>
        </w:rPr>
        <w:t xml:space="preserve">awnioną </w:t>
      </w:r>
      <w:r w:rsidR="00C33B09" w:rsidRPr="00EB0BB0">
        <w:rPr>
          <w:rFonts w:ascii="Verdana" w:hAnsi="Verdana" w:cstheme="minorHAnsi"/>
          <w:b w:val="0"/>
          <w:sz w:val="20"/>
          <w:lang w:val="pl-PL"/>
        </w:rPr>
        <w:t xml:space="preserve">ze strony Zamawiającego </w:t>
      </w:r>
      <w:r w:rsidRPr="00EB0BB0">
        <w:rPr>
          <w:rFonts w:ascii="Verdana" w:hAnsi="Verdana" w:cstheme="minorHAnsi"/>
          <w:b w:val="0"/>
          <w:sz w:val="20"/>
          <w:lang w:val="pl-PL"/>
        </w:rPr>
        <w:t>do kontaktu z Wykonawcami jest</w:t>
      </w:r>
      <w:r w:rsidR="00EB0BB0" w:rsidRPr="00EB0BB0">
        <w:rPr>
          <w:rFonts w:ascii="Verdana" w:hAnsi="Verdana" w:cstheme="minorHAnsi"/>
          <w:b w:val="0"/>
          <w:sz w:val="20"/>
          <w:lang w:val="pl-PL"/>
        </w:rPr>
        <w:t xml:space="preserve"> Magdalena Pawłowska</w:t>
      </w:r>
      <w:r w:rsidR="00C33B09" w:rsidRPr="00EB0BB0">
        <w:rPr>
          <w:rFonts w:ascii="Verdana" w:hAnsi="Verdana" w:cstheme="minorHAnsi"/>
          <w:b w:val="0"/>
          <w:sz w:val="20"/>
          <w:lang w:val="pl-PL"/>
        </w:rPr>
        <w:t xml:space="preserve"> </w:t>
      </w:r>
      <w:r w:rsidR="009273F4" w:rsidRPr="00EB0BB0">
        <w:rPr>
          <w:rFonts w:ascii="Verdana" w:hAnsi="Verdana" w:cstheme="minorHAnsi"/>
          <w:b w:val="0"/>
          <w:sz w:val="20"/>
          <w:lang w:val="pl-PL"/>
        </w:rPr>
        <w:t>e-</w:t>
      </w:r>
      <w:r w:rsidRPr="00EB0BB0">
        <w:rPr>
          <w:rFonts w:ascii="Verdana" w:hAnsi="Verdana" w:cstheme="minorHAnsi"/>
          <w:b w:val="0"/>
          <w:sz w:val="20"/>
          <w:lang w:val="pl-PL"/>
        </w:rPr>
        <w:t xml:space="preserve">mail: </w:t>
      </w:r>
      <w:bookmarkStart w:id="62" w:name="_Toc243294533"/>
      <w:bookmarkStart w:id="63" w:name="_Toc43108581"/>
      <w:bookmarkEnd w:id="41"/>
      <w:bookmarkEnd w:id="61"/>
      <w:r w:rsidR="00EB0BB0" w:rsidRPr="00EB0BB0">
        <w:rPr>
          <w:rFonts w:ascii="Verdana" w:hAnsi="Verdana" w:cstheme="minorHAnsi"/>
          <w:b w:val="0"/>
          <w:sz w:val="20"/>
          <w:u w:val="single"/>
          <w:lang w:val="pl-PL"/>
        </w:rPr>
        <w:fldChar w:fldCharType="begin"/>
      </w:r>
      <w:r w:rsidR="00EB0BB0" w:rsidRPr="00EB0BB0">
        <w:rPr>
          <w:rFonts w:ascii="Verdana" w:hAnsi="Verdana" w:cstheme="minorHAnsi"/>
          <w:b w:val="0"/>
          <w:sz w:val="20"/>
          <w:u w:val="single"/>
          <w:lang w:val="pl-PL"/>
        </w:rPr>
        <w:instrText xml:space="preserve"> HYPERLINK "mailto:magdalena_pawlowska@gkpge.pl" </w:instrText>
      </w:r>
      <w:r w:rsidR="00EB0BB0" w:rsidRPr="00EB0BB0">
        <w:rPr>
          <w:rFonts w:ascii="Verdana" w:hAnsi="Verdana" w:cstheme="minorHAnsi"/>
          <w:b w:val="0"/>
          <w:sz w:val="20"/>
          <w:u w:val="single"/>
          <w:lang w:val="pl-PL"/>
        </w:rPr>
        <w:fldChar w:fldCharType="separate"/>
      </w:r>
      <w:r w:rsidR="00EB0BB0" w:rsidRPr="00EB0BB0">
        <w:rPr>
          <w:rStyle w:val="Hipercze"/>
          <w:rFonts w:ascii="Verdana" w:hAnsi="Verdana" w:cstheme="minorHAnsi"/>
          <w:b w:val="0"/>
          <w:sz w:val="20"/>
          <w:lang w:val="pl-PL"/>
        </w:rPr>
        <w:t>magdalena_pawlowska@gkpge.pl</w:t>
      </w:r>
      <w:r w:rsidR="00EB0BB0" w:rsidRPr="00EB0BB0">
        <w:rPr>
          <w:rFonts w:ascii="Verdana" w:hAnsi="Verdana" w:cstheme="minorHAnsi"/>
          <w:b w:val="0"/>
          <w:sz w:val="20"/>
          <w:u w:val="single"/>
          <w:lang w:val="pl-PL"/>
        </w:rPr>
        <w:fldChar w:fldCharType="end"/>
      </w:r>
    </w:p>
    <w:p w14:paraId="5B4D99AE" w14:textId="16B2CF14" w:rsidR="000168B6" w:rsidRPr="002A6CA3" w:rsidRDefault="000168B6" w:rsidP="006D28BA">
      <w:pPr>
        <w:pStyle w:val="Nagwek1"/>
        <w:keepNext w:val="0"/>
        <w:keepLines w:val="0"/>
        <w:numPr>
          <w:ilvl w:val="1"/>
          <w:numId w:val="34"/>
        </w:numPr>
        <w:suppressAutoHyphens/>
        <w:spacing w:before="120" w:after="120" w:line="240" w:lineRule="auto"/>
        <w:ind w:right="-284" w:hanging="644"/>
        <w:rPr>
          <w:rFonts w:ascii="Verdana" w:hAnsi="Verdana" w:cstheme="minorHAnsi"/>
          <w:b w:val="0"/>
          <w:caps w:val="0"/>
          <w:sz w:val="20"/>
          <w:lang w:val="pl-PL"/>
        </w:rPr>
      </w:pPr>
      <w:bookmarkStart w:id="64" w:name="_Toc122344702"/>
      <w:r w:rsidRPr="002A6CA3">
        <w:rPr>
          <w:rFonts w:ascii="Verdana" w:hAnsi="Verdana" w:cstheme="minorHAnsi"/>
          <w:b w:val="0"/>
          <w:caps w:val="0"/>
          <w:sz w:val="20"/>
          <w:lang w:val="pl-PL"/>
        </w:rPr>
        <w:t xml:space="preserve">Wykonawca może zwrócić się do Zamawiającego o wyjaśnienie treści SWZ, kierując wniosek poprzez zakładkę "Pytania/odpowiedzi". Zamawiający prosi o przekazywanie wniosków/pytań również w formie edytowalnej, gdyż skróci to czas udzielania wyjaśnień. </w:t>
      </w:r>
      <w:r w:rsidRPr="002A6CA3">
        <w:rPr>
          <w:rFonts w:ascii="Verdana" w:hAnsi="Verdana" w:cstheme="minorHAnsi"/>
          <w:b w:val="0"/>
          <w:caps w:val="0"/>
          <w:sz w:val="20"/>
          <w:u w:val="single"/>
          <w:lang w:val="pl-PL"/>
        </w:rPr>
        <w:t>W celu przekazania wniosku/pytania do Zamawiającego, należy w zakładce „Pytania/odpowiedzi” wypełnić obowiązkowe pola i zapisać wniosek/pytanie (przycisk „Zapisz”) a następnie wysłać (przycisk „Wyślij”)</w:t>
      </w:r>
      <w:r w:rsidRPr="002A6CA3">
        <w:rPr>
          <w:rFonts w:ascii="Verdana" w:hAnsi="Verdana" w:cstheme="minorHAnsi"/>
          <w:b w:val="0"/>
          <w:sz w:val="20"/>
          <w:u w:val="single"/>
          <w:lang w:val="pl-PL"/>
        </w:rPr>
        <w:t>.</w:t>
      </w:r>
      <w:r w:rsidRPr="002A6CA3">
        <w:rPr>
          <w:rFonts w:ascii="Verdana" w:hAnsi="Verdana" w:cstheme="minorHAnsi"/>
          <w:b w:val="0"/>
          <w:caps w:val="0"/>
          <w:sz w:val="20"/>
          <w:lang w:val="pl-PL"/>
        </w:rPr>
        <w:t xml:space="preserve"> Treść pytań/wniosków Wykonawców wraz z udzielonymi przez Zamawiającego wyjaśnieniami, zostanie udostępniona w Systemie w zakładce “Dokumenty zamówienia”.</w:t>
      </w:r>
      <w:bookmarkEnd w:id="64"/>
      <w:r w:rsidRPr="002A6CA3">
        <w:rPr>
          <w:rFonts w:ascii="Verdana" w:hAnsi="Verdana" w:cstheme="minorHAnsi"/>
          <w:b w:val="0"/>
          <w:caps w:val="0"/>
          <w:sz w:val="20"/>
          <w:lang w:val="pl-PL"/>
        </w:rPr>
        <w:t xml:space="preserve"> </w:t>
      </w:r>
    </w:p>
    <w:p w14:paraId="486AF0C5" w14:textId="7820DBE5" w:rsidR="005817FF" w:rsidRPr="00B83CAB" w:rsidRDefault="00A70840" w:rsidP="006D28BA">
      <w:pPr>
        <w:pStyle w:val="Nagwek1"/>
        <w:numPr>
          <w:ilvl w:val="0"/>
          <w:numId w:val="34"/>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65" w:name="_Toc122344703"/>
      <w:bookmarkEnd w:id="62"/>
      <w:bookmarkEnd w:id="63"/>
      <w:r w:rsidRPr="00B83CAB">
        <w:rPr>
          <w:rFonts w:ascii="Verdana" w:eastAsia="Calibri" w:hAnsi="Verdana" w:cstheme="minorHAnsi"/>
          <w:caps w:val="0"/>
          <w:kern w:val="0"/>
          <w:sz w:val="20"/>
          <w:lang w:val="pl-PL"/>
        </w:rPr>
        <w:lastRenderedPageBreak/>
        <w:t>TRYB POSTĘPOWANIA</w:t>
      </w:r>
      <w:r w:rsidR="00186002" w:rsidRPr="00B83CAB">
        <w:rPr>
          <w:rFonts w:ascii="Verdana" w:eastAsia="Calibri" w:hAnsi="Verdana" w:cstheme="minorHAnsi"/>
          <w:caps w:val="0"/>
          <w:kern w:val="0"/>
          <w:sz w:val="20"/>
          <w:lang w:val="pl-PL"/>
        </w:rPr>
        <w:t>, SKRÓTY I DEFINICJE</w:t>
      </w:r>
      <w:bookmarkEnd w:id="65"/>
    </w:p>
    <w:p w14:paraId="49A3A296" w14:textId="423E3428" w:rsidR="00816B67" w:rsidRPr="00B83CAB" w:rsidRDefault="00A70840"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66" w:name="_Hlt41726032"/>
      <w:bookmarkStart w:id="67" w:name="_Toc514847118"/>
      <w:bookmarkStart w:id="68" w:name="_Toc515881651"/>
      <w:bookmarkStart w:id="69" w:name="_Toc515881832"/>
      <w:bookmarkStart w:id="70" w:name="_Toc515896261"/>
      <w:bookmarkStart w:id="71" w:name="_Toc122344704"/>
      <w:bookmarkStart w:id="72" w:name="_Toc243294538"/>
      <w:bookmarkStart w:id="73" w:name="_Toc514847126"/>
      <w:bookmarkStart w:id="74" w:name="_Toc145406942"/>
      <w:bookmarkStart w:id="75" w:name="_Toc43108598"/>
      <w:bookmarkEnd w:id="66"/>
      <w:r w:rsidRPr="00B83CAB">
        <w:rPr>
          <w:rFonts w:ascii="Verdana" w:eastAsia="Calibri" w:hAnsi="Verdana" w:cstheme="minorHAnsi"/>
          <w:b w:val="0"/>
          <w:sz w:val="20"/>
          <w:lang w:val="pl-PL"/>
        </w:rPr>
        <w:t xml:space="preserve">Przedmiotowe postępowanie o udzielenie zamówienia prowadzone jest </w:t>
      </w:r>
      <w:r w:rsidR="00B351A3" w:rsidRPr="00B83CAB">
        <w:rPr>
          <w:rFonts w:ascii="Verdana" w:eastAsia="Calibri" w:hAnsi="Verdana" w:cstheme="minorHAnsi"/>
          <w:b w:val="0"/>
          <w:sz w:val="20"/>
          <w:lang w:val="pl-PL"/>
        </w:rPr>
        <w:t xml:space="preserve">w trybie przetargu nieograniczonego, </w:t>
      </w:r>
      <w:r w:rsidRPr="00B83CAB">
        <w:rPr>
          <w:rFonts w:ascii="Verdana" w:eastAsia="Calibri" w:hAnsi="Verdana" w:cstheme="minorHAnsi"/>
          <w:b w:val="0"/>
          <w:sz w:val="20"/>
          <w:lang w:val="pl-PL"/>
        </w:rPr>
        <w:t xml:space="preserve">na podstawie </w:t>
      </w:r>
      <w:r w:rsidR="00B351A3" w:rsidRPr="00B83CAB">
        <w:rPr>
          <w:rFonts w:ascii="Verdana" w:eastAsia="Calibri" w:hAnsi="Verdana" w:cstheme="minorHAnsi"/>
          <w:b w:val="0"/>
          <w:sz w:val="20"/>
          <w:lang w:val="pl-PL"/>
        </w:rPr>
        <w:t xml:space="preserve">niniejszej </w:t>
      </w:r>
      <w:r w:rsidR="00904E94" w:rsidRPr="00B83CAB">
        <w:rPr>
          <w:rFonts w:ascii="Verdana" w:eastAsia="Calibri" w:hAnsi="Verdana" w:cstheme="minorHAnsi"/>
          <w:b w:val="0"/>
          <w:sz w:val="20"/>
          <w:lang w:val="pl-PL"/>
        </w:rPr>
        <w:t>SWZ</w:t>
      </w:r>
      <w:r w:rsidR="00B351A3" w:rsidRPr="00B83CAB">
        <w:rPr>
          <w:rFonts w:ascii="Verdana" w:eastAsia="Calibri" w:hAnsi="Verdana" w:cstheme="minorHAnsi"/>
          <w:b w:val="0"/>
          <w:sz w:val="20"/>
          <w:lang w:val="pl-PL"/>
        </w:rPr>
        <w:t xml:space="preserve"> oraz na podstawie Procedury </w:t>
      </w:r>
      <w:r w:rsidR="000B383C" w:rsidRPr="00B83CAB">
        <w:rPr>
          <w:rFonts w:ascii="Verdana" w:eastAsia="Calibri" w:hAnsi="Verdana" w:cstheme="minorHAnsi"/>
          <w:b w:val="0"/>
          <w:sz w:val="20"/>
          <w:lang w:val="pl-PL"/>
        </w:rPr>
        <w:t>z</w:t>
      </w:r>
      <w:r w:rsidR="00B351A3" w:rsidRPr="00B83CAB">
        <w:rPr>
          <w:rFonts w:ascii="Verdana" w:eastAsia="Calibri" w:hAnsi="Verdana" w:cstheme="minorHAnsi"/>
          <w:b w:val="0"/>
          <w:sz w:val="20"/>
          <w:lang w:val="pl-PL"/>
        </w:rPr>
        <w:t>akupów w Grupie PGE EC</w:t>
      </w:r>
      <w:bookmarkEnd w:id="67"/>
      <w:r w:rsidR="00D06CC2" w:rsidRPr="00B83CAB">
        <w:rPr>
          <w:rFonts w:ascii="Verdana" w:eastAsia="Calibri" w:hAnsi="Verdana" w:cstheme="minorHAnsi"/>
          <w:b w:val="0"/>
          <w:sz w:val="20"/>
          <w:lang w:val="pl-PL"/>
        </w:rPr>
        <w:t xml:space="preserve"> i Procedury Ogólnej Zakupów GK PGE</w:t>
      </w:r>
      <w:r w:rsidRPr="00B83CAB">
        <w:rPr>
          <w:rFonts w:ascii="Verdana" w:eastAsia="Calibri" w:hAnsi="Verdana" w:cstheme="minorHAnsi"/>
          <w:b w:val="0"/>
          <w:sz w:val="20"/>
          <w:lang w:val="pl-PL"/>
        </w:rPr>
        <w:t>.</w:t>
      </w:r>
      <w:bookmarkEnd w:id="68"/>
      <w:bookmarkEnd w:id="69"/>
      <w:bookmarkEnd w:id="70"/>
      <w:r w:rsidR="00EB3001" w:rsidRPr="00B83CAB">
        <w:rPr>
          <w:rFonts w:ascii="Verdana" w:eastAsia="Calibri" w:hAnsi="Verdana" w:cstheme="minorHAnsi"/>
          <w:b w:val="0"/>
          <w:sz w:val="20"/>
          <w:lang w:val="pl-PL"/>
        </w:rPr>
        <w:t xml:space="preserve"> Do niniejszego Postępowania</w:t>
      </w:r>
      <w:r w:rsidR="008521EE" w:rsidRPr="00B83CAB">
        <w:rPr>
          <w:rFonts w:ascii="Verdana" w:eastAsia="Calibri" w:hAnsi="Verdana" w:cstheme="minorHAnsi"/>
          <w:b w:val="0"/>
          <w:sz w:val="20"/>
          <w:lang w:val="pl-PL"/>
        </w:rPr>
        <w:t xml:space="preserve"> </w:t>
      </w:r>
      <w:r w:rsidR="008521EE" w:rsidRPr="00B83CAB">
        <w:rPr>
          <w:rFonts w:ascii="Verdana" w:hAnsi="Verdana" w:cstheme="minorHAnsi"/>
          <w:b w:val="0"/>
          <w:sz w:val="20"/>
          <w:lang w:val="pl-PL" w:eastAsia="pl-PL"/>
        </w:rPr>
        <w:t>zakupowego</w:t>
      </w:r>
      <w:r w:rsidR="00EB3001" w:rsidRPr="00B83CAB">
        <w:rPr>
          <w:rFonts w:ascii="Verdana" w:eastAsia="Calibri" w:hAnsi="Verdana" w:cstheme="minorHAnsi"/>
          <w:b w:val="0"/>
          <w:sz w:val="20"/>
          <w:lang w:val="pl-PL"/>
        </w:rPr>
        <w:t xml:space="preserve"> nie mają zastosowania przepisy ustawy z dnia </w:t>
      </w:r>
      <w:r w:rsidR="00FD2058" w:rsidRPr="00B83CAB">
        <w:rPr>
          <w:rFonts w:ascii="Verdana" w:eastAsia="Calibri" w:hAnsi="Verdana" w:cstheme="minorHAnsi"/>
          <w:b w:val="0"/>
          <w:sz w:val="20"/>
          <w:lang w:val="pl-PL"/>
        </w:rPr>
        <w:t xml:space="preserve">11 </w:t>
      </w:r>
      <w:r w:rsidR="00904E94" w:rsidRPr="00B83CAB">
        <w:rPr>
          <w:rFonts w:ascii="Verdana" w:eastAsia="Calibri" w:hAnsi="Verdana" w:cstheme="minorHAnsi"/>
          <w:b w:val="0"/>
          <w:sz w:val="20"/>
          <w:lang w:val="pl-PL"/>
        </w:rPr>
        <w:t>września 2019</w:t>
      </w:r>
      <w:r w:rsidR="00300C17" w:rsidRPr="00B83CAB">
        <w:rPr>
          <w:rFonts w:ascii="Verdana" w:eastAsia="Calibri" w:hAnsi="Verdana" w:cstheme="minorHAnsi"/>
          <w:b w:val="0"/>
          <w:sz w:val="20"/>
          <w:lang w:val="pl-PL"/>
        </w:rPr>
        <w:t xml:space="preserve"> r. Prawo zamówień publicznych.</w:t>
      </w:r>
      <w:bookmarkEnd w:id="71"/>
      <w:r w:rsidR="00300C17" w:rsidRPr="00B83CAB">
        <w:rPr>
          <w:rFonts w:ascii="Verdana" w:eastAsia="Calibri" w:hAnsi="Verdana" w:cstheme="minorHAnsi"/>
          <w:b w:val="0"/>
          <w:sz w:val="20"/>
          <w:lang w:val="pl-PL"/>
        </w:rPr>
        <w:t xml:space="preserve"> </w:t>
      </w:r>
    </w:p>
    <w:p w14:paraId="25A13959" w14:textId="60463D28" w:rsidR="00A11EF6" w:rsidRPr="00B83CAB" w:rsidRDefault="00A11EF6"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76" w:name="_Toc514847119"/>
      <w:bookmarkStart w:id="77" w:name="_Toc515881652"/>
      <w:bookmarkStart w:id="78" w:name="_Toc515881833"/>
      <w:bookmarkStart w:id="79" w:name="_Toc515896262"/>
      <w:bookmarkStart w:id="80" w:name="_Toc122344705"/>
      <w:bookmarkStart w:id="81" w:name="_Toc514847121"/>
      <w:bookmarkStart w:id="82" w:name="_Toc515881654"/>
      <w:bookmarkStart w:id="83" w:name="_Toc515881835"/>
      <w:bookmarkStart w:id="84" w:name="_Toc515896264"/>
      <w:bookmarkStart w:id="85" w:name="_Toc514847127"/>
      <w:bookmarkEnd w:id="72"/>
      <w:bookmarkEnd w:id="73"/>
      <w:r w:rsidRPr="00B83CAB">
        <w:rPr>
          <w:rFonts w:ascii="Verdana" w:eastAsia="Calibri" w:hAnsi="Verdana" w:cstheme="minorHAnsi"/>
          <w:b w:val="0"/>
          <w:sz w:val="20"/>
          <w:lang w:val="pl-PL"/>
        </w:rPr>
        <w:t xml:space="preserve">Przetarg nieograniczony jest trybem udzielania zamówienia, w którym w odpowiedzi na </w:t>
      </w:r>
      <w:r w:rsidR="00904E94" w:rsidRPr="00B83CAB">
        <w:rPr>
          <w:rFonts w:ascii="Verdana" w:eastAsia="Calibri" w:hAnsi="Verdana" w:cstheme="minorHAnsi"/>
          <w:b w:val="0"/>
          <w:sz w:val="20"/>
          <w:lang w:val="pl-PL"/>
        </w:rPr>
        <w:t>SWZ</w:t>
      </w:r>
      <w:r w:rsidR="00B351A3" w:rsidRPr="00B83CAB">
        <w:rPr>
          <w:rFonts w:ascii="Verdana" w:eastAsia="Calibri" w:hAnsi="Verdana" w:cstheme="minorHAnsi"/>
          <w:b w:val="0"/>
          <w:sz w:val="20"/>
          <w:lang w:val="pl-PL"/>
        </w:rPr>
        <w:t xml:space="preserve"> opublikowaną w Systemie Zakupowym GK PGE,</w:t>
      </w:r>
      <w:r w:rsidRPr="00B83CAB">
        <w:rPr>
          <w:rFonts w:ascii="Verdana" w:eastAsia="Calibri" w:hAnsi="Verdana" w:cstheme="minorHAnsi"/>
          <w:b w:val="0"/>
          <w:sz w:val="20"/>
          <w:lang w:val="pl-PL"/>
        </w:rPr>
        <w:t xml:space="preserve"> Oferty mogą składać wszyscy zainteresowani Wykonawcy.</w:t>
      </w:r>
      <w:bookmarkEnd w:id="76"/>
      <w:bookmarkEnd w:id="77"/>
      <w:bookmarkEnd w:id="78"/>
      <w:bookmarkEnd w:id="79"/>
      <w:bookmarkEnd w:id="80"/>
    </w:p>
    <w:p w14:paraId="3521D18A" w14:textId="1E8FC2C5" w:rsidR="00A11EF6" w:rsidRPr="009273F4" w:rsidRDefault="00A11EF6"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86" w:name="_Toc122344706"/>
      <w:r w:rsidRPr="009273F4">
        <w:rPr>
          <w:rFonts w:ascii="Verdana" w:hAnsi="Verdana" w:cs="Calibri"/>
          <w:b w:val="0"/>
          <w:sz w:val="20"/>
          <w:lang w:val="pl-PL"/>
        </w:rPr>
        <w:t xml:space="preserve">Zainteresowani Wykonawcy składają Oferty zgodnie z wymaganiami </w:t>
      </w:r>
      <w:r w:rsidR="00904E94" w:rsidRPr="009273F4">
        <w:rPr>
          <w:rFonts w:ascii="Verdana" w:hAnsi="Verdana" w:cs="Calibri"/>
          <w:b w:val="0"/>
          <w:sz w:val="20"/>
          <w:lang w:val="pl-PL"/>
        </w:rPr>
        <w:t>SWZ</w:t>
      </w:r>
      <w:r w:rsidRPr="009273F4">
        <w:rPr>
          <w:rFonts w:ascii="Verdana" w:hAnsi="Verdana" w:cs="Calibri"/>
          <w:b w:val="0"/>
          <w:sz w:val="20"/>
          <w:lang w:val="pl-PL"/>
        </w:rPr>
        <w:t>.</w:t>
      </w:r>
      <w:bookmarkEnd w:id="86"/>
    </w:p>
    <w:p w14:paraId="6D707C8A" w14:textId="6420B7CB" w:rsidR="00816B67" w:rsidRPr="009273F4" w:rsidRDefault="00A70840"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87" w:name="_Toc122344707"/>
      <w:r w:rsidRPr="009273F4">
        <w:rPr>
          <w:rFonts w:ascii="Verdana" w:eastAsia="Calibri" w:hAnsi="Verdana" w:cstheme="minorHAnsi"/>
          <w:b w:val="0"/>
          <w:sz w:val="20"/>
          <w:lang w:val="pl-PL"/>
        </w:rPr>
        <w:t>Ilekroć w</w:t>
      </w:r>
      <w:r w:rsidR="00CE4AFA" w:rsidRPr="009273F4">
        <w:rPr>
          <w:rFonts w:ascii="Verdana" w:eastAsia="Calibri" w:hAnsi="Verdana" w:cstheme="minorHAnsi"/>
          <w:b w:val="0"/>
          <w:sz w:val="20"/>
          <w:lang w:val="pl-PL"/>
        </w:rPr>
        <w:t xml:space="preserve"> niniejszej</w:t>
      </w:r>
      <w:r w:rsidRPr="009273F4">
        <w:rPr>
          <w:rFonts w:ascii="Verdana" w:eastAsia="Calibri" w:hAnsi="Verdana" w:cstheme="minorHAnsi"/>
          <w:b w:val="0"/>
          <w:sz w:val="20"/>
          <w:lang w:val="pl-PL"/>
        </w:rPr>
        <w:t xml:space="preserve"> Specyfikacji Warunków Zamówienia jest mowa o:</w:t>
      </w:r>
      <w:bookmarkEnd w:id="81"/>
      <w:bookmarkEnd w:id="82"/>
      <w:bookmarkEnd w:id="83"/>
      <w:bookmarkEnd w:id="84"/>
      <w:bookmarkEnd w:id="87"/>
    </w:p>
    <w:p w14:paraId="42B52D7D" w14:textId="7FE6273C"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Ofercie</w:t>
      </w:r>
      <w:r w:rsidRPr="002A6CA3">
        <w:rPr>
          <w:rFonts w:ascii="Verdana" w:hAnsi="Verdana" w:cstheme="minorHAnsi"/>
          <w:sz w:val="20"/>
        </w:rPr>
        <w:t xml:space="preserve"> – należy przez to rozumieć ofertę składaną przez Wykonawcę, podlegającą ocenie i porównaniu w</w:t>
      </w:r>
      <w:r w:rsidR="00C10481" w:rsidRPr="002A6CA3">
        <w:rPr>
          <w:rFonts w:ascii="Verdana" w:hAnsi="Verdana" w:cstheme="minorHAnsi"/>
          <w:sz w:val="20"/>
        </w:rPr>
        <w:t>edłu</w:t>
      </w:r>
      <w:r w:rsidRPr="002A6CA3">
        <w:rPr>
          <w:rFonts w:ascii="Verdana" w:hAnsi="Verdana" w:cstheme="minorHAnsi"/>
          <w:sz w:val="20"/>
        </w:rPr>
        <w:t xml:space="preserve">g kryteriów oceny wskazanych w </w:t>
      </w:r>
      <w:r w:rsidR="00904E94" w:rsidRPr="002A6CA3">
        <w:rPr>
          <w:rFonts w:ascii="Verdana" w:hAnsi="Verdana" w:cstheme="minorHAnsi"/>
          <w:sz w:val="20"/>
        </w:rPr>
        <w:t>SWZ</w:t>
      </w:r>
      <w:r w:rsidR="00BA7DC4" w:rsidRPr="002A6CA3">
        <w:rPr>
          <w:rFonts w:ascii="Verdana" w:hAnsi="Verdana" w:cstheme="minorHAnsi"/>
          <w:sz w:val="20"/>
        </w:rPr>
        <w:t>.</w:t>
      </w:r>
    </w:p>
    <w:p w14:paraId="4B6C8321" w14:textId="6ABA0751" w:rsidR="00BA7DC4" w:rsidRDefault="002C3773"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Opisie Przedmiotu Zamówienia </w:t>
      </w:r>
      <w:r w:rsidR="00066995" w:rsidRPr="002A6CA3">
        <w:rPr>
          <w:rFonts w:ascii="Verdana" w:hAnsi="Verdana" w:cstheme="minorHAnsi"/>
          <w:b/>
          <w:sz w:val="20"/>
        </w:rPr>
        <w:t xml:space="preserve">lub OPZ </w:t>
      </w:r>
      <w:r w:rsidR="00066995" w:rsidRPr="002A6CA3">
        <w:rPr>
          <w:rFonts w:ascii="Verdana" w:hAnsi="Verdana" w:cstheme="minorHAnsi"/>
          <w:sz w:val="20"/>
        </w:rPr>
        <w:t xml:space="preserve">– oznacza to dokumentację zawierającą szczegółowy opis </w:t>
      </w:r>
      <w:r w:rsidR="008F70D4" w:rsidRPr="002A6CA3">
        <w:rPr>
          <w:rFonts w:ascii="Verdana" w:hAnsi="Verdana" w:cstheme="minorHAnsi"/>
          <w:sz w:val="20"/>
        </w:rPr>
        <w:t xml:space="preserve">przedmiotu </w:t>
      </w:r>
      <w:r w:rsidR="00066995" w:rsidRPr="002A6CA3">
        <w:rPr>
          <w:rFonts w:ascii="Verdana" w:hAnsi="Verdana" w:cstheme="minorHAnsi"/>
          <w:sz w:val="20"/>
        </w:rPr>
        <w:t>zam</w:t>
      </w:r>
      <w:r w:rsidR="00FE5506" w:rsidRPr="002A6CA3">
        <w:rPr>
          <w:rFonts w:ascii="Verdana" w:hAnsi="Verdana" w:cstheme="minorHAnsi"/>
          <w:sz w:val="20"/>
        </w:rPr>
        <w:t>ówienia,</w:t>
      </w:r>
      <w:r w:rsidR="00066995" w:rsidRPr="002A6CA3">
        <w:rPr>
          <w:rFonts w:ascii="Verdana" w:hAnsi="Verdana" w:cstheme="minorHAnsi"/>
          <w:sz w:val="20"/>
        </w:rPr>
        <w:t xml:space="preserve"> składając</w:t>
      </w:r>
      <w:r w:rsidR="0067345C" w:rsidRPr="002A6CA3">
        <w:rPr>
          <w:rFonts w:ascii="Verdana" w:hAnsi="Verdana" w:cstheme="minorHAnsi"/>
          <w:sz w:val="20"/>
        </w:rPr>
        <w:t>ą</w:t>
      </w:r>
      <w:r w:rsidR="00066995" w:rsidRPr="002A6CA3">
        <w:rPr>
          <w:rFonts w:ascii="Verdana" w:hAnsi="Verdana" w:cstheme="minorHAnsi"/>
          <w:sz w:val="20"/>
        </w:rPr>
        <w:t xml:space="preserve"> się na Załącznik nr</w:t>
      </w:r>
      <w:r w:rsidR="00676E53" w:rsidRPr="002A6CA3">
        <w:rPr>
          <w:rFonts w:ascii="Verdana" w:hAnsi="Verdana" w:cstheme="minorHAnsi"/>
          <w:sz w:val="20"/>
        </w:rPr>
        <w:t xml:space="preserve"> 1</w:t>
      </w:r>
      <w:r w:rsidR="00066995" w:rsidRPr="002A6CA3">
        <w:rPr>
          <w:rFonts w:ascii="Verdana" w:hAnsi="Verdana" w:cstheme="minorHAnsi"/>
          <w:sz w:val="20"/>
        </w:rPr>
        <w:t xml:space="preserve"> </w:t>
      </w:r>
      <w:r w:rsidR="00676E53" w:rsidRPr="002A6CA3">
        <w:rPr>
          <w:rFonts w:ascii="Verdana" w:hAnsi="Verdana" w:cstheme="minorHAnsi"/>
          <w:sz w:val="20"/>
        </w:rPr>
        <w:t>d</w:t>
      </w:r>
      <w:r w:rsidR="00066995" w:rsidRPr="002A6CA3">
        <w:rPr>
          <w:rFonts w:ascii="Verdana" w:hAnsi="Verdana" w:cstheme="minorHAnsi"/>
          <w:sz w:val="20"/>
        </w:rPr>
        <w:t>o</w:t>
      </w:r>
      <w:r w:rsidR="00223F63" w:rsidRPr="002A6CA3">
        <w:rPr>
          <w:rFonts w:ascii="Verdana" w:hAnsi="Verdana" w:cstheme="minorHAnsi"/>
          <w:sz w:val="20"/>
        </w:rPr>
        <w:t xml:space="preserve"> niniejszej </w:t>
      </w:r>
      <w:r w:rsidR="00904E94" w:rsidRPr="002A6CA3">
        <w:rPr>
          <w:rFonts w:ascii="Verdana" w:hAnsi="Verdana" w:cstheme="minorHAnsi"/>
          <w:sz w:val="20"/>
        </w:rPr>
        <w:t>SWZ</w:t>
      </w:r>
      <w:r w:rsidR="00066995" w:rsidRPr="002A6CA3">
        <w:rPr>
          <w:rFonts w:ascii="Verdana" w:hAnsi="Verdana" w:cstheme="minorHAnsi"/>
          <w:sz w:val="20"/>
        </w:rPr>
        <w:t xml:space="preserve">. </w:t>
      </w:r>
    </w:p>
    <w:p w14:paraId="7DB7AB7A" w14:textId="16A8086E" w:rsidR="00121F7A" w:rsidRPr="006D28BA" w:rsidRDefault="00121F7A" w:rsidP="006D28BA">
      <w:pPr>
        <w:pStyle w:val="opis"/>
        <w:numPr>
          <w:ilvl w:val="2"/>
          <w:numId w:val="11"/>
        </w:numPr>
        <w:tabs>
          <w:tab w:val="left" w:pos="426"/>
        </w:tabs>
        <w:snapToGrid w:val="0"/>
        <w:spacing w:before="120" w:after="120" w:line="276" w:lineRule="auto"/>
        <w:ind w:right="-284"/>
        <w:rPr>
          <w:rFonts w:ascii="Verdana" w:hAnsi="Verdana" w:cstheme="minorHAnsi"/>
          <w:b/>
          <w:sz w:val="20"/>
        </w:rPr>
      </w:pPr>
      <w:r w:rsidRPr="006D28BA">
        <w:rPr>
          <w:rFonts w:ascii="Verdana" w:hAnsi="Verdana" w:cstheme="minorHAnsi"/>
          <w:b/>
          <w:sz w:val="20"/>
        </w:rPr>
        <w:t xml:space="preserve">OWZ (Ogólne Warunki Zamówienia) – </w:t>
      </w:r>
      <w:r w:rsidRPr="006D28BA">
        <w:rPr>
          <w:rFonts w:ascii="Verdana" w:hAnsi="Verdana" w:cstheme="minorHAnsi"/>
          <w:sz w:val="20"/>
        </w:rPr>
        <w:t>oznacza ogólne warunki realizacji dostaw, usług lub robót budowlanych</w:t>
      </w:r>
      <w:r w:rsidR="00893B97">
        <w:rPr>
          <w:rFonts w:ascii="Verdana" w:hAnsi="Verdana" w:cstheme="minorHAnsi"/>
          <w:sz w:val="20"/>
        </w:rPr>
        <w:t>,</w:t>
      </w:r>
      <w:r w:rsidR="00B5022A">
        <w:rPr>
          <w:rFonts w:ascii="Verdana" w:hAnsi="Verdana" w:cstheme="minorHAnsi"/>
          <w:sz w:val="20"/>
        </w:rPr>
        <w:t xml:space="preserve"> przekazywane Wykonawcy </w:t>
      </w:r>
      <w:r w:rsidR="00893B97">
        <w:rPr>
          <w:rFonts w:ascii="Verdana" w:hAnsi="Verdana" w:cstheme="minorHAnsi"/>
          <w:sz w:val="20"/>
        </w:rPr>
        <w:t xml:space="preserve">przez Zamawiającego </w:t>
      </w:r>
      <w:r w:rsidR="00B5022A">
        <w:rPr>
          <w:rFonts w:ascii="Verdana" w:hAnsi="Verdana" w:cstheme="minorHAnsi"/>
          <w:sz w:val="20"/>
        </w:rPr>
        <w:t>wraz z zamówieniem</w:t>
      </w:r>
      <w:r w:rsidR="00CB6BD6">
        <w:rPr>
          <w:rFonts w:ascii="Verdana" w:hAnsi="Verdana" w:cstheme="minorHAnsi"/>
          <w:sz w:val="20"/>
        </w:rPr>
        <w:t xml:space="preserve"> do OWZ</w:t>
      </w:r>
      <w:r w:rsidR="00893B97">
        <w:rPr>
          <w:rFonts w:ascii="Verdana" w:hAnsi="Verdana" w:cstheme="minorHAnsi"/>
          <w:sz w:val="20"/>
        </w:rPr>
        <w:t xml:space="preserve">, stanowiące łącznie Umowę </w:t>
      </w:r>
      <w:r w:rsidR="00B5022A">
        <w:rPr>
          <w:rFonts w:ascii="Verdana" w:hAnsi="Verdana" w:cstheme="minorHAnsi"/>
          <w:sz w:val="20"/>
        </w:rPr>
        <w:t>(o ile dotyczy)</w:t>
      </w:r>
      <w:r w:rsidRPr="006D28BA">
        <w:rPr>
          <w:rFonts w:ascii="Verdana" w:hAnsi="Verdana" w:cstheme="minorHAnsi"/>
          <w:sz w:val="20"/>
        </w:rPr>
        <w:t>.</w:t>
      </w:r>
    </w:p>
    <w:p w14:paraId="38F321DB" w14:textId="77777777"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Podwykonawcy -</w:t>
      </w:r>
      <w:r w:rsidRPr="002A6CA3">
        <w:rPr>
          <w:rFonts w:ascii="Verdana" w:hAnsi="Verdana" w:cstheme="minorHAnsi"/>
          <w:sz w:val="20"/>
        </w:rPr>
        <w:t xml:space="preserve"> oznacza to podmiot, któremu Wykonawca powierza wykonanie części Przedmiot</w:t>
      </w:r>
      <w:r w:rsidR="00BA7DC4" w:rsidRPr="002A6CA3">
        <w:rPr>
          <w:rFonts w:ascii="Verdana" w:hAnsi="Verdana" w:cstheme="minorHAnsi"/>
          <w:sz w:val="20"/>
        </w:rPr>
        <w:t>u Zamówienia (Przedmiotu Umowy).</w:t>
      </w:r>
    </w:p>
    <w:p w14:paraId="0CB7D3EF" w14:textId="60CA0A46"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Postępowaniu </w:t>
      </w:r>
      <w:r w:rsidR="008521EE" w:rsidRPr="006D28BA">
        <w:rPr>
          <w:rFonts w:ascii="Verdana" w:hAnsi="Verdana" w:cstheme="minorHAnsi"/>
          <w:b/>
          <w:sz w:val="20"/>
        </w:rPr>
        <w:t>zakupowym</w:t>
      </w:r>
      <w:r w:rsidR="008521EE">
        <w:rPr>
          <w:rFonts w:ascii="Verdana" w:hAnsi="Verdana" w:cstheme="minorHAnsi"/>
          <w:sz w:val="20"/>
        </w:rPr>
        <w:t xml:space="preserve"> </w:t>
      </w:r>
      <w:r w:rsidRPr="002A6CA3">
        <w:rPr>
          <w:rFonts w:ascii="Verdana" w:hAnsi="Verdana" w:cstheme="minorHAnsi"/>
          <w:b/>
          <w:sz w:val="20"/>
        </w:rPr>
        <w:t>-</w:t>
      </w:r>
      <w:r w:rsidRPr="002A6CA3">
        <w:rPr>
          <w:rFonts w:ascii="Verdana" w:hAnsi="Verdana" w:cstheme="minorHAnsi"/>
          <w:sz w:val="20"/>
        </w:rPr>
        <w:t xml:space="preserve"> należy przez to rozumieć niniejsze </w:t>
      </w:r>
      <w:r w:rsidR="005133E6">
        <w:rPr>
          <w:rFonts w:ascii="Verdana" w:hAnsi="Verdana" w:cstheme="minorHAnsi"/>
          <w:sz w:val="20"/>
        </w:rPr>
        <w:t>P</w:t>
      </w:r>
      <w:r w:rsidR="005133E6" w:rsidRPr="002A6CA3">
        <w:rPr>
          <w:rFonts w:ascii="Verdana" w:hAnsi="Verdana" w:cstheme="minorHAnsi"/>
          <w:sz w:val="20"/>
        </w:rPr>
        <w:t>ostępowanie</w:t>
      </w:r>
      <w:r w:rsidR="005133E6">
        <w:rPr>
          <w:rFonts w:ascii="Verdana" w:hAnsi="Verdana" w:cstheme="minorHAnsi"/>
          <w:sz w:val="20"/>
        </w:rPr>
        <w:t xml:space="preserve"> </w:t>
      </w:r>
      <w:r w:rsidR="008521EE" w:rsidRPr="00221C35">
        <w:rPr>
          <w:rFonts w:ascii="Verdana" w:hAnsi="Verdana" w:cstheme="minorHAnsi"/>
          <w:sz w:val="20"/>
        </w:rPr>
        <w:t>zakupowe</w:t>
      </w:r>
      <w:r w:rsidR="0026678B" w:rsidRPr="002A6CA3">
        <w:rPr>
          <w:rFonts w:ascii="Verdana" w:hAnsi="Verdana" w:cstheme="minorHAnsi"/>
          <w:sz w:val="20"/>
        </w:rPr>
        <w:t xml:space="preserve">, </w:t>
      </w:r>
      <w:r w:rsidR="00B0612C" w:rsidRPr="002A6CA3">
        <w:rPr>
          <w:rFonts w:ascii="Verdana" w:hAnsi="Verdana" w:cstheme="minorHAnsi"/>
          <w:sz w:val="20"/>
        </w:rPr>
        <w:t xml:space="preserve">prowadzone w celu </w:t>
      </w:r>
      <w:r w:rsidRPr="002A6CA3">
        <w:rPr>
          <w:rFonts w:ascii="Verdana" w:hAnsi="Verdana" w:cstheme="minorHAnsi"/>
          <w:sz w:val="20"/>
        </w:rPr>
        <w:t xml:space="preserve">dokonania wyboru Oferty Wykonawcy, z którym zostanie zawarta </w:t>
      </w:r>
      <w:r w:rsidR="00EE6215" w:rsidRPr="002A6CA3">
        <w:rPr>
          <w:rFonts w:ascii="Verdana" w:hAnsi="Verdana" w:cstheme="minorHAnsi"/>
          <w:sz w:val="20"/>
        </w:rPr>
        <w:t>U</w:t>
      </w:r>
      <w:r w:rsidR="00BA7DC4" w:rsidRPr="002A6CA3">
        <w:rPr>
          <w:rFonts w:ascii="Verdana" w:hAnsi="Verdana" w:cstheme="minorHAnsi"/>
          <w:sz w:val="20"/>
        </w:rPr>
        <w:t>mowa.</w:t>
      </w:r>
    </w:p>
    <w:p w14:paraId="665DAA22" w14:textId="1355D314"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Specyfikacji lub </w:t>
      </w:r>
      <w:r w:rsidR="00904E94" w:rsidRPr="002A6CA3">
        <w:rPr>
          <w:rFonts w:ascii="Verdana" w:hAnsi="Verdana" w:cstheme="minorHAnsi"/>
          <w:b/>
          <w:sz w:val="20"/>
        </w:rPr>
        <w:t>SWZ</w:t>
      </w:r>
      <w:r w:rsidRPr="002A6CA3">
        <w:rPr>
          <w:rFonts w:ascii="Verdana" w:hAnsi="Verdana" w:cstheme="minorHAnsi"/>
          <w:b/>
          <w:sz w:val="20"/>
        </w:rPr>
        <w:t xml:space="preserve"> </w:t>
      </w:r>
      <w:r w:rsidRPr="002A6CA3">
        <w:rPr>
          <w:rFonts w:ascii="Verdana" w:hAnsi="Verdana" w:cstheme="minorHAnsi"/>
          <w:sz w:val="20"/>
        </w:rPr>
        <w:t xml:space="preserve">– oznacza to niniejszą Specyfikację </w:t>
      </w:r>
      <w:r w:rsidR="00BA7DC4" w:rsidRPr="002A6CA3">
        <w:rPr>
          <w:rFonts w:ascii="Verdana" w:hAnsi="Verdana" w:cstheme="minorHAnsi"/>
          <w:sz w:val="20"/>
        </w:rPr>
        <w:t>Warunków Zamówienia.</w:t>
      </w:r>
    </w:p>
    <w:p w14:paraId="24CD24B1" w14:textId="041043A8" w:rsidR="00BA7DC4" w:rsidRPr="009273F4" w:rsidRDefault="000859F6"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System</w:t>
      </w:r>
      <w:r w:rsidR="008708DF" w:rsidRPr="002A6CA3">
        <w:rPr>
          <w:rFonts w:ascii="Verdana" w:hAnsi="Verdana" w:cstheme="minorHAnsi"/>
          <w:b/>
          <w:sz w:val="20"/>
        </w:rPr>
        <w:t>ie</w:t>
      </w:r>
      <w:r w:rsidRPr="002A6CA3">
        <w:rPr>
          <w:rFonts w:ascii="Verdana" w:hAnsi="Verdana" w:cstheme="minorHAnsi"/>
          <w:b/>
          <w:sz w:val="20"/>
        </w:rPr>
        <w:t xml:space="preserve"> Zakupowy</w:t>
      </w:r>
      <w:r w:rsidR="008708DF" w:rsidRPr="002A6CA3">
        <w:rPr>
          <w:rFonts w:ascii="Verdana" w:hAnsi="Verdana" w:cstheme="minorHAnsi"/>
          <w:b/>
          <w:sz w:val="20"/>
        </w:rPr>
        <w:t>m</w:t>
      </w:r>
      <w:r w:rsidRPr="002A6CA3">
        <w:rPr>
          <w:rFonts w:ascii="Verdana" w:hAnsi="Verdana" w:cstheme="minorHAnsi"/>
          <w:b/>
          <w:sz w:val="20"/>
        </w:rPr>
        <w:t xml:space="preserve"> GK PGE</w:t>
      </w:r>
      <w:r w:rsidR="008708DF" w:rsidRPr="002A6CA3">
        <w:rPr>
          <w:rFonts w:ascii="Verdana" w:hAnsi="Verdana" w:cstheme="minorHAnsi"/>
          <w:b/>
          <w:sz w:val="20"/>
        </w:rPr>
        <w:t xml:space="preserve"> lub Systemie</w:t>
      </w:r>
      <w:r w:rsidRPr="002A6CA3">
        <w:rPr>
          <w:rFonts w:ascii="Verdana" w:hAnsi="Verdana" w:cstheme="minorHAnsi"/>
          <w:b/>
          <w:sz w:val="20"/>
        </w:rPr>
        <w:t xml:space="preserve"> – </w:t>
      </w:r>
      <w:r w:rsidR="008708DF" w:rsidRPr="002A6CA3">
        <w:rPr>
          <w:rFonts w:ascii="Verdana" w:hAnsi="Verdana" w:cstheme="minorHAnsi"/>
          <w:sz w:val="20"/>
        </w:rPr>
        <w:t xml:space="preserve">należy przez to rozumieć </w:t>
      </w:r>
      <w:r w:rsidRPr="002A6CA3">
        <w:rPr>
          <w:rFonts w:ascii="Verdana" w:hAnsi="Verdana" w:cstheme="minorHAnsi"/>
          <w:sz w:val="20"/>
        </w:rPr>
        <w:t>pl</w:t>
      </w:r>
      <w:r w:rsidR="00590967" w:rsidRPr="002A6CA3">
        <w:rPr>
          <w:rFonts w:ascii="Verdana" w:hAnsi="Verdana" w:cstheme="minorHAnsi"/>
          <w:sz w:val="20"/>
        </w:rPr>
        <w:t>a</w:t>
      </w:r>
      <w:r w:rsidRPr="002A6CA3">
        <w:rPr>
          <w:rFonts w:ascii="Verdana" w:hAnsi="Verdana" w:cstheme="minorHAnsi"/>
          <w:sz w:val="20"/>
        </w:rPr>
        <w:t>tformę zakupow</w:t>
      </w:r>
      <w:r w:rsidR="00433BFC" w:rsidRPr="002A6CA3">
        <w:rPr>
          <w:rFonts w:ascii="Verdana" w:hAnsi="Verdana" w:cstheme="minorHAnsi"/>
          <w:sz w:val="20"/>
        </w:rPr>
        <w:t>ą</w:t>
      </w:r>
      <w:r w:rsidRPr="002A6CA3">
        <w:rPr>
          <w:rFonts w:ascii="Verdana" w:hAnsi="Verdana" w:cstheme="minorHAnsi"/>
          <w:sz w:val="20"/>
        </w:rPr>
        <w:t xml:space="preserve"> SWPP2</w:t>
      </w:r>
      <w:r w:rsidR="00BA7DC4" w:rsidRPr="002A6CA3">
        <w:rPr>
          <w:rFonts w:ascii="Verdana" w:hAnsi="Verdana" w:cstheme="minorHAnsi"/>
          <w:sz w:val="20"/>
        </w:rPr>
        <w:t xml:space="preserve">, stanowiącą środek komunikacji elektronicznej, używaną przez Zamawiającego do komunikacji w </w:t>
      </w:r>
      <w:r w:rsidR="003A0604">
        <w:rPr>
          <w:rFonts w:ascii="Verdana" w:hAnsi="Verdana" w:cstheme="minorHAnsi"/>
          <w:sz w:val="20"/>
        </w:rPr>
        <w:t>P</w:t>
      </w:r>
      <w:r w:rsidR="00BA7DC4" w:rsidRPr="002A6CA3">
        <w:rPr>
          <w:rFonts w:ascii="Verdana" w:hAnsi="Verdana" w:cstheme="minorHAnsi"/>
          <w:sz w:val="20"/>
        </w:rPr>
        <w:t>ostępowaniu</w:t>
      </w:r>
      <w:r w:rsidR="008521EE">
        <w:rPr>
          <w:rFonts w:ascii="Verdana" w:hAnsi="Verdana" w:cstheme="minorHAnsi"/>
          <w:sz w:val="20"/>
        </w:rPr>
        <w:t xml:space="preserve"> </w:t>
      </w:r>
      <w:r w:rsidR="008521EE" w:rsidRPr="00221C35">
        <w:rPr>
          <w:rFonts w:ascii="Verdana" w:hAnsi="Verdana" w:cstheme="minorHAnsi"/>
          <w:sz w:val="20"/>
        </w:rPr>
        <w:t>zakupow</w:t>
      </w:r>
      <w:r w:rsidR="008521EE">
        <w:rPr>
          <w:rFonts w:ascii="Verdana" w:hAnsi="Verdana" w:cstheme="minorHAnsi"/>
          <w:sz w:val="20"/>
        </w:rPr>
        <w:t>ym</w:t>
      </w:r>
      <w:r w:rsidR="00BA7DC4" w:rsidRPr="002A6CA3">
        <w:rPr>
          <w:rFonts w:ascii="Verdana" w:hAnsi="Verdana" w:cstheme="minorHAnsi"/>
          <w:sz w:val="20"/>
        </w:rPr>
        <w:t xml:space="preserve">, w tym składania ofert, wymiany informacji oraz przekazywania dokumentów lub oświadczeń między </w:t>
      </w:r>
      <w:r w:rsidR="00BA7DC4" w:rsidRPr="009273F4">
        <w:rPr>
          <w:rFonts w:ascii="Verdana" w:hAnsi="Verdana" w:cstheme="minorHAnsi"/>
          <w:sz w:val="20"/>
        </w:rPr>
        <w:t>Zamawiającym a Wykonawcą.</w:t>
      </w:r>
    </w:p>
    <w:p w14:paraId="51E8D2AE" w14:textId="796CB903" w:rsidR="004C261C" w:rsidRPr="009273F4"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9273F4">
        <w:rPr>
          <w:rFonts w:ascii="Verdana" w:hAnsi="Verdana" w:cstheme="minorHAnsi"/>
          <w:b/>
          <w:sz w:val="20"/>
        </w:rPr>
        <w:t>Umowie</w:t>
      </w:r>
      <w:r w:rsidRPr="009273F4">
        <w:rPr>
          <w:rFonts w:ascii="Verdana" w:hAnsi="Verdana" w:cstheme="minorHAnsi"/>
          <w:sz w:val="20"/>
        </w:rPr>
        <w:t xml:space="preserve"> – należy przez to rozumieć umowę zawieraną </w:t>
      </w:r>
      <w:r w:rsidR="00EB3001" w:rsidRPr="009273F4">
        <w:rPr>
          <w:rFonts w:ascii="Verdana" w:hAnsi="Verdana" w:cstheme="minorHAnsi"/>
          <w:sz w:val="20"/>
        </w:rPr>
        <w:t xml:space="preserve">w formie pisemnej lub </w:t>
      </w:r>
      <w:r w:rsidR="00F53D8A" w:rsidRPr="009273F4">
        <w:rPr>
          <w:rFonts w:ascii="Verdana" w:hAnsi="Verdana" w:cstheme="minorHAnsi"/>
          <w:sz w:val="20"/>
        </w:rPr>
        <w:t>w formie elekt</w:t>
      </w:r>
      <w:r w:rsidR="004D33DB" w:rsidRPr="009273F4">
        <w:rPr>
          <w:rFonts w:ascii="Verdana" w:hAnsi="Verdana" w:cstheme="minorHAnsi"/>
          <w:sz w:val="20"/>
        </w:rPr>
        <w:t>ro</w:t>
      </w:r>
      <w:r w:rsidR="00F53D8A" w:rsidRPr="009273F4">
        <w:rPr>
          <w:rFonts w:ascii="Verdana" w:hAnsi="Verdana" w:cstheme="minorHAnsi"/>
          <w:sz w:val="20"/>
        </w:rPr>
        <w:t>nicznej (tj. z kw</w:t>
      </w:r>
      <w:r w:rsidR="008708DF" w:rsidRPr="009273F4">
        <w:rPr>
          <w:rFonts w:ascii="Verdana" w:hAnsi="Verdana" w:cstheme="minorHAnsi"/>
          <w:sz w:val="20"/>
        </w:rPr>
        <w:t>alifikowanym podpisem elektronicznym</w:t>
      </w:r>
      <w:r w:rsidR="00F53D8A" w:rsidRPr="009273F4">
        <w:rPr>
          <w:rFonts w:ascii="Verdana" w:hAnsi="Verdana" w:cstheme="minorHAnsi"/>
          <w:sz w:val="20"/>
        </w:rPr>
        <w:t>)</w:t>
      </w:r>
      <w:r w:rsidR="008708DF" w:rsidRPr="009273F4">
        <w:rPr>
          <w:rFonts w:ascii="Verdana" w:hAnsi="Verdana" w:cstheme="minorHAnsi"/>
          <w:sz w:val="20"/>
        </w:rPr>
        <w:t xml:space="preserve"> </w:t>
      </w:r>
      <w:r w:rsidRPr="009273F4">
        <w:rPr>
          <w:rFonts w:ascii="Verdana" w:hAnsi="Verdana" w:cstheme="minorHAnsi"/>
          <w:sz w:val="20"/>
        </w:rPr>
        <w:t xml:space="preserve">pomiędzy Zamawiającym </w:t>
      </w:r>
      <w:r w:rsidR="00686079" w:rsidRPr="009273F4">
        <w:rPr>
          <w:rFonts w:ascii="Verdana" w:hAnsi="Verdana" w:cstheme="minorHAnsi"/>
          <w:sz w:val="20"/>
        </w:rPr>
        <w:t>a</w:t>
      </w:r>
      <w:r w:rsidR="006B6AAC" w:rsidRPr="009273F4">
        <w:rPr>
          <w:rFonts w:ascii="Verdana" w:hAnsi="Verdana" w:cstheme="minorHAnsi"/>
          <w:sz w:val="20"/>
        </w:rPr>
        <w:t> </w:t>
      </w:r>
      <w:r w:rsidRPr="009273F4">
        <w:rPr>
          <w:rFonts w:ascii="Verdana" w:hAnsi="Verdana" w:cstheme="minorHAnsi"/>
          <w:sz w:val="20"/>
        </w:rPr>
        <w:t>Wykonawcą, którego Oferta zos</w:t>
      </w:r>
      <w:r w:rsidR="00BA7DC4" w:rsidRPr="009273F4">
        <w:rPr>
          <w:rFonts w:ascii="Verdana" w:hAnsi="Verdana" w:cstheme="minorHAnsi"/>
          <w:sz w:val="20"/>
        </w:rPr>
        <w:t>tała uznana za najkorzystniejszą.</w:t>
      </w:r>
      <w:r w:rsidR="004C261C" w:rsidRPr="009273F4">
        <w:rPr>
          <w:rFonts w:ascii="Verdana" w:hAnsi="Verdana" w:cstheme="minorHAnsi"/>
          <w:sz w:val="20"/>
        </w:rPr>
        <w:t xml:space="preserve"> Przez Umowę rozumie się również zamówienie przekazywane Wykonawcy wraz z O</w:t>
      </w:r>
      <w:r w:rsidR="009273F4">
        <w:rPr>
          <w:rFonts w:ascii="Verdana" w:hAnsi="Verdana" w:cstheme="minorHAnsi"/>
          <w:sz w:val="20"/>
        </w:rPr>
        <w:t>gólnymi Warunkami Zamówienia (o </w:t>
      </w:r>
      <w:r w:rsidR="004C261C" w:rsidRPr="009273F4">
        <w:rPr>
          <w:rFonts w:ascii="Verdana" w:hAnsi="Verdana" w:cstheme="minorHAnsi"/>
          <w:sz w:val="20"/>
        </w:rPr>
        <w:t>ile dotyczy).</w:t>
      </w:r>
    </w:p>
    <w:p w14:paraId="3500BEB9" w14:textId="1468CD49" w:rsidR="00BA7DC4" w:rsidRPr="00B83CAB" w:rsidRDefault="00C559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B83CAB">
        <w:rPr>
          <w:rFonts w:ascii="Verdana" w:hAnsi="Verdana" w:cstheme="minorHAnsi"/>
          <w:b/>
          <w:sz w:val="20"/>
        </w:rPr>
        <w:t xml:space="preserve">Umowie ramowej </w:t>
      </w:r>
      <w:r w:rsidRPr="00B83CAB">
        <w:rPr>
          <w:rFonts w:ascii="Verdana" w:hAnsi="Verdana" w:cstheme="minorHAnsi"/>
          <w:sz w:val="20"/>
        </w:rPr>
        <w:t xml:space="preserve">– należy przez to rozumieć umowę zawartą w wyniku Postępowania </w:t>
      </w:r>
      <w:r w:rsidR="008521EE" w:rsidRPr="00B83CAB">
        <w:rPr>
          <w:rFonts w:ascii="Verdana" w:hAnsi="Verdana" w:cstheme="minorHAnsi"/>
          <w:sz w:val="20"/>
        </w:rPr>
        <w:t xml:space="preserve"> zakupowe</w:t>
      </w:r>
      <w:r w:rsidR="008521EE" w:rsidRPr="00B83CAB">
        <w:rPr>
          <w:rFonts w:ascii="Verdana" w:hAnsi="Verdana" w:cstheme="minorHAnsi"/>
          <w:bCs/>
          <w:sz w:val="20"/>
        </w:rPr>
        <w:t xml:space="preserve">go </w:t>
      </w:r>
      <w:r w:rsidRPr="00B83CAB">
        <w:rPr>
          <w:rFonts w:ascii="Verdana" w:hAnsi="Verdana" w:cstheme="minorHAnsi"/>
          <w:sz w:val="20"/>
        </w:rPr>
        <w:t>pomiędzy Zamawiającym a jednym lub większą liczbą Wykonawc</w:t>
      </w:r>
      <w:r w:rsidRPr="00B83CAB">
        <w:rPr>
          <w:rFonts w:ascii="Verdana" w:hAnsi="Verdana" w:cstheme="minorHAnsi"/>
          <w:sz w:val="20"/>
          <w:lang w:val="en-US"/>
        </w:rPr>
        <w:t>ów, której celem jest ustalenie wa</w:t>
      </w:r>
      <w:r w:rsidR="004D33DB" w:rsidRPr="00B83CAB">
        <w:rPr>
          <w:rFonts w:ascii="Verdana" w:hAnsi="Verdana" w:cstheme="minorHAnsi"/>
          <w:sz w:val="20"/>
          <w:lang w:val="en-US"/>
        </w:rPr>
        <w:t>runków dotyczących odpłatnych Zamówień</w:t>
      </w:r>
      <w:r w:rsidRPr="00B83CAB">
        <w:rPr>
          <w:rFonts w:ascii="Verdana" w:hAnsi="Verdana" w:cstheme="minorHAnsi"/>
          <w:sz w:val="20"/>
          <w:lang w:val="en-US"/>
        </w:rPr>
        <w:t>, jakie mogą zostać dokonane w okresie jej obowiązywania</w:t>
      </w:r>
      <w:r w:rsidR="00BA7DC4" w:rsidRPr="00B83CAB">
        <w:rPr>
          <w:rFonts w:ascii="Verdana" w:hAnsi="Verdana" w:cstheme="minorHAnsi"/>
          <w:sz w:val="20"/>
        </w:rPr>
        <w:t>.</w:t>
      </w:r>
    </w:p>
    <w:p w14:paraId="133612B1" w14:textId="2D4C65E7" w:rsidR="00BA7DC4" w:rsidRPr="002A6CA3" w:rsidRDefault="00A70840" w:rsidP="006D28BA">
      <w:pPr>
        <w:pStyle w:val="opis"/>
        <w:numPr>
          <w:ilvl w:val="2"/>
          <w:numId w:val="11"/>
        </w:numPr>
        <w:tabs>
          <w:tab w:val="clear" w:pos="720"/>
          <w:tab w:val="left" w:pos="426"/>
        </w:tabs>
        <w:snapToGrid w:val="0"/>
        <w:spacing w:before="120" w:after="120" w:line="276" w:lineRule="auto"/>
        <w:ind w:left="851" w:right="-284" w:hanging="851"/>
        <w:rPr>
          <w:rFonts w:ascii="Verdana" w:hAnsi="Verdana" w:cstheme="minorHAnsi"/>
          <w:sz w:val="20"/>
        </w:rPr>
      </w:pPr>
      <w:r w:rsidRPr="002A6CA3">
        <w:rPr>
          <w:rFonts w:ascii="Verdana" w:hAnsi="Verdana" w:cstheme="minorHAnsi"/>
          <w:b/>
          <w:sz w:val="20"/>
        </w:rPr>
        <w:t xml:space="preserve">Wykonawcy </w:t>
      </w:r>
      <w:r w:rsidRPr="002A6CA3">
        <w:rPr>
          <w:rFonts w:ascii="Verdana" w:hAnsi="Verdana" w:cstheme="minorHAnsi"/>
          <w:sz w:val="20"/>
        </w:rPr>
        <w:t xml:space="preserve">- należy przez to rozumieć osobę fizyczną, osobę prawną albo jednostkę organizacyjną nieposiadającą osobowości prawnej, </w:t>
      </w:r>
      <w:r w:rsidR="00274F9B" w:rsidRPr="002A6CA3">
        <w:rPr>
          <w:rFonts w:ascii="Verdana" w:hAnsi="Verdana" w:cstheme="minorHAnsi"/>
          <w:sz w:val="20"/>
        </w:rPr>
        <w:t xml:space="preserve">która oferuje na rynku przedmiot </w:t>
      </w:r>
      <w:r w:rsidR="0086378E" w:rsidRPr="002A6CA3">
        <w:rPr>
          <w:rFonts w:ascii="Verdana" w:hAnsi="Verdana" w:cstheme="minorHAnsi"/>
          <w:sz w:val="20"/>
        </w:rPr>
        <w:t xml:space="preserve">zamówienia </w:t>
      </w:r>
      <w:r w:rsidR="00274F9B" w:rsidRPr="002A6CA3">
        <w:rPr>
          <w:rFonts w:ascii="Verdana" w:hAnsi="Verdana" w:cstheme="minorHAnsi"/>
          <w:sz w:val="20"/>
        </w:rPr>
        <w:t xml:space="preserve">lub </w:t>
      </w:r>
      <w:r w:rsidR="00BA7DC4" w:rsidRPr="002A6CA3">
        <w:rPr>
          <w:rFonts w:ascii="Verdana" w:hAnsi="Verdana" w:cstheme="minorHAnsi"/>
          <w:sz w:val="20"/>
        </w:rPr>
        <w:t>która ubiega się o </w:t>
      </w:r>
      <w:r w:rsidRPr="002A6CA3">
        <w:rPr>
          <w:rFonts w:ascii="Verdana" w:hAnsi="Verdana" w:cstheme="minorHAnsi"/>
          <w:sz w:val="20"/>
        </w:rPr>
        <w:t xml:space="preserve">udzielenie </w:t>
      </w:r>
      <w:r w:rsidR="00EB3001" w:rsidRPr="002A6CA3">
        <w:rPr>
          <w:rFonts w:ascii="Verdana" w:hAnsi="Verdana" w:cstheme="minorHAnsi"/>
          <w:sz w:val="20"/>
        </w:rPr>
        <w:t>Z</w:t>
      </w:r>
      <w:r w:rsidRPr="002A6CA3">
        <w:rPr>
          <w:rFonts w:ascii="Verdana" w:hAnsi="Verdana" w:cstheme="minorHAnsi"/>
          <w:sz w:val="20"/>
        </w:rPr>
        <w:t>amówienia, złożyła Ofertę lub zaw</w:t>
      </w:r>
      <w:r w:rsidR="000859F6" w:rsidRPr="002A6CA3">
        <w:rPr>
          <w:rFonts w:ascii="Verdana" w:hAnsi="Verdana" w:cstheme="minorHAnsi"/>
          <w:sz w:val="20"/>
        </w:rPr>
        <w:t xml:space="preserve">arła </w:t>
      </w:r>
      <w:r w:rsidR="00EB3001" w:rsidRPr="002A6CA3">
        <w:rPr>
          <w:rFonts w:ascii="Verdana" w:hAnsi="Verdana" w:cstheme="minorHAnsi"/>
          <w:sz w:val="20"/>
        </w:rPr>
        <w:t>U</w:t>
      </w:r>
      <w:r w:rsidR="00BA7DC4" w:rsidRPr="002A6CA3">
        <w:rPr>
          <w:rFonts w:ascii="Verdana" w:hAnsi="Verdana" w:cstheme="minorHAnsi"/>
          <w:sz w:val="20"/>
        </w:rPr>
        <w:t>mowę.</w:t>
      </w:r>
    </w:p>
    <w:p w14:paraId="0AA221B5" w14:textId="4CCF6D67" w:rsidR="00A70840" w:rsidRPr="002A6CA3" w:rsidRDefault="006C1AD9" w:rsidP="006D28BA">
      <w:pPr>
        <w:pStyle w:val="opis"/>
        <w:numPr>
          <w:ilvl w:val="2"/>
          <w:numId w:val="11"/>
        </w:numPr>
        <w:tabs>
          <w:tab w:val="clear" w:pos="720"/>
          <w:tab w:val="left" w:pos="426"/>
          <w:tab w:val="left" w:pos="851"/>
        </w:tabs>
        <w:snapToGrid w:val="0"/>
        <w:spacing w:before="120" w:after="120" w:line="276" w:lineRule="auto"/>
        <w:ind w:left="851" w:right="-284" w:hanging="851"/>
        <w:rPr>
          <w:rFonts w:ascii="Verdana" w:hAnsi="Verdana" w:cstheme="minorHAnsi"/>
          <w:sz w:val="20"/>
        </w:rPr>
      </w:pPr>
      <w:r w:rsidRPr="002A6CA3">
        <w:rPr>
          <w:rFonts w:ascii="Verdana" w:hAnsi="Verdana" w:cstheme="minorHAnsi"/>
          <w:b/>
          <w:sz w:val="20"/>
        </w:rPr>
        <w:t>Zamówieniu/Zakupie</w:t>
      </w:r>
      <w:r w:rsidR="00A70840" w:rsidRPr="002A6CA3">
        <w:rPr>
          <w:rFonts w:ascii="Verdana" w:hAnsi="Verdana" w:cstheme="minorHAnsi"/>
          <w:b/>
          <w:sz w:val="20"/>
        </w:rPr>
        <w:t xml:space="preserve"> </w:t>
      </w:r>
      <w:r w:rsidR="00A70840" w:rsidRPr="002A6CA3">
        <w:rPr>
          <w:rFonts w:ascii="Verdana" w:hAnsi="Verdana" w:cstheme="minorHAnsi"/>
          <w:sz w:val="20"/>
        </w:rPr>
        <w:t xml:space="preserve">- należy przez to rozumieć zamówienie </w:t>
      </w:r>
      <w:r w:rsidR="00FE5506" w:rsidRPr="002A6CA3">
        <w:rPr>
          <w:rFonts w:ascii="Verdana" w:hAnsi="Verdana" w:cstheme="minorHAnsi"/>
          <w:sz w:val="20"/>
        </w:rPr>
        <w:t>nie</w:t>
      </w:r>
      <w:r w:rsidR="00A70840" w:rsidRPr="002A6CA3">
        <w:rPr>
          <w:rFonts w:ascii="Verdana" w:hAnsi="Verdana" w:cstheme="minorHAnsi"/>
          <w:sz w:val="20"/>
        </w:rPr>
        <w:t>publiczne, które</w:t>
      </w:r>
      <w:r w:rsidR="00BA7DC4" w:rsidRPr="002A6CA3">
        <w:rPr>
          <w:rFonts w:ascii="Verdana" w:hAnsi="Verdana" w:cstheme="minorHAnsi"/>
          <w:sz w:val="20"/>
        </w:rPr>
        <w:t>go</w:t>
      </w:r>
      <w:r w:rsidR="00152DF3">
        <w:rPr>
          <w:rFonts w:ascii="Verdana" w:hAnsi="Verdana" w:cstheme="minorHAnsi"/>
          <w:sz w:val="20"/>
        </w:rPr>
        <w:t xml:space="preserve"> </w:t>
      </w:r>
      <w:r w:rsidR="00BA7DC4" w:rsidRPr="002A6CA3">
        <w:rPr>
          <w:rFonts w:ascii="Verdana" w:hAnsi="Verdana" w:cstheme="minorHAnsi"/>
          <w:sz w:val="20"/>
        </w:rPr>
        <w:t>przedmiot został określony w </w:t>
      </w:r>
      <w:r w:rsidR="00A70840" w:rsidRPr="002A6CA3">
        <w:rPr>
          <w:rFonts w:ascii="Verdana" w:hAnsi="Verdana" w:cstheme="minorHAnsi"/>
          <w:sz w:val="20"/>
        </w:rPr>
        <w:t xml:space="preserve">pkt </w:t>
      </w:r>
      <w:r w:rsidR="00FF7F4B" w:rsidRPr="002A6CA3">
        <w:rPr>
          <w:rFonts w:ascii="Verdana" w:hAnsi="Verdana" w:cstheme="minorHAnsi"/>
          <w:sz w:val="20"/>
        </w:rPr>
        <w:t>4</w:t>
      </w:r>
      <w:r w:rsidR="00A70840" w:rsidRPr="002A6CA3">
        <w:rPr>
          <w:rFonts w:ascii="Verdana" w:hAnsi="Verdana" w:cstheme="minorHAnsi"/>
          <w:sz w:val="20"/>
        </w:rPr>
        <w:t xml:space="preserve"> </w:t>
      </w:r>
      <w:r w:rsidR="00904E94" w:rsidRPr="002A6CA3">
        <w:rPr>
          <w:rFonts w:ascii="Verdana" w:hAnsi="Verdana" w:cstheme="minorHAnsi"/>
          <w:sz w:val="20"/>
        </w:rPr>
        <w:t>SWZ</w:t>
      </w:r>
      <w:r w:rsidR="00A70840" w:rsidRPr="002A6CA3">
        <w:rPr>
          <w:rFonts w:ascii="Verdana" w:hAnsi="Verdana" w:cstheme="minorHAnsi"/>
          <w:sz w:val="20"/>
        </w:rPr>
        <w:t xml:space="preserve"> oraz</w:t>
      </w:r>
      <w:r w:rsidR="006B6AAC" w:rsidRPr="002A6CA3">
        <w:rPr>
          <w:rFonts w:ascii="Verdana" w:hAnsi="Verdana" w:cstheme="minorHAnsi"/>
          <w:sz w:val="20"/>
        </w:rPr>
        <w:t xml:space="preserve"> </w:t>
      </w:r>
      <w:r w:rsidR="00676E53" w:rsidRPr="002A6CA3">
        <w:rPr>
          <w:rFonts w:ascii="Verdana" w:hAnsi="Verdana" w:cstheme="minorHAnsi"/>
          <w:sz w:val="20"/>
        </w:rPr>
        <w:t xml:space="preserve">w Opisie </w:t>
      </w:r>
      <w:r w:rsidR="00BA7DC4" w:rsidRPr="002A6CA3">
        <w:rPr>
          <w:rFonts w:ascii="Verdana" w:hAnsi="Verdana" w:cstheme="minorHAnsi"/>
          <w:sz w:val="20"/>
        </w:rPr>
        <w:t>Przedmiotu Zamówienia.</w:t>
      </w:r>
    </w:p>
    <w:p w14:paraId="0ED29EBA" w14:textId="08C6286A" w:rsidR="00283D7F" w:rsidRPr="002A6CA3" w:rsidRDefault="00A70840" w:rsidP="006D28BA">
      <w:pPr>
        <w:pStyle w:val="Nagwek2"/>
        <w:numPr>
          <w:ilvl w:val="1"/>
          <w:numId w:val="64"/>
        </w:numPr>
        <w:spacing w:before="120" w:after="120" w:line="240" w:lineRule="auto"/>
        <w:ind w:left="426" w:right="-284" w:hanging="710"/>
        <w:rPr>
          <w:rFonts w:ascii="Verdana" w:eastAsia="Calibri" w:hAnsi="Verdana" w:cstheme="minorHAnsi"/>
          <w:b w:val="0"/>
          <w:sz w:val="20"/>
          <w:lang w:val="pl-PL"/>
        </w:rPr>
      </w:pPr>
      <w:bookmarkStart w:id="88" w:name="_Toc514847122"/>
      <w:bookmarkStart w:id="89" w:name="_Toc515881655"/>
      <w:bookmarkStart w:id="90" w:name="_Toc515881836"/>
      <w:bookmarkStart w:id="91" w:name="_Toc515896265"/>
      <w:bookmarkStart w:id="92" w:name="_Toc122344708"/>
      <w:bookmarkEnd w:id="85"/>
      <w:r w:rsidRPr="002A6CA3">
        <w:rPr>
          <w:rFonts w:ascii="Verdana" w:eastAsia="Calibri" w:hAnsi="Verdana" w:cstheme="minorHAnsi"/>
          <w:b w:val="0"/>
          <w:sz w:val="20"/>
          <w:lang w:val="pl-PL"/>
        </w:rPr>
        <w:lastRenderedPageBreak/>
        <w:t xml:space="preserve">Wykonawca zobowiązany jest do zapoznania się i stosowania w trakcie Postępowania </w:t>
      </w:r>
      <w:r w:rsidR="008521EE" w:rsidRPr="008521EE">
        <w:rPr>
          <w:rFonts w:ascii="Verdana" w:hAnsi="Verdana" w:cstheme="minorHAnsi"/>
          <w:b w:val="0"/>
          <w:sz w:val="20"/>
          <w:lang w:val="pl-PL" w:eastAsia="pl-PL"/>
        </w:rPr>
        <w:t>zakupowe</w:t>
      </w:r>
      <w:r w:rsidR="008521EE" w:rsidRPr="006D28BA">
        <w:rPr>
          <w:rFonts w:ascii="Verdana" w:hAnsi="Verdana" w:cstheme="minorHAnsi"/>
          <w:b w:val="0"/>
          <w:bCs/>
          <w:sz w:val="20"/>
        </w:rPr>
        <w:t>go</w:t>
      </w:r>
      <w:r w:rsidR="008521EE">
        <w:rPr>
          <w:rFonts w:ascii="Verdana" w:hAnsi="Verdana" w:cstheme="minorHAnsi"/>
          <w:bCs/>
          <w:sz w:val="20"/>
        </w:rPr>
        <w:t xml:space="preserve"> </w:t>
      </w:r>
      <w:r w:rsidRPr="002A6CA3">
        <w:rPr>
          <w:rFonts w:ascii="Verdana" w:eastAsia="Calibri" w:hAnsi="Verdana" w:cstheme="minorHAnsi"/>
          <w:b w:val="0"/>
          <w:sz w:val="20"/>
          <w:lang w:val="pl-PL"/>
        </w:rPr>
        <w:t xml:space="preserve">zaleceń wynikających z Kodeksu Postępowania dla Partnerów Biznesowych Spółek GK PGE dostępnego na stronie internetowej: </w:t>
      </w:r>
      <w:hyperlink r:id="rId19" w:history="1">
        <w:r w:rsidRPr="002A6CA3">
          <w:rPr>
            <w:rFonts w:ascii="Verdana" w:eastAsia="Calibri" w:hAnsi="Verdana" w:cstheme="minorHAnsi"/>
            <w:b w:val="0"/>
            <w:color w:val="0000FF"/>
            <w:sz w:val="20"/>
            <w:u w:val="single"/>
            <w:lang w:val="pl-PL"/>
          </w:rPr>
          <w:t>https://www.gkpge.pl/compliance</w:t>
        </w:r>
      </w:hyperlink>
      <w:r w:rsidRPr="002A6CA3">
        <w:rPr>
          <w:rFonts w:ascii="Verdana" w:eastAsia="Calibri" w:hAnsi="Verdana" w:cstheme="minorHAnsi"/>
          <w:b w:val="0"/>
          <w:sz w:val="20"/>
          <w:lang w:val="pl-PL"/>
        </w:rPr>
        <w:t xml:space="preserve"> oraz Dobrych praktyk zakupowych GK PGE, które dostępne są na stronie internetowej: </w:t>
      </w:r>
      <w:hyperlink r:id="rId20" w:history="1">
        <w:r w:rsidRPr="002A6CA3">
          <w:rPr>
            <w:rFonts w:ascii="Verdana" w:eastAsia="Calibri" w:hAnsi="Verdana" w:cstheme="minorHAnsi"/>
            <w:b w:val="0"/>
            <w:color w:val="0000FF"/>
            <w:sz w:val="20"/>
            <w:u w:val="single"/>
            <w:lang w:val="pl-PL"/>
          </w:rPr>
          <w:t>https://www.gkpge.pl/bip/przetargi</w:t>
        </w:r>
      </w:hyperlink>
      <w:r w:rsidRPr="002A6CA3">
        <w:rPr>
          <w:rFonts w:ascii="Verdana" w:eastAsia="Calibri" w:hAnsi="Verdana" w:cstheme="minorHAnsi"/>
          <w:b w:val="0"/>
          <w:sz w:val="20"/>
          <w:lang w:val="pl-PL"/>
        </w:rPr>
        <w:t>.</w:t>
      </w:r>
      <w:bookmarkEnd w:id="88"/>
      <w:bookmarkEnd w:id="89"/>
      <w:bookmarkEnd w:id="90"/>
      <w:bookmarkEnd w:id="91"/>
      <w:bookmarkEnd w:id="92"/>
    </w:p>
    <w:p w14:paraId="411FFBE5" w14:textId="6BEA247F" w:rsidR="005817FF" w:rsidRPr="002A6CA3" w:rsidRDefault="00A70840" w:rsidP="006D28BA">
      <w:pPr>
        <w:pStyle w:val="Nagwek1"/>
        <w:numPr>
          <w:ilvl w:val="0"/>
          <w:numId w:val="27"/>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93" w:name="_Toc243294536"/>
      <w:bookmarkStart w:id="94" w:name="_Toc489350384"/>
      <w:bookmarkStart w:id="95" w:name="_Toc515896271"/>
      <w:bookmarkStart w:id="96" w:name="_Toc122344709"/>
      <w:bookmarkEnd w:id="74"/>
      <w:r w:rsidRPr="002A6CA3">
        <w:rPr>
          <w:rFonts w:ascii="Verdana" w:eastAsia="Calibri" w:hAnsi="Verdana" w:cstheme="minorHAnsi"/>
          <w:kern w:val="0"/>
          <w:sz w:val="20"/>
          <w:lang w:val="pl-PL"/>
        </w:rPr>
        <w:t>OPIS PRZEDMIOTU ZAMÓWIENIA</w:t>
      </w:r>
      <w:bookmarkStart w:id="97" w:name="_Toc514847063"/>
      <w:bookmarkStart w:id="98" w:name="_Toc514847129"/>
      <w:bookmarkStart w:id="99" w:name="_Toc515881667"/>
      <w:bookmarkStart w:id="100" w:name="_Toc515881848"/>
      <w:bookmarkStart w:id="101" w:name="_Toc515896277"/>
      <w:bookmarkStart w:id="102" w:name="_Toc514847064"/>
      <w:bookmarkStart w:id="103" w:name="_Toc514847130"/>
      <w:bookmarkStart w:id="104" w:name="_Toc515881668"/>
      <w:bookmarkStart w:id="105" w:name="_Toc515881849"/>
      <w:bookmarkStart w:id="106" w:name="_Toc515896278"/>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14:paraId="030F4E1F" w14:textId="399BC481" w:rsidR="007976E3" w:rsidRPr="00B83CAB" w:rsidRDefault="00A70840" w:rsidP="00B83CAB">
      <w:pPr>
        <w:pStyle w:val="Akapitzlist"/>
        <w:numPr>
          <w:ilvl w:val="1"/>
          <w:numId w:val="27"/>
        </w:numPr>
        <w:spacing w:before="120" w:after="120" w:line="240" w:lineRule="auto"/>
        <w:ind w:left="425" w:right="-284" w:hanging="709"/>
        <w:rPr>
          <w:rFonts w:ascii="Verdana" w:eastAsia="Calibri" w:hAnsi="Verdana" w:cstheme="minorHAnsi"/>
          <w:b/>
          <w:bCs/>
          <w:sz w:val="20"/>
        </w:rPr>
      </w:pPr>
      <w:bookmarkStart w:id="107" w:name="_Toc243294537"/>
      <w:bookmarkStart w:id="108" w:name="_Toc514847131"/>
      <w:r w:rsidRPr="00B83CAB">
        <w:rPr>
          <w:rFonts w:ascii="Verdana" w:eastAsia="Calibri" w:hAnsi="Verdana" w:cstheme="minorHAnsi"/>
          <w:sz w:val="20"/>
        </w:rPr>
        <w:t xml:space="preserve">Przedmiotem Zamówienia </w:t>
      </w:r>
      <w:bookmarkEnd w:id="107"/>
      <w:r w:rsidRPr="00B83CAB">
        <w:rPr>
          <w:rFonts w:ascii="Verdana" w:eastAsia="Calibri" w:hAnsi="Verdana" w:cstheme="minorHAnsi"/>
          <w:sz w:val="20"/>
        </w:rPr>
        <w:t xml:space="preserve">jest: </w:t>
      </w:r>
      <w:bookmarkStart w:id="109" w:name="_Toc515881663"/>
      <w:bookmarkStart w:id="110" w:name="_Toc515881844"/>
      <w:bookmarkStart w:id="111" w:name="_Toc515896273"/>
      <w:bookmarkEnd w:id="108"/>
      <w:r w:rsidR="00B83CAB" w:rsidRPr="00B83CAB">
        <w:rPr>
          <w:rFonts w:ascii="Verdana" w:eastAsia="Calibri" w:hAnsi="Verdana" w:cstheme="minorHAnsi"/>
          <w:b/>
          <w:bCs/>
          <w:sz w:val="20"/>
        </w:rPr>
        <w:t>Wykonanie prac konserwacyjnych, utrzymaniowych i modernizacyjnych na urządzeniach sprężarkowych firmy Marani</w:t>
      </w:r>
    </w:p>
    <w:p w14:paraId="7D34AB23" w14:textId="3FD9B4AA" w:rsidR="007976E3" w:rsidRPr="00B83CAB" w:rsidRDefault="00A70840" w:rsidP="006D28BA">
      <w:pPr>
        <w:pStyle w:val="Akapitzlist"/>
        <w:numPr>
          <w:ilvl w:val="1"/>
          <w:numId w:val="27"/>
        </w:numPr>
        <w:spacing w:before="120" w:after="120" w:line="240" w:lineRule="auto"/>
        <w:ind w:left="425" w:right="-284" w:hanging="709"/>
        <w:rPr>
          <w:rFonts w:ascii="Verdana" w:hAnsi="Verdana" w:cstheme="minorHAnsi"/>
          <w:sz w:val="20"/>
        </w:rPr>
      </w:pPr>
      <w:r w:rsidRPr="00B83CAB">
        <w:rPr>
          <w:rFonts w:ascii="Verdana" w:eastAsia="Calibri" w:hAnsi="Verdana" w:cstheme="minorHAnsi"/>
          <w:sz w:val="20"/>
        </w:rPr>
        <w:t>Szczegółowy opis przedmiotu Zamówienia</w:t>
      </w:r>
      <w:r w:rsidR="003A19D3" w:rsidRPr="00B83CAB">
        <w:rPr>
          <w:rFonts w:ascii="Verdana" w:eastAsia="Calibri" w:hAnsi="Verdana" w:cstheme="minorHAnsi"/>
          <w:sz w:val="20"/>
        </w:rPr>
        <w:t xml:space="preserve"> </w:t>
      </w:r>
      <w:r w:rsidRPr="00B83CAB">
        <w:rPr>
          <w:rFonts w:ascii="Verdana" w:eastAsia="Calibri" w:hAnsi="Verdana" w:cstheme="minorHAnsi"/>
          <w:sz w:val="20"/>
        </w:rPr>
        <w:t xml:space="preserve">stanowi </w:t>
      </w:r>
      <w:r w:rsidRPr="00B83CAB">
        <w:rPr>
          <w:rFonts w:ascii="Verdana" w:eastAsia="Calibri" w:hAnsi="Verdana" w:cstheme="minorHAnsi"/>
          <w:b/>
          <w:sz w:val="20"/>
        </w:rPr>
        <w:t xml:space="preserve">Załącznik nr 1 do </w:t>
      </w:r>
      <w:r w:rsidR="00904E94" w:rsidRPr="00B83CAB">
        <w:rPr>
          <w:rFonts w:ascii="Verdana" w:eastAsia="Calibri" w:hAnsi="Verdana" w:cstheme="minorHAnsi"/>
          <w:b/>
          <w:sz w:val="20"/>
        </w:rPr>
        <w:t>SWZ</w:t>
      </w:r>
      <w:r w:rsidR="00676E53" w:rsidRPr="00B83CAB">
        <w:rPr>
          <w:rFonts w:ascii="Verdana" w:eastAsia="Calibri" w:hAnsi="Verdana" w:cstheme="minorHAnsi"/>
          <w:sz w:val="20"/>
        </w:rPr>
        <w:t xml:space="preserve"> </w:t>
      </w:r>
      <w:r w:rsidR="00562CD6" w:rsidRPr="00B83CAB">
        <w:rPr>
          <w:rFonts w:ascii="Verdana" w:eastAsia="Calibri" w:hAnsi="Verdana" w:cstheme="minorHAnsi"/>
          <w:sz w:val="20"/>
        </w:rPr>
        <w:t>–</w:t>
      </w:r>
      <w:r w:rsidR="00676E53" w:rsidRPr="00B83CAB">
        <w:rPr>
          <w:rFonts w:ascii="Verdana" w:eastAsia="Calibri" w:hAnsi="Verdana" w:cstheme="minorHAnsi"/>
          <w:sz w:val="20"/>
        </w:rPr>
        <w:t xml:space="preserve"> </w:t>
      </w:r>
      <w:r w:rsidR="00676E53" w:rsidRPr="00B83CAB">
        <w:rPr>
          <w:rFonts w:ascii="Verdana" w:eastAsia="Calibri" w:hAnsi="Verdana" w:cstheme="minorHAnsi"/>
          <w:b/>
          <w:sz w:val="20"/>
        </w:rPr>
        <w:t>OPZ</w:t>
      </w:r>
      <w:r w:rsidRPr="00B83CAB">
        <w:rPr>
          <w:rFonts w:ascii="Verdana" w:eastAsia="Calibri" w:hAnsi="Verdana" w:cstheme="minorHAnsi"/>
          <w:sz w:val="20"/>
        </w:rPr>
        <w:t>.</w:t>
      </w:r>
      <w:bookmarkStart w:id="112" w:name="_Toc40987175"/>
      <w:bookmarkEnd w:id="109"/>
      <w:bookmarkEnd w:id="110"/>
      <w:bookmarkEnd w:id="111"/>
    </w:p>
    <w:p w14:paraId="36CC9C89" w14:textId="77777777" w:rsidR="00EC49ED" w:rsidRPr="002A6CA3" w:rsidRDefault="00EC49ED" w:rsidP="006D28BA">
      <w:pPr>
        <w:pStyle w:val="Nagwek1"/>
        <w:numPr>
          <w:ilvl w:val="0"/>
          <w:numId w:val="27"/>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113" w:name="_Toc122344710"/>
      <w:bookmarkEnd w:id="112"/>
      <w:r w:rsidRPr="002A6CA3">
        <w:rPr>
          <w:rFonts w:ascii="Verdana" w:eastAsia="Calibri" w:hAnsi="Verdana" w:cstheme="minorHAnsi"/>
          <w:caps w:val="0"/>
          <w:kern w:val="0"/>
          <w:sz w:val="20"/>
          <w:lang w:val="pl-PL"/>
        </w:rPr>
        <w:t>OFERTY CZĘŚCIOWE</w:t>
      </w:r>
      <w:bookmarkEnd w:id="113"/>
      <w:r w:rsidRPr="002A6CA3">
        <w:rPr>
          <w:rFonts w:ascii="Verdana" w:eastAsia="Calibri" w:hAnsi="Verdana" w:cstheme="minorHAnsi"/>
          <w:caps w:val="0"/>
          <w:kern w:val="0"/>
          <w:sz w:val="20"/>
          <w:lang w:val="pl-PL"/>
        </w:rPr>
        <w:t xml:space="preserve"> </w:t>
      </w:r>
    </w:p>
    <w:p w14:paraId="629E10C1" w14:textId="1400D1C9" w:rsidR="005817FF" w:rsidRPr="002A6CA3" w:rsidRDefault="002C058E" w:rsidP="006D28BA">
      <w:pPr>
        <w:pStyle w:val="Akapitzlist"/>
        <w:numPr>
          <w:ilvl w:val="1"/>
          <w:numId w:val="28"/>
        </w:numPr>
        <w:spacing w:before="120" w:after="120" w:line="240" w:lineRule="auto"/>
        <w:ind w:left="425" w:right="-284" w:hanging="709"/>
        <w:rPr>
          <w:rFonts w:ascii="Verdana" w:eastAsia="Calibri" w:hAnsi="Verdana" w:cstheme="minorHAnsi"/>
          <w:sz w:val="20"/>
        </w:rPr>
      </w:pPr>
      <w:r w:rsidRPr="002A6CA3">
        <w:rPr>
          <w:rFonts w:ascii="Verdana" w:eastAsia="Calibri" w:hAnsi="Verdana" w:cstheme="minorHAnsi"/>
          <w:sz w:val="20"/>
        </w:rPr>
        <w:t xml:space="preserve">Zamawiający </w:t>
      </w:r>
      <w:r w:rsidRPr="00B83CAB">
        <w:rPr>
          <w:rFonts w:ascii="Verdana" w:eastAsia="Calibri" w:hAnsi="Verdana" w:cstheme="minorHAnsi"/>
          <w:sz w:val="20"/>
        </w:rPr>
        <w:t>nie dopuszcza składania Ofert częściowych</w:t>
      </w:r>
      <w:r w:rsidR="002672FF" w:rsidRPr="00B83CAB">
        <w:rPr>
          <w:rFonts w:ascii="Verdana" w:eastAsia="Calibri" w:hAnsi="Verdana" w:cstheme="minorHAnsi"/>
          <w:sz w:val="20"/>
        </w:rPr>
        <w:t>.</w:t>
      </w:r>
    </w:p>
    <w:p w14:paraId="5ED9CEF3" w14:textId="77777777" w:rsidR="005817FF" w:rsidRPr="00B83CAB" w:rsidRDefault="002C058E" w:rsidP="006D28BA">
      <w:pPr>
        <w:pStyle w:val="Nagwek1"/>
        <w:numPr>
          <w:ilvl w:val="0"/>
          <w:numId w:val="21"/>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14" w:name="_Toc122344711"/>
      <w:r w:rsidRPr="00B83CAB">
        <w:rPr>
          <w:rFonts w:ascii="Verdana" w:eastAsia="Calibri" w:hAnsi="Verdana" w:cstheme="minorHAnsi"/>
          <w:kern w:val="0"/>
          <w:sz w:val="20"/>
          <w:lang w:val="pl-PL"/>
        </w:rPr>
        <w:t>OFERTY WARIANTOWE</w:t>
      </w:r>
      <w:bookmarkEnd w:id="114"/>
    </w:p>
    <w:p w14:paraId="64E52534" w14:textId="026FA1DA" w:rsidR="008953D9" w:rsidRPr="00B83CAB" w:rsidRDefault="002C058E" w:rsidP="006D28BA">
      <w:pPr>
        <w:pStyle w:val="Akapitzlist"/>
        <w:numPr>
          <w:ilvl w:val="1"/>
          <w:numId w:val="21"/>
        </w:numPr>
        <w:spacing w:before="120" w:after="120" w:line="240" w:lineRule="auto"/>
        <w:ind w:left="425" w:right="-284" w:hanging="709"/>
        <w:contextualSpacing w:val="0"/>
        <w:rPr>
          <w:rFonts w:ascii="Verdana" w:hAnsi="Verdana" w:cstheme="minorHAnsi"/>
          <w:sz w:val="20"/>
        </w:rPr>
      </w:pPr>
      <w:r w:rsidRPr="00B83CAB">
        <w:rPr>
          <w:rFonts w:ascii="Verdana" w:eastAsia="Calibri" w:hAnsi="Verdana" w:cstheme="minorHAnsi"/>
          <w:sz w:val="20"/>
        </w:rPr>
        <w:t>Zamawiający nie dopuszcza składania Ofert wariantowych</w:t>
      </w:r>
      <w:r w:rsidR="00B83CAB" w:rsidRPr="00B83CAB">
        <w:rPr>
          <w:rFonts w:ascii="Verdana" w:eastAsia="Calibri" w:hAnsi="Verdana" w:cstheme="minorHAnsi"/>
          <w:sz w:val="20"/>
        </w:rPr>
        <w:t>.</w:t>
      </w:r>
    </w:p>
    <w:p w14:paraId="15DA8C7D" w14:textId="77777777" w:rsidR="005817FF" w:rsidRPr="00B83CAB" w:rsidRDefault="002C058E" w:rsidP="006D28BA">
      <w:pPr>
        <w:pStyle w:val="Nagwek1"/>
        <w:numPr>
          <w:ilvl w:val="0"/>
          <w:numId w:val="21"/>
        </w:numPr>
        <w:shd w:val="clear" w:color="auto" w:fill="C6D9F1" w:themeFill="text2" w:themeFillTint="33"/>
        <w:spacing w:before="120" w:after="120" w:line="240" w:lineRule="auto"/>
        <w:ind w:left="426" w:hanging="710"/>
        <w:rPr>
          <w:rFonts w:ascii="Verdana" w:hAnsi="Verdana" w:cstheme="minorHAnsi"/>
          <w:sz w:val="20"/>
          <w:lang w:val="pl-PL"/>
        </w:rPr>
      </w:pPr>
      <w:bookmarkStart w:id="115" w:name="_Toc122344712"/>
      <w:r w:rsidRPr="00B83CAB">
        <w:rPr>
          <w:rFonts w:ascii="Verdana" w:eastAsia="Calibri" w:hAnsi="Verdana" w:cstheme="minorHAnsi"/>
          <w:caps w:val="0"/>
          <w:kern w:val="0"/>
          <w:sz w:val="20"/>
          <w:lang w:val="pl-PL"/>
        </w:rPr>
        <w:t>UMOWA RAMOWA</w:t>
      </w:r>
      <w:bookmarkEnd w:id="115"/>
    </w:p>
    <w:p w14:paraId="7C4C5B5E" w14:textId="6FBB4294" w:rsidR="005817FF" w:rsidRPr="00B83CAB" w:rsidRDefault="002C058E" w:rsidP="006D28BA">
      <w:pPr>
        <w:pStyle w:val="Akapitzlist"/>
        <w:numPr>
          <w:ilvl w:val="1"/>
          <w:numId w:val="23"/>
        </w:numPr>
        <w:spacing w:line="240" w:lineRule="auto"/>
        <w:ind w:left="425" w:right="-284" w:hanging="709"/>
        <w:rPr>
          <w:rFonts w:ascii="Verdana" w:hAnsi="Verdana" w:cstheme="minorHAnsi"/>
          <w:sz w:val="20"/>
        </w:rPr>
      </w:pPr>
      <w:r w:rsidRPr="00B83CAB">
        <w:rPr>
          <w:rFonts w:ascii="Verdana" w:eastAsia="Calibri" w:hAnsi="Verdana" w:cstheme="minorHAnsi"/>
          <w:sz w:val="20"/>
        </w:rPr>
        <w:t>Zamawiający nie przewiduje zawarcia Umowy ramowej.</w:t>
      </w:r>
    </w:p>
    <w:p w14:paraId="7253860E" w14:textId="2463883F" w:rsidR="00D16C4C" w:rsidRPr="001C2C28" w:rsidRDefault="00B85C48" w:rsidP="006D28BA">
      <w:pPr>
        <w:pStyle w:val="Nagwek1"/>
        <w:numPr>
          <w:ilvl w:val="0"/>
          <w:numId w:val="21"/>
        </w:numPr>
        <w:shd w:val="clear" w:color="auto" w:fill="C6D9F1" w:themeFill="text2" w:themeFillTint="33"/>
        <w:spacing w:before="120" w:after="120" w:line="240" w:lineRule="auto"/>
        <w:ind w:left="426" w:hanging="710"/>
        <w:rPr>
          <w:rFonts w:ascii="Verdana" w:hAnsi="Verdana" w:cstheme="minorHAnsi"/>
          <w:sz w:val="20"/>
          <w:lang w:val="pl-PL"/>
        </w:rPr>
      </w:pPr>
      <w:bookmarkStart w:id="116" w:name="_Toc122344713"/>
      <w:r w:rsidRPr="002A6CA3">
        <w:rPr>
          <w:rFonts w:ascii="Verdana" w:eastAsia="Calibri" w:hAnsi="Verdana" w:cstheme="minorHAnsi"/>
          <w:caps w:val="0"/>
          <w:kern w:val="0"/>
          <w:sz w:val="20"/>
          <w:lang w:val="pl-PL"/>
        </w:rPr>
        <w:t xml:space="preserve">INFORMACJA </w:t>
      </w:r>
      <w:r w:rsidRPr="001C2C28">
        <w:rPr>
          <w:rFonts w:ascii="Verdana" w:eastAsia="Calibri" w:hAnsi="Verdana" w:cstheme="minorHAnsi"/>
          <w:caps w:val="0"/>
          <w:kern w:val="0"/>
          <w:sz w:val="20"/>
          <w:lang w:val="pl-PL"/>
        </w:rPr>
        <w:t>O PRAWIE OPCJI</w:t>
      </w:r>
      <w:bookmarkEnd w:id="116"/>
    </w:p>
    <w:p w14:paraId="1330F1F8" w14:textId="2CCD2222" w:rsidR="00302E46" w:rsidRPr="001C2C28" w:rsidRDefault="00FC0566" w:rsidP="001C2C28">
      <w:pPr>
        <w:pStyle w:val="Akapitzlist"/>
        <w:numPr>
          <w:ilvl w:val="1"/>
          <w:numId w:val="21"/>
        </w:numPr>
        <w:spacing w:before="120" w:after="120" w:line="240" w:lineRule="auto"/>
        <w:ind w:left="426" w:right="-284" w:hanging="710"/>
        <w:rPr>
          <w:rFonts w:ascii="Verdana" w:hAnsi="Verdana" w:cstheme="minorHAnsi"/>
          <w:sz w:val="20"/>
        </w:rPr>
      </w:pPr>
      <w:r w:rsidRPr="001C2C28">
        <w:rPr>
          <w:rFonts w:ascii="Verdana" w:hAnsi="Verdana" w:cstheme="minorHAnsi"/>
          <w:sz w:val="20"/>
        </w:rPr>
        <w:t xml:space="preserve"> Zamawiajacy nie przewiduje prawa opcji</w:t>
      </w:r>
      <w:bookmarkStart w:id="117" w:name="_Toc122344714"/>
      <w:bookmarkStart w:id="118" w:name="_Toc122344722"/>
      <w:bookmarkEnd w:id="117"/>
      <w:bookmarkEnd w:id="118"/>
      <w:r w:rsidR="001C2C28" w:rsidRPr="001C2C28">
        <w:rPr>
          <w:rFonts w:ascii="Verdana" w:hAnsi="Verdana" w:cstheme="minorHAnsi"/>
          <w:sz w:val="20"/>
        </w:rPr>
        <w:t>.</w:t>
      </w:r>
    </w:p>
    <w:p w14:paraId="7164AFFB" w14:textId="77777777" w:rsidR="001A4DF8" w:rsidRPr="001C2C28" w:rsidRDefault="000B47DF" w:rsidP="006D28BA">
      <w:pPr>
        <w:pStyle w:val="Nagwek1"/>
        <w:keepLines w:val="0"/>
        <w:numPr>
          <w:ilvl w:val="0"/>
          <w:numId w:val="21"/>
        </w:numPr>
        <w:shd w:val="clear" w:color="auto" w:fill="C6D9F1" w:themeFill="text2" w:themeFillTint="33"/>
        <w:tabs>
          <w:tab w:val="left" w:pos="426"/>
        </w:tabs>
        <w:spacing w:before="120" w:after="120" w:line="240" w:lineRule="auto"/>
        <w:ind w:left="425" w:right="-284" w:hanging="709"/>
        <w:rPr>
          <w:rFonts w:ascii="Verdana" w:hAnsi="Verdana" w:cstheme="minorHAnsi"/>
          <w:sz w:val="20"/>
          <w:lang w:val="pl-PL"/>
        </w:rPr>
      </w:pPr>
      <w:bookmarkStart w:id="119" w:name="_Toc122344724"/>
      <w:r w:rsidRPr="001C2C28">
        <w:rPr>
          <w:rFonts w:ascii="Verdana" w:eastAsia="Calibri" w:hAnsi="Verdana" w:cstheme="minorHAnsi"/>
          <w:kern w:val="0"/>
          <w:sz w:val="20"/>
          <w:lang w:val="pl-PL"/>
        </w:rPr>
        <w:t>Miejsce realizacji Zamówienia</w:t>
      </w:r>
      <w:bookmarkEnd w:id="119"/>
    </w:p>
    <w:p w14:paraId="1F6828CE" w14:textId="3AE4871D" w:rsidR="00EB717B" w:rsidRPr="001C2C28" w:rsidRDefault="00EB717B" w:rsidP="009E47DC">
      <w:pPr>
        <w:pStyle w:val="Akapitzlist"/>
        <w:numPr>
          <w:ilvl w:val="1"/>
          <w:numId w:val="21"/>
        </w:numPr>
        <w:spacing w:before="120" w:after="120" w:line="240" w:lineRule="auto"/>
        <w:ind w:left="426" w:right="-284" w:hanging="710"/>
        <w:rPr>
          <w:rFonts w:ascii="Verdana" w:hAnsi="Verdana" w:cstheme="minorHAnsi"/>
          <w:sz w:val="20"/>
        </w:rPr>
      </w:pPr>
      <w:bookmarkStart w:id="120" w:name="_Toc122344741"/>
      <w:r w:rsidRPr="001C2C28">
        <w:rPr>
          <w:rFonts w:ascii="Verdana" w:hAnsi="Verdana" w:cstheme="minorHAnsi"/>
          <w:sz w:val="20"/>
        </w:rPr>
        <w:t>Zespół Elektrociepłowni Wrocławskich KOGENERACJA S.A. - 50-220 Wrocław ul. Łowiecka 24</w:t>
      </w:r>
      <w:r w:rsidR="006802CF">
        <w:rPr>
          <w:rFonts w:ascii="Verdana" w:hAnsi="Verdana" w:cstheme="minorHAnsi"/>
          <w:b/>
          <w:sz w:val="20"/>
        </w:rPr>
        <w:t>.</w:t>
      </w:r>
      <w:bookmarkEnd w:id="120"/>
    </w:p>
    <w:p w14:paraId="1EECA74D" w14:textId="5D9E90FB" w:rsidR="00D16C4C" w:rsidRPr="00D16C4C" w:rsidRDefault="000B47DF" w:rsidP="006D28BA">
      <w:pPr>
        <w:pStyle w:val="Nagwek1"/>
        <w:keepLines w:val="0"/>
        <w:numPr>
          <w:ilvl w:val="0"/>
          <w:numId w:val="21"/>
        </w:numPr>
        <w:shd w:val="clear" w:color="auto" w:fill="C6D9F1" w:themeFill="text2" w:themeFillTint="33"/>
        <w:tabs>
          <w:tab w:val="left" w:pos="1620"/>
        </w:tabs>
        <w:spacing w:before="0" w:after="0" w:line="240" w:lineRule="auto"/>
        <w:ind w:left="425" w:right="-284" w:hanging="709"/>
        <w:rPr>
          <w:rFonts w:ascii="Verdana" w:hAnsi="Verdana" w:cstheme="minorHAnsi"/>
          <w:sz w:val="20"/>
          <w:lang w:val="pl-PL"/>
        </w:rPr>
      </w:pPr>
      <w:bookmarkStart w:id="121" w:name="_Toc122344744"/>
      <w:r w:rsidRPr="009273F4">
        <w:rPr>
          <w:rFonts w:ascii="Verdana" w:hAnsi="Verdana" w:cstheme="minorHAnsi"/>
          <w:caps w:val="0"/>
          <w:kern w:val="0"/>
          <w:sz w:val="20"/>
          <w:lang w:val="pl-PL"/>
        </w:rPr>
        <w:t>TERMIN WYKONANIA ZAMÓWIENIA</w:t>
      </w:r>
      <w:bookmarkStart w:id="122" w:name="_Toc122344745"/>
      <w:bookmarkEnd w:id="121"/>
    </w:p>
    <w:p w14:paraId="65D4A6CA" w14:textId="7898C537" w:rsidR="00E90787" w:rsidRPr="001C2C28" w:rsidRDefault="000B47DF" w:rsidP="006D28BA">
      <w:pPr>
        <w:pStyle w:val="Nagwek1"/>
        <w:keepNext w:val="0"/>
        <w:keepLines w:val="0"/>
        <w:numPr>
          <w:ilvl w:val="1"/>
          <w:numId w:val="21"/>
        </w:numPr>
        <w:suppressAutoHyphens/>
        <w:spacing w:before="120" w:after="120" w:line="240" w:lineRule="auto"/>
        <w:ind w:left="567" w:right="-284" w:hanging="851"/>
        <w:rPr>
          <w:rFonts w:ascii="Verdana" w:hAnsi="Verdana" w:cstheme="minorHAnsi"/>
          <w:sz w:val="20"/>
        </w:rPr>
      </w:pPr>
      <w:r w:rsidRPr="001C2C28">
        <w:rPr>
          <w:rFonts w:ascii="Verdana" w:hAnsi="Verdana" w:cstheme="minorHAnsi"/>
          <w:b w:val="0"/>
          <w:caps w:val="0"/>
          <w:sz w:val="20"/>
          <w:lang w:val="pl-PL"/>
        </w:rPr>
        <w:t xml:space="preserve">Wymagany termin realizacji zamówienia – </w:t>
      </w:r>
      <w:r w:rsidR="00EE6215" w:rsidRPr="001C2C28">
        <w:rPr>
          <w:rFonts w:ascii="Verdana" w:hAnsi="Verdana" w:cstheme="minorHAnsi"/>
          <w:b w:val="0"/>
          <w:caps w:val="0"/>
          <w:sz w:val="20"/>
          <w:lang w:val="pl-PL"/>
        </w:rPr>
        <w:t>U</w:t>
      </w:r>
      <w:r w:rsidRPr="001C2C28">
        <w:rPr>
          <w:rFonts w:ascii="Verdana" w:hAnsi="Verdana" w:cstheme="minorHAnsi"/>
          <w:b w:val="0"/>
          <w:caps w:val="0"/>
          <w:sz w:val="20"/>
          <w:lang w:val="pl-PL"/>
        </w:rPr>
        <w:t xml:space="preserve">mowa </w:t>
      </w:r>
      <w:r w:rsidR="00BB3532" w:rsidRPr="001C2C28">
        <w:rPr>
          <w:rFonts w:ascii="Verdana" w:hAnsi="Verdana" w:cstheme="minorHAnsi"/>
          <w:b w:val="0"/>
          <w:caps w:val="0"/>
          <w:sz w:val="20"/>
          <w:lang w:val="pl-PL"/>
        </w:rPr>
        <w:t xml:space="preserve">zostanie </w:t>
      </w:r>
      <w:r w:rsidRPr="001C2C28">
        <w:rPr>
          <w:rFonts w:ascii="Verdana" w:hAnsi="Verdana" w:cstheme="minorHAnsi"/>
          <w:b w:val="0"/>
          <w:caps w:val="0"/>
          <w:sz w:val="20"/>
          <w:lang w:val="pl-PL"/>
        </w:rPr>
        <w:t xml:space="preserve">zawarta na okres </w:t>
      </w:r>
      <w:r w:rsidR="001C2C28" w:rsidRPr="001C2C28">
        <w:rPr>
          <w:rFonts w:ascii="Verdana" w:hAnsi="Verdana" w:cstheme="minorHAnsi"/>
          <w:b w:val="0"/>
          <w:caps w:val="0"/>
          <w:sz w:val="20"/>
          <w:lang w:val="pl-PL"/>
        </w:rPr>
        <w:t>48</w:t>
      </w:r>
      <w:r w:rsidR="001178CF" w:rsidRPr="001C2C28">
        <w:rPr>
          <w:rFonts w:ascii="Verdana" w:hAnsi="Verdana" w:cstheme="minorHAnsi"/>
          <w:b w:val="0"/>
          <w:caps w:val="0"/>
          <w:sz w:val="20"/>
          <w:lang w:val="pl-PL"/>
        </w:rPr>
        <w:t xml:space="preserve"> </w:t>
      </w:r>
      <w:r w:rsidRPr="001C2C28">
        <w:rPr>
          <w:rFonts w:ascii="Verdana" w:hAnsi="Verdana" w:cstheme="minorHAnsi"/>
          <w:b w:val="0"/>
          <w:caps w:val="0"/>
          <w:sz w:val="20"/>
          <w:lang w:val="pl-PL"/>
        </w:rPr>
        <w:t xml:space="preserve">miesięcy z mocą obowiązywania od dnia </w:t>
      </w:r>
      <w:bookmarkEnd w:id="122"/>
      <w:r w:rsidR="001C2C28" w:rsidRPr="001C2C28">
        <w:rPr>
          <w:rFonts w:ascii="Verdana" w:hAnsi="Verdana" w:cstheme="minorHAnsi"/>
          <w:b w:val="0"/>
          <w:caps w:val="0"/>
          <w:sz w:val="20"/>
          <w:lang w:val="pl-PL"/>
        </w:rPr>
        <w:t>Daty Wejścia w Życie.</w:t>
      </w:r>
    </w:p>
    <w:p w14:paraId="2E004852" w14:textId="03643CEC" w:rsidR="00E90787" w:rsidRPr="001C2C28" w:rsidRDefault="000B47DF" w:rsidP="006D28BA">
      <w:pPr>
        <w:pStyle w:val="Akapitzlist"/>
        <w:numPr>
          <w:ilvl w:val="1"/>
          <w:numId w:val="21"/>
        </w:numPr>
        <w:spacing w:before="120" w:after="120" w:line="240" w:lineRule="auto"/>
        <w:ind w:left="425" w:right="-284" w:hanging="709"/>
        <w:rPr>
          <w:rFonts w:ascii="Verdana" w:hAnsi="Verdana" w:cstheme="minorHAnsi"/>
          <w:sz w:val="20"/>
        </w:rPr>
      </w:pPr>
      <w:r w:rsidRPr="001C2C28">
        <w:rPr>
          <w:rFonts w:ascii="Verdana" w:eastAsia="Calibri" w:hAnsi="Verdana" w:cstheme="minorHAnsi"/>
          <w:sz w:val="20"/>
        </w:rPr>
        <w:t xml:space="preserve">Postanowienia szczegółowe w zakresie zasad i terminów realizacji poszczególnych </w:t>
      </w:r>
      <w:r w:rsidR="00FF326B" w:rsidRPr="001C2C28">
        <w:rPr>
          <w:rFonts w:ascii="Verdana" w:eastAsia="Calibri" w:hAnsi="Verdana" w:cstheme="minorHAnsi"/>
          <w:sz w:val="20"/>
        </w:rPr>
        <w:t>prac</w:t>
      </w:r>
      <w:r w:rsidRPr="001C2C28">
        <w:rPr>
          <w:rFonts w:ascii="Verdana" w:eastAsia="Calibri" w:hAnsi="Verdana" w:cstheme="minorHAnsi"/>
          <w:sz w:val="20"/>
        </w:rPr>
        <w:t xml:space="preserve"> w ramach wykonania przedmiotu Zamówienia określa Projekt Umowy, którego wzór stanowi Załącznik Nr </w:t>
      </w:r>
      <w:r w:rsidR="00FF326B" w:rsidRPr="001C2C28">
        <w:rPr>
          <w:rFonts w:ascii="Verdana" w:eastAsia="Calibri" w:hAnsi="Verdana" w:cstheme="minorHAnsi"/>
          <w:sz w:val="20"/>
        </w:rPr>
        <w:t>2</w:t>
      </w:r>
      <w:r w:rsidRPr="001C2C28">
        <w:rPr>
          <w:rFonts w:ascii="Verdana" w:eastAsia="Calibri" w:hAnsi="Verdana" w:cstheme="minorHAnsi"/>
          <w:sz w:val="20"/>
        </w:rPr>
        <w:t xml:space="preserve"> do </w:t>
      </w:r>
      <w:r w:rsidR="00904E94" w:rsidRPr="001C2C28">
        <w:rPr>
          <w:rFonts w:ascii="Verdana" w:eastAsia="Calibri" w:hAnsi="Verdana" w:cstheme="minorHAnsi"/>
          <w:sz w:val="20"/>
        </w:rPr>
        <w:t>SWZ</w:t>
      </w:r>
      <w:r w:rsidRPr="001C2C28">
        <w:rPr>
          <w:rFonts w:ascii="Verdana" w:eastAsia="Calibri" w:hAnsi="Verdana" w:cstheme="minorHAnsi"/>
          <w:sz w:val="20"/>
        </w:rPr>
        <w:t>.</w:t>
      </w:r>
    </w:p>
    <w:p w14:paraId="5BE32A95" w14:textId="77777777" w:rsidR="005817FF" w:rsidRPr="002A6CA3" w:rsidRDefault="000B47DF" w:rsidP="006D28BA">
      <w:pPr>
        <w:pStyle w:val="Nagwek1"/>
        <w:keepLines w:val="0"/>
        <w:numPr>
          <w:ilvl w:val="0"/>
          <w:numId w:val="21"/>
        </w:numPr>
        <w:shd w:val="clear" w:color="auto" w:fill="C6D9F1" w:themeFill="text2" w:themeFillTint="33"/>
        <w:spacing w:before="0" w:after="0" w:line="240" w:lineRule="auto"/>
        <w:ind w:left="425" w:right="-284" w:hanging="709"/>
        <w:rPr>
          <w:rFonts w:ascii="Verdana" w:hAnsi="Verdana" w:cstheme="minorHAnsi"/>
          <w:sz w:val="20"/>
          <w:lang w:val="pl-PL"/>
        </w:rPr>
      </w:pPr>
      <w:bookmarkStart w:id="123" w:name="_Toc122344746"/>
      <w:r w:rsidRPr="002A6CA3">
        <w:rPr>
          <w:rFonts w:ascii="Verdana" w:eastAsia="Calibri" w:hAnsi="Verdana" w:cstheme="minorHAnsi"/>
          <w:caps w:val="0"/>
          <w:kern w:val="0"/>
          <w:sz w:val="20"/>
          <w:lang w:val="pl-PL"/>
        </w:rPr>
        <w:t>WIZJA LOKALNA</w:t>
      </w:r>
      <w:bookmarkEnd w:id="123"/>
    </w:p>
    <w:p w14:paraId="14AC0CBB" w14:textId="77777777" w:rsidR="00532A19" w:rsidRPr="002A6CA3" w:rsidRDefault="00532A19" w:rsidP="00980BFF">
      <w:pPr>
        <w:pStyle w:val="Akapitzlist"/>
        <w:numPr>
          <w:ilvl w:val="0"/>
          <w:numId w:val="44"/>
        </w:numPr>
        <w:spacing w:line="264" w:lineRule="auto"/>
        <w:ind w:right="-284"/>
        <w:contextualSpacing w:val="0"/>
        <w:rPr>
          <w:rFonts w:ascii="Verdana" w:eastAsia="Calibri" w:hAnsi="Verdana" w:cstheme="minorHAnsi"/>
          <w:vanish/>
          <w:sz w:val="20"/>
          <w:highlight w:val="cyan"/>
        </w:rPr>
      </w:pPr>
    </w:p>
    <w:p w14:paraId="3ACD521B" w14:textId="77777777" w:rsidR="00532A19" w:rsidRPr="002A6CA3" w:rsidRDefault="00532A19" w:rsidP="00980BFF">
      <w:pPr>
        <w:pStyle w:val="Akapitzlist"/>
        <w:numPr>
          <w:ilvl w:val="0"/>
          <w:numId w:val="44"/>
        </w:numPr>
        <w:spacing w:line="264" w:lineRule="auto"/>
        <w:ind w:right="-284"/>
        <w:contextualSpacing w:val="0"/>
        <w:rPr>
          <w:rFonts w:ascii="Verdana" w:eastAsia="Calibri" w:hAnsi="Verdana" w:cstheme="minorHAnsi"/>
          <w:vanish/>
          <w:sz w:val="20"/>
          <w:highlight w:val="cyan"/>
        </w:rPr>
      </w:pPr>
    </w:p>
    <w:p w14:paraId="5C284E37" w14:textId="7D7DE985" w:rsidR="000D21E1" w:rsidRPr="001C2C28" w:rsidRDefault="00671D17" w:rsidP="006D28BA">
      <w:pPr>
        <w:pStyle w:val="Tekstpodstawowy"/>
        <w:numPr>
          <w:ilvl w:val="1"/>
          <w:numId w:val="44"/>
        </w:numPr>
        <w:spacing w:after="0" w:line="264" w:lineRule="auto"/>
        <w:ind w:left="426" w:right="-284" w:hanging="710"/>
        <w:rPr>
          <w:rFonts w:ascii="Verdana" w:hAnsi="Verdana" w:cstheme="minorHAnsi"/>
          <w:b/>
          <w:sz w:val="20"/>
        </w:rPr>
      </w:pPr>
      <w:bookmarkStart w:id="124" w:name="_Toc51166117"/>
      <w:r w:rsidRPr="001C2C28">
        <w:rPr>
          <w:rFonts w:ascii="Verdana" w:hAnsi="Verdana" w:cstheme="minorHAnsi"/>
          <w:b/>
          <w:sz w:val="20"/>
        </w:rPr>
        <w:t>Wykonawca może odbyć wizję lokalną</w:t>
      </w:r>
      <w:r w:rsidRPr="001C2C28">
        <w:rPr>
          <w:rFonts w:ascii="Verdana" w:hAnsi="Verdana" w:cstheme="minorHAnsi"/>
          <w:sz w:val="20"/>
        </w:rPr>
        <w:t xml:space="preserve"> w celu zbadania Przedmiotu Zamówienia i jego otoczenia oraz uzyskania samemu i na własną odpowiedzialność wszelkich informacji, które mogą być konieczne do przygotowania Oferty oraz zawarcia Umowy. Udział w wizji lokalnej nie jest warunkiem koniecznym do złożenia Oferty.</w:t>
      </w:r>
      <w:bookmarkEnd w:id="124"/>
    </w:p>
    <w:p w14:paraId="114D7C6F" w14:textId="5AE55DD2" w:rsidR="000D21E1" w:rsidRPr="001C2C28" w:rsidRDefault="00671D17" w:rsidP="006D28BA">
      <w:pPr>
        <w:pStyle w:val="Tekstpodstawowy"/>
        <w:numPr>
          <w:ilvl w:val="1"/>
          <w:numId w:val="44"/>
        </w:numPr>
        <w:spacing w:after="0" w:line="264" w:lineRule="auto"/>
        <w:ind w:left="425" w:right="-284" w:hanging="709"/>
        <w:rPr>
          <w:rFonts w:ascii="Verdana" w:hAnsi="Verdana" w:cstheme="minorHAnsi"/>
          <w:b/>
          <w:sz w:val="20"/>
        </w:rPr>
      </w:pPr>
      <w:r w:rsidRPr="001C2C28">
        <w:rPr>
          <w:rFonts w:ascii="Verdana" w:hAnsi="Verdana" w:cstheme="minorHAnsi"/>
          <w:sz w:val="20"/>
        </w:rPr>
        <w:t>W przypadku opisanym w pkt 11.1 SWZ, wizja lokalna na prośbę Wykonawcy zgłoszoną za pośrednictwem Systemu Zakupowego GK PGE w zakładce „Pytania/odpowiedzi”, zostanie przeprowadzona</w:t>
      </w:r>
      <w:r w:rsidRPr="001C2C28">
        <w:rPr>
          <w:rFonts w:ascii="Verdana" w:hAnsi="Verdana" w:cstheme="minorHAnsi"/>
          <w:sz w:val="20"/>
        </w:rPr>
        <w:br/>
        <w:t>w terminie ustalonym przez Zamawiającego odrębnie, o czym wszyscy potencjalni Wykonawcy zostaną poinformowani za pośrednictwem Systemu Zakupowego GK PGE</w:t>
      </w:r>
      <w:r w:rsidR="000F0C0E" w:rsidRPr="001C2C28">
        <w:rPr>
          <w:rFonts w:ascii="Verdana" w:hAnsi="Verdana" w:cstheme="minorHAnsi"/>
          <w:sz w:val="20"/>
        </w:rPr>
        <w:t>.</w:t>
      </w:r>
    </w:p>
    <w:p w14:paraId="64AB69BE" w14:textId="77777777" w:rsidR="000F0C0E" w:rsidRPr="001C2C28" w:rsidRDefault="000F0C0E" w:rsidP="006D28BA">
      <w:pPr>
        <w:pStyle w:val="Tekstpodstawowy"/>
        <w:numPr>
          <w:ilvl w:val="1"/>
          <w:numId w:val="44"/>
        </w:numPr>
        <w:spacing w:after="0" w:line="264" w:lineRule="auto"/>
        <w:ind w:left="425" w:right="-284" w:hanging="709"/>
        <w:rPr>
          <w:rFonts w:ascii="Verdana" w:hAnsi="Verdana" w:cstheme="minorHAnsi"/>
          <w:b/>
          <w:sz w:val="20"/>
        </w:rPr>
      </w:pPr>
      <w:r w:rsidRPr="001C2C28">
        <w:rPr>
          <w:rFonts w:ascii="Verdana" w:eastAsia="Calibri" w:hAnsi="Verdana" w:cstheme="minorHAnsi"/>
          <w:sz w:val="20"/>
        </w:rPr>
        <w:t xml:space="preserve">Szczegółowe informacje dotyczące zasad i przebiegu </w:t>
      </w:r>
      <w:r w:rsidR="00E854E5" w:rsidRPr="001C2C28">
        <w:rPr>
          <w:rFonts w:ascii="Verdana" w:eastAsia="Calibri" w:hAnsi="Verdana" w:cstheme="minorHAnsi"/>
          <w:sz w:val="20"/>
        </w:rPr>
        <w:t xml:space="preserve">ewentualnej </w:t>
      </w:r>
      <w:r w:rsidRPr="001C2C28">
        <w:rPr>
          <w:rFonts w:ascii="Verdana" w:eastAsia="Calibri" w:hAnsi="Verdana" w:cstheme="minorHAnsi"/>
          <w:sz w:val="20"/>
        </w:rPr>
        <w:t xml:space="preserve">wizji lokalnej: </w:t>
      </w:r>
    </w:p>
    <w:p w14:paraId="7E390D46" w14:textId="77777777" w:rsidR="00C47332" w:rsidRPr="001C2C28" w:rsidRDefault="00C47332" w:rsidP="00980BFF">
      <w:pPr>
        <w:pStyle w:val="Akapitzlist"/>
        <w:numPr>
          <w:ilvl w:val="0"/>
          <w:numId w:val="45"/>
        </w:numPr>
        <w:spacing w:before="120" w:after="120" w:line="240" w:lineRule="auto"/>
        <w:ind w:right="-284"/>
        <w:contextualSpacing w:val="0"/>
        <w:rPr>
          <w:rFonts w:ascii="Verdana" w:eastAsia="Calibri" w:hAnsi="Verdana" w:cstheme="minorHAnsi"/>
          <w:vanish/>
          <w:sz w:val="20"/>
        </w:rPr>
      </w:pPr>
    </w:p>
    <w:p w14:paraId="5D772163" w14:textId="77777777" w:rsidR="00C47332" w:rsidRPr="001C2C28" w:rsidRDefault="00C47332" w:rsidP="00980BFF">
      <w:pPr>
        <w:pStyle w:val="Akapitzlist"/>
        <w:numPr>
          <w:ilvl w:val="0"/>
          <w:numId w:val="45"/>
        </w:numPr>
        <w:spacing w:before="120" w:after="120" w:line="240" w:lineRule="auto"/>
        <w:ind w:right="-284"/>
        <w:contextualSpacing w:val="0"/>
        <w:rPr>
          <w:rFonts w:ascii="Verdana" w:eastAsia="Calibri" w:hAnsi="Verdana" w:cstheme="minorHAnsi"/>
          <w:vanish/>
          <w:sz w:val="20"/>
        </w:rPr>
      </w:pPr>
    </w:p>
    <w:p w14:paraId="084A87C8" w14:textId="77777777" w:rsidR="00C47332" w:rsidRPr="001C2C28" w:rsidRDefault="00C47332" w:rsidP="00980BFF">
      <w:pPr>
        <w:pStyle w:val="Akapitzlist"/>
        <w:numPr>
          <w:ilvl w:val="1"/>
          <w:numId w:val="45"/>
        </w:numPr>
        <w:spacing w:before="120" w:after="120" w:line="240" w:lineRule="auto"/>
        <w:ind w:right="-284"/>
        <w:contextualSpacing w:val="0"/>
        <w:rPr>
          <w:rFonts w:ascii="Verdana" w:eastAsia="Calibri" w:hAnsi="Verdana" w:cstheme="minorHAnsi"/>
          <w:vanish/>
          <w:sz w:val="20"/>
        </w:rPr>
      </w:pPr>
    </w:p>
    <w:p w14:paraId="1F047970" w14:textId="3E48C215" w:rsidR="000F0C0E" w:rsidRPr="001C2C28" w:rsidRDefault="000F0C0E" w:rsidP="006D28BA">
      <w:pPr>
        <w:pStyle w:val="Tekstpodstawowy"/>
        <w:numPr>
          <w:ilvl w:val="2"/>
          <w:numId w:val="45"/>
        </w:numPr>
        <w:spacing w:before="120" w:line="240" w:lineRule="auto"/>
        <w:ind w:left="1117" w:right="-284"/>
        <w:rPr>
          <w:rFonts w:ascii="Verdana" w:eastAsia="Calibri" w:hAnsi="Verdana" w:cstheme="minorHAnsi"/>
          <w:sz w:val="20"/>
        </w:rPr>
      </w:pPr>
      <w:r w:rsidRPr="001C2C28">
        <w:rPr>
          <w:rFonts w:ascii="Verdana" w:eastAsia="Calibri" w:hAnsi="Verdana" w:cstheme="minorHAnsi"/>
          <w:sz w:val="20"/>
        </w:rPr>
        <w:t xml:space="preserve">Koszty wizji lokalnej ponosi samodzielnie Wykonawca.  </w:t>
      </w:r>
    </w:p>
    <w:p w14:paraId="09B3883F" w14:textId="5C8CD9C1" w:rsidR="000F0C0E" w:rsidRPr="001C2C28" w:rsidRDefault="000F0C0E" w:rsidP="006D28BA">
      <w:pPr>
        <w:pStyle w:val="Tekstpodstawowy"/>
        <w:numPr>
          <w:ilvl w:val="2"/>
          <w:numId w:val="45"/>
        </w:numPr>
        <w:spacing w:before="120" w:line="240" w:lineRule="auto"/>
        <w:ind w:left="1276" w:right="-284" w:hanging="879"/>
        <w:rPr>
          <w:rFonts w:ascii="Verdana" w:eastAsia="Calibri" w:hAnsi="Verdana" w:cstheme="minorHAnsi"/>
          <w:sz w:val="20"/>
        </w:rPr>
      </w:pPr>
      <w:r w:rsidRPr="001C2C28">
        <w:rPr>
          <w:rFonts w:ascii="Verdana" w:eastAsia="Calibri" w:hAnsi="Verdana" w:cstheme="minorHAnsi"/>
          <w:sz w:val="20"/>
        </w:rPr>
        <w:t xml:space="preserve">Zamawiający zapewni przedstawicielom Wykonawcy wejście na teren, gdzie wykonywany ma być przedmiot </w:t>
      </w:r>
      <w:r w:rsidR="00D91907" w:rsidRPr="001C2C28">
        <w:rPr>
          <w:rFonts w:ascii="Verdana" w:eastAsia="Calibri" w:hAnsi="Verdana" w:cstheme="minorHAnsi"/>
          <w:sz w:val="20"/>
        </w:rPr>
        <w:t>Zamówienia</w:t>
      </w:r>
      <w:r w:rsidRPr="001C2C28">
        <w:rPr>
          <w:rFonts w:ascii="Verdana" w:eastAsia="Calibri" w:hAnsi="Verdana" w:cstheme="minorHAnsi"/>
          <w:sz w:val="20"/>
        </w:rPr>
        <w:t>, z tym, że Wykonawca po</w:t>
      </w:r>
      <w:r w:rsidR="009273F4" w:rsidRPr="001C2C28">
        <w:rPr>
          <w:rFonts w:ascii="Verdana" w:eastAsia="Calibri" w:hAnsi="Verdana" w:cstheme="minorHAnsi"/>
          <w:sz w:val="20"/>
        </w:rPr>
        <w:t>nosi wszelką odpowiedzialność w </w:t>
      </w:r>
      <w:r w:rsidRPr="001C2C28">
        <w:rPr>
          <w:rFonts w:ascii="Verdana" w:eastAsia="Calibri" w:hAnsi="Verdana" w:cstheme="minorHAnsi"/>
          <w:sz w:val="20"/>
        </w:rPr>
        <w:t>odniesieniu do takiej wizyty, w szczególności konsekwencje śmierci lub zranienia, strat lub szkód majątkowych oraz wszelkich innych strat, szkód i wydatków poniesionych jako następstwo takiej wizji.</w:t>
      </w:r>
    </w:p>
    <w:p w14:paraId="477E8219" w14:textId="5F3BA6AD" w:rsidR="000F0C0E" w:rsidRPr="001C2C28" w:rsidRDefault="000F0C0E" w:rsidP="006D28BA">
      <w:pPr>
        <w:pStyle w:val="Tekstpodstawowy"/>
        <w:numPr>
          <w:ilvl w:val="2"/>
          <w:numId w:val="45"/>
        </w:numPr>
        <w:spacing w:before="120" w:line="240" w:lineRule="auto"/>
        <w:ind w:left="1276" w:right="-284" w:hanging="879"/>
        <w:rPr>
          <w:rFonts w:ascii="Verdana" w:eastAsia="Calibri" w:hAnsi="Verdana" w:cstheme="minorHAnsi"/>
          <w:sz w:val="20"/>
        </w:rPr>
      </w:pPr>
      <w:r w:rsidRPr="001C2C28">
        <w:rPr>
          <w:rFonts w:ascii="Verdana" w:eastAsia="Calibri" w:hAnsi="Verdana" w:cstheme="minorHAnsi"/>
          <w:sz w:val="20"/>
        </w:rPr>
        <w:lastRenderedPageBreak/>
        <w:t>Osobą odpowiedzialną za przeprowadzenie wizji lokalnej będzie:</w:t>
      </w:r>
      <w:r w:rsidR="009A7300" w:rsidRPr="009A7300">
        <w:rPr>
          <w:rFonts w:ascii="Verdana" w:eastAsia="Calibri" w:hAnsi="Verdana" w:cstheme="minorHAnsi"/>
          <w:sz w:val="20"/>
        </w:rPr>
        <w:t xml:space="preserve"> </w:t>
      </w:r>
      <w:r w:rsidR="009A7300">
        <w:rPr>
          <w:rFonts w:ascii="Verdana" w:eastAsia="Calibri" w:hAnsi="Verdana" w:cstheme="minorHAnsi"/>
          <w:sz w:val="20"/>
        </w:rPr>
        <w:t>Piotr Furmankiewicz, nr telefonu: 691 977 935.</w:t>
      </w:r>
    </w:p>
    <w:p w14:paraId="5B51CF2C" w14:textId="77777777" w:rsidR="000F0C0E" w:rsidRPr="001C2C28" w:rsidRDefault="000F0C0E" w:rsidP="006D28BA">
      <w:pPr>
        <w:pStyle w:val="Tekstpodstawowy"/>
        <w:numPr>
          <w:ilvl w:val="2"/>
          <w:numId w:val="45"/>
        </w:numPr>
        <w:spacing w:before="120" w:line="240" w:lineRule="auto"/>
        <w:ind w:left="1276" w:right="-284" w:hanging="879"/>
        <w:rPr>
          <w:rFonts w:ascii="Verdana" w:eastAsia="Calibri" w:hAnsi="Verdana" w:cstheme="minorHAnsi"/>
          <w:sz w:val="20"/>
        </w:rPr>
      </w:pPr>
      <w:r w:rsidRPr="001C2C28">
        <w:rPr>
          <w:rFonts w:ascii="Verdana" w:eastAsia="Calibri" w:hAnsi="Verdana" w:cstheme="minorHAnsi"/>
          <w:sz w:val="20"/>
        </w:rPr>
        <w:t>Osoby uczestniczące w wizji lokalnej muszą posiadać odpowiednie ubranie robocze oraz wyposażenie BHP tzn. :</w:t>
      </w:r>
    </w:p>
    <w:p w14:paraId="6C85BFDF" w14:textId="77777777" w:rsidR="000F0C0E" w:rsidRPr="001C2C28" w:rsidRDefault="000F0C0E" w:rsidP="006D28BA">
      <w:pPr>
        <w:pStyle w:val="EDFPunktor1"/>
        <w:widowControl w:val="0"/>
        <w:numPr>
          <w:ilvl w:val="2"/>
          <w:numId w:val="40"/>
        </w:numPr>
        <w:tabs>
          <w:tab w:val="clear" w:pos="1152"/>
        </w:tabs>
        <w:suppressAutoHyphens/>
        <w:ind w:left="1560" w:hanging="290"/>
        <w:rPr>
          <w:rFonts w:ascii="Verdana" w:hAnsi="Verdana" w:cstheme="minorHAnsi"/>
          <w:iCs/>
          <w:sz w:val="20"/>
          <w:szCs w:val="20"/>
        </w:rPr>
      </w:pPr>
      <w:r w:rsidRPr="001C2C28">
        <w:rPr>
          <w:rFonts w:ascii="Verdana" w:hAnsi="Verdana" w:cstheme="minorHAnsi"/>
          <w:iCs/>
          <w:sz w:val="20"/>
          <w:szCs w:val="20"/>
        </w:rPr>
        <w:t>hełm przemysłowy,</w:t>
      </w:r>
    </w:p>
    <w:p w14:paraId="621EB5A3" w14:textId="77777777" w:rsidR="000F0C0E" w:rsidRPr="001C2C28" w:rsidRDefault="000F0C0E" w:rsidP="006D28BA">
      <w:pPr>
        <w:pStyle w:val="EDFPunktor1"/>
        <w:widowControl w:val="0"/>
        <w:numPr>
          <w:ilvl w:val="2"/>
          <w:numId w:val="40"/>
        </w:numPr>
        <w:tabs>
          <w:tab w:val="clear" w:pos="1152"/>
        </w:tabs>
        <w:suppressAutoHyphens/>
        <w:ind w:left="1560" w:hanging="290"/>
        <w:rPr>
          <w:rFonts w:ascii="Verdana" w:hAnsi="Verdana" w:cstheme="minorHAnsi"/>
          <w:iCs/>
          <w:sz w:val="20"/>
          <w:szCs w:val="20"/>
        </w:rPr>
      </w:pPr>
      <w:r w:rsidRPr="001C2C28">
        <w:rPr>
          <w:rFonts w:ascii="Verdana" w:hAnsi="Verdana" w:cstheme="minorHAnsi"/>
          <w:iCs/>
          <w:sz w:val="20"/>
          <w:szCs w:val="20"/>
        </w:rPr>
        <w:t>spodnie robocze lub kombinezon roboczy,</w:t>
      </w:r>
    </w:p>
    <w:p w14:paraId="421744CA" w14:textId="77777777" w:rsidR="000F0C0E" w:rsidRPr="001C2C28" w:rsidRDefault="000F0C0E" w:rsidP="006D28BA">
      <w:pPr>
        <w:pStyle w:val="EDFPunktor1"/>
        <w:widowControl w:val="0"/>
        <w:numPr>
          <w:ilvl w:val="2"/>
          <w:numId w:val="40"/>
        </w:numPr>
        <w:tabs>
          <w:tab w:val="clear" w:pos="1152"/>
        </w:tabs>
        <w:suppressAutoHyphens/>
        <w:ind w:left="1560" w:hanging="290"/>
        <w:rPr>
          <w:rFonts w:ascii="Verdana" w:hAnsi="Verdana" w:cstheme="minorHAnsi"/>
          <w:iCs/>
          <w:sz w:val="20"/>
          <w:szCs w:val="20"/>
        </w:rPr>
      </w:pPr>
      <w:r w:rsidRPr="001C2C28">
        <w:rPr>
          <w:rFonts w:ascii="Verdana" w:hAnsi="Verdana" w:cstheme="minorHAnsi"/>
          <w:iCs/>
          <w:sz w:val="20"/>
          <w:szCs w:val="20"/>
        </w:rPr>
        <w:t>obuwie bezpieczne,</w:t>
      </w:r>
    </w:p>
    <w:p w14:paraId="11B6E210" w14:textId="486B2A84" w:rsidR="000F0C0E" w:rsidRPr="001C2C28" w:rsidRDefault="000F0C0E" w:rsidP="006D28BA">
      <w:pPr>
        <w:pStyle w:val="EDFPunktor1"/>
        <w:widowControl w:val="0"/>
        <w:numPr>
          <w:ilvl w:val="2"/>
          <w:numId w:val="40"/>
        </w:numPr>
        <w:tabs>
          <w:tab w:val="clear" w:pos="1152"/>
        </w:tabs>
        <w:suppressAutoHyphens/>
        <w:ind w:left="1560" w:hanging="290"/>
        <w:rPr>
          <w:rFonts w:ascii="Verdana" w:hAnsi="Verdana" w:cstheme="minorHAnsi"/>
          <w:iCs/>
          <w:sz w:val="20"/>
          <w:szCs w:val="20"/>
        </w:rPr>
      </w:pPr>
      <w:r w:rsidRPr="001C2C28">
        <w:rPr>
          <w:rFonts w:ascii="Verdana" w:hAnsi="Verdana" w:cstheme="minorHAnsi"/>
          <w:iCs/>
          <w:sz w:val="20"/>
          <w:szCs w:val="20"/>
        </w:rPr>
        <w:t>kamizelk</w:t>
      </w:r>
      <w:r w:rsidR="00671D17" w:rsidRPr="001C2C28">
        <w:rPr>
          <w:rFonts w:ascii="Verdana" w:hAnsi="Verdana" w:cstheme="minorHAnsi"/>
          <w:iCs/>
          <w:sz w:val="20"/>
          <w:szCs w:val="20"/>
        </w:rPr>
        <w:t>ę</w:t>
      </w:r>
      <w:r w:rsidRPr="001C2C28">
        <w:rPr>
          <w:rFonts w:ascii="Verdana" w:hAnsi="Verdana" w:cstheme="minorHAnsi"/>
          <w:iCs/>
          <w:sz w:val="20"/>
          <w:szCs w:val="20"/>
        </w:rPr>
        <w:t xml:space="preserve"> odblaskow</w:t>
      </w:r>
      <w:r w:rsidR="00671D17" w:rsidRPr="001C2C28">
        <w:rPr>
          <w:rFonts w:ascii="Verdana" w:hAnsi="Verdana" w:cstheme="minorHAnsi"/>
          <w:iCs/>
          <w:sz w:val="20"/>
          <w:szCs w:val="20"/>
        </w:rPr>
        <w:t>ą</w:t>
      </w:r>
      <w:r w:rsidRPr="001C2C28">
        <w:rPr>
          <w:rFonts w:ascii="Verdana" w:hAnsi="Verdana" w:cstheme="minorHAnsi"/>
          <w:iCs/>
          <w:sz w:val="20"/>
          <w:szCs w:val="20"/>
        </w:rPr>
        <w:t xml:space="preserve"> lub odzież z elementami odblaskowymi,</w:t>
      </w:r>
    </w:p>
    <w:p w14:paraId="300B29C6" w14:textId="77777777" w:rsidR="000F0C0E" w:rsidRPr="001C2C28" w:rsidRDefault="000F0C0E" w:rsidP="006D28BA">
      <w:pPr>
        <w:pStyle w:val="EDFPunktor1"/>
        <w:widowControl w:val="0"/>
        <w:numPr>
          <w:ilvl w:val="2"/>
          <w:numId w:val="40"/>
        </w:numPr>
        <w:tabs>
          <w:tab w:val="clear" w:pos="1152"/>
        </w:tabs>
        <w:suppressAutoHyphens/>
        <w:ind w:left="1560" w:hanging="290"/>
        <w:rPr>
          <w:rFonts w:ascii="Verdana" w:hAnsi="Verdana" w:cstheme="minorHAnsi"/>
          <w:iCs/>
          <w:sz w:val="20"/>
          <w:szCs w:val="20"/>
        </w:rPr>
      </w:pPr>
      <w:r w:rsidRPr="001C2C28">
        <w:rPr>
          <w:rFonts w:ascii="Verdana" w:hAnsi="Verdana" w:cstheme="minorHAnsi"/>
          <w:iCs/>
          <w:sz w:val="20"/>
          <w:szCs w:val="20"/>
        </w:rPr>
        <w:t>okulary ochronne,</w:t>
      </w:r>
    </w:p>
    <w:p w14:paraId="54C4EBDC" w14:textId="77777777" w:rsidR="000F0C0E" w:rsidRPr="001C2C28" w:rsidRDefault="000F0C0E" w:rsidP="006D28BA">
      <w:pPr>
        <w:pStyle w:val="EDFPunktor1"/>
        <w:widowControl w:val="0"/>
        <w:numPr>
          <w:ilvl w:val="2"/>
          <w:numId w:val="40"/>
        </w:numPr>
        <w:tabs>
          <w:tab w:val="clear" w:pos="1152"/>
        </w:tabs>
        <w:suppressAutoHyphens/>
        <w:ind w:left="1560" w:hanging="290"/>
        <w:rPr>
          <w:rFonts w:ascii="Verdana" w:hAnsi="Verdana" w:cstheme="minorHAnsi"/>
          <w:iCs/>
          <w:sz w:val="20"/>
          <w:szCs w:val="20"/>
        </w:rPr>
      </w:pPr>
      <w:r w:rsidRPr="001C2C28">
        <w:rPr>
          <w:rFonts w:ascii="Verdana" w:hAnsi="Verdana" w:cstheme="minorHAnsi"/>
          <w:iCs/>
          <w:sz w:val="20"/>
          <w:szCs w:val="20"/>
        </w:rPr>
        <w:t>ochronniki słuchu.</w:t>
      </w:r>
    </w:p>
    <w:p w14:paraId="2199424C" w14:textId="77777777" w:rsidR="000F0C0E" w:rsidRPr="001C2C28" w:rsidRDefault="000F0C0E" w:rsidP="00156F3E">
      <w:pPr>
        <w:pStyle w:val="Nagwek3"/>
        <w:widowControl w:val="0"/>
        <w:suppressAutoHyphens/>
        <w:ind w:left="426"/>
        <w:rPr>
          <w:rFonts w:ascii="Verdana" w:hAnsi="Verdana" w:cstheme="minorHAnsi"/>
          <w:b/>
          <w:iCs/>
          <w:sz w:val="20"/>
        </w:rPr>
      </w:pPr>
      <w:bookmarkStart w:id="125" w:name="_Toc122344749"/>
      <w:r w:rsidRPr="001C2C28">
        <w:rPr>
          <w:rFonts w:ascii="Verdana" w:hAnsi="Verdana" w:cstheme="minorHAnsi"/>
          <w:b/>
          <w:iCs/>
          <w:sz w:val="20"/>
        </w:rPr>
        <w:t>Osoby nieposiadające ww. elementów ubrań i wyposażenia BHP nie zostaną dopuszczone do udziału w wizji lokalnej.</w:t>
      </w:r>
      <w:bookmarkEnd w:id="125"/>
    </w:p>
    <w:p w14:paraId="0F911C41" w14:textId="71264D45" w:rsidR="000F0C0E" w:rsidRPr="001C2C28" w:rsidRDefault="000F0C0E" w:rsidP="006D28BA">
      <w:pPr>
        <w:pStyle w:val="Tekstpodstawowy"/>
        <w:numPr>
          <w:ilvl w:val="1"/>
          <w:numId w:val="45"/>
        </w:numPr>
        <w:spacing w:before="120" w:line="240" w:lineRule="auto"/>
        <w:ind w:left="425" w:right="-284" w:hanging="709"/>
        <w:rPr>
          <w:rFonts w:ascii="Verdana" w:hAnsi="Verdana" w:cstheme="minorHAnsi"/>
          <w:b/>
          <w:sz w:val="20"/>
        </w:rPr>
      </w:pPr>
      <w:r w:rsidRPr="001C2C28">
        <w:rPr>
          <w:rFonts w:ascii="Verdana" w:hAnsi="Verdana" w:cstheme="minorHAnsi"/>
          <w:b/>
          <w:sz w:val="20"/>
        </w:rPr>
        <w:t>Podczas wizji lokalnej nie będą udzielane przez przedstawicieli Zamawiającego odpowiedzi n</w:t>
      </w:r>
      <w:r w:rsidR="00B86461" w:rsidRPr="001C2C28">
        <w:rPr>
          <w:rFonts w:ascii="Verdana" w:hAnsi="Verdana" w:cstheme="minorHAnsi"/>
          <w:b/>
          <w:sz w:val="20"/>
        </w:rPr>
        <w:t>a pytania dotyczące przedmiotu Z</w:t>
      </w:r>
      <w:r w:rsidRPr="001C2C28">
        <w:rPr>
          <w:rFonts w:ascii="Verdana" w:hAnsi="Verdana" w:cstheme="minorHAnsi"/>
          <w:b/>
          <w:sz w:val="20"/>
        </w:rPr>
        <w:t xml:space="preserve">amówienia lub </w:t>
      </w:r>
      <w:r w:rsidR="00904E94" w:rsidRPr="001C2C28">
        <w:rPr>
          <w:rFonts w:ascii="Verdana" w:hAnsi="Verdana" w:cstheme="minorHAnsi"/>
          <w:b/>
          <w:sz w:val="20"/>
        </w:rPr>
        <w:t>SWZ</w:t>
      </w:r>
      <w:r w:rsidRPr="001C2C28">
        <w:rPr>
          <w:rFonts w:ascii="Verdana" w:hAnsi="Verdana" w:cstheme="minorHAnsi"/>
          <w:b/>
          <w:sz w:val="20"/>
        </w:rPr>
        <w:t xml:space="preserve">. </w:t>
      </w:r>
      <w:r w:rsidRPr="001C2C28">
        <w:rPr>
          <w:rFonts w:ascii="Verdana" w:hAnsi="Verdana" w:cstheme="minorHAnsi"/>
          <w:sz w:val="20"/>
        </w:rPr>
        <w:t>Pytania takie należy kierować</w:t>
      </w:r>
      <w:r w:rsidRPr="001C2C28">
        <w:rPr>
          <w:rFonts w:ascii="Verdana" w:hAnsi="Verdana" w:cstheme="minorHAnsi"/>
          <w:b/>
          <w:sz w:val="20"/>
        </w:rPr>
        <w:t xml:space="preserve"> </w:t>
      </w:r>
      <w:r w:rsidRPr="001C2C28">
        <w:rPr>
          <w:rFonts w:ascii="Verdana" w:hAnsi="Verdana" w:cstheme="minorHAnsi"/>
          <w:sz w:val="20"/>
        </w:rPr>
        <w:t xml:space="preserve">za pośrednictwem Systemu Zakupowego </w:t>
      </w:r>
      <w:r w:rsidR="008D14F9" w:rsidRPr="001C2C28">
        <w:rPr>
          <w:rFonts w:ascii="Verdana" w:hAnsi="Verdana" w:cstheme="minorHAnsi"/>
          <w:sz w:val="20"/>
        </w:rPr>
        <w:t>GK PGE</w:t>
      </w:r>
      <w:r w:rsidRPr="001C2C28">
        <w:rPr>
          <w:rFonts w:ascii="Verdana" w:hAnsi="Verdana" w:cstheme="minorHAnsi"/>
          <w:sz w:val="20"/>
        </w:rPr>
        <w:t xml:space="preserve"> w zakładce „Pytania/</w:t>
      </w:r>
      <w:r w:rsidR="00E94AFE" w:rsidRPr="001C2C28">
        <w:rPr>
          <w:rFonts w:ascii="Verdana" w:hAnsi="Verdana" w:cstheme="minorHAnsi"/>
          <w:sz w:val="20"/>
        </w:rPr>
        <w:t>odpowiedzi</w:t>
      </w:r>
      <w:r w:rsidRPr="001C2C28">
        <w:rPr>
          <w:rFonts w:ascii="Verdana" w:hAnsi="Verdana" w:cstheme="minorHAnsi"/>
          <w:sz w:val="20"/>
        </w:rPr>
        <w:t>”.</w:t>
      </w:r>
    </w:p>
    <w:p w14:paraId="0D27E8A1" w14:textId="1E07AF7D" w:rsidR="00492F12" w:rsidRPr="00492F12" w:rsidRDefault="000B47DF" w:rsidP="0030142F">
      <w:pPr>
        <w:pStyle w:val="Nagwek1"/>
        <w:keepLines w:val="0"/>
        <w:numPr>
          <w:ilvl w:val="0"/>
          <w:numId w:val="89"/>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26" w:name="_Toc122344751"/>
      <w:r w:rsidRPr="002A6CA3">
        <w:rPr>
          <w:rFonts w:ascii="Verdana" w:eastAsia="Calibri" w:hAnsi="Verdana" w:cstheme="minorHAnsi"/>
          <w:caps w:val="0"/>
          <w:color w:val="000000"/>
          <w:kern w:val="0"/>
          <w:sz w:val="20"/>
          <w:lang w:val="pl-PL"/>
        </w:rPr>
        <w:t>PODWYKONAWCY</w:t>
      </w:r>
      <w:bookmarkEnd w:id="126"/>
    </w:p>
    <w:p w14:paraId="7E2E2EAE" w14:textId="61B3C1B6" w:rsidR="000D21E1" w:rsidRPr="001C2C28" w:rsidRDefault="000B47DF" w:rsidP="006D28BA">
      <w:pPr>
        <w:pStyle w:val="Tekstpodstawowywcity"/>
        <w:numPr>
          <w:ilvl w:val="1"/>
          <w:numId w:val="89"/>
        </w:numPr>
        <w:autoSpaceDE w:val="0"/>
        <w:autoSpaceDN w:val="0"/>
        <w:spacing w:before="120" w:line="240" w:lineRule="auto"/>
        <w:ind w:left="426" w:right="-284"/>
        <w:rPr>
          <w:rFonts w:ascii="Verdana" w:hAnsi="Verdana" w:cstheme="minorHAnsi"/>
          <w:color w:val="000000"/>
          <w:sz w:val="20"/>
          <w:lang w:eastAsia="pl-PL"/>
        </w:rPr>
      </w:pPr>
      <w:r w:rsidRPr="001C2C28">
        <w:rPr>
          <w:rFonts w:ascii="Verdana" w:eastAsia="Calibri" w:hAnsi="Verdana" w:cstheme="minorHAnsi"/>
          <w:sz w:val="20"/>
        </w:rPr>
        <w:t xml:space="preserve">Zamawiający nie zastrzega obowiązku osobistego wykonania przez Wykonawcę </w:t>
      </w:r>
      <w:r w:rsidR="00212F9B" w:rsidRPr="001C2C28">
        <w:rPr>
          <w:rFonts w:ascii="Verdana" w:eastAsia="Calibri" w:hAnsi="Verdana" w:cstheme="minorHAnsi"/>
          <w:sz w:val="20"/>
        </w:rPr>
        <w:t xml:space="preserve">kluczowych </w:t>
      </w:r>
      <w:r w:rsidR="006330BC" w:rsidRPr="001C2C28">
        <w:rPr>
          <w:rFonts w:ascii="Verdana" w:eastAsia="Calibri" w:hAnsi="Verdana" w:cstheme="minorHAnsi"/>
          <w:sz w:val="20"/>
        </w:rPr>
        <w:t>zadań</w:t>
      </w:r>
      <w:r w:rsidRPr="001C2C28">
        <w:rPr>
          <w:rFonts w:ascii="Verdana" w:eastAsia="Calibri" w:hAnsi="Verdana" w:cstheme="minorHAnsi"/>
          <w:sz w:val="20"/>
        </w:rPr>
        <w:t>.</w:t>
      </w:r>
    </w:p>
    <w:p w14:paraId="4CC1B7A8" w14:textId="6F3D9206" w:rsidR="000D21E1" w:rsidRPr="001C2C28" w:rsidRDefault="008D14F9" w:rsidP="006D28BA">
      <w:pPr>
        <w:pStyle w:val="Tekstpodstawowywcity"/>
        <w:numPr>
          <w:ilvl w:val="1"/>
          <w:numId w:val="89"/>
        </w:numPr>
        <w:autoSpaceDE w:val="0"/>
        <w:autoSpaceDN w:val="0"/>
        <w:spacing w:before="120" w:line="240" w:lineRule="auto"/>
        <w:ind w:left="426" w:right="-284"/>
        <w:rPr>
          <w:rFonts w:ascii="Verdana" w:hAnsi="Verdana" w:cstheme="minorHAnsi"/>
          <w:color w:val="000000"/>
          <w:sz w:val="20"/>
          <w:lang w:eastAsia="pl-PL"/>
        </w:rPr>
      </w:pPr>
      <w:r w:rsidRPr="001C2C28">
        <w:rPr>
          <w:rFonts w:ascii="Verdana" w:eastAsia="Calibri" w:hAnsi="Verdana" w:cstheme="minorHAnsi"/>
          <w:sz w:val="20"/>
        </w:rPr>
        <w:t xml:space="preserve">Wykonawca może powierzyć wykonanie </w:t>
      </w:r>
      <w:bookmarkStart w:id="127" w:name="_GoBack"/>
      <w:bookmarkEnd w:id="127"/>
      <w:r w:rsidRPr="001C2C28">
        <w:rPr>
          <w:rFonts w:ascii="Verdana" w:eastAsia="Calibri" w:hAnsi="Verdana" w:cstheme="minorHAnsi"/>
          <w:sz w:val="20"/>
        </w:rPr>
        <w:t>części Przedm</w:t>
      </w:r>
      <w:r w:rsidR="009273F4" w:rsidRPr="001C2C28">
        <w:rPr>
          <w:rFonts w:ascii="Verdana" w:eastAsia="Calibri" w:hAnsi="Verdana" w:cstheme="minorHAnsi"/>
          <w:sz w:val="20"/>
        </w:rPr>
        <w:t>iotu Zamówienia Podwykonawcy</w:t>
      </w:r>
      <w:r w:rsidR="001C2C28" w:rsidRPr="001C2C28">
        <w:rPr>
          <w:rFonts w:ascii="Verdana" w:eastAsia="Calibri" w:hAnsi="Verdana" w:cstheme="minorHAnsi"/>
          <w:sz w:val="20"/>
        </w:rPr>
        <w:t>.</w:t>
      </w:r>
    </w:p>
    <w:p w14:paraId="3EAF77FB" w14:textId="7BB65379" w:rsidR="000D21E1" w:rsidRPr="002A6CA3" w:rsidRDefault="007338A1" w:rsidP="006D28BA">
      <w:pPr>
        <w:pStyle w:val="Tekstpodstawowywcity"/>
        <w:numPr>
          <w:ilvl w:val="1"/>
          <w:numId w:val="89"/>
        </w:numPr>
        <w:autoSpaceDE w:val="0"/>
        <w:autoSpaceDN w:val="0"/>
        <w:spacing w:before="120" w:line="240" w:lineRule="auto"/>
        <w:ind w:left="426" w:right="-284" w:hanging="709"/>
        <w:rPr>
          <w:rFonts w:ascii="Verdana" w:hAnsi="Verdana" w:cstheme="minorHAnsi"/>
          <w:color w:val="000000"/>
          <w:sz w:val="20"/>
          <w:lang w:eastAsia="pl-PL"/>
        </w:rPr>
      </w:pPr>
      <w:r w:rsidRPr="002A6CA3">
        <w:rPr>
          <w:rFonts w:ascii="Verdana" w:eastAsia="Calibri" w:hAnsi="Verdana" w:cstheme="minorHAnsi"/>
          <w:sz w:val="20"/>
        </w:rPr>
        <w:t xml:space="preserve">Zamawiający żąda wskazania przez Wykonawcę w </w:t>
      </w:r>
      <w:r w:rsidR="009E2E51" w:rsidRPr="002A6CA3">
        <w:rPr>
          <w:rFonts w:ascii="Verdana" w:eastAsia="Calibri" w:hAnsi="Verdana" w:cstheme="minorHAnsi"/>
          <w:sz w:val="20"/>
        </w:rPr>
        <w:t xml:space="preserve">Formularzu Oferty </w:t>
      </w:r>
      <w:r w:rsidRPr="002A6CA3">
        <w:rPr>
          <w:rFonts w:ascii="Verdana" w:eastAsia="Calibri" w:hAnsi="Verdana" w:cstheme="minorHAnsi"/>
          <w:sz w:val="20"/>
        </w:rPr>
        <w:t xml:space="preserve">części </w:t>
      </w:r>
      <w:r w:rsidR="009E2E51" w:rsidRPr="002A6CA3">
        <w:rPr>
          <w:rFonts w:ascii="Verdana" w:eastAsia="Calibri" w:hAnsi="Verdana" w:cstheme="minorHAnsi"/>
          <w:sz w:val="20"/>
        </w:rPr>
        <w:t>Przedmiotu Z</w:t>
      </w:r>
      <w:r w:rsidRPr="002A6CA3">
        <w:rPr>
          <w:rFonts w:ascii="Verdana" w:eastAsia="Calibri" w:hAnsi="Verdana" w:cstheme="minorHAnsi"/>
          <w:sz w:val="20"/>
        </w:rPr>
        <w:t>amówienia, których wykonanie zamierza powierzyć Podwykonawcom</w:t>
      </w:r>
      <w:r w:rsidR="00147310" w:rsidRPr="002A6CA3">
        <w:rPr>
          <w:rFonts w:ascii="Verdana" w:eastAsia="Calibri" w:hAnsi="Verdana" w:cstheme="minorHAnsi"/>
          <w:sz w:val="20"/>
        </w:rPr>
        <w:t>, oraz podania ewentualnych Podwykonawców, jeżeli są już znani</w:t>
      </w:r>
      <w:r w:rsidR="00BA3603" w:rsidRPr="002A6CA3">
        <w:rPr>
          <w:rFonts w:ascii="Verdana" w:eastAsia="Calibri" w:hAnsi="Verdana" w:cstheme="minorHAnsi"/>
          <w:sz w:val="20"/>
        </w:rPr>
        <w:t xml:space="preserve">. </w:t>
      </w:r>
    </w:p>
    <w:p w14:paraId="6C9AAAC1" w14:textId="77777777" w:rsidR="000D21E1" w:rsidRPr="002A6CA3" w:rsidRDefault="000B47DF" w:rsidP="006D28BA">
      <w:pPr>
        <w:pStyle w:val="Tekstpodstawowywcity"/>
        <w:numPr>
          <w:ilvl w:val="1"/>
          <w:numId w:val="89"/>
        </w:numPr>
        <w:autoSpaceDE w:val="0"/>
        <w:autoSpaceDN w:val="0"/>
        <w:spacing w:before="120" w:line="240" w:lineRule="auto"/>
        <w:ind w:left="426" w:right="-284" w:hanging="709"/>
        <w:rPr>
          <w:rFonts w:ascii="Verdana" w:hAnsi="Verdana" w:cstheme="minorHAnsi"/>
          <w:color w:val="000000"/>
          <w:sz w:val="20"/>
          <w:lang w:eastAsia="pl-PL"/>
        </w:rPr>
      </w:pPr>
      <w:r w:rsidRPr="002A6CA3">
        <w:rPr>
          <w:rFonts w:ascii="Verdana" w:eastAsia="Calibri" w:hAnsi="Verdana" w:cstheme="minorHAnsi"/>
          <w:sz w:val="20"/>
        </w:rPr>
        <w:t xml:space="preserve">Brak </w:t>
      </w:r>
      <w:r w:rsidR="00573F17" w:rsidRPr="002A6CA3">
        <w:rPr>
          <w:rFonts w:ascii="Verdana" w:eastAsia="Calibri" w:hAnsi="Verdana" w:cstheme="minorHAnsi"/>
          <w:sz w:val="20"/>
        </w:rPr>
        <w:t xml:space="preserve">wskazania zakresu podwykonawstwa </w:t>
      </w:r>
      <w:r w:rsidRPr="002A6CA3">
        <w:rPr>
          <w:rFonts w:ascii="Verdana" w:eastAsia="Calibri" w:hAnsi="Verdana" w:cstheme="minorHAnsi"/>
          <w:sz w:val="20"/>
        </w:rPr>
        <w:t xml:space="preserve">będzie uznany za </w:t>
      </w:r>
      <w:r w:rsidR="001E19CF" w:rsidRPr="002A6CA3">
        <w:rPr>
          <w:rFonts w:ascii="Verdana" w:eastAsia="Calibri" w:hAnsi="Verdana" w:cstheme="minorHAnsi"/>
          <w:sz w:val="20"/>
        </w:rPr>
        <w:t xml:space="preserve">zadeklarowanie </w:t>
      </w:r>
      <w:r w:rsidRPr="002A6CA3">
        <w:rPr>
          <w:rFonts w:ascii="Verdana" w:eastAsia="Calibri" w:hAnsi="Verdana" w:cstheme="minorHAnsi"/>
          <w:sz w:val="20"/>
        </w:rPr>
        <w:t>samodzielnego wykonania Zamówienia przez Wykonawcę, który złożył Ofertę.</w:t>
      </w:r>
    </w:p>
    <w:p w14:paraId="04958E66" w14:textId="10BFA238" w:rsidR="000B47DF" w:rsidRPr="002A6CA3" w:rsidRDefault="000B47DF" w:rsidP="006D28BA">
      <w:pPr>
        <w:pStyle w:val="Tekstpodstawowywcity"/>
        <w:numPr>
          <w:ilvl w:val="1"/>
          <w:numId w:val="89"/>
        </w:numPr>
        <w:autoSpaceDE w:val="0"/>
        <w:autoSpaceDN w:val="0"/>
        <w:spacing w:before="120" w:line="240" w:lineRule="auto"/>
        <w:ind w:left="426" w:right="-284" w:hanging="709"/>
        <w:rPr>
          <w:rFonts w:ascii="Verdana" w:hAnsi="Verdana" w:cstheme="minorHAnsi"/>
          <w:color w:val="000000"/>
          <w:sz w:val="20"/>
          <w:lang w:eastAsia="pl-PL"/>
        </w:rPr>
      </w:pPr>
      <w:r w:rsidRPr="002A6CA3">
        <w:rPr>
          <w:rFonts w:ascii="Verdana" w:hAnsi="Verdana" w:cstheme="minorHAnsi"/>
          <w:sz w:val="20"/>
        </w:rPr>
        <w:t xml:space="preserve">Powierzenie wykonania części </w:t>
      </w:r>
      <w:r w:rsidR="00344554" w:rsidRPr="002A6CA3">
        <w:rPr>
          <w:rFonts w:ascii="Verdana" w:hAnsi="Verdana" w:cstheme="minorHAnsi"/>
          <w:sz w:val="20"/>
        </w:rPr>
        <w:t xml:space="preserve">przedmiotu </w:t>
      </w:r>
      <w:r w:rsidRPr="002A6CA3">
        <w:rPr>
          <w:rFonts w:ascii="Verdana" w:hAnsi="Verdana" w:cstheme="minorHAnsi"/>
          <w:sz w:val="20"/>
        </w:rPr>
        <w:t>Zamówienia Podwykonawcom nie zwalnia Wykonawcy z odpowiedzialności za należyte wykonanie tego Zamówienia.</w:t>
      </w:r>
    </w:p>
    <w:p w14:paraId="27B74CD0" w14:textId="4DB86EB1" w:rsidR="00534F8C" w:rsidRPr="00492F12" w:rsidRDefault="00F4103E" w:rsidP="006D28BA">
      <w:pPr>
        <w:pStyle w:val="Nagwek1"/>
        <w:keepLines w:val="0"/>
        <w:numPr>
          <w:ilvl w:val="0"/>
          <w:numId w:val="89"/>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28" w:name="_Toc122344752"/>
      <w:r w:rsidRPr="002A6CA3">
        <w:rPr>
          <w:rFonts w:ascii="Verdana" w:eastAsia="Calibri" w:hAnsi="Verdana" w:cstheme="minorHAnsi"/>
          <w:caps w:val="0"/>
          <w:color w:val="000000"/>
          <w:kern w:val="0"/>
          <w:sz w:val="20"/>
          <w:lang w:val="pl-PL"/>
        </w:rPr>
        <w:t>WYKONAWCY WSPÓLNIE UBIEGAJĄCY SIĘ O ZAMÓWIENIE</w:t>
      </w:r>
      <w:bookmarkEnd w:id="128"/>
      <w:r w:rsidRPr="002A6CA3">
        <w:rPr>
          <w:rFonts w:ascii="Verdana" w:eastAsia="Calibri" w:hAnsi="Verdana" w:cstheme="minorHAnsi"/>
          <w:caps w:val="0"/>
          <w:color w:val="000000"/>
          <w:kern w:val="0"/>
          <w:sz w:val="20"/>
          <w:lang w:val="pl-PL"/>
        </w:rPr>
        <w:t xml:space="preserve"> </w:t>
      </w:r>
    </w:p>
    <w:p w14:paraId="1351E1EC" w14:textId="12963437" w:rsidR="00F4103E" w:rsidRPr="002A6CA3" w:rsidRDefault="00F4103E" w:rsidP="006D28BA">
      <w:pPr>
        <w:pStyle w:val="Akapitzlist"/>
        <w:numPr>
          <w:ilvl w:val="1"/>
          <w:numId w:val="89"/>
        </w:numPr>
        <w:spacing w:before="120" w:after="120" w:line="240" w:lineRule="auto"/>
        <w:ind w:left="426" w:right="-284"/>
        <w:rPr>
          <w:rFonts w:ascii="Verdana" w:hAnsi="Verdana" w:cstheme="minorHAnsi"/>
          <w:b/>
          <w:sz w:val="20"/>
        </w:rPr>
      </w:pPr>
      <w:r w:rsidRPr="002A6CA3">
        <w:rPr>
          <w:rFonts w:ascii="Verdana" w:eastAsia="Calibri" w:hAnsi="Verdana" w:cstheme="minorHAnsi"/>
          <w:sz w:val="20"/>
        </w:rPr>
        <w:t>Wykonawcy wspólnie ubiegający się o Zamówienie</w:t>
      </w:r>
      <w:r w:rsidR="00D55BFF" w:rsidRPr="002A6CA3">
        <w:rPr>
          <w:rFonts w:ascii="Verdana" w:eastAsia="Calibri" w:hAnsi="Verdana" w:cstheme="minorHAnsi"/>
          <w:sz w:val="20"/>
        </w:rPr>
        <w:t xml:space="preserve"> (w tym m.in. tzw. </w:t>
      </w:r>
      <w:r w:rsidR="00D55BFF" w:rsidRPr="002A6CA3">
        <w:rPr>
          <w:rFonts w:ascii="Verdana" w:eastAsia="Calibri" w:hAnsi="Verdana" w:cstheme="minorHAnsi"/>
          <w:b/>
          <w:sz w:val="20"/>
        </w:rPr>
        <w:t>konsorcja, wspólnicy spółek cywilnych</w:t>
      </w:r>
      <w:r w:rsidR="00D55BFF" w:rsidRPr="002A6CA3">
        <w:rPr>
          <w:rFonts w:ascii="Verdana" w:eastAsia="Calibri" w:hAnsi="Verdana" w:cstheme="minorHAnsi"/>
          <w:sz w:val="20"/>
        </w:rPr>
        <w:t>)</w:t>
      </w:r>
      <w:r w:rsidRPr="002A6CA3">
        <w:rPr>
          <w:rFonts w:ascii="Verdana" w:eastAsia="Calibri" w:hAnsi="Verdana" w:cstheme="minorHAnsi"/>
          <w:sz w:val="20"/>
        </w:rPr>
        <w:t>:</w:t>
      </w:r>
    </w:p>
    <w:p w14:paraId="4754DEB2" w14:textId="77777777" w:rsidR="00350EE5" w:rsidRPr="002A6CA3" w:rsidRDefault="00F4103E" w:rsidP="006D28BA">
      <w:pPr>
        <w:pStyle w:val="Akapitzlist"/>
        <w:numPr>
          <w:ilvl w:val="2"/>
          <w:numId w:val="89"/>
        </w:numPr>
        <w:spacing w:line="240" w:lineRule="auto"/>
        <w:ind w:left="1418" w:right="-284" w:hanging="1021"/>
        <w:rPr>
          <w:rFonts w:ascii="Verdana" w:hAnsi="Verdana" w:cstheme="minorHAnsi"/>
          <w:b/>
          <w:sz w:val="20"/>
        </w:rPr>
      </w:pPr>
      <w:r w:rsidRPr="002A6CA3">
        <w:rPr>
          <w:rFonts w:ascii="Verdana" w:eastAsia="Calibri" w:hAnsi="Verdana" w:cstheme="minorHAnsi"/>
          <w:sz w:val="20"/>
        </w:rPr>
        <w:t>ponoszą solidarną odpowiedzialność za niewykonanie lub nie</w:t>
      </w:r>
      <w:r w:rsidR="00687A7D" w:rsidRPr="002A6CA3">
        <w:rPr>
          <w:rFonts w:ascii="Verdana" w:eastAsia="Calibri" w:hAnsi="Verdana" w:cstheme="minorHAnsi"/>
          <w:sz w:val="20"/>
        </w:rPr>
        <w:t>należyte wykonanie Zamówienia i </w:t>
      </w:r>
      <w:r w:rsidRPr="002A6CA3">
        <w:rPr>
          <w:rFonts w:ascii="Verdana" w:eastAsia="Calibri" w:hAnsi="Verdana" w:cstheme="minorHAnsi"/>
          <w:sz w:val="20"/>
        </w:rPr>
        <w:t>wniesienie zabezpieczenia należytego wykonania Umowy</w:t>
      </w:r>
      <w:r w:rsidR="00D55BFF" w:rsidRPr="002A6CA3">
        <w:rPr>
          <w:rFonts w:ascii="Verdana" w:eastAsia="Calibri" w:hAnsi="Verdana" w:cstheme="minorHAnsi"/>
          <w:sz w:val="20"/>
        </w:rPr>
        <w:t xml:space="preserve"> (jeżeli dotyczy)</w:t>
      </w:r>
      <w:r w:rsidRPr="002A6CA3">
        <w:rPr>
          <w:rFonts w:ascii="Verdana" w:eastAsia="Calibri" w:hAnsi="Verdana" w:cstheme="minorHAnsi"/>
          <w:sz w:val="20"/>
        </w:rPr>
        <w:t>;</w:t>
      </w:r>
    </w:p>
    <w:p w14:paraId="1DF022D7" w14:textId="4F9C99BE" w:rsidR="00350EE5" w:rsidRPr="002A6CA3" w:rsidRDefault="00F4103E" w:rsidP="006D28BA">
      <w:pPr>
        <w:pStyle w:val="Akapitzlist"/>
        <w:numPr>
          <w:ilvl w:val="2"/>
          <w:numId w:val="89"/>
        </w:numPr>
        <w:spacing w:line="240" w:lineRule="auto"/>
        <w:ind w:left="1418" w:right="-284" w:hanging="1021"/>
        <w:rPr>
          <w:rFonts w:ascii="Verdana" w:hAnsi="Verdana" w:cstheme="minorHAnsi"/>
          <w:b/>
          <w:sz w:val="20"/>
        </w:rPr>
      </w:pPr>
      <w:r w:rsidRPr="002A6CA3">
        <w:rPr>
          <w:rFonts w:ascii="Verdana" w:hAnsi="Verdana" w:cstheme="minorHAnsi"/>
          <w:sz w:val="20"/>
        </w:rPr>
        <w:t xml:space="preserve">muszą ustanowić pełnomocnika do reprezentowania ich w Postępowaniu </w:t>
      </w:r>
      <w:r w:rsidR="008521EE">
        <w:rPr>
          <w:rFonts w:ascii="Verdana" w:hAnsi="Verdana" w:cstheme="minorHAnsi"/>
          <w:sz w:val="20"/>
          <w:lang w:eastAsia="pl-PL"/>
        </w:rPr>
        <w:t xml:space="preserve">zakupowym </w:t>
      </w:r>
      <w:r w:rsidRPr="002A6CA3">
        <w:rPr>
          <w:rFonts w:ascii="Verdana" w:hAnsi="Verdana" w:cstheme="minorHAnsi"/>
          <w:sz w:val="20"/>
        </w:rPr>
        <w:t xml:space="preserve">albo </w:t>
      </w:r>
      <w:r w:rsidR="00534F8C" w:rsidRPr="002A6CA3">
        <w:rPr>
          <w:rFonts w:ascii="Verdana" w:hAnsi="Verdana" w:cstheme="minorHAnsi"/>
          <w:sz w:val="20"/>
        </w:rPr>
        <w:t xml:space="preserve">do </w:t>
      </w:r>
      <w:r w:rsidRPr="002A6CA3">
        <w:rPr>
          <w:rFonts w:ascii="Verdana" w:hAnsi="Verdana" w:cstheme="minorHAnsi"/>
          <w:sz w:val="20"/>
        </w:rPr>
        <w:t xml:space="preserve">reprezentowania w Postępowaniu </w:t>
      </w:r>
      <w:r w:rsidR="008521EE">
        <w:rPr>
          <w:rFonts w:ascii="Verdana" w:hAnsi="Verdana" w:cstheme="minorHAnsi"/>
          <w:sz w:val="20"/>
          <w:lang w:eastAsia="pl-PL"/>
        </w:rPr>
        <w:t xml:space="preserve">zakupowym </w:t>
      </w:r>
      <w:r w:rsidRPr="002A6CA3">
        <w:rPr>
          <w:rFonts w:ascii="Verdana" w:hAnsi="Verdana" w:cstheme="minorHAnsi"/>
          <w:sz w:val="20"/>
        </w:rPr>
        <w:t>i zawarcia Umowy w</w:t>
      </w:r>
      <w:r w:rsidR="009E2E51" w:rsidRPr="002A6CA3">
        <w:rPr>
          <w:rFonts w:ascii="Verdana" w:hAnsi="Verdana" w:cstheme="minorHAnsi"/>
          <w:sz w:val="20"/>
        </w:rPr>
        <w:t xml:space="preserve"> sprawie niniejszego Zamówienia </w:t>
      </w:r>
      <w:r w:rsidRPr="002A6CA3">
        <w:rPr>
          <w:rFonts w:ascii="Verdana" w:hAnsi="Verdana" w:cstheme="minorHAnsi"/>
          <w:sz w:val="20"/>
        </w:rPr>
        <w:t>– fakt ustanowienia Pełnomocnika musi wynikać z załączonych do Oferty dokumentów – wszelka korespondencja prowadzona będzie wyłącznie z pełnomocnikiem;</w:t>
      </w:r>
    </w:p>
    <w:p w14:paraId="20755338" w14:textId="36680BBF" w:rsidR="00350EE5" w:rsidRPr="002A6CA3" w:rsidRDefault="00F4103E" w:rsidP="006D28BA">
      <w:pPr>
        <w:pStyle w:val="Akapitzlist"/>
        <w:numPr>
          <w:ilvl w:val="2"/>
          <w:numId w:val="89"/>
        </w:numPr>
        <w:spacing w:line="240" w:lineRule="auto"/>
        <w:ind w:left="1418" w:right="-284" w:hanging="1021"/>
        <w:rPr>
          <w:rFonts w:ascii="Verdana" w:hAnsi="Verdana" w:cstheme="minorHAnsi"/>
          <w:b/>
          <w:sz w:val="20"/>
        </w:rPr>
      </w:pPr>
      <w:r w:rsidRPr="002A6CA3">
        <w:rPr>
          <w:rFonts w:ascii="Verdana" w:hAnsi="Verdana" w:cstheme="minorHAnsi"/>
          <w:sz w:val="20"/>
        </w:rPr>
        <w:t>pełnomocnictwo powinno jednoznacznie wskazywać jakiego Postępowania</w:t>
      </w:r>
      <w:r w:rsidR="008521EE">
        <w:rPr>
          <w:rFonts w:ascii="Verdana" w:hAnsi="Verdana" w:cstheme="minorHAnsi"/>
          <w:sz w:val="20"/>
        </w:rPr>
        <w:t xml:space="preserve"> </w:t>
      </w:r>
      <w:r w:rsidR="008521EE" w:rsidRPr="00221C35">
        <w:rPr>
          <w:rFonts w:ascii="Verdana" w:hAnsi="Verdana" w:cstheme="minorHAnsi"/>
          <w:sz w:val="20"/>
          <w:lang w:eastAsia="pl-PL"/>
        </w:rPr>
        <w:t>zakupowe</w:t>
      </w:r>
      <w:r w:rsidR="008521EE">
        <w:rPr>
          <w:rFonts w:ascii="Verdana" w:hAnsi="Verdana" w:cstheme="minorHAnsi"/>
          <w:sz w:val="20"/>
          <w:lang w:eastAsia="pl-PL"/>
        </w:rPr>
        <w:t>go</w:t>
      </w:r>
      <w:r w:rsidRPr="002A6CA3">
        <w:rPr>
          <w:rFonts w:ascii="Verdana" w:hAnsi="Verdana" w:cstheme="minorHAnsi"/>
          <w:sz w:val="20"/>
        </w:rPr>
        <w:t xml:space="preserve"> dotyczy, Wykonawców wspólnie ubiegają</w:t>
      </w:r>
      <w:r w:rsidR="00687A7D" w:rsidRPr="002A6CA3">
        <w:rPr>
          <w:rFonts w:ascii="Verdana" w:hAnsi="Verdana" w:cstheme="minorHAnsi"/>
          <w:sz w:val="20"/>
        </w:rPr>
        <w:t>cych</w:t>
      </w:r>
      <w:r w:rsidRPr="002A6CA3">
        <w:rPr>
          <w:rFonts w:ascii="Verdana" w:hAnsi="Verdana" w:cstheme="minorHAnsi"/>
          <w:sz w:val="20"/>
        </w:rPr>
        <w:t xml:space="preserve"> się o Zamówienie, dane </w:t>
      </w:r>
      <w:r w:rsidR="00687A7D" w:rsidRPr="002A6CA3">
        <w:rPr>
          <w:rFonts w:ascii="Verdana" w:hAnsi="Verdana" w:cstheme="minorHAnsi"/>
          <w:sz w:val="20"/>
        </w:rPr>
        <w:t>pełnomocnika, czynności jakie w </w:t>
      </w:r>
      <w:r w:rsidRPr="002A6CA3">
        <w:rPr>
          <w:rFonts w:ascii="Verdana" w:hAnsi="Verdana" w:cstheme="minorHAnsi"/>
          <w:sz w:val="20"/>
        </w:rPr>
        <w:t xml:space="preserve">Postępowaniu </w:t>
      </w:r>
      <w:r w:rsidR="008521EE">
        <w:rPr>
          <w:rFonts w:ascii="Verdana" w:hAnsi="Verdana" w:cstheme="minorHAnsi"/>
          <w:sz w:val="20"/>
          <w:lang w:eastAsia="pl-PL"/>
        </w:rPr>
        <w:t xml:space="preserve">zakupowym </w:t>
      </w:r>
      <w:r w:rsidRPr="002A6CA3">
        <w:rPr>
          <w:rFonts w:ascii="Verdana" w:hAnsi="Verdana" w:cstheme="minorHAnsi"/>
          <w:sz w:val="20"/>
        </w:rPr>
        <w:t>ma prawo wykonywać pełnomocnik;</w:t>
      </w:r>
    </w:p>
    <w:p w14:paraId="50065F43" w14:textId="7DE8A8DE" w:rsidR="00F4103E" w:rsidRPr="002A6CA3" w:rsidRDefault="00F4103E" w:rsidP="006D28BA">
      <w:pPr>
        <w:pStyle w:val="Akapitzlist"/>
        <w:numPr>
          <w:ilvl w:val="2"/>
          <w:numId w:val="89"/>
        </w:numPr>
        <w:spacing w:line="240" w:lineRule="auto"/>
        <w:ind w:left="1418" w:right="-284" w:hanging="1021"/>
        <w:rPr>
          <w:rFonts w:ascii="Verdana" w:hAnsi="Verdana" w:cstheme="minorHAnsi"/>
          <w:b/>
          <w:sz w:val="20"/>
        </w:rPr>
      </w:pPr>
      <w:r w:rsidRPr="002A6CA3">
        <w:rPr>
          <w:rFonts w:ascii="Verdana" w:hAnsi="Verdana" w:cstheme="minorHAnsi"/>
          <w:sz w:val="20"/>
        </w:rPr>
        <w:t xml:space="preserve">przed zawarciem Umowy, jeżeli Oferta </w:t>
      </w:r>
      <w:r w:rsidR="001E19CF" w:rsidRPr="002A6CA3">
        <w:rPr>
          <w:rFonts w:ascii="Verdana" w:hAnsi="Verdana" w:cstheme="minorHAnsi"/>
          <w:sz w:val="20"/>
        </w:rPr>
        <w:t>Wykonaw</w:t>
      </w:r>
      <w:r w:rsidR="009273F4">
        <w:rPr>
          <w:rFonts w:ascii="Verdana" w:hAnsi="Verdana" w:cstheme="minorHAnsi"/>
          <w:sz w:val="20"/>
        </w:rPr>
        <w:t>ców wspólnie ubiegających się o </w:t>
      </w:r>
      <w:r w:rsidR="001E19CF" w:rsidRPr="002A6CA3">
        <w:rPr>
          <w:rFonts w:ascii="Verdana" w:hAnsi="Verdana" w:cstheme="minorHAnsi"/>
          <w:sz w:val="20"/>
        </w:rPr>
        <w:t>udzielenie zamówienia</w:t>
      </w:r>
      <w:r w:rsidRPr="002A6CA3">
        <w:rPr>
          <w:rFonts w:ascii="Verdana" w:hAnsi="Verdana" w:cstheme="minorHAnsi"/>
          <w:sz w:val="20"/>
        </w:rPr>
        <w:t xml:space="preserve"> zostanie wybrana jako najkorzystniejsza, Zamawiający może wezwać do przedstawienia umowy regulującej współpracę tych Wykonawców.</w:t>
      </w:r>
    </w:p>
    <w:p w14:paraId="1F8177F7" w14:textId="0FC4C436" w:rsidR="009E2E51" w:rsidRPr="002A6CA3" w:rsidRDefault="00F4103E" w:rsidP="006D28BA">
      <w:pPr>
        <w:pStyle w:val="Akapitzlist"/>
        <w:numPr>
          <w:ilvl w:val="1"/>
          <w:numId w:val="89"/>
        </w:numPr>
        <w:spacing w:before="120" w:after="120" w:line="240" w:lineRule="auto"/>
        <w:ind w:left="425" w:right="-284" w:hanging="709"/>
        <w:rPr>
          <w:rFonts w:ascii="Verdana" w:hAnsi="Verdana" w:cstheme="minorHAnsi"/>
          <w:b/>
          <w:sz w:val="20"/>
        </w:rPr>
      </w:pPr>
      <w:r w:rsidRPr="002A6CA3">
        <w:rPr>
          <w:rFonts w:ascii="Verdana" w:eastAsia="Calibri" w:hAnsi="Verdana" w:cstheme="minorHAnsi"/>
          <w:sz w:val="20"/>
        </w:rPr>
        <w:t xml:space="preserve">W przypadku wspólnego ubiegania się o Zamówienie przez Wykonawców, </w:t>
      </w:r>
      <w:r w:rsidR="009E2E51" w:rsidRPr="002A6CA3">
        <w:rPr>
          <w:rFonts w:ascii="Verdana" w:eastAsia="Calibri" w:hAnsi="Verdana" w:cstheme="minorHAnsi"/>
          <w:sz w:val="20"/>
        </w:rPr>
        <w:t>k</w:t>
      </w:r>
      <w:r w:rsidR="009E2E51" w:rsidRPr="002A6CA3">
        <w:rPr>
          <w:rFonts w:ascii="Verdana" w:hAnsi="Verdana" w:cstheme="minorHAnsi"/>
          <w:sz w:val="20"/>
        </w:rPr>
        <w:t xml:space="preserve">ażdy z Wykonawców  składających wspólną ofertę z osobna musi złożyć kopię oryginalnych dokumentów </w:t>
      </w:r>
      <w:r w:rsidR="00943CE8" w:rsidRPr="002A6CA3">
        <w:rPr>
          <w:rFonts w:ascii="Verdana" w:hAnsi="Verdana" w:cstheme="minorHAnsi"/>
          <w:sz w:val="20"/>
        </w:rPr>
        <w:t>wymaganych od Wykonawcy, o których mowa w pkt 16.1</w:t>
      </w:r>
      <w:r w:rsidR="00893417" w:rsidRPr="002A6CA3">
        <w:rPr>
          <w:rFonts w:ascii="Verdana" w:hAnsi="Verdana" w:cstheme="minorHAnsi"/>
          <w:sz w:val="20"/>
        </w:rPr>
        <w:t>.1</w:t>
      </w:r>
      <w:r w:rsidR="00943CE8" w:rsidRPr="002A6CA3">
        <w:rPr>
          <w:rFonts w:ascii="Verdana" w:hAnsi="Verdana" w:cstheme="minorHAnsi"/>
          <w:sz w:val="20"/>
        </w:rPr>
        <w:t xml:space="preserve"> SWZ.</w:t>
      </w:r>
    </w:p>
    <w:p w14:paraId="44E4046A" w14:textId="77777777" w:rsidR="005817FF" w:rsidRPr="002A6CA3" w:rsidRDefault="00F4103E" w:rsidP="006D28BA">
      <w:pPr>
        <w:numPr>
          <w:ilvl w:val="1"/>
          <w:numId w:val="89"/>
        </w:numPr>
        <w:spacing w:before="120" w:after="120" w:line="240" w:lineRule="auto"/>
        <w:ind w:left="425" w:right="-284" w:hanging="709"/>
        <w:rPr>
          <w:rFonts w:ascii="Verdana" w:hAnsi="Verdana" w:cstheme="minorHAnsi"/>
          <w:b/>
          <w:sz w:val="20"/>
        </w:rPr>
      </w:pPr>
      <w:r w:rsidRPr="002A6CA3">
        <w:rPr>
          <w:rFonts w:ascii="Verdana" w:eastAsia="Calibri" w:hAnsi="Verdana" w:cstheme="minorHAnsi"/>
          <w:sz w:val="20"/>
        </w:rPr>
        <w:t>Oferta musi być podpisana w taki sposób, by prawnie zobowiązywała wszystkich Wykonawców wspólnie ubiegających się o Zamówienie.</w:t>
      </w:r>
    </w:p>
    <w:p w14:paraId="24AA96DF" w14:textId="73420742" w:rsidR="00534F8C" w:rsidRPr="00492F12" w:rsidRDefault="00F4103E" w:rsidP="006D28BA">
      <w:pPr>
        <w:pStyle w:val="Nagwek1"/>
        <w:keepLines w:val="0"/>
        <w:numPr>
          <w:ilvl w:val="0"/>
          <w:numId w:val="89"/>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29" w:name="_Toc161208958"/>
      <w:bookmarkStart w:id="130" w:name="_Toc243294544"/>
      <w:bookmarkStart w:id="131" w:name="_Toc489350392"/>
      <w:bookmarkStart w:id="132" w:name="_Toc515896284"/>
      <w:bookmarkStart w:id="133" w:name="_Toc122344753"/>
      <w:r w:rsidRPr="002A6CA3">
        <w:rPr>
          <w:rFonts w:ascii="Verdana" w:eastAsia="Calibri" w:hAnsi="Verdana" w:cstheme="minorHAnsi"/>
          <w:kern w:val="0"/>
          <w:sz w:val="20"/>
          <w:lang w:val="pl-PL"/>
        </w:rPr>
        <w:lastRenderedPageBreak/>
        <w:t>WARUNKI UDZIAŁU W POSTĘPOWANIU</w:t>
      </w:r>
      <w:bookmarkEnd w:id="129"/>
      <w:bookmarkEnd w:id="130"/>
      <w:r w:rsidRPr="002A6CA3">
        <w:rPr>
          <w:rFonts w:ascii="Verdana" w:eastAsia="Calibri" w:hAnsi="Verdana" w:cstheme="minorHAnsi"/>
          <w:kern w:val="0"/>
          <w:sz w:val="20"/>
          <w:lang w:val="pl-PL"/>
        </w:rPr>
        <w:t xml:space="preserve"> ORAZ PODSTAWY WYKLUCZENIA</w:t>
      </w:r>
      <w:bookmarkEnd w:id="131"/>
      <w:bookmarkEnd w:id="132"/>
      <w:bookmarkEnd w:id="133"/>
    </w:p>
    <w:p w14:paraId="22005CEC" w14:textId="0E70C404" w:rsidR="005817FF" w:rsidRPr="002A6CA3" w:rsidRDefault="005817FF" w:rsidP="006D28BA">
      <w:pPr>
        <w:pStyle w:val="Akapitzlist"/>
        <w:numPr>
          <w:ilvl w:val="1"/>
          <w:numId w:val="89"/>
        </w:numPr>
        <w:spacing w:before="120" w:after="120" w:line="276" w:lineRule="auto"/>
        <w:ind w:left="426" w:right="-284"/>
        <w:rPr>
          <w:rFonts w:ascii="Verdana" w:hAnsi="Verdana" w:cstheme="minorHAnsi"/>
          <w:sz w:val="20"/>
        </w:rPr>
      </w:pPr>
      <w:r w:rsidRPr="002A6CA3">
        <w:rPr>
          <w:rFonts w:ascii="Verdana" w:hAnsi="Verdana" w:cstheme="minorHAnsi"/>
          <w:sz w:val="20"/>
        </w:rPr>
        <w:t xml:space="preserve">W niniejszym Postępowaniu </w:t>
      </w:r>
      <w:r w:rsidR="008521EE">
        <w:rPr>
          <w:rFonts w:ascii="Verdana" w:hAnsi="Verdana" w:cstheme="minorHAnsi"/>
          <w:sz w:val="20"/>
          <w:lang w:eastAsia="pl-PL"/>
        </w:rPr>
        <w:t xml:space="preserve">zakupowym </w:t>
      </w:r>
      <w:r w:rsidR="00B76E34" w:rsidRPr="002A6CA3">
        <w:rPr>
          <w:rFonts w:ascii="Verdana" w:hAnsi="Verdana" w:cstheme="minorHAnsi"/>
          <w:sz w:val="20"/>
        </w:rPr>
        <w:t>mogą brać udział Wykonawcy, którzy</w:t>
      </w:r>
      <w:r w:rsidRPr="002A6CA3">
        <w:rPr>
          <w:rFonts w:ascii="Verdana" w:hAnsi="Verdana" w:cstheme="minorHAnsi"/>
          <w:sz w:val="20"/>
        </w:rPr>
        <w:t>:</w:t>
      </w:r>
    </w:p>
    <w:p w14:paraId="02F97FE9" w14:textId="13336B6A" w:rsidR="00B02314" w:rsidRPr="002A6CA3" w:rsidRDefault="00B02314" w:rsidP="006D28BA">
      <w:pPr>
        <w:pStyle w:val="Akapitzlist"/>
        <w:numPr>
          <w:ilvl w:val="2"/>
          <w:numId w:val="89"/>
        </w:numPr>
        <w:spacing w:line="276" w:lineRule="auto"/>
        <w:ind w:left="1117" w:right="-284"/>
        <w:rPr>
          <w:rFonts w:ascii="Verdana" w:hAnsi="Verdana" w:cstheme="minorHAnsi"/>
          <w:sz w:val="20"/>
        </w:rPr>
      </w:pPr>
      <w:r w:rsidRPr="002A6CA3">
        <w:rPr>
          <w:rFonts w:ascii="Verdana" w:eastAsia="Calibri" w:hAnsi="Verdana" w:cstheme="minorHAnsi"/>
          <w:sz w:val="20"/>
        </w:rPr>
        <w:t xml:space="preserve">nie podlegają wykluczeniu zgodnie z pkt </w:t>
      </w:r>
      <w:r w:rsidR="0034137D" w:rsidRPr="002A6CA3">
        <w:rPr>
          <w:rFonts w:ascii="Verdana" w:eastAsia="Calibri" w:hAnsi="Verdana" w:cstheme="minorHAnsi"/>
          <w:sz w:val="20"/>
        </w:rPr>
        <w:t>14</w:t>
      </w:r>
      <w:r w:rsidRPr="002A6CA3">
        <w:rPr>
          <w:rFonts w:ascii="Verdana" w:eastAsia="Calibri" w:hAnsi="Verdana" w:cstheme="minorHAnsi"/>
          <w:sz w:val="20"/>
        </w:rPr>
        <w:t xml:space="preserve">.2.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38ACCDA2" w14:textId="61802A86" w:rsidR="00B02314" w:rsidRPr="002A6CA3" w:rsidRDefault="00B02314" w:rsidP="006D28BA">
      <w:pPr>
        <w:pStyle w:val="Akapitzlist"/>
        <w:numPr>
          <w:ilvl w:val="2"/>
          <w:numId w:val="89"/>
        </w:numPr>
        <w:spacing w:line="276" w:lineRule="auto"/>
        <w:ind w:left="1117" w:right="-284"/>
        <w:rPr>
          <w:rFonts w:ascii="Verdana" w:hAnsi="Verdana" w:cstheme="minorHAnsi"/>
          <w:sz w:val="20"/>
        </w:rPr>
      </w:pPr>
      <w:r w:rsidRPr="002A6CA3">
        <w:rPr>
          <w:rFonts w:ascii="Verdana" w:eastAsia="Calibri" w:hAnsi="Verdana" w:cstheme="minorHAnsi"/>
          <w:sz w:val="20"/>
        </w:rPr>
        <w:t xml:space="preserve">spełniają warunki udziału w Postępowaniu </w:t>
      </w:r>
      <w:r w:rsidR="008521EE">
        <w:rPr>
          <w:rFonts w:ascii="Verdana" w:hAnsi="Verdana" w:cstheme="minorHAnsi"/>
          <w:sz w:val="20"/>
          <w:lang w:eastAsia="pl-PL"/>
        </w:rPr>
        <w:t xml:space="preserve">zakupowym </w:t>
      </w:r>
      <w:r w:rsidRPr="002A6CA3">
        <w:rPr>
          <w:rFonts w:ascii="Verdana" w:eastAsia="Calibri" w:hAnsi="Verdana" w:cstheme="minorHAnsi"/>
          <w:sz w:val="20"/>
        </w:rPr>
        <w:t xml:space="preserve">zgodnie z pkt </w:t>
      </w:r>
      <w:r w:rsidR="0034137D" w:rsidRPr="002A6CA3">
        <w:rPr>
          <w:rFonts w:ascii="Verdana" w:eastAsia="Calibri" w:hAnsi="Verdana" w:cstheme="minorHAnsi"/>
          <w:sz w:val="20"/>
        </w:rPr>
        <w:t>14</w:t>
      </w:r>
      <w:r w:rsidRPr="002A6CA3">
        <w:rPr>
          <w:rFonts w:ascii="Verdana" w:eastAsia="Calibri" w:hAnsi="Verdana" w:cstheme="minorHAnsi"/>
          <w:sz w:val="20"/>
        </w:rPr>
        <w:t>.</w:t>
      </w:r>
      <w:r w:rsidR="0034137D" w:rsidRPr="002A6CA3">
        <w:rPr>
          <w:rFonts w:ascii="Verdana" w:eastAsia="Calibri" w:hAnsi="Verdana" w:cstheme="minorHAnsi"/>
          <w:sz w:val="20"/>
        </w:rPr>
        <w:t>3</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58599E56" w14:textId="392CC8EF" w:rsidR="00F74DC3" w:rsidRPr="002A6CA3" w:rsidRDefault="00E74566" w:rsidP="006D28BA">
      <w:pPr>
        <w:pStyle w:val="Akapitzlist"/>
        <w:widowControl w:val="0"/>
        <w:numPr>
          <w:ilvl w:val="1"/>
          <w:numId w:val="89"/>
        </w:numPr>
        <w:snapToGrid w:val="0"/>
        <w:spacing w:before="120" w:line="276" w:lineRule="auto"/>
        <w:ind w:left="426" w:right="-284" w:hanging="659"/>
        <w:outlineLvl w:val="0"/>
        <w:rPr>
          <w:rFonts w:ascii="Verdana" w:hAnsi="Verdana" w:cstheme="minorHAnsi"/>
          <w:spacing w:val="-3"/>
          <w:sz w:val="20"/>
          <w:lang w:eastAsia="pl-PL"/>
        </w:rPr>
      </w:pPr>
      <w:bookmarkStart w:id="134" w:name="_Toc122344754"/>
      <w:r w:rsidRPr="002A6CA3">
        <w:rPr>
          <w:rFonts w:ascii="Verdana" w:hAnsi="Verdana" w:cstheme="minorHAnsi"/>
          <w:spacing w:val="-3"/>
          <w:sz w:val="20"/>
          <w:lang w:eastAsia="pl-PL"/>
        </w:rPr>
        <w:t xml:space="preserve">Wykonawca podlega wykluczeniu jeżeli: </w:t>
      </w:r>
      <w:bookmarkEnd w:id="134"/>
    </w:p>
    <w:p w14:paraId="011C3BF6" w14:textId="5FD54037" w:rsidR="00F74DC3" w:rsidRPr="005133E6" w:rsidRDefault="00F74DC3" w:rsidP="006D28BA">
      <w:pPr>
        <w:pStyle w:val="Akapitzlist"/>
        <w:widowControl w:val="0"/>
        <w:numPr>
          <w:ilvl w:val="2"/>
          <w:numId w:val="89"/>
        </w:numPr>
        <w:snapToGrid w:val="0"/>
        <w:spacing w:before="120" w:line="276" w:lineRule="auto"/>
        <w:ind w:left="1276" w:right="-284" w:hanging="879"/>
        <w:outlineLvl w:val="0"/>
        <w:rPr>
          <w:rFonts w:ascii="Verdana" w:hAnsi="Verdana" w:cstheme="minorHAnsi"/>
          <w:spacing w:val="-3"/>
          <w:sz w:val="20"/>
          <w:lang w:eastAsia="pl-PL"/>
        </w:rPr>
      </w:pPr>
      <w:bookmarkStart w:id="135" w:name="_Toc122344755"/>
      <w:r w:rsidRPr="005133E6">
        <w:rPr>
          <w:rFonts w:ascii="Verdana" w:hAnsi="Verdana" w:cstheme="minorHAnsi"/>
          <w:sz w:val="20"/>
        </w:rPr>
        <w:t xml:space="preserve">nie spełnia </w:t>
      </w:r>
      <w:r w:rsidR="00C8492A" w:rsidRPr="005133E6">
        <w:rPr>
          <w:rFonts w:ascii="Verdana" w:hAnsi="Verdana" w:cstheme="minorHAnsi"/>
          <w:sz w:val="20"/>
        </w:rPr>
        <w:t xml:space="preserve">lub nie wykazał spełnienia </w:t>
      </w:r>
      <w:r w:rsidRPr="005133E6">
        <w:rPr>
          <w:rFonts w:ascii="Verdana" w:hAnsi="Verdana" w:cstheme="minorHAnsi"/>
          <w:sz w:val="20"/>
        </w:rPr>
        <w:t>warunków udziału w Postępowaniu</w:t>
      </w:r>
      <w:r w:rsidR="008521EE" w:rsidRPr="005133E6">
        <w:rPr>
          <w:rFonts w:ascii="Verdana" w:hAnsi="Verdana" w:cstheme="minorHAnsi"/>
          <w:sz w:val="20"/>
        </w:rPr>
        <w:t xml:space="preserve"> </w:t>
      </w:r>
      <w:r w:rsidR="008521EE" w:rsidRPr="005133E6">
        <w:rPr>
          <w:rFonts w:ascii="Verdana" w:hAnsi="Verdana" w:cstheme="minorHAnsi"/>
          <w:sz w:val="20"/>
          <w:lang w:eastAsia="pl-PL"/>
        </w:rPr>
        <w:t>zakupowym</w:t>
      </w:r>
      <w:r w:rsidRPr="005133E6">
        <w:rPr>
          <w:rFonts w:ascii="Verdana" w:hAnsi="Verdana" w:cstheme="minorHAnsi"/>
          <w:sz w:val="20"/>
        </w:rPr>
        <w:t>,</w:t>
      </w:r>
      <w:bookmarkEnd w:id="135"/>
    </w:p>
    <w:p w14:paraId="7F6C581E" w14:textId="656A4396" w:rsidR="00E74566" w:rsidRPr="002A6CA3" w:rsidRDefault="00E74566" w:rsidP="006D28BA">
      <w:pPr>
        <w:pStyle w:val="Akapitzlist"/>
        <w:widowControl w:val="0"/>
        <w:numPr>
          <w:ilvl w:val="2"/>
          <w:numId w:val="89"/>
        </w:numPr>
        <w:snapToGrid w:val="0"/>
        <w:spacing w:before="120" w:line="276" w:lineRule="auto"/>
        <w:ind w:left="1276" w:right="-284" w:hanging="879"/>
        <w:outlineLvl w:val="0"/>
        <w:rPr>
          <w:rFonts w:ascii="Verdana" w:hAnsi="Verdana" w:cstheme="minorHAnsi"/>
          <w:sz w:val="20"/>
        </w:rPr>
      </w:pPr>
      <w:bookmarkStart w:id="136" w:name="_Toc122344756"/>
      <w:r w:rsidRPr="002A6CA3">
        <w:rPr>
          <w:rFonts w:ascii="Verdana" w:hAnsi="Verdana" w:cstheme="minorHAnsi"/>
          <w:sz w:val="20"/>
        </w:rPr>
        <w:t>zalega z uiszczeniem podatków, opłat lub składek na ubezpieczenie społeczne lub zdrowotne, chyba że wykonawca przed upływem składania wniosków o dopuszczenie do udziału w postepowaniu lub Ofert dokonał płatności należnych podatków, opłat lub składek co będzie w stanie wykazać Zamawiającemu,</w:t>
      </w:r>
      <w:bookmarkEnd w:id="136"/>
      <w:r w:rsidRPr="002A6CA3">
        <w:rPr>
          <w:rFonts w:ascii="Verdana" w:hAnsi="Verdana" w:cstheme="minorHAnsi"/>
          <w:sz w:val="20"/>
        </w:rPr>
        <w:t xml:space="preserve"> </w:t>
      </w:r>
    </w:p>
    <w:p w14:paraId="4B407745" w14:textId="34E6E226" w:rsidR="001C3120" w:rsidRPr="002A6CA3" w:rsidRDefault="00E74566" w:rsidP="006D28BA">
      <w:pPr>
        <w:pStyle w:val="Akapitzlist"/>
        <w:widowControl w:val="0"/>
        <w:numPr>
          <w:ilvl w:val="2"/>
          <w:numId w:val="89"/>
        </w:numPr>
        <w:snapToGrid w:val="0"/>
        <w:spacing w:before="120" w:line="276" w:lineRule="auto"/>
        <w:ind w:left="1276" w:right="-284" w:hanging="879"/>
        <w:outlineLvl w:val="0"/>
        <w:rPr>
          <w:rFonts w:ascii="Verdana" w:hAnsi="Verdana" w:cstheme="minorHAnsi"/>
          <w:sz w:val="20"/>
        </w:rPr>
      </w:pPr>
      <w:bookmarkStart w:id="137" w:name="_Toc122344757"/>
      <w:r w:rsidRPr="002A6CA3">
        <w:rPr>
          <w:rFonts w:ascii="Verdana" w:hAnsi="Verdana" w:cstheme="minorHAnsi"/>
          <w:sz w:val="20"/>
        </w:rPr>
        <w:t xml:space="preserve">w wyniku zamierzonego działania lub rażącego niedbalstwa wprowadził Zamawiającego w błąd przy przedstawianiu informacji, że nie podlega wykluczeniu, spełnia warunki udziału w Postępowaniu </w:t>
      </w:r>
      <w:r w:rsidR="008521EE">
        <w:rPr>
          <w:rFonts w:ascii="Verdana" w:hAnsi="Verdana" w:cstheme="minorHAnsi"/>
          <w:sz w:val="20"/>
          <w:lang w:eastAsia="pl-PL"/>
        </w:rPr>
        <w:t xml:space="preserve">zakupowym </w:t>
      </w:r>
      <w:r w:rsidRPr="002A6CA3">
        <w:rPr>
          <w:rFonts w:ascii="Verdana" w:hAnsi="Verdana" w:cstheme="minorHAnsi"/>
          <w:sz w:val="20"/>
        </w:rPr>
        <w:t>lub kryteria selekcji, co mogło mieć istotny wpływ na decyzje podejmowane przez Zamawiającego w Postępowaniu</w:t>
      </w:r>
      <w:r w:rsidR="009D5BC2">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ym</w:t>
      </w:r>
      <w:r w:rsidRPr="002A6CA3">
        <w:rPr>
          <w:rFonts w:ascii="Verdana" w:hAnsi="Verdana" w:cstheme="minorHAnsi"/>
          <w:sz w:val="20"/>
        </w:rPr>
        <w:t>, lub który zataił te informacje</w:t>
      </w:r>
      <w:r w:rsidR="00B5737B" w:rsidRPr="002A6CA3">
        <w:rPr>
          <w:rFonts w:ascii="Verdana" w:hAnsi="Verdana" w:cstheme="minorHAnsi"/>
          <w:sz w:val="20"/>
        </w:rPr>
        <w:t>,</w:t>
      </w:r>
      <w:bookmarkEnd w:id="137"/>
    </w:p>
    <w:p w14:paraId="12F23A78" w14:textId="301F3E6A" w:rsidR="00E74566" w:rsidRPr="002A6CA3" w:rsidRDefault="001C3120" w:rsidP="00916694">
      <w:pPr>
        <w:pStyle w:val="Akapitzlist"/>
        <w:widowControl w:val="0"/>
        <w:snapToGrid w:val="0"/>
        <w:spacing w:before="120" w:line="276" w:lineRule="auto"/>
        <w:ind w:left="1276" w:right="-284"/>
        <w:outlineLvl w:val="0"/>
        <w:rPr>
          <w:rFonts w:ascii="Verdana" w:hAnsi="Verdana" w:cstheme="minorHAnsi"/>
          <w:sz w:val="20"/>
        </w:rPr>
      </w:pPr>
      <w:bookmarkStart w:id="138" w:name="_Toc122344758"/>
      <w:r w:rsidRPr="002A6CA3">
        <w:rPr>
          <w:rFonts w:ascii="Verdana" w:hAnsi="Verdana" w:cstheme="minorHAnsi"/>
          <w:sz w:val="20"/>
        </w:rPr>
        <w:t>Wykluczenie Wykonawcy następuje przez okres 2 lat od zaistnienia zdarzenia będącego podstawą wykluczenia</w:t>
      </w:r>
      <w:r w:rsidR="00B5737B" w:rsidRPr="002A6CA3">
        <w:rPr>
          <w:rFonts w:ascii="Verdana" w:hAnsi="Verdana" w:cstheme="minorHAnsi"/>
          <w:sz w:val="20"/>
        </w:rPr>
        <w:t>,</w:t>
      </w:r>
      <w:bookmarkEnd w:id="138"/>
    </w:p>
    <w:p w14:paraId="3F491E9A" w14:textId="09EC7324" w:rsidR="00F74DC3" w:rsidRPr="002A6CA3" w:rsidRDefault="008135A8" w:rsidP="006D28BA">
      <w:pPr>
        <w:pStyle w:val="Akapitzlist"/>
        <w:widowControl w:val="0"/>
        <w:numPr>
          <w:ilvl w:val="2"/>
          <w:numId w:val="89"/>
        </w:numPr>
        <w:snapToGrid w:val="0"/>
        <w:spacing w:before="120" w:line="276" w:lineRule="auto"/>
        <w:ind w:left="1276" w:right="-284" w:hanging="879"/>
        <w:outlineLvl w:val="0"/>
        <w:rPr>
          <w:rFonts w:ascii="Verdana" w:hAnsi="Verdana" w:cs="Arial"/>
          <w:sz w:val="20"/>
        </w:rPr>
      </w:pPr>
      <w:bookmarkStart w:id="139" w:name="_Toc122344759"/>
      <w:r w:rsidRPr="002A6CA3">
        <w:rPr>
          <w:rFonts w:ascii="Verdana" w:hAnsi="Verdana" w:cstheme="minorHAnsi"/>
          <w:sz w:val="20"/>
        </w:rPr>
        <w:t>W</w:t>
      </w:r>
      <w:r w:rsidR="00F74DC3" w:rsidRPr="002A6CA3">
        <w:rPr>
          <w:rFonts w:ascii="Verdana" w:hAnsi="Verdana" w:cstheme="minorHAnsi"/>
          <w:sz w:val="20"/>
        </w:rPr>
        <w:t xml:space="preserve">ykonawcę będącego osobą fizyczną, a w przypadku pozostałych wykonawców </w:t>
      </w:r>
      <w:r w:rsidR="0039406D" w:rsidRPr="002A6CA3">
        <w:rPr>
          <w:rFonts w:ascii="Verdana" w:hAnsi="Verdana" w:cstheme="minorHAnsi"/>
          <w:sz w:val="20"/>
        </w:rPr>
        <w:t xml:space="preserve">- </w:t>
      </w:r>
      <w:r w:rsidR="00F74DC3" w:rsidRPr="002A6CA3">
        <w:rPr>
          <w:rFonts w:ascii="Verdana" w:hAnsi="Verdana" w:cstheme="minorHAnsi"/>
          <w:sz w:val="20"/>
        </w:rPr>
        <w:t>urzędującego członka organu zarządzającego</w:t>
      </w:r>
      <w:r w:rsidR="00F74DC3" w:rsidRPr="002A6CA3">
        <w:rPr>
          <w:rFonts w:ascii="Verdana" w:hAnsi="Verdana" w:cs="Arial"/>
          <w:sz w:val="20"/>
        </w:rPr>
        <w:t xml:space="preserve"> lub nadzorczego, wspólnika spółki w spółce jawnej lub partnerskiej albo komplementariusza w spółce komandytowej lub komandytowo-akcyjnej lub prokurenta, prawomocnie skazano za przestępstwo:</w:t>
      </w:r>
      <w:bookmarkEnd w:id="139"/>
    </w:p>
    <w:p w14:paraId="59567ECE" w14:textId="7FE3080A" w:rsidR="00E85E82" w:rsidRPr="002A6CA3" w:rsidRDefault="00E85E82" w:rsidP="006D28BA">
      <w:pPr>
        <w:pStyle w:val="Akapitzlist"/>
        <w:numPr>
          <w:ilvl w:val="3"/>
          <w:numId w:val="89"/>
        </w:numPr>
        <w:ind w:left="1701" w:right="-281" w:hanging="992"/>
        <w:rPr>
          <w:rFonts w:ascii="Verdana" w:hAnsi="Verdana" w:cs="Arial"/>
          <w:sz w:val="20"/>
        </w:rPr>
      </w:pPr>
      <w:r w:rsidRPr="002A6CA3">
        <w:rPr>
          <w:rFonts w:ascii="Verdana" w:hAnsi="Verdana" w:cs="Arial"/>
          <w:sz w:val="20"/>
        </w:rPr>
        <w:t xml:space="preserve">udziału w zorganizowanej grupie przestępczej albo związku mającym na celu popełnienie przestępstwa lub przestępstwa skarbowego, o którym mowa w art. 258 </w:t>
      </w:r>
      <w:r w:rsidR="00F11BC2" w:rsidRPr="002A6CA3">
        <w:rPr>
          <w:rFonts w:ascii="Verdana" w:hAnsi="Verdana" w:cs="Arial"/>
          <w:sz w:val="20"/>
        </w:rPr>
        <w:t xml:space="preserve">ustawy z dnia 6 czerwca 1997 r. </w:t>
      </w:r>
      <w:r w:rsidRPr="002A6CA3">
        <w:rPr>
          <w:rFonts w:ascii="Verdana" w:hAnsi="Verdana" w:cs="Arial"/>
          <w:sz w:val="20"/>
        </w:rPr>
        <w:t>Kodeks karn</w:t>
      </w:r>
      <w:r w:rsidR="00F11BC2" w:rsidRPr="002A6CA3">
        <w:rPr>
          <w:rFonts w:ascii="Verdana" w:hAnsi="Verdana" w:cs="Arial"/>
          <w:sz w:val="20"/>
        </w:rPr>
        <w:t>y (dalej: Kodeks karny)</w:t>
      </w:r>
      <w:r w:rsidR="003E1204" w:rsidRPr="002A6CA3">
        <w:rPr>
          <w:rFonts w:ascii="Verdana" w:hAnsi="Verdana" w:cs="Arial"/>
          <w:sz w:val="20"/>
        </w:rPr>
        <w:t>.</w:t>
      </w:r>
    </w:p>
    <w:p w14:paraId="664B7AC7" w14:textId="77777777" w:rsidR="00E85E82" w:rsidRPr="009273F4" w:rsidRDefault="00505464" w:rsidP="006D28BA">
      <w:pPr>
        <w:pStyle w:val="Akapitzlist"/>
        <w:numPr>
          <w:ilvl w:val="3"/>
          <w:numId w:val="89"/>
        </w:numPr>
        <w:ind w:left="1701" w:right="-281" w:hanging="992"/>
        <w:rPr>
          <w:rFonts w:ascii="Verdana" w:hAnsi="Verdana" w:cs="Arial"/>
          <w:sz w:val="20"/>
        </w:rPr>
      </w:pPr>
      <w:r w:rsidRPr="009273F4">
        <w:rPr>
          <w:rFonts w:ascii="Verdana" w:hAnsi="Verdana" w:cs="Arial"/>
          <w:sz w:val="20"/>
        </w:rPr>
        <w:t>handlu ludźmi, o którym mowa w art. 189a Kodeksu karnego,</w:t>
      </w:r>
    </w:p>
    <w:p w14:paraId="78B20B3E" w14:textId="00210C15" w:rsidR="00505464" w:rsidRPr="009273F4" w:rsidRDefault="00AA33AB" w:rsidP="006D28BA">
      <w:pPr>
        <w:pStyle w:val="Akapitzlist"/>
        <w:numPr>
          <w:ilvl w:val="3"/>
          <w:numId w:val="89"/>
        </w:numPr>
        <w:ind w:left="1701" w:right="-281" w:hanging="992"/>
        <w:rPr>
          <w:rFonts w:ascii="Verdana" w:hAnsi="Verdana" w:cs="Arial"/>
          <w:sz w:val="20"/>
        </w:rPr>
      </w:pPr>
      <w:r w:rsidRPr="009273F4">
        <w:rPr>
          <w:rFonts w:ascii="Verdana" w:hAnsi="Verdana" w:cs="Arial"/>
          <w:sz w:val="20"/>
        </w:rPr>
        <w:t>o którym mowa w art. 228–230a, art. 250a Kodeksu</w:t>
      </w:r>
      <w:r w:rsidR="009273F4">
        <w:rPr>
          <w:rFonts w:ascii="Verdana" w:hAnsi="Verdana" w:cs="Arial"/>
          <w:sz w:val="20"/>
        </w:rPr>
        <w:t xml:space="preserve"> karnego w art. 46- 48 ustawy z </w:t>
      </w:r>
      <w:r w:rsidRPr="009273F4">
        <w:rPr>
          <w:rFonts w:ascii="Verdana" w:hAnsi="Verdana" w:cs="Arial"/>
          <w:sz w:val="20"/>
        </w:rPr>
        <w:t>dnia 25 czerwca 2010 r. o sporcie (Dz.U. z 2020 r. poz. 1133 oraz z 2021 r. poz. 2054 z późn. zm.) lub w art. 54 ust. 1-4 ustawy z dnia 12 maja 2011 r. o refundacji leków, środków spożywczych specjalnego przeznaczenia żywieniowego oraz wyrobów medycznych (Dz.U. z 2021 r. poz. 523, 1292, 1559 i 2054 z późn. zm.)</w:t>
      </w:r>
      <w:r w:rsidR="00505464" w:rsidRPr="009273F4">
        <w:rPr>
          <w:rFonts w:ascii="Verdana" w:hAnsi="Verdana" w:cs="Arial"/>
          <w:sz w:val="20"/>
        </w:rPr>
        <w:t>,</w:t>
      </w:r>
    </w:p>
    <w:p w14:paraId="61663964" w14:textId="77777777" w:rsidR="00505464" w:rsidRPr="002A6CA3" w:rsidRDefault="00505464" w:rsidP="006D28BA">
      <w:pPr>
        <w:pStyle w:val="Akapitzlist"/>
        <w:numPr>
          <w:ilvl w:val="3"/>
          <w:numId w:val="89"/>
        </w:numPr>
        <w:ind w:left="1701" w:right="-281" w:hanging="992"/>
        <w:rPr>
          <w:rFonts w:ascii="Verdana" w:hAnsi="Verdana" w:cs="Arial"/>
          <w:sz w:val="20"/>
        </w:rPr>
      </w:pPr>
      <w:r w:rsidRPr="002A6CA3">
        <w:rPr>
          <w:rFonts w:ascii="Verdana" w:hAnsi="Verdana" w:cs="Arial"/>
          <w:sz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9B49283" w14:textId="77777777" w:rsidR="00505464" w:rsidRPr="002A6CA3" w:rsidRDefault="00505464" w:rsidP="006D28BA">
      <w:pPr>
        <w:pStyle w:val="Akapitzlist"/>
        <w:numPr>
          <w:ilvl w:val="3"/>
          <w:numId w:val="89"/>
        </w:numPr>
        <w:ind w:left="1701" w:right="-281" w:hanging="992"/>
        <w:rPr>
          <w:rFonts w:ascii="Verdana" w:hAnsi="Verdana" w:cs="Arial"/>
          <w:sz w:val="20"/>
        </w:rPr>
      </w:pPr>
      <w:r w:rsidRPr="002A6CA3">
        <w:rPr>
          <w:rFonts w:ascii="Verdana" w:hAnsi="Verdana" w:cs="Arial"/>
          <w:sz w:val="20"/>
        </w:rPr>
        <w:t>o charakterze terrorystycznym, o którym mowa w art. 115 § 20 Kodeksu karnego, lub mające na celu popełnienie tego przestępstwa,</w:t>
      </w:r>
    </w:p>
    <w:p w14:paraId="0F65759F" w14:textId="6861FCA9" w:rsidR="00505464" w:rsidRPr="002A6CA3" w:rsidRDefault="00505464" w:rsidP="006D28BA">
      <w:pPr>
        <w:pStyle w:val="Akapitzlist"/>
        <w:numPr>
          <w:ilvl w:val="3"/>
          <w:numId w:val="89"/>
        </w:numPr>
        <w:ind w:left="1701" w:right="-281" w:hanging="992"/>
        <w:rPr>
          <w:rFonts w:ascii="Verdana" w:hAnsi="Verdana" w:cs="Arial"/>
          <w:sz w:val="20"/>
        </w:rPr>
      </w:pPr>
      <w:r w:rsidRPr="002A6CA3">
        <w:rPr>
          <w:rFonts w:ascii="Verdana" w:hAnsi="Verdana" w:cs="Arial"/>
          <w:sz w:val="20"/>
        </w:rPr>
        <w:t>pracy małoletnich cudzoziemców, o których mowa w art. 9 ust. 2 ustawy z dnia 15 czerwca 2012 r. o skutkach powierzania wykonywania pracy cudzoziemcom przebywającym wbrew przepisom na terytorium Rzeczypospolitej Polskiej (</w:t>
      </w:r>
      <w:r w:rsidR="00F11BC2" w:rsidRPr="002A6CA3">
        <w:rPr>
          <w:rFonts w:ascii="Verdana" w:hAnsi="Verdana" w:cs="Arial"/>
          <w:sz w:val="20"/>
        </w:rPr>
        <w:t xml:space="preserve">t.j. </w:t>
      </w:r>
      <w:r w:rsidRPr="002A6CA3">
        <w:rPr>
          <w:rFonts w:ascii="Verdana" w:hAnsi="Verdana" w:cs="Arial"/>
          <w:sz w:val="20"/>
        </w:rPr>
        <w:t xml:space="preserve">Dz. U. </w:t>
      </w:r>
      <w:r w:rsidR="00F11BC2" w:rsidRPr="002A6CA3">
        <w:rPr>
          <w:rFonts w:ascii="Verdana" w:hAnsi="Verdana" w:cs="Arial"/>
          <w:sz w:val="20"/>
        </w:rPr>
        <w:t xml:space="preserve">z 2020 r. </w:t>
      </w:r>
      <w:r w:rsidRPr="002A6CA3">
        <w:rPr>
          <w:rFonts w:ascii="Verdana" w:hAnsi="Verdana" w:cs="Arial"/>
          <w:sz w:val="20"/>
        </w:rPr>
        <w:t>poz. 769</w:t>
      </w:r>
      <w:r w:rsidR="00F11BC2" w:rsidRPr="002A6CA3">
        <w:rPr>
          <w:rFonts w:ascii="Verdana" w:hAnsi="Verdana" w:cs="Arial"/>
          <w:sz w:val="20"/>
        </w:rPr>
        <w:t xml:space="preserve"> ze zm.</w:t>
      </w:r>
      <w:r w:rsidRPr="002A6CA3">
        <w:rPr>
          <w:rFonts w:ascii="Verdana" w:hAnsi="Verdana" w:cs="Arial"/>
          <w:sz w:val="20"/>
        </w:rPr>
        <w:t>),</w:t>
      </w:r>
    </w:p>
    <w:p w14:paraId="425E19EC" w14:textId="77777777" w:rsidR="00505464" w:rsidRPr="002A6CA3" w:rsidRDefault="00505464" w:rsidP="006D28BA">
      <w:pPr>
        <w:pStyle w:val="Akapitzlist"/>
        <w:numPr>
          <w:ilvl w:val="3"/>
          <w:numId w:val="89"/>
        </w:numPr>
        <w:ind w:left="1701" w:right="-281" w:hanging="992"/>
        <w:rPr>
          <w:rFonts w:ascii="Verdana" w:hAnsi="Verdana" w:cs="Arial"/>
          <w:sz w:val="20"/>
        </w:rPr>
      </w:pPr>
      <w:r w:rsidRPr="002A6CA3">
        <w:rPr>
          <w:rFonts w:ascii="Verdana" w:hAnsi="Verdana" w:cs="Arial"/>
          <w:sz w:val="20"/>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61A151B" w14:textId="77777777" w:rsidR="003E1204" w:rsidRPr="002A6CA3" w:rsidRDefault="00505464" w:rsidP="00921FCD">
      <w:pPr>
        <w:pStyle w:val="Akapitzlist"/>
        <w:ind w:left="1560" w:right="-281" w:hanging="426"/>
        <w:rPr>
          <w:rFonts w:ascii="Verdana" w:hAnsi="Verdana" w:cs="Arial"/>
          <w:sz w:val="20"/>
        </w:rPr>
      </w:pPr>
      <w:r w:rsidRPr="002A6CA3">
        <w:rPr>
          <w:rFonts w:ascii="Verdana" w:hAnsi="Verdana" w:cs="Arial"/>
          <w:sz w:val="20"/>
        </w:rPr>
        <w:t>- lub za odpowiedni czyn zabroniony określony w przepisach prawa obcego</w:t>
      </w:r>
      <w:r w:rsidR="003E1204" w:rsidRPr="002A6CA3">
        <w:rPr>
          <w:rFonts w:ascii="Verdana" w:hAnsi="Verdana" w:cs="Arial"/>
          <w:sz w:val="20"/>
        </w:rPr>
        <w:t>.</w:t>
      </w:r>
    </w:p>
    <w:p w14:paraId="37437F33" w14:textId="4587CD5B" w:rsidR="00492F12" w:rsidRPr="00492F12" w:rsidRDefault="003E1204" w:rsidP="00492F12">
      <w:pPr>
        <w:pStyle w:val="Akapitzlist"/>
        <w:ind w:left="1134" w:right="-281"/>
        <w:rPr>
          <w:rFonts w:ascii="Verdana" w:hAnsi="Verdana" w:cs="Arial"/>
          <w:sz w:val="20"/>
        </w:rPr>
      </w:pPr>
      <w:r w:rsidRPr="002A6CA3">
        <w:rPr>
          <w:rFonts w:ascii="Verdana" w:hAnsi="Verdana" w:cs="Arial"/>
          <w:sz w:val="20"/>
        </w:rPr>
        <w:lastRenderedPageBreak/>
        <w:t>Wykluczenie Wykonawcy następuje przez okres 5 lat od dnia uprawomocnienia się wyroku potwierdzającego zaistnienie jednej z podstaw wykluczenia, chyba że w tym wyroku został określony inny okres wykluczenia.</w:t>
      </w:r>
    </w:p>
    <w:p w14:paraId="64DD3523" w14:textId="77777777" w:rsidR="003E1204" w:rsidRPr="002A6CA3" w:rsidRDefault="00880AE7" w:rsidP="006D28BA">
      <w:pPr>
        <w:pStyle w:val="Akapitzlist"/>
        <w:widowControl w:val="0"/>
        <w:numPr>
          <w:ilvl w:val="2"/>
          <w:numId w:val="89"/>
        </w:numPr>
        <w:snapToGrid w:val="0"/>
        <w:spacing w:before="120" w:line="276" w:lineRule="auto"/>
        <w:ind w:left="1276" w:right="-284" w:hanging="879"/>
        <w:outlineLvl w:val="0"/>
        <w:rPr>
          <w:rFonts w:ascii="Verdana" w:hAnsi="Verdana" w:cs="Arial"/>
          <w:sz w:val="20"/>
        </w:rPr>
      </w:pPr>
      <w:bookmarkStart w:id="140" w:name="_Toc122344760"/>
      <w:r w:rsidRPr="002A6CA3">
        <w:rPr>
          <w:rFonts w:ascii="Verdana" w:hAnsi="Verdana" w:cs="Arial"/>
          <w:sz w:val="20"/>
        </w:rPr>
        <w:t xml:space="preserve">wobec Wykonawcy </w:t>
      </w:r>
      <w:r w:rsidR="008E0E1D" w:rsidRPr="002A6CA3">
        <w:rPr>
          <w:rFonts w:ascii="Verdana" w:hAnsi="Verdana" w:cs="Arial"/>
          <w:sz w:val="20"/>
        </w:rPr>
        <w:t>orzeczono zakaz ubiegania się o zamówienia publiczne</w:t>
      </w:r>
      <w:r w:rsidR="003E1204" w:rsidRPr="002A6CA3">
        <w:rPr>
          <w:rFonts w:ascii="Verdana" w:hAnsi="Verdana" w:cs="Arial"/>
          <w:sz w:val="20"/>
        </w:rPr>
        <w:t>.</w:t>
      </w:r>
      <w:bookmarkEnd w:id="140"/>
    </w:p>
    <w:p w14:paraId="66251743" w14:textId="1FA8401B" w:rsidR="00F74DC3" w:rsidRPr="002A6CA3" w:rsidRDefault="003E1204" w:rsidP="007D25C8">
      <w:pPr>
        <w:pStyle w:val="Akapitzlist"/>
        <w:widowControl w:val="0"/>
        <w:snapToGrid w:val="0"/>
        <w:spacing w:before="120" w:line="276" w:lineRule="auto"/>
        <w:ind w:left="1276" w:right="-284"/>
        <w:outlineLvl w:val="0"/>
        <w:rPr>
          <w:rFonts w:ascii="Verdana" w:hAnsi="Verdana" w:cs="Arial"/>
          <w:sz w:val="20"/>
        </w:rPr>
      </w:pPr>
      <w:bookmarkStart w:id="141" w:name="_Toc122344761"/>
      <w:r w:rsidRPr="002A6CA3">
        <w:rPr>
          <w:rFonts w:ascii="Verdana" w:hAnsi="Verdana" w:cs="Arial"/>
          <w:sz w:val="20"/>
        </w:rPr>
        <w:t>Wykluczenie Wykonawcy następuje na okres, na jaki został prawomocnie orzeczony zakaz ubiegania się o zamówienia publiczne.</w:t>
      </w:r>
      <w:bookmarkEnd w:id="141"/>
    </w:p>
    <w:p w14:paraId="578F67BB" w14:textId="58503394" w:rsidR="003E1204" w:rsidRPr="002A6CA3" w:rsidRDefault="0050546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42" w:name="_Toc122344762"/>
      <w:r w:rsidRPr="002A6CA3">
        <w:rPr>
          <w:rFonts w:ascii="Verdana" w:hAnsi="Verdana" w:cs="Arial"/>
          <w:sz w:val="20"/>
        </w:rPr>
        <w:t>Zamawiający może stwierdzić, na podstawie wiarygodnych przesłanek, że Wykonawca zawarł z innymi Wykonawcami porozumienie mające na ce</w:t>
      </w:r>
      <w:r w:rsidR="009273F4">
        <w:rPr>
          <w:rFonts w:ascii="Verdana" w:hAnsi="Verdana" w:cs="Arial"/>
          <w:sz w:val="20"/>
        </w:rPr>
        <w:t>lu zakłócenie konkurencji, w </w:t>
      </w:r>
      <w:r w:rsidRPr="002A6CA3">
        <w:rPr>
          <w:rFonts w:ascii="Verdana" w:hAnsi="Verdana" w:cs="Arial"/>
          <w:sz w:val="20"/>
        </w:rPr>
        <w:t>szczególności jeżeli należąc do tej samej grupy kapitałowej w rozumieniu ustawy z dnia 16 lutego 2007 r. o ochronie konkurencji i konsumentów, złożyli Oferty, chyba że wykażą, że przygotowali Oferty niezależnie od siebie</w:t>
      </w:r>
      <w:r w:rsidR="003E1204" w:rsidRPr="002A6CA3">
        <w:rPr>
          <w:rFonts w:ascii="Verdana" w:hAnsi="Verdana" w:cs="Arial"/>
          <w:sz w:val="20"/>
        </w:rPr>
        <w:t>.</w:t>
      </w:r>
      <w:bookmarkEnd w:id="142"/>
    </w:p>
    <w:p w14:paraId="37FA4313" w14:textId="40F24D65" w:rsidR="00505464" w:rsidRPr="002A6CA3" w:rsidRDefault="003E1204" w:rsidP="007D25C8">
      <w:pPr>
        <w:pStyle w:val="Akapitzlist"/>
        <w:widowControl w:val="0"/>
        <w:snapToGrid w:val="0"/>
        <w:spacing w:before="120" w:line="276" w:lineRule="auto"/>
        <w:ind w:left="1418" w:right="-284" w:hanging="992"/>
        <w:outlineLvl w:val="0"/>
        <w:rPr>
          <w:rFonts w:ascii="Verdana" w:hAnsi="Verdana" w:cs="Arial"/>
          <w:sz w:val="20"/>
        </w:rPr>
      </w:pPr>
      <w:bookmarkStart w:id="143" w:name="_Toc122344763"/>
      <w:r w:rsidRPr="002A6CA3">
        <w:rPr>
          <w:rFonts w:ascii="Verdana" w:hAnsi="Verdana" w:cs="Arial"/>
          <w:sz w:val="20"/>
        </w:rPr>
        <w:t xml:space="preserve">Wykluczenie Wykonawcy następuje </w:t>
      </w:r>
      <w:r w:rsidR="001C3120" w:rsidRPr="002A6CA3">
        <w:rPr>
          <w:rFonts w:ascii="Verdana" w:hAnsi="Verdana" w:cs="Arial"/>
          <w:sz w:val="20"/>
        </w:rPr>
        <w:t>przez okres 3 lat od zaistnienia zdarzenia będącego podstawą wykluczenia</w:t>
      </w:r>
      <w:r w:rsidRPr="002A6CA3">
        <w:rPr>
          <w:rFonts w:ascii="Verdana" w:hAnsi="Verdana" w:cs="Arial"/>
          <w:sz w:val="20"/>
        </w:rPr>
        <w:t>.</w:t>
      </w:r>
      <w:bookmarkEnd w:id="143"/>
    </w:p>
    <w:p w14:paraId="209FFB6A" w14:textId="600993AE" w:rsidR="001C3120" w:rsidRPr="002A6CA3" w:rsidRDefault="0050546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44" w:name="_Toc122344764"/>
      <w:r w:rsidRPr="002A6CA3">
        <w:rPr>
          <w:rFonts w:ascii="Verdana" w:hAnsi="Verdana" w:cs="Arial"/>
          <w:sz w:val="20"/>
        </w:rPr>
        <w:t>bezprawnie wpływał lub próbował wpływać na czynności Zamawiającego lub próbował pozyskać lub pozyskał informacje poufne, mogące dać mu przewagę w Postępowaniu</w:t>
      </w:r>
      <w:r w:rsidR="009D5BC2">
        <w:rPr>
          <w:rFonts w:ascii="Verdana" w:hAnsi="Verdana" w:cs="Arial"/>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ym</w:t>
      </w:r>
      <w:r w:rsidR="001C3120" w:rsidRPr="002A6CA3">
        <w:rPr>
          <w:rFonts w:ascii="Verdana" w:hAnsi="Verdana" w:cs="Arial"/>
          <w:sz w:val="20"/>
        </w:rPr>
        <w:t>.</w:t>
      </w:r>
      <w:bookmarkEnd w:id="144"/>
    </w:p>
    <w:p w14:paraId="16EC12A9" w14:textId="7CF4E430" w:rsidR="00505464" w:rsidRPr="002A6CA3" w:rsidRDefault="001C3120" w:rsidP="007D25C8">
      <w:pPr>
        <w:pStyle w:val="Akapitzlist"/>
        <w:widowControl w:val="0"/>
        <w:snapToGrid w:val="0"/>
        <w:spacing w:before="120" w:line="276" w:lineRule="auto"/>
        <w:ind w:left="1418" w:right="-284" w:hanging="992"/>
        <w:outlineLvl w:val="0"/>
        <w:rPr>
          <w:rFonts w:ascii="Verdana" w:hAnsi="Verdana" w:cs="Arial"/>
          <w:sz w:val="20"/>
        </w:rPr>
      </w:pPr>
      <w:bookmarkStart w:id="145" w:name="_Toc122344765"/>
      <w:r w:rsidRPr="002A6CA3">
        <w:rPr>
          <w:rFonts w:ascii="Verdana" w:hAnsi="Verdana" w:cs="Arial"/>
          <w:sz w:val="20"/>
        </w:rPr>
        <w:t>Wykluczenie Wykonawcy następuje przez okres 3 lat od zaistnienia zdarzenia będącego podstawą wykluczenia.</w:t>
      </w:r>
      <w:bookmarkEnd w:id="145"/>
    </w:p>
    <w:p w14:paraId="7994A04D" w14:textId="149A5A06" w:rsidR="00505464" w:rsidRPr="002A6CA3" w:rsidRDefault="0050546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46" w:name="_Toc122344766"/>
      <w:r w:rsidRPr="002A6CA3">
        <w:rPr>
          <w:rFonts w:ascii="Verdana" w:hAnsi="Verdana" w:cs="Arial"/>
          <w:sz w:val="20"/>
        </w:rPr>
        <w:t>nie daje rękojmi należytego wykonania Zakupu z uwagi na prowadzone przeciwko niemu lub członkom organów spółki Wykonawcy postępowanie o popełnien</w:t>
      </w:r>
      <w:r w:rsidR="009273F4">
        <w:rPr>
          <w:rFonts w:ascii="Verdana" w:hAnsi="Verdana" w:cs="Arial"/>
          <w:sz w:val="20"/>
        </w:rPr>
        <w:t>ie przestępstwa w </w:t>
      </w:r>
      <w:r w:rsidRPr="002A6CA3">
        <w:rPr>
          <w:rFonts w:ascii="Verdana" w:hAnsi="Verdana" w:cs="Arial"/>
          <w:sz w:val="20"/>
        </w:rPr>
        <w:t>związku z prowadzoną działalnością gospodarczą,</w:t>
      </w:r>
      <w:bookmarkEnd w:id="146"/>
    </w:p>
    <w:p w14:paraId="0DDCBB21" w14:textId="77777777" w:rsidR="001C3120" w:rsidRPr="002A6CA3" w:rsidRDefault="005D7808"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47" w:name="_Toc122344767"/>
      <w:r w:rsidRPr="002A6CA3">
        <w:rPr>
          <w:rFonts w:ascii="Verdana" w:hAnsi="Verdana" w:cs="Arial"/>
          <w:sz w:val="20"/>
        </w:rPr>
        <w:t xml:space="preserve">w </w:t>
      </w:r>
      <w:r w:rsidR="00871798" w:rsidRPr="002A6CA3">
        <w:rPr>
          <w:rFonts w:ascii="Verdana" w:hAnsi="Verdana" w:cs="Arial"/>
          <w:sz w:val="20"/>
        </w:rPr>
        <w:t>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1C3120" w:rsidRPr="002A6CA3">
        <w:rPr>
          <w:rFonts w:ascii="Verdana" w:hAnsi="Verdana" w:cs="Arial"/>
          <w:sz w:val="20"/>
        </w:rPr>
        <w:t>.</w:t>
      </w:r>
      <w:bookmarkEnd w:id="147"/>
    </w:p>
    <w:p w14:paraId="55D6B20B" w14:textId="744842BD" w:rsidR="00505464" w:rsidRPr="009273F4" w:rsidRDefault="001C3120" w:rsidP="0010617A">
      <w:pPr>
        <w:pStyle w:val="Akapitzlist"/>
        <w:widowControl w:val="0"/>
        <w:snapToGrid w:val="0"/>
        <w:spacing w:before="120" w:line="276" w:lineRule="auto"/>
        <w:ind w:left="1276" w:right="-284"/>
        <w:outlineLvl w:val="0"/>
        <w:rPr>
          <w:rFonts w:ascii="Verdana" w:hAnsi="Verdana" w:cs="Arial"/>
          <w:sz w:val="20"/>
        </w:rPr>
      </w:pPr>
      <w:bookmarkStart w:id="148" w:name="_Toc122344768"/>
      <w:r w:rsidRPr="002A6CA3">
        <w:rPr>
          <w:rFonts w:ascii="Verdana" w:hAnsi="Verdana" w:cs="Arial"/>
          <w:sz w:val="20"/>
        </w:rPr>
        <w:t xml:space="preserve">Wykluczenie Wykonawcy następuje przez okres 3 lat od zaistnienia zdarzenia będącego </w:t>
      </w:r>
      <w:r w:rsidRPr="009273F4">
        <w:rPr>
          <w:rFonts w:ascii="Verdana" w:hAnsi="Verdana" w:cs="Arial"/>
          <w:sz w:val="20"/>
        </w:rPr>
        <w:t>podstawą wykluczenia.</w:t>
      </w:r>
      <w:bookmarkEnd w:id="148"/>
    </w:p>
    <w:p w14:paraId="5C90138B" w14:textId="5E573504" w:rsidR="00C34604" w:rsidRPr="002A6CA3" w:rsidRDefault="00C3460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49" w:name="_Toc122344769"/>
      <w:r w:rsidRPr="009273F4">
        <w:rPr>
          <w:rFonts w:ascii="Verdana" w:hAnsi="Verdana" w:cs="Arial"/>
          <w:sz w:val="20"/>
        </w:rPr>
        <w:t>Wykonawca jest wymieniony w wykazach określonych w Rozporządzeniu Rady (WE) nr 765/2006 z dnia 18 maja 2006 r. dotyczącym środków ograniczających w związku z</w:t>
      </w:r>
      <w:r w:rsidR="009273F4">
        <w:rPr>
          <w:rFonts w:ascii="Verdana" w:hAnsi="Verdana" w:cs="Arial"/>
          <w:sz w:val="20"/>
        </w:rPr>
        <w:t> </w:t>
      </w:r>
      <w:r w:rsidRPr="009273F4">
        <w:rPr>
          <w:rFonts w:ascii="Verdana" w:hAnsi="Verdana" w:cs="Arial"/>
          <w:sz w:val="20"/>
        </w:rPr>
        <w:t>sytuacją na Białorusi i udziałem Białorusi w agresji Rosji wobec Ukrainy (Dz. Urz. UE L 134 z 20.05.2006, str. 1, z późn. zm.) (dalej: Rozporządzenie</w:t>
      </w:r>
      <w:r w:rsidR="009273F4">
        <w:rPr>
          <w:rFonts w:ascii="Verdana" w:hAnsi="Verdana" w:cs="Arial"/>
          <w:sz w:val="20"/>
        </w:rPr>
        <w:t xml:space="preserve"> 765/2006) i </w:t>
      </w:r>
      <w:r w:rsidRPr="002A6CA3">
        <w:rPr>
          <w:rFonts w:ascii="Verdana" w:hAnsi="Verdana" w:cs="Arial"/>
          <w:sz w:val="20"/>
        </w:rPr>
        <w:t>Rozporządzeniu Rady (UE) nr 269/2014 z dnia 17 marca 2014 r. w sprawie środków ograniczających w odniesieniu do działań podważających integralność terytorialną, suwerenność i niezależność Ukrainy lub im za</w:t>
      </w:r>
      <w:r w:rsidR="009273F4">
        <w:rPr>
          <w:rFonts w:ascii="Verdana" w:hAnsi="Verdana" w:cs="Arial"/>
          <w:sz w:val="20"/>
        </w:rPr>
        <w:t>grażających (Dz. Urz. UE L 78 z </w:t>
      </w:r>
      <w:r w:rsidRPr="002A6CA3">
        <w:rPr>
          <w:rFonts w:ascii="Verdana" w:hAnsi="Verdana" w:cs="Arial"/>
          <w:sz w:val="20"/>
        </w:rPr>
        <w:t xml:space="preserve">17.03.2014, str. 6, z późn.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44259B" w:rsidRPr="00B80369">
        <w:rPr>
          <w:rFonts w:ascii="Verdana" w:hAnsi="Verdana" w:cstheme="minorHAnsi"/>
          <w:sz w:val="20"/>
          <w:lang w:bidi="pl-PL"/>
        </w:rPr>
        <w:t>(t.j. Dz. U. z 2023 r., poz. 1497 z późn. zm.)</w:t>
      </w:r>
      <w:r w:rsidRPr="002A6CA3">
        <w:rPr>
          <w:rFonts w:ascii="Verdana" w:hAnsi="Verdana" w:cs="Arial"/>
          <w:sz w:val="20"/>
        </w:rPr>
        <w:t xml:space="preserve"> (dalej: Ustawa przeciwdziałania wspierania agresji),</w:t>
      </w:r>
      <w:bookmarkEnd w:id="149"/>
    </w:p>
    <w:p w14:paraId="1E4AA17A" w14:textId="4CF80D9C" w:rsidR="00C34604" w:rsidRPr="002A6CA3" w:rsidRDefault="00C3460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50" w:name="_Toc122344770"/>
      <w:r w:rsidRPr="002A6CA3">
        <w:rPr>
          <w:rFonts w:ascii="Verdana" w:hAnsi="Verdana" w:cs="Arial"/>
          <w:sz w:val="20"/>
        </w:rPr>
        <w:t>Wykonawca, którego beneficjentem rzeczywistym w rozumieniu ustawy z dnia 1 marca 2018 r. o przeciwdziałaniu praniu pieniędzy oraz finans</w:t>
      </w:r>
      <w:r w:rsidR="009273F4">
        <w:rPr>
          <w:rFonts w:ascii="Verdana" w:hAnsi="Verdana" w:cs="Arial"/>
          <w:sz w:val="20"/>
        </w:rPr>
        <w:t>owaniu terroryzmu (tj. Dz. U. z </w:t>
      </w:r>
      <w:r w:rsidRPr="002A6CA3">
        <w:rPr>
          <w:rFonts w:ascii="Verdana" w:hAnsi="Verdana" w:cs="Arial"/>
          <w:sz w:val="20"/>
        </w:rPr>
        <w:t>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bookmarkEnd w:id="150"/>
    </w:p>
    <w:p w14:paraId="302180F7" w14:textId="0D25762A" w:rsidR="00C34604" w:rsidRPr="009273F4" w:rsidRDefault="00C3460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51" w:name="_Toc122344771"/>
      <w:r w:rsidRPr="002A6CA3">
        <w:rPr>
          <w:rFonts w:ascii="Verdana" w:hAnsi="Verdana" w:cs="Arial"/>
          <w:sz w:val="20"/>
        </w:rPr>
        <w:lastRenderedPageBreak/>
        <w:t>Wykonawca, którego jednostką dominującą w rozumieni</w:t>
      </w:r>
      <w:r w:rsidR="009273F4">
        <w:rPr>
          <w:rFonts w:ascii="Verdana" w:hAnsi="Verdana" w:cs="Arial"/>
          <w:sz w:val="20"/>
        </w:rPr>
        <w:t>u art. 3 ust. 1 pkt 37 ustawy z </w:t>
      </w:r>
      <w:r w:rsidRPr="002A6CA3">
        <w:rPr>
          <w:rFonts w:ascii="Verdana" w:hAnsi="Verdana" w:cs="Arial"/>
          <w:sz w:val="20"/>
        </w:rPr>
        <w:t>dnia 29 września 1994 r. o rachunkowości (tj.: Dz. U. z 2021 r. poz. 217 ze zm.), jest podmiot wymieniony w wykazach określon</w:t>
      </w:r>
      <w:r w:rsidR="009273F4">
        <w:rPr>
          <w:rFonts w:ascii="Verdana" w:hAnsi="Verdana" w:cs="Arial"/>
          <w:sz w:val="20"/>
        </w:rPr>
        <w:t>ych w Rozporządzeniu 765/2006 i </w:t>
      </w:r>
      <w:r w:rsidRPr="002A6CA3">
        <w:rPr>
          <w:rFonts w:ascii="Verdana" w:hAnsi="Verdana" w:cs="Arial"/>
          <w:sz w:val="20"/>
        </w:rPr>
        <w:t xml:space="preserve">Rozporządzeniu 269/2014 albo wpisany na listę lub będący taką jednostką dominującą od dnia 24 lutego 2022 r., o ile został wpisany na listę na podstawie decyzji w sprawie wpisu na listę </w:t>
      </w:r>
      <w:r w:rsidRPr="009273F4">
        <w:rPr>
          <w:rFonts w:ascii="Verdana" w:hAnsi="Verdana" w:cs="Arial"/>
          <w:sz w:val="20"/>
        </w:rPr>
        <w:t>rozstrzygającej o zastosowaniu środka, o którym mowa w art. 1 pkt 3 Ustawy przeciwdziałaniu wspieraniu agresji,</w:t>
      </w:r>
      <w:bookmarkEnd w:id="151"/>
    </w:p>
    <w:p w14:paraId="105D4DB0" w14:textId="74183F48" w:rsidR="00C34604" w:rsidRPr="009273F4" w:rsidRDefault="00C3460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52" w:name="_Toc122344772"/>
      <w:r w:rsidRPr="009273F4">
        <w:rPr>
          <w:rFonts w:ascii="Verdana" w:hAnsi="Verdana" w:cs="Arial"/>
          <w:sz w:val="20"/>
        </w:rPr>
        <w:t>Jest Wykonawcą z udziałem:</w:t>
      </w:r>
      <w:bookmarkEnd w:id="152"/>
      <w:r w:rsidRPr="009273F4">
        <w:rPr>
          <w:rFonts w:ascii="Verdana" w:hAnsi="Verdana" w:cs="Arial"/>
          <w:sz w:val="20"/>
        </w:rPr>
        <w:t xml:space="preserve"> </w:t>
      </w:r>
    </w:p>
    <w:p w14:paraId="667A1720" w14:textId="217EE9AD" w:rsidR="00C34604" w:rsidRPr="002A6CA3" w:rsidRDefault="00C34604" w:rsidP="002E0A2B">
      <w:pPr>
        <w:pStyle w:val="Akapitzlist"/>
        <w:ind w:left="1701" w:right="-284" w:hanging="283"/>
        <w:rPr>
          <w:rFonts w:ascii="Verdana" w:eastAsia="Calibri" w:hAnsi="Verdana" w:cstheme="minorHAnsi"/>
          <w:sz w:val="20"/>
        </w:rPr>
      </w:pPr>
      <w:r w:rsidRPr="009273F4">
        <w:rPr>
          <w:rFonts w:ascii="Verdana" w:eastAsia="Calibri" w:hAnsi="Verdana" w:cstheme="minorHAnsi"/>
          <w:sz w:val="20"/>
        </w:rPr>
        <w:t>a. obywateli rosyjskich lub osób fizycznych lub pr</w:t>
      </w:r>
      <w:r w:rsidR="009273F4">
        <w:rPr>
          <w:rFonts w:ascii="Verdana" w:eastAsia="Calibri" w:hAnsi="Verdana" w:cstheme="minorHAnsi"/>
          <w:sz w:val="20"/>
        </w:rPr>
        <w:t>awnych, podmiotów lub organów z </w:t>
      </w:r>
      <w:r w:rsidRPr="009273F4">
        <w:rPr>
          <w:rFonts w:ascii="Verdana" w:eastAsia="Calibri" w:hAnsi="Verdana" w:cstheme="minorHAnsi"/>
          <w:sz w:val="20"/>
        </w:rPr>
        <w:t>siedzibą w Rosji;</w:t>
      </w:r>
      <w:r w:rsidRPr="002A6CA3">
        <w:rPr>
          <w:rFonts w:ascii="Verdana" w:eastAsia="Calibri" w:hAnsi="Verdana" w:cstheme="minorHAnsi"/>
          <w:sz w:val="20"/>
        </w:rPr>
        <w:t xml:space="preserve"> </w:t>
      </w:r>
    </w:p>
    <w:p w14:paraId="74D61DAF" w14:textId="77777777" w:rsidR="00C34604" w:rsidRPr="002A6CA3" w:rsidRDefault="00C34604" w:rsidP="002E0A2B">
      <w:pPr>
        <w:pStyle w:val="Akapitzlist"/>
        <w:ind w:left="1701" w:right="-284" w:hanging="283"/>
        <w:rPr>
          <w:rFonts w:ascii="Verdana" w:eastAsia="Calibri" w:hAnsi="Verdana" w:cstheme="minorHAnsi"/>
          <w:sz w:val="20"/>
        </w:rPr>
      </w:pPr>
      <w:r w:rsidRPr="002A6CA3">
        <w:rPr>
          <w:rFonts w:ascii="Verdana" w:eastAsia="Calibri" w:hAnsi="Verdana" w:cstheme="minorHAnsi"/>
          <w:sz w:val="20"/>
        </w:rPr>
        <w:t xml:space="preserve">b. osób prawnych, podmiotów lub organów, do których prawa własności bezpośrednio lub pośrednio w ponad 50 % należą do podmiotu, o którym mowa w lit. a) niniejszego punktu; lub </w:t>
      </w:r>
    </w:p>
    <w:p w14:paraId="553DB477" w14:textId="7759083D" w:rsidR="00C34604" w:rsidRPr="002A6CA3" w:rsidRDefault="00C34604" w:rsidP="002E0A2B">
      <w:pPr>
        <w:pStyle w:val="Akapitzlist"/>
        <w:ind w:left="1701" w:right="-284" w:hanging="283"/>
        <w:rPr>
          <w:rFonts w:ascii="Verdana" w:eastAsia="Calibri" w:hAnsi="Verdana" w:cstheme="minorHAnsi"/>
          <w:sz w:val="20"/>
        </w:rPr>
      </w:pPr>
      <w:r w:rsidRPr="002A6CA3">
        <w:rPr>
          <w:rFonts w:ascii="Verdana" w:eastAsia="Calibri" w:hAnsi="Verdana" w:cstheme="minorHAnsi"/>
          <w:sz w:val="20"/>
        </w:rPr>
        <w:t xml:space="preserve">c. osób fizycznych lub prawnych, podmiotów lub organów działających w imieniu lub pod kierunkiem podmiotu, o którym mowa w lit. a) lub b) niniejszego punktu, </w:t>
      </w:r>
      <w:r w:rsidR="00816D2B">
        <w:rPr>
          <w:rFonts w:ascii="Verdana" w:eastAsia="Calibri" w:hAnsi="Verdana" w:cstheme="minorHAnsi"/>
          <w:sz w:val="20"/>
        </w:rPr>
        <w:br/>
      </w:r>
      <w:r w:rsidRPr="002A6CA3">
        <w:rPr>
          <w:rFonts w:ascii="Verdana" w:eastAsia="Calibri" w:hAnsi="Verdana" w:cstheme="minorHAnsi"/>
          <w:sz w:val="20"/>
        </w:rPr>
        <w:t>- w tym podwykonawców, dostawców lub podmiotów, na których zdolnościach dany Wykonawca polega w celu wykazania spełniania warunków udziału w Postępowaniu, w przypadku gdy przypada na nich ponad 10 % wartości Zamówienia.</w:t>
      </w:r>
      <w:r w:rsidR="00D5048E" w:rsidRPr="00D5048E">
        <w:rPr>
          <w:rFonts w:ascii="Verdana" w:eastAsia="Calibri" w:hAnsi="Verdana" w:cstheme="minorHAnsi"/>
          <w:sz w:val="20"/>
        </w:rPr>
        <w:t xml:space="preserve"> </w:t>
      </w:r>
    </w:p>
    <w:p w14:paraId="19A52C79" w14:textId="49A23393" w:rsidR="00D437D7" w:rsidRPr="0010617A" w:rsidRDefault="00D437D7" w:rsidP="0010617A">
      <w:pPr>
        <w:pStyle w:val="Akapitzlist"/>
        <w:ind w:left="1560" w:right="-281" w:hanging="142"/>
        <w:rPr>
          <w:rFonts w:ascii="Verdana" w:hAnsi="Verdana" w:cstheme="minorHAnsi"/>
          <w:sz w:val="20"/>
        </w:rPr>
      </w:pPr>
      <w:r w:rsidRPr="0010617A">
        <w:rPr>
          <w:rFonts w:ascii="Verdana" w:hAnsi="Verdana" w:cstheme="minorHAnsi"/>
          <w:sz w:val="20"/>
        </w:rPr>
        <w:t xml:space="preserve"> </w:t>
      </w:r>
    </w:p>
    <w:p w14:paraId="1C73F6D4" w14:textId="5765FCFA" w:rsidR="00D437D7" w:rsidRDefault="00AA33AB" w:rsidP="00AA33AB">
      <w:pPr>
        <w:pStyle w:val="Akapitzlist"/>
        <w:widowControl w:val="0"/>
        <w:snapToGrid w:val="0"/>
        <w:spacing w:before="120" w:line="276" w:lineRule="auto"/>
        <w:ind w:left="1418" w:right="-284"/>
        <w:outlineLvl w:val="0"/>
        <w:rPr>
          <w:rFonts w:ascii="Verdana" w:hAnsi="Verdana" w:cstheme="minorBidi"/>
          <w:sz w:val="20"/>
        </w:rPr>
      </w:pPr>
      <w:bookmarkStart w:id="153" w:name="_Toc122344773"/>
      <w:r w:rsidRPr="002A6CA3">
        <w:rPr>
          <w:rFonts w:ascii="Verdana" w:hAnsi="Verdana" w:cstheme="minorBidi"/>
          <w:sz w:val="20"/>
        </w:rPr>
        <w:t xml:space="preserve">Wykluczenie Wykonawcy </w:t>
      </w:r>
      <w:r w:rsidR="00C34604" w:rsidRPr="002A6CA3">
        <w:rPr>
          <w:rFonts w:ascii="Verdana" w:hAnsi="Verdana" w:cstheme="minorBidi"/>
          <w:sz w:val="20"/>
        </w:rPr>
        <w:t xml:space="preserve">wskazane w pkt. 14.2.10 - 14.2.13. </w:t>
      </w:r>
      <w:r w:rsidRPr="002A6CA3">
        <w:rPr>
          <w:rFonts w:ascii="Verdana" w:hAnsi="Verdana" w:cstheme="minorBidi"/>
          <w:sz w:val="20"/>
        </w:rPr>
        <w:t>następuje na okres trwania wskazanych powyżej okoliczności.</w:t>
      </w:r>
      <w:bookmarkEnd w:id="153"/>
    </w:p>
    <w:p w14:paraId="7EA6D7EF" w14:textId="77777777" w:rsidR="001C2C28" w:rsidRPr="009011BC" w:rsidRDefault="001C2C28" w:rsidP="00AA33AB">
      <w:pPr>
        <w:pStyle w:val="Akapitzlist"/>
        <w:widowControl w:val="0"/>
        <w:snapToGrid w:val="0"/>
        <w:spacing w:before="120" w:line="276" w:lineRule="auto"/>
        <w:ind w:left="1418" w:right="-284"/>
        <w:outlineLvl w:val="0"/>
        <w:rPr>
          <w:rFonts w:ascii="Verdana" w:hAnsi="Verdana" w:cs="Arial"/>
          <w:sz w:val="20"/>
        </w:rPr>
      </w:pPr>
    </w:p>
    <w:p w14:paraId="41647238" w14:textId="0465392D" w:rsidR="00B02314" w:rsidRPr="0010617A" w:rsidRDefault="00B02314" w:rsidP="006D28BA">
      <w:pPr>
        <w:pStyle w:val="Akapitzlist"/>
        <w:numPr>
          <w:ilvl w:val="1"/>
          <w:numId w:val="89"/>
        </w:numPr>
        <w:spacing w:before="120" w:line="240" w:lineRule="auto"/>
        <w:ind w:left="425" w:right="-284" w:hanging="709"/>
        <w:rPr>
          <w:rFonts w:ascii="Verdana" w:hAnsi="Verdana" w:cstheme="minorHAnsi"/>
          <w:sz w:val="20"/>
        </w:rPr>
      </w:pPr>
      <w:r w:rsidRPr="0010617A">
        <w:rPr>
          <w:rFonts w:ascii="Verdana" w:eastAsia="Calibri" w:hAnsi="Verdana" w:cstheme="minorHAnsi"/>
          <w:sz w:val="20"/>
        </w:rPr>
        <w:t xml:space="preserve">O udzielenie Zamówienia mogą ubiegać się Wykonawcy, którzy spełniają </w:t>
      </w:r>
      <w:r w:rsidR="000C51DC" w:rsidRPr="0010617A">
        <w:rPr>
          <w:rFonts w:ascii="Verdana" w:eastAsia="Calibri" w:hAnsi="Verdana" w:cstheme="minorHAnsi"/>
          <w:sz w:val="20"/>
        </w:rPr>
        <w:t xml:space="preserve">następujące </w:t>
      </w:r>
      <w:r w:rsidR="00C96348" w:rsidRPr="0010617A">
        <w:rPr>
          <w:rFonts w:ascii="Verdana" w:eastAsia="Calibri" w:hAnsi="Verdana" w:cstheme="minorHAnsi"/>
          <w:sz w:val="20"/>
        </w:rPr>
        <w:t>warunki udziału w Postępowaniu</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ym</w:t>
      </w:r>
      <w:r w:rsidRPr="0010617A">
        <w:rPr>
          <w:rFonts w:ascii="Verdana" w:eastAsia="Calibri" w:hAnsi="Verdana" w:cstheme="minorHAnsi"/>
          <w:sz w:val="20"/>
        </w:rPr>
        <w:t>:</w:t>
      </w:r>
    </w:p>
    <w:p w14:paraId="457EADF4" w14:textId="6EA15AD4" w:rsidR="00B02314" w:rsidRPr="0010617A" w:rsidRDefault="0063280E" w:rsidP="006D28BA">
      <w:pPr>
        <w:pStyle w:val="Akapitzlist"/>
        <w:numPr>
          <w:ilvl w:val="2"/>
          <w:numId w:val="89"/>
        </w:numPr>
        <w:spacing w:line="240" w:lineRule="auto"/>
        <w:ind w:left="1418" w:right="-284" w:hanging="1021"/>
        <w:rPr>
          <w:rFonts w:ascii="Verdana" w:hAnsi="Verdana" w:cstheme="minorHAnsi"/>
          <w:sz w:val="20"/>
        </w:rPr>
      </w:pPr>
      <w:r w:rsidRPr="0010617A">
        <w:rPr>
          <w:rFonts w:ascii="Verdana" w:eastAsia="Calibri" w:hAnsi="Verdana" w:cstheme="minorHAnsi"/>
          <w:b/>
          <w:sz w:val="20"/>
        </w:rPr>
        <w:t>posiadają u</w:t>
      </w:r>
      <w:r w:rsidR="00EA0696" w:rsidRPr="0010617A">
        <w:rPr>
          <w:rFonts w:ascii="Verdana" w:eastAsia="Calibri" w:hAnsi="Verdana" w:cstheme="minorHAnsi"/>
          <w:b/>
          <w:sz w:val="20"/>
        </w:rPr>
        <w:t>prawnie</w:t>
      </w:r>
      <w:r w:rsidRPr="0010617A">
        <w:rPr>
          <w:rFonts w:ascii="Verdana" w:eastAsia="Calibri" w:hAnsi="Verdana" w:cstheme="minorHAnsi"/>
          <w:b/>
          <w:sz w:val="20"/>
        </w:rPr>
        <w:t>nia</w:t>
      </w:r>
      <w:r w:rsidR="00EA0696" w:rsidRPr="0010617A">
        <w:rPr>
          <w:rFonts w:ascii="Verdana" w:eastAsia="Calibri" w:hAnsi="Verdana" w:cstheme="minorHAnsi"/>
          <w:b/>
          <w:sz w:val="20"/>
        </w:rPr>
        <w:t xml:space="preserve"> </w:t>
      </w:r>
      <w:r w:rsidR="00B02314" w:rsidRPr="0010617A">
        <w:rPr>
          <w:rFonts w:ascii="Verdana" w:eastAsia="Calibri" w:hAnsi="Verdana" w:cstheme="minorHAnsi"/>
          <w:b/>
          <w:sz w:val="20"/>
        </w:rPr>
        <w:t xml:space="preserve">do </w:t>
      </w:r>
      <w:r w:rsidR="007B5647" w:rsidRPr="0010617A">
        <w:rPr>
          <w:rFonts w:ascii="Verdana" w:eastAsia="Calibri" w:hAnsi="Verdana" w:cstheme="minorHAnsi"/>
          <w:b/>
          <w:sz w:val="20"/>
        </w:rPr>
        <w:t>prowadzenia określonej działalności gospodarczej lub zawodowej</w:t>
      </w:r>
      <w:r w:rsidR="00B231AF" w:rsidRPr="0010617A">
        <w:rPr>
          <w:rFonts w:ascii="Verdana" w:eastAsia="Calibri" w:hAnsi="Verdana" w:cstheme="minorHAnsi"/>
          <w:b/>
          <w:sz w:val="20"/>
        </w:rPr>
        <w:t xml:space="preserve">, jeżeli </w:t>
      </w:r>
      <w:r w:rsidR="0017440C" w:rsidRPr="0010617A">
        <w:rPr>
          <w:rFonts w:ascii="Verdana" w:eastAsia="Calibri" w:hAnsi="Verdana" w:cstheme="minorHAnsi"/>
          <w:b/>
          <w:sz w:val="20"/>
        </w:rPr>
        <w:t xml:space="preserve">odrębne </w:t>
      </w:r>
      <w:r w:rsidR="007B5647" w:rsidRPr="0010617A">
        <w:rPr>
          <w:rFonts w:ascii="Verdana" w:eastAsia="Calibri" w:hAnsi="Verdana" w:cstheme="minorHAnsi"/>
          <w:b/>
          <w:sz w:val="20"/>
        </w:rPr>
        <w:t xml:space="preserve">przepisy </w:t>
      </w:r>
      <w:r w:rsidR="00B231AF" w:rsidRPr="0010617A">
        <w:rPr>
          <w:rFonts w:ascii="Verdana" w:eastAsia="Calibri" w:hAnsi="Verdana" w:cstheme="minorHAnsi"/>
          <w:b/>
          <w:sz w:val="20"/>
        </w:rPr>
        <w:t xml:space="preserve">nakładają obowiązek posiadania takich uprawnień </w:t>
      </w:r>
      <w:r w:rsidR="00B02314" w:rsidRPr="0010617A">
        <w:rPr>
          <w:rFonts w:ascii="Verdana" w:eastAsia="Calibri" w:hAnsi="Verdana" w:cstheme="minorHAnsi"/>
          <w:b/>
          <w:sz w:val="20"/>
        </w:rPr>
        <w:t xml:space="preserve">, </w:t>
      </w:r>
      <w:r w:rsidR="0096795D">
        <w:rPr>
          <w:rFonts w:ascii="Verdana" w:eastAsia="Calibri" w:hAnsi="Verdana" w:cstheme="minorHAnsi"/>
          <w:b/>
          <w:sz w:val="20"/>
        </w:rPr>
        <w:t>w tym</w:t>
      </w:r>
      <w:r w:rsidR="00B02314" w:rsidRPr="0010617A">
        <w:rPr>
          <w:rFonts w:ascii="Verdana" w:eastAsia="Calibri" w:hAnsi="Verdana" w:cstheme="minorHAnsi"/>
          <w:b/>
          <w:sz w:val="20"/>
        </w:rPr>
        <w:t>:</w:t>
      </w:r>
    </w:p>
    <w:p w14:paraId="27E43ACA" w14:textId="77777777" w:rsidR="00921E5C" w:rsidRPr="002021E7" w:rsidRDefault="00DC3866" w:rsidP="00492F12">
      <w:pPr>
        <w:pStyle w:val="Akapitzlist"/>
        <w:spacing w:line="240" w:lineRule="auto"/>
        <w:ind w:left="1117" w:right="-283"/>
        <w:rPr>
          <w:rFonts w:ascii="Verdana" w:hAnsi="Verdana" w:cstheme="minorHAnsi"/>
          <w:color w:val="000000"/>
          <w:sz w:val="20"/>
        </w:rPr>
      </w:pPr>
      <w:r w:rsidRPr="002021E7">
        <w:rPr>
          <w:rFonts w:ascii="Verdana" w:hAnsi="Verdana" w:cstheme="minorHAnsi"/>
          <w:color w:val="000000"/>
          <w:sz w:val="20"/>
        </w:rPr>
        <w:t xml:space="preserve"> Zamawiający nie stawia szczególnych wymagań w zakresie spełnienia tego warunku.</w:t>
      </w:r>
    </w:p>
    <w:p w14:paraId="79B0265B" w14:textId="77777777" w:rsidR="00921E5C" w:rsidRPr="002021E7" w:rsidRDefault="00921E5C" w:rsidP="00492F12">
      <w:pPr>
        <w:pStyle w:val="Akapitzlist"/>
        <w:spacing w:line="240" w:lineRule="auto"/>
        <w:ind w:left="709" w:right="-283"/>
        <w:rPr>
          <w:rFonts w:ascii="Verdana" w:hAnsi="Verdana" w:cstheme="minorHAnsi"/>
          <w:sz w:val="20"/>
        </w:rPr>
      </w:pPr>
    </w:p>
    <w:p w14:paraId="328FDE18" w14:textId="77777777" w:rsidR="00025F2D" w:rsidRPr="002021E7" w:rsidRDefault="00025F2D" w:rsidP="00492F12">
      <w:pPr>
        <w:spacing w:line="240" w:lineRule="auto"/>
        <w:ind w:left="1418" w:right="-283"/>
        <w:rPr>
          <w:rFonts w:ascii="Verdana" w:hAnsi="Verdana" w:cstheme="minorHAnsi"/>
          <w:b/>
          <w:color w:val="000000"/>
          <w:sz w:val="20"/>
        </w:rPr>
      </w:pPr>
    </w:p>
    <w:p w14:paraId="5448059A" w14:textId="0ACF1FAB" w:rsidR="00F50732" w:rsidRPr="002021E7" w:rsidRDefault="0063280E" w:rsidP="006D28BA">
      <w:pPr>
        <w:pStyle w:val="Akapitzlist"/>
        <w:numPr>
          <w:ilvl w:val="2"/>
          <w:numId w:val="89"/>
        </w:numPr>
        <w:spacing w:line="240" w:lineRule="auto"/>
        <w:ind w:left="1418" w:right="-283" w:hanging="1021"/>
        <w:rPr>
          <w:rFonts w:ascii="Verdana" w:hAnsi="Verdana" w:cstheme="minorHAnsi"/>
          <w:sz w:val="20"/>
        </w:rPr>
      </w:pPr>
      <w:r w:rsidRPr="002021E7">
        <w:rPr>
          <w:rFonts w:ascii="Verdana" w:eastAsia="Calibri" w:hAnsi="Verdana" w:cstheme="minorHAnsi"/>
          <w:b/>
          <w:sz w:val="20"/>
        </w:rPr>
        <w:t>znajdują się w s</w:t>
      </w:r>
      <w:r w:rsidR="00EA0696" w:rsidRPr="002021E7">
        <w:rPr>
          <w:rFonts w:ascii="Verdana" w:eastAsia="Calibri" w:hAnsi="Verdana" w:cstheme="minorHAnsi"/>
          <w:b/>
          <w:sz w:val="20"/>
        </w:rPr>
        <w:t xml:space="preserve">ytuacji </w:t>
      </w:r>
      <w:r w:rsidR="00F50732" w:rsidRPr="002021E7">
        <w:rPr>
          <w:rFonts w:ascii="Verdana" w:eastAsia="Calibri" w:hAnsi="Verdana" w:cstheme="minorHAnsi"/>
          <w:b/>
          <w:sz w:val="20"/>
        </w:rPr>
        <w:t>ekonomicznej lub finansowej</w:t>
      </w:r>
      <w:r w:rsidRPr="002021E7">
        <w:rPr>
          <w:rFonts w:ascii="Verdana" w:eastAsia="Calibri" w:hAnsi="Verdana" w:cstheme="minorHAnsi"/>
          <w:b/>
          <w:sz w:val="20"/>
        </w:rPr>
        <w:t xml:space="preserve"> zapewniającej wykonanie </w:t>
      </w:r>
      <w:r w:rsidR="002C3402" w:rsidRPr="002021E7">
        <w:rPr>
          <w:rFonts w:ascii="Verdana" w:eastAsia="Calibri" w:hAnsi="Verdana" w:cstheme="minorHAnsi"/>
          <w:b/>
          <w:sz w:val="20"/>
        </w:rPr>
        <w:t>Z</w:t>
      </w:r>
      <w:r w:rsidRPr="002021E7">
        <w:rPr>
          <w:rFonts w:ascii="Verdana" w:eastAsia="Calibri" w:hAnsi="Verdana" w:cstheme="minorHAnsi"/>
          <w:b/>
          <w:sz w:val="20"/>
        </w:rPr>
        <w:t>akupu</w:t>
      </w:r>
      <w:r w:rsidR="00F50732" w:rsidRPr="002021E7">
        <w:rPr>
          <w:rFonts w:ascii="Verdana" w:eastAsia="Calibri" w:hAnsi="Verdana" w:cstheme="minorHAnsi"/>
          <w:b/>
          <w:sz w:val="20"/>
        </w:rPr>
        <w:t xml:space="preserve">, </w:t>
      </w:r>
      <w:r w:rsidR="008E52AA" w:rsidRPr="002021E7">
        <w:rPr>
          <w:rFonts w:ascii="Verdana" w:eastAsia="Calibri" w:hAnsi="Verdana" w:cstheme="minorHAnsi"/>
          <w:b/>
          <w:sz w:val="20"/>
        </w:rPr>
        <w:t>w tym</w:t>
      </w:r>
      <w:r w:rsidR="00F50732" w:rsidRPr="002021E7">
        <w:rPr>
          <w:rFonts w:ascii="Verdana" w:eastAsia="Calibri" w:hAnsi="Verdana" w:cstheme="minorHAnsi"/>
          <w:b/>
          <w:sz w:val="20"/>
        </w:rPr>
        <w:t>:</w:t>
      </w:r>
    </w:p>
    <w:p w14:paraId="6A0BB857" w14:textId="77777777" w:rsidR="00DC3866" w:rsidRPr="002021E7" w:rsidRDefault="00DC3866" w:rsidP="00492F12">
      <w:pPr>
        <w:pStyle w:val="Akapitzlist"/>
        <w:spacing w:before="120" w:line="240" w:lineRule="auto"/>
        <w:ind w:left="709" w:right="-283"/>
        <w:rPr>
          <w:rFonts w:ascii="Verdana" w:hAnsi="Verdana" w:cstheme="minorHAnsi"/>
          <w:color w:val="000000"/>
          <w:sz w:val="20"/>
        </w:rPr>
      </w:pPr>
    </w:p>
    <w:p w14:paraId="5EABC1D0" w14:textId="67B62FB3" w:rsidR="00DC3866" w:rsidRPr="002A6CA3" w:rsidRDefault="00DC3866" w:rsidP="00492F12">
      <w:pPr>
        <w:pStyle w:val="Akapitzlist"/>
        <w:spacing w:before="120" w:line="240" w:lineRule="auto"/>
        <w:ind w:left="1117" w:right="-283"/>
        <w:rPr>
          <w:rFonts w:ascii="Verdana" w:hAnsi="Verdana" w:cstheme="minorHAnsi"/>
          <w:sz w:val="20"/>
        </w:rPr>
      </w:pPr>
      <w:r w:rsidRPr="002021E7">
        <w:rPr>
          <w:rFonts w:ascii="Verdana" w:hAnsi="Verdana" w:cstheme="minorHAnsi"/>
          <w:color w:val="000000"/>
          <w:sz w:val="20"/>
        </w:rPr>
        <w:t>Zamawiający nie stawia szczególnych wymagań w zakresie spełnienia tego warunku</w:t>
      </w:r>
      <w:r w:rsidR="002021E7" w:rsidRPr="002021E7">
        <w:rPr>
          <w:rFonts w:ascii="Verdana" w:hAnsi="Verdana" w:cstheme="minorHAnsi"/>
          <w:color w:val="000000"/>
          <w:sz w:val="20"/>
        </w:rPr>
        <w:t>.</w:t>
      </w:r>
    </w:p>
    <w:p w14:paraId="6DD7268E" w14:textId="77777777" w:rsidR="00932C86" w:rsidRPr="002A6CA3" w:rsidRDefault="00932C86" w:rsidP="00492F12">
      <w:pPr>
        <w:pStyle w:val="Akapitzlist"/>
        <w:spacing w:line="240" w:lineRule="auto"/>
        <w:ind w:left="1418" w:right="-283"/>
        <w:rPr>
          <w:rFonts w:ascii="Verdana" w:hAnsi="Verdana" w:cstheme="minorHAnsi"/>
          <w:sz w:val="20"/>
        </w:rPr>
      </w:pPr>
    </w:p>
    <w:p w14:paraId="71EEFA49" w14:textId="2EAD5837" w:rsidR="00F50732" w:rsidRPr="002A6CA3" w:rsidRDefault="00460B67" w:rsidP="006D28BA">
      <w:pPr>
        <w:pStyle w:val="Akapitzlist"/>
        <w:numPr>
          <w:ilvl w:val="2"/>
          <w:numId w:val="89"/>
        </w:numPr>
        <w:spacing w:line="240" w:lineRule="auto"/>
        <w:ind w:left="1134" w:right="-283" w:hanging="952"/>
        <w:rPr>
          <w:rFonts w:ascii="Verdana" w:hAnsi="Verdana" w:cstheme="minorHAnsi"/>
          <w:b/>
          <w:sz w:val="20"/>
        </w:rPr>
      </w:pPr>
      <w:r w:rsidRPr="002A6CA3">
        <w:rPr>
          <w:rFonts w:ascii="Verdana" w:hAnsi="Verdana" w:cstheme="minorHAnsi"/>
          <w:b/>
          <w:sz w:val="20"/>
        </w:rPr>
        <w:t>posiadają</w:t>
      </w:r>
      <w:r w:rsidR="00EA0696" w:rsidRPr="002A6CA3">
        <w:rPr>
          <w:rFonts w:ascii="Verdana" w:hAnsi="Verdana" w:cstheme="minorHAnsi"/>
          <w:b/>
          <w:sz w:val="20"/>
        </w:rPr>
        <w:t xml:space="preserve"> </w:t>
      </w:r>
      <w:r w:rsidR="00FE3379" w:rsidRPr="002A6CA3">
        <w:rPr>
          <w:rFonts w:ascii="Verdana" w:hAnsi="Verdana" w:cstheme="minorHAnsi"/>
          <w:b/>
          <w:sz w:val="20"/>
        </w:rPr>
        <w:t>niezbędn</w:t>
      </w:r>
      <w:r w:rsidRPr="002A6CA3">
        <w:rPr>
          <w:rFonts w:ascii="Verdana" w:hAnsi="Verdana" w:cstheme="minorHAnsi"/>
          <w:b/>
          <w:sz w:val="20"/>
        </w:rPr>
        <w:t>e</w:t>
      </w:r>
      <w:r w:rsidR="00FE3379" w:rsidRPr="002A6CA3">
        <w:rPr>
          <w:rFonts w:ascii="Verdana" w:hAnsi="Verdana" w:cstheme="minorHAnsi"/>
          <w:b/>
          <w:sz w:val="20"/>
        </w:rPr>
        <w:t xml:space="preserve"> zdolności techniczn</w:t>
      </w:r>
      <w:r w:rsidRPr="002A6CA3">
        <w:rPr>
          <w:rFonts w:ascii="Verdana" w:hAnsi="Verdana" w:cstheme="minorHAnsi"/>
          <w:b/>
          <w:sz w:val="20"/>
        </w:rPr>
        <w:t>e</w:t>
      </w:r>
      <w:r w:rsidR="00FE3379" w:rsidRPr="002A6CA3">
        <w:rPr>
          <w:rFonts w:ascii="Verdana" w:hAnsi="Verdana" w:cstheme="minorHAnsi"/>
          <w:b/>
          <w:sz w:val="20"/>
        </w:rPr>
        <w:t xml:space="preserve"> lub zawodow</w:t>
      </w:r>
      <w:r w:rsidRPr="002A6CA3">
        <w:rPr>
          <w:rFonts w:ascii="Verdana" w:hAnsi="Verdana" w:cstheme="minorHAnsi"/>
          <w:b/>
          <w:sz w:val="20"/>
        </w:rPr>
        <w:t>e</w:t>
      </w:r>
      <w:r w:rsidR="009273F4">
        <w:rPr>
          <w:rFonts w:ascii="Verdana" w:hAnsi="Verdana" w:cstheme="minorHAnsi"/>
          <w:b/>
          <w:sz w:val="20"/>
        </w:rPr>
        <w:t xml:space="preserve"> do zrealizowania Zakupu, w </w:t>
      </w:r>
      <w:r w:rsidR="00FE3379" w:rsidRPr="002A6CA3">
        <w:rPr>
          <w:rFonts w:ascii="Verdana" w:hAnsi="Verdana" w:cstheme="minorHAnsi"/>
          <w:b/>
          <w:sz w:val="20"/>
        </w:rPr>
        <w:t>szczególności wiedzę i doświadczenie oraz dyspon</w:t>
      </w:r>
      <w:r w:rsidRPr="002A6CA3">
        <w:rPr>
          <w:rFonts w:ascii="Verdana" w:hAnsi="Verdana" w:cstheme="minorHAnsi"/>
          <w:b/>
          <w:sz w:val="20"/>
        </w:rPr>
        <w:t>ują</w:t>
      </w:r>
      <w:r w:rsidR="009273F4">
        <w:rPr>
          <w:rFonts w:ascii="Verdana" w:hAnsi="Verdana" w:cstheme="minorHAnsi"/>
          <w:b/>
          <w:sz w:val="20"/>
        </w:rPr>
        <w:t xml:space="preserve"> potencjałem technicznym i </w:t>
      </w:r>
      <w:r w:rsidR="00FE3379" w:rsidRPr="002A6CA3">
        <w:rPr>
          <w:rFonts w:ascii="Verdana" w:hAnsi="Verdana" w:cstheme="minorHAnsi"/>
          <w:b/>
          <w:sz w:val="20"/>
        </w:rPr>
        <w:t>osobami zdolnymi do realizacji Zakupu</w:t>
      </w:r>
      <w:r w:rsidRPr="002A6CA3">
        <w:rPr>
          <w:rFonts w:ascii="Verdana" w:hAnsi="Verdana" w:cstheme="minorHAnsi"/>
          <w:b/>
          <w:sz w:val="20"/>
        </w:rPr>
        <w:t xml:space="preserve">, </w:t>
      </w:r>
      <w:r w:rsidR="008E52AA">
        <w:rPr>
          <w:rFonts w:ascii="Verdana" w:eastAsia="Calibri" w:hAnsi="Verdana" w:cstheme="minorHAnsi"/>
          <w:b/>
          <w:sz w:val="20"/>
        </w:rPr>
        <w:t>w tym</w:t>
      </w:r>
      <w:r w:rsidR="00F50732" w:rsidRPr="002A6CA3">
        <w:rPr>
          <w:rFonts w:ascii="Verdana" w:eastAsia="Calibri" w:hAnsi="Verdana" w:cstheme="minorHAnsi"/>
          <w:b/>
          <w:sz w:val="20"/>
        </w:rPr>
        <w:t>:</w:t>
      </w:r>
    </w:p>
    <w:p w14:paraId="2BF84872" w14:textId="266BA05A" w:rsidR="000A62E7" w:rsidRPr="00737F6E" w:rsidRDefault="000A62E7" w:rsidP="00D61671">
      <w:pPr>
        <w:spacing w:line="240" w:lineRule="auto"/>
        <w:ind w:left="1117" w:right="-283"/>
        <w:rPr>
          <w:rFonts w:ascii="Verdana" w:hAnsi="Verdana" w:cstheme="minorHAnsi"/>
          <w:i/>
          <w:sz w:val="20"/>
        </w:rPr>
      </w:pPr>
    </w:p>
    <w:p w14:paraId="6EFFF7DB" w14:textId="43BB2CA1" w:rsidR="000A62E7" w:rsidRPr="00737F6E" w:rsidRDefault="00737F6E" w:rsidP="00492F12">
      <w:pPr>
        <w:pStyle w:val="Akapitzlist"/>
        <w:spacing w:line="240" w:lineRule="auto"/>
        <w:ind w:left="1418" w:right="-283"/>
        <w:rPr>
          <w:rFonts w:ascii="Verdana" w:hAnsi="Verdana" w:cstheme="minorHAnsi"/>
          <w:i/>
          <w:sz w:val="20"/>
        </w:rPr>
      </w:pPr>
      <w:r>
        <w:rPr>
          <w:rFonts w:ascii="Verdana" w:hAnsi="Verdana" w:cstheme="minorHAnsi"/>
          <w:i/>
          <w:sz w:val="20"/>
        </w:rPr>
        <w:t xml:space="preserve">- </w:t>
      </w:r>
      <w:r w:rsidR="000A62E7" w:rsidRPr="00737F6E">
        <w:rPr>
          <w:rFonts w:ascii="Verdana" w:hAnsi="Verdana" w:cstheme="minorHAnsi"/>
          <w:i/>
          <w:sz w:val="20"/>
        </w:rPr>
        <w:t xml:space="preserve">w okresie ostatnich </w:t>
      </w:r>
      <w:r w:rsidR="00D61671" w:rsidRPr="00737F6E">
        <w:rPr>
          <w:rFonts w:ascii="Verdana" w:hAnsi="Verdana" w:cstheme="minorHAnsi"/>
          <w:i/>
          <w:sz w:val="20"/>
        </w:rPr>
        <w:t>5</w:t>
      </w:r>
      <w:r w:rsidR="00460B67" w:rsidRPr="00737F6E">
        <w:rPr>
          <w:rFonts w:ascii="Verdana" w:hAnsi="Verdana" w:cstheme="minorHAnsi"/>
          <w:i/>
          <w:sz w:val="20"/>
        </w:rPr>
        <w:t xml:space="preserve"> </w:t>
      </w:r>
      <w:r w:rsidR="000A62E7" w:rsidRPr="00737F6E">
        <w:rPr>
          <w:rFonts w:ascii="Verdana" w:hAnsi="Verdana" w:cstheme="minorHAnsi"/>
          <w:i/>
          <w:sz w:val="20"/>
        </w:rPr>
        <w:t xml:space="preserve">lat przed upływem terminu składania </w:t>
      </w:r>
      <w:r w:rsidR="002251C7" w:rsidRPr="00737F6E">
        <w:rPr>
          <w:rFonts w:ascii="Verdana" w:hAnsi="Verdana" w:cstheme="minorHAnsi"/>
          <w:i/>
          <w:sz w:val="20"/>
        </w:rPr>
        <w:t>ofert</w:t>
      </w:r>
      <w:r w:rsidR="00850D5F" w:rsidRPr="00737F6E">
        <w:rPr>
          <w:rFonts w:ascii="Verdana" w:hAnsi="Verdana" w:cstheme="minorHAnsi"/>
          <w:i/>
          <w:sz w:val="20"/>
        </w:rPr>
        <w:t>,</w:t>
      </w:r>
      <w:r w:rsidR="000A62E7" w:rsidRPr="00737F6E">
        <w:rPr>
          <w:rFonts w:ascii="Verdana" w:hAnsi="Verdana" w:cstheme="minorHAnsi"/>
          <w:i/>
          <w:sz w:val="20"/>
        </w:rPr>
        <w:t xml:space="preserve"> a jeżeli okres prowadzenia działalności jest krótszy – w tym </w:t>
      </w:r>
      <w:r w:rsidR="000A62E7" w:rsidRPr="00D25921">
        <w:rPr>
          <w:rFonts w:ascii="Verdana" w:hAnsi="Verdana" w:cstheme="minorHAnsi"/>
          <w:i/>
          <w:sz w:val="20"/>
        </w:rPr>
        <w:t>okresie, wykona</w:t>
      </w:r>
      <w:r w:rsidR="00460B67" w:rsidRPr="00D25921">
        <w:rPr>
          <w:rFonts w:ascii="Verdana" w:hAnsi="Verdana" w:cstheme="minorHAnsi"/>
          <w:i/>
          <w:sz w:val="20"/>
        </w:rPr>
        <w:t>li</w:t>
      </w:r>
      <w:r w:rsidR="000A62E7" w:rsidRPr="00D25921">
        <w:rPr>
          <w:rFonts w:ascii="Verdana" w:hAnsi="Verdana" w:cstheme="minorHAnsi"/>
          <w:i/>
          <w:sz w:val="20"/>
        </w:rPr>
        <w:t xml:space="preserve"> co najmniej </w:t>
      </w:r>
      <w:r w:rsidR="00D61671" w:rsidRPr="00D25921">
        <w:rPr>
          <w:rFonts w:ascii="Verdana" w:hAnsi="Verdana" w:cstheme="minorHAnsi"/>
          <w:i/>
          <w:sz w:val="20"/>
        </w:rPr>
        <w:t>2</w:t>
      </w:r>
      <w:r w:rsidRPr="00D25921">
        <w:rPr>
          <w:rFonts w:ascii="Verdana" w:hAnsi="Verdana" w:cstheme="minorHAnsi"/>
          <w:i/>
          <w:sz w:val="20"/>
        </w:rPr>
        <w:t xml:space="preserve"> zada</w:t>
      </w:r>
      <w:r w:rsidR="00405B64" w:rsidRPr="00D25921">
        <w:rPr>
          <w:rFonts w:ascii="Verdana" w:hAnsi="Verdana" w:cstheme="minorHAnsi"/>
          <w:i/>
          <w:sz w:val="20"/>
        </w:rPr>
        <w:t>nia</w:t>
      </w:r>
      <w:r w:rsidRPr="00D25921">
        <w:rPr>
          <w:rFonts w:ascii="Verdana" w:hAnsi="Verdana" w:cstheme="minorHAnsi"/>
          <w:i/>
          <w:sz w:val="20"/>
        </w:rPr>
        <w:t xml:space="preserve"> o łącznej wartości minimum 200 000,00 zł </w:t>
      </w:r>
      <w:r w:rsidR="006802CF" w:rsidRPr="00D25921">
        <w:rPr>
          <w:rFonts w:ascii="Verdana" w:hAnsi="Verdana" w:cstheme="minorHAnsi"/>
          <w:i/>
          <w:sz w:val="20"/>
        </w:rPr>
        <w:t xml:space="preserve">netto </w:t>
      </w:r>
      <w:r w:rsidRPr="00D25921">
        <w:rPr>
          <w:rFonts w:ascii="Verdana" w:hAnsi="Verdana" w:cstheme="minorHAnsi"/>
          <w:i/>
          <w:sz w:val="20"/>
        </w:rPr>
        <w:t xml:space="preserve">w zakresie </w:t>
      </w:r>
      <w:r w:rsidR="00D56206" w:rsidRPr="00D25921">
        <w:rPr>
          <w:rFonts w:ascii="Verdana" w:hAnsi="Verdana" w:cstheme="minorHAnsi"/>
          <w:i/>
          <w:sz w:val="20"/>
        </w:rPr>
        <w:t>utrzymania ruchu urządzeń sprężających powietrze</w:t>
      </w:r>
      <w:r w:rsidRPr="00D25921">
        <w:rPr>
          <w:rFonts w:ascii="Verdana" w:hAnsi="Verdana" w:cstheme="minorHAnsi"/>
          <w:i/>
          <w:sz w:val="20"/>
        </w:rPr>
        <w:t>, które zostały zrealizowane na obiekcie przemysłowym.</w:t>
      </w:r>
    </w:p>
    <w:p w14:paraId="72E67079" w14:textId="2B2A0AFD" w:rsidR="00850D5F" w:rsidRPr="00737F6E" w:rsidRDefault="00850D5F" w:rsidP="00737F6E">
      <w:pPr>
        <w:spacing w:line="240" w:lineRule="auto"/>
        <w:rPr>
          <w:rFonts w:ascii="Verdana" w:hAnsi="Verdana" w:cstheme="minorHAnsi"/>
          <w:i/>
          <w:sz w:val="20"/>
        </w:rPr>
      </w:pPr>
    </w:p>
    <w:p w14:paraId="7EC5031D" w14:textId="11AF0150" w:rsidR="005F413E" w:rsidRPr="00737F6E" w:rsidRDefault="00850D5F" w:rsidP="00492F12">
      <w:pPr>
        <w:spacing w:before="120" w:line="240" w:lineRule="auto"/>
        <w:ind w:left="1418" w:right="-283"/>
        <w:rPr>
          <w:rFonts w:ascii="Verdana" w:hAnsi="Verdana" w:cstheme="minorHAnsi"/>
          <w:sz w:val="20"/>
        </w:rPr>
      </w:pPr>
      <w:r w:rsidRPr="00737F6E">
        <w:rPr>
          <w:rFonts w:ascii="Verdana" w:hAnsi="Verdana" w:cstheme="minorHAnsi"/>
          <w:sz w:val="20"/>
        </w:rPr>
        <w:t>W przypadku Wykonawców wspólnie ubiegających się o udzielenie zamówienia Zamawiający nie określa szczególnego sposob</w:t>
      </w:r>
      <w:r w:rsidR="009273F4" w:rsidRPr="00737F6E">
        <w:rPr>
          <w:rFonts w:ascii="Verdana" w:hAnsi="Verdana" w:cstheme="minorHAnsi"/>
          <w:sz w:val="20"/>
        </w:rPr>
        <w:t>u spełniania warunków udziału w </w:t>
      </w:r>
      <w:r w:rsidRPr="00737F6E">
        <w:rPr>
          <w:rFonts w:ascii="Verdana" w:hAnsi="Verdana" w:cstheme="minorHAnsi"/>
          <w:sz w:val="20"/>
        </w:rPr>
        <w:t>Postępowaniu</w:t>
      </w:r>
      <w:r w:rsidR="009D5BC2" w:rsidRPr="00737F6E">
        <w:rPr>
          <w:rFonts w:ascii="Verdana" w:hAnsi="Verdana" w:cstheme="minorHAnsi"/>
          <w:sz w:val="20"/>
        </w:rPr>
        <w:t xml:space="preserve"> </w:t>
      </w:r>
      <w:r w:rsidR="009D5BC2" w:rsidRPr="00737F6E">
        <w:rPr>
          <w:rFonts w:ascii="Verdana" w:hAnsi="Verdana" w:cstheme="minorHAnsi"/>
          <w:sz w:val="20"/>
          <w:lang w:eastAsia="pl-PL"/>
        </w:rPr>
        <w:t>zakupowym</w:t>
      </w:r>
      <w:r w:rsidRPr="00737F6E">
        <w:rPr>
          <w:rFonts w:ascii="Verdana" w:hAnsi="Verdana" w:cstheme="minorHAnsi"/>
          <w:sz w:val="20"/>
        </w:rPr>
        <w:t>.</w:t>
      </w:r>
      <w:r w:rsidR="00B33A86" w:rsidRPr="00737F6E">
        <w:rPr>
          <w:rFonts w:ascii="Verdana" w:hAnsi="Verdana" w:cstheme="minorHAnsi"/>
          <w:sz w:val="20"/>
        </w:rPr>
        <w:t xml:space="preserve"> </w:t>
      </w:r>
      <w:r w:rsidR="005F413E" w:rsidRPr="00737F6E">
        <w:rPr>
          <w:rFonts w:ascii="Verdana" w:hAnsi="Verdana" w:cstheme="minorHAnsi"/>
          <w:sz w:val="20"/>
        </w:rPr>
        <w:t xml:space="preserve">Jeżeli Wykonawcy wspólnie ubiegają się o udzielenie zamówienia mogą wspólnie wykazać się spełnianiem warunku udziału w Postępowaniu </w:t>
      </w:r>
      <w:r w:rsidR="009D5BC2" w:rsidRPr="00737F6E">
        <w:rPr>
          <w:rFonts w:ascii="Verdana" w:hAnsi="Verdana" w:cstheme="minorHAnsi"/>
          <w:sz w:val="20"/>
          <w:lang w:eastAsia="pl-PL"/>
        </w:rPr>
        <w:t>zakupowym</w:t>
      </w:r>
      <w:r w:rsidR="009D5BC2" w:rsidRPr="00737F6E">
        <w:rPr>
          <w:rFonts w:ascii="Verdana" w:hAnsi="Verdana" w:cstheme="minorHAnsi"/>
          <w:sz w:val="20"/>
        </w:rPr>
        <w:t xml:space="preserve"> </w:t>
      </w:r>
      <w:r w:rsidR="005F413E" w:rsidRPr="00737F6E">
        <w:rPr>
          <w:rFonts w:ascii="Verdana" w:hAnsi="Verdana" w:cstheme="minorHAnsi"/>
          <w:sz w:val="20"/>
        </w:rPr>
        <w:t>dot. zdolności technicznej lub zawodowej</w:t>
      </w:r>
      <w:r w:rsidR="00737F6E" w:rsidRPr="00737F6E">
        <w:rPr>
          <w:rFonts w:ascii="Verdana" w:hAnsi="Verdana" w:cstheme="minorHAnsi"/>
          <w:sz w:val="20"/>
        </w:rPr>
        <w:t>.</w:t>
      </w:r>
    </w:p>
    <w:p w14:paraId="012EB56C" w14:textId="42A28DD1" w:rsidR="00C7748F" w:rsidRPr="00737F6E" w:rsidRDefault="00C7748F" w:rsidP="00737F6E">
      <w:pPr>
        <w:spacing w:line="276" w:lineRule="auto"/>
        <w:ind w:right="-283"/>
        <w:rPr>
          <w:rFonts w:ascii="Verdana" w:hAnsi="Verdana" w:cstheme="minorHAnsi"/>
          <w:i/>
          <w:iCs/>
          <w:sz w:val="20"/>
        </w:rPr>
      </w:pPr>
    </w:p>
    <w:p w14:paraId="77F2A61B" w14:textId="3CBE6C56" w:rsidR="00F50732" w:rsidRPr="00737F6E" w:rsidRDefault="008139DF" w:rsidP="006D28BA">
      <w:pPr>
        <w:numPr>
          <w:ilvl w:val="1"/>
          <w:numId w:val="89"/>
        </w:numPr>
        <w:spacing w:before="120" w:line="240" w:lineRule="auto"/>
        <w:ind w:left="425" w:right="-283" w:hanging="709"/>
        <w:rPr>
          <w:rFonts w:ascii="Verdana" w:hAnsi="Verdana" w:cstheme="minorHAnsi"/>
          <w:sz w:val="20"/>
        </w:rPr>
      </w:pPr>
      <w:r w:rsidRPr="00737F6E">
        <w:rPr>
          <w:rFonts w:ascii="Verdana" w:eastAsia="Calibri" w:hAnsi="Verdana" w:cstheme="minorHAnsi"/>
          <w:sz w:val="20"/>
        </w:rPr>
        <w:t>Nie dotyczy</w:t>
      </w:r>
      <w:r w:rsidR="00737F6E" w:rsidRPr="00737F6E">
        <w:rPr>
          <w:rFonts w:ascii="Verdana" w:eastAsia="Calibri" w:hAnsi="Verdana" w:cstheme="minorHAnsi"/>
          <w:sz w:val="20"/>
        </w:rPr>
        <w:t>.</w:t>
      </w:r>
    </w:p>
    <w:p w14:paraId="7C7078C9" w14:textId="48D72483" w:rsidR="00F50732" w:rsidRPr="002A6CA3" w:rsidRDefault="00F50732" w:rsidP="006D28BA">
      <w:pPr>
        <w:numPr>
          <w:ilvl w:val="1"/>
          <w:numId w:val="89"/>
        </w:numPr>
        <w:spacing w:before="120" w:line="240" w:lineRule="auto"/>
        <w:ind w:left="425" w:right="-284" w:hanging="709"/>
        <w:rPr>
          <w:rFonts w:ascii="Verdana" w:hAnsi="Verdana" w:cstheme="minorHAnsi"/>
          <w:sz w:val="20"/>
        </w:rPr>
      </w:pPr>
      <w:r w:rsidRPr="00737F6E">
        <w:rPr>
          <w:rFonts w:ascii="Verdana" w:eastAsia="Calibri" w:hAnsi="Verdana" w:cstheme="minorHAnsi"/>
          <w:sz w:val="20"/>
        </w:rPr>
        <w:t>Ocena spełnienia warunków</w:t>
      </w:r>
      <w:r w:rsidRPr="002A6CA3">
        <w:rPr>
          <w:rFonts w:ascii="Verdana" w:eastAsia="Calibri" w:hAnsi="Verdana" w:cstheme="minorHAnsi"/>
          <w:sz w:val="20"/>
        </w:rPr>
        <w:t xml:space="preserve"> udziału w Postępowaniu </w:t>
      </w:r>
      <w:r w:rsidR="009D5BC2" w:rsidRPr="006D28BA">
        <w:rPr>
          <w:rFonts w:ascii="Verdana" w:hAnsi="Verdana" w:cstheme="minorHAnsi"/>
          <w:sz w:val="20"/>
          <w:lang w:eastAsia="pl-PL"/>
        </w:rPr>
        <w:t>zakupowym</w:t>
      </w:r>
      <w:r w:rsidR="009D5BC2" w:rsidRPr="002A6CA3">
        <w:rPr>
          <w:rFonts w:ascii="Verdana" w:eastAsia="Calibri" w:hAnsi="Verdana" w:cstheme="minorHAnsi"/>
          <w:sz w:val="20"/>
        </w:rPr>
        <w:t xml:space="preserve"> </w:t>
      </w:r>
      <w:r w:rsidRPr="002A6CA3">
        <w:rPr>
          <w:rFonts w:ascii="Verdana" w:eastAsia="Calibri" w:hAnsi="Verdana" w:cstheme="minorHAnsi"/>
          <w:sz w:val="20"/>
        </w:rPr>
        <w:t xml:space="preserve">oraz ocena braku podstaw do wykluczenia z udziału w Postępowaniu </w:t>
      </w:r>
      <w:r w:rsidR="009D5BC2" w:rsidRPr="00221C35">
        <w:rPr>
          <w:rFonts w:ascii="Verdana" w:hAnsi="Verdana" w:cstheme="minorHAnsi"/>
          <w:sz w:val="20"/>
          <w:lang w:eastAsia="pl-PL"/>
        </w:rPr>
        <w:t>zakupowym</w:t>
      </w:r>
      <w:r w:rsidR="009D5BC2" w:rsidRPr="002A6CA3">
        <w:rPr>
          <w:rFonts w:ascii="Verdana" w:eastAsia="Calibri" w:hAnsi="Verdana" w:cstheme="minorHAnsi"/>
          <w:sz w:val="20"/>
        </w:rPr>
        <w:t xml:space="preserve"> </w:t>
      </w:r>
      <w:r w:rsidRPr="002A6CA3">
        <w:rPr>
          <w:rFonts w:ascii="Verdana" w:eastAsia="Calibri" w:hAnsi="Verdana" w:cstheme="minorHAnsi"/>
          <w:sz w:val="20"/>
        </w:rPr>
        <w:t>zostanie dokonana wg formuły „spełnia - nie spełnia”, w oparciu o informacje zawarte w dokumentach i oświadczeniach.</w:t>
      </w:r>
    </w:p>
    <w:p w14:paraId="01D6A279" w14:textId="77777777" w:rsidR="00D20B7C" w:rsidRPr="002A6CA3" w:rsidRDefault="00D20B7C" w:rsidP="00D20B7C">
      <w:pPr>
        <w:spacing w:before="120" w:line="240" w:lineRule="auto"/>
        <w:ind w:left="426"/>
        <w:rPr>
          <w:rFonts w:ascii="Verdana" w:hAnsi="Verdana" w:cstheme="minorHAnsi"/>
          <w:sz w:val="20"/>
        </w:rPr>
      </w:pPr>
    </w:p>
    <w:p w14:paraId="22239B5B" w14:textId="344B4DC0" w:rsidR="005817FF" w:rsidRPr="002A6CA3" w:rsidRDefault="00F50732" w:rsidP="006D28BA">
      <w:pPr>
        <w:pStyle w:val="Nagwek1"/>
        <w:keepLines w:val="0"/>
        <w:numPr>
          <w:ilvl w:val="0"/>
          <w:numId w:val="86"/>
        </w:numPr>
        <w:shd w:val="clear" w:color="auto" w:fill="C6D9F1" w:themeFill="text2" w:themeFillTint="33"/>
        <w:spacing w:before="0" w:after="0" w:line="240" w:lineRule="auto"/>
        <w:ind w:left="567" w:right="-284"/>
        <w:rPr>
          <w:rFonts w:ascii="Verdana" w:hAnsi="Verdana" w:cstheme="minorHAnsi"/>
          <w:sz w:val="20"/>
          <w:lang w:val="pl-PL"/>
        </w:rPr>
      </w:pPr>
      <w:bookmarkStart w:id="154" w:name="_Toc122344778"/>
      <w:r w:rsidRPr="002A6CA3">
        <w:rPr>
          <w:rFonts w:ascii="Verdana" w:eastAsia="Calibri" w:hAnsi="Verdana" w:cstheme="minorHAnsi"/>
          <w:caps w:val="0"/>
          <w:kern w:val="0"/>
          <w:sz w:val="20"/>
          <w:lang w:val="pl-PL"/>
        </w:rPr>
        <w:t xml:space="preserve">KORZYSTANIE Z POTENCJAŁU </w:t>
      </w:r>
      <w:r w:rsidR="00EA3BA1" w:rsidRPr="002A6CA3">
        <w:rPr>
          <w:rFonts w:ascii="Verdana" w:eastAsia="Calibri" w:hAnsi="Verdana" w:cstheme="minorHAnsi"/>
          <w:caps w:val="0"/>
          <w:kern w:val="0"/>
          <w:sz w:val="20"/>
          <w:lang w:val="pl-PL"/>
        </w:rPr>
        <w:t xml:space="preserve">PODMIOTÓW </w:t>
      </w:r>
      <w:r w:rsidR="00951423" w:rsidRPr="002A6CA3">
        <w:rPr>
          <w:rFonts w:ascii="Verdana" w:eastAsia="Calibri" w:hAnsi="Verdana" w:cstheme="minorHAnsi"/>
          <w:caps w:val="0"/>
          <w:kern w:val="0"/>
          <w:sz w:val="20"/>
          <w:lang w:val="pl-PL"/>
        </w:rPr>
        <w:t>UDOSTĘPNIAJĄCYCH ZASOBY</w:t>
      </w:r>
      <w:bookmarkEnd w:id="154"/>
    </w:p>
    <w:p w14:paraId="4B0BA9A8" w14:textId="77777777" w:rsidR="00B33A86" w:rsidRPr="002A6CA3" w:rsidRDefault="00B33A86" w:rsidP="00980BFF">
      <w:pPr>
        <w:pStyle w:val="Akapitzlist"/>
        <w:numPr>
          <w:ilvl w:val="0"/>
          <w:numId w:val="18"/>
        </w:numPr>
        <w:spacing w:before="240" w:after="120" w:line="240" w:lineRule="auto"/>
        <w:contextualSpacing w:val="0"/>
        <w:rPr>
          <w:rFonts w:ascii="Verdana" w:eastAsia="Calibri" w:hAnsi="Verdana" w:cstheme="minorHAnsi"/>
          <w:vanish/>
          <w:sz w:val="20"/>
        </w:rPr>
      </w:pPr>
    </w:p>
    <w:p w14:paraId="33A54737" w14:textId="77777777" w:rsidR="00EA3BA1" w:rsidRPr="002A6CA3" w:rsidRDefault="00EA3BA1" w:rsidP="00980BFF">
      <w:pPr>
        <w:pStyle w:val="Akapitzlist"/>
        <w:numPr>
          <w:ilvl w:val="0"/>
          <w:numId w:val="48"/>
        </w:numPr>
        <w:spacing w:before="240" w:after="120" w:line="240" w:lineRule="auto"/>
        <w:ind w:right="-284"/>
        <w:rPr>
          <w:rFonts w:ascii="Verdana" w:eastAsia="Calibri" w:hAnsi="Verdana" w:cstheme="minorHAnsi"/>
          <w:vanish/>
          <w:sz w:val="20"/>
        </w:rPr>
      </w:pPr>
    </w:p>
    <w:p w14:paraId="1B6FE67E" w14:textId="77777777" w:rsidR="00EA3BA1" w:rsidRPr="002A6CA3" w:rsidRDefault="00EA3BA1" w:rsidP="00980BFF">
      <w:pPr>
        <w:pStyle w:val="Akapitzlist"/>
        <w:numPr>
          <w:ilvl w:val="0"/>
          <w:numId w:val="48"/>
        </w:numPr>
        <w:spacing w:before="240" w:after="120" w:line="240" w:lineRule="auto"/>
        <w:ind w:right="-284"/>
        <w:rPr>
          <w:rFonts w:ascii="Verdana" w:eastAsia="Calibri" w:hAnsi="Verdana" w:cstheme="minorHAnsi"/>
          <w:vanish/>
          <w:sz w:val="20"/>
        </w:rPr>
      </w:pPr>
    </w:p>
    <w:p w14:paraId="19787A56" w14:textId="7C967486" w:rsidR="005817FF" w:rsidRPr="002A6CA3" w:rsidRDefault="00F50732" w:rsidP="006D28BA">
      <w:pPr>
        <w:pStyle w:val="Akapitzlist"/>
        <w:numPr>
          <w:ilvl w:val="1"/>
          <w:numId w:val="48"/>
        </w:numPr>
        <w:spacing w:before="240" w:after="120" w:line="240" w:lineRule="auto"/>
        <w:ind w:left="426" w:right="-284" w:hanging="710"/>
        <w:rPr>
          <w:rFonts w:ascii="Verdana" w:hAnsi="Verdana" w:cstheme="minorHAnsi"/>
          <w:sz w:val="20"/>
        </w:rPr>
      </w:pPr>
      <w:r w:rsidRPr="002A6CA3">
        <w:rPr>
          <w:rFonts w:ascii="Verdana" w:eastAsia="Calibri" w:hAnsi="Verdana" w:cstheme="minorHAnsi"/>
          <w:sz w:val="20"/>
        </w:rPr>
        <w:t>Wykonawca może w celu potwierdzenia spełniania warunków udziału w Postępowaniu</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zakupowym</w:t>
      </w:r>
      <w:r w:rsidR="00AC76C4" w:rsidRPr="002A6CA3">
        <w:rPr>
          <w:rFonts w:ascii="Verdana" w:eastAsia="Calibri" w:hAnsi="Verdana" w:cstheme="minorHAnsi"/>
          <w:sz w:val="20"/>
        </w:rPr>
        <w:t>,</w:t>
      </w:r>
      <w:r w:rsidRPr="002A6CA3">
        <w:rPr>
          <w:rFonts w:ascii="Verdana" w:eastAsia="Calibri" w:hAnsi="Verdana" w:cstheme="minorHAnsi"/>
          <w:sz w:val="20"/>
        </w:rPr>
        <w:t xml:space="preserve"> o których mowa w pkt </w:t>
      </w:r>
      <w:r w:rsidR="00A76A4D" w:rsidRPr="002A6CA3">
        <w:rPr>
          <w:rFonts w:ascii="Verdana" w:eastAsia="Calibri" w:hAnsi="Verdana" w:cstheme="minorHAnsi"/>
          <w:sz w:val="20"/>
        </w:rPr>
        <w:t>14</w:t>
      </w:r>
      <w:r w:rsidR="00B33A86" w:rsidRPr="002A6CA3">
        <w:rPr>
          <w:rFonts w:ascii="Verdana" w:eastAsia="Calibri" w:hAnsi="Verdana" w:cstheme="minorHAnsi"/>
          <w:sz w:val="20"/>
        </w:rPr>
        <w:t>.</w:t>
      </w:r>
      <w:r w:rsidR="00A76A4D" w:rsidRPr="002A6CA3">
        <w:rPr>
          <w:rFonts w:ascii="Verdana" w:eastAsia="Calibri" w:hAnsi="Verdana" w:cstheme="minorHAnsi"/>
          <w:sz w:val="20"/>
        </w:rPr>
        <w:t>3</w:t>
      </w:r>
      <w:r w:rsidR="00B33A86" w:rsidRPr="002A6CA3">
        <w:rPr>
          <w:rFonts w:ascii="Verdana" w:eastAsia="Calibri" w:hAnsi="Verdana" w:cstheme="minorHAnsi"/>
          <w:sz w:val="20"/>
        </w:rPr>
        <w:t xml:space="preserve">.2 </w:t>
      </w:r>
      <w:r w:rsidRPr="002A6CA3">
        <w:rPr>
          <w:rFonts w:ascii="Verdana" w:eastAsia="Calibri" w:hAnsi="Verdana" w:cstheme="minorHAnsi"/>
          <w:sz w:val="20"/>
        </w:rPr>
        <w:t xml:space="preserve">i </w:t>
      </w:r>
      <w:r w:rsidR="00A76A4D" w:rsidRPr="002A6CA3">
        <w:rPr>
          <w:rFonts w:ascii="Verdana" w:eastAsia="Calibri" w:hAnsi="Verdana" w:cstheme="minorHAnsi"/>
          <w:sz w:val="20"/>
        </w:rPr>
        <w:t>14</w:t>
      </w:r>
      <w:r w:rsidRPr="002A6CA3">
        <w:rPr>
          <w:rFonts w:ascii="Verdana" w:eastAsia="Calibri" w:hAnsi="Verdana" w:cstheme="minorHAnsi"/>
          <w:sz w:val="20"/>
        </w:rPr>
        <w:t>.</w:t>
      </w:r>
      <w:r w:rsidR="00A76A4D" w:rsidRPr="002A6CA3">
        <w:rPr>
          <w:rFonts w:ascii="Verdana" w:eastAsia="Calibri" w:hAnsi="Verdana" w:cstheme="minorHAnsi"/>
          <w:sz w:val="20"/>
        </w:rPr>
        <w:t>3</w:t>
      </w:r>
      <w:r w:rsidRPr="002A6CA3">
        <w:rPr>
          <w:rFonts w:ascii="Verdana" w:eastAsia="Calibri" w:hAnsi="Verdana" w:cstheme="minorHAnsi"/>
          <w:sz w:val="20"/>
        </w:rPr>
        <w:t xml:space="preserve">.3. </w:t>
      </w:r>
      <w:r w:rsidR="00904E94" w:rsidRPr="002A6CA3">
        <w:rPr>
          <w:rFonts w:ascii="Verdana" w:eastAsia="Calibri" w:hAnsi="Verdana" w:cstheme="minorHAnsi"/>
          <w:sz w:val="20"/>
        </w:rPr>
        <w:t>SWZ</w:t>
      </w:r>
      <w:r w:rsidRPr="002A6CA3">
        <w:rPr>
          <w:rFonts w:ascii="Verdana" w:eastAsia="Calibri" w:hAnsi="Verdana" w:cstheme="minorHAnsi"/>
          <w:sz w:val="20"/>
        </w:rPr>
        <w:t xml:space="preserve"> w stosownych sytuacjach oraz w odniesieniu do </w:t>
      </w:r>
      <w:r w:rsidR="00BC782E" w:rsidRPr="002A6CA3">
        <w:rPr>
          <w:rFonts w:ascii="Verdana" w:eastAsia="Calibri" w:hAnsi="Verdana" w:cstheme="minorHAnsi"/>
          <w:sz w:val="20"/>
        </w:rPr>
        <w:t xml:space="preserve">Przedmiotu </w:t>
      </w:r>
      <w:r w:rsidRPr="002A6CA3">
        <w:rPr>
          <w:rFonts w:ascii="Verdana" w:eastAsia="Calibri" w:hAnsi="Verdana" w:cstheme="minorHAnsi"/>
          <w:sz w:val="20"/>
        </w:rPr>
        <w:t xml:space="preserve">Zamówienia, lub jego części, polegać na </w:t>
      </w:r>
      <w:r w:rsidR="007C7F47" w:rsidRPr="002A6CA3">
        <w:rPr>
          <w:rFonts w:ascii="Verdana" w:eastAsia="Calibri" w:hAnsi="Verdana" w:cstheme="minorHAnsi"/>
          <w:sz w:val="20"/>
        </w:rPr>
        <w:t>zdolnościach technicznych lub zawodowych lub sytuacji finansowej lub ekonomicznej podmiotów udostępniających zasoby, niezależnie od charakteru prawnego łączących go z nimi stosunków</w:t>
      </w:r>
      <w:r w:rsidRPr="002A6CA3">
        <w:rPr>
          <w:rFonts w:ascii="Verdana" w:eastAsia="Calibri" w:hAnsi="Verdana" w:cstheme="minorHAnsi"/>
          <w:sz w:val="20"/>
        </w:rPr>
        <w:t>.</w:t>
      </w:r>
      <w:r w:rsidR="00BC782E" w:rsidRPr="002A6CA3">
        <w:rPr>
          <w:rFonts w:ascii="Verdana" w:eastAsia="Calibri" w:hAnsi="Verdana" w:cstheme="minorHAnsi"/>
          <w:sz w:val="20"/>
        </w:rPr>
        <w:t xml:space="preserve"> </w:t>
      </w:r>
    </w:p>
    <w:p w14:paraId="31E48B31" w14:textId="6E784F79" w:rsidR="0081165A" w:rsidRPr="002A6CA3" w:rsidRDefault="0081165A" w:rsidP="006D28BA">
      <w:pPr>
        <w:pStyle w:val="Akapitzlist"/>
        <w:numPr>
          <w:ilvl w:val="1"/>
          <w:numId w:val="48"/>
        </w:numPr>
        <w:spacing w:before="240" w:after="120" w:line="240" w:lineRule="auto"/>
        <w:ind w:left="426" w:right="-284" w:hanging="710"/>
        <w:rPr>
          <w:rFonts w:ascii="Verdana" w:hAnsi="Verdana" w:cstheme="minorHAnsi"/>
          <w:sz w:val="20"/>
        </w:rPr>
      </w:pPr>
      <w:r w:rsidRPr="002A6CA3">
        <w:rPr>
          <w:rFonts w:ascii="Verdana" w:eastAsia="Calibri" w:hAnsi="Verdana" w:cstheme="minorHAnsi"/>
          <w:sz w:val="20"/>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r w:rsidRPr="002A6CA3">
        <w:rPr>
          <w:rFonts w:ascii="Verdana" w:hAnsi="Verdana" w:cstheme="minorHAnsi"/>
          <w:sz w:val="20"/>
        </w:rPr>
        <w:t>.</w:t>
      </w:r>
      <w:r w:rsidR="00544375" w:rsidRPr="002A6CA3">
        <w:rPr>
          <w:rFonts w:ascii="Verdana" w:hAnsi="Verdana" w:cstheme="minorHAnsi"/>
          <w:sz w:val="20"/>
        </w:rPr>
        <w:t xml:space="preserve"> Zapis nie ma zastosowania dla zamówień, których przedmiotem są dostawy.</w:t>
      </w:r>
    </w:p>
    <w:p w14:paraId="3DF9E2B9" w14:textId="7C83FA00" w:rsidR="00F50732" w:rsidRPr="002A6CA3" w:rsidRDefault="00F50732" w:rsidP="006D28BA">
      <w:pPr>
        <w:pStyle w:val="Akapitzlist"/>
        <w:numPr>
          <w:ilvl w:val="1"/>
          <w:numId w:val="48"/>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Wykonawca, który polega na zdolnościach lub sytuacji </w:t>
      </w:r>
      <w:r w:rsidR="00A129C0" w:rsidRPr="002A6CA3">
        <w:rPr>
          <w:rFonts w:ascii="Verdana" w:eastAsia="Calibri" w:hAnsi="Verdana" w:cstheme="minorHAnsi"/>
          <w:sz w:val="20"/>
        </w:rPr>
        <w:t>podmiotów udostępniających zasoby</w:t>
      </w:r>
      <w:r w:rsidRPr="002A6CA3">
        <w:rPr>
          <w:rFonts w:ascii="Verdana" w:eastAsia="Calibri" w:hAnsi="Verdana" w:cstheme="minorHAnsi"/>
          <w:sz w:val="20"/>
        </w:rPr>
        <w:t xml:space="preserve">, </w:t>
      </w:r>
      <w:r w:rsidR="008135A8" w:rsidRPr="002A6CA3">
        <w:rPr>
          <w:rFonts w:ascii="Verdana" w:eastAsia="Calibri" w:hAnsi="Verdana" w:cstheme="minorHAnsi"/>
          <w:sz w:val="20"/>
        </w:rPr>
        <w:t xml:space="preserve">jest zobowiązany w Formularzu Oferty wskazać nazwy </w:t>
      </w:r>
      <w:r w:rsidR="004F5761" w:rsidRPr="002A6CA3">
        <w:rPr>
          <w:rFonts w:ascii="Verdana" w:eastAsia="Calibri" w:hAnsi="Verdana" w:cstheme="minorHAnsi"/>
          <w:sz w:val="20"/>
        </w:rPr>
        <w:t xml:space="preserve">tych </w:t>
      </w:r>
      <w:r w:rsidR="008135A8" w:rsidRPr="002A6CA3">
        <w:rPr>
          <w:rFonts w:ascii="Verdana" w:eastAsia="Calibri" w:hAnsi="Verdana" w:cstheme="minorHAnsi"/>
          <w:sz w:val="20"/>
        </w:rPr>
        <w:t xml:space="preserve">podmiotów oraz </w:t>
      </w:r>
      <w:r w:rsidRPr="002A6CA3">
        <w:rPr>
          <w:rFonts w:ascii="Verdana" w:eastAsia="Calibri" w:hAnsi="Verdana" w:cstheme="minorHAnsi"/>
          <w:sz w:val="20"/>
        </w:rPr>
        <w:t>musi udowodnić Zamawiającemu, że realizując Zamówienie, będzie dysponował niezbęd</w:t>
      </w:r>
      <w:r w:rsidR="00AC76C4" w:rsidRPr="002A6CA3">
        <w:rPr>
          <w:rFonts w:ascii="Verdana" w:eastAsia="Calibri" w:hAnsi="Verdana" w:cstheme="minorHAnsi"/>
          <w:sz w:val="20"/>
        </w:rPr>
        <w:t xml:space="preserve">nymi zasobami tych podmiotów, </w:t>
      </w:r>
      <w:r w:rsidR="00AC76C4" w:rsidRPr="002A6CA3">
        <w:rPr>
          <w:rFonts w:ascii="Verdana" w:eastAsia="Calibri" w:hAnsi="Verdana" w:cstheme="minorHAnsi"/>
          <w:b/>
          <w:sz w:val="20"/>
          <w:u w:val="single"/>
        </w:rPr>
        <w:t>w </w:t>
      </w:r>
      <w:r w:rsidRPr="002A6CA3">
        <w:rPr>
          <w:rFonts w:ascii="Verdana" w:eastAsia="Calibri" w:hAnsi="Verdana" w:cstheme="minorHAnsi"/>
          <w:b/>
          <w:sz w:val="20"/>
          <w:u w:val="single"/>
        </w:rPr>
        <w:t>szczególności przedstawiając wraz z Ofertą zobowiązanie tych podmiotów do oddania mu do dyspozycji niezbędnych zasobów na potrzeby realizacji zamówienia</w:t>
      </w:r>
      <w:r w:rsidRPr="002A6CA3">
        <w:rPr>
          <w:rFonts w:ascii="Verdana" w:eastAsia="Calibri" w:hAnsi="Verdana" w:cstheme="minorHAnsi"/>
          <w:sz w:val="20"/>
        </w:rPr>
        <w:t xml:space="preserve"> (dalej „Zobowiązanie”). Wzór </w:t>
      </w:r>
      <w:r w:rsidR="0081759F" w:rsidRPr="002A6CA3">
        <w:rPr>
          <w:rFonts w:ascii="Verdana" w:eastAsia="Calibri" w:hAnsi="Verdana" w:cstheme="minorHAnsi"/>
          <w:sz w:val="20"/>
        </w:rPr>
        <w:t xml:space="preserve">Zobowiązania </w:t>
      </w:r>
      <w:r w:rsidRPr="002A6CA3">
        <w:rPr>
          <w:rFonts w:ascii="Verdana" w:eastAsia="Calibri" w:hAnsi="Verdana" w:cstheme="minorHAnsi"/>
          <w:sz w:val="20"/>
        </w:rPr>
        <w:t xml:space="preserve">stanowi Załącznik nr </w:t>
      </w:r>
      <w:r w:rsidR="0084677B" w:rsidRPr="002A6CA3">
        <w:rPr>
          <w:rFonts w:ascii="Verdana" w:eastAsia="Calibri" w:hAnsi="Verdana" w:cstheme="minorHAnsi"/>
          <w:sz w:val="20"/>
        </w:rPr>
        <w:t>4</w:t>
      </w:r>
      <w:r w:rsidRPr="002A6CA3">
        <w:rPr>
          <w:rFonts w:ascii="Verdana" w:eastAsia="Calibri" w:hAnsi="Verdana" w:cstheme="minorHAnsi"/>
          <w:sz w:val="20"/>
        </w:rPr>
        <w:t xml:space="preserve"> do </w:t>
      </w:r>
      <w:r w:rsidR="00904E94" w:rsidRPr="002A6CA3">
        <w:rPr>
          <w:rFonts w:ascii="Verdana" w:eastAsia="Calibri" w:hAnsi="Verdana" w:cstheme="minorHAnsi"/>
          <w:sz w:val="20"/>
        </w:rPr>
        <w:t>SWZ</w:t>
      </w:r>
      <w:r w:rsidRPr="002A6CA3">
        <w:rPr>
          <w:rFonts w:ascii="Verdana" w:eastAsia="Calibri" w:hAnsi="Verdana" w:cstheme="minorHAnsi"/>
          <w:sz w:val="20"/>
        </w:rPr>
        <w:t>.</w:t>
      </w:r>
      <w:r w:rsidR="00AC76C4" w:rsidRPr="002A6CA3">
        <w:rPr>
          <w:rFonts w:ascii="Verdana" w:eastAsia="Calibri" w:hAnsi="Verdana" w:cstheme="minorHAnsi"/>
          <w:sz w:val="20"/>
        </w:rPr>
        <w:t xml:space="preserve"> </w:t>
      </w:r>
      <w:r w:rsidR="00AC76C4" w:rsidRPr="002A6CA3">
        <w:rPr>
          <w:rFonts w:ascii="Verdana" w:eastAsia="Calibri" w:hAnsi="Verdana" w:cstheme="minorHAnsi"/>
          <w:b/>
          <w:sz w:val="20"/>
        </w:rPr>
        <w:t>Zobowiązanie powinno być podpisane przez osobę</w:t>
      </w:r>
      <w:r w:rsidR="00295929" w:rsidRPr="002A6CA3">
        <w:rPr>
          <w:rFonts w:ascii="Verdana" w:eastAsia="Calibri" w:hAnsi="Verdana" w:cstheme="minorHAnsi"/>
          <w:b/>
          <w:sz w:val="20"/>
        </w:rPr>
        <w:t>/y</w:t>
      </w:r>
      <w:r w:rsidR="00AC76C4" w:rsidRPr="002A6CA3">
        <w:rPr>
          <w:rFonts w:ascii="Verdana" w:eastAsia="Calibri" w:hAnsi="Verdana" w:cstheme="minorHAnsi"/>
          <w:b/>
          <w:sz w:val="20"/>
        </w:rPr>
        <w:t xml:space="preserve"> upoważnioną</w:t>
      </w:r>
      <w:r w:rsidR="00295929" w:rsidRPr="002A6CA3">
        <w:rPr>
          <w:rFonts w:ascii="Verdana" w:eastAsia="Calibri" w:hAnsi="Verdana" w:cstheme="minorHAnsi"/>
          <w:b/>
          <w:sz w:val="20"/>
        </w:rPr>
        <w:t>/e</w:t>
      </w:r>
      <w:r w:rsidR="00AC76C4" w:rsidRPr="002A6CA3">
        <w:rPr>
          <w:rFonts w:ascii="Verdana" w:eastAsia="Calibri" w:hAnsi="Verdana" w:cstheme="minorHAnsi"/>
          <w:b/>
          <w:sz w:val="20"/>
        </w:rPr>
        <w:t xml:space="preserve"> do reprezentowania podmiotu</w:t>
      </w:r>
      <w:r w:rsidR="0081759F" w:rsidRPr="002A6CA3">
        <w:rPr>
          <w:rFonts w:ascii="Verdana" w:eastAsia="Calibri" w:hAnsi="Verdana" w:cstheme="minorHAnsi"/>
          <w:b/>
          <w:sz w:val="20"/>
        </w:rPr>
        <w:t xml:space="preserve"> udostępniającego zasoby</w:t>
      </w:r>
      <w:r w:rsidR="00AC76C4" w:rsidRPr="002A6CA3">
        <w:rPr>
          <w:rFonts w:ascii="Verdana" w:eastAsia="Calibri" w:hAnsi="Verdana" w:cstheme="minorHAnsi"/>
          <w:b/>
          <w:sz w:val="20"/>
        </w:rPr>
        <w:t xml:space="preserve">. Jeżeli uprawnienie osoby/osób podpisującej/podpisujących Zobowiązanie nie wynika wprost z dokumentu stwierdzającego status prawny </w:t>
      </w:r>
      <w:r w:rsidR="0081759F" w:rsidRPr="002A6CA3">
        <w:rPr>
          <w:rFonts w:ascii="Verdana" w:eastAsia="Calibri" w:hAnsi="Verdana" w:cstheme="minorHAnsi"/>
          <w:b/>
          <w:sz w:val="20"/>
        </w:rPr>
        <w:t xml:space="preserve">tego </w:t>
      </w:r>
      <w:r w:rsidR="00637D3C" w:rsidRPr="002A6CA3">
        <w:rPr>
          <w:rFonts w:ascii="Verdana" w:eastAsia="Calibri" w:hAnsi="Verdana" w:cstheme="minorHAnsi"/>
          <w:b/>
          <w:sz w:val="20"/>
        </w:rPr>
        <w:t>podmiotu</w:t>
      </w:r>
      <w:r w:rsidR="00AC76C4" w:rsidRPr="002A6CA3">
        <w:rPr>
          <w:rFonts w:ascii="Verdana" w:eastAsia="Calibri" w:hAnsi="Verdana" w:cstheme="minorHAnsi"/>
          <w:b/>
          <w:sz w:val="20"/>
        </w:rPr>
        <w:t>, to należy dołączyć pełnomocnictw</w:t>
      </w:r>
      <w:r w:rsidR="00754A30" w:rsidRPr="002A6CA3">
        <w:rPr>
          <w:rFonts w:ascii="Verdana" w:eastAsia="Calibri" w:hAnsi="Verdana" w:cstheme="minorHAnsi"/>
          <w:b/>
          <w:sz w:val="20"/>
        </w:rPr>
        <w:t>o.</w:t>
      </w:r>
    </w:p>
    <w:p w14:paraId="43230617" w14:textId="7E612BB0" w:rsidR="005449B6" w:rsidRPr="002A6CA3" w:rsidRDefault="00F50732" w:rsidP="006D28BA">
      <w:pPr>
        <w:pStyle w:val="Akapitzlist"/>
        <w:numPr>
          <w:ilvl w:val="1"/>
          <w:numId w:val="48"/>
        </w:numPr>
        <w:spacing w:before="120" w:after="120" w:line="240" w:lineRule="auto"/>
        <w:ind w:left="425" w:right="-284" w:hanging="709"/>
        <w:contextualSpacing w:val="0"/>
        <w:rPr>
          <w:rFonts w:ascii="Verdana" w:hAnsi="Verdana" w:cstheme="minorHAnsi"/>
          <w:sz w:val="20"/>
        </w:rPr>
      </w:pPr>
      <w:r w:rsidRPr="002A6CA3">
        <w:rPr>
          <w:rFonts w:ascii="Verdana" w:eastAsia="Calibri" w:hAnsi="Verdana" w:cstheme="minorHAnsi"/>
          <w:sz w:val="20"/>
        </w:rPr>
        <w:t xml:space="preserve">W celu oceny, czy Wykonawca polegając na sytuacji </w:t>
      </w:r>
      <w:r w:rsidR="00AA5F57" w:rsidRPr="002A6CA3">
        <w:rPr>
          <w:rFonts w:ascii="Verdana" w:eastAsia="Calibri" w:hAnsi="Verdana" w:cstheme="minorHAnsi"/>
          <w:sz w:val="20"/>
        </w:rPr>
        <w:t>podmiotów udostępniających zasoby</w:t>
      </w:r>
      <w:r w:rsidRPr="002A6CA3">
        <w:rPr>
          <w:rFonts w:ascii="Verdana" w:eastAsia="Calibri" w:hAnsi="Verdana" w:cstheme="minorHAnsi"/>
          <w:sz w:val="20"/>
        </w:rPr>
        <w:t>, będzie dysponował niezbędnymi zasobami w stopniu umożliwiającym należyte wykonanie zamówienia oraz oceny, czy stosunek łączący Wykonawcę z tymi podmiotami gwarantuje rzeczywisty dostęp do ich zasobów, Zamawiający żąda dokumentów lub informacji, które określają w szczególności:</w:t>
      </w:r>
    </w:p>
    <w:p w14:paraId="31AD76F9" w14:textId="7135AC4D" w:rsidR="005449B6" w:rsidRPr="002A6CA3" w:rsidRDefault="00F50732" w:rsidP="006D28BA">
      <w:pPr>
        <w:pStyle w:val="Akapitzlist"/>
        <w:numPr>
          <w:ilvl w:val="2"/>
          <w:numId w:val="48"/>
        </w:numPr>
        <w:spacing w:before="120" w:after="120" w:line="240" w:lineRule="auto"/>
        <w:ind w:left="1276" w:right="-284" w:hanging="879"/>
        <w:rPr>
          <w:rFonts w:ascii="Verdana" w:hAnsi="Verdana" w:cstheme="minorHAnsi"/>
          <w:sz w:val="20"/>
        </w:rPr>
      </w:pPr>
      <w:r w:rsidRPr="002A6CA3">
        <w:rPr>
          <w:rFonts w:ascii="Verdana" w:eastAsia="Calibri" w:hAnsi="Verdana" w:cstheme="minorHAnsi"/>
          <w:sz w:val="20"/>
        </w:rPr>
        <w:t xml:space="preserve">zakres dostępnych Wykonawcy zasobów </w:t>
      </w:r>
      <w:r w:rsidR="00BC5B0F" w:rsidRPr="002A6CA3">
        <w:rPr>
          <w:rFonts w:ascii="Verdana" w:eastAsia="Calibri" w:hAnsi="Verdana" w:cstheme="minorHAnsi"/>
          <w:sz w:val="20"/>
        </w:rPr>
        <w:t>podmiotu udostępniającego zasoby</w:t>
      </w:r>
      <w:r w:rsidRPr="002A6CA3">
        <w:rPr>
          <w:rFonts w:ascii="Verdana" w:eastAsia="Calibri" w:hAnsi="Verdana" w:cstheme="minorHAnsi"/>
          <w:sz w:val="20"/>
        </w:rPr>
        <w:t>;</w:t>
      </w:r>
    </w:p>
    <w:p w14:paraId="66BA0765" w14:textId="331FFF0F" w:rsidR="005449B6" w:rsidRPr="002A6CA3" w:rsidRDefault="00F50732" w:rsidP="006D28BA">
      <w:pPr>
        <w:pStyle w:val="Akapitzlist"/>
        <w:numPr>
          <w:ilvl w:val="2"/>
          <w:numId w:val="48"/>
        </w:numPr>
        <w:spacing w:before="120" w:after="120" w:line="240" w:lineRule="auto"/>
        <w:ind w:left="1276" w:right="-284" w:hanging="879"/>
        <w:rPr>
          <w:rFonts w:ascii="Verdana" w:hAnsi="Verdana" w:cstheme="minorHAnsi"/>
          <w:sz w:val="20"/>
        </w:rPr>
      </w:pPr>
      <w:r w:rsidRPr="002A6CA3">
        <w:rPr>
          <w:rFonts w:ascii="Verdana" w:eastAsia="Calibri" w:hAnsi="Verdana" w:cstheme="minorHAnsi"/>
          <w:sz w:val="20"/>
        </w:rPr>
        <w:t xml:space="preserve">sposób wykorzystania zasobów </w:t>
      </w:r>
      <w:r w:rsidR="00BC5B0F" w:rsidRPr="002A6CA3">
        <w:rPr>
          <w:rFonts w:ascii="Verdana" w:eastAsia="Calibri" w:hAnsi="Verdana" w:cstheme="minorHAnsi"/>
          <w:sz w:val="20"/>
        </w:rPr>
        <w:t>podmiotu udostępniającego zasoby</w:t>
      </w:r>
      <w:r w:rsidRPr="002A6CA3">
        <w:rPr>
          <w:rFonts w:ascii="Verdana" w:eastAsia="Calibri" w:hAnsi="Verdana" w:cstheme="minorHAnsi"/>
          <w:sz w:val="20"/>
        </w:rPr>
        <w:t>, przez Wykonawcę, przy wykonywaniu zamówienia;</w:t>
      </w:r>
    </w:p>
    <w:p w14:paraId="09BA9ED6" w14:textId="6D88AA4E" w:rsidR="005449B6" w:rsidRPr="002A6CA3" w:rsidRDefault="00F50732" w:rsidP="006D28BA">
      <w:pPr>
        <w:pStyle w:val="Akapitzlist"/>
        <w:numPr>
          <w:ilvl w:val="2"/>
          <w:numId w:val="48"/>
        </w:numPr>
        <w:spacing w:before="120" w:after="120" w:line="240" w:lineRule="auto"/>
        <w:ind w:left="1276" w:right="-284" w:hanging="879"/>
        <w:rPr>
          <w:rFonts w:ascii="Verdana" w:hAnsi="Verdana" w:cstheme="minorHAnsi"/>
          <w:sz w:val="20"/>
        </w:rPr>
      </w:pPr>
      <w:r w:rsidRPr="002A6CA3">
        <w:rPr>
          <w:rFonts w:ascii="Verdana" w:eastAsia="Calibri" w:hAnsi="Verdana" w:cstheme="minorHAnsi"/>
          <w:sz w:val="20"/>
        </w:rPr>
        <w:t xml:space="preserve">zakres i okres udziału </w:t>
      </w:r>
      <w:r w:rsidR="00BC5B0F" w:rsidRPr="002A6CA3">
        <w:rPr>
          <w:rFonts w:ascii="Verdana" w:eastAsia="Calibri" w:hAnsi="Verdana" w:cstheme="minorHAnsi"/>
          <w:sz w:val="20"/>
        </w:rPr>
        <w:t>podmiotu udostępniającego zasoby</w:t>
      </w:r>
      <w:r w:rsidRPr="002A6CA3">
        <w:rPr>
          <w:rFonts w:ascii="Verdana" w:eastAsia="Calibri" w:hAnsi="Verdana" w:cstheme="minorHAnsi"/>
          <w:sz w:val="20"/>
        </w:rPr>
        <w:t xml:space="preserve"> przy wykonywaniu zamówienia </w:t>
      </w:r>
      <w:r w:rsidR="0084677B" w:rsidRPr="002A6CA3">
        <w:rPr>
          <w:rFonts w:ascii="Verdana" w:eastAsia="Calibri" w:hAnsi="Verdana" w:cstheme="minorHAnsi"/>
          <w:sz w:val="20"/>
        </w:rPr>
        <w:t>nie</w:t>
      </w:r>
      <w:r w:rsidRPr="002A6CA3">
        <w:rPr>
          <w:rFonts w:ascii="Verdana" w:eastAsia="Calibri" w:hAnsi="Verdana" w:cstheme="minorHAnsi"/>
          <w:sz w:val="20"/>
        </w:rPr>
        <w:t>publicznego;</w:t>
      </w:r>
    </w:p>
    <w:p w14:paraId="576C35DB" w14:textId="1A07A91E" w:rsidR="005449B6" w:rsidRPr="002A6CA3" w:rsidRDefault="00F50732" w:rsidP="006D28BA">
      <w:pPr>
        <w:pStyle w:val="Akapitzlist"/>
        <w:numPr>
          <w:ilvl w:val="2"/>
          <w:numId w:val="48"/>
        </w:numPr>
        <w:spacing w:before="120" w:after="120" w:line="240" w:lineRule="auto"/>
        <w:ind w:left="1276" w:right="-284" w:hanging="879"/>
        <w:rPr>
          <w:rFonts w:ascii="Verdana" w:hAnsi="Verdana" w:cstheme="minorHAnsi"/>
          <w:sz w:val="20"/>
        </w:rPr>
      </w:pPr>
      <w:r w:rsidRPr="002A6CA3">
        <w:rPr>
          <w:rFonts w:ascii="Verdana" w:eastAsia="Calibri" w:hAnsi="Verdana" w:cstheme="minorHAnsi"/>
          <w:sz w:val="20"/>
        </w:rPr>
        <w:t>informacji, czy podmiot</w:t>
      </w:r>
      <w:r w:rsidR="00AF4FAB" w:rsidRPr="002A6CA3">
        <w:rPr>
          <w:rFonts w:ascii="Verdana" w:eastAsia="Calibri" w:hAnsi="Verdana" w:cstheme="minorHAnsi"/>
          <w:sz w:val="20"/>
        </w:rPr>
        <w:t xml:space="preserve"> udostępniający zasoby,</w:t>
      </w:r>
      <w:r w:rsidRPr="002A6CA3">
        <w:rPr>
          <w:rFonts w:ascii="Verdana" w:eastAsia="Calibri" w:hAnsi="Verdana" w:cstheme="minorHAnsi"/>
          <w:sz w:val="20"/>
        </w:rPr>
        <w:t xml:space="preserve"> w odniesieniu do</w:t>
      </w:r>
      <w:r w:rsidR="007D33B9" w:rsidRPr="002A6CA3">
        <w:rPr>
          <w:rFonts w:ascii="Verdana" w:eastAsia="Calibri" w:hAnsi="Verdana" w:cstheme="minorHAnsi"/>
          <w:sz w:val="20"/>
        </w:rPr>
        <w:t xml:space="preserve"> wyksz</w:t>
      </w:r>
      <w:r w:rsidR="00754A30" w:rsidRPr="002A6CA3">
        <w:rPr>
          <w:rFonts w:ascii="Verdana" w:eastAsia="Calibri" w:hAnsi="Verdana" w:cstheme="minorHAnsi"/>
          <w:sz w:val="20"/>
        </w:rPr>
        <w:t>t</w:t>
      </w:r>
      <w:r w:rsidR="007D33B9" w:rsidRPr="002A6CA3">
        <w:rPr>
          <w:rFonts w:ascii="Verdana" w:eastAsia="Calibri" w:hAnsi="Verdana" w:cstheme="minorHAnsi"/>
          <w:sz w:val="20"/>
        </w:rPr>
        <w:t>ałcenia lub</w:t>
      </w:r>
      <w:r w:rsidRPr="002A6CA3">
        <w:rPr>
          <w:rFonts w:ascii="Verdana" w:eastAsia="Calibri" w:hAnsi="Verdana" w:cstheme="minorHAnsi"/>
          <w:sz w:val="20"/>
        </w:rPr>
        <w:t xml:space="preserve"> </w:t>
      </w:r>
      <w:r w:rsidR="007D33B9" w:rsidRPr="002A6CA3">
        <w:rPr>
          <w:rFonts w:ascii="Verdana" w:eastAsia="Calibri" w:hAnsi="Verdana" w:cstheme="minorHAnsi"/>
          <w:sz w:val="20"/>
        </w:rPr>
        <w:t xml:space="preserve">kwalifikacji zawodowych lub </w:t>
      </w:r>
      <w:r w:rsidRPr="002A6CA3">
        <w:rPr>
          <w:rFonts w:ascii="Verdana" w:eastAsia="Calibri" w:hAnsi="Verdana" w:cstheme="minorHAnsi"/>
          <w:sz w:val="20"/>
        </w:rPr>
        <w:t>doświadczenia, zrealizuje</w:t>
      </w:r>
      <w:r w:rsidR="007D33B9" w:rsidRPr="002A6CA3">
        <w:rPr>
          <w:rFonts w:ascii="Verdana" w:eastAsia="Calibri" w:hAnsi="Verdana" w:cstheme="minorHAnsi"/>
          <w:sz w:val="20"/>
        </w:rPr>
        <w:t xml:space="preserve"> roboty budowlane/</w:t>
      </w:r>
      <w:r w:rsidRPr="002A6CA3">
        <w:rPr>
          <w:rFonts w:ascii="Verdana" w:eastAsia="Calibri" w:hAnsi="Verdana" w:cstheme="minorHAnsi"/>
          <w:sz w:val="20"/>
        </w:rPr>
        <w:t xml:space="preserve"> usługi, których wskazane zdolności dotyczą.</w:t>
      </w:r>
    </w:p>
    <w:p w14:paraId="6D5B02A6" w14:textId="6634434C" w:rsidR="007D33B9" w:rsidRPr="002A6CA3" w:rsidRDefault="007D33B9" w:rsidP="006D28BA">
      <w:pPr>
        <w:pStyle w:val="Akapitzlist"/>
        <w:numPr>
          <w:ilvl w:val="1"/>
          <w:numId w:val="48"/>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Wykonawca, poprzez treść przedstawionych dokumentów, musi wykazać realny sposób, </w:t>
      </w:r>
      <w:r w:rsidRPr="002A6CA3">
        <w:rPr>
          <w:rFonts w:ascii="Verdana" w:eastAsia="Calibri" w:hAnsi="Verdana" w:cstheme="minorHAnsi"/>
          <w:sz w:val="20"/>
        </w:rPr>
        <w:br/>
        <w:t xml:space="preserve">w jaki przewidziane jest korzystanie ze zdolności </w:t>
      </w:r>
      <w:r w:rsidR="00BC5B0F" w:rsidRPr="002A6CA3">
        <w:rPr>
          <w:rFonts w:ascii="Verdana" w:eastAsia="Calibri" w:hAnsi="Verdana" w:cstheme="minorHAnsi"/>
          <w:sz w:val="20"/>
        </w:rPr>
        <w:t>podmiotu udostępniającego zasobu</w:t>
      </w:r>
      <w:r w:rsidR="00487B32" w:rsidRPr="002A6CA3">
        <w:rPr>
          <w:rFonts w:ascii="Verdana" w:eastAsia="Calibri" w:hAnsi="Verdana" w:cstheme="minorHAnsi"/>
          <w:sz w:val="20"/>
        </w:rPr>
        <w:t>,</w:t>
      </w:r>
      <w:r w:rsidRPr="002A6CA3">
        <w:rPr>
          <w:rFonts w:ascii="Verdana" w:eastAsia="Calibri" w:hAnsi="Verdana" w:cstheme="minorHAnsi"/>
          <w:sz w:val="20"/>
        </w:rPr>
        <w:t xml:space="preserve"> tzn. gwarantujący Wykonawcy rzeczywisty dostęp do udostępnianych zdolności/zasobów w stopniu niezb</w:t>
      </w:r>
      <w:r w:rsidR="002D280D" w:rsidRPr="002A6CA3">
        <w:rPr>
          <w:rFonts w:ascii="Verdana" w:eastAsia="Calibri" w:hAnsi="Verdana" w:cstheme="minorHAnsi"/>
          <w:sz w:val="20"/>
        </w:rPr>
        <w:t>ędnym dla należytego wykonania Z</w:t>
      </w:r>
      <w:r w:rsidRPr="002A6CA3">
        <w:rPr>
          <w:rFonts w:ascii="Verdana" w:eastAsia="Calibri" w:hAnsi="Verdana" w:cstheme="minorHAnsi"/>
          <w:sz w:val="20"/>
        </w:rPr>
        <w:t>amówienia.</w:t>
      </w:r>
    </w:p>
    <w:p w14:paraId="57819051" w14:textId="7436DED1" w:rsidR="005817FF" w:rsidRPr="002A6CA3" w:rsidRDefault="00F50732" w:rsidP="006D28BA">
      <w:pPr>
        <w:pStyle w:val="Akapitzlist"/>
        <w:numPr>
          <w:ilvl w:val="1"/>
          <w:numId w:val="48"/>
        </w:numPr>
        <w:spacing w:before="120" w:after="120" w:line="240" w:lineRule="auto"/>
        <w:ind w:left="426" w:right="-284" w:hanging="710"/>
        <w:contextualSpacing w:val="0"/>
        <w:rPr>
          <w:rFonts w:ascii="Verdana" w:hAnsi="Verdana" w:cstheme="minorHAnsi"/>
          <w:sz w:val="20"/>
        </w:rPr>
      </w:pPr>
      <w:r w:rsidRPr="002A6CA3">
        <w:rPr>
          <w:rFonts w:ascii="Verdana" w:eastAsia="Calibri" w:hAnsi="Verdana" w:cstheme="minorHAnsi"/>
          <w:sz w:val="20"/>
        </w:rPr>
        <w:t xml:space="preserve">Zamawiający ocenia, czy udostępniane Wykonawcy przez </w:t>
      </w:r>
      <w:r w:rsidR="00BC5B0F" w:rsidRPr="002A6CA3">
        <w:rPr>
          <w:rFonts w:ascii="Verdana" w:eastAsia="Calibri" w:hAnsi="Verdana" w:cstheme="minorHAnsi"/>
          <w:sz w:val="20"/>
        </w:rPr>
        <w:t>podmioty udostępniające zasoby</w:t>
      </w:r>
      <w:r w:rsidRPr="002A6CA3">
        <w:rPr>
          <w:rFonts w:ascii="Verdana" w:eastAsia="Calibri" w:hAnsi="Verdana" w:cstheme="minorHAnsi"/>
          <w:sz w:val="20"/>
        </w:rPr>
        <w:t xml:space="preserve"> </w:t>
      </w:r>
      <w:r w:rsidR="001F5CD3" w:rsidRPr="002A6CA3">
        <w:rPr>
          <w:rFonts w:ascii="Verdana" w:eastAsia="Calibri" w:hAnsi="Verdana" w:cstheme="minorHAnsi"/>
          <w:sz w:val="20"/>
        </w:rPr>
        <w:t>niezbędne zdolności techniczne lub zawodowe</w:t>
      </w:r>
      <w:r w:rsidR="00BC5B0F" w:rsidRPr="002A6CA3">
        <w:rPr>
          <w:rFonts w:ascii="Verdana" w:eastAsia="Calibri" w:hAnsi="Verdana" w:cstheme="minorHAnsi"/>
          <w:sz w:val="20"/>
        </w:rPr>
        <w:t xml:space="preserve"> do zrealizowania Zakupu</w:t>
      </w:r>
      <w:r w:rsidR="000F3AAE">
        <w:rPr>
          <w:rFonts w:ascii="Verdana" w:eastAsia="Calibri" w:hAnsi="Verdana" w:cstheme="minorHAnsi"/>
          <w:sz w:val="20"/>
        </w:rPr>
        <w:t>, w szczególności wiedza i </w:t>
      </w:r>
      <w:r w:rsidR="00BC5B0F" w:rsidRPr="002A6CA3">
        <w:rPr>
          <w:rFonts w:ascii="Verdana" w:eastAsia="Calibri" w:hAnsi="Verdana" w:cstheme="minorHAnsi"/>
          <w:sz w:val="20"/>
        </w:rPr>
        <w:t>doświadczenie oraz dysponowanie potencjałem technicznym i osobami zdolnymi do realizacji Zakupu</w:t>
      </w:r>
      <w:r w:rsidR="00DB6BB2" w:rsidRPr="002A6CA3">
        <w:rPr>
          <w:rFonts w:ascii="Verdana" w:eastAsia="Calibri" w:hAnsi="Verdana" w:cstheme="minorHAnsi"/>
          <w:sz w:val="20"/>
        </w:rPr>
        <w:t xml:space="preserve"> </w:t>
      </w:r>
      <w:r w:rsidRPr="002A6CA3">
        <w:rPr>
          <w:rFonts w:ascii="Verdana" w:eastAsia="Calibri" w:hAnsi="Verdana" w:cstheme="minorHAnsi"/>
          <w:sz w:val="20"/>
        </w:rPr>
        <w:t xml:space="preserve">lub ich sytuacja finansowa lub ekonomiczna, pozwalają na wykazanie przez Wykonawcę spełniania warunków udziału w </w:t>
      </w:r>
      <w:r w:rsidR="005133E6">
        <w:rPr>
          <w:rFonts w:ascii="Verdana" w:eastAsia="Calibri" w:hAnsi="Verdana" w:cstheme="minorHAnsi"/>
          <w:sz w:val="20"/>
        </w:rPr>
        <w:t>P</w:t>
      </w:r>
      <w:r w:rsidR="005133E6" w:rsidRPr="002A6CA3">
        <w:rPr>
          <w:rFonts w:ascii="Verdana" w:eastAsia="Calibri" w:hAnsi="Verdana" w:cstheme="minorHAnsi"/>
          <w:sz w:val="20"/>
        </w:rPr>
        <w:t>ostępowaniu</w:t>
      </w:r>
      <w:r w:rsidR="005133E6">
        <w:rPr>
          <w:rFonts w:ascii="Verdana" w:eastAsia="Calibri" w:hAnsi="Verdana" w:cstheme="minorHAnsi"/>
          <w:sz w:val="20"/>
        </w:rPr>
        <w:t xml:space="preserve"> </w:t>
      </w:r>
      <w:r w:rsidR="009D5BC2" w:rsidRPr="00221C35">
        <w:rPr>
          <w:rFonts w:ascii="Verdana" w:hAnsi="Verdana" w:cstheme="minorHAnsi"/>
          <w:sz w:val="20"/>
          <w:lang w:eastAsia="pl-PL"/>
        </w:rPr>
        <w:t>zakupowym</w:t>
      </w:r>
      <w:r w:rsidRPr="002A6CA3">
        <w:rPr>
          <w:rFonts w:ascii="Verdana" w:eastAsia="Calibri" w:hAnsi="Verdana" w:cstheme="minorHAnsi"/>
          <w:sz w:val="20"/>
        </w:rPr>
        <w:t xml:space="preserve">. Powyższa ocena zostanie dokonana na podstawie wypełnionych i przedstawionych zobowiązań podmiotów </w:t>
      </w:r>
      <w:r w:rsidR="00AF4FAB" w:rsidRPr="002A6CA3">
        <w:rPr>
          <w:rFonts w:ascii="Verdana" w:eastAsia="Calibri" w:hAnsi="Verdana" w:cstheme="minorHAnsi"/>
          <w:sz w:val="20"/>
        </w:rPr>
        <w:t>udostępniających zasoby</w:t>
      </w:r>
      <w:r w:rsidRPr="002A6CA3">
        <w:rPr>
          <w:rFonts w:ascii="Verdana" w:eastAsia="Calibri" w:hAnsi="Verdana" w:cstheme="minorHAnsi"/>
          <w:sz w:val="20"/>
        </w:rPr>
        <w:t xml:space="preserve"> oraz innych dokumentów dotyczących stosunków łączący</w:t>
      </w:r>
      <w:r w:rsidR="00AC76C4" w:rsidRPr="002A6CA3">
        <w:rPr>
          <w:rFonts w:ascii="Verdana" w:eastAsia="Calibri" w:hAnsi="Verdana" w:cstheme="minorHAnsi"/>
          <w:sz w:val="20"/>
        </w:rPr>
        <w:t>ch</w:t>
      </w:r>
      <w:r w:rsidRPr="002A6CA3">
        <w:rPr>
          <w:rFonts w:ascii="Verdana" w:eastAsia="Calibri" w:hAnsi="Verdana" w:cstheme="minorHAnsi"/>
          <w:sz w:val="20"/>
        </w:rPr>
        <w:t xml:space="preserve"> Wykonawcę z tymi podmiotami, przedstawiony</w:t>
      </w:r>
      <w:r w:rsidR="0084677B" w:rsidRPr="002A6CA3">
        <w:rPr>
          <w:rFonts w:ascii="Verdana" w:eastAsia="Calibri" w:hAnsi="Verdana" w:cstheme="minorHAnsi"/>
          <w:sz w:val="20"/>
        </w:rPr>
        <w:t>ch</w:t>
      </w:r>
      <w:r w:rsidRPr="002A6CA3">
        <w:rPr>
          <w:rFonts w:ascii="Verdana" w:eastAsia="Calibri" w:hAnsi="Verdana" w:cstheme="minorHAnsi"/>
          <w:sz w:val="20"/>
        </w:rPr>
        <w:t xml:space="preserve"> przez Wykonawcę.</w:t>
      </w:r>
    </w:p>
    <w:p w14:paraId="754175AF" w14:textId="792553DD" w:rsidR="00FE492B" w:rsidRPr="009C2248" w:rsidRDefault="009C2248" w:rsidP="009C2248">
      <w:pPr>
        <w:pStyle w:val="Akapitzlist"/>
        <w:numPr>
          <w:ilvl w:val="1"/>
          <w:numId w:val="48"/>
        </w:numPr>
        <w:spacing w:before="120" w:after="120" w:line="240" w:lineRule="auto"/>
        <w:ind w:left="425" w:right="-284" w:hanging="709"/>
        <w:contextualSpacing w:val="0"/>
        <w:rPr>
          <w:rFonts w:ascii="Verdana" w:hAnsi="Verdana" w:cstheme="minorHAnsi"/>
          <w:sz w:val="20"/>
        </w:rPr>
      </w:pPr>
      <w:r w:rsidRPr="009C2248">
        <w:rPr>
          <w:rFonts w:ascii="Verdana" w:eastAsia="Calibri" w:hAnsi="Verdana" w:cstheme="minorHAnsi"/>
          <w:sz w:val="20"/>
        </w:rPr>
        <w:t>Nie dotyczy.</w:t>
      </w:r>
    </w:p>
    <w:p w14:paraId="6B4C9E74" w14:textId="77777777" w:rsidR="002C51CB" w:rsidRPr="002A6CA3" w:rsidRDefault="00F50732" w:rsidP="006D28BA">
      <w:pPr>
        <w:pStyle w:val="Nagwek1"/>
        <w:keepLines w:val="0"/>
        <w:numPr>
          <w:ilvl w:val="0"/>
          <w:numId w:val="86"/>
        </w:numPr>
        <w:shd w:val="clear" w:color="auto" w:fill="C6D9F1" w:themeFill="text2" w:themeFillTint="33"/>
        <w:spacing w:before="0" w:after="0" w:line="240" w:lineRule="auto"/>
        <w:ind w:left="425" w:right="-284" w:hanging="709"/>
        <w:rPr>
          <w:rFonts w:ascii="Verdana" w:eastAsia="Calibri" w:hAnsi="Verdana" w:cstheme="minorHAnsi"/>
          <w:kern w:val="0"/>
          <w:sz w:val="20"/>
          <w:lang w:val="pl-PL"/>
        </w:rPr>
      </w:pPr>
      <w:bookmarkStart w:id="155" w:name="_Toc489350394"/>
      <w:bookmarkStart w:id="156" w:name="_Toc515896286"/>
      <w:bookmarkStart w:id="157" w:name="_Toc122344779"/>
      <w:r w:rsidRPr="002A6CA3">
        <w:rPr>
          <w:rFonts w:ascii="Verdana" w:eastAsia="Calibri" w:hAnsi="Verdana" w:cstheme="minorHAnsi"/>
          <w:kern w:val="0"/>
          <w:sz w:val="20"/>
          <w:lang w:val="pl-PL"/>
        </w:rPr>
        <w:lastRenderedPageBreak/>
        <w:t>WYKAZ OŚWIADCZEŃ LUB DOKUMENTÓW, POTWIERDZAJĄCYCH SPEŁNIANIE WARUNKÓW UDZIAŁU W POSTĘPOWANIU ORAZ BRAK PODSTAW WYKLUCZENIA</w:t>
      </w:r>
      <w:bookmarkEnd w:id="155"/>
      <w:bookmarkEnd w:id="156"/>
      <w:bookmarkEnd w:id="157"/>
    </w:p>
    <w:p w14:paraId="417D877A" w14:textId="77777777" w:rsidR="0076398B" w:rsidRPr="002A6CA3" w:rsidRDefault="0076398B" w:rsidP="00980BFF">
      <w:pPr>
        <w:pStyle w:val="Akapitzlist"/>
        <w:numPr>
          <w:ilvl w:val="0"/>
          <w:numId w:val="49"/>
        </w:numPr>
        <w:spacing w:before="120" w:after="120" w:line="240" w:lineRule="auto"/>
        <w:ind w:right="-284"/>
        <w:rPr>
          <w:rFonts w:ascii="Verdana" w:hAnsi="Verdana" w:cstheme="minorHAnsi"/>
          <w:vanish/>
          <w:sz w:val="20"/>
          <w:highlight w:val="cyan"/>
        </w:rPr>
      </w:pPr>
    </w:p>
    <w:p w14:paraId="62F0AEDD" w14:textId="77777777" w:rsidR="0076398B" w:rsidRPr="002A6CA3" w:rsidRDefault="0076398B" w:rsidP="00980BFF">
      <w:pPr>
        <w:pStyle w:val="Akapitzlist"/>
        <w:numPr>
          <w:ilvl w:val="0"/>
          <w:numId w:val="49"/>
        </w:numPr>
        <w:spacing w:before="120" w:after="120" w:line="240" w:lineRule="auto"/>
        <w:ind w:right="-284"/>
        <w:rPr>
          <w:rFonts w:ascii="Verdana" w:hAnsi="Verdana" w:cstheme="minorHAnsi"/>
          <w:vanish/>
          <w:sz w:val="20"/>
          <w:highlight w:val="cyan"/>
        </w:rPr>
      </w:pPr>
    </w:p>
    <w:p w14:paraId="0F1CB183" w14:textId="15677A89" w:rsidR="00BD4897" w:rsidRDefault="00B85629" w:rsidP="009C2248">
      <w:pPr>
        <w:pStyle w:val="Akapitzlist"/>
        <w:numPr>
          <w:ilvl w:val="1"/>
          <w:numId w:val="49"/>
        </w:numPr>
        <w:spacing w:before="120" w:after="120" w:line="240" w:lineRule="auto"/>
        <w:ind w:left="426" w:right="-284" w:hanging="710"/>
        <w:rPr>
          <w:rFonts w:ascii="Verdana" w:hAnsi="Verdana" w:cstheme="minorHAnsi"/>
          <w:sz w:val="20"/>
        </w:rPr>
      </w:pPr>
      <w:r w:rsidRPr="00405B64">
        <w:rPr>
          <w:rFonts w:ascii="Verdana" w:hAnsi="Verdana" w:cstheme="minorHAnsi"/>
          <w:sz w:val="20"/>
        </w:rPr>
        <w:t xml:space="preserve">Wykonawca, w </w:t>
      </w:r>
      <w:r w:rsidR="00B41C59" w:rsidRPr="00405B64">
        <w:rPr>
          <w:rFonts w:ascii="Verdana" w:hAnsi="Verdana" w:cstheme="minorHAnsi"/>
          <w:sz w:val="20"/>
        </w:rPr>
        <w:t>celu wykazania braku podstaw do wykluczenia z </w:t>
      </w:r>
      <w:r w:rsidR="005133E6" w:rsidRPr="00405B64">
        <w:rPr>
          <w:rFonts w:ascii="Verdana" w:hAnsi="Verdana" w:cstheme="minorHAnsi"/>
          <w:sz w:val="20"/>
        </w:rPr>
        <w:t xml:space="preserve">Postępowania </w:t>
      </w:r>
      <w:r w:rsidR="009D5BC2" w:rsidRPr="00405B64">
        <w:rPr>
          <w:rFonts w:ascii="Verdana" w:hAnsi="Verdana" w:cstheme="minorHAnsi"/>
          <w:sz w:val="20"/>
          <w:lang w:eastAsia="pl-PL"/>
        </w:rPr>
        <w:t>zakupowego</w:t>
      </w:r>
      <w:r w:rsidR="009D5BC2" w:rsidRPr="00405B64">
        <w:rPr>
          <w:rFonts w:ascii="Verdana" w:eastAsia="Calibri" w:hAnsi="Verdana" w:cstheme="minorHAnsi"/>
          <w:sz w:val="20"/>
        </w:rPr>
        <w:t xml:space="preserve"> </w:t>
      </w:r>
      <w:r w:rsidR="00B41C59" w:rsidRPr="00405B64">
        <w:rPr>
          <w:rFonts w:ascii="Verdana" w:hAnsi="Verdana" w:cstheme="minorHAnsi"/>
          <w:sz w:val="20"/>
        </w:rPr>
        <w:t>oraz spełnienia warunków udziału w postępowaniu</w:t>
      </w:r>
      <w:r w:rsidR="009D5BC2" w:rsidRPr="00405B64">
        <w:rPr>
          <w:rFonts w:ascii="Verdana" w:hAnsi="Verdana" w:cstheme="minorHAnsi"/>
          <w:sz w:val="20"/>
        </w:rPr>
        <w:t xml:space="preserve"> </w:t>
      </w:r>
      <w:r w:rsidR="009D5BC2" w:rsidRPr="00405B64">
        <w:rPr>
          <w:rFonts w:ascii="Verdana" w:hAnsi="Verdana" w:cstheme="minorHAnsi"/>
          <w:sz w:val="20"/>
          <w:lang w:eastAsia="pl-PL"/>
        </w:rPr>
        <w:t>zakupowym</w:t>
      </w:r>
      <w:r w:rsidR="00B41C59" w:rsidRPr="00405B64">
        <w:rPr>
          <w:rFonts w:ascii="Verdana" w:hAnsi="Verdana" w:cstheme="minorHAnsi"/>
          <w:sz w:val="20"/>
        </w:rPr>
        <w:t xml:space="preserve">, </w:t>
      </w:r>
      <w:r w:rsidRPr="00405B64">
        <w:rPr>
          <w:rFonts w:ascii="Verdana" w:hAnsi="Verdana" w:cstheme="minorHAnsi"/>
          <w:sz w:val="20"/>
        </w:rPr>
        <w:t>zobowiązany jest złożyć wraz z Ofertą następujące dokumenty</w:t>
      </w:r>
      <w:r w:rsidR="00BD4897" w:rsidRPr="00405B64">
        <w:rPr>
          <w:rFonts w:ascii="Verdana" w:hAnsi="Verdana" w:cstheme="minorHAnsi"/>
          <w:sz w:val="20"/>
        </w:rPr>
        <w:t>/oświadczenia</w:t>
      </w:r>
      <w:r w:rsidRPr="00405B64">
        <w:rPr>
          <w:rFonts w:ascii="Verdana" w:hAnsi="Verdana" w:cstheme="minorHAnsi"/>
          <w:sz w:val="20"/>
        </w:rPr>
        <w:t>:</w:t>
      </w:r>
    </w:p>
    <w:p w14:paraId="3DD48D2C" w14:textId="77777777" w:rsidR="00405B64" w:rsidRPr="00405B64" w:rsidRDefault="00405B64" w:rsidP="00405B64">
      <w:pPr>
        <w:pStyle w:val="Akapitzlist"/>
        <w:spacing w:before="120" w:after="120" w:line="240" w:lineRule="auto"/>
        <w:ind w:left="426" w:right="-284"/>
        <w:rPr>
          <w:rFonts w:ascii="Verdana" w:hAnsi="Verdana" w:cstheme="minorHAnsi"/>
          <w:sz w:val="20"/>
        </w:rPr>
      </w:pPr>
    </w:p>
    <w:p w14:paraId="3C8C7712" w14:textId="77777777" w:rsidR="00A519A9" w:rsidRPr="00405B64" w:rsidRDefault="00A519A9" w:rsidP="00980BFF">
      <w:pPr>
        <w:pStyle w:val="Akapitzlist"/>
        <w:numPr>
          <w:ilvl w:val="0"/>
          <w:numId w:val="65"/>
        </w:numPr>
        <w:spacing w:before="120" w:after="120" w:line="240" w:lineRule="auto"/>
        <w:ind w:right="-284"/>
        <w:contextualSpacing w:val="0"/>
        <w:rPr>
          <w:rFonts w:ascii="Verdana" w:eastAsia="Calibri" w:hAnsi="Verdana" w:cstheme="minorHAnsi"/>
          <w:vanish/>
          <w:sz w:val="20"/>
        </w:rPr>
      </w:pPr>
    </w:p>
    <w:p w14:paraId="470C5622" w14:textId="77777777" w:rsidR="00A519A9" w:rsidRPr="00405B64" w:rsidRDefault="00A519A9" w:rsidP="00980BFF">
      <w:pPr>
        <w:pStyle w:val="Akapitzlist"/>
        <w:numPr>
          <w:ilvl w:val="0"/>
          <w:numId w:val="65"/>
        </w:numPr>
        <w:spacing w:before="120" w:after="120" w:line="240" w:lineRule="auto"/>
        <w:ind w:right="-284"/>
        <w:contextualSpacing w:val="0"/>
        <w:rPr>
          <w:rFonts w:ascii="Verdana" w:eastAsia="Calibri" w:hAnsi="Verdana" w:cstheme="minorHAnsi"/>
          <w:vanish/>
          <w:sz w:val="20"/>
        </w:rPr>
      </w:pPr>
    </w:p>
    <w:p w14:paraId="2806213C" w14:textId="77777777" w:rsidR="00A519A9" w:rsidRPr="00405B64" w:rsidRDefault="00A519A9" w:rsidP="00980BFF">
      <w:pPr>
        <w:pStyle w:val="Akapitzlist"/>
        <w:numPr>
          <w:ilvl w:val="1"/>
          <w:numId w:val="65"/>
        </w:numPr>
        <w:spacing w:before="120" w:after="120" w:line="240" w:lineRule="auto"/>
        <w:ind w:right="-284"/>
        <w:contextualSpacing w:val="0"/>
        <w:rPr>
          <w:rFonts w:ascii="Verdana" w:eastAsia="Calibri" w:hAnsi="Verdana" w:cstheme="minorHAnsi"/>
          <w:vanish/>
          <w:sz w:val="20"/>
        </w:rPr>
      </w:pPr>
    </w:p>
    <w:p w14:paraId="5AD295B3" w14:textId="21BCEF8A" w:rsidR="00BD4897" w:rsidRPr="00405B64" w:rsidRDefault="00BD4897" w:rsidP="007D157E">
      <w:pPr>
        <w:pStyle w:val="Tekstpodstawowy"/>
        <w:numPr>
          <w:ilvl w:val="2"/>
          <w:numId w:val="65"/>
        </w:numPr>
        <w:spacing w:before="120" w:line="240" w:lineRule="auto"/>
        <w:ind w:left="1276" w:right="-284" w:hanging="879"/>
        <w:rPr>
          <w:rFonts w:ascii="Verdana" w:hAnsi="Verdana" w:cstheme="minorHAnsi"/>
          <w:sz w:val="20"/>
        </w:rPr>
      </w:pPr>
      <w:r w:rsidRPr="00405B64">
        <w:rPr>
          <w:rFonts w:ascii="Verdana" w:eastAsia="Calibri" w:hAnsi="Verdana" w:cstheme="minorHAnsi"/>
          <w:sz w:val="20"/>
        </w:rPr>
        <w:t xml:space="preserve">W celu potwierdzenia </w:t>
      </w:r>
      <w:r w:rsidRPr="00405B64">
        <w:rPr>
          <w:rFonts w:ascii="Verdana" w:eastAsia="Calibri" w:hAnsi="Verdana" w:cstheme="minorHAnsi"/>
          <w:b/>
          <w:sz w:val="20"/>
        </w:rPr>
        <w:t>braku podstaw wykluczenia</w:t>
      </w:r>
      <w:r w:rsidRPr="00405B64">
        <w:rPr>
          <w:rFonts w:ascii="Verdana" w:eastAsia="Calibri" w:hAnsi="Verdana" w:cstheme="minorHAnsi"/>
          <w:sz w:val="20"/>
        </w:rPr>
        <w:t xml:space="preserve"> Wykonawcy, o których mowa w pkt </w:t>
      </w:r>
      <w:r w:rsidR="00A76A4D" w:rsidRPr="00405B64">
        <w:rPr>
          <w:rFonts w:ascii="Verdana" w:eastAsia="Calibri" w:hAnsi="Verdana" w:cstheme="minorHAnsi"/>
          <w:sz w:val="20"/>
        </w:rPr>
        <w:t>14</w:t>
      </w:r>
      <w:r w:rsidRPr="00405B64">
        <w:rPr>
          <w:rFonts w:ascii="Verdana" w:eastAsia="Calibri" w:hAnsi="Verdana" w:cstheme="minorHAnsi"/>
          <w:sz w:val="20"/>
        </w:rPr>
        <w:t>.2.</w:t>
      </w:r>
      <w:r w:rsidR="00A76A4D" w:rsidRPr="00405B64" w:rsidDel="00A76A4D">
        <w:rPr>
          <w:rFonts w:ascii="Verdana" w:eastAsia="Calibri" w:hAnsi="Verdana" w:cstheme="minorHAnsi"/>
          <w:sz w:val="20"/>
        </w:rPr>
        <w:t xml:space="preserve"> </w:t>
      </w:r>
      <w:r w:rsidRPr="00405B64">
        <w:rPr>
          <w:rFonts w:ascii="Verdana" w:eastAsia="Calibri" w:hAnsi="Verdana" w:cstheme="minorHAnsi"/>
          <w:sz w:val="20"/>
        </w:rPr>
        <w:t xml:space="preserve"> </w:t>
      </w:r>
      <w:r w:rsidR="00904E94" w:rsidRPr="00405B64">
        <w:rPr>
          <w:rFonts w:ascii="Verdana" w:eastAsia="Calibri" w:hAnsi="Verdana" w:cstheme="minorHAnsi"/>
          <w:sz w:val="20"/>
        </w:rPr>
        <w:t>SWZ</w:t>
      </w:r>
      <w:r w:rsidRPr="00405B64">
        <w:rPr>
          <w:rFonts w:ascii="Verdana" w:eastAsia="Calibri" w:hAnsi="Verdana" w:cstheme="minorHAnsi"/>
          <w:sz w:val="20"/>
        </w:rPr>
        <w:t>, Wykonawca winien złożyć stosowne oświadczenia w treści Formularza Oferty.</w:t>
      </w:r>
    </w:p>
    <w:p w14:paraId="46AA5B3B" w14:textId="77777777" w:rsidR="0044259B" w:rsidRDefault="0044259B" w:rsidP="0044259B">
      <w:pPr>
        <w:rPr>
          <w:rStyle w:val="ui-provider"/>
          <w:rFonts w:ascii="Verdana" w:hAnsi="Verdana"/>
          <w:color w:val="0070C0"/>
          <w:sz w:val="20"/>
        </w:rPr>
      </w:pPr>
    </w:p>
    <w:p w14:paraId="107AD1F5" w14:textId="5299BD82" w:rsidR="0044259B" w:rsidRPr="00B80369" w:rsidRDefault="0044259B" w:rsidP="0044259B">
      <w:pPr>
        <w:rPr>
          <w:rStyle w:val="ui-provider"/>
          <w:rFonts w:ascii="Verdana" w:hAnsi="Verdana"/>
          <w:sz w:val="20"/>
        </w:rPr>
      </w:pPr>
      <w:r w:rsidRPr="00B80369">
        <w:rPr>
          <w:rStyle w:val="ui-provider"/>
          <w:rFonts w:ascii="Verdana" w:hAnsi="Verdana"/>
          <w:sz w:val="20"/>
        </w:rPr>
        <w:t xml:space="preserve">Zamawiający zastrzega sobie prawo do żądania od Wykonawcy na każdym etapie postępowania, złożenia dodatkowych dokumentów potwierdzających brak podstaw do wykluczenia Wykonawcy na podstawie </w:t>
      </w:r>
      <w:r w:rsidR="0080435B" w:rsidRPr="00120806">
        <w:rPr>
          <w:rStyle w:val="ui-provider"/>
          <w:rFonts w:ascii="Verdana" w:hAnsi="Verdana"/>
          <w:sz w:val="20"/>
        </w:rPr>
        <w:t>okoliczności</w:t>
      </w:r>
      <w:r w:rsidRPr="00B80369">
        <w:rPr>
          <w:rStyle w:val="ui-provider"/>
          <w:rFonts w:ascii="Verdana" w:hAnsi="Verdana"/>
          <w:sz w:val="20"/>
        </w:rPr>
        <w:t xml:space="preserve">, o których mowa w pkt.  14.2.13. SWZ, w szczególności: </w:t>
      </w:r>
    </w:p>
    <w:p w14:paraId="52D57094" w14:textId="77777777" w:rsidR="0044259B" w:rsidRPr="00B80369" w:rsidRDefault="0044259B" w:rsidP="0044259B">
      <w:pPr>
        <w:pStyle w:val="Akapitzlist"/>
        <w:numPr>
          <w:ilvl w:val="0"/>
          <w:numId w:val="110"/>
        </w:numPr>
        <w:spacing w:after="160" w:line="259" w:lineRule="auto"/>
        <w:ind w:left="284" w:hanging="284"/>
        <w:rPr>
          <w:rFonts w:ascii="Verdana" w:hAnsi="Verdana"/>
          <w:sz w:val="20"/>
        </w:rPr>
      </w:pPr>
      <w:r w:rsidRPr="00B80369">
        <w:rPr>
          <w:rFonts w:ascii="Verdana" w:hAnsi="Verdana"/>
          <w:sz w:val="20"/>
        </w:rPr>
        <w:t xml:space="preserve">odpisów/wyciągów z odpowiedniego rejestru zawierającego informacje o beneficjentach rzeczywistych </w:t>
      </w:r>
    </w:p>
    <w:p w14:paraId="614CD008" w14:textId="77777777" w:rsidR="0044259B" w:rsidRPr="00B80369" w:rsidRDefault="0044259B" w:rsidP="0044259B">
      <w:pPr>
        <w:pStyle w:val="Akapitzlist"/>
        <w:numPr>
          <w:ilvl w:val="0"/>
          <w:numId w:val="110"/>
        </w:numPr>
        <w:spacing w:after="160" w:line="259" w:lineRule="auto"/>
        <w:ind w:left="284" w:hanging="284"/>
        <w:rPr>
          <w:rFonts w:ascii="Verdana" w:hAnsi="Verdana"/>
          <w:sz w:val="20"/>
        </w:rPr>
      </w:pPr>
      <w:r w:rsidRPr="00B80369">
        <w:rPr>
          <w:rFonts w:ascii="Verdana" w:hAnsi="Verdana"/>
          <w:sz w:val="20"/>
        </w:rPr>
        <w:t>oświadczenia ze wskazaniem jego beneficjentów rzeczywistych.</w:t>
      </w:r>
    </w:p>
    <w:p w14:paraId="5BC5ED2F" w14:textId="77777777" w:rsidR="008E5348" w:rsidRPr="002A6CA3" w:rsidRDefault="008E5348" w:rsidP="008E5348">
      <w:pPr>
        <w:pStyle w:val="Tekstpodstawowy"/>
        <w:spacing w:before="120" w:line="240" w:lineRule="auto"/>
        <w:ind w:left="720" w:right="57"/>
        <w:rPr>
          <w:rFonts w:ascii="Verdana" w:eastAsia="Calibri" w:hAnsi="Verdana" w:cstheme="minorHAnsi"/>
          <w:sz w:val="20"/>
        </w:rPr>
      </w:pPr>
    </w:p>
    <w:p w14:paraId="53291943" w14:textId="65AC9403" w:rsidR="00622390" w:rsidRPr="002A6CA3" w:rsidRDefault="00407A74" w:rsidP="009C2248">
      <w:pPr>
        <w:pStyle w:val="Tekstpodstawowy"/>
        <w:numPr>
          <w:ilvl w:val="2"/>
          <w:numId w:val="65"/>
        </w:numPr>
        <w:spacing w:before="120" w:line="240" w:lineRule="auto"/>
        <w:ind w:left="1276" w:right="-284" w:hanging="879"/>
        <w:rPr>
          <w:rFonts w:ascii="Verdana" w:hAnsi="Verdana" w:cstheme="minorHAnsi"/>
          <w:sz w:val="20"/>
        </w:rPr>
      </w:pPr>
      <w:r w:rsidRPr="002A6CA3">
        <w:rPr>
          <w:rFonts w:ascii="Verdana" w:eastAsia="Calibri" w:hAnsi="Verdana" w:cstheme="minorHAnsi"/>
          <w:sz w:val="20"/>
        </w:rPr>
        <w:t xml:space="preserve">W celu potwierdzenia </w:t>
      </w:r>
      <w:r w:rsidRPr="002A6CA3">
        <w:rPr>
          <w:rFonts w:ascii="Verdana" w:eastAsia="Calibri" w:hAnsi="Verdana" w:cstheme="minorHAnsi"/>
          <w:b/>
          <w:sz w:val="20"/>
        </w:rPr>
        <w:t>spełniania</w:t>
      </w:r>
      <w:r w:rsidRPr="002A6CA3">
        <w:rPr>
          <w:rFonts w:ascii="Verdana" w:eastAsia="Calibri" w:hAnsi="Verdana" w:cstheme="minorHAnsi"/>
          <w:sz w:val="20"/>
        </w:rPr>
        <w:t xml:space="preserve"> przez Wykonawcę </w:t>
      </w:r>
      <w:r w:rsidRPr="002A6CA3">
        <w:rPr>
          <w:rFonts w:ascii="Verdana" w:eastAsia="Calibri" w:hAnsi="Verdana" w:cstheme="minorHAnsi"/>
          <w:b/>
          <w:sz w:val="20"/>
        </w:rPr>
        <w:t>warunków udziału</w:t>
      </w:r>
      <w:r w:rsidR="000F3AAE">
        <w:rPr>
          <w:rFonts w:ascii="Verdana" w:eastAsia="Calibri" w:hAnsi="Verdana" w:cstheme="minorHAnsi"/>
          <w:sz w:val="20"/>
        </w:rPr>
        <w:t xml:space="preserve"> w </w:t>
      </w:r>
      <w:r w:rsidR="005133E6">
        <w:rPr>
          <w:rFonts w:ascii="Verdana" w:eastAsia="Calibri" w:hAnsi="Verdana" w:cstheme="minorHAnsi"/>
          <w:sz w:val="20"/>
        </w:rPr>
        <w:t xml:space="preserve">Postępowaniu </w:t>
      </w:r>
      <w:r w:rsidR="009D5BC2" w:rsidRPr="00221C35">
        <w:rPr>
          <w:rFonts w:ascii="Verdana" w:hAnsi="Verdana" w:cstheme="minorHAnsi"/>
          <w:sz w:val="20"/>
          <w:lang w:eastAsia="pl-PL"/>
        </w:rPr>
        <w:t>zakupowym</w:t>
      </w:r>
      <w:r w:rsidR="000F3AAE">
        <w:rPr>
          <w:rFonts w:ascii="Verdana" w:eastAsia="Calibri" w:hAnsi="Verdana" w:cstheme="minorHAnsi"/>
          <w:sz w:val="20"/>
        </w:rPr>
        <w:t>, o </w:t>
      </w:r>
      <w:r w:rsidRPr="002A6CA3">
        <w:rPr>
          <w:rFonts w:ascii="Verdana" w:eastAsia="Calibri" w:hAnsi="Verdana" w:cstheme="minorHAnsi"/>
          <w:sz w:val="20"/>
        </w:rPr>
        <w:t xml:space="preserve">których mowa w pkt </w:t>
      </w:r>
      <w:r w:rsidR="00122B27" w:rsidRPr="002A6CA3">
        <w:rPr>
          <w:rFonts w:ascii="Verdana" w:eastAsia="Calibri" w:hAnsi="Verdana" w:cstheme="minorHAnsi"/>
          <w:sz w:val="20"/>
        </w:rPr>
        <w:t>14</w:t>
      </w:r>
      <w:r w:rsidRPr="002A6CA3">
        <w:rPr>
          <w:rFonts w:ascii="Verdana" w:eastAsia="Calibri" w:hAnsi="Verdana" w:cstheme="minorHAnsi"/>
          <w:sz w:val="20"/>
        </w:rPr>
        <w:t>.</w:t>
      </w:r>
      <w:r w:rsidR="00122B27" w:rsidRPr="002A6CA3">
        <w:rPr>
          <w:rFonts w:ascii="Verdana" w:eastAsia="Calibri" w:hAnsi="Verdana" w:cstheme="minorHAnsi"/>
          <w:sz w:val="20"/>
        </w:rPr>
        <w:t>3</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 Wykonawca złoży następujące dokumenty/oświadczenia:</w:t>
      </w:r>
    </w:p>
    <w:p w14:paraId="3480DD4E" w14:textId="77777777" w:rsidR="009C2248" w:rsidRPr="009C2248" w:rsidRDefault="009C2248" w:rsidP="009C2248">
      <w:pPr>
        <w:pStyle w:val="Akapitzlist"/>
        <w:numPr>
          <w:ilvl w:val="0"/>
          <w:numId w:val="76"/>
        </w:numPr>
        <w:spacing w:before="120" w:after="120" w:line="240" w:lineRule="auto"/>
        <w:ind w:right="-283"/>
        <w:contextualSpacing w:val="0"/>
        <w:rPr>
          <w:rFonts w:ascii="Verdana" w:eastAsia="Calibri" w:hAnsi="Verdana" w:cstheme="minorHAnsi"/>
          <w:vanish/>
          <w:sz w:val="20"/>
        </w:rPr>
      </w:pPr>
    </w:p>
    <w:p w14:paraId="529487C6" w14:textId="77777777" w:rsidR="009C2248" w:rsidRPr="009C2248" w:rsidRDefault="009C2248" w:rsidP="009C2248">
      <w:pPr>
        <w:pStyle w:val="Akapitzlist"/>
        <w:numPr>
          <w:ilvl w:val="0"/>
          <w:numId w:val="76"/>
        </w:numPr>
        <w:spacing w:before="120" w:after="120" w:line="240" w:lineRule="auto"/>
        <w:ind w:right="-283"/>
        <w:contextualSpacing w:val="0"/>
        <w:rPr>
          <w:rFonts w:ascii="Verdana" w:eastAsia="Calibri" w:hAnsi="Verdana" w:cstheme="minorHAnsi"/>
          <w:vanish/>
          <w:sz w:val="20"/>
        </w:rPr>
      </w:pPr>
    </w:p>
    <w:p w14:paraId="036F670A" w14:textId="77777777" w:rsidR="009C2248" w:rsidRPr="009C2248" w:rsidRDefault="009C2248" w:rsidP="009C2248">
      <w:pPr>
        <w:pStyle w:val="Akapitzlist"/>
        <w:numPr>
          <w:ilvl w:val="1"/>
          <w:numId w:val="76"/>
        </w:numPr>
        <w:spacing w:before="120" w:after="120" w:line="240" w:lineRule="auto"/>
        <w:ind w:right="-283"/>
        <w:contextualSpacing w:val="0"/>
        <w:rPr>
          <w:rFonts w:ascii="Verdana" w:eastAsia="Calibri" w:hAnsi="Verdana" w:cstheme="minorHAnsi"/>
          <w:vanish/>
          <w:sz w:val="20"/>
        </w:rPr>
      </w:pPr>
    </w:p>
    <w:p w14:paraId="56AFF9F0" w14:textId="77777777" w:rsidR="009C2248" w:rsidRPr="009C2248" w:rsidRDefault="009C2248" w:rsidP="009C2248">
      <w:pPr>
        <w:pStyle w:val="Akapitzlist"/>
        <w:numPr>
          <w:ilvl w:val="2"/>
          <w:numId w:val="76"/>
        </w:numPr>
        <w:spacing w:before="120" w:after="120" w:line="240" w:lineRule="auto"/>
        <w:ind w:right="-283"/>
        <w:contextualSpacing w:val="0"/>
        <w:rPr>
          <w:rFonts w:ascii="Verdana" w:eastAsia="Calibri" w:hAnsi="Verdana" w:cstheme="minorHAnsi"/>
          <w:vanish/>
          <w:sz w:val="20"/>
        </w:rPr>
      </w:pPr>
    </w:p>
    <w:p w14:paraId="7849EC79" w14:textId="6C674A93" w:rsidR="00044FA9" w:rsidRPr="00405B64" w:rsidRDefault="00407A74" w:rsidP="00405B64">
      <w:pPr>
        <w:pStyle w:val="Tekstpodstawowy"/>
        <w:numPr>
          <w:ilvl w:val="3"/>
          <w:numId w:val="76"/>
        </w:numPr>
        <w:spacing w:before="120" w:line="240" w:lineRule="auto"/>
        <w:ind w:left="1503" w:right="-283"/>
        <w:rPr>
          <w:rFonts w:ascii="Verdana" w:hAnsi="Verdana" w:cstheme="minorHAnsi"/>
          <w:sz w:val="20"/>
        </w:rPr>
      </w:pPr>
      <w:r w:rsidRPr="002A6CA3">
        <w:rPr>
          <w:rFonts w:ascii="Verdana" w:eastAsia="Calibri" w:hAnsi="Verdana" w:cstheme="minorHAnsi"/>
          <w:sz w:val="20"/>
        </w:rPr>
        <w:t>W celu wykazania spełnienia przez Wykonawcę warunków, o których mowa</w:t>
      </w:r>
      <w:r w:rsidR="00921FCD">
        <w:rPr>
          <w:rFonts w:ascii="Verdana" w:eastAsia="Calibri" w:hAnsi="Verdana" w:cstheme="minorHAnsi"/>
          <w:sz w:val="20"/>
        </w:rPr>
        <w:t xml:space="preserve"> </w:t>
      </w:r>
      <w:r w:rsidRPr="002A6CA3">
        <w:rPr>
          <w:rFonts w:ascii="Verdana" w:eastAsia="Calibri" w:hAnsi="Verdana" w:cstheme="minorHAnsi"/>
          <w:sz w:val="20"/>
        </w:rPr>
        <w:t xml:space="preserve">w pkt </w:t>
      </w:r>
      <w:r w:rsidR="00122B27" w:rsidRPr="009C2248">
        <w:rPr>
          <w:rFonts w:ascii="Verdana" w:eastAsia="Calibri" w:hAnsi="Verdana" w:cstheme="minorHAnsi"/>
          <w:sz w:val="20"/>
        </w:rPr>
        <w:t>14</w:t>
      </w:r>
      <w:r w:rsidR="001017B3" w:rsidRPr="009C2248">
        <w:rPr>
          <w:rFonts w:ascii="Verdana" w:eastAsia="Calibri" w:hAnsi="Verdana" w:cstheme="minorHAnsi"/>
          <w:sz w:val="20"/>
        </w:rPr>
        <w:t>.</w:t>
      </w:r>
      <w:r w:rsidR="00122B27" w:rsidRPr="009C2248">
        <w:rPr>
          <w:rFonts w:ascii="Verdana" w:eastAsia="Calibri" w:hAnsi="Verdana" w:cstheme="minorHAnsi"/>
          <w:sz w:val="20"/>
        </w:rPr>
        <w:t>3</w:t>
      </w:r>
      <w:r w:rsidR="001017B3" w:rsidRPr="009C2248">
        <w:rPr>
          <w:rFonts w:ascii="Verdana" w:eastAsia="Calibri" w:hAnsi="Verdana" w:cstheme="minorHAnsi"/>
          <w:sz w:val="20"/>
        </w:rPr>
        <w:t>.1</w:t>
      </w:r>
      <w:r w:rsidRPr="009C2248">
        <w:rPr>
          <w:rFonts w:ascii="Verdana" w:eastAsia="Calibri" w:hAnsi="Verdana" w:cstheme="minorHAnsi"/>
          <w:sz w:val="20"/>
        </w:rPr>
        <w:t>.:</w:t>
      </w:r>
      <w:r w:rsidR="009C2248">
        <w:rPr>
          <w:rFonts w:ascii="Verdana" w:eastAsia="Calibri" w:hAnsi="Verdana" w:cstheme="minorHAnsi"/>
          <w:sz w:val="20"/>
        </w:rPr>
        <w:t xml:space="preserve"> </w:t>
      </w:r>
      <w:r w:rsidR="009C2248" w:rsidRPr="009C2248">
        <w:rPr>
          <w:rFonts w:ascii="Verdana" w:eastAsia="Calibri" w:hAnsi="Verdana" w:cstheme="minorHAnsi"/>
          <w:sz w:val="20"/>
        </w:rPr>
        <w:t>Nie dotyczy.</w:t>
      </w:r>
    </w:p>
    <w:p w14:paraId="4701C489" w14:textId="195A08F5" w:rsidR="00407A74" w:rsidRPr="009C2248" w:rsidRDefault="00407A74" w:rsidP="007D157E">
      <w:pPr>
        <w:pStyle w:val="Tekstpodstawowy"/>
        <w:numPr>
          <w:ilvl w:val="3"/>
          <w:numId w:val="76"/>
        </w:numPr>
        <w:spacing w:before="120" w:line="240" w:lineRule="auto"/>
        <w:ind w:leftChars="356" w:left="1841" w:right="-283" w:hanging="1058"/>
        <w:rPr>
          <w:rFonts w:ascii="Verdana" w:hAnsi="Verdana" w:cstheme="minorHAnsi"/>
          <w:sz w:val="20"/>
        </w:rPr>
      </w:pPr>
      <w:r w:rsidRPr="009C2248">
        <w:rPr>
          <w:rFonts w:ascii="Verdana" w:eastAsia="Calibri" w:hAnsi="Verdana" w:cstheme="minorHAnsi"/>
          <w:sz w:val="20"/>
        </w:rPr>
        <w:t>W celu wykazania spełnienia przez Wykonawcę warunków, o których mowa</w:t>
      </w:r>
      <w:r w:rsidR="00921FCD" w:rsidRPr="009C2248">
        <w:rPr>
          <w:rFonts w:ascii="Verdana" w:eastAsia="Calibri" w:hAnsi="Verdana" w:cstheme="minorHAnsi"/>
          <w:sz w:val="20"/>
        </w:rPr>
        <w:t xml:space="preserve"> </w:t>
      </w:r>
      <w:r w:rsidRPr="009C2248">
        <w:rPr>
          <w:rFonts w:ascii="Verdana" w:eastAsia="Calibri" w:hAnsi="Verdana" w:cstheme="minorHAnsi"/>
          <w:sz w:val="20"/>
        </w:rPr>
        <w:t xml:space="preserve">w pkt </w:t>
      </w:r>
      <w:r w:rsidR="00122B27" w:rsidRPr="009C2248">
        <w:rPr>
          <w:rFonts w:ascii="Verdana" w:eastAsia="Calibri" w:hAnsi="Verdana" w:cstheme="minorHAnsi"/>
          <w:sz w:val="20"/>
        </w:rPr>
        <w:t>14</w:t>
      </w:r>
      <w:r w:rsidR="0097580E" w:rsidRPr="009C2248">
        <w:rPr>
          <w:rFonts w:ascii="Verdana" w:eastAsia="Calibri" w:hAnsi="Verdana" w:cstheme="minorHAnsi"/>
          <w:sz w:val="20"/>
        </w:rPr>
        <w:t>.</w:t>
      </w:r>
      <w:r w:rsidR="00122B27" w:rsidRPr="009C2248">
        <w:rPr>
          <w:rFonts w:ascii="Verdana" w:eastAsia="Calibri" w:hAnsi="Verdana" w:cstheme="minorHAnsi"/>
          <w:sz w:val="20"/>
        </w:rPr>
        <w:t>3</w:t>
      </w:r>
      <w:r w:rsidR="0097580E" w:rsidRPr="009C2248">
        <w:rPr>
          <w:rFonts w:ascii="Verdana" w:eastAsia="Calibri" w:hAnsi="Verdana" w:cstheme="minorHAnsi"/>
          <w:sz w:val="20"/>
        </w:rPr>
        <w:t>.2</w:t>
      </w:r>
      <w:r w:rsidRPr="009C2248">
        <w:rPr>
          <w:rFonts w:ascii="Verdana" w:eastAsia="Calibri" w:hAnsi="Verdana" w:cstheme="minorHAnsi"/>
          <w:sz w:val="20"/>
        </w:rPr>
        <w:t>.:</w:t>
      </w:r>
      <w:r w:rsidR="009C2248" w:rsidRPr="009C2248">
        <w:rPr>
          <w:rFonts w:ascii="Verdana" w:eastAsia="Calibri" w:hAnsi="Verdana" w:cstheme="minorHAnsi"/>
          <w:sz w:val="20"/>
        </w:rPr>
        <w:t xml:space="preserve"> Nie dotyczy.</w:t>
      </w:r>
    </w:p>
    <w:p w14:paraId="117D9856" w14:textId="493FA213" w:rsidR="00407A74" w:rsidRPr="002A6CA3" w:rsidRDefault="00407A74" w:rsidP="007D157E">
      <w:pPr>
        <w:pStyle w:val="Tekstpodstawowy"/>
        <w:numPr>
          <w:ilvl w:val="3"/>
          <w:numId w:val="76"/>
        </w:numPr>
        <w:spacing w:before="120" w:line="240" w:lineRule="auto"/>
        <w:ind w:leftChars="348" w:left="1843" w:right="-283" w:hanging="1077"/>
        <w:rPr>
          <w:rFonts w:ascii="Verdana" w:hAnsi="Verdana" w:cstheme="minorHAnsi"/>
          <w:sz w:val="20"/>
        </w:rPr>
      </w:pPr>
      <w:r w:rsidRPr="002A6CA3">
        <w:rPr>
          <w:rFonts w:ascii="Verdana" w:eastAsia="Calibri" w:hAnsi="Verdana" w:cstheme="minorHAnsi"/>
          <w:sz w:val="20"/>
        </w:rPr>
        <w:t>W celu wykazania spełnienia przez Wykonawcę warunków, o których mowa</w:t>
      </w:r>
      <w:r w:rsidR="00921FCD" w:rsidRPr="007B3D3A">
        <w:rPr>
          <w:rFonts w:ascii="Verdana" w:eastAsia="Calibri" w:hAnsi="Verdana" w:cstheme="minorHAnsi"/>
          <w:sz w:val="20"/>
        </w:rPr>
        <w:t xml:space="preserve"> </w:t>
      </w:r>
      <w:r w:rsidRPr="002A6CA3">
        <w:rPr>
          <w:rFonts w:ascii="Verdana" w:eastAsia="Calibri" w:hAnsi="Verdana" w:cstheme="minorHAnsi"/>
          <w:sz w:val="20"/>
        </w:rPr>
        <w:t xml:space="preserve">w pkt </w:t>
      </w:r>
      <w:r w:rsidR="00122B27" w:rsidRPr="002A6CA3">
        <w:rPr>
          <w:rFonts w:ascii="Verdana" w:eastAsia="Calibri" w:hAnsi="Verdana" w:cstheme="minorHAnsi"/>
          <w:sz w:val="20"/>
        </w:rPr>
        <w:t>14</w:t>
      </w:r>
      <w:r w:rsidR="0097580E" w:rsidRPr="002A6CA3">
        <w:rPr>
          <w:rFonts w:ascii="Verdana" w:eastAsia="Calibri" w:hAnsi="Verdana" w:cstheme="minorHAnsi"/>
          <w:sz w:val="20"/>
        </w:rPr>
        <w:t>.</w:t>
      </w:r>
      <w:r w:rsidR="00122B27" w:rsidRPr="002A6CA3">
        <w:rPr>
          <w:rFonts w:ascii="Verdana" w:eastAsia="Calibri" w:hAnsi="Verdana" w:cstheme="minorHAnsi"/>
          <w:sz w:val="20"/>
        </w:rPr>
        <w:t>3</w:t>
      </w:r>
      <w:r w:rsidRPr="002A6CA3">
        <w:rPr>
          <w:rFonts w:ascii="Verdana" w:eastAsia="Calibri" w:hAnsi="Verdana" w:cstheme="minorHAnsi"/>
          <w:sz w:val="20"/>
        </w:rPr>
        <w:t>.3.:</w:t>
      </w:r>
    </w:p>
    <w:p w14:paraId="2E0FA0C7" w14:textId="7B2E133E" w:rsidR="001017B3" w:rsidRDefault="001017B3" w:rsidP="007D157E">
      <w:pPr>
        <w:pStyle w:val="Default"/>
        <w:numPr>
          <w:ilvl w:val="0"/>
          <w:numId w:val="62"/>
        </w:numPr>
        <w:spacing w:after="42"/>
        <w:ind w:left="2127" w:right="-283" w:hanging="284"/>
        <w:jc w:val="both"/>
        <w:rPr>
          <w:rFonts w:ascii="Verdana" w:hAnsi="Verdana" w:cstheme="minorHAnsi"/>
          <w:sz w:val="20"/>
          <w:szCs w:val="20"/>
        </w:rPr>
      </w:pPr>
      <w:r w:rsidRPr="009C2248">
        <w:rPr>
          <w:rFonts w:ascii="Verdana" w:hAnsi="Verdana" w:cstheme="minorHAnsi"/>
          <w:sz w:val="20"/>
          <w:szCs w:val="20"/>
        </w:rPr>
        <w:t xml:space="preserve">wykaz usług wykonanych w okresie ostatnich </w:t>
      </w:r>
      <w:r w:rsidR="009C2248" w:rsidRPr="009C2248">
        <w:rPr>
          <w:rFonts w:ascii="Verdana" w:hAnsi="Verdana" w:cstheme="minorHAnsi"/>
          <w:sz w:val="20"/>
          <w:szCs w:val="20"/>
        </w:rPr>
        <w:t>5</w:t>
      </w:r>
      <w:r w:rsidRPr="009C2248">
        <w:rPr>
          <w:rFonts w:ascii="Verdana" w:hAnsi="Verdana" w:cstheme="minorHAnsi"/>
          <w:sz w:val="20"/>
          <w:szCs w:val="20"/>
        </w:rPr>
        <w:t xml:space="preserve"> lat przed upływem terminu składania Ofert, a jeżeli okres prowadzenia działalności jest krótszy – w tym okresie</w:t>
      </w:r>
      <w:r w:rsidR="000F3AAE" w:rsidRPr="009C2248">
        <w:rPr>
          <w:rFonts w:ascii="Verdana" w:hAnsi="Verdana" w:cstheme="minorHAnsi"/>
          <w:sz w:val="20"/>
          <w:szCs w:val="20"/>
        </w:rPr>
        <w:t>, wraz z podaniem ich rodzaju i </w:t>
      </w:r>
      <w:r w:rsidRPr="009C2248">
        <w:rPr>
          <w:rFonts w:ascii="Verdana" w:hAnsi="Verdana" w:cstheme="minorHAnsi"/>
          <w:sz w:val="20"/>
          <w:szCs w:val="20"/>
        </w:rPr>
        <w:t>wartości, daty i miejsca wykonania oraz dokumentów potwierdz</w:t>
      </w:r>
      <w:r w:rsidR="009C2248">
        <w:rPr>
          <w:rFonts w:ascii="Verdana" w:hAnsi="Verdana" w:cstheme="minorHAnsi"/>
          <w:sz w:val="20"/>
          <w:szCs w:val="20"/>
        </w:rPr>
        <w:t>ających należyte ich wykonanie.</w:t>
      </w:r>
    </w:p>
    <w:p w14:paraId="31A53194" w14:textId="77777777" w:rsidR="00405B64" w:rsidRPr="009C2248" w:rsidRDefault="00405B64" w:rsidP="00405B64">
      <w:pPr>
        <w:pStyle w:val="Default"/>
        <w:spacing w:after="42"/>
        <w:ind w:left="2127" w:right="-283"/>
        <w:jc w:val="both"/>
        <w:rPr>
          <w:rFonts w:ascii="Verdana" w:hAnsi="Verdana" w:cstheme="minorHAnsi"/>
          <w:sz w:val="20"/>
          <w:szCs w:val="20"/>
        </w:rPr>
      </w:pPr>
    </w:p>
    <w:p w14:paraId="051C631E" w14:textId="3D1B1D94" w:rsidR="00612559" w:rsidRPr="002A6CA3" w:rsidRDefault="00247230" w:rsidP="007D157E">
      <w:pPr>
        <w:pStyle w:val="Default"/>
        <w:numPr>
          <w:ilvl w:val="1"/>
          <w:numId w:val="76"/>
        </w:numPr>
        <w:ind w:left="425" w:right="-284" w:hanging="709"/>
        <w:jc w:val="both"/>
        <w:rPr>
          <w:rFonts w:ascii="Verdana" w:hAnsi="Verdana" w:cstheme="minorHAnsi"/>
          <w:sz w:val="20"/>
          <w:szCs w:val="20"/>
        </w:rPr>
      </w:pPr>
      <w:r w:rsidRPr="002A6CA3">
        <w:rPr>
          <w:rFonts w:ascii="Verdana" w:hAnsi="Verdana" w:cstheme="minorHAnsi"/>
          <w:sz w:val="20"/>
          <w:szCs w:val="20"/>
        </w:rPr>
        <w:t xml:space="preserve">Jeżeli Wykonawca ma siedzibę lub miejsce zamieszkania poza terytorium Rzeczypospolitej Polskiej, w celu </w:t>
      </w:r>
      <w:r w:rsidR="00AA33AB">
        <w:rPr>
          <w:rFonts w:ascii="Verdana" w:hAnsi="Verdana" w:cstheme="minorHAnsi"/>
          <w:sz w:val="20"/>
          <w:szCs w:val="20"/>
        </w:rPr>
        <w:t xml:space="preserve">wykazania braku podstaw do wykluczenia z udziału w </w:t>
      </w:r>
      <w:r w:rsidR="005133E6">
        <w:rPr>
          <w:rFonts w:ascii="Verdana" w:hAnsi="Verdana" w:cstheme="minorHAnsi"/>
          <w:sz w:val="20"/>
          <w:szCs w:val="20"/>
        </w:rPr>
        <w:t xml:space="preserve">Postępowaniu </w:t>
      </w:r>
      <w:r w:rsidR="009D5BC2" w:rsidRPr="00221C35">
        <w:rPr>
          <w:rFonts w:ascii="Verdana" w:hAnsi="Verdana" w:cstheme="minorHAnsi"/>
          <w:sz w:val="20"/>
        </w:rPr>
        <w:t>zakupowym</w:t>
      </w:r>
      <w:r w:rsidR="002D280D" w:rsidRPr="002A6CA3">
        <w:rPr>
          <w:rFonts w:ascii="Verdana" w:hAnsi="Verdana" w:cstheme="minorHAnsi"/>
          <w:sz w:val="20"/>
          <w:szCs w:val="20"/>
        </w:rPr>
        <w:t>,</w:t>
      </w:r>
      <w:r w:rsidRPr="002A6CA3">
        <w:rPr>
          <w:rFonts w:ascii="Verdana" w:hAnsi="Verdana" w:cstheme="minorHAnsi"/>
          <w:sz w:val="20"/>
          <w:szCs w:val="20"/>
        </w:rPr>
        <w:t xml:space="preserve"> składa oświadczenie, że:</w:t>
      </w:r>
    </w:p>
    <w:p w14:paraId="2D132A46" w14:textId="1E6397E6" w:rsidR="00612559" w:rsidRPr="002A6CA3" w:rsidRDefault="00247230" w:rsidP="007D157E">
      <w:pPr>
        <w:pStyle w:val="Default"/>
        <w:numPr>
          <w:ilvl w:val="2"/>
          <w:numId w:val="76"/>
        </w:numPr>
        <w:ind w:left="1276" w:right="-284" w:hanging="862"/>
        <w:jc w:val="both"/>
        <w:rPr>
          <w:rFonts w:ascii="Verdana" w:hAnsi="Verdana" w:cstheme="minorHAnsi"/>
          <w:sz w:val="20"/>
          <w:szCs w:val="20"/>
        </w:rPr>
      </w:pPr>
      <w:r w:rsidRPr="002A6CA3">
        <w:rPr>
          <w:rFonts w:ascii="Verdana" w:hAnsi="Verdana" w:cstheme="minorHAnsi"/>
          <w:sz w:val="20"/>
          <w:szCs w:val="20"/>
        </w:rPr>
        <w:t>jest uprawniony do występowania w obrocie prawnym, nie otwarto jego likwidacji</w:t>
      </w:r>
      <w:r w:rsidR="00432CB2" w:rsidRPr="002A6CA3">
        <w:rPr>
          <w:rFonts w:ascii="Verdana" w:hAnsi="Verdana" w:cstheme="minorHAnsi"/>
          <w:sz w:val="20"/>
          <w:szCs w:val="20"/>
        </w:rPr>
        <w:t>, nie</w:t>
      </w:r>
      <w:r w:rsidRPr="002A6CA3">
        <w:rPr>
          <w:rFonts w:ascii="Verdana" w:hAnsi="Verdana" w:cstheme="minorHAnsi"/>
          <w:sz w:val="20"/>
          <w:szCs w:val="20"/>
        </w:rPr>
        <w:t xml:space="preserve"> </w:t>
      </w:r>
      <w:r w:rsidR="00432CB2" w:rsidRPr="002A6CA3">
        <w:rPr>
          <w:rFonts w:ascii="Verdana" w:hAnsi="Verdana" w:cstheme="minorHAnsi"/>
          <w:sz w:val="20"/>
          <w:szCs w:val="20"/>
        </w:rPr>
        <w:t>ogłoszono upadłości, którego aktywami zarządza lik</w:t>
      </w:r>
      <w:r w:rsidR="000F3AAE">
        <w:rPr>
          <w:rFonts w:ascii="Verdana" w:hAnsi="Verdana" w:cstheme="minorHAnsi"/>
          <w:sz w:val="20"/>
          <w:szCs w:val="20"/>
        </w:rPr>
        <w:t>widator lub sąd, zawarł układ z </w:t>
      </w:r>
      <w:r w:rsidR="00432CB2" w:rsidRPr="002A6CA3">
        <w:rPr>
          <w:rFonts w:ascii="Verdana" w:hAnsi="Verdana" w:cstheme="minorHAnsi"/>
          <w:sz w:val="20"/>
          <w:szCs w:val="20"/>
        </w:rPr>
        <w:t>wierzycielami, którego działalność gospodarcza jest za</w:t>
      </w:r>
      <w:r w:rsidR="000F3AAE">
        <w:rPr>
          <w:rFonts w:ascii="Verdana" w:hAnsi="Verdana" w:cstheme="minorHAnsi"/>
          <w:sz w:val="20"/>
          <w:szCs w:val="20"/>
        </w:rPr>
        <w:t>wieszona albo znajduje się on w </w:t>
      </w:r>
      <w:r w:rsidR="00432CB2" w:rsidRPr="002A6CA3">
        <w:rPr>
          <w:rFonts w:ascii="Verdana" w:hAnsi="Verdana" w:cstheme="minorHAnsi"/>
          <w:sz w:val="20"/>
          <w:szCs w:val="20"/>
        </w:rPr>
        <w:t>innej tego rodzaju sytuacji wynikającej z pod</w:t>
      </w:r>
      <w:r w:rsidR="000F3AAE">
        <w:rPr>
          <w:rFonts w:ascii="Verdana" w:hAnsi="Verdana" w:cstheme="minorHAnsi"/>
          <w:sz w:val="20"/>
          <w:szCs w:val="20"/>
        </w:rPr>
        <w:t>obnej procedury przewidzianej w </w:t>
      </w:r>
      <w:r w:rsidR="00432CB2" w:rsidRPr="002A6CA3">
        <w:rPr>
          <w:rFonts w:ascii="Verdana" w:hAnsi="Verdana" w:cstheme="minorHAnsi"/>
          <w:sz w:val="20"/>
          <w:szCs w:val="20"/>
        </w:rPr>
        <w:t>przepisach miejsca wszczęcia tej procedury</w:t>
      </w:r>
      <w:r w:rsidR="00612559" w:rsidRPr="002A6CA3">
        <w:rPr>
          <w:rFonts w:ascii="Verdana" w:hAnsi="Verdana" w:cstheme="minorHAnsi"/>
          <w:sz w:val="20"/>
          <w:szCs w:val="20"/>
        </w:rPr>
        <w:t>;</w:t>
      </w:r>
    </w:p>
    <w:p w14:paraId="534997FE" w14:textId="77777777" w:rsidR="00612559" w:rsidRPr="002A6CA3" w:rsidRDefault="00247230" w:rsidP="007D157E">
      <w:pPr>
        <w:pStyle w:val="Default"/>
        <w:numPr>
          <w:ilvl w:val="2"/>
          <w:numId w:val="76"/>
        </w:numPr>
        <w:ind w:left="1276" w:right="-284" w:hanging="862"/>
        <w:jc w:val="both"/>
        <w:rPr>
          <w:rFonts w:ascii="Verdana" w:hAnsi="Verdana" w:cstheme="minorHAnsi"/>
          <w:sz w:val="20"/>
          <w:szCs w:val="20"/>
        </w:rPr>
      </w:pPr>
      <w:r w:rsidRPr="002A6CA3">
        <w:rPr>
          <w:rFonts w:ascii="Verdana" w:hAnsi="Verdana" w:cstheme="minorHAnsi"/>
          <w:sz w:val="20"/>
          <w:szCs w:val="20"/>
        </w:rPr>
        <w:t>nie orzeczono wobec niego zakazu ubiega</w:t>
      </w:r>
      <w:r w:rsidR="00612559" w:rsidRPr="002A6CA3">
        <w:rPr>
          <w:rFonts w:ascii="Verdana" w:hAnsi="Verdana" w:cstheme="minorHAnsi"/>
          <w:sz w:val="20"/>
          <w:szCs w:val="20"/>
        </w:rPr>
        <w:t>nia się o udzielenie zamówienia;</w:t>
      </w:r>
    </w:p>
    <w:p w14:paraId="4958DFF0" w14:textId="5EB752B1" w:rsidR="00247230" w:rsidRPr="002A6CA3" w:rsidRDefault="00247230" w:rsidP="007D157E">
      <w:pPr>
        <w:pStyle w:val="Default"/>
        <w:numPr>
          <w:ilvl w:val="2"/>
          <w:numId w:val="76"/>
        </w:numPr>
        <w:ind w:left="1276" w:right="-284" w:hanging="862"/>
        <w:jc w:val="both"/>
        <w:rPr>
          <w:rFonts w:ascii="Verdana" w:hAnsi="Verdana" w:cstheme="minorHAnsi"/>
          <w:sz w:val="20"/>
          <w:szCs w:val="20"/>
        </w:rPr>
      </w:pPr>
      <w:r w:rsidRPr="002A6CA3">
        <w:rPr>
          <w:rFonts w:ascii="Verdana" w:hAnsi="Verdana" w:cstheme="minorHAnsi"/>
          <w:sz w:val="20"/>
          <w:szCs w:val="20"/>
        </w:rPr>
        <w:t xml:space="preserve">nie zalega z uiszczaniem podatków, opłat lub składek na ubezpieczenie społeczne lub zdrowotne albo, że uzyskał przewidziane prawem zwolnienie, odroczenie lub rozłożenie na raty zaległych płatności lub wstrzymanie w całości wykonania decyzji właściwego organu. </w:t>
      </w:r>
    </w:p>
    <w:p w14:paraId="7193CCE8" w14:textId="764EF0F2" w:rsidR="00D93BF4" w:rsidRPr="002A6CA3" w:rsidRDefault="00D93BF4" w:rsidP="007D157E">
      <w:pPr>
        <w:pStyle w:val="Akapitzlist"/>
        <w:numPr>
          <w:ilvl w:val="1"/>
          <w:numId w:val="76"/>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Dla wartości wskazanych przez Wykonawcę w walucie innej niż złoty polski (PLN), Zamawiający przyjmie przelicznik według średniego kursu NBP z dnia publikacji </w:t>
      </w:r>
      <w:r w:rsidR="00AA0BD6" w:rsidRPr="002A6CA3">
        <w:rPr>
          <w:rFonts w:ascii="Verdana" w:eastAsia="Calibri" w:hAnsi="Verdana" w:cstheme="minorHAnsi"/>
          <w:sz w:val="20"/>
        </w:rPr>
        <w:t>Postępowania</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ego</w:t>
      </w:r>
      <w:r w:rsidR="00AA0BD6" w:rsidRPr="002A6CA3">
        <w:rPr>
          <w:rFonts w:ascii="Verdana" w:eastAsia="Calibri" w:hAnsi="Verdana" w:cstheme="minorHAnsi"/>
          <w:sz w:val="20"/>
        </w:rPr>
        <w:t xml:space="preserve"> w Systemie Zakupowym GK PGE, </w:t>
      </w:r>
      <w:r w:rsidRPr="002A6CA3">
        <w:rPr>
          <w:rFonts w:ascii="Verdana" w:eastAsia="Calibri" w:hAnsi="Verdana" w:cstheme="minorHAnsi"/>
          <w:sz w:val="20"/>
        </w:rPr>
        <w:t xml:space="preserve">a jeżeli średni kurs nie będzie w tym dniu publikowany, to Zamawiający przyjmie kurs średni z ostatniej tabeli przed publikacją </w:t>
      </w:r>
      <w:r w:rsidR="00AA0BD6" w:rsidRPr="002A6CA3">
        <w:rPr>
          <w:rFonts w:ascii="Verdana" w:eastAsia="Calibri" w:hAnsi="Verdana" w:cstheme="minorHAnsi"/>
          <w:sz w:val="20"/>
        </w:rPr>
        <w:t xml:space="preserve">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A0BD6" w:rsidRPr="002A6CA3">
        <w:rPr>
          <w:rFonts w:ascii="Verdana" w:eastAsia="Calibri" w:hAnsi="Verdana" w:cstheme="minorHAnsi"/>
          <w:sz w:val="20"/>
        </w:rPr>
        <w:t>w Systemie Zakupowym GK PGE</w:t>
      </w:r>
      <w:r w:rsidRPr="002A6CA3">
        <w:rPr>
          <w:rFonts w:ascii="Verdana" w:eastAsia="Calibri" w:hAnsi="Verdana" w:cstheme="minorHAnsi"/>
          <w:sz w:val="20"/>
        </w:rPr>
        <w:t>.</w:t>
      </w:r>
    </w:p>
    <w:p w14:paraId="4E28CE80" w14:textId="28F506D5" w:rsidR="00D93BF4" w:rsidRPr="002A6CA3" w:rsidRDefault="00D93BF4" w:rsidP="007D157E">
      <w:pPr>
        <w:pStyle w:val="Akapitzlist"/>
        <w:numPr>
          <w:ilvl w:val="1"/>
          <w:numId w:val="76"/>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lastRenderedPageBreak/>
        <w:t xml:space="preserve">W przypadku wskazania przez Wykonawcę w Ofercie </w:t>
      </w:r>
      <w:r w:rsidR="00222BAE" w:rsidRPr="002A6CA3">
        <w:rPr>
          <w:rFonts w:ascii="Verdana" w:eastAsia="Calibri" w:hAnsi="Verdana" w:cstheme="minorHAnsi"/>
          <w:sz w:val="20"/>
        </w:rPr>
        <w:t xml:space="preserve">lub samodzielnego zidentyfikowania przez Zamawiającego </w:t>
      </w:r>
      <w:r w:rsidRPr="002A6CA3">
        <w:rPr>
          <w:rFonts w:ascii="Verdana" w:eastAsia="Calibri" w:hAnsi="Verdana" w:cstheme="minorHAnsi"/>
          <w:sz w:val="20"/>
        </w:rPr>
        <w:t xml:space="preserve">dostępności </w:t>
      </w:r>
      <w:r w:rsidR="002A44A2" w:rsidRPr="002A6CA3">
        <w:rPr>
          <w:rFonts w:ascii="Verdana" w:eastAsia="Calibri" w:hAnsi="Verdana" w:cstheme="minorHAnsi"/>
          <w:sz w:val="20"/>
        </w:rPr>
        <w:t xml:space="preserve">aktualnych </w:t>
      </w:r>
      <w:r w:rsidRPr="002A6CA3">
        <w:rPr>
          <w:rFonts w:ascii="Verdana" w:eastAsia="Calibri" w:hAnsi="Verdana" w:cstheme="minorHAnsi"/>
          <w:sz w:val="20"/>
        </w:rPr>
        <w:t xml:space="preserve">oświadczeń lub dokumentów, o których mowa w pkt </w:t>
      </w:r>
      <w:r w:rsidR="00A76A4D" w:rsidRPr="002A6CA3">
        <w:rPr>
          <w:rFonts w:ascii="Verdana" w:eastAsia="Calibri" w:hAnsi="Verdana" w:cstheme="minorHAnsi"/>
          <w:sz w:val="20"/>
        </w:rPr>
        <w:t>16</w:t>
      </w:r>
      <w:r w:rsidR="00FA3219" w:rsidRPr="002A6CA3">
        <w:rPr>
          <w:rFonts w:ascii="Verdana" w:eastAsia="Calibri" w:hAnsi="Verdana" w:cstheme="minorHAnsi"/>
          <w:sz w:val="20"/>
        </w:rPr>
        <w:t>.</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 w formie elektronicznej pod określonymi adresami i</w:t>
      </w:r>
      <w:r w:rsidR="000F3AAE">
        <w:rPr>
          <w:rFonts w:ascii="Verdana" w:eastAsia="Calibri" w:hAnsi="Verdana" w:cstheme="minorHAnsi"/>
          <w:sz w:val="20"/>
        </w:rPr>
        <w:t>nternetowymi ogólnodostępnych i </w:t>
      </w:r>
      <w:r w:rsidRPr="002A6CA3">
        <w:rPr>
          <w:rFonts w:ascii="Verdana" w:eastAsia="Calibri" w:hAnsi="Verdana" w:cstheme="minorHAnsi"/>
          <w:sz w:val="20"/>
        </w:rPr>
        <w:t>bezpłatnych baz danych, Zamawiający pobierze samodzielnie z tych baz danych wskazane przez Wykonawcę oświadczenia lub dokumenty. Wykonawcy na żądanie Zamawiającego złoży tłumaczenia na język polski pobranych samodzielnie przez Zamawiającego dokumentów.</w:t>
      </w:r>
    </w:p>
    <w:p w14:paraId="0E86E5D6" w14:textId="12048AA1" w:rsidR="00D93BF4" w:rsidRPr="002A6CA3" w:rsidRDefault="00D93BF4" w:rsidP="007D157E">
      <w:pPr>
        <w:pStyle w:val="Akapitzlist"/>
        <w:numPr>
          <w:ilvl w:val="1"/>
          <w:numId w:val="76"/>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W przypadku wskazania przez Wykonawcę w Ofercie oświadczeń lub dokumentów, o których mowa w pkt </w:t>
      </w:r>
      <w:r w:rsidR="00A76A4D" w:rsidRPr="002A6CA3">
        <w:rPr>
          <w:rFonts w:ascii="Verdana" w:eastAsia="Calibri" w:hAnsi="Verdana" w:cstheme="minorHAnsi"/>
          <w:sz w:val="20"/>
        </w:rPr>
        <w:t>16</w:t>
      </w:r>
      <w:r w:rsidR="002D280D" w:rsidRPr="002A6CA3">
        <w:rPr>
          <w:rFonts w:ascii="Verdana" w:eastAsia="Calibri" w:hAnsi="Verdana" w:cstheme="minorHAnsi"/>
          <w:sz w:val="20"/>
        </w:rPr>
        <w:t>.</w:t>
      </w:r>
      <w:r w:rsidR="00582716"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 które znajdują się w posiadaniu Zamawiającego, w szczególności oświadczeń lub dokumentów przechowywanych przez Zamawiającego</w:t>
      </w:r>
      <w:r w:rsidR="002A44A2" w:rsidRPr="002A6CA3">
        <w:rPr>
          <w:rFonts w:ascii="Verdana" w:eastAsia="Calibri" w:hAnsi="Verdana" w:cstheme="minorHAnsi"/>
          <w:sz w:val="20"/>
        </w:rPr>
        <w:t xml:space="preserve"> w związku z innymi </w:t>
      </w:r>
      <w:r w:rsidR="00583216" w:rsidRPr="002A6CA3">
        <w:rPr>
          <w:rFonts w:ascii="Verdana" w:eastAsia="Calibri" w:hAnsi="Verdana" w:cstheme="minorHAnsi"/>
          <w:sz w:val="20"/>
        </w:rPr>
        <w:t>p</w:t>
      </w:r>
      <w:r w:rsidR="002A44A2" w:rsidRPr="002A6CA3">
        <w:rPr>
          <w:rFonts w:ascii="Verdana" w:eastAsia="Calibri" w:hAnsi="Verdana" w:cstheme="minorHAnsi"/>
          <w:sz w:val="20"/>
        </w:rPr>
        <w:t>ostępowaniami zakupowymi</w:t>
      </w:r>
      <w:r w:rsidRPr="002A6CA3">
        <w:rPr>
          <w:rFonts w:ascii="Verdana" w:eastAsia="Calibri" w:hAnsi="Verdana" w:cstheme="minorHAnsi"/>
          <w:sz w:val="20"/>
        </w:rPr>
        <w:t xml:space="preserve">, Zamawiający </w:t>
      </w:r>
      <w:r w:rsidR="00AA0BD6" w:rsidRPr="002A6CA3">
        <w:rPr>
          <w:rFonts w:ascii="Verdana" w:eastAsia="Calibri" w:hAnsi="Verdana" w:cstheme="minorHAnsi"/>
          <w:sz w:val="20"/>
        </w:rPr>
        <w:t>może s</w:t>
      </w:r>
      <w:r w:rsidRPr="002A6CA3">
        <w:rPr>
          <w:rFonts w:ascii="Verdana" w:eastAsia="Calibri" w:hAnsi="Verdana" w:cstheme="minorHAnsi"/>
          <w:sz w:val="20"/>
        </w:rPr>
        <w:t>korzysta</w:t>
      </w:r>
      <w:r w:rsidR="00AA0BD6" w:rsidRPr="002A6CA3">
        <w:rPr>
          <w:rFonts w:ascii="Verdana" w:eastAsia="Calibri" w:hAnsi="Verdana" w:cstheme="minorHAnsi"/>
          <w:sz w:val="20"/>
        </w:rPr>
        <w:t>ć</w:t>
      </w:r>
      <w:r w:rsidRPr="002A6CA3">
        <w:rPr>
          <w:rFonts w:ascii="Verdana" w:eastAsia="Calibri" w:hAnsi="Verdana" w:cstheme="minorHAnsi"/>
          <w:sz w:val="20"/>
        </w:rPr>
        <w:t xml:space="preserve"> z posiadanych oświadczeń lub dokumentów, o ile są one aktualne.</w:t>
      </w:r>
    </w:p>
    <w:p w14:paraId="682BF458" w14:textId="17535A91" w:rsidR="002D280D" w:rsidRPr="00813414" w:rsidRDefault="00813414" w:rsidP="007D157E">
      <w:pPr>
        <w:pStyle w:val="Nagwek1"/>
        <w:keepNext w:val="0"/>
        <w:keepLines w:val="0"/>
        <w:numPr>
          <w:ilvl w:val="1"/>
          <w:numId w:val="76"/>
        </w:numPr>
        <w:suppressAutoHyphens/>
        <w:spacing w:before="120" w:after="120" w:line="240" w:lineRule="auto"/>
        <w:ind w:left="425" w:right="-284" w:hanging="709"/>
        <w:rPr>
          <w:rFonts w:ascii="Verdana" w:hAnsi="Verdana" w:cstheme="minorHAnsi"/>
          <w:b w:val="0"/>
          <w:caps w:val="0"/>
          <w:sz w:val="20"/>
        </w:rPr>
      </w:pPr>
      <w:bookmarkStart w:id="158" w:name="_Toc40987401"/>
      <w:r w:rsidRPr="00813414">
        <w:rPr>
          <w:rFonts w:ascii="Verdana" w:hAnsi="Verdana" w:cstheme="minorHAnsi"/>
          <w:b w:val="0"/>
          <w:caps w:val="0"/>
          <w:sz w:val="20"/>
        </w:rPr>
        <w:t>Nie dotyczy.</w:t>
      </w:r>
    </w:p>
    <w:bookmarkEnd w:id="158"/>
    <w:p w14:paraId="0E5FD4E0" w14:textId="77777777" w:rsidR="00612559" w:rsidRPr="002A6CA3" w:rsidRDefault="00D34D7E" w:rsidP="007D157E">
      <w:pPr>
        <w:pStyle w:val="Tekstpodstawowy"/>
        <w:numPr>
          <w:ilvl w:val="1"/>
          <w:numId w:val="76"/>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Forma dokumentów i oświadczeń</w:t>
      </w:r>
      <w:r w:rsidR="000032C2" w:rsidRPr="002A6CA3">
        <w:rPr>
          <w:rFonts w:ascii="Verdana" w:eastAsia="Calibri" w:hAnsi="Verdana" w:cstheme="minorHAnsi"/>
          <w:sz w:val="20"/>
        </w:rPr>
        <w:t>:</w:t>
      </w:r>
    </w:p>
    <w:p w14:paraId="0D764854" w14:textId="296EF914" w:rsidR="00612559" w:rsidRPr="002A6CA3" w:rsidRDefault="000B58AE" w:rsidP="007D157E">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eastAsia="Calibri" w:hAnsi="Verdana" w:cstheme="minorHAnsi"/>
          <w:sz w:val="20"/>
        </w:rPr>
        <w:t>Dokumenty</w:t>
      </w:r>
      <w:r w:rsidR="00100C39" w:rsidRPr="002A6CA3">
        <w:rPr>
          <w:rFonts w:ascii="Verdana" w:eastAsia="Calibri" w:hAnsi="Verdana" w:cstheme="minorHAnsi"/>
          <w:sz w:val="20"/>
        </w:rPr>
        <w:t xml:space="preserve"> lub oświadczenia, o których mowa w pkt </w:t>
      </w:r>
      <w:r w:rsidR="00411BFE" w:rsidRPr="002A6CA3">
        <w:rPr>
          <w:rFonts w:ascii="Verdana" w:eastAsia="Calibri" w:hAnsi="Verdana" w:cstheme="minorHAnsi"/>
          <w:sz w:val="20"/>
        </w:rPr>
        <w:t xml:space="preserve">15.3. </w:t>
      </w:r>
      <w:r w:rsidR="00791F71" w:rsidRPr="002A6CA3">
        <w:rPr>
          <w:rFonts w:ascii="Verdana" w:eastAsia="Calibri" w:hAnsi="Verdana" w:cstheme="minorHAnsi"/>
          <w:sz w:val="20"/>
        </w:rPr>
        <w:t>oraz</w:t>
      </w:r>
      <w:r w:rsidR="00411BFE" w:rsidRPr="002A6CA3">
        <w:rPr>
          <w:rFonts w:ascii="Verdana" w:eastAsia="Calibri" w:hAnsi="Verdana" w:cstheme="minorHAnsi"/>
          <w:sz w:val="20"/>
        </w:rPr>
        <w:t xml:space="preserve"> </w:t>
      </w:r>
      <w:r w:rsidR="00A76A4D" w:rsidRPr="002A6CA3">
        <w:rPr>
          <w:rFonts w:ascii="Verdana" w:eastAsia="Calibri" w:hAnsi="Verdana" w:cstheme="minorHAnsi"/>
          <w:sz w:val="20"/>
        </w:rPr>
        <w:t xml:space="preserve">16 </w:t>
      </w:r>
      <w:r w:rsidR="00904E94" w:rsidRPr="002A6CA3">
        <w:rPr>
          <w:rFonts w:ascii="Verdana" w:eastAsia="Calibri" w:hAnsi="Verdana" w:cstheme="minorHAnsi"/>
          <w:sz w:val="20"/>
        </w:rPr>
        <w:t>SWZ</w:t>
      </w:r>
      <w:r w:rsidR="00582716" w:rsidRPr="002A6CA3">
        <w:rPr>
          <w:rFonts w:ascii="Verdana" w:eastAsia="Calibri" w:hAnsi="Verdana" w:cstheme="minorHAnsi"/>
          <w:sz w:val="20"/>
        </w:rPr>
        <w:t xml:space="preserve"> </w:t>
      </w:r>
      <w:r w:rsidR="00D34D7E" w:rsidRPr="002A6CA3">
        <w:rPr>
          <w:rFonts w:ascii="Verdana" w:eastAsia="Calibri" w:hAnsi="Verdana" w:cstheme="minorHAnsi"/>
          <w:sz w:val="20"/>
        </w:rPr>
        <w:t xml:space="preserve">składane </w:t>
      </w:r>
      <w:r w:rsidR="00582716" w:rsidRPr="002A6CA3">
        <w:rPr>
          <w:rFonts w:ascii="Verdana" w:eastAsia="Calibri" w:hAnsi="Verdana" w:cstheme="minorHAnsi"/>
          <w:sz w:val="20"/>
        </w:rPr>
        <w:t xml:space="preserve">są elektronicznie </w:t>
      </w:r>
      <w:r w:rsidR="00D34D7E" w:rsidRPr="002A6CA3">
        <w:rPr>
          <w:rFonts w:ascii="Verdana" w:eastAsia="Calibri" w:hAnsi="Verdana" w:cstheme="minorHAnsi"/>
          <w:sz w:val="20"/>
        </w:rPr>
        <w:t xml:space="preserve">w </w:t>
      </w:r>
      <w:r w:rsidR="00AA0BD6" w:rsidRPr="002A6CA3">
        <w:rPr>
          <w:rFonts w:ascii="Verdana" w:eastAsia="Calibri" w:hAnsi="Verdana" w:cstheme="minorHAnsi"/>
          <w:sz w:val="20"/>
        </w:rPr>
        <w:t xml:space="preserve">formie skanu </w:t>
      </w:r>
      <w:r w:rsidR="00D34D7E" w:rsidRPr="002A6CA3">
        <w:rPr>
          <w:rFonts w:ascii="Verdana" w:eastAsia="Calibri" w:hAnsi="Verdana" w:cstheme="minorHAnsi"/>
          <w:sz w:val="20"/>
        </w:rPr>
        <w:t>orygina</w:t>
      </w:r>
      <w:r w:rsidR="00AA0BD6" w:rsidRPr="002A6CA3">
        <w:rPr>
          <w:rFonts w:ascii="Verdana" w:eastAsia="Calibri" w:hAnsi="Verdana" w:cstheme="minorHAnsi"/>
          <w:sz w:val="20"/>
        </w:rPr>
        <w:t>łu</w:t>
      </w:r>
      <w:r w:rsidR="00582716" w:rsidRPr="002A6CA3">
        <w:rPr>
          <w:rFonts w:ascii="Verdana" w:eastAsia="Calibri" w:hAnsi="Verdana" w:cstheme="minorHAnsi"/>
          <w:sz w:val="20"/>
        </w:rPr>
        <w:t xml:space="preserve"> </w:t>
      </w:r>
      <w:r w:rsidR="0028748D" w:rsidRPr="002A6CA3">
        <w:rPr>
          <w:rFonts w:ascii="Verdana" w:eastAsia="Calibri" w:hAnsi="Verdana" w:cstheme="minorHAnsi"/>
          <w:sz w:val="20"/>
        </w:rPr>
        <w:t xml:space="preserve">dokumentu sporządzonego w formie pisemnej </w:t>
      </w:r>
      <w:r w:rsidR="00582716" w:rsidRPr="002A6CA3">
        <w:rPr>
          <w:rFonts w:ascii="Verdana" w:eastAsia="Calibri" w:hAnsi="Verdana" w:cstheme="minorHAnsi"/>
          <w:sz w:val="20"/>
        </w:rPr>
        <w:t xml:space="preserve">lub </w:t>
      </w:r>
      <w:r w:rsidR="00247230" w:rsidRPr="002A6CA3">
        <w:rPr>
          <w:rFonts w:ascii="Verdana" w:eastAsia="Calibri" w:hAnsi="Verdana" w:cstheme="minorHAnsi"/>
          <w:sz w:val="20"/>
        </w:rPr>
        <w:t xml:space="preserve">skanu kopii </w:t>
      </w:r>
      <w:r w:rsidR="00D34D7E" w:rsidRPr="002A6CA3">
        <w:rPr>
          <w:rFonts w:ascii="Verdana" w:eastAsia="Calibri" w:hAnsi="Verdana" w:cstheme="minorHAnsi"/>
          <w:sz w:val="20"/>
        </w:rPr>
        <w:t>poświadczonej za zgodność z oryginałem</w:t>
      </w:r>
      <w:r w:rsidR="00582716" w:rsidRPr="002A6CA3">
        <w:rPr>
          <w:rFonts w:ascii="Verdana" w:eastAsia="Calibri" w:hAnsi="Verdana" w:cstheme="minorHAnsi"/>
          <w:sz w:val="20"/>
        </w:rPr>
        <w:t xml:space="preserve"> lub w </w:t>
      </w:r>
      <w:r w:rsidR="0028748D" w:rsidRPr="002A6CA3">
        <w:rPr>
          <w:rFonts w:ascii="Verdana" w:eastAsia="Calibri" w:hAnsi="Verdana" w:cstheme="minorHAnsi"/>
          <w:sz w:val="20"/>
        </w:rPr>
        <w:t xml:space="preserve">postaci elektronicznej </w:t>
      </w:r>
      <w:r w:rsidR="00886A63" w:rsidRPr="002A6CA3">
        <w:rPr>
          <w:rFonts w:ascii="Verdana" w:eastAsia="Calibri" w:hAnsi="Verdana" w:cstheme="minorHAnsi"/>
          <w:sz w:val="20"/>
        </w:rPr>
        <w:t>podpisanej</w:t>
      </w:r>
      <w:r w:rsidR="00582716" w:rsidRPr="002A6CA3">
        <w:rPr>
          <w:rFonts w:ascii="Verdana" w:eastAsia="Calibri" w:hAnsi="Verdana" w:cstheme="minorHAnsi"/>
          <w:sz w:val="20"/>
        </w:rPr>
        <w:t xml:space="preserve"> kwalifikowanym podpisem</w:t>
      </w:r>
      <w:r w:rsidR="0028748D" w:rsidRPr="002A6CA3">
        <w:rPr>
          <w:rFonts w:ascii="Verdana" w:eastAsia="Calibri" w:hAnsi="Verdana" w:cstheme="minorHAnsi"/>
          <w:sz w:val="20"/>
        </w:rPr>
        <w:t xml:space="preserve"> elektronicznym</w:t>
      </w:r>
      <w:r w:rsidR="00612559" w:rsidRPr="002A6CA3">
        <w:rPr>
          <w:rFonts w:ascii="Verdana" w:eastAsia="Calibri" w:hAnsi="Verdana" w:cstheme="minorHAnsi"/>
          <w:sz w:val="20"/>
        </w:rPr>
        <w:t>;</w:t>
      </w:r>
    </w:p>
    <w:p w14:paraId="0DC185C7" w14:textId="2156432B" w:rsidR="00612559" w:rsidRPr="002A6CA3" w:rsidRDefault="00D34D7E" w:rsidP="007D157E">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eastAsia="Calibri" w:hAnsi="Verdana" w:cstheme="minorHAnsi"/>
          <w:sz w:val="20"/>
        </w:rPr>
        <w:t xml:space="preserve">Poświadczenia za zgodność z oryginałem dokonuje odpowiednio Wykonawca, podmiot </w:t>
      </w:r>
      <w:r w:rsidR="00411BFE" w:rsidRPr="002A6CA3">
        <w:rPr>
          <w:rFonts w:ascii="Verdana" w:eastAsia="Calibri" w:hAnsi="Verdana" w:cstheme="minorHAnsi"/>
          <w:sz w:val="20"/>
        </w:rPr>
        <w:t>udostępniający zasoby</w:t>
      </w:r>
      <w:r w:rsidRPr="002A6CA3">
        <w:rPr>
          <w:rFonts w:ascii="Verdana" w:eastAsia="Calibri" w:hAnsi="Verdana" w:cstheme="minorHAnsi"/>
          <w:sz w:val="20"/>
        </w:rPr>
        <w:t>, Wykonawcy wspólnie ubiegający się</w:t>
      </w:r>
      <w:r w:rsidR="00EB6F5D" w:rsidRPr="002A6CA3">
        <w:rPr>
          <w:rFonts w:ascii="Verdana" w:eastAsia="Calibri" w:hAnsi="Verdana" w:cstheme="minorHAnsi"/>
          <w:sz w:val="20"/>
        </w:rPr>
        <w:t xml:space="preserve"> </w:t>
      </w:r>
      <w:r w:rsidRPr="002A6CA3">
        <w:rPr>
          <w:rFonts w:ascii="Verdana" w:eastAsia="Calibri" w:hAnsi="Verdana" w:cstheme="minorHAnsi"/>
          <w:sz w:val="20"/>
        </w:rPr>
        <w:t xml:space="preserve">o udzielenie </w:t>
      </w:r>
      <w:r w:rsidR="0028748D" w:rsidRPr="002A6CA3">
        <w:rPr>
          <w:rFonts w:ascii="Verdana" w:eastAsia="Calibri" w:hAnsi="Verdana" w:cstheme="minorHAnsi"/>
          <w:sz w:val="20"/>
        </w:rPr>
        <w:t>Z</w:t>
      </w:r>
      <w:r w:rsidRPr="002A6CA3">
        <w:rPr>
          <w:rFonts w:ascii="Verdana" w:eastAsia="Calibri" w:hAnsi="Verdana" w:cstheme="minorHAnsi"/>
          <w:sz w:val="20"/>
        </w:rPr>
        <w:t xml:space="preserve">amówienia </w:t>
      </w:r>
      <w:r w:rsidR="00247230" w:rsidRPr="002A6CA3">
        <w:rPr>
          <w:rFonts w:ascii="Verdana" w:eastAsia="Calibri" w:hAnsi="Verdana" w:cstheme="minorHAnsi"/>
          <w:sz w:val="20"/>
        </w:rPr>
        <w:t>nie</w:t>
      </w:r>
      <w:r w:rsidRPr="002A6CA3">
        <w:rPr>
          <w:rFonts w:ascii="Verdana" w:eastAsia="Calibri" w:hAnsi="Verdana" w:cstheme="minorHAnsi"/>
          <w:sz w:val="20"/>
        </w:rPr>
        <w:t>publicznego</w:t>
      </w:r>
      <w:r w:rsidR="00612559" w:rsidRPr="002A6CA3">
        <w:rPr>
          <w:rFonts w:ascii="Verdana" w:eastAsia="Calibri" w:hAnsi="Verdana" w:cstheme="minorHAnsi"/>
          <w:sz w:val="20"/>
        </w:rPr>
        <w:t xml:space="preserve"> albo podwykonawca</w:t>
      </w:r>
      <w:r w:rsidRPr="002A6CA3">
        <w:rPr>
          <w:rFonts w:ascii="Verdana" w:eastAsia="Calibri" w:hAnsi="Verdana" w:cstheme="minorHAnsi"/>
          <w:sz w:val="20"/>
        </w:rPr>
        <w:t>, w</w:t>
      </w:r>
      <w:r w:rsidR="00EB6F5D" w:rsidRPr="002A6CA3">
        <w:rPr>
          <w:rFonts w:ascii="Verdana" w:eastAsia="Calibri" w:hAnsi="Verdana" w:cstheme="minorHAnsi"/>
          <w:sz w:val="20"/>
        </w:rPr>
        <w:t> </w:t>
      </w:r>
      <w:r w:rsidRPr="002A6CA3">
        <w:rPr>
          <w:rFonts w:ascii="Verdana" w:eastAsia="Calibri" w:hAnsi="Verdana" w:cstheme="minorHAnsi"/>
          <w:sz w:val="20"/>
        </w:rPr>
        <w:t>zakresie dokumentów, które każdego z nich dotyczą</w:t>
      </w:r>
      <w:r w:rsidR="00582716" w:rsidRPr="002A6CA3">
        <w:rPr>
          <w:rFonts w:ascii="Verdana" w:eastAsia="Calibri" w:hAnsi="Verdana" w:cstheme="minorHAnsi"/>
          <w:sz w:val="20"/>
        </w:rPr>
        <w:t xml:space="preserve"> lub w ich imieniu ustanowiony pełnomocnik</w:t>
      </w:r>
      <w:r w:rsidR="00612559" w:rsidRPr="002A6CA3">
        <w:rPr>
          <w:rFonts w:ascii="Verdana" w:eastAsia="Calibri" w:hAnsi="Verdana" w:cstheme="minorHAnsi"/>
          <w:sz w:val="20"/>
        </w:rPr>
        <w:t>;</w:t>
      </w:r>
    </w:p>
    <w:p w14:paraId="5435CCCD" w14:textId="77777777" w:rsidR="00612559" w:rsidRPr="002A6CA3" w:rsidRDefault="00D34D7E" w:rsidP="007D157E">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eastAsia="Calibri" w:hAnsi="Verdana" w:cstheme="minorHAnsi"/>
          <w:sz w:val="20"/>
        </w:rPr>
        <w:t xml:space="preserve">Wszelkie dokumenty sporządzone w języku obcym </w:t>
      </w:r>
      <w:r w:rsidR="002F6DDD" w:rsidRPr="002A6CA3">
        <w:rPr>
          <w:rFonts w:ascii="Verdana" w:eastAsia="Calibri" w:hAnsi="Verdana" w:cstheme="minorHAnsi"/>
          <w:sz w:val="20"/>
        </w:rPr>
        <w:t xml:space="preserve">należy złożyć </w:t>
      </w:r>
      <w:r w:rsidRPr="002A6CA3">
        <w:rPr>
          <w:rFonts w:ascii="Verdana" w:eastAsia="Calibri" w:hAnsi="Verdana" w:cstheme="minorHAnsi"/>
          <w:sz w:val="20"/>
        </w:rPr>
        <w:t xml:space="preserve"> wraz</w:t>
      </w:r>
      <w:r w:rsidR="00612559" w:rsidRPr="002A6CA3">
        <w:rPr>
          <w:rFonts w:ascii="Verdana" w:eastAsia="Calibri" w:hAnsi="Verdana" w:cstheme="minorHAnsi"/>
          <w:sz w:val="20"/>
        </w:rPr>
        <w:t xml:space="preserve"> z tłumaczeniem na język polski;</w:t>
      </w:r>
    </w:p>
    <w:p w14:paraId="2EFEC671" w14:textId="77777777" w:rsidR="00612559" w:rsidRPr="002A6CA3" w:rsidRDefault="000C50F4" w:rsidP="007D157E">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hAnsi="Verdana" w:cstheme="minorHAnsi"/>
          <w:sz w:val="20"/>
        </w:rPr>
        <w:t xml:space="preserve">Wszelkie pełnomocnictwa należy złożyć w </w:t>
      </w:r>
      <w:r w:rsidR="00CA2F37" w:rsidRPr="002A6CA3">
        <w:rPr>
          <w:rFonts w:ascii="Verdana" w:hAnsi="Verdana" w:cstheme="minorHAnsi"/>
          <w:sz w:val="20"/>
        </w:rPr>
        <w:t xml:space="preserve">formie skanu </w:t>
      </w:r>
      <w:r w:rsidRPr="002A6CA3">
        <w:rPr>
          <w:rFonts w:ascii="Verdana" w:hAnsi="Verdana" w:cstheme="minorHAnsi"/>
          <w:sz w:val="20"/>
        </w:rPr>
        <w:t>orygina</w:t>
      </w:r>
      <w:r w:rsidR="00CA2F37" w:rsidRPr="002A6CA3">
        <w:rPr>
          <w:rFonts w:ascii="Verdana" w:hAnsi="Verdana" w:cstheme="minorHAnsi"/>
          <w:sz w:val="20"/>
        </w:rPr>
        <w:t>łu</w:t>
      </w:r>
      <w:r w:rsidR="00AC4EB5" w:rsidRPr="002A6CA3">
        <w:rPr>
          <w:rFonts w:ascii="Verdana" w:hAnsi="Verdana" w:cstheme="minorHAnsi"/>
          <w:sz w:val="20"/>
        </w:rPr>
        <w:t xml:space="preserve"> </w:t>
      </w:r>
      <w:r w:rsidR="0028748D" w:rsidRPr="002A6CA3">
        <w:rPr>
          <w:rFonts w:ascii="Verdana" w:hAnsi="Verdana" w:cstheme="minorHAnsi"/>
          <w:sz w:val="20"/>
        </w:rPr>
        <w:t xml:space="preserve">pełnomocnictwa sporządzonego w formie pisemnej </w:t>
      </w:r>
      <w:r w:rsidR="00C529D8" w:rsidRPr="002A6CA3">
        <w:rPr>
          <w:rFonts w:ascii="Verdana" w:hAnsi="Verdana" w:cstheme="minorHAnsi"/>
          <w:sz w:val="20"/>
        </w:rPr>
        <w:t>lub w postaci</w:t>
      </w:r>
      <w:r w:rsidR="00AC4EB5" w:rsidRPr="002A6CA3">
        <w:rPr>
          <w:rFonts w:ascii="Verdana" w:hAnsi="Verdana" w:cstheme="minorHAnsi"/>
          <w:sz w:val="20"/>
        </w:rPr>
        <w:t xml:space="preserve"> elektronicznej podpisanej kwalifik</w:t>
      </w:r>
      <w:r w:rsidR="00612559" w:rsidRPr="002A6CA3">
        <w:rPr>
          <w:rFonts w:ascii="Verdana" w:hAnsi="Verdana" w:cstheme="minorHAnsi"/>
          <w:sz w:val="20"/>
        </w:rPr>
        <w:t>owanym podpisem elektronicznym;</w:t>
      </w:r>
    </w:p>
    <w:p w14:paraId="7F0F9B16" w14:textId="54C07A36" w:rsidR="000E04A9" w:rsidRPr="002A6CA3" w:rsidRDefault="0074314A" w:rsidP="007D157E">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hAnsi="Verdana" w:cstheme="minorHAnsi"/>
          <w:sz w:val="20"/>
        </w:rPr>
        <w:t>Zamawiaj</w:t>
      </w:r>
      <w:r w:rsidR="0028748D" w:rsidRPr="002A6CA3">
        <w:rPr>
          <w:rFonts w:ascii="Verdana" w:hAnsi="Verdana" w:cstheme="minorHAnsi"/>
          <w:sz w:val="20"/>
        </w:rPr>
        <w:t>ący</w:t>
      </w:r>
      <w:r w:rsidRPr="002A6CA3">
        <w:rPr>
          <w:rFonts w:ascii="Verdana" w:hAnsi="Verdana" w:cstheme="minorHAnsi"/>
          <w:sz w:val="20"/>
        </w:rPr>
        <w:t xml:space="preserve"> jest uprawniony do żądania na każdym etapie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Pr="002A6CA3">
        <w:rPr>
          <w:rFonts w:ascii="Verdana" w:hAnsi="Verdana" w:cstheme="minorHAnsi"/>
          <w:sz w:val="20"/>
        </w:rPr>
        <w:t>złożenia przez Wykonawcę innych dokumentów niż określone w pkt</w:t>
      </w:r>
      <w:r w:rsidR="0028748D" w:rsidRPr="002A6CA3">
        <w:rPr>
          <w:rFonts w:ascii="Verdana" w:hAnsi="Verdana" w:cstheme="minorHAnsi"/>
          <w:sz w:val="20"/>
        </w:rPr>
        <w:t xml:space="preserve"> 1</w:t>
      </w:r>
      <w:r w:rsidR="00B61ABA" w:rsidRPr="002A6CA3">
        <w:rPr>
          <w:rFonts w:ascii="Verdana" w:hAnsi="Verdana" w:cstheme="minorHAnsi"/>
          <w:sz w:val="20"/>
        </w:rPr>
        <w:t>6</w:t>
      </w:r>
      <w:r w:rsidR="0028748D" w:rsidRPr="002A6CA3">
        <w:rPr>
          <w:rFonts w:ascii="Verdana" w:hAnsi="Verdana" w:cstheme="minorHAnsi"/>
          <w:sz w:val="20"/>
        </w:rPr>
        <w:t xml:space="preserve">. </w:t>
      </w:r>
      <w:r w:rsidR="00904E94" w:rsidRPr="002A6CA3">
        <w:rPr>
          <w:rFonts w:ascii="Verdana" w:hAnsi="Verdana" w:cstheme="minorHAnsi"/>
          <w:sz w:val="20"/>
        </w:rPr>
        <w:t>SWZ</w:t>
      </w:r>
      <w:r w:rsidRPr="002A6CA3">
        <w:rPr>
          <w:rFonts w:ascii="Verdana" w:hAnsi="Verdana" w:cstheme="minorHAnsi"/>
          <w:sz w:val="20"/>
        </w:rPr>
        <w:t xml:space="preserve">, celem wykazania spełnienia warunków udziału w Postępowaniu </w:t>
      </w:r>
      <w:r w:rsidR="009D5BC2" w:rsidRPr="00221C35">
        <w:rPr>
          <w:rFonts w:ascii="Verdana" w:hAnsi="Verdana" w:cstheme="minorHAnsi"/>
          <w:sz w:val="20"/>
          <w:lang w:eastAsia="pl-PL"/>
        </w:rPr>
        <w:t>zakupowym</w:t>
      </w:r>
      <w:r w:rsidR="009D5BC2" w:rsidRPr="002A6CA3">
        <w:rPr>
          <w:rFonts w:ascii="Verdana" w:eastAsia="Calibri" w:hAnsi="Verdana" w:cstheme="minorHAnsi"/>
          <w:sz w:val="20"/>
        </w:rPr>
        <w:t xml:space="preserve"> </w:t>
      </w:r>
      <w:r w:rsidRPr="002A6CA3">
        <w:rPr>
          <w:rFonts w:ascii="Verdana" w:hAnsi="Verdana" w:cstheme="minorHAnsi"/>
          <w:sz w:val="20"/>
        </w:rPr>
        <w:t xml:space="preserve">lub braku przesłanek do wykluczenia. </w:t>
      </w:r>
    </w:p>
    <w:p w14:paraId="38B0B778" w14:textId="0FF426E7" w:rsidR="00FB20E0" w:rsidRPr="00405B64" w:rsidRDefault="00FB20E0" w:rsidP="00405B64">
      <w:pPr>
        <w:pStyle w:val="Tekstpodstawowy"/>
        <w:numPr>
          <w:ilvl w:val="1"/>
          <w:numId w:val="76"/>
        </w:numPr>
        <w:spacing w:before="120" w:line="240" w:lineRule="auto"/>
        <w:ind w:left="426" w:right="-284" w:hanging="710"/>
        <w:rPr>
          <w:rFonts w:ascii="Verdana" w:hAnsi="Verdana" w:cstheme="minorHAnsi"/>
          <w:sz w:val="20"/>
        </w:rPr>
      </w:pPr>
      <w:r w:rsidRPr="002A6CA3">
        <w:rPr>
          <w:rFonts w:ascii="Verdana" w:hAnsi="Verdana" w:cstheme="minorHAnsi"/>
          <w:sz w:val="20"/>
        </w:rPr>
        <w:t xml:space="preserve">W przypadku </w:t>
      </w:r>
      <w:r w:rsidR="004D04AD" w:rsidRPr="002A6CA3">
        <w:rPr>
          <w:rFonts w:ascii="Verdana" w:hAnsi="Verdana" w:cstheme="minorHAnsi"/>
          <w:sz w:val="20"/>
        </w:rPr>
        <w:t xml:space="preserve">powzięcia przez Zamawiającego </w:t>
      </w:r>
      <w:r w:rsidR="00A122C3" w:rsidRPr="002A6CA3">
        <w:rPr>
          <w:rFonts w:ascii="Verdana" w:hAnsi="Verdana" w:cstheme="minorHAnsi"/>
          <w:sz w:val="20"/>
        </w:rPr>
        <w:t xml:space="preserve">na etapie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122C3" w:rsidRPr="002A6CA3">
        <w:rPr>
          <w:rFonts w:ascii="Verdana" w:hAnsi="Verdana" w:cstheme="minorHAnsi"/>
          <w:sz w:val="20"/>
        </w:rPr>
        <w:t xml:space="preserve">lub realizacji zamówienia </w:t>
      </w:r>
      <w:r w:rsidRPr="002A6CA3">
        <w:rPr>
          <w:rFonts w:ascii="Verdana" w:hAnsi="Verdana" w:cstheme="minorHAnsi"/>
          <w:sz w:val="20"/>
        </w:rPr>
        <w:t xml:space="preserve">wątpliwości dotyczących treści </w:t>
      </w:r>
      <w:r w:rsidR="004D04AD" w:rsidRPr="002A6CA3">
        <w:rPr>
          <w:rFonts w:ascii="Verdana" w:hAnsi="Verdana" w:cstheme="minorHAnsi"/>
          <w:sz w:val="20"/>
        </w:rPr>
        <w:t xml:space="preserve">lub zgodności ze stanem faktycznym </w:t>
      </w:r>
      <w:r w:rsidRPr="002A6CA3">
        <w:rPr>
          <w:rFonts w:ascii="Verdana" w:hAnsi="Verdana" w:cstheme="minorHAnsi"/>
          <w:sz w:val="20"/>
        </w:rPr>
        <w:t xml:space="preserve">oświadczeń złożonych przez Wykonawcę, o których mowa w punktach 16.1 </w:t>
      </w:r>
      <w:r w:rsidR="00AC3FF3">
        <w:rPr>
          <w:rFonts w:ascii="Verdana" w:hAnsi="Verdana" w:cstheme="minorHAnsi"/>
          <w:sz w:val="20"/>
        </w:rPr>
        <w:t xml:space="preserve">lub 16.2. </w:t>
      </w:r>
      <w:r w:rsidRPr="002A6CA3">
        <w:rPr>
          <w:rFonts w:ascii="Verdana" w:hAnsi="Verdana" w:cstheme="minorHAnsi"/>
          <w:sz w:val="20"/>
        </w:rPr>
        <w:t>SWZ, Zamawiający może wezwać Wykonawcę do złożenia dodatkowych dokumentów potwierdzających treść złożonych oświadczeń.</w:t>
      </w:r>
    </w:p>
    <w:p w14:paraId="14BDAA7C" w14:textId="77777777" w:rsidR="00644B47" w:rsidRPr="002A6CA3" w:rsidRDefault="00D34D7E" w:rsidP="007D157E">
      <w:pPr>
        <w:pStyle w:val="Nagwek1"/>
        <w:keepLines w:val="0"/>
        <w:numPr>
          <w:ilvl w:val="0"/>
          <w:numId w:val="81"/>
        </w:numPr>
        <w:shd w:val="clear" w:color="auto" w:fill="C6D9F1" w:themeFill="text2" w:themeFillTint="33"/>
        <w:spacing w:before="0" w:after="0" w:line="240" w:lineRule="auto"/>
        <w:ind w:left="426" w:right="-284" w:hanging="710"/>
        <w:rPr>
          <w:rFonts w:ascii="Verdana" w:hAnsi="Verdana" w:cstheme="minorHAnsi"/>
          <w:sz w:val="20"/>
          <w:lang w:val="pl-PL"/>
        </w:rPr>
      </w:pPr>
      <w:bookmarkStart w:id="159" w:name="_Toc122344788"/>
      <w:r w:rsidRPr="002A6CA3">
        <w:rPr>
          <w:rFonts w:ascii="Verdana" w:eastAsia="Calibri" w:hAnsi="Verdana" w:cstheme="minorHAnsi"/>
          <w:kern w:val="0"/>
          <w:sz w:val="20"/>
          <w:lang w:val="pl-PL"/>
        </w:rPr>
        <w:t>WYMAGANIA DOTYCZĄCE WADIUM</w:t>
      </w:r>
      <w:bookmarkEnd w:id="159"/>
    </w:p>
    <w:p w14:paraId="75A54F6D" w14:textId="77777777" w:rsidR="008B075B" w:rsidRPr="002A6CA3" w:rsidRDefault="008B075B" w:rsidP="00980BFF">
      <w:pPr>
        <w:pStyle w:val="Akapitzlist"/>
        <w:numPr>
          <w:ilvl w:val="0"/>
          <w:numId w:val="50"/>
        </w:numPr>
        <w:shd w:val="clear" w:color="auto" w:fill="FFFFFF"/>
        <w:spacing w:before="120" w:after="120" w:line="240" w:lineRule="auto"/>
        <w:ind w:right="-284"/>
        <w:contextualSpacing w:val="0"/>
        <w:rPr>
          <w:rFonts w:ascii="Verdana" w:eastAsia="Calibri" w:hAnsi="Verdana" w:cstheme="minorHAnsi"/>
          <w:vanish/>
          <w:sz w:val="20"/>
          <w:highlight w:val="cyan"/>
        </w:rPr>
      </w:pPr>
    </w:p>
    <w:p w14:paraId="28C386EA" w14:textId="77777777" w:rsidR="008B075B" w:rsidRPr="002A6CA3" w:rsidRDefault="008B075B" w:rsidP="00980BFF">
      <w:pPr>
        <w:pStyle w:val="Akapitzlist"/>
        <w:numPr>
          <w:ilvl w:val="0"/>
          <w:numId w:val="50"/>
        </w:numPr>
        <w:shd w:val="clear" w:color="auto" w:fill="FFFFFF"/>
        <w:spacing w:before="120" w:after="120" w:line="240" w:lineRule="auto"/>
        <w:ind w:right="-284"/>
        <w:contextualSpacing w:val="0"/>
        <w:rPr>
          <w:rFonts w:ascii="Verdana" w:eastAsia="Calibri" w:hAnsi="Verdana" w:cstheme="minorHAnsi"/>
          <w:vanish/>
          <w:sz w:val="20"/>
          <w:highlight w:val="cyan"/>
        </w:rPr>
      </w:pPr>
    </w:p>
    <w:p w14:paraId="4B420487" w14:textId="2B9F3432" w:rsidR="009305E7" w:rsidRPr="00813414" w:rsidRDefault="009305E7" w:rsidP="007D157E">
      <w:pPr>
        <w:pStyle w:val="Tekstpodstawowy"/>
        <w:numPr>
          <w:ilvl w:val="1"/>
          <w:numId w:val="50"/>
        </w:numPr>
        <w:shd w:val="clear" w:color="auto" w:fill="FFFFFF"/>
        <w:spacing w:before="120" w:line="240" w:lineRule="auto"/>
        <w:ind w:left="426" w:right="-284" w:hanging="710"/>
        <w:rPr>
          <w:rFonts w:ascii="Verdana" w:hAnsi="Verdana" w:cstheme="minorHAnsi"/>
          <w:b/>
          <w:sz w:val="20"/>
          <w:u w:val="single"/>
        </w:rPr>
      </w:pPr>
      <w:r w:rsidRPr="00813414">
        <w:rPr>
          <w:rFonts w:ascii="Verdana" w:eastAsia="Calibri" w:hAnsi="Verdana" w:cstheme="minorHAnsi"/>
          <w:sz w:val="20"/>
        </w:rPr>
        <w:t xml:space="preserve">Zamawiający </w:t>
      </w:r>
      <w:r w:rsidRPr="00813414">
        <w:rPr>
          <w:rFonts w:ascii="Verdana" w:eastAsia="Calibri" w:hAnsi="Verdana" w:cstheme="minorHAnsi"/>
          <w:b/>
          <w:sz w:val="20"/>
        </w:rPr>
        <w:t>odstępuje od żądania wadium</w:t>
      </w:r>
      <w:r w:rsidRPr="00813414">
        <w:rPr>
          <w:rFonts w:ascii="Verdana" w:eastAsia="Calibri" w:hAnsi="Verdana" w:cstheme="minorHAnsi"/>
          <w:sz w:val="20"/>
        </w:rPr>
        <w:t xml:space="preserve"> w niniejszym Postępowaniu</w:t>
      </w:r>
      <w:r w:rsidR="009D5BC2" w:rsidRPr="00813414">
        <w:rPr>
          <w:rFonts w:ascii="Verdana" w:eastAsia="Calibri" w:hAnsi="Verdana" w:cstheme="minorHAnsi"/>
          <w:sz w:val="20"/>
        </w:rPr>
        <w:t xml:space="preserve"> </w:t>
      </w:r>
      <w:r w:rsidR="009D5BC2" w:rsidRPr="00813414">
        <w:rPr>
          <w:rFonts w:ascii="Verdana" w:hAnsi="Verdana" w:cstheme="minorHAnsi"/>
          <w:sz w:val="20"/>
          <w:lang w:eastAsia="pl-PL"/>
        </w:rPr>
        <w:t>zakupowym</w:t>
      </w:r>
      <w:r w:rsidRPr="00813414">
        <w:rPr>
          <w:rFonts w:ascii="Verdana" w:eastAsia="Calibri" w:hAnsi="Verdana" w:cstheme="minorHAnsi"/>
          <w:sz w:val="20"/>
        </w:rPr>
        <w:t>.</w:t>
      </w:r>
    </w:p>
    <w:p w14:paraId="30DD6E8D" w14:textId="77777777" w:rsidR="005817FF" w:rsidRPr="00813414" w:rsidRDefault="009305E7" w:rsidP="007D157E">
      <w:pPr>
        <w:pStyle w:val="Nagwek1"/>
        <w:keepLines w:val="0"/>
        <w:numPr>
          <w:ilvl w:val="0"/>
          <w:numId w:val="81"/>
        </w:numPr>
        <w:shd w:val="clear" w:color="auto" w:fill="C6D9F1" w:themeFill="text2" w:themeFillTint="33"/>
        <w:tabs>
          <w:tab w:val="left" w:pos="426"/>
        </w:tabs>
        <w:spacing w:before="120" w:after="0" w:line="240" w:lineRule="auto"/>
        <w:ind w:left="425" w:right="-284" w:hanging="709"/>
        <w:rPr>
          <w:rFonts w:ascii="Verdana" w:hAnsi="Verdana" w:cstheme="minorHAnsi"/>
          <w:sz w:val="20"/>
          <w:lang w:val="pl-PL"/>
        </w:rPr>
      </w:pPr>
      <w:bookmarkStart w:id="160" w:name="_Toc122344789"/>
      <w:r w:rsidRPr="00813414">
        <w:rPr>
          <w:rFonts w:ascii="Verdana" w:eastAsia="Calibri" w:hAnsi="Verdana" w:cstheme="minorHAnsi"/>
          <w:caps w:val="0"/>
          <w:kern w:val="0"/>
          <w:sz w:val="20"/>
          <w:lang w:val="pl-PL"/>
        </w:rPr>
        <w:t>TERMIN ZWIĄZANIA OFERTĄ</w:t>
      </w:r>
      <w:bookmarkEnd w:id="160"/>
    </w:p>
    <w:p w14:paraId="7501AAD0" w14:textId="77777777" w:rsidR="009567F2" w:rsidRPr="00813414" w:rsidRDefault="009567F2" w:rsidP="00980BFF">
      <w:pPr>
        <w:pStyle w:val="Akapitzlist"/>
        <w:numPr>
          <w:ilvl w:val="0"/>
          <w:numId w:val="51"/>
        </w:numPr>
        <w:shd w:val="clear" w:color="auto" w:fill="FFFFFF"/>
        <w:spacing w:before="120" w:after="120" w:line="240" w:lineRule="auto"/>
        <w:ind w:right="-284"/>
        <w:contextualSpacing w:val="0"/>
        <w:rPr>
          <w:rFonts w:ascii="Verdana" w:eastAsia="Calibri" w:hAnsi="Verdana" w:cstheme="minorHAnsi"/>
          <w:vanish/>
          <w:sz w:val="20"/>
        </w:rPr>
      </w:pPr>
    </w:p>
    <w:p w14:paraId="76AA927B" w14:textId="77777777" w:rsidR="009567F2" w:rsidRPr="00813414" w:rsidRDefault="009567F2" w:rsidP="00980BFF">
      <w:pPr>
        <w:pStyle w:val="Akapitzlist"/>
        <w:numPr>
          <w:ilvl w:val="0"/>
          <w:numId w:val="51"/>
        </w:numPr>
        <w:shd w:val="clear" w:color="auto" w:fill="FFFFFF"/>
        <w:spacing w:before="120" w:after="120" w:line="240" w:lineRule="auto"/>
        <w:ind w:right="-284"/>
        <w:contextualSpacing w:val="0"/>
        <w:rPr>
          <w:rFonts w:ascii="Verdana" w:eastAsia="Calibri" w:hAnsi="Verdana" w:cstheme="minorHAnsi"/>
          <w:vanish/>
          <w:sz w:val="20"/>
        </w:rPr>
      </w:pPr>
    </w:p>
    <w:p w14:paraId="39E6D51D" w14:textId="31C7A02B" w:rsidR="000E334F" w:rsidRPr="00813414" w:rsidRDefault="009305E7" w:rsidP="007D157E">
      <w:pPr>
        <w:pStyle w:val="Tekstpodstawowy"/>
        <w:numPr>
          <w:ilvl w:val="1"/>
          <w:numId w:val="51"/>
        </w:numPr>
        <w:shd w:val="clear" w:color="auto" w:fill="FFFFFF"/>
        <w:spacing w:before="120" w:line="240" w:lineRule="auto"/>
        <w:ind w:left="426" w:right="-284" w:hanging="710"/>
        <w:rPr>
          <w:rFonts w:ascii="Verdana" w:hAnsi="Verdana" w:cstheme="minorHAnsi"/>
          <w:sz w:val="20"/>
        </w:rPr>
      </w:pPr>
      <w:r w:rsidRPr="00813414">
        <w:rPr>
          <w:rFonts w:ascii="Verdana" w:eastAsia="Calibri" w:hAnsi="Verdana" w:cstheme="minorHAnsi"/>
          <w:sz w:val="20"/>
        </w:rPr>
        <w:t xml:space="preserve">Wykonawca składając Ofertę pozostaje nią związany przez okres </w:t>
      </w:r>
      <w:r w:rsidR="00CC5EDC" w:rsidRPr="00813414">
        <w:rPr>
          <w:rFonts w:ascii="Verdana" w:eastAsia="Calibri" w:hAnsi="Verdana" w:cstheme="minorHAnsi"/>
          <w:sz w:val="20"/>
        </w:rPr>
        <w:t>90</w:t>
      </w:r>
      <w:r w:rsidRPr="00813414">
        <w:rPr>
          <w:rFonts w:ascii="Verdana" w:eastAsia="Calibri" w:hAnsi="Verdana" w:cstheme="minorHAnsi"/>
          <w:sz w:val="20"/>
        </w:rPr>
        <w:t xml:space="preserve"> dni licząc od dnia upływu terminu składania Ofert.</w:t>
      </w:r>
    </w:p>
    <w:p w14:paraId="678A94B9" w14:textId="77777777" w:rsidR="000E334F" w:rsidRPr="002A6CA3" w:rsidRDefault="00317077" w:rsidP="007D157E">
      <w:pPr>
        <w:pStyle w:val="Tekstpodstawowy"/>
        <w:numPr>
          <w:ilvl w:val="1"/>
          <w:numId w:val="51"/>
        </w:numPr>
        <w:shd w:val="clear" w:color="auto" w:fill="FFFFFF"/>
        <w:spacing w:before="120" w:line="240" w:lineRule="auto"/>
        <w:ind w:left="425" w:right="-284" w:hanging="709"/>
        <w:rPr>
          <w:rFonts w:ascii="Verdana" w:hAnsi="Verdana" w:cstheme="minorHAnsi"/>
          <w:sz w:val="20"/>
        </w:rPr>
      </w:pPr>
      <w:r w:rsidRPr="002A6CA3">
        <w:rPr>
          <w:rFonts w:ascii="Verdana" w:eastAsia="Calibri" w:hAnsi="Verdana" w:cstheme="minorHAnsi"/>
          <w:sz w:val="20"/>
        </w:rPr>
        <w:t>Wykonawca samodzielnie lub na wniosek Zamawiającego może przedłużyć termin związania Ofertą, o oznaczony okres, nie dłuższy jednak niż 60 dni.</w:t>
      </w:r>
    </w:p>
    <w:p w14:paraId="4A785938" w14:textId="211FEDE7" w:rsidR="000E334F" w:rsidRPr="002A6CA3" w:rsidRDefault="00813414" w:rsidP="007D157E">
      <w:pPr>
        <w:pStyle w:val="Tekstpodstawowy"/>
        <w:numPr>
          <w:ilvl w:val="1"/>
          <w:numId w:val="51"/>
        </w:numPr>
        <w:shd w:val="clear" w:color="auto" w:fill="FFFFFF"/>
        <w:spacing w:before="120" w:line="240" w:lineRule="auto"/>
        <w:ind w:left="425" w:right="-284" w:hanging="709"/>
        <w:rPr>
          <w:rFonts w:ascii="Verdana" w:hAnsi="Verdana" w:cstheme="minorHAnsi"/>
          <w:sz w:val="20"/>
        </w:rPr>
      </w:pPr>
      <w:r>
        <w:rPr>
          <w:rFonts w:ascii="Verdana" w:eastAsia="Calibri" w:hAnsi="Verdana" w:cstheme="minorHAnsi"/>
          <w:sz w:val="20"/>
          <w:lang w:eastAsia="pl-PL"/>
        </w:rPr>
        <w:t>Nie dotyczy.</w:t>
      </w:r>
    </w:p>
    <w:p w14:paraId="5282C020" w14:textId="571E8092" w:rsidR="00A4745F" w:rsidRPr="00DA3E99" w:rsidRDefault="00813414" w:rsidP="007D157E">
      <w:pPr>
        <w:pStyle w:val="Tekstpodstawowy"/>
        <w:numPr>
          <w:ilvl w:val="1"/>
          <w:numId w:val="51"/>
        </w:numPr>
        <w:shd w:val="clear" w:color="auto" w:fill="FFFFFF"/>
        <w:spacing w:before="120" w:line="240" w:lineRule="auto"/>
        <w:ind w:left="425" w:right="-284" w:hanging="709"/>
        <w:rPr>
          <w:rFonts w:ascii="Verdana" w:hAnsi="Verdana" w:cstheme="minorHAnsi"/>
          <w:sz w:val="20"/>
        </w:rPr>
      </w:pPr>
      <w:r>
        <w:rPr>
          <w:rFonts w:ascii="Verdana" w:eastAsia="Calibri" w:hAnsi="Verdana" w:cstheme="minorHAnsi"/>
          <w:sz w:val="20"/>
          <w:lang w:eastAsia="pl-PL"/>
        </w:rPr>
        <w:t>Nie dotyczy.</w:t>
      </w:r>
    </w:p>
    <w:p w14:paraId="7D1164B6" w14:textId="4214131D" w:rsidR="003B7D6E" w:rsidRPr="002A6CA3" w:rsidRDefault="003B7D6E" w:rsidP="007D157E">
      <w:pPr>
        <w:pStyle w:val="Nagwek1"/>
        <w:keepLines w:val="0"/>
        <w:numPr>
          <w:ilvl w:val="0"/>
          <w:numId w:val="81"/>
        </w:numPr>
        <w:shd w:val="clear" w:color="auto" w:fill="C6D9F1" w:themeFill="text2" w:themeFillTint="33"/>
        <w:tabs>
          <w:tab w:val="left" w:pos="426"/>
        </w:tabs>
        <w:spacing w:before="120" w:after="0" w:line="240" w:lineRule="auto"/>
        <w:ind w:left="425" w:right="-284" w:hanging="709"/>
        <w:rPr>
          <w:rFonts w:ascii="Verdana" w:hAnsi="Verdana" w:cstheme="minorHAnsi"/>
          <w:sz w:val="20"/>
          <w:lang w:val="pl-PL"/>
        </w:rPr>
      </w:pPr>
      <w:bookmarkStart w:id="161" w:name="_Toc122344790"/>
      <w:r w:rsidRPr="002A6CA3">
        <w:rPr>
          <w:rFonts w:ascii="Verdana" w:eastAsia="Calibri" w:hAnsi="Verdana" w:cstheme="minorHAnsi"/>
          <w:caps w:val="0"/>
          <w:kern w:val="0"/>
          <w:sz w:val="20"/>
          <w:lang w:val="pl-PL"/>
        </w:rPr>
        <w:lastRenderedPageBreak/>
        <w:t xml:space="preserve">WYJAŚNIENIA ORAZ MODYFIKACJA </w:t>
      </w:r>
      <w:r w:rsidR="00904E94" w:rsidRPr="002A6CA3">
        <w:rPr>
          <w:rFonts w:ascii="Verdana" w:eastAsia="Calibri" w:hAnsi="Verdana" w:cstheme="minorHAnsi"/>
          <w:caps w:val="0"/>
          <w:kern w:val="0"/>
          <w:sz w:val="20"/>
          <w:lang w:val="pl-PL"/>
        </w:rPr>
        <w:t>SWZ</w:t>
      </w:r>
      <w:bookmarkEnd w:id="161"/>
    </w:p>
    <w:p w14:paraId="71639C62" w14:textId="77777777" w:rsidR="009567F2" w:rsidRPr="002A6CA3" w:rsidRDefault="009567F2" w:rsidP="00980BFF">
      <w:pPr>
        <w:pStyle w:val="Akapitzlist"/>
        <w:keepLines/>
        <w:numPr>
          <w:ilvl w:val="0"/>
          <w:numId w:val="69"/>
        </w:numPr>
        <w:spacing w:before="120" w:after="120" w:line="240" w:lineRule="auto"/>
        <w:ind w:right="-284"/>
        <w:contextualSpacing w:val="0"/>
        <w:outlineLvl w:val="1"/>
        <w:rPr>
          <w:rFonts w:ascii="Verdana" w:hAnsi="Verdana" w:cstheme="minorHAnsi"/>
          <w:vanish/>
          <w:sz w:val="20"/>
          <w:lang w:eastAsia="pl-PL"/>
        </w:rPr>
      </w:pPr>
      <w:bookmarkStart w:id="162" w:name="_Toc122344791"/>
      <w:bookmarkEnd w:id="162"/>
    </w:p>
    <w:p w14:paraId="05174547" w14:textId="77777777" w:rsidR="009567F2" w:rsidRPr="002A6CA3" w:rsidRDefault="009567F2" w:rsidP="00980BFF">
      <w:pPr>
        <w:pStyle w:val="Akapitzlist"/>
        <w:keepLines/>
        <w:numPr>
          <w:ilvl w:val="0"/>
          <w:numId w:val="69"/>
        </w:numPr>
        <w:spacing w:before="120" w:after="120" w:line="240" w:lineRule="auto"/>
        <w:ind w:right="-284"/>
        <w:contextualSpacing w:val="0"/>
        <w:outlineLvl w:val="1"/>
        <w:rPr>
          <w:rFonts w:ascii="Verdana" w:hAnsi="Verdana" w:cstheme="minorHAnsi"/>
          <w:vanish/>
          <w:sz w:val="20"/>
          <w:lang w:eastAsia="pl-PL"/>
        </w:rPr>
      </w:pPr>
      <w:bookmarkStart w:id="163" w:name="_Toc122344792"/>
      <w:bookmarkEnd w:id="163"/>
    </w:p>
    <w:p w14:paraId="1F519933" w14:textId="4FEFD6E4" w:rsidR="00E6650A" w:rsidRPr="002A6CA3" w:rsidRDefault="00E6650A" w:rsidP="007D157E">
      <w:pPr>
        <w:pStyle w:val="Nagwek2"/>
        <w:keepNext w:val="0"/>
        <w:numPr>
          <w:ilvl w:val="1"/>
          <w:numId w:val="69"/>
        </w:numPr>
        <w:spacing w:before="120" w:after="120" w:line="240" w:lineRule="auto"/>
        <w:ind w:left="426" w:right="-284" w:hanging="710"/>
        <w:rPr>
          <w:rFonts w:ascii="Verdana" w:hAnsi="Verdana" w:cstheme="minorHAnsi"/>
          <w:b w:val="0"/>
          <w:sz w:val="20"/>
        </w:rPr>
      </w:pPr>
      <w:bookmarkStart w:id="164" w:name="_Toc122344793"/>
      <w:r w:rsidRPr="002A6CA3">
        <w:rPr>
          <w:rFonts w:ascii="Verdana" w:hAnsi="Verdana" w:cstheme="minorHAnsi"/>
          <w:b w:val="0"/>
          <w:sz w:val="20"/>
          <w:lang w:val="pl-PL" w:eastAsia="pl-PL"/>
        </w:rPr>
        <w:t xml:space="preserve">Wykonawca może zwrócić się do Zamawiającego o wyjaśnienie treści </w:t>
      </w:r>
      <w:r w:rsidR="00904E94" w:rsidRPr="002A6CA3">
        <w:rPr>
          <w:rFonts w:ascii="Verdana" w:hAnsi="Verdana" w:cstheme="minorHAnsi"/>
          <w:b w:val="0"/>
          <w:sz w:val="20"/>
          <w:lang w:val="pl-PL" w:eastAsia="pl-PL"/>
        </w:rPr>
        <w:t>SWZ</w:t>
      </w:r>
      <w:r w:rsidRPr="002A6CA3">
        <w:rPr>
          <w:rFonts w:ascii="Verdana" w:hAnsi="Verdana" w:cstheme="minorHAnsi"/>
          <w:b w:val="0"/>
          <w:sz w:val="20"/>
          <w:lang w:val="pl-PL" w:eastAsia="pl-PL"/>
        </w:rPr>
        <w:t>, kierując wniosek poprzez zakładkę "Pytania/</w:t>
      </w:r>
      <w:r w:rsidR="00E94AFE" w:rsidRPr="002A6CA3">
        <w:rPr>
          <w:rFonts w:ascii="Verdana" w:hAnsi="Verdana" w:cstheme="minorHAnsi"/>
          <w:b w:val="0"/>
          <w:sz w:val="20"/>
          <w:lang w:val="pl-PL" w:eastAsia="pl-PL"/>
        </w:rPr>
        <w:t>o</w:t>
      </w:r>
      <w:r w:rsidRPr="002A6CA3">
        <w:rPr>
          <w:rFonts w:ascii="Verdana" w:hAnsi="Verdana" w:cstheme="minorHAnsi"/>
          <w:b w:val="0"/>
          <w:sz w:val="20"/>
          <w:lang w:val="pl-PL" w:eastAsia="pl-PL"/>
        </w:rPr>
        <w:t xml:space="preserve">dpowiedzi". Zamawiający prosi </w:t>
      </w:r>
      <w:r w:rsidR="000F3AAE">
        <w:rPr>
          <w:rFonts w:ascii="Verdana" w:hAnsi="Verdana" w:cstheme="minorHAnsi"/>
          <w:b w:val="0"/>
          <w:sz w:val="20"/>
          <w:lang w:val="pl-PL" w:eastAsia="pl-PL"/>
        </w:rPr>
        <w:t>o przekazywanie pytań również w </w:t>
      </w:r>
      <w:r w:rsidRPr="002A6CA3">
        <w:rPr>
          <w:rFonts w:ascii="Verdana" w:hAnsi="Verdana" w:cstheme="minorHAnsi"/>
          <w:b w:val="0"/>
          <w:sz w:val="20"/>
          <w:lang w:val="pl-PL" w:eastAsia="pl-PL"/>
        </w:rPr>
        <w:t xml:space="preserve">formie edytowalnej, gdyż skróci to czas udzielania wyjaśnień. </w:t>
      </w:r>
      <w:r w:rsidRPr="002A6CA3">
        <w:rPr>
          <w:rFonts w:ascii="Verdana" w:hAnsi="Verdana" w:cstheme="minorHAnsi"/>
          <w:b w:val="0"/>
          <w:sz w:val="20"/>
        </w:rPr>
        <w:t xml:space="preserve">Zamawiający zobowiązuje się niezwłocznie udzielić wyjaśnień, </w:t>
      </w:r>
      <w:r w:rsidRPr="002A6CA3">
        <w:rPr>
          <w:rFonts w:ascii="Verdana" w:eastAsia="Calibri" w:hAnsi="Verdana" w:cstheme="minorHAnsi"/>
          <w:b w:val="0"/>
          <w:sz w:val="20"/>
        </w:rPr>
        <w:t xml:space="preserve">za pośrednictwem </w:t>
      </w:r>
      <w:r w:rsidRPr="002A6CA3">
        <w:rPr>
          <w:rFonts w:ascii="Verdana" w:hAnsi="Verdana" w:cstheme="minorHAnsi"/>
          <w:b w:val="0"/>
          <w:sz w:val="20"/>
          <w:lang w:eastAsia="pl-PL"/>
        </w:rPr>
        <w:t>Systemu Zakupowego GK PGE,</w:t>
      </w:r>
      <w:r w:rsidRPr="002A6CA3">
        <w:rPr>
          <w:rFonts w:ascii="Verdana" w:hAnsi="Verdana" w:cstheme="minorHAnsi"/>
          <w:b w:val="0"/>
          <w:sz w:val="20"/>
        </w:rPr>
        <w:t xml:space="preserve"> pod warunkiem, że wniosek o wyjaśnienie wpłynie nie później niż 3 dni robocze przed upływem terminu składania ofert.</w:t>
      </w:r>
      <w:r w:rsidRPr="002A6CA3">
        <w:rPr>
          <w:rFonts w:ascii="Verdana" w:hAnsi="Verdana" w:cstheme="minorHAnsi"/>
          <w:sz w:val="20"/>
        </w:rPr>
        <w:t xml:space="preserve"> </w:t>
      </w:r>
      <w:r w:rsidRPr="002A6CA3">
        <w:rPr>
          <w:rFonts w:ascii="Verdana" w:hAnsi="Verdana" w:cstheme="minorHAnsi"/>
          <w:sz w:val="20"/>
          <w:u w:val="single"/>
        </w:rPr>
        <w:t>W celu przekazania wniosku/pytania do Zamawiającego, należy w zakładce „Pytania i odpowiedzi” wypełnić obowiązkowe pola i zapisać wniosek/pytanie (przycisk „Zapisz”) a następnie  wysłać (przycisk „Wyślij”).</w:t>
      </w:r>
      <w:bookmarkEnd w:id="164"/>
    </w:p>
    <w:p w14:paraId="186EEF67" w14:textId="118B972F" w:rsidR="003B7D6E" w:rsidRPr="002A6CA3" w:rsidRDefault="003B7D6E" w:rsidP="007D157E">
      <w:pPr>
        <w:pStyle w:val="Nagwek2"/>
        <w:keepNext w:val="0"/>
        <w:keepLines w:val="0"/>
        <w:widowControl w:val="0"/>
        <w:numPr>
          <w:ilvl w:val="1"/>
          <w:numId w:val="69"/>
        </w:numPr>
        <w:suppressAutoHyphens/>
        <w:spacing w:before="0" w:line="240" w:lineRule="auto"/>
        <w:ind w:left="425" w:right="-284" w:hanging="709"/>
        <w:rPr>
          <w:rFonts w:ascii="Verdana" w:hAnsi="Verdana" w:cstheme="minorHAnsi"/>
          <w:b w:val="0"/>
          <w:sz w:val="20"/>
          <w:lang w:val="pl-PL" w:eastAsia="pl-PL"/>
        </w:rPr>
      </w:pPr>
      <w:bookmarkStart w:id="165" w:name="_Toc354752433"/>
      <w:bookmarkStart w:id="166" w:name="_Toc516566372"/>
      <w:bookmarkStart w:id="167" w:name="_Toc516581642"/>
      <w:bookmarkStart w:id="168" w:name="_Toc516734827"/>
      <w:bookmarkStart w:id="169" w:name="_Toc516738857"/>
      <w:bookmarkStart w:id="170" w:name="_Toc122344794"/>
      <w:r w:rsidRPr="002A6CA3">
        <w:rPr>
          <w:rFonts w:ascii="Verdana" w:hAnsi="Verdana" w:cstheme="minorHAnsi"/>
          <w:b w:val="0"/>
          <w:sz w:val="20"/>
          <w:lang w:val="pl-PL" w:eastAsia="pl-PL"/>
        </w:rPr>
        <w:t xml:space="preserve">Zamawiający może w każdym czasie przed upływem terminu składania ofert zmodyfikować treść </w:t>
      </w:r>
      <w:r w:rsidR="00904E94" w:rsidRPr="002A6CA3">
        <w:rPr>
          <w:rFonts w:ascii="Verdana" w:hAnsi="Verdana" w:cstheme="minorHAnsi"/>
          <w:b w:val="0"/>
          <w:sz w:val="20"/>
          <w:lang w:val="pl-PL" w:eastAsia="pl-PL"/>
        </w:rPr>
        <w:t>SWZ</w:t>
      </w:r>
      <w:r w:rsidRPr="002A6CA3">
        <w:rPr>
          <w:rFonts w:ascii="Verdana" w:hAnsi="Verdana" w:cstheme="minorHAnsi"/>
          <w:b w:val="0"/>
          <w:sz w:val="20"/>
          <w:lang w:val="pl-PL" w:eastAsia="pl-PL"/>
        </w:rPr>
        <w:t>. Informację o modyfikacji Zamawiający przekaże niezwłocznie Wykonawcom</w:t>
      </w:r>
      <w:r w:rsidR="00D94CBF" w:rsidRPr="002A6CA3">
        <w:rPr>
          <w:rFonts w:ascii="Verdana" w:hAnsi="Verdana" w:cstheme="minorHAnsi"/>
          <w:b w:val="0"/>
          <w:sz w:val="20"/>
          <w:lang w:val="pl-PL" w:eastAsia="pl-PL"/>
        </w:rPr>
        <w:t xml:space="preserve"> za pośrednictwem Systemu Zakupowego GK PGE </w:t>
      </w:r>
      <w:r w:rsidRPr="002A6CA3">
        <w:rPr>
          <w:rFonts w:ascii="Verdana" w:hAnsi="Verdana" w:cstheme="minorHAnsi"/>
          <w:b w:val="0"/>
          <w:sz w:val="20"/>
          <w:lang w:val="pl-PL" w:eastAsia="pl-PL"/>
        </w:rPr>
        <w:t xml:space="preserve"> i będzie ona dla Wykonawców wiążąca.</w:t>
      </w:r>
      <w:bookmarkEnd w:id="165"/>
      <w:bookmarkEnd w:id="166"/>
      <w:bookmarkEnd w:id="167"/>
      <w:bookmarkEnd w:id="168"/>
      <w:bookmarkEnd w:id="169"/>
      <w:bookmarkEnd w:id="170"/>
    </w:p>
    <w:p w14:paraId="72E30CE5" w14:textId="77777777" w:rsidR="00504C98" w:rsidRPr="002A6CA3" w:rsidRDefault="00317077" w:rsidP="007D157E">
      <w:pPr>
        <w:pStyle w:val="Nagwek1"/>
        <w:keepLines w:val="0"/>
        <w:numPr>
          <w:ilvl w:val="0"/>
          <w:numId w:val="69"/>
        </w:numPr>
        <w:shd w:val="clear" w:color="auto" w:fill="C6D9F1" w:themeFill="text2" w:themeFillTint="33"/>
        <w:tabs>
          <w:tab w:val="left" w:pos="-284"/>
        </w:tabs>
        <w:spacing w:before="240" w:after="0" w:line="240" w:lineRule="auto"/>
        <w:ind w:right="-284" w:hanging="659"/>
        <w:rPr>
          <w:rFonts w:ascii="Verdana" w:hAnsi="Verdana" w:cstheme="minorHAnsi"/>
          <w:sz w:val="20"/>
          <w:lang w:val="pl-PL"/>
        </w:rPr>
      </w:pPr>
      <w:bookmarkStart w:id="171" w:name="_Toc137824138"/>
      <w:bookmarkStart w:id="172" w:name="_Toc154823354"/>
      <w:bookmarkStart w:id="173" w:name="_Toc165273920"/>
      <w:bookmarkStart w:id="174" w:name="_Toc165274189"/>
      <w:bookmarkStart w:id="175" w:name="_Toc243294549"/>
      <w:bookmarkStart w:id="176" w:name="_Toc489350398"/>
      <w:bookmarkStart w:id="177" w:name="_Toc515896290"/>
      <w:bookmarkStart w:id="178" w:name="_Toc122344795"/>
      <w:r w:rsidRPr="002A6CA3">
        <w:rPr>
          <w:rFonts w:ascii="Verdana" w:eastAsia="Calibri" w:hAnsi="Verdana" w:cstheme="minorHAnsi"/>
          <w:caps w:val="0"/>
          <w:kern w:val="0"/>
          <w:sz w:val="20"/>
          <w:lang w:val="pl-PL"/>
        </w:rPr>
        <w:t>OPIS SPOSOBU PRZYGOTOWANIA OFERT</w:t>
      </w:r>
      <w:bookmarkEnd w:id="171"/>
      <w:bookmarkEnd w:id="172"/>
      <w:bookmarkEnd w:id="173"/>
      <w:bookmarkEnd w:id="174"/>
      <w:bookmarkEnd w:id="175"/>
      <w:bookmarkEnd w:id="176"/>
      <w:bookmarkEnd w:id="177"/>
      <w:bookmarkEnd w:id="178"/>
    </w:p>
    <w:p w14:paraId="29686A63" w14:textId="77777777" w:rsidR="00905C2A" w:rsidRPr="002A6CA3" w:rsidRDefault="00905C2A" w:rsidP="00980BFF">
      <w:pPr>
        <w:pStyle w:val="Akapitzlist"/>
        <w:numPr>
          <w:ilvl w:val="0"/>
          <w:numId w:val="52"/>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3C01E515" w14:textId="77777777" w:rsidR="00905C2A" w:rsidRPr="002A6CA3" w:rsidRDefault="00905C2A" w:rsidP="00980BFF">
      <w:pPr>
        <w:pStyle w:val="Akapitzlist"/>
        <w:numPr>
          <w:ilvl w:val="0"/>
          <w:numId w:val="52"/>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0B729C2A" w14:textId="25C61AE1" w:rsidR="00343F2C" w:rsidRPr="002A6CA3" w:rsidRDefault="00317077" w:rsidP="007D157E">
      <w:pPr>
        <w:pStyle w:val="Tekstpodstawowy"/>
        <w:numPr>
          <w:ilvl w:val="1"/>
          <w:numId w:val="52"/>
        </w:numPr>
        <w:shd w:val="clear" w:color="auto" w:fill="FFFFFF"/>
        <w:spacing w:before="120" w:line="240" w:lineRule="auto"/>
        <w:ind w:left="426" w:right="-284" w:hanging="710"/>
        <w:rPr>
          <w:rFonts w:ascii="Verdana" w:hAnsi="Verdana" w:cstheme="minorHAnsi"/>
          <w:sz w:val="20"/>
        </w:rPr>
      </w:pPr>
      <w:r w:rsidRPr="002A6CA3">
        <w:rPr>
          <w:rFonts w:ascii="Verdana" w:eastAsia="Calibri" w:hAnsi="Verdana" w:cstheme="minorHAnsi"/>
          <w:sz w:val="20"/>
          <w:lang w:eastAsia="pl-PL"/>
        </w:rPr>
        <w:t>Wykonawca może złożyć tylko je</w:t>
      </w:r>
      <w:r w:rsidR="007A51D2" w:rsidRPr="002A6CA3">
        <w:rPr>
          <w:rFonts w:ascii="Verdana" w:eastAsia="Calibri" w:hAnsi="Verdana" w:cstheme="minorHAnsi"/>
          <w:sz w:val="20"/>
          <w:lang w:eastAsia="pl-PL"/>
        </w:rPr>
        <w:t>dną Ofertę. Dotyczy to zarówno O</w:t>
      </w:r>
      <w:r w:rsidRPr="002A6CA3">
        <w:rPr>
          <w:rFonts w:ascii="Verdana" w:eastAsia="Calibri" w:hAnsi="Verdana" w:cstheme="minorHAnsi"/>
          <w:sz w:val="20"/>
          <w:lang w:eastAsia="pl-PL"/>
        </w:rPr>
        <w:t xml:space="preserve">fert składanych indywidualnie, jak i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 xml:space="preserve">fert Wykonawców ubiegających się wspólnie o udzielenie zamówienia. Złożenie większej </w:t>
      </w:r>
      <w:r w:rsidR="007A51D2" w:rsidRPr="002A6CA3">
        <w:rPr>
          <w:rFonts w:ascii="Verdana" w:eastAsia="Calibri" w:hAnsi="Verdana" w:cstheme="minorHAnsi"/>
          <w:sz w:val="20"/>
          <w:lang w:eastAsia="pl-PL"/>
        </w:rPr>
        <w:t>liczby</w:t>
      </w:r>
      <w:r w:rsidRPr="002A6CA3">
        <w:rPr>
          <w:rFonts w:ascii="Verdana" w:eastAsia="Calibri" w:hAnsi="Verdana" w:cstheme="minorHAnsi"/>
          <w:sz w:val="20"/>
          <w:lang w:eastAsia="pl-PL"/>
        </w:rPr>
        <w:t xml:space="preserve">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 xml:space="preserve">fert spowoduje odrzucenie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fert.</w:t>
      </w:r>
    </w:p>
    <w:p w14:paraId="46DDAB2F" w14:textId="042BF3BA" w:rsidR="00FA2691" w:rsidRPr="002A6CA3" w:rsidRDefault="00EA0F24" w:rsidP="007D157E">
      <w:pPr>
        <w:pStyle w:val="Tekstpodstawowy"/>
        <w:numPr>
          <w:ilvl w:val="1"/>
          <w:numId w:val="52"/>
        </w:numPr>
        <w:shd w:val="clear" w:color="auto" w:fill="FFFFFF"/>
        <w:spacing w:before="120" w:line="240" w:lineRule="auto"/>
        <w:ind w:left="425" w:right="-284" w:hanging="709"/>
        <w:rPr>
          <w:rFonts w:ascii="Verdana" w:hAnsi="Verdana" w:cstheme="minorHAnsi"/>
          <w:sz w:val="20"/>
        </w:rPr>
      </w:pPr>
      <w:r w:rsidRPr="002A6CA3">
        <w:rPr>
          <w:rFonts w:ascii="Verdana" w:eastAsia="Calibri" w:hAnsi="Verdana" w:cstheme="minorHAnsi"/>
          <w:sz w:val="20"/>
          <w:lang w:eastAsia="pl-PL"/>
        </w:rPr>
        <w:t xml:space="preserve">Ofertę należy złożyć </w:t>
      </w:r>
      <w:r w:rsidR="00C60B73" w:rsidRPr="002A6CA3">
        <w:rPr>
          <w:rFonts w:ascii="Verdana" w:eastAsia="Calibri" w:hAnsi="Verdana" w:cstheme="minorHAnsi"/>
          <w:sz w:val="20"/>
          <w:lang w:eastAsia="pl-PL"/>
        </w:rPr>
        <w:t>w Systemie Zakupowym GK PGE.</w:t>
      </w:r>
      <w:r w:rsidR="00FA2691" w:rsidRPr="002A6CA3">
        <w:rPr>
          <w:rFonts w:ascii="Verdana" w:eastAsia="Calibri" w:hAnsi="Verdana" w:cstheme="minorHAnsi"/>
          <w:sz w:val="20"/>
          <w:lang w:eastAsia="pl-PL"/>
        </w:rPr>
        <w:t xml:space="preserve"> </w:t>
      </w:r>
      <w:r w:rsidR="00FA2691" w:rsidRPr="002A6CA3">
        <w:rPr>
          <w:rFonts w:ascii="Verdana" w:eastAsia="Calibri" w:hAnsi="Verdana" w:cstheme="minorHAnsi"/>
          <w:sz w:val="20"/>
        </w:rPr>
        <w:t>Wymaga się, aby Oferta i oświadczenia Wykonawcy</w:t>
      </w:r>
      <w:r w:rsidR="0062401C" w:rsidRPr="002A6CA3">
        <w:rPr>
          <w:rFonts w:ascii="Verdana" w:eastAsia="Calibri" w:hAnsi="Verdana" w:cstheme="minorHAnsi"/>
          <w:sz w:val="20"/>
        </w:rPr>
        <w:t>,</w:t>
      </w:r>
      <w:r w:rsidR="00FA2691" w:rsidRPr="002A6CA3">
        <w:rPr>
          <w:rFonts w:ascii="Verdana" w:eastAsia="Calibri" w:hAnsi="Verdana" w:cstheme="minorHAnsi"/>
          <w:sz w:val="20"/>
        </w:rPr>
        <w:t xml:space="preserve"> </w:t>
      </w:r>
      <w:r w:rsidR="00E27FAF" w:rsidRPr="002A6CA3">
        <w:rPr>
          <w:rFonts w:ascii="Verdana" w:eastAsia="Calibri" w:hAnsi="Verdana" w:cstheme="minorHAnsi"/>
          <w:sz w:val="20"/>
        </w:rPr>
        <w:t xml:space="preserve">podpisane przez osobę lub osoby uprawnione do reprezentowania Wykonawcy </w:t>
      </w:r>
      <w:r w:rsidR="00FA2691" w:rsidRPr="002A6CA3">
        <w:rPr>
          <w:rFonts w:ascii="Verdana" w:eastAsia="Calibri" w:hAnsi="Verdana" w:cstheme="minorHAnsi"/>
          <w:sz w:val="20"/>
        </w:rPr>
        <w:t xml:space="preserve">były </w:t>
      </w:r>
      <w:r w:rsidR="00E27FAF" w:rsidRPr="002A6CA3">
        <w:rPr>
          <w:rFonts w:ascii="Verdana" w:eastAsia="Calibri" w:hAnsi="Verdana" w:cstheme="minorHAnsi"/>
          <w:sz w:val="20"/>
        </w:rPr>
        <w:t>złożone w formie skanu</w:t>
      </w:r>
      <w:r w:rsidR="00D94CBF" w:rsidRPr="002A6CA3">
        <w:rPr>
          <w:rFonts w:ascii="Verdana" w:eastAsia="Calibri" w:hAnsi="Verdana" w:cstheme="minorHAnsi"/>
          <w:sz w:val="20"/>
        </w:rPr>
        <w:t xml:space="preserve"> oryginału </w:t>
      </w:r>
      <w:r w:rsidR="00E6650A" w:rsidRPr="002A6CA3">
        <w:rPr>
          <w:rFonts w:ascii="Verdana" w:eastAsia="Calibri" w:hAnsi="Verdana" w:cstheme="minorHAnsi"/>
          <w:sz w:val="20"/>
        </w:rPr>
        <w:t xml:space="preserve">sporządzonego w formie pisemnej </w:t>
      </w:r>
      <w:r w:rsidR="00D94CBF" w:rsidRPr="002A6CA3">
        <w:rPr>
          <w:rFonts w:ascii="Verdana" w:eastAsia="Calibri" w:hAnsi="Verdana" w:cstheme="minorHAnsi"/>
          <w:sz w:val="20"/>
        </w:rPr>
        <w:t>lub w postaci elektronicznej podpisanej kwalifikowanym podpisem elektronicznym</w:t>
      </w:r>
      <w:r w:rsidR="00FA2691" w:rsidRPr="002A6CA3">
        <w:rPr>
          <w:rFonts w:ascii="Verdana" w:eastAsia="Calibri" w:hAnsi="Verdana" w:cstheme="minorHAnsi"/>
          <w:sz w:val="20"/>
        </w:rPr>
        <w:t>. Ka</w:t>
      </w:r>
      <w:r w:rsidR="007A51D2" w:rsidRPr="002A6CA3">
        <w:rPr>
          <w:rFonts w:ascii="Verdana" w:eastAsia="Calibri" w:hAnsi="Verdana" w:cstheme="minorHAnsi"/>
          <w:sz w:val="20"/>
        </w:rPr>
        <w:t>żdy dokument składający się na O</w:t>
      </w:r>
      <w:r w:rsidR="00FA2691" w:rsidRPr="002A6CA3">
        <w:rPr>
          <w:rFonts w:ascii="Verdana" w:eastAsia="Calibri" w:hAnsi="Verdana" w:cstheme="minorHAnsi"/>
          <w:sz w:val="20"/>
        </w:rPr>
        <w:t>fertę powinien być czytelny.</w:t>
      </w:r>
    </w:p>
    <w:p w14:paraId="40FCFF31" w14:textId="77777777" w:rsidR="005817FF" w:rsidRPr="002A6CA3" w:rsidRDefault="00317077" w:rsidP="007D157E">
      <w:pPr>
        <w:pStyle w:val="Tekstpodstawowy"/>
        <w:numPr>
          <w:ilvl w:val="1"/>
          <w:numId w:val="52"/>
        </w:numPr>
        <w:shd w:val="clear" w:color="auto" w:fill="FFFFFF"/>
        <w:spacing w:before="120" w:line="240" w:lineRule="auto"/>
        <w:ind w:left="425" w:right="-284" w:hanging="709"/>
        <w:rPr>
          <w:rFonts w:ascii="Verdana" w:hAnsi="Verdana" w:cstheme="minorHAnsi"/>
          <w:sz w:val="20"/>
        </w:rPr>
      </w:pPr>
      <w:r w:rsidRPr="002A6CA3">
        <w:rPr>
          <w:rFonts w:ascii="Verdana" w:eastAsia="Calibri" w:hAnsi="Verdana" w:cstheme="minorHAnsi"/>
          <w:sz w:val="20"/>
          <w:lang w:eastAsia="pl-PL"/>
        </w:rPr>
        <w:t>Zamawiający wymaga, aby Oferta zawierała:</w:t>
      </w:r>
    </w:p>
    <w:p w14:paraId="44D6E1D4" w14:textId="2C9D1C86" w:rsidR="00DB3802" w:rsidRPr="002A6CA3" w:rsidRDefault="00E27FAF" w:rsidP="007D157E">
      <w:pPr>
        <w:pStyle w:val="Tekstpodstawowy"/>
        <w:numPr>
          <w:ilvl w:val="2"/>
          <w:numId w:val="52"/>
        </w:numPr>
        <w:spacing w:before="120" w:line="240" w:lineRule="auto"/>
        <w:ind w:left="1117" w:right="-284"/>
        <w:rPr>
          <w:rFonts w:ascii="Verdana" w:hAnsi="Verdana" w:cstheme="minorHAnsi"/>
          <w:b/>
          <w:bCs/>
          <w:iCs/>
          <w:spacing w:val="-6"/>
          <w:sz w:val="20"/>
        </w:rPr>
      </w:pPr>
      <w:r w:rsidRPr="002A6CA3">
        <w:rPr>
          <w:rFonts w:ascii="Verdana" w:hAnsi="Verdana" w:cstheme="minorHAnsi"/>
          <w:iCs/>
          <w:sz w:val="20"/>
        </w:rPr>
        <w:t xml:space="preserve">Formularz Oferty, </w:t>
      </w:r>
      <w:r w:rsidRPr="002A6CA3">
        <w:rPr>
          <w:rFonts w:ascii="Verdana" w:hAnsi="Verdana" w:cstheme="minorHAnsi"/>
          <w:b/>
          <w:iCs/>
          <w:sz w:val="20"/>
        </w:rPr>
        <w:t xml:space="preserve">którego wzór stanowi Załącznik nr 3 do </w:t>
      </w:r>
      <w:r w:rsidR="00904E94" w:rsidRPr="002A6CA3">
        <w:rPr>
          <w:rFonts w:ascii="Verdana" w:hAnsi="Verdana" w:cstheme="minorHAnsi"/>
          <w:b/>
          <w:iCs/>
          <w:sz w:val="20"/>
        </w:rPr>
        <w:t>SWZ</w:t>
      </w:r>
      <w:r w:rsidR="00317077" w:rsidRPr="002A6CA3">
        <w:rPr>
          <w:rFonts w:ascii="Verdana" w:eastAsia="Calibri" w:hAnsi="Verdana" w:cstheme="minorHAnsi"/>
          <w:sz w:val="20"/>
        </w:rPr>
        <w:t>;</w:t>
      </w:r>
      <w:r w:rsidR="00E9312D" w:rsidRPr="002A6CA3">
        <w:rPr>
          <w:rFonts w:ascii="Verdana" w:eastAsia="Calibri" w:hAnsi="Verdana" w:cstheme="minorHAnsi"/>
          <w:sz w:val="20"/>
        </w:rPr>
        <w:t xml:space="preserve"> dodatkowo </w:t>
      </w:r>
      <w:r w:rsidR="00F14E15" w:rsidRPr="002A6CA3">
        <w:rPr>
          <w:rFonts w:ascii="Verdana" w:eastAsia="Calibri" w:hAnsi="Verdana" w:cstheme="minorHAnsi"/>
          <w:sz w:val="20"/>
        </w:rPr>
        <w:t>c</w:t>
      </w:r>
      <w:r w:rsidR="00E9312D" w:rsidRPr="002A6CA3">
        <w:rPr>
          <w:rFonts w:ascii="Verdana" w:eastAsia="Calibri" w:hAnsi="Verdana" w:cstheme="minorHAnsi"/>
          <w:sz w:val="20"/>
        </w:rPr>
        <w:t xml:space="preserve">enę Oferty należy wskazać w Systemie Zakupowym </w:t>
      </w:r>
      <w:r w:rsidR="00327A09" w:rsidRPr="002A6CA3">
        <w:rPr>
          <w:rFonts w:ascii="Verdana" w:eastAsia="Calibri" w:hAnsi="Verdana" w:cstheme="minorHAnsi"/>
          <w:sz w:val="20"/>
        </w:rPr>
        <w:t xml:space="preserve">GK </w:t>
      </w:r>
      <w:r w:rsidR="00E9312D" w:rsidRPr="002A6CA3">
        <w:rPr>
          <w:rFonts w:ascii="Verdana" w:eastAsia="Calibri" w:hAnsi="Verdana" w:cstheme="minorHAnsi"/>
          <w:sz w:val="20"/>
        </w:rPr>
        <w:t xml:space="preserve">PGE. </w:t>
      </w:r>
    </w:p>
    <w:p w14:paraId="02A2527E" w14:textId="1FCECD66" w:rsidR="007A51D2" w:rsidRPr="002A6CA3" w:rsidRDefault="0087525D" w:rsidP="007D157E">
      <w:pPr>
        <w:pStyle w:val="Tekstpodstawowy"/>
        <w:numPr>
          <w:ilvl w:val="2"/>
          <w:numId w:val="52"/>
        </w:numPr>
        <w:spacing w:before="120" w:line="240" w:lineRule="auto"/>
        <w:ind w:left="1117" w:right="-284"/>
        <w:rPr>
          <w:rFonts w:ascii="Verdana" w:hAnsi="Verdana" w:cstheme="minorHAnsi"/>
          <w:b/>
          <w:bCs/>
          <w:iCs/>
          <w:spacing w:val="-6"/>
          <w:sz w:val="20"/>
        </w:rPr>
      </w:pPr>
      <w:r w:rsidRPr="002A6CA3">
        <w:rPr>
          <w:rFonts w:ascii="Verdana" w:hAnsi="Verdana" w:cstheme="minorHAnsi"/>
          <w:b/>
          <w:bCs/>
          <w:iCs/>
          <w:spacing w:val="-6"/>
          <w:sz w:val="20"/>
        </w:rPr>
        <w:t xml:space="preserve">Formularz cenowy, którego wzór stanowi Załącznik nr </w:t>
      </w:r>
      <w:r w:rsidR="00AB4C0C" w:rsidRPr="002A6CA3">
        <w:rPr>
          <w:rFonts w:ascii="Verdana" w:hAnsi="Verdana" w:cstheme="minorHAnsi"/>
          <w:b/>
          <w:bCs/>
          <w:iCs/>
          <w:spacing w:val="-6"/>
          <w:sz w:val="20"/>
        </w:rPr>
        <w:t xml:space="preserve">5 </w:t>
      </w:r>
      <w:r w:rsidRPr="002A6CA3">
        <w:rPr>
          <w:rFonts w:ascii="Verdana" w:hAnsi="Verdana" w:cstheme="minorHAnsi"/>
          <w:b/>
          <w:bCs/>
          <w:iCs/>
          <w:spacing w:val="-6"/>
          <w:sz w:val="20"/>
        </w:rPr>
        <w:t xml:space="preserve">do </w:t>
      </w:r>
      <w:r w:rsidR="00904E94" w:rsidRPr="002A6CA3">
        <w:rPr>
          <w:rFonts w:ascii="Verdana" w:hAnsi="Verdana" w:cstheme="minorHAnsi"/>
          <w:b/>
          <w:bCs/>
          <w:iCs/>
          <w:spacing w:val="-6"/>
          <w:sz w:val="20"/>
        </w:rPr>
        <w:t>SWZ</w:t>
      </w:r>
      <w:r w:rsidR="007A51D2" w:rsidRPr="002A6CA3">
        <w:rPr>
          <w:rFonts w:ascii="Verdana" w:hAnsi="Verdana" w:cstheme="minorHAnsi"/>
          <w:b/>
          <w:bCs/>
          <w:iCs/>
          <w:spacing w:val="-6"/>
          <w:sz w:val="20"/>
        </w:rPr>
        <w:t>.</w:t>
      </w:r>
    </w:p>
    <w:p w14:paraId="28436266" w14:textId="77777777" w:rsidR="007A51D2" w:rsidRPr="002A6CA3" w:rsidRDefault="007A51D2" w:rsidP="007D157E">
      <w:pPr>
        <w:pStyle w:val="Tekstpodstawowy"/>
        <w:numPr>
          <w:ilvl w:val="1"/>
          <w:numId w:val="52"/>
        </w:numPr>
        <w:shd w:val="clear" w:color="auto" w:fill="FFFFFF"/>
        <w:spacing w:before="120" w:line="240" w:lineRule="auto"/>
        <w:ind w:left="436" w:hanging="720"/>
        <w:rPr>
          <w:rFonts w:ascii="Verdana" w:hAnsi="Verdana" w:cstheme="minorHAnsi"/>
          <w:sz w:val="20"/>
        </w:rPr>
      </w:pPr>
      <w:r w:rsidRPr="002A6CA3">
        <w:rPr>
          <w:rFonts w:ascii="Verdana" w:eastAsia="Calibri" w:hAnsi="Verdana" w:cstheme="minorHAnsi"/>
          <w:sz w:val="20"/>
          <w:lang w:eastAsia="pl-PL"/>
        </w:rPr>
        <w:t>Wraz z Ofertą Wykonawca winien złożyć:</w:t>
      </w:r>
    </w:p>
    <w:p w14:paraId="3C22A67E" w14:textId="225C1BDF" w:rsidR="00DB3802" w:rsidRPr="000F3AAE" w:rsidRDefault="00DB3802" w:rsidP="007D157E">
      <w:pPr>
        <w:pStyle w:val="Tekstpodstawowy"/>
        <w:numPr>
          <w:ilvl w:val="2"/>
          <w:numId w:val="52"/>
        </w:numPr>
        <w:spacing w:before="120" w:line="240" w:lineRule="auto"/>
        <w:ind w:left="1276" w:right="-284" w:hanging="879"/>
        <w:rPr>
          <w:rFonts w:ascii="Verdana" w:hAnsi="Verdana" w:cstheme="minorHAnsi"/>
          <w:b/>
          <w:bCs/>
          <w:iCs/>
          <w:spacing w:val="-6"/>
          <w:sz w:val="20"/>
        </w:rPr>
      </w:pPr>
      <w:r w:rsidRPr="002A6CA3">
        <w:rPr>
          <w:rFonts w:ascii="Verdana" w:eastAsia="Calibri" w:hAnsi="Verdana" w:cstheme="minorHAnsi"/>
          <w:sz w:val="20"/>
          <w:lang w:eastAsia="pl-PL"/>
        </w:rPr>
        <w:t>W</w:t>
      </w:r>
      <w:r w:rsidR="002D69D1" w:rsidRPr="002A6CA3">
        <w:rPr>
          <w:rFonts w:ascii="Verdana" w:eastAsia="Calibri" w:hAnsi="Verdana" w:cstheme="minorHAnsi"/>
          <w:sz w:val="20"/>
          <w:lang w:eastAsia="pl-PL"/>
        </w:rPr>
        <w:t xml:space="preserve">ypełnione i podpisane zobowiązania </w:t>
      </w:r>
      <w:r w:rsidR="0064455B" w:rsidRPr="002A6CA3">
        <w:rPr>
          <w:rFonts w:ascii="Verdana" w:eastAsia="Calibri" w:hAnsi="Verdana" w:cstheme="minorHAnsi"/>
          <w:sz w:val="20"/>
          <w:lang w:eastAsia="pl-PL"/>
        </w:rPr>
        <w:t>podmiotów udostępniających zasoby</w:t>
      </w:r>
      <w:r w:rsidR="002D69D1" w:rsidRPr="002A6CA3">
        <w:rPr>
          <w:rFonts w:ascii="Verdana" w:eastAsia="Calibri" w:hAnsi="Verdana" w:cstheme="minorHAnsi"/>
          <w:sz w:val="20"/>
          <w:lang w:eastAsia="pl-PL"/>
        </w:rPr>
        <w:t>, jeśli Wykonawca korzysta</w:t>
      </w:r>
      <w:r w:rsidR="00921FCD">
        <w:rPr>
          <w:rFonts w:ascii="Verdana" w:eastAsia="Calibri" w:hAnsi="Verdana" w:cstheme="minorHAnsi"/>
          <w:sz w:val="20"/>
          <w:lang w:eastAsia="pl-PL"/>
        </w:rPr>
        <w:t xml:space="preserve"> </w:t>
      </w:r>
      <w:r w:rsidR="002D69D1" w:rsidRPr="002A6CA3">
        <w:rPr>
          <w:rFonts w:ascii="Verdana" w:eastAsia="Calibri" w:hAnsi="Verdana" w:cstheme="minorHAnsi"/>
          <w:sz w:val="20"/>
          <w:lang w:eastAsia="pl-PL"/>
        </w:rPr>
        <w:t>z zasobów tych podmiotów</w:t>
      </w:r>
      <w:r w:rsidR="003D3604" w:rsidRPr="002A6CA3">
        <w:rPr>
          <w:rFonts w:ascii="Verdana" w:eastAsia="Calibri" w:hAnsi="Verdana" w:cstheme="minorHAnsi"/>
          <w:sz w:val="20"/>
          <w:lang w:eastAsia="pl-PL"/>
        </w:rPr>
        <w:t xml:space="preserve"> </w:t>
      </w:r>
      <w:r w:rsidR="002D69D1" w:rsidRPr="002A6CA3">
        <w:rPr>
          <w:rFonts w:ascii="Verdana" w:eastAsia="Calibri" w:hAnsi="Verdana" w:cstheme="minorHAnsi"/>
          <w:sz w:val="20"/>
          <w:lang w:eastAsia="pl-PL"/>
        </w:rPr>
        <w:t>– na formularzu zgodnym z</w:t>
      </w:r>
      <w:r w:rsidR="003D3604" w:rsidRPr="002A6CA3">
        <w:rPr>
          <w:rFonts w:ascii="Verdana" w:eastAsia="Calibri" w:hAnsi="Verdana" w:cstheme="minorHAnsi"/>
          <w:sz w:val="20"/>
          <w:lang w:eastAsia="pl-PL"/>
        </w:rPr>
        <w:t>e</w:t>
      </w:r>
      <w:r w:rsidR="002D69D1" w:rsidRPr="002A6CA3">
        <w:rPr>
          <w:rFonts w:ascii="Verdana" w:eastAsia="Calibri" w:hAnsi="Verdana" w:cstheme="minorHAnsi"/>
          <w:sz w:val="20"/>
          <w:lang w:eastAsia="pl-PL"/>
        </w:rPr>
        <w:t xml:space="preserve"> wzorem </w:t>
      </w:r>
      <w:r w:rsidR="002D69D1" w:rsidRPr="000F3AAE">
        <w:rPr>
          <w:rFonts w:ascii="Verdana" w:eastAsia="Calibri" w:hAnsi="Verdana" w:cstheme="minorHAnsi"/>
          <w:sz w:val="20"/>
          <w:lang w:eastAsia="pl-PL"/>
        </w:rPr>
        <w:t xml:space="preserve">stanowiącym Załącznik nr </w:t>
      </w:r>
      <w:r w:rsidR="00C60B73" w:rsidRPr="000F3AAE">
        <w:rPr>
          <w:rFonts w:ascii="Verdana" w:eastAsia="Calibri" w:hAnsi="Verdana" w:cstheme="minorHAnsi"/>
          <w:sz w:val="20"/>
          <w:lang w:eastAsia="pl-PL"/>
        </w:rPr>
        <w:t xml:space="preserve">4 </w:t>
      </w:r>
      <w:r w:rsidR="002D69D1" w:rsidRPr="000F3AAE">
        <w:rPr>
          <w:rFonts w:ascii="Verdana" w:eastAsia="Calibri" w:hAnsi="Verdana" w:cstheme="minorHAnsi"/>
          <w:sz w:val="20"/>
          <w:lang w:eastAsia="pl-PL"/>
        </w:rPr>
        <w:t xml:space="preserve">do </w:t>
      </w:r>
      <w:r w:rsidR="00904E94" w:rsidRPr="000F3AAE">
        <w:rPr>
          <w:rFonts w:ascii="Verdana" w:eastAsia="Calibri" w:hAnsi="Verdana" w:cstheme="minorHAnsi"/>
          <w:sz w:val="20"/>
          <w:lang w:eastAsia="pl-PL"/>
        </w:rPr>
        <w:t>SWZ</w:t>
      </w:r>
      <w:r w:rsidR="000023D8" w:rsidRPr="000F3AAE">
        <w:rPr>
          <w:rFonts w:ascii="Verdana" w:eastAsia="Calibri" w:hAnsi="Verdana" w:cstheme="minorHAnsi"/>
          <w:sz w:val="20"/>
          <w:lang w:eastAsia="pl-PL"/>
        </w:rPr>
        <w:t xml:space="preserve"> (skan)</w:t>
      </w:r>
      <w:r w:rsidR="002D69D1" w:rsidRPr="000F3AAE">
        <w:rPr>
          <w:rFonts w:ascii="Verdana" w:eastAsia="Calibri" w:hAnsi="Verdana" w:cstheme="minorHAnsi"/>
          <w:sz w:val="20"/>
          <w:lang w:eastAsia="pl-PL"/>
        </w:rPr>
        <w:t>;</w:t>
      </w:r>
      <w:r w:rsidR="00E27FAF" w:rsidRPr="000F3AAE">
        <w:rPr>
          <w:rFonts w:ascii="Verdana" w:eastAsia="Calibri" w:hAnsi="Verdana" w:cstheme="minorHAnsi"/>
          <w:sz w:val="20"/>
          <w:lang w:eastAsia="pl-PL"/>
        </w:rPr>
        <w:t xml:space="preserve"> </w:t>
      </w:r>
    </w:p>
    <w:p w14:paraId="34B6664D" w14:textId="4AB59FA7" w:rsidR="0062401C" w:rsidRPr="000F3AAE" w:rsidRDefault="0062401C" w:rsidP="007D157E">
      <w:pPr>
        <w:pStyle w:val="Tekstpodstawowy"/>
        <w:numPr>
          <w:ilvl w:val="2"/>
          <w:numId w:val="52"/>
        </w:numPr>
        <w:spacing w:before="120" w:line="240" w:lineRule="auto"/>
        <w:ind w:left="1276" w:right="-284" w:hanging="879"/>
        <w:rPr>
          <w:rFonts w:ascii="Verdana" w:eastAsia="Calibri" w:hAnsi="Verdana" w:cstheme="minorHAnsi"/>
          <w:sz w:val="20"/>
          <w:lang w:eastAsia="pl-PL"/>
        </w:rPr>
      </w:pPr>
      <w:r w:rsidRPr="000F3AAE">
        <w:rPr>
          <w:rFonts w:ascii="Verdana" w:eastAsia="Calibri" w:hAnsi="Verdana" w:cstheme="minorHAnsi"/>
          <w:sz w:val="20"/>
          <w:lang w:eastAsia="pl-PL"/>
        </w:rPr>
        <w:t>Pełnomocnictwo osób podpisujących ofertę lub inne dokumenty składane z ofertą, jeżeli ich umocowanie nie wynika wprost z dokumentów</w:t>
      </w:r>
      <w:r w:rsidR="000F3AAE">
        <w:rPr>
          <w:rFonts w:ascii="Verdana" w:eastAsia="Calibri" w:hAnsi="Verdana" w:cstheme="minorHAnsi"/>
          <w:sz w:val="20"/>
          <w:lang w:eastAsia="pl-PL"/>
        </w:rPr>
        <w:t xml:space="preserve"> rejestrowych lub bezpłatnych i </w:t>
      </w:r>
      <w:r w:rsidRPr="000F3AAE">
        <w:rPr>
          <w:rFonts w:ascii="Verdana" w:eastAsia="Calibri" w:hAnsi="Verdana" w:cstheme="minorHAnsi"/>
          <w:sz w:val="20"/>
          <w:lang w:eastAsia="pl-PL"/>
        </w:rPr>
        <w:t>ogólnodostępnych baz danych, o ile wykonawca dostarczył dane umożliwiające dostęp do tych dokumentów;</w:t>
      </w:r>
    </w:p>
    <w:p w14:paraId="185A0C8A" w14:textId="77777777" w:rsidR="00DB3802" w:rsidRPr="00813414" w:rsidRDefault="004D045E" w:rsidP="007D157E">
      <w:pPr>
        <w:pStyle w:val="Tekstpodstawowy"/>
        <w:numPr>
          <w:ilvl w:val="2"/>
          <w:numId w:val="52"/>
        </w:numPr>
        <w:spacing w:before="120" w:line="240" w:lineRule="auto"/>
        <w:ind w:left="1276" w:right="-284" w:hanging="879"/>
        <w:rPr>
          <w:rFonts w:ascii="Verdana" w:hAnsi="Verdana" w:cstheme="minorHAnsi"/>
          <w:b/>
          <w:bCs/>
          <w:iCs/>
          <w:spacing w:val="-6"/>
          <w:sz w:val="20"/>
        </w:rPr>
      </w:pPr>
      <w:r w:rsidRPr="002A6CA3">
        <w:rPr>
          <w:rFonts w:ascii="Verdana" w:eastAsia="Calibri" w:hAnsi="Verdana" w:cstheme="minorHAnsi"/>
          <w:sz w:val="20"/>
          <w:lang w:eastAsia="pl-PL"/>
        </w:rPr>
        <w:t>Pełnomocnictwo do reprezentowania wszystkich Wykonawców wspólnie ubiegając</w:t>
      </w:r>
      <w:r w:rsidR="007A51D2" w:rsidRPr="002A6CA3">
        <w:rPr>
          <w:rFonts w:ascii="Verdana" w:eastAsia="Calibri" w:hAnsi="Verdana" w:cstheme="minorHAnsi"/>
          <w:sz w:val="20"/>
          <w:lang w:eastAsia="pl-PL"/>
        </w:rPr>
        <w:t xml:space="preserve">ych się o udzielenie </w:t>
      </w:r>
      <w:r w:rsidR="007A51D2" w:rsidRPr="00813414">
        <w:rPr>
          <w:rFonts w:ascii="Verdana" w:eastAsia="Calibri" w:hAnsi="Verdana" w:cstheme="minorHAnsi"/>
          <w:sz w:val="20"/>
          <w:lang w:eastAsia="pl-PL"/>
        </w:rPr>
        <w:t>zamówienia</w:t>
      </w:r>
      <w:r w:rsidR="00DB3802" w:rsidRPr="00813414">
        <w:rPr>
          <w:rFonts w:ascii="Verdana" w:eastAsia="Calibri" w:hAnsi="Verdana" w:cstheme="minorHAnsi"/>
          <w:sz w:val="20"/>
          <w:lang w:eastAsia="pl-PL"/>
        </w:rPr>
        <w:t>;</w:t>
      </w:r>
    </w:p>
    <w:p w14:paraId="519FB8AA" w14:textId="77777777" w:rsidR="00DB3802" w:rsidRPr="00813414" w:rsidRDefault="004D045E" w:rsidP="007D157E">
      <w:pPr>
        <w:pStyle w:val="Tekstpodstawowy"/>
        <w:numPr>
          <w:ilvl w:val="2"/>
          <w:numId w:val="52"/>
        </w:numPr>
        <w:spacing w:before="120" w:line="240" w:lineRule="auto"/>
        <w:ind w:left="1276" w:right="-284" w:hanging="879"/>
        <w:rPr>
          <w:rFonts w:ascii="Verdana" w:hAnsi="Verdana" w:cstheme="minorHAnsi"/>
          <w:b/>
          <w:bCs/>
          <w:iCs/>
          <w:spacing w:val="-6"/>
          <w:sz w:val="20"/>
        </w:rPr>
      </w:pPr>
      <w:r w:rsidRPr="00813414">
        <w:rPr>
          <w:rFonts w:ascii="Verdana" w:eastAsia="Calibri" w:hAnsi="Verdana" w:cstheme="minorHAnsi"/>
          <w:sz w:val="20"/>
          <w:lang w:eastAsia="pl-PL"/>
        </w:rPr>
        <w:t>Uzasadnienie zastrzeżenia informacji stanowiącej tajemnicę przedsiębiorstwa</w:t>
      </w:r>
      <w:r w:rsidR="00DB3802" w:rsidRPr="00813414">
        <w:rPr>
          <w:rFonts w:ascii="Verdana" w:eastAsia="Calibri" w:hAnsi="Verdana" w:cstheme="minorHAnsi"/>
          <w:sz w:val="20"/>
          <w:lang w:eastAsia="pl-PL"/>
        </w:rPr>
        <w:t>;</w:t>
      </w:r>
    </w:p>
    <w:p w14:paraId="777C23E0" w14:textId="77777777" w:rsidR="007A51D2" w:rsidRPr="00813414" w:rsidRDefault="00343F2C" w:rsidP="007D157E">
      <w:pPr>
        <w:pStyle w:val="Tekstpodstawowy"/>
        <w:numPr>
          <w:ilvl w:val="2"/>
          <w:numId w:val="52"/>
        </w:numPr>
        <w:spacing w:before="120" w:line="240" w:lineRule="auto"/>
        <w:ind w:left="1276" w:right="-284" w:hanging="879"/>
        <w:rPr>
          <w:rFonts w:ascii="Verdana" w:hAnsi="Verdana" w:cstheme="minorHAnsi"/>
          <w:b/>
          <w:bCs/>
          <w:iCs/>
          <w:spacing w:val="-6"/>
          <w:sz w:val="20"/>
        </w:rPr>
      </w:pPr>
      <w:r w:rsidRPr="00813414">
        <w:rPr>
          <w:rFonts w:ascii="Verdana" w:eastAsia="Calibri" w:hAnsi="Verdana" w:cstheme="minorHAnsi"/>
          <w:sz w:val="20"/>
          <w:lang w:eastAsia="pl-PL"/>
        </w:rPr>
        <w:t>D</w:t>
      </w:r>
      <w:r w:rsidR="00476AE2" w:rsidRPr="00813414">
        <w:rPr>
          <w:rFonts w:ascii="Verdana" w:eastAsia="Calibri" w:hAnsi="Verdana" w:cstheme="minorHAnsi"/>
          <w:sz w:val="20"/>
          <w:lang w:eastAsia="pl-PL"/>
        </w:rPr>
        <w:t>okument potwierdzający wniesienie wadium</w:t>
      </w:r>
      <w:r w:rsidR="00327A09" w:rsidRPr="00813414">
        <w:rPr>
          <w:rFonts w:ascii="Verdana" w:eastAsia="Calibri" w:hAnsi="Verdana" w:cstheme="minorHAnsi"/>
          <w:sz w:val="20"/>
          <w:lang w:eastAsia="pl-PL"/>
        </w:rPr>
        <w:t xml:space="preserve"> (o ile dotyczy)</w:t>
      </w:r>
      <w:r w:rsidR="00476AE2" w:rsidRPr="00813414">
        <w:rPr>
          <w:rFonts w:ascii="Verdana" w:eastAsia="Calibri" w:hAnsi="Verdana" w:cstheme="minorHAnsi"/>
          <w:sz w:val="20"/>
          <w:lang w:eastAsia="pl-PL"/>
        </w:rPr>
        <w:t>;</w:t>
      </w:r>
    </w:p>
    <w:p w14:paraId="4E5AE456" w14:textId="4D247254" w:rsidR="00DC1851" w:rsidRPr="00813414" w:rsidRDefault="004141DE" w:rsidP="006266DD">
      <w:pPr>
        <w:pStyle w:val="Tekstpodstawowy"/>
        <w:numPr>
          <w:ilvl w:val="2"/>
          <w:numId w:val="52"/>
        </w:numPr>
        <w:spacing w:before="120" w:line="240" w:lineRule="auto"/>
        <w:ind w:left="1276" w:right="-284" w:hanging="879"/>
        <w:rPr>
          <w:rFonts w:ascii="Verdana" w:hAnsi="Verdana" w:cstheme="minorHAnsi"/>
          <w:b/>
          <w:bCs/>
          <w:iCs/>
          <w:spacing w:val="-6"/>
          <w:sz w:val="20"/>
        </w:rPr>
      </w:pPr>
      <w:r w:rsidRPr="00813414">
        <w:rPr>
          <w:rFonts w:ascii="Verdana" w:eastAsia="Calibri" w:hAnsi="Verdana" w:cstheme="minorHAnsi"/>
          <w:sz w:val="20"/>
          <w:lang w:eastAsia="pl-PL"/>
        </w:rPr>
        <w:t>Dokumenty wskazane w pkt. 1</w:t>
      </w:r>
      <w:r w:rsidR="008F78C3" w:rsidRPr="00813414">
        <w:rPr>
          <w:rFonts w:ascii="Verdana" w:eastAsia="Calibri" w:hAnsi="Verdana" w:cstheme="minorHAnsi"/>
          <w:sz w:val="20"/>
          <w:lang w:eastAsia="pl-PL"/>
        </w:rPr>
        <w:t>6</w:t>
      </w:r>
      <w:r w:rsidRPr="00813414">
        <w:rPr>
          <w:rFonts w:ascii="Verdana" w:eastAsia="Calibri" w:hAnsi="Verdana" w:cstheme="minorHAnsi"/>
          <w:sz w:val="20"/>
          <w:lang w:eastAsia="pl-PL"/>
        </w:rPr>
        <w:t>.1., 1</w:t>
      </w:r>
      <w:r w:rsidR="008F78C3" w:rsidRPr="00813414">
        <w:rPr>
          <w:rFonts w:ascii="Verdana" w:eastAsia="Calibri" w:hAnsi="Verdana" w:cstheme="minorHAnsi"/>
          <w:sz w:val="20"/>
          <w:lang w:eastAsia="pl-PL"/>
        </w:rPr>
        <w:t>6</w:t>
      </w:r>
      <w:r w:rsidRPr="00813414">
        <w:rPr>
          <w:rFonts w:ascii="Verdana" w:eastAsia="Calibri" w:hAnsi="Verdana" w:cstheme="minorHAnsi"/>
          <w:sz w:val="20"/>
          <w:lang w:eastAsia="pl-PL"/>
        </w:rPr>
        <w:t>.2., (o ile dotyczy)</w:t>
      </w:r>
      <w:r w:rsidR="00BF5D6B" w:rsidRPr="00813414">
        <w:rPr>
          <w:rFonts w:ascii="Verdana" w:eastAsia="Calibri" w:hAnsi="Verdana" w:cstheme="minorHAnsi"/>
          <w:sz w:val="20"/>
          <w:lang w:eastAsia="pl-PL"/>
        </w:rPr>
        <w:t>.</w:t>
      </w:r>
    </w:p>
    <w:p w14:paraId="09C9828C" w14:textId="3CB0CDEF" w:rsidR="00DC1851" w:rsidRPr="00813414" w:rsidRDefault="00DC1851" w:rsidP="006266DD">
      <w:pPr>
        <w:pStyle w:val="Tekstpodstawowy"/>
        <w:numPr>
          <w:ilvl w:val="2"/>
          <w:numId w:val="52"/>
        </w:numPr>
        <w:spacing w:before="120" w:line="240" w:lineRule="auto"/>
        <w:ind w:left="1276" w:right="-284" w:hanging="879"/>
        <w:rPr>
          <w:rFonts w:ascii="Verdana" w:hAnsi="Verdana" w:cstheme="minorHAnsi"/>
          <w:bCs/>
          <w:iCs/>
          <w:spacing w:val="-6"/>
          <w:sz w:val="20"/>
        </w:rPr>
      </w:pPr>
      <w:r w:rsidRPr="00813414">
        <w:rPr>
          <w:rFonts w:ascii="Verdana" w:hAnsi="Verdana" w:cstheme="minorHAnsi"/>
          <w:bCs/>
          <w:iCs/>
          <w:spacing w:val="-6"/>
          <w:sz w:val="20"/>
        </w:rPr>
        <w:t xml:space="preserve">Oświadczenie Wykonawcy o niepodleganiu wykluczeniu z Postępowania, o którym mowa w pkt 14.2.10-14.2.13 SWZ – oświadczenie zawarte w pkt III ppkt 2 lit. j) </w:t>
      </w:r>
      <w:r w:rsidR="00092EA5" w:rsidRPr="00813414">
        <w:rPr>
          <w:rFonts w:ascii="Verdana" w:hAnsi="Verdana" w:cstheme="minorHAnsi"/>
          <w:bCs/>
          <w:iCs/>
          <w:spacing w:val="-6"/>
          <w:sz w:val="20"/>
        </w:rPr>
        <w:t xml:space="preserve">i k) </w:t>
      </w:r>
      <w:r w:rsidRPr="00813414">
        <w:rPr>
          <w:rFonts w:ascii="Verdana" w:hAnsi="Verdana" w:cstheme="minorHAnsi"/>
          <w:bCs/>
          <w:iCs/>
          <w:spacing w:val="-6"/>
          <w:sz w:val="20"/>
        </w:rPr>
        <w:t>Formularza oferty.</w:t>
      </w:r>
    </w:p>
    <w:p w14:paraId="78552256" w14:textId="3582AD12" w:rsidR="007A51D2" w:rsidRPr="00813414" w:rsidRDefault="00060608" w:rsidP="007D157E">
      <w:pPr>
        <w:pStyle w:val="Tekstpodstawowy"/>
        <w:numPr>
          <w:ilvl w:val="1"/>
          <w:numId w:val="52"/>
        </w:numPr>
        <w:spacing w:before="120" w:line="240" w:lineRule="auto"/>
        <w:ind w:left="425" w:right="-284" w:hanging="709"/>
        <w:rPr>
          <w:rFonts w:ascii="Verdana" w:hAnsi="Verdana" w:cstheme="minorHAnsi"/>
          <w:b/>
          <w:bCs/>
          <w:iCs/>
          <w:spacing w:val="-6"/>
          <w:sz w:val="20"/>
        </w:rPr>
      </w:pPr>
      <w:r w:rsidRPr="00813414">
        <w:rPr>
          <w:rFonts w:ascii="Verdana" w:eastAsia="Calibri" w:hAnsi="Verdana" w:cstheme="minorHAnsi"/>
          <w:sz w:val="20"/>
        </w:rPr>
        <w:t xml:space="preserve">Wykonawca odpowiada za kompletność </w:t>
      </w:r>
      <w:r w:rsidR="007A51D2" w:rsidRPr="00813414">
        <w:rPr>
          <w:rFonts w:ascii="Verdana" w:eastAsia="Calibri" w:hAnsi="Verdana" w:cstheme="minorHAnsi"/>
          <w:sz w:val="20"/>
        </w:rPr>
        <w:t>O</w:t>
      </w:r>
      <w:r w:rsidRPr="00813414">
        <w:rPr>
          <w:rFonts w:ascii="Verdana" w:eastAsia="Calibri" w:hAnsi="Verdana" w:cstheme="minorHAnsi"/>
          <w:sz w:val="20"/>
        </w:rPr>
        <w:t>ferty i zgodność jej treści z treścią Specyfikacji Warunków Zamówienia.</w:t>
      </w:r>
    </w:p>
    <w:p w14:paraId="7D71186F" w14:textId="184458B4" w:rsidR="000C1758" w:rsidRPr="00405B64" w:rsidRDefault="00476AE2" w:rsidP="00405B64">
      <w:pPr>
        <w:pStyle w:val="Tekstpodstawowy"/>
        <w:numPr>
          <w:ilvl w:val="1"/>
          <w:numId w:val="52"/>
        </w:numPr>
        <w:spacing w:before="120" w:line="240" w:lineRule="auto"/>
        <w:ind w:left="425" w:right="-284" w:hanging="709"/>
        <w:rPr>
          <w:rFonts w:ascii="Verdana" w:hAnsi="Verdana" w:cstheme="minorHAnsi"/>
          <w:b/>
          <w:bCs/>
          <w:iCs/>
          <w:spacing w:val="-6"/>
          <w:sz w:val="20"/>
        </w:rPr>
      </w:pPr>
      <w:r w:rsidRPr="002A6CA3">
        <w:rPr>
          <w:rFonts w:ascii="Verdana" w:eastAsia="Calibri" w:hAnsi="Verdana" w:cstheme="minorHAnsi"/>
          <w:sz w:val="20"/>
        </w:rPr>
        <w:lastRenderedPageBreak/>
        <w:t xml:space="preserve">Wykonawca może przed upływem terminu do składania </w:t>
      </w:r>
      <w:r w:rsidR="007A51D2" w:rsidRPr="002A6CA3">
        <w:rPr>
          <w:rFonts w:ascii="Verdana" w:eastAsia="Calibri" w:hAnsi="Verdana" w:cstheme="minorHAnsi"/>
          <w:sz w:val="20"/>
        </w:rPr>
        <w:t>O</w:t>
      </w:r>
      <w:r w:rsidRPr="002A6CA3">
        <w:rPr>
          <w:rFonts w:ascii="Verdana" w:eastAsia="Calibri" w:hAnsi="Verdana" w:cstheme="minorHAnsi"/>
          <w:sz w:val="20"/>
        </w:rPr>
        <w:t xml:space="preserve">fert </w:t>
      </w:r>
      <w:r w:rsidR="005330F5" w:rsidRPr="002A6CA3">
        <w:rPr>
          <w:rFonts w:ascii="Verdana" w:eastAsia="Calibri" w:hAnsi="Verdana" w:cstheme="minorHAnsi"/>
          <w:sz w:val="20"/>
        </w:rPr>
        <w:t xml:space="preserve">zmienić lub </w:t>
      </w:r>
      <w:r w:rsidRPr="002A6CA3">
        <w:rPr>
          <w:rFonts w:ascii="Verdana" w:eastAsia="Calibri" w:hAnsi="Verdana" w:cstheme="minorHAnsi"/>
          <w:sz w:val="20"/>
        </w:rPr>
        <w:t xml:space="preserve">wycofać </w:t>
      </w:r>
      <w:r w:rsidR="005330F5" w:rsidRPr="002A6CA3">
        <w:rPr>
          <w:rFonts w:ascii="Verdana" w:eastAsia="Calibri" w:hAnsi="Verdana" w:cstheme="minorHAnsi"/>
          <w:sz w:val="20"/>
        </w:rPr>
        <w:t>O</w:t>
      </w:r>
      <w:r w:rsidRPr="002A6CA3">
        <w:rPr>
          <w:rFonts w:ascii="Verdana" w:eastAsia="Calibri" w:hAnsi="Verdana" w:cstheme="minorHAnsi"/>
          <w:sz w:val="20"/>
        </w:rPr>
        <w:t xml:space="preserve">fertę za pośrednictwem Systemu Zakupowego GK PGE. Sposób </w:t>
      </w:r>
      <w:r w:rsidR="005330F5" w:rsidRPr="002A6CA3">
        <w:rPr>
          <w:rFonts w:ascii="Verdana" w:eastAsia="Calibri" w:hAnsi="Verdana" w:cstheme="minorHAnsi"/>
          <w:sz w:val="20"/>
        </w:rPr>
        <w:t>zmiany/</w:t>
      </w:r>
      <w:r w:rsidRPr="002A6CA3">
        <w:rPr>
          <w:rFonts w:ascii="Verdana" w:eastAsia="Calibri" w:hAnsi="Verdana" w:cstheme="minorHAnsi"/>
          <w:sz w:val="20"/>
        </w:rPr>
        <w:t xml:space="preserve">wycofania </w:t>
      </w:r>
      <w:r w:rsidR="005330F5" w:rsidRPr="002A6CA3">
        <w:rPr>
          <w:rFonts w:ascii="Verdana" w:eastAsia="Calibri" w:hAnsi="Verdana" w:cstheme="minorHAnsi"/>
          <w:sz w:val="20"/>
        </w:rPr>
        <w:t>O</w:t>
      </w:r>
      <w:r w:rsidR="000F3AAE">
        <w:rPr>
          <w:rFonts w:ascii="Verdana" w:eastAsia="Calibri" w:hAnsi="Verdana" w:cstheme="minorHAnsi"/>
          <w:sz w:val="20"/>
        </w:rPr>
        <w:t>ferty został opisany w </w:t>
      </w:r>
      <w:r w:rsidRPr="002A6CA3">
        <w:rPr>
          <w:rFonts w:ascii="Verdana" w:eastAsia="Calibri" w:hAnsi="Verdana" w:cstheme="minorHAnsi"/>
          <w:sz w:val="20"/>
        </w:rPr>
        <w:t>Instrukcji „Wykonawcy – Instrukcja użytkowników końcowych”.</w:t>
      </w:r>
    </w:p>
    <w:p w14:paraId="76C35C52" w14:textId="42A5EFA9" w:rsidR="005817FF" w:rsidRPr="002A6CA3" w:rsidRDefault="00575407" w:rsidP="007D157E">
      <w:pPr>
        <w:pStyle w:val="Nagwek1"/>
        <w:keepLines w:val="0"/>
        <w:numPr>
          <w:ilvl w:val="0"/>
          <w:numId w:val="69"/>
        </w:numPr>
        <w:shd w:val="clear" w:color="auto" w:fill="C6D9F1" w:themeFill="text2" w:themeFillTint="33"/>
        <w:spacing w:before="0" w:after="0" w:line="240" w:lineRule="auto"/>
        <w:ind w:left="425" w:right="-284" w:hanging="709"/>
        <w:rPr>
          <w:rFonts w:ascii="Verdana" w:hAnsi="Verdana" w:cs="Arial"/>
          <w:sz w:val="20"/>
          <w:lang w:val="pl-PL"/>
        </w:rPr>
      </w:pPr>
      <w:bookmarkStart w:id="179" w:name="_Toc165273921"/>
      <w:bookmarkStart w:id="180" w:name="_Toc165274190"/>
      <w:bookmarkStart w:id="181" w:name="_Toc243294550"/>
      <w:bookmarkStart w:id="182" w:name="_Toc489350399"/>
      <w:bookmarkStart w:id="183" w:name="_Toc515896292"/>
      <w:bookmarkStart w:id="184" w:name="_Toc122344796"/>
      <w:r w:rsidRPr="002A6CA3">
        <w:rPr>
          <w:rFonts w:ascii="Verdana" w:hAnsi="Verdana" w:cs="Arial"/>
          <w:caps w:val="0"/>
          <w:sz w:val="20"/>
          <w:lang w:val="pl-PL"/>
        </w:rPr>
        <w:t>SPOSÓB</w:t>
      </w:r>
      <w:r w:rsidR="007427F4" w:rsidRPr="002A6CA3">
        <w:rPr>
          <w:rFonts w:ascii="Verdana" w:eastAsia="Calibri" w:hAnsi="Verdana" w:cs="Arial"/>
          <w:caps w:val="0"/>
          <w:kern w:val="0"/>
          <w:sz w:val="20"/>
          <w:lang w:val="pl-PL"/>
        </w:rPr>
        <w:t xml:space="preserve"> ORAZ TERMIN SKŁADANIA I OTWARCIA OFERT</w:t>
      </w:r>
      <w:bookmarkEnd w:id="179"/>
      <w:bookmarkEnd w:id="180"/>
      <w:bookmarkEnd w:id="181"/>
      <w:bookmarkEnd w:id="182"/>
      <w:bookmarkEnd w:id="183"/>
      <w:bookmarkEnd w:id="184"/>
    </w:p>
    <w:p w14:paraId="399BDC3D" w14:textId="77777777" w:rsidR="00905C2A" w:rsidRPr="002A6CA3" w:rsidRDefault="00905C2A" w:rsidP="00980BFF">
      <w:pPr>
        <w:pStyle w:val="Akapitzlist"/>
        <w:numPr>
          <w:ilvl w:val="0"/>
          <w:numId w:val="53"/>
        </w:numPr>
        <w:spacing w:before="120" w:after="120" w:line="240" w:lineRule="auto"/>
        <w:ind w:right="-284"/>
        <w:contextualSpacing w:val="0"/>
        <w:rPr>
          <w:rFonts w:ascii="Verdana" w:eastAsia="Calibri" w:hAnsi="Verdana" w:cstheme="minorHAnsi"/>
          <w:vanish/>
          <w:sz w:val="20"/>
        </w:rPr>
      </w:pPr>
    </w:p>
    <w:p w14:paraId="25DD5B6F" w14:textId="77777777" w:rsidR="00905C2A" w:rsidRPr="002A6CA3" w:rsidRDefault="00905C2A" w:rsidP="00980BFF">
      <w:pPr>
        <w:pStyle w:val="Akapitzlist"/>
        <w:numPr>
          <w:ilvl w:val="0"/>
          <w:numId w:val="53"/>
        </w:numPr>
        <w:spacing w:before="120" w:after="120" w:line="240" w:lineRule="auto"/>
        <w:ind w:right="-284"/>
        <w:contextualSpacing w:val="0"/>
        <w:rPr>
          <w:rFonts w:ascii="Verdana" w:eastAsia="Calibri" w:hAnsi="Verdana" w:cstheme="minorHAnsi"/>
          <w:vanish/>
          <w:sz w:val="20"/>
        </w:rPr>
      </w:pPr>
    </w:p>
    <w:p w14:paraId="3FB9BBB0" w14:textId="4D714E2C" w:rsidR="00003E6E" w:rsidRPr="002A6CA3" w:rsidRDefault="007427F4" w:rsidP="007D157E">
      <w:pPr>
        <w:pStyle w:val="Tekstpodstawowy"/>
        <w:numPr>
          <w:ilvl w:val="1"/>
          <w:numId w:val="53"/>
        </w:numPr>
        <w:spacing w:before="120" w:line="240" w:lineRule="auto"/>
        <w:ind w:left="426" w:right="-284" w:hanging="710"/>
        <w:rPr>
          <w:rFonts w:ascii="Verdana" w:hAnsi="Verdana" w:cstheme="minorHAnsi"/>
          <w:sz w:val="20"/>
        </w:rPr>
      </w:pPr>
      <w:r w:rsidRPr="002A6CA3">
        <w:rPr>
          <w:rFonts w:ascii="Verdana" w:eastAsia="Calibri" w:hAnsi="Verdana" w:cstheme="minorHAnsi"/>
          <w:sz w:val="20"/>
        </w:rPr>
        <w:t xml:space="preserve">Oferty powinny być złożone </w:t>
      </w:r>
      <w:r w:rsidR="00EA0F24" w:rsidRPr="002A6CA3">
        <w:rPr>
          <w:rFonts w:ascii="Verdana" w:eastAsia="Calibri" w:hAnsi="Verdana" w:cstheme="minorHAnsi"/>
          <w:sz w:val="20"/>
        </w:rPr>
        <w:t>za pośrednictwem Systemu Zakupowego GK PGE</w:t>
      </w:r>
      <w:r w:rsidRPr="002A6CA3">
        <w:rPr>
          <w:rFonts w:ascii="Verdana" w:eastAsia="Calibri" w:hAnsi="Verdana" w:cstheme="minorHAnsi"/>
          <w:sz w:val="20"/>
        </w:rPr>
        <w:t xml:space="preserve">, w terminie do dnia </w:t>
      </w:r>
      <w:r w:rsidR="00ED2C49">
        <w:rPr>
          <w:rFonts w:ascii="Verdana" w:eastAsia="Calibri" w:hAnsi="Verdana" w:cstheme="minorHAnsi"/>
          <w:b/>
          <w:sz w:val="20"/>
        </w:rPr>
        <w:t>16.10.2024</w:t>
      </w:r>
      <w:r w:rsidR="00063A11">
        <w:rPr>
          <w:rFonts w:ascii="Verdana" w:eastAsia="Calibri" w:hAnsi="Verdana" w:cstheme="minorHAnsi"/>
          <w:b/>
          <w:sz w:val="20"/>
        </w:rPr>
        <w:t xml:space="preserve"> </w:t>
      </w:r>
      <w:r w:rsidR="00853A71">
        <w:rPr>
          <w:rFonts w:ascii="Verdana" w:eastAsia="Calibri" w:hAnsi="Verdana" w:cstheme="minorHAnsi"/>
          <w:b/>
          <w:sz w:val="20"/>
        </w:rPr>
        <w:t>r.</w:t>
      </w:r>
      <w:r w:rsidRPr="002A6CA3">
        <w:rPr>
          <w:rFonts w:ascii="Verdana" w:eastAsia="Calibri" w:hAnsi="Verdana" w:cstheme="minorHAnsi"/>
          <w:sz w:val="20"/>
        </w:rPr>
        <w:t xml:space="preserve"> do godziny </w:t>
      </w:r>
      <w:r w:rsidR="00ED2C49" w:rsidRPr="00ED2C49">
        <w:rPr>
          <w:rFonts w:ascii="Verdana" w:eastAsia="Calibri" w:hAnsi="Verdana" w:cstheme="minorHAnsi"/>
          <w:b/>
          <w:sz w:val="20"/>
        </w:rPr>
        <w:t>10:00</w:t>
      </w:r>
      <w:r w:rsidR="00ED2C49">
        <w:rPr>
          <w:rFonts w:ascii="Verdana" w:eastAsia="Calibri" w:hAnsi="Verdana" w:cstheme="minorHAnsi"/>
          <w:sz w:val="20"/>
        </w:rPr>
        <w:t>.</w:t>
      </w:r>
      <w:r w:rsidR="00B72A6D" w:rsidRPr="002A6CA3">
        <w:rPr>
          <w:rFonts w:ascii="Verdana" w:eastAsia="Calibri" w:hAnsi="Verdana" w:cstheme="minorHAnsi"/>
          <w:sz w:val="20"/>
        </w:rPr>
        <w:t xml:space="preserve"> Do upływu tego terminu Zamawiający nie ma możliwości zapoznania z treścią złożonych dokumentów. Wykonawcy proszeni</w:t>
      </w:r>
      <w:r w:rsidR="000F3AAE">
        <w:rPr>
          <w:rFonts w:ascii="Verdana" w:eastAsia="Calibri" w:hAnsi="Verdana" w:cstheme="minorHAnsi"/>
          <w:sz w:val="20"/>
        </w:rPr>
        <w:t xml:space="preserve"> są o składanie dokumentów w </w:t>
      </w:r>
      <w:r w:rsidR="00250B1A" w:rsidRPr="002A6CA3">
        <w:rPr>
          <w:rFonts w:ascii="Verdana" w:eastAsia="Calibri" w:hAnsi="Verdana" w:cstheme="minorHAnsi"/>
          <w:sz w:val="20"/>
        </w:rPr>
        <w:t>Systemie Zakupowym</w:t>
      </w:r>
      <w:r w:rsidR="00B72A6D" w:rsidRPr="002A6CA3">
        <w:rPr>
          <w:rFonts w:ascii="Verdana" w:eastAsia="Calibri" w:hAnsi="Verdana" w:cstheme="minorHAnsi"/>
          <w:sz w:val="20"/>
        </w:rPr>
        <w:t xml:space="preserve"> </w:t>
      </w:r>
      <w:r w:rsidR="00905C2A" w:rsidRPr="002A6CA3">
        <w:rPr>
          <w:rFonts w:ascii="Verdana" w:eastAsia="Calibri" w:hAnsi="Verdana" w:cstheme="minorHAnsi"/>
          <w:sz w:val="20"/>
        </w:rPr>
        <w:t xml:space="preserve">GK PGE </w:t>
      </w:r>
      <w:r w:rsidR="00250B1A" w:rsidRPr="002A6CA3">
        <w:rPr>
          <w:rFonts w:ascii="Verdana" w:eastAsia="Calibri" w:hAnsi="Verdana" w:cstheme="minorHAnsi"/>
          <w:sz w:val="20"/>
        </w:rPr>
        <w:t>z odpowiednim wyprzedzeniem czasowym.</w:t>
      </w:r>
      <w:r w:rsidR="004D17A2" w:rsidRPr="002A6CA3">
        <w:rPr>
          <w:rFonts w:ascii="Verdana" w:eastAsia="Calibri" w:hAnsi="Verdana" w:cstheme="minorHAnsi"/>
          <w:sz w:val="20"/>
        </w:rPr>
        <w:t xml:space="preserve"> </w:t>
      </w:r>
      <w:r w:rsidR="004D17A2" w:rsidRPr="002A6CA3">
        <w:rPr>
          <w:rFonts w:ascii="Verdana" w:hAnsi="Verdana" w:cstheme="minorHAnsi"/>
          <w:sz w:val="20"/>
        </w:rPr>
        <w:t xml:space="preserve">Moment złożenia </w:t>
      </w:r>
      <w:r w:rsidR="00905C2A" w:rsidRPr="002A6CA3">
        <w:rPr>
          <w:rFonts w:ascii="Verdana" w:hAnsi="Verdana" w:cstheme="minorHAnsi"/>
          <w:sz w:val="20"/>
        </w:rPr>
        <w:t>Oferty</w:t>
      </w:r>
      <w:r w:rsidR="004D17A2" w:rsidRPr="002A6CA3">
        <w:rPr>
          <w:rFonts w:ascii="Verdana" w:hAnsi="Verdana" w:cstheme="minorHAnsi"/>
          <w:sz w:val="20"/>
        </w:rPr>
        <w:t>/wniosku następuje wraz z zakończeniem procesu składania tj. kliknięciu na</w:t>
      </w:r>
      <w:r w:rsidR="000023D8" w:rsidRPr="002A6CA3">
        <w:rPr>
          <w:rFonts w:ascii="Verdana" w:hAnsi="Verdana" w:cstheme="minorHAnsi"/>
          <w:sz w:val="20"/>
        </w:rPr>
        <w:t xml:space="preserve"> przycisk „Złóż wniosek/ofertę” </w:t>
      </w:r>
      <w:r w:rsidR="004D17A2" w:rsidRPr="002A6CA3">
        <w:rPr>
          <w:rFonts w:ascii="Verdana" w:hAnsi="Verdana" w:cstheme="minorHAnsi"/>
          <w:b/>
          <w:sz w:val="20"/>
          <w:u w:val="single"/>
        </w:rPr>
        <w:t xml:space="preserve">i wyświetleniu przez </w:t>
      </w:r>
      <w:r w:rsidR="00905C2A" w:rsidRPr="002A6CA3">
        <w:rPr>
          <w:rFonts w:ascii="Verdana" w:hAnsi="Verdana" w:cstheme="minorHAnsi"/>
          <w:b/>
          <w:sz w:val="20"/>
          <w:u w:val="single"/>
        </w:rPr>
        <w:t xml:space="preserve">System </w:t>
      </w:r>
      <w:r w:rsidR="004D17A2" w:rsidRPr="002A6CA3">
        <w:rPr>
          <w:rFonts w:ascii="Verdana" w:hAnsi="Verdana" w:cstheme="minorHAnsi"/>
          <w:b/>
          <w:sz w:val="20"/>
          <w:u w:val="single"/>
        </w:rPr>
        <w:t>komunikatu „Oferta złożona poprawnie”.</w:t>
      </w:r>
    </w:p>
    <w:p w14:paraId="53621931" w14:textId="3D3E1188" w:rsidR="00003E6E" w:rsidRPr="002A6CA3" w:rsidRDefault="000023D8" w:rsidP="007D157E">
      <w:pPr>
        <w:pStyle w:val="Tekstpodstawowy"/>
        <w:numPr>
          <w:ilvl w:val="1"/>
          <w:numId w:val="53"/>
        </w:numPr>
        <w:spacing w:before="120" w:line="240" w:lineRule="auto"/>
        <w:ind w:left="425" w:right="-284" w:hanging="709"/>
        <w:rPr>
          <w:rStyle w:val="Odwoaniedokomentarza"/>
          <w:rFonts w:ascii="Verdana" w:hAnsi="Verdana" w:cstheme="minorHAnsi"/>
          <w:sz w:val="20"/>
        </w:rPr>
      </w:pPr>
      <w:r w:rsidRPr="002A6CA3">
        <w:rPr>
          <w:rFonts w:ascii="Verdana" w:eastAsia="Calibri" w:hAnsi="Verdana" w:cstheme="minorHAnsi"/>
          <w:sz w:val="20"/>
        </w:rPr>
        <w:t xml:space="preserve">Niepubliczne (bez udziału Wykonawców) </w:t>
      </w:r>
      <w:r w:rsidR="00DF2594" w:rsidRPr="002A6CA3">
        <w:rPr>
          <w:rFonts w:ascii="Verdana" w:eastAsia="Calibri" w:hAnsi="Verdana" w:cstheme="minorHAnsi"/>
          <w:sz w:val="20"/>
        </w:rPr>
        <w:t>otwarci</w:t>
      </w:r>
      <w:r w:rsidRPr="002A6CA3">
        <w:rPr>
          <w:rFonts w:ascii="Verdana" w:eastAsia="Calibri" w:hAnsi="Verdana" w:cstheme="minorHAnsi"/>
          <w:sz w:val="20"/>
        </w:rPr>
        <w:t xml:space="preserve">e </w:t>
      </w:r>
      <w:r w:rsidR="00DF2594" w:rsidRPr="002A6CA3">
        <w:rPr>
          <w:rFonts w:ascii="Verdana" w:eastAsia="Calibri" w:hAnsi="Verdana" w:cstheme="minorHAnsi"/>
          <w:sz w:val="20"/>
        </w:rPr>
        <w:t xml:space="preserve">ofert </w:t>
      </w:r>
      <w:r w:rsidRPr="002A6CA3">
        <w:rPr>
          <w:rFonts w:ascii="Verdana" w:eastAsia="Calibri" w:hAnsi="Verdana" w:cstheme="minorHAnsi"/>
          <w:sz w:val="20"/>
        </w:rPr>
        <w:t>nastąpi</w:t>
      </w:r>
      <w:r w:rsidRPr="002A6CA3">
        <w:rPr>
          <w:rStyle w:val="Odwoaniedokomentarza"/>
          <w:rFonts w:ascii="Verdana" w:hAnsi="Verdana" w:cstheme="minorHAnsi"/>
          <w:sz w:val="20"/>
          <w:lang w:eastAsia="pl-PL"/>
        </w:rPr>
        <w:t xml:space="preserve"> po upływie określonego w pkt </w:t>
      </w:r>
      <w:r w:rsidR="0007523E" w:rsidRPr="002A6CA3">
        <w:rPr>
          <w:rStyle w:val="Odwoaniedokomentarza"/>
          <w:rFonts w:ascii="Verdana" w:hAnsi="Verdana" w:cstheme="minorHAnsi"/>
          <w:sz w:val="20"/>
          <w:lang w:eastAsia="pl-PL"/>
        </w:rPr>
        <w:t>21</w:t>
      </w:r>
      <w:r w:rsidRPr="002A6CA3">
        <w:rPr>
          <w:rStyle w:val="Odwoaniedokomentarza"/>
          <w:rFonts w:ascii="Verdana" w:hAnsi="Verdana" w:cstheme="minorHAnsi"/>
          <w:sz w:val="20"/>
          <w:lang w:eastAsia="pl-PL"/>
        </w:rPr>
        <w:t xml:space="preserve">.1 </w:t>
      </w:r>
      <w:r w:rsidR="00904E94" w:rsidRPr="002A6CA3">
        <w:rPr>
          <w:rStyle w:val="Odwoaniedokomentarza"/>
          <w:rFonts w:ascii="Verdana" w:hAnsi="Verdana" w:cstheme="minorHAnsi"/>
          <w:sz w:val="20"/>
          <w:lang w:eastAsia="pl-PL"/>
        </w:rPr>
        <w:t>SWZ</w:t>
      </w:r>
      <w:r w:rsidRPr="002A6CA3">
        <w:rPr>
          <w:rStyle w:val="Odwoaniedokomentarza"/>
          <w:rFonts w:ascii="Verdana" w:hAnsi="Verdana" w:cstheme="minorHAnsi"/>
          <w:sz w:val="20"/>
          <w:lang w:eastAsia="pl-PL"/>
        </w:rPr>
        <w:t>, ter</w:t>
      </w:r>
      <w:r w:rsidR="00327A09" w:rsidRPr="002A6CA3">
        <w:rPr>
          <w:rStyle w:val="Odwoaniedokomentarza"/>
          <w:rFonts w:ascii="Verdana" w:hAnsi="Verdana" w:cstheme="minorHAnsi"/>
          <w:sz w:val="20"/>
          <w:lang w:eastAsia="pl-PL"/>
        </w:rPr>
        <w:t>m</w:t>
      </w:r>
      <w:r w:rsidRPr="002A6CA3">
        <w:rPr>
          <w:rStyle w:val="Odwoaniedokomentarza"/>
          <w:rFonts w:ascii="Verdana" w:hAnsi="Verdana" w:cstheme="minorHAnsi"/>
          <w:sz w:val="20"/>
          <w:lang w:eastAsia="pl-PL"/>
        </w:rPr>
        <w:t>inu składania ofert.</w:t>
      </w:r>
    </w:p>
    <w:p w14:paraId="756D46DD" w14:textId="6824B0EB" w:rsidR="00003E6E" w:rsidRPr="002A6CA3" w:rsidRDefault="00AE2D37" w:rsidP="007D157E">
      <w:pPr>
        <w:pStyle w:val="Tekstpodstawowy"/>
        <w:numPr>
          <w:ilvl w:val="1"/>
          <w:numId w:val="53"/>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Zamawiający</w:t>
      </w:r>
      <w:r w:rsidR="003B7D6E" w:rsidRPr="002A6CA3">
        <w:rPr>
          <w:rFonts w:ascii="Verdana" w:hAnsi="Verdana" w:cstheme="minorHAnsi"/>
          <w:sz w:val="20"/>
        </w:rPr>
        <w:t xml:space="preserve"> w pierwszej kolejności ustali, czy Oferty zawierają komplet wymaganych dokumentów potwierdzających spełnianie warunków stawianych Wykonawcom oraz brak podstaw do wykluczenia, czy zostały prawidłowo podpisane i czy odpowiadają pozostałym wymaganiom. Jeżeli Oferta nie będzie spełniać </w:t>
      </w:r>
      <w:r w:rsidR="00575407" w:rsidRPr="002A6CA3">
        <w:rPr>
          <w:rFonts w:ascii="Verdana" w:hAnsi="Verdana" w:cstheme="minorHAnsi"/>
          <w:sz w:val="20"/>
        </w:rPr>
        <w:t>wymagań określonych w SWZ,</w:t>
      </w:r>
      <w:r w:rsidR="003B7D6E" w:rsidRPr="002A6CA3">
        <w:rPr>
          <w:rFonts w:ascii="Verdana" w:hAnsi="Verdana" w:cstheme="minorHAnsi"/>
          <w:sz w:val="20"/>
        </w:rPr>
        <w:t xml:space="preserve"> Wykonawca, który ją złożył, zostanie wykluczony z </w:t>
      </w:r>
      <w:r w:rsidR="003A0604">
        <w:rPr>
          <w:rFonts w:ascii="Verdana" w:hAnsi="Verdana" w:cstheme="minorHAnsi"/>
          <w:sz w:val="20"/>
        </w:rPr>
        <w:t>P</w:t>
      </w:r>
      <w:r w:rsidR="003A0604" w:rsidRPr="002A6CA3">
        <w:rPr>
          <w:rFonts w:ascii="Verdana" w:hAnsi="Verdana" w:cstheme="minorHAnsi"/>
          <w:sz w:val="20"/>
        </w:rPr>
        <w:t>ostępowania</w:t>
      </w:r>
      <w:r w:rsidR="003A0604">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ego</w:t>
      </w:r>
      <w:r w:rsidR="003B7D6E" w:rsidRPr="002A6CA3">
        <w:rPr>
          <w:rFonts w:ascii="Verdana" w:hAnsi="Verdana" w:cstheme="minorHAnsi"/>
          <w:sz w:val="20"/>
        </w:rPr>
        <w:t xml:space="preserve">, a jego Oferta uznana za odrzuconą. Po wykluczeniu Wykonawców i odrzuceniu Ofert niespełniających wymagań, </w:t>
      </w:r>
      <w:r w:rsidR="007A51D2" w:rsidRPr="002A6CA3">
        <w:rPr>
          <w:rFonts w:ascii="Verdana" w:hAnsi="Verdana" w:cstheme="minorHAnsi"/>
          <w:sz w:val="20"/>
        </w:rPr>
        <w:t>Zamawiaj</w:t>
      </w:r>
      <w:r w:rsidRPr="002A6CA3">
        <w:rPr>
          <w:rFonts w:ascii="Verdana" w:hAnsi="Verdana" w:cstheme="minorHAnsi"/>
          <w:sz w:val="20"/>
        </w:rPr>
        <w:t>ą</w:t>
      </w:r>
      <w:r w:rsidR="007A51D2" w:rsidRPr="002A6CA3">
        <w:rPr>
          <w:rFonts w:ascii="Verdana" w:hAnsi="Verdana" w:cstheme="minorHAnsi"/>
          <w:sz w:val="20"/>
        </w:rPr>
        <w:t xml:space="preserve">cy </w:t>
      </w:r>
      <w:r w:rsidR="003B7D6E" w:rsidRPr="002A6CA3">
        <w:rPr>
          <w:rFonts w:ascii="Verdana" w:hAnsi="Verdana" w:cstheme="minorHAnsi"/>
          <w:sz w:val="20"/>
        </w:rPr>
        <w:t>przystąpi do oceny ofert</w:t>
      </w:r>
      <w:r w:rsidR="00DF2594" w:rsidRPr="002A6CA3">
        <w:rPr>
          <w:rFonts w:ascii="Verdana" w:eastAsia="Calibri" w:hAnsi="Verdana" w:cstheme="minorHAnsi"/>
          <w:sz w:val="20"/>
        </w:rPr>
        <w:t>.</w:t>
      </w:r>
    </w:p>
    <w:p w14:paraId="7C4472DC" w14:textId="77777777" w:rsidR="00DB08C5" w:rsidRPr="002A6CA3" w:rsidRDefault="00AE2D37" w:rsidP="007D157E">
      <w:pPr>
        <w:pStyle w:val="Tekstpodstawowy"/>
        <w:numPr>
          <w:ilvl w:val="1"/>
          <w:numId w:val="53"/>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Zamawiają</w:t>
      </w:r>
      <w:r w:rsidR="00DB08C5" w:rsidRPr="002A6CA3">
        <w:rPr>
          <w:rFonts w:ascii="Verdana" w:eastAsia="Calibri" w:hAnsi="Verdana" w:cstheme="minorHAnsi"/>
          <w:sz w:val="20"/>
        </w:rPr>
        <w:t>cy odrzuca Ofertę Wykonawcy jeżeli:</w:t>
      </w:r>
    </w:p>
    <w:p w14:paraId="68F75562" w14:textId="26D6D1CD"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w:t>
      </w:r>
      <w:r w:rsidR="00905C2A" w:rsidRPr="002A6CA3">
        <w:rPr>
          <w:rFonts w:ascii="Verdana" w:hAnsi="Verdana" w:cstheme="minorHAnsi"/>
          <w:sz w:val="20"/>
          <w:szCs w:val="20"/>
        </w:rPr>
        <w:t xml:space="preserve">złożona </w:t>
      </w:r>
      <w:r w:rsidRPr="002A6CA3">
        <w:rPr>
          <w:rFonts w:ascii="Verdana" w:hAnsi="Verdana" w:cstheme="minorHAnsi"/>
          <w:sz w:val="20"/>
          <w:szCs w:val="20"/>
        </w:rPr>
        <w:t>po terminie składania Ofert</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73938D5B" w14:textId="34C28E81"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złożona przez Wykonawcę podlegającego wykluczeniu z </w:t>
      </w:r>
      <w:r w:rsidR="005133E6">
        <w:rPr>
          <w:rFonts w:ascii="Verdana" w:hAnsi="Verdana" w:cstheme="minorHAnsi"/>
          <w:sz w:val="20"/>
          <w:szCs w:val="20"/>
        </w:rPr>
        <w:t>P</w:t>
      </w:r>
      <w:r w:rsidR="005133E6" w:rsidRPr="002A6CA3">
        <w:rPr>
          <w:rFonts w:ascii="Verdana" w:hAnsi="Verdana" w:cstheme="minorHAnsi"/>
          <w:sz w:val="20"/>
          <w:szCs w:val="20"/>
        </w:rPr>
        <w:t>ostępowania</w:t>
      </w:r>
      <w:r w:rsidR="005133E6">
        <w:rPr>
          <w:rFonts w:ascii="Verdana" w:hAnsi="Verdana" w:cstheme="minorHAnsi"/>
          <w:sz w:val="20"/>
          <w:szCs w:val="20"/>
        </w:rPr>
        <w:t xml:space="preserve"> </w:t>
      </w:r>
      <w:r w:rsidR="009D5BC2" w:rsidRPr="00221C35">
        <w:rPr>
          <w:rFonts w:ascii="Verdana" w:hAnsi="Verdana" w:cstheme="minorHAnsi"/>
          <w:sz w:val="20"/>
        </w:rPr>
        <w:t>zakupow</w:t>
      </w:r>
      <w:r w:rsidR="009D5BC2">
        <w:rPr>
          <w:rFonts w:ascii="Verdana" w:hAnsi="Verdana" w:cstheme="minorHAnsi"/>
          <w:sz w:val="20"/>
        </w:rPr>
        <w:t>ego</w:t>
      </w:r>
      <w:r w:rsidRPr="002A6CA3">
        <w:rPr>
          <w:rFonts w:ascii="Verdana" w:hAnsi="Verdana" w:cstheme="minorHAnsi"/>
          <w:sz w:val="20"/>
          <w:szCs w:val="20"/>
        </w:rPr>
        <w:t xml:space="preserve"> lub niespełniającego warunków udziału w </w:t>
      </w:r>
      <w:r w:rsidR="005133E6">
        <w:rPr>
          <w:rFonts w:ascii="Verdana" w:hAnsi="Verdana" w:cstheme="minorHAnsi"/>
          <w:sz w:val="20"/>
          <w:szCs w:val="20"/>
        </w:rPr>
        <w:t>P</w:t>
      </w:r>
      <w:r w:rsidR="005133E6" w:rsidRPr="002A6CA3">
        <w:rPr>
          <w:rFonts w:ascii="Verdana" w:hAnsi="Verdana" w:cstheme="minorHAnsi"/>
          <w:sz w:val="20"/>
          <w:szCs w:val="20"/>
        </w:rPr>
        <w:t>ostępowaniu</w:t>
      </w:r>
      <w:r w:rsidR="005133E6">
        <w:rPr>
          <w:rFonts w:ascii="Verdana" w:hAnsi="Verdana" w:cstheme="minorHAnsi"/>
          <w:sz w:val="20"/>
          <w:szCs w:val="20"/>
        </w:rPr>
        <w:t xml:space="preserve"> </w:t>
      </w:r>
      <w:r w:rsidR="009D5BC2" w:rsidRPr="00221C35">
        <w:rPr>
          <w:rFonts w:ascii="Verdana" w:hAnsi="Verdana" w:cstheme="minorHAnsi"/>
          <w:sz w:val="20"/>
        </w:rPr>
        <w:t>zakupowym</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7EA2C674" w14:textId="0DD9D2C2"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nie odpowiada wymaganiom określonym przez Zamawiającego w dokumentach Postępowania zakupowego</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45A44DA5" w14:textId="677CBC1B"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zawiera rażąco niską cenę lub koszt w stosunku do przedmiotu Zakupu</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4B43965F" w14:textId="6CBF5874"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jest nieważna na gruncie obowiązujących przepisów prawa</w:t>
      </w:r>
      <w:r w:rsidR="00003E6E" w:rsidRPr="002A6CA3">
        <w:rPr>
          <w:rFonts w:ascii="Verdana" w:hAnsi="Verdana" w:cstheme="minorHAnsi"/>
          <w:sz w:val="20"/>
          <w:szCs w:val="20"/>
        </w:rPr>
        <w:t>;</w:t>
      </w:r>
    </w:p>
    <w:p w14:paraId="7AEC95C5" w14:textId="43559DDB"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na wezwanie Zamawiającego nie poprawił omyłek w Ofercie lub nie wyraził zgody na ich poprawienie przez Zamawiającego</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613AAFE9" w14:textId="76F76D14"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237B558A" w14:textId="3410AC3F" w:rsidR="00DB08C5"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została złożona w warunkach czynu nieuczciwej konkurencji w rozumieniu ustawy z dnia 16 kwietnia 1993 r. o zwalczaniu nieuczciwej konkurencji;</w:t>
      </w:r>
      <w:r w:rsidR="00DB08C5" w:rsidRPr="002A6CA3">
        <w:rPr>
          <w:rFonts w:ascii="Verdana" w:hAnsi="Verdana" w:cstheme="minorHAnsi"/>
          <w:sz w:val="20"/>
          <w:szCs w:val="20"/>
        </w:rPr>
        <w:t xml:space="preserve"> </w:t>
      </w:r>
    </w:p>
    <w:p w14:paraId="4D8D4515" w14:textId="77777777" w:rsidR="00204F9C"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nie wyraził zgody na przedłużenie terminu związania Ofertą lub Wykonawca nie wyraził zgody na wybór jego Oferty po upływie terminu związania Ofertą,</w:t>
      </w:r>
    </w:p>
    <w:p w14:paraId="3FA00814" w14:textId="00DD829C" w:rsidR="00204F9C"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nie wniósł wadium lub nie utrzymywał wadium do upływu terminu związania ofertą, lub wniósł wadium w sposób nieprawidłowy</w:t>
      </w:r>
      <w:r w:rsidR="00740FAF" w:rsidRPr="002A6CA3">
        <w:rPr>
          <w:rFonts w:ascii="Verdana" w:hAnsi="Verdana" w:cstheme="minorHAnsi"/>
          <w:sz w:val="20"/>
          <w:szCs w:val="20"/>
        </w:rPr>
        <w:t xml:space="preserve"> (jeżeli dotyczy)</w:t>
      </w:r>
      <w:r w:rsidRPr="002A6CA3">
        <w:rPr>
          <w:rFonts w:ascii="Verdana" w:hAnsi="Verdana" w:cstheme="minorHAnsi"/>
          <w:sz w:val="20"/>
          <w:szCs w:val="20"/>
        </w:rPr>
        <w:t>;</w:t>
      </w:r>
    </w:p>
    <w:p w14:paraId="7962ABBF" w14:textId="536201F1" w:rsidR="00204F9C"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została złożona bez odbycia wizji lokalnej lub bez sprawdzenia dokumentów niezbędnych do realizacji zamówienia dostępnyc</w:t>
      </w:r>
      <w:r w:rsidR="000F3AAE">
        <w:rPr>
          <w:rFonts w:ascii="Verdana" w:hAnsi="Verdana" w:cstheme="minorHAnsi"/>
          <w:sz w:val="20"/>
          <w:szCs w:val="20"/>
        </w:rPr>
        <w:t>h na miejscu u Zamawiającego, w </w:t>
      </w:r>
      <w:r w:rsidRPr="002A6CA3">
        <w:rPr>
          <w:rFonts w:ascii="Verdana" w:hAnsi="Verdana" w:cstheme="minorHAnsi"/>
          <w:sz w:val="20"/>
          <w:szCs w:val="20"/>
        </w:rPr>
        <w:t>przypadku gdy Zamawiający tego wymagał w dokumentach Zakupu</w:t>
      </w:r>
      <w:r w:rsidR="00740FAF" w:rsidRPr="002A6CA3">
        <w:rPr>
          <w:rFonts w:ascii="Verdana" w:hAnsi="Verdana" w:cstheme="minorHAnsi"/>
          <w:sz w:val="20"/>
          <w:szCs w:val="20"/>
        </w:rPr>
        <w:t xml:space="preserve"> (jeżeli dotyczy)</w:t>
      </w:r>
      <w:r w:rsidRPr="002A6CA3">
        <w:rPr>
          <w:rFonts w:ascii="Verdana" w:hAnsi="Verdana" w:cstheme="minorHAnsi"/>
          <w:sz w:val="20"/>
          <w:szCs w:val="20"/>
        </w:rPr>
        <w:t>;</w:t>
      </w:r>
    </w:p>
    <w:p w14:paraId="5963BF56" w14:textId="2BCB65DF" w:rsidR="00204F9C" w:rsidRPr="000F3AAE"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sporządzona lub </w:t>
      </w:r>
      <w:r w:rsidRPr="000F3AAE">
        <w:rPr>
          <w:rFonts w:ascii="Verdana" w:hAnsi="Verdana" w:cstheme="minorHAnsi"/>
          <w:sz w:val="20"/>
          <w:szCs w:val="20"/>
        </w:rPr>
        <w:t>przekazana w sposób niezgodny z wymaganiami technicznymi lub organizacyjnymi sporządzania lub p</w:t>
      </w:r>
      <w:r w:rsidR="000F3AAE">
        <w:rPr>
          <w:rFonts w:ascii="Verdana" w:hAnsi="Verdana" w:cstheme="minorHAnsi"/>
          <w:sz w:val="20"/>
          <w:szCs w:val="20"/>
        </w:rPr>
        <w:t>rzekazywania Ofert wskazanymi w </w:t>
      </w:r>
      <w:r w:rsidRPr="000F3AAE">
        <w:rPr>
          <w:rFonts w:ascii="Verdana" w:hAnsi="Verdana" w:cstheme="minorHAnsi"/>
          <w:sz w:val="20"/>
          <w:szCs w:val="20"/>
        </w:rPr>
        <w:t>SWZ</w:t>
      </w:r>
      <w:r w:rsidR="00AC3FF3" w:rsidRPr="000F3AAE">
        <w:rPr>
          <w:rFonts w:ascii="Verdana" w:hAnsi="Verdana" w:cstheme="minorHAnsi"/>
          <w:sz w:val="20"/>
          <w:szCs w:val="20"/>
        </w:rPr>
        <w:t>;</w:t>
      </w:r>
    </w:p>
    <w:p w14:paraId="520A9CD8" w14:textId="32B6A231" w:rsidR="00AC3FF3" w:rsidRPr="000F3AAE" w:rsidRDefault="00AC3FF3" w:rsidP="007D157E">
      <w:pPr>
        <w:pStyle w:val="Default"/>
        <w:numPr>
          <w:ilvl w:val="2"/>
          <w:numId w:val="53"/>
        </w:numPr>
        <w:spacing w:after="42"/>
        <w:ind w:left="1418" w:right="-284" w:hanging="981"/>
        <w:jc w:val="both"/>
        <w:rPr>
          <w:rFonts w:ascii="Verdana" w:hAnsi="Verdana" w:cstheme="minorHAnsi"/>
          <w:sz w:val="20"/>
          <w:szCs w:val="20"/>
        </w:rPr>
      </w:pPr>
      <w:r w:rsidRPr="000F3AAE">
        <w:rPr>
          <w:rFonts w:ascii="Verdana" w:hAnsi="Verdana" w:cstheme="minorHAnsi"/>
          <w:sz w:val="20"/>
          <w:szCs w:val="20"/>
        </w:rPr>
        <w:t>Wykonawca będący podmiotem przetwarzającym dane osobowe, w wyznaczonym do tego terminie nie złożył ankiety w zakresie gwarancji bezpieczeństwa przetwarzania danych osobowych lub kiedy Zamawiający po analizie ankiety uzna, że Wykonawca nie daje takich gwarancji.</w:t>
      </w:r>
    </w:p>
    <w:p w14:paraId="62B0374F" w14:textId="5E76E65E" w:rsidR="007F1451" w:rsidRPr="000F3AAE" w:rsidRDefault="00575407" w:rsidP="007D157E">
      <w:pPr>
        <w:pStyle w:val="Default"/>
        <w:numPr>
          <w:ilvl w:val="1"/>
          <w:numId w:val="53"/>
        </w:numPr>
        <w:ind w:left="425" w:right="-284" w:hanging="709"/>
        <w:rPr>
          <w:rFonts w:ascii="Verdana" w:hAnsi="Verdana" w:cstheme="minorHAnsi"/>
          <w:sz w:val="20"/>
          <w:szCs w:val="20"/>
        </w:rPr>
      </w:pPr>
      <w:r w:rsidRPr="000F3AAE">
        <w:rPr>
          <w:rFonts w:ascii="Verdana" w:hAnsi="Verdana" w:cstheme="minorHAnsi"/>
          <w:sz w:val="20"/>
          <w:szCs w:val="20"/>
        </w:rPr>
        <w:t xml:space="preserve">Postępowanie </w:t>
      </w:r>
      <w:r w:rsidR="007F1451" w:rsidRPr="000F3AAE">
        <w:rPr>
          <w:rFonts w:ascii="Verdana" w:hAnsi="Verdana" w:cstheme="minorHAnsi"/>
          <w:sz w:val="20"/>
          <w:szCs w:val="20"/>
        </w:rPr>
        <w:t xml:space="preserve">unieważnia się, jeżeli: </w:t>
      </w:r>
    </w:p>
    <w:p w14:paraId="1D46AF36" w14:textId="2DD200F4" w:rsidR="00003E6E" w:rsidRPr="002A6CA3" w:rsidRDefault="007F1451" w:rsidP="007D157E">
      <w:pPr>
        <w:pStyle w:val="Default"/>
        <w:numPr>
          <w:ilvl w:val="2"/>
          <w:numId w:val="53"/>
        </w:numPr>
        <w:ind w:left="1418" w:right="-284" w:hanging="1003"/>
        <w:jc w:val="both"/>
        <w:rPr>
          <w:rFonts w:ascii="Verdana" w:hAnsi="Verdana" w:cstheme="minorHAnsi"/>
          <w:sz w:val="20"/>
          <w:szCs w:val="20"/>
        </w:rPr>
      </w:pPr>
      <w:r w:rsidRPr="002A6CA3">
        <w:rPr>
          <w:rFonts w:ascii="Verdana" w:hAnsi="Verdana" w:cstheme="minorHAnsi"/>
          <w:sz w:val="20"/>
          <w:szCs w:val="20"/>
        </w:rPr>
        <w:lastRenderedPageBreak/>
        <w:t xml:space="preserve">w Postępowaniu </w:t>
      </w:r>
      <w:r w:rsidR="009D5BC2" w:rsidRPr="00221C35">
        <w:rPr>
          <w:rFonts w:ascii="Verdana" w:hAnsi="Verdana" w:cstheme="minorHAnsi"/>
          <w:sz w:val="20"/>
        </w:rPr>
        <w:t>zakupowym</w:t>
      </w:r>
      <w:r w:rsidR="009D5BC2" w:rsidRPr="002A6CA3">
        <w:rPr>
          <w:rFonts w:ascii="Verdana" w:eastAsia="Calibri" w:hAnsi="Verdana" w:cstheme="minorHAnsi"/>
          <w:sz w:val="20"/>
        </w:rPr>
        <w:t xml:space="preserve"> </w:t>
      </w:r>
      <w:r w:rsidRPr="002A6CA3">
        <w:rPr>
          <w:rFonts w:ascii="Verdana" w:hAnsi="Verdana" w:cstheme="minorHAnsi"/>
          <w:sz w:val="20"/>
          <w:szCs w:val="20"/>
        </w:rPr>
        <w:t>nie złożono Oferty lub wszystkie złożo</w:t>
      </w:r>
      <w:r w:rsidR="00003E6E" w:rsidRPr="002A6CA3">
        <w:rPr>
          <w:rFonts w:ascii="Verdana" w:hAnsi="Verdana" w:cstheme="minorHAnsi"/>
          <w:sz w:val="20"/>
          <w:szCs w:val="20"/>
        </w:rPr>
        <w:t>ne Oferty podlegają odrzuceniu;</w:t>
      </w:r>
    </w:p>
    <w:p w14:paraId="3BBC7878" w14:textId="54B54648" w:rsidR="00003E6E" w:rsidRPr="002A6CA3" w:rsidRDefault="007F1451" w:rsidP="007D157E">
      <w:pPr>
        <w:pStyle w:val="Default"/>
        <w:numPr>
          <w:ilvl w:val="2"/>
          <w:numId w:val="53"/>
        </w:numPr>
        <w:ind w:left="1418" w:right="-284" w:hanging="1003"/>
        <w:jc w:val="both"/>
        <w:rPr>
          <w:rFonts w:ascii="Verdana" w:hAnsi="Verdana" w:cstheme="minorHAnsi"/>
          <w:sz w:val="20"/>
          <w:szCs w:val="20"/>
        </w:rPr>
      </w:pPr>
      <w:r w:rsidRPr="002A6CA3">
        <w:rPr>
          <w:rFonts w:ascii="Verdana" w:hAnsi="Verdana" w:cstheme="minorHAnsi"/>
          <w:sz w:val="20"/>
          <w:szCs w:val="20"/>
        </w:rPr>
        <w:t>Postępowanie</w:t>
      </w:r>
      <w:r w:rsidR="009D5BC2" w:rsidRPr="009D5BC2">
        <w:rPr>
          <w:rFonts w:ascii="Verdana" w:hAnsi="Verdana" w:cstheme="minorHAnsi"/>
          <w:sz w:val="20"/>
        </w:rPr>
        <w:t xml:space="preserve"> </w:t>
      </w:r>
      <w:r w:rsidR="009D5BC2" w:rsidRPr="00221C35">
        <w:rPr>
          <w:rFonts w:ascii="Verdana" w:hAnsi="Verdana" w:cstheme="minorHAnsi"/>
          <w:sz w:val="20"/>
        </w:rPr>
        <w:t>zakupow</w:t>
      </w:r>
      <w:r w:rsidR="009D5BC2">
        <w:rPr>
          <w:rFonts w:ascii="Verdana" w:hAnsi="Verdana" w:cstheme="minorHAnsi"/>
          <w:sz w:val="20"/>
        </w:rPr>
        <w:t>e</w:t>
      </w:r>
      <w:r w:rsidRPr="002A6CA3">
        <w:rPr>
          <w:rFonts w:ascii="Verdana" w:hAnsi="Verdana" w:cstheme="minorHAnsi"/>
          <w:sz w:val="20"/>
          <w:szCs w:val="20"/>
        </w:rPr>
        <w:t xml:space="preserve"> jest dotknięte wadą, która uni</w:t>
      </w:r>
      <w:r w:rsidR="00B71EE2" w:rsidRPr="002A6CA3">
        <w:rPr>
          <w:rFonts w:ascii="Verdana" w:hAnsi="Verdana" w:cstheme="minorHAnsi"/>
          <w:sz w:val="20"/>
          <w:szCs w:val="20"/>
        </w:rPr>
        <w:t>emożliwia zawarcie ważnej Umowy</w:t>
      </w:r>
      <w:r w:rsidR="00003E6E" w:rsidRPr="002A6CA3">
        <w:rPr>
          <w:rFonts w:ascii="Verdana" w:hAnsi="Verdana" w:cstheme="minorHAnsi"/>
          <w:sz w:val="20"/>
          <w:szCs w:val="20"/>
        </w:rPr>
        <w:t>;</w:t>
      </w:r>
    </w:p>
    <w:p w14:paraId="486662DE" w14:textId="77777777" w:rsidR="00003E6E" w:rsidRPr="002A6CA3" w:rsidRDefault="007F1451" w:rsidP="007D157E">
      <w:pPr>
        <w:pStyle w:val="Default"/>
        <w:numPr>
          <w:ilvl w:val="2"/>
          <w:numId w:val="53"/>
        </w:numPr>
        <w:ind w:left="1418" w:right="-284" w:hanging="1003"/>
        <w:jc w:val="both"/>
        <w:rPr>
          <w:rFonts w:ascii="Verdana" w:hAnsi="Verdana" w:cstheme="minorHAnsi"/>
          <w:sz w:val="20"/>
          <w:szCs w:val="20"/>
        </w:rPr>
      </w:pPr>
      <w:r w:rsidRPr="002A6CA3">
        <w:rPr>
          <w:rFonts w:ascii="Verdana" w:hAnsi="Verdana" w:cstheme="minorHAnsi"/>
          <w:sz w:val="20"/>
          <w:szCs w:val="20"/>
        </w:rPr>
        <w:t xml:space="preserve">udzielenie </w:t>
      </w:r>
      <w:r w:rsidR="00B71EE2" w:rsidRPr="002A6CA3">
        <w:rPr>
          <w:rFonts w:ascii="Verdana" w:hAnsi="Verdana" w:cstheme="minorHAnsi"/>
          <w:sz w:val="20"/>
          <w:szCs w:val="20"/>
        </w:rPr>
        <w:t>Z</w:t>
      </w:r>
      <w:r w:rsidRPr="002A6CA3">
        <w:rPr>
          <w:rFonts w:ascii="Verdana" w:hAnsi="Verdana" w:cstheme="minorHAnsi"/>
          <w:sz w:val="20"/>
          <w:szCs w:val="20"/>
        </w:rPr>
        <w:t xml:space="preserve">amówienia na oferowanych warunkach nie leży w interesie </w:t>
      </w:r>
      <w:r w:rsidR="00003E6E" w:rsidRPr="002A6CA3">
        <w:rPr>
          <w:rFonts w:ascii="Verdana" w:hAnsi="Verdana" w:cstheme="minorHAnsi"/>
          <w:sz w:val="20"/>
          <w:szCs w:val="20"/>
        </w:rPr>
        <w:t>Zamawiającego;</w:t>
      </w:r>
    </w:p>
    <w:p w14:paraId="1AEBBF3C" w14:textId="77777777" w:rsidR="007F1451" w:rsidRPr="002A6CA3" w:rsidRDefault="007F1451" w:rsidP="007D157E">
      <w:pPr>
        <w:pStyle w:val="Default"/>
        <w:numPr>
          <w:ilvl w:val="2"/>
          <w:numId w:val="53"/>
        </w:numPr>
        <w:ind w:left="1418" w:right="-284" w:hanging="1003"/>
        <w:jc w:val="both"/>
        <w:rPr>
          <w:rFonts w:ascii="Verdana" w:hAnsi="Verdana" w:cstheme="minorHAnsi"/>
          <w:sz w:val="20"/>
          <w:szCs w:val="20"/>
        </w:rPr>
      </w:pPr>
      <w:r w:rsidRPr="002A6CA3">
        <w:rPr>
          <w:rFonts w:ascii="Verdana" w:hAnsi="Verdana" w:cstheme="minorHAnsi"/>
          <w:sz w:val="20"/>
          <w:szCs w:val="20"/>
        </w:rPr>
        <w:t xml:space="preserve">cena </w:t>
      </w:r>
      <w:r w:rsidR="00B71EE2" w:rsidRPr="002A6CA3">
        <w:rPr>
          <w:rFonts w:ascii="Verdana" w:hAnsi="Verdana" w:cstheme="minorHAnsi"/>
          <w:sz w:val="20"/>
          <w:szCs w:val="20"/>
        </w:rPr>
        <w:t>n</w:t>
      </w:r>
      <w:r w:rsidRPr="002A6CA3">
        <w:rPr>
          <w:rFonts w:ascii="Verdana" w:hAnsi="Verdana" w:cstheme="minorHAnsi"/>
          <w:sz w:val="20"/>
          <w:szCs w:val="20"/>
        </w:rPr>
        <w:t>ajkorzystniejszej Oferty przewyższa kwotę, którą Zamawiający zamierza przeznaczyć na sfinansowanie Za</w:t>
      </w:r>
      <w:r w:rsidR="00B71EE2" w:rsidRPr="002A6CA3">
        <w:rPr>
          <w:rFonts w:ascii="Verdana" w:hAnsi="Verdana" w:cstheme="minorHAnsi"/>
          <w:sz w:val="20"/>
          <w:szCs w:val="20"/>
        </w:rPr>
        <w:t>mówienia</w:t>
      </w:r>
      <w:r w:rsidRPr="002A6CA3">
        <w:rPr>
          <w:rFonts w:ascii="Verdana" w:hAnsi="Verdana" w:cstheme="minorHAnsi"/>
          <w:sz w:val="20"/>
          <w:szCs w:val="20"/>
        </w:rPr>
        <w:t xml:space="preserve">. </w:t>
      </w:r>
    </w:p>
    <w:p w14:paraId="5B20EA2D" w14:textId="48C51FD1" w:rsidR="007F1451" w:rsidRPr="00DA3E99" w:rsidRDefault="004A3F8F" w:rsidP="007D157E">
      <w:pPr>
        <w:pStyle w:val="Default"/>
        <w:numPr>
          <w:ilvl w:val="1"/>
          <w:numId w:val="53"/>
        </w:numPr>
        <w:spacing w:after="42"/>
        <w:ind w:left="425" w:right="-284" w:hanging="709"/>
        <w:jc w:val="both"/>
        <w:rPr>
          <w:rFonts w:ascii="Verdana" w:hAnsi="Verdana" w:cstheme="minorHAnsi"/>
          <w:sz w:val="20"/>
          <w:szCs w:val="20"/>
        </w:rPr>
      </w:pPr>
      <w:r w:rsidRPr="002A6CA3">
        <w:rPr>
          <w:rFonts w:ascii="Verdana" w:hAnsi="Verdana" w:cstheme="minorHAnsi"/>
          <w:sz w:val="20"/>
          <w:szCs w:val="20"/>
        </w:rPr>
        <w:t xml:space="preserve">Ponadto </w:t>
      </w:r>
      <w:r w:rsidR="00B71EE2" w:rsidRPr="002A6CA3">
        <w:rPr>
          <w:rFonts w:ascii="Verdana" w:hAnsi="Verdana" w:cstheme="minorHAnsi"/>
          <w:sz w:val="20"/>
          <w:szCs w:val="20"/>
        </w:rPr>
        <w:t>Zamawiaj</w:t>
      </w:r>
      <w:r w:rsidRPr="002A6CA3">
        <w:rPr>
          <w:rFonts w:ascii="Verdana" w:hAnsi="Verdana" w:cstheme="minorHAnsi"/>
          <w:sz w:val="20"/>
          <w:szCs w:val="20"/>
        </w:rPr>
        <w:t>ą</w:t>
      </w:r>
      <w:r w:rsidR="00B71EE2" w:rsidRPr="002A6CA3">
        <w:rPr>
          <w:rFonts w:ascii="Verdana" w:hAnsi="Verdana" w:cstheme="minorHAnsi"/>
          <w:sz w:val="20"/>
          <w:szCs w:val="20"/>
        </w:rPr>
        <w:t xml:space="preserve">cy </w:t>
      </w:r>
      <w:bookmarkStart w:id="185" w:name="_Toc354752480"/>
      <w:bookmarkStart w:id="186" w:name="_Toc516566408"/>
      <w:bookmarkStart w:id="187" w:name="_Toc516581682"/>
      <w:bookmarkStart w:id="188" w:name="_Toc516734868"/>
      <w:bookmarkStart w:id="189" w:name="_Toc516738898"/>
      <w:r w:rsidR="00B71EE2" w:rsidRPr="002A6CA3">
        <w:rPr>
          <w:rFonts w:ascii="Verdana" w:hAnsi="Verdana" w:cstheme="minorHAnsi"/>
          <w:color w:val="auto"/>
          <w:sz w:val="20"/>
          <w:szCs w:val="20"/>
        </w:rPr>
        <w:t xml:space="preserve">zastrzega sobie prawo unieważnienia </w:t>
      </w:r>
      <w:r w:rsidR="005133E6">
        <w:rPr>
          <w:rFonts w:ascii="Verdana" w:hAnsi="Verdana" w:cstheme="minorHAnsi"/>
          <w:color w:val="auto"/>
          <w:sz w:val="20"/>
          <w:szCs w:val="20"/>
        </w:rPr>
        <w:t>P</w:t>
      </w:r>
      <w:r w:rsidR="005133E6" w:rsidRPr="002A6CA3">
        <w:rPr>
          <w:rFonts w:ascii="Verdana" w:hAnsi="Verdana" w:cstheme="minorHAnsi"/>
          <w:color w:val="auto"/>
          <w:sz w:val="20"/>
          <w:szCs w:val="20"/>
        </w:rPr>
        <w:t xml:space="preserve">ostępowania </w:t>
      </w:r>
      <w:r w:rsidR="009D5BC2" w:rsidRPr="00221C35">
        <w:rPr>
          <w:rFonts w:ascii="Verdana" w:hAnsi="Verdana" w:cstheme="minorHAnsi"/>
          <w:sz w:val="20"/>
        </w:rPr>
        <w:t>zakupow</w:t>
      </w:r>
      <w:r w:rsidR="009D5BC2">
        <w:rPr>
          <w:rFonts w:ascii="Verdana" w:hAnsi="Verdana" w:cstheme="minorHAnsi"/>
          <w:sz w:val="20"/>
        </w:rPr>
        <w:t xml:space="preserve">ego </w:t>
      </w:r>
      <w:r w:rsidR="00B71EE2" w:rsidRPr="002A6CA3">
        <w:rPr>
          <w:rFonts w:ascii="Verdana" w:hAnsi="Verdana" w:cstheme="minorHAnsi"/>
          <w:color w:val="auto"/>
          <w:sz w:val="20"/>
          <w:szCs w:val="20"/>
        </w:rPr>
        <w:t>bez podania przyczyny</w:t>
      </w:r>
      <w:r w:rsidRPr="002A6CA3">
        <w:rPr>
          <w:rFonts w:ascii="Verdana" w:hAnsi="Verdana" w:cstheme="minorHAnsi"/>
          <w:color w:val="auto"/>
          <w:sz w:val="20"/>
          <w:szCs w:val="20"/>
        </w:rPr>
        <w:t xml:space="preserve"> w każdym czasie, aż do momentu zawarcia umowy</w:t>
      </w:r>
      <w:r w:rsidR="00B71EE2" w:rsidRPr="002A6CA3">
        <w:rPr>
          <w:rFonts w:ascii="Verdana" w:hAnsi="Verdana" w:cstheme="minorHAnsi"/>
          <w:color w:val="auto"/>
          <w:sz w:val="20"/>
          <w:szCs w:val="20"/>
        </w:rPr>
        <w:t>.</w:t>
      </w:r>
      <w:r w:rsidRPr="002A6CA3">
        <w:rPr>
          <w:rFonts w:ascii="Verdana" w:hAnsi="Verdana" w:cstheme="minorHAnsi"/>
          <w:color w:val="auto"/>
          <w:sz w:val="20"/>
          <w:szCs w:val="20"/>
        </w:rPr>
        <w:t xml:space="preserve"> </w:t>
      </w:r>
      <w:r w:rsidR="00B71EE2" w:rsidRPr="002A6CA3">
        <w:rPr>
          <w:rFonts w:ascii="Verdana" w:hAnsi="Verdana" w:cstheme="minorHAnsi"/>
          <w:color w:val="auto"/>
          <w:sz w:val="20"/>
          <w:szCs w:val="20"/>
        </w:rPr>
        <w:t>Z tytułu unieważnienia przetargu Wykonawcom nie przysługują żadne roszczenia wobec Zamawiającego.</w:t>
      </w:r>
      <w:bookmarkEnd w:id="185"/>
      <w:bookmarkEnd w:id="186"/>
      <w:bookmarkEnd w:id="187"/>
      <w:bookmarkEnd w:id="188"/>
      <w:bookmarkEnd w:id="189"/>
      <w:r w:rsidR="00B71EE2" w:rsidRPr="002A6CA3">
        <w:rPr>
          <w:rFonts w:ascii="Verdana" w:hAnsi="Verdana" w:cstheme="minorHAnsi"/>
          <w:sz w:val="20"/>
          <w:szCs w:val="20"/>
        </w:rPr>
        <w:t xml:space="preserve"> </w:t>
      </w:r>
      <w:r w:rsidR="007F1451" w:rsidRPr="002A6CA3">
        <w:rPr>
          <w:rFonts w:ascii="Verdana" w:hAnsi="Verdana" w:cstheme="minorHAnsi"/>
          <w:sz w:val="20"/>
          <w:szCs w:val="20"/>
        </w:rPr>
        <w:t xml:space="preserve">O unieważnieniu </w:t>
      </w:r>
      <w:r w:rsidR="00B71EE2" w:rsidRPr="002A6CA3">
        <w:rPr>
          <w:rFonts w:ascii="Verdana" w:hAnsi="Verdana" w:cstheme="minorHAnsi"/>
          <w:sz w:val="20"/>
          <w:szCs w:val="20"/>
        </w:rPr>
        <w:t>P</w:t>
      </w:r>
      <w:r w:rsidR="007F1451" w:rsidRPr="002A6CA3">
        <w:rPr>
          <w:rFonts w:ascii="Verdana" w:hAnsi="Verdana" w:cstheme="minorHAnsi"/>
          <w:sz w:val="20"/>
          <w:szCs w:val="20"/>
        </w:rPr>
        <w:t xml:space="preserve">ostępowania </w:t>
      </w:r>
      <w:r w:rsidR="009D5BC2" w:rsidRPr="00221C35">
        <w:rPr>
          <w:rFonts w:ascii="Verdana" w:hAnsi="Verdana" w:cstheme="minorHAnsi"/>
          <w:sz w:val="20"/>
        </w:rPr>
        <w:t>zakupow</w:t>
      </w:r>
      <w:r w:rsidR="009D5BC2">
        <w:rPr>
          <w:rFonts w:ascii="Verdana" w:hAnsi="Verdana" w:cstheme="minorHAnsi"/>
          <w:sz w:val="20"/>
        </w:rPr>
        <w:t xml:space="preserve">ego </w:t>
      </w:r>
      <w:r w:rsidR="007F1451" w:rsidRPr="002A6CA3">
        <w:rPr>
          <w:rFonts w:ascii="Verdana" w:hAnsi="Verdana" w:cstheme="minorHAnsi"/>
          <w:sz w:val="20"/>
          <w:szCs w:val="20"/>
        </w:rPr>
        <w:t xml:space="preserve">Zamawiający zawiadamia Wykonawców biorących udział w Postępowaniu </w:t>
      </w:r>
      <w:r w:rsidR="009D5BC2">
        <w:rPr>
          <w:rFonts w:ascii="Verdana" w:hAnsi="Verdana" w:cstheme="minorHAnsi"/>
          <w:sz w:val="20"/>
          <w:szCs w:val="20"/>
        </w:rPr>
        <w:t xml:space="preserve"> </w:t>
      </w:r>
      <w:r w:rsidR="009D5BC2" w:rsidRPr="00221C35">
        <w:rPr>
          <w:rFonts w:ascii="Verdana" w:hAnsi="Verdana" w:cstheme="minorHAnsi"/>
          <w:sz w:val="20"/>
        </w:rPr>
        <w:t>zakupowym</w:t>
      </w:r>
      <w:r w:rsidR="009D5BC2">
        <w:rPr>
          <w:rFonts w:ascii="Verdana" w:eastAsia="Calibri" w:hAnsi="Verdana" w:cstheme="minorHAnsi"/>
          <w:sz w:val="20"/>
        </w:rPr>
        <w:t xml:space="preserve"> </w:t>
      </w:r>
      <w:r w:rsidR="007F1451" w:rsidRPr="002A6CA3">
        <w:rPr>
          <w:rFonts w:ascii="Verdana" w:hAnsi="Verdana" w:cstheme="minorHAnsi"/>
          <w:sz w:val="20"/>
          <w:szCs w:val="20"/>
        </w:rPr>
        <w:t xml:space="preserve">lub, jeśli do unieważnienia </w:t>
      </w:r>
      <w:r w:rsidR="00B71EE2" w:rsidRPr="002A6CA3">
        <w:rPr>
          <w:rFonts w:ascii="Verdana" w:hAnsi="Verdana" w:cstheme="minorHAnsi"/>
          <w:sz w:val="20"/>
          <w:szCs w:val="20"/>
        </w:rPr>
        <w:t>P</w:t>
      </w:r>
      <w:r w:rsidR="007F1451" w:rsidRPr="002A6CA3">
        <w:rPr>
          <w:rFonts w:ascii="Verdana" w:hAnsi="Verdana" w:cstheme="minorHAnsi"/>
          <w:sz w:val="20"/>
          <w:szCs w:val="20"/>
        </w:rPr>
        <w:t xml:space="preserve">ostępowania </w:t>
      </w:r>
      <w:r w:rsidR="009D5BC2">
        <w:rPr>
          <w:rFonts w:ascii="Verdana" w:hAnsi="Verdana" w:cstheme="minorHAnsi"/>
          <w:sz w:val="20"/>
        </w:rPr>
        <w:t xml:space="preserve">zakupowego </w:t>
      </w:r>
      <w:r w:rsidR="007F1451" w:rsidRPr="002A6CA3">
        <w:rPr>
          <w:rFonts w:ascii="Verdana" w:hAnsi="Verdana" w:cstheme="minorHAnsi"/>
          <w:sz w:val="20"/>
          <w:szCs w:val="20"/>
        </w:rPr>
        <w:t xml:space="preserve">dochodzi przed upływem terminu składania ofert, publikuje odpowiednią informację w </w:t>
      </w:r>
      <w:r w:rsidR="00B71EE2" w:rsidRPr="002A6CA3">
        <w:rPr>
          <w:rFonts w:ascii="Verdana" w:hAnsi="Verdana" w:cstheme="minorHAnsi"/>
          <w:sz w:val="20"/>
          <w:szCs w:val="20"/>
        </w:rPr>
        <w:t>Systemie Zakupowym GK PGE</w:t>
      </w:r>
      <w:r w:rsidR="00DA3E99">
        <w:rPr>
          <w:rFonts w:ascii="Verdana" w:hAnsi="Verdana" w:cstheme="minorHAnsi"/>
          <w:sz w:val="20"/>
          <w:szCs w:val="20"/>
        </w:rPr>
        <w:t>.</w:t>
      </w:r>
    </w:p>
    <w:p w14:paraId="18C4B04B" w14:textId="77777777" w:rsidR="005817FF" w:rsidRPr="002A6CA3" w:rsidRDefault="00DF2594" w:rsidP="007D157E">
      <w:pPr>
        <w:pStyle w:val="Nagwek1"/>
        <w:keepLines w:val="0"/>
        <w:numPr>
          <w:ilvl w:val="0"/>
          <w:numId w:val="69"/>
        </w:numPr>
        <w:shd w:val="clear" w:color="auto" w:fill="C6D9F1" w:themeFill="text2" w:themeFillTint="33"/>
        <w:spacing w:before="120" w:after="0" w:line="240" w:lineRule="auto"/>
        <w:ind w:left="425" w:right="-284" w:hanging="709"/>
        <w:rPr>
          <w:rFonts w:ascii="Verdana" w:hAnsi="Verdana" w:cstheme="minorHAnsi"/>
          <w:sz w:val="20"/>
          <w:lang w:val="pl-PL"/>
        </w:rPr>
      </w:pPr>
      <w:bookmarkStart w:id="190" w:name="_Toc122344797"/>
      <w:r w:rsidRPr="002A6CA3">
        <w:rPr>
          <w:rFonts w:ascii="Verdana" w:eastAsia="Calibri" w:hAnsi="Verdana" w:cstheme="minorHAnsi"/>
          <w:bCs/>
          <w:caps w:val="0"/>
          <w:kern w:val="0"/>
          <w:sz w:val="20"/>
          <w:lang w:val="pl-PL"/>
        </w:rPr>
        <w:t>OPIS SPOSOBU OBLICZENIA CENY</w:t>
      </w:r>
      <w:bookmarkEnd w:id="190"/>
    </w:p>
    <w:p w14:paraId="58825D97" w14:textId="77777777" w:rsidR="009E6E3A" w:rsidRPr="002A6CA3" w:rsidRDefault="009E6E3A" w:rsidP="00980BFF">
      <w:pPr>
        <w:pStyle w:val="Akapitzlist"/>
        <w:numPr>
          <w:ilvl w:val="0"/>
          <w:numId w:val="54"/>
        </w:numPr>
        <w:autoSpaceDE w:val="0"/>
        <w:autoSpaceDN w:val="0"/>
        <w:spacing w:before="240" w:after="120" w:line="240" w:lineRule="auto"/>
        <w:ind w:right="-284"/>
        <w:rPr>
          <w:rFonts w:ascii="Verdana" w:eastAsia="Calibri" w:hAnsi="Verdana" w:cstheme="minorHAnsi"/>
          <w:vanish/>
          <w:sz w:val="20"/>
        </w:rPr>
      </w:pPr>
    </w:p>
    <w:p w14:paraId="5A2B00D8" w14:textId="77777777" w:rsidR="009E6E3A" w:rsidRPr="002A6CA3" w:rsidRDefault="009E6E3A" w:rsidP="00980BFF">
      <w:pPr>
        <w:pStyle w:val="Akapitzlist"/>
        <w:numPr>
          <w:ilvl w:val="0"/>
          <w:numId w:val="54"/>
        </w:numPr>
        <w:autoSpaceDE w:val="0"/>
        <w:autoSpaceDN w:val="0"/>
        <w:spacing w:before="240" w:after="120" w:line="240" w:lineRule="auto"/>
        <w:ind w:right="-284"/>
        <w:rPr>
          <w:rFonts w:ascii="Verdana" w:eastAsia="Calibri" w:hAnsi="Verdana" w:cstheme="minorHAnsi"/>
          <w:vanish/>
          <w:sz w:val="20"/>
        </w:rPr>
      </w:pPr>
    </w:p>
    <w:p w14:paraId="4CABEEF5" w14:textId="3D13D074" w:rsidR="00630DAE" w:rsidRPr="002A6CA3" w:rsidRDefault="00DF2594" w:rsidP="007D157E">
      <w:pPr>
        <w:pStyle w:val="Akapitzlist"/>
        <w:numPr>
          <w:ilvl w:val="1"/>
          <w:numId w:val="54"/>
        </w:numPr>
        <w:autoSpaceDE w:val="0"/>
        <w:autoSpaceDN w:val="0"/>
        <w:spacing w:before="240" w:after="120" w:line="240" w:lineRule="auto"/>
        <w:ind w:left="426" w:right="-284" w:hanging="710"/>
        <w:rPr>
          <w:rFonts w:ascii="Verdana" w:hAnsi="Verdana" w:cstheme="minorHAnsi"/>
          <w:sz w:val="20"/>
        </w:rPr>
      </w:pPr>
      <w:r w:rsidRPr="002A6CA3">
        <w:rPr>
          <w:rFonts w:ascii="Verdana" w:eastAsia="Calibri" w:hAnsi="Verdana" w:cstheme="minorHAnsi"/>
          <w:sz w:val="20"/>
        </w:rPr>
        <w:t xml:space="preserve">Cena Oferty musi być podana w polskich złotych. Całość rozliczeń między </w:t>
      </w:r>
      <w:r w:rsidR="007A51D2" w:rsidRPr="002A6CA3">
        <w:rPr>
          <w:rFonts w:ascii="Verdana" w:eastAsia="Calibri" w:hAnsi="Verdana" w:cstheme="minorHAnsi"/>
          <w:sz w:val="20"/>
        </w:rPr>
        <w:t>Zamawiającym</w:t>
      </w:r>
      <w:r w:rsidRPr="002A6CA3">
        <w:rPr>
          <w:rFonts w:ascii="Verdana" w:eastAsia="Calibri" w:hAnsi="Verdana" w:cstheme="minorHAnsi"/>
          <w:sz w:val="20"/>
        </w:rPr>
        <w:t xml:space="preserve"> a Wykonawcą będzie prowadzona w złotych polskich.</w:t>
      </w:r>
    </w:p>
    <w:p w14:paraId="7AFB124E" w14:textId="43E1E2D8" w:rsidR="00003E6E" w:rsidRPr="000401E4" w:rsidRDefault="00DF2594" w:rsidP="007D157E">
      <w:pPr>
        <w:pStyle w:val="Akapitzlist"/>
        <w:numPr>
          <w:ilvl w:val="1"/>
          <w:numId w:val="54"/>
        </w:numPr>
        <w:autoSpaceDE w:val="0"/>
        <w:autoSpaceDN w:val="0"/>
        <w:spacing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Cena Oferty uwzględnia wszelkiego rodzaju opłaty oraz podatki oraz wszystkie koszty związane z realizacją Zamówienia, transport, ewentualne upusty i rabaty oraz pozostałe składniki cenotwórcze. Podana cena nie ulega zmianie przez okres realizacji (wykonania) Zamówienia, z zastrzeżeniem </w:t>
      </w:r>
      <w:r w:rsidRPr="000401E4">
        <w:rPr>
          <w:rFonts w:ascii="Verdana" w:eastAsia="Calibri" w:hAnsi="Verdana" w:cstheme="minorHAnsi"/>
          <w:sz w:val="20"/>
        </w:rPr>
        <w:t xml:space="preserve">warunków wynikających z Umowy w sprawie </w:t>
      </w:r>
      <w:r w:rsidR="007A51D2" w:rsidRPr="000401E4">
        <w:rPr>
          <w:rFonts w:ascii="Verdana" w:eastAsia="Calibri" w:hAnsi="Verdana" w:cstheme="minorHAnsi"/>
          <w:sz w:val="20"/>
        </w:rPr>
        <w:t>Z</w:t>
      </w:r>
      <w:r w:rsidRPr="000401E4">
        <w:rPr>
          <w:rFonts w:ascii="Verdana" w:eastAsia="Calibri" w:hAnsi="Verdana" w:cstheme="minorHAnsi"/>
          <w:sz w:val="20"/>
        </w:rPr>
        <w:t xml:space="preserve">amówienia, której projekt stanowi Załącznik nr </w:t>
      </w:r>
      <w:r w:rsidR="00250B1A" w:rsidRPr="000401E4">
        <w:rPr>
          <w:rFonts w:ascii="Verdana" w:eastAsia="Calibri" w:hAnsi="Verdana" w:cstheme="minorHAnsi"/>
          <w:sz w:val="20"/>
        </w:rPr>
        <w:t>2</w:t>
      </w:r>
      <w:r w:rsidRPr="000401E4">
        <w:rPr>
          <w:rFonts w:ascii="Verdana" w:eastAsia="Calibri" w:hAnsi="Verdana" w:cstheme="minorHAnsi"/>
          <w:sz w:val="20"/>
        </w:rPr>
        <w:t xml:space="preserve"> do </w:t>
      </w:r>
      <w:r w:rsidR="00904E94" w:rsidRPr="000401E4">
        <w:rPr>
          <w:rFonts w:ascii="Verdana" w:eastAsia="Calibri" w:hAnsi="Verdana" w:cstheme="minorHAnsi"/>
          <w:sz w:val="20"/>
        </w:rPr>
        <w:t>SWZ</w:t>
      </w:r>
      <w:r w:rsidRPr="000401E4">
        <w:rPr>
          <w:rFonts w:ascii="Verdana" w:eastAsia="Calibri" w:hAnsi="Verdana" w:cstheme="minorHAnsi"/>
          <w:sz w:val="20"/>
        </w:rPr>
        <w:t>.</w:t>
      </w:r>
    </w:p>
    <w:p w14:paraId="1713ECB7" w14:textId="004D6838" w:rsidR="00DF2594" w:rsidRPr="000401E4" w:rsidRDefault="00DF2594" w:rsidP="007D157E">
      <w:pPr>
        <w:pStyle w:val="Akapitzlist"/>
        <w:numPr>
          <w:ilvl w:val="1"/>
          <w:numId w:val="54"/>
        </w:numPr>
        <w:autoSpaceDE w:val="0"/>
        <w:autoSpaceDN w:val="0"/>
        <w:spacing w:after="120" w:line="240" w:lineRule="auto"/>
        <w:ind w:left="425" w:right="-284" w:hanging="709"/>
        <w:rPr>
          <w:rFonts w:ascii="Verdana" w:hAnsi="Verdana"/>
          <w:sz w:val="20"/>
          <w:lang w:eastAsia="pl-PL"/>
        </w:rPr>
      </w:pPr>
      <w:r w:rsidRPr="000401E4">
        <w:rPr>
          <w:rFonts w:ascii="Verdana" w:eastAsia="Calibri" w:hAnsi="Verdana" w:cstheme="minorHAnsi"/>
          <w:sz w:val="20"/>
        </w:rPr>
        <w:t xml:space="preserve">Wykonawca określi cenę realizacji Przedmiotu zamówienia poprzez wskazanie łącznej ceny netto, podatku VAT oraz ceny brutto zamówienia. Wyliczenia ceny </w:t>
      </w:r>
      <w:r w:rsidR="00B71EE2" w:rsidRPr="000401E4">
        <w:rPr>
          <w:rFonts w:ascii="Verdana" w:eastAsia="Calibri" w:hAnsi="Verdana" w:cstheme="minorHAnsi"/>
          <w:sz w:val="20"/>
        </w:rPr>
        <w:t>netto</w:t>
      </w:r>
      <w:r w:rsidR="00DD64B7" w:rsidRPr="000401E4">
        <w:rPr>
          <w:rFonts w:ascii="Verdana" w:eastAsia="Calibri" w:hAnsi="Verdana" w:cstheme="minorHAnsi"/>
          <w:sz w:val="20"/>
        </w:rPr>
        <w:t xml:space="preserve"> </w:t>
      </w:r>
      <w:r w:rsidRPr="000401E4">
        <w:rPr>
          <w:rFonts w:ascii="Verdana" w:eastAsia="Calibri" w:hAnsi="Verdana" w:cstheme="minorHAnsi"/>
          <w:sz w:val="20"/>
        </w:rPr>
        <w:t>Oferty należy dokonać zgodnie z</w:t>
      </w:r>
      <w:r w:rsidR="00EB6F5D" w:rsidRPr="000401E4">
        <w:rPr>
          <w:rFonts w:ascii="Verdana" w:eastAsia="Calibri" w:hAnsi="Verdana" w:cstheme="minorHAnsi"/>
          <w:sz w:val="20"/>
        </w:rPr>
        <w:t> </w:t>
      </w:r>
      <w:r w:rsidR="00250B1A" w:rsidRPr="000401E4">
        <w:rPr>
          <w:rFonts w:ascii="Verdana" w:eastAsia="Calibri" w:hAnsi="Verdana" w:cstheme="minorHAnsi"/>
          <w:sz w:val="20"/>
        </w:rPr>
        <w:t xml:space="preserve">treścią Formularza </w:t>
      </w:r>
      <w:r w:rsidR="00AD36D1" w:rsidRPr="000401E4">
        <w:rPr>
          <w:rFonts w:ascii="Verdana" w:eastAsia="Calibri" w:hAnsi="Verdana" w:cstheme="minorHAnsi"/>
          <w:sz w:val="20"/>
        </w:rPr>
        <w:t xml:space="preserve">cenowego stanowiącego Załącznik nr </w:t>
      </w:r>
      <w:r w:rsidR="001B63ED" w:rsidRPr="000401E4">
        <w:rPr>
          <w:rFonts w:ascii="Verdana" w:eastAsia="Calibri" w:hAnsi="Verdana" w:cstheme="minorHAnsi"/>
          <w:sz w:val="20"/>
        </w:rPr>
        <w:t>5</w:t>
      </w:r>
      <w:r w:rsidR="00AD36D1" w:rsidRPr="000401E4">
        <w:rPr>
          <w:rFonts w:ascii="Verdana" w:eastAsia="Calibri" w:hAnsi="Verdana" w:cstheme="minorHAnsi"/>
          <w:sz w:val="20"/>
        </w:rPr>
        <w:t xml:space="preserve"> do </w:t>
      </w:r>
      <w:r w:rsidR="00904E94" w:rsidRPr="000401E4">
        <w:rPr>
          <w:rFonts w:ascii="Verdana" w:eastAsia="Calibri" w:hAnsi="Verdana" w:cstheme="minorHAnsi"/>
          <w:sz w:val="20"/>
        </w:rPr>
        <w:t>SWZ</w:t>
      </w:r>
      <w:r w:rsidR="000077C9" w:rsidRPr="000401E4">
        <w:rPr>
          <w:rFonts w:ascii="Verdana" w:eastAsia="Calibri" w:hAnsi="Verdana" w:cstheme="minorHAnsi"/>
          <w:sz w:val="20"/>
        </w:rPr>
        <w:t xml:space="preserve">.  Cenę Oferty należy wprowadzić do Formularza Oferty stanowiącego Załącznik nr 3 do </w:t>
      </w:r>
      <w:r w:rsidR="00904E94" w:rsidRPr="000401E4">
        <w:rPr>
          <w:rFonts w:ascii="Verdana" w:eastAsia="Calibri" w:hAnsi="Verdana" w:cstheme="minorHAnsi"/>
          <w:sz w:val="20"/>
        </w:rPr>
        <w:t>SWZ</w:t>
      </w:r>
      <w:r w:rsidR="000077C9" w:rsidRPr="000401E4">
        <w:rPr>
          <w:rFonts w:ascii="Verdana" w:eastAsia="Calibri" w:hAnsi="Verdana" w:cstheme="minorHAnsi"/>
          <w:sz w:val="20"/>
        </w:rPr>
        <w:t>, a także wpisać w Systemie Zak</w:t>
      </w:r>
      <w:r w:rsidR="00DA3E99" w:rsidRPr="000401E4">
        <w:rPr>
          <w:rFonts w:ascii="Verdana" w:eastAsia="Calibri" w:hAnsi="Verdana" w:cstheme="minorHAnsi"/>
          <w:sz w:val="20"/>
        </w:rPr>
        <w:t>upowym GK PGE.</w:t>
      </w:r>
    </w:p>
    <w:p w14:paraId="726CEE89" w14:textId="77777777" w:rsidR="005817FF" w:rsidRPr="002A6CA3" w:rsidRDefault="00DF2594" w:rsidP="007D157E">
      <w:pPr>
        <w:pStyle w:val="Nagwek1"/>
        <w:keepLines w:val="0"/>
        <w:numPr>
          <w:ilvl w:val="0"/>
          <w:numId w:val="69"/>
        </w:numPr>
        <w:shd w:val="clear" w:color="auto" w:fill="C6D9F1" w:themeFill="text2" w:themeFillTint="33"/>
        <w:spacing w:before="120" w:after="0" w:line="240" w:lineRule="auto"/>
        <w:ind w:left="425" w:right="-284" w:hanging="709"/>
        <w:rPr>
          <w:rFonts w:ascii="Verdana" w:hAnsi="Verdana" w:cstheme="minorHAnsi"/>
          <w:sz w:val="20"/>
          <w:lang w:val="pl-PL"/>
        </w:rPr>
      </w:pPr>
      <w:bookmarkStart w:id="191" w:name="_Toc137824141"/>
      <w:bookmarkStart w:id="192" w:name="_Toc154823357"/>
      <w:bookmarkStart w:id="193" w:name="_Toc165273923"/>
      <w:bookmarkStart w:id="194" w:name="_Toc165274192"/>
      <w:bookmarkStart w:id="195" w:name="_Toc243294552"/>
      <w:bookmarkStart w:id="196" w:name="_Toc489350401"/>
      <w:bookmarkStart w:id="197" w:name="_Toc515896294"/>
      <w:bookmarkStart w:id="198" w:name="_Toc122344798"/>
      <w:r w:rsidRPr="002A6CA3">
        <w:rPr>
          <w:rFonts w:ascii="Verdana" w:eastAsia="Calibri" w:hAnsi="Verdana" w:cstheme="minorHAnsi"/>
          <w:caps w:val="0"/>
          <w:kern w:val="0"/>
          <w:sz w:val="20"/>
          <w:lang w:val="pl-PL"/>
        </w:rPr>
        <w:t>OPIS KRYTERIÓW I SPOSÓB OCENY OFERT</w:t>
      </w:r>
      <w:bookmarkEnd w:id="191"/>
      <w:bookmarkEnd w:id="192"/>
      <w:bookmarkEnd w:id="193"/>
      <w:bookmarkEnd w:id="194"/>
      <w:bookmarkEnd w:id="195"/>
      <w:bookmarkEnd w:id="196"/>
      <w:bookmarkEnd w:id="197"/>
      <w:bookmarkEnd w:id="198"/>
    </w:p>
    <w:p w14:paraId="584B8656" w14:textId="77777777" w:rsidR="009E6E3A" w:rsidRPr="002A6CA3" w:rsidRDefault="009E6E3A" w:rsidP="00980BFF">
      <w:pPr>
        <w:pStyle w:val="Akapitzlist"/>
        <w:numPr>
          <w:ilvl w:val="0"/>
          <w:numId w:val="55"/>
        </w:numPr>
        <w:spacing w:before="120" w:after="120" w:line="240" w:lineRule="auto"/>
        <w:ind w:right="-284"/>
        <w:contextualSpacing w:val="0"/>
        <w:rPr>
          <w:rFonts w:ascii="Verdana" w:eastAsia="Calibri" w:hAnsi="Verdana" w:cstheme="minorHAnsi"/>
          <w:vanish/>
          <w:sz w:val="20"/>
        </w:rPr>
      </w:pPr>
    </w:p>
    <w:p w14:paraId="5605070A" w14:textId="77777777" w:rsidR="009E6E3A" w:rsidRPr="002A6CA3" w:rsidRDefault="009E6E3A" w:rsidP="00980BFF">
      <w:pPr>
        <w:pStyle w:val="Akapitzlist"/>
        <w:numPr>
          <w:ilvl w:val="0"/>
          <w:numId w:val="55"/>
        </w:numPr>
        <w:spacing w:before="120" w:after="120" w:line="240" w:lineRule="auto"/>
        <w:ind w:right="-284"/>
        <w:contextualSpacing w:val="0"/>
        <w:rPr>
          <w:rFonts w:ascii="Verdana" w:eastAsia="Calibri" w:hAnsi="Verdana" w:cstheme="minorHAnsi"/>
          <w:vanish/>
          <w:sz w:val="20"/>
        </w:rPr>
      </w:pPr>
    </w:p>
    <w:p w14:paraId="5807F79A" w14:textId="2C754E9C" w:rsidR="00395A0E" w:rsidRPr="000401E4" w:rsidRDefault="00DF2594" w:rsidP="007D157E">
      <w:pPr>
        <w:pStyle w:val="Lista2"/>
        <w:numPr>
          <w:ilvl w:val="1"/>
          <w:numId w:val="55"/>
        </w:numPr>
        <w:spacing w:before="120" w:after="120" w:line="276" w:lineRule="auto"/>
        <w:ind w:left="426" w:right="-284" w:hanging="710"/>
        <w:jc w:val="both"/>
        <w:rPr>
          <w:rFonts w:ascii="Verdana" w:hAnsi="Verdana" w:cstheme="minorHAnsi"/>
          <w:sz w:val="20"/>
          <w:szCs w:val="20"/>
        </w:rPr>
      </w:pPr>
      <w:r w:rsidRPr="002A6CA3">
        <w:rPr>
          <w:rFonts w:ascii="Verdana" w:eastAsia="Calibri" w:hAnsi="Verdana" w:cstheme="minorHAnsi"/>
          <w:sz w:val="20"/>
          <w:szCs w:val="20"/>
          <w:lang w:eastAsia="en-US"/>
        </w:rPr>
        <w:t xml:space="preserve">Spośród Ofert </w:t>
      </w:r>
      <w:r w:rsidRPr="000401E4">
        <w:rPr>
          <w:rFonts w:ascii="Verdana" w:eastAsia="Calibri" w:hAnsi="Verdana" w:cstheme="minorHAnsi"/>
          <w:sz w:val="20"/>
          <w:szCs w:val="20"/>
          <w:lang w:eastAsia="en-US"/>
        </w:rPr>
        <w:t>niepodlegających odrzuceniu, Zamawiający wybierze najkorzystniejszą Ofertę</w:t>
      </w:r>
      <w:r w:rsidR="00DE00BF" w:rsidRPr="000401E4">
        <w:rPr>
          <w:rFonts w:ascii="Verdana" w:eastAsia="Calibri" w:hAnsi="Verdana" w:cstheme="minorHAnsi"/>
          <w:sz w:val="20"/>
          <w:szCs w:val="20"/>
          <w:lang w:eastAsia="en-US"/>
        </w:rPr>
        <w:t xml:space="preserve">, </w:t>
      </w:r>
      <w:r w:rsidRPr="000401E4">
        <w:rPr>
          <w:rFonts w:ascii="Verdana" w:eastAsia="Calibri" w:hAnsi="Verdana" w:cstheme="minorHAnsi"/>
          <w:sz w:val="20"/>
          <w:szCs w:val="20"/>
          <w:lang w:eastAsia="en-US"/>
        </w:rPr>
        <w:t xml:space="preserve"> kierując się kryterium:</w:t>
      </w:r>
    </w:p>
    <w:p w14:paraId="44B2B645" w14:textId="426393CD" w:rsidR="00DF2594" w:rsidRPr="000401E4" w:rsidRDefault="00DF2594" w:rsidP="00DF2594">
      <w:pPr>
        <w:spacing w:before="120" w:after="120" w:line="276" w:lineRule="auto"/>
        <w:ind w:firstLine="567"/>
        <w:jc w:val="center"/>
        <w:rPr>
          <w:rFonts w:ascii="Verdana" w:hAnsi="Verdana" w:cstheme="minorHAnsi"/>
          <w:b/>
          <w:sz w:val="20"/>
        </w:rPr>
      </w:pPr>
      <w:r w:rsidRPr="000401E4">
        <w:rPr>
          <w:rFonts w:ascii="Verdana" w:hAnsi="Verdana" w:cstheme="minorHAnsi"/>
          <w:b/>
          <w:sz w:val="20"/>
        </w:rPr>
        <w:t>Kryterium: Cena</w:t>
      </w:r>
      <w:r w:rsidR="00740FAF" w:rsidRPr="000401E4">
        <w:rPr>
          <w:rFonts w:ascii="Verdana" w:hAnsi="Verdana" w:cstheme="minorHAnsi"/>
          <w:b/>
          <w:sz w:val="20"/>
        </w:rPr>
        <w:t xml:space="preserve"> netto</w:t>
      </w:r>
      <w:r w:rsidRPr="000401E4">
        <w:rPr>
          <w:rFonts w:ascii="Verdana" w:hAnsi="Verdana" w:cstheme="minorHAnsi"/>
          <w:b/>
          <w:sz w:val="20"/>
        </w:rPr>
        <w:t xml:space="preserve">. Waga kryterium - </w:t>
      </w:r>
      <w:r w:rsidR="000401E4" w:rsidRPr="000401E4">
        <w:rPr>
          <w:rFonts w:ascii="Verdana" w:hAnsi="Verdana" w:cstheme="minorHAnsi"/>
          <w:b/>
          <w:sz w:val="20"/>
        </w:rPr>
        <w:t>100</w:t>
      </w:r>
      <w:r w:rsidRPr="000401E4">
        <w:rPr>
          <w:rFonts w:ascii="Verdana" w:hAnsi="Verdana" w:cstheme="minorHAnsi"/>
          <w:b/>
          <w:bCs/>
          <w:iCs/>
          <w:sz w:val="20"/>
        </w:rPr>
        <w:t>%:</w:t>
      </w:r>
    </w:p>
    <w:p w14:paraId="1707616A" w14:textId="77777777" w:rsidR="00DF2594" w:rsidRPr="000401E4" w:rsidRDefault="00DF2594" w:rsidP="00DF2594">
      <w:pPr>
        <w:spacing w:before="120" w:after="120" w:line="276" w:lineRule="auto"/>
        <w:ind w:firstLine="567"/>
        <w:jc w:val="center"/>
        <w:rPr>
          <w:rFonts w:ascii="Verdana" w:hAnsi="Verdana" w:cstheme="minorHAnsi"/>
          <w:sz w:val="20"/>
        </w:rPr>
      </w:pPr>
      <w:r w:rsidRPr="000401E4">
        <w:rPr>
          <w:rFonts w:ascii="Verdana" w:hAnsi="Verdana" w:cstheme="minorHAnsi"/>
          <w:sz w:val="20"/>
        </w:rPr>
        <w:t>Sposób oceny ofert dla Kryterium Ceny:</w:t>
      </w:r>
    </w:p>
    <w:p w14:paraId="1130EC03" w14:textId="77777777" w:rsidR="006D1E8E" w:rsidRPr="000401E4" w:rsidRDefault="006D1E8E" w:rsidP="006D1E8E">
      <w:pPr>
        <w:pStyle w:val="Akapitzlist"/>
        <w:suppressAutoHyphens/>
        <w:spacing w:before="120" w:after="120" w:line="240" w:lineRule="auto"/>
        <w:ind w:left="0"/>
        <w:contextualSpacing w:val="0"/>
        <w:jc w:val="center"/>
        <w:rPr>
          <w:rFonts w:ascii="Verdana" w:hAnsi="Verdana" w:cstheme="minorHAnsi"/>
          <w:b/>
          <w:sz w:val="20"/>
        </w:rPr>
      </w:pPr>
      <m:oMathPara>
        <m:oMathParaPr>
          <m:jc m:val="center"/>
        </m:oMathParaPr>
        <m:oMath>
          <m:r>
            <m:rPr>
              <m:sty m:val="bi"/>
            </m:rPr>
            <w:rPr>
              <w:rFonts w:ascii="Cambria Math" w:hAnsi="Cambria Math" w:cstheme="minorHAnsi"/>
              <w:sz w:val="20"/>
            </w:rPr>
            <m:t xml:space="preserve">Kc= </m:t>
          </m:r>
          <m:f>
            <m:fPr>
              <m:ctrlPr>
                <w:rPr>
                  <w:rFonts w:ascii="Cambria Math" w:hAnsi="Cambria Math" w:cstheme="minorHAnsi"/>
                  <w:b/>
                  <w:i/>
                  <w:sz w:val="20"/>
                </w:rPr>
              </m:ctrlPr>
            </m:fPr>
            <m:num>
              <m:r>
                <m:rPr>
                  <m:sty m:val="bi"/>
                </m:rPr>
                <w:rPr>
                  <w:rFonts w:ascii="Cambria Math" w:hAnsi="Cambria Math" w:cstheme="minorHAnsi"/>
                  <w:sz w:val="20"/>
                </w:rPr>
                <m:t>A</m:t>
              </m:r>
            </m:num>
            <m:den>
              <m:r>
                <m:rPr>
                  <m:sty m:val="bi"/>
                </m:rPr>
                <w:rPr>
                  <w:rFonts w:ascii="Cambria Math" w:hAnsi="Cambria Math" w:cstheme="minorHAnsi"/>
                  <w:sz w:val="20"/>
                </w:rPr>
                <m:t>B</m:t>
              </m:r>
            </m:den>
          </m:f>
          <m:r>
            <m:rPr>
              <m:sty m:val="bi"/>
            </m:rPr>
            <w:rPr>
              <w:rFonts w:ascii="Cambria Math" w:hAnsi="Cambria Math" w:cstheme="minorHAnsi"/>
              <w:sz w:val="20"/>
            </w:rPr>
            <m:t xml:space="preserve"> ×waga kryterium% ×100</m:t>
          </m:r>
        </m:oMath>
      </m:oMathPara>
    </w:p>
    <w:p w14:paraId="1CDAF407" w14:textId="77777777" w:rsidR="00DF2594" w:rsidRPr="000401E4" w:rsidRDefault="00DF2594" w:rsidP="00DF2594">
      <w:pPr>
        <w:spacing w:before="120" w:after="120" w:line="276" w:lineRule="auto"/>
        <w:jc w:val="center"/>
        <w:rPr>
          <w:rFonts w:ascii="Verdana" w:hAnsi="Verdana" w:cstheme="minorHAnsi"/>
          <w:sz w:val="20"/>
        </w:rPr>
      </w:pPr>
    </w:p>
    <w:p w14:paraId="16D06838" w14:textId="77777777" w:rsidR="00425D97" w:rsidRPr="000401E4" w:rsidRDefault="00DF2594" w:rsidP="00425D97">
      <w:pPr>
        <w:spacing w:before="120" w:after="120" w:line="276" w:lineRule="auto"/>
        <w:jc w:val="center"/>
        <w:rPr>
          <w:rFonts w:ascii="Verdana" w:hAnsi="Verdana" w:cstheme="minorHAnsi"/>
          <w:sz w:val="20"/>
        </w:rPr>
      </w:pPr>
      <w:r w:rsidRPr="000401E4">
        <w:rPr>
          <w:rFonts w:ascii="Verdana" w:hAnsi="Verdana" w:cstheme="minorHAnsi"/>
          <w:sz w:val="20"/>
        </w:rPr>
        <w:t xml:space="preserve">gdzie: </w:t>
      </w:r>
    </w:p>
    <w:p w14:paraId="543ADE3F" w14:textId="77777777" w:rsidR="00DF2594" w:rsidRPr="000401E4" w:rsidRDefault="00DF2594" w:rsidP="00425D97">
      <w:pPr>
        <w:spacing w:before="120" w:after="120" w:line="276" w:lineRule="auto"/>
        <w:ind w:left="993"/>
        <w:jc w:val="left"/>
        <w:rPr>
          <w:rFonts w:ascii="Verdana" w:hAnsi="Verdana" w:cstheme="minorHAnsi"/>
          <w:sz w:val="20"/>
        </w:rPr>
      </w:pPr>
      <w:r w:rsidRPr="000401E4">
        <w:rPr>
          <w:rFonts w:ascii="Verdana" w:hAnsi="Verdana" w:cstheme="minorHAnsi"/>
          <w:sz w:val="20"/>
        </w:rPr>
        <w:t>A -</w:t>
      </w:r>
      <w:r w:rsidRPr="000401E4">
        <w:rPr>
          <w:rFonts w:ascii="Verdana" w:hAnsi="Verdana" w:cstheme="minorHAnsi"/>
          <w:sz w:val="20"/>
        </w:rPr>
        <w:tab/>
        <w:t>najniższa Cena</w:t>
      </w:r>
      <w:r w:rsidR="00DE00BF" w:rsidRPr="000401E4">
        <w:rPr>
          <w:rFonts w:ascii="Verdana" w:hAnsi="Verdana" w:cstheme="minorHAnsi"/>
          <w:sz w:val="20"/>
        </w:rPr>
        <w:t xml:space="preserve"> </w:t>
      </w:r>
      <w:r w:rsidR="00B71EE2" w:rsidRPr="000401E4">
        <w:rPr>
          <w:rFonts w:ascii="Verdana" w:hAnsi="Verdana" w:cstheme="minorHAnsi"/>
          <w:sz w:val="20"/>
        </w:rPr>
        <w:t xml:space="preserve">netto </w:t>
      </w:r>
      <w:r w:rsidR="00DE00BF" w:rsidRPr="000401E4">
        <w:rPr>
          <w:rFonts w:ascii="Verdana" w:hAnsi="Verdana" w:cstheme="minorHAnsi"/>
          <w:sz w:val="20"/>
        </w:rPr>
        <w:t>spośród wszystkich ofert niepodlegających odrzuceniu</w:t>
      </w:r>
    </w:p>
    <w:p w14:paraId="716CEFAD" w14:textId="4A2A808F" w:rsidR="00DF2594" w:rsidRPr="000401E4" w:rsidRDefault="00DF2594" w:rsidP="00425D97">
      <w:pPr>
        <w:spacing w:before="120" w:after="120" w:line="276" w:lineRule="auto"/>
        <w:ind w:left="284" w:firstLine="709"/>
        <w:jc w:val="left"/>
        <w:rPr>
          <w:rFonts w:ascii="Verdana" w:hAnsi="Verdana" w:cstheme="minorHAnsi"/>
          <w:sz w:val="20"/>
        </w:rPr>
      </w:pPr>
      <w:r w:rsidRPr="000401E4">
        <w:rPr>
          <w:rFonts w:ascii="Verdana" w:hAnsi="Verdana" w:cstheme="minorHAnsi"/>
          <w:sz w:val="20"/>
        </w:rPr>
        <w:t xml:space="preserve">B - </w:t>
      </w:r>
      <w:r w:rsidRPr="000401E4">
        <w:rPr>
          <w:rFonts w:ascii="Verdana" w:hAnsi="Verdana" w:cstheme="minorHAnsi"/>
          <w:sz w:val="20"/>
        </w:rPr>
        <w:tab/>
        <w:t xml:space="preserve">Cena </w:t>
      </w:r>
      <w:r w:rsidR="0007523E" w:rsidRPr="000401E4">
        <w:rPr>
          <w:rFonts w:ascii="Verdana" w:hAnsi="Verdana" w:cstheme="minorHAnsi"/>
          <w:sz w:val="20"/>
        </w:rPr>
        <w:t xml:space="preserve">netto </w:t>
      </w:r>
      <w:r w:rsidRPr="000401E4">
        <w:rPr>
          <w:rFonts w:ascii="Verdana" w:hAnsi="Verdana" w:cstheme="minorHAnsi"/>
          <w:sz w:val="20"/>
        </w:rPr>
        <w:t>oferty ocenianej</w:t>
      </w:r>
    </w:p>
    <w:p w14:paraId="7B33A30D" w14:textId="77777777" w:rsidR="00DF2594" w:rsidRPr="000401E4" w:rsidRDefault="00DF2594" w:rsidP="00425D97">
      <w:pPr>
        <w:spacing w:before="120" w:after="120" w:line="276" w:lineRule="auto"/>
        <w:ind w:left="284" w:firstLine="709"/>
        <w:jc w:val="left"/>
        <w:rPr>
          <w:rFonts w:ascii="Verdana" w:hAnsi="Verdana" w:cstheme="minorHAnsi"/>
          <w:sz w:val="20"/>
        </w:rPr>
      </w:pPr>
      <w:r w:rsidRPr="000401E4">
        <w:rPr>
          <w:rFonts w:ascii="Verdana" w:hAnsi="Verdana" w:cstheme="minorHAnsi"/>
          <w:sz w:val="20"/>
        </w:rPr>
        <w:t xml:space="preserve">Kc - </w:t>
      </w:r>
      <w:r w:rsidRPr="000401E4">
        <w:rPr>
          <w:rFonts w:ascii="Verdana" w:hAnsi="Verdana" w:cstheme="minorHAnsi"/>
          <w:sz w:val="20"/>
        </w:rPr>
        <w:tab/>
        <w:t>liczba uzyskanych punktów w kryterium Cena</w:t>
      </w:r>
    </w:p>
    <w:p w14:paraId="07031673" w14:textId="77777777" w:rsidR="00DF2594" w:rsidRPr="002A6CA3" w:rsidRDefault="00DF2594" w:rsidP="00DF2594">
      <w:pPr>
        <w:spacing w:before="120" w:after="120" w:line="276" w:lineRule="auto"/>
        <w:jc w:val="center"/>
        <w:rPr>
          <w:rFonts w:ascii="Verdana" w:hAnsi="Verdana" w:cstheme="minorHAnsi"/>
          <w:b/>
          <w:sz w:val="20"/>
          <w:highlight w:val="cyan"/>
        </w:rPr>
      </w:pPr>
    </w:p>
    <w:p w14:paraId="2C9EBF97" w14:textId="77777777" w:rsidR="00395A0E" w:rsidRPr="000401E4" w:rsidRDefault="00425D97" w:rsidP="007D157E">
      <w:pPr>
        <w:pStyle w:val="Lista2"/>
        <w:numPr>
          <w:ilvl w:val="1"/>
          <w:numId w:val="55"/>
        </w:numPr>
        <w:spacing w:before="120" w:after="120"/>
        <w:ind w:left="425" w:right="-284" w:hanging="709"/>
        <w:jc w:val="both"/>
        <w:rPr>
          <w:rFonts w:ascii="Verdana" w:hAnsi="Verdana" w:cstheme="minorHAnsi"/>
          <w:sz w:val="20"/>
          <w:szCs w:val="20"/>
        </w:rPr>
      </w:pPr>
      <w:r w:rsidRPr="000401E4">
        <w:rPr>
          <w:rFonts w:ascii="Verdana" w:eastAsia="Calibri" w:hAnsi="Verdana" w:cstheme="minorHAnsi"/>
          <w:sz w:val="20"/>
          <w:szCs w:val="20"/>
          <w:lang w:eastAsia="en-US"/>
        </w:rPr>
        <w:t>Wszystkie obliczenia będą dokonywane z dokładnością do dwóch miejsc po przecinku.</w:t>
      </w:r>
    </w:p>
    <w:p w14:paraId="6128DAEC" w14:textId="300B4DD3" w:rsidR="00E573ED" w:rsidRPr="002A6CA3" w:rsidRDefault="00425D97" w:rsidP="007D157E">
      <w:pPr>
        <w:pStyle w:val="Lista2"/>
        <w:numPr>
          <w:ilvl w:val="1"/>
          <w:numId w:val="55"/>
        </w:numPr>
        <w:spacing w:before="120" w:after="120"/>
        <w:ind w:left="425" w:right="-284" w:hanging="709"/>
        <w:jc w:val="both"/>
        <w:rPr>
          <w:rFonts w:ascii="Verdana" w:hAnsi="Verdana" w:cstheme="minorHAnsi"/>
          <w:sz w:val="20"/>
          <w:szCs w:val="20"/>
        </w:rPr>
      </w:pPr>
      <w:r w:rsidRPr="000401E4">
        <w:rPr>
          <w:rFonts w:ascii="Verdana" w:eastAsia="Calibri" w:hAnsi="Verdana" w:cstheme="minorHAnsi"/>
          <w:sz w:val="20"/>
          <w:szCs w:val="20"/>
          <w:lang w:eastAsia="en-US"/>
        </w:rPr>
        <w:t>Za najkorzystniejszą Ofertę zostanie uznana ta, która uzyska najwyższą liczbę punktów na podstawie ww. kryterium oceny</w:t>
      </w:r>
      <w:r w:rsidRPr="002A6CA3">
        <w:rPr>
          <w:rFonts w:ascii="Verdana" w:eastAsia="Calibri" w:hAnsi="Verdana" w:cstheme="minorHAnsi"/>
          <w:sz w:val="20"/>
          <w:szCs w:val="20"/>
          <w:lang w:eastAsia="en-US"/>
        </w:rPr>
        <w:t xml:space="preserve"> Ofert.</w:t>
      </w:r>
      <w:r w:rsidR="005817FF" w:rsidRPr="002A6CA3">
        <w:rPr>
          <w:rFonts w:ascii="Verdana" w:hAnsi="Verdana" w:cstheme="minorHAnsi"/>
          <w:sz w:val="20"/>
          <w:szCs w:val="20"/>
        </w:rPr>
        <w:t xml:space="preserve"> </w:t>
      </w:r>
    </w:p>
    <w:p w14:paraId="38384EEF" w14:textId="77777777" w:rsidR="00D5790E" w:rsidRPr="002A6CA3" w:rsidRDefault="00D923C2" w:rsidP="007D157E">
      <w:pPr>
        <w:pStyle w:val="Lista2"/>
        <w:numPr>
          <w:ilvl w:val="1"/>
          <w:numId w:val="55"/>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t>W toku badania i oceny Ofert Zamawiający może żądać od Wykonawców wyjaśnień dotyczących treści złożonych Ofert, w tym wyjaśnień w zakresie rażąco niskiej ceny. Zamawiający może wzywać Wykonawców do poprawy oczywistych omyłek w Ofercie lub samodzielnie je poprawiać.</w:t>
      </w:r>
    </w:p>
    <w:p w14:paraId="40DB0893" w14:textId="4CE94F88" w:rsidR="00003E6E" w:rsidRPr="000F3AAE" w:rsidRDefault="00D923C2" w:rsidP="007D157E">
      <w:pPr>
        <w:pStyle w:val="Lista2"/>
        <w:numPr>
          <w:ilvl w:val="1"/>
          <w:numId w:val="55"/>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lastRenderedPageBreak/>
        <w:t xml:space="preserve"> </w:t>
      </w:r>
      <w:r w:rsidR="00D5790E" w:rsidRPr="00966A6D">
        <w:rPr>
          <w:rFonts w:ascii="Verdana" w:eastAsia="Calibri" w:hAnsi="Verdana" w:cstheme="minorHAnsi"/>
          <w:sz w:val="20"/>
          <w:szCs w:val="20"/>
          <w:lang w:eastAsia="en-US"/>
        </w:rPr>
        <w:t>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 oferty dodatkowe nie mogą zaoferować cen wyższych niż zaoferowane w poprzednio złożonych Ofertach.</w:t>
      </w:r>
    </w:p>
    <w:p w14:paraId="2DE4CA5E" w14:textId="5A6C430D" w:rsidR="005817FF" w:rsidRPr="002A6CA3" w:rsidRDefault="004C1B0C" w:rsidP="007D157E">
      <w:pPr>
        <w:pStyle w:val="Nagwek1"/>
        <w:keepLines w:val="0"/>
        <w:numPr>
          <w:ilvl w:val="0"/>
          <w:numId w:val="69"/>
        </w:numPr>
        <w:shd w:val="clear" w:color="auto" w:fill="C6D9F1" w:themeFill="text2" w:themeFillTint="33"/>
        <w:spacing w:before="0" w:after="0" w:line="240" w:lineRule="auto"/>
        <w:ind w:left="425" w:right="-284" w:hanging="709"/>
        <w:rPr>
          <w:rFonts w:ascii="Verdana" w:hAnsi="Verdana" w:cstheme="minorHAnsi"/>
          <w:sz w:val="20"/>
          <w:lang w:val="pl-PL"/>
        </w:rPr>
      </w:pPr>
      <w:bookmarkStart w:id="199" w:name="_Toc489350402"/>
      <w:bookmarkStart w:id="200" w:name="_Toc515896295"/>
      <w:bookmarkStart w:id="201" w:name="_Toc122344799"/>
      <w:r w:rsidRPr="002A6CA3">
        <w:rPr>
          <w:rFonts w:ascii="Verdana" w:eastAsia="Calibri" w:hAnsi="Verdana" w:cstheme="minorHAnsi"/>
          <w:caps w:val="0"/>
          <w:kern w:val="0"/>
          <w:sz w:val="20"/>
          <w:lang w:val="pl-PL"/>
        </w:rPr>
        <w:t xml:space="preserve">NEGOCJACJE HANDLOWE I </w:t>
      </w:r>
      <w:r w:rsidR="00425D97" w:rsidRPr="002A6CA3">
        <w:rPr>
          <w:rFonts w:ascii="Verdana" w:eastAsia="Calibri" w:hAnsi="Verdana" w:cstheme="minorHAnsi"/>
          <w:caps w:val="0"/>
          <w:kern w:val="0"/>
          <w:sz w:val="20"/>
          <w:lang w:val="pl-PL"/>
        </w:rPr>
        <w:t>AUKCJA ELEKTRONICZNA</w:t>
      </w:r>
      <w:bookmarkEnd w:id="199"/>
      <w:bookmarkEnd w:id="200"/>
      <w:r w:rsidR="008D2AB5" w:rsidRPr="002A6CA3">
        <w:rPr>
          <w:rFonts w:ascii="Verdana" w:eastAsia="Calibri" w:hAnsi="Verdana" w:cstheme="minorHAnsi"/>
          <w:caps w:val="0"/>
          <w:kern w:val="0"/>
          <w:sz w:val="20"/>
          <w:lang w:val="pl-PL"/>
        </w:rPr>
        <w:t>, WYBÓR OFERTY NAJKORZYSTNIEJSZEJ</w:t>
      </w:r>
      <w:bookmarkEnd w:id="201"/>
    </w:p>
    <w:p w14:paraId="04DCAEAD" w14:textId="77777777" w:rsidR="00FA4965" w:rsidRPr="002A6CA3" w:rsidRDefault="00FA4965" w:rsidP="00980BFF">
      <w:pPr>
        <w:pStyle w:val="Akapitzlist"/>
        <w:numPr>
          <w:ilvl w:val="0"/>
          <w:numId w:val="56"/>
        </w:numPr>
        <w:spacing w:before="120" w:after="120" w:line="240" w:lineRule="auto"/>
        <w:ind w:right="-284"/>
        <w:contextualSpacing w:val="0"/>
        <w:rPr>
          <w:rFonts w:ascii="Verdana" w:hAnsi="Verdana" w:cstheme="minorHAnsi"/>
          <w:vanish/>
          <w:sz w:val="20"/>
          <w:lang w:eastAsia="pl-PL"/>
        </w:rPr>
      </w:pPr>
    </w:p>
    <w:p w14:paraId="43EC7C34" w14:textId="77777777" w:rsidR="00FA4965" w:rsidRPr="002A6CA3" w:rsidRDefault="00FA4965" w:rsidP="00980BFF">
      <w:pPr>
        <w:pStyle w:val="Akapitzlist"/>
        <w:numPr>
          <w:ilvl w:val="0"/>
          <w:numId w:val="56"/>
        </w:numPr>
        <w:spacing w:before="120" w:after="120" w:line="240" w:lineRule="auto"/>
        <w:ind w:right="-284"/>
        <w:contextualSpacing w:val="0"/>
        <w:rPr>
          <w:rFonts w:ascii="Verdana" w:hAnsi="Verdana" w:cstheme="minorHAnsi"/>
          <w:vanish/>
          <w:sz w:val="20"/>
          <w:lang w:eastAsia="pl-PL"/>
        </w:rPr>
      </w:pPr>
    </w:p>
    <w:p w14:paraId="3D343F42" w14:textId="0459E1AA" w:rsidR="00003E6E" w:rsidRPr="002A6CA3" w:rsidRDefault="00AE2D37" w:rsidP="007D157E">
      <w:pPr>
        <w:pStyle w:val="Lista2"/>
        <w:numPr>
          <w:ilvl w:val="1"/>
          <w:numId w:val="56"/>
        </w:numPr>
        <w:spacing w:before="120" w:after="120"/>
        <w:ind w:left="426" w:right="-284" w:hanging="710"/>
        <w:jc w:val="both"/>
        <w:rPr>
          <w:rFonts w:ascii="Verdana" w:hAnsi="Verdana" w:cstheme="minorHAnsi"/>
          <w:sz w:val="20"/>
          <w:szCs w:val="20"/>
        </w:rPr>
      </w:pPr>
      <w:r w:rsidRPr="002A6CA3">
        <w:rPr>
          <w:rFonts w:ascii="Verdana" w:hAnsi="Verdana" w:cstheme="minorHAnsi"/>
          <w:sz w:val="20"/>
          <w:szCs w:val="20"/>
        </w:rPr>
        <w:t>Zamawiający</w:t>
      </w:r>
      <w:r w:rsidR="00DB08C5" w:rsidRPr="002A6CA3">
        <w:rPr>
          <w:rFonts w:ascii="Verdana" w:eastAsia="Calibri" w:hAnsi="Verdana" w:cstheme="minorHAnsi"/>
          <w:bCs/>
          <w:sz w:val="20"/>
          <w:szCs w:val="20"/>
          <w:lang w:eastAsia="en-US"/>
        </w:rPr>
        <w:t xml:space="preserve">, w </w:t>
      </w:r>
      <w:r w:rsidR="00DB08C5" w:rsidRPr="002A6CA3">
        <w:rPr>
          <w:rFonts w:ascii="Verdana" w:hAnsi="Verdana" w:cstheme="minorHAnsi"/>
          <w:sz w:val="20"/>
          <w:szCs w:val="20"/>
        </w:rPr>
        <w:t xml:space="preserve">celu uzyskania </w:t>
      </w:r>
      <w:r w:rsidR="00DA4310" w:rsidRPr="002A6CA3">
        <w:rPr>
          <w:rFonts w:ascii="Verdana" w:hAnsi="Verdana" w:cstheme="minorHAnsi"/>
          <w:sz w:val="20"/>
          <w:szCs w:val="20"/>
        </w:rPr>
        <w:t xml:space="preserve">optymalnych </w:t>
      </w:r>
      <w:r w:rsidR="00DB08C5" w:rsidRPr="002A6CA3">
        <w:rPr>
          <w:rFonts w:ascii="Verdana" w:hAnsi="Verdana" w:cstheme="minorHAnsi"/>
          <w:sz w:val="20"/>
          <w:szCs w:val="20"/>
        </w:rPr>
        <w:t>warunków handlowych</w:t>
      </w:r>
      <w:r w:rsidR="00DA4310" w:rsidRPr="002A6CA3">
        <w:rPr>
          <w:rFonts w:ascii="Verdana" w:hAnsi="Verdana" w:cstheme="minorHAnsi"/>
          <w:sz w:val="20"/>
          <w:szCs w:val="20"/>
        </w:rPr>
        <w:t xml:space="preserve"> dla Zamawiającego</w:t>
      </w:r>
      <w:r w:rsidR="00575407" w:rsidRPr="002A6CA3">
        <w:rPr>
          <w:rFonts w:ascii="Verdana" w:hAnsi="Verdana" w:cstheme="minorHAnsi"/>
          <w:sz w:val="20"/>
          <w:szCs w:val="20"/>
        </w:rPr>
        <w:t>,</w:t>
      </w:r>
      <w:r w:rsidR="00DB08C5" w:rsidRPr="002A6CA3">
        <w:rPr>
          <w:rFonts w:ascii="Verdana" w:hAnsi="Verdana" w:cstheme="minorHAnsi"/>
          <w:sz w:val="20"/>
          <w:szCs w:val="20"/>
        </w:rPr>
        <w:t xml:space="preserve"> może przeprowadzać negocjacje handlowe lub aukcje elektroniczne</w:t>
      </w:r>
      <w:r w:rsidR="00F165B8" w:rsidRPr="002A6CA3">
        <w:rPr>
          <w:rFonts w:ascii="Verdana" w:hAnsi="Verdana" w:cstheme="minorHAnsi"/>
          <w:sz w:val="20"/>
          <w:szCs w:val="20"/>
        </w:rPr>
        <w:t xml:space="preserve"> za pośrednictwem Systemu Zakupowego PGE EC</w:t>
      </w:r>
      <w:r w:rsidR="00DB08C5" w:rsidRPr="002A6CA3">
        <w:rPr>
          <w:rFonts w:ascii="Verdana" w:hAnsi="Verdana" w:cstheme="minorHAnsi"/>
          <w:sz w:val="20"/>
          <w:szCs w:val="20"/>
        </w:rPr>
        <w:t xml:space="preserve">. Do negocjacji handlowych lub aukcji elektronicznej prowadzonych po złożeniu Ofert zaprasza się tych Wykonawców, którzy </w:t>
      </w:r>
      <w:r w:rsidR="007A51D2" w:rsidRPr="002A6CA3">
        <w:rPr>
          <w:rFonts w:ascii="Verdana" w:hAnsi="Verdana" w:cstheme="minorHAnsi"/>
          <w:sz w:val="20"/>
          <w:szCs w:val="20"/>
        </w:rPr>
        <w:t xml:space="preserve">nie zostali wykluczeni lub którzy </w:t>
      </w:r>
      <w:r w:rsidR="00DB08C5" w:rsidRPr="002A6CA3">
        <w:rPr>
          <w:rFonts w:ascii="Verdana" w:hAnsi="Verdana" w:cstheme="minorHAnsi"/>
          <w:sz w:val="20"/>
          <w:szCs w:val="20"/>
        </w:rPr>
        <w:t>złożyli Oferty niepodlegające odrzuceniu. Po zakończeniu aukcji lub negocjacji, Zamawiający może zadecydować o przeprowadzeniu dodatkowych negocjacji handlowych z Wykonawcą, który w toku aukcji lub negocjacji złożył najkorzystniejszą</w:t>
      </w:r>
      <w:r w:rsidR="008521EE" w:rsidRPr="008521EE">
        <w:rPr>
          <w:rFonts w:ascii="Verdana" w:hAnsi="Verdana" w:cstheme="minorHAnsi"/>
          <w:sz w:val="20"/>
          <w:szCs w:val="20"/>
        </w:rPr>
        <w:t xml:space="preserve"> </w:t>
      </w:r>
      <w:r w:rsidR="008521EE" w:rsidRPr="002A6CA3">
        <w:rPr>
          <w:rFonts w:ascii="Verdana" w:hAnsi="Verdana" w:cstheme="minorHAnsi"/>
          <w:sz w:val="20"/>
          <w:szCs w:val="20"/>
        </w:rPr>
        <w:t>Ofertę</w:t>
      </w:r>
      <w:r w:rsidR="00DB08C5" w:rsidRPr="002A6CA3">
        <w:rPr>
          <w:rFonts w:ascii="Verdana" w:hAnsi="Verdana" w:cstheme="minorHAnsi"/>
          <w:sz w:val="20"/>
          <w:szCs w:val="20"/>
        </w:rPr>
        <w:t>.</w:t>
      </w:r>
      <w:r w:rsidR="00F165B8" w:rsidRPr="002A6CA3">
        <w:rPr>
          <w:rFonts w:ascii="Verdana" w:hAnsi="Verdana" w:cstheme="minorHAnsi"/>
          <w:sz w:val="20"/>
          <w:szCs w:val="20"/>
        </w:rPr>
        <w:t xml:space="preserve"> </w:t>
      </w:r>
    </w:p>
    <w:p w14:paraId="1607D160" w14:textId="5FDCB990" w:rsidR="000C530B" w:rsidRPr="002A6CA3" w:rsidRDefault="000C530B" w:rsidP="007D157E">
      <w:pPr>
        <w:pStyle w:val="Lista2"/>
        <w:numPr>
          <w:ilvl w:val="1"/>
          <w:numId w:val="56"/>
        </w:numPr>
        <w:spacing w:before="120" w:after="120"/>
        <w:ind w:left="426" w:right="-284" w:hanging="710"/>
        <w:jc w:val="both"/>
        <w:rPr>
          <w:rFonts w:ascii="Verdana" w:hAnsi="Verdana" w:cstheme="minorHAnsi"/>
          <w:bCs/>
          <w:sz w:val="20"/>
          <w:szCs w:val="20"/>
        </w:rPr>
      </w:pPr>
      <w:r w:rsidRPr="002A6CA3">
        <w:rPr>
          <w:rFonts w:ascii="Verdana" w:hAnsi="Verdana" w:cstheme="minorHAnsi"/>
          <w:bCs/>
          <w:sz w:val="20"/>
          <w:szCs w:val="20"/>
        </w:rPr>
        <w:t xml:space="preserve">Instrukcje i zasady korzystania z Systemu Zakupowego GK PGE, w tym sposób działania w postępowaniach </w:t>
      </w:r>
      <w:r w:rsidR="009D5BC2" w:rsidRPr="00221C35">
        <w:rPr>
          <w:rFonts w:ascii="Verdana" w:hAnsi="Verdana" w:cstheme="minorHAnsi"/>
          <w:sz w:val="20"/>
        </w:rPr>
        <w:t>zakupow</w:t>
      </w:r>
      <w:r w:rsidR="009D5BC2">
        <w:rPr>
          <w:rFonts w:ascii="Verdana" w:hAnsi="Verdana" w:cstheme="minorHAnsi"/>
          <w:sz w:val="20"/>
        </w:rPr>
        <w:t xml:space="preserve">ych </w:t>
      </w:r>
      <w:r w:rsidRPr="002A6CA3">
        <w:rPr>
          <w:rFonts w:ascii="Verdana" w:hAnsi="Verdana" w:cstheme="minorHAnsi"/>
          <w:bCs/>
          <w:sz w:val="20"/>
          <w:szCs w:val="20"/>
        </w:rPr>
        <w:t xml:space="preserve">z aukcją, opisane zostały przede wszystkim w instrukcjach </w:t>
      </w:r>
      <w:r w:rsidR="0041765E">
        <w:rPr>
          <w:rFonts w:ascii="Verdana" w:hAnsi="Verdana" w:cstheme="minorHAnsi"/>
          <w:bCs/>
          <w:sz w:val="20"/>
          <w:szCs w:val="20"/>
        </w:rPr>
        <w:t>zamieszczonych</w:t>
      </w:r>
      <w:r w:rsidRPr="002A6CA3">
        <w:rPr>
          <w:rFonts w:ascii="Verdana" w:hAnsi="Verdana" w:cstheme="minorHAnsi"/>
          <w:bCs/>
          <w:sz w:val="20"/>
          <w:szCs w:val="20"/>
        </w:rPr>
        <w:t xml:space="preserve"> na stronie </w:t>
      </w:r>
      <w:hyperlink r:id="rId21" w:history="1">
        <w:r w:rsidRPr="002A6CA3">
          <w:rPr>
            <w:rStyle w:val="Hipercze"/>
            <w:rFonts w:ascii="Verdana" w:hAnsi="Verdana" w:cstheme="minorHAnsi"/>
            <w:bCs/>
            <w:sz w:val="20"/>
            <w:szCs w:val="20"/>
          </w:rPr>
          <w:t>https://swpp2.gkpge.pl</w:t>
        </w:r>
      </w:hyperlink>
      <w:r w:rsidRPr="002A6CA3">
        <w:rPr>
          <w:rFonts w:ascii="Verdana" w:hAnsi="Verdana" w:cstheme="minorHAnsi"/>
          <w:bCs/>
          <w:sz w:val="20"/>
          <w:szCs w:val="20"/>
        </w:rPr>
        <w:t xml:space="preserve">: </w:t>
      </w:r>
    </w:p>
    <w:p w14:paraId="44F80513" w14:textId="5F860BE0" w:rsidR="000C530B" w:rsidRPr="002A6CA3" w:rsidRDefault="000C530B" w:rsidP="007D157E">
      <w:pPr>
        <w:pStyle w:val="Lista2"/>
        <w:numPr>
          <w:ilvl w:val="0"/>
          <w:numId w:val="84"/>
        </w:numPr>
        <w:spacing w:before="120" w:after="120"/>
        <w:ind w:left="709" w:right="-284" w:hanging="283"/>
        <w:jc w:val="both"/>
        <w:rPr>
          <w:rFonts w:ascii="Verdana" w:hAnsi="Verdana" w:cstheme="minorHAnsi"/>
          <w:bCs/>
          <w:sz w:val="20"/>
          <w:szCs w:val="20"/>
        </w:rPr>
      </w:pPr>
      <w:r w:rsidRPr="002A6CA3">
        <w:rPr>
          <w:rFonts w:ascii="Verdana" w:hAnsi="Verdana" w:cstheme="minorHAnsi"/>
          <w:bCs/>
          <w:sz w:val="20"/>
          <w:szCs w:val="20"/>
        </w:rPr>
        <w:t>dla użytkowników posiadających konto i zalogowanych na stronie internetowej https://swpp2.gkpge.pl w zakładce „Baza Wiedzy” (zwłaszc</w:t>
      </w:r>
      <w:r w:rsidR="000F3AAE">
        <w:rPr>
          <w:rFonts w:ascii="Verdana" w:hAnsi="Verdana" w:cstheme="minorHAnsi"/>
          <w:bCs/>
          <w:sz w:val="20"/>
          <w:szCs w:val="20"/>
        </w:rPr>
        <w:t>za w sekcji „Dokumenty”) oraz w </w:t>
      </w:r>
      <w:r w:rsidRPr="002A6CA3">
        <w:rPr>
          <w:rFonts w:ascii="Verdana" w:hAnsi="Verdana" w:cstheme="minorHAnsi"/>
          <w:bCs/>
          <w:sz w:val="20"/>
          <w:szCs w:val="20"/>
        </w:rPr>
        <w:t>zakładce „Strefa publiczna”, sekcja „Pytania i odpowiedzi/FAQ”;</w:t>
      </w:r>
    </w:p>
    <w:p w14:paraId="186B88EB" w14:textId="058E3306" w:rsidR="00003E6E" w:rsidRPr="002A6CA3" w:rsidRDefault="000C530B" w:rsidP="007D157E">
      <w:pPr>
        <w:pStyle w:val="Lista2"/>
        <w:numPr>
          <w:ilvl w:val="0"/>
          <w:numId w:val="84"/>
        </w:numPr>
        <w:spacing w:before="120" w:after="120"/>
        <w:ind w:left="709" w:right="-284" w:hanging="283"/>
        <w:jc w:val="both"/>
        <w:rPr>
          <w:rFonts w:ascii="Verdana" w:hAnsi="Verdana" w:cstheme="minorHAnsi"/>
          <w:sz w:val="20"/>
          <w:szCs w:val="20"/>
        </w:rPr>
      </w:pPr>
      <w:r w:rsidRPr="002A6CA3">
        <w:rPr>
          <w:rFonts w:ascii="Verdana" w:hAnsi="Verdana" w:cstheme="minorHAnsi"/>
          <w:bCs/>
          <w:sz w:val="20"/>
          <w:szCs w:val="20"/>
        </w:rPr>
        <w:t>dla użytkowników niezalogowanych na stronie internetowej https://swpp2.gkpge.pl w zakładce „Inne informacje i ogłoszenia o postepowaniach (w tym ogłoszenia okresowe) Regulacje zakupowe” oraz w zakładce „Pytania i odpowiedzi/FAQ”</w:t>
      </w:r>
      <w:r w:rsidR="00DB08C5" w:rsidRPr="002A6CA3">
        <w:rPr>
          <w:rFonts w:ascii="Verdana" w:hAnsi="Verdana" w:cstheme="minorHAnsi"/>
          <w:bCs/>
          <w:sz w:val="20"/>
          <w:szCs w:val="20"/>
        </w:rPr>
        <w:t xml:space="preserve">. </w:t>
      </w:r>
    </w:p>
    <w:p w14:paraId="1F412ADA" w14:textId="77777777" w:rsidR="00003E6E" w:rsidRPr="002A6CA3" w:rsidRDefault="00DB08C5" w:rsidP="007D157E">
      <w:pPr>
        <w:pStyle w:val="Lista2"/>
        <w:numPr>
          <w:ilvl w:val="1"/>
          <w:numId w:val="56"/>
        </w:numPr>
        <w:spacing w:before="120" w:after="120"/>
        <w:ind w:left="425" w:right="-284" w:hanging="709"/>
        <w:jc w:val="both"/>
        <w:rPr>
          <w:rFonts w:ascii="Verdana" w:hAnsi="Verdana" w:cstheme="minorHAnsi"/>
          <w:sz w:val="20"/>
          <w:szCs w:val="20"/>
        </w:rPr>
      </w:pPr>
      <w:r w:rsidRPr="002A6CA3">
        <w:rPr>
          <w:rFonts w:ascii="Verdana" w:hAnsi="Verdana" w:cstheme="minorHAnsi"/>
          <w:bCs/>
          <w:sz w:val="20"/>
          <w:szCs w:val="20"/>
        </w:rPr>
        <w:t xml:space="preserve">Po zalogowaniu do Systemu Zakupowego GK PGE za pośrednictwem strony internetowej https://oneplace.marketplanet.pl, Wykonawcy uzyskują dostęp do aplikacji umożliwiającej składanie ofert. W czasie trwania aukcji Wykonawcy składają swoje oferty w postaci elektronicznej. </w:t>
      </w:r>
    </w:p>
    <w:p w14:paraId="2215B727" w14:textId="54C122EA" w:rsidR="00003E6E" w:rsidRPr="002A6CA3" w:rsidRDefault="009B4E6B" w:rsidP="007D157E">
      <w:pPr>
        <w:pStyle w:val="Lista2"/>
        <w:numPr>
          <w:ilvl w:val="1"/>
          <w:numId w:val="56"/>
        </w:numPr>
        <w:spacing w:before="120" w:after="120"/>
        <w:ind w:left="425" w:right="-284" w:hanging="709"/>
        <w:jc w:val="both"/>
        <w:rPr>
          <w:rFonts w:ascii="Verdana" w:hAnsi="Verdana" w:cstheme="minorHAnsi"/>
          <w:sz w:val="20"/>
          <w:szCs w:val="20"/>
        </w:rPr>
      </w:pPr>
      <w:r w:rsidRPr="002A6CA3">
        <w:rPr>
          <w:rFonts w:ascii="Verdana" w:hAnsi="Verdana" w:cstheme="minorHAnsi"/>
          <w:bCs/>
          <w:sz w:val="20"/>
          <w:szCs w:val="20"/>
        </w:rPr>
        <w:t xml:space="preserve">W przypadku, gdy Zamawiający przeprowadza  aukcję próbną, Wykonawca powinien wziąć w niej udział </w:t>
      </w:r>
      <w:r w:rsidR="00DB08C5" w:rsidRPr="002A6CA3">
        <w:rPr>
          <w:rFonts w:ascii="Verdana" w:hAnsi="Verdana" w:cstheme="minorHAnsi"/>
          <w:bCs/>
          <w:sz w:val="20"/>
          <w:szCs w:val="20"/>
        </w:rPr>
        <w:t xml:space="preserve">w celu poprawnej weryfikacji zgodności parametrów technicznych i funkcjonalnych sprzętu, za pośrednictwem którego będzie brał udział w aukcji, z wymogami </w:t>
      </w:r>
      <w:r w:rsidR="00AE2D37" w:rsidRPr="002A6CA3">
        <w:rPr>
          <w:rFonts w:ascii="Verdana" w:hAnsi="Verdana" w:cstheme="minorHAnsi"/>
          <w:bCs/>
          <w:sz w:val="20"/>
          <w:szCs w:val="20"/>
        </w:rPr>
        <w:t>Systemu</w:t>
      </w:r>
      <w:r w:rsidR="00C4733A" w:rsidRPr="002A6CA3">
        <w:rPr>
          <w:rFonts w:ascii="Verdana" w:hAnsi="Verdana" w:cstheme="minorHAnsi"/>
          <w:bCs/>
          <w:sz w:val="20"/>
          <w:szCs w:val="20"/>
        </w:rPr>
        <w:t xml:space="preserve"> Zakupowego GK PGE</w:t>
      </w:r>
      <w:r w:rsidR="00DB08C5" w:rsidRPr="002A6CA3">
        <w:rPr>
          <w:rFonts w:ascii="Verdana" w:hAnsi="Verdana" w:cstheme="minorHAnsi"/>
          <w:bCs/>
          <w:sz w:val="20"/>
          <w:szCs w:val="20"/>
        </w:rPr>
        <w:t xml:space="preserve">. </w:t>
      </w:r>
    </w:p>
    <w:p w14:paraId="3620115C" w14:textId="77777777" w:rsidR="00DB08C5" w:rsidRPr="002A6CA3" w:rsidRDefault="00AE2D37" w:rsidP="007D157E">
      <w:pPr>
        <w:pStyle w:val="Lista2"/>
        <w:numPr>
          <w:ilvl w:val="1"/>
          <w:numId w:val="56"/>
        </w:numPr>
        <w:spacing w:before="120" w:after="120"/>
        <w:ind w:left="425" w:right="-284" w:hanging="709"/>
        <w:jc w:val="both"/>
        <w:rPr>
          <w:rFonts w:ascii="Verdana" w:hAnsi="Verdana" w:cstheme="minorHAnsi"/>
          <w:sz w:val="20"/>
          <w:szCs w:val="20"/>
        </w:rPr>
      </w:pPr>
      <w:r w:rsidRPr="002A6CA3">
        <w:rPr>
          <w:rFonts w:ascii="Verdana" w:hAnsi="Verdana" w:cstheme="minorHAnsi"/>
          <w:sz w:val="20"/>
          <w:szCs w:val="20"/>
        </w:rPr>
        <w:t>Zamawiający</w:t>
      </w:r>
      <w:r w:rsidR="00DB08C5" w:rsidRPr="002A6CA3">
        <w:rPr>
          <w:rFonts w:ascii="Verdana" w:hAnsi="Verdana" w:cstheme="minorHAnsi"/>
          <w:bCs/>
          <w:sz w:val="20"/>
          <w:szCs w:val="20"/>
        </w:rPr>
        <w:t xml:space="preserve"> zaprosi drogą elektroniczną do udziału w aukcji elektronicznej wszystkich Wykonawców, którzy złożyli Oferty niepodlegające odrzuceniu. W zaproszeniu do udziału w aukcji elektronicznej Zamawiający poinformuje Wykonawców o: </w:t>
      </w:r>
    </w:p>
    <w:p w14:paraId="0746C720" w14:textId="77777777" w:rsidR="00003E6E" w:rsidRPr="002A6CA3" w:rsidRDefault="00DB08C5" w:rsidP="007D157E">
      <w:pPr>
        <w:pStyle w:val="Lista2"/>
        <w:numPr>
          <w:ilvl w:val="2"/>
          <w:numId w:val="5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pozycji złożonych przez nich Ofert i otrzymanej pu</w:t>
      </w:r>
      <w:r w:rsidR="00003E6E" w:rsidRPr="002A6CA3">
        <w:rPr>
          <w:rFonts w:ascii="Verdana" w:hAnsi="Verdana" w:cstheme="minorHAnsi"/>
          <w:bCs/>
          <w:sz w:val="20"/>
          <w:szCs w:val="20"/>
        </w:rPr>
        <w:t>nktacji;</w:t>
      </w:r>
    </w:p>
    <w:p w14:paraId="4151BBCA" w14:textId="77777777" w:rsidR="00003E6E" w:rsidRPr="002A6CA3" w:rsidRDefault="00DB08C5" w:rsidP="007D157E">
      <w:pPr>
        <w:pStyle w:val="Lista2"/>
        <w:numPr>
          <w:ilvl w:val="2"/>
          <w:numId w:val="5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minimalnych wartości postąpień składanyc</w:t>
      </w:r>
      <w:r w:rsidR="00003E6E" w:rsidRPr="002A6CA3">
        <w:rPr>
          <w:rFonts w:ascii="Verdana" w:hAnsi="Verdana" w:cstheme="minorHAnsi"/>
          <w:bCs/>
          <w:sz w:val="20"/>
          <w:szCs w:val="20"/>
        </w:rPr>
        <w:t>h w toku aukcji elektronicznej;</w:t>
      </w:r>
    </w:p>
    <w:p w14:paraId="779E11D1" w14:textId="77777777" w:rsidR="00003E6E" w:rsidRPr="002A6CA3" w:rsidRDefault="00DB08C5" w:rsidP="007D157E">
      <w:pPr>
        <w:pStyle w:val="Lista2"/>
        <w:numPr>
          <w:ilvl w:val="2"/>
          <w:numId w:val="5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 xml:space="preserve">terminie </w:t>
      </w:r>
      <w:r w:rsidR="00003E6E" w:rsidRPr="002A6CA3">
        <w:rPr>
          <w:rFonts w:ascii="Verdana" w:hAnsi="Verdana" w:cstheme="minorHAnsi"/>
          <w:bCs/>
          <w:sz w:val="20"/>
          <w:szCs w:val="20"/>
        </w:rPr>
        <w:t>otwarcia aukcji elektronicznej;</w:t>
      </w:r>
    </w:p>
    <w:p w14:paraId="061E6C2D" w14:textId="77777777" w:rsidR="00003E6E" w:rsidRPr="002A6CA3" w:rsidRDefault="00DB08C5" w:rsidP="007D157E">
      <w:pPr>
        <w:pStyle w:val="Lista2"/>
        <w:numPr>
          <w:ilvl w:val="2"/>
          <w:numId w:val="5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terminie i warunkach za</w:t>
      </w:r>
      <w:r w:rsidR="00003E6E" w:rsidRPr="002A6CA3">
        <w:rPr>
          <w:rFonts w:ascii="Verdana" w:hAnsi="Verdana" w:cstheme="minorHAnsi"/>
          <w:bCs/>
          <w:sz w:val="20"/>
          <w:szCs w:val="20"/>
        </w:rPr>
        <w:t>mknięcia aukcji elektronicznej;</w:t>
      </w:r>
    </w:p>
    <w:p w14:paraId="5828A787" w14:textId="77777777" w:rsidR="00DB08C5" w:rsidRPr="002A6CA3" w:rsidRDefault="00DB08C5" w:rsidP="007D157E">
      <w:pPr>
        <w:pStyle w:val="Lista2"/>
        <w:numPr>
          <w:ilvl w:val="2"/>
          <w:numId w:val="5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 xml:space="preserve">sposobie oceny </w:t>
      </w:r>
      <w:r w:rsidR="00AE2D37" w:rsidRPr="002A6CA3">
        <w:rPr>
          <w:rFonts w:ascii="Verdana" w:hAnsi="Verdana" w:cstheme="minorHAnsi"/>
          <w:bCs/>
          <w:sz w:val="20"/>
          <w:szCs w:val="20"/>
        </w:rPr>
        <w:t>O</w:t>
      </w:r>
      <w:r w:rsidRPr="002A6CA3">
        <w:rPr>
          <w:rFonts w:ascii="Verdana" w:hAnsi="Verdana" w:cstheme="minorHAnsi"/>
          <w:bCs/>
          <w:sz w:val="20"/>
          <w:szCs w:val="20"/>
        </w:rPr>
        <w:t xml:space="preserve">fert w toku aukcji elektronicznej. </w:t>
      </w:r>
    </w:p>
    <w:p w14:paraId="2AAFD430" w14:textId="77777777" w:rsidR="00DB08C5" w:rsidRPr="002A6CA3" w:rsidRDefault="00AE2D37" w:rsidP="007D157E">
      <w:pPr>
        <w:pStyle w:val="Lista2"/>
        <w:numPr>
          <w:ilvl w:val="1"/>
          <w:numId w:val="56"/>
        </w:numPr>
        <w:spacing w:before="120" w:after="120"/>
        <w:ind w:left="425" w:right="-284" w:hanging="709"/>
        <w:jc w:val="both"/>
        <w:rPr>
          <w:rFonts w:ascii="Verdana" w:hAnsi="Verdana" w:cstheme="minorHAnsi"/>
          <w:bCs/>
          <w:sz w:val="20"/>
          <w:szCs w:val="20"/>
        </w:rPr>
      </w:pPr>
      <w:r w:rsidRPr="002A6CA3">
        <w:rPr>
          <w:rFonts w:ascii="Verdana" w:hAnsi="Verdana" w:cstheme="minorHAnsi"/>
          <w:sz w:val="20"/>
          <w:szCs w:val="20"/>
        </w:rPr>
        <w:t>Zamawiający</w:t>
      </w:r>
      <w:r w:rsidR="00DB08C5" w:rsidRPr="002A6CA3">
        <w:rPr>
          <w:rFonts w:ascii="Verdana" w:hAnsi="Verdana" w:cstheme="minorHAnsi"/>
          <w:bCs/>
          <w:sz w:val="20"/>
          <w:szCs w:val="20"/>
        </w:rPr>
        <w:t xml:space="preserve"> informuje, iż parametrem licytowanym w aukcji elektronicznej będzie cena netto</w:t>
      </w:r>
      <w:r w:rsidR="007A51D2" w:rsidRPr="002A6CA3">
        <w:rPr>
          <w:rFonts w:ascii="Verdana" w:hAnsi="Verdana" w:cstheme="minorHAnsi"/>
          <w:bCs/>
          <w:sz w:val="20"/>
          <w:szCs w:val="20"/>
        </w:rPr>
        <w:t xml:space="preserve"> za wykonanie przedmiotu Z</w:t>
      </w:r>
      <w:r w:rsidR="00DB08C5" w:rsidRPr="002A6CA3">
        <w:rPr>
          <w:rFonts w:ascii="Verdana" w:hAnsi="Verdana" w:cstheme="minorHAnsi"/>
          <w:bCs/>
          <w:sz w:val="20"/>
          <w:szCs w:val="20"/>
        </w:rPr>
        <w:t xml:space="preserve">amówienia. </w:t>
      </w:r>
    </w:p>
    <w:p w14:paraId="366C0FBA" w14:textId="73E8E7BB" w:rsidR="00003E6E" w:rsidRPr="002A6CA3" w:rsidRDefault="00DB08C5" w:rsidP="007D157E">
      <w:pPr>
        <w:pStyle w:val="Lista2"/>
        <w:numPr>
          <w:ilvl w:val="1"/>
          <w:numId w:val="56"/>
        </w:numPr>
        <w:spacing w:before="120" w:after="120"/>
        <w:ind w:left="425" w:right="-284" w:hanging="709"/>
        <w:jc w:val="both"/>
        <w:rPr>
          <w:rFonts w:ascii="Verdana" w:hAnsi="Verdana" w:cstheme="minorHAnsi"/>
          <w:bCs/>
          <w:sz w:val="20"/>
          <w:szCs w:val="20"/>
        </w:rPr>
      </w:pPr>
      <w:r w:rsidRPr="002A6CA3">
        <w:rPr>
          <w:rFonts w:ascii="Verdana" w:hAnsi="Verdana" w:cstheme="minorHAnsi"/>
          <w:bCs/>
          <w:sz w:val="20"/>
          <w:szCs w:val="20"/>
        </w:rPr>
        <w:t xml:space="preserve">W przypadku, gdy awaria Systemu Zakupowego GK PGE spowoduje przerwanie aukcji elektronicznej, </w:t>
      </w:r>
      <w:r w:rsidR="00AE2D37" w:rsidRPr="002A6CA3">
        <w:rPr>
          <w:rFonts w:ascii="Verdana" w:hAnsi="Verdana" w:cstheme="minorHAnsi"/>
          <w:sz w:val="20"/>
          <w:szCs w:val="20"/>
        </w:rPr>
        <w:t>Zamawiający</w:t>
      </w:r>
      <w:r w:rsidRPr="002A6CA3">
        <w:rPr>
          <w:rFonts w:ascii="Verdana" w:hAnsi="Verdana" w:cstheme="minorHAnsi"/>
          <w:bCs/>
          <w:sz w:val="20"/>
          <w:szCs w:val="20"/>
        </w:rPr>
        <w:t xml:space="preserve"> wyznacza termin kontynuowania aukcji elektronicznej na następny po usunięciu awarii dzień roboczy, z uwzględnieniem stanu ofert po ostatnim zatwierdzonym postąpieniu. Niezwłocznie po usunięciu awarii Zamawiający informuje o terminie wznowienia aukcji wszystkich Wykonawców zaproszonych do udziału w </w:t>
      </w:r>
      <w:r w:rsidR="000F3AAE">
        <w:rPr>
          <w:rFonts w:ascii="Verdana" w:hAnsi="Verdana" w:cstheme="minorHAnsi"/>
          <w:bCs/>
          <w:sz w:val="20"/>
          <w:szCs w:val="20"/>
        </w:rPr>
        <w:t>aukcji na adres e-mail podany w </w:t>
      </w:r>
      <w:r w:rsidRPr="002A6CA3">
        <w:rPr>
          <w:rFonts w:ascii="Verdana" w:hAnsi="Verdana" w:cstheme="minorHAnsi"/>
          <w:bCs/>
          <w:sz w:val="20"/>
          <w:szCs w:val="20"/>
        </w:rPr>
        <w:t xml:space="preserve">formularzu oferty. </w:t>
      </w:r>
    </w:p>
    <w:p w14:paraId="6AA427B0" w14:textId="73AFFCFE" w:rsidR="00492640" w:rsidRPr="000F3AAE" w:rsidRDefault="00DB08C5" w:rsidP="007D157E">
      <w:pPr>
        <w:pStyle w:val="Lista2"/>
        <w:numPr>
          <w:ilvl w:val="1"/>
          <w:numId w:val="56"/>
        </w:numPr>
        <w:spacing w:before="120" w:after="120"/>
        <w:ind w:left="425" w:right="-284" w:hanging="709"/>
        <w:jc w:val="both"/>
        <w:rPr>
          <w:rFonts w:ascii="Verdana" w:hAnsi="Verdana" w:cstheme="minorHAnsi"/>
          <w:bCs/>
          <w:sz w:val="20"/>
          <w:szCs w:val="20"/>
        </w:rPr>
      </w:pPr>
      <w:r w:rsidRPr="002A6CA3">
        <w:rPr>
          <w:rFonts w:ascii="Verdana" w:hAnsi="Verdana" w:cstheme="minorHAnsi"/>
          <w:bCs/>
          <w:sz w:val="20"/>
          <w:szCs w:val="20"/>
        </w:rPr>
        <w:t xml:space="preserve">Po zamknięciu aukcji </w:t>
      </w:r>
      <w:r w:rsidR="00AE2D37" w:rsidRPr="002A6CA3">
        <w:rPr>
          <w:rFonts w:ascii="Verdana" w:hAnsi="Verdana" w:cstheme="minorHAnsi"/>
          <w:sz w:val="20"/>
          <w:szCs w:val="20"/>
        </w:rPr>
        <w:t>Zamawiający</w:t>
      </w:r>
      <w:r w:rsidRPr="002A6CA3">
        <w:rPr>
          <w:rFonts w:ascii="Verdana" w:hAnsi="Verdana" w:cstheme="minorHAnsi"/>
          <w:bCs/>
          <w:sz w:val="20"/>
          <w:szCs w:val="20"/>
        </w:rPr>
        <w:t xml:space="preserve"> wybiera najkorzystniejszą </w:t>
      </w:r>
      <w:r w:rsidR="008521EE" w:rsidRPr="002A6CA3">
        <w:rPr>
          <w:rFonts w:ascii="Verdana" w:hAnsi="Verdana" w:cstheme="minorHAnsi"/>
          <w:bCs/>
          <w:sz w:val="20"/>
          <w:szCs w:val="20"/>
        </w:rPr>
        <w:t xml:space="preserve">Ofertę </w:t>
      </w:r>
      <w:r w:rsidRPr="002A6CA3">
        <w:rPr>
          <w:rFonts w:ascii="Verdana" w:hAnsi="Verdana" w:cstheme="minorHAnsi"/>
          <w:bCs/>
          <w:sz w:val="20"/>
          <w:szCs w:val="20"/>
        </w:rPr>
        <w:t xml:space="preserve">w oparciu o kryteria oceny Ofert określone w </w:t>
      </w:r>
      <w:r w:rsidR="00904E94" w:rsidRPr="002A6CA3">
        <w:rPr>
          <w:rFonts w:ascii="Verdana" w:hAnsi="Verdana" w:cstheme="minorHAnsi"/>
          <w:bCs/>
          <w:sz w:val="20"/>
          <w:szCs w:val="20"/>
        </w:rPr>
        <w:t>SWZ</w:t>
      </w:r>
      <w:r w:rsidRPr="002A6CA3">
        <w:rPr>
          <w:rFonts w:ascii="Verdana" w:hAnsi="Verdana" w:cstheme="minorHAnsi"/>
          <w:bCs/>
          <w:sz w:val="20"/>
          <w:szCs w:val="20"/>
        </w:rPr>
        <w:t xml:space="preserve">, z uwzględnieniem </w:t>
      </w:r>
      <w:r w:rsidRPr="000F3AAE">
        <w:rPr>
          <w:rFonts w:ascii="Verdana" w:hAnsi="Verdana" w:cstheme="minorHAnsi"/>
          <w:bCs/>
          <w:sz w:val="20"/>
          <w:szCs w:val="20"/>
        </w:rPr>
        <w:t xml:space="preserve">wyników aukcji elektronicznej. </w:t>
      </w:r>
      <w:r w:rsidR="00265891" w:rsidRPr="000F3AAE">
        <w:rPr>
          <w:rFonts w:ascii="Verdana" w:hAnsi="Verdana" w:cstheme="minorHAnsi"/>
          <w:bCs/>
          <w:sz w:val="20"/>
          <w:szCs w:val="20"/>
        </w:rPr>
        <w:t xml:space="preserve">Wykonawca zobowiązany jest potwierdzić wylicytowane warunki (Ofertę złożoną w aukcji elektronicznej) za pomocą </w:t>
      </w:r>
      <w:r w:rsidR="00265891" w:rsidRPr="000F3AAE">
        <w:rPr>
          <w:rFonts w:ascii="Verdana" w:hAnsi="Verdana" w:cstheme="minorHAnsi"/>
          <w:bCs/>
          <w:sz w:val="20"/>
          <w:szCs w:val="20"/>
        </w:rPr>
        <w:lastRenderedPageBreak/>
        <w:t>elektronicznych środków komunikacji lub w Formie pisemnej, nie później niż w terminie wskazanym przez Zamawiającego.</w:t>
      </w:r>
      <w:r w:rsidR="004758AE" w:rsidRPr="000F3AAE">
        <w:rPr>
          <w:rFonts w:ascii="Verdana" w:hAnsi="Verdana" w:cstheme="minorHAnsi"/>
          <w:bCs/>
          <w:sz w:val="20"/>
          <w:szCs w:val="20"/>
        </w:rPr>
        <w:t xml:space="preserve"> </w:t>
      </w:r>
      <w:r w:rsidR="00492640" w:rsidRPr="000F3AAE">
        <w:rPr>
          <w:rFonts w:ascii="Verdana" w:hAnsi="Verdana" w:cstheme="minorHAnsi"/>
          <w:bCs/>
          <w:sz w:val="20"/>
          <w:szCs w:val="20"/>
        </w:rPr>
        <w:t xml:space="preserve">Potwierdzenie ceny należy złożyć za pośrednictwem Systemu Zakupowego GK PGE. </w:t>
      </w:r>
      <w:r w:rsidR="00492640" w:rsidRPr="000F3AAE">
        <w:rPr>
          <w:rFonts w:ascii="Verdana" w:hAnsi="Verdana" w:cstheme="minorHAnsi"/>
          <w:sz w:val="20"/>
          <w:szCs w:val="20"/>
        </w:rPr>
        <w:t xml:space="preserve">Złożenie </w:t>
      </w:r>
      <w:r w:rsidR="00DD64DC" w:rsidRPr="000F3AAE">
        <w:rPr>
          <w:rFonts w:ascii="Verdana" w:hAnsi="Verdana" w:cstheme="minorHAnsi"/>
          <w:sz w:val="20"/>
          <w:szCs w:val="20"/>
        </w:rPr>
        <w:t xml:space="preserve">najkorzystniejszej </w:t>
      </w:r>
      <w:r w:rsidR="00492640" w:rsidRPr="000F3AAE">
        <w:rPr>
          <w:rFonts w:ascii="Verdana" w:hAnsi="Verdana" w:cstheme="minorHAnsi"/>
          <w:sz w:val="20"/>
          <w:szCs w:val="20"/>
        </w:rPr>
        <w:t>Oferty w</w:t>
      </w:r>
      <w:r w:rsidR="00492640" w:rsidRPr="002A6CA3">
        <w:rPr>
          <w:rFonts w:ascii="Verdana" w:hAnsi="Verdana" w:cstheme="minorHAnsi"/>
          <w:sz w:val="20"/>
          <w:szCs w:val="20"/>
        </w:rPr>
        <w:t xml:space="preserve"> toku aukcji elektronicznej nie jest równoznaczne z wyborem Oferty jako najkorzystniejszej. Po zakończeniu aukcji elektronicznej, </w:t>
      </w:r>
      <w:r w:rsidR="00AE2D37" w:rsidRPr="002A6CA3">
        <w:rPr>
          <w:rFonts w:ascii="Verdana" w:hAnsi="Verdana" w:cstheme="minorHAnsi"/>
          <w:sz w:val="20"/>
          <w:szCs w:val="20"/>
        </w:rPr>
        <w:t>Zamawiający</w:t>
      </w:r>
      <w:r w:rsidR="00492640" w:rsidRPr="002A6CA3">
        <w:rPr>
          <w:rFonts w:ascii="Verdana" w:hAnsi="Verdana" w:cstheme="minorHAnsi"/>
          <w:sz w:val="20"/>
          <w:szCs w:val="20"/>
        </w:rPr>
        <w:t xml:space="preserve"> może zdecydować o przeprowadzeniu negocjacji handlowych z Wykonawcą</w:t>
      </w:r>
      <w:r w:rsidR="00DD64DC" w:rsidRPr="002A6CA3">
        <w:rPr>
          <w:rFonts w:ascii="Verdana" w:hAnsi="Verdana" w:cstheme="minorHAnsi"/>
          <w:sz w:val="20"/>
          <w:szCs w:val="20"/>
        </w:rPr>
        <w:t>,</w:t>
      </w:r>
      <w:r w:rsidR="00492640" w:rsidRPr="002A6CA3">
        <w:rPr>
          <w:rFonts w:ascii="Verdana" w:hAnsi="Verdana" w:cstheme="minorHAnsi"/>
          <w:sz w:val="20"/>
          <w:szCs w:val="20"/>
        </w:rPr>
        <w:t xml:space="preserve"> który złożył najkorzystniejszą </w:t>
      </w:r>
      <w:r w:rsidR="003A0604">
        <w:rPr>
          <w:rFonts w:ascii="Verdana" w:hAnsi="Verdana" w:cstheme="minorHAnsi"/>
          <w:sz w:val="20"/>
          <w:szCs w:val="20"/>
        </w:rPr>
        <w:t xml:space="preserve">Ofertę </w:t>
      </w:r>
      <w:r w:rsidR="00492640" w:rsidRPr="000F3AAE">
        <w:rPr>
          <w:rFonts w:ascii="Verdana" w:hAnsi="Verdana" w:cstheme="minorHAnsi"/>
          <w:sz w:val="20"/>
          <w:szCs w:val="20"/>
        </w:rPr>
        <w:t xml:space="preserve">w toku aukcji. </w:t>
      </w:r>
    </w:p>
    <w:p w14:paraId="6C09C5FD" w14:textId="5EFE5D0B" w:rsidR="002D62B2" w:rsidRPr="000F3AAE" w:rsidRDefault="002D62B2" w:rsidP="007D157E">
      <w:pPr>
        <w:pStyle w:val="Lista2"/>
        <w:numPr>
          <w:ilvl w:val="1"/>
          <w:numId w:val="56"/>
        </w:numPr>
        <w:spacing w:before="120" w:after="120"/>
        <w:ind w:left="426" w:right="-284" w:hanging="710"/>
        <w:jc w:val="both"/>
        <w:rPr>
          <w:rFonts w:ascii="Verdana" w:hAnsi="Verdana" w:cstheme="minorHAnsi"/>
          <w:sz w:val="20"/>
          <w:szCs w:val="20"/>
        </w:rPr>
      </w:pPr>
      <w:r w:rsidRPr="000F3AAE">
        <w:rPr>
          <w:rFonts w:ascii="Verdana" w:eastAsia="Calibri" w:hAnsi="Verdana" w:cstheme="minorHAnsi"/>
          <w:sz w:val="20"/>
          <w:szCs w:val="20"/>
          <w:lang w:eastAsia="en-US"/>
        </w:rPr>
        <w:t xml:space="preserve">Zamawiający </w:t>
      </w:r>
      <w:r w:rsidR="008D2AB5" w:rsidRPr="000F3AAE">
        <w:rPr>
          <w:rFonts w:ascii="Verdana" w:eastAsia="Calibri" w:hAnsi="Verdana" w:cstheme="minorHAnsi"/>
          <w:sz w:val="20"/>
          <w:szCs w:val="20"/>
          <w:lang w:eastAsia="en-US"/>
        </w:rPr>
        <w:t xml:space="preserve">poinformuje Wykonawców, który złożyli oferty w </w:t>
      </w:r>
      <w:r w:rsidR="005133E6">
        <w:rPr>
          <w:rFonts w:ascii="Verdana" w:eastAsia="Calibri" w:hAnsi="Verdana" w:cstheme="minorHAnsi"/>
          <w:sz w:val="20"/>
          <w:szCs w:val="20"/>
          <w:lang w:eastAsia="en-US"/>
        </w:rPr>
        <w:t>P</w:t>
      </w:r>
      <w:r w:rsidR="005133E6" w:rsidRPr="000F3AAE">
        <w:rPr>
          <w:rFonts w:ascii="Verdana" w:eastAsia="Calibri" w:hAnsi="Verdana" w:cstheme="minorHAnsi"/>
          <w:sz w:val="20"/>
          <w:szCs w:val="20"/>
          <w:lang w:eastAsia="en-US"/>
        </w:rPr>
        <w:t xml:space="preserve">ostępowaniu </w:t>
      </w:r>
      <w:r w:rsidR="009D5BC2" w:rsidRPr="00221C35">
        <w:rPr>
          <w:rFonts w:ascii="Verdana" w:hAnsi="Verdana" w:cstheme="minorHAnsi"/>
          <w:sz w:val="20"/>
        </w:rPr>
        <w:t>zakupowym</w:t>
      </w:r>
      <w:r w:rsidR="009D5BC2" w:rsidRPr="002A6CA3">
        <w:rPr>
          <w:rFonts w:ascii="Verdana" w:eastAsia="Calibri" w:hAnsi="Verdana" w:cstheme="minorHAnsi"/>
          <w:sz w:val="20"/>
        </w:rPr>
        <w:t xml:space="preserve"> </w:t>
      </w:r>
      <w:r w:rsidR="008D2AB5" w:rsidRPr="000F3AAE">
        <w:rPr>
          <w:rFonts w:ascii="Verdana" w:eastAsia="Calibri" w:hAnsi="Verdana" w:cstheme="minorHAnsi"/>
          <w:sz w:val="20"/>
          <w:szCs w:val="20"/>
          <w:lang w:eastAsia="en-US"/>
        </w:rPr>
        <w:t>o dokonanym wyborze najkorzystniejszej</w:t>
      </w:r>
      <w:r w:rsidR="008521EE" w:rsidRPr="008521EE">
        <w:rPr>
          <w:rFonts w:ascii="Verdana" w:eastAsia="Calibri" w:hAnsi="Verdana" w:cstheme="minorHAnsi"/>
          <w:sz w:val="20"/>
          <w:szCs w:val="20"/>
          <w:lang w:eastAsia="en-US"/>
        </w:rPr>
        <w:t xml:space="preserve"> </w:t>
      </w:r>
      <w:r w:rsidR="008521EE" w:rsidRPr="000F3AAE">
        <w:rPr>
          <w:rFonts w:ascii="Verdana" w:eastAsia="Calibri" w:hAnsi="Verdana" w:cstheme="minorHAnsi"/>
          <w:sz w:val="20"/>
          <w:szCs w:val="20"/>
          <w:lang w:eastAsia="en-US"/>
        </w:rPr>
        <w:t>Oferty</w:t>
      </w:r>
      <w:r w:rsidR="008D2AB5" w:rsidRPr="000F3AAE">
        <w:rPr>
          <w:rFonts w:ascii="Verdana" w:eastAsia="Calibri" w:hAnsi="Verdana" w:cstheme="minorHAnsi"/>
          <w:sz w:val="20"/>
          <w:szCs w:val="20"/>
          <w:lang w:eastAsia="en-US"/>
        </w:rPr>
        <w:t>, podając nazwę i adres Wykonawcy, którego Oferta została wybrana jako najkorzystniejsza, zaoferowaną przez tego Wykonawcę cenę oraz punkty przyznane w każdym kryterium oceny Ofert, jakie otrzymała Oferta uznana za najkorzystniejszą.</w:t>
      </w:r>
    </w:p>
    <w:p w14:paraId="5F5AFF2C" w14:textId="3D480643" w:rsidR="00AA33AB" w:rsidRPr="000F3AAE" w:rsidRDefault="00AA33AB" w:rsidP="007D157E">
      <w:pPr>
        <w:pStyle w:val="Lista2"/>
        <w:numPr>
          <w:ilvl w:val="1"/>
          <w:numId w:val="56"/>
        </w:numPr>
        <w:spacing w:before="120" w:after="120"/>
        <w:ind w:left="426" w:right="-284" w:hanging="710"/>
        <w:jc w:val="both"/>
        <w:rPr>
          <w:rFonts w:ascii="Verdana" w:hAnsi="Verdana" w:cstheme="minorHAnsi"/>
          <w:sz w:val="20"/>
        </w:rPr>
      </w:pPr>
      <w:r w:rsidRPr="000F3AAE">
        <w:rPr>
          <w:rFonts w:ascii="Verdana" w:hAnsi="Verdana" w:cstheme="minorHAnsi"/>
          <w:sz w:val="20"/>
          <w:szCs w:val="20"/>
        </w:rPr>
        <w:t>W przypadku kiedy w związku z wykonaniem Umowy zakupowej Wykonawca będzie przetwarzał dane osobowe na rzecz Zamawiającego na podstawie Umowy powierzenia przetwarzania danych osobowych, Zamawiający wzywa Wykonawcę, którego Oferta została najwyżej oceniona do złożenia w wyznaczonym terminie ankiety w zakresie gwarancji bezpieczeństwa przetwarzania danych osobowych.</w:t>
      </w:r>
    </w:p>
    <w:p w14:paraId="369371F7" w14:textId="54ECA313" w:rsidR="005D3279" w:rsidRPr="00DA3E99" w:rsidRDefault="00AA33AB" w:rsidP="007D157E">
      <w:pPr>
        <w:pStyle w:val="Lista2"/>
        <w:numPr>
          <w:ilvl w:val="1"/>
          <w:numId w:val="56"/>
        </w:numPr>
        <w:spacing w:before="120" w:after="120"/>
        <w:ind w:left="426" w:right="-284" w:hanging="710"/>
        <w:jc w:val="both"/>
        <w:rPr>
          <w:rFonts w:ascii="Verdana" w:hAnsi="Verdana" w:cstheme="minorHAnsi"/>
          <w:sz w:val="20"/>
          <w:szCs w:val="20"/>
        </w:rPr>
      </w:pPr>
      <w:r w:rsidRPr="000F3AAE">
        <w:rPr>
          <w:rFonts w:ascii="Verdana" w:hAnsi="Verdana" w:cstheme="minorHAnsi"/>
          <w:sz w:val="20"/>
          <w:szCs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W takiej sytuacji Zamawiający może wybrać </w:t>
      </w:r>
      <w:r w:rsidR="00DF05F8" w:rsidRPr="000F3AAE">
        <w:rPr>
          <w:rFonts w:ascii="Verdana" w:hAnsi="Verdana" w:cstheme="minorHAnsi"/>
          <w:sz w:val="20"/>
          <w:szCs w:val="20"/>
        </w:rPr>
        <w:t>n</w:t>
      </w:r>
      <w:r w:rsidRPr="000F3AAE">
        <w:rPr>
          <w:rFonts w:ascii="Verdana" w:hAnsi="Verdana" w:cstheme="minorHAnsi"/>
          <w:sz w:val="20"/>
          <w:szCs w:val="20"/>
        </w:rPr>
        <w:t>ajkorzystniejszą Ofertę spośród pozostałych Ofert.</w:t>
      </w:r>
    </w:p>
    <w:p w14:paraId="5187E134" w14:textId="77777777" w:rsidR="005817FF" w:rsidRPr="000F3AAE" w:rsidRDefault="005D3279" w:rsidP="007D157E">
      <w:pPr>
        <w:pStyle w:val="Nagwek1"/>
        <w:keepLines w:val="0"/>
        <w:numPr>
          <w:ilvl w:val="0"/>
          <w:numId w:val="69"/>
        </w:numPr>
        <w:shd w:val="clear" w:color="auto" w:fill="C6D9F1" w:themeFill="text2" w:themeFillTint="33"/>
        <w:spacing w:before="0" w:after="0" w:line="240" w:lineRule="auto"/>
        <w:ind w:left="425" w:right="-284" w:hanging="709"/>
        <w:rPr>
          <w:rFonts w:ascii="Verdana" w:hAnsi="Verdana" w:cstheme="minorHAnsi"/>
          <w:sz w:val="20"/>
          <w:lang w:val="pl-PL"/>
        </w:rPr>
      </w:pPr>
      <w:bookmarkStart w:id="202" w:name="_Toc137824145"/>
      <w:bookmarkStart w:id="203" w:name="_Toc154823362"/>
      <w:bookmarkStart w:id="204" w:name="_Toc165273928"/>
      <w:bookmarkStart w:id="205" w:name="_Toc165274197"/>
      <w:bookmarkStart w:id="206" w:name="_Toc243294557"/>
      <w:bookmarkStart w:id="207" w:name="_Toc489350407"/>
      <w:bookmarkStart w:id="208" w:name="_Toc243294553"/>
      <w:bookmarkStart w:id="209" w:name="_Toc489350403"/>
      <w:bookmarkStart w:id="210" w:name="_Toc515896296"/>
      <w:bookmarkStart w:id="211" w:name="_Toc122344800"/>
      <w:r w:rsidRPr="000F3AAE">
        <w:rPr>
          <w:rFonts w:ascii="Verdana" w:eastAsia="Calibri" w:hAnsi="Verdana" w:cstheme="minorHAnsi"/>
          <w:caps w:val="0"/>
          <w:kern w:val="0"/>
          <w:sz w:val="20"/>
          <w:lang w:val="pl-PL"/>
        </w:rPr>
        <w:t xml:space="preserve">INFORMACJE </w:t>
      </w:r>
      <w:r w:rsidR="00E33679" w:rsidRPr="000F3AAE">
        <w:rPr>
          <w:rFonts w:ascii="Verdana" w:eastAsia="Calibri" w:hAnsi="Verdana" w:cstheme="minorHAnsi"/>
          <w:caps w:val="0"/>
          <w:kern w:val="0"/>
          <w:sz w:val="20"/>
          <w:lang w:val="pl-PL"/>
        </w:rPr>
        <w:t xml:space="preserve">DOTYCZĄCE </w:t>
      </w:r>
      <w:r w:rsidRPr="000F3AAE">
        <w:rPr>
          <w:rFonts w:ascii="Verdana" w:eastAsia="Calibri" w:hAnsi="Verdana" w:cstheme="minorHAnsi"/>
          <w:caps w:val="0"/>
          <w:kern w:val="0"/>
          <w:sz w:val="20"/>
          <w:lang w:val="pl-PL"/>
        </w:rPr>
        <w:t>ZAWARCIA UMOWY</w:t>
      </w:r>
      <w:bookmarkEnd w:id="202"/>
      <w:bookmarkEnd w:id="203"/>
      <w:bookmarkEnd w:id="204"/>
      <w:bookmarkEnd w:id="205"/>
      <w:bookmarkEnd w:id="206"/>
      <w:bookmarkEnd w:id="207"/>
      <w:bookmarkEnd w:id="208"/>
      <w:bookmarkEnd w:id="209"/>
      <w:bookmarkEnd w:id="210"/>
      <w:bookmarkEnd w:id="211"/>
    </w:p>
    <w:p w14:paraId="1933FEEA" w14:textId="77777777" w:rsidR="00C4733A" w:rsidRPr="002A6CA3" w:rsidRDefault="00C4733A" w:rsidP="00980BFF">
      <w:pPr>
        <w:pStyle w:val="Akapitzlist"/>
        <w:numPr>
          <w:ilvl w:val="0"/>
          <w:numId w:val="57"/>
        </w:numPr>
        <w:spacing w:before="240" w:after="120" w:line="240" w:lineRule="auto"/>
        <w:ind w:right="-284"/>
        <w:rPr>
          <w:rFonts w:ascii="Verdana" w:hAnsi="Verdana" w:cstheme="minorHAnsi"/>
          <w:vanish/>
          <w:sz w:val="20"/>
        </w:rPr>
      </w:pPr>
    </w:p>
    <w:p w14:paraId="40770DE4" w14:textId="77777777" w:rsidR="00C4733A" w:rsidRPr="002A6CA3" w:rsidRDefault="00C4733A" w:rsidP="00980BFF">
      <w:pPr>
        <w:pStyle w:val="Akapitzlist"/>
        <w:numPr>
          <w:ilvl w:val="0"/>
          <w:numId w:val="57"/>
        </w:numPr>
        <w:spacing w:before="240" w:after="120" w:line="240" w:lineRule="auto"/>
        <w:ind w:right="-284"/>
        <w:rPr>
          <w:rFonts w:ascii="Verdana" w:hAnsi="Verdana" w:cstheme="minorHAnsi"/>
          <w:vanish/>
          <w:sz w:val="20"/>
        </w:rPr>
      </w:pPr>
    </w:p>
    <w:p w14:paraId="64D764E0" w14:textId="762C5DA9" w:rsidR="00003E6E" w:rsidRPr="002A6CA3" w:rsidRDefault="005D3279" w:rsidP="007D157E">
      <w:pPr>
        <w:pStyle w:val="Akapitzlist"/>
        <w:numPr>
          <w:ilvl w:val="1"/>
          <w:numId w:val="57"/>
        </w:numPr>
        <w:spacing w:before="240" w:after="120" w:line="240" w:lineRule="auto"/>
        <w:ind w:left="426" w:right="-284" w:hanging="710"/>
        <w:rPr>
          <w:rFonts w:ascii="Verdana" w:hAnsi="Verdana" w:cstheme="minorHAnsi"/>
          <w:b/>
          <w:bCs/>
          <w:sz w:val="20"/>
        </w:rPr>
      </w:pPr>
      <w:r w:rsidRPr="002A6CA3">
        <w:rPr>
          <w:rFonts w:ascii="Verdana" w:hAnsi="Verdana" w:cstheme="minorHAnsi"/>
          <w:sz w:val="20"/>
        </w:rPr>
        <w:t>Z Wykonawcą, którego Oferta zostanie wybrana jako najkorzystniejsza</w:t>
      </w:r>
      <w:r w:rsidR="008521EE" w:rsidRPr="008521EE">
        <w:rPr>
          <w:rFonts w:ascii="Verdana" w:hAnsi="Verdana" w:cstheme="minorHAnsi"/>
          <w:sz w:val="20"/>
        </w:rPr>
        <w:t xml:space="preserve"> </w:t>
      </w:r>
      <w:r w:rsidR="008521EE" w:rsidRPr="002A6CA3">
        <w:rPr>
          <w:rFonts w:ascii="Verdana" w:hAnsi="Verdana" w:cstheme="minorHAnsi"/>
          <w:sz w:val="20"/>
        </w:rPr>
        <w:t>Oferta</w:t>
      </w:r>
      <w:r w:rsidRPr="002A6CA3">
        <w:rPr>
          <w:rFonts w:ascii="Verdana" w:hAnsi="Verdana" w:cstheme="minorHAnsi"/>
          <w:sz w:val="20"/>
        </w:rPr>
        <w:t xml:space="preserve">, zostanie zawarta przez Zamawiającego Umowa, zgodnie ze wzorem wskazanym w Załączniku nr </w:t>
      </w:r>
      <w:r w:rsidR="0068756E" w:rsidRPr="002A6CA3">
        <w:rPr>
          <w:rFonts w:ascii="Verdana" w:hAnsi="Verdana" w:cstheme="minorHAnsi"/>
          <w:sz w:val="20"/>
        </w:rPr>
        <w:t>2</w:t>
      </w:r>
      <w:r w:rsidRPr="002A6CA3">
        <w:rPr>
          <w:rFonts w:ascii="Verdana" w:hAnsi="Verdana" w:cstheme="minorHAnsi"/>
          <w:b/>
          <w:sz w:val="20"/>
        </w:rPr>
        <w:t xml:space="preserve"> </w:t>
      </w:r>
      <w:r w:rsidRPr="002A6CA3">
        <w:rPr>
          <w:rFonts w:ascii="Verdana" w:hAnsi="Verdana" w:cstheme="minorHAnsi"/>
          <w:sz w:val="20"/>
        </w:rPr>
        <w:t xml:space="preserve">do </w:t>
      </w:r>
      <w:r w:rsidR="00904E94" w:rsidRPr="002A6CA3">
        <w:rPr>
          <w:rFonts w:ascii="Verdana" w:hAnsi="Verdana" w:cstheme="minorHAnsi"/>
          <w:sz w:val="20"/>
        </w:rPr>
        <w:t>SWZ</w:t>
      </w:r>
      <w:r w:rsidR="00E33679" w:rsidRPr="002A6CA3">
        <w:rPr>
          <w:rFonts w:ascii="Verdana" w:hAnsi="Verdana" w:cstheme="minorHAnsi"/>
          <w:sz w:val="20"/>
        </w:rPr>
        <w:t>.</w:t>
      </w:r>
      <w:r w:rsidR="00DF05F8">
        <w:rPr>
          <w:rFonts w:ascii="Verdana" w:hAnsi="Verdana" w:cstheme="minorHAnsi"/>
          <w:sz w:val="20"/>
        </w:rPr>
        <w:t xml:space="preserve"> Jeżeli Zamawiający przewidział w niniejszym SWZ podział zamówienia na części, wówczas Umowy zostaną zawarte odrębnie dla każdej części zamówienia.</w:t>
      </w:r>
    </w:p>
    <w:p w14:paraId="53A1E693" w14:textId="6A61B8DD" w:rsidR="002B7BEC" w:rsidRPr="002A6CA3" w:rsidRDefault="002B7BEC" w:rsidP="007D157E">
      <w:pPr>
        <w:pStyle w:val="Akapitzlist"/>
        <w:numPr>
          <w:ilvl w:val="1"/>
          <w:numId w:val="57"/>
        </w:numPr>
        <w:spacing w:before="240" w:after="120" w:line="240" w:lineRule="auto"/>
        <w:ind w:left="426" w:right="-284" w:hanging="710"/>
        <w:rPr>
          <w:rFonts w:ascii="Verdana" w:hAnsi="Verdana" w:cstheme="minorHAnsi"/>
          <w:sz w:val="20"/>
        </w:rPr>
      </w:pPr>
      <w:r w:rsidRPr="002A6CA3">
        <w:rPr>
          <w:rFonts w:ascii="Verdana" w:hAnsi="Verdana" w:cstheme="minorHAnsi"/>
          <w:sz w:val="20"/>
        </w:rPr>
        <w:t>Osoby podpisujące Umowę w imieniu Wykonawcy, przed podpisaniem Umowy, powinny przekazać Zamawiającemu dokumenty potwierdzające ich umocowanie do podpisania Umowy, o ile umocowanie to nie będzie wynikać</w:t>
      </w:r>
      <w:r>
        <w:rPr>
          <w:rFonts w:ascii="Verdana" w:hAnsi="Verdana" w:cstheme="minorHAnsi"/>
          <w:sz w:val="20"/>
        </w:rPr>
        <w:t xml:space="preserve"> </w:t>
      </w:r>
      <w:r w:rsidRPr="002A6CA3">
        <w:rPr>
          <w:rFonts w:ascii="Verdana" w:hAnsi="Verdana" w:cstheme="minorHAnsi"/>
          <w:sz w:val="20"/>
        </w:rPr>
        <w:t xml:space="preserve">z dokumentów </w:t>
      </w:r>
      <w:r w:rsidR="00DF05F8">
        <w:rPr>
          <w:rFonts w:ascii="Verdana" w:hAnsi="Verdana" w:cstheme="minorHAnsi"/>
          <w:sz w:val="20"/>
        </w:rPr>
        <w:t>przekazanych Zamawiającemu w toku postępowania</w:t>
      </w:r>
      <w:r w:rsidR="00917741">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C472EA">
        <w:rPr>
          <w:rFonts w:ascii="Verdana" w:hAnsi="Verdana" w:cstheme="minorHAnsi"/>
          <w:sz w:val="20"/>
        </w:rPr>
        <w:t>lub wprost z dokumentów rejestrowych lub bezpłatnych i ogólnodostępnych baz danych</w:t>
      </w:r>
      <w:r w:rsidRPr="002A6CA3">
        <w:rPr>
          <w:rFonts w:ascii="Verdana" w:hAnsi="Verdana" w:cstheme="minorHAnsi"/>
          <w:sz w:val="20"/>
        </w:rPr>
        <w:t xml:space="preserve">. </w:t>
      </w:r>
    </w:p>
    <w:p w14:paraId="4FC0AADD" w14:textId="102BF5BA" w:rsidR="00003E6E" w:rsidRPr="002A6CA3" w:rsidRDefault="005D3279" w:rsidP="007D157E">
      <w:pPr>
        <w:pStyle w:val="Akapitzlist"/>
        <w:numPr>
          <w:ilvl w:val="1"/>
          <w:numId w:val="57"/>
        </w:numPr>
        <w:spacing w:before="240" w:after="120" w:line="240" w:lineRule="auto"/>
        <w:ind w:left="426" w:right="-284" w:hanging="710"/>
        <w:rPr>
          <w:rFonts w:ascii="Verdana" w:hAnsi="Verdana"/>
          <w:b/>
          <w:bCs/>
          <w:sz w:val="20"/>
        </w:rPr>
      </w:pPr>
      <w:r w:rsidRPr="002A6CA3">
        <w:rPr>
          <w:rFonts w:ascii="Verdana" w:hAnsi="Verdana" w:cstheme="minorHAnsi"/>
          <w:sz w:val="20"/>
        </w:rPr>
        <w:t>W przypadku, gdy Wykonawca, którego Oferta została wybrana uchyla się od za</w:t>
      </w:r>
      <w:r w:rsidR="000F3AAE">
        <w:rPr>
          <w:rFonts w:ascii="Verdana" w:hAnsi="Verdana" w:cstheme="minorHAnsi"/>
          <w:sz w:val="20"/>
        </w:rPr>
        <w:t>warcia Umowy w </w:t>
      </w:r>
      <w:r w:rsidRPr="002A6CA3">
        <w:rPr>
          <w:rFonts w:ascii="Verdana" w:hAnsi="Verdana" w:cstheme="minorHAnsi"/>
          <w:sz w:val="20"/>
        </w:rPr>
        <w:t xml:space="preserve">sprawie zamówienia </w:t>
      </w:r>
      <w:r w:rsidR="001B63ED" w:rsidRPr="002A6CA3">
        <w:rPr>
          <w:rFonts w:ascii="Verdana" w:hAnsi="Verdana" w:cstheme="minorHAnsi"/>
          <w:sz w:val="20"/>
        </w:rPr>
        <w:t>nie</w:t>
      </w:r>
      <w:r w:rsidRPr="002A6CA3">
        <w:rPr>
          <w:rFonts w:ascii="Verdana" w:hAnsi="Verdana" w:cstheme="minorHAnsi"/>
          <w:sz w:val="20"/>
        </w:rPr>
        <w:t>publicznego</w:t>
      </w:r>
      <w:r w:rsidR="002F58A8" w:rsidRPr="002A6CA3">
        <w:rPr>
          <w:rFonts w:ascii="Verdana" w:hAnsi="Verdana" w:cstheme="minorHAnsi"/>
          <w:sz w:val="20"/>
        </w:rPr>
        <w:t xml:space="preserve">, </w:t>
      </w:r>
      <w:r w:rsidRPr="002A6CA3">
        <w:rPr>
          <w:rFonts w:ascii="Verdana" w:hAnsi="Verdana" w:cstheme="minorHAnsi"/>
          <w:sz w:val="20"/>
        </w:rPr>
        <w:t xml:space="preserve">Zamawiający może wybrać najkorzystniejszą </w:t>
      </w:r>
      <w:r w:rsidR="008521EE" w:rsidRPr="002A6CA3">
        <w:rPr>
          <w:rFonts w:ascii="Verdana" w:hAnsi="Verdana" w:cstheme="minorHAnsi"/>
          <w:sz w:val="20"/>
        </w:rPr>
        <w:t xml:space="preserve">Ofertę </w:t>
      </w:r>
      <w:r w:rsidRPr="002A6CA3">
        <w:rPr>
          <w:rFonts w:ascii="Verdana" w:hAnsi="Verdana" w:cstheme="minorHAnsi"/>
          <w:sz w:val="20"/>
        </w:rPr>
        <w:t>spośród pozostałych Ofert bez przeprowadzania ich ponownego badania i oceny, chyba że zachodzą przesł</w:t>
      </w:r>
      <w:r w:rsidR="00003E6E" w:rsidRPr="002A6CA3">
        <w:rPr>
          <w:rFonts w:ascii="Verdana" w:hAnsi="Verdana" w:cstheme="minorHAnsi"/>
          <w:sz w:val="20"/>
        </w:rPr>
        <w:t>anki unieważnienia Postępowania</w:t>
      </w:r>
      <w:r w:rsidR="009D5BC2">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ego</w:t>
      </w:r>
      <w:r w:rsidR="00003E6E" w:rsidRPr="002A6CA3">
        <w:rPr>
          <w:rFonts w:ascii="Verdana" w:hAnsi="Verdana" w:cstheme="minorHAnsi"/>
          <w:sz w:val="20"/>
        </w:rPr>
        <w:t>.</w:t>
      </w:r>
    </w:p>
    <w:p w14:paraId="2D67BD46" w14:textId="77777777" w:rsidR="005817FF" w:rsidRPr="002A6CA3" w:rsidRDefault="005D3279" w:rsidP="007D157E">
      <w:pPr>
        <w:pStyle w:val="Nagwek1"/>
        <w:keepLines w:val="0"/>
        <w:numPr>
          <w:ilvl w:val="0"/>
          <w:numId w:val="69"/>
        </w:numPr>
        <w:shd w:val="clear" w:color="auto" w:fill="C6D9F1" w:themeFill="text2" w:themeFillTint="33"/>
        <w:spacing w:before="0" w:after="0" w:line="240" w:lineRule="auto"/>
        <w:ind w:left="425" w:right="-284" w:hanging="709"/>
        <w:rPr>
          <w:rFonts w:ascii="Verdana" w:hAnsi="Verdana" w:cstheme="minorHAnsi"/>
          <w:sz w:val="20"/>
          <w:lang w:val="pl-PL"/>
        </w:rPr>
      </w:pPr>
      <w:bookmarkStart w:id="212" w:name="_Toc137824143"/>
      <w:bookmarkStart w:id="213" w:name="_Toc154823359"/>
      <w:bookmarkStart w:id="214" w:name="_Toc165273925"/>
      <w:bookmarkStart w:id="215" w:name="_Toc165274194"/>
      <w:bookmarkStart w:id="216" w:name="_Toc243294554"/>
      <w:bookmarkStart w:id="217" w:name="_Toc489350404"/>
      <w:bookmarkStart w:id="218" w:name="_Toc515896297"/>
      <w:bookmarkStart w:id="219" w:name="_Toc122344801"/>
      <w:r w:rsidRPr="002A6CA3">
        <w:rPr>
          <w:rFonts w:ascii="Verdana" w:eastAsia="Calibri" w:hAnsi="Verdana" w:cstheme="minorHAnsi"/>
          <w:caps w:val="0"/>
          <w:kern w:val="0"/>
          <w:sz w:val="20"/>
          <w:lang w:val="pl-PL"/>
        </w:rPr>
        <w:t>WYMAGANIA DOTYCZĄCE ZABEZPIECZENIA NALEŻYTEGO WYKONANIA UMOWY</w:t>
      </w:r>
      <w:bookmarkEnd w:id="212"/>
      <w:bookmarkEnd w:id="213"/>
      <w:bookmarkEnd w:id="214"/>
      <w:bookmarkEnd w:id="215"/>
      <w:bookmarkEnd w:id="216"/>
      <w:bookmarkEnd w:id="217"/>
      <w:bookmarkEnd w:id="218"/>
      <w:bookmarkEnd w:id="219"/>
    </w:p>
    <w:p w14:paraId="1E0E9A5E" w14:textId="77777777" w:rsidR="005010DA" w:rsidRPr="002A6CA3" w:rsidRDefault="005010DA" w:rsidP="00980BFF">
      <w:pPr>
        <w:pStyle w:val="Akapitzlist"/>
        <w:numPr>
          <w:ilvl w:val="0"/>
          <w:numId w:val="58"/>
        </w:numPr>
        <w:spacing w:before="120" w:after="120" w:line="240" w:lineRule="auto"/>
        <w:ind w:right="-284"/>
        <w:rPr>
          <w:rFonts w:ascii="Verdana" w:eastAsia="Calibri" w:hAnsi="Verdana" w:cstheme="minorHAnsi"/>
          <w:vanish/>
          <w:sz w:val="20"/>
          <w:highlight w:val="cyan"/>
        </w:rPr>
      </w:pPr>
    </w:p>
    <w:p w14:paraId="3509D8DC" w14:textId="77777777" w:rsidR="005010DA" w:rsidRPr="002A6CA3" w:rsidRDefault="005010DA" w:rsidP="00980BFF">
      <w:pPr>
        <w:pStyle w:val="Akapitzlist"/>
        <w:numPr>
          <w:ilvl w:val="0"/>
          <w:numId w:val="58"/>
        </w:numPr>
        <w:spacing w:before="120" w:after="120" w:line="240" w:lineRule="auto"/>
        <w:ind w:right="-284"/>
        <w:rPr>
          <w:rFonts w:ascii="Verdana" w:eastAsia="Calibri" w:hAnsi="Verdana" w:cstheme="minorHAnsi"/>
          <w:vanish/>
          <w:sz w:val="20"/>
          <w:highlight w:val="cyan"/>
        </w:rPr>
      </w:pPr>
    </w:p>
    <w:p w14:paraId="7FD4E9DD" w14:textId="1150A369" w:rsidR="005817FF" w:rsidRPr="00C33918" w:rsidRDefault="005D3279" w:rsidP="007D157E">
      <w:pPr>
        <w:pStyle w:val="Akapitzlist"/>
        <w:numPr>
          <w:ilvl w:val="1"/>
          <w:numId w:val="58"/>
        </w:numPr>
        <w:spacing w:before="120" w:after="120" w:line="240" w:lineRule="auto"/>
        <w:ind w:left="426" w:right="-284" w:hanging="710"/>
        <w:rPr>
          <w:rFonts w:ascii="Verdana" w:hAnsi="Verdana" w:cstheme="minorHAnsi"/>
          <w:i/>
          <w:sz w:val="20"/>
        </w:rPr>
      </w:pPr>
      <w:r w:rsidRPr="00C33918">
        <w:rPr>
          <w:rFonts w:ascii="Verdana" w:eastAsia="Calibri" w:hAnsi="Verdana" w:cstheme="minorHAnsi"/>
          <w:sz w:val="20"/>
        </w:rPr>
        <w:t>Zamawiający odstępuje od żądania zabezpieczenia należytego wykonania umowy w niniejszym Postępowaniu</w:t>
      </w:r>
      <w:r w:rsidR="009D5BC2" w:rsidRPr="00C33918">
        <w:rPr>
          <w:rFonts w:ascii="Verdana" w:eastAsia="Calibri" w:hAnsi="Verdana" w:cstheme="minorHAnsi"/>
          <w:sz w:val="20"/>
        </w:rPr>
        <w:t xml:space="preserve"> </w:t>
      </w:r>
      <w:r w:rsidR="009D5BC2" w:rsidRPr="00C33918">
        <w:rPr>
          <w:rFonts w:ascii="Verdana" w:hAnsi="Verdana" w:cstheme="minorHAnsi"/>
          <w:sz w:val="20"/>
          <w:lang w:eastAsia="pl-PL"/>
        </w:rPr>
        <w:t>zakupowym</w:t>
      </w:r>
      <w:r w:rsidRPr="00C33918">
        <w:rPr>
          <w:rFonts w:ascii="Verdana" w:eastAsia="Calibri" w:hAnsi="Verdana" w:cstheme="minorHAnsi"/>
          <w:sz w:val="20"/>
        </w:rPr>
        <w:t>.</w:t>
      </w:r>
      <w:r w:rsidR="00C33918" w:rsidRPr="00C33918">
        <w:rPr>
          <w:rFonts w:ascii="Verdana" w:hAnsi="Verdana" w:cstheme="minorHAnsi"/>
          <w:i/>
          <w:sz w:val="20"/>
        </w:rPr>
        <w:t xml:space="preserve"> </w:t>
      </w:r>
    </w:p>
    <w:p w14:paraId="4CB3BA08" w14:textId="77777777" w:rsidR="005D3279" w:rsidRPr="00C33918" w:rsidRDefault="005D3279" w:rsidP="007D157E">
      <w:pPr>
        <w:pStyle w:val="Nagwek1"/>
        <w:keepLines w:val="0"/>
        <w:numPr>
          <w:ilvl w:val="0"/>
          <w:numId w:val="69"/>
        </w:numPr>
        <w:shd w:val="clear" w:color="auto" w:fill="C6D9F1" w:themeFill="text2" w:themeFillTint="33"/>
        <w:spacing w:before="0" w:after="0" w:line="240" w:lineRule="auto"/>
        <w:ind w:left="426" w:hanging="710"/>
        <w:rPr>
          <w:rFonts w:ascii="Verdana" w:hAnsi="Verdana" w:cstheme="minorHAnsi"/>
          <w:i/>
          <w:sz w:val="20"/>
        </w:rPr>
      </w:pPr>
      <w:bookmarkStart w:id="220" w:name="_Toc360717346"/>
      <w:bookmarkStart w:id="221" w:name="_Toc404679081"/>
      <w:bookmarkStart w:id="222" w:name="_Toc462325366"/>
      <w:bookmarkStart w:id="223" w:name="_Toc122344805"/>
      <w:r w:rsidRPr="00C33918">
        <w:rPr>
          <w:rFonts w:ascii="Verdana" w:eastAsia="Calibri" w:hAnsi="Verdana" w:cstheme="minorHAnsi"/>
          <w:caps w:val="0"/>
          <w:kern w:val="0"/>
          <w:sz w:val="20"/>
          <w:lang w:val="pl-PL"/>
        </w:rPr>
        <w:t>INFORMACJA O F</w:t>
      </w:r>
      <w:r w:rsidR="00BF1B92" w:rsidRPr="00C33918">
        <w:rPr>
          <w:rFonts w:ascii="Verdana" w:eastAsia="Calibri" w:hAnsi="Verdana" w:cstheme="minorHAnsi"/>
          <w:caps w:val="0"/>
          <w:kern w:val="0"/>
          <w:sz w:val="20"/>
          <w:lang w:val="pl-PL"/>
        </w:rPr>
        <w:t xml:space="preserve">INANSOWANIU ZAMÓWIENIA </w:t>
      </w:r>
      <w:bookmarkEnd w:id="220"/>
      <w:bookmarkEnd w:id="221"/>
      <w:bookmarkEnd w:id="222"/>
      <w:bookmarkEnd w:id="223"/>
    </w:p>
    <w:p w14:paraId="25F4AD6F" w14:textId="77777777" w:rsidR="00DE36E3" w:rsidRPr="00C33918"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36AE3DB6" w14:textId="77777777" w:rsidR="00DE36E3" w:rsidRPr="00C33918"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55824668" w14:textId="77777777" w:rsidR="00DE36E3" w:rsidRPr="00C33918"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01D3F514" w14:textId="77777777" w:rsidR="00DE36E3" w:rsidRPr="00C33918"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3B6DA5F5" w14:textId="77777777" w:rsidR="00DE36E3" w:rsidRPr="00C33918"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7884697E" w14:textId="77777777" w:rsidR="00DE36E3" w:rsidRPr="00C33918"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0ACFEE2E" w14:textId="77777777" w:rsidR="00DE36E3" w:rsidRPr="00C33918"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65F1014C" w14:textId="77777777" w:rsidR="00DE36E3" w:rsidRPr="00C33918"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69CBAF5A" w14:textId="77777777" w:rsidR="00DE36E3" w:rsidRPr="00C33918"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5FAE95C1" w14:textId="1F90931C" w:rsidR="00655330" w:rsidRPr="00C33918" w:rsidRDefault="00BF1B92" w:rsidP="00C33918">
      <w:pPr>
        <w:pStyle w:val="Nagwek1"/>
        <w:keepNext w:val="0"/>
        <w:keepLines w:val="0"/>
        <w:numPr>
          <w:ilvl w:val="1"/>
          <w:numId w:val="69"/>
        </w:numPr>
        <w:suppressAutoHyphens/>
        <w:spacing w:before="120" w:after="120" w:line="240" w:lineRule="auto"/>
        <w:ind w:right="-284" w:hanging="659"/>
        <w:rPr>
          <w:rFonts w:ascii="Verdana" w:hAnsi="Verdana" w:cstheme="minorHAnsi"/>
          <w:b w:val="0"/>
          <w:caps w:val="0"/>
          <w:sz w:val="20"/>
        </w:rPr>
      </w:pPr>
      <w:bookmarkStart w:id="224" w:name="_Toc122344806"/>
      <w:r w:rsidRPr="00C33918">
        <w:rPr>
          <w:rFonts w:ascii="Verdana" w:hAnsi="Verdana" w:cstheme="minorHAnsi"/>
          <w:b w:val="0"/>
          <w:caps w:val="0"/>
          <w:sz w:val="20"/>
        </w:rPr>
        <w:t>Zamawiający oświadcza, iż Przedmiot Zamówienia nie będzie finansowany z udziałem środków z Funduszy UE lub innych środków zewnętrznych</w:t>
      </w:r>
      <w:r w:rsidR="00C33918" w:rsidRPr="00C33918">
        <w:rPr>
          <w:rFonts w:ascii="Verdana" w:hAnsi="Verdana" w:cstheme="minorHAnsi"/>
          <w:b w:val="0"/>
          <w:caps w:val="0"/>
          <w:sz w:val="20"/>
        </w:rPr>
        <w:t>.</w:t>
      </w:r>
      <w:r w:rsidRPr="00C33918">
        <w:rPr>
          <w:rFonts w:ascii="Verdana" w:hAnsi="Verdana" w:cstheme="minorHAnsi"/>
          <w:b w:val="0"/>
          <w:caps w:val="0"/>
          <w:sz w:val="20"/>
        </w:rPr>
        <w:t xml:space="preserve"> </w:t>
      </w:r>
      <w:bookmarkEnd w:id="224"/>
    </w:p>
    <w:p w14:paraId="73DC6388" w14:textId="77777777" w:rsidR="0077555C" w:rsidRPr="002A6CA3" w:rsidRDefault="0077555C" w:rsidP="007D157E">
      <w:pPr>
        <w:pStyle w:val="Nagwek1"/>
        <w:keepNext w:val="0"/>
        <w:keepLines w:val="0"/>
        <w:widowControl w:val="0"/>
        <w:numPr>
          <w:ilvl w:val="0"/>
          <w:numId w:val="69"/>
        </w:numPr>
        <w:shd w:val="clear" w:color="auto" w:fill="C6D9F1" w:themeFill="text2" w:themeFillTint="33"/>
        <w:spacing w:before="120" w:after="120" w:line="240" w:lineRule="auto"/>
        <w:ind w:left="425" w:right="-284" w:hanging="709"/>
        <w:rPr>
          <w:rFonts w:ascii="Verdana" w:hAnsi="Verdana" w:cs="Arial"/>
          <w:caps w:val="0"/>
          <w:smallCaps/>
          <w:snapToGrid w:val="0"/>
          <w:sz w:val="20"/>
          <w:lang w:val="pl-PL" w:eastAsia="pl-PL"/>
        </w:rPr>
      </w:pPr>
      <w:bookmarkStart w:id="225" w:name="_Toc531685150"/>
      <w:bookmarkStart w:id="226" w:name="_Toc7422300"/>
      <w:bookmarkStart w:id="227" w:name="_Toc122344808"/>
      <w:r w:rsidRPr="002A6CA3">
        <w:rPr>
          <w:rFonts w:ascii="Verdana" w:hAnsi="Verdana" w:cs="Arial"/>
          <w:caps w:val="0"/>
          <w:smallCaps/>
          <w:snapToGrid w:val="0"/>
          <w:sz w:val="20"/>
          <w:lang w:val="pl-PL" w:eastAsia="pl-PL"/>
        </w:rPr>
        <w:t>OCHRONA DANYCH OSOBOWYCH</w:t>
      </w:r>
      <w:bookmarkEnd w:id="225"/>
      <w:bookmarkEnd w:id="226"/>
      <w:bookmarkEnd w:id="227"/>
    </w:p>
    <w:p w14:paraId="7FCDFCD3" w14:textId="77777777" w:rsidR="00690615" w:rsidRPr="002A6CA3" w:rsidRDefault="00690615" w:rsidP="00980BFF">
      <w:pPr>
        <w:pStyle w:val="Akapitzlist"/>
        <w:widowControl w:val="0"/>
        <w:numPr>
          <w:ilvl w:val="0"/>
          <w:numId w:val="59"/>
        </w:numPr>
        <w:spacing w:before="120" w:after="120" w:line="240" w:lineRule="auto"/>
        <w:ind w:right="-284"/>
        <w:contextualSpacing w:val="0"/>
        <w:outlineLvl w:val="1"/>
        <w:rPr>
          <w:rFonts w:ascii="Verdana" w:hAnsi="Verdana"/>
          <w:vanish/>
          <w:sz w:val="20"/>
          <w:lang w:eastAsia="pl-PL"/>
        </w:rPr>
      </w:pPr>
      <w:bookmarkStart w:id="228" w:name="_Toc122344809"/>
      <w:bookmarkEnd w:id="228"/>
    </w:p>
    <w:p w14:paraId="0A785B7B" w14:textId="77777777" w:rsidR="00690615" w:rsidRPr="002A6CA3" w:rsidRDefault="00690615" w:rsidP="00980BFF">
      <w:pPr>
        <w:pStyle w:val="Akapitzlist"/>
        <w:widowControl w:val="0"/>
        <w:numPr>
          <w:ilvl w:val="0"/>
          <w:numId w:val="59"/>
        </w:numPr>
        <w:spacing w:before="120" w:after="120" w:line="240" w:lineRule="auto"/>
        <w:ind w:right="-284"/>
        <w:contextualSpacing w:val="0"/>
        <w:outlineLvl w:val="1"/>
        <w:rPr>
          <w:rFonts w:ascii="Verdana" w:hAnsi="Verdana"/>
          <w:vanish/>
          <w:sz w:val="20"/>
          <w:lang w:eastAsia="pl-PL"/>
        </w:rPr>
      </w:pPr>
      <w:bookmarkStart w:id="229" w:name="_Toc122344810"/>
      <w:bookmarkEnd w:id="229"/>
    </w:p>
    <w:p w14:paraId="1B5413C6"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30" w:name="_Toc122344811"/>
      <w:r w:rsidRPr="002A6CA3">
        <w:rPr>
          <w:rFonts w:ascii="Verdana" w:hAnsi="Verdana"/>
          <w:b w:val="0"/>
          <w:sz w:val="20"/>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2A6CA3">
        <w:rPr>
          <w:rFonts w:ascii="Verdana" w:hAnsi="Verdana"/>
          <w:sz w:val="20"/>
          <w:lang w:val="pl-PL" w:eastAsia="pl-PL"/>
        </w:rPr>
        <w:t>RODO</w:t>
      </w:r>
      <w:r w:rsidRPr="002A6CA3">
        <w:rPr>
          <w:rFonts w:ascii="Verdana" w:hAnsi="Verdana"/>
          <w:b w:val="0"/>
          <w:sz w:val="20"/>
          <w:lang w:val="pl-PL" w:eastAsia="pl-PL"/>
        </w:rPr>
        <w:t>”) informujemy, że:</w:t>
      </w:r>
      <w:bookmarkEnd w:id="230"/>
    </w:p>
    <w:p w14:paraId="038751A6" w14:textId="70A4026E"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31" w:name="_Toc122344812"/>
      <w:r w:rsidRPr="002A6CA3">
        <w:rPr>
          <w:rFonts w:ascii="Verdana" w:hAnsi="Verdana"/>
          <w:b w:val="0"/>
          <w:sz w:val="20"/>
          <w:lang w:val="pl-PL" w:eastAsia="pl-PL"/>
        </w:rPr>
        <w:t>Administratorem Pani / Pana danych osobowych („ADO”) jest:</w:t>
      </w:r>
      <w:bookmarkEnd w:id="231"/>
      <w:r w:rsidRPr="002A6CA3">
        <w:rPr>
          <w:rFonts w:ascii="Verdana" w:hAnsi="Verdana"/>
          <w:b w:val="0"/>
          <w:sz w:val="20"/>
          <w:lang w:val="pl-PL" w:eastAsia="pl-PL"/>
        </w:rPr>
        <w:t xml:space="preserve"> </w:t>
      </w:r>
      <w:r w:rsidR="00D2268F" w:rsidRPr="00D2268F">
        <w:rPr>
          <w:rFonts w:ascii="Verdana" w:hAnsi="Verdana"/>
          <w:b w:val="0"/>
          <w:sz w:val="20"/>
          <w:lang w:val="pl-PL" w:eastAsia="pl-PL"/>
        </w:rPr>
        <w:t>Zespół Elektrociepłowni Wrocławskich KOGENERACJA S.A. z siedzibą we Wrocławiu (50-220) przy ul. Łowieckej 24</w:t>
      </w:r>
    </w:p>
    <w:p w14:paraId="26DFA822" w14:textId="155277D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32" w:name="_Toc122344814"/>
      <w:r w:rsidRPr="002A6CA3">
        <w:rPr>
          <w:rFonts w:ascii="Verdana" w:hAnsi="Verdana"/>
          <w:b w:val="0"/>
          <w:sz w:val="20"/>
          <w:lang w:val="pl-PL" w:eastAsia="pl-PL"/>
        </w:rPr>
        <w:t>W sprawie ochrony swoich danych osobowych może Pani/Pan skontaktować się z:</w:t>
      </w:r>
      <w:r w:rsidR="00D2268F">
        <w:rPr>
          <w:rFonts w:ascii="Verdana" w:hAnsi="Verdana"/>
          <w:b w:val="0"/>
          <w:sz w:val="20"/>
          <w:lang w:val="pl-PL" w:eastAsia="pl-PL"/>
        </w:rPr>
        <w:t xml:space="preserve"> </w:t>
      </w:r>
      <w:r w:rsidR="00D2268F" w:rsidRPr="00D2268F">
        <w:rPr>
          <w:rFonts w:ascii="Verdana" w:hAnsi="Verdana"/>
          <w:b w:val="0"/>
          <w:sz w:val="20"/>
          <w:lang w:val="pl-PL" w:eastAsia="pl-PL"/>
        </w:rPr>
        <w:t xml:space="preserve">Inspektorem </w:t>
      </w:r>
      <w:r w:rsidR="00D2268F" w:rsidRPr="00D2268F">
        <w:rPr>
          <w:rFonts w:ascii="Verdana" w:hAnsi="Verdana"/>
          <w:b w:val="0"/>
          <w:sz w:val="20"/>
          <w:lang w:val="pl-PL" w:eastAsia="pl-PL"/>
        </w:rPr>
        <w:lastRenderedPageBreak/>
        <w:t xml:space="preserve">Ochrony Danych ZEW Kogeneracja S.A.: </w:t>
      </w:r>
      <w:hyperlink r:id="rId22" w:history="1">
        <w:r w:rsidR="006802CF" w:rsidRPr="006802CF">
          <w:rPr>
            <w:rStyle w:val="Hipercze"/>
            <w:rFonts w:ascii="Verdana" w:hAnsi="Verdana"/>
            <w:b w:val="0"/>
            <w:sz w:val="20"/>
            <w:lang w:val="pl-PL" w:eastAsia="pl-PL"/>
          </w:rPr>
          <w:t>karol.sonta@kogeneracja.com.pl</w:t>
        </w:r>
      </w:hyperlink>
      <w:r w:rsidR="00D2268F" w:rsidRPr="00D2268F">
        <w:rPr>
          <w:rFonts w:ascii="Verdana" w:hAnsi="Verdana"/>
          <w:b w:val="0"/>
          <w:sz w:val="20"/>
          <w:lang w:val="pl-PL" w:eastAsia="pl-PL"/>
        </w:rPr>
        <w:t xml:space="preserve"> lub Zastępcą Inspektora Ochrony Danych Danych: </w:t>
      </w:r>
      <w:hyperlink r:id="rId23" w:history="1">
        <w:r w:rsidR="006802CF" w:rsidRPr="006802CF">
          <w:rPr>
            <w:rStyle w:val="Hipercze"/>
            <w:rFonts w:ascii="Verdana" w:hAnsi="Verdana"/>
            <w:b w:val="0"/>
            <w:sz w:val="20"/>
            <w:lang w:val="pl-PL" w:eastAsia="pl-PL"/>
          </w:rPr>
          <w:t>michal.</w:t>
        </w:r>
        <w:r w:rsidR="006802CF" w:rsidRPr="004928E5">
          <w:rPr>
            <w:rStyle w:val="Hipercze"/>
            <w:rFonts w:ascii="Verdana" w:hAnsi="Verdana"/>
            <w:b w:val="0"/>
            <w:sz w:val="20"/>
            <w:lang w:val="pl-PL" w:eastAsia="pl-PL"/>
          </w:rPr>
          <w:t>paprocki@kogeneracja.com.pl</w:t>
        </w:r>
      </w:hyperlink>
      <w:r w:rsidRPr="002A6CA3">
        <w:rPr>
          <w:rFonts w:ascii="Verdana" w:hAnsi="Verdana"/>
          <w:b w:val="0"/>
          <w:sz w:val="20"/>
          <w:lang w:val="pl-PL" w:eastAsia="pl-PL"/>
        </w:rPr>
        <w:t xml:space="preserve"> lub pisemnie na adres naszej siedziby wskazany w punkcie </w:t>
      </w:r>
      <w:r w:rsidR="009B4E6B" w:rsidRPr="002A6CA3">
        <w:rPr>
          <w:rFonts w:ascii="Verdana" w:hAnsi="Verdana"/>
          <w:b w:val="0"/>
          <w:sz w:val="20"/>
          <w:lang w:val="pl-PL" w:eastAsia="pl-PL"/>
        </w:rPr>
        <w:t>28</w:t>
      </w:r>
      <w:r w:rsidRPr="002A6CA3">
        <w:rPr>
          <w:rFonts w:ascii="Verdana" w:hAnsi="Verdana"/>
          <w:b w:val="0"/>
          <w:sz w:val="20"/>
          <w:lang w:val="pl-PL" w:eastAsia="pl-PL"/>
        </w:rPr>
        <w:t>.2.</w:t>
      </w:r>
      <w:bookmarkEnd w:id="232"/>
    </w:p>
    <w:p w14:paraId="6D41DA1E"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33" w:name="_Toc122344815"/>
      <w:r w:rsidRPr="002A6CA3">
        <w:rPr>
          <w:rFonts w:ascii="Verdana" w:hAnsi="Verdana"/>
          <w:b w:val="0"/>
          <w:sz w:val="20"/>
          <w:lang w:val="pl-PL" w:eastAsia="pl-PL"/>
        </w:rPr>
        <w:t>Pani/Pana dane osobowe będą przetwarzane na podstawie:</w:t>
      </w:r>
      <w:bookmarkEnd w:id="233"/>
    </w:p>
    <w:p w14:paraId="1259B2D4" w14:textId="77777777"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sz w:val="20"/>
          <w:lang w:val="pl-PL" w:eastAsia="pl-PL"/>
        </w:rPr>
      </w:pPr>
      <w:bookmarkStart w:id="234" w:name="_Toc122344816"/>
      <w:r w:rsidRPr="002A6CA3">
        <w:rPr>
          <w:rFonts w:ascii="Verdana" w:hAnsi="Verdana"/>
          <w:b w:val="0"/>
          <w:sz w:val="20"/>
          <w:lang w:val="pl-PL" w:eastAsia="pl-PL"/>
        </w:rPr>
        <w:t>art. 6 ust. 1 lit. b) RODO – przetwarzanie danych jest niezbędne do zawarcia umowy lub podjęcia działań przed zawarciem umowy (w przypadku umów zawieranych z osobami fizycznymi lub spółkami cywilnymi)</w:t>
      </w:r>
      <w:bookmarkEnd w:id="234"/>
    </w:p>
    <w:p w14:paraId="162E214C" w14:textId="77777777"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sz w:val="20"/>
          <w:lang w:val="pl-PL" w:eastAsia="pl-PL"/>
        </w:rPr>
      </w:pPr>
      <w:bookmarkStart w:id="235" w:name="_Toc122344817"/>
      <w:r w:rsidRPr="002A6CA3">
        <w:rPr>
          <w:rFonts w:ascii="Verdana" w:hAnsi="Verdana"/>
          <w:b w:val="0"/>
          <w:sz w:val="20"/>
          <w:lang w:val="pl-PL" w:eastAsia="pl-PL"/>
        </w:rPr>
        <w:t>art. 6 ust. 1 lit. c) RODO (obowiązek prawny ciążący na Administratorze) w szczególności, w celu realizacji żądań organów ścigania i na potrzeby postępowań sądowych,</w:t>
      </w:r>
      <w:bookmarkEnd w:id="235"/>
    </w:p>
    <w:p w14:paraId="02C00F85" w14:textId="77777777"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sz w:val="20"/>
          <w:lang w:val="pl-PL" w:eastAsia="pl-PL"/>
        </w:rPr>
      </w:pPr>
      <w:bookmarkStart w:id="236" w:name="_Toc122344818"/>
      <w:r w:rsidRPr="002A6CA3">
        <w:rPr>
          <w:rFonts w:ascii="Verdana" w:hAnsi="Verdana"/>
          <w:b w:val="0"/>
          <w:sz w:val="20"/>
          <w:lang w:val="pl-PL" w:eastAsia="pl-PL"/>
        </w:rPr>
        <w:t>art. 6 ust. 1 lit. f) RODO (prawnie uzasadniony interes Administratora):</w:t>
      </w:r>
      <w:bookmarkEnd w:id="236"/>
    </w:p>
    <w:p w14:paraId="1D20098E" w14:textId="77777777" w:rsidR="00BA4433" w:rsidRPr="002A6CA3" w:rsidRDefault="00BA4433" w:rsidP="007D157E">
      <w:pPr>
        <w:pStyle w:val="Nagwek2"/>
        <w:keepNext w:val="0"/>
        <w:keepLines w:val="0"/>
        <w:widowControl w:val="0"/>
        <w:numPr>
          <w:ilvl w:val="3"/>
          <w:numId w:val="59"/>
        </w:numPr>
        <w:spacing w:before="120" w:after="120" w:line="240" w:lineRule="auto"/>
        <w:ind w:left="1843" w:right="-283" w:hanging="992"/>
        <w:rPr>
          <w:rFonts w:ascii="Verdana" w:hAnsi="Verdana"/>
          <w:b w:val="0"/>
          <w:sz w:val="20"/>
          <w:lang w:val="pl-PL" w:eastAsia="pl-PL"/>
        </w:rPr>
      </w:pPr>
      <w:bookmarkStart w:id="237" w:name="_Toc122344819"/>
      <w:r w:rsidRPr="002A6CA3">
        <w:rPr>
          <w:rFonts w:ascii="Verdana" w:hAnsi="Verdana"/>
          <w:b w:val="0"/>
          <w:sz w:val="20"/>
          <w:lang w:val="pl-PL" w:eastAsia="pl-PL"/>
        </w:rPr>
        <w:t>w celu zawarcia umowy z Administratorem lub podjęcia działań przed zawarciem umowy (w przypadku umów zawieranych z podmiotami prawnymi),</w:t>
      </w:r>
      <w:bookmarkEnd w:id="237"/>
    </w:p>
    <w:p w14:paraId="711B54D1" w14:textId="77777777" w:rsidR="00BA4433" w:rsidRPr="002A6CA3" w:rsidRDefault="00BA4433" w:rsidP="007D157E">
      <w:pPr>
        <w:pStyle w:val="Nagwek2"/>
        <w:keepNext w:val="0"/>
        <w:keepLines w:val="0"/>
        <w:widowControl w:val="0"/>
        <w:numPr>
          <w:ilvl w:val="3"/>
          <w:numId w:val="59"/>
        </w:numPr>
        <w:spacing w:before="120" w:after="120" w:line="240" w:lineRule="auto"/>
        <w:ind w:left="1843" w:right="-283" w:hanging="992"/>
        <w:rPr>
          <w:rFonts w:ascii="Verdana" w:hAnsi="Verdana" w:cstheme="minorHAnsi"/>
          <w:b w:val="0"/>
          <w:sz w:val="20"/>
          <w:lang w:val="pl-PL" w:eastAsia="pl-PL"/>
        </w:rPr>
      </w:pPr>
      <w:bookmarkStart w:id="238" w:name="_Toc122344820"/>
      <w:r w:rsidRPr="002A6CA3">
        <w:rPr>
          <w:rFonts w:ascii="Verdana" w:hAnsi="Verdana"/>
          <w:b w:val="0"/>
          <w:sz w:val="20"/>
          <w:lang w:val="pl-PL" w:eastAsia="pl-PL"/>
        </w:rPr>
        <w:t xml:space="preserve">w celach archiwalnych (dowodowych) będących realizacją prawnie uzasadnionego interesu Administratora dla zabezpieczenia informacji na wypadek prawnej potrzeby wykazania </w:t>
      </w:r>
      <w:r w:rsidRPr="002A6CA3">
        <w:rPr>
          <w:rFonts w:ascii="Verdana" w:hAnsi="Verdana" w:cstheme="minorHAnsi"/>
          <w:b w:val="0"/>
          <w:sz w:val="20"/>
          <w:lang w:val="pl-PL" w:eastAsia="pl-PL"/>
        </w:rPr>
        <w:t>faktów,</w:t>
      </w:r>
      <w:bookmarkEnd w:id="238"/>
    </w:p>
    <w:p w14:paraId="4091CAAA" w14:textId="77777777" w:rsidR="00BA4433" w:rsidRPr="002A6CA3" w:rsidRDefault="00BA4433" w:rsidP="007D157E">
      <w:pPr>
        <w:pStyle w:val="Nagwek2"/>
        <w:keepNext w:val="0"/>
        <w:keepLines w:val="0"/>
        <w:widowControl w:val="0"/>
        <w:numPr>
          <w:ilvl w:val="3"/>
          <w:numId w:val="59"/>
        </w:numPr>
        <w:spacing w:before="120" w:after="120" w:line="240" w:lineRule="auto"/>
        <w:ind w:left="1843" w:right="-283" w:hanging="992"/>
        <w:rPr>
          <w:rFonts w:ascii="Verdana" w:hAnsi="Verdana" w:cstheme="minorHAnsi"/>
          <w:b w:val="0"/>
          <w:sz w:val="20"/>
          <w:lang w:val="pl-PL" w:eastAsia="pl-PL"/>
        </w:rPr>
      </w:pPr>
      <w:bookmarkStart w:id="239" w:name="_Toc122344821"/>
      <w:r w:rsidRPr="002A6CA3">
        <w:rPr>
          <w:rFonts w:ascii="Verdana" w:hAnsi="Verdana" w:cstheme="minorHAnsi"/>
          <w:b w:val="0"/>
          <w:sz w:val="20"/>
          <w:lang w:val="pl-PL" w:eastAsia="pl-PL"/>
        </w:rPr>
        <w:t>w celu ewentualnego ustalenia, dochodzenia lub obrony przed roszczeniami,</w:t>
      </w:r>
      <w:bookmarkEnd w:id="239"/>
    </w:p>
    <w:p w14:paraId="3418B599" w14:textId="77777777" w:rsidR="00BA4433" w:rsidRPr="002A6CA3" w:rsidRDefault="00BA4433" w:rsidP="007D157E">
      <w:pPr>
        <w:pStyle w:val="Nagwek2"/>
        <w:keepNext w:val="0"/>
        <w:keepLines w:val="0"/>
        <w:widowControl w:val="0"/>
        <w:numPr>
          <w:ilvl w:val="3"/>
          <w:numId w:val="59"/>
        </w:numPr>
        <w:spacing w:before="120" w:after="120" w:line="240" w:lineRule="auto"/>
        <w:ind w:left="1843" w:right="-283" w:hanging="992"/>
        <w:rPr>
          <w:rFonts w:ascii="Verdana" w:hAnsi="Verdana" w:cstheme="minorHAnsi"/>
          <w:b w:val="0"/>
          <w:sz w:val="20"/>
          <w:lang w:val="pl-PL" w:eastAsia="pl-PL"/>
        </w:rPr>
      </w:pPr>
      <w:bookmarkStart w:id="240" w:name="_Toc122344822"/>
      <w:r w:rsidRPr="002A6CA3">
        <w:rPr>
          <w:rFonts w:ascii="Verdana" w:hAnsi="Verdana" w:cstheme="minorHAnsi"/>
          <w:b w:val="0"/>
          <w:sz w:val="20"/>
          <w:lang w:val="pl-PL" w:eastAsia="pl-PL"/>
        </w:rPr>
        <w:t>w celu ułatwienia komunikacji między podmiotami Grupy Kapitałowej PGE.</w:t>
      </w:r>
      <w:bookmarkEnd w:id="240"/>
    </w:p>
    <w:p w14:paraId="32FB8041"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color w:val="1D1B11" w:themeColor="background2" w:themeShade="1A"/>
          <w:sz w:val="20"/>
          <w:lang w:val="pl-PL" w:eastAsia="pl-PL"/>
        </w:rPr>
      </w:pPr>
      <w:bookmarkStart w:id="241" w:name="_Toc122344823"/>
      <w:r w:rsidRPr="002A6CA3">
        <w:rPr>
          <w:rFonts w:ascii="Verdana" w:hAnsi="Verdana"/>
          <w:b w:val="0"/>
          <w:color w:val="1D1B11" w:themeColor="background2" w:themeShade="1A"/>
          <w:sz w:val="20"/>
          <w:lang w:val="pl-PL" w:eastAsia="pl-PL"/>
        </w:rPr>
        <w:t>Okres przetwarzania Pani/Pana danych osobowych związany jest ze wskazanymi powyżej celami ich przetwarzania. Wobec powyższego dane osobowe będą przetwarzane przez czas:</w:t>
      </w:r>
      <w:bookmarkEnd w:id="241"/>
    </w:p>
    <w:p w14:paraId="75741700" w14:textId="01AF0824"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color w:val="1D1B11" w:themeColor="background2" w:themeShade="1A"/>
          <w:sz w:val="20"/>
          <w:lang w:val="pl-PL" w:eastAsia="pl-PL"/>
        </w:rPr>
      </w:pPr>
      <w:bookmarkStart w:id="242" w:name="_Toc122344824"/>
      <w:r w:rsidRPr="002A6CA3">
        <w:rPr>
          <w:rFonts w:ascii="Verdana" w:hAnsi="Verdana"/>
          <w:b w:val="0"/>
          <w:color w:val="1D1B11" w:themeColor="background2" w:themeShade="1A"/>
          <w:sz w:val="20"/>
          <w:lang w:val="pl-PL" w:eastAsia="pl-PL"/>
        </w:rPr>
        <w:t>dane przetw</w:t>
      </w:r>
      <w:r w:rsidR="00DA3E99">
        <w:rPr>
          <w:rFonts w:ascii="Verdana" w:hAnsi="Verdana"/>
          <w:b w:val="0"/>
          <w:color w:val="1D1B11" w:themeColor="background2" w:themeShade="1A"/>
          <w:sz w:val="20"/>
          <w:lang w:val="pl-PL" w:eastAsia="pl-PL"/>
        </w:rPr>
        <w:t xml:space="preserve">arzane w celu wykonania umowy </w:t>
      </w:r>
      <w:r w:rsidRPr="002A6CA3">
        <w:rPr>
          <w:rFonts w:ascii="Verdana" w:hAnsi="Verdana"/>
          <w:b w:val="0"/>
          <w:color w:val="1D1B11" w:themeColor="background2" w:themeShade="1A"/>
          <w:sz w:val="20"/>
          <w:lang w:val="pl-PL" w:eastAsia="pl-PL"/>
        </w:rPr>
        <w:t>do czasu przedawnienia roszczeń powstałych na podstawie Umowy, przez czas niezbędny d</w:t>
      </w:r>
      <w:r w:rsidR="000F3AAE">
        <w:rPr>
          <w:rFonts w:ascii="Verdana" w:hAnsi="Verdana"/>
          <w:b w:val="0"/>
          <w:color w:val="1D1B11" w:themeColor="background2" w:themeShade="1A"/>
          <w:sz w:val="20"/>
          <w:lang w:val="pl-PL" w:eastAsia="pl-PL"/>
        </w:rPr>
        <w:t>o ich dochodzenia lub obrony (w </w:t>
      </w:r>
      <w:r w:rsidRPr="002A6CA3">
        <w:rPr>
          <w:rFonts w:ascii="Verdana" w:hAnsi="Verdana"/>
          <w:b w:val="0"/>
          <w:color w:val="1D1B11" w:themeColor="background2" w:themeShade="1A"/>
          <w:sz w:val="20"/>
          <w:lang w:val="pl-PL" w:eastAsia="pl-PL"/>
        </w:rPr>
        <w:t>przypadku umów zawieranych z osobami fizycznymi lub spółkami cywilnymi)</w:t>
      </w:r>
      <w:bookmarkEnd w:id="242"/>
    </w:p>
    <w:p w14:paraId="01A34F98" w14:textId="77777777"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color w:val="1D1B11" w:themeColor="background2" w:themeShade="1A"/>
          <w:sz w:val="20"/>
          <w:lang w:val="pl-PL" w:eastAsia="pl-PL"/>
        </w:rPr>
      </w:pPr>
      <w:bookmarkStart w:id="243" w:name="_Toc122344825"/>
      <w:r w:rsidRPr="002A6CA3">
        <w:rPr>
          <w:rFonts w:ascii="Verdana" w:hAnsi="Verdana"/>
          <w:b w:val="0"/>
          <w:color w:val="1D1B11" w:themeColor="background2" w:themeShade="1A"/>
          <w:sz w:val="20"/>
          <w:lang w:val="pl-PL" w:eastAsia="pl-PL"/>
        </w:rPr>
        <w:t>dane przetwarzane na podstawie przepisu prawa – przez okres wynikający z prawa powszechnie obowiązującego, w którym przepisy prawa nakazują Administratorowi przechowywanie danych,</w:t>
      </w:r>
      <w:bookmarkEnd w:id="243"/>
    </w:p>
    <w:p w14:paraId="71311F9B" w14:textId="21615496"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color w:val="1D1B11" w:themeColor="background2" w:themeShade="1A"/>
          <w:sz w:val="20"/>
          <w:lang w:val="pl-PL" w:eastAsia="pl-PL"/>
        </w:rPr>
      </w:pPr>
      <w:bookmarkStart w:id="244" w:name="_Toc122344826"/>
      <w:r w:rsidRPr="002A6CA3">
        <w:rPr>
          <w:rFonts w:ascii="Verdana" w:hAnsi="Verdana"/>
          <w:b w:val="0"/>
          <w:color w:val="1D1B11" w:themeColor="background2" w:themeShade="1A"/>
          <w:sz w:val="20"/>
          <w:lang w:val="pl-PL" w:eastAsia="pl-PL"/>
        </w:rPr>
        <w:t>dane przetwarzane na podstawie prawnie usprawiedliwi</w:t>
      </w:r>
      <w:r w:rsidR="00DA3E99">
        <w:rPr>
          <w:rFonts w:ascii="Verdana" w:hAnsi="Verdana"/>
          <w:b w:val="0"/>
          <w:color w:val="1D1B11" w:themeColor="background2" w:themeShade="1A"/>
          <w:sz w:val="20"/>
          <w:lang w:val="pl-PL" w:eastAsia="pl-PL"/>
        </w:rPr>
        <w:t xml:space="preserve">onego interesu Administratora </w:t>
      </w:r>
      <w:r w:rsidRPr="002A6CA3">
        <w:rPr>
          <w:rFonts w:ascii="Verdana" w:hAnsi="Verdana"/>
          <w:b w:val="0"/>
          <w:color w:val="1D1B11" w:themeColor="background2" w:themeShade="1A"/>
          <w:sz w:val="20"/>
          <w:lang w:val="pl-PL" w:eastAsia="pl-PL"/>
        </w:rPr>
        <w:t>przez czas niezbędny do osiągnięcia celu lub zgłoszenia przez Panią/Pana skutecznego sprzeciwu.</w:t>
      </w:r>
      <w:bookmarkEnd w:id="244"/>
      <w:r w:rsidRPr="002A6CA3">
        <w:rPr>
          <w:rFonts w:ascii="Verdana" w:hAnsi="Verdana"/>
          <w:b w:val="0"/>
          <w:color w:val="1D1B11" w:themeColor="background2" w:themeShade="1A"/>
          <w:sz w:val="20"/>
          <w:lang w:val="pl-PL" w:eastAsia="pl-PL"/>
        </w:rPr>
        <w:t xml:space="preserve"> </w:t>
      </w:r>
    </w:p>
    <w:p w14:paraId="04966FA7"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45" w:name="_Toc122344827"/>
      <w:r w:rsidRPr="002A6CA3">
        <w:rPr>
          <w:rFonts w:ascii="Verdana" w:hAnsi="Verdana"/>
          <w:b w:val="0"/>
          <w:sz w:val="20"/>
          <w:lang w:val="pl-PL" w:eastAsia="pl-PL"/>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bookmarkEnd w:id="245"/>
    </w:p>
    <w:p w14:paraId="1A461FBB"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46" w:name="_Toc122344828"/>
      <w:r w:rsidRPr="002A6CA3">
        <w:rPr>
          <w:rFonts w:ascii="Verdana" w:hAnsi="Verdana"/>
          <w:b w:val="0"/>
          <w:sz w:val="20"/>
          <w:lang w:val="pl-PL" w:eastAsia="pl-PL"/>
        </w:rPr>
        <w:t>Prawa osoby, której dane dotyczą. W przypadkach i na zasadach określonych w powszechnie obowiązujących przepisach o ochronie danych osobowych przysługują Pani/Panu prawa do dostępu do swoich danych oraz otrzymania ich kopii (Art. 15 RODO), z zastrzeżeniem, że w przypadku gdy wykonanie tego obowiązku wymagałoby po stronie Administratora niewspółmiernie dużego wysiłku, Administrator lub jego pełnomocnik może zażądać wskazania dodatkowych informacji mających na celu sprecyzowanie żądania, w szczególności podania nazwy lub daty postępowania o udzielenie zamówienia niepublicznego. Ponadto przysługuje Pani/Panu prawo do sprostowania (poprawiania) danych (Art. 16 RODO), do ich usunięcia (Art. 17 RODO), ograniczenia ich przetwarzania (Art. 18 RODO) lub wniesienia sprzeciwu wobec ich przetwarzania (Art. 21 RODO), do przenoszenia danych (Art. 20 RODO) oraz wniesienia skargi do właściwego organu nadzorczego (tj. Prezesa Urzędu Ochrony Danych Osobowych).</w:t>
      </w:r>
      <w:bookmarkEnd w:id="246"/>
    </w:p>
    <w:p w14:paraId="0F3BF60B"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47" w:name="_Toc122344829"/>
      <w:r w:rsidRPr="002A6CA3">
        <w:rPr>
          <w:rFonts w:ascii="Verdana" w:hAnsi="Verdana"/>
          <w:b w:val="0"/>
          <w:sz w:val="20"/>
          <w:lang w:val="pl-PL" w:eastAsia="pl-PL"/>
        </w:rPr>
        <w:t xml:space="preserve">Odbiorcy danych. Pani/Pana dane osobowe mogą być przekazywane uprawnionym instytucjom określonym przez przepisy prawa (np. Urząd Skarbowy, ZUS, lub innym), podmiotom, które świadczą usługi na rzecz Administratora danych (np. firmom audytorskim, prawniczym), również tym, którym </w:t>
      </w:r>
      <w:r w:rsidRPr="002A6CA3">
        <w:rPr>
          <w:rFonts w:ascii="Verdana" w:hAnsi="Verdana"/>
          <w:b w:val="0"/>
          <w:sz w:val="20"/>
          <w:lang w:val="pl-PL" w:eastAsia="pl-PL"/>
        </w:rPr>
        <w:lastRenderedPageBreak/>
        <w:t xml:space="preserve">dane są powierzane, w szczególności spółce PGE Systemy S.A. </w:t>
      </w:r>
      <w:r w:rsidRPr="00D2268F">
        <w:rPr>
          <w:rFonts w:ascii="Verdana" w:hAnsi="Verdana"/>
          <w:b w:val="0"/>
          <w:sz w:val="20"/>
          <w:lang w:val="pl-PL" w:eastAsia="pl-PL"/>
        </w:rPr>
        <w:t>i PGE Energia Ciepła S.A. Dane osobowe mogą być przekazywane spółce PGE Polska Grupa Energetyczna S.A., w zakresie niezbędnym do celów kontaktowych (wspólne przedsięwzięcie, projekt), w celu sprawowania nadzoru właścicielskiego.</w:t>
      </w:r>
      <w:bookmarkEnd w:id="247"/>
      <w:r w:rsidRPr="002A6CA3">
        <w:rPr>
          <w:rFonts w:ascii="Verdana" w:hAnsi="Verdana"/>
          <w:b w:val="0"/>
          <w:sz w:val="20"/>
          <w:lang w:val="pl-PL" w:eastAsia="pl-PL"/>
        </w:rPr>
        <w:t xml:space="preserve"> </w:t>
      </w:r>
      <w:r w:rsidRPr="002A6CA3" w:rsidDel="00BC756D">
        <w:rPr>
          <w:rFonts w:ascii="Verdana" w:hAnsi="Verdana"/>
          <w:b w:val="0"/>
          <w:sz w:val="20"/>
          <w:lang w:val="pl-PL" w:eastAsia="pl-PL"/>
        </w:rPr>
        <w:t xml:space="preserve"> </w:t>
      </w:r>
    </w:p>
    <w:p w14:paraId="0A5AC4D0"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48" w:name="_Toc122344830"/>
      <w:r w:rsidRPr="002A6CA3">
        <w:rPr>
          <w:rFonts w:ascii="Verdana" w:hAnsi="Verdana"/>
          <w:b w:val="0"/>
          <w:sz w:val="20"/>
          <w:lang w:val="pl-PL" w:eastAsia="pl-PL"/>
        </w:rPr>
        <w:t>Przekazywanie danych osobowych poza EOG. 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bookmarkEnd w:id="248"/>
    </w:p>
    <w:p w14:paraId="573D179C" w14:textId="1C97A73E"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49" w:name="_Toc122344831"/>
      <w:r w:rsidRPr="002A6CA3">
        <w:rPr>
          <w:rFonts w:ascii="Verdana" w:hAnsi="Verdana"/>
          <w:b w:val="0"/>
          <w:sz w:val="20"/>
          <w:lang w:val="pl-PL" w:eastAsia="pl-PL"/>
        </w:rPr>
        <w:t>Informacja o dobrowolności podania danych. Podanie danych jest wymagane w celu wzięcia udziału w Postępowaniu</w:t>
      </w:r>
      <w:r w:rsidRPr="009D5BC2">
        <w:rPr>
          <w:rFonts w:ascii="Verdana" w:hAnsi="Verdana"/>
          <w:b w:val="0"/>
          <w:sz w:val="20"/>
          <w:lang w:val="pl-PL" w:eastAsia="pl-PL"/>
        </w:rPr>
        <w:t>.</w:t>
      </w:r>
      <w:bookmarkEnd w:id="249"/>
    </w:p>
    <w:p w14:paraId="5DBF906A" w14:textId="7852693C"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50" w:name="_Toc122344832"/>
      <w:r w:rsidRPr="002A6CA3">
        <w:rPr>
          <w:rFonts w:ascii="Verdana" w:hAnsi="Verdana"/>
          <w:b w:val="0"/>
          <w:sz w:val="20"/>
          <w:lang w:val="pl-PL" w:eastAsia="pl-PL"/>
        </w:rPr>
        <w:t>Zautomatyzowane podejmowanie decyzji. Informujemy, że w</w:t>
      </w:r>
      <w:r w:rsidR="000F3AAE">
        <w:rPr>
          <w:rFonts w:ascii="Verdana" w:hAnsi="Verdana"/>
          <w:b w:val="0"/>
          <w:sz w:val="20"/>
          <w:lang w:val="pl-PL" w:eastAsia="pl-PL"/>
        </w:rPr>
        <w:t xml:space="preserve"> ramach przetwarzania danych, o </w:t>
      </w:r>
      <w:r w:rsidRPr="002A6CA3">
        <w:rPr>
          <w:rFonts w:ascii="Verdana" w:hAnsi="Verdana"/>
          <w:b w:val="0"/>
          <w:sz w:val="20"/>
          <w:lang w:val="pl-PL" w:eastAsia="pl-PL"/>
        </w:rPr>
        <w:t>których mowa powyżej nie będą podejmowane dec</w:t>
      </w:r>
      <w:r w:rsidR="000F3AAE">
        <w:rPr>
          <w:rFonts w:ascii="Verdana" w:hAnsi="Verdana"/>
          <w:b w:val="0"/>
          <w:sz w:val="20"/>
          <w:lang w:val="pl-PL" w:eastAsia="pl-PL"/>
        </w:rPr>
        <w:t>yzje w sposób zautomatyzowany i </w:t>
      </w:r>
      <w:r w:rsidRPr="002A6CA3">
        <w:rPr>
          <w:rFonts w:ascii="Verdana" w:hAnsi="Verdana"/>
          <w:b w:val="0"/>
          <w:sz w:val="20"/>
          <w:lang w:val="pl-PL" w:eastAsia="pl-PL"/>
        </w:rPr>
        <w:t>Pani/Pana dane nie będą profilowane.</w:t>
      </w:r>
      <w:bookmarkEnd w:id="250"/>
    </w:p>
    <w:p w14:paraId="19141D0F" w14:textId="3CEA3D45"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cstheme="minorHAnsi"/>
          <w:b w:val="0"/>
          <w:sz w:val="20"/>
          <w:lang w:val="pl-PL" w:eastAsia="pl-PL"/>
        </w:rPr>
      </w:pPr>
      <w:bookmarkStart w:id="251" w:name="_Toc122344833"/>
      <w:r w:rsidRPr="002A6CA3">
        <w:rPr>
          <w:rFonts w:ascii="Verdana" w:hAnsi="Verdana"/>
          <w:b w:val="0"/>
          <w:sz w:val="20"/>
          <w:lang w:val="pl-PL" w:eastAsia="pl-PL"/>
        </w:rPr>
        <w:t>Realizacja</w:t>
      </w:r>
      <w:r w:rsidRPr="002A6CA3">
        <w:rPr>
          <w:rFonts w:ascii="Verdana" w:hAnsi="Verdana" w:cstheme="minorHAnsi"/>
          <w:b w:val="0"/>
          <w:sz w:val="20"/>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 wykorzystując następującą klauzulę informacyjną:</w:t>
      </w:r>
      <w:bookmarkEnd w:id="251"/>
    </w:p>
    <w:p w14:paraId="23FFCAEF" w14:textId="77777777" w:rsidR="008D24EB" w:rsidRPr="002A6CA3" w:rsidRDefault="008D24EB" w:rsidP="00DA3E99">
      <w:pPr>
        <w:keepNext/>
        <w:shd w:val="clear" w:color="auto" w:fill="C6D9F1" w:themeFill="text2" w:themeFillTint="33"/>
        <w:tabs>
          <w:tab w:val="left" w:pos="-284"/>
        </w:tabs>
        <w:spacing w:before="240" w:line="240" w:lineRule="auto"/>
        <w:ind w:left="-284" w:right="-283"/>
        <w:outlineLvl w:val="0"/>
        <w:rPr>
          <w:rFonts w:ascii="Verdana" w:hAnsi="Verdana" w:cstheme="minorHAnsi"/>
          <w:b/>
          <w:caps/>
          <w:kern w:val="28"/>
          <w:sz w:val="20"/>
        </w:rPr>
      </w:pPr>
      <w:bookmarkStart w:id="252" w:name="_Toc122344834"/>
      <w:r w:rsidRPr="002A6CA3">
        <w:rPr>
          <w:rFonts w:ascii="Verdana" w:hAnsi="Verdana" w:cstheme="minorHAnsi"/>
          <w:b/>
          <w:caps/>
          <w:kern w:val="28"/>
          <w:sz w:val="20"/>
        </w:rPr>
        <w:t>Klauzula informacyjna dla pracowników/współpracowników/osób trzecich, wskazanych przez Wykonawcę</w:t>
      </w:r>
      <w:bookmarkEnd w:id="252"/>
    </w:p>
    <w:p w14:paraId="12A803A4" w14:textId="77777777" w:rsidR="00BA4433" w:rsidRPr="002A6CA3" w:rsidRDefault="00BA4433" w:rsidP="00DA3E99">
      <w:pPr>
        <w:keepNext/>
        <w:keepLines/>
        <w:spacing w:before="240" w:line="276" w:lineRule="auto"/>
        <w:ind w:right="-283"/>
        <w:outlineLvl w:val="1"/>
        <w:rPr>
          <w:rFonts w:ascii="Verdana" w:hAnsi="Verdana" w:cstheme="minorHAnsi"/>
          <w:b/>
          <w:sz w:val="20"/>
        </w:rPr>
      </w:pPr>
      <w:bookmarkStart w:id="253" w:name="_Toc122344835"/>
      <w:r w:rsidRPr="002A6CA3">
        <w:rPr>
          <w:rFonts w:ascii="Verdana" w:hAnsi="Verdana" w:cstheme="minorHAnsi"/>
          <w:b/>
          <w:sz w:val="20"/>
        </w:rPr>
        <w:t>Jeżeli Wykonawca udostępniać będzie dane osobowe swoich pracowników i/lub współpracowników i/lub innych osób fizycznych - zobowiązany jest spełnić wobec tych osób, w imieniu Zamawiającego obowiązek informacyjny o poniższej treści.</w:t>
      </w:r>
      <w:bookmarkEnd w:id="253"/>
    </w:p>
    <w:p w14:paraId="52A06D57" w14:textId="77777777" w:rsidR="00BA4433" w:rsidRPr="002A6CA3" w:rsidRDefault="00BA4433" w:rsidP="00DA3E99">
      <w:pPr>
        <w:ind w:right="-283"/>
        <w:rPr>
          <w:rFonts w:ascii="Verdana" w:hAnsi="Verdana"/>
          <w:sz w:val="20"/>
        </w:rPr>
      </w:pPr>
    </w:p>
    <w:p w14:paraId="6F8F765F" w14:textId="77777777" w:rsidR="00BA4433" w:rsidRPr="002A6CA3" w:rsidRDefault="00BA4433" w:rsidP="00DA3E99">
      <w:pPr>
        <w:spacing w:line="276" w:lineRule="auto"/>
        <w:ind w:right="-283"/>
        <w:rPr>
          <w:rFonts w:ascii="Verdana" w:hAnsi="Verdana" w:cstheme="minorHAnsi"/>
          <w:b/>
          <w:sz w:val="20"/>
        </w:rPr>
      </w:pPr>
      <w:r w:rsidRPr="002A6CA3">
        <w:rPr>
          <w:rFonts w:ascii="Verdana" w:hAnsi="Verdana" w:cstheme="minorHAnsi"/>
          <w:sz w:val="20"/>
        </w:rPr>
        <w:t xml:space="preserve">Zgodnie z art. 14 ust. 1-2 RODO informujemy, że: </w:t>
      </w:r>
    </w:p>
    <w:p w14:paraId="6DBD1D8F" w14:textId="5EA08D66" w:rsidR="00BA4433" w:rsidRPr="002A6CA3" w:rsidRDefault="00BA4433" w:rsidP="007D157E">
      <w:pPr>
        <w:numPr>
          <w:ilvl w:val="0"/>
          <w:numId w:val="75"/>
        </w:numPr>
        <w:spacing w:before="120" w:after="120" w:line="276" w:lineRule="auto"/>
        <w:ind w:right="-283"/>
        <w:rPr>
          <w:rFonts w:ascii="Verdana" w:hAnsi="Verdana" w:cstheme="minorHAnsi"/>
          <w:sz w:val="20"/>
        </w:rPr>
      </w:pPr>
      <w:r w:rsidRPr="002A6CA3">
        <w:rPr>
          <w:rFonts w:ascii="Verdana" w:hAnsi="Verdana" w:cstheme="minorHAnsi"/>
          <w:b/>
          <w:sz w:val="20"/>
        </w:rPr>
        <w:t>Administratorem</w:t>
      </w:r>
      <w:r w:rsidRPr="002A6CA3">
        <w:rPr>
          <w:rFonts w:ascii="Verdana" w:hAnsi="Verdana" w:cstheme="minorHAnsi"/>
          <w:sz w:val="20"/>
        </w:rPr>
        <w:t xml:space="preserve"> Pani/Pana danych osobowych </w:t>
      </w:r>
      <w:r w:rsidRPr="00263DAF">
        <w:rPr>
          <w:rFonts w:ascii="Verdana" w:hAnsi="Verdana" w:cstheme="minorHAnsi"/>
          <w:sz w:val="20"/>
        </w:rPr>
        <w:t>jest</w:t>
      </w:r>
      <w:r w:rsidR="00263DAF" w:rsidRPr="00263DAF">
        <w:rPr>
          <w:rFonts w:ascii="Verdana" w:hAnsi="Verdana" w:cstheme="minorHAnsi"/>
          <w:kern w:val="28"/>
          <w:sz w:val="20"/>
        </w:rPr>
        <w:t xml:space="preserve"> </w:t>
      </w:r>
      <w:r w:rsidR="00263DAF" w:rsidRPr="00263DAF">
        <w:rPr>
          <w:rFonts w:ascii="Verdana" w:hAnsi="Verdana" w:cstheme="minorHAnsi"/>
          <w:sz w:val="20"/>
        </w:rPr>
        <w:t>Zespół Elektrociepłowni Wrocławskich KOGENERACJA S.A. z siedzibą we Wrocławiu (50-220) przy ul. Łowieckej 24.</w:t>
      </w:r>
      <w:r w:rsidR="00263DAF">
        <w:rPr>
          <w:rFonts w:ascii="Verdana" w:hAnsi="Verdana" w:cstheme="minorHAnsi"/>
          <w:sz w:val="20"/>
        </w:rPr>
        <w:t xml:space="preserve"> </w:t>
      </w:r>
    </w:p>
    <w:p w14:paraId="0B23EB51" w14:textId="26F09C7F" w:rsidR="00BA4433" w:rsidRPr="002A6CA3" w:rsidRDefault="00BA4433" w:rsidP="007D157E">
      <w:pPr>
        <w:numPr>
          <w:ilvl w:val="0"/>
          <w:numId w:val="75"/>
        </w:numPr>
        <w:spacing w:before="120" w:after="120" w:line="276" w:lineRule="auto"/>
        <w:ind w:right="-283"/>
        <w:rPr>
          <w:rFonts w:ascii="Verdana" w:hAnsi="Verdana" w:cstheme="minorHAnsi"/>
          <w:sz w:val="20"/>
        </w:rPr>
      </w:pPr>
      <w:r w:rsidRPr="002A6CA3">
        <w:rPr>
          <w:rFonts w:ascii="Verdana" w:hAnsi="Verdana" w:cstheme="minorHAnsi"/>
          <w:sz w:val="20"/>
        </w:rPr>
        <w:t>W sprawie ochrony Pani/Pana danych osobowych można skontaktować się z:</w:t>
      </w:r>
      <w:r w:rsidR="00263DAF">
        <w:rPr>
          <w:rFonts w:ascii="Verdana" w:hAnsi="Verdana" w:cstheme="minorHAnsi"/>
          <w:sz w:val="20"/>
        </w:rPr>
        <w:t xml:space="preserve"> </w:t>
      </w:r>
      <w:r w:rsidR="00263DAF" w:rsidRPr="00263DAF">
        <w:rPr>
          <w:rFonts w:ascii="Verdana" w:hAnsi="Verdana" w:cstheme="minorHAnsi"/>
          <w:sz w:val="20"/>
        </w:rPr>
        <w:t xml:space="preserve">Inspektorem Ochrony Danych ZEW Kogeneracja S.A.: </w:t>
      </w:r>
      <w:hyperlink r:id="rId24" w:history="1">
        <w:r w:rsidR="006802CF" w:rsidRPr="006802CF">
          <w:rPr>
            <w:rStyle w:val="Hipercze"/>
            <w:rFonts w:ascii="Verdana" w:hAnsi="Verdana" w:cstheme="minorHAnsi"/>
            <w:sz w:val="20"/>
          </w:rPr>
          <w:t>karol.sonta@kogeneracja.com.pl</w:t>
        </w:r>
      </w:hyperlink>
      <w:r w:rsidR="00263DAF" w:rsidRPr="00263DAF">
        <w:rPr>
          <w:rFonts w:ascii="Verdana" w:hAnsi="Verdana" w:cstheme="minorHAnsi"/>
          <w:sz w:val="20"/>
        </w:rPr>
        <w:t xml:space="preserve"> lub Zastępcą Inspektora Ochrony Danych: </w:t>
      </w:r>
      <w:hyperlink r:id="rId25" w:history="1">
        <w:r w:rsidR="006802CF" w:rsidRPr="006802CF">
          <w:rPr>
            <w:rStyle w:val="Hipercze"/>
            <w:rFonts w:ascii="Verdana" w:hAnsi="Verdana" w:cstheme="minorHAnsi"/>
            <w:sz w:val="20"/>
          </w:rPr>
          <w:t>m</w:t>
        </w:r>
        <w:r w:rsidR="006802CF" w:rsidRPr="004928E5">
          <w:rPr>
            <w:rStyle w:val="Hipercze"/>
            <w:rFonts w:ascii="Verdana" w:hAnsi="Verdana" w:cstheme="minorHAnsi"/>
            <w:sz w:val="20"/>
          </w:rPr>
          <w:t>ichal.paprocki@kogeneracja.com.pl</w:t>
        </w:r>
      </w:hyperlink>
      <w:r w:rsidR="00263DAF">
        <w:rPr>
          <w:rFonts w:ascii="Verdana" w:hAnsi="Verdana" w:cstheme="minorHAnsi"/>
          <w:sz w:val="20"/>
        </w:rPr>
        <w:t>,</w:t>
      </w:r>
      <w:r w:rsidRPr="002A6CA3">
        <w:rPr>
          <w:rFonts w:ascii="Verdana" w:hAnsi="Verdana" w:cstheme="minorHAnsi"/>
          <w:sz w:val="20"/>
        </w:rPr>
        <w:t xml:space="preserve"> bądź pisemnie na adres naszej siedziby wskazany w punkcie I powyżej. </w:t>
      </w:r>
    </w:p>
    <w:p w14:paraId="7C073958" w14:textId="77777777" w:rsidR="00BA4433" w:rsidRPr="002A6CA3" w:rsidRDefault="00BA4433" w:rsidP="007D157E">
      <w:pPr>
        <w:numPr>
          <w:ilvl w:val="0"/>
          <w:numId w:val="75"/>
        </w:numPr>
        <w:spacing w:before="120" w:after="120" w:line="276" w:lineRule="auto"/>
        <w:ind w:right="-283"/>
        <w:rPr>
          <w:rFonts w:ascii="Verdana" w:hAnsi="Verdana" w:cstheme="minorHAnsi"/>
          <w:b/>
          <w:sz w:val="20"/>
        </w:rPr>
      </w:pPr>
      <w:r w:rsidRPr="002A6CA3">
        <w:rPr>
          <w:rFonts w:ascii="Verdana" w:hAnsi="Verdana" w:cstheme="minorHAnsi"/>
          <w:b/>
          <w:sz w:val="20"/>
        </w:rPr>
        <w:t>Źródło danych</w:t>
      </w:r>
    </w:p>
    <w:p w14:paraId="3C2FEAA4" w14:textId="7D9320AE" w:rsidR="00BA4433" w:rsidRPr="002A6CA3" w:rsidRDefault="00BA4433" w:rsidP="00DA3E99">
      <w:pPr>
        <w:spacing w:before="120" w:after="120" w:line="276" w:lineRule="auto"/>
        <w:ind w:left="708" w:right="-283"/>
        <w:rPr>
          <w:rFonts w:ascii="Verdana" w:hAnsi="Verdana" w:cstheme="minorHAnsi"/>
          <w:sz w:val="20"/>
        </w:rPr>
      </w:pPr>
      <w:r w:rsidRPr="002A6CA3">
        <w:rPr>
          <w:rFonts w:ascii="Verdana" w:hAnsi="Verdana" w:cstheme="minorHAnsi"/>
          <w:sz w:val="20"/>
        </w:rPr>
        <w:lastRenderedPageBreak/>
        <w:t>Pani/Pana dane osobowe zostały przekazane pr</w:t>
      </w:r>
      <w:r w:rsidR="00DA3E99">
        <w:rPr>
          <w:rFonts w:ascii="Verdana" w:hAnsi="Verdana" w:cstheme="minorHAnsi"/>
          <w:sz w:val="20"/>
        </w:rPr>
        <w:t xml:space="preserve">zez [nazwa i adres Wykonawcy], </w:t>
      </w:r>
      <w:r w:rsidRPr="002A6CA3">
        <w:rPr>
          <w:rFonts w:ascii="Verdana" w:hAnsi="Verdana" w:cstheme="minorHAnsi"/>
          <w:sz w:val="20"/>
        </w:rPr>
        <w:t xml:space="preserve">tj. Stronę Postępowania o udzielnie zamówienia niepublicznego nr </w:t>
      </w:r>
      <w:r w:rsidR="00263DAF" w:rsidRPr="00263DAF">
        <w:rPr>
          <w:rFonts w:ascii="Verdana" w:hAnsi="Verdana" w:cstheme="minorHAnsi"/>
          <w:sz w:val="20"/>
        </w:rPr>
        <w:t xml:space="preserve">POST/PEC/PEC/ZWG/00943/2024 </w:t>
      </w:r>
      <w:r w:rsidRPr="002A6CA3">
        <w:rPr>
          <w:rFonts w:ascii="Verdana" w:hAnsi="Verdana" w:cstheme="minorHAnsi"/>
          <w:sz w:val="20"/>
        </w:rPr>
        <w:t>(dalej: „</w:t>
      </w:r>
      <w:r w:rsidRPr="002A6CA3">
        <w:rPr>
          <w:rFonts w:ascii="Verdana" w:hAnsi="Verdana" w:cstheme="minorHAnsi"/>
          <w:b/>
          <w:sz w:val="20"/>
        </w:rPr>
        <w:t>Wykonawca</w:t>
      </w:r>
      <w:r w:rsidRPr="002A6CA3">
        <w:rPr>
          <w:rFonts w:ascii="Verdana" w:hAnsi="Verdana" w:cstheme="minorHAnsi"/>
          <w:sz w:val="20"/>
        </w:rPr>
        <w:t>”).</w:t>
      </w:r>
    </w:p>
    <w:p w14:paraId="15497138" w14:textId="77777777" w:rsidR="00BA4433" w:rsidRPr="002A6CA3" w:rsidRDefault="00BA4433" w:rsidP="007D157E">
      <w:pPr>
        <w:numPr>
          <w:ilvl w:val="0"/>
          <w:numId w:val="75"/>
        </w:numPr>
        <w:spacing w:before="120" w:after="120" w:line="276" w:lineRule="auto"/>
        <w:ind w:right="-283"/>
        <w:rPr>
          <w:rFonts w:ascii="Verdana" w:hAnsi="Verdana" w:cstheme="minorHAnsi"/>
          <w:b/>
          <w:sz w:val="20"/>
        </w:rPr>
      </w:pPr>
      <w:r w:rsidRPr="002A6CA3">
        <w:rPr>
          <w:rFonts w:ascii="Verdana" w:hAnsi="Verdana" w:cstheme="minorHAnsi"/>
          <w:sz w:val="20"/>
        </w:rPr>
        <w:t xml:space="preserve"> </w:t>
      </w:r>
      <w:r w:rsidRPr="002A6CA3">
        <w:rPr>
          <w:rFonts w:ascii="Verdana" w:hAnsi="Verdana" w:cstheme="minorHAnsi"/>
          <w:b/>
          <w:sz w:val="20"/>
        </w:rPr>
        <w:t>Cele i podstawy przetwarzania</w:t>
      </w:r>
    </w:p>
    <w:p w14:paraId="3D892A71" w14:textId="77777777" w:rsidR="00BA4433" w:rsidRPr="002A6CA3" w:rsidRDefault="00BA4433" w:rsidP="00DA3E99">
      <w:pPr>
        <w:spacing w:line="276" w:lineRule="auto"/>
        <w:ind w:left="720" w:right="-283"/>
        <w:rPr>
          <w:rFonts w:ascii="Verdana" w:hAnsi="Verdana" w:cstheme="minorHAnsi"/>
          <w:sz w:val="20"/>
        </w:rPr>
      </w:pPr>
      <w:r w:rsidRPr="002A6CA3">
        <w:rPr>
          <w:rFonts w:ascii="Verdana" w:hAnsi="Verdana" w:cstheme="minorHAnsi"/>
          <w:sz w:val="20"/>
        </w:rPr>
        <w:t>Będziemy przetwarzać Pani/Pana dane osobowe:</w:t>
      </w:r>
    </w:p>
    <w:p w14:paraId="522DF443" w14:textId="77777777" w:rsidR="00BA4433" w:rsidRPr="002A6CA3" w:rsidRDefault="00BA4433" w:rsidP="007D157E">
      <w:pPr>
        <w:numPr>
          <w:ilvl w:val="3"/>
          <w:numId w:val="72"/>
        </w:numPr>
        <w:spacing w:line="276" w:lineRule="auto"/>
        <w:ind w:left="1069" w:right="-283"/>
        <w:contextualSpacing/>
        <w:rPr>
          <w:rFonts w:ascii="Verdana" w:eastAsiaTheme="minorHAnsi" w:hAnsi="Verdana" w:cstheme="minorHAnsi"/>
          <w:sz w:val="20"/>
        </w:rPr>
      </w:pPr>
      <w:r w:rsidRPr="002A6CA3">
        <w:rPr>
          <w:rFonts w:ascii="Verdana" w:eastAsiaTheme="minorHAnsi" w:hAnsi="Verdana" w:cstheme="minorHAnsi"/>
          <w:sz w:val="20"/>
        </w:rPr>
        <w:t>Na podstawie art. 6 ust. 1 lit c. RODO (obowiązek prawny ciążący na Administratorze), w celu realizacji żądań organów ścigania i na potrzeby postępowań sądowych.</w:t>
      </w:r>
    </w:p>
    <w:p w14:paraId="4800858E" w14:textId="77777777" w:rsidR="00BA4433" w:rsidRPr="002A6CA3" w:rsidRDefault="00BA4433" w:rsidP="007D157E">
      <w:pPr>
        <w:numPr>
          <w:ilvl w:val="3"/>
          <w:numId w:val="72"/>
        </w:numPr>
        <w:spacing w:line="276" w:lineRule="auto"/>
        <w:ind w:left="1069" w:right="-283"/>
        <w:contextualSpacing/>
        <w:rPr>
          <w:rFonts w:ascii="Verdana" w:eastAsiaTheme="minorHAnsi" w:hAnsi="Verdana" w:cstheme="minorHAnsi"/>
          <w:sz w:val="20"/>
        </w:rPr>
      </w:pPr>
      <w:r w:rsidRPr="002A6CA3">
        <w:rPr>
          <w:rFonts w:ascii="Verdana" w:eastAsiaTheme="minorHAnsi" w:hAnsi="Verdana" w:cstheme="minorHAnsi"/>
          <w:sz w:val="20"/>
        </w:rPr>
        <w:t xml:space="preserve">Na  podstawie art. 6 ust 1. lit f) RODO tj. prawnie uzasadnionego interesu Administratora, </w:t>
      </w:r>
    </w:p>
    <w:p w14:paraId="571082E8" w14:textId="2409767B" w:rsidR="00BA4433" w:rsidRPr="002A6CA3" w:rsidRDefault="00BA4433" w:rsidP="007D157E">
      <w:pPr>
        <w:numPr>
          <w:ilvl w:val="4"/>
          <w:numId w:val="72"/>
        </w:numPr>
        <w:spacing w:line="276" w:lineRule="auto"/>
        <w:ind w:left="1494" w:right="-283"/>
        <w:contextualSpacing/>
        <w:rPr>
          <w:rFonts w:ascii="Verdana" w:eastAsiaTheme="minorHAnsi" w:hAnsi="Verdana" w:cstheme="minorHAnsi"/>
          <w:sz w:val="20"/>
        </w:rPr>
      </w:pPr>
      <w:r w:rsidRPr="002A6CA3">
        <w:rPr>
          <w:rFonts w:ascii="Verdana" w:eastAsiaTheme="minorHAnsi" w:hAnsi="Verdana" w:cstheme="minorHAnsi"/>
          <w:sz w:val="20"/>
        </w:rPr>
        <w:t>w celu realizacji Postępowania między Wykonawcą a Administratorem,</w:t>
      </w:r>
    </w:p>
    <w:p w14:paraId="2F7AF4D2" w14:textId="77777777" w:rsidR="00BA4433" w:rsidRPr="002A6CA3" w:rsidRDefault="00BA4433" w:rsidP="007D157E">
      <w:pPr>
        <w:numPr>
          <w:ilvl w:val="4"/>
          <w:numId w:val="72"/>
        </w:numPr>
        <w:spacing w:line="276" w:lineRule="auto"/>
        <w:ind w:left="1494" w:right="-283"/>
        <w:contextualSpacing/>
        <w:rPr>
          <w:rFonts w:ascii="Verdana" w:eastAsiaTheme="minorHAnsi" w:hAnsi="Verdana" w:cstheme="minorHAnsi"/>
          <w:sz w:val="20"/>
        </w:rPr>
      </w:pPr>
      <w:r w:rsidRPr="002A6CA3">
        <w:rPr>
          <w:rFonts w:ascii="Verdana" w:hAnsi="Verdana" w:cstheme="minorHAnsi"/>
          <w:sz w:val="20"/>
        </w:rPr>
        <w:t xml:space="preserve">w celach archiwalnych (dowodowych) dla zabezpieczenia informacji na wypadek prawnej potrzeby wykazania faktów, </w:t>
      </w:r>
    </w:p>
    <w:p w14:paraId="1B0EDD68" w14:textId="77777777" w:rsidR="00BA4433" w:rsidRPr="002A6CA3" w:rsidRDefault="00BA4433" w:rsidP="007D157E">
      <w:pPr>
        <w:numPr>
          <w:ilvl w:val="4"/>
          <w:numId w:val="72"/>
        </w:numPr>
        <w:spacing w:line="276" w:lineRule="auto"/>
        <w:ind w:left="1494" w:right="-283"/>
        <w:contextualSpacing/>
        <w:rPr>
          <w:rFonts w:ascii="Verdana" w:hAnsi="Verdana" w:cstheme="minorHAnsi"/>
          <w:sz w:val="20"/>
        </w:rPr>
      </w:pPr>
      <w:r w:rsidRPr="002A6CA3">
        <w:rPr>
          <w:rFonts w:ascii="Verdana" w:hAnsi="Verdana" w:cstheme="minorHAnsi"/>
          <w:sz w:val="20"/>
        </w:rPr>
        <w:t>w celu ewentualnego ustalenia, dochodzenia lub obrony przed roszczeniami.</w:t>
      </w:r>
    </w:p>
    <w:p w14:paraId="24508C57" w14:textId="77777777" w:rsidR="00BA4433" w:rsidRPr="002A6CA3" w:rsidRDefault="00BA4433" w:rsidP="007D157E">
      <w:pPr>
        <w:numPr>
          <w:ilvl w:val="0"/>
          <w:numId w:val="75"/>
        </w:numPr>
        <w:spacing w:before="120" w:after="120" w:line="276" w:lineRule="auto"/>
        <w:ind w:right="-283"/>
        <w:contextualSpacing/>
        <w:rPr>
          <w:rFonts w:ascii="Verdana" w:eastAsiaTheme="minorHAnsi" w:hAnsi="Verdana" w:cstheme="minorHAnsi"/>
          <w:b/>
          <w:sz w:val="20"/>
        </w:rPr>
      </w:pPr>
      <w:r w:rsidRPr="002A6CA3">
        <w:rPr>
          <w:rFonts w:ascii="Verdana" w:eastAsiaTheme="minorHAnsi" w:hAnsi="Verdana" w:cstheme="minorHAnsi"/>
          <w:b/>
          <w:sz w:val="20"/>
        </w:rPr>
        <w:t>Prawo do sprzeciwu</w:t>
      </w:r>
    </w:p>
    <w:p w14:paraId="4124A9DE" w14:textId="77777777" w:rsidR="00BA4433" w:rsidRPr="002A6CA3" w:rsidRDefault="00BA4433" w:rsidP="00DA3E99">
      <w:pPr>
        <w:spacing w:before="120" w:after="120" w:line="276" w:lineRule="auto"/>
        <w:ind w:left="720" w:right="-283"/>
        <w:contextualSpacing/>
        <w:rPr>
          <w:rFonts w:ascii="Verdana" w:eastAsiaTheme="minorHAnsi" w:hAnsi="Verdana" w:cstheme="minorHAnsi"/>
          <w:sz w:val="20"/>
        </w:rPr>
      </w:pPr>
      <w:r w:rsidRPr="002A6CA3">
        <w:rPr>
          <w:rFonts w:ascii="Verdana" w:eastAsiaTheme="minorHAnsi" w:hAnsi="Verdana" w:cstheme="minorHAnsi"/>
          <w:sz w:val="20"/>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p>
    <w:p w14:paraId="36956F55" w14:textId="77777777" w:rsidR="00BA4433" w:rsidRPr="002A6CA3" w:rsidRDefault="00BA4433" w:rsidP="007D157E">
      <w:pPr>
        <w:numPr>
          <w:ilvl w:val="0"/>
          <w:numId w:val="75"/>
        </w:numPr>
        <w:spacing w:before="120" w:after="120" w:line="276" w:lineRule="auto"/>
        <w:ind w:right="-283"/>
        <w:rPr>
          <w:rFonts w:ascii="Verdana" w:hAnsi="Verdana" w:cstheme="minorHAnsi"/>
          <w:b/>
          <w:sz w:val="20"/>
        </w:rPr>
      </w:pPr>
      <w:r w:rsidRPr="002A6CA3">
        <w:rPr>
          <w:rFonts w:ascii="Verdana" w:hAnsi="Verdana" w:cstheme="minorHAnsi"/>
          <w:b/>
          <w:sz w:val="20"/>
        </w:rPr>
        <w:t>Kategorie danych</w:t>
      </w:r>
    </w:p>
    <w:p w14:paraId="1DDCE6E0" w14:textId="77777777" w:rsidR="00BA4433" w:rsidRPr="002A6CA3" w:rsidRDefault="00BA4433" w:rsidP="00DA3E99">
      <w:pPr>
        <w:spacing w:line="276" w:lineRule="auto"/>
        <w:ind w:left="708" w:right="-283"/>
        <w:rPr>
          <w:rFonts w:ascii="Verdana" w:hAnsi="Verdana" w:cstheme="minorHAnsi"/>
          <w:sz w:val="20"/>
        </w:rPr>
      </w:pPr>
      <w:r w:rsidRPr="002A6CA3">
        <w:rPr>
          <w:rFonts w:ascii="Verdana" w:hAnsi="Verdana" w:cstheme="minorHAnsi"/>
          <w:sz w:val="20"/>
        </w:rPr>
        <w:t>Administrator będzie przetwarzał Pani/Pana dane osobowe w zakresie wskazanym przez Wykonawcę, w szczególności imię i nazwisko, dane kontaktowe.</w:t>
      </w:r>
    </w:p>
    <w:p w14:paraId="3E91CE6E" w14:textId="77777777" w:rsidR="00BA4433" w:rsidRPr="002A6CA3" w:rsidRDefault="00BA4433" w:rsidP="007D157E">
      <w:pPr>
        <w:numPr>
          <w:ilvl w:val="0"/>
          <w:numId w:val="75"/>
        </w:numPr>
        <w:tabs>
          <w:tab w:val="left" w:pos="851"/>
        </w:tabs>
        <w:spacing w:before="120" w:after="120" w:line="276" w:lineRule="auto"/>
        <w:ind w:right="-283"/>
        <w:rPr>
          <w:rFonts w:ascii="Verdana" w:hAnsi="Verdana" w:cstheme="minorHAnsi"/>
          <w:b/>
          <w:sz w:val="20"/>
        </w:rPr>
      </w:pPr>
      <w:r w:rsidRPr="002A6CA3">
        <w:rPr>
          <w:rFonts w:ascii="Verdana" w:hAnsi="Verdana" w:cstheme="minorHAnsi"/>
          <w:b/>
          <w:sz w:val="20"/>
        </w:rPr>
        <w:t>Okres przechowywania danych</w:t>
      </w:r>
    </w:p>
    <w:p w14:paraId="7AA92E7E" w14:textId="77777777" w:rsidR="00BA4433" w:rsidRPr="002A6CA3" w:rsidRDefault="00BA4433" w:rsidP="00DA3E99">
      <w:pPr>
        <w:spacing w:line="276" w:lineRule="auto"/>
        <w:ind w:left="360" w:right="-283" w:firstLine="360"/>
        <w:rPr>
          <w:rFonts w:ascii="Verdana" w:hAnsi="Verdana" w:cstheme="minorHAnsi"/>
          <w:sz w:val="20"/>
        </w:rPr>
      </w:pPr>
      <w:r w:rsidRPr="002A6CA3">
        <w:rPr>
          <w:rFonts w:ascii="Verdana" w:hAnsi="Verdana" w:cstheme="minorHAnsi"/>
          <w:sz w:val="20"/>
        </w:rPr>
        <w:t>Dane osobowe będą przetwarzane przez czas:</w:t>
      </w:r>
    </w:p>
    <w:p w14:paraId="4769A47D" w14:textId="47CCC6C7" w:rsidR="00BA4433" w:rsidRPr="002A6CA3" w:rsidRDefault="00BA4433" w:rsidP="007D157E">
      <w:pPr>
        <w:numPr>
          <w:ilvl w:val="0"/>
          <w:numId w:val="74"/>
        </w:numPr>
        <w:spacing w:line="276" w:lineRule="auto"/>
        <w:ind w:left="1080" w:right="-283"/>
        <w:textAlignment w:val="center"/>
        <w:rPr>
          <w:rFonts w:ascii="Verdana" w:hAnsi="Verdana" w:cstheme="minorHAnsi"/>
          <w:sz w:val="20"/>
        </w:rPr>
      </w:pPr>
      <w:r w:rsidRPr="002A6CA3">
        <w:rPr>
          <w:rFonts w:ascii="Verdana" w:hAnsi="Verdana" w:cstheme="minorHAnsi"/>
          <w:sz w:val="20"/>
        </w:rPr>
        <w:t>dane przetwarzane w celu realizacji Postępowania - do czasu przedawnienia roszczeń powstałych na podstawie Postępowania, przez czas niezbędny do ich dochodzenia lub obrony,</w:t>
      </w:r>
    </w:p>
    <w:p w14:paraId="3AD82E0C" w14:textId="77777777" w:rsidR="00BA4433" w:rsidRPr="002A6CA3" w:rsidRDefault="00BA4433" w:rsidP="007D157E">
      <w:pPr>
        <w:numPr>
          <w:ilvl w:val="0"/>
          <w:numId w:val="74"/>
        </w:numPr>
        <w:spacing w:line="276" w:lineRule="auto"/>
        <w:ind w:left="1080" w:right="-283"/>
        <w:textAlignment w:val="center"/>
        <w:rPr>
          <w:rFonts w:ascii="Verdana" w:hAnsi="Verdana" w:cstheme="minorHAnsi"/>
          <w:sz w:val="20"/>
        </w:rPr>
      </w:pPr>
      <w:r w:rsidRPr="002A6CA3">
        <w:rPr>
          <w:rFonts w:ascii="Verdana" w:hAnsi="Verdana" w:cstheme="minorHAnsi"/>
          <w:sz w:val="20"/>
        </w:rPr>
        <w:t>dane przetwarzane na podstawie przepisu prawa - przez okres wynikający z prawa powszechnie obowiązującego,</w:t>
      </w:r>
    </w:p>
    <w:p w14:paraId="126B45A6" w14:textId="77777777" w:rsidR="00BA4433" w:rsidRPr="002A6CA3" w:rsidRDefault="00BA4433" w:rsidP="007D157E">
      <w:pPr>
        <w:numPr>
          <w:ilvl w:val="0"/>
          <w:numId w:val="74"/>
        </w:numPr>
        <w:spacing w:line="276" w:lineRule="auto"/>
        <w:ind w:left="1080" w:right="-283"/>
        <w:textAlignment w:val="center"/>
        <w:rPr>
          <w:rFonts w:ascii="Verdana" w:hAnsi="Verdana" w:cstheme="minorHAnsi"/>
          <w:sz w:val="20"/>
        </w:rPr>
      </w:pPr>
      <w:r w:rsidRPr="002A6CA3">
        <w:rPr>
          <w:rFonts w:ascii="Verdana" w:hAnsi="Verdana" w:cstheme="minorHAnsi"/>
          <w:sz w:val="20"/>
        </w:rPr>
        <w:t>dane przetwarzane na podstawie prawnie usprawiedliwionego interesu Administratora - przez czas niezbędny do osiągnięcia celu lub zgłoszenia przez Panią/Pana skutecznego sprzeciwu.</w:t>
      </w:r>
    </w:p>
    <w:p w14:paraId="385BA921" w14:textId="77777777" w:rsidR="00BA4433" w:rsidRPr="002A6CA3" w:rsidRDefault="00BA4433" w:rsidP="007D157E">
      <w:pPr>
        <w:numPr>
          <w:ilvl w:val="0"/>
          <w:numId w:val="75"/>
        </w:numPr>
        <w:tabs>
          <w:tab w:val="left" w:pos="851"/>
        </w:tabs>
        <w:spacing w:before="120" w:after="120" w:line="276" w:lineRule="auto"/>
        <w:ind w:right="-283"/>
        <w:rPr>
          <w:rFonts w:ascii="Verdana" w:hAnsi="Verdana" w:cstheme="minorHAnsi"/>
          <w:b/>
          <w:sz w:val="20"/>
        </w:rPr>
      </w:pPr>
      <w:r w:rsidRPr="002A6CA3">
        <w:rPr>
          <w:rFonts w:ascii="Verdana" w:hAnsi="Verdana" w:cstheme="minorHAnsi"/>
          <w:b/>
          <w:sz w:val="20"/>
        </w:rPr>
        <w:t xml:space="preserve">Odbiorcy danych </w:t>
      </w:r>
    </w:p>
    <w:p w14:paraId="2F7416D4" w14:textId="77777777" w:rsidR="00BA4433" w:rsidRPr="002A6CA3" w:rsidRDefault="00BA4433" w:rsidP="00DA3E99">
      <w:pPr>
        <w:spacing w:line="276" w:lineRule="auto"/>
        <w:ind w:left="349" w:right="-283" w:firstLine="360"/>
        <w:rPr>
          <w:rFonts w:ascii="Verdana" w:hAnsi="Verdana" w:cstheme="minorHAnsi"/>
          <w:sz w:val="20"/>
        </w:rPr>
      </w:pPr>
      <w:r w:rsidRPr="002A6CA3">
        <w:rPr>
          <w:rFonts w:ascii="Verdana" w:hAnsi="Verdana" w:cstheme="minorHAnsi"/>
          <w:sz w:val="20"/>
        </w:rPr>
        <w:t>Pani/Pana dane mogą być przekazywane:</w:t>
      </w:r>
    </w:p>
    <w:p w14:paraId="139C9391" w14:textId="77777777" w:rsidR="00BA4433" w:rsidRPr="002A6CA3" w:rsidRDefault="00BA4433" w:rsidP="007D157E">
      <w:pPr>
        <w:numPr>
          <w:ilvl w:val="0"/>
          <w:numId w:val="71"/>
        </w:numPr>
        <w:tabs>
          <w:tab w:val="num" w:pos="1069"/>
        </w:tabs>
        <w:spacing w:line="276" w:lineRule="auto"/>
        <w:ind w:left="1200" w:right="-283" w:hanging="425"/>
        <w:textAlignment w:val="center"/>
        <w:rPr>
          <w:rFonts w:ascii="Verdana" w:hAnsi="Verdana" w:cstheme="minorHAnsi"/>
          <w:sz w:val="20"/>
        </w:rPr>
      </w:pPr>
      <w:r w:rsidRPr="002A6CA3">
        <w:rPr>
          <w:rFonts w:ascii="Verdana" w:hAnsi="Verdana" w:cstheme="minorHAnsi"/>
          <w:sz w:val="20"/>
        </w:rPr>
        <w:t>podmiot bądź osobom w przypadkach, gdy Administrator będzie miał obowiązek przekazania danych zgodnie z przepisami prawa;</w:t>
      </w:r>
    </w:p>
    <w:p w14:paraId="78D5DF44" w14:textId="77777777" w:rsidR="00BA4433" w:rsidRPr="002A6CA3" w:rsidRDefault="00BA4433" w:rsidP="007D157E">
      <w:pPr>
        <w:numPr>
          <w:ilvl w:val="0"/>
          <w:numId w:val="71"/>
        </w:numPr>
        <w:spacing w:line="276" w:lineRule="auto"/>
        <w:ind w:left="1058" w:right="-283" w:hanging="283"/>
        <w:textAlignment w:val="center"/>
        <w:rPr>
          <w:rFonts w:ascii="Verdana" w:hAnsi="Verdana" w:cstheme="minorHAnsi"/>
          <w:sz w:val="20"/>
        </w:rPr>
      </w:pPr>
      <w:r w:rsidRPr="002A6CA3">
        <w:rPr>
          <w:rFonts w:ascii="Verdana" w:hAnsi="Verdana" w:cstheme="minorHAnsi"/>
          <w:sz w:val="20"/>
        </w:rPr>
        <w:t>podmiotom z Grupy Kapitałowej PGE, w szczególności spółce PGE Polska Grupa Energetyczna S.A. w zakresie niezbędnym do celów kontaktowych (wspólne przedsięwzięcie, projekt), sprawowania nadzoru właścicielskiego,</w:t>
      </w:r>
    </w:p>
    <w:p w14:paraId="3FE31962" w14:textId="6DB6F269" w:rsidR="00BA4433" w:rsidRPr="002A6CA3" w:rsidRDefault="00BA4433" w:rsidP="007D157E">
      <w:pPr>
        <w:numPr>
          <w:ilvl w:val="0"/>
          <w:numId w:val="71"/>
        </w:numPr>
        <w:spacing w:line="276" w:lineRule="auto"/>
        <w:ind w:left="1058" w:right="-283" w:hanging="283"/>
        <w:textAlignment w:val="center"/>
        <w:rPr>
          <w:rFonts w:ascii="Verdana" w:hAnsi="Verdana" w:cstheme="minorHAnsi"/>
          <w:sz w:val="20"/>
        </w:rPr>
      </w:pPr>
      <w:r w:rsidRPr="002A6CA3">
        <w:rPr>
          <w:rFonts w:ascii="Verdana" w:hAnsi="Verdana" w:cstheme="minorHAnsi"/>
          <w:color w:val="000000"/>
          <w:sz w:val="20"/>
        </w:rPr>
        <w:t xml:space="preserve">podmiotom przetwarzającym, które świadczą usługi na rzecz Administratora (np. audytorzy, firmy </w:t>
      </w:r>
      <w:r w:rsidRPr="00263DAF">
        <w:rPr>
          <w:rFonts w:ascii="Verdana" w:hAnsi="Verdana" w:cstheme="minorHAnsi"/>
          <w:color w:val="000000"/>
          <w:sz w:val="20"/>
        </w:rPr>
        <w:t xml:space="preserve">informatyczne), również tym, </w:t>
      </w:r>
      <w:r w:rsidR="000F3AAE" w:rsidRPr="00263DAF">
        <w:rPr>
          <w:rFonts w:ascii="Verdana" w:hAnsi="Verdana" w:cstheme="minorHAnsi"/>
          <w:color w:val="000000"/>
          <w:sz w:val="20"/>
        </w:rPr>
        <w:t>którym te dane są powierzane, w </w:t>
      </w:r>
      <w:r w:rsidRPr="00263DAF">
        <w:rPr>
          <w:rFonts w:ascii="Verdana" w:hAnsi="Verdana" w:cstheme="minorHAnsi"/>
          <w:color w:val="000000"/>
          <w:sz w:val="20"/>
        </w:rPr>
        <w:t>szczególności spółce PGE Systemy S.A. i PGE Energia Ciepła S.A.</w:t>
      </w:r>
    </w:p>
    <w:p w14:paraId="06518AD0" w14:textId="77777777" w:rsidR="00BA4433" w:rsidRPr="002A6CA3" w:rsidRDefault="00BA4433" w:rsidP="007D157E">
      <w:pPr>
        <w:numPr>
          <w:ilvl w:val="0"/>
          <w:numId w:val="75"/>
        </w:numPr>
        <w:spacing w:before="120" w:after="120" w:line="276" w:lineRule="auto"/>
        <w:ind w:right="-283"/>
        <w:rPr>
          <w:rFonts w:ascii="Verdana" w:hAnsi="Verdana" w:cstheme="minorHAnsi"/>
          <w:b/>
          <w:color w:val="000000"/>
          <w:sz w:val="20"/>
        </w:rPr>
      </w:pPr>
      <w:r w:rsidRPr="002A6CA3">
        <w:rPr>
          <w:rFonts w:ascii="Verdana" w:hAnsi="Verdana" w:cstheme="minorHAnsi"/>
          <w:b/>
          <w:color w:val="000000"/>
          <w:sz w:val="20"/>
        </w:rPr>
        <w:t>Przekazywanie danych osobowych poza EOG</w:t>
      </w:r>
    </w:p>
    <w:p w14:paraId="0147089C" w14:textId="77777777" w:rsidR="00BA4433" w:rsidRPr="002A6CA3" w:rsidRDefault="00BA4433" w:rsidP="00DA3E99">
      <w:pPr>
        <w:spacing w:line="276" w:lineRule="auto"/>
        <w:ind w:left="709" w:right="-283"/>
        <w:textAlignment w:val="center"/>
        <w:rPr>
          <w:rFonts w:ascii="Verdana" w:hAnsi="Verdana" w:cstheme="minorHAnsi"/>
          <w:sz w:val="20"/>
        </w:rPr>
      </w:pPr>
      <w:r w:rsidRPr="002A6CA3">
        <w:rPr>
          <w:rFonts w:ascii="Verdana" w:hAnsi="Verdana" w:cstheme="minorHAnsi"/>
          <w:color w:val="000000"/>
          <w:sz w:val="20"/>
        </w:rPr>
        <w:t xml:space="preserve">Pani/Pana dane osobowe co do zasady nie będą przekazywane poza Europejski Obszar Gospodarczy (dalej: EOG). Mając jednak na uwadze usługi świadczone przez podwykonawców </w:t>
      </w:r>
      <w:r w:rsidRPr="002A6CA3">
        <w:rPr>
          <w:rFonts w:ascii="Verdana" w:hAnsi="Verdana" w:cstheme="minorHAnsi"/>
          <w:color w:val="000000"/>
          <w:sz w:val="20"/>
        </w:rPr>
        <w:lastRenderedPageBreak/>
        <w:t>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D22013F" w14:textId="77777777" w:rsidR="00BA4433" w:rsidRPr="002A6CA3" w:rsidRDefault="00BA4433" w:rsidP="007D157E">
      <w:pPr>
        <w:numPr>
          <w:ilvl w:val="0"/>
          <w:numId w:val="75"/>
        </w:numPr>
        <w:spacing w:before="120" w:after="120" w:line="276" w:lineRule="auto"/>
        <w:rPr>
          <w:rFonts w:ascii="Verdana" w:hAnsi="Verdana" w:cstheme="minorHAnsi"/>
          <w:b/>
          <w:sz w:val="20"/>
        </w:rPr>
      </w:pPr>
      <w:r w:rsidRPr="002A6CA3">
        <w:rPr>
          <w:rFonts w:ascii="Verdana" w:hAnsi="Verdana" w:cstheme="minorHAnsi"/>
          <w:b/>
          <w:sz w:val="20"/>
        </w:rPr>
        <w:t>Prawa osób, których dane dotyczą</w:t>
      </w:r>
    </w:p>
    <w:p w14:paraId="3C9686AF" w14:textId="77777777" w:rsidR="00BA4433" w:rsidRPr="002A6CA3" w:rsidRDefault="00BA4433" w:rsidP="00BA4433">
      <w:pPr>
        <w:spacing w:line="276" w:lineRule="auto"/>
        <w:ind w:left="708" w:firstLine="12"/>
        <w:rPr>
          <w:rFonts w:ascii="Verdana" w:hAnsi="Verdana" w:cstheme="minorHAnsi"/>
          <w:sz w:val="20"/>
        </w:rPr>
      </w:pPr>
      <w:r w:rsidRPr="002A6CA3">
        <w:rPr>
          <w:rFonts w:ascii="Verdana" w:hAnsi="Verdana" w:cstheme="minorHAnsi"/>
          <w:sz w:val="20"/>
        </w:rPr>
        <w:t>Zgodnie z RODO, przysługuje Pani/Panu prawo do:</w:t>
      </w:r>
    </w:p>
    <w:p w14:paraId="75B9C0C6" w14:textId="77777777" w:rsidR="00BA4433" w:rsidRPr="002A6CA3" w:rsidRDefault="00BA4433" w:rsidP="007D157E">
      <w:pPr>
        <w:numPr>
          <w:ilvl w:val="0"/>
          <w:numId w:val="73"/>
        </w:numPr>
        <w:tabs>
          <w:tab w:val="num" w:pos="1068"/>
        </w:tabs>
        <w:spacing w:line="276" w:lineRule="auto"/>
        <w:ind w:left="1068" w:hanging="294"/>
        <w:textAlignment w:val="center"/>
        <w:rPr>
          <w:rFonts w:ascii="Verdana" w:hAnsi="Verdana" w:cstheme="minorHAnsi"/>
          <w:sz w:val="20"/>
        </w:rPr>
      </w:pPr>
      <w:r w:rsidRPr="002A6CA3">
        <w:rPr>
          <w:rFonts w:ascii="Verdana" w:hAnsi="Verdana" w:cstheme="minorHAnsi"/>
          <w:sz w:val="20"/>
        </w:rPr>
        <w:t>żądania dostępu do swoich danych oraz otrzymania ich kopii,</w:t>
      </w:r>
    </w:p>
    <w:p w14:paraId="72256250" w14:textId="77777777" w:rsidR="00BA4433" w:rsidRPr="002A6CA3" w:rsidRDefault="00BA4433" w:rsidP="007D157E">
      <w:pPr>
        <w:numPr>
          <w:ilvl w:val="0"/>
          <w:numId w:val="73"/>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żądania sprostowania (poprawiania) swoich danych,</w:t>
      </w:r>
    </w:p>
    <w:p w14:paraId="1F3996F8" w14:textId="77777777" w:rsidR="00BA4433" w:rsidRPr="002A6CA3" w:rsidRDefault="00BA4433" w:rsidP="007D157E">
      <w:pPr>
        <w:numPr>
          <w:ilvl w:val="0"/>
          <w:numId w:val="73"/>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żądania usunięcia, ograniczenia lub wniesienia sprzeciwu wobec ich przetwarzania,</w:t>
      </w:r>
    </w:p>
    <w:p w14:paraId="7F615DF7" w14:textId="77777777" w:rsidR="00BA4433" w:rsidRPr="002A6CA3" w:rsidRDefault="00BA4433" w:rsidP="007D157E">
      <w:pPr>
        <w:numPr>
          <w:ilvl w:val="0"/>
          <w:numId w:val="73"/>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 xml:space="preserve">żądania przenoszenia danych, </w:t>
      </w:r>
    </w:p>
    <w:p w14:paraId="555EBD92" w14:textId="77777777" w:rsidR="00BA4433" w:rsidRPr="002A6CA3" w:rsidRDefault="00BA4433" w:rsidP="007D157E">
      <w:pPr>
        <w:numPr>
          <w:ilvl w:val="0"/>
          <w:numId w:val="73"/>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 xml:space="preserve">wniesienia skargi do organu nadzorczego. </w:t>
      </w:r>
    </w:p>
    <w:p w14:paraId="2E9B7929" w14:textId="77777777" w:rsidR="00BA4433" w:rsidRPr="002A6CA3" w:rsidRDefault="00BA4433" w:rsidP="007D157E">
      <w:pPr>
        <w:numPr>
          <w:ilvl w:val="0"/>
          <w:numId w:val="75"/>
        </w:numPr>
        <w:spacing w:before="120" w:after="120" w:line="276" w:lineRule="auto"/>
        <w:rPr>
          <w:rFonts w:ascii="Verdana" w:hAnsi="Verdana" w:cstheme="minorHAnsi"/>
          <w:b/>
          <w:sz w:val="20"/>
        </w:rPr>
      </w:pPr>
      <w:r w:rsidRPr="002A6CA3">
        <w:rPr>
          <w:rFonts w:ascii="Verdana" w:hAnsi="Verdana" w:cstheme="minorHAnsi"/>
          <w:b/>
          <w:sz w:val="20"/>
        </w:rPr>
        <w:t>Zautomatyzowane podejmowanie decyzji</w:t>
      </w:r>
    </w:p>
    <w:p w14:paraId="1D83DBAF" w14:textId="77777777" w:rsidR="00BA4433" w:rsidRPr="002A6CA3" w:rsidRDefault="00BA4433" w:rsidP="00607551">
      <w:pPr>
        <w:spacing w:line="276" w:lineRule="auto"/>
        <w:ind w:left="720" w:right="-283"/>
        <w:rPr>
          <w:rFonts w:ascii="Verdana" w:hAnsi="Verdana" w:cstheme="minorHAnsi"/>
          <w:sz w:val="20"/>
        </w:rPr>
      </w:pPr>
      <w:r w:rsidRPr="002A6CA3">
        <w:rPr>
          <w:rFonts w:ascii="Verdana" w:hAnsi="Verdana" w:cstheme="minorHAnsi"/>
          <w:sz w:val="20"/>
        </w:rPr>
        <w:t>Informujemy, że w powyższych celach nie będą podejmowane decyzje w sposób zautomatyzowany i Pani/Pana dane nie będą profilowane.</w:t>
      </w:r>
    </w:p>
    <w:p w14:paraId="689A3F1C" w14:textId="77777777" w:rsidR="0077555C" w:rsidRPr="002A6CA3" w:rsidRDefault="0077555C" w:rsidP="0077555C">
      <w:pPr>
        <w:pStyle w:val="Akapitzlist"/>
        <w:spacing w:before="120" w:line="240" w:lineRule="auto"/>
        <w:rPr>
          <w:rFonts w:ascii="Verdana" w:eastAsia="Calibri" w:hAnsi="Verdana" w:cstheme="minorHAnsi"/>
          <w:sz w:val="20"/>
        </w:rPr>
      </w:pPr>
    </w:p>
    <w:p w14:paraId="00740FD5" w14:textId="77777777" w:rsidR="0077555C" w:rsidRPr="002A6CA3" w:rsidRDefault="0077555C" w:rsidP="00980BFF">
      <w:pPr>
        <w:pStyle w:val="Akapitzlist"/>
        <w:keepNext/>
        <w:numPr>
          <w:ilvl w:val="0"/>
          <w:numId w:val="69"/>
        </w:numPr>
        <w:shd w:val="clear" w:color="auto" w:fill="C6D9F1" w:themeFill="text2" w:themeFillTint="33"/>
        <w:spacing w:line="240" w:lineRule="auto"/>
        <w:ind w:left="426" w:hanging="710"/>
        <w:contextualSpacing w:val="0"/>
        <w:outlineLvl w:val="0"/>
        <w:rPr>
          <w:rFonts w:ascii="Verdana" w:eastAsia="Calibri" w:hAnsi="Verdana" w:cstheme="minorHAnsi"/>
          <w:b/>
          <w:vanish/>
          <w:sz w:val="20"/>
        </w:rPr>
      </w:pPr>
      <w:bookmarkStart w:id="254" w:name="_Toc39813090"/>
      <w:bookmarkStart w:id="255" w:name="_Toc122344836"/>
      <w:bookmarkEnd w:id="254"/>
      <w:bookmarkEnd w:id="255"/>
    </w:p>
    <w:p w14:paraId="3B35DF41" w14:textId="77777777" w:rsidR="002E3D8B" w:rsidRPr="002A6CA3" w:rsidRDefault="002E3D8B" w:rsidP="00980BFF">
      <w:pPr>
        <w:pStyle w:val="Akapitzlist"/>
        <w:keepNext/>
        <w:numPr>
          <w:ilvl w:val="0"/>
          <w:numId w:val="70"/>
        </w:numPr>
        <w:shd w:val="clear" w:color="auto" w:fill="C6D9F1" w:themeFill="text2" w:themeFillTint="33"/>
        <w:spacing w:line="240" w:lineRule="auto"/>
        <w:ind w:left="425" w:right="-284" w:hanging="709"/>
        <w:contextualSpacing w:val="0"/>
        <w:outlineLvl w:val="0"/>
        <w:rPr>
          <w:rFonts w:ascii="Verdana" w:eastAsia="Calibri" w:hAnsi="Verdana" w:cstheme="minorHAnsi"/>
          <w:b/>
          <w:vanish/>
          <w:sz w:val="20"/>
        </w:rPr>
      </w:pPr>
      <w:bookmarkStart w:id="256" w:name="_Toc122344837"/>
      <w:bookmarkEnd w:id="256"/>
    </w:p>
    <w:p w14:paraId="7F901F1D" w14:textId="0512BEFF" w:rsidR="0077555C" w:rsidRPr="002A6CA3" w:rsidRDefault="0077555C" w:rsidP="00980BFF">
      <w:pPr>
        <w:pStyle w:val="Nagwek1"/>
        <w:keepLines w:val="0"/>
        <w:numPr>
          <w:ilvl w:val="0"/>
          <w:numId w:val="70"/>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257" w:name="_Toc122344838"/>
      <w:r w:rsidRPr="002A6CA3">
        <w:rPr>
          <w:rFonts w:ascii="Verdana" w:eastAsia="Calibri" w:hAnsi="Verdana" w:cstheme="minorHAnsi"/>
          <w:caps w:val="0"/>
          <w:kern w:val="0"/>
          <w:sz w:val="20"/>
          <w:lang w:val="pl-PL"/>
        </w:rPr>
        <w:t>INNE INFORMACJE</w:t>
      </w:r>
      <w:bookmarkEnd w:id="257"/>
    </w:p>
    <w:p w14:paraId="57069957" w14:textId="77777777" w:rsidR="00B95166" w:rsidRPr="002A6CA3" w:rsidRDefault="0077555C" w:rsidP="00980BFF">
      <w:pPr>
        <w:pStyle w:val="Akapitzlist"/>
        <w:numPr>
          <w:ilvl w:val="1"/>
          <w:numId w:val="70"/>
        </w:numPr>
        <w:spacing w:before="120" w:after="120" w:line="240" w:lineRule="auto"/>
        <w:ind w:left="425" w:right="-284" w:hanging="709"/>
        <w:rPr>
          <w:rFonts w:ascii="Verdana" w:hAnsi="Verdana" w:cstheme="minorHAnsi"/>
          <w:i/>
          <w:sz w:val="20"/>
        </w:rPr>
      </w:pPr>
      <w:r w:rsidRPr="002A6CA3">
        <w:rPr>
          <w:rFonts w:ascii="Verdana" w:eastAsia="Calibri" w:hAnsi="Verdana" w:cstheme="minorHAnsi"/>
          <w:sz w:val="20"/>
        </w:rPr>
        <w:t>W zakresie nieuregulowanym w niniejszej Specyfikacji stosuje się postanowienia Kodeksu cywilnego.</w:t>
      </w:r>
    </w:p>
    <w:p w14:paraId="33358316" w14:textId="3A46B345" w:rsidR="0077555C" w:rsidRPr="002A6CA3" w:rsidRDefault="0077555C" w:rsidP="00980BFF">
      <w:pPr>
        <w:pStyle w:val="Akapitzlist"/>
        <w:numPr>
          <w:ilvl w:val="1"/>
          <w:numId w:val="70"/>
        </w:numPr>
        <w:spacing w:before="120" w:after="120" w:line="240" w:lineRule="auto"/>
        <w:ind w:left="425" w:right="-284" w:hanging="709"/>
        <w:rPr>
          <w:rFonts w:ascii="Verdana" w:hAnsi="Verdana" w:cstheme="minorHAnsi"/>
          <w:i/>
          <w:sz w:val="20"/>
        </w:rPr>
      </w:pPr>
      <w:r w:rsidRPr="002A6CA3">
        <w:rPr>
          <w:rFonts w:ascii="Verdana" w:eastAsia="Calibri" w:hAnsi="Verdana" w:cstheme="minorHAnsi"/>
          <w:sz w:val="20"/>
        </w:rPr>
        <w:t>Wszystkie koszty związane z udziałem w Postępowaniu</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zakupowym</w:t>
      </w:r>
      <w:r w:rsidRPr="002A6CA3">
        <w:rPr>
          <w:rFonts w:ascii="Verdana" w:eastAsia="Calibri" w:hAnsi="Verdana" w:cstheme="minorHAnsi"/>
          <w:sz w:val="20"/>
        </w:rPr>
        <w:t>, w szczególności związane ze sporządzeniem i złożeniem Oferty ponosi Wykonawca.</w:t>
      </w:r>
    </w:p>
    <w:p w14:paraId="26F2ACB9" w14:textId="0765D17B" w:rsidR="0077555C" w:rsidRPr="002A6CA3" w:rsidRDefault="0077555C" w:rsidP="00980BFF">
      <w:pPr>
        <w:pStyle w:val="Nagwek1"/>
        <w:keepLines w:val="0"/>
        <w:numPr>
          <w:ilvl w:val="0"/>
          <w:numId w:val="70"/>
        </w:numPr>
        <w:shd w:val="clear" w:color="auto" w:fill="C6D9F1" w:themeFill="text2" w:themeFillTint="33"/>
        <w:spacing w:before="0" w:after="0" w:line="240" w:lineRule="auto"/>
        <w:ind w:left="425" w:right="-284" w:hanging="709"/>
        <w:rPr>
          <w:rFonts w:ascii="Verdana" w:hAnsi="Verdana" w:cstheme="minorHAnsi"/>
          <w:i/>
          <w:sz w:val="20"/>
        </w:rPr>
      </w:pPr>
      <w:bookmarkStart w:id="258" w:name="_Toc165273929"/>
      <w:bookmarkStart w:id="259" w:name="_Toc165274198"/>
      <w:bookmarkStart w:id="260" w:name="_Toc243294558"/>
      <w:bookmarkStart w:id="261" w:name="_Toc489350408"/>
      <w:bookmarkStart w:id="262" w:name="_Toc515896301"/>
      <w:bookmarkStart w:id="263" w:name="_Toc122344839"/>
      <w:r w:rsidRPr="002A6CA3">
        <w:rPr>
          <w:rFonts w:ascii="Verdana" w:eastAsia="Calibri" w:hAnsi="Verdana" w:cstheme="minorHAnsi"/>
          <w:caps w:val="0"/>
          <w:kern w:val="0"/>
          <w:sz w:val="20"/>
          <w:lang w:val="pl-PL"/>
        </w:rPr>
        <w:t xml:space="preserve">ZAŁĄCZNIKI DO </w:t>
      </w:r>
      <w:bookmarkEnd w:id="258"/>
      <w:bookmarkEnd w:id="259"/>
      <w:bookmarkEnd w:id="260"/>
      <w:bookmarkEnd w:id="261"/>
      <w:bookmarkEnd w:id="262"/>
      <w:r w:rsidR="00904E94" w:rsidRPr="002A6CA3">
        <w:rPr>
          <w:rFonts w:ascii="Verdana" w:eastAsia="Calibri" w:hAnsi="Verdana" w:cstheme="minorHAnsi"/>
          <w:caps w:val="0"/>
          <w:kern w:val="0"/>
          <w:sz w:val="20"/>
          <w:lang w:val="pl-PL"/>
        </w:rPr>
        <w:t>SWZ</w:t>
      </w:r>
      <w:bookmarkEnd w:id="263"/>
    </w:p>
    <w:p w14:paraId="46D904DB" w14:textId="77777777"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Załącznik Nr 1 – Opis przedmiotu Zamówienia (OPZ)</w:t>
      </w:r>
    </w:p>
    <w:p w14:paraId="0E9C229F" w14:textId="343D9F36" w:rsidR="0077555C"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Załącznik Nr 2 –</w:t>
      </w:r>
      <w:r w:rsidR="001B2760" w:rsidRPr="002A6CA3">
        <w:rPr>
          <w:rFonts w:ascii="Verdana" w:hAnsi="Verdana" w:cstheme="minorHAnsi"/>
          <w:i/>
          <w:sz w:val="20"/>
        </w:rPr>
        <w:t xml:space="preserve"> </w:t>
      </w:r>
      <w:r w:rsidRPr="002A6CA3">
        <w:rPr>
          <w:rFonts w:ascii="Verdana" w:hAnsi="Verdana" w:cstheme="minorHAnsi"/>
          <w:i/>
          <w:sz w:val="20"/>
        </w:rPr>
        <w:t xml:space="preserve">Projekt  Umowy </w:t>
      </w:r>
    </w:p>
    <w:p w14:paraId="16E8F82B" w14:textId="1FEEB217"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 xml:space="preserve">Załącznik Nr 3 – Formularz Oferty - WZÓR </w:t>
      </w:r>
    </w:p>
    <w:p w14:paraId="02854B43" w14:textId="77777777"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Załącznik Nr 4 – Zobowiązanie podmiotu do oddania zasobów – WZÓR</w:t>
      </w:r>
    </w:p>
    <w:p w14:paraId="4EA50150" w14:textId="3F743F39"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Załącznik Nr 5 –</w:t>
      </w:r>
      <w:r w:rsidR="001B2760" w:rsidRPr="002A6CA3">
        <w:rPr>
          <w:rFonts w:ascii="Verdana" w:hAnsi="Verdana" w:cstheme="minorHAnsi"/>
          <w:i/>
          <w:sz w:val="20"/>
        </w:rPr>
        <w:t xml:space="preserve"> </w:t>
      </w:r>
      <w:r w:rsidRPr="002A6CA3">
        <w:rPr>
          <w:rFonts w:ascii="Verdana" w:hAnsi="Verdana" w:cstheme="minorHAnsi"/>
          <w:i/>
          <w:sz w:val="20"/>
        </w:rPr>
        <w:t xml:space="preserve">Formularz cenowy – WZÓR </w:t>
      </w:r>
    </w:p>
    <w:p w14:paraId="2B3027D8" w14:textId="29F0341D"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 xml:space="preserve">Załącznik nr 6 </w:t>
      </w:r>
      <w:r w:rsidR="001B2760" w:rsidRPr="002A6CA3">
        <w:rPr>
          <w:rFonts w:ascii="Verdana" w:hAnsi="Verdana" w:cstheme="minorHAnsi"/>
          <w:i/>
          <w:sz w:val="20"/>
        </w:rPr>
        <w:t>–</w:t>
      </w:r>
      <w:r w:rsidRPr="002A6CA3">
        <w:rPr>
          <w:rFonts w:ascii="Verdana" w:hAnsi="Verdana" w:cstheme="minorHAnsi"/>
          <w:i/>
          <w:sz w:val="20"/>
        </w:rPr>
        <w:t xml:space="preserve"> Wykaz wykonanych usług– WZÓR</w:t>
      </w:r>
    </w:p>
    <w:p w14:paraId="1D8242FA" w14:textId="69FF1B0C" w:rsidR="00315D1D" w:rsidRPr="002A6CA3" w:rsidRDefault="00315D1D" w:rsidP="00B95166">
      <w:pPr>
        <w:tabs>
          <w:tab w:val="left" w:pos="1980"/>
        </w:tabs>
        <w:spacing w:line="240" w:lineRule="auto"/>
        <w:ind w:left="709" w:right="-284" w:hanging="284"/>
        <w:rPr>
          <w:rFonts w:ascii="Verdana" w:hAnsi="Verdana" w:cstheme="minorHAnsi"/>
          <w:i/>
          <w:sz w:val="20"/>
        </w:rPr>
      </w:pPr>
    </w:p>
    <w:p w14:paraId="29503B00" w14:textId="16E3FD49" w:rsidR="007C46A4" w:rsidRPr="002A6CA3" w:rsidRDefault="008D0ACB" w:rsidP="001E452E">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264" w:name="_Toc515896302"/>
      <w:bookmarkStart w:id="265" w:name="_Toc122344840"/>
      <w:bookmarkEnd w:id="75"/>
      <w:r w:rsidRPr="002A6CA3">
        <w:rPr>
          <w:rFonts w:ascii="Verdana" w:hAnsi="Verdana" w:cstheme="minorHAnsi"/>
          <w:sz w:val="20"/>
          <w:lang w:val="pl-PL"/>
        </w:rPr>
        <w:lastRenderedPageBreak/>
        <w:t>Z</w:t>
      </w:r>
      <w:r w:rsidR="004A54CB" w:rsidRPr="002A6CA3">
        <w:rPr>
          <w:rFonts w:ascii="Verdana" w:hAnsi="Verdana" w:cstheme="minorHAnsi"/>
          <w:sz w:val="20"/>
          <w:lang w:val="pl-PL"/>
        </w:rPr>
        <w:t xml:space="preserve">AŁĄCZNIK NR 1 DO </w:t>
      </w:r>
      <w:r w:rsidR="00904E94" w:rsidRPr="002A6CA3">
        <w:rPr>
          <w:rFonts w:ascii="Verdana" w:hAnsi="Verdana" w:cstheme="minorHAnsi"/>
          <w:sz w:val="20"/>
          <w:lang w:val="pl-PL"/>
        </w:rPr>
        <w:t>SWZ</w:t>
      </w:r>
      <w:r w:rsidR="004A54CB" w:rsidRPr="002A6CA3">
        <w:rPr>
          <w:rFonts w:ascii="Verdana" w:hAnsi="Verdana" w:cstheme="minorHAnsi"/>
          <w:sz w:val="20"/>
          <w:lang w:val="pl-PL"/>
        </w:rPr>
        <w:t xml:space="preserve"> –</w:t>
      </w:r>
      <w:r w:rsidR="003D3E0D" w:rsidRPr="002A6CA3">
        <w:rPr>
          <w:rFonts w:ascii="Verdana" w:hAnsi="Verdana" w:cstheme="minorHAnsi"/>
          <w:sz w:val="20"/>
          <w:lang w:val="pl-PL"/>
        </w:rPr>
        <w:t xml:space="preserve"> </w:t>
      </w:r>
      <w:r w:rsidR="004A54CB" w:rsidRPr="002A6CA3">
        <w:rPr>
          <w:rFonts w:ascii="Verdana" w:hAnsi="Verdana" w:cstheme="minorHAnsi"/>
          <w:sz w:val="20"/>
          <w:lang w:val="pl-PL"/>
        </w:rPr>
        <w:t>OPIS PRZEDMIOTU ZAMÓWIENIA</w:t>
      </w:r>
      <w:r w:rsidR="003D3E0D" w:rsidRPr="002A6CA3">
        <w:rPr>
          <w:rFonts w:ascii="Verdana" w:hAnsi="Verdana" w:cstheme="minorHAnsi"/>
          <w:sz w:val="20"/>
          <w:lang w:val="pl-PL"/>
        </w:rPr>
        <w:t xml:space="preserve"> (OPZ)</w:t>
      </w:r>
      <w:bookmarkEnd w:id="264"/>
      <w:r w:rsidR="002965D7" w:rsidRPr="002A6CA3">
        <w:rPr>
          <w:rFonts w:ascii="Verdana" w:hAnsi="Verdana" w:cstheme="minorHAnsi"/>
          <w:sz w:val="20"/>
          <w:lang w:val="pl-PL"/>
        </w:rPr>
        <w:t xml:space="preserve"> – ODRĘBNY DOKUMENT</w:t>
      </w:r>
      <w:bookmarkEnd w:id="265"/>
    </w:p>
    <w:p w14:paraId="11DC0B68" w14:textId="0BD54386" w:rsidR="00607551" w:rsidRDefault="00607551">
      <w:pPr>
        <w:spacing w:line="240" w:lineRule="auto"/>
        <w:jc w:val="left"/>
        <w:rPr>
          <w:rFonts w:ascii="Verdana" w:hAnsi="Verdana" w:cstheme="minorHAnsi"/>
          <w:sz w:val="20"/>
        </w:rPr>
      </w:pPr>
      <w:r>
        <w:rPr>
          <w:rFonts w:ascii="Verdana" w:hAnsi="Verdana" w:cstheme="minorHAnsi"/>
          <w:sz w:val="20"/>
        </w:rPr>
        <w:br w:type="page"/>
      </w:r>
    </w:p>
    <w:p w14:paraId="41AE3DD8" w14:textId="4112E94C" w:rsidR="004A54CB" w:rsidRPr="002A6CA3" w:rsidRDefault="004A54CB" w:rsidP="001E452E">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266" w:name="_Toc515896303"/>
      <w:bookmarkStart w:id="267" w:name="_Toc122344841"/>
      <w:r w:rsidRPr="002A6CA3">
        <w:rPr>
          <w:rFonts w:ascii="Verdana" w:hAnsi="Verdana" w:cstheme="minorHAnsi"/>
          <w:sz w:val="20"/>
          <w:lang w:val="pl-PL"/>
        </w:rPr>
        <w:lastRenderedPageBreak/>
        <w:t xml:space="preserve">ZAŁĄCZNIK NR 2 DO </w:t>
      </w:r>
      <w:r w:rsidR="00904E94" w:rsidRPr="002A6CA3">
        <w:rPr>
          <w:rFonts w:ascii="Verdana" w:hAnsi="Verdana" w:cstheme="minorHAnsi"/>
          <w:sz w:val="20"/>
          <w:lang w:val="pl-PL"/>
        </w:rPr>
        <w:t>SWZ</w:t>
      </w:r>
      <w:r w:rsidRPr="002A6CA3">
        <w:rPr>
          <w:rFonts w:ascii="Verdana" w:hAnsi="Verdana" w:cstheme="minorHAnsi"/>
          <w:sz w:val="20"/>
          <w:lang w:val="pl-PL"/>
        </w:rPr>
        <w:t xml:space="preserve"> – </w:t>
      </w:r>
      <w:r w:rsidR="006E5D03" w:rsidRPr="002A6CA3">
        <w:rPr>
          <w:rFonts w:ascii="Verdana" w:hAnsi="Verdana" w:cstheme="minorHAnsi"/>
          <w:sz w:val="20"/>
          <w:lang w:val="pl-PL"/>
        </w:rPr>
        <w:t>PROJEKT UMOWY</w:t>
      </w:r>
      <w:bookmarkEnd w:id="266"/>
      <w:r w:rsidR="002965D7" w:rsidRPr="002A6CA3">
        <w:rPr>
          <w:rFonts w:ascii="Verdana" w:hAnsi="Verdana" w:cstheme="minorHAnsi"/>
          <w:sz w:val="20"/>
          <w:lang w:val="pl-PL"/>
        </w:rPr>
        <w:t xml:space="preserve"> – ODRĘBNY DOKUMENT</w:t>
      </w:r>
      <w:bookmarkEnd w:id="267"/>
      <w:r w:rsidR="002965D7" w:rsidRPr="002A6CA3">
        <w:rPr>
          <w:rFonts w:ascii="Verdana" w:hAnsi="Verdana" w:cstheme="minorHAnsi"/>
          <w:sz w:val="20"/>
          <w:lang w:val="pl-PL"/>
        </w:rPr>
        <w:t xml:space="preserve"> </w:t>
      </w:r>
    </w:p>
    <w:p w14:paraId="2742507A" w14:textId="0A600CE0" w:rsidR="0042031F" w:rsidRPr="002A6CA3"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268" w:name="_Toc531077252"/>
      <w:bookmarkStart w:id="269" w:name="_Toc122344842"/>
      <w:r w:rsidRPr="002A6CA3">
        <w:rPr>
          <w:rFonts w:ascii="Verdana" w:hAnsi="Verdana" w:cs="Arial"/>
          <w:b/>
          <w:sz w:val="20"/>
        </w:rPr>
        <w:lastRenderedPageBreak/>
        <w:t xml:space="preserve">ZAŁĄCZNIK NR 3 DO </w:t>
      </w:r>
      <w:r w:rsidR="00904E94" w:rsidRPr="002A6CA3">
        <w:rPr>
          <w:rFonts w:ascii="Verdana" w:hAnsi="Verdana" w:cs="Arial"/>
          <w:b/>
          <w:sz w:val="20"/>
        </w:rPr>
        <w:t>SWZ</w:t>
      </w:r>
      <w:r w:rsidRPr="002A6CA3">
        <w:rPr>
          <w:rFonts w:ascii="Verdana" w:hAnsi="Verdana" w:cs="Arial"/>
          <w:b/>
          <w:sz w:val="20"/>
        </w:rPr>
        <w:t xml:space="preserve"> – FORMULARZ OFERTY</w:t>
      </w:r>
      <w:bookmarkEnd w:id="268"/>
      <w:bookmarkEnd w:id="269"/>
    </w:p>
    <w:p w14:paraId="36161CA8" w14:textId="77777777" w:rsidR="0042031F" w:rsidRPr="002A6CA3" w:rsidRDefault="0042031F" w:rsidP="0042031F">
      <w:pPr>
        <w:widowControl w:val="0"/>
        <w:suppressAutoHyphens/>
        <w:spacing w:before="120" w:line="360" w:lineRule="auto"/>
        <w:ind w:left="-180"/>
        <w:jc w:val="center"/>
        <w:rPr>
          <w:rFonts w:ascii="Verdana" w:hAnsi="Verdana" w:cs="Arial"/>
          <w:b/>
          <w:bCs/>
          <w:sz w:val="20"/>
        </w:rPr>
      </w:pPr>
      <w:r w:rsidRPr="002A6CA3">
        <w:rPr>
          <w:rFonts w:ascii="Verdana" w:hAnsi="Verdana" w:cs="Arial"/>
          <w:b/>
          <w:bCs/>
          <w:sz w:val="20"/>
        </w:rPr>
        <w:t xml:space="preserve">OFERTA </w:t>
      </w:r>
    </w:p>
    <w:p w14:paraId="09563CB1"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2A6CA3"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2A6CA3" w:rsidRDefault="0042031F" w:rsidP="00D3313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2A6CA3" w:rsidRDefault="0042031F" w:rsidP="00D3313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5528" w:type="dxa"/>
            <w:vAlign w:val="center"/>
          </w:tcPr>
          <w:p w14:paraId="0E6B0E5A" w14:textId="77777777" w:rsidR="0042031F" w:rsidRPr="002A6CA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2A6CA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40C2E6EB"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Firma:</w:t>
            </w:r>
          </w:p>
        </w:tc>
        <w:tc>
          <w:tcPr>
            <w:tcW w:w="6379" w:type="dxa"/>
          </w:tcPr>
          <w:p w14:paraId="0C50EC40"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2A6CA3"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74532B98"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2A6CA3" w:rsidRDefault="0042031F" w:rsidP="00D33133">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14:paraId="159C760E" w14:textId="77777777" w:rsidR="0042031F" w:rsidRPr="002A6CA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2A6CA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14:paraId="0D79665A" w14:textId="6D96173E" w:rsidR="0042031F" w:rsidRPr="002A6CA3" w:rsidRDefault="0042031F" w:rsidP="0042031F">
      <w:pPr>
        <w:widowControl w:val="0"/>
        <w:suppressAutoHyphens/>
        <w:rPr>
          <w:rFonts w:ascii="Verdana" w:hAnsi="Verdana" w:cs="Arial"/>
          <w:b/>
          <w:sz w:val="20"/>
        </w:rPr>
      </w:pPr>
      <w:r w:rsidRPr="00965362">
        <w:rPr>
          <w:rFonts w:ascii="Verdana" w:hAnsi="Verdana" w:cs="Arial"/>
          <w:sz w:val="20"/>
        </w:rPr>
        <w:t xml:space="preserve">My, niżej podpisani, nawiązując do postępowania o udzielenie zamówienia </w:t>
      </w:r>
      <w:r w:rsidRPr="00965362">
        <w:rPr>
          <w:rFonts w:ascii="Verdana" w:hAnsi="Verdana" w:cstheme="minorHAnsi"/>
          <w:sz w:val="20"/>
        </w:rPr>
        <w:t xml:space="preserve">nr </w:t>
      </w:r>
      <w:r w:rsidR="00965362" w:rsidRPr="00965362">
        <w:rPr>
          <w:rFonts w:ascii="Verdana" w:eastAsia="Calibri" w:hAnsi="Verdana" w:cstheme="minorHAnsi"/>
          <w:bCs/>
          <w:sz w:val="20"/>
          <w:lang w:eastAsia="pl-PL"/>
        </w:rPr>
        <w:t>POST/PEC/PEC/ZWG/00943/2024</w:t>
      </w:r>
      <w:r w:rsidRPr="00965362">
        <w:rPr>
          <w:rFonts w:ascii="Verdana" w:hAnsi="Verdana" w:cstheme="minorHAnsi"/>
          <w:sz w:val="20"/>
        </w:rPr>
        <w:t>prowadzonego w trybie przetargu nieograniczonego na wykonanie usług pn.</w:t>
      </w:r>
      <w:r w:rsidR="00965362" w:rsidRPr="00965362">
        <w:rPr>
          <w:rFonts w:ascii="Verdana" w:hAnsi="Verdana" w:cstheme="minorHAnsi"/>
          <w:sz w:val="20"/>
        </w:rPr>
        <w:t xml:space="preserve"> </w:t>
      </w:r>
      <w:r w:rsidRPr="00965362">
        <w:rPr>
          <w:rFonts w:ascii="Verdana" w:hAnsi="Verdana" w:cstheme="minorHAnsi"/>
          <w:sz w:val="20"/>
        </w:rPr>
        <w:t xml:space="preserve"> </w:t>
      </w:r>
      <w:r w:rsidR="00965362" w:rsidRPr="00965362">
        <w:rPr>
          <w:rFonts w:ascii="Verdana" w:hAnsi="Verdana" w:cstheme="minorHAnsi"/>
          <w:sz w:val="20"/>
        </w:rPr>
        <w:t xml:space="preserve">Wykonanie prac konserwacyjnych, utrzymaniowych i modernizacyjnych na urządzeniach sprężarkowych firmy Marani </w:t>
      </w:r>
      <w:r w:rsidRPr="00965362">
        <w:rPr>
          <w:rFonts w:ascii="Verdana" w:hAnsi="Verdana" w:cstheme="minorHAnsi"/>
          <w:sz w:val="20"/>
        </w:rPr>
        <w:t>niniejszym</w:t>
      </w:r>
      <w:r w:rsidRPr="00965362">
        <w:rPr>
          <w:rFonts w:ascii="Verdana" w:hAnsi="Verdana" w:cs="Arial"/>
          <w:sz w:val="20"/>
        </w:rPr>
        <w:t xml:space="preserve"> oświadczamy, że:</w:t>
      </w:r>
    </w:p>
    <w:p w14:paraId="0558469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Zrealizujemy Przedmiot Zamówienia za następującą Cenę w wysokości:</w:t>
      </w:r>
    </w:p>
    <w:p w14:paraId="2697E12C" w14:textId="72FD552E" w:rsidR="0042031F" w:rsidRPr="002A6CA3" w:rsidRDefault="0042031F" w:rsidP="0042031F">
      <w:pPr>
        <w:pStyle w:val="Akapitzlist"/>
        <w:widowControl w:val="0"/>
        <w:suppressAutoHyphens/>
        <w:spacing w:before="120"/>
        <w:ind w:left="426"/>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2BA62D2D" w14:textId="416F2630" w:rsidR="0042031F" w:rsidRPr="002A6CA3" w:rsidRDefault="0042031F" w:rsidP="0042031F">
      <w:pPr>
        <w:pStyle w:val="Akapitzlist"/>
        <w:widowControl w:val="0"/>
        <w:suppressAutoHyphens/>
        <w:spacing w:before="120"/>
        <w:ind w:left="426"/>
        <w:rPr>
          <w:rFonts w:ascii="Verdana" w:hAnsi="Verdana" w:cs="Arial"/>
          <w:sz w:val="20"/>
        </w:rPr>
      </w:pPr>
      <w:r w:rsidRPr="00965362">
        <w:rPr>
          <w:rFonts w:ascii="Verdana" w:hAnsi="Verdana" w:cs="Arial"/>
          <w:sz w:val="20"/>
        </w:rPr>
        <w:t xml:space="preserve">Szczegółowe zestawienie pozycji cenowych składających się na ostateczną wartość Oferty stanowi </w:t>
      </w:r>
      <w:r w:rsidRPr="00965362">
        <w:rPr>
          <w:rFonts w:ascii="Verdana" w:hAnsi="Verdana" w:cs="Arial"/>
          <w:b/>
          <w:sz w:val="20"/>
        </w:rPr>
        <w:t xml:space="preserve">Załącznik nr </w:t>
      </w:r>
      <w:r w:rsidR="00A0753C" w:rsidRPr="00965362">
        <w:rPr>
          <w:rFonts w:ascii="Verdana" w:hAnsi="Verdana" w:cs="Arial"/>
          <w:b/>
          <w:sz w:val="20"/>
        </w:rPr>
        <w:t>5</w:t>
      </w:r>
      <w:r w:rsidRPr="00965362">
        <w:rPr>
          <w:rFonts w:ascii="Verdana" w:hAnsi="Verdana" w:cs="Arial"/>
          <w:b/>
          <w:sz w:val="20"/>
        </w:rPr>
        <w:t xml:space="preserve"> do </w:t>
      </w:r>
      <w:r w:rsidR="00904E94" w:rsidRPr="00965362">
        <w:rPr>
          <w:rFonts w:ascii="Verdana" w:hAnsi="Verdana" w:cs="Arial"/>
          <w:b/>
          <w:sz w:val="20"/>
        </w:rPr>
        <w:t>SWZ</w:t>
      </w:r>
      <w:r w:rsidRPr="00965362">
        <w:rPr>
          <w:rFonts w:ascii="Verdana" w:hAnsi="Verdana" w:cs="Arial"/>
          <w:b/>
          <w:sz w:val="20"/>
        </w:rPr>
        <w:t xml:space="preserve"> – Formularz Cenowy</w:t>
      </w:r>
      <w:r w:rsidR="006802CF">
        <w:rPr>
          <w:rFonts w:ascii="Verdana" w:hAnsi="Verdana" w:cs="Arial"/>
          <w:b/>
          <w:sz w:val="20"/>
        </w:rPr>
        <w:t>.</w:t>
      </w:r>
    </w:p>
    <w:p w14:paraId="5AE6CCAB" w14:textId="4713A5C9" w:rsidR="00AE1D9D"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b/>
          <w:sz w:val="20"/>
        </w:rPr>
        <w:t>Oświadczamy,</w:t>
      </w:r>
      <w:r w:rsidRPr="002A6CA3">
        <w:rPr>
          <w:rFonts w:ascii="Verdana" w:hAnsi="Verdana" w:cs="Arial"/>
          <w:sz w:val="20"/>
        </w:rPr>
        <w:t xml:space="preserve"> że nie podlegamy wykluczeniu </w:t>
      </w:r>
      <w:r w:rsidR="00A0753C" w:rsidRPr="002A6CA3">
        <w:rPr>
          <w:rFonts w:ascii="Verdana" w:hAnsi="Verdana" w:cs="Arial"/>
          <w:sz w:val="20"/>
        </w:rPr>
        <w:t xml:space="preserve">z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0753C" w:rsidRPr="002A6CA3">
        <w:rPr>
          <w:rFonts w:ascii="Verdana" w:hAnsi="Verdana" w:cs="Arial"/>
          <w:sz w:val="20"/>
        </w:rPr>
        <w:t xml:space="preserve">na podstawie przesłanek określonych w pkt </w:t>
      </w:r>
      <w:r w:rsidR="000E59B0" w:rsidRPr="002A6CA3">
        <w:rPr>
          <w:rFonts w:ascii="Verdana" w:hAnsi="Verdana" w:cs="Arial"/>
          <w:sz w:val="20"/>
        </w:rPr>
        <w:t>14</w:t>
      </w:r>
      <w:r w:rsidR="00BF1B92" w:rsidRPr="002A6CA3">
        <w:rPr>
          <w:rFonts w:ascii="Verdana" w:hAnsi="Verdana" w:cs="Arial"/>
          <w:sz w:val="20"/>
        </w:rPr>
        <w:t>.</w:t>
      </w:r>
      <w:r w:rsidR="003F6267" w:rsidRPr="002A6CA3">
        <w:rPr>
          <w:rFonts w:ascii="Verdana" w:hAnsi="Verdana" w:cs="Arial"/>
          <w:sz w:val="20"/>
        </w:rPr>
        <w:t>2</w:t>
      </w:r>
      <w:r w:rsidR="00A0753C" w:rsidRPr="002A6CA3">
        <w:rPr>
          <w:rFonts w:ascii="Verdana" w:hAnsi="Verdana" w:cs="Arial"/>
          <w:sz w:val="20"/>
        </w:rPr>
        <w:t xml:space="preserve"> </w:t>
      </w:r>
      <w:r w:rsidR="00904E94" w:rsidRPr="002A6CA3">
        <w:rPr>
          <w:rFonts w:ascii="Verdana" w:hAnsi="Verdana" w:cs="Arial"/>
          <w:sz w:val="20"/>
        </w:rPr>
        <w:t>SWZ</w:t>
      </w:r>
      <w:r w:rsidR="00AE1D9D" w:rsidRPr="002A6CA3">
        <w:rPr>
          <w:rFonts w:ascii="Verdana" w:hAnsi="Verdana" w:cs="Arial"/>
          <w:sz w:val="20"/>
        </w:rPr>
        <w:t>, w tym:</w:t>
      </w:r>
    </w:p>
    <w:p w14:paraId="5D85C32A" w14:textId="0A410096" w:rsidR="00105495"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spełnia</w:t>
      </w:r>
      <w:r w:rsidR="00563A80" w:rsidRPr="002A6CA3">
        <w:rPr>
          <w:rFonts w:ascii="Verdana" w:hAnsi="Verdana" w:cs="Arial"/>
          <w:sz w:val="20"/>
        </w:rPr>
        <w:t>my warunki</w:t>
      </w:r>
      <w:r w:rsidRPr="002A6CA3">
        <w:rPr>
          <w:rFonts w:ascii="Verdana" w:hAnsi="Verdana" w:cs="Arial"/>
          <w:sz w:val="20"/>
        </w:rPr>
        <w:t xml:space="preserve"> udziału w Postępowaniu zakupowym</w:t>
      </w:r>
      <w:r w:rsidR="00105495" w:rsidRPr="002A6CA3">
        <w:rPr>
          <w:rFonts w:ascii="Verdana" w:hAnsi="Verdana" w:cs="Arial"/>
          <w:sz w:val="20"/>
        </w:rPr>
        <w:t>,</w:t>
      </w:r>
    </w:p>
    <w:p w14:paraId="49CCEEF5" w14:textId="15455EDD" w:rsidR="00105495" w:rsidRPr="002A6CA3"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nie </w:t>
      </w:r>
      <w:r w:rsidR="00A6553F" w:rsidRPr="002A6CA3">
        <w:rPr>
          <w:rFonts w:ascii="Verdana" w:hAnsi="Verdana" w:cs="Arial"/>
          <w:sz w:val="20"/>
        </w:rPr>
        <w:t>zalega</w:t>
      </w:r>
      <w:r w:rsidRPr="002A6CA3">
        <w:rPr>
          <w:rFonts w:ascii="Verdana" w:hAnsi="Verdana" w:cs="Arial"/>
          <w:sz w:val="20"/>
        </w:rPr>
        <w:t>my</w:t>
      </w:r>
      <w:r w:rsidR="00A6553F" w:rsidRPr="002A6CA3">
        <w:rPr>
          <w:rFonts w:ascii="Verdana" w:hAnsi="Verdana" w:cs="Arial"/>
          <w:sz w:val="20"/>
        </w:rPr>
        <w:t xml:space="preserve"> z uiszczeniem podatków, opłat lub składek na ubezpieczenie społeczne lub zdrowotne</w:t>
      </w:r>
      <w:r w:rsidR="00126EA5" w:rsidRPr="002A6CA3">
        <w:rPr>
          <w:rFonts w:ascii="Verdana" w:hAnsi="Verdana" w:cs="Arial"/>
          <w:sz w:val="20"/>
        </w:rPr>
        <w:t>, a jeśli</w:t>
      </w:r>
      <w:r w:rsidR="00A6553F" w:rsidRPr="002A6CA3">
        <w:rPr>
          <w:rFonts w:ascii="Verdana" w:hAnsi="Verdana" w:cs="Arial"/>
          <w:sz w:val="20"/>
        </w:rPr>
        <w:t xml:space="preserve"> </w:t>
      </w:r>
      <w:r w:rsidR="000B7FAB" w:rsidRPr="002A6CA3">
        <w:rPr>
          <w:rFonts w:ascii="Verdana" w:hAnsi="Verdana" w:cs="Arial"/>
          <w:sz w:val="20"/>
        </w:rPr>
        <w:t>zalegamy z uiszczeniem podatków, opłat lub składek na ubezpieczenie społeczne l</w:t>
      </w:r>
      <w:r w:rsidR="00126EA5" w:rsidRPr="002A6CA3">
        <w:rPr>
          <w:rFonts w:ascii="Verdana" w:hAnsi="Verdana" w:cs="Arial"/>
          <w:sz w:val="20"/>
        </w:rPr>
        <w:t>ub zdrowotne, to</w:t>
      </w:r>
      <w:r w:rsidR="000B7FAB" w:rsidRPr="002A6CA3">
        <w:rPr>
          <w:rFonts w:ascii="Verdana" w:hAnsi="Verdana" w:cs="Arial"/>
          <w:sz w:val="20"/>
        </w:rPr>
        <w:t xml:space="preserve"> przed upływem składania Ofert dokonaliśmy płatności należnych podatków, opłat lub składek co będziemy w stanie wykazać Zamawiającemu</w:t>
      </w:r>
      <w:r w:rsidR="00126EA5" w:rsidRPr="002A6CA3">
        <w:rPr>
          <w:rFonts w:ascii="Verdana" w:hAnsi="Verdana" w:cs="Arial"/>
          <w:sz w:val="20"/>
        </w:rPr>
        <w:t>,</w:t>
      </w:r>
    </w:p>
    <w:p w14:paraId="1B69572D" w14:textId="6DA0A435" w:rsidR="00105495"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wyniku zamierzonego działania lub rażącego niedbalstwa </w:t>
      </w:r>
      <w:r w:rsidR="00026932" w:rsidRPr="002A6CA3">
        <w:rPr>
          <w:rFonts w:ascii="Verdana" w:hAnsi="Verdana" w:cs="Arial"/>
          <w:sz w:val="20"/>
        </w:rPr>
        <w:t>nie wprowadzi</w:t>
      </w:r>
      <w:r w:rsidR="003D611B" w:rsidRPr="002A6CA3">
        <w:rPr>
          <w:rFonts w:ascii="Verdana" w:hAnsi="Verdana" w:cs="Arial"/>
          <w:sz w:val="20"/>
        </w:rPr>
        <w:t>li</w:t>
      </w:r>
      <w:r w:rsidR="00026932" w:rsidRPr="002A6CA3">
        <w:rPr>
          <w:rFonts w:ascii="Verdana" w:hAnsi="Verdana" w:cs="Arial"/>
          <w:sz w:val="20"/>
        </w:rPr>
        <w:t>śmy</w:t>
      </w:r>
      <w:r w:rsidRPr="002A6CA3">
        <w:rPr>
          <w:rFonts w:ascii="Verdana" w:hAnsi="Verdana" w:cs="Arial"/>
          <w:sz w:val="20"/>
        </w:rPr>
        <w:t xml:space="preserve"> Zamawiającego w błąd przy przedstawianiu informacji, że nie podlega</w:t>
      </w:r>
      <w:r w:rsidR="00026932" w:rsidRPr="002A6CA3">
        <w:rPr>
          <w:rFonts w:ascii="Verdana" w:hAnsi="Verdana" w:cs="Arial"/>
          <w:sz w:val="20"/>
        </w:rPr>
        <w:t>my</w:t>
      </w:r>
      <w:r w:rsidRPr="002A6CA3">
        <w:rPr>
          <w:rFonts w:ascii="Verdana" w:hAnsi="Verdana" w:cs="Arial"/>
          <w:sz w:val="20"/>
        </w:rPr>
        <w:t xml:space="preserve"> wykluczeniu, spełnia</w:t>
      </w:r>
      <w:r w:rsidR="00026932" w:rsidRPr="002A6CA3">
        <w:rPr>
          <w:rFonts w:ascii="Verdana" w:hAnsi="Verdana" w:cs="Arial"/>
          <w:sz w:val="20"/>
        </w:rPr>
        <w:t>my</w:t>
      </w:r>
      <w:r w:rsidRPr="002A6CA3">
        <w:rPr>
          <w:rFonts w:ascii="Verdana" w:hAnsi="Verdana" w:cs="Arial"/>
          <w:sz w:val="20"/>
        </w:rPr>
        <w:t xml:space="preserve"> warunki udziału w Postępowaniu zakupowym lub kryteria selekcji, co mogło mieć istotny wpływ na decyzje podejmowane przez Zamawiającego w P</w:t>
      </w:r>
      <w:r w:rsidR="00026932" w:rsidRPr="002A6CA3">
        <w:rPr>
          <w:rFonts w:ascii="Verdana" w:hAnsi="Verdana" w:cs="Arial"/>
          <w:sz w:val="20"/>
        </w:rPr>
        <w:t>ostępowaniu zakupowym, a także nie zatailiśmy tych informacji</w:t>
      </w:r>
      <w:r w:rsidR="00105495" w:rsidRPr="002A6CA3">
        <w:rPr>
          <w:rFonts w:ascii="Verdana" w:hAnsi="Verdana" w:cs="Arial"/>
          <w:sz w:val="20"/>
        </w:rPr>
        <w:t>,</w:t>
      </w:r>
    </w:p>
    <w:p w14:paraId="180474EA" w14:textId="0901D0D0" w:rsidR="00A6553F" w:rsidRPr="002A6CA3" w:rsidRDefault="009C63A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Wykonawcy</w:t>
      </w:r>
      <w:r w:rsidR="00A6553F" w:rsidRPr="002A6CA3">
        <w:rPr>
          <w:rFonts w:ascii="Verdana" w:hAnsi="Verdana" w:cs="Arial"/>
          <w:sz w:val="20"/>
        </w:rPr>
        <w:t xml:space="preserve"> będącego osobą fizyc</w:t>
      </w:r>
      <w:r w:rsidRPr="002A6CA3">
        <w:rPr>
          <w:rFonts w:ascii="Verdana" w:hAnsi="Verdana" w:cs="Arial"/>
          <w:sz w:val="20"/>
        </w:rPr>
        <w:t>zną, a w przypadku pozostałych W</w:t>
      </w:r>
      <w:r w:rsidR="00A6553F" w:rsidRPr="002A6CA3">
        <w:rPr>
          <w:rFonts w:ascii="Verdana" w:hAnsi="Verdana" w:cs="Arial"/>
          <w:sz w:val="20"/>
        </w:rPr>
        <w:t xml:space="preserve">ykonawców - urzędującego </w:t>
      </w:r>
      <w:r w:rsidR="00A6553F" w:rsidRPr="002A6CA3">
        <w:rPr>
          <w:rFonts w:ascii="Verdana" w:hAnsi="Verdana" w:cs="Arial"/>
          <w:sz w:val="20"/>
        </w:rPr>
        <w:lastRenderedPageBreak/>
        <w:t xml:space="preserve">członka organu zarządzającego lub nadzorczego, wspólnika spółki w spółce jawnej lub partnerskiej albo komplementariusza w spółce komandytowej lub komandytowo-akcyjnej lub prokurenta, </w:t>
      </w:r>
      <w:r w:rsidR="00026932" w:rsidRPr="002A6CA3">
        <w:rPr>
          <w:rFonts w:ascii="Verdana" w:hAnsi="Verdana" w:cs="Arial"/>
          <w:sz w:val="20"/>
        </w:rPr>
        <w:t>nie skazano prawomocnie</w:t>
      </w:r>
      <w:r w:rsidR="00A6553F" w:rsidRPr="002A6CA3">
        <w:rPr>
          <w:rFonts w:ascii="Verdana" w:hAnsi="Verdana" w:cs="Arial"/>
          <w:sz w:val="20"/>
        </w:rPr>
        <w:t xml:space="preserve"> za </w:t>
      </w:r>
      <w:r w:rsidR="00026932" w:rsidRPr="002A6CA3">
        <w:rPr>
          <w:rFonts w:ascii="Verdana" w:hAnsi="Verdana" w:cs="Arial"/>
          <w:sz w:val="20"/>
        </w:rPr>
        <w:t>żadne z przestępstw wymienionych</w:t>
      </w:r>
      <w:r w:rsidR="000F3AAE">
        <w:rPr>
          <w:rFonts w:ascii="Verdana" w:hAnsi="Verdana" w:cs="Arial"/>
          <w:sz w:val="20"/>
        </w:rPr>
        <w:t xml:space="preserve"> w </w:t>
      </w:r>
      <w:r w:rsidR="00A6553F" w:rsidRPr="002A6CA3">
        <w:rPr>
          <w:rFonts w:ascii="Verdana" w:hAnsi="Verdana" w:cs="Arial"/>
          <w:sz w:val="20"/>
        </w:rPr>
        <w:t>pkt 14.2.4 SWZ,</w:t>
      </w:r>
    </w:p>
    <w:p w14:paraId="4C0A397E" w14:textId="7E1F5678"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wobec Wykonawcy </w:t>
      </w:r>
      <w:r w:rsidR="00026932" w:rsidRPr="002A6CA3">
        <w:rPr>
          <w:rFonts w:ascii="Verdana" w:hAnsi="Verdana" w:cs="Arial"/>
          <w:sz w:val="20"/>
        </w:rPr>
        <w:t xml:space="preserve">nie </w:t>
      </w:r>
      <w:r w:rsidRPr="002A6CA3">
        <w:rPr>
          <w:rFonts w:ascii="Verdana" w:hAnsi="Verdana" w:cs="Arial"/>
          <w:sz w:val="20"/>
        </w:rPr>
        <w:t>orzeczono zakaz</w:t>
      </w:r>
      <w:r w:rsidR="00026932" w:rsidRPr="002A6CA3">
        <w:rPr>
          <w:rFonts w:ascii="Verdana" w:hAnsi="Verdana" w:cs="Arial"/>
          <w:sz w:val="20"/>
        </w:rPr>
        <w:t>u</w:t>
      </w:r>
      <w:r w:rsidRPr="002A6CA3">
        <w:rPr>
          <w:rFonts w:ascii="Verdana" w:hAnsi="Verdana" w:cs="Arial"/>
          <w:sz w:val="20"/>
        </w:rPr>
        <w:t xml:space="preserve"> ubiegania się o zamówienia publiczne,</w:t>
      </w:r>
    </w:p>
    <w:p w14:paraId="6C0C7143" w14:textId="702E3D70"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Wykonawca </w:t>
      </w:r>
      <w:r w:rsidR="003D611B" w:rsidRPr="002A6CA3">
        <w:rPr>
          <w:rFonts w:ascii="Verdana" w:hAnsi="Verdana" w:cs="Arial"/>
          <w:sz w:val="20"/>
        </w:rPr>
        <w:t xml:space="preserve">nie </w:t>
      </w:r>
      <w:r w:rsidRPr="002A6CA3">
        <w:rPr>
          <w:rFonts w:ascii="Verdana" w:hAnsi="Verdana" w:cs="Arial"/>
          <w:sz w:val="20"/>
        </w:rPr>
        <w:t>zawarł z innymi Wykonawcami porozumieni</w:t>
      </w:r>
      <w:r w:rsidR="003D611B" w:rsidRPr="002A6CA3">
        <w:rPr>
          <w:rFonts w:ascii="Verdana" w:hAnsi="Verdana" w:cs="Arial"/>
          <w:sz w:val="20"/>
        </w:rPr>
        <w:t>a</w:t>
      </w:r>
      <w:r w:rsidRPr="002A6CA3">
        <w:rPr>
          <w:rFonts w:ascii="Verdana" w:hAnsi="Verdana" w:cs="Arial"/>
          <w:sz w:val="20"/>
        </w:rPr>
        <w:t xml:space="preserve"> mając</w:t>
      </w:r>
      <w:r w:rsidR="003D611B" w:rsidRPr="002A6CA3">
        <w:rPr>
          <w:rFonts w:ascii="Verdana" w:hAnsi="Verdana" w:cs="Arial"/>
          <w:sz w:val="20"/>
        </w:rPr>
        <w:t>ego</w:t>
      </w:r>
      <w:r w:rsidRPr="002A6CA3">
        <w:rPr>
          <w:rFonts w:ascii="Verdana" w:hAnsi="Verdana" w:cs="Arial"/>
          <w:sz w:val="20"/>
        </w:rPr>
        <w:t xml:space="preserve"> </w:t>
      </w:r>
      <w:r w:rsidR="00026932" w:rsidRPr="002A6CA3">
        <w:rPr>
          <w:rFonts w:ascii="Verdana" w:hAnsi="Verdana" w:cs="Arial"/>
          <w:sz w:val="20"/>
        </w:rPr>
        <w:t>na celu zakłócenie konkurencji,</w:t>
      </w:r>
    </w:p>
    <w:p w14:paraId="0BC01507" w14:textId="581DC862"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bezprawnie </w:t>
      </w:r>
      <w:r w:rsidR="00026932" w:rsidRPr="002A6CA3">
        <w:rPr>
          <w:rFonts w:ascii="Verdana" w:hAnsi="Verdana" w:cs="Arial"/>
          <w:sz w:val="20"/>
        </w:rPr>
        <w:t>nie wpływaliśmy, nie próbowaliśmy</w:t>
      </w:r>
      <w:r w:rsidRPr="002A6CA3">
        <w:rPr>
          <w:rFonts w:ascii="Verdana" w:hAnsi="Verdana" w:cs="Arial"/>
          <w:sz w:val="20"/>
        </w:rPr>
        <w:t xml:space="preserve"> wpływać na czynności Zamawia</w:t>
      </w:r>
      <w:r w:rsidR="00026932" w:rsidRPr="002A6CA3">
        <w:rPr>
          <w:rFonts w:ascii="Verdana" w:hAnsi="Verdana" w:cs="Arial"/>
          <w:sz w:val="20"/>
        </w:rPr>
        <w:t>jącego, nie próbowaliśmy pozyskać, a także</w:t>
      </w:r>
      <w:r w:rsidRPr="002A6CA3">
        <w:rPr>
          <w:rFonts w:ascii="Verdana" w:hAnsi="Verdana" w:cs="Arial"/>
          <w:sz w:val="20"/>
        </w:rPr>
        <w:t xml:space="preserve"> </w:t>
      </w:r>
      <w:r w:rsidR="00026932" w:rsidRPr="002A6CA3">
        <w:rPr>
          <w:rFonts w:ascii="Verdana" w:hAnsi="Verdana" w:cs="Arial"/>
          <w:sz w:val="20"/>
        </w:rPr>
        <w:t>nie pozyskaliśmy informacji poufnych, mogących dać Wykonawcy</w:t>
      </w:r>
      <w:r w:rsidRPr="002A6CA3">
        <w:rPr>
          <w:rFonts w:ascii="Verdana" w:hAnsi="Verdana" w:cs="Arial"/>
          <w:sz w:val="20"/>
        </w:rPr>
        <w:t xml:space="preserve"> przewagę w Postępowaniu zakupowym</w:t>
      </w:r>
      <w:r w:rsidR="008968EB" w:rsidRPr="002A6CA3">
        <w:rPr>
          <w:rFonts w:ascii="Verdana" w:hAnsi="Verdana" w:cs="Arial"/>
          <w:sz w:val="20"/>
        </w:rPr>
        <w:t>,</w:t>
      </w:r>
    </w:p>
    <w:p w14:paraId="37D9E74A" w14:textId="1AB6B004"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daje</w:t>
      </w:r>
      <w:r w:rsidR="00026932" w:rsidRPr="002A6CA3">
        <w:rPr>
          <w:rFonts w:ascii="Verdana" w:hAnsi="Verdana" w:cs="Arial"/>
          <w:sz w:val="20"/>
        </w:rPr>
        <w:t>my</w:t>
      </w:r>
      <w:r w:rsidRPr="002A6CA3">
        <w:rPr>
          <w:rFonts w:ascii="Verdana" w:hAnsi="Verdana" w:cs="Arial"/>
          <w:sz w:val="20"/>
        </w:rPr>
        <w:t xml:space="preserve"> rękojmi</w:t>
      </w:r>
      <w:r w:rsidR="00026932" w:rsidRPr="002A6CA3">
        <w:rPr>
          <w:rFonts w:ascii="Verdana" w:hAnsi="Verdana" w:cs="Arial"/>
          <w:sz w:val="20"/>
        </w:rPr>
        <w:t>ę</w:t>
      </w:r>
      <w:r w:rsidRPr="002A6CA3">
        <w:rPr>
          <w:rFonts w:ascii="Verdana" w:hAnsi="Verdana" w:cs="Arial"/>
          <w:sz w:val="20"/>
        </w:rPr>
        <w:t xml:space="preserve"> należytego wykonania Zakupu z uwagi na </w:t>
      </w:r>
      <w:r w:rsidR="00026932" w:rsidRPr="002A6CA3">
        <w:rPr>
          <w:rFonts w:ascii="Verdana" w:hAnsi="Verdana" w:cs="Arial"/>
          <w:sz w:val="20"/>
        </w:rPr>
        <w:t xml:space="preserve">brak </w:t>
      </w:r>
      <w:r w:rsidRPr="002A6CA3">
        <w:rPr>
          <w:rFonts w:ascii="Verdana" w:hAnsi="Verdana" w:cs="Arial"/>
          <w:sz w:val="20"/>
        </w:rPr>
        <w:t>prowadzone</w:t>
      </w:r>
      <w:r w:rsidR="00026932" w:rsidRPr="002A6CA3">
        <w:rPr>
          <w:rFonts w:ascii="Verdana" w:hAnsi="Verdana" w:cs="Arial"/>
          <w:sz w:val="20"/>
        </w:rPr>
        <w:t>go przeciwko Wykonawcy</w:t>
      </w:r>
      <w:r w:rsidRPr="002A6CA3">
        <w:rPr>
          <w:rFonts w:ascii="Verdana" w:hAnsi="Verdana" w:cs="Arial"/>
          <w:sz w:val="20"/>
        </w:rPr>
        <w:t xml:space="preserve"> lub członkom organ</w:t>
      </w:r>
      <w:r w:rsidR="00026932" w:rsidRPr="002A6CA3">
        <w:rPr>
          <w:rFonts w:ascii="Verdana" w:hAnsi="Verdana" w:cs="Arial"/>
          <w:sz w:val="20"/>
        </w:rPr>
        <w:t>ów spółki Wykonawcy postępowania</w:t>
      </w:r>
      <w:r w:rsidR="000F3AAE">
        <w:rPr>
          <w:rFonts w:ascii="Verdana" w:hAnsi="Verdana" w:cs="Arial"/>
          <w:sz w:val="20"/>
        </w:rPr>
        <w:t xml:space="preserve"> o popełnienie </w:t>
      </w:r>
      <w:r w:rsidRPr="002A6CA3">
        <w:rPr>
          <w:rFonts w:ascii="Verdana" w:hAnsi="Verdana" w:cs="Arial"/>
          <w:sz w:val="20"/>
        </w:rPr>
        <w:t>przestępstwa w związku z prowadzoną działalnością gospodarczą</w:t>
      </w:r>
      <w:r w:rsidR="00563A80" w:rsidRPr="002A6CA3">
        <w:rPr>
          <w:rFonts w:ascii="Verdana" w:hAnsi="Verdana" w:cs="Arial"/>
          <w:sz w:val="20"/>
        </w:rPr>
        <w:t>,</w:t>
      </w:r>
    </w:p>
    <w:p w14:paraId="1DF0DD2E" w14:textId="77777777" w:rsidR="003C1D1E"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stosunku do Wykonawcy </w:t>
      </w:r>
      <w:r w:rsidR="00026932" w:rsidRPr="002A6CA3">
        <w:rPr>
          <w:rFonts w:ascii="Verdana" w:hAnsi="Verdana" w:cs="Arial"/>
          <w:sz w:val="20"/>
        </w:rPr>
        <w:t>nie otwarto likwidacji</w:t>
      </w:r>
      <w:r w:rsidRPr="002A6CA3">
        <w:rPr>
          <w:rFonts w:ascii="Verdana" w:hAnsi="Verdana" w:cs="Arial"/>
          <w:sz w:val="20"/>
        </w:rPr>
        <w:t xml:space="preserve">, </w:t>
      </w:r>
      <w:r w:rsidR="00026932" w:rsidRPr="002A6CA3">
        <w:rPr>
          <w:rFonts w:ascii="Verdana" w:hAnsi="Verdana" w:cs="Arial"/>
          <w:sz w:val="20"/>
        </w:rPr>
        <w:t>nie ogłoszono upadłości</w:t>
      </w:r>
      <w:r w:rsidRPr="002A6CA3">
        <w:rPr>
          <w:rFonts w:ascii="Verdana" w:hAnsi="Verdana" w:cs="Arial"/>
          <w:sz w:val="20"/>
        </w:rPr>
        <w:t xml:space="preserve">, aktywami </w:t>
      </w:r>
      <w:r w:rsidR="008968EB" w:rsidRPr="002A6CA3">
        <w:rPr>
          <w:rFonts w:ascii="Verdana" w:hAnsi="Verdana" w:cs="Arial"/>
          <w:sz w:val="20"/>
        </w:rPr>
        <w:t xml:space="preserve">Wykonawcy </w:t>
      </w:r>
      <w:r w:rsidR="00026932" w:rsidRPr="002A6CA3">
        <w:rPr>
          <w:rFonts w:ascii="Verdana" w:hAnsi="Verdana" w:cs="Arial"/>
          <w:sz w:val="20"/>
        </w:rPr>
        <w:t xml:space="preserve">nie </w:t>
      </w:r>
      <w:r w:rsidRPr="002A6CA3">
        <w:rPr>
          <w:rFonts w:ascii="Verdana" w:hAnsi="Verdana" w:cs="Arial"/>
          <w:sz w:val="20"/>
        </w:rPr>
        <w:t xml:space="preserve">zarządza likwidator lub sąd, </w:t>
      </w:r>
      <w:r w:rsidR="008968EB" w:rsidRPr="002A6CA3">
        <w:rPr>
          <w:rFonts w:ascii="Verdana" w:hAnsi="Verdana" w:cs="Arial"/>
          <w:sz w:val="20"/>
        </w:rPr>
        <w:t xml:space="preserve">Wykonawca </w:t>
      </w:r>
      <w:r w:rsidR="00BE1833" w:rsidRPr="002A6CA3">
        <w:rPr>
          <w:rFonts w:ascii="Verdana" w:hAnsi="Verdana" w:cs="Arial"/>
          <w:sz w:val="20"/>
        </w:rPr>
        <w:t xml:space="preserve">nie </w:t>
      </w:r>
      <w:r w:rsidRPr="002A6CA3">
        <w:rPr>
          <w:rFonts w:ascii="Verdana" w:hAnsi="Verdana" w:cs="Arial"/>
          <w:sz w:val="20"/>
        </w:rPr>
        <w:t>zawarł układ</w:t>
      </w:r>
      <w:r w:rsidR="00BE1833" w:rsidRPr="002A6CA3">
        <w:rPr>
          <w:rFonts w:ascii="Verdana" w:hAnsi="Verdana" w:cs="Arial"/>
          <w:sz w:val="20"/>
        </w:rPr>
        <w:t>u</w:t>
      </w:r>
      <w:r w:rsidRPr="002A6CA3">
        <w:rPr>
          <w:rFonts w:ascii="Verdana" w:hAnsi="Verdana" w:cs="Arial"/>
          <w:sz w:val="20"/>
        </w:rPr>
        <w:t xml:space="preserve"> z wierzycielami, działalność gospodarcza </w:t>
      </w:r>
      <w:r w:rsidR="008968EB" w:rsidRPr="002A6CA3">
        <w:rPr>
          <w:rFonts w:ascii="Verdana" w:hAnsi="Verdana" w:cs="Arial"/>
          <w:sz w:val="20"/>
        </w:rPr>
        <w:t xml:space="preserve">Wykonawcy </w:t>
      </w:r>
      <w:r w:rsidR="00BE1833" w:rsidRPr="002A6CA3">
        <w:rPr>
          <w:rFonts w:ascii="Verdana" w:hAnsi="Verdana" w:cs="Arial"/>
          <w:sz w:val="20"/>
        </w:rPr>
        <w:t>nie jest zawieszona, a także nie</w:t>
      </w:r>
      <w:r w:rsidRPr="002A6CA3">
        <w:rPr>
          <w:rFonts w:ascii="Verdana" w:hAnsi="Verdana" w:cs="Arial"/>
          <w:sz w:val="20"/>
        </w:rPr>
        <w:t xml:space="preserve"> znajduje się on w innej tego rodzaju sytuacji wynikającej z podobnej procedury przewidzianej w przepisach miejsca wszczęcia tej procedury,</w:t>
      </w:r>
    </w:p>
    <w:p w14:paraId="4A8019BD" w14:textId="4ABBBAD9" w:rsidR="00BF7966" w:rsidRPr="002B6A44" w:rsidRDefault="00BF7966" w:rsidP="006266DD">
      <w:pPr>
        <w:pStyle w:val="Akapitzlist"/>
        <w:widowControl w:val="0"/>
        <w:numPr>
          <w:ilvl w:val="1"/>
          <w:numId w:val="73"/>
        </w:numPr>
        <w:suppressAutoHyphens/>
        <w:ind w:left="709" w:hanging="425"/>
        <w:contextualSpacing w:val="0"/>
        <w:rPr>
          <w:rFonts w:ascii="Verdana" w:hAnsi="Verdana" w:cs="Arial"/>
          <w:sz w:val="20"/>
        </w:rPr>
      </w:pPr>
      <w:r w:rsidRPr="002B6A44">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sidR="000F3AAE">
        <w:rPr>
          <w:rFonts w:ascii="Verdana" w:hAnsi="Verdana" w:cs="Arial"/>
          <w:sz w:val="20"/>
        </w:rPr>
        <w:t>ych w rozporządzeniu 765/2006 i </w:t>
      </w:r>
      <w:r w:rsidRPr="002A6CA3">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sidR="000F3AAE">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z 2022 r. poz. 593 </w:t>
      </w:r>
      <w:r w:rsidR="00540EAB">
        <w:rPr>
          <w:rFonts w:ascii="Verdana" w:hAnsi="Verdana" w:cs="Arial"/>
          <w:sz w:val="20"/>
        </w:rPr>
        <w:t>ze zm.</w:t>
      </w:r>
      <w:r w:rsidRPr="002A6CA3">
        <w:rPr>
          <w:rFonts w:ascii="Verdana" w:hAnsi="Verdana" w:cs="Arial"/>
          <w:sz w:val="20"/>
        </w:rPr>
        <w:t>) nie jest osoba wymieniona w wykazach określon</w:t>
      </w:r>
      <w:r w:rsidR="000F3AAE">
        <w:rPr>
          <w:rFonts w:ascii="Verdana" w:hAnsi="Verdana" w:cs="Arial"/>
          <w:sz w:val="20"/>
        </w:rPr>
        <w:t>ych w rozporządzeniu 765/2006 i </w:t>
      </w:r>
      <w:r w:rsidRPr="002A6CA3">
        <w:rPr>
          <w:rFonts w:ascii="Verdana" w:hAnsi="Verdana" w:cs="Arial"/>
          <w:sz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0F3AAE"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w:t>
      </w:r>
      <w:r w:rsidRPr="000F3AAE">
        <w:rPr>
          <w:rFonts w:ascii="Verdana" w:hAnsi="Verdana" w:cs="Arial"/>
          <w:sz w:val="20"/>
        </w:rPr>
        <w:t>1 pkt 3 ustawy z dnia 13 kwietnia 2022 r. o szczególnych rozwiązaniach w zakresie przeciwdziałania wspieraniu agresji na Ukrainę oraz służących ochronie bezpieczeństwa narodowego</w:t>
      </w:r>
      <w:r w:rsidR="005242B0" w:rsidRPr="000F3AAE">
        <w:rPr>
          <w:rFonts w:ascii="Verdana" w:hAnsi="Verdana" w:cs="Arial"/>
          <w:sz w:val="20"/>
        </w:rPr>
        <w:t>,</w:t>
      </w:r>
    </w:p>
    <w:p w14:paraId="2238B790" w14:textId="7E03AD45" w:rsidR="00252EF2" w:rsidRPr="000F3AAE" w:rsidRDefault="00252EF2" w:rsidP="006266DD">
      <w:pPr>
        <w:pStyle w:val="Akapitzlist"/>
        <w:widowControl w:val="0"/>
        <w:numPr>
          <w:ilvl w:val="1"/>
          <w:numId w:val="73"/>
        </w:numPr>
        <w:suppressAutoHyphens/>
        <w:ind w:left="709" w:hanging="283"/>
        <w:contextualSpacing w:val="0"/>
        <w:rPr>
          <w:rFonts w:ascii="Verdana" w:hAnsi="Verdana" w:cs="Arial"/>
          <w:sz w:val="20"/>
        </w:rPr>
      </w:pPr>
      <w:r w:rsidRPr="000F3AAE">
        <w:rPr>
          <w:rFonts w:ascii="Verdana" w:hAnsi="Verdana" w:cs="Arial"/>
          <w:sz w:val="20"/>
        </w:rPr>
        <w:t>nie jesteśmy:</w:t>
      </w:r>
    </w:p>
    <w:p w14:paraId="7632EC34" w14:textId="13029BF4" w:rsidR="00252EF2" w:rsidRPr="00B77D2B" w:rsidRDefault="00252EF2" w:rsidP="006266DD">
      <w:pPr>
        <w:pStyle w:val="Akapitzlist"/>
        <w:widowControl w:val="0"/>
        <w:numPr>
          <w:ilvl w:val="0"/>
          <w:numId w:val="109"/>
        </w:numPr>
        <w:suppressAutoHyphens/>
        <w:contextualSpacing w:val="0"/>
        <w:rPr>
          <w:rFonts w:ascii="Verdana" w:hAnsi="Verdana" w:cs="Arial"/>
          <w:sz w:val="20"/>
        </w:rPr>
      </w:pPr>
      <w:r w:rsidRPr="000F3AAE">
        <w:rPr>
          <w:rFonts w:ascii="Verdana" w:hAnsi="Verdana" w:cs="Arial"/>
          <w:sz w:val="20"/>
        </w:rPr>
        <w:t xml:space="preserve">obywatelem rosyjskim lub osobą fizyczną lub prawną, podmiotem lub organem z </w:t>
      </w:r>
      <w:r w:rsidRPr="000F3AAE">
        <w:rPr>
          <w:rFonts w:ascii="Verdana" w:hAnsi="Verdana" w:cs="Arial"/>
          <w:sz w:val="20"/>
        </w:rPr>
        <w:lastRenderedPageBreak/>
        <w:t xml:space="preserve">siedzibą </w:t>
      </w:r>
      <w:r w:rsidRPr="002A6CA3">
        <w:rPr>
          <w:rFonts w:ascii="Verdana" w:hAnsi="Verdana" w:cs="Arial"/>
          <w:sz w:val="20"/>
        </w:rPr>
        <w:t>w Rosji;</w:t>
      </w:r>
      <w:r w:rsidRPr="00B77D2B">
        <w:rPr>
          <w:rFonts w:ascii="Verdana" w:hAnsi="Verdana" w:cs="Arial"/>
          <w:sz w:val="20"/>
        </w:rPr>
        <w:t>osobą prawną, podmiotem lub organem, do których prawa własności bezpośrednio lub pośrednio w ponad 50 % należą do podmiotu, o którym mowa w pkt 1 powyżej; lubosobą fizyczną lub prawną, podmiotem lub organem działającym w imieniu lub pod kierunkiem podmiotu, o którym mowa w pkt 1 lub pkt 2 powyżej,</w:t>
      </w:r>
    </w:p>
    <w:p w14:paraId="6DB184E9" w14:textId="7497DABB" w:rsidR="00252EF2" w:rsidRPr="002A6CA3" w:rsidRDefault="00252EF2" w:rsidP="00BD029A">
      <w:pPr>
        <w:widowControl w:val="0"/>
        <w:suppressAutoHyphens/>
        <w:ind w:left="709"/>
        <w:rPr>
          <w:rFonts w:ascii="Verdana" w:hAnsi="Verdana" w:cs="Arial"/>
          <w:sz w:val="20"/>
        </w:rPr>
      </w:pPr>
      <w:r w:rsidRPr="002A6CA3">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69E52117" w14:textId="52B2630A" w:rsidR="00563A80" w:rsidRPr="000F3AAE" w:rsidDel="00A23FDE" w:rsidRDefault="00BF7966" w:rsidP="00BF7966">
      <w:pPr>
        <w:widowControl w:val="0"/>
        <w:suppressAutoHyphens/>
        <w:ind w:left="709"/>
        <w:rPr>
          <w:rFonts w:ascii="Verdana" w:hAnsi="Verdana" w:cs="Arial"/>
          <w:sz w:val="20"/>
        </w:rPr>
      </w:pPr>
      <w:r w:rsidRPr="002A6CA3" w:rsidDel="00A23FDE">
        <w:rPr>
          <w:rFonts w:ascii="Verdana" w:hAnsi="Verdana" w:cs="Arial"/>
          <w:sz w:val="20"/>
        </w:rPr>
        <w:t xml:space="preserve">Ponadto zobowiązujemy się na żądanie </w:t>
      </w:r>
      <w:r w:rsidRPr="000F3AAE" w:rsidDel="00A23FDE">
        <w:rPr>
          <w:rFonts w:ascii="Verdana" w:hAnsi="Verdana" w:cs="Arial"/>
          <w:sz w:val="20"/>
        </w:rPr>
        <w:t xml:space="preserve">Zamawiającego, na każdym etapie </w:t>
      </w:r>
      <w:r w:rsidR="005133E6">
        <w:rPr>
          <w:rFonts w:ascii="Verdana" w:hAnsi="Verdana" w:cs="Arial"/>
          <w:sz w:val="20"/>
        </w:rPr>
        <w:t>P</w:t>
      </w:r>
      <w:r w:rsidR="005133E6" w:rsidRPr="000F3AAE" w:rsidDel="00A23FDE">
        <w:rPr>
          <w:rFonts w:ascii="Verdana" w:hAnsi="Verdana" w:cs="Arial"/>
          <w:sz w:val="20"/>
        </w:rPr>
        <w:t>ostępowania</w:t>
      </w:r>
      <w:r w:rsidR="005133E6" w:rsidDel="00A23FDE">
        <w:rPr>
          <w:rFonts w:ascii="Verdana" w:hAnsi="Verdana" w:cs="Arial"/>
          <w:sz w:val="20"/>
        </w:rPr>
        <w:t xml:space="preserve"> </w:t>
      </w:r>
      <w:r w:rsidR="00D149A9" w:rsidRPr="00221C35" w:rsidDel="00A23FDE">
        <w:rPr>
          <w:rFonts w:ascii="Verdana" w:hAnsi="Verdana" w:cstheme="minorHAnsi"/>
          <w:sz w:val="20"/>
          <w:lang w:eastAsia="pl-PL"/>
        </w:rPr>
        <w:t>zakupow</w:t>
      </w:r>
      <w:r w:rsidR="00D149A9" w:rsidDel="00A23FDE">
        <w:rPr>
          <w:rFonts w:ascii="Verdana" w:hAnsi="Verdana" w:cstheme="minorHAnsi"/>
          <w:sz w:val="20"/>
          <w:lang w:eastAsia="pl-PL"/>
        </w:rPr>
        <w:t>ego</w:t>
      </w:r>
      <w:r w:rsidRPr="000F3AAE" w:rsidDel="00A23FDE">
        <w:rPr>
          <w:rFonts w:ascii="Verdana" w:hAnsi="Verdana" w:cs="Arial"/>
          <w:sz w:val="20"/>
        </w:rPr>
        <w:t>, złożyć dodatkowe dokumenty potwierdzające brak podstaw do wykluczenia Wykonawcy na podstawie ww. przepisów</w:t>
      </w:r>
      <w:r w:rsidR="00563A80" w:rsidRPr="000F3AAE" w:rsidDel="00A23FDE">
        <w:rPr>
          <w:rFonts w:ascii="Verdana" w:hAnsi="Verdana" w:cs="Arial"/>
          <w:sz w:val="20"/>
        </w:rPr>
        <w:t>.</w:t>
      </w:r>
    </w:p>
    <w:p w14:paraId="099CCB70" w14:textId="6ED25973" w:rsidR="00A6553F" w:rsidRPr="000F3AAE" w:rsidRDefault="003E1E11" w:rsidP="002A6CA3">
      <w:pPr>
        <w:pStyle w:val="Akapitzlist"/>
        <w:widowControl w:val="0"/>
        <w:suppressAutoHyphens/>
        <w:spacing w:before="240"/>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00D149A9" w:rsidRPr="00221C35">
        <w:rPr>
          <w:rFonts w:ascii="Verdana" w:hAnsi="Verdana" w:cstheme="minorHAnsi"/>
          <w:sz w:val="20"/>
          <w:lang w:eastAsia="pl-PL"/>
        </w:rPr>
        <w:t>zakupow</w:t>
      </w:r>
      <w:r w:rsidR="00D149A9">
        <w:rPr>
          <w:rFonts w:ascii="Verdana" w:hAnsi="Verdana" w:cstheme="minorHAnsi"/>
          <w:sz w:val="20"/>
          <w:lang w:eastAsia="pl-PL"/>
        </w:rPr>
        <w:t xml:space="preserve">ego </w:t>
      </w:r>
      <w:r w:rsidRPr="000F3AAE">
        <w:rPr>
          <w:rFonts w:ascii="Verdana" w:hAnsi="Verdana" w:cs="Arial"/>
          <w:sz w:val="20"/>
        </w:rPr>
        <w:t>na podstawie przesłanek określonych w pkt 16.2 SWZ (dotyczy Wykonawców mających siedzibę lub miejsce zamieszkania poza terytorium Rzeczypospolitej Polskiej).</w:t>
      </w:r>
    </w:p>
    <w:p w14:paraId="7E7295DD" w14:textId="0ED02041" w:rsidR="00563A80" w:rsidRPr="000F3AAE" w:rsidRDefault="00AE1D9D" w:rsidP="007D157E">
      <w:pPr>
        <w:pStyle w:val="Akapitzlist"/>
        <w:widowControl w:val="0"/>
        <w:numPr>
          <w:ilvl w:val="3"/>
          <w:numId w:val="60"/>
        </w:numPr>
        <w:suppressAutoHyphens/>
        <w:spacing w:before="240" w:line="276"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w:t>
      </w:r>
      <w:r w:rsidR="00BF1B92" w:rsidRPr="000F3AAE">
        <w:rPr>
          <w:rFonts w:ascii="Verdana" w:hAnsi="Verdana" w:cs="Arial"/>
          <w:sz w:val="20"/>
        </w:rPr>
        <w:t xml:space="preserve"> spełniamy warunki udziału </w:t>
      </w:r>
      <w:r w:rsidR="0042031F" w:rsidRPr="000F3AAE">
        <w:rPr>
          <w:rFonts w:ascii="Verdana" w:hAnsi="Verdana" w:cs="Arial"/>
          <w:sz w:val="20"/>
        </w:rPr>
        <w:t xml:space="preserve">w </w:t>
      </w:r>
      <w:r w:rsidR="00A0753C" w:rsidRPr="000F3AAE">
        <w:rPr>
          <w:rFonts w:ascii="Verdana" w:hAnsi="Verdana" w:cs="Arial"/>
          <w:sz w:val="20"/>
        </w:rPr>
        <w:t>P</w:t>
      </w:r>
      <w:r w:rsidR="0042031F" w:rsidRPr="000F3AAE">
        <w:rPr>
          <w:rFonts w:ascii="Verdana" w:hAnsi="Verdana" w:cs="Arial"/>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009D68E1" w:rsidRPr="000F3AAE">
        <w:rPr>
          <w:rFonts w:ascii="Verdana" w:hAnsi="Verdana" w:cs="Arial"/>
          <w:sz w:val="20"/>
        </w:rPr>
        <w:t xml:space="preserve">określone w pkt </w:t>
      </w:r>
      <w:r w:rsidR="000E59B0" w:rsidRPr="000F3AAE">
        <w:rPr>
          <w:rFonts w:ascii="Verdana" w:hAnsi="Verdana" w:cs="Arial"/>
          <w:sz w:val="20"/>
        </w:rPr>
        <w:t>14</w:t>
      </w:r>
      <w:r w:rsidR="00BF1B92" w:rsidRPr="000F3AAE">
        <w:rPr>
          <w:rFonts w:ascii="Verdana" w:hAnsi="Verdana" w:cs="Arial"/>
          <w:sz w:val="20"/>
        </w:rPr>
        <w:t>.</w:t>
      </w:r>
      <w:r w:rsidR="000E59B0" w:rsidRPr="000F3AAE">
        <w:rPr>
          <w:rFonts w:ascii="Verdana" w:hAnsi="Verdana" w:cs="Arial"/>
          <w:sz w:val="20"/>
        </w:rPr>
        <w:t>3</w:t>
      </w:r>
      <w:r w:rsidR="00BF1B92" w:rsidRPr="000F3AAE">
        <w:rPr>
          <w:rFonts w:ascii="Verdana" w:hAnsi="Verdana" w:cs="Arial"/>
          <w:sz w:val="20"/>
        </w:rPr>
        <w:t xml:space="preserve">. </w:t>
      </w:r>
      <w:r w:rsidR="00904E94" w:rsidRPr="000F3AAE">
        <w:rPr>
          <w:rFonts w:ascii="Verdana" w:hAnsi="Verdana" w:cs="Arial"/>
          <w:sz w:val="20"/>
        </w:rPr>
        <w:t>SWZ</w:t>
      </w:r>
      <w:r w:rsidR="000F3AAE">
        <w:rPr>
          <w:rFonts w:ascii="Verdana" w:hAnsi="Verdana" w:cs="Arial"/>
          <w:sz w:val="20"/>
        </w:rPr>
        <w:t>, w </w:t>
      </w:r>
      <w:r w:rsidRPr="000F3AAE">
        <w:rPr>
          <w:rFonts w:ascii="Verdana" w:hAnsi="Verdana" w:cs="Arial"/>
          <w:sz w:val="20"/>
        </w:rPr>
        <w:t>tym:</w:t>
      </w:r>
    </w:p>
    <w:p w14:paraId="05F55BB8" w14:textId="1FF50FDE"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 xml:space="preserve">znajdujemy się w sytuacji ekonomicznej </w:t>
      </w:r>
      <w:r w:rsidR="008968EB" w:rsidRPr="002A6CA3">
        <w:rPr>
          <w:rFonts w:ascii="Verdana" w:hAnsi="Verdana" w:cs="Arial"/>
          <w:sz w:val="20"/>
        </w:rPr>
        <w:t xml:space="preserve">i </w:t>
      </w:r>
      <w:r w:rsidRPr="002A6CA3">
        <w:rPr>
          <w:rFonts w:ascii="Verdana" w:hAnsi="Verdana" w:cs="Arial"/>
          <w:sz w:val="20"/>
        </w:rPr>
        <w:t>finansowej zapewniającej wykonanie Zakupu,</w:t>
      </w:r>
    </w:p>
    <w:p w14:paraId="211FE92C" w14:textId="6C3A7A39" w:rsidR="0042031F"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niezbędne zdolności techniczne lub zawo</w:t>
      </w:r>
      <w:r w:rsidR="000F3AAE">
        <w:rPr>
          <w:rFonts w:ascii="Verdana" w:hAnsi="Verdana" w:cs="Arial"/>
          <w:sz w:val="20"/>
        </w:rPr>
        <w:t>dowe do zrealizowania Zakupu, w </w:t>
      </w:r>
      <w:r w:rsidRPr="002A6CA3">
        <w:rPr>
          <w:rFonts w:ascii="Verdana" w:hAnsi="Verdana" w:cs="Arial"/>
          <w:sz w:val="20"/>
        </w:rPr>
        <w:t>szczególności wiedzę i doświadczenie oraz dyspon</w:t>
      </w:r>
      <w:r w:rsidR="000F3AAE">
        <w:rPr>
          <w:rFonts w:ascii="Verdana" w:hAnsi="Verdana" w:cs="Arial"/>
          <w:sz w:val="20"/>
        </w:rPr>
        <w:t>ujemy potencjałem technicznym i </w:t>
      </w:r>
      <w:r w:rsidRPr="002A6CA3">
        <w:rPr>
          <w:rFonts w:ascii="Verdana" w:hAnsi="Verdana" w:cs="Arial"/>
          <w:sz w:val="20"/>
        </w:rPr>
        <w:t>osobami zdolnymi do realizacji Zakupu</w:t>
      </w:r>
      <w:r w:rsidR="00BE1833" w:rsidRPr="002A6CA3">
        <w:rPr>
          <w:rFonts w:ascii="Verdana" w:hAnsi="Verdana" w:cs="Arial"/>
          <w:sz w:val="20"/>
        </w:rPr>
        <w:t>.</w:t>
      </w:r>
    </w:p>
    <w:p w14:paraId="6040FDF2" w14:textId="3F8EE4E5"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 xml:space="preserve">Zapoznaliśmy się i w pełni </w:t>
      </w:r>
      <w:r w:rsidRPr="002A6CA3">
        <w:rPr>
          <w:rFonts w:ascii="Verdana" w:hAnsi="Verdana" w:cs="Arial"/>
          <w:sz w:val="20"/>
          <w:u w:val="single"/>
        </w:rPr>
        <w:t xml:space="preserve">akceptujemy treść </w:t>
      </w:r>
      <w:r w:rsidR="00904E94" w:rsidRPr="002A6CA3">
        <w:rPr>
          <w:rFonts w:ascii="Verdana" w:hAnsi="Verdana" w:cs="Arial"/>
          <w:sz w:val="20"/>
          <w:u w:val="single"/>
        </w:rPr>
        <w:t>SWZ</w:t>
      </w:r>
      <w:r w:rsidRPr="002A6CA3">
        <w:rPr>
          <w:rFonts w:ascii="Verdana" w:hAnsi="Verdana" w:cs="Arial"/>
          <w:sz w:val="20"/>
          <w:u w:val="single"/>
        </w:rPr>
        <w:t xml:space="preserve"> wraz ze wszystkimi załącznikami </w:t>
      </w:r>
      <w:r w:rsidR="009D68E1" w:rsidRPr="002A6CA3">
        <w:rPr>
          <w:rFonts w:ascii="Verdana" w:hAnsi="Verdana" w:cs="Arial"/>
          <w:sz w:val="20"/>
          <w:u w:val="single"/>
        </w:rPr>
        <w:t xml:space="preserve">oraz wyjaśnieniami i zmianami </w:t>
      </w:r>
      <w:r w:rsidR="00904E94" w:rsidRPr="002A6CA3">
        <w:rPr>
          <w:rFonts w:ascii="Verdana" w:hAnsi="Verdana" w:cs="Arial"/>
          <w:sz w:val="20"/>
          <w:u w:val="single"/>
        </w:rPr>
        <w:t>SWZ</w:t>
      </w:r>
      <w:r w:rsidR="009D68E1" w:rsidRPr="002A6CA3">
        <w:rPr>
          <w:rFonts w:ascii="Verdana" w:hAnsi="Verdana" w:cs="Arial"/>
          <w:sz w:val="20"/>
          <w:u w:val="single"/>
        </w:rPr>
        <w:t xml:space="preserve"> </w:t>
      </w:r>
      <w:r w:rsidRPr="002A6CA3">
        <w:rPr>
          <w:rFonts w:ascii="Verdana" w:hAnsi="Verdana" w:cs="Arial"/>
          <w:sz w:val="20"/>
          <w:u w:val="single"/>
        </w:rPr>
        <w:t>i nie wnosimy do nich zastrzeżeń</w:t>
      </w:r>
      <w:r w:rsidRPr="002A6CA3">
        <w:rPr>
          <w:rFonts w:ascii="Verdana" w:hAnsi="Verdana" w:cs="Arial"/>
          <w:sz w:val="20"/>
        </w:rPr>
        <w:t xml:space="preserve">, a w przypadku wyboru naszej Oferty zobowiązujemy się do zawarcia Umowy, zgodnie ze wzorem załączonym do </w:t>
      </w:r>
      <w:r w:rsidR="00904E94" w:rsidRPr="002A6CA3">
        <w:rPr>
          <w:rFonts w:ascii="Verdana" w:hAnsi="Verdana" w:cs="Arial"/>
          <w:sz w:val="20"/>
        </w:rPr>
        <w:t>SWZ</w:t>
      </w:r>
      <w:r w:rsidR="001B2760" w:rsidRPr="002A6CA3">
        <w:rPr>
          <w:rFonts w:ascii="Verdana" w:hAnsi="Verdana"/>
          <w:sz w:val="20"/>
        </w:rPr>
        <w:t>.</w:t>
      </w:r>
    </w:p>
    <w:p w14:paraId="385B1943" w14:textId="4A1CC314" w:rsidR="003F6267" w:rsidRPr="002A6CA3" w:rsidRDefault="00E4639A" w:rsidP="007D157E">
      <w:pPr>
        <w:pStyle w:val="Akapitzlist"/>
        <w:widowControl w:val="0"/>
        <w:numPr>
          <w:ilvl w:val="3"/>
          <w:numId w:val="60"/>
        </w:numPr>
        <w:suppressAutoHyphens/>
        <w:spacing w:before="240"/>
        <w:ind w:left="425" w:hanging="425"/>
        <w:contextualSpacing w:val="0"/>
        <w:rPr>
          <w:rFonts w:ascii="Verdana" w:hAnsi="Verdana" w:cs="Arial"/>
          <w:sz w:val="20"/>
        </w:rPr>
      </w:pPr>
      <w:r>
        <w:rPr>
          <w:rFonts w:ascii="Verdana" w:hAnsi="Verdana" w:cs="Arial"/>
          <w:sz w:val="20"/>
        </w:rPr>
        <w:t>Oświadczamy, że z</w:t>
      </w:r>
      <w:r w:rsidR="0042031F" w:rsidRPr="002A6CA3">
        <w:rPr>
          <w:rFonts w:ascii="Verdana" w:hAnsi="Verdana" w:cs="Arial"/>
          <w:sz w:val="20"/>
        </w:rPr>
        <w:t>apoznaliśmy się z zasadami określonymi w Kodeksie Postępowania dla Partnerów Biznesowych Spółek G</w:t>
      </w:r>
      <w:r w:rsidR="00FC2016">
        <w:rPr>
          <w:rFonts w:ascii="Verdana" w:hAnsi="Verdana" w:cs="Arial"/>
          <w:sz w:val="20"/>
        </w:rPr>
        <w:t xml:space="preserve">rupy </w:t>
      </w:r>
      <w:r w:rsidR="0042031F" w:rsidRPr="002A6CA3">
        <w:rPr>
          <w:rFonts w:ascii="Verdana" w:hAnsi="Verdana" w:cs="Arial"/>
          <w:sz w:val="20"/>
        </w:rPr>
        <w:t>K</w:t>
      </w:r>
      <w:r w:rsidR="00FC2016">
        <w:rPr>
          <w:rFonts w:ascii="Verdana" w:hAnsi="Verdana" w:cs="Arial"/>
          <w:sz w:val="20"/>
        </w:rPr>
        <w:t>apitałowej</w:t>
      </w:r>
      <w:r w:rsidR="0042031F" w:rsidRPr="002A6CA3">
        <w:rPr>
          <w:rFonts w:ascii="Verdana" w:hAnsi="Verdana" w:cs="Arial"/>
          <w:sz w:val="20"/>
        </w:rPr>
        <w:t xml:space="preserve"> PGE oraz w Dobrych praktykach zakupowych. W przypadku wyboru naszej Oferty zapewniamy,</w:t>
      </w:r>
      <w:r w:rsidR="004B65F5" w:rsidRPr="002A6CA3">
        <w:rPr>
          <w:rFonts w:ascii="Verdana" w:hAnsi="Verdana" w:cs="Arial"/>
          <w:sz w:val="20"/>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2A6CA3">
        <w:rPr>
          <w:rFonts w:ascii="Verdana" w:hAnsi="Verdana" w:cs="Calibri"/>
          <w:sz w:val="20"/>
        </w:rPr>
        <w:t>.</w:t>
      </w:r>
    </w:p>
    <w:p w14:paraId="19E4EBD8" w14:textId="110AC762" w:rsidR="003F6267"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Jesteśmy/nie jesteśmy</w:t>
      </w:r>
      <w:r w:rsidRPr="002A6CA3">
        <w:rPr>
          <w:rStyle w:val="Odwoanieprzypisudolnego"/>
          <w:rFonts w:ascii="Verdana" w:hAnsi="Verdana" w:cs="Arial"/>
          <w:sz w:val="20"/>
        </w:rPr>
        <w:footnoteReference w:id="2"/>
      </w:r>
      <w:r w:rsidRPr="002A6CA3">
        <w:rPr>
          <w:rFonts w:ascii="Verdana" w:hAnsi="Verdana" w:cs="Arial"/>
          <w:sz w:val="20"/>
        </w:rPr>
        <w:t xml:space="preserve"> czynnym podatnikiem VAT</w:t>
      </w:r>
      <w:r w:rsidR="003779AF">
        <w:rPr>
          <w:rFonts w:ascii="Verdana" w:hAnsi="Verdana" w:cs="Arial"/>
          <w:sz w:val="20"/>
        </w:rPr>
        <w:t>.</w:t>
      </w:r>
    </w:p>
    <w:p w14:paraId="7E388266" w14:textId="77777777" w:rsidR="003F6267" w:rsidRPr="002A6CA3" w:rsidRDefault="003F6267"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Calibri"/>
          <w:sz w:val="20"/>
        </w:rPr>
        <w:t>Oświadczamy, że jesteśmy/nie jesteśmy</w:t>
      </w:r>
      <w:r w:rsidRPr="002A6CA3">
        <w:rPr>
          <w:rFonts w:ascii="Verdana" w:hAnsi="Verdana"/>
          <w:sz w:val="20"/>
          <w:vertAlign w:val="superscript"/>
        </w:rPr>
        <w:footnoteReference w:id="3"/>
      </w:r>
      <w:r w:rsidRPr="002A6CA3">
        <w:rPr>
          <w:rFonts w:ascii="Verdana" w:hAnsi="Verdana" w:cs="Calibri"/>
          <w:sz w:val="20"/>
        </w:rPr>
        <w:t xml:space="preserve"> mikroprzedsiębiorcą bądź małym lub średnim przedsiębiorcą.</w:t>
      </w:r>
      <w:r w:rsidRPr="002A6CA3">
        <w:rPr>
          <w:rFonts w:ascii="Verdana" w:hAnsi="Verdana"/>
          <w:sz w:val="20"/>
          <w:vertAlign w:val="superscript"/>
        </w:rPr>
        <w:footnoteReference w:id="4"/>
      </w:r>
    </w:p>
    <w:p w14:paraId="58EF8774"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lastRenderedPageBreak/>
        <w:t>Otrzymaliśmy konieczne informacje do przygotowania Oferty i wykonania zamówienia.</w:t>
      </w:r>
    </w:p>
    <w:p w14:paraId="55725F71" w14:textId="099EA762"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w:t>
      </w:r>
      <w:r w:rsidR="00556D56" w:rsidRPr="002A6CA3">
        <w:rPr>
          <w:rFonts w:ascii="Verdana" w:hAnsi="Verdana" w:cs="Arial"/>
          <w:sz w:val="20"/>
          <w:lang w:eastAsia="pl-PL"/>
        </w:rPr>
        <w:t xml:space="preserve"> (</w:t>
      </w:r>
      <w:r w:rsidR="00A94A12" w:rsidRPr="002A6CA3">
        <w:rPr>
          <w:rFonts w:ascii="Verdana" w:hAnsi="Verdana" w:cs="Arial"/>
          <w:sz w:val="20"/>
          <w:lang w:eastAsia="pl-PL"/>
        </w:rPr>
        <w:t xml:space="preserve">o ile </w:t>
      </w:r>
      <w:r w:rsidR="004D77D6" w:rsidRPr="002A6CA3">
        <w:rPr>
          <w:rFonts w:ascii="Verdana" w:hAnsi="Verdana" w:cs="Arial"/>
          <w:sz w:val="20"/>
          <w:lang w:eastAsia="pl-PL"/>
        </w:rPr>
        <w:t>p</w:t>
      </w:r>
      <w:r w:rsidR="00A94A12" w:rsidRPr="002A6CA3">
        <w:rPr>
          <w:rFonts w:ascii="Verdana" w:hAnsi="Verdana" w:cs="Arial"/>
          <w:sz w:val="20"/>
          <w:lang w:eastAsia="pl-PL"/>
        </w:rPr>
        <w:t>odwykonawcy są już znani</w:t>
      </w:r>
      <w:r w:rsidR="00556D56" w:rsidRPr="002A6CA3">
        <w:rPr>
          <w:rFonts w:ascii="Verdana" w:hAnsi="Verdana" w:cs="Arial"/>
          <w:sz w:val="20"/>
          <w:lang w:eastAsia="pl-PL"/>
        </w:rPr>
        <w:t>)</w:t>
      </w:r>
      <w:r w:rsidRPr="002A6CA3">
        <w:rPr>
          <w:rStyle w:val="Odwoanieprzypisudolnego"/>
          <w:rFonts w:ascii="Verdana" w:hAnsi="Verdana" w:cs="Arial"/>
          <w:sz w:val="20"/>
          <w:lang w:eastAsia="pl-PL"/>
        </w:rPr>
        <w:footnoteReference w:id="5"/>
      </w:r>
      <w:r w:rsidRPr="002A6CA3">
        <w:rPr>
          <w:rFonts w:ascii="Verdana" w:hAnsi="Verdana" w:cs="Arial"/>
          <w:i/>
          <w:sz w:val="20"/>
          <w:lang w:eastAsia="pl-PL"/>
        </w:rPr>
        <w:t>:</w:t>
      </w: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D33133">
        <w:trPr>
          <w:trHeight w:val="680"/>
          <w:jc w:val="center"/>
        </w:trPr>
        <w:tc>
          <w:tcPr>
            <w:tcW w:w="17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Zakres podwykonawstwa</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w:t>
            </w:r>
            <w:r w:rsidRPr="002A6CA3">
              <w:rPr>
                <w:rFonts w:ascii="Verdana" w:hAnsi="Verdana" w:cs="Arial"/>
                <w:b/>
                <w:sz w:val="20"/>
              </w:rPr>
              <w:br/>
              <w:t>Dalszy Podwykonawca</w:t>
            </w:r>
          </w:p>
        </w:tc>
        <w:tc>
          <w:tcPr>
            <w:tcW w:w="2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Punkt kontaktowy Podwykonawcy /</w:t>
            </w:r>
            <w:r w:rsidRPr="002A6CA3">
              <w:rPr>
                <w:rFonts w:ascii="Verdana" w:hAnsi="Verdana" w:cs="Arial"/>
                <w:b/>
                <w:sz w:val="20"/>
              </w:rPr>
              <w:br/>
              <w:t>Dalszego Podwykonawcy</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 Dalszy Podwykonawca Obiektowy</w:t>
            </w:r>
          </w:p>
          <w:p w14:paraId="35DB9268"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[TAK / NIE]</w:t>
            </w:r>
          </w:p>
        </w:tc>
      </w:tr>
      <w:tr w:rsidR="0042031F" w:rsidRPr="00624AE0" w14:paraId="00AD8C9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2A6CA3" w:rsidRDefault="0042031F" w:rsidP="00D33133">
            <w:pPr>
              <w:widowControl w:val="0"/>
              <w:suppressAutoHyphens/>
              <w:jc w:val="center"/>
              <w:rPr>
                <w:rFonts w:ascii="Verdana" w:hAnsi="Verdana" w:cs="Arial"/>
                <w:sz w:val="20"/>
              </w:rPr>
            </w:pPr>
          </w:p>
        </w:tc>
      </w:tr>
      <w:tr w:rsidR="0042031F" w:rsidRPr="00624AE0" w14:paraId="3F2C452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2A6CA3" w:rsidRDefault="0042031F" w:rsidP="00D33133">
            <w:pPr>
              <w:widowControl w:val="0"/>
              <w:suppressAutoHyphens/>
              <w:jc w:val="center"/>
              <w:rPr>
                <w:rFonts w:ascii="Verdana" w:hAnsi="Verdana" w:cs="Arial"/>
                <w:sz w:val="20"/>
              </w:rPr>
            </w:pPr>
          </w:p>
        </w:tc>
      </w:tr>
      <w:tr w:rsidR="0042031F" w:rsidRPr="00624AE0" w14:paraId="2208C887"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2A6CA3" w:rsidRDefault="0042031F" w:rsidP="00D33133">
            <w:pPr>
              <w:widowControl w:val="0"/>
              <w:suppressAutoHyphens/>
              <w:jc w:val="center"/>
              <w:rPr>
                <w:rFonts w:ascii="Verdana" w:hAnsi="Verdana" w:cs="Arial"/>
                <w:sz w:val="20"/>
              </w:rPr>
            </w:pPr>
          </w:p>
        </w:tc>
      </w:tr>
    </w:tbl>
    <w:p w14:paraId="460197F1" w14:textId="351FF3A6"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bCs/>
          <w:sz w:val="20"/>
          <w:lang w:eastAsia="pl-PL"/>
        </w:rPr>
        <w:t>Oświadczamy, że w celu potwierdzenia spełniania warunków udziału w</w:t>
      </w:r>
      <w:r w:rsidR="005133E6">
        <w:rPr>
          <w:rFonts w:ascii="Verdana" w:hAnsi="Verdana" w:cs="Arial"/>
          <w:bCs/>
          <w:sz w:val="20"/>
          <w:lang w:eastAsia="pl-PL"/>
        </w:rPr>
        <w:t xml:space="preserve"> P</w:t>
      </w:r>
      <w:r w:rsidR="005133E6" w:rsidRPr="002A6CA3">
        <w:rPr>
          <w:rFonts w:ascii="Verdana" w:hAnsi="Verdana" w:cs="Arial"/>
          <w:bCs/>
          <w:sz w:val="20"/>
          <w:lang w:eastAsia="pl-PL"/>
        </w:rPr>
        <w:t>ostępowaniu</w:t>
      </w:r>
      <w:r w:rsidR="005133E6">
        <w:rPr>
          <w:rFonts w:ascii="Verdana" w:hAnsi="Verdana" w:cs="Arial"/>
          <w:bCs/>
          <w:sz w:val="20"/>
          <w:lang w:eastAsia="pl-PL"/>
        </w:rPr>
        <w:t xml:space="preserve"> </w:t>
      </w:r>
      <w:r w:rsidR="00D149A9" w:rsidRPr="00221C35">
        <w:rPr>
          <w:rFonts w:ascii="Verdana" w:hAnsi="Verdana" w:cstheme="minorHAnsi"/>
          <w:sz w:val="20"/>
          <w:lang w:eastAsia="pl-PL"/>
        </w:rPr>
        <w:t>zakupowym</w:t>
      </w:r>
      <w:r w:rsidRPr="002A6CA3">
        <w:rPr>
          <w:rStyle w:val="Odwoanieprzypisudolnego"/>
          <w:rFonts w:ascii="Verdana" w:hAnsi="Verdana" w:cs="Arial"/>
          <w:bCs/>
          <w:sz w:val="20"/>
          <w:lang w:eastAsia="pl-PL"/>
        </w:rPr>
        <w:footnoteReference w:id="6"/>
      </w:r>
      <w:r w:rsidRPr="002A6CA3">
        <w:rPr>
          <w:rFonts w:ascii="Verdana" w:hAnsi="Verdana" w:cs="Arial"/>
          <w:bCs/>
          <w:sz w:val="20"/>
          <w:lang w:eastAsia="pl-PL"/>
        </w:rPr>
        <w:t>:</w:t>
      </w:r>
    </w:p>
    <w:p w14:paraId="462EDB88" w14:textId="79F1BBDB" w:rsidR="0042031F" w:rsidRPr="002A6CA3" w:rsidRDefault="0042031F" w:rsidP="007D157E">
      <w:pPr>
        <w:pStyle w:val="Akapitzlist"/>
        <w:widowControl w:val="0"/>
        <w:numPr>
          <w:ilvl w:val="0"/>
          <w:numId w:val="61"/>
        </w:numPr>
        <w:suppressAutoHyphens/>
        <w:spacing w:before="240"/>
        <w:ind w:left="851" w:hanging="284"/>
        <w:rPr>
          <w:rFonts w:ascii="Verdana" w:hAnsi="Verdana" w:cs="Arial"/>
          <w:sz w:val="20"/>
        </w:rPr>
      </w:pPr>
      <w:r w:rsidRPr="002A6CA3">
        <w:rPr>
          <w:rFonts w:ascii="Verdana" w:hAnsi="Verdana" w:cs="Arial"/>
          <w:sz w:val="20"/>
        </w:rPr>
        <w:t xml:space="preserve">nie 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t>
      </w:r>
    </w:p>
    <w:p w14:paraId="0EA8C83A" w14:textId="0DC72022" w:rsidR="0042031F" w:rsidRPr="002A6CA3" w:rsidRDefault="0042031F" w:rsidP="007D157E">
      <w:pPr>
        <w:pStyle w:val="Akapitzlist"/>
        <w:widowControl w:val="0"/>
        <w:numPr>
          <w:ilvl w:val="0"/>
          <w:numId w:val="61"/>
        </w:numPr>
        <w:suppressAutoHyphens/>
        <w:spacing w:before="240"/>
        <w:ind w:left="851" w:hanging="284"/>
        <w:rPr>
          <w:rFonts w:ascii="Verdana" w:hAnsi="Verdana" w:cs="Arial"/>
          <w:sz w:val="20"/>
        </w:rPr>
      </w:pPr>
      <w:r w:rsidRPr="002A6CA3">
        <w:rPr>
          <w:rFonts w:ascii="Verdana" w:hAnsi="Verdana" w:cs="Arial"/>
          <w:sz w:val="20"/>
        </w:rPr>
        <w:t xml:space="preserve">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 niżej wymienionym zakresie (podać zakres oraz nazwę </w:t>
      </w:r>
      <w:r w:rsidR="00A0753C" w:rsidRPr="002A6CA3">
        <w:rPr>
          <w:rFonts w:ascii="Verdana" w:hAnsi="Verdana" w:cs="Arial"/>
          <w:sz w:val="20"/>
        </w:rPr>
        <w:t xml:space="preserve">innego </w:t>
      </w:r>
      <w:r w:rsidRPr="002A6CA3">
        <w:rPr>
          <w:rFonts w:ascii="Verdana" w:hAnsi="Verdana" w:cs="Arial"/>
          <w:sz w:val="20"/>
        </w:rPr>
        <w:t>podmiotu</w:t>
      </w:r>
      <w:r w:rsidR="00036D8D">
        <w:rPr>
          <w:rFonts w:ascii="Verdana" w:hAnsi="Verdana" w:cs="Arial"/>
          <w:sz w:val="20"/>
        </w:rPr>
        <w:t>)</w:t>
      </w:r>
      <w:r w:rsidRPr="002A6CA3">
        <w:rPr>
          <w:rFonts w:ascii="Verdana" w:hAnsi="Verdana" w:cs="Arial"/>
          <w:sz w:val="20"/>
        </w:rPr>
        <w:t>*</w:t>
      </w:r>
    </w:p>
    <w:p w14:paraId="7C16080C" w14:textId="77777777" w:rsidR="0042031F" w:rsidRPr="002A6CA3" w:rsidRDefault="0042031F" w:rsidP="0042031F">
      <w:pPr>
        <w:pStyle w:val="Akapitzlist"/>
        <w:widowControl w:val="0"/>
        <w:suppressAutoHyphens/>
        <w:spacing w:before="240"/>
        <w:ind w:left="851" w:hanging="425"/>
        <w:rPr>
          <w:rFonts w:ascii="Verdana" w:hAnsi="Verdana" w:cs="Arial"/>
          <w:sz w:val="20"/>
        </w:rPr>
      </w:pPr>
      <w:r w:rsidRPr="002A6CA3">
        <w:rPr>
          <w:rFonts w:ascii="Verdana" w:hAnsi="Verdana" w:cs="Arial"/>
          <w:sz w:val="20"/>
        </w:rPr>
        <w:t>………………………………………………………………………………………………………………………</w:t>
      </w:r>
    </w:p>
    <w:p w14:paraId="743FB04A" w14:textId="07D7DE0A" w:rsidR="008D0ACB" w:rsidRPr="002A6CA3" w:rsidRDefault="008D0ACB" w:rsidP="007D157E">
      <w:pPr>
        <w:pStyle w:val="Akapitzlist"/>
        <w:numPr>
          <w:ilvl w:val="3"/>
          <w:numId w:val="60"/>
        </w:numPr>
        <w:spacing w:line="360" w:lineRule="auto"/>
        <w:ind w:left="425" w:right="2" w:hanging="425"/>
        <w:rPr>
          <w:rFonts w:ascii="Verdana" w:hAnsi="Verdana" w:cstheme="minorHAnsi"/>
          <w:sz w:val="20"/>
        </w:rPr>
      </w:pPr>
      <w:r w:rsidRPr="002A6CA3">
        <w:rPr>
          <w:rFonts w:ascii="Verdana" w:hAnsi="Verdana" w:cstheme="minorHAnsi"/>
          <w:sz w:val="20"/>
        </w:rPr>
        <w:t>Oświadczam, że w stosunku do wska</w:t>
      </w:r>
      <w:r w:rsidR="00875B53" w:rsidRPr="002A6CA3">
        <w:rPr>
          <w:rFonts w:ascii="Verdana" w:hAnsi="Verdana" w:cstheme="minorHAnsi"/>
          <w:sz w:val="20"/>
        </w:rPr>
        <w:t>zanego/ych</w:t>
      </w:r>
      <w:r w:rsidRPr="002A6CA3">
        <w:rPr>
          <w:rFonts w:ascii="Verdana" w:hAnsi="Verdana" w:cstheme="minorHAnsi"/>
          <w:sz w:val="20"/>
        </w:rPr>
        <w:t xml:space="preserve"> w pkt </w:t>
      </w:r>
      <w:r w:rsidR="002B7BEC">
        <w:rPr>
          <w:rFonts w:ascii="Verdana" w:hAnsi="Verdana" w:cstheme="minorHAnsi"/>
          <w:sz w:val="20"/>
        </w:rPr>
        <w:t>10</w:t>
      </w:r>
      <w:r w:rsidR="002B7BEC" w:rsidRPr="002A6CA3">
        <w:rPr>
          <w:rFonts w:ascii="Verdana" w:hAnsi="Verdana" w:cstheme="minorHAnsi"/>
          <w:sz w:val="20"/>
        </w:rPr>
        <w:t xml:space="preserve"> </w:t>
      </w:r>
      <w:r w:rsidRPr="002A6CA3">
        <w:rPr>
          <w:rFonts w:ascii="Verdana" w:hAnsi="Verdana" w:cstheme="minorHAnsi"/>
          <w:sz w:val="20"/>
        </w:rPr>
        <w:t>podmiotu/ów, na którego/ych zasoby powołuję się w niniejszym </w:t>
      </w:r>
      <w:r w:rsidR="005133E6">
        <w:rPr>
          <w:rFonts w:ascii="Verdana" w:hAnsi="Verdana" w:cstheme="minorHAnsi"/>
          <w:sz w:val="20"/>
        </w:rPr>
        <w:t>P</w:t>
      </w:r>
      <w:r w:rsidR="005133E6" w:rsidRPr="002A6CA3">
        <w:rPr>
          <w:rFonts w:ascii="Verdana" w:hAnsi="Verdana" w:cstheme="minorHAnsi"/>
          <w:sz w:val="20"/>
        </w:rPr>
        <w:t>ostępowaniu</w:t>
      </w:r>
      <w:r w:rsidR="005133E6">
        <w:rPr>
          <w:rFonts w:ascii="Verdana" w:hAnsi="Verdana" w:cstheme="minorHAnsi"/>
          <w:sz w:val="20"/>
        </w:rPr>
        <w:t xml:space="preserve"> </w:t>
      </w:r>
      <w:r w:rsidR="00D149A9" w:rsidRPr="00221C35">
        <w:rPr>
          <w:rFonts w:ascii="Verdana" w:hAnsi="Verdana" w:cstheme="minorHAnsi"/>
          <w:sz w:val="20"/>
          <w:lang w:eastAsia="pl-PL"/>
        </w:rPr>
        <w:t>zakupowym</w:t>
      </w:r>
      <w:r w:rsidRPr="002A6CA3">
        <w:rPr>
          <w:rFonts w:ascii="Verdana" w:hAnsi="Verdana" w:cstheme="minorHAnsi"/>
          <w:sz w:val="20"/>
        </w:rPr>
        <w:t>, </w:t>
      </w:r>
      <w:r w:rsidRPr="002A6CA3">
        <w:rPr>
          <w:rFonts w:ascii="Verdana" w:hAnsi="Verdana" w:cstheme="minorHAnsi"/>
          <w:i/>
          <w:sz w:val="20"/>
        </w:rPr>
        <w:t xml:space="preserve"> </w:t>
      </w:r>
      <w:r w:rsidRPr="002A6CA3">
        <w:rPr>
          <w:rFonts w:ascii="Verdana" w:hAnsi="Verdana" w:cstheme="minorHAnsi"/>
          <w:sz w:val="20"/>
        </w:rPr>
        <w:t>nie zachodzą podstawy wykluczenia z postępowania o udzielenie zamówienia niepublicznego</w:t>
      </w:r>
      <w:r w:rsidR="00FA3219" w:rsidRPr="002A6CA3">
        <w:rPr>
          <w:rFonts w:ascii="Verdana" w:hAnsi="Verdana" w:cstheme="minorHAnsi"/>
          <w:sz w:val="20"/>
        </w:rPr>
        <w:t xml:space="preserve"> określone w pkt </w:t>
      </w:r>
      <w:r w:rsidR="000E59B0" w:rsidRPr="002A6CA3">
        <w:rPr>
          <w:rFonts w:ascii="Verdana" w:hAnsi="Verdana" w:cstheme="minorHAnsi"/>
          <w:sz w:val="20"/>
        </w:rPr>
        <w:t>14</w:t>
      </w:r>
      <w:r w:rsidR="00FA3219" w:rsidRPr="002A6CA3">
        <w:rPr>
          <w:rFonts w:ascii="Verdana" w:hAnsi="Verdana" w:cstheme="minorHAnsi"/>
          <w:sz w:val="20"/>
        </w:rPr>
        <w:t xml:space="preserve">.2 </w:t>
      </w:r>
      <w:r w:rsidR="00904E94" w:rsidRPr="002A6CA3">
        <w:rPr>
          <w:rFonts w:ascii="Verdana" w:hAnsi="Verdana" w:cstheme="minorHAnsi"/>
          <w:sz w:val="20"/>
        </w:rPr>
        <w:t>SWZ</w:t>
      </w:r>
      <w:r w:rsidRPr="002A6CA3">
        <w:rPr>
          <w:rFonts w:ascii="Verdana" w:hAnsi="Verdana" w:cstheme="minorHAnsi"/>
          <w:sz w:val="20"/>
        </w:rPr>
        <w:t>.</w:t>
      </w:r>
    </w:p>
    <w:p w14:paraId="4A5AF181" w14:textId="255C0924"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 xml:space="preserve">Uważamy się za związanych niniejszą ofertą </w:t>
      </w:r>
      <w:r w:rsidR="00B61ABA" w:rsidRPr="002A6CA3">
        <w:rPr>
          <w:rFonts w:ascii="Verdana" w:hAnsi="Verdana" w:cs="Arial"/>
          <w:bCs/>
          <w:sz w:val="20"/>
          <w:lang w:eastAsia="pl-PL"/>
        </w:rPr>
        <w:t>przez okres określony</w:t>
      </w:r>
      <w:r w:rsidR="000F6F3E" w:rsidRPr="002A6CA3">
        <w:rPr>
          <w:rFonts w:ascii="Verdana" w:hAnsi="Verdana" w:cs="Arial"/>
          <w:bCs/>
          <w:sz w:val="20"/>
          <w:lang w:eastAsia="pl-PL"/>
        </w:rPr>
        <w:t xml:space="preserve"> w pkt. 18.1 SWZ.</w:t>
      </w:r>
    </w:p>
    <w:p w14:paraId="1DEFCDFD"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Oświadczamy, iż zachowamy poufność danych uzyskanych w toku postępowania zakupowego.</w:t>
      </w:r>
    </w:p>
    <w:p w14:paraId="13BE1A83"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t xml:space="preserve">z Rozporządzenia Parlamentu Europejskiego i Rady (UE) 2016/679 z dnia 27 kwietnia 2016 r. </w:t>
      </w:r>
      <w:r w:rsidRPr="002A6CA3">
        <w:rPr>
          <w:rFonts w:ascii="Verdana" w:hAnsi="Verdana" w:cs="Arial"/>
          <w:sz w:val="20"/>
          <w:lang w:eastAsia="pl-PL"/>
        </w:rPr>
        <w:br/>
      </w:r>
      <w:r w:rsidRPr="002A6CA3">
        <w:rPr>
          <w:rFonts w:ascii="Verdana" w:hAnsi="Verdana" w:cs="Arial"/>
          <w:sz w:val="20"/>
          <w:lang w:eastAsia="pl-PL"/>
        </w:rPr>
        <w:lastRenderedPageBreak/>
        <w:t xml:space="preserve">w sprawie ochrony osób fizycznych w związku z  przetwarzaniem danych osobowych </w:t>
      </w:r>
      <w:r w:rsidRPr="002A6CA3">
        <w:rPr>
          <w:rFonts w:ascii="Verdana" w:hAnsi="Verdana" w:cs="Arial"/>
          <w:sz w:val="20"/>
          <w:lang w:eastAsia="pl-PL"/>
        </w:rPr>
        <w:br/>
        <w:t xml:space="preserve">i w sprawie swobodnego przepływu takich danych oraz uchylenia dyrektywy 95/46/WE (dalej „Rozporządzenie”), znajdującym się na stronie internetowej: </w:t>
      </w:r>
      <w:hyperlink r:id="rId26"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14:paraId="7F0BBE85"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098F79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75F3EB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Dopełniliśmy wszelkich obowiązków w stosunku do osób, których dane przekazujemy oraz </w:t>
      </w:r>
      <w:r w:rsidRPr="002A6CA3">
        <w:rPr>
          <w:rFonts w:ascii="Verdana" w:hAnsi="Verdana" w:cs="Arial"/>
          <w:sz w:val="20"/>
          <w:lang w:eastAsia="pl-PL"/>
        </w:rPr>
        <w:br/>
        <w:t xml:space="preserve">w stosunku do Zamawiającego wynikających z przepisów o  ochronie danych osobowych </w:t>
      </w:r>
      <w:r w:rsidRPr="002A6CA3">
        <w:rPr>
          <w:rFonts w:ascii="Verdana" w:hAnsi="Verdana" w:cs="Arial"/>
          <w:sz w:val="20"/>
          <w:lang w:eastAsia="pl-PL"/>
        </w:rPr>
        <w:br/>
        <w:t xml:space="preserve">i przepisów RODO. </w:t>
      </w:r>
    </w:p>
    <w:p w14:paraId="6BF4AFD1" w14:textId="6F820896" w:rsidR="0042031F" w:rsidRPr="00BF1F3F" w:rsidRDefault="0042031F" w:rsidP="00BF1F3F">
      <w:pPr>
        <w:pStyle w:val="Akapitzlist"/>
        <w:widowControl w:val="0"/>
        <w:numPr>
          <w:ilvl w:val="3"/>
          <w:numId w:val="60"/>
        </w:numPr>
        <w:suppressAutoHyphens/>
        <w:spacing w:before="240"/>
        <w:ind w:left="425" w:hanging="425"/>
        <w:rPr>
          <w:rFonts w:ascii="Verdana" w:eastAsia="Calibri" w:hAnsi="Verdana" w:cstheme="minorHAnsi"/>
          <w:bCs/>
          <w:sz w:val="20"/>
          <w:lang w:eastAsia="pl-PL"/>
        </w:rPr>
      </w:pPr>
      <w:r w:rsidRPr="002A6CA3">
        <w:rPr>
          <w:rFonts w:ascii="Verdana" w:hAnsi="Verdana" w:cs="Arial"/>
          <w:sz w:val="20"/>
          <w:lang w:eastAsia="pl-PL"/>
        </w:rPr>
        <w:t xml:space="preserve">Przekazywane przez nas dane osobowe mogą być wykorzystane wyłącznie w  celach związanych z prowadzonym postępowaniem niepublicznym nr </w:t>
      </w:r>
      <w:r w:rsidR="00BF1F3F" w:rsidRPr="00BF1F3F">
        <w:rPr>
          <w:rFonts w:ascii="Verdana" w:eastAsia="Calibri" w:hAnsi="Verdana" w:cstheme="minorHAnsi"/>
          <w:b/>
          <w:bCs/>
          <w:sz w:val="20"/>
          <w:lang w:eastAsia="pl-PL"/>
        </w:rPr>
        <w:t>POST/PEC/PEC/ZWG/00943/2024</w:t>
      </w:r>
      <w:r w:rsidR="00BF1F3F">
        <w:rPr>
          <w:rFonts w:ascii="Verdana" w:eastAsia="Calibri" w:hAnsi="Verdana" w:cstheme="minorHAnsi"/>
          <w:b/>
          <w:bCs/>
          <w:sz w:val="20"/>
          <w:lang w:eastAsia="pl-PL"/>
        </w:rPr>
        <w:t>.</w:t>
      </w:r>
    </w:p>
    <w:p w14:paraId="2509CE04" w14:textId="77777777" w:rsidR="00FA1019" w:rsidRPr="002A6CA3" w:rsidRDefault="00FA1019" w:rsidP="00556D56">
      <w:pPr>
        <w:autoSpaceDE w:val="0"/>
        <w:autoSpaceDN w:val="0"/>
        <w:spacing w:before="40" w:after="40" w:line="240" w:lineRule="auto"/>
        <w:rPr>
          <w:rFonts w:ascii="Verdana" w:hAnsi="Verdana"/>
          <w:sz w:val="20"/>
        </w:rPr>
      </w:pPr>
    </w:p>
    <w:p w14:paraId="04312CAC" w14:textId="24EBCBE7" w:rsidR="00C121A1" w:rsidRPr="002A6CA3" w:rsidRDefault="00C121A1" w:rsidP="007D157E">
      <w:pPr>
        <w:pStyle w:val="Akapitzlist"/>
        <w:numPr>
          <w:ilvl w:val="3"/>
          <w:numId w:val="60"/>
        </w:numPr>
        <w:autoSpaceDE w:val="0"/>
        <w:autoSpaceDN w:val="0"/>
        <w:spacing w:before="40" w:after="40" w:line="240" w:lineRule="auto"/>
        <w:ind w:left="426" w:hanging="426"/>
        <w:rPr>
          <w:rFonts w:ascii="Verdana" w:hAnsi="Verdana" w:cstheme="minorHAnsi"/>
          <w:sz w:val="20"/>
        </w:rPr>
      </w:pPr>
      <w:r w:rsidRPr="002A6CA3">
        <w:rPr>
          <w:rFonts w:ascii="Verdana" w:hAnsi="Verdana" w:cstheme="minorHAnsi"/>
          <w:sz w:val="20"/>
        </w:rPr>
        <w:t xml:space="preserve">Następujące oświadczenia lub dokumenty, o których mowa w pkt ……. </w:t>
      </w:r>
      <w:r w:rsidR="00904E94" w:rsidRPr="002A6CA3">
        <w:rPr>
          <w:rFonts w:ascii="Verdana" w:hAnsi="Verdana" w:cstheme="minorHAnsi"/>
          <w:sz w:val="20"/>
        </w:rPr>
        <w:t>SWZ</w:t>
      </w:r>
      <w:r w:rsidR="000F3AAE">
        <w:rPr>
          <w:rFonts w:ascii="Verdana" w:hAnsi="Verdana" w:cstheme="minorHAnsi"/>
          <w:sz w:val="20"/>
        </w:rPr>
        <w:t>, znajdują się w </w:t>
      </w:r>
      <w:r w:rsidRPr="002A6CA3">
        <w:rPr>
          <w:rFonts w:ascii="Verdana" w:hAnsi="Verdana" w:cstheme="minorHAnsi"/>
          <w:sz w:val="20"/>
        </w:rPr>
        <w:t xml:space="preserve">posiadaniu Zamawiającego tj. w </w:t>
      </w:r>
      <w:r w:rsidR="005133E6">
        <w:rPr>
          <w:rFonts w:ascii="Verdana" w:hAnsi="Verdana" w:cstheme="minorHAnsi"/>
          <w:sz w:val="20"/>
        </w:rPr>
        <w:t>P</w:t>
      </w:r>
      <w:r w:rsidR="005133E6" w:rsidRPr="002A6CA3">
        <w:rPr>
          <w:rFonts w:ascii="Verdana" w:hAnsi="Verdana" w:cstheme="minorHAnsi"/>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2A6CA3">
        <w:rPr>
          <w:rFonts w:ascii="Verdana" w:hAnsi="Verdana" w:cstheme="minorHAnsi"/>
          <w:sz w:val="20"/>
        </w:rPr>
        <w:t>nr ………………………….., którego Organizatorem był ………………</w:t>
      </w:r>
      <w:r w:rsidRPr="002A6CA3">
        <w:rPr>
          <w:rFonts w:ascii="Verdana" w:hAnsi="Verdana" w:cstheme="minorHAnsi"/>
          <w:color w:val="000000"/>
          <w:sz w:val="20"/>
        </w:rPr>
        <w:t xml:space="preserve"> </w:t>
      </w:r>
    </w:p>
    <w:p w14:paraId="6D8B8551" w14:textId="3555CB2B" w:rsidR="00C121A1" w:rsidRPr="002A6CA3" w:rsidRDefault="00492640" w:rsidP="007D157E">
      <w:pPr>
        <w:pStyle w:val="Akapitzlist"/>
        <w:numPr>
          <w:ilvl w:val="3"/>
          <w:numId w:val="60"/>
        </w:numPr>
        <w:autoSpaceDE w:val="0"/>
        <w:autoSpaceDN w:val="0"/>
        <w:spacing w:before="40" w:after="40" w:line="300" w:lineRule="atLeast"/>
        <w:ind w:left="426" w:hanging="426"/>
        <w:rPr>
          <w:rFonts w:ascii="Verdana" w:hAnsi="Verdana" w:cstheme="minorHAnsi"/>
          <w:sz w:val="20"/>
        </w:rPr>
      </w:pPr>
      <w:r w:rsidRPr="002A6CA3">
        <w:rPr>
          <w:rFonts w:ascii="Verdana" w:hAnsi="Verdana" w:cstheme="minorHAnsi"/>
          <w:bCs/>
          <w:sz w:val="20"/>
        </w:rPr>
        <w:t xml:space="preserve">Następujące dokumenty </w:t>
      </w:r>
      <w:r w:rsidR="00794A5D" w:rsidRPr="002A6CA3">
        <w:rPr>
          <w:rFonts w:ascii="Verdana" w:hAnsi="Verdana" w:cstheme="minorHAnsi"/>
          <w:bCs/>
          <w:sz w:val="20"/>
        </w:rPr>
        <w:t xml:space="preserve">Zamawiający </w:t>
      </w:r>
      <w:r w:rsidRPr="002A6CA3">
        <w:rPr>
          <w:rFonts w:ascii="Verdana" w:hAnsi="Verdana" w:cstheme="minorHAnsi"/>
          <w:bCs/>
          <w:sz w:val="20"/>
        </w:rPr>
        <w:t xml:space="preserve">może pobrać </w:t>
      </w:r>
      <w:r w:rsidR="00C121A1" w:rsidRPr="002A6CA3">
        <w:rPr>
          <w:rFonts w:ascii="Verdana" w:hAnsi="Verdana" w:cstheme="minorHAnsi"/>
          <w:bCs/>
          <w:sz w:val="20"/>
        </w:rPr>
        <w:t>bezpłatnie z ogólnodostępnych baz danych</w:t>
      </w:r>
      <w:r w:rsidRPr="002A6CA3">
        <w:rPr>
          <w:rFonts w:ascii="Verdana" w:hAnsi="Verdana" w:cstheme="minorHAnsi"/>
          <w:bCs/>
          <w:sz w:val="20"/>
        </w:rPr>
        <w:t>:</w:t>
      </w:r>
      <w:r w:rsidR="003E1E11">
        <w:rPr>
          <w:rFonts w:ascii="Verdana" w:hAnsi="Verdana" w:cstheme="minorHAnsi"/>
          <w:bCs/>
          <w:sz w:val="20"/>
        </w:rPr>
        <w:t>……………………………….</w:t>
      </w:r>
    </w:p>
    <w:p w14:paraId="1C86758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theme="minorHAnsi"/>
          <w:sz w:val="20"/>
          <w:lang w:eastAsia="pl-PL"/>
        </w:rPr>
      </w:pPr>
      <w:r w:rsidRPr="002A6CA3">
        <w:rPr>
          <w:rFonts w:ascii="Verdana" w:hAnsi="Verdana" w:cstheme="minorHAnsi"/>
          <w:sz w:val="20"/>
          <w:lang w:eastAsia="pl-PL"/>
        </w:rPr>
        <w:t>Do niniejszej oferty są dołączone następujące załączniki:</w:t>
      </w:r>
    </w:p>
    <w:p w14:paraId="6D5794AE"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1 - …………</w:t>
      </w:r>
    </w:p>
    <w:p w14:paraId="53EFD2D7"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2 - …………</w:t>
      </w:r>
    </w:p>
    <w:p w14:paraId="32787738" w14:textId="77777777" w:rsidR="0042031F" w:rsidRPr="002A6CA3" w:rsidRDefault="0042031F"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2A6CA3" w:rsidRDefault="0042031F" w:rsidP="002A6CA3">
      <w:pPr>
        <w:widowControl w:val="0"/>
        <w:suppressAutoHyphens/>
        <w:ind w:left="2127" w:right="-993" w:hanging="1701"/>
        <w:rPr>
          <w:rFonts w:ascii="Verdana" w:hAnsi="Verdana"/>
          <w:sz w:val="20"/>
        </w:rPr>
      </w:pPr>
      <w:r w:rsidRPr="002A6CA3">
        <w:rPr>
          <w:rFonts w:ascii="Verdana" w:hAnsi="Verdana"/>
          <w:sz w:val="20"/>
        </w:rPr>
        <w:t>.............................., 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2A6CA3">
        <w:rPr>
          <w:rFonts w:ascii="Verdana" w:hAnsi="Verdana"/>
          <w:sz w:val="20"/>
        </w:rPr>
        <w:tab/>
        <w:t xml:space="preserve">   </w:t>
      </w:r>
      <w:r w:rsidR="00797279">
        <w:rPr>
          <w:rFonts w:ascii="Verdana" w:hAnsi="Verdana"/>
          <w:sz w:val="20"/>
        </w:rPr>
        <w:tab/>
      </w:r>
      <w:r w:rsidR="00797279">
        <w:rPr>
          <w:rFonts w:ascii="Verdana" w:hAnsi="Verdana"/>
          <w:sz w:val="20"/>
        </w:rPr>
        <w:tab/>
      </w:r>
      <w:r w:rsidRPr="002A6CA3">
        <w:rPr>
          <w:rFonts w:ascii="Verdana" w:hAnsi="Verdana"/>
          <w:sz w:val="20"/>
        </w:rPr>
        <w:t xml:space="preserve"> ...............................................................</w:t>
      </w:r>
    </w:p>
    <w:p w14:paraId="2478130A"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podpis osoby uprawnionej/ osób uprawnionych do składania oświadczeń woli w imieniu </w:t>
      </w:r>
    </w:p>
    <w:p w14:paraId="2D7F3AB4"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256CBDA1" w14:textId="080D6EAF" w:rsidR="00EA7443" w:rsidRPr="002A6CA3" w:rsidRDefault="00EA7443" w:rsidP="00556D56">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271" w:name="_Toc515896308"/>
      <w:bookmarkStart w:id="272" w:name="_Toc122344843"/>
      <w:r w:rsidRPr="002A6CA3">
        <w:rPr>
          <w:rFonts w:ascii="Verdana" w:hAnsi="Verdana" w:cstheme="minorHAnsi"/>
          <w:sz w:val="20"/>
          <w:lang w:val="pl-PL"/>
        </w:rPr>
        <w:lastRenderedPageBreak/>
        <w:t xml:space="preserve">ZAŁĄCZNIK NR 4 DO </w:t>
      </w:r>
      <w:r w:rsidR="00904E94" w:rsidRPr="002A6CA3">
        <w:rPr>
          <w:rFonts w:ascii="Verdana" w:hAnsi="Verdana" w:cstheme="minorHAnsi"/>
          <w:sz w:val="20"/>
          <w:lang w:val="pl-PL"/>
        </w:rPr>
        <w:t>SWZ</w:t>
      </w:r>
      <w:r w:rsidRPr="002A6CA3">
        <w:rPr>
          <w:rFonts w:ascii="Verdana" w:hAnsi="Verdana" w:cstheme="minorHAnsi"/>
          <w:sz w:val="20"/>
          <w:lang w:val="pl-PL"/>
        </w:rPr>
        <w:t xml:space="preserve"> – ZOBOWIĄZANIE PODMIOTU DO ODDANIA ZASOBÓW</w:t>
      </w:r>
      <w:bookmarkEnd w:id="271"/>
      <w:bookmarkEnd w:id="272"/>
    </w:p>
    <w:p w14:paraId="57B38F3F" w14:textId="77777777" w:rsidR="00EA7443" w:rsidRPr="002A6CA3" w:rsidRDefault="00EA7443" w:rsidP="00EA7443">
      <w:pPr>
        <w:rPr>
          <w:rFonts w:ascii="Verdana" w:hAnsi="Verdana" w:cstheme="minorHAnsi"/>
          <w:sz w:val="20"/>
        </w:rPr>
      </w:pPr>
    </w:p>
    <w:tbl>
      <w:tblPr>
        <w:tblW w:w="9356" w:type="dxa"/>
        <w:tblInd w:w="-214" w:type="dxa"/>
        <w:tblLayout w:type="fixed"/>
        <w:tblCellMar>
          <w:left w:w="70" w:type="dxa"/>
          <w:right w:w="70" w:type="dxa"/>
        </w:tblCellMar>
        <w:tblLook w:val="0000" w:firstRow="0" w:lastRow="0" w:firstColumn="0" w:lastColumn="0" w:noHBand="0" w:noVBand="0"/>
      </w:tblPr>
      <w:tblGrid>
        <w:gridCol w:w="9356"/>
      </w:tblGrid>
      <w:tr w:rsidR="00EA7443" w:rsidRPr="00624AE0" w14:paraId="21FFF1ED" w14:textId="77777777" w:rsidTr="000032C2">
        <w:tc>
          <w:tcPr>
            <w:tcW w:w="9356" w:type="dxa"/>
          </w:tcPr>
          <w:p w14:paraId="1E8B41D9" w14:textId="77777777" w:rsidR="00EA7443" w:rsidRPr="002A6CA3" w:rsidRDefault="00EA7443" w:rsidP="000032C2">
            <w:pPr>
              <w:tabs>
                <w:tab w:val="left" w:pos="540"/>
              </w:tabs>
              <w:jc w:val="center"/>
              <w:rPr>
                <w:rFonts w:ascii="Verdana" w:hAnsi="Verdana" w:cstheme="minorHAnsi"/>
                <w:b/>
                <w:sz w:val="20"/>
              </w:rPr>
            </w:pPr>
            <w:r w:rsidRPr="002A6CA3">
              <w:rPr>
                <w:rFonts w:ascii="Verdana" w:hAnsi="Verdana" w:cstheme="minorHAnsi"/>
                <w:b/>
                <w:iCs/>
                <w:sz w:val="20"/>
              </w:rPr>
              <w:t xml:space="preserve">Zobowiązanie </w:t>
            </w:r>
            <w:r w:rsidRPr="002A6CA3">
              <w:rPr>
                <w:rFonts w:ascii="Verdana" w:hAnsi="Verdana" w:cstheme="minorHAnsi"/>
                <w:b/>
                <w:sz w:val="20"/>
              </w:rPr>
              <w:t>podmiotu do oddania Wykonawcy</w:t>
            </w:r>
          </w:p>
          <w:p w14:paraId="5F69F321" w14:textId="77777777" w:rsidR="00EA7443" w:rsidRPr="00B76CC6" w:rsidRDefault="00EA7443" w:rsidP="000032C2">
            <w:pPr>
              <w:tabs>
                <w:tab w:val="left" w:pos="540"/>
              </w:tabs>
              <w:jc w:val="center"/>
              <w:rPr>
                <w:rFonts w:ascii="Verdana" w:hAnsi="Verdana" w:cstheme="minorHAnsi"/>
                <w:b/>
                <w:sz w:val="20"/>
              </w:rPr>
            </w:pPr>
            <w:r w:rsidRPr="00B76CC6">
              <w:rPr>
                <w:rFonts w:ascii="Verdana" w:hAnsi="Verdana" w:cstheme="minorHAnsi"/>
                <w:b/>
                <w:sz w:val="20"/>
              </w:rPr>
              <w:t xml:space="preserve">do dyspozycji niezbędnych zasobów w trakcie realizacji Zamówienia pn.: </w:t>
            </w:r>
          </w:p>
          <w:p w14:paraId="7EA115E5" w14:textId="240D2A1D" w:rsidR="00EA7443" w:rsidRPr="00B76CC6" w:rsidRDefault="00EA7443" w:rsidP="000032C2">
            <w:pPr>
              <w:tabs>
                <w:tab w:val="left" w:pos="540"/>
              </w:tabs>
              <w:jc w:val="center"/>
              <w:rPr>
                <w:rFonts w:ascii="Verdana" w:hAnsi="Verdana" w:cstheme="minorHAnsi"/>
                <w:sz w:val="20"/>
              </w:rPr>
            </w:pPr>
            <w:r w:rsidRPr="00B76CC6">
              <w:rPr>
                <w:rFonts w:ascii="Verdana" w:hAnsi="Verdana" w:cstheme="minorHAnsi"/>
                <w:b/>
                <w:sz w:val="20"/>
              </w:rPr>
              <w:t>„</w:t>
            </w:r>
            <w:r w:rsidR="00B76CC6" w:rsidRPr="00B76CC6">
              <w:rPr>
                <w:rFonts w:ascii="Verdana" w:hAnsi="Verdana" w:cstheme="minorHAnsi"/>
                <w:b/>
                <w:i/>
                <w:sz w:val="20"/>
              </w:rPr>
              <w:t>Wykonanie prac konserwacyjnych, utrzymaniowych i modernizacyjnych na urządzeniach sprężarkowych firmy Marani</w:t>
            </w:r>
            <w:r w:rsidRPr="00B76CC6">
              <w:rPr>
                <w:rFonts w:ascii="Verdana" w:hAnsi="Verdana" w:cstheme="minorHAnsi"/>
                <w:b/>
                <w:sz w:val="20"/>
              </w:rPr>
              <w:t>”</w:t>
            </w:r>
            <w:r w:rsidRPr="00B76CC6">
              <w:rPr>
                <w:rFonts w:ascii="Verdana" w:hAnsi="Verdana" w:cstheme="minorHAnsi"/>
                <w:sz w:val="20"/>
              </w:rPr>
              <w:t xml:space="preserve"> </w:t>
            </w:r>
          </w:p>
          <w:p w14:paraId="04D1FB64" w14:textId="521264EA" w:rsidR="00EA7443" w:rsidRPr="002A6CA3" w:rsidRDefault="00EA7443" w:rsidP="000032C2">
            <w:pPr>
              <w:tabs>
                <w:tab w:val="left" w:pos="540"/>
              </w:tabs>
              <w:jc w:val="center"/>
              <w:rPr>
                <w:rFonts w:ascii="Verdana" w:eastAsia="EUAlbertina-Regular-Identity-H" w:hAnsi="Verdana" w:cstheme="minorHAnsi"/>
                <w:sz w:val="20"/>
              </w:rPr>
            </w:pPr>
            <w:r w:rsidRPr="00B76CC6">
              <w:rPr>
                <w:rFonts w:ascii="Verdana" w:hAnsi="Verdana" w:cstheme="minorHAnsi"/>
                <w:sz w:val="20"/>
              </w:rPr>
              <w:t>(</w:t>
            </w:r>
            <w:r w:rsidRPr="00B76CC6">
              <w:rPr>
                <w:rFonts w:ascii="Verdana" w:eastAsia="EUAlbertina-Regular-Identity-H" w:hAnsi="Verdana" w:cstheme="minorHAnsi"/>
                <w:sz w:val="20"/>
              </w:rPr>
              <w:t xml:space="preserve">numer ref. postępowania: </w:t>
            </w:r>
            <w:r w:rsidR="00BF1F3F" w:rsidRPr="00B76CC6">
              <w:rPr>
                <w:rFonts w:ascii="Verdana" w:eastAsia="EUAlbertina-Regular-Identity-H" w:hAnsi="Verdana" w:cstheme="minorHAnsi"/>
                <w:sz w:val="20"/>
              </w:rPr>
              <w:t>POST/PEC/PEC/ZWG/00943/2024</w:t>
            </w:r>
            <w:r w:rsidRPr="00B76CC6">
              <w:rPr>
                <w:rFonts w:ascii="Verdana" w:eastAsia="EUAlbertina-Regular-Identity-H" w:hAnsi="Verdana" w:cstheme="minorHAnsi"/>
                <w:sz w:val="20"/>
              </w:rPr>
              <w:t>)</w:t>
            </w:r>
          </w:p>
          <w:p w14:paraId="06A5CEEC" w14:textId="77777777" w:rsidR="00EA7443" w:rsidRPr="002A6CA3" w:rsidRDefault="00EA7443" w:rsidP="000032C2">
            <w:pPr>
              <w:jc w:val="center"/>
              <w:rPr>
                <w:rFonts w:ascii="Verdana" w:hAnsi="Verdana" w:cstheme="minorHAnsi"/>
                <w:b/>
                <w:bCs/>
                <w:iCs/>
                <w:color w:val="FF0000"/>
                <w:sz w:val="20"/>
              </w:rPr>
            </w:pPr>
          </w:p>
        </w:tc>
      </w:tr>
    </w:tbl>
    <w:p w14:paraId="72F0E1CB" w14:textId="77777777" w:rsidR="00EA7443" w:rsidRPr="002A6CA3" w:rsidRDefault="00EA7443" w:rsidP="00EA7443">
      <w:pPr>
        <w:tabs>
          <w:tab w:val="left" w:pos="0"/>
        </w:tabs>
        <w:autoSpaceDE w:val="0"/>
        <w:autoSpaceDN w:val="0"/>
        <w:adjustRightInd w:val="0"/>
        <w:ind w:left="1418" w:hanging="1702"/>
        <w:rPr>
          <w:rFonts w:ascii="Verdana" w:hAnsi="Verdana" w:cstheme="minorHAnsi"/>
          <w:b/>
          <w:bCs/>
          <w:sz w:val="20"/>
        </w:rPr>
      </w:pPr>
      <w:r w:rsidRPr="002A6CA3">
        <w:rPr>
          <w:rFonts w:ascii="Verdana" w:hAnsi="Verdana" w:cstheme="minorHAnsi"/>
          <w:b/>
          <w:bCs/>
          <w:sz w:val="20"/>
        </w:rPr>
        <w:t>Działając w imieniu i na rzecz:</w:t>
      </w:r>
    </w:p>
    <w:p w14:paraId="1E131AA4" w14:textId="77777777" w:rsidR="00EA7443" w:rsidRPr="002A6CA3" w:rsidRDefault="00EA7443" w:rsidP="00EA7443">
      <w:pPr>
        <w:tabs>
          <w:tab w:val="left" w:pos="0"/>
        </w:tabs>
        <w:autoSpaceDE w:val="0"/>
        <w:autoSpaceDN w:val="0"/>
        <w:adjustRightInd w:val="0"/>
        <w:ind w:left="1418" w:hanging="1418"/>
        <w:rPr>
          <w:rFonts w:ascii="Verdana" w:hAnsi="Verdana" w:cstheme="minorHAnsi"/>
          <w:b/>
          <w:bCs/>
          <w:sz w:val="20"/>
        </w:rPr>
      </w:pPr>
    </w:p>
    <w:tbl>
      <w:tblPr>
        <w:tblW w:w="935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268"/>
      </w:tblGrid>
      <w:tr w:rsidR="00EA7443" w:rsidRPr="00624AE0" w14:paraId="5151D29B" w14:textId="77777777" w:rsidTr="000032C2">
        <w:trPr>
          <w:cantSplit/>
          <w:trHeight w:val="532"/>
        </w:trPr>
        <w:tc>
          <w:tcPr>
            <w:tcW w:w="4253" w:type="dxa"/>
            <w:shd w:val="clear" w:color="auto" w:fill="C6D9F1" w:themeFill="text2" w:themeFillTint="33"/>
            <w:vAlign w:val="center"/>
          </w:tcPr>
          <w:p w14:paraId="5DF1BCA6" w14:textId="77777777" w:rsidR="00EA7443" w:rsidRPr="002A6CA3" w:rsidRDefault="00EA7443" w:rsidP="00AB4C0C">
            <w:pPr>
              <w:jc w:val="center"/>
              <w:rPr>
                <w:rFonts w:ascii="Verdana" w:hAnsi="Verdana" w:cstheme="minorHAnsi"/>
                <w:sz w:val="20"/>
              </w:rPr>
            </w:pPr>
            <w:r w:rsidRPr="002A6CA3">
              <w:rPr>
                <w:rFonts w:ascii="Verdana" w:hAnsi="Verdana" w:cstheme="minorHAnsi"/>
                <w:sz w:val="20"/>
              </w:rPr>
              <w:t>Pełna nazwa podmiotu oddającego do dyspozycji niezbędne zasoby</w:t>
            </w:r>
          </w:p>
        </w:tc>
        <w:tc>
          <w:tcPr>
            <w:tcW w:w="2835" w:type="dxa"/>
            <w:shd w:val="clear" w:color="auto" w:fill="C6D9F1" w:themeFill="text2" w:themeFillTint="33"/>
            <w:vAlign w:val="center"/>
          </w:tcPr>
          <w:p w14:paraId="1DDF198D" w14:textId="77777777" w:rsidR="00EA7443" w:rsidRPr="002A6CA3" w:rsidRDefault="00EA7443" w:rsidP="000077C9">
            <w:pPr>
              <w:jc w:val="center"/>
              <w:rPr>
                <w:rFonts w:ascii="Verdana" w:hAnsi="Verdana" w:cstheme="minorHAnsi"/>
                <w:sz w:val="20"/>
              </w:rPr>
            </w:pPr>
            <w:r w:rsidRPr="002A6CA3">
              <w:rPr>
                <w:rFonts w:ascii="Verdana" w:hAnsi="Verdana" w:cstheme="minorHAnsi"/>
                <w:sz w:val="20"/>
              </w:rPr>
              <w:t xml:space="preserve">Adres podmiotu </w:t>
            </w:r>
          </w:p>
        </w:tc>
        <w:tc>
          <w:tcPr>
            <w:tcW w:w="2268" w:type="dxa"/>
            <w:shd w:val="clear" w:color="auto" w:fill="C6D9F1" w:themeFill="text2" w:themeFillTint="33"/>
            <w:vAlign w:val="center"/>
          </w:tcPr>
          <w:p w14:paraId="12E4099F" w14:textId="77777777" w:rsidR="00EA7443" w:rsidRPr="002A6CA3" w:rsidRDefault="00EA7443" w:rsidP="000032C2">
            <w:pPr>
              <w:jc w:val="center"/>
              <w:rPr>
                <w:rFonts w:ascii="Verdana" w:hAnsi="Verdana" w:cstheme="minorHAnsi"/>
                <w:sz w:val="20"/>
              </w:rPr>
            </w:pPr>
            <w:r w:rsidRPr="002A6CA3">
              <w:rPr>
                <w:rFonts w:ascii="Verdana" w:hAnsi="Verdana" w:cstheme="minorHAnsi"/>
                <w:sz w:val="20"/>
              </w:rPr>
              <w:t>NIP/REGON</w:t>
            </w:r>
          </w:p>
        </w:tc>
      </w:tr>
      <w:tr w:rsidR="00EA7443" w:rsidRPr="00624AE0" w14:paraId="107D0C87" w14:textId="77777777" w:rsidTr="000032C2">
        <w:trPr>
          <w:cantSplit/>
          <w:trHeight w:val="485"/>
        </w:trPr>
        <w:tc>
          <w:tcPr>
            <w:tcW w:w="4253" w:type="dxa"/>
          </w:tcPr>
          <w:p w14:paraId="4B0966D7" w14:textId="77777777" w:rsidR="00EA7443" w:rsidRPr="002A6CA3" w:rsidRDefault="00EA7443" w:rsidP="000032C2">
            <w:pPr>
              <w:jc w:val="center"/>
              <w:rPr>
                <w:rFonts w:ascii="Verdana" w:hAnsi="Verdana" w:cstheme="minorHAnsi"/>
                <w:sz w:val="20"/>
              </w:rPr>
            </w:pPr>
          </w:p>
          <w:p w14:paraId="42BB1A7A" w14:textId="77777777" w:rsidR="00EA7443" w:rsidRPr="002A6CA3" w:rsidRDefault="00EA7443" w:rsidP="000032C2">
            <w:pPr>
              <w:rPr>
                <w:rFonts w:ascii="Verdana" w:hAnsi="Verdana" w:cstheme="minorHAnsi"/>
                <w:sz w:val="20"/>
              </w:rPr>
            </w:pPr>
          </w:p>
        </w:tc>
        <w:tc>
          <w:tcPr>
            <w:tcW w:w="2835" w:type="dxa"/>
          </w:tcPr>
          <w:p w14:paraId="1EF38207" w14:textId="77777777" w:rsidR="00EA7443" w:rsidRPr="002A6CA3" w:rsidRDefault="00EA7443" w:rsidP="000032C2">
            <w:pPr>
              <w:jc w:val="center"/>
              <w:rPr>
                <w:rFonts w:ascii="Verdana" w:hAnsi="Verdana" w:cstheme="minorHAnsi"/>
                <w:sz w:val="20"/>
              </w:rPr>
            </w:pPr>
          </w:p>
        </w:tc>
        <w:tc>
          <w:tcPr>
            <w:tcW w:w="2268" w:type="dxa"/>
          </w:tcPr>
          <w:p w14:paraId="7ED019DC" w14:textId="77777777" w:rsidR="00EA7443" w:rsidRPr="002A6CA3" w:rsidRDefault="00EA7443" w:rsidP="000032C2">
            <w:pPr>
              <w:jc w:val="center"/>
              <w:rPr>
                <w:rFonts w:ascii="Verdana" w:hAnsi="Verdana" w:cstheme="minorHAnsi"/>
                <w:sz w:val="20"/>
              </w:rPr>
            </w:pPr>
          </w:p>
        </w:tc>
      </w:tr>
    </w:tbl>
    <w:p w14:paraId="28565768" w14:textId="77777777" w:rsidR="00EA7443" w:rsidRPr="002A6CA3" w:rsidRDefault="00EA7443" w:rsidP="00EA7443">
      <w:pPr>
        <w:autoSpaceDE w:val="0"/>
        <w:autoSpaceDN w:val="0"/>
        <w:adjustRightInd w:val="0"/>
        <w:rPr>
          <w:rFonts w:ascii="Verdana" w:hAnsi="Verdana" w:cstheme="minorHAnsi"/>
          <w:b/>
          <w:bCs/>
          <w:sz w:val="20"/>
        </w:rPr>
      </w:pPr>
    </w:p>
    <w:p w14:paraId="13640BBF" w14:textId="24EE6D9E" w:rsidR="00EA7443" w:rsidRPr="00965362" w:rsidRDefault="00EA7443" w:rsidP="00EA7443">
      <w:pPr>
        <w:autoSpaceDE w:val="0"/>
        <w:autoSpaceDN w:val="0"/>
        <w:adjustRightInd w:val="0"/>
        <w:spacing w:before="120" w:after="120" w:line="240" w:lineRule="auto"/>
        <w:ind w:left="-284"/>
        <w:rPr>
          <w:rFonts w:ascii="Verdana" w:hAnsi="Verdana" w:cstheme="minorHAnsi"/>
          <w:sz w:val="20"/>
        </w:rPr>
      </w:pPr>
      <w:r w:rsidRPr="00965362">
        <w:rPr>
          <w:rFonts w:ascii="Verdana" w:hAnsi="Verdana" w:cstheme="minorHAnsi"/>
          <w:b/>
          <w:sz w:val="20"/>
        </w:rPr>
        <w:t>OŚWIADCZAMY</w:t>
      </w:r>
      <w:r w:rsidRPr="00965362">
        <w:rPr>
          <w:rFonts w:ascii="Verdana" w:hAnsi="Verdana" w:cstheme="minorHAnsi"/>
          <w:sz w:val="20"/>
        </w:rPr>
        <w:t xml:space="preserve">, iż zobowiązujemy się do oddania Wykonawcy, tj. </w:t>
      </w:r>
      <w:r w:rsidR="000F3AAE" w:rsidRPr="00965362">
        <w:rPr>
          <w:rFonts w:ascii="Verdana" w:hAnsi="Verdana" w:cstheme="minorHAnsi"/>
          <w:sz w:val="20"/>
        </w:rPr>
        <w:t>………………………………….……... z </w:t>
      </w:r>
      <w:r w:rsidRPr="00965362">
        <w:rPr>
          <w:rFonts w:ascii="Verdana" w:hAnsi="Verdana" w:cstheme="minorHAnsi"/>
          <w:sz w:val="20"/>
        </w:rPr>
        <w:t>siedzibą w …………………………………….., do dyspozycji niezbędne zasoby na potrzeby realizacji przedmiotowego Zamówienia</w:t>
      </w:r>
      <w:r w:rsidR="003F6267" w:rsidRPr="00965362">
        <w:rPr>
          <w:rFonts w:ascii="Verdana" w:hAnsi="Verdana" w:cstheme="minorHAnsi"/>
          <w:sz w:val="20"/>
        </w:rPr>
        <w:t xml:space="preserve"> </w:t>
      </w:r>
      <w:r w:rsidRPr="00965362">
        <w:rPr>
          <w:rFonts w:ascii="Verdana" w:hAnsi="Verdana" w:cstheme="minorHAnsi"/>
          <w:sz w:val="20"/>
        </w:rPr>
        <w:t xml:space="preserve">w zakresie: </w:t>
      </w:r>
    </w:p>
    <w:tbl>
      <w:tblPr>
        <w:tblW w:w="103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984"/>
        <w:gridCol w:w="1559"/>
        <w:gridCol w:w="2410"/>
        <w:gridCol w:w="2269"/>
      </w:tblGrid>
      <w:tr w:rsidR="00EA7443" w:rsidRPr="00965362" w14:paraId="7CDAEF18" w14:textId="77777777" w:rsidTr="006266DD">
        <w:trPr>
          <w:trHeight w:val="1171"/>
        </w:trPr>
        <w:tc>
          <w:tcPr>
            <w:tcW w:w="2156" w:type="dxa"/>
            <w:shd w:val="clear" w:color="auto" w:fill="C6D9F1" w:themeFill="text2" w:themeFillTint="33"/>
          </w:tcPr>
          <w:p w14:paraId="0023657F" w14:textId="77777777" w:rsidR="00EA7443" w:rsidRPr="00965362" w:rsidRDefault="00EA7443" w:rsidP="00AB4C0C">
            <w:pPr>
              <w:autoSpaceDE w:val="0"/>
              <w:autoSpaceDN w:val="0"/>
              <w:adjustRightInd w:val="0"/>
              <w:jc w:val="center"/>
              <w:rPr>
                <w:rFonts w:ascii="Verdana" w:hAnsi="Verdana" w:cstheme="minorHAnsi"/>
                <w:b/>
                <w:sz w:val="20"/>
              </w:rPr>
            </w:pPr>
            <w:r w:rsidRPr="00965362">
              <w:rPr>
                <w:rFonts w:ascii="Verdana" w:hAnsi="Verdana" w:cstheme="minorHAnsi"/>
                <w:b/>
                <w:sz w:val="20"/>
              </w:rPr>
              <w:t>Warunek, na spełnienie którego podmiot  udostępnia zasoby</w:t>
            </w:r>
          </w:p>
        </w:tc>
        <w:tc>
          <w:tcPr>
            <w:tcW w:w="1984" w:type="dxa"/>
            <w:shd w:val="clear" w:color="auto" w:fill="C6D9F1" w:themeFill="text2" w:themeFillTint="33"/>
          </w:tcPr>
          <w:p w14:paraId="68F97B12" w14:textId="77777777" w:rsidR="00EA7443" w:rsidRPr="00965362" w:rsidRDefault="00EA7443" w:rsidP="000032C2">
            <w:pPr>
              <w:autoSpaceDE w:val="0"/>
              <w:autoSpaceDN w:val="0"/>
              <w:adjustRightInd w:val="0"/>
              <w:jc w:val="center"/>
              <w:rPr>
                <w:rFonts w:ascii="Verdana" w:hAnsi="Verdana" w:cstheme="minorHAnsi"/>
                <w:b/>
                <w:sz w:val="20"/>
              </w:rPr>
            </w:pPr>
            <w:r w:rsidRPr="00965362">
              <w:rPr>
                <w:rFonts w:ascii="Verdana" w:hAnsi="Verdana" w:cstheme="minorHAnsi"/>
                <w:b/>
                <w:sz w:val="20"/>
              </w:rPr>
              <w:t>Rodzaj zasobu</w:t>
            </w:r>
          </w:p>
        </w:tc>
        <w:tc>
          <w:tcPr>
            <w:tcW w:w="1559" w:type="dxa"/>
            <w:shd w:val="clear" w:color="auto" w:fill="C6D9F1" w:themeFill="text2" w:themeFillTint="33"/>
          </w:tcPr>
          <w:p w14:paraId="45F35BC0" w14:textId="77777777" w:rsidR="00EA7443" w:rsidRPr="00965362" w:rsidRDefault="00EA7443" w:rsidP="000032C2">
            <w:pPr>
              <w:autoSpaceDE w:val="0"/>
              <w:autoSpaceDN w:val="0"/>
              <w:adjustRightInd w:val="0"/>
              <w:jc w:val="center"/>
              <w:rPr>
                <w:rFonts w:ascii="Verdana" w:hAnsi="Verdana" w:cstheme="minorHAnsi"/>
                <w:b/>
                <w:sz w:val="20"/>
              </w:rPr>
            </w:pPr>
            <w:r w:rsidRPr="00965362">
              <w:rPr>
                <w:rFonts w:ascii="Verdana" w:hAnsi="Verdana" w:cstheme="minorHAnsi"/>
                <w:b/>
                <w:sz w:val="20"/>
              </w:rPr>
              <w:t>Zakres udostępnianych zasobów</w:t>
            </w:r>
          </w:p>
        </w:tc>
        <w:tc>
          <w:tcPr>
            <w:tcW w:w="2410" w:type="dxa"/>
            <w:shd w:val="clear" w:color="auto" w:fill="C6D9F1" w:themeFill="text2" w:themeFillTint="33"/>
          </w:tcPr>
          <w:p w14:paraId="2413A06E" w14:textId="77777777" w:rsidR="00EA7443" w:rsidRPr="00965362" w:rsidRDefault="00EA7443" w:rsidP="000032C2">
            <w:pPr>
              <w:autoSpaceDE w:val="0"/>
              <w:autoSpaceDN w:val="0"/>
              <w:adjustRightInd w:val="0"/>
              <w:jc w:val="center"/>
              <w:rPr>
                <w:rFonts w:ascii="Verdana" w:hAnsi="Verdana" w:cstheme="minorHAnsi"/>
                <w:b/>
                <w:sz w:val="20"/>
              </w:rPr>
            </w:pPr>
            <w:r w:rsidRPr="00965362">
              <w:rPr>
                <w:rFonts w:ascii="Verdana" w:hAnsi="Verdana" w:cstheme="minorHAnsi"/>
                <w:b/>
                <w:sz w:val="20"/>
              </w:rPr>
              <w:t xml:space="preserve">Sposób wykorzystania zasobów przez Wykonawcę, przy wykonywaniu zamówienia </w:t>
            </w:r>
            <w:r w:rsidR="001B63ED" w:rsidRPr="00965362">
              <w:rPr>
                <w:rFonts w:ascii="Verdana" w:hAnsi="Verdana" w:cstheme="minorHAnsi"/>
                <w:b/>
                <w:sz w:val="20"/>
              </w:rPr>
              <w:t>nie</w:t>
            </w:r>
            <w:r w:rsidRPr="00965362">
              <w:rPr>
                <w:rFonts w:ascii="Verdana" w:hAnsi="Verdana" w:cstheme="minorHAnsi"/>
                <w:b/>
                <w:sz w:val="20"/>
              </w:rPr>
              <w:t>publicznego</w:t>
            </w:r>
          </w:p>
        </w:tc>
        <w:tc>
          <w:tcPr>
            <w:tcW w:w="2269" w:type="dxa"/>
            <w:shd w:val="clear" w:color="auto" w:fill="C6D9F1" w:themeFill="text2" w:themeFillTint="33"/>
          </w:tcPr>
          <w:p w14:paraId="1FFE60F9" w14:textId="77777777" w:rsidR="00EA7443" w:rsidRPr="00965362" w:rsidRDefault="00EA7443" w:rsidP="000032C2">
            <w:pPr>
              <w:autoSpaceDE w:val="0"/>
              <w:autoSpaceDN w:val="0"/>
              <w:adjustRightInd w:val="0"/>
              <w:jc w:val="center"/>
              <w:rPr>
                <w:rFonts w:ascii="Verdana" w:hAnsi="Verdana" w:cstheme="minorHAnsi"/>
                <w:b/>
                <w:sz w:val="20"/>
              </w:rPr>
            </w:pPr>
            <w:r w:rsidRPr="00965362">
              <w:rPr>
                <w:rFonts w:ascii="Verdana" w:hAnsi="Verdana" w:cstheme="minorHAnsi"/>
                <w:b/>
                <w:sz w:val="20"/>
              </w:rPr>
              <w:t>Czy zasoby są udostępniane na cały okres realizacji zamówienia/umowy (TAK/NIE</w:t>
            </w:r>
            <w:r w:rsidRPr="00965362">
              <w:rPr>
                <w:rFonts w:ascii="Verdana" w:hAnsi="Verdana" w:cstheme="minorHAnsi"/>
                <w:b/>
                <w:sz w:val="20"/>
                <w:vertAlign w:val="superscript"/>
              </w:rPr>
              <w:footnoteReference w:id="7"/>
            </w:r>
            <w:r w:rsidRPr="00965362">
              <w:rPr>
                <w:rFonts w:ascii="Verdana" w:hAnsi="Verdana" w:cstheme="minorHAnsi"/>
                <w:b/>
                <w:sz w:val="20"/>
              </w:rPr>
              <w:t>)</w:t>
            </w:r>
          </w:p>
        </w:tc>
      </w:tr>
      <w:tr w:rsidR="00EA7443" w:rsidRPr="00965362" w14:paraId="4627295B" w14:textId="77777777" w:rsidTr="006266DD">
        <w:trPr>
          <w:trHeight w:val="451"/>
        </w:trPr>
        <w:tc>
          <w:tcPr>
            <w:tcW w:w="2156" w:type="dxa"/>
            <w:shd w:val="clear" w:color="auto" w:fill="F2F2F2" w:themeFill="background1" w:themeFillShade="F2"/>
          </w:tcPr>
          <w:p w14:paraId="479D767F" w14:textId="401343CD" w:rsidR="00EA7443" w:rsidRPr="00965362" w:rsidRDefault="001B63ED" w:rsidP="00965362">
            <w:pPr>
              <w:autoSpaceDE w:val="0"/>
              <w:autoSpaceDN w:val="0"/>
              <w:adjustRightInd w:val="0"/>
              <w:spacing w:line="240" w:lineRule="auto"/>
              <w:jc w:val="center"/>
              <w:rPr>
                <w:rFonts w:ascii="Verdana" w:hAnsi="Verdana" w:cstheme="minorHAnsi"/>
                <w:sz w:val="20"/>
              </w:rPr>
            </w:pPr>
            <w:r w:rsidRPr="00965362">
              <w:rPr>
                <w:rFonts w:ascii="Verdana" w:hAnsi="Verdana" w:cstheme="minorHAnsi"/>
                <w:sz w:val="20"/>
              </w:rPr>
              <w:t>Wiedza/doświadczenie</w:t>
            </w:r>
          </w:p>
        </w:tc>
        <w:tc>
          <w:tcPr>
            <w:tcW w:w="1984" w:type="dxa"/>
            <w:shd w:val="clear" w:color="auto" w:fill="F2F2F2" w:themeFill="background1" w:themeFillShade="F2"/>
          </w:tcPr>
          <w:p w14:paraId="7ED7AFDD" w14:textId="1972CB29" w:rsidR="00EA7443" w:rsidRPr="00965362" w:rsidRDefault="00EA7443" w:rsidP="00965362">
            <w:pPr>
              <w:autoSpaceDE w:val="0"/>
              <w:autoSpaceDN w:val="0"/>
              <w:adjustRightInd w:val="0"/>
              <w:jc w:val="center"/>
              <w:rPr>
                <w:rFonts w:ascii="Verdana" w:hAnsi="Verdana" w:cstheme="minorHAnsi"/>
                <w:i/>
                <w:sz w:val="20"/>
              </w:rPr>
            </w:pPr>
            <w:r w:rsidRPr="00965362">
              <w:rPr>
                <w:rFonts w:ascii="Verdana" w:hAnsi="Verdana" w:cstheme="minorHAnsi"/>
                <w:i/>
                <w:sz w:val="20"/>
              </w:rPr>
              <w:t>Doświadczenie</w:t>
            </w:r>
          </w:p>
        </w:tc>
        <w:tc>
          <w:tcPr>
            <w:tcW w:w="1559" w:type="dxa"/>
          </w:tcPr>
          <w:p w14:paraId="3382A74C" w14:textId="77777777" w:rsidR="00EA7443" w:rsidRPr="00965362" w:rsidRDefault="00EA7443" w:rsidP="000032C2">
            <w:pPr>
              <w:autoSpaceDE w:val="0"/>
              <w:autoSpaceDN w:val="0"/>
              <w:adjustRightInd w:val="0"/>
              <w:rPr>
                <w:rFonts w:ascii="Verdana" w:hAnsi="Verdana" w:cstheme="minorHAnsi"/>
                <w:sz w:val="20"/>
              </w:rPr>
            </w:pPr>
          </w:p>
        </w:tc>
        <w:tc>
          <w:tcPr>
            <w:tcW w:w="2410" w:type="dxa"/>
          </w:tcPr>
          <w:p w14:paraId="3658EBBF" w14:textId="77777777" w:rsidR="00EA7443" w:rsidRPr="00965362" w:rsidRDefault="00EA7443" w:rsidP="000032C2">
            <w:pPr>
              <w:autoSpaceDE w:val="0"/>
              <w:autoSpaceDN w:val="0"/>
              <w:adjustRightInd w:val="0"/>
              <w:rPr>
                <w:rFonts w:ascii="Verdana" w:hAnsi="Verdana" w:cstheme="minorHAnsi"/>
                <w:sz w:val="20"/>
              </w:rPr>
            </w:pPr>
          </w:p>
        </w:tc>
        <w:tc>
          <w:tcPr>
            <w:tcW w:w="2269" w:type="dxa"/>
          </w:tcPr>
          <w:p w14:paraId="0C58CFC3" w14:textId="77777777" w:rsidR="00EA7443" w:rsidRPr="00965362" w:rsidRDefault="00EA7443" w:rsidP="000032C2">
            <w:pPr>
              <w:autoSpaceDE w:val="0"/>
              <w:autoSpaceDN w:val="0"/>
              <w:adjustRightInd w:val="0"/>
              <w:rPr>
                <w:rFonts w:ascii="Verdana" w:hAnsi="Verdana" w:cstheme="minorHAnsi"/>
                <w:sz w:val="20"/>
              </w:rPr>
            </w:pPr>
          </w:p>
        </w:tc>
      </w:tr>
    </w:tbl>
    <w:p w14:paraId="676A66C4" w14:textId="77777777" w:rsidR="00EA7443" w:rsidRPr="002A6CA3" w:rsidRDefault="00EA7443" w:rsidP="00EA7443">
      <w:pPr>
        <w:autoSpaceDE w:val="0"/>
        <w:autoSpaceDN w:val="0"/>
        <w:adjustRightInd w:val="0"/>
        <w:ind w:left="-284"/>
        <w:rPr>
          <w:rFonts w:ascii="Verdana" w:hAnsi="Verdana" w:cstheme="minorHAnsi"/>
          <w:i/>
          <w:sz w:val="20"/>
        </w:rPr>
      </w:pPr>
      <w:r w:rsidRPr="00965362">
        <w:rPr>
          <w:rFonts w:ascii="Verdana" w:hAnsi="Verdana" w:cstheme="minorHAnsi"/>
          <w:b/>
          <w:i/>
          <w:sz w:val="20"/>
        </w:rPr>
        <w:t xml:space="preserve">Uwaga: </w:t>
      </w:r>
      <w:r w:rsidRPr="00965362">
        <w:rPr>
          <w:rFonts w:ascii="Verdana" w:hAnsi="Verdana" w:cstheme="minorHAnsi"/>
          <w:i/>
          <w:sz w:val="20"/>
        </w:rPr>
        <w:t xml:space="preserve">Prosimy nie modyfikować pól tabeli oznaczonych kolorem szarym. Podmiot </w:t>
      </w:r>
      <w:r w:rsidR="00AB4C0C" w:rsidRPr="00965362">
        <w:rPr>
          <w:rFonts w:ascii="Verdana" w:hAnsi="Verdana" w:cstheme="minorHAnsi"/>
          <w:i/>
          <w:sz w:val="20"/>
        </w:rPr>
        <w:t>uz</w:t>
      </w:r>
      <w:r w:rsidRPr="00965362">
        <w:rPr>
          <w:rFonts w:ascii="Verdana" w:hAnsi="Verdana" w:cstheme="minorHAnsi"/>
          <w:i/>
          <w:sz w:val="20"/>
        </w:rPr>
        <w:t>upełnia jedynie te pola (wiersze tabeli) w odniesieniu do których udostępnia zasoby. Pozostałe wiersze należy przekreślić, pozostawić puste lub usunąć.</w:t>
      </w:r>
    </w:p>
    <w:p w14:paraId="77F55DD1" w14:textId="77777777" w:rsidR="00EA7443" w:rsidRPr="002A6CA3" w:rsidRDefault="00EA7443" w:rsidP="00EA7443">
      <w:pPr>
        <w:rPr>
          <w:rFonts w:ascii="Verdana" w:hAnsi="Verdana" w:cstheme="minorHAnsi"/>
          <w:bCs/>
          <w:iCs/>
          <w:sz w:val="20"/>
        </w:rPr>
      </w:pPr>
    </w:p>
    <w:p w14:paraId="7FE3A76C" w14:textId="77777777" w:rsidR="003032AD" w:rsidRDefault="00A23FDE" w:rsidP="00A23FDE">
      <w:pPr>
        <w:ind w:left="-142"/>
        <w:jc w:val="left"/>
        <w:rPr>
          <w:rFonts w:ascii="Verdana" w:hAnsi="Verdana" w:cstheme="minorHAnsi"/>
          <w:bCs/>
          <w:iCs/>
          <w:sz w:val="20"/>
        </w:rPr>
      </w:pPr>
      <w:r w:rsidRPr="00A23FDE">
        <w:rPr>
          <w:rFonts w:ascii="Verdana" w:hAnsi="Verdana" w:cstheme="minorHAnsi"/>
          <w:bCs/>
          <w:iCs/>
          <w:sz w:val="20"/>
        </w:rPr>
        <w:t>Oświadczamy, że nie zachodzą wobec nas podstawy wykluczenia, o których mowa w</w:t>
      </w:r>
      <w:r w:rsidR="003032AD">
        <w:rPr>
          <w:rFonts w:ascii="Verdana" w:hAnsi="Verdana" w:cstheme="minorHAnsi"/>
          <w:bCs/>
          <w:iCs/>
          <w:sz w:val="20"/>
        </w:rPr>
        <w:t xml:space="preserve"> pkt. 14.2.10 – 14.2.13 SWZ. </w:t>
      </w:r>
    </w:p>
    <w:p w14:paraId="1EFB8130" w14:textId="77777777" w:rsidR="00A23FDE" w:rsidRDefault="00A23FDE" w:rsidP="002A6CA3">
      <w:pPr>
        <w:ind w:left="4254"/>
        <w:jc w:val="left"/>
        <w:rPr>
          <w:rFonts w:ascii="Verdana" w:hAnsi="Verdana" w:cstheme="minorHAnsi"/>
          <w:bCs/>
          <w:iCs/>
          <w:sz w:val="20"/>
        </w:rPr>
      </w:pPr>
    </w:p>
    <w:p w14:paraId="1B1D1B5B" w14:textId="0350465E" w:rsidR="00EA7443" w:rsidRPr="002A6CA3" w:rsidRDefault="00EA7443" w:rsidP="002A6CA3">
      <w:pPr>
        <w:ind w:left="4254"/>
        <w:jc w:val="left"/>
        <w:rPr>
          <w:rFonts w:ascii="Verdana" w:hAnsi="Verdana" w:cstheme="minorHAnsi"/>
          <w:bCs/>
          <w:iCs/>
          <w:sz w:val="20"/>
        </w:rPr>
      </w:pPr>
      <w:r w:rsidRPr="002A6CA3">
        <w:rPr>
          <w:rFonts w:ascii="Verdana" w:hAnsi="Verdana" w:cstheme="minorHAnsi"/>
          <w:bCs/>
          <w:iCs/>
          <w:sz w:val="20"/>
        </w:rPr>
        <w:t xml:space="preserve">                                                                                                                ............................................................................</w:t>
      </w:r>
    </w:p>
    <w:p w14:paraId="46AF326C" w14:textId="2F9C77C7" w:rsidR="00EA7443" w:rsidRDefault="00EA7443" w:rsidP="00EA7443">
      <w:pPr>
        <w:autoSpaceDE w:val="0"/>
        <w:autoSpaceDN w:val="0"/>
        <w:adjustRightInd w:val="0"/>
        <w:ind w:left="4963"/>
        <w:rPr>
          <w:rFonts w:ascii="Verdana" w:hAnsi="Verdana" w:cstheme="minorHAnsi"/>
          <w:b/>
          <w:i/>
          <w:sz w:val="18"/>
          <w:szCs w:val="18"/>
        </w:rPr>
      </w:pPr>
      <w:r w:rsidRPr="002A6CA3">
        <w:rPr>
          <w:rFonts w:ascii="Verdana" w:hAnsi="Verdana" w:cstheme="minorHAnsi"/>
          <w:i/>
          <w:sz w:val="18"/>
          <w:szCs w:val="18"/>
        </w:rPr>
        <w:t xml:space="preserve">podpis  osoby umocowanej / osób umocowanych do złożenia podpisu </w:t>
      </w:r>
      <w:r w:rsidRPr="002A6CA3">
        <w:rPr>
          <w:rFonts w:ascii="Verdana" w:hAnsi="Verdana" w:cstheme="minorHAnsi"/>
          <w:b/>
          <w:i/>
          <w:sz w:val="18"/>
          <w:szCs w:val="18"/>
        </w:rPr>
        <w:t>w imieniu podmiotu oddającego do dyspozycji niezbęd</w:t>
      </w:r>
      <w:r w:rsidR="006C38EF" w:rsidRPr="002A6CA3">
        <w:rPr>
          <w:rFonts w:ascii="Verdana" w:hAnsi="Verdana" w:cstheme="minorHAnsi"/>
          <w:b/>
          <w:i/>
          <w:sz w:val="18"/>
          <w:szCs w:val="18"/>
        </w:rPr>
        <w:t>n</w:t>
      </w:r>
      <w:r w:rsidRPr="002A6CA3">
        <w:rPr>
          <w:rFonts w:ascii="Verdana" w:hAnsi="Verdana" w:cstheme="minorHAnsi"/>
          <w:b/>
          <w:i/>
          <w:sz w:val="18"/>
          <w:szCs w:val="18"/>
        </w:rPr>
        <w:t>e  zasoby</w:t>
      </w:r>
    </w:p>
    <w:p w14:paraId="20ABCFFB" w14:textId="4243E49A" w:rsidR="00965362" w:rsidRDefault="00965362" w:rsidP="00EA7443">
      <w:pPr>
        <w:autoSpaceDE w:val="0"/>
        <w:autoSpaceDN w:val="0"/>
        <w:adjustRightInd w:val="0"/>
        <w:ind w:left="4963"/>
        <w:rPr>
          <w:rFonts w:ascii="Verdana" w:hAnsi="Verdana" w:cstheme="minorHAnsi"/>
          <w:i/>
          <w:sz w:val="18"/>
          <w:szCs w:val="18"/>
        </w:rPr>
      </w:pPr>
    </w:p>
    <w:p w14:paraId="41A5C4DB" w14:textId="77777777" w:rsidR="00965362" w:rsidRPr="002A6CA3" w:rsidRDefault="00965362" w:rsidP="00EA7443">
      <w:pPr>
        <w:autoSpaceDE w:val="0"/>
        <w:autoSpaceDN w:val="0"/>
        <w:adjustRightInd w:val="0"/>
        <w:ind w:left="4963"/>
        <w:rPr>
          <w:rFonts w:ascii="Verdana" w:hAnsi="Verdana" w:cstheme="minorHAnsi"/>
          <w:i/>
          <w:sz w:val="18"/>
          <w:szCs w:val="18"/>
        </w:rPr>
      </w:pPr>
    </w:p>
    <w:p w14:paraId="69954FA2" w14:textId="661932F3" w:rsidR="00EA7443" w:rsidRPr="002A6CA3" w:rsidRDefault="00EA7443" w:rsidP="00EA7443">
      <w:pPr>
        <w:pStyle w:val="Nagwek1"/>
        <w:keepLines w:val="0"/>
        <w:shd w:val="clear" w:color="auto" w:fill="C6D9F1" w:themeFill="text2" w:themeFillTint="33"/>
        <w:tabs>
          <w:tab w:val="left" w:pos="567"/>
        </w:tabs>
        <w:spacing w:before="240" w:after="0" w:line="240" w:lineRule="auto"/>
        <w:ind w:left="-284"/>
        <w:rPr>
          <w:rFonts w:ascii="Verdana" w:hAnsi="Verdana" w:cstheme="minorHAnsi"/>
          <w:sz w:val="20"/>
          <w:lang w:val="pl-PL"/>
        </w:rPr>
      </w:pPr>
      <w:bookmarkStart w:id="273" w:name="_Toc122344844"/>
      <w:r w:rsidRPr="002A6CA3">
        <w:rPr>
          <w:rFonts w:ascii="Verdana" w:hAnsi="Verdana" w:cstheme="minorHAnsi"/>
          <w:sz w:val="20"/>
          <w:lang w:val="pl-PL"/>
        </w:rPr>
        <w:lastRenderedPageBreak/>
        <w:t xml:space="preserve">ZAŁĄCZNIK NR </w:t>
      </w:r>
      <w:r w:rsidR="00AB4C0C" w:rsidRPr="002A6CA3">
        <w:rPr>
          <w:rFonts w:ascii="Verdana" w:hAnsi="Verdana" w:cstheme="minorHAnsi"/>
          <w:sz w:val="20"/>
          <w:lang w:val="pl-PL"/>
        </w:rPr>
        <w:t>5</w:t>
      </w:r>
      <w:r w:rsidRPr="002A6CA3">
        <w:rPr>
          <w:rFonts w:ascii="Verdana" w:hAnsi="Verdana" w:cstheme="minorHAnsi"/>
          <w:sz w:val="20"/>
          <w:lang w:val="pl-PL"/>
        </w:rPr>
        <w:t xml:space="preserve"> DO </w:t>
      </w:r>
      <w:r w:rsidR="00904E94" w:rsidRPr="002A6CA3">
        <w:rPr>
          <w:rFonts w:ascii="Verdana" w:hAnsi="Verdana" w:cstheme="minorHAnsi"/>
          <w:sz w:val="20"/>
          <w:lang w:val="pl-PL"/>
        </w:rPr>
        <w:t>SWZ</w:t>
      </w:r>
      <w:r w:rsidRPr="002A6CA3">
        <w:rPr>
          <w:rFonts w:ascii="Verdana" w:hAnsi="Verdana" w:cstheme="minorHAnsi"/>
          <w:sz w:val="20"/>
          <w:lang w:val="pl-PL"/>
        </w:rPr>
        <w:t xml:space="preserve"> – FORMULARZ </w:t>
      </w:r>
      <w:r w:rsidRPr="00B76CC6">
        <w:rPr>
          <w:rFonts w:ascii="Verdana" w:hAnsi="Verdana" w:cstheme="minorHAnsi"/>
          <w:sz w:val="20"/>
          <w:lang w:val="pl-PL"/>
        </w:rPr>
        <w:t>CENOWY</w:t>
      </w:r>
      <w:r w:rsidR="003731DA" w:rsidRPr="00B76CC6">
        <w:rPr>
          <w:rFonts w:ascii="Verdana" w:hAnsi="Verdana" w:cstheme="minorHAnsi"/>
          <w:sz w:val="20"/>
          <w:lang w:val="pl-PL"/>
        </w:rPr>
        <w:t xml:space="preserve"> - OSOBNY DOKUMENT</w:t>
      </w:r>
      <w:bookmarkEnd w:id="273"/>
    </w:p>
    <w:p w14:paraId="202BF34E" w14:textId="376A5A9D" w:rsidR="00AB4C0C" w:rsidRPr="002A6CA3" w:rsidRDefault="00DD1DDB" w:rsidP="00B76CC6">
      <w:pPr>
        <w:tabs>
          <w:tab w:val="left" w:pos="3033"/>
          <w:tab w:val="center" w:pos="4536"/>
        </w:tabs>
        <w:spacing w:before="120" w:after="120" w:line="276" w:lineRule="auto"/>
        <w:jc w:val="left"/>
        <w:rPr>
          <w:rFonts w:ascii="Verdana" w:hAnsi="Verdana" w:cstheme="minorHAnsi"/>
          <w:i/>
          <w:sz w:val="20"/>
        </w:rPr>
      </w:pPr>
      <w:r w:rsidRPr="002A6CA3">
        <w:rPr>
          <w:rFonts w:ascii="Verdana" w:eastAsia="Calibri" w:hAnsi="Verdana" w:cs="Arial"/>
          <w:b/>
          <w:sz w:val="20"/>
        </w:rPr>
        <w:tab/>
      </w:r>
    </w:p>
    <w:p w14:paraId="5121BE71" w14:textId="77777777" w:rsidR="00AB4C0C" w:rsidRPr="002A6CA3" w:rsidRDefault="00AB4C0C" w:rsidP="00DD1DDB">
      <w:pPr>
        <w:spacing w:line="240" w:lineRule="auto"/>
        <w:ind w:left="5398" w:right="68" w:hanging="153"/>
        <w:jc w:val="center"/>
        <w:rPr>
          <w:rFonts w:ascii="Verdana" w:hAnsi="Verdana" w:cstheme="minorHAnsi"/>
          <w:i/>
          <w:sz w:val="20"/>
        </w:rPr>
      </w:pPr>
    </w:p>
    <w:p w14:paraId="0A2D6BDC" w14:textId="77777777" w:rsidR="00CA696C" w:rsidRDefault="00CA696C">
      <w:pPr>
        <w:spacing w:line="240" w:lineRule="auto"/>
        <w:jc w:val="left"/>
        <w:rPr>
          <w:rFonts w:ascii="Verdana" w:hAnsi="Verdana" w:cstheme="minorHAnsi"/>
          <w:b/>
          <w:caps/>
          <w:kern w:val="28"/>
          <w:sz w:val="20"/>
        </w:rPr>
      </w:pPr>
      <w:bookmarkStart w:id="274" w:name="_Toc515896306"/>
      <w:bookmarkStart w:id="275" w:name="_Toc122344847"/>
      <w:r>
        <w:rPr>
          <w:rFonts w:ascii="Verdana" w:hAnsi="Verdana" w:cstheme="minorHAnsi"/>
          <w:sz w:val="20"/>
        </w:rPr>
        <w:br w:type="page"/>
      </w:r>
    </w:p>
    <w:p w14:paraId="3EDD80DF" w14:textId="3A2CF64B" w:rsidR="004A54CB" w:rsidRPr="00BF1F3F" w:rsidRDefault="00F65191" w:rsidP="002965D7">
      <w:pPr>
        <w:pStyle w:val="Nagwek1"/>
        <w:keepLines w:val="0"/>
        <w:shd w:val="clear" w:color="auto" w:fill="C6D9F1" w:themeFill="text2" w:themeFillTint="33"/>
        <w:tabs>
          <w:tab w:val="left" w:pos="567"/>
        </w:tabs>
        <w:spacing w:before="240" w:after="0" w:line="240" w:lineRule="auto"/>
        <w:ind w:left="426" w:hanging="710"/>
        <w:rPr>
          <w:rFonts w:ascii="Verdana" w:hAnsi="Verdana" w:cstheme="minorHAnsi"/>
          <w:sz w:val="20"/>
        </w:rPr>
      </w:pPr>
      <w:r w:rsidRPr="002A6CA3">
        <w:rPr>
          <w:rFonts w:ascii="Verdana" w:hAnsi="Verdana" w:cstheme="minorHAnsi"/>
          <w:sz w:val="20"/>
          <w:lang w:val="pl-PL"/>
        </w:rPr>
        <w:lastRenderedPageBreak/>
        <w:t xml:space="preserve">ZAŁĄCZNIK NR </w:t>
      </w:r>
      <w:r w:rsidR="00AB4C0C" w:rsidRPr="002A6CA3">
        <w:rPr>
          <w:rFonts w:ascii="Verdana" w:hAnsi="Verdana" w:cstheme="minorHAnsi"/>
          <w:sz w:val="20"/>
          <w:lang w:val="pl-PL"/>
        </w:rPr>
        <w:t>6</w:t>
      </w:r>
      <w:r w:rsidR="004A54CB" w:rsidRPr="002A6CA3">
        <w:rPr>
          <w:rFonts w:ascii="Verdana" w:hAnsi="Verdana" w:cstheme="minorHAnsi"/>
          <w:sz w:val="20"/>
          <w:lang w:val="pl-PL"/>
        </w:rPr>
        <w:t xml:space="preserve"> DO </w:t>
      </w:r>
      <w:r w:rsidR="00904E94" w:rsidRPr="002A6CA3">
        <w:rPr>
          <w:rFonts w:ascii="Verdana" w:hAnsi="Verdana" w:cstheme="minorHAnsi"/>
          <w:sz w:val="20"/>
          <w:lang w:val="pl-PL"/>
        </w:rPr>
        <w:t>SWZ</w:t>
      </w:r>
      <w:r w:rsidR="004A54CB" w:rsidRPr="002A6CA3">
        <w:rPr>
          <w:rFonts w:ascii="Verdana" w:hAnsi="Verdana" w:cstheme="minorHAnsi"/>
          <w:sz w:val="20"/>
          <w:lang w:val="pl-PL"/>
        </w:rPr>
        <w:t xml:space="preserve"> – </w:t>
      </w:r>
      <w:bookmarkEnd w:id="274"/>
      <w:r w:rsidRPr="002A6CA3">
        <w:rPr>
          <w:rFonts w:ascii="Verdana" w:hAnsi="Verdana" w:cstheme="minorHAnsi"/>
          <w:sz w:val="20"/>
          <w:lang w:val="pl-PL"/>
        </w:rPr>
        <w:t>WYKAZ WYK</w:t>
      </w:r>
      <w:r w:rsidRPr="00BF1F3F">
        <w:rPr>
          <w:rFonts w:ascii="Verdana" w:hAnsi="Verdana" w:cstheme="minorHAnsi"/>
          <w:sz w:val="20"/>
          <w:lang w:val="pl-PL"/>
        </w:rPr>
        <w:t>ONANYCH USŁUG</w:t>
      </w:r>
      <w:bookmarkEnd w:id="275"/>
    </w:p>
    <w:p w14:paraId="52A5C1A1" w14:textId="77777777" w:rsidR="00601841" w:rsidRPr="00BF1F3F" w:rsidRDefault="00601841" w:rsidP="004A54CB">
      <w:pPr>
        <w:rPr>
          <w:rFonts w:ascii="Verdana" w:hAnsi="Verdana" w:cstheme="minorHAnsi"/>
          <w:sz w:val="20"/>
        </w:rPr>
      </w:pPr>
    </w:p>
    <w:p w14:paraId="3C02166E" w14:textId="7E631212" w:rsidR="00B3599D" w:rsidRPr="00BF1F3F" w:rsidRDefault="00B3599D" w:rsidP="00B3599D">
      <w:pPr>
        <w:spacing w:line="240" w:lineRule="auto"/>
        <w:jc w:val="center"/>
        <w:rPr>
          <w:rFonts w:ascii="Verdana" w:hAnsi="Verdana" w:cstheme="minorHAnsi"/>
          <w:b/>
          <w:sz w:val="20"/>
        </w:rPr>
      </w:pPr>
      <w:r w:rsidRPr="00BF1F3F">
        <w:rPr>
          <w:rFonts w:ascii="Verdana" w:hAnsi="Verdana" w:cstheme="minorHAnsi"/>
          <w:b/>
          <w:sz w:val="20"/>
        </w:rPr>
        <w:t xml:space="preserve">WYKAZ WYKONANYCH USŁUG </w:t>
      </w:r>
    </w:p>
    <w:p w14:paraId="372344BE" w14:textId="390E8D8F" w:rsidR="00B3599D" w:rsidRPr="00BF1F3F" w:rsidRDefault="00B3599D" w:rsidP="00B3599D">
      <w:pPr>
        <w:spacing w:line="240" w:lineRule="auto"/>
        <w:jc w:val="center"/>
        <w:rPr>
          <w:rFonts w:ascii="Verdana" w:hAnsi="Verdana" w:cstheme="minorHAnsi"/>
          <w:b/>
          <w:sz w:val="20"/>
        </w:rPr>
      </w:pPr>
      <w:r w:rsidRPr="00BF1F3F">
        <w:rPr>
          <w:rFonts w:ascii="Verdana" w:hAnsi="Verdana" w:cstheme="minorHAnsi"/>
          <w:b/>
          <w:sz w:val="20"/>
        </w:rPr>
        <w:t xml:space="preserve">W OKRESIE OSTATNICH </w:t>
      </w:r>
      <w:r w:rsidR="00BF1F3F" w:rsidRPr="00BF1F3F">
        <w:rPr>
          <w:rFonts w:ascii="Verdana" w:hAnsi="Verdana" w:cstheme="minorHAnsi"/>
          <w:b/>
          <w:sz w:val="20"/>
        </w:rPr>
        <w:t>5</w:t>
      </w:r>
      <w:r w:rsidRPr="00BF1F3F">
        <w:rPr>
          <w:rFonts w:ascii="Verdana" w:hAnsi="Verdana" w:cstheme="minorHAnsi"/>
          <w:b/>
          <w:sz w:val="20"/>
        </w:rPr>
        <w:t xml:space="preserve"> LAT Z PODANIEM </w:t>
      </w:r>
    </w:p>
    <w:p w14:paraId="5F10EB23" w14:textId="77777777" w:rsidR="00B3599D" w:rsidRPr="00BF1F3F" w:rsidRDefault="00B3599D" w:rsidP="00B3599D">
      <w:pPr>
        <w:spacing w:line="240" w:lineRule="auto"/>
        <w:jc w:val="center"/>
        <w:rPr>
          <w:rFonts w:ascii="Verdana" w:hAnsi="Verdana" w:cstheme="minorHAnsi"/>
          <w:b/>
          <w:sz w:val="20"/>
        </w:rPr>
      </w:pPr>
      <w:r w:rsidRPr="00BF1F3F">
        <w:rPr>
          <w:rFonts w:ascii="Verdana" w:hAnsi="Verdana" w:cstheme="minorHAnsi"/>
          <w:b/>
          <w:sz w:val="20"/>
        </w:rPr>
        <w:t>WARTOŚCI, PRZEDMIOTU, DAT ICH WYKONANIA I ODBIORCÓW</w:t>
      </w:r>
    </w:p>
    <w:p w14:paraId="27198DCF" w14:textId="77777777" w:rsidR="00B3599D" w:rsidRPr="00BF1F3F" w:rsidRDefault="00B3599D" w:rsidP="00B3599D">
      <w:pPr>
        <w:rPr>
          <w:rFonts w:ascii="Verdana" w:hAnsi="Verdana" w:cstheme="minorHAnsi"/>
          <w:sz w:val="20"/>
        </w:rPr>
      </w:pPr>
    </w:p>
    <w:p w14:paraId="1A620DDA" w14:textId="370AC773" w:rsidR="00B3599D" w:rsidRPr="002A6CA3" w:rsidRDefault="00F65191" w:rsidP="009C4AC1">
      <w:pPr>
        <w:spacing w:after="120" w:line="240" w:lineRule="auto"/>
        <w:ind w:left="-284"/>
        <w:rPr>
          <w:rFonts w:ascii="Verdana" w:hAnsi="Verdana" w:cstheme="minorHAnsi"/>
          <w:sz w:val="20"/>
          <w:lang w:eastAsia="pl-PL"/>
        </w:rPr>
      </w:pPr>
      <w:r w:rsidRPr="00BF1F3F">
        <w:rPr>
          <w:rFonts w:ascii="Verdana" w:hAnsi="Verdana" w:cstheme="minorHAnsi"/>
          <w:sz w:val="20"/>
          <w:lang w:eastAsia="pl-PL"/>
        </w:rPr>
        <w:t xml:space="preserve">W związku z ubieganiem się o udzielenie zamówienia </w:t>
      </w:r>
      <w:r w:rsidR="00AB4C0C" w:rsidRPr="00BF1F3F">
        <w:rPr>
          <w:rFonts w:ascii="Verdana" w:hAnsi="Verdana" w:cstheme="minorHAnsi"/>
          <w:sz w:val="20"/>
          <w:lang w:eastAsia="pl-PL"/>
        </w:rPr>
        <w:t>nie</w:t>
      </w:r>
      <w:r w:rsidRPr="00BF1F3F">
        <w:rPr>
          <w:rFonts w:ascii="Verdana" w:hAnsi="Verdana" w:cstheme="minorHAnsi"/>
          <w:sz w:val="20"/>
          <w:lang w:eastAsia="pl-PL"/>
        </w:rPr>
        <w:t xml:space="preserve">publicznego w postępowaniu </w:t>
      </w:r>
      <w:r w:rsidR="00D149A9" w:rsidRPr="00BF1F3F">
        <w:rPr>
          <w:rFonts w:ascii="Verdana" w:hAnsi="Verdana" w:cstheme="minorHAnsi"/>
          <w:sz w:val="20"/>
          <w:lang w:eastAsia="pl-PL"/>
        </w:rPr>
        <w:t>zakupowym</w:t>
      </w:r>
      <w:r w:rsidR="00D149A9" w:rsidRPr="00BF1F3F">
        <w:rPr>
          <w:rFonts w:ascii="Verdana" w:eastAsia="Calibri" w:hAnsi="Verdana" w:cstheme="minorHAnsi"/>
          <w:sz w:val="20"/>
        </w:rPr>
        <w:t xml:space="preserve"> </w:t>
      </w:r>
      <w:r w:rsidRPr="00BF1F3F">
        <w:rPr>
          <w:rFonts w:ascii="Verdana" w:hAnsi="Verdana" w:cstheme="minorHAnsi"/>
          <w:sz w:val="20"/>
          <w:lang w:eastAsia="pl-PL"/>
        </w:rPr>
        <w:t>prowadzonym</w:t>
      </w:r>
      <w:r w:rsidR="00B3599D" w:rsidRPr="00BF1F3F">
        <w:rPr>
          <w:rFonts w:ascii="Verdana" w:hAnsi="Verdana" w:cstheme="minorHAnsi"/>
          <w:sz w:val="20"/>
          <w:lang w:eastAsia="pl-PL"/>
        </w:rPr>
        <w:t xml:space="preserve"> w trybie przetargu nieograniczonego na </w:t>
      </w:r>
      <w:r w:rsidR="00B76CC6">
        <w:rPr>
          <w:rFonts w:ascii="Verdana" w:hAnsi="Verdana" w:cstheme="minorHAnsi"/>
          <w:sz w:val="20"/>
          <w:lang w:eastAsia="pl-PL"/>
        </w:rPr>
        <w:t>„</w:t>
      </w:r>
      <w:r w:rsidR="00BF1F3F" w:rsidRPr="00BF1F3F">
        <w:rPr>
          <w:rFonts w:ascii="Verdana" w:hAnsi="Verdana" w:cstheme="minorHAnsi"/>
          <w:b/>
          <w:i/>
          <w:sz w:val="20"/>
        </w:rPr>
        <w:t>Wykonanie prac konserwacyjnych, utrzymaniowych i modernizacyjnych na urządzeniach sprężarkowych firmy Marani</w:t>
      </w:r>
      <w:r w:rsidR="00B76CC6">
        <w:rPr>
          <w:rFonts w:ascii="Verdana" w:hAnsi="Verdana" w:cstheme="minorHAnsi"/>
          <w:b/>
          <w:i/>
          <w:sz w:val="20"/>
        </w:rPr>
        <w:t>”</w:t>
      </w:r>
      <w:r w:rsidR="00BF1F3F" w:rsidRPr="00BF1F3F">
        <w:rPr>
          <w:rFonts w:ascii="Verdana" w:hAnsi="Verdana" w:cstheme="minorHAnsi"/>
          <w:b/>
          <w:i/>
          <w:sz w:val="20"/>
        </w:rPr>
        <w:t xml:space="preserve"> </w:t>
      </w:r>
      <w:r w:rsidR="00B3599D" w:rsidRPr="00BF1F3F">
        <w:rPr>
          <w:rFonts w:ascii="Verdana" w:hAnsi="Verdana" w:cstheme="minorHAnsi"/>
          <w:sz w:val="20"/>
        </w:rPr>
        <w:t>(numer ref. postępowania:</w:t>
      </w:r>
      <w:r w:rsidR="00B3599D" w:rsidRPr="00BF1F3F">
        <w:rPr>
          <w:rFonts w:ascii="Verdana" w:hAnsi="Verdana" w:cstheme="minorHAnsi"/>
          <w:b/>
          <w:sz w:val="20"/>
        </w:rPr>
        <w:t xml:space="preserve"> </w:t>
      </w:r>
      <w:r w:rsidR="00BF1F3F" w:rsidRPr="00BF1F3F">
        <w:rPr>
          <w:rFonts w:ascii="Verdana" w:eastAsia="EUAlbertina-Regular-Identity-H" w:hAnsi="Verdana" w:cstheme="minorHAnsi"/>
          <w:sz w:val="20"/>
        </w:rPr>
        <w:t>POST/PEC/PEC/ZWG/00943/2024</w:t>
      </w:r>
      <w:r w:rsidR="00B3599D" w:rsidRPr="00BF1F3F">
        <w:rPr>
          <w:rFonts w:ascii="Verdana" w:hAnsi="Verdana" w:cstheme="minorHAnsi"/>
          <w:sz w:val="20"/>
        </w:rPr>
        <w:t>)</w:t>
      </w:r>
      <w:r w:rsidR="00B3599D" w:rsidRPr="00BF1F3F">
        <w:rPr>
          <w:rFonts w:ascii="Verdana" w:hAnsi="Verdana" w:cstheme="minorHAnsi"/>
          <w:b/>
          <w:sz w:val="20"/>
        </w:rPr>
        <w:t xml:space="preserve">, </w:t>
      </w:r>
      <w:r w:rsidR="00B3599D" w:rsidRPr="00BF1F3F">
        <w:rPr>
          <w:rFonts w:ascii="Verdana" w:hAnsi="Verdana" w:cstheme="minorHAnsi"/>
          <w:b/>
          <w:sz w:val="20"/>
          <w:lang w:eastAsia="pl-PL"/>
        </w:rPr>
        <w:t>OŚWIADCZAMY</w:t>
      </w:r>
      <w:r w:rsidR="00B3599D" w:rsidRPr="00BF1F3F">
        <w:rPr>
          <w:rFonts w:ascii="Verdana" w:hAnsi="Verdana" w:cstheme="minorHAnsi"/>
          <w:sz w:val="20"/>
          <w:lang w:eastAsia="pl-PL"/>
        </w:rPr>
        <w:t xml:space="preserve">, </w:t>
      </w:r>
      <w:r w:rsidR="00B3599D" w:rsidRPr="00BF1F3F">
        <w:rPr>
          <w:rFonts w:ascii="Verdana" w:hAnsi="Verdana" w:cstheme="minorHAnsi"/>
          <w:bCs/>
          <w:sz w:val="20"/>
          <w:lang w:eastAsia="pl-PL"/>
        </w:rPr>
        <w:t>że</w:t>
      </w:r>
      <w:r w:rsidR="00B3599D" w:rsidRPr="00BF1F3F">
        <w:rPr>
          <w:rFonts w:ascii="Verdana" w:hAnsi="Verdana" w:cstheme="minorHAnsi"/>
          <w:sz w:val="20"/>
          <w:lang w:eastAsia="pl-PL"/>
        </w:rPr>
        <w:t xml:space="preserve"> w okresie ostatnich </w:t>
      </w:r>
      <w:r w:rsidR="00BF1F3F" w:rsidRPr="00BF1F3F">
        <w:rPr>
          <w:rFonts w:ascii="Verdana" w:hAnsi="Verdana" w:cstheme="minorHAnsi"/>
          <w:sz w:val="20"/>
          <w:lang w:eastAsia="pl-PL"/>
        </w:rPr>
        <w:t>5</w:t>
      </w:r>
      <w:r w:rsidR="00B3599D" w:rsidRPr="00BF1F3F">
        <w:rPr>
          <w:rFonts w:ascii="Verdana" w:hAnsi="Verdana" w:cstheme="minorHAnsi"/>
          <w:sz w:val="20"/>
          <w:lang w:eastAsia="pl-PL"/>
        </w:rPr>
        <w:t xml:space="preserve"> lat przed upływem terminu składania Ofert wykonaliśmy następujące usługi:</w:t>
      </w:r>
    </w:p>
    <w:tbl>
      <w:tblPr>
        <w:tblW w:w="10377"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1701"/>
        <w:gridCol w:w="1842"/>
        <w:gridCol w:w="1531"/>
        <w:gridCol w:w="1559"/>
        <w:gridCol w:w="3147"/>
      </w:tblGrid>
      <w:tr w:rsidR="00B3599D" w:rsidRPr="00624AE0" w14:paraId="5576ABDA" w14:textId="77777777" w:rsidTr="009E47DC">
        <w:trPr>
          <w:cantSplit/>
          <w:trHeight w:val="737"/>
          <w:tblHeader/>
        </w:trPr>
        <w:tc>
          <w:tcPr>
            <w:tcW w:w="597" w:type="dxa"/>
            <w:vMerge w:val="restart"/>
            <w:tcBorders>
              <w:top w:val="single" w:sz="4" w:space="0" w:color="auto"/>
              <w:left w:val="single" w:sz="4" w:space="0" w:color="auto"/>
            </w:tcBorders>
            <w:shd w:val="clear" w:color="auto" w:fill="C6D9F1" w:themeFill="text2" w:themeFillTint="33"/>
            <w:vAlign w:val="center"/>
          </w:tcPr>
          <w:p w14:paraId="3EBA1AE5" w14:textId="77777777" w:rsidR="00B3599D" w:rsidRPr="002A6CA3" w:rsidRDefault="00B3599D" w:rsidP="00B3599D">
            <w:pPr>
              <w:jc w:val="center"/>
              <w:rPr>
                <w:rFonts w:ascii="Verdana" w:hAnsi="Verdana" w:cstheme="minorHAnsi"/>
                <w:i/>
                <w:sz w:val="20"/>
              </w:rPr>
            </w:pPr>
          </w:p>
          <w:p w14:paraId="04A68D99"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Lp.</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492E839" w14:textId="77777777" w:rsidR="00B3599D" w:rsidRPr="002A6CA3" w:rsidRDefault="00B3599D" w:rsidP="00B3599D">
            <w:pPr>
              <w:jc w:val="center"/>
              <w:rPr>
                <w:rFonts w:ascii="Verdana" w:hAnsi="Verdana" w:cstheme="minorHAnsi"/>
                <w:i/>
                <w:sz w:val="20"/>
              </w:rPr>
            </w:pPr>
          </w:p>
          <w:p w14:paraId="12E38AAE" w14:textId="77777777" w:rsidR="00B3599D" w:rsidRPr="002A6CA3" w:rsidRDefault="00B3599D" w:rsidP="00B3599D">
            <w:pPr>
              <w:spacing w:line="240" w:lineRule="auto"/>
              <w:jc w:val="center"/>
              <w:rPr>
                <w:rFonts w:ascii="Verdana" w:hAnsi="Verdana" w:cstheme="minorHAnsi"/>
                <w:i/>
                <w:sz w:val="20"/>
              </w:rPr>
            </w:pPr>
            <w:r w:rsidRPr="002A6CA3">
              <w:rPr>
                <w:rFonts w:ascii="Verdana" w:hAnsi="Verdana" w:cstheme="minorHAnsi"/>
                <w:i/>
                <w:sz w:val="20"/>
              </w:rPr>
              <w:t xml:space="preserve">Przedmiot zamówienia </w:t>
            </w:r>
          </w:p>
          <w:p w14:paraId="3E4C02FD" w14:textId="77777777" w:rsidR="00B3599D" w:rsidRPr="002A6CA3" w:rsidRDefault="00B3599D" w:rsidP="00B3599D">
            <w:pPr>
              <w:spacing w:line="240" w:lineRule="auto"/>
              <w:jc w:val="center"/>
              <w:rPr>
                <w:rFonts w:ascii="Verdana" w:hAnsi="Verdana" w:cstheme="minorHAnsi"/>
                <w:i/>
                <w:sz w:val="20"/>
              </w:rPr>
            </w:pPr>
          </w:p>
        </w:tc>
        <w:tc>
          <w:tcPr>
            <w:tcW w:w="1842" w:type="dxa"/>
            <w:vMerge w:val="restart"/>
            <w:tcBorders>
              <w:top w:val="single" w:sz="4" w:space="0" w:color="auto"/>
            </w:tcBorders>
            <w:shd w:val="clear" w:color="auto" w:fill="C6D9F1" w:themeFill="text2" w:themeFillTint="33"/>
          </w:tcPr>
          <w:p w14:paraId="051B6C38" w14:textId="77777777" w:rsidR="00B3599D" w:rsidRPr="002A6CA3" w:rsidRDefault="00B3599D" w:rsidP="00B3599D">
            <w:pPr>
              <w:jc w:val="center"/>
              <w:rPr>
                <w:rFonts w:ascii="Verdana" w:hAnsi="Verdana" w:cstheme="minorHAnsi"/>
                <w:i/>
                <w:sz w:val="20"/>
              </w:rPr>
            </w:pPr>
          </w:p>
          <w:p w14:paraId="08135EB0" w14:textId="1649F619" w:rsidR="00B3599D" w:rsidRPr="002A6CA3" w:rsidRDefault="00B3599D" w:rsidP="00BF1F3F">
            <w:pPr>
              <w:jc w:val="center"/>
              <w:rPr>
                <w:rFonts w:ascii="Verdana" w:hAnsi="Verdana" w:cstheme="minorHAnsi"/>
                <w:i/>
                <w:sz w:val="20"/>
              </w:rPr>
            </w:pPr>
            <w:r w:rsidRPr="000F3AAE">
              <w:rPr>
                <w:rFonts w:ascii="Verdana" w:hAnsi="Verdana" w:cstheme="minorHAnsi"/>
                <w:i/>
                <w:sz w:val="20"/>
              </w:rPr>
              <w:t>Wartość zrealizowanych usług</w:t>
            </w:r>
            <w:r w:rsidRPr="002A6CA3">
              <w:rPr>
                <w:rFonts w:ascii="Verdana" w:hAnsi="Verdana" w:cstheme="minorHAnsi"/>
                <w:i/>
                <w:sz w:val="20"/>
              </w:rPr>
              <w:t xml:space="preserve"> </w:t>
            </w:r>
          </w:p>
        </w:tc>
        <w:tc>
          <w:tcPr>
            <w:tcW w:w="3090" w:type="dxa"/>
            <w:gridSpan w:val="2"/>
            <w:tcBorders>
              <w:top w:val="single" w:sz="4" w:space="0" w:color="auto"/>
              <w:bottom w:val="single" w:sz="4" w:space="0" w:color="auto"/>
            </w:tcBorders>
            <w:shd w:val="clear" w:color="auto" w:fill="C6D9F1" w:themeFill="text2" w:themeFillTint="33"/>
            <w:vAlign w:val="center"/>
          </w:tcPr>
          <w:p w14:paraId="6A243E35" w14:textId="001C60EE" w:rsidR="00B3599D" w:rsidRPr="002A6CA3" w:rsidRDefault="00B3599D" w:rsidP="00BF1F3F">
            <w:pPr>
              <w:jc w:val="center"/>
              <w:rPr>
                <w:rFonts w:ascii="Verdana" w:hAnsi="Verdana" w:cstheme="minorHAnsi"/>
                <w:i/>
                <w:sz w:val="20"/>
              </w:rPr>
            </w:pPr>
            <w:r w:rsidRPr="002A6CA3">
              <w:rPr>
                <w:rFonts w:ascii="Verdana" w:hAnsi="Verdana" w:cstheme="minorHAnsi"/>
                <w:i/>
                <w:sz w:val="20"/>
              </w:rPr>
              <w:t xml:space="preserve">Termin realizacji </w:t>
            </w:r>
            <w:r w:rsidRPr="00BF1F3F">
              <w:rPr>
                <w:rFonts w:ascii="Verdana" w:hAnsi="Verdana" w:cstheme="minorHAnsi"/>
                <w:i/>
                <w:sz w:val="20"/>
              </w:rPr>
              <w:t>usługi</w:t>
            </w:r>
          </w:p>
        </w:tc>
        <w:tc>
          <w:tcPr>
            <w:tcW w:w="3147" w:type="dxa"/>
            <w:vMerge w:val="restart"/>
            <w:tcBorders>
              <w:top w:val="single" w:sz="4" w:space="0" w:color="auto"/>
              <w:left w:val="nil"/>
              <w:right w:val="single" w:sz="4" w:space="0" w:color="auto"/>
            </w:tcBorders>
            <w:shd w:val="clear" w:color="auto" w:fill="C6D9F1" w:themeFill="text2" w:themeFillTint="33"/>
            <w:vAlign w:val="center"/>
          </w:tcPr>
          <w:p w14:paraId="0B7360E8" w14:textId="77777777" w:rsidR="00B3599D" w:rsidRPr="002A6CA3" w:rsidRDefault="00B3599D" w:rsidP="00B3599D">
            <w:pPr>
              <w:jc w:val="center"/>
              <w:rPr>
                <w:rFonts w:ascii="Verdana" w:hAnsi="Verdana" w:cstheme="minorHAnsi"/>
                <w:i/>
                <w:sz w:val="20"/>
              </w:rPr>
            </w:pPr>
          </w:p>
          <w:p w14:paraId="64595C1A" w14:textId="77777777" w:rsidR="00B3599D" w:rsidRPr="002A6CA3" w:rsidRDefault="00B3599D" w:rsidP="00B3599D">
            <w:pPr>
              <w:spacing w:line="240" w:lineRule="auto"/>
              <w:jc w:val="center"/>
              <w:rPr>
                <w:rFonts w:ascii="Verdana" w:hAnsi="Verdana" w:cstheme="minorHAnsi"/>
                <w:i/>
                <w:sz w:val="20"/>
                <w:lang w:eastAsia="pl-PL"/>
              </w:rPr>
            </w:pPr>
            <w:r w:rsidRPr="002A6CA3">
              <w:rPr>
                <w:rFonts w:ascii="Verdana" w:hAnsi="Verdana" w:cstheme="minorHAnsi"/>
                <w:i/>
                <w:sz w:val="20"/>
                <w:lang w:eastAsia="pl-PL"/>
              </w:rPr>
              <w:t>Nazwa Odbiorcy</w:t>
            </w:r>
          </w:p>
          <w:p w14:paraId="532F37A6" w14:textId="69E9AF93" w:rsidR="00B3599D" w:rsidRPr="002A6CA3" w:rsidRDefault="00B3599D" w:rsidP="00B3599D">
            <w:pPr>
              <w:spacing w:line="240" w:lineRule="auto"/>
              <w:jc w:val="center"/>
              <w:rPr>
                <w:rFonts w:ascii="Verdana" w:hAnsi="Verdana" w:cstheme="minorHAnsi"/>
                <w:i/>
                <w:sz w:val="20"/>
                <w:lang w:eastAsia="pl-PL"/>
              </w:rPr>
            </w:pPr>
            <w:r w:rsidRPr="002A6CA3">
              <w:rPr>
                <w:rFonts w:ascii="Verdana" w:hAnsi="Verdana" w:cstheme="minorHAnsi"/>
                <w:i/>
                <w:sz w:val="20"/>
                <w:lang w:eastAsia="pl-PL"/>
              </w:rPr>
              <w:t>(wraz</w:t>
            </w:r>
            <w:r w:rsidR="000F3AAE">
              <w:rPr>
                <w:rFonts w:ascii="Verdana" w:hAnsi="Verdana" w:cstheme="minorHAnsi"/>
                <w:i/>
                <w:sz w:val="20"/>
                <w:lang w:eastAsia="pl-PL"/>
              </w:rPr>
              <w:t xml:space="preserve"> z adresem i </w:t>
            </w:r>
            <w:r w:rsidRPr="002A6CA3">
              <w:rPr>
                <w:rFonts w:ascii="Verdana" w:hAnsi="Verdana" w:cstheme="minorHAnsi"/>
                <w:i/>
                <w:sz w:val="20"/>
                <w:lang w:eastAsia="pl-PL"/>
              </w:rPr>
              <w:t>nr telefonu)</w:t>
            </w:r>
          </w:p>
        </w:tc>
      </w:tr>
      <w:tr w:rsidR="00B3599D" w:rsidRPr="00624AE0" w14:paraId="6782B4CA" w14:textId="77777777" w:rsidTr="009E47DC">
        <w:trPr>
          <w:cantSplit/>
          <w:trHeight w:val="504"/>
          <w:tblHeader/>
        </w:trPr>
        <w:tc>
          <w:tcPr>
            <w:tcW w:w="597" w:type="dxa"/>
            <w:vMerge/>
            <w:tcBorders>
              <w:left w:val="single" w:sz="4" w:space="0" w:color="auto"/>
            </w:tcBorders>
            <w:vAlign w:val="center"/>
          </w:tcPr>
          <w:p w14:paraId="44ABAE26" w14:textId="77777777" w:rsidR="00B3599D" w:rsidRPr="002A6CA3" w:rsidRDefault="00B3599D" w:rsidP="00B3599D">
            <w:pPr>
              <w:jc w:val="center"/>
              <w:rPr>
                <w:rFonts w:ascii="Verdana" w:hAnsi="Verdana" w:cstheme="minorHAnsi"/>
                <w:i/>
                <w:sz w:val="20"/>
              </w:rPr>
            </w:pPr>
          </w:p>
        </w:tc>
        <w:tc>
          <w:tcPr>
            <w:tcW w:w="1701" w:type="dxa"/>
            <w:vMerge/>
            <w:tcBorders>
              <w:top w:val="nil"/>
              <w:right w:val="single" w:sz="4" w:space="0" w:color="auto"/>
            </w:tcBorders>
            <w:vAlign w:val="center"/>
          </w:tcPr>
          <w:p w14:paraId="0944CD7C" w14:textId="77777777" w:rsidR="00B3599D" w:rsidRPr="002A6CA3" w:rsidRDefault="00B3599D" w:rsidP="00B3599D">
            <w:pPr>
              <w:jc w:val="center"/>
              <w:rPr>
                <w:rFonts w:ascii="Verdana" w:hAnsi="Verdana" w:cstheme="minorHAnsi"/>
                <w:i/>
                <w:sz w:val="20"/>
              </w:rPr>
            </w:pPr>
          </w:p>
        </w:tc>
        <w:tc>
          <w:tcPr>
            <w:tcW w:w="1842" w:type="dxa"/>
            <w:vMerge/>
          </w:tcPr>
          <w:p w14:paraId="2F8BD42E" w14:textId="77777777" w:rsidR="00B3599D" w:rsidRPr="002A6CA3" w:rsidRDefault="00B3599D" w:rsidP="00B3599D">
            <w:pPr>
              <w:jc w:val="center"/>
              <w:rPr>
                <w:rFonts w:ascii="Verdana" w:hAnsi="Verdana" w:cstheme="minorHAnsi"/>
                <w:i/>
                <w:sz w:val="20"/>
              </w:rPr>
            </w:pPr>
          </w:p>
        </w:tc>
        <w:tc>
          <w:tcPr>
            <w:tcW w:w="1531" w:type="dxa"/>
            <w:tcBorders>
              <w:top w:val="nil"/>
            </w:tcBorders>
            <w:shd w:val="clear" w:color="auto" w:fill="F2F2F2" w:themeFill="background1" w:themeFillShade="F2"/>
            <w:vAlign w:val="center"/>
          </w:tcPr>
          <w:p w14:paraId="2257C327"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Data</w:t>
            </w:r>
          </w:p>
          <w:p w14:paraId="1BE66BDD"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Rozpoczęcia</w:t>
            </w:r>
          </w:p>
        </w:tc>
        <w:tc>
          <w:tcPr>
            <w:tcW w:w="1559" w:type="dxa"/>
            <w:tcBorders>
              <w:top w:val="nil"/>
              <w:right w:val="single" w:sz="4" w:space="0" w:color="auto"/>
            </w:tcBorders>
            <w:shd w:val="clear" w:color="auto" w:fill="F2F2F2" w:themeFill="background1" w:themeFillShade="F2"/>
            <w:vAlign w:val="center"/>
          </w:tcPr>
          <w:p w14:paraId="71C4B5B4"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Data</w:t>
            </w:r>
          </w:p>
          <w:p w14:paraId="227BB1FA"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zakończenia</w:t>
            </w:r>
          </w:p>
        </w:tc>
        <w:tc>
          <w:tcPr>
            <w:tcW w:w="3147" w:type="dxa"/>
            <w:vMerge/>
            <w:tcBorders>
              <w:left w:val="single" w:sz="4" w:space="0" w:color="auto"/>
              <w:bottom w:val="single" w:sz="4" w:space="0" w:color="auto"/>
              <w:right w:val="single" w:sz="4" w:space="0" w:color="auto"/>
            </w:tcBorders>
          </w:tcPr>
          <w:p w14:paraId="7E6799C2" w14:textId="77777777" w:rsidR="00B3599D" w:rsidRPr="002A6CA3" w:rsidRDefault="00B3599D" w:rsidP="00B3599D">
            <w:pPr>
              <w:jc w:val="center"/>
              <w:rPr>
                <w:rFonts w:ascii="Verdana" w:hAnsi="Verdana" w:cstheme="minorHAnsi"/>
                <w:i/>
                <w:sz w:val="20"/>
              </w:rPr>
            </w:pPr>
          </w:p>
        </w:tc>
      </w:tr>
      <w:tr w:rsidR="00B3599D" w:rsidRPr="00624AE0" w14:paraId="2793A6BC" w14:textId="77777777" w:rsidTr="009E47DC">
        <w:trPr>
          <w:trHeight w:val="443"/>
        </w:trPr>
        <w:tc>
          <w:tcPr>
            <w:tcW w:w="597" w:type="dxa"/>
          </w:tcPr>
          <w:p w14:paraId="1C5E9967" w14:textId="77777777" w:rsidR="00B3599D" w:rsidRPr="002A6CA3" w:rsidRDefault="00B3599D" w:rsidP="007D157E">
            <w:pPr>
              <w:numPr>
                <w:ilvl w:val="0"/>
                <w:numId w:val="25"/>
              </w:numPr>
              <w:autoSpaceDE w:val="0"/>
              <w:autoSpaceDN w:val="0"/>
              <w:spacing w:before="120" w:after="200" w:line="240" w:lineRule="auto"/>
              <w:jc w:val="left"/>
              <w:rPr>
                <w:rFonts w:ascii="Verdana" w:hAnsi="Verdana" w:cstheme="minorHAnsi"/>
                <w:i/>
                <w:sz w:val="20"/>
              </w:rPr>
            </w:pPr>
          </w:p>
        </w:tc>
        <w:tc>
          <w:tcPr>
            <w:tcW w:w="1701" w:type="dxa"/>
            <w:tcBorders>
              <w:right w:val="single" w:sz="4" w:space="0" w:color="auto"/>
            </w:tcBorders>
          </w:tcPr>
          <w:p w14:paraId="742FCD18" w14:textId="77777777" w:rsidR="00B3599D" w:rsidRPr="002A6CA3" w:rsidRDefault="00B3599D" w:rsidP="00B3599D">
            <w:pPr>
              <w:spacing w:before="120"/>
              <w:rPr>
                <w:rFonts w:ascii="Verdana" w:hAnsi="Verdana" w:cstheme="minorHAnsi"/>
                <w:sz w:val="20"/>
              </w:rPr>
            </w:pPr>
          </w:p>
        </w:tc>
        <w:tc>
          <w:tcPr>
            <w:tcW w:w="1842" w:type="dxa"/>
          </w:tcPr>
          <w:p w14:paraId="68DC1943" w14:textId="77777777" w:rsidR="00B3599D" w:rsidRPr="002A6CA3" w:rsidRDefault="00B3599D" w:rsidP="00B3599D">
            <w:pPr>
              <w:spacing w:before="120"/>
              <w:rPr>
                <w:rFonts w:ascii="Verdana" w:hAnsi="Verdana" w:cstheme="minorHAnsi"/>
                <w:sz w:val="20"/>
              </w:rPr>
            </w:pPr>
          </w:p>
        </w:tc>
        <w:tc>
          <w:tcPr>
            <w:tcW w:w="1531" w:type="dxa"/>
            <w:tcBorders>
              <w:top w:val="nil"/>
              <w:bottom w:val="nil"/>
            </w:tcBorders>
          </w:tcPr>
          <w:p w14:paraId="5EC20FCE" w14:textId="77777777" w:rsidR="00B3599D" w:rsidRPr="002A6CA3" w:rsidRDefault="00B3599D" w:rsidP="00B3599D">
            <w:pPr>
              <w:spacing w:before="120"/>
              <w:rPr>
                <w:rFonts w:ascii="Verdana" w:hAnsi="Verdana" w:cstheme="minorHAnsi"/>
                <w:sz w:val="20"/>
              </w:rPr>
            </w:pPr>
          </w:p>
        </w:tc>
        <w:tc>
          <w:tcPr>
            <w:tcW w:w="1559" w:type="dxa"/>
            <w:tcBorders>
              <w:top w:val="nil"/>
              <w:bottom w:val="nil"/>
              <w:right w:val="single" w:sz="4" w:space="0" w:color="auto"/>
            </w:tcBorders>
          </w:tcPr>
          <w:p w14:paraId="55E54453" w14:textId="77777777" w:rsidR="00B3599D" w:rsidRPr="002A6CA3" w:rsidRDefault="00B3599D" w:rsidP="00B3599D">
            <w:pPr>
              <w:spacing w:before="120"/>
              <w:rPr>
                <w:rFonts w:ascii="Verdana" w:hAnsi="Verdana" w:cstheme="minorHAnsi"/>
                <w:sz w:val="20"/>
              </w:rPr>
            </w:pPr>
          </w:p>
        </w:tc>
        <w:tc>
          <w:tcPr>
            <w:tcW w:w="3147" w:type="dxa"/>
            <w:tcBorders>
              <w:top w:val="single" w:sz="4" w:space="0" w:color="auto"/>
              <w:left w:val="single" w:sz="4" w:space="0" w:color="auto"/>
              <w:bottom w:val="single" w:sz="4" w:space="0" w:color="auto"/>
              <w:right w:val="single" w:sz="4" w:space="0" w:color="auto"/>
            </w:tcBorders>
          </w:tcPr>
          <w:p w14:paraId="577B12F8" w14:textId="77777777" w:rsidR="00B3599D" w:rsidRPr="002A6CA3" w:rsidRDefault="00B3599D" w:rsidP="00B3599D">
            <w:pPr>
              <w:spacing w:before="120"/>
              <w:rPr>
                <w:rFonts w:ascii="Verdana" w:hAnsi="Verdana" w:cstheme="minorHAnsi"/>
                <w:sz w:val="20"/>
              </w:rPr>
            </w:pPr>
          </w:p>
        </w:tc>
      </w:tr>
      <w:tr w:rsidR="00BF1F3F" w:rsidRPr="00624AE0" w14:paraId="6CD23442" w14:textId="77777777" w:rsidTr="009E47DC">
        <w:trPr>
          <w:trHeight w:val="443"/>
        </w:trPr>
        <w:tc>
          <w:tcPr>
            <w:tcW w:w="597" w:type="dxa"/>
          </w:tcPr>
          <w:p w14:paraId="2D198EAA" w14:textId="77777777" w:rsidR="00BF1F3F" w:rsidRPr="002A6CA3" w:rsidRDefault="00BF1F3F" w:rsidP="007D157E">
            <w:pPr>
              <w:numPr>
                <w:ilvl w:val="0"/>
                <w:numId w:val="25"/>
              </w:numPr>
              <w:autoSpaceDE w:val="0"/>
              <w:autoSpaceDN w:val="0"/>
              <w:spacing w:before="120" w:after="200" w:line="240" w:lineRule="auto"/>
              <w:jc w:val="left"/>
              <w:rPr>
                <w:rFonts w:ascii="Verdana" w:hAnsi="Verdana" w:cstheme="minorHAnsi"/>
                <w:i/>
                <w:sz w:val="20"/>
              </w:rPr>
            </w:pPr>
          </w:p>
        </w:tc>
        <w:tc>
          <w:tcPr>
            <w:tcW w:w="1701" w:type="dxa"/>
            <w:tcBorders>
              <w:right w:val="single" w:sz="4" w:space="0" w:color="auto"/>
            </w:tcBorders>
          </w:tcPr>
          <w:p w14:paraId="4882D84A" w14:textId="77777777" w:rsidR="00BF1F3F" w:rsidRPr="002A6CA3" w:rsidRDefault="00BF1F3F" w:rsidP="00B3599D">
            <w:pPr>
              <w:spacing w:before="120"/>
              <w:rPr>
                <w:rFonts w:ascii="Verdana" w:hAnsi="Verdana" w:cstheme="minorHAnsi"/>
                <w:sz w:val="20"/>
              </w:rPr>
            </w:pPr>
          </w:p>
        </w:tc>
        <w:tc>
          <w:tcPr>
            <w:tcW w:w="1842" w:type="dxa"/>
          </w:tcPr>
          <w:p w14:paraId="5EB06220" w14:textId="77777777" w:rsidR="00BF1F3F" w:rsidRPr="002A6CA3" w:rsidRDefault="00BF1F3F" w:rsidP="00B3599D">
            <w:pPr>
              <w:spacing w:before="120"/>
              <w:rPr>
                <w:rFonts w:ascii="Verdana" w:hAnsi="Verdana" w:cstheme="minorHAnsi"/>
                <w:sz w:val="20"/>
              </w:rPr>
            </w:pPr>
          </w:p>
        </w:tc>
        <w:tc>
          <w:tcPr>
            <w:tcW w:w="1531" w:type="dxa"/>
            <w:tcBorders>
              <w:top w:val="nil"/>
            </w:tcBorders>
          </w:tcPr>
          <w:p w14:paraId="2FB15E43" w14:textId="77777777" w:rsidR="00BF1F3F" w:rsidRPr="002A6CA3" w:rsidRDefault="00BF1F3F" w:rsidP="00B3599D">
            <w:pPr>
              <w:spacing w:before="120"/>
              <w:rPr>
                <w:rFonts w:ascii="Verdana" w:hAnsi="Verdana" w:cstheme="minorHAnsi"/>
                <w:sz w:val="20"/>
              </w:rPr>
            </w:pPr>
          </w:p>
        </w:tc>
        <w:tc>
          <w:tcPr>
            <w:tcW w:w="1559" w:type="dxa"/>
            <w:tcBorders>
              <w:top w:val="nil"/>
              <w:right w:val="single" w:sz="4" w:space="0" w:color="auto"/>
            </w:tcBorders>
          </w:tcPr>
          <w:p w14:paraId="4279F4C0" w14:textId="77777777" w:rsidR="00BF1F3F" w:rsidRPr="002A6CA3" w:rsidRDefault="00BF1F3F" w:rsidP="00B3599D">
            <w:pPr>
              <w:spacing w:before="120"/>
              <w:rPr>
                <w:rFonts w:ascii="Verdana" w:hAnsi="Verdana" w:cstheme="minorHAnsi"/>
                <w:sz w:val="20"/>
              </w:rPr>
            </w:pPr>
          </w:p>
        </w:tc>
        <w:tc>
          <w:tcPr>
            <w:tcW w:w="3147" w:type="dxa"/>
            <w:tcBorders>
              <w:top w:val="single" w:sz="4" w:space="0" w:color="auto"/>
              <w:left w:val="single" w:sz="4" w:space="0" w:color="auto"/>
              <w:bottom w:val="single" w:sz="4" w:space="0" w:color="auto"/>
              <w:right w:val="single" w:sz="4" w:space="0" w:color="auto"/>
            </w:tcBorders>
          </w:tcPr>
          <w:p w14:paraId="5BAF3D5E" w14:textId="77777777" w:rsidR="00BF1F3F" w:rsidRPr="002A6CA3" w:rsidRDefault="00BF1F3F" w:rsidP="00B3599D">
            <w:pPr>
              <w:spacing w:before="120"/>
              <w:rPr>
                <w:rFonts w:ascii="Verdana" w:hAnsi="Verdana" w:cstheme="minorHAnsi"/>
                <w:sz w:val="20"/>
              </w:rPr>
            </w:pPr>
          </w:p>
        </w:tc>
      </w:tr>
    </w:tbl>
    <w:p w14:paraId="667050B0" w14:textId="77777777" w:rsidR="00B17724" w:rsidRPr="002A6CA3" w:rsidRDefault="00B17724" w:rsidP="00B17724">
      <w:pPr>
        <w:spacing w:before="120"/>
        <w:ind w:left="-284" w:right="-569"/>
        <w:outlineLvl w:val="0"/>
        <w:rPr>
          <w:rFonts w:ascii="Verdana" w:hAnsi="Verdana" w:cstheme="minorHAnsi"/>
          <w:i/>
          <w:sz w:val="20"/>
        </w:rPr>
      </w:pPr>
      <w:bookmarkStart w:id="276" w:name="_Toc515896307"/>
      <w:bookmarkStart w:id="277" w:name="_Toc122344848"/>
      <w:r w:rsidRPr="002A6CA3">
        <w:rPr>
          <w:rFonts w:ascii="Verdana" w:hAnsi="Verdana" w:cstheme="minorHAnsi"/>
          <w:i/>
          <w:sz w:val="20"/>
        </w:rPr>
        <w:t>UWAGA: Należy dostosować ilość wierszy do ilości wykazywanych zadań</w:t>
      </w:r>
      <w:bookmarkEnd w:id="276"/>
      <w:bookmarkEnd w:id="277"/>
    </w:p>
    <w:p w14:paraId="7DD45A55" w14:textId="77777777" w:rsidR="009C4AC1" w:rsidRPr="002A6CA3" w:rsidRDefault="009C4AC1" w:rsidP="009C4AC1">
      <w:pPr>
        <w:spacing w:before="120"/>
        <w:ind w:left="-284" w:right="-45"/>
        <w:rPr>
          <w:rFonts w:ascii="Verdana" w:hAnsi="Verdana" w:cstheme="minorHAnsi"/>
          <w:sz w:val="20"/>
        </w:rPr>
      </w:pPr>
      <w:r w:rsidRPr="002A6CA3">
        <w:rPr>
          <w:rFonts w:ascii="Verdana" w:hAnsi="Verdana" w:cstheme="minorHAnsi"/>
          <w:sz w:val="20"/>
        </w:rPr>
        <w:t xml:space="preserve">Do niniejszego wykazu dołączam dowody potwierdzające, że ww. zamówienia zostały wykonane lub są wykonywane należycie </w:t>
      </w:r>
    </w:p>
    <w:p w14:paraId="569A6C62" w14:textId="77777777" w:rsidR="00B3599D" w:rsidRPr="002A6CA3" w:rsidRDefault="00B3599D" w:rsidP="00B3599D">
      <w:pPr>
        <w:ind w:right="-993"/>
        <w:rPr>
          <w:rFonts w:ascii="Verdana" w:hAnsi="Verdana" w:cstheme="minorHAnsi"/>
          <w:sz w:val="20"/>
        </w:rPr>
      </w:pPr>
    </w:p>
    <w:p w14:paraId="7D3CCF07" w14:textId="77777777" w:rsidR="00B3599D" w:rsidRPr="002A6CA3" w:rsidRDefault="00B3599D" w:rsidP="00544D2E">
      <w:pPr>
        <w:ind w:left="-284" w:right="-993"/>
        <w:rPr>
          <w:rFonts w:ascii="Verdana" w:hAnsi="Verdana" w:cstheme="minorHAnsi"/>
          <w:sz w:val="20"/>
        </w:rPr>
      </w:pPr>
    </w:p>
    <w:p w14:paraId="20DF412C" w14:textId="77777777" w:rsidR="00B3599D" w:rsidRPr="002A6CA3" w:rsidRDefault="00B3599D" w:rsidP="002A6CA3">
      <w:pPr>
        <w:ind w:left="5398" w:right="-993"/>
        <w:rPr>
          <w:rFonts w:ascii="Verdana" w:hAnsi="Verdana" w:cstheme="minorHAnsi"/>
          <w:sz w:val="20"/>
        </w:rPr>
      </w:pPr>
      <w:r w:rsidRPr="002A6CA3">
        <w:rPr>
          <w:rFonts w:ascii="Verdana" w:hAnsi="Verdana" w:cstheme="minorHAnsi"/>
          <w:sz w:val="20"/>
        </w:rPr>
        <w:tab/>
        <w:t xml:space="preserve">        </w:t>
      </w:r>
      <w:r w:rsidR="00544D2E" w:rsidRPr="002A6CA3">
        <w:rPr>
          <w:rFonts w:ascii="Verdana" w:hAnsi="Verdana" w:cstheme="minorHAnsi"/>
          <w:sz w:val="20"/>
        </w:rPr>
        <w:tab/>
        <w:t xml:space="preserve">  </w:t>
      </w:r>
      <w:r w:rsidR="00F65191" w:rsidRPr="002A6CA3">
        <w:rPr>
          <w:rFonts w:ascii="Verdana" w:hAnsi="Verdana" w:cstheme="minorHAnsi"/>
          <w:sz w:val="20"/>
        </w:rPr>
        <w:t xml:space="preserve">                                                                                                        </w:t>
      </w:r>
      <w:r w:rsidR="00544D2E" w:rsidRPr="002A6CA3">
        <w:rPr>
          <w:rFonts w:ascii="Verdana" w:hAnsi="Verdana" w:cstheme="minorHAnsi"/>
          <w:sz w:val="20"/>
        </w:rPr>
        <w:t>…….</w:t>
      </w:r>
      <w:r w:rsidRPr="002A6CA3">
        <w:rPr>
          <w:rFonts w:ascii="Verdana" w:hAnsi="Verdana" w:cstheme="minorHAnsi"/>
          <w:sz w:val="20"/>
        </w:rPr>
        <w:t>………..…..........................................</w:t>
      </w:r>
    </w:p>
    <w:p w14:paraId="6894F642" w14:textId="0B744A71" w:rsidR="0072669D" w:rsidRDefault="00794A5D" w:rsidP="00CA696C">
      <w:pPr>
        <w:spacing w:line="240" w:lineRule="auto"/>
        <w:ind w:left="5398" w:right="68"/>
        <w:jc w:val="center"/>
        <w:rPr>
          <w:rFonts w:ascii="Verdana" w:hAnsi="Verdana" w:cstheme="minorHAnsi"/>
          <w:b/>
          <w:i/>
          <w:sz w:val="20"/>
        </w:rPr>
      </w:pPr>
      <w:r w:rsidRPr="002A6CA3">
        <w:rPr>
          <w:rFonts w:ascii="Verdana" w:hAnsi="Verdana" w:cstheme="minorHAnsi"/>
          <w:i/>
          <w:sz w:val="20"/>
        </w:rPr>
        <w:t>podpis osoby uprawnionej/ osób uprawnionych do składania oświadczeń woli w imieniu Wykonawcy</w:t>
      </w:r>
      <w:r w:rsidRPr="00D7603F">
        <w:rPr>
          <w:rFonts w:ascii="Verdana" w:hAnsi="Verdana" w:cstheme="minorHAnsi"/>
          <w:b/>
          <w:i/>
          <w:sz w:val="20"/>
        </w:rPr>
        <w:t xml:space="preserve"> </w:t>
      </w:r>
    </w:p>
    <w:p w14:paraId="714A9B47" w14:textId="1F1EAE74" w:rsidR="00D7603F" w:rsidRPr="00BF1F3F" w:rsidRDefault="00D7603F" w:rsidP="00BF1F3F">
      <w:pPr>
        <w:spacing w:line="240" w:lineRule="auto"/>
        <w:jc w:val="left"/>
        <w:rPr>
          <w:rFonts w:ascii="Verdana" w:hAnsi="Verdana" w:cstheme="minorHAnsi"/>
          <w:b/>
          <w:i/>
          <w:sz w:val="20"/>
        </w:rPr>
      </w:pPr>
    </w:p>
    <w:sectPr w:rsidR="00D7603F" w:rsidRPr="00BF1F3F" w:rsidSect="00492F12">
      <w:headerReference w:type="default" r:id="rId27"/>
      <w:footerReference w:type="default" r:id="rId28"/>
      <w:headerReference w:type="first" r:id="rId29"/>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2F4702" w14:textId="77777777" w:rsidR="006802CF" w:rsidRDefault="006802CF">
      <w:r>
        <w:separator/>
      </w:r>
    </w:p>
  </w:endnote>
  <w:endnote w:type="continuationSeparator" w:id="0">
    <w:p w14:paraId="4B9D59CB" w14:textId="77777777" w:rsidR="006802CF" w:rsidRDefault="00680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Swis721 L2">
    <w:altName w:val="Arial"/>
    <w:charset w:val="EE"/>
    <w:family w:val="swiss"/>
    <w:pitch w:val="variable"/>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6802CF" w:rsidRPr="0072383F" w:rsidRDefault="006802CF"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4DFBC912" w:rsidR="006802CF" w:rsidRPr="00796896" w:rsidRDefault="006802CF"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30142F">
              <w:rPr>
                <w:rFonts w:ascii="Arial" w:hAnsi="Arial" w:cs="Arial"/>
                <w:bCs/>
                <w:noProof/>
                <w:sz w:val="16"/>
                <w:szCs w:val="16"/>
                <w:lang w:eastAsia="pl-PL"/>
              </w:rPr>
              <w:t>6</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30142F">
              <w:rPr>
                <w:rFonts w:ascii="Arial" w:hAnsi="Arial" w:cs="Arial"/>
                <w:bCs/>
                <w:noProof/>
                <w:sz w:val="16"/>
                <w:szCs w:val="16"/>
                <w:lang w:eastAsia="pl-PL"/>
              </w:rPr>
              <w:t>32</w:t>
            </w:r>
            <w:r w:rsidRPr="00796896">
              <w:rPr>
                <w:rFonts w:ascii="Arial" w:hAnsi="Arial" w:cs="Arial"/>
                <w:bCs/>
                <w:sz w:val="16"/>
                <w:szCs w:val="16"/>
                <w:lang w:eastAsia="pl-PL"/>
              </w:rPr>
              <w:fldChar w:fldCharType="end"/>
            </w:r>
          </w:p>
        </w:sdtContent>
      </w:sdt>
    </w:sdtContent>
  </w:sdt>
  <w:p w14:paraId="270B7F7F" w14:textId="77777777" w:rsidR="006802CF" w:rsidRDefault="006802C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97DC7B" w14:textId="77777777" w:rsidR="006802CF" w:rsidRDefault="006802CF">
      <w:r>
        <w:separator/>
      </w:r>
    </w:p>
  </w:footnote>
  <w:footnote w:type="continuationSeparator" w:id="0">
    <w:p w14:paraId="6AAFBE24" w14:textId="77777777" w:rsidR="006802CF" w:rsidRDefault="006802CF">
      <w:r>
        <w:continuationSeparator/>
      </w:r>
    </w:p>
  </w:footnote>
  <w:footnote w:id="1">
    <w:p w14:paraId="76090856" w14:textId="77777777" w:rsidR="006802CF" w:rsidRPr="002A6CA3" w:rsidRDefault="006802CF"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5391D389" w14:textId="77777777" w:rsidR="006802CF" w:rsidRPr="002A6CA3" w:rsidDel="00900F4B" w:rsidRDefault="006802CF" w:rsidP="0042031F">
      <w:pPr>
        <w:pStyle w:val="Tekstprzypisudolnego"/>
        <w:rPr>
          <w:del w:id="270" w:author="Auto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3">
    <w:p w14:paraId="3865849E" w14:textId="77777777" w:rsidR="006802CF" w:rsidRPr="002A6CA3" w:rsidRDefault="006802CF" w:rsidP="003F6267">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4">
    <w:p w14:paraId="299D70D3" w14:textId="77777777" w:rsidR="006802CF" w:rsidRPr="002A6CA3" w:rsidRDefault="006802CF" w:rsidP="003F6267">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Pr="002A6CA3">
        <w:rPr>
          <w:rFonts w:ascii="Verdana" w:eastAsiaTheme="minorHAnsi" w:hAnsi="Verdana" w:cstheme="minorHAnsi"/>
          <w:sz w:val="18"/>
          <w:szCs w:val="18"/>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17FE16D0" w14:textId="77777777" w:rsidR="006802CF" w:rsidRPr="002A6CA3" w:rsidRDefault="006802CF" w:rsidP="003F6267">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6802CF" w:rsidRPr="002A6CA3" w:rsidRDefault="006802CF" w:rsidP="003F6267">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6802CF" w:rsidRPr="002A6CA3" w:rsidRDefault="006802CF"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r>
        <w:rPr>
          <w:rFonts w:ascii="Verdana" w:hAnsi="Verdana" w:cstheme="minorHAnsi"/>
          <w:sz w:val="18"/>
          <w:szCs w:val="18"/>
        </w:rPr>
        <w:t xml:space="preserve">. </w:t>
      </w:r>
      <w:r>
        <w:rPr>
          <w:rFonts w:ascii="Verdana" w:hAnsi="Verdana" w:cstheme="minorHAnsi"/>
          <w:sz w:val="18"/>
          <w:szCs w:val="18"/>
        </w:rPr>
        <w:br/>
        <w:t xml:space="preserve">- brak skreślenia oznacza, że Wykonawca </w:t>
      </w:r>
      <w:r w:rsidRPr="00900F4B">
        <w:rPr>
          <w:rFonts w:ascii="Verdana" w:hAnsi="Verdana" w:cstheme="minorHAnsi"/>
          <w:sz w:val="18"/>
          <w:szCs w:val="18"/>
        </w:rPr>
        <w:t>przy re</w:t>
      </w:r>
      <w:r>
        <w:rPr>
          <w:rFonts w:ascii="Verdana" w:hAnsi="Verdana" w:cstheme="minorHAnsi"/>
          <w:sz w:val="18"/>
          <w:szCs w:val="18"/>
        </w:rPr>
        <w:t xml:space="preserve">alizacji zamówienia nie będzie korzystać z </w:t>
      </w:r>
      <w:r w:rsidRPr="00900F4B">
        <w:rPr>
          <w:rFonts w:ascii="Verdana" w:hAnsi="Verdana" w:cstheme="minorHAnsi"/>
          <w:sz w:val="18"/>
          <w:szCs w:val="18"/>
        </w:rPr>
        <w:t>podwykonawców</w:t>
      </w:r>
      <w:r>
        <w:rPr>
          <w:rFonts w:ascii="Verdana" w:hAnsi="Verdana" w:cstheme="minorHAnsi"/>
          <w:sz w:val="18"/>
          <w:szCs w:val="18"/>
        </w:rPr>
        <w:t>.</w:t>
      </w:r>
    </w:p>
  </w:footnote>
  <w:footnote w:id="6">
    <w:p w14:paraId="1B468636" w14:textId="77777777" w:rsidR="006802CF" w:rsidRPr="002A6CA3" w:rsidRDefault="006802CF"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 niepotrzebne skreślić</w:t>
      </w:r>
    </w:p>
    <w:p w14:paraId="7B97847B" w14:textId="77777777" w:rsidR="006802CF" w:rsidRPr="003F6267" w:rsidRDefault="006802CF" w:rsidP="0042031F">
      <w:pPr>
        <w:pStyle w:val="Tekstprzypisudolnego"/>
        <w:jc w:val="both"/>
        <w:rPr>
          <w:rFonts w:asciiTheme="minorHAnsi" w:hAnsiTheme="minorHAnsi" w:cstheme="minorHAnsi"/>
          <w:sz w:val="14"/>
          <w:szCs w:val="14"/>
        </w:rPr>
      </w:pPr>
      <w:r w:rsidRPr="002A6CA3">
        <w:rPr>
          <w:rFonts w:ascii="Verdana" w:hAnsi="Verdana" w:cstheme="minorHAnsi"/>
          <w:sz w:val="18"/>
          <w:szCs w:val="18"/>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6802CF" w:rsidRPr="002A6CA3" w:rsidRDefault="006802CF" w:rsidP="00EA7443">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6802CF" w:rsidRPr="00796896" w14:paraId="6F2D8356" w14:textId="77777777" w:rsidTr="00563339">
      <w:trPr>
        <w:trHeight w:val="841"/>
      </w:trPr>
      <w:tc>
        <w:tcPr>
          <w:tcW w:w="1985" w:type="dxa"/>
        </w:tcPr>
        <w:p w14:paraId="100CED07" w14:textId="77777777" w:rsidR="006802CF" w:rsidRPr="00796896" w:rsidRDefault="006802CF"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6802CF" w:rsidRPr="00796896" w:rsidRDefault="006802CF" w:rsidP="00796896">
          <w:pPr>
            <w:spacing w:line="240" w:lineRule="auto"/>
            <w:jc w:val="right"/>
            <w:rPr>
              <w:rFonts w:ascii="Arial" w:hAnsi="Arial" w:cs="Arial"/>
              <w:b/>
              <w:sz w:val="14"/>
              <w:lang w:eastAsia="pl-PL"/>
            </w:rPr>
          </w:pPr>
        </w:p>
        <w:p w14:paraId="72DEF8A6" w14:textId="77777777" w:rsidR="006802CF" w:rsidRPr="00796896" w:rsidRDefault="006802CF" w:rsidP="00796896">
          <w:pPr>
            <w:spacing w:line="240" w:lineRule="auto"/>
            <w:jc w:val="right"/>
            <w:rPr>
              <w:sz w:val="14"/>
              <w:lang w:eastAsia="pl-PL"/>
            </w:rPr>
          </w:pPr>
        </w:p>
      </w:tc>
      <w:tc>
        <w:tcPr>
          <w:tcW w:w="2092" w:type="dxa"/>
        </w:tcPr>
        <w:p w14:paraId="6EF5E519" w14:textId="77777777" w:rsidR="006802CF" w:rsidRPr="00796896" w:rsidRDefault="006802CF"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6802CF" w:rsidRPr="00245C0A" w:rsidRDefault="006802CF"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6802CF" w:rsidRPr="00245C0A" w:rsidRDefault="006802CF" w:rsidP="00796896">
                          <w:pPr>
                            <w:rPr>
                              <w:rFonts w:ascii="Arial" w:hAnsi="Arial" w:cs="Arial"/>
                              <w:sz w:val="14"/>
                              <w:szCs w:val="16"/>
                            </w:rPr>
                          </w:pPr>
                        </w:p>
                      </w:txbxContent>
                    </v:textbox>
                    <w10:wrap anchorx="margin"/>
                  </v:shape>
                </w:pict>
              </mc:Fallback>
            </mc:AlternateContent>
          </w:r>
        </w:p>
        <w:p w14:paraId="6A62E664" w14:textId="77777777" w:rsidR="006802CF" w:rsidRPr="00796896" w:rsidRDefault="006802CF" w:rsidP="00796896">
          <w:pPr>
            <w:spacing w:line="240" w:lineRule="auto"/>
            <w:ind w:firstLine="708"/>
            <w:jc w:val="left"/>
            <w:rPr>
              <w:lang w:eastAsia="pl-PL"/>
            </w:rPr>
          </w:pPr>
        </w:p>
      </w:tc>
    </w:tr>
  </w:tbl>
  <w:p w14:paraId="68ED044D" w14:textId="0D4ED5C2" w:rsidR="006802CF" w:rsidRPr="0072383F" w:rsidRDefault="006802CF"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6802CF" w:rsidRDefault="006802CF"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6C7B3016" w14:textId="6B2E6547" w:rsidR="006802CF" w:rsidRPr="0072383F" w:rsidRDefault="006802CF" w:rsidP="002932B9">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Pr="00EB0BB0">
      <w:rPr>
        <w:rFonts w:ascii="Calibri" w:hAnsi="Calibri"/>
        <w:b/>
        <w:szCs w:val="16"/>
      </w:rPr>
      <w:t>Wykonanie prac konserwacyjnych, utrzymaniowych i modernizacyjnych na urządzeniach sprężarkowych firmy Marani</w:t>
    </w:r>
  </w:p>
  <w:p w14:paraId="4CF09E4C" w14:textId="4DF0BEE1" w:rsidR="006802CF" w:rsidRPr="0072383F" w:rsidRDefault="006802CF" w:rsidP="004B2A5B">
    <w:pPr>
      <w:pStyle w:val="Nagwek"/>
      <w:spacing w:line="240" w:lineRule="auto"/>
      <w:jc w:val="center"/>
      <w:rPr>
        <w:rFonts w:ascii="Calibri" w:hAnsi="Calibri"/>
        <w:szCs w:val="16"/>
      </w:rPr>
    </w:pPr>
    <w:r>
      <w:rPr>
        <w:rFonts w:ascii="Calibri" w:hAnsi="Calibri"/>
        <w:szCs w:val="16"/>
      </w:rPr>
      <w:t xml:space="preserve">nr </w:t>
    </w:r>
    <w:r w:rsidRPr="00EB0BB0">
      <w:rPr>
        <w:rFonts w:ascii="Calibri" w:hAnsi="Calibri"/>
        <w:szCs w:val="16"/>
      </w:rPr>
      <w:t>POST/PEC/PEC/ZWG/00943/2024</w:t>
    </w:r>
  </w:p>
  <w:p w14:paraId="45F5AF70" w14:textId="77777777" w:rsidR="006802CF" w:rsidRPr="0072383F" w:rsidRDefault="006802CF"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08620FDA" w:rsidR="006802CF" w:rsidRPr="00796896" w:rsidRDefault="006802CF"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E04C82E6"/>
    <w:lvl w:ilvl="0">
      <w:start w:val="12"/>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1" w15:restartNumberingAfterBreak="0">
    <w:nsid w:val="15191C01"/>
    <w:multiLevelType w:val="multilevel"/>
    <w:tmpl w:val="0DCC901A"/>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9DECD3DE"/>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DC96F6CC"/>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DA7E8C14"/>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sz w:val="20"/>
        <w:szCs w:val="2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6"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9"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6" w15:restartNumberingAfterBreak="0">
    <w:nsid w:val="345F5EBF"/>
    <w:multiLevelType w:val="multilevel"/>
    <w:tmpl w:val="35C40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9"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1"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3"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3E3A6B7D"/>
    <w:multiLevelType w:val="multilevel"/>
    <w:tmpl w:val="0E5E75FA"/>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6"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8"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0"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4"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5"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6" w15:restartNumberingAfterBreak="0">
    <w:nsid w:val="48355968"/>
    <w:multiLevelType w:val="multilevel"/>
    <w:tmpl w:val="F448040C"/>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7"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8" w15:restartNumberingAfterBreak="0">
    <w:nsid w:val="4AAA3227"/>
    <w:multiLevelType w:val="multilevel"/>
    <w:tmpl w:val="812839E6"/>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9" w15:restartNumberingAfterBreak="0">
    <w:nsid w:val="4B8A38C5"/>
    <w:multiLevelType w:val="multilevel"/>
    <w:tmpl w:val="D9260DD8"/>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80"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1"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4"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5" w15:restartNumberingAfterBreak="0">
    <w:nsid w:val="50EE0771"/>
    <w:multiLevelType w:val="multilevel"/>
    <w:tmpl w:val="349255B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8"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9" w15:restartNumberingAfterBreak="0">
    <w:nsid w:val="58811E51"/>
    <w:multiLevelType w:val="multilevel"/>
    <w:tmpl w:val="2C0882B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0"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2"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3"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4"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5"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62B92482"/>
    <w:multiLevelType w:val="multilevel"/>
    <w:tmpl w:val="62B08920"/>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7"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9"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2"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3" w15:restartNumberingAfterBreak="0">
    <w:nsid w:val="6A173F1A"/>
    <w:multiLevelType w:val="multilevel"/>
    <w:tmpl w:val="39CE1A7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4"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5"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6"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7"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8"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9"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15:restartNumberingAfterBreak="0">
    <w:nsid w:val="763347D9"/>
    <w:multiLevelType w:val="multilevel"/>
    <w:tmpl w:val="D452FDC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1" w15:restartNumberingAfterBreak="0">
    <w:nsid w:val="78DF653D"/>
    <w:multiLevelType w:val="multilevel"/>
    <w:tmpl w:val="F2205A20"/>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u w:val="none"/>
      </w:rPr>
    </w:lvl>
    <w:lvl w:ilvl="2">
      <w:start w:val="1"/>
      <w:numFmt w:val="decimal"/>
      <w:lvlText w:val="%1.%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2"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60"/>
  </w:num>
  <w:num w:numId="2">
    <w:abstractNumId w:val="47"/>
  </w:num>
  <w:num w:numId="3">
    <w:abstractNumId w:val="101"/>
  </w:num>
  <w:num w:numId="4">
    <w:abstractNumId w:val="67"/>
  </w:num>
  <w:num w:numId="5">
    <w:abstractNumId w:val="32"/>
  </w:num>
  <w:num w:numId="6">
    <w:abstractNumId w:val="73"/>
  </w:num>
  <w:num w:numId="7">
    <w:abstractNumId w:val="58"/>
  </w:num>
  <w:num w:numId="8">
    <w:abstractNumId w:val="87"/>
  </w:num>
  <w:num w:numId="9">
    <w:abstractNumId w:val="50"/>
  </w:num>
  <w:num w:numId="10">
    <w:abstractNumId w:val="48"/>
  </w:num>
  <w:num w:numId="11">
    <w:abstractNumId w:val="80"/>
  </w:num>
  <w:num w:numId="12">
    <w:abstractNumId w:val="100"/>
  </w:num>
  <w:num w:numId="13">
    <w:abstractNumId w:val="77"/>
  </w:num>
  <w:num w:numId="14">
    <w:abstractNumId w:val="62"/>
  </w:num>
  <w:num w:numId="15">
    <w:abstractNumId w:val="25"/>
  </w:num>
  <w:num w:numId="16">
    <w:abstractNumId w:val="34"/>
  </w:num>
  <w:num w:numId="17">
    <w:abstractNumId w:val="114"/>
  </w:num>
  <w:num w:numId="18">
    <w:abstractNumId w:val="102"/>
  </w:num>
  <w:num w:numId="19">
    <w:abstractNumId w:val="104"/>
  </w:num>
  <w:num w:numId="20">
    <w:abstractNumId w:val="1"/>
  </w:num>
  <w:num w:numId="21">
    <w:abstractNumId w:val="99"/>
  </w:num>
  <w:num w:numId="22">
    <w:abstractNumId w:val="22"/>
  </w:num>
  <w:num w:numId="23">
    <w:abstractNumId w:val="49"/>
  </w:num>
  <w:num w:numId="24">
    <w:abstractNumId w:val="0"/>
  </w:num>
  <w:num w:numId="25">
    <w:abstractNumId w:val="55"/>
  </w:num>
  <w:num w:numId="26">
    <w:abstractNumId w:val="83"/>
    <w:lvlOverride w:ilvl="0">
      <w:startOverride w:val="1"/>
    </w:lvlOverride>
  </w:num>
  <w:num w:numId="27">
    <w:abstractNumId w:val="94"/>
  </w:num>
  <w:num w:numId="28">
    <w:abstractNumId w:val="46"/>
  </w:num>
  <w:num w:numId="29">
    <w:abstractNumId w:val="82"/>
  </w:num>
  <w:num w:numId="30">
    <w:abstractNumId w:val="68"/>
  </w:num>
  <w:num w:numId="31">
    <w:abstractNumId w:val="53"/>
  </w:num>
  <w:num w:numId="32">
    <w:abstractNumId w:val="106"/>
  </w:num>
  <w:num w:numId="33">
    <w:abstractNumId w:val="28"/>
  </w:num>
  <w:num w:numId="34">
    <w:abstractNumId w:val="38"/>
  </w:num>
  <w:num w:numId="35">
    <w:abstractNumId w:val="75"/>
  </w:num>
  <w:num w:numId="36">
    <w:abstractNumId w:val="59"/>
  </w:num>
  <w:num w:numId="37">
    <w:abstractNumId w:val="69"/>
    <w:lvlOverride w:ilvl="0">
      <w:startOverride w:val="1"/>
    </w:lvlOverride>
  </w:num>
  <w:num w:numId="38">
    <w:abstractNumId w:val="91"/>
    <w:lvlOverride w:ilvl="0">
      <w:startOverride w:val="1"/>
    </w:lvlOverride>
  </w:num>
  <w:num w:numId="39">
    <w:abstractNumId w:val="44"/>
  </w:num>
  <w:num w:numId="40">
    <w:abstractNumId w:val="52"/>
  </w:num>
  <w:num w:numId="41">
    <w:abstractNumId w:val="93"/>
  </w:num>
  <w:num w:numId="42">
    <w:abstractNumId w:val="15"/>
  </w:num>
  <w:num w:numId="43">
    <w:abstractNumId w:val="110"/>
  </w:num>
  <w:num w:numId="44">
    <w:abstractNumId w:val="96"/>
  </w:num>
  <w:num w:numId="45">
    <w:abstractNumId w:val="89"/>
  </w:num>
  <w:num w:numId="46">
    <w:abstractNumId w:val="78"/>
  </w:num>
  <w:num w:numId="47">
    <w:abstractNumId w:val="103"/>
  </w:num>
  <w:num w:numId="48">
    <w:abstractNumId w:val="41"/>
  </w:num>
  <w:num w:numId="49">
    <w:abstractNumId w:val="85"/>
  </w:num>
  <w:num w:numId="50">
    <w:abstractNumId w:val="111"/>
  </w:num>
  <w:num w:numId="51">
    <w:abstractNumId w:val="35"/>
  </w:num>
  <w:num w:numId="52">
    <w:abstractNumId w:val="36"/>
  </w:num>
  <w:num w:numId="53">
    <w:abstractNumId w:val="92"/>
  </w:num>
  <w:num w:numId="54">
    <w:abstractNumId w:val="24"/>
  </w:num>
  <w:num w:numId="55">
    <w:abstractNumId w:val="45"/>
  </w:num>
  <w:num w:numId="56">
    <w:abstractNumId w:val="37"/>
  </w:num>
  <w:num w:numId="57">
    <w:abstractNumId w:val="105"/>
  </w:num>
  <w:num w:numId="58">
    <w:abstractNumId w:val="76"/>
  </w:num>
  <w:num w:numId="59">
    <w:abstractNumId w:val="43"/>
  </w:num>
  <w:num w:numId="60">
    <w:abstractNumId w:val="66"/>
  </w:num>
  <w:num w:numId="61">
    <w:abstractNumId w:val="70"/>
  </w:num>
  <w:num w:numId="62">
    <w:abstractNumId w:val="27"/>
  </w:num>
  <w:num w:numId="63">
    <w:abstractNumId w:val="108"/>
  </w:num>
  <w:num w:numId="64">
    <w:abstractNumId w:val="113"/>
  </w:num>
  <w:num w:numId="65">
    <w:abstractNumId w:val="31"/>
  </w:num>
  <w:num w:numId="66">
    <w:abstractNumId w:val="95"/>
  </w:num>
  <w:num w:numId="67">
    <w:abstractNumId w:val="71"/>
  </w:num>
  <w:num w:numId="68">
    <w:abstractNumId w:val="84"/>
  </w:num>
  <w:num w:numId="69">
    <w:abstractNumId w:val="18"/>
  </w:num>
  <w:num w:numId="70">
    <w:abstractNumId w:val="90"/>
  </w:num>
  <w:num w:numId="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4"/>
  </w:num>
  <w:num w:numId="74">
    <w:abstractNumId w:val="39"/>
  </w:num>
  <w:num w:numId="75">
    <w:abstractNumId w:val="72"/>
  </w:num>
  <w:num w:numId="76">
    <w:abstractNumId w:val="54"/>
  </w:num>
  <w:num w:numId="77">
    <w:abstractNumId w:val="97"/>
  </w:num>
  <w:num w:numId="78">
    <w:abstractNumId w:val="26"/>
  </w:num>
  <w:num w:numId="79">
    <w:abstractNumId w:val="19"/>
  </w:num>
  <w:num w:numId="80">
    <w:abstractNumId w:val="112"/>
  </w:num>
  <w:num w:numId="81">
    <w:abstractNumId w:val="21"/>
  </w:num>
  <w:num w:numId="82">
    <w:abstractNumId w:val="57"/>
  </w:num>
  <w:num w:numId="83">
    <w:abstractNumId w:val="8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7"/>
  </w:num>
  <w:num w:numId="85">
    <w:abstractNumId w:val="23"/>
  </w:num>
  <w:num w:numId="86">
    <w:abstractNumId w:val="74"/>
  </w:num>
  <w:num w:numId="87">
    <w:abstractNumId w:val="81"/>
  </w:num>
  <w:num w:numId="88">
    <w:abstractNumId w:val="79"/>
  </w:num>
  <w:num w:numId="89">
    <w:abstractNumId w:val="65"/>
  </w:num>
  <w:num w:numId="90">
    <w:abstractNumId w:val="29"/>
  </w:num>
  <w:num w:numId="91">
    <w:abstractNumId w:val="86"/>
  </w:num>
  <w:num w:numId="92">
    <w:abstractNumId w:val="33"/>
  </w:num>
  <w:num w:numId="93">
    <w:abstractNumId w:val="42"/>
  </w:num>
  <w:num w:numId="9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09"/>
  </w:num>
  <w:num w:numId="105">
    <w:abstractNumId w:val="16"/>
  </w:num>
  <w:num w:numId="106">
    <w:abstractNumId w:val="63"/>
  </w:num>
  <w:num w:numId="107">
    <w:abstractNumId w:val="51"/>
  </w:num>
  <w:num w:numId="108">
    <w:abstractNumId w:val="30"/>
  </w:num>
  <w:num w:numId="109">
    <w:abstractNumId w:val="40"/>
  </w:num>
  <w:num w:numId="110">
    <w:abstractNumId w:val="61"/>
  </w:num>
  <w:num w:numId="111">
    <w:abstractNumId w:val="56"/>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1E4"/>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220"/>
    <w:rsid w:val="00060064"/>
    <w:rsid w:val="0006027F"/>
    <w:rsid w:val="00060608"/>
    <w:rsid w:val="000621C1"/>
    <w:rsid w:val="000621D6"/>
    <w:rsid w:val="0006340D"/>
    <w:rsid w:val="00063A11"/>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806"/>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2DD9"/>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781"/>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C28"/>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21E7"/>
    <w:rsid w:val="00203905"/>
    <w:rsid w:val="00203ABF"/>
    <w:rsid w:val="00203E3D"/>
    <w:rsid w:val="00204F9C"/>
    <w:rsid w:val="0020590B"/>
    <w:rsid w:val="00205DBC"/>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DAF"/>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142F"/>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1C1"/>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5B64"/>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8E5"/>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02CF"/>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37F6E"/>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BEB"/>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14"/>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A71"/>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A90"/>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362"/>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7300"/>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24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7DC"/>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2FFB"/>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CC6"/>
    <w:rsid w:val="00B76E34"/>
    <w:rsid w:val="00B778EF"/>
    <w:rsid w:val="00B77D2B"/>
    <w:rsid w:val="00B80EFD"/>
    <w:rsid w:val="00B811A8"/>
    <w:rsid w:val="00B81D60"/>
    <w:rsid w:val="00B82288"/>
    <w:rsid w:val="00B829E9"/>
    <w:rsid w:val="00B82C1F"/>
    <w:rsid w:val="00B82CC6"/>
    <w:rsid w:val="00B83079"/>
    <w:rsid w:val="00B832C0"/>
    <w:rsid w:val="00B8370D"/>
    <w:rsid w:val="00B83CAB"/>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1F3F"/>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918"/>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46D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68F"/>
    <w:rsid w:val="00D22E20"/>
    <w:rsid w:val="00D230BC"/>
    <w:rsid w:val="00D23E26"/>
    <w:rsid w:val="00D248F4"/>
    <w:rsid w:val="00D24DD6"/>
    <w:rsid w:val="00D255C0"/>
    <w:rsid w:val="00D256F0"/>
    <w:rsid w:val="00D257B2"/>
    <w:rsid w:val="00D25921"/>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206"/>
    <w:rsid w:val="00D567F4"/>
    <w:rsid w:val="00D5790E"/>
    <w:rsid w:val="00D60CFD"/>
    <w:rsid w:val="00D60DE6"/>
    <w:rsid w:val="00D6154D"/>
    <w:rsid w:val="00D61671"/>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43C"/>
    <w:rsid w:val="00EA5A9F"/>
    <w:rsid w:val="00EA7078"/>
    <w:rsid w:val="00EA7443"/>
    <w:rsid w:val="00EA7A79"/>
    <w:rsid w:val="00EB0BB0"/>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F5"/>
    <w:rsid w:val="00ED2C49"/>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29F"/>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34364143">
      <w:bodyDiv w:val="1"/>
      <w:marLeft w:val="0"/>
      <w:marRight w:val="0"/>
      <w:marTop w:val="0"/>
      <w:marBottom w:val="0"/>
      <w:divBdr>
        <w:top w:val="none" w:sz="0" w:space="0" w:color="auto"/>
        <w:left w:val="none" w:sz="0" w:space="0" w:color="auto"/>
        <w:bottom w:val="none" w:sz="0" w:space="0" w:color="auto"/>
        <w:right w:val="none" w:sz="0" w:space="0" w:color="auto"/>
      </w:divBdr>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 w:id="2096517007">
      <w:bodyDiv w:val="1"/>
      <w:marLeft w:val="0"/>
      <w:marRight w:val="0"/>
      <w:marTop w:val="0"/>
      <w:marBottom w:val="0"/>
      <w:divBdr>
        <w:top w:val="none" w:sz="0" w:space="0" w:color="auto"/>
        <w:left w:val="none" w:sz="0" w:space="0" w:color="auto"/>
        <w:bottom w:val="none" w:sz="0" w:space="0" w:color="auto"/>
        <w:right w:val="none" w:sz="0" w:space="0" w:color="auto"/>
      </w:divBdr>
      <w:divsChild>
        <w:div w:id="1768114242">
          <w:marLeft w:val="0"/>
          <w:marRight w:val="0"/>
          <w:marTop w:val="0"/>
          <w:marBottom w:val="0"/>
          <w:divBdr>
            <w:top w:val="none" w:sz="0" w:space="0" w:color="auto"/>
            <w:left w:val="none" w:sz="0" w:space="0" w:color="auto"/>
            <w:bottom w:val="none" w:sz="0" w:space="0" w:color="auto"/>
            <w:right w:val="single" w:sz="6" w:space="0" w:color="C5C5C5"/>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wpp2.gkpge.pl" TargetMode="External"/><Relationship Id="rId18" Type="http://schemas.openxmlformats.org/officeDocument/2006/relationships/hyperlink" Target="mailto:helpdesk.zakupy@gkpge.pl" TargetMode="External"/><Relationship Id="rId26" Type="http://schemas.openxmlformats.org/officeDocument/2006/relationships/hyperlink" Target="http://www.gkpge.pl/bip/przetargi" TargetMode="Externa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hyperlink" Target="https://swpp2.gkpge.pl" TargetMode="External"/><Relationship Id="rId25" Type="http://schemas.openxmlformats.org/officeDocument/2006/relationships/hyperlink" Target="mailto:michal.paprocki@kogeneracja.com.pl" TargetMode="Externa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www.gkpge.pl/bip/przetargi"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karol.sonta@kogeneracja.com.pl" TargetMode="External"/><Relationship Id="rId32"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mailto:michal.paprocki@kogeneracja.com.p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gkpge.pl/compliance"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mailto:karol.sonta@kogeneracja.com.pl" TargetMode="External"/><Relationship Id="rId27" Type="http://schemas.openxmlformats.org/officeDocument/2006/relationships/header" Target="head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(943-2024).docx</dmsv2BaseFileName>
    <dmsv2BaseDisplayName xmlns="http://schemas.microsoft.com/sharepoint/v3">SWZ (943-2024)</dmsv2BaseDisplayName>
    <dmsv2SWPP2ObjectNumber xmlns="http://schemas.microsoft.com/sharepoint/v3">POST/PEC/PEC/ZWG/00943/2024                       </dmsv2SWPP2ObjectNumber>
    <dmsv2SWPP2SumMD5 xmlns="http://schemas.microsoft.com/sharepoint/v3">f57ede3ec6a852d603f5f6f16d93bba5</dmsv2SWPP2SumMD5>
    <dmsv2BaseMoved xmlns="http://schemas.microsoft.com/sharepoint/v3">false</dmsv2BaseMoved>
    <dmsv2BaseIsSensitive xmlns="http://schemas.microsoft.com/sharepoint/v3">true</dmsv2BaseIsSensitive>
    <dmsv2SWPP2IDSWPP2 xmlns="http://schemas.microsoft.com/sharepoint/v3">655596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20644834</dmsv2BaseClientSystemDocumentID>
    <dmsv2BaseModifiedByID xmlns="http://schemas.microsoft.com/sharepoint/v3">19100171</dmsv2BaseModifiedByID>
    <dmsv2BaseCreatedByID xmlns="http://schemas.microsoft.com/sharepoint/v3">19100171</dmsv2BaseCreatedByID>
    <dmsv2SWPP2ObjectDepartment xmlns="http://schemas.microsoft.com/sharepoint/v3">00000001000l0003000t</dmsv2SWPP2ObjectDepartment>
    <dmsv2SWPP2ObjectName xmlns="http://schemas.microsoft.com/sharepoint/v3">Postępowanie</dmsv2SWPP2ObjectName>
    <_dlc_DocId xmlns="a19cb1c7-c5c7-46d4-85ae-d83685407bba">ZKQJDXMXURTQ-1645358399-8679</_dlc_DocId>
    <_dlc_DocIdUrl xmlns="a19cb1c7-c5c7-46d4-85ae-d83685407bba">
      <Url>https://swpp2.dms.gkpge.pl/sites/31/_layouts/15/DocIdRedir.aspx?ID=ZKQJDXMXURTQ-1645358399-8679</Url>
      <Description>ZKQJDXMXURTQ-1645358399-8679</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2.xml><?xml version="1.0" encoding="utf-8"?>
<ds:datastoreItem xmlns:ds="http://schemas.openxmlformats.org/officeDocument/2006/customXml" ds:itemID="{45153E95-81A1-44B2-92EF-5A56355AA381}"/>
</file>

<file path=customXml/itemProps3.xml><?xml version="1.0" encoding="utf-8"?>
<ds:datastoreItem xmlns:ds="http://schemas.openxmlformats.org/officeDocument/2006/customXml" ds:itemID="{C7AF5DB2-E60A-407A-8356-EF2A9D571959}">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3eb562a4-c42a-451e-8373-6e70472c357b"/>
    <ds:schemaRef ds:uri="http://www.w3.org/XML/1998/namespace"/>
  </ds:schemaRefs>
</ds:datastoreItem>
</file>

<file path=customXml/itemProps4.xml><?xml version="1.0" encoding="utf-8"?>
<ds:datastoreItem xmlns:ds="http://schemas.openxmlformats.org/officeDocument/2006/customXml" ds:itemID="{A0F7E6FE-C264-4E40-B0F1-3CC099DFCC45}">
  <ds:schemaRefs>
    <ds:schemaRef ds:uri="http://schemas.openxmlformats.org/officeDocument/2006/bibliography"/>
  </ds:schemaRefs>
</ds:datastoreItem>
</file>

<file path=customXml/itemProps5.xml><?xml version="1.0" encoding="utf-8"?>
<ds:datastoreItem xmlns:ds="http://schemas.openxmlformats.org/officeDocument/2006/customXml" ds:itemID="{1EFB0F97-C864-4A9E-B678-BE4FF37B0D50}"/>
</file>

<file path=docProps/app.xml><?xml version="1.0" encoding="utf-8"?>
<Properties xmlns="http://schemas.openxmlformats.org/officeDocument/2006/extended-properties" xmlns:vt="http://schemas.openxmlformats.org/officeDocument/2006/docPropsVTypes">
  <Template>Normal</Template>
  <TotalTime>0</TotalTime>
  <Pages>32</Pages>
  <Words>10327</Words>
  <Characters>70249</Characters>
  <Application>Microsoft Office Word</Application>
  <DocSecurity>0</DocSecurity>
  <Lines>585</Lines>
  <Paragraphs>160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2024-09-27T06:55:00Z</dcterms:created>
  <dcterms:modified xsi:type="dcterms:W3CDTF">2024-09-27T08:42:00Z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344e481d-6239-4521-a8ef-ec8c6e6dda7a</vt:lpwstr>
  </property>
</Properties>
</file>