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6688C027" w:rsidR="0042031F" w:rsidRPr="002A6CA3" w:rsidRDefault="0042031F" w:rsidP="007D3551">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D94332" w:rsidRPr="00D94332">
        <w:rPr>
          <w:rFonts w:ascii="Verdana" w:eastAsia="Calibri" w:hAnsi="Verdana" w:cstheme="minorHAnsi"/>
          <w:bCs/>
          <w:sz w:val="20"/>
          <w:lang w:eastAsia="pl-PL"/>
        </w:rPr>
        <w:t>POST/PEC/PEC/ZSR/01109/2024</w:t>
      </w:r>
      <w:r w:rsidR="00D94332">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t>
      </w:r>
      <w:r w:rsidRPr="007D3551">
        <w:rPr>
          <w:rFonts w:ascii="Verdana" w:hAnsi="Verdana" w:cstheme="minorHAnsi"/>
          <w:sz w:val="20"/>
        </w:rPr>
        <w:t xml:space="preserve">wykonanie </w:t>
      </w:r>
      <w:r w:rsidR="007D3551">
        <w:rPr>
          <w:rFonts w:ascii="Verdana" w:hAnsi="Verdana" w:cstheme="minorHAnsi"/>
          <w:sz w:val="20"/>
        </w:rPr>
        <w:t>zadania</w:t>
      </w:r>
      <w:r w:rsidRPr="007D3551">
        <w:rPr>
          <w:rFonts w:ascii="Verdana" w:hAnsi="Verdana" w:cstheme="minorHAnsi"/>
          <w:sz w:val="20"/>
        </w:rPr>
        <w:t xml:space="preserve"> pn</w:t>
      </w:r>
      <w:r w:rsidR="007D3551">
        <w:rPr>
          <w:rFonts w:ascii="Verdana" w:hAnsi="Verdana" w:cstheme="minorHAnsi"/>
          <w:sz w:val="20"/>
        </w:rPr>
        <w:t>. „</w:t>
      </w:r>
      <w:r w:rsidR="007D3551" w:rsidRPr="007D3551">
        <w:rPr>
          <w:rFonts w:ascii="Verdana" w:hAnsi="Verdana" w:cstheme="minorHAnsi"/>
          <w:b/>
          <w:sz w:val="20"/>
        </w:rPr>
        <w:t>Dostawa oraz wymiana taśmy przenośnika pionowego gipsu HTP40 instalacji IMOS znajdujących się w PGE Energia Ciepła S.A. Oddział nr 1 w Krakowie</w:t>
      </w:r>
      <w:r w:rsidR="007D3551">
        <w:rPr>
          <w:rFonts w:ascii="Verdana" w:hAnsi="Verdana" w:cstheme="minorHAnsi"/>
          <w:sz w:val="20"/>
        </w:rPr>
        <w:t xml:space="preserve">” </w:t>
      </w:r>
      <w:r w:rsidRPr="007D3551">
        <w:rPr>
          <w:rFonts w:ascii="Verdana" w:hAnsi="Verdana" w:cstheme="minorHAnsi"/>
          <w:sz w:val="20"/>
        </w:rPr>
        <w:t>niniejszym</w:t>
      </w:r>
      <w:r w:rsidRPr="007D3551">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w:t>
      </w:r>
      <w:r w:rsidR="00A6553F" w:rsidRPr="002A6CA3">
        <w:rPr>
          <w:rFonts w:ascii="Verdana" w:hAnsi="Verdana" w:cs="Arial"/>
          <w:sz w:val="20"/>
        </w:rPr>
        <w:lastRenderedPageBreak/>
        <w:t xml:space="preserve">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F06C4">
      <w:pPr>
        <w:pStyle w:val="Akapitzlist"/>
        <w:numPr>
          <w:ilvl w:val="3"/>
          <w:numId w:val="60"/>
        </w:numPr>
        <w:spacing w:line="276"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49BB5E7D"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D94332" w:rsidRPr="00D94332">
        <w:rPr>
          <w:rFonts w:ascii="Calibri" w:hAnsi="Calibri"/>
          <w:b/>
          <w:szCs w:val="16"/>
        </w:rPr>
        <w:t>POST/PEC/PEC/ZSR/01109/2024</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52AE1317" w:rsidR="0042031F" w:rsidRPr="00926972" w:rsidRDefault="0042031F" w:rsidP="0042031F">
      <w:pPr>
        <w:widowControl w:val="0"/>
        <w:tabs>
          <w:tab w:val="left" w:pos="2340"/>
        </w:tabs>
        <w:suppressAutoHyphens/>
        <w:spacing w:line="240" w:lineRule="auto"/>
        <w:ind w:firstLine="426"/>
        <w:jc w:val="left"/>
        <w:rPr>
          <w:rFonts w:ascii="Verdana" w:hAnsi="Verdana" w:cs="Arial"/>
          <w:bCs/>
          <w:i/>
          <w:sz w:val="20"/>
        </w:rPr>
      </w:pPr>
      <w:r w:rsidRPr="00926972">
        <w:rPr>
          <w:rFonts w:ascii="Verdana" w:hAnsi="Verdana" w:cs="Arial"/>
          <w:bCs/>
          <w:i/>
          <w:sz w:val="20"/>
        </w:rPr>
        <w:t xml:space="preserve">Załącznik nr 1 </w:t>
      </w:r>
      <w:r w:rsidR="004C5F31" w:rsidRPr="00926972">
        <w:rPr>
          <w:rFonts w:ascii="Verdana" w:hAnsi="Verdana" w:cs="Arial"/>
          <w:bCs/>
          <w:i/>
          <w:sz w:val="20"/>
        </w:rPr>
        <w:t>–</w:t>
      </w:r>
      <w:r w:rsidRPr="00926972">
        <w:rPr>
          <w:rFonts w:ascii="Verdana" w:hAnsi="Verdana" w:cs="Arial"/>
          <w:bCs/>
          <w:i/>
          <w:sz w:val="20"/>
        </w:rPr>
        <w:t xml:space="preserve"> </w:t>
      </w:r>
      <w:r w:rsidR="00926972" w:rsidRPr="00926972">
        <w:rPr>
          <w:rFonts w:ascii="Verdana" w:hAnsi="Verdana" w:cs="Arial"/>
          <w:bCs/>
          <w:i/>
          <w:sz w:val="20"/>
        </w:rPr>
        <w:t>Specyfikacja techniczna materiału zaproponowanej taśmy przenośnika.</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714A9B47" w14:textId="0AE5E20C" w:rsidR="00D7603F" w:rsidRPr="00CA696C" w:rsidRDefault="00794A5D" w:rsidP="007F06C4">
      <w:pPr>
        <w:spacing w:line="240" w:lineRule="auto"/>
        <w:ind w:left="5398" w:right="68"/>
        <w:jc w:val="center"/>
        <w:rPr>
          <w:rFonts w:ascii="Verdana" w:hAnsi="Verdana" w:cstheme="minorHAnsi"/>
          <w:i/>
          <w:sz w:val="20"/>
        </w:rPr>
      </w:pPr>
      <w:r w:rsidRPr="002A6CA3">
        <w:rPr>
          <w:rFonts w:ascii="Verdana" w:hAnsi="Verdana" w:cstheme="minorHAnsi"/>
          <w:i/>
          <w:sz w:val="20"/>
        </w:rPr>
        <w:t>Wykonawcy</w:t>
      </w:r>
      <w:r w:rsidRPr="00D7603F">
        <w:rPr>
          <w:rFonts w:ascii="Verdana" w:hAnsi="Verdana" w:cstheme="minorHAnsi"/>
          <w:b/>
          <w:i/>
          <w:sz w:val="20"/>
        </w:rPr>
        <w:t xml:space="preserve"> </w:t>
      </w:r>
      <w:bookmarkStart w:id="3" w:name="_GoBack"/>
      <w:bookmarkEnd w:id="3"/>
    </w:p>
    <w:sectPr w:rsidR="00D7603F" w:rsidRPr="00CA696C"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16FD3" w14:textId="77777777" w:rsidR="00353548" w:rsidRDefault="00353548">
      <w:r>
        <w:separator/>
      </w:r>
    </w:p>
  </w:endnote>
  <w:endnote w:type="continuationSeparator" w:id="0">
    <w:p w14:paraId="08CAAE83" w14:textId="77777777" w:rsidR="00353548" w:rsidRDefault="00353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66163A" w:rsidRPr="0072383F" w:rsidRDefault="0066163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7A15FFC" w:rsidR="0066163A" w:rsidRPr="00796896" w:rsidRDefault="0066163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5296E">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5296E">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66163A" w:rsidRDefault="00661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C93B4" w14:textId="77777777" w:rsidR="00353548" w:rsidRDefault="00353548">
      <w:r>
        <w:separator/>
      </w:r>
    </w:p>
  </w:footnote>
  <w:footnote w:type="continuationSeparator" w:id="0">
    <w:p w14:paraId="7FE71548" w14:textId="77777777" w:rsidR="00353548" w:rsidRDefault="00353548">
      <w:r>
        <w:continuationSeparator/>
      </w:r>
    </w:p>
  </w:footnote>
  <w:footnote w:id="1">
    <w:p w14:paraId="76090856" w14:textId="77777777" w:rsidR="0066163A" w:rsidRPr="002A6CA3" w:rsidRDefault="0066163A"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66163A" w:rsidRPr="002A6CA3" w:rsidDel="00900F4B" w:rsidRDefault="0066163A" w:rsidP="0042031F">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66163A" w:rsidRPr="002A6CA3" w:rsidRDefault="0066163A"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66163A" w:rsidRPr="002A6CA3" w:rsidRDefault="0066163A"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66163A" w:rsidRPr="002A6CA3" w:rsidRDefault="0066163A"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66163A" w:rsidRPr="002A6CA3" w:rsidRDefault="0066163A"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66163A" w:rsidRPr="002A6CA3" w:rsidRDefault="0066163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66163A" w:rsidRPr="002A6CA3" w:rsidRDefault="0066163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66163A" w:rsidRPr="003F6267" w:rsidRDefault="0066163A"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66163A" w:rsidRPr="00796896" w14:paraId="6F2D8356" w14:textId="77777777" w:rsidTr="00563339">
      <w:trPr>
        <w:trHeight w:val="841"/>
      </w:trPr>
      <w:tc>
        <w:tcPr>
          <w:tcW w:w="1985" w:type="dxa"/>
        </w:tcPr>
        <w:p w14:paraId="100CED07" w14:textId="77777777" w:rsidR="0066163A" w:rsidRPr="00796896" w:rsidRDefault="0066163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66163A" w:rsidRPr="00796896" w:rsidRDefault="0066163A" w:rsidP="00796896">
          <w:pPr>
            <w:spacing w:line="240" w:lineRule="auto"/>
            <w:jc w:val="right"/>
            <w:rPr>
              <w:rFonts w:ascii="Arial" w:hAnsi="Arial" w:cs="Arial"/>
              <w:b/>
              <w:sz w:val="14"/>
              <w:lang w:eastAsia="pl-PL"/>
            </w:rPr>
          </w:pPr>
        </w:p>
        <w:p w14:paraId="72DEF8A6" w14:textId="77777777" w:rsidR="0066163A" w:rsidRPr="00796896" w:rsidRDefault="0066163A" w:rsidP="00796896">
          <w:pPr>
            <w:spacing w:line="240" w:lineRule="auto"/>
            <w:jc w:val="right"/>
            <w:rPr>
              <w:sz w:val="14"/>
              <w:lang w:eastAsia="pl-PL"/>
            </w:rPr>
          </w:pPr>
        </w:p>
      </w:tc>
      <w:tc>
        <w:tcPr>
          <w:tcW w:w="2092" w:type="dxa"/>
        </w:tcPr>
        <w:p w14:paraId="6EF5E519" w14:textId="77777777" w:rsidR="0066163A" w:rsidRPr="00796896" w:rsidRDefault="0066163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66163A" w:rsidRPr="00245C0A" w:rsidRDefault="0066163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6163A" w:rsidRPr="00245C0A" w:rsidRDefault="0066163A" w:rsidP="00796896">
                          <w:pPr>
                            <w:rPr>
                              <w:rFonts w:ascii="Arial" w:hAnsi="Arial" w:cs="Arial"/>
                              <w:sz w:val="14"/>
                              <w:szCs w:val="16"/>
                            </w:rPr>
                          </w:pPr>
                        </w:p>
                      </w:txbxContent>
                    </v:textbox>
                    <w10:wrap anchorx="margin"/>
                  </v:shape>
                </w:pict>
              </mc:Fallback>
            </mc:AlternateContent>
          </w:r>
        </w:p>
        <w:p w14:paraId="6A62E664" w14:textId="77777777" w:rsidR="0066163A" w:rsidRPr="00796896" w:rsidRDefault="0066163A" w:rsidP="00796896">
          <w:pPr>
            <w:spacing w:line="240" w:lineRule="auto"/>
            <w:ind w:firstLine="708"/>
            <w:jc w:val="left"/>
            <w:rPr>
              <w:lang w:eastAsia="pl-PL"/>
            </w:rPr>
          </w:pPr>
        </w:p>
      </w:tc>
    </w:tr>
  </w:tbl>
  <w:p w14:paraId="68ED044D" w14:textId="0D4ED5C2" w:rsidR="0066163A" w:rsidRPr="0072383F" w:rsidRDefault="0066163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66163A" w:rsidRDefault="0066163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1096939B" w14:textId="5700F353" w:rsidR="0066163A" w:rsidRDefault="0066163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361D39">
      <w:rPr>
        <w:rFonts w:ascii="Calibri" w:hAnsi="Calibri"/>
        <w:b/>
        <w:szCs w:val="16"/>
      </w:rPr>
      <w:t xml:space="preserve">Dostawa oraz wymiana taśmy przenośnika pionowego gipsu HTP40 instalacji IMOS znajdujących się w PGE Energia Ciepła S.A. </w:t>
    </w:r>
  </w:p>
  <w:p w14:paraId="4CF09E4C" w14:textId="21AA4A2A" w:rsidR="0066163A" w:rsidRPr="0072383F" w:rsidRDefault="0066163A" w:rsidP="00312C19">
    <w:pPr>
      <w:pStyle w:val="Nagwek"/>
      <w:jc w:val="center"/>
      <w:rPr>
        <w:rFonts w:ascii="Calibri" w:hAnsi="Calibri"/>
        <w:szCs w:val="16"/>
      </w:rPr>
    </w:pPr>
    <w:r w:rsidRPr="00361D39">
      <w:rPr>
        <w:rFonts w:ascii="Calibri" w:hAnsi="Calibri"/>
        <w:b/>
        <w:szCs w:val="16"/>
      </w:rPr>
      <w:t>Oddział nr 1 w Krakowie</w:t>
    </w:r>
    <w:r>
      <w:rPr>
        <w:rFonts w:ascii="Calibri" w:hAnsi="Calibri"/>
        <w:b/>
        <w:szCs w:val="16"/>
      </w:rPr>
      <w:t xml:space="preserve">” </w:t>
    </w:r>
    <w:r w:rsidRPr="00D94332">
      <w:rPr>
        <w:rFonts w:ascii="Calibri" w:hAnsi="Calibri"/>
        <w:b/>
        <w:szCs w:val="16"/>
      </w:rPr>
      <w:t>Nr POST/PEC/PEC/ZSR/01109/2024</w:t>
    </w:r>
  </w:p>
  <w:p w14:paraId="45F5AF70" w14:textId="77777777" w:rsidR="0066163A" w:rsidRPr="0072383F" w:rsidRDefault="0066163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111BE" w:rsidRPr="007111BE" w14:paraId="353A2347" w14:textId="77777777" w:rsidTr="00827CF0">
      <w:trPr>
        <w:trHeight w:val="841"/>
      </w:trPr>
      <w:tc>
        <w:tcPr>
          <w:tcW w:w="1985" w:type="dxa"/>
        </w:tcPr>
        <w:p w14:paraId="7EF7EC22" w14:textId="77777777" w:rsidR="007111BE" w:rsidRPr="007111BE" w:rsidRDefault="007111BE" w:rsidP="007111BE">
          <w:pPr>
            <w:tabs>
              <w:tab w:val="left" w:pos="3840"/>
            </w:tabs>
            <w:spacing w:line="240" w:lineRule="auto"/>
            <w:jc w:val="left"/>
            <w:rPr>
              <w:sz w:val="16"/>
              <w:szCs w:val="16"/>
              <w:lang w:eastAsia="pl-PL"/>
            </w:rPr>
          </w:pPr>
          <w:r w:rsidRPr="007111BE">
            <w:rPr>
              <w:rFonts w:ascii="Arial" w:hAnsi="Arial" w:cs="Arial"/>
              <w:noProof/>
              <w:sz w:val="16"/>
              <w:szCs w:val="16"/>
              <w:lang w:eastAsia="pl-PL"/>
            </w:rPr>
            <w:drawing>
              <wp:anchor distT="0" distB="0" distL="114300" distR="114300" simplePos="0" relativeHeight="251671552" behindDoc="1" locked="0" layoutInCell="1" allowOverlap="1" wp14:anchorId="5B0FF033" wp14:editId="0D7EB7E3">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082AC054" w14:textId="77777777" w:rsidR="007111BE" w:rsidRPr="007111BE" w:rsidRDefault="007111BE" w:rsidP="007111BE">
          <w:pPr>
            <w:spacing w:line="240" w:lineRule="auto"/>
            <w:jc w:val="right"/>
            <w:rPr>
              <w:rFonts w:ascii="Arial" w:hAnsi="Arial" w:cs="Arial"/>
              <w:b/>
              <w:sz w:val="14"/>
              <w:lang w:eastAsia="pl-PL"/>
            </w:rPr>
          </w:pPr>
        </w:p>
        <w:p w14:paraId="6B210040" w14:textId="77777777" w:rsidR="007111BE" w:rsidRPr="007111BE" w:rsidRDefault="007111BE" w:rsidP="007111BE">
          <w:pPr>
            <w:spacing w:line="240" w:lineRule="auto"/>
            <w:jc w:val="right"/>
            <w:rPr>
              <w:sz w:val="14"/>
              <w:lang w:eastAsia="pl-PL"/>
            </w:rPr>
          </w:pPr>
        </w:p>
      </w:tc>
      <w:tc>
        <w:tcPr>
          <w:tcW w:w="2092" w:type="dxa"/>
        </w:tcPr>
        <w:p w14:paraId="6C1377C1" w14:textId="77777777" w:rsidR="007111BE" w:rsidRPr="007111BE" w:rsidRDefault="007111BE" w:rsidP="007111BE">
          <w:pPr>
            <w:tabs>
              <w:tab w:val="left" w:pos="3840"/>
            </w:tabs>
            <w:spacing w:line="240" w:lineRule="auto"/>
            <w:jc w:val="left"/>
            <w:rPr>
              <w:sz w:val="16"/>
              <w:szCs w:val="16"/>
              <w:lang w:eastAsia="pl-PL"/>
            </w:rPr>
          </w:pPr>
          <w:r w:rsidRPr="007111BE">
            <w:rPr>
              <w:noProof/>
              <w:lang w:eastAsia="pl-PL"/>
            </w:rPr>
            <mc:AlternateContent>
              <mc:Choice Requires="wps">
                <w:drawing>
                  <wp:anchor distT="0" distB="0" distL="114300" distR="114300" simplePos="0" relativeHeight="251670528" behindDoc="0" locked="0" layoutInCell="1" allowOverlap="1" wp14:anchorId="51612D65" wp14:editId="181762CC">
                    <wp:simplePos x="0" y="0"/>
                    <wp:positionH relativeFrom="margin">
                      <wp:posOffset>-29794</wp:posOffset>
                    </wp:positionH>
                    <wp:positionV relativeFrom="paragraph">
                      <wp:posOffset>47574</wp:posOffset>
                    </wp:positionV>
                    <wp:extent cx="1695450" cy="325120"/>
                    <wp:effectExtent l="0" t="0" r="19050" b="1778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A9F3E8D" w14:textId="77777777" w:rsidR="007111BE" w:rsidRPr="00245C0A" w:rsidRDefault="007111BE" w:rsidP="007111B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612D65" id="_x0000_t202" coordsize="21600,21600" o:spt="202" path="m,l,21600r21600,l21600,xe">
                    <v:stroke joinstyle="miter"/>
                    <v:path gradientshapeok="t" o:connecttype="rect"/>
                  </v:shapetype>
                  <v:shape id="_x0000_s1027" type="#_x0000_t202" style="position:absolute;margin-left:-2.35pt;margin-top:3.75pt;width:133.5pt;height:25.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Hyz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l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B2eHyzIgIAAFQEAAAOAAAAAAAAAAAAAAAAAC4CAABkcnMvZTJvRG9jLnht&#10;bFBLAQItABQABgAIAAAAIQBCo9Vi3gAAAAcBAAAPAAAAAAAAAAAAAAAAAHwEAABkcnMvZG93bnJl&#10;di54bWxQSwUGAAAAAAQABADzAAAAhwUAAAAA&#10;" strokecolor="white" strokeweight="0">
                    <v:textbox>
                      <w:txbxContent>
                        <w:p w14:paraId="5A9F3E8D" w14:textId="77777777" w:rsidR="007111BE" w:rsidRPr="00245C0A" w:rsidRDefault="007111BE" w:rsidP="007111BE">
                          <w:pPr>
                            <w:rPr>
                              <w:rFonts w:ascii="Arial" w:hAnsi="Arial" w:cs="Arial"/>
                              <w:sz w:val="14"/>
                              <w:szCs w:val="16"/>
                            </w:rPr>
                          </w:pPr>
                        </w:p>
                      </w:txbxContent>
                    </v:textbox>
                    <w10:wrap anchorx="margin"/>
                  </v:shape>
                </w:pict>
              </mc:Fallback>
            </mc:AlternateContent>
          </w:r>
        </w:p>
        <w:p w14:paraId="41E62584" w14:textId="77777777" w:rsidR="007111BE" w:rsidRPr="007111BE" w:rsidRDefault="007111BE" w:rsidP="007111BE">
          <w:pPr>
            <w:spacing w:line="240" w:lineRule="auto"/>
            <w:ind w:firstLine="708"/>
            <w:jc w:val="left"/>
            <w:rPr>
              <w:sz w:val="22"/>
              <w:lang w:eastAsia="pl-PL"/>
            </w:rPr>
          </w:pPr>
        </w:p>
      </w:tc>
    </w:tr>
  </w:tbl>
  <w:p w14:paraId="12682AF8" w14:textId="77777777" w:rsidR="007111BE" w:rsidRPr="007111BE" w:rsidRDefault="007111BE" w:rsidP="007111BE">
    <w:pPr>
      <w:tabs>
        <w:tab w:val="center" w:pos="4536"/>
        <w:tab w:val="right" w:pos="9072"/>
      </w:tabs>
      <w:spacing w:before="40"/>
      <w:jc w:val="center"/>
      <w:rPr>
        <w:rFonts w:ascii="Calibri" w:hAnsi="Calibri"/>
        <w:b/>
        <w:sz w:val="16"/>
        <w:szCs w:val="16"/>
      </w:rPr>
    </w:pPr>
    <w:r w:rsidRPr="007111BE">
      <w:rPr>
        <w:rFonts w:ascii="Calibri" w:hAnsi="Calibri"/>
        <w:b/>
        <w:sz w:val="16"/>
        <w:szCs w:val="16"/>
      </w:rPr>
      <w:t xml:space="preserve">Specyfikacja Warunków Zamówienia (SWZ) </w:t>
    </w:r>
  </w:p>
  <w:p w14:paraId="41452D35" w14:textId="77777777" w:rsidR="007111BE" w:rsidRPr="007111BE" w:rsidRDefault="007111BE" w:rsidP="007111BE">
    <w:pPr>
      <w:tabs>
        <w:tab w:val="center" w:pos="4536"/>
        <w:tab w:val="right" w:pos="9072"/>
      </w:tabs>
      <w:jc w:val="center"/>
      <w:rPr>
        <w:rFonts w:ascii="Calibri" w:hAnsi="Calibri"/>
        <w:b/>
        <w:sz w:val="16"/>
        <w:szCs w:val="16"/>
      </w:rPr>
    </w:pPr>
    <w:r w:rsidRPr="007111BE">
      <w:rPr>
        <w:rFonts w:ascii="Calibri" w:hAnsi="Calibri"/>
        <w:b/>
        <w:sz w:val="16"/>
        <w:szCs w:val="16"/>
      </w:rPr>
      <w:t xml:space="preserve">do postępowania o udzielenie zamówienia niepublicznego </w:t>
    </w:r>
  </w:p>
  <w:p w14:paraId="15E41E2D" w14:textId="77777777" w:rsidR="007111BE" w:rsidRPr="007111BE" w:rsidRDefault="007111BE" w:rsidP="007111BE">
    <w:pPr>
      <w:tabs>
        <w:tab w:val="center" w:pos="4536"/>
        <w:tab w:val="right" w:pos="9072"/>
      </w:tabs>
      <w:jc w:val="center"/>
      <w:rPr>
        <w:rFonts w:ascii="Calibri" w:hAnsi="Calibri"/>
        <w:b/>
        <w:sz w:val="16"/>
        <w:szCs w:val="16"/>
      </w:rPr>
    </w:pPr>
    <w:r w:rsidRPr="007111BE">
      <w:rPr>
        <w:rFonts w:ascii="Calibri" w:hAnsi="Calibri"/>
        <w:b/>
        <w:sz w:val="16"/>
        <w:szCs w:val="16"/>
      </w:rPr>
      <w:t xml:space="preserve">pn.  „Dostawa oraz wymiana taśmy przenośnika pionowego gipsu HTP40 instalacji IMOS znajdujących się w PGE Energia Ciepła S.A. </w:t>
    </w:r>
  </w:p>
  <w:p w14:paraId="6B66689B" w14:textId="77777777" w:rsidR="007111BE" w:rsidRPr="007111BE" w:rsidRDefault="007111BE" w:rsidP="007111BE">
    <w:pPr>
      <w:tabs>
        <w:tab w:val="center" w:pos="4536"/>
        <w:tab w:val="right" w:pos="9072"/>
      </w:tabs>
      <w:jc w:val="center"/>
      <w:rPr>
        <w:rFonts w:ascii="Calibri" w:hAnsi="Calibri"/>
        <w:sz w:val="16"/>
        <w:szCs w:val="16"/>
      </w:rPr>
    </w:pPr>
    <w:r w:rsidRPr="007111BE">
      <w:rPr>
        <w:rFonts w:ascii="Calibri" w:hAnsi="Calibri"/>
        <w:b/>
        <w:sz w:val="16"/>
        <w:szCs w:val="16"/>
      </w:rPr>
      <w:t>Oddział nr 1 w Krakowie” Nr POST/PEC/PEC/ZSR/01109/2024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143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A46"/>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370F5"/>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559"/>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1CE1"/>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46C3"/>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377"/>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3E3"/>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26A"/>
    <w:rsid w:val="0024384D"/>
    <w:rsid w:val="00243DFA"/>
    <w:rsid w:val="00244570"/>
    <w:rsid w:val="0024465D"/>
    <w:rsid w:val="00246D31"/>
    <w:rsid w:val="00246D9C"/>
    <w:rsid w:val="00246DEB"/>
    <w:rsid w:val="00247230"/>
    <w:rsid w:val="00250654"/>
    <w:rsid w:val="00250B1A"/>
    <w:rsid w:val="00251063"/>
    <w:rsid w:val="00251BE8"/>
    <w:rsid w:val="00251C6A"/>
    <w:rsid w:val="00251EA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C19"/>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3548"/>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1D39"/>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973"/>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159"/>
    <w:rsid w:val="00454BE5"/>
    <w:rsid w:val="00454CFE"/>
    <w:rsid w:val="0045573D"/>
    <w:rsid w:val="0045592D"/>
    <w:rsid w:val="00457492"/>
    <w:rsid w:val="004578B4"/>
    <w:rsid w:val="00457A6C"/>
    <w:rsid w:val="0046004A"/>
    <w:rsid w:val="00460953"/>
    <w:rsid w:val="00460B67"/>
    <w:rsid w:val="0046300B"/>
    <w:rsid w:val="00463390"/>
    <w:rsid w:val="004637AC"/>
    <w:rsid w:val="00463B9A"/>
    <w:rsid w:val="00463DDB"/>
    <w:rsid w:val="00464C9C"/>
    <w:rsid w:val="00464DFB"/>
    <w:rsid w:val="004651BA"/>
    <w:rsid w:val="0046556A"/>
    <w:rsid w:val="004657DB"/>
    <w:rsid w:val="00465840"/>
    <w:rsid w:val="00465DF1"/>
    <w:rsid w:val="00467801"/>
    <w:rsid w:val="00467998"/>
    <w:rsid w:val="004706B9"/>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5F31"/>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B56"/>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7ED"/>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1C8"/>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6FE"/>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1753"/>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4F"/>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63A"/>
    <w:rsid w:val="00661C01"/>
    <w:rsid w:val="00661C18"/>
    <w:rsid w:val="00661FC3"/>
    <w:rsid w:val="00662E16"/>
    <w:rsid w:val="00663C9F"/>
    <w:rsid w:val="00663DFE"/>
    <w:rsid w:val="0066423D"/>
    <w:rsid w:val="00664896"/>
    <w:rsid w:val="00664A61"/>
    <w:rsid w:val="00665648"/>
    <w:rsid w:val="00666C3E"/>
    <w:rsid w:val="00667E9A"/>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759"/>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1B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088"/>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3551"/>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6C4"/>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45A"/>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96E"/>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28D"/>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335"/>
    <w:rsid w:val="008E1457"/>
    <w:rsid w:val="008E31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972"/>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3EEB"/>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3B34"/>
    <w:rsid w:val="00954A6D"/>
    <w:rsid w:val="009555C6"/>
    <w:rsid w:val="009557F2"/>
    <w:rsid w:val="00955B01"/>
    <w:rsid w:val="009567F2"/>
    <w:rsid w:val="00956911"/>
    <w:rsid w:val="00956C55"/>
    <w:rsid w:val="0096081C"/>
    <w:rsid w:val="00960C28"/>
    <w:rsid w:val="00960D96"/>
    <w:rsid w:val="0096123D"/>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7C7"/>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344"/>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0CA1"/>
    <w:rsid w:val="00A9165B"/>
    <w:rsid w:val="00A91816"/>
    <w:rsid w:val="00A91E31"/>
    <w:rsid w:val="00A91FAB"/>
    <w:rsid w:val="00A92C79"/>
    <w:rsid w:val="00A93374"/>
    <w:rsid w:val="00A94A12"/>
    <w:rsid w:val="00A94AD0"/>
    <w:rsid w:val="00A94BEE"/>
    <w:rsid w:val="00A94CDB"/>
    <w:rsid w:val="00A95CA1"/>
    <w:rsid w:val="00A95FC4"/>
    <w:rsid w:val="00A9698D"/>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8E5"/>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070"/>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232"/>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5EB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6E2D"/>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52C"/>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2DB5"/>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9A5"/>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3C51"/>
    <w:rsid w:val="00D845FF"/>
    <w:rsid w:val="00D8570A"/>
    <w:rsid w:val="00D86073"/>
    <w:rsid w:val="00D8728A"/>
    <w:rsid w:val="00D90009"/>
    <w:rsid w:val="00D91177"/>
    <w:rsid w:val="00D91907"/>
    <w:rsid w:val="00D923C2"/>
    <w:rsid w:val="00D93BF4"/>
    <w:rsid w:val="00D941A2"/>
    <w:rsid w:val="00D9433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B74E5"/>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4A1E"/>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6FD"/>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08"/>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564"/>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5F3"/>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2A6C"/>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11B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5467ED"/>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5467ED"/>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color w:val="FF000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 - WZÓR.docx</dmsv2BaseFileName>
    <dmsv2BaseDisplayName xmlns="http://schemas.microsoft.com/sharepoint/v3">Załącznik nr 3 do SWZ - Formularz Oferty - WZÓR</dmsv2BaseDisplayName>
    <dmsv2SWPP2ObjectNumber xmlns="http://schemas.microsoft.com/sharepoint/v3">POST/PEC/PEC/ZSR/01109/2024                       </dmsv2SWPP2ObjectNumber>
    <dmsv2SWPP2SumMD5 xmlns="http://schemas.microsoft.com/sharepoint/v3">cda8aa7fa6944ea7816c1c7f961d4b79</dmsv2SWPP2SumMD5>
    <dmsv2BaseMoved xmlns="http://schemas.microsoft.com/sharepoint/v3">false</dmsv2BaseMoved>
    <dmsv2BaseIsSensitive xmlns="http://schemas.microsoft.com/sharepoint/v3">true</dmsv2BaseIsSensitive>
    <dmsv2SWPP2IDSWPP2 xmlns="http://schemas.microsoft.com/sharepoint/v3">660946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21065224</dmsv2BaseClientSystemDocumentID>
    <dmsv2BaseModifiedByID xmlns="http://schemas.microsoft.com/sharepoint/v3">19100177</dmsv2BaseModifiedByID>
    <dmsv2BaseCreatedByID xmlns="http://schemas.microsoft.com/sharepoint/v3">19100177</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AEASQFSYQUA4-848585078-22707</_dlc_DocId>
    <_dlc_DocIdUrl xmlns="a19cb1c7-c5c7-46d4-85ae-d83685407bba">
      <Url>https://swpp2.dms.gkpge.pl/sites/32/_layouts/15/DocIdRedir.aspx?ID=AEASQFSYQUA4-848585078-22707</Url>
      <Description>AEASQFSYQUA4-848585078-22707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391FB664-89A2-4555-A4BD-82395EAA6AC4}"/>
</file>

<file path=customXml/itemProps4.xml><?xml version="1.0" encoding="utf-8"?>
<ds:datastoreItem xmlns:ds="http://schemas.openxmlformats.org/officeDocument/2006/customXml" ds:itemID="{9AA30419-E2FF-4764-A306-9CE30814E2E7}">
  <ds:schemaRefs>
    <ds:schemaRef ds:uri="http://schemas.openxmlformats.org/officeDocument/2006/bibliography"/>
  </ds:schemaRefs>
</ds:datastoreItem>
</file>

<file path=customXml/itemProps5.xml><?xml version="1.0" encoding="utf-8"?>
<ds:datastoreItem xmlns:ds="http://schemas.openxmlformats.org/officeDocument/2006/customXml" ds:itemID="{C098189D-401A-4F81-AE3B-5EA0B8289019}"/>
</file>

<file path=docProps/app.xml><?xml version="1.0" encoding="utf-8"?>
<Properties xmlns="http://schemas.openxmlformats.org/officeDocument/2006/extended-properties" xmlns:vt="http://schemas.openxmlformats.org/officeDocument/2006/docPropsVTypes">
  <Template>Normal.dotm</Template>
  <TotalTime>0</TotalTime>
  <Pages>1</Pages>
  <Words>1575</Words>
  <Characters>9456</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2024-11-15T14:46:00Z</dcterms:created>
  <dcterms:modified xsi:type="dcterms:W3CDTF">2024-11-19T06:48:00Z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d50261a8-c741-4cec-a511-5841a87b0e87</vt:lpwstr>
  </property>
</Properties>
</file>