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0DFFFAB" w14:textId="77777777" w:rsidR="00BC3A45" w:rsidRPr="00BC3A45" w:rsidRDefault="0042031F" w:rsidP="00BC3A45">
      <w:pPr>
        <w:widowControl w:val="0"/>
        <w:suppressAutoHyphens/>
        <w:rPr>
          <w:rFonts w:ascii="Verdana" w:eastAsia="Calibri" w:hAnsi="Verdana" w:cstheme="minorHAnsi"/>
          <w:bCs/>
          <w:sz w:val="20"/>
          <w:lang w:eastAsia="pl-PL"/>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p>
    <w:p w14:paraId="0D79665A" w14:textId="320BEF97" w:rsidR="0042031F" w:rsidRPr="002A6CA3" w:rsidRDefault="00BC3A45" w:rsidP="00BC3A45">
      <w:pPr>
        <w:widowControl w:val="0"/>
        <w:suppressAutoHyphens/>
        <w:rPr>
          <w:rFonts w:ascii="Verdana" w:hAnsi="Verdana" w:cs="Arial"/>
          <w:b/>
          <w:sz w:val="20"/>
        </w:rPr>
      </w:pPr>
      <w:r w:rsidRPr="00BC3A45">
        <w:rPr>
          <w:rFonts w:ascii="Verdana" w:eastAsia="Calibri" w:hAnsi="Verdana" w:cstheme="minorHAnsi"/>
          <w:bCs/>
          <w:sz w:val="20"/>
          <w:lang w:eastAsia="pl-PL"/>
        </w:rPr>
        <w:t>POST/</w:t>
      </w:r>
      <w:r w:rsidRPr="00E60159">
        <w:rPr>
          <w:rFonts w:ascii="Verdana" w:eastAsia="Calibri" w:hAnsi="Verdana" w:cstheme="minorHAnsi"/>
          <w:bCs/>
          <w:sz w:val="20"/>
          <w:lang w:eastAsia="pl-PL"/>
        </w:rPr>
        <w:t xml:space="preserve">PEC/PEC/ZSR/01087/2024 </w:t>
      </w:r>
      <w:r w:rsidR="0042031F" w:rsidRPr="00E60159">
        <w:rPr>
          <w:rFonts w:ascii="Verdana" w:hAnsi="Verdana" w:cstheme="minorHAnsi"/>
          <w:sz w:val="20"/>
        </w:rPr>
        <w:t xml:space="preserve">prowadzonego w trybie przetargu nieograniczonego na wykonanie </w:t>
      </w:r>
      <w:r w:rsidR="00BC5FAB" w:rsidRPr="00E60159">
        <w:rPr>
          <w:rFonts w:ascii="Verdana" w:hAnsi="Verdana" w:cstheme="minorHAnsi"/>
          <w:sz w:val="20"/>
        </w:rPr>
        <w:t>dostaw</w:t>
      </w:r>
      <w:r w:rsidR="00BF1B92" w:rsidRPr="00E60159">
        <w:rPr>
          <w:rFonts w:ascii="Verdana" w:hAnsi="Verdana" w:cstheme="minorHAnsi"/>
          <w:sz w:val="20"/>
        </w:rPr>
        <w:t xml:space="preserve"> </w:t>
      </w:r>
      <w:r w:rsidR="0042031F" w:rsidRPr="00E60159">
        <w:rPr>
          <w:rFonts w:ascii="Verdana" w:hAnsi="Verdana" w:cstheme="minorHAnsi"/>
          <w:sz w:val="20"/>
        </w:rPr>
        <w:t xml:space="preserve">pn. </w:t>
      </w:r>
      <w:r w:rsidR="000C5394" w:rsidRPr="00E60159">
        <w:rPr>
          <w:rFonts w:ascii="Verdana" w:hAnsi="Verdana" w:cstheme="minorHAnsi"/>
          <w:b/>
          <w:sz w:val="20"/>
        </w:rPr>
        <w:t>Dostawa przyrządów pomiarowych do PGE Energia Ciepła S.A. Oddział Elektrociepłownia</w:t>
      </w:r>
      <w:r w:rsidR="000C5394" w:rsidRPr="000C5394">
        <w:rPr>
          <w:rFonts w:ascii="Verdana" w:hAnsi="Verdana" w:cstheme="minorHAnsi"/>
          <w:b/>
          <w:sz w:val="20"/>
        </w:rPr>
        <w:t xml:space="preserve"> w Kielcach</w:t>
      </w:r>
      <w:r w:rsidR="009B4E6B" w:rsidRPr="002A6CA3">
        <w:rPr>
          <w:rFonts w:ascii="Verdana" w:hAnsi="Verdana" w:cstheme="minorHAnsi"/>
          <w:b/>
          <w:sz w:val="20"/>
        </w:rPr>
        <w:t xml:space="preserve"> </w:t>
      </w:r>
      <w:r w:rsidR="0042031F" w:rsidRPr="002A6CA3">
        <w:rPr>
          <w:rFonts w:ascii="Verdana" w:hAnsi="Verdana" w:cstheme="minorHAnsi"/>
          <w:sz w:val="20"/>
        </w:rPr>
        <w:t>niniejszym</w:t>
      </w:r>
      <w:r w:rsidR="0042031F"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0BBED4D3" w14:textId="77777777" w:rsidR="00284BA7" w:rsidRDefault="00284BA7" w:rsidP="0042031F">
      <w:pPr>
        <w:pStyle w:val="Akapitzlist"/>
        <w:widowControl w:val="0"/>
        <w:suppressAutoHyphens/>
        <w:spacing w:before="120"/>
        <w:ind w:left="426"/>
        <w:rPr>
          <w:rFonts w:ascii="Verdana" w:hAnsi="Verdana" w:cs="Arial"/>
          <w:sz w:val="20"/>
        </w:rPr>
      </w:pPr>
    </w:p>
    <w:p w14:paraId="2BA62D2D" w14:textId="23443C02" w:rsidR="0042031F" w:rsidRDefault="0042031F" w:rsidP="0042031F">
      <w:pPr>
        <w:pStyle w:val="Akapitzlist"/>
        <w:widowControl w:val="0"/>
        <w:suppressAutoHyphens/>
        <w:spacing w:before="120"/>
        <w:ind w:left="426"/>
        <w:rPr>
          <w:rFonts w:ascii="Verdana" w:hAnsi="Verdana" w:cs="Arial"/>
          <w:b/>
          <w:sz w:val="20"/>
        </w:rPr>
      </w:pPr>
      <w:r w:rsidRPr="00E05351">
        <w:rPr>
          <w:rFonts w:ascii="Verdana" w:hAnsi="Verdana" w:cs="Arial"/>
          <w:sz w:val="20"/>
        </w:rPr>
        <w:t xml:space="preserve">Szczegółowe zestawienie pozycji cenowych składających się na ostateczną wartość Oferty </w:t>
      </w:r>
      <w:r w:rsidR="00E05351" w:rsidRPr="00E05351">
        <w:rPr>
          <w:rFonts w:ascii="Verdana" w:hAnsi="Verdana" w:cs="Arial"/>
          <w:sz w:val="20"/>
        </w:rPr>
        <w:t>poniżej w tabeli:</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1226"/>
        <w:gridCol w:w="1357"/>
        <w:gridCol w:w="1238"/>
        <w:gridCol w:w="3827"/>
      </w:tblGrid>
      <w:tr w:rsidR="00284BA7" w:rsidRPr="00BE0255" w14:paraId="39C01FF8" w14:textId="2EBC913C" w:rsidTr="00AF1628">
        <w:trPr>
          <w:trHeight w:val="822"/>
          <w:jc w:val="center"/>
        </w:trPr>
        <w:tc>
          <w:tcPr>
            <w:tcW w:w="2695" w:type="dxa"/>
            <w:tcBorders>
              <w:top w:val="single" w:sz="4" w:space="0" w:color="auto"/>
              <w:left w:val="single" w:sz="4" w:space="0" w:color="auto"/>
              <w:bottom w:val="single" w:sz="4" w:space="0" w:color="auto"/>
              <w:right w:val="single" w:sz="4" w:space="0" w:color="auto"/>
            </w:tcBorders>
          </w:tcPr>
          <w:p w14:paraId="09561A40" w14:textId="77777777" w:rsidR="00284BA7" w:rsidRPr="00BE0255" w:rsidRDefault="00284BA7" w:rsidP="00E05351">
            <w:pPr>
              <w:widowControl w:val="0"/>
              <w:suppressAutoHyphens/>
              <w:jc w:val="center"/>
              <w:rPr>
                <w:rFonts w:ascii="Verdana" w:hAnsi="Verdana" w:cstheme="minorHAnsi"/>
                <w:bCs/>
                <w:sz w:val="18"/>
                <w:szCs w:val="18"/>
              </w:rPr>
            </w:pPr>
          </w:p>
          <w:p w14:paraId="4739B7A1" w14:textId="77777777" w:rsidR="00284BA7" w:rsidRPr="00BE0255" w:rsidRDefault="00284BA7" w:rsidP="00E05351">
            <w:pPr>
              <w:widowControl w:val="0"/>
              <w:suppressAutoHyphens/>
              <w:jc w:val="center"/>
              <w:rPr>
                <w:rFonts w:ascii="Verdana" w:hAnsi="Verdana" w:cstheme="minorHAnsi"/>
                <w:bCs/>
                <w:sz w:val="18"/>
                <w:szCs w:val="18"/>
              </w:rPr>
            </w:pPr>
            <w:r w:rsidRPr="00BE0255">
              <w:rPr>
                <w:rFonts w:ascii="Verdana" w:hAnsi="Verdana" w:cstheme="minorHAnsi"/>
                <w:bCs/>
                <w:sz w:val="18"/>
                <w:szCs w:val="18"/>
              </w:rPr>
              <w:t>Przedmiot zamówienia</w:t>
            </w:r>
          </w:p>
        </w:tc>
        <w:tc>
          <w:tcPr>
            <w:tcW w:w="1226" w:type="dxa"/>
            <w:tcBorders>
              <w:top w:val="single" w:sz="4" w:space="0" w:color="auto"/>
              <w:left w:val="single" w:sz="4" w:space="0" w:color="auto"/>
              <w:bottom w:val="single" w:sz="4" w:space="0" w:color="auto"/>
              <w:right w:val="single" w:sz="4" w:space="0" w:color="auto"/>
            </w:tcBorders>
            <w:hideMark/>
          </w:tcPr>
          <w:p w14:paraId="0C46860A" w14:textId="77777777" w:rsidR="00284BA7" w:rsidRPr="00BE0255" w:rsidRDefault="00284BA7" w:rsidP="00E05351">
            <w:pPr>
              <w:widowControl w:val="0"/>
              <w:suppressAutoHyphens/>
              <w:jc w:val="center"/>
              <w:rPr>
                <w:rFonts w:ascii="Verdana" w:hAnsi="Verdana" w:cstheme="minorHAnsi"/>
                <w:bCs/>
                <w:sz w:val="18"/>
                <w:szCs w:val="18"/>
              </w:rPr>
            </w:pPr>
            <w:r w:rsidRPr="00BE0255">
              <w:rPr>
                <w:rFonts w:ascii="Verdana" w:hAnsi="Verdana" w:cstheme="minorHAnsi"/>
                <w:bCs/>
                <w:sz w:val="18"/>
                <w:szCs w:val="18"/>
              </w:rPr>
              <w:t xml:space="preserve">Wymagana ilość </w:t>
            </w:r>
          </w:p>
          <w:p w14:paraId="0890EC5A" w14:textId="7A0308E7" w:rsidR="00284BA7" w:rsidRPr="00BE0255" w:rsidRDefault="00284BA7" w:rsidP="00E05351">
            <w:pPr>
              <w:widowControl w:val="0"/>
              <w:suppressAutoHyphens/>
              <w:jc w:val="center"/>
              <w:rPr>
                <w:rFonts w:ascii="Verdana" w:hAnsi="Verdana" w:cstheme="minorHAnsi"/>
                <w:bCs/>
                <w:sz w:val="18"/>
                <w:szCs w:val="18"/>
              </w:rPr>
            </w:pPr>
            <w:r w:rsidRPr="00BE0255">
              <w:rPr>
                <w:rFonts w:ascii="Verdana" w:hAnsi="Verdana" w:cstheme="minorHAnsi"/>
                <w:bCs/>
                <w:sz w:val="18"/>
                <w:szCs w:val="18"/>
              </w:rPr>
              <w:t>[</w:t>
            </w:r>
            <w:r>
              <w:rPr>
                <w:rFonts w:ascii="Verdana" w:hAnsi="Verdana" w:cstheme="minorHAnsi"/>
                <w:bCs/>
                <w:sz w:val="18"/>
                <w:szCs w:val="18"/>
              </w:rPr>
              <w:t>szt</w:t>
            </w:r>
            <w:r w:rsidRPr="00BE0255">
              <w:rPr>
                <w:rFonts w:ascii="Verdana" w:hAnsi="Verdana" w:cstheme="minorHAnsi"/>
                <w:bCs/>
                <w:sz w:val="18"/>
                <w:szCs w:val="18"/>
              </w:rPr>
              <w:t>]</w:t>
            </w:r>
          </w:p>
          <w:p w14:paraId="3AC7ED72" w14:textId="77777777" w:rsidR="00284BA7" w:rsidRPr="00BE0255" w:rsidRDefault="00284BA7" w:rsidP="00E05351">
            <w:pPr>
              <w:widowControl w:val="0"/>
              <w:suppressAutoHyphens/>
              <w:jc w:val="center"/>
              <w:rPr>
                <w:rFonts w:ascii="Verdana" w:hAnsi="Verdana" w:cstheme="minorHAnsi"/>
                <w:bCs/>
                <w:sz w:val="18"/>
                <w:szCs w:val="18"/>
              </w:rPr>
            </w:pPr>
          </w:p>
        </w:tc>
        <w:tc>
          <w:tcPr>
            <w:tcW w:w="1357" w:type="dxa"/>
            <w:tcBorders>
              <w:top w:val="single" w:sz="4" w:space="0" w:color="auto"/>
              <w:left w:val="single" w:sz="4" w:space="0" w:color="auto"/>
              <w:bottom w:val="single" w:sz="4" w:space="0" w:color="auto"/>
              <w:right w:val="single" w:sz="4" w:space="0" w:color="auto"/>
            </w:tcBorders>
            <w:hideMark/>
          </w:tcPr>
          <w:p w14:paraId="0782C12B" w14:textId="77777777" w:rsidR="003C553B" w:rsidRDefault="00284BA7" w:rsidP="00E05351">
            <w:pPr>
              <w:widowControl w:val="0"/>
              <w:suppressAutoHyphens/>
              <w:jc w:val="center"/>
              <w:rPr>
                <w:rFonts w:ascii="Verdana" w:hAnsi="Verdana" w:cstheme="minorHAnsi"/>
                <w:b/>
                <w:bCs/>
                <w:sz w:val="18"/>
                <w:szCs w:val="18"/>
              </w:rPr>
            </w:pPr>
            <w:r w:rsidRPr="00BE0255">
              <w:rPr>
                <w:rFonts w:ascii="Verdana" w:hAnsi="Verdana" w:cstheme="minorHAnsi"/>
                <w:bCs/>
                <w:sz w:val="18"/>
                <w:szCs w:val="18"/>
              </w:rPr>
              <w:t xml:space="preserve">Cena jednostkowa netto </w:t>
            </w:r>
          </w:p>
          <w:p w14:paraId="22ED0376" w14:textId="432F454F" w:rsidR="00284BA7" w:rsidRPr="00BE0255" w:rsidRDefault="00284BA7" w:rsidP="00E05351">
            <w:pPr>
              <w:widowControl w:val="0"/>
              <w:suppressAutoHyphens/>
              <w:jc w:val="center"/>
              <w:rPr>
                <w:rFonts w:ascii="Verdana" w:hAnsi="Verdana" w:cstheme="minorHAnsi"/>
                <w:bCs/>
                <w:sz w:val="18"/>
                <w:szCs w:val="18"/>
              </w:rPr>
            </w:pPr>
            <w:r w:rsidRPr="00BE0255">
              <w:rPr>
                <w:rFonts w:ascii="Verdana" w:hAnsi="Verdana" w:cstheme="minorHAnsi"/>
                <w:bCs/>
                <w:sz w:val="18"/>
                <w:szCs w:val="18"/>
              </w:rPr>
              <w:t>[PLN]</w:t>
            </w:r>
          </w:p>
        </w:tc>
        <w:tc>
          <w:tcPr>
            <w:tcW w:w="1238" w:type="dxa"/>
            <w:tcBorders>
              <w:top w:val="single" w:sz="4" w:space="0" w:color="auto"/>
              <w:left w:val="single" w:sz="4" w:space="0" w:color="auto"/>
              <w:bottom w:val="single" w:sz="4" w:space="0" w:color="auto"/>
              <w:right w:val="single" w:sz="4" w:space="0" w:color="auto"/>
            </w:tcBorders>
            <w:hideMark/>
          </w:tcPr>
          <w:p w14:paraId="79AA7F8F" w14:textId="77777777" w:rsidR="00284BA7" w:rsidRPr="00BE0255" w:rsidRDefault="00284BA7" w:rsidP="00E05351">
            <w:pPr>
              <w:widowControl w:val="0"/>
              <w:suppressAutoHyphens/>
              <w:jc w:val="center"/>
              <w:rPr>
                <w:rFonts w:ascii="Verdana" w:hAnsi="Verdana" w:cstheme="minorHAnsi"/>
                <w:bCs/>
                <w:sz w:val="18"/>
                <w:szCs w:val="18"/>
              </w:rPr>
            </w:pPr>
            <w:r w:rsidRPr="00BE0255">
              <w:rPr>
                <w:rFonts w:ascii="Verdana" w:hAnsi="Verdana" w:cstheme="minorHAnsi"/>
                <w:bCs/>
                <w:sz w:val="18"/>
                <w:szCs w:val="18"/>
              </w:rPr>
              <w:t>Wartość</w:t>
            </w:r>
          </w:p>
          <w:p w14:paraId="1CEC8BE9" w14:textId="77777777" w:rsidR="00284BA7" w:rsidRPr="00BE0255" w:rsidRDefault="00284BA7" w:rsidP="00E05351">
            <w:pPr>
              <w:widowControl w:val="0"/>
              <w:suppressAutoHyphens/>
              <w:jc w:val="center"/>
              <w:rPr>
                <w:rFonts w:ascii="Verdana" w:hAnsi="Verdana" w:cstheme="minorHAnsi"/>
                <w:bCs/>
                <w:sz w:val="18"/>
                <w:szCs w:val="18"/>
              </w:rPr>
            </w:pPr>
            <w:r w:rsidRPr="00BE0255">
              <w:rPr>
                <w:rFonts w:ascii="Verdana" w:hAnsi="Verdana" w:cstheme="minorHAnsi"/>
                <w:bCs/>
                <w:sz w:val="18"/>
                <w:szCs w:val="18"/>
              </w:rPr>
              <w:t>netto [PLN]</w:t>
            </w:r>
          </w:p>
        </w:tc>
        <w:tc>
          <w:tcPr>
            <w:tcW w:w="3827" w:type="dxa"/>
            <w:tcBorders>
              <w:top w:val="single" w:sz="4" w:space="0" w:color="auto"/>
              <w:left w:val="single" w:sz="4" w:space="0" w:color="auto"/>
              <w:bottom w:val="single" w:sz="4" w:space="0" w:color="auto"/>
              <w:right w:val="single" w:sz="4" w:space="0" w:color="auto"/>
            </w:tcBorders>
          </w:tcPr>
          <w:p w14:paraId="0E759E94" w14:textId="112AF1E8" w:rsidR="00284BA7" w:rsidRDefault="00284BA7" w:rsidP="00E05351">
            <w:pPr>
              <w:widowControl w:val="0"/>
              <w:suppressAutoHyphens/>
              <w:jc w:val="center"/>
              <w:rPr>
                <w:rFonts w:ascii="Verdana" w:hAnsi="Verdana" w:cstheme="minorHAnsi"/>
                <w:bCs/>
                <w:color w:val="FF0000"/>
                <w:sz w:val="18"/>
                <w:szCs w:val="18"/>
              </w:rPr>
            </w:pPr>
            <w:r w:rsidRPr="003C553B">
              <w:rPr>
                <w:rFonts w:ascii="Verdana" w:hAnsi="Verdana" w:cstheme="minorHAnsi"/>
                <w:b/>
                <w:bCs/>
                <w:sz w:val="18"/>
                <w:szCs w:val="18"/>
              </w:rPr>
              <w:t xml:space="preserve"> Proponowany typ/model/producent</w:t>
            </w:r>
          </w:p>
          <w:p w14:paraId="131C7B59" w14:textId="7B0DFB14" w:rsidR="003C553B" w:rsidRPr="003C553B" w:rsidRDefault="003C553B" w:rsidP="00AF1628">
            <w:pPr>
              <w:widowControl w:val="0"/>
              <w:suppressAutoHyphens/>
              <w:jc w:val="center"/>
              <w:rPr>
                <w:rFonts w:ascii="Verdana" w:hAnsi="Verdana" w:cstheme="minorHAnsi"/>
                <w:bCs/>
                <w:i/>
                <w:sz w:val="14"/>
                <w:szCs w:val="14"/>
              </w:rPr>
            </w:pPr>
            <w:r w:rsidRPr="003C553B">
              <w:rPr>
                <w:rFonts w:ascii="Verdana" w:hAnsi="Verdana" w:cstheme="minorHAnsi"/>
                <w:bCs/>
                <w:i/>
                <w:sz w:val="14"/>
                <w:szCs w:val="14"/>
              </w:rPr>
              <w:t>W przypadku zaoferowania  urządz</w:t>
            </w:r>
            <w:r w:rsidR="00ED178E">
              <w:rPr>
                <w:rFonts w:ascii="Verdana" w:hAnsi="Verdana" w:cstheme="minorHAnsi"/>
                <w:bCs/>
                <w:i/>
                <w:sz w:val="14"/>
                <w:szCs w:val="14"/>
              </w:rPr>
              <w:t xml:space="preserve">eń </w:t>
            </w:r>
            <w:r w:rsidRPr="003C553B">
              <w:rPr>
                <w:rFonts w:ascii="Verdana" w:hAnsi="Verdana" w:cstheme="minorHAnsi"/>
                <w:bCs/>
                <w:i/>
                <w:sz w:val="14"/>
                <w:szCs w:val="14"/>
              </w:rPr>
              <w:t>równoważn</w:t>
            </w:r>
            <w:r w:rsidR="00ED178E">
              <w:rPr>
                <w:rFonts w:ascii="Verdana" w:hAnsi="Verdana" w:cstheme="minorHAnsi"/>
                <w:bCs/>
                <w:i/>
                <w:sz w:val="14"/>
                <w:szCs w:val="14"/>
              </w:rPr>
              <w:t>ych</w:t>
            </w:r>
            <w:r w:rsidRPr="003C553B">
              <w:rPr>
                <w:rFonts w:ascii="Verdana" w:hAnsi="Verdana" w:cstheme="minorHAnsi"/>
                <w:bCs/>
                <w:i/>
                <w:sz w:val="14"/>
                <w:szCs w:val="14"/>
              </w:rPr>
              <w:t xml:space="preserve"> wraz z ofertą należy złożyć dokumenty potwierdzające </w:t>
            </w:r>
            <w:r w:rsidR="00AF1628" w:rsidRPr="00AF1628">
              <w:rPr>
                <w:rFonts w:ascii="Verdana" w:hAnsi="Verdana" w:cstheme="minorHAnsi"/>
                <w:bCs/>
                <w:i/>
                <w:sz w:val="14"/>
                <w:szCs w:val="14"/>
              </w:rPr>
              <w:t>spełnianie parametrów technicznych określonych w Opis</w:t>
            </w:r>
            <w:r w:rsidR="00AF1628">
              <w:rPr>
                <w:rFonts w:ascii="Verdana" w:hAnsi="Verdana" w:cstheme="minorHAnsi"/>
                <w:bCs/>
                <w:i/>
                <w:sz w:val="14"/>
                <w:szCs w:val="14"/>
              </w:rPr>
              <w:t>ie</w:t>
            </w:r>
            <w:r w:rsidR="00AF1628" w:rsidRPr="00AF1628">
              <w:rPr>
                <w:rFonts w:ascii="Verdana" w:hAnsi="Verdana" w:cstheme="minorHAnsi"/>
                <w:bCs/>
                <w:i/>
                <w:sz w:val="14"/>
                <w:szCs w:val="14"/>
              </w:rPr>
              <w:t xml:space="preserve"> Przedmiotu Zamówienia (Załacznik nr 1 do SWZ).  </w:t>
            </w:r>
          </w:p>
        </w:tc>
      </w:tr>
      <w:tr w:rsidR="00284BA7" w:rsidRPr="00BE0255" w14:paraId="52D99D39" w14:textId="46B4C2EC" w:rsidTr="00AF1628">
        <w:trPr>
          <w:trHeight w:val="222"/>
          <w:jc w:val="center"/>
        </w:trPr>
        <w:tc>
          <w:tcPr>
            <w:tcW w:w="2695" w:type="dxa"/>
            <w:tcBorders>
              <w:top w:val="single" w:sz="4" w:space="0" w:color="auto"/>
              <w:left w:val="single" w:sz="4" w:space="0" w:color="auto"/>
              <w:bottom w:val="single" w:sz="4" w:space="0" w:color="auto"/>
              <w:right w:val="single" w:sz="4" w:space="0" w:color="auto"/>
            </w:tcBorders>
          </w:tcPr>
          <w:p w14:paraId="1A973B06" w14:textId="77777777" w:rsidR="00284BA7" w:rsidRPr="0036120A" w:rsidRDefault="00284BA7" w:rsidP="00E05351">
            <w:pPr>
              <w:widowControl w:val="0"/>
              <w:suppressAutoHyphens/>
              <w:jc w:val="center"/>
              <w:rPr>
                <w:rFonts w:ascii="Verdana" w:hAnsi="Verdana" w:cstheme="minorHAnsi"/>
                <w:bCs/>
                <w:i/>
                <w:sz w:val="12"/>
                <w:szCs w:val="12"/>
              </w:rPr>
            </w:pPr>
            <w:r w:rsidRPr="0036120A">
              <w:rPr>
                <w:rFonts w:ascii="Verdana" w:hAnsi="Verdana" w:cstheme="minorHAnsi"/>
                <w:bCs/>
                <w:i/>
                <w:sz w:val="12"/>
                <w:szCs w:val="12"/>
              </w:rPr>
              <w:t>Kol. 1</w:t>
            </w:r>
          </w:p>
        </w:tc>
        <w:tc>
          <w:tcPr>
            <w:tcW w:w="1226" w:type="dxa"/>
            <w:tcBorders>
              <w:top w:val="single" w:sz="4" w:space="0" w:color="auto"/>
              <w:left w:val="single" w:sz="4" w:space="0" w:color="auto"/>
              <w:bottom w:val="single" w:sz="4" w:space="0" w:color="auto"/>
              <w:right w:val="single" w:sz="4" w:space="0" w:color="auto"/>
            </w:tcBorders>
          </w:tcPr>
          <w:p w14:paraId="36C0050F" w14:textId="77777777" w:rsidR="00284BA7" w:rsidRPr="0036120A" w:rsidRDefault="00284BA7" w:rsidP="00E05351">
            <w:pPr>
              <w:widowControl w:val="0"/>
              <w:suppressAutoHyphens/>
              <w:jc w:val="center"/>
              <w:rPr>
                <w:rFonts w:ascii="Verdana" w:hAnsi="Verdana" w:cstheme="minorHAnsi"/>
                <w:bCs/>
                <w:i/>
                <w:sz w:val="12"/>
                <w:szCs w:val="12"/>
              </w:rPr>
            </w:pPr>
            <w:r w:rsidRPr="0036120A">
              <w:rPr>
                <w:rFonts w:ascii="Verdana" w:hAnsi="Verdana" w:cstheme="minorHAnsi"/>
                <w:bCs/>
                <w:i/>
                <w:sz w:val="12"/>
                <w:szCs w:val="12"/>
              </w:rPr>
              <w:t>Kol. 2</w:t>
            </w:r>
          </w:p>
        </w:tc>
        <w:tc>
          <w:tcPr>
            <w:tcW w:w="1357" w:type="dxa"/>
            <w:tcBorders>
              <w:top w:val="single" w:sz="4" w:space="0" w:color="auto"/>
              <w:left w:val="single" w:sz="4" w:space="0" w:color="auto"/>
              <w:bottom w:val="single" w:sz="4" w:space="0" w:color="auto"/>
              <w:right w:val="single" w:sz="4" w:space="0" w:color="auto"/>
            </w:tcBorders>
          </w:tcPr>
          <w:p w14:paraId="7F8EECE8" w14:textId="77777777" w:rsidR="00284BA7" w:rsidRPr="0036120A" w:rsidRDefault="00284BA7" w:rsidP="00E05351">
            <w:pPr>
              <w:widowControl w:val="0"/>
              <w:suppressAutoHyphens/>
              <w:jc w:val="center"/>
              <w:rPr>
                <w:rFonts w:ascii="Verdana" w:hAnsi="Verdana" w:cstheme="minorHAnsi"/>
                <w:bCs/>
                <w:i/>
                <w:sz w:val="12"/>
                <w:szCs w:val="12"/>
              </w:rPr>
            </w:pPr>
            <w:r w:rsidRPr="0036120A">
              <w:rPr>
                <w:rFonts w:ascii="Verdana" w:hAnsi="Verdana" w:cstheme="minorHAnsi"/>
                <w:bCs/>
                <w:i/>
                <w:sz w:val="12"/>
                <w:szCs w:val="12"/>
              </w:rPr>
              <w:t>Kol. 3</w:t>
            </w:r>
          </w:p>
        </w:tc>
        <w:tc>
          <w:tcPr>
            <w:tcW w:w="1238" w:type="dxa"/>
            <w:tcBorders>
              <w:top w:val="single" w:sz="4" w:space="0" w:color="auto"/>
              <w:left w:val="single" w:sz="4" w:space="0" w:color="auto"/>
              <w:bottom w:val="single" w:sz="4" w:space="0" w:color="auto"/>
              <w:right w:val="single" w:sz="4" w:space="0" w:color="auto"/>
            </w:tcBorders>
          </w:tcPr>
          <w:p w14:paraId="29238608" w14:textId="77777777" w:rsidR="00284BA7" w:rsidRPr="0036120A" w:rsidRDefault="00284BA7" w:rsidP="00E05351">
            <w:pPr>
              <w:widowControl w:val="0"/>
              <w:suppressAutoHyphens/>
              <w:jc w:val="center"/>
              <w:rPr>
                <w:rFonts w:ascii="Verdana" w:hAnsi="Verdana" w:cstheme="minorHAnsi"/>
                <w:bCs/>
                <w:i/>
                <w:sz w:val="12"/>
                <w:szCs w:val="12"/>
              </w:rPr>
            </w:pPr>
            <w:r w:rsidRPr="0036120A">
              <w:rPr>
                <w:rFonts w:ascii="Verdana" w:hAnsi="Verdana" w:cstheme="minorHAnsi"/>
                <w:bCs/>
                <w:i/>
                <w:sz w:val="12"/>
                <w:szCs w:val="12"/>
              </w:rPr>
              <w:t xml:space="preserve">Kol. 4 = </w:t>
            </w:r>
            <w:r>
              <w:rPr>
                <w:rFonts w:ascii="Verdana" w:hAnsi="Verdana" w:cstheme="minorHAnsi"/>
                <w:bCs/>
                <w:i/>
                <w:sz w:val="12"/>
                <w:szCs w:val="12"/>
              </w:rPr>
              <w:t>kol.</w:t>
            </w:r>
            <w:r w:rsidRPr="0036120A">
              <w:rPr>
                <w:rFonts w:ascii="Verdana" w:hAnsi="Verdana" w:cstheme="minorHAnsi"/>
                <w:bCs/>
                <w:i/>
                <w:sz w:val="12"/>
                <w:szCs w:val="12"/>
              </w:rPr>
              <w:t>2</w:t>
            </w:r>
            <w:r>
              <w:rPr>
                <w:rFonts w:ascii="Verdana" w:hAnsi="Verdana" w:cstheme="minorHAnsi"/>
                <w:bCs/>
                <w:i/>
                <w:sz w:val="12"/>
                <w:szCs w:val="12"/>
              </w:rPr>
              <w:t xml:space="preserve"> </w:t>
            </w:r>
            <w:r w:rsidRPr="0036120A">
              <w:rPr>
                <w:rFonts w:ascii="Verdana" w:hAnsi="Verdana" w:cstheme="minorHAnsi"/>
                <w:bCs/>
                <w:i/>
                <w:sz w:val="12"/>
                <w:szCs w:val="12"/>
              </w:rPr>
              <w:t>x</w:t>
            </w:r>
            <w:r>
              <w:rPr>
                <w:rFonts w:ascii="Verdana" w:hAnsi="Verdana" w:cstheme="minorHAnsi"/>
                <w:bCs/>
                <w:i/>
                <w:sz w:val="12"/>
                <w:szCs w:val="12"/>
              </w:rPr>
              <w:t xml:space="preserve"> kol.</w:t>
            </w:r>
            <w:r w:rsidRPr="0036120A">
              <w:rPr>
                <w:rFonts w:ascii="Verdana" w:hAnsi="Verdana" w:cstheme="minorHAnsi"/>
                <w:bCs/>
                <w:i/>
                <w:sz w:val="12"/>
                <w:szCs w:val="12"/>
              </w:rPr>
              <w:t>3</w:t>
            </w:r>
          </w:p>
        </w:tc>
        <w:tc>
          <w:tcPr>
            <w:tcW w:w="3827" w:type="dxa"/>
            <w:tcBorders>
              <w:top w:val="single" w:sz="4" w:space="0" w:color="auto"/>
              <w:left w:val="single" w:sz="4" w:space="0" w:color="auto"/>
              <w:bottom w:val="single" w:sz="4" w:space="0" w:color="auto"/>
              <w:right w:val="single" w:sz="4" w:space="0" w:color="auto"/>
            </w:tcBorders>
          </w:tcPr>
          <w:p w14:paraId="1FA6BD6A" w14:textId="0A76B489" w:rsidR="00284BA7" w:rsidRPr="0036120A" w:rsidRDefault="00284BA7" w:rsidP="0023193F">
            <w:pPr>
              <w:widowControl w:val="0"/>
              <w:suppressAutoHyphens/>
              <w:jc w:val="center"/>
              <w:rPr>
                <w:rFonts w:ascii="Verdana" w:hAnsi="Verdana" w:cstheme="minorHAnsi"/>
                <w:bCs/>
                <w:i/>
                <w:sz w:val="12"/>
                <w:szCs w:val="12"/>
              </w:rPr>
            </w:pPr>
            <w:r>
              <w:rPr>
                <w:rFonts w:ascii="Verdana" w:hAnsi="Verdana" w:cstheme="minorHAnsi"/>
                <w:bCs/>
                <w:i/>
                <w:sz w:val="12"/>
                <w:szCs w:val="12"/>
              </w:rPr>
              <w:t xml:space="preserve">Kol. </w:t>
            </w:r>
            <w:r w:rsidR="0023193F">
              <w:rPr>
                <w:rFonts w:ascii="Verdana" w:hAnsi="Verdana" w:cstheme="minorHAnsi"/>
                <w:bCs/>
                <w:i/>
                <w:sz w:val="12"/>
                <w:szCs w:val="12"/>
              </w:rPr>
              <w:t>5</w:t>
            </w:r>
          </w:p>
        </w:tc>
      </w:tr>
      <w:tr w:rsidR="00284BA7" w:rsidRPr="00BE0255" w14:paraId="275D1BBF" w14:textId="5ABD51A4" w:rsidTr="00AF1628">
        <w:trPr>
          <w:jc w:val="center"/>
        </w:trPr>
        <w:tc>
          <w:tcPr>
            <w:tcW w:w="2695" w:type="dxa"/>
            <w:tcBorders>
              <w:top w:val="single" w:sz="4" w:space="0" w:color="auto"/>
              <w:left w:val="single" w:sz="4" w:space="0" w:color="auto"/>
              <w:bottom w:val="single" w:sz="4" w:space="0" w:color="auto"/>
              <w:right w:val="single" w:sz="4" w:space="0" w:color="auto"/>
            </w:tcBorders>
            <w:hideMark/>
          </w:tcPr>
          <w:p w14:paraId="78C936EA" w14:textId="14B6A363" w:rsidR="00284BA7" w:rsidRPr="00284BA7" w:rsidRDefault="00284BA7" w:rsidP="00284BA7">
            <w:pPr>
              <w:widowControl w:val="0"/>
              <w:suppressAutoHyphens/>
              <w:jc w:val="center"/>
              <w:rPr>
                <w:rFonts w:ascii="Verdana" w:hAnsi="Verdana" w:cstheme="minorHAnsi"/>
                <w:bCs/>
                <w:sz w:val="18"/>
                <w:szCs w:val="18"/>
                <w:highlight w:val="yellow"/>
              </w:rPr>
            </w:pPr>
            <w:r w:rsidRPr="00284BA7">
              <w:rPr>
                <w:rFonts w:ascii="Verdana" w:hAnsi="Verdana" w:cstheme="minorHAnsi"/>
                <w:bCs/>
                <w:sz w:val="18"/>
                <w:szCs w:val="18"/>
              </w:rPr>
              <w:t>Kamera termowizyjna typu KT-650.1 lub równoważna o parametrach zgodnych z pkt. 3.1.1. Opisu przedmiotu Zamówienia</w:t>
            </w:r>
          </w:p>
        </w:tc>
        <w:tc>
          <w:tcPr>
            <w:tcW w:w="1226" w:type="dxa"/>
            <w:tcBorders>
              <w:top w:val="single" w:sz="4" w:space="0" w:color="auto"/>
              <w:left w:val="single" w:sz="4" w:space="0" w:color="auto"/>
              <w:bottom w:val="single" w:sz="4" w:space="0" w:color="auto"/>
              <w:right w:val="single" w:sz="4" w:space="0" w:color="auto"/>
            </w:tcBorders>
            <w:hideMark/>
          </w:tcPr>
          <w:p w14:paraId="5A4CA971" w14:textId="77777777" w:rsidR="00284BA7" w:rsidRPr="00BE0255" w:rsidRDefault="00284BA7" w:rsidP="00E05351">
            <w:pPr>
              <w:widowControl w:val="0"/>
              <w:suppressAutoHyphens/>
              <w:jc w:val="center"/>
              <w:rPr>
                <w:rFonts w:ascii="Verdana" w:hAnsi="Verdana" w:cstheme="minorHAnsi"/>
                <w:bCs/>
                <w:sz w:val="18"/>
                <w:szCs w:val="18"/>
                <w:highlight w:val="yellow"/>
              </w:rPr>
            </w:pPr>
          </w:p>
          <w:p w14:paraId="4A0D31C9" w14:textId="665390BF" w:rsidR="00284BA7" w:rsidRPr="00BE0255" w:rsidRDefault="00284BA7" w:rsidP="00E05351">
            <w:pPr>
              <w:widowControl w:val="0"/>
              <w:suppressAutoHyphens/>
              <w:jc w:val="center"/>
              <w:rPr>
                <w:rFonts w:ascii="Verdana" w:hAnsi="Verdana" w:cstheme="minorHAnsi"/>
                <w:b/>
                <w:bCs/>
                <w:sz w:val="18"/>
                <w:szCs w:val="18"/>
              </w:rPr>
            </w:pPr>
            <w:r>
              <w:rPr>
                <w:rFonts w:ascii="Verdana" w:hAnsi="Verdana" w:cstheme="minorHAnsi"/>
                <w:bCs/>
                <w:sz w:val="18"/>
                <w:szCs w:val="18"/>
              </w:rPr>
              <w:t>1</w:t>
            </w:r>
          </w:p>
        </w:tc>
        <w:tc>
          <w:tcPr>
            <w:tcW w:w="1357" w:type="dxa"/>
            <w:tcBorders>
              <w:top w:val="single" w:sz="4" w:space="0" w:color="auto"/>
              <w:left w:val="single" w:sz="4" w:space="0" w:color="auto"/>
              <w:bottom w:val="single" w:sz="4" w:space="0" w:color="auto"/>
              <w:right w:val="single" w:sz="4" w:space="0" w:color="auto"/>
            </w:tcBorders>
            <w:shd w:val="clear" w:color="auto" w:fill="auto"/>
          </w:tcPr>
          <w:p w14:paraId="773BCEC6" w14:textId="77777777" w:rsidR="00284BA7" w:rsidRPr="00BE0255" w:rsidRDefault="00284BA7" w:rsidP="00E05351">
            <w:pPr>
              <w:widowControl w:val="0"/>
              <w:suppressAutoHyphens/>
              <w:jc w:val="center"/>
              <w:rPr>
                <w:rFonts w:ascii="Verdana" w:hAnsi="Verdana" w:cstheme="minorHAnsi"/>
                <w:bCs/>
                <w:sz w:val="18"/>
                <w:szCs w:val="18"/>
              </w:rPr>
            </w:pPr>
          </w:p>
          <w:p w14:paraId="42B58BAC" w14:textId="77777777" w:rsidR="00284BA7" w:rsidRPr="00BE0255" w:rsidRDefault="00284BA7" w:rsidP="00E05351">
            <w:pPr>
              <w:widowControl w:val="0"/>
              <w:suppressAutoHyphens/>
              <w:jc w:val="center"/>
              <w:rPr>
                <w:rFonts w:ascii="Verdana" w:hAnsi="Verdana" w:cstheme="minorHAnsi"/>
                <w:bCs/>
                <w:sz w:val="18"/>
                <w:szCs w:val="18"/>
              </w:rPr>
            </w:pPr>
          </w:p>
          <w:p w14:paraId="49BC20E6" w14:textId="21210A92" w:rsidR="00284BA7" w:rsidRPr="00BE0255" w:rsidRDefault="00284BA7" w:rsidP="00E05351">
            <w:pPr>
              <w:widowControl w:val="0"/>
              <w:suppressAutoHyphens/>
              <w:jc w:val="center"/>
              <w:rPr>
                <w:rFonts w:ascii="Verdana" w:hAnsi="Verdana" w:cstheme="minorHAnsi"/>
                <w:bCs/>
                <w:sz w:val="18"/>
                <w:szCs w:val="18"/>
              </w:rPr>
            </w:pP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5146E21C" w14:textId="77777777" w:rsidR="00284BA7" w:rsidRPr="00284BA7" w:rsidRDefault="00284BA7" w:rsidP="00E05351">
            <w:pPr>
              <w:widowControl w:val="0"/>
              <w:suppressAutoHyphens/>
              <w:jc w:val="center"/>
              <w:rPr>
                <w:rFonts w:ascii="Verdana" w:hAnsi="Verdana" w:cstheme="minorHAnsi"/>
                <w:bCs/>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BF1DB05" w14:textId="77777777" w:rsidR="00284BA7" w:rsidRPr="00284BA7" w:rsidRDefault="00284BA7" w:rsidP="00E05351">
            <w:pPr>
              <w:widowControl w:val="0"/>
              <w:suppressAutoHyphens/>
              <w:jc w:val="center"/>
              <w:rPr>
                <w:rFonts w:ascii="Verdana" w:hAnsi="Verdana" w:cstheme="minorHAnsi"/>
                <w:bCs/>
                <w:sz w:val="18"/>
                <w:szCs w:val="18"/>
              </w:rPr>
            </w:pPr>
          </w:p>
        </w:tc>
      </w:tr>
      <w:tr w:rsidR="00284BA7" w:rsidRPr="00BE0255" w14:paraId="56F5EED5" w14:textId="786C0B81" w:rsidTr="00AF1628">
        <w:trPr>
          <w:jc w:val="center"/>
        </w:trPr>
        <w:tc>
          <w:tcPr>
            <w:tcW w:w="2695" w:type="dxa"/>
            <w:tcBorders>
              <w:top w:val="single" w:sz="4" w:space="0" w:color="auto"/>
              <w:left w:val="single" w:sz="4" w:space="0" w:color="auto"/>
              <w:bottom w:val="single" w:sz="4" w:space="0" w:color="auto"/>
              <w:right w:val="single" w:sz="4" w:space="0" w:color="auto"/>
            </w:tcBorders>
          </w:tcPr>
          <w:p w14:paraId="18C7F5FD" w14:textId="620DA68B" w:rsidR="00284BA7" w:rsidRPr="00284BA7" w:rsidRDefault="00284BA7" w:rsidP="00284BA7">
            <w:pPr>
              <w:widowControl w:val="0"/>
              <w:suppressAutoHyphens/>
              <w:jc w:val="center"/>
              <w:rPr>
                <w:rFonts w:ascii="Verdana" w:hAnsi="Verdana" w:cstheme="minorHAnsi"/>
                <w:bCs/>
                <w:sz w:val="18"/>
                <w:szCs w:val="18"/>
                <w:highlight w:val="yellow"/>
              </w:rPr>
            </w:pPr>
            <w:r w:rsidRPr="00284BA7">
              <w:rPr>
                <w:rFonts w:ascii="Verdana" w:hAnsi="Verdana" w:cstheme="minorHAnsi"/>
                <w:bCs/>
                <w:sz w:val="18"/>
                <w:szCs w:val="18"/>
              </w:rPr>
              <w:t>Miernik Instalacji Fotowotaicznych PVM -</w:t>
            </w:r>
            <w:r w:rsidRPr="00284BA7">
              <w:rPr>
                <w:rFonts w:ascii="Verdana" w:hAnsi="Verdana" w:cstheme="minorHAnsi"/>
                <w:bCs/>
                <w:sz w:val="18"/>
                <w:szCs w:val="18"/>
              </w:rPr>
              <w:lastRenderedPageBreak/>
              <w:t>1530 Pro</w:t>
            </w:r>
            <w:r w:rsidRPr="00284BA7">
              <w:t xml:space="preserve"> </w:t>
            </w:r>
            <w:r w:rsidRPr="00284BA7">
              <w:rPr>
                <w:rFonts w:ascii="Verdana" w:hAnsi="Verdana" w:cstheme="minorHAnsi"/>
                <w:bCs/>
                <w:sz w:val="18"/>
                <w:szCs w:val="18"/>
              </w:rPr>
              <w:t>lub równoważny</w:t>
            </w:r>
            <w:r w:rsidRPr="00284BA7">
              <w:t xml:space="preserve"> </w:t>
            </w:r>
            <w:r w:rsidRPr="00284BA7">
              <w:rPr>
                <w:rFonts w:ascii="Verdana" w:hAnsi="Verdana" w:cstheme="minorHAnsi"/>
                <w:bCs/>
                <w:sz w:val="18"/>
                <w:szCs w:val="18"/>
              </w:rPr>
              <w:t>o parametrach zgodnych z pkt. 3.1.2. Opisu przedmiotu Zamówienia</w:t>
            </w:r>
          </w:p>
        </w:tc>
        <w:tc>
          <w:tcPr>
            <w:tcW w:w="1226" w:type="dxa"/>
            <w:tcBorders>
              <w:top w:val="single" w:sz="4" w:space="0" w:color="auto"/>
              <w:left w:val="single" w:sz="4" w:space="0" w:color="auto"/>
              <w:bottom w:val="single" w:sz="4" w:space="0" w:color="auto"/>
              <w:right w:val="single" w:sz="4" w:space="0" w:color="auto"/>
            </w:tcBorders>
          </w:tcPr>
          <w:p w14:paraId="4A34B158" w14:textId="52660FFD" w:rsidR="00284BA7" w:rsidRPr="00BE0255" w:rsidRDefault="00284BA7" w:rsidP="00E05351">
            <w:pPr>
              <w:widowControl w:val="0"/>
              <w:suppressAutoHyphens/>
              <w:jc w:val="center"/>
              <w:rPr>
                <w:rFonts w:ascii="Verdana" w:hAnsi="Verdana" w:cstheme="minorHAnsi"/>
                <w:bCs/>
                <w:sz w:val="18"/>
                <w:szCs w:val="18"/>
                <w:highlight w:val="yellow"/>
              </w:rPr>
            </w:pPr>
            <w:r w:rsidRPr="00284BA7">
              <w:rPr>
                <w:rFonts w:ascii="Verdana" w:hAnsi="Verdana" w:cstheme="minorHAnsi"/>
                <w:bCs/>
                <w:sz w:val="18"/>
                <w:szCs w:val="18"/>
              </w:rPr>
              <w:lastRenderedPageBreak/>
              <w:t>1</w:t>
            </w:r>
          </w:p>
        </w:tc>
        <w:tc>
          <w:tcPr>
            <w:tcW w:w="1357" w:type="dxa"/>
            <w:tcBorders>
              <w:top w:val="single" w:sz="4" w:space="0" w:color="auto"/>
              <w:left w:val="single" w:sz="4" w:space="0" w:color="auto"/>
              <w:bottom w:val="single" w:sz="4" w:space="0" w:color="auto"/>
              <w:right w:val="single" w:sz="4" w:space="0" w:color="auto"/>
            </w:tcBorders>
            <w:shd w:val="clear" w:color="auto" w:fill="auto"/>
          </w:tcPr>
          <w:p w14:paraId="62844CEA" w14:textId="77777777" w:rsidR="00284BA7" w:rsidRPr="00BE0255" w:rsidRDefault="00284BA7" w:rsidP="00E05351">
            <w:pPr>
              <w:widowControl w:val="0"/>
              <w:suppressAutoHyphens/>
              <w:jc w:val="center"/>
              <w:rPr>
                <w:rFonts w:ascii="Verdana" w:hAnsi="Verdana" w:cstheme="minorHAnsi"/>
                <w:bCs/>
                <w:sz w:val="18"/>
                <w:szCs w:val="18"/>
              </w:rPr>
            </w:pP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0887A5F2" w14:textId="77777777" w:rsidR="00284BA7" w:rsidRPr="00284BA7" w:rsidRDefault="00284BA7" w:rsidP="00E05351">
            <w:pPr>
              <w:widowControl w:val="0"/>
              <w:suppressAutoHyphens/>
              <w:jc w:val="center"/>
              <w:rPr>
                <w:rFonts w:ascii="Verdana" w:hAnsi="Verdana" w:cstheme="minorHAnsi"/>
                <w:bCs/>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4025902" w14:textId="77777777" w:rsidR="00284BA7" w:rsidRPr="00284BA7" w:rsidRDefault="00284BA7" w:rsidP="00E05351">
            <w:pPr>
              <w:widowControl w:val="0"/>
              <w:suppressAutoHyphens/>
              <w:jc w:val="center"/>
              <w:rPr>
                <w:rFonts w:ascii="Verdana" w:hAnsi="Verdana" w:cstheme="minorHAnsi"/>
                <w:bCs/>
                <w:sz w:val="18"/>
                <w:szCs w:val="18"/>
              </w:rPr>
            </w:pPr>
          </w:p>
        </w:tc>
      </w:tr>
      <w:tr w:rsidR="003C553B" w:rsidRPr="00BE0255" w14:paraId="3B784A98" w14:textId="491D9963" w:rsidTr="00AF1628">
        <w:trPr>
          <w:jc w:val="center"/>
        </w:trPr>
        <w:tc>
          <w:tcPr>
            <w:tcW w:w="5278" w:type="dxa"/>
            <w:gridSpan w:val="3"/>
            <w:tcBorders>
              <w:top w:val="single" w:sz="4" w:space="0" w:color="auto"/>
              <w:left w:val="single" w:sz="4" w:space="0" w:color="auto"/>
              <w:bottom w:val="single" w:sz="4" w:space="0" w:color="auto"/>
              <w:right w:val="single" w:sz="4" w:space="0" w:color="auto"/>
            </w:tcBorders>
          </w:tcPr>
          <w:p w14:paraId="39FE447B" w14:textId="29701ACE" w:rsidR="003C553B" w:rsidRPr="00BE0255" w:rsidRDefault="003C553B" w:rsidP="003C553B">
            <w:pPr>
              <w:widowControl w:val="0"/>
              <w:suppressAutoHyphens/>
              <w:jc w:val="right"/>
              <w:rPr>
                <w:rFonts w:ascii="Verdana" w:hAnsi="Verdana" w:cstheme="minorHAnsi"/>
                <w:b/>
                <w:bCs/>
                <w:sz w:val="18"/>
                <w:szCs w:val="18"/>
              </w:rPr>
            </w:pPr>
            <w:r w:rsidRPr="00BE0255">
              <w:rPr>
                <w:rFonts w:ascii="Verdana" w:hAnsi="Verdana" w:cstheme="minorHAnsi"/>
                <w:bCs/>
                <w:sz w:val="18"/>
                <w:szCs w:val="18"/>
                <w:lang w:bidi="pl-PL"/>
              </w:rPr>
              <w:t xml:space="preserve">Łączna wartość netto Oferty, którą należy wskazać w pkt. </w:t>
            </w:r>
            <w:r>
              <w:rPr>
                <w:rFonts w:ascii="Verdana" w:hAnsi="Verdana" w:cstheme="minorHAnsi"/>
                <w:bCs/>
                <w:sz w:val="18"/>
                <w:szCs w:val="18"/>
                <w:lang w:bidi="pl-PL"/>
              </w:rPr>
              <w:t>III ppkt 1. p</w:t>
            </w:r>
            <w:r w:rsidRPr="00BE0255">
              <w:rPr>
                <w:rFonts w:ascii="Verdana" w:hAnsi="Verdana" w:cstheme="minorHAnsi"/>
                <w:bCs/>
                <w:sz w:val="18"/>
                <w:szCs w:val="18"/>
                <w:lang w:bidi="pl-PL"/>
              </w:rPr>
              <w:t>owyżej</w:t>
            </w:r>
            <w:r>
              <w:rPr>
                <w:rFonts w:ascii="Verdana" w:hAnsi="Verdana" w:cstheme="minorHAnsi"/>
                <w:bCs/>
                <w:sz w:val="18"/>
                <w:szCs w:val="18"/>
                <w:lang w:bidi="pl-PL"/>
              </w:rPr>
              <w:t xml:space="preserve"> oraz w formularzu elektronicznym wypełnianym w Systemie Zakupowym</w:t>
            </w:r>
          </w:p>
        </w:tc>
        <w:tc>
          <w:tcPr>
            <w:tcW w:w="5065" w:type="dxa"/>
            <w:gridSpan w:val="2"/>
            <w:tcBorders>
              <w:top w:val="single" w:sz="4" w:space="0" w:color="auto"/>
              <w:left w:val="single" w:sz="4" w:space="0" w:color="auto"/>
              <w:bottom w:val="single" w:sz="4" w:space="0" w:color="auto"/>
              <w:right w:val="single" w:sz="4" w:space="0" w:color="auto"/>
            </w:tcBorders>
            <w:shd w:val="clear" w:color="auto" w:fill="auto"/>
          </w:tcPr>
          <w:p w14:paraId="0ACF13BC" w14:textId="77777777" w:rsidR="003C553B" w:rsidRPr="00284BA7" w:rsidRDefault="003C553B" w:rsidP="00E05351">
            <w:pPr>
              <w:widowControl w:val="0"/>
              <w:suppressAutoHyphens/>
              <w:rPr>
                <w:rFonts w:ascii="Verdana" w:hAnsi="Verdana" w:cstheme="minorHAnsi"/>
                <w:b/>
                <w:bCs/>
                <w:sz w:val="18"/>
                <w:szCs w:val="18"/>
              </w:rPr>
            </w:pPr>
          </w:p>
          <w:p w14:paraId="0F9247E1" w14:textId="77777777" w:rsidR="003C553B" w:rsidRPr="00284BA7" w:rsidRDefault="003C553B" w:rsidP="00E05351">
            <w:pPr>
              <w:widowControl w:val="0"/>
              <w:suppressAutoHyphens/>
              <w:rPr>
                <w:rFonts w:ascii="Verdana" w:hAnsi="Verdana" w:cstheme="minorHAnsi"/>
                <w:b/>
                <w:bCs/>
                <w:sz w:val="18"/>
                <w:szCs w:val="18"/>
              </w:rPr>
            </w:pPr>
          </w:p>
        </w:tc>
      </w:tr>
    </w:tbl>
    <w:p w14:paraId="5AE6CCAB" w14:textId="5AF55BAE"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09C1CEBE"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ED178E">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Pr="00B77D2B">
        <w:rPr>
          <w:rFonts w:ascii="Verdana" w:hAnsi="Verdana" w:cs="Arial"/>
          <w:sz w:val="20"/>
        </w:rPr>
        <w:t xml:space="preserve">osobą prawną, podmiotem lub organem, do których prawa własności bezpośrednio lub pośrednio w ponad 50 % należą do podmiotu, o którym mowa w pkt 1 powyżej; lubosobą fizyczną lub prawną, podmiotem lub organem działającym </w:t>
      </w:r>
      <w:r w:rsidR="00ED178E">
        <w:rPr>
          <w:rFonts w:ascii="Verdana" w:hAnsi="Verdana" w:cs="Arial"/>
          <w:sz w:val="20"/>
        </w:rPr>
        <w:br/>
      </w:r>
      <w:r w:rsidRPr="00B77D2B">
        <w:rPr>
          <w:rFonts w:ascii="Verdana" w:hAnsi="Verdana" w:cs="Arial"/>
          <w:sz w:val="20"/>
        </w:rPr>
        <w:t>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69B4D220" w:rsidR="0042031F" w:rsidRPr="00BC3A45"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BC3A45">
        <w:rPr>
          <w:rFonts w:ascii="Verdana" w:hAnsi="Verdana" w:cs="Arial"/>
          <w:sz w:val="20"/>
          <w:lang w:eastAsia="pl-PL"/>
        </w:rPr>
        <w:t xml:space="preserve">Przekazywane przez nas dane osobowe mogą być wykorzystane wyłącznie w  celach związanych z prowadzonym postępowaniem niepublicznym nr </w:t>
      </w:r>
      <w:r w:rsidR="00BC3A45" w:rsidRPr="00BC3A45">
        <w:rPr>
          <w:rFonts w:ascii="Verdana" w:hAnsi="Verdana" w:cs="Arial"/>
          <w:bCs/>
          <w:color w:val="000000"/>
          <w:sz w:val="20"/>
          <w:shd w:val="clear" w:color="auto" w:fill="FDFDFD"/>
        </w:rPr>
        <w:t>POST/PEC/PEC/ZSR/01087/2024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54A2F200" w:rsidR="0042031F" w:rsidRPr="002A6CA3" w:rsidRDefault="0042031F" w:rsidP="00ED178E">
      <w:pPr>
        <w:widowControl w:val="0"/>
        <w:tabs>
          <w:tab w:val="left" w:pos="2340"/>
        </w:tabs>
        <w:suppressAutoHyphens/>
        <w:spacing w:line="240" w:lineRule="auto"/>
        <w:ind w:left="2127" w:hanging="1701"/>
        <w:rPr>
          <w:rFonts w:ascii="Verdana" w:hAnsi="Verdana" w:cs="Arial"/>
          <w:bCs/>
          <w:i/>
          <w:sz w:val="20"/>
        </w:rPr>
      </w:pPr>
      <w:r w:rsidRPr="002A6CA3">
        <w:rPr>
          <w:rFonts w:ascii="Verdana" w:hAnsi="Verdana" w:cs="Arial"/>
          <w:bCs/>
          <w:i/>
          <w:sz w:val="20"/>
        </w:rPr>
        <w:t xml:space="preserve">Załącznik nr 1 - </w:t>
      </w:r>
      <w:r w:rsidR="0094157F">
        <w:rPr>
          <w:rFonts w:ascii="Verdana" w:hAnsi="Verdana" w:cs="Arial"/>
          <w:bCs/>
          <w:i/>
          <w:sz w:val="20"/>
        </w:rPr>
        <w:t>………………………...</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280F0" w14:textId="77777777" w:rsidR="008553C1" w:rsidRDefault="008553C1">
      <w:r>
        <w:separator/>
      </w:r>
    </w:p>
  </w:endnote>
  <w:endnote w:type="continuationSeparator" w:id="0">
    <w:p w14:paraId="53DBC03D" w14:textId="77777777" w:rsidR="008553C1" w:rsidRDefault="0085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183532" w:rsidRPr="0072383F" w:rsidRDefault="0018353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C70EAFC" w:rsidR="00183532" w:rsidRPr="00796896" w:rsidRDefault="0018353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DC7EE4">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DC7EE4">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183532" w:rsidRDefault="001835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1F57E" w14:textId="77777777" w:rsidR="008553C1" w:rsidRDefault="008553C1">
      <w:r>
        <w:separator/>
      </w:r>
    </w:p>
  </w:footnote>
  <w:footnote w:type="continuationSeparator" w:id="0">
    <w:p w14:paraId="475D32C9" w14:textId="77777777" w:rsidR="008553C1" w:rsidRDefault="008553C1">
      <w:r>
        <w:continuationSeparator/>
      </w:r>
    </w:p>
  </w:footnote>
  <w:footnote w:id="1">
    <w:p w14:paraId="76090856" w14:textId="77777777" w:rsidR="00183532" w:rsidRPr="002A6CA3" w:rsidRDefault="00183532"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183532" w:rsidRPr="002A6CA3" w:rsidDel="00900F4B" w:rsidRDefault="00183532"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183532" w:rsidRPr="002A6CA3" w:rsidRDefault="00183532"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183532" w:rsidRPr="002A6CA3" w:rsidRDefault="00183532"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183532" w:rsidRPr="002A6CA3" w:rsidRDefault="00183532"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183532" w:rsidRPr="002A6CA3" w:rsidRDefault="00183532"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183532" w:rsidRPr="002A6CA3" w:rsidRDefault="00183532"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183532" w:rsidRPr="00796896" w14:paraId="6F2D8356" w14:textId="77777777" w:rsidTr="00563339">
      <w:trPr>
        <w:trHeight w:val="841"/>
      </w:trPr>
      <w:tc>
        <w:tcPr>
          <w:tcW w:w="1985" w:type="dxa"/>
        </w:tcPr>
        <w:p w14:paraId="100CED07" w14:textId="77777777" w:rsidR="00183532" w:rsidRPr="00796896" w:rsidRDefault="0018353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183532" w:rsidRPr="00796896" w:rsidRDefault="00183532" w:rsidP="00796896">
          <w:pPr>
            <w:spacing w:line="240" w:lineRule="auto"/>
            <w:jc w:val="right"/>
            <w:rPr>
              <w:rFonts w:ascii="Arial" w:hAnsi="Arial" w:cs="Arial"/>
              <w:b/>
              <w:sz w:val="14"/>
              <w:lang w:eastAsia="pl-PL"/>
            </w:rPr>
          </w:pPr>
        </w:p>
        <w:p w14:paraId="72DEF8A6" w14:textId="77777777" w:rsidR="00183532" w:rsidRPr="00796896" w:rsidRDefault="00183532" w:rsidP="00796896">
          <w:pPr>
            <w:spacing w:line="240" w:lineRule="auto"/>
            <w:jc w:val="right"/>
            <w:rPr>
              <w:sz w:val="14"/>
              <w:lang w:eastAsia="pl-PL"/>
            </w:rPr>
          </w:pPr>
        </w:p>
      </w:tc>
      <w:tc>
        <w:tcPr>
          <w:tcW w:w="2092" w:type="dxa"/>
        </w:tcPr>
        <w:p w14:paraId="6EF5E519" w14:textId="77777777" w:rsidR="00183532" w:rsidRPr="00796896" w:rsidRDefault="0018353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183532" w:rsidRPr="00245C0A" w:rsidRDefault="0018353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E05351" w:rsidRPr="00245C0A" w:rsidRDefault="00E05351" w:rsidP="00796896">
                          <w:pPr>
                            <w:rPr>
                              <w:rFonts w:ascii="Arial" w:hAnsi="Arial" w:cs="Arial"/>
                              <w:sz w:val="14"/>
                              <w:szCs w:val="16"/>
                            </w:rPr>
                          </w:pPr>
                        </w:p>
                      </w:txbxContent>
                    </v:textbox>
                    <w10:wrap anchorx="margin"/>
                  </v:shape>
                </w:pict>
              </mc:Fallback>
            </mc:AlternateContent>
          </w:r>
        </w:p>
        <w:p w14:paraId="6A62E664" w14:textId="77777777" w:rsidR="00183532" w:rsidRPr="00796896" w:rsidRDefault="00183532" w:rsidP="00796896">
          <w:pPr>
            <w:spacing w:line="240" w:lineRule="auto"/>
            <w:ind w:firstLine="708"/>
            <w:jc w:val="left"/>
            <w:rPr>
              <w:lang w:eastAsia="pl-PL"/>
            </w:rPr>
          </w:pPr>
        </w:p>
      </w:tc>
    </w:tr>
  </w:tbl>
  <w:p w14:paraId="68ED044D" w14:textId="0D4ED5C2" w:rsidR="00183532" w:rsidRPr="0072383F" w:rsidRDefault="0018353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183532" w:rsidRDefault="0018353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26BB61B1" w:rsidR="00183532" w:rsidRPr="0072383F" w:rsidRDefault="00183532"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0C5394">
      <w:rPr>
        <w:rFonts w:ascii="Calibri" w:hAnsi="Calibri"/>
        <w:b/>
        <w:szCs w:val="16"/>
      </w:rPr>
      <w:t>Dostawa przyrządów pomiarowych do PGE Energia Ciepła S.A. Oddział Elektrociepłownia w Kielcach</w:t>
    </w:r>
    <w:r>
      <w:rPr>
        <w:rFonts w:ascii="Calibri" w:hAnsi="Calibri"/>
        <w:b/>
        <w:szCs w:val="16"/>
      </w:rPr>
      <w:t>”</w:t>
    </w:r>
  </w:p>
  <w:p w14:paraId="4CF09E4C" w14:textId="53996FBF" w:rsidR="00183532" w:rsidRPr="0072383F" w:rsidRDefault="00183532" w:rsidP="00BC3A45">
    <w:pPr>
      <w:pStyle w:val="Nagwek"/>
      <w:spacing w:line="240" w:lineRule="auto"/>
      <w:jc w:val="center"/>
      <w:rPr>
        <w:rFonts w:ascii="Calibri" w:hAnsi="Calibri"/>
        <w:szCs w:val="16"/>
      </w:rPr>
    </w:pPr>
    <w:r>
      <w:rPr>
        <w:rFonts w:ascii="Calibri" w:hAnsi="Calibri"/>
        <w:szCs w:val="16"/>
      </w:rPr>
      <w:t xml:space="preserve">nr </w:t>
    </w:r>
    <w:r w:rsidRPr="00BC3A45">
      <w:rPr>
        <w:rFonts w:ascii="Calibri" w:hAnsi="Calibri"/>
        <w:szCs w:val="16"/>
      </w:rPr>
      <w:t>POST/PEC/PEC/ZSR/01087/2024</w:t>
    </w:r>
  </w:p>
  <w:p w14:paraId="45F5AF70" w14:textId="77777777" w:rsidR="00183532" w:rsidRPr="0072383F" w:rsidRDefault="0018353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DC7EE4" w:rsidRPr="00796896" w14:paraId="2C2FCE6C" w14:textId="77777777" w:rsidTr="00EE1BC3">
      <w:trPr>
        <w:trHeight w:val="841"/>
      </w:trPr>
      <w:tc>
        <w:tcPr>
          <w:tcW w:w="1985" w:type="dxa"/>
        </w:tcPr>
        <w:p w14:paraId="2D1BE680" w14:textId="77777777" w:rsidR="00DC7EE4" w:rsidRPr="00796896" w:rsidRDefault="00DC7EE4" w:rsidP="00DC7EE4">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1552" behindDoc="1" locked="0" layoutInCell="1" allowOverlap="1" wp14:anchorId="2642B503" wp14:editId="6827004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2667C7E" w14:textId="77777777" w:rsidR="00DC7EE4" w:rsidRPr="00796896" w:rsidRDefault="00DC7EE4" w:rsidP="00DC7EE4">
          <w:pPr>
            <w:spacing w:line="240" w:lineRule="auto"/>
            <w:jc w:val="right"/>
            <w:rPr>
              <w:rFonts w:ascii="Arial" w:hAnsi="Arial" w:cs="Arial"/>
              <w:b/>
              <w:sz w:val="14"/>
              <w:lang w:eastAsia="pl-PL"/>
            </w:rPr>
          </w:pPr>
        </w:p>
        <w:p w14:paraId="50C2A5E5" w14:textId="77777777" w:rsidR="00DC7EE4" w:rsidRPr="00796896" w:rsidRDefault="00DC7EE4" w:rsidP="00DC7EE4">
          <w:pPr>
            <w:spacing w:line="240" w:lineRule="auto"/>
            <w:jc w:val="right"/>
            <w:rPr>
              <w:sz w:val="14"/>
              <w:lang w:eastAsia="pl-PL"/>
            </w:rPr>
          </w:pPr>
        </w:p>
      </w:tc>
      <w:tc>
        <w:tcPr>
          <w:tcW w:w="2092" w:type="dxa"/>
        </w:tcPr>
        <w:p w14:paraId="56631DE7" w14:textId="77777777" w:rsidR="00DC7EE4" w:rsidRPr="00796896" w:rsidRDefault="00DC7EE4" w:rsidP="00DC7EE4">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70528" behindDoc="0" locked="0" layoutInCell="1" allowOverlap="1" wp14:anchorId="3B430CAC" wp14:editId="1649EAA5">
                    <wp:simplePos x="0" y="0"/>
                    <wp:positionH relativeFrom="margin">
                      <wp:posOffset>-29794</wp:posOffset>
                    </wp:positionH>
                    <wp:positionV relativeFrom="paragraph">
                      <wp:posOffset>47574</wp:posOffset>
                    </wp:positionV>
                    <wp:extent cx="1695450" cy="325120"/>
                    <wp:effectExtent l="0" t="0" r="19050" b="1778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67B5DEDE" w14:textId="77777777" w:rsidR="00DC7EE4" w:rsidRPr="00245C0A" w:rsidRDefault="00DC7EE4" w:rsidP="00DC7EE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430CAC"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Hyz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l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2eHyzIgIAAFQEAAAOAAAAAAAAAAAAAAAAAC4CAABkcnMvZTJvRG9jLnht&#10;bFBLAQItABQABgAIAAAAIQBCo9Vi3gAAAAcBAAAPAAAAAAAAAAAAAAAAAHwEAABkcnMvZG93bnJl&#10;di54bWxQSwUGAAAAAAQABADzAAAAhwUAAAAA&#10;" strokecolor="white" strokeweight="0">
                    <v:textbox>
                      <w:txbxContent>
                        <w:p w14:paraId="67B5DEDE" w14:textId="77777777" w:rsidR="00DC7EE4" w:rsidRPr="00245C0A" w:rsidRDefault="00DC7EE4" w:rsidP="00DC7EE4">
                          <w:pPr>
                            <w:rPr>
                              <w:rFonts w:ascii="Arial" w:hAnsi="Arial" w:cs="Arial"/>
                              <w:sz w:val="14"/>
                              <w:szCs w:val="16"/>
                            </w:rPr>
                          </w:pPr>
                        </w:p>
                      </w:txbxContent>
                    </v:textbox>
                    <w10:wrap anchorx="margin"/>
                  </v:shape>
                </w:pict>
              </mc:Fallback>
            </mc:AlternateContent>
          </w:r>
        </w:p>
        <w:p w14:paraId="337F0D59" w14:textId="77777777" w:rsidR="00DC7EE4" w:rsidRPr="00796896" w:rsidRDefault="00DC7EE4" w:rsidP="00DC7EE4">
          <w:pPr>
            <w:spacing w:line="240" w:lineRule="auto"/>
            <w:ind w:firstLine="708"/>
            <w:jc w:val="left"/>
            <w:rPr>
              <w:lang w:eastAsia="pl-PL"/>
            </w:rPr>
          </w:pPr>
        </w:p>
      </w:tc>
    </w:tr>
  </w:tbl>
  <w:p w14:paraId="410EDCD3" w14:textId="77777777" w:rsidR="00DC7EE4" w:rsidRPr="0072383F" w:rsidRDefault="00DC7EE4" w:rsidP="00DC7EE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723A7174" w14:textId="77777777" w:rsidR="00DC7EE4" w:rsidRDefault="00DC7EE4" w:rsidP="00DC7EE4">
    <w:pPr>
      <w:pStyle w:val="Nagwek"/>
      <w:jc w:val="center"/>
      <w:rPr>
        <w:rFonts w:ascii="Calibri" w:hAnsi="Calibri"/>
        <w:b/>
        <w:szCs w:val="16"/>
      </w:rPr>
    </w:pPr>
    <w:r>
      <w:rPr>
        <w:rFonts w:ascii="Calibri" w:hAnsi="Calibri"/>
        <w:b/>
        <w:szCs w:val="16"/>
      </w:rPr>
      <w:t xml:space="preserve">do postępowania o udzielenie zamówienia niepublicznego </w:t>
    </w:r>
  </w:p>
  <w:p w14:paraId="471F5112" w14:textId="77777777" w:rsidR="00DC7EE4" w:rsidRPr="0072383F" w:rsidRDefault="00DC7EE4" w:rsidP="00DC7EE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0C5394">
      <w:rPr>
        <w:rFonts w:ascii="Calibri" w:hAnsi="Calibri"/>
        <w:b/>
        <w:szCs w:val="16"/>
      </w:rPr>
      <w:t>Dostawa przyrządów pomiarowych do PGE Energia Ciepła S.A. Oddział Elektrociepłownia w Kielcach</w:t>
    </w:r>
    <w:r>
      <w:rPr>
        <w:rFonts w:ascii="Calibri" w:hAnsi="Calibri"/>
        <w:b/>
        <w:szCs w:val="16"/>
      </w:rPr>
      <w:t>”</w:t>
    </w:r>
  </w:p>
  <w:p w14:paraId="177608F7" w14:textId="77777777" w:rsidR="00DC7EE4" w:rsidRPr="0072383F" w:rsidRDefault="00DC7EE4" w:rsidP="00DC7EE4">
    <w:pPr>
      <w:pStyle w:val="Nagwek"/>
      <w:spacing w:line="240" w:lineRule="auto"/>
      <w:jc w:val="center"/>
      <w:rPr>
        <w:rFonts w:ascii="Calibri" w:hAnsi="Calibri"/>
        <w:szCs w:val="16"/>
      </w:rPr>
    </w:pPr>
    <w:r>
      <w:rPr>
        <w:rFonts w:ascii="Calibri" w:hAnsi="Calibri"/>
        <w:szCs w:val="16"/>
      </w:rPr>
      <w:t xml:space="preserve">nr </w:t>
    </w:r>
    <w:r w:rsidRPr="00BC3A45">
      <w:rPr>
        <w:rFonts w:ascii="Calibri" w:hAnsi="Calibri"/>
        <w:szCs w:val="16"/>
      </w:rPr>
      <w:t>POST/PEC/PEC/ZSR/01087/2024</w:t>
    </w:r>
  </w:p>
  <w:p w14:paraId="14A0D765" w14:textId="08620FDA" w:rsidR="00183532" w:rsidRPr="00DC7EE4" w:rsidRDefault="00183532" w:rsidP="00DC7E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3C96CAB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88B"/>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394"/>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2E21"/>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3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A7382"/>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64"/>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93F"/>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BA7"/>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D5B"/>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75B"/>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7498"/>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64A"/>
    <w:rsid w:val="00374A4F"/>
    <w:rsid w:val="00375311"/>
    <w:rsid w:val="00375B3A"/>
    <w:rsid w:val="003767A4"/>
    <w:rsid w:val="00376B02"/>
    <w:rsid w:val="00376B43"/>
    <w:rsid w:val="003775A7"/>
    <w:rsid w:val="00377631"/>
    <w:rsid w:val="00377983"/>
    <w:rsid w:val="003779AF"/>
    <w:rsid w:val="003779B6"/>
    <w:rsid w:val="0038030D"/>
    <w:rsid w:val="00380D09"/>
    <w:rsid w:val="0038153A"/>
    <w:rsid w:val="00381691"/>
    <w:rsid w:val="003824C5"/>
    <w:rsid w:val="003833A3"/>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53B"/>
    <w:rsid w:val="003C571C"/>
    <w:rsid w:val="003C63FE"/>
    <w:rsid w:val="003C6DD5"/>
    <w:rsid w:val="003C71E7"/>
    <w:rsid w:val="003C7DD6"/>
    <w:rsid w:val="003D03BF"/>
    <w:rsid w:val="003D0C1F"/>
    <w:rsid w:val="003D1324"/>
    <w:rsid w:val="003D145B"/>
    <w:rsid w:val="003D15CC"/>
    <w:rsid w:val="003D1FE9"/>
    <w:rsid w:val="003D2826"/>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0C7"/>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194"/>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193"/>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2D2"/>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1B35"/>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DA4"/>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C1"/>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3A41"/>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7EC"/>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60F1"/>
    <w:rsid w:val="008F70D4"/>
    <w:rsid w:val="008F78C3"/>
    <w:rsid w:val="00900F4B"/>
    <w:rsid w:val="0090101A"/>
    <w:rsid w:val="009011BC"/>
    <w:rsid w:val="00901E30"/>
    <w:rsid w:val="009028D8"/>
    <w:rsid w:val="00903204"/>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57F"/>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0E0"/>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526"/>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628"/>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36C"/>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A45"/>
    <w:rsid w:val="00BC442E"/>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21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093"/>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5EAA"/>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6F56"/>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CF7AE4"/>
    <w:rsid w:val="00D00030"/>
    <w:rsid w:val="00D00AEF"/>
    <w:rsid w:val="00D00FAB"/>
    <w:rsid w:val="00D01C30"/>
    <w:rsid w:val="00D021EB"/>
    <w:rsid w:val="00D02408"/>
    <w:rsid w:val="00D02940"/>
    <w:rsid w:val="00D029A1"/>
    <w:rsid w:val="00D03F5C"/>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2E3C"/>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C7EE4"/>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6A44"/>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351"/>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31E"/>
    <w:rsid w:val="00E23E2D"/>
    <w:rsid w:val="00E25384"/>
    <w:rsid w:val="00E25F6A"/>
    <w:rsid w:val="00E263CF"/>
    <w:rsid w:val="00E27E83"/>
    <w:rsid w:val="00E27FAF"/>
    <w:rsid w:val="00E30413"/>
    <w:rsid w:val="00E304FF"/>
    <w:rsid w:val="00E31562"/>
    <w:rsid w:val="00E31570"/>
    <w:rsid w:val="00E31E89"/>
    <w:rsid w:val="00E32625"/>
    <w:rsid w:val="00E3293C"/>
    <w:rsid w:val="00E32BFD"/>
    <w:rsid w:val="00E32D4B"/>
    <w:rsid w:val="00E3340D"/>
    <w:rsid w:val="00E33679"/>
    <w:rsid w:val="00E33F76"/>
    <w:rsid w:val="00E3418A"/>
    <w:rsid w:val="00E3419F"/>
    <w:rsid w:val="00E35268"/>
    <w:rsid w:val="00E35993"/>
    <w:rsid w:val="00E35C1D"/>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1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178E"/>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4EBE"/>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C67"/>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A315488-EC75-49D0-9D21-E1EA29677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1C4890-9F6F-4A12-9FA2-4F863AF3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1616</Words>
  <Characters>9699</Characters>
  <Application>Microsoft Office Word</Application>
  <DocSecurity>0</DocSecurity>
  <Lines>80</Lines>
  <Paragraphs>22</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ZAMAWIAJĄCY</vt:lpstr>
      <vt:lpstr>PGE Energia Ciepła S.A., z siedzibą w Warszawie, Budynek Skylight, XII p. przy u</vt:lpstr>
      <vt:lpstr>Adres strony internetowej Zamawiającego:www.pgeenergiaciepla.pl,</vt:lpstr>
      <vt:lpstr>    35-959 Rzeszów; ul. Ciepłownicza 8;</vt:lpstr>
      <vt:lpstr>INFORMACJE O SPOSOBIE KOMUNIKACJI Z WYKONAWCAMI</vt:lpstr>
      <vt:lpstr>    Postępowanie zakupowe prowadzone jest w języku polskim. Wszelkie oświadczenia, z</vt:lpstr>
      <vt:lpstr>    W niniejszym Postępowaniu zakupowym komunikacja między Zamawiającym a Wykonawcam</vt:lpstr>
      <vt:lpstr>    Szczegółowe wymagania techniczne i organizacyjne wysyłania i odbierania dokument</vt:lpstr>
      <vt:lpstr>    Korzystanie z Systemu Zakupowego GK PGE jest bezpłatne.</vt:lpstr>
      <vt:lpstr>    Aby złożyć ofertę w Postępowaniu zakupowym Wykonawca jest zobowiązany do dokonan</vt:lpstr>
      <vt:lpstr>    Wszelkie informacje dotyczące sposobu rejestracji i logowania do Systemu znajduj</vt:lpstr>
      <vt:lpstr>    Po zarejestrowaniu i zalogowaniu się do Systemu Wykonawcy uzyskują dostęp do apl</vt:lpstr>
      <vt:lpstr>    Maksymalny rozmiar plików przesyłanych (zamieszczanych) za pośrednictwem Systemu</vt:lpstr>
      <vt:lpstr>    Zamawiający informuje, że pliki dołączane do systemu przez Wykonawców są sprawdz</vt:lpstr>
      <vt:lpstr>    Za datę złożenia oferty, wniosków, zawiadomienia, dokumentu elektronicznego, ośw</vt:lpstr>
      <vt:lpstr>    Za wsparcie techniczne dla Wykonawców w zakresie obsługi Systemu odpowiada firma</vt:lpstr>
      <vt:lpstr>    System po upływie terminu składania ofert nie dopuści możliwości złożenia Oferty</vt:lpstr>
      <vt:lpstr>    Osobą uprawnioną ze strony Zamawiającego do kontaktu z Wykonawcami jest Renata R</vt:lpstr>
      <vt:lpstr>Wykonawca może zwrócić się do Zamawiającego o wyjaśnienie treści SWZ, kierując w</vt:lpstr>
      <vt:lpstr>TRYB POSTĘPOWANIA, SKRÓTY I DEFINICJE</vt:lpstr>
      <vt:lpstr>    Przedmiotowe postępowanie o udzielenie zamówienia prowadzone jest w trybie przet</vt:lpstr>
      <vt:lpstr>    Przetarg nieograniczony jest trybem udzielania zamówienia, w którym w odpowiedzi</vt:lpstr>
      <vt:lpstr>    Zainteresowani Wykonawcy składają Oferty zgodnie z wymaganiami SWZ.</vt:lpstr>
      <vt:lpstr>    Ilekroć w niniejszej Specyfikacji Warunków Zamówienia jest mowa o:</vt:lpstr>
      <vt:lpstr>    Wykonawca zobowiązany jest do zapoznania się i stosowania w trakcie Postępowania</vt:lpstr>
      <vt:lpstr>OPIS PRZEDMIOTU ZAMÓWIENIA</vt:lpstr>
      <vt:lpstr>OFERTY CZĘŚCIOWE </vt:lpstr>
      <vt:lpstr>OFERTY WARIANTOWE</vt:lpstr>
      <vt:lpstr>UMOWA RAMOWA</vt:lpstr>
      <vt:lpstr>INFORMACJA O PRAWIE OPCJI</vt:lpstr>
      <vt:lpstr>Zamawiajacy nie przewiduje prawa opcji.</vt:lpstr>
      <vt:lpstr>Miejsce realizacji Zamówienia</vt:lpstr>
      <vt:lpstr>    PGE Energia Ciepła S.A.; Oddział Elektrociepłownia w Kielcach, ul. Hubalczyków 3</vt:lpstr>
      <vt:lpstr>TERMIN WYKONANIA ZAMÓWIENIA</vt:lpstr>
      <vt:lpstr>Wymagany termin realizacji zamówienia – Zamówienie należy zrealizować do 7 dni r</vt:lpstr>
      <vt:lpstr>WIZJA LOKALNA</vt:lpstr>
      <vt:lpstr>WYKONAWCY WSPÓLNIE UBIEGAJĄCY SIĘ O ZAMÓWIENIE </vt:lpstr>
      <vt:lpstr>WARUNKI UDZIAŁU W POSTĘPOWANIU ORAZ PODSTAWY WYKLUCZENIA</vt:lpstr>
      <vt:lpstr>Wykonawca podlega wykluczeniu jeżeli: </vt:lpstr>
      <vt:lpstr>nie spełnia lub nie wykazał spełnienia warunków udziału w Postępowaniu zakupowym</vt:lpstr>
      <vt:lpstr>zalega z uiszczeniem podatków, opłat lub składek na ubezpieczenie społeczne lub </vt:lpstr>
      <vt:lpstr>w wyniku zamierzonego działania lub rażącego niedbalstwa wprowadził Zamawiająceg</vt:lpstr>
      <vt:lpstr>Wykluczenie Wykonawcy następuje przez okres 2 lat od zaistnienia zdarzenia będąc</vt:lpstr>
      <vt:lpstr>Wykonawcę będącego osobą fizyczną, a w przypadku pozostałych wykonawców - urzędu</vt:lpstr>
      <vt:lpstr>wobec Wykonawcy orzeczono zakaz ubiegania się o zamówienia publiczne.</vt:lpstr>
      <vt:lpstr>Wykluczenie Wykonawcy następuje na okres, na jaki został prawomocnie orzeczony z</vt:lpstr>
      <vt:lpstr>Zamawiający może stwierdzić, na podstawie wiarygodnych przesłanek, że Wykonawca </vt:lpstr>
      <vt:lpstr>Wykluczenie Wykonawcy następuje przez okres 3 lat od zaistnienia zdarzenia będąc</vt:lpstr>
      <vt:lpstr>bezprawnie wpływał lub próbował wpływać na czynności Zamawiającego lub próbował </vt:lpstr>
      <vt:lpstr>Wykluczenie Wykonawcy następuje przez okres 3 lat od zaistnienia zdarzenia będąc</vt:lpstr>
      <vt:lpstr>nie daje rękojmi należytego wykonania Zakupu z uwagi na prowadzone przeciwko nie</vt:lpstr>
      <vt:lpstr>w stosunku do Wykonawcy otwarto likwidację, ogłoszono upadłość, którego aktywami</vt:lpstr>
      <vt:lpstr>Wykluczenie Wykonawcy następuje przez okres 3 lat od zaistnienia zdarzenia będąc</vt:lpstr>
      <vt:lpstr>Wykonawca jest wymieniony w wykazach określonych w Rozporządzeniu Rady (WE) nr 7</vt:lpstr>
      <vt:lpstr>Wykonawca, którego beneficjentem rzeczywistym w rozumieniu ustawy z dnia 1 marca</vt:lpstr>
      <vt:lpstr>Wykonawca, którego jednostką dominującą w rozumieniu art. 3 ust. 1 pkt 37 ustawy</vt:lpstr>
      <vt:lpstr>Jest Wykonawcą z udziałem: </vt:lpstr>
      <vt:lpstr>Wykluczenie Wykonawcy wskazane w pkt. 14.2.10 - 14.2.13. następuje na okres trwa</vt:lpstr>
      <vt:lpstr>KORZYSTANIE Z POTENCJAŁU PODMIOTÓW UDOSTĘPNIAJĄCYCH ZASOBY – NIE DOTYCZY</vt:lpstr>
      <vt:lpstr>WYKAZ OŚWIADCZEŃ LUB DOKUMENTÓW, POTWIERDZAJĄCYCH SPEŁNIANIE WARUNKÓW UDZIAŁU W </vt:lpstr>
      <vt:lpstr>W celu potwierdzenia spełnienia określonych w pkt 14.4. SWZ wymagań dla dostaw, </vt:lpstr>
      <vt:lpstr>WYMAGANIA DOTYCZĄCE WADIUM</vt:lpstr>
      <vt:lpstr>TERMIN ZWIĄZANIA OFERTĄ</vt:lpstr>
      <vt:lpstr>WYJAŚNIENIA ORAZ MODYFIKACJA SWZ</vt:lpstr>
      <vt:lpstr>    </vt:lpstr>
      <vt:lpstr>    </vt:lpstr>
      <vt:lpstr>    Wykonawca może zwrócić się do Zamawiającego o wyjaśnienie treści SWZ, kierując w</vt:lpstr>
      <vt:lpstr>    Zamawiający może w każdym czasie przed upływem terminu składania ofert zmodyfiko</vt:lpstr>
      <vt:lpstr>OPIS SPOSOBU PRZYGOTOWANIA OFERT</vt:lpstr>
      <vt:lpstr>SPOSÓB ORAZ TERMIN SKŁADANIA I OTWARCIA OFERT</vt:lpstr>
      <vt:lpstr>OPIS SPOSOBU OBLICZENIA CENY</vt:lpstr>
      <vt:lpstr>OPIS KRYTERIÓW I SPOSÓB OCENY OFERT</vt:lpstr>
      <vt:lpstr>NEGOCJACJE HANDLOWE I AUKCJA ELEKTRONICZNA, WYBÓR OFERTY NAJKORZYSTNIEJSZEJ</vt:lpstr>
      <vt:lpstr>INFORMACJE DOTYCZĄCE ZAWARCIA UMOWY</vt:lpstr>
      <vt:lpstr>WYMAGANIA DOTYCZĄCE ZABEZPIECZENIA NALEŻYTEGO WYKONANIA UMOWY</vt:lpstr>
      <vt:lpstr>INFORMACJA O FINANSOWANIU ZAMÓWIENIA </vt:lpstr>
      <vt:lpstr>Zamawiający oświadcza, iż Przedmiot Zamówienia nie będzie finansowany z udziałem</vt:lpstr>
      <vt:lpstr>OCHRONA DANYCH OSOBOWYCH</vt:lpstr>
      <vt:lpstr>    </vt:lpstr>
      <vt:lpstr>    </vt:lpstr>
      <vt:lpstr>    Zgodnie z art. 13 ust. 1 – 2 Rozporządzenia Parlamentu Europejskiego i Rady (UE)</vt:lpstr>
      <vt:lpstr>    Administratorem Pani / Pana danych osobowych („ADO”) jest: 1.	PGE Energia Ciepła</vt:lpstr>
      <vt:lpstr>    W sprawie ochrony swoich danych osobowych może Pani/Pan skontaktować się z: iod.</vt:lpstr>
      <vt:lpstr>    Pani/Pana dane osobowe będą przetwarzane na podstawie:</vt:lpstr>
      <vt:lpstr>    art. 6 ust. 1 lit. b) RODO – przetwarzanie danych jest niezbędne do zawarcia umo</vt:lpstr>
      <vt:lpstr>    art. 6 ust. 1 lit. c) RODO (obowiązek prawny ciążący na Administratorze) w szcze</vt:lpstr>
      <vt:lpstr>    art. 6 ust. 1 lit. f) RODO (prawnie uzasadniony interes Administratora):</vt:lpstr>
      <vt:lpstr>    w celu zawarcia umowy z Administratorem lub podjęcia działań przed zawarciem umo</vt:lpstr>
      <vt:lpstr>    w celach archiwalnych (dowodowych) będących realizacją prawnie uzasadnionego int</vt:lpstr>
      <vt:lpstr>    w celu ewentualnego ustalenia, dochodzenia lub obrony przed roszczeniami,</vt:lpstr>
      <vt:lpstr>    w celu ułatwienia komunikacji między podmiotami Grupy Kapitałowej PGE.</vt:lpstr>
      <vt:lpstr>    Okres przetwarzania Pani/Pana danych osobowych związany jest ze wskazanymi powyż</vt:lpstr>
      <vt:lpstr>    dane przetwarzane w celu wykonania umowy do czasu przedawnienia roszczeń powstał</vt:lpstr>
      <vt:lpstr>    dane przetwarzane na podstawie przepisu prawa – przez okres wynikający z prawa p</vt:lpstr>
      <vt:lpstr>    dane przetwarzane na podstawie prawnie usprawiedliwionego interesu Administrator</vt:lpstr>
      <vt:lpstr>    W każdej chwili przysługuje Pani/Panu prawo do wniesienia sprzeciwu wobec przetw</vt:lpstr>
      <vt:lpstr>    Prawa osoby, której dane dotyczą. W przypadkach i na zasadach określonych w pows</vt:lpstr>
      <vt:lpstr>    Odbiorcy danych. Pani/Pana dane osobowe mogą być przekazywane uprawnionym instyt</vt:lpstr>
      <vt:lpstr>    Przekazywanie danych osobowych poza EOG. Pani/Pana dane osobowe co do zasady nie</vt:lpstr>
      <vt:lpstr>    Informacja o dobrowolności podania danych. Podanie danych jest wymagane w celu w</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2024-10-28T12:25:00Z</dcterms:created>
  <dcterms:modified xsi:type="dcterms:W3CDTF">2024-10-29T06:27:00Z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