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651FFFF9" w:rsidR="0042031F" w:rsidRPr="002A6CA3" w:rsidRDefault="00BA17A7"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Pr>
          <w:rFonts w:ascii="Verdana" w:hAnsi="Verdana" w:cs="Arial"/>
          <w:b/>
          <w:sz w:val="20"/>
        </w:rPr>
        <w:t>Z</w:t>
      </w:r>
      <w:bookmarkStart w:id="2" w:name="_GoBack"/>
      <w:bookmarkEnd w:id="2"/>
      <w:r w:rsidR="0042031F" w:rsidRPr="002A6CA3">
        <w:rPr>
          <w:rFonts w:ascii="Verdana" w:hAnsi="Verdana" w:cs="Arial"/>
          <w:b/>
          <w:sz w:val="20"/>
        </w:rPr>
        <w:t xml:space="preserve">AŁĄCZNIK NR 3 DO </w:t>
      </w:r>
      <w:r w:rsidR="00904E94" w:rsidRPr="002A6CA3">
        <w:rPr>
          <w:rFonts w:ascii="Verdana" w:hAnsi="Verdana" w:cs="Arial"/>
          <w:b/>
          <w:sz w:val="20"/>
        </w:rPr>
        <w:t>SWZ</w:t>
      </w:r>
      <w:r w:rsidR="0042031F"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F417DD">
        <w:trPr>
          <w:trHeight w:val="305"/>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5CEF34D7" w14:textId="45A90117" w:rsidR="007F3FCD" w:rsidRDefault="0042031F" w:rsidP="007248E1">
      <w:pPr>
        <w:widowControl w:val="0"/>
        <w:suppressAutoHyphens/>
        <w:rPr>
          <w:rFonts w:ascii="Verdana" w:hAnsi="Verdana" w:cs="Arial"/>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A90E29" w:rsidRPr="00A90E29">
        <w:rPr>
          <w:rFonts w:ascii="Verdana" w:eastAsia="Calibri" w:hAnsi="Verdana" w:cstheme="minorHAnsi"/>
          <w:bCs/>
          <w:sz w:val="20"/>
          <w:lang w:eastAsia="pl-PL"/>
        </w:rPr>
        <w:t>POST/PEC/PEC/ZSL/01002/2024</w:t>
      </w:r>
      <w:r w:rsidR="007248E1">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wykonanie </w:t>
      </w:r>
      <w:r w:rsidR="007F3FCD">
        <w:rPr>
          <w:rFonts w:ascii="Verdana" w:hAnsi="Verdana" w:cstheme="minorHAnsi"/>
          <w:sz w:val="20"/>
        </w:rPr>
        <w:t>usługi</w:t>
      </w:r>
      <w:r w:rsidRPr="002A6CA3">
        <w:rPr>
          <w:rFonts w:ascii="Verdana" w:hAnsi="Verdana" w:cstheme="minorHAnsi"/>
          <w:sz w:val="20"/>
        </w:rPr>
        <w:t xml:space="preserve"> pn. </w:t>
      </w:r>
      <w:r w:rsidR="00A90E29" w:rsidRPr="00A90E29">
        <w:rPr>
          <w:rFonts w:ascii="Verdana" w:hAnsi="Verdana" w:cstheme="minorHAnsi"/>
          <w:b/>
          <w:sz w:val="20"/>
        </w:rPr>
        <w:t xml:space="preserve">Wykonanie pomiarów natężenia przepływu w rzece Wiśle w profilach składowiska odpadów Mogiła – Niwy , usytuowanych 50 m poniżej ujścia rzeki </w:t>
      </w:r>
      <w:proofErr w:type="spellStart"/>
      <w:r w:rsidR="00A90E29" w:rsidRPr="00A90E29">
        <w:rPr>
          <w:rFonts w:ascii="Verdana" w:hAnsi="Verdana" w:cstheme="minorHAnsi"/>
          <w:b/>
          <w:sz w:val="20"/>
        </w:rPr>
        <w:t>Dłubni</w:t>
      </w:r>
      <w:proofErr w:type="spellEnd"/>
      <w:r w:rsidR="00A90E29" w:rsidRPr="00A90E29">
        <w:rPr>
          <w:rFonts w:ascii="Verdana" w:hAnsi="Verdana" w:cstheme="minorHAnsi"/>
          <w:b/>
          <w:sz w:val="20"/>
        </w:rPr>
        <w:t xml:space="preserve"> i 70 m powyżej wylotu kanału portowego</w:t>
      </w:r>
      <w:r w:rsidR="007248E1" w:rsidRPr="007248E1">
        <w:rPr>
          <w:rFonts w:ascii="Verdana" w:hAnsi="Verdana" w:cstheme="minorHAnsi"/>
          <w:b/>
          <w:sz w:val="20"/>
        </w:rPr>
        <w:t xml:space="preserve"> </w:t>
      </w:r>
      <w:r w:rsidR="00926E55" w:rsidRPr="00926E55">
        <w:rPr>
          <w:rFonts w:ascii="Verdana" w:hAnsi="Verdana" w:cstheme="minorHAnsi"/>
          <w:b/>
          <w:sz w:val="20"/>
        </w:rPr>
        <w:t xml:space="preserve">dla PGE Energia Ciepła SA Oddział nr 1 w Krakowie </w:t>
      </w:r>
      <w:r w:rsidRPr="002A6CA3">
        <w:rPr>
          <w:rFonts w:ascii="Verdana" w:hAnsi="Verdana" w:cstheme="minorHAnsi"/>
          <w:sz w:val="20"/>
        </w:rPr>
        <w:t>niniejszym</w:t>
      </w:r>
      <w:r w:rsidRPr="002A6CA3">
        <w:rPr>
          <w:rFonts w:ascii="Verdana" w:hAnsi="Verdana" w:cs="Arial"/>
          <w:sz w:val="20"/>
        </w:rPr>
        <w:t xml:space="preserve"> oświadczamy, że:</w:t>
      </w:r>
    </w:p>
    <w:p w14:paraId="641E7ED5" w14:textId="77777777" w:rsidR="007F3FCD" w:rsidRPr="002A6CA3" w:rsidRDefault="007F3FCD" w:rsidP="007F3FCD">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121CDACD" w14:textId="1CE81A66" w:rsidR="00926E55" w:rsidRDefault="007F3FCD">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0F497F65" w14:textId="77777777" w:rsidR="00926E55" w:rsidRPr="00F417DD" w:rsidRDefault="00926E55">
      <w:pPr>
        <w:pStyle w:val="Akapitzlist"/>
        <w:widowControl w:val="0"/>
        <w:suppressAutoHyphens/>
        <w:spacing w:before="120"/>
        <w:ind w:left="426"/>
        <w:rPr>
          <w:rFonts w:ascii="Verdana" w:hAnsi="Verdana" w:cs="Arial"/>
          <w:b/>
          <w:sz w:val="20"/>
        </w:rPr>
      </w:pPr>
    </w:p>
    <w:p w14:paraId="3EB028A7" w14:textId="77777777" w:rsidR="00926E55" w:rsidRPr="00F417DD" w:rsidRDefault="00926E55" w:rsidP="00F417DD">
      <w:pPr>
        <w:pStyle w:val="Akapitzlist"/>
        <w:widowControl w:val="0"/>
        <w:suppressAutoHyphens/>
        <w:spacing w:before="120"/>
        <w:ind w:left="426" w:right="-281"/>
        <w:jc w:val="center"/>
        <w:rPr>
          <w:rFonts w:ascii="Verdana" w:hAnsi="Verdana" w:cs="Arial"/>
          <w:b/>
          <w:sz w:val="20"/>
          <w:u w:val="single"/>
        </w:rPr>
      </w:pPr>
      <w:r w:rsidRPr="00F417DD">
        <w:rPr>
          <w:rFonts w:ascii="Verdana" w:hAnsi="Verdana" w:cs="Arial"/>
          <w:b/>
          <w:sz w:val="20"/>
          <w:u w:val="single"/>
        </w:rPr>
        <w:t>Szczegółowa wycena ceny Oferty wskazana została w poniżej tabeli:</w:t>
      </w:r>
    </w:p>
    <w:tbl>
      <w:tblPr>
        <w:tblStyle w:val="Tabela-Siatka"/>
        <w:tblpPr w:leftFromText="141" w:rightFromText="141" w:vertAnchor="text" w:horzAnchor="margin" w:tblpXSpec="right" w:tblpY="201"/>
        <w:tblW w:w="9806" w:type="dxa"/>
        <w:tblLook w:val="04A0" w:firstRow="1" w:lastRow="0" w:firstColumn="1" w:lastColumn="0" w:noHBand="0" w:noVBand="1"/>
      </w:tblPr>
      <w:tblGrid>
        <w:gridCol w:w="846"/>
        <w:gridCol w:w="4282"/>
        <w:gridCol w:w="1647"/>
        <w:gridCol w:w="1504"/>
        <w:gridCol w:w="1527"/>
      </w:tblGrid>
      <w:tr w:rsidR="00926E55" w:rsidRPr="00BC4FD5" w14:paraId="4B79A3E8" w14:textId="77777777" w:rsidTr="00F417DD">
        <w:tc>
          <w:tcPr>
            <w:tcW w:w="846" w:type="dxa"/>
            <w:shd w:val="clear" w:color="auto" w:fill="D9D9D9" w:themeFill="background1" w:themeFillShade="D9"/>
          </w:tcPr>
          <w:p w14:paraId="071456D4" w14:textId="77777777" w:rsidR="00926E55" w:rsidRDefault="00926E55" w:rsidP="00372CF5">
            <w:pPr>
              <w:jc w:val="center"/>
              <w:rPr>
                <w:rFonts w:ascii="Verdana" w:hAnsi="Verdana"/>
                <w:sz w:val="16"/>
                <w:szCs w:val="16"/>
              </w:rPr>
            </w:pPr>
          </w:p>
          <w:p w14:paraId="3253B36C" w14:textId="77777777" w:rsidR="00926E55" w:rsidRDefault="00926E55" w:rsidP="00372CF5">
            <w:pPr>
              <w:jc w:val="center"/>
              <w:rPr>
                <w:rFonts w:ascii="Verdana" w:hAnsi="Verdana"/>
                <w:sz w:val="16"/>
                <w:szCs w:val="16"/>
              </w:rPr>
            </w:pPr>
          </w:p>
          <w:p w14:paraId="5016F6BF" w14:textId="77777777" w:rsidR="00926E55" w:rsidRDefault="00926E55" w:rsidP="00372CF5">
            <w:pPr>
              <w:jc w:val="center"/>
              <w:rPr>
                <w:rFonts w:ascii="Verdana" w:hAnsi="Verdana"/>
                <w:sz w:val="16"/>
                <w:szCs w:val="16"/>
              </w:rPr>
            </w:pPr>
          </w:p>
          <w:p w14:paraId="1C04E64A" w14:textId="77777777" w:rsidR="00926E55" w:rsidRPr="007615E6" w:rsidRDefault="00926E55" w:rsidP="00372CF5">
            <w:pPr>
              <w:jc w:val="center"/>
              <w:rPr>
                <w:rFonts w:ascii="Verdana" w:hAnsi="Verdana"/>
                <w:sz w:val="16"/>
                <w:szCs w:val="16"/>
              </w:rPr>
            </w:pPr>
            <w:r w:rsidRPr="007615E6">
              <w:rPr>
                <w:rFonts w:ascii="Verdana" w:hAnsi="Verdana"/>
                <w:sz w:val="16"/>
                <w:szCs w:val="16"/>
              </w:rPr>
              <w:t>Lp.</w:t>
            </w:r>
          </w:p>
        </w:tc>
        <w:tc>
          <w:tcPr>
            <w:tcW w:w="4282" w:type="dxa"/>
            <w:shd w:val="clear" w:color="auto" w:fill="D9D9D9" w:themeFill="background1" w:themeFillShade="D9"/>
          </w:tcPr>
          <w:p w14:paraId="030363C0" w14:textId="77777777" w:rsidR="00926E55" w:rsidRDefault="00926E55" w:rsidP="00372CF5">
            <w:pPr>
              <w:jc w:val="center"/>
              <w:rPr>
                <w:rFonts w:ascii="Verdana" w:hAnsi="Verdana"/>
                <w:sz w:val="16"/>
                <w:szCs w:val="16"/>
              </w:rPr>
            </w:pPr>
          </w:p>
          <w:p w14:paraId="34167F70" w14:textId="77777777" w:rsidR="00926E55" w:rsidRPr="00BC4FD5" w:rsidRDefault="00926E55" w:rsidP="00372CF5">
            <w:pPr>
              <w:jc w:val="center"/>
              <w:rPr>
                <w:rFonts w:ascii="Verdana" w:hAnsi="Verdana"/>
                <w:b/>
                <w:sz w:val="16"/>
                <w:szCs w:val="16"/>
              </w:rPr>
            </w:pPr>
          </w:p>
          <w:p w14:paraId="5E23B87D" w14:textId="77777777" w:rsidR="00926E55" w:rsidRPr="007615E6" w:rsidRDefault="00926E55" w:rsidP="00372CF5">
            <w:pPr>
              <w:jc w:val="center"/>
              <w:rPr>
                <w:rFonts w:ascii="Verdana" w:hAnsi="Verdana"/>
                <w:sz w:val="16"/>
                <w:szCs w:val="16"/>
              </w:rPr>
            </w:pPr>
            <w:r>
              <w:rPr>
                <w:rFonts w:ascii="Verdana" w:hAnsi="Verdana"/>
                <w:b/>
                <w:sz w:val="16"/>
                <w:szCs w:val="16"/>
              </w:rPr>
              <w:t>Przedmiot</w:t>
            </w:r>
            <w:r w:rsidRPr="00BC4FD5">
              <w:rPr>
                <w:rFonts w:ascii="Verdana" w:hAnsi="Verdana"/>
                <w:b/>
                <w:sz w:val="16"/>
                <w:szCs w:val="16"/>
              </w:rPr>
              <w:t xml:space="preserve"> </w:t>
            </w:r>
            <w:r>
              <w:rPr>
                <w:rFonts w:ascii="Verdana" w:hAnsi="Verdana"/>
                <w:b/>
                <w:sz w:val="16"/>
                <w:szCs w:val="16"/>
              </w:rPr>
              <w:t>zamówienia</w:t>
            </w:r>
          </w:p>
        </w:tc>
        <w:tc>
          <w:tcPr>
            <w:tcW w:w="1647" w:type="dxa"/>
            <w:shd w:val="clear" w:color="auto" w:fill="D9D9D9" w:themeFill="background1" w:themeFillShade="D9"/>
          </w:tcPr>
          <w:p w14:paraId="1B698B39" w14:textId="77777777" w:rsidR="00926E55" w:rsidRDefault="00926E55" w:rsidP="00372CF5">
            <w:pPr>
              <w:jc w:val="center"/>
              <w:rPr>
                <w:rFonts w:ascii="Verdana" w:hAnsi="Verdana"/>
                <w:b/>
                <w:sz w:val="16"/>
                <w:szCs w:val="16"/>
              </w:rPr>
            </w:pPr>
          </w:p>
          <w:p w14:paraId="3B0ECE31" w14:textId="7F9BAAFD" w:rsidR="00926E55" w:rsidRDefault="00926E55" w:rsidP="00372CF5">
            <w:pPr>
              <w:jc w:val="center"/>
              <w:rPr>
                <w:rFonts w:ascii="Verdana" w:hAnsi="Verdana"/>
                <w:b/>
                <w:sz w:val="16"/>
                <w:szCs w:val="16"/>
              </w:rPr>
            </w:pPr>
            <w:r>
              <w:rPr>
                <w:rFonts w:ascii="Verdana" w:hAnsi="Verdana"/>
                <w:b/>
                <w:sz w:val="16"/>
                <w:szCs w:val="16"/>
              </w:rPr>
              <w:t>Ilo</w:t>
            </w:r>
            <w:r w:rsidR="000D4806">
              <w:rPr>
                <w:rFonts w:ascii="Verdana" w:hAnsi="Verdana"/>
                <w:b/>
                <w:sz w:val="16"/>
                <w:szCs w:val="16"/>
              </w:rPr>
              <w:t>ś</w:t>
            </w:r>
            <w:r>
              <w:rPr>
                <w:rFonts w:ascii="Verdana" w:hAnsi="Verdana"/>
                <w:b/>
                <w:sz w:val="16"/>
                <w:szCs w:val="16"/>
              </w:rPr>
              <w:t>ć</w:t>
            </w:r>
          </w:p>
          <w:p w14:paraId="42090864" w14:textId="719636AA" w:rsidR="00926E55" w:rsidRPr="00BC4FD5" w:rsidRDefault="00926E55" w:rsidP="00372CF5">
            <w:pPr>
              <w:jc w:val="center"/>
              <w:rPr>
                <w:rFonts w:ascii="Verdana" w:hAnsi="Verdana"/>
                <w:b/>
                <w:sz w:val="16"/>
                <w:szCs w:val="16"/>
              </w:rPr>
            </w:pPr>
            <w:r>
              <w:rPr>
                <w:rFonts w:ascii="Verdana" w:hAnsi="Verdana"/>
                <w:b/>
                <w:sz w:val="16"/>
                <w:szCs w:val="16"/>
              </w:rPr>
              <w:t>[usługa]</w:t>
            </w:r>
          </w:p>
        </w:tc>
        <w:tc>
          <w:tcPr>
            <w:tcW w:w="1504" w:type="dxa"/>
            <w:shd w:val="clear" w:color="auto" w:fill="D9D9D9" w:themeFill="background1" w:themeFillShade="D9"/>
          </w:tcPr>
          <w:p w14:paraId="3E386548" w14:textId="5685F4C9" w:rsidR="000B6433" w:rsidRDefault="00926E55" w:rsidP="00591FCD">
            <w:pPr>
              <w:jc w:val="center"/>
              <w:rPr>
                <w:rFonts w:ascii="Verdana" w:hAnsi="Verdana"/>
                <w:b/>
                <w:sz w:val="16"/>
                <w:szCs w:val="16"/>
              </w:rPr>
            </w:pPr>
            <w:r w:rsidRPr="00BC4FD5">
              <w:rPr>
                <w:rFonts w:ascii="Verdana" w:hAnsi="Verdana"/>
                <w:b/>
                <w:sz w:val="16"/>
                <w:szCs w:val="16"/>
              </w:rPr>
              <w:t xml:space="preserve">Cena jednostkowa netto za </w:t>
            </w:r>
            <w:r>
              <w:rPr>
                <w:rFonts w:ascii="Verdana" w:hAnsi="Verdana"/>
                <w:b/>
                <w:sz w:val="16"/>
                <w:szCs w:val="16"/>
              </w:rPr>
              <w:br/>
              <w:t xml:space="preserve">1 pomiar </w:t>
            </w:r>
            <w:r w:rsidR="000B6433">
              <w:rPr>
                <w:rFonts w:ascii="Verdana" w:hAnsi="Verdana"/>
                <w:b/>
                <w:sz w:val="16"/>
                <w:szCs w:val="16"/>
              </w:rPr>
              <w:t xml:space="preserve">(w tym wszystkie koszty związane z realizacją usługi) </w:t>
            </w:r>
          </w:p>
          <w:p w14:paraId="6F93AEF4" w14:textId="26F91F74" w:rsidR="000B6433" w:rsidRPr="00BC4FD5" w:rsidRDefault="00926E55" w:rsidP="00025433">
            <w:pPr>
              <w:jc w:val="center"/>
              <w:rPr>
                <w:rFonts w:ascii="Verdana" w:hAnsi="Verdana"/>
                <w:b/>
                <w:sz w:val="16"/>
                <w:szCs w:val="16"/>
              </w:rPr>
            </w:pPr>
            <w:r w:rsidRPr="00BC4FD5">
              <w:rPr>
                <w:rFonts w:ascii="Verdana" w:hAnsi="Verdana"/>
                <w:b/>
                <w:sz w:val="16"/>
                <w:szCs w:val="16"/>
              </w:rPr>
              <w:t>[PLN]</w:t>
            </w:r>
          </w:p>
        </w:tc>
        <w:tc>
          <w:tcPr>
            <w:tcW w:w="1527" w:type="dxa"/>
            <w:shd w:val="clear" w:color="auto" w:fill="D9D9D9" w:themeFill="background1" w:themeFillShade="D9"/>
          </w:tcPr>
          <w:p w14:paraId="0FABC38D" w14:textId="0BC9DE30" w:rsidR="00926E55" w:rsidRPr="00BC4FD5" w:rsidRDefault="00926E55" w:rsidP="0037296A">
            <w:pPr>
              <w:jc w:val="center"/>
              <w:rPr>
                <w:rFonts w:ascii="Verdana" w:hAnsi="Verdana"/>
                <w:b/>
                <w:sz w:val="16"/>
                <w:szCs w:val="16"/>
              </w:rPr>
            </w:pPr>
            <w:r w:rsidRPr="00BC4FD5">
              <w:rPr>
                <w:rFonts w:ascii="Verdana" w:hAnsi="Verdana"/>
                <w:b/>
                <w:sz w:val="16"/>
                <w:szCs w:val="16"/>
              </w:rPr>
              <w:t xml:space="preserve">Wartość netto Oferty </w:t>
            </w:r>
            <w:r w:rsidR="000B6433">
              <w:rPr>
                <w:rFonts w:ascii="Verdana" w:hAnsi="Verdana"/>
                <w:b/>
                <w:sz w:val="16"/>
                <w:szCs w:val="16"/>
              </w:rPr>
              <w:t>[</w:t>
            </w:r>
            <w:r w:rsidRPr="00BC4FD5">
              <w:rPr>
                <w:rFonts w:ascii="Verdana" w:hAnsi="Verdana"/>
                <w:b/>
                <w:sz w:val="16"/>
                <w:szCs w:val="16"/>
              </w:rPr>
              <w:t>PL</w:t>
            </w:r>
            <w:r w:rsidR="000B6433">
              <w:rPr>
                <w:rFonts w:ascii="Verdana" w:hAnsi="Verdana"/>
                <w:b/>
                <w:sz w:val="16"/>
                <w:szCs w:val="16"/>
              </w:rPr>
              <w:t>N]</w:t>
            </w:r>
            <w:r w:rsidRPr="00BC4FD5">
              <w:rPr>
                <w:rFonts w:ascii="Verdana" w:hAnsi="Verdana"/>
                <w:b/>
                <w:sz w:val="16"/>
                <w:szCs w:val="16"/>
              </w:rPr>
              <w:t xml:space="preserve">  </w:t>
            </w:r>
          </w:p>
        </w:tc>
      </w:tr>
      <w:tr w:rsidR="00926E55" w:rsidRPr="007615E6" w14:paraId="3DCA0C89" w14:textId="77777777" w:rsidTr="00F417DD">
        <w:tc>
          <w:tcPr>
            <w:tcW w:w="846" w:type="dxa"/>
            <w:shd w:val="clear" w:color="auto" w:fill="D9D9D9" w:themeFill="background1" w:themeFillShade="D9"/>
          </w:tcPr>
          <w:p w14:paraId="1491D127" w14:textId="77777777" w:rsidR="00926E55" w:rsidRPr="007615E6" w:rsidRDefault="00926E55" w:rsidP="00372CF5">
            <w:pPr>
              <w:jc w:val="center"/>
              <w:rPr>
                <w:rFonts w:ascii="Verdana" w:hAnsi="Verdana"/>
                <w:sz w:val="14"/>
                <w:szCs w:val="14"/>
              </w:rPr>
            </w:pPr>
            <w:r w:rsidRPr="007615E6">
              <w:rPr>
                <w:rFonts w:ascii="Verdana" w:hAnsi="Verdana"/>
                <w:sz w:val="14"/>
                <w:szCs w:val="14"/>
              </w:rPr>
              <w:t>1</w:t>
            </w:r>
          </w:p>
        </w:tc>
        <w:tc>
          <w:tcPr>
            <w:tcW w:w="4282" w:type="dxa"/>
            <w:shd w:val="clear" w:color="auto" w:fill="D9D9D9" w:themeFill="background1" w:themeFillShade="D9"/>
          </w:tcPr>
          <w:p w14:paraId="39117ECA" w14:textId="77777777" w:rsidR="00926E55" w:rsidRPr="007615E6" w:rsidRDefault="00926E55" w:rsidP="00372CF5">
            <w:pPr>
              <w:jc w:val="center"/>
              <w:rPr>
                <w:rFonts w:ascii="Verdana" w:hAnsi="Verdana"/>
                <w:sz w:val="14"/>
                <w:szCs w:val="14"/>
              </w:rPr>
            </w:pPr>
            <w:r w:rsidRPr="007615E6">
              <w:rPr>
                <w:rFonts w:ascii="Verdana" w:hAnsi="Verdana"/>
                <w:sz w:val="14"/>
                <w:szCs w:val="14"/>
              </w:rPr>
              <w:t>2</w:t>
            </w:r>
          </w:p>
        </w:tc>
        <w:tc>
          <w:tcPr>
            <w:tcW w:w="1647" w:type="dxa"/>
            <w:shd w:val="clear" w:color="auto" w:fill="D9D9D9" w:themeFill="background1" w:themeFillShade="D9"/>
          </w:tcPr>
          <w:p w14:paraId="6F39D902" w14:textId="77777777" w:rsidR="00926E55" w:rsidRPr="007615E6" w:rsidRDefault="00926E55" w:rsidP="00372CF5">
            <w:pPr>
              <w:jc w:val="center"/>
              <w:rPr>
                <w:rFonts w:ascii="Verdana" w:hAnsi="Verdana"/>
                <w:sz w:val="14"/>
                <w:szCs w:val="14"/>
              </w:rPr>
            </w:pPr>
            <w:r w:rsidRPr="007615E6">
              <w:rPr>
                <w:rFonts w:ascii="Verdana" w:hAnsi="Verdana"/>
                <w:sz w:val="14"/>
                <w:szCs w:val="14"/>
              </w:rPr>
              <w:t>3</w:t>
            </w:r>
          </w:p>
        </w:tc>
        <w:tc>
          <w:tcPr>
            <w:tcW w:w="1504" w:type="dxa"/>
            <w:shd w:val="clear" w:color="auto" w:fill="D9D9D9" w:themeFill="background1" w:themeFillShade="D9"/>
          </w:tcPr>
          <w:p w14:paraId="19470276" w14:textId="77777777" w:rsidR="00926E55" w:rsidRPr="007615E6" w:rsidRDefault="00926E55" w:rsidP="00372CF5">
            <w:pPr>
              <w:jc w:val="center"/>
              <w:rPr>
                <w:rFonts w:ascii="Verdana" w:hAnsi="Verdana"/>
                <w:sz w:val="14"/>
                <w:szCs w:val="14"/>
              </w:rPr>
            </w:pPr>
            <w:r w:rsidRPr="007615E6">
              <w:rPr>
                <w:rFonts w:ascii="Verdana" w:hAnsi="Verdana"/>
                <w:sz w:val="14"/>
                <w:szCs w:val="14"/>
              </w:rPr>
              <w:t>4</w:t>
            </w:r>
          </w:p>
        </w:tc>
        <w:tc>
          <w:tcPr>
            <w:tcW w:w="1527" w:type="dxa"/>
            <w:shd w:val="clear" w:color="auto" w:fill="D9D9D9" w:themeFill="background1" w:themeFillShade="D9"/>
          </w:tcPr>
          <w:p w14:paraId="54362F86" w14:textId="3F9CD440" w:rsidR="00926E55" w:rsidRPr="007615E6" w:rsidRDefault="00926E55" w:rsidP="00372CF5">
            <w:pPr>
              <w:jc w:val="center"/>
              <w:rPr>
                <w:rFonts w:ascii="Verdana" w:hAnsi="Verdana"/>
                <w:sz w:val="14"/>
                <w:szCs w:val="14"/>
              </w:rPr>
            </w:pPr>
            <w:r w:rsidRPr="007615E6">
              <w:rPr>
                <w:rFonts w:ascii="Verdana" w:hAnsi="Verdana"/>
                <w:sz w:val="14"/>
                <w:szCs w:val="14"/>
              </w:rPr>
              <w:t>5</w:t>
            </w:r>
            <w:r w:rsidR="000B6433">
              <w:rPr>
                <w:rFonts w:ascii="Verdana" w:hAnsi="Verdana"/>
                <w:sz w:val="14"/>
                <w:szCs w:val="14"/>
              </w:rPr>
              <w:t xml:space="preserve"> </w:t>
            </w:r>
            <w:r w:rsidR="000B6433" w:rsidRPr="00F417DD">
              <w:rPr>
                <w:rFonts w:ascii="Verdana" w:hAnsi="Verdana"/>
                <w:sz w:val="14"/>
                <w:szCs w:val="14"/>
              </w:rPr>
              <w:t>=3x4</w:t>
            </w:r>
          </w:p>
        </w:tc>
      </w:tr>
      <w:tr w:rsidR="00926E55" w:rsidRPr="00CB237B" w14:paraId="5AF2E559" w14:textId="77777777" w:rsidTr="00F417DD">
        <w:trPr>
          <w:trHeight w:val="706"/>
        </w:trPr>
        <w:tc>
          <w:tcPr>
            <w:tcW w:w="846" w:type="dxa"/>
            <w:shd w:val="clear" w:color="auto" w:fill="F2F2F2" w:themeFill="background1" w:themeFillShade="F2"/>
            <w:vAlign w:val="center"/>
          </w:tcPr>
          <w:p w14:paraId="0B4FA9FB" w14:textId="77777777" w:rsidR="00926E55" w:rsidRPr="007615E6" w:rsidRDefault="00926E55" w:rsidP="00372CF5">
            <w:pPr>
              <w:jc w:val="center"/>
              <w:rPr>
                <w:rFonts w:ascii="Verdana" w:hAnsi="Verdana"/>
              </w:rPr>
            </w:pPr>
            <w:r w:rsidRPr="007615E6">
              <w:rPr>
                <w:rFonts w:ascii="Verdana" w:hAnsi="Verdana"/>
              </w:rPr>
              <w:t>1</w:t>
            </w:r>
          </w:p>
        </w:tc>
        <w:tc>
          <w:tcPr>
            <w:tcW w:w="4282" w:type="dxa"/>
            <w:shd w:val="clear" w:color="auto" w:fill="F2F2F2" w:themeFill="background1" w:themeFillShade="F2"/>
            <w:vAlign w:val="center"/>
          </w:tcPr>
          <w:p w14:paraId="0A38BD3B" w14:textId="52E8F632" w:rsidR="00926E55" w:rsidRPr="00F417DD" w:rsidRDefault="00926E55" w:rsidP="00591FCD">
            <w:pPr>
              <w:jc w:val="center"/>
              <w:rPr>
                <w:rFonts w:ascii="Verdana" w:hAnsi="Verdana"/>
                <w:sz w:val="18"/>
                <w:szCs w:val="18"/>
              </w:rPr>
            </w:pPr>
            <w:r w:rsidRPr="00926E55">
              <w:rPr>
                <w:rFonts w:ascii="Verdana" w:hAnsi="Verdana"/>
                <w:sz w:val="18"/>
                <w:szCs w:val="18"/>
              </w:rPr>
              <w:t xml:space="preserve">Wykonanie pomiarów natężenia przepływu w rzece Wiśle w profilach składowiska odpadów Mogiła – Niwy, usytuowanych 50 m poniżej ujścia rzeki </w:t>
            </w:r>
            <w:proofErr w:type="spellStart"/>
            <w:r w:rsidRPr="00926E55">
              <w:rPr>
                <w:rFonts w:ascii="Verdana" w:hAnsi="Verdana"/>
                <w:sz w:val="18"/>
                <w:szCs w:val="18"/>
              </w:rPr>
              <w:t>Dłubni</w:t>
            </w:r>
            <w:proofErr w:type="spellEnd"/>
            <w:r w:rsidRPr="00926E55">
              <w:rPr>
                <w:rFonts w:ascii="Verdana" w:hAnsi="Verdana"/>
                <w:sz w:val="18"/>
                <w:szCs w:val="18"/>
              </w:rPr>
              <w:t xml:space="preserve"> i 70 m powyżej wylotu kanału portowego</w:t>
            </w:r>
            <w:r w:rsidR="000B6433">
              <w:rPr>
                <w:rFonts w:ascii="Verdana" w:hAnsi="Verdana"/>
                <w:sz w:val="18"/>
                <w:szCs w:val="18"/>
              </w:rPr>
              <w:t>, w tym opracowanie i przekazanie Zamawiającemu sprawozdań z wykonanych pomiarów – zgodnie z wymaganymi określonymi w O</w:t>
            </w:r>
            <w:r w:rsidR="00980E6C">
              <w:rPr>
                <w:rFonts w:ascii="Verdana" w:hAnsi="Verdana"/>
                <w:sz w:val="18"/>
                <w:szCs w:val="18"/>
              </w:rPr>
              <w:t xml:space="preserve">pisie </w:t>
            </w:r>
            <w:r w:rsidR="000B6433">
              <w:rPr>
                <w:rFonts w:ascii="Verdana" w:hAnsi="Verdana"/>
                <w:sz w:val="18"/>
                <w:szCs w:val="18"/>
              </w:rPr>
              <w:t>P</w:t>
            </w:r>
            <w:r w:rsidR="00980E6C">
              <w:rPr>
                <w:rFonts w:ascii="Verdana" w:hAnsi="Verdana"/>
                <w:sz w:val="18"/>
                <w:szCs w:val="18"/>
              </w:rPr>
              <w:t xml:space="preserve">rzedmiotu </w:t>
            </w:r>
            <w:r w:rsidR="000B6433">
              <w:rPr>
                <w:rFonts w:ascii="Verdana" w:hAnsi="Verdana"/>
                <w:sz w:val="18"/>
                <w:szCs w:val="18"/>
              </w:rPr>
              <w:t>Z</w:t>
            </w:r>
            <w:r w:rsidR="00980E6C">
              <w:rPr>
                <w:rFonts w:ascii="Verdana" w:hAnsi="Verdana"/>
                <w:sz w:val="18"/>
                <w:szCs w:val="18"/>
              </w:rPr>
              <w:t>amówienia.</w:t>
            </w:r>
            <w:r w:rsidR="000B6433">
              <w:rPr>
                <w:rFonts w:ascii="Verdana" w:hAnsi="Verdana"/>
                <w:sz w:val="18"/>
                <w:szCs w:val="18"/>
              </w:rPr>
              <w:t xml:space="preserve"> </w:t>
            </w:r>
          </w:p>
        </w:tc>
        <w:tc>
          <w:tcPr>
            <w:tcW w:w="1647" w:type="dxa"/>
            <w:shd w:val="clear" w:color="auto" w:fill="F2F2F2" w:themeFill="background1" w:themeFillShade="F2"/>
            <w:vAlign w:val="center"/>
          </w:tcPr>
          <w:p w14:paraId="3DC03901" w14:textId="466F3292" w:rsidR="00926E55" w:rsidRPr="00E532D8" w:rsidRDefault="00926E55" w:rsidP="00372CF5">
            <w:pPr>
              <w:jc w:val="center"/>
              <w:rPr>
                <w:rFonts w:ascii="Verdana" w:hAnsi="Verdana"/>
              </w:rPr>
            </w:pPr>
            <w:r>
              <w:rPr>
                <w:rFonts w:ascii="Verdana" w:hAnsi="Verdana"/>
              </w:rPr>
              <w:t xml:space="preserve">12 </w:t>
            </w:r>
          </w:p>
        </w:tc>
        <w:tc>
          <w:tcPr>
            <w:tcW w:w="1504" w:type="dxa"/>
            <w:vAlign w:val="center"/>
          </w:tcPr>
          <w:p w14:paraId="1257BA86" w14:textId="77777777" w:rsidR="00926E55" w:rsidRPr="00F417DD" w:rsidRDefault="00926E55" w:rsidP="00372CF5">
            <w:pPr>
              <w:jc w:val="center"/>
              <w:rPr>
                <w:rFonts w:ascii="Verdana" w:hAnsi="Verdana"/>
                <w:highlight w:val="yellow"/>
              </w:rPr>
            </w:pPr>
          </w:p>
          <w:p w14:paraId="4A9B7461" w14:textId="77777777" w:rsidR="00926E55" w:rsidRPr="00F417DD" w:rsidRDefault="00926E55" w:rsidP="00372CF5">
            <w:pPr>
              <w:jc w:val="center"/>
              <w:rPr>
                <w:rFonts w:ascii="Verdana" w:hAnsi="Verdana"/>
                <w:highlight w:val="yellow"/>
              </w:rPr>
            </w:pPr>
            <w:r w:rsidRPr="00F417DD">
              <w:rPr>
                <w:rFonts w:ascii="Verdana" w:hAnsi="Verdana"/>
                <w:highlight w:val="yellow"/>
              </w:rPr>
              <w:t xml:space="preserve"> ………………</w:t>
            </w:r>
          </w:p>
          <w:p w14:paraId="48CC94F0" w14:textId="77777777" w:rsidR="00926E55" w:rsidRPr="00F417DD" w:rsidRDefault="00926E55" w:rsidP="00372CF5">
            <w:pPr>
              <w:jc w:val="center"/>
              <w:rPr>
                <w:rFonts w:ascii="Verdana" w:hAnsi="Verdana"/>
                <w:highlight w:val="yellow"/>
              </w:rPr>
            </w:pPr>
          </w:p>
        </w:tc>
        <w:tc>
          <w:tcPr>
            <w:tcW w:w="1527" w:type="dxa"/>
            <w:vAlign w:val="center"/>
          </w:tcPr>
          <w:p w14:paraId="6B7AA403" w14:textId="77777777" w:rsidR="00926E55" w:rsidRPr="00F417DD" w:rsidRDefault="00926E55" w:rsidP="00372CF5">
            <w:pPr>
              <w:jc w:val="center"/>
              <w:rPr>
                <w:rFonts w:ascii="Verdana" w:hAnsi="Verdana"/>
                <w:highlight w:val="yellow"/>
              </w:rPr>
            </w:pPr>
            <w:r w:rsidRPr="00F417DD">
              <w:rPr>
                <w:rFonts w:ascii="Verdana" w:hAnsi="Verdana"/>
                <w:highlight w:val="yellow"/>
              </w:rPr>
              <w:t>………………</w:t>
            </w:r>
          </w:p>
        </w:tc>
      </w:tr>
    </w:tbl>
    <w:p w14:paraId="44CD984E" w14:textId="16C8D8E2" w:rsidR="00926E55" w:rsidRPr="00F417DD" w:rsidRDefault="00926E55" w:rsidP="00F417DD">
      <w:pPr>
        <w:widowControl w:val="0"/>
        <w:suppressAutoHyphens/>
        <w:spacing w:before="120"/>
        <w:ind w:left="426"/>
        <w:jc w:val="left"/>
        <w:rPr>
          <w:rFonts w:ascii="Verdana" w:hAnsi="Verdana" w:cs="Arial"/>
          <w:b/>
          <w:i/>
          <w:sz w:val="16"/>
          <w:szCs w:val="16"/>
        </w:rPr>
      </w:pPr>
      <w:r w:rsidRPr="00F417DD">
        <w:rPr>
          <w:rFonts w:ascii="Verdana" w:hAnsi="Verdana" w:cs="Arial"/>
          <w:b/>
          <w:i/>
          <w:sz w:val="16"/>
          <w:szCs w:val="16"/>
          <w:highlight w:val="yellow"/>
        </w:rPr>
        <w:lastRenderedPageBreak/>
        <w:t xml:space="preserve">Wykonawca </w:t>
      </w:r>
      <w:r w:rsidR="001D62C0" w:rsidRPr="00E810A8">
        <w:rPr>
          <w:rFonts w:ascii="Verdana" w:hAnsi="Verdana" w:cs="Arial"/>
          <w:b/>
          <w:i/>
          <w:sz w:val="16"/>
          <w:szCs w:val="16"/>
          <w:highlight w:val="yellow"/>
        </w:rPr>
        <w:t>wypełnia</w:t>
      </w:r>
      <w:r w:rsidRPr="00F417DD">
        <w:rPr>
          <w:rFonts w:ascii="Verdana" w:hAnsi="Verdana" w:cs="Arial"/>
          <w:b/>
          <w:i/>
          <w:sz w:val="16"/>
          <w:szCs w:val="16"/>
          <w:highlight w:val="yellow"/>
        </w:rPr>
        <w:t xml:space="preserve"> kolumn</w:t>
      </w:r>
      <w:r w:rsidR="000D4806">
        <w:rPr>
          <w:rFonts w:ascii="Verdana" w:hAnsi="Verdana" w:cs="Arial"/>
          <w:b/>
          <w:i/>
          <w:sz w:val="16"/>
          <w:szCs w:val="16"/>
          <w:highlight w:val="yellow"/>
        </w:rPr>
        <w:t>y</w:t>
      </w:r>
      <w:r w:rsidRPr="00F417DD">
        <w:rPr>
          <w:rFonts w:ascii="Verdana" w:hAnsi="Verdana" w:cs="Arial"/>
          <w:b/>
          <w:i/>
          <w:sz w:val="16"/>
          <w:szCs w:val="16"/>
          <w:highlight w:val="yellow"/>
        </w:rPr>
        <w:t xml:space="preserve"> 4 i 5 powyższej tabeli.</w:t>
      </w:r>
    </w:p>
    <w:p w14:paraId="24F050EF" w14:textId="77777777" w:rsidR="007F3FCD" w:rsidRPr="007248E1" w:rsidRDefault="007F3FCD" w:rsidP="007248E1">
      <w:pPr>
        <w:widowControl w:val="0"/>
        <w:suppressAutoHyphens/>
        <w:rPr>
          <w:rFonts w:ascii="Verdana" w:hAnsi="Verdana" w:cstheme="minorHAnsi"/>
          <w:b/>
          <w:sz w:val="20"/>
        </w:rPr>
      </w:pP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 xml:space="preserve">ych w rozporządzeniu 765/2006 </w:t>
      </w:r>
      <w:r w:rsidR="000F3AAE">
        <w:rPr>
          <w:rFonts w:ascii="Verdana" w:hAnsi="Verdana" w:cs="Arial"/>
          <w:sz w:val="20"/>
        </w:rPr>
        <w:lastRenderedPageBreak/>
        <w:t>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3068FB11" w:rsidR="0042031F"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lastRenderedPageBreak/>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w:t>
      </w:r>
      <w:proofErr w:type="spellStart"/>
      <w:r w:rsidRPr="002A6CA3">
        <w:rPr>
          <w:rFonts w:ascii="Verdana" w:hAnsi="Verdana" w:cs="Calibri"/>
          <w:sz w:val="20"/>
        </w:rPr>
        <w:t>mikroprzedsiębiorcą</w:t>
      </w:r>
      <w:proofErr w:type="spellEnd"/>
      <w:r w:rsidRPr="002A6CA3">
        <w:rPr>
          <w:rFonts w:ascii="Verdana" w:hAnsi="Verdana" w:cs="Calibri"/>
          <w:sz w:val="20"/>
        </w:rPr>
        <w:t xml:space="preserve">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7F3FCD">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7F3FCD">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7F3FCD">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7F3FCD">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27D239FB" w14:textId="77777777" w:rsidR="00452BBF" w:rsidRPr="00452BBF" w:rsidRDefault="00452BBF" w:rsidP="00452BBF">
      <w:pPr>
        <w:widowControl w:val="0"/>
        <w:numPr>
          <w:ilvl w:val="3"/>
          <w:numId w:val="60"/>
        </w:numPr>
        <w:suppressAutoHyphens/>
        <w:spacing w:before="240"/>
        <w:ind w:left="425" w:hanging="425"/>
        <w:rPr>
          <w:rFonts w:ascii="Verdana" w:hAnsi="Verdana" w:cs="Arial"/>
          <w:sz w:val="20"/>
          <w:lang w:eastAsia="pl-PL"/>
        </w:rPr>
      </w:pPr>
      <w:r w:rsidRPr="00452BBF">
        <w:rPr>
          <w:rFonts w:ascii="Verdana" w:hAnsi="Verdana" w:cs="Arial"/>
          <w:bCs/>
          <w:sz w:val="20"/>
          <w:lang w:eastAsia="pl-PL"/>
        </w:rPr>
        <w:t xml:space="preserve">Oświadczamy, że w celu potwierdzenia spełniania warunków udziału w Postępowaniu </w:t>
      </w:r>
      <w:r w:rsidRPr="00452BBF">
        <w:rPr>
          <w:rFonts w:ascii="Verdana" w:hAnsi="Verdana" w:cstheme="minorHAnsi"/>
          <w:sz w:val="20"/>
          <w:lang w:eastAsia="pl-PL"/>
        </w:rPr>
        <w:lastRenderedPageBreak/>
        <w:t>zakupowym</w:t>
      </w:r>
      <w:r w:rsidRPr="00452BBF">
        <w:rPr>
          <w:rFonts w:ascii="Verdana" w:hAnsi="Verdana" w:cs="Arial"/>
          <w:bCs/>
          <w:sz w:val="20"/>
          <w:vertAlign w:val="superscript"/>
          <w:lang w:eastAsia="pl-PL"/>
        </w:rPr>
        <w:footnoteReference w:id="6"/>
      </w:r>
      <w:r w:rsidRPr="00452BBF">
        <w:rPr>
          <w:rFonts w:ascii="Verdana" w:hAnsi="Verdana" w:cs="Arial"/>
          <w:bCs/>
          <w:sz w:val="20"/>
          <w:lang w:eastAsia="pl-PL"/>
        </w:rPr>
        <w:t>:</w:t>
      </w:r>
    </w:p>
    <w:p w14:paraId="47072641" w14:textId="77777777" w:rsidR="00452BBF" w:rsidRPr="00452BBF" w:rsidRDefault="00452BBF" w:rsidP="00452BBF">
      <w:pPr>
        <w:widowControl w:val="0"/>
        <w:numPr>
          <w:ilvl w:val="0"/>
          <w:numId w:val="61"/>
        </w:numPr>
        <w:suppressAutoHyphens/>
        <w:spacing w:before="240"/>
        <w:ind w:left="851" w:hanging="284"/>
        <w:contextualSpacing/>
        <w:rPr>
          <w:rFonts w:ascii="Verdana" w:hAnsi="Verdana" w:cs="Arial"/>
          <w:sz w:val="20"/>
        </w:rPr>
      </w:pPr>
      <w:r w:rsidRPr="00452BBF">
        <w:rPr>
          <w:rFonts w:ascii="Verdana" w:hAnsi="Verdana" w:cs="Arial"/>
          <w:sz w:val="20"/>
        </w:rPr>
        <w:t>nie opieramy się na potencjale podmiotu udostępniającego zasoby *</w:t>
      </w:r>
    </w:p>
    <w:p w14:paraId="78535DCE" w14:textId="77777777" w:rsidR="00452BBF" w:rsidRPr="00452BBF" w:rsidRDefault="00452BBF" w:rsidP="00452BBF">
      <w:pPr>
        <w:widowControl w:val="0"/>
        <w:numPr>
          <w:ilvl w:val="0"/>
          <w:numId w:val="61"/>
        </w:numPr>
        <w:suppressAutoHyphens/>
        <w:spacing w:before="240"/>
        <w:ind w:left="851" w:hanging="284"/>
        <w:contextualSpacing/>
        <w:rPr>
          <w:rFonts w:ascii="Verdana" w:hAnsi="Verdana" w:cs="Arial"/>
          <w:sz w:val="20"/>
        </w:rPr>
      </w:pPr>
      <w:r w:rsidRPr="00452BBF">
        <w:rPr>
          <w:rFonts w:ascii="Verdana" w:hAnsi="Verdana" w:cs="Arial"/>
          <w:sz w:val="20"/>
        </w:rPr>
        <w:t>opieramy się na potencjale podmiotu udostępniającego zasoby w niżej wymienionym zakresie (podać zakres oraz nazwę innego podmiotu)*</w:t>
      </w:r>
    </w:p>
    <w:p w14:paraId="3142B201" w14:textId="77777777" w:rsidR="00452BBF" w:rsidRPr="00452BBF" w:rsidRDefault="00452BBF" w:rsidP="00452BBF">
      <w:pPr>
        <w:widowControl w:val="0"/>
        <w:suppressAutoHyphens/>
        <w:spacing w:before="240"/>
        <w:ind w:left="851" w:hanging="425"/>
        <w:contextualSpacing/>
        <w:rPr>
          <w:rFonts w:ascii="Verdana" w:hAnsi="Verdana" w:cs="Arial"/>
          <w:sz w:val="20"/>
        </w:rPr>
      </w:pPr>
      <w:r w:rsidRPr="00452BBF">
        <w:rPr>
          <w:rFonts w:ascii="Verdana" w:hAnsi="Verdana" w:cs="Arial"/>
          <w:sz w:val="20"/>
        </w:rPr>
        <w:t>………………………………………………………………………………………………………………………</w:t>
      </w:r>
    </w:p>
    <w:p w14:paraId="743FB04A" w14:textId="66B3A81A" w:rsidR="008D0ACB" w:rsidRPr="002A6CA3" w:rsidRDefault="00452BBF" w:rsidP="00452BBF">
      <w:pPr>
        <w:pStyle w:val="Akapitzlist"/>
        <w:numPr>
          <w:ilvl w:val="3"/>
          <w:numId w:val="60"/>
        </w:numPr>
        <w:spacing w:line="360" w:lineRule="auto"/>
        <w:ind w:left="425" w:right="2" w:hanging="425"/>
        <w:rPr>
          <w:rFonts w:ascii="Verdana" w:hAnsi="Verdana" w:cstheme="minorHAnsi"/>
          <w:sz w:val="20"/>
        </w:rPr>
      </w:pPr>
      <w:r w:rsidRPr="00452BBF">
        <w:rPr>
          <w:rFonts w:ascii="Verdana" w:hAnsi="Verdana" w:cstheme="minorHAnsi"/>
          <w:sz w:val="20"/>
        </w:rPr>
        <w:t>Oświadczam, że w stosunku do wskazanego/</w:t>
      </w:r>
      <w:proofErr w:type="spellStart"/>
      <w:r w:rsidRPr="00452BBF">
        <w:rPr>
          <w:rFonts w:ascii="Verdana" w:hAnsi="Verdana" w:cstheme="minorHAnsi"/>
          <w:sz w:val="20"/>
        </w:rPr>
        <w:t>ych</w:t>
      </w:r>
      <w:proofErr w:type="spellEnd"/>
      <w:r w:rsidRPr="00452BBF">
        <w:rPr>
          <w:rFonts w:ascii="Verdana" w:hAnsi="Verdana" w:cstheme="minorHAnsi"/>
          <w:sz w:val="20"/>
        </w:rPr>
        <w:t xml:space="preserve"> w pkt 10 podmiotu/ów, na którego/</w:t>
      </w:r>
      <w:proofErr w:type="spellStart"/>
      <w:r w:rsidRPr="00452BBF">
        <w:rPr>
          <w:rFonts w:ascii="Verdana" w:hAnsi="Verdana" w:cstheme="minorHAnsi"/>
          <w:sz w:val="20"/>
        </w:rPr>
        <w:t>ych</w:t>
      </w:r>
      <w:proofErr w:type="spellEnd"/>
      <w:r w:rsidRPr="00452BBF">
        <w:rPr>
          <w:rFonts w:ascii="Verdana" w:hAnsi="Verdana" w:cstheme="minorHAnsi"/>
          <w:sz w:val="20"/>
        </w:rPr>
        <w:t xml:space="preserve"> zasoby powołuję się w niniejszym Postępowaniu </w:t>
      </w:r>
      <w:r w:rsidRPr="00452BBF">
        <w:rPr>
          <w:rFonts w:ascii="Verdana" w:hAnsi="Verdana" w:cstheme="minorHAnsi"/>
          <w:sz w:val="20"/>
          <w:lang w:eastAsia="pl-PL"/>
        </w:rPr>
        <w:t>zakupowym</w:t>
      </w:r>
      <w:r w:rsidRPr="00452BBF">
        <w:rPr>
          <w:rFonts w:ascii="Verdana" w:hAnsi="Verdana" w:cstheme="minorHAnsi"/>
          <w:sz w:val="20"/>
        </w:rPr>
        <w:t>, </w:t>
      </w:r>
      <w:r w:rsidRPr="00452BBF">
        <w:rPr>
          <w:rFonts w:ascii="Verdana" w:hAnsi="Verdana" w:cstheme="minorHAnsi"/>
          <w:i/>
          <w:sz w:val="20"/>
        </w:rPr>
        <w:t xml:space="preserve"> </w:t>
      </w:r>
      <w:r w:rsidRPr="00452BBF">
        <w:rPr>
          <w:rFonts w:ascii="Verdana" w:hAnsi="Verdana" w:cstheme="minorHAnsi"/>
          <w:sz w:val="20"/>
        </w:rPr>
        <w:t>nie zachodzą podstawy wykluczenia z postępowania o udzielenie zamówienia niepublicznego określone w pkt 14.2 SWZ</w:t>
      </w:r>
      <w:r w:rsidR="00BC5647">
        <w:rPr>
          <w:rFonts w:ascii="Verdana" w:hAnsi="Verdana" w:cstheme="minorHAnsi"/>
          <w:sz w:val="20"/>
        </w:rPr>
        <w:t xml:space="preserve">. </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2"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49D2E519" w:rsidR="0042031F" w:rsidRPr="00452BBF" w:rsidRDefault="0042031F" w:rsidP="00452BBF">
      <w:pPr>
        <w:pStyle w:val="Akapitzlist"/>
        <w:widowControl w:val="0"/>
        <w:numPr>
          <w:ilvl w:val="3"/>
          <w:numId w:val="60"/>
        </w:numPr>
        <w:suppressAutoHyphens/>
        <w:spacing w:before="240"/>
        <w:ind w:left="425" w:hanging="425"/>
        <w:rPr>
          <w:rFonts w:ascii="Verdana" w:eastAsia="Calibri" w:hAnsi="Verdana" w:cstheme="minorHAnsi"/>
          <w:bCs/>
          <w:sz w:val="20"/>
          <w:lang w:eastAsia="pl-PL"/>
        </w:rPr>
      </w:pPr>
      <w:r w:rsidRPr="002A6CA3">
        <w:rPr>
          <w:rFonts w:ascii="Verdana" w:hAnsi="Verdana" w:cs="Arial"/>
          <w:sz w:val="20"/>
          <w:lang w:eastAsia="pl-PL"/>
        </w:rPr>
        <w:t xml:space="preserve">Przekazywane przez nas dane osobowe mogą być wykorzystane wyłącznie w  celach związanych </w:t>
      </w:r>
      <w:r w:rsidRPr="00452BBF">
        <w:rPr>
          <w:rFonts w:ascii="Verdana" w:hAnsi="Verdana" w:cs="Arial"/>
          <w:sz w:val="20"/>
          <w:lang w:eastAsia="pl-PL"/>
        </w:rPr>
        <w:t xml:space="preserve">z prowadzonym postępowaniem niepublicznym nr </w:t>
      </w:r>
      <w:r w:rsidR="00452BBF" w:rsidRPr="00452BBF">
        <w:rPr>
          <w:rFonts w:ascii="Verdana" w:eastAsia="Calibri" w:hAnsi="Verdana" w:cstheme="minorHAnsi"/>
          <w:bCs/>
          <w:sz w:val="20"/>
          <w:lang w:eastAsia="pl-PL"/>
        </w:rPr>
        <w:t>POST/PEC/PEC/ZSL/01002/2024</w:t>
      </w:r>
      <w:r w:rsidR="00150D37" w:rsidRPr="00452BBF">
        <w:rPr>
          <w:rFonts w:ascii="Verdana" w:eastAsia="Calibri" w:hAnsi="Verdana" w:cstheme="minorHAnsi"/>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lastRenderedPageBreak/>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1FC01981" w14:textId="77777777" w:rsidR="007E3456" w:rsidRPr="002A6CA3" w:rsidRDefault="007E3456" w:rsidP="007E34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4" w:name="_Toc515896308"/>
      <w:bookmarkStart w:id="5" w:name="_Toc122344843"/>
      <w:r w:rsidRPr="002A6CA3">
        <w:rPr>
          <w:rFonts w:ascii="Verdana" w:hAnsi="Verdana" w:cstheme="minorHAnsi"/>
          <w:sz w:val="20"/>
          <w:lang w:val="pl-PL"/>
        </w:rPr>
        <w:lastRenderedPageBreak/>
        <w:t>ZAŁĄCZNIK NR 4 DO SWZ – ZOBOWIĄZANIE PODMIOTU DO ODDANIA ZASOBÓW</w:t>
      </w:r>
      <w:bookmarkEnd w:id="4"/>
      <w:bookmarkEnd w:id="5"/>
    </w:p>
    <w:p w14:paraId="279F279B" w14:textId="77777777" w:rsidR="007E3456" w:rsidRPr="002A6CA3" w:rsidRDefault="007E3456" w:rsidP="007E3456">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7E3456" w:rsidRPr="00624AE0" w14:paraId="42816AE7" w14:textId="77777777" w:rsidTr="005724ED">
        <w:tc>
          <w:tcPr>
            <w:tcW w:w="9356" w:type="dxa"/>
          </w:tcPr>
          <w:p w14:paraId="1FBF3290" w14:textId="77777777" w:rsidR="007E3456" w:rsidRPr="002A6CA3" w:rsidRDefault="007E3456" w:rsidP="005724ED">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05037C35" w14:textId="77777777" w:rsidR="007E3456" w:rsidRPr="007E3456" w:rsidRDefault="007E3456" w:rsidP="005724ED">
            <w:pPr>
              <w:tabs>
                <w:tab w:val="left" w:pos="540"/>
              </w:tabs>
              <w:jc w:val="center"/>
              <w:rPr>
                <w:rFonts w:ascii="Verdana" w:hAnsi="Verdana" w:cstheme="minorHAnsi"/>
                <w:b/>
                <w:sz w:val="20"/>
              </w:rPr>
            </w:pPr>
            <w:r w:rsidRPr="007E3456">
              <w:rPr>
                <w:rFonts w:ascii="Verdana" w:hAnsi="Verdana" w:cstheme="minorHAnsi"/>
                <w:b/>
                <w:sz w:val="20"/>
              </w:rPr>
              <w:t xml:space="preserve">do dyspozycji niezbędnych zasobów w trakcie realizacji Zamówienia pn.: </w:t>
            </w:r>
          </w:p>
          <w:p w14:paraId="71C0B213" w14:textId="05E9C265" w:rsidR="007E3456" w:rsidRPr="007E3456" w:rsidRDefault="007E3456" w:rsidP="005724ED">
            <w:pPr>
              <w:tabs>
                <w:tab w:val="left" w:pos="540"/>
              </w:tabs>
              <w:jc w:val="center"/>
              <w:rPr>
                <w:rFonts w:ascii="Verdana" w:hAnsi="Verdana" w:cstheme="minorHAnsi"/>
                <w:sz w:val="20"/>
              </w:rPr>
            </w:pPr>
            <w:r w:rsidRPr="007E3456">
              <w:rPr>
                <w:rFonts w:ascii="Verdana" w:hAnsi="Verdana" w:cstheme="minorHAnsi"/>
                <w:b/>
                <w:sz w:val="20"/>
              </w:rPr>
              <w:t>„</w:t>
            </w:r>
            <w:r w:rsidRPr="007E3456">
              <w:rPr>
                <w:rFonts w:ascii="Verdana" w:hAnsi="Verdana" w:cstheme="minorHAnsi"/>
                <w:b/>
                <w:i/>
                <w:sz w:val="20"/>
              </w:rPr>
              <w:t xml:space="preserve">Wykonanie pomiarów natężenia przepływu w rzece Wiśle w profilach składowiska odpadów Mogiła – Niwy , usytuowanych 50 m poniżej ujścia rzeki </w:t>
            </w:r>
            <w:proofErr w:type="spellStart"/>
            <w:r w:rsidRPr="007E3456">
              <w:rPr>
                <w:rFonts w:ascii="Verdana" w:hAnsi="Verdana" w:cstheme="minorHAnsi"/>
                <w:b/>
                <w:i/>
                <w:sz w:val="20"/>
              </w:rPr>
              <w:t>Dłubni</w:t>
            </w:r>
            <w:proofErr w:type="spellEnd"/>
            <w:r w:rsidRPr="007E3456">
              <w:rPr>
                <w:rFonts w:ascii="Verdana" w:hAnsi="Verdana" w:cstheme="minorHAnsi"/>
                <w:b/>
                <w:i/>
                <w:sz w:val="20"/>
              </w:rPr>
              <w:t xml:space="preserve"> i 70 m powyżej wylotu kanału portowego</w:t>
            </w:r>
            <w:r w:rsidR="008D4769">
              <w:t xml:space="preserve"> </w:t>
            </w:r>
            <w:r w:rsidR="008D4769" w:rsidRPr="008D4769">
              <w:rPr>
                <w:rFonts w:ascii="Verdana" w:hAnsi="Verdana" w:cstheme="minorHAnsi"/>
                <w:b/>
                <w:i/>
                <w:sz w:val="20"/>
              </w:rPr>
              <w:t>dla PGE Energia Ciepła SA Oddział nr 1 w Krakowie</w:t>
            </w:r>
            <w:r w:rsidRPr="007E3456">
              <w:rPr>
                <w:rFonts w:ascii="Verdana" w:hAnsi="Verdana" w:cstheme="minorHAnsi"/>
                <w:b/>
                <w:sz w:val="20"/>
              </w:rPr>
              <w:t>”</w:t>
            </w:r>
            <w:r w:rsidRPr="007E3456">
              <w:rPr>
                <w:rFonts w:ascii="Verdana" w:hAnsi="Verdana" w:cstheme="minorHAnsi"/>
                <w:sz w:val="20"/>
              </w:rPr>
              <w:t xml:space="preserve"> </w:t>
            </w:r>
          </w:p>
          <w:p w14:paraId="087C8548" w14:textId="1918EAE3" w:rsidR="007E3456" w:rsidRPr="002A6CA3" w:rsidRDefault="007E3456" w:rsidP="005724ED">
            <w:pPr>
              <w:tabs>
                <w:tab w:val="left" w:pos="540"/>
              </w:tabs>
              <w:jc w:val="center"/>
              <w:rPr>
                <w:rFonts w:ascii="Verdana" w:eastAsia="EUAlbertina-Regular-Identity-H" w:hAnsi="Verdana" w:cstheme="minorHAnsi"/>
                <w:sz w:val="20"/>
              </w:rPr>
            </w:pPr>
            <w:r w:rsidRPr="007E3456">
              <w:rPr>
                <w:rFonts w:ascii="Verdana" w:hAnsi="Verdana" w:cstheme="minorHAnsi"/>
                <w:sz w:val="20"/>
              </w:rPr>
              <w:t>(</w:t>
            </w:r>
            <w:r w:rsidRPr="007E3456">
              <w:rPr>
                <w:rFonts w:ascii="Verdana" w:eastAsia="EUAlbertina-Regular-Identity-H" w:hAnsi="Verdana" w:cstheme="minorHAnsi"/>
                <w:sz w:val="20"/>
              </w:rPr>
              <w:t>numer ref. postępowania: POST/PEC/PEC/ZSL/01002/2024)</w:t>
            </w:r>
          </w:p>
          <w:p w14:paraId="2C11D0BB" w14:textId="77777777" w:rsidR="007E3456" w:rsidRPr="002A6CA3" w:rsidRDefault="007E3456" w:rsidP="005724ED">
            <w:pPr>
              <w:jc w:val="center"/>
              <w:rPr>
                <w:rFonts w:ascii="Verdana" w:hAnsi="Verdana" w:cstheme="minorHAnsi"/>
                <w:b/>
                <w:bCs/>
                <w:iCs/>
                <w:color w:val="FF0000"/>
                <w:sz w:val="20"/>
              </w:rPr>
            </w:pPr>
          </w:p>
        </w:tc>
      </w:tr>
    </w:tbl>
    <w:p w14:paraId="79EEF901" w14:textId="77777777" w:rsidR="007E3456" w:rsidRPr="002A6CA3" w:rsidRDefault="007E3456" w:rsidP="007E3456">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5FD39A71" w14:textId="77777777" w:rsidR="007E3456" w:rsidRPr="002A6CA3" w:rsidRDefault="007E3456" w:rsidP="007E3456">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7E3456" w:rsidRPr="00624AE0" w14:paraId="6EE1088A" w14:textId="77777777" w:rsidTr="005724ED">
        <w:trPr>
          <w:cantSplit/>
          <w:trHeight w:val="532"/>
        </w:trPr>
        <w:tc>
          <w:tcPr>
            <w:tcW w:w="4253" w:type="dxa"/>
            <w:shd w:val="clear" w:color="auto" w:fill="C6D9F1" w:themeFill="text2" w:themeFillTint="33"/>
            <w:vAlign w:val="center"/>
          </w:tcPr>
          <w:p w14:paraId="53D8BD49" w14:textId="77777777" w:rsidR="007E3456" w:rsidRPr="002A6CA3" w:rsidRDefault="007E3456" w:rsidP="005724ED">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3CE28A5D" w14:textId="77777777" w:rsidR="007E3456" w:rsidRPr="002A6CA3" w:rsidRDefault="007E3456" w:rsidP="005724ED">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59E2DA64" w14:textId="77777777" w:rsidR="007E3456" w:rsidRPr="002A6CA3" w:rsidRDefault="007E3456" w:rsidP="005724ED">
            <w:pPr>
              <w:jc w:val="center"/>
              <w:rPr>
                <w:rFonts w:ascii="Verdana" w:hAnsi="Verdana" w:cstheme="minorHAnsi"/>
                <w:sz w:val="20"/>
              </w:rPr>
            </w:pPr>
            <w:r w:rsidRPr="002A6CA3">
              <w:rPr>
                <w:rFonts w:ascii="Verdana" w:hAnsi="Verdana" w:cstheme="minorHAnsi"/>
                <w:sz w:val="20"/>
              </w:rPr>
              <w:t>NIP/REGON</w:t>
            </w:r>
          </w:p>
        </w:tc>
      </w:tr>
      <w:tr w:rsidR="007E3456" w:rsidRPr="00624AE0" w14:paraId="2B35B78D" w14:textId="77777777" w:rsidTr="005724ED">
        <w:trPr>
          <w:cantSplit/>
          <w:trHeight w:val="485"/>
        </w:trPr>
        <w:tc>
          <w:tcPr>
            <w:tcW w:w="4253" w:type="dxa"/>
          </w:tcPr>
          <w:p w14:paraId="4A118AA5" w14:textId="77777777" w:rsidR="007E3456" w:rsidRPr="002A6CA3" w:rsidRDefault="007E3456" w:rsidP="005724ED">
            <w:pPr>
              <w:jc w:val="center"/>
              <w:rPr>
                <w:rFonts w:ascii="Verdana" w:hAnsi="Verdana" w:cstheme="minorHAnsi"/>
                <w:sz w:val="20"/>
              </w:rPr>
            </w:pPr>
          </w:p>
          <w:p w14:paraId="1E00C72B" w14:textId="77777777" w:rsidR="007E3456" w:rsidRPr="002A6CA3" w:rsidRDefault="007E3456" w:rsidP="005724ED">
            <w:pPr>
              <w:rPr>
                <w:rFonts w:ascii="Verdana" w:hAnsi="Verdana" w:cstheme="minorHAnsi"/>
                <w:sz w:val="20"/>
              </w:rPr>
            </w:pPr>
          </w:p>
        </w:tc>
        <w:tc>
          <w:tcPr>
            <w:tcW w:w="2835" w:type="dxa"/>
          </w:tcPr>
          <w:p w14:paraId="1EE56D54" w14:textId="77777777" w:rsidR="007E3456" w:rsidRPr="002A6CA3" w:rsidRDefault="007E3456" w:rsidP="005724ED">
            <w:pPr>
              <w:jc w:val="center"/>
              <w:rPr>
                <w:rFonts w:ascii="Verdana" w:hAnsi="Verdana" w:cstheme="minorHAnsi"/>
                <w:sz w:val="20"/>
              </w:rPr>
            </w:pPr>
          </w:p>
        </w:tc>
        <w:tc>
          <w:tcPr>
            <w:tcW w:w="2268" w:type="dxa"/>
          </w:tcPr>
          <w:p w14:paraId="629FE58A" w14:textId="77777777" w:rsidR="007E3456" w:rsidRPr="002A6CA3" w:rsidRDefault="007E3456" w:rsidP="005724ED">
            <w:pPr>
              <w:jc w:val="center"/>
              <w:rPr>
                <w:rFonts w:ascii="Verdana" w:hAnsi="Verdana" w:cstheme="minorHAnsi"/>
                <w:sz w:val="20"/>
              </w:rPr>
            </w:pPr>
          </w:p>
        </w:tc>
      </w:tr>
    </w:tbl>
    <w:p w14:paraId="46CF5C96" w14:textId="77777777" w:rsidR="007E3456" w:rsidRPr="002A6CA3" w:rsidRDefault="007E3456" w:rsidP="007E3456">
      <w:pPr>
        <w:autoSpaceDE w:val="0"/>
        <w:autoSpaceDN w:val="0"/>
        <w:adjustRightInd w:val="0"/>
        <w:rPr>
          <w:rFonts w:ascii="Verdana" w:hAnsi="Verdana" w:cstheme="minorHAnsi"/>
          <w:b/>
          <w:bCs/>
          <w:sz w:val="20"/>
        </w:rPr>
      </w:pPr>
    </w:p>
    <w:p w14:paraId="1C1FC175" w14:textId="1BF39821" w:rsidR="007E3456" w:rsidRPr="002A6CA3" w:rsidRDefault="007E3456" w:rsidP="007E3456">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przedmiotowego </w:t>
      </w:r>
      <w:r w:rsidRPr="002A6CA3">
        <w:rPr>
          <w:rFonts w:ascii="Verdana" w:hAnsi="Verdana" w:cstheme="minorHAnsi"/>
          <w:sz w:val="20"/>
          <w:highlight w:val="cyan"/>
        </w:rPr>
        <w:t>Zamówienia</w:t>
      </w:r>
      <w:r w:rsidRPr="002A6CA3">
        <w:rPr>
          <w:rFonts w:ascii="Verdana" w:hAnsi="Verdana" w:cstheme="minorHAnsi"/>
          <w:sz w:val="20"/>
        </w:rPr>
        <w:t xml:space="preserve"> w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7E3456" w:rsidRPr="00624AE0" w14:paraId="03D88CE8" w14:textId="77777777" w:rsidTr="005724ED">
        <w:trPr>
          <w:trHeight w:val="1171"/>
        </w:trPr>
        <w:tc>
          <w:tcPr>
            <w:tcW w:w="2156" w:type="dxa"/>
            <w:shd w:val="clear" w:color="auto" w:fill="C6D9F1" w:themeFill="text2" w:themeFillTint="33"/>
          </w:tcPr>
          <w:p w14:paraId="094D6C9D" w14:textId="77777777" w:rsidR="007E3456" w:rsidRPr="002A6CA3" w:rsidRDefault="007E3456" w:rsidP="005724ED">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7A4C84F8" w14:textId="77777777" w:rsidR="007E3456" w:rsidRPr="002A6CA3" w:rsidRDefault="007E3456" w:rsidP="005724ED">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6496184D" w14:textId="77777777" w:rsidR="007E3456" w:rsidRPr="002A6CA3" w:rsidRDefault="007E3456" w:rsidP="005724ED">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6D2F25B3" w14:textId="77777777" w:rsidR="007E3456" w:rsidRPr="002A6CA3" w:rsidRDefault="007E3456" w:rsidP="005724ED">
            <w:pPr>
              <w:autoSpaceDE w:val="0"/>
              <w:autoSpaceDN w:val="0"/>
              <w:adjustRightInd w:val="0"/>
              <w:jc w:val="center"/>
              <w:rPr>
                <w:rFonts w:ascii="Verdana" w:hAnsi="Verdana" w:cstheme="minorHAnsi"/>
                <w:b/>
                <w:sz w:val="20"/>
              </w:rPr>
            </w:pPr>
            <w:r w:rsidRPr="002A6CA3">
              <w:rPr>
                <w:rFonts w:ascii="Verdana" w:hAnsi="Verdana" w:cstheme="minorHAnsi"/>
                <w:b/>
                <w:sz w:val="20"/>
              </w:rPr>
              <w:t>Sposób wykorzystania zasobów przez Wykonawcę, przy wykonywaniu zamówienia niepublicznego</w:t>
            </w:r>
          </w:p>
        </w:tc>
        <w:tc>
          <w:tcPr>
            <w:tcW w:w="2269" w:type="dxa"/>
            <w:shd w:val="clear" w:color="auto" w:fill="C6D9F1" w:themeFill="text2" w:themeFillTint="33"/>
          </w:tcPr>
          <w:p w14:paraId="44C63B2A" w14:textId="77777777" w:rsidR="007E3456" w:rsidRPr="002A6CA3" w:rsidRDefault="007E3456" w:rsidP="005724ED">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7E3456" w:rsidRPr="00624AE0" w14:paraId="0AB264C3" w14:textId="77777777" w:rsidTr="005724ED">
        <w:trPr>
          <w:trHeight w:val="451"/>
        </w:trPr>
        <w:tc>
          <w:tcPr>
            <w:tcW w:w="2156" w:type="dxa"/>
            <w:shd w:val="clear" w:color="auto" w:fill="F2F2F2" w:themeFill="background1" w:themeFillShade="F2"/>
          </w:tcPr>
          <w:p w14:paraId="225268BE" w14:textId="32351711" w:rsidR="004E32DD" w:rsidRDefault="007E3456" w:rsidP="005724ED">
            <w:pPr>
              <w:autoSpaceDE w:val="0"/>
              <w:autoSpaceDN w:val="0"/>
              <w:adjustRightInd w:val="0"/>
              <w:spacing w:line="240" w:lineRule="auto"/>
              <w:jc w:val="center"/>
              <w:rPr>
                <w:rFonts w:ascii="Verdana" w:hAnsi="Verdana" w:cstheme="minorHAnsi"/>
                <w:sz w:val="20"/>
              </w:rPr>
            </w:pPr>
            <w:r w:rsidRPr="007E3456">
              <w:rPr>
                <w:rFonts w:ascii="Verdana" w:hAnsi="Verdana" w:cstheme="minorHAnsi"/>
                <w:sz w:val="20"/>
              </w:rPr>
              <w:t>doświadczenie</w:t>
            </w:r>
          </w:p>
          <w:p w14:paraId="4323F9AC" w14:textId="7C79CA65" w:rsidR="007E3456" w:rsidRPr="007E3456" w:rsidRDefault="007E3456" w:rsidP="005724ED">
            <w:pPr>
              <w:autoSpaceDE w:val="0"/>
              <w:autoSpaceDN w:val="0"/>
              <w:adjustRightInd w:val="0"/>
              <w:spacing w:line="240" w:lineRule="auto"/>
              <w:jc w:val="center"/>
              <w:rPr>
                <w:rFonts w:ascii="Verdana" w:hAnsi="Verdana" w:cstheme="minorHAnsi"/>
                <w:sz w:val="20"/>
              </w:rPr>
            </w:pPr>
          </w:p>
        </w:tc>
        <w:tc>
          <w:tcPr>
            <w:tcW w:w="1984" w:type="dxa"/>
            <w:shd w:val="clear" w:color="auto" w:fill="F2F2F2" w:themeFill="background1" w:themeFillShade="F2"/>
          </w:tcPr>
          <w:p w14:paraId="39EE810B" w14:textId="7A131AF1" w:rsidR="004E32DD" w:rsidRDefault="000D4806" w:rsidP="005724ED">
            <w:pPr>
              <w:autoSpaceDE w:val="0"/>
              <w:autoSpaceDN w:val="0"/>
              <w:adjustRightInd w:val="0"/>
              <w:jc w:val="center"/>
              <w:rPr>
                <w:rFonts w:ascii="Verdana" w:hAnsi="Verdana" w:cstheme="minorHAnsi"/>
                <w:i/>
                <w:sz w:val="20"/>
              </w:rPr>
            </w:pPr>
            <w:r>
              <w:rPr>
                <w:rFonts w:ascii="Verdana" w:hAnsi="Verdana" w:cstheme="minorHAnsi"/>
                <w:i/>
                <w:sz w:val="20"/>
              </w:rPr>
              <w:t>D</w:t>
            </w:r>
            <w:r w:rsidR="004E32DD" w:rsidRPr="007E3456">
              <w:rPr>
                <w:rFonts w:ascii="Verdana" w:hAnsi="Verdana" w:cstheme="minorHAnsi"/>
                <w:i/>
                <w:sz w:val="20"/>
              </w:rPr>
              <w:t>oświadczenie</w:t>
            </w:r>
          </w:p>
          <w:p w14:paraId="562E0523" w14:textId="7FCD11E4" w:rsidR="007E3456" w:rsidRPr="007E3456" w:rsidRDefault="007E3456">
            <w:pPr>
              <w:autoSpaceDE w:val="0"/>
              <w:autoSpaceDN w:val="0"/>
              <w:adjustRightInd w:val="0"/>
              <w:jc w:val="center"/>
              <w:rPr>
                <w:rFonts w:ascii="Verdana" w:hAnsi="Verdana" w:cstheme="minorHAnsi"/>
                <w:i/>
                <w:sz w:val="20"/>
              </w:rPr>
            </w:pPr>
          </w:p>
        </w:tc>
        <w:tc>
          <w:tcPr>
            <w:tcW w:w="1559" w:type="dxa"/>
          </w:tcPr>
          <w:p w14:paraId="3E87FEC2" w14:textId="77777777" w:rsidR="007E3456" w:rsidRPr="007E3456" w:rsidRDefault="007E3456" w:rsidP="005724ED">
            <w:pPr>
              <w:autoSpaceDE w:val="0"/>
              <w:autoSpaceDN w:val="0"/>
              <w:adjustRightInd w:val="0"/>
              <w:rPr>
                <w:rFonts w:ascii="Verdana" w:hAnsi="Verdana" w:cstheme="minorHAnsi"/>
                <w:sz w:val="20"/>
              </w:rPr>
            </w:pPr>
          </w:p>
        </w:tc>
        <w:tc>
          <w:tcPr>
            <w:tcW w:w="2410" w:type="dxa"/>
          </w:tcPr>
          <w:p w14:paraId="024539AA" w14:textId="77777777" w:rsidR="007E3456" w:rsidRPr="002A6CA3" w:rsidRDefault="007E3456" w:rsidP="005724ED">
            <w:pPr>
              <w:autoSpaceDE w:val="0"/>
              <w:autoSpaceDN w:val="0"/>
              <w:adjustRightInd w:val="0"/>
              <w:rPr>
                <w:rFonts w:ascii="Verdana" w:hAnsi="Verdana" w:cstheme="minorHAnsi"/>
                <w:sz w:val="20"/>
              </w:rPr>
            </w:pPr>
          </w:p>
        </w:tc>
        <w:tc>
          <w:tcPr>
            <w:tcW w:w="2269" w:type="dxa"/>
          </w:tcPr>
          <w:p w14:paraId="34C1D26D" w14:textId="77777777" w:rsidR="007E3456" w:rsidRPr="002A6CA3" w:rsidRDefault="007E3456" w:rsidP="005724ED">
            <w:pPr>
              <w:autoSpaceDE w:val="0"/>
              <w:autoSpaceDN w:val="0"/>
              <w:adjustRightInd w:val="0"/>
              <w:rPr>
                <w:rFonts w:ascii="Verdana" w:hAnsi="Verdana" w:cstheme="minorHAnsi"/>
                <w:sz w:val="20"/>
              </w:rPr>
            </w:pPr>
          </w:p>
        </w:tc>
      </w:tr>
    </w:tbl>
    <w:p w14:paraId="78D04A0E" w14:textId="77777777" w:rsidR="007E3456" w:rsidRPr="002A6CA3" w:rsidRDefault="007E3456" w:rsidP="007E3456">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Prosimy nie modyfikować pól tabeli oznaczonych kolorem szarym. Podmiot uzupełnia jedynie te pola (wiersze tabeli) w odniesieniu do których udostępnia zasoby. Pozostałe wiersze należy przekreślić, pozostawić puste lub usunąć.</w:t>
      </w:r>
    </w:p>
    <w:p w14:paraId="69B5E448" w14:textId="77777777" w:rsidR="007E3456" w:rsidRPr="002A6CA3" w:rsidRDefault="007E3456" w:rsidP="007E3456">
      <w:pPr>
        <w:rPr>
          <w:rFonts w:ascii="Verdana" w:hAnsi="Verdana" w:cstheme="minorHAnsi"/>
          <w:bCs/>
          <w:iCs/>
          <w:sz w:val="20"/>
        </w:rPr>
      </w:pPr>
    </w:p>
    <w:p w14:paraId="02039F43" w14:textId="77777777" w:rsidR="007E3456" w:rsidRDefault="007E3456" w:rsidP="007E3456">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Pr>
          <w:rFonts w:ascii="Verdana" w:hAnsi="Verdana" w:cstheme="minorHAnsi"/>
          <w:bCs/>
          <w:iCs/>
          <w:sz w:val="20"/>
        </w:rPr>
        <w:t xml:space="preserve"> pkt. 14.2.10 – 14.2.13 SWZ. </w:t>
      </w:r>
    </w:p>
    <w:p w14:paraId="60017F8A" w14:textId="77777777" w:rsidR="007E3456" w:rsidRDefault="007E3456" w:rsidP="007E3456">
      <w:pPr>
        <w:ind w:left="4254"/>
        <w:jc w:val="left"/>
        <w:rPr>
          <w:rFonts w:ascii="Verdana" w:hAnsi="Verdana" w:cstheme="minorHAnsi"/>
          <w:bCs/>
          <w:iCs/>
          <w:sz w:val="20"/>
        </w:rPr>
      </w:pPr>
    </w:p>
    <w:p w14:paraId="3486C5CD" w14:textId="77777777" w:rsidR="007E3456" w:rsidRPr="002A6CA3" w:rsidRDefault="007E3456" w:rsidP="007E3456">
      <w:pPr>
        <w:ind w:left="4254"/>
        <w:jc w:val="left"/>
        <w:rPr>
          <w:rFonts w:ascii="Verdana" w:hAnsi="Verdana" w:cstheme="minorHAnsi"/>
          <w:bCs/>
          <w:iCs/>
          <w:sz w:val="20"/>
        </w:rPr>
      </w:pPr>
      <w:r w:rsidRPr="002A6CA3">
        <w:rPr>
          <w:rFonts w:ascii="Verdana" w:hAnsi="Verdana" w:cstheme="minorHAnsi"/>
          <w:bCs/>
          <w:iCs/>
          <w:sz w:val="20"/>
        </w:rPr>
        <w:t xml:space="preserve">                                                                                                                ............................................................................</w:t>
      </w:r>
    </w:p>
    <w:p w14:paraId="315F0CD6" w14:textId="77777777" w:rsidR="007E3456" w:rsidRPr="002A6CA3" w:rsidRDefault="007E3456" w:rsidP="007E3456">
      <w:pPr>
        <w:autoSpaceDE w:val="0"/>
        <w:autoSpaceDN w:val="0"/>
        <w:adjustRightInd w:val="0"/>
        <w:ind w:left="4963"/>
        <w:rPr>
          <w:rFonts w:ascii="Verdana" w:hAnsi="Verdana" w:cstheme="minorHAnsi"/>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niezbędne  zasoby</w:t>
      </w:r>
    </w:p>
    <w:p w14:paraId="267C2C89" w14:textId="5E0C501E" w:rsidR="007E3456" w:rsidRPr="002A6CA3" w:rsidRDefault="007E3456" w:rsidP="007E3456">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6" w:name="_Toc122344844"/>
      <w:r w:rsidRPr="002A6CA3">
        <w:rPr>
          <w:rFonts w:ascii="Verdana" w:hAnsi="Verdana" w:cstheme="minorHAnsi"/>
          <w:sz w:val="20"/>
          <w:lang w:val="pl-PL"/>
        </w:rPr>
        <w:lastRenderedPageBreak/>
        <w:t xml:space="preserve">ZAŁĄCZNIK NR 5 DO SWZ – </w:t>
      </w:r>
      <w:bookmarkEnd w:id="6"/>
      <w:r>
        <w:rPr>
          <w:rFonts w:ascii="Verdana" w:hAnsi="Verdana" w:cstheme="minorHAnsi"/>
          <w:sz w:val="20"/>
          <w:lang w:val="pl-PL"/>
        </w:rPr>
        <w:t>nie dotyczy</w:t>
      </w:r>
    </w:p>
    <w:p w14:paraId="2FE6C759" w14:textId="27A921D2" w:rsidR="007E3456" w:rsidRPr="002A6CA3" w:rsidRDefault="007E3456" w:rsidP="007E3456">
      <w:pPr>
        <w:tabs>
          <w:tab w:val="left" w:pos="3033"/>
          <w:tab w:val="center" w:pos="4536"/>
        </w:tabs>
        <w:spacing w:before="120" w:after="120" w:line="276" w:lineRule="auto"/>
        <w:jc w:val="left"/>
        <w:rPr>
          <w:rFonts w:ascii="Verdana" w:hAnsi="Verdana" w:cstheme="minorHAnsi"/>
          <w:i/>
          <w:sz w:val="20"/>
        </w:rPr>
      </w:pPr>
      <w:r w:rsidRPr="002A6CA3">
        <w:rPr>
          <w:rFonts w:ascii="Verdana" w:eastAsia="Calibri" w:hAnsi="Verdana" w:cs="Arial"/>
          <w:b/>
          <w:sz w:val="20"/>
        </w:rPr>
        <w:tab/>
      </w:r>
      <w:r w:rsidRPr="002A6CA3">
        <w:rPr>
          <w:rFonts w:ascii="Verdana" w:eastAsia="Calibri" w:hAnsi="Verdana" w:cs="Arial"/>
          <w:b/>
          <w:sz w:val="20"/>
        </w:rPr>
        <w:tab/>
      </w:r>
      <w:r w:rsidRPr="002A6CA3">
        <w:rPr>
          <w:rFonts w:ascii="Verdana" w:hAnsi="Verdana" w:cstheme="minorHAnsi"/>
          <w:i/>
          <w:sz w:val="20"/>
        </w:rPr>
        <w:t xml:space="preserve"> </w:t>
      </w:r>
    </w:p>
    <w:p w14:paraId="437A6B96" w14:textId="77777777" w:rsidR="007E3456" w:rsidRPr="002A6CA3" w:rsidRDefault="007E3456" w:rsidP="007E3456">
      <w:pPr>
        <w:spacing w:line="240" w:lineRule="auto"/>
        <w:ind w:left="5398" w:right="68" w:hanging="153"/>
        <w:jc w:val="center"/>
        <w:rPr>
          <w:rFonts w:ascii="Verdana" w:hAnsi="Verdana" w:cstheme="minorHAnsi"/>
          <w:i/>
          <w:sz w:val="20"/>
        </w:rPr>
      </w:pPr>
    </w:p>
    <w:p w14:paraId="4A7E338E" w14:textId="77777777" w:rsidR="007E3456" w:rsidRPr="002A6CA3" w:rsidRDefault="007E3456" w:rsidP="007E3456">
      <w:pPr>
        <w:spacing w:line="240" w:lineRule="auto"/>
        <w:ind w:left="5398" w:right="68" w:hanging="153"/>
        <w:jc w:val="center"/>
        <w:rPr>
          <w:rFonts w:ascii="Verdana" w:hAnsi="Verdana" w:cstheme="minorHAnsi"/>
          <w:i/>
          <w:sz w:val="20"/>
        </w:rPr>
      </w:pPr>
    </w:p>
    <w:p w14:paraId="668CB529" w14:textId="77777777" w:rsidR="007E3456" w:rsidRDefault="007E3456" w:rsidP="007E3456">
      <w:pPr>
        <w:spacing w:line="240" w:lineRule="auto"/>
        <w:jc w:val="left"/>
        <w:rPr>
          <w:rFonts w:ascii="Verdana" w:hAnsi="Verdana" w:cstheme="minorHAnsi"/>
          <w:b/>
          <w:caps/>
          <w:kern w:val="28"/>
          <w:sz w:val="20"/>
        </w:rPr>
      </w:pPr>
      <w:bookmarkStart w:id="7" w:name="_Toc515896306"/>
      <w:bookmarkStart w:id="8" w:name="_Toc122344847"/>
      <w:r>
        <w:rPr>
          <w:rFonts w:ascii="Verdana" w:hAnsi="Verdana" w:cstheme="minorHAnsi"/>
          <w:sz w:val="20"/>
        </w:rPr>
        <w:br w:type="page"/>
      </w:r>
    </w:p>
    <w:p w14:paraId="3F0ED949" w14:textId="620F4471" w:rsidR="007E3456" w:rsidRPr="00F417DD" w:rsidRDefault="007E3456" w:rsidP="007E3456">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lang w:val="pl-PL"/>
        </w:rPr>
      </w:pPr>
      <w:r w:rsidRPr="002A6CA3">
        <w:rPr>
          <w:rFonts w:ascii="Verdana" w:hAnsi="Verdana" w:cstheme="minorHAnsi"/>
          <w:sz w:val="20"/>
          <w:lang w:val="pl-PL"/>
        </w:rPr>
        <w:lastRenderedPageBreak/>
        <w:t xml:space="preserve">ZAŁĄCZNIK NR 6 DO SWZ – </w:t>
      </w:r>
      <w:bookmarkEnd w:id="7"/>
      <w:r w:rsidRPr="002A6CA3">
        <w:rPr>
          <w:rFonts w:ascii="Verdana" w:hAnsi="Verdana" w:cstheme="minorHAnsi"/>
          <w:sz w:val="20"/>
          <w:lang w:val="pl-PL"/>
        </w:rPr>
        <w:t xml:space="preserve">WYKAZ WYKONANYCH </w:t>
      </w:r>
      <w:r w:rsidRPr="007E3456">
        <w:rPr>
          <w:rFonts w:ascii="Verdana" w:hAnsi="Verdana" w:cstheme="minorHAnsi"/>
          <w:sz w:val="20"/>
          <w:lang w:val="pl-PL"/>
        </w:rPr>
        <w:t>USŁUG</w:t>
      </w:r>
      <w:bookmarkEnd w:id="8"/>
    </w:p>
    <w:p w14:paraId="37B294DF" w14:textId="77777777" w:rsidR="007E3456" w:rsidRPr="002A6CA3" w:rsidRDefault="007E3456" w:rsidP="007E3456">
      <w:pPr>
        <w:rPr>
          <w:rFonts w:ascii="Verdana" w:hAnsi="Verdana" w:cstheme="minorHAnsi"/>
          <w:sz w:val="20"/>
        </w:rPr>
      </w:pPr>
    </w:p>
    <w:p w14:paraId="5905F033" w14:textId="4FA1CDDF" w:rsidR="007E3456" w:rsidRPr="008D4769" w:rsidRDefault="007E3456" w:rsidP="007E3456">
      <w:pPr>
        <w:spacing w:line="240" w:lineRule="auto"/>
        <w:jc w:val="center"/>
        <w:rPr>
          <w:rFonts w:ascii="Verdana" w:hAnsi="Verdana" w:cstheme="minorHAnsi"/>
          <w:b/>
          <w:sz w:val="20"/>
        </w:rPr>
      </w:pPr>
      <w:r w:rsidRPr="002A6CA3">
        <w:rPr>
          <w:rFonts w:ascii="Verdana" w:hAnsi="Verdana" w:cstheme="minorHAnsi"/>
          <w:b/>
          <w:sz w:val="20"/>
        </w:rPr>
        <w:t xml:space="preserve">WYKAZ </w:t>
      </w:r>
      <w:r w:rsidRPr="008D4769">
        <w:rPr>
          <w:rFonts w:ascii="Verdana" w:hAnsi="Verdana" w:cstheme="minorHAnsi"/>
          <w:b/>
          <w:sz w:val="20"/>
        </w:rPr>
        <w:t xml:space="preserve">WYKONANYCH USŁUG </w:t>
      </w:r>
    </w:p>
    <w:p w14:paraId="54425C02" w14:textId="793447EB" w:rsidR="007E3456" w:rsidRPr="002A6CA3" w:rsidRDefault="007E3456" w:rsidP="007E3456">
      <w:pPr>
        <w:spacing w:line="240" w:lineRule="auto"/>
        <w:jc w:val="center"/>
        <w:rPr>
          <w:rFonts w:ascii="Verdana" w:hAnsi="Verdana" w:cstheme="minorHAnsi"/>
          <w:b/>
          <w:sz w:val="20"/>
        </w:rPr>
      </w:pPr>
      <w:r w:rsidRPr="008D4769">
        <w:rPr>
          <w:rFonts w:ascii="Verdana" w:hAnsi="Verdana" w:cstheme="minorHAnsi"/>
          <w:b/>
          <w:sz w:val="20"/>
        </w:rPr>
        <w:t xml:space="preserve">W OKRESIE OSTATNICH </w:t>
      </w:r>
      <w:r w:rsidR="008D4769" w:rsidRPr="00F417DD">
        <w:rPr>
          <w:rFonts w:ascii="Verdana" w:hAnsi="Verdana" w:cstheme="minorHAnsi"/>
          <w:b/>
          <w:sz w:val="20"/>
        </w:rPr>
        <w:t xml:space="preserve">5 </w:t>
      </w:r>
      <w:r w:rsidRPr="00F417DD">
        <w:rPr>
          <w:rFonts w:ascii="Verdana" w:hAnsi="Verdana" w:cstheme="minorHAnsi"/>
          <w:b/>
          <w:sz w:val="20"/>
        </w:rPr>
        <w:t>LAT</w:t>
      </w:r>
      <w:r w:rsidRPr="008D4769">
        <w:rPr>
          <w:rFonts w:ascii="Verdana" w:hAnsi="Verdana" w:cstheme="minorHAnsi"/>
          <w:b/>
          <w:sz w:val="20"/>
        </w:rPr>
        <w:t xml:space="preserve"> Z</w:t>
      </w:r>
      <w:r>
        <w:rPr>
          <w:rFonts w:ascii="Verdana" w:hAnsi="Verdana" w:cstheme="minorHAnsi"/>
          <w:b/>
          <w:sz w:val="20"/>
        </w:rPr>
        <w:t xml:space="preserve"> PODANIEM</w:t>
      </w:r>
      <w:r w:rsidRPr="002A6CA3">
        <w:rPr>
          <w:rFonts w:ascii="Verdana" w:hAnsi="Verdana" w:cstheme="minorHAnsi"/>
          <w:b/>
          <w:sz w:val="20"/>
        </w:rPr>
        <w:t xml:space="preserve"> PRZEDMIOTU, </w:t>
      </w:r>
      <w:r>
        <w:rPr>
          <w:rFonts w:ascii="Verdana" w:hAnsi="Verdana" w:cstheme="minorHAnsi"/>
          <w:b/>
          <w:sz w:val="20"/>
        </w:rPr>
        <w:br/>
      </w:r>
      <w:r w:rsidRPr="002A6CA3">
        <w:rPr>
          <w:rFonts w:ascii="Verdana" w:hAnsi="Verdana" w:cstheme="minorHAnsi"/>
          <w:b/>
          <w:sz w:val="20"/>
        </w:rPr>
        <w:t>DAT ICH WYKONANIA I ODBIORCÓW</w:t>
      </w:r>
    </w:p>
    <w:p w14:paraId="10D0A527" w14:textId="77777777" w:rsidR="007E3456" w:rsidRPr="002A6CA3" w:rsidRDefault="007E3456" w:rsidP="007E3456">
      <w:pPr>
        <w:rPr>
          <w:rFonts w:ascii="Verdana" w:hAnsi="Verdana" w:cstheme="minorHAnsi"/>
          <w:sz w:val="20"/>
        </w:rPr>
      </w:pPr>
    </w:p>
    <w:p w14:paraId="2F5C7647" w14:textId="5DC0A4BC" w:rsidR="007E3456" w:rsidRPr="002A6CA3" w:rsidRDefault="007E3456" w:rsidP="007E3456">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niepublicznego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lang w:eastAsia="pl-PL"/>
        </w:rPr>
        <w:t xml:space="preserve">prowadzonym w trybie przetargu nieograniczonego na </w:t>
      </w:r>
      <w:r w:rsidRPr="007E3456">
        <w:rPr>
          <w:rFonts w:ascii="Verdana" w:hAnsi="Verdana" w:cstheme="minorHAnsi"/>
          <w:b/>
          <w:i/>
          <w:sz w:val="20"/>
        </w:rPr>
        <w:t xml:space="preserve">Wykonanie pomiarów natężenia przepływu w rzece Wiśle w profilach składowiska odpadów Mogiła – Niwy , usytuowanych 50 m poniżej ujścia rzeki </w:t>
      </w:r>
      <w:proofErr w:type="spellStart"/>
      <w:r w:rsidRPr="007E3456">
        <w:rPr>
          <w:rFonts w:ascii="Verdana" w:hAnsi="Verdana" w:cstheme="minorHAnsi"/>
          <w:b/>
          <w:i/>
          <w:sz w:val="20"/>
        </w:rPr>
        <w:t>Dłubni</w:t>
      </w:r>
      <w:proofErr w:type="spellEnd"/>
      <w:r w:rsidRPr="007E3456">
        <w:rPr>
          <w:rFonts w:ascii="Verdana" w:hAnsi="Verdana" w:cstheme="minorHAnsi"/>
          <w:b/>
          <w:i/>
          <w:sz w:val="20"/>
        </w:rPr>
        <w:t xml:space="preserve"> i 70 m powyżej wylotu kanału portowego</w:t>
      </w:r>
      <w:r w:rsidRPr="007E3456">
        <w:rPr>
          <w:rFonts w:ascii="Verdana" w:hAnsi="Verdana" w:cstheme="minorHAnsi"/>
          <w:sz w:val="20"/>
        </w:rPr>
        <w:t xml:space="preserve"> (numer ref. postępowania:</w:t>
      </w:r>
      <w:r w:rsidRPr="007E3456">
        <w:rPr>
          <w:rFonts w:ascii="Verdana" w:hAnsi="Verdana" w:cstheme="minorHAnsi"/>
          <w:b/>
          <w:sz w:val="20"/>
        </w:rPr>
        <w:t xml:space="preserve"> </w:t>
      </w:r>
      <w:r w:rsidRPr="007E3456">
        <w:rPr>
          <w:rFonts w:ascii="Verdana" w:eastAsia="EUAlbertina-Regular-Identity-H" w:hAnsi="Verdana" w:cstheme="minorHAnsi"/>
          <w:sz w:val="20"/>
        </w:rPr>
        <w:t>POST/PEC/PEC/ZSL/01002/2024</w:t>
      </w:r>
      <w:r w:rsidRPr="007E3456">
        <w:rPr>
          <w:rFonts w:ascii="Verdana" w:hAnsi="Verdana" w:cstheme="minorHAnsi"/>
          <w:sz w:val="20"/>
        </w:rPr>
        <w:t>)</w:t>
      </w:r>
      <w:r w:rsidRPr="007E3456">
        <w:rPr>
          <w:rFonts w:ascii="Verdana" w:hAnsi="Verdana" w:cstheme="minorHAnsi"/>
          <w:b/>
          <w:sz w:val="20"/>
        </w:rPr>
        <w:t xml:space="preserve">, </w:t>
      </w:r>
      <w:r w:rsidRPr="007E3456">
        <w:rPr>
          <w:rFonts w:ascii="Verdana" w:hAnsi="Verdana" w:cstheme="minorHAnsi"/>
          <w:b/>
          <w:sz w:val="20"/>
          <w:lang w:eastAsia="pl-PL"/>
        </w:rPr>
        <w:t>OŚWIADCZAMY</w:t>
      </w:r>
      <w:r w:rsidRPr="007E3456">
        <w:rPr>
          <w:rFonts w:ascii="Verdana" w:hAnsi="Verdana" w:cstheme="minorHAnsi"/>
          <w:sz w:val="20"/>
          <w:lang w:eastAsia="pl-PL"/>
        </w:rPr>
        <w:t xml:space="preserve">, </w:t>
      </w:r>
      <w:r w:rsidRPr="007E3456">
        <w:rPr>
          <w:rFonts w:ascii="Verdana" w:hAnsi="Verdana" w:cstheme="minorHAnsi"/>
          <w:bCs/>
          <w:sz w:val="20"/>
          <w:lang w:eastAsia="pl-PL"/>
        </w:rPr>
        <w:t>że</w:t>
      </w:r>
      <w:r w:rsidRPr="007E3456">
        <w:rPr>
          <w:rFonts w:ascii="Verdana" w:hAnsi="Verdana" w:cstheme="minorHAnsi"/>
          <w:sz w:val="20"/>
          <w:lang w:eastAsia="pl-PL"/>
        </w:rPr>
        <w:t xml:space="preserve"> w okresie ostatnich </w:t>
      </w:r>
      <w:r w:rsidR="008D4769">
        <w:rPr>
          <w:rFonts w:ascii="Verdana" w:hAnsi="Verdana" w:cstheme="minorHAnsi"/>
          <w:sz w:val="20"/>
          <w:lang w:eastAsia="pl-PL"/>
        </w:rPr>
        <w:t>5</w:t>
      </w:r>
      <w:r w:rsidR="008D4769" w:rsidRPr="007E3456">
        <w:rPr>
          <w:rFonts w:ascii="Verdana" w:hAnsi="Verdana" w:cstheme="minorHAnsi"/>
          <w:sz w:val="20"/>
          <w:lang w:eastAsia="pl-PL"/>
        </w:rPr>
        <w:t xml:space="preserve"> </w:t>
      </w:r>
      <w:r w:rsidRPr="007E3456">
        <w:rPr>
          <w:rFonts w:ascii="Verdana" w:hAnsi="Verdana" w:cstheme="minorHAnsi"/>
          <w:sz w:val="20"/>
          <w:lang w:eastAsia="pl-PL"/>
        </w:rPr>
        <w:t>lat przed upływem terminu składania Ofert wykonaliśmy następujące usługi:</w:t>
      </w:r>
    </w:p>
    <w:tbl>
      <w:tblPr>
        <w:tblStyle w:val="Tabela-Siatka6"/>
        <w:tblW w:w="10236" w:type="dxa"/>
        <w:tblLayout w:type="fixed"/>
        <w:tblLook w:val="0000" w:firstRow="0" w:lastRow="0" w:firstColumn="0" w:lastColumn="0" w:noHBand="0" w:noVBand="0"/>
      </w:tblPr>
      <w:tblGrid>
        <w:gridCol w:w="597"/>
        <w:gridCol w:w="3543"/>
        <w:gridCol w:w="1531"/>
        <w:gridCol w:w="1559"/>
        <w:gridCol w:w="3006"/>
      </w:tblGrid>
      <w:tr w:rsidR="007E3456" w:rsidRPr="00624AE0" w14:paraId="72ABC9AF" w14:textId="77777777" w:rsidTr="00F417DD">
        <w:trPr>
          <w:trHeight w:val="737"/>
        </w:trPr>
        <w:tc>
          <w:tcPr>
            <w:tcW w:w="597" w:type="dxa"/>
            <w:vMerge w:val="restart"/>
          </w:tcPr>
          <w:p w14:paraId="0932429C" w14:textId="77777777" w:rsidR="007E3456" w:rsidRPr="002A6CA3" w:rsidRDefault="007E3456" w:rsidP="005724ED">
            <w:pPr>
              <w:jc w:val="center"/>
              <w:rPr>
                <w:rFonts w:ascii="Verdana" w:hAnsi="Verdana" w:cstheme="minorHAnsi"/>
                <w:i/>
                <w:sz w:val="20"/>
              </w:rPr>
            </w:pPr>
          </w:p>
          <w:p w14:paraId="683212B7" w14:textId="77777777" w:rsidR="007E3456" w:rsidRPr="002A6CA3" w:rsidRDefault="007E3456" w:rsidP="005724ED">
            <w:pPr>
              <w:jc w:val="center"/>
              <w:rPr>
                <w:rFonts w:ascii="Verdana" w:hAnsi="Verdana" w:cstheme="minorHAnsi"/>
                <w:i/>
                <w:sz w:val="20"/>
              </w:rPr>
            </w:pPr>
            <w:r w:rsidRPr="002A6CA3">
              <w:rPr>
                <w:rFonts w:ascii="Verdana" w:hAnsi="Verdana" w:cstheme="minorHAnsi"/>
                <w:i/>
                <w:sz w:val="20"/>
              </w:rPr>
              <w:t>Lp.</w:t>
            </w:r>
          </w:p>
        </w:tc>
        <w:tc>
          <w:tcPr>
            <w:tcW w:w="3543" w:type="dxa"/>
            <w:vMerge w:val="restart"/>
          </w:tcPr>
          <w:p w14:paraId="6404F196" w14:textId="77777777" w:rsidR="007E3456" w:rsidRPr="002A6CA3" w:rsidRDefault="007E3456" w:rsidP="005724ED">
            <w:pPr>
              <w:jc w:val="center"/>
              <w:rPr>
                <w:rFonts w:ascii="Verdana" w:hAnsi="Verdana" w:cstheme="minorHAnsi"/>
                <w:i/>
                <w:sz w:val="20"/>
              </w:rPr>
            </w:pPr>
          </w:p>
          <w:p w14:paraId="2CB4F20B" w14:textId="77777777" w:rsidR="007E3456" w:rsidRPr="002A6CA3" w:rsidRDefault="007E3456" w:rsidP="005724E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4B64EB6" w14:textId="77777777" w:rsidR="007E3456" w:rsidRPr="002A6CA3" w:rsidRDefault="007E3456" w:rsidP="005724ED">
            <w:pPr>
              <w:spacing w:line="240" w:lineRule="auto"/>
              <w:jc w:val="center"/>
              <w:rPr>
                <w:rFonts w:ascii="Verdana" w:hAnsi="Verdana" w:cstheme="minorHAnsi"/>
                <w:i/>
                <w:sz w:val="20"/>
              </w:rPr>
            </w:pPr>
          </w:p>
        </w:tc>
        <w:tc>
          <w:tcPr>
            <w:tcW w:w="3090" w:type="dxa"/>
            <w:gridSpan w:val="2"/>
          </w:tcPr>
          <w:p w14:paraId="79E51360" w14:textId="3E37897E" w:rsidR="007E3456" w:rsidRPr="002A6CA3" w:rsidRDefault="007E3456" w:rsidP="007E3456">
            <w:pPr>
              <w:jc w:val="center"/>
              <w:rPr>
                <w:rFonts w:ascii="Verdana" w:hAnsi="Verdana" w:cstheme="minorHAnsi"/>
                <w:i/>
                <w:sz w:val="20"/>
              </w:rPr>
            </w:pPr>
            <w:r w:rsidRPr="007E3456">
              <w:rPr>
                <w:rFonts w:ascii="Verdana" w:hAnsi="Verdana" w:cstheme="minorHAnsi"/>
                <w:i/>
                <w:sz w:val="20"/>
              </w:rPr>
              <w:t>Termin realizacji usługi</w:t>
            </w:r>
          </w:p>
        </w:tc>
        <w:tc>
          <w:tcPr>
            <w:tcW w:w="3006" w:type="dxa"/>
            <w:vMerge w:val="restart"/>
          </w:tcPr>
          <w:p w14:paraId="642544D5" w14:textId="77777777" w:rsidR="007E3456" w:rsidRPr="002A6CA3" w:rsidRDefault="007E3456" w:rsidP="005724ED">
            <w:pPr>
              <w:jc w:val="center"/>
              <w:rPr>
                <w:rFonts w:ascii="Verdana" w:hAnsi="Verdana" w:cstheme="minorHAnsi"/>
                <w:i/>
                <w:sz w:val="20"/>
              </w:rPr>
            </w:pPr>
          </w:p>
          <w:p w14:paraId="04CE7C12" w14:textId="77777777" w:rsidR="007E3456" w:rsidRPr="002A6CA3" w:rsidRDefault="007E3456" w:rsidP="005724E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007A661B" w14:textId="77777777" w:rsidR="007E3456" w:rsidRPr="002A6CA3" w:rsidRDefault="007E3456" w:rsidP="005724E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7E3456" w:rsidRPr="00624AE0" w14:paraId="25FF98A9" w14:textId="77777777" w:rsidTr="00F417DD">
        <w:trPr>
          <w:trHeight w:val="504"/>
        </w:trPr>
        <w:tc>
          <w:tcPr>
            <w:tcW w:w="597" w:type="dxa"/>
            <w:vMerge/>
          </w:tcPr>
          <w:p w14:paraId="43654166" w14:textId="77777777" w:rsidR="007E3456" w:rsidRPr="002A6CA3" w:rsidRDefault="007E3456" w:rsidP="005724ED">
            <w:pPr>
              <w:jc w:val="center"/>
              <w:rPr>
                <w:rFonts w:ascii="Verdana" w:hAnsi="Verdana" w:cstheme="minorHAnsi"/>
                <w:i/>
                <w:sz w:val="20"/>
              </w:rPr>
            </w:pPr>
          </w:p>
        </w:tc>
        <w:tc>
          <w:tcPr>
            <w:tcW w:w="3543" w:type="dxa"/>
            <w:vMerge/>
          </w:tcPr>
          <w:p w14:paraId="1E8AD0FB" w14:textId="77777777" w:rsidR="007E3456" w:rsidRPr="002A6CA3" w:rsidRDefault="007E3456" w:rsidP="005724ED">
            <w:pPr>
              <w:jc w:val="center"/>
              <w:rPr>
                <w:rFonts w:ascii="Verdana" w:hAnsi="Verdana" w:cstheme="minorHAnsi"/>
                <w:i/>
                <w:sz w:val="20"/>
              </w:rPr>
            </w:pPr>
          </w:p>
        </w:tc>
        <w:tc>
          <w:tcPr>
            <w:tcW w:w="1531" w:type="dxa"/>
          </w:tcPr>
          <w:p w14:paraId="1C0297C0" w14:textId="77777777" w:rsidR="007E3456" w:rsidRPr="002A6CA3" w:rsidRDefault="007E3456" w:rsidP="005724ED">
            <w:pPr>
              <w:jc w:val="center"/>
              <w:rPr>
                <w:rFonts w:ascii="Verdana" w:hAnsi="Verdana" w:cstheme="minorHAnsi"/>
                <w:i/>
                <w:sz w:val="20"/>
              </w:rPr>
            </w:pPr>
            <w:r w:rsidRPr="002A6CA3">
              <w:rPr>
                <w:rFonts w:ascii="Verdana" w:hAnsi="Verdana" w:cstheme="minorHAnsi"/>
                <w:i/>
                <w:sz w:val="20"/>
              </w:rPr>
              <w:t>Data</w:t>
            </w:r>
          </w:p>
          <w:p w14:paraId="2A84514E" w14:textId="77777777" w:rsidR="007E3456" w:rsidRPr="002A6CA3" w:rsidRDefault="007E3456" w:rsidP="005724ED">
            <w:pPr>
              <w:jc w:val="center"/>
              <w:rPr>
                <w:rFonts w:ascii="Verdana" w:hAnsi="Verdana" w:cstheme="minorHAnsi"/>
                <w:i/>
                <w:sz w:val="20"/>
              </w:rPr>
            </w:pPr>
            <w:r w:rsidRPr="002A6CA3">
              <w:rPr>
                <w:rFonts w:ascii="Verdana" w:hAnsi="Verdana" w:cstheme="minorHAnsi"/>
                <w:i/>
                <w:sz w:val="20"/>
              </w:rPr>
              <w:t>Rozpoczęcia</w:t>
            </w:r>
          </w:p>
        </w:tc>
        <w:tc>
          <w:tcPr>
            <w:tcW w:w="1559" w:type="dxa"/>
          </w:tcPr>
          <w:p w14:paraId="312FEBC9" w14:textId="77777777" w:rsidR="007E3456" w:rsidRPr="002A6CA3" w:rsidRDefault="007E3456" w:rsidP="005724ED">
            <w:pPr>
              <w:jc w:val="center"/>
              <w:rPr>
                <w:rFonts w:ascii="Verdana" w:hAnsi="Verdana" w:cstheme="minorHAnsi"/>
                <w:i/>
                <w:sz w:val="20"/>
              </w:rPr>
            </w:pPr>
            <w:r w:rsidRPr="002A6CA3">
              <w:rPr>
                <w:rFonts w:ascii="Verdana" w:hAnsi="Verdana" w:cstheme="minorHAnsi"/>
                <w:i/>
                <w:sz w:val="20"/>
              </w:rPr>
              <w:t>Data</w:t>
            </w:r>
          </w:p>
          <w:p w14:paraId="16755EAE" w14:textId="77777777" w:rsidR="007E3456" w:rsidRPr="002A6CA3" w:rsidRDefault="007E3456" w:rsidP="005724ED">
            <w:pPr>
              <w:jc w:val="center"/>
              <w:rPr>
                <w:rFonts w:ascii="Verdana" w:hAnsi="Verdana" w:cstheme="minorHAnsi"/>
                <w:i/>
                <w:sz w:val="20"/>
              </w:rPr>
            </w:pPr>
            <w:r w:rsidRPr="002A6CA3">
              <w:rPr>
                <w:rFonts w:ascii="Verdana" w:hAnsi="Verdana" w:cstheme="minorHAnsi"/>
                <w:i/>
                <w:sz w:val="20"/>
              </w:rPr>
              <w:t>zakończenia</w:t>
            </w:r>
          </w:p>
        </w:tc>
        <w:tc>
          <w:tcPr>
            <w:tcW w:w="3006" w:type="dxa"/>
            <w:vMerge/>
          </w:tcPr>
          <w:p w14:paraId="2FBDF8D4" w14:textId="77777777" w:rsidR="007E3456" w:rsidRPr="002A6CA3" w:rsidRDefault="007E3456" w:rsidP="005724ED">
            <w:pPr>
              <w:jc w:val="center"/>
              <w:rPr>
                <w:rFonts w:ascii="Verdana" w:hAnsi="Verdana" w:cstheme="minorHAnsi"/>
                <w:i/>
                <w:sz w:val="20"/>
              </w:rPr>
            </w:pPr>
          </w:p>
        </w:tc>
      </w:tr>
      <w:tr w:rsidR="007E3456" w:rsidRPr="00624AE0" w14:paraId="382A8A5C" w14:textId="77777777" w:rsidTr="00F417DD">
        <w:trPr>
          <w:trHeight w:val="443"/>
        </w:trPr>
        <w:tc>
          <w:tcPr>
            <w:tcW w:w="597" w:type="dxa"/>
          </w:tcPr>
          <w:p w14:paraId="59905559" w14:textId="77777777" w:rsidR="007E3456" w:rsidRPr="002A6CA3" w:rsidRDefault="007E3456" w:rsidP="005724ED">
            <w:pPr>
              <w:numPr>
                <w:ilvl w:val="0"/>
                <w:numId w:val="25"/>
              </w:numPr>
              <w:autoSpaceDE w:val="0"/>
              <w:autoSpaceDN w:val="0"/>
              <w:spacing w:before="120" w:after="200" w:line="240" w:lineRule="auto"/>
              <w:jc w:val="left"/>
              <w:rPr>
                <w:rFonts w:ascii="Verdana" w:hAnsi="Verdana" w:cstheme="minorHAnsi"/>
                <w:i/>
                <w:sz w:val="20"/>
              </w:rPr>
            </w:pPr>
          </w:p>
        </w:tc>
        <w:tc>
          <w:tcPr>
            <w:tcW w:w="3543" w:type="dxa"/>
          </w:tcPr>
          <w:p w14:paraId="11271BE4" w14:textId="77777777" w:rsidR="007E3456" w:rsidRPr="002A6CA3" w:rsidRDefault="007E3456" w:rsidP="005724ED">
            <w:pPr>
              <w:spacing w:before="120"/>
              <w:rPr>
                <w:rFonts w:ascii="Verdana" w:hAnsi="Verdana" w:cstheme="minorHAnsi"/>
                <w:sz w:val="20"/>
              </w:rPr>
            </w:pPr>
          </w:p>
        </w:tc>
        <w:tc>
          <w:tcPr>
            <w:tcW w:w="1531" w:type="dxa"/>
          </w:tcPr>
          <w:p w14:paraId="6A57AAC9" w14:textId="77777777" w:rsidR="007E3456" w:rsidRPr="002A6CA3" w:rsidRDefault="007E3456" w:rsidP="005724ED">
            <w:pPr>
              <w:spacing w:before="120"/>
              <w:rPr>
                <w:rFonts w:ascii="Verdana" w:hAnsi="Verdana" w:cstheme="minorHAnsi"/>
                <w:sz w:val="20"/>
              </w:rPr>
            </w:pPr>
          </w:p>
        </w:tc>
        <w:tc>
          <w:tcPr>
            <w:tcW w:w="1559" w:type="dxa"/>
          </w:tcPr>
          <w:p w14:paraId="403FBE75" w14:textId="77777777" w:rsidR="007E3456" w:rsidRPr="002A6CA3" w:rsidRDefault="007E3456" w:rsidP="005724ED">
            <w:pPr>
              <w:spacing w:before="120"/>
              <w:rPr>
                <w:rFonts w:ascii="Verdana" w:hAnsi="Verdana" w:cstheme="minorHAnsi"/>
                <w:sz w:val="20"/>
              </w:rPr>
            </w:pPr>
          </w:p>
        </w:tc>
        <w:tc>
          <w:tcPr>
            <w:tcW w:w="3006" w:type="dxa"/>
          </w:tcPr>
          <w:p w14:paraId="687A5562" w14:textId="77777777" w:rsidR="007E3456" w:rsidRPr="002A6CA3" w:rsidRDefault="007E3456" w:rsidP="005724ED">
            <w:pPr>
              <w:spacing w:before="120"/>
              <w:rPr>
                <w:rFonts w:ascii="Verdana" w:hAnsi="Verdana" w:cstheme="minorHAnsi"/>
                <w:sz w:val="20"/>
              </w:rPr>
            </w:pPr>
          </w:p>
        </w:tc>
      </w:tr>
      <w:tr w:rsidR="002E6A17" w:rsidRPr="00624AE0" w14:paraId="12C1B865" w14:textId="77777777" w:rsidTr="00F417DD">
        <w:trPr>
          <w:trHeight w:val="443"/>
        </w:trPr>
        <w:tc>
          <w:tcPr>
            <w:tcW w:w="597" w:type="dxa"/>
          </w:tcPr>
          <w:p w14:paraId="30CA2183" w14:textId="77777777" w:rsidR="002E6A17" w:rsidRPr="002A6CA3" w:rsidRDefault="002E6A17" w:rsidP="005724ED">
            <w:pPr>
              <w:numPr>
                <w:ilvl w:val="0"/>
                <w:numId w:val="25"/>
              </w:numPr>
              <w:autoSpaceDE w:val="0"/>
              <w:autoSpaceDN w:val="0"/>
              <w:spacing w:before="120" w:after="200" w:line="240" w:lineRule="auto"/>
              <w:jc w:val="left"/>
              <w:rPr>
                <w:rFonts w:ascii="Verdana" w:hAnsi="Verdana" w:cstheme="minorHAnsi"/>
                <w:i/>
                <w:sz w:val="20"/>
              </w:rPr>
            </w:pPr>
          </w:p>
        </w:tc>
        <w:tc>
          <w:tcPr>
            <w:tcW w:w="3543" w:type="dxa"/>
          </w:tcPr>
          <w:p w14:paraId="55745C2E" w14:textId="77777777" w:rsidR="002E6A17" w:rsidRPr="002A6CA3" w:rsidRDefault="002E6A17" w:rsidP="005724ED">
            <w:pPr>
              <w:spacing w:before="120"/>
              <w:rPr>
                <w:rFonts w:ascii="Verdana" w:hAnsi="Verdana" w:cstheme="minorHAnsi"/>
                <w:sz w:val="20"/>
              </w:rPr>
            </w:pPr>
          </w:p>
        </w:tc>
        <w:tc>
          <w:tcPr>
            <w:tcW w:w="1531" w:type="dxa"/>
          </w:tcPr>
          <w:p w14:paraId="6C013663" w14:textId="77777777" w:rsidR="002E6A17" w:rsidRPr="002A6CA3" w:rsidRDefault="002E6A17" w:rsidP="005724ED">
            <w:pPr>
              <w:spacing w:before="120"/>
              <w:rPr>
                <w:rFonts w:ascii="Verdana" w:hAnsi="Verdana" w:cstheme="minorHAnsi"/>
                <w:sz w:val="20"/>
              </w:rPr>
            </w:pPr>
          </w:p>
        </w:tc>
        <w:tc>
          <w:tcPr>
            <w:tcW w:w="1559" w:type="dxa"/>
          </w:tcPr>
          <w:p w14:paraId="05906077" w14:textId="77777777" w:rsidR="002E6A17" w:rsidRPr="002A6CA3" w:rsidRDefault="002E6A17" w:rsidP="005724ED">
            <w:pPr>
              <w:spacing w:before="120"/>
              <w:rPr>
                <w:rFonts w:ascii="Verdana" w:hAnsi="Verdana" w:cstheme="minorHAnsi"/>
                <w:sz w:val="20"/>
              </w:rPr>
            </w:pPr>
          </w:p>
        </w:tc>
        <w:tc>
          <w:tcPr>
            <w:tcW w:w="3006" w:type="dxa"/>
          </w:tcPr>
          <w:p w14:paraId="0ED1694F" w14:textId="77777777" w:rsidR="002E6A17" w:rsidRPr="002A6CA3" w:rsidRDefault="002E6A17" w:rsidP="005724ED">
            <w:pPr>
              <w:spacing w:before="120"/>
              <w:rPr>
                <w:rFonts w:ascii="Verdana" w:hAnsi="Verdana" w:cstheme="minorHAnsi"/>
                <w:sz w:val="20"/>
              </w:rPr>
            </w:pPr>
          </w:p>
        </w:tc>
      </w:tr>
    </w:tbl>
    <w:p w14:paraId="530ACBA1" w14:textId="77777777" w:rsidR="007E3456" w:rsidRPr="002A6CA3" w:rsidRDefault="007E3456" w:rsidP="007E3456">
      <w:pPr>
        <w:spacing w:before="120"/>
        <w:ind w:left="-284" w:right="-569"/>
        <w:outlineLvl w:val="0"/>
        <w:rPr>
          <w:rFonts w:ascii="Verdana" w:hAnsi="Verdana" w:cstheme="minorHAnsi"/>
          <w:i/>
          <w:sz w:val="20"/>
        </w:rPr>
      </w:pPr>
      <w:bookmarkStart w:id="9" w:name="_Toc515896307"/>
      <w:bookmarkStart w:id="10" w:name="_Toc122344848"/>
      <w:r w:rsidRPr="002A6CA3">
        <w:rPr>
          <w:rFonts w:ascii="Verdana" w:hAnsi="Verdana" w:cstheme="minorHAnsi"/>
          <w:i/>
          <w:sz w:val="20"/>
        </w:rPr>
        <w:t>UWAGA: Należy dostosować ilość wierszy do ilości wykazywanych zadań</w:t>
      </w:r>
      <w:bookmarkEnd w:id="9"/>
      <w:bookmarkEnd w:id="10"/>
    </w:p>
    <w:p w14:paraId="6032C204" w14:textId="77777777" w:rsidR="007E3456" w:rsidRPr="002A6CA3" w:rsidRDefault="007E3456" w:rsidP="007E3456">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164A0E30" w14:textId="77777777" w:rsidR="007E3456" w:rsidRPr="002A6CA3" w:rsidRDefault="007E3456" w:rsidP="007E3456">
      <w:pPr>
        <w:ind w:right="-993"/>
        <w:rPr>
          <w:rFonts w:ascii="Verdana" w:hAnsi="Verdana" w:cstheme="minorHAnsi"/>
          <w:sz w:val="20"/>
        </w:rPr>
      </w:pPr>
    </w:p>
    <w:p w14:paraId="320F0F25" w14:textId="77777777" w:rsidR="007E3456" w:rsidRPr="002A6CA3" w:rsidRDefault="007E3456" w:rsidP="007E3456">
      <w:pPr>
        <w:ind w:left="-284" w:right="-993"/>
        <w:rPr>
          <w:rFonts w:ascii="Verdana" w:hAnsi="Verdana" w:cstheme="minorHAnsi"/>
          <w:sz w:val="20"/>
        </w:rPr>
      </w:pPr>
    </w:p>
    <w:p w14:paraId="06C4D1C4" w14:textId="77777777" w:rsidR="007E3456" w:rsidRPr="002A6CA3" w:rsidRDefault="007E3456" w:rsidP="007E3456">
      <w:pPr>
        <w:ind w:left="5398" w:right="-993"/>
        <w:rPr>
          <w:rFonts w:ascii="Verdana" w:hAnsi="Verdana" w:cstheme="minorHAnsi"/>
          <w:sz w:val="20"/>
        </w:rPr>
      </w:pPr>
      <w:r w:rsidRPr="002A6CA3">
        <w:rPr>
          <w:rFonts w:ascii="Verdana" w:hAnsi="Verdana" w:cstheme="minorHAnsi"/>
          <w:sz w:val="20"/>
        </w:rPr>
        <w:tab/>
        <w:t xml:space="preserve">        </w:t>
      </w:r>
      <w:r w:rsidRPr="002A6CA3">
        <w:rPr>
          <w:rFonts w:ascii="Verdana" w:hAnsi="Verdana" w:cstheme="minorHAnsi"/>
          <w:sz w:val="20"/>
        </w:rPr>
        <w:tab/>
        <w:t xml:space="preserve">                                                                                                          …….………..…..........................................</w:t>
      </w:r>
    </w:p>
    <w:p w14:paraId="47AFFF14" w14:textId="77777777" w:rsidR="007E3456" w:rsidRDefault="007E3456" w:rsidP="007E3456">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436FC4E5" w:rsidR="00D7603F" w:rsidRPr="00CA696C" w:rsidRDefault="007E3456" w:rsidP="007E3456">
      <w:pPr>
        <w:spacing w:line="240" w:lineRule="auto"/>
        <w:jc w:val="left"/>
        <w:rPr>
          <w:rFonts w:ascii="Verdana" w:hAnsi="Verdana" w:cstheme="minorHAnsi"/>
          <w:i/>
          <w:sz w:val="20"/>
        </w:rPr>
      </w:pPr>
      <w:r>
        <w:rPr>
          <w:rFonts w:ascii="Verdana" w:hAnsi="Verdana" w:cstheme="minorHAnsi"/>
          <w:b/>
          <w:i/>
          <w:sz w:val="20"/>
        </w:rPr>
        <w:br w:type="page"/>
      </w:r>
    </w:p>
    <w:sectPr w:rsidR="00D7603F" w:rsidRPr="00CA696C" w:rsidSect="00492F12">
      <w:headerReference w:type="default" r:id="rId13"/>
      <w:footerReference w:type="default" r:id="rId14"/>
      <w:headerReference w:type="first" r:id="rId15"/>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B8EF9" w14:textId="77777777" w:rsidR="00C743FB" w:rsidRDefault="00C743FB">
      <w:r>
        <w:separator/>
      </w:r>
    </w:p>
  </w:endnote>
  <w:endnote w:type="continuationSeparator" w:id="0">
    <w:p w14:paraId="73ADCBE5" w14:textId="77777777" w:rsidR="00C743FB" w:rsidRDefault="00C74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7E1605" w:rsidRPr="0072383F" w:rsidRDefault="007E160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6AE991A1" w:rsidR="007E1605" w:rsidRPr="00796896" w:rsidRDefault="007E160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BA17A7">
              <w:rPr>
                <w:rFonts w:ascii="Arial" w:hAnsi="Arial" w:cs="Arial"/>
                <w:bCs/>
                <w:noProof/>
                <w:sz w:val="16"/>
                <w:szCs w:val="16"/>
                <w:lang w:eastAsia="pl-PL"/>
              </w:rPr>
              <w:t>10</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BA17A7">
              <w:rPr>
                <w:rFonts w:ascii="Arial" w:hAnsi="Arial" w:cs="Arial"/>
                <w:bCs/>
                <w:noProof/>
                <w:sz w:val="16"/>
                <w:szCs w:val="16"/>
                <w:lang w:eastAsia="pl-PL"/>
              </w:rPr>
              <w:t>10</w:t>
            </w:r>
            <w:r w:rsidRPr="00796896">
              <w:rPr>
                <w:rFonts w:ascii="Arial" w:hAnsi="Arial" w:cs="Arial"/>
                <w:bCs/>
                <w:sz w:val="16"/>
                <w:szCs w:val="16"/>
                <w:lang w:eastAsia="pl-PL"/>
              </w:rPr>
              <w:fldChar w:fldCharType="end"/>
            </w:r>
          </w:p>
        </w:sdtContent>
      </w:sdt>
    </w:sdtContent>
  </w:sdt>
  <w:p w14:paraId="270B7F7F" w14:textId="77777777" w:rsidR="007E1605" w:rsidRDefault="007E16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AB752" w14:textId="77777777" w:rsidR="00C743FB" w:rsidRDefault="00C743FB">
      <w:r>
        <w:separator/>
      </w:r>
    </w:p>
  </w:footnote>
  <w:footnote w:type="continuationSeparator" w:id="0">
    <w:p w14:paraId="546CF6BD" w14:textId="77777777" w:rsidR="00C743FB" w:rsidRDefault="00C743FB">
      <w:r>
        <w:continuationSeparator/>
      </w:r>
    </w:p>
  </w:footnote>
  <w:footnote w:id="1">
    <w:p w14:paraId="76090856" w14:textId="77777777" w:rsidR="007E1605" w:rsidRPr="002A6CA3" w:rsidRDefault="007E1605"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7E1605" w:rsidRPr="002A6CA3" w:rsidDel="00900F4B" w:rsidRDefault="007E1605"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7E1605" w:rsidRPr="002A6CA3" w:rsidRDefault="007E1605"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7E1605" w:rsidRPr="002A6CA3" w:rsidRDefault="007E1605"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7E1605" w:rsidRPr="002A6CA3" w:rsidRDefault="007E1605"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7E1605" w:rsidRPr="002A6CA3" w:rsidRDefault="007E1605"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7E1605" w:rsidRPr="002A6CA3" w:rsidRDefault="007E160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544E230" w14:textId="77777777" w:rsidR="007E1605" w:rsidRPr="002A6CA3" w:rsidRDefault="007E1605" w:rsidP="00452BB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0EA5FEC4" w14:textId="77777777" w:rsidR="007E1605" w:rsidRPr="003F6267" w:rsidRDefault="007E1605" w:rsidP="00452BB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67C9714B" w14:textId="77777777" w:rsidR="007E1605" w:rsidRPr="002A6CA3" w:rsidRDefault="007E1605" w:rsidP="007E3456">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7E1605" w:rsidRPr="00796896" w14:paraId="6F2D8356" w14:textId="77777777" w:rsidTr="00563339">
      <w:trPr>
        <w:trHeight w:val="841"/>
      </w:trPr>
      <w:tc>
        <w:tcPr>
          <w:tcW w:w="1985" w:type="dxa"/>
        </w:tcPr>
        <w:p w14:paraId="100CED07" w14:textId="77777777" w:rsidR="007E1605" w:rsidRPr="00796896" w:rsidRDefault="007E1605"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7E1605" w:rsidRPr="00796896" w:rsidRDefault="007E1605" w:rsidP="00796896">
          <w:pPr>
            <w:spacing w:line="240" w:lineRule="auto"/>
            <w:jc w:val="right"/>
            <w:rPr>
              <w:rFonts w:ascii="Arial" w:hAnsi="Arial" w:cs="Arial"/>
              <w:b/>
              <w:sz w:val="14"/>
              <w:lang w:eastAsia="pl-PL"/>
            </w:rPr>
          </w:pPr>
        </w:p>
        <w:p w14:paraId="72DEF8A6" w14:textId="77777777" w:rsidR="007E1605" w:rsidRPr="00796896" w:rsidRDefault="007E1605" w:rsidP="00796896">
          <w:pPr>
            <w:spacing w:line="240" w:lineRule="auto"/>
            <w:jc w:val="right"/>
            <w:rPr>
              <w:sz w:val="14"/>
              <w:lang w:eastAsia="pl-PL"/>
            </w:rPr>
          </w:pPr>
        </w:p>
      </w:tc>
      <w:tc>
        <w:tcPr>
          <w:tcW w:w="2092" w:type="dxa"/>
        </w:tcPr>
        <w:p w14:paraId="6EF5E519" w14:textId="77777777" w:rsidR="007E1605" w:rsidRPr="00796896" w:rsidRDefault="007E1605"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7E1605" w:rsidRPr="00245C0A" w:rsidRDefault="007E1605"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025433" w:rsidRPr="00245C0A" w:rsidRDefault="00025433" w:rsidP="00796896">
                          <w:pPr>
                            <w:rPr>
                              <w:rFonts w:ascii="Arial" w:hAnsi="Arial" w:cs="Arial"/>
                              <w:sz w:val="14"/>
                              <w:szCs w:val="16"/>
                            </w:rPr>
                          </w:pPr>
                        </w:p>
                      </w:txbxContent>
                    </v:textbox>
                    <w10:wrap anchorx="margin"/>
                  </v:shape>
                </w:pict>
              </mc:Fallback>
            </mc:AlternateContent>
          </w:r>
        </w:p>
        <w:p w14:paraId="6A62E664" w14:textId="77777777" w:rsidR="007E1605" w:rsidRPr="00796896" w:rsidRDefault="007E1605" w:rsidP="00796896">
          <w:pPr>
            <w:spacing w:line="240" w:lineRule="auto"/>
            <w:ind w:firstLine="708"/>
            <w:jc w:val="left"/>
            <w:rPr>
              <w:lang w:eastAsia="pl-PL"/>
            </w:rPr>
          </w:pPr>
        </w:p>
      </w:tc>
    </w:tr>
  </w:tbl>
  <w:p w14:paraId="68ED044D" w14:textId="0D4ED5C2" w:rsidR="007E1605" w:rsidRPr="0072383F" w:rsidRDefault="007E1605"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7E1605" w:rsidRDefault="007E1605"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54499BD4" w:rsidR="007E1605" w:rsidRPr="0072383F" w:rsidRDefault="007E1605" w:rsidP="00866E01">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BA1216">
      <w:rPr>
        <w:rFonts w:ascii="Calibri" w:hAnsi="Calibri"/>
        <w:b/>
        <w:szCs w:val="16"/>
      </w:rPr>
      <w:t xml:space="preserve">Wykonanie pomiarów natężenia przepływu w rzece Wiśle w profilach składowiska odpadów Mogiła – Niwy , usytuowanych 50 m poniżej ujścia rzeki </w:t>
    </w:r>
    <w:proofErr w:type="spellStart"/>
    <w:r w:rsidRPr="00BA1216">
      <w:rPr>
        <w:rFonts w:ascii="Calibri" w:hAnsi="Calibri"/>
        <w:b/>
        <w:szCs w:val="16"/>
      </w:rPr>
      <w:t>Dłubni</w:t>
    </w:r>
    <w:proofErr w:type="spellEnd"/>
    <w:r w:rsidRPr="00BA1216">
      <w:rPr>
        <w:rFonts w:ascii="Calibri" w:hAnsi="Calibri"/>
        <w:b/>
        <w:szCs w:val="16"/>
      </w:rPr>
      <w:t xml:space="preserve"> i 70 m powyżej wylotu kanału portowego</w:t>
    </w:r>
    <w:r>
      <w:rPr>
        <w:rFonts w:ascii="Calibri" w:hAnsi="Calibri"/>
        <w:b/>
        <w:szCs w:val="16"/>
      </w:rPr>
      <w:t xml:space="preserve"> </w:t>
    </w:r>
    <w:r w:rsidRPr="005724ED">
      <w:rPr>
        <w:rFonts w:ascii="Calibri" w:hAnsi="Calibri"/>
        <w:b/>
        <w:szCs w:val="16"/>
      </w:rPr>
      <w:t>dla PGE Energia Ciepła SA Oddział nr 1 w Krakowie</w:t>
    </w:r>
  </w:p>
  <w:p w14:paraId="4CF09E4C" w14:textId="7BE50975" w:rsidR="007E1605" w:rsidRPr="00F417DD" w:rsidRDefault="007E1605" w:rsidP="00866E01">
    <w:pPr>
      <w:pStyle w:val="Nagwek"/>
      <w:spacing w:line="240" w:lineRule="auto"/>
      <w:jc w:val="center"/>
      <w:rPr>
        <w:rFonts w:ascii="Calibri" w:hAnsi="Calibri"/>
        <w:szCs w:val="16"/>
        <w:lang w:val="en-GB"/>
      </w:rPr>
    </w:pPr>
    <w:proofErr w:type="spellStart"/>
    <w:r w:rsidRPr="00F417DD">
      <w:rPr>
        <w:rFonts w:ascii="Calibri" w:hAnsi="Calibri"/>
        <w:szCs w:val="16"/>
        <w:lang w:val="en-GB"/>
      </w:rPr>
      <w:t>nr</w:t>
    </w:r>
    <w:proofErr w:type="spellEnd"/>
    <w:r w:rsidRPr="00F417DD">
      <w:rPr>
        <w:rFonts w:ascii="Calibri" w:hAnsi="Calibri"/>
        <w:szCs w:val="16"/>
        <w:lang w:val="en-GB"/>
      </w:rPr>
      <w:t xml:space="preserve"> POST/PEC/PEC/ZSL/01002/2024</w:t>
    </w:r>
  </w:p>
  <w:p w14:paraId="45F5AF70" w14:textId="77777777" w:rsidR="007E1605" w:rsidRPr="0072383F" w:rsidRDefault="007E1605"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7E1605" w:rsidRPr="00796896" w:rsidRDefault="007E1605"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BBF0735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4B60D1"/>
    <w:multiLevelType w:val="multilevel"/>
    <w:tmpl w:val="F42CF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A8C28A0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i w:val="0"/>
        <w:strike w:val="0"/>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B076EF4"/>
    <w:multiLevelType w:val="hybridMultilevel"/>
    <w:tmpl w:val="8954C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3"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47"/>
  </w:num>
  <w:num w:numId="3">
    <w:abstractNumId w:val="102"/>
  </w:num>
  <w:num w:numId="4">
    <w:abstractNumId w:val="67"/>
  </w:num>
  <w:num w:numId="5">
    <w:abstractNumId w:val="32"/>
  </w:num>
  <w:num w:numId="6">
    <w:abstractNumId w:val="73"/>
  </w:num>
  <w:num w:numId="7">
    <w:abstractNumId w:val="58"/>
  </w:num>
  <w:num w:numId="8">
    <w:abstractNumId w:val="87"/>
  </w:num>
  <w:num w:numId="9">
    <w:abstractNumId w:val="50"/>
  </w:num>
  <w:num w:numId="10">
    <w:abstractNumId w:val="48"/>
  </w:num>
  <w:num w:numId="11">
    <w:abstractNumId w:val="80"/>
  </w:num>
  <w:num w:numId="12">
    <w:abstractNumId w:val="101"/>
  </w:num>
  <w:num w:numId="13">
    <w:abstractNumId w:val="77"/>
  </w:num>
  <w:num w:numId="14">
    <w:abstractNumId w:val="62"/>
  </w:num>
  <w:num w:numId="15">
    <w:abstractNumId w:val="25"/>
  </w:num>
  <w:num w:numId="16">
    <w:abstractNumId w:val="34"/>
  </w:num>
  <w:num w:numId="17">
    <w:abstractNumId w:val="115"/>
  </w:num>
  <w:num w:numId="18">
    <w:abstractNumId w:val="103"/>
  </w:num>
  <w:num w:numId="19">
    <w:abstractNumId w:val="105"/>
  </w:num>
  <w:num w:numId="20">
    <w:abstractNumId w:val="1"/>
  </w:num>
  <w:num w:numId="21">
    <w:abstractNumId w:val="100"/>
  </w:num>
  <w:num w:numId="22">
    <w:abstractNumId w:val="22"/>
  </w:num>
  <w:num w:numId="23">
    <w:abstractNumId w:val="49"/>
  </w:num>
  <w:num w:numId="24">
    <w:abstractNumId w:val="0"/>
  </w:num>
  <w:num w:numId="25">
    <w:abstractNumId w:val="56"/>
  </w:num>
  <w:num w:numId="26">
    <w:abstractNumId w:val="83"/>
    <w:lvlOverride w:ilvl="0">
      <w:startOverride w:val="1"/>
    </w:lvlOverride>
  </w:num>
  <w:num w:numId="27">
    <w:abstractNumId w:val="95"/>
  </w:num>
  <w:num w:numId="28">
    <w:abstractNumId w:val="46"/>
  </w:num>
  <w:num w:numId="29">
    <w:abstractNumId w:val="82"/>
  </w:num>
  <w:num w:numId="30">
    <w:abstractNumId w:val="68"/>
  </w:num>
  <w:num w:numId="31">
    <w:abstractNumId w:val="53"/>
  </w:num>
  <w:num w:numId="32">
    <w:abstractNumId w:val="107"/>
  </w:num>
  <w:num w:numId="33">
    <w:abstractNumId w:val="28"/>
  </w:num>
  <w:num w:numId="34">
    <w:abstractNumId w:val="38"/>
  </w:num>
  <w:num w:numId="35">
    <w:abstractNumId w:val="75"/>
  </w:num>
  <w:num w:numId="36">
    <w:abstractNumId w:val="59"/>
  </w:num>
  <w:num w:numId="37">
    <w:abstractNumId w:val="69"/>
    <w:lvlOverride w:ilvl="0">
      <w:startOverride w:val="1"/>
    </w:lvlOverride>
  </w:num>
  <w:num w:numId="38">
    <w:abstractNumId w:val="92"/>
    <w:lvlOverride w:ilvl="0">
      <w:startOverride w:val="1"/>
    </w:lvlOverride>
  </w:num>
  <w:num w:numId="39">
    <w:abstractNumId w:val="44"/>
  </w:num>
  <w:num w:numId="40">
    <w:abstractNumId w:val="52"/>
  </w:num>
  <w:num w:numId="41">
    <w:abstractNumId w:val="94"/>
  </w:num>
  <w:num w:numId="42">
    <w:abstractNumId w:val="15"/>
  </w:num>
  <w:num w:numId="43">
    <w:abstractNumId w:val="111"/>
  </w:num>
  <w:num w:numId="44">
    <w:abstractNumId w:val="97"/>
  </w:num>
  <w:num w:numId="45">
    <w:abstractNumId w:val="89"/>
  </w:num>
  <w:num w:numId="46">
    <w:abstractNumId w:val="78"/>
  </w:num>
  <w:num w:numId="47">
    <w:abstractNumId w:val="104"/>
  </w:num>
  <w:num w:numId="48">
    <w:abstractNumId w:val="41"/>
  </w:num>
  <w:num w:numId="49">
    <w:abstractNumId w:val="85"/>
  </w:num>
  <w:num w:numId="50">
    <w:abstractNumId w:val="112"/>
  </w:num>
  <w:num w:numId="51">
    <w:abstractNumId w:val="35"/>
  </w:num>
  <w:num w:numId="52">
    <w:abstractNumId w:val="36"/>
  </w:num>
  <w:num w:numId="53">
    <w:abstractNumId w:val="93"/>
  </w:num>
  <w:num w:numId="54">
    <w:abstractNumId w:val="24"/>
  </w:num>
  <w:num w:numId="55">
    <w:abstractNumId w:val="45"/>
  </w:num>
  <w:num w:numId="56">
    <w:abstractNumId w:val="37"/>
  </w:num>
  <w:num w:numId="57">
    <w:abstractNumId w:val="106"/>
  </w:num>
  <w:num w:numId="58">
    <w:abstractNumId w:val="76"/>
  </w:num>
  <w:num w:numId="59">
    <w:abstractNumId w:val="43"/>
  </w:num>
  <w:num w:numId="60">
    <w:abstractNumId w:val="66"/>
  </w:num>
  <w:num w:numId="61">
    <w:abstractNumId w:val="70"/>
  </w:num>
  <w:num w:numId="62">
    <w:abstractNumId w:val="27"/>
  </w:num>
  <w:num w:numId="63">
    <w:abstractNumId w:val="109"/>
  </w:num>
  <w:num w:numId="64">
    <w:abstractNumId w:val="114"/>
  </w:num>
  <w:num w:numId="65">
    <w:abstractNumId w:val="31"/>
  </w:num>
  <w:num w:numId="66">
    <w:abstractNumId w:val="96"/>
  </w:num>
  <w:num w:numId="67">
    <w:abstractNumId w:val="71"/>
  </w:num>
  <w:num w:numId="68">
    <w:abstractNumId w:val="84"/>
  </w:num>
  <w:num w:numId="69">
    <w:abstractNumId w:val="18"/>
  </w:num>
  <w:num w:numId="70">
    <w:abstractNumId w:val="91"/>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4"/>
  </w:num>
  <w:num w:numId="74">
    <w:abstractNumId w:val="39"/>
  </w:num>
  <w:num w:numId="75">
    <w:abstractNumId w:val="72"/>
  </w:num>
  <w:num w:numId="76">
    <w:abstractNumId w:val="54"/>
  </w:num>
  <w:num w:numId="77">
    <w:abstractNumId w:val="98"/>
  </w:num>
  <w:num w:numId="78">
    <w:abstractNumId w:val="26"/>
  </w:num>
  <w:num w:numId="79">
    <w:abstractNumId w:val="19"/>
  </w:num>
  <w:num w:numId="80">
    <w:abstractNumId w:val="113"/>
  </w:num>
  <w:num w:numId="81">
    <w:abstractNumId w:val="21"/>
  </w:num>
  <w:num w:numId="82">
    <w:abstractNumId w:val="57"/>
  </w:num>
  <w:num w:numId="83">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8"/>
  </w:num>
  <w:num w:numId="85">
    <w:abstractNumId w:val="23"/>
  </w:num>
  <w:num w:numId="86">
    <w:abstractNumId w:val="74"/>
  </w:num>
  <w:num w:numId="87">
    <w:abstractNumId w:val="81"/>
  </w:num>
  <w:num w:numId="88">
    <w:abstractNumId w:val="79"/>
  </w:num>
  <w:num w:numId="89">
    <w:abstractNumId w:val="65"/>
  </w:num>
  <w:num w:numId="90">
    <w:abstractNumId w:val="29"/>
  </w:num>
  <w:num w:numId="91">
    <w:abstractNumId w:val="86"/>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0"/>
  </w:num>
  <w:num w:numId="105">
    <w:abstractNumId w:val="16"/>
  </w:num>
  <w:num w:numId="106">
    <w:abstractNumId w:val="63"/>
  </w:num>
  <w:num w:numId="107">
    <w:abstractNumId w:val="51"/>
  </w:num>
  <w:num w:numId="108">
    <w:abstractNumId w:val="30"/>
  </w:num>
  <w:num w:numId="109">
    <w:abstractNumId w:val="40"/>
  </w:num>
  <w:num w:numId="110">
    <w:abstractNumId w:val="61"/>
  </w:num>
  <w:num w:numId="111">
    <w:abstractNumId w:val="55"/>
  </w:num>
  <w:num w:numId="112">
    <w:abstractNumId w:val="9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3D5"/>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433"/>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246"/>
    <w:rsid w:val="00035ABD"/>
    <w:rsid w:val="00036688"/>
    <w:rsid w:val="00036D8D"/>
    <w:rsid w:val="00037070"/>
    <w:rsid w:val="00037A5B"/>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5D92"/>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17E7"/>
    <w:rsid w:val="00081C92"/>
    <w:rsid w:val="000821A9"/>
    <w:rsid w:val="00082BF7"/>
    <w:rsid w:val="00082CA3"/>
    <w:rsid w:val="00085288"/>
    <w:rsid w:val="000859F6"/>
    <w:rsid w:val="00086EB8"/>
    <w:rsid w:val="00087315"/>
    <w:rsid w:val="00087983"/>
    <w:rsid w:val="00091A8C"/>
    <w:rsid w:val="00092EA5"/>
    <w:rsid w:val="000933D6"/>
    <w:rsid w:val="00093A61"/>
    <w:rsid w:val="00094024"/>
    <w:rsid w:val="00094315"/>
    <w:rsid w:val="000944AB"/>
    <w:rsid w:val="000952E9"/>
    <w:rsid w:val="00095B85"/>
    <w:rsid w:val="000965B8"/>
    <w:rsid w:val="00096B52"/>
    <w:rsid w:val="00096C96"/>
    <w:rsid w:val="00097761"/>
    <w:rsid w:val="0009779F"/>
    <w:rsid w:val="00097D2D"/>
    <w:rsid w:val="00097E41"/>
    <w:rsid w:val="000A063F"/>
    <w:rsid w:val="000A0BE0"/>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473"/>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433"/>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806"/>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367"/>
    <w:rsid w:val="000F084D"/>
    <w:rsid w:val="000F0A49"/>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18"/>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6F24"/>
    <w:rsid w:val="001271D3"/>
    <w:rsid w:val="0012771D"/>
    <w:rsid w:val="00130F43"/>
    <w:rsid w:val="00131A9B"/>
    <w:rsid w:val="00132508"/>
    <w:rsid w:val="0013316B"/>
    <w:rsid w:val="0013351B"/>
    <w:rsid w:val="001338B8"/>
    <w:rsid w:val="00135394"/>
    <w:rsid w:val="00135E56"/>
    <w:rsid w:val="00136670"/>
    <w:rsid w:val="00136BDF"/>
    <w:rsid w:val="00137AA4"/>
    <w:rsid w:val="00137BE7"/>
    <w:rsid w:val="00137ED2"/>
    <w:rsid w:val="00140710"/>
    <w:rsid w:val="001407C5"/>
    <w:rsid w:val="001414FC"/>
    <w:rsid w:val="00141DA0"/>
    <w:rsid w:val="00142D8D"/>
    <w:rsid w:val="00143380"/>
    <w:rsid w:val="00143463"/>
    <w:rsid w:val="00145058"/>
    <w:rsid w:val="0014662F"/>
    <w:rsid w:val="00147310"/>
    <w:rsid w:val="00147C2A"/>
    <w:rsid w:val="00147D0F"/>
    <w:rsid w:val="00150D37"/>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5EA4"/>
    <w:rsid w:val="00156647"/>
    <w:rsid w:val="00156F3E"/>
    <w:rsid w:val="00157C4D"/>
    <w:rsid w:val="00157F72"/>
    <w:rsid w:val="001601B2"/>
    <w:rsid w:val="001609B2"/>
    <w:rsid w:val="00161555"/>
    <w:rsid w:val="00161599"/>
    <w:rsid w:val="001618C3"/>
    <w:rsid w:val="00161B59"/>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07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7BF"/>
    <w:rsid w:val="001A3A44"/>
    <w:rsid w:val="001A4DF8"/>
    <w:rsid w:val="001A56A1"/>
    <w:rsid w:val="001A5917"/>
    <w:rsid w:val="001A6DFF"/>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62C0"/>
    <w:rsid w:val="001D728F"/>
    <w:rsid w:val="001D78C1"/>
    <w:rsid w:val="001E056D"/>
    <w:rsid w:val="001E19CF"/>
    <w:rsid w:val="001E1EDB"/>
    <w:rsid w:val="001E29D3"/>
    <w:rsid w:val="001E3172"/>
    <w:rsid w:val="001E3898"/>
    <w:rsid w:val="001E38DD"/>
    <w:rsid w:val="001E3E40"/>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589"/>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DC8"/>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0F4"/>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1465"/>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970"/>
    <w:rsid w:val="002E1C87"/>
    <w:rsid w:val="002E1E75"/>
    <w:rsid w:val="002E3D8B"/>
    <w:rsid w:val="002E4A54"/>
    <w:rsid w:val="002E4B30"/>
    <w:rsid w:val="002E4DC0"/>
    <w:rsid w:val="002E5EEF"/>
    <w:rsid w:val="002E691C"/>
    <w:rsid w:val="002E6A17"/>
    <w:rsid w:val="002E7AE3"/>
    <w:rsid w:val="002E7FE7"/>
    <w:rsid w:val="002F0B83"/>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4F2"/>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6F9C"/>
    <w:rsid w:val="00327A09"/>
    <w:rsid w:val="00327F42"/>
    <w:rsid w:val="00330CBF"/>
    <w:rsid w:val="00330F40"/>
    <w:rsid w:val="00331286"/>
    <w:rsid w:val="0033282B"/>
    <w:rsid w:val="00332AC1"/>
    <w:rsid w:val="00332F8B"/>
    <w:rsid w:val="00333EAC"/>
    <w:rsid w:val="00334548"/>
    <w:rsid w:val="00334AFE"/>
    <w:rsid w:val="00334B0E"/>
    <w:rsid w:val="00335988"/>
    <w:rsid w:val="0033660B"/>
    <w:rsid w:val="003366BD"/>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54A"/>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6DB0"/>
    <w:rsid w:val="00367006"/>
    <w:rsid w:val="00367204"/>
    <w:rsid w:val="00367D30"/>
    <w:rsid w:val="003700D0"/>
    <w:rsid w:val="00370B43"/>
    <w:rsid w:val="00370E83"/>
    <w:rsid w:val="0037111E"/>
    <w:rsid w:val="003716F2"/>
    <w:rsid w:val="003719B7"/>
    <w:rsid w:val="00371DAE"/>
    <w:rsid w:val="0037225E"/>
    <w:rsid w:val="00372632"/>
    <w:rsid w:val="0037296A"/>
    <w:rsid w:val="00372CF5"/>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056"/>
    <w:rsid w:val="003A6CD7"/>
    <w:rsid w:val="003A6F14"/>
    <w:rsid w:val="003B1294"/>
    <w:rsid w:val="003B1895"/>
    <w:rsid w:val="003B2B39"/>
    <w:rsid w:val="003B3029"/>
    <w:rsid w:val="003B3492"/>
    <w:rsid w:val="003B3692"/>
    <w:rsid w:val="003B375D"/>
    <w:rsid w:val="003B3BE0"/>
    <w:rsid w:val="003B3F67"/>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43E"/>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0A0"/>
    <w:rsid w:val="003E23F1"/>
    <w:rsid w:val="003E25CC"/>
    <w:rsid w:val="003E2A60"/>
    <w:rsid w:val="003E2F6B"/>
    <w:rsid w:val="003E3771"/>
    <w:rsid w:val="003E4225"/>
    <w:rsid w:val="003E4419"/>
    <w:rsid w:val="003E52DC"/>
    <w:rsid w:val="003E55AB"/>
    <w:rsid w:val="003E5FA8"/>
    <w:rsid w:val="003E60A7"/>
    <w:rsid w:val="003E7066"/>
    <w:rsid w:val="003F1454"/>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33C6"/>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4857"/>
    <w:rsid w:val="0042563E"/>
    <w:rsid w:val="0042581B"/>
    <w:rsid w:val="00425D97"/>
    <w:rsid w:val="00425FAF"/>
    <w:rsid w:val="004266D7"/>
    <w:rsid w:val="00426A51"/>
    <w:rsid w:val="004276A9"/>
    <w:rsid w:val="00427C79"/>
    <w:rsid w:val="0043056D"/>
    <w:rsid w:val="00430C39"/>
    <w:rsid w:val="00430C99"/>
    <w:rsid w:val="00431003"/>
    <w:rsid w:val="004312DB"/>
    <w:rsid w:val="00431527"/>
    <w:rsid w:val="0043174C"/>
    <w:rsid w:val="00431F02"/>
    <w:rsid w:val="00432A4D"/>
    <w:rsid w:val="00432CB2"/>
    <w:rsid w:val="004333C8"/>
    <w:rsid w:val="00433BFC"/>
    <w:rsid w:val="004341C0"/>
    <w:rsid w:val="004347B5"/>
    <w:rsid w:val="00434A23"/>
    <w:rsid w:val="00437B85"/>
    <w:rsid w:val="00437FB1"/>
    <w:rsid w:val="00441885"/>
    <w:rsid w:val="0044190B"/>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BBF"/>
    <w:rsid w:val="00452DC3"/>
    <w:rsid w:val="00452E36"/>
    <w:rsid w:val="004530E5"/>
    <w:rsid w:val="00454BE5"/>
    <w:rsid w:val="00454CFE"/>
    <w:rsid w:val="0045573D"/>
    <w:rsid w:val="0045592D"/>
    <w:rsid w:val="00457492"/>
    <w:rsid w:val="004578B4"/>
    <w:rsid w:val="00457A6C"/>
    <w:rsid w:val="0046004A"/>
    <w:rsid w:val="00460953"/>
    <w:rsid w:val="00460B67"/>
    <w:rsid w:val="004629DA"/>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2E1"/>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0DD"/>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2EE6"/>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32DD"/>
    <w:rsid w:val="004E457A"/>
    <w:rsid w:val="004E4B39"/>
    <w:rsid w:val="004E4BBD"/>
    <w:rsid w:val="004E5B60"/>
    <w:rsid w:val="004E63E8"/>
    <w:rsid w:val="004E6750"/>
    <w:rsid w:val="004E6818"/>
    <w:rsid w:val="004E6FF8"/>
    <w:rsid w:val="004F010C"/>
    <w:rsid w:val="004F03AE"/>
    <w:rsid w:val="004F0B5A"/>
    <w:rsid w:val="004F0C6C"/>
    <w:rsid w:val="004F237A"/>
    <w:rsid w:val="004F2889"/>
    <w:rsid w:val="004F28C1"/>
    <w:rsid w:val="004F4228"/>
    <w:rsid w:val="004F4259"/>
    <w:rsid w:val="004F47B1"/>
    <w:rsid w:val="004F4BE1"/>
    <w:rsid w:val="004F5761"/>
    <w:rsid w:val="004F5E9A"/>
    <w:rsid w:val="004F61AD"/>
    <w:rsid w:val="004F65A3"/>
    <w:rsid w:val="004F68CD"/>
    <w:rsid w:val="004F74DB"/>
    <w:rsid w:val="004F7DE2"/>
    <w:rsid w:val="005010DA"/>
    <w:rsid w:val="00501B00"/>
    <w:rsid w:val="00502AD5"/>
    <w:rsid w:val="00503256"/>
    <w:rsid w:val="005036C7"/>
    <w:rsid w:val="005049D1"/>
    <w:rsid w:val="00504C98"/>
    <w:rsid w:val="00504DCE"/>
    <w:rsid w:val="00505464"/>
    <w:rsid w:val="005058C1"/>
    <w:rsid w:val="00505ED2"/>
    <w:rsid w:val="00506E26"/>
    <w:rsid w:val="00506F14"/>
    <w:rsid w:val="005070F3"/>
    <w:rsid w:val="00507EB5"/>
    <w:rsid w:val="00510035"/>
    <w:rsid w:val="005104FA"/>
    <w:rsid w:val="00510FEC"/>
    <w:rsid w:val="0051135A"/>
    <w:rsid w:val="0051165A"/>
    <w:rsid w:val="00512C1F"/>
    <w:rsid w:val="00512E2E"/>
    <w:rsid w:val="00513089"/>
    <w:rsid w:val="005133E6"/>
    <w:rsid w:val="00514800"/>
    <w:rsid w:val="005148D9"/>
    <w:rsid w:val="005151CF"/>
    <w:rsid w:val="00515C15"/>
    <w:rsid w:val="00515D85"/>
    <w:rsid w:val="00516FF8"/>
    <w:rsid w:val="005173FD"/>
    <w:rsid w:val="0051793D"/>
    <w:rsid w:val="005206C8"/>
    <w:rsid w:val="00520B91"/>
    <w:rsid w:val="0052125A"/>
    <w:rsid w:val="00521559"/>
    <w:rsid w:val="0052207C"/>
    <w:rsid w:val="00522133"/>
    <w:rsid w:val="005227EF"/>
    <w:rsid w:val="00522A60"/>
    <w:rsid w:val="005234E8"/>
    <w:rsid w:val="005236B9"/>
    <w:rsid w:val="00523CB2"/>
    <w:rsid w:val="005242B0"/>
    <w:rsid w:val="005248B3"/>
    <w:rsid w:val="00525261"/>
    <w:rsid w:val="005252BA"/>
    <w:rsid w:val="00525341"/>
    <w:rsid w:val="00525754"/>
    <w:rsid w:val="00525FEF"/>
    <w:rsid w:val="005264F4"/>
    <w:rsid w:val="0052684A"/>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16B8"/>
    <w:rsid w:val="005420DE"/>
    <w:rsid w:val="005424E2"/>
    <w:rsid w:val="0054252E"/>
    <w:rsid w:val="0054303C"/>
    <w:rsid w:val="0054355C"/>
    <w:rsid w:val="0054373F"/>
    <w:rsid w:val="00543C56"/>
    <w:rsid w:val="00544375"/>
    <w:rsid w:val="005449B6"/>
    <w:rsid w:val="00544BFE"/>
    <w:rsid w:val="00544D2E"/>
    <w:rsid w:val="005453F5"/>
    <w:rsid w:val="00545837"/>
    <w:rsid w:val="005462BC"/>
    <w:rsid w:val="00546F63"/>
    <w:rsid w:val="005474A1"/>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A8B"/>
    <w:rsid w:val="00566C8A"/>
    <w:rsid w:val="005703A1"/>
    <w:rsid w:val="00570D97"/>
    <w:rsid w:val="00570DFA"/>
    <w:rsid w:val="005711EB"/>
    <w:rsid w:val="005722C8"/>
    <w:rsid w:val="005723F9"/>
    <w:rsid w:val="005724ED"/>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1FCD"/>
    <w:rsid w:val="00592250"/>
    <w:rsid w:val="005925A7"/>
    <w:rsid w:val="00592BF9"/>
    <w:rsid w:val="00592E9C"/>
    <w:rsid w:val="00593730"/>
    <w:rsid w:val="0059450A"/>
    <w:rsid w:val="00595470"/>
    <w:rsid w:val="00595B50"/>
    <w:rsid w:val="00595C6D"/>
    <w:rsid w:val="00595E60"/>
    <w:rsid w:val="00596475"/>
    <w:rsid w:val="00596E4C"/>
    <w:rsid w:val="005977F6"/>
    <w:rsid w:val="0059796E"/>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0FCB"/>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D67"/>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C7D"/>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8F1"/>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6782E"/>
    <w:rsid w:val="0067041F"/>
    <w:rsid w:val="00670572"/>
    <w:rsid w:val="0067116F"/>
    <w:rsid w:val="00671677"/>
    <w:rsid w:val="00671B2E"/>
    <w:rsid w:val="00671D17"/>
    <w:rsid w:val="00672225"/>
    <w:rsid w:val="00672FAA"/>
    <w:rsid w:val="00672FE3"/>
    <w:rsid w:val="0067345C"/>
    <w:rsid w:val="006746A6"/>
    <w:rsid w:val="006749E6"/>
    <w:rsid w:val="00674A04"/>
    <w:rsid w:val="00675836"/>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280"/>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484"/>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3E64"/>
    <w:rsid w:val="00704B30"/>
    <w:rsid w:val="007050E8"/>
    <w:rsid w:val="007052C4"/>
    <w:rsid w:val="00705589"/>
    <w:rsid w:val="00705675"/>
    <w:rsid w:val="0070699B"/>
    <w:rsid w:val="00706CA7"/>
    <w:rsid w:val="00706F40"/>
    <w:rsid w:val="007070BB"/>
    <w:rsid w:val="0070719F"/>
    <w:rsid w:val="00710B9E"/>
    <w:rsid w:val="00710F55"/>
    <w:rsid w:val="00711996"/>
    <w:rsid w:val="00712ACB"/>
    <w:rsid w:val="007147B2"/>
    <w:rsid w:val="00714AF9"/>
    <w:rsid w:val="0071607D"/>
    <w:rsid w:val="00716F7E"/>
    <w:rsid w:val="007173C8"/>
    <w:rsid w:val="007175C5"/>
    <w:rsid w:val="00717821"/>
    <w:rsid w:val="0072004E"/>
    <w:rsid w:val="0072048F"/>
    <w:rsid w:val="00720AF2"/>
    <w:rsid w:val="00720DC3"/>
    <w:rsid w:val="00720E10"/>
    <w:rsid w:val="00721E90"/>
    <w:rsid w:val="00721FB7"/>
    <w:rsid w:val="00722555"/>
    <w:rsid w:val="0072383F"/>
    <w:rsid w:val="00723FC6"/>
    <w:rsid w:val="0072458E"/>
    <w:rsid w:val="007248E1"/>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596C"/>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CC5"/>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03A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0B4"/>
    <w:rsid w:val="007D6108"/>
    <w:rsid w:val="007D6DF0"/>
    <w:rsid w:val="007D75C1"/>
    <w:rsid w:val="007D7F94"/>
    <w:rsid w:val="007E0B23"/>
    <w:rsid w:val="007E0C25"/>
    <w:rsid w:val="007E1605"/>
    <w:rsid w:val="007E1B5C"/>
    <w:rsid w:val="007E1E2D"/>
    <w:rsid w:val="007E3456"/>
    <w:rsid w:val="007E3892"/>
    <w:rsid w:val="007E44E3"/>
    <w:rsid w:val="007E4C03"/>
    <w:rsid w:val="007E4F69"/>
    <w:rsid w:val="007E5A55"/>
    <w:rsid w:val="007E5BAD"/>
    <w:rsid w:val="007E63FD"/>
    <w:rsid w:val="007E65F7"/>
    <w:rsid w:val="007E6791"/>
    <w:rsid w:val="007E76CF"/>
    <w:rsid w:val="007E77A4"/>
    <w:rsid w:val="007E7D60"/>
    <w:rsid w:val="007F00AB"/>
    <w:rsid w:val="007F0D79"/>
    <w:rsid w:val="007F1451"/>
    <w:rsid w:val="007F1C82"/>
    <w:rsid w:val="007F2C21"/>
    <w:rsid w:val="007F2EC7"/>
    <w:rsid w:val="007F3B36"/>
    <w:rsid w:val="007F3B86"/>
    <w:rsid w:val="007F3BBF"/>
    <w:rsid w:val="007F3EFD"/>
    <w:rsid w:val="007F3FCD"/>
    <w:rsid w:val="007F46A3"/>
    <w:rsid w:val="007F53C6"/>
    <w:rsid w:val="007F60A7"/>
    <w:rsid w:val="007F630B"/>
    <w:rsid w:val="007F69B3"/>
    <w:rsid w:val="007F6F47"/>
    <w:rsid w:val="007F712E"/>
    <w:rsid w:val="007F7EF0"/>
    <w:rsid w:val="008003A6"/>
    <w:rsid w:val="00800AA4"/>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6633"/>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A80"/>
    <w:rsid w:val="00814E3F"/>
    <w:rsid w:val="00815237"/>
    <w:rsid w:val="00816194"/>
    <w:rsid w:val="00816201"/>
    <w:rsid w:val="008162D1"/>
    <w:rsid w:val="00816B67"/>
    <w:rsid w:val="00816D2B"/>
    <w:rsid w:val="00816DDA"/>
    <w:rsid w:val="008172F3"/>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57F2D"/>
    <w:rsid w:val="00860464"/>
    <w:rsid w:val="00860CDA"/>
    <w:rsid w:val="00862695"/>
    <w:rsid w:val="0086283A"/>
    <w:rsid w:val="00862A26"/>
    <w:rsid w:val="00862F0A"/>
    <w:rsid w:val="008630FE"/>
    <w:rsid w:val="008634AC"/>
    <w:rsid w:val="0086378E"/>
    <w:rsid w:val="00863DC5"/>
    <w:rsid w:val="0086482A"/>
    <w:rsid w:val="00866157"/>
    <w:rsid w:val="00866BCC"/>
    <w:rsid w:val="00866E01"/>
    <w:rsid w:val="00866E4C"/>
    <w:rsid w:val="00870586"/>
    <w:rsid w:val="008708DF"/>
    <w:rsid w:val="00870C8A"/>
    <w:rsid w:val="0087160E"/>
    <w:rsid w:val="00871798"/>
    <w:rsid w:val="00871AC4"/>
    <w:rsid w:val="0087274F"/>
    <w:rsid w:val="00872C60"/>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2A4"/>
    <w:rsid w:val="00890811"/>
    <w:rsid w:val="00890AFB"/>
    <w:rsid w:val="00890E6E"/>
    <w:rsid w:val="00893417"/>
    <w:rsid w:val="008939E5"/>
    <w:rsid w:val="00893B97"/>
    <w:rsid w:val="00894072"/>
    <w:rsid w:val="008942BC"/>
    <w:rsid w:val="0089484D"/>
    <w:rsid w:val="00894F7A"/>
    <w:rsid w:val="008953D9"/>
    <w:rsid w:val="0089540A"/>
    <w:rsid w:val="0089648B"/>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7E4"/>
    <w:rsid w:val="008C593D"/>
    <w:rsid w:val="008C5B8B"/>
    <w:rsid w:val="008C5BAC"/>
    <w:rsid w:val="008C5FDC"/>
    <w:rsid w:val="008C6C61"/>
    <w:rsid w:val="008C7572"/>
    <w:rsid w:val="008C7627"/>
    <w:rsid w:val="008C7CC1"/>
    <w:rsid w:val="008D01BC"/>
    <w:rsid w:val="008D0510"/>
    <w:rsid w:val="008D0ACB"/>
    <w:rsid w:val="008D14F9"/>
    <w:rsid w:val="008D24EB"/>
    <w:rsid w:val="008D2AB5"/>
    <w:rsid w:val="008D3124"/>
    <w:rsid w:val="008D44F9"/>
    <w:rsid w:val="008D476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6576"/>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E55"/>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61FE"/>
    <w:rsid w:val="00967159"/>
    <w:rsid w:val="0096795D"/>
    <w:rsid w:val="00967EC4"/>
    <w:rsid w:val="00970657"/>
    <w:rsid w:val="00971D20"/>
    <w:rsid w:val="00971F32"/>
    <w:rsid w:val="00973E49"/>
    <w:rsid w:val="00974531"/>
    <w:rsid w:val="00974AF4"/>
    <w:rsid w:val="00974F22"/>
    <w:rsid w:val="009750CD"/>
    <w:rsid w:val="009752B1"/>
    <w:rsid w:val="00975387"/>
    <w:rsid w:val="00975631"/>
    <w:rsid w:val="0097580E"/>
    <w:rsid w:val="009769C1"/>
    <w:rsid w:val="00976E39"/>
    <w:rsid w:val="0097755C"/>
    <w:rsid w:val="00980BFF"/>
    <w:rsid w:val="00980E6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BB"/>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0C7B"/>
    <w:rsid w:val="009A11DE"/>
    <w:rsid w:val="009A1865"/>
    <w:rsid w:val="009A1E75"/>
    <w:rsid w:val="009A2830"/>
    <w:rsid w:val="009A29F2"/>
    <w:rsid w:val="009A2A3D"/>
    <w:rsid w:val="009A3139"/>
    <w:rsid w:val="009A343A"/>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0C0"/>
    <w:rsid w:val="009C613C"/>
    <w:rsid w:val="009C6246"/>
    <w:rsid w:val="009C63A0"/>
    <w:rsid w:val="009C6779"/>
    <w:rsid w:val="009C6A82"/>
    <w:rsid w:val="009C72AF"/>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4D3"/>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6AD"/>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D75"/>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99B"/>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BD"/>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085B"/>
    <w:rsid w:val="00A90E29"/>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8A8"/>
    <w:rsid w:val="00AC5EDA"/>
    <w:rsid w:val="00AC5FD4"/>
    <w:rsid w:val="00AC624A"/>
    <w:rsid w:val="00AC6FCA"/>
    <w:rsid w:val="00AC7166"/>
    <w:rsid w:val="00AC76C4"/>
    <w:rsid w:val="00AD0DD0"/>
    <w:rsid w:val="00AD0F2D"/>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860"/>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75F"/>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40C"/>
    <w:rsid w:val="00B40B63"/>
    <w:rsid w:val="00B40BE2"/>
    <w:rsid w:val="00B40DFC"/>
    <w:rsid w:val="00B40E48"/>
    <w:rsid w:val="00B410DF"/>
    <w:rsid w:val="00B4182A"/>
    <w:rsid w:val="00B41C59"/>
    <w:rsid w:val="00B41D07"/>
    <w:rsid w:val="00B41E18"/>
    <w:rsid w:val="00B43B56"/>
    <w:rsid w:val="00B44212"/>
    <w:rsid w:val="00B44276"/>
    <w:rsid w:val="00B4457C"/>
    <w:rsid w:val="00B4464E"/>
    <w:rsid w:val="00B448DD"/>
    <w:rsid w:val="00B44EAD"/>
    <w:rsid w:val="00B451E1"/>
    <w:rsid w:val="00B4570A"/>
    <w:rsid w:val="00B45CBA"/>
    <w:rsid w:val="00B46F91"/>
    <w:rsid w:val="00B474A3"/>
    <w:rsid w:val="00B47771"/>
    <w:rsid w:val="00B5022A"/>
    <w:rsid w:val="00B50731"/>
    <w:rsid w:val="00B5096F"/>
    <w:rsid w:val="00B50DBE"/>
    <w:rsid w:val="00B5135A"/>
    <w:rsid w:val="00B51D01"/>
    <w:rsid w:val="00B5287E"/>
    <w:rsid w:val="00B52A19"/>
    <w:rsid w:val="00B52E10"/>
    <w:rsid w:val="00B54134"/>
    <w:rsid w:val="00B54479"/>
    <w:rsid w:val="00B54E72"/>
    <w:rsid w:val="00B54F60"/>
    <w:rsid w:val="00B552F6"/>
    <w:rsid w:val="00B55A1A"/>
    <w:rsid w:val="00B55BBE"/>
    <w:rsid w:val="00B562AF"/>
    <w:rsid w:val="00B562F2"/>
    <w:rsid w:val="00B5737B"/>
    <w:rsid w:val="00B600E0"/>
    <w:rsid w:val="00B6032B"/>
    <w:rsid w:val="00B607E7"/>
    <w:rsid w:val="00B608E5"/>
    <w:rsid w:val="00B615F7"/>
    <w:rsid w:val="00B61ABA"/>
    <w:rsid w:val="00B61D94"/>
    <w:rsid w:val="00B61E84"/>
    <w:rsid w:val="00B62408"/>
    <w:rsid w:val="00B627A5"/>
    <w:rsid w:val="00B62CBB"/>
    <w:rsid w:val="00B62FB1"/>
    <w:rsid w:val="00B63F54"/>
    <w:rsid w:val="00B65B09"/>
    <w:rsid w:val="00B65BD2"/>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055"/>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216"/>
    <w:rsid w:val="00BA17A7"/>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4B7"/>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647"/>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536"/>
    <w:rsid w:val="00C14188"/>
    <w:rsid w:val="00C143BC"/>
    <w:rsid w:val="00C14921"/>
    <w:rsid w:val="00C14F59"/>
    <w:rsid w:val="00C15079"/>
    <w:rsid w:val="00C152AB"/>
    <w:rsid w:val="00C15952"/>
    <w:rsid w:val="00C16248"/>
    <w:rsid w:val="00C16B40"/>
    <w:rsid w:val="00C1722D"/>
    <w:rsid w:val="00C17A9E"/>
    <w:rsid w:val="00C2044F"/>
    <w:rsid w:val="00C20B19"/>
    <w:rsid w:val="00C2172E"/>
    <w:rsid w:val="00C21F09"/>
    <w:rsid w:val="00C21F4D"/>
    <w:rsid w:val="00C2200B"/>
    <w:rsid w:val="00C24C45"/>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09AE"/>
    <w:rsid w:val="00C719F9"/>
    <w:rsid w:val="00C734F0"/>
    <w:rsid w:val="00C743FB"/>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3DA"/>
    <w:rsid w:val="00C91437"/>
    <w:rsid w:val="00C92219"/>
    <w:rsid w:val="00C92C12"/>
    <w:rsid w:val="00C9315D"/>
    <w:rsid w:val="00C93B6D"/>
    <w:rsid w:val="00C95325"/>
    <w:rsid w:val="00C96348"/>
    <w:rsid w:val="00C96B1E"/>
    <w:rsid w:val="00C96BB3"/>
    <w:rsid w:val="00C96C55"/>
    <w:rsid w:val="00C96D16"/>
    <w:rsid w:val="00C974D8"/>
    <w:rsid w:val="00CA0CE8"/>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37CC"/>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471CA"/>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018"/>
    <w:rsid w:val="00D667EC"/>
    <w:rsid w:val="00D66874"/>
    <w:rsid w:val="00D66C1F"/>
    <w:rsid w:val="00D67E27"/>
    <w:rsid w:val="00D67F17"/>
    <w:rsid w:val="00D703A7"/>
    <w:rsid w:val="00D70B98"/>
    <w:rsid w:val="00D7270A"/>
    <w:rsid w:val="00D72D21"/>
    <w:rsid w:val="00D73AC0"/>
    <w:rsid w:val="00D740A4"/>
    <w:rsid w:val="00D74CB9"/>
    <w:rsid w:val="00D7603F"/>
    <w:rsid w:val="00D76052"/>
    <w:rsid w:val="00D7643E"/>
    <w:rsid w:val="00D7785E"/>
    <w:rsid w:val="00D77C71"/>
    <w:rsid w:val="00D80039"/>
    <w:rsid w:val="00D80C56"/>
    <w:rsid w:val="00D81382"/>
    <w:rsid w:val="00D82314"/>
    <w:rsid w:val="00D82368"/>
    <w:rsid w:val="00D8294D"/>
    <w:rsid w:val="00D8318B"/>
    <w:rsid w:val="00D84020"/>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BE4"/>
    <w:rsid w:val="00DB6C20"/>
    <w:rsid w:val="00DB7118"/>
    <w:rsid w:val="00DB76B3"/>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0C37"/>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19F"/>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28B"/>
    <w:rsid w:val="00E0461E"/>
    <w:rsid w:val="00E04DD8"/>
    <w:rsid w:val="00E05063"/>
    <w:rsid w:val="00E056ED"/>
    <w:rsid w:val="00E05F52"/>
    <w:rsid w:val="00E05FC2"/>
    <w:rsid w:val="00E06682"/>
    <w:rsid w:val="00E069B8"/>
    <w:rsid w:val="00E06A0E"/>
    <w:rsid w:val="00E07166"/>
    <w:rsid w:val="00E07B0E"/>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49"/>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BD1"/>
    <w:rsid w:val="00E54DC4"/>
    <w:rsid w:val="00E5600C"/>
    <w:rsid w:val="00E5690D"/>
    <w:rsid w:val="00E56E02"/>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0A8"/>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88A"/>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B7DC6"/>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1A75"/>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2D05"/>
    <w:rsid w:val="00F2330E"/>
    <w:rsid w:val="00F24592"/>
    <w:rsid w:val="00F24770"/>
    <w:rsid w:val="00F24B48"/>
    <w:rsid w:val="00F25222"/>
    <w:rsid w:val="00F253CF"/>
    <w:rsid w:val="00F267F1"/>
    <w:rsid w:val="00F30110"/>
    <w:rsid w:val="00F30A64"/>
    <w:rsid w:val="00F31DC2"/>
    <w:rsid w:val="00F324AD"/>
    <w:rsid w:val="00F32E9D"/>
    <w:rsid w:val="00F33861"/>
    <w:rsid w:val="00F33C94"/>
    <w:rsid w:val="00F33ED3"/>
    <w:rsid w:val="00F3402D"/>
    <w:rsid w:val="00F34258"/>
    <w:rsid w:val="00F34508"/>
    <w:rsid w:val="00F34B13"/>
    <w:rsid w:val="00F353C9"/>
    <w:rsid w:val="00F4029F"/>
    <w:rsid w:val="00F40FCB"/>
    <w:rsid w:val="00F4103E"/>
    <w:rsid w:val="00F4147C"/>
    <w:rsid w:val="00F414EB"/>
    <w:rsid w:val="00F417DD"/>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160"/>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820"/>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43D"/>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51C"/>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627B"/>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15:docId w15:val="{A438EFDD-F472-42D7-ABD6-26650DA6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99"/>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99"/>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337464913">
      <w:bodyDiv w:val="1"/>
      <w:marLeft w:val="0"/>
      <w:marRight w:val="0"/>
      <w:marTop w:val="0"/>
      <w:marBottom w:val="0"/>
      <w:divBdr>
        <w:top w:val="none" w:sz="0" w:space="0" w:color="auto"/>
        <w:left w:val="none" w:sz="0" w:space="0" w:color="auto"/>
        <w:bottom w:val="none" w:sz="0" w:space="0" w:color="auto"/>
        <w:right w:val="none" w:sz="0" w:space="0" w:color="auto"/>
      </w:divBdr>
    </w:div>
    <w:div w:id="408698929">
      <w:bodyDiv w:val="1"/>
      <w:marLeft w:val="0"/>
      <w:marRight w:val="0"/>
      <w:marTop w:val="0"/>
      <w:marBottom w:val="0"/>
      <w:divBdr>
        <w:top w:val="none" w:sz="0" w:space="0" w:color="auto"/>
        <w:left w:val="none" w:sz="0" w:space="0" w:color="auto"/>
        <w:bottom w:val="none" w:sz="0" w:space="0" w:color="auto"/>
        <w:right w:val="none" w:sz="0" w:space="0" w:color="auto"/>
      </w:divBdr>
      <w:divsChild>
        <w:div w:id="986591753">
          <w:marLeft w:val="0"/>
          <w:marRight w:val="0"/>
          <w:marTop w:val="0"/>
          <w:marBottom w:val="0"/>
          <w:divBdr>
            <w:top w:val="none" w:sz="0" w:space="0" w:color="auto"/>
            <w:left w:val="none" w:sz="0" w:space="0" w:color="auto"/>
            <w:bottom w:val="none" w:sz="0" w:space="0" w:color="auto"/>
            <w:right w:val="single" w:sz="6" w:space="0" w:color="C5C5C5"/>
          </w:divBdr>
        </w:div>
      </w:divsChild>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6095581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211636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kpge.pl/bip/przetarg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E2D06D3474B9645B148105ABA7E3F34" ma:contentTypeVersion="0" ma:contentTypeDescription="SWPP2 Dokument bazowy" ma:contentTypeScope="" ma:versionID="41269b8deb520fc5b654fe4fc369256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POST/PEC/PEC/ZSL/01002/2024                       </dmsv2SWPP2ObjectNumber>
    <dmsv2SWPP2SumMD5 xmlns="http://schemas.microsoft.com/sharepoint/v3">73c40a166a11b51ac1c2812fd21cc83e</dmsv2SWPP2SumMD5>
    <dmsv2BaseMoved xmlns="http://schemas.microsoft.com/sharepoint/v3">false</dmsv2BaseMoved>
    <dmsv2BaseIsSensitive xmlns="http://schemas.microsoft.com/sharepoint/v3">true</dmsv2BaseIsSensitive>
    <dmsv2SWPP2IDSWPP2 xmlns="http://schemas.microsoft.com/sharepoint/v3">657522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20815636</dmsv2BaseClientSystemDocumentID>
    <dmsv2BaseModifiedByID xmlns="http://schemas.microsoft.com/sharepoint/v3">19100164</dmsv2BaseModifiedByID>
    <dmsv2BaseCreatedByID xmlns="http://schemas.microsoft.com/sharepoint/v3">19100164</dmsv2BaseCreatedByID>
    <dmsv2SWPP2ObjectDepartment xmlns="http://schemas.microsoft.com/sharepoint/v3">00000001000l00030001</dmsv2SWPP2ObjectDepartment>
    <dmsv2SWPP2ObjectName xmlns="http://schemas.microsoft.com/sharepoint/v3">Postępowanie</dmsv2SWPP2ObjectName>
    <_dlc_DocId xmlns="a19cb1c7-c5c7-46d4-85ae-d83685407bba">ZKQJDXMXURTQ-1442954248-5764</_dlc_DocId>
    <_dlc_DocIdUrl xmlns="a19cb1c7-c5c7-46d4-85ae-d83685407bba">
      <Url>https://swpp2.dms.gkpge.pl/sites/31/_layouts/15/DocIdRedir.aspx?ID=ZKQJDXMXURTQ-1442954248-5764</Url>
      <Description>ZKQJDXMXURTQ-1442954248-5764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FE939-D3D7-48DF-805C-4B1F7C4B4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80DA61-FAEF-46DC-84A1-B54D02F0C3D3}">
  <ds:schemaRefs>
    <ds:schemaRef ds:uri="http://schemas.microsoft.com/sharepoint/events"/>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649DD82-60E3-4082-966F-8932552B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2139</Words>
  <Characters>12834</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Godzwon Przemysław [PGE EC O.1 Kraków]</dc:creator>
  <cp:keywords/>
  <cp:lastModifiedBy>Banach Przemysław [PGE EC CUW]</cp:lastModifiedBy>
  <cp:revision>3</cp:revision>
  <cp:lastPrinted>2024-10-21T09:30:00Z</cp:lastPrinted>
  <dcterms:created xsi:type="dcterms:W3CDTF">2024-10-21T09:39:00Z</dcterms:created>
  <dcterms:modified xsi:type="dcterms:W3CDTF">2024-10-21T09:40:00Z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0x01018910003E2D06D3474B9645B148105ABA7E3F34</vt:lpwstr>
  </property>
  <property fmtid="{D5CDD505-2E9C-101B-9397-08002B2CF9AE}" pid="3" name="_dlc_DocIdItemGuid">
    <vt:lpwstr>7173ed3b-1992-41cd-903a-162d90098bbb</vt:lpwstr>
  </property>
</Properties>
</file>