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D4C" w:rsidRPr="002A6CA3" w:rsidRDefault="00DB0D4C" w:rsidP="00DB0D4C">
      <w:pPr>
        <w:pageBreakBefore/>
        <w:widowControl w:val="0"/>
        <w:shd w:val="clear" w:color="auto" w:fill="D5DCE4"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sidRPr="002A6CA3">
        <w:rPr>
          <w:rFonts w:ascii="Verdana" w:hAnsi="Verdana" w:cs="Arial"/>
          <w:b/>
          <w:sz w:val="20"/>
        </w:rPr>
        <w:t>ZAŁĄCZNIK NR 3 DO SWZ – FORMULARZ OFERTY</w:t>
      </w:r>
      <w:bookmarkEnd w:id="0"/>
      <w:bookmarkEnd w:id="1"/>
    </w:p>
    <w:p w:rsidR="00DB0D4C" w:rsidRPr="002A6CA3" w:rsidRDefault="00DB0D4C" w:rsidP="00DB0D4C">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rsidR="00DB0D4C" w:rsidRPr="002A6CA3" w:rsidRDefault="00DB0D4C" w:rsidP="00DB0D4C">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DB0D4C" w:rsidRPr="00624AE0" w:rsidTr="00821383">
        <w:trPr>
          <w:trHeight w:val="233"/>
        </w:trPr>
        <w:tc>
          <w:tcPr>
            <w:tcW w:w="3119" w:type="dxa"/>
            <w:tcBorders>
              <w:top w:val="single" w:sz="4" w:space="0" w:color="auto"/>
              <w:left w:val="single" w:sz="4" w:space="0" w:color="auto"/>
            </w:tcBorders>
            <w:vAlign w:val="center"/>
          </w:tcPr>
          <w:p w:rsidR="00DB0D4C" w:rsidRPr="002A6CA3" w:rsidRDefault="00DB0D4C" w:rsidP="0082138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rsidR="00DB0D4C" w:rsidRPr="002A6CA3" w:rsidRDefault="00DB0D4C" w:rsidP="0082138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DB0D4C" w:rsidRPr="00624AE0" w:rsidTr="00821383">
        <w:trPr>
          <w:trHeight w:val="672"/>
        </w:trPr>
        <w:tc>
          <w:tcPr>
            <w:tcW w:w="3119" w:type="dxa"/>
            <w:vAlign w:val="center"/>
          </w:tcPr>
          <w:p w:rsidR="00DB0D4C" w:rsidRPr="002A6CA3" w:rsidRDefault="00DB0D4C" w:rsidP="0082138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rsidR="00DB0D4C" w:rsidRPr="002A6CA3" w:rsidRDefault="00DB0D4C" w:rsidP="00821383">
            <w:pPr>
              <w:widowControl w:val="0"/>
              <w:suppressAutoHyphens/>
              <w:spacing w:before="120" w:line="240" w:lineRule="auto"/>
              <w:ind w:left="-70"/>
              <w:jc w:val="center"/>
              <w:rPr>
                <w:rFonts w:ascii="Verdana" w:hAnsi="Verdana" w:cs="Arial"/>
                <w:color w:val="000000"/>
                <w:sz w:val="20"/>
                <w:lang w:eastAsia="pl-PL"/>
              </w:rPr>
            </w:pPr>
          </w:p>
        </w:tc>
      </w:tr>
    </w:tbl>
    <w:p w:rsidR="00DB0D4C" w:rsidRPr="002A6CA3" w:rsidRDefault="00DB0D4C" w:rsidP="00DB0D4C">
      <w:pPr>
        <w:widowControl w:val="0"/>
        <w:suppressAutoHyphens/>
        <w:spacing w:line="240" w:lineRule="auto"/>
        <w:ind w:left="1134"/>
        <w:jc w:val="left"/>
        <w:rPr>
          <w:rFonts w:ascii="Verdana" w:hAnsi="Verdana" w:cs="Arial"/>
          <w:sz w:val="20"/>
          <w:lang w:eastAsia="pl-PL"/>
        </w:rPr>
      </w:pPr>
    </w:p>
    <w:p w:rsidR="00DB0D4C" w:rsidRPr="002A6CA3" w:rsidRDefault="00DB0D4C" w:rsidP="00DB0D4C">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DB0D4C" w:rsidRPr="00624AE0" w:rsidTr="00821383">
        <w:tc>
          <w:tcPr>
            <w:tcW w:w="2268" w:type="dxa"/>
            <w:shd w:val="clear" w:color="auto" w:fill="D9D9D9" w:themeFill="background1" w:themeFillShade="D9"/>
          </w:tcPr>
          <w:p w:rsidR="00DB0D4C" w:rsidRPr="002A6CA3" w:rsidRDefault="00DB0D4C" w:rsidP="0082138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rsidR="00DB0D4C" w:rsidRPr="002A6CA3" w:rsidRDefault="00DB0D4C" w:rsidP="00821383">
            <w:pPr>
              <w:widowControl w:val="0"/>
              <w:suppressAutoHyphens/>
              <w:spacing w:before="100" w:line="240" w:lineRule="auto"/>
              <w:ind w:left="1134"/>
              <w:jc w:val="left"/>
              <w:rPr>
                <w:rFonts w:ascii="Verdana" w:hAnsi="Verdana" w:cs="Arial"/>
                <w:sz w:val="20"/>
                <w:lang w:eastAsia="pl-PL"/>
              </w:rPr>
            </w:pPr>
          </w:p>
        </w:tc>
      </w:tr>
      <w:tr w:rsidR="00DB0D4C" w:rsidRPr="00624AE0" w:rsidTr="00821383">
        <w:tc>
          <w:tcPr>
            <w:tcW w:w="2268" w:type="dxa"/>
            <w:shd w:val="clear" w:color="auto" w:fill="D9D9D9" w:themeFill="background1" w:themeFillShade="D9"/>
          </w:tcPr>
          <w:p w:rsidR="00DB0D4C" w:rsidRPr="002A6CA3" w:rsidRDefault="00DB0D4C" w:rsidP="0082138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rsidR="00DB0D4C" w:rsidRPr="002A6CA3" w:rsidRDefault="00DB0D4C" w:rsidP="00821383">
            <w:pPr>
              <w:widowControl w:val="0"/>
              <w:suppressAutoHyphens/>
              <w:spacing w:before="100" w:line="240" w:lineRule="auto"/>
              <w:ind w:left="1134"/>
              <w:jc w:val="left"/>
              <w:rPr>
                <w:rFonts w:ascii="Verdana" w:hAnsi="Verdana" w:cs="Arial"/>
                <w:sz w:val="20"/>
                <w:lang w:eastAsia="pl-PL"/>
              </w:rPr>
            </w:pPr>
          </w:p>
        </w:tc>
      </w:tr>
      <w:tr w:rsidR="00DB0D4C" w:rsidRPr="00624AE0" w:rsidTr="00821383">
        <w:tc>
          <w:tcPr>
            <w:tcW w:w="2268" w:type="dxa"/>
            <w:shd w:val="clear" w:color="auto" w:fill="D9D9D9" w:themeFill="background1" w:themeFillShade="D9"/>
          </w:tcPr>
          <w:p w:rsidR="00DB0D4C" w:rsidRPr="002A6CA3" w:rsidRDefault="00DB0D4C" w:rsidP="0082138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rsidR="00DB0D4C" w:rsidRPr="002A6CA3" w:rsidRDefault="00DB0D4C" w:rsidP="00821383">
            <w:pPr>
              <w:widowControl w:val="0"/>
              <w:suppressAutoHyphens/>
              <w:spacing w:before="100" w:line="240" w:lineRule="auto"/>
              <w:ind w:left="1134"/>
              <w:jc w:val="left"/>
              <w:rPr>
                <w:rFonts w:ascii="Verdana" w:hAnsi="Verdana" w:cs="Arial"/>
                <w:sz w:val="20"/>
                <w:lang w:eastAsia="pl-PL"/>
              </w:rPr>
            </w:pPr>
          </w:p>
        </w:tc>
      </w:tr>
      <w:tr w:rsidR="00DB0D4C" w:rsidRPr="00624AE0" w:rsidTr="00821383">
        <w:tc>
          <w:tcPr>
            <w:tcW w:w="2268" w:type="dxa"/>
            <w:shd w:val="clear" w:color="auto" w:fill="D9D9D9" w:themeFill="background1" w:themeFillShade="D9"/>
          </w:tcPr>
          <w:p w:rsidR="00DB0D4C" w:rsidRPr="002A6CA3" w:rsidRDefault="00DB0D4C" w:rsidP="0082138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rsidR="00DB0D4C" w:rsidRPr="002A6CA3" w:rsidRDefault="00DB0D4C" w:rsidP="00821383">
            <w:pPr>
              <w:widowControl w:val="0"/>
              <w:suppressAutoHyphens/>
              <w:spacing w:before="100" w:line="240" w:lineRule="auto"/>
              <w:ind w:left="1134"/>
              <w:jc w:val="left"/>
              <w:rPr>
                <w:rFonts w:ascii="Verdana" w:hAnsi="Verdana" w:cs="Arial"/>
                <w:sz w:val="20"/>
                <w:lang w:val="de-DE" w:eastAsia="pl-PL"/>
              </w:rPr>
            </w:pPr>
          </w:p>
        </w:tc>
      </w:tr>
    </w:tbl>
    <w:p w:rsidR="00DB0D4C" w:rsidRPr="002A6CA3" w:rsidRDefault="00DB0D4C" w:rsidP="00DB0D4C">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rsidR="00DB0D4C" w:rsidRPr="002A6CA3" w:rsidRDefault="00DB0D4C" w:rsidP="00DB0D4C">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rsidR="00DB0D4C" w:rsidRPr="002A6CA3" w:rsidRDefault="00DB0D4C" w:rsidP="00DB0D4C">
      <w:pPr>
        <w:widowControl w:val="0"/>
        <w:suppressAutoHyphens/>
        <w:rPr>
          <w:rFonts w:ascii="Verdana" w:hAnsi="Verdana" w:cs="Arial"/>
          <w:b/>
          <w:sz w:val="20"/>
        </w:rPr>
      </w:pPr>
      <w:r w:rsidRPr="00E51BBD">
        <w:rPr>
          <w:rFonts w:ascii="Verdana" w:hAnsi="Verdana" w:cs="Arial"/>
          <w:sz w:val="20"/>
        </w:rPr>
        <w:t xml:space="preserve">My, niżej podpisani, nawiązując do postępowania o udzielenie zamówienia </w:t>
      </w:r>
      <w:r w:rsidRPr="00E51BBD">
        <w:rPr>
          <w:rFonts w:ascii="Verdana" w:hAnsi="Verdana" w:cstheme="minorHAnsi"/>
          <w:sz w:val="20"/>
        </w:rPr>
        <w:t xml:space="preserve">nr </w:t>
      </w:r>
      <w:r w:rsidRPr="00E51BBD">
        <w:rPr>
          <w:rFonts w:ascii="Verdana" w:eastAsia="Calibri" w:hAnsi="Verdana" w:cstheme="minorHAnsi"/>
          <w:bCs/>
          <w:sz w:val="20"/>
          <w:lang w:eastAsia="pl-PL"/>
        </w:rPr>
        <w:t xml:space="preserve">POST/PEC/PEC/ZSL/00749/2024 </w:t>
      </w:r>
      <w:r w:rsidRPr="00E51BBD">
        <w:rPr>
          <w:rFonts w:ascii="Verdana" w:hAnsi="Verdana" w:cstheme="minorHAnsi"/>
          <w:sz w:val="20"/>
        </w:rPr>
        <w:t xml:space="preserve">prowadzonego w trybie przetargu nieograniczonego na wykonanie usług pn. </w:t>
      </w:r>
      <w:r w:rsidRPr="00E51BBD">
        <w:rPr>
          <w:rFonts w:ascii="Verdana" w:hAnsi="Verdana" w:cstheme="minorHAnsi"/>
          <w:b/>
          <w:sz w:val="20"/>
        </w:rPr>
        <w:t xml:space="preserve">Konserwacja i utrzymanie ruchu, usuwanie awarii i wykonywanie napraw urządzeń transportu bliskiego w PGE Energia Ciepła S.A. Oddział Elektrociepłownia w Lublinie Wrotków </w:t>
      </w:r>
      <w:r w:rsidRPr="00E51BBD">
        <w:rPr>
          <w:rFonts w:ascii="Verdana" w:hAnsi="Verdana" w:cstheme="minorHAnsi"/>
          <w:sz w:val="20"/>
        </w:rPr>
        <w:t>niniejszym</w:t>
      </w:r>
      <w:r w:rsidRPr="00E51BBD">
        <w:rPr>
          <w:rFonts w:ascii="Verdana" w:hAnsi="Verdana" w:cs="Arial"/>
          <w:sz w:val="20"/>
        </w:rPr>
        <w:t xml:space="preserve"> oświadczamy, że</w:t>
      </w:r>
      <w:r w:rsidRPr="002A6CA3">
        <w:rPr>
          <w:rFonts w:ascii="Verdana" w:hAnsi="Verdana" w:cs="Arial"/>
          <w:sz w:val="20"/>
        </w:rPr>
        <w:t>:</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rsidR="00DB0D4C" w:rsidRPr="00E51BBD" w:rsidRDefault="00DB0D4C" w:rsidP="00DB0D4C">
      <w:pPr>
        <w:pStyle w:val="Akapitzlist"/>
        <w:widowControl w:val="0"/>
        <w:suppressAutoHyphens/>
        <w:spacing w:before="120" w:line="360" w:lineRule="auto"/>
        <w:ind w:left="426"/>
        <w:rPr>
          <w:rFonts w:ascii="Verdana" w:hAnsi="Verdana" w:cs="Arial"/>
          <w:b/>
          <w:sz w:val="20"/>
        </w:rPr>
      </w:pPr>
      <w:r w:rsidRPr="00E51BBD">
        <w:rPr>
          <w:rFonts w:ascii="Verdana" w:hAnsi="Verdana" w:cs="Arial"/>
          <w:b/>
          <w:sz w:val="20"/>
        </w:rPr>
        <w:t xml:space="preserve">netto …........................ [......] PLN </w:t>
      </w:r>
      <w:r w:rsidRPr="00E51BBD">
        <w:rPr>
          <w:rFonts w:ascii="Verdana" w:hAnsi="Verdana" w:cs="Arial"/>
          <w:sz w:val="20"/>
        </w:rPr>
        <w:t>(słownie: [......]),</w:t>
      </w:r>
      <w:r w:rsidRPr="00E51BBD">
        <w:rPr>
          <w:rFonts w:ascii="Verdana" w:hAnsi="Verdana" w:cs="Arial"/>
          <w:b/>
          <w:sz w:val="20"/>
        </w:rPr>
        <w:t xml:space="preserve"> </w:t>
      </w:r>
    </w:p>
    <w:p w:rsidR="00DB0D4C" w:rsidRPr="00E51BBD" w:rsidRDefault="00DB0D4C" w:rsidP="00DB0D4C">
      <w:pPr>
        <w:pStyle w:val="Akapitzlist"/>
        <w:widowControl w:val="0"/>
        <w:suppressAutoHyphens/>
        <w:spacing w:before="120" w:line="360" w:lineRule="auto"/>
        <w:ind w:left="426"/>
        <w:rPr>
          <w:rFonts w:ascii="Verdana" w:hAnsi="Verdana" w:cs="Arial"/>
          <w:b/>
          <w:sz w:val="20"/>
        </w:rPr>
      </w:pPr>
      <w:r w:rsidRPr="00E51BBD">
        <w:rPr>
          <w:rFonts w:ascii="Verdana" w:hAnsi="Verdana" w:cs="Arial"/>
          <w:b/>
          <w:sz w:val="20"/>
        </w:rPr>
        <w:t>kwota podatku</w:t>
      </w:r>
      <w:r w:rsidRPr="00E51BBD">
        <w:rPr>
          <w:rFonts w:ascii="Verdana" w:hAnsi="Verdana" w:cs="Arial"/>
          <w:sz w:val="20"/>
        </w:rPr>
        <w:t xml:space="preserve"> </w:t>
      </w:r>
      <w:r w:rsidRPr="00E51BBD">
        <w:rPr>
          <w:rFonts w:ascii="Verdana" w:hAnsi="Verdana" w:cs="Arial"/>
          <w:b/>
          <w:sz w:val="20"/>
        </w:rPr>
        <w:t>VAT w wysokości</w:t>
      </w:r>
      <w:r w:rsidRPr="00E51BBD">
        <w:rPr>
          <w:rFonts w:ascii="Verdana" w:hAnsi="Verdana" w:cs="Arial"/>
          <w:sz w:val="20"/>
        </w:rPr>
        <w:t xml:space="preserve"> </w:t>
      </w:r>
      <w:r w:rsidRPr="00E51BBD">
        <w:rPr>
          <w:rFonts w:ascii="Verdana" w:hAnsi="Verdana" w:cs="Arial"/>
          <w:b/>
          <w:sz w:val="20"/>
        </w:rPr>
        <w:t>[.....] PLN</w:t>
      </w:r>
      <w:r w:rsidRPr="00E51BBD">
        <w:rPr>
          <w:rFonts w:ascii="Verdana" w:hAnsi="Verdana" w:cs="Arial"/>
          <w:sz w:val="20"/>
        </w:rPr>
        <w:t xml:space="preserve"> wyliczona zgodnie z aktualnie obowiązującymi przepisami prawa, </w:t>
      </w:r>
      <w:r w:rsidRPr="00E51BBD">
        <w:rPr>
          <w:rFonts w:ascii="Verdana" w:hAnsi="Verdana" w:cs="Arial"/>
          <w:b/>
          <w:sz w:val="20"/>
        </w:rPr>
        <w:t xml:space="preserve">według obowiązującej stawki […..] %,  </w:t>
      </w:r>
    </w:p>
    <w:p w:rsidR="00DB0D4C" w:rsidRPr="00E51BBD" w:rsidRDefault="00DB0D4C" w:rsidP="00DB0D4C">
      <w:pPr>
        <w:pStyle w:val="Akapitzlist"/>
        <w:widowControl w:val="0"/>
        <w:suppressAutoHyphens/>
        <w:spacing w:before="120" w:line="360" w:lineRule="auto"/>
        <w:ind w:left="426"/>
        <w:rPr>
          <w:rFonts w:ascii="Verdana" w:hAnsi="Verdana" w:cs="Arial"/>
          <w:b/>
          <w:sz w:val="20"/>
        </w:rPr>
      </w:pPr>
      <w:r w:rsidRPr="00E51BBD">
        <w:rPr>
          <w:rFonts w:ascii="Verdana" w:hAnsi="Verdana" w:cs="Arial"/>
          <w:b/>
          <w:sz w:val="20"/>
        </w:rPr>
        <w:t>brutto</w:t>
      </w:r>
      <w:r w:rsidRPr="00E51BBD" w:rsidDel="00476F7F">
        <w:rPr>
          <w:rFonts w:ascii="Verdana" w:hAnsi="Verdana" w:cs="Arial"/>
          <w:b/>
          <w:sz w:val="20"/>
        </w:rPr>
        <w:t xml:space="preserve"> </w:t>
      </w:r>
      <w:r w:rsidRPr="00E51BBD">
        <w:rPr>
          <w:rFonts w:ascii="Verdana" w:hAnsi="Verdana" w:cs="Arial"/>
          <w:b/>
          <w:sz w:val="20"/>
        </w:rPr>
        <w:t>[......] PLN (</w:t>
      </w:r>
      <w:r w:rsidRPr="00E51BBD">
        <w:rPr>
          <w:rFonts w:ascii="Verdana" w:hAnsi="Verdana" w:cs="Arial"/>
          <w:sz w:val="20"/>
        </w:rPr>
        <w:t>słownie:  [......]</w:t>
      </w:r>
      <w:r w:rsidRPr="00E51BBD">
        <w:rPr>
          <w:rFonts w:ascii="Verdana" w:hAnsi="Verdana" w:cs="Arial"/>
          <w:b/>
          <w:sz w:val="20"/>
        </w:rPr>
        <w:t xml:space="preserve">) </w:t>
      </w:r>
    </w:p>
    <w:p w:rsidR="00DB0D4C" w:rsidRPr="00E51BBD" w:rsidRDefault="00DB0D4C" w:rsidP="00DB0D4C">
      <w:pPr>
        <w:pStyle w:val="Akapitzlist"/>
        <w:widowControl w:val="0"/>
        <w:suppressAutoHyphens/>
        <w:spacing w:before="120" w:line="360" w:lineRule="auto"/>
        <w:ind w:left="426"/>
        <w:rPr>
          <w:rFonts w:ascii="Verdana" w:hAnsi="Verdana" w:cs="Arial"/>
          <w:sz w:val="20"/>
        </w:rPr>
      </w:pPr>
    </w:p>
    <w:p w:rsidR="00DB0D4C" w:rsidRPr="00E51BBD" w:rsidRDefault="00DB0D4C" w:rsidP="00DB0D4C">
      <w:pPr>
        <w:pStyle w:val="Akapitzlist"/>
        <w:widowControl w:val="0"/>
        <w:suppressAutoHyphens/>
        <w:spacing w:before="120" w:line="360" w:lineRule="auto"/>
        <w:ind w:left="426"/>
        <w:rPr>
          <w:rFonts w:ascii="Verdana" w:hAnsi="Verdana" w:cs="Arial"/>
          <w:sz w:val="20"/>
        </w:rPr>
      </w:pPr>
      <w:r w:rsidRPr="00E51BBD">
        <w:rPr>
          <w:rFonts w:ascii="Verdana" w:hAnsi="Verdana" w:cs="Arial"/>
          <w:sz w:val="20"/>
        </w:rPr>
        <w:t>Na Cenę składa się:</w:t>
      </w:r>
    </w:p>
    <w:p w:rsidR="00DB0D4C" w:rsidRPr="00E51BBD" w:rsidRDefault="00DB0D4C" w:rsidP="00DB0D4C">
      <w:pPr>
        <w:pStyle w:val="Akapitzlist"/>
        <w:widowControl w:val="0"/>
        <w:suppressAutoHyphens/>
        <w:spacing w:before="120" w:line="360" w:lineRule="auto"/>
        <w:ind w:left="426"/>
        <w:rPr>
          <w:rFonts w:ascii="Verdana" w:hAnsi="Verdana" w:cs="Arial"/>
          <w:sz w:val="20"/>
        </w:rPr>
      </w:pPr>
      <w:r w:rsidRPr="00E51BBD">
        <w:rPr>
          <w:rFonts w:ascii="Verdana" w:hAnsi="Verdana" w:cs="Arial"/>
          <w:b/>
          <w:sz w:val="20"/>
          <w:u w:val="single"/>
        </w:rPr>
        <w:t>Cena za zakres podstawowy</w:t>
      </w:r>
      <w:r w:rsidRPr="00E51BBD">
        <w:rPr>
          <w:rFonts w:ascii="Verdana" w:hAnsi="Verdana" w:cs="Arial"/>
          <w:sz w:val="20"/>
        </w:rPr>
        <w:t xml:space="preserve"> w wysokości: </w:t>
      </w:r>
    </w:p>
    <w:p w:rsidR="00DB0D4C" w:rsidRPr="00E51BBD" w:rsidRDefault="00DB0D4C" w:rsidP="00DB0D4C">
      <w:pPr>
        <w:pStyle w:val="Akapitzlist"/>
        <w:widowControl w:val="0"/>
        <w:suppressAutoHyphens/>
        <w:spacing w:before="120" w:line="360" w:lineRule="auto"/>
        <w:ind w:left="426"/>
        <w:rPr>
          <w:rFonts w:ascii="Verdana" w:hAnsi="Verdana" w:cs="Arial"/>
          <w:sz w:val="20"/>
        </w:rPr>
      </w:pPr>
      <w:r w:rsidRPr="00E51BBD">
        <w:rPr>
          <w:rFonts w:ascii="Verdana" w:hAnsi="Verdana" w:cs="Arial"/>
          <w:sz w:val="20"/>
        </w:rPr>
        <w:t xml:space="preserve">cena netto…........................[......] PLN (słownie: [......]), </w:t>
      </w:r>
    </w:p>
    <w:p w:rsidR="00DB0D4C" w:rsidRPr="00E51BBD" w:rsidRDefault="00DB0D4C" w:rsidP="00DB0D4C">
      <w:pPr>
        <w:pStyle w:val="Akapitzlist"/>
        <w:widowControl w:val="0"/>
        <w:suppressAutoHyphens/>
        <w:spacing w:before="120" w:line="360" w:lineRule="auto"/>
        <w:ind w:left="426"/>
        <w:rPr>
          <w:rFonts w:ascii="Verdana" w:hAnsi="Verdana" w:cs="Arial"/>
          <w:b/>
          <w:sz w:val="20"/>
        </w:rPr>
      </w:pPr>
      <w:r w:rsidRPr="00E51BBD">
        <w:rPr>
          <w:rFonts w:ascii="Verdana" w:hAnsi="Verdana" w:cs="Arial"/>
          <w:b/>
          <w:sz w:val="20"/>
        </w:rPr>
        <w:t>kwota podatku</w:t>
      </w:r>
      <w:r w:rsidRPr="00E51BBD">
        <w:rPr>
          <w:rFonts w:ascii="Verdana" w:hAnsi="Verdana" w:cs="Arial"/>
          <w:sz w:val="20"/>
        </w:rPr>
        <w:t xml:space="preserve"> </w:t>
      </w:r>
      <w:r w:rsidRPr="00E51BBD">
        <w:rPr>
          <w:rFonts w:ascii="Verdana" w:hAnsi="Verdana" w:cs="Arial"/>
          <w:b/>
          <w:sz w:val="20"/>
        </w:rPr>
        <w:t>VAT w wysokości</w:t>
      </w:r>
      <w:r w:rsidRPr="00E51BBD">
        <w:rPr>
          <w:rFonts w:ascii="Verdana" w:hAnsi="Verdana" w:cs="Arial"/>
          <w:sz w:val="20"/>
        </w:rPr>
        <w:t xml:space="preserve"> </w:t>
      </w:r>
      <w:r w:rsidRPr="00E51BBD">
        <w:rPr>
          <w:rFonts w:ascii="Verdana" w:hAnsi="Verdana" w:cs="Arial"/>
          <w:b/>
          <w:sz w:val="20"/>
        </w:rPr>
        <w:t>[.....] PLN</w:t>
      </w:r>
      <w:r w:rsidRPr="00E51BBD">
        <w:rPr>
          <w:rFonts w:ascii="Verdana" w:hAnsi="Verdana" w:cs="Arial"/>
          <w:sz w:val="20"/>
        </w:rPr>
        <w:t xml:space="preserve"> wyliczona zgodnie z aktualnie obowiązującymi przepisami prawa, </w:t>
      </w:r>
      <w:r w:rsidRPr="00E51BBD">
        <w:rPr>
          <w:rFonts w:ascii="Verdana" w:hAnsi="Verdana" w:cs="Arial"/>
          <w:b/>
          <w:sz w:val="20"/>
        </w:rPr>
        <w:t xml:space="preserve">według obowiązującej stawki […..] %,  </w:t>
      </w:r>
    </w:p>
    <w:p w:rsidR="00DB0D4C" w:rsidRPr="00E51BBD" w:rsidRDefault="00DB0D4C" w:rsidP="00DB0D4C">
      <w:pPr>
        <w:pStyle w:val="Akapitzlist"/>
        <w:widowControl w:val="0"/>
        <w:suppressAutoHyphens/>
        <w:spacing w:before="120" w:line="360" w:lineRule="auto"/>
        <w:ind w:left="426"/>
        <w:rPr>
          <w:rFonts w:ascii="Verdana" w:hAnsi="Verdana" w:cs="Arial"/>
          <w:b/>
          <w:sz w:val="20"/>
        </w:rPr>
      </w:pPr>
      <w:r w:rsidRPr="00E51BBD">
        <w:rPr>
          <w:rFonts w:ascii="Verdana" w:hAnsi="Verdana" w:cs="Arial"/>
          <w:b/>
          <w:sz w:val="20"/>
        </w:rPr>
        <w:lastRenderedPageBreak/>
        <w:t>brutto</w:t>
      </w:r>
      <w:r w:rsidRPr="00E51BBD" w:rsidDel="00476F7F">
        <w:rPr>
          <w:rFonts w:ascii="Verdana" w:hAnsi="Verdana" w:cs="Arial"/>
          <w:b/>
          <w:sz w:val="20"/>
        </w:rPr>
        <w:t xml:space="preserve"> </w:t>
      </w:r>
      <w:r w:rsidRPr="00E51BBD">
        <w:rPr>
          <w:rFonts w:ascii="Verdana" w:hAnsi="Verdana" w:cs="Arial"/>
          <w:b/>
          <w:sz w:val="20"/>
        </w:rPr>
        <w:t>[......] PLN (</w:t>
      </w:r>
      <w:r w:rsidRPr="00E51BBD">
        <w:rPr>
          <w:rFonts w:ascii="Verdana" w:hAnsi="Verdana" w:cs="Arial"/>
          <w:sz w:val="20"/>
        </w:rPr>
        <w:t>słownie:  [......]</w:t>
      </w:r>
      <w:r w:rsidRPr="00E51BBD">
        <w:rPr>
          <w:rFonts w:ascii="Verdana" w:hAnsi="Verdana" w:cs="Arial"/>
          <w:b/>
          <w:sz w:val="20"/>
        </w:rPr>
        <w:t>)</w:t>
      </w:r>
    </w:p>
    <w:p w:rsidR="00DB0D4C" w:rsidRPr="00E51BBD" w:rsidRDefault="00DB0D4C" w:rsidP="00DB0D4C">
      <w:pPr>
        <w:pStyle w:val="Akapitzlist"/>
        <w:widowControl w:val="0"/>
        <w:suppressAutoHyphens/>
        <w:spacing w:before="120" w:line="360" w:lineRule="auto"/>
        <w:ind w:left="426"/>
        <w:rPr>
          <w:rFonts w:ascii="Verdana" w:hAnsi="Verdana" w:cs="Arial"/>
          <w:b/>
          <w:sz w:val="20"/>
        </w:rPr>
      </w:pPr>
      <w:r w:rsidRPr="00E51BBD">
        <w:rPr>
          <w:rFonts w:ascii="Verdana" w:hAnsi="Verdana" w:cs="Arial"/>
          <w:b/>
          <w:sz w:val="20"/>
        </w:rPr>
        <w:t xml:space="preserve"> </w:t>
      </w:r>
    </w:p>
    <w:p w:rsidR="00DB0D4C" w:rsidRPr="00E51BBD" w:rsidRDefault="00DB0D4C" w:rsidP="00DB0D4C">
      <w:pPr>
        <w:pStyle w:val="Akapitzlist"/>
        <w:widowControl w:val="0"/>
        <w:suppressAutoHyphens/>
        <w:spacing w:before="120" w:line="360" w:lineRule="auto"/>
        <w:ind w:left="426"/>
        <w:rPr>
          <w:rFonts w:ascii="Verdana" w:hAnsi="Verdana" w:cs="Arial"/>
          <w:sz w:val="20"/>
        </w:rPr>
      </w:pPr>
      <w:r w:rsidRPr="00E51BBD">
        <w:rPr>
          <w:rFonts w:ascii="Verdana" w:hAnsi="Verdana" w:cs="Arial"/>
          <w:b/>
          <w:sz w:val="20"/>
          <w:u w:val="single"/>
        </w:rPr>
        <w:t>Cena za zakres opcjonalny</w:t>
      </w:r>
      <w:r w:rsidRPr="00E51BBD">
        <w:rPr>
          <w:rFonts w:ascii="Verdana" w:hAnsi="Verdana" w:cs="Arial"/>
          <w:sz w:val="20"/>
        </w:rPr>
        <w:t xml:space="preserve"> w wysokości:</w:t>
      </w:r>
    </w:p>
    <w:p w:rsidR="00DB0D4C" w:rsidRPr="00E51BBD" w:rsidRDefault="00DB0D4C" w:rsidP="00DB0D4C">
      <w:pPr>
        <w:pStyle w:val="Akapitzlist"/>
        <w:widowControl w:val="0"/>
        <w:suppressAutoHyphens/>
        <w:spacing w:before="120" w:line="360" w:lineRule="auto"/>
        <w:ind w:left="426"/>
        <w:rPr>
          <w:rFonts w:ascii="Verdana" w:hAnsi="Verdana" w:cs="Arial"/>
          <w:sz w:val="20"/>
        </w:rPr>
      </w:pPr>
      <w:r w:rsidRPr="00E51BBD">
        <w:rPr>
          <w:rFonts w:ascii="Verdana" w:hAnsi="Verdana" w:cs="Arial"/>
          <w:sz w:val="20"/>
        </w:rPr>
        <w:t xml:space="preserve">cena netto…........................[......] PLN (słownie: [......]), </w:t>
      </w:r>
    </w:p>
    <w:p w:rsidR="00DB0D4C" w:rsidRPr="00E51BBD" w:rsidRDefault="00DB0D4C" w:rsidP="00DB0D4C">
      <w:pPr>
        <w:pStyle w:val="Akapitzlist"/>
        <w:widowControl w:val="0"/>
        <w:suppressAutoHyphens/>
        <w:spacing w:before="120" w:line="360" w:lineRule="auto"/>
        <w:ind w:left="426"/>
        <w:rPr>
          <w:rFonts w:ascii="Verdana" w:hAnsi="Verdana" w:cs="Arial"/>
          <w:b/>
          <w:sz w:val="20"/>
        </w:rPr>
      </w:pPr>
      <w:r w:rsidRPr="00E51BBD">
        <w:rPr>
          <w:rFonts w:ascii="Verdana" w:hAnsi="Verdana" w:cs="Arial"/>
          <w:b/>
          <w:sz w:val="20"/>
        </w:rPr>
        <w:t>kwota podatku</w:t>
      </w:r>
      <w:r w:rsidRPr="00E51BBD">
        <w:rPr>
          <w:rFonts w:ascii="Verdana" w:hAnsi="Verdana" w:cs="Arial"/>
          <w:sz w:val="20"/>
        </w:rPr>
        <w:t xml:space="preserve"> </w:t>
      </w:r>
      <w:r w:rsidRPr="00E51BBD">
        <w:rPr>
          <w:rFonts w:ascii="Verdana" w:hAnsi="Verdana" w:cs="Arial"/>
          <w:b/>
          <w:sz w:val="20"/>
        </w:rPr>
        <w:t>VAT w wysokości</w:t>
      </w:r>
      <w:r w:rsidRPr="00E51BBD">
        <w:rPr>
          <w:rFonts w:ascii="Verdana" w:hAnsi="Verdana" w:cs="Arial"/>
          <w:sz w:val="20"/>
        </w:rPr>
        <w:t xml:space="preserve"> </w:t>
      </w:r>
      <w:r w:rsidRPr="00E51BBD">
        <w:rPr>
          <w:rFonts w:ascii="Verdana" w:hAnsi="Verdana" w:cs="Arial"/>
          <w:b/>
          <w:sz w:val="20"/>
        </w:rPr>
        <w:t>[.....] PLN</w:t>
      </w:r>
      <w:r w:rsidRPr="00E51BBD">
        <w:rPr>
          <w:rFonts w:ascii="Verdana" w:hAnsi="Verdana" w:cs="Arial"/>
          <w:sz w:val="20"/>
        </w:rPr>
        <w:t xml:space="preserve"> wyliczona zgodnie z aktualnie obowiązującymi przepisami prawa, </w:t>
      </w:r>
      <w:r w:rsidRPr="00E51BBD">
        <w:rPr>
          <w:rFonts w:ascii="Verdana" w:hAnsi="Verdana" w:cs="Arial"/>
          <w:b/>
          <w:sz w:val="20"/>
        </w:rPr>
        <w:t xml:space="preserve">według obowiązującej stawki […..] %,  </w:t>
      </w:r>
    </w:p>
    <w:p w:rsidR="00DB0D4C" w:rsidRPr="00E51BBD" w:rsidRDefault="00DB0D4C" w:rsidP="00DB0D4C">
      <w:pPr>
        <w:pStyle w:val="Akapitzlist"/>
        <w:widowControl w:val="0"/>
        <w:suppressAutoHyphens/>
        <w:spacing w:before="120"/>
        <w:ind w:left="426"/>
        <w:rPr>
          <w:rFonts w:ascii="Verdana" w:hAnsi="Verdana" w:cs="Arial"/>
          <w:b/>
          <w:sz w:val="20"/>
        </w:rPr>
      </w:pPr>
      <w:r w:rsidRPr="00E51BBD">
        <w:rPr>
          <w:rFonts w:ascii="Verdana" w:hAnsi="Verdana" w:cs="Arial"/>
          <w:b/>
          <w:sz w:val="20"/>
        </w:rPr>
        <w:t>brutto</w:t>
      </w:r>
      <w:r w:rsidRPr="00E51BBD" w:rsidDel="00476F7F">
        <w:rPr>
          <w:rFonts w:ascii="Verdana" w:hAnsi="Verdana" w:cs="Arial"/>
          <w:b/>
          <w:sz w:val="20"/>
        </w:rPr>
        <w:t xml:space="preserve"> </w:t>
      </w:r>
      <w:r w:rsidRPr="00E51BBD">
        <w:rPr>
          <w:rFonts w:ascii="Verdana" w:hAnsi="Verdana" w:cs="Arial"/>
          <w:b/>
          <w:sz w:val="20"/>
        </w:rPr>
        <w:t>[......] PLN (</w:t>
      </w:r>
      <w:r w:rsidRPr="00E51BBD">
        <w:rPr>
          <w:rFonts w:ascii="Verdana" w:hAnsi="Verdana" w:cs="Arial"/>
          <w:sz w:val="20"/>
        </w:rPr>
        <w:t>słownie:  [......]</w:t>
      </w:r>
      <w:r w:rsidRPr="00E51BBD">
        <w:rPr>
          <w:rFonts w:ascii="Verdana" w:hAnsi="Verdana" w:cs="Arial"/>
          <w:b/>
          <w:sz w:val="20"/>
        </w:rPr>
        <w:t>)</w:t>
      </w:r>
    </w:p>
    <w:p w:rsidR="00DB0D4C" w:rsidRPr="002A6CA3" w:rsidRDefault="00DB0D4C" w:rsidP="00DB0D4C">
      <w:pPr>
        <w:pStyle w:val="Akapitzlist"/>
        <w:widowControl w:val="0"/>
        <w:suppressAutoHyphens/>
        <w:spacing w:before="120"/>
        <w:ind w:left="426"/>
        <w:rPr>
          <w:rFonts w:ascii="Verdana" w:hAnsi="Verdana" w:cs="Arial"/>
          <w:b/>
          <w:sz w:val="20"/>
        </w:rPr>
      </w:pPr>
    </w:p>
    <w:p w:rsidR="00DB0D4C" w:rsidRPr="002A6CA3" w:rsidRDefault="00DB0D4C" w:rsidP="00DB0D4C">
      <w:pPr>
        <w:pStyle w:val="Akapitzlist"/>
        <w:widowControl w:val="0"/>
        <w:suppressAutoHyphens/>
        <w:spacing w:before="120"/>
        <w:ind w:left="426"/>
        <w:rPr>
          <w:rFonts w:ascii="Verdana" w:hAnsi="Verdana" w:cs="Arial"/>
          <w:sz w:val="20"/>
        </w:rPr>
      </w:pPr>
      <w:r w:rsidRPr="00E51BBD">
        <w:rPr>
          <w:rFonts w:ascii="Verdana" w:hAnsi="Verdana" w:cs="Arial"/>
          <w:sz w:val="20"/>
        </w:rPr>
        <w:t xml:space="preserve">Szczegółowe zestawienie pozycji cenowych składających się na ostateczną wartość Oferty stanowi </w:t>
      </w:r>
      <w:r w:rsidRPr="00E51BBD">
        <w:rPr>
          <w:rFonts w:ascii="Verdana" w:hAnsi="Verdana" w:cs="Arial"/>
          <w:b/>
          <w:sz w:val="20"/>
        </w:rPr>
        <w:t>Załącznik nr 5 do SWZ – Formularz Cenowy;</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2A6CA3">
        <w:rPr>
          <w:rFonts w:ascii="Verdana" w:hAnsi="Verdana" w:cs="Arial"/>
          <w:sz w:val="20"/>
        </w:rPr>
        <w:t>na podstawie przesłanek określonych w pkt 14.2 SWZ, w tym:</w:t>
      </w:r>
    </w:p>
    <w:p w:rsidR="00DB0D4C" w:rsidRDefault="00DB0D4C" w:rsidP="00DB0D4C">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spełniamy warunki udziału w Postępowaniu zakupowym,</w:t>
      </w:r>
    </w:p>
    <w:p w:rsidR="00DB0D4C" w:rsidRPr="002A6CA3" w:rsidRDefault="00DB0D4C" w:rsidP="00DB0D4C">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rsidR="00DB0D4C" w:rsidRPr="002A6CA3" w:rsidRDefault="00DB0D4C" w:rsidP="00DB0D4C">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rsidR="00DB0D4C" w:rsidRPr="002A6CA3" w:rsidRDefault="00DB0D4C" w:rsidP="00DB0D4C">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w:t>
      </w:r>
      <w:r>
        <w:rPr>
          <w:rFonts w:ascii="Verdana" w:hAnsi="Verdana" w:cs="Arial"/>
          <w:sz w:val="20"/>
        </w:rPr>
        <w:t xml:space="preserve"> w </w:t>
      </w:r>
      <w:r w:rsidRPr="002A6CA3">
        <w:rPr>
          <w:rFonts w:ascii="Verdana" w:hAnsi="Verdana" w:cs="Arial"/>
          <w:sz w:val="20"/>
        </w:rPr>
        <w:t>pkt 14.2.4 SWZ,</w:t>
      </w:r>
    </w:p>
    <w:p w:rsidR="00DB0D4C" w:rsidRPr="002A6CA3" w:rsidRDefault="00DB0D4C" w:rsidP="00DB0D4C">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wobec Wykonawcy nie orzeczono zakazu ubiegania się o zamówienia publiczne,</w:t>
      </w:r>
    </w:p>
    <w:p w:rsidR="00DB0D4C" w:rsidRPr="002A6CA3" w:rsidRDefault="00DB0D4C" w:rsidP="00DB0D4C">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Wykonawca nie zawarł z innymi Wykonawcami porozumienia mającego na celu zakłócenie konkurencji,</w:t>
      </w:r>
    </w:p>
    <w:p w:rsidR="00DB0D4C" w:rsidRPr="002A6CA3" w:rsidRDefault="00DB0D4C" w:rsidP="00DB0D4C">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bezprawnie nie wpływaliśmy, nie próbowaliśmy wpływać na czynności Zamawiającego, nie próbowaliśmy pozyskać, a także nie pozyskaliśmy informacji poufnych, mogących dać Wykonawcy przewagę w Postępowaniu zakupowym,</w:t>
      </w:r>
    </w:p>
    <w:p w:rsidR="00DB0D4C" w:rsidRPr="002A6CA3" w:rsidRDefault="00DB0D4C" w:rsidP="00DB0D4C">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dajemy rękojmię należytego wykonania Zakupu z uwagi na brak prowadzonego przeciwko Wykonawcy lub członkom organów spółki Wykonawcy postępowania</w:t>
      </w:r>
      <w:r>
        <w:rPr>
          <w:rFonts w:ascii="Verdana" w:hAnsi="Verdana" w:cs="Arial"/>
          <w:sz w:val="20"/>
        </w:rPr>
        <w:t xml:space="preserve"> o popełnienie </w:t>
      </w:r>
      <w:r w:rsidRPr="002A6CA3">
        <w:rPr>
          <w:rFonts w:ascii="Verdana" w:hAnsi="Verdana" w:cs="Arial"/>
          <w:sz w:val="20"/>
        </w:rPr>
        <w:t>przestępstwa w związku z prowadzoną działalnością gospodarczą,</w:t>
      </w:r>
    </w:p>
    <w:p w:rsidR="00DB0D4C" w:rsidRDefault="00DB0D4C" w:rsidP="00DB0D4C">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nie otwarto likwidacji, nie ogłoszono upadłości, aktywami Wykonawcy nie zarządza likwidator lub sąd, Wykonawca nie zawarł układu z wierzycielami, działalność gospodarcza Wykonawcy nie jest zawieszona, a także nie </w:t>
      </w:r>
      <w:r w:rsidRPr="002A6CA3">
        <w:rPr>
          <w:rFonts w:ascii="Verdana" w:hAnsi="Verdana" w:cs="Arial"/>
          <w:sz w:val="20"/>
        </w:rPr>
        <w:lastRenderedPageBreak/>
        <w:t>znajduje się on w innej tego rodzaju sytuacji wynikającej z podobnej procedury przewidzianej w przepisach miejsca wszczęcia tej procedury,</w:t>
      </w:r>
    </w:p>
    <w:p w:rsidR="00DB0D4C" w:rsidRPr="002B6A44" w:rsidRDefault="00DB0D4C" w:rsidP="00DB0D4C">
      <w:pPr>
        <w:pStyle w:val="Akapitzlist"/>
        <w:widowControl w:val="0"/>
        <w:numPr>
          <w:ilvl w:val="1"/>
          <w:numId w:val="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rsidR="00DB0D4C" w:rsidRPr="002A6CA3" w:rsidRDefault="00DB0D4C" w:rsidP="00DB0D4C">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DB0D4C" w:rsidRPr="002A6CA3" w:rsidRDefault="00DB0D4C" w:rsidP="00DB0D4C">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Pr>
          <w:rFonts w:ascii="Verdana" w:hAnsi="Verdana" w:cs="Arial"/>
          <w:sz w:val="20"/>
        </w:rPr>
        <w:t>ze zm.</w:t>
      </w:r>
      <w:r w:rsidRPr="002A6CA3">
        <w:rPr>
          <w:rFonts w:ascii="Verdana" w:hAnsi="Verdana" w:cs="Arial"/>
          <w:sz w:val="20"/>
        </w:rPr>
        <w:t>) nie jest osoba wymieniona w wykazach określon</w:t>
      </w:r>
      <w:r>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DB0D4C" w:rsidRPr="000F3AAE" w:rsidRDefault="00DB0D4C" w:rsidP="00DB0D4C">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p>
    <w:p w:rsidR="00DB0D4C" w:rsidRPr="000F3AAE" w:rsidRDefault="00DB0D4C" w:rsidP="00DB0D4C">
      <w:pPr>
        <w:pStyle w:val="Akapitzlist"/>
        <w:widowControl w:val="0"/>
        <w:numPr>
          <w:ilvl w:val="1"/>
          <w:numId w:val="3"/>
        </w:numPr>
        <w:suppressAutoHyphens/>
        <w:ind w:left="709" w:hanging="283"/>
        <w:contextualSpacing w:val="0"/>
        <w:rPr>
          <w:rFonts w:ascii="Verdana" w:hAnsi="Verdana" w:cs="Arial"/>
          <w:sz w:val="20"/>
        </w:rPr>
      </w:pPr>
      <w:r w:rsidRPr="000F3AAE">
        <w:rPr>
          <w:rFonts w:ascii="Verdana" w:hAnsi="Verdana" w:cs="Arial"/>
          <w:sz w:val="20"/>
        </w:rPr>
        <w:t>nie jesteśmy:</w:t>
      </w:r>
    </w:p>
    <w:p w:rsidR="00DB0D4C" w:rsidRPr="00B77D2B" w:rsidRDefault="00DB0D4C" w:rsidP="00DB0D4C">
      <w:pPr>
        <w:pStyle w:val="Akapitzlist"/>
        <w:widowControl w:val="0"/>
        <w:numPr>
          <w:ilvl w:val="0"/>
          <w:numId w:val="5"/>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 xml:space="preserve">w </w:t>
      </w:r>
      <w:proofErr w:type="spellStart"/>
      <w:r w:rsidRPr="002A6CA3">
        <w:rPr>
          <w:rFonts w:ascii="Verdana" w:hAnsi="Verdana" w:cs="Arial"/>
          <w:sz w:val="20"/>
        </w:rPr>
        <w:t>Rosji;</w:t>
      </w:r>
      <w:r w:rsidRPr="00B77D2B">
        <w:rPr>
          <w:rFonts w:ascii="Verdana" w:hAnsi="Verdana" w:cs="Arial"/>
          <w:sz w:val="20"/>
        </w:rPr>
        <w:t>osobą</w:t>
      </w:r>
      <w:proofErr w:type="spellEnd"/>
      <w:r w:rsidRPr="00B77D2B">
        <w:rPr>
          <w:rFonts w:ascii="Verdana" w:hAnsi="Verdana" w:cs="Arial"/>
          <w:sz w:val="20"/>
        </w:rPr>
        <w:t xml:space="preserve"> prawną, podmiotem lub organem, do których prawa własności bezpośrednio lub pośrednio w ponad 50 % należą do podmiotu, o którym mowa w pkt 1 powyżej; </w:t>
      </w:r>
      <w:proofErr w:type="spellStart"/>
      <w:r w:rsidRPr="00B77D2B">
        <w:rPr>
          <w:rFonts w:ascii="Verdana" w:hAnsi="Verdana" w:cs="Arial"/>
          <w:sz w:val="20"/>
        </w:rPr>
        <w:t>lubosobą</w:t>
      </w:r>
      <w:proofErr w:type="spellEnd"/>
      <w:r w:rsidRPr="00B77D2B">
        <w:rPr>
          <w:rFonts w:ascii="Verdana" w:hAnsi="Verdana" w:cs="Arial"/>
          <w:sz w:val="20"/>
        </w:rPr>
        <w:t xml:space="preserve"> fizyczną lub prawną, podmiotem lub organem działającym w imieniu lub pod kierunkiem podmiotu, o którym mowa w pkt 1 lub pkt 2 powyżej,</w:t>
      </w:r>
    </w:p>
    <w:p w:rsidR="00DB0D4C" w:rsidRPr="002A6CA3" w:rsidRDefault="00DB0D4C" w:rsidP="00DB0D4C">
      <w:pPr>
        <w:widowControl w:val="0"/>
        <w:suppressAutoHyphens/>
        <w:ind w:left="709"/>
        <w:rPr>
          <w:rFonts w:ascii="Verdana" w:hAnsi="Verdana" w:cs="Arial"/>
          <w:sz w:val="20"/>
        </w:rPr>
      </w:pPr>
      <w:r w:rsidRPr="002A6CA3">
        <w:rPr>
          <w:rFonts w:ascii="Verdana" w:hAnsi="Verdana" w:cs="Arial"/>
          <w:sz w:val="20"/>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A6CA3">
        <w:rPr>
          <w:rFonts w:ascii="Verdana" w:hAnsi="Verdana" w:cs="Arial"/>
          <w:sz w:val="20"/>
        </w:rPr>
        <w:t>tiret</w:t>
      </w:r>
      <w:proofErr w:type="spellEnd"/>
      <w:r w:rsidRPr="002A6CA3">
        <w:rPr>
          <w:rFonts w:ascii="Verdana" w:hAnsi="Verdana" w:cs="Arial"/>
          <w:sz w:val="20"/>
        </w:rPr>
        <w:t xml:space="preserve"> 1-3 powyżej.</w:t>
      </w:r>
    </w:p>
    <w:p w:rsidR="00DB0D4C" w:rsidRPr="000F3AAE" w:rsidDel="00A23FDE" w:rsidRDefault="00DB0D4C" w:rsidP="00DB0D4C">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Pr>
          <w:rFonts w:ascii="Verdana" w:hAnsi="Verdana" w:cs="Arial"/>
          <w:sz w:val="20"/>
        </w:rPr>
        <w:t>P</w:t>
      </w:r>
      <w:r w:rsidRPr="000F3AAE" w:rsidDel="00A23FDE">
        <w:rPr>
          <w:rFonts w:ascii="Verdana" w:hAnsi="Verdana" w:cs="Arial"/>
          <w:sz w:val="20"/>
        </w:rPr>
        <w:t>ostępowania</w:t>
      </w:r>
      <w:r w:rsidDel="00A23FDE">
        <w:rPr>
          <w:rFonts w:ascii="Verdana" w:hAnsi="Verdana" w:cs="Arial"/>
          <w:sz w:val="20"/>
        </w:rPr>
        <w:t xml:space="preserve"> </w:t>
      </w:r>
      <w:r w:rsidRPr="00221C35" w:rsidDel="00A23FDE">
        <w:rPr>
          <w:rFonts w:ascii="Verdana" w:hAnsi="Verdana" w:cstheme="minorHAnsi"/>
          <w:sz w:val="20"/>
          <w:lang w:eastAsia="pl-PL"/>
        </w:rPr>
        <w:lastRenderedPageBreak/>
        <w:t>zakupow</w:t>
      </w:r>
      <w:r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p>
    <w:p w:rsidR="00DB0D4C" w:rsidRPr="000F3AAE" w:rsidRDefault="00DB0D4C" w:rsidP="00DB0D4C">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rsidR="00DB0D4C" w:rsidRPr="000F3AAE" w:rsidRDefault="00DB0D4C" w:rsidP="00DB0D4C">
      <w:pPr>
        <w:pStyle w:val="Akapitzlist"/>
        <w:widowControl w:val="0"/>
        <w:numPr>
          <w:ilvl w:val="3"/>
          <w:numId w:val="1"/>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spełniamy warunki udziału w Postępowaniu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0F3AAE">
        <w:rPr>
          <w:rFonts w:ascii="Verdana" w:hAnsi="Verdana" w:cs="Arial"/>
          <w:sz w:val="20"/>
        </w:rPr>
        <w:t>określone w pkt 14.3. SWZ</w:t>
      </w:r>
      <w:r>
        <w:rPr>
          <w:rFonts w:ascii="Verdana" w:hAnsi="Verdana" w:cs="Arial"/>
          <w:sz w:val="20"/>
        </w:rPr>
        <w:t>, w </w:t>
      </w:r>
      <w:r w:rsidRPr="000F3AAE">
        <w:rPr>
          <w:rFonts w:ascii="Verdana" w:hAnsi="Verdana" w:cs="Arial"/>
          <w:sz w:val="20"/>
        </w:rPr>
        <w:t>tym:</w:t>
      </w:r>
    </w:p>
    <w:p w:rsidR="00DB0D4C" w:rsidRPr="002A6CA3" w:rsidRDefault="00DB0D4C" w:rsidP="00DB0D4C">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rsidR="00DB0D4C" w:rsidRPr="002A6CA3" w:rsidRDefault="00DB0D4C" w:rsidP="00DB0D4C">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znajdujemy się w sytuacji ekonomicznej i finansowej zapewniającej wykonanie Zakupu,</w:t>
      </w:r>
    </w:p>
    <w:p w:rsidR="00DB0D4C" w:rsidRPr="002A6CA3" w:rsidRDefault="00DB0D4C" w:rsidP="00DB0D4C">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Pr>
          <w:rFonts w:ascii="Verdana" w:hAnsi="Verdana" w:cs="Arial"/>
          <w:sz w:val="20"/>
        </w:rPr>
        <w:t>dowe do zrealizowania Zakupu, w </w:t>
      </w:r>
      <w:r w:rsidRPr="002A6CA3">
        <w:rPr>
          <w:rFonts w:ascii="Verdana" w:hAnsi="Verdana" w:cs="Arial"/>
          <w:sz w:val="20"/>
        </w:rPr>
        <w:t>szczególności wiedzę i doświadczenie oraz dyspon</w:t>
      </w:r>
      <w:r>
        <w:rPr>
          <w:rFonts w:ascii="Verdana" w:hAnsi="Verdana" w:cs="Arial"/>
          <w:sz w:val="20"/>
        </w:rPr>
        <w:t>ujemy potencjałem technicznym i </w:t>
      </w:r>
      <w:r w:rsidRPr="002A6CA3">
        <w:rPr>
          <w:rFonts w:ascii="Verdana" w:hAnsi="Verdana" w:cs="Arial"/>
          <w:sz w:val="20"/>
        </w:rPr>
        <w:t>osobami zdolnymi do realizacji Zakupu.</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akceptujemy treść SWZ wraz ze wszystkimi załącznikami oraz wyjaśnieniami i zmianami SWZ i nie wnosimy do nich zastrzeżeń</w:t>
      </w:r>
      <w:r w:rsidRPr="002A6CA3">
        <w:rPr>
          <w:rFonts w:ascii="Verdana" w:hAnsi="Verdana" w:cs="Arial"/>
          <w:sz w:val="20"/>
        </w:rPr>
        <w:t>, a w przypadku wyboru naszej Oferty zobowiązujemy się do zawarcia Umowy, zgodnie ze wzorem załączonym do SWZ</w:t>
      </w:r>
      <w:r w:rsidRPr="002A6CA3">
        <w:rPr>
          <w:rFonts w:ascii="Verdana" w:hAnsi="Verdana"/>
          <w:sz w:val="20"/>
        </w:rPr>
        <w:t>.</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sz w:val="20"/>
        </w:rPr>
        <w:t>Oświadczamy, że z</w:t>
      </w:r>
      <w:r w:rsidRPr="002A6CA3">
        <w:rPr>
          <w:rFonts w:ascii="Verdana" w:hAnsi="Verdana" w:cs="Arial"/>
          <w:sz w:val="20"/>
        </w:rPr>
        <w:t>apoznaliśmy się z zasadami określonymi w Kodeksie Postępowania dla Partnerów Biznesowych Spółek G</w:t>
      </w:r>
      <w:r>
        <w:rPr>
          <w:rFonts w:ascii="Verdana" w:hAnsi="Verdana" w:cs="Arial"/>
          <w:sz w:val="20"/>
        </w:rPr>
        <w:t xml:space="preserve">rupy </w:t>
      </w:r>
      <w:r w:rsidRPr="002A6CA3">
        <w:rPr>
          <w:rFonts w:ascii="Verdana" w:hAnsi="Verdana" w:cs="Arial"/>
          <w:sz w:val="20"/>
        </w:rPr>
        <w:t>K</w:t>
      </w:r>
      <w:r>
        <w:rPr>
          <w:rFonts w:ascii="Verdana" w:hAnsi="Verdana" w:cs="Arial"/>
          <w:sz w:val="20"/>
        </w:rPr>
        <w:t>apitałowej</w:t>
      </w:r>
      <w:r w:rsidRPr="002A6CA3">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2A6CA3">
        <w:rPr>
          <w:rFonts w:ascii="Verdana" w:hAnsi="Verdana" w:cs="Calibri"/>
          <w:sz w:val="20"/>
        </w:rPr>
        <w:t>.</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Pr>
          <w:rFonts w:ascii="Verdana" w:hAnsi="Verdana" w:cs="Arial"/>
          <w:sz w:val="20"/>
        </w:rPr>
        <w:t>.</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w:t>
      </w:r>
      <w:proofErr w:type="spellStart"/>
      <w:r w:rsidRPr="002A6CA3">
        <w:rPr>
          <w:rFonts w:ascii="Verdana" w:hAnsi="Verdana" w:cs="Calibri"/>
          <w:sz w:val="20"/>
        </w:rPr>
        <w:t>mikroprzedsiębiorcą</w:t>
      </w:r>
      <w:proofErr w:type="spellEnd"/>
      <w:r w:rsidRPr="002A6CA3">
        <w:rPr>
          <w:rFonts w:ascii="Verdana" w:hAnsi="Verdana" w:cs="Calibri"/>
          <w:sz w:val="20"/>
        </w:rPr>
        <w:t xml:space="preserve"> bądź małym lub średnim przedsiębiorcą.</w:t>
      </w:r>
      <w:r w:rsidRPr="002A6CA3">
        <w:rPr>
          <w:rFonts w:ascii="Verdana" w:hAnsi="Verdana"/>
          <w:sz w:val="20"/>
          <w:vertAlign w:val="superscript"/>
        </w:rPr>
        <w:footnoteReference w:id="4"/>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DB0D4C" w:rsidRPr="00624AE0" w:rsidTr="0082138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B0D4C" w:rsidRPr="002A6CA3" w:rsidRDefault="00DB0D4C" w:rsidP="0082138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B0D4C" w:rsidRPr="002A6CA3" w:rsidRDefault="00DB0D4C" w:rsidP="0082138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B0D4C" w:rsidRPr="002A6CA3" w:rsidRDefault="00DB0D4C" w:rsidP="0082138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B0D4C" w:rsidRPr="002A6CA3" w:rsidRDefault="00DB0D4C" w:rsidP="0082138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rsidR="00DB0D4C" w:rsidRPr="002A6CA3" w:rsidRDefault="00DB0D4C" w:rsidP="00821383">
            <w:pPr>
              <w:widowControl w:val="0"/>
              <w:suppressAutoHyphens/>
              <w:jc w:val="center"/>
              <w:rPr>
                <w:rFonts w:ascii="Verdana" w:hAnsi="Verdana" w:cs="Arial"/>
                <w:b/>
                <w:sz w:val="20"/>
              </w:rPr>
            </w:pPr>
            <w:r w:rsidRPr="002A6CA3">
              <w:rPr>
                <w:rFonts w:ascii="Verdana" w:hAnsi="Verdana" w:cs="Arial"/>
                <w:b/>
                <w:sz w:val="20"/>
              </w:rPr>
              <w:t>[TAK / NIE]</w:t>
            </w:r>
          </w:p>
        </w:tc>
      </w:tr>
      <w:tr w:rsidR="00DB0D4C" w:rsidRPr="00624AE0" w:rsidTr="0082138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rsidR="00DB0D4C" w:rsidRPr="002A6CA3" w:rsidRDefault="00DB0D4C" w:rsidP="0082138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DB0D4C" w:rsidRPr="002A6CA3" w:rsidRDefault="00DB0D4C" w:rsidP="0082138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rsidR="00DB0D4C" w:rsidRPr="002A6CA3" w:rsidRDefault="00DB0D4C" w:rsidP="0082138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DB0D4C" w:rsidRPr="002A6CA3" w:rsidRDefault="00DB0D4C" w:rsidP="00821383">
            <w:pPr>
              <w:widowControl w:val="0"/>
              <w:suppressAutoHyphens/>
              <w:jc w:val="center"/>
              <w:rPr>
                <w:rFonts w:ascii="Verdana" w:hAnsi="Verdana" w:cs="Arial"/>
                <w:sz w:val="20"/>
              </w:rPr>
            </w:pPr>
          </w:p>
        </w:tc>
      </w:tr>
      <w:tr w:rsidR="00DB0D4C" w:rsidRPr="00624AE0" w:rsidTr="0082138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rsidR="00DB0D4C" w:rsidRPr="002A6CA3" w:rsidRDefault="00DB0D4C" w:rsidP="0082138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DB0D4C" w:rsidRPr="002A6CA3" w:rsidRDefault="00DB0D4C" w:rsidP="0082138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rsidR="00DB0D4C" w:rsidRPr="002A6CA3" w:rsidRDefault="00DB0D4C" w:rsidP="0082138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DB0D4C" w:rsidRPr="002A6CA3" w:rsidRDefault="00DB0D4C" w:rsidP="00821383">
            <w:pPr>
              <w:widowControl w:val="0"/>
              <w:suppressAutoHyphens/>
              <w:jc w:val="center"/>
              <w:rPr>
                <w:rFonts w:ascii="Verdana" w:hAnsi="Verdana" w:cs="Arial"/>
                <w:sz w:val="20"/>
              </w:rPr>
            </w:pPr>
          </w:p>
        </w:tc>
      </w:tr>
      <w:tr w:rsidR="00DB0D4C" w:rsidRPr="00624AE0" w:rsidTr="0082138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rsidR="00DB0D4C" w:rsidRPr="002A6CA3" w:rsidRDefault="00DB0D4C" w:rsidP="0082138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DB0D4C" w:rsidRPr="002A6CA3" w:rsidRDefault="00DB0D4C" w:rsidP="0082138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rsidR="00DB0D4C" w:rsidRPr="002A6CA3" w:rsidRDefault="00DB0D4C" w:rsidP="0082138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DB0D4C" w:rsidRPr="002A6CA3" w:rsidRDefault="00DB0D4C" w:rsidP="00821383">
            <w:pPr>
              <w:widowControl w:val="0"/>
              <w:suppressAutoHyphens/>
              <w:jc w:val="center"/>
              <w:rPr>
                <w:rFonts w:ascii="Verdana" w:hAnsi="Verdana" w:cs="Arial"/>
                <w:sz w:val="20"/>
              </w:rPr>
            </w:pPr>
          </w:p>
        </w:tc>
      </w:tr>
    </w:tbl>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Pr>
          <w:rFonts w:ascii="Verdana" w:hAnsi="Verdana" w:cs="Arial"/>
          <w:bCs/>
          <w:sz w:val="20"/>
          <w:lang w:eastAsia="pl-PL"/>
        </w:rPr>
        <w:t xml:space="preserve"> P</w:t>
      </w:r>
      <w:r w:rsidRPr="002A6CA3">
        <w:rPr>
          <w:rFonts w:ascii="Verdana" w:hAnsi="Verdana" w:cs="Arial"/>
          <w:bCs/>
          <w:sz w:val="20"/>
          <w:lang w:eastAsia="pl-PL"/>
        </w:rPr>
        <w:t>ostępowaniu</w:t>
      </w:r>
      <w:r>
        <w:rPr>
          <w:rFonts w:ascii="Verdana" w:hAnsi="Verdana" w:cs="Arial"/>
          <w:bCs/>
          <w:sz w:val="20"/>
          <w:lang w:eastAsia="pl-PL"/>
        </w:rPr>
        <w:t xml:space="preserve"> </w:t>
      </w:r>
      <w:r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rsidR="00DB0D4C" w:rsidRPr="002A6CA3" w:rsidRDefault="00DB0D4C" w:rsidP="00DB0D4C">
      <w:pPr>
        <w:pStyle w:val="Akapitzlist"/>
        <w:widowControl w:val="0"/>
        <w:numPr>
          <w:ilvl w:val="0"/>
          <w:numId w:val="2"/>
        </w:numPr>
        <w:suppressAutoHyphens/>
        <w:spacing w:before="240"/>
        <w:ind w:left="851" w:hanging="284"/>
        <w:rPr>
          <w:rFonts w:ascii="Verdana" w:hAnsi="Verdana" w:cs="Arial"/>
          <w:sz w:val="20"/>
        </w:rPr>
      </w:pPr>
      <w:r w:rsidRPr="002A6CA3">
        <w:rPr>
          <w:rFonts w:ascii="Verdana" w:hAnsi="Verdana" w:cs="Arial"/>
          <w:sz w:val="20"/>
        </w:rPr>
        <w:t>nie opieramy się na potencjale podmiotu udostępniającego zasoby *</w:t>
      </w:r>
    </w:p>
    <w:p w:rsidR="00DB0D4C" w:rsidRPr="002A6CA3" w:rsidRDefault="00DB0D4C" w:rsidP="00DB0D4C">
      <w:pPr>
        <w:pStyle w:val="Akapitzlist"/>
        <w:widowControl w:val="0"/>
        <w:numPr>
          <w:ilvl w:val="0"/>
          <w:numId w:val="2"/>
        </w:numPr>
        <w:suppressAutoHyphens/>
        <w:spacing w:before="240"/>
        <w:ind w:left="851" w:hanging="284"/>
        <w:rPr>
          <w:rFonts w:ascii="Verdana" w:hAnsi="Verdana" w:cs="Arial"/>
          <w:sz w:val="20"/>
        </w:rPr>
      </w:pPr>
      <w:r w:rsidRPr="002A6CA3">
        <w:rPr>
          <w:rFonts w:ascii="Verdana" w:hAnsi="Verdana" w:cs="Arial"/>
          <w:sz w:val="20"/>
        </w:rPr>
        <w:t>opieramy się na potencjale podmiotu udostępniającego zasoby w niżej wymienionym zakresie (podać zakres oraz nazwę innego podmiotu</w:t>
      </w:r>
      <w:r>
        <w:rPr>
          <w:rFonts w:ascii="Verdana" w:hAnsi="Verdana" w:cs="Arial"/>
          <w:sz w:val="20"/>
        </w:rPr>
        <w:t>)</w:t>
      </w:r>
      <w:r w:rsidRPr="002A6CA3">
        <w:rPr>
          <w:rFonts w:ascii="Verdana" w:hAnsi="Verdana" w:cs="Arial"/>
          <w:sz w:val="20"/>
        </w:rPr>
        <w:t>*</w:t>
      </w:r>
    </w:p>
    <w:p w:rsidR="00DB0D4C" w:rsidRPr="002A6CA3" w:rsidRDefault="00DB0D4C" w:rsidP="00DB0D4C">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rsidR="00DB0D4C" w:rsidRPr="002A6CA3" w:rsidRDefault="00DB0D4C" w:rsidP="00DB0D4C">
      <w:pPr>
        <w:pStyle w:val="Akapitzlist"/>
        <w:numPr>
          <w:ilvl w:val="3"/>
          <w:numId w:val="1"/>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wskazanego/</w:t>
      </w:r>
      <w:proofErr w:type="spellStart"/>
      <w:r w:rsidRPr="002A6CA3">
        <w:rPr>
          <w:rFonts w:ascii="Verdana" w:hAnsi="Verdana" w:cstheme="minorHAnsi"/>
          <w:sz w:val="20"/>
        </w:rPr>
        <w:t>ych</w:t>
      </w:r>
      <w:proofErr w:type="spellEnd"/>
      <w:r w:rsidRPr="002A6CA3">
        <w:rPr>
          <w:rFonts w:ascii="Verdana" w:hAnsi="Verdana" w:cstheme="minorHAnsi"/>
          <w:sz w:val="20"/>
        </w:rPr>
        <w:t xml:space="preserve"> w pkt </w:t>
      </w:r>
      <w:r>
        <w:rPr>
          <w:rFonts w:ascii="Verdana" w:hAnsi="Verdana" w:cstheme="minorHAnsi"/>
          <w:sz w:val="20"/>
        </w:rPr>
        <w:t>10</w:t>
      </w:r>
      <w:r w:rsidRPr="002A6CA3">
        <w:rPr>
          <w:rFonts w:ascii="Verdana" w:hAnsi="Verdana" w:cstheme="minorHAnsi"/>
          <w:sz w:val="20"/>
        </w:rPr>
        <w:t xml:space="preserve"> podmiotu/ów, na którego/</w:t>
      </w:r>
      <w:proofErr w:type="spellStart"/>
      <w:r w:rsidRPr="002A6CA3">
        <w:rPr>
          <w:rFonts w:ascii="Verdana" w:hAnsi="Verdana" w:cstheme="minorHAnsi"/>
          <w:sz w:val="20"/>
        </w:rPr>
        <w:t>ych</w:t>
      </w:r>
      <w:proofErr w:type="spellEnd"/>
      <w:r w:rsidRPr="002A6CA3">
        <w:rPr>
          <w:rFonts w:ascii="Verdana" w:hAnsi="Verdana" w:cstheme="minorHAnsi"/>
          <w:sz w:val="20"/>
        </w:rPr>
        <w:t xml:space="preserve"> zasoby powołuję się w niniejszym </w:t>
      </w:r>
      <w:r>
        <w:rPr>
          <w:rFonts w:ascii="Verdana" w:hAnsi="Verdana" w:cstheme="minorHAnsi"/>
          <w:sz w:val="20"/>
        </w:rPr>
        <w:t>P</w:t>
      </w:r>
      <w:r w:rsidRPr="002A6CA3">
        <w:rPr>
          <w:rFonts w:ascii="Verdana" w:hAnsi="Verdana" w:cstheme="minorHAnsi"/>
          <w:sz w:val="20"/>
        </w:rPr>
        <w:t>ostępowaniu</w:t>
      </w:r>
      <w:r>
        <w:rPr>
          <w:rFonts w:ascii="Verdana" w:hAnsi="Verdana" w:cstheme="minorHAnsi"/>
          <w:sz w:val="20"/>
        </w:rPr>
        <w:t xml:space="preserve"> </w:t>
      </w:r>
      <w:r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 określone w pkt 14.2 SWZ.</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Uważamy się za związanych niniejszą ofertą przez okres określony w pkt. 18.1 SWZ.</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Oświadczamy, iż zachowamy poufność danych uzyskanych w toku postępowania </w:t>
      </w:r>
      <w:r w:rsidRPr="002A6CA3">
        <w:rPr>
          <w:rFonts w:ascii="Verdana" w:hAnsi="Verdana" w:cs="Arial"/>
          <w:bCs/>
          <w:sz w:val="20"/>
          <w:lang w:eastAsia="pl-PL"/>
        </w:rPr>
        <w:lastRenderedPageBreak/>
        <w:t>zakupowego.</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7"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 xml:space="preserve">z obowiązujących przepisów o ochronie danych osobowych oraz przepisów Rozporządzenia (ogólne rozporządzenie o ochronie danych) – dalej: „RODO”, mających zastosowanie i chroniło prawa osób, których dane dotyczą. </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rsidR="00DB0D4C"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rsidR="00DB0D4C" w:rsidRPr="00782B57" w:rsidRDefault="00DB0D4C" w:rsidP="00DB0D4C">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782B57">
        <w:rPr>
          <w:rFonts w:ascii="Verdana" w:hAnsi="Verdana" w:cs="Arial"/>
          <w:sz w:val="20"/>
          <w:lang w:eastAsia="pl-PL"/>
        </w:rPr>
        <w:t xml:space="preserve">Przekazywane przez nas dane osobowe mogą być wykorzystane wyłącznie w  celach związanych z prowadzonym postępowaniem niepublicznym nr </w:t>
      </w:r>
      <w:r w:rsidRPr="00782B57">
        <w:rPr>
          <w:rFonts w:ascii="Verdana" w:eastAsia="Calibri" w:hAnsi="Verdana" w:cstheme="minorHAnsi"/>
          <w:bCs/>
          <w:sz w:val="20"/>
          <w:lang w:eastAsia="pl-PL"/>
        </w:rPr>
        <w:t>POST/PEC/PEC/ZSL/00749/2024</w:t>
      </w:r>
    </w:p>
    <w:p w:rsidR="00DB0D4C" w:rsidRPr="002A6CA3" w:rsidRDefault="00DB0D4C" w:rsidP="00DB0D4C">
      <w:pPr>
        <w:autoSpaceDE w:val="0"/>
        <w:autoSpaceDN w:val="0"/>
        <w:spacing w:before="40" w:after="40" w:line="240" w:lineRule="auto"/>
        <w:rPr>
          <w:rFonts w:ascii="Verdana" w:hAnsi="Verdana"/>
          <w:sz w:val="20"/>
        </w:rPr>
      </w:pPr>
    </w:p>
    <w:p w:rsidR="00DB0D4C" w:rsidRPr="002A6CA3" w:rsidRDefault="00DB0D4C" w:rsidP="00DB0D4C">
      <w:pPr>
        <w:pStyle w:val="Akapitzlist"/>
        <w:numPr>
          <w:ilvl w:val="3"/>
          <w:numId w:val="1"/>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Następujące oświadczenia lub dokumenty, o których mowa w pkt ……. SWZ</w:t>
      </w:r>
      <w:r>
        <w:rPr>
          <w:rFonts w:ascii="Verdana" w:hAnsi="Verdana" w:cstheme="minorHAnsi"/>
          <w:sz w:val="20"/>
        </w:rPr>
        <w:t>, znajdują się w </w:t>
      </w:r>
      <w:r w:rsidRPr="002A6CA3">
        <w:rPr>
          <w:rFonts w:ascii="Verdana" w:hAnsi="Verdana" w:cstheme="minorHAnsi"/>
          <w:sz w:val="20"/>
        </w:rPr>
        <w:t xml:space="preserve">posiadaniu Zamawiającego tj. w </w:t>
      </w:r>
      <w:r>
        <w:rPr>
          <w:rFonts w:ascii="Verdana" w:hAnsi="Verdana" w:cstheme="minorHAnsi"/>
          <w:sz w:val="20"/>
        </w:rPr>
        <w:t>P</w:t>
      </w:r>
      <w:r w:rsidRPr="002A6CA3">
        <w:rPr>
          <w:rFonts w:ascii="Verdana" w:hAnsi="Verdana" w:cstheme="minorHAnsi"/>
          <w:sz w:val="20"/>
        </w:rPr>
        <w:t xml:space="preserve">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rsidR="00DB0D4C" w:rsidRPr="002A6CA3" w:rsidRDefault="00DB0D4C" w:rsidP="00DB0D4C">
      <w:pPr>
        <w:pStyle w:val="Akapitzlist"/>
        <w:numPr>
          <w:ilvl w:val="3"/>
          <w:numId w:val="1"/>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Następujące dokumenty Zamawiający może pobrać bezpłatnie z ogólnodostępnych baz danych:</w:t>
      </w:r>
      <w:r>
        <w:rPr>
          <w:rFonts w:ascii="Verdana" w:hAnsi="Verdana" w:cstheme="minorHAnsi"/>
          <w:bCs/>
          <w:sz w:val="20"/>
        </w:rPr>
        <w:t>……………………………….</w:t>
      </w:r>
    </w:p>
    <w:p w:rsidR="00DB0D4C" w:rsidRPr="002A6CA3" w:rsidRDefault="00DB0D4C" w:rsidP="00DB0D4C">
      <w:pPr>
        <w:pStyle w:val="Akapitzlist"/>
        <w:widowControl w:val="0"/>
        <w:numPr>
          <w:ilvl w:val="3"/>
          <w:numId w:val="1"/>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rsidR="00DB0D4C" w:rsidRPr="002A6CA3" w:rsidRDefault="00DB0D4C" w:rsidP="00DB0D4C">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rsidR="00DB0D4C" w:rsidRPr="002A6CA3" w:rsidRDefault="00DB0D4C" w:rsidP="00DB0D4C">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rsidR="00DB0D4C" w:rsidRPr="002A6CA3" w:rsidRDefault="00DB0D4C" w:rsidP="00DB0D4C">
      <w:pPr>
        <w:widowControl w:val="0"/>
        <w:tabs>
          <w:tab w:val="left" w:pos="2340"/>
        </w:tabs>
        <w:suppressAutoHyphens/>
        <w:spacing w:line="240" w:lineRule="auto"/>
        <w:jc w:val="left"/>
        <w:rPr>
          <w:rFonts w:ascii="Verdana" w:hAnsi="Verdana" w:cs="Arial"/>
          <w:bCs/>
          <w:i/>
          <w:sz w:val="20"/>
        </w:rPr>
      </w:pPr>
    </w:p>
    <w:p w:rsidR="00DB0D4C" w:rsidRPr="002A6CA3" w:rsidRDefault="00DB0D4C" w:rsidP="00DB0D4C">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2A6CA3">
        <w:rPr>
          <w:rFonts w:ascii="Verdana" w:hAnsi="Verdana"/>
          <w:sz w:val="20"/>
        </w:rPr>
        <w:tab/>
        <w:t xml:space="preserve">   </w:t>
      </w:r>
      <w:r>
        <w:rPr>
          <w:rFonts w:ascii="Verdana" w:hAnsi="Verdana"/>
          <w:sz w:val="20"/>
        </w:rPr>
        <w:tab/>
      </w:r>
      <w:r>
        <w:rPr>
          <w:rFonts w:ascii="Verdana" w:hAnsi="Verdana"/>
          <w:sz w:val="20"/>
        </w:rPr>
        <w:tab/>
      </w:r>
      <w:r w:rsidRPr="002A6CA3">
        <w:rPr>
          <w:rFonts w:ascii="Verdana" w:hAnsi="Verdana"/>
          <w:sz w:val="20"/>
        </w:rPr>
        <w:t xml:space="preserve"> ...............................................................</w:t>
      </w:r>
    </w:p>
    <w:p w:rsidR="00DB0D4C" w:rsidRPr="002A6CA3" w:rsidRDefault="00DB0D4C" w:rsidP="00DB0D4C">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rsidR="00DB0D4C" w:rsidRPr="002A6CA3" w:rsidRDefault="00DB0D4C" w:rsidP="00DB0D4C">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rsidR="00DB0D4C" w:rsidRPr="002A6CA3" w:rsidRDefault="00DB0D4C" w:rsidP="00DB0D4C">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rsidR="00DB0D4C" w:rsidRPr="002A6CA3" w:rsidRDefault="00DB0D4C" w:rsidP="00DB0D4C">
      <w:pPr>
        <w:widowControl w:val="0"/>
        <w:suppressAutoHyphens/>
        <w:spacing w:line="240" w:lineRule="auto"/>
        <w:ind w:left="5398" w:right="68"/>
        <w:jc w:val="center"/>
        <w:rPr>
          <w:rFonts w:ascii="Verdana" w:hAnsi="Verdana"/>
          <w:i/>
          <w:sz w:val="20"/>
        </w:rPr>
      </w:pPr>
    </w:p>
    <w:p w:rsidR="00DB0D4C" w:rsidRPr="002A6CA3" w:rsidRDefault="00DB0D4C" w:rsidP="00DB0D4C">
      <w:pPr>
        <w:widowControl w:val="0"/>
        <w:suppressAutoHyphens/>
        <w:spacing w:line="240" w:lineRule="auto"/>
        <w:ind w:right="68"/>
        <w:rPr>
          <w:rFonts w:ascii="Verdana" w:hAnsi="Verdana"/>
          <w:i/>
          <w:sz w:val="20"/>
        </w:rPr>
      </w:pPr>
    </w:p>
    <w:p w:rsidR="004D0CF7" w:rsidRDefault="004D0CF7" w:rsidP="00DB0D4C">
      <w:bookmarkStart w:id="3" w:name="_GoBack"/>
      <w:bookmarkEnd w:id="3"/>
    </w:p>
    <w:sectPr w:rsidR="004D0CF7" w:rsidSect="00DB0D4C">
      <w:headerReference w:type="default" r:id="rId8"/>
      <w:pgSz w:w="11906" w:h="16838"/>
      <w:pgMar w:top="1417" w:right="991"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CDE" w:rsidRDefault="00A56CDE" w:rsidP="00DB0D4C">
      <w:pPr>
        <w:spacing w:line="240" w:lineRule="auto"/>
      </w:pPr>
      <w:r>
        <w:separator/>
      </w:r>
    </w:p>
  </w:endnote>
  <w:endnote w:type="continuationSeparator" w:id="0">
    <w:p w:rsidR="00A56CDE" w:rsidRDefault="00A56CDE" w:rsidP="00DB0D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CDE" w:rsidRDefault="00A56CDE" w:rsidP="00DB0D4C">
      <w:pPr>
        <w:spacing w:line="240" w:lineRule="auto"/>
      </w:pPr>
      <w:r>
        <w:separator/>
      </w:r>
    </w:p>
  </w:footnote>
  <w:footnote w:type="continuationSeparator" w:id="0">
    <w:p w:rsidR="00A56CDE" w:rsidRDefault="00A56CDE" w:rsidP="00DB0D4C">
      <w:pPr>
        <w:spacing w:line="240" w:lineRule="auto"/>
      </w:pPr>
      <w:r>
        <w:continuationSeparator/>
      </w:r>
    </w:p>
  </w:footnote>
  <w:footnote w:id="1">
    <w:p w:rsidR="00DB0D4C" w:rsidRPr="002A6CA3" w:rsidRDefault="00DB0D4C" w:rsidP="00DB0D4C">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rsidR="00DB0D4C" w:rsidRPr="002A6CA3" w:rsidDel="00900F4B" w:rsidRDefault="00DB0D4C" w:rsidP="00DB0D4C">
      <w:pPr>
        <w:pStyle w:val="Tekstprzypisudolnego"/>
        <w:rPr>
          <w:del w:id="2"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rsidR="00DB0D4C" w:rsidRPr="002A6CA3" w:rsidRDefault="00DB0D4C" w:rsidP="00DB0D4C">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rsidR="00DB0D4C" w:rsidRPr="002A6CA3" w:rsidRDefault="00DB0D4C" w:rsidP="00DB0D4C">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spellStart"/>
      <w:r w:rsidRPr="002A6CA3">
        <w:rPr>
          <w:rFonts w:ascii="Verdana" w:eastAsiaTheme="minorHAnsi" w:hAnsi="Verdana" w:cstheme="minorHAnsi"/>
          <w:sz w:val="18"/>
          <w:szCs w:val="18"/>
          <w:lang w:eastAsia="en-US"/>
        </w:rPr>
        <w:t>mikroprzedsiębiorca</w:t>
      </w:r>
      <w:proofErr w:type="spell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rsidR="00DB0D4C" w:rsidRPr="002A6CA3" w:rsidRDefault="00DB0D4C" w:rsidP="00DB0D4C">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rsidR="00DB0D4C" w:rsidRPr="002A6CA3" w:rsidRDefault="00DB0D4C" w:rsidP="00DB0D4C">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rsidR="00DB0D4C" w:rsidRPr="002A6CA3" w:rsidRDefault="00DB0D4C" w:rsidP="00DB0D4C">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rsidR="00DB0D4C" w:rsidRPr="002A6CA3" w:rsidRDefault="00DB0D4C" w:rsidP="00DB0D4C">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rsidR="00DB0D4C" w:rsidRPr="003F6267" w:rsidRDefault="00DB0D4C" w:rsidP="00DB0D4C">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1"/>
      <w:gridCol w:w="5572"/>
      <w:gridCol w:w="1885"/>
    </w:tblGrid>
    <w:tr w:rsidR="00DB0D4C" w:rsidRPr="00796896" w:rsidTr="00821383">
      <w:trPr>
        <w:trHeight w:val="841"/>
      </w:trPr>
      <w:tc>
        <w:tcPr>
          <w:tcW w:w="1985" w:type="dxa"/>
        </w:tcPr>
        <w:p w:rsidR="00DB0D4C" w:rsidRPr="00796896" w:rsidRDefault="00DB0D4C" w:rsidP="00DB0D4C">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0288" behindDoc="1" locked="0" layoutInCell="1" allowOverlap="1" wp14:anchorId="50F2C70C" wp14:editId="0CCAFD7D">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rsidR="00DB0D4C" w:rsidRPr="00796896" w:rsidRDefault="00DB0D4C" w:rsidP="00DB0D4C">
          <w:pPr>
            <w:spacing w:line="240" w:lineRule="auto"/>
            <w:jc w:val="right"/>
            <w:rPr>
              <w:rFonts w:ascii="Arial" w:hAnsi="Arial" w:cs="Arial"/>
              <w:b/>
              <w:sz w:val="14"/>
            </w:rPr>
          </w:pPr>
        </w:p>
        <w:p w:rsidR="00DB0D4C" w:rsidRPr="00796896" w:rsidRDefault="00DB0D4C" w:rsidP="00DB0D4C">
          <w:pPr>
            <w:spacing w:line="240" w:lineRule="auto"/>
            <w:jc w:val="right"/>
            <w:rPr>
              <w:sz w:val="14"/>
            </w:rPr>
          </w:pPr>
        </w:p>
      </w:tc>
      <w:tc>
        <w:tcPr>
          <w:tcW w:w="2092" w:type="dxa"/>
        </w:tcPr>
        <w:p w:rsidR="00DB0D4C" w:rsidRPr="00796896" w:rsidRDefault="00DB0D4C" w:rsidP="00DB0D4C">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59264" behindDoc="0" locked="0" layoutInCell="1" allowOverlap="1" wp14:anchorId="626B6DFD" wp14:editId="4E676AFC">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rsidR="00DB0D4C" w:rsidRPr="00245C0A" w:rsidRDefault="00DB0D4C" w:rsidP="00DB0D4C">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6B6DF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rsidR="00DB0D4C" w:rsidRPr="00245C0A" w:rsidRDefault="00DB0D4C" w:rsidP="00DB0D4C">
                          <w:pPr>
                            <w:rPr>
                              <w:rFonts w:ascii="Arial" w:hAnsi="Arial" w:cs="Arial"/>
                              <w:sz w:val="14"/>
                              <w:szCs w:val="16"/>
                            </w:rPr>
                          </w:pPr>
                        </w:p>
                      </w:txbxContent>
                    </v:textbox>
                    <w10:wrap anchorx="margin"/>
                  </v:shape>
                </w:pict>
              </mc:Fallback>
            </mc:AlternateContent>
          </w:r>
        </w:p>
        <w:p w:rsidR="00DB0D4C" w:rsidRPr="00796896" w:rsidRDefault="00DB0D4C" w:rsidP="00DB0D4C">
          <w:pPr>
            <w:spacing w:line="240" w:lineRule="auto"/>
            <w:ind w:firstLine="708"/>
            <w:jc w:val="left"/>
          </w:pPr>
        </w:p>
      </w:tc>
    </w:tr>
  </w:tbl>
  <w:p w:rsidR="00DB0D4C" w:rsidRDefault="00DB0D4C" w:rsidP="00DB0D4C">
    <w:pPr>
      <w:pStyle w:val="Nagwek"/>
      <w:jc w:val="center"/>
      <w:rPr>
        <w:rFonts w:ascii="Calibri" w:hAnsi="Calibri"/>
        <w:b/>
        <w:szCs w:val="16"/>
      </w:rPr>
    </w:pPr>
    <w:r>
      <w:rPr>
        <w:rFonts w:ascii="Calibri" w:hAnsi="Calibri"/>
        <w:b/>
        <w:szCs w:val="16"/>
      </w:rPr>
      <w:t>P</w:t>
    </w:r>
    <w:r>
      <w:rPr>
        <w:rFonts w:ascii="Calibri" w:hAnsi="Calibri"/>
        <w:b/>
        <w:szCs w:val="16"/>
      </w:rPr>
      <w:t xml:space="preserve">ostępowania o udzielenie zamówienia niepublicznego </w:t>
    </w:r>
  </w:p>
  <w:p w:rsidR="00DB0D4C" w:rsidRPr="0072383F" w:rsidRDefault="00DB0D4C" w:rsidP="00DB0D4C">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242B3B">
      <w:rPr>
        <w:rFonts w:ascii="Calibri" w:hAnsi="Calibri"/>
        <w:b/>
        <w:szCs w:val="16"/>
      </w:rPr>
      <w:t xml:space="preserve">Konserwacja i utrzymanie ruchu, usuwanie awarii i wykonywanie napraw urządzeń transportu bliskiego w PGE Energia Ciepła S.A. </w:t>
    </w:r>
    <w:r>
      <w:rPr>
        <w:rFonts w:ascii="Calibri" w:hAnsi="Calibri"/>
        <w:b/>
        <w:szCs w:val="16"/>
      </w:rPr>
      <w:br/>
    </w:r>
    <w:r w:rsidRPr="00242B3B">
      <w:rPr>
        <w:rFonts w:ascii="Calibri" w:hAnsi="Calibri"/>
        <w:b/>
        <w:szCs w:val="16"/>
      </w:rPr>
      <w:t>Oddział Elektrociepłownia w Lublinie Wrotków</w:t>
    </w:r>
  </w:p>
  <w:p w:rsidR="00DB0D4C" w:rsidRPr="0072383F" w:rsidRDefault="00DB0D4C" w:rsidP="00DB0D4C">
    <w:pPr>
      <w:pStyle w:val="Nagwek"/>
      <w:jc w:val="center"/>
      <w:rPr>
        <w:rFonts w:ascii="Calibri" w:hAnsi="Calibri"/>
        <w:szCs w:val="16"/>
      </w:rPr>
    </w:pPr>
    <w:r>
      <w:rPr>
        <w:rFonts w:ascii="Calibri" w:hAnsi="Calibri"/>
        <w:szCs w:val="16"/>
      </w:rPr>
      <w:t xml:space="preserve">nr </w:t>
    </w:r>
    <w:r w:rsidRPr="00242B3B">
      <w:rPr>
        <w:rFonts w:ascii="Calibri" w:hAnsi="Calibri"/>
        <w:szCs w:val="16"/>
      </w:rPr>
      <w:t>POST/PEC/PEC/ZSL/00749/2024</w:t>
    </w:r>
  </w:p>
  <w:p w:rsidR="00DB0D4C" w:rsidRPr="0072383F" w:rsidRDefault="00DB0D4C" w:rsidP="00DB0D4C">
    <w:pPr>
      <w:pStyle w:val="Nagwek"/>
      <w:ind w:hanging="284"/>
      <w:jc w:val="center"/>
      <w:rPr>
        <w:rFonts w:ascii="Calibri" w:hAnsi="Calibri"/>
        <w:b/>
        <w:bCs/>
        <w:szCs w:val="16"/>
      </w:rPr>
    </w:pPr>
    <w:r>
      <w:rPr>
        <w:rFonts w:ascii="Calibri" w:hAnsi="Calibri"/>
        <w:b/>
        <w:bCs/>
        <w:szCs w:val="16"/>
      </w:rPr>
      <w:t>------------------------------------------------------------------------------------------------------------------------------------------</w:t>
    </w:r>
  </w:p>
  <w:p w:rsidR="00DB0D4C" w:rsidRDefault="00DB0D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45B"/>
    <w:rsid w:val="0048045B"/>
    <w:rsid w:val="004D0CF7"/>
    <w:rsid w:val="00A56CDE"/>
    <w:rsid w:val="00DB0D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8C4BD"/>
  <w15:chartTrackingRefBased/>
  <w15:docId w15:val="{03844A78-90C4-41E9-9526-488498713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0D4C"/>
    <w:pPr>
      <w:spacing w:after="0" w:line="288" w:lineRule="auto"/>
      <w:jc w:val="both"/>
    </w:pPr>
    <w:rPr>
      <w:rFonts w:ascii="Times New Roman" w:eastAsia="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DB0D4C"/>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DB0D4C"/>
  </w:style>
  <w:style w:type="paragraph" w:styleId="Stopka">
    <w:name w:val="footer"/>
    <w:basedOn w:val="Normalny"/>
    <w:link w:val="StopkaZnak"/>
    <w:uiPriority w:val="99"/>
    <w:unhideWhenUsed/>
    <w:rsid w:val="00DB0D4C"/>
    <w:pPr>
      <w:tabs>
        <w:tab w:val="center" w:pos="4536"/>
        <w:tab w:val="right" w:pos="9072"/>
      </w:tabs>
      <w:spacing w:line="240" w:lineRule="auto"/>
    </w:pPr>
  </w:style>
  <w:style w:type="character" w:customStyle="1" w:styleId="StopkaZnak">
    <w:name w:val="Stopka Znak"/>
    <w:basedOn w:val="Domylnaczcionkaakapitu"/>
    <w:link w:val="Stopka"/>
    <w:uiPriority w:val="99"/>
    <w:rsid w:val="00DB0D4C"/>
  </w:style>
  <w:style w:type="table" w:styleId="Tabela-Siatka">
    <w:name w:val="Table Grid"/>
    <w:basedOn w:val="Standardowy"/>
    <w:rsid w:val="00DB0D4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DB0D4C"/>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DB0D4C"/>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DB0D4C"/>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DB0D4C"/>
    <w:rPr>
      <w:rFonts w:cs="Times New Roman"/>
      <w:vertAlign w:val="superscript"/>
    </w:rPr>
  </w:style>
  <w:style w:type="paragraph" w:customStyle="1" w:styleId="Default">
    <w:name w:val="Default"/>
    <w:rsid w:val="00DB0D4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x."/>
    <w:basedOn w:val="Normalny"/>
    <w:link w:val="AkapitzlistZnak"/>
    <w:uiPriority w:val="34"/>
    <w:qFormat/>
    <w:rsid w:val="00DB0D4C"/>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DB0D4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EFFB9A50D986441AD41FA8B9BF05A3B" ma:contentTypeVersion="0" ma:contentTypeDescription="SWPP2 Dokument bazowy" ma:contentTypeScope="" ma:versionID="9f99a452964bd9b3489b476cdebe3f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 Formularz oferty (edyt).docx</dmsv2BaseFileName>
    <dmsv2BaseDisplayName xmlns="http://schemas.microsoft.com/sharepoint/v3">Zał. nr 3 do SWZ - Formularz oferty (edyt)</dmsv2BaseDisplayName>
    <dmsv2SWPP2ObjectNumber xmlns="http://schemas.microsoft.com/sharepoint/v3">POST/PEC/PEC/ZSL/00749/2024                       </dmsv2SWPP2ObjectNumber>
    <dmsv2SWPP2SumMD5 xmlns="http://schemas.microsoft.com/sharepoint/v3">552102aa7746fbac4ce8535dfd70061d</dmsv2SWPP2SumMD5>
    <dmsv2BaseMoved xmlns="http://schemas.microsoft.com/sharepoint/v3">false</dmsv2BaseMoved>
    <dmsv2BaseIsSensitive xmlns="http://schemas.microsoft.com/sharepoint/v3">true</dmsv2BaseIsSensitive>
    <dmsv2SWPP2IDSWPP2 xmlns="http://schemas.microsoft.com/sharepoint/v3">650768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20357313</dmsv2BaseClientSystemDocumentID>
    <dmsv2BaseModifiedByID xmlns="http://schemas.microsoft.com/sharepoint/v3">19100173</dmsv2BaseModifiedByID>
    <dmsv2BaseCreatedByID xmlns="http://schemas.microsoft.com/sharepoint/v3">19100173</dmsv2BaseCreatedByID>
    <dmsv2SWPP2ObjectDepartment xmlns="http://schemas.microsoft.com/sharepoint/v3">00000001000l00030004</dmsv2SWPP2ObjectDepartment>
    <dmsv2SWPP2ObjectName xmlns="http://schemas.microsoft.com/sharepoint/v3">Postępowanie</dmsv2SWPP2ObjectName>
    <_dlc_DocId xmlns="a19cb1c7-c5c7-46d4-85ae-d83685407bba">ZKQJDXMXURTQ-1157519366-5308</_dlc_DocId>
    <_dlc_DocIdUrl xmlns="a19cb1c7-c5c7-46d4-85ae-d83685407bba">
      <Url>https://swpp2.dms.gkpge.pl/sites/31/_layouts/15/DocIdRedir.aspx?ID=ZKQJDXMXURTQ-1157519366-5308</Url>
      <Description>ZKQJDXMXURTQ-1157519366-5308</Description>
    </_dlc_DocIdUrl>
  </documentManagement>
</p:properties>
</file>

<file path=customXml/itemProps1.xml><?xml version="1.0" encoding="utf-8"?>
<ds:datastoreItem xmlns:ds="http://schemas.openxmlformats.org/officeDocument/2006/customXml" ds:itemID="{894EDDFD-7297-4060-94D5-04F22916120F}"/>
</file>

<file path=customXml/itemProps2.xml><?xml version="1.0" encoding="utf-8"?>
<ds:datastoreItem xmlns:ds="http://schemas.openxmlformats.org/officeDocument/2006/customXml" ds:itemID="{BFA4057A-FCEC-4025-B55C-E10C09A174B0}"/>
</file>

<file path=customXml/itemProps3.xml><?xml version="1.0" encoding="utf-8"?>
<ds:datastoreItem xmlns:ds="http://schemas.openxmlformats.org/officeDocument/2006/customXml" ds:itemID="{AA24D21D-5C68-45E1-B3A5-7CB2DE79B240}"/>
</file>

<file path=customXml/itemProps4.xml><?xml version="1.0" encoding="utf-8"?>
<ds:datastoreItem xmlns:ds="http://schemas.openxmlformats.org/officeDocument/2006/customXml" ds:itemID="{FBC3707E-089A-42B9-B7EF-069D6B40E6F8}"/>
</file>

<file path=docProps/app.xml><?xml version="1.0" encoding="utf-8"?>
<Properties xmlns="http://schemas.openxmlformats.org/officeDocument/2006/extended-properties" xmlns:vt="http://schemas.openxmlformats.org/officeDocument/2006/docPropsVTypes">
  <Template>Normal</Template>
  <TotalTime>2</TotalTime>
  <Pages>7</Pages>
  <Words>1703</Words>
  <Characters>10223</Characters>
  <Application>Microsoft Office Word</Application>
  <DocSecurity>0</DocSecurity>
  <Lines>85</Lines>
  <Paragraphs>23</Paragraphs>
  <ScaleCrop>false</ScaleCrop>
  <Company>PGE Systemy</Company>
  <LinksUpToDate>false</LinksUpToDate>
  <CharactersWithSpaces>11903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Nizio Ewelina [PGE EC CUW]</dc:creator>
  <cp:keywords/>
  <dc:description/>
  <cp:lastModifiedBy>Nizio Ewelina [PGE EC CUW]</cp:lastModifiedBy>
  <cp:revision>2</cp:revision>
  <dcterms:created xsi:type="dcterms:W3CDTF">2024-08-20T06:17:00Z</dcterms:created>
  <dcterms:modified xsi:type="dcterms:W3CDTF">2024-08-20T06:19:00Z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0x0101891000DEFFB9A50D986441AD41FA8B9BF05A3B</vt:lpwstr>
  </property>
  <property fmtid="{D5CDD505-2E9C-101B-9397-08002B2CF9AE}" pid="3" name="_dlc_DocIdItemGuid">
    <vt:lpwstr>0c0cd565-87e6-4711-acdb-05cf2ca0af36</vt:lpwstr>
  </property>
</Properties>
</file>