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5F615761"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D95848" w:rsidRPr="00D95848">
        <w:rPr>
          <w:rFonts w:ascii="Verdana" w:hAnsi="Verdana" w:cstheme="minorHAnsi"/>
          <w:b/>
          <w:bCs/>
          <w:sz w:val="20"/>
        </w:rPr>
        <w:t>POST/PEC/PEC/ZSK/01089/2024</w:t>
      </w:r>
      <w:r w:rsidR="00D95848">
        <w:rPr>
          <w:rFonts w:ascii="Verdana" w:hAnsi="Verdana" w:cstheme="minorHAnsi"/>
          <w:b/>
          <w:bCs/>
          <w:sz w:val="20"/>
        </w:rPr>
        <w:t xml:space="preserve"> </w:t>
      </w:r>
      <w:r w:rsidRPr="002A6CA3">
        <w:rPr>
          <w:rFonts w:ascii="Verdana" w:hAnsi="Verdana" w:cstheme="minorHAnsi"/>
          <w:sz w:val="20"/>
        </w:rPr>
        <w:t xml:space="preserve">prowadzonego w trybie przetargu nieograniczonego na wykonanie </w:t>
      </w:r>
      <w:r w:rsidR="00BC5FAB" w:rsidRPr="00710840">
        <w:rPr>
          <w:rFonts w:ascii="Verdana" w:hAnsi="Verdana" w:cstheme="minorHAnsi"/>
          <w:sz w:val="20"/>
        </w:rPr>
        <w:t>dostaw</w:t>
      </w:r>
      <w:r w:rsidR="00D95848" w:rsidRPr="00710840">
        <w:rPr>
          <w:rFonts w:ascii="Verdana" w:hAnsi="Verdana" w:cstheme="minorHAnsi"/>
          <w:sz w:val="20"/>
        </w:rPr>
        <w:t xml:space="preserve"> </w:t>
      </w:r>
      <w:r w:rsidRPr="00D95848">
        <w:rPr>
          <w:rFonts w:ascii="Verdana" w:hAnsi="Verdana" w:cstheme="minorHAnsi"/>
          <w:sz w:val="20"/>
        </w:rPr>
        <w:t>pn</w:t>
      </w:r>
      <w:r w:rsidR="00D95848">
        <w:rPr>
          <w:rFonts w:ascii="Verdana" w:hAnsi="Verdana" w:cstheme="minorHAnsi"/>
          <w:sz w:val="20"/>
        </w:rPr>
        <w:t>. „</w:t>
      </w:r>
      <w:r w:rsidR="00D95848" w:rsidRPr="00D95848">
        <w:rPr>
          <w:rFonts w:ascii="Verdana" w:hAnsi="Verdana" w:cstheme="minorHAnsi"/>
          <w:sz w:val="20"/>
        </w:rPr>
        <w:t>Sukcesywne dostawy gazów technicznych i wzorcowych wraz z dzierżawą butli gazowych na potrzeby PGE Energia Ciepła S.A. Oddział Elektrociepłownia w Kielcach</w:t>
      </w:r>
      <w:r w:rsidR="00D95848">
        <w:rPr>
          <w:rFonts w:ascii="Verdana" w:hAnsi="Verdana" w:cstheme="minorHAnsi"/>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17BB18C0" w:rsidR="0042031F" w:rsidRPr="002A6CA3" w:rsidRDefault="0042031F" w:rsidP="0042031F">
      <w:pPr>
        <w:pStyle w:val="Akapitzlist"/>
        <w:widowControl w:val="0"/>
        <w:suppressAutoHyphens/>
        <w:spacing w:before="120"/>
        <w:ind w:left="426"/>
        <w:rPr>
          <w:rFonts w:ascii="Verdana" w:hAnsi="Verdana" w:cs="Arial"/>
          <w:sz w:val="20"/>
        </w:rPr>
      </w:pPr>
      <w:r w:rsidRPr="00710840">
        <w:rPr>
          <w:rFonts w:ascii="Verdana" w:hAnsi="Verdana" w:cs="Arial"/>
          <w:sz w:val="20"/>
        </w:rPr>
        <w:t xml:space="preserve">Szczegółowe zestawienie pozycji cenowych składających się na ostateczną wartość Oferty stanowi </w:t>
      </w:r>
      <w:r w:rsidRPr="00710840">
        <w:rPr>
          <w:rFonts w:ascii="Verdana" w:hAnsi="Verdana" w:cs="Arial"/>
          <w:b/>
          <w:sz w:val="20"/>
        </w:rPr>
        <w:t xml:space="preserve">Załącznik nr </w:t>
      </w:r>
      <w:r w:rsidR="00A0753C" w:rsidRPr="00710840">
        <w:rPr>
          <w:rFonts w:ascii="Verdana" w:hAnsi="Verdana" w:cs="Arial"/>
          <w:b/>
          <w:sz w:val="20"/>
        </w:rPr>
        <w:t>5</w:t>
      </w:r>
      <w:r w:rsidRPr="00710840">
        <w:rPr>
          <w:rFonts w:ascii="Verdana" w:hAnsi="Verdana" w:cs="Arial"/>
          <w:b/>
          <w:sz w:val="20"/>
        </w:rPr>
        <w:t xml:space="preserve"> do </w:t>
      </w:r>
      <w:r w:rsidR="00904E94" w:rsidRPr="00710840">
        <w:rPr>
          <w:rFonts w:ascii="Verdana" w:hAnsi="Verdana" w:cs="Arial"/>
          <w:b/>
          <w:sz w:val="20"/>
        </w:rPr>
        <w:t>SWZ</w:t>
      </w:r>
      <w:r w:rsidRPr="00710840">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lastRenderedPageBreak/>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lastRenderedPageBreak/>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248A8D5B"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710840">
        <w:rPr>
          <w:rFonts w:ascii="Verdana" w:hAnsi="Verdana" w:cs="Arial"/>
          <w:i/>
          <w:color w:val="00B0F0"/>
          <w:sz w:val="16"/>
        </w:rPr>
        <w:t>(niewłaściwe skreślić)</w:t>
      </w:r>
      <w:r w:rsidRPr="00710840">
        <w:rPr>
          <w:rFonts w:ascii="Verdana" w:hAnsi="Verdana" w:cs="Arial"/>
          <w:color w:val="00B0F0"/>
          <w:sz w:val="16"/>
        </w:rPr>
        <w:t xml:space="preserve"> </w:t>
      </w:r>
      <w:r w:rsidR="0042031F" w:rsidRPr="002A6CA3">
        <w:rPr>
          <w:rFonts w:ascii="Verdana" w:hAnsi="Verdana" w:cs="Arial"/>
          <w:sz w:val="20"/>
        </w:rPr>
        <w:t>Jesteśmy/nie jesteśmy</w:t>
      </w:r>
      <w:r w:rsidR="0042031F" w:rsidRPr="002A6CA3">
        <w:rPr>
          <w:rStyle w:val="Odwoanieprzypisudolnego"/>
          <w:rFonts w:ascii="Verdana" w:hAnsi="Verdana" w:cs="Arial"/>
          <w:sz w:val="20"/>
        </w:rPr>
        <w:footnoteReference w:id="2"/>
      </w:r>
      <w:r w:rsidR="0042031F" w:rsidRPr="002A6CA3">
        <w:rPr>
          <w:rFonts w:ascii="Verdana" w:hAnsi="Verdana" w:cs="Arial"/>
          <w:sz w:val="20"/>
        </w:rPr>
        <w:t xml:space="preserve"> czynnym podatnikiem VAT</w:t>
      </w:r>
      <w:r w:rsidR="003779AF">
        <w:rPr>
          <w:rFonts w:ascii="Verdana" w:hAnsi="Verdana" w:cs="Arial"/>
          <w:sz w:val="20"/>
        </w:rPr>
        <w:t>.</w:t>
      </w:r>
    </w:p>
    <w:p w14:paraId="7E388266" w14:textId="46DB987C"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3F6267" w:rsidRPr="002A6CA3">
        <w:rPr>
          <w:rFonts w:ascii="Verdana" w:hAnsi="Verdana" w:cs="Calibri"/>
          <w:sz w:val="20"/>
        </w:rPr>
        <w:t>Oświadczamy, że jesteśmy/nie jesteśmy</w:t>
      </w:r>
      <w:r w:rsidR="003F6267" w:rsidRPr="002A6CA3">
        <w:rPr>
          <w:rFonts w:ascii="Verdana" w:hAnsi="Verdana"/>
          <w:sz w:val="20"/>
          <w:vertAlign w:val="superscript"/>
        </w:rPr>
        <w:footnoteReference w:id="3"/>
      </w:r>
      <w:r w:rsidR="003F6267" w:rsidRPr="002A6CA3">
        <w:rPr>
          <w:rFonts w:ascii="Verdana" w:hAnsi="Verdana" w:cs="Calibri"/>
          <w:sz w:val="20"/>
        </w:rPr>
        <w:t xml:space="preserve"> </w:t>
      </w:r>
      <w:proofErr w:type="spellStart"/>
      <w:r w:rsidR="003F6267" w:rsidRPr="002A6CA3">
        <w:rPr>
          <w:rFonts w:ascii="Verdana" w:hAnsi="Verdana" w:cs="Calibri"/>
          <w:sz w:val="20"/>
        </w:rPr>
        <w:t>mikroprzedsiębiorcą</w:t>
      </w:r>
      <w:proofErr w:type="spellEnd"/>
      <w:r w:rsidR="003F6267" w:rsidRPr="002A6CA3">
        <w:rPr>
          <w:rFonts w:ascii="Verdana" w:hAnsi="Verdana" w:cs="Calibri"/>
          <w:sz w:val="20"/>
        </w:rPr>
        <w:t xml:space="preserve"> bądź małym lub średnim przedsiębiorcą.</w:t>
      </w:r>
      <w:r w:rsidR="003F6267" w:rsidRPr="002A6CA3">
        <w:rPr>
          <w:rFonts w:ascii="Verdana" w:hAnsi="Verdana"/>
          <w:sz w:val="20"/>
          <w:vertAlign w:val="superscript"/>
        </w:rPr>
        <w:footnoteReference w:id="4"/>
      </w:r>
    </w:p>
    <w:p w14:paraId="58EF8774" w14:textId="339F11A1" w:rsidR="0042031F"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3D393E">
        <w:rPr>
          <w:rFonts w:ascii="Verdana" w:hAnsi="Verdana" w:cs="Arial"/>
          <w:i/>
          <w:color w:val="00B0F0"/>
          <w:sz w:val="16"/>
        </w:rPr>
        <w:lastRenderedPageBreak/>
        <w:t>(niewłaściwe skreślić)</w:t>
      </w:r>
      <w:r w:rsidRPr="003D393E">
        <w:rPr>
          <w:rFonts w:ascii="Verdana" w:hAnsi="Verdana" w:cs="Arial"/>
          <w:color w:val="00B0F0"/>
          <w:sz w:val="16"/>
        </w:rPr>
        <w:t xml:space="preserve"> </w:t>
      </w:r>
      <w:r w:rsidR="0042031F"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r>
      <w:r w:rsidRPr="002A6CA3">
        <w:rPr>
          <w:rFonts w:ascii="Verdana" w:hAnsi="Verdana" w:cs="Arial"/>
          <w:sz w:val="20"/>
          <w:lang w:eastAsia="pl-PL"/>
        </w:rPr>
        <w:lastRenderedPageBreak/>
        <w:t xml:space="preserve">i przepisów RODO. </w:t>
      </w:r>
    </w:p>
    <w:p w14:paraId="6BF4AFD1" w14:textId="316AF3C3"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D95848" w:rsidRPr="00D95848">
        <w:rPr>
          <w:rFonts w:ascii="Verdana" w:hAnsi="Verdana" w:cs="Arial"/>
          <w:b/>
          <w:bCs/>
          <w:sz w:val="20"/>
          <w:lang w:eastAsia="pl-PL"/>
        </w:rPr>
        <w:t>POST/PEC/PEC/ZSK/01089/2024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714A9B47" w14:textId="77777777" w:rsidR="00D7603F" w:rsidRPr="00CA696C" w:rsidRDefault="00D7603F" w:rsidP="00CA696C">
      <w:pPr>
        <w:spacing w:line="240" w:lineRule="auto"/>
        <w:ind w:left="5398" w:right="68"/>
        <w:jc w:val="center"/>
        <w:rPr>
          <w:rFonts w:ascii="Verdana" w:hAnsi="Verdana" w:cstheme="minorHAnsi"/>
          <w:i/>
          <w:sz w:val="20"/>
        </w:rPr>
      </w:pPr>
      <w:bookmarkStart w:id="3" w:name="_GoBack"/>
      <w:bookmarkEnd w:id="3"/>
    </w:p>
    <w:sectPr w:rsidR="00D7603F" w:rsidRPr="00CA696C"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6A74F" w14:textId="77777777" w:rsidR="00BB453A" w:rsidRDefault="00BB453A">
      <w:r>
        <w:separator/>
      </w:r>
    </w:p>
  </w:endnote>
  <w:endnote w:type="continuationSeparator" w:id="0">
    <w:p w14:paraId="3FB784A5" w14:textId="77777777" w:rsidR="00BB453A" w:rsidRDefault="00BB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BB453A" w:rsidRPr="0072383F" w:rsidRDefault="00BB453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5B62E15" w:rsidR="00BB453A" w:rsidRPr="00796896" w:rsidRDefault="00BB453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E6FB8">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E6FB8">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BB453A" w:rsidRDefault="00BB45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2939F" w14:textId="77777777" w:rsidR="00BB453A" w:rsidRDefault="00BB453A">
      <w:r>
        <w:separator/>
      </w:r>
    </w:p>
  </w:footnote>
  <w:footnote w:type="continuationSeparator" w:id="0">
    <w:p w14:paraId="3EF97236" w14:textId="77777777" w:rsidR="00BB453A" w:rsidRDefault="00BB453A">
      <w:r>
        <w:continuationSeparator/>
      </w:r>
    </w:p>
  </w:footnote>
  <w:footnote w:id="1">
    <w:p w14:paraId="76090856" w14:textId="77777777" w:rsidR="00BB453A" w:rsidRPr="002A6CA3" w:rsidRDefault="00BB453A"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BB453A" w:rsidRPr="002A6CA3" w:rsidDel="00900F4B" w:rsidRDefault="00BB453A" w:rsidP="0042031F">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BB453A" w:rsidRPr="002A6CA3" w:rsidRDefault="00BB453A"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BB453A" w:rsidRPr="002A6CA3" w:rsidRDefault="00BB453A"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BB453A" w:rsidRPr="002A6CA3" w:rsidRDefault="00BB453A"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BB453A" w:rsidRPr="002A6CA3" w:rsidRDefault="00BB453A"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BB453A" w:rsidRPr="002A6CA3" w:rsidRDefault="00BB453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BB453A" w:rsidRPr="00796896" w14:paraId="6F2D8356" w14:textId="77777777" w:rsidTr="00563339">
      <w:trPr>
        <w:trHeight w:val="841"/>
      </w:trPr>
      <w:tc>
        <w:tcPr>
          <w:tcW w:w="1985" w:type="dxa"/>
        </w:tcPr>
        <w:p w14:paraId="100CED07" w14:textId="77777777" w:rsidR="00BB453A" w:rsidRPr="00796896" w:rsidRDefault="00BB453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BB453A" w:rsidRPr="00796896" w:rsidRDefault="00BB453A" w:rsidP="00796896">
          <w:pPr>
            <w:spacing w:line="240" w:lineRule="auto"/>
            <w:jc w:val="right"/>
            <w:rPr>
              <w:rFonts w:ascii="Arial" w:hAnsi="Arial" w:cs="Arial"/>
              <w:b/>
              <w:sz w:val="14"/>
              <w:lang w:eastAsia="pl-PL"/>
            </w:rPr>
          </w:pPr>
        </w:p>
        <w:p w14:paraId="72DEF8A6" w14:textId="77777777" w:rsidR="00BB453A" w:rsidRPr="00796896" w:rsidRDefault="00BB453A" w:rsidP="00796896">
          <w:pPr>
            <w:spacing w:line="240" w:lineRule="auto"/>
            <w:jc w:val="right"/>
            <w:rPr>
              <w:sz w:val="14"/>
              <w:lang w:eastAsia="pl-PL"/>
            </w:rPr>
          </w:pPr>
        </w:p>
      </w:tc>
      <w:tc>
        <w:tcPr>
          <w:tcW w:w="2092" w:type="dxa"/>
        </w:tcPr>
        <w:p w14:paraId="6EF5E519" w14:textId="77777777" w:rsidR="00BB453A" w:rsidRPr="00796896" w:rsidRDefault="00BB453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BB453A" w:rsidRPr="00245C0A" w:rsidRDefault="00BB453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F70706" w:rsidRPr="00245C0A" w:rsidRDefault="00F70706" w:rsidP="00796896">
                          <w:pPr>
                            <w:rPr>
                              <w:rFonts w:ascii="Arial" w:hAnsi="Arial" w:cs="Arial"/>
                              <w:sz w:val="14"/>
                              <w:szCs w:val="16"/>
                            </w:rPr>
                          </w:pPr>
                        </w:p>
                      </w:txbxContent>
                    </v:textbox>
                    <w10:wrap anchorx="margin"/>
                  </v:shape>
                </w:pict>
              </mc:Fallback>
            </mc:AlternateContent>
          </w:r>
        </w:p>
        <w:p w14:paraId="6A62E664" w14:textId="77777777" w:rsidR="00BB453A" w:rsidRPr="00796896" w:rsidRDefault="00BB453A" w:rsidP="00796896">
          <w:pPr>
            <w:spacing w:line="240" w:lineRule="auto"/>
            <w:ind w:firstLine="708"/>
            <w:jc w:val="left"/>
            <w:rPr>
              <w:lang w:eastAsia="pl-PL"/>
            </w:rPr>
          </w:pPr>
        </w:p>
      </w:tc>
    </w:tr>
  </w:tbl>
  <w:p w14:paraId="68ED044D" w14:textId="0D4ED5C2" w:rsidR="00BB453A" w:rsidRPr="0072383F" w:rsidRDefault="00BB453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BB453A" w:rsidRDefault="00BB453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0A09F819" w:rsidR="00BB453A" w:rsidRPr="0072383F" w:rsidRDefault="00BB453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6916C6">
      <w:t xml:space="preserve"> </w:t>
    </w:r>
    <w:r w:rsidRPr="006916C6">
      <w:rPr>
        <w:rFonts w:ascii="Calibri" w:hAnsi="Calibri"/>
        <w:b/>
        <w:szCs w:val="16"/>
      </w:rPr>
      <w:t>Sukcesywne dostawy gazów technicznych i wzorcowych wraz z dzierżawą butli gazowych na potrzeby PGE Energia Ciepła S.A. Oddział Elektrociepłownia w Kielcach</w:t>
    </w:r>
    <w:r>
      <w:rPr>
        <w:rFonts w:ascii="Calibri" w:hAnsi="Calibri"/>
        <w:b/>
        <w:szCs w:val="16"/>
      </w:rPr>
      <w:t>”</w:t>
    </w:r>
  </w:p>
  <w:p w14:paraId="4CF09E4C" w14:textId="3B7F7EDF" w:rsidR="00BB453A" w:rsidRPr="0072383F" w:rsidRDefault="00BB453A" w:rsidP="004B2A5B">
    <w:pPr>
      <w:pStyle w:val="Nagwek"/>
      <w:spacing w:line="240" w:lineRule="auto"/>
      <w:jc w:val="center"/>
      <w:rPr>
        <w:rFonts w:ascii="Calibri" w:hAnsi="Calibri"/>
        <w:szCs w:val="16"/>
      </w:rPr>
    </w:pPr>
    <w:r>
      <w:rPr>
        <w:rFonts w:ascii="Calibri" w:hAnsi="Calibri"/>
        <w:szCs w:val="16"/>
      </w:rPr>
      <w:t>nr</w:t>
    </w:r>
    <w:r w:rsidRPr="006916C6">
      <w:t xml:space="preserve"> </w:t>
    </w:r>
    <w:r w:rsidRPr="006916C6">
      <w:rPr>
        <w:rFonts w:ascii="Calibri" w:hAnsi="Calibri"/>
        <w:szCs w:val="16"/>
      </w:rPr>
      <w:t>POST/PEC/PEC/ZSK/01089/2024</w:t>
    </w:r>
    <w:r w:rsidRPr="006916C6" w:rsidDel="006916C6">
      <w:rPr>
        <w:rFonts w:ascii="Calibri" w:hAnsi="Calibri"/>
        <w:szCs w:val="16"/>
      </w:rPr>
      <w:t xml:space="preserve"> </w:t>
    </w:r>
  </w:p>
  <w:p w14:paraId="45F5AF70" w14:textId="77777777" w:rsidR="00BB453A" w:rsidRPr="0072383F" w:rsidRDefault="00BB453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BB453A" w:rsidRPr="00796896" w:rsidRDefault="00BB453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8F8A28C"/>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779"/>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189F"/>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444"/>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53DD"/>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6C6"/>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B8"/>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840"/>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486"/>
    <w:rsid w:val="008077B6"/>
    <w:rsid w:val="008077DC"/>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565F"/>
    <w:rsid w:val="0085634C"/>
    <w:rsid w:val="00856352"/>
    <w:rsid w:val="00856A66"/>
    <w:rsid w:val="008571B5"/>
    <w:rsid w:val="0085722F"/>
    <w:rsid w:val="00857ABE"/>
    <w:rsid w:val="008601C2"/>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1D2A"/>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1F9"/>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3D2"/>
    <w:rsid w:val="00920D5A"/>
    <w:rsid w:val="0092142B"/>
    <w:rsid w:val="00921A3F"/>
    <w:rsid w:val="00921E5C"/>
    <w:rsid w:val="00921FCD"/>
    <w:rsid w:val="00922645"/>
    <w:rsid w:val="009228E9"/>
    <w:rsid w:val="00922D42"/>
    <w:rsid w:val="00923171"/>
    <w:rsid w:val="00923328"/>
    <w:rsid w:val="0092397F"/>
    <w:rsid w:val="009242C5"/>
    <w:rsid w:val="0092562E"/>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3BE"/>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39B6"/>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5019"/>
    <w:rsid w:val="00B160C3"/>
    <w:rsid w:val="00B1710F"/>
    <w:rsid w:val="00B1715D"/>
    <w:rsid w:val="00B17404"/>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53A"/>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3FF"/>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584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409"/>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C96"/>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9EC"/>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1CF"/>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27D4"/>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0706"/>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23382607">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 [Edytowalny].docx</dmsv2BaseFileName>
    <dmsv2BaseDisplayName xmlns="http://schemas.microsoft.com/sharepoint/v3">SWZ_Zał. nr 3 [Edytowalny]</dmsv2BaseDisplayName>
    <dmsv2SWPP2ObjectNumber xmlns="http://schemas.microsoft.com/sharepoint/v3">POST/PEC/PEC/ZSK/01089/2024                       </dmsv2SWPP2ObjectNumber>
    <dmsv2SWPP2SumMD5 xmlns="http://schemas.microsoft.com/sharepoint/v3">1681e0e56048dfd3ad7f28ad11cdc299</dmsv2SWPP2SumMD5>
    <dmsv2BaseMoved xmlns="http://schemas.microsoft.com/sharepoint/v3">false</dmsv2BaseMoved>
    <dmsv2BaseIsSensitive xmlns="http://schemas.microsoft.com/sharepoint/v3">true</dmsv2BaseIsSensitive>
    <dmsv2SWPP2IDSWPP2 xmlns="http://schemas.microsoft.com/sharepoint/v3">660259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21003079</dmsv2BaseClientSystemDocumentID>
    <dmsv2BaseModifiedByID xmlns="http://schemas.microsoft.com/sharepoint/v3">19100845</dmsv2BaseModifiedByID>
    <dmsv2BaseCreatedByID xmlns="http://schemas.microsoft.com/sharepoint/v3">19100845</dmsv2BaseCreatedByID>
    <dmsv2SWPP2ObjectDepartment xmlns="http://schemas.microsoft.com/sharepoint/v3">00000001000l00030008</dmsv2SWPP2ObjectDepartment>
    <dmsv2SWPP2ObjectName xmlns="http://schemas.microsoft.com/sharepoint/v3">Postępowanie</dmsv2SWPP2ObjectName>
    <_dlc_DocId xmlns="a19cb1c7-c5c7-46d4-85ae-d83685407bba">AEASQFSYQUA4-921679528-16745</_dlc_DocId>
    <_dlc_DocIdUrl xmlns="a19cb1c7-c5c7-46d4-85ae-d83685407bba">
      <Url>https://swpp2.dms.gkpge.pl/sites/32/_layouts/15/DocIdRedir.aspx?ID=AEASQFSYQUA4-921679528-16745</Url>
      <Description>AEASQFSYQUA4-921679528-16745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BB8CB1-5C27-415C-BF8F-5145F92676D6}"/>
</file>

<file path=customXml/itemProps2.xml><?xml version="1.0" encoding="utf-8"?>
<ds:datastoreItem xmlns:ds="http://schemas.openxmlformats.org/officeDocument/2006/customXml" ds:itemID="{C7AF5DB2-E60A-407A-8356-EF2A9D57195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eb562a4-c42a-451e-8373-6e70472c357b"/>
    <ds:schemaRef ds:uri="http://www.w3.org/XML/1998/namespace"/>
    <ds:schemaRef ds:uri="http://purl.org/dc/dcmitype/"/>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941DB834-A9D7-4BD7-8BD3-69169F258BF8}">
  <ds:schemaRefs>
    <ds:schemaRef ds:uri="http://schemas.openxmlformats.org/officeDocument/2006/bibliography"/>
  </ds:schemaRefs>
</ds:datastoreItem>
</file>

<file path=customXml/itemProps5.xml><?xml version="1.0" encoding="utf-8"?>
<ds:datastoreItem xmlns:ds="http://schemas.openxmlformats.org/officeDocument/2006/customXml" ds:itemID="{0D6B6DC3-07EC-4F86-B40B-76F009B7775D}"/>
</file>

<file path=docProps/app.xml><?xml version="1.0" encoding="utf-8"?>
<Properties xmlns="http://schemas.openxmlformats.org/officeDocument/2006/extended-properties" xmlns:vt="http://schemas.openxmlformats.org/officeDocument/2006/docPropsVTypes">
  <Template>Normal</Template>
  <TotalTime>0</TotalTime>
  <Pages>5</Pages>
  <Words>1429</Words>
  <Characters>9347</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2024-11-07T08:18:00Z</dcterms:created>
  <dcterms:modified xsi:type="dcterms:W3CDTF">2024-11-07T08:18:00Z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80455414-232e-476c-9a92-86d6895daf5a</vt:lpwstr>
  </property>
</Properties>
</file>