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47207D54" w:rsidR="0042031F" w:rsidRPr="002A6CA3" w:rsidRDefault="0042031F" w:rsidP="00E85405">
      <w:pPr>
        <w:widowControl w:val="0"/>
        <w:suppressAutoHyphens/>
        <w:rPr>
          <w:rFonts w:ascii="Verdana" w:hAnsi="Verdana" w:cs="Arial"/>
          <w:b/>
          <w:sz w:val="20"/>
        </w:rPr>
      </w:pPr>
      <w:r w:rsidRPr="002A6CA3">
        <w:rPr>
          <w:rFonts w:ascii="Verdana" w:hAnsi="Verdana" w:cs="Arial"/>
          <w:sz w:val="20"/>
        </w:rPr>
        <w:t>My</w:t>
      </w:r>
      <w:r w:rsidRPr="00D32737">
        <w:rPr>
          <w:rFonts w:ascii="Verdana" w:hAnsi="Verdana" w:cs="Arial"/>
          <w:sz w:val="20"/>
        </w:rPr>
        <w:t xml:space="preserve">, niżej podpisani, nawiązując do postępowania o udzielenie zamówienia </w:t>
      </w:r>
      <w:r w:rsidRPr="00D32737">
        <w:rPr>
          <w:rFonts w:ascii="Verdana" w:hAnsi="Verdana" w:cstheme="minorHAnsi"/>
          <w:sz w:val="20"/>
        </w:rPr>
        <w:t xml:space="preserve">nr </w:t>
      </w:r>
      <w:r w:rsidR="00E85405" w:rsidRPr="00D32737">
        <w:rPr>
          <w:rFonts w:ascii="Verdana" w:hAnsi="Verdana" w:cstheme="minorHAnsi"/>
          <w:sz w:val="20"/>
        </w:rPr>
        <w:t>POST/PEC/PEC/ZSK/00979/2024</w:t>
      </w:r>
      <w:r w:rsidR="00E85405" w:rsidRPr="00D32737" w:rsidDel="00E85405">
        <w:rPr>
          <w:rFonts w:ascii="Verdana" w:eastAsia="Calibri" w:hAnsi="Verdana" w:cstheme="minorHAnsi"/>
          <w:sz w:val="20"/>
        </w:rPr>
        <w:t xml:space="preserve"> </w:t>
      </w:r>
      <w:r w:rsidRPr="00D32737">
        <w:rPr>
          <w:rFonts w:ascii="Verdana" w:hAnsi="Verdana" w:cstheme="minorHAnsi"/>
          <w:sz w:val="20"/>
        </w:rPr>
        <w:t xml:space="preserve">prowadzonego w trybie przetargu nieograniczonego na wykonanie usług pn. </w:t>
      </w:r>
      <w:r w:rsidR="00E85405" w:rsidRPr="00D32737">
        <w:rPr>
          <w:rFonts w:ascii="Verdana" w:hAnsi="Verdana" w:cstheme="minorHAnsi"/>
          <w:b/>
          <w:sz w:val="20"/>
        </w:rPr>
        <w:t>„</w:t>
      </w:r>
      <w:r w:rsidR="00E85405" w:rsidRPr="00D32737">
        <w:rPr>
          <w:rFonts w:ascii="Verdana" w:hAnsi="Verdana" w:cstheme="minorHAnsi"/>
          <w:b/>
          <w:bCs/>
          <w:sz w:val="20"/>
        </w:rPr>
        <w:t>Montaż</w:t>
      </w:r>
      <w:r w:rsidR="00E85405" w:rsidRPr="00E85405">
        <w:rPr>
          <w:rFonts w:ascii="Verdana" w:hAnsi="Verdana" w:cstheme="minorHAnsi"/>
          <w:b/>
          <w:bCs/>
          <w:sz w:val="20"/>
        </w:rPr>
        <w:t xml:space="preserve"> instalacji klimatyzacji w pomieszczeniu Archiwum Głównym w PGE Energia Ciepła S.A. Oddział nr 1 w Krakowie</w:t>
      </w:r>
      <w:r w:rsidR="00E85405">
        <w:rPr>
          <w:rFonts w:ascii="Verdana" w:hAnsi="Verdana" w:cstheme="minorHAnsi"/>
          <w:b/>
          <w:bCs/>
          <w:sz w:val="20"/>
        </w:rPr>
        <w:t xml:space="preserve">” </w:t>
      </w:r>
      <w:r w:rsidR="00E85405" w:rsidRPr="00E85405">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 xml:space="preserve">jącego, nie </w:t>
      </w:r>
      <w:r w:rsidR="00026932" w:rsidRPr="002A6CA3">
        <w:rPr>
          <w:rFonts w:ascii="Verdana" w:hAnsi="Verdana" w:cs="Arial"/>
          <w:sz w:val="20"/>
        </w:rPr>
        <w:lastRenderedPageBreak/>
        <w:t>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lastRenderedPageBreak/>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248A8D5B"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D32737">
        <w:rPr>
          <w:rFonts w:ascii="Verdana" w:hAnsi="Verdana" w:cs="Arial"/>
          <w:i/>
          <w:color w:val="00B0F0"/>
          <w:sz w:val="16"/>
        </w:rPr>
        <w:t>(niewłaściwe skreślić)</w:t>
      </w:r>
      <w:r w:rsidRPr="00D32737">
        <w:rPr>
          <w:rFonts w:ascii="Verdana" w:hAnsi="Verdana" w:cs="Arial"/>
          <w:color w:val="00B0F0"/>
          <w:sz w:val="16"/>
        </w:rPr>
        <w:t xml:space="preserve"> </w:t>
      </w:r>
      <w:r w:rsidR="0042031F" w:rsidRPr="002A6CA3">
        <w:rPr>
          <w:rFonts w:ascii="Verdana" w:hAnsi="Verdana" w:cs="Arial"/>
          <w:sz w:val="20"/>
        </w:rPr>
        <w:t>Jesteśmy/nie jesteśmy</w:t>
      </w:r>
      <w:r w:rsidR="0042031F" w:rsidRPr="002A6CA3">
        <w:rPr>
          <w:rStyle w:val="Odwoanieprzypisudolnego"/>
          <w:rFonts w:ascii="Verdana" w:hAnsi="Verdana" w:cs="Arial"/>
          <w:sz w:val="20"/>
        </w:rPr>
        <w:footnoteReference w:id="2"/>
      </w:r>
      <w:r w:rsidR="0042031F" w:rsidRPr="002A6CA3">
        <w:rPr>
          <w:rFonts w:ascii="Verdana" w:hAnsi="Verdana" w:cs="Arial"/>
          <w:sz w:val="20"/>
        </w:rPr>
        <w:t xml:space="preserve"> czynnym podatnikiem VAT</w:t>
      </w:r>
      <w:r w:rsidR="003779AF">
        <w:rPr>
          <w:rFonts w:ascii="Verdana" w:hAnsi="Verdana" w:cs="Arial"/>
          <w:sz w:val="20"/>
        </w:rPr>
        <w:t>.</w:t>
      </w:r>
    </w:p>
    <w:p w14:paraId="7E388266" w14:textId="46DB987C"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3F6267" w:rsidRPr="002A6CA3">
        <w:rPr>
          <w:rFonts w:ascii="Verdana" w:hAnsi="Verdana" w:cs="Calibri"/>
          <w:sz w:val="20"/>
        </w:rPr>
        <w:t>Oświadczamy, że jesteśmy/nie jesteśmy</w:t>
      </w:r>
      <w:r w:rsidR="003F6267" w:rsidRPr="002A6CA3">
        <w:rPr>
          <w:rFonts w:ascii="Verdana" w:hAnsi="Verdana"/>
          <w:sz w:val="20"/>
          <w:vertAlign w:val="superscript"/>
        </w:rPr>
        <w:footnoteReference w:id="3"/>
      </w:r>
      <w:r w:rsidR="003F6267" w:rsidRPr="002A6CA3">
        <w:rPr>
          <w:rFonts w:ascii="Verdana" w:hAnsi="Verdana" w:cs="Calibri"/>
          <w:sz w:val="20"/>
        </w:rPr>
        <w:t xml:space="preserve"> </w:t>
      </w:r>
      <w:proofErr w:type="spellStart"/>
      <w:r w:rsidR="003F6267" w:rsidRPr="002A6CA3">
        <w:rPr>
          <w:rFonts w:ascii="Verdana" w:hAnsi="Verdana" w:cs="Calibri"/>
          <w:sz w:val="20"/>
        </w:rPr>
        <w:t>mikroprzedsiębiorcą</w:t>
      </w:r>
      <w:proofErr w:type="spellEnd"/>
      <w:r w:rsidR="003F6267" w:rsidRPr="002A6CA3">
        <w:rPr>
          <w:rFonts w:ascii="Verdana" w:hAnsi="Verdana" w:cs="Calibri"/>
          <w:sz w:val="20"/>
        </w:rPr>
        <w:t xml:space="preserve"> bądź małym lub średnim przedsiębiorcą.</w:t>
      </w:r>
      <w:r w:rsidR="003F6267" w:rsidRPr="002A6CA3">
        <w:rPr>
          <w:rFonts w:ascii="Verdana" w:hAnsi="Verdana"/>
          <w:sz w:val="20"/>
          <w:vertAlign w:val="superscript"/>
        </w:rPr>
        <w:footnoteReference w:id="4"/>
      </w:r>
    </w:p>
    <w:p w14:paraId="58EF8774" w14:textId="094EBCBF"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7C789F4E" w:rsidR="0042031F" w:rsidRPr="002A6CA3" w:rsidRDefault="00E85405"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42031F"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0042031F" w:rsidRPr="002A6CA3">
        <w:rPr>
          <w:rStyle w:val="Odwoanieprzypisudolnego"/>
          <w:rFonts w:ascii="Verdana" w:hAnsi="Verdana" w:cs="Arial"/>
          <w:sz w:val="20"/>
          <w:lang w:eastAsia="pl-PL"/>
        </w:rPr>
        <w:footnoteReference w:id="5"/>
      </w:r>
      <w:r w:rsidR="0042031F"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E85405">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E8540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E8540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E85405">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798B679B" w:rsidR="0042031F" w:rsidRPr="002A6CA3" w:rsidRDefault="00E85405"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42031F"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0042031F" w:rsidRPr="002A6CA3">
        <w:rPr>
          <w:rStyle w:val="Odwoanieprzypisudolnego"/>
          <w:rFonts w:ascii="Verdana" w:hAnsi="Verdana" w:cs="Arial"/>
          <w:bCs/>
          <w:sz w:val="20"/>
          <w:lang w:eastAsia="pl-PL"/>
        </w:rPr>
        <w:footnoteReference w:id="6"/>
      </w:r>
      <w:r w:rsidR="0042031F"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w:t>
      </w:r>
      <w:r w:rsidRPr="002A6CA3">
        <w:rPr>
          <w:rFonts w:ascii="Verdana" w:hAnsi="Verdana" w:cs="Arial"/>
          <w:sz w:val="20"/>
          <w:lang w:eastAsia="pl-PL"/>
        </w:rPr>
        <w:lastRenderedPageBreak/>
        <w:t>(ogólne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521F31BF"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E85405" w:rsidRPr="00E85405">
        <w:rPr>
          <w:rFonts w:ascii="Verdana" w:hAnsi="Verdana" w:cs="Arial"/>
          <w:b/>
          <w:bCs/>
          <w:sz w:val="20"/>
          <w:lang w:eastAsia="pl-PL"/>
        </w:rPr>
        <w:t>POST/PEC/PEC/ZSK/00979/2024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D32737" w:rsidRDefault="00EA7443" w:rsidP="000032C2">
            <w:pPr>
              <w:tabs>
                <w:tab w:val="left" w:pos="540"/>
              </w:tabs>
              <w:jc w:val="center"/>
              <w:rPr>
                <w:rFonts w:ascii="Verdana" w:hAnsi="Verdana" w:cstheme="minorHAnsi"/>
                <w:b/>
                <w:sz w:val="20"/>
              </w:rPr>
            </w:pPr>
            <w:r w:rsidRPr="00D32737">
              <w:rPr>
                <w:rFonts w:ascii="Verdana" w:hAnsi="Verdana" w:cstheme="minorHAnsi"/>
                <w:b/>
                <w:iCs/>
                <w:sz w:val="20"/>
              </w:rPr>
              <w:t xml:space="preserve">Zobowiązanie </w:t>
            </w:r>
            <w:r w:rsidRPr="00D32737">
              <w:rPr>
                <w:rFonts w:ascii="Verdana" w:hAnsi="Verdana" w:cstheme="minorHAnsi"/>
                <w:b/>
                <w:sz w:val="20"/>
              </w:rPr>
              <w:t>podmiotu do oddania Wykonawcy</w:t>
            </w:r>
          </w:p>
          <w:p w14:paraId="5F69F321" w14:textId="77777777" w:rsidR="00EA7443" w:rsidRPr="00D32737" w:rsidRDefault="00EA7443" w:rsidP="000032C2">
            <w:pPr>
              <w:tabs>
                <w:tab w:val="left" w:pos="540"/>
              </w:tabs>
              <w:jc w:val="center"/>
              <w:rPr>
                <w:rFonts w:ascii="Verdana" w:hAnsi="Verdana" w:cstheme="minorHAnsi"/>
                <w:b/>
                <w:sz w:val="20"/>
              </w:rPr>
            </w:pPr>
            <w:r w:rsidRPr="00D32737">
              <w:rPr>
                <w:rFonts w:ascii="Verdana" w:hAnsi="Verdana" w:cstheme="minorHAnsi"/>
                <w:b/>
                <w:sz w:val="20"/>
              </w:rPr>
              <w:t xml:space="preserve">do dyspozycji niezbędnych zasobów w trakcie realizacji Zamówienia pn.: </w:t>
            </w:r>
          </w:p>
          <w:p w14:paraId="7EA115E5" w14:textId="11C442C8" w:rsidR="00EA7443" w:rsidRPr="00D32737" w:rsidRDefault="00EA7443" w:rsidP="000032C2">
            <w:pPr>
              <w:tabs>
                <w:tab w:val="left" w:pos="540"/>
              </w:tabs>
              <w:jc w:val="center"/>
              <w:rPr>
                <w:rFonts w:ascii="Verdana" w:hAnsi="Verdana" w:cstheme="minorHAnsi"/>
                <w:sz w:val="20"/>
              </w:rPr>
            </w:pPr>
            <w:r w:rsidRPr="00D32737">
              <w:rPr>
                <w:rFonts w:ascii="Verdana" w:hAnsi="Verdana" w:cstheme="minorHAnsi"/>
                <w:b/>
                <w:sz w:val="20"/>
              </w:rPr>
              <w:t>„</w:t>
            </w:r>
            <w:r w:rsidR="00E85405" w:rsidRPr="00437F42">
              <w:rPr>
                <w:rFonts w:ascii="Verdana" w:hAnsi="Verdana" w:cstheme="minorHAnsi"/>
                <w:b/>
                <w:sz w:val="20"/>
              </w:rPr>
              <w:t>Montaż instalacji klimatyzacji w pomieszczeniu Archiwum Głównym w PGE Energia Ciepła S.A. Oddział nr 1 w Krakowie</w:t>
            </w:r>
            <w:r w:rsidRPr="00D32737">
              <w:rPr>
                <w:rFonts w:ascii="Verdana" w:hAnsi="Verdana" w:cstheme="minorHAnsi"/>
                <w:b/>
                <w:sz w:val="20"/>
              </w:rPr>
              <w:t>”</w:t>
            </w:r>
            <w:r w:rsidRPr="00D32737">
              <w:rPr>
                <w:rFonts w:ascii="Verdana" w:hAnsi="Verdana" w:cstheme="minorHAnsi"/>
                <w:sz w:val="20"/>
              </w:rPr>
              <w:t xml:space="preserve"> </w:t>
            </w:r>
          </w:p>
          <w:p w14:paraId="04D1FB64" w14:textId="3142B6B1" w:rsidR="00EA7443" w:rsidRPr="002A6CA3" w:rsidRDefault="00EA7443" w:rsidP="000032C2">
            <w:pPr>
              <w:tabs>
                <w:tab w:val="left" w:pos="540"/>
              </w:tabs>
              <w:jc w:val="center"/>
              <w:rPr>
                <w:rFonts w:ascii="Verdana" w:eastAsia="EUAlbertina-Regular-Identity-H" w:hAnsi="Verdana" w:cstheme="minorHAnsi"/>
                <w:sz w:val="20"/>
              </w:rPr>
            </w:pPr>
            <w:r w:rsidRPr="00D32737">
              <w:rPr>
                <w:rFonts w:ascii="Verdana" w:hAnsi="Verdana" w:cstheme="minorHAnsi"/>
                <w:sz w:val="20"/>
              </w:rPr>
              <w:t>(</w:t>
            </w:r>
            <w:r w:rsidRPr="00D32737">
              <w:rPr>
                <w:rFonts w:ascii="Verdana" w:eastAsia="EUAlbertina-Regular-Identity-H" w:hAnsi="Verdana" w:cstheme="minorHAnsi"/>
                <w:sz w:val="20"/>
              </w:rPr>
              <w:t xml:space="preserve">numer ref. postępowania: </w:t>
            </w:r>
            <w:r w:rsidR="00E85405" w:rsidRPr="00D32737">
              <w:rPr>
                <w:rFonts w:ascii="Verdana" w:eastAsia="EUAlbertina-Regular-Identity-H" w:hAnsi="Verdana" w:cstheme="minorHAnsi"/>
                <w:b/>
                <w:bCs/>
                <w:sz w:val="20"/>
              </w:rPr>
              <w:t>POST/PEC/PEC/ZSK/00979/2024</w:t>
            </w:r>
            <w:r w:rsidR="00E85405" w:rsidRPr="00D32737">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6AF8B00"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D32737">
        <w:rPr>
          <w:rFonts w:ascii="Verdana" w:hAnsi="Verdana" w:cstheme="minorHAnsi"/>
          <w:sz w:val="20"/>
        </w:rPr>
        <w:t>Zamówienia</w:t>
      </w:r>
      <w:r w:rsidR="00E85405" w:rsidRPr="00D32737">
        <w:rPr>
          <w:rFonts w:ascii="Verdana" w:hAnsi="Verdana" w:cstheme="minorHAnsi"/>
          <w:sz w:val="20"/>
        </w:rPr>
        <w:t xml:space="preserve"> </w:t>
      </w:r>
      <w:r w:rsidRPr="00D32737">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D32737" w:rsidRDefault="00EA7443" w:rsidP="00AB4C0C">
            <w:pPr>
              <w:autoSpaceDE w:val="0"/>
              <w:autoSpaceDN w:val="0"/>
              <w:adjustRightInd w:val="0"/>
              <w:jc w:val="center"/>
              <w:rPr>
                <w:rFonts w:ascii="Verdana" w:hAnsi="Verdana" w:cstheme="minorHAnsi"/>
                <w:b/>
                <w:sz w:val="20"/>
              </w:rPr>
            </w:pPr>
            <w:r w:rsidRPr="00D32737">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D32737" w:rsidRDefault="00EA7443" w:rsidP="000032C2">
            <w:pPr>
              <w:autoSpaceDE w:val="0"/>
              <w:autoSpaceDN w:val="0"/>
              <w:adjustRightInd w:val="0"/>
              <w:jc w:val="center"/>
              <w:rPr>
                <w:rFonts w:ascii="Verdana" w:hAnsi="Verdana" w:cstheme="minorHAnsi"/>
                <w:b/>
                <w:sz w:val="20"/>
              </w:rPr>
            </w:pPr>
            <w:r w:rsidRPr="00D32737">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7777777" w:rsidR="00EA7443" w:rsidRPr="00D32737" w:rsidRDefault="001B63ED" w:rsidP="000032C2">
            <w:pPr>
              <w:autoSpaceDE w:val="0"/>
              <w:autoSpaceDN w:val="0"/>
              <w:adjustRightInd w:val="0"/>
              <w:spacing w:line="240" w:lineRule="auto"/>
              <w:jc w:val="center"/>
              <w:rPr>
                <w:rFonts w:ascii="Verdana" w:hAnsi="Verdana" w:cstheme="minorHAnsi"/>
                <w:sz w:val="20"/>
              </w:rPr>
            </w:pPr>
            <w:r w:rsidRPr="00D32737">
              <w:rPr>
                <w:rFonts w:ascii="Verdana" w:hAnsi="Verdana" w:cstheme="minorHAnsi"/>
                <w:sz w:val="20"/>
              </w:rPr>
              <w:t>Wiedza/doświadczenie/zasoby kadrowe</w:t>
            </w:r>
          </w:p>
        </w:tc>
        <w:tc>
          <w:tcPr>
            <w:tcW w:w="1984" w:type="dxa"/>
            <w:shd w:val="clear" w:color="auto" w:fill="F2F2F2" w:themeFill="background1" w:themeFillShade="F2"/>
          </w:tcPr>
          <w:p w14:paraId="7ED7AFDD" w14:textId="77777777" w:rsidR="00EA7443" w:rsidRPr="00D32737" w:rsidRDefault="00EA7443" w:rsidP="000032C2">
            <w:pPr>
              <w:autoSpaceDE w:val="0"/>
              <w:autoSpaceDN w:val="0"/>
              <w:adjustRightInd w:val="0"/>
              <w:jc w:val="center"/>
              <w:rPr>
                <w:rFonts w:ascii="Verdana" w:hAnsi="Verdana" w:cstheme="minorHAnsi"/>
                <w:i/>
                <w:sz w:val="20"/>
              </w:rPr>
            </w:pPr>
            <w:r w:rsidRPr="00D32737">
              <w:rPr>
                <w:rFonts w:ascii="Verdana" w:hAnsi="Verdana" w:cstheme="minorHAnsi"/>
                <w:i/>
                <w:sz w:val="20"/>
              </w:rPr>
              <w:t>Doświadczenie/Zasoby osobowe lub sprzętowe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9954FA2" w14:textId="0D2C10DF"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6"/>
      <w:r w:rsidR="00E85405">
        <w:rPr>
          <w:rFonts w:ascii="Verdana" w:hAnsi="Verdana" w:cstheme="minorHAnsi"/>
          <w:sz w:val="20"/>
          <w:lang w:val="pl-PL"/>
        </w:rPr>
        <w:t>NIE DOTYCZY</w:t>
      </w:r>
    </w:p>
    <w:p w14:paraId="0A2D6BDC" w14:textId="3369CF6E" w:rsidR="00CA696C" w:rsidRDefault="00DD1DDB" w:rsidP="00D32737">
      <w:pPr>
        <w:tabs>
          <w:tab w:val="left" w:pos="3033"/>
          <w:tab w:val="center" w:pos="4536"/>
        </w:tabs>
        <w:spacing w:before="120" w:after="120" w:line="276" w:lineRule="auto"/>
        <w:jc w:val="left"/>
        <w:rPr>
          <w:rFonts w:ascii="Verdana" w:hAnsi="Verdana" w:cstheme="minorHAnsi"/>
          <w:sz w:val="20"/>
        </w:rPr>
      </w:pPr>
      <w:r w:rsidRPr="002A6CA3">
        <w:rPr>
          <w:rFonts w:ascii="Verdana" w:eastAsia="Calibri" w:hAnsi="Verdana" w:cs="Arial"/>
          <w:b/>
          <w:sz w:val="20"/>
        </w:rPr>
        <w:tab/>
      </w:r>
      <w:r w:rsidRPr="002A6CA3">
        <w:rPr>
          <w:rFonts w:ascii="Verdana" w:eastAsia="Calibri" w:hAnsi="Verdana" w:cs="Arial"/>
          <w:b/>
          <w:sz w:val="20"/>
        </w:rPr>
        <w:tab/>
      </w:r>
      <w:bookmarkStart w:id="7" w:name="_Toc515896306"/>
      <w:bookmarkStart w:id="8" w:name="_Toc122344847"/>
    </w:p>
    <w:p w14:paraId="44DFC397" w14:textId="46D8B38C"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026CD14A" w14:textId="64597D3A"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58260AB0" w14:textId="0A1D9A54"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2CB64403" w14:textId="7CD78977"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73C196C2" w14:textId="3305AB06"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7B7EE41C" w14:textId="22E84935"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444D2B9A" w14:textId="6B4F32B2"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5858D0F2" w14:textId="46170951"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7CCD554B" w14:textId="76372A93"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3D693872" w14:textId="2C430FF5"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23C800D9" w14:textId="79992288"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02CEACED" w14:textId="11B7F84B"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59BD0739" w14:textId="0E92EDCD"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35B98207" w14:textId="776EBBBA"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6E24B8AB" w14:textId="3B971851"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2E8CBEC8" w14:textId="5FE0D522"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4F5D53A4" w14:textId="0D76CA45"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213A8426" w14:textId="30727D42"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333C283E" w14:textId="29BDD2E2"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724FF5E0" w14:textId="1CE48D23"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07073A68" w14:textId="4BC995A6"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0F7EE69C" w14:textId="62942C5C"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6976A7CD" w14:textId="20607DC1"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30C513E8" w14:textId="4846D0BA"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5FC24BCE" w14:textId="2FA339AE"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23E89DDB" w14:textId="28193A16"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6AD620AD" w14:textId="2FD7C885"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043451F7" w14:textId="4320CBCA" w:rsidR="00E85405" w:rsidRDefault="00E85405" w:rsidP="00D32737">
      <w:pPr>
        <w:tabs>
          <w:tab w:val="left" w:pos="3033"/>
          <w:tab w:val="center" w:pos="4536"/>
        </w:tabs>
        <w:spacing w:before="120" w:after="120" w:line="276" w:lineRule="auto"/>
        <w:jc w:val="left"/>
        <w:rPr>
          <w:rFonts w:ascii="Verdana" w:hAnsi="Verdana" w:cstheme="minorHAnsi"/>
          <w:sz w:val="20"/>
        </w:rPr>
      </w:pPr>
    </w:p>
    <w:p w14:paraId="5C36E244" w14:textId="60484DE4" w:rsidR="00E85405" w:rsidRDefault="00E85405" w:rsidP="00D32737">
      <w:pPr>
        <w:tabs>
          <w:tab w:val="left" w:pos="3033"/>
          <w:tab w:val="center" w:pos="4536"/>
        </w:tabs>
        <w:spacing w:before="120" w:after="120" w:line="276" w:lineRule="auto"/>
        <w:jc w:val="left"/>
        <w:rPr>
          <w:rFonts w:ascii="Verdana" w:hAnsi="Verdana" w:cstheme="minorHAnsi"/>
          <w:b/>
          <w:caps/>
          <w:kern w:val="28"/>
          <w:sz w:val="20"/>
        </w:rPr>
      </w:pPr>
    </w:p>
    <w:p w14:paraId="50E0FECA" w14:textId="77777777" w:rsidR="00E36229" w:rsidRDefault="00E36229" w:rsidP="00D32737">
      <w:pPr>
        <w:tabs>
          <w:tab w:val="left" w:pos="3033"/>
          <w:tab w:val="center" w:pos="4536"/>
        </w:tabs>
        <w:spacing w:before="120" w:after="120" w:line="276" w:lineRule="auto"/>
        <w:jc w:val="left"/>
        <w:rPr>
          <w:rFonts w:ascii="Verdana" w:hAnsi="Verdana" w:cstheme="minorHAnsi"/>
          <w:b/>
          <w:caps/>
          <w:kern w:val="28"/>
          <w:sz w:val="20"/>
        </w:rPr>
      </w:pPr>
    </w:p>
    <w:p w14:paraId="3EDD80DF" w14:textId="3D85C491" w:rsidR="004A54CB" w:rsidRPr="00D32737"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7"/>
      <w:r w:rsidRPr="002A6CA3">
        <w:rPr>
          <w:rFonts w:ascii="Verdana" w:hAnsi="Verdana" w:cstheme="minorHAnsi"/>
          <w:sz w:val="20"/>
          <w:lang w:val="pl-PL"/>
        </w:rPr>
        <w:t xml:space="preserve">WYKAZ </w:t>
      </w:r>
      <w:r w:rsidRPr="00D32737">
        <w:rPr>
          <w:rFonts w:ascii="Verdana" w:hAnsi="Verdana" w:cstheme="minorHAnsi"/>
          <w:sz w:val="20"/>
          <w:lang w:val="pl-PL"/>
        </w:rPr>
        <w:t>WYKONANYCH USŁUG</w:t>
      </w:r>
      <w:bookmarkEnd w:id="8"/>
    </w:p>
    <w:p w14:paraId="52A5C1A1" w14:textId="77777777" w:rsidR="00601841" w:rsidRPr="00D32737" w:rsidRDefault="00601841" w:rsidP="004A54CB">
      <w:pPr>
        <w:rPr>
          <w:rFonts w:ascii="Verdana" w:hAnsi="Verdana" w:cstheme="minorHAnsi"/>
          <w:sz w:val="20"/>
        </w:rPr>
      </w:pPr>
    </w:p>
    <w:p w14:paraId="3C02166E" w14:textId="1797E15C" w:rsidR="00B3599D" w:rsidRPr="00D32737" w:rsidRDefault="00B3599D" w:rsidP="00B3599D">
      <w:pPr>
        <w:spacing w:line="240" w:lineRule="auto"/>
        <w:jc w:val="center"/>
        <w:rPr>
          <w:rFonts w:ascii="Verdana" w:hAnsi="Verdana" w:cstheme="minorHAnsi"/>
          <w:b/>
          <w:sz w:val="20"/>
        </w:rPr>
      </w:pPr>
      <w:r w:rsidRPr="00D32737">
        <w:rPr>
          <w:rFonts w:ascii="Verdana" w:hAnsi="Verdana" w:cstheme="minorHAnsi"/>
          <w:b/>
          <w:sz w:val="20"/>
        </w:rPr>
        <w:t xml:space="preserve">WYKAZ WYKONANYCH USŁUG </w:t>
      </w:r>
    </w:p>
    <w:p w14:paraId="372344BE" w14:textId="6C6FD1BC" w:rsidR="00B3599D" w:rsidRPr="00D32737" w:rsidRDefault="00B3599D" w:rsidP="00B3599D">
      <w:pPr>
        <w:spacing w:line="240" w:lineRule="auto"/>
        <w:jc w:val="center"/>
        <w:rPr>
          <w:rFonts w:ascii="Verdana" w:hAnsi="Verdana" w:cstheme="minorHAnsi"/>
          <w:b/>
          <w:sz w:val="20"/>
        </w:rPr>
      </w:pPr>
      <w:r w:rsidRPr="00D32737">
        <w:rPr>
          <w:rFonts w:ascii="Verdana" w:hAnsi="Verdana" w:cstheme="minorHAnsi"/>
          <w:b/>
          <w:sz w:val="20"/>
        </w:rPr>
        <w:t xml:space="preserve">W OKRESIE OSTATNICH </w:t>
      </w:r>
      <w:r w:rsidR="00E85405" w:rsidRPr="00D32737">
        <w:rPr>
          <w:rFonts w:ascii="Verdana" w:hAnsi="Verdana" w:cstheme="minorHAnsi"/>
          <w:b/>
          <w:sz w:val="20"/>
        </w:rPr>
        <w:t xml:space="preserve">4 </w:t>
      </w:r>
      <w:r w:rsidRPr="00D32737">
        <w:rPr>
          <w:rFonts w:ascii="Verdana" w:hAnsi="Verdana" w:cstheme="minorHAnsi"/>
          <w:b/>
          <w:sz w:val="20"/>
        </w:rPr>
        <w:t xml:space="preserve">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D32737">
        <w:rPr>
          <w:rFonts w:ascii="Verdana" w:hAnsi="Verdana" w:cstheme="minorHAnsi"/>
          <w:b/>
          <w:sz w:val="20"/>
        </w:rPr>
        <w:t>WARTOŚCI, PRZEDMIOTU, DAT ICH WYKONANIA</w:t>
      </w:r>
      <w:r w:rsidRPr="002A6CA3">
        <w:rPr>
          <w:rFonts w:ascii="Verdana" w:hAnsi="Verdana" w:cstheme="minorHAnsi"/>
          <w:b/>
          <w:sz w:val="20"/>
        </w:rPr>
        <w:t xml:space="preserve"> I ODBIORCÓW</w:t>
      </w:r>
    </w:p>
    <w:p w14:paraId="27198DCF" w14:textId="77777777" w:rsidR="00B3599D" w:rsidRPr="002A6CA3" w:rsidRDefault="00B3599D" w:rsidP="00B3599D">
      <w:pPr>
        <w:rPr>
          <w:rFonts w:ascii="Verdana" w:hAnsi="Verdana" w:cstheme="minorHAnsi"/>
          <w:sz w:val="20"/>
        </w:rPr>
      </w:pPr>
    </w:p>
    <w:p w14:paraId="1A620DDA" w14:textId="3C074B6F"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w:t>
      </w:r>
      <w:r w:rsidR="00B3599D" w:rsidRPr="00D32737">
        <w:rPr>
          <w:rFonts w:ascii="Verdana" w:hAnsi="Verdana" w:cstheme="minorHAnsi"/>
          <w:sz w:val="20"/>
          <w:lang w:eastAsia="pl-PL"/>
        </w:rPr>
        <w:t xml:space="preserve">nieograniczonego na </w:t>
      </w:r>
      <w:r w:rsidR="00E85405" w:rsidRPr="00D32737">
        <w:rPr>
          <w:rFonts w:ascii="Verdana" w:hAnsi="Verdana" w:cstheme="minorHAnsi"/>
          <w:b/>
          <w:i/>
          <w:sz w:val="20"/>
        </w:rPr>
        <w:t>„</w:t>
      </w:r>
      <w:r w:rsidR="00E85405" w:rsidRPr="00D32737">
        <w:rPr>
          <w:rFonts w:ascii="Verdana" w:hAnsi="Verdana" w:cstheme="minorHAnsi"/>
          <w:b/>
          <w:sz w:val="20"/>
        </w:rPr>
        <w:t>Montaż instalacji klimatyzacji w pomieszczeniu Archiwum Głównym w PGE Energia Ciepła S.A. Oddział nr 1 w Krakowie</w:t>
      </w:r>
      <w:r w:rsidR="00E85405" w:rsidRPr="00D32737">
        <w:rPr>
          <w:rFonts w:ascii="Verdana" w:hAnsi="Verdana" w:cstheme="minorHAnsi"/>
          <w:b/>
          <w:i/>
          <w:sz w:val="20"/>
        </w:rPr>
        <w:t xml:space="preserve">” </w:t>
      </w:r>
      <w:r w:rsidR="00B3599D" w:rsidRPr="00D32737">
        <w:rPr>
          <w:rFonts w:ascii="Verdana" w:hAnsi="Verdana" w:cstheme="minorHAnsi"/>
          <w:sz w:val="20"/>
        </w:rPr>
        <w:t>(numer ref. postępowania:</w:t>
      </w:r>
      <w:r w:rsidR="00B3599D" w:rsidRPr="00D32737">
        <w:rPr>
          <w:rFonts w:ascii="Verdana" w:hAnsi="Verdana" w:cstheme="minorHAnsi"/>
          <w:b/>
          <w:sz w:val="20"/>
        </w:rPr>
        <w:t xml:space="preserve"> </w:t>
      </w:r>
      <w:r w:rsidR="00E85405" w:rsidRPr="00D32737">
        <w:rPr>
          <w:rFonts w:ascii="Verdana" w:hAnsi="Verdana" w:cstheme="minorHAnsi"/>
          <w:b/>
          <w:sz w:val="20"/>
        </w:rPr>
        <w:t>POST/PEC/PEC/ZSK/00979/2024</w:t>
      </w:r>
      <w:r w:rsidR="00E85405" w:rsidRPr="00D32737" w:rsidDel="00E85405">
        <w:rPr>
          <w:rFonts w:ascii="Verdana" w:eastAsia="EUAlbertina-Regular-Identity-H" w:hAnsi="Verdana" w:cstheme="minorHAnsi"/>
          <w:b/>
          <w:sz w:val="20"/>
        </w:rPr>
        <w:t xml:space="preserve"> </w:t>
      </w:r>
      <w:r w:rsidR="00B3599D" w:rsidRPr="00D32737">
        <w:rPr>
          <w:rFonts w:ascii="Verdana" w:hAnsi="Verdana" w:cstheme="minorHAnsi"/>
          <w:b/>
          <w:sz w:val="20"/>
        </w:rPr>
        <w:t xml:space="preserve">, </w:t>
      </w:r>
      <w:r w:rsidR="00B3599D" w:rsidRPr="00D32737">
        <w:rPr>
          <w:rFonts w:ascii="Verdana" w:hAnsi="Verdana" w:cstheme="minorHAnsi"/>
          <w:b/>
          <w:sz w:val="20"/>
          <w:lang w:eastAsia="pl-PL"/>
        </w:rPr>
        <w:t>OŚWIADCZAMY</w:t>
      </w:r>
      <w:r w:rsidR="00B3599D" w:rsidRPr="00D32737">
        <w:rPr>
          <w:rFonts w:ascii="Verdana" w:hAnsi="Verdana" w:cstheme="minorHAnsi"/>
          <w:sz w:val="20"/>
          <w:lang w:eastAsia="pl-PL"/>
        </w:rPr>
        <w:t xml:space="preserve">, </w:t>
      </w:r>
      <w:r w:rsidR="00B3599D" w:rsidRPr="00D32737">
        <w:rPr>
          <w:rFonts w:ascii="Verdana" w:hAnsi="Verdana" w:cstheme="minorHAnsi"/>
          <w:bCs/>
          <w:sz w:val="20"/>
          <w:lang w:eastAsia="pl-PL"/>
        </w:rPr>
        <w:t>że</w:t>
      </w:r>
      <w:r w:rsidR="00B3599D" w:rsidRPr="00D32737">
        <w:rPr>
          <w:rFonts w:ascii="Verdana" w:hAnsi="Verdana" w:cstheme="minorHAnsi"/>
          <w:sz w:val="20"/>
          <w:lang w:eastAsia="pl-PL"/>
        </w:rPr>
        <w:t xml:space="preserve"> w okresie ostatnich </w:t>
      </w:r>
      <w:r w:rsidR="00544D2E" w:rsidRPr="00D32737">
        <w:rPr>
          <w:rFonts w:ascii="Verdana" w:hAnsi="Verdana" w:cstheme="minorHAnsi"/>
          <w:sz w:val="20"/>
          <w:lang w:eastAsia="pl-PL"/>
        </w:rPr>
        <w:t>……..</w:t>
      </w:r>
      <w:r w:rsidR="00B3599D" w:rsidRPr="00D32737">
        <w:rPr>
          <w:rFonts w:ascii="Verdana" w:hAnsi="Verdana" w:cstheme="minorHAnsi"/>
          <w:sz w:val="20"/>
          <w:lang w:eastAsia="pl-PL"/>
        </w:rPr>
        <w:t xml:space="preserve"> lat przed upływem terminu składania Ofert wykonaliśmy następujące usługi:</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45E5675A" w:rsidR="00B3599D" w:rsidRPr="002A6CA3" w:rsidRDefault="00B3599D" w:rsidP="00D32737">
            <w:pPr>
              <w:jc w:val="center"/>
              <w:rPr>
                <w:rFonts w:ascii="Verdana" w:hAnsi="Verdana" w:cstheme="minorHAnsi"/>
                <w:i/>
                <w:sz w:val="20"/>
              </w:rPr>
            </w:pPr>
            <w:r w:rsidRPr="000F3AAE">
              <w:rPr>
                <w:rFonts w:ascii="Verdana" w:hAnsi="Verdana" w:cstheme="minorHAnsi"/>
                <w:i/>
                <w:sz w:val="20"/>
              </w:rPr>
              <w:t>Wartość zrealizowanych usług</w:t>
            </w:r>
            <w:r w:rsidRPr="002A6CA3">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7520D883" w:rsidR="00B3599D" w:rsidRPr="002A6CA3" w:rsidRDefault="00B3599D" w:rsidP="00E85405">
            <w:pPr>
              <w:jc w:val="center"/>
              <w:rPr>
                <w:rFonts w:ascii="Verdana" w:hAnsi="Verdana" w:cstheme="minorHAnsi"/>
                <w:i/>
                <w:sz w:val="20"/>
              </w:rPr>
            </w:pPr>
            <w:r w:rsidRPr="002A6CA3">
              <w:rPr>
                <w:rFonts w:ascii="Verdana" w:hAnsi="Verdana" w:cstheme="minorHAnsi"/>
                <w:i/>
                <w:sz w:val="20"/>
              </w:rPr>
              <w:t xml:space="preserve">Termin </w:t>
            </w:r>
            <w:r w:rsidRPr="00D32737">
              <w:rPr>
                <w:rFonts w:ascii="Verdana" w:hAnsi="Verdana" w:cstheme="minorHAnsi"/>
                <w:i/>
                <w:sz w:val="20"/>
              </w:rPr>
              <w:t>realizacji usług</w:t>
            </w:r>
            <w:r w:rsidR="00E85405" w:rsidRPr="00D32737">
              <w:rPr>
                <w:rFonts w:ascii="Verdana" w:hAnsi="Verdana" w:cstheme="minorHAnsi"/>
                <w:i/>
                <w:sz w:val="20"/>
              </w:rPr>
              <w:t>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D32737">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bottom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bottom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E85405" w:rsidRPr="00624AE0" w14:paraId="23752464" w14:textId="77777777" w:rsidTr="000F3AAE">
        <w:trPr>
          <w:trHeight w:val="443"/>
        </w:trPr>
        <w:tc>
          <w:tcPr>
            <w:tcW w:w="597" w:type="dxa"/>
          </w:tcPr>
          <w:p w14:paraId="3939D080" w14:textId="77777777" w:rsidR="00E85405" w:rsidRPr="002A6CA3" w:rsidRDefault="00E85405"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A00872D" w14:textId="77777777" w:rsidR="00E85405" w:rsidRPr="002A6CA3" w:rsidRDefault="00E85405" w:rsidP="00B3599D">
            <w:pPr>
              <w:spacing w:before="120"/>
              <w:rPr>
                <w:rFonts w:ascii="Verdana" w:hAnsi="Verdana" w:cstheme="minorHAnsi"/>
                <w:sz w:val="20"/>
              </w:rPr>
            </w:pPr>
          </w:p>
        </w:tc>
        <w:tc>
          <w:tcPr>
            <w:tcW w:w="1842" w:type="dxa"/>
          </w:tcPr>
          <w:p w14:paraId="014ED0E6" w14:textId="77777777" w:rsidR="00E85405" w:rsidRDefault="00E85405" w:rsidP="00B3599D">
            <w:pPr>
              <w:spacing w:before="120"/>
              <w:rPr>
                <w:rStyle w:val="Odwoaniedokomentarza"/>
                <w:rFonts w:ascii="Verdana" w:hAnsi="Verdana"/>
                <w:i/>
                <w:lang w:eastAsia="pl-PL"/>
              </w:rPr>
            </w:pPr>
          </w:p>
        </w:tc>
        <w:tc>
          <w:tcPr>
            <w:tcW w:w="1531" w:type="dxa"/>
            <w:tcBorders>
              <w:top w:val="nil"/>
            </w:tcBorders>
          </w:tcPr>
          <w:p w14:paraId="47B0AB4C" w14:textId="77777777" w:rsidR="00E85405" w:rsidRPr="002A6CA3" w:rsidRDefault="00E85405" w:rsidP="00B3599D">
            <w:pPr>
              <w:spacing w:before="120"/>
              <w:rPr>
                <w:rFonts w:ascii="Verdana" w:hAnsi="Verdana" w:cstheme="minorHAnsi"/>
                <w:sz w:val="20"/>
              </w:rPr>
            </w:pPr>
          </w:p>
        </w:tc>
        <w:tc>
          <w:tcPr>
            <w:tcW w:w="1559" w:type="dxa"/>
            <w:tcBorders>
              <w:top w:val="nil"/>
              <w:right w:val="single" w:sz="4" w:space="0" w:color="auto"/>
            </w:tcBorders>
          </w:tcPr>
          <w:p w14:paraId="5FA84EBC" w14:textId="77777777" w:rsidR="00E85405" w:rsidRPr="002A6CA3" w:rsidRDefault="00E85405"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6E17C94" w14:textId="77777777" w:rsidR="00E85405" w:rsidRPr="002A6CA3" w:rsidRDefault="00E85405"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77777777" w:rsidR="00D7603F" w:rsidRPr="00CA696C" w:rsidRDefault="00D7603F" w:rsidP="00D32737">
      <w:pPr>
        <w:spacing w:line="240" w:lineRule="auto"/>
        <w:jc w:val="left"/>
        <w:rPr>
          <w:rFonts w:ascii="Verdana" w:hAnsi="Verdana" w:cstheme="minorHAnsi"/>
          <w:i/>
          <w:sz w:val="20"/>
        </w:rPr>
      </w:pPr>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BCFD3" w14:textId="77777777" w:rsidR="00450EB7" w:rsidRDefault="00450EB7">
      <w:r>
        <w:separator/>
      </w:r>
    </w:p>
  </w:endnote>
  <w:endnote w:type="continuationSeparator" w:id="0">
    <w:p w14:paraId="67B768BE" w14:textId="77777777" w:rsidR="00450EB7" w:rsidRDefault="0045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F34D67" w:rsidRPr="0072383F" w:rsidRDefault="00F34D67"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D717792" w:rsidR="00F34D67" w:rsidRPr="00796896" w:rsidRDefault="00F34D67"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B74B8">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B74B8">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F34D67" w:rsidRDefault="00F34D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E865B" w14:textId="77777777" w:rsidR="00450EB7" w:rsidRDefault="00450EB7">
      <w:r>
        <w:separator/>
      </w:r>
    </w:p>
  </w:footnote>
  <w:footnote w:type="continuationSeparator" w:id="0">
    <w:p w14:paraId="72A5C114" w14:textId="77777777" w:rsidR="00450EB7" w:rsidRDefault="00450EB7">
      <w:r>
        <w:continuationSeparator/>
      </w:r>
    </w:p>
  </w:footnote>
  <w:footnote w:id="1">
    <w:p w14:paraId="76090856" w14:textId="77777777" w:rsidR="00F34D67" w:rsidRPr="002A6CA3" w:rsidRDefault="00F34D67"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F34D67" w:rsidRPr="002A6CA3" w:rsidDel="00900F4B" w:rsidRDefault="00F34D67"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F34D67" w:rsidRPr="002A6CA3" w:rsidRDefault="00F34D67"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F34D67" w:rsidRPr="002A6CA3" w:rsidRDefault="00F34D67"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F34D67" w:rsidRPr="002A6CA3" w:rsidRDefault="00F34D67"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34D67" w:rsidRPr="002A6CA3" w:rsidRDefault="00F34D67"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F34D67" w:rsidRPr="002A6CA3" w:rsidRDefault="00F34D6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F34D67" w:rsidRPr="002A6CA3" w:rsidRDefault="00F34D6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F34D67" w:rsidRPr="003F6267" w:rsidRDefault="00F34D67"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F34D67" w:rsidRPr="002A6CA3" w:rsidRDefault="00F34D67"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F34D67" w:rsidRPr="00796896" w14:paraId="6F2D8356" w14:textId="77777777" w:rsidTr="00563339">
      <w:trPr>
        <w:trHeight w:val="841"/>
      </w:trPr>
      <w:tc>
        <w:tcPr>
          <w:tcW w:w="1985" w:type="dxa"/>
        </w:tcPr>
        <w:p w14:paraId="100CED07" w14:textId="77777777" w:rsidR="00F34D67" w:rsidRPr="00796896" w:rsidRDefault="00F34D67"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2"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F34D67" w:rsidRPr="00796896" w:rsidRDefault="00F34D67" w:rsidP="00796896">
          <w:pPr>
            <w:spacing w:line="240" w:lineRule="auto"/>
            <w:jc w:val="right"/>
            <w:rPr>
              <w:rFonts w:ascii="Arial" w:hAnsi="Arial" w:cs="Arial"/>
              <w:b/>
              <w:sz w:val="14"/>
              <w:lang w:eastAsia="pl-PL"/>
            </w:rPr>
          </w:pPr>
        </w:p>
        <w:p w14:paraId="72DEF8A6" w14:textId="77777777" w:rsidR="00F34D67" w:rsidRPr="00796896" w:rsidRDefault="00F34D67" w:rsidP="00796896">
          <w:pPr>
            <w:spacing w:line="240" w:lineRule="auto"/>
            <w:jc w:val="right"/>
            <w:rPr>
              <w:sz w:val="14"/>
              <w:lang w:eastAsia="pl-PL"/>
            </w:rPr>
          </w:pPr>
        </w:p>
      </w:tc>
      <w:tc>
        <w:tcPr>
          <w:tcW w:w="2092" w:type="dxa"/>
        </w:tcPr>
        <w:p w14:paraId="6EF5E519" w14:textId="77777777" w:rsidR="00F34D67" w:rsidRPr="00796896" w:rsidRDefault="00F34D67"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F34D67" w:rsidRPr="00245C0A" w:rsidRDefault="00F34D67"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F34D67" w:rsidRPr="00245C0A" w:rsidRDefault="00F34D67" w:rsidP="00796896">
                          <w:pPr>
                            <w:rPr>
                              <w:rFonts w:ascii="Arial" w:hAnsi="Arial" w:cs="Arial"/>
                              <w:sz w:val="14"/>
                              <w:szCs w:val="16"/>
                            </w:rPr>
                          </w:pPr>
                        </w:p>
                      </w:txbxContent>
                    </v:textbox>
                    <w10:wrap anchorx="margin"/>
                  </v:shape>
                </w:pict>
              </mc:Fallback>
            </mc:AlternateContent>
          </w:r>
        </w:p>
        <w:p w14:paraId="6A62E664" w14:textId="77777777" w:rsidR="00F34D67" w:rsidRPr="00796896" w:rsidRDefault="00F34D67" w:rsidP="00796896">
          <w:pPr>
            <w:spacing w:line="240" w:lineRule="auto"/>
            <w:ind w:firstLine="708"/>
            <w:jc w:val="left"/>
            <w:rPr>
              <w:lang w:eastAsia="pl-PL"/>
            </w:rPr>
          </w:pPr>
        </w:p>
      </w:tc>
    </w:tr>
  </w:tbl>
  <w:p w14:paraId="68ED044D" w14:textId="0D4ED5C2" w:rsidR="00F34D67" w:rsidRPr="0072383F" w:rsidRDefault="00F34D67"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F34D67" w:rsidRDefault="00F34D67"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A0081CE" w:rsidR="00F34D67" w:rsidRPr="0072383F" w:rsidRDefault="00F34D67"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E56446">
      <w:rPr>
        <w:rFonts w:ascii="Calibri" w:hAnsi="Calibri"/>
        <w:b/>
        <w:szCs w:val="16"/>
      </w:rPr>
      <w:t>Montaż instalacji klimatyzacji w pomieszczeniu Archiwum Głównym w PGE Energia Ciepła S.A. Oddział nr 1 w Krakowie</w:t>
    </w:r>
    <w:r>
      <w:rPr>
        <w:rFonts w:ascii="Calibri" w:hAnsi="Calibri"/>
        <w:b/>
        <w:szCs w:val="16"/>
      </w:rPr>
      <w:t>”</w:t>
    </w:r>
  </w:p>
  <w:p w14:paraId="4CF09E4C" w14:textId="108088F1" w:rsidR="00F34D67" w:rsidRPr="0072383F" w:rsidRDefault="00F34D67" w:rsidP="00E56446">
    <w:pPr>
      <w:pStyle w:val="Nagwek"/>
      <w:spacing w:line="240" w:lineRule="auto"/>
      <w:jc w:val="center"/>
      <w:rPr>
        <w:rFonts w:ascii="Calibri" w:hAnsi="Calibri"/>
        <w:szCs w:val="16"/>
      </w:rPr>
    </w:pPr>
    <w:r>
      <w:rPr>
        <w:rFonts w:ascii="Calibri" w:hAnsi="Calibri"/>
        <w:szCs w:val="16"/>
      </w:rPr>
      <w:t xml:space="preserve">nr </w:t>
    </w:r>
    <w:r w:rsidRPr="00E56446">
      <w:rPr>
        <w:rFonts w:ascii="Calibri" w:hAnsi="Calibri"/>
        <w:szCs w:val="16"/>
      </w:rPr>
      <w:t>POST/PEC/PEC/ZSK/00979/2024</w:t>
    </w:r>
  </w:p>
  <w:p w14:paraId="45F5AF70" w14:textId="77777777" w:rsidR="00F34D67" w:rsidRPr="0072383F" w:rsidRDefault="00F34D67"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F34D67" w:rsidRPr="00796896" w:rsidRDefault="00F34D67"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C5641E06"/>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6FFE"/>
    <w:rsid w:val="00137AA4"/>
    <w:rsid w:val="00137ED2"/>
    <w:rsid w:val="00140710"/>
    <w:rsid w:val="001407C5"/>
    <w:rsid w:val="001414FC"/>
    <w:rsid w:val="00141DA0"/>
    <w:rsid w:val="00142D8D"/>
    <w:rsid w:val="00143380"/>
    <w:rsid w:val="00143463"/>
    <w:rsid w:val="001462FA"/>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6D0B"/>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B0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0D8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3E81"/>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42"/>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0EB7"/>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2EC9"/>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207"/>
    <w:rsid w:val="0067345C"/>
    <w:rsid w:val="006746A6"/>
    <w:rsid w:val="006749E6"/>
    <w:rsid w:val="00674A04"/>
    <w:rsid w:val="0067542B"/>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47AA"/>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247"/>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4BAB"/>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1C2"/>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1CE"/>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B1B"/>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095"/>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3EBA"/>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29E"/>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5D88"/>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737"/>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CDF"/>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940"/>
    <w:rsid w:val="00E31E89"/>
    <w:rsid w:val="00E32625"/>
    <w:rsid w:val="00E3293C"/>
    <w:rsid w:val="00E32D4B"/>
    <w:rsid w:val="00E3340D"/>
    <w:rsid w:val="00E33679"/>
    <w:rsid w:val="00E33F76"/>
    <w:rsid w:val="00E3418A"/>
    <w:rsid w:val="00E3419F"/>
    <w:rsid w:val="00E35268"/>
    <w:rsid w:val="00E35993"/>
    <w:rsid w:val="00E361F4"/>
    <w:rsid w:val="00E36229"/>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446"/>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05"/>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669"/>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436"/>
    <w:rsid w:val="00F31DC2"/>
    <w:rsid w:val="00F324AD"/>
    <w:rsid w:val="00F32E9D"/>
    <w:rsid w:val="00F33861"/>
    <w:rsid w:val="00F33ED3"/>
    <w:rsid w:val="00F3402D"/>
    <w:rsid w:val="00F34258"/>
    <w:rsid w:val="00F34508"/>
    <w:rsid w:val="00F34B13"/>
    <w:rsid w:val="00F34D67"/>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B74B8"/>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500">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3-6 [Edytowalne].docx</dmsv2BaseFileName>
    <dmsv2BaseDisplayName xmlns="http://schemas.microsoft.com/sharepoint/v3">SWZ_Zał. nr 3-6 [Edytowalne]</dmsv2BaseDisplayName>
    <dmsv2SWPP2ObjectNumber xmlns="http://schemas.microsoft.com/sharepoint/v3">POST/PEC/PEC/ZSK/00979/2024                       </dmsv2SWPP2ObjectNumber>
    <dmsv2SWPP2SumMD5 xmlns="http://schemas.microsoft.com/sharepoint/v3">a1deeaeb80b3076aa983b9faf60d475d</dmsv2SWPP2SumMD5>
    <dmsv2BaseMoved xmlns="http://schemas.microsoft.com/sharepoint/v3">false</dmsv2BaseMoved>
    <dmsv2BaseIsSensitive xmlns="http://schemas.microsoft.com/sharepoint/v3">true</dmsv2BaseIsSensitive>
    <dmsv2SWPP2IDSWPP2 xmlns="http://schemas.microsoft.com/sharepoint/v3">656784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20625813</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ZKQJDXMXURTQ-1645358399-4167</_dlc_DocId>
    <_dlc_DocIdUrl xmlns="a19cb1c7-c5c7-46d4-85ae-d83685407bba">
      <Url>https://swpp2.dms.gkpge.pl/sites/31/_layouts/15/DocIdRedir.aspx?ID=ZKQJDXMXURTQ-1645358399-4167</Url>
      <Description>ZKQJDXMXURTQ-1645358399-4167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eb562a4-c42a-451e-8373-6e70472c357b"/>
    <ds:schemaRef ds:uri="http://www.w3.org/XML/1998/namespace"/>
    <ds:schemaRef ds:uri="http://purl.org/dc/dcmitype/"/>
  </ds:schemaRefs>
</ds:datastoreItem>
</file>

<file path=customXml/itemProps2.xml><?xml version="1.0" encoding="utf-8"?>
<ds:datastoreItem xmlns:ds="http://schemas.openxmlformats.org/officeDocument/2006/customXml" ds:itemID="{63CCF88E-132F-4340-98AB-871CAE8B6E05}"/>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E5C5DFEC-70DB-4DB9-95DF-9A31D62A06E4}">
  <ds:schemaRefs>
    <ds:schemaRef ds:uri="http://schemas.openxmlformats.org/officeDocument/2006/bibliography"/>
  </ds:schemaRefs>
</ds:datastoreItem>
</file>

<file path=customXml/itemProps5.xml><?xml version="1.0" encoding="utf-8"?>
<ds:datastoreItem xmlns:ds="http://schemas.openxmlformats.org/officeDocument/2006/customXml" ds:itemID="{141782F9-FF0F-43D6-8A05-E2EBEB0FFC0C}"/>
</file>

<file path=docProps/app.xml><?xml version="1.0" encoding="utf-8"?>
<Properties xmlns="http://schemas.openxmlformats.org/officeDocument/2006/extended-properties" xmlns:vt="http://schemas.openxmlformats.org/officeDocument/2006/docPropsVTypes">
  <Template>Normal</Template>
  <TotalTime>0</TotalTime>
  <Pages>8</Pages>
  <Words>1821</Words>
  <Characters>12385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2024-09-25T07:40:00Z</dcterms:created>
  <dcterms:modified xsi:type="dcterms:W3CDTF">2024-09-25T07:40:00Z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eb72855b-ec48-4d3f-b1a9-00ef35a0a281</vt:lpwstr>
  </property>
</Properties>
</file>