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1D2A432B"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00867FEE">
        <w:rPr>
          <w:rFonts w:ascii="Verdana" w:hAnsi="Verdana" w:cstheme="minorHAnsi"/>
          <w:sz w:val="20"/>
        </w:rPr>
        <w:t>nr POST/PEC/PEC/ZSK/00</w:t>
      </w:r>
      <w:r w:rsidR="006D7B41">
        <w:rPr>
          <w:rFonts w:ascii="Verdana" w:hAnsi="Verdana" w:cstheme="minorHAnsi"/>
          <w:sz w:val="20"/>
        </w:rPr>
        <w:t>329</w:t>
      </w:r>
      <w:r w:rsidR="00867FEE">
        <w:rPr>
          <w:rFonts w:ascii="Verdana" w:hAnsi="Verdana" w:cstheme="minorHAnsi"/>
          <w:sz w:val="20"/>
        </w:rPr>
        <w:t xml:space="preserve">/2024 </w:t>
      </w:r>
      <w:r w:rsidRPr="002A6CA3">
        <w:rPr>
          <w:rFonts w:ascii="Verdana" w:hAnsi="Verdana" w:cstheme="minorHAnsi"/>
          <w:sz w:val="20"/>
        </w:rPr>
        <w:t xml:space="preserve">prowadzonego w trybie przetargu nieograniczonego na wykonanie </w:t>
      </w:r>
      <w:r w:rsidRPr="00867FEE">
        <w:rPr>
          <w:rFonts w:ascii="Verdana" w:hAnsi="Verdana" w:cstheme="minorHAnsi"/>
          <w:sz w:val="20"/>
        </w:rPr>
        <w:t>usług</w:t>
      </w:r>
      <w:r w:rsidRPr="002A6CA3">
        <w:rPr>
          <w:rFonts w:ascii="Verdana" w:hAnsi="Verdana" w:cstheme="minorHAnsi"/>
          <w:sz w:val="20"/>
        </w:rPr>
        <w:t xml:space="preserve"> pn</w:t>
      </w:r>
      <w:r w:rsidRPr="00867FEE">
        <w:rPr>
          <w:rFonts w:ascii="Verdana" w:hAnsi="Verdana" w:cstheme="minorHAnsi"/>
          <w:sz w:val="20"/>
        </w:rPr>
        <w:t xml:space="preserve">. </w:t>
      </w:r>
      <w:r w:rsidR="00867FEE" w:rsidRPr="00867FEE">
        <w:rPr>
          <w:rFonts w:ascii="Verdana" w:hAnsi="Verdana" w:cstheme="minorHAnsi"/>
          <w:sz w:val="20"/>
        </w:rPr>
        <w:t>„</w:t>
      </w:r>
      <w:r w:rsidR="002C23F8" w:rsidRPr="002C23F8">
        <w:rPr>
          <w:rFonts w:ascii="Verdana" w:hAnsi="Verdana" w:cstheme="minorHAnsi"/>
          <w:sz w:val="20"/>
        </w:rPr>
        <w:t>Wykonanie dokumentacji badań środowiska gruntowo-wodnego na terenie Elektrociepłowni Lublin Wrotków oraz magazynu Abramowice na potrzeby oceny możliwości wykorzystania terenu w celach inwestycyjnych</w:t>
      </w:r>
      <w:r w:rsidR="00867FEE" w:rsidRPr="00867FEE">
        <w:rPr>
          <w:rFonts w:ascii="Verdana" w:hAnsi="Verdana" w:cstheme="minorHAnsi"/>
          <w:sz w:val="20"/>
        </w:rPr>
        <w:t>”</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567B084F" w14:textId="3AF2DF1E" w:rsidR="002C23F8" w:rsidRPr="008B2ECC" w:rsidRDefault="0042031F" w:rsidP="008B2ECC">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0F97C0E4" w:rsidR="0042031F" w:rsidRPr="002A6CA3" w:rsidRDefault="00C5035F" w:rsidP="0042031F">
      <w:pPr>
        <w:pStyle w:val="Akapitzlist"/>
        <w:widowControl w:val="0"/>
        <w:suppressAutoHyphens/>
        <w:spacing w:before="120"/>
        <w:ind w:left="426"/>
        <w:rPr>
          <w:rFonts w:ascii="Verdana" w:hAnsi="Verdana" w:cs="Arial"/>
          <w:b/>
          <w:sz w:val="20"/>
        </w:rPr>
      </w:pPr>
      <w:r>
        <w:rPr>
          <w:rFonts w:ascii="Verdana" w:hAnsi="Verdana" w:cs="Arial"/>
          <w:b/>
          <w:sz w:val="20"/>
        </w:rPr>
        <w:t xml:space="preserve">Łączna wartość oferty  wynosi </w:t>
      </w:r>
      <w:r w:rsidR="0042031F" w:rsidRPr="002A6CA3">
        <w:rPr>
          <w:rFonts w:ascii="Verdana" w:hAnsi="Verdana" w:cs="Arial"/>
          <w:b/>
          <w:sz w:val="20"/>
        </w:rPr>
        <w:t xml:space="preserve">[......] PLN </w:t>
      </w:r>
      <w:r w:rsidR="0042031F" w:rsidRPr="002A6CA3">
        <w:rPr>
          <w:rFonts w:ascii="Verdana" w:hAnsi="Verdana" w:cs="Arial"/>
          <w:sz w:val="20"/>
        </w:rPr>
        <w:t xml:space="preserve">słownie:  </w:t>
      </w:r>
      <w:r w:rsidR="0042031F" w:rsidRPr="002A6CA3">
        <w:rPr>
          <w:rFonts w:ascii="Verdana" w:hAnsi="Verdana" w:cs="Arial"/>
          <w:b/>
          <w:sz w:val="20"/>
        </w:rPr>
        <w:t>[......] netto</w:t>
      </w:r>
      <w:r w:rsidR="0042031F" w:rsidRPr="002A6CA3">
        <w:rPr>
          <w:rFonts w:ascii="Verdana" w:hAnsi="Verdana" w:cs="Arial"/>
          <w:sz w:val="20"/>
        </w:rPr>
        <w:t>,</w:t>
      </w:r>
      <w:r w:rsidR="0042031F" w:rsidRPr="002A6CA3">
        <w:rPr>
          <w:rFonts w:ascii="Verdana" w:hAnsi="Verdana" w:cs="Arial"/>
          <w:b/>
          <w:sz w:val="20"/>
        </w:rPr>
        <w:t xml:space="preserve"> </w:t>
      </w:r>
      <w:r w:rsidR="0042031F" w:rsidRPr="002A6CA3">
        <w:rPr>
          <w:rFonts w:ascii="Verdana" w:hAnsi="Verdana" w:cs="Arial"/>
          <w:sz w:val="20"/>
        </w:rPr>
        <w:t xml:space="preserve">powiększoną o wartość podatku (….%) </w:t>
      </w:r>
      <w:r w:rsidR="0042031F" w:rsidRPr="002A6CA3">
        <w:rPr>
          <w:rFonts w:ascii="Verdana" w:hAnsi="Verdana" w:cs="Arial"/>
          <w:b/>
          <w:sz w:val="20"/>
        </w:rPr>
        <w:t>VAT w wysokości</w:t>
      </w:r>
      <w:r w:rsidR="0042031F" w:rsidRPr="002A6CA3">
        <w:rPr>
          <w:rFonts w:ascii="Verdana" w:hAnsi="Verdana" w:cs="Arial"/>
          <w:sz w:val="20"/>
        </w:rPr>
        <w:t xml:space="preserve"> </w:t>
      </w:r>
      <w:r w:rsidR="0042031F" w:rsidRPr="002A6CA3">
        <w:rPr>
          <w:rFonts w:ascii="Verdana" w:hAnsi="Verdana" w:cs="Arial"/>
          <w:b/>
          <w:sz w:val="20"/>
        </w:rPr>
        <w:t>[.....] PLN</w:t>
      </w:r>
      <w:r w:rsidR="0042031F" w:rsidRPr="002A6CA3">
        <w:rPr>
          <w:rFonts w:ascii="Verdana" w:hAnsi="Verdana" w:cs="Arial"/>
          <w:sz w:val="20"/>
        </w:rPr>
        <w:t xml:space="preserve"> słownie: [......] wyliczoną zgodnie z aktualnie obowiązującymi przepisami prawa, co da cenę w wysokości: </w:t>
      </w:r>
      <w:r w:rsidR="0042031F" w:rsidRPr="002A6CA3">
        <w:rPr>
          <w:rFonts w:ascii="Verdana" w:hAnsi="Verdana" w:cs="Arial"/>
          <w:b/>
          <w:sz w:val="20"/>
        </w:rPr>
        <w:t xml:space="preserve">[......] PLN </w:t>
      </w:r>
      <w:r w:rsidR="0042031F" w:rsidRPr="002A6CA3">
        <w:rPr>
          <w:rFonts w:ascii="Verdana" w:hAnsi="Verdana" w:cs="Arial"/>
          <w:sz w:val="20"/>
        </w:rPr>
        <w:t>słownie:  [......]</w:t>
      </w:r>
      <w:r w:rsidR="0042031F" w:rsidRPr="002A6CA3">
        <w:rPr>
          <w:rFonts w:ascii="Verdana" w:hAnsi="Verdana" w:cs="Arial"/>
          <w:b/>
          <w:sz w:val="20"/>
        </w:rPr>
        <w:t xml:space="preserve"> brutto.</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w:t>
      </w:r>
      <w:r w:rsidR="00A6553F" w:rsidRPr="002A6CA3">
        <w:rPr>
          <w:rFonts w:ascii="Verdana" w:hAnsi="Verdana" w:cs="Arial"/>
          <w:sz w:val="20"/>
        </w:rPr>
        <w:lastRenderedPageBreak/>
        <w:t xml:space="preserve">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 xml:space="preserve">osobą prawną, podmiotem lub organem, do których prawa własności bezpośrednio lub pośrednio w ponad 50 % należą do podmiotu, o którym mowa w pkt </w:t>
      </w:r>
      <w:r w:rsidRPr="00B77D2B">
        <w:rPr>
          <w:rFonts w:ascii="Verdana" w:hAnsi="Verdana" w:cs="Arial"/>
          <w:sz w:val="20"/>
        </w:rPr>
        <w:lastRenderedPageBreak/>
        <w:t>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C23F8"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C23F8">
        <w:rPr>
          <w:rFonts w:ascii="Verdana" w:hAnsi="Verdana" w:cs="Arial"/>
          <w:sz w:val="20"/>
        </w:rPr>
        <w:t xml:space="preserve">znajdujemy się w sytuacji ekonomicznej </w:t>
      </w:r>
      <w:r w:rsidR="008968EB" w:rsidRPr="002C23F8">
        <w:rPr>
          <w:rFonts w:ascii="Verdana" w:hAnsi="Verdana" w:cs="Arial"/>
          <w:sz w:val="20"/>
        </w:rPr>
        <w:t xml:space="preserve">i </w:t>
      </w:r>
      <w:r w:rsidRPr="002C23F8">
        <w:rPr>
          <w:rFonts w:ascii="Verdana" w:hAnsi="Verdana" w:cs="Arial"/>
          <w:sz w:val="20"/>
        </w:rPr>
        <w:t>finansowej zapewniającej wykonanie Zakupu,</w:t>
      </w:r>
    </w:p>
    <w:p w14:paraId="211FE92C" w14:textId="5F37AF4D" w:rsidR="0042031F" w:rsidRPr="002C23F8" w:rsidRDefault="00563A80" w:rsidP="00041186">
      <w:pPr>
        <w:pStyle w:val="Akapitzlist"/>
        <w:widowControl w:val="0"/>
        <w:numPr>
          <w:ilvl w:val="1"/>
          <w:numId w:val="87"/>
        </w:numPr>
        <w:suppressAutoHyphens/>
        <w:spacing w:line="276" w:lineRule="auto"/>
        <w:ind w:left="709" w:hanging="283"/>
        <w:contextualSpacing w:val="0"/>
        <w:rPr>
          <w:rFonts w:ascii="Verdana" w:hAnsi="Verdana" w:cs="Arial"/>
          <w:sz w:val="20"/>
        </w:rPr>
      </w:pPr>
      <w:r w:rsidRPr="002C23F8">
        <w:rPr>
          <w:rFonts w:ascii="Verdana" w:hAnsi="Verdana" w:cs="Arial"/>
          <w:sz w:val="20"/>
        </w:rPr>
        <w:t>posiadamy niezbędne zdolności techniczne lub zawo</w:t>
      </w:r>
      <w:r w:rsidR="000F3AAE" w:rsidRPr="002C23F8">
        <w:rPr>
          <w:rFonts w:ascii="Verdana" w:hAnsi="Verdana" w:cs="Arial"/>
          <w:sz w:val="20"/>
        </w:rPr>
        <w:t>dowe do zrealizowania Zakupu, w </w:t>
      </w:r>
      <w:r w:rsidRPr="002C23F8">
        <w:rPr>
          <w:rFonts w:ascii="Verdana" w:hAnsi="Verdana" w:cs="Arial"/>
          <w:sz w:val="20"/>
        </w:rPr>
        <w:t>szczególności wiedzę i doświadczenie oraz dyspon</w:t>
      </w:r>
      <w:r w:rsidR="000F3AAE" w:rsidRPr="002C23F8">
        <w:rPr>
          <w:rFonts w:ascii="Verdana" w:hAnsi="Verdana" w:cs="Arial"/>
          <w:sz w:val="20"/>
        </w:rPr>
        <w:t>ujemy potencjałem technicznym i </w:t>
      </w:r>
      <w:r w:rsidRPr="002C23F8">
        <w:rPr>
          <w:rFonts w:ascii="Verdana" w:hAnsi="Verdana" w:cs="Arial"/>
          <w:sz w:val="20"/>
        </w:rPr>
        <w:t>osobami zdolnymi do realizacji Zakupu</w:t>
      </w:r>
      <w:r w:rsidR="002C23F8" w:rsidRPr="002C23F8">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C23F8">
        <w:rPr>
          <w:rFonts w:ascii="Verdana" w:hAnsi="Verdana" w:cs="Arial"/>
          <w:sz w:val="20"/>
        </w:rPr>
        <w:t xml:space="preserve">Zapoznaliśmy się i w pełni </w:t>
      </w:r>
      <w:r w:rsidRPr="002C23F8">
        <w:rPr>
          <w:rFonts w:ascii="Verdana" w:hAnsi="Verdana" w:cs="Arial"/>
          <w:sz w:val="20"/>
          <w:u w:val="single"/>
        </w:rPr>
        <w:t>akceptujemy</w:t>
      </w:r>
      <w:r w:rsidRPr="002A6CA3">
        <w:rPr>
          <w:rFonts w:ascii="Verdana" w:hAnsi="Verdana" w:cs="Arial"/>
          <w:sz w:val="20"/>
          <w:u w:val="single"/>
        </w:rPr>
        <w:t xml:space="preserve">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867FEE">
        <w:rPr>
          <w:rFonts w:ascii="Verdana" w:hAnsi="Verdana" w:cs="Arial"/>
          <w:sz w:val="20"/>
          <w:u w:val="single"/>
        </w:rPr>
        <w:t>Jesteśmy/nie jesteśmy</w:t>
      </w:r>
      <w:r w:rsidRPr="00867FEE">
        <w:rPr>
          <w:rStyle w:val="Odwoanieprzypisudolnego"/>
          <w:rFonts w:ascii="Verdana" w:hAnsi="Verdana" w:cs="Arial"/>
          <w:sz w:val="20"/>
          <w:u w:val="single"/>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 xml:space="preserve">Oświadczamy, </w:t>
      </w:r>
      <w:r w:rsidRPr="00867FEE">
        <w:rPr>
          <w:rFonts w:ascii="Verdana" w:hAnsi="Verdana" w:cs="Calibri"/>
          <w:sz w:val="20"/>
          <w:u w:val="single"/>
        </w:rPr>
        <w:t>że jesteśmy/nie jesteśmy</w:t>
      </w:r>
      <w:r w:rsidRPr="00867FEE">
        <w:rPr>
          <w:rFonts w:ascii="Verdana" w:hAnsi="Verdana"/>
          <w:sz w:val="20"/>
          <w:u w:val="single"/>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099EA762" w:rsidR="0042031F" w:rsidRPr="00867FEE"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u w:val="single"/>
          <w:lang w:eastAsia="pl-PL"/>
        </w:rPr>
      </w:pPr>
      <w:r w:rsidRPr="00867FEE">
        <w:rPr>
          <w:rFonts w:ascii="Verdana" w:hAnsi="Verdana" w:cs="Arial"/>
          <w:sz w:val="20"/>
          <w:u w:val="single"/>
          <w:lang w:eastAsia="pl-PL"/>
        </w:rPr>
        <w:t>Oświadczamy, że przy realizacji zamówienia nie będziemy korzystać z  podwykonawców / Oświadczamy, że realizację niżej wymienionych części zamówienia powierzymy podwykonawcom</w:t>
      </w:r>
      <w:r w:rsidR="00556D56" w:rsidRPr="00867FEE">
        <w:rPr>
          <w:rFonts w:ascii="Verdana" w:hAnsi="Verdana" w:cs="Arial"/>
          <w:sz w:val="20"/>
          <w:u w:val="single"/>
          <w:lang w:eastAsia="pl-PL"/>
        </w:rPr>
        <w:t xml:space="preserve"> (</w:t>
      </w:r>
      <w:r w:rsidR="00A94A12" w:rsidRPr="00867FEE">
        <w:rPr>
          <w:rFonts w:ascii="Verdana" w:hAnsi="Verdana" w:cs="Arial"/>
          <w:sz w:val="20"/>
          <w:u w:val="single"/>
          <w:lang w:eastAsia="pl-PL"/>
        </w:rPr>
        <w:t xml:space="preserve">o ile </w:t>
      </w:r>
      <w:r w:rsidR="004D77D6" w:rsidRPr="00867FEE">
        <w:rPr>
          <w:rFonts w:ascii="Verdana" w:hAnsi="Verdana" w:cs="Arial"/>
          <w:sz w:val="20"/>
          <w:u w:val="single"/>
          <w:lang w:eastAsia="pl-PL"/>
        </w:rPr>
        <w:t>p</w:t>
      </w:r>
      <w:r w:rsidR="00A94A12" w:rsidRPr="00867FEE">
        <w:rPr>
          <w:rFonts w:ascii="Verdana" w:hAnsi="Verdana" w:cs="Arial"/>
          <w:sz w:val="20"/>
          <w:u w:val="single"/>
          <w:lang w:eastAsia="pl-PL"/>
        </w:rPr>
        <w:t>odwykonawcy są już znani</w:t>
      </w:r>
      <w:r w:rsidR="00556D56" w:rsidRPr="00867FEE">
        <w:rPr>
          <w:rFonts w:ascii="Verdana" w:hAnsi="Verdana" w:cs="Arial"/>
          <w:sz w:val="20"/>
          <w:u w:val="single"/>
          <w:lang w:eastAsia="pl-PL"/>
        </w:rPr>
        <w:t>)</w:t>
      </w:r>
      <w:r w:rsidRPr="00867FEE">
        <w:rPr>
          <w:rStyle w:val="Odwoanieprzypisudolnego"/>
          <w:rFonts w:ascii="Verdana" w:hAnsi="Verdana" w:cs="Arial"/>
          <w:sz w:val="20"/>
          <w:u w:val="single"/>
          <w:lang w:eastAsia="pl-PL"/>
        </w:rPr>
        <w:footnoteReference w:id="5"/>
      </w:r>
      <w:r w:rsidRPr="00867FEE">
        <w:rPr>
          <w:rFonts w:ascii="Verdana" w:hAnsi="Verdana" w:cs="Arial"/>
          <w:i/>
          <w:sz w:val="20"/>
          <w:u w:val="single"/>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lastRenderedPageBreak/>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0BDB2D0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972BDB">
        <w:rPr>
          <w:rFonts w:ascii="Verdana" w:eastAsia="Calibri" w:hAnsi="Verdana" w:cstheme="minorHAnsi"/>
          <w:bCs/>
          <w:sz w:val="20"/>
          <w:lang w:eastAsia="pl-PL"/>
        </w:rPr>
        <w:t>POST/PEC/PEC/ZSK/00</w:t>
      </w:r>
      <w:r w:rsidR="002C23F8">
        <w:rPr>
          <w:rFonts w:ascii="Verdana" w:eastAsia="Calibri" w:hAnsi="Verdana" w:cstheme="minorHAnsi"/>
          <w:bCs/>
          <w:sz w:val="20"/>
          <w:lang w:eastAsia="pl-PL"/>
        </w:rPr>
        <w:t>329</w:t>
      </w:r>
      <w:r w:rsidR="00972BDB">
        <w:rPr>
          <w:rFonts w:ascii="Verdana" w:eastAsia="Calibri" w:hAnsi="Verdana" w:cstheme="minorHAnsi"/>
          <w:bCs/>
          <w:sz w:val="20"/>
          <w:lang w:eastAsia="pl-PL"/>
        </w:rPr>
        <w:t>/2024</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3" w:name="_Toc515896308"/>
      <w:bookmarkStart w:id="4"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3"/>
      <w:bookmarkEnd w:id="4"/>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2A6CA3" w:rsidRDefault="00EA7443" w:rsidP="000032C2">
            <w:pPr>
              <w:tabs>
                <w:tab w:val="left" w:pos="540"/>
              </w:tabs>
              <w:jc w:val="center"/>
              <w:rPr>
                <w:rFonts w:ascii="Verdana" w:hAnsi="Verdana" w:cstheme="minorHAnsi"/>
                <w:b/>
                <w:sz w:val="20"/>
              </w:rPr>
            </w:pPr>
            <w:r w:rsidRPr="002A6CA3">
              <w:rPr>
                <w:rFonts w:ascii="Verdana" w:hAnsi="Verdana" w:cstheme="minorHAnsi"/>
                <w:b/>
                <w:iCs/>
                <w:sz w:val="20"/>
              </w:rPr>
              <w:t xml:space="preserve">Zobowiązanie </w:t>
            </w:r>
            <w:r w:rsidRPr="002A6CA3">
              <w:rPr>
                <w:rFonts w:ascii="Verdana" w:hAnsi="Verdana" w:cstheme="minorHAnsi"/>
                <w:b/>
                <w:sz w:val="20"/>
              </w:rPr>
              <w:t>podmiotu do oddania Wykonawcy</w:t>
            </w:r>
          </w:p>
          <w:p w14:paraId="5F69F321" w14:textId="77777777" w:rsidR="00EA7443" w:rsidRPr="00972BDB" w:rsidRDefault="00EA7443" w:rsidP="000032C2">
            <w:pPr>
              <w:tabs>
                <w:tab w:val="left" w:pos="540"/>
              </w:tabs>
              <w:jc w:val="center"/>
              <w:rPr>
                <w:rFonts w:ascii="Verdana" w:hAnsi="Verdana" w:cstheme="minorHAnsi"/>
                <w:b/>
                <w:sz w:val="20"/>
              </w:rPr>
            </w:pPr>
            <w:r w:rsidRPr="00972BDB">
              <w:rPr>
                <w:rFonts w:ascii="Verdana" w:hAnsi="Verdana" w:cstheme="minorHAnsi"/>
                <w:b/>
                <w:sz w:val="20"/>
              </w:rPr>
              <w:t xml:space="preserve">do dyspozycji niezbędnych zasobów w trakcie realizacji Zamówienia pn.: </w:t>
            </w:r>
          </w:p>
          <w:p w14:paraId="7EA115E5" w14:textId="698D9978" w:rsidR="00EA7443" w:rsidRPr="00972BDB" w:rsidRDefault="00EA7443" w:rsidP="000032C2">
            <w:pPr>
              <w:tabs>
                <w:tab w:val="left" w:pos="540"/>
              </w:tabs>
              <w:jc w:val="center"/>
              <w:rPr>
                <w:rFonts w:ascii="Verdana" w:hAnsi="Verdana" w:cstheme="minorHAnsi"/>
                <w:sz w:val="20"/>
              </w:rPr>
            </w:pPr>
            <w:r w:rsidRPr="00972BDB">
              <w:rPr>
                <w:rFonts w:ascii="Verdana" w:hAnsi="Verdana" w:cstheme="minorHAnsi"/>
                <w:b/>
                <w:sz w:val="20"/>
              </w:rPr>
              <w:t>„</w:t>
            </w:r>
            <w:r w:rsidR="002C23F8" w:rsidRPr="002C23F8">
              <w:rPr>
                <w:rFonts w:ascii="Verdana" w:hAnsi="Verdana" w:cstheme="minorHAnsi"/>
                <w:b/>
                <w:i/>
                <w:sz w:val="20"/>
              </w:rPr>
              <w:t>Wykonanie dokumentacji badań środowiska gruntowo-wodnego na terenie Elektrociepłowni Lublin Wrotków oraz magazynu Abramowice na potrzeby oceny możliwości wykorzystania terenu w celach inwestycyjnych</w:t>
            </w:r>
            <w:r w:rsidRPr="00972BDB">
              <w:rPr>
                <w:rFonts w:ascii="Verdana" w:hAnsi="Verdana" w:cstheme="minorHAnsi"/>
                <w:b/>
                <w:sz w:val="20"/>
              </w:rPr>
              <w:t>”</w:t>
            </w:r>
            <w:r w:rsidRPr="00972BDB">
              <w:rPr>
                <w:rFonts w:ascii="Verdana" w:hAnsi="Verdana" w:cstheme="minorHAnsi"/>
                <w:sz w:val="20"/>
              </w:rPr>
              <w:t xml:space="preserve"> </w:t>
            </w:r>
          </w:p>
          <w:p w14:paraId="04D1FB64" w14:textId="14F65ABD" w:rsidR="00EA7443" w:rsidRPr="002A6CA3" w:rsidRDefault="00EA7443" w:rsidP="000032C2">
            <w:pPr>
              <w:tabs>
                <w:tab w:val="left" w:pos="540"/>
              </w:tabs>
              <w:jc w:val="center"/>
              <w:rPr>
                <w:rFonts w:ascii="Verdana" w:eastAsia="EUAlbertina-Regular-Identity-H" w:hAnsi="Verdana" w:cstheme="minorHAnsi"/>
                <w:sz w:val="20"/>
              </w:rPr>
            </w:pPr>
            <w:r w:rsidRPr="00972BDB">
              <w:rPr>
                <w:rFonts w:ascii="Verdana" w:hAnsi="Verdana" w:cstheme="minorHAnsi"/>
                <w:sz w:val="20"/>
              </w:rPr>
              <w:t>(</w:t>
            </w:r>
            <w:r w:rsidRPr="00972BDB">
              <w:rPr>
                <w:rFonts w:ascii="Verdana" w:eastAsia="EUAlbertina-Regular-Identity-H" w:hAnsi="Verdana" w:cstheme="minorHAnsi"/>
                <w:sz w:val="20"/>
              </w:rPr>
              <w:t xml:space="preserve">numer ref. postępowania: </w:t>
            </w:r>
            <w:r w:rsidR="002C23F8">
              <w:rPr>
                <w:rFonts w:ascii="Verdana" w:eastAsia="EUAlbertina-Regular-Identity-H" w:hAnsi="Verdana" w:cstheme="minorHAnsi"/>
                <w:sz w:val="20"/>
              </w:rPr>
              <w:t>POST/PEC/PC/ZSK/00329</w:t>
            </w:r>
            <w:r w:rsidR="00972BDB" w:rsidRPr="00972BDB">
              <w:rPr>
                <w:rFonts w:ascii="Verdana" w:eastAsia="EUAlbertina-Regular-Identity-H" w:hAnsi="Verdana" w:cstheme="minorHAnsi"/>
                <w:sz w:val="20"/>
              </w:rPr>
              <w:t>/2024</w:t>
            </w:r>
            <w:r w:rsidRPr="00972BDB">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78781534"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z </w:t>
      </w:r>
      <w:r w:rsidRPr="002A6CA3">
        <w:rPr>
          <w:rFonts w:ascii="Verdana" w:hAnsi="Verdana" w:cstheme="minorHAnsi"/>
          <w:sz w:val="20"/>
          <w:highlight w:val="cyan"/>
        </w:rPr>
        <w:t>siedzibą w ……………………………………..,</w:t>
      </w:r>
      <w:r w:rsidRPr="002A6CA3">
        <w:rPr>
          <w:rFonts w:ascii="Verdana" w:hAnsi="Verdana" w:cstheme="minorHAnsi"/>
          <w:sz w:val="20"/>
        </w:rPr>
        <w:t xml:space="preserve"> do dyspozycji niezbędne zasoby na potrzeby realizacji przedmiotowego </w:t>
      </w:r>
      <w:r w:rsidRPr="002A6CA3">
        <w:rPr>
          <w:rFonts w:ascii="Verdana" w:hAnsi="Verdana" w:cstheme="minorHAnsi"/>
          <w:sz w:val="20"/>
          <w:highlight w:val="cyan"/>
        </w:rPr>
        <w:t>Zamówienia</w:t>
      </w:r>
      <w:r w:rsidR="003F6267" w:rsidRPr="002A6CA3">
        <w:rPr>
          <w:rFonts w:ascii="Verdana" w:hAnsi="Verdana" w:cstheme="minorHAnsi"/>
          <w:sz w:val="20"/>
        </w:rPr>
        <w:t xml:space="preserve"> </w:t>
      </w:r>
      <w:r w:rsidRPr="002A6CA3">
        <w:rPr>
          <w:rFonts w:ascii="Verdana" w:hAnsi="Verdana" w:cstheme="minorHAnsi"/>
          <w:sz w:val="20"/>
        </w:rPr>
        <w:t xml:space="preserve">w zakresie: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12665453" w:rsidR="00EA7443" w:rsidRPr="002A6CA3" w:rsidRDefault="001B63ED" w:rsidP="007E2987">
            <w:pPr>
              <w:autoSpaceDE w:val="0"/>
              <w:autoSpaceDN w:val="0"/>
              <w:adjustRightInd w:val="0"/>
              <w:spacing w:line="240" w:lineRule="auto"/>
              <w:jc w:val="center"/>
              <w:rPr>
                <w:rFonts w:ascii="Verdana" w:hAnsi="Verdana" w:cstheme="minorHAnsi"/>
                <w:sz w:val="20"/>
                <w:highlight w:val="cyan"/>
              </w:rPr>
            </w:pPr>
            <w:r w:rsidRPr="002A6CA3">
              <w:rPr>
                <w:rFonts w:ascii="Verdana" w:hAnsi="Verdana" w:cstheme="minorHAnsi"/>
                <w:sz w:val="20"/>
                <w:highlight w:val="cyan"/>
              </w:rPr>
              <w:t>Wiedza/doświadczenie</w:t>
            </w:r>
          </w:p>
        </w:tc>
        <w:tc>
          <w:tcPr>
            <w:tcW w:w="1984" w:type="dxa"/>
            <w:shd w:val="clear" w:color="auto" w:fill="F2F2F2" w:themeFill="background1" w:themeFillShade="F2"/>
          </w:tcPr>
          <w:p w14:paraId="7ED7AFDD" w14:textId="7ABDA022" w:rsidR="00EA7443" w:rsidRPr="002A6CA3" w:rsidRDefault="00EA7443" w:rsidP="007E2987">
            <w:pPr>
              <w:autoSpaceDE w:val="0"/>
              <w:autoSpaceDN w:val="0"/>
              <w:adjustRightInd w:val="0"/>
              <w:jc w:val="center"/>
              <w:rPr>
                <w:rFonts w:ascii="Verdana" w:hAnsi="Verdana" w:cstheme="minorHAnsi"/>
                <w:i/>
                <w:sz w:val="20"/>
                <w:highlight w:val="cyan"/>
              </w:rPr>
            </w:pPr>
            <w:r w:rsidRPr="002A6CA3">
              <w:rPr>
                <w:rFonts w:ascii="Verdana" w:hAnsi="Verdana" w:cstheme="minorHAnsi"/>
                <w:i/>
                <w:sz w:val="20"/>
                <w:highlight w:val="cyan"/>
              </w:rPr>
              <w:t>Doświadczenie</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08DB7199" w:rsidR="00EA7443"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65A1A42A" w14:textId="77777777" w:rsidR="004107B5" w:rsidRPr="002A6CA3" w:rsidRDefault="004107B5" w:rsidP="00EA7443">
      <w:pPr>
        <w:autoSpaceDE w:val="0"/>
        <w:autoSpaceDN w:val="0"/>
        <w:adjustRightInd w:val="0"/>
        <w:ind w:left="4963"/>
        <w:rPr>
          <w:rFonts w:ascii="Verdana" w:hAnsi="Verdana" w:cstheme="minorHAnsi"/>
          <w:i/>
          <w:sz w:val="18"/>
          <w:szCs w:val="18"/>
        </w:rPr>
      </w:pPr>
    </w:p>
    <w:p w14:paraId="69954FA2" w14:textId="02E8106F"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5" w:name="_Toc122344844"/>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bookmarkEnd w:id="5"/>
      <w:r w:rsidR="002C23F8">
        <w:rPr>
          <w:rFonts w:ascii="Verdana" w:hAnsi="Verdana" w:cstheme="minorHAnsi"/>
          <w:sz w:val="20"/>
          <w:lang w:val="pl-PL"/>
        </w:rPr>
        <w:t>nie dotyczy</w:t>
      </w:r>
    </w:p>
    <w:p w14:paraId="0A2D6BDC" w14:textId="07D01F1A" w:rsidR="00CA696C" w:rsidRDefault="00DD1DDB" w:rsidP="00972BDB">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r w:rsidRPr="002A6CA3">
        <w:rPr>
          <w:rFonts w:ascii="Verdana" w:eastAsia="Calibri" w:hAnsi="Verdana" w:cs="Arial"/>
          <w:b/>
          <w:sz w:val="20"/>
        </w:rPr>
        <w:tab/>
      </w:r>
      <w:bookmarkStart w:id="6" w:name="_Toc515896306"/>
      <w:bookmarkStart w:id="7" w:name="_Toc122344847"/>
    </w:p>
    <w:p w14:paraId="5645E669" w14:textId="1CBC67BB"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02E41FD8" w14:textId="61F9EC42"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4BE97A6A" w14:textId="411FC788"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7B367B27" w14:textId="4C8220BE"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372EEA2C" w14:textId="799E62C0"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4C3F6B44" w14:textId="7117DD41"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3B900C70" w14:textId="01651480"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1DD034AA" w14:textId="39EEF497"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1F2A0513" w14:textId="6703DBDE"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1A16C265" w14:textId="6196CE36"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7171DE15" w14:textId="43CFF08C"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1B4C1051" w14:textId="75356A18"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1D34214B" w14:textId="19E79374"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64109ABC" w14:textId="572C876B"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6253E9D0" w14:textId="41A97AEA"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1DDD4D8F" w14:textId="3EDB5FDB"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00F921BD" w14:textId="51A43164"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2307A5F1" w14:textId="3BC8B0D9"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1D3542AF" w14:textId="340F071E"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3F90D43A" w14:textId="2AAB7173"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0E2C1C8D" w14:textId="3E31CE7B"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17CB1CE1" w14:textId="13619A6C"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226DE69F" w14:textId="1CA0AA07"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5AA78A42" w14:textId="2824F8EC"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2D6E30B4" w14:textId="41C4A733"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304F192F" w14:textId="6FD72DDD"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2D0775C4" w14:textId="25A99FB8"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77612D0F" w14:textId="77777777" w:rsidR="004107B5" w:rsidRDefault="004107B5" w:rsidP="00972BDB">
      <w:pPr>
        <w:tabs>
          <w:tab w:val="left" w:pos="3033"/>
          <w:tab w:val="center" w:pos="4536"/>
        </w:tabs>
        <w:spacing w:before="120" w:after="120" w:line="276" w:lineRule="auto"/>
        <w:jc w:val="left"/>
        <w:rPr>
          <w:rFonts w:ascii="Verdana" w:eastAsia="Calibri" w:hAnsi="Verdana" w:cs="Arial"/>
          <w:b/>
          <w:sz w:val="20"/>
        </w:rPr>
      </w:pPr>
    </w:p>
    <w:p w14:paraId="07E84C16" w14:textId="7745B883"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48C46DE1" w14:textId="44B093D2" w:rsidR="00972BDB" w:rsidRDefault="00972BDB" w:rsidP="00972BDB">
      <w:pPr>
        <w:tabs>
          <w:tab w:val="left" w:pos="3033"/>
          <w:tab w:val="center" w:pos="4536"/>
        </w:tabs>
        <w:spacing w:before="120" w:after="120" w:line="276" w:lineRule="auto"/>
        <w:jc w:val="left"/>
        <w:rPr>
          <w:rFonts w:ascii="Verdana" w:eastAsia="Calibri" w:hAnsi="Verdana" w:cs="Arial"/>
          <w:b/>
          <w:sz w:val="20"/>
        </w:rPr>
      </w:pPr>
    </w:p>
    <w:p w14:paraId="4523C3D8" w14:textId="77777777" w:rsidR="00972BDB" w:rsidRDefault="00972BDB" w:rsidP="00972BDB">
      <w:pPr>
        <w:tabs>
          <w:tab w:val="left" w:pos="3033"/>
          <w:tab w:val="center" w:pos="4536"/>
        </w:tabs>
        <w:spacing w:before="120" w:after="120" w:line="276" w:lineRule="auto"/>
        <w:jc w:val="left"/>
        <w:rPr>
          <w:rFonts w:ascii="Verdana" w:hAnsi="Verdana" w:cstheme="minorHAnsi"/>
          <w:b/>
          <w:caps/>
          <w:kern w:val="28"/>
          <w:sz w:val="20"/>
        </w:rPr>
      </w:pPr>
    </w:p>
    <w:p w14:paraId="3EDD80DF" w14:textId="71D074C9" w:rsidR="004A54CB" w:rsidRPr="002A6CA3"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6"/>
      <w:r w:rsidRPr="002A6CA3">
        <w:rPr>
          <w:rFonts w:ascii="Verdana" w:hAnsi="Verdana" w:cstheme="minorHAnsi"/>
          <w:sz w:val="20"/>
          <w:lang w:val="pl-PL"/>
        </w:rPr>
        <w:t xml:space="preserve">WYKAZ WYKONANYCH </w:t>
      </w:r>
      <w:r w:rsidRPr="00972BDB">
        <w:rPr>
          <w:rFonts w:ascii="Verdana" w:hAnsi="Verdana" w:cstheme="minorHAnsi"/>
          <w:sz w:val="20"/>
          <w:lang w:val="pl-PL"/>
        </w:rPr>
        <w:t>USŁUG</w:t>
      </w:r>
      <w:bookmarkEnd w:id="7"/>
    </w:p>
    <w:p w14:paraId="52A5C1A1" w14:textId="77777777" w:rsidR="00601841" w:rsidRPr="002A6CA3" w:rsidRDefault="00601841" w:rsidP="004A54CB">
      <w:pPr>
        <w:rPr>
          <w:rFonts w:ascii="Verdana" w:hAnsi="Verdana" w:cstheme="minorHAnsi"/>
          <w:sz w:val="20"/>
        </w:rPr>
      </w:pPr>
    </w:p>
    <w:p w14:paraId="3C02166E" w14:textId="54124101" w:rsidR="00B3599D" w:rsidRPr="00972BDB" w:rsidRDefault="00B3599D" w:rsidP="00B3599D">
      <w:pPr>
        <w:spacing w:line="240" w:lineRule="auto"/>
        <w:jc w:val="center"/>
        <w:rPr>
          <w:rFonts w:ascii="Verdana" w:hAnsi="Verdana" w:cstheme="minorHAnsi"/>
          <w:b/>
          <w:sz w:val="20"/>
        </w:rPr>
      </w:pPr>
      <w:r w:rsidRPr="002A6CA3">
        <w:rPr>
          <w:rFonts w:ascii="Verdana" w:hAnsi="Verdana" w:cstheme="minorHAnsi"/>
          <w:b/>
          <w:sz w:val="20"/>
        </w:rPr>
        <w:t xml:space="preserve">WYKAZ </w:t>
      </w:r>
      <w:r w:rsidRPr="00972BDB">
        <w:rPr>
          <w:rFonts w:ascii="Verdana" w:hAnsi="Verdana" w:cstheme="minorHAnsi"/>
          <w:b/>
          <w:sz w:val="20"/>
        </w:rPr>
        <w:t xml:space="preserve">WYKONANYCH USŁUG </w:t>
      </w:r>
    </w:p>
    <w:p w14:paraId="372344BE" w14:textId="050C3E03" w:rsidR="00B3599D" w:rsidRPr="00972BDB" w:rsidRDefault="00B3599D" w:rsidP="00B3599D">
      <w:pPr>
        <w:spacing w:line="240" w:lineRule="auto"/>
        <w:jc w:val="center"/>
        <w:rPr>
          <w:rFonts w:ascii="Verdana" w:hAnsi="Verdana" w:cstheme="minorHAnsi"/>
          <w:b/>
          <w:sz w:val="20"/>
        </w:rPr>
      </w:pPr>
      <w:r w:rsidRPr="00972BDB">
        <w:rPr>
          <w:rFonts w:ascii="Verdana" w:hAnsi="Verdana" w:cstheme="minorHAnsi"/>
          <w:b/>
          <w:sz w:val="20"/>
        </w:rPr>
        <w:t>W OKRESIE OSTATNICH</w:t>
      </w:r>
      <w:r w:rsidR="00420B91">
        <w:rPr>
          <w:rFonts w:ascii="Verdana" w:hAnsi="Verdana" w:cstheme="minorHAnsi"/>
          <w:b/>
          <w:sz w:val="20"/>
        </w:rPr>
        <w:t xml:space="preserve"> 5</w:t>
      </w:r>
      <w:r w:rsidRPr="00972BDB">
        <w:rPr>
          <w:rFonts w:ascii="Verdana" w:hAnsi="Verdana" w:cstheme="minorHAnsi"/>
          <w:b/>
          <w:sz w:val="20"/>
        </w:rPr>
        <w:t xml:space="preserve"> LAT Z PODANIEM </w:t>
      </w:r>
    </w:p>
    <w:p w14:paraId="5F10EB23" w14:textId="5550F8D8" w:rsidR="00B3599D" w:rsidRPr="002A6CA3" w:rsidRDefault="00B3599D" w:rsidP="00B3599D">
      <w:pPr>
        <w:spacing w:line="240" w:lineRule="auto"/>
        <w:jc w:val="center"/>
        <w:rPr>
          <w:rFonts w:ascii="Verdana" w:hAnsi="Verdana" w:cstheme="minorHAnsi"/>
          <w:b/>
          <w:sz w:val="20"/>
        </w:rPr>
      </w:pPr>
      <w:r w:rsidRPr="00972BDB">
        <w:rPr>
          <w:rFonts w:ascii="Verdana" w:hAnsi="Verdana" w:cstheme="minorHAnsi"/>
          <w:b/>
          <w:sz w:val="20"/>
        </w:rPr>
        <w:t>PRZEDMIOTU, DAT ICH WYKONANIA I</w:t>
      </w:r>
      <w:r w:rsidRPr="002A6CA3">
        <w:rPr>
          <w:rFonts w:ascii="Verdana" w:hAnsi="Verdana" w:cstheme="minorHAnsi"/>
          <w:b/>
          <w:sz w:val="20"/>
        </w:rPr>
        <w:t xml:space="preserve"> ODBIORCÓW</w:t>
      </w:r>
    </w:p>
    <w:p w14:paraId="27198DCF" w14:textId="77777777" w:rsidR="00B3599D" w:rsidRPr="002A6CA3" w:rsidRDefault="00B3599D" w:rsidP="00B3599D">
      <w:pPr>
        <w:rPr>
          <w:rFonts w:ascii="Verdana" w:hAnsi="Verdana" w:cstheme="minorHAnsi"/>
          <w:sz w:val="20"/>
        </w:rPr>
      </w:pPr>
    </w:p>
    <w:p w14:paraId="1A620DDA" w14:textId="35E1163D" w:rsidR="00B3599D" w:rsidRPr="002A6CA3" w:rsidRDefault="00F65191" w:rsidP="009C4AC1">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zamówienia </w:t>
      </w:r>
      <w:r w:rsidR="00AB4C0C" w:rsidRPr="002A6CA3">
        <w:rPr>
          <w:rFonts w:ascii="Verdana" w:hAnsi="Verdana" w:cstheme="minorHAnsi"/>
          <w:sz w:val="20"/>
          <w:lang w:eastAsia="pl-PL"/>
        </w:rPr>
        <w:t>nie</w:t>
      </w:r>
      <w:r w:rsidRPr="002A6CA3">
        <w:rPr>
          <w:rFonts w:ascii="Verdana" w:hAnsi="Verdana" w:cstheme="minorHAnsi"/>
          <w:sz w:val="20"/>
          <w:lang w:eastAsia="pl-PL"/>
        </w:rPr>
        <w:t xml:space="preserve">publicznego w postępowaniu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lang w:eastAsia="pl-PL"/>
        </w:rPr>
        <w:t>prowadzonym</w:t>
      </w:r>
      <w:r w:rsidR="00B3599D" w:rsidRPr="002A6CA3">
        <w:rPr>
          <w:rFonts w:ascii="Verdana" w:hAnsi="Verdana" w:cstheme="minorHAnsi"/>
          <w:sz w:val="20"/>
          <w:lang w:eastAsia="pl-PL"/>
        </w:rPr>
        <w:t xml:space="preserve"> w trybie </w:t>
      </w:r>
      <w:r w:rsidR="00B3599D" w:rsidRPr="00972BDB">
        <w:rPr>
          <w:rFonts w:ascii="Verdana" w:hAnsi="Verdana" w:cstheme="minorHAnsi"/>
          <w:sz w:val="20"/>
          <w:lang w:eastAsia="pl-PL"/>
        </w:rPr>
        <w:t xml:space="preserve">przetargu nieograniczonego </w:t>
      </w:r>
      <w:r w:rsidR="00972BDB" w:rsidRPr="00972BDB">
        <w:rPr>
          <w:rFonts w:ascii="Verdana" w:hAnsi="Verdana" w:cstheme="minorHAnsi"/>
          <w:sz w:val="20"/>
          <w:lang w:eastAsia="pl-PL"/>
        </w:rPr>
        <w:t xml:space="preserve">pn. </w:t>
      </w:r>
      <w:r w:rsidR="002C23F8" w:rsidRPr="002C23F8">
        <w:rPr>
          <w:rFonts w:ascii="Verdana" w:hAnsi="Verdana" w:cstheme="minorHAnsi"/>
          <w:b/>
          <w:i/>
          <w:sz w:val="20"/>
        </w:rPr>
        <w:t xml:space="preserve">Wykonanie dokumentacji badań środowiska gruntowo-wodnego na terenie Elektrociepłowni Lublin Wrotków oraz magazynu Abramowice na potrzeby oceny możliwości wykorzystania terenu w celach inwestycyjnych </w:t>
      </w:r>
      <w:r w:rsidR="00B3599D" w:rsidRPr="00972BDB">
        <w:rPr>
          <w:rFonts w:ascii="Verdana" w:hAnsi="Verdana" w:cstheme="minorHAnsi"/>
          <w:sz w:val="20"/>
        </w:rPr>
        <w:t>(numer ref. postępowania:</w:t>
      </w:r>
      <w:r w:rsidR="00B3599D" w:rsidRPr="00972BDB">
        <w:rPr>
          <w:rFonts w:ascii="Verdana" w:hAnsi="Verdana" w:cstheme="minorHAnsi"/>
          <w:b/>
          <w:sz w:val="20"/>
        </w:rPr>
        <w:t xml:space="preserve"> </w:t>
      </w:r>
      <w:r w:rsidR="002C23F8">
        <w:rPr>
          <w:rFonts w:ascii="Verdana" w:eastAsia="EUAlbertina-Regular-Identity-H" w:hAnsi="Verdana" w:cstheme="minorHAnsi"/>
          <w:sz w:val="20"/>
        </w:rPr>
        <w:t>POST/PEC/PEC/ZSK/00329</w:t>
      </w:r>
      <w:r w:rsidR="00972BDB" w:rsidRPr="00972BDB">
        <w:rPr>
          <w:rFonts w:ascii="Verdana" w:eastAsia="EUAlbertina-Regular-Identity-H" w:hAnsi="Verdana" w:cstheme="minorHAnsi"/>
          <w:sz w:val="20"/>
        </w:rPr>
        <w:t>/2024</w:t>
      </w:r>
      <w:r w:rsidR="00B3599D" w:rsidRPr="00972BDB">
        <w:rPr>
          <w:rFonts w:ascii="Verdana" w:hAnsi="Verdana" w:cstheme="minorHAnsi"/>
          <w:sz w:val="20"/>
        </w:rPr>
        <w:t>)</w:t>
      </w:r>
      <w:r w:rsidR="00B3599D" w:rsidRPr="00972BDB">
        <w:rPr>
          <w:rFonts w:ascii="Verdana" w:hAnsi="Verdana" w:cstheme="minorHAnsi"/>
          <w:b/>
          <w:sz w:val="20"/>
        </w:rPr>
        <w:t>,</w:t>
      </w:r>
      <w:r w:rsidR="00B3599D" w:rsidRPr="002A6CA3">
        <w:rPr>
          <w:rFonts w:ascii="Verdana" w:hAnsi="Verdana" w:cstheme="minorHAnsi"/>
          <w:b/>
          <w:sz w:val="20"/>
        </w:rPr>
        <w:t xml:space="preserve"> </w:t>
      </w:r>
      <w:r w:rsidR="00B3599D" w:rsidRPr="002A6CA3">
        <w:rPr>
          <w:rFonts w:ascii="Verdana" w:hAnsi="Verdana" w:cstheme="minorHAnsi"/>
          <w:b/>
          <w:sz w:val="20"/>
          <w:lang w:eastAsia="pl-PL"/>
        </w:rPr>
        <w:t>OŚWIADCZAMY</w:t>
      </w:r>
      <w:r w:rsidR="00B3599D" w:rsidRPr="002A6CA3">
        <w:rPr>
          <w:rFonts w:ascii="Verdana" w:hAnsi="Verdana" w:cstheme="minorHAnsi"/>
          <w:sz w:val="20"/>
          <w:lang w:eastAsia="pl-PL"/>
        </w:rPr>
        <w:t xml:space="preserve">, </w:t>
      </w:r>
      <w:r w:rsidR="00B3599D" w:rsidRPr="002A6CA3">
        <w:rPr>
          <w:rFonts w:ascii="Verdana" w:hAnsi="Verdana" w:cstheme="minorHAnsi"/>
          <w:bCs/>
          <w:sz w:val="20"/>
          <w:lang w:eastAsia="pl-PL"/>
        </w:rPr>
        <w:t>że</w:t>
      </w:r>
      <w:r w:rsidR="00B3599D" w:rsidRPr="002A6CA3">
        <w:rPr>
          <w:rFonts w:ascii="Verdana" w:hAnsi="Verdana" w:cstheme="minorHAnsi"/>
          <w:sz w:val="20"/>
          <w:lang w:eastAsia="pl-PL"/>
        </w:rPr>
        <w:t xml:space="preserve"> w okresie </w:t>
      </w:r>
      <w:r w:rsidR="00B3599D" w:rsidRPr="00972BDB">
        <w:rPr>
          <w:rFonts w:ascii="Verdana" w:hAnsi="Verdana" w:cstheme="minorHAnsi"/>
          <w:sz w:val="20"/>
          <w:lang w:eastAsia="pl-PL"/>
        </w:rPr>
        <w:t xml:space="preserve">ostatnich </w:t>
      </w:r>
      <w:r w:rsidR="00420B91">
        <w:rPr>
          <w:rFonts w:ascii="Verdana" w:hAnsi="Verdana" w:cstheme="minorHAnsi"/>
          <w:sz w:val="20"/>
          <w:lang w:eastAsia="pl-PL"/>
        </w:rPr>
        <w:t>5</w:t>
      </w:r>
      <w:r w:rsidR="00B3599D" w:rsidRPr="00972BDB">
        <w:rPr>
          <w:rFonts w:ascii="Verdana" w:hAnsi="Verdana" w:cstheme="minorHAnsi"/>
          <w:sz w:val="20"/>
          <w:lang w:eastAsia="pl-PL"/>
        </w:rPr>
        <w:t xml:space="preserve"> lat przed</w:t>
      </w:r>
      <w:r w:rsidR="00B3599D" w:rsidRPr="002A6CA3">
        <w:rPr>
          <w:rFonts w:ascii="Verdana" w:hAnsi="Verdana" w:cstheme="minorHAnsi"/>
          <w:sz w:val="20"/>
          <w:lang w:eastAsia="pl-PL"/>
        </w:rPr>
        <w:t xml:space="preserve"> upływem terminu składania Ofert wykonaliśmy </w:t>
      </w:r>
      <w:r w:rsidR="00B3599D" w:rsidRPr="00972BDB">
        <w:rPr>
          <w:rFonts w:ascii="Verdana" w:hAnsi="Verdana" w:cstheme="minorHAnsi"/>
          <w:sz w:val="20"/>
          <w:lang w:eastAsia="pl-PL"/>
        </w:rPr>
        <w:t>następujące usługi:</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tbl>
      <w:tblPr>
        <w:tblW w:w="10661"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551"/>
        <w:gridCol w:w="1985"/>
        <w:gridCol w:w="1417"/>
        <w:gridCol w:w="1559"/>
        <w:gridCol w:w="2552"/>
      </w:tblGrid>
      <w:tr w:rsidR="00CF5755" w:rsidRPr="00624AE0" w14:paraId="201BA996" w14:textId="77777777" w:rsidTr="004011B0">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25710C9D" w14:textId="77777777" w:rsidR="00CF5755" w:rsidRPr="002A6CA3" w:rsidRDefault="00CF5755" w:rsidP="004011B0">
            <w:pPr>
              <w:jc w:val="center"/>
              <w:rPr>
                <w:rFonts w:ascii="Verdana" w:hAnsi="Verdana" w:cstheme="minorHAnsi"/>
                <w:i/>
                <w:sz w:val="20"/>
              </w:rPr>
            </w:pPr>
          </w:p>
          <w:p w14:paraId="7CFDAD23" w14:textId="77777777" w:rsidR="00CF5755" w:rsidRPr="002A6CA3" w:rsidRDefault="00CF5755" w:rsidP="004011B0">
            <w:pPr>
              <w:jc w:val="center"/>
              <w:rPr>
                <w:rFonts w:ascii="Verdana" w:hAnsi="Verdana" w:cstheme="minorHAnsi"/>
                <w:i/>
                <w:sz w:val="20"/>
              </w:rPr>
            </w:pPr>
            <w:r w:rsidRPr="002A6CA3">
              <w:rPr>
                <w:rFonts w:ascii="Verdana" w:hAnsi="Verdana" w:cstheme="minorHAnsi"/>
                <w:i/>
                <w:sz w:val="20"/>
              </w:rPr>
              <w:t>Lp.</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AE80A35" w14:textId="77777777" w:rsidR="00CF5755" w:rsidRPr="002A6CA3" w:rsidRDefault="00CF5755" w:rsidP="004011B0">
            <w:pPr>
              <w:jc w:val="center"/>
              <w:rPr>
                <w:rFonts w:ascii="Verdana" w:hAnsi="Verdana" w:cstheme="minorHAnsi"/>
                <w:i/>
                <w:sz w:val="20"/>
              </w:rPr>
            </w:pPr>
          </w:p>
          <w:p w14:paraId="22DC5BB6" w14:textId="77777777" w:rsidR="00CF5755" w:rsidRPr="002A6CA3" w:rsidRDefault="00CF5755" w:rsidP="004011B0">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7AB72164" w14:textId="77777777" w:rsidR="00CF5755" w:rsidRPr="002A6CA3" w:rsidRDefault="00CF5755" w:rsidP="004011B0">
            <w:pPr>
              <w:spacing w:line="240" w:lineRule="auto"/>
              <w:jc w:val="center"/>
              <w:rPr>
                <w:rFonts w:ascii="Verdana" w:hAnsi="Verdana" w:cstheme="minorHAnsi"/>
                <w:i/>
                <w:sz w:val="20"/>
              </w:rPr>
            </w:pPr>
          </w:p>
        </w:tc>
        <w:tc>
          <w:tcPr>
            <w:tcW w:w="1985" w:type="dxa"/>
            <w:vMerge w:val="restart"/>
            <w:tcBorders>
              <w:top w:val="single" w:sz="4" w:space="0" w:color="auto"/>
            </w:tcBorders>
            <w:shd w:val="clear" w:color="auto" w:fill="C6D9F1" w:themeFill="text2" w:themeFillTint="33"/>
          </w:tcPr>
          <w:p w14:paraId="5E88F615" w14:textId="77777777" w:rsidR="00CF5755" w:rsidRPr="002A6CA3" w:rsidRDefault="00CF5755" w:rsidP="004011B0">
            <w:pPr>
              <w:jc w:val="center"/>
              <w:rPr>
                <w:rFonts w:ascii="Verdana" w:hAnsi="Verdana" w:cstheme="minorHAnsi"/>
                <w:i/>
                <w:sz w:val="20"/>
              </w:rPr>
            </w:pPr>
            <w:r>
              <w:rPr>
                <w:rFonts w:ascii="Verdana" w:hAnsi="Verdana" w:cstheme="minorHAnsi"/>
                <w:i/>
                <w:sz w:val="20"/>
              </w:rPr>
              <w:t>Dokumentacja geologiczno-inżynierska</w:t>
            </w:r>
            <w:r w:rsidRPr="005214DD">
              <w:rPr>
                <w:rFonts w:ascii="Verdana" w:hAnsi="Verdana" w:cstheme="minorHAnsi"/>
                <w:i/>
                <w:sz w:val="20"/>
              </w:rPr>
              <w:t xml:space="preserve">, </w:t>
            </w:r>
            <w:r>
              <w:rPr>
                <w:rFonts w:ascii="Verdana" w:hAnsi="Verdana" w:cstheme="minorHAnsi"/>
                <w:i/>
                <w:sz w:val="20"/>
              </w:rPr>
              <w:t>została zatwierdzona</w:t>
            </w:r>
            <w:r w:rsidRPr="005214DD">
              <w:rPr>
                <w:rFonts w:ascii="Verdana" w:hAnsi="Verdana" w:cstheme="minorHAnsi"/>
                <w:i/>
                <w:sz w:val="20"/>
              </w:rPr>
              <w:t xml:space="preserve"> w drodze decyzji administracyjnej.</w:t>
            </w:r>
          </w:p>
        </w:tc>
        <w:tc>
          <w:tcPr>
            <w:tcW w:w="2976" w:type="dxa"/>
            <w:gridSpan w:val="2"/>
            <w:tcBorders>
              <w:top w:val="single" w:sz="4" w:space="0" w:color="auto"/>
              <w:bottom w:val="single" w:sz="4" w:space="0" w:color="auto"/>
            </w:tcBorders>
            <w:shd w:val="clear" w:color="auto" w:fill="C6D9F1" w:themeFill="text2" w:themeFillTint="33"/>
            <w:vAlign w:val="center"/>
          </w:tcPr>
          <w:p w14:paraId="47556E1A" w14:textId="77777777" w:rsidR="00CF5755" w:rsidRPr="002A6CA3" w:rsidRDefault="00CF5755" w:rsidP="004011B0">
            <w:pPr>
              <w:jc w:val="center"/>
              <w:rPr>
                <w:rFonts w:ascii="Verdana" w:hAnsi="Verdana" w:cstheme="minorHAnsi"/>
                <w:i/>
                <w:sz w:val="20"/>
              </w:rPr>
            </w:pPr>
            <w:r w:rsidRPr="002A6CA3">
              <w:rPr>
                <w:rFonts w:ascii="Verdana" w:hAnsi="Verdana" w:cstheme="minorHAnsi"/>
                <w:i/>
                <w:sz w:val="20"/>
              </w:rPr>
              <w:t xml:space="preserve">Termin </w:t>
            </w:r>
            <w:r w:rsidRPr="00972BDB">
              <w:rPr>
                <w:rFonts w:ascii="Verdana" w:hAnsi="Verdana" w:cstheme="minorHAnsi"/>
                <w:i/>
                <w:sz w:val="20"/>
              </w:rPr>
              <w:t>realizacji usługi</w:t>
            </w:r>
          </w:p>
        </w:tc>
        <w:tc>
          <w:tcPr>
            <w:tcW w:w="2552" w:type="dxa"/>
            <w:vMerge w:val="restart"/>
            <w:tcBorders>
              <w:top w:val="single" w:sz="4" w:space="0" w:color="auto"/>
              <w:left w:val="nil"/>
              <w:right w:val="single" w:sz="4" w:space="0" w:color="auto"/>
            </w:tcBorders>
            <w:shd w:val="clear" w:color="auto" w:fill="C6D9F1" w:themeFill="text2" w:themeFillTint="33"/>
            <w:vAlign w:val="center"/>
          </w:tcPr>
          <w:p w14:paraId="336DB98E" w14:textId="77777777" w:rsidR="00CF5755" w:rsidRPr="002A6CA3" w:rsidRDefault="00CF5755" w:rsidP="004011B0">
            <w:pPr>
              <w:jc w:val="center"/>
              <w:rPr>
                <w:rFonts w:ascii="Verdana" w:hAnsi="Verdana" w:cstheme="minorHAnsi"/>
                <w:i/>
                <w:sz w:val="20"/>
              </w:rPr>
            </w:pPr>
          </w:p>
          <w:p w14:paraId="13745BD3" w14:textId="77777777" w:rsidR="00CF5755" w:rsidRPr="002A6CA3" w:rsidRDefault="00CF5755" w:rsidP="004011B0">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71F35BF5" w14:textId="77777777" w:rsidR="00CF5755" w:rsidRPr="002A6CA3" w:rsidRDefault="00CF5755" w:rsidP="004011B0">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CF5755" w:rsidRPr="00624AE0" w14:paraId="6C12ACF2" w14:textId="77777777" w:rsidTr="004011B0">
        <w:trPr>
          <w:cantSplit/>
          <w:trHeight w:val="504"/>
          <w:tblHeader/>
        </w:trPr>
        <w:tc>
          <w:tcPr>
            <w:tcW w:w="597" w:type="dxa"/>
            <w:vMerge/>
            <w:tcBorders>
              <w:left w:val="single" w:sz="4" w:space="0" w:color="auto"/>
            </w:tcBorders>
            <w:vAlign w:val="center"/>
          </w:tcPr>
          <w:p w14:paraId="6045A267" w14:textId="77777777" w:rsidR="00CF5755" w:rsidRPr="002A6CA3" w:rsidRDefault="00CF5755" w:rsidP="004011B0">
            <w:pPr>
              <w:jc w:val="center"/>
              <w:rPr>
                <w:rFonts w:ascii="Verdana" w:hAnsi="Verdana" w:cstheme="minorHAnsi"/>
                <w:i/>
                <w:sz w:val="20"/>
              </w:rPr>
            </w:pPr>
          </w:p>
        </w:tc>
        <w:tc>
          <w:tcPr>
            <w:tcW w:w="2551" w:type="dxa"/>
            <w:vMerge/>
            <w:tcBorders>
              <w:top w:val="nil"/>
              <w:right w:val="single" w:sz="4" w:space="0" w:color="auto"/>
            </w:tcBorders>
            <w:vAlign w:val="center"/>
          </w:tcPr>
          <w:p w14:paraId="6A742B1F" w14:textId="77777777" w:rsidR="00CF5755" w:rsidRPr="002A6CA3" w:rsidRDefault="00CF5755" w:rsidP="004011B0">
            <w:pPr>
              <w:jc w:val="center"/>
              <w:rPr>
                <w:rFonts w:ascii="Verdana" w:hAnsi="Verdana" w:cstheme="minorHAnsi"/>
                <w:i/>
                <w:sz w:val="20"/>
              </w:rPr>
            </w:pPr>
          </w:p>
        </w:tc>
        <w:tc>
          <w:tcPr>
            <w:tcW w:w="1985" w:type="dxa"/>
            <w:vMerge/>
            <w:shd w:val="clear" w:color="auto" w:fill="F2F2F2" w:themeFill="background1" w:themeFillShade="F2"/>
          </w:tcPr>
          <w:p w14:paraId="05A73F13" w14:textId="77777777" w:rsidR="00CF5755" w:rsidRPr="002A6CA3" w:rsidRDefault="00CF5755" w:rsidP="004011B0">
            <w:pPr>
              <w:jc w:val="center"/>
              <w:rPr>
                <w:rFonts w:ascii="Verdana" w:hAnsi="Verdana" w:cstheme="minorHAnsi"/>
                <w:i/>
                <w:sz w:val="20"/>
              </w:rPr>
            </w:pPr>
          </w:p>
        </w:tc>
        <w:tc>
          <w:tcPr>
            <w:tcW w:w="1417" w:type="dxa"/>
            <w:tcBorders>
              <w:top w:val="nil"/>
              <w:bottom w:val="single" w:sz="4" w:space="0" w:color="auto"/>
            </w:tcBorders>
            <w:shd w:val="clear" w:color="auto" w:fill="F2F2F2" w:themeFill="background1" w:themeFillShade="F2"/>
            <w:vAlign w:val="center"/>
          </w:tcPr>
          <w:p w14:paraId="7C2B6436" w14:textId="77777777" w:rsidR="00CF5755" w:rsidRPr="002A6CA3" w:rsidRDefault="00CF5755" w:rsidP="004011B0">
            <w:pPr>
              <w:jc w:val="center"/>
              <w:rPr>
                <w:rFonts w:ascii="Verdana" w:hAnsi="Verdana" w:cstheme="minorHAnsi"/>
                <w:i/>
                <w:sz w:val="20"/>
              </w:rPr>
            </w:pPr>
            <w:r w:rsidRPr="002A6CA3">
              <w:rPr>
                <w:rFonts w:ascii="Verdana" w:hAnsi="Verdana" w:cstheme="minorHAnsi"/>
                <w:i/>
                <w:sz w:val="20"/>
              </w:rPr>
              <w:t>Data</w:t>
            </w:r>
          </w:p>
          <w:p w14:paraId="27B0612E" w14:textId="77777777" w:rsidR="00CF5755" w:rsidRPr="002A6CA3" w:rsidRDefault="00CF5755" w:rsidP="004011B0">
            <w:pPr>
              <w:jc w:val="center"/>
              <w:rPr>
                <w:rFonts w:ascii="Verdana" w:hAnsi="Verdana" w:cstheme="minorHAnsi"/>
                <w:i/>
                <w:sz w:val="20"/>
              </w:rPr>
            </w:pPr>
            <w:r>
              <w:rPr>
                <w:rFonts w:ascii="Verdana" w:hAnsi="Verdana" w:cstheme="minorHAnsi"/>
                <w:i/>
                <w:sz w:val="20"/>
              </w:rPr>
              <w:t>r</w:t>
            </w:r>
            <w:r w:rsidRPr="002A6CA3">
              <w:rPr>
                <w:rFonts w:ascii="Verdana" w:hAnsi="Verdana" w:cstheme="minorHAnsi"/>
                <w:i/>
                <w:sz w:val="20"/>
              </w:rPr>
              <w:t>ozpoczęcia</w:t>
            </w:r>
          </w:p>
        </w:tc>
        <w:tc>
          <w:tcPr>
            <w:tcW w:w="1559" w:type="dxa"/>
            <w:tcBorders>
              <w:top w:val="nil"/>
              <w:bottom w:val="single" w:sz="4" w:space="0" w:color="auto"/>
              <w:right w:val="single" w:sz="4" w:space="0" w:color="auto"/>
            </w:tcBorders>
            <w:shd w:val="clear" w:color="auto" w:fill="F2F2F2" w:themeFill="background1" w:themeFillShade="F2"/>
            <w:vAlign w:val="center"/>
          </w:tcPr>
          <w:p w14:paraId="348CFB67" w14:textId="77777777" w:rsidR="00CF5755" w:rsidRPr="002A6CA3" w:rsidRDefault="00CF5755" w:rsidP="004011B0">
            <w:pPr>
              <w:jc w:val="center"/>
              <w:rPr>
                <w:rFonts w:ascii="Verdana" w:hAnsi="Verdana" w:cstheme="minorHAnsi"/>
                <w:i/>
                <w:sz w:val="20"/>
              </w:rPr>
            </w:pPr>
            <w:r w:rsidRPr="002A6CA3">
              <w:rPr>
                <w:rFonts w:ascii="Verdana" w:hAnsi="Verdana" w:cstheme="minorHAnsi"/>
                <w:i/>
                <w:sz w:val="20"/>
              </w:rPr>
              <w:t>Data</w:t>
            </w:r>
          </w:p>
          <w:p w14:paraId="1F956228" w14:textId="77777777" w:rsidR="00CF5755" w:rsidRPr="002A6CA3" w:rsidRDefault="00CF5755" w:rsidP="004011B0">
            <w:pPr>
              <w:jc w:val="center"/>
              <w:rPr>
                <w:rFonts w:ascii="Verdana" w:hAnsi="Verdana" w:cstheme="minorHAnsi"/>
                <w:i/>
                <w:sz w:val="20"/>
              </w:rPr>
            </w:pPr>
            <w:r w:rsidRPr="002A6CA3">
              <w:rPr>
                <w:rFonts w:ascii="Verdana" w:hAnsi="Verdana" w:cstheme="minorHAnsi"/>
                <w:i/>
                <w:sz w:val="20"/>
              </w:rPr>
              <w:t>zakończenia</w:t>
            </w:r>
          </w:p>
        </w:tc>
        <w:tc>
          <w:tcPr>
            <w:tcW w:w="2552" w:type="dxa"/>
            <w:vMerge/>
            <w:tcBorders>
              <w:left w:val="single" w:sz="4" w:space="0" w:color="auto"/>
              <w:bottom w:val="single" w:sz="4" w:space="0" w:color="auto"/>
              <w:right w:val="single" w:sz="4" w:space="0" w:color="auto"/>
            </w:tcBorders>
          </w:tcPr>
          <w:p w14:paraId="40E353CD" w14:textId="77777777" w:rsidR="00CF5755" w:rsidRPr="002A6CA3" w:rsidRDefault="00CF5755" w:rsidP="004011B0">
            <w:pPr>
              <w:jc w:val="center"/>
              <w:rPr>
                <w:rFonts w:ascii="Verdana" w:hAnsi="Verdana" w:cstheme="minorHAnsi"/>
                <w:i/>
                <w:sz w:val="20"/>
              </w:rPr>
            </w:pPr>
          </w:p>
        </w:tc>
      </w:tr>
      <w:tr w:rsidR="00CF5755" w:rsidRPr="00624AE0" w14:paraId="4C3B4974" w14:textId="77777777" w:rsidTr="004011B0">
        <w:trPr>
          <w:trHeight w:val="443"/>
        </w:trPr>
        <w:tc>
          <w:tcPr>
            <w:tcW w:w="597" w:type="dxa"/>
          </w:tcPr>
          <w:p w14:paraId="2381B913" w14:textId="77777777" w:rsidR="00CF5755" w:rsidRPr="002A6CA3" w:rsidRDefault="00CF5755" w:rsidP="00CF5755">
            <w:pPr>
              <w:numPr>
                <w:ilvl w:val="0"/>
                <w:numId w:val="111"/>
              </w:numPr>
              <w:autoSpaceDE w:val="0"/>
              <w:autoSpaceDN w:val="0"/>
              <w:spacing w:before="120" w:after="200" w:line="240" w:lineRule="auto"/>
              <w:jc w:val="left"/>
              <w:rPr>
                <w:rFonts w:ascii="Verdana" w:hAnsi="Verdana" w:cstheme="minorHAnsi"/>
                <w:i/>
                <w:sz w:val="20"/>
              </w:rPr>
            </w:pPr>
          </w:p>
        </w:tc>
        <w:tc>
          <w:tcPr>
            <w:tcW w:w="2551" w:type="dxa"/>
            <w:tcBorders>
              <w:right w:val="single" w:sz="4" w:space="0" w:color="auto"/>
            </w:tcBorders>
          </w:tcPr>
          <w:p w14:paraId="42A5DCCD" w14:textId="77777777" w:rsidR="00CF5755" w:rsidRPr="002A6CA3" w:rsidRDefault="00CF5755" w:rsidP="004011B0">
            <w:pPr>
              <w:spacing w:before="120"/>
              <w:rPr>
                <w:rFonts w:ascii="Verdana" w:hAnsi="Verdana" w:cstheme="minorHAnsi"/>
                <w:sz w:val="20"/>
              </w:rPr>
            </w:pPr>
          </w:p>
        </w:tc>
        <w:tc>
          <w:tcPr>
            <w:tcW w:w="1985" w:type="dxa"/>
            <w:tcBorders>
              <w:right w:val="single" w:sz="4" w:space="0" w:color="auto"/>
            </w:tcBorders>
          </w:tcPr>
          <w:p w14:paraId="70148893" w14:textId="77777777" w:rsidR="00CF5755" w:rsidRPr="002A6CA3" w:rsidRDefault="00CF5755" w:rsidP="004011B0">
            <w:pPr>
              <w:spacing w:before="120"/>
              <w:jc w:val="center"/>
              <w:rPr>
                <w:rFonts w:ascii="Verdana" w:hAnsi="Verdana" w:cstheme="minorHAnsi"/>
                <w:sz w:val="20"/>
              </w:rPr>
            </w:pPr>
            <w:r>
              <w:rPr>
                <w:rFonts w:ascii="Verdana" w:hAnsi="Verdana" w:cstheme="minorHAnsi"/>
                <w:sz w:val="20"/>
              </w:rPr>
              <w:t>TAK/NIE</w:t>
            </w:r>
            <w:r w:rsidRPr="008B2ECC">
              <w:rPr>
                <w:rFonts w:ascii="Verdana" w:hAnsi="Verdana" w:cstheme="minorHAnsi"/>
                <w:b/>
                <w:sz w:val="20"/>
              </w:rPr>
              <w:t>*</w:t>
            </w:r>
          </w:p>
        </w:tc>
        <w:tc>
          <w:tcPr>
            <w:tcW w:w="1417" w:type="dxa"/>
            <w:tcBorders>
              <w:top w:val="single" w:sz="4" w:space="0" w:color="auto"/>
              <w:left w:val="single" w:sz="4" w:space="0" w:color="auto"/>
              <w:bottom w:val="single" w:sz="4" w:space="0" w:color="auto"/>
              <w:right w:val="single" w:sz="4" w:space="0" w:color="auto"/>
            </w:tcBorders>
          </w:tcPr>
          <w:p w14:paraId="5EC86304" w14:textId="77777777" w:rsidR="00CF5755" w:rsidRPr="002A6CA3" w:rsidRDefault="00CF5755" w:rsidP="004011B0">
            <w:pPr>
              <w:spacing w:before="120"/>
              <w:rPr>
                <w:rFonts w:ascii="Verdana" w:hAnsi="Verdana" w:cstheme="minorHAnsi"/>
                <w:sz w:val="20"/>
              </w:rPr>
            </w:pPr>
          </w:p>
        </w:tc>
        <w:tc>
          <w:tcPr>
            <w:tcW w:w="1559" w:type="dxa"/>
            <w:tcBorders>
              <w:top w:val="single" w:sz="4" w:space="0" w:color="auto"/>
              <w:left w:val="single" w:sz="4" w:space="0" w:color="auto"/>
              <w:bottom w:val="single" w:sz="4" w:space="0" w:color="auto"/>
              <w:right w:val="single" w:sz="4" w:space="0" w:color="auto"/>
            </w:tcBorders>
          </w:tcPr>
          <w:p w14:paraId="488B74C8" w14:textId="77777777" w:rsidR="00CF5755" w:rsidRPr="002A6CA3" w:rsidRDefault="00CF5755" w:rsidP="004011B0">
            <w:pPr>
              <w:spacing w:before="120"/>
              <w:rPr>
                <w:rFonts w:ascii="Verdana" w:hAnsi="Verdana" w:cstheme="minorHAnsi"/>
                <w:sz w:val="20"/>
              </w:rPr>
            </w:pPr>
          </w:p>
        </w:tc>
        <w:tc>
          <w:tcPr>
            <w:tcW w:w="2552" w:type="dxa"/>
            <w:tcBorders>
              <w:top w:val="single" w:sz="4" w:space="0" w:color="auto"/>
              <w:left w:val="single" w:sz="4" w:space="0" w:color="auto"/>
              <w:bottom w:val="single" w:sz="4" w:space="0" w:color="auto"/>
              <w:right w:val="single" w:sz="4" w:space="0" w:color="auto"/>
            </w:tcBorders>
          </w:tcPr>
          <w:p w14:paraId="290BFED0" w14:textId="77777777" w:rsidR="00CF5755" w:rsidRPr="002A6CA3" w:rsidRDefault="00CF5755" w:rsidP="004011B0">
            <w:pPr>
              <w:spacing w:before="120"/>
              <w:rPr>
                <w:rFonts w:ascii="Verdana" w:hAnsi="Verdana" w:cstheme="minorHAnsi"/>
                <w:sz w:val="20"/>
              </w:rPr>
            </w:pPr>
          </w:p>
        </w:tc>
      </w:tr>
      <w:tr w:rsidR="00CF5755" w:rsidRPr="00624AE0" w14:paraId="79FA95DA" w14:textId="77777777" w:rsidTr="004011B0">
        <w:trPr>
          <w:trHeight w:val="443"/>
        </w:trPr>
        <w:tc>
          <w:tcPr>
            <w:tcW w:w="597" w:type="dxa"/>
          </w:tcPr>
          <w:p w14:paraId="197DC374" w14:textId="77777777" w:rsidR="00CF5755" w:rsidRPr="002A6CA3" w:rsidRDefault="00CF5755" w:rsidP="00CF5755">
            <w:pPr>
              <w:numPr>
                <w:ilvl w:val="0"/>
                <w:numId w:val="111"/>
              </w:numPr>
              <w:autoSpaceDE w:val="0"/>
              <w:autoSpaceDN w:val="0"/>
              <w:spacing w:before="120" w:after="200" w:line="240" w:lineRule="auto"/>
              <w:jc w:val="left"/>
              <w:rPr>
                <w:rFonts w:ascii="Verdana" w:hAnsi="Verdana" w:cstheme="minorHAnsi"/>
                <w:i/>
                <w:sz w:val="20"/>
              </w:rPr>
            </w:pPr>
          </w:p>
        </w:tc>
        <w:tc>
          <w:tcPr>
            <w:tcW w:w="2551" w:type="dxa"/>
            <w:tcBorders>
              <w:right w:val="single" w:sz="4" w:space="0" w:color="auto"/>
            </w:tcBorders>
          </w:tcPr>
          <w:p w14:paraId="08C00A97" w14:textId="77777777" w:rsidR="00CF5755" w:rsidRPr="002A6CA3" w:rsidRDefault="00CF5755" w:rsidP="004011B0">
            <w:pPr>
              <w:spacing w:before="120"/>
              <w:rPr>
                <w:rFonts w:ascii="Verdana" w:hAnsi="Verdana" w:cstheme="minorHAnsi"/>
                <w:sz w:val="20"/>
              </w:rPr>
            </w:pPr>
          </w:p>
        </w:tc>
        <w:tc>
          <w:tcPr>
            <w:tcW w:w="1985" w:type="dxa"/>
            <w:tcBorders>
              <w:right w:val="single" w:sz="4" w:space="0" w:color="auto"/>
            </w:tcBorders>
          </w:tcPr>
          <w:p w14:paraId="4A630757" w14:textId="77777777" w:rsidR="00CF5755" w:rsidRPr="002A6CA3" w:rsidRDefault="00CF5755" w:rsidP="004011B0">
            <w:pPr>
              <w:spacing w:before="120"/>
              <w:jc w:val="center"/>
              <w:rPr>
                <w:rFonts w:ascii="Verdana" w:hAnsi="Verdana" w:cstheme="minorHAnsi"/>
                <w:sz w:val="20"/>
              </w:rPr>
            </w:pPr>
            <w:r>
              <w:rPr>
                <w:rFonts w:ascii="Verdana" w:hAnsi="Verdana" w:cstheme="minorHAnsi"/>
                <w:sz w:val="20"/>
              </w:rPr>
              <w:t>TAK/NIE</w:t>
            </w:r>
            <w:r w:rsidRPr="008B2ECC">
              <w:rPr>
                <w:rFonts w:ascii="Verdana" w:hAnsi="Verdana" w:cstheme="minorHAnsi"/>
                <w:b/>
                <w:sz w:val="20"/>
              </w:rPr>
              <w:t>*</w:t>
            </w:r>
          </w:p>
        </w:tc>
        <w:tc>
          <w:tcPr>
            <w:tcW w:w="1417" w:type="dxa"/>
            <w:tcBorders>
              <w:top w:val="single" w:sz="4" w:space="0" w:color="auto"/>
              <w:left w:val="single" w:sz="4" w:space="0" w:color="auto"/>
              <w:bottom w:val="single" w:sz="4" w:space="0" w:color="auto"/>
              <w:right w:val="single" w:sz="4" w:space="0" w:color="auto"/>
            </w:tcBorders>
          </w:tcPr>
          <w:p w14:paraId="541D6F31" w14:textId="77777777" w:rsidR="00CF5755" w:rsidRPr="002A6CA3" w:rsidRDefault="00CF5755" w:rsidP="004011B0">
            <w:pPr>
              <w:spacing w:before="120"/>
              <w:rPr>
                <w:rFonts w:ascii="Verdana" w:hAnsi="Verdana" w:cstheme="minorHAnsi"/>
                <w:sz w:val="20"/>
              </w:rPr>
            </w:pPr>
          </w:p>
        </w:tc>
        <w:tc>
          <w:tcPr>
            <w:tcW w:w="1559" w:type="dxa"/>
            <w:tcBorders>
              <w:top w:val="single" w:sz="4" w:space="0" w:color="auto"/>
              <w:left w:val="single" w:sz="4" w:space="0" w:color="auto"/>
              <w:bottom w:val="single" w:sz="4" w:space="0" w:color="auto"/>
              <w:right w:val="single" w:sz="4" w:space="0" w:color="auto"/>
            </w:tcBorders>
          </w:tcPr>
          <w:p w14:paraId="083F9BCC" w14:textId="77777777" w:rsidR="00CF5755" w:rsidRPr="002A6CA3" w:rsidRDefault="00CF5755" w:rsidP="004011B0">
            <w:pPr>
              <w:spacing w:before="120"/>
              <w:rPr>
                <w:rFonts w:ascii="Verdana" w:hAnsi="Verdana" w:cstheme="minorHAnsi"/>
                <w:sz w:val="20"/>
              </w:rPr>
            </w:pPr>
          </w:p>
        </w:tc>
        <w:tc>
          <w:tcPr>
            <w:tcW w:w="2552" w:type="dxa"/>
            <w:tcBorders>
              <w:top w:val="single" w:sz="4" w:space="0" w:color="auto"/>
              <w:left w:val="single" w:sz="4" w:space="0" w:color="auto"/>
              <w:bottom w:val="single" w:sz="4" w:space="0" w:color="auto"/>
              <w:right w:val="single" w:sz="4" w:space="0" w:color="auto"/>
            </w:tcBorders>
          </w:tcPr>
          <w:p w14:paraId="0B48914B" w14:textId="77777777" w:rsidR="00CF5755" w:rsidRPr="002A6CA3" w:rsidRDefault="00CF5755" w:rsidP="004011B0">
            <w:pPr>
              <w:spacing w:before="120"/>
              <w:rPr>
                <w:rFonts w:ascii="Verdana" w:hAnsi="Verdana" w:cstheme="minorHAnsi"/>
                <w:sz w:val="20"/>
              </w:rPr>
            </w:pPr>
          </w:p>
        </w:tc>
      </w:tr>
    </w:tbl>
    <w:p w14:paraId="1D53C176" w14:textId="77777777" w:rsidR="00CF5755" w:rsidRPr="002A6CA3" w:rsidRDefault="00CF5755" w:rsidP="00CF5755">
      <w:pPr>
        <w:spacing w:before="120"/>
        <w:ind w:left="-284" w:right="-569"/>
        <w:outlineLvl w:val="0"/>
        <w:rPr>
          <w:rFonts w:ascii="Verdana" w:hAnsi="Verdana" w:cstheme="minorHAnsi"/>
          <w:i/>
          <w:sz w:val="20"/>
        </w:rPr>
      </w:pPr>
      <w:r w:rsidRPr="002A6CA3">
        <w:rPr>
          <w:rFonts w:ascii="Verdana" w:hAnsi="Verdana" w:cstheme="minorHAnsi"/>
          <w:i/>
          <w:sz w:val="20"/>
        </w:rPr>
        <w:t>UWAGA: Należy dostosować ilość wierszy do ilości wykazywanych zadań</w:t>
      </w:r>
    </w:p>
    <w:p w14:paraId="313189AF" w14:textId="77777777" w:rsidR="00CF5755" w:rsidRPr="002C23F8" w:rsidRDefault="00CF5755" w:rsidP="00CF5755">
      <w:pPr>
        <w:spacing w:before="120"/>
        <w:ind w:left="-284" w:right="-45"/>
        <w:rPr>
          <w:rFonts w:ascii="Verdana" w:hAnsi="Verdana" w:cstheme="minorHAnsi"/>
          <w:b/>
          <w:i/>
          <w:sz w:val="20"/>
          <w:u w:val="single"/>
        </w:rPr>
      </w:pPr>
      <w:r w:rsidRPr="004011B0">
        <w:rPr>
          <w:rFonts w:ascii="Verdana" w:hAnsi="Verdana" w:cstheme="minorHAnsi"/>
          <w:b/>
          <w:i/>
          <w:sz w:val="20"/>
          <w:u w:val="single"/>
        </w:rPr>
        <w:t>Do niniejszego wykazu dołączam dowody potwierdzające, że ww. zamówienia zostały wykonane należycie.</w:t>
      </w: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714A9B47" w14:textId="1354188C" w:rsidR="00D7603F" w:rsidRDefault="00D7603F" w:rsidP="00972BDB">
      <w:pPr>
        <w:spacing w:line="240" w:lineRule="auto"/>
        <w:jc w:val="left"/>
        <w:rPr>
          <w:rFonts w:ascii="Verdana" w:hAnsi="Verdana" w:cstheme="minorHAnsi"/>
          <w:b/>
          <w:i/>
          <w:sz w:val="20"/>
        </w:rPr>
      </w:pPr>
    </w:p>
    <w:p w14:paraId="1C3E7E64" w14:textId="79247465" w:rsidR="00CF5755" w:rsidRDefault="00CF5755" w:rsidP="00972BDB">
      <w:pPr>
        <w:spacing w:line="240" w:lineRule="auto"/>
        <w:jc w:val="left"/>
        <w:rPr>
          <w:rFonts w:ascii="Verdana" w:hAnsi="Verdana" w:cstheme="minorHAnsi"/>
          <w:b/>
          <w:i/>
          <w:sz w:val="20"/>
        </w:rPr>
      </w:pPr>
    </w:p>
    <w:p w14:paraId="06924925" w14:textId="3E58C6B4" w:rsidR="00CF5755" w:rsidRDefault="00CF5755" w:rsidP="00972BDB">
      <w:pPr>
        <w:spacing w:line="240" w:lineRule="auto"/>
        <w:jc w:val="left"/>
        <w:rPr>
          <w:rFonts w:ascii="Verdana" w:hAnsi="Verdana" w:cstheme="minorHAnsi"/>
          <w:b/>
          <w:i/>
          <w:sz w:val="20"/>
        </w:rPr>
      </w:pPr>
    </w:p>
    <w:p w14:paraId="6ECBB82A" w14:textId="74702AB4" w:rsidR="00CF5755" w:rsidRDefault="00CF5755" w:rsidP="00972BDB">
      <w:pPr>
        <w:spacing w:line="240" w:lineRule="auto"/>
        <w:jc w:val="left"/>
        <w:rPr>
          <w:rFonts w:ascii="Verdana" w:hAnsi="Verdana" w:cstheme="minorHAnsi"/>
          <w:b/>
          <w:i/>
          <w:sz w:val="20"/>
        </w:rPr>
      </w:pPr>
    </w:p>
    <w:p w14:paraId="0E23318E" w14:textId="6D8C8BFC" w:rsidR="00CF5755" w:rsidRDefault="00CF5755" w:rsidP="00972BDB">
      <w:pPr>
        <w:spacing w:line="240" w:lineRule="auto"/>
        <w:jc w:val="left"/>
        <w:rPr>
          <w:rFonts w:ascii="Verdana" w:hAnsi="Verdana" w:cstheme="minorHAnsi"/>
          <w:b/>
          <w:i/>
          <w:sz w:val="20"/>
        </w:rPr>
      </w:pPr>
    </w:p>
    <w:p w14:paraId="43E339D5" w14:textId="3CF84008" w:rsidR="00CF5755" w:rsidRDefault="00CF5755" w:rsidP="00972BDB">
      <w:pPr>
        <w:spacing w:line="240" w:lineRule="auto"/>
        <w:jc w:val="left"/>
        <w:rPr>
          <w:rFonts w:ascii="Verdana" w:hAnsi="Verdana" w:cstheme="minorHAnsi"/>
          <w:b/>
          <w:i/>
          <w:sz w:val="20"/>
        </w:rPr>
      </w:pPr>
    </w:p>
    <w:p w14:paraId="1ABD4F98" w14:textId="12E22488" w:rsidR="00CF5755" w:rsidRDefault="00CF5755" w:rsidP="00972BDB">
      <w:pPr>
        <w:spacing w:line="240" w:lineRule="auto"/>
        <w:jc w:val="left"/>
        <w:rPr>
          <w:rFonts w:ascii="Verdana" w:hAnsi="Verdana" w:cstheme="minorHAnsi"/>
          <w:b/>
          <w:i/>
          <w:sz w:val="20"/>
        </w:rPr>
      </w:pPr>
    </w:p>
    <w:p w14:paraId="08A01FF8" w14:textId="61EF1A5D" w:rsidR="00CF5755" w:rsidRDefault="00CF5755" w:rsidP="00972BDB">
      <w:pPr>
        <w:spacing w:line="240" w:lineRule="auto"/>
        <w:jc w:val="left"/>
        <w:rPr>
          <w:rFonts w:ascii="Verdana" w:hAnsi="Verdana" w:cstheme="minorHAnsi"/>
          <w:b/>
          <w:i/>
          <w:sz w:val="20"/>
        </w:rPr>
      </w:pPr>
    </w:p>
    <w:p w14:paraId="2F4A03C2" w14:textId="57072E22" w:rsidR="00CF5755" w:rsidRPr="008B2ECC" w:rsidRDefault="005E0005">
      <w:pPr>
        <w:spacing w:line="240" w:lineRule="auto"/>
        <w:jc w:val="left"/>
        <w:rPr>
          <w:rFonts w:ascii="Verdana" w:hAnsi="Verdana" w:cstheme="minorHAnsi"/>
          <w:b/>
          <w:i/>
          <w:sz w:val="20"/>
        </w:rPr>
      </w:pPr>
      <w:r>
        <w:rPr>
          <w:rFonts w:ascii="Verdana" w:hAnsi="Verdana" w:cstheme="minorHAnsi"/>
          <w:b/>
          <w:i/>
          <w:sz w:val="20"/>
        </w:rPr>
        <w:t>*niewłaściwe skreślić</w:t>
      </w:r>
    </w:p>
    <w:p w14:paraId="2766C2E4" w14:textId="538B1D70" w:rsidR="00CF5755" w:rsidRDefault="00CF5755" w:rsidP="00972BDB">
      <w:pPr>
        <w:spacing w:line="240" w:lineRule="auto"/>
        <w:jc w:val="left"/>
        <w:rPr>
          <w:rFonts w:ascii="Verdana" w:hAnsi="Verdana" w:cstheme="minorHAnsi"/>
          <w:b/>
          <w:i/>
          <w:sz w:val="20"/>
        </w:rPr>
      </w:pPr>
    </w:p>
    <w:p w14:paraId="1AF52B28" w14:textId="606899B2" w:rsidR="00CF5755" w:rsidRDefault="00CF5755" w:rsidP="00972BDB">
      <w:pPr>
        <w:spacing w:line="240" w:lineRule="auto"/>
        <w:jc w:val="left"/>
        <w:rPr>
          <w:rFonts w:ascii="Verdana" w:hAnsi="Verdana" w:cstheme="minorHAnsi"/>
          <w:b/>
          <w:i/>
          <w:sz w:val="20"/>
        </w:rPr>
      </w:pPr>
    </w:p>
    <w:p w14:paraId="27DD343C" w14:textId="77777777" w:rsidR="004107B5" w:rsidRDefault="004107B5" w:rsidP="00972BDB">
      <w:pPr>
        <w:spacing w:line="240" w:lineRule="auto"/>
        <w:jc w:val="left"/>
        <w:rPr>
          <w:rFonts w:ascii="Verdana" w:hAnsi="Verdana" w:cstheme="minorHAnsi"/>
          <w:b/>
          <w:i/>
          <w:sz w:val="20"/>
        </w:rPr>
      </w:pPr>
      <w:bookmarkStart w:id="8" w:name="_GoBack"/>
      <w:bookmarkEnd w:id="8"/>
    </w:p>
    <w:p w14:paraId="28437B95" w14:textId="4A93DF9C" w:rsidR="00CF5755" w:rsidRDefault="00CF5755" w:rsidP="00972BDB">
      <w:pPr>
        <w:spacing w:line="240" w:lineRule="auto"/>
        <w:jc w:val="left"/>
        <w:rPr>
          <w:rFonts w:ascii="Verdana" w:hAnsi="Verdana" w:cstheme="minorHAnsi"/>
          <w:b/>
          <w:i/>
          <w:sz w:val="20"/>
        </w:rPr>
      </w:pPr>
    </w:p>
    <w:p w14:paraId="25F64169" w14:textId="5AAA958F" w:rsidR="00CF5755" w:rsidRDefault="00CF5755" w:rsidP="00972BDB">
      <w:pPr>
        <w:spacing w:line="240" w:lineRule="auto"/>
        <w:jc w:val="left"/>
        <w:rPr>
          <w:rFonts w:ascii="Verdana" w:hAnsi="Verdana" w:cstheme="minorHAnsi"/>
          <w:b/>
          <w:i/>
          <w:sz w:val="20"/>
        </w:rPr>
      </w:pPr>
    </w:p>
    <w:p w14:paraId="47AAC290" w14:textId="77777777" w:rsidR="00CF5755" w:rsidRPr="00B60C6A" w:rsidRDefault="00CF5755" w:rsidP="00CF5755">
      <w:pPr>
        <w:pStyle w:val="Nagwek1"/>
        <w:keepLines w:val="0"/>
        <w:shd w:val="clear" w:color="auto" w:fill="C6D9F1" w:themeFill="text2" w:themeFillTint="33"/>
        <w:tabs>
          <w:tab w:val="left" w:pos="567"/>
        </w:tabs>
        <w:spacing w:before="240" w:after="0" w:line="240" w:lineRule="auto"/>
        <w:rPr>
          <w:rFonts w:ascii="Verdana" w:hAnsi="Verdana" w:cstheme="minorHAnsi"/>
          <w:sz w:val="20"/>
          <w:lang w:val="pl-PL"/>
        </w:rPr>
      </w:pPr>
      <w:r>
        <w:rPr>
          <w:rFonts w:ascii="Verdana" w:hAnsi="Verdana" w:cstheme="minorHAnsi"/>
          <w:sz w:val="20"/>
          <w:lang w:val="pl-PL"/>
        </w:rPr>
        <w:lastRenderedPageBreak/>
        <w:t xml:space="preserve">Załącznik nr </w:t>
      </w:r>
      <w:r w:rsidRPr="004E4BBD">
        <w:rPr>
          <w:rFonts w:ascii="Verdana" w:hAnsi="Verdana" w:cstheme="minorHAnsi"/>
          <w:sz w:val="20"/>
          <w:lang w:val="pl-PL"/>
        </w:rPr>
        <w:t>7</w:t>
      </w:r>
      <w:r>
        <w:rPr>
          <w:rFonts w:ascii="Verdana" w:hAnsi="Verdana" w:cstheme="minorHAnsi"/>
          <w:sz w:val="20"/>
          <w:lang w:val="pl-PL"/>
        </w:rPr>
        <w:t xml:space="preserve"> - ZOBOWIĄZANIE DO ZACHOWANIA poufności</w:t>
      </w:r>
    </w:p>
    <w:p w14:paraId="7CF6E7A0" w14:textId="77777777" w:rsidR="00CF5755" w:rsidRPr="00E34906" w:rsidRDefault="00CF5755" w:rsidP="00CF5755">
      <w:pPr>
        <w:pStyle w:val="Default"/>
        <w:spacing w:line="260" w:lineRule="exact"/>
        <w:jc w:val="center"/>
        <w:rPr>
          <w:rFonts w:ascii="Verdana" w:hAnsi="Verdana" w:cstheme="minorHAnsi"/>
          <w:b/>
          <w:bCs/>
          <w:sz w:val="20"/>
          <w:szCs w:val="20"/>
        </w:rPr>
      </w:pPr>
    </w:p>
    <w:p w14:paraId="2720D2BF" w14:textId="77777777" w:rsidR="00CF5755" w:rsidRDefault="00CF5755" w:rsidP="00CF5755">
      <w:pPr>
        <w:rPr>
          <w:rFonts w:ascii="Verdana" w:hAnsi="Verdana"/>
          <w:b/>
          <w:sz w:val="20"/>
        </w:rPr>
      </w:pPr>
    </w:p>
    <w:p w14:paraId="3141B956" w14:textId="77777777" w:rsidR="00CF5755" w:rsidRDefault="00CF5755" w:rsidP="00CF5755">
      <w:pPr>
        <w:rPr>
          <w:rFonts w:ascii="Verdana" w:hAnsi="Verdana"/>
          <w:b/>
          <w:sz w:val="20"/>
        </w:rPr>
      </w:pPr>
      <w:r w:rsidRPr="007E64B8">
        <w:rPr>
          <w:rFonts w:ascii="Verdana" w:hAnsi="Verdana"/>
          <w:b/>
          <w:sz w:val="20"/>
        </w:rPr>
        <w:t>Wykonawca:</w:t>
      </w:r>
    </w:p>
    <w:p w14:paraId="416FEAD0" w14:textId="77777777" w:rsidR="00CF5755" w:rsidRPr="007E64B8" w:rsidRDefault="00CF5755" w:rsidP="00CF5755">
      <w:pPr>
        <w:rPr>
          <w:rFonts w:ascii="Verdana" w:hAnsi="Verdana"/>
          <w:b/>
          <w:sz w:val="20"/>
        </w:rPr>
      </w:pPr>
    </w:p>
    <w:p w14:paraId="7D900DD8" w14:textId="77777777" w:rsidR="00CF5755" w:rsidRDefault="00CF5755" w:rsidP="00CF5755">
      <w:pPr>
        <w:spacing w:line="240" w:lineRule="auto"/>
        <w:ind w:right="5245"/>
        <w:rPr>
          <w:rFonts w:ascii="Verdana" w:hAnsi="Verdana"/>
          <w:sz w:val="20"/>
        </w:rPr>
      </w:pPr>
      <w:r w:rsidRPr="005D307D">
        <w:rPr>
          <w:rFonts w:ascii="Verdana" w:hAnsi="Verdana" w:cs="Arial"/>
          <w:sz w:val="20"/>
        </w:rPr>
        <w:t>……………………</w:t>
      </w:r>
      <w:r>
        <w:rPr>
          <w:rFonts w:ascii="Verdana" w:hAnsi="Verdana" w:cs="Arial"/>
          <w:sz w:val="20"/>
        </w:rPr>
        <w:t>……………………..….………..</w:t>
      </w:r>
      <w:r w:rsidRPr="007E64B8">
        <w:rPr>
          <w:rFonts w:ascii="Verdana" w:hAnsi="Verdana"/>
          <w:sz w:val="20"/>
        </w:rPr>
        <w:t>…</w:t>
      </w:r>
    </w:p>
    <w:p w14:paraId="1A7000F8" w14:textId="77777777" w:rsidR="00CF5755" w:rsidRDefault="00CF5755" w:rsidP="00CF5755">
      <w:pPr>
        <w:spacing w:line="240" w:lineRule="auto"/>
        <w:ind w:right="5245"/>
        <w:rPr>
          <w:rFonts w:ascii="Verdana" w:hAnsi="Verdana"/>
          <w:sz w:val="20"/>
        </w:rPr>
      </w:pPr>
    </w:p>
    <w:p w14:paraId="55E1FA57" w14:textId="77777777" w:rsidR="00CF5755" w:rsidRPr="007E64B8" w:rsidRDefault="00CF5755" w:rsidP="00CF5755">
      <w:pPr>
        <w:spacing w:line="240" w:lineRule="auto"/>
        <w:ind w:right="5245"/>
        <w:rPr>
          <w:rFonts w:ascii="Verdana" w:hAnsi="Verdana"/>
          <w:sz w:val="20"/>
        </w:rPr>
      </w:pPr>
      <w:r w:rsidRPr="007E64B8">
        <w:rPr>
          <w:rFonts w:ascii="Verdana" w:hAnsi="Verdana"/>
          <w:sz w:val="20"/>
        </w:rPr>
        <w:t>…</w:t>
      </w:r>
      <w:r>
        <w:rPr>
          <w:rFonts w:ascii="Verdana" w:hAnsi="Verdana"/>
          <w:sz w:val="20"/>
        </w:rPr>
        <w:t>………………</w:t>
      </w:r>
      <w:r w:rsidRPr="007E64B8">
        <w:rPr>
          <w:rFonts w:ascii="Verdana" w:hAnsi="Verdana"/>
          <w:sz w:val="20"/>
        </w:rPr>
        <w:t>………………</w:t>
      </w:r>
      <w:r>
        <w:rPr>
          <w:rFonts w:ascii="Verdana" w:hAnsi="Verdana"/>
          <w:sz w:val="20"/>
        </w:rPr>
        <w:t>……………………</w:t>
      </w:r>
      <w:r w:rsidRPr="007E64B8">
        <w:rPr>
          <w:rFonts w:ascii="Verdana" w:hAnsi="Verdana"/>
          <w:sz w:val="20"/>
        </w:rPr>
        <w:t>……</w:t>
      </w:r>
    </w:p>
    <w:p w14:paraId="594DCA0C" w14:textId="77777777" w:rsidR="00CF5755" w:rsidRPr="007E64B8" w:rsidRDefault="00CF5755" w:rsidP="00CF5755">
      <w:pPr>
        <w:ind w:right="6379"/>
        <w:rPr>
          <w:rFonts w:ascii="Verdana" w:hAnsi="Verdana"/>
          <w:i/>
          <w:sz w:val="18"/>
          <w:szCs w:val="18"/>
        </w:rPr>
      </w:pPr>
      <w:r w:rsidRPr="007E64B8">
        <w:rPr>
          <w:rFonts w:ascii="Verdana" w:hAnsi="Verdana"/>
          <w:i/>
          <w:sz w:val="18"/>
          <w:szCs w:val="18"/>
        </w:rPr>
        <w:t>(pełna nazwa/firma, adres, w zależności od podmiotu: NIP/PESEL, KRS/CEiDG)</w:t>
      </w:r>
    </w:p>
    <w:p w14:paraId="184D2486" w14:textId="77777777" w:rsidR="00CF5755" w:rsidRDefault="00CF5755" w:rsidP="00CF5755">
      <w:pPr>
        <w:rPr>
          <w:rFonts w:ascii="Verdana" w:hAnsi="Verdana"/>
          <w:sz w:val="20"/>
          <w:u w:val="single"/>
        </w:rPr>
      </w:pPr>
    </w:p>
    <w:p w14:paraId="627EED50" w14:textId="77777777" w:rsidR="00CF5755" w:rsidRDefault="00CF5755" w:rsidP="00CF5755">
      <w:pPr>
        <w:rPr>
          <w:rFonts w:ascii="Verdana" w:hAnsi="Verdana"/>
          <w:sz w:val="20"/>
          <w:u w:val="single"/>
        </w:rPr>
      </w:pPr>
      <w:r w:rsidRPr="007E64B8">
        <w:rPr>
          <w:rFonts w:ascii="Verdana" w:hAnsi="Verdana"/>
          <w:sz w:val="20"/>
          <w:u w:val="single"/>
        </w:rPr>
        <w:t>reprezentowany przez:</w:t>
      </w:r>
    </w:p>
    <w:p w14:paraId="3A62FE97" w14:textId="77777777" w:rsidR="00CF5755" w:rsidRPr="007E64B8" w:rsidRDefault="00CF5755" w:rsidP="00CF5755">
      <w:pPr>
        <w:rPr>
          <w:rFonts w:ascii="Verdana" w:hAnsi="Verdana"/>
          <w:sz w:val="20"/>
          <w:u w:val="single"/>
        </w:rPr>
      </w:pPr>
    </w:p>
    <w:p w14:paraId="02CDA93F" w14:textId="77777777" w:rsidR="00CF5755" w:rsidRDefault="00CF5755" w:rsidP="00CF5755">
      <w:pPr>
        <w:spacing w:line="240" w:lineRule="auto"/>
        <w:ind w:right="5245"/>
        <w:rPr>
          <w:rFonts w:ascii="Verdana" w:hAnsi="Verdana"/>
          <w:sz w:val="20"/>
        </w:rPr>
      </w:pPr>
      <w:r w:rsidRPr="007E64B8">
        <w:rPr>
          <w:rFonts w:ascii="Verdana" w:hAnsi="Verdana"/>
          <w:sz w:val="20"/>
        </w:rPr>
        <w:t>……………………………………………………………</w:t>
      </w:r>
    </w:p>
    <w:p w14:paraId="26E286D1" w14:textId="77777777" w:rsidR="00CF5755" w:rsidRDefault="00CF5755" w:rsidP="00CF5755">
      <w:pPr>
        <w:spacing w:line="240" w:lineRule="auto"/>
        <w:ind w:right="5245"/>
        <w:rPr>
          <w:rFonts w:ascii="Verdana" w:hAnsi="Verdana"/>
          <w:sz w:val="20"/>
        </w:rPr>
      </w:pPr>
    </w:p>
    <w:p w14:paraId="5B5ACADB" w14:textId="77777777" w:rsidR="00CF5755" w:rsidRPr="007E64B8" w:rsidRDefault="00CF5755" w:rsidP="00CF5755">
      <w:pPr>
        <w:spacing w:line="240" w:lineRule="auto"/>
        <w:ind w:right="5245"/>
        <w:rPr>
          <w:rFonts w:ascii="Verdana" w:hAnsi="Verdana"/>
          <w:sz w:val="20"/>
        </w:rPr>
      </w:pPr>
      <w:r w:rsidRPr="007E64B8">
        <w:rPr>
          <w:rFonts w:ascii="Verdana" w:hAnsi="Verdana"/>
          <w:sz w:val="20"/>
        </w:rPr>
        <w:t>…………………………………</w:t>
      </w:r>
      <w:r>
        <w:rPr>
          <w:rFonts w:ascii="Verdana" w:hAnsi="Verdana"/>
          <w:sz w:val="20"/>
        </w:rPr>
        <w:t>…………………..</w:t>
      </w:r>
      <w:r w:rsidRPr="007E64B8">
        <w:rPr>
          <w:rFonts w:ascii="Verdana" w:hAnsi="Verdana"/>
          <w:sz w:val="20"/>
        </w:rPr>
        <w:t>……</w:t>
      </w:r>
    </w:p>
    <w:p w14:paraId="4525169D" w14:textId="77777777" w:rsidR="00CF5755" w:rsidRPr="007E64B8" w:rsidRDefault="00CF5755" w:rsidP="00CF5755">
      <w:pPr>
        <w:tabs>
          <w:tab w:val="left" w:pos="3119"/>
          <w:tab w:val="left" w:pos="4536"/>
        </w:tabs>
        <w:ind w:right="6379"/>
        <w:rPr>
          <w:rFonts w:ascii="Verdana" w:hAnsi="Verdana"/>
          <w:i/>
          <w:sz w:val="18"/>
          <w:szCs w:val="18"/>
        </w:rPr>
      </w:pPr>
      <w:r w:rsidRPr="007E64B8">
        <w:rPr>
          <w:rFonts w:ascii="Verdana" w:hAnsi="Verdana"/>
          <w:i/>
          <w:sz w:val="18"/>
          <w:szCs w:val="18"/>
        </w:rPr>
        <w:t>(imię, nazwisko, stanowisko/podstawa do reprezentacji)</w:t>
      </w:r>
    </w:p>
    <w:p w14:paraId="3AE163D2" w14:textId="77777777" w:rsidR="00CF5755" w:rsidRPr="007E64B8" w:rsidRDefault="00CF5755" w:rsidP="00CF5755">
      <w:pPr>
        <w:rPr>
          <w:rFonts w:ascii="Verdana" w:hAnsi="Verdana"/>
          <w:sz w:val="20"/>
        </w:rPr>
      </w:pPr>
    </w:p>
    <w:p w14:paraId="73BF4082" w14:textId="77777777" w:rsidR="00CF5755" w:rsidRPr="007E64B8" w:rsidRDefault="00CF5755" w:rsidP="00CF5755">
      <w:pPr>
        <w:autoSpaceDE w:val="0"/>
        <w:autoSpaceDN w:val="0"/>
        <w:adjustRightInd w:val="0"/>
        <w:spacing w:line="312" w:lineRule="auto"/>
        <w:jc w:val="center"/>
        <w:rPr>
          <w:rFonts w:ascii="Verdana" w:hAnsi="Verdana"/>
          <w:b/>
          <w:sz w:val="20"/>
        </w:rPr>
      </w:pPr>
      <w:r w:rsidRPr="007E64B8">
        <w:rPr>
          <w:rFonts w:ascii="Verdana" w:hAnsi="Verdana"/>
          <w:b/>
          <w:sz w:val="20"/>
        </w:rPr>
        <w:t xml:space="preserve">Zobowiązanie Wykonawcy do zachowania poufności </w:t>
      </w:r>
    </w:p>
    <w:p w14:paraId="0B1AB789" w14:textId="4981A80A" w:rsidR="00CF5755" w:rsidRPr="005D307D" w:rsidRDefault="00CF5755" w:rsidP="00CF5755">
      <w:pPr>
        <w:autoSpaceDE w:val="0"/>
        <w:autoSpaceDN w:val="0"/>
        <w:adjustRightInd w:val="0"/>
        <w:spacing w:line="312" w:lineRule="auto"/>
        <w:rPr>
          <w:rFonts w:ascii="Verdana" w:hAnsi="Verdana" w:cs="Tahoma"/>
          <w:sz w:val="20"/>
        </w:rPr>
      </w:pPr>
      <w:r w:rsidRPr="007E64B8">
        <w:rPr>
          <w:rFonts w:ascii="Verdana" w:hAnsi="Verdana"/>
          <w:sz w:val="20"/>
        </w:rPr>
        <w:t xml:space="preserve">W związku z uczestnictwem w postępowaniu o udzielenie zamówienia </w:t>
      </w:r>
      <w:r w:rsidRPr="005E0005">
        <w:rPr>
          <w:rFonts w:ascii="Verdana" w:hAnsi="Verdana" w:cs="Tahoma"/>
          <w:sz w:val="20"/>
        </w:rPr>
        <w:t>niepublicznego</w:t>
      </w:r>
      <w:r w:rsidRPr="005E0005">
        <w:rPr>
          <w:rFonts w:ascii="Verdana" w:hAnsi="Verdana"/>
          <w:sz w:val="20"/>
        </w:rPr>
        <w:t xml:space="preserve"> pn. </w:t>
      </w:r>
      <w:r w:rsidRPr="008B2ECC">
        <w:rPr>
          <w:rFonts w:ascii="Verdana" w:hAnsi="Verdana" w:cstheme="minorHAnsi"/>
          <w:sz w:val="20"/>
        </w:rPr>
        <w:t>„</w:t>
      </w:r>
      <w:r w:rsidR="005E0005" w:rsidRPr="005E0005">
        <w:rPr>
          <w:rFonts w:ascii="Verdana" w:hAnsi="Verdana" w:cstheme="minorHAnsi"/>
          <w:sz w:val="20"/>
        </w:rPr>
        <w:t>Wykonanie dokumentacji badań środowiska gruntowo-wodnego na terenie Elektrociepłowni Lublin Wrotków oraz magazynu Abramowice na potrzeby oceny możliwości wykorzystania terenu w celach inwestycyjnych</w:t>
      </w:r>
      <w:r w:rsidRPr="008B2ECC">
        <w:rPr>
          <w:rFonts w:ascii="Verdana" w:hAnsi="Verdana" w:cstheme="minorHAnsi"/>
          <w:sz w:val="20"/>
        </w:rPr>
        <w:t>”</w:t>
      </w:r>
      <w:r w:rsidRPr="005E0005">
        <w:rPr>
          <w:rFonts w:ascii="Verdana" w:hAnsi="Verdana" w:cstheme="minorHAnsi"/>
          <w:sz w:val="20"/>
        </w:rPr>
        <w:t>,</w:t>
      </w:r>
      <w:r w:rsidRPr="007E64B8">
        <w:rPr>
          <w:rFonts w:ascii="Verdana" w:hAnsi="Verdana"/>
          <w:sz w:val="20"/>
        </w:rPr>
        <w:t xml:space="preserve"> nr </w:t>
      </w:r>
      <w:r w:rsidRPr="005D307D">
        <w:rPr>
          <w:rFonts w:ascii="Verdana" w:hAnsi="Verdana" w:cs="Tahoma"/>
          <w:sz w:val="20"/>
        </w:rPr>
        <w:t xml:space="preserve">ref. Postępowania </w:t>
      </w:r>
      <w:r>
        <w:rPr>
          <w:rFonts w:ascii="Verdana" w:hAnsi="Verdana"/>
          <w:sz w:val="20"/>
        </w:rPr>
        <w:t>POST/PEC/PEC/ZSK/00329/2024</w:t>
      </w:r>
      <w:r w:rsidRPr="005D307D">
        <w:rPr>
          <w:rFonts w:ascii="Verdana" w:hAnsi="Verdana" w:cs="Tahoma"/>
          <w:sz w:val="20"/>
        </w:rPr>
        <w:t>,</w:t>
      </w:r>
      <w:r w:rsidRPr="007E64B8">
        <w:rPr>
          <w:rFonts w:ascii="Verdana" w:hAnsi="Verdana"/>
          <w:sz w:val="20"/>
        </w:rPr>
        <w:t xml:space="preserve"> zwanym dalej „Postępowaniem</w:t>
      </w:r>
      <w:r>
        <w:rPr>
          <w:rFonts w:ascii="Verdana" w:hAnsi="Verdana"/>
          <w:sz w:val="20"/>
        </w:rPr>
        <w:t xml:space="preserve"> </w:t>
      </w:r>
      <w:r w:rsidRPr="00221C35">
        <w:rPr>
          <w:rFonts w:ascii="Verdana" w:hAnsi="Verdana" w:cstheme="minorHAnsi"/>
          <w:sz w:val="20"/>
          <w:lang w:eastAsia="pl-PL"/>
        </w:rPr>
        <w:t>zakupowym</w:t>
      </w:r>
      <w:r w:rsidRPr="007E64B8">
        <w:rPr>
          <w:rFonts w:ascii="Verdana" w:hAnsi="Verdana"/>
          <w:sz w:val="20"/>
        </w:rPr>
        <w:t>”</w:t>
      </w:r>
      <w:r w:rsidRPr="004C2B3A">
        <w:rPr>
          <w:rFonts w:ascii="Verdana" w:hAnsi="Verdana" w:cs="Tahoma"/>
          <w:sz w:val="20"/>
        </w:rPr>
        <w:t xml:space="preserve">, w celu uzyskania dostępu </w:t>
      </w:r>
      <w:r w:rsidRPr="00BD7B8D">
        <w:rPr>
          <w:rFonts w:ascii="Verdana" w:hAnsi="Verdana" w:cs="Tahoma"/>
          <w:sz w:val="20"/>
        </w:rPr>
        <w:t xml:space="preserve">do </w:t>
      </w:r>
      <w:r w:rsidRPr="008B2ECC">
        <w:rPr>
          <w:rFonts w:ascii="Verdana" w:hAnsi="Verdana" w:cs="Calibri"/>
          <w:caps/>
          <w:sz w:val="20"/>
        </w:rPr>
        <w:t>częśCI Opisu Przedmiotu Zamówienia</w:t>
      </w:r>
      <w:r w:rsidRPr="00BD7B8D">
        <w:rPr>
          <w:rFonts w:ascii="Verdana" w:hAnsi="Verdana" w:cs="Calibri"/>
          <w:caps/>
          <w:sz w:val="20"/>
        </w:rPr>
        <w:t xml:space="preserve"> </w:t>
      </w:r>
      <w:r w:rsidRPr="00CF5755">
        <w:rPr>
          <w:rFonts w:ascii="Verdana" w:hAnsi="Verdana" w:cs="Calibri"/>
          <w:caps/>
          <w:sz w:val="20"/>
        </w:rPr>
        <w:t>(</w:t>
      </w:r>
      <w:r>
        <w:rPr>
          <w:rFonts w:ascii="Verdana" w:hAnsi="Verdana" w:cs="Calibri"/>
          <w:caps/>
          <w:sz w:val="20"/>
        </w:rPr>
        <w:t>Z</w:t>
      </w:r>
      <w:r>
        <w:rPr>
          <w:rFonts w:ascii="Verdana" w:hAnsi="Verdana" w:cs="Calibri"/>
          <w:sz w:val="20"/>
        </w:rPr>
        <w:t>ał</w:t>
      </w:r>
      <w:r>
        <w:rPr>
          <w:rFonts w:ascii="Verdana" w:hAnsi="Verdana" w:cs="Calibri"/>
          <w:caps/>
          <w:sz w:val="20"/>
        </w:rPr>
        <w:t>. 1</w:t>
      </w:r>
      <w:r>
        <w:rPr>
          <w:rFonts w:ascii="Verdana" w:hAnsi="Verdana" w:cs="Calibri"/>
          <w:sz w:val="20"/>
        </w:rPr>
        <w:t>a</w:t>
      </w:r>
      <w:r>
        <w:rPr>
          <w:rFonts w:ascii="Verdana" w:hAnsi="Verdana" w:cs="Calibri"/>
          <w:caps/>
          <w:sz w:val="20"/>
        </w:rPr>
        <w:t xml:space="preserve"> </w:t>
      </w:r>
      <w:r>
        <w:rPr>
          <w:rFonts w:ascii="Verdana" w:hAnsi="Verdana" w:cs="Calibri"/>
          <w:sz w:val="20"/>
        </w:rPr>
        <w:t>i</w:t>
      </w:r>
      <w:r>
        <w:rPr>
          <w:rFonts w:ascii="Verdana" w:hAnsi="Verdana" w:cs="Calibri"/>
          <w:caps/>
          <w:sz w:val="20"/>
        </w:rPr>
        <w:t xml:space="preserve"> z</w:t>
      </w:r>
      <w:r>
        <w:rPr>
          <w:rFonts w:ascii="Verdana" w:hAnsi="Verdana" w:cs="Calibri"/>
          <w:sz w:val="20"/>
        </w:rPr>
        <w:t>ał</w:t>
      </w:r>
      <w:r>
        <w:rPr>
          <w:rFonts w:ascii="Verdana" w:hAnsi="Verdana" w:cs="Calibri"/>
          <w:caps/>
          <w:sz w:val="20"/>
        </w:rPr>
        <w:t>. 1</w:t>
      </w:r>
      <w:r w:rsidRPr="00BD7B8D">
        <w:rPr>
          <w:rFonts w:ascii="Verdana" w:hAnsi="Verdana" w:cs="Calibri"/>
          <w:sz w:val="20"/>
        </w:rPr>
        <w:t>b</w:t>
      </w:r>
      <w:r>
        <w:rPr>
          <w:rFonts w:ascii="Verdana" w:hAnsi="Verdana" w:cs="Calibri"/>
          <w:sz w:val="20"/>
        </w:rPr>
        <w:t xml:space="preserve"> do OPZ</w:t>
      </w:r>
      <w:r>
        <w:rPr>
          <w:rFonts w:ascii="Verdana" w:hAnsi="Verdana" w:cs="Calibri"/>
          <w:caps/>
          <w:sz w:val="20"/>
        </w:rPr>
        <w:t>)</w:t>
      </w:r>
      <w:r w:rsidRPr="004C2B3A">
        <w:rPr>
          <w:rFonts w:ascii="Verdana" w:hAnsi="Verdana" w:cs="Tahoma"/>
          <w:sz w:val="20"/>
        </w:rPr>
        <w:t>, składa</w:t>
      </w:r>
      <w:r>
        <w:rPr>
          <w:rFonts w:ascii="Verdana" w:hAnsi="Verdana" w:cs="Tahoma"/>
          <w:sz w:val="20"/>
        </w:rPr>
        <w:t>my</w:t>
      </w:r>
      <w:r w:rsidRPr="004C2B3A">
        <w:rPr>
          <w:rFonts w:ascii="Verdana" w:hAnsi="Verdana" w:cs="Tahoma"/>
          <w:sz w:val="20"/>
        </w:rPr>
        <w:t xml:space="preserve"> niniejsze oświadczenie (dalej: „</w:t>
      </w:r>
      <w:r w:rsidRPr="004C2B3A">
        <w:rPr>
          <w:rFonts w:ascii="Verdana" w:hAnsi="Verdana" w:cs="Tahoma"/>
          <w:b/>
          <w:sz w:val="20"/>
        </w:rPr>
        <w:t>Zobowiązanie</w:t>
      </w:r>
      <w:r w:rsidRPr="004C2B3A">
        <w:rPr>
          <w:rFonts w:ascii="Verdana" w:hAnsi="Verdana" w:cs="Tahoma"/>
          <w:sz w:val="20"/>
        </w:rPr>
        <w:t>”)</w:t>
      </w:r>
      <w:r w:rsidRPr="005D307D">
        <w:rPr>
          <w:rFonts w:ascii="Verdana" w:hAnsi="Verdana" w:cs="Tahoma"/>
          <w:bCs/>
          <w:sz w:val="20"/>
        </w:rPr>
        <w:t>.</w:t>
      </w:r>
    </w:p>
    <w:p w14:paraId="1AFFC36F" w14:textId="77777777" w:rsidR="00CF5755" w:rsidRPr="007E64B8" w:rsidRDefault="00CF5755" w:rsidP="00CF5755">
      <w:pPr>
        <w:autoSpaceDE w:val="0"/>
        <w:autoSpaceDN w:val="0"/>
        <w:adjustRightInd w:val="0"/>
        <w:spacing w:line="312" w:lineRule="auto"/>
        <w:rPr>
          <w:rFonts w:ascii="Verdana" w:hAnsi="Verdana"/>
          <w:sz w:val="20"/>
        </w:rPr>
      </w:pPr>
    </w:p>
    <w:p w14:paraId="60F949CC" w14:textId="56BAF2F3" w:rsidR="00CF5755" w:rsidRPr="007E64B8" w:rsidRDefault="00CF5755" w:rsidP="00CF5755">
      <w:pPr>
        <w:autoSpaceDE w:val="0"/>
        <w:autoSpaceDN w:val="0"/>
        <w:adjustRightInd w:val="0"/>
        <w:spacing w:line="312" w:lineRule="auto"/>
        <w:rPr>
          <w:rFonts w:ascii="Verdana" w:hAnsi="Verdana"/>
          <w:sz w:val="20"/>
        </w:rPr>
      </w:pPr>
      <w:r w:rsidRPr="007E64B8">
        <w:rPr>
          <w:rFonts w:ascii="Verdana" w:hAnsi="Verdana"/>
          <w:sz w:val="20"/>
        </w:rPr>
        <w:t xml:space="preserve">Działając w imieniu i na rzecz (firma - pełna nazwa </w:t>
      </w:r>
      <w:r w:rsidRPr="005D307D">
        <w:rPr>
          <w:rFonts w:ascii="Verdana" w:hAnsi="Verdana" w:cs="Tahoma"/>
          <w:sz w:val="20"/>
        </w:rPr>
        <w:t>Wykonawcy</w:t>
      </w:r>
      <w:r w:rsidRPr="007E64B8">
        <w:rPr>
          <w:rFonts w:ascii="Verdana" w:hAnsi="Verdana"/>
          <w:sz w:val="20"/>
        </w:rPr>
        <w:t>)</w:t>
      </w:r>
      <w:r>
        <w:rPr>
          <w:rFonts w:ascii="Verdana" w:hAnsi="Verdana"/>
          <w:sz w:val="20"/>
        </w:rPr>
        <w:t xml:space="preserve"> </w:t>
      </w:r>
      <w:r w:rsidRPr="007E64B8">
        <w:rPr>
          <w:rFonts w:ascii="Verdana" w:hAnsi="Verdana"/>
          <w:sz w:val="20"/>
        </w:rPr>
        <w:t>...................................... z siedzibą w …………………………. NIP:</w:t>
      </w:r>
      <w:r>
        <w:rPr>
          <w:rFonts w:ascii="Verdana" w:hAnsi="Verdana"/>
          <w:sz w:val="20"/>
        </w:rPr>
        <w:t xml:space="preserve"> </w:t>
      </w:r>
      <w:r w:rsidRPr="007E64B8">
        <w:rPr>
          <w:rFonts w:ascii="Verdana" w:hAnsi="Verdana"/>
          <w:sz w:val="20"/>
        </w:rPr>
        <w:t xml:space="preserve">………………………………………, KRS </w:t>
      </w:r>
      <w:r w:rsidRPr="005D307D">
        <w:rPr>
          <w:rFonts w:ascii="Verdana" w:hAnsi="Verdana" w:cs="Tahoma"/>
          <w:sz w:val="20"/>
        </w:rPr>
        <w:t>…………………………………………..</w:t>
      </w:r>
      <w:r>
        <w:rPr>
          <w:rFonts w:ascii="Verdana" w:hAnsi="Verdana" w:cs="Tahoma"/>
          <w:sz w:val="20"/>
        </w:rPr>
        <w:t xml:space="preserve"> </w:t>
      </w:r>
      <w:r w:rsidRPr="005D307D">
        <w:rPr>
          <w:rFonts w:ascii="Verdana" w:hAnsi="Verdana" w:cs="Tahoma"/>
          <w:sz w:val="20"/>
        </w:rPr>
        <w:t>[</w:t>
      </w:r>
      <w:r>
        <w:rPr>
          <w:rFonts w:ascii="Verdana" w:hAnsi="Verdana"/>
          <w:sz w:val="20"/>
        </w:rPr>
        <w:t>o ile dotyczy]</w:t>
      </w:r>
      <w:r w:rsidRPr="007E64B8">
        <w:rPr>
          <w:rFonts w:ascii="Verdana" w:hAnsi="Verdana"/>
          <w:sz w:val="20"/>
        </w:rPr>
        <w:t xml:space="preserve"> zwanej dalej „Wykonawcą”, zobowiązuję/emy się do zachowania poufności wszelkich informacji, danych </w:t>
      </w:r>
      <w:r w:rsidRPr="005D307D">
        <w:rPr>
          <w:rFonts w:ascii="Verdana" w:hAnsi="Verdana" w:cs="Tahoma"/>
          <w:sz w:val="20"/>
        </w:rPr>
        <w:t>i</w:t>
      </w:r>
      <w:r w:rsidRPr="007E64B8">
        <w:rPr>
          <w:rFonts w:ascii="Verdana" w:hAnsi="Verdana"/>
          <w:sz w:val="20"/>
        </w:rPr>
        <w:t xml:space="preserve"> wiadomości</w:t>
      </w:r>
      <w:r w:rsidRPr="005D307D">
        <w:rPr>
          <w:rFonts w:ascii="Verdana" w:hAnsi="Verdana" w:cs="Tahoma"/>
          <w:sz w:val="20"/>
        </w:rPr>
        <w:t>, w tym też informacji</w:t>
      </w:r>
      <w:r w:rsidRPr="007E64B8">
        <w:rPr>
          <w:rFonts w:ascii="Verdana" w:hAnsi="Verdana"/>
          <w:sz w:val="20"/>
        </w:rPr>
        <w:t xml:space="preserve"> stanowiących tajemnice przedsiębiorstwa lub tajemnice handlowe, w których posiadanie wejdzie Wykonawca w związku z otrzymaniem dokumentacji w toku Postępowania</w:t>
      </w:r>
      <w:r w:rsidRPr="005D307D">
        <w:rPr>
          <w:rFonts w:ascii="Verdana" w:hAnsi="Verdana" w:cs="Tahoma"/>
          <w:sz w:val="20"/>
        </w:rPr>
        <w:t xml:space="preserve"> </w:t>
      </w:r>
      <w:r w:rsidRPr="00221C35">
        <w:rPr>
          <w:rFonts w:ascii="Verdana" w:hAnsi="Verdana" w:cstheme="minorHAnsi"/>
          <w:sz w:val="20"/>
          <w:lang w:eastAsia="pl-PL"/>
        </w:rPr>
        <w:t>zakupow</w:t>
      </w:r>
      <w:r>
        <w:rPr>
          <w:rFonts w:ascii="Verdana" w:hAnsi="Verdana" w:cstheme="minorHAnsi"/>
          <w:sz w:val="20"/>
          <w:lang w:eastAsia="pl-PL"/>
        </w:rPr>
        <w:t xml:space="preserve">ego </w:t>
      </w:r>
      <w:r w:rsidRPr="005D307D">
        <w:rPr>
          <w:rFonts w:ascii="Verdana" w:hAnsi="Verdana" w:cs="Tahoma"/>
          <w:sz w:val="20"/>
        </w:rPr>
        <w:t xml:space="preserve">zawartej w </w:t>
      </w:r>
      <w:r w:rsidRPr="00CF5755">
        <w:rPr>
          <w:rFonts w:ascii="Verdana" w:hAnsi="Verdana" w:cs="Tahoma"/>
          <w:sz w:val="20"/>
        </w:rPr>
        <w:t xml:space="preserve">Zał. 1a i Zał. 1b do OPZ </w:t>
      </w:r>
      <w:r w:rsidRPr="005D307D">
        <w:rPr>
          <w:rFonts w:ascii="Verdana" w:hAnsi="Verdana" w:cs="Tahoma"/>
          <w:sz w:val="20"/>
        </w:rPr>
        <w:t>(„</w:t>
      </w:r>
      <w:r w:rsidRPr="005D307D">
        <w:rPr>
          <w:rFonts w:ascii="Verdana" w:hAnsi="Verdana" w:cs="Tahoma"/>
          <w:b/>
          <w:sz w:val="20"/>
        </w:rPr>
        <w:t>Informacje</w:t>
      </w:r>
      <w:r w:rsidRPr="005D307D">
        <w:rPr>
          <w:rFonts w:ascii="Verdana" w:hAnsi="Verdana" w:cs="Tahoma"/>
          <w:sz w:val="20"/>
        </w:rPr>
        <w:t>”). Zobowiązuję/emy się do dołożenia właściwych starań w celu zabezpieczenia Informacji przed ich utratą oraz dostępem nieupoważnionych osób trzecich, a także zobowiązuję/emy się do niewykorzystywania Informacji w celach innych niż przygotowanie oferty, na wskazanych niżej zasadach:</w:t>
      </w:r>
    </w:p>
    <w:p w14:paraId="5690F418" w14:textId="77777777" w:rsidR="00CF5755" w:rsidRPr="005D307D" w:rsidRDefault="00CF5755" w:rsidP="00CF5755">
      <w:pPr>
        <w:autoSpaceDE w:val="0"/>
        <w:autoSpaceDN w:val="0"/>
        <w:adjustRightInd w:val="0"/>
        <w:spacing w:line="312" w:lineRule="auto"/>
        <w:rPr>
          <w:rFonts w:ascii="Verdana" w:hAnsi="Verdana" w:cs="Tahoma"/>
          <w:sz w:val="20"/>
        </w:rPr>
      </w:pPr>
    </w:p>
    <w:p w14:paraId="11F12685" w14:textId="77777777" w:rsidR="00CF5755" w:rsidRPr="007E64B8" w:rsidRDefault="00CF5755" w:rsidP="00CF5755">
      <w:pPr>
        <w:numPr>
          <w:ilvl w:val="0"/>
          <w:numId w:val="91"/>
        </w:numPr>
        <w:autoSpaceDE w:val="0"/>
        <w:autoSpaceDN w:val="0"/>
        <w:adjustRightInd w:val="0"/>
        <w:spacing w:line="312" w:lineRule="auto"/>
        <w:ind w:left="426" w:hanging="426"/>
        <w:contextualSpacing/>
        <w:rPr>
          <w:rFonts w:ascii="Verdana" w:hAnsi="Verdana"/>
          <w:sz w:val="20"/>
        </w:rPr>
      </w:pPr>
      <w:r>
        <w:rPr>
          <w:rFonts w:ascii="Verdana" w:hAnsi="Verdana"/>
          <w:sz w:val="20"/>
        </w:rPr>
        <w:t>Wykonawca n</w:t>
      </w:r>
      <w:r w:rsidRPr="007E64B8">
        <w:rPr>
          <w:rFonts w:ascii="Verdana" w:hAnsi="Verdana"/>
          <w:sz w:val="20"/>
        </w:rPr>
        <w:t xml:space="preserve">ie może ujawnić </w:t>
      </w:r>
      <w:r w:rsidRPr="005D307D">
        <w:rPr>
          <w:rFonts w:ascii="Verdana" w:hAnsi="Verdana" w:cs="Tahoma"/>
          <w:sz w:val="20"/>
        </w:rPr>
        <w:t>Informacji</w:t>
      </w:r>
      <w:r w:rsidRPr="007E64B8">
        <w:rPr>
          <w:rFonts w:ascii="Verdana" w:hAnsi="Verdana"/>
          <w:sz w:val="20"/>
        </w:rPr>
        <w:t xml:space="preserve"> żadnej osobie, powielać, rozpowszechniać ani ujawniać, w</w:t>
      </w:r>
      <w:r w:rsidRPr="005D307D">
        <w:rPr>
          <w:rFonts w:ascii="Verdana" w:hAnsi="Verdana" w:cs="Tahoma"/>
          <w:sz w:val="20"/>
        </w:rPr>
        <w:t xml:space="preserve"> </w:t>
      </w:r>
      <w:r w:rsidRPr="007E64B8">
        <w:rPr>
          <w:rFonts w:ascii="Verdana" w:hAnsi="Verdana"/>
          <w:sz w:val="20"/>
        </w:rPr>
        <w:t>całości lub w części, chyba że będzie to zgodne z warunkami niniejszego „Zobowiązania do zachowania poufności”.</w:t>
      </w:r>
    </w:p>
    <w:p w14:paraId="6B5F8213" w14:textId="77777777" w:rsidR="00CF5755" w:rsidRPr="005D307D" w:rsidRDefault="00CF5755" w:rsidP="00CF5755">
      <w:pPr>
        <w:numPr>
          <w:ilvl w:val="0"/>
          <w:numId w:val="91"/>
        </w:numPr>
        <w:autoSpaceDE w:val="0"/>
        <w:autoSpaceDN w:val="0"/>
        <w:adjustRightInd w:val="0"/>
        <w:spacing w:line="312" w:lineRule="auto"/>
        <w:ind w:left="426" w:hanging="426"/>
        <w:contextualSpacing/>
        <w:rPr>
          <w:rFonts w:ascii="Verdana" w:hAnsi="Verdana" w:cs="Tahoma"/>
          <w:sz w:val="20"/>
        </w:rPr>
      </w:pPr>
      <w:r>
        <w:rPr>
          <w:rFonts w:ascii="Verdana" w:hAnsi="Verdana" w:cs="Tahoma"/>
          <w:sz w:val="20"/>
        </w:rPr>
        <w:t>Wykonawca z</w:t>
      </w:r>
      <w:r w:rsidRPr="005D307D">
        <w:rPr>
          <w:rFonts w:ascii="Verdana" w:hAnsi="Verdana" w:cs="Tahoma"/>
          <w:sz w:val="20"/>
        </w:rPr>
        <w:t>obowiązuje się, iż Informacje będzie</w:t>
      </w:r>
      <w:r>
        <w:rPr>
          <w:rFonts w:ascii="Verdana" w:hAnsi="Verdana" w:cs="Tahoma"/>
          <w:sz w:val="20"/>
        </w:rPr>
        <w:t xml:space="preserve"> utrzymywał</w:t>
      </w:r>
      <w:r w:rsidRPr="005D307D">
        <w:rPr>
          <w:rFonts w:ascii="Verdana" w:hAnsi="Verdana" w:cs="Tahoma"/>
          <w:sz w:val="20"/>
        </w:rPr>
        <w:t xml:space="preserve"> w ścisłej tajemnicy i nie ujawni ich jakimkolwiek osobom trzecim poza swoimi pracownikami, doradcami czy podwykonawcami, którym konieczne jest ujawnienie Informacji w zakresie niezbędnym do przygotowania oferty. </w:t>
      </w:r>
      <w:r>
        <w:rPr>
          <w:rFonts w:ascii="Verdana" w:hAnsi="Verdana" w:cs="Tahoma"/>
          <w:sz w:val="20"/>
        </w:rPr>
        <w:t>Wykonawca z</w:t>
      </w:r>
      <w:r w:rsidRPr="005D307D">
        <w:rPr>
          <w:rFonts w:ascii="Verdana" w:hAnsi="Verdana" w:cs="Tahoma"/>
          <w:sz w:val="20"/>
        </w:rPr>
        <w:t xml:space="preserve">apewnia przy tym, że odbierze od podmiotów, o których mowa wyżej, pisemne zobowiązanie do zachowania w poufności Informacji na warunkach przewidzianych niniejszym </w:t>
      </w:r>
      <w:r w:rsidRPr="005D307D">
        <w:rPr>
          <w:rFonts w:ascii="Verdana" w:hAnsi="Verdana" w:cs="Tahoma"/>
          <w:sz w:val="20"/>
        </w:rPr>
        <w:lastRenderedPageBreak/>
        <w:t>Zobowiązaniem.</w:t>
      </w:r>
      <w:r w:rsidRPr="005D307D">
        <w:rPr>
          <w:rFonts w:ascii="Verdana" w:hAnsi="Verdana"/>
          <w:sz w:val="20"/>
        </w:rPr>
        <w:t xml:space="preserve"> </w:t>
      </w:r>
      <w:r>
        <w:rPr>
          <w:rFonts w:ascii="Verdana" w:hAnsi="Verdana"/>
          <w:sz w:val="20"/>
        </w:rPr>
        <w:t>Wykonawca o</w:t>
      </w:r>
      <w:r w:rsidRPr="005D307D">
        <w:rPr>
          <w:rFonts w:ascii="Verdana" w:hAnsi="Verdana" w:cs="Tahoma"/>
          <w:sz w:val="20"/>
        </w:rPr>
        <w:t>dpowiada za zachowanie w poufności Informacji przez swoich pracowników, doradców oraz podwykonawców.</w:t>
      </w:r>
    </w:p>
    <w:p w14:paraId="4A0DF0DD" w14:textId="77777777" w:rsidR="00CF5755" w:rsidRPr="005D307D" w:rsidRDefault="00CF5755" w:rsidP="00CF5755">
      <w:pPr>
        <w:numPr>
          <w:ilvl w:val="0"/>
          <w:numId w:val="91"/>
        </w:numPr>
        <w:autoSpaceDE w:val="0"/>
        <w:autoSpaceDN w:val="0"/>
        <w:adjustRightInd w:val="0"/>
        <w:spacing w:line="312" w:lineRule="auto"/>
        <w:ind w:left="426" w:hanging="426"/>
        <w:contextualSpacing/>
        <w:rPr>
          <w:rFonts w:ascii="Verdana" w:hAnsi="Verdana" w:cs="Tahoma"/>
          <w:sz w:val="20"/>
        </w:rPr>
      </w:pPr>
      <w:r w:rsidRPr="005D307D">
        <w:rPr>
          <w:rFonts w:ascii="Verdana" w:hAnsi="Verdana" w:cs="Tahoma"/>
          <w:sz w:val="20"/>
        </w:rPr>
        <w:t>Ograniczenia, o których mowa wyżej nie mają zastosowania do Informacji, które:</w:t>
      </w:r>
    </w:p>
    <w:p w14:paraId="13DE1FBC" w14:textId="77777777" w:rsidR="00CF5755" w:rsidRPr="007E64B8" w:rsidRDefault="00CF5755" w:rsidP="00CF5755">
      <w:pPr>
        <w:numPr>
          <w:ilvl w:val="0"/>
          <w:numId w:val="92"/>
        </w:numPr>
        <w:autoSpaceDE w:val="0"/>
        <w:autoSpaceDN w:val="0"/>
        <w:adjustRightInd w:val="0"/>
        <w:spacing w:line="312" w:lineRule="auto"/>
        <w:ind w:left="709" w:hanging="283"/>
        <w:contextualSpacing/>
        <w:rPr>
          <w:rFonts w:ascii="Verdana" w:hAnsi="Verdana"/>
          <w:sz w:val="20"/>
        </w:rPr>
      </w:pPr>
      <w:r w:rsidRPr="005D307D">
        <w:rPr>
          <w:rFonts w:ascii="Verdana" w:hAnsi="Verdana" w:cs="Tahoma"/>
          <w:sz w:val="20"/>
        </w:rPr>
        <w:t>staną</w:t>
      </w:r>
      <w:r w:rsidRPr="007E64B8">
        <w:rPr>
          <w:rFonts w:ascii="Verdana" w:hAnsi="Verdana"/>
          <w:sz w:val="20"/>
        </w:rPr>
        <w:t xml:space="preserve"> się </w:t>
      </w:r>
      <w:r w:rsidRPr="005D307D">
        <w:rPr>
          <w:rFonts w:ascii="Verdana" w:hAnsi="Verdana" w:cs="Tahoma"/>
          <w:sz w:val="20"/>
        </w:rPr>
        <w:t xml:space="preserve">publicznie </w:t>
      </w:r>
      <w:r w:rsidRPr="007E64B8">
        <w:rPr>
          <w:rFonts w:ascii="Verdana" w:hAnsi="Verdana"/>
          <w:sz w:val="20"/>
        </w:rPr>
        <w:t xml:space="preserve">dostępne bez </w:t>
      </w:r>
      <w:r w:rsidRPr="005D307D">
        <w:rPr>
          <w:rFonts w:ascii="Verdana" w:hAnsi="Verdana" w:cs="Tahoma"/>
          <w:sz w:val="20"/>
        </w:rPr>
        <w:t xml:space="preserve">naruszenia postanowień </w:t>
      </w:r>
      <w:r w:rsidRPr="007E64B8">
        <w:rPr>
          <w:rFonts w:ascii="Verdana" w:hAnsi="Verdana"/>
          <w:sz w:val="20"/>
        </w:rPr>
        <w:t>niniejszego Zobowiązania</w:t>
      </w:r>
      <w:r w:rsidRPr="005D307D">
        <w:rPr>
          <w:rFonts w:ascii="Verdana" w:hAnsi="Verdana" w:cs="Tahoma"/>
          <w:sz w:val="20"/>
        </w:rPr>
        <w:t xml:space="preserve"> lub są jawne z mocy prawa;</w:t>
      </w:r>
    </w:p>
    <w:p w14:paraId="4B7433C8" w14:textId="77777777" w:rsidR="00CF5755" w:rsidRPr="005D307D" w:rsidRDefault="00CF5755" w:rsidP="00CF5755">
      <w:pPr>
        <w:numPr>
          <w:ilvl w:val="0"/>
          <w:numId w:val="92"/>
        </w:numPr>
        <w:autoSpaceDE w:val="0"/>
        <w:autoSpaceDN w:val="0"/>
        <w:adjustRightInd w:val="0"/>
        <w:spacing w:line="312" w:lineRule="auto"/>
        <w:ind w:left="709" w:hanging="283"/>
        <w:contextualSpacing/>
        <w:rPr>
          <w:rFonts w:ascii="Verdana" w:hAnsi="Verdana" w:cs="Tahoma"/>
          <w:sz w:val="20"/>
        </w:rPr>
      </w:pPr>
      <w:r w:rsidRPr="005D307D">
        <w:rPr>
          <w:rFonts w:ascii="Verdana" w:hAnsi="Verdana" w:cs="Tahoma"/>
          <w:sz w:val="20"/>
        </w:rPr>
        <w:t>ich ujawnienie będzie wymagane przepisami prawa lub orzeczeniem właściwego sądu lub organu administracji publicznej;</w:t>
      </w:r>
    </w:p>
    <w:p w14:paraId="43F35A3F" w14:textId="77777777" w:rsidR="00CF5755" w:rsidRPr="007E64B8" w:rsidRDefault="00CF5755" w:rsidP="00CF5755">
      <w:pPr>
        <w:numPr>
          <w:ilvl w:val="0"/>
          <w:numId w:val="90"/>
        </w:numPr>
        <w:spacing w:line="312" w:lineRule="auto"/>
        <w:ind w:left="426" w:hanging="426"/>
        <w:rPr>
          <w:rFonts w:ascii="Verdana" w:hAnsi="Verdana"/>
          <w:sz w:val="20"/>
        </w:rPr>
      </w:pPr>
      <w:r w:rsidRPr="007E64B8">
        <w:rPr>
          <w:rFonts w:ascii="Verdana" w:hAnsi="Verdana"/>
          <w:sz w:val="20"/>
        </w:rPr>
        <w:t xml:space="preserve">Jeżeli nastąpi zakończenie </w:t>
      </w:r>
      <w:r>
        <w:rPr>
          <w:rFonts w:ascii="Verdana" w:hAnsi="Verdana"/>
          <w:sz w:val="20"/>
        </w:rPr>
        <w:t xml:space="preserve">naszego </w:t>
      </w:r>
      <w:r w:rsidRPr="007E64B8">
        <w:rPr>
          <w:rFonts w:ascii="Verdana" w:hAnsi="Verdana"/>
          <w:sz w:val="20"/>
        </w:rPr>
        <w:t>udziału w Postępowaniu</w:t>
      </w:r>
      <w:r>
        <w:rPr>
          <w:rFonts w:ascii="Verdana" w:hAnsi="Verdana"/>
          <w:sz w:val="20"/>
        </w:rPr>
        <w:t xml:space="preserve"> </w:t>
      </w:r>
      <w:r w:rsidRPr="00221C35">
        <w:rPr>
          <w:rFonts w:ascii="Verdana" w:hAnsi="Verdana" w:cstheme="minorHAnsi"/>
          <w:sz w:val="20"/>
          <w:lang w:eastAsia="pl-PL"/>
        </w:rPr>
        <w:t>zakupowym</w:t>
      </w:r>
      <w:r w:rsidRPr="007E64B8">
        <w:rPr>
          <w:rFonts w:ascii="Verdana" w:hAnsi="Verdana"/>
          <w:sz w:val="20"/>
        </w:rPr>
        <w:t xml:space="preserve">, </w:t>
      </w:r>
      <w:r>
        <w:rPr>
          <w:rFonts w:ascii="Verdana" w:hAnsi="Verdana"/>
          <w:sz w:val="20"/>
        </w:rPr>
        <w:t xml:space="preserve">Wykonawca </w:t>
      </w:r>
      <w:r w:rsidRPr="005D307D">
        <w:rPr>
          <w:rFonts w:ascii="Verdana" w:hAnsi="Verdana" w:cs="Tahoma"/>
          <w:sz w:val="20"/>
        </w:rPr>
        <w:t xml:space="preserve">na żądanie Zamawiającego </w:t>
      </w:r>
      <w:r w:rsidRPr="007E64B8">
        <w:rPr>
          <w:rFonts w:ascii="Verdana" w:hAnsi="Verdana"/>
          <w:sz w:val="20"/>
        </w:rPr>
        <w:t xml:space="preserve">potwierdzi </w:t>
      </w:r>
      <w:r w:rsidRPr="005D307D">
        <w:rPr>
          <w:rFonts w:ascii="Verdana" w:hAnsi="Verdana" w:cs="Tahoma"/>
          <w:sz w:val="20"/>
        </w:rPr>
        <w:t xml:space="preserve">w formie pisemnej </w:t>
      </w:r>
      <w:r w:rsidRPr="007E64B8">
        <w:rPr>
          <w:rFonts w:ascii="Verdana" w:hAnsi="Verdana"/>
          <w:sz w:val="20"/>
        </w:rPr>
        <w:t xml:space="preserve">wobec Zamawiającego zniszczenie wszystkich kopii </w:t>
      </w:r>
      <w:r w:rsidRPr="005D307D">
        <w:rPr>
          <w:rFonts w:ascii="Verdana" w:hAnsi="Verdana" w:cs="Tahoma"/>
          <w:sz w:val="20"/>
        </w:rPr>
        <w:t>Informacji.</w:t>
      </w:r>
    </w:p>
    <w:p w14:paraId="69D9ED83" w14:textId="77777777" w:rsidR="00CF5755" w:rsidRPr="005D307D" w:rsidRDefault="00CF5755" w:rsidP="00CF5755">
      <w:pPr>
        <w:numPr>
          <w:ilvl w:val="0"/>
          <w:numId w:val="90"/>
        </w:numPr>
        <w:spacing w:line="312" w:lineRule="auto"/>
        <w:ind w:left="426" w:hanging="426"/>
        <w:rPr>
          <w:rFonts w:ascii="Verdana" w:hAnsi="Verdana" w:cs="Tahoma"/>
          <w:sz w:val="20"/>
        </w:rPr>
      </w:pPr>
      <w:r w:rsidRPr="005D307D">
        <w:rPr>
          <w:rFonts w:ascii="Verdana" w:hAnsi="Verdana" w:cs="Tahoma"/>
          <w:sz w:val="20"/>
        </w:rPr>
        <w:t>Niniejsze Zobowiązanie jest nieograniczone w czasie, i obowiązuje zarówno w okresie przygotowywania oferty, jak i przez czas nieokreślony po dokonaniu przez Zamawiającego wyboru oferty i podpisaniu umowy na realizację przedmiotu zamówienia, niezależnie do tego czy umowa ta zostanie podpisana z Wykonawcą.</w:t>
      </w:r>
    </w:p>
    <w:p w14:paraId="6879B77E" w14:textId="77777777" w:rsidR="00CF5755" w:rsidRPr="007E64B8" w:rsidRDefault="00CF5755" w:rsidP="00CF5755">
      <w:pPr>
        <w:numPr>
          <w:ilvl w:val="0"/>
          <w:numId w:val="90"/>
        </w:numPr>
        <w:spacing w:line="312" w:lineRule="auto"/>
        <w:ind w:left="426" w:hanging="426"/>
        <w:rPr>
          <w:rFonts w:ascii="Verdana" w:hAnsi="Verdana" w:cs="Tahoma"/>
          <w:sz w:val="20"/>
        </w:rPr>
      </w:pPr>
      <w:r>
        <w:rPr>
          <w:rFonts w:ascii="Verdana" w:hAnsi="Verdana" w:cs="Tahoma"/>
          <w:sz w:val="20"/>
        </w:rPr>
        <w:t>Wykonawca z</w:t>
      </w:r>
      <w:r w:rsidRPr="007E64B8">
        <w:rPr>
          <w:rFonts w:ascii="Verdana" w:hAnsi="Verdana" w:cs="Tahoma"/>
          <w:sz w:val="20"/>
        </w:rPr>
        <w:t>obowiązuje się informować Zamawiającego o każdym przypadku ujawnienia Informacji z naruszeniem warunków niniejszego Zobowiązania niezwłocznie po powzięciu wiadomości o takim naruszeniu.</w:t>
      </w:r>
    </w:p>
    <w:p w14:paraId="2081551C" w14:textId="77777777" w:rsidR="00CF5755" w:rsidRPr="007E64B8" w:rsidRDefault="00CF5755" w:rsidP="00CF5755">
      <w:pPr>
        <w:numPr>
          <w:ilvl w:val="0"/>
          <w:numId w:val="90"/>
        </w:numPr>
        <w:spacing w:line="312" w:lineRule="auto"/>
        <w:ind w:left="426" w:hanging="426"/>
        <w:rPr>
          <w:rFonts w:ascii="Verdana" w:hAnsi="Verdana" w:cs="Tahoma"/>
          <w:sz w:val="20"/>
        </w:rPr>
      </w:pPr>
      <w:r w:rsidRPr="007E64B8">
        <w:rPr>
          <w:rFonts w:ascii="Verdana" w:hAnsi="Verdana" w:cs="Tahoma"/>
          <w:sz w:val="20"/>
        </w:rPr>
        <w:t xml:space="preserve">Niniejsze Zobowiązanie podlega prawu polskiemu i zgodnie z nim należy je interpretować. Podpisując niniejsze Zobowiązanie, </w:t>
      </w:r>
      <w:r>
        <w:rPr>
          <w:rFonts w:ascii="Verdana" w:hAnsi="Verdana" w:cs="Tahoma"/>
          <w:sz w:val="20"/>
        </w:rPr>
        <w:t xml:space="preserve">Wykonawca </w:t>
      </w:r>
      <w:r w:rsidRPr="007E64B8">
        <w:rPr>
          <w:rFonts w:ascii="Verdana" w:hAnsi="Verdana" w:cs="Tahoma"/>
          <w:sz w:val="20"/>
        </w:rPr>
        <w:t>poddaje się jurysdykcji sądów polskich w zakresie niniejszego Zobowiązania.</w:t>
      </w:r>
    </w:p>
    <w:p w14:paraId="1CAAE213" w14:textId="77777777" w:rsidR="00CF5755" w:rsidRPr="007E64B8" w:rsidRDefault="00CF5755" w:rsidP="00CF5755">
      <w:pPr>
        <w:numPr>
          <w:ilvl w:val="0"/>
          <w:numId w:val="90"/>
        </w:numPr>
        <w:spacing w:line="312" w:lineRule="auto"/>
        <w:ind w:left="426" w:hanging="426"/>
        <w:rPr>
          <w:rFonts w:ascii="Verdana" w:hAnsi="Verdana"/>
          <w:sz w:val="20"/>
        </w:rPr>
      </w:pPr>
      <w:r w:rsidRPr="007E64B8">
        <w:rPr>
          <w:rFonts w:ascii="Verdana" w:hAnsi="Verdana" w:cs="Tahoma"/>
          <w:sz w:val="20"/>
        </w:rPr>
        <w:t>Wszelkie spory</w:t>
      </w:r>
      <w:r w:rsidRPr="007E64B8">
        <w:rPr>
          <w:rFonts w:ascii="Verdana" w:hAnsi="Verdana"/>
          <w:sz w:val="20"/>
        </w:rPr>
        <w:t xml:space="preserve"> powstałe w związku z niniejszym Zobowiązaniem rozstrzygać będzie sąd powszechny właściwy miejscowo dla siedziby Zamawiającego.</w:t>
      </w:r>
    </w:p>
    <w:p w14:paraId="62AFB0A4" w14:textId="77777777" w:rsidR="00CF5755" w:rsidRPr="007E64B8" w:rsidRDefault="00CF5755" w:rsidP="00CF5755">
      <w:pPr>
        <w:spacing w:line="312" w:lineRule="auto"/>
        <w:rPr>
          <w:rFonts w:ascii="Verdana" w:hAnsi="Verdana"/>
          <w:sz w:val="20"/>
        </w:rPr>
      </w:pPr>
      <w:r w:rsidRPr="007E64B8">
        <w:rPr>
          <w:rFonts w:ascii="Verdana" w:hAnsi="Verdana"/>
          <w:sz w:val="20"/>
        </w:rPr>
        <w:t>Przyjęcie warunków niniejszego Zobowiązania stanie się skuteczne z datą złożenia podpisów.</w:t>
      </w:r>
    </w:p>
    <w:p w14:paraId="09187732" w14:textId="77777777" w:rsidR="00CF5755" w:rsidRDefault="00CF5755" w:rsidP="00CF5755">
      <w:pPr>
        <w:spacing w:line="240" w:lineRule="auto"/>
        <w:ind w:left="5398" w:right="68"/>
        <w:jc w:val="center"/>
        <w:rPr>
          <w:rFonts w:ascii="Verdana" w:hAnsi="Verdana" w:cstheme="minorHAnsi"/>
          <w:i/>
          <w:sz w:val="20"/>
        </w:rPr>
      </w:pPr>
    </w:p>
    <w:p w14:paraId="0AA1770F" w14:textId="77777777" w:rsidR="00CF5755" w:rsidRDefault="00CF5755" w:rsidP="00CF5755">
      <w:pPr>
        <w:spacing w:line="240" w:lineRule="auto"/>
        <w:ind w:left="5398" w:right="68"/>
        <w:jc w:val="center"/>
        <w:rPr>
          <w:rFonts w:ascii="Verdana" w:hAnsi="Verdana" w:cstheme="minorHAnsi"/>
          <w:i/>
          <w:sz w:val="20"/>
        </w:rPr>
      </w:pPr>
    </w:p>
    <w:p w14:paraId="6F612F45" w14:textId="77777777" w:rsidR="00CF5755" w:rsidRDefault="00CF5755" w:rsidP="00CF5755">
      <w:pPr>
        <w:spacing w:line="240" w:lineRule="auto"/>
        <w:ind w:left="3969" w:right="68"/>
        <w:jc w:val="center"/>
        <w:rPr>
          <w:rFonts w:ascii="Verdana" w:hAnsi="Verdana" w:cstheme="minorHAnsi"/>
          <w:i/>
          <w:sz w:val="20"/>
        </w:rPr>
      </w:pPr>
      <w:r>
        <w:rPr>
          <w:rFonts w:ascii="Verdana" w:hAnsi="Verdana" w:cstheme="minorHAnsi"/>
          <w:i/>
          <w:sz w:val="20"/>
        </w:rPr>
        <w:t>……………………………………………………….………………..</w:t>
      </w:r>
    </w:p>
    <w:p w14:paraId="7E5F6C70" w14:textId="77777777" w:rsidR="00CF5755" w:rsidRDefault="00CF5755" w:rsidP="00CF5755">
      <w:pPr>
        <w:spacing w:line="240" w:lineRule="auto"/>
        <w:ind w:left="4111"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5D386BB6" w14:textId="77777777" w:rsidR="00CF5755" w:rsidRPr="00972BDB" w:rsidRDefault="00CF5755" w:rsidP="00972BDB">
      <w:pPr>
        <w:spacing w:line="240" w:lineRule="auto"/>
        <w:jc w:val="left"/>
        <w:rPr>
          <w:rFonts w:ascii="Verdana" w:hAnsi="Verdana" w:cstheme="minorHAnsi"/>
          <w:b/>
          <w:i/>
          <w:sz w:val="20"/>
        </w:rPr>
      </w:pPr>
    </w:p>
    <w:sectPr w:rsidR="00CF5755" w:rsidRPr="00972BDB" w:rsidSect="004107B5">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A05FF" w14:textId="77777777" w:rsidR="00B943B1" w:rsidRDefault="00B943B1">
      <w:r>
        <w:separator/>
      </w:r>
    </w:p>
  </w:endnote>
  <w:endnote w:type="continuationSeparator" w:id="0">
    <w:p w14:paraId="04A32BE4" w14:textId="77777777" w:rsidR="00B943B1" w:rsidRDefault="00B9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36065D" w:rsidRPr="0072383F" w:rsidRDefault="0036065D"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492FEDEA" w:rsidR="0036065D" w:rsidRPr="00796896" w:rsidRDefault="0036065D"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4107B5">
              <w:rPr>
                <w:rFonts w:ascii="Arial" w:hAnsi="Arial" w:cs="Arial"/>
                <w:bCs/>
                <w:noProof/>
                <w:sz w:val="16"/>
                <w:szCs w:val="16"/>
                <w:lang w:eastAsia="pl-PL"/>
              </w:rPr>
              <w:t>10</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4107B5">
              <w:rPr>
                <w:rFonts w:ascii="Arial" w:hAnsi="Arial" w:cs="Arial"/>
                <w:bCs/>
                <w:noProof/>
                <w:sz w:val="16"/>
                <w:szCs w:val="16"/>
                <w:lang w:eastAsia="pl-PL"/>
              </w:rPr>
              <w:t>10</w:t>
            </w:r>
            <w:r w:rsidRPr="00796896">
              <w:rPr>
                <w:rFonts w:ascii="Arial" w:hAnsi="Arial" w:cs="Arial"/>
                <w:bCs/>
                <w:sz w:val="16"/>
                <w:szCs w:val="16"/>
                <w:lang w:eastAsia="pl-PL"/>
              </w:rPr>
              <w:fldChar w:fldCharType="end"/>
            </w:r>
          </w:p>
        </w:sdtContent>
      </w:sdt>
    </w:sdtContent>
  </w:sdt>
  <w:p w14:paraId="270B7F7F" w14:textId="77777777" w:rsidR="0036065D" w:rsidRDefault="003606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9AE07" w14:textId="77777777" w:rsidR="00B943B1" w:rsidRDefault="00B943B1">
      <w:r>
        <w:separator/>
      </w:r>
    </w:p>
  </w:footnote>
  <w:footnote w:type="continuationSeparator" w:id="0">
    <w:p w14:paraId="4FEE7857" w14:textId="77777777" w:rsidR="00B943B1" w:rsidRDefault="00B943B1">
      <w:r>
        <w:continuationSeparator/>
      </w:r>
    </w:p>
  </w:footnote>
  <w:footnote w:id="1">
    <w:p w14:paraId="76090856" w14:textId="77777777" w:rsidR="0036065D" w:rsidRPr="002A6CA3" w:rsidRDefault="0036065D"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36065D" w:rsidRPr="002A6CA3" w:rsidDel="00900F4B" w:rsidRDefault="0036065D" w:rsidP="0042031F">
      <w:pPr>
        <w:pStyle w:val="Tekstprzypisudolnego"/>
        <w:rPr>
          <w:del w:id="2"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36065D" w:rsidRPr="002A6CA3" w:rsidRDefault="0036065D"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36065D" w:rsidRPr="002A6CA3" w:rsidRDefault="0036065D"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36065D" w:rsidRPr="002A6CA3" w:rsidRDefault="0036065D"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36065D" w:rsidRPr="002A6CA3" w:rsidRDefault="0036065D"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36065D" w:rsidRPr="002A6CA3" w:rsidRDefault="0036065D"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36065D" w:rsidRPr="002A6CA3" w:rsidRDefault="0036065D"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36065D" w:rsidRPr="003F6267" w:rsidRDefault="0036065D"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36065D" w:rsidRPr="002A6CA3" w:rsidRDefault="0036065D"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36065D" w:rsidRPr="00796896" w14:paraId="6F2D8356" w14:textId="77777777" w:rsidTr="00563339">
      <w:trPr>
        <w:trHeight w:val="841"/>
      </w:trPr>
      <w:tc>
        <w:tcPr>
          <w:tcW w:w="1985" w:type="dxa"/>
        </w:tcPr>
        <w:p w14:paraId="100CED07" w14:textId="77777777" w:rsidR="0036065D" w:rsidRPr="00796896" w:rsidRDefault="0036065D"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36065D" w:rsidRPr="00796896" w:rsidRDefault="0036065D" w:rsidP="00796896">
          <w:pPr>
            <w:spacing w:line="240" w:lineRule="auto"/>
            <w:jc w:val="right"/>
            <w:rPr>
              <w:rFonts w:ascii="Arial" w:hAnsi="Arial" w:cs="Arial"/>
              <w:b/>
              <w:sz w:val="14"/>
              <w:lang w:eastAsia="pl-PL"/>
            </w:rPr>
          </w:pPr>
        </w:p>
        <w:p w14:paraId="72DEF8A6" w14:textId="77777777" w:rsidR="0036065D" w:rsidRPr="00796896" w:rsidRDefault="0036065D" w:rsidP="00796896">
          <w:pPr>
            <w:spacing w:line="240" w:lineRule="auto"/>
            <w:jc w:val="right"/>
            <w:rPr>
              <w:sz w:val="14"/>
              <w:lang w:eastAsia="pl-PL"/>
            </w:rPr>
          </w:pPr>
        </w:p>
      </w:tc>
      <w:tc>
        <w:tcPr>
          <w:tcW w:w="2092" w:type="dxa"/>
        </w:tcPr>
        <w:p w14:paraId="6EF5E519" w14:textId="77777777" w:rsidR="0036065D" w:rsidRPr="00796896" w:rsidRDefault="0036065D"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36065D" w:rsidRPr="00245C0A" w:rsidRDefault="0036065D"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36065D" w:rsidRPr="00245C0A" w:rsidRDefault="0036065D" w:rsidP="00796896">
                          <w:pPr>
                            <w:rPr>
                              <w:rFonts w:ascii="Arial" w:hAnsi="Arial" w:cs="Arial"/>
                              <w:sz w:val="14"/>
                              <w:szCs w:val="16"/>
                            </w:rPr>
                          </w:pPr>
                        </w:p>
                      </w:txbxContent>
                    </v:textbox>
                    <w10:wrap anchorx="margin"/>
                  </v:shape>
                </w:pict>
              </mc:Fallback>
            </mc:AlternateContent>
          </w:r>
        </w:p>
        <w:p w14:paraId="6A62E664" w14:textId="77777777" w:rsidR="0036065D" w:rsidRPr="00796896" w:rsidRDefault="0036065D" w:rsidP="00796896">
          <w:pPr>
            <w:spacing w:line="240" w:lineRule="auto"/>
            <w:ind w:firstLine="708"/>
            <w:jc w:val="left"/>
            <w:rPr>
              <w:lang w:eastAsia="pl-PL"/>
            </w:rPr>
          </w:pPr>
        </w:p>
      </w:tc>
    </w:tr>
  </w:tbl>
  <w:p w14:paraId="74AC7D8C" w14:textId="24E50A01" w:rsidR="0036065D" w:rsidRDefault="0036065D" w:rsidP="00174A6C">
    <w:pPr>
      <w:pStyle w:val="Nagwek"/>
      <w:jc w:val="center"/>
      <w:rPr>
        <w:rFonts w:ascii="Calibri" w:hAnsi="Calibri"/>
        <w:b/>
        <w:szCs w:val="16"/>
      </w:rPr>
    </w:pPr>
    <w:r w:rsidRPr="00174A6C">
      <w:rPr>
        <w:rFonts w:ascii="Calibri" w:hAnsi="Calibri"/>
        <w:b/>
        <w:szCs w:val="16"/>
      </w:rPr>
      <w:t xml:space="preserve">Wykonanie dokumentacji badań środowiska gruntowo-wodnego na terenie Elektrociepłowni Lublin Wrotków oraz magazynu Abramowice na potrzeby oceny możliwości wykorzystania terenu w celach inwestycyjnych </w:t>
    </w:r>
  </w:p>
  <w:p w14:paraId="4CF09E4C" w14:textId="299FDB4A" w:rsidR="0036065D" w:rsidRPr="0072383F" w:rsidRDefault="0036065D" w:rsidP="00174A6C">
    <w:pPr>
      <w:pStyle w:val="Nagwek"/>
      <w:jc w:val="center"/>
      <w:rPr>
        <w:rFonts w:ascii="Calibri" w:hAnsi="Calibri"/>
        <w:szCs w:val="16"/>
      </w:rPr>
    </w:pPr>
    <w:r>
      <w:rPr>
        <w:rFonts w:ascii="Calibri" w:hAnsi="Calibri"/>
        <w:szCs w:val="16"/>
      </w:rPr>
      <w:t>nr POST/PEC/PEC/ZSK/00329</w:t>
    </w:r>
    <w:r w:rsidRPr="00F4517E">
      <w:rPr>
        <w:rFonts w:ascii="Calibri" w:hAnsi="Calibri"/>
        <w:szCs w:val="16"/>
      </w:rPr>
      <w:t>/2024</w:t>
    </w:r>
  </w:p>
  <w:p w14:paraId="45F5AF70" w14:textId="77777777" w:rsidR="0036065D" w:rsidRPr="0072383F" w:rsidRDefault="0036065D"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36065D" w:rsidRPr="00796896" w:rsidRDefault="0036065D"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6"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0"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2"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3"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4"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6"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7"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8"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9"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2"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3"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6" w15:restartNumberingAfterBreak="0">
    <w:nsid w:val="547B2D52"/>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897D03"/>
    <w:multiLevelType w:val="hybridMultilevel"/>
    <w:tmpl w:val="C80ACBBA"/>
    <w:lvl w:ilvl="0" w:tplc="053AC478">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5"/>
  </w:num>
  <w:num w:numId="5">
    <w:abstractNumId w:val="32"/>
  </w:num>
  <w:num w:numId="6">
    <w:abstractNumId w:val="71"/>
  </w:num>
  <w:num w:numId="7">
    <w:abstractNumId w:val="57"/>
  </w:num>
  <w:num w:numId="8">
    <w:abstractNumId w:val="85"/>
  </w:num>
  <w:num w:numId="9">
    <w:abstractNumId w:val="50"/>
  </w:num>
  <w:num w:numId="10">
    <w:abstractNumId w:val="48"/>
  </w:num>
  <w:num w:numId="11">
    <w:abstractNumId w:val="78"/>
  </w:num>
  <w:num w:numId="12">
    <w:abstractNumId w:val="99"/>
  </w:num>
  <w:num w:numId="13">
    <w:abstractNumId w:val="75"/>
  </w:num>
  <w:num w:numId="14">
    <w:abstractNumId w:val="60"/>
  </w:num>
  <w:num w:numId="15">
    <w:abstractNumId w:val="25"/>
  </w:num>
  <w:num w:numId="16">
    <w:abstractNumId w:val="34"/>
  </w:num>
  <w:num w:numId="17">
    <w:abstractNumId w:val="114"/>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1"/>
    <w:lvlOverride w:ilvl="0">
      <w:startOverride w:val="1"/>
    </w:lvlOverride>
  </w:num>
  <w:num w:numId="27">
    <w:abstractNumId w:val="93"/>
  </w:num>
  <w:num w:numId="28">
    <w:abstractNumId w:val="46"/>
  </w:num>
  <w:num w:numId="29">
    <w:abstractNumId w:val="80"/>
  </w:num>
  <w:num w:numId="30">
    <w:abstractNumId w:val="66"/>
  </w:num>
  <w:num w:numId="31">
    <w:abstractNumId w:val="53"/>
  </w:num>
  <w:num w:numId="32">
    <w:abstractNumId w:val="105"/>
  </w:num>
  <w:num w:numId="33">
    <w:abstractNumId w:val="28"/>
  </w:num>
  <w:num w:numId="34">
    <w:abstractNumId w:val="38"/>
  </w:num>
  <w:num w:numId="35">
    <w:abstractNumId w:val="73"/>
  </w:num>
  <w:num w:numId="36">
    <w:abstractNumId w:val="58"/>
  </w:num>
  <w:num w:numId="37">
    <w:abstractNumId w:val="67"/>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6"/>
  </w:num>
  <w:num w:numId="47">
    <w:abstractNumId w:val="102"/>
  </w:num>
  <w:num w:numId="48">
    <w:abstractNumId w:val="41"/>
  </w:num>
  <w:num w:numId="49">
    <w:abstractNumId w:val="83"/>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4"/>
  </w:num>
  <w:num w:numId="59">
    <w:abstractNumId w:val="43"/>
  </w:num>
  <w:num w:numId="60">
    <w:abstractNumId w:val="64"/>
  </w:num>
  <w:num w:numId="61">
    <w:abstractNumId w:val="68"/>
  </w:num>
  <w:num w:numId="62">
    <w:abstractNumId w:val="27"/>
  </w:num>
  <w:num w:numId="63">
    <w:abstractNumId w:val="107"/>
  </w:num>
  <w:num w:numId="64">
    <w:abstractNumId w:val="112"/>
  </w:num>
  <w:num w:numId="65">
    <w:abstractNumId w:val="31"/>
  </w:num>
  <w:num w:numId="66">
    <w:abstractNumId w:val="94"/>
  </w:num>
  <w:num w:numId="67">
    <w:abstractNumId w:val="69"/>
  </w:num>
  <w:num w:numId="68">
    <w:abstractNumId w:val="82"/>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2"/>
  </w:num>
  <w:num w:numId="74">
    <w:abstractNumId w:val="39"/>
  </w:num>
  <w:num w:numId="75">
    <w:abstractNumId w:val="70"/>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2"/>
  </w:num>
  <w:num w:numId="87">
    <w:abstractNumId w:val="79"/>
  </w:num>
  <w:num w:numId="88">
    <w:abstractNumId w:val="77"/>
  </w:num>
  <w:num w:numId="89">
    <w:abstractNumId w:val="63"/>
  </w:num>
  <w:num w:numId="90">
    <w:abstractNumId w:val="29"/>
  </w:num>
  <w:num w:numId="91">
    <w:abstractNumId w:val="84"/>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1"/>
  </w:num>
  <w:num w:numId="107">
    <w:abstractNumId w:val="51"/>
  </w:num>
  <w:num w:numId="108">
    <w:abstractNumId w:val="30"/>
  </w:num>
  <w:num w:numId="109">
    <w:abstractNumId w:val="40"/>
  </w:num>
  <w:num w:numId="110">
    <w:abstractNumId w:val="113"/>
  </w:num>
  <w:num w:numId="111">
    <w:abstractNumId w:val="86"/>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18"/>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86"/>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427"/>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4A6C"/>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3C34"/>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3F8"/>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65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6CA4"/>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7B5"/>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0B91"/>
    <w:rsid w:val="00420D62"/>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159"/>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05"/>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394"/>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710"/>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4259"/>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47FF"/>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B41"/>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3A0"/>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4E1"/>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2987"/>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5C06"/>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67FEE"/>
    <w:rsid w:val="00870586"/>
    <w:rsid w:val="008708DF"/>
    <w:rsid w:val="00870A4E"/>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2ECC"/>
    <w:rsid w:val="008B3CDF"/>
    <w:rsid w:val="008B43B3"/>
    <w:rsid w:val="008B4D2C"/>
    <w:rsid w:val="008B519B"/>
    <w:rsid w:val="008B592D"/>
    <w:rsid w:val="008B5B72"/>
    <w:rsid w:val="008B5EF1"/>
    <w:rsid w:val="008B6926"/>
    <w:rsid w:val="008B6F4C"/>
    <w:rsid w:val="008B71A8"/>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B6"/>
    <w:rsid w:val="008D0ACB"/>
    <w:rsid w:val="008D1474"/>
    <w:rsid w:val="008D14F9"/>
    <w:rsid w:val="008D24EB"/>
    <w:rsid w:val="008D2AB5"/>
    <w:rsid w:val="008D3124"/>
    <w:rsid w:val="008D44F9"/>
    <w:rsid w:val="008D492C"/>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B88"/>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2BDB"/>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291"/>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977"/>
    <w:rsid w:val="00A55B60"/>
    <w:rsid w:val="00A55F8A"/>
    <w:rsid w:val="00A57CDB"/>
    <w:rsid w:val="00A604E8"/>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630E"/>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706"/>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183B"/>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001"/>
    <w:rsid w:val="00B40B63"/>
    <w:rsid w:val="00B40BE2"/>
    <w:rsid w:val="00B40DFC"/>
    <w:rsid w:val="00B40E48"/>
    <w:rsid w:val="00B410DF"/>
    <w:rsid w:val="00B4182A"/>
    <w:rsid w:val="00B41C59"/>
    <w:rsid w:val="00B41D07"/>
    <w:rsid w:val="00B41E18"/>
    <w:rsid w:val="00B4315E"/>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30"/>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600"/>
    <w:rsid w:val="00B917D8"/>
    <w:rsid w:val="00B91B02"/>
    <w:rsid w:val="00B923B2"/>
    <w:rsid w:val="00B92415"/>
    <w:rsid w:val="00B92AAC"/>
    <w:rsid w:val="00B92CEC"/>
    <w:rsid w:val="00B92DB8"/>
    <w:rsid w:val="00B930BD"/>
    <w:rsid w:val="00B93211"/>
    <w:rsid w:val="00B93644"/>
    <w:rsid w:val="00B93B69"/>
    <w:rsid w:val="00B942FE"/>
    <w:rsid w:val="00B94333"/>
    <w:rsid w:val="00B943B1"/>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8D"/>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6D1A"/>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5E6"/>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35F"/>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638C"/>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755"/>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3DA"/>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3A74"/>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855"/>
    <w:rsid w:val="00DD1DDB"/>
    <w:rsid w:val="00DD20B3"/>
    <w:rsid w:val="00DD2287"/>
    <w:rsid w:val="00DD299E"/>
    <w:rsid w:val="00DD2C6A"/>
    <w:rsid w:val="00DD35C9"/>
    <w:rsid w:val="00DD376E"/>
    <w:rsid w:val="00DD446A"/>
    <w:rsid w:val="00DD4FDD"/>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D4D"/>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77A1F"/>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5A0"/>
    <w:rsid w:val="00EE571E"/>
    <w:rsid w:val="00EE5B3B"/>
    <w:rsid w:val="00EE603A"/>
    <w:rsid w:val="00EE6215"/>
    <w:rsid w:val="00EE6F6A"/>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17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1F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297"/>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2EC"/>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420D62"/>
    <w:pPr>
      <w:spacing w:line="240" w:lineRule="auto"/>
      <w:jc w:val="left"/>
    </w:pPr>
    <w:rPr>
      <w:rFonts w:ascii="Verdana" w:hAnsi="Verdana" w:cstheme="minorHAnsi"/>
      <w:sz w:val="20"/>
      <w:u w:val="single"/>
      <w:lang w:eastAsia="pl-PL"/>
    </w:rPr>
  </w:style>
  <w:style w:type="character" w:customStyle="1" w:styleId="TekstkomentarzaZnak">
    <w:name w:val="Tekst komentarza Znak"/>
    <w:basedOn w:val="Domylnaczcionkaakapitu"/>
    <w:link w:val="Tekstkomentarza"/>
    <w:locked/>
    <w:rsid w:val="00420D62"/>
    <w:rPr>
      <w:rFonts w:ascii="Verdana" w:hAnsi="Verdana" w:cstheme="minorHAnsi"/>
      <w:sz w:val="20"/>
      <w:szCs w:val="20"/>
      <w:u w:val="single"/>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u w:val="single"/>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54750847">
      <w:bodyDiv w:val="1"/>
      <w:marLeft w:val="0"/>
      <w:marRight w:val="0"/>
      <w:marTop w:val="0"/>
      <w:marBottom w:val="0"/>
      <w:divBdr>
        <w:top w:val="none" w:sz="0" w:space="0" w:color="auto"/>
        <w:left w:val="none" w:sz="0" w:space="0" w:color="auto"/>
        <w:bottom w:val="none" w:sz="0" w:space="0" w:color="auto"/>
        <w:right w:val="none" w:sz="0" w:space="0" w:color="auto"/>
      </w:divBdr>
    </w:div>
    <w:div w:id="290987390">
      <w:bodyDiv w:val="1"/>
      <w:marLeft w:val="0"/>
      <w:marRight w:val="0"/>
      <w:marTop w:val="0"/>
      <w:marBottom w:val="0"/>
      <w:divBdr>
        <w:top w:val="none" w:sz="0" w:space="0" w:color="auto"/>
        <w:left w:val="none" w:sz="0" w:space="0" w:color="auto"/>
        <w:bottom w:val="none" w:sz="0" w:space="0" w:color="auto"/>
        <w:right w:val="none" w:sz="0" w:space="0" w:color="auto"/>
      </w:divBdr>
      <w:divsChild>
        <w:div w:id="843283152">
          <w:marLeft w:val="0"/>
          <w:marRight w:val="0"/>
          <w:marTop w:val="0"/>
          <w:marBottom w:val="0"/>
          <w:divBdr>
            <w:top w:val="none" w:sz="0" w:space="0" w:color="auto"/>
            <w:left w:val="none" w:sz="0" w:space="0" w:color="auto"/>
            <w:bottom w:val="none" w:sz="0" w:space="0" w:color="auto"/>
            <w:right w:val="none" w:sz="0" w:space="0" w:color="auto"/>
          </w:divBdr>
        </w:div>
        <w:div w:id="635333508">
          <w:marLeft w:val="0"/>
          <w:marRight w:val="0"/>
          <w:marTop w:val="0"/>
          <w:marBottom w:val="0"/>
          <w:divBdr>
            <w:top w:val="none" w:sz="0" w:space="0" w:color="auto"/>
            <w:left w:val="none" w:sz="0" w:space="0" w:color="auto"/>
            <w:bottom w:val="none" w:sz="0" w:space="0" w:color="auto"/>
            <w:right w:val="none" w:sz="0" w:space="0" w:color="auto"/>
          </w:divBdr>
          <w:divsChild>
            <w:div w:id="653877733">
              <w:marLeft w:val="0"/>
              <w:marRight w:val="0"/>
              <w:marTop w:val="0"/>
              <w:marBottom w:val="0"/>
              <w:divBdr>
                <w:top w:val="none" w:sz="0" w:space="0" w:color="auto"/>
                <w:left w:val="none" w:sz="0" w:space="0" w:color="auto"/>
                <w:bottom w:val="none" w:sz="0" w:space="0" w:color="auto"/>
                <w:right w:val="none" w:sz="0" w:space="0" w:color="auto"/>
              </w:divBdr>
            </w:div>
          </w:divsChild>
        </w:div>
        <w:div w:id="580872430">
          <w:marLeft w:val="0"/>
          <w:marRight w:val="0"/>
          <w:marTop w:val="0"/>
          <w:marBottom w:val="0"/>
          <w:divBdr>
            <w:top w:val="none" w:sz="0" w:space="0" w:color="auto"/>
            <w:left w:val="none" w:sz="0" w:space="0" w:color="auto"/>
            <w:bottom w:val="none" w:sz="0" w:space="0" w:color="auto"/>
            <w:right w:val="none" w:sz="0" w:space="0" w:color="auto"/>
          </w:divBdr>
          <w:divsChild>
            <w:div w:id="1294824707">
              <w:marLeft w:val="0"/>
              <w:marRight w:val="0"/>
              <w:marTop w:val="0"/>
              <w:marBottom w:val="0"/>
              <w:divBdr>
                <w:top w:val="none" w:sz="0" w:space="0" w:color="auto"/>
                <w:left w:val="none" w:sz="0" w:space="0" w:color="auto"/>
                <w:bottom w:val="none" w:sz="0" w:space="0" w:color="auto"/>
                <w:right w:val="none" w:sz="0" w:space="0" w:color="auto"/>
              </w:divBdr>
            </w:div>
            <w:div w:id="1018503511">
              <w:marLeft w:val="0"/>
              <w:marRight w:val="0"/>
              <w:marTop w:val="0"/>
              <w:marBottom w:val="0"/>
              <w:divBdr>
                <w:top w:val="none" w:sz="0" w:space="0" w:color="auto"/>
                <w:left w:val="none" w:sz="0" w:space="0" w:color="auto"/>
                <w:bottom w:val="none" w:sz="0" w:space="0" w:color="auto"/>
                <w:right w:val="none" w:sz="0" w:space="0" w:color="auto"/>
              </w:divBdr>
              <w:divsChild>
                <w:div w:id="308023782">
                  <w:marLeft w:val="0"/>
                  <w:marRight w:val="0"/>
                  <w:marTop w:val="0"/>
                  <w:marBottom w:val="0"/>
                  <w:divBdr>
                    <w:top w:val="none" w:sz="0" w:space="0" w:color="auto"/>
                    <w:left w:val="none" w:sz="0" w:space="0" w:color="auto"/>
                    <w:bottom w:val="none" w:sz="0" w:space="0" w:color="auto"/>
                    <w:right w:val="none" w:sz="0" w:space="0" w:color="auto"/>
                  </w:divBdr>
                </w:div>
              </w:divsChild>
            </w:div>
            <w:div w:id="1828745283">
              <w:marLeft w:val="0"/>
              <w:marRight w:val="0"/>
              <w:marTop w:val="0"/>
              <w:marBottom w:val="0"/>
              <w:divBdr>
                <w:top w:val="none" w:sz="0" w:space="0" w:color="auto"/>
                <w:left w:val="none" w:sz="0" w:space="0" w:color="auto"/>
                <w:bottom w:val="none" w:sz="0" w:space="0" w:color="auto"/>
                <w:right w:val="none" w:sz="0" w:space="0" w:color="auto"/>
              </w:divBdr>
              <w:divsChild>
                <w:div w:id="392512616">
                  <w:marLeft w:val="0"/>
                  <w:marRight w:val="0"/>
                  <w:marTop w:val="0"/>
                  <w:marBottom w:val="0"/>
                  <w:divBdr>
                    <w:top w:val="none" w:sz="0" w:space="0" w:color="auto"/>
                    <w:left w:val="none" w:sz="0" w:space="0" w:color="auto"/>
                    <w:bottom w:val="none" w:sz="0" w:space="0" w:color="auto"/>
                    <w:right w:val="none" w:sz="0" w:space="0" w:color="auto"/>
                  </w:divBdr>
                </w:div>
              </w:divsChild>
            </w:div>
            <w:div w:id="1485705202">
              <w:marLeft w:val="0"/>
              <w:marRight w:val="0"/>
              <w:marTop w:val="0"/>
              <w:marBottom w:val="0"/>
              <w:divBdr>
                <w:top w:val="none" w:sz="0" w:space="0" w:color="auto"/>
                <w:left w:val="none" w:sz="0" w:space="0" w:color="auto"/>
                <w:bottom w:val="none" w:sz="0" w:space="0" w:color="auto"/>
                <w:right w:val="none" w:sz="0" w:space="0" w:color="auto"/>
              </w:divBdr>
              <w:divsChild>
                <w:div w:id="1415012114">
                  <w:marLeft w:val="0"/>
                  <w:marRight w:val="0"/>
                  <w:marTop w:val="0"/>
                  <w:marBottom w:val="0"/>
                  <w:divBdr>
                    <w:top w:val="none" w:sz="0" w:space="0" w:color="auto"/>
                    <w:left w:val="none" w:sz="0" w:space="0" w:color="auto"/>
                    <w:bottom w:val="none" w:sz="0" w:space="0" w:color="auto"/>
                    <w:right w:val="none" w:sz="0" w:space="0" w:color="auto"/>
                  </w:divBdr>
                </w:div>
              </w:divsChild>
            </w:div>
            <w:div w:id="67730003">
              <w:marLeft w:val="0"/>
              <w:marRight w:val="0"/>
              <w:marTop w:val="0"/>
              <w:marBottom w:val="0"/>
              <w:divBdr>
                <w:top w:val="none" w:sz="0" w:space="0" w:color="auto"/>
                <w:left w:val="none" w:sz="0" w:space="0" w:color="auto"/>
                <w:bottom w:val="none" w:sz="0" w:space="0" w:color="auto"/>
                <w:right w:val="none" w:sz="0" w:space="0" w:color="auto"/>
              </w:divBdr>
              <w:divsChild>
                <w:div w:id="1236746084">
                  <w:marLeft w:val="0"/>
                  <w:marRight w:val="0"/>
                  <w:marTop w:val="0"/>
                  <w:marBottom w:val="0"/>
                  <w:divBdr>
                    <w:top w:val="none" w:sz="0" w:space="0" w:color="auto"/>
                    <w:left w:val="none" w:sz="0" w:space="0" w:color="auto"/>
                    <w:bottom w:val="none" w:sz="0" w:space="0" w:color="auto"/>
                    <w:right w:val="none" w:sz="0" w:space="0" w:color="auto"/>
                  </w:divBdr>
                </w:div>
              </w:divsChild>
            </w:div>
            <w:div w:id="1875771643">
              <w:marLeft w:val="0"/>
              <w:marRight w:val="0"/>
              <w:marTop w:val="0"/>
              <w:marBottom w:val="0"/>
              <w:divBdr>
                <w:top w:val="none" w:sz="0" w:space="0" w:color="auto"/>
                <w:left w:val="none" w:sz="0" w:space="0" w:color="auto"/>
                <w:bottom w:val="none" w:sz="0" w:space="0" w:color="auto"/>
                <w:right w:val="none" w:sz="0" w:space="0" w:color="auto"/>
              </w:divBdr>
              <w:divsChild>
                <w:div w:id="189661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86568151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0448702">
      <w:bodyDiv w:val="1"/>
      <w:marLeft w:val="0"/>
      <w:marRight w:val="0"/>
      <w:marTop w:val="0"/>
      <w:marBottom w:val="0"/>
      <w:divBdr>
        <w:top w:val="none" w:sz="0" w:space="0" w:color="auto"/>
        <w:left w:val="none" w:sz="0" w:space="0" w:color="auto"/>
        <w:bottom w:val="none" w:sz="0" w:space="0" w:color="auto"/>
        <w:right w:val="none" w:sz="0" w:space="0" w:color="auto"/>
      </w:divBdr>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5294A7055874C479A55B3A95150A5E7" ma:contentTypeVersion="0" ma:contentTypeDescription="SWPP2 Dokument bazowy" ma:contentTypeScope="" ma:versionID="b9386e23195915e05244b3d34f968d2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SWZ_załączniki edytowalne.docx</dmsv2BaseFileName>
    <dmsv2BaseDisplayName xmlns="http://schemas.microsoft.com/sharepoint/v3">SWZ_załączniki edytowalne</dmsv2BaseDisplayName>
    <dmsv2SWPP2ObjectNumber xmlns="http://schemas.microsoft.com/sharepoint/v3">POST/PEC/PEC/ZSK/00329/2024                       </dmsv2SWPP2ObjectNumber>
    <dmsv2SWPP2SumMD5 xmlns="http://schemas.microsoft.com/sharepoint/v3">64c90d4c235b663eb7588ddb809bb4b9</dmsv2SWPP2SumMD5>
    <dmsv2BaseMoved xmlns="http://schemas.microsoft.com/sharepoint/v3">false</dmsv2BaseMoved>
    <dmsv2BaseIsSensitive xmlns="http://schemas.microsoft.com/sharepoint/v3">true</dmsv2BaseIsSensitive>
    <dmsv2SWPP2IDSWPP2 xmlns="http://schemas.microsoft.com/sharepoint/v3">637025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19362013</dmsv2BaseClientSystemDocumentID>
    <dmsv2BaseModifiedByID xmlns="http://schemas.microsoft.com/sharepoint/v3">19100182</dmsv2BaseModifiedByID>
    <dmsv2BaseCreatedByID xmlns="http://schemas.microsoft.com/sharepoint/v3">19100182</dmsv2BaseCreatedByID>
    <dmsv2SWPP2ObjectDepartment xmlns="http://schemas.microsoft.com/sharepoint/v3">00000001000l000500050000</dmsv2SWPP2ObjectDepartment>
    <dmsv2SWPP2ObjectName xmlns="http://schemas.microsoft.com/sharepoint/v3">Postępowanie</dmsv2SWPP2ObjectName>
    <_dlc_DocId xmlns="a19cb1c7-c5c7-46d4-85ae-d83685407bba">XRZ35PT62F6A-566841370-2775</_dlc_DocId>
    <_dlc_DocIdUrl xmlns="a19cb1c7-c5c7-46d4-85ae-d83685407bba">
      <Url>https://swpp2.dms.gkpge.pl/sites/29/_layouts/15/DocIdRedir.aspx?ID=XRZ35PT62F6A-566841370-2775</Url>
      <Description>XRZ35PT62F6A-566841370-2775</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C613FC0-E6D2-4A40-9202-FB6F92BC87E0}"/>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4BE339-8C1D-4AA3-9477-026B22943566}">
  <ds:schemaRefs>
    <ds:schemaRef ds:uri="http://schemas.openxmlformats.org/officeDocument/2006/bibliography"/>
  </ds:schemaRefs>
</ds:datastoreItem>
</file>

<file path=customXml/itemProps5.xml><?xml version="1.0" encoding="utf-8"?>
<ds:datastoreItem xmlns:ds="http://schemas.openxmlformats.org/officeDocument/2006/customXml" ds:itemID="{993695DA-1167-4197-B8EF-CCDE48DC60FE}"/>
</file>

<file path=docProps/app.xml><?xml version="1.0" encoding="utf-8"?>
<Properties xmlns="http://schemas.openxmlformats.org/officeDocument/2006/extended-properties" xmlns:vt="http://schemas.openxmlformats.org/officeDocument/2006/docPropsVTypes">
  <Template>Normal</Template>
  <TotalTime>0</TotalTime>
  <Pages>10</Pages>
  <Words>2602</Words>
  <Characters>15617</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2024-04-11T09:53:00Z</dcterms:created>
  <dcterms:modified xsi:type="dcterms:W3CDTF">2024-04-12T08:04:00Z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0x0101891000E5294A7055874C479A55B3A95150A5E7</vt:lpwstr>
  </property>
  <property fmtid="{D5CDD505-2E9C-101B-9397-08002B2CF9AE}" pid="3" name="_dlc_DocIdItemGuid">
    <vt:lpwstr>730da526-fabf-4dd6-ba72-296081e1b69a</vt:lpwstr>
  </property>
</Properties>
</file>