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:rsidTr="002476DE">
        <w:trPr>
          <w:trHeight w:val="672"/>
        </w:trPr>
        <w:tc>
          <w:tcPr>
            <w:tcW w:w="3119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proofErr w:type="spellStart"/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</w:t>
            </w:r>
            <w:proofErr w:type="spellEnd"/>
            <w:r w:rsidRPr="002A6CA3">
              <w:rPr>
                <w:rFonts w:ascii="Verdana" w:hAnsi="Verdana" w:cs="Arial"/>
                <w:sz w:val="20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:rsidR="004E43AF" w:rsidRPr="00DD358C" w:rsidRDefault="004E43AF" w:rsidP="004E43AF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="Arial"/>
          <w:sz w:val="20"/>
        </w:rPr>
        <w:t xml:space="preserve">My, </w:t>
      </w:r>
      <w:r w:rsidRPr="00C04A72">
        <w:rPr>
          <w:rFonts w:ascii="Verdana" w:hAnsi="Verdana" w:cs="Arial"/>
          <w:sz w:val="20"/>
        </w:rPr>
        <w:t xml:space="preserve">niżej podpisani, nawiązując do postępowania o udzielenie zamówienia </w:t>
      </w:r>
      <w:r w:rsidR="00DD358C" w:rsidRPr="00C04A72">
        <w:rPr>
          <w:rFonts w:ascii="Verdana" w:hAnsi="Verdana" w:cs="Arial"/>
          <w:sz w:val="20"/>
        </w:rPr>
        <w:br/>
      </w:r>
      <w:r w:rsidRPr="00C04A72">
        <w:rPr>
          <w:rFonts w:ascii="Verdana" w:hAnsi="Verdana" w:cstheme="minorHAnsi"/>
          <w:sz w:val="20"/>
        </w:rPr>
        <w:t xml:space="preserve">nr </w:t>
      </w:r>
      <w:r w:rsidR="00DD358C" w:rsidRPr="00C04A72">
        <w:rPr>
          <w:rFonts w:ascii="Verdana" w:eastAsia="Calibri" w:hAnsi="Verdana" w:cstheme="minorHAnsi"/>
          <w:bCs/>
          <w:sz w:val="20"/>
          <w:lang w:eastAsia="pl-PL"/>
        </w:rPr>
        <w:t>POST/PEC/PEC/ZSE/0</w:t>
      </w:r>
      <w:r w:rsidR="00C04A72" w:rsidRPr="00C04A72">
        <w:rPr>
          <w:rFonts w:ascii="Verdana" w:eastAsia="Calibri" w:hAnsi="Verdana" w:cstheme="minorHAnsi"/>
          <w:bCs/>
          <w:sz w:val="20"/>
          <w:lang w:eastAsia="pl-PL"/>
        </w:rPr>
        <w:t>1143</w:t>
      </w:r>
      <w:r w:rsidR="00DD358C" w:rsidRPr="00C04A72">
        <w:rPr>
          <w:rFonts w:ascii="Verdana" w:eastAsia="Calibri" w:hAnsi="Verdana" w:cstheme="minorHAnsi"/>
          <w:bCs/>
          <w:sz w:val="20"/>
          <w:lang w:eastAsia="pl-PL"/>
        </w:rPr>
        <w:t xml:space="preserve">/2024 </w:t>
      </w:r>
      <w:r w:rsidRPr="00C04A72">
        <w:rPr>
          <w:rFonts w:ascii="Verdana" w:hAnsi="Verdana" w:cstheme="minorHAnsi"/>
          <w:sz w:val="20"/>
        </w:rPr>
        <w:t xml:space="preserve">prowadzonego w trybie przetargu nieograniczonego na </w:t>
      </w:r>
      <w:r w:rsidR="003D714A">
        <w:rPr>
          <w:rFonts w:ascii="Verdana" w:hAnsi="Verdana" w:cstheme="minorHAnsi"/>
          <w:sz w:val="20"/>
        </w:rPr>
        <w:t>dostawy</w:t>
      </w:r>
      <w:r w:rsidRPr="00C04A72">
        <w:rPr>
          <w:rFonts w:ascii="Verdana" w:hAnsi="Verdana" w:cstheme="minorHAnsi"/>
          <w:sz w:val="20"/>
        </w:rPr>
        <w:t xml:space="preserve"> pn. </w:t>
      </w:r>
      <w:r w:rsidR="00DD358C" w:rsidRPr="00C04A72">
        <w:rPr>
          <w:rFonts w:ascii="Verdana" w:hAnsi="Verdana" w:cstheme="minorHAnsi"/>
          <w:b/>
          <w:sz w:val="20"/>
        </w:rPr>
        <w:t>„</w:t>
      </w:r>
      <w:r w:rsidR="00C04A72" w:rsidRPr="00C04A72">
        <w:rPr>
          <w:rFonts w:ascii="Verdana" w:hAnsi="Verdana" w:cstheme="minorHAnsi"/>
          <w:b/>
          <w:bCs/>
          <w:sz w:val="20"/>
        </w:rPr>
        <w:t>Dostawa agregatów grzewczo-wentylacyjnych dla PGE E.C. S.A. Oddział nr 1 w Krakowie</w:t>
      </w:r>
      <w:r w:rsidR="00DD358C" w:rsidRPr="00C04A72">
        <w:rPr>
          <w:rFonts w:ascii="Verdana" w:hAnsi="Verdana" w:cstheme="minorHAnsi"/>
          <w:b/>
          <w:bCs/>
          <w:sz w:val="20"/>
        </w:rPr>
        <w:t xml:space="preserve">” </w:t>
      </w:r>
      <w:r w:rsidRPr="00C04A72">
        <w:rPr>
          <w:rFonts w:ascii="Verdana" w:hAnsi="Verdana" w:cstheme="minorHAnsi"/>
          <w:sz w:val="20"/>
        </w:rPr>
        <w:t>niniejszym</w:t>
      </w:r>
      <w:r w:rsidRPr="00C04A72">
        <w:rPr>
          <w:rFonts w:ascii="Verdana" w:hAnsi="Verdana" w:cs="Arial"/>
          <w:sz w:val="20"/>
        </w:rPr>
        <w:t xml:space="preserve"> oświadczamy, że:</w:t>
      </w:r>
    </w:p>
    <w:p w:rsidR="004E43AF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wysokości:</w:t>
      </w:r>
    </w:p>
    <w:p w:rsidR="003E7D88" w:rsidRDefault="003E7D88" w:rsidP="003E7D88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701"/>
        <w:gridCol w:w="1418"/>
        <w:gridCol w:w="1418"/>
      </w:tblGrid>
      <w:tr w:rsidR="003E7D88" w:rsidRPr="00E11C42" w:rsidTr="003E7D88">
        <w:trPr>
          <w:trHeight w:val="1142"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L.p.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Przedmiot zamówienia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Ilość</w:t>
            </w:r>
          </w:p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(sztuka)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 xml:space="preserve">Cena netto/za </w:t>
            </w: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br/>
              <w:t>1 sztukę PLN*</w:t>
            </w:r>
          </w:p>
        </w:tc>
        <w:tc>
          <w:tcPr>
            <w:tcW w:w="1418" w:type="dxa"/>
            <w:shd w:val="clear" w:color="auto" w:fill="D9D9D9"/>
          </w:tcPr>
          <w:p w:rsidR="003E7D88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</w:p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Wartość netto [PLN]</w:t>
            </w:r>
          </w:p>
        </w:tc>
      </w:tr>
      <w:tr w:rsidR="003E7D88" w:rsidRPr="00E11C42" w:rsidTr="003E7D88">
        <w:trPr>
          <w:trHeight w:val="315"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D9D9D9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5</w:t>
            </w:r>
          </w:p>
        </w:tc>
      </w:tr>
      <w:tr w:rsidR="003E7D88" w:rsidRPr="00E11C42" w:rsidTr="003E7D88">
        <w:trPr>
          <w:trHeight w:val="181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5134C" w:rsidRPr="00E11C42" w:rsidRDefault="0005134C" w:rsidP="0005134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Agregat grzewczo-</w:t>
            </w:r>
            <w:r w:rsidRPr="003E7D88">
              <w:rPr>
                <w:rFonts w:ascii="Calibri" w:hAnsi="Calibri" w:cs="Arial"/>
                <w:b/>
                <w:sz w:val="20"/>
                <w:lang w:eastAsia="pl-PL"/>
              </w:rPr>
              <w:t>wentylacyjny</w:t>
            </w:r>
            <w:r>
              <w:rPr>
                <w:rFonts w:ascii="Calibri" w:hAnsi="Calibri" w:cs="Arial"/>
                <w:b/>
                <w:sz w:val="20"/>
                <w:lang w:eastAsia="pl-PL"/>
              </w:rPr>
              <w:t>, zgodnie ze s</w:t>
            </w: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zczegółowy</w:t>
            </w:r>
            <w:r>
              <w:rPr>
                <w:rFonts w:ascii="Calibri" w:hAnsi="Calibri" w:cs="Arial"/>
                <w:b/>
                <w:sz w:val="20"/>
                <w:lang w:eastAsia="pl-PL"/>
              </w:rPr>
              <w:t>m</w:t>
            </w: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 xml:space="preserve"> opis</w:t>
            </w:r>
            <w:r>
              <w:rPr>
                <w:rFonts w:ascii="Calibri" w:hAnsi="Calibri" w:cs="Arial"/>
                <w:b/>
                <w:sz w:val="20"/>
                <w:lang w:eastAsia="pl-PL"/>
              </w:rPr>
              <w:t>em przedmiotu zamówienia, stanowiącym Z</w:t>
            </w: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>ałącznik nr 1 do SWZ</w:t>
            </w:r>
          </w:p>
          <w:p w:rsidR="003E7D88" w:rsidRPr="00E11C42" w:rsidRDefault="0005134C" w:rsidP="0005134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sz w:val="20"/>
                <w:lang w:eastAsia="pl-PL"/>
              </w:rPr>
            </w:pPr>
            <w:r w:rsidRPr="00E11C42">
              <w:rPr>
                <w:rFonts w:ascii="Calibri" w:hAnsi="Calibri" w:cs="Arial"/>
                <w:b/>
                <w:sz w:val="20"/>
                <w:lang w:eastAsia="pl-PL"/>
              </w:rPr>
              <w:t xml:space="preserve"> </w:t>
            </w:r>
            <w:r w:rsidRPr="00E11C42">
              <w:rPr>
                <w:rFonts w:ascii="Calibri" w:hAnsi="Calibri" w:cs="Arial"/>
                <w:sz w:val="20"/>
                <w:lang w:eastAsia="pl-PL"/>
              </w:rPr>
              <w:t>Cena zawiera wszystkie koszty realizacji Zamówienia, w tym m.in. koszt dostawy do Zamawiającego</w:t>
            </w:r>
            <w:r w:rsidRPr="00E11C42">
              <w:t>.</w:t>
            </w:r>
            <w:bookmarkStart w:id="2" w:name="_GoBack"/>
            <w:bookmarkEnd w:id="2"/>
          </w:p>
        </w:tc>
        <w:tc>
          <w:tcPr>
            <w:tcW w:w="1701" w:type="dxa"/>
            <w:shd w:val="clear" w:color="auto" w:fill="auto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  <w:r>
              <w:rPr>
                <w:rFonts w:ascii="Calibri" w:hAnsi="Calibri" w:cs="Arial"/>
                <w:sz w:val="20"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</w:p>
        </w:tc>
        <w:tc>
          <w:tcPr>
            <w:tcW w:w="1418" w:type="dxa"/>
          </w:tcPr>
          <w:p w:rsidR="003E7D88" w:rsidRPr="00E11C42" w:rsidRDefault="003E7D88" w:rsidP="004C513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</w:p>
        </w:tc>
      </w:tr>
    </w:tbl>
    <w:p w:rsidR="003E7D88" w:rsidRDefault="003E7D88" w:rsidP="003E7D88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</w:p>
    <w:p w:rsidR="003E7D88" w:rsidRPr="001E36F5" w:rsidRDefault="003E7D88" w:rsidP="003E7D88">
      <w:pPr>
        <w:pStyle w:val="Akapitzlist"/>
        <w:spacing w:before="240"/>
        <w:ind w:left="425"/>
        <w:rPr>
          <w:rFonts w:asciiTheme="minorHAnsi" w:hAnsiTheme="minorHAnsi" w:cs="Arial"/>
          <w:b/>
          <w:szCs w:val="22"/>
          <w:u w:val="single"/>
        </w:rPr>
      </w:pPr>
      <w:r w:rsidRPr="001E36F5">
        <w:rPr>
          <w:rFonts w:asciiTheme="minorHAnsi" w:hAnsiTheme="minorHAnsi" w:cs="Arial"/>
          <w:b/>
          <w:szCs w:val="22"/>
          <w:u w:val="single"/>
        </w:rPr>
        <w:t>*Uwaga!</w:t>
      </w:r>
      <w:r w:rsidRPr="001E36F5">
        <w:rPr>
          <w:rFonts w:asciiTheme="minorHAnsi" w:hAnsiTheme="minorHAnsi" w:cs="Arial"/>
          <w:b/>
          <w:szCs w:val="22"/>
        </w:rPr>
        <w:t xml:space="preserve"> </w:t>
      </w:r>
      <w:r w:rsidRPr="001E36F5">
        <w:rPr>
          <w:rFonts w:asciiTheme="minorHAnsi" w:hAnsiTheme="minorHAnsi" w:cs="Arial"/>
          <w:b/>
          <w:szCs w:val="22"/>
          <w:u w:val="single"/>
        </w:rPr>
        <w:t>Cenę jednostkową netto z kol. „4” należy wpisać w Formularzu oferty (RFX) zamieszczonym w systemie zakupowym SWPP2.</w:t>
      </w:r>
    </w:p>
    <w:p w:rsidR="003E7D88" w:rsidRPr="008C3871" w:rsidRDefault="003E7D88" w:rsidP="003E7D88">
      <w:pPr>
        <w:pStyle w:val="Akapitzlist"/>
        <w:spacing w:before="240"/>
        <w:ind w:left="425"/>
        <w:rPr>
          <w:rFonts w:asciiTheme="minorHAnsi" w:hAnsiTheme="minorHAnsi" w:cs="Arial"/>
          <w:b/>
          <w:color w:val="FF0000"/>
          <w:szCs w:val="22"/>
          <w:u w:val="single"/>
        </w:rPr>
      </w:pPr>
    </w:p>
    <w:p w:rsidR="003E7D88" w:rsidRDefault="003E7D88" w:rsidP="003E7D88">
      <w:pPr>
        <w:pStyle w:val="Akapitzlist"/>
        <w:spacing w:before="240"/>
        <w:ind w:left="425"/>
        <w:rPr>
          <w:rFonts w:asciiTheme="minorHAnsi" w:hAnsiTheme="minorHAnsi" w:cs="Arial"/>
          <w:b/>
          <w:szCs w:val="22"/>
          <w:u w:val="single"/>
        </w:rPr>
      </w:pPr>
      <w:r w:rsidRPr="00872222">
        <w:rPr>
          <w:rFonts w:asciiTheme="minorHAnsi" w:hAnsiTheme="minorHAnsi" w:cs="Arial"/>
          <w:b/>
          <w:szCs w:val="22"/>
          <w:u w:val="single"/>
        </w:rPr>
        <w:t>Całkowita wartość przedmiotu zamówienia:</w:t>
      </w:r>
    </w:p>
    <w:p w:rsidR="009714D6" w:rsidRDefault="009714D6" w:rsidP="009714D6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</w:p>
    <w:p w:rsidR="007A34A4" w:rsidRPr="003E7D88" w:rsidRDefault="00201D28" w:rsidP="00201D28">
      <w:pPr>
        <w:widowControl w:val="0"/>
        <w:suppressAutoHyphens/>
        <w:spacing w:before="120"/>
        <w:rPr>
          <w:rFonts w:ascii="Verdana" w:hAnsi="Verdana" w:cs="Arial"/>
          <w:b/>
          <w:sz w:val="20"/>
        </w:rPr>
      </w:pPr>
      <w:r w:rsidRPr="003E7D88">
        <w:rPr>
          <w:rFonts w:ascii="Verdana" w:hAnsi="Verdana" w:cs="Arial"/>
          <w:b/>
          <w:sz w:val="20"/>
        </w:rPr>
        <w:t xml:space="preserve"> </w:t>
      </w:r>
      <w:r w:rsidR="00367C54" w:rsidRPr="003E7D88">
        <w:rPr>
          <w:rFonts w:ascii="Verdana" w:hAnsi="Verdana" w:cs="Arial"/>
          <w:b/>
          <w:sz w:val="20"/>
        </w:rPr>
        <w:t xml:space="preserve">[......] PLN </w:t>
      </w:r>
      <w:r w:rsidR="00367C54" w:rsidRPr="003E7D88">
        <w:rPr>
          <w:rFonts w:ascii="Verdana" w:hAnsi="Verdana" w:cs="Arial"/>
          <w:sz w:val="20"/>
        </w:rPr>
        <w:t xml:space="preserve">słownie:  </w:t>
      </w:r>
      <w:r w:rsidR="00367C54" w:rsidRPr="003E7D88">
        <w:rPr>
          <w:rFonts w:ascii="Verdana" w:hAnsi="Verdana" w:cs="Arial"/>
          <w:b/>
          <w:sz w:val="20"/>
        </w:rPr>
        <w:t>[......] netto</w:t>
      </w:r>
      <w:r w:rsidR="00367C54" w:rsidRPr="003E7D88">
        <w:rPr>
          <w:rFonts w:ascii="Verdana" w:hAnsi="Verdana" w:cs="Arial"/>
          <w:sz w:val="20"/>
        </w:rPr>
        <w:t>,</w:t>
      </w:r>
      <w:r w:rsidR="00367C54" w:rsidRPr="003E7D88">
        <w:rPr>
          <w:rFonts w:ascii="Verdana" w:hAnsi="Verdana" w:cs="Arial"/>
          <w:b/>
          <w:sz w:val="20"/>
        </w:rPr>
        <w:t xml:space="preserve"> </w:t>
      </w:r>
      <w:r w:rsidR="00367C54" w:rsidRPr="003E7D88">
        <w:rPr>
          <w:rFonts w:ascii="Verdana" w:hAnsi="Verdana" w:cs="Arial"/>
          <w:sz w:val="20"/>
        </w:rPr>
        <w:t xml:space="preserve">powiększoną o wartość podatku (….%) </w:t>
      </w:r>
      <w:r w:rsidR="00367C54" w:rsidRPr="003E7D88">
        <w:rPr>
          <w:rFonts w:ascii="Verdana" w:hAnsi="Verdana" w:cs="Arial"/>
          <w:b/>
          <w:sz w:val="20"/>
        </w:rPr>
        <w:t>VAT w wysokości</w:t>
      </w:r>
      <w:r w:rsidR="00367C54" w:rsidRPr="003E7D88">
        <w:rPr>
          <w:rFonts w:ascii="Verdana" w:hAnsi="Verdana" w:cs="Arial"/>
          <w:sz w:val="20"/>
        </w:rPr>
        <w:t xml:space="preserve"> </w:t>
      </w:r>
      <w:r w:rsidR="00367C54" w:rsidRPr="003E7D88">
        <w:rPr>
          <w:rFonts w:ascii="Verdana" w:hAnsi="Verdana" w:cs="Arial"/>
          <w:b/>
          <w:sz w:val="20"/>
        </w:rPr>
        <w:t>[.....] PLN</w:t>
      </w:r>
      <w:r w:rsidR="00367C54" w:rsidRPr="003E7D88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="00367C54" w:rsidRPr="003E7D88">
        <w:rPr>
          <w:rFonts w:ascii="Verdana" w:hAnsi="Verdana" w:cs="Arial"/>
          <w:b/>
          <w:sz w:val="20"/>
        </w:rPr>
        <w:t xml:space="preserve">[......] PLN </w:t>
      </w:r>
      <w:r w:rsidR="00367C54" w:rsidRPr="003E7D88">
        <w:rPr>
          <w:rFonts w:ascii="Verdana" w:hAnsi="Verdana" w:cs="Arial"/>
          <w:sz w:val="20"/>
        </w:rPr>
        <w:t>słownie:  [......]</w:t>
      </w:r>
      <w:r w:rsidR="00367C54" w:rsidRPr="003E7D88">
        <w:rPr>
          <w:rFonts w:ascii="Verdana" w:hAnsi="Verdana" w:cs="Arial"/>
          <w:b/>
          <w:sz w:val="20"/>
        </w:rPr>
        <w:t xml:space="preserve"> brutto.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b/>
          <w:sz w:val="20"/>
        </w:rPr>
        <w:t>Oświadczamy,</w:t>
      </w:r>
      <w:r w:rsidRPr="002A6CA3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2A6CA3">
        <w:rPr>
          <w:rFonts w:ascii="Verdana" w:hAnsi="Verdana" w:cs="Arial"/>
          <w:sz w:val="20"/>
        </w:rPr>
        <w:t>na podstawie przesłanek określonych w pkt 14.2 SWZ, w tym: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spełniamy warunki udziału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Wykonawcy będącego osobą fizyczną, a w przypadku pozostałych Wykonawców - urzędującego członka organu zarządzającego lub nadzorczego, wspólnika spółki w 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2A6CA3">
        <w:rPr>
          <w:rFonts w:ascii="Verdana" w:hAnsi="Verdana" w:cs="Arial"/>
          <w:sz w:val="20"/>
        </w:rPr>
        <w:t>pkt 14.2.4 SWZ,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 xml:space="preserve">ustawy z dnia 1 marca 2018 </w:t>
      </w:r>
      <w:r>
        <w:rPr>
          <w:rFonts w:ascii="Verdana" w:hAnsi="Verdana" w:cs="Arial"/>
          <w:sz w:val="20"/>
        </w:rPr>
        <w:lastRenderedPageBreak/>
        <w:t>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organami wymienionymi w </w:t>
      </w:r>
      <w:proofErr w:type="spellStart"/>
      <w:r w:rsidRPr="002A6CA3">
        <w:rPr>
          <w:rFonts w:ascii="Verdana" w:hAnsi="Verdana" w:cs="Arial"/>
          <w:sz w:val="20"/>
        </w:rPr>
        <w:t>tiret</w:t>
      </w:r>
      <w:proofErr w:type="spellEnd"/>
      <w:r w:rsidRPr="002A6CA3">
        <w:rPr>
          <w:rFonts w:ascii="Verdana" w:hAnsi="Verdana" w:cs="Arial"/>
          <w:sz w:val="20"/>
        </w:rPr>
        <w:t xml:space="preserve"> 1-3 powyżej.</w:t>
      </w:r>
    </w:p>
    <w:p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0F3AAE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zawodowej, jeżeli odrębne przepisy nakładają obowiązek posiadania takich uprawnień,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>ujemy potencjałem 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lastRenderedPageBreak/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>apoznaliśmy się z zasadami określonymi w Kodeksie Postępowania 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 xml:space="preserve">órych będziemy świadczyć </w:t>
      </w:r>
      <w:r w:rsidR="00AE3E94">
        <w:rPr>
          <w:rFonts w:ascii="Verdana" w:hAnsi="Verdana" w:cs="Arial"/>
          <w:sz w:val="20"/>
        </w:rPr>
        <w:t>dostawy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Calibri"/>
          <w:sz w:val="20"/>
        </w:rPr>
        <w:t>Oświadczamy, że jesteśmy/nie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</w:t>
      </w:r>
      <w:proofErr w:type="spellStart"/>
      <w:r w:rsidR="004E43AF" w:rsidRPr="002A6CA3">
        <w:rPr>
          <w:rFonts w:ascii="Verdana" w:hAnsi="Verdana" w:cs="Calibri"/>
          <w:sz w:val="20"/>
        </w:rPr>
        <w:t>mikroprzedsiębiorcą</w:t>
      </w:r>
      <w:proofErr w:type="spellEnd"/>
      <w:r w:rsidR="004E43AF" w:rsidRPr="002A6CA3">
        <w:rPr>
          <w:rFonts w:ascii="Verdana" w:hAnsi="Verdana" w:cs="Calibri"/>
          <w:sz w:val="20"/>
        </w:rPr>
        <w:t xml:space="preserve"> 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:rsidR="00127F74" w:rsidRPr="005B499B" w:rsidRDefault="00605CE0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p w:rsidR="005B499B" w:rsidRPr="005B2A99" w:rsidRDefault="005B499B" w:rsidP="005B499B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  <w:lang w:eastAsia="pl-PL"/>
        </w:rPr>
      </w:pP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Dalszego 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 Dalszy Podwykonawca Obiektowy</w:t>
            </w:r>
          </w:p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lastRenderedPageBreak/>
              <w:t>[TAK / NIE]</w:t>
            </w: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:rsidR="005B499B" w:rsidRDefault="005B499B" w:rsidP="00EF358A">
      <w:pPr>
        <w:widowControl w:val="0"/>
        <w:suppressAutoHyphens/>
        <w:spacing w:before="240"/>
        <w:rPr>
          <w:rFonts w:ascii="Verdana" w:hAnsi="Verdana" w:cs="Arial"/>
          <w:sz w:val="20"/>
          <w:lang w:eastAsia="pl-PL"/>
        </w:rPr>
      </w:pPr>
    </w:p>
    <w:p w:rsidR="00EF358A" w:rsidRPr="00EF358A" w:rsidRDefault="00EF358A" w:rsidP="00EF358A">
      <w:pPr>
        <w:widowControl w:val="0"/>
        <w:suppressAutoHyphens/>
        <w:spacing w:before="240"/>
        <w:rPr>
          <w:rFonts w:ascii="Verdana" w:hAnsi="Verdana" w:cs="Arial"/>
          <w:sz w:val="20"/>
          <w:lang w:eastAsia="pl-PL"/>
        </w:rPr>
      </w:pPr>
    </w:p>
    <w:p w:rsidR="005B499B" w:rsidRPr="002A6CA3" w:rsidRDefault="005B499B" w:rsidP="005B499B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>
        <w:rPr>
          <w:rFonts w:ascii="Verdana" w:hAnsi="Verdana" w:cs="Arial"/>
          <w:bCs/>
          <w:sz w:val="20"/>
          <w:lang w:eastAsia="pl-PL"/>
        </w:rPr>
        <w:t>Oświadczamy, że w celu potwierdzenia spełniania warunków udziału w Postępowaniu zakupowym</w:t>
      </w:r>
      <w:r w:rsidRPr="002A6CA3">
        <w:rPr>
          <w:rStyle w:val="Odwoanieprzypisudolnego"/>
          <w:rFonts w:ascii="Verdana" w:hAnsi="Verdana" w:cs="Arial"/>
          <w:bCs/>
          <w:sz w:val="20"/>
          <w:lang w:eastAsia="pl-PL"/>
        </w:rPr>
        <w:footnoteReference w:id="6"/>
      </w:r>
      <w:r w:rsidRPr="002A6CA3">
        <w:rPr>
          <w:rFonts w:ascii="Verdana" w:hAnsi="Verdana" w:cs="Arial"/>
          <w:bCs/>
          <w:sz w:val="20"/>
          <w:lang w:eastAsia="pl-PL"/>
        </w:rPr>
        <w:t>:</w:t>
      </w:r>
    </w:p>
    <w:p w:rsidR="005B499B" w:rsidRPr="002A6CA3" w:rsidRDefault="005B499B" w:rsidP="005B499B">
      <w:pPr>
        <w:pStyle w:val="Akapitzlist"/>
        <w:widowControl w:val="0"/>
        <w:numPr>
          <w:ilvl w:val="0"/>
          <w:numId w:val="2"/>
        </w:numPr>
        <w:suppressAutoHyphens/>
        <w:spacing w:before="240"/>
        <w:ind w:left="851" w:hanging="284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opieramy się na potencjale podmiotu udostępniającego zasoby *</w:t>
      </w:r>
    </w:p>
    <w:p w:rsidR="005B499B" w:rsidRPr="002A6CA3" w:rsidRDefault="005B499B" w:rsidP="005B499B">
      <w:pPr>
        <w:pStyle w:val="Akapitzlist"/>
        <w:widowControl w:val="0"/>
        <w:numPr>
          <w:ilvl w:val="0"/>
          <w:numId w:val="2"/>
        </w:numPr>
        <w:suppressAutoHyphens/>
        <w:spacing w:before="240"/>
        <w:ind w:left="851" w:hanging="284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opieramy się na potencjale podmiotu udostępniającego zasoby w niżej wymienionym zakresie (podać zakres oraz nazwę innego podmiotu</w:t>
      </w:r>
      <w:r>
        <w:rPr>
          <w:rFonts w:ascii="Verdana" w:hAnsi="Verdana" w:cs="Arial"/>
          <w:sz w:val="20"/>
        </w:rPr>
        <w:t>)</w:t>
      </w:r>
      <w:r w:rsidRPr="002A6CA3">
        <w:rPr>
          <w:rFonts w:ascii="Verdana" w:hAnsi="Verdana" w:cs="Arial"/>
          <w:sz w:val="20"/>
        </w:rPr>
        <w:t>*</w:t>
      </w:r>
    </w:p>
    <w:p w:rsidR="006A37CB" w:rsidRPr="005B499B" w:rsidRDefault="005B499B" w:rsidP="005B499B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  <w:lang w:eastAsia="pl-PL"/>
        </w:rPr>
        <w:t xml:space="preserve">Oświadczam, że w stosunku do </w:t>
      </w:r>
      <w:r w:rsidRPr="002A6CA3">
        <w:rPr>
          <w:rFonts w:ascii="Verdana" w:hAnsi="Verdana" w:cstheme="minorHAnsi"/>
          <w:sz w:val="20"/>
        </w:rPr>
        <w:t>wskazanego/</w:t>
      </w:r>
      <w:proofErr w:type="spellStart"/>
      <w:r w:rsidRPr="002A6CA3">
        <w:rPr>
          <w:rFonts w:ascii="Verdana" w:hAnsi="Verdana" w:cstheme="minorHAnsi"/>
          <w:sz w:val="20"/>
        </w:rPr>
        <w:t>ych</w:t>
      </w:r>
      <w:proofErr w:type="spellEnd"/>
      <w:r w:rsidRPr="002A6CA3">
        <w:rPr>
          <w:rFonts w:ascii="Verdana" w:hAnsi="Verdana" w:cstheme="minorHAnsi"/>
          <w:sz w:val="20"/>
        </w:rPr>
        <w:t xml:space="preserve"> w pkt </w:t>
      </w:r>
      <w:r>
        <w:rPr>
          <w:rFonts w:ascii="Verdana" w:hAnsi="Verdana" w:cstheme="minorHAnsi"/>
          <w:sz w:val="20"/>
        </w:rPr>
        <w:t>10</w:t>
      </w:r>
      <w:r w:rsidRPr="002A6CA3">
        <w:rPr>
          <w:rFonts w:ascii="Verdana" w:hAnsi="Verdana" w:cstheme="minorHAnsi"/>
          <w:sz w:val="20"/>
        </w:rPr>
        <w:t xml:space="preserve"> podmiotu/ów, </w:t>
      </w:r>
      <w:r>
        <w:rPr>
          <w:rFonts w:ascii="Verdana" w:hAnsi="Verdana" w:cstheme="minorHAnsi"/>
          <w:sz w:val="20"/>
        </w:rPr>
        <w:br/>
      </w:r>
      <w:r w:rsidRPr="002A6CA3">
        <w:rPr>
          <w:rFonts w:ascii="Verdana" w:hAnsi="Verdana" w:cstheme="minorHAnsi"/>
          <w:sz w:val="20"/>
        </w:rPr>
        <w:t>na którego/</w:t>
      </w:r>
      <w:proofErr w:type="spellStart"/>
      <w:r w:rsidRPr="002A6CA3">
        <w:rPr>
          <w:rFonts w:ascii="Verdana" w:hAnsi="Verdana" w:cstheme="minorHAnsi"/>
          <w:sz w:val="20"/>
        </w:rPr>
        <w:t>ych</w:t>
      </w:r>
      <w:proofErr w:type="spellEnd"/>
      <w:r w:rsidRPr="002A6CA3">
        <w:rPr>
          <w:rFonts w:ascii="Verdana" w:hAnsi="Verdana" w:cstheme="minorHAnsi"/>
          <w:sz w:val="20"/>
        </w:rPr>
        <w:t xml:space="preserve"> zasoby powołuję się w niniejszym 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>ostępowaniu</w:t>
      </w:r>
      <w:r>
        <w:rPr>
          <w:rFonts w:ascii="Verdana" w:hAnsi="Verdana" w:cstheme="minorHAnsi"/>
          <w:sz w:val="20"/>
        </w:rPr>
        <w:t xml:space="preserve">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hAnsi="Verdana" w:cstheme="minorHAnsi"/>
          <w:sz w:val="20"/>
        </w:rPr>
        <w:t>, </w:t>
      </w:r>
      <w:r w:rsidRPr="002A6CA3">
        <w:rPr>
          <w:rFonts w:ascii="Verdana" w:hAnsi="Verdana" w:cstheme="minorHAnsi"/>
          <w:i/>
          <w:sz w:val="20"/>
        </w:rPr>
        <w:t xml:space="preserve"> </w:t>
      </w:r>
      <w:r>
        <w:rPr>
          <w:rFonts w:ascii="Verdana" w:hAnsi="Verdana" w:cstheme="minorHAnsi"/>
          <w:i/>
          <w:sz w:val="20"/>
        </w:rPr>
        <w:br/>
      </w:r>
      <w:r w:rsidRPr="002A6CA3">
        <w:rPr>
          <w:rFonts w:ascii="Verdana" w:hAnsi="Verdana" w:cstheme="minorHAnsi"/>
          <w:sz w:val="20"/>
        </w:rPr>
        <w:t>nie zachodzą podstawy wykluczenia z postępowania o udzielenie zamówienia niepublicznego określone w pkt 14.2 SWZ</w:t>
      </w:r>
      <w:r>
        <w:rPr>
          <w:rFonts w:ascii="Verdana" w:hAnsi="Verdana" w:cstheme="minorHAnsi"/>
          <w:sz w:val="20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</w:t>
      </w:r>
      <w:r w:rsidR="006A37CB">
        <w:rPr>
          <w:rFonts w:ascii="Verdana" w:hAnsi="Verdana" w:cs="Arial"/>
          <w:sz w:val="20"/>
          <w:lang w:eastAsia="pl-PL"/>
        </w:rPr>
        <w:lastRenderedPageBreak/>
        <w:t xml:space="preserve">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:rsidR="004E43AF" w:rsidRPr="00C04A72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</w:t>
      </w:r>
      <w:r w:rsidRPr="00C04A72">
        <w:rPr>
          <w:rFonts w:ascii="Verdana" w:hAnsi="Verdana" w:cs="Arial"/>
          <w:sz w:val="20"/>
          <w:lang w:eastAsia="pl-PL"/>
        </w:rPr>
        <w:t xml:space="preserve">dane osobowe mogą być wykorzystane wyłącznie w  celach związanych z prowadzonym postępowaniem niepublicznym nr </w:t>
      </w:r>
      <w:r w:rsidR="006A37CB" w:rsidRPr="00C04A72">
        <w:rPr>
          <w:rFonts w:ascii="Verdana" w:eastAsia="Calibri" w:hAnsi="Verdana" w:cstheme="minorHAnsi"/>
          <w:bCs/>
          <w:sz w:val="20"/>
          <w:lang w:eastAsia="pl-PL"/>
        </w:rPr>
        <w:t>POST/PEC/PEC/ZSE/0</w:t>
      </w:r>
      <w:r w:rsidR="00C04A72" w:rsidRPr="00C04A72">
        <w:rPr>
          <w:rFonts w:ascii="Verdana" w:eastAsia="Calibri" w:hAnsi="Verdana" w:cstheme="minorHAnsi"/>
          <w:bCs/>
          <w:sz w:val="20"/>
          <w:lang w:eastAsia="pl-PL"/>
        </w:rPr>
        <w:t>1143</w:t>
      </w:r>
      <w:r w:rsidR="006A37CB" w:rsidRPr="00C04A72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:rsidR="004E43AF" w:rsidRPr="002A6CA3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t>Do niniejszej oferty są dołączone następujące załączniki:</w:t>
      </w:r>
    </w:p>
    <w:p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:rsidR="004E43AF" w:rsidRPr="002A6CA3" w:rsidRDefault="004E43AF" w:rsidP="00114D9A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uprawnionych do składania oświadczeń woli w imieniu </w:t>
      </w:r>
    </w:p>
    <w:p w:rsidR="00296B94" w:rsidRPr="00114D9A" w:rsidRDefault="004E43AF" w:rsidP="00114D9A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Wykonawcy </w:t>
      </w:r>
    </w:p>
    <w:sectPr w:rsidR="00296B94" w:rsidRPr="0011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D1A" w:rsidRDefault="005B5D1A" w:rsidP="004E43AF">
      <w:pPr>
        <w:spacing w:line="240" w:lineRule="auto"/>
      </w:pPr>
      <w:r>
        <w:separator/>
      </w:r>
    </w:p>
  </w:endnote>
  <w:endnote w:type="continuationSeparator" w:id="0">
    <w:p w:rsidR="005B5D1A" w:rsidRDefault="005B5D1A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D1A" w:rsidRDefault="005B5D1A" w:rsidP="004E43AF">
      <w:pPr>
        <w:spacing w:line="240" w:lineRule="auto"/>
      </w:pPr>
      <w:r>
        <w:separator/>
      </w:r>
    </w:p>
  </w:footnote>
  <w:footnote w:type="continuationSeparator" w:id="0">
    <w:p w:rsidR="005B5D1A" w:rsidRDefault="005B5D1A" w:rsidP="004E43AF">
      <w:pPr>
        <w:spacing w:line="240" w:lineRule="auto"/>
      </w:pPr>
      <w:r>
        <w:continuationSeparator/>
      </w:r>
    </w:p>
  </w:footnote>
  <w:footnote w:id="1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:rsidR="004E43AF" w:rsidRPr="002A6CA3" w:rsidDel="00900F4B" w:rsidRDefault="004E43AF" w:rsidP="004E43AF">
      <w:pPr>
        <w:pStyle w:val="Tekstprzypisudolnego"/>
        <w:rPr>
          <w:del w:id="3" w:author="Autor"/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3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4">
    <w:p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>mikroprzedsiębiorca</w:t>
      </w:r>
      <w:proofErr w:type="spellEnd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 – oznacza przedsiębiorcę, który w co najmniej jednym roku z dwóch ostatnich lat obrotowych spełnia</w:t>
      </w:r>
      <w:r w:rsidR="00052BE1">
        <w:rPr>
          <w:rFonts w:ascii="Verdana" w:eastAsiaTheme="minorHAnsi" w:hAnsi="Verdana" w:cstheme="minorHAnsi"/>
          <w:sz w:val="18"/>
          <w:szCs w:val="18"/>
          <w:lang w:eastAsia="en-US"/>
        </w:rPr>
        <w:t xml:space="preserve">ł łącznie następujące warunki: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  <w:footnote w:id="6">
    <w:p w:rsidR="005B499B" w:rsidRPr="00AF5F3B" w:rsidRDefault="005B499B" w:rsidP="005B499B">
      <w:pPr>
        <w:pStyle w:val="Tekstprzypisudolnego"/>
        <w:rPr>
          <w:rFonts w:ascii="Verdana" w:hAnsi="Verdana" w:cstheme="minorHAnsi"/>
          <w:sz w:val="16"/>
          <w:szCs w:val="18"/>
        </w:rPr>
      </w:pPr>
      <w:r w:rsidRPr="00AF5F3B">
        <w:rPr>
          <w:rStyle w:val="Odwoanieprzypisudolnego"/>
          <w:rFonts w:ascii="Verdana" w:hAnsi="Verdana" w:cstheme="minorHAnsi"/>
          <w:sz w:val="16"/>
          <w:szCs w:val="18"/>
        </w:rPr>
        <w:footnoteRef/>
      </w:r>
      <w:r w:rsidRPr="00AF5F3B">
        <w:rPr>
          <w:rFonts w:ascii="Verdana" w:hAnsi="Verdana" w:cstheme="minorHAnsi"/>
          <w:sz w:val="16"/>
          <w:szCs w:val="18"/>
        </w:rPr>
        <w:t xml:space="preserve"> *) niepotrzebne skreślić</w:t>
      </w:r>
    </w:p>
    <w:p w:rsidR="005B499B" w:rsidRPr="003F6267" w:rsidRDefault="005B499B" w:rsidP="005B499B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AF5F3B">
        <w:rPr>
          <w:rFonts w:ascii="Verdana" w:hAnsi="Verdana" w:cstheme="minorHAnsi"/>
          <w:sz w:val="16"/>
          <w:szCs w:val="18"/>
        </w:rPr>
        <w:t>- brak skreślenia oznacza, że Wykonawca spełnia warunki udziału w postępowaniu samodzielnie. W sytuacji powoływania się na zasoby innego podmiotu konieczne jest złożenie zobowiązania tego podmiotu do oddania do dyspozycji Wykonawcy swoich zasobów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1272B"/>
    <w:rsid w:val="000155CE"/>
    <w:rsid w:val="0005134C"/>
    <w:rsid w:val="00052BE1"/>
    <w:rsid w:val="000578A5"/>
    <w:rsid w:val="000E0EAF"/>
    <w:rsid w:val="00114D9A"/>
    <w:rsid w:val="00127F74"/>
    <w:rsid w:val="001E3E67"/>
    <w:rsid w:val="00201D28"/>
    <w:rsid w:val="0022737F"/>
    <w:rsid w:val="00230B8F"/>
    <w:rsid w:val="002A117E"/>
    <w:rsid w:val="00335C56"/>
    <w:rsid w:val="00357676"/>
    <w:rsid w:val="00367C54"/>
    <w:rsid w:val="00375BB7"/>
    <w:rsid w:val="003C4DC7"/>
    <w:rsid w:val="003D714A"/>
    <w:rsid w:val="003E7B36"/>
    <w:rsid w:val="003E7D88"/>
    <w:rsid w:val="00427542"/>
    <w:rsid w:val="00477586"/>
    <w:rsid w:val="004E43AF"/>
    <w:rsid w:val="004E65DA"/>
    <w:rsid w:val="00515A41"/>
    <w:rsid w:val="0054374E"/>
    <w:rsid w:val="005B2A99"/>
    <w:rsid w:val="005B499B"/>
    <w:rsid w:val="005B5D1A"/>
    <w:rsid w:val="00605CE0"/>
    <w:rsid w:val="006A37CB"/>
    <w:rsid w:val="007136F4"/>
    <w:rsid w:val="00736A48"/>
    <w:rsid w:val="007A34A4"/>
    <w:rsid w:val="007B466A"/>
    <w:rsid w:val="008865E6"/>
    <w:rsid w:val="008C301D"/>
    <w:rsid w:val="0090761E"/>
    <w:rsid w:val="009714D6"/>
    <w:rsid w:val="00994D43"/>
    <w:rsid w:val="009B2FA7"/>
    <w:rsid w:val="009E636A"/>
    <w:rsid w:val="00A66984"/>
    <w:rsid w:val="00AE13F2"/>
    <w:rsid w:val="00AE3C29"/>
    <w:rsid w:val="00AE3E94"/>
    <w:rsid w:val="00AF5F3B"/>
    <w:rsid w:val="00B035D4"/>
    <w:rsid w:val="00B52C7A"/>
    <w:rsid w:val="00B82B25"/>
    <w:rsid w:val="00BC792E"/>
    <w:rsid w:val="00C04A72"/>
    <w:rsid w:val="00C25B13"/>
    <w:rsid w:val="00CB5141"/>
    <w:rsid w:val="00D8391E"/>
    <w:rsid w:val="00DC599C"/>
    <w:rsid w:val="00DD358C"/>
    <w:rsid w:val="00E164A9"/>
    <w:rsid w:val="00E47788"/>
    <w:rsid w:val="00E7681F"/>
    <w:rsid w:val="00EF1F08"/>
    <w:rsid w:val="00EF358A"/>
    <w:rsid w:val="00F54625"/>
    <w:rsid w:val="00F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DA2B7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AF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oferty.docx</dmsv2BaseFileName>
    <dmsv2BaseDisplayName xmlns="http://schemas.microsoft.com/sharepoint/v3">Załącznik nr 3 do SWZ - Formularz oferty</dmsv2BaseDisplayName>
    <dmsv2SWPP2ObjectNumber xmlns="http://schemas.microsoft.com/sharepoint/v3">POST/PEC/PEC/ZSE/01143/2024                       </dmsv2SWPP2ObjectNumber>
    <dmsv2SWPP2SumMD5 xmlns="http://schemas.microsoft.com/sharepoint/v3">597668d5ebcf24b2062a56187b5405d7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661757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21045234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00000001000l00030001</dmsv2SWPP2ObjectDepartment>
    <dmsv2SWPP2ObjectName xmlns="http://schemas.microsoft.com/sharepoint/v3">Postępowanie</dmsv2SWPP2ObjectName>
    <_dlc_DocId xmlns="a19cb1c7-c5c7-46d4-85ae-d83685407bba">AEASQFSYQUA4-848585078-15417</_dlc_DocId>
    <_dlc_DocIdUrl xmlns="a19cb1c7-c5c7-46d4-85ae-d83685407bba">
      <Url>https://swpp2.dms.gkpge.pl/sites/32/_layouts/15/DocIdRedir.aspx?ID=AEASQFSYQUA4-848585078-15417</Url>
      <Description>AEASQFSYQUA4-848585078-15417</Description>
    </_dlc_DocIdUrl>
  </documentManagement>
</p:properties>
</file>

<file path=customXml/itemProps1.xml><?xml version="1.0" encoding="utf-8"?>
<ds:datastoreItem xmlns:ds="http://schemas.openxmlformats.org/officeDocument/2006/customXml" ds:itemID="{649EE845-CA55-44EC-9930-8F5DB560F182}"/>
</file>

<file path=customXml/itemProps2.xml><?xml version="1.0" encoding="utf-8"?>
<ds:datastoreItem xmlns:ds="http://schemas.openxmlformats.org/officeDocument/2006/customXml" ds:itemID="{5940898B-A771-40EC-8461-5E3EC7BEC31A}"/>
</file>

<file path=customXml/itemProps3.xml><?xml version="1.0" encoding="utf-8"?>
<ds:datastoreItem xmlns:ds="http://schemas.openxmlformats.org/officeDocument/2006/customXml" ds:itemID="{5FA6CC93-2F98-44D2-A2F1-B9F84350B1B3}"/>
</file>

<file path=customXml/itemProps4.xml><?xml version="1.0" encoding="utf-8"?>
<ds:datastoreItem xmlns:ds="http://schemas.openxmlformats.org/officeDocument/2006/customXml" ds:itemID="{E078104F-51F6-4AE2-A7E6-7F8E7EBBF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1655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Otto Krzysztof [PGE EC S.A.]</cp:lastModifiedBy>
  <cp:revision>35</cp:revision>
  <dcterms:created xsi:type="dcterms:W3CDTF">2024-05-22T08:05:00Z</dcterms:created>
  <dcterms:modified xsi:type="dcterms:W3CDTF">2024-11-08T09:48:00Z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63c35f74-8159-4f6e-b899-8677739b2b96</vt:lpwstr>
  </property>
</Properties>
</file>