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13145" w14:textId="77777777" w:rsidR="004E43AF" w:rsidRPr="002A6CA3" w:rsidRDefault="004E43AF" w:rsidP="004E43AF">
      <w:pPr>
        <w:pageBreakBefore/>
        <w:widowControl w:val="0"/>
        <w:shd w:val="clear" w:color="auto" w:fill="D5DCE4" w:themeFill="text2" w:themeFillTint="33"/>
        <w:suppressAutoHyphens/>
        <w:spacing w:before="120" w:after="120" w:line="24" w:lineRule="atLeast"/>
        <w:jc w:val="left"/>
        <w:outlineLvl w:val="0"/>
        <w:rPr>
          <w:rFonts w:ascii="Verdana" w:hAnsi="Verdana" w:cs="Arial"/>
          <w:b/>
          <w:sz w:val="20"/>
        </w:rPr>
      </w:pPr>
      <w:bookmarkStart w:id="0" w:name="_Toc531077252"/>
      <w:bookmarkStart w:id="1" w:name="_Toc122344842"/>
      <w:r w:rsidRPr="002A6CA3">
        <w:rPr>
          <w:rFonts w:ascii="Verdana" w:hAnsi="Verdana" w:cs="Arial"/>
          <w:b/>
          <w:sz w:val="20"/>
        </w:rPr>
        <w:t>ZAŁĄCZNIK NR 3 DO SWZ – FORMULARZ OFERTY</w:t>
      </w:r>
      <w:bookmarkEnd w:id="0"/>
      <w:bookmarkEnd w:id="1"/>
    </w:p>
    <w:p w14:paraId="472C0C84" w14:textId="77777777" w:rsidR="004E43AF" w:rsidRPr="002A6CA3" w:rsidRDefault="004E43AF" w:rsidP="004E43AF">
      <w:pPr>
        <w:widowControl w:val="0"/>
        <w:suppressAutoHyphens/>
        <w:spacing w:before="120" w:line="360" w:lineRule="auto"/>
        <w:ind w:left="-180"/>
        <w:jc w:val="center"/>
        <w:rPr>
          <w:rFonts w:ascii="Verdana" w:hAnsi="Verdana" w:cs="Arial"/>
          <w:b/>
          <w:bCs/>
          <w:sz w:val="20"/>
        </w:rPr>
      </w:pPr>
      <w:r w:rsidRPr="002A6CA3">
        <w:rPr>
          <w:rFonts w:ascii="Verdana" w:hAnsi="Verdana" w:cs="Arial"/>
          <w:b/>
          <w:bCs/>
          <w:sz w:val="20"/>
        </w:rPr>
        <w:t xml:space="preserve">OFERTA </w:t>
      </w:r>
    </w:p>
    <w:p w14:paraId="7FE905BB" w14:textId="77777777"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b/>
          <w:caps/>
          <w:sz w:val="20"/>
          <w:lang w:eastAsia="pl-PL"/>
        </w:rPr>
        <w:t xml:space="preserve">Ofertę </w:t>
      </w:r>
      <w:r w:rsidRPr="002A6CA3">
        <w:rPr>
          <w:rFonts w:ascii="Verdana" w:hAnsi="Verdana" w:cs="Arial"/>
          <w:b/>
          <w:sz w:val="20"/>
          <w:lang w:eastAsia="pl-PL"/>
        </w:rPr>
        <w:t>składa</w:t>
      </w:r>
      <w:r w:rsidRPr="002A6CA3">
        <w:rPr>
          <w:rFonts w:ascii="Verdana" w:hAnsi="Verdana" w:cs="Arial"/>
          <w:sz w:val="20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4E43AF" w:rsidRPr="00624AE0" w14:paraId="6BEAFE0E" w14:textId="77777777" w:rsidTr="002476DE">
        <w:trPr>
          <w:trHeight w:val="2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8DD8B6" w14:textId="77777777" w:rsidR="004E43AF" w:rsidRPr="002A6CA3" w:rsidRDefault="004E43AF" w:rsidP="002476DE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="Verdana" w:hAnsi="Verdana" w:cs="Arial"/>
                <w:sz w:val="20"/>
                <w:lang w:eastAsia="pl-PL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41BF88AC" w14:textId="77777777" w:rsidR="004E43AF" w:rsidRPr="002A6CA3" w:rsidRDefault="004E43AF" w:rsidP="002476DE">
            <w:pPr>
              <w:widowControl w:val="0"/>
              <w:suppressAutoHyphens/>
              <w:spacing w:line="240" w:lineRule="auto"/>
              <w:ind w:left="-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Nazwa i adres Wykonawcy/ów, KRS, NIP, REGON</w:t>
            </w:r>
          </w:p>
        </w:tc>
      </w:tr>
      <w:tr w:rsidR="004E43AF" w:rsidRPr="00624AE0" w14:paraId="0CDA3151" w14:textId="77777777" w:rsidTr="002476DE">
        <w:trPr>
          <w:trHeight w:val="672"/>
        </w:trPr>
        <w:tc>
          <w:tcPr>
            <w:tcW w:w="3119" w:type="dxa"/>
            <w:vAlign w:val="center"/>
          </w:tcPr>
          <w:p w14:paraId="31215B8B" w14:textId="77777777"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1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Wykonawca</w:t>
            </w:r>
            <w:r w:rsidRPr="002A6CA3">
              <w:rPr>
                <w:rStyle w:val="Odwoanieprzypisudolnego"/>
                <w:rFonts w:ascii="Verdana" w:hAnsi="Verdana" w:cs="Arial"/>
                <w:sz w:val="20"/>
                <w:lang w:eastAsia="pl-PL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67C1B218" w14:textId="77777777"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="Verdana" w:hAnsi="Verdana" w:cs="Arial"/>
                <w:color w:val="000000"/>
                <w:sz w:val="20"/>
                <w:lang w:eastAsia="pl-PL"/>
              </w:rPr>
            </w:pPr>
          </w:p>
        </w:tc>
      </w:tr>
    </w:tbl>
    <w:p w14:paraId="29A2A7CD" w14:textId="77777777" w:rsidR="004E43AF" w:rsidRPr="002A6CA3" w:rsidRDefault="004E43AF" w:rsidP="004E43AF">
      <w:pPr>
        <w:widowControl w:val="0"/>
        <w:suppressAutoHyphens/>
        <w:spacing w:line="240" w:lineRule="auto"/>
        <w:ind w:left="1134"/>
        <w:jc w:val="left"/>
        <w:rPr>
          <w:rFonts w:ascii="Verdana" w:hAnsi="Verdana" w:cs="Arial"/>
          <w:sz w:val="20"/>
          <w:lang w:eastAsia="pl-PL"/>
        </w:rPr>
      </w:pPr>
    </w:p>
    <w:p w14:paraId="600C1FDD" w14:textId="77777777"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 xml:space="preserve">OSOBA </w:t>
      </w:r>
      <w:r w:rsidRPr="002A6CA3">
        <w:rPr>
          <w:rFonts w:ascii="Verdana" w:hAnsi="Verdana" w:cs="Arial"/>
          <w:b/>
          <w:caps/>
          <w:sz w:val="20"/>
          <w:lang w:eastAsia="pl-PL"/>
        </w:rPr>
        <w:t>uprawniona</w:t>
      </w:r>
      <w:r w:rsidRPr="002A6CA3">
        <w:rPr>
          <w:rFonts w:ascii="Verdana" w:hAnsi="Verdana" w:cs="Arial"/>
          <w:b/>
          <w:sz w:val="20"/>
          <w:lang w:eastAsia="pl-PL"/>
        </w:rPr>
        <w:t xml:space="preserve"> DO KONTAKTÓW </w:t>
      </w:r>
      <w:r w:rsidRPr="002A6CA3">
        <w:rPr>
          <w:rFonts w:ascii="Verdana" w:hAnsi="Verdana" w:cs="Arial"/>
          <w:b/>
          <w:caps/>
          <w:sz w:val="20"/>
          <w:lang w:eastAsia="pl-PL"/>
        </w:rPr>
        <w:t>z zamawiającym</w:t>
      </w:r>
      <w:r w:rsidRPr="002A6CA3">
        <w:rPr>
          <w:rFonts w:ascii="Verdana" w:hAnsi="Verdana" w:cs="Arial"/>
          <w:b/>
          <w:sz w:val="20"/>
          <w:lang w:eastAsia="pl-PL"/>
        </w:rPr>
        <w:t xml:space="preserve"> (w sprawie niniejszej Oferty)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9"/>
      </w:tblGrid>
      <w:tr w:rsidR="004E43AF" w:rsidRPr="00624AE0" w14:paraId="7F19CE79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4C2F4A8F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Imię i nazwisko:</w:t>
            </w:r>
          </w:p>
        </w:tc>
        <w:tc>
          <w:tcPr>
            <w:tcW w:w="6379" w:type="dxa"/>
          </w:tcPr>
          <w:p w14:paraId="4D4C31A8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14:paraId="2690C81A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1C12ECFF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Firma:</w:t>
            </w:r>
          </w:p>
        </w:tc>
        <w:tc>
          <w:tcPr>
            <w:tcW w:w="6379" w:type="dxa"/>
          </w:tcPr>
          <w:p w14:paraId="1D1AC1FD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14:paraId="47C48CA4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1B5941F9" w14:textId="77777777" w:rsidR="004E43AF" w:rsidRPr="002A6CA3" w:rsidRDefault="004E43AF" w:rsidP="002476D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</w:rPr>
            </w:pPr>
            <w:r w:rsidRPr="002A6CA3">
              <w:rPr>
                <w:rFonts w:ascii="Verdana" w:hAnsi="Verdana" w:cs="Arial"/>
                <w:sz w:val="20"/>
              </w:rPr>
              <w:t>Telefon:</w:t>
            </w:r>
          </w:p>
        </w:tc>
        <w:tc>
          <w:tcPr>
            <w:tcW w:w="6379" w:type="dxa"/>
          </w:tcPr>
          <w:p w14:paraId="4A44AD98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14:paraId="3CAA082E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5A54430C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val="de-DE" w:eastAsia="pl-PL"/>
              </w:rPr>
            </w:pPr>
            <w:proofErr w:type="spellStart"/>
            <w:r w:rsidRPr="002A6CA3">
              <w:rPr>
                <w:rFonts w:ascii="Verdana" w:hAnsi="Verdana" w:cs="Arial"/>
                <w:sz w:val="20"/>
                <w:lang w:val="de-DE" w:eastAsia="pl-PL"/>
              </w:rPr>
              <w:t>e-mail</w:t>
            </w:r>
            <w:proofErr w:type="spellEnd"/>
            <w:r w:rsidRPr="002A6CA3">
              <w:rPr>
                <w:rFonts w:ascii="Verdana" w:hAnsi="Verdana" w:cs="Arial"/>
                <w:sz w:val="20"/>
                <w:lang w:val="de-DE" w:eastAsia="pl-PL"/>
              </w:rPr>
              <w:t>:</w:t>
            </w:r>
          </w:p>
        </w:tc>
        <w:tc>
          <w:tcPr>
            <w:tcW w:w="6379" w:type="dxa"/>
          </w:tcPr>
          <w:p w14:paraId="6D9D0A88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val="de-DE" w:eastAsia="pl-PL"/>
              </w:rPr>
            </w:pPr>
          </w:p>
        </w:tc>
      </w:tr>
    </w:tbl>
    <w:p w14:paraId="6208A174" w14:textId="77777777" w:rsidR="004E43AF" w:rsidRPr="002A6CA3" w:rsidRDefault="004E43AF" w:rsidP="004E43AF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ind w:left="1134"/>
        <w:rPr>
          <w:rFonts w:ascii="Verdana" w:hAnsi="Verdana" w:cs="Arial"/>
          <w:spacing w:val="-3"/>
          <w:sz w:val="20"/>
          <w:lang w:val="de-DE" w:eastAsia="pl-PL"/>
        </w:rPr>
      </w:pPr>
    </w:p>
    <w:p w14:paraId="0026C9B1" w14:textId="77777777" w:rsidR="004E43AF" w:rsidRPr="002A6CA3" w:rsidRDefault="004E43AF" w:rsidP="007835EB">
      <w:pPr>
        <w:widowControl w:val="0"/>
        <w:numPr>
          <w:ilvl w:val="0"/>
          <w:numId w:val="1"/>
        </w:numPr>
        <w:suppressAutoHyphens/>
        <w:spacing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>OFERTA WYKONAWCY</w:t>
      </w:r>
    </w:p>
    <w:p w14:paraId="6B144A03" w14:textId="03CA2617" w:rsidR="004E43AF" w:rsidRPr="00DD358C" w:rsidRDefault="004E43AF" w:rsidP="003B4AA0">
      <w:pPr>
        <w:widowControl w:val="0"/>
        <w:suppressAutoHyphens/>
        <w:rPr>
          <w:rFonts w:ascii="Verdana" w:hAnsi="Verdana" w:cstheme="minorHAnsi"/>
          <w:b/>
          <w:bCs/>
          <w:sz w:val="20"/>
        </w:rPr>
      </w:pPr>
      <w:r w:rsidRPr="002A6CA3">
        <w:rPr>
          <w:rFonts w:ascii="Verdana" w:hAnsi="Verdana" w:cs="Arial"/>
          <w:sz w:val="20"/>
        </w:rPr>
        <w:t xml:space="preserve">My, niżej podpisani, nawiązując do postępowania o udzielenie zamówienia </w:t>
      </w:r>
      <w:r w:rsidR="00DD358C">
        <w:rPr>
          <w:rFonts w:ascii="Verdana" w:hAnsi="Verdana" w:cs="Arial"/>
          <w:sz w:val="20"/>
        </w:rPr>
        <w:br/>
      </w:r>
      <w:r w:rsidRPr="002A6CA3">
        <w:rPr>
          <w:rFonts w:ascii="Verdana" w:hAnsi="Verdana" w:cstheme="minorHAnsi"/>
          <w:sz w:val="20"/>
        </w:rPr>
        <w:t xml:space="preserve">nr </w:t>
      </w:r>
      <w:r w:rsidR="00DD358C">
        <w:rPr>
          <w:rFonts w:ascii="Verdana" w:eastAsia="Calibri" w:hAnsi="Verdana" w:cstheme="minorHAnsi"/>
          <w:bCs/>
          <w:sz w:val="20"/>
          <w:lang w:eastAsia="pl-PL"/>
        </w:rPr>
        <w:t>POST/PEC/PEC/ZSE/0</w:t>
      </w:r>
      <w:r w:rsidR="003B4AA0">
        <w:rPr>
          <w:rFonts w:ascii="Verdana" w:eastAsia="Calibri" w:hAnsi="Verdana" w:cstheme="minorHAnsi"/>
          <w:bCs/>
          <w:sz w:val="20"/>
          <w:lang w:eastAsia="pl-PL"/>
        </w:rPr>
        <w:t>1110</w:t>
      </w:r>
      <w:r w:rsidR="00DD358C">
        <w:rPr>
          <w:rFonts w:ascii="Verdana" w:eastAsia="Calibri" w:hAnsi="Verdana" w:cstheme="minorHAnsi"/>
          <w:bCs/>
          <w:sz w:val="20"/>
          <w:lang w:eastAsia="pl-PL"/>
        </w:rPr>
        <w:t xml:space="preserve">/2024 </w:t>
      </w:r>
      <w:r w:rsidRPr="002A6CA3">
        <w:rPr>
          <w:rFonts w:ascii="Verdana" w:hAnsi="Verdana" w:cstheme="minorHAnsi"/>
          <w:sz w:val="20"/>
        </w:rPr>
        <w:t xml:space="preserve">prowadzonego w trybie przetargu nieograniczonego na wykonanie </w:t>
      </w:r>
      <w:r w:rsidR="003B4AA0">
        <w:rPr>
          <w:rFonts w:ascii="Verdana" w:hAnsi="Verdana" w:cstheme="minorHAnsi"/>
          <w:sz w:val="20"/>
        </w:rPr>
        <w:t>usługi</w:t>
      </w:r>
      <w:r w:rsidRPr="00DD358C">
        <w:rPr>
          <w:rFonts w:ascii="Verdana" w:hAnsi="Verdana" w:cstheme="minorHAnsi"/>
          <w:sz w:val="20"/>
        </w:rPr>
        <w:t xml:space="preserve"> pn</w:t>
      </w:r>
      <w:r w:rsidRPr="002A6CA3">
        <w:rPr>
          <w:rFonts w:ascii="Verdana" w:hAnsi="Verdana" w:cstheme="minorHAnsi"/>
          <w:sz w:val="20"/>
        </w:rPr>
        <w:t xml:space="preserve">. </w:t>
      </w:r>
      <w:r w:rsidR="00DD358C" w:rsidRPr="00DD358C">
        <w:rPr>
          <w:rFonts w:ascii="Verdana" w:hAnsi="Verdana" w:cstheme="minorHAnsi"/>
          <w:b/>
          <w:sz w:val="20"/>
        </w:rPr>
        <w:t>„</w:t>
      </w:r>
      <w:r w:rsidR="003B4AA0" w:rsidRPr="003B4AA0">
        <w:rPr>
          <w:rFonts w:ascii="Verdana" w:hAnsi="Verdana" w:cstheme="minorHAnsi"/>
          <w:b/>
          <w:bCs/>
          <w:sz w:val="20"/>
        </w:rPr>
        <w:t>Przeglą</w:t>
      </w:r>
      <w:r w:rsidR="003B4AA0">
        <w:rPr>
          <w:rFonts w:ascii="Verdana" w:hAnsi="Verdana" w:cstheme="minorHAnsi"/>
          <w:b/>
          <w:bCs/>
          <w:sz w:val="20"/>
        </w:rPr>
        <w:t xml:space="preserve">dy techniczne i legalizacja wag </w:t>
      </w:r>
      <w:r w:rsidR="003B4AA0" w:rsidRPr="003B4AA0">
        <w:rPr>
          <w:rFonts w:ascii="Verdana" w:hAnsi="Verdana" w:cstheme="minorHAnsi"/>
          <w:b/>
          <w:bCs/>
          <w:sz w:val="20"/>
        </w:rPr>
        <w:t>przenośnikowy</w:t>
      </w:r>
      <w:r w:rsidR="003B4AA0">
        <w:rPr>
          <w:rFonts w:ascii="Verdana" w:hAnsi="Verdana" w:cstheme="minorHAnsi"/>
          <w:b/>
          <w:bCs/>
          <w:sz w:val="20"/>
        </w:rPr>
        <w:t xml:space="preserve">ch typu WMTP zainstalowanych na </w:t>
      </w:r>
      <w:r w:rsidR="003B4AA0" w:rsidRPr="003B4AA0">
        <w:rPr>
          <w:rFonts w:ascii="Verdana" w:hAnsi="Verdana" w:cstheme="minorHAnsi"/>
          <w:b/>
          <w:bCs/>
          <w:sz w:val="20"/>
        </w:rPr>
        <w:t>przenośnikach taśmowych PGE EC S.A. Oddział Elektrociepłownia w Kielcach w</w:t>
      </w:r>
      <w:r w:rsidR="003B4AA0">
        <w:rPr>
          <w:rFonts w:ascii="Verdana" w:hAnsi="Verdana" w:cstheme="minorHAnsi"/>
          <w:b/>
          <w:bCs/>
          <w:sz w:val="20"/>
        </w:rPr>
        <w:t xml:space="preserve"> </w:t>
      </w:r>
      <w:r w:rsidR="003B4AA0" w:rsidRPr="003B4AA0">
        <w:rPr>
          <w:rFonts w:ascii="Verdana" w:hAnsi="Verdana" w:cstheme="minorHAnsi"/>
          <w:b/>
          <w:bCs/>
          <w:sz w:val="20"/>
        </w:rPr>
        <w:t>latach 2025-2026</w:t>
      </w:r>
      <w:r w:rsidR="00DD358C">
        <w:rPr>
          <w:rFonts w:ascii="Verdana" w:hAnsi="Verdana" w:cstheme="minorHAnsi"/>
          <w:b/>
          <w:bCs/>
          <w:sz w:val="20"/>
        </w:rPr>
        <w:t xml:space="preserve">” </w:t>
      </w:r>
      <w:r w:rsidRPr="002A6CA3">
        <w:rPr>
          <w:rFonts w:ascii="Verdana" w:hAnsi="Verdana" w:cstheme="minorHAnsi"/>
          <w:sz w:val="20"/>
        </w:rPr>
        <w:t>niniejszym</w:t>
      </w:r>
      <w:r w:rsidRPr="002A6CA3">
        <w:rPr>
          <w:rFonts w:ascii="Verdana" w:hAnsi="Verdana" w:cs="Arial"/>
          <w:sz w:val="20"/>
        </w:rPr>
        <w:t xml:space="preserve"> oświadczamy, że:</w:t>
      </w:r>
    </w:p>
    <w:p w14:paraId="396F53CD" w14:textId="6F9AF8AE" w:rsidR="008D3DB3" w:rsidRDefault="004E43AF" w:rsidP="000852EC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Zrealizujemy Przedmiot Zamówienia za następującą Cenę w wysokości</w:t>
      </w:r>
      <w:r w:rsidR="007B726B">
        <w:rPr>
          <w:rFonts w:ascii="Verdana" w:hAnsi="Verdana" w:cs="Arial"/>
          <w:sz w:val="20"/>
        </w:rPr>
        <w:t>:</w:t>
      </w:r>
    </w:p>
    <w:p w14:paraId="2743177C" w14:textId="77777777" w:rsidR="000852EC" w:rsidRPr="000852EC" w:rsidRDefault="000852EC" w:rsidP="000852EC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546"/>
        <w:gridCol w:w="6520"/>
        <w:gridCol w:w="2268"/>
      </w:tblGrid>
      <w:tr w:rsidR="008D3DB3" w:rsidRPr="008D3DB3" w14:paraId="7886FA6B" w14:textId="77777777" w:rsidTr="009D3D51">
        <w:trPr>
          <w:trHeight w:val="341"/>
        </w:trPr>
        <w:tc>
          <w:tcPr>
            <w:tcW w:w="546" w:type="dxa"/>
            <w:shd w:val="clear" w:color="auto" w:fill="F2F2F2" w:themeFill="background1" w:themeFillShade="F2"/>
            <w:noWrap/>
            <w:vAlign w:val="center"/>
            <w:hideMark/>
          </w:tcPr>
          <w:p w14:paraId="560B448C" w14:textId="77777777" w:rsidR="008D3DB3" w:rsidRPr="008D3DB3" w:rsidRDefault="008D3DB3" w:rsidP="008D3DB3">
            <w:pPr>
              <w:jc w:val="center"/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  <w:t>L.p.</w:t>
            </w:r>
          </w:p>
        </w:tc>
        <w:tc>
          <w:tcPr>
            <w:tcW w:w="6520" w:type="dxa"/>
            <w:shd w:val="clear" w:color="auto" w:fill="F2F2F2" w:themeFill="background1" w:themeFillShade="F2"/>
            <w:noWrap/>
            <w:vAlign w:val="center"/>
            <w:hideMark/>
          </w:tcPr>
          <w:p w14:paraId="0951924B" w14:textId="1DC7DB5E" w:rsidR="008D3DB3" w:rsidRPr="008D3DB3" w:rsidRDefault="008D3DB3" w:rsidP="008D3DB3">
            <w:pPr>
              <w:jc w:val="center"/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</w:pPr>
            <w:r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  <w:t>Przedmiot zamówienia</w:t>
            </w: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center"/>
            <w:hideMark/>
          </w:tcPr>
          <w:p w14:paraId="1965FC26" w14:textId="107B44D4" w:rsidR="008D3DB3" w:rsidRPr="008D3DB3" w:rsidRDefault="008D3DB3" w:rsidP="008D3DB3">
            <w:pPr>
              <w:jc w:val="center"/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  <w:t>Wartość netto PLN</w:t>
            </w:r>
          </w:p>
        </w:tc>
      </w:tr>
      <w:tr w:rsidR="008D3DB3" w:rsidRPr="008D3DB3" w14:paraId="4CFC14A9" w14:textId="77777777" w:rsidTr="009D3D51">
        <w:trPr>
          <w:trHeight w:val="341"/>
        </w:trPr>
        <w:tc>
          <w:tcPr>
            <w:tcW w:w="546" w:type="dxa"/>
            <w:shd w:val="clear" w:color="auto" w:fill="F2F2F2" w:themeFill="background1" w:themeFillShade="F2"/>
            <w:noWrap/>
            <w:vAlign w:val="center"/>
          </w:tcPr>
          <w:p w14:paraId="51631382" w14:textId="7DB17C2B" w:rsidR="008D3DB3" w:rsidRPr="008D3DB3" w:rsidRDefault="008D3DB3" w:rsidP="008D3DB3">
            <w:pPr>
              <w:jc w:val="center"/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  <w:t>A</w:t>
            </w:r>
          </w:p>
        </w:tc>
        <w:tc>
          <w:tcPr>
            <w:tcW w:w="6520" w:type="dxa"/>
            <w:shd w:val="clear" w:color="auto" w:fill="F2F2F2" w:themeFill="background1" w:themeFillShade="F2"/>
            <w:noWrap/>
            <w:vAlign w:val="center"/>
          </w:tcPr>
          <w:p w14:paraId="60F0408F" w14:textId="1CF58997" w:rsidR="008D3DB3" w:rsidRPr="008D3DB3" w:rsidRDefault="008D3DB3" w:rsidP="008D3DB3">
            <w:pPr>
              <w:jc w:val="center"/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  <w:t>B</w:t>
            </w: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center"/>
          </w:tcPr>
          <w:p w14:paraId="7BE9A216" w14:textId="12AC2506" w:rsidR="008D3DB3" w:rsidRPr="008D3DB3" w:rsidRDefault="008D3DB3" w:rsidP="008D3DB3">
            <w:pPr>
              <w:jc w:val="center"/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b/>
                <w:iCs/>
                <w:color w:val="000000"/>
                <w:sz w:val="16"/>
                <w:szCs w:val="22"/>
              </w:rPr>
              <w:t>C</w:t>
            </w:r>
          </w:p>
        </w:tc>
      </w:tr>
      <w:tr w:rsidR="008D3DB3" w:rsidRPr="008D3DB3" w14:paraId="073CC55F" w14:textId="77777777" w:rsidTr="009D3D51">
        <w:trPr>
          <w:trHeight w:val="600"/>
        </w:trPr>
        <w:tc>
          <w:tcPr>
            <w:tcW w:w="546" w:type="dxa"/>
            <w:noWrap/>
            <w:vAlign w:val="center"/>
            <w:hideMark/>
          </w:tcPr>
          <w:p w14:paraId="6D41D90C" w14:textId="173778C5" w:rsidR="008D3DB3" w:rsidRPr="008D3DB3" w:rsidRDefault="008D3DB3" w:rsidP="008D3DB3">
            <w:pPr>
              <w:jc w:val="center"/>
              <w:rPr>
                <w:rFonts w:ascii="Verdana" w:hAnsi="Verdana" w:cs="Calibri"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color w:val="000000"/>
                <w:sz w:val="16"/>
                <w:szCs w:val="22"/>
              </w:rPr>
              <w:t>1</w:t>
            </w:r>
            <w:r>
              <w:rPr>
                <w:rFonts w:ascii="Verdana" w:hAnsi="Verdana" w:cs="Calibri"/>
                <w:color w:val="000000"/>
                <w:sz w:val="16"/>
                <w:szCs w:val="22"/>
              </w:rPr>
              <w:t>.</w:t>
            </w:r>
          </w:p>
        </w:tc>
        <w:tc>
          <w:tcPr>
            <w:tcW w:w="6520" w:type="dxa"/>
            <w:vAlign w:val="center"/>
            <w:hideMark/>
          </w:tcPr>
          <w:p w14:paraId="12309D12" w14:textId="341D67A8" w:rsidR="008D3DB3" w:rsidRPr="00BC2741" w:rsidRDefault="009D3D51" w:rsidP="009D3D51">
            <w:pPr>
              <w:jc w:val="left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602E9E">
              <w:rPr>
                <w:rFonts w:ascii="Verdana" w:hAnsi="Verdana"/>
                <w:sz w:val="16"/>
                <w:szCs w:val="16"/>
              </w:rPr>
              <w:t xml:space="preserve">Przegląd </w:t>
            </w:r>
            <w:r w:rsidRPr="00602E9E">
              <w:rPr>
                <w:rFonts w:ascii="Verdana" w:hAnsi="Verdana"/>
                <w:b/>
                <w:sz w:val="16"/>
                <w:szCs w:val="16"/>
              </w:rPr>
              <w:t>wagi</w:t>
            </w:r>
            <w:r w:rsidRPr="00602E9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02E9E">
              <w:rPr>
                <w:rFonts w:ascii="Verdana" w:hAnsi="Verdana"/>
                <w:b/>
                <w:sz w:val="16"/>
                <w:szCs w:val="16"/>
              </w:rPr>
              <w:t>biomasowej</w:t>
            </w:r>
            <w:proofErr w:type="spellEnd"/>
            <w:r w:rsidRPr="00BC2741">
              <w:rPr>
                <w:rFonts w:ascii="Verdana" w:hAnsi="Verdana"/>
                <w:sz w:val="16"/>
                <w:szCs w:val="16"/>
              </w:rPr>
              <w:t xml:space="preserve"> - </w:t>
            </w:r>
            <w:r w:rsidRPr="00BC2741">
              <w:rPr>
                <w:rFonts w:ascii="Verdana" w:hAnsi="Verdana" w:cs="Arial"/>
                <w:sz w:val="16"/>
                <w:szCs w:val="16"/>
              </w:rPr>
              <w:t>III kwartał (lipiec 2025 r.)</w:t>
            </w:r>
          </w:p>
        </w:tc>
        <w:tc>
          <w:tcPr>
            <w:tcW w:w="2268" w:type="dxa"/>
            <w:vMerge w:val="restart"/>
            <w:shd w:val="clear" w:color="auto" w:fill="BDD6EE" w:themeFill="accent1" w:themeFillTint="66"/>
            <w:noWrap/>
            <w:hideMark/>
          </w:tcPr>
          <w:p w14:paraId="6E066AD1" w14:textId="77777777" w:rsidR="008D3DB3" w:rsidRPr="008D3DB3" w:rsidRDefault="008D3DB3" w:rsidP="00B96896">
            <w:pPr>
              <w:rPr>
                <w:rFonts w:ascii="Verdana" w:hAnsi="Verdana" w:cs="Calibri"/>
                <w:color w:val="000000"/>
                <w:sz w:val="16"/>
                <w:szCs w:val="22"/>
              </w:rPr>
            </w:pPr>
          </w:p>
        </w:tc>
      </w:tr>
      <w:tr w:rsidR="008D3DB3" w:rsidRPr="008D3DB3" w14:paraId="1BC9A96E" w14:textId="77777777" w:rsidTr="009D3D51">
        <w:trPr>
          <w:trHeight w:val="600"/>
        </w:trPr>
        <w:tc>
          <w:tcPr>
            <w:tcW w:w="546" w:type="dxa"/>
            <w:noWrap/>
            <w:vAlign w:val="center"/>
          </w:tcPr>
          <w:p w14:paraId="416C814A" w14:textId="4620EC51" w:rsidR="008D3DB3" w:rsidRPr="008D3DB3" w:rsidRDefault="008D3DB3" w:rsidP="008D3DB3">
            <w:pPr>
              <w:jc w:val="center"/>
              <w:rPr>
                <w:rFonts w:ascii="Verdana" w:hAnsi="Verdana" w:cs="Calibri"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color w:val="000000"/>
                <w:sz w:val="16"/>
                <w:szCs w:val="22"/>
              </w:rPr>
              <w:t>2</w:t>
            </w:r>
            <w:r>
              <w:rPr>
                <w:rFonts w:ascii="Verdana" w:hAnsi="Verdana" w:cs="Calibri"/>
                <w:color w:val="000000"/>
                <w:sz w:val="16"/>
                <w:szCs w:val="22"/>
              </w:rPr>
              <w:t>.</w:t>
            </w:r>
          </w:p>
        </w:tc>
        <w:tc>
          <w:tcPr>
            <w:tcW w:w="6520" w:type="dxa"/>
            <w:vAlign w:val="center"/>
          </w:tcPr>
          <w:p w14:paraId="7AA8BB10" w14:textId="5F0F4FDC" w:rsidR="008D3DB3" w:rsidRPr="00BC2741" w:rsidRDefault="00AE7723" w:rsidP="00AE7723">
            <w:pPr>
              <w:jc w:val="left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BC2741">
              <w:rPr>
                <w:rFonts w:ascii="Verdana" w:hAnsi="Verdana"/>
                <w:sz w:val="16"/>
                <w:szCs w:val="16"/>
              </w:rPr>
              <w:t xml:space="preserve">Przegląd i legalizacja </w:t>
            </w:r>
            <w:r w:rsidRPr="00602E9E">
              <w:rPr>
                <w:rFonts w:ascii="Verdana" w:hAnsi="Verdana"/>
                <w:b/>
                <w:sz w:val="16"/>
                <w:szCs w:val="16"/>
              </w:rPr>
              <w:t>wagi</w:t>
            </w:r>
            <w:r w:rsidRPr="00BC274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02E9E">
              <w:rPr>
                <w:rFonts w:ascii="Verdana" w:hAnsi="Verdana"/>
                <w:b/>
                <w:sz w:val="16"/>
                <w:szCs w:val="16"/>
              </w:rPr>
              <w:t>biomasowej</w:t>
            </w:r>
            <w:proofErr w:type="spellEnd"/>
            <w:r w:rsidRPr="00BC2741">
              <w:rPr>
                <w:rFonts w:ascii="Verdana" w:hAnsi="Verdana"/>
                <w:sz w:val="16"/>
                <w:szCs w:val="16"/>
              </w:rPr>
              <w:t xml:space="preserve"> - </w:t>
            </w:r>
            <w:r w:rsidRPr="00BC2741">
              <w:rPr>
                <w:rFonts w:ascii="Verdana" w:hAnsi="Verdana" w:cs="Arial"/>
                <w:sz w:val="16"/>
                <w:szCs w:val="16"/>
              </w:rPr>
              <w:t>III kwartał (lipiec 2026 r.)</w:t>
            </w:r>
          </w:p>
        </w:tc>
        <w:tc>
          <w:tcPr>
            <w:tcW w:w="2268" w:type="dxa"/>
            <w:vMerge/>
            <w:shd w:val="clear" w:color="auto" w:fill="BDD6EE" w:themeFill="accent1" w:themeFillTint="66"/>
            <w:noWrap/>
          </w:tcPr>
          <w:p w14:paraId="361D4415" w14:textId="77777777" w:rsidR="008D3DB3" w:rsidRPr="008D3DB3" w:rsidRDefault="008D3DB3" w:rsidP="00B96896">
            <w:pPr>
              <w:rPr>
                <w:rFonts w:ascii="Verdana" w:hAnsi="Verdana" w:cs="Calibri"/>
                <w:color w:val="000000"/>
                <w:sz w:val="16"/>
                <w:szCs w:val="22"/>
              </w:rPr>
            </w:pPr>
          </w:p>
        </w:tc>
      </w:tr>
      <w:tr w:rsidR="008D3DB3" w:rsidRPr="008D3DB3" w14:paraId="6A046038" w14:textId="77777777" w:rsidTr="009D3D51">
        <w:trPr>
          <w:trHeight w:val="600"/>
        </w:trPr>
        <w:tc>
          <w:tcPr>
            <w:tcW w:w="546" w:type="dxa"/>
            <w:noWrap/>
            <w:vAlign w:val="center"/>
            <w:hideMark/>
          </w:tcPr>
          <w:p w14:paraId="2275A599" w14:textId="7816B597" w:rsidR="008D3DB3" w:rsidRPr="008D3DB3" w:rsidRDefault="008D3DB3" w:rsidP="008D3DB3">
            <w:pPr>
              <w:jc w:val="center"/>
              <w:rPr>
                <w:rFonts w:ascii="Verdana" w:hAnsi="Verdana" w:cs="Calibri"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color w:val="000000"/>
                <w:sz w:val="16"/>
                <w:szCs w:val="22"/>
              </w:rPr>
              <w:t>3</w:t>
            </w:r>
            <w:r>
              <w:rPr>
                <w:rFonts w:ascii="Verdana" w:hAnsi="Verdana" w:cs="Calibri"/>
                <w:color w:val="000000"/>
                <w:sz w:val="16"/>
                <w:szCs w:val="22"/>
              </w:rPr>
              <w:t>.</w:t>
            </w:r>
          </w:p>
        </w:tc>
        <w:tc>
          <w:tcPr>
            <w:tcW w:w="6520" w:type="dxa"/>
            <w:vAlign w:val="center"/>
            <w:hideMark/>
          </w:tcPr>
          <w:p w14:paraId="165EA0BF" w14:textId="5604175D" w:rsidR="008D3DB3" w:rsidRPr="00BC2741" w:rsidRDefault="00AE7723" w:rsidP="009D3D51">
            <w:pPr>
              <w:jc w:val="left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BC2741">
              <w:rPr>
                <w:rFonts w:ascii="Verdana" w:hAnsi="Verdana"/>
                <w:sz w:val="16"/>
                <w:szCs w:val="16"/>
              </w:rPr>
              <w:t xml:space="preserve">Przegląd </w:t>
            </w:r>
            <w:r w:rsidR="00B9434A">
              <w:rPr>
                <w:rFonts w:ascii="Verdana" w:hAnsi="Verdana"/>
                <w:b/>
                <w:sz w:val="16"/>
                <w:szCs w:val="16"/>
              </w:rPr>
              <w:t>wagi węglowej</w:t>
            </w:r>
            <w:r w:rsidRPr="00BC2741">
              <w:rPr>
                <w:rFonts w:ascii="Verdana" w:hAnsi="Verdana"/>
                <w:sz w:val="16"/>
                <w:szCs w:val="16"/>
              </w:rPr>
              <w:t xml:space="preserve"> (Centralna Ciepłownia) - </w:t>
            </w:r>
            <w:r w:rsidRPr="00BC2741">
              <w:rPr>
                <w:rFonts w:ascii="Verdana" w:hAnsi="Verdana" w:cs="Arial"/>
                <w:sz w:val="16"/>
                <w:szCs w:val="16"/>
              </w:rPr>
              <w:t>IV kwartał (listopad - grudzień 2025 r.)</w:t>
            </w:r>
          </w:p>
        </w:tc>
        <w:tc>
          <w:tcPr>
            <w:tcW w:w="2268" w:type="dxa"/>
            <w:vMerge w:val="restart"/>
            <w:shd w:val="clear" w:color="auto" w:fill="FFF2CC" w:themeFill="accent4" w:themeFillTint="33"/>
            <w:noWrap/>
            <w:hideMark/>
          </w:tcPr>
          <w:p w14:paraId="474981C6" w14:textId="77777777" w:rsidR="008D3DB3" w:rsidRPr="008D3DB3" w:rsidRDefault="008D3DB3" w:rsidP="00B96896">
            <w:pPr>
              <w:rPr>
                <w:rFonts w:ascii="Verdana" w:hAnsi="Verdana" w:cs="Calibri"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color w:val="000000"/>
                <w:sz w:val="16"/>
                <w:szCs w:val="22"/>
              </w:rPr>
              <w:t> </w:t>
            </w:r>
          </w:p>
        </w:tc>
      </w:tr>
      <w:tr w:rsidR="008D3DB3" w:rsidRPr="008D3DB3" w14:paraId="436999FC" w14:textId="77777777" w:rsidTr="009D3D51">
        <w:trPr>
          <w:trHeight w:val="600"/>
        </w:trPr>
        <w:tc>
          <w:tcPr>
            <w:tcW w:w="546" w:type="dxa"/>
            <w:noWrap/>
            <w:vAlign w:val="center"/>
          </w:tcPr>
          <w:p w14:paraId="44EC35A3" w14:textId="1A415DB7" w:rsidR="008D3DB3" w:rsidRPr="008D3DB3" w:rsidRDefault="008D3DB3" w:rsidP="008D3DB3">
            <w:pPr>
              <w:jc w:val="center"/>
              <w:rPr>
                <w:rFonts w:ascii="Verdana" w:hAnsi="Verdana" w:cs="Calibri"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color w:val="000000"/>
                <w:sz w:val="16"/>
                <w:szCs w:val="22"/>
              </w:rPr>
              <w:t>4</w:t>
            </w:r>
            <w:r>
              <w:rPr>
                <w:rFonts w:ascii="Verdana" w:hAnsi="Verdana" w:cs="Calibri"/>
                <w:color w:val="000000"/>
                <w:sz w:val="16"/>
                <w:szCs w:val="22"/>
              </w:rPr>
              <w:t>.</w:t>
            </w:r>
          </w:p>
        </w:tc>
        <w:tc>
          <w:tcPr>
            <w:tcW w:w="6520" w:type="dxa"/>
            <w:vAlign w:val="center"/>
          </w:tcPr>
          <w:p w14:paraId="34D27A45" w14:textId="1C135A52" w:rsidR="008D3DB3" w:rsidRPr="00BC2741" w:rsidRDefault="009D3D51" w:rsidP="009D3D51">
            <w:pPr>
              <w:jc w:val="left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BC2741">
              <w:rPr>
                <w:rFonts w:ascii="Verdana" w:hAnsi="Verdana"/>
                <w:sz w:val="16"/>
                <w:szCs w:val="16"/>
              </w:rPr>
              <w:t xml:space="preserve">Przegląd </w:t>
            </w:r>
            <w:r w:rsidR="00AE7723" w:rsidRPr="00BC2741">
              <w:rPr>
                <w:rFonts w:ascii="Verdana" w:hAnsi="Verdana"/>
                <w:sz w:val="16"/>
                <w:szCs w:val="16"/>
              </w:rPr>
              <w:t xml:space="preserve">i legalizacja </w:t>
            </w:r>
            <w:r w:rsidRPr="00602E9E">
              <w:rPr>
                <w:rFonts w:ascii="Verdana" w:hAnsi="Verdana"/>
                <w:b/>
                <w:sz w:val="16"/>
                <w:szCs w:val="16"/>
              </w:rPr>
              <w:t>wag</w:t>
            </w:r>
            <w:r w:rsidR="00B9434A">
              <w:rPr>
                <w:rFonts w:ascii="Verdana" w:hAnsi="Verdana"/>
                <w:b/>
                <w:sz w:val="16"/>
                <w:szCs w:val="16"/>
              </w:rPr>
              <w:t>i węglowej</w:t>
            </w:r>
            <w:r w:rsidRPr="00BC2741">
              <w:rPr>
                <w:rFonts w:ascii="Verdana" w:hAnsi="Verdana"/>
                <w:sz w:val="16"/>
                <w:szCs w:val="16"/>
              </w:rPr>
              <w:t xml:space="preserve"> (Centralna Ciepłownia) - </w:t>
            </w:r>
            <w:r w:rsidRPr="00BC2741">
              <w:rPr>
                <w:rFonts w:ascii="Verdana" w:hAnsi="Verdana" w:cs="Arial"/>
                <w:sz w:val="16"/>
                <w:szCs w:val="16"/>
              </w:rPr>
              <w:t xml:space="preserve">I </w:t>
            </w:r>
            <w:proofErr w:type="spellStart"/>
            <w:r w:rsidRPr="00BC2741">
              <w:rPr>
                <w:rFonts w:ascii="Verdana" w:hAnsi="Verdana" w:cs="Arial"/>
                <w:sz w:val="16"/>
                <w:szCs w:val="16"/>
              </w:rPr>
              <w:t>i</w:t>
            </w:r>
            <w:proofErr w:type="spellEnd"/>
            <w:r w:rsidRPr="00BC2741">
              <w:rPr>
                <w:rFonts w:ascii="Verdana" w:hAnsi="Verdana" w:cs="Arial"/>
                <w:sz w:val="16"/>
                <w:szCs w:val="16"/>
              </w:rPr>
              <w:t xml:space="preserve"> IV kwartał  (2026 r.)</w:t>
            </w:r>
          </w:p>
        </w:tc>
        <w:tc>
          <w:tcPr>
            <w:tcW w:w="2268" w:type="dxa"/>
            <w:vMerge/>
            <w:shd w:val="clear" w:color="auto" w:fill="FFF2CC" w:themeFill="accent4" w:themeFillTint="33"/>
            <w:noWrap/>
          </w:tcPr>
          <w:p w14:paraId="09A96A8F" w14:textId="77777777" w:rsidR="008D3DB3" w:rsidRPr="008D3DB3" w:rsidRDefault="008D3DB3" w:rsidP="00B96896">
            <w:pPr>
              <w:rPr>
                <w:rFonts w:ascii="Verdana" w:hAnsi="Verdana" w:cs="Calibri"/>
                <w:color w:val="000000"/>
                <w:sz w:val="16"/>
                <w:szCs w:val="22"/>
              </w:rPr>
            </w:pPr>
          </w:p>
        </w:tc>
      </w:tr>
      <w:tr w:rsidR="008D3DB3" w:rsidRPr="008D3DB3" w14:paraId="0373DE3A" w14:textId="77777777" w:rsidTr="009D3D51">
        <w:trPr>
          <w:trHeight w:val="600"/>
        </w:trPr>
        <w:tc>
          <w:tcPr>
            <w:tcW w:w="7066" w:type="dxa"/>
            <w:gridSpan w:val="2"/>
            <w:shd w:val="clear" w:color="auto" w:fill="F2F2F2" w:themeFill="background1" w:themeFillShade="F2"/>
            <w:noWrap/>
            <w:vAlign w:val="center"/>
          </w:tcPr>
          <w:p w14:paraId="74D64B0B" w14:textId="5482991F" w:rsidR="008D3DB3" w:rsidRPr="008D3DB3" w:rsidRDefault="008D3DB3" w:rsidP="009D3D51">
            <w:pPr>
              <w:jc w:val="center"/>
              <w:rPr>
                <w:rFonts w:ascii="Verdana" w:hAnsi="Verdana" w:cs="Calibri"/>
                <w:b/>
                <w:color w:val="000000"/>
                <w:sz w:val="16"/>
                <w:szCs w:val="22"/>
              </w:rPr>
            </w:pPr>
            <w:r w:rsidRPr="008D3DB3">
              <w:rPr>
                <w:rFonts w:ascii="Verdana" w:hAnsi="Verdana" w:cs="Calibri"/>
                <w:b/>
                <w:color w:val="000000"/>
                <w:sz w:val="16"/>
                <w:szCs w:val="22"/>
              </w:rPr>
              <w:t>Cena całkowita netto (suma poz. 1-4):</w:t>
            </w:r>
          </w:p>
        </w:tc>
        <w:tc>
          <w:tcPr>
            <w:tcW w:w="2268" w:type="dxa"/>
            <w:noWrap/>
          </w:tcPr>
          <w:p w14:paraId="5C09EA71" w14:textId="77777777" w:rsidR="008D3DB3" w:rsidRPr="008D3DB3" w:rsidRDefault="008D3DB3" w:rsidP="009D3D51">
            <w:pPr>
              <w:rPr>
                <w:rFonts w:ascii="Verdana" w:hAnsi="Verdana" w:cs="Calibri"/>
                <w:color w:val="000000"/>
                <w:sz w:val="16"/>
                <w:szCs w:val="22"/>
              </w:rPr>
            </w:pPr>
          </w:p>
        </w:tc>
      </w:tr>
    </w:tbl>
    <w:p w14:paraId="6CAD2EBC" w14:textId="7AC45F45" w:rsidR="009D3D51" w:rsidRDefault="009D3D51" w:rsidP="009D3D51">
      <w:pPr>
        <w:widowControl w:val="0"/>
        <w:suppressAutoHyphens/>
        <w:rPr>
          <w:rFonts w:ascii="Verdana" w:hAnsi="Verdana" w:cs="Arial"/>
          <w:b/>
          <w:sz w:val="16"/>
          <w:szCs w:val="16"/>
        </w:rPr>
      </w:pPr>
    </w:p>
    <w:p w14:paraId="5A87D5D9" w14:textId="56C689C3" w:rsidR="00880FF6" w:rsidRDefault="00880FF6" w:rsidP="009D3D51">
      <w:pPr>
        <w:widowControl w:val="0"/>
        <w:suppressAutoHyphens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UWAGA!</w:t>
      </w:r>
    </w:p>
    <w:p w14:paraId="4C3D54F9" w14:textId="04934569" w:rsidR="009D3D51" w:rsidRPr="00021CFA" w:rsidRDefault="009D3D51" w:rsidP="009D3D51">
      <w:pPr>
        <w:widowControl w:val="0"/>
        <w:shd w:val="clear" w:color="auto" w:fill="BDD6EE" w:themeFill="accent1" w:themeFillTint="66"/>
        <w:suppressAutoHyphens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Wartość netto</w:t>
      </w:r>
      <w:r w:rsidRPr="00021CFA">
        <w:rPr>
          <w:rFonts w:ascii="Verdana" w:hAnsi="Verdana" w:cs="Arial"/>
          <w:b/>
          <w:sz w:val="16"/>
          <w:szCs w:val="16"/>
        </w:rPr>
        <w:t>, którą należy wpisać w System</w:t>
      </w:r>
      <w:r w:rsidR="00880FF6">
        <w:rPr>
          <w:rFonts w:ascii="Verdana" w:hAnsi="Verdana" w:cs="Arial"/>
          <w:b/>
          <w:sz w:val="16"/>
          <w:szCs w:val="16"/>
        </w:rPr>
        <w:t xml:space="preserve">ie Zakupowym GK PGE w pozycji 1 – dotyczy wagi </w:t>
      </w:r>
      <w:proofErr w:type="spellStart"/>
      <w:r w:rsidR="00880FF6">
        <w:rPr>
          <w:rFonts w:ascii="Verdana" w:hAnsi="Verdana" w:cs="Arial"/>
          <w:b/>
          <w:sz w:val="16"/>
          <w:szCs w:val="16"/>
        </w:rPr>
        <w:t>biomasowej</w:t>
      </w:r>
      <w:proofErr w:type="spellEnd"/>
      <w:r w:rsidR="00880FF6">
        <w:rPr>
          <w:rFonts w:ascii="Verdana" w:hAnsi="Verdana" w:cs="Arial"/>
          <w:b/>
          <w:sz w:val="16"/>
          <w:szCs w:val="16"/>
        </w:rPr>
        <w:t>.</w:t>
      </w:r>
    </w:p>
    <w:p w14:paraId="67F1B663" w14:textId="12A45EE2" w:rsidR="009D3D51" w:rsidRDefault="009D3D51" w:rsidP="009D3D51">
      <w:pPr>
        <w:widowControl w:val="0"/>
        <w:shd w:val="clear" w:color="auto" w:fill="FFF2CC" w:themeFill="accent4" w:themeFillTint="33"/>
        <w:suppressAutoHyphens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Wartość netto</w:t>
      </w:r>
      <w:r w:rsidRPr="00021CFA">
        <w:rPr>
          <w:rFonts w:ascii="Verdana" w:hAnsi="Verdana" w:cs="Arial"/>
          <w:b/>
          <w:sz w:val="16"/>
          <w:szCs w:val="16"/>
        </w:rPr>
        <w:t>, którą należy wpisać w Systemie Zakupowym GK PGE w pozyc</w:t>
      </w:r>
      <w:r w:rsidRPr="007C2DE6">
        <w:rPr>
          <w:rFonts w:ascii="Verdana" w:hAnsi="Verdana" w:cs="Arial"/>
          <w:b/>
          <w:sz w:val="16"/>
          <w:szCs w:val="16"/>
        </w:rPr>
        <w:t>ji 2</w:t>
      </w:r>
      <w:r w:rsidR="00880FF6">
        <w:rPr>
          <w:rFonts w:ascii="Verdana" w:hAnsi="Verdana" w:cs="Arial"/>
          <w:sz w:val="16"/>
          <w:szCs w:val="16"/>
        </w:rPr>
        <w:t xml:space="preserve"> </w:t>
      </w:r>
      <w:r w:rsidR="00880FF6" w:rsidRPr="00880FF6">
        <w:rPr>
          <w:rFonts w:ascii="Verdana" w:hAnsi="Verdana" w:cs="Arial"/>
          <w:b/>
          <w:sz w:val="16"/>
          <w:szCs w:val="16"/>
        </w:rPr>
        <w:t>– dotyczy wag</w:t>
      </w:r>
      <w:r w:rsidR="00B9434A">
        <w:rPr>
          <w:rFonts w:ascii="Verdana" w:hAnsi="Verdana" w:cs="Arial"/>
          <w:b/>
          <w:sz w:val="16"/>
          <w:szCs w:val="16"/>
        </w:rPr>
        <w:t>i węglowej</w:t>
      </w:r>
      <w:r w:rsidR="00880FF6" w:rsidRPr="00880FF6">
        <w:rPr>
          <w:rFonts w:ascii="Verdana" w:hAnsi="Verdana" w:cs="Arial"/>
          <w:b/>
          <w:sz w:val="16"/>
          <w:szCs w:val="16"/>
        </w:rPr>
        <w:t>.</w:t>
      </w:r>
    </w:p>
    <w:p w14:paraId="4BD3C066" w14:textId="459858AE" w:rsidR="008D3DB3" w:rsidRPr="008D3DB3" w:rsidRDefault="008D3DB3" w:rsidP="008D3DB3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b/>
          <w:sz w:val="20"/>
          <w:u w:val="single"/>
        </w:rPr>
      </w:pPr>
      <w:r w:rsidRPr="008D3DB3">
        <w:rPr>
          <w:rFonts w:ascii="Verdana" w:hAnsi="Verdana" w:cs="Arial"/>
          <w:b/>
          <w:sz w:val="20"/>
          <w:u w:val="single"/>
        </w:rPr>
        <w:lastRenderedPageBreak/>
        <w:t xml:space="preserve">Całkowita wartość Zamówienia (suma pozycji </w:t>
      </w:r>
      <w:r>
        <w:rPr>
          <w:rFonts w:ascii="Verdana" w:hAnsi="Verdana" w:cs="Arial"/>
          <w:b/>
          <w:sz w:val="20"/>
          <w:u w:val="single"/>
        </w:rPr>
        <w:t>1-4</w:t>
      </w:r>
      <w:r w:rsidRPr="008D3DB3">
        <w:rPr>
          <w:rFonts w:ascii="Verdana" w:hAnsi="Verdana" w:cs="Arial"/>
          <w:b/>
          <w:sz w:val="20"/>
          <w:u w:val="single"/>
        </w:rPr>
        <w:t>):</w:t>
      </w:r>
    </w:p>
    <w:p w14:paraId="1730302E" w14:textId="3647F998" w:rsidR="007A34A4" w:rsidRDefault="00367C54" w:rsidP="00133D77">
      <w:pPr>
        <w:widowControl w:val="0"/>
        <w:suppressAutoHyphens/>
        <w:spacing w:before="120"/>
        <w:ind w:left="425"/>
        <w:rPr>
          <w:rFonts w:ascii="Verdana" w:hAnsi="Verdana" w:cs="Arial"/>
          <w:b/>
          <w:sz w:val="20"/>
        </w:rPr>
      </w:pPr>
      <w:r w:rsidRPr="00816F0D">
        <w:rPr>
          <w:rFonts w:ascii="Verdana" w:hAnsi="Verdana" w:cs="Arial"/>
          <w:b/>
          <w:sz w:val="20"/>
        </w:rPr>
        <w:t xml:space="preserve">[......] PLN </w:t>
      </w:r>
      <w:r w:rsidRPr="00816F0D">
        <w:rPr>
          <w:rFonts w:ascii="Verdana" w:hAnsi="Verdana" w:cs="Arial"/>
          <w:sz w:val="20"/>
        </w:rPr>
        <w:t xml:space="preserve">słownie:  </w:t>
      </w:r>
      <w:r w:rsidRPr="00816F0D">
        <w:rPr>
          <w:rFonts w:ascii="Verdana" w:hAnsi="Verdana" w:cs="Arial"/>
          <w:b/>
          <w:sz w:val="20"/>
        </w:rPr>
        <w:t>[......] netto</w:t>
      </w:r>
      <w:r w:rsidRPr="00816F0D">
        <w:rPr>
          <w:rFonts w:ascii="Verdana" w:hAnsi="Verdana" w:cs="Arial"/>
          <w:sz w:val="20"/>
        </w:rPr>
        <w:t>,</w:t>
      </w:r>
      <w:r w:rsidRPr="00816F0D">
        <w:rPr>
          <w:rFonts w:ascii="Verdana" w:hAnsi="Verdana" w:cs="Arial"/>
          <w:b/>
          <w:sz w:val="20"/>
        </w:rPr>
        <w:t xml:space="preserve"> </w:t>
      </w:r>
      <w:r w:rsidRPr="00816F0D">
        <w:rPr>
          <w:rFonts w:ascii="Verdana" w:hAnsi="Verdana" w:cs="Arial"/>
          <w:sz w:val="20"/>
        </w:rPr>
        <w:t>powiększoną o wartość podatku (</w:t>
      </w:r>
      <w:r w:rsidR="008A6FED" w:rsidRPr="00816F0D">
        <w:rPr>
          <w:rFonts w:ascii="Verdana" w:hAnsi="Verdana" w:cs="Arial"/>
          <w:sz w:val="20"/>
        </w:rPr>
        <w:t>….</w:t>
      </w:r>
      <w:r w:rsidRPr="00816F0D">
        <w:rPr>
          <w:rFonts w:ascii="Verdana" w:hAnsi="Verdana" w:cs="Arial"/>
          <w:sz w:val="20"/>
        </w:rPr>
        <w:t xml:space="preserve">%) </w:t>
      </w:r>
      <w:r w:rsidRPr="00816F0D">
        <w:rPr>
          <w:rFonts w:ascii="Verdana" w:hAnsi="Verdana" w:cs="Arial"/>
          <w:b/>
          <w:sz w:val="20"/>
        </w:rPr>
        <w:t>VAT w wysokości</w:t>
      </w:r>
      <w:r w:rsidRPr="00816F0D">
        <w:rPr>
          <w:rFonts w:ascii="Verdana" w:hAnsi="Verdana" w:cs="Arial"/>
          <w:sz w:val="20"/>
        </w:rPr>
        <w:t xml:space="preserve"> </w:t>
      </w:r>
      <w:r w:rsidRPr="00816F0D">
        <w:rPr>
          <w:rFonts w:ascii="Verdana" w:hAnsi="Verdana" w:cs="Arial"/>
          <w:b/>
          <w:sz w:val="20"/>
        </w:rPr>
        <w:t>[.....] PLN</w:t>
      </w:r>
      <w:r w:rsidRPr="00816F0D">
        <w:rPr>
          <w:rFonts w:ascii="Verdana" w:hAnsi="Verdana" w:cs="Arial"/>
          <w:sz w:val="20"/>
        </w:rPr>
        <w:t xml:space="preserve"> słownie: [......] wyliczoną zgodnie z aktualnie obowiązującymi przepisami prawa, co da cenę w wysokości: </w:t>
      </w:r>
      <w:r w:rsidRPr="00816F0D">
        <w:rPr>
          <w:rFonts w:ascii="Verdana" w:hAnsi="Verdana" w:cs="Arial"/>
          <w:b/>
          <w:sz w:val="20"/>
        </w:rPr>
        <w:t xml:space="preserve">[......] PLN </w:t>
      </w:r>
      <w:r w:rsidRPr="00816F0D">
        <w:rPr>
          <w:rFonts w:ascii="Verdana" w:hAnsi="Verdana" w:cs="Arial"/>
          <w:sz w:val="20"/>
        </w:rPr>
        <w:t>słownie:  [......]</w:t>
      </w:r>
      <w:r w:rsidRPr="00816F0D">
        <w:rPr>
          <w:rFonts w:ascii="Verdana" w:hAnsi="Verdana" w:cs="Arial"/>
          <w:b/>
          <w:sz w:val="20"/>
        </w:rPr>
        <w:t xml:space="preserve"> brutto.</w:t>
      </w:r>
    </w:p>
    <w:p w14:paraId="023EFC10" w14:textId="77777777" w:rsidR="00133D77" w:rsidRPr="00FB02A9" w:rsidRDefault="00133D77" w:rsidP="00133D77">
      <w:pPr>
        <w:widowControl w:val="0"/>
        <w:suppressAutoHyphens/>
        <w:spacing w:before="120"/>
        <w:ind w:left="425"/>
        <w:rPr>
          <w:rFonts w:ascii="Verdana" w:hAnsi="Verdana" w:cs="Arial"/>
          <w:b/>
          <w:sz w:val="20"/>
        </w:rPr>
      </w:pPr>
    </w:p>
    <w:p w14:paraId="2EB51932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b/>
          <w:sz w:val="20"/>
        </w:rPr>
        <w:t>Oświadczamy,</w:t>
      </w:r>
      <w:r w:rsidRPr="002A6CA3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2A6CA3">
        <w:rPr>
          <w:rFonts w:ascii="Verdana" w:hAnsi="Verdana" w:cs="Arial"/>
          <w:sz w:val="20"/>
        </w:rPr>
        <w:t>na podstawie przesłanek określonych w pkt 14.2 SWZ, w tym:</w:t>
      </w:r>
    </w:p>
    <w:p w14:paraId="74946DC0" w14:textId="77777777"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spełniamy warunki udziału w Postępowaniu zakupowym,</w:t>
      </w:r>
    </w:p>
    <w:p w14:paraId="7D434FBD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14:paraId="1A570291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170A46BA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Wykonawcy będącego osobą fizyczną, a w przypadku pozostałych Wykonawców - urzędującego członka organu zarządzającego lub nadzorczego, wspólnika spółki w spółce jawnej lub partnerskiej albo komplementariusza w spółce komandytowej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komandytowo-akcyjnej lub prokurenta, nie skazano prawomocnie za żadne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z przestępstw wymienionych</w:t>
      </w:r>
      <w:r>
        <w:rPr>
          <w:rFonts w:ascii="Verdana" w:hAnsi="Verdana" w:cs="Arial"/>
          <w:sz w:val="20"/>
        </w:rPr>
        <w:t xml:space="preserve"> w </w:t>
      </w:r>
      <w:r w:rsidRPr="002A6CA3">
        <w:rPr>
          <w:rFonts w:ascii="Verdana" w:hAnsi="Verdana" w:cs="Arial"/>
          <w:sz w:val="20"/>
        </w:rPr>
        <w:t>pkt 14.2.4 SWZ,</w:t>
      </w:r>
    </w:p>
    <w:p w14:paraId="0047FD14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wobec Wykonawcy nie orzeczono zakazu ubiegania się o zamówienia publiczne,</w:t>
      </w:r>
    </w:p>
    <w:p w14:paraId="64C4A1E2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Wykonawca nie zawarł z innymi Wykonawcami porozumienia mającego na celu zakłócenie konkurencji,</w:t>
      </w:r>
    </w:p>
    <w:p w14:paraId="66834F17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567E1479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dajemy rękojmię należytego wykonania Zakupu z uwagi na brak prowadzonego przeciwko Wykonawcy lub członkom organów spółki Wykonawcy postępowania</w:t>
      </w:r>
      <w:r>
        <w:rPr>
          <w:rFonts w:ascii="Verdana" w:hAnsi="Verdana" w:cs="Arial"/>
          <w:sz w:val="20"/>
        </w:rPr>
        <w:t xml:space="preserve"> </w:t>
      </w:r>
      <w:r w:rsidR="009714D6">
        <w:rPr>
          <w:rFonts w:ascii="Verdana" w:hAnsi="Verdana" w:cs="Arial"/>
          <w:sz w:val="20"/>
        </w:rPr>
        <w:br/>
      </w:r>
      <w:r>
        <w:rPr>
          <w:rFonts w:ascii="Verdana" w:hAnsi="Verdana" w:cs="Arial"/>
          <w:sz w:val="20"/>
        </w:rPr>
        <w:t xml:space="preserve">o popełnienie </w:t>
      </w:r>
      <w:r w:rsidRPr="002A6CA3">
        <w:rPr>
          <w:rFonts w:ascii="Verdana" w:hAnsi="Verdana" w:cs="Arial"/>
          <w:sz w:val="20"/>
        </w:rPr>
        <w:t>przestępstwa w związku z prowadzoną działalnością gospodarczą,</w:t>
      </w:r>
    </w:p>
    <w:p w14:paraId="3DE44E1C" w14:textId="77777777"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 stosunku do Wykonawcy nie otwarto likwidacji, nie ogłoszono upadłości, aktywami Wykonawcy nie zarządza likwidator lub sąd, Wykonawca nie zawarł układu z wierzycielami, działalność gospodarcza Wykonawcy nie jest zawieszona,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a także nie znajduje się on w innej tego rodzaju sytuacji wynikającej z podobnej procedury przewidzianej w przepisach miejsca wszczęcia tej procedury,</w:t>
      </w:r>
    </w:p>
    <w:p w14:paraId="7A954E14" w14:textId="77777777" w:rsidR="004E43AF" w:rsidRPr="002B6A44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425"/>
        <w:contextualSpacing w:val="0"/>
        <w:rPr>
          <w:rFonts w:ascii="Verdana" w:hAnsi="Verdana" w:cs="Arial"/>
          <w:sz w:val="20"/>
        </w:rPr>
      </w:pPr>
      <w:r w:rsidRPr="002B6A44">
        <w:rPr>
          <w:rFonts w:ascii="Verdana" w:hAnsi="Verdana" w:cs="Arial"/>
          <w:sz w:val="20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4CE14129" w14:textId="77777777"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>nie jesteśmy wymienieni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wpisani na listę na podstawie decyzji w sprawie wpisu na listę rozstrzygającej o zastosowaniu środka, o którym mowa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w art. 1 pkt 3 ustawy z dnia 13 kwietnia 2022 r. o szczególnych rozwiązaniach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w zakresie przeciwdziałania wspieraniu agresji na Ukrainę oraz służących ochronie bezpieczeństwa narodowego;</w:t>
      </w:r>
    </w:p>
    <w:p w14:paraId="788DB14F" w14:textId="77777777"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lastRenderedPageBreak/>
        <w:t>-</w:t>
      </w:r>
      <w:r w:rsidRPr="002A6CA3">
        <w:rPr>
          <w:rFonts w:ascii="Verdana" w:hAnsi="Verdana" w:cs="Arial"/>
          <w:sz w:val="20"/>
        </w:rPr>
        <w:tab/>
        <w:t xml:space="preserve">naszym beneficjentem rzeczywistym w rozumieniu </w:t>
      </w:r>
      <w:r>
        <w:rPr>
          <w:rFonts w:ascii="Verdana" w:hAnsi="Verdana" w:cs="Arial"/>
          <w:sz w:val="20"/>
        </w:rPr>
        <w:t>ustawy z dnia 1 marca 2018 r. o </w:t>
      </w:r>
      <w:r w:rsidRPr="002A6CA3">
        <w:rPr>
          <w:rFonts w:ascii="Verdana" w:hAnsi="Verdana" w:cs="Arial"/>
          <w:sz w:val="20"/>
        </w:rPr>
        <w:t xml:space="preserve">przeciwdziałaniu praniu pieniędzy oraz finansowaniu terroryzmu (Dz. U. z 2022 r. poz. 593 </w:t>
      </w:r>
      <w:r>
        <w:rPr>
          <w:rFonts w:ascii="Verdana" w:hAnsi="Verdana" w:cs="Arial"/>
          <w:sz w:val="20"/>
        </w:rPr>
        <w:t>ze zm.</w:t>
      </w:r>
      <w:r w:rsidRPr="002A6CA3">
        <w:rPr>
          <w:rFonts w:ascii="Verdana" w:hAnsi="Verdana" w:cs="Arial"/>
          <w:sz w:val="20"/>
        </w:rPr>
        <w:t>) nie jest osoba wymieniona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wpisana na listę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będąca takim beneficjentem rzeczywistym od dnia 24 lutego 2022 r.,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6ED827B8" w14:textId="77777777" w:rsidR="004E43AF" w:rsidRPr="000F3AAE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naszą jednostką dominującą w rozumieniu art. 3 ust. 1 pkt 37 ustawy z dnia 29 września 1994 r. o rachunkowości (Dz. U. z 2021 r. poz. 217, 2105 i 2106),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</w:t>
      </w:r>
      <w:r w:rsidRPr="000F3AAE">
        <w:rPr>
          <w:rFonts w:ascii="Verdana" w:hAnsi="Verdana" w:cs="Arial"/>
          <w:sz w:val="20"/>
        </w:rPr>
        <w:t xml:space="preserve">1 pkt 3 ustawy z dnia 13 kwietnia 2022 r.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>o szczególnych rozwiązaniach w zakresie przeciwdziałania wspieraniu agresji na Ukrainę oraz służących ochronie bezpieczeństwa narodowego,</w:t>
      </w:r>
    </w:p>
    <w:p w14:paraId="7578C024" w14:textId="77777777" w:rsidR="004E43AF" w:rsidRPr="000F3AAE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>nie jesteśmy:</w:t>
      </w:r>
    </w:p>
    <w:p w14:paraId="3470207C" w14:textId="77777777" w:rsidR="004E43AF" w:rsidRPr="00B77D2B" w:rsidRDefault="004E43AF" w:rsidP="004E43AF">
      <w:pPr>
        <w:pStyle w:val="Akapitzlist"/>
        <w:widowControl w:val="0"/>
        <w:numPr>
          <w:ilvl w:val="0"/>
          <w:numId w:val="5"/>
        </w:numPr>
        <w:suppressAutoHyphens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 xml:space="preserve">obywatelem rosyjskim lub osobą fizyczną lub prawną, podmiotem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 xml:space="preserve">lub organem z siedzibą </w:t>
      </w:r>
      <w:r w:rsidRPr="002A6CA3">
        <w:rPr>
          <w:rFonts w:ascii="Verdana" w:hAnsi="Verdana" w:cs="Arial"/>
          <w:sz w:val="20"/>
        </w:rPr>
        <w:t>w Rosji;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>osobą prawną, podmiotem lub organem, do których prawa własności bezpośrednio lub pośrednio w ponad 50 % należą do podmiotu, o którym mowa w pkt 1 powyżej; lub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 xml:space="preserve">osobą fizyczną </w:t>
      </w:r>
      <w:r w:rsidR="009714D6">
        <w:rPr>
          <w:rFonts w:ascii="Verdana" w:hAnsi="Verdana" w:cs="Arial"/>
          <w:sz w:val="20"/>
        </w:rPr>
        <w:br/>
      </w:r>
      <w:r w:rsidRPr="00B77D2B">
        <w:rPr>
          <w:rFonts w:ascii="Verdana" w:hAnsi="Verdana" w:cs="Arial"/>
          <w:sz w:val="20"/>
        </w:rPr>
        <w:t>lub prawną, podmiotem lub organem działającym w imieniu lub pod kierunkiem podmiotu, o którym mowa w pkt 1 lub pkt 2 powyżej,</w:t>
      </w:r>
    </w:p>
    <w:p w14:paraId="4C9B152E" w14:textId="77777777" w:rsidR="004E43AF" w:rsidRPr="002A6CA3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organami wymienionymi w </w:t>
      </w:r>
      <w:proofErr w:type="spellStart"/>
      <w:r w:rsidRPr="002A6CA3">
        <w:rPr>
          <w:rFonts w:ascii="Verdana" w:hAnsi="Verdana" w:cs="Arial"/>
          <w:sz w:val="20"/>
        </w:rPr>
        <w:t>tiret</w:t>
      </w:r>
      <w:proofErr w:type="spellEnd"/>
      <w:r w:rsidRPr="002A6CA3">
        <w:rPr>
          <w:rFonts w:ascii="Verdana" w:hAnsi="Verdana" w:cs="Arial"/>
          <w:sz w:val="20"/>
        </w:rPr>
        <w:t xml:space="preserve"> 1-3 powyżej.</w:t>
      </w:r>
    </w:p>
    <w:p w14:paraId="74886145" w14:textId="77777777" w:rsidR="004E43AF" w:rsidRPr="000F3AAE" w:rsidDel="00A23FDE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 w:rsidDel="00A23FDE">
        <w:rPr>
          <w:rFonts w:ascii="Verdana" w:hAnsi="Verdana" w:cs="Arial"/>
          <w:sz w:val="20"/>
        </w:rPr>
        <w:t xml:space="preserve">Ponadto zobowiązujemy się na żądanie </w:t>
      </w:r>
      <w:r w:rsidRPr="000F3AAE" w:rsidDel="00A23FDE">
        <w:rPr>
          <w:rFonts w:ascii="Verdana" w:hAnsi="Verdana" w:cs="Arial"/>
          <w:sz w:val="20"/>
        </w:rPr>
        <w:t xml:space="preserve">Zamawiającego, na każdym etapie </w:t>
      </w:r>
      <w:r>
        <w:rPr>
          <w:rFonts w:ascii="Verdana" w:hAnsi="Verdana" w:cs="Arial"/>
          <w:sz w:val="20"/>
        </w:rPr>
        <w:t>P</w:t>
      </w:r>
      <w:r w:rsidRPr="000F3AAE" w:rsidDel="00A23FDE">
        <w:rPr>
          <w:rFonts w:ascii="Verdana" w:hAnsi="Verdana" w:cs="Arial"/>
          <w:sz w:val="20"/>
        </w:rPr>
        <w:t>ostępowania</w:t>
      </w:r>
      <w:r w:rsidDel="00A23FDE">
        <w:rPr>
          <w:rFonts w:ascii="Verdana" w:hAnsi="Verdana" w:cs="Arial"/>
          <w:sz w:val="20"/>
        </w:rPr>
        <w:t xml:space="preserve"> </w:t>
      </w:r>
      <w:r w:rsidRPr="00221C35" w:rsidDel="00A23FDE">
        <w:rPr>
          <w:rFonts w:ascii="Verdana" w:hAnsi="Verdana" w:cstheme="minorHAnsi"/>
          <w:sz w:val="20"/>
          <w:lang w:eastAsia="pl-PL"/>
        </w:rPr>
        <w:t>zakupow</w:t>
      </w:r>
      <w:r w:rsidDel="00A23FDE">
        <w:rPr>
          <w:rFonts w:ascii="Verdana" w:hAnsi="Verdana" w:cstheme="minorHAnsi"/>
          <w:sz w:val="20"/>
          <w:lang w:eastAsia="pl-PL"/>
        </w:rPr>
        <w:t>ego</w:t>
      </w:r>
      <w:r w:rsidRPr="000F3AAE" w:rsidDel="00A23FDE">
        <w:rPr>
          <w:rFonts w:ascii="Verdana" w:hAnsi="Verdana" w:cs="Arial"/>
          <w:sz w:val="20"/>
        </w:rPr>
        <w:t>, złożyć dodatkowe dokumenty potwierdzające brak podstaw do wykluczenia Wykonawcy na podstawie ww. przepisów.</w:t>
      </w:r>
    </w:p>
    <w:p w14:paraId="2F0892EC" w14:textId="77777777" w:rsidR="004E43AF" w:rsidRPr="000F3AAE" w:rsidRDefault="004E43AF" w:rsidP="004E43AF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0F3AAE">
        <w:rPr>
          <w:rFonts w:ascii="Verdana" w:hAnsi="Verdana" w:cs="Arial"/>
          <w:sz w:val="20"/>
        </w:rPr>
        <w:t>na podstawie przesłanek określonych w pkt 16.2 SWZ (dotyczy Wykonawców mających siedzibę lub miejsce zamieszkania poza terytorium Rzeczypospolitej Polskiej).</w:t>
      </w:r>
    </w:p>
    <w:p w14:paraId="76F92F23" w14:textId="77777777" w:rsidR="004E43AF" w:rsidRPr="000F3AAE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 w:line="276" w:lineRule="auto"/>
        <w:ind w:left="425" w:hanging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spełniamy warunki udziału w Postępowaniu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0F3AAE">
        <w:rPr>
          <w:rFonts w:ascii="Verdana" w:hAnsi="Verdana" w:cs="Arial"/>
          <w:sz w:val="20"/>
        </w:rPr>
        <w:t>określone w pkt 14.3. SWZ</w:t>
      </w:r>
      <w:r>
        <w:rPr>
          <w:rFonts w:ascii="Verdana" w:hAnsi="Verdana" w:cs="Arial"/>
          <w:sz w:val="20"/>
        </w:rPr>
        <w:t>, w </w:t>
      </w:r>
      <w:r w:rsidRPr="000F3AAE">
        <w:rPr>
          <w:rFonts w:ascii="Verdana" w:hAnsi="Verdana" w:cs="Arial"/>
          <w:sz w:val="20"/>
        </w:rPr>
        <w:t>tym:</w:t>
      </w:r>
    </w:p>
    <w:p w14:paraId="509255E3" w14:textId="77777777"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posiadamy uprawnienia do prowadzenia określonej działalności gospodarczej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lub zawodowej, jeżeli odrębne przepisy nakładają obowiązek posiadania takich uprawnień,</w:t>
      </w:r>
    </w:p>
    <w:p w14:paraId="18F5CF31" w14:textId="77777777"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znajdujemy się w sytuacji ekonomicznej i finansowej zapewniającej wykonanie Zakupu,</w:t>
      </w:r>
    </w:p>
    <w:p w14:paraId="291A4998" w14:textId="77777777" w:rsidR="004E43AF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posiadamy niezbędne zdolności techniczne lub zawo</w:t>
      </w:r>
      <w:r>
        <w:rPr>
          <w:rFonts w:ascii="Verdana" w:hAnsi="Verdana" w:cs="Arial"/>
          <w:sz w:val="20"/>
        </w:rPr>
        <w:t>dowe do zrealizowania Zakupu, w </w:t>
      </w:r>
      <w:r w:rsidRPr="002A6CA3">
        <w:rPr>
          <w:rFonts w:ascii="Verdana" w:hAnsi="Verdana" w:cs="Arial"/>
          <w:sz w:val="20"/>
        </w:rPr>
        <w:t>szczególności wiedzę i doświadczenie oraz dyspon</w:t>
      </w:r>
      <w:r>
        <w:rPr>
          <w:rFonts w:ascii="Verdana" w:hAnsi="Verdana" w:cs="Arial"/>
          <w:sz w:val="20"/>
        </w:rPr>
        <w:t xml:space="preserve">ujemy potencjałem </w:t>
      </w:r>
      <w:r>
        <w:rPr>
          <w:rFonts w:ascii="Verdana" w:hAnsi="Verdana" w:cs="Arial"/>
          <w:sz w:val="20"/>
        </w:rPr>
        <w:lastRenderedPageBreak/>
        <w:t>technicznym i </w:t>
      </w:r>
      <w:r w:rsidRPr="002A6CA3">
        <w:rPr>
          <w:rFonts w:ascii="Verdana" w:hAnsi="Verdana" w:cs="Arial"/>
          <w:sz w:val="20"/>
        </w:rPr>
        <w:t>osobami zdolnymi do realizacji Zakupu.</w:t>
      </w:r>
    </w:p>
    <w:p w14:paraId="708607EF" w14:textId="77777777" w:rsidR="00593B3E" w:rsidRDefault="00593B3E" w:rsidP="00593B3E">
      <w:pPr>
        <w:pStyle w:val="Akapitzlist"/>
        <w:widowControl w:val="0"/>
        <w:suppressAutoHyphens/>
        <w:spacing w:line="276" w:lineRule="auto"/>
        <w:ind w:left="709"/>
        <w:contextualSpacing w:val="0"/>
        <w:rPr>
          <w:rFonts w:ascii="Verdana" w:hAnsi="Verdana" w:cs="Arial"/>
          <w:sz w:val="20"/>
        </w:rPr>
      </w:pPr>
    </w:p>
    <w:p w14:paraId="60EB531C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Zapoznaliśmy się i w pełni </w:t>
      </w:r>
      <w:r w:rsidRPr="002A6CA3">
        <w:rPr>
          <w:rFonts w:ascii="Verdana" w:hAnsi="Verdana" w:cs="Arial"/>
          <w:sz w:val="20"/>
          <w:u w:val="single"/>
        </w:rPr>
        <w:t>akceptujemy treść SWZ wraz ze wszystkimi załącznikami oraz wyjaśnieniami i zmianami SWZ i nie wnosimy do nich zastrzeżeń</w:t>
      </w:r>
      <w:r w:rsidRPr="002A6CA3">
        <w:rPr>
          <w:rFonts w:ascii="Verdana" w:hAnsi="Verdana" w:cs="Arial"/>
          <w:sz w:val="20"/>
        </w:rPr>
        <w:t>, a w przypadku wyboru naszej Oferty zobowiązujemy się do zawarcia Umowy</w:t>
      </w:r>
      <w:r w:rsidR="00AE3C29">
        <w:rPr>
          <w:rFonts w:ascii="Verdana" w:hAnsi="Verdana" w:cs="Arial"/>
          <w:sz w:val="20"/>
        </w:rPr>
        <w:t>/Zamówienia</w:t>
      </w:r>
      <w:r w:rsidRPr="002A6CA3">
        <w:rPr>
          <w:rFonts w:ascii="Verdana" w:hAnsi="Verdana" w:cs="Arial"/>
          <w:sz w:val="20"/>
        </w:rPr>
        <w:t>, zgodnie ze wzorem załączonym do SWZ</w:t>
      </w:r>
      <w:r w:rsidRPr="002A6CA3">
        <w:rPr>
          <w:rFonts w:ascii="Verdana" w:hAnsi="Verdana"/>
          <w:sz w:val="20"/>
        </w:rPr>
        <w:t>.</w:t>
      </w:r>
    </w:p>
    <w:p w14:paraId="3EE0399B" w14:textId="44FE2EE0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Oświadczamy, że z</w:t>
      </w:r>
      <w:r w:rsidRPr="002A6CA3">
        <w:rPr>
          <w:rFonts w:ascii="Verdana" w:hAnsi="Verdana" w:cs="Arial"/>
          <w:sz w:val="20"/>
        </w:rPr>
        <w:t>apoznaliśmy się z zasadami określonymi w Kodeksie Postępowania dla Partnerów Biznesowych Spółek G</w:t>
      </w:r>
      <w:r>
        <w:rPr>
          <w:rFonts w:ascii="Verdana" w:hAnsi="Verdana" w:cs="Arial"/>
          <w:sz w:val="20"/>
        </w:rPr>
        <w:t xml:space="preserve">rupy </w:t>
      </w:r>
      <w:r w:rsidRPr="002A6CA3">
        <w:rPr>
          <w:rFonts w:ascii="Verdana" w:hAnsi="Verdana" w:cs="Arial"/>
          <w:sz w:val="20"/>
        </w:rPr>
        <w:t>K</w:t>
      </w:r>
      <w:r>
        <w:rPr>
          <w:rFonts w:ascii="Verdana" w:hAnsi="Verdana" w:cs="Arial"/>
          <w:sz w:val="20"/>
        </w:rPr>
        <w:t>apitałowej</w:t>
      </w:r>
      <w:r w:rsidRPr="002A6CA3">
        <w:rPr>
          <w:rFonts w:ascii="Verdana" w:hAnsi="Verdana" w:cs="Arial"/>
          <w:sz w:val="20"/>
        </w:rPr>
        <w:t xml:space="preserve"> PGE oraz w Dobrych praktykach zakupowych. W przypadku wyboru naszej Oferty zapewniamy, że w swojej działalności będziemy przestrzegać wszystkich obowiązujących przepisów prawa oraz postanowień wyżej wymienionych dokumentów. Oświadczamy, że dołożymy należytej staranności, aby nasi pracownicy, współpracownicy, podwykonawcy lub osoby, przy pomocy kt</w:t>
      </w:r>
      <w:r w:rsidR="006A37CB">
        <w:rPr>
          <w:rFonts w:ascii="Verdana" w:hAnsi="Verdana" w:cs="Arial"/>
          <w:sz w:val="20"/>
        </w:rPr>
        <w:t xml:space="preserve">órych będziemy świadczyć </w:t>
      </w:r>
      <w:r w:rsidR="00410033">
        <w:rPr>
          <w:rFonts w:ascii="Verdana" w:hAnsi="Verdana" w:cs="Arial"/>
          <w:sz w:val="20"/>
        </w:rPr>
        <w:t>usługi</w:t>
      </w:r>
      <w:r w:rsidRPr="002A6CA3">
        <w:rPr>
          <w:rFonts w:ascii="Verdana" w:hAnsi="Verdana" w:cs="Arial"/>
          <w:sz w:val="20"/>
        </w:rPr>
        <w:t xml:space="preserve"> przestrzegali postanowień wyżej wymienionych dokumentów</w:t>
      </w:r>
      <w:r w:rsidRPr="002A6CA3">
        <w:rPr>
          <w:rFonts w:ascii="Verdana" w:hAnsi="Verdana" w:cs="Calibri"/>
          <w:sz w:val="20"/>
        </w:rPr>
        <w:t>.</w:t>
      </w:r>
    </w:p>
    <w:p w14:paraId="3B0EC062" w14:textId="77777777"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</w:rPr>
        <w:t>Jesteśmy/nie jesteśmy</w:t>
      </w:r>
      <w:r w:rsidR="004E43AF" w:rsidRPr="002A6CA3">
        <w:rPr>
          <w:rStyle w:val="Odwoanieprzypisudolnego"/>
          <w:rFonts w:ascii="Verdana" w:hAnsi="Verdana" w:cs="Arial"/>
          <w:sz w:val="20"/>
        </w:rPr>
        <w:footnoteReference w:id="2"/>
      </w:r>
      <w:r w:rsidR="004E43AF" w:rsidRPr="002A6CA3">
        <w:rPr>
          <w:rFonts w:ascii="Verdana" w:hAnsi="Verdana" w:cs="Arial"/>
          <w:sz w:val="20"/>
        </w:rPr>
        <w:t xml:space="preserve"> czynnym podatnikiem VAT</w:t>
      </w:r>
      <w:r w:rsidR="004E43AF">
        <w:rPr>
          <w:rFonts w:ascii="Verdana" w:hAnsi="Verdana" w:cs="Arial"/>
          <w:sz w:val="20"/>
        </w:rPr>
        <w:t>.</w:t>
      </w:r>
    </w:p>
    <w:p w14:paraId="3FF7379C" w14:textId="77777777"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Calibri"/>
          <w:sz w:val="20"/>
        </w:rPr>
        <w:t>Oświadczamy, że jesteśmy/nie jesteśmy</w:t>
      </w:r>
      <w:r w:rsidR="004E43AF" w:rsidRPr="002A6CA3">
        <w:rPr>
          <w:rFonts w:ascii="Verdana" w:hAnsi="Verdana"/>
          <w:sz w:val="20"/>
          <w:vertAlign w:val="superscript"/>
        </w:rPr>
        <w:footnoteReference w:id="3"/>
      </w:r>
      <w:r w:rsidR="004E43AF" w:rsidRPr="002A6CA3">
        <w:rPr>
          <w:rFonts w:ascii="Verdana" w:hAnsi="Verdana" w:cs="Calibri"/>
          <w:sz w:val="20"/>
        </w:rPr>
        <w:t xml:space="preserve"> </w:t>
      </w:r>
      <w:proofErr w:type="spellStart"/>
      <w:r w:rsidR="004E43AF" w:rsidRPr="002A6CA3">
        <w:rPr>
          <w:rFonts w:ascii="Verdana" w:hAnsi="Verdana" w:cs="Calibri"/>
          <w:sz w:val="20"/>
        </w:rPr>
        <w:t>mikroprzedsiębiorcą</w:t>
      </w:r>
      <w:proofErr w:type="spellEnd"/>
      <w:r w:rsidR="004E43AF" w:rsidRPr="002A6CA3">
        <w:rPr>
          <w:rFonts w:ascii="Verdana" w:hAnsi="Verdana" w:cs="Calibri"/>
          <w:sz w:val="20"/>
        </w:rPr>
        <w:t xml:space="preserve"> bądź małym lub średnim przedsiębiorcą.</w:t>
      </w:r>
      <w:r w:rsidR="004E43AF" w:rsidRPr="002A6CA3">
        <w:rPr>
          <w:rFonts w:ascii="Verdana" w:hAnsi="Verdana"/>
          <w:sz w:val="20"/>
          <w:vertAlign w:val="superscript"/>
        </w:rPr>
        <w:footnoteReference w:id="4"/>
      </w:r>
    </w:p>
    <w:p w14:paraId="0A1D2481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Otrzymaliśmy konieczne informacje do przygotowania Oferty i wykonania zamówienia.</w:t>
      </w:r>
    </w:p>
    <w:p w14:paraId="1B0E319F" w14:textId="77777777" w:rsidR="00127F74" w:rsidRPr="005B2A99" w:rsidRDefault="00605CE0" w:rsidP="00127F7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  <w:lang w:eastAsia="pl-PL"/>
        </w:rPr>
        <w:t>Oświadczamy, że przy realizacji zamówienia nie będziemy korzystać z  podwykonawców / Oświadczamy, że realizację niżej wymienionych części zamówienia powierzymy podwykonawcom (o ile podwykonawcy są już znani)</w:t>
      </w:r>
      <w:r w:rsidR="004E43AF" w:rsidRPr="002A6CA3">
        <w:rPr>
          <w:rStyle w:val="Odwoanieprzypisudolnego"/>
          <w:rFonts w:ascii="Verdana" w:hAnsi="Verdana" w:cs="Arial"/>
          <w:sz w:val="20"/>
          <w:lang w:eastAsia="pl-PL"/>
        </w:rPr>
        <w:footnoteReference w:id="5"/>
      </w:r>
      <w:r w:rsidR="004E43AF" w:rsidRPr="002A6CA3">
        <w:rPr>
          <w:rFonts w:ascii="Verdana" w:hAnsi="Verdana" w:cs="Arial"/>
          <w:i/>
          <w:sz w:val="20"/>
          <w:lang w:eastAsia="pl-PL"/>
        </w:rPr>
        <w:t>: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6"/>
        <w:gridCol w:w="2176"/>
        <w:gridCol w:w="2368"/>
        <w:gridCol w:w="2177"/>
      </w:tblGrid>
      <w:tr w:rsidR="004E43AF" w:rsidRPr="00624AE0" w14:paraId="5F75887A" w14:textId="77777777" w:rsidTr="00127F74">
        <w:trPr>
          <w:trHeight w:val="68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2628D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Zakres podwykonawstwa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B8122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Dalszy Podwykonawca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5BAE2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Punkt kontaktowy Podwykonawcy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 xml:space="preserve">Dalszego </w:t>
            </w:r>
            <w:r w:rsidRPr="002A6CA3">
              <w:rPr>
                <w:rFonts w:ascii="Verdana" w:hAnsi="Verdana" w:cs="Arial"/>
                <w:b/>
                <w:sz w:val="20"/>
              </w:rPr>
              <w:lastRenderedPageBreak/>
              <w:t>Podwykonawcy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F5F86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lastRenderedPageBreak/>
              <w:t xml:space="preserve">Podwykonawca / Dalszy Podwykonawca </w:t>
            </w:r>
            <w:r w:rsidRPr="002A6CA3">
              <w:rPr>
                <w:rFonts w:ascii="Verdana" w:hAnsi="Verdana" w:cs="Arial"/>
                <w:b/>
                <w:sz w:val="20"/>
              </w:rPr>
              <w:lastRenderedPageBreak/>
              <w:t>Obiektowy</w:t>
            </w:r>
          </w:p>
          <w:p w14:paraId="71D04F0D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[TAK / NIE]</w:t>
            </w:r>
          </w:p>
        </w:tc>
      </w:tr>
      <w:tr w:rsidR="004E43AF" w:rsidRPr="00624AE0" w14:paraId="7F7B95EB" w14:textId="77777777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99BF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FDAB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5553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2094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14:paraId="4098E5FD" w14:textId="77777777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5580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F687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6984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C9F0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14:paraId="64E1C880" w14:textId="77777777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E0AB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DE14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9CEC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0D15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</w:tbl>
    <w:p w14:paraId="1366A157" w14:textId="4678E170" w:rsidR="00055F00" w:rsidRPr="002A6CA3" w:rsidRDefault="00534C75" w:rsidP="00534C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bCs/>
          <w:sz w:val="20"/>
          <w:lang w:eastAsia="pl-PL"/>
        </w:rPr>
        <w:t>Nie dotyczy.</w:t>
      </w:r>
    </w:p>
    <w:p w14:paraId="634839A1" w14:textId="2779568F" w:rsidR="006A37CB" w:rsidRPr="00055F00" w:rsidRDefault="00534C75" w:rsidP="00055F00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Nie dotyczy.</w:t>
      </w:r>
    </w:p>
    <w:p w14:paraId="64D7CA13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Uważamy się za związanych niniejszą ofertą przez okres określony w pkt. 18.1 SWZ.</w:t>
      </w:r>
    </w:p>
    <w:p w14:paraId="45702D05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Oświadczamy, iż zachowamy poufność danych uzyskanych w toku postępowania zakupowego.</w:t>
      </w:r>
    </w:p>
    <w:p w14:paraId="7B7BE4CA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Zapoznaliśmy się z Komunikatem dot. obowiązku informacyjnego wynikającym </w:t>
      </w:r>
      <w:r w:rsidRPr="002A6CA3">
        <w:rPr>
          <w:rFonts w:ascii="Verdana" w:hAnsi="Verdana" w:cs="Arial"/>
          <w:sz w:val="20"/>
          <w:lang w:eastAsia="pl-PL"/>
        </w:rPr>
        <w:br/>
        <w:t>z Rozporządzenia Parlamentu Europejskiego i Rady (UE) 2016/</w:t>
      </w:r>
      <w:r w:rsidR="006A37CB">
        <w:rPr>
          <w:rFonts w:ascii="Verdana" w:hAnsi="Verdana" w:cs="Arial"/>
          <w:sz w:val="20"/>
          <w:lang w:eastAsia="pl-PL"/>
        </w:rPr>
        <w:t xml:space="preserve">679 z dnia 27 kwietnia 2016 r. </w:t>
      </w:r>
      <w:r w:rsidRPr="002A6CA3">
        <w:rPr>
          <w:rFonts w:ascii="Verdana" w:hAnsi="Verdana" w:cs="Arial"/>
          <w:sz w:val="20"/>
          <w:lang w:eastAsia="pl-PL"/>
        </w:rPr>
        <w:t>w sprawie ochrony osób fizycznych w związku z  p</w:t>
      </w:r>
      <w:r w:rsidR="006A37CB">
        <w:rPr>
          <w:rFonts w:ascii="Verdana" w:hAnsi="Verdana" w:cs="Arial"/>
          <w:sz w:val="20"/>
          <w:lang w:eastAsia="pl-PL"/>
        </w:rPr>
        <w:t xml:space="preserve">rzetwarzaniem danych osobowych </w:t>
      </w:r>
      <w:r w:rsidRPr="002A6CA3">
        <w:rPr>
          <w:rFonts w:ascii="Verdana" w:hAnsi="Verdana" w:cs="Arial"/>
          <w:sz w:val="20"/>
          <w:lang w:eastAsia="pl-PL"/>
        </w:rPr>
        <w:t xml:space="preserve">i w sprawie swobodnego przepływu takich danych oraz uchylenia dyrektywy 95/46/WE (dalej „Rozporządzenie”), znajdującym się na stronie internetowej: </w:t>
      </w:r>
      <w:hyperlink r:id="rId7" w:history="1">
        <w:r w:rsidRPr="002A6CA3">
          <w:rPr>
            <w:rStyle w:val="Hipercze"/>
            <w:rFonts w:ascii="Verdana" w:hAnsi="Verdana" w:cs="Arial"/>
            <w:sz w:val="20"/>
            <w:lang w:eastAsia="pl-PL"/>
          </w:rPr>
          <w:t>www.gkpge.pl/bip/przetargi</w:t>
        </w:r>
      </w:hyperlink>
      <w:r w:rsidRPr="002A6CA3">
        <w:rPr>
          <w:rFonts w:ascii="Verdana" w:hAnsi="Verdana" w:cs="Arial"/>
          <w:sz w:val="20"/>
          <w:lang w:eastAsia="pl-PL"/>
        </w:rPr>
        <w:t>.</w:t>
      </w:r>
    </w:p>
    <w:p w14:paraId="5B0520A1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Zapewniamy wystarczające gwarancje wdrożenia odpowiednich środków technicznych </w:t>
      </w:r>
      <w:r w:rsidRPr="002A6CA3">
        <w:rPr>
          <w:rFonts w:ascii="Verdana" w:hAnsi="Verdana" w:cs="Arial"/>
          <w:sz w:val="20"/>
          <w:lang w:eastAsia="pl-PL"/>
        </w:rPr>
        <w:br/>
        <w:t xml:space="preserve">i organizacyjnych, aby przetwarzanie danych osobowych spełniało wymogi wynikające </w:t>
      </w:r>
      <w:r w:rsidRPr="002A6CA3">
        <w:rPr>
          <w:rFonts w:ascii="Verdana" w:hAnsi="Verdana" w:cs="Arial"/>
          <w:sz w:val="20"/>
          <w:lang w:eastAsia="pl-PL"/>
        </w:rPr>
        <w:br/>
        <w:t xml:space="preserve">z obowiązujących przepisów o ochronie danych osobowych oraz przepisów Rozporządzenia (ogólne rozporządzenie o ochronie danych) – dalej: „RODO”, mających zastosowanie i chroniło prawa osób, których dane dotyczą. </w:t>
      </w:r>
    </w:p>
    <w:p w14:paraId="6EC19514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danych. </w:t>
      </w:r>
    </w:p>
    <w:p w14:paraId="1381233E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Dopełniliśmy wszelkich obowiązków w stosunku do osób, </w:t>
      </w:r>
      <w:r w:rsidR="006A37CB">
        <w:rPr>
          <w:rFonts w:ascii="Verdana" w:hAnsi="Verdana" w:cs="Arial"/>
          <w:sz w:val="20"/>
          <w:lang w:eastAsia="pl-PL"/>
        </w:rPr>
        <w:t xml:space="preserve">których dane przekazujemy oraz </w:t>
      </w:r>
      <w:r w:rsidRPr="002A6CA3">
        <w:rPr>
          <w:rFonts w:ascii="Verdana" w:hAnsi="Verdana" w:cs="Arial"/>
          <w:sz w:val="20"/>
          <w:lang w:eastAsia="pl-PL"/>
        </w:rPr>
        <w:t>w stosunku do Zamawiającego wynikających z przepisó</w:t>
      </w:r>
      <w:r w:rsidR="006A37CB">
        <w:rPr>
          <w:rFonts w:ascii="Verdana" w:hAnsi="Verdana" w:cs="Arial"/>
          <w:sz w:val="20"/>
          <w:lang w:eastAsia="pl-PL"/>
        </w:rPr>
        <w:t xml:space="preserve">w o  ochronie danych osobowych </w:t>
      </w:r>
      <w:r w:rsidRPr="002A6CA3">
        <w:rPr>
          <w:rFonts w:ascii="Verdana" w:hAnsi="Verdana" w:cs="Arial"/>
          <w:sz w:val="20"/>
          <w:lang w:eastAsia="pl-PL"/>
        </w:rPr>
        <w:t xml:space="preserve">i przepisów RODO. </w:t>
      </w:r>
    </w:p>
    <w:p w14:paraId="5C31C87B" w14:textId="78D38C8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Przekazywane przez nas dane osobowe mogą być wykorzystane wyłącznie w  celach związanych z prowadzonym postępowaniem niepublicznym nr </w:t>
      </w:r>
      <w:r w:rsidR="006A37CB">
        <w:rPr>
          <w:rFonts w:ascii="Verdana" w:eastAsia="Calibri" w:hAnsi="Verdana" w:cstheme="minorHAnsi"/>
          <w:bCs/>
          <w:sz w:val="20"/>
          <w:lang w:eastAsia="pl-PL"/>
        </w:rPr>
        <w:t>POST/PEC/PEC/ZSE/0</w:t>
      </w:r>
      <w:r w:rsidR="000A65A8">
        <w:rPr>
          <w:rFonts w:ascii="Verdana" w:eastAsia="Calibri" w:hAnsi="Verdana" w:cstheme="minorHAnsi"/>
          <w:bCs/>
          <w:sz w:val="20"/>
          <w:lang w:eastAsia="pl-PL"/>
        </w:rPr>
        <w:t>1110</w:t>
      </w:r>
      <w:r w:rsidR="006A37CB">
        <w:rPr>
          <w:rFonts w:ascii="Verdana" w:eastAsia="Calibri" w:hAnsi="Verdana" w:cstheme="minorHAnsi"/>
          <w:bCs/>
          <w:sz w:val="20"/>
          <w:lang w:eastAsia="pl-PL"/>
        </w:rPr>
        <w:t>/2024.</w:t>
      </w:r>
    </w:p>
    <w:p w14:paraId="7CE4F10B" w14:textId="77777777" w:rsidR="004E43AF" w:rsidRPr="002A6CA3" w:rsidRDefault="004E43AF" w:rsidP="004E43AF">
      <w:pPr>
        <w:autoSpaceDE w:val="0"/>
        <w:autoSpaceDN w:val="0"/>
        <w:spacing w:before="40" w:after="40" w:line="240" w:lineRule="auto"/>
        <w:rPr>
          <w:rFonts w:ascii="Verdana" w:hAnsi="Verdana"/>
          <w:sz w:val="20"/>
        </w:rPr>
      </w:pPr>
    </w:p>
    <w:p w14:paraId="76003571" w14:textId="77777777" w:rsidR="004E43AF" w:rsidRPr="0054374E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240" w:lineRule="auto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</w:rPr>
        <w:t>Następujące oświadczenia lub dokumenty, o których mowa w pkt ……. SWZ</w:t>
      </w:r>
      <w:r>
        <w:rPr>
          <w:rFonts w:ascii="Verdana" w:hAnsi="Verdana" w:cstheme="minorHAnsi"/>
          <w:sz w:val="20"/>
        </w:rPr>
        <w:t>, znajdują się w </w:t>
      </w:r>
      <w:r w:rsidRPr="002A6CA3">
        <w:rPr>
          <w:rFonts w:ascii="Verdana" w:hAnsi="Verdana" w:cstheme="minorHAnsi"/>
          <w:sz w:val="20"/>
        </w:rPr>
        <w:t xml:space="preserve">posiadaniu Zamawiającego tj. w </w:t>
      </w:r>
      <w:r>
        <w:rPr>
          <w:rFonts w:ascii="Verdana" w:hAnsi="Verdana" w:cstheme="minorHAnsi"/>
          <w:sz w:val="20"/>
        </w:rPr>
        <w:t>P</w:t>
      </w:r>
      <w:r w:rsidRPr="002A6CA3">
        <w:rPr>
          <w:rFonts w:ascii="Verdana" w:hAnsi="Verdana" w:cstheme="minorHAnsi"/>
          <w:sz w:val="20"/>
        </w:rPr>
        <w:t xml:space="preserve">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2A6CA3">
        <w:rPr>
          <w:rFonts w:ascii="Verdana" w:hAnsi="Verdana" w:cstheme="minorHAnsi"/>
          <w:sz w:val="20"/>
        </w:rPr>
        <w:t>nr ………………………….., którego Organizatorem był ………………</w:t>
      </w:r>
      <w:r w:rsidRPr="002A6CA3">
        <w:rPr>
          <w:rFonts w:ascii="Verdana" w:hAnsi="Verdana" w:cstheme="minorHAnsi"/>
          <w:color w:val="000000"/>
          <w:sz w:val="20"/>
        </w:rPr>
        <w:t xml:space="preserve"> </w:t>
      </w:r>
    </w:p>
    <w:p w14:paraId="010F3966" w14:textId="77777777" w:rsidR="0054374E" w:rsidRPr="0054374E" w:rsidRDefault="0054374E" w:rsidP="0054374E">
      <w:pPr>
        <w:autoSpaceDE w:val="0"/>
        <w:autoSpaceDN w:val="0"/>
        <w:spacing w:before="40" w:after="40" w:line="240" w:lineRule="auto"/>
        <w:rPr>
          <w:rFonts w:ascii="Verdana" w:hAnsi="Verdana" w:cstheme="minorHAnsi"/>
          <w:sz w:val="20"/>
        </w:rPr>
      </w:pPr>
    </w:p>
    <w:p w14:paraId="4019AF95" w14:textId="2F4F2FA8" w:rsidR="004E43AF" w:rsidRPr="00A71AA4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300" w:lineRule="atLeast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bCs/>
          <w:sz w:val="20"/>
        </w:rPr>
        <w:t>Następujące dokumenty Zamawiający może pobrać bezpłatnie z ogólnodostępnych baz danych:</w:t>
      </w:r>
      <w:r>
        <w:rPr>
          <w:rFonts w:ascii="Verdana" w:hAnsi="Verdana" w:cstheme="minorHAnsi"/>
          <w:bCs/>
          <w:sz w:val="20"/>
        </w:rPr>
        <w:t>……………………………….</w:t>
      </w:r>
    </w:p>
    <w:p w14:paraId="47EC9B41" w14:textId="77777777" w:rsidR="00A71AA4" w:rsidRPr="00A71AA4" w:rsidRDefault="00A71AA4" w:rsidP="00A71AA4">
      <w:pPr>
        <w:pStyle w:val="Akapitzlist"/>
        <w:rPr>
          <w:rFonts w:ascii="Verdana" w:hAnsi="Verdana" w:cstheme="minorHAnsi"/>
          <w:sz w:val="20"/>
        </w:rPr>
      </w:pPr>
    </w:p>
    <w:p w14:paraId="0BE41454" w14:textId="77777777" w:rsidR="00A71AA4" w:rsidRPr="002A6CA3" w:rsidRDefault="00A71AA4" w:rsidP="00A71AA4">
      <w:pPr>
        <w:pStyle w:val="Akapitzlist"/>
        <w:autoSpaceDE w:val="0"/>
        <w:autoSpaceDN w:val="0"/>
        <w:spacing w:before="40" w:after="40" w:line="300" w:lineRule="atLeast"/>
        <w:ind w:left="2340"/>
        <w:rPr>
          <w:rFonts w:ascii="Verdana" w:hAnsi="Verdana" w:cstheme="minorHAnsi"/>
          <w:sz w:val="20"/>
        </w:rPr>
      </w:pPr>
      <w:bookmarkStart w:id="3" w:name="_GoBack"/>
      <w:bookmarkEnd w:id="3"/>
    </w:p>
    <w:p w14:paraId="3471C371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theme="minorHAnsi"/>
          <w:sz w:val="20"/>
          <w:lang w:eastAsia="pl-PL"/>
        </w:rPr>
      </w:pPr>
      <w:r w:rsidRPr="002A6CA3">
        <w:rPr>
          <w:rFonts w:ascii="Verdana" w:hAnsi="Verdana" w:cstheme="minorHAnsi"/>
          <w:sz w:val="20"/>
          <w:lang w:eastAsia="pl-PL"/>
        </w:rPr>
        <w:lastRenderedPageBreak/>
        <w:t>Do niniejszej oferty są dołączone następujące załączniki:</w:t>
      </w:r>
    </w:p>
    <w:p w14:paraId="0B63A2F7" w14:textId="77777777" w:rsidR="004E43AF" w:rsidRPr="002A6CA3" w:rsidRDefault="004E43AF" w:rsidP="004E43AF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1 - …………</w:t>
      </w:r>
    </w:p>
    <w:p w14:paraId="086F9A34" w14:textId="77777777" w:rsidR="004E43AF" w:rsidRPr="002A6CA3" w:rsidRDefault="004E43AF" w:rsidP="00114D9A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2 - …………</w:t>
      </w:r>
    </w:p>
    <w:p w14:paraId="3E746F28" w14:textId="77777777" w:rsidR="00F45E7B" w:rsidRDefault="00F45E7B" w:rsidP="006A37CB">
      <w:pPr>
        <w:widowControl w:val="0"/>
        <w:suppressAutoHyphens/>
        <w:ind w:left="2127" w:right="-993" w:hanging="1701"/>
        <w:jc w:val="left"/>
        <w:rPr>
          <w:rFonts w:ascii="Verdana" w:hAnsi="Verdana"/>
          <w:sz w:val="20"/>
        </w:rPr>
      </w:pPr>
    </w:p>
    <w:p w14:paraId="3C7B6068" w14:textId="586F3C98" w:rsidR="006A37CB" w:rsidRDefault="004E43AF" w:rsidP="006A37CB">
      <w:pPr>
        <w:widowControl w:val="0"/>
        <w:suppressAutoHyphens/>
        <w:ind w:left="2127" w:right="-993" w:hanging="1701"/>
        <w:jc w:val="lef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>.............................., dn. .........................</w:t>
      </w:r>
    </w:p>
    <w:p w14:paraId="642E535D" w14:textId="77777777"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14:paraId="604111F7" w14:textId="77777777" w:rsidR="004E43AF" w:rsidRPr="002A6CA3" w:rsidRDefault="004E43AF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ab/>
        <w:t xml:space="preserve">  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 xml:space="preserve"> ...............................................................</w:t>
      </w:r>
    </w:p>
    <w:p w14:paraId="3B5B223F" w14:textId="77777777" w:rsidR="004E43AF" w:rsidRPr="002A6CA3" w:rsidRDefault="004E43AF" w:rsidP="004E43AF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podpis osoby uprawnionej/ osób uprawnionych do składania oświadczeń woli w imieniu </w:t>
      </w:r>
    </w:p>
    <w:p w14:paraId="323DABD8" w14:textId="77777777" w:rsidR="00296B94" w:rsidRPr="00114D9A" w:rsidRDefault="004E43AF" w:rsidP="00114D9A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Wykonawcy </w:t>
      </w:r>
    </w:p>
    <w:sectPr w:rsidR="00296B94" w:rsidRPr="00114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20470" w14:textId="77777777" w:rsidR="00C14E22" w:rsidRDefault="00C14E22" w:rsidP="004E43AF">
      <w:pPr>
        <w:spacing w:line="240" w:lineRule="auto"/>
      </w:pPr>
      <w:r>
        <w:separator/>
      </w:r>
    </w:p>
  </w:endnote>
  <w:endnote w:type="continuationSeparator" w:id="0">
    <w:p w14:paraId="13EBBA18" w14:textId="77777777" w:rsidR="00C14E22" w:rsidRDefault="00C14E22" w:rsidP="004E4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153F7" w14:textId="77777777" w:rsidR="00C14E22" w:rsidRDefault="00C14E22" w:rsidP="004E43AF">
      <w:pPr>
        <w:spacing w:line="240" w:lineRule="auto"/>
      </w:pPr>
      <w:r>
        <w:separator/>
      </w:r>
    </w:p>
  </w:footnote>
  <w:footnote w:type="continuationSeparator" w:id="0">
    <w:p w14:paraId="31B5B9DA" w14:textId="77777777" w:rsidR="00C14E22" w:rsidRDefault="00C14E22" w:rsidP="004E43AF">
      <w:pPr>
        <w:spacing w:line="240" w:lineRule="auto"/>
      </w:pPr>
      <w:r>
        <w:continuationSeparator/>
      </w:r>
    </w:p>
  </w:footnote>
  <w:footnote w:id="1">
    <w:p w14:paraId="6E192DAC" w14:textId="77777777"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W przypadku konsorcjum należy wpisać wszystkich wykonawców oraz wskazać lidera.</w:t>
      </w:r>
    </w:p>
  </w:footnote>
  <w:footnote w:id="2">
    <w:p w14:paraId="56FA00E4" w14:textId="77777777" w:rsidR="004E43AF" w:rsidRPr="002A6CA3" w:rsidDel="00900F4B" w:rsidRDefault="004E43AF" w:rsidP="004E43AF">
      <w:pPr>
        <w:pStyle w:val="Tekstprzypisudolnego"/>
        <w:rPr>
          <w:del w:id="2" w:author="Autor"/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3">
    <w:p w14:paraId="500109C3" w14:textId="77777777"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4">
    <w:p w14:paraId="52E05CFF" w14:textId="77777777" w:rsidR="004E43AF" w:rsidRPr="002A6CA3" w:rsidRDefault="004E43AF" w:rsidP="004E43AF">
      <w:pPr>
        <w:pStyle w:val="Default"/>
        <w:jc w:val="both"/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>mikroprzedsiębiorca</w:t>
      </w:r>
      <w:proofErr w:type="spellEnd"/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 xml:space="preserve"> – oznacza przedsiębiorcę, który w co najmniej jednym roku z dwóch ostatnich lat obrotowych spełniał łącznie następujące warunki:  zatrudniał średniorocznie mniej niż 10 pracowników oraz osiągnął roczny obrót netto ze sprzedaży towarów, wyrobów i usług oraz z operacji finansowych nieprzekraczający równowartości w złotych 2 milionów euro, lub sumy aktywów jego bilansu sporządzonego na </w:t>
      </w:r>
      <w:r w:rsidRPr="002A6CA3"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  <w:t xml:space="preserve">koniec jednego z tych lat nie przekroczyły równowartości w złotych 2 milionów euro; </w:t>
      </w:r>
    </w:p>
    <w:p w14:paraId="045C96B4" w14:textId="77777777"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eastAsiaTheme="minorHAnsi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mały przedsiębiorca – oznacza przedsiębiorcę, który w co najmniej jednym roku z dwóch ostatnich lat obrotowych spełniał łącznie następujące warunki: zatrudniał średniorocznie mniej niż 50 pracowników oraz 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F0E38BA" w14:textId="77777777"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średni przedsiębiorca – oznacza przedsiębiorcę, który w co najmniej jednym roku z dwóch ostatnich lat obrotowych spełniał łącznie następujące warunki: zatrudniał średniorocznie mniej niż 250 pracowników oraz </w:t>
      </w:r>
      <w:r w:rsidRPr="002A6CA3">
        <w:rPr>
          <w:rFonts w:ascii="Verdana" w:hAnsi="Verdana" w:cstheme="minorHAnsi"/>
          <w:sz w:val="18"/>
          <w:szCs w:val="18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</w:footnote>
  <w:footnote w:id="5">
    <w:p w14:paraId="0FA32066" w14:textId="77777777" w:rsidR="004E43AF" w:rsidRPr="002A6CA3" w:rsidRDefault="004E43AF" w:rsidP="004E43AF">
      <w:pPr>
        <w:pStyle w:val="Tekstprzypisudolnego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  <w:r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br/>
        <w:t xml:space="preserve">- brak skreślenia oznacza, że Wykonawca </w:t>
      </w:r>
      <w:r w:rsidRPr="00900F4B">
        <w:rPr>
          <w:rFonts w:ascii="Verdana" w:hAnsi="Verdana" w:cstheme="minorHAnsi"/>
          <w:sz w:val="18"/>
          <w:szCs w:val="18"/>
        </w:rPr>
        <w:t>przy re</w:t>
      </w:r>
      <w:r>
        <w:rPr>
          <w:rFonts w:ascii="Verdana" w:hAnsi="Verdana" w:cstheme="minorHAnsi"/>
          <w:sz w:val="18"/>
          <w:szCs w:val="18"/>
        </w:rPr>
        <w:t xml:space="preserve">alizacji zamówienia nie będzie korzystać z </w:t>
      </w:r>
      <w:r w:rsidRPr="00900F4B">
        <w:rPr>
          <w:rFonts w:ascii="Verdana" w:hAnsi="Verdana" w:cstheme="minorHAnsi"/>
          <w:sz w:val="18"/>
          <w:szCs w:val="18"/>
        </w:rPr>
        <w:t>podwykonawców</w:t>
      </w:r>
      <w:r>
        <w:rPr>
          <w:rFonts w:ascii="Verdana" w:hAnsi="Verdana" w:cstheme="min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64B0A"/>
    <w:multiLevelType w:val="hybridMultilevel"/>
    <w:tmpl w:val="F0B87E0C"/>
    <w:lvl w:ilvl="0" w:tplc="A3740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937040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FD3CEF"/>
    <w:multiLevelType w:val="hybridMultilevel"/>
    <w:tmpl w:val="9B802A8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F6C72"/>
    <w:multiLevelType w:val="hybridMultilevel"/>
    <w:tmpl w:val="49BAF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608E4"/>
    <w:multiLevelType w:val="hybridMultilevel"/>
    <w:tmpl w:val="990CD1F2"/>
    <w:lvl w:ilvl="0" w:tplc="BB683A7E">
      <w:start w:val="1"/>
      <w:numFmt w:val="lowerLetter"/>
      <w:lvlText w:val="%1)"/>
      <w:lvlJc w:val="right"/>
      <w:pPr>
        <w:ind w:left="2160" w:hanging="180"/>
      </w:pPr>
      <w:rPr>
        <w:rFonts w:ascii="Verdana" w:eastAsia="Times New Roman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567DF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B868A4"/>
    <w:multiLevelType w:val="hybridMultilevel"/>
    <w:tmpl w:val="4936F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AF"/>
    <w:rsid w:val="00023A22"/>
    <w:rsid w:val="00054D53"/>
    <w:rsid w:val="00055F00"/>
    <w:rsid w:val="000578A5"/>
    <w:rsid w:val="000852EC"/>
    <w:rsid w:val="000860E5"/>
    <w:rsid w:val="0009522B"/>
    <w:rsid w:val="000A65A8"/>
    <w:rsid w:val="000E0EAF"/>
    <w:rsid w:val="000E4509"/>
    <w:rsid w:val="000F0F4B"/>
    <w:rsid w:val="000F5EF7"/>
    <w:rsid w:val="00100DAC"/>
    <w:rsid w:val="001041C4"/>
    <w:rsid w:val="00114D9A"/>
    <w:rsid w:val="0011529A"/>
    <w:rsid w:val="00127F74"/>
    <w:rsid w:val="00130398"/>
    <w:rsid w:val="00133D77"/>
    <w:rsid w:val="00177E04"/>
    <w:rsid w:val="001919E1"/>
    <w:rsid w:val="001A14B6"/>
    <w:rsid w:val="001E3E67"/>
    <w:rsid w:val="00230B8F"/>
    <w:rsid w:val="00232F01"/>
    <w:rsid w:val="0023311B"/>
    <w:rsid w:val="00235034"/>
    <w:rsid w:val="00262D77"/>
    <w:rsid w:val="00287964"/>
    <w:rsid w:val="002959FB"/>
    <w:rsid w:val="002C1367"/>
    <w:rsid w:val="002C2C99"/>
    <w:rsid w:val="002C2E09"/>
    <w:rsid w:val="00334ADC"/>
    <w:rsid w:val="00335C56"/>
    <w:rsid w:val="00336B25"/>
    <w:rsid w:val="0035161C"/>
    <w:rsid w:val="00352048"/>
    <w:rsid w:val="00367C54"/>
    <w:rsid w:val="00372DE3"/>
    <w:rsid w:val="0039182C"/>
    <w:rsid w:val="003967E5"/>
    <w:rsid w:val="003B4AA0"/>
    <w:rsid w:val="003E7B36"/>
    <w:rsid w:val="003F3896"/>
    <w:rsid w:val="00410033"/>
    <w:rsid w:val="004335EF"/>
    <w:rsid w:val="004417B7"/>
    <w:rsid w:val="00451588"/>
    <w:rsid w:val="00460F79"/>
    <w:rsid w:val="004746A7"/>
    <w:rsid w:val="004C13AB"/>
    <w:rsid w:val="004C7EEA"/>
    <w:rsid w:val="004D130C"/>
    <w:rsid w:val="004E43AF"/>
    <w:rsid w:val="004E4A8E"/>
    <w:rsid w:val="00502729"/>
    <w:rsid w:val="0050327E"/>
    <w:rsid w:val="00515A41"/>
    <w:rsid w:val="00531124"/>
    <w:rsid w:val="00534C75"/>
    <w:rsid w:val="00543683"/>
    <w:rsid w:val="0054374E"/>
    <w:rsid w:val="00580C99"/>
    <w:rsid w:val="00587AD7"/>
    <w:rsid w:val="00593B3E"/>
    <w:rsid w:val="005B2A99"/>
    <w:rsid w:val="005C4E62"/>
    <w:rsid w:val="005D751B"/>
    <w:rsid w:val="006010C1"/>
    <w:rsid w:val="00602E9E"/>
    <w:rsid w:val="00605CE0"/>
    <w:rsid w:val="006A37CB"/>
    <w:rsid w:val="006B2ED4"/>
    <w:rsid w:val="006F4F39"/>
    <w:rsid w:val="00712D47"/>
    <w:rsid w:val="007261C4"/>
    <w:rsid w:val="00734006"/>
    <w:rsid w:val="00742784"/>
    <w:rsid w:val="00746C55"/>
    <w:rsid w:val="007835EB"/>
    <w:rsid w:val="00790CC9"/>
    <w:rsid w:val="007A34A4"/>
    <w:rsid w:val="007B6F32"/>
    <w:rsid w:val="007B726B"/>
    <w:rsid w:val="007C7911"/>
    <w:rsid w:val="007F20E8"/>
    <w:rsid w:val="00815C47"/>
    <w:rsid w:val="00816F0D"/>
    <w:rsid w:val="00880FF6"/>
    <w:rsid w:val="00882CF6"/>
    <w:rsid w:val="00885294"/>
    <w:rsid w:val="008865E6"/>
    <w:rsid w:val="008A6FED"/>
    <w:rsid w:val="008C301D"/>
    <w:rsid w:val="008D3DB3"/>
    <w:rsid w:val="008E64B6"/>
    <w:rsid w:val="008E780C"/>
    <w:rsid w:val="0090761E"/>
    <w:rsid w:val="00930F59"/>
    <w:rsid w:val="00936070"/>
    <w:rsid w:val="00960E81"/>
    <w:rsid w:val="009714D6"/>
    <w:rsid w:val="00994D43"/>
    <w:rsid w:val="009953E8"/>
    <w:rsid w:val="009B2FA7"/>
    <w:rsid w:val="009B7B74"/>
    <w:rsid w:val="009D3D51"/>
    <w:rsid w:val="009D70DF"/>
    <w:rsid w:val="009E05A4"/>
    <w:rsid w:val="009F3ED0"/>
    <w:rsid w:val="00A042FD"/>
    <w:rsid w:val="00A303F6"/>
    <w:rsid w:val="00A66984"/>
    <w:rsid w:val="00A71AA4"/>
    <w:rsid w:val="00A82D5E"/>
    <w:rsid w:val="00AB72FB"/>
    <w:rsid w:val="00AC5779"/>
    <w:rsid w:val="00AE3C29"/>
    <w:rsid w:val="00AE7723"/>
    <w:rsid w:val="00AF2D09"/>
    <w:rsid w:val="00AF5F3B"/>
    <w:rsid w:val="00B1410D"/>
    <w:rsid w:val="00B40775"/>
    <w:rsid w:val="00B52C7A"/>
    <w:rsid w:val="00B53430"/>
    <w:rsid w:val="00B62E8D"/>
    <w:rsid w:val="00B9434A"/>
    <w:rsid w:val="00BC2741"/>
    <w:rsid w:val="00BC792E"/>
    <w:rsid w:val="00BD2286"/>
    <w:rsid w:val="00C061CD"/>
    <w:rsid w:val="00C14E22"/>
    <w:rsid w:val="00C4617A"/>
    <w:rsid w:val="00C47DD7"/>
    <w:rsid w:val="00CB5141"/>
    <w:rsid w:val="00CC08E2"/>
    <w:rsid w:val="00CC33A2"/>
    <w:rsid w:val="00CF28E9"/>
    <w:rsid w:val="00D32E12"/>
    <w:rsid w:val="00D45D0E"/>
    <w:rsid w:val="00DA3284"/>
    <w:rsid w:val="00DC324B"/>
    <w:rsid w:val="00DD358C"/>
    <w:rsid w:val="00DE3402"/>
    <w:rsid w:val="00E032BC"/>
    <w:rsid w:val="00E056E3"/>
    <w:rsid w:val="00E164A9"/>
    <w:rsid w:val="00E21EED"/>
    <w:rsid w:val="00E2580A"/>
    <w:rsid w:val="00E26695"/>
    <w:rsid w:val="00E44FF6"/>
    <w:rsid w:val="00E50F03"/>
    <w:rsid w:val="00E7681F"/>
    <w:rsid w:val="00E8283E"/>
    <w:rsid w:val="00EB5043"/>
    <w:rsid w:val="00EC3867"/>
    <w:rsid w:val="00ED4C3A"/>
    <w:rsid w:val="00EE7FD9"/>
    <w:rsid w:val="00EF1F08"/>
    <w:rsid w:val="00EF54D8"/>
    <w:rsid w:val="00F35350"/>
    <w:rsid w:val="00F45E7B"/>
    <w:rsid w:val="00F46FB6"/>
    <w:rsid w:val="00F54625"/>
    <w:rsid w:val="00FA4785"/>
    <w:rsid w:val="00FB02A9"/>
    <w:rsid w:val="00FC2F16"/>
    <w:rsid w:val="00FC6C6E"/>
    <w:rsid w:val="00F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7330A"/>
  <w15:chartTrackingRefBased/>
  <w15:docId w15:val="{41EF6E73-F9C5-4F33-B6CF-25C88903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3AF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5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4E43AF"/>
    <w:rPr>
      <w:rFonts w:cs="Times New Roman"/>
      <w:color w:val="0000FF"/>
      <w:u w:val="single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4E43AF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4E43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E43AF"/>
    <w:rPr>
      <w:rFonts w:cs="Times New Roman"/>
      <w:vertAlign w:val="superscript"/>
    </w:rPr>
  </w:style>
  <w:style w:type="paragraph" w:customStyle="1" w:styleId="Default">
    <w:name w:val="Default"/>
    <w:rsid w:val="004E43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,Akapit z listą3,Akapit z listą31,Tekst_DO,RR PGE Akapit z listą,Styl 1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4E43AF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ekst_DO Znak,RR PGE Akapit z listą Znak,Styl 1 Znak,Ryzyko Znak,lp1 Znak,Preambuła Znak,Bullet Number Znak,Body MS Bullet Znak,List Paragraph1 Znak,List Paragraph2 Znak"/>
    <w:basedOn w:val="Domylnaczcionkaakapitu"/>
    <w:link w:val="Akapitzlist"/>
    <w:uiPriority w:val="34"/>
    <w:qFormat/>
    <w:rsid w:val="004E43AF"/>
    <w:rPr>
      <w:rFonts w:ascii="Times New Roman" w:eastAsia="Times New Roman" w:hAnsi="Times New Roman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5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autoRedefine/>
    <w:rsid w:val="00127F74"/>
    <w:pPr>
      <w:spacing w:line="240" w:lineRule="auto"/>
      <w:jc w:val="left"/>
    </w:pPr>
    <w:rPr>
      <w:rFonts w:ascii="Verdana" w:hAnsi="Verdana" w:cstheme="minorHAnsi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27F74"/>
    <w:rPr>
      <w:rFonts w:ascii="Verdana" w:eastAsia="Times New Roman" w:hAnsi="Verdana" w:cstheme="minorHAns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56E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6E3"/>
    <w:pPr>
      <w:jc w:val="both"/>
    </w:pPr>
    <w:rPr>
      <w:rFonts w:ascii="Times New Roman" w:hAnsi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6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6E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6E3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D3D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gkpge.pl/bip/przetargi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Formularz oferty.docx</dmsv2BaseFileName>
    <dmsv2BaseDisplayName xmlns="http://schemas.microsoft.com/sharepoint/v3">Załącznik nr 3 do SWZ - Formularz oferty</dmsv2BaseDisplayName>
    <dmsv2SWPP2ObjectNumber xmlns="http://schemas.microsoft.com/sharepoint/v3">POST/PEC/PEC/ZSE/01110/2024                       </dmsv2SWPP2ObjectNumber>
    <dmsv2SWPP2SumMD5 xmlns="http://schemas.microsoft.com/sharepoint/v3">416930f7fcbec1109051358d7985936e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660948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21000791</dmsv2BaseClientSystemDocumentID>
    <dmsv2BaseModifiedByID xmlns="http://schemas.microsoft.com/sharepoint/v3">19100160</dmsv2BaseModifiedByID>
    <dmsv2BaseCreatedByID xmlns="http://schemas.microsoft.com/sharepoint/v3">19100160</dmsv2BaseCreatedByID>
    <dmsv2SWPP2ObjectDepartment xmlns="http://schemas.microsoft.com/sharepoint/v3">00000001000l00030008</dmsv2SWPP2ObjectDepartment>
    <dmsv2SWPP2ObjectName xmlns="http://schemas.microsoft.com/sharepoint/v3">Postępowanie</dmsv2SWPP2ObjectName>
    <_dlc_DocId xmlns="a19cb1c7-c5c7-46d4-85ae-d83685407bba">AEASQFSYQUA4-921679528-16036</_dlc_DocId>
    <_dlc_DocIdUrl xmlns="a19cb1c7-c5c7-46d4-85ae-d83685407bba">
      <Url>https://swpp2.dms.gkpge.pl/sites/32/_layouts/15/DocIdRedir.aspx?ID=AEASQFSYQUA4-921679528-16036</Url>
      <Description>AEASQFSYQUA4-921679528-16036</Description>
    </_dlc_DocIdUrl>
  </documentManagement>
</p:properties>
</file>

<file path=customXml/itemProps1.xml><?xml version="1.0" encoding="utf-8"?>
<ds:datastoreItem xmlns:ds="http://schemas.openxmlformats.org/officeDocument/2006/customXml" ds:itemID="{5504D4C7-C2AA-4EEE-866D-A04EBF5E0B2A}"/>
</file>

<file path=customXml/itemProps2.xml><?xml version="1.0" encoding="utf-8"?>
<ds:datastoreItem xmlns:ds="http://schemas.openxmlformats.org/officeDocument/2006/customXml" ds:itemID="{07BDBF60-08BC-439A-B5EA-3903A343D63A}"/>
</file>

<file path=customXml/itemProps3.xml><?xml version="1.0" encoding="utf-8"?>
<ds:datastoreItem xmlns:ds="http://schemas.openxmlformats.org/officeDocument/2006/customXml" ds:itemID="{FF7939A2-6140-4035-9FAB-02ACC6CCBB16}"/>
</file>

<file path=customXml/itemProps4.xml><?xml version="1.0" encoding="utf-8"?>
<ds:datastoreItem xmlns:ds="http://schemas.openxmlformats.org/officeDocument/2006/customXml" ds:itemID="{06B82696-2C92-4322-AE71-E685DE8B4E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1621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Katarzyna [PGE EC S.A.]</dc:creator>
  <cp:keywords/>
  <dc:description/>
  <cp:lastModifiedBy>Graczyk Katarzyna [PGE EC S.A.]</cp:lastModifiedBy>
  <cp:revision>28</cp:revision>
  <dcterms:created xsi:type="dcterms:W3CDTF">2024-07-03T07:09:00Z</dcterms:created>
  <dcterms:modified xsi:type="dcterms:W3CDTF">2024-11-04T07:44:00Z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6bcda1de-4a49-413d-b718-ef60ad22e7e1</vt:lpwstr>
  </property>
</Properties>
</file>