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43AF" w:rsidRPr="002A6CA3" w:rsidRDefault="004E43AF" w:rsidP="004E43AF">
      <w:pPr>
        <w:pageBreakBefore/>
        <w:widowControl w:val="0"/>
        <w:shd w:val="clear" w:color="auto" w:fill="D5DCE4" w:themeFill="text2" w:themeFillTint="33"/>
        <w:suppressAutoHyphens/>
        <w:spacing w:before="120" w:after="120" w:line="24" w:lineRule="atLeast"/>
        <w:jc w:val="left"/>
        <w:outlineLvl w:val="0"/>
        <w:rPr>
          <w:rFonts w:ascii="Verdana" w:hAnsi="Verdana" w:cs="Arial"/>
          <w:b/>
          <w:sz w:val="20"/>
        </w:rPr>
      </w:pPr>
      <w:bookmarkStart w:id="0" w:name="_Toc531077252"/>
      <w:bookmarkStart w:id="1" w:name="_Toc122344842"/>
      <w:r w:rsidRPr="002A6CA3">
        <w:rPr>
          <w:rFonts w:ascii="Verdana" w:hAnsi="Verdana" w:cs="Arial"/>
          <w:b/>
          <w:sz w:val="20"/>
        </w:rPr>
        <w:t>ZAŁĄCZNIK NR 3 DO SWZ – FORMULARZ OFERTY</w:t>
      </w:r>
      <w:bookmarkEnd w:id="0"/>
      <w:bookmarkEnd w:id="1"/>
    </w:p>
    <w:p w:rsidR="004E43AF" w:rsidRPr="002A6CA3" w:rsidRDefault="004E43AF" w:rsidP="004E43AF">
      <w:pPr>
        <w:widowControl w:val="0"/>
        <w:suppressAutoHyphens/>
        <w:spacing w:before="120" w:line="360" w:lineRule="auto"/>
        <w:ind w:left="-180"/>
        <w:jc w:val="center"/>
        <w:rPr>
          <w:rFonts w:ascii="Verdana" w:hAnsi="Verdana" w:cs="Arial"/>
          <w:b/>
          <w:bCs/>
          <w:sz w:val="20"/>
        </w:rPr>
      </w:pPr>
      <w:r w:rsidRPr="002A6CA3">
        <w:rPr>
          <w:rFonts w:ascii="Verdana" w:hAnsi="Verdana" w:cs="Arial"/>
          <w:b/>
          <w:bCs/>
          <w:sz w:val="20"/>
        </w:rPr>
        <w:t xml:space="preserve">OFERTA </w:t>
      </w:r>
    </w:p>
    <w:p w:rsidR="004E43AF" w:rsidRPr="002A6CA3" w:rsidRDefault="004E43AF" w:rsidP="004E43AF">
      <w:pPr>
        <w:widowControl w:val="0"/>
        <w:numPr>
          <w:ilvl w:val="0"/>
          <w:numId w:val="1"/>
        </w:numPr>
        <w:suppressAutoHyphens/>
        <w:spacing w:before="120" w:after="120" w:line="360" w:lineRule="auto"/>
        <w:ind w:left="142" w:hanging="142"/>
        <w:jc w:val="left"/>
        <w:rPr>
          <w:rFonts w:ascii="Verdana" w:hAnsi="Verdana" w:cs="Arial"/>
          <w:sz w:val="20"/>
          <w:lang w:eastAsia="pl-PL"/>
        </w:rPr>
      </w:pPr>
      <w:r w:rsidRPr="002A6CA3">
        <w:rPr>
          <w:rFonts w:ascii="Verdana" w:hAnsi="Verdana" w:cs="Arial"/>
          <w:b/>
          <w:caps/>
          <w:sz w:val="20"/>
          <w:lang w:eastAsia="pl-PL"/>
        </w:rPr>
        <w:t xml:space="preserve">Ofertę </w:t>
      </w:r>
      <w:r w:rsidRPr="002A6CA3">
        <w:rPr>
          <w:rFonts w:ascii="Verdana" w:hAnsi="Verdana" w:cs="Arial"/>
          <w:b/>
          <w:sz w:val="20"/>
          <w:lang w:eastAsia="pl-PL"/>
        </w:rPr>
        <w:t>składa</w:t>
      </w:r>
      <w:r w:rsidRPr="002A6CA3">
        <w:rPr>
          <w:rFonts w:ascii="Verdana" w:hAnsi="Verdana" w:cs="Arial"/>
          <w:sz w:val="20"/>
          <w:lang w:eastAsia="pl-PL"/>
        </w:rPr>
        <w:t>: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5528"/>
      </w:tblGrid>
      <w:tr w:rsidR="004E43AF" w:rsidRPr="00624AE0" w:rsidTr="002476DE">
        <w:trPr>
          <w:trHeight w:val="233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E43AF" w:rsidRPr="002A6CA3" w:rsidRDefault="004E43AF" w:rsidP="002476DE">
            <w:pPr>
              <w:widowControl w:val="0"/>
              <w:suppressAutoHyphens/>
              <w:spacing w:line="240" w:lineRule="auto"/>
              <w:ind w:left="1134"/>
              <w:jc w:val="center"/>
              <w:rPr>
                <w:rFonts w:ascii="Verdana" w:hAnsi="Verdana" w:cs="Arial"/>
                <w:sz w:val="20"/>
                <w:lang w:eastAsia="pl-PL"/>
              </w:rPr>
            </w:pPr>
          </w:p>
        </w:tc>
        <w:tc>
          <w:tcPr>
            <w:tcW w:w="5528" w:type="dxa"/>
            <w:shd w:val="clear" w:color="auto" w:fill="D9D9D9" w:themeFill="background1" w:themeFillShade="D9"/>
            <w:vAlign w:val="center"/>
          </w:tcPr>
          <w:p w:rsidR="004E43AF" w:rsidRPr="002A6CA3" w:rsidRDefault="004E43AF" w:rsidP="002476DE">
            <w:pPr>
              <w:widowControl w:val="0"/>
              <w:suppressAutoHyphens/>
              <w:spacing w:line="240" w:lineRule="auto"/>
              <w:ind w:left="-70"/>
              <w:jc w:val="center"/>
              <w:rPr>
                <w:rFonts w:ascii="Verdana" w:hAnsi="Verdana" w:cs="Arial"/>
                <w:sz w:val="20"/>
                <w:lang w:eastAsia="pl-PL"/>
              </w:rPr>
            </w:pPr>
            <w:r w:rsidRPr="002A6CA3">
              <w:rPr>
                <w:rFonts w:ascii="Verdana" w:hAnsi="Verdana" w:cs="Arial"/>
                <w:sz w:val="20"/>
                <w:lang w:eastAsia="pl-PL"/>
              </w:rPr>
              <w:t>Nazwa i adres Wykonawcy/ów, KRS, NIP, REGON</w:t>
            </w:r>
          </w:p>
        </w:tc>
      </w:tr>
      <w:tr w:rsidR="004E43AF" w:rsidRPr="00624AE0" w:rsidTr="002476DE">
        <w:trPr>
          <w:trHeight w:val="672"/>
        </w:trPr>
        <w:tc>
          <w:tcPr>
            <w:tcW w:w="3119" w:type="dxa"/>
            <w:vAlign w:val="center"/>
          </w:tcPr>
          <w:p w:rsidR="004E43AF" w:rsidRPr="002A6CA3" w:rsidRDefault="004E43AF" w:rsidP="002476DE">
            <w:pPr>
              <w:widowControl w:val="0"/>
              <w:suppressAutoHyphens/>
              <w:spacing w:before="120" w:line="240" w:lineRule="auto"/>
              <w:ind w:left="170"/>
              <w:jc w:val="center"/>
              <w:rPr>
                <w:rFonts w:ascii="Verdana" w:hAnsi="Verdana" w:cs="Arial"/>
                <w:sz w:val="20"/>
                <w:lang w:eastAsia="pl-PL"/>
              </w:rPr>
            </w:pPr>
            <w:r w:rsidRPr="002A6CA3">
              <w:rPr>
                <w:rFonts w:ascii="Verdana" w:hAnsi="Verdana" w:cs="Arial"/>
                <w:sz w:val="20"/>
                <w:lang w:eastAsia="pl-PL"/>
              </w:rPr>
              <w:t>Wykonawca</w:t>
            </w:r>
            <w:r w:rsidRPr="002A6CA3">
              <w:rPr>
                <w:rStyle w:val="Odwoanieprzypisudolnego"/>
                <w:rFonts w:ascii="Verdana" w:hAnsi="Verdana" w:cs="Arial"/>
                <w:sz w:val="20"/>
                <w:lang w:eastAsia="pl-PL"/>
              </w:rPr>
              <w:footnoteReference w:id="1"/>
            </w:r>
          </w:p>
        </w:tc>
        <w:tc>
          <w:tcPr>
            <w:tcW w:w="5528" w:type="dxa"/>
            <w:vAlign w:val="center"/>
          </w:tcPr>
          <w:p w:rsidR="004E43AF" w:rsidRPr="002A6CA3" w:rsidRDefault="004E43AF" w:rsidP="002476DE">
            <w:pPr>
              <w:widowControl w:val="0"/>
              <w:suppressAutoHyphens/>
              <w:spacing w:before="120" w:line="240" w:lineRule="auto"/>
              <w:ind w:left="-70"/>
              <w:jc w:val="center"/>
              <w:rPr>
                <w:rFonts w:ascii="Verdana" w:hAnsi="Verdana" w:cs="Arial"/>
                <w:color w:val="000000"/>
                <w:sz w:val="20"/>
                <w:lang w:eastAsia="pl-PL"/>
              </w:rPr>
            </w:pPr>
          </w:p>
        </w:tc>
      </w:tr>
    </w:tbl>
    <w:p w:rsidR="004E43AF" w:rsidRPr="002A6CA3" w:rsidRDefault="004E43AF" w:rsidP="004E43AF">
      <w:pPr>
        <w:widowControl w:val="0"/>
        <w:suppressAutoHyphens/>
        <w:spacing w:line="240" w:lineRule="auto"/>
        <w:ind w:left="1134"/>
        <w:jc w:val="left"/>
        <w:rPr>
          <w:rFonts w:ascii="Verdana" w:hAnsi="Verdana" w:cs="Arial"/>
          <w:sz w:val="20"/>
          <w:lang w:eastAsia="pl-PL"/>
        </w:rPr>
      </w:pPr>
    </w:p>
    <w:p w:rsidR="004E43AF" w:rsidRPr="002A6CA3" w:rsidRDefault="004E43AF" w:rsidP="004E43AF">
      <w:pPr>
        <w:widowControl w:val="0"/>
        <w:numPr>
          <w:ilvl w:val="0"/>
          <w:numId w:val="1"/>
        </w:numPr>
        <w:suppressAutoHyphens/>
        <w:spacing w:before="120" w:after="120" w:line="360" w:lineRule="auto"/>
        <w:ind w:left="142" w:hanging="142"/>
        <w:jc w:val="left"/>
        <w:rPr>
          <w:rFonts w:ascii="Verdana" w:hAnsi="Verdana" w:cs="Arial"/>
          <w:b/>
          <w:sz w:val="20"/>
          <w:lang w:eastAsia="pl-PL"/>
        </w:rPr>
      </w:pPr>
      <w:r w:rsidRPr="002A6CA3">
        <w:rPr>
          <w:rFonts w:ascii="Verdana" w:hAnsi="Verdana" w:cs="Arial"/>
          <w:b/>
          <w:sz w:val="20"/>
          <w:lang w:eastAsia="pl-PL"/>
        </w:rPr>
        <w:t xml:space="preserve">OSOBA </w:t>
      </w:r>
      <w:r w:rsidRPr="002A6CA3">
        <w:rPr>
          <w:rFonts w:ascii="Verdana" w:hAnsi="Verdana" w:cs="Arial"/>
          <w:b/>
          <w:caps/>
          <w:sz w:val="20"/>
          <w:lang w:eastAsia="pl-PL"/>
        </w:rPr>
        <w:t>uprawniona</w:t>
      </w:r>
      <w:r w:rsidRPr="002A6CA3">
        <w:rPr>
          <w:rFonts w:ascii="Verdana" w:hAnsi="Verdana" w:cs="Arial"/>
          <w:b/>
          <w:sz w:val="20"/>
          <w:lang w:eastAsia="pl-PL"/>
        </w:rPr>
        <w:t xml:space="preserve"> DO KONTAKTÓW </w:t>
      </w:r>
      <w:r w:rsidRPr="002A6CA3">
        <w:rPr>
          <w:rFonts w:ascii="Verdana" w:hAnsi="Verdana" w:cs="Arial"/>
          <w:b/>
          <w:caps/>
          <w:sz w:val="20"/>
          <w:lang w:eastAsia="pl-PL"/>
        </w:rPr>
        <w:t>z zamawiającym</w:t>
      </w:r>
      <w:r w:rsidRPr="002A6CA3">
        <w:rPr>
          <w:rFonts w:ascii="Verdana" w:hAnsi="Verdana" w:cs="Arial"/>
          <w:b/>
          <w:sz w:val="20"/>
          <w:lang w:eastAsia="pl-PL"/>
        </w:rPr>
        <w:t xml:space="preserve"> (w sprawie niniejszej Oferty)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8"/>
        <w:gridCol w:w="6379"/>
      </w:tblGrid>
      <w:tr w:rsidR="004E43AF" w:rsidRPr="00624AE0" w:rsidTr="002476DE">
        <w:tc>
          <w:tcPr>
            <w:tcW w:w="2268" w:type="dxa"/>
            <w:shd w:val="clear" w:color="auto" w:fill="D9D9D9" w:themeFill="background1" w:themeFillShade="D9"/>
          </w:tcPr>
          <w:p w:rsidR="004E43AF" w:rsidRPr="002A6CA3" w:rsidRDefault="004E43AF" w:rsidP="002476DE">
            <w:pPr>
              <w:widowControl w:val="0"/>
              <w:suppressAutoHyphens/>
              <w:spacing w:before="100" w:line="240" w:lineRule="auto"/>
              <w:ind w:left="214"/>
              <w:rPr>
                <w:rFonts w:ascii="Verdana" w:hAnsi="Verdana" w:cs="Arial"/>
                <w:sz w:val="20"/>
                <w:lang w:eastAsia="pl-PL"/>
              </w:rPr>
            </w:pPr>
            <w:r w:rsidRPr="002A6CA3">
              <w:rPr>
                <w:rFonts w:ascii="Verdana" w:hAnsi="Verdana" w:cs="Arial"/>
                <w:sz w:val="20"/>
                <w:lang w:eastAsia="pl-PL"/>
              </w:rPr>
              <w:t>Imię i nazwisko:</w:t>
            </w:r>
          </w:p>
        </w:tc>
        <w:tc>
          <w:tcPr>
            <w:tcW w:w="6379" w:type="dxa"/>
          </w:tcPr>
          <w:p w:rsidR="004E43AF" w:rsidRPr="002A6CA3" w:rsidRDefault="004E43AF" w:rsidP="002476DE">
            <w:pPr>
              <w:widowControl w:val="0"/>
              <w:suppressAutoHyphens/>
              <w:spacing w:before="100" w:line="240" w:lineRule="auto"/>
              <w:ind w:left="1134"/>
              <w:jc w:val="left"/>
              <w:rPr>
                <w:rFonts w:ascii="Verdana" w:hAnsi="Verdana" w:cs="Arial"/>
                <w:sz w:val="20"/>
                <w:lang w:eastAsia="pl-PL"/>
              </w:rPr>
            </w:pPr>
          </w:p>
        </w:tc>
      </w:tr>
      <w:tr w:rsidR="004E43AF" w:rsidRPr="00624AE0" w:rsidTr="002476DE">
        <w:tc>
          <w:tcPr>
            <w:tcW w:w="2268" w:type="dxa"/>
            <w:shd w:val="clear" w:color="auto" w:fill="D9D9D9" w:themeFill="background1" w:themeFillShade="D9"/>
          </w:tcPr>
          <w:p w:rsidR="004E43AF" w:rsidRPr="002A6CA3" w:rsidRDefault="004E43AF" w:rsidP="002476DE">
            <w:pPr>
              <w:widowControl w:val="0"/>
              <w:suppressAutoHyphens/>
              <w:spacing w:before="100" w:line="240" w:lineRule="auto"/>
              <w:ind w:left="214"/>
              <w:rPr>
                <w:rFonts w:ascii="Verdana" w:hAnsi="Verdana" w:cs="Arial"/>
                <w:sz w:val="20"/>
                <w:lang w:eastAsia="pl-PL"/>
              </w:rPr>
            </w:pPr>
            <w:r w:rsidRPr="002A6CA3">
              <w:rPr>
                <w:rFonts w:ascii="Verdana" w:hAnsi="Verdana" w:cs="Arial"/>
                <w:sz w:val="20"/>
                <w:lang w:eastAsia="pl-PL"/>
              </w:rPr>
              <w:t>Firma:</w:t>
            </w:r>
          </w:p>
        </w:tc>
        <w:tc>
          <w:tcPr>
            <w:tcW w:w="6379" w:type="dxa"/>
          </w:tcPr>
          <w:p w:rsidR="004E43AF" w:rsidRPr="002A6CA3" w:rsidRDefault="004E43AF" w:rsidP="002476DE">
            <w:pPr>
              <w:widowControl w:val="0"/>
              <w:suppressAutoHyphens/>
              <w:spacing w:before="100" w:line="240" w:lineRule="auto"/>
              <w:ind w:left="1134"/>
              <w:jc w:val="left"/>
              <w:rPr>
                <w:rFonts w:ascii="Verdana" w:hAnsi="Verdana" w:cs="Arial"/>
                <w:sz w:val="20"/>
                <w:lang w:eastAsia="pl-PL"/>
              </w:rPr>
            </w:pPr>
          </w:p>
        </w:tc>
      </w:tr>
      <w:tr w:rsidR="004E43AF" w:rsidRPr="00624AE0" w:rsidTr="002476DE">
        <w:tc>
          <w:tcPr>
            <w:tcW w:w="2268" w:type="dxa"/>
            <w:shd w:val="clear" w:color="auto" w:fill="D9D9D9" w:themeFill="background1" w:themeFillShade="D9"/>
          </w:tcPr>
          <w:p w:rsidR="004E43AF" w:rsidRPr="002A6CA3" w:rsidRDefault="004E43AF" w:rsidP="002476DE">
            <w:pPr>
              <w:widowControl w:val="0"/>
              <w:tabs>
                <w:tab w:val="center" w:pos="4536"/>
                <w:tab w:val="right" w:pos="9072"/>
              </w:tabs>
              <w:suppressAutoHyphens/>
              <w:spacing w:before="100" w:line="240" w:lineRule="auto"/>
              <w:ind w:left="214"/>
              <w:rPr>
                <w:rFonts w:ascii="Verdana" w:hAnsi="Verdana" w:cs="Arial"/>
                <w:sz w:val="20"/>
              </w:rPr>
            </w:pPr>
            <w:r w:rsidRPr="002A6CA3">
              <w:rPr>
                <w:rFonts w:ascii="Verdana" w:hAnsi="Verdana" w:cs="Arial"/>
                <w:sz w:val="20"/>
              </w:rPr>
              <w:t>Telefon:</w:t>
            </w:r>
          </w:p>
        </w:tc>
        <w:tc>
          <w:tcPr>
            <w:tcW w:w="6379" w:type="dxa"/>
          </w:tcPr>
          <w:p w:rsidR="004E43AF" w:rsidRPr="002A6CA3" w:rsidRDefault="004E43AF" w:rsidP="002476DE">
            <w:pPr>
              <w:widowControl w:val="0"/>
              <w:suppressAutoHyphens/>
              <w:spacing w:before="100" w:line="240" w:lineRule="auto"/>
              <w:ind w:left="1134"/>
              <w:jc w:val="left"/>
              <w:rPr>
                <w:rFonts w:ascii="Verdana" w:hAnsi="Verdana" w:cs="Arial"/>
                <w:sz w:val="20"/>
                <w:lang w:eastAsia="pl-PL"/>
              </w:rPr>
            </w:pPr>
          </w:p>
        </w:tc>
      </w:tr>
      <w:tr w:rsidR="004E43AF" w:rsidRPr="00624AE0" w:rsidTr="002476DE">
        <w:tc>
          <w:tcPr>
            <w:tcW w:w="2268" w:type="dxa"/>
            <w:shd w:val="clear" w:color="auto" w:fill="D9D9D9" w:themeFill="background1" w:themeFillShade="D9"/>
          </w:tcPr>
          <w:p w:rsidR="004E43AF" w:rsidRPr="002A6CA3" w:rsidRDefault="004E43AF" w:rsidP="002476DE">
            <w:pPr>
              <w:widowControl w:val="0"/>
              <w:suppressAutoHyphens/>
              <w:spacing w:before="100" w:line="240" w:lineRule="auto"/>
              <w:ind w:left="214"/>
              <w:rPr>
                <w:rFonts w:ascii="Verdana" w:hAnsi="Verdana" w:cs="Arial"/>
                <w:sz w:val="20"/>
                <w:lang w:val="de-DE" w:eastAsia="pl-PL"/>
              </w:rPr>
            </w:pPr>
            <w:proofErr w:type="spellStart"/>
            <w:r w:rsidRPr="002A6CA3">
              <w:rPr>
                <w:rFonts w:ascii="Verdana" w:hAnsi="Verdana" w:cs="Arial"/>
                <w:sz w:val="20"/>
                <w:lang w:val="de-DE" w:eastAsia="pl-PL"/>
              </w:rPr>
              <w:t>e-mail</w:t>
            </w:r>
            <w:proofErr w:type="spellEnd"/>
            <w:r w:rsidRPr="002A6CA3">
              <w:rPr>
                <w:rFonts w:ascii="Verdana" w:hAnsi="Verdana" w:cs="Arial"/>
                <w:sz w:val="20"/>
                <w:lang w:val="de-DE" w:eastAsia="pl-PL"/>
              </w:rPr>
              <w:t>:</w:t>
            </w:r>
          </w:p>
        </w:tc>
        <w:tc>
          <w:tcPr>
            <w:tcW w:w="6379" w:type="dxa"/>
          </w:tcPr>
          <w:p w:rsidR="004E43AF" w:rsidRPr="002A6CA3" w:rsidRDefault="004E43AF" w:rsidP="002476DE">
            <w:pPr>
              <w:widowControl w:val="0"/>
              <w:suppressAutoHyphens/>
              <w:spacing w:before="100" w:line="240" w:lineRule="auto"/>
              <w:ind w:left="1134"/>
              <w:jc w:val="left"/>
              <w:rPr>
                <w:rFonts w:ascii="Verdana" w:hAnsi="Verdana" w:cs="Arial"/>
                <w:sz w:val="20"/>
                <w:lang w:val="de-DE" w:eastAsia="pl-PL"/>
              </w:rPr>
            </w:pPr>
          </w:p>
        </w:tc>
      </w:tr>
    </w:tbl>
    <w:p w:rsidR="004E43AF" w:rsidRPr="002A6CA3" w:rsidRDefault="004E43AF" w:rsidP="004E43AF">
      <w:pPr>
        <w:widowControl w:val="0"/>
        <w:tabs>
          <w:tab w:val="left" w:pos="-1440"/>
          <w:tab w:val="left" w:pos="-720"/>
          <w:tab w:val="left" w:pos="714"/>
          <w:tab w:val="left" w:pos="1451"/>
          <w:tab w:val="left" w:pos="2131"/>
        </w:tabs>
        <w:suppressAutoHyphens/>
        <w:spacing w:line="240" w:lineRule="auto"/>
        <w:ind w:left="1134"/>
        <w:rPr>
          <w:rFonts w:ascii="Verdana" w:hAnsi="Verdana" w:cs="Arial"/>
          <w:spacing w:val="-3"/>
          <w:sz w:val="20"/>
          <w:lang w:val="de-DE" w:eastAsia="pl-PL"/>
        </w:rPr>
      </w:pPr>
    </w:p>
    <w:p w:rsidR="004E43AF" w:rsidRPr="002A6CA3" w:rsidRDefault="004E43AF" w:rsidP="004E43AF">
      <w:pPr>
        <w:widowControl w:val="0"/>
        <w:numPr>
          <w:ilvl w:val="0"/>
          <w:numId w:val="1"/>
        </w:numPr>
        <w:suppressAutoHyphens/>
        <w:spacing w:before="120" w:after="120" w:line="360" w:lineRule="auto"/>
        <w:ind w:left="142" w:hanging="142"/>
        <w:jc w:val="left"/>
        <w:rPr>
          <w:rFonts w:ascii="Verdana" w:hAnsi="Verdana" w:cs="Arial"/>
          <w:b/>
          <w:sz w:val="20"/>
          <w:lang w:eastAsia="pl-PL"/>
        </w:rPr>
      </w:pPr>
      <w:r w:rsidRPr="002A6CA3">
        <w:rPr>
          <w:rFonts w:ascii="Verdana" w:hAnsi="Verdana" w:cs="Arial"/>
          <w:b/>
          <w:sz w:val="20"/>
          <w:lang w:eastAsia="pl-PL"/>
        </w:rPr>
        <w:t>OFERTA WYKONAWCY</w:t>
      </w:r>
    </w:p>
    <w:p w:rsidR="004E43AF" w:rsidRPr="00DD358C" w:rsidRDefault="004E43AF" w:rsidP="004E43AF">
      <w:pPr>
        <w:widowControl w:val="0"/>
        <w:suppressAutoHyphens/>
        <w:rPr>
          <w:rFonts w:ascii="Verdana" w:hAnsi="Verdana" w:cstheme="minorHAnsi"/>
          <w:b/>
          <w:bCs/>
          <w:sz w:val="20"/>
        </w:rPr>
      </w:pPr>
      <w:r w:rsidRPr="002A6CA3">
        <w:rPr>
          <w:rFonts w:ascii="Verdana" w:hAnsi="Verdana" w:cs="Arial"/>
          <w:sz w:val="20"/>
        </w:rPr>
        <w:t xml:space="preserve">My, niżej podpisani, nawiązując do postępowania o udzielenie zamówienia </w:t>
      </w:r>
      <w:r w:rsidR="00DD358C">
        <w:rPr>
          <w:rFonts w:ascii="Verdana" w:hAnsi="Verdana" w:cs="Arial"/>
          <w:sz w:val="20"/>
        </w:rPr>
        <w:br/>
      </w:r>
      <w:r w:rsidRPr="002A6CA3">
        <w:rPr>
          <w:rFonts w:ascii="Verdana" w:hAnsi="Verdana" w:cstheme="minorHAnsi"/>
          <w:sz w:val="20"/>
        </w:rPr>
        <w:t xml:space="preserve">nr </w:t>
      </w:r>
      <w:r w:rsidR="00DD358C">
        <w:rPr>
          <w:rFonts w:ascii="Verdana" w:eastAsia="Calibri" w:hAnsi="Verdana" w:cstheme="minorHAnsi"/>
          <w:bCs/>
          <w:sz w:val="20"/>
          <w:lang w:eastAsia="pl-PL"/>
        </w:rPr>
        <w:t>POST/PEC/PEC/ZSE/00</w:t>
      </w:r>
      <w:r w:rsidR="009C4620">
        <w:rPr>
          <w:rFonts w:ascii="Verdana" w:eastAsia="Calibri" w:hAnsi="Verdana" w:cstheme="minorHAnsi"/>
          <w:bCs/>
          <w:sz w:val="20"/>
          <w:lang w:eastAsia="pl-PL"/>
        </w:rPr>
        <w:t>984</w:t>
      </w:r>
      <w:r w:rsidR="00DD358C">
        <w:rPr>
          <w:rFonts w:ascii="Verdana" w:eastAsia="Calibri" w:hAnsi="Verdana" w:cstheme="minorHAnsi"/>
          <w:bCs/>
          <w:sz w:val="20"/>
          <w:lang w:eastAsia="pl-PL"/>
        </w:rPr>
        <w:t xml:space="preserve">/2024 </w:t>
      </w:r>
      <w:r w:rsidRPr="002A6CA3">
        <w:rPr>
          <w:rFonts w:ascii="Verdana" w:hAnsi="Verdana" w:cstheme="minorHAnsi"/>
          <w:sz w:val="20"/>
        </w:rPr>
        <w:t xml:space="preserve">prowadzonego w trybie przetargu nieograniczonego na wykonanie </w:t>
      </w:r>
      <w:r w:rsidR="00515A41">
        <w:rPr>
          <w:rFonts w:ascii="Verdana" w:hAnsi="Verdana" w:cstheme="minorHAnsi"/>
          <w:sz w:val="20"/>
        </w:rPr>
        <w:t>dostaw</w:t>
      </w:r>
      <w:r w:rsidR="00052BE1">
        <w:rPr>
          <w:rFonts w:ascii="Verdana" w:hAnsi="Verdana" w:cstheme="minorHAnsi"/>
          <w:sz w:val="20"/>
        </w:rPr>
        <w:t>y</w:t>
      </w:r>
      <w:r w:rsidRPr="00DD358C">
        <w:rPr>
          <w:rFonts w:ascii="Verdana" w:hAnsi="Verdana" w:cstheme="minorHAnsi"/>
          <w:sz w:val="20"/>
        </w:rPr>
        <w:t xml:space="preserve"> pn</w:t>
      </w:r>
      <w:r w:rsidRPr="002A6CA3">
        <w:rPr>
          <w:rFonts w:ascii="Verdana" w:hAnsi="Verdana" w:cstheme="minorHAnsi"/>
          <w:sz w:val="20"/>
        </w:rPr>
        <w:t xml:space="preserve">. </w:t>
      </w:r>
      <w:r w:rsidR="00DD358C" w:rsidRPr="00DD358C">
        <w:rPr>
          <w:rFonts w:ascii="Verdana" w:hAnsi="Verdana" w:cstheme="minorHAnsi"/>
          <w:b/>
          <w:sz w:val="20"/>
        </w:rPr>
        <w:t>„</w:t>
      </w:r>
      <w:r w:rsidR="009C4620" w:rsidRPr="009C4620">
        <w:rPr>
          <w:rFonts w:ascii="Verdana" w:hAnsi="Verdana" w:cstheme="minorHAnsi"/>
          <w:b/>
          <w:bCs/>
          <w:sz w:val="20"/>
        </w:rPr>
        <w:t>Dostawa odczynników do analizatorów fizykochemicznych dla PGE EC S</w:t>
      </w:r>
      <w:r w:rsidR="00D449EA">
        <w:rPr>
          <w:rFonts w:ascii="Verdana" w:hAnsi="Verdana" w:cstheme="minorHAnsi"/>
          <w:b/>
          <w:bCs/>
          <w:sz w:val="20"/>
        </w:rPr>
        <w:t>.</w:t>
      </w:r>
      <w:r w:rsidR="009C4620" w:rsidRPr="009C4620">
        <w:rPr>
          <w:rFonts w:ascii="Verdana" w:hAnsi="Verdana" w:cstheme="minorHAnsi"/>
          <w:b/>
          <w:bCs/>
          <w:sz w:val="20"/>
        </w:rPr>
        <w:t>A</w:t>
      </w:r>
      <w:r w:rsidR="00D449EA">
        <w:rPr>
          <w:rFonts w:ascii="Verdana" w:hAnsi="Verdana" w:cstheme="minorHAnsi"/>
          <w:b/>
          <w:bCs/>
          <w:sz w:val="20"/>
        </w:rPr>
        <w:t>.</w:t>
      </w:r>
      <w:bookmarkStart w:id="2" w:name="_GoBack"/>
      <w:bookmarkEnd w:id="2"/>
      <w:r w:rsidR="009C4620" w:rsidRPr="009C4620">
        <w:rPr>
          <w:rFonts w:ascii="Verdana" w:hAnsi="Verdana" w:cstheme="minorHAnsi"/>
          <w:b/>
          <w:bCs/>
          <w:sz w:val="20"/>
        </w:rPr>
        <w:t xml:space="preserve"> Oddział Elektrociepłownia w Lublinie Wrotków</w:t>
      </w:r>
      <w:r w:rsidR="00DD358C">
        <w:rPr>
          <w:rFonts w:ascii="Verdana" w:hAnsi="Verdana" w:cstheme="minorHAnsi"/>
          <w:b/>
          <w:bCs/>
          <w:sz w:val="20"/>
        </w:rPr>
        <w:t xml:space="preserve">” </w:t>
      </w:r>
      <w:r w:rsidRPr="002A6CA3">
        <w:rPr>
          <w:rFonts w:ascii="Verdana" w:hAnsi="Verdana" w:cstheme="minorHAnsi"/>
          <w:sz w:val="20"/>
        </w:rPr>
        <w:t>niniejszym</w:t>
      </w:r>
      <w:r w:rsidRPr="002A6CA3">
        <w:rPr>
          <w:rFonts w:ascii="Verdana" w:hAnsi="Verdana" w:cs="Arial"/>
          <w:sz w:val="20"/>
        </w:rPr>
        <w:t xml:space="preserve"> oświadczamy, że:</w:t>
      </w:r>
    </w:p>
    <w:p w:rsidR="00A978E8" w:rsidRPr="00B05236" w:rsidRDefault="004E43AF" w:rsidP="00B05236">
      <w:pPr>
        <w:pStyle w:val="Akapitzlist"/>
        <w:widowControl w:val="0"/>
        <w:numPr>
          <w:ilvl w:val="3"/>
          <w:numId w:val="1"/>
        </w:numPr>
        <w:suppressAutoHyphens/>
        <w:spacing w:before="240"/>
        <w:ind w:left="425" w:hanging="425"/>
        <w:contextualSpacing w:val="0"/>
        <w:rPr>
          <w:rFonts w:ascii="Verdana" w:hAnsi="Verdana" w:cs="Arial"/>
          <w:sz w:val="20"/>
        </w:rPr>
      </w:pPr>
      <w:r w:rsidRPr="002A6CA3">
        <w:rPr>
          <w:rFonts w:ascii="Verdana" w:hAnsi="Verdana" w:cs="Arial"/>
          <w:sz w:val="20"/>
        </w:rPr>
        <w:t>Zrealizujemy Przedmiot Zamówienia za następującą Cenę w wysokości: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5"/>
        <w:gridCol w:w="1353"/>
        <w:gridCol w:w="2977"/>
        <w:gridCol w:w="567"/>
        <w:gridCol w:w="567"/>
        <w:gridCol w:w="1562"/>
        <w:gridCol w:w="1551"/>
      </w:tblGrid>
      <w:tr w:rsidR="00B04BDB" w:rsidRPr="008A75F1" w:rsidTr="00C37BDE">
        <w:trPr>
          <w:trHeight w:val="522"/>
          <w:jc w:val="center"/>
        </w:trPr>
        <w:tc>
          <w:tcPr>
            <w:tcW w:w="485" w:type="dxa"/>
            <w:shd w:val="clear" w:color="auto" w:fill="E7E6E6" w:themeFill="background2"/>
            <w:vAlign w:val="center"/>
          </w:tcPr>
          <w:p w:rsidR="00B04BDB" w:rsidRPr="008A75F1" w:rsidRDefault="00B04BDB" w:rsidP="00B04BDB">
            <w:pPr>
              <w:widowControl w:val="0"/>
              <w:autoSpaceDE w:val="0"/>
              <w:autoSpaceDN w:val="0"/>
              <w:adjustRightInd w:val="0"/>
              <w:spacing w:before="120" w:line="240" w:lineRule="auto"/>
              <w:jc w:val="center"/>
              <w:rPr>
                <w:rFonts w:asciiTheme="minorHAnsi" w:hAnsiTheme="minorHAnsi" w:cs="Arial"/>
                <w:b/>
                <w:sz w:val="16"/>
                <w:szCs w:val="16"/>
                <w:lang w:eastAsia="pl-PL"/>
              </w:rPr>
            </w:pPr>
            <w:r w:rsidRPr="008A75F1">
              <w:rPr>
                <w:rFonts w:asciiTheme="minorHAnsi" w:hAnsiTheme="minorHAnsi" w:cs="Arial"/>
                <w:b/>
                <w:sz w:val="16"/>
                <w:szCs w:val="16"/>
                <w:lang w:eastAsia="pl-PL"/>
              </w:rPr>
              <w:t>L.p.</w:t>
            </w:r>
          </w:p>
        </w:tc>
        <w:tc>
          <w:tcPr>
            <w:tcW w:w="1353" w:type="dxa"/>
            <w:shd w:val="clear" w:color="auto" w:fill="E7E6E6" w:themeFill="background2"/>
            <w:vAlign w:val="center"/>
          </w:tcPr>
          <w:p w:rsidR="005D7713" w:rsidRPr="008A75F1" w:rsidRDefault="00B04BDB" w:rsidP="005D7713">
            <w:pPr>
              <w:widowControl w:val="0"/>
              <w:autoSpaceDE w:val="0"/>
              <w:autoSpaceDN w:val="0"/>
              <w:adjustRightInd w:val="0"/>
              <w:spacing w:before="120" w:line="240" w:lineRule="auto"/>
              <w:jc w:val="center"/>
              <w:rPr>
                <w:rFonts w:asciiTheme="minorHAnsi" w:hAnsiTheme="minorHAnsi" w:cs="Arial"/>
                <w:b/>
                <w:sz w:val="16"/>
                <w:szCs w:val="16"/>
                <w:lang w:eastAsia="pl-PL"/>
              </w:rPr>
            </w:pPr>
            <w:r w:rsidRPr="008A75F1">
              <w:rPr>
                <w:rFonts w:asciiTheme="minorHAnsi" w:hAnsiTheme="minorHAnsi" w:cs="Arial"/>
                <w:b/>
                <w:sz w:val="16"/>
                <w:szCs w:val="16"/>
                <w:lang w:eastAsia="pl-PL"/>
              </w:rPr>
              <w:t>Nazwa indeksu</w:t>
            </w:r>
            <w:r w:rsidR="005D7713">
              <w:rPr>
                <w:rFonts w:asciiTheme="minorHAnsi" w:hAnsiTheme="minorHAnsi" w:cs="Arial"/>
                <w:b/>
                <w:sz w:val="16"/>
                <w:szCs w:val="16"/>
                <w:lang w:eastAsia="pl-PL"/>
              </w:rPr>
              <w:t xml:space="preserve"> w Systemie Zakupowym GK PGE</w:t>
            </w:r>
          </w:p>
        </w:tc>
        <w:tc>
          <w:tcPr>
            <w:tcW w:w="2977" w:type="dxa"/>
            <w:shd w:val="clear" w:color="auto" w:fill="E7E6E6" w:themeFill="background2"/>
            <w:vAlign w:val="center"/>
          </w:tcPr>
          <w:p w:rsidR="00B04BDB" w:rsidRPr="008A75F1" w:rsidRDefault="00B04BDB" w:rsidP="00B04BDB">
            <w:pPr>
              <w:widowControl w:val="0"/>
              <w:autoSpaceDE w:val="0"/>
              <w:autoSpaceDN w:val="0"/>
              <w:adjustRightInd w:val="0"/>
              <w:spacing w:before="120" w:line="240" w:lineRule="auto"/>
              <w:jc w:val="center"/>
              <w:rPr>
                <w:rFonts w:asciiTheme="minorHAnsi" w:hAnsiTheme="minorHAnsi" w:cs="Arial"/>
                <w:b/>
                <w:sz w:val="16"/>
                <w:szCs w:val="16"/>
                <w:lang w:eastAsia="pl-PL"/>
              </w:rPr>
            </w:pPr>
            <w:r w:rsidRPr="008A75F1">
              <w:rPr>
                <w:rFonts w:asciiTheme="minorHAnsi" w:hAnsiTheme="minorHAnsi" w:cs="Arial"/>
                <w:b/>
                <w:sz w:val="16"/>
                <w:szCs w:val="16"/>
                <w:lang w:eastAsia="pl-PL"/>
              </w:rPr>
              <w:t>Szczegółowy opis</w:t>
            </w:r>
          </w:p>
        </w:tc>
        <w:tc>
          <w:tcPr>
            <w:tcW w:w="567" w:type="dxa"/>
            <w:shd w:val="clear" w:color="auto" w:fill="E7E6E6" w:themeFill="background2"/>
            <w:vAlign w:val="center"/>
          </w:tcPr>
          <w:p w:rsidR="00B04BDB" w:rsidRPr="008A75F1" w:rsidRDefault="00B04BDB" w:rsidP="00B04BDB">
            <w:pPr>
              <w:widowControl w:val="0"/>
              <w:autoSpaceDE w:val="0"/>
              <w:autoSpaceDN w:val="0"/>
              <w:adjustRightInd w:val="0"/>
              <w:spacing w:before="120" w:line="240" w:lineRule="auto"/>
              <w:jc w:val="center"/>
              <w:rPr>
                <w:rFonts w:asciiTheme="minorHAnsi" w:hAnsiTheme="minorHAnsi" w:cs="Arial"/>
                <w:b/>
                <w:sz w:val="16"/>
                <w:szCs w:val="16"/>
                <w:lang w:eastAsia="pl-PL"/>
              </w:rPr>
            </w:pPr>
            <w:r w:rsidRPr="008A75F1">
              <w:rPr>
                <w:rFonts w:asciiTheme="minorHAnsi" w:hAnsiTheme="minorHAnsi" w:cs="Arial"/>
                <w:b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567" w:type="dxa"/>
            <w:shd w:val="clear" w:color="auto" w:fill="E7E6E6" w:themeFill="background2"/>
            <w:vAlign w:val="center"/>
          </w:tcPr>
          <w:p w:rsidR="00B04BDB" w:rsidRPr="008A75F1" w:rsidRDefault="00B04BDB" w:rsidP="00B04BDB">
            <w:pPr>
              <w:widowControl w:val="0"/>
              <w:autoSpaceDE w:val="0"/>
              <w:autoSpaceDN w:val="0"/>
              <w:adjustRightInd w:val="0"/>
              <w:spacing w:before="120" w:line="240" w:lineRule="auto"/>
              <w:jc w:val="center"/>
              <w:rPr>
                <w:rFonts w:asciiTheme="minorHAnsi" w:eastAsia="Calibri" w:hAnsiTheme="minorHAnsi"/>
                <w:b/>
                <w:sz w:val="16"/>
                <w:szCs w:val="16"/>
                <w:lang w:eastAsia="pl-PL"/>
              </w:rPr>
            </w:pPr>
            <w:r w:rsidRPr="008A75F1">
              <w:rPr>
                <w:rFonts w:asciiTheme="minorHAnsi" w:eastAsia="Calibri" w:hAnsiTheme="minorHAnsi"/>
                <w:b/>
                <w:sz w:val="16"/>
                <w:szCs w:val="16"/>
                <w:lang w:eastAsia="pl-PL"/>
              </w:rPr>
              <w:t>j.m.</w:t>
            </w:r>
          </w:p>
        </w:tc>
        <w:tc>
          <w:tcPr>
            <w:tcW w:w="1562" w:type="dxa"/>
            <w:shd w:val="clear" w:color="auto" w:fill="E7E6E6" w:themeFill="background2"/>
            <w:vAlign w:val="center"/>
          </w:tcPr>
          <w:p w:rsidR="00B04BDB" w:rsidRPr="008A75F1" w:rsidRDefault="00B04BDB" w:rsidP="00B04BDB">
            <w:pPr>
              <w:widowControl w:val="0"/>
              <w:autoSpaceDE w:val="0"/>
              <w:autoSpaceDN w:val="0"/>
              <w:adjustRightInd w:val="0"/>
              <w:spacing w:before="120" w:line="240" w:lineRule="auto"/>
              <w:jc w:val="center"/>
              <w:rPr>
                <w:rFonts w:asciiTheme="minorHAnsi" w:hAnsiTheme="minorHAnsi" w:cs="Arial"/>
                <w:b/>
                <w:sz w:val="16"/>
                <w:szCs w:val="16"/>
                <w:lang w:eastAsia="pl-PL"/>
              </w:rPr>
            </w:pPr>
            <w:r w:rsidRPr="008A75F1">
              <w:rPr>
                <w:rFonts w:asciiTheme="minorHAnsi" w:eastAsia="Calibri" w:hAnsiTheme="minorHAnsi"/>
                <w:b/>
                <w:sz w:val="16"/>
                <w:szCs w:val="16"/>
                <w:lang w:eastAsia="pl-PL"/>
              </w:rPr>
              <w:t>Cena jednostkowa netto [zł]</w:t>
            </w:r>
          </w:p>
        </w:tc>
        <w:tc>
          <w:tcPr>
            <w:tcW w:w="1551" w:type="dxa"/>
            <w:shd w:val="clear" w:color="auto" w:fill="E7E6E6" w:themeFill="background2"/>
            <w:vAlign w:val="center"/>
          </w:tcPr>
          <w:p w:rsidR="00B04BDB" w:rsidRPr="008A75F1" w:rsidRDefault="00B04BDB" w:rsidP="00B04BDB">
            <w:pPr>
              <w:widowControl w:val="0"/>
              <w:autoSpaceDE w:val="0"/>
              <w:autoSpaceDN w:val="0"/>
              <w:adjustRightInd w:val="0"/>
              <w:spacing w:before="120" w:line="240" w:lineRule="auto"/>
              <w:jc w:val="center"/>
              <w:rPr>
                <w:rFonts w:asciiTheme="minorHAnsi" w:eastAsia="Calibri" w:hAnsiTheme="minorHAnsi"/>
                <w:b/>
                <w:sz w:val="16"/>
                <w:szCs w:val="16"/>
                <w:lang w:eastAsia="pl-PL"/>
              </w:rPr>
            </w:pPr>
            <w:r w:rsidRPr="008A75F1">
              <w:rPr>
                <w:rFonts w:asciiTheme="minorHAnsi" w:eastAsia="Calibri" w:hAnsiTheme="minorHAnsi"/>
                <w:b/>
                <w:sz w:val="16"/>
                <w:szCs w:val="16"/>
                <w:lang w:eastAsia="pl-PL"/>
              </w:rPr>
              <w:t>Wartość netto [zł]</w:t>
            </w:r>
          </w:p>
          <w:p w:rsidR="00154257" w:rsidRPr="008A75F1" w:rsidRDefault="00154257" w:rsidP="00B04BDB">
            <w:pPr>
              <w:widowControl w:val="0"/>
              <w:autoSpaceDE w:val="0"/>
              <w:autoSpaceDN w:val="0"/>
              <w:adjustRightInd w:val="0"/>
              <w:spacing w:before="120" w:line="240" w:lineRule="auto"/>
              <w:jc w:val="center"/>
              <w:rPr>
                <w:rFonts w:asciiTheme="minorHAnsi" w:hAnsiTheme="minorHAnsi" w:cs="Arial"/>
                <w:b/>
                <w:sz w:val="16"/>
                <w:szCs w:val="16"/>
                <w:lang w:eastAsia="pl-PL"/>
              </w:rPr>
            </w:pPr>
            <w:r w:rsidRPr="008A75F1">
              <w:rPr>
                <w:rFonts w:asciiTheme="minorHAnsi" w:eastAsia="Calibri" w:hAnsiTheme="minorHAnsi"/>
                <w:b/>
                <w:sz w:val="16"/>
                <w:szCs w:val="16"/>
                <w:lang w:eastAsia="pl-PL"/>
              </w:rPr>
              <w:t>(</w:t>
            </w:r>
            <w:proofErr w:type="spellStart"/>
            <w:r w:rsidRPr="008A75F1">
              <w:rPr>
                <w:rFonts w:asciiTheme="minorHAnsi" w:eastAsia="Calibri" w:hAnsiTheme="minorHAnsi"/>
                <w:b/>
                <w:sz w:val="16"/>
                <w:szCs w:val="16"/>
                <w:lang w:eastAsia="pl-PL"/>
              </w:rPr>
              <w:t>kol.DxF</w:t>
            </w:r>
            <w:proofErr w:type="spellEnd"/>
            <w:r w:rsidRPr="008A75F1">
              <w:rPr>
                <w:rFonts w:asciiTheme="minorHAnsi" w:eastAsia="Calibri" w:hAnsiTheme="minorHAnsi"/>
                <w:b/>
                <w:sz w:val="16"/>
                <w:szCs w:val="16"/>
                <w:lang w:eastAsia="pl-PL"/>
              </w:rPr>
              <w:t>)</w:t>
            </w:r>
          </w:p>
        </w:tc>
      </w:tr>
      <w:tr w:rsidR="00B04BDB" w:rsidRPr="008A75F1" w:rsidTr="00C37BDE">
        <w:trPr>
          <w:trHeight w:val="244"/>
          <w:jc w:val="center"/>
        </w:trPr>
        <w:tc>
          <w:tcPr>
            <w:tcW w:w="485" w:type="dxa"/>
            <w:shd w:val="clear" w:color="auto" w:fill="E7E6E6" w:themeFill="background2"/>
            <w:vAlign w:val="center"/>
          </w:tcPr>
          <w:p w:rsidR="00B04BDB" w:rsidRPr="008A75F1" w:rsidRDefault="00B04BDB" w:rsidP="00B04BDB">
            <w:pPr>
              <w:widowControl w:val="0"/>
              <w:autoSpaceDE w:val="0"/>
              <w:autoSpaceDN w:val="0"/>
              <w:adjustRightInd w:val="0"/>
              <w:spacing w:before="120" w:line="240" w:lineRule="auto"/>
              <w:jc w:val="center"/>
              <w:rPr>
                <w:rFonts w:asciiTheme="minorHAnsi" w:hAnsiTheme="minorHAnsi" w:cs="Arial"/>
                <w:b/>
                <w:sz w:val="16"/>
                <w:szCs w:val="16"/>
                <w:lang w:eastAsia="pl-PL"/>
              </w:rPr>
            </w:pPr>
            <w:r w:rsidRPr="008A75F1">
              <w:rPr>
                <w:rFonts w:asciiTheme="minorHAnsi" w:hAnsiTheme="minorHAnsi" w:cs="Arial"/>
                <w:b/>
                <w:sz w:val="16"/>
                <w:szCs w:val="16"/>
                <w:lang w:eastAsia="pl-PL"/>
              </w:rPr>
              <w:t>A</w:t>
            </w:r>
          </w:p>
        </w:tc>
        <w:tc>
          <w:tcPr>
            <w:tcW w:w="1353" w:type="dxa"/>
            <w:shd w:val="clear" w:color="auto" w:fill="E7E6E6" w:themeFill="background2"/>
            <w:vAlign w:val="center"/>
          </w:tcPr>
          <w:p w:rsidR="00B04BDB" w:rsidRPr="008A75F1" w:rsidRDefault="00B04BDB" w:rsidP="00B04BDB">
            <w:pPr>
              <w:widowControl w:val="0"/>
              <w:autoSpaceDE w:val="0"/>
              <w:autoSpaceDN w:val="0"/>
              <w:adjustRightInd w:val="0"/>
              <w:spacing w:before="120" w:line="240" w:lineRule="auto"/>
              <w:jc w:val="center"/>
              <w:rPr>
                <w:rFonts w:asciiTheme="minorHAnsi" w:hAnsiTheme="minorHAnsi" w:cs="Arial"/>
                <w:b/>
                <w:sz w:val="16"/>
                <w:szCs w:val="16"/>
                <w:lang w:eastAsia="pl-PL"/>
              </w:rPr>
            </w:pPr>
            <w:r w:rsidRPr="008A75F1">
              <w:rPr>
                <w:rFonts w:asciiTheme="minorHAnsi" w:hAnsiTheme="minorHAnsi" w:cs="Arial"/>
                <w:b/>
                <w:sz w:val="16"/>
                <w:szCs w:val="16"/>
                <w:lang w:eastAsia="pl-PL"/>
              </w:rPr>
              <w:t>B</w:t>
            </w:r>
          </w:p>
        </w:tc>
        <w:tc>
          <w:tcPr>
            <w:tcW w:w="2977" w:type="dxa"/>
            <w:shd w:val="clear" w:color="auto" w:fill="E7E6E6" w:themeFill="background2"/>
            <w:vAlign w:val="center"/>
          </w:tcPr>
          <w:p w:rsidR="00B04BDB" w:rsidRPr="008A75F1" w:rsidRDefault="00B04BDB" w:rsidP="00B04BDB">
            <w:pPr>
              <w:widowControl w:val="0"/>
              <w:autoSpaceDE w:val="0"/>
              <w:autoSpaceDN w:val="0"/>
              <w:adjustRightInd w:val="0"/>
              <w:spacing w:before="120" w:line="240" w:lineRule="auto"/>
              <w:jc w:val="center"/>
              <w:rPr>
                <w:rFonts w:asciiTheme="minorHAnsi" w:hAnsiTheme="minorHAnsi" w:cs="Arial"/>
                <w:b/>
                <w:sz w:val="16"/>
                <w:szCs w:val="16"/>
                <w:lang w:eastAsia="pl-PL"/>
              </w:rPr>
            </w:pPr>
            <w:r w:rsidRPr="008A75F1">
              <w:rPr>
                <w:rFonts w:asciiTheme="minorHAnsi" w:hAnsiTheme="minorHAnsi" w:cs="Arial"/>
                <w:b/>
                <w:sz w:val="16"/>
                <w:szCs w:val="16"/>
                <w:lang w:eastAsia="pl-PL"/>
              </w:rPr>
              <w:t>C</w:t>
            </w:r>
          </w:p>
        </w:tc>
        <w:tc>
          <w:tcPr>
            <w:tcW w:w="567" w:type="dxa"/>
            <w:shd w:val="clear" w:color="auto" w:fill="E7E6E6" w:themeFill="background2"/>
            <w:vAlign w:val="center"/>
          </w:tcPr>
          <w:p w:rsidR="00B04BDB" w:rsidRPr="008A75F1" w:rsidRDefault="00B04BDB" w:rsidP="00B04BDB">
            <w:pPr>
              <w:widowControl w:val="0"/>
              <w:autoSpaceDE w:val="0"/>
              <w:autoSpaceDN w:val="0"/>
              <w:adjustRightInd w:val="0"/>
              <w:spacing w:before="120" w:line="240" w:lineRule="auto"/>
              <w:jc w:val="center"/>
              <w:rPr>
                <w:rFonts w:asciiTheme="minorHAnsi" w:hAnsiTheme="minorHAnsi" w:cs="Arial"/>
                <w:b/>
                <w:sz w:val="16"/>
                <w:szCs w:val="16"/>
                <w:lang w:eastAsia="pl-PL"/>
              </w:rPr>
            </w:pPr>
            <w:r w:rsidRPr="008A75F1">
              <w:rPr>
                <w:rFonts w:asciiTheme="minorHAnsi" w:hAnsiTheme="minorHAnsi" w:cs="Arial"/>
                <w:b/>
                <w:sz w:val="16"/>
                <w:szCs w:val="16"/>
                <w:lang w:eastAsia="pl-PL"/>
              </w:rPr>
              <w:t>D</w:t>
            </w:r>
          </w:p>
        </w:tc>
        <w:tc>
          <w:tcPr>
            <w:tcW w:w="567" w:type="dxa"/>
            <w:shd w:val="clear" w:color="auto" w:fill="E7E6E6" w:themeFill="background2"/>
            <w:vAlign w:val="center"/>
          </w:tcPr>
          <w:p w:rsidR="00B04BDB" w:rsidRPr="008A75F1" w:rsidRDefault="00B04BDB" w:rsidP="00B04BDB">
            <w:pPr>
              <w:widowControl w:val="0"/>
              <w:autoSpaceDE w:val="0"/>
              <w:autoSpaceDN w:val="0"/>
              <w:adjustRightInd w:val="0"/>
              <w:spacing w:before="120" w:line="240" w:lineRule="auto"/>
              <w:jc w:val="center"/>
              <w:rPr>
                <w:rFonts w:asciiTheme="minorHAnsi" w:eastAsia="Calibri" w:hAnsiTheme="minorHAnsi"/>
                <w:b/>
                <w:sz w:val="16"/>
                <w:szCs w:val="16"/>
                <w:lang w:eastAsia="pl-PL"/>
              </w:rPr>
            </w:pPr>
            <w:r w:rsidRPr="008A75F1">
              <w:rPr>
                <w:rFonts w:asciiTheme="minorHAnsi" w:eastAsia="Calibri" w:hAnsiTheme="minorHAnsi"/>
                <w:b/>
                <w:sz w:val="16"/>
                <w:szCs w:val="16"/>
                <w:lang w:eastAsia="pl-PL"/>
              </w:rPr>
              <w:t>E</w:t>
            </w:r>
          </w:p>
        </w:tc>
        <w:tc>
          <w:tcPr>
            <w:tcW w:w="1562" w:type="dxa"/>
            <w:shd w:val="clear" w:color="auto" w:fill="E7E6E6" w:themeFill="background2"/>
            <w:vAlign w:val="center"/>
          </w:tcPr>
          <w:p w:rsidR="00B04BDB" w:rsidRPr="008A75F1" w:rsidRDefault="00B04BDB" w:rsidP="00B04BDB">
            <w:pPr>
              <w:widowControl w:val="0"/>
              <w:autoSpaceDE w:val="0"/>
              <w:autoSpaceDN w:val="0"/>
              <w:adjustRightInd w:val="0"/>
              <w:spacing w:before="120" w:line="240" w:lineRule="auto"/>
              <w:jc w:val="center"/>
              <w:rPr>
                <w:rFonts w:asciiTheme="minorHAnsi" w:eastAsia="Calibri" w:hAnsiTheme="minorHAnsi"/>
                <w:b/>
                <w:sz w:val="16"/>
                <w:szCs w:val="16"/>
                <w:lang w:eastAsia="pl-PL"/>
              </w:rPr>
            </w:pPr>
            <w:r w:rsidRPr="008A75F1">
              <w:rPr>
                <w:rFonts w:asciiTheme="minorHAnsi" w:eastAsia="Calibri" w:hAnsiTheme="minorHAnsi"/>
                <w:b/>
                <w:sz w:val="16"/>
                <w:szCs w:val="16"/>
                <w:lang w:eastAsia="pl-PL"/>
              </w:rPr>
              <w:t>F</w:t>
            </w:r>
          </w:p>
        </w:tc>
        <w:tc>
          <w:tcPr>
            <w:tcW w:w="1551" w:type="dxa"/>
            <w:shd w:val="clear" w:color="auto" w:fill="E7E6E6" w:themeFill="background2"/>
            <w:vAlign w:val="center"/>
          </w:tcPr>
          <w:p w:rsidR="00B04BDB" w:rsidRPr="008A75F1" w:rsidRDefault="00B04BDB" w:rsidP="00B04BDB">
            <w:pPr>
              <w:widowControl w:val="0"/>
              <w:autoSpaceDE w:val="0"/>
              <w:autoSpaceDN w:val="0"/>
              <w:adjustRightInd w:val="0"/>
              <w:spacing w:before="120" w:line="240" w:lineRule="auto"/>
              <w:jc w:val="center"/>
              <w:rPr>
                <w:rFonts w:asciiTheme="minorHAnsi" w:eastAsia="Calibri" w:hAnsiTheme="minorHAnsi"/>
                <w:b/>
                <w:sz w:val="16"/>
                <w:szCs w:val="16"/>
                <w:lang w:eastAsia="pl-PL"/>
              </w:rPr>
            </w:pPr>
            <w:r w:rsidRPr="008A75F1">
              <w:rPr>
                <w:rFonts w:asciiTheme="minorHAnsi" w:eastAsia="Calibri" w:hAnsiTheme="minorHAnsi"/>
                <w:b/>
                <w:sz w:val="16"/>
                <w:szCs w:val="16"/>
                <w:lang w:eastAsia="pl-PL"/>
              </w:rPr>
              <w:t>G</w:t>
            </w:r>
          </w:p>
        </w:tc>
      </w:tr>
      <w:tr w:rsidR="00B04BDB" w:rsidRPr="008A75F1" w:rsidTr="00C37BDE">
        <w:trPr>
          <w:trHeight w:val="647"/>
          <w:jc w:val="center"/>
        </w:trPr>
        <w:tc>
          <w:tcPr>
            <w:tcW w:w="485" w:type="dxa"/>
            <w:shd w:val="clear" w:color="auto" w:fill="auto"/>
            <w:vAlign w:val="center"/>
          </w:tcPr>
          <w:p w:rsidR="00B04BDB" w:rsidRPr="008A75F1" w:rsidRDefault="00B04BDB" w:rsidP="00B04BDB">
            <w:pPr>
              <w:widowControl w:val="0"/>
              <w:autoSpaceDE w:val="0"/>
              <w:autoSpaceDN w:val="0"/>
              <w:adjustRightInd w:val="0"/>
              <w:spacing w:before="120" w:line="240" w:lineRule="auto"/>
              <w:jc w:val="center"/>
              <w:rPr>
                <w:rFonts w:asciiTheme="minorHAnsi" w:hAnsiTheme="minorHAnsi" w:cs="Arial"/>
                <w:b/>
                <w:sz w:val="16"/>
                <w:szCs w:val="16"/>
                <w:lang w:eastAsia="pl-PL"/>
              </w:rPr>
            </w:pPr>
            <w:r w:rsidRPr="008A75F1">
              <w:rPr>
                <w:rFonts w:asciiTheme="minorHAnsi" w:hAnsiTheme="minorHAnsi" w:cs="Arial"/>
                <w:b/>
                <w:sz w:val="16"/>
                <w:szCs w:val="16"/>
                <w:lang w:eastAsia="pl-PL"/>
              </w:rPr>
              <w:t>1.</w:t>
            </w:r>
          </w:p>
        </w:tc>
        <w:tc>
          <w:tcPr>
            <w:tcW w:w="1353" w:type="dxa"/>
          </w:tcPr>
          <w:p w:rsidR="00B04BDB" w:rsidRPr="008A75F1" w:rsidRDefault="00AC29B7" w:rsidP="00904968">
            <w:pPr>
              <w:widowControl w:val="0"/>
              <w:autoSpaceDE w:val="0"/>
              <w:autoSpaceDN w:val="0"/>
              <w:adjustRightInd w:val="0"/>
              <w:spacing w:before="120" w:line="240" w:lineRule="auto"/>
              <w:rPr>
                <w:rFonts w:asciiTheme="minorHAnsi" w:hAnsiTheme="minorHAnsi" w:cs="Arial"/>
                <w:sz w:val="16"/>
                <w:szCs w:val="16"/>
                <w:lang w:eastAsia="pl-PL"/>
              </w:rPr>
            </w:pPr>
            <w:r w:rsidRPr="008A75F1">
              <w:rPr>
                <w:rFonts w:asciiTheme="minorHAnsi" w:hAnsiTheme="minorHAnsi" w:cs="Arial"/>
                <w:sz w:val="16"/>
                <w:szCs w:val="16"/>
                <w:lang w:eastAsia="pl-PL"/>
              </w:rPr>
              <w:t>ZESTAW REAGENT.OXY.SILITRACE A85.420.860</w:t>
            </w:r>
          </w:p>
        </w:tc>
        <w:tc>
          <w:tcPr>
            <w:tcW w:w="2977" w:type="dxa"/>
            <w:shd w:val="clear" w:color="auto" w:fill="auto"/>
          </w:tcPr>
          <w:p w:rsidR="00B04BDB" w:rsidRPr="008A75F1" w:rsidRDefault="00AC344E" w:rsidP="00904968">
            <w:pPr>
              <w:widowControl w:val="0"/>
              <w:autoSpaceDE w:val="0"/>
              <w:autoSpaceDN w:val="0"/>
              <w:adjustRightInd w:val="0"/>
              <w:spacing w:before="120" w:line="240" w:lineRule="auto"/>
              <w:rPr>
                <w:rFonts w:asciiTheme="minorHAnsi" w:hAnsiTheme="minorHAnsi" w:cs="Arial"/>
                <w:sz w:val="16"/>
                <w:szCs w:val="16"/>
                <w:lang w:eastAsia="pl-PL"/>
              </w:rPr>
            </w:pPr>
            <w:r w:rsidRPr="008A75F1">
              <w:rPr>
                <w:rFonts w:asciiTheme="minorHAnsi" w:hAnsiTheme="minorHAnsi" w:cs="Arial"/>
                <w:sz w:val="16"/>
                <w:szCs w:val="16"/>
                <w:lang w:eastAsia="pl-PL"/>
              </w:rPr>
              <w:t xml:space="preserve">Zestaw reagentów </w:t>
            </w:r>
            <w:proofErr w:type="spellStart"/>
            <w:r w:rsidRPr="008A75F1">
              <w:rPr>
                <w:rFonts w:asciiTheme="minorHAnsi" w:hAnsiTheme="minorHAnsi" w:cs="Arial"/>
                <w:sz w:val="16"/>
                <w:szCs w:val="16"/>
                <w:lang w:eastAsia="pl-PL"/>
              </w:rPr>
              <w:t>Oxycon</w:t>
            </w:r>
            <w:proofErr w:type="spellEnd"/>
            <w:r w:rsidRPr="008A75F1">
              <w:rPr>
                <w:rFonts w:asciiTheme="minorHAnsi" w:hAnsiTheme="minorHAnsi" w:cs="Arial"/>
                <w:sz w:val="16"/>
                <w:szCs w:val="16"/>
                <w:lang w:eastAsia="pl-PL"/>
              </w:rPr>
              <w:t xml:space="preserve"> On-line </w:t>
            </w:r>
            <w:proofErr w:type="spellStart"/>
            <w:r w:rsidRPr="008A75F1">
              <w:rPr>
                <w:rFonts w:asciiTheme="minorHAnsi" w:hAnsiTheme="minorHAnsi" w:cs="Arial"/>
                <w:sz w:val="16"/>
                <w:szCs w:val="16"/>
                <w:lang w:eastAsia="pl-PL"/>
              </w:rPr>
              <w:t>Silitrace</w:t>
            </w:r>
            <w:proofErr w:type="spellEnd"/>
            <w:r w:rsidRPr="008A75F1">
              <w:rPr>
                <w:rFonts w:asciiTheme="minorHAnsi" w:hAnsiTheme="minorHAnsi" w:cs="Arial"/>
                <w:sz w:val="16"/>
                <w:szCs w:val="16"/>
                <w:lang w:eastAsia="pl-PL"/>
              </w:rPr>
              <w:t xml:space="preserve">, zasilających analizator SWAN AMI </w:t>
            </w:r>
            <w:proofErr w:type="spellStart"/>
            <w:r w:rsidRPr="008A75F1">
              <w:rPr>
                <w:rFonts w:asciiTheme="minorHAnsi" w:hAnsiTheme="minorHAnsi" w:cs="Arial"/>
                <w:sz w:val="16"/>
                <w:szCs w:val="16"/>
                <w:lang w:eastAsia="pl-PL"/>
              </w:rPr>
              <w:t>Silitrace</w:t>
            </w:r>
            <w:proofErr w:type="spellEnd"/>
            <w:r w:rsidRPr="008A75F1">
              <w:rPr>
                <w:rFonts w:asciiTheme="minorHAnsi" w:hAnsiTheme="minorHAnsi" w:cs="Arial"/>
                <w:sz w:val="16"/>
                <w:szCs w:val="16"/>
                <w:lang w:eastAsia="pl-PL"/>
              </w:rPr>
              <w:t xml:space="preserve"> &amp; </w:t>
            </w:r>
            <w:proofErr w:type="spellStart"/>
            <w:r w:rsidRPr="008A75F1">
              <w:rPr>
                <w:rFonts w:asciiTheme="minorHAnsi" w:hAnsiTheme="minorHAnsi" w:cs="Arial"/>
                <w:sz w:val="16"/>
                <w:szCs w:val="16"/>
                <w:lang w:eastAsia="pl-PL"/>
              </w:rPr>
              <w:t>Silitrace</w:t>
            </w:r>
            <w:proofErr w:type="spellEnd"/>
            <w:r w:rsidRPr="008A75F1">
              <w:rPr>
                <w:rFonts w:asciiTheme="minorHAnsi" w:hAnsiTheme="minorHAnsi" w:cs="Arial"/>
                <w:sz w:val="16"/>
                <w:szCs w:val="16"/>
                <w:lang w:eastAsia="pl-PL"/>
              </w:rPr>
              <w:t xml:space="preserve"> Ultra; Numer katalogowy: </w:t>
            </w:r>
            <w:r w:rsidRPr="008A75F1">
              <w:rPr>
                <w:rFonts w:asciiTheme="minorHAnsi" w:hAnsiTheme="minorHAnsi" w:cs="Arial"/>
                <w:sz w:val="16"/>
                <w:szCs w:val="16"/>
                <w:lang w:eastAsia="pl-PL"/>
              </w:rPr>
              <w:br/>
              <w:t>A-85.420.860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B04BDB" w:rsidRPr="008A75F1" w:rsidRDefault="00154257" w:rsidP="00B04BDB">
            <w:pPr>
              <w:widowControl w:val="0"/>
              <w:autoSpaceDE w:val="0"/>
              <w:autoSpaceDN w:val="0"/>
              <w:adjustRightInd w:val="0"/>
              <w:spacing w:before="120" w:line="240" w:lineRule="auto"/>
              <w:jc w:val="center"/>
              <w:rPr>
                <w:rFonts w:asciiTheme="minorHAnsi" w:hAnsiTheme="minorHAnsi" w:cs="Arial"/>
                <w:sz w:val="16"/>
                <w:szCs w:val="16"/>
                <w:lang w:eastAsia="pl-PL"/>
              </w:rPr>
            </w:pPr>
            <w:r w:rsidRPr="008A75F1">
              <w:rPr>
                <w:rFonts w:asciiTheme="minorHAnsi" w:hAnsiTheme="minorHAnsi" w:cs="Arial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567" w:type="dxa"/>
            <w:vAlign w:val="center"/>
          </w:tcPr>
          <w:p w:rsidR="00B04BDB" w:rsidRPr="008A75F1" w:rsidRDefault="00154257" w:rsidP="00B04BDB">
            <w:pPr>
              <w:widowControl w:val="0"/>
              <w:autoSpaceDE w:val="0"/>
              <w:autoSpaceDN w:val="0"/>
              <w:adjustRightInd w:val="0"/>
              <w:spacing w:before="120" w:line="240" w:lineRule="auto"/>
              <w:jc w:val="center"/>
              <w:rPr>
                <w:rFonts w:asciiTheme="minorHAnsi" w:hAnsiTheme="minorHAnsi" w:cs="Arial"/>
                <w:sz w:val="16"/>
                <w:szCs w:val="16"/>
                <w:lang w:eastAsia="pl-PL"/>
              </w:rPr>
            </w:pPr>
            <w:proofErr w:type="spellStart"/>
            <w:r w:rsidRPr="008A75F1">
              <w:rPr>
                <w:rFonts w:asciiTheme="minorHAnsi" w:hAnsiTheme="minorHAnsi" w:cs="Arial"/>
                <w:sz w:val="16"/>
                <w:szCs w:val="16"/>
                <w:lang w:eastAsia="pl-PL"/>
              </w:rPr>
              <w:t>kpl</w:t>
            </w:r>
            <w:proofErr w:type="spellEnd"/>
            <w:r w:rsidR="00B04BDB" w:rsidRPr="008A75F1">
              <w:rPr>
                <w:rFonts w:asciiTheme="minorHAnsi" w:hAnsiTheme="minorHAnsi" w:cs="Arial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1562" w:type="dxa"/>
            <w:shd w:val="clear" w:color="auto" w:fill="00B0F0"/>
            <w:vAlign w:val="center"/>
          </w:tcPr>
          <w:p w:rsidR="00B04BDB" w:rsidRPr="008A75F1" w:rsidRDefault="00B04BDB" w:rsidP="002720C2">
            <w:pPr>
              <w:widowControl w:val="0"/>
              <w:autoSpaceDE w:val="0"/>
              <w:autoSpaceDN w:val="0"/>
              <w:adjustRightInd w:val="0"/>
              <w:spacing w:before="120" w:line="240" w:lineRule="auto"/>
              <w:jc w:val="center"/>
              <w:rPr>
                <w:rFonts w:asciiTheme="minorHAnsi" w:hAnsiTheme="minorHAnsi" w:cs="Arial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551" w:type="dxa"/>
            <w:vAlign w:val="center"/>
          </w:tcPr>
          <w:p w:rsidR="00B04BDB" w:rsidRPr="008A75F1" w:rsidRDefault="00B04BDB" w:rsidP="004B5789">
            <w:pPr>
              <w:widowControl w:val="0"/>
              <w:autoSpaceDE w:val="0"/>
              <w:autoSpaceDN w:val="0"/>
              <w:adjustRightInd w:val="0"/>
              <w:spacing w:before="120" w:line="240" w:lineRule="auto"/>
              <w:jc w:val="center"/>
              <w:rPr>
                <w:rFonts w:asciiTheme="minorHAnsi" w:hAnsiTheme="minorHAnsi" w:cs="Arial"/>
                <w:sz w:val="16"/>
                <w:szCs w:val="16"/>
                <w:lang w:eastAsia="pl-PL"/>
              </w:rPr>
            </w:pPr>
          </w:p>
        </w:tc>
      </w:tr>
      <w:tr w:rsidR="00B04BDB" w:rsidRPr="008A75F1" w:rsidTr="00C37BDE">
        <w:trPr>
          <w:trHeight w:val="647"/>
          <w:jc w:val="center"/>
        </w:trPr>
        <w:tc>
          <w:tcPr>
            <w:tcW w:w="485" w:type="dxa"/>
            <w:shd w:val="clear" w:color="auto" w:fill="auto"/>
            <w:vAlign w:val="center"/>
          </w:tcPr>
          <w:p w:rsidR="00B04BDB" w:rsidRPr="008A75F1" w:rsidRDefault="00B04BDB" w:rsidP="00B04BDB">
            <w:pPr>
              <w:widowControl w:val="0"/>
              <w:autoSpaceDE w:val="0"/>
              <w:autoSpaceDN w:val="0"/>
              <w:adjustRightInd w:val="0"/>
              <w:spacing w:before="120" w:line="240" w:lineRule="auto"/>
              <w:jc w:val="center"/>
              <w:rPr>
                <w:rFonts w:asciiTheme="minorHAnsi" w:hAnsiTheme="minorHAnsi" w:cs="Arial"/>
                <w:b/>
                <w:sz w:val="16"/>
                <w:szCs w:val="16"/>
                <w:lang w:eastAsia="pl-PL"/>
              </w:rPr>
            </w:pPr>
            <w:r w:rsidRPr="008A75F1">
              <w:rPr>
                <w:rFonts w:asciiTheme="minorHAnsi" w:hAnsiTheme="minorHAnsi" w:cs="Arial"/>
                <w:b/>
                <w:sz w:val="16"/>
                <w:szCs w:val="16"/>
                <w:lang w:eastAsia="pl-PL"/>
              </w:rPr>
              <w:t>2.</w:t>
            </w:r>
          </w:p>
        </w:tc>
        <w:tc>
          <w:tcPr>
            <w:tcW w:w="1353" w:type="dxa"/>
          </w:tcPr>
          <w:p w:rsidR="00B04BDB" w:rsidRPr="008A75F1" w:rsidRDefault="00AC29B7" w:rsidP="00904968">
            <w:pPr>
              <w:widowControl w:val="0"/>
              <w:autoSpaceDE w:val="0"/>
              <w:autoSpaceDN w:val="0"/>
              <w:adjustRightInd w:val="0"/>
              <w:spacing w:before="120" w:line="240" w:lineRule="auto"/>
              <w:rPr>
                <w:rFonts w:asciiTheme="minorHAnsi" w:hAnsiTheme="minorHAnsi" w:cs="Arial"/>
                <w:sz w:val="16"/>
                <w:szCs w:val="16"/>
                <w:lang w:eastAsia="pl-PL"/>
              </w:rPr>
            </w:pPr>
            <w:r w:rsidRPr="008A75F1">
              <w:rPr>
                <w:rFonts w:asciiTheme="minorHAnsi" w:hAnsiTheme="minorHAnsi" w:cs="Arial"/>
                <w:sz w:val="16"/>
                <w:szCs w:val="16"/>
                <w:lang w:eastAsia="pl-PL"/>
              </w:rPr>
              <w:t>ROZTWÓR ELEKTROD KCL 3MOL/L 250CM3</w:t>
            </w:r>
          </w:p>
        </w:tc>
        <w:tc>
          <w:tcPr>
            <w:tcW w:w="2977" w:type="dxa"/>
            <w:shd w:val="clear" w:color="auto" w:fill="auto"/>
          </w:tcPr>
          <w:p w:rsidR="00B04BDB" w:rsidRPr="008A75F1" w:rsidRDefault="00084050" w:rsidP="00904968">
            <w:pPr>
              <w:widowControl w:val="0"/>
              <w:autoSpaceDE w:val="0"/>
              <w:autoSpaceDN w:val="0"/>
              <w:adjustRightInd w:val="0"/>
              <w:spacing w:before="120" w:line="240" w:lineRule="auto"/>
              <w:rPr>
                <w:rFonts w:asciiTheme="minorHAnsi" w:hAnsiTheme="minorHAnsi" w:cs="Arial"/>
                <w:sz w:val="16"/>
                <w:szCs w:val="16"/>
                <w:lang w:eastAsia="pl-PL"/>
              </w:rPr>
            </w:pPr>
            <w:r w:rsidRPr="00084050">
              <w:rPr>
                <w:rFonts w:asciiTheme="minorHAnsi" w:hAnsiTheme="minorHAnsi" w:cs="Arial"/>
                <w:sz w:val="16"/>
                <w:szCs w:val="16"/>
                <w:lang w:eastAsia="pl-PL"/>
              </w:rPr>
              <w:t xml:space="preserve">Elektrolit </w:t>
            </w:r>
            <w:proofErr w:type="spellStart"/>
            <w:r w:rsidRPr="00084050">
              <w:rPr>
                <w:rFonts w:asciiTheme="minorHAnsi" w:hAnsiTheme="minorHAnsi" w:cs="Arial"/>
                <w:sz w:val="16"/>
                <w:szCs w:val="16"/>
                <w:lang w:eastAsia="pl-PL"/>
              </w:rPr>
              <w:t>KCl</w:t>
            </w:r>
            <w:proofErr w:type="spellEnd"/>
            <w:r w:rsidRPr="00084050">
              <w:rPr>
                <w:rFonts w:asciiTheme="minorHAnsi" w:hAnsiTheme="minorHAnsi" w:cs="Arial"/>
                <w:sz w:val="16"/>
                <w:szCs w:val="16"/>
                <w:lang w:eastAsia="pl-PL"/>
              </w:rPr>
              <w:t xml:space="preserve"> 3M, 6x250 ml. Roztwór </w:t>
            </w:r>
            <w:proofErr w:type="spellStart"/>
            <w:r w:rsidRPr="00084050">
              <w:rPr>
                <w:rFonts w:asciiTheme="minorHAnsi" w:hAnsiTheme="minorHAnsi" w:cs="Arial"/>
                <w:sz w:val="16"/>
                <w:szCs w:val="16"/>
                <w:lang w:eastAsia="pl-PL"/>
              </w:rPr>
              <w:t>KCl</w:t>
            </w:r>
            <w:proofErr w:type="spellEnd"/>
            <w:r w:rsidRPr="00084050">
              <w:rPr>
                <w:rFonts w:asciiTheme="minorHAnsi" w:hAnsiTheme="minorHAnsi" w:cs="Arial"/>
                <w:sz w:val="16"/>
                <w:szCs w:val="16"/>
                <w:lang w:eastAsia="pl-PL"/>
              </w:rPr>
              <w:t xml:space="preserve"> o stężeniu 3,0 mol/l, do uzupełniania elektrod </w:t>
            </w:r>
            <w:proofErr w:type="spellStart"/>
            <w:r w:rsidRPr="00084050">
              <w:rPr>
                <w:rFonts w:asciiTheme="minorHAnsi" w:hAnsiTheme="minorHAnsi" w:cs="Arial"/>
                <w:sz w:val="16"/>
                <w:szCs w:val="16"/>
                <w:lang w:eastAsia="pl-PL"/>
              </w:rPr>
              <w:t>pH</w:t>
            </w:r>
            <w:proofErr w:type="spellEnd"/>
            <w:r w:rsidRPr="00084050">
              <w:rPr>
                <w:rFonts w:asciiTheme="minorHAnsi" w:hAnsiTheme="minorHAnsi" w:cs="Arial"/>
                <w:sz w:val="16"/>
                <w:szCs w:val="16"/>
                <w:lang w:eastAsia="pl-PL"/>
              </w:rPr>
              <w:t xml:space="preserve">. </w:t>
            </w:r>
            <w:r>
              <w:rPr>
                <w:rFonts w:asciiTheme="minorHAnsi" w:hAnsiTheme="minorHAnsi" w:cs="Arial"/>
                <w:sz w:val="16"/>
                <w:szCs w:val="16"/>
                <w:lang w:eastAsia="pl-PL"/>
              </w:rPr>
              <w:t>Zestaw 6 butelek po 250 ml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B04BDB" w:rsidRPr="008A75F1" w:rsidRDefault="00B04BDB" w:rsidP="00B04BDB">
            <w:pPr>
              <w:widowControl w:val="0"/>
              <w:autoSpaceDE w:val="0"/>
              <w:autoSpaceDN w:val="0"/>
              <w:adjustRightInd w:val="0"/>
              <w:spacing w:before="120" w:line="240" w:lineRule="auto"/>
              <w:jc w:val="center"/>
              <w:rPr>
                <w:rFonts w:asciiTheme="minorHAnsi" w:hAnsiTheme="minorHAnsi" w:cs="Arial"/>
                <w:sz w:val="16"/>
                <w:szCs w:val="16"/>
                <w:lang w:eastAsia="pl-PL"/>
              </w:rPr>
            </w:pPr>
            <w:r w:rsidRPr="008A75F1">
              <w:rPr>
                <w:rFonts w:asciiTheme="minorHAnsi" w:hAnsiTheme="minorHAnsi" w:cs="Arial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567" w:type="dxa"/>
            <w:vAlign w:val="center"/>
          </w:tcPr>
          <w:p w:rsidR="00B04BDB" w:rsidRPr="008A75F1" w:rsidRDefault="00154257" w:rsidP="00B04BDB">
            <w:pPr>
              <w:widowControl w:val="0"/>
              <w:autoSpaceDE w:val="0"/>
              <w:autoSpaceDN w:val="0"/>
              <w:adjustRightInd w:val="0"/>
              <w:spacing w:before="120" w:line="240" w:lineRule="auto"/>
              <w:jc w:val="center"/>
              <w:rPr>
                <w:rFonts w:asciiTheme="minorHAnsi" w:hAnsiTheme="minorHAnsi" w:cs="Arial"/>
                <w:sz w:val="16"/>
                <w:szCs w:val="16"/>
                <w:lang w:eastAsia="pl-PL"/>
              </w:rPr>
            </w:pPr>
            <w:proofErr w:type="spellStart"/>
            <w:r w:rsidRPr="008A75F1">
              <w:rPr>
                <w:rFonts w:asciiTheme="minorHAnsi" w:hAnsiTheme="minorHAnsi" w:cs="Arial"/>
                <w:sz w:val="16"/>
                <w:szCs w:val="16"/>
                <w:lang w:eastAsia="pl-PL"/>
              </w:rPr>
              <w:t>kpl</w:t>
            </w:r>
            <w:proofErr w:type="spellEnd"/>
            <w:r w:rsidR="00B04BDB" w:rsidRPr="008A75F1">
              <w:rPr>
                <w:rFonts w:asciiTheme="minorHAnsi" w:hAnsiTheme="minorHAnsi" w:cs="Arial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1562" w:type="dxa"/>
            <w:shd w:val="clear" w:color="auto" w:fill="00B0F0"/>
            <w:vAlign w:val="center"/>
          </w:tcPr>
          <w:p w:rsidR="00B04BDB" w:rsidRPr="008A75F1" w:rsidRDefault="00B04BDB" w:rsidP="002720C2">
            <w:pPr>
              <w:widowControl w:val="0"/>
              <w:autoSpaceDE w:val="0"/>
              <w:autoSpaceDN w:val="0"/>
              <w:adjustRightInd w:val="0"/>
              <w:spacing w:before="120" w:line="240" w:lineRule="auto"/>
              <w:jc w:val="center"/>
              <w:rPr>
                <w:rFonts w:asciiTheme="minorHAnsi" w:hAnsiTheme="minorHAnsi" w:cs="Arial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551" w:type="dxa"/>
            <w:vAlign w:val="center"/>
          </w:tcPr>
          <w:p w:rsidR="00B04BDB" w:rsidRPr="008A75F1" w:rsidRDefault="00B04BDB" w:rsidP="004B5789">
            <w:pPr>
              <w:widowControl w:val="0"/>
              <w:autoSpaceDE w:val="0"/>
              <w:autoSpaceDN w:val="0"/>
              <w:adjustRightInd w:val="0"/>
              <w:spacing w:before="120" w:line="240" w:lineRule="auto"/>
              <w:jc w:val="center"/>
              <w:rPr>
                <w:rFonts w:asciiTheme="minorHAnsi" w:hAnsiTheme="minorHAnsi" w:cs="Arial"/>
                <w:sz w:val="16"/>
                <w:szCs w:val="16"/>
                <w:lang w:eastAsia="pl-PL"/>
              </w:rPr>
            </w:pPr>
          </w:p>
        </w:tc>
      </w:tr>
      <w:tr w:rsidR="00B04BDB" w:rsidRPr="008A75F1" w:rsidTr="00C37BDE">
        <w:trPr>
          <w:trHeight w:val="647"/>
          <w:jc w:val="center"/>
        </w:trPr>
        <w:tc>
          <w:tcPr>
            <w:tcW w:w="485" w:type="dxa"/>
            <w:shd w:val="clear" w:color="auto" w:fill="auto"/>
            <w:vAlign w:val="center"/>
          </w:tcPr>
          <w:p w:rsidR="00B04BDB" w:rsidRPr="008A75F1" w:rsidRDefault="00B04BDB" w:rsidP="00B04BDB">
            <w:pPr>
              <w:widowControl w:val="0"/>
              <w:autoSpaceDE w:val="0"/>
              <w:autoSpaceDN w:val="0"/>
              <w:adjustRightInd w:val="0"/>
              <w:spacing w:before="120" w:line="240" w:lineRule="auto"/>
              <w:jc w:val="center"/>
              <w:rPr>
                <w:rFonts w:asciiTheme="minorHAnsi" w:hAnsiTheme="minorHAnsi" w:cs="Arial"/>
                <w:b/>
                <w:sz w:val="16"/>
                <w:szCs w:val="16"/>
                <w:lang w:eastAsia="pl-PL"/>
              </w:rPr>
            </w:pPr>
            <w:r w:rsidRPr="008A75F1">
              <w:rPr>
                <w:rFonts w:asciiTheme="minorHAnsi" w:hAnsiTheme="minorHAnsi" w:cs="Arial"/>
                <w:b/>
                <w:sz w:val="16"/>
                <w:szCs w:val="16"/>
                <w:lang w:eastAsia="pl-PL"/>
              </w:rPr>
              <w:t>3.</w:t>
            </w:r>
          </w:p>
        </w:tc>
        <w:tc>
          <w:tcPr>
            <w:tcW w:w="1353" w:type="dxa"/>
          </w:tcPr>
          <w:p w:rsidR="00B04BDB" w:rsidRPr="008A75F1" w:rsidRDefault="00AC29B7" w:rsidP="00904968">
            <w:pPr>
              <w:widowControl w:val="0"/>
              <w:autoSpaceDE w:val="0"/>
              <w:autoSpaceDN w:val="0"/>
              <w:adjustRightInd w:val="0"/>
              <w:spacing w:before="120" w:line="240" w:lineRule="auto"/>
              <w:rPr>
                <w:rFonts w:asciiTheme="minorHAnsi" w:hAnsiTheme="minorHAnsi" w:cs="Arial"/>
                <w:sz w:val="16"/>
                <w:szCs w:val="16"/>
                <w:lang w:eastAsia="pl-PL"/>
              </w:rPr>
            </w:pPr>
            <w:r w:rsidRPr="008A75F1">
              <w:rPr>
                <w:rFonts w:asciiTheme="minorHAnsi" w:hAnsiTheme="minorHAnsi" w:cs="Arial"/>
                <w:sz w:val="16"/>
                <w:szCs w:val="16"/>
                <w:lang w:eastAsia="pl-PL"/>
              </w:rPr>
              <w:t>ROZTWÓR BUFOR.PH7</w:t>
            </w:r>
          </w:p>
        </w:tc>
        <w:tc>
          <w:tcPr>
            <w:tcW w:w="2977" w:type="dxa"/>
            <w:shd w:val="clear" w:color="auto" w:fill="auto"/>
          </w:tcPr>
          <w:p w:rsidR="00B04BDB" w:rsidRPr="008A75F1" w:rsidRDefault="00084050" w:rsidP="00904968">
            <w:pPr>
              <w:widowControl w:val="0"/>
              <w:autoSpaceDE w:val="0"/>
              <w:autoSpaceDN w:val="0"/>
              <w:adjustRightInd w:val="0"/>
              <w:spacing w:before="120" w:line="240" w:lineRule="auto"/>
              <w:rPr>
                <w:rFonts w:asciiTheme="minorHAnsi" w:hAnsiTheme="minorHAnsi" w:cs="Arial"/>
                <w:color w:val="FF0000"/>
                <w:sz w:val="16"/>
                <w:szCs w:val="16"/>
                <w:lang w:eastAsia="pl-PL"/>
              </w:rPr>
            </w:pPr>
            <w:proofErr w:type="spellStart"/>
            <w:r w:rsidRPr="00084050">
              <w:rPr>
                <w:rFonts w:asciiTheme="minorHAnsi" w:hAnsiTheme="minorHAnsi" w:cs="Arial"/>
                <w:sz w:val="16"/>
                <w:szCs w:val="16"/>
                <w:lang w:val="en-US" w:eastAsia="pl-PL"/>
              </w:rPr>
              <w:t>Roztwór</w:t>
            </w:r>
            <w:proofErr w:type="spellEnd"/>
            <w:r w:rsidRPr="00084050">
              <w:rPr>
                <w:rFonts w:asciiTheme="minorHAnsi" w:hAnsiTheme="minorHAnsi" w:cs="Arial"/>
                <w:sz w:val="16"/>
                <w:szCs w:val="16"/>
                <w:lang w:val="en-US" w:eastAsia="pl-PL"/>
              </w:rPr>
              <w:t xml:space="preserve"> </w:t>
            </w:r>
            <w:proofErr w:type="spellStart"/>
            <w:r w:rsidRPr="00084050">
              <w:rPr>
                <w:rFonts w:asciiTheme="minorHAnsi" w:hAnsiTheme="minorHAnsi" w:cs="Arial"/>
                <w:sz w:val="16"/>
                <w:szCs w:val="16"/>
                <w:lang w:val="en-US" w:eastAsia="pl-PL"/>
              </w:rPr>
              <w:t>buforowy</w:t>
            </w:r>
            <w:proofErr w:type="spellEnd"/>
            <w:r w:rsidRPr="00084050">
              <w:rPr>
                <w:rFonts w:asciiTheme="minorHAnsi" w:hAnsiTheme="minorHAnsi" w:cs="Arial"/>
                <w:sz w:val="16"/>
                <w:szCs w:val="16"/>
                <w:lang w:val="en-US" w:eastAsia="pl-PL"/>
              </w:rPr>
              <w:t xml:space="preserve"> pH 7. </w:t>
            </w:r>
            <w:proofErr w:type="spellStart"/>
            <w:r w:rsidRPr="00084050">
              <w:rPr>
                <w:rFonts w:asciiTheme="minorHAnsi" w:hAnsiTheme="minorHAnsi" w:cs="Arial"/>
                <w:sz w:val="16"/>
                <w:szCs w:val="16"/>
                <w:lang w:val="en-US" w:eastAsia="pl-PL"/>
              </w:rPr>
              <w:t>Wzorzec</w:t>
            </w:r>
            <w:proofErr w:type="spellEnd"/>
            <w:r w:rsidRPr="00084050">
              <w:rPr>
                <w:rFonts w:asciiTheme="minorHAnsi" w:hAnsiTheme="minorHAnsi" w:cs="Arial"/>
                <w:sz w:val="16"/>
                <w:szCs w:val="16"/>
                <w:lang w:val="en-US" w:eastAsia="pl-PL"/>
              </w:rPr>
              <w:t xml:space="preserve"> do </w:t>
            </w:r>
            <w:proofErr w:type="spellStart"/>
            <w:r w:rsidRPr="00084050">
              <w:rPr>
                <w:rFonts w:asciiTheme="minorHAnsi" w:hAnsiTheme="minorHAnsi" w:cs="Arial"/>
                <w:sz w:val="16"/>
                <w:szCs w:val="16"/>
                <w:lang w:val="en-US" w:eastAsia="pl-PL"/>
              </w:rPr>
              <w:t>kalibracji</w:t>
            </w:r>
            <w:proofErr w:type="spellEnd"/>
            <w:r w:rsidRPr="00084050">
              <w:rPr>
                <w:rFonts w:asciiTheme="minorHAnsi" w:hAnsiTheme="minorHAnsi" w:cs="Arial"/>
                <w:sz w:val="16"/>
                <w:szCs w:val="16"/>
                <w:lang w:val="en-US" w:eastAsia="pl-PL"/>
              </w:rPr>
              <w:t xml:space="preserve"> </w:t>
            </w:r>
            <w:proofErr w:type="spellStart"/>
            <w:r w:rsidRPr="00084050">
              <w:rPr>
                <w:rFonts w:asciiTheme="minorHAnsi" w:hAnsiTheme="minorHAnsi" w:cs="Arial"/>
                <w:sz w:val="16"/>
                <w:szCs w:val="16"/>
                <w:lang w:val="en-US" w:eastAsia="pl-PL"/>
              </w:rPr>
              <w:t>elektrod</w:t>
            </w:r>
            <w:proofErr w:type="spellEnd"/>
            <w:r w:rsidRPr="00084050">
              <w:rPr>
                <w:rFonts w:asciiTheme="minorHAnsi" w:hAnsiTheme="minorHAnsi" w:cs="Arial"/>
                <w:sz w:val="16"/>
                <w:szCs w:val="16"/>
                <w:lang w:val="en-US" w:eastAsia="pl-PL"/>
              </w:rPr>
              <w:t xml:space="preserve"> </w:t>
            </w:r>
            <w:proofErr w:type="spellStart"/>
            <w:r w:rsidRPr="00084050">
              <w:rPr>
                <w:rFonts w:asciiTheme="minorHAnsi" w:hAnsiTheme="minorHAnsi" w:cs="Arial"/>
                <w:sz w:val="16"/>
                <w:szCs w:val="16"/>
                <w:lang w:val="en-US" w:eastAsia="pl-PL"/>
              </w:rPr>
              <w:t>pH.</w:t>
            </w:r>
            <w:proofErr w:type="spellEnd"/>
            <w:r w:rsidRPr="00084050">
              <w:rPr>
                <w:rFonts w:asciiTheme="minorHAnsi" w:hAnsiTheme="minorHAnsi" w:cs="Arial"/>
                <w:sz w:val="16"/>
                <w:szCs w:val="16"/>
                <w:lang w:val="en-US" w:eastAsia="pl-PL"/>
              </w:rPr>
              <w:t xml:space="preserve"> </w:t>
            </w:r>
            <w:proofErr w:type="spellStart"/>
            <w:r w:rsidRPr="00084050">
              <w:rPr>
                <w:rFonts w:asciiTheme="minorHAnsi" w:hAnsiTheme="minorHAnsi" w:cs="Arial"/>
                <w:sz w:val="16"/>
                <w:szCs w:val="16"/>
                <w:lang w:val="en-US" w:eastAsia="pl-PL"/>
              </w:rPr>
              <w:t>Pojemność</w:t>
            </w:r>
            <w:proofErr w:type="spellEnd"/>
            <w:r w:rsidRPr="00084050">
              <w:rPr>
                <w:rFonts w:asciiTheme="minorHAnsi" w:hAnsiTheme="minorHAnsi" w:cs="Arial"/>
                <w:sz w:val="16"/>
                <w:szCs w:val="16"/>
                <w:lang w:val="en-US" w:eastAsia="pl-PL"/>
              </w:rPr>
              <w:t xml:space="preserve"> 250 ml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B04BDB" w:rsidRPr="008A75F1" w:rsidRDefault="00154257" w:rsidP="00B04BDB">
            <w:pPr>
              <w:widowControl w:val="0"/>
              <w:autoSpaceDE w:val="0"/>
              <w:autoSpaceDN w:val="0"/>
              <w:adjustRightInd w:val="0"/>
              <w:spacing w:before="120" w:line="240" w:lineRule="auto"/>
              <w:jc w:val="center"/>
              <w:rPr>
                <w:rFonts w:asciiTheme="minorHAnsi" w:hAnsiTheme="minorHAnsi" w:cs="Arial"/>
                <w:sz w:val="16"/>
                <w:szCs w:val="16"/>
                <w:lang w:eastAsia="pl-PL"/>
              </w:rPr>
            </w:pPr>
            <w:r w:rsidRPr="008A75F1">
              <w:rPr>
                <w:rFonts w:asciiTheme="minorHAnsi" w:hAnsiTheme="minorHAnsi" w:cs="Arial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67" w:type="dxa"/>
            <w:vAlign w:val="center"/>
          </w:tcPr>
          <w:p w:rsidR="00B04BDB" w:rsidRPr="008A75F1" w:rsidRDefault="00154257" w:rsidP="00B04BDB">
            <w:pPr>
              <w:widowControl w:val="0"/>
              <w:autoSpaceDE w:val="0"/>
              <w:autoSpaceDN w:val="0"/>
              <w:adjustRightInd w:val="0"/>
              <w:spacing w:before="120" w:line="240" w:lineRule="auto"/>
              <w:jc w:val="center"/>
              <w:rPr>
                <w:rFonts w:asciiTheme="minorHAnsi" w:hAnsiTheme="minorHAnsi" w:cs="Arial"/>
                <w:sz w:val="16"/>
                <w:szCs w:val="16"/>
                <w:lang w:eastAsia="pl-PL"/>
              </w:rPr>
            </w:pPr>
            <w:r w:rsidRPr="008A75F1">
              <w:rPr>
                <w:rFonts w:asciiTheme="minorHAnsi" w:hAnsiTheme="minorHAnsi" w:cs="Arial"/>
                <w:sz w:val="16"/>
                <w:szCs w:val="16"/>
                <w:lang w:eastAsia="pl-PL"/>
              </w:rPr>
              <w:t>szt</w:t>
            </w:r>
            <w:r w:rsidR="00B04BDB" w:rsidRPr="008A75F1">
              <w:rPr>
                <w:rFonts w:asciiTheme="minorHAnsi" w:hAnsiTheme="minorHAnsi" w:cs="Arial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1562" w:type="dxa"/>
            <w:shd w:val="clear" w:color="auto" w:fill="00B0F0"/>
            <w:vAlign w:val="center"/>
          </w:tcPr>
          <w:p w:rsidR="00B04BDB" w:rsidRPr="008A75F1" w:rsidRDefault="00B04BDB" w:rsidP="002720C2">
            <w:pPr>
              <w:widowControl w:val="0"/>
              <w:autoSpaceDE w:val="0"/>
              <w:autoSpaceDN w:val="0"/>
              <w:adjustRightInd w:val="0"/>
              <w:spacing w:before="120" w:line="240" w:lineRule="auto"/>
              <w:jc w:val="center"/>
              <w:rPr>
                <w:rFonts w:asciiTheme="minorHAnsi" w:hAnsiTheme="minorHAnsi" w:cs="Arial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551" w:type="dxa"/>
            <w:vAlign w:val="center"/>
          </w:tcPr>
          <w:p w:rsidR="00B04BDB" w:rsidRPr="008A75F1" w:rsidRDefault="00B04BDB" w:rsidP="004B5789">
            <w:pPr>
              <w:widowControl w:val="0"/>
              <w:autoSpaceDE w:val="0"/>
              <w:autoSpaceDN w:val="0"/>
              <w:adjustRightInd w:val="0"/>
              <w:spacing w:before="120" w:line="240" w:lineRule="auto"/>
              <w:jc w:val="center"/>
              <w:rPr>
                <w:rFonts w:asciiTheme="minorHAnsi" w:hAnsiTheme="minorHAnsi" w:cs="Arial"/>
                <w:sz w:val="16"/>
                <w:szCs w:val="16"/>
                <w:lang w:eastAsia="pl-PL"/>
              </w:rPr>
            </w:pPr>
          </w:p>
        </w:tc>
      </w:tr>
      <w:tr w:rsidR="00B04BDB" w:rsidRPr="008A75F1" w:rsidTr="00C37BDE">
        <w:trPr>
          <w:trHeight w:val="647"/>
          <w:jc w:val="center"/>
        </w:trPr>
        <w:tc>
          <w:tcPr>
            <w:tcW w:w="485" w:type="dxa"/>
            <w:shd w:val="clear" w:color="auto" w:fill="auto"/>
            <w:vAlign w:val="center"/>
          </w:tcPr>
          <w:p w:rsidR="00B04BDB" w:rsidRPr="008A75F1" w:rsidRDefault="00B04BDB" w:rsidP="00B04BDB">
            <w:pPr>
              <w:widowControl w:val="0"/>
              <w:autoSpaceDE w:val="0"/>
              <w:autoSpaceDN w:val="0"/>
              <w:adjustRightInd w:val="0"/>
              <w:spacing w:before="120" w:line="240" w:lineRule="auto"/>
              <w:jc w:val="center"/>
              <w:rPr>
                <w:rFonts w:asciiTheme="minorHAnsi" w:hAnsiTheme="minorHAnsi" w:cs="Arial"/>
                <w:b/>
                <w:sz w:val="16"/>
                <w:szCs w:val="16"/>
                <w:lang w:eastAsia="pl-PL"/>
              </w:rPr>
            </w:pPr>
            <w:r w:rsidRPr="008A75F1">
              <w:rPr>
                <w:rFonts w:asciiTheme="minorHAnsi" w:hAnsiTheme="minorHAnsi" w:cs="Arial"/>
                <w:b/>
                <w:sz w:val="16"/>
                <w:szCs w:val="16"/>
                <w:lang w:eastAsia="pl-PL"/>
              </w:rPr>
              <w:t>4.</w:t>
            </w:r>
          </w:p>
        </w:tc>
        <w:tc>
          <w:tcPr>
            <w:tcW w:w="1353" w:type="dxa"/>
          </w:tcPr>
          <w:p w:rsidR="00B04BDB" w:rsidRPr="008A75F1" w:rsidRDefault="00AC29B7" w:rsidP="00904968">
            <w:pPr>
              <w:widowControl w:val="0"/>
              <w:autoSpaceDE w:val="0"/>
              <w:autoSpaceDN w:val="0"/>
              <w:adjustRightInd w:val="0"/>
              <w:spacing w:before="120" w:line="240" w:lineRule="auto"/>
              <w:rPr>
                <w:rFonts w:asciiTheme="minorHAnsi" w:hAnsiTheme="minorHAnsi" w:cs="Arial"/>
                <w:sz w:val="16"/>
                <w:szCs w:val="16"/>
                <w:lang w:eastAsia="pl-PL"/>
              </w:rPr>
            </w:pPr>
            <w:r w:rsidRPr="008A75F1">
              <w:rPr>
                <w:rFonts w:asciiTheme="minorHAnsi" w:hAnsiTheme="minorHAnsi" w:cs="Arial"/>
                <w:sz w:val="16"/>
                <w:szCs w:val="16"/>
                <w:lang w:eastAsia="pl-PL"/>
              </w:rPr>
              <w:t>ROZTWÓR BUFOR.PH10</w:t>
            </w:r>
          </w:p>
        </w:tc>
        <w:tc>
          <w:tcPr>
            <w:tcW w:w="2977" w:type="dxa"/>
            <w:shd w:val="clear" w:color="auto" w:fill="auto"/>
          </w:tcPr>
          <w:p w:rsidR="00B04BDB" w:rsidRPr="008A75F1" w:rsidRDefault="00084050" w:rsidP="00904968">
            <w:pPr>
              <w:widowControl w:val="0"/>
              <w:autoSpaceDE w:val="0"/>
              <w:autoSpaceDN w:val="0"/>
              <w:adjustRightInd w:val="0"/>
              <w:spacing w:before="120" w:line="240" w:lineRule="auto"/>
              <w:rPr>
                <w:rFonts w:asciiTheme="minorHAnsi" w:hAnsiTheme="minorHAnsi" w:cs="Arial"/>
                <w:sz w:val="16"/>
                <w:szCs w:val="16"/>
                <w:lang w:eastAsia="pl-PL"/>
              </w:rPr>
            </w:pPr>
            <w:proofErr w:type="spellStart"/>
            <w:r w:rsidRPr="00084050">
              <w:rPr>
                <w:rFonts w:asciiTheme="minorHAnsi" w:hAnsiTheme="minorHAnsi" w:cs="Arial"/>
                <w:sz w:val="16"/>
                <w:szCs w:val="16"/>
                <w:lang w:val="en-US" w:eastAsia="pl-PL"/>
              </w:rPr>
              <w:t>Roztwór</w:t>
            </w:r>
            <w:proofErr w:type="spellEnd"/>
            <w:r w:rsidRPr="00084050">
              <w:rPr>
                <w:rFonts w:asciiTheme="minorHAnsi" w:hAnsiTheme="minorHAnsi" w:cs="Arial"/>
                <w:sz w:val="16"/>
                <w:szCs w:val="16"/>
                <w:lang w:val="en-US" w:eastAsia="pl-PL"/>
              </w:rPr>
              <w:t xml:space="preserve"> </w:t>
            </w:r>
            <w:proofErr w:type="spellStart"/>
            <w:r w:rsidRPr="00084050">
              <w:rPr>
                <w:rFonts w:asciiTheme="minorHAnsi" w:hAnsiTheme="minorHAnsi" w:cs="Arial"/>
                <w:sz w:val="16"/>
                <w:szCs w:val="16"/>
                <w:lang w:val="en-US" w:eastAsia="pl-PL"/>
              </w:rPr>
              <w:t>buforowy</w:t>
            </w:r>
            <w:proofErr w:type="spellEnd"/>
            <w:r w:rsidRPr="00084050">
              <w:rPr>
                <w:rFonts w:asciiTheme="minorHAnsi" w:hAnsiTheme="minorHAnsi" w:cs="Arial"/>
                <w:sz w:val="16"/>
                <w:szCs w:val="16"/>
                <w:lang w:val="en-US" w:eastAsia="pl-PL"/>
              </w:rPr>
              <w:t xml:space="preserve"> pH 10. </w:t>
            </w:r>
            <w:proofErr w:type="spellStart"/>
            <w:r w:rsidRPr="00084050">
              <w:rPr>
                <w:rFonts w:asciiTheme="minorHAnsi" w:hAnsiTheme="minorHAnsi" w:cs="Arial"/>
                <w:sz w:val="16"/>
                <w:szCs w:val="16"/>
                <w:lang w:val="en-US" w:eastAsia="pl-PL"/>
              </w:rPr>
              <w:t>Wzorzec</w:t>
            </w:r>
            <w:proofErr w:type="spellEnd"/>
            <w:r w:rsidRPr="00084050">
              <w:rPr>
                <w:rFonts w:asciiTheme="minorHAnsi" w:hAnsiTheme="minorHAnsi" w:cs="Arial"/>
                <w:sz w:val="16"/>
                <w:szCs w:val="16"/>
                <w:lang w:val="en-US" w:eastAsia="pl-PL"/>
              </w:rPr>
              <w:t xml:space="preserve"> do </w:t>
            </w:r>
            <w:proofErr w:type="spellStart"/>
            <w:r w:rsidRPr="00084050">
              <w:rPr>
                <w:rFonts w:asciiTheme="minorHAnsi" w:hAnsiTheme="minorHAnsi" w:cs="Arial"/>
                <w:sz w:val="16"/>
                <w:szCs w:val="16"/>
                <w:lang w:val="en-US" w:eastAsia="pl-PL"/>
              </w:rPr>
              <w:t>kalibracji</w:t>
            </w:r>
            <w:proofErr w:type="spellEnd"/>
            <w:r w:rsidRPr="00084050">
              <w:rPr>
                <w:rFonts w:asciiTheme="minorHAnsi" w:hAnsiTheme="minorHAnsi" w:cs="Arial"/>
                <w:sz w:val="16"/>
                <w:szCs w:val="16"/>
                <w:lang w:val="en-US" w:eastAsia="pl-PL"/>
              </w:rPr>
              <w:t xml:space="preserve"> </w:t>
            </w:r>
            <w:proofErr w:type="spellStart"/>
            <w:r w:rsidRPr="00084050">
              <w:rPr>
                <w:rFonts w:asciiTheme="minorHAnsi" w:hAnsiTheme="minorHAnsi" w:cs="Arial"/>
                <w:sz w:val="16"/>
                <w:szCs w:val="16"/>
                <w:lang w:val="en-US" w:eastAsia="pl-PL"/>
              </w:rPr>
              <w:t>elektrod</w:t>
            </w:r>
            <w:proofErr w:type="spellEnd"/>
            <w:r w:rsidRPr="00084050">
              <w:rPr>
                <w:rFonts w:asciiTheme="minorHAnsi" w:hAnsiTheme="minorHAnsi" w:cs="Arial"/>
                <w:sz w:val="16"/>
                <w:szCs w:val="16"/>
                <w:lang w:val="en-US" w:eastAsia="pl-PL"/>
              </w:rPr>
              <w:t xml:space="preserve"> </w:t>
            </w:r>
            <w:proofErr w:type="spellStart"/>
            <w:r w:rsidRPr="00084050">
              <w:rPr>
                <w:rFonts w:asciiTheme="minorHAnsi" w:hAnsiTheme="minorHAnsi" w:cs="Arial"/>
                <w:sz w:val="16"/>
                <w:szCs w:val="16"/>
                <w:lang w:val="en-US" w:eastAsia="pl-PL"/>
              </w:rPr>
              <w:t>pH.</w:t>
            </w:r>
            <w:proofErr w:type="spellEnd"/>
            <w:r w:rsidRPr="00084050">
              <w:rPr>
                <w:rFonts w:asciiTheme="minorHAnsi" w:hAnsiTheme="minorHAnsi" w:cs="Arial"/>
                <w:sz w:val="16"/>
                <w:szCs w:val="16"/>
                <w:lang w:val="en-US" w:eastAsia="pl-PL"/>
              </w:rPr>
              <w:t xml:space="preserve"> </w:t>
            </w:r>
            <w:proofErr w:type="spellStart"/>
            <w:r>
              <w:rPr>
                <w:rFonts w:asciiTheme="minorHAnsi" w:hAnsiTheme="minorHAnsi" w:cs="Arial"/>
                <w:sz w:val="16"/>
                <w:szCs w:val="16"/>
                <w:lang w:val="en-US" w:eastAsia="pl-PL"/>
              </w:rPr>
              <w:t>Pojemność</w:t>
            </w:r>
            <w:proofErr w:type="spellEnd"/>
            <w:r>
              <w:rPr>
                <w:rFonts w:asciiTheme="minorHAnsi" w:hAnsiTheme="minorHAnsi" w:cs="Arial"/>
                <w:sz w:val="16"/>
                <w:szCs w:val="16"/>
                <w:lang w:val="en-US" w:eastAsia="pl-PL"/>
              </w:rPr>
              <w:t xml:space="preserve"> 250 ml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B04BDB" w:rsidRPr="008A75F1" w:rsidRDefault="00154257" w:rsidP="00B04BDB">
            <w:pPr>
              <w:widowControl w:val="0"/>
              <w:autoSpaceDE w:val="0"/>
              <w:autoSpaceDN w:val="0"/>
              <w:adjustRightInd w:val="0"/>
              <w:spacing w:before="120" w:line="240" w:lineRule="auto"/>
              <w:jc w:val="center"/>
              <w:rPr>
                <w:rFonts w:asciiTheme="minorHAnsi" w:hAnsiTheme="minorHAnsi" w:cs="Arial"/>
                <w:sz w:val="16"/>
                <w:szCs w:val="16"/>
                <w:lang w:eastAsia="pl-PL"/>
              </w:rPr>
            </w:pPr>
            <w:r w:rsidRPr="008A75F1">
              <w:rPr>
                <w:rFonts w:asciiTheme="minorHAnsi" w:hAnsiTheme="minorHAnsi" w:cs="Arial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67" w:type="dxa"/>
            <w:vAlign w:val="center"/>
          </w:tcPr>
          <w:p w:rsidR="00B04BDB" w:rsidRPr="008A75F1" w:rsidRDefault="00154257" w:rsidP="00B04BDB">
            <w:pPr>
              <w:widowControl w:val="0"/>
              <w:autoSpaceDE w:val="0"/>
              <w:autoSpaceDN w:val="0"/>
              <w:adjustRightInd w:val="0"/>
              <w:spacing w:before="120" w:line="240" w:lineRule="auto"/>
              <w:jc w:val="center"/>
              <w:rPr>
                <w:rFonts w:asciiTheme="minorHAnsi" w:hAnsiTheme="minorHAnsi" w:cs="Arial"/>
                <w:sz w:val="16"/>
                <w:szCs w:val="16"/>
                <w:lang w:eastAsia="pl-PL"/>
              </w:rPr>
            </w:pPr>
            <w:r w:rsidRPr="008A75F1">
              <w:rPr>
                <w:rFonts w:asciiTheme="minorHAnsi" w:hAnsiTheme="minorHAnsi" w:cs="Arial"/>
                <w:sz w:val="16"/>
                <w:szCs w:val="16"/>
                <w:lang w:eastAsia="pl-PL"/>
              </w:rPr>
              <w:t>szt</w:t>
            </w:r>
            <w:r w:rsidR="00B04BDB" w:rsidRPr="008A75F1">
              <w:rPr>
                <w:rFonts w:asciiTheme="minorHAnsi" w:hAnsiTheme="minorHAnsi" w:cs="Arial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1562" w:type="dxa"/>
            <w:shd w:val="clear" w:color="auto" w:fill="00B0F0"/>
            <w:vAlign w:val="center"/>
          </w:tcPr>
          <w:p w:rsidR="00B04BDB" w:rsidRPr="008A75F1" w:rsidRDefault="00B04BDB" w:rsidP="002720C2">
            <w:pPr>
              <w:widowControl w:val="0"/>
              <w:autoSpaceDE w:val="0"/>
              <w:autoSpaceDN w:val="0"/>
              <w:adjustRightInd w:val="0"/>
              <w:spacing w:before="120" w:line="240" w:lineRule="auto"/>
              <w:jc w:val="center"/>
              <w:rPr>
                <w:rFonts w:asciiTheme="minorHAnsi" w:hAnsiTheme="minorHAnsi" w:cs="Arial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551" w:type="dxa"/>
            <w:vAlign w:val="center"/>
          </w:tcPr>
          <w:p w:rsidR="00B04BDB" w:rsidRPr="008A75F1" w:rsidRDefault="00B04BDB" w:rsidP="004B5789">
            <w:pPr>
              <w:widowControl w:val="0"/>
              <w:autoSpaceDE w:val="0"/>
              <w:autoSpaceDN w:val="0"/>
              <w:adjustRightInd w:val="0"/>
              <w:spacing w:before="120" w:line="240" w:lineRule="auto"/>
              <w:jc w:val="center"/>
              <w:rPr>
                <w:rFonts w:asciiTheme="minorHAnsi" w:hAnsiTheme="minorHAnsi" w:cs="Arial"/>
                <w:sz w:val="16"/>
                <w:szCs w:val="16"/>
                <w:lang w:eastAsia="pl-PL"/>
              </w:rPr>
            </w:pPr>
          </w:p>
        </w:tc>
      </w:tr>
      <w:tr w:rsidR="00B04BDB" w:rsidRPr="008A75F1" w:rsidTr="004B5789">
        <w:trPr>
          <w:trHeight w:val="647"/>
          <w:jc w:val="center"/>
        </w:trPr>
        <w:tc>
          <w:tcPr>
            <w:tcW w:w="7511" w:type="dxa"/>
            <w:gridSpan w:val="6"/>
            <w:vAlign w:val="center"/>
          </w:tcPr>
          <w:p w:rsidR="00B04BDB" w:rsidRPr="008A75F1" w:rsidRDefault="00B04BDB" w:rsidP="00B04BDB">
            <w:pPr>
              <w:widowControl w:val="0"/>
              <w:autoSpaceDE w:val="0"/>
              <w:autoSpaceDN w:val="0"/>
              <w:adjustRightInd w:val="0"/>
              <w:spacing w:before="120" w:line="240" w:lineRule="auto"/>
              <w:jc w:val="center"/>
              <w:rPr>
                <w:rFonts w:asciiTheme="minorHAnsi" w:hAnsiTheme="minorHAnsi" w:cs="Arial"/>
                <w:b/>
                <w:sz w:val="16"/>
                <w:szCs w:val="16"/>
                <w:lang w:eastAsia="pl-PL"/>
              </w:rPr>
            </w:pPr>
            <w:r w:rsidRPr="008A75F1">
              <w:rPr>
                <w:rFonts w:asciiTheme="minorHAnsi" w:hAnsiTheme="minorHAnsi" w:cs="Arial"/>
                <w:b/>
                <w:sz w:val="16"/>
                <w:szCs w:val="16"/>
                <w:lang w:eastAsia="pl-PL"/>
              </w:rPr>
              <w:t>RAZEM</w:t>
            </w:r>
          </w:p>
        </w:tc>
        <w:tc>
          <w:tcPr>
            <w:tcW w:w="1551" w:type="dxa"/>
            <w:vAlign w:val="center"/>
          </w:tcPr>
          <w:p w:rsidR="00B04BDB" w:rsidRPr="008A75F1" w:rsidRDefault="00B04BDB" w:rsidP="004B5789">
            <w:pPr>
              <w:widowControl w:val="0"/>
              <w:autoSpaceDE w:val="0"/>
              <w:autoSpaceDN w:val="0"/>
              <w:adjustRightInd w:val="0"/>
              <w:spacing w:before="120" w:line="240" w:lineRule="auto"/>
              <w:jc w:val="center"/>
              <w:rPr>
                <w:rFonts w:asciiTheme="minorHAnsi" w:hAnsiTheme="minorHAnsi" w:cs="Arial"/>
                <w:sz w:val="16"/>
                <w:szCs w:val="16"/>
                <w:lang w:eastAsia="pl-PL"/>
              </w:rPr>
            </w:pPr>
          </w:p>
        </w:tc>
      </w:tr>
    </w:tbl>
    <w:p w:rsidR="008A75F1" w:rsidRDefault="008A75F1" w:rsidP="002720C2">
      <w:pPr>
        <w:widowControl w:val="0"/>
        <w:suppressAutoHyphens/>
        <w:spacing w:before="120"/>
        <w:contextualSpacing/>
        <w:rPr>
          <w:rFonts w:ascii="Verdana" w:hAnsi="Verdana" w:cs="Arial"/>
          <w:b/>
          <w:sz w:val="16"/>
          <w:szCs w:val="16"/>
          <w:shd w:val="clear" w:color="auto" w:fill="00B0F0"/>
        </w:rPr>
      </w:pPr>
    </w:p>
    <w:p w:rsidR="00A978E8" w:rsidRPr="002720C2" w:rsidRDefault="00AC29B7" w:rsidP="002720C2">
      <w:pPr>
        <w:widowControl w:val="0"/>
        <w:suppressAutoHyphens/>
        <w:spacing w:before="120"/>
        <w:contextualSpacing/>
        <w:rPr>
          <w:rFonts w:ascii="Verdana" w:hAnsi="Verdana" w:cs="Arial"/>
          <w:b/>
          <w:sz w:val="20"/>
        </w:rPr>
      </w:pPr>
      <w:r w:rsidRPr="00CE22B1">
        <w:rPr>
          <w:rFonts w:ascii="Verdana" w:hAnsi="Verdana" w:cs="Arial"/>
          <w:b/>
          <w:sz w:val="16"/>
          <w:szCs w:val="16"/>
          <w:shd w:val="clear" w:color="auto" w:fill="00B0F0"/>
        </w:rPr>
        <w:t>UWAGA!</w:t>
      </w:r>
      <w:r w:rsidRPr="00CE22B1">
        <w:rPr>
          <w:rFonts w:ascii="Verdana" w:hAnsi="Verdana" w:cs="Arial"/>
          <w:b/>
          <w:sz w:val="16"/>
          <w:szCs w:val="16"/>
        </w:rPr>
        <w:t xml:space="preserve"> </w:t>
      </w:r>
      <w:r w:rsidRPr="00CE22B1">
        <w:rPr>
          <w:rFonts w:ascii="Verdana" w:hAnsi="Verdana" w:cs="Arial"/>
          <w:sz w:val="16"/>
          <w:szCs w:val="16"/>
          <w:u w:val="single"/>
        </w:rPr>
        <w:t>Cen</w:t>
      </w:r>
      <w:r w:rsidR="00D9560C">
        <w:rPr>
          <w:rFonts w:ascii="Verdana" w:hAnsi="Verdana" w:cs="Arial"/>
          <w:sz w:val="16"/>
          <w:szCs w:val="16"/>
          <w:u w:val="single"/>
        </w:rPr>
        <w:t>y</w:t>
      </w:r>
      <w:r w:rsidRPr="00CE22B1">
        <w:rPr>
          <w:rFonts w:ascii="Verdana" w:hAnsi="Verdana" w:cs="Arial"/>
          <w:sz w:val="16"/>
          <w:szCs w:val="16"/>
          <w:u w:val="single"/>
        </w:rPr>
        <w:t xml:space="preserve"> jednostkow</w:t>
      </w:r>
      <w:r w:rsidR="00D9560C">
        <w:rPr>
          <w:rFonts w:ascii="Verdana" w:hAnsi="Verdana" w:cs="Arial"/>
          <w:sz w:val="16"/>
          <w:szCs w:val="16"/>
          <w:u w:val="single"/>
        </w:rPr>
        <w:t>e</w:t>
      </w:r>
      <w:r w:rsidRPr="00CE22B1">
        <w:rPr>
          <w:rFonts w:ascii="Verdana" w:hAnsi="Verdana" w:cs="Arial"/>
          <w:sz w:val="16"/>
          <w:szCs w:val="16"/>
          <w:u w:val="single"/>
        </w:rPr>
        <w:t xml:space="preserve"> netto z kolumny „</w:t>
      </w:r>
      <w:r>
        <w:rPr>
          <w:rFonts w:ascii="Verdana" w:hAnsi="Verdana" w:cs="Arial"/>
          <w:sz w:val="16"/>
          <w:szCs w:val="16"/>
          <w:u w:val="single"/>
        </w:rPr>
        <w:t>F</w:t>
      </w:r>
      <w:r w:rsidRPr="00CE22B1">
        <w:rPr>
          <w:rFonts w:ascii="Verdana" w:hAnsi="Verdana" w:cs="Arial"/>
          <w:sz w:val="16"/>
          <w:szCs w:val="16"/>
          <w:u w:val="single"/>
        </w:rPr>
        <w:t xml:space="preserve">” należy wpisać w elektronicznym formularzu ofertowym </w:t>
      </w:r>
      <w:r w:rsidRPr="00CE22B1">
        <w:rPr>
          <w:rFonts w:ascii="Verdana" w:hAnsi="Verdana" w:cs="Arial"/>
          <w:sz w:val="16"/>
          <w:szCs w:val="16"/>
          <w:u w:val="single"/>
        </w:rPr>
        <w:lastRenderedPageBreak/>
        <w:t>zamieszczonym w Systemie zakupowym GK PGE.</w:t>
      </w:r>
    </w:p>
    <w:p w:rsidR="00154257" w:rsidRPr="00154257" w:rsidRDefault="00154257" w:rsidP="00154257">
      <w:pPr>
        <w:widowControl w:val="0"/>
        <w:shd w:val="clear" w:color="auto" w:fill="D9D9D9" w:themeFill="background1" w:themeFillShade="D9"/>
        <w:suppressAutoHyphens/>
        <w:spacing w:before="120"/>
        <w:rPr>
          <w:rFonts w:ascii="Verdana" w:hAnsi="Verdana" w:cs="Arial"/>
          <w:sz w:val="16"/>
        </w:rPr>
      </w:pPr>
      <w:r w:rsidRPr="00154257">
        <w:rPr>
          <w:rFonts w:ascii="Verdana" w:hAnsi="Verdana" w:cs="Arial"/>
          <w:b/>
          <w:sz w:val="16"/>
          <w:u w:val="single"/>
        </w:rPr>
        <w:t>Uwaga!</w:t>
      </w:r>
      <w:r>
        <w:rPr>
          <w:rFonts w:ascii="Verdana" w:hAnsi="Verdana" w:cs="Arial"/>
          <w:sz w:val="16"/>
        </w:rPr>
        <w:t xml:space="preserve"> Wskazane w Systemie Zakupowym</w:t>
      </w:r>
      <w:r w:rsidR="00545013">
        <w:rPr>
          <w:rFonts w:ascii="Verdana" w:hAnsi="Verdana" w:cs="Arial"/>
          <w:sz w:val="16"/>
        </w:rPr>
        <w:t xml:space="preserve"> GK PGE</w:t>
      </w:r>
      <w:r>
        <w:rPr>
          <w:rFonts w:ascii="Verdana" w:hAnsi="Verdana" w:cs="Arial"/>
          <w:sz w:val="16"/>
        </w:rPr>
        <w:t xml:space="preserve"> </w:t>
      </w:r>
      <w:r w:rsidRPr="005D7713">
        <w:rPr>
          <w:rFonts w:ascii="Verdana" w:hAnsi="Verdana" w:cs="Arial"/>
          <w:b/>
          <w:sz w:val="16"/>
        </w:rPr>
        <w:t>jednostki miary</w:t>
      </w:r>
      <w:r w:rsidR="005D7713">
        <w:rPr>
          <w:rFonts w:ascii="Verdana" w:hAnsi="Verdana" w:cs="Arial"/>
          <w:sz w:val="16"/>
        </w:rPr>
        <w:t xml:space="preserve"> oraz </w:t>
      </w:r>
      <w:r w:rsidR="005D7713" w:rsidRPr="005D7713">
        <w:rPr>
          <w:rFonts w:ascii="Verdana" w:hAnsi="Verdana" w:cs="Arial"/>
          <w:b/>
          <w:sz w:val="16"/>
        </w:rPr>
        <w:t>nazwy pozycji</w:t>
      </w:r>
      <w:r w:rsidRPr="00154257">
        <w:rPr>
          <w:rFonts w:ascii="Verdana" w:hAnsi="Verdana" w:cs="Arial"/>
          <w:sz w:val="16"/>
        </w:rPr>
        <w:t xml:space="preserve"> ma</w:t>
      </w:r>
      <w:r>
        <w:rPr>
          <w:rFonts w:ascii="Verdana" w:hAnsi="Verdana" w:cs="Arial"/>
          <w:sz w:val="16"/>
        </w:rPr>
        <w:t>ją</w:t>
      </w:r>
      <w:r w:rsidRPr="00154257">
        <w:rPr>
          <w:rFonts w:ascii="Verdana" w:hAnsi="Verdana" w:cs="Arial"/>
          <w:sz w:val="16"/>
        </w:rPr>
        <w:t xml:space="preserve"> charakter przykładowy</w:t>
      </w:r>
      <w:r>
        <w:rPr>
          <w:rFonts w:ascii="Verdana" w:hAnsi="Verdana" w:cs="Arial"/>
          <w:sz w:val="16"/>
        </w:rPr>
        <w:t xml:space="preserve"> </w:t>
      </w:r>
      <w:r w:rsidRPr="00154257">
        <w:rPr>
          <w:rFonts w:ascii="Verdana" w:hAnsi="Verdana" w:cs="Arial"/>
          <w:sz w:val="16"/>
        </w:rPr>
        <w:t xml:space="preserve">– </w:t>
      </w:r>
      <w:r>
        <w:rPr>
          <w:rFonts w:ascii="Verdana" w:hAnsi="Verdana" w:cs="Arial"/>
          <w:sz w:val="16"/>
        </w:rPr>
        <w:t>są</w:t>
      </w:r>
      <w:r w:rsidRPr="00154257">
        <w:rPr>
          <w:rFonts w:ascii="Verdana" w:hAnsi="Verdana" w:cs="Arial"/>
          <w:sz w:val="16"/>
        </w:rPr>
        <w:t xml:space="preserve"> </w:t>
      </w:r>
      <w:r>
        <w:rPr>
          <w:rFonts w:ascii="Verdana" w:hAnsi="Verdana" w:cs="Arial"/>
          <w:sz w:val="16"/>
        </w:rPr>
        <w:t>przypisane</w:t>
      </w:r>
      <w:r w:rsidR="005D7713">
        <w:rPr>
          <w:rFonts w:ascii="Verdana" w:hAnsi="Verdana" w:cs="Arial"/>
          <w:sz w:val="16"/>
        </w:rPr>
        <w:t xml:space="preserve"> do indeksów materiałowych w s</w:t>
      </w:r>
      <w:r w:rsidRPr="00154257">
        <w:rPr>
          <w:rFonts w:ascii="Verdana" w:hAnsi="Verdana" w:cs="Arial"/>
          <w:sz w:val="16"/>
        </w:rPr>
        <w:t xml:space="preserve">ystemie Zamawiającego i nie należy się </w:t>
      </w:r>
      <w:r>
        <w:rPr>
          <w:rFonts w:ascii="Verdana" w:hAnsi="Verdana" w:cs="Arial"/>
          <w:sz w:val="16"/>
        </w:rPr>
        <w:t>nimi</w:t>
      </w:r>
      <w:r w:rsidRPr="00154257">
        <w:rPr>
          <w:rFonts w:ascii="Verdana" w:hAnsi="Verdana" w:cs="Arial"/>
          <w:sz w:val="16"/>
        </w:rPr>
        <w:t xml:space="preserve"> sugerować.</w:t>
      </w:r>
    </w:p>
    <w:p w:rsidR="00FB02A9" w:rsidRDefault="00FB02A9" w:rsidP="00AC29B7">
      <w:pPr>
        <w:widowControl w:val="0"/>
        <w:suppressAutoHyphens/>
        <w:spacing w:before="120"/>
        <w:contextualSpacing/>
        <w:rPr>
          <w:rFonts w:ascii="Verdana" w:hAnsi="Verdana" w:cs="Arial"/>
          <w:b/>
          <w:sz w:val="16"/>
          <w:szCs w:val="16"/>
          <w:shd w:val="clear" w:color="auto" w:fill="00B0F0"/>
        </w:rPr>
      </w:pPr>
    </w:p>
    <w:p w:rsidR="007B466A" w:rsidRDefault="007B466A" w:rsidP="00367C54">
      <w:pPr>
        <w:pStyle w:val="Akapitzlist"/>
        <w:widowControl w:val="0"/>
        <w:suppressAutoHyphens/>
        <w:spacing w:before="120"/>
        <w:ind w:left="426"/>
        <w:rPr>
          <w:rFonts w:ascii="Verdana" w:hAnsi="Verdana" w:cs="Arial"/>
          <w:b/>
          <w:sz w:val="20"/>
        </w:rPr>
      </w:pPr>
    </w:p>
    <w:p w:rsidR="00367C54" w:rsidRPr="00154257" w:rsidRDefault="00367C54" w:rsidP="00367C54">
      <w:pPr>
        <w:pStyle w:val="Akapitzlist"/>
        <w:widowControl w:val="0"/>
        <w:suppressAutoHyphens/>
        <w:spacing w:before="120"/>
        <w:ind w:left="426"/>
        <w:rPr>
          <w:rFonts w:ascii="Verdana" w:hAnsi="Verdana" w:cs="Arial"/>
          <w:b/>
          <w:sz w:val="20"/>
          <w:u w:val="single"/>
        </w:rPr>
      </w:pPr>
      <w:r w:rsidRPr="00154257">
        <w:rPr>
          <w:rFonts w:ascii="Verdana" w:hAnsi="Verdana" w:cs="Arial"/>
          <w:b/>
          <w:sz w:val="20"/>
          <w:u w:val="single"/>
        </w:rPr>
        <w:t>Całkowita wartość Zamówienia</w:t>
      </w:r>
      <w:r w:rsidR="00154257" w:rsidRPr="00154257">
        <w:rPr>
          <w:rFonts w:ascii="Verdana" w:hAnsi="Verdana" w:cs="Arial"/>
          <w:b/>
          <w:sz w:val="20"/>
          <w:u w:val="single"/>
        </w:rPr>
        <w:t xml:space="preserve"> (suma pozycji 1-4)</w:t>
      </w:r>
      <w:r w:rsidRPr="00154257">
        <w:rPr>
          <w:rFonts w:ascii="Verdana" w:hAnsi="Verdana" w:cs="Arial"/>
          <w:b/>
          <w:sz w:val="20"/>
          <w:u w:val="single"/>
        </w:rPr>
        <w:t xml:space="preserve">: </w:t>
      </w:r>
    </w:p>
    <w:p w:rsidR="00367C54" w:rsidRPr="00AE13F2" w:rsidRDefault="00367C54" w:rsidP="00AE13F2">
      <w:pPr>
        <w:pStyle w:val="Akapitzlist"/>
        <w:widowControl w:val="0"/>
        <w:suppressAutoHyphens/>
        <w:spacing w:before="120"/>
        <w:ind w:left="426"/>
        <w:rPr>
          <w:rFonts w:ascii="Verdana" w:hAnsi="Verdana" w:cs="Arial"/>
          <w:b/>
          <w:sz w:val="20"/>
        </w:rPr>
      </w:pPr>
      <w:r w:rsidRPr="00367C54">
        <w:rPr>
          <w:rFonts w:ascii="Verdana" w:hAnsi="Verdana" w:cs="Arial"/>
          <w:b/>
          <w:sz w:val="20"/>
        </w:rPr>
        <w:t xml:space="preserve">[......] PLN </w:t>
      </w:r>
      <w:r w:rsidRPr="00367C54">
        <w:rPr>
          <w:rFonts w:ascii="Verdana" w:hAnsi="Verdana" w:cs="Arial"/>
          <w:sz w:val="20"/>
        </w:rPr>
        <w:t xml:space="preserve">słownie:  </w:t>
      </w:r>
      <w:r w:rsidRPr="00367C54">
        <w:rPr>
          <w:rFonts w:ascii="Verdana" w:hAnsi="Verdana" w:cs="Arial"/>
          <w:b/>
          <w:sz w:val="20"/>
        </w:rPr>
        <w:t>[......] netto</w:t>
      </w:r>
      <w:r w:rsidRPr="00367C54">
        <w:rPr>
          <w:rFonts w:ascii="Verdana" w:hAnsi="Verdana" w:cs="Arial"/>
          <w:sz w:val="20"/>
        </w:rPr>
        <w:t>,</w:t>
      </w:r>
      <w:r w:rsidRPr="00367C54">
        <w:rPr>
          <w:rFonts w:ascii="Verdana" w:hAnsi="Verdana" w:cs="Arial"/>
          <w:b/>
          <w:sz w:val="20"/>
        </w:rPr>
        <w:t xml:space="preserve"> </w:t>
      </w:r>
      <w:r w:rsidRPr="00367C54">
        <w:rPr>
          <w:rFonts w:ascii="Verdana" w:hAnsi="Verdana" w:cs="Arial"/>
          <w:sz w:val="20"/>
        </w:rPr>
        <w:t xml:space="preserve">powiększoną o wartość podatku (….%) </w:t>
      </w:r>
      <w:r w:rsidRPr="00367C54">
        <w:rPr>
          <w:rFonts w:ascii="Verdana" w:hAnsi="Verdana" w:cs="Arial"/>
          <w:b/>
          <w:sz w:val="20"/>
        </w:rPr>
        <w:t>VAT w wysokości</w:t>
      </w:r>
      <w:r w:rsidRPr="00367C54">
        <w:rPr>
          <w:rFonts w:ascii="Verdana" w:hAnsi="Verdana" w:cs="Arial"/>
          <w:sz w:val="20"/>
        </w:rPr>
        <w:t xml:space="preserve"> </w:t>
      </w:r>
      <w:r w:rsidRPr="00367C54">
        <w:rPr>
          <w:rFonts w:ascii="Verdana" w:hAnsi="Verdana" w:cs="Arial"/>
          <w:b/>
          <w:sz w:val="20"/>
        </w:rPr>
        <w:t>[.....] PLN</w:t>
      </w:r>
      <w:r w:rsidRPr="00367C54">
        <w:rPr>
          <w:rFonts w:ascii="Verdana" w:hAnsi="Verdana" w:cs="Arial"/>
          <w:sz w:val="20"/>
        </w:rPr>
        <w:t xml:space="preserve"> słownie: [......] wyliczoną zgodnie z aktualnie obowiązującymi przepisami prawa, co da cenę w wysokości: </w:t>
      </w:r>
      <w:r w:rsidRPr="00367C54">
        <w:rPr>
          <w:rFonts w:ascii="Verdana" w:hAnsi="Verdana" w:cs="Arial"/>
          <w:b/>
          <w:sz w:val="20"/>
        </w:rPr>
        <w:t xml:space="preserve">[......] PLN </w:t>
      </w:r>
      <w:r w:rsidRPr="00367C54">
        <w:rPr>
          <w:rFonts w:ascii="Verdana" w:hAnsi="Verdana" w:cs="Arial"/>
          <w:sz w:val="20"/>
        </w:rPr>
        <w:t>słownie:  [......]</w:t>
      </w:r>
      <w:r w:rsidRPr="00367C54">
        <w:rPr>
          <w:rFonts w:ascii="Verdana" w:hAnsi="Verdana" w:cs="Arial"/>
          <w:b/>
          <w:sz w:val="20"/>
        </w:rPr>
        <w:t xml:space="preserve"> brutto.</w:t>
      </w:r>
    </w:p>
    <w:p w:rsidR="007A34A4" w:rsidRPr="00FB02A9" w:rsidRDefault="007A34A4" w:rsidP="00FB02A9">
      <w:pPr>
        <w:widowControl w:val="0"/>
        <w:suppressAutoHyphens/>
        <w:spacing w:before="120"/>
        <w:rPr>
          <w:rFonts w:ascii="Verdana" w:hAnsi="Verdana" w:cs="Arial"/>
          <w:b/>
          <w:sz w:val="20"/>
        </w:rPr>
      </w:pPr>
    </w:p>
    <w:p w:rsidR="004E43AF" w:rsidRPr="002A6CA3" w:rsidRDefault="004E43AF" w:rsidP="004E43AF">
      <w:pPr>
        <w:pStyle w:val="Akapitzlist"/>
        <w:widowControl w:val="0"/>
        <w:numPr>
          <w:ilvl w:val="3"/>
          <w:numId w:val="1"/>
        </w:numPr>
        <w:suppressAutoHyphens/>
        <w:spacing w:before="240"/>
        <w:ind w:left="425" w:hanging="425"/>
        <w:contextualSpacing w:val="0"/>
        <w:rPr>
          <w:rFonts w:ascii="Verdana" w:hAnsi="Verdana" w:cs="Arial"/>
          <w:sz w:val="20"/>
        </w:rPr>
      </w:pPr>
      <w:r w:rsidRPr="002A6CA3">
        <w:rPr>
          <w:rFonts w:ascii="Verdana" w:hAnsi="Verdana" w:cs="Arial"/>
          <w:b/>
          <w:sz w:val="20"/>
        </w:rPr>
        <w:t>Oświadczamy,</w:t>
      </w:r>
      <w:r w:rsidRPr="002A6CA3">
        <w:rPr>
          <w:rFonts w:ascii="Verdana" w:hAnsi="Verdana" w:cs="Arial"/>
          <w:sz w:val="20"/>
        </w:rPr>
        <w:t xml:space="preserve"> że nie podlegamy wykluczeniu z Postępowania </w:t>
      </w:r>
      <w:r w:rsidRPr="00221C35">
        <w:rPr>
          <w:rFonts w:ascii="Verdana" w:hAnsi="Verdana" w:cstheme="minorHAnsi"/>
          <w:sz w:val="20"/>
          <w:lang w:eastAsia="pl-PL"/>
        </w:rPr>
        <w:t>zakupow</w:t>
      </w:r>
      <w:r>
        <w:rPr>
          <w:rFonts w:ascii="Verdana" w:hAnsi="Verdana" w:cstheme="minorHAnsi"/>
          <w:sz w:val="20"/>
          <w:lang w:eastAsia="pl-PL"/>
        </w:rPr>
        <w:t xml:space="preserve">ego </w:t>
      </w:r>
      <w:r w:rsidRPr="002A6CA3">
        <w:rPr>
          <w:rFonts w:ascii="Verdana" w:hAnsi="Verdana" w:cs="Arial"/>
          <w:sz w:val="20"/>
        </w:rPr>
        <w:t>na podstawie przesłanek określonych w pkt 14.2 SWZ, w tym:</w:t>
      </w:r>
    </w:p>
    <w:p w:rsidR="004E43AF" w:rsidRDefault="004E43AF" w:rsidP="004E43AF">
      <w:pPr>
        <w:pStyle w:val="Akapitzlist"/>
        <w:widowControl w:val="0"/>
        <w:numPr>
          <w:ilvl w:val="1"/>
          <w:numId w:val="3"/>
        </w:numPr>
        <w:suppressAutoHyphens/>
        <w:ind w:left="709" w:hanging="283"/>
        <w:contextualSpacing w:val="0"/>
        <w:rPr>
          <w:rFonts w:ascii="Verdana" w:hAnsi="Verdana" w:cs="Arial"/>
          <w:sz w:val="20"/>
        </w:rPr>
      </w:pPr>
      <w:r w:rsidRPr="002A6CA3">
        <w:rPr>
          <w:rFonts w:ascii="Verdana" w:hAnsi="Verdana" w:cs="Arial"/>
          <w:sz w:val="20"/>
        </w:rPr>
        <w:t>spełniamy warunki udziału w Postępowaniu zakupowym,</w:t>
      </w:r>
    </w:p>
    <w:p w:rsidR="004E43AF" w:rsidRPr="002A6CA3" w:rsidRDefault="004E43AF" w:rsidP="004E43AF">
      <w:pPr>
        <w:pStyle w:val="Akapitzlist"/>
        <w:widowControl w:val="0"/>
        <w:numPr>
          <w:ilvl w:val="1"/>
          <w:numId w:val="3"/>
        </w:numPr>
        <w:suppressAutoHyphens/>
        <w:ind w:left="709" w:hanging="283"/>
        <w:contextualSpacing w:val="0"/>
        <w:rPr>
          <w:rFonts w:ascii="Verdana" w:hAnsi="Verdana" w:cs="Arial"/>
          <w:sz w:val="20"/>
        </w:rPr>
      </w:pPr>
      <w:r w:rsidRPr="002A6CA3">
        <w:rPr>
          <w:rFonts w:ascii="Verdana" w:hAnsi="Verdana" w:cs="Arial"/>
          <w:sz w:val="20"/>
        </w:rPr>
        <w:t>nie zalegamy z uiszczeniem podatków, opłat lub składek na ubezpieczenie społeczne lub zdrowotne, a jeśli zalegamy z uiszczeniem podatków, opłat lub składek na ubezpieczenie społeczne lub zdrowotne, to przed upływem składania Ofert dokonaliśmy płatności należnych podatków, opłat lub składek co będziemy w stanie wykazać Zamawiającemu,</w:t>
      </w:r>
    </w:p>
    <w:p w:rsidR="004E43AF" w:rsidRPr="002A6CA3" w:rsidRDefault="004E43AF" w:rsidP="004E43AF">
      <w:pPr>
        <w:pStyle w:val="Akapitzlist"/>
        <w:widowControl w:val="0"/>
        <w:numPr>
          <w:ilvl w:val="1"/>
          <w:numId w:val="3"/>
        </w:numPr>
        <w:suppressAutoHyphens/>
        <w:ind w:left="709" w:hanging="283"/>
        <w:contextualSpacing w:val="0"/>
        <w:rPr>
          <w:rFonts w:ascii="Verdana" w:hAnsi="Verdana" w:cs="Arial"/>
          <w:sz w:val="20"/>
        </w:rPr>
      </w:pPr>
      <w:r w:rsidRPr="002A6CA3">
        <w:rPr>
          <w:rFonts w:ascii="Verdana" w:hAnsi="Verdana" w:cs="Arial"/>
          <w:sz w:val="20"/>
        </w:rPr>
        <w:t>w wyniku zamierzonego działania lub rażącego niedbalstwa nie wprowadziliśmy Zamawiającego w błąd przy przedstawianiu informacji, że nie podlegamy wykluczeniu, spełniamy warunki udziału w Postępowaniu zakupowym lub kryteria selekcji, co mogło mieć istotny wpływ na decyzje podejmowane przez Zamawiającego w Postępowaniu zakupowym, a także nie zatailiśmy tych informacji,</w:t>
      </w:r>
    </w:p>
    <w:p w:rsidR="004E43AF" w:rsidRPr="002A6CA3" w:rsidRDefault="004E43AF" w:rsidP="004E43AF">
      <w:pPr>
        <w:pStyle w:val="Akapitzlist"/>
        <w:widowControl w:val="0"/>
        <w:numPr>
          <w:ilvl w:val="1"/>
          <w:numId w:val="3"/>
        </w:numPr>
        <w:suppressAutoHyphens/>
        <w:ind w:left="709" w:hanging="283"/>
        <w:contextualSpacing w:val="0"/>
        <w:rPr>
          <w:rFonts w:ascii="Verdana" w:hAnsi="Verdana" w:cs="Arial"/>
          <w:sz w:val="20"/>
        </w:rPr>
      </w:pPr>
      <w:r w:rsidRPr="002A6CA3">
        <w:rPr>
          <w:rFonts w:ascii="Verdana" w:hAnsi="Verdana" w:cs="Arial"/>
          <w:sz w:val="20"/>
        </w:rPr>
        <w:t xml:space="preserve">Wykonawcy będącego osobą fizyczną, a w przypadku pozostałych Wykonawców - urzędującego członka organu zarządzającego lub nadzorczego, wspólnika spółki w spółce jawnej lub partnerskiej albo komplementariusza w spółce komandytowej </w:t>
      </w:r>
      <w:r w:rsidR="00A66984">
        <w:rPr>
          <w:rFonts w:ascii="Verdana" w:hAnsi="Verdana" w:cs="Arial"/>
          <w:sz w:val="20"/>
        </w:rPr>
        <w:br/>
      </w:r>
      <w:r w:rsidRPr="002A6CA3">
        <w:rPr>
          <w:rFonts w:ascii="Verdana" w:hAnsi="Verdana" w:cs="Arial"/>
          <w:sz w:val="20"/>
        </w:rPr>
        <w:t xml:space="preserve">lub komandytowo-akcyjnej lub prokurenta, nie skazano prawomocnie za żadne </w:t>
      </w:r>
      <w:r w:rsidR="00A66984">
        <w:rPr>
          <w:rFonts w:ascii="Verdana" w:hAnsi="Verdana" w:cs="Arial"/>
          <w:sz w:val="20"/>
        </w:rPr>
        <w:br/>
      </w:r>
      <w:r w:rsidRPr="002A6CA3">
        <w:rPr>
          <w:rFonts w:ascii="Verdana" w:hAnsi="Verdana" w:cs="Arial"/>
          <w:sz w:val="20"/>
        </w:rPr>
        <w:t>z przestępstw wymienionych</w:t>
      </w:r>
      <w:r>
        <w:rPr>
          <w:rFonts w:ascii="Verdana" w:hAnsi="Verdana" w:cs="Arial"/>
          <w:sz w:val="20"/>
        </w:rPr>
        <w:t xml:space="preserve"> w </w:t>
      </w:r>
      <w:r w:rsidRPr="002A6CA3">
        <w:rPr>
          <w:rFonts w:ascii="Verdana" w:hAnsi="Verdana" w:cs="Arial"/>
          <w:sz w:val="20"/>
        </w:rPr>
        <w:t>pkt 14.2.4 SWZ,</w:t>
      </w:r>
    </w:p>
    <w:p w:rsidR="004E43AF" w:rsidRPr="002A6CA3" w:rsidRDefault="004E43AF" w:rsidP="004E43AF">
      <w:pPr>
        <w:pStyle w:val="Akapitzlist"/>
        <w:widowControl w:val="0"/>
        <w:numPr>
          <w:ilvl w:val="1"/>
          <w:numId w:val="3"/>
        </w:numPr>
        <w:suppressAutoHyphens/>
        <w:ind w:left="709" w:hanging="283"/>
        <w:contextualSpacing w:val="0"/>
        <w:rPr>
          <w:rFonts w:ascii="Verdana" w:hAnsi="Verdana" w:cs="Arial"/>
          <w:sz w:val="20"/>
        </w:rPr>
      </w:pPr>
      <w:r w:rsidRPr="002A6CA3">
        <w:rPr>
          <w:rFonts w:ascii="Verdana" w:hAnsi="Verdana" w:cs="Arial"/>
          <w:sz w:val="20"/>
        </w:rPr>
        <w:t>wobec Wykonawcy nie orzeczono zakazu ubiegania się o zamówienia publiczne,</w:t>
      </w:r>
    </w:p>
    <w:p w:rsidR="004E43AF" w:rsidRPr="002A6CA3" w:rsidRDefault="004E43AF" w:rsidP="004E43AF">
      <w:pPr>
        <w:pStyle w:val="Akapitzlist"/>
        <w:widowControl w:val="0"/>
        <w:numPr>
          <w:ilvl w:val="1"/>
          <w:numId w:val="3"/>
        </w:numPr>
        <w:suppressAutoHyphens/>
        <w:ind w:left="709" w:hanging="283"/>
        <w:contextualSpacing w:val="0"/>
        <w:rPr>
          <w:rFonts w:ascii="Verdana" w:hAnsi="Verdana" w:cs="Arial"/>
          <w:sz w:val="20"/>
        </w:rPr>
      </w:pPr>
      <w:r w:rsidRPr="002A6CA3">
        <w:rPr>
          <w:rFonts w:ascii="Verdana" w:hAnsi="Verdana" w:cs="Arial"/>
          <w:sz w:val="20"/>
        </w:rPr>
        <w:t>Wykonawca nie zawarł z innymi Wykonawcami porozumienia mającego na celu zakłócenie konkurencji,</w:t>
      </w:r>
    </w:p>
    <w:p w:rsidR="004E43AF" w:rsidRPr="002A6CA3" w:rsidRDefault="004E43AF" w:rsidP="004E43AF">
      <w:pPr>
        <w:pStyle w:val="Akapitzlist"/>
        <w:widowControl w:val="0"/>
        <w:numPr>
          <w:ilvl w:val="1"/>
          <w:numId w:val="3"/>
        </w:numPr>
        <w:suppressAutoHyphens/>
        <w:ind w:left="709" w:hanging="283"/>
        <w:contextualSpacing w:val="0"/>
        <w:rPr>
          <w:rFonts w:ascii="Verdana" w:hAnsi="Verdana" w:cs="Arial"/>
          <w:sz w:val="20"/>
        </w:rPr>
      </w:pPr>
      <w:r w:rsidRPr="002A6CA3">
        <w:rPr>
          <w:rFonts w:ascii="Verdana" w:hAnsi="Verdana" w:cs="Arial"/>
          <w:sz w:val="20"/>
        </w:rPr>
        <w:t>bezprawnie nie wpływaliśmy, nie próbowaliśmy wpływać na czynności Zamawiającego, nie próbowaliśmy pozyskać, a także nie pozyskaliśmy informacji poufnych, mogących dać Wykonawcy przewagę w Postępowaniu zakupowym,</w:t>
      </w:r>
    </w:p>
    <w:p w:rsidR="004E43AF" w:rsidRPr="002A6CA3" w:rsidRDefault="004E43AF" w:rsidP="004E43AF">
      <w:pPr>
        <w:pStyle w:val="Akapitzlist"/>
        <w:widowControl w:val="0"/>
        <w:numPr>
          <w:ilvl w:val="1"/>
          <w:numId w:val="3"/>
        </w:numPr>
        <w:suppressAutoHyphens/>
        <w:ind w:left="709" w:hanging="283"/>
        <w:contextualSpacing w:val="0"/>
        <w:rPr>
          <w:rFonts w:ascii="Verdana" w:hAnsi="Verdana" w:cs="Arial"/>
          <w:sz w:val="20"/>
        </w:rPr>
      </w:pPr>
      <w:r w:rsidRPr="002A6CA3">
        <w:rPr>
          <w:rFonts w:ascii="Verdana" w:hAnsi="Verdana" w:cs="Arial"/>
          <w:sz w:val="20"/>
        </w:rPr>
        <w:t>dajemy rękojmię należytego wykonania Zakupu z uwagi na brak prowadzonego przeciwko Wykonawcy lub członkom organów spółki Wykonawcy postępowania</w:t>
      </w:r>
      <w:r>
        <w:rPr>
          <w:rFonts w:ascii="Verdana" w:hAnsi="Verdana" w:cs="Arial"/>
          <w:sz w:val="20"/>
        </w:rPr>
        <w:t xml:space="preserve"> </w:t>
      </w:r>
      <w:r w:rsidR="009714D6">
        <w:rPr>
          <w:rFonts w:ascii="Verdana" w:hAnsi="Verdana" w:cs="Arial"/>
          <w:sz w:val="20"/>
        </w:rPr>
        <w:br/>
      </w:r>
      <w:r>
        <w:rPr>
          <w:rFonts w:ascii="Verdana" w:hAnsi="Verdana" w:cs="Arial"/>
          <w:sz w:val="20"/>
        </w:rPr>
        <w:t xml:space="preserve">o popełnienie </w:t>
      </w:r>
      <w:r w:rsidRPr="002A6CA3">
        <w:rPr>
          <w:rFonts w:ascii="Verdana" w:hAnsi="Verdana" w:cs="Arial"/>
          <w:sz w:val="20"/>
        </w:rPr>
        <w:t>przestępstwa w związku z prowadzoną działalnością gospodarczą,</w:t>
      </w:r>
    </w:p>
    <w:p w:rsidR="004E43AF" w:rsidRDefault="004E43AF" w:rsidP="004E43AF">
      <w:pPr>
        <w:pStyle w:val="Akapitzlist"/>
        <w:widowControl w:val="0"/>
        <w:numPr>
          <w:ilvl w:val="1"/>
          <w:numId w:val="3"/>
        </w:numPr>
        <w:suppressAutoHyphens/>
        <w:ind w:left="709" w:hanging="283"/>
        <w:contextualSpacing w:val="0"/>
        <w:rPr>
          <w:rFonts w:ascii="Verdana" w:hAnsi="Verdana" w:cs="Arial"/>
          <w:sz w:val="20"/>
        </w:rPr>
      </w:pPr>
      <w:r w:rsidRPr="002A6CA3">
        <w:rPr>
          <w:rFonts w:ascii="Verdana" w:hAnsi="Verdana" w:cs="Arial"/>
          <w:sz w:val="20"/>
        </w:rPr>
        <w:t xml:space="preserve">w stosunku do Wykonawcy nie otwarto likwidacji, nie ogłoszono upadłości, aktywami Wykonawcy nie zarządza likwidator lub sąd, Wykonawca nie zawarł układu z wierzycielami, działalność gospodarcza Wykonawcy nie jest zawieszona, </w:t>
      </w:r>
      <w:r w:rsidR="009714D6">
        <w:rPr>
          <w:rFonts w:ascii="Verdana" w:hAnsi="Verdana" w:cs="Arial"/>
          <w:sz w:val="20"/>
        </w:rPr>
        <w:br/>
      </w:r>
      <w:r w:rsidRPr="002A6CA3">
        <w:rPr>
          <w:rFonts w:ascii="Verdana" w:hAnsi="Verdana" w:cs="Arial"/>
          <w:sz w:val="20"/>
        </w:rPr>
        <w:t>a także nie znajduje się on w innej tego rodzaju sytuacji wynikającej z podobnej procedury przewidzianej w przepisach miejsca wszczęcia tej procedury,</w:t>
      </w:r>
    </w:p>
    <w:p w:rsidR="004E43AF" w:rsidRPr="002B6A44" w:rsidRDefault="004E43AF" w:rsidP="004E43AF">
      <w:pPr>
        <w:pStyle w:val="Akapitzlist"/>
        <w:widowControl w:val="0"/>
        <w:numPr>
          <w:ilvl w:val="1"/>
          <w:numId w:val="3"/>
        </w:numPr>
        <w:suppressAutoHyphens/>
        <w:ind w:left="709" w:hanging="425"/>
        <w:contextualSpacing w:val="0"/>
        <w:rPr>
          <w:rFonts w:ascii="Verdana" w:hAnsi="Verdana" w:cs="Arial"/>
          <w:sz w:val="20"/>
        </w:rPr>
      </w:pPr>
      <w:r w:rsidRPr="002B6A44">
        <w:rPr>
          <w:rFonts w:ascii="Verdana" w:hAnsi="Verdana" w:cs="Arial"/>
          <w:sz w:val="20"/>
        </w:rPr>
        <w:t>zgodnie z treścią ustawy z dnia 13 kwietnia 2022 r. o szczególnych rozwiązaniach w zakresie przeciwdziałania wspieraniu agresji na Ukrainę oraz służących ochronie bezpieczeństwa narodowego niniejszym oświadczamy, że:</w:t>
      </w:r>
    </w:p>
    <w:p w:rsidR="004E43AF" w:rsidRPr="002A6CA3" w:rsidRDefault="004E43AF" w:rsidP="004E43AF">
      <w:pPr>
        <w:pStyle w:val="Akapitzlist"/>
        <w:widowControl w:val="0"/>
        <w:suppressAutoHyphens/>
        <w:ind w:left="993" w:hanging="426"/>
        <w:contextualSpacing w:val="0"/>
        <w:rPr>
          <w:rFonts w:ascii="Verdana" w:hAnsi="Verdana" w:cs="Arial"/>
          <w:sz w:val="20"/>
        </w:rPr>
      </w:pPr>
      <w:r w:rsidRPr="002A6CA3">
        <w:rPr>
          <w:rFonts w:ascii="Verdana" w:hAnsi="Verdana" w:cs="Arial"/>
          <w:sz w:val="20"/>
        </w:rPr>
        <w:t>-</w:t>
      </w:r>
      <w:r w:rsidRPr="002A6CA3">
        <w:rPr>
          <w:rFonts w:ascii="Verdana" w:hAnsi="Verdana" w:cs="Arial"/>
          <w:sz w:val="20"/>
        </w:rPr>
        <w:tab/>
        <w:t>nie jesteśmy wymienieni w wykazach określon</w:t>
      </w:r>
      <w:r>
        <w:rPr>
          <w:rFonts w:ascii="Verdana" w:hAnsi="Verdana" w:cs="Arial"/>
          <w:sz w:val="20"/>
        </w:rPr>
        <w:t xml:space="preserve">ych w rozporządzeniu 765/2006 </w:t>
      </w:r>
      <w:r>
        <w:rPr>
          <w:rFonts w:ascii="Verdana" w:hAnsi="Verdana" w:cs="Arial"/>
          <w:sz w:val="20"/>
        </w:rPr>
        <w:lastRenderedPageBreak/>
        <w:t>i </w:t>
      </w:r>
      <w:r w:rsidRPr="002A6CA3">
        <w:rPr>
          <w:rFonts w:ascii="Verdana" w:hAnsi="Verdana" w:cs="Arial"/>
          <w:sz w:val="20"/>
        </w:rPr>
        <w:t xml:space="preserve">rozporządzeniu 269/2014 albo wpisani na listę na podstawie decyzji w sprawie wpisu na listę rozstrzygającej o zastosowaniu środka, o którym mowa </w:t>
      </w:r>
      <w:r w:rsidR="00A66984">
        <w:rPr>
          <w:rFonts w:ascii="Verdana" w:hAnsi="Verdana" w:cs="Arial"/>
          <w:sz w:val="20"/>
        </w:rPr>
        <w:br/>
      </w:r>
      <w:r w:rsidRPr="002A6CA3">
        <w:rPr>
          <w:rFonts w:ascii="Verdana" w:hAnsi="Verdana" w:cs="Arial"/>
          <w:sz w:val="20"/>
        </w:rPr>
        <w:t xml:space="preserve">w art. 1 pkt 3 ustawy z dnia 13 kwietnia 2022 r. o szczególnych rozwiązaniach </w:t>
      </w:r>
      <w:r w:rsidR="00A66984">
        <w:rPr>
          <w:rFonts w:ascii="Verdana" w:hAnsi="Verdana" w:cs="Arial"/>
          <w:sz w:val="20"/>
        </w:rPr>
        <w:br/>
      </w:r>
      <w:r w:rsidRPr="002A6CA3">
        <w:rPr>
          <w:rFonts w:ascii="Verdana" w:hAnsi="Verdana" w:cs="Arial"/>
          <w:sz w:val="20"/>
        </w:rPr>
        <w:t>w zakresie przeciwdziałania wspieraniu agresji na Ukrainę oraz służących ochronie bezpieczeństwa narodowego;</w:t>
      </w:r>
    </w:p>
    <w:p w:rsidR="004E43AF" w:rsidRPr="002A6CA3" w:rsidRDefault="004E43AF" w:rsidP="004E43AF">
      <w:pPr>
        <w:pStyle w:val="Akapitzlist"/>
        <w:widowControl w:val="0"/>
        <w:suppressAutoHyphens/>
        <w:ind w:left="993" w:hanging="426"/>
        <w:contextualSpacing w:val="0"/>
        <w:rPr>
          <w:rFonts w:ascii="Verdana" w:hAnsi="Verdana" w:cs="Arial"/>
          <w:sz w:val="20"/>
        </w:rPr>
      </w:pPr>
      <w:r w:rsidRPr="002A6CA3">
        <w:rPr>
          <w:rFonts w:ascii="Verdana" w:hAnsi="Verdana" w:cs="Arial"/>
          <w:sz w:val="20"/>
        </w:rPr>
        <w:t>-</w:t>
      </w:r>
      <w:r w:rsidRPr="002A6CA3">
        <w:rPr>
          <w:rFonts w:ascii="Verdana" w:hAnsi="Verdana" w:cs="Arial"/>
          <w:sz w:val="20"/>
        </w:rPr>
        <w:tab/>
        <w:t xml:space="preserve">naszym beneficjentem rzeczywistym w rozumieniu </w:t>
      </w:r>
      <w:r>
        <w:rPr>
          <w:rFonts w:ascii="Verdana" w:hAnsi="Verdana" w:cs="Arial"/>
          <w:sz w:val="20"/>
        </w:rPr>
        <w:t>ustawy z dnia 1 marca 2018 r. o </w:t>
      </w:r>
      <w:r w:rsidRPr="002A6CA3">
        <w:rPr>
          <w:rFonts w:ascii="Verdana" w:hAnsi="Verdana" w:cs="Arial"/>
          <w:sz w:val="20"/>
        </w:rPr>
        <w:t xml:space="preserve">przeciwdziałaniu praniu pieniędzy oraz finansowaniu terroryzmu (Dz. U. z 2022 r. poz. 593 </w:t>
      </w:r>
      <w:r>
        <w:rPr>
          <w:rFonts w:ascii="Verdana" w:hAnsi="Verdana" w:cs="Arial"/>
          <w:sz w:val="20"/>
        </w:rPr>
        <w:t>ze zm.</w:t>
      </w:r>
      <w:r w:rsidRPr="002A6CA3">
        <w:rPr>
          <w:rFonts w:ascii="Verdana" w:hAnsi="Verdana" w:cs="Arial"/>
          <w:sz w:val="20"/>
        </w:rPr>
        <w:t>) nie jest osoba wymieniona w wykazach określon</w:t>
      </w:r>
      <w:r>
        <w:rPr>
          <w:rFonts w:ascii="Verdana" w:hAnsi="Verdana" w:cs="Arial"/>
          <w:sz w:val="20"/>
        </w:rPr>
        <w:t>ych w rozporządzeniu 765/2006 i </w:t>
      </w:r>
      <w:r w:rsidRPr="002A6CA3">
        <w:rPr>
          <w:rFonts w:ascii="Verdana" w:hAnsi="Verdana" w:cs="Arial"/>
          <w:sz w:val="20"/>
        </w:rPr>
        <w:t xml:space="preserve">rozporządzeniu 269/2014 albo wpisana na listę </w:t>
      </w:r>
      <w:r w:rsidR="009714D6">
        <w:rPr>
          <w:rFonts w:ascii="Verdana" w:hAnsi="Verdana" w:cs="Arial"/>
          <w:sz w:val="20"/>
        </w:rPr>
        <w:br/>
      </w:r>
      <w:r w:rsidRPr="002A6CA3">
        <w:rPr>
          <w:rFonts w:ascii="Verdana" w:hAnsi="Verdana" w:cs="Arial"/>
          <w:sz w:val="20"/>
        </w:rPr>
        <w:t xml:space="preserve">lub będąca takim beneficjentem rzeczywistym od dnia 24 lutego 2022 r., </w:t>
      </w:r>
      <w:r w:rsidR="009714D6">
        <w:rPr>
          <w:rFonts w:ascii="Verdana" w:hAnsi="Verdana" w:cs="Arial"/>
          <w:sz w:val="20"/>
        </w:rPr>
        <w:br/>
      </w:r>
      <w:r w:rsidRPr="002A6CA3">
        <w:rPr>
          <w:rFonts w:ascii="Verdana" w:hAnsi="Verdana" w:cs="Arial"/>
          <w:sz w:val="20"/>
        </w:rPr>
        <w:t>o ile została wpisana na listę na podstawie decyzji w sprawie wpisu na listę rozstrzygającej o zastosowaniu środka, o którym mowa w art. 1 pkt 3 ustawy z dnia 13 kwietnia 2022 r. o szczególnych rozwiązaniach w zakresie przeciwdziałania wspieraniu agresji na Ukrainę oraz służących ochronie bezpieczeństwa narodowego;</w:t>
      </w:r>
    </w:p>
    <w:p w:rsidR="004E43AF" w:rsidRPr="000F3AAE" w:rsidRDefault="004E43AF" w:rsidP="004E43AF">
      <w:pPr>
        <w:pStyle w:val="Akapitzlist"/>
        <w:widowControl w:val="0"/>
        <w:suppressAutoHyphens/>
        <w:ind w:left="993" w:hanging="426"/>
        <w:contextualSpacing w:val="0"/>
        <w:rPr>
          <w:rFonts w:ascii="Verdana" w:hAnsi="Verdana" w:cs="Arial"/>
          <w:sz w:val="20"/>
        </w:rPr>
      </w:pPr>
      <w:r w:rsidRPr="002A6CA3">
        <w:rPr>
          <w:rFonts w:ascii="Verdana" w:hAnsi="Verdana" w:cs="Arial"/>
          <w:sz w:val="20"/>
        </w:rPr>
        <w:t>-</w:t>
      </w:r>
      <w:r w:rsidRPr="002A6CA3">
        <w:rPr>
          <w:rFonts w:ascii="Verdana" w:hAnsi="Verdana" w:cs="Arial"/>
          <w:sz w:val="20"/>
        </w:rPr>
        <w:tab/>
        <w:t xml:space="preserve">naszą jednostką dominującą w rozumieniu art. 3 ust. 1 pkt 37 ustawy z dnia 29 września 1994 r. o rachunkowości (Dz. U. z 2021 r. poz. 217, 2105 i 2106), </w:t>
      </w:r>
      <w:r w:rsidR="009714D6">
        <w:rPr>
          <w:rFonts w:ascii="Verdana" w:hAnsi="Verdana" w:cs="Arial"/>
          <w:sz w:val="20"/>
        </w:rPr>
        <w:br/>
      </w:r>
      <w:r w:rsidRPr="002A6CA3">
        <w:rPr>
          <w:rFonts w:ascii="Verdana" w:hAnsi="Verdana" w:cs="Arial"/>
          <w:sz w:val="20"/>
        </w:rPr>
        <w:t xml:space="preserve">nie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</w:t>
      </w:r>
      <w:r w:rsidRPr="000F3AAE">
        <w:rPr>
          <w:rFonts w:ascii="Verdana" w:hAnsi="Verdana" w:cs="Arial"/>
          <w:sz w:val="20"/>
        </w:rPr>
        <w:t xml:space="preserve">1 pkt 3 ustawy z dnia 13 kwietnia 2022 r. </w:t>
      </w:r>
      <w:r w:rsidR="009714D6">
        <w:rPr>
          <w:rFonts w:ascii="Verdana" w:hAnsi="Verdana" w:cs="Arial"/>
          <w:sz w:val="20"/>
        </w:rPr>
        <w:br/>
      </w:r>
      <w:r w:rsidRPr="000F3AAE">
        <w:rPr>
          <w:rFonts w:ascii="Verdana" w:hAnsi="Verdana" w:cs="Arial"/>
          <w:sz w:val="20"/>
        </w:rPr>
        <w:t>o szczególnych rozwiązaniach w zakresie przeciwdziałania wspieraniu agresji na Ukrainę oraz służących ochronie bezpieczeństwa narodowego,</w:t>
      </w:r>
    </w:p>
    <w:p w:rsidR="004E43AF" w:rsidRPr="000F3AAE" w:rsidRDefault="004E43AF" w:rsidP="004E43AF">
      <w:pPr>
        <w:pStyle w:val="Akapitzlist"/>
        <w:widowControl w:val="0"/>
        <w:numPr>
          <w:ilvl w:val="1"/>
          <w:numId w:val="3"/>
        </w:numPr>
        <w:suppressAutoHyphens/>
        <w:ind w:left="709" w:hanging="283"/>
        <w:contextualSpacing w:val="0"/>
        <w:rPr>
          <w:rFonts w:ascii="Verdana" w:hAnsi="Verdana" w:cs="Arial"/>
          <w:sz w:val="20"/>
        </w:rPr>
      </w:pPr>
      <w:r w:rsidRPr="000F3AAE">
        <w:rPr>
          <w:rFonts w:ascii="Verdana" w:hAnsi="Verdana" w:cs="Arial"/>
          <w:sz w:val="20"/>
        </w:rPr>
        <w:t>nie jesteśmy:</w:t>
      </w:r>
    </w:p>
    <w:p w:rsidR="004E43AF" w:rsidRPr="00B77D2B" w:rsidRDefault="004E43AF" w:rsidP="004E43AF">
      <w:pPr>
        <w:pStyle w:val="Akapitzlist"/>
        <w:widowControl w:val="0"/>
        <w:numPr>
          <w:ilvl w:val="0"/>
          <w:numId w:val="5"/>
        </w:numPr>
        <w:suppressAutoHyphens/>
        <w:contextualSpacing w:val="0"/>
        <w:rPr>
          <w:rFonts w:ascii="Verdana" w:hAnsi="Verdana" w:cs="Arial"/>
          <w:sz w:val="20"/>
        </w:rPr>
      </w:pPr>
      <w:r w:rsidRPr="000F3AAE">
        <w:rPr>
          <w:rFonts w:ascii="Verdana" w:hAnsi="Verdana" w:cs="Arial"/>
          <w:sz w:val="20"/>
        </w:rPr>
        <w:t xml:space="preserve">obywatelem rosyjskim lub osobą fizyczną lub prawną, podmiotem </w:t>
      </w:r>
      <w:r w:rsidR="009714D6">
        <w:rPr>
          <w:rFonts w:ascii="Verdana" w:hAnsi="Verdana" w:cs="Arial"/>
          <w:sz w:val="20"/>
        </w:rPr>
        <w:br/>
      </w:r>
      <w:r w:rsidRPr="000F3AAE">
        <w:rPr>
          <w:rFonts w:ascii="Verdana" w:hAnsi="Verdana" w:cs="Arial"/>
          <w:sz w:val="20"/>
        </w:rPr>
        <w:t xml:space="preserve">lub organem z siedzibą </w:t>
      </w:r>
      <w:r w:rsidRPr="002A6CA3">
        <w:rPr>
          <w:rFonts w:ascii="Verdana" w:hAnsi="Verdana" w:cs="Arial"/>
          <w:sz w:val="20"/>
        </w:rPr>
        <w:t>w Rosji;</w:t>
      </w:r>
      <w:r w:rsidR="000578A5">
        <w:rPr>
          <w:rFonts w:ascii="Verdana" w:hAnsi="Verdana" w:cs="Arial"/>
          <w:sz w:val="20"/>
        </w:rPr>
        <w:t xml:space="preserve"> </w:t>
      </w:r>
      <w:r w:rsidRPr="00B77D2B">
        <w:rPr>
          <w:rFonts w:ascii="Verdana" w:hAnsi="Verdana" w:cs="Arial"/>
          <w:sz w:val="20"/>
        </w:rPr>
        <w:t>osobą prawną, podmiotem lub organem, do których prawa własności bezpośrednio lub pośrednio w ponad 50 % należą do podmiotu, o którym mowa w pkt 1 powyżej; lub</w:t>
      </w:r>
      <w:r w:rsidR="000578A5">
        <w:rPr>
          <w:rFonts w:ascii="Verdana" w:hAnsi="Verdana" w:cs="Arial"/>
          <w:sz w:val="20"/>
        </w:rPr>
        <w:t xml:space="preserve"> </w:t>
      </w:r>
      <w:r w:rsidRPr="00B77D2B">
        <w:rPr>
          <w:rFonts w:ascii="Verdana" w:hAnsi="Verdana" w:cs="Arial"/>
          <w:sz w:val="20"/>
        </w:rPr>
        <w:t xml:space="preserve">osobą fizyczną </w:t>
      </w:r>
      <w:r w:rsidR="009714D6">
        <w:rPr>
          <w:rFonts w:ascii="Verdana" w:hAnsi="Verdana" w:cs="Arial"/>
          <w:sz w:val="20"/>
        </w:rPr>
        <w:br/>
      </w:r>
      <w:r w:rsidRPr="00B77D2B">
        <w:rPr>
          <w:rFonts w:ascii="Verdana" w:hAnsi="Verdana" w:cs="Arial"/>
          <w:sz w:val="20"/>
        </w:rPr>
        <w:t>lub prawną, podmiotem lub organem działającym w imieniu lub pod kierunkiem podmiotu, o którym mowa w pkt 1 lub pkt 2 powyżej,</w:t>
      </w:r>
    </w:p>
    <w:p w:rsidR="004E43AF" w:rsidRPr="002A6CA3" w:rsidRDefault="004E43AF" w:rsidP="004E43AF">
      <w:pPr>
        <w:widowControl w:val="0"/>
        <w:suppressAutoHyphens/>
        <w:ind w:left="709"/>
        <w:rPr>
          <w:rFonts w:ascii="Verdana" w:hAnsi="Verdana" w:cs="Arial"/>
          <w:sz w:val="20"/>
        </w:rPr>
      </w:pPr>
      <w:r w:rsidRPr="002A6CA3">
        <w:rPr>
          <w:rFonts w:ascii="Verdana" w:hAnsi="Verdana" w:cs="Arial"/>
          <w:sz w:val="20"/>
        </w:rPr>
        <w:t xml:space="preserve">oraz oświadczamy, że nie ubiegamy się o udzielenie zamówienia z udziałem podwykonawców, dostawców lub podmiotów, na zdolności których będziemy polegać przy realizacji zamówienia, na których przypada ponad 10 % wartości zamówienia, będących równocześnie obywatelami, osobami, podmiotami </w:t>
      </w:r>
      <w:r w:rsidR="009714D6">
        <w:rPr>
          <w:rFonts w:ascii="Verdana" w:hAnsi="Verdana" w:cs="Arial"/>
          <w:sz w:val="20"/>
        </w:rPr>
        <w:br/>
      </w:r>
      <w:r w:rsidRPr="002A6CA3">
        <w:rPr>
          <w:rFonts w:ascii="Verdana" w:hAnsi="Verdana" w:cs="Arial"/>
          <w:sz w:val="20"/>
        </w:rPr>
        <w:t xml:space="preserve">lub organami wymienionymi w </w:t>
      </w:r>
      <w:proofErr w:type="spellStart"/>
      <w:r w:rsidRPr="002A6CA3">
        <w:rPr>
          <w:rFonts w:ascii="Verdana" w:hAnsi="Verdana" w:cs="Arial"/>
          <w:sz w:val="20"/>
        </w:rPr>
        <w:t>tiret</w:t>
      </w:r>
      <w:proofErr w:type="spellEnd"/>
      <w:r w:rsidRPr="002A6CA3">
        <w:rPr>
          <w:rFonts w:ascii="Verdana" w:hAnsi="Verdana" w:cs="Arial"/>
          <w:sz w:val="20"/>
        </w:rPr>
        <w:t xml:space="preserve"> 1-3 powyżej.</w:t>
      </w:r>
    </w:p>
    <w:p w:rsidR="004E43AF" w:rsidRPr="000F3AAE" w:rsidDel="00A23FDE" w:rsidRDefault="004E43AF" w:rsidP="004E43AF">
      <w:pPr>
        <w:widowControl w:val="0"/>
        <w:suppressAutoHyphens/>
        <w:ind w:left="709"/>
        <w:rPr>
          <w:rFonts w:ascii="Verdana" w:hAnsi="Verdana" w:cs="Arial"/>
          <w:sz w:val="20"/>
        </w:rPr>
      </w:pPr>
      <w:r w:rsidRPr="002A6CA3" w:rsidDel="00A23FDE">
        <w:rPr>
          <w:rFonts w:ascii="Verdana" w:hAnsi="Verdana" w:cs="Arial"/>
          <w:sz w:val="20"/>
        </w:rPr>
        <w:t xml:space="preserve">Ponadto zobowiązujemy się na żądanie </w:t>
      </w:r>
      <w:r w:rsidRPr="000F3AAE" w:rsidDel="00A23FDE">
        <w:rPr>
          <w:rFonts w:ascii="Verdana" w:hAnsi="Verdana" w:cs="Arial"/>
          <w:sz w:val="20"/>
        </w:rPr>
        <w:t xml:space="preserve">Zamawiającego, na każdym etapie </w:t>
      </w:r>
      <w:r>
        <w:rPr>
          <w:rFonts w:ascii="Verdana" w:hAnsi="Verdana" w:cs="Arial"/>
          <w:sz w:val="20"/>
        </w:rPr>
        <w:t>P</w:t>
      </w:r>
      <w:r w:rsidRPr="000F3AAE" w:rsidDel="00A23FDE">
        <w:rPr>
          <w:rFonts w:ascii="Verdana" w:hAnsi="Verdana" w:cs="Arial"/>
          <w:sz w:val="20"/>
        </w:rPr>
        <w:t>ostępowania</w:t>
      </w:r>
      <w:r w:rsidDel="00A23FDE">
        <w:rPr>
          <w:rFonts w:ascii="Verdana" w:hAnsi="Verdana" w:cs="Arial"/>
          <w:sz w:val="20"/>
        </w:rPr>
        <w:t xml:space="preserve"> </w:t>
      </w:r>
      <w:r w:rsidRPr="00221C35" w:rsidDel="00A23FDE">
        <w:rPr>
          <w:rFonts w:ascii="Verdana" w:hAnsi="Verdana" w:cstheme="minorHAnsi"/>
          <w:sz w:val="20"/>
          <w:lang w:eastAsia="pl-PL"/>
        </w:rPr>
        <w:t>zakupow</w:t>
      </w:r>
      <w:r w:rsidDel="00A23FDE">
        <w:rPr>
          <w:rFonts w:ascii="Verdana" w:hAnsi="Verdana" w:cstheme="minorHAnsi"/>
          <w:sz w:val="20"/>
          <w:lang w:eastAsia="pl-PL"/>
        </w:rPr>
        <w:t>ego</w:t>
      </w:r>
      <w:r w:rsidRPr="000F3AAE" w:rsidDel="00A23FDE">
        <w:rPr>
          <w:rFonts w:ascii="Verdana" w:hAnsi="Verdana" w:cs="Arial"/>
          <w:sz w:val="20"/>
        </w:rPr>
        <w:t>, złożyć dodatkowe dokumenty potwierdzające brak podstaw do wykluczenia Wykonawcy na podstawie ww. przepisów.</w:t>
      </w:r>
    </w:p>
    <w:p w:rsidR="004E43AF" w:rsidRPr="000F3AAE" w:rsidRDefault="004E43AF" w:rsidP="004E43AF">
      <w:pPr>
        <w:pStyle w:val="Akapitzlist"/>
        <w:widowControl w:val="0"/>
        <w:suppressAutoHyphens/>
        <w:spacing w:before="240"/>
        <w:ind w:left="425"/>
        <w:contextualSpacing w:val="0"/>
        <w:rPr>
          <w:rFonts w:ascii="Verdana" w:hAnsi="Verdana" w:cs="Arial"/>
          <w:sz w:val="20"/>
        </w:rPr>
      </w:pPr>
      <w:r w:rsidRPr="000F3AAE">
        <w:rPr>
          <w:rFonts w:ascii="Verdana" w:hAnsi="Verdana" w:cs="Arial"/>
          <w:b/>
          <w:sz w:val="20"/>
        </w:rPr>
        <w:t>Oświadczamy,</w:t>
      </w:r>
      <w:r w:rsidRPr="000F3AAE">
        <w:rPr>
          <w:rFonts w:ascii="Verdana" w:hAnsi="Verdana" w:cs="Arial"/>
          <w:sz w:val="20"/>
        </w:rPr>
        <w:t xml:space="preserve"> że nie podlegamy wykluczeniu z Postępowania </w:t>
      </w:r>
      <w:r w:rsidRPr="00221C35">
        <w:rPr>
          <w:rFonts w:ascii="Verdana" w:hAnsi="Verdana" w:cstheme="minorHAnsi"/>
          <w:sz w:val="20"/>
          <w:lang w:eastAsia="pl-PL"/>
        </w:rPr>
        <w:t>zakupow</w:t>
      </w:r>
      <w:r>
        <w:rPr>
          <w:rFonts w:ascii="Verdana" w:hAnsi="Verdana" w:cstheme="minorHAnsi"/>
          <w:sz w:val="20"/>
          <w:lang w:eastAsia="pl-PL"/>
        </w:rPr>
        <w:t xml:space="preserve">ego </w:t>
      </w:r>
      <w:r w:rsidRPr="000F3AAE">
        <w:rPr>
          <w:rFonts w:ascii="Verdana" w:hAnsi="Verdana" w:cs="Arial"/>
          <w:sz w:val="20"/>
        </w:rPr>
        <w:t>na podstawie przesłanek określonych w pkt 16.2 SWZ (dotyczy Wykonawców mających siedzibę lub miejsce zamieszkania poza terytorium Rzeczypospolitej Polskiej).</w:t>
      </w:r>
    </w:p>
    <w:p w:rsidR="004E43AF" w:rsidRPr="000F3AAE" w:rsidRDefault="004E43AF" w:rsidP="004E43AF">
      <w:pPr>
        <w:pStyle w:val="Akapitzlist"/>
        <w:widowControl w:val="0"/>
        <w:numPr>
          <w:ilvl w:val="3"/>
          <w:numId w:val="1"/>
        </w:numPr>
        <w:suppressAutoHyphens/>
        <w:spacing w:before="240" w:line="276" w:lineRule="auto"/>
        <w:ind w:left="425" w:hanging="425"/>
        <w:contextualSpacing w:val="0"/>
        <w:rPr>
          <w:rFonts w:ascii="Verdana" w:hAnsi="Verdana" w:cs="Arial"/>
          <w:sz w:val="20"/>
        </w:rPr>
      </w:pPr>
      <w:r w:rsidRPr="000F3AAE">
        <w:rPr>
          <w:rFonts w:ascii="Verdana" w:hAnsi="Verdana" w:cs="Arial"/>
          <w:b/>
          <w:sz w:val="20"/>
        </w:rPr>
        <w:t>Oświadczamy,</w:t>
      </w:r>
      <w:r w:rsidRPr="000F3AAE">
        <w:rPr>
          <w:rFonts w:ascii="Verdana" w:hAnsi="Verdana" w:cs="Arial"/>
          <w:sz w:val="20"/>
        </w:rPr>
        <w:t xml:space="preserve"> że spełniamy warunki udziału w Postępowaniu </w:t>
      </w:r>
      <w:r w:rsidRPr="00221C35">
        <w:rPr>
          <w:rFonts w:ascii="Verdana" w:hAnsi="Verdana" w:cstheme="minorHAnsi"/>
          <w:sz w:val="20"/>
          <w:lang w:eastAsia="pl-PL"/>
        </w:rPr>
        <w:t>zakupowym</w:t>
      </w:r>
      <w:r w:rsidRPr="002A6CA3">
        <w:rPr>
          <w:rFonts w:ascii="Verdana" w:eastAsia="Calibri" w:hAnsi="Verdana" w:cstheme="minorHAnsi"/>
          <w:sz w:val="20"/>
        </w:rPr>
        <w:t xml:space="preserve"> </w:t>
      </w:r>
      <w:r w:rsidRPr="000F3AAE">
        <w:rPr>
          <w:rFonts w:ascii="Verdana" w:hAnsi="Verdana" w:cs="Arial"/>
          <w:sz w:val="20"/>
        </w:rPr>
        <w:t>określone w pkt 14.3. SWZ</w:t>
      </w:r>
      <w:r>
        <w:rPr>
          <w:rFonts w:ascii="Verdana" w:hAnsi="Verdana" w:cs="Arial"/>
          <w:sz w:val="20"/>
        </w:rPr>
        <w:t>, w </w:t>
      </w:r>
      <w:r w:rsidRPr="000F3AAE">
        <w:rPr>
          <w:rFonts w:ascii="Verdana" w:hAnsi="Verdana" w:cs="Arial"/>
          <w:sz w:val="20"/>
        </w:rPr>
        <w:t>tym:</w:t>
      </w:r>
    </w:p>
    <w:p w:rsidR="004E43AF" w:rsidRPr="002A6CA3" w:rsidRDefault="004E43AF" w:rsidP="004E43AF">
      <w:pPr>
        <w:pStyle w:val="Akapitzlist"/>
        <w:widowControl w:val="0"/>
        <w:numPr>
          <w:ilvl w:val="1"/>
          <w:numId w:val="4"/>
        </w:numPr>
        <w:suppressAutoHyphens/>
        <w:spacing w:line="276" w:lineRule="auto"/>
        <w:ind w:left="709" w:hanging="283"/>
        <w:contextualSpacing w:val="0"/>
        <w:rPr>
          <w:rFonts w:ascii="Verdana" w:hAnsi="Verdana" w:cs="Arial"/>
          <w:sz w:val="20"/>
        </w:rPr>
      </w:pPr>
      <w:r w:rsidRPr="002A6CA3">
        <w:rPr>
          <w:rFonts w:ascii="Verdana" w:hAnsi="Verdana" w:cs="Arial"/>
          <w:sz w:val="20"/>
        </w:rPr>
        <w:t xml:space="preserve">posiadamy uprawnienia do prowadzenia określonej działalności gospodarczej </w:t>
      </w:r>
      <w:r w:rsidR="009714D6">
        <w:rPr>
          <w:rFonts w:ascii="Verdana" w:hAnsi="Verdana" w:cs="Arial"/>
          <w:sz w:val="20"/>
        </w:rPr>
        <w:br/>
      </w:r>
      <w:r w:rsidRPr="002A6CA3">
        <w:rPr>
          <w:rFonts w:ascii="Verdana" w:hAnsi="Verdana" w:cs="Arial"/>
          <w:sz w:val="20"/>
        </w:rPr>
        <w:t xml:space="preserve">lub zawodowej, jeżeli odrębne przepisy nakładają obowiązek posiadania takich </w:t>
      </w:r>
      <w:r w:rsidRPr="002A6CA3">
        <w:rPr>
          <w:rFonts w:ascii="Verdana" w:hAnsi="Verdana" w:cs="Arial"/>
          <w:sz w:val="20"/>
        </w:rPr>
        <w:lastRenderedPageBreak/>
        <w:t>uprawnień,</w:t>
      </w:r>
    </w:p>
    <w:p w:rsidR="004E43AF" w:rsidRPr="002A6CA3" w:rsidRDefault="004E43AF" w:rsidP="004E43AF">
      <w:pPr>
        <w:pStyle w:val="Akapitzlist"/>
        <w:widowControl w:val="0"/>
        <w:numPr>
          <w:ilvl w:val="1"/>
          <w:numId w:val="4"/>
        </w:numPr>
        <w:suppressAutoHyphens/>
        <w:spacing w:line="276" w:lineRule="auto"/>
        <w:ind w:left="709" w:hanging="283"/>
        <w:contextualSpacing w:val="0"/>
        <w:rPr>
          <w:rFonts w:ascii="Verdana" w:hAnsi="Verdana" w:cs="Arial"/>
          <w:sz w:val="20"/>
        </w:rPr>
      </w:pPr>
      <w:r w:rsidRPr="002A6CA3">
        <w:rPr>
          <w:rFonts w:ascii="Verdana" w:hAnsi="Verdana" w:cs="Arial"/>
          <w:sz w:val="20"/>
        </w:rPr>
        <w:t>znajdujemy się w sytuacji ekonomicznej i finansowej zapewniającej wykonanie Zakupu,</w:t>
      </w:r>
    </w:p>
    <w:p w:rsidR="004E43AF" w:rsidRPr="002A6CA3" w:rsidRDefault="004E43AF" w:rsidP="004E43AF">
      <w:pPr>
        <w:pStyle w:val="Akapitzlist"/>
        <w:widowControl w:val="0"/>
        <w:numPr>
          <w:ilvl w:val="1"/>
          <w:numId w:val="4"/>
        </w:numPr>
        <w:suppressAutoHyphens/>
        <w:spacing w:line="276" w:lineRule="auto"/>
        <w:ind w:left="709" w:hanging="283"/>
        <w:contextualSpacing w:val="0"/>
        <w:rPr>
          <w:rFonts w:ascii="Verdana" w:hAnsi="Verdana" w:cs="Arial"/>
          <w:sz w:val="20"/>
        </w:rPr>
      </w:pPr>
      <w:r w:rsidRPr="002A6CA3">
        <w:rPr>
          <w:rFonts w:ascii="Verdana" w:hAnsi="Verdana" w:cs="Arial"/>
          <w:sz w:val="20"/>
        </w:rPr>
        <w:t>posiadamy niezbędne zdolności techniczne lub zawo</w:t>
      </w:r>
      <w:r>
        <w:rPr>
          <w:rFonts w:ascii="Verdana" w:hAnsi="Verdana" w:cs="Arial"/>
          <w:sz w:val="20"/>
        </w:rPr>
        <w:t>dowe do zrealizowania Zakupu, w </w:t>
      </w:r>
      <w:r w:rsidRPr="002A6CA3">
        <w:rPr>
          <w:rFonts w:ascii="Verdana" w:hAnsi="Verdana" w:cs="Arial"/>
          <w:sz w:val="20"/>
        </w:rPr>
        <w:t>szczególności wiedzę i doświadczenie oraz dyspon</w:t>
      </w:r>
      <w:r>
        <w:rPr>
          <w:rFonts w:ascii="Verdana" w:hAnsi="Verdana" w:cs="Arial"/>
          <w:sz w:val="20"/>
        </w:rPr>
        <w:t>ujemy potencjałem technicznym i </w:t>
      </w:r>
      <w:r w:rsidRPr="002A6CA3">
        <w:rPr>
          <w:rFonts w:ascii="Verdana" w:hAnsi="Verdana" w:cs="Arial"/>
          <w:sz w:val="20"/>
        </w:rPr>
        <w:t>osobami zdolnymi do realizacji Zakupu.</w:t>
      </w:r>
    </w:p>
    <w:p w:rsidR="004E43AF" w:rsidRPr="002A6CA3" w:rsidRDefault="004E43AF" w:rsidP="004E43AF">
      <w:pPr>
        <w:pStyle w:val="Akapitzlist"/>
        <w:widowControl w:val="0"/>
        <w:numPr>
          <w:ilvl w:val="3"/>
          <w:numId w:val="1"/>
        </w:numPr>
        <w:suppressAutoHyphens/>
        <w:spacing w:before="240"/>
        <w:ind w:left="425" w:hanging="425"/>
        <w:contextualSpacing w:val="0"/>
        <w:rPr>
          <w:rFonts w:ascii="Verdana" w:hAnsi="Verdana" w:cs="Arial"/>
          <w:sz w:val="20"/>
        </w:rPr>
      </w:pPr>
      <w:r w:rsidRPr="002A6CA3">
        <w:rPr>
          <w:rFonts w:ascii="Verdana" w:hAnsi="Verdana" w:cs="Arial"/>
          <w:sz w:val="20"/>
        </w:rPr>
        <w:t xml:space="preserve">Zapoznaliśmy się i w pełni </w:t>
      </w:r>
      <w:r w:rsidRPr="002A6CA3">
        <w:rPr>
          <w:rFonts w:ascii="Verdana" w:hAnsi="Verdana" w:cs="Arial"/>
          <w:sz w:val="20"/>
          <w:u w:val="single"/>
        </w:rPr>
        <w:t>akceptujemy treść SWZ wraz ze wszystkimi załącznikami oraz wyjaśnieniami i zmianami SWZ i nie wnosimy do nich zastrzeżeń</w:t>
      </w:r>
      <w:r w:rsidRPr="002A6CA3">
        <w:rPr>
          <w:rFonts w:ascii="Verdana" w:hAnsi="Verdana" w:cs="Arial"/>
          <w:sz w:val="20"/>
        </w:rPr>
        <w:t>, a w przypadku wyboru naszej Oferty zobowiązujemy się do zawarcia Umowy</w:t>
      </w:r>
      <w:r w:rsidR="00AE3C29">
        <w:rPr>
          <w:rFonts w:ascii="Verdana" w:hAnsi="Verdana" w:cs="Arial"/>
          <w:sz w:val="20"/>
        </w:rPr>
        <w:t>/Zamówienia</w:t>
      </w:r>
      <w:r w:rsidRPr="002A6CA3">
        <w:rPr>
          <w:rFonts w:ascii="Verdana" w:hAnsi="Verdana" w:cs="Arial"/>
          <w:sz w:val="20"/>
        </w:rPr>
        <w:t>, zgodnie ze wzorem załączonym do SWZ</w:t>
      </w:r>
      <w:r w:rsidRPr="002A6CA3">
        <w:rPr>
          <w:rFonts w:ascii="Verdana" w:hAnsi="Verdana"/>
          <w:sz w:val="20"/>
        </w:rPr>
        <w:t>.</w:t>
      </w:r>
    </w:p>
    <w:p w:rsidR="004E43AF" w:rsidRPr="002A6CA3" w:rsidRDefault="004E43AF" w:rsidP="004E43AF">
      <w:pPr>
        <w:pStyle w:val="Akapitzlist"/>
        <w:widowControl w:val="0"/>
        <w:numPr>
          <w:ilvl w:val="3"/>
          <w:numId w:val="1"/>
        </w:numPr>
        <w:suppressAutoHyphens/>
        <w:spacing w:before="240"/>
        <w:ind w:left="425" w:hanging="425"/>
        <w:contextualSpacing w:val="0"/>
        <w:rPr>
          <w:rFonts w:ascii="Verdana" w:hAnsi="Verdana" w:cs="Arial"/>
          <w:sz w:val="20"/>
        </w:rPr>
      </w:pPr>
      <w:r>
        <w:rPr>
          <w:rFonts w:ascii="Verdana" w:hAnsi="Verdana" w:cs="Arial"/>
          <w:sz w:val="20"/>
        </w:rPr>
        <w:t>Oświadczamy, że z</w:t>
      </w:r>
      <w:r w:rsidRPr="002A6CA3">
        <w:rPr>
          <w:rFonts w:ascii="Verdana" w:hAnsi="Verdana" w:cs="Arial"/>
          <w:sz w:val="20"/>
        </w:rPr>
        <w:t>apoznaliśmy się z zasadami określonymi w Kodeksie Postępowania dla Partnerów Biznesowych Spółek G</w:t>
      </w:r>
      <w:r>
        <w:rPr>
          <w:rFonts w:ascii="Verdana" w:hAnsi="Verdana" w:cs="Arial"/>
          <w:sz w:val="20"/>
        </w:rPr>
        <w:t xml:space="preserve">rupy </w:t>
      </w:r>
      <w:r w:rsidRPr="002A6CA3">
        <w:rPr>
          <w:rFonts w:ascii="Verdana" w:hAnsi="Verdana" w:cs="Arial"/>
          <w:sz w:val="20"/>
        </w:rPr>
        <w:t>K</w:t>
      </w:r>
      <w:r>
        <w:rPr>
          <w:rFonts w:ascii="Verdana" w:hAnsi="Verdana" w:cs="Arial"/>
          <w:sz w:val="20"/>
        </w:rPr>
        <w:t>apitałowej</w:t>
      </w:r>
      <w:r w:rsidRPr="002A6CA3">
        <w:rPr>
          <w:rFonts w:ascii="Verdana" w:hAnsi="Verdana" w:cs="Arial"/>
          <w:sz w:val="20"/>
        </w:rPr>
        <w:t xml:space="preserve"> PGE oraz w Dobrych praktykach zakupowych. W przypadku wyboru naszej Oferty zapewniamy, że w swojej działalności będziemy przestrzegać wszystkich obowiązujących przepisów prawa oraz postanowień wyżej wymienionych dokumentów. Oświadczamy, że dołożymy należytej staranności, aby nasi pracownicy, współpracownicy, podwykonawcy lub osoby, przy pomocy kt</w:t>
      </w:r>
      <w:r w:rsidR="006A37CB">
        <w:rPr>
          <w:rFonts w:ascii="Verdana" w:hAnsi="Verdana" w:cs="Arial"/>
          <w:sz w:val="20"/>
        </w:rPr>
        <w:t xml:space="preserve">órych będziemy świadczyć </w:t>
      </w:r>
      <w:r w:rsidR="00AE3E94">
        <w:rPr>
          <w:rFonts w:ascii="Verdana" w:hAnsi="Verdana" w:cs="Arial"/>
          <w:sz w:val="20"/>
        </w:rPr>
        <w:t>dostawy</w:t>
      </w:r>
      <w:r w:rsidRPr="002A6CA3">
        <w:rPr>
          <w:rFonts w:ascii="Verdana" w:hAnsi="Verdana" w:cs="Arial"/>
          <w:sz w:val="20"/>
        </w:rPr>
        <w:t xml:space="preserve"> przestrzegali postanowień wyżej wymienionych dokumentów</w:t>
      </w:r>
      <w:r w:rsidRPr="002A6CA3">
        <w:rPr>
          <w:rFonts w:ascii="Verdana" w:hAnsi="Verdana" w:cs="Calibri"/>
          <w:sz w:val="20"/>
        </w:rPr>
        <w:t>.</w:t>
      </w:r>
    </w:p>
    <w:p w:rsidR="004E43AF" w:rsidRPr="002A6CA3" w:rsidRDefault="00605CE0" w:rsidP="004E43AF">
      <w:pPr>
        <w:pStyle w:val="Akapitzlist"/>
        <w:widowControl w:val="0"/>
        <w:numPr>
          <w:ilvl w:val="3"/>
          <w:numId w:val="1"/>
        </w:numPr>
        <w:suppressAutoHyphens/>
        <w:spacing w:before="240"/>
        <w:ind w:left="425" w:hanging="425"/>
        <w:contextualSpacing w:val="0"/>
        <w:rPr>
          <w:rFonts w:ascii="Verdana" w:hAnsi="Verdana" w:cs="Arial"/>
          <w:sz w:val="20"/>
        </w:rPr>
      </w:pPr>
      <w:r w:rsidRPr="00605CE0">
        <w:rPr>
          <w:rFonts w:ascii="Verdana" w:hAnsi="Verdana" w:cs="Arial"/>
          <w:color w:val="2E74B5" w:themeColor="accent1" w:themeShade="BF"/>
          <w:sz w:val="18"/>
        </w:rPr>
        <w:t>(nie</w:t>
      </w:r>
      <w:r>
        <w:rPr>
          <w:rFonts w:ascii="Verdana" w:hAnsi="Verdana" w:cs="Arial"/>
          <w:color w:val="2E74B5" w:themeColor="accent1" w:themeShade="BF"/>
          <w:sz w:val="18"/>
        </w:rPr>
        <w:t>właściwe skreślić)</w:t>
      </w:r>
      <w:r w:rsidR="004E43AF" w:rsidRPr="002A6CA3">
        <w:rPr>
          <w:rFonts w:ascii="Verdana" w:hAnsi="Verdana" w:cs="Arial"/>
          <w:sz w:val="20"/>
        </w:rPr>
        <w:t>Jesteśmy/nie jesteśmy</w:t>
      </w:r>
      <w:r w:rsidR="004E43AF" w:rsidRPr="002A6CA3">
        <w:rPr>
          <w:rStyle w:val="Odwoanieprzypisudolnego"/>
          <w:rFonts w:ascii="Verdana" w:hAnsi="Verdana" w:cs="Arial"/>
          <w:sz w:val="20"/>
        </w:rPr>
        <w:footnoteReference w:id="2"/>
      </w:r>
      <w:r w:rsidR="004E43AF" w:rsidRPr="002A6CA3">
        <w:rPr>
          <w:rFonts w:ascii="Verdana" w:hAnsi="Verdana" w:cs="Arial"/>
          <w:sz w:val="20"/>
        </w:rPr>
        <w:t xml:space="preserve"> czynnym podatnikiem VAT</w:t>
      </w:r>
      <w:r w:rsidR="004E43AF">
        <w:rPr>
          <w:rFonts w:ascii="Verdana" w:hAnsi="Verdana" w:cs="Arial"/>
          <w:sz w:val="20"/>
        </w:rPr>
        <w:t>.</w:t>
      </w:r>
    </w:p>
    <w:p w:rsidR="004E43AF" w:rsidRPr="002A6CA3" w:rsidRDefault="00605CE0" w:rsidP="004E43AF">
      <w:pPr>
        <w:pStyle w:val="Akapitzlist"/>
        <w:widowControl w:val="0"/>
        <w:numPr>
          <w:ilvl w:val="3"/>
          <w:numId w:val="1"/>
        </w:numPr>
        <w:suppressAutoHyphens/>
        <w:spacing w:before="240"/>
        <w:ind w:left="425" w:hanging="425"/>
        <w:contextualSpacing w:val="0"/>
        <w:rPr>
          <w:rFonts w:ascii="Verdana" w:hAnsi="Verdana" w:cs="Arial"/>
          <w:sz w:val="20"/>
        </w:rPr>
      </w:pPr>
      <w:r w:rsidRPr="00605CE0">
        <w:rPr>
          <w:rFonts w:ascii="Verdana" w:hAnsi="Verdana" w:cs="Arial"/>
          <w:color w:val="2E74B5" w:themeColor="accent1" w:themeShade="BF"/>
          <w:sz w:val="18"/>
        </w:rPr>
        <w:t>(nie</w:t>
      </w:r>
      <w:r>
        <w:rPr>
          <w:rFonts w:ascii="Verdana" w:hAnsi="Verdana" w:cs="Arial"/>
          <w:color w:val="2E74B5" w:themeColor="accent1" w:themeShade="BF"/>
          <w:sz w:val="18"/>
        </w:rPr>
        <w:t>właściwe skreślić)</w:t>
      </w:r>
      <w:r w:rsidR="004E43AF" w:rsidRPr="002A6CA3">
        <w:rPr>
          <w:rFonts w:ascii="Verdana" w:hAnsi="Verdana" w:cs="Calibri"/>
          <w:sz w:val="20"/>
        </w:rPr>
        <w:t>Oświadczamy, że jesteśmy/nie jesteśmy</w:t>
      </w:r>
      <w:r w:rsidR="004E43AF" w:rsidRPr="002A6CA3">
        <w:rPr>
          <w:rFonts w:ascii="Verdana" w:hAnsi="Verdana"/>
          <w:sz w:val="20"/>
          <w:vertAlign w:val="superscript"/>
        </w:rPr>
        <w:footnoteReference w:id="3"/>
      </w:r>
      <w:r w:rsidR="004E43AF" w:rsidRPr="002A6CA3">
        <w:rPr>
          <w:rFonts w:ascii="Verdana" w:hAnsi="Verdana" w:cs="Calibri"/>
          <w:sz w:val="20"/>
        </w:rPr>
        <w:t xml:space="preserve"> </w:t>
      </w:r>
      <w:proofErr w:type="spellStart"/>
      <w:r w:rsidR="004E43AF" w:rsidRPr="002A6CA3">
        <w:rPr>
          <w:rFonts w:ascii="Verdana" w:hAnsi="Verdana" w:cs="Calibri"/>
          <w:sz w:val="20"/>
        </w:rPr>
        <w:t>mikroprzedsiębiorcą</w:t>
      </w:r>
      <w:proofErr w:type="spellEnd"/>
      <w:r w:rsidR="004E43AF" w:rsidRPr="002A6CA3">
        <w:rPr>
          <w:rFonts w:ascii="Verdana" w:hAnsi="Verdana" w:cs="Calibri"/>
          <w:sz w:val="20"/>
        </w:rPr>
        <w:t xml:space="preserve"> bądź małym lub średnim przedsiębiorcą.</w:t>
      </w:r>
      <w:r w:rsidR="004E43AF" w:rsidRPr="002A6CA3">
        <w:rPr>
          <w:rFonts w:ascii="Verdana" w:hAnsi="Verdana"/>
          <w:sz w:val="20"/>
          <w:vertAlign w:val="superscript"/>
        </w:rPr>
        <w:footnoteReference w:id="4"/>
      </w:r>
    </w:p>
    <w:p w:rsidR="004E43AF" w:rsidRPr="002A6CA3" w:rsidRDefault="004E43AF" w:rsidP="004E43AF">
      <w:pPr>
        <w:pStyle w:val="Akapitzlist"/>
        <w:widowControl w:val="0"/>
        <w:numPr>
          <w:ilvl w:val="3"/>
          <w:numId w:val="1"/>
        </w:numPr>
        <w:suppressAutoHyphens/>
        <w:spacing w:before="240"/>
        <w:ind w:left="425" w:hanging="425"/>
        <w:contextualSpacing w:val="0"/>
        <w:rPr>
          <w:rFonts w:ascii="Verdana" w:hAnsi="Verdana" w:cs="Arial"/>
          <w:sz w:val="20"/>
        </w:rPr>
      </w:pPr>
      <w:r w:rsidRPr="002A6CA3">
        <w:rPr>
          <w:rFonts w:ascii="Verdana" w:hAnsi="Verdana" w:cs="Arial"/>
          <w:sz w:val="20"/>
        </w:rPr>
        <w:t>Otrzymaliśmy konieczne informacje do przygotowania Oferty i wykonania zamówienia.</w:t>
      </w:r>
    </w:p>
    <w:p w:rsidR="00127F74" w:rsidRPr="005B2A99" w:rsidRDefault="00605CE0" w:rsidP="00127F74">
      <w:pPr>
        <w:pStyle w:val="Akapitzlist"/>
        <w:widowControl w:val="0"/>
        <w:numPr>
          <w:ilvl w:val="3"/>
          <w:numId w:val="1"/>
        </w:numPr>
        <w:suppressAutoHyphens/>
        <w:spacing w:before="240"/>
        <w:ind w:left="425" w:hanging="425"/>
        <w:contextualSpacing w:val="0"/>
        <w:rPr>
          <w:rFonts w:ascii="Verdana" w:hAnsi="Verdana" w:cs="Arial"/>
          <w:sz w:val="20"/>
          <w:lang w:eastAsia="pl-PL"/>
        </w:rPr>
      </w:pPr>
      <w:r w:rsidRPr="00605CE0">
        <w:rPr>
          <w:rFonts w:ascii="Verdana" w:hAnsi="Verdana" w:cs="Arial"/>
          <w:color w:val="2E74B5" w:themeColor="accent1" w:themeShade="BF"/>
          <w:sz w:val="18"/>
        </w:rPr>
        <w:t>(nie</w:t>
      </w:r>
      <w:r>
        <w:rPr>
          <w:rFonts w:ascii="Verdana" w:hAnsi="Verdana" w:cs="Arial"/>
          <w:color w:val="2E74B5" w:themeColor="accent1" w:themeShade="BF"/>
          <w:sz w:val="18"/>
        </w:rPr>
        <w:t>właściwe skreślić)</w:t>
      </w:r>
      <w:r w:rsidR="004E43AF" w:rsidRPr="002A6CA3">
        <w:rPr>
          <w:rFonts w:ascii="Verdana" w:hAnsi="Verdana" w:cs="Arial"/>
          <w:sz w:val="20"/>
          <w:lang w:eastAsia="pl-PL"/>
        </w:rPr>
        <w:t>Oświadczamy, że przy realizacji zamówienia nie będziemy korzystać z  podwykonawców / Oświadczamy, że realizację niżej wymienionych części zamówienia powierzymy podwykonawcom (o ile podwykonawcy są już znani)</w:t>
      </w:r>
      <w:r w:rsidR="004E43AF" w:rsidRPr="002A6CA3">
        <w:rPr>
          <w:rStyle w:val="Odwoanieprzypisudolnego"/>
          <w:rFonts w:ascii="Verdana" w:hAnsi="Verdana" w:cs="Arial"/>
          <w:sz w:val="20"/>
          <w:lang w:eastAsia="pl-PL"/>
        </w:rPr>
        <w:footnoteReference w:id="5"/>
      </w:r>
      <w:r w:rsidR="004E43AF" w:rsidRPr="002A6CA3">
        <w:rPr>
          <w:rFonts w:ascii="Verdana" w:hAnsi="Verdana" w:cs="Arial"/>
          <w:i/>
          <w:sz w:val="20"/>
          <w:lang w:eastAsia="pl-PL"/>
        </w:rPr>
        <w:t>:</w:t>
      </w:r>
    </w:p>
    <w:tbl>
      <w:tblPr>
        <w:tblW w:w="888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66"/>
        <w:gridCol w:w="2176"/>
        <w:gridCol w:w="2368"/>
        <w:gridCol w:w="2177"/>
      </w:tblGrid>
      <w:tr w:rsidR="004E43AF" w:rsidRPr="00624AE0" w:rsidTr="00127F74">
        <w:trPr>
          <w:trHeight w:val="680"/>
          <w:jc w:val="center"/>
        </w:trPr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E43AF" w:rsidRPr="002A6CA3" w:rsidRDefault="004E43AF" w:rsidP="002476DE">
            <w:pPr>
              <w:widowControl w:val="0"/>
              <w:suppressAutoHyphens/>
              <w:jc w:val="center"/>
              <w:rPr>
                <w:rFonts w:ascii="Verdana" w:hAnsi="Verdana" w:cs="Arial"/>
                <w:b/>
                <w:sz w:val="20"/>
              </w:rPr>
            </w:pPr>
            <w:r w:rsidRPr="002A6CA3">
              <w:rPr>
                <w:rFonts w:ascii="Verdana" w:hAnsi="Verdana" w:cs="Arial"/>
                <w:b/>
                <w:sz w:val="20"/>
              </w:rPr>
              <w:lastRenderedPageBreak/>
              <w:t>Zakres podwykonawstwa</w:t>
            </w: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E43AF" w:rsidRPr="002A6CA3" w:rsidRDefault="004E43AF" w:rsidP="002476DE">
            <w:pPr>
              <w:widowControl w:val="0"/>
              <w:suppressAutoHyphens/>
              <w:jc w:val="center"/>
              <w:rPr>
                <w:rFonts w:ascii="Verdana" w:hAnsi="Verdana" w:cs="Arial"/>
                <w:b/>
                <w:sz w:val="20"/>
              </w:rPr>
            </w:pPr>
            <w:r w:rsidRPr="002A6CA3">
              <w:rPr>
                <w:rFonts w:ascii="Verdana" w:hAnsi="Verdana" w:cs="Arial"/>
                <w:b/>
                <w:sz w:val="20"/>
              </w:rPr>
              <w:t>Podwykonawca /</w:t>
            </w:r>
            <w:r w:rsidRPr="002A6CA3">
              <w:rPr>
                <w:rFonts w:ascii="Verdana" w:hAnsi="Verdana" w:cs="Arial"/>
                <w:b/>
                <w:sz w:val="20"/>
              </w:rPr>
              <w:br/>
              <w:t>Dalszy Podwykonawca</w:t>
            </w: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E43AF" w:rsidRPr="002A6CA3" w:rsidRDefault="004E43AF" w:rsidP="002476DE">
            <w:pPr>
              <w:widowControl w:val="0"/>
              <w:suppressAutoHyphens/>
              <w:jc w:val="center"/>
              <w:rPr>
                <w:rFonts w:ascii="Verdana" w:hAnsi="Verdana" w:cs="Arial"/>
                <w:b/>
                <w:sz w:val="20"/>
              </w:rPr>
            </w:pPr>
            <w:r w:rsidRPr="002A6CA3">
              <w:rPr>
                <w:rFonts w:ascii="Verdana" w:hAnsi="Verdana" w:cs="Arial"/>
                <w:b/>
                <w:sz w:val="20"/>
              </w:rPr>
              <w:t>Punkt kontaktowy Podwykonawcy /</w:t>
            </w:r>
            <w:r w:rsidRPr="002A6CA3">
              <w:rPr>
                <w:rFonts w:ascii="Verdana" w:hAnsi="Verdana" w:cs="Arial"/>
                <w:b/>
                <w:sz w:val="20"/>
              </w:rPr>
              <w:br/>
              <w:t>Dalszego Podwykonawcy</w:t>
            </w: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E43AF" w:rsidRPr="002A6CA3" w:rsidRDefault="004E43AF" w:rsidP="002476DE">
            <w:pPr>
              <w:widowControl w:val="0"/>
              <w:suppressAutoHyphens/>
              <w:jc w:val="center"/>
              <w:rPr>
                <w:rFonts w:ascii="Verdana" w:hAnsi="Verdana" w:cs="Arial"/>
                <w:b/>
                <w:sz w:val="20"/>
              </w:rPr>
            </w:pPr>
            <w:r w:rsidRPr="002A6CA3">
              <w:rPr>
                <w:rFonts w:ascii="Verdana" w:hAnsi="Verdana" w:cs="Arial"/>
                <w:b/>
                <w:sz w:val="20"/>
              </w:rPr>
              <w:t>Podwykonawca / Dalszy Podwykonawca Obiektowy</w:t>
            </w:r>
          </w:p>
          <w:p w:rsidR="004E43AF" w:rsidRPr="002A6CA3" w:rsidRDefault="004E43AF" w:rsidP="002476DE">
            <w:pPr>
              <w:widowControl w:val="0"/>
              <w:suppressAutoHyphens/>
              <w:jc w:val="center"/>
              <w:rPr>
                <w:rFonts w:ascii="Verdana" w:hAnsi="Verdana" w:cs="Arial"/>
                <w:b/>
                <w:sz w:val="20"/>
              </w:rPr>
            </w:pPr>
            <w:r w:rsidRPr="002A6CA3">
              <w:rPr>
                <w:rFonts w:ascii="Verdana" w:hAnsi="Verdana" w:cs="Arial"/>
                <w:b/>
                <w:sz w:val="20"/>
              </w:rPr>
              <w:t>[TAK / NIE]</w:t>
            </w:r>
          </w:p>
        </w:tc>
      </w:tr>
      <w:tr w:rsidR="004E43AF" w:rsidRPr="00624AE0" w:rsidTr="00127F74">
        <w:trPr>
          <w:trHeight w:val="340"/>
          <w:jc w:val="center"/>
        </w:trPr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3AF" w:rsidRPr="002A6CA3" w:rsidRDefault="004E43AF" w:rsidP="002476DE">
            <w:pPr>
              <w:widowControl w:val="0"/>
              <w:suppressAutoHyphens/>
              <w:jc w:val="center"/>
              <w:rPr>
                <w:rFonts w:ascii="Verdana" w:hAnsi="Verdana" w:cs="Arial"/>
                <w:sz w:val="20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3AF" w:rsidRPr="002A6CA3" w:rsidRDefault="004E43AF" w:rsidP="002476DE">
            <w:pPr>
              <w:widowControl w:val="0"/>
              <w:suppressAutoHyphens/>
              <w:jc w:val="center"/>
              <w:rPr>
                <w:rFonts w:ascii="Verdana" w:eastAsia="Arial Unicode MS" w:hAnsi="Verdana" w:cs="Arial"/>
                <w:sz w:val="20"/>
              </w:rPr>
            </w:pP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3AF" w:rsidRPr="002A6CA3" w:rsidRDefault="004E43AF" w:rsidP="002476DE">
            <w:pPr>
              <w:widowControl w:val="0"/>
              <w:suppressAutoHyphens/>
              <w:jc w:val="center"/>
              <w:rPr>
                <w:rFonts w:ascii="Verdana" w:hAnsi="Verdana" w:cs="Arial"/>
                <w:sz w:val="20"/>
              </w:rPr>
            </w:pP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3AF" w:rsidRPr="002A6CA3" w:rsidRDefault="004E43AF" w:rsidP="002476DE">
            <w:pPr>
              <w:widowControl w:val="0"/>
              <w:suppressAutoHyphens/>
              <w:jc w:val="center"/>
              <w:rPr>
                <w:rFonts w:ascii="Verdana" w:hAnsi="Verdana" w:cs="Arial"/>
                <w:sz w:val="20"/>
              </w:rPr>
            </w:pPr>
          </w:p>
        </w:tc>
      </w:tr>
      <w:tr w:rsidR="004E43AF" w:rsidRPr="00624AE0" w:rsidTr="00127F74">
        <w:trPr>
          <w:trHeight w:val="340"/>
          <w:jc w:val="center"/>
        </w:trPr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3AF" w:rsidRPr="002A6CA3" w:rsidRDefault="004E43AF" w:rsidP="002476DE">
            <w:pPr>
              <w:widowControl w:val="0"/>
              <w:suppressAutoHyphens/>
              <w:jc w:val="center"/>
              <w:rPr>
                <w:rFonts w:ascii="Verdana" w:hAnsi="Verdana" w:cs="Arial"/>
                <w:sz w:val="20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3AF" w:rsidRPr="002A6CA3" w:rsidRDefault="004E43AF" w:rsidP="002476DE">
            <w:pPr>
              <w:widowControl w:val="0"/>
              <w:suppressAutoHyphens/>
              <w:jc w:val="center"/>
              <w:rPr>
                <w:rFonts w:ascii="Verdana" w:eastAsia="Arial Unicode MS" w:hAnsi="Verdana" w:cs="Arial"/>
                <w:sz w:val="20"/>
              </w:rPr>
            </w:pP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3AF" w:rsidRPr="002A6CA3" w:rsidRDefault="004E43AF" w:rsidP="002476DE">
            <w:pPr>
              <w:widowControl w:val="0"/>
              <w:suppressAutoHyphens/>
              <w:jc w:val="center"/>
              <w:rPr>
                <w:rFonts w:ascii="Verdana" w:hAnsi="Verdana" w:cs="Arial"/>
                <w:sz w:val="20"/>
              </w:rPr>
            </w:pP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3AF" w:rsidRPr="002A6CA3" w:rsidRDefault="004E43AF" w:rsidP="002476DE">
            <w:pPr>
              <w:widowControl w:val="0"/>
              <w:suppressAutoHyphens/>
              <w:jc w:val="center"/>
              <w:rPr>
                <w:rFonts w:ascii="Verdana" w:hAnsi="Verdana" w:cs="Arial"/>
                <w:sz w:val="20"/>
              </w:rPr>
            </w:pPr>
          </w:p>
        </w:tc>
      </w:tr>
      <w:tr w:rsidR="004E43AF" w:rsidRPr="00624AE0" w:rsidTr="00127F74">
        <w:trPr>
          <w:trHeight w:val="340"/>
          <w:jc w:val="center"/>
        </w:trPr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3AF" w:rsidRPr="002A6CA3" w:rsidRDefault="004E43AF" w:rsidP="002476DE">
            <w:pPr>
              <w:widowControl w:val="0"/>
              <w:suppressAutoHyphens/>
              <w:jc w:val="center"/>
              <w:rPr>
                <w:rFonts w:ascii="Verdana" w:hAnsi="Verdana" w:cs="Arial"/>
                <w:sz w:val="20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3AF" w:rsidRPr="002A6CA3" w:rsidRDefault="004E43AF" w:rsidP="002476DE">
            <w:pPr>
              <w:widowControl w:val="0"/>
              <w:suppressAutoHyphens/>
              <w:jc w:val="center"/>
              <w:rPr>
                <w:rFonts w:ascii="Verdana" w:eastAsia="Arial Unicode MS" w:hAnsi="Verdana" w:cs="Arial"/>
                <w:sz w:val="20"/>
              </w:rPr>
            </w:pP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3AF" w:rsidRPr="002A6CA3" w:rsidRDefault="004E43AF" w:rsidP="002476DE">
            <w:pPr>
              <w:widowControl w:val="0"/>
              <w:suppressAutoHyphens/>
              <w:jc w:val="center"/>
              <w:rPr>
                <w:rFonts w:ascii="Verdana" w:hAnsi="Verdana" w:cs="Arial"/>
                <w:sz w:val="20"/>
              </w:rPr>
            </w:pP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3AF" w:rsidRPr="002A6CA3" w:rsidRDefault="004E43AF" w:rsidP="002476DE">
            <w:pPr>
              <w:widowControl w:val="0"/>
              <w:suppressAutoHyphens/>
              <w:jc w:val="center"/>
              <w:rPr>
                <w:rFonts w:ascii="Verdana" w:hAnsi="Verdana" w:cs="Arial"/>
                <w:sz w:val="20"/>
              </w:rPr>
            </w:pPr>
          </w:p>
        </w:tc>
      </w:tr>
    </w:tbl>
    <w:p w:rsidR="00127F74" w:rsidRPr="002A6CA3" w:rsidRDefault="00BC792E" w:rsidP="00BC792E">
      <w:pPr>
        <w:pStyle w:val="Akapitzlist"/>
        <w:widowControl w:val="0"/>
        <w:numPr>
          <w:ilvl w:val="3"/>
          <w:numId w:val="1"/>
        </w:numPr>
        <w:suppressAutoHyphens/>
        <w:spacing w:before="240"/>
        <w:ind w:left="425" w:hanging="425"/>
        <w:contextualSpacing w:val="0"/>
        <w:rPr>
          <w:rFonts w:ascii="Verdana" w:hAnsi="Verdana" w:cs="Arial"/>
          <w:sz w:val="20"/>
        </w:rPr>
      </w:pPr>
      <w:r>
        <w:rPr>
          <w:rFonts w:ascii="Verdana" w:hAnsi="Verdana" w:cs="Arial"/>
          <w:bCs/>
          <w:sz w:val="20"/>
          <w:lang w:eastAsia="pl-PL"/>
        </w:rPr>
        <w:t>Nie dotyczy.</w:t>
      </w:r>
    </w:p>
    <w:p w:rsidR="006A37CB" w:rsidRPr="006A37CB" w:rsidRDefault="00BC792E" w:rsidP="00127F74">
      <w:pPr>
        <w:pStyle w:val="Akapitzlist"/>
        <w:widowControl w:val="0"/>
        <w:numPr>
          <w:ilvl w:val="3"/>
          <w:numId w:val="1"/>
        </w:numPr>
        <w:suppressAutoHyphens/>
        <w:spacing w:before="240"/>
        <w:ind w:left="425" w:hanging="425"/>
        <w:contextualSpacing w:val="0"/>
        <w:rPr>
          <w:rFonts w:ascii="Verdana" w:hAnsi="Verdana" w:cs="Arial"/>
          <w:sz w:val="20"/>
        </w:rPr>
      </w:pPr>
      <w:r>
        <w:rPr>
          <w:rFonts w:ascii="Verdana" w:hAnsi="Verdana" w:cs="Arial"/>
          <w:sz w:val="20"/>
        </w:rPr>
        <w:t>Nie dotyczy.</w:t>
      </w:r>
    </w:p>
    <w:p w:rsidR="004E43AF" w:rsidRPr="002A6CA3" w:rsidRDefault="004E43AF" w:rsidP="004E43AF">
      <w:pPr>
        <w:pStyle w:val="Akapitzlist"/>
        <w:widowControl w:val="0"/>
        <w:numPr>
          <w:ilvl w:val="3"/>
          <w:numId w:val="1"/>
        </w:numPr>
        <w:suppressAutoHyphens/>
        <w:spacing w:before="240"/>
        <w:ind w:left="425" w:hanging="425"/>
        <w:contextualSpacing w:val="0"/>
        <w:rPr>
          <w:rFonts w:ascii="Verdana" w:hAnsi="Verdana" w:cs="Arial"/>
          <w:bCs/>
          <w:sz w:val="20"/>
          <w:lang w:eastAsia="pl-PL"/>
        </w:rPr>
      </w:pPr>
      <w:r w:rsidRPr="002A6CA3">
        <w:rPr>
          <w:rFonts w:ascii="Verdana" w:hAnsi="Verdana" w:cs="Arial"/>
          <w:bCs/>
          <w:sz w:val="20"/>
          <w:lang w:eastAsia="pl-PL"/>
        </w:rPr>
        <w:t>Uważamy się za związanych niniejszą ofertą przez okres określony w pkt. 18.1 SWZ.</w:t>
      </w:r>
    </w:p>
    <w:p w:rsidR="004E43AF" w:rsidRPr="002A6CA3" w:rsidRDefault="004E43AF" w:rsidP="004E43AF">
      <w:pPr>
        <w:pStyle w:val="Akapitzlist"/>
        <w:widowControl w:val="0"/>
        <w:numPr>
          <w:ilvl w:val="3"/>
          <w:numId w:val="1"/>
        </w:numPr>
        <w:suppressAutoHyphens/>
        <w:spacing w:before="240"/>
        <w:ind w:left="425" w:hanging="425"/>
        <w:contextualSpacing w:val="0"/>
        <w:rPr>
          <w:rFonts w:ascii="Verdana" w:hAnsi="Verdana" w:cs="Arial"/>
          <w:bCs/>
          <w:sz w:val="20"/>
          <w:lang w:eastAsia="pl-PL"/>
        </w:rPr>
      </w:pPr>
      <w:r w:rsidRPr="002A6CA3">
        <w:rPr>
          <w:rFonts w:ascii="Verdana" w:hAnsi="Verdana" w:cs="Arial"/>
          <w:bCs/>
          <w:sz w:val="20"/>
          <w:lang w:eastAsia="pl-PL"/>
        </w:rPr>
        <w:t>Oświadczamy, iż zachowamy poufność danych uzyskanych w toku postępowania zakupowego.</w:t>
      </w:r>
    </w:p>
    <w:p w:rsidR="004E43AF" w:rsidRPr="002A6CA3" w:rsidRDefault="004E43AF" w:rsidP="004E43AF">
      <w:pPr>
        <w:pStyle w:val="Akapitzlist"/>
        <w:widowControl w:val="0"/>
        <w:numPr>
          <w:ilvl w:val="3"/>
          <w:numId w:val="1"/>
        </w:numPr>
        <w:suppressAutoHyphens/>
        <w:spacing w:before="240"/>
        <w:ind w:left="425" w:hanging="425"/>
        <w:contextualSpacing w:val="0"/>
        <w:rPr>
          <w:rFonts w:ascii="Verdana" w:hAnsi="Verdana" w:cs="Arial"/>
          <w:sz w:val="20"/>
          <w:lang w:eastAsia="pl-PL"/>
        </w:rPr>
      </w:pPr>
      <w:r w:rsidRPr="002A6CA3">
        <w:rPr>
          <w:rFonts w:ascii="Verdana" w:hAnsi="Verdana" w:cs="Arial"/>
          <w:sz w:val="20"/>
          <w:lang w:eastAsia="pl-PL"/>
        </w:rPr>
        <w:t xml:space="preserve">Zapoznaliśmy się z Komunikatem dot. obowiązku informacyjnego wynikającym </w:t>
      </w:r>
      <w:r w:rsidRPr="002A6CA3">
        <w:rPr>
          <w:rFonts w:ascii="Verdana" w:hAnsi="Verdana" w:cs="Arial"/>
          <w:sz w:val="20"/>
          <w:lang w:eastAsia="pl-PL"/>
        </w:rPr>
        <w:br/>
        <w:t>z Rozporządzenia Parlamentu Europejskiego i Rady (UE) 2016/</w:t>
      </w:r>
      <w:r w:rsidR="006A37CB">
        <w:rPr>
          <w:rFonts w:ascii="Verdana" w:hAnsi="Verdana" w:cs="Arial"/>
          <w:sz w:val="20"/>
          <w:lang w:eastAsia="pl-PL"/>
        </w:rPr>
        <w:t xml:space="preserve">679 z dnia 27 kwietnia 2016 r. </w:t>
      </w:r>
      <w:r w:rsidRPr="002A6CA3">
        <w:rPr>
          <w:rFonts w:ascii="Verdana" w:hAnsi="Verdana" w:cs="Arial"/>
          <w:sz w:val="20"/>
          <w:lang w:eastAsia="pl-PL"/>
        </w:rPr>
        <w:t>w sprawie ochrony osób fizycznych w związku z  p</w:t>
      </w:r>
      <w:r w:rsidR="006A37CB">
        <w:rPr>
          <w:rFonts w:ascii="Verdana" w:hAnsi="Verdana" w:cs="Arial"/>
          <w:sz w:val="20"/>
          <w:lang w:eastAsia="pl-PL"/>
        </w:rPr>
        <w:t xml:space="preserve">rzetwarzaniem danych osobowych </w:t>
      </w:r>
      <w:r w:rsidRPr="002A6CA3">
        <w:rPr>
          <w:rFonts w:ascii="Verdana" w:hAnsi="Verdana" w:cs="Arial"/>
          <w:sz w:val="20"/>
          <w:lang w:eastAsia="pl-PL"/>
        </w:rPr>
        <w:t xml:space="preserve">i w sprawie swobodnego przepływu takich danych oraz uchylenia dyrektywy 95/46/WE (dalej „Rozporządzenie”), znajdującym się na stronie internetowej: </w:t>
      </w:r>
      <w:hyperlink r:id="rId7" w:history="1">
        <w:r w:rsidRPr="002A6CA3">
          <w:rPr>
            <w:rStyle w:val="Hipercze"/>
            <w:rFonts w:ascii="Verdana" w:hAnsi="Verdana" w:cs="Arial"/>
            <w:sz w:val="20"/>
            <w:lang w:eastAsia="pl-PL"/>
          </w:rPr>
          <w:t>www.gkpge.pl/bip/przetargi</w:t>
        </w:r>
      </w:hyperlink>
      <w:r w:rsidRPr="002A6CA3">
        <w:rPr>
          <w:rFonts w:ascii="Verdana" w:hAnsi="Verdana" w:cs="Arial"/>
          <w:sz w:val="20"/>
          <w:lang w:eastAsia="pl-PL"/>
        </w:rPr>
        <w:t>.</w:t>
      </w:r>
    </w:p>
    <w:p w:rsidR="004E43AF" w:rsidRPr="002A6CA3" w:rsidRDefault="004E43AF" w:rsidP="004E43AF">
      <w:pPr>
        <w:pStyle w:val="Akapitzlist"/>
        <w:widowControl w:val="0"/>
        <w:numPr>
          <w:ilvl w:val="3"/>
          <w:numId w:val="1"/>
        </w:numPr>
        <w:suppressAutoHyphens/>
        <w:spacing w:before="240"/>
        <w:ind w:left="425" w:hanging="425"/>
        <w:contextualSpacing w:val="0"/>
        <w:rPr>
          <w:rFonts w:ascii="Verdana" w:hAnsi="Verdana" w:cs="Arial"/>
          <w:sz w:val="20"/>
          <w:lang w:eastAsia="pl-PL"/>
        </w:rPr>
      </w:pPr>
      <w:r w:rsidRPr="002A6CA3">
        <w:rPr>
          <w:rFonts w:ascii="Verdana" w:hAnsi="Verdana" w:cs="Arial"/>
          <w:sz w:val="20"/>
          <w:lang w:eastAsia="pl-PL"/>
        </w:rPr>
        <w:t xml:space="preserve">Zapewniamy wystarczające gwarancje wdrożenia odpowiednich środków technicznych </w:t>
      </w:r>
      <w:r w:rsidRPr="002A6CA3">
        <w:rPr>
          <w:rFonts w:ascii="Verdana" w:hAnsi="Verdana" w:cs="Arial"/>
          <w:sz w:val="20"/>
          <w:lang w:eastAsia="pl-PL"/>
        </w:rPr>
        <w:br/>
        <w:t xml:space="preserve">i organizacyjnych, aby przetwarzanie danych osobowych spełniało wymogi wynikające </w:t>
      </w:r>
      <w:r w:rsidRPr="002A6CA3">
        <w:rPr>
          <w:rFonts w:ascii="Verdana" w:hAnsi="Verdana" w:cs="Arial"/>
          <w:sz w:val="20"/>
          <w:lang w:eastAsia="pl-PL"/>
        </w:rPr>
        <w:br/>
        <w:t xml:space="preserve">z obowiązujących przepisów o ochronie danych osobowych oraz przepisów Rozporządzenia (ogólne rozporządzenie o ochronie danych) – dalej: „RODO”, mających zastosowanie i chroniło prawa osób, których dane dotyczą. </w:t>
      </w:r>
    </w:p>
    <w:p w:rsidR="004E43AF" w:rsidRPr="002A6CA3" w:rsidRDefault="004E43AF" w:rsidP="004E43AF">
      <w:pPr>
        <w:pStyle w:val="Akapitzlist"/>
        <w:widowControl w:val="0"/>
        <w:numPr>
          <w:ilvl w:val="3"/>
          <w:numId w:val="1"/>
        </w:numPr>
        <w:suppressAutoHyphens/>
        <w:spacing w:before="240"/>
        <w:ind w:left="425" w:hanging="425"/>
        <w:contextualSpacing w:val="0"/>
        <w:rPr>
          <w:rFonts w:ascii="Verdana" w:hAnsi="Verdana" w:cs="Arial"/>
          <w:sz w:val="20"/>
          <w:lang w:eastAsia="pl-PL"/>
        </w:rPr>
      </w:pPr>
      <w:r w:rsidRPr="002A6CA3">
        <w:rPr>
          <w:rFonts w:ascii="Verdana" w:hAnsi="Verdana" w:cs="Arial"/>
          <w:sz w:val="20"/>
          <w:lang w:eastAsia="pl-PL"/>
        </w:rPr>
        <w:t xml:space="preserve">Znane są nam wszelkie obowiązki wynikające z obowiązujących przepisów o ochronie danych osobowych i przepisów RODO mających zastosowanie, które zobowiązany jest wykonywać podmiot przetwarzający dane osobowe na zlecenie administratora danych. </w:t>
      </w:r>
    </w:p>
    <w:p w:rsidR="004E43AF" w:rsidRPr="002A6CA3" w:rsidRDefault="004E43AF" w:rsidP="004E43AF">
      <w:pPr>
        <w:pStyle w:val="Akapitzlist"/>
        <w:widowControl w:val="0"/>
        <w:numPr>
          <w:ilvl w:val="3"/>
          <w:numId w:val="1"/>
        </w:numPr>
        <w:suppressAutoHyphens/>
        <w:spacing w:before="240"/>
        <w:ind w:left="425" w:hanging="425"/>
        <w:contextualSpacing w:val="0"/>
        <w:rPr>
          <w:rFonts w:ascii="Verdana" w:hAnsi="Verdana" w:cs="Arial"/>
          <w:sz w:val="20"/>
          <w:lang w:eastAsia="pl-PL"/>
        </w:rPr>
      </w:pPr>
      <w:r w:rsidRPr="002A6CA3">
        <w:rPr>
          <w:rFonts w:ascii="Verdana" w:hAnsi="Verdana" w:cs="Arial"/>
          <w:sz w:val="20"/>
          <w:lang w:eastAsia="pl-PL"/>
        </w:rPr>
        <w:t xml:space="preserve">Dopełniliśmy wszelkich obowiązków w stosunku do osób, </w:t>
      </w:r>
      <w:r w:rsidR="006A37CB">
        <w:rPr>
          <w:rFonts w:ascii="Verdana" w:hAnsi="Verdana" w:cs="Arial"/>
          <w:sz w:val="20"/>
          <w:lang w:eastAsia="pl-PL"/>
        </w:rPr>
        <w:t xml:space="preserve">których dane przekazujemy oraz </w:t>
      </w:r>
      <w:r w:rsidRPr="002A6CA3">
        <w:rPr>
          <w:rFonts w:ascii="Verdana" w:hAnsi="Verdana" w:cs="Arial"/>
          <w:sz w:val="20"/>
          <w:lang w:eastAsia="pl-PL"/>
        </w:rPr>
        <w:t>w stosunku do Zamawiającego wynikających z przepisó</w:t>
      </w:r>
      <w:r w:rsidR="006A37CB">
        <w:rPr>
          <w:rFonts w:ascii="Verdana" w:hAnsi="Verdana" w:cs="Arial"/>
          <w:sz w:val="20"/>
          <w:lang w:eastAsia="pl-PL"/>
        </w:rPr>
        <w:t xml:space="preserve">w o  ochronie danych osobowych </w:t>
      </w:r>
      <w:r w:rsidRPr="002A6CA3">
        <w:rPr>
          <w:rFonts w:ascii="Verdana" w:hAnsi="Verdana" w:cs="Arial"/>
          <w:sz w:val="20"/>
          <w:lang w:eastAsia="pl-PL"/>
        </w:rPr>
        <w:t xml:space="preserve">i przepisów RODO. </w:t>
      </w:r>
    </w:p>
    <w:p w:rsidR="004E43AF" w:rsidRPr="002A6CA3" w:rsidRDefault="004E43AF" w:rsidP="004E43AF">
      <w:pPr>
        <w:pStyle w:val="Akapitzlist"/>
        <w:widowControl w:val="0"/>
        <w:numPr>
          <w:ilvl w:val="3"/>
          <w:numId w:val="1"/>
        </w:numPr>
        <w:suppressAutoHyphens/>
        <w:spacing w:before="240"/>
        <w:ind w:left="425" w:hanging="425"/>
        <w:contextualSpacing w:val="0"/>
        <w:rPr>
          <w:rFonts w:ascii="Verdana" w:hAnsi="Verdana" w:cs="Arial"/>
          <w:b/>
          <w:sz w:val="20"/>
          <w:lang w:eastAsia="pl-PL"/>
        </w:rPr>
      </w:pPr>
      <w:r w:rsidRPr="002A6CA3">
        <w:rPr>
          <w:rFonts w:ascii="Verdana" w:hAnsi="Verdana" w:cs="Arial"/>
          <w:sz w:val="20"/>
          <w:lang w:eastAsia="pl-PL"/>
        </w:rPr>
        <w:t xml:space="preserve">Przekazywane przez nas dane osobowe mogą być wykorzystane wyłącznie w  celach związanych z prowadzonym postępowaniem niepublicznym nr </w:t>
      </w:r>
      <w:r w:rsidR="006A37CB">
        <w:rPr>
          <w:rFonts w:ascii="Verdana" w:eastAsia="Calibri" w:hAnsi="Verdana" w:cstheme="minorHAnsi"/>
          <w:bCs/>
          <w:sz w:val="20"/>
          <w:lang w:eastAsia="pl-PL"/>
        </w:rPr>
        <w:t>POST/PEC/PEC/ZSE/00</w:t>
      </w:r>
      <w:r w:rsidR="009C4620">
        <w:rPr>
          <w:rFonts w:ascii="Verdana" w:eastAsia="Calibri" w:hAnsi="Verdana" w:cstheme="minorHAnsi"/>
          <w:bCs/>
          <w:sz w:val="20"/>
          <w:lang w:eastAsia="pl-PL"/>
        </w:rPr>
        <w:t>984</w:t>
      </w:r>
      <w:r w:rsidR="006A37CB">
        <w:rPr>
          <w:rFonts w:ascii="Verdana" w:eastAsia="Calibri" w:hAnsi="Verdana" w:cstheme="minorHAnsi"/>
          <w:bCs/>
          <w:sz w:val="20"/>
          <w:lang w:eastAsia="pl-PL"/>
        </w:rPr>
        <w:t>/2024.</w:t>
      </w:r>
    </w:p>
    <w:p w:rsidR="004E43AF" w:rsidRPr="002A6CA3" w:rsidRDefault="004E43AF" w:rsidP="004E43AF">
      <w:pPr>
        <w:autoSpaceDE w:val="0"/>
        <w:autoSpaceDN w:val="0"/>
        <w:spacing w:before="40" w:after="40" w:line="240" w:lineRule="auto"/>
        <w:rPr>
          <w:rFonts w:ascii="Verdana" w:hAnsi="Verdana"/>
          <w:sz w:val="20"/>
        </w:rPr>
      </w:pPr>
    </w:p>
    <w:p w:rsidR="004E43AF" w:rsidRPr="0054374E" w:rsidRDefault="004E43AF" w:rsidP="004E43AF">
      <w:pPr>
        <w:pStyle w:val="Akapitzlist"/>
        <w:numPr>
          <w:ilvl w:val="3"/>
          <w:numId w:val="1"/>
        </w:numPr>
        <w:autoSpaceDE w:val="0"/>
        <w:autoSpaceDN w:val="0"/>
        <w:spacing w:before="40" w:after="40" w:line="240" w:lineRule="auto"/>
        <w:ind w:left="426" w:hanging="426"/>
        <w:rPr>
          <w:rFonts w:ascii="Verdana" w:hAnsi="Verdana" w:cstheme="minorHAnsi"/>
          <w:sz w:val="20"/>
        </w:rPr>
      </w:pPr>
      <w:r w:rsidRPr="002A6CA3">
        <w:rPr>
          <w:rFonts w:ascii="Verdana" w:hAnsi="Verdana" w:cstheme="minorHAnsi"/>
          <w:sz w:val="20"/>
        </w:rPr>
        <w:t>Następujące oświadczenia lub dokumenty, o których mowa w pkt ……. SWZ</w:t>
      </w:r>
      <w:r>
        <w:rPr>
          <w:rFonts w:ascii="Verdana" w:hAnsi="Verdana" w:cstheme="minorHAnsi"/>
          <w:sz w:val="20"/>
        </w:rPr>
        <w:t>, znajdują się w </w:t>
      </w:r>
      <w:r w:rsidRPr="002A6CA3">
        <w:rPr>
          <w:rFonts w:ascii="Verdana" w:hAnsi="Verdana" w:cstheme="minorHAnsi"/>
          <w:sz w:val="20"/>
        </w:rPr>
        <w:t xml:space="preserve">posiadaniu Zamawiającego tj. w </w:t>
      </w:r>
      <w:r>
        <w:rPr>
          <w:rFonts w:ascii="Verdana" w:hAnsi="Verdana" w:cstheme="minorHAnsi"/>
          <w:sz w:val="20"/>
        </w:rPr>
        <w:t>P</w:t>
      </w:r>
      <w:r w:rsidRPr="002A6CA3">
        <w:rPr>
          <w:rFonts w:ascii="Verdana" w:hAnsi="Verdana" w:cstheme="minorHAnsi"/>
          <w:sz w:val="20"/>
        </w:rPr>
        <w:t xml:space="preserve">ostępowaniu </w:t>
      </w:r>
      <w:r w:rsidRPr="00221C35">
        <w:rPr>
          <w:rFonts w:ascii="Verdana" w:hAnsi="Verdana" w:cstheme="minorHAnsi"/>
          <w:sz w:val="20"/>
          <w:lang w:eastAsia="pl-PL"/>
        </w:rPr>
        <w:t>zakupowym</w:t>
      </w:r>
      <w:r w:rsidRPr="002A6CA3">
        <w:rPr>
          <w:rFonts w:ascii="Verdana" w:eastAsia="Calibri" w:hAnsi="Verdana" w:cstheme="minorHAnsi"/>
          <w:sz w:val="20"/>
        </w:rPr>
        <w:t xml:space="preserve"> </w:t>
      </w:r>
      <w:r w:rsidRPr="002A6CA3">
        <w:rPr>
          <w:rFonts w:ascii="Verdana" w:hAnsi="Verdana" w:cstheme="minorHAnsi"/>
          <w:sz w:val="20"/>
        </w:rPr>
        <w:t>nr ………………………….., którego Organizatorem był ………………</w:t>
      </w:r>
      <w:r w:rsidRPr="002A6CA3">
        <w:rPr>
          <w:rFonts w:ascii="Verdana" w:hAnsi="Verdana" w:cstheme="minorHAnsi"/>
          <w:color w:val="000000"/>
          <w:sz w:val="20"/>
        </w:rPr>
        <w:t xml:space="preserve"> </w:t>
      </w:r>
    </w:p>
    <w:p w:rsidR="0054374E" w:rsidRPr="0054374E" w:rsidRDefault="0054374E" w:rsidP="0054374E">
      <w:pPr>
        <w:autoSpaceDE w:val="0"/>
        <w:autoSpaceDN w:val="0"/>
        <w:spacing w:before="40" w:after="40" w:line="240" w:lineRule="auto"/>
        <w:rPr>
          <w:rFonts w:ascii="Verdana" w:hAnsi="Verdana" w:cstheme="minorHAnsi"/>
          <w:sz w:val="20"/>
        </w:rPr>
      </w:pPr>
    </w:p>
    <w:p w:rsidR="004E43AF" w:rsidRPr="002A6CA3" w:rsidRDefault="004E43AF" w:rsidP="004E43AF">
      <w:pPr>
        <w:pStyle w:val="Akapitzlist"/>
        <w:numPr>
          <w:ilvl w:val="3"/>
          <w:numId w:val="1"/>
        </w:numPr>
        <w:autoSpaceDE w:val="0"/>
        <w:autoSpaceDN w:val="0"/>
        <w:spacing w:before="40" w:after="40" w:line="300" w:lineRule="atLeast"/>
        <w:ind w:left="426" w:hanging="426"/>
        <w:rPr>
          <w:rFonts w:ascii="Verdana" w:hAnsi="Verdana" w:cstheme="minorHAnsi"/>
          <w:sz w:val="20"/>
        </w:rPr>
      </w:pPr>
      <w:r w:rsidRPr="002A6CA3">
        <w:rPr>
          <w:rFonts w:ascii="Verdana" w:hAnsi="Verdana" w:cstheme="minorHAnsi"/>
          <w:bCs/>
          <w:sz w:val="20"/>
        </w:rPr>
        <w:t>Następujące dokumenty Zamawiający może pobrać bezpłatnie z ogólnodostępnych baz danych:</w:t>
      </w:r>
      <w:r>
        <w:rPr>
          <w:rFonts w:ascii="Verdana" w:hAnsi="Verdana" w:cstheme="minorHAnsi"/>
          <w:bCs/>
          <w:sz w:val="20"/>
        </w:rPr>
        <w:t>……………………………….</w:t>
      </w:r>
    </w:p>
    <w:p w:rsidR="004E43AF" w:rsidRPr="002A6CA3" w:rsidRDefault="004E43AF" w:rsidP="004E43AF">
      <w:pPr>
        <w:pStyle w:val="Akapitzlist"/>
        <w:widowControl w:val="0"/>
        <w:numPr>
          <w:ilvl w:val="3"/>
          <w:numId w:val="1"/>
        </w:numPr>
        <w:suppressAutoHyphens/>
        <w:spacing w:before="240"/>
        <w:ind w:left="425" w:hanging="425"/>
        <w:contextualSpacing w:val="0"/>
        <w:rPr>
          <w:rFonts w:ascii="Verdana" w:hAnsi="Verdana" w:cstheme="minorHAnsi"/>
          <w:sz w:val="20"/>
          <w:lang w:eastAsia="pl-PL"/>
        </w:rPr>
      </w:pPr>
      <w:r w:rsidRPr="002A6CA3">
        <w:rPr>
          <w:rFonts w:ascii="Verdana" w:hAnsi="Verdana" w:cstheme="minorHAnsi"/>
          <w:sz w:val="20"/>
          <w:lang w:eastAsia="pl-PL"/>
        </w:rPr>
        <w:lastRenderedPageBreak/>
        <w:t>Do niniejszej oferty są dołączone następujące załączniki:</w:t>
      </w:r>
    </w:p>
    <w:p w:rsidR="004E43AF" w:rsidRPr="002A6CA3" w:rsidRDefault="004E43AF" w:rsidP="004E43AF">
      <w:pPr>
        <w:widowControl w:val="0"/>
        <w:tabs>
          <w:tab w:val="left" w:pos="2340"/>
        </w:tabs>
        <w:suppressAutoHyphens/>
        <w:spacing w:line="240" w:lineRule="auto"/>
        <w:ind w:firstLine="426"/>
        <w:jc w:val="left"/>
        <w:rPr>
          <w:rFonts w:ascii="Verdana" w:hAnsi="Verdana" w:cs="Arial"/>
          <w:bCs/>
          <w:i/>
          <w:sz w:val="20"/>
        </w:rPr>
      </w:pPr>
      <w:r w:rsidRPr="002A6CA3">
        <w:rPr>
          <w:rFonts w:ascii="Verdana" w:hAnsi="Verdana" w:cs="Arial"/>
          <w:bCs/>
          <w:i/>
          <w:sz w:val="20"/>
        </w:rPr>
        <w:t>Załącznik nr 1 - …………</w:t>
      </w:r>
    </w:p>
    <w:p w:rsidR="004E43AF" w:rsidRPr="002A6CA3" w:rsidRDefault="004E43AF" w:rsidP="00114D9A">
      <w:pPr>
        <w:widowControl w:val="0"/>
        <w:tabs>
          <w:tab w:val="left" w:pos="2340"/>
        </w:tabs>
        <w:suppressAutoHyphens/>
        <w:spacing w:line="240" w:lineRule="auto"/>
        <w:ind w:firstLine="426"/>
        <w:jc w:val="left"/>
        <w:rPr>
          <w:rFonts w:ascii="Verdana" w:hAnsi="Verdana" w:cs="Arial"/>
          <w:bCs/>
          <w:i/>
          <w:sz w:val="20"/>
        </w:rPr>
      </w:pPr>
      <w:r w:rsidRPr="002A6CA3">
        <w:rPr>
          <w:rFonts w:ascii="Verdana" w:hAnsi="Verdana" w:cs="Arial"/>
          <w:bCs/>
          <w:i/>
          <w:sz w:val="20"/>
        </w:rPr>
        <w:t>Załącznik nr 2 - …………</w:t>
      </w:r>
    </w:p>
    <w:p w:rsidR="006A37CB" w:rsidRDefault="004E43AF" w:rsidP="006A37CB">
      <w:pPr>
        <w:widowControl w:val="0"/>
        <w:suppressAutoHyphens/>
        <w:ind w:left="2127" w:right="-993" w:hanging="1701"/>
        <w:jc w:val="left"/>
        <w:rPr>
          <w:rFonts w:ascii="Verdana" w:hAnsi="Verdana"/>
          <w:sz w:val="20"/>
        </w:rPr>
      </w:pPr>
      <w:r w:rsidRPr="002A6CA3">
        <w:rPr>
          <w:rFonts w:ascii="Verdana" w:hAnsi="Verdana"/>
          <w:sz w:val="20"/>
        </w:rPr>
        <w:t>.............................., dn. .........................</w:t>
      </w:r>
    </w:p>
    <w:p w:rsidR="006A37CB" w:rsidRDefault="006A37CB" w:rsidP="006A37CB">
      <w:pPr>
        <w:widowControl w:val="0"/>
        <w:suppressAutoHyphens/>
        <w:ind w:left="2127" w:right="-993" w:hanging="1701"/>
        <w:jc w:val="right"/>
        <w:rPr>
          <w:rFonts w:ascii="Verdana" w:hAnsi="Verdana"/>
          <w:sz w:val="20"/>
        </w:rPr>
      </w:pPr>
    </w:p>
    <w:p w:rsidR="006A37CB" w:rsidRDefault="006A37CB" w:rsidP="006A37CB">
      <w:pPr>
        <w:widowControl w:val="0"/>
        <w:suppressAutoHyphens/>
        <w:ind w:left="2127" w:right="-993" w:hanging="1701"/>
        <w:jc w:val="right"/>
        <w:rPr>
          <w:rFonts w:ascii="Verdana" w:hAnsi="Verdana"/>
          <w:sz w:val="20"/>
        </w:rPr>
      </w:pPr>
    </w:p>
    <w:p w:rsidR="004E43AF" w:rsidRPr="002A6CA3" w:rsidRDefault="004E43AF" w:rsidP="006A37CB">
      <w:pPr>
        <w:widowControl w:val="0"/>
        <w:suppressAutoHyphens/>
        <w:ind w:left="2127" w:right="-993" w:hanging="1701"/>
        <w:jc w:val="right"/>
        <w:rPr>
          <w:rFonts w:ascii="Verdana" w:hAnsi="Verdana"/>
          <w:sz w:val="20"/>
        </w:rPr>
      </w:pPr>
      <w:r w:rsidRPr="002A6CA3">
        <w:rPr>
          <w:rFonts w:ascii="Verdana" w:hAnsi="Verdana"/>
          <w:sz w:val="20"/>
        </w:rPr>
        <w:tab/>
      </w:r>
      <w:r>
        <w:rPr>
          <w:rFonts w:ascii="Verdana" w:hAnsi="Verdana"/>
          <w:sz w:val="20"/>
        </w:rPr>
        <w:tab/>
      </w:r>
      <w:r>
        <w:rPr>
          <w:rFonts w:ascii="Verdana" w:hAnsi="Verdana"/>
          <w:sz w:val="20"/>
        </w:rPr>
        <w:tab/>
      </w:r>
      <w:r>
        <w:rPr>
          <w:rFonts w:ascii="Verdana" w:hAnsi="Verdana"/>
          <w:sz w:val="20"/>
        </w:rPr>
        <w:tab/>
      </w:r>
      <w:r>
        <w:rPr>
          <w:rFonts w:ascii="Verdana" w:hAnsi="Verdana"/>
          <w:sz w:val="20"/>
        </w:rPr>
        <w:tab/>
      </w:r>
      <w:r w:rsidRPr="002A6CA3">
        <w:rPr>
          <w:rFonts w:ascii="Verdana" w:hAnsi="Verdana"/>
          <w:sz w:val="20"/>
        </w:rPr>
        <w:tab/>
        <w:t xml:space="preserve">   </w:t>
      </w:r>
      <w:r>
        <w:rPr>
          <w:rFonts w:ascii="Verdana" w:hAnsi="Verdana"/>
          <w:sz w:val="20"/>
        </w:rPr>
        <w:tab/>
      </w:r>
      <w:r>
        <w:rPr>
          <w:rFonts w:ascii="Verdana" w:hAnsi="Verdana"/>
          <w:sz w:val="20"/>
        </w:rPr>
        <w:tab/>
      </w:r>
      <w:r w:rsidRPr="002A6CA3">
        <w:rPr>
          <w:rFonts w:ascii="Verdana" w:hAnsi="Verdana"/>
          <w:sz w:val="20"/>
        </w:rPr>
        <w:t xml:space="preserve"> ...............................................................</w:t>
      </w:r>
    </w:p>
    <w:p w:rsidR="004E43AF" w:rsidRPr="002A6CA3" w:rsidRDefault="004E43AF" w:rsidP="004E43AF">
      <w:pPr>
        <w:widowControl w:val="0"/>
        <w:suppressAutoHyphens/>
        <w:spacing w:line="240" w:lineRule="auto"/>
        <w:ind w:left="5398" w:right="68"/>
        <w:jc w:val="center"/>
        <w:rPr>
          <w:rFonts w:ascii="Verdana" w:hAnsi="Verdana"/>
          <w:i/>
          <w:sz w:val="18"/>
          <w:szCs w:val="18"/>
        </w:rPr>
      </w:pPr>
      <w:r w:rsidRPr="002A6CA3">
        <w:rPr>
          <w:rFonts w:ascii="Verdana" w:hAnsi="Verdana"/>
          <w:i/>
          <w:sz w:val="18"/>
          <w:szCs w:val="18"/>
        </w:rPr>
        <w:t xml:space="preserve">podpis osoby uprawnionej/ osób uprawnionych do składania oświadczeń woli w imieniu </w:t>
      </w:r>
    </w:p>
    <w:p w:rsidR="00296B94" w:rsidRPr="00114D9A" w:rsidRDefault="004E43AF" w:rsidP="00114D9A">
      <w:pPr>
        <w:widowControl w:val="0"/>
        <w:suppressAutoHyphens/>
        <w:spacing w:line="240" w:lineRule="auto"/>
        <w:ind w:left="5398" w:right="68"/>
        <w:jc w:val="center"/>
        <w:rPr>
          <w:rFonts w:ascii="Verdana" w:hAnsi="Verdana"/>
          <w:i/>
          <w:sz w:val="18"/>
          <w:szCs w:val="18"/>
        </w:rPr>
      </w:pPr>
      <w:r w:rsidRPr="002A6CA3">
        <w:rPr>
          <w:rFonts w:ascii="Verdana" w:hAnsi="Verdana"/>
          <w:i/>
          <w:sz w:val="18"/>
          <w:szCs w:val="18"/>
        </w:rPr>
        <w:t xml:space="preserve">Wykonawcy </w:t>
      </w:r>
    </w:p>
    <w:sectPr w:rsidR="00296B94" w:rsidRPr="00114D9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16F3" w:rsidRDefault="005716F3" w:rsidP="004E43AF">
      <w:pPr>
        <w:spacing w:line="240" w:lineRule="auto"/>
      </w:pPr>
      <w:r>
        <w:separator/>
      </w:r>
    </w:p>
  </w:endnote>
  <w:endnote w:type="continuationSeparator" w:id="0">
    <w:p w:rsidR="005716F3" w:rsidRDefault="005716F3" w:rsidP="004E43A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16F3" w:rsidRDefault="005716F3" w:rsidP="004E43AF">
      <w:pPr>
        <w:spacing w:line="240" w:lineRule="auto"/>
      </w:pPr>
      <w:r>
        <w:separator/>
      </w:r>
    </w:p>
  </w:footnote>
  <w:footnote w:type="continuationSeparator" w:id="0">
    <w:p w:rsidR="005716F3" w:rsidRDefault="005716F3" w:rsidP="004E43AF">
      <w:pPr>
        <w:spacing w:line="240" w:lineRule="auto"/>
      </w:pPr>
      <w:r>
        <w:continuationSeparator/>
      </w:r>
    </w:p>
  </w:footnote>
  <w:footnote w:id="1">
    <w:p w:rsidR="004E43AF" w:rsidRPr="002A6CA3" w:rsidRDefault="004E43AF" w:rsidP="004E43AF">
      <w:pPr>
        <w:pStyle w:val="Tekstprzypisudolnego"/>
        <w:jc w:val="both"/>
        <w:rPr>
          <w:rFonts w:ascii="Verdana" w:hAnsi="Verdana" w:cstheme="minorHAnsi"/>
          <w:sz w:val="18"/>
          <w:szCs w:val="18"/>
        </w:rPr>
      </w:pPr>
      <w:r w:rsidRPr="002A6CA3">
        <w:rPr>
          <w:rStyle w:val="Odwoanieprzypisudolnego"/>
          <w:rFonts w:ascii="Verdana" w:hAnsi="Verdana" w:cstheme="minorHAnsi"/>
          <w:sz w:val="18"/>
          <w:szCs w:val="18"/>
        </w:rPr>
        <w:footnoteRef/>
      </w:r>
      <w:r w:rsidRPr="002A6CA3">
        <w:rPr>
          <w:rFonts w:ascii="Verdana" w:hAnsi="Verdana" w:cstheme="minorHAnsi"/>
          <w:sz w:val="18"/>
          <w:szCs w:val="18"/>
        </w:rPr>
        <w:t xml:space="preserve"> W przypadku konsorcjum należy wpisać wszystkich wykonawców oraz wskazać lidera.</w:t>
      </w:r>
    </w:p>
  </w:footnote>
  <w:footnote w:id="2">
    <w:p w:rsidR="004E43AF" w:rsidRPr="002A6CA3" w:rsidDel="00900F4B" w:rsidRDefault="004E43AF" w:rsidP="004E43AF">
      <w:pPr>
        <w:pStyle w:val="Tekstprzypisudolnego"/>
        <w:rPr>
          <w:del w:id="3" w:author="Autor"/>
          <w:rFonts w:ascii="Verdana" w:hAnsi="Verdana" w:cstheme="minorHAnsi"/>
          <w:sz w:val="18"/>
          <w:szCs w:val="18"/>
        </w:rPr>
      </w:pPr>
      <w:r w:rsidRPr="002A6CA3">
        <w:rPr>
          <w:rStyle w:val="Odwoanieprzypisudolnego"/>
          <w:rFonts w:ascii="Verdana" w:hAnsi="Verdana" w:cstheme="minorHAnsi"/>
          <w:sz w:val="18"/>
          <w:szCs w:val="18"/>
        </w:rPr>
        <w:footnoteRef/>
      </w:r>
      <w:r w:rsidRPr="002A6CA3">
        <w:rPr>
          <w:rFonts w:ascii="Verdana" w:hAnsi="Verdana" w:cstheme="minorHAnsi"/>
          <w:sz w:val="18"/>
          <w:szCs w:val="18"/>
        </w:rPr>
        <w:t xml:space="preserve"> Niewłaściwe skreślić</w:t>
      </w:r>
    </w:p>
  </w:footnote>
  <w:footnote w:id="3">
    <w:p w:rsidR="004E43AF" w:rsidRPr="002A6CA3" w:rsidRDefault="004E43AF" w:rsidP="004E43AF">
      <w:pPr>
        <w:pStyle w:val="Tekstprzypisudolnego"/>
        <w:jc w:val="both"/>
        <w:rPr>
          <w:rFonts w:ascii="Verdana" w:hAnsi="Verdana" w:cstheme="minorHAnsi"/>
          <w:sz w:val="18"/>
          <w:szCs w:val="18"/>
        </w:rPr>
      </w:pPr>
      <w:r w:rsidRPr="002A6CA3">
        <w:rPr>
          <w:rStyle w:val="Odwoanieprzypisudolnego"/>
          <w:rFonts w:ascii="Verdana" w:hAnsi="Verdana" w:cstheme="minorHAnsi"/>
          <w:sz w:val="18"/>
          <w:szCs w:val="18"/>
        </w:rPr>
        <w:footnoteRef/>
      </w:r>
      <w:r w:rsidRPr="002A6CA3">
        <w:rPr>
          <w:rFonts w:ascii="Verdana" w:hAnsi="Verdana" w:cstheme="minorHAnsi"/>
          <w:sz w:val="18"/>
          <w:szCs w:val="18"/>
        </w:rPr>
        <w:t xml:space="preserve"> Niewłaściwe skreślić</w:t>
      </w:r>
    </w:p>
  </w:footnote>
  <w:footnote w:id="4">
    <w:p w:rsidR="004E43AF" w:rsidRPr="002A6CA3" w:rsidRDefault="004E43AF" w:rsidP="004E43AF">
      <w:pPr>
        <w:pStyle w:val="Default"/>
        <w:jc w:val="both"/>
        <w:rPr>
          <w:rFonts w:ascii="Verdana" w:eastAsiaTheme="minorHAnsi" w:hAnsi="Verdana" w:cstheme="minorHAnsi"/>
          <w:color w:val="auto"/>
          <w:sz w:val="18"/>
          <w:szCs w:val="18"/>
          <w:lang w:eastAsia="en-US"/>
        </w:rPr>
      </w:pPr>
      <w:r w:rsidRPr="002A6CA3">
        <w:rPr>
          <w:rStyle w:val="Odwoanieprzypisudolnego"/>
          <w:rFonts w:ascii="Verdana" w:hAnsi="Verdana" w:cstheme="minorHAnsi"/>
          <w:sz w:val="18"/>
          <w:szCs w:val="18"/>
        </w:rPr>
        <w:footnoteRef/>
      </w:r>
      <w:r w:rsidRPr="002A6CA3">
        <w:rPr>
          <w:rFonts w:ascii="Verdana" w:hAnsi="Verdana" w:cstheme="minorHAnsi"/>
          <w:sz w:val="18"/>
          <w:szCs w:val="18"/>
        </w:rPr>
        <w:t xml:space="preserve"> </w:t>
      </w:r>
      <w:proofErr w:type="spellStart"/>
      <w:r w:rsidRPr="002A6CA3">
        <w:rPr>
          <w:rFonts w:ascii="Verdana" w:eastAsiaTheme="minorHAnsi" w:hAnsi="Verdana" w:cstheme="minorHAnsi"/>
          <w:sz w:val="18"/>
          <w:szCs w:val="18"/>
          <w:lang w:eastAsia="en-US"/>
        </w:rPr>
        <w:t>mikroprzedsiębiorca</w:t>
      </w:r>
      <w:proofErr w:type="spellEnd"/>
      <w:r w:rsidRPr="002A6CA3">
        <w:rPr>
          <w:rFonts w:ascii="Verdana" w:eastAsiaTheme="minorHAnsi" w:hAnsi="Verdana" w:cstheme="minorHAnsi"/>
          <w:sz w:val="18"/>
          <w:szCs w:val="18"/>
          <w:lang w:eastAsia="en-US"/>
        </w:rPr>
        <w:t xml:space="preserve"> – oznacza przedsiębiorcę, który w co najmniej jednym roku z dwóch ostatnich lat obrotowych spełnia</w:t>
      </w:r>
      <w:r w:rsidR="00052BE1">
        <w:rPr>
          <w:rFonts w:ascii="Verdana" w:eastAsiaTheme="minorHAnsi" w:hAnsi="Verdana" w:cstheme="minorHAnsi"/>
          <w:sz w:val="18"/>
          <w:szCs w:val="18"/>
          <w:lang w:eastAsia="en-US"/>
        </w:rPr>
        <w:t xml:space="preserve">ł łącznie następujące warunki: </w:t>
      </w:r>
      <w:r w:rsidRPr="002A6CA3">
        <w:rPr>
          <w:rFonts w:ascii="Verdana" w:eastAsiaTheme="minorHAnsi" w:hAnsi="Verdana" w:cstheme="minorHAnsi"/>
          <w:sz w:val="18"/>
          <w:szCs w:val="18"/>
          <w:lang w:eastAsia="en-US"/>
        </w:rPr>
        <w:t xml:space="preserve">zatrudniał średniorocznie mniej niż 10 pracowników oraz osiągnął roczny obrót netto ze sprzedaży towarów, wyrobów i usług oraz z operacji finansowych nieprzekraczający równowartości w złotych 2 milionów euro, lub sumy aktywów jego bilansu sporządzonego na </w:t>
      </w:r>
      <w:r w:rsidRPr="002A6CA3">
        <w:rPr>
          <w:rFonts w:ascii="Verdana" w:eastAsiaTheme="minorHAnsi" w:hAnsi="Verdana" w:cstheme="minorHAnsi"/>
          <w:color w:val="auto"/>
          <w:sz w:val="18"/>
          <w:szCs w:val="18"/>
          <w:lang w:eastAsia="en-US"/>
        </w:rPr>
        <w:t xml:space="preserve">koniec jednego z tych lat nie przekroczyły równowartości w złotych 2 milionów euro; </w:t>
      </w:r>
    </w:p>
    <w:p w:rsidR="004E43AF" w:rsidRPr="002A6CA3" w:rsidRDefault="004E43AF" w:rsidP="004E43AF">
      <w:pPr>
        <w:autoSpaceDE w:val="0"/>
        <w:autoSpaceDN w:val="0"/>
        <w:adjustRightInd w:val="0"/>
        <w:spacing w:line="240" w:lineRule="auto"/>
        <w:rPr>
          <w:rFonts w:ascii="Verdana" w:eastAsiaTheme="minorHAnsi" w:hAnsi="Verdana" w:cstheme="minorHAnsi"/>
          <w:sz w:val="18"/>
          <w:szCs w:val="18"/>
        </w:rPr>
      </w:pPr>
      <w:r w:rsidRPr="002A6CA3">
        <w:rPr>
          <w:rFonts w:ascii="Verdana" w:eastAsiaTheme="minorHAnsi" w:hAnsi="Verdana" w:cstheme="minorHAnsi"/>
          <w:sz w:val="18"/>
          <w:szCs w:val="18"/>
        </w:rPr>
        <w:t xml:space="preserve">mały przedsiębiorca – oznacza przedsiębiorcę, który w co najmniej jednym roku z dwóch ostatnich lat obrotowych spełniał łącznie następujące warunki: zatrudniał średniorocznie mniej niż 50 pracowników oraz  osiągnął roczny obrót netto ze sprzedaży towarów, wyrobów i usług oraz z operacji finansowych nieprzekraczający równowartości w złotych 10 milionów euro, lub sumy aktywów jego bilansu sporządzonego na koniec jednego z tych lat nie przekroczyły równowartości w złotych 10 milionów euro </w:t>
      </w:r>
    </w:p>
    <w:p w:rsidR="004E43AF" w:rsidRPr="002A6CA3" w:rsidRDefault="004E43AF" w:rsidP="004E43AF">
      <w:pPr>
        <w:autoSpaceDE w:val="0"/>
        <w:autoSpaceDN w:val="0"/>
        <w:adjustRightInd w:val="0"/>
        <w:spacing w:line="240" w:lineRule="auto"/>
        <w:rPr>
          <w:rFonts w:ascii="Verdana" w:hAnsi="Verdana" w:cstheme="minorHAnsi"/>
          <w:sz w:val="18"/>
          <w:szCs w:val="18"/>
        </w:rPr>
      </w:pPr>
      <w:r w:rsidRPr="002A6CA3">
        <w:rPr>
          <w:rFonts w:ascii="Verdana" w:eastAsiaTheme="minorHAnsi" w:hAnsi="Verdana" w:cstheme="minorHAnsi"/>
          <w:sz w:val="18"/>
          <w:szCs w:val="18"/>
        </w:rPr>
        <w:t xml:space="preserve">średni przedsiębiorca – oznacza przedsiębiorcę, który w co najmniej jednym roku z dwóch ostatnich lat obrotowych spełniał łącznie następujące warunki: zatrudniał średniorocznie mniej niż 250 pracowników oraz </w:t>
      </w:r>
      <w:r w:rsidRPr="002A6CA3">
        <w:rPr>
          <w:rFonts w:ascii="Verdana" w:hAnsi="Verdana" w:cstheme="minorHAnsi"/>
          <w:sz w:val="18"/>
          <w:szCs w:val="18"/>
        </w:rPr>
        <w:t>osiągnął roczny obrót netto ze sprzedaży towarów, wyrobów i usług oraz z operacji finansowych nieprzekraczający równowartości w złotych 50 milionów euro, lub sumy aktywów jego bilansu sporządzonego na koniec jednego z tych lat nie przekroczyły równowartości w złotych 43 milionów euro</w:t>
      </w:r>
    </w:p>
  </w:footnote>
  <w:footnote w:id="5">
    <w:p w:rsidR="004E43AF" w:rsidRPr="002A6CA3" w:rsidRDefault="004E43AF" w:rsidP="004E43AF">
      <w:pPr>
        <w:pStyle w:val="Tekstprzypisudolnego"/>
        <w:rPr>
          <w:rFonts w:ascii="Verdana" w:hAnsi="Verdana" w:cstheme="minorHAnsi"/>
          <w:sz w:val="18"/>
          <w:szCs w:val="18"/>
        </w:rPr>
      </w:pPr>
      <w:r w:rsidRPr="002A6CA3">
        <w:rPr>
          <w:rStyle w:val="Odwoanieprzypisudolnego"/>
          <w:rFonts w:ascii="Verdana" w:hAnsi="Verdana" w:cstheme="minorHAnsi"/>
          <w:sz w:val="18"/>
          <w:szCs w:val="18"/>
        </w:rPr>
        <w:footnoteRef/>
      </w:r>
      <w:r w:rsidRPr="002A6CA3">
        <w:rPr>
          <w:rFonts w:ascii="Verdana" w:hAnsi="Verdana" w:cstheme="minorHAnsi"/>
          <w:sz w:val="18"/>
          <w:szCs w:val="18"/>
        </w:rPr>
        <w:t xml:space="preserve"> Niewłaściwe skreślić</w:t>
      </w:r>
      <w:r>
        <w:rPr>
          <w:rFonts w:ascii="Verdana" w:hAnsi="Verdana" w:cstheme="minorHAnsi"/>
          <w:sz w:val="18"/>
          <w:szCs w:val="18"/>
        </w:rPr>
        <w:t xml:space="preserve">. </w:t>
      </w:r>
      <w:r>
        <w:rPr>
          <w:rFonts w:ascii="Verdana" w:hAnsi="Verdana" w:cstheme="minorHAnsi"/>
          <w:sz w:val="18"/>
          <w:szCs w:val="18"/>
        </w:rPr>
        <w:br/>
        <w:t xml:space="preserve">- brak skreślenia oznacza, że Wykonawca </w:t>
      </w:r>
      <w:r w:rsidRPr="00900F4B">
        <w:rPr>
          <w:rFonts w:ascii="Verdana" w:hAnsi="Verdana" w:cstheme="minorHAnsi"/>
          <w:sz w:val="18"/>
          <w:szCs w:val="18"/>
        </w:rPr>
        <w:t>przy re</w:t>
      </w:r>
      <w:r>
        <w:rPr>
          <w:rFonts w:ascii="Verdana" w:hAnsi="Verdana" w:cstheme="minorHAnsi"/>
          <w:sz w:val="18"/>
          <w:szCs w:val="18"/>
        </w:rPr>
        <w:t xml:space="preserve">alizacji zamówienia nie będzie korzystać z </w:t>
      </w:r>
      <w:r w:rsidRPr="00900F4B">
        <w:rPr>
          <w:rFonts w:ascii="Verdana" w:hAnsi="Verdana" w:cstheme="minorHAnsi"/>
          <w:sz w:val="18"/>
          <w:szCs w:val="18"/>
        </w:rPr>
        <w:t>podwykonawców</w:t>
      </w:r>
      <w:r>
        <w:rPr>
          <w:rFonts w:ascii="Verdana" w:hAnsi="Verdana" w:cstheme="minorHAnsi"/>
          <w:sz w:val="18"/>
          <w:szCs w:val="18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864B0A"/>
    <w:multiLevelType w:val="hybridMultilevel"/>
    <w:tmpl w:val="F0B87E0C"/>
    <w:lvl w:ilvl="0" w:tplc="A374013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3D937040"/>
    <w:multiLevelType w:val="multilevel"/>
    <w:tmpl w:val="2EDC07C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EFD3CEF"/>
    <w:multiLevelType w:val="hybridMultilevel"/>
    <w:tmpl w:val="9B802A8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FE06DC3A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A608E4"/>
    <w:multiLevelType w:val="hybridMultilevel"/>
    <w:tmpl w:val="990CD1F2"/>
    <w:lvl w:ilvl="0" w:tplc="BB683A7E">
      <w:start w:val="1"/>
      <w:numFmt w:val="lowerLetter"/>
      <w:lvlText w:val="%1)"/>
      <w:lvlJc w:val="right"/>
      <w:pPr>
        <w:ind w:left="2160" w:hanging="180"/>
      </w:pPr>
      <w:rPr>
        <w:rFonts w:ascii="Verdana" w:eastAsia="Times New Roman" w:hAnsi="Verdana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BE567DF"/>
    <w:multiLevelType w:val="multilevel"/>
    <w:tmpl w:val="2EDC07C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43AF"/>
    <w:rsid w:val="00052BE1"/>
    <w:rsid w:val="000578A5"/>
    <w:rsid w:val="00084050"/>
    <w:rsid w:val="000C6C14"/>
    <w:rsid w:val="000E0EAF"/>
    <w:rsid w:val="00114D9A"/>
    <w:rsid w:val="00127F74"/>
    <w:rsid w:val="00154257"/>
    <w:rsid w:val="001E3E67"/>
    <w:rsid w:val="001F1C92"/>
    <w:rsid w:val="00230B8F"/>
    <w:rsid w:val="002400CB"/>
    <w:rsid w:val="002720C2"/>
    <w:rsid w:val="002A117E"/>
    <w:rsid w:val="00335C56"/>
    <w:rsid w:val="003530D8"/>
    <w:rsid w:val="00367C54"/>
    <w:rsid w:val="003E7B36"/>
    <w:rsid w:val="003F797F"/>
    <w:rsid w:val="00427542"/>
    <w:rsid w:val="004B5789"/>
    <w:rsid w:val="004E43AF"/>
    <w:rsid w:val="00515A41"/>
    <w:rsid w:val="0054374E"/>
    <w:rsid w:val="00545013"/>
    <w:rsid w:val="005716F3"/>
    <w:rsid w:val="005B2A99"/>
    <w:rsid w:val="005D7713"/>
    <w:rsid w:val="00605CE0"/>
    <w:rsid w:val="006A37CB"/>
    <w:rsid w:val="00705699"/>
    <w:rsid w:val="007A34A4"/>
    <w:rsid w:val="007A43D6"/>
    <w:rsid w:val="007B466A"/>
    <w:rsid w:val="008865E6"/>
    <w:rsid w:val="008A75F1"/>
    <w:rsid w:val="008C301D"/>
    <w:rsid w:val="0090761E"/>
    <w:rsid w:val="009714D6"/>
    <w:rsid w:val="00980B3A"/>
    <w:rsid w:val="00994D43"/>
    <w:rsid w:val="009B2FA7"/>
    <w:rsid w:val="009C4620"/>
    <w:rsid w:val="00A66984"/>
    <w:rsid w:val="00A82804"/>
    <w:rsid w:val="00A90038"/>
    <w:rsid w:val="00A978E8"/>
    <w:rsid w:val="00AC29B7"/>
    <w:rsid w:val="00AC344E"/>
    <w:rsid w:val="00AE13F2"/>
    <w:rsid w:val="00AE3C29"/>
    <w:rsid w:val="00AE3E94"/>
    <w:rsid w:val="00AF5F3B"/>
    <w:rsid w:val="00B035D4"/>
    <w:rsid w:val="00B04BDB"/>
    <w:rsid w:val="00B05236"/>
    <w:rsid w:val="00B52C7A"/>
    <w:rsid w:val="00BC792E"/>
    <w:rsid w:val="00C25B13"/>
    <w:rsid w:val="00C37BDE"/>
    <w:rsid w:val="00CB5141"/>
    <w:rsid w:val="00CF5EFA"/>
    <w:rsid w:val="00D449EA"/>
    <w:rsid w:val="00D9560C"/>
    <w:rsid w:val="00DD358C"/>
    <w:rsid w:val="00E164A9"/>
    <w:rsid w:val="00E7681F"/>
    <w:rsid w:val="00EF1F08"/>
    <w:rsid w:val="00F54625"/>
    <w:rsid w:val="00FB0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119301E"/>
  <w15:chartTrackingRefBased/>
  <w15:docId w15:val="{41EF6E73-F9C5-4F33-B6CF-25C8890307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E43AF"/>
    <w:pPr>
      <w:spacing w:after="0" w:line="288" w:lineRule="auto"/>
      <w:jc w:val="both"/>
    </w:pPr>
    <w:rPr>
      <w:rFonts w:ascii="Times New Roman" w:eastAsia="Times New Roman" w:hAnsi="Times New Roman" w:cs="Times New Roman"/>
      <w:szCs w:val="2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D358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rsid w:val="004E43AF"/>
    <w:rPr>
      <w:rFonts w:cs="Times New Roman"/>
      <w:color w:val="0000FF"/>
      <w:u w:val="single"/>
    </w:rPr>
  </w:style>
  <w:style w:type="paragraph" w:styleId="Tekstprzypisudolnego">
    <w:name w:val="footnote text"/>
    <w:aliases w:val="Tekst przypisu Znak,Tekst przypisu1,Tekst przypisu2,Tekst przypisu3,Przypis dolny"/>
    <w:basedOn w:val="Normalny"/>
    <w:link w:val="TekstprzypisudolnegoZnak"/>
    <w:rsid w:val="004E43AF"/>
    <w:pPr>
      <w:spacing w:line="240" w:lineRule="auto"/>
      <w:jc w:val="left"/>
    </w:pPr>
    <w:rPr>
      <w:sz w:val="20"/>
      <w:lang w:eastAsia="pl-PL"/>
    </w:rPr>
  </w:style>
  <w:style w:type="character" w:customStyle="1" w:styleId="TekstprzypisudolnegoZnak">
    <w:name w:val="Tekst przypisu dolnego Znak"/>
    <w:aliases w:val="Tekst przypisu Znak Znak,Tekst przypisu1 Znak,Tekst przypisu2 Znak,Tekst przypisu3 Znak,Przypis dolny Znak"/>
    <w:basedOn w:val="Domylnaczcionkaakapitu"/>
    <w:link w:val="Tekstprzypisudolnego"/>
    <w:rsid w:val="004E43A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rsid w:val="004E43AF"/>
    <w:rPr>
      <w:rFonts w:cs="Times New Roman"/>
      <w:vertAlign w:val="superscript"/>
    </w:rPr>
  </w:style>
  <w:style w:type="paragraph" w:customStyle="1" w:styleId="Default">
    <w:name w:val="Default"/>
    <w:rsid w:val="004E43A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Akapitzlist">
    <w:name w:val="List Paragraph"/>
    <w:aliases w:val="Normal,Akapit z listą3,Akapit z listą31,Tekst_DO,RR PGE Akapit z listą,Styl 1,Ryzyko,lp1,Preambuła,Bullet Number,Body MS Bullet,List Paragraph1,List Paragraph2,ISCG Numerowanie,Akapit z listą;1_literowka,1_literowka,Literowanie,1) AaA"/>
    <w:basedOn w:val="Normalny"/>
    <w:link w:val="AkapitzlistZnak"/>
    <w:uiPriority w:val="34"/>
    <w:qFormat/>
    <w:rsid w:val="004E43AF"/>
    <w:pPr>
      <w:ind w:left="720"/>
      <w:contextualSpacing/>
    </w:pPr>
  </w:style>
  <w:style w:type="character" w:customStyle="1" w:styleId="AkapitzlistZnak">
    <w:name w:val="Akapit z listą Znak"/>
    <w:aliases w:val="Normal Znak,Akapit z listą3 Znak,Akapit z listą31 Znak,Tekst_DO Znak,RR PGE Akapit z listą Znak,Styl 1 Znak,Ryzyko Znak,lp1 Znak,Preambuła Znak,Bullet Number Znak,Body MS Bullet Znak,List Paragraph1 Znak,List Paragraph2 Znak"/>
    <w:basedOn w:val="Domylnaczcionkaakapitu"/>
    <w:link w:val="Akapitzlist"/>
    <w:uiPriority w:val="34"/>
    <w:qFormat/>
    <w:rsid w:val="004E43AF"/>
    <w:rPr>
      <w:rFonts w:ascii="Times New Roman" w:eastAsia="Times New Roman" w:hAnsi="Times New Roman" w:cs="Times New Roman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D358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ekstkomentarza">
    <w:name w:val="annotation text"/>
    <w:basedOn w:val="Normalny"/>
    <w:link w:val="TekstkomentarzaZnak"/>
    <w:autoRedefine/>
    <w:rsid w:val="00127F74"/>
    <w:pPr>
      <w:spacing w:line="240" w:lineRule="auto"/>
      <w:jc w:val="left"/>
    </w:pPr>
    <w:rPr>
      <w:rFonts w:ascii="Verdana" w:hAnsi="Verdana" w:cstheme="minorHAnsi"/>
      <w:sz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rsid w:val="00127F74"/>
    <w:rPr>
      <w:rFonts w:ascii="Verdana" w:eastAsia="Times New Roman" w:hAnsi="Verdana" w:cstheme="minorHAnsi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unhideWhenUsed/>
    <w:rsid w:val="00084050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84050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84050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45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68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1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4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24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openxmlformats.org/officeDocument/2006/relationships/customXml" Target="../customXml/item4.xml"/><Relationship Id="rId3" Type="http://schemas.openxmlformats.org/officeDocument/2006/relationships/settings" Target="settings.xml"/><Relationship Id="rId7" Type="http://schemas.openxmlformats.org/officeDocument/2006/relationships/hyperlink" Target="http://www.gkpge.pl/bip/przetargi" TargetMode="Externa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A0BC4239EE2CFD4794D55FEB1A40D5DC" ma:contentTypeVersion="0" ma:contentTypeDescription="SWPP2 Dokument bazowy" ma:contentTypeScope="" ma:versionID="bc3fc1039c6b695ddea93ef34c81cc4a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3 do SWZ - Formularz oferty.docx</dmsv2BaseFileName>
    <dmsv2BaseDisplayName xmlns="http://schemas.microsoft.com/sharepoint/v3">Załącznik nr 3 do SWZ - Formularz oferty</dmsv2BaseDisplayName>
    <dmsv2SWPP2ObjectNumber xmlns="http://schemas.microsoft.com/sharepoint/v3">POST/PEC/PEC/ZSE/00984/2024                       </dmsv2SWPP2ObjectNumber>
    <dmsv2SWPP2SumMD5 xmlns="http://schemas.microsoft.com/sharepoint/v3">2ff274c2063fa7194123193f7e02c550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657031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20634231</dmsv2BaseClientSystemDocumentID>
    <dmsv2BaseModifiedByID xmlns="http://schemas.microsoft.com/sharepoint/v3">19100160</dmsv2BaseModifiedByID>
    <dmsv2BaseCreatedByID xmlns="http://schemas.microsoft.com/sharepoint/v3">19100160</dmsv2BaseCreatedByID>
    <dmsv2SWPP2ObjectDepartment xmlns="http://schemas.microsoft.com/sharepoint/v3">00000001000l00030004</dmsv2SWPP2ObjectDepartment>
    <dmsv2SWPP2ObjectName xmlns="http://schemas.microsoft.com/sharepoint/v3">Postępowanie</dmsv2SWPP2ObjectName>
    <_dlc_DocId xmlns="a19cb1c7-c5c7-46d4-85ae-d83685407bba">ZKQJDXMXURTQ-1645358399-7187</_dlc_DocId>
    <_dlc_DocIdUrl xmlns="a19cb1c7-c5c7-46d4-85ae-d83685407bba">
      <Url>https://swpp2.dms.gkpge.pl/sites/31/_layouts/15/DocIdRedir.aspx?ID=ZKQJDXMXURTQ-1645358399-7187</Url>
      <Description>ZKQJDXMXURTQ-1645358399-7187</Description>
    </_dlc_DocIdUrl>
  </documentManagement>
</p:properties>
</file>

<file path=customXml/itemProps1.xml><?xml version="1.0" encoding="utf-8"?>
<ds:datastoreItem xmlns:ds="http://schemas.openxmlformats.org/officeDocument/2006/customXml" ds:itemID="{8DC2FBD3-91B0-42DD-B9CF-D662A0880551}"/>
</file>

<file path=customXml/itemProps2.xml><?xml version="1.0" encoding="utf-8"?>
<ds:datastoreItem xmlns:ds="http://schemas.openxmlformats.org/officeDocument/2006/customXml" ds:itemID="{BDFBFC9C-ECE7-467E-BD37-818001C61B37}"/>
</file>

<file path=customXml/itemProps3.xml><?xml version="1.0" encoding="utf-8"?>
<ds:datastoreItem xmlns:ds="http://schemas.openxmlformats.org/officeDocument/2006/customXml" ds:itemID="{C57AB80B-96FB-4326-8A86-EEEDA4C3AD98}"/>
</file>

<file path=customXml/itemProps4.xml><?xml version="1.0" encoding="utf-8"?>
<ds:datastoreItem xmlns:ds="http://schemas.openxmlformats.org/officeDocument/2006/customXml" ds:itemID="{AEC5392C-ADC3-4C52-A894-9805C5C9D9B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1676</Words>
  <Characters>10059</Characters>
  <Application>Microsoft Office Word</Application>
  <DocSecurity>0</DocSecurity>
  <Lines>83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11712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Graczyk Katarzyna [PGE EC S.A.]</dc:creator>
  <cp:keywords/>
  <dc:description/>
  <cp:lastModifiedBy>Graczyk Katarzyna [PGE EC S.A.]</cp:lastModifiedBy>
  <cp:revision>6</cp:revision>
  <dcterms:created xsi:type="dcterms:W3CDTF">2024-09-24T10:22:00Z</dcterms:created>
  <dcterms:modified xsi:type="dcterms:W3CDTF">2024-09-25T06:17:00Z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0x0101891000A0BC4239EE2CFD4794D55FEB1A40D5DC</vt:lpwstr>
  </property>
  <property fmtid="{D5CDD505-2E9C-101B-9397-08002B2CF9AE}" pid="3" name="_dlc_DocIdItemGuid">
    <vt:lpwstr>8b547425-7dfb-490f-b6b8-e5d34580be2b</vt:lpwstr>
  </property>
</Properties>
</file>