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70FAF8" w14:textId="77777777" w:rsidR="00EC4367" w:rsidRDefault="00EC4367" w:rsidP="00EC4367">
      <w:pPr>
        <w:spacing w:after="80" w:line="240" w:lineRule="auto"/>
        <w:jc w:val="right"/>
        <w:rPr>
          <w:rFonts w:ascii="Verdana" w:hAnsi="Verdana"/>
          <w:b/>
          <w:sz w:val="18"/>
          <w:szCs w:val="18"/>
        </w:rPr>
      </w:pPr>
      <w:bookmarkStart w:id="0" w:name="_Toc531077252"/>
      <w:bookmarkStart w:id="1" w:name="_Toc122344842"/>
    </w:p>
    <w:p w14:paraId="3358DA48" w14:textId="77777777" w:rsidR="00EC4367" w:rsidRDefault="00EC4367" w:rsidP="00EC4367">
      <w:pPr>
        <w:spacing w:after="80" w:line="240" w:lineRule="auto"/>
        <w:jc w:val="right"/>
        <w:rPr>
          <w:rFonts w:ascii="Verdana" w:hAnsi="Verdana"/>
          <w:b/>
          <w:sz w:val="18"/>
          <w:szCs w:val="18"/>
        </w:rPr>
      </w:pPr>
    </w:p>
    <w:p w14:paraId="72BABBFE" w14:textId="77777777" w:rsidR="00EC4367" w:rsidRDefault="00EC4367" w:rsidP="00EC4367">
      <w:pPr>
        <w:spacing w:after="80" w:line="240" w:lineRule="auto"/>
        <w:jc w:val="right"/>
        <w:rPr>
          <w:rFonts w:ascii="Verdana" w:hAnsi="Verdana"/>
          <w:b/>
          <w:sz w:val="18"/>
          <w:szCs w:val="18"/>
        </w:rPr>
      </w:pPr>
    </w:p>
    <w:p w14:paraId="00CAF630" w14:textId="77777777" w:rsidR="00EC4367" w:rsidRPr="006B0420" w:rsidRDefault="00EC4367" w:rsidP="00EC4367">
      <w:pPr>
        <w:spacing w:after="80" w:line="240" w:lineRule="auto"/>
        <w:jc w:val="right"/>
        <w:rPr>
          <w:rFonts w:ascii="Verdana" w:hAnsi="Verdana"/>
          <w:b/>
          <w:sz w:val="18"/>
          <w:szCs w:val="18"/>
        </w:rPr>
      </w:pPr>
      <w:r w:rsidRPr="006B0420">
        <w:rPr>
          <w:rFonts w:ascii="Verdana" w:hAnsi="Verdana"/>
          <w:b/>
          <w:sz w:val="18"/>
          <w:szCs w:val="18"/>
        </w:rPr>
        <w:t>ZAŁĄCZNIK NR 3 DO SWZ – FORMULARZ OFERTY</w:t>
      </w:r>
      <w:bookmarkEnd w:id="0"/>
      <w:bookmarkEnd w:id="1"/>
    </w:p>
    <w:p w14:paraId="05534D1B" w14:textId="77777777" w:rsidR="00EC4367" w:rsidRDefault="00EC4367" w:rsidP="00EC4367">
      <w:pPr>
        <w:widowControl w:val="0"/>
        <w:suppressAutoHyphens/>
        <w:spacing w:before="120" w:line="360" w:lineRule="auto"/>
        <w:ind w:left="-180"/>
        <w:jc w:val="center"/>
        <w:rPr>
          <w:rFonts w:ascii="Verdana" w:hAnsi="Verdana" w:cs="Arial"/>
          <w:b/>
          <w:bCs/>
          <w:sz w:val="20"/>
        </w:rPr>
      </w:pPr>
    </w:p>
    <w:p w14:paraId="67C1CB17" w14:textId="77777777" w:rsidR="00EC4367" w:rsidRPr="006B0420" w:rsidRDefault="00EC4367" w:rsidP="00EC4367">
      <w:pPr>
        <w:widowControl w:val="0"/>
        <w:suppressAutoHyphens/>
        <w:spacing w:before="120" w:after="160" w:line="360" w:lineRule="auto"/>
        <w:ind w:left="-180"/>
        <w:jc w:val="center"/>
        <w:rPr>
          <w:rFonts w:ascii="Verdana" w:hAnsi="Verdana" w:cs="Arial"/>
          <w:b/>
          <w:bCs/>
          <w:color w:val="1A7466"/>
          <w:sz w:val="20"/>
        </w:rPr>
      </w:pPr>
      <w:r w:rsidRPr="006B0420">
        <w:rPr>
          <w:rFonts w:ascii="Trebuchet MS" w:eastAsiaTheme="minorHAnsi" w:hAnsi="Trebuchet MS" w:cs="Arial"/>
          <w:bCs/>
          <w:color w:val="1A7466"/>
          <w:sz w:val="32"/>
          <w:szCs w:val="32"/>
        </w:rPr>
        <w:t>OFERTA</w:t>
      </w:r>
      <w:r w:rsidRPr="006B0420">
        <w:rPr>
          <w:rFonts w:ascii="Verdana" w:hAnsi="Verdana" w:cs="Arial"/>
          <w:b/>
          <w:bCs/>
          <w:color w:val="1A7466"/>
          <w:sz w:val="20"/>
        </w:rPr>
        <w:t xml:space="preserve"> </w:t>
      </w:r>
    </w:p>
    <w:p w14:paraId="1099253B" w14:textId="77777777" w:rsidR="00EC4367" w:rsidRPr="00D32BD3" w:rsidRDefault="00EC4367" w:rsidP="00EC4367">
      <w:pPr>
        <w:widowControl w:val="0"/>
        <w:numPr>
          <w:ilvl w:val="0"/>
          <w:numId w:val="1"/>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D32BD3">
        <w:rPr>
          <w:rFonts w:ascii="Verdana" w:hAnsi="Verdana" w:cs="Arial"/>
          <w:b/>
          <w:sz w:val="20"/>
          <w:lang w:eastAsia="pl-PL"/>
        </w:rPr>
        <w:t>składa</w:t>
      </w:r>
      <w:r w:rsidRPr="00D32BD3">
        <w:rPr>
          <w:rFonts w:ascii="Verdana" w:hAnsi="Verdana" w:cs="Arial"/>
          <w:sz w:val="20"/>
          <w:lang w:eastAsia="pl-PL"/>
        </w:rPr>
        <w:t>:</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6095"/>
      </w:tblGrid>
      <w:tr w:rsidR="00EC4367" w:rsidRPr="00D32BD3" w14:paraId="40779E1E" w14:textId="77777777" w:rsidTr="00E4134E">
        <w:trPr>
          <w:trHeight w:val="233"/>
        </w:trPr>
        <w:tc>
          <w:tcPr>
            <w:tcW w:w="4036" w:type="dxa"/>
            <w:tcBorders>
              <w:top w:val="single" w:sz="4" w:space="0" w:color="auto"/>
              <w:left w:val="single" w:sz="4" w:space="0" w:color="auto"/>
            </w:tcBorders>
            <w:vAlign w:val="center"/>
          </w:tcPr>
          <w:p w14:paraId="5E3603ED" w14:textId="77777777" w:rsidR="00EC4367" w:rsidRPr="00D32BD3" w:rsidRDefault="00EC4367" w:rsidP="00E4134E">
            <w:pPr>
              <w:widowControl w:val="0"/>
              <w:suppressAutoHyphens/>
              <w:spacing w:line="240" w:lineRule="auto"/>
              <w:ind w:left="1134"/>
              <w:jc w:val="center"/>
              <w:rPr>
                <w:rFonts w:ascii="Verdana" w:hAnsi="Verdana" w:cs="Arial"/>
                <w:sz w:val="20"/>
                <w:lang w:eastAsia="pl-PL"/>
              </w:rPr>
            </w:pPr>
          </w:p>
        </w:tc>
        <w:tc>
          <w:tcPr>
            <w:tcW w:w="6095" w:type="dxa"/>
            <w:shd w:val="clear" w:color="auto" w:fill="1A7466"/>
            <w:vAlign w:val="center"/>
          </w:tcPr>
          <w:p w14:paraId="59417D7A" w14:textId="77777777" w:rsidR="00EC4367" w:rsidRPr="006B0420" w:rsidRDefault="00EC4367" w:rsidP="00E4134E">
            <w:pPr>
              <w:widowControl w:val="0"/>
              <w:suppressAutoHyphens/>
              <w:spacing w:before="120" w:after="120" w:line="240" w:lineRule="auto"/>
              <w:ind w:left="-68"/>
              <w:jc w:val="center"/>
              <w:rPr>
                <w:rFonts w:ascii="Verdana" w:hAnsi="Verdana" w:cs="Arial"/>
                <w:b/>
                <w:sz w:val="18"/>
                <w:szCs w:val="18"/>
                <w:lang w:eastAsia="pl-PL"/>
              </w:rPr>
            </w:pPr>
            <w:r w:rsidRPr="006B0420">
              <w:rPr>
                <w:rFonts w:ascii="Verdana" w:hAnsi="Verdana" w:cs="Arial"/>
                <w:b/>
                <w:sz w:val="18"/>
                <w:szCs w:val="18"/>
                <w:lang w:eastAsia="pl-PL"/>
              </w:rPr>
              <w:t>Nazwa i adres Wykonawcy/ów, KRS, NIP, REGON</w:t>
            </w:r>
          </w:p>
        </w:tc>
      </w:tr>
      <w:tr w:rsidR="00EC4367" w:rsidRPr="00D32BD3" w14:paraId="5E713EB3" w14:textId="77777777" w:rsidTr="00E4134E">
        <w:trPr>
          <w:trHeight w:val="672"/>
        </w:trPr>
        <w:tc>
          <w:tcPr>
            <w:tcW w:w="4036" w:type="dxa"/>
            <w:vAlign w:val="center"/>
          </w:tcPr>
          <w:p w14:paraId="47F9B4D9" w14:textId="77777777" w:rsidR="00EC4367" w:rsidRPr="00D32BD3" w:rsidRDefault="00EC4367" w:rsidP="00E4134E">
            <w:pPr>
              <w:widowControl w:val="0"/>
              <w:suppressAutoHyphens/>
              <w:spacing w:before="120" w:after="120" w:line="240" w:lineRule="auto"/>
              <w:ind w:left="170"/>
              <w:jc w:val="center"/>
              <w:rPr>
                <w:rFonts w:ascii="Verdana" w:hAnsi="Verdana" w:cs="Arial"/>
                <w:sz w:val="20"/>
                <w:lang w:eastAsia="pl-PL"/>
              </w:rPr>
            </w:pPr>
            <w:r w:rsidRPr="00D32BD3">
              <w:rPr>
                <w:rFonts w:ascii="Verdana" w:hAnsi="Verdana" w:cs="Arial"/>
                <w:sz w:val="20"/>
                <w:lang w:eastAsia="pl-PL"/>
              </w:rPr>
              <w:t>Wykonawca</w:t>
            </w:r>
            <w:r w:rsidRPr="00D32BD3">
              <w:rPr>
                <w:rStyle w:val="Odwoanieprzypisudolnego"/>
                <w:rFonts w:ascii="Verdana" w:hAnsi="Verdana" w:cs="Arial"/>
                <w:sz w:val="20"/>
                <w:lang w:eastAsia="pl-PL"/>
              </w:rPr>
              <w:footnoteReference w:id="1"/>
            </w:r>
          </w:p>
        </w:tc>
        <w:tc>
          <w:tcPr>
            <w:tcW w:w="6095" w:type="dxa"/>
            <w:vAlign w:val="center"/>
          </w:tcPr>
          <w:p w14:paraId="519BBB67" w14:textId="77777777" w:rsidR="00EC4367" w:rsidRPr="00D32BD3" w:rsidRDefault="00EC4367" w:rsidP="00E4134E">
            <w:pPr>
              <w:widowControl w:val="0"/>
              <w:suppressAutoHyphens/>
              <w:spacing w:before="120" w:line="240" w:lineRule="auto"/>
              <w:ind w:left="-70"/>
              <w:jc w:val="center"/>
              <w:rPr>
                <w:rFonts w:ascii="Verdana" w:hAnsi="Verdana" w:cs="Arial"/>
                <w:color w:val="000000"/>
                <w:sz w:val="20"/>
                <w:lang w:eastAsia="pl-PL"/>
              </w:rPr>
            </w:pPr>
          </w:p>
        </w:tc>
      </w:tr>
    </w:tbl>
    <w:p w14:paraId="397F4287" w14:textId="77777777" w:rsidR="00EC4367" w:rsidRPr="00D32BD3" w:rsidRDefault="00EC4367" w:rsidP="00EC4367">
      <w:pPr>
        <w:widowControl w:val="0"/>
        <w:suppressAutoHyphens/>
        <w:spacing w:line="240" w:lineRule="auto"/>
        <w:ind w:left="1134"/>
        <w:jc w:val="left"/>
        <w:rPr>
          <w:rFonts w:ascii="Verdana" w:hAnsi="Verdana" w:cs="Arial"/>
          <w:sz w:val="20"/>
          <w:lang w:eastAsia="pl-PL"/>
        </w:rPr>
      </w:pPr>
    </w:p>
    <w:p w14:paraId="6228054A" w14:textId="77777777" w:rsidR="00EC4367" w:rsidRPr="00D32BD3" w:rsidRDefault="00EC4367" w:rsidP="00EC4367">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 xml:space="preserve">OSOBA </w:t>
      </w:r>
      <w:r w:rsidRPr="00D32BD3">
        <w:rPr>
          <w:rFonts w:ascii="Verdana" w:hAnsi="Verdana" w:cs="Arial"/>
          <w:b/>
          <w:caps/>
          <w:sz w:val="20"/>
          <w:lang w:eastAsia="pl-PL"/>
        </w:rPr>
        <w:t>uprawniona</w:t>
      </w:r>
      <w:r w:rsidRPr="00D32BD3">
        <w:rPr>
          <w:rFonts w:ascii="Verdana" w:hAnsi="Verdana" w:cs="Arial"/>
          <w:b/>
          <w:sz w:val="20"/>
          <w:lang w:eastAsia="pl-PL"/>
        </w:rPr>
        <w:t xml:space="preserve"> DO KONTAKTÓW </w:t>
      </w:r>
      <w:r w:rsidRPr="00D32BD3">
        <w:rPr>
          <w:rFonts w:ascii="Verdana" w:hAnsi="Verdana" w:cs="Arial"/>
          <w:b/>
          <w:caps/>
          <w:sz w:val="20"/>
          <w:lang w:eastAsia="pl-PL"/>
        </w:rPr>
        <w:t>z zamawiającym</w:t>
      </w:r>
      <w:r w:rsidRPr="00D32BD3">
        <w:rPr>
          <w:rFonts w:ascii="Verdana" w:hAnsi="Verdana" w:cs="Arial"/>
          <w:b/>
          <w:sz w:val="20"/>
          <w:lang w:eastAsia="pl-PL"/>
        </w:rPr>
        <w:t xml:space="preserve"> (w sprawie niniejszej Oferty)</w:t>
      </w:r>
    </w:p>
    <w:tbl>
      <w:tblPr>
        <w:tblW w:w="1013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327"/>
        <w:gridCol w:w="6804"/>
      </w:tblGrid>
      <w:tr w:rsidR="00EC4367" w:rsidRPr="00D32BD3" w14:paraId="42B3FC0F" w14:textId="77777777" w:rsidTr="00E4134E">
        <w:tc>
          <w:tcPr>
            <w:tcW w:w="3327" w:type="dxa"/>
            <w:shd w:val="clear" w:color="auto" w:fill="1A7466"/>
          </w:tcPr>
          <w:p w14:paraId="345FD654" w14:textId="77777777" w:rsidR="00EC4367" w:rsidRPr="006B0420" w:rsidRDefault="00EC4367" w:rsidP="00E4134E">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Imię i nazwisko:</w:t>
            </w:r>
          </w:p>
        </w:tc>
        <w:tc>
          <w:tcPr>
            <w:tcW w:w="6804" w:type="dxa"/>
          </w:tcPr>
          <w:p w14:paraId="5BAE2450" w14:textId="77777777" w:rsidR="00EC4367" w:rsidRPr="00D32BD3" w:rsidRDefault="00EC4367" w:rsidP="00E4134E">
            <w:pPr>
              <w:widowControl w:val="0"/>
              <w:suppressAutoHyphens/>
              <w:spacing w:before="100" w:line="240" w:lineRule="auto"/>
              <w:ind w:left="1134"/>
              <w:jc w:val="left"/>
              <w:rPr>
                <w:rFonts w:ascii="Verdana" w:hAnsi="Verdana" w:cs="Arial"/>
                <w:sz w:val="20"/>
                <w:lang w:eastAsia="pl-PL"/>
              </w:rPr>
            </w:pPr>
          </w:p>
        </w:tc>
      </w:tr>
      <w:tr w:rsidR="00EC4367" w:rsidRPr="00D32BD3" w14:paraId="16DE088C" w14:textId="77777777" w:rsidTr="00E4134E">
        <w:tc>
          <w:tcPr>
            <w:tcW w:w="3327" w:type="dxa"/>
            <w:shd w:val="clear" w:color="auto" w:fill="1A7466"/>
          </w:tcPr>
          <w:p w14:paraId="0DD9B3FA" w14:textId="77777777" w:rsidR="00EC4367" w:rsidRPr="006B0420" w:rsidRDefault="00EC4367" w:rsidP="00E4134E">
            <w:pPr>
              <w:widowControl w:val="0"/>
              <w:suppressAutoHyphens/>
              <w:spacing w:before="120" w:after="120" w:line="240" w:lineRule="auto"/>
              <w:ind w:left="215"/>
              <w:rPr>
                <w:rFonts w:ascii="Verdana" w:hAnsi="Verdana" w:cs="Arial"/>
                <w:b/>
                <w:sz w:val="18"/>
                <w:szCs w:val="18"/>
                <w:lang w:eastAsia="pl-PL"/>
              </w:rPr>
            </w:pPr>
            <w:r w:rsidRPr="006B0420">
              <w:rPr>
                <w:rFonts w:ascii="Verdana" w:hAnsi="Verdana" w:cs="Arial"/>
                <w:b/>
                <w:sz w:val="18"/>
                <w:szCs w:val="18"/>
                <w:lang w:eastAsia="pl-PL"/>
              </w:rPr>
              <w:t>Firma:</w:t>
            </w:r>
          </w:p>
        </w:tc>
        <w:tc>
          <w:tcPr>
            <w:tcW w:w="6804" w:type="dxa"/>
          </w:tcPr>
          <w:p w14:paraId="73DA4034" w14:textId="77777777" w:rsidR="00EC4367" w:rsidRPr="00D32BD3" w:rsidRDefault="00EC4367" w:rsidP="00E4134E">
            <w:pPr>
              <w:widowControl w:val="0"/>
              <w:suppressAutoHyphens/>
              <w:spacing w:before="100" w:line="240" w:lineRule="auto"/>
              <w:ind w:left="1134"/>
              <w:jc w:val="left"/>
              <w:rPr>
                <w:rFonts w:ascii="Verdana" w:hAnsi="Verdana" w:cs="Arial"/>
                <w:sz w:val="20"/>
                <w:lang w:eastAsia="pl-PL"/>
              </w:rPr>
            </w:pPr>
          </w:p>
        </w:tc>
      </w:tr>
      <w:tr w:rsidR="00EC4367" w:rsidRPr="00D32BD3" w14:paraId="0419F612" w14:textId="77777777" w:rsidTr="00E4134E">
        <w:tc>
          <w:tcPr>
            <w:tcW w:w="3327" w:type="dxa"/>
            <w:shd w:val="clear" w:color="auto" w:fill="1A7466"/>
          </w:tcPr>
          <w:p w14:paraId="5EFAADDC" w14:textId="77777777" w:rsidR="00EC4367" w:rsidRPr="006B0420" w:rsidRDefault="00EC4367" w:rsidP="00E4134E">
            <w:pPr>
              <w:widowControl w:val="0"/>
              <w:tabs>
                <w:tab w:val="center" w:pos="4536"/>
                <w:tab w:val="right" w:pos="9072"/>
              </w:tabs>
              <w:suppressAutoHyphens/>
              <w:spacing w:before="120" w:after="120" w:line="240" w:lineRule="auto"/>
              <w:ind w:left="215"/>
              <w:rPr>
                <w:rFonts w:ascii="Verdana" w:hAnsi="Verdana" w:cs="Arial"/>
                <w:b/>
                <w:sz w:val="18"/>
                <w:szCs w:val="18"/>
              </w:rPr>
            </w:pPr>
            <w:r w:rsidRPr="006B0420">
              <w:rPr>
                <w:rFonts w:ascii="Verdana" w:hAnsi="Verdana" w:cs="Arial"/>
                <w:b/>
                <w:sz w:val="18"/>
                <w:szCs w:val="18"/>
              </w:rPr>
              <w:t>Telefon:</w:t>
            </w:r>
          </w:p>
        </w:tc>
        <w:tc>
          <w:tcPr>
            <w:tcW w:w="6804" w:type="dxa"/>
          </w:tcPr>
          <w:p w14:paraId="51ECCA4E" w14:textId="77777777" w:rsidR="00EC4367" w:rsidRPr="00D32BD3" w:rsidRDefault="00EC4367" w:rsidP="00E4134E">
            <w:pPr>
              <w:widowControl w:val="0"/>
              <w:suppressAutoHyphens/>
              <w:spacing w:before="100" w:line="240" w:lineRule="auto"/>
              <w:ind w:left="1134"/>
              <w:jc w:val="left"/>
              <w:rPr>
                <w:rFonts w:ascii="Verdana" w:hAnsi="Verdana" w:cs="Arial"/>
                <w:sz w:val="20"/>
                <w:lang w:eastAsia="pl-PL"/>
              </w:rPr>
            </w:pPr>
          </w:p>
        </w:tc>
      </w:tr>
      <w:tr w:rsidR="00EC4367" w:rsidRPr="00D32BD3" w14:paraId="23A25B52" w14:textId="77777777" w:rsidTr="00E4134E">
        <w:tc>
          <w:tcPr>
            <w:tcW w:w="3327" w:type="dxa"/>
            <w:shd w:val="clear" w:color="auto" w:fill="1A7466"/>
          </w:tcPr>
          <w:p w14:paraId="7301BAF2" w14:textId="77777777" w:rsidR="00EC4367" w:rsidRPr="006B0420" w:rsidRDefault="00EC4367" w:rsidP="00E4134E">
            <w:pPr>
              <w:widowControl w:val="0"/>
              <w:suppressAutoHyphens/>
              <w:spacing w:before="120" w:after="120" w:line="240" w:lineRule="auto"/>
              <w:ind w:left="215"/>
              <w:rPr>
                <w:rFonts w:ascii="Verdana" w:hAnsi="Verdana" w:cs="Arial"/>
                <w:b/>
                <w:sz w:val="18"/>
                <w:szCs w:val="18"/>
                <w:lang w:val="de-DE" w:eastAsia="pl-PL"/>
              </w:rPr>
            </w:pPr>
            <w:proofErr w:type="spellStart"/>
            <w:r w:rsidRPr="006B0420">
              <w:rPr>
                <w:rFonts w:ascii="Verdana" w:hAnsi="Verdana" w:cs="Arial"/>
                <w:b/>
                <w:sz w:val="18"/>
                <w:szCs w:val="18"/>
                <w:lang w:val="de-DE" w:eastAsia="pl-PL"/>
              </w:rPr>
              <w:t>e-mail</w:t>
            </w:r>
            <w:proofErr w:type="spellEnd"/>
            <w:r w:rsidRPr="006B0420">
              <w:rPr>
                <w:rFonts w:ascii="Verdana" w:hAnsi="Verdana" w:cs="Arial"/>
                <w:b/>
                <w:sz w:val="18"/>
                <w:szCs w:val="18"/>
                <w:lang w:val="de-DE" w:eastAsia="pl-PL"/>
              </w:rPr>
              <w:t>:</w:t>
            </w:r>
          </w:p>
        </w:tc>
        <w:tc>
          <w:tcPr>
            <w:tcW w:w="6804" w:type="dxa"/>
          </w:tcPr>
          <w:p w14:paraId="246DCEC7" w14:textId="77777777" w:rsidR="00EC4367" w:rsidRPr="00D32BD3" w:rsidRDefault="00EC4367" w:rsidP="00E4134E">
            <w:pPr>
              <w:widowControl w:val="0"/>
              <w:suppressAutoHyphens/>
              <w:spacing w:before="100" w:line="240" w:lineRule="auto"/>
              <w:ind w:left="1134"/>
              <w:jc w:val="left"/>
              <w:rPr>
                <w:rFonts w:ascii="Verdana" w:hAnsi="Verdana" w:cs="Arial"/>
                <w:sz w:val="20"/>
                <w:lang w:val="de-DE" w:eastAsia="pl-PL"/>
              </w:rPr>
            </w:pPr>
          </w:p>
        </w:tc>
      </w:tr>
    </w:tbl>
    <w:p w14:paraId="26962704" w14:textId="77777777" w:rsidR="00EC4367" w:rsidRPr="00D32BD3" w:rsidRDefault="00EC4367" w:rsidP="00EC4367">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69639034" w14:textId="77777777" w:rsidR="00EC4367" w:rsidRPr="00D32BD3" w:rsidRDefault="00EC4367" w:rsidP="00EC4367">
      <w:pPr>
        <w:widowControl w:val="0"/>
        <w:numPr>
          <w:ilvl w:val="0"/>
          <w:numId w:val="1"/>
        </w:numPr>
        <w:suppressAutoHyphens/>
        <w:spacing w:before="120" w:after="120" w:line="360" w:lineRule="auto"/>
        <w:ind w:left="142" w:hanging="142"/>
        <w:jc w:val="left"/>
        <w:rPr>
          <w:rFonts w:ascii="Verdana" w:hAnsi="Verdana" w:cs="Arial"/>
          <w:b/>
          <w:sz w:val="20"/>
          <w:lang w:eastAsia="pl-PL"/>
        </w:rPr>
      </w:pPr>
      <w:r w:rsidRPr="00D32BD3">
        <w:rPr>
          <w:rFonts w:ascii="Verdana" w:hAnsi="Verdana" w:cs="Arial"/>
          <w:b/>
          <w:sz w:val="20"/>
          <w:lang w:eastAsia="pl-PL"/>
        </w:rPr>
        <w:t>OFERTA WYKONAWCY</w:t>
      </w:r>
    </w:p>
    <w:p w14:paraId="2BA00D3C" w14:textId="77777777" w:rsidR="00EC4367" w:rsidRPr="00B22F0E" w:rsidRDefault="00EC4367" w:rsidP="00EC4367">
      <w:pPr>
        <w:widowControl w:val="0"/>
        <w:suppressAutoHyphens/>
        <w:rPr>
          <w:rFonts w:ascii="Verdana" w:hAnsi="Verdana" w:cstheme="minorHAnsi"/>
          <w:b/>
          <w:bCs/>
          <w:sz w:val="18"/>
          <w:szCs w:val="18"/>
        </w:rPr>
      </w:pPr>
      <w:r w:rsidRPr="006B0420">
        <w:rPr>
          <w:rFonts w:ascii="Verdana" w:hAnsi="Verdana" w:cs="Arial"/>
          <w:sz w:val="18"/>
          <w:szCs w:val="18"/>
        </w:rPr>
        <w:t xml:space="preserve">My, niżej podpisani, nawiązując do postępowania o udzielenie zamówienia </w:t>
      </w:r>
      <w:r w:rsidR="00B22F0E">
        <w:rPr>
          <w:rFonts w:ascii="Verdana" w:hAnsi="Verdana" w:cs="Arial"/>
          <w:sz w:val="18"/>
          <w:szCs w:val="18"/>
        </w:rPr>
        <w:br/>
      </w:r>
      <w:r w:rsidRPr="006B0420">
        <w:rPr>
          <w:rFonts w:ascii="Verdana" w:hAnsi="Verdana" w:cstheme="minorHAnsi"/>
          <w:sz w:val="18"/>
          <w:szCs w:val="18"/>
        </w:rPr>
        <w:t xml:space="preserve">nr </w:t>
      </w:r>
      <w:r w:rsidR="00F215FF" w:rsidRPr="00F6474E">
        <w:rPr>
          <w:rFonts w:ascii="Verdana" w:eastAsia="Calibri" w:hAnsi="Verdana" w:cstheme="minorHAnsi"/>
          <w:b/>
          <w:bCs/>
          <w:sz w:val="18"/>
          <w:szCs w:val="18"/>
          <w:lang w:eastAsia="pl-PL"/>
        </w:rPr>
        <w:t>POST/PEC/PEC/ZSE/</w:t>
      </w:r>
      <w:r w:rsidR="00B22F0E">
        <w:rPr>
          <w:rFonts w:ascii="Verdana" w:eastAsia="Calibri" w:hAnsi="Verdana" w:cstheme="minorHAnsi"/>
          <w:b/>
          <w:bCs/>
          <w:sz w:val="18"/>
          <w:szCs w:val="18"/>
          <w:lang w:eastAsia="pl-PL"/>
        </w:rPr>
        <w:t>00</w:t>
      </w:r>
      <w:r w:rsidR="00BD03B0">
        <w:rPr>
          <w:rFonts w:ascii="Verdana" w:eastAsia="Calibri" w:hAnsi="Verdana" w:cstheme="minorHAnsi"/>
          <w:b/>
          <w:bCs/>
          <w:sz w:val="18"/>
          <w:szCs w:val="18"/>
          <w:lang w:eastAsia="pl-PL"/>
        </w:rPr>
        <w:t>299</w:t>
      </w:r>
      <w:r w:rsidR="00F215FF" w:rsidRPr="00F6474E">
        <w:rPr>
          <w:rFonts w:ascii="Verdana" w:eastAsia="Calibri" w:hAnsi="Verdana" w:cstheme="minorHAnsi"/>
          <w:b/>
          <w:bCs/>
          <w:sz w:val="18"/>
          <w:szCs w:val="18"/>
          <w:lang w:eastAsia="pl-PL"/>
        </w:rPr>
        <w:t>/2025</w:t>
      </w:r>
      <w:r w:rsidR="00F215FF">
        <w:rPr>
          <w:rFonts w:ascii="Verdana" w:eastAsia="Calibri" w:hAnsi="Verdana" w:cstheme="minorHAnsi"/>
          <w:bCs/>
          <w:sz w:val="18"/>
          <w:szCs w:val="18"/>
          <w:lang w:eastAsia="pl-PL"/>
        </w:rPr>
        <w:t xml:space="preserve"> </w:t>
      </w:r>
      <w:r w:rsidRPr="006B0420">
        <w:rPr>
          <w:rFonts w:ascii="Verdana" w:hAnsi="Verdana" w:cstheme="minorHAnsi"/>
          <w:sz w:val="18"/>
          <w:szCs w:val="18"/>
        </w:rPr>
        <w:t xml:space="preserve">prowadzonego w trybie przetargu nieograniczonego na </w:t>
      </w:r>
      <w:r w:rsidR="00F215FF">
        <w:rPr>
          <w:rFonts w:ascii="Verdana" w:hAnsi="Verdana" w:cstheme="minorHAnsi"/>
          <w:sz w:val="18"/>
          <w:szCs w:val="18"/>
        </w:rPr>
        <w:t xml:space="preserve">wykonanie </w:t>
      </w:r>
      <w:r w:rsidR="000D4571">
        <w:rPr>
          <w:rFonts w:ascii="Verdana" w:hAnsi="Verdana" w:cstheme="minorHAnsi"/>
          <w:sz w:val="18"/>
          <w:szCs w:val="18"/>
        </w:rPr>
        <w:t>dostawy</w:t>
      </w:r>
      <w:r w:rsidR="00F215FF">
        <w:rPr>
          <w:rFonts w:ascii="Verdana" w:hAnsi="Verdana" w:cstheme="minorHAnsi"/>
          <w:sz w:val="18"/>
          <w:szCs w:val="18"/>
        </w:rPr>
        <w:t xml:space="preserve"> </w:t>
      </w:r>
      <w:r w:rsidRPr="006B0420">
        <w:rPr>
          <w:rFonts w:ascii="Verdana" w:hAnsi="Verdana" w:cstheme="minorHAnsi"/>
          <w:sz w:val="18"/>
          <w:szCs w:val="18"/>
        </w:rPr>
        <w:t xml:space="preserve">pn. </w:t>
      </w:r>
      <w:r w:rsidR="00B22F0E" w:rsidRPr="00B22F0E">
        <w:rPr>
          <w:rFonts w:ascii="Verdana" w:hAnsi="Verdana" w:cstheme="minorHAnsi"/>
          <w:b/>
          <w:bCs/>
          <w:sz w:val="18"/>
          <w:szCs w:val="18"/>
        </w:rPr>
        <w:t>„</w:t>
      </w:r>
      <w:r w:rsidR="00BD03B0" w:rsidRPr="00BD03B0">
        <w:rPr>
          <w:rFonts w:ascii="Verdana" w:hAnsi="Verdana" w:cstheme="minorHAnsi"/>
          <w:b/>
          <w:bCs/>
          <w:sz w:val="18"/>
          <w:szCs w:val="18"/>
        </w:rPr>
        <w:t>Dostawa kosiarki samojezdnej z koszem dla PGE Energia Ciepła S.A. - Oddział Elektrociepłownia w Lublinie Wrotków</w:t>
      </w:r>
      <w:r w:rsidR="00B22F0E" w:rsidRPr="00B22F0E">
        <w:rPr>
          <w:rFonts w:ascii="Verdana" w:hAnsi="Verdana" w:cstheme="minorHAnsi"/>
          <w:b/>
          <w:bCs/>
          <w:sz w:val="18"/>
          <w:szCs w:val="18"/>
        </w:rPr>
        <w:t>”</w:t>
      </w:r>
      <w:r w:rsidR="00B22F0E">
        <w:rPr>
          <w:rFonts w:ascii="Verdana" w:hAnsi="Verdana" w:cstheme="minorHAnsi"/>
          <w:b/>
          <w:bCs/>
          <w:sz w:val="18"/>
          <w:szCs w:val="18"/>
        </w:rPr>
        <w:t xml:space="preserve"> </w:t>
      </w:r>
      <w:r w:rsidRPr="006B0420">
        <w:rPr>
          <w:rFonts w:ascii="Verdana" w:hAnsi="Verdana" w:cstheme="minorHAnsi"/>
          <w:sz w:val="18"/>
          <w:szCs w:val="18"/>
        </w:rPr>
        <w:t>niniejszym</w:t>
      </w:r>
      <w:r w:rsidRPr="006B0420">
        <w:rPr>
          <w:rFonts w:ascii="Verdana" w:hAnsi="Verdana" w:cs="Arial"/>
          <w:sz w:val="18"/>
          <w:szCs w:val="18"/>
        </w:rPr>
        <w:t xml:space="preserve"> oświadczamy, że:</w:t>
      </w:r>
    </w:p>
    <w:p w14:paraId="36287151" w14:textId="77777777" w:rsidR="00AE1228" w:rsidRPr="00C32312" w:rsidRDefault="00EC4367" w:rsidP="00C32312">
      <w:pPr>
        <w:pStyle w:val="Akapitzlist"/>
        <w:widowControl w:val="0"/>
        <w:numPr>
          <w:ilvl w:val="3"/>
          <w:numId w:val="1"/>
        </w:numPr>
        <w:suppressAutoHyphens/>
        <w:spacing w:before="240"/>
        <w:ind w:left="425" w:hanging="425"/>
        <w:contextualSpacing w:val="0"/>
        <w:rPr>
          <w:rFonts w:ascii="Verdana" w:hAnsi="Verdana" w:cs="Arial"/>
          <w:color w:val="FF0000"/>
          <w:sz w:val="18"/>
          <w:szCs w:val="18"/>
        </w:rPr>
      </w:pPr>
      <w:r w:rsidRPr="00F6474E">
        <w:rPr>
          <w:rFonts w:ascii="Verdana" w:hAnsi="Verdana" w:cs="Arial"/>
          <w:sz w:val="18"/>
          <w:szCs w:val="18"/>
        </w:rPr>
        <w:t>Zrealizujemy Przedmiot Zamówienia za następującą Cenę w wysokości:</w:t>
      </w:r>
    </w:p>
    <w:tbl>
      <w:tblPr>
        <w:tblW w:w="83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111"/>
        <w:gridCol w:w="1276"/>
        <w:gridCol w:w="2410"/>
      </w:tblGrid>
      <w:tr w:rsidR="00AE1228" w:rsidRPr="006E3E31" w14:paraId="75930B97" w14:textId="77777777" w:rsidTr="00461154">
        <w:trPr>
          <w:trHeight w:val="1171"/>
          <w:jc w:val="center"/>
        </w:trPr>
        <w:tc>
          <w:tcPr>
            <w:tcW w:w="562" w:type="dxa"/>
            <w:shd w:val="clear" w:color="auto" w:fill="D9D9D9"/>
            <w:vAlign w:val="center"/>
          </w:tcPr>
          <w:p w14:paraId="489004F2" w14:textId="77777777" w:rsidR="00AE1228" w:rsidRPr="006E3E31" w:rsidRDefault="00AE1228" w:rsidP="00642964">
            <w:pPr>
              <w:widowControl w:val="0"/>
              <w:autoSpaceDE w:val="0"/>
              <w:autoSpaceDN w:val="0"/>
              <w:adjustRightInd w:val="0"/>
              <w:spacing w:before="120" w:line="240" w:lineRule="auto"/>
              <w:jc w:val="center"/>
              <w:rPr>
                <w:rFonts w:ascii="Verdana" w:hAnsi="Verdana" w:cs="Arial"/>
                <w:b/>
                <w:sz w:val="16"/>
                <w:szCs w:val="16"/>
                <w:lang w:eastAsia="pl-PL"/>
              </w:rPr>
            </w:pPr>
            <w:r w:rsidRPr="006E3E31">
              <w:rPr>
                <w:rFonts w:ascii="Verdana" w:hAnsi="Verdana" w:cs="Arial"/>
                <w:b/>
                <w:sz w:val="16"/>
                <w:szCs w:val="16"/>
                <w:lang w:eastAsia="pl-PL"/>
              </w:rPr>
              <w:t>L.p.</w:t>
            </w:r>
          </w:p>
        </w:tc>
        <w:tc>
          <w:tcPr>
            <w:tcW w:w="4111" w:type="dxa"/>
            <w:shd w:val="clear" w:color="auto" w:fill="D9D9D9"/>
            <w:vAlign w:val="center"/>
          </w:tcPr>
          <w:p w14:paraId="581A8D8E" w14:textId="77777777" w:rsidR="00AE1228" w:rsidRPr="006E3E31" w:rsidRDefault="00AE1228" w:rsidP="00642964">
            <w:pPr>
              <w:widowControl w:val="0"/>
              <w:autoSpaceDE w:val="0"/>
              <w:autoSpaceDN w:val="0"/>
              <w:adjustRightInd w:val="0"/>
              <w:spacing w:before="120" w:line="240" w:lineRule="auto"/>
              <w:jc w:val="center"/>
              <w:rPr>
                <w:rFonts w:ascii="Verdana" w:hAnsi="Verdana" w:cs="Arial"/>
                <w:b/>
                <w:sz w:val="16"/>
                <w:szCs w:val="16"/>
                <w:lang w:eastAsia="pl-PL"/>
              </w:rPr>
            </w:pPr>
            <w:r w:rsidRPr="006E3E31">
              <w:rPr>
                <w:rFonts w:ascii="Verdana" w:hAnsi="Verdana" w:cs="Arial"/>
                <w:b/>
                <w:sz w:val="16"/>
                <w:szCs w:val="16"/>
                <w:lang w:eastAsia="pl-PL"/>
              </w:rPr>
              <w:t>Przedmiot zamówienia</w:t>
            </w:r>
          </w:p>
        </w:tc>
        <w:tc>
          <w:tcPr>
            <w:tcW w:w="1276" w:type="dxa"/>
            <w:shd w:val="clear" w:color="auto" w:fill="D9D9D9"/>
            <w:vAlign w:val="center"/>
          </w:tcPr>
          <w:p w14:paraId="0DB57208" w14:textId="77777777" w:rsidR="00AE1228" w:rsidRPr="006E3E31" w:rsidRDefault="00AE1228" w:rsidP="00642964">
            <w:pPr>
              <w:widowControl w:val="0"/>
              <w:autoSpaceDE w:val="0"/>
              <w:autoSpaceDN w:val="0"/>
              <w:adjustRightInd w:val="0"/>
              <w:spacing w:before="120" w:line="240" w:lineRule="auto"/>
              <w:jc w:val="center"/>
              <w:rPr>
                <w:rFonts w:ascii="Verdana" w:hAnsi="Verdana" w:cs="Arial"/>
                <w:b/>
                <w:sz w:val="16"/>
                <w:szCs w:val="16"/>
                <w:lang w:eastAsia="pl-PL"/>
              </w:rPr>
            </w:pPr>
            <w:r>
              <w:rPr>
                <w:rFonts w:ascii="Verdana" w:hAnsi="Verdana" w:cs="Arial"/>
                <w:b/>
                <w:sz w:val="16"/>
                <w:szCs w:val="16"/>
                <w:lang w:eastAsia="pl-PL"/>
              </w:rPr>
              <w:t>Ilość</w:t>
            </w:r>
          </w:p>
          <w:p w14:paraId="04E45089" w14:textId="77777777" w:rsidR="00AE1228" w:rsidRPr="006E3E31" w:rsidRDefault="00AE1228" w:rsidP="00642964">
            <w:pPr>
              <w:widowControl w:val="0"/>
              <w:autoSpaceDE w:val="0"/>
              <w:autoSpaceDN w:val="0"/>
              <w:adjustRightInd w:val="0"/>
              <w:spacing w:before="120" w:line="240" w:lineRule="auto"/>
              <w:jc w:val="center"/>
              <w:rPr>
                <w:rFonts w:ascii="Verdana" w:hAnsi="Verdana" w:cs="Arial"/>
                <w:b/>
                <w:sz w:val="16"/>
                <w:szCs w:val="16"/>
                <w:lang w:eastAsia="pl-PL"/>
              </w:rPr>
            </w:pPr>
            <w:r>
              <w:rPr>
                <w:rFonts w:ascii="Verdana" w:hAnsi="Verdana" w:cs="Arial"/>
                <w:b/>
                <w:sz w:val="16"/>
                <w:szCs w:val="16"/>
                <w:lang w:eastAsia="pl-PL"/>
              </w:rPr>
              <w:t>[sztuka]</w:t>
            </w:r>
          </w:p>
        </w:tc>
        <w:tc>
          <w:tcPr>
            <w:tcW w:w="2410" w:type="dxa"/>
            <w:shd w:val="clear" w:color="auto" w:fill="D9D9D9"/>
            <w:vAlign w:val="center"/>
          </w:tcPr>
          <w:p w14:paraId="45F25104" w14:textId="77777777" w:rsidR="00AE1228" w:rsidRPr="006E3E31" w:rsidRDefault="00AE1228" w:rsidP="00642964">
            <w:pPr>
              <w:widowControl w:val="0"/>
              <w:autoSpaceDE w:val="0"/>
              <w:autoSpaceDN w:val="0"/>
              <w:adjustRightInd w:val="0"/>
              <w:spacing w:before="120" w:line="240" w:lineRule="auto"/>
              <w:jc w:val="center"/>
              <w:rPr>
                <w:rFonts w:ascii="Verdana" w:hAnsi="Verdana" w:cs="Arial"/>
                <w:b/>
                <w:sz w:val="16"/>
                <w:szCs w:val="16"/>
                <w:lang w:eastAsia="pl-PL"/>
              </w:rPr>
            </w:pPr>
            <w:r w:rsidRPr="006E3E31">
              <w:rPr>
                <w:rFonts w:ascii="Verdana" w:hAnsi="Verdana" w:cs="Arial"/>
                <w:b/>
                <w:sz w:val="16"/>
                <w:szCs w:val="16"/>
                <w:lang w:eastAsia="pl-PL"/>
              </w:rPr>
              <w:t>Wartość</w:t>
            </w:r>
          </w:p>
          <w:p w14:paraId="7C1AD799" w14:textId="2F27BA87" w:rsidR="00AE1228" w:rsidRPr="006E3E31" w:rsidRDefault="00AE1228" w:rsidP="00642964">
            <w:pPr>
              <w:widowControl w:val="0"/>
              <w:autoSpaceDE w:val="0"/>
              <w:autoSpaceDN w:val="0"/>
              <w:adjustRightInd w:val="0"/>
              <w:spacing w:before="120" w:line="240" w:lineRule="auto"/>
              <w:jc w:val="center"/>
              <w:rPr>
                <w:rFonts w:ascii="Verdana" w:hAnsi="Verdana" w:cs="Arial"/>
                <w:b/>
                <w:sz w:val="16"/>
                <w:szCs w:val="16"/>
                <w:lang w:eastAsia="pl-PL"/>
              </w:rPr>
            </w:pPr>
            <w:r w:rsidRPr="006E3E31">
              <w:rPr>
                <w:rFonts w:ascii="Verdana" w:hAnsi="Verdana" w:cs="Arial"/>
                <w:b/>
                <w:sz w:val="16"/>
                <w:szCs w:val="16"/>
                <w:lang w:eastAsia="pl-PL"/>
              </w:rPr>
              <w:t xml:space="preserve">netto </w:t>
            </w:r>
            <w:r>
              <w:rPr>
                <w:rFonts w:ascii="Verdana" w:hAnsi="Verdana" w:cs="Arial"/>
                <w:b/>
                <w:sz w:val="16"/>
                <w:szCs w:val="16"/>
                <w:lang w:eastAsia="pl-PL"/>
              </w:rPr>
              <w:t>[</w:t>
            </w:r>
            <w:r w:rsidRPr="006E3E31">
              <w:rPr>
                <w:rFonts w:ascii="Verdana" w:hAnsi="Verdana" w:cs="Arial"/>
                <w:b/>
                <w:sz w:val="16"/>
                <w:szCs w:val="16"/>
                <w:lang w:eastAsia="pl-PL"/>
              </w:rPr>
              <w:t>PLN</w:t>
            </w:r>
            <w:r>
              <w:rPr>
                <w:rFonts w:ascii="Verdana" w:hAnsi="Verdana" w:cs="Arial"/>
                <w:b/>
                <w:sz w:val="16"/>
                <w:szCs w:val="16"/>
                <w:lang w:eastAsia="pl-PL"/>
              </w:rPr>
              <w:t>]</w:t>
            </w:r>
          </w:p>
          <w:p w14:paraId="2CCDFDEC" w14:textId="77777777" w:rsidR="00AE1228" w:rsidRPr="006E3E31" w:rsidRDefault="00AE1228" w:rsidP="00642964">
            <w:pPr>
              <w:widowControl w:val="0"/>
              <w:autoSpaceDE w:val="0"/>
              <w:autoSpaceDN w:val="0"/>
              <w:adjustRightInd w:val="0"/>
              <w:spacing w:before="120" w:line="240" w:lineRule="auto"/>
              <w:jc w:val="center"/>
              <w:rPr>
                <w:rFonts w:ascii="Verdana" w:hAnsi="Verdana" w:cs="Arial"/>
                <w:sz w:val="16"/>
                <w:szCs w:val="16"/>
                <w:lang w:eastAsia="pl-PL"/>
              </w:rPr>
            </w:pPr>
          </w:p>
        </w:tc>
      </w:tr>
      <w:tr w:rsidR="00AE1228" w:rsidRPr="006E3E31" w14:paraId="102683B3" w14:textId="77777777" w:rsidTr="00461154">
        <w:trPr>
          <w:trHeight w:val="315"/>
          <w:jc w:val="center"/>
        </w:trPr>
        <w:tc>
          <w:tcPr>
            <w:tcW w:w="562" w:type="dxa"/>
            <w:shd w:val="clear" w:color="auto" w:fill="D9D9D9"/>
            <w:vAlign w:val="center"/>
          </w:tcPr>
          <w:p w14:paraId="25309D4A" w14:textId="77777777" w:rsidR="00AE1228" w:rsidRPr="006E3E31" w:rsidRDefault="00AE1228" w:rsidP="00642964">
            <w:pPr>
              <w:widowControl w:val="0"/>
              <w:autoSpaceDE w:val="0"/>
              <w:autoSpaceDN w:val="0"/>
              <w:adjustRightInd w:val="0"/>
              <w:spacing w:before="120" w:line="240" w:lineRule="auto"/>
              <w:jc w:val="center"/>
              <w:rPr>
                <w:rFonts w:ascii="Verdana" w:hAnsi="Verdana" w:cs="Arial"/>
                <w:b/>
                <w:sz w:val="16"/>
                <w:szCs w:val="16"/>
                <w:lang w:eastAsia="pl-PL"/>
              </w:rPr>
            </w:pPr>
            <w:r w:rsidRPr="006E3E31">
              <w:rPr>
                <w:rFonts w:ascii="Verdana" w:hAnsi="Verdana" w:cs="Arial"/>
                <w:b/>
                <w:sz w:val="16"/>
                <w:szCs w:val="16"/>
                <w:lang w:eastAsia="pl-PL"/>
              </w:rPr>
              <w:t>A</w:t>
            </w:r>
          </w:p>
        </w:tc>
        <w:tc>
          <w:tcPr>
            <w:tcW w:w="4111" w:type="dxa"/>
            <w:shd w:val="clear" w:color="auto" w:fill="D9D9D9"/>
            <w:vAlign w:val="center"/>
          </w:tcPr>
          <w:p w14:paraId="550ED60E" w14:textId="77777777" w:rsidR="00AE1228" w:rsidRPr="006E3E31" w:rsidRDefault="00AE1228" w:rsidP="00642964">
            <w:pPr>
              <w:widowControl w:val="0"/>
              <w:autoSpaceDE w:val="0"/>
              <w:autoSpaceDN w:val="0"/>
              <w:adjustRightInd w:val="0"/>
              <w:spacing w:before="120" w:line="240" w:lineRule="auto"/>
              <w:jc w:val="center"/>
              <w:rPr>
                <w:rFonts w:ascii="Verdana" w:hAnsi="Verdana" w:cs="Arial"/>
                <w:b/>
                <w:sz w:val="16"/>
                <w:szCs w:val="16"/>
                <w:lang w:eastAsia="pl-PL"/>
              </w:rPr>
            </w:pPr>
            <w:r w:rsidRPr="006E3E31">
              <w:rPr>
                <w:rFonts w:ascii="Verdana" w:hAnsi="Verdana" w:cs="Arial"/>
                <w:b/>
                <w:sz w:val="16"/>
                <w:szCs w:val="16"/>
                <w:lang w:eastAsia="pl-PL"/>
              </w:rPr>
              <w:t>B</w:t>
            </w:r>
          </w:p>
        </w:tc>
        <w:tc>
          <w:tcPr>
            <w:tcW w:w="1276" w:type="dxa"/>
            <w:shd w:val="clear" w:color="auto" w:fill="D9D9D9"/>
            <w:vAlign w:val="center"/>
          </w:tcPr>
          <w:p w14:paraId="3536BD70" w14:textId="77777777" w:rsidR="00AE1228" w:rsidRPr="006E3E31" w:rsidRDefault="00AE1228" w:rsidP="00642964">
            <w:pPr>
              <w:widowControl w:val="0"/>
              <w:autoSpaceDE w:val="0"/>
              <w:autoSpaceDN w:val="0"/>
              <w:adjustRightInd w:val="0"/>
              <w:spacing w:before="120" w:line="240" w:lineRule="auto"/>
              <w:jc w:val="center"/>
              <w:rPr>
                <w:rFonts w:ascii="Verdana" w:hAnsi="Verdana" w:cs="Arial"/>
                <w:b/>
                <w:sz w:val="16"/>
                <w:szCs w:val="16"/>
                <w:lang w:eastAsia="pl-PL"/>
              </w:rPr>
            </w:pPr>
            <w:r w:rsidRPr="006E3E31">
              <w:rPr>
                <w:rFonts w:ascii="Verdana" w:hAnsi="Verdana" w:cs="Arial"/>
                <w:b/>
                <w:sz w:val="16"/>
                <w:szCs w:val="16"/>
                <w:lang w:eastAsia="pl-PL"/>
              </w:rPr>
              <w:t>C</w:t>
            </w:r>
          </w:p>
        </w:tc>
        <w:tc>
          <w:tcPr>
            <w:tcW w:w="2410" w:type="dxa"/>
            <w:shd w:val="clear" w:color="auto" w:fill="D9D9D9"/>
            <w:vAlign w:val="center"/>
          </w:tcPr>
          <w:p w14:paraId="100E502D" w14:textId="77777777" w:rsidR="00AE1228" w:rsidRPr="006E3E31" w:rsidRDefault="00AE1228" w:rsidP="00642964">
            <w:pPr>
              <w:widowControl w:val="0"/>
              <w:autoSpaceDE w:val="0"/>
              <w:autoSpaceDN w:val="0"/>
              <w:adjustRightInd w:val="0"/>
              <w:spacing w:before="120" w:line="240" w:lineRule="auto"/>
              <w:jc w:val="center"/>
              <w:rPr>
                <w:rFonts w:ascii="Verdana" w:hAnsi="Verdana" w:cs="Arial"/>
                <w:b/>
                <w:sz w:val="16"/>
                <w:szCs w:val="16"/>
                <w:lang w:eastAsia="pl-PL"/>
              </w:rPr>
            </w:pPr>
            <w:r>
              <w:rPr>
                <w:rFonts w:ascii="Verdana" w:hAnsi="Verdana" w:cs="Arial"/>
                <w:b/>
                <w:sz w:val="16"/>
                <w:szCs w:val="16"/>
                <w:lang w:eastAsia="pl-PL"/>
              </w:rPr>
              <w:t>D</w:t>
            </w:r>
          </w:p>
        </w:tc>
      </w:tr>
      <w:tr w:rsidR="00AE1228" w:rsidRPr="006E3E31" w14:paraId="7ABFA201" w14:textId="77777777" w:rsidTr="00461154">
        <w:trPr>
          <w:trHeight w:val="919"/>
          <w:jc w:val="center"/>
        </w:trPr>
        <w:tc>
          <w:tcPr>
            <w:tcW w:w="562" w:type="dxa"/>
            <w:shd w:val="clear" w:color="auto" w:fill="auto"/>
            <w:vAlign w:val="center"/>
          </w:tcPr>
          <w:p w14:paraId="30972A18" w14:textId="77777777" w:rsidR="00AE1228" w:rsidRPr="006E3E31" w:rsidRDefault="00AE1228" w:rsidP="00642964">
            <w:pPr>
              <w:widowControl w:val="0"/>
              <w:autoSpaceDE w:val="0"/>
              <w:autoSpaceDN w:val="0"/>
              <w:adjustRightInd w:val="0"/>
              <w:spacing w:before="120" w:line="240" w:lineRule="auto"/>
              <w:jc w:val="center"/>
              <w:rPr>
                <w:rFonts w:ascii="Verdana" w:hAnsi="Verdana" w:cs="Arial"/>
                <w:b/>
                <w:sz w:val="16"/>
                <w:szCs w:val="16"/>
                <w:lang w:eastAsia="pl-PL"/>
              </w:rPr>
            </w:pPr>
            <w:r w:rsidRPr="006E3E31">
              <w:rPr>
                <w:rFonts w:ascii="Verdana" w:hAnsi="Verdana" w:cs="Arial"/>
                <w:b/>
                <w:sz w:val="16"/>
                <w:szCs w:val="16"/>
                <w:lang w:eastAsia="pl-PL"/>
              </w:rPr>
              <w:t>1.</w:t>
            </w:r>
          </w:p>
        </w:tc>
        <w:tc>
          <w:tcPr>
            <w:tcW w:w="4111" w:type="dxa"/>
            <w:shd w:val="clear" w:color="auto" w:fill="auto"/>
            <w:vAlign w:val="center"/>
          </w:tcPr>
          <w:p w14:paraId="02A5A3D3" w14:textId="77777777" w:rsidR="00461154" w:rsidRDefault="00461154" w:rsidP="00461154">
            <w:pPr>
              <w:widowControl w:val="0"/>
              <w:autoSpaceDE w:val="0"/>
              <w:autoSpaceDN w:val="0"/>
              <w:adjustRightInd w:val="0"/>
              <w:spacing w:before="120" w:line="240" w:lineRule="auto"/>
              <w:jc w:val="left"/>
              <w:rPr>
                <w:rFonts w:ascii="Verdana" w:hAnsi="Verdana" w:cs="Arial"/>
                <w:sz w:val="16"/>
                <w:szCs w:val="16"/>
                <w:lang w:eastAsia="pl-PL"/>
              </w:rPr>
            </w:pPr>
            <w:r w:rsidRPr="00DD3AB4">
              <w:rPr>
                <w:rFonts w:ascii="Verdana" w:hAnsi="Verdana" w:cs="Arial"/>
                <w:sz w:val="16"/>
                <w:szCs w:val="16"/>
                <w:lang w:eastAsia="pl-PL"/>
              </w:rPr>
              <w:t>Kosiarka samojezdna do koszenia trawy z koszem wysokiego wysypu zgodnie z charakterystyką techniczną wskazaną w Opisie Przedmiotu Zamówienia (Załączniku nr 1 do SWZ)</w:t>
            </w:r>
            <w:r w:rsidR="00223E67">
              <w:rPr>
                <w:rFonts w:ascii="Verdana" w:hAnsi="Verdana" w:cs="Arial"/>
                <w:sz w:val="16"/>
                <w:szCs w:val="16"/>
                <w:lang w:eastAsia="pl-PL"/>
              </w:rPr>
              <w:t>, w tym:</w:t>
            </w:r>
          </w:p>
          <w:p w14:paraId="5C5BC269" w14:textId="77777777" w:rsidR="00223E67" w:rsidRDefault="00223E67" w:rsidP="00461154">
            <w:pPr>
              <w:widowControl w:val="0"/>
              <w:autoSpaceDE w:val="0"/>
              <w:autoSpaceDN w:val="0"/>
              <w:adjustRightInd w:val="0"/>
              <w:spacing w:before="120" w:line="240" w:lineRule="auto"/>
              <w:jc w:val="left"/>
              <w:rPr>
                <w:rFonts w:ascii="Verdana" w:hAnsi="Verdana" w:cs="Arial"/>
                <w:sz w:val="16"/>
                <w:highlight w:val="yellow"/>
              </w:rPr>
            </w:pPr>
            <w:r>
              <w:rPr>
                <w:rFonts w:ascii="Verdana" w:hAnsi="Verdana" w:cs="Arial"/>
                <w:sz w:val="16"/>
                <w:highlight w:val="yellow"/>
              </w:rPr>
              <w:t xml:space="preserve">- wszelkie koszty logistyczne związane z dostawą, </w:t>
            </w:r>
          </w:p>
          <w:p w14:paraId="323699CF" w14:textId="0215C7F7" w:rsidR="00223E67" w:rsidRPr="00DD3AB4" w:rsidRDefault="00223E67" w:rsidP="00461154">
            <w:pPr>
              <w:widowControl w:val="0"/>
              <w:autoSpaceDE w:val="0"/>
              <w:autoSpaceDN w:val="0"/>
              <w:adjustRightInd w:val="0"/>
              <w:spacing w:before="120" w:line="240" w:lineRule="auto"/>
              <w:jc w:val="left"/>
              <w:rPr>
                <w:rFonts w:ascii="Verdana" w:hAnsi="Verdana" w:cs="Arial"/>
                <w:sz w:val="16"/>
                <w:szCs w:val="16"/>
                <w:lang w:eastAsia="pl-PL"/>
              </w:rPr>
            </w:pPr>
            <w:r>
              <w:rPr>
                <w:rFonts w:ascii="Verdana" w:hAnsi="Verdana" w:cs="Arial"/>
                <w:sz w:val="16"/>
                <w:highlight w:val="yellow"/>
              </w:rPr>
              <w:lastRenderedPageBreak/>
              <w:t>- przeglądy gwarancyjne</w:t>
            </w:r>
            <w:r w:rsidRPr="00601E26">
              <w:rPr>
                <w:rFonts w:ascii="Verdana" w:hAnsi="Verdana" w:cs="Arial"/>
                <w:sz w:val="16"/>
                <w:highlight w:val="yellow"/>
              </w:rPr>
              <w:t xml:space="preserve"> (jeżeli będą konieczne) wraz ze wszystkimi kosztami logistycznymi (transport maszyny do punktu serwisowego itp.) oraz wszelkie koszty związane z ewentualnymi naprawami gwarancyjnymi.</w:t>
            </w:r>
          </w:p>
        </w:tc>
        <w:tc>
          <w:tcPr>
            <w:tcW w:w="1276" w:type="dxa"/>
            <w:shd w:val="clear" w:color="auto" w:fill="auto"/>
            <w:vAlign w:val="center"/>
          </w:tcPr>
          <w:p w14:paraId="73B771CA" w14:textId="77777777" w:rsidR="00AE1228" w:rsidRPr="006E3E31" w:rsidRDefault="00AE1228" w:rsidP="00642964">
            <w:pPr>
              <w:widowControl w:val="0"/>
              <w:autoSpaceDE w:val="0"/>
              <w:autoSpaceDN w:val="0"/>
              <w:adjustRightInd w:val="0"/>
              <w:spacing w:before="120" w:line="240" w:lineRule="auto"/>
              <w:jc w:val="center"/>
              <w:rPr>
                <w:rFonts w:ascii="Verdana" w:hAnsi="Verdana" w:cs="Arial"/>
                <w:sz w:val="16"/>
                <w:szCs w:val="16"/>
                <w:lang w:eastAsia="pl-PL"/>
              </w:rPr>
            </w:pPr>
            <w:r>
              <w:rPr>
                <w:rFonts w:ascii="Verdana" w:hAnsi="Verdana" w:cs="Arial"/>
                <w:sz w:val="16"/>
                <w:szCs w:val="16"/>
                <w:lang w:eastAsia="pl-PL"/>
              </w:rPr>
              <w:lastRenderedPageBreak/>
              <w:t>1</w:t>
            </w:r>
          </w:p>
        </w:tc>
        <w:tc>
          <w:tcPr>
            <w:tcW w:w="2410" w:type="dxa"/>
            <w:shd w:val="clear" w:color="auto" w:fill="auto"/>
            <w:vAlign w:val="center"/>
          </w:tcPr>
          <w:p w14:paraId="5F95392F" w14:textId="77777777" w:rsidR="00AE1228" w:rsidRPr="006E3E31" w:rsidRDefault="00AE1228" w:rsidP="00642964">
            <w:pPr>
              <w:widowControl w:val="0"/>
              <w:autoSpaceDE w:val="0"/>
              <w:autoSpaceDN w:val="0"/>
              <w:adjustRightInd w:val="0"/>
              <w:spacing w:before="120" w:line="240" w:lineRule="auto"/>
              <w:jc w:val="center"/>
              <w:rPr>
                <w:rFonts w:ascii="Verdana" w:hAnsi="Verdana" w:cs="Arial"/>
                <w:sz w:val="16"/>
                <w:szCs w:val="16"/>
                <w:lang w:eastAsia="pl-PL"/>
              </w:rPr>
            </w:pPr>
          </w:p>
        </w:tc>
      </w:tr>
    </w:tbl>
    <w:p w14:paraId="1830D3F2" w14:textId="77777777" w:rsidR="00601E26" w:rsidRPr="00601E26" w:rsidRDefault="00601E26" w:rsidP="00AE1228">
      <w:pPr>
        <w:widowControl w:val="0"/>
        <w:suppressAutoHyphens/>
        <w:spacing w:before="120"/>
        <w:rPr>
          <w:rFonts w:ascii="Verdana" w:hAnsi="Verdana" w:cs="Arial"/>
          <w:b/>
          <w:sz w:val="16"/>
        </w:rPr>
      </w:pPr>
    </w:p>
    <w:p w14:paraId="243FA2D0" w14:textId="77777777" w:rsidR="00635719" w:rsidRDefault="00AE1228" w:rsidP="00F6474E">
      <w:pPr>
        <w:pStyle w:val="Akapitzlist"/>
        <w:widowControl w:val="0"/>
        <w:suppressAutoHyphens/>
        <w:spacing w:before="120"/>
        <w:ind w:left="426"/>
        <w:rPr>
          <w:rFonts w:ascii="Verdana" w:hAnsi="Verdana" w:cs="Arial"/>
          <w:b/>
          <w:sz w:val="20"/>
        </w:rPr>
      </w:pPr>
      <w:r>
        <w:rPr>
          <w:rFonts w:ascii="Verdana" w:hAnsi="Verdana" w:cs="Arial"/>
          <w:b/>
          <w:sz w:val="20"/>
        </w:rPr>
        <w:t>Całkowita wartość Zamówienia:</w:t>
      </w:r>
    </w:p>
    <w:p w14:paraId="3855CC5F" w14:textId="77777777" w:rsidR="00F6474E" w:rsidRPr="00F6474E" w:rsidRDefault="00F6474E" w:rsidP="00F6474E">
      <w:pPr>
        <w:pStyle w:val="Akapitzlist"/>
        <w:widowControl w:val="0"/>
        <w:suppressAutoHyphens/>
        <w:spacing w:before="120"/>
        <w:ind w:left="426"/>
        <w:rPr>
          <w:rFonts w:ascii="Verdana" w:hAnsi="Verdana" w:cs="Arial"/>
          <w:b/>
          <w:sz w:val="20"/>
        </w:rPr>
      </w:pPr>
      <w:r w:rsidRPr="00AE1228">
        <w:rPr>
          <w:rFonts w:ascii="Verdana" w:hAnsi="Verdana" w:cs="Arial"/>
          <w:b/>
          <w:sz w:val="20"/>
        </w:rPr>
        <w:t xml:space="preserve">[......] PLN </w:t>
      </w:r>
      <w:r w:rsidRPr="00AE1228">
        <w:rPr>
          <w:rFonts w:ascii="Verdana" w:hAnsi="Verdana" w:cs="Arial"/>
          <w:sz w:val="20"/>
        </w:rPr>
        <w:t xml:space="preserve">słownie:  </w:t>
      </w:r>
      <w:r w:rsidRPr="00AE1228">
        <w:rPr>
          <w:rFonts w:ascii="Verdana" w:hAnsi="Verdana" w:cs="Arial"/>
          <w:b/>
          <w:sz w:val="20"/>
        </w:rPr>
        <w:t>[......] netto</w:t>
      </w:r>
      <w:r w:rsidRPr="00AE1228">
        <w:rPr>
          <w:rFonts w:ascii="Verdana" w:hAnsi="Verdana" w:cs="Arial"/>
          <w:sz w:val="20"/>
        </w:rPr>
        <w:t>,</w:t>
      </w:r>
      <w:r w:rsidRPr="00AE1228">
        <w:rPr>
          <w:rFonts w:ascii="Verdana" w:hAnsi="Verdana" w:cs="Arial"/>
          <w:b/>
          <w:sz w:val="20"/>
        </w:rPr>
        <w:t xml:space="preserve"> </w:t>
      </w:r>
      <w:r w:rsidRPr="00AE1228">
        <w:rPr>
          <w:rFonts w:ascii="Verdana" w:hAnsi="Verdana" w:cs="Arial"/>
          <w:sz w:val="20"/>
        </w:rPr>
        <w:t xml:space="preserve">powiększoną o wartość podatku (….%) </w:t>
      </w:r>
      <w:r w:rsidRPr="00AE1228">
        <w:rPr>
          <w:rFonts w:ascii="Verdana" w:hAnsi="Verdana" w:cs="Arial"/>
          <w:b/>
          <w:sz w:val="20"/>
        </w:rPr>
        <w:t>VAT w wysokości</w:t>
      </w:r>
      <w:r w:rsidRPr="00AE1228">
        <w:rPr>
          <w:rFonts w:ascii="Verdana" w:hAnsi="Verdana" w:cs="Arial"/>
          <w:sz w:val="20"/>
        </w:rPr>
        <w:t xml:space="preserve"> </w:t>
      </w:r>
      <w:r w:rsidRPr="00AE1228">
        <w:rPr>
          <w:rFonts w:ascii="Verdana" w:hAnsi="Verdana" w:cs="Arial"/>
          <w:b/>
          <w:sz w:val="20"/>
        </w:rPr>
        <w:t>[.....] PLN</w:t>
      </w:r>
      <w:r w:rsidRPr="00AE1228">
        <w:rPr>
          <w:rFonts w:ascii="Verdana" w:hAnsi="Verdana" w:cs="Arial"/>
          <w:sz w:val="20"/>
        </w:rPr>
        <w:t xml:space="preserve"> słownie: [......] wyliczoną zgodnie z aktualnie obowiązującymi przepisami prawa, co da cenę w wysokości: </w:t>
      </w:r>
      <w:r w:rsidRPr="00AE1228">
        <w:rPr>
          <w:rFonts w:ascii="Verdana" w:hAnsi="Verdana" w:cs="Arial"/>
          <w:b/>
          <w:sz w:val="20"/>
        </w:rPr>
        <w:t xml:space="preserve">[......] PLN </w:t>
      </w:r>
      <w:r w:rsidRPr="00AE1228">
        <w:rPr>
          <w:rFonts w:ascii="Verdana" w:hAnsi="Verdana" w:cs="Arial"/>
          <w:sz w:val="20"/>
        </w:rPr>
        <w:t>słownie:  [......]</w:t>
      </w:r>
      <w:r w:rsidRPr="00AE1228">
        <w:rPr>
          <w:rFonts w:ascii="Verdana" w:hAnsi="Verdana" w:cs="Arial"/>
          <w:b/>
          <w:sz w:val="20"/>
        </w:rPr>
        <w:t xml:space="preserve"> brutto.</w:t>
      </w:r>
    </w:p>
    <w:p w14:paraId="4E8E24F0" w14:textId="77777777" w:rsidR="00F6474E" w:rsidRPr="00635719" w:rsidRDefault="00F6474E" w:rsidP="00635719">
      <w:pPr>
        <w:widowControl w:val="0"/>
        <w:suppressAutoHyphens/>
        <w:spacing w:before="120"/>
        <w:rPr>
          <w:rFonts w:ascii="Verdana" w:hAnsi="Verdana" w:cs="Arial"/>
          <w:b/>
          <w:sz w:val="20"/>
        </w:rPr>
      </w:pPr>
    </w:p>
    <w:p w14:paraId="3E2BEF84" w14:textId="77777777" w:rsidR="00EC4367" w:rsidRPr="006B0420" w:rsidRDefault="00EC4367" w:rsidP="00EC4367">
      <w:pPr>
        <w:pStyle w:val="Akapitzlist"/>
        <w:widowControl w:val="0"/>
        <w:numPr>
          <w:ilvl w:val="3"/>
          <w:numId w:val="1"/>
        </w:numPr>
        <w:suppressAutoHyphens/>
        <w:spacing w:before="240"/>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z Postępowania </w:t>
      </w:r>
      <w:r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14.2 SWZ, w tym:</w:t>
      </w:r>
    </w:p>
    <w:p w14:paraId="36907D1C" w14:textId="77777777" w:rsidR="00EC4367" w:rsidRPr="006B0420" w:rsidRDefault="00EC4367" w:rsidP="00EC4367">
      <w:pPr>
        <w:pStyle w:val="Akapitzlist"/>
        <w:widowControl w:val="0"/>
        <w:numPr>
          <w:ilvl w:val="1"/>
          <w:numId w:val="3"/>
        </w:numPr>
        <w:suppressAutoHyphens/>
        <w:ind w:left="709" w:hanging="283"/>
        <w:contextualSpacing w:val="0"/>
        <w:rPr>
          <w:rFonts w:ascii="Verdana" w:hAnsi="Verdana" w:cs="Arial"/>
          <w:sz w:val="18"/>
          <w:szCs w:val="18"/>
        </w:rPr>
      </w:pPr>
      <w:r w:rsidRPr="006B0420">
        <w:rPr>
          <w:rFonts w:ascii="Verdana" w:hAnsi="Verdana" w:cs="Arial"/>
          <w:sz w:val="18"/>
          <w:szCs w:val="18"/>
        </w:rPr>
        <w:t>spełniamy warunki udziału w Postępowaniu zakupowym,</w:t>
      </w:r>
    </w:p>
    <w:p w14:paraId="601C7310" w14:textId="77777777" w:rsidR="00EC4367" w:rsidRPr="006B0420" w:rsidRDefault="00EC4367" w:rsidP="00EC4367">
      <w:pPr>
        <w:pStyle w:val="Akapitzlist"/>
        <w:widowControl w:val="0"/>
        <w:numPr>
          <w:ilvl w:val="1"/>
          <w:numId w:val="3"/>
        </w:numPr>
        <w:suppressAutoHyphens/>
        <w:ind w:left="709" w:hanging="283"/>
        <w:contextualSpacing w:val="0"/>
        <w:rPr>
          <w:rFonts w:ascii="Verdana" w:hAnsi="Verdana" w:cs="Arial"/>
          <w:sz w:val="18"/>
          <w:szCs w:val="18"/>
        </w:rPr>
      </w:pPr>
      <w:r w:rsidRPr="006B0420">
        <w:rPr>
          <w:rFonts w:ascii="Verdana" w:hAnsi="Verdana" w:cs="Arial"/>
          <w:sz w:val="18"/>
          <w:szCs w:val="18"/>
        </w:rPr>
        <w:t>nie zalegamy z uiszczeniem podatków, opłat lub składek na ubezpieczenie społeczne lub zdrowotne, a jeśli zalegamy z uiszczeniem podatków, opłat lub składek na ubezpieczenie społeczne lub zdrowotne, to przed upływem składania Ofert dokonaliśmy płatności należnych podatków, opłat lub składek co będziemy w stanie wykazać Zamawiającemu,</w:t>
      </w:r>
    </w:p>
    <w:p w14:paraId="3E770920" w14:textId="77777777" w:rsidR="00EC4367" w:rsidRPr="006B0420" w:rsidRDefault="00EC4367" w:rsidP="00EC4367">
      <w:pPr>
        <w:pStyle w:val="Akapitzlist"/>
        <w:widowControl w:val="0"/>
        <w:numPr>
          <w:ilvl w:val="1"/>
          <w:numId w:val="3"/>
        </w:numPr>
        <w:suppressAutoHyphens/>
        <w:ind w:left="709" w:hanging="283"/>
        <w:contextualSpacing w:val="0"/>
        <w:rPr>
          <w:rFonts w:ascii="Verdana" w:hAnsi="Verdana" w:cs="Arial"/>
          <w:sz w:val="18"/>
          <w:szCs w:val="18"/>
        </w:rPr>
      </w:pPr>
      <w:r w:rsidRPr="006B0420">
        <w:rPr>
          <w:rFonts w:ascii="Verdana" w:hAnsi="Verdana" w:cs="Arial"/>
          <w:sz w:val="18"/>
          <w:szCs w:val="18"/>
        </w:rPr>
        <w:t>w wyniku zamierzonego działania lub rażącego niedbalstwa nie wprowadziliśmy Zamawiającego w błąd przy przedstawianiu informacji, że nie podlegamy wykluczeniu, spełniamy warunki udziału w Postępowaniu zakupowym lub kryteria selekcji, co mogło mieć istotny wpływ na decyzje podejmowane przez Zamawiającego w Postępowaniu zakupowym, a także nie zatailiśmy tych informacji,</w:t>
      </w:r>
    </w:p>
    <w:p w14:paraId="77A5E212" w14:textId="77777777" w:rsidR="00EC4367" w:rsidRPr="006B0420" w:rsidRDefault="00EC4367" w:rsidP="00EC4367">
      <w:pPr>
        <w:pStyle w:val="Akapitzlist"/>
        <w:widowControl w:val="0"/>
        <w:numPr>
          <w:ilvl w:val="1"/>
          <w:numId w:val="3"/>
        </w:numPr>
        <w:suppressAutoHyphens/>
        <w:ind w:left="709" w:hanging="283"/>
        <w:contextualSpacing w:val="0"/>
        <w:rPr>
          <w:rFonts w:ascii="Verdana" w:hAnsi="Verdana" w:cs="Arial"/>
          <w:sz w:val="18"/>
          <w:szCs w:val="18"/>
        </w:rPr>
      </w:pPr>
      <w:r w:rsidRPr="006B0420">
        <w:rPr>
          <w:rFonts w:ascii="Verdana" w:hAnsi="Verdana" w:cs="Arial"/>
          <w:sz w:val="18"/>
          <w:szCs w:val="18"/>
        </w:rPr>
        <w:t>Wykonawcy będącego osobą fizyczną, a w przypadku pozostałych Wykonawców - urzędującego członka organu zarządzającego lub nadzorczego, wspólnika spółki w spółce jawnej lub partnerskiej albo komplementariusza w spółce komandytowej lub komandytowo-akcyjnej lub prokurenta, nie skazano prawomocnie za żadne z przestępstw wymienionych w pkt 14.2.4 SWZ,</w:t>
      </w:r>
    </w:p>
    <w:p w14:paraId="31DEB763" w14:textId="77777777" w:rsidR="00EC4367" w:rsidRPr="006B0420" w:rsidRDefault="00EC4367" w:rsidP="00EC4367">
      <w:pPr>
        <w:pStyle w:val="Akapitzlist"/>
        <w:widowControl w:val="0"/>
        <w:numPr>
          <w:ilvl w:val="1"/>
          <w:numId w:val="3"/>
        </w:numPr>
        <w:suppressAutoHyphens/>
        <w:ind w:left="709" w:hanging="283"/>
        <w:contextualSpacing w:val="0"/>
        <w:rPr>
          <w:rFonts w:ascii="Verdana" w:hAnsi="Verdana" w:cs="Arial"/>
          <w:sz w:val="18"/>
          <w:szCs w:val="18"/>
        </w:rPr>
      </w:pPr>
      <w:r w:rsidRPr="006B0420">
        <w:rPr>
          <w:rFonts w:ascii="Verdana" w:hAnsi="Verdana" w:cs="Arial"/>
          <w:sz w:val="18"/>
          <w:szCs w:val="18"/>
        </w:rPr>
        <w:t>wobec Wykonawcy nie orzeczono zakazu ubiegania się o zamówienia publiczne,</w:t>
      </w:r>
    </w:p>
    <w:p w14:paraId="482E2BB4" w14:textId="77777777" w:rsidR="00EC4367" w:rsidRPr="006B0420" w:rsidRDefault="00EC4367" w:rsidP="00EC4367">
      <w:pPr>
        <w:pStyle w:val="Akapitzlist"/>
        <w:widowControl w:val="0"/>
        <w:numPr>
          <w:ilvl w:val="1"/>
          <w:numId w:val="3"/>
        </w:numPr>
        <w:suppressAutoHyphens/>
        <w:ind w:left="709" w:hanging="283"/>
        <w:contextualSpacing w:val="0"/>
        <w:rPr>
          <w:rFonts w:ascii="Verdana" w:hAnsi="Verdana" w:cs="Arial"/>
          <w:sz w:val="18"/>
          <w:szCs w:val="18"/>
        </w:rPr>
      </w:pPr>
      <w:r w:rsidRPr="006B0420">
        <w:rPr>
          <w:rFonts w:ascii="Verdana" w:hAnsi="Verdana" w:cs="Arial"/>
          <w:sz w:val="18"/>
          <w:szCs w:val="18"/>
        </w:rPr>
        <w:t>Wykonawca nie zawarł z innymi Wykonawcami porozumienia mającego na celu zakłócenie konkurencji,</w:t>
      </w:r>
    </w:p>
    <w:p w14:paraId="2E4F70F5" w14:textId="77777777" w:rsidR="00EC4367" w:rsidRPr="006B0420" w:rsidRDefault="00EC4367" w:rsidP="00EC4367">
      <w:pPr>
        <w:pStyle w:val="Akapitzlist"/>
        <w:widowControl w:val="0"/>
        <w:numPr>
          <w:ilvl w:val="1"/>
          <w:numId w:val="3"/>
        </w:numPr>
        <w:suppressAutoHyphens/>
        <w:ind w:left="709" w:hanging="283"/>
        <w:contextualSpacing w:val="0"/>
        <w:rPr>
          <w:rFonts w:ascii="Verdana" w:hAnsi="Verdana" w:cs="Arial"/>
          <w:sz w:val="18"/>
          <w:szCs w:val="18"/>
        </w:rPr>
      </w:pPr>
      <w:r w:rsidRPr="006B0420">
        <w:rPr>
          <w:rFonts w:ascii="Verdana" w:hAnsi="Verdana" w:cs="Arial"/>
          <w:sz w:val="18"/>
          <w:szCs w:val="18"/>
        </w:rPr>
        <w:t>bezprawnie nie wpływaliśmy, nie próbowaliśmy wpływać na czynności Zamawiającego, nie próbowaliśmy pozyskać, a także nie pozyskaliśmy informacji poufnych, mogących dać Wykonawcy przewagę w Postępowaniu zakupowym,</w:t>
      </w:r>
    </w:p>
    <w:p w14:paraId="38AD354E" w14:textId="77777777" w:rsidR="00EC4367" w:rsidRPr="006B0420" w:rsidRDefault="00EC4367" w:rsidP="00EC4367">
      <w:pPr>
        <w:pStyle w:val="Akapitzlist"/>
        <w:widowControl w:val="0"/>
        <w:numPr>
          <w:ilvl w:val="1"/>
          <w:numId w:val="3"/>
        </w:numPr>
        <w:suppressAutoHyphens/>
        <w:ind w:left="709" w:hanging="283"/>
        <w:contextualSpacing w:val="0"/>
        <w:rPr>
          <w:rFonts w:ascii="Verdana" w:hAnsi="Verdana" w:cs="Arial"/>
          <w:sz w:val="18"/>
          <w:szCs w:val="18"/>
        </w:rPr>
      </w:pPr>
      <w:r w:rsidRPr="006B0420">
        <w:rPr>
          <w:rFonts w:ascii="Verdana" w:hAnsi="Verdana" w:cs="Arial"/>
          <w:sz w:val="18"/>
          <w:szCs w:val="18"/>
        </w:rPr>
        <w:t>dajemy rękojmię należytego wykonania Zakupu z uwagi na brak prowadzonego przeciwko Wykonawcy lub członkom organów spółki Wykonawcy postępowania o popełnienie przestępstwa w związku z prowadzoną działalnością gospodarczą,</w:t>
      </w:r>
    </w:p>
    <w:p w14:paraId="67E2C40E" w14:textId="77777777" w:rsidR="00EC4367" w:rsidRPr="006B0420" w:rsidRDefault="00EC4367" w:rsidP="00EC4367">
      <w:pPr>
        <w:pStyle w:val="Akapitzlist"/>
        <w:widowControl w:val="0"/>
        <w:numPr>
          <w:ilvl w:val="1"/>
          <w:numId w:val="3"/>
        </w:numPr>
        <w:suppressAutoHyphens/>
        <w:ind w:left="709" w:hanging="283"/>
        <w:contextualSpacing w:val="0"/>
        <w:rPr>
          <w:rFonts w:ascii="Verdana" w:hAnsi="Verdana" w:cs="Arial"/>
          <w:sz w:val="18"/>
          <w:szCs w:val="18"/>
        </w:rPr>
      </w:pPr>
      <w:r w:rsidRPr="006B0420">
        <w:rPr>
          <w:rFonts w:ascii="Verdana" w:hAnsi="Verdana" w:cs="Arial"/>
          <w:sz w:val="18"/>
          <w:szCs w:val="18"/>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p>
    <w:p w14:paraId="01883B4F" w14:textId="77777777" w:rsidR="00EC4367" w:rsidRPr="006B0420" w:rsidRDefault="00EC4367" w:rsidP="00EC4367">
      <w:pPr>
        <w:pStyle w:val="Akapitzlist"/>
        <w:widowControl w:val="0"/>
        <w:numPr>
          <w:ilvl w:val="1"/>
          <w:numId w:val="3"/>
        </w:numPr>
        <w:suppressAutoHyphens/>
        <w:ind w:left="709" w:hanging="425"/>
        <w:contextualSpacing w:val="0"/>
        <w:rPr>
          <w:rFonts w:ascii="Verdana" w:hAnsi="Verdana" w:cs="Arial"/>
          <w:sz w:val="18"/>
          <w:szCs w:val="18"/>
        </w:rPr>
      </w:pPr>
      <w:r w:rsidRPr="006B0420">
        <w:rPr>
          <w:rFonts w:ascii="Verdana" w:hAnsi="Verdana" w:cs="Arial"/>
          <w:sz w:val="18"/>
          <w:szCs w:val="18"/>
        </w:rPr>
        <w:t>zgodnie z treścią ustawy z dnia 13 kwietnia 2022 r. o szczególnych rozwiązaniach w zakresie przeciwdziałania wspieraniu agresji na Ukrainę oraz służących ochronie bezpieczeństwa narodowego niniejszym oświadczamy, że:</w:t>
      </w:r>
    </w:p>
    <w:p w14:paraId="62580097" w14:textId="77777777" w:rsidR="00EC4367" w:rsidRPr="006B0420" w:rsidRDefault="00EC4367" w:rsidP="00EC4367">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 xml:space="preserve">nie jesteśmy wymienieni w wykazach określonych w rozporządzeniu 765/2006 i rozporządzeniu 269/2014 albo wpisani na listę na podstawie decyzji w sprawie wpisu na </w:t>
      </w:r>
      <w:r w:rsidRPr="006B0420">
        <w:rPr>
          <w:rFonts w:ascii="Verdana" w:hAnsi="Verdana" w:cs="Arial"/>
          <w:sz w:val="18"/>
          <w:szCs w:val="18"/>
        </w:rPr>
        <w:lastRenderedPageBreak/>
        <w:t>listę rozstrzygającej o zastosowaniu środka, o którym mowa w art. 1 pkt 3 ustawy z dnia 13 kwietnia 2022 r. o szczególnych rozwiązaniach w zakresie przeciwdziałania wspieraniu agresji na Ukrainę oraz służących ochronie bezpieczeństwa narodowego;</w:t>
      </w:r>
    </w:p>
    <w:p w14:paraId="651B9837" w14:textId="77777777" w:rsidR="00EC4367" w:rsidRPr="006B0420" w:rsidRDefault="00EC4367" w:rsidP="00EC4367">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naszym beneficjentem rzeczywistym w rozumieniu ustawy z dnia 1 marca 2018 r. o przeciwdziałaniu praniu pieniędzy oraz finansowaniu terroryzmu (Dz. U. z 2022 r. poz. 593 ze zm.)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EAB68D8" w14:textId="77777777" w:rsidR="00EC4367" w:rsidRPr="006B0420" w:rsidRDefault="00EC4367" w:rsidP="00EC4367">
      <w:pPr>
        <w:pStyle w:val="Akapitzlist"/>
        <w:widowControl w:val="0"/>
        <w:suppressAutoHyphens/>
        <w:ind w:left="993" w:hanging="284"/>
        <w:contextualSpacing w:val="0"/>
        <w:rPr>
          <w:rFonts w:ascii="Verdana" w:hAnsi="Verdana" w:cs="Arial"/>
          <w:sz w:val="18"/>
          <w:szCs w:val="18"/>
        </w:rPr>
      </w:pPr>
      <w:r w:rsidRPr="006B0420">
        <w:rPr>
          <w:rFonts w:ascii="Verdana" w:hAnsi="Verdana" w:cs="Arial"/>
          <w:sz w:val="18"/>
          <w:szCs w:val="18"/>
        </w:rPr>
        <w:t>-</w:t>
      </w:r>
      <w:r w:rsidRPr="006B0420">
        <w:rPr>
          <w:rFonts w:ascii="Verdana" w:hAnsi="Verdana" w:cs="Arial"/>
          <w:sz w:val="18"/>
          <w:szCs w:val="18"/>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40E211C4" w14:textId="77777777" w:rsidR="00EC4367" w:rsidRPr="006B0420" w:rsidRDefault="00EC4367" w:rsidP="00EC4367">
      <w:pPr>
        <w:pStyle w:val="Akapitzlist"/>
        <w:widowControl w:val="0"/>
        <w:numPr>
          <w:ilvl w:val="1"/>
          <w:numId w:val="3"/>
        </w:numPr>
        <w:suppressAutoHyphens/>
        <w:ind w:left="709" w:hanging="283"/>
        <w:contextualSpacing w:val="0"/>
        <w:rPr>
          <w:rFonts w:ascii="Verdana" w:hAnsi="Verdana" w:cs="Arial"/>
          <w:sz w:val="18"/>
          <w:szCs w:val="18"/>
        </w:rPr>
      </w:pPr>
      <w:r w:rsidRPr="006B0420">
        <w:rPr>
          <w:rFonts w:ascii="Verdana" w:hAnsi="Verdana" w:cs="Arial"/>
          <w:sz w:val="18"/>
          <w:szCs w:val="18"/>
        </w:rPr>
        <w:t>nie jesteśmy:</w:t>
      </w:r>
    </w:p>
    <w:p w14:paraId="3BD06A3D" w14:textId="2E4D0473" w:rsidR="00EC4367" w:rsidRPr="006B0420" w:rsidRDefault="00EC4367" w:rsidP="00EC4367">
      <w:pPr>
        <w:pStyle w:val="Akapitzlist"/>
        <w:widowControl w:val="0"/>
        <w:numPr>
          <w:ilvl w:val="0"/>
          <w:numId w:val="5"/>
        </w:numPr>
        <w:suppressAutoHyphens/>
        <w:ind w:left="993" w:hanging="284"/>
        <w:contextualSpacing w:val="0"/>
        <w:rPr>
          <w:rFonts w:ascii="Verdana" w:hAnsi="Verdana" w:cs="Arial"/>
          <w:sz w:val="18"/>
          <w:szCs w:val="18"/>
        </w:rPr>
      </w:pPr>
      <w:r w:rsidRPr="006B0420">
        <w:rPr>
          <w:rFonts w:ascii="Verdana" w:hAnsi="Verdana" w:cs="Arial"/>
          <w:sz w:val="18"/>
          <w:szCs w:val="18"/>
        </w:rPr>
        <w:t xml:space="preserve">obywatelem rosyjskim lub osobą fizyczną lub prawną, podmiotem lub </w:t>
      </w:r>
      <w:r w:rsidR="004221F3">
        <w:rPr>
          <w:rFonts w:ascii="Verdana" w:hAnsi="Verdana" w:cs="Arial"/>
          <w:sz w:val="18"/>
          <w:szCs w:val="18"/>
        </w:rPr>
        <w:t>organem z siedzibą w Rosji; osobą</w:t>
      </w:r>
      <w:r w:rsidRPr="006B0420">
        <w:rPr>
          <w:rFonts w:ascii="Verdana" w:hAnsi="Verdana" w:cs="Arial"/>
          <w:sz w:val="18"/>
          <w:szCs w:val="18"/>
        </w:rPr>
        <w:t xml:space="preserve"> prawną, podmiotem lub organem, do których prawa własności bezpośrednio lub pośrednio w ponad 50 % należą do podmiotu, o którym mowa w pkt 1 powyżej; lub</w:t>
      </w:r>
      <w:r w:rsidR="004221F3">
        <w:rPr>
          <w:rFonts w:ascii="Verdana" w:hAnsi="Verdana" w:cs="Arial"/>
          <w:sz w:val="18"/>
          <w:szCs w:val="18"/>
        </w:rPr>
        <w:t xml:space="preserve"> </w:t>
      </w:r>
      <w:r w:rsidRPr="006B0420">
        <w:rPr>
          <w:rFonts w:ascii="Verdana" w:hAnsi="Verdana" w:cs="Arial"/>
          <w:sz w:val="18"/>
          <w:szCs w:val="18"/>
        </w:rPr>
        <w:t>osobą fizyczną lub prawną, podmiotem lub organem działającym w imieniu lub pod kierunkiem</w:t>
      </w:r>
      <w:r w:rsidR="0003227C">
        <w:rPr>
          <w:rFonts w:ascii="Verdana" w:hAnsi="Verdana" w:cs="Arial"/>
          <w:sz w:val="18"/>
          <w:szCs w:val="18"/>
        </w:rPr>
        <w:t xml:space="preserve"> osoby fizycznej lub prawnej,</w:t>
      </w:r>
      <w:r w:rsidRPr="006B0420">
        <w:rPr>
          <w:rFonts w:ascii="Verdana" w:hAnsi="Verdana" w:cs="Arial"/>
          <w:sz w:val="18"/>
          <w:szCs w:val="18"/>
        </w:rPr>
        <w:t xml:space="preserve"> podmiotu</w:t>
      </w:r>
      <w:r w:rsidR="0003227C">
        <w:rPr>
          <w:rFonts w:ascii="Verdana" w:hAnsi="Verdana" w:cs="Arial"/>
          <w:sz w:val="18"/>
          <w:szCs w:val="18"/>
        </w:rPr>
        <w:t xml:space="preserve"> lub organu, o których</w:t>
      </w:r>
      <w:r w:rsidRPr="006B0420">
        <w:rPr>
          <w:rFonts w:ascii="Verdana" w:hAnsi="Verdana" w:cs="Arial"/>
          <w:sz w:val="18"/>
          <w:szCs w:val="18"/>
        </w:rPr>
        <w:t xml:space="preserve"> mow</w:t>
      </w:r>
      <w:r w:rsidR="0003227C">
        <w:rPr>
          <w:rFonts w:ascii="Verdana" w:hAnsi="Verdana" w:cs="Arial"/>
          <w:sz w:val="18"/>
          <w:szCs w:val="18"/>
        </w:rPr>
        <w:t>a</w:t>
      </w:r>
      <w:bookmarkStart w:id="2" w:name="_GoBack"/>
      <w:bookmarkEnd w:id="2"/>
      <w:r w:rsidRPr="006B0420">
        <w:rPr>
          <w:rFonts w:ascii="Verdana" w:hAnsi="Verdana" w:cs="Arial"/>
          <w:sz w:val="18"/>
          <w:szCs w:val="18"/>
        </w:rPr>
        <w:t xml:space="preserve"> powyżej,</w:t>
      </w:r>
    </w:p>
    <w:p w14:paraId="45887E6D" w14:textId="77777777" w:rsidR="00EC4367" w:rsidRPr="006B0420" w:rsidRDefault="00EC4367" w:rsidP="00EC4367">
      <w:pPr>
        <w:widowControl w:val="0"/>
        <w:suppressAutoHyphens/>
        <w:ind w:left="709"/>
        <w:rPr>
          <w:rFonts w:ascii="Verdana" w:hAnsi="Verdana" w:cs="Arial"/>
          <w:sz w:val="18"/>
          <w:szCs w:val="18"/>
        </w:rPr>
      </w:pPr>
      <w:r w:rsidRPr="006B0420">
        <w:rPr>
          <w:rFonts w:ascii="Verdana" w:hAnsi="Verdana" w:cs="Arial"/>
          <w:sz w:val="18"/>
          <w:szCs w:val="18"/>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6B0420">
        <w:rPr>
          <w:rFonts w:ascii="Verdana" w:hAnsi="Verdana" w:cs="Arial"/>
          <w:sz w:val="18"/>
          <w:szCs w:val="18"/>
        </w:rPr>
        <w:t>tiret</w:t>
      </w:r>
      <w:proofErr w:type="spellEnd"/>
      <w:r w:rsidRPr="006B0420">
        <w:rPr>
          <w:rFonts w:ascii="Verdana" w:hAnsi="Verdana" w:cs="Arial"/>
          <w:sz w:val="18"/>
          <w:szCs w:val="18"/>
        </w:rPr>
        <w:t xml:space="preserve"> 1-3 powyżej.</w:t>
      </w:r>
    </w:p>
    <w:p w14:paraId="2066F464" w14:textId="77777777" w:rsidR="00EC4367" w:rsidRPr="006B0420" w:rsidDel="00A23FDE" w:rsidRDefault="00EC4367" w:rsidP="00EC4367">
      <w:pPr>
        <w:widowControl w:val="0"/>
        <w:suppressAutoHyphens/>
        <w:ind w:left="709"/>
        <w:rPr>
          <w:rFonts w:ascii="Verdana" w:hAnsi="Verdana" w:cs="Arial"/>
          <w:sz w:val="18"/>
          <w:szCs w:val="18"/>
        </w:rPr>
      </w:pPr>
      <w:r w:rsidRPr="006B0420" w:rsidDel="00A23FDE">
        <w:rPr>
          <w:rFonts w:ascii="Verdana" w:hAnsi="Verdana" w:cs="Arial"/>
          <w:sz w:val="18"/>
          <w:szCs w:val="18"/>
        </w:rPr>
        <w:t xml:space="preserve">Ponadto zobowiązujemy się na żądanie Zamawiającego, na każdym etapie </w:t>
      </w:r>
      <w:r w:rsidRPr="006B0420">
        <w:rPr>
          <w:rFonts w:ascii="Verdana" w:hAnsi="Verdana" w:cs="Arial"/>
          <w:sz w:val="18"/>
          <w:szCs w:val="18"/>
        </w:rPr>
        <w:t>P</w:t>
      </w:r>
      <w:r w:rsidRPr="006B0420" w:rsidDel="00A23FDE">
        <w:rPr>
          <w:rFonts w:ascii="Verdana" w:hAnsi="Verdana" w:cs="Arial"/>
          <w:sz w:val="18"/>
          <w:szCs w:val="18"/>
        </w:rPr>
        <w:t xml:space="preserve">ostępowania </w:t>
      </w:r>
      <w:r w:rsidRPr="006B0420" w:rsidDel="00A23FDE">
        <w:rPr>
          <w:rFonts w:ascii="Verdana" w:hAnsi="Verdana" w:cstheme="minorHAnsi"/>
          <w:sz w:val="18"/>
          <w:szCs w:val="18"/>
          <w:lang w:eastAsia="pl-PL"/>
        </w:rPr>
        <w:t>zakupowego</w:t>
      </w:r>
      <w:r w:rsidRPr="006B0420" w:rsidDel="00A23FDE">
        <w:rPr>
          <w:rFonts w:ascii="Verdana" w:hAnsi="Verdana" w:cs="Arial"/>
          <w:sz w:val="18"/>
          <w:szCs w:val="18"/>
        </w:rPr>
        <w:t>, złożyć dodatkowe dokumenty potwierdzające brak podstaw do wykluczenia Wykonawcy na podstawie ww. przepisów.</w:t>
      </w:r>
    </w:p>
    <w:p w14:paraId="28BA5D2C" w14:textId="77777777" w:rsidR="00EC4367" w:rsidRPr="006B0420" w:rsidRDefault="00EC4367" w:rsidP="00EC4367">
      <w:pPr>
        <w:pStyle w:val="Akapitzlist"/>
        <w:widowControl w:val="0"/>
        <w:suppressAutoHyphens/>
        <w:spacing w:before="240"/>
        <w:ind w:left="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nie podlegamy wykluczeniu z Postępowania </w:t>
      </w:r>
      <w:r w:rsidRPr="006B0420">
        <w:rPr>
          <w:rFonts w:ascii="Verdana" w:hAnsi="Verdana" w:cstheme="minorHAnsi"/>
          <w:sz w:val="18"/>
          <w:szCs w:val="18"/>
          <w:lang w:eastAsia="pl-PL"/>
        </w:rPr>
        <w:t xml:space="preserve">zakupowego </w:t>
      </w:r>
      <w:r w:rsidRPr="006B0420">
        <w:rPr>
          <w:rFonts w:ascii="Verdana" w:hAnsi="Verdana" w:cs="Arial"/>
          <w:sz w:val="18"/>
          <w:szCs w:val="18"/>
        </w:rPr>
        <w:t>na podstawie przesłanek określonych w pkt 16.2 SWZ (dotyczy Wykonawców mających siedzibę lub miejsce zamieszkania poza terytorium Rzeczypospolitej Polskiej).</w:t>
      </w:r>
    </w:p>
    <w:p w14:paraId="10952758" w14:textId="77777777" w:rsidR="00EC4367" w:rsidRDefault="00EC4367" w:rsidP="00EC4367">
      <w:pPr>
        <w:pStyle w:val="Akapitzlist"/>
        <w:widowControl w:val="0"/>
        <w:numPr>
          <w:ilvl w:val="3"/>
          <w:numId w:val="1"/>
        </w:numPr>
        <w:suppressAutoHyphens/>
        <w:spacing w:before="240" w:line="276" w:lineRule="auto"/>
        <w:ind w:left="425" w:hanging="425"/>
        <w:contextualSpacing w:val="0"/>
        <w:rPr>
          <w:rFonts w:ascii="Verdana" w:hAnsi="Verdana" w:cs="Arial"/>
          <w:sz w:val="18"/>
          <w:szCs w:val="18"/>
        </w:rPr>
      </w:pPr>
      <w:r w:rsidRPr="006B0420">
        <w:rPr>
          <w:rFonts w:ascii="Verdana" w:hAnsi="Verdana" w:cs="Arial"/>
          <w:b/>
          <w:sz w:val="18"/>
          <w:szCs w:val="18"/>
        </w:rPr>
        <w:t>Oświadczamy,</w:t>
      </w:r>
      <w:r w:rsidRPr="006B0420">
        <w:rPr>
          <w:rFonts w:ascii="Verdana" w:hAnsi="Verdana" w:cs="Arial"/>
          <w:sz w:val="18"/>
          <w:szCs w:val="18"/>
        </w:rPr>
        <w:t xml:space="preserve"> że spełniamy warunki udziału w Postępowaniu </w:t>
      </w:r>
      <w:r w:rsidRPr="006B0420">
        <w:rPr>
          <w:rFonts w:ascii="Verdana" w:hAnsi="Verdana" w:cstheme="minorHAnsi"/>
          <w:sz w:val="18"/>
          <w:szCs w:val="18"/>
          <w:lang w:eastAsia="pl-PL"/>
        </w:rPr>
        <w:t>zakupowym</w:t>
      </w:r>
      <w:r w:rsidRPr="006B0420">
        <w:rPr>
          <w:rFonts w:ascii="Verdana" w:eastAsia="Calibri" w:hAnsi="Verdana" w:cstheme="minorHAnsi"/>
          <w:sz w:val="18"/>
          <w:szCs w:val="18"/>
        </w:rPr>
        <w:t xml:space="preserve"> </w:t>
      </w:r>
      <w:r w:rsidRPr="006B0420">
        <w:rPr>
          <w:rFonts w:ascii="Verdana" w:hAnsi="Verdana" w:cs="Arial"/>
          <w:sz w:val="18"/>
          <w:szCs w:val="18"/>
        </w:rPr>
        <w:t>określone w pkt 14.3. SWZ, w tym:</w:t>
      </w:r>
    </w:p>
    <w:p w14:paraId="451323F3" w14:textId="77777777" w:rsidR="00F215FF" w:rsidRPr="006B0420" w:rsidRDefault="00F215FF" w:rsidP="00F215FF">
      <w:pPr>
        <w:pStyle w:val="Akapitzlist"/>
        <w:widowControl w:val="0"/>
        <w:numPr>
          <w:ilvl w:val="1"/>
          <w:numId w:val="4"/>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uprawnienia do prowadzenia określonej działalności gospodarczej lub zawodowej, jeżeli odrębne przepisy nakładają obowiązek posiadania takich uprawnień,</w:t>
      </w:r>
    </w:p>
    <w:p w14:paraId="0A56F7F9" w14:textId="77777777" w:rsidR="00F215FF" w:rsidRPr="006B0420" w:rsidRDefault="00F215FF" w:rsidP="00F215FF">
      <w:pPr>
        <w:pStyle w:val="Akapitzlist"/>
        <w:widowControl w:val="0"/>
        <w:numPr>
          <w:ilvl w:val="1"/>
          <w:numId w:val="4"/>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znajdujemy się w sytuacji ekonomicznej i finansowej zapewniającej wykonanie Zakupu,</w:t>
      </w:r>
    </w:p>
    <w:p w14:paraId="4573C501" w14:textId="77777777" w:rsidR="00F215FF" w:rsidRPr="006B0420" w:rsidRDefault="00F215FF" w:rsidP="00F215FF">
      <w:pPr>
        <w:pStyle w:val="Akapitzlist"/>
        <w:widowControl w:val="0"/>
        <w:numPr>
          <w:ilvl w:val="1"/>
          <w:numId w:val="4"/>
        </w:numPr>
        <w:suppressAutoHyphens/>
        <w:spacing w:line="276" w:lineRule="auto"/>
        <w:ind w:left="709" w:hanging="283"/>
        <w:contextualSpacing w:val="0"/>
        <w:rPr>
          <w:rFonts w:ascii="Verdana" w:hAnsi="Verdana" w:cs="Arial"/>
          <w:sz w:val="18"/>
          <w:szCs w:val="18"/>
        </w:rPr>
      </w:pPr>
      <w:r w:rsidRPr="006B0420">
        <w:rPr>
          <w:rFonts w:ascii="Verdana" w:hAnsi="Verdana" w:cs="Arial"/>
          <w:sz w:val="18"/>
          <w:szCs w:val="18"/>
        </w:rPr>
        <w:t>posiadamy niezbędne zdolności techniczne lub zawodowe do zrealizowania Zakupu, w szczególności wiedzę i doświadczenie oraz dysponujemy potencjałem technicznym i osobami zdolnymi do realizacji Zakupu.</w:t>
      </w:r>
    </w:p>
    <w:p w14:paraId="05597E06" w14:textId="77777777" w:rsidR="00F215FF" w:rsidRPr="006B0420" w:rsidRDefault="00F215FF" w:rsidP="00F215FF">
      <w:pPr>
        <w:pStyle w:val="Akapitzlist"/>
        <w:widowControl w:val="0"/>
        <w:numPr>
          <w:ilvl w:val="3"/>
          <w:numId w:val="1"/>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 xml:space="preserve">Zapoznaliśmy się i w pełni </w:t>
      </w:r>
      <w:r w:rsidRPr="006B0420">
        <w:rPr>
          <w:rFonts w:ascii="Verdana" w:hAnsi="Verdana" w:cs="Arial"/>
          <w:sz w:val="18"/>
          <w:szCs w:val="18"/>
          <w:u w:val="single"/>
        </w:rPr>
        <w:t>akceptujemy treść SWZ wraz ze wszystkimi załącznikami oraz wyjaśnieniami i zmianami SWZ i nie wnosimy do nich zastrzeżeń</w:t>
      </w:r>
      <w:r w:rsidRPr="006B0420">
        <w:rPr>
          <w:rFonts w:ascii="Verdana" w:hAnsi="Verdana" w:cs="Arial"/>
          <w:sz w:val="18"/>
          <w:szCs w:val="18"/>
        </w:rPr>
        <w:t>, a w przypadku wyboru naszej Oferty zobowiązujemy się do zawarcia Umowy, zgodnie ze wzorem załączonym do SWZ</w:t>
      </w:r>
      <w:r w:rsidRPr="006B0420">
        <w:rPr>
          <w:rFonts w:ascii="Verdana" w:hAnsi="Verdana"/>
          <w:sz w:val="18"/>
          <w:szCs w:val="18"/>
        </w:rPr>
        <w:t>.</w:t>
      </w:r>
    </w:p>
    <w:p w14:paraId="55446AAB" w14:textId="77777777" w:rsidR="00F215FF" w:rsidRPr="006B0420" w:rsidRDefault="00F215FF" w:rsidP="00F215FF">
      <w:pPr>
        <w:pStyle w:val="Akapitzlist"/>
        <w:widowControl w:val="0"/>
        <w:numPr>
          <w:ilvl w:val="3"/>
          <w:numId w:val="1"/>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lastRenderedPageBreak/>
        <w:t>Oświadczamy, że zapoznaliśmy się z zasadami określonymi w Kodeksie Postępowania dla Partnerów Biznesowych Spółek Grupy Kapitałowej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6B0420">
        <w:rPr>
          <w:rFonts w:ascii="Verdana" w:hAnsi="Verdana" w:cs="Calibri"/>
          <w:sz w:val="18"/>
          <w:szCs w:val="18"/>
        </w:rPr>
        <w:t>.</w:t>
      </w:r>
    </w:p>
    <w:p w14:paraId="3CBD0EB1" w14:textId="77777777" w:rsidR="00F215FF" w:rsidRPr="006B0420" w:rsidRDefault="00F215FF" w:rsidP="00F215FF">
      <w:pPr>
        <w:pStyle w:val="Akapitzlist"/>
        <w:widowControl w:val="0"/>
        <w:numPr>
          <w:ilvl w:val="3"/>
          <w:numId w:val="1"/>
        </w:numPr>
        <w:suppressAutoHyphens/>
        <w:spacing w:before="240"/>
        <w:ind w:left="425" w:hanging="425"/>
        <w:contextualSpacing w:val="0"/>
        <w:rPr>
          <w:rFonts w:ascii="Verdana" w:hAnsi="Verdana" w:cs="Arial"/>
          <w:sz w:val="18"/>
          <w:szCs w:val="18"/>
        </w:rPr>
      </w:pPr>
      <w:r w:rsidRPr="00605CE0">
        <w:rPr>
          <w:rFonts w:ascii="Verdana" w:hAnsi="Verdana" w:cs="Arial"/>
          <w:color w:val="2E74B5" w:themeColor="accent1" w:themeShade="BF"/>
          <w:sz w:val="18"/>
        </w:rPr>
        <w:t>(nie</w:t>
      </w:r>
      <w:r>
        <w:rPr>
          <w:rFonts w:ascii="Verdana" w:hAnsi="Verdana" w:cs="Arial"/>
          <w:color w:val="2E74B5" w:themeColor="accent1" w:themeShade="BF"/>
          <w:sz w:val="18"/>
        </w:rPr>
        <w:t>właściwe skreślić)</w:t>
      </w:r>
      <w:r w:rsidRPr="006B0420">
        <w:rPr>
          <w:rFonts w:ascii="Verdana" w:hAnsi="Verdana" w:cs="Arial"/>
          <w:sz w:val="18"/>
          <w:szCs w:val="18"/>
        </w:rPr>
        <w:t>Jesteśmy/nie jesteśmy</w:t>
      </w:r>
      <w:r w:rsidRPr="006B0420">
        <w:rPr>
          <w:rStyle w:val="Odwoanieprzypisudolnego"/>
          <w:rFonts w:ascii="Verdana" w:hAnsi="Verdana" w:cs="Arial"/>
          <w:sz w:val="18"/>
          <w:szCs w:val="18"/>
        </w:rPr>
        <w:footnoteReference w:id="2"/>
      </w:r>
      <w:r w:rsidRPr="006B0420">
        <w:rPr>
          <w:rFonts w:ascii="Verdana" w:hAnsi="Verdana" w:cs="Arial"/>
          <w:sz w:val="18"/>
          <w:szCs w:val="18"/>
        </w:rPr>
        <w:t xml:space="preserve"> czynnym podatnikiem VAT.</w:t>
      </w:r>
    </w:p>
    <w:p w14:paraId="3BE97DB5" w14:textId="77777777" w:rsidR="00F215FF" w:rsidRPr="006B0420" w:rsidRDefault="00F215FF" w:rsidP="00F215FF">
      <w:pPr>
        <w:pStyle w:val="Akapitzlist"/>
        <w:widowControl w:val="0"/>
        <w:numPr>
          <w:ilvl w:val="3"/>
          <w:numId w:val="1"/>
        </w:numPr>
        <w:suppressAutoHyphens/>
        <w:spacing w:before="240"/>
        <w:ind w:left="425" w:hanging="425"/>
        <w:contextualSpacing w:val="0"/>
        <w:rPr>
          <w:rFonts w:ascii="Verdana" w:hAnsi="Verdana" w:cs="Arial"/>
          <w:sz w:val="18"/>
          <w:szCs w:val="18"/>
        </w:rPr>
      </w:pPr>
      <w:r w:rsidRPr="00605CE0">
        <w:rPr>
          <w:rFonts w:ascii="Verdana" w:hAnsi="Verdana" w:cs="Arial"/>
          <w:color w:val="2E74B5" w:themeColor="accent1" w:themeShade="BF"/>
          <w:sz w:val="18"/>
        </w:rPr>
        <w:t>(nie</w:t>
      </w:r>
      <w:r>
        <w:rPr>
          <w:rFonts w:ascii="Verdana" w:hAnsi="Verdana" w:cs="Arial"/>
          <w:color w:val="2E74B5" w:themeColor="accent1" w:themeShade="BF"/>
          <w:sz w:val="18"/>
        </w:rPr>
        <w:t>właściwe skreślić)</w:t>
      </w:r>
      <w:r w:rsidRPr="006B0420">
        <w:rPr>
          <w:rFonts w:ascii="Verdana" w:hAnsi="Verdana" w:cs="Calibri"/>
          <w:sz w:val="18"/>
          <w:szCs w:val="18"/>
        </w:rPr>
        <w:t>Oświadczamy, że jesteśmy/nie jesteśmy</w:t>
      </w:r>
      <w:r w:rsidRPr="006B0420">
        <w:rPr>
          <w:rFonts w:ascii="Verdana" w:hAnsi="Verdana"/>
          <w:sz w:val="18"/>
          <w:szCs w:val="18"/>
          <w:vertAlign w:val="superscript"/>
        </w:rPr>
        <w:footnoteReference w:id="3"/>
      </w:r>
      <w:r w:rsidRPr="006B0420">
        <w:rPr>
          <w:rFonts w:ascii="Verdana" w:hAnsi="Verdana" w:cs="Calibri"/>
          <w:sz w:val="18"/>
          <w:szCs w:val="18"/>
        </w:rPr>
        <w:t xml:space="preserve"> </w:t>
      </w:r>
      <w:proofErr w:type="spellStart"/>
      <w:r w:rsidRPr="006B0420">
        <w:rPr>
          <w:rFonts w:ascii="Verdana" w:hAnsi="Verdana" w:cs="Calibri"/>
          <w:sz w:val="18"/>
          <w:szCs w:val="18"/>
        </w:rPr>
        <w:t>mikroprzedsiębiorcą</w:t>
      </w:r>
      <w:proofErr w:type="spellEnd"/>
      <w:r w:rsidRPr="006B0420">
        <w:rPr>
          <w:rFonts w:ascii="Verdana" w:hAnsi="Verdana" w:cs="Calibri"/>
          <w:sz w:val="18"/>
          <w:szCs w:val="18"/>
        </w:rPr>
        <w:t xml:space="preserve"> bądź małym lub średnim przedsiębiorcą.</w:t>
      </w:r>
      <w:r w:rsidRPr="006B0420">
        <w:rPr>
          <w:rFonts w:ascii="Verdana" w:hAnsi="Verdana"/>
          <w:sz w:val="18"/>
          <w:szCs w:val="18"/>
          <w:vertAlign w:val="superscript"/>
        </w:rPr>
        <w:footnoteReference w:id="4"/>
      </w:r>
    </w:p>
    <w:p w14:paraId="078867B1" w14:textId="77777777" w:rsidR="00F215FF" w:rsidRPr="006B0420" w:rsidRDefault="00F215FF" w:rsidP="00F215FF">
      <w:pPr>
        <w:pStyle w:val="Akapitzlist"/>
        <w:widowControl w:val="0"/>
        <w:numPr>
          <w:ilvl w:val="3"/>
          <w:numId w:val="1"/>
        </w:numPr>
        <w:suppressAutoHyphens/>
        <w:spacing w:before="240"/>
        <w:ind w:left="425" w:hanging="425"/>
        <w:contextualSpacing w:val="0"/>
        <w:rPr>
          <w:rFonts w:ascii="Verdana" w:hAnsi="Verdana" w:cs="Arial"/>
          <w:sz w:val="18"/>
          <w:szCs w:val="18"/>
        </w:rPr>
      </w:pPr>
      <w:r w:rsidRPr="006B0420">
        <w:rPr>
          <w:rFonts w:ascii="Verdana" w:hAnsi="Verdana" w:cs="Arial"/>
          <w:sz w:val="18"/>
          <w:szCs w:val="18"/>
        </w:rPr>
        <w:t>Otrzymaliśmy konieczne informacje do przygotowania Oferty i wykonania zamówienia.</w:t>
      </w:r>
    </w:p>
    <w:p w14:paraId="16FEAA19" w14:textId="77777777" w:rsidR="00F215FF" w:rsidRPr="006B0420" w:rsidRDefault="00F215FF" w:rsidP="00F215FF">
      <w:pPr>
        <w:pStyle w:val="Akapitzlist"/>
        <w:widowControl w:val="0"/>
        <w:numPr>
          <w:ilvl w:val="3"/>
          <w:numId w:val="1"/>
        </w:numPr>
        <w:suppressAutoHyphens/>
        <w:spacing w:before="240"/>
        <w:ind w:left="425" w:hanging="425"/>
        <w:contextualSpacing w:val="0"/>
        <w:rPr>
          <w:rFonts w:ascii="Verdana" w:hAnsi="Verdana" w:cs="Arial"/>
          <w:sz w:val="18"/>
          <w:szCs w:val="18"/>
          <w:lang w:eastAsia="pl-PL"/>
        </w:rPr>
      </w:pPr>
      <w:r w:rsidRPr="00605CE0">
        <w:rPr>
          <w:rFonts w:ascii="Verdana" w:hAnsi="Verdana" w:cs="Arial"/>
          <w:color w:val="2E74B5" w:themeColor="accent1" w:themeShade="BF"/>
          <w:sz w:val="18"/>
        </w:rPr>
        <w:t>(nie</w:t>
      </w:r>
      <w:r>
        <w:rPr>
          <w:rFonts w:ascii="Verdana" w:hAnsi="Verdana" w:cs="Arial"/>
          <w:color w:val="2E74B5" w:themeColor="accent1" w:themeShade="BF"/>
          <w:sz w:val="18"/>
        </w:rPr>
        <w:t>właściwe skreślić)</w:t>
      </w:r>
      <w:r w:rsidRPr="006B0420">
        <w:rPr>
          <w:rFonts w:ascii="Verdana" w:hAnsi="Verdana" w:cs="Arial"/>
          <w:sz w:val="18"/>
          <w:szCs w:val="18"/>
          <w:lang w:eastAsia="pl-PL"/>
        </w:rPr>
        <w:t>Oświadczamy, że przy realizacji zamówienia nie będziemy korzystać z  podwykonawców / Oświadczamy, że realizację niżej wymienionych części zamówienia powierzymy podwykonawcom (o ile podwykonawcy są już znani)</w:t>
      </w:r>
      <w:r w:rsidRPr="006B0420">
        <w:rPr>
          <w:rStyle w:val="Odwoanieprzypisudolnego"/>
          <w:rFonts w:ascii="Verdana" w:hAnsi="Verdana" w:cs="Arial"/>
          <w:sz w:val="18"/>
          <w:szCs w:val="18"/>
          <w:lang w:eastAsia="pl-PL"/>
        </w:rPr>
        <w:footnoteReference w:id="5"/>
      </w:r>
      <w:r w:rsidRPr="006B0420">
        <w:rPr>
          <w:rFonts w:ascii="Verdana" w:hAnsi="Verdana" w:cs="Arial"/>
          <w:i/>
          <w:sz w:val="18"/>
          <w:szCs w:val="18"/>
          <w:lang w:eastAsia="pl-PL"/>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405"/>
        <w:gridCol w:w="2228"/>
        <w:gridCol w:w="2733"/>
        <w:gridCol w:w="2835"/>
      </w:tblGrid>
      <w:tr w:rsidR="00F215FF" w:rsidRPr="00D32BD3" w14:paraId="22B71AA6" w14:textId="77777777" w:rsidTr="00E4134E">
        <w:trPr>
          <w:trHeight w:val="680"/>
          <w:jc w:val="center"/>
        </w:trPr>
        <w:tc>
          <w:tcPr>
            <w:tcW w:w="2405" w:type="dxa"/>
            <w:tcBorders>
              <w:top w:val="single" w:sz="4" w:space="0" w:color="auto"/>
              <w:left w:val="single" w:sz="4" w:space="0" w:color="auto"/>
              <w:bottom w:val="single" w:sz="4" w:space="0" w:color="auto"/>
              <w:right w:val="single" w:sz="4" w:space="0" w:color="auto"/>
            </w:tcBorders>
            <w:shd w:val="clear" w:color="auto" w:fill="1A7466"/>
            <w:vAlign w:val="center"/>
          </w:tcPr>
          <w:p w14:paraId="42D04EC8" w14:textId="77777777" w:rsidR="00F215FF" w:rsidRPr="006B0420" w:rsidRDefault="00F215FF" w:rsidP="00E4134E">
            <w:pPr>
              <w:widowControl w:val="0"/>
              <w:suppressAutoHyphens/>
              <w:jc w:val="center"/>
              <w:rPr>
                <w:rFonts w:ascii="Verdana" w:hAnsi="Verdana" w:cs="Arial"/>
                <w:b/>
                <w:sz w:val="16"/>
                <w:szCs w:val="16"/>
              </w:rPr>
            </w:pPr>
            <w:r w:rsidRPr="006B0420">
              <w:rPr>
                <w:rFonts w:ascii="Verdana" w:hAnsi="Verdana" w:cs="Arial"/>
                <w:b/>
                <w:sz w:val="16"/>
                <w:szCs w:val="16"/>
              </w:rPr>
              <w:t>Zakres podwykonawstwa</w:t>
            </w:r>
          </w:p>
        </w:tc>
        <w:tc>
          <w:tcPr>
            <w:tcW w:w="2228" w:type="dxa"/>
            <w:tcBorders>
              <w:top w:val="single" w:sz="4" w:space="0" w:color="auto"/>
              <w:left w:val="single" w:sz="4" w:space="0" w:color="auto"/>
              <w:bottom w:val="single" w:sz="4" w:space="0" w:color="auto"/>
              <w:right w:val="single" w:sz="4" w:space="0" w:color="auto"/>
            </w:tcBorders>
            <w:shd w:val="clear" w:color="auto" w:fill="1A7466"/>
            <w:vAlign w:val="center"/>
          </w:tcPr>
          <w:p w14:paraId="4C6B365B" w14:textId="77777777" w:rsidR="00F215FF" w:rsidRPr="006B0420" w:rsidRDefault="00F215FF" w:rsidP="00E4134E">
            <w:pPr>
              <w:widowControl w:val="0"/>
              <w:suppressAutoHyphens/>
              <w:jc w:val="center"/>
              <w:rPr>
                <w:rFonts w:ascii="Verdana" w:hAnsi="Verdana" w:cs="Arial"/>
                <w:b/>
                <w:sz w:val="16"/>
                <w:szCs w:val="16"/>
              </w:rPr>
            </w:pPr>
            <w:r w:rsidRPr="006B0420">
              <w:rPr>
                <w:rFonts w:ascii="Verdana" w:hAnsi="Verdana" w:cs="Arial"/>
                <w:b/>
                <w:sz w:val="16"/>
                <w:szCs w:val="16"/>
              </w:rPr>
              <w:t>Podwykonawca /</w:t>
            </w:r>
            <w:r w:rsidRPr="006B0420">
              <w:rPr>
                <w:rFonts w:ascii="Verdana" w:hAnsi="Verdana" w:cs="Arial"/>
                <w:b/>
                <w:sz w:val="16"/>
                <w:szCs w:val="16"/>
              </w:rPr>
              <w:br/>
              <w:t>Dalszy Podwykonawca</w:t>
            </w:r>
          </w:p>
        </w:tc>
        <w:tc>
          <w:tcPr>
            <w:tcW w:w="2733" w:type="dxa"/>
            <w:tcBorders>
              <w:top w:val="single" w:sz="4" w:space="0" w:color="auto"/>
              <w:left w:val="single" w:sz="4" w:space="0" w:color="auto"/>
              <w:bottom w:val="single" w:sz="4" w:space="0" w:color="auto"/>
              <w:right w:val="single" w:sz="4" w:space="0" w:color="auto"/>
            </w:tcBorders>
            <w:shd w:val="clear" w:color="auto" w:fill="1A7466"/>
            <w:vAlign w:val="center"/>
          </w:tcPr>
          <w:p w14:paraId="481129E2" w14:textId="77777777" w:rsidR="00F215FF" w:rsidRPr="006B0420" w:rsidRDefault="00F215FF" w:rsidP="00E4134E">
            <w:pPr>
              <w:widowControl w:val="0"/>
              <w:suppressAutoHyphens/>
              <w:jc w:val="center"/>
              <w:rPr>
                <w:rFonts w:ascii="Verdana" w:hAnsi="Verdana" w:cs="Arial"/>
                <w:b/>
                <w:sz w:val="16"/>
                <w:szCs w:val="16"/>
              </w:rPr>
            </w:pPr>
            <w:r w:rsidRPr="006B0420">
              <w:rPr>
                <w:rFonts w:ascii="Verdana" w:hAnsi="Verdana" w:cs="Arial"/>
                <w:b/>
                <w:sz w:val="16"/>
                <w:szCs w:val="16"/>
              </w:rPr>
              <w:t>Punkt kontaktowy Podwykonawcy /</w:t>
            </w:r>
            <w:r w:rsidRPr="006B0420">
              <w:rPr>
                <w:rFonts w:ascii="Verdana" w:hAnsi="Verdana" w:cs="Arial"/>
                <w:b/>
                <w:sz w:val="16"/>
                <w:szCs w:val="16"/>
              </w:rPr>
              <w:br/>
              <w:t>Dalszego Podwykonawcy</w:t>
            </w:r>
          </w:p>
        </w:tc>
        <w:tc>
          <w:tcPr>
            <w:tcW w:w="2835" w:type="dxa"/>
            <w:tcBorders>
              <w:top w:val="single" w:sz="4" w:space="0" w:color="auto"/>
              <w:left w:val="single" w:sz="4" w:space="0" w:color="auto"/>
              <w:bottom w:val="single" w:sz="4" w:space="0" w:color="auto"/>
              <w:right w:val="single" w:sz="4" w:space="0" w:color="auto"/>
            </w:tcBorders>
            <w:shd w:val="clear" w:color="auto" w:fill="1A7466"/>
            <w:vAlign w:val="center"/>
          </w:tcPr>
          <w:p w14:paraId="5580A15C" w14:textId="77777777" w:rsidR="00F215FF" w:rsidRPr="006B0420" w:rsidRDefault="00F215FF" w:rsidP="00E4134E">
            <w:pPr>
              <w:widowControl w:val="0"/>
              <w:suppressAutoHyphens/>
              <w:jc w:val="center"/>
              <w:rPr>
                <w:rFonts w:ascii="Verdana" w:hAnsi="Verdana" w:cs="Arial"/>
                <w:b/>
                <w:sz w:val="16"/>
                <w:szCs w:val="16"/>
              </w:rPr>
            </w:pPr>
            <w:r w:rsidRPr="006B0420">
              <w:rPr>
                <w:rFonts w:ascii="Verdana" w:hAnsi="Verdana" w:cs="Arial"/>
                <w:b/>
                <w:sz w:val="16"/>
                <w:szCs w:val="16"/>
              </w:rPr>
              <w:t>Podwykonawca / Dalszy Podwykonawca Obiektowy</w:t>
            </w:r>
          </w:p>
          <w:p w14:paraId="42BB3398" w14:textId="77777777" w:rsidR="00F215FF" w:rsidRPr="006B0420" w:rsidRDefault="00F215FF" w:rsidP="00E4134E">
            <w:pPr>
              <w:widowControl w:val="0"/>
              <w:suppressAutoHyphens/>
              <w:jc w:val="center"/>
              <w:rPr>
                <w:rFonts w:ascii="Verdana" w:hAnsi="Verdana" w:cs="Arial"/>
                <w:b/>
                <w:sz w:val="16"/>
                <w:szCs w:val="16"/>
              </w:rPr>
            </w:pPr>
            <w:r w:rsidRPr="006B0420">
              <w:rPr>
                <w:rFonts w:ascii="Verdana" w:hAnsi="Verdana" w:cs="Arial"/>
                <w:b/>
                <w:sz w:val="16"/>
                <w:szCs w:val="16"/>
              </w:rPr>
              <w:t>[TAK / NIE]</w:t>
            </w:r>
          </w:p>
        </w:tc>
      </w:tr>
      <w:tr w:rsidR="00F215FF" w:rsidRPr="00D32BD3" w14:paraId="6C0846A3" w14:textId="77777777" w:rsidTr="00E4134E">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65861045" w14:textId="77777777" w:rsidR="00F215FF" w:rsidRPr="006B0420" w:rsidRDefault="00F215FF" w:rsidP="00E4134E">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632B0938" w14:textId="77777777" w:rsidR="00F215FF" w:rsidRPr="006B0420" w:rsidRDefault="00F215FF" w:rsidP="00E4134E">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050DA79A" w14:textId="77777777" w:rsidR="00F215FF" w:rsidRPr="006B0420" w:rsidRDefault="00F215FF" w:rsidP="00E4134E">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77E374E4" w14:textId="77777777" w:rsidR="00F215FF" w:rsidRPr="006B0420" w:rsidRDefault="00F215FF" w:rsidP="00E4134E">
            <w:pPr>
              <w:widowControl w:val="0"/>
              <w:suppressAutoHyphens/>
              <w:jc w:val="center"/>
              <w:rPr>
                <w:rFonts w:ascii="Verdana" w:hAnsi="Verdana" w:cs="Arial"/>
                <w:sz w:val="18"/>
                <w:szCs w:val="18"/>
              </w:rPr>
            </w:pPr>
          </w:p>
        </w:tc>
      </w:tr>
      <w:tr w:rsidR="00F215FF" w:rsidRPr="00D32BD3" w14:paraId="17B6E18A" w14:textId="77777777" w:rsidTr="00E4134E">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148AC624" w14:textId="77777777" w:rsidR="00F215FF" w:rsidRPr="006B0420" w:rsidRDefault="00F215FF" w:rsidP="00E4134E">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2AE00E59" w14:textId="77777777" w:rsidR="00F215FF" w:rsidRPr="006B0420" w:rsidRDefault="00F215FF" w:rsidP="00E4134E">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709339CE" w14:textId="77777777" w:rsidR="00F215FF" w:rsidRPr="006B0420" w:rsidRDefault="00F215FF" w:rsidP="00E4134E">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5B1D8CFE" w14:textId="77777777" w:rsidR="00F215FF" w:rsidRPr="006B0420" w:rsidRDefault="00F215FF" w:rsidP="00E4134E">
            <w:pPr>
              <w:widowControl w:val="0"/>
              <w:suppressAutoHyphens/>
              <w:jc w:val="center"/>
              <w:rPr>
                <w:rFonts w:ascii="Verdana" w:hAnsi="Verdana" w:cs="Arial"/>
                <w:sz w:val="18"/>
                <w:szCs w:val="18"/>
              </w:rPr>
            </w:pPr>
          </w:p>
        </w:tc>
      </w:tr>
      <w:tr w:rsidR="00F215FF" w:rsidRPr="00D32BD3" w14:paraId="11FE116E" w14:textId="77777777" w:rsidTr="00E4134E">
        <w:trPr>
          <w:trHeight w:val="340"/>
          <w:jc w:val="center"/>
        </w:trPr>
        <w:tc>
          <w:tcPr>
            <w:tcW w:w="2405" w:type="dxa"/>
            <w:tcBorders>
              <w:top w:val="single" w:sz="4" w:space="0" w:color="auto"/>
              <w:left w:val="single" w:sz="4" w:space="0" w:color="auto"/>
              <w:bottom w:val="single" w:sz="4" w:space="0" w:color="auto"/>
              <w:right w:val="single" w:sz="4" w:space="0" w:color="auto"/>
            </w:tcBorders>
            <w:vAlign w:val="center"/>
          </w:tcPr>
          <w:p w14:paraId="5DF728DF" w14:textId="77777777" w:rsidR="00F215FF" w:rsidRPr="006B0420" w:rsidRDefault="00F215FF" w:rsidP="00E4134E">
            <w:pPr>
              <w:widowControl w:val="0"/>
              <w:suppressAutoHyphens/>
              <w:jc w:val="center"/>
              <w:rPr>
                <w:rFonts w:ascii="Verdana" w:hAnsi="Verdana" w:cs="Arial"/>
                <w:sz w:val="18"/>
                <w:szCs w:val="18"/>
              </w:rPr>
            </w:pPr>
          </w:p>
        </w:tc>
        <w:tc>
          <w:tcPr>
            <w:tcW w:w="2228" w:type="dxa"/>
            <w:tcBorders>
              <w:top w:val="single" w:sz="4" w:space="0" w:color="auto"/>
              <w:left w:val="single" w:sz="4" w:space="0" w:color="auto"/>
              <w:bottom w:val="single" w:sz="4" w:space="0" w:color="auto"/>
              <w:right w:val="single" w:sz="4" w:space="0" w:color="auto"/>
            </w:tcBorders>
            <w:vAlign w:val="center"/>
          </w:tcPr>
          <w:p w14:paraId="6DE7E6A0" w14:textId="77777777" w:rsidR="00F215FF" w:rsidRPr="006B0420" w:rsidRDefault="00F215FF" w:rsidP="00E4134E">
            <w:pPr>
              <w:widowControl w:val="0"/>
              <w:suppressAutoHyphens/>
              <w:jc w:val="center"/>
              <w:rPr>
                <w:rFonts w:ascii="Verdana" w:eastAsia="Arial Unicode MS" w:hAnsi="Verdana" w:cs="Arial"/>
                <w:sz w:val="18"/>
                <w:szCs w:val="18"/>
              </w:rPr>
            </w:pPr>
          </w:p>
        </w:tc>
        <w:tc>
          <w:tcPr>
            <w:tcW w:w="2733" w:type="dxa"/>
            <w:tcBorders>
              <w:top w:val="single" w:sz="4" w:space="0" w:color="auto"/>
              <w:left w:val="single" w:sz="4" w:space="0" w:color="auto"/>
              <w:bottom w:val="single" w:sz="4" w:space="0" w:color="auto"/>
              <w:right w:val="single" w:sz="4" w:space="0" w:color="auto"/>
            </w:tcBorders>
            <w:vAlign w:val="center"/>
          </w:tcPr>
          <w:p w14:paraId="74876C60" w14:textId="77777777" w:rsidR="00F215FF" w:rsidRPr="006B0420" w:rsidRDefault="00F215FF" w:rsidP="00E4134E">
            <w:pPr>
              <w:widowControl w:val="0"/>
              <w:suppressAutoHyphens/>
              <w:jc w:val="center"/>
              <w:rPr>
                <w:rFonts w:ascii="Verdana" w:hAnsi="Verdana" w:cs="Arial"/>
                <w:sz w:val="18"/>
                <w:szCs w:val="18"/>
              </w:rPr>
            </w:pPr>
          </w:p>
        </w:tc>
        <w:tc>
          <w:tcPr>
            <w:tcW w:w="2835" w:type="dxa"/>
            <w:tcBorders>
              <w:top w:val="single" w:sz="4" w:space="0" w:color="auto"/>
              <w:left w:val="single" w:sz="4" w:space="0" w:color="auto"/>
              <w:bottom w:val="single" w:sz="4" w:space="0" w:color="auto"/>
              <w:right w:val="single" w:sz="4" w:space="0" w:color="auto"/>
            </w:tcBorders>
            <w:vAlign w:val="center"/>
          </w:tcPr>
          <w:p w14:paraId="0A55A094" w14:textId="77777777" w:rsidR="00F215FF" w:rsidRPr="006B0420" w:rsidRDefault="00F215FF" w:rsidP="00E4134E">
            <w:pPr>
              <w:widowControl w:val="0"/>
              <w:suppressAutoHyphens/>
              <w:jc w:val="center"/>
              <w:rPr>
                <w:rFonts w:ascii="Verdana" w:hAnsi="Verdana" w:cs="Arial"/>
                <w:sz w:val="18"/>
                <w:szCs w:val="18"/>
              </w:rPr>
            </w:pPr>
          </w:p>
        </w:tc>
      </w:tr>
    </w:tbl>
    <w:p w14:paraId="5AEF5D42" w14:textId="77777777" w:rsidR="00F215FF" w:rsidRPr="006B0420" w:rsidRDefault="00F215FF" w:rsidP="00F215FF">
      <w:pPr>
        <w:pStyle w:val="Akapitzlist"/>
        <w:widowControl w:val="0"/>
        <w:numPr>
          <w:ilvl w:val="3"/>
          <w:numId w:val="1"/>
        </w:numPr>
        <w:suppressAutoHyphens/>
        <w:spacing w:before="240"/>
        <w:ind w:left="425" w:hanging="425"/>
        <w:contextualSpacing w:val="0"/>
        <w:rPr>
          <w:rFonts w:ascii="Verdana" w:hAnsi="Verdana" w:cs="Arial"/>
          <w:sz w:val="18"/>
          <w:szCs w:val="18"/>
        </w:rPr>
      </w:pPr>
      <w:r>
        <w:rPr>
          <w:rFonts w:ascii="Verdana" w:hAnsi="Verdana" w:cs="Arial"/>
          <w:bCs/>
          <w:sz w:val="18"/>
          <w:szCs w:val="18"/>
          <w:lang w:eastAsia="pl-PL"/>
        </w:rPr>
        <w:t>Nie dotyczy.</w:t>
      </w:r>
    </w:p>
    <w:p w14:paraId="2BD9A4F0" w14:textId="77777777" w:rsidR="00F215FF" w:rsidRPr="006B0420" w:rsidRDefault="00F215FF" w:rsidP="00F215FF">
      <w:pPr>
        <w:pStyle w:val="Akapitzlist"/>
        <w:numPr>
          <w:ilvl w:val="3"/>
          <w:numId w:val="1"/>
        </w:numPr>
        <w:spacing w:line="360" w:lineRule="auto"/>
        <w:ind w:left="425" w:right="2" w:hanging="425"/>
        <w:rPr>
          <w:rFonts w:ascii="Verdana" w:hAnsi="Verdana" w:cstheme="minorHAnsi"/>
          <w:sz w:val="18"/>
          <w:szCs w:val="18"/>
        </w:rPr>
      </w:pPr>
      <w:r>
        <w:rPr>
          <w:rFonts w:ascii="Verdana" w:hAnsi="Verdana" w:cstheme="minorHAnsi"/>
          <w:sz w:val="18"/>
          <w:szCs w:val="18"/>
        </w:rPr>
        <w:t>Nie dotyczy.</w:t>
      </w:r>
    </w:p>
    <w:p w14:paraId="57995D9C" w14:textId="77777777" w:rsidR="00F215FF" w:rsidRPr="006B0420" w:rsidRDefault="00F215FF" w:rsidP="00F215FF">
      <w:pPr>
        <w:pStyle w:val="Akapitzlist"/>
        <w:widowControl w:val="0"/>
        <w:numPr>
          <w:ilvl w:val="3"/>
          <w:numId w:val="1"/>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Uważamy się za związanych niniejszą ofertą przez okres określony w pkt. 18.1 SWZ.</w:t>
      </w:r>
    </w:p>
    <w:p w14:paraId="31A8FC05" w14:textId="77777777" w:rsidR="00F215FF" w:rsidRPr="006B0420" w:rsidRDefault="00F215FF" w:rsidP="00F215FF">
      <w:pPr>
        <w:pStyle w:val="Akapitzlist"/>
        <w:widowControl w:val="0"/>
        <w:numPr>
          <w:ilvl w:val="3"/>
          <w:numId w:val="1"/>
        </w:numPr>
        <w:suppressAutoHyphens/>
        <w:spacing w:before="240"/>
        <w:ind w:left="425" w:hanging="425"/>
        <w:contextualSpacing w:val="0"/>
        <w:rPr>
          <w:rFonts w:ascii="Verdana" w:hAnsi="Verdana" w:cs="Arial"/>
          <w:bCs/>
          <w:sz w:val="18"/>
          <w:szCs w:val="18"/>
          <w:lang w:eastAsia="pl-PL"/>
        </w:rPr>
      </w:pPr>
      <w:r w:rsidRPr="006B0420">
        <w:rPr>
          <w:rFonts w:ascii="Verdana" w:hAnsi="Verdana" w:cs="Arial"/>
          <w:bCs/>
          <w:sz w:val="18"/>
          <w:szCs w:val="18"/>
          <w:lang w:eastAsia="pl-PL"/>
        </w:rPr>
        <w:t>Oświadczamy, iż zachowamy poufność danych uzyskanych w toku postępowania zakupowego.</w:t>
      </w:r>
    </w:p>
    <w:p w14:paraId="3AD91732" w14:textId="77777777" w:rsidR="00F215FF" w:rsidRPr="006B0420" w:rsidRDefault="00F215FF" w:rsidP="00F215FF">
      <w:pPr>
        <w:pStyle w:val="Akapitzlist"/>
        <w:widowControl w:val="0"/>
        <w:numPr>
          <w:ilvl w:val="3"/>
          <w:numId w:val="1"/>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Zapoznaliśmy się z Komunikatem dot. obowiązku informacyjnego wynikającym z Rozporządzenia Parlamentu Europejskiego i Rady (UE) 2016/679 z dnia 27 kwietnia 2016 r. w sprawie ochrony osób fizycznych w związku z  przetwarzaniem danych osobowych i w sprawie swobodnego przepływu takich danych oraz uchylenia dyrektywy 95/46/WE (dalej „Rozporządzenie”), znajdującym się na stronie internetowej: </w:t>
      </w:r>
      <w:hyperlink r:id="rId11" w:history="1">
        <w:r w:rsidRPr="006B0420">
          <w:rPr>
            <w:rStyle w:val="Hipercze"/>
            <w:rFonts w:ascii="Verdana" w:hAnsi="Verdana" w:cs="Arial"/>
            <w:color w:val="00B0F0"/>
            <w:sz w:val="18"/>
            <w:szCs w:val="18"/>
            <w:lang w:eastAsia="pl-PL"/>
          </w:rPr>
          <w:t>www.gkpge.pl/bip/przetargi</w:t>
        </w:r>
      </w:hyperlink>
      <w:r w:rsidRPr="006B0420">
        <w:rPr>
          <w:rFonts w:ascii="Verdana" w:hAnsi="Verdana" w:cs="Arial"/>
          <w:sz w:val="18"/>
          <w:szCs w:val="18"/>
          <w:lang w:eastAsia="pl-PL"/>
        </w:rPr>
        <w:t>.</w:t>
      </w:r>
    </w:p>
    <w:p w14:paraId="355BA8AA" w14:textId="77777777" w:rsidR="00F215FF" w:rsidRPr="006B0420" w:rsidRDefault="00F215FF" w:rsidP="00F215FF">
      <w:pPr>
        <w:pStyle w:val="Akapitzlist"/>
        <w:widowControl w:val="0"/>
        <w:numPr>
          <w:ilvl w:val="3"/>
          <w:numId w:val="1"/>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lastRenderedPageBreak/>
        <w:t xml:space="preserve">Zapewniamy wystarczające gwarancje wdrożenia odpowiednich środków technicznych </w:t>
      </w:r>
      <w:r w:rsidRPr="006B0420">
        <w:rPr>
          <w:rFonts w:ascii="Verdana" w:hAnsi="Verdana" w:cs="Arial"/>
          <w:sz w:val="18"/>
          <w:szCs w:val="18"/>
          <w:lang w:eastAsia="pl-PL"/>
        </w:rPr>
        <w:br/>
        <w:t xml:space="preserve">i organizacyjnych, aby przetwarzanie danych osobowych spełniało wymogi wynikające </w:t>
      </w:r>
      <w:r w:rsidRPr="006B0420">
        <w:rPr>
          <w:rFonts w:ascii="Verdana" w:hAnsi="Verdana" w:cs="Arial"/>
          <w:sz w:val="18"/>
          <w:szCs w:val="18"/>
          <w:lang w:eastAsia="pl-PL"/>
        </w:rPr>
        <w:br/>
        <w:t xml:space="preserve">z obowiązujących przepisów o ochronie danych osobowych oraz przepisów Rozporządzenia (ogólne rozporządzenie o ochronie danych) – dalej: „RODO”, mających zastosowanie i chroniło prawa osób, których dane dotyczą. </w:t>
      </w:r>
    </w:p>
    <w:p w14:paraId="186250E3" w14:textId="77777777" w:rsidR="00F215FF" w:rsidRPr="006B0420" w:rsidRDefault="00F215FF" w:rsidP="00F215FF">
      <w:pPr>
        <w:pStyle w:val="Akapitzlist"/>
        <w:widowControl w:val="0"/>
        <w:numPr>
          <w:ilvl w:val="3"/>
          <w:numId w:val="1"/>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Znane są nam wszelkie obowiązki wynikające z obowiązujących przepisów o ochronie danych osobowych i przepisów RODO mających zastosowanie, które zobowiązany jest wykonywać podmiot przetwarzający dane osobowe na zlecenie administratora danych. </w:t>
      </w:r>
    </w:p>
    <w:p w14:paraId="0EC5C0C0" w14:textId="77777777" w:rsidR="00F215FF" w:rsidRPr="006B0420" w:rsidRDefault="00F215FF" w:rsidP="00F215FF">
      <w:pPr>
        <w:pStyle w:val="Akapitzlist"/>
        <w:widowControl w:val="0"/>
        <w:numPr>
          <w:ilvl w:val="3"/>
          <w:numId w:val="1"/>
        </w:numPr>
        <w:suppressAutoHyphens/>
        <w:spacing w:before="240"/>
        <w:ind w:left="425" w:hanging="425"/>
        <w:contextualSpacing w:val="0"/>
        <w:rPr>
          <w:rFonts w:ascii="Verdana" w:hAnsi="Verdana" w:cs="Arial"/>
          <w:sz w:val="18"/>
          <w:szCs w:val="18"/>
          <w:lang w:eastAsia="pl-PL"/>
        </w:rPr>
      </w:pPr>
      <w:r w:rsidRPr="006B0420">
        <w:rPr>
          <w:rFonts w:ascii="Verdana" w:hAnsi="Verdana" w:cs="Arial"/>
          <w:sz w:val="18"/>
          <w:szCs w:val="18"/>
          <w:lang w:eastAsia="pl-PL"/>
        </w:rPr>
        <w:t xml:space="preserve">Dopełniliśmy wszelkich obowiązków w stosunku do osób, których dane przekazujemy oraz w stosunku do Zamawiającego wynikających z przepisów o  ochronie danych osobowych i przepisów RODO. </w:t>
      </w:r>
    </w:p>
    <w:p w14:paraId="538046A3" w14:textId="77777777" w:rsidR="00F215FF" w:rsidRPr="006B0420" w:rsidRDefault="00F215FF" w:rsidP="00F215FF">
      <w:pPr>
        <w:pStyle w:val="Akapitzlist"/>
        <w:widowControl w:val="0"/>
        <w:numPr>
          <w:ilvl w:val="3"/>
          <w:numId w:val="1"/>
        </w:numPr>
        <w:suppressAutoHyphens/>
        <w:spacing w:before="240"/>
        <w:ind w:left="425" w:hanging="425"/>
        <w:contextualSpacing w:val="0"/>
        <w:rPr>
          <w:rFonts w:ascii="Verdana" w:hAnsi="Verdana" w:cs="Arial"/>
          <w:b/>
          <w:sz w:val="18"/>
          <w:szCs w:val="18"/>
          <w:lang w:eastAsia="pl-PL"/>
        </w:rPr>
      </w:pPr>
      <w:r w:rsidRPr="006B0420">
        <w:rPr>
          <w:rFonts w:ascii="Verdana" w:hAnsi="Verdana" w:cs="Arial"/>
          <w:sz w:val="18"/>
          <w:szCs w:val="18"/>
          <w:lang w:eastAsia="pl-PL"/>
        </w:rPr>
        <w:t xml:space="preserve">Przekazywane przez nas dane osobowe mogą być wykorzystane wyłącznie w  celach związanych z prowadzonym postępowaniem niepublicznym nr </w:t>
      </w:r>
      <w:r w:rsidRPr="00672208">
        <w:rPr>
          <w:rStyle w:val="Pogrubienie"/>
          <w:rFonts w:ascii="Verdana" w:hAnsi="Verdana" w:cs="Arial"/>
          <w:color w:val="000000"/>
          <w:sz w:val="18"/>
          <w:szCs w:val="18"/>
          <w:shd w:val="clear" w:color="auto" w:fill="FDFDFD"/>
        </w:rPr>
        <w:t>POST/PEC/PEC/ZSE/</w:t>
      </w:r>
      <w:r w:rsidR="00672208">
        <w:rPr>
          <w:rStyle w:val="Pogrubienie"/>
          <w:rFonts w:ascii="Verdana" w:hAnsi="Verdana" w:cs="Arial"/>
          <w:color w:val="000000"/>
          <w:sz w:val="18"/>
          <w:szCs w:val="18"/>
          <w:shd w:val="clear" w:color="auto" w:fill="FDFDFD"/>
        </w:rPr>
        <w:t>00</w:t>
      </w:r>
      <w:r w:rsidR="00BD03B0">
        <w:rPr>
          <w:rStyle w:val="Pogrubienie"/>
          <w:rFonts w:ascii="Verdana" w:hAnsi="Verdana" w:cs="Arial"/>
          <w:color w:val="000000"/>
          <w:sz w:val="18"/>
          <w:szCs w:val="18"/>
          <w:shd w:val="clear" w:color="auto" w:fill="FDFDFD"/>
        </w:rPr>
        <w:t>299</w:t>
      </w:r>
      <w:r w:rsidRPr="00672208">
        <w:rPr>
          <w:rStyle w:val="Pogrubienie"/>
          <w:rFonts w:ascii="Verdana" w:hAnsi="Verdana" w:cs="Arial"/>
          <w:color w:val="000000"/>
          <w:sz w:val="18"/>
          <w:szCs w:val="18"/>
          <w:shd w:val="clear" w:color="auto" w:fill="FDFDFD"/>
        </w:rPr>
        <w:t>/2025</w:t>
      </w:r>
      <w:r w:rsidR="00672208">
        <w:rPr>
          <w:rStyle w:val="Pogrubienie"/>
          <w:rFonts w:ascii="Verdana" w:hAnsi="Verdana" w:cs="Arial"/>
          <w:color w:val="000000"/>
          <w:sz w:val="18"/>
          <w:szCs w:val="18"/>
          <w:shd w:val="clear" w:color="auto" w:fill="FDFDFD"/>
        </w:rPr>
        <w:t>.</w:t>
      </w:r>
    </w:p>
    <w:p w14:paraId="7B22C097" w14:textId="77777777" w:rsidR="00F215FF" w:rsidRPr="006B0420" w:rsidRDefault="00F215FF" w:rsidP="00F215FF">
      <w:pPr>
        <w:autoSpaceDE w:val="0"/>
        <w:autoSpaceDN w:val="0"/>
        <w:spacing w:before="40" w:after="40" w:line="240" w:lineRule="auto"/>
        <w:rPr>
          <w:rFonts w:ascii="Verdana" w:hAnsi="Verdana"/>
          <w:sz w:val="18"/>
          <w:szCs w:val="18"/>
        </w:rPr>
      </w:pPr>
    </w:p>
    <w:p w14:paraId="7F4357D7" w14:textId="77777777" w:rsidR="00F215FF" w:rsidRPr="006B0420" w:rsidRDefault="00F215FF" w:rsidP="00F215FF">
      <w:pPr>
        <w:pStyle w:val="Akapitzlist"/>
        <w:numPr>
          <w:ilvl w:val="3"/>
          <w:numId w:val="1"/>
        </w:numPr>
        <w:autoSpaceDE w:val="0"/>
        <w:autoSpaceDN w:val="0"/>
        <w:spacing w:before="40" w:after="40" w:line="240" w:lineRule="auto"/>
        <w:ind w:left="426" w:hanging="426"/>
        <w:rPr>
          <w:rFonts w:ascii="Verdana" w:hAnsi="Verdana" w:cstheme="minorHAnsi"/>
          <w:sz w:val="18"/>
          <w:szCs w:val="18"/>
        </w:rPr>
      </w:pPr>
      <w:r w:rsidRPr="006B0420">
        <w:rPr>
          <w:rFonts w:ascii="Verdana" w:hAnsi="Verdana" w:cstheme="minorHAnsi"/>
          <w:sz w:val="18"/>
          <w:szCs w:val="18"/>
        </w:rPr>
        <w:t xml:space="preserve">Następujące oświadczenia lub dokumenty, o których mowa w pkt ……. SWZ, znajdują się w posiadaniu Zamawiającego tj. w Postępowaniu </w:t>
      </w:r>
      <w:r w:rsidRPr="006B0420">
        <w:rPr>
          <w:rFonts w:ascii="Verdana" w:hAnsi="Verdana" w:cstheme="minorHAnsi"/>
          <w:sz w:val="18"/>
          <w:szCs w:val="18"/>
          <w:lang w:eastAsia="pl-PL"/>
        </w:rPr>
        <w:t>zakupowym</w:t>
      </w:r>
      <w:r w:rsidRPr="006B0420">
        <w:rPr>
          <w:rFonts w:ascii="Verdana" w:eastAsia="Calibri" w:hAnsi="Verdana" w:cstheme="minorHAnsi"/>
          <w:sz w:val="18"/>
          <w:szCs w:val="18"/>
        </w:rPr>
        <w:t xml:space="preserve"> </w:t>
      </w:r>
      <w:r w:rsidRPr="006B0420">
        <w:rPr>
          <w:rFonts w:ascii="Verdana" w:hAnsi="Verdana" w:cstheme="minorHAnsi"/>
          <w:sz w:val="18"/>
          <w:szCs w:val="18"/>
        </w:rPr>
        <w:t>nr ………………………….., którego Organizatorem był ………………</w:t>
      </w:r>
      <w:r w:rsidRPr="006B0420">
        <w:rPr>
          <w:rFonts w:ascii="Verdana" w:hAnsi="Verdana" w:cstheme="minorHAnsi"/>
          <w:color w:val="000000"/>
          <w:sz w:val="18"/>
          <w:szCs w:val="18"/>
        </w:rPr>
        <w:t xml:space="preserve"> </w:t>
      </w:r>
    </w:p>
    <w:p w14:paraId="558DBE07" w14:textId="77777777" w:rsidR="00F215FF" w:rsidRPr="006B0420" w:rsidRDefault="00F215FF" w:rsidP="00F215FF">
      <w:pPr>
        <w:pStyle w:val="Akapitzlist"/>
        <w:numPr>
          <w:ilvl w:val="3"/>
          <w:numId w:val="1"/>
        </w:numPr>
        <w:autoSpaceDE w:val="0"/>
        <w:autoSpaceDN w:val="0"/>
        <w:spacing w:before="40" w:after="40" w:line="300" w:lineRule="atLeast"/>
        <w:ind w:left="426" w:hanging="426"/>
        <w:rPr>
          <w:rFonts w:ascii="Verdana" w:hAnsi="Verdana" w:cstheme="minorHAnsi"/>
          <w:sz w:val="18"/>
          <w:szCs w:val="18"/>
        </w:rPr>
      </w:pPr>
      <w:r w:rsidRPr="006B0420">
        <w:rPr>
          <w:rFonts w:ascii="Verdana" w:hAnsi="Verdana" w:cstheme="minorHAnsi"/>
          <w:bCs/>
          <w:sz w:val="18"/>
          <w:szCs w:val="18"/>
        </w:rPr>
        <w:t>Następujące dokumenty Zamawiający może pobrać bezpłatnie z ogólnodostępnych baz danych:……………………………….</w:t>
      </w:r>
    </w:p>
    <w:p w14:paraId="39BFF42D" w14:textId="77777777" w:rsidR="00F215FF" w:rsidRPr="006B0420" w:rsidRDefault="00F215FF" w:rsidP="00F215FF">
      <w:pPr>
        <w:pStyle w:val="Akapitzlist"/>
        <w:widowControl w:val="0"/>
        <w:numPr>
          <w:ilvl w:val="3"/>
          <w:numId w:val="1"/>
        </w:numPr>
        <w:suppressAutoHyphens/>
        <w:spacing w:before="240"/>
        <w:ind w:left="425" w:hanging="425"/>
        <w:contextualSpacing w:val="0"/>
        <w:rPr>
          <w:rFonts w:ascii="Verdana" w:hAnsi="Verdana" w:cstheme="minorHAnsi"/>
          <w:sz w:val="18"/>
          <w:szCs w:val="18"/>
          <w:lang w:eastAsia="pl-PL"/>
        </w:rPr>
      </w:pPr>
      <w:r w:rsidRPr="006B0420">
        <w:rPr>
          <w:rFonts w:ascii="Verdana" w:hAnsi="Verdana" w:cstheme="minorHAnsi"/>
          <w:sz w:val="18"/>
          <w:szCs w:val="18"/>
          <w:lang w:eastAsia="pl-PL"/>
        </w:rPr>
        <w:t>Do niniejszej oferty są dołączone następujące załączniki:</w:t>
      </w:r>
    </w:p>
    <w:p w14:paraId="14072FD4" w14:textId="77777777" w:rsidR="00F215FF" w:rsidRPr="006B0420" w:rsidRDefault="00F215FF" w:rsidP="00F215F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1 - …………</w:t>
      </w:r>
    </w:p>
    <w:p w14:paraId="72C28472" w14:textId="77777777" w:rsidR="00F215FF" w:rsidRPr="006B0420" w:rsidRDefault="00F215FF" w:rsidP="00F215FF">
      <w:pPr>
        <w:widowControl w:val="0"/>
        <w:tabs>
          <w:tab w:val="left" w:pos="2340"/>
        </w:tabs>
        <w:suppressAutoHyphens/>
        <w:spacing w:line="240" w:lineRule="auto"/>
        <w:ind w:firstLine="426"/>
        <w:jc w:val="left"/>
        <w:rPr>
          <w:rFonts w:ascii="Verdana" w:hAnsi="Verdana" w:cs="Arial"/>
          <w:bCs/>
          <w:i/>
          <w:sz w:val="18"/>
          <w:szCs w:val="18"/>
        </w:rPr>
      </w:pPr>
      <w:r w:rsidRPr="006B0420">
        <w:rPr>
          <w:rFonts w:ascii="Verdana" w:hAnsi="Verdana" w:cs="Arial"/>
          <w:bCs/>
          <w:i/>
          <w:sz w:val="18"/>
          <w:szCs w:val="18"/>
        </w:rPr>
        <w:t>Załącznik nr 2 - …………</w:t>
      </w:r>
    </w:p>
    <w:p w14:paraId="2B5FFE9A" w14:textId="77777777" w:rsidR="00F215FF" w:rsidRPr="006B0420" w:rsidRDefault="00F215FF" w:rsidP="00F215FF">
      <w:pPr>
        <w:widowControl w:val="0"/>
        <w:tabs>
          <w:tab w:val="left" w:pos="2340"/>
        </w:tabs>
        <w:suppressAutoHyphens/>
        <w:spacing w:line="240" w:lineRule="auto"/>
        <w:jc w:val="left"/>
        <w:rPr>
          <w:rFonts w:ascii="Verdana" w:hAnsi="Verdana" w:cs="Arial"/>
          <w:bCs/>
          <w:i/>
          <w:sz w:val="18"/>
          <w:szCs w:val="18"/>
        </w:rPr>
      </w:pPr>
    </w:p>
    <w:p w14:paraId="1CB73715" w14:textId="77777777" w:rsidR="00F215FF" w:rsidRDefault="00F215FF" w:rsidP="00F215FF">
      <w:pPr>
        <w:widowControl w:val="0"/>
        <w:suppressAutoHyphens/>
        <w:ind w:left="2127" w:right="-993" w:hanging="1701"/>
        <w:rPr>
          <w:rFonts w:ascii="Verdana" w:hAnsi="Verdana"/>
          <w:sz w:val="20"/>
        </w:rPr>
      </w:pPr>
      <w:r w:rsidRPr="006B0420">
        <w:rPr>
          <w:rFonts w:ascii="Verdana" w:hAnsi="Verdana"/>
          <w:sz w:val="18"/>
          <w:szCs w:val="18"/>
        </w:rPr>
        <w:t>.............................., dn. .........................</w:t>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r>
      <w:r w:rsidRPr="00D32BD3">
        <w:rPr>
          <w:rFonts w:ascii="Verdana" w:hAnsi="Verdana"/>
          <w:sz w:val="20"/>
        </w:rPr>
        <w:tab/>
        <w:t xml:space="preserve">   </w:t>
      </w:r>
      <w:r w:rsidRPr="00D32BD3">
        <w:rPr>
          <w:rFonts w:ascii="Verdana" w:hAnsi="Verdana"/>
          <w:sz w:val="20"/>
        </w:rPr>
        <w:tab/>
      </w:r>
      <w:r w:rsidRPr="00D32BD3">
        <w:rPr>
          <w:rFonts w:ascii="Verdana" w:hAnsi="Verdana"/>
          <w:sz w:val="20"/>
        </w:rPr>
        <w:tab/>
      </w:r>
    </w:p>
    <w:p w14:paraId="3BC8F200" w14:textId="77777777" w:rsidR="00F215FF" w:rsidRPr="006B0420" w:rsidRDefault="00F215FF" w:rsidP="00F215FF">
      <w:pPr>
        <w:widowControl w:val="0"/>
        <w:suppressAutoHyphens/>
        <w:ind w:left="2127" w:right="426" w:hanging="1701"/>
        <w:jc w:val="right"/>
        <w:rPr>
          <w:rFonts w:ascii="Verdana" w:hAnsi="Verdana"/>
          <w:sz w:val="18"/>
          <w:szCs w:val="18"/>
        </w:rPr>
      </w:pPr>
      <w:r w:rsidRPr="006B0420">
        <w:rPr>
          <w:rFonts w:ascii="Verdana" w:hAnsi="Verdana"/>
          <w:sz w:val="18"/>
          <w:szCs w:val="18"/>
        </w:rPr>
        <w:t>...............................................................</w:t>
      </w:r>
    </w:p>
    <w:p w14:paraId="26F8CDE2" w14:textId="77777777" w:rsidR="00F215FF" w:rsidRPr="006B0420" w:rsidRDefault="00F215FF" w:rsidP="00F215FF">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podpis osoby uprawnionej/ osób uprawnionych do składania oświadczeń woli w imieniu </w:t>
      </w:r>
    </w:p>
    <w:p w14:paraId="31FF0F73" w14:textId="77777777" w:rsidR="00F215FF" w:rsidRPr="006B0420" w:rsidRDefault="00F215FF" w:rsidP="00F215FF">
      <w:pPr>
        <w:widowControl w:val="0"/>
        <w:suppressAutoHyphens/>
        <w:spacing w:line="240" w:lineRule="auto"/>
        <w:ind w:left="5398" w:right="68"/>
        <w:jc w:val="center"/>
        <w:rPr>
          <w:rFonts w:ascii="Verdana" w:hAnsi="Verdana"/>
          <w:b/>
          <w:sz w:val="16"/>
          <w:szCs w:val="16"/>
        </w:rPr>
      </w:pPr>
      <w:r w:rsidRPr="006B0420">
        <w:rPr>
          <w:rFonts w:ascii="Verdana" w:hAnsi="Verdana"/>
          <w:b/>
          <w:sz w:val="16"/>
          <w:szCs w:val="16"/>
        </w:rPr>
        <w:t xml:space="preserve">Wykonawcy </w:t>
      </w:r>
    </w:p>
    <w:p w14:paraId="21007909" w14:textId="77777777" w:rsidR="00F215FF" w:rsidRPr="002A6CA3" w:rsidRDefault="00F215FF" w:rsidP="00F215F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A3001F9" w14:textId="77777777" w:rsidR="00F215FF" w:rsidRDefault="00F215FF" w:rsidP="00F215FF">
      <w:pPr>
        <w:spacing w:line="240" w:lineRule="auto"/>
        <w:jc w:val="left"/>
        <w:rPr>
          <w:rFonts w:ascii="Verdana" w:hAnsi="Verdana"/>
          <w:b/>
          <w:sz w:val="18"/>
          <w:szCs w:val="18"/>
        </w:rPr>
      </w:pPr>
      <w:bookmarkStart w:id="4" w:name="_Toc515896308"/>
      <w:bookmarkStart w:id="5" w:name="_Toc122344843"/>
    </w:p>
    <w:bookmarkEnd w:id="4"/>
    <w:bookmarkEnd w:id="5"/>
    <w:p w14:paraId="0EC86DAD" w14:textId="77777777" w:rsidR="00F215FF" w:rsidRPr="006B0420" w:rsidRDefault="00F215FF" w:rsidP="00F215FF">
      <w:pPr>
        <w:pStyle w:val="Akapitzlist"/>
        <w:widowControl w:val="0"/>
        <w:suppressAutoHyphens/>
        <w:spacing w:before="240" w:line="276" w:lineRule="auto"/>
        <w:ind w:left="425"/>
        <w:contextualSpacing w:val="0"/>
        <w:rPr>
          <w:rFonts w:ascii="Verdana" w:hAnsi="Verdana" w:cs="Arial"/>
          <w:sz w:val="18"/>
          <w:szCs w:val="18"/>
        </w:rPr>
      </w:pPr>
    </w:p>
    <w:p w14:paraId="3A242C83" w14:textId="77777777" w:rsidR="00296B94" w:rsidRPr="00EC4367" w:rsidRDefault="00F03F8C" w:rsidP="00EC4367"/>
    <w:sectPr w:rsidR="00296B94" w:rsidRPr="00EC4367">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F9F576" w14:textId="77777777" w:rsidR="00F03F8C" w:rsidRDefault="00F03F8C" w:rsidP="004E43AF">
      <w:pPr>
        <w:spacing w:line="240" w:lineRule="auto"/>
      </w:pPr>
      <w:r>
        <w:separator/>
      </w:r>
    </w:p>
  </w:endnote>
  <w:endnote w:type="continuationSeparator" w:id="0">
    <w:p w14:paraId="7B270430" w14:textId="77777777" w:rsidR="00F03F8C" w:rsidRDefault="00F03F8C" w:rsidP="004E43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66BB05" w14:textId="77777777" w:rsidR="00F03F8C" w:rsidRDefault="00F03F8C" w:rsidP="004E43AF">
      <w:pPr>
        <w:spacing w:line="240" w:lineRule="auto"/>
      </w:pPr>
      <w:r>
        <w:separator/>
      </w:r>
    </w:p>
  </w:footnote>
  <w:footnote w:type="continuationSeparator" w:id="0">
    <w:p w14:paraId="4070479C" w14:textId="77777777" w:rsidR="00F03F8C" w:rsidRDefault="00F03F8C" w:rsidP="004E43AF">
      <w:pPr>
        <w:spacing w:line="240" w:lineRule="auto"/>
      </w:pPr>
      <w:r>
        <w:continuationSeparator/>
      </w:r>
    </w:p>
  </w:footnote>
  <w:footnote w:id="1">
    <w:p w14:paraId="03DEABBE" w14:textId="77777777" w:rsidR="00EC4367" w:rsidRPr="006B0420" w:rsidRDefault="00EC4367" w:rsidP="00EC4367">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 przypadku konsorcjum należy wpisać wszystkich wykonawców oraz wskazać lidera.</w:t>
      </w:r>
    </w:p>
  </w:footnote>
  <w:footnote w:id="2">
    <w:p w14:paraId="106F4E93" w14:textId="77777777" w:rsidR="00F215FF" w:rsidRPr="007F20CB" w:rsidDel="00900F4B" w:rsidRDefault="00F215FF" w:rsidP="00F215FF">
      <w:pPr>
        <w:pStyle w:val="Tekstprzypisudolnego"/>
        <w:rPr>
          <w:del w:id="3" w:author="Auto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3">
    <w:p w14:paraId="192619DF" w14:textId="77777777" w:rsidR="00F215FF" w:rsidRPr="006B0420" w:rsidRDefault="00F215FF" w:rsidP="00F215FF">
      <w:pPr>
        <w:pStyle w:val="Tekstprzypisudolnego"/>
        <w:jc w:val="both"/>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w:t>
      </w:r>
    </w:p>
  </w:footnote>
  <w:footnote w:id="4">
    <w:p w14:paraId="65BB49E4" w14:textId="77777777" w:rsidR="00F215FF" w:rsidRPr="006B0420" w:rsidRDefault="00F215FF" w:rsidP="00F215FF">
      <w:pPr>
        <w:pStyle w:val="Default"/>
        <w:jc w:val="both"/>
        <w:rPr>
          <w:rFonts w:ascii="Verdana" w:eastAsiaTheme="minorHAnsi" w:hAnsi="Verdana" w:cstheme="minorHAnsi"/>
          <w:color w:val="auto"/>
          <w:sz w:val="14"/>
          <w:szCs w:val="14"/>
          <w:lang w:eastAsia="en-US"/>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w:t>
      </w:r>
      <w:proofErr w:type="spellStart"/>
      <w:r w:rsidRPr="006B0420">
        <w:rPr>
          <w:rFonts w:ascii="Verdana" w:eastAsiaTheme="minorHAnsi" w:hAnsi="Verdana" w:cstheme="minorHAnsi"/>
          <w:sz w:val="14"/>
          <w:szCs w:val="14"/>
          <w:lang w:eastAsia="en-US"/>
        </w:rPr>
        <w:t>mikroprzedsiębiorca</w:t>
      </w:r>
      <w:proofErr w:type="spellEnd"/>
      <w:r w:rsidRPr="006B0420">
        <w:rPr>
          <w:rFonts w:ascii="Verdana" w:eastAsiaTheme="minorHAnsi" w:hAnsi="Verdana" w:cstheme="minorHAnsi"/>
          <w:sz w:val="14"/>
          <w:szCs w:val="14"/>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6B0420">
        <w:rPr>
          <w:rFonts w:ascii="Verdana" w:eastAsiaTheme="minorHAnsi" w:hAnsi="Verdana" w:cstheme="minorHAnsi"/>
          <w:color w:val="auto"/>
          <w:sz w:val="14"/>
          <w:szCs w:val="14"/>
          <w:lang w:eastAsia="en-US"/>
        </w:rPr>
        <w:t xml:space="preserve">koniec jednego z tych lat nie przekroczyły równowartości w złotych 2 milionów euro; </w:t>
      </w:r>
    </w:p>
    <w:p w14:paraId="5D0E8D6A" w14:textId="77777777" w:rsidR="00F215FF" w:rsidRPr="006B0420" w:rsidRDefault="00F215FF" w:rsidP="00F215FF">
      <w:pPr>
        <w:autoSpaceDE w:val="0"/>
        <w:autoSpaceDN w:val="0"/>
        <w:adjustRightInd w:val="0"/>
        <w:spacing w:line="240" w:lineRule="auto"/>
        <w:rPr>
          <w:rFonts w:ascii="Verdana" w:eastAsiaTheme="minorHAnsi" w:hAnsi="Verdana" w:cstheme="minorHAnsi"/>
          <w:sz w:val="14"/>
          <w:szCs w:val="14"/>
        </w:rPr>
      </w:pPr>
      <w:r w:rsidRPr="006B0420">
        <w:rPr>
          <w:rFonts w:ascii="Verdana" w:eastAsiaTheme="minorHAnsi" w:hAnsi="Verdana" w:cstheme="minorHAnsi"/>
          <w:sz w:val="14"/>
          <w:szCs w:val="14"/>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1253F054" w14:textId="77777777" w:rsidR="00F215FF" w:rsidRPr="006B0420" w:rsidRDefault="00F215FF" w:rsidP="00F215FF">
      <w:pPr>
        <w:autoSpaceDE w:val="0"/>
        <w:autoSpaceDN w:val="0"/>
        <w:adjustRightInd w:val="0"/>
        <w:spacing w:line="240" w:lineRule="auto"/>
        <w:rPr>
          <w:rFonts w:ascii="Verdana" w:hAnsi="Verdana" w:cstheme="minorHAnsi"/>
          <w:sz w:val="14"/>
          <w:szCs w:val="14"/>
        </w:rPr>
      </w:pPr>
      <w:r w:rsidRPr="006B0420">
        <w:rPr>
          <w:rFonts w:ascii="Verdana" w:eastAsiaTheme="minorHAnsi" w:hAnsi="Verdana" w:cstheme="minorHAnsi"/>
          <w:sz w:val="14"/>
          <w:szCs w:val="14"/>
        </w:rPr>
        <w:t xml:space="preserve">średni przedsiębiorca – oznacza przedsiębiorcę, który w co najmniej jednym roku z dwóch ostatnich lat obrotowych spełniał łącznie następujące warunki: zatrudniał średniorocznie mniej niż 250 pracowników oraz </w:t>
      </w:r>
      <w:r w:rsidRPr="006B0420">
        <w:rPr>
          <w:rFonts w:ascii="Verdana" w:hAnsi="Verdana" w:cstheme="minorHAnsi"/>
          <w:sz w:val="14"/>
          <w:szCs w:val="14"/>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393791AB" w14:textId="77777777" w:rsidR="00F215FF" w:rsidRPr="006B0420" w:rsidRDefault="00F215FF" w:rsidP="00F215FF">
      <w:pPr>
        <w:pStyle w:val="Tekstprzypisudolnego"/>
        <w:rPr>
          <w:rFonts w:ascii="Verdana" w:hAnsi="Verdana" w:cstheme="minorHAnsi"/>
          <w:sz w:val="14"/>
          <w:szCs w:val="14"/>
        </w:rPr>
      </w:pPr>
      <w:r w:rsidRPr="006B0420">
        <w:rPr>
          <w:rStyle w:val="Odwoanieprzypisudolnego"/>
          <w:rFonts w:ascii="Verdana" w:hAnsi="Verdana" w:cstheme="minorHAnsi"/>
          <w:sz w:val="14"/>
          <w:szCs w:val="14"/>
        </w:rPr>
        <w:footnoteRef/>
      </w:r>
      <w:r w:rsidRPr="006B0420">
        <w:rPr>
          <w:rFonts w:ascii="Verdana" w:hAnsi="Verdana" w:cstheme="minorHAnsi"/>
          <w:sz w:val="14"/>
          <w:szCs w:val="14"/>
        </w:rPr>
        <w:t xml:space="preserve"> Niewłaściwe skreślić. </w:t>
      </w:r>
      <w:r w:rsidRPr="006B0420">
        <w:rPr>
          <w:rFonts w:ascii="Verdana" w:hAnsi="Verdana" w:cstheme="minorHAnsi"/>
          <w:sz w:val="14"/>
          <w:szCs w:val="14"/>
        </w:rPr>
        <w:br/>
        <w:t>- brak skreślenia oznacza, że Wykonawca przy realizacji zamówienia nie będzie korzystać z podwykonawców.</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059BF" w14:textId="77777777" w:rsidR="00EC4367" w:rsidRDefault="00EC4367" w:rsidP="00EC4367">
    <w:pPr>
      <w:tabs>
        <w:tab w:val="left" w:pos="8330"/>
      </w:tabs>
      <w:jc w:val="left"/>
      <w:rPr>
        <w:rFonts w:ascii="Trebuchet MS" w:hAnsi="Trebuchet MS"/>
        <w:color w:val="000000" w:themeColor="text1"/>
        <w:sz w:val="14"/>
        <w:szCs w:val="18"/>
      </w:rPr>
    </w:pPr>
    <w:r>
      <w:rPr>
        <w:rFonts w:ascii="Trebuchet MS" w:hAnsi="Trebuchet MS"/>
        <w:color w:val="000000" w:themeColor="text1"/>
        <w:sz w:val="14"/>
        <w:szCs w:val="18"/>
      </w:rPr>
      <w:t>Specyfikacja Warunków Zamówienia</w:t>
    </w:r>
  </w:p>
  <w:p w14:paraId="737FD411" w14:textId="77777777" w:rsidR="00EC4367" w:rsidRPr="00796896" w:rsidRDefault="00EC4367" w:rsidP="00EC4367">
    <w:pPr>
      <w:tabs>
        <w:tab w:val="left" w:pos="8330"/>
      </w:tabs>
      <w:jc w:val="left"/>
      <w:rPr>
        <w:rFonts w:ascii="Arial" w:hAnsi="Arial" w:cs="Arial"/>
        <w:sz w:val="16"/>
        <w:lang w:eastAsia="pl-PL"/>
      </w:rPr>
    </w:pPr>
    <w:r w:rsidRPr="00EC4367">
      <w:rPr>
        <w:rFonts w:ascii="Trebuchet MS" w:hAnsi="Trebuchet MS"/>
        <w:color w:val="000000" w:themeColor="text1"/>
        <w:sz w:val="14"/>
        <w:szCs w:val="18"/>
      </w:rPr>
      <w:t>POST/PEC/PEC/ZSE/0</w:t>
    </w:r>
    <w:r w:rsidR="002B417A">
      <w:rPr>
        <w:rFonts w:ascii="Trebuchet MS" w:hAnsi="Trebuchet MS"/>
        <w:color w:val="000000" w:themeColor="text1"/>
        <w:sz w:val="14"/>
        <w:szCs w:val="18"/>
      </w:rPr>
      <w:t>0</w:t>
    </w:r>
    <w:r w:rsidR="00BD03B0">
      <w:rPr>
        <w:rFonts w:ascii="Trebuchet MS" w:hAnsi="Trebuchet MS"/>
        <w:color w:val="000000" w:themeColor="text1"/>
        <w:sz w:val="14"/>
        <w:szCs w:val="18"/>
      </w:rPr>
      <w:t>299</w:t>
    </w:r>
    <w:r w:rsidRPr="00EC4367">
      <w:rPr>
        <w:rFonts w:ascii="Trebuchet MS" w:hAnsi="Trebuchet MS"/>
        <w:color w:val="000000" w:themeColor="text1"/>
        <w:sz w:val="14"/>
        <w:szCs w:val="18"/>
      </w:rPr>
      <w:t>/2025</w:t>
    </w:r>
    <w:r>
      <w:rPr>
        <w:rFonts w:ascii="Trebuchet MS" w:hAnsi="Trebuchet MS"/>
        <w:color w:val="000000" w:themeColor="text1"/>
        <w:sz w:val="14"/>
        <w:szCs w:val="18"/>
      </w:rPr>
      <w:tab/>
    </w:r>
  </w:p>
  <w:p w14:paraId="09F78EA9" w14:textId="77777777" w:rsidR="00EC4367" w:rsidRDefault="00EC4367" w:rsidP="00EC4367">
    <w:pPr>
      <w:suppressAutoHyphens/>
      <w:ind w:right="187"/>
      <w:rPr>
        <w:rFonts w:ascii="Trebuchet MS" w:hAnsi="Trebuchet MS"/>
        <w:color w:val="000000" w:themeColor="text1"/>
        <w:sz w:val="14"/>
        <w:szCs w:val="18"/>
      </w:rPr>
    </w:pPr>
    <w:r>
      <w:rPr>
        <w:rFonts w:ascii="Trebuchet MS" w:hAnsi="Trebuchet MS"/>
        <w:color w:val="000000" w:themeColor="text1"/>
        <w:sz w:val="14"/>
        <w:szCs w:val="18"/>
      </w:rPr>
      <w:t xml:space="preserve">                                                                                                                                                                </w:t>
    </w:r>
    <w:r w:rsidRPr="00EC4367">
      <w:rPr>
        <w:rFonts w:ascii="Trebuchet MS" w:hAnsi="Trebuchet MS"/>
        <w:color w:val="000000" w:themeColor="text1"/>
        <w:sz w:val="14"/>
        <w:szCs w:val="18"/>
      </w:rPr>
      <w:object w:dxaOrig="19201" w:dyaOrig="7000" w14:anchorId="1ABA9B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9pt">
          <v:imagedata r:id="rId1" o:title=""/>
        </v:shape>
        <o:OLEObject Type="Embed" ProgID="PBrush" ShapeID="_x0000_i1025" DrawAspect="Content" ObjectID="_1804565009" r:id="rId2"/>
      </w:object>
    </w:r>
  </w:p>
  <w:p w14:paraId="79288DE2" w14:textId="77777777" w:rsidR="00EC4367" w:rsidRDefault="00EC4367" w:rsidP="00EC436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3EFD3CEF"/>
    <w:multiLevelType w:val="hybridMultilevel"/>
    <w:tmpl w:val="C97AC6A0"/>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9500CE54">
      <w:start w:val="1"/>
      <w:numFmt w:val="decimal"/>
      <w:lvlText w:val="%4."/>
      <w:lvlJc w:val="left"/>
      <w:pPr>
        <w:ind w:left="2880" w:hanging="360"/>
      </w:pPr>
      <w:rPr>
        <w:b w:val="0"/>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3AF"/>
    <w:rsid w:val="00005401"/>
    <w:rsid w:val="0003227C"/>
    <w:rsid w:val="000343E5"/>
    <w:rsid w:val="000578A5"/>
    <w:rsid w:val="00085917"/>
    <w:rsid w:val="000D4571"/>
    <w:rsid w:val="00127F74"/>
    <w:rsid w:val="00223E67"/>
    <w:rsid w:val="002918CF"/>
    <w:rsid w:val="002B417A"/>
    <w:rsid w:val="003760E6"/>
    <w:rsid w:val="003B3C29"/>
    <w:rsid w:val="003D3B3E"/>
    <w:rsid w:val="003E7B36"/>
    <w:rsid w:val="004221F3"/>
    <w:rsid w:val="00432A40"/>
    <w:rsid w:val="00433F6C"/>
    <w:rsid w:val="00461154"/>
    <w:rsid w:val="004E43AF"/>
    <w:rsid w:val="0054374E"/>
    <w:rsid w:val="005B2A99"/>
    <w:rsid w:val="00601E26"/>
    <w:rsid w:val="00635719"/>
    <w:rsid w:val="00672208"/>
    <w:rsid w:val="006A37CB"/>
    <w:rsid w:val="007A34A4"/>
    <w:rsid w:val="007F20CB"/>
    <w:rsid w:val="00800306"/>
    <w:rsid w:val="008865E6"/>
    <w:rsid w:val="008A21AD"/>
    <w:rsid w:val="0090761E"/>
    <w:rsid w:val="009714D6"/>
    <w:rsid w:val="009B0581"/>
    <w:rsid w:val="009B2FA7"/>
    <w:rsid w:val="00A66984"/>
    <w:rsid w:val="00AE1228"/>
    <w:rsid w:val="00AE3C29"/>
    <w:rsid w:val="00AF5F3B"/>
    <w:rsid w:val="00B22F0E"/>
    <w:rsid w:val="00BD03B0"/>
    <w:rsid w:val="00BE69CE"/>
    <w:rsid w:val="00C32312"/>
    <w:rsid w:val="00C46641"/>
    <w:rsid w:val="00CB5141"/>
    <w:rsid w:val="00CF5371"/>
    <w:rsid w:val="00CF5AB7"/>
    <w:rsid w:val="00DD358C"/>
    <w:rsid w:val="00DD3AB4"/>
    <w:rsid w:val="00E13871"/>
    <w:rsid w:val="00E164A9"/>
    <w:rsid w:val="00E41B71"/>
    <w:rsid w:val="00E7681F"/>
    <w:rsid w:val="00EC4367"/>
    <w:rsid w:val="00EE5323"/>
    <w:rsid w:val="00EF1F08"/>
    <w:rsid w:val="00F039E1"/>
    <w:rsid w:val="00F03F8C"/>
    <w:rsid w:val="00F215FF"/>
    <w:rsid w:val="00F647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1E0DA2"/>
  <w15:chartTrackingRefBased/>
  <w15:docId w15:val="{41EF6E73-F9C5-4F33-B6CF-25C889030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E43AF"/>
    <w:pPr>
      <w:spacing w:after="0" w:line="288" w:lineRule="auto"/>
      <w:jc w:val="both"/>
    </w:pPr>
    <w:rPr>
      <w:rFonts w:ascii="Times New Roman" w:eastAsia="Times New Roman" w:hAnsi="Times New Roman" w:cs="Times New Roman"/>
      <w:szCs w:val="20"/>
    </w:rPr>
  </w:style>
  <w:style w:type="paragraph" w:styleId="Nagwek2">
    <w:name w:val="heading 2"/>
    <w:basedOn w:val="Normalny"/>
    <w:next w:val="Normalny"/>
    <w:link w:val="Nagwek2Znak"/>
    <w:uiPriority w:val="9"/>
    <w:semiHidden/>
    <w:unhideWhenUsed/>
    <w:qFormat/>
    <w:rsid w:val="00DD358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rsid w:val="004E43AF"/>
    <w:rPr>
      <w:rFonts w:cs="Times New Roman"/>
      <w:color w:val="0000FF"/>
      <w:u w:val="single"/>
    </w:rPr>
  </w:style>
  <w:style w:type="paragraph" w:styleId="Tekstprzypisudolnego">
    <w:name w:val="footnote text"/>
    <w:aliases w:val="Tekst przypisu Znak,Tekst przypisu1,Tekst przypisu2,Tekst przypisu3,Przypis dolny"/>
    <w:basedOn w:val="Normalny"/>
    <w:link w:val="TekstprzypisudolnegoZnak"/>
    <w:rsid w:val="004E43AF"/>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4E43AF"/>
    <w:rPr>
      <w:rFonts w:ascii="Times New Roman" w:eastAsia="Times New Roman" w:hAnsi="Times New Roman" w:cs="Times New Roman"/>
      <w:sz w:val="20"/>
      <w:szCs w:val="20"/>
      <w:lang w:eastAsia="pl-PL"/>
    </w:rPr>
  </w:style>
  <w:style w:type="character" w:styleId="Odwoanieprzypisudolnego">
    <w:name w:val="footnote reference"/>
    <w:basedOn w:val="Domylnaczcionkaakapitu"/>
    <w:rsid w:val="004E43AF"/>
    <w:rPr>
      <w:rFonts w:cs="Times New Roman"/>
      <w:vertAlign w:val="superscript"/>
    </w:rPr>
  </w:style>
  <w:style w:type="paragraph" w:customStyle="1" w:styleId="Default">
    <w:name w:val="Default"/>
    <w:rsid w:val="004E43AF"/>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4E43AF"/>
    <w:pPr>
      <w:ind w:left="720"/>
      <w:contextualSpacing/>
    </w:p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4E43AF"/>
    <w:rPr>
      <w:rFonts w:ascii="Times New Roman" w:eastAsia="Times New Roman" w:hAnsi="Times New Roman" w:cs="Times New Roman"/>
      <w:szCs w:val="20"/>
    </w:rPr>
  </w:style>
  <w:style w:type="character" w:customStyle="1" w:styleId="Nagwek2Znak">
    <w:name w:val="Nagłówek 2 Znak"/>
    <w:basedOn w:val="Domylnaczcionkaakapitu"/>
    <w:link w:val="Nagwek2"/>
    <w:uiPriority w:val="9"/>
    <w:semiHidden/>
    <w:rsid w:val="00DD358C"/>
    <w:rPr>
      <w:rFonts w:asciiTheme="majorHAnsi" w:eastAsiaTheme="majorEastAsia" w:hAnsiTheme="majorHAnsi" w:cstheme="majorBidi"/>
      <w:color w:val="2E74B5" w:themeColor="accent1" w:themeShade="BF"/>
      <w:sz w:val="26"/>
      <w:szCs w:val="26"/>
    </w:rPr>
  </w:style>
  <w:style w:type="paragraph" w:styleId="Tekstkomentarza">
    <w:name w:val="annotation text"/>
    <w:basedOn w:val="Normalny"/>
    <w:link w:val="TekstkomentarzaZnak"/>
    <w:autoRedefine/>
    <w:uiPriority w:val="99"/>
    <w:rsid w:val="00127F74"/>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rsid w:val="00127F74"/>
    <w:rPr>
      <w:rFonts w:ascii="Verdana" w:eastAsia="Times New Roman" w:hAnsi="Verdana" w:cstheme="minorHAnsi"/>
      <w:sz w:val="20"/>
      <w:szCs w:val="20"/>
      <w:lang w:eastAsia="pl-PL"/>
    </w:rPr>
  </w:style>
  <w:style w:type="character" w:styleId="Odwoaniedokomentarza">
    <w:name w:val="annotation reference"/>
    <w:basedOn w:val="Domylnaczcionkaakapitu"/>
    <w:uiPriority w:val="99"/>
    <w:rsid w:val="00EC4367"/>
    <w:rPr>
      <w:rFonts w:cs="Times New Roman"/>
      <w:sz w:val="16"/>
    </w:rPr>
  </w:style>
  <w:style w:type="paragraph" w:styleId="Tekstdymka">
    <w:name w:val="Balloon Text"/>
    <w:basedOn w:val="Normalny"/>
    <w:link w:val="TekstdymkaZnak"/>
    <w:uiPriority w:val="99"/>
    <w:semiHidden/>
    <w:unhideWhenUsed/>
    <w:rsid w:val="00EC4367"/>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C4367"/>
    <w:rPr>
      <w:rFonts w:ascii="Segoe UI" w:eastAsia="Times New Roman" w:hAnsi="Segoe UI" w:cs="Segoe UI"/>
      <w:sz w:val="18"/>
      <w:szCs w:val="18"/>
    </w:rPr>
  </w:style>
  <w:style w:type="paragraph" w:styleId="Nagwek">
    <w:name w:val="header"/>
    <w:basedOn w:val="Normalny"/>
    <w:link w:val="NagwekZnak"/>
    <w:uiPriority w:val="99"/>
    <w:unhideWhenUsed/>
    <w:rsid w:val="00EC4367"/>
    <w:pPr>
      <w:tabs>
        <w:tab w:val="center" w:pos="4536"/>
        <w:tab w:val="right" w:pos="9072"/>
      </w:tabs>
      <w:spacing w:line="240" w:lineRule="auto"/>
    </w:pPr>
  </w:style>
  <w:style w:type="character" w:customStyle="1" w:styleId="NagwekZnak">
    <w:name w:val="Nagłówek Znak"/>
    <w:basedOn w:val="Domylnaczcionkaakapitu"/>
    <w:link w:val="Nagwek"/>
    <w:uiPriority w:val="99"/>
    <w:rsid w:val="00EC4367"/>
    <w:rPr>
      <w:rFonts w:ascii="Times New Roman" w:eastAsia="Times New Roman" w:hAnsi="Times New Roman" w:cs="Times New Roman"/>
      <w:szCs w:val="20"/>
    </w:rPr>
  </w:style>
  <w:style w:type="paragraph" w:styleId="Stopka">
    <w:name w:val="footer"/>
    <w:basedOn w:val="Normalny"/>
    <w:link w:val="StopkaZnak"/>
    <w:uiPriority w:val="99"/>
    <w:unhideWhenUsed/>
    <w:rsid w:val="00EC4367"/>
    <w:pPr>
      <w:tabs>
        <w:tab w:val="center" w:pos="4536"/>
        <w:tab w:val="right" w:pos="9072"/>
      </w:tabs>
      <w:spacing w:line="240" w:lineRule="auto"/>
    </w:pPr>
  </w:style>
  <w:style w:type="character" w:customStyle="1" w:styleId="StopkaZnak">
    <w:name w:val="Stopka Znak"/>
    <w:basedOn w:val="Domylnaczcionkaakapitu"/>
    <w:link w:val="Stopka"/>
    <w:uiPriority w:val="99"/>
    <w:rsid w:val="00EC4367"/>
    <w:rPr>
      <w:rFonts w:ascii="Times New Roman" w:eastAsia="Times New Roman" w:hAnsi="Times New Roman" w:cs="Times New Roman"/>
      <w:szCs w:val="20"/>
    </w:rPr>
  </w:style>
  <w:style w:type="character" w:styleId="Pogrubienie">
    <w:name w:val="Strong"/>
    <w:basedOn w:val="Domylnaczcionkaakapitu"/>
    <w:uiPriority w:val="22"/>
    <w:qFormat/>
    <w:rsid w:val="00F215FF"/>
    <w:rPr>
      <w:b/>
      <w:bCs/>
    </w:rPr>
  </w:style>
  <w:style w:type="paragraph" w:styleId="Tematkomentarza">
    <w:name w:val="annotation subject"/>
    <w:basedOn w:val="Tekstkomentarza"/>
    <w:next w:val="Tekstkomentarza"/>
    <w:link w:val="TematkomentarzaZnak"/>
    <w:uiPriority w:val="99"/>
    <w:semiHidden/>
    <w:unhideWhenUsed/>
    <w:rsid w:val="00432A40"/>
    <w:pPr>
      <w:jc w:val="both"/>
    </w:pPr>
    <w:rPr>
      <w:rFonts w:ascii="Times New Roman" w:hAnsi="Times New Roman" w:cs="Times New Roman"/>
      <w:b/>
      <w:bCs/>
      <w:lang w:eastAsia="en-US"/>
    </w:rPr>
  </w:style>
  <w:style w:type="character" w:customStyle="1" w:styleId="TematkomentarzaZnak">
    <w:name w:val="Temat komentarza Znak"/>
    <w:basedOn w:val="TekstkomentarzaZnak"/>
    <w:link w:val="Tematkomentarza"/>
    <w:uiPriority w:val="99"/>
    <w:semiHidden/>
    <w:rsid w:val="00432A40"/>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1689201">
      <w:bodyDiv w:val="1"/>
      <w:marLeft w:val="0"/>
      <w:marRight w:val="0"/>
      <w:marTop w:val="0"/>
      <w:marBottom w:val="0"/>
      <w:divBdr>
        <w:top w:val="none" w:sz="0" w:space="0" w:color="auto"/>
        <w:left w:val="none" w:sz="0" w:space="0" w:color="auto"/>
        <w:bottom w:val="none" w:sz="0" w:space="0" w:color="auto"/>
        <w:right w:val="none" w:sz="0" w:space="0" w:color="auto"/>
      </w:divBdr>
    </w:div>
    <w:div w:id="837354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99D252BF8D1ED41833C8E9F402A0A60" ma:contentTypeVersion="0" ma:contentTypeDescription="SWPP2 Dokument bazowy" ma:contentTypeScope="" ma:versionID="83b6d24b1e4b4e518d0276ed93c791ad">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oferty.docx</dmsv2BaseFileName>
    <dmsv2BaseDisplayName xmlns="http://schemas.microsoft.com/sharepoint/v3">Załącznik nr 3 do SWZ - Formularz oferty</dmsv2BaseDisplayName>
    <dmsv2SWPP2ObjectNumber xmlns="http://schemas.microsoft.com/sharepoint/v3">POST/PEC/PEC/ZSE/00299/2025                       </dmsv2SWPP2ObjectNumber>
    <dmsv2SWPP2SumMD5 xmlns="http://schemas.microsoft.com/sharepoint/v3">ff289a1592a7b931d44fd7dd78571728</dmsv2SWPP2SumMD5>
    <dmsv2BaseMoved xmlns="http://schemas.microsoft.com/sharepoint/v3">false</dmsv2BaseMoved>
    <dmsv2BaseIsSensitive xmlns="http://schemas.microsoft.com/sharepoint/v3">true</dmsv2BaseIsSensitive>
    <dmsv2SWPP2IDSWPP2 xmlns="http://schemas.microsoft.com/sharepoint/v3">674290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22002040</dmsv2BaseClientSystemDocumentID>
    <dmsv2BaseModifiedByID xmlns="http://schemas.microsoft.com/sharepoint/v3">19100160</dmsv2BaseModifiedByID>
    <dmsv2BaseCreatedByID xmlns="http://schemas.microsoft.com/sharepoint/v3">19100160</dmsv2BaseCreatedByID>
    <dmsv2SWPP2ObjectDepartment xmlns="http://schemas.microsoft.com/sharepoint/v3">00000001000l00030004</dmsv2SWPP2ObjectDepartment>
    <dmsv2SWPP2ObjectName xmlns="http://schemas.microsoft.com/sharepoint/v3">Postępowanie</dmsv2SWPP2ObjectName>
    <_dlc_DocId xmlns="a19cb1c7-c5c7-46d4-85ae-d83685407bba">JT264K7MUK5A-670323619-17961</_dlc_DocId>
    <_dlc_DocIdUrl xmlns="a19cb1c7-c5c7-46d4-85ae-d83685407bba">
      <Url>https://swpp2.dms.gkpge.pl/sites/35/_layouts/15/DocIdRedir.aspx?ID=JT264K7MUK5A-670323619-17961</Url>
      <Description>JT264K7MUK5A-670323619-17961</Description>
    </_dlc_DocIdUrl>
  </documentManagement>
</p:properties>
</file>

<file path=customXml/itemProps1.xml><?xml version="1.0" encoding="utf-8"?>
<ds:datastoreItem xmlns:ds="http://schemas.openxmlformats.org/officeDocument/2006/customXml" ds:itemID="{EBE6C7BF-4955-468F-9B5D-82A383A9E4C2}">
  <ds:schemaRefs>
    <ds:schemaRef ds:uri="http://schemas.microsoft.com/sharepoint/v3/contenttype/forms"/>
  </ds:schemaRefs>
</ds:datastoreItem>
</file>

<file path=customXml/itemProps2.xml><?xml version="1.0" encoding="utf-8"?>
<ds:datastoreItem xmlns:ds="http://schemas.openxmlformats.org/officeDocument/2006/customXml" ds:itemID="{571E4431-2611-423D-A8D2-87061A711A51}">
  <ds:schemaRefs>
    <ds:schemaRef ds:uri="http://schemas.microsoft.com/sharepoint/events"/>
  </ds:schemaRefs>
</ds:datastoreItem>
</file>

<file path=customXml/itemProps3.xml><?xml version="1.0" encoding="utf-8"?>
<ds:datastoreItem xmlns:ds="http://schemas.openxmlformats.org/officeDocument/2006/customXml" ds:itemID="{6EECF99D-1F1A-4B3B-B1E6-1A71871BFB32}"/>
</file>

<file path=customXml/itemProps4.xml><?xml version="1.0" encoding="utf-8"?>
<ds:datastoreItem xmlns:ds="http://schemas.openxmlformats.org/officeDocument/2006/customXml" ds:itemID="{19BE7476-2F70-444C-8FE7-E8AEE81C513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1598</Words>
  <Characters>9592</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Graczyk Katarzyna [PGE EC S.A.]</dc:creator>
  <cp:keywords/>
  <dc:description/>
  <cp:lastModifiedBy>Graczyk Katarzyna [PGE EC S.A.]</cp:lastModifiedBy>
  <cp:revision>4</cp:revision>
  <dcterms:created xsi:type="dcterms:W3CDTF">2025-03-26T10:03:00Z</dcterms:created>
  <dcterms:modified xsi:type="dcterms:W3CDTF">2025-03-27T06:17:00Z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0x0101891000199D252BF8D1ED41833C8E9F402A0A60</vt:lpwstr>
  </property>
  <property fmtid="{D5CDD505-2E9C-101B-9397-08002B2CF9AE}" pid="3" name="_dlc_DocIdItemGuid">
    <vt:lpwstr>23928c67-e230-4674-9d8a-e8e25ab681e8</vt:lpwstr>
  </property>
</Properties>
</file>