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4153725B" w:rsidR="0042031F" w:rsidRPr="00C05CFB" w:rsidRDefault="0042031F" w:rsidP="00C05CFB">
      <w:pPr>
        <w:widowControl w:val="0"/>
        <w:suppressAutoHyphens/>
        <w:rPr>
          <w:rFonts w:ascii="Verdana" w:eastAsia="Calibri" w:hAnsi="Verdana" w:cstheme="minorHAnsi"/>
          <w:bCs/>
          <w:sz w:val="20"/>
          <w:lang w:eastAsia="pl-PL"/>
        </w:rPr>
      </w:pPr>
      <w:r w:rsidRPr="002A6CA3">
        <w:rPr>
          <w:rFonts w:ascii="Verdana" w:hAnsi="Verdana" w:cs="Arial"/>
          <w:sz w:val="20"/>
        </w:rPr>
        <w:t xml:space="preserve">My, niżej podpisani, nawiązując do </w:t>
      </w:r>
      <w:r w:rsidRPr="00C05CFB">
        <w:rPr>
          <w:rFonts w:ascii="Verdana" w:hAnsi="Verdana" w:cs="Arial"/>
          <w:sz w:val="20"/>
        </w:rPr>
        <w:t xml:space="preserve">postępowania o udzielenie zamówienia </w:t>
      </w:r>
      <w:r w:rsidRPr="00C05CFB">
        <w:rPr>
          <w:rFonts w:ascii="Verdana" w:hAnsi="Verdana" w:cstheme="minorHAnsi"/>
          <w:sz w:val="20"/>
        </w:rPr>
        <w:t xml:space="preserve">nr </w:t>
      </w:r>
      <w:r w:rsidR="00C05CFB" w:rsidRPr="00C05CFB">
        <w:rPr>
          <w:rFonts w:ascii="Verdana" w:eastAsia="Calibri" w:hAnsi="Verdana" w:cstheme="minorHAnsi"/>
          <w:bCs/>
          <w:sz w:val="20"/>
          <w:lang w:eastAsia="pl-PL"/>
        </w:rPr>
        <w:t xml:space="preserve">POST/PEC/PEC/ZNW/01046/2024 </w:t>
      </w:r>
      <w:r w:rsidRPr="00C05CFB">
        <w:rPr>
          <w:rFonts w:ascii="Verdana" w:hAnsi="Verdana" w:cstheme="minorHAnsi"/>
          <w:sz w:val="20"/>
        </w:rPr>
        <w:t xml:space="preserve">prowadzonego w trybie przetargu nieograniczonego na wykonanie </w:t>
      </w:r>
      <w:r w:rsidR="00BF1B92" w:rsidRPr="00C05CFB">
        <w:rPr>
          <w:rFonts w:ascii="Verdana" w:hAnsi="Verdana" w:cstheme="minorHAnsi"/>
          <w:sz w:val="20"/>
        </w:rPr>
        <w:t>robót budowlanych</w:t>
      </w:r>
      <w:r w:rsidRPr="00C05CFB">
        <w:rPr>
          <w:rFonts w:ascii="Verdana" w:hAnsi="Verdana" w:cstheme="minorHAnsi"/>
          <w:sz w:val="20"/>
        </w:rPr>
        <w:t xml:space="preserve"> pn. </w:t>
      </w:r>
      <w:r w:rsidR="00C05CFB" w:rsidRPr="00C05CFB">
        <w:rPr>
          <w:rFonts w:ascii="Verdana" w:hAnsi="Verdana" w:cstheme="minorHAnsi"/>
          <w:b/>
          <w:sz w:val="20"/>
        </w:rPr>
        <w:t>Umowa sukcesywna w zakresie remontów bocznic kolejowych w PGE Energia Ciepła S.A. Oddział Wybrzeże</w:t>
      </w:r>
      <w:r w:rsidR="009B4E6B" w:rsidRPr="00C05CFB">
        <w:rPr>
          <w:rFonts w:ascii="Verdana" w:hAnsi="Verdana" w:cstheme="minorHAnsi"/>
          <w:b/>
          <w:sz w:val="20"/>
        </w:rPr>
        <w:t xml:space="preserve"> </w:t>
      </w:r>
      <w:r w:rsidRPr="00C05CFB">
        <w:rPr>
          <w:rFonts w:ascii="Verdana" w:hAnsi="Verdana" w:cstheme="minorHAnsi"/>
          <w:sz w:val="20"/>
        </w:rPr>
        <w:t>niniejszym</w:t>
      </w:r>
      <w:r w:rsidRPr="00C05CFB">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C05CFB"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xml:space="preserve">[......] </w:t>
      </w:r>
      <w:proofErr w:type="gramStart"/>
      <w:r w:rsidRPr="002A6CA3">
        <w:rPr>
          <w:rFonts w:ascii="Verdana" w:hAnsi="Verdana" w:cs="Arial"/>
          <w:b/>
          <w:sz w:val="20"/>
        </w:rPr>
        <w:t>netto</w:t>
      </w:r>
      <w:proofErr w:type="gramEnd"/>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t>
      </w:r>
      <w:proofErr w:type="gramStart"/>
      <w:r w:rsidRPr="002A6CA3">
        <w:rPr>
          <w:rFonts w:ascii="Verdana" w:hAnsi="Verdana" w:cs="Arial"/>
          <w:sz w:val="20"/>
        </w:rPr>
        <w:t>wyliczoną</w:t>
      </w:r>
      <w:proofErr w:type="gramEnd"/>
      <w:r w:rsidRPr="002A6CA3">
        <w:rPr>
          <w:rFonts w:ascii="Verdana" w:hAnsi="Verdana" w:cs="Arial"/>
          <w:sz w:val="20"/>
        </w:rPr>
        <w:t xml:space="preserve">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 xml:space="preserve">słownie:  </w:t>
      </w:r>
      <w:r w:rsidRPr="00C05CFB">
        <w:rPr>
          <w:rFonts w:ascii="Verdana" w:hAnsi="Verdana" w:cs="Arial"/>
          <w:sz w:val="20"/>
        </w:rPr>
        <w:t>[......]</w:t>
      </w:r>
      <w:r w:rsidRPr="00C05CFB">
        <w:rPr>
          <w:rFonts w:ascii="Verdana" w:hAnsi="Verdana" w:cs="Arial"/>
          <w:b/>
          <w:sz w:val="20"/>
        </w:rPr>
        <w:t xml:space="preserve"> </w:t>
      </w:r>
      <w:proofErr w:type="gramStart"/>
      <w:r w:rsidRPr="00C05CFB">
        <w:rPr>
          <w:rFonts w:ascii="Verdana" w:hAnsi="Verdana" w:cs="Arial"/>
          <w:b/>
          <w:sz w:val="20"/>
        </w:rPr>
        <w:t>brutto</w:t>
      </w:r>
      <w:proofErr w:type="gramEnd"/>
      <w:r w:rsidRPr="00C05CFB">
        <w:rPr>
          <w:rFonts w:ascii="Verdana" w:hAnsi="Verdana" w:cs="Arial"/>
          <w:b/>
          <w:sz w:val="20"/>
        </w:rPr>
        <w:t>.</w:t>
      </w: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C05CFB">
        <w:rPr>
          <w:rFonts w:ascii="Verdana" w:hAnsi="Verdana" w:cs="Arial"/>
          <w:sz w:val="20"/>
        </w:rPr>
        <w:t xml:space="preserve">Szczegółowe zestawienie pozycji cenowych składających się na ostateczną wartość Oferty stanowi </w:t>
      </w:r>
      <w:r w:rsidRPr="00C05CFB">
        <w:rPr>
          <w:rFonts w:ascii="Verdana" w:hAnsi="Verdana" w:cs="Arial"/>
          <w:b/>
          <w:sz w:val="20"/>
        </w:rPr>
        <w:t xml:space="preserve">Załącznik nr </w:t>
      </w:r>
      <w:r w:rsidR="00A0753C" w:rsidRPr="00C05CFB">
        <w:rPr>
          <w:rFonts w:ascii="Verdana" w:hAnsi="Verdana" w:cs="Arial"/>
          <w:b/>
          <w:sz w:val="20"/>
        </w:rPr>
        <w:t>5</w:t>
      </w:r>
      <w:r w:rsidRPr="00C05CFB">
        <w:rPr>
          <w:rFonts w:ascii="Verdana" w:hAnsi="Verdana" w:cs="Arial"/>
          <w:b/>
          <w:sz w:val="20"/>
        </w:rPr>
        <w:t xml:space="preserve"> do </w:t>
      </w:r>
      <w:r w:rsidR="00904E94" w:rsidRPr="00C05CFB">
        <w:rPr>
          <w:rFonts w:ascii="Verdana" w:hAnsi="Verdana" w:cs="Arial"/>
          <w:b/>
          <w:sz w:val="20"/>
        </w:rPr>
        <w:t>SWZ</w:t>
      </w:r>
      <w:r w:rsidRPr="00C05CFB">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spełnia</w:t>
      </w:r>
      <w:r w:rsidR="00563A80" w:rsidRPr="002A6CA3">
        <w:rPr>
          <w:rFonts w:ascii="Verdana" w:hAnsi="Verdana" w:cs="Arial"/>
          <w:sz w:val="20"/>
        </w:rPr>
        <w:t>my</w:t>
      </w:r>
      <w:proofErr w:type="gramEnd"/>
      <w:r w:rsidR="00563A80" w:rsidRPr="002A6CA3">
        <w:rPr>
          <w:rFonts w:ascii="Verdana" w:hAnsi="Verdana" w:cs="Arial"/>
          <w:sz w:val="20"/>
        </w:rPr>
        <w:t xml:space="preserve">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nie</w:t>
      </w:r>
      <w:proofErr w:type="gramEnd"/>
      <w:r w:rsidRPr="002A6CA3">
        <w:rPr>
          <w:rFonts w:ascii="Verdana" w:hAnsi="Verdana" w:cs="Arial"/>
          <w:sz w:val="20"/>
        </w:rPr>
        <w:t xml:space="preserv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w</w:t>
      </w:r>
      <w:proofErr w:type="gramEnd"/>
      <w:r w:rsidRPr="002A6CA3">
        <w:rPr>
          <w:rFonts w:ascii="Verdana" w:hAnsi="Verdana" w:cs="Arial"/>
          <w:sz w:val="20"/>
        </w:rPr>
        <w:t xml:space="preserve">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wobec</w:t>
      </w:r>
      <w:proofErr w:type="gramEnd"/>
      <w:r w:rsidRPr="002A6CA3">
        <w:rPr>
          <w:rFonts w:ascii="Verdana" w:hAnsi="Verdana" w:cs="Arial"/>
          <w:sz w:val="20"/>
        </w:rPr>
        <w:t xml:space="preserve">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bezprawnie</w:t>
      </w:r>
      <w:proofErr w:type="gramEnd"/>
      <w:r w:rsidRPr="002A6CA3">
        <w:rPr>
          <w:rFonts w:ascii="Verdana" w:hAnsi="Verdana" w:cs="Arial"/>
          <w:sz w:val="20"/>
        </w:rPr>
        <w:t xml:space="preserv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daje</w:t>
      </w:r>
      <w:r w:rsidR="00026932" w:rsidRPr="002A6CA3">
        <w:rPr>
          <w:rFonts w:ascii="Verdana" w:hAnsi="Verdana" w:cs="Arial"/>
          <w:sz w:val="20"/>
        </w:rPr>
        <w:t>my</w:t>
      </w:r>
      <w:proofErr w:type="gramEnd"/>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w</w:t>
      </w:r>
      <w:proofErr w:type="gramEnd"/>
      <w:r w:rsidRPr="002A6CA3">
        <w:rPr>
          <w:rFonts w:ascii="Verdana" w:hAnsi="Verdana" w:cs="Arial"/>
          <w:sz w:val="20"/>
        </w:rPr>
        <w:t xml:space="preserve">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proofErr w:type="gramStart"/>
      <w:r w:rsidRPr="002B6A44">
        <w:rPr>
          <w:rFonts w:ascii="Verdana" w:hAnsi="Verdana" w:cs="Arial"/>
          <w:sz w:val="20"/>
        </w:rPr>
        <w:t>zgodnie</w:t>
      </w:r>
      <w:proofErr w:type="gramEnd"/>
      <w:r w:rsidRPr="002B6A44">
        <w:rPr>
          <w:rFonts w:ascii="Verdana" w:hAnsi="Verdana" w:cs="Arial"/>
          <w:sz w:val="20"/>
        </w:rPr>
        <w:t xml:space="preserv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w:t>
      </w:r>
      <w:proofErr w:type="gramStart"/>
      <w:r w:rsidRPr="002A6CA3">
        <w:rPr>
          <w:rFonts w:ascii="Verdana" w:hAnsi="Verdana" w:cs="Arial"/>
          <w:sz w:val="20"/>
        </w:rPr>
        <w:t>z</w:t>
      </w:r>
      <w:proofErr w:type="gramEnd"/>
      <w:r w:rsidRPr="002A6CA3">
        <w:rPr>
          <w:rFonts w:ascii="Verdana" w:hAnsi="Verdana" w:cs="Arial"/>
          <w:sz w:val="20"/>
        </w:rPr>
        <w:t xml:space="preserve">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w:t>
      </w:r>
      <w:proofErr w:type="gramStart"/>
      <w:r w:rsidRPr="002A6CA3">
        <w:rPr>
          <w:rFonts w:ascii="Verdana" w:hAnsi="Verdana" w:cs="Arial"/>
          <w:sz w:val="20"/>
        </w:rPr>
        <w:t>z</w:t>
      </w:r>
      <w:proofErr w:type="gramEnd"/>
      <w:r w:rsidRPr="002A6CA3">
        <w:rPr>
          <w:rFonts w:ascii="Verdana" w:hAnsi="Verdana" w:cs="Arial"/>
          <w:sz w:val="20"/>
        </w:rPr>
        <w:t xml:space="preserve">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proofErr w:type="gramStart"/>
      <w:r w:rsidRPr="000F3AAE">
        <w:rPr>
          <w:rFonts w:ascii="Verdana" w:hAnsi="Verdana" w:cs="Arial"/>
          <w:sz w:val="20"/>
        </w:rPr>
        <w:t>nie</w:t>
      </w:r>
      <w:proofErr w:type="gramEnd"/>
      <w:r w:rsidRPr="000F3AAE">
        <w:rPr>
          <w:rFonts w:ascii="Verdana" w:hAnsi="Verdana" w:cs="Arial"/>
          <w:sz w:val="20"/>
        </w:rPr>
        <w:t xml:space="preserv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 xml:space="preserve">w </w:t>
      </w:r>
      <w:proofErr w:type="spellStart"/>
      <w:r w:rsidRPr="002A6CA3">
        <w:rPr>
          <w:rFonts w:ascii="Verdana" w:hAnsi="Verdana" w:cs="Arial"/>
          <w:sz w:val="20"/>
        </w:rPr>
        <w:t>Rosji</w:t>
      </w:r>
      <w:proofErr w:type="gramStart"/>
      <w:r w:rsidRPr="002A6CA3">
        <w:rPr>
          <w:rFonts w:ascii="Verdana" w:hAnsi="Verdana" w:cs="Arial"/>
          <w:sz w:val="20"/>
        </w:rPr>
        <w:t>;</w:t>
      </w:r>
      <w:r w:rsidRPr="00B77D2B">
        <w:rPr>
          <w:rFonts w:ascii="Verdana" w:hAnsi="Verdana" w:cs="Arial"/>
          <w:sz w:val="20"/>
        </w:rPr>
        <w:t>osobą</w:t>
      </w:r>
      <w:proofErr w:type="spellEnd"/>
      <w:proofErr w:type="gram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proofErr w:type="gramStart"/>
      <w:r w:rsidRPr="002A6CA3">
        <w:rPr>
          <w:rFonts w:ascii="Verdana" w:hAnsi="Verdana" w:cs="Arial"/>
          <w:sz w:val="20"/>
        </w:rPr>
        <w:t>oraz</w:t>
      </w:r>
      <w:proofErr w:type="gramEnd"/>
      <w:r w:rsidRPr="002A6CA3">
        <w:rPr>
          <w:rFonts w:ascii="Verdana" w:hAnsi="Verdana" w:cs="Arial"/>
          <w:sz w:val="20"/>
        </w:rPr>
        <w:t xml:space="preserve">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proofErr w:type="gramStart"/>
      <w:r w:rsidRPr="002A6CA3">
        <w:rPr>
          <w:rFonts w:ascii="Verdana" w:hAnsi="Verdana" w:cs="Arial"/>
          <w:sz w:val="20"/>
        </w:rPr>
        <w:t>posiadamy</w:t>
      </w:r>
      <w:proofErr w:type="gramEnd"/>
      <w:r w:rsidRPr="002A6CA3">
        <w:rPr>
          <w:rFonts w:ascii="Verdana" w:hAnsi="Verdana" w:cs="Arial"/>
          <w:sz w:val="20"/>
        </w:rPr>
        <w:t xml:space="preserve">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proofErr w:type="gramStart"/>
      <w:r w:rsidRPr="002A6CA3">
        <w:rPr>
          <w:rFonts w:ascii="Verdana" w:hAnsi="Verdana" w:cs="Arial"/>
          <w:sz w:val="20"/>
        </w:rPr>
        <w:t>znajdujemy</w:t>
      </w:r>
      <w:proofErr w:type="gramEnd"/>
      <w:r w:rsidRPr="002A6CA3">
        <w:rPr>
          <w:rFonts w:ascii="Verdana" w:hAnsi="Verdana" w:cs="Arial"/>
          <w:sz w:val="20"/>
        </w:rPr>
        <w:t xml:space="preserve">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7507DE2" w:rsidR="0042031F"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proofErr w:type="gramStart"/>
      <w:r w:rsidRPr="002A6CA3">
        <w:rPr>
          <w:rFonts w:ascii="Verdana" w:hAnsi="Verdana" w:cs="Arial"/>
          <w:sz w:val="20"/>
        </w:rPr>
        <w:t>posiadamy</w:t>
      </w:r>
      <w:proofErr w:type="gramEnd"/>
      <w:r w:rsidRPr="002A6CA3">
        <w:rPr>
          <w:rFonts w:ascii="Verdana" w:hAnsi="Verdana" w:cs="Arial"/>
          <w:sz w:val="20"/>
        </w:rPr>
        <w:t xml:space="preserve">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E406DC">
        <w:rPr>
          <w:rFonts w:ascii="Verdana" w:hAnsi="Verdana" w:cs="Arial"/>
          <w:sz w:val="20"/>
        </w:rPr>
        <w:t>, w tym:</w:t>
      </w:r>
    </w:p>
    <w:p w14:paraId="15FA321A" w14:textId="0CD13FBD" w:rsidR="00E406DC" w:rsidRPr="002A6CA3" w:rsidRDefault="00E406DC" w:rsidP="00E406DC">
      <w:pPr>
        <w:pStyle w:val="Akapitzlist"/>
        <w:widowControl w:val="0"/>
        <w:numPr>
          <w:ilvl w:val="3"/>
          <w:numId w:val="112"/>
        </w:numPr>
        <w:suppressAutoHyphens/>
        <w:spacing w:line="276" w:lineRule="auto"/>
        <w:ind w:left="1134" w:hanging="425"/>
        <w:contextualSpacing w:val="0"/>
        <w:rPr>
          <w:rFonts w:ascii="Verdana" w:hAnsi="Verdana" w:cs="Arial"/>
          <w:sz w:val="20"/>
        </w:rPr>
      </w:pPr>
      <w:r w:rsidRPr="00E406DC">
        <w:rPr>
          <w:rFonts w:ascii="Verdana" w:hAnsi="Verdana" w:cs="Arial"/>
          <w:sz w:val="20"/>
        </w:rPr>
        <w:t xml:space="preserve">Dysponujemy personelem technicznym posiadającym kwalifikacje i doświadczenie właściwe do realizacji przedmiotu zamówienia zgodne z Opisem Przedmiotu Zamówienia pkt. II Wymagania szczegółowe dotyczące realizacji robót </w:t>
      </w:r>
      <w:proofErr w:type="spellStart"/>
      <w:r w:rsidRPr="00E406DC">
        <w:rPr>
          <w:rFonts w:ascii="Verdana" w:hAnsi="Verdana" w:cs="Arial"/>
          <w:sz w:val="20"/>
        </w:rPr>
        <w:t>ppkt</w:t>
      </w:r>
      <w:proofErr w:type="spellEnd"/>
      <w:r w:rsidRPr="00E406DC">
        <w:rPr>
          <w:rFonts w:ascii="Verdana" w:hAnsi="Verdana" w:cs="Arial"/>
          <w:sz w:val="20"/>
        </w:rPr>
        <w:t xml:space="preserve">. </w:t>
      </w:r>
      <w:r>
        <w:rPr>
          <w:rFonts w:ascii="Verdana" w:hAnsi="Verdana" w:cs="Arial"/>
          <w:sz w:val="20"/>
        </w:rPr>
        <w:t>2.4</w:t>
      </w:r>
      <w:r w:rsidRPr="00E406DC">
        <w:rPr>
          <w:rFonts w:ascii="Verdana" w:hAnsi="Verdana" w:cs="Arial"/>
          <w:sz w:val="20"/>
        </w:rPr>
        <w:t xml:space="preserve"> Wymagania dla personelu kluczowego do spełnienia przed rozpoczęciem realizacji prac.</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w:t>
      </w:r>
      <w:r w:rsidRPr="002A6CA3">
        <w:rPr>
          <w:rFonts w:ascii="Verdana" w:hAnsi="Verdana" w:cs="Calibri"/>
          <w:sz w:val="20"/>
        </w:rPr>
        <w:lastRenderedPageBreak/>
        <w:t>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proofErr w:type="gramStart"/>
      <w:r w:rsidRPr="002A6CA3">
        <w:rPr>
          <w:rFonts w:ascii="Verdana" w:hAnsi="Verdana" w:cs="Arial"/>
          <w:sz w:val="20"/>
        </w:rPr>
        <w:t>nie</w:t>
      </w:r>
      <w:proofErr w:type="gramEnd"/>
      <w:r w:rsidRPr="002A6CA3">
        <w:rPr>
          <w:rFonts w:ascii="Verdana" w:hAnsi="Verdana" w:cs="Arial"/>
          <w:sz w:val="20"/>
        </w:rPr>
        <w:t xml:space="preserv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proofErr w:type="gramStart"/>
      <w:r w:rsidRPr="002A6CA3">
        <w:rPr>
          <w:rFonts w:ascii="Verdana" w:hAnsi="Verdana" w:cs="Arial"/>
          <w:sz w:val="20"/>
        </w:rPr>
        <w:t>opieramy</w:t>
      </w:r>
      <w:proofErr w:type="gramEnd"/>
      <w:r w:rsidRPr="002A6CA3">
        <w:rPr>
          <w:rFonts w:ascii="Verdana" w:hAnsi="Verdana" w:cs="Arial"/>
          <w:sz w:val="20"/>
        </w:rPr>
        <w:t xml:space="preserve">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proofErr w:type="gramStart"/>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w:t>
      </w:r>
      <w:proofErr w:type="gramEnd"/>
      <w:r w:rsidRPr="002A6CA3">
        <w:rPr>
          <w:rFonts w:ascii="Verdana" w:hAnsi="Verdana" w:cstheme="minorHAnsi"/>
          <w:sz w:val="20"/>
        </w:rPr>
        <w:t xml:space="preserv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lastRenderedPageBreak/>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40BFEE2E" w:rsidR="0042031F" w:rsidRPr="00E406DC" w:rsidRDefault="0042031F" w:rsidP="00E406DC">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E406DC" w:rsidRPr="00E406DC">
        <w:rPr>
          <w:rFonts w:ascii="Verdana" w:hAnsi="Verdana" w:cs="Arial"/>
          <w:sz w:val="20"/>
          <w:lang w:eastAsia="pl-PL"/>
        </w:rPr>
        <w:t>POST/PEC/PEC/ZNW/01046/2024.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xml:space="preserve">.............................., </w:t>
      </w:r>
      <w:proofErr w:type="gramStart"/>
      <w:r w:rsidRPr="002A6CA3">
        <w:rPr>
          <w:rFonts w:ascii="Verdana" w:hAnsi="Verdana"/>
          <w:sz w:val="20"/>
        </w:rPr>
        <w:t>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proofErr w:type="gramEnd"/>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proofErr w:type="gramStart"/>
      <w:r w:rsidRPr="002A6CA3">
        <w:rPr>
          <w:rFonts w:ascii="Verdana" w:hAnsi="Verdana"/>
          <w:i/>
          <w:sz w:val="18"/>
          <w:szCs w:val="18"/>
        </w:rPr>
        <w:t>podpis</w:t>
      </w:r>
      <w:proofErr w:type="gramEnd"/>
      <w:r w:rsidRPr="002A6CA3">
        <w:rPr>
          <w:rFonts w:ascii="Verdana" w:hAnsi="Verdana"/>
          <w:i/>
          <w:sz w:val="18"/>
          <w:szCs w:val="18"/>
        </w:rPr>
        <w:t xml:space="preserve">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4"/>
      <w:bookmarkEnd w:id="5"/>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E406DC" w:rsidRDefault="00EA7443" w:rsidP="000032C2">
            <w:pPr>
              <w:tabs>
                <w:tab w:val="left" w:pos="540"/>
              </w:tabs>
              <w:jc w:val="center"/>
              <w:rPr>
                <w:rFonts w:ascii="Verdana" w:hAnsi="Verdana" w:cstheme="minorHAnsi"/>
                <w:b/>
                <w:sz w:val="20"/>
              </w:rPr>
            </w:pPr>
            <w:proofErr w:type="gramStart"/>
            <w:r w:rsidRPr="00E406DC">
              <w:rPr>
                <w:rFonts w:ascii="Verdana" w:hAnsi="Verdana" w:cstheme="minorHAnsi"/>
                <w:b/>
                <w:sz w:val="20"/>
              </w:rPr>
              <w:t>do</w:t>
            </w:r>
            <w:proofErr w:type="gramEnd"/>
            <w:r w:rsidRPr="00E406DC">
              <w:rPr>
                <w:rFonts w:ascii="Verdana" w:hAnsi="Verdana" w:cstheme="minorHAnsi"/>
                <w:b/>
                <w:sz w:val="20"/>
              </w:rPr>
              <w:t xml:space="preserve"> dyspozycji niezbędnych zasobów w trakcie realizacji Zamówienia pn.: </w:t>
            </w:r>
          </w:p>
          <w:p w14:paraId="42CD9575" w14:textId="77777777" w:rsidR="00E406DC" w:rsidRDefault="00EA7443" w:rsidP="000032C2">
            <w:pPr>
              <w:tabs>
                <w:tab w:val="left" w:pos="540"/>
              </w:tabs>
              <w:jc w:val="center"/>
              <w:rPr>
                <w:rFonts w:ascii="Verdana" w:hAnsi="Verdana" w:cstheme="minorHAnsi"/>
                <w:b/>
                <w:i/>
                <w:sz w:val="20"/>
              </w:rPr>
            </w:pPr>
            <w:r w:rsidRPr="00E406DC">
              <w:rPr>
                <w:rFonts w:ascii="Verdana" w:hAnsi="Verdana" w:cstheme="minorHAnsi"/>
                <w:b/>
                <w:sz w:val="20"/>
              </w:rPr>
              <w:t>„</w:t>
            </w:r>
            <w:r w:rsidR="00E406DC" w:rsidRPr="00E406DC">
              <w:rPr>
                <w:rFonts w:ascii="Verdana" w:hAnsi="Verdana" w:cstheme="minorHAnsi"/>
                <w:b/>
                <w:i/>
                <w:sz w:val="20"/>
              </w:rPr>
              <w:t xml:space="preserve">Umowa sukcesywna w zakresie remontów bocznic kolejowych </w:t>
            </w:r>
          </w:p>
          <w:p w14:paraId="7EA115E5" w14:textId="5652D54C" w:rsidR="00EA7443" w:rsidRPr="00E406DC" w:rsidRDefault="00E406DC" w:rsidP="000032C2">
            <w:pPr>
              <w:tabs>
                <w:tab w:val="left" w:pos="540"/>
              </w:tabs>
              <w:jc w:val="center"/>
              <w:rPr>
                <w:rFonts w:ascii="Verdana" w:hAnsi="Verdana" w:cstheme="minorHAnsi"/>
                <w:sz w:val="20"/>
              </w:rPr>
            </w:pPr>
            <w:proofErr w:type="gramStart"/>
            <w:r w:rsidRPr="00E406DC">
              <w:rPr>
                <w:rFonts w:ascii="Verdana" w:hAnsi="Verdana" w:cstheme="minorHAnsi"/>
                <w:b/>
                <w:i/>
                <w:sz w:val="20"/>
              </w:rPr>
              <w:t>w</w:t>
            </w:r>
            <w:proofErr w:type="gramEnd"/>
            <w:r w:rsidRPr="00E406DC">
              <w:rPr>
                <w:rFonts w:ascii="Verdana" w:hAnsi="Verdana" w:cstheme="minorHAnsi"/>
                <w:b/>
                <w:i/>
                <w:sz w:val="20"/>
              </w:rPr>
              <w:t xml:space="preserve"> PGE Energia Ciepła S.A. Oddział Wybrzeże</w:t>
            </w:r>
            <w:r w:rsidR="00EA7443" w:rsidRPr="00E406DC">
              <w:rPr>
                <w:rFonts w:ascii="Verdana" w:hAnsi="Verdana" w:cstheme="minorHAnsi"/>
                <w:b/>
                <w:sz w:val="20"/>
              </w:rPr>
              <w:t>”</w:t>
            </w:r>
            <w:r w:rsidR="00EA7443" w:rsidRPr="00E406DC">
              <w:rPr>
                <w:rFonts w:ascii="Verdana" w:hAnsi="Verdana" w:cstheme="minorHAnsi"/>
                <w:sz w:val="20"/>
              </w:rPr>
              <w:t xml:space="preserve"> </w:t>
            </w:r>
          </w:p>
          <w:p w14:paraId="04D1FB64" w14:textId="6C923781" w:rsidR="00EA7443" w:rsidRPr="002A6CA3" w:rsidRDefault="00EA7443" w:rsidP="000032C2">
            <w:pPr>
              <w:tabs>
                <w:tab w:val="left" w:pos="540"/>
              </w:tabs>
              <w:jc w:val="center"/>
              <w:rPr>
                <w:rFonts w:ascii="Verdana" w:eastAsia="EUAlbertina-Regular-Identity-H" w:hAnsi="Verdana" w:cstheme="minorHAnsi"/>
                <w:sz w:val="20"/>
              </w:rPr>
            </w:pPr>
            <w:r w:rsidRPr="00E406DC">
              <w:rPr>
                <w:rFonts w:ascii="Verdana" w:hAnsi="Verdana" w:cstheme="minorHAnsi"/>
                <w:sz w:val="20"/>
              </w:rPr>
              <w:t>(</w:t>
            </w:r>
            <w:r w:rsidRPr="00E406DC">
              <w:rPr>
                <w:rFonts w:ascii="Verdana" w:eastAsia="EUAlbertina-Regular-Identity-H" w:hAnsi="Verdana" w:cstheme="minorHAnsi"/>
                <w:sz w:val="20"/>
              </w:rPr>
              <w:t xml:space="preserve">numer ref. postępowania: </w:t>
            </w:r>
            <w:r w:rsidR="00E406DC" w:rsidRPr="00E406DC">
              <w:rPr>
                <w:rFonts w:ascii="Verdana" w:eastAsia="EUAlbertina-Regular-Identity-H" w:hAnsi="Verdana" w:cstheme="minorHAnsi"/>
                <w:sz w:val="20"/>
              </w:rPr>
              <w:t>POST/PEC/PEC/ZNW/01046/2024</w:t>
            </w:r>
            <w:r w:rsidRPr="00E406DC">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F3F942F"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w:t>
      </w:r>
      <w:proofErr w:type="gramStart"/>
      <w:r w:rsidRPr="002A6CA3">
        <w:rPr>
          <w:rFonts w:ascii="Verdana" w:hAnsi="Verdana" w:cstheme="minorHAnsi"/>
          <w:sz w:val="20"/>
        </w:rPr>
        <w:t>do</w:t>
      </w:r>
      <w:proofErr w:type="gramEnd"/>
      <w:r w:rsidRPr="002A6CA3">
        <w:rPr>
          <w:rFonts w:ascii="Verdana" w:hAnsi="Verdana" w:cstheme="minorHAnsi"/>
          <w:sz w:val="20"/>
        </w:rPr>
        <w:t xml:space="preserve"> d</w:t>
      </w:r>
      <w:r w:rsidRPr="00E406DC">
        <w:rPr>
          <w:rFonts w:ascii="Verdana" w:hAnsi="Verdana" w:cstheme="minorHAnsi"/>
          <w:sz w:val="20"/>
        </w:rPr>
        <w:t>yspozycji niezbędne zasoby na potrzeby realizacji przedmiotowego Zamówienia</w:t>
      </w:r>
      <w:r w:rsidR="00E406DC" w:rsidRPr="00E406DC">
        <w:rPr>
          <w:rFonts w:ascii="Verdana" w:hAnsi="Verdana" w:cstheme="minorHAnsi"/>
          <w:sz w:val="20"/>
        </w:rPr>
        <w:t xml:space="preserve"> </w:t>
      </w:r>
      <w:r w:rsidRPr="00E406DC">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Warunek, na spełnienie którego </w:t>
            </w:r>
            <w:proofErr w:type="gramStart"/>
            <w:r w:rsidRPr="002A6CA3">
              <w:rPr>
                <w:rFonts w:ascii="Verdana" w:hAnsi="Verdana" w:cstheme="minorHAnsi"/>
                <w:b/>
                <w:sz w:val="20"/>
              </w:rPr>
              <w:t>podmiot  udostępnia</w:t>
            </w:r>
            <w:proofErr w:type="gramEnd"/>
            <w:r w:rsidRPr="002A6CA3">
              <w:rPr>
                <w:rFonts w:ascii="Verdana" w:hAnsi="Verdana" w:cstheme="minorHAnsi"/>
                <w:b/>
                <w:sz w:val="20"/>
              </w:rPr>
              <w:t xml:space="preserve">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42AF4D7" w:rsidR="00EA7443" w:rsidRPr="00E406DC" w:rsidRDefault="001B63ED" w:rsidP="00A5723D">
            <w:pPr>
              <w:autoSpaceDE w:val="0"/>
              <w:autoSpaceDN w:val="0"/>
              <w:adjustRightInd w:val="0"/>
              <w:spacing w:line="240" w:lineRule="auto"/>
              <w:jc w:val="center"/>
              <w:rPr>
                <w:rFonts w:ascii="Verdana" w:hAnsi="Verdana" w:cstheme="minorHAnsi"/>
                <w:sz w:val="20"/>
              </w:rPr>
            </w:pPr>
            <w:r w:rsidRPr="00E406DC">
              <w:rPr>
                <w:rFonts w:ascii="Verdana" w:hAnsi="Verdana" w:cstheme="minorHAnsi"/>
                <w:sz w:val="20"/>
              </w:rPr>
              <w:t>Wiedza/</w:t>
            </w:r>
            <w:r w:rsidR="00E406DC" w:rsidRPr="00E406DC">
              <w:rPr>
                <w:rFonts w:ascii="Verdana" w:hAnsi="Verdana" w:cstheme="minorHAnsi"/>
                <w:sz w:val="20"/>
              </w:rPr>
              <w:t xml:space="preserve"> </w:t>
            </w:r>
            <w:r w:rsidRPr="00E406DC">
              <w:rPr>
                <w:rFonts w:ascii="Verdana" w:hAnsi="Verdana" w:cstheme="minorHAnsi"/>
                <w:sz w:val="20"/>
              </w:rPr>
              <w:t>doświadczenie</w:t>
            </w:r>
          </w:p>
        </w:tc>
        <w:tc>
          <w:tcPr>
            <w:tcW w:w="1984" w:type="dxa"/>
            <w:shd w:val="clear" w:color="auto" w:fill="F2F2F2" w:themeFill="background1" w:themeFillShade="F2"/>
          </w:tcPr>
          <w:p w14:paraId="7ED7AFDD" w14:textId="20FB7765" w:rsidR="00EA7443" w:rsidRPr="00E406DC" w:rsidRDefault="00EA7443" w:rsidP="00A5723D">
            <w:pPr>
              <w:autoSpaceDE w:val="0"/>
              <w:autoSpaceDN w:val="0"/>
              <w:adjustRightInd w:val="0"/>
              <w:jc w:val="center"/>
              <w:rPr>
                <w:rFonts w:ascii="Verdana" w:hAnsi="Verdana" w:cstheme="minorHAnsi"/>
                <w:i/>
                <w:sz w:val="20"/>
              </w:rPr>
            </w:pPr>
            <w:r w:rsidRPr="00E406DC">
              <w:rPr>
                <w:rFonts w:ascii="Verdana" w:hAnsi="Verdana" w:cstheme="minorHAnsi"/>
                <w:i/>
                <w:sz w:val="20"/>
              </w:rPr>
              <w:t>Doświadczenie</w:t>
            </w:r>
            <w:r w:rsidR="00E406DC" w:rsidRPr="00E406DC">
              <w:rPr>
                <w:rFonts w:ascii="Verdana" w:hAnsi="Verdana" w:cstheme="minorHAnsi"/>
                <w:i/>
                <w:sz w:val="20"/>
              </w:rPr>
              <w:t xml:space="preserve"> </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proofErr w:type="gramStart"/>
      <w:r w:rsidRPr="002A6CA3">
        <w:rPr>
          <w:rFonts w:ascii="Verdana" w:hAnsi="Verdana" w:cstheme="minorHAnsi"/>
          <w:i/>
          <w:sz w:val="18"/>
          <w:szCs w:val="18"/>
        </w:rPr>
        <w:t>podpis  osoby</w:t>
      </w:r>
      <w:proofErr w:type="gramEnd"/>
      <w:r w:rsidRPr="002A6CA3">
        <w:rPr>
          <w:rFonts w:ascii="Verdana" w:hAnsi="Verdana" w:cstheme="minorHAnsi"/>
          <w:i/>
          <w:sz w:val="18"/>
          <w:szCs w:val="18"/>
        </w:rPr>
        <w:t xml:space="preserve">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4AAE949F" w14:textId="77777777" w:rsidR="00E406DC" w:rsidRDefault="00E406DC">
      <w:pPr>
        <w:spacing w:line="240" w:lineRule="auto"/>
        <w:jc w:val="left"/>
        <w:rPr>
          <w:rFonts w:ascii="Verdana" w:hAnsi="Verdana" w:cstheme="minorHAnsi"/>
          <w:b/>
          <w:caps/>
          <w:kern w:val="28"/>
          <w:sz w:val="20"/>
        </w:rPr>
      </w:pPr>
      <w:bookmarkStart w:id="6" w:name="_Toc122344844"/>
      <w:r>
        <w:rPr>
          <w:rFonts w:ascii="Verdana" w:hAnsi="Verdana" w:cstheme="minorHAnsi"/>
          <w:sz w:val="20"/>
        </w:rPr>
        <w:br w:type="page"/>
      </w:r>
    </w:p>
    <w:p w14:paraId="69954FA2" w14:textId="13E81D09"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w:t>
      </w:r>
      <w:r w:rsidR="00E406DC">
        <w:rPr>
          <w:rFonts w:ascii="Verdana" w:hAnsi="Verdana" w:cstheme="minorHAnsi"/>
          <w:sz w:val="20"/>
          <w:lang w:val="pl-PL"/>
        </w:rPr>
        <w:t xml:space="preserve"> </w:t>
      </w:r>
      <w:r w:rsidR="003731DA" w:rsidRPr="00E406DC">
        <w:rPr>
          <w:rFonts w:ascii="Verdana" w:hAnsi="Verdana" w:cstheme="minorHAnsi"/>
          <w:sz w:val="20"/>
          <w:lang w:val="pl-PL"/>
        </w:rPr>
        <w:t>OSOBNY DOKUMENT</w:t>
      </w:r>
      <w:bookmarkEnd w:id="6"/>
    </w:p>
    <w:p w14:paraId="0F1CC604" w14:textId="380277B0" w:rsidR="00E406DC" w:rsidRDefault="00E406DC">
      <w:pPr>
        <w:spacing w:line="240" w:lineRule="auto"/>
        <w:jc w:val="left"/>
        <w:rPr>
          <w:rFonts w:ascii="Verdana" w:eastAsia="Calibri" w:hAnsi="Verdana" w:cstheme="minorHAnsi"/>
          <w:sz w:val="20"/>
        </w:rPr>
      </w:pPr>
      <w:r>
        <w:rPr>
          <w:rFonts w:ascii="Verdana" w:eastAsia="Calibri" w:hAnsi="Verdana" w:cstheme="minorHAnsi"/>
          <w:sz w:val="20"/>
        </w:rPr>
        <w:br w:type="page"/>
      </w:r>
    </w:p>
    <w:p w14:paraId="3EDD80DF" w14:textId="721D9613" w:rsidR="004A54CB" w:rsidRPr="00E406DC"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7" w:name="_Toc515896306"/>
      <w:bookmarkStart w:id="8" w:name="_Toc122344847"/>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7"/>
      <w:r w:rsidRPr="002A6CA3">
        <w:rPr>
          <w:rFonts w:ascii="Verdana" w:hAnsi="Verdana" w:cstheme="minorHAnsi"/>
          <w:sz w:val="20"/>
          <w:lang w:val="pl-PL"/>
        </w:rPr>
        <w:t xml:space="preserve">WYKAZ WYKONANYCH </w:t>
      </w:r>
      <w:r w:rsidRPr="00E406DC">
        <w:rPr>
          <w:rFonts w:ascii="Verdana" w:hAnsi="Verdana" w:cstheme="minorHAnsi"/>
          <w:sz w:val="20"/>
          <w:lang w:val="pl-PL"/>
        </w:rPr>
        <w:t>ROBÓT BUDOWLANYCH</w:t>
      </w:r>
      <w:bookmarkEnd w:id="8"/>
    </w:p>
    <w:p w14:paraId="52A5C1A1" w14:textId="77777777" w:rsidR="00601841" w:rsidRPr="00E406DC" w:rsidRDefault="00601841" w:rsidP="004A54CB">
      <w:pPr>
        <w:rPr>
          <w:rFonts w:ascii="Verdana" w:hAnsi="Verdana" w:cstheme="minorHAnsi"/>
          <w:sz w:val="20"/>
        </w:rPr>
      </w:pPr>
    </w:p>
    <w:p w14:paraId="3C02166E" w14:textId="59CBECBE" w:rsidR="00B3599D" w:rsidRPr="00E406DC" w:rsidRDefault="00B3599D" w:rsidP="00B3599D">
      <w:pPr>
        <w:spacing w:line="240" w:lineRule="auto"/>
        <w:jc w:val="center"/>
        <w:rPr>
          <w:rFonts w:ascii="Verdana" w:hAnsi="Verdana" w:cstheme="minorHAnsi"/>
          <w:b/>
          <w:sz w:val="20"/>
        </w:rPr>
      </w:pPr>
      <w:r w:rsidRPr="00E406DC">
        <w:rPr>
          <w:rFonts w:ascii="Verdana" w:hAnsi="Verdana" w:cstheme="minorHAnsi"/>
          <w:b/>
          <w:sz w:val="20"/>
        </w:rPr>
        <w:t xml:space="preserve">WYKAZ WYKONANYCH </w:t>
      </w:r>
      <w:r w:rsidR="004530E5" w:rsidRPr="00E406DC">
        <w:rPr>
          <w:rFonts w:ascii="Verdana" w:hAnsi="Verdana" w:cstheme="minorHAnsi"/>
          <w:b/>
          <w:sz w:val="20"/>
        </w:rPr>
        <w:t>ROBÓT BUDOWALNYCH</w:t>
      </w:r>
      <w:r w:rsidRPr="00E406DC">
        <w:rPr>
          <w:rFonts w:ascii="Verdana" w:hAnsi="Verdana" w:cstheme="minorHAnsi"/>
          <w:b/>
          <w:sz w:val="20"/>
        </w:rPr>
        <w:t xml:space="preserve"> </w:t>
      </w:r>
    </w:p>
    <w:p w14:paraId="372344BE" w14:textId="2D512D5E" w:rsidR="00B3599D" w:rsidRPr="00E406DC" w:rsidRDefault="00B3599D" w:rsidP="00B3599D">
      <w:pPr>
        <w:spacing w:line="240" w:lineRule="auto"/>
        <w:jc w:val="center"/>
        <w:rPr>
          <w:rFonts w:ascii="Verdana" w:hAnsi="Verdana" w:cstheme="minorHAnsi"/>
          <w:b/>
          <w:sz w:val="20"/>
        </w:rPr>
      </w:pPr>
      <w:r w:rsidRPr="00E406DC">
        <w:rPr>
          <w:rFonts w:ascii="Verdana" w:hAnsi="Verdana" w:cstheme="minorHAnsi"/>
          <w:b/>
          <w:sz w:val="20"/>
        </w:rPr>
        <w:t xml:space="preserve">W OKRESIE OSTATNICH </w:t>
      </w:r>
      <w:r w:rsidR="00E406DC" w:rsidRPr="00E406DC">
        <w:rPr>
          <w:rFonts w:ascii="Verdana" w:hAnsi="Verdana" w:cstheme="minorHAnsi"/>
          <w:b/>
          <w:sz w:val="20"/>
        </w:rPr>
        <w:t>5</w:t>
      </w:r>
      <w:r w:rsidRPr="00E406DC">
        <w:rPr>
          <w:rFonts w:ascii="Verdana" w:hAnsi="Verdana" w:cstheme="minorHAnsi"/>
          <w:b/>
          <w:sz w:val="20"/>
        </w:rPr>
        <w:t xml:space="preserve"> LAT Z PODANIEM </w:t>
      </w:r>
    </w:p>
    <w:p w14:paraId="5F10EB23" w14:textId="05E20956" w:rsidR="00B3599D" w:rsidRPr="002A6CA3" w:rsidRDefault="00B3599D" w:rsidP="00B3599D">
      <w:pPr>
        <w:spacing w:line="240" w:lineRule="auto"/>
        <w:jc w:val="center"/>
        <w:rPr>
          <w:rFonts w:ascii="Verdana" w:hAnsi="Verdana" w:cstheme="minorHAnsi"/>
          <w:b/>
          <w:sz w:val="20"/>
        </w:rPr>
      </w:pPr>
      <w:r w:rsidRPr="00E406DC">
        <w:rPr>
          <w:rFonts w:ascii="Verdana" w:hAnsi="Verdana" w:cstheme="minorHAnsi"/>
          <w:b/>
          <w:sz w:val="20"/>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23F339C3"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79443B">
        <w:rPr>
          <w:rFonts w:ascii="Verdana" w:hAnsi="Verdana" w:cstheme="minorHAnsi"/>
          <w:sz w:val="20"/>
          <w:lang w:eastAsia="pl-PL"/>
        </w:rPr>
        <w:t>nie</w:t>
      </w:r>
      <w:r w:rsidRPr="0079443B">
        <w:rPr>
          <w:rFonts w:ascii="Verdana" w:hAnsi="Verdana" w:cstheme="minorHAnsi"/>
          <w:sz w:val="20"/>
          <w:lang w:eastAsia="pl-PL"/>
        </w:rPr>
        <w:t xml:space="preserve">publicznego w postępowaniu </w:t>
      </w:r>
      <w:r w:rsidR="00D149A9" w:rsidRPr="0079443B">
        <w:rPr>
          <w:rFonts w:ascii="Verdana" w:hAnsi="Verdana" w:cstheme="minorHAnsi"/>
          <w:sz w:val="20"/>
          <w:lang w:eastAsia="pl-PL"/>
        </w:rPr>
        <w:t>zakupowym</w:t>
      </w:r>
      <w:r w:rsidR="00D149A9" w:rsidRPr="0079443B">
        <w:rPr>
          <w:rFonts w:ascii="Verdana" w:eastAsia="Calibri" w:hAnsi="Verdana" w:cstheme="minorHAnsi"/>
          <w:sz w:val="20"/>
        </w:rPr>
        <w:t xml:space="preserve"> </w:t>
      </w:r>
      <w:r w:rsidRPr="0079443B">
        <w:rPr>
          <w:rFonts w:ascii="Verdana" w:hAnsi="Verdana" w:cstheme="minorHAnsi"/>
          <w:sz w:val="20"/>
          <w:lang w:eastAsia="pl-PL"/>
        </w:rPr>
        <w:t>prowadzonym</w:t>
      </w:r>
      <w:r w:rsidR="00B3599D" w:rsidRPr="0079443B">
        <w:rPr>
          <w:rFonts w:ascii="Verdana" w:hAnsi="Verdana" w:cstheme="minorHAnsi"/>
          <w:sz w:val="20"/>
          <w:lang w:eastAsia="pl-PL"/>
        </w:rPr>
        <w:t xml:space="preserve"> w trybie przetargu nieograniczonego na </w:t>
      </w:r>
      <w:r w:rsidR="0079443B" w:rsidRPr="0079443B">
        <w:rPr>
          <w:rFonts w:ascii="Verdana" w:hAnsi="Verdana" w:cstheme="minorHAnsi"/>
          <w:b/>
          <w:i/>
          <w:sz w:val="20"/>
        </w:rPr>
        <w:t>Umowa sukcesywna w zakresie remontów bocznic kolejowych w PGE Energia Ciepła S.A. Oddział Wybrzeże</w:t>
      </w:r>
      <w:r w:rsidR="00B3599D" w:rsidRPr="0079443B">
        <w:rPr>
          <w:rFonts w:ascii="Verdana" w:hAnsi="Verdana" w:cstheme="minorHAnsi"/>
          <w:sz w:val="20"/>
        </w:rPr>
        <w:t xml:space="preserve"> (numer ref. postępowania:</w:t>
      </w:r>
      <w:r w:rsidR="00B3599D" w:rsidRPr="0079443B">
        <w:rPr>
          <w:rFonts w:ascii="Verdana" w:hAnsi="Verdana" w:cstheme="minorHAnsi"/>
          <w:b/>
          <w:sz w:val="20"/>
        </w:rPr>
        <w:t xml:space="preserve"> </w:t>
      </w:r>
      <w:r w:rsidR="0079443B" w:rsidRPr="0079443B">
        <w:rPr>
          <w:rFonts w:ascii="Verdana" w:eastAsia="EUAlbertina-Regular-Identity-H" w:hAnsi="Verdana" w:cstheme="minorHAnsi"/>
          <w:sz w:val="20"/>
        </w:rPr>
        <w:t>POST/PEC/PEC/ZNW/01046/2024</w:t>
      </w:r>
      <w:r w:rsidR="00B3599D" w:rsidRPr="0079443B">
        <w:rPr>
          <w:rFonts w:ascii="Verdana" w:hAnsi="Verdana" w:cstheme="minorHAnsi"/>
          <w:sz w:val="20"/>
        </w:rPr>
        <w:t>)</w:t>
      </w:r>
      <w:r w:rsidR="00B3599D" w:rsidRPr="0079443B">
        <w:rPr>
          <w:rFonts w:ascii="Verdana" w:hAnsi="Verdana" w:cstheme="minorHAnsi"/>
          <w:b/>
          <w:sz w:val="20"/>
        </w:rPr>
        <w:t xml:space="preserve">, </w:t>
      </w:r>
      <w:r w:rsidR="00B3599D" w:rsidRPr="0079443B">
        <w:rPr>
          <w:rFonts w:ascii="Verdana" w:hAnsi="Verdana" w:cstheme="minorHAnsi"/>
          <w:b/>
          <w:sz w:val="20"/>
          <w:lang w:eastAsia="pl-PL"/>
        </w:rPr>
        <w:t>OŚWIADCZAMY</w:t>
      </w:r>
      <w:r w:rsidR="00B3599D" w:rsidRPr="0079443B">
        <w:rPr>
          <w:rFonts w:ascii="Verdana" w:hAnsi="Verdana" w:cstheme="minorHAnsi"/>
          <w:sz w:val="20"/>
          <w:lang w:eastAsia="pl-PL"/>
        </w:rPr>
        <w:t xml:space="preserve">, </w:t>
      </w:r>
      <w:r w:rsidR="00B3599D" w:rsidRPr="0079443B">
        <w:rPr>
          <w:rFonts w:ascii="Verdana" w:hAnsi="Verdana" w:cstheme="minorHAnsi"/>
          <w:bCs/>
          <w:sz w:val="20"/>
          <w:lang w:eastAsia="pl-PL"/>
        </w:rPr>
        <w:t>że</w:t>
      </w:r>
      <w:r w:rsidR="00B3599D" w:rsidRPr="0079443B">
        <w:rPr>
          <w:rFonts w:ascii="Verdana" w:hAnsi="Verdana" w:cstheme="minorHAnsi"/>
          <w:sz w:val="20"/>
          <w:lang w:eastAsia="pl-PL"/>
        </w:rPr>
        <w:t xml:space="preserve"> w okresie ostatnich </w:t>
      </w:r>
      <w:r w:rsidR="0079443B" w:rsidRPr="0079443B">
        <w:rPr>
          <w:rFonts w:ascii="Verdana" w:hAnsi="Verdana" w:cstheme="minorHAnsi"/>
          <w:sz w:val="20"/>
          <w:lang w:eastAsia="pl-PL"/>
        </w:rPr>
        <w:t>5</w:t>
      </w:r>
      <w:r w:rsidR="00B3599D" w:rsidRPr="0079443B">
        <w:rPr>
          <w:rFonts w:ascii="Verdana" w:hAnsi="Verdana" w:cstheme="minorHAnsi"/>
          <w:sz w:val="20"/>
          <w:lang w:eastAsia="pl-PL"/>
        </w:rPr>
        <w:t xml:space="preserve"> lat przed upływem terminu składania Ofert wykonaliśmy następujące roboty budowlane:</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3827"/>
        <w:gridCol w:w="1701"/>
        <w:gridCol w:w="1701"/>
        <w:gridCol w:w="2551"/>
      </w:tblGrid>
      <w:tr w:rsidR="0079443B" w:rsidRPr="00624AE0" w14:paraId="5576ABDA" w14:textId="77777777" w:rsidTr="0079443B">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79443B" w:rsidRPr="002A6CA3" w:rsidRDefault="0079443B" w:rsidP="00B3599D">
            <w:pPr>
              <w:jc w:val="center"/>
              <w:rPr>
                <w:rFonts w:ascii="Verdana" w:hAnsi="Verdana" w:cstheme="minorHAnsi"/>
                <w:i/>
                <w:sz w:val="20"/>
              </w:rPr>
            </w:pPr>
          </w:p>
          <w:p w14:paraId="04A68D99" w14:textId="77777777" w:rsidR="0079443B" w:rsidRPr="002A6CA3" w:rsidRDefault="0079443B" w:rsidP="00B3599D">
            <w:pPr>
              <w:jc w:val="center"/>
              <w:rPr>
                <w:rFonts w:ascii="Verdana" w:hAnsi="Verdana" w:cstheme="minorHAnsi"/>
                <w:i/>
                <w:sz w:val="20"/>
              </w:rPr>
            </w:pPr>
            <w:r w:rsidRPr="002A6CA3">
              <w:rPr>
                <w:rFonts w:ascii="Verdana" w:hAnsi="Verdana" w:cstheme="minorHAnsi"/>
                <w:i/>
                <w:sz w:val="20"/>
              </w:rPr>
              <w:t>Lp.</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79443B" w:rsidRPr="002A6CA3" w:rsidRDefault="0079443B" w:rsidP="00B3599D">
            <w:pPr>
              <w:jc w:val="center"/>
              <w:rPr>
                <w:rFonts w:ascii="Verdana" w:hAnsi="Verdana" w:cstheme="minorHAnsi"/>
                <w:i/>
                <w:sz w:val="20"/>
              </w:rPr>
            </w:pPr>
          </w:p>
          <w:p w14:paraId="12E38AAE" w14:textId="77777777" w:rsidR="0079443B" w:rsidRPr="002A6CA3" w:rsidRDefault="0079443B"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79443B" w:rsidRPr="002A6CA3" w:rsidRDefault="0079443B" w:rsidP="00B3599D">
            <w:pPr>
              <w:spacing w:line="240" w:lineRule="auto"/>
              <w:jc w:val="center"/>
              <w:rPr>
                <w:rFonts w:ascii="Verdana" w:hAnsi="Verdana" w:cstheme="minorHAnsi"/>
                <w:i/>
                <w:sz w:val="20"/>
              </w:rPr>
            </w:pPr>
          </w:p>
        </w:tc>
        <w:tc>
          <w:tcPr>
            <w:tcW w:w="3402" w:type="dxa"/>
            <w:gridSpan w:val="2"/>
            <w:tcBorders>
              <w:top w:val="single" w:sz="4" w:space="0" w:color="auto"/>
              <w:bottom w:val="single" w:sz="4" w:space="0" w:color="auto"/>
            </w:tcBorders>
            <w:shd w:val="clear" w:color="auto" w:fill="C6D9F1" w:themeFill="text2" w:themeFillTint="33"/>
            <w:vAlign w:val="center"/>
          </w:tcPr>
          <w:p w14:paraId="6A243E35" w14:textId="5B7F4EAF" w:rsidR="0079443B" w:rsidRPr="0079443B" w:rsidRDefault="0079443B" w:rsidP="0079443B">
            <w:pPr>
              <w:jc w:val="center"/>
              <w:rPr>
                <w:rFonts w:ascii="Verdana" w:hAnsi="Verdana" w:cstheme="minorHAnsi"/>
                <w:i/>
                <w:sz w:val="20"/>
              </w:rPr>
            </w:pPr>
            <w:r w:rsidRPr="0079443B">
              <w:rPr>
                <w:rFonts w:ascii="Verdana" w:hAnsi="Verdana" w:cstheme="minorHAnsi"/>
                <w:i/>
                <w:sz w:val="20"/>
              </w:rPr>
              <w:t>Termin realizacji robót</w:t>
            </w:r>
          </w:p>
        </w:tc>
        <w:tc>
          <w:tcPr>
            <w:tcW w:w="2551"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79443B" w:rsidRPr="0079443B" w:rsidRDefault="0079443B" w:rsidP="00B3599D">
            <w:pPr>
              <w:jc w:val="center"/>
              <w:rPr>
                <w:rFonts w:ascii="Verdana" w:hAnsi="Verdana" w:cstheme="minorHAnsi"/>
                <w:i/>
                <w:sz w:val="20"/>
              </w:rPr>
            </w:pPr>
          </w:p>
          <w:p w14:paraId="64595C1A" w14:textId="77777777" w:rsidR="0079443B" w:rsidRPr="0079443B" w:rsidRDefault="0079443B" w:rsidP="00B3599D">
            <w:pPr>
              <w:spacing w:line="240" w:lineRule="auto"/>
              <w:jc w:val="center"/>
              <w:rPr>
                <w:rFonts w:ascii="Verdana" w:hAnsi="Verdana" w:cstheme="minorHAnsi"/>
                <w:i/>
                <w:sz w:val="20"/>
                <w:lang w:eastAsia="pl-PL"/>
              </w:rPr>
            </w:pPr>
            <w:r w:rsidRPr="0079443B">
              <w:rPr>
                <w:rFonts w:ascii="Verdana" w:hAnsi="Verdana" w:cstheme="minorHAnsi"/>
                <w:i/>
                <w:sz w:val="20"/>
                <w:lang w:eastAsia="pl-PL"/>
              </w:rPr>
              <w:t>Nazwa Odbiorcy</w:t>
            </w:r>
          </w:p>
          <w:p w14:paraId="532F37A6" w14:textId="69E9AF93" w:rsidR="0079443B" w:rsidRPr="0079443B" w:rsidRDefault="0079443B" w:rsidP="00B3599D">
            <w:pPr>
              <w:spacing w:line="240" w:lineRule="auto"/>
              <w:jc w:val="center"/>
              <w:rPr>
                <w:rFonts w:ascii="Verdana" w:hAnsi="Verdana" w:cstheme="minorHAnsi"/>
                <w:i/>
                <w:sz w:val="20"/>
                <w:lang w:eastAsia="pl-PL"/>
              </w:rPr>
            </w:pPr>
            <w:r w:rsidRPr="0079443B">
              <w:rPr>
                <w:rFonts w:ascii="Verdana" w:hAnsi="Verdana" w:cstheme="minorHAnsi"/>
                <w:i/>
                <w:sz w:val="20"/>
                <w:lang w:eastAsia="pl-PL"/>
              </w:rPr>
              <w:t>(wraz z adresem i nr telefonu)</w:t>
            </w:r>
          </w:p>
        </w:tc>
      </w:tr>
      <w:tr w:rsidR="0079443B" w:rsidRPr="00624AE0" w14:paraId="6782B4CA" w14:textId="77777777" w:rsidTr="0079443B">
        <w:trPr>
          <w:cantSplit/>
          <w:trHeight w:val="504"/>
          <w:tblHeader/>
        </w:trPr>
        <w:tc>
          <w:tcPr>
            <w:tcW w:w="597" w:type="dxa"/>
            <w:vMerge/>
            <w:tcBorders>
              <w:left w:val="single" w:sz="4" w:space="0" w:color="auto"/>
            </w:tcBorders>
            <w:vAlign w:val="center"/>
          </w:tcPr>
          <w:p w14:paraId="44ABAE26" w14:textId="77777777" w:rsidR="0079443B" w:rsidRPr="002A6CA3" w:rsidRDefault="0079443B" w:rsidP="00B3599D">
            <w:pPr>
              <w:jc w:val="center"/>
              <w:rPr>
                <w:rFonts w:ascii="Verdana" w:hAnsi="Verdana" w:cstheme="minorHAnsi"/>
                <w:i/>
                <w:sz w:val="20"/>
              </w:rPr>
            </w:pPr>
          </w:p>
        </w:tc>
        <w:tc>
          <w:tcPr>
            <w:tcW w:w="3827" w:type="dxa"/>
            <w:vMerge/>
            <w:tcBorders>
              <w:top w:val="nil"/>
              <w:right w:val="single" w:sz="4" w:space="0" w:color="auto"/>
            </w:tcBorders>
            <w:vAlign w:val="center"/>
          </w:tcPr>
          <w:p w14:paraId="0944CD7C" w14:textId="77777777" w:rsidR="0079443B" w:rsidRPr="002A6CA3" w:rsidRDefault="0079443B" w:rsidP="00B3599D">
            <w:pPr>
              <w:jc w:val="center"/>
              <w:rPr>
                <w:rFonts w:ascii="Verdana" w:hAnsi="Verdana" w:cstheme="minorHAnsi"/>
                <w:i/>
                <w:sz w:val="20"/>
              </w:rPr>
            </w:pPr>
          </w:p>
        </w:tc>
        <w:tc>
          <w:tcPr>
            <w:tcW w:w="1701" w:type="dxa"/>
            <w:tcBorders>
              <w:top w:val="nil"/>
            </w:tcBorders>
            <w:shd w:val="clear" w:color="auto" w:fill="F2F2F2" w:themeFill="background1" w:themeFillShade="F2"/>
            <w:vAlign w:val="center"/>
          </w:tcPr>
          <w:p w14:paraId="2257C327" w14:textId="77777777" w:rsidR="0079443B" w:rsidRPr="0079443B" w:rsidRDefault="0079443B" w:rsidP="00B3599D">
            <w:pPr>
              <w:jc w:val="center"/>
              <w:rPr>
                <w:rFonts w:ascii="Verdana" w:hAnsi="Verdana" w:cstheme="minorHAnsi"/>
                <w:i/>
                <w:sz w:val="20"/>
              </w:rPr>
            </w:pPr>
            <w:r w:rsidRPr="0079443B">
              <w:rPr>
                <w:rFonts w:ascii="Verdana" w:hAnsi="Verdana" w:cstheme="minorHAnsi"/>
                <w:i/>
                <w:sz w:val="20"/>
              </w:rPr>
              <w:t>Data</w:t>
            </w:r>
          </w:p>
          <w:p w14:paraId="1BE66BDD" w14:textId="77777777" w:rsidR="0079443B" w:rsidRPr="0079443B" w:rsidRDefault="0079443B" w:rsidP="00B3599D">
            <w:pPr>
              <w:jc w:val="center"/>
              <w:rPr>
                <w:rFonts w:ascii="Verdana" w:hAnsi="Verdana" w:cstheme="minorHAnsi"/>
                <w:i/>
                <w:sz w:val="20"/>
              </w:rPr>
            </w:pPr>
            <w:r w:rsidRPr="0079443B">
              <w:rPr>
                <w:rFonts w:ascii="Verdana" w:hAnsi="Verdana" w:cstheme="minorHAnsi"/>
                <w:i/>
                <w:sz w:val="20"/>
              </w:rPr>
              <w:t>Rozpoczęcia</w:t>
            </w:r>
          </w:p>
        </w:tc>
        <w:tc>
          <w:tcPr>
            <w:tcW w:w="1701" w:type="dxa"/>
            <w:tcBorders>
              <w:top w:val="nil"/>
              <w:right w:val="single" w:sz="4" w:space="0" w:color="auto"/>
            </w:tcBorders>
            <w:shd w:val="clear" w:color="auto" w:fill="F2F2F2" w:themeFill="background1" w:themeFillShade="F2"/>
            <w:vAlign w:val="center"/>
          </w:tcPr>
          <w:p w14:paraId="71C4B5B4" w14:textId="77777777" w:rsidR="0079443B" w:rsidRPr="0079443B" w:rsidRDefault="0079443B" w:rsidP="00B3599D">
            <w:pPr>
              <w:jc w:val="center"/>
              <w:rPr>
                <w:rFonts w:ascii="Verdana" w:hAnsi="Verdana" w:cstheme="minorHAnsi"/>
                <w:i/>
                <w:sz w:val="20"/>
              </w:rPr>
            </w:pPr>
            <w:r w:rsidRPr="0079443B">
              <w:rPr>
                <w:rFonts w:ascii="Verdana" w:hAnsi="Verdana" w:cstheme="minorHAnsi"/>
                <w:i/>
                <w:sz w:val="20"/>
              </w:rPr>
              <w:t>Data</w:t>
            </w:r>
          </w:p>
          <w:p w14:paraId="227BB1FA" w14:textId="77777777" w:rsidR="0079443B" w:rsidRPr="0079443B" w:rsidRDefault="0079443B" w:rsidP="00B3599D">
            <w:pPr>
              <w:jc w:val="center"/>
              <w:rPr>
                <w:rFonts w:ascii="Verdana" w:hAnsi="Verdana" w:cstheme="minorHAnsi"/>
                <w:i/>
                <w:sz w:val="20"/>
              </w:rPr>
            </w:pPr>
            <w:proofErr w:type="gramStart"/>
            <w:r w:rsidRPr="0079443B">
              <w:rPr>
                <w:rFonts w:ascii="Verdana" w:hAnsi="Verdana" w:cstheme="minorHAnsi"/>
                <w:i/>
                <w:sz w:val="20"/>
              </w:rPr>
              <w:t>zakończenia</w:t>
            </w:r>
            <w:proofErr w:type="gramEnd"/>
          </w:p>
        </w:tc>
        <w:tc>
          <w:tcPr>
            <w:tcW w:w="2551" w:type="dxa"/>
            <w:vMerge/>
            <w:tcBorders>
              <w:left w:val="single" w:sz="4" w:space="0" w:color="auto"/>
              <w:bottom w:val="single" w:sz="4" w:space="0" w:color="auto"/>
              <w:right w:val="single" w:sz="4" w:space="0" w:color="auto"/>
            </w:tcBorders>
          </w:tcPr>
          <w:p w14:paraId="7E6799C2" w14:textId="77777777" w:rsidR="0079443B" w:rsidRPr="0079443B" w:rsidRDefault="0079443B" w:rsidP="00B3599D">
            <w:pPr>
              <w:jc w:val="center"/>
              <w:rPr>
                <w:rFonts w:ascii="Verdana" w:hAnsi="Verdana" w:cstheme="minorHAnsi"/>
                <w:i/>
                <w:sz w:val="20"/>
              </w:rPr>
            </w:pPr>
          </w:p>
        </w:tc>
      </w:tr>
      <w:tr w:rsidR="0079443B" w:rsidRPr="00624AE0" w14:paraId="2793A6BC" w14:textId="77777777" w:rsidTr="0079443B">
        <w:trPr>
          <w:trHeight w:val="443"/>
        </w:trPr>
        <w:tc>
          <w:tcPr>
            <w:tcW w:w="597" w:type="dxa"/>
          </w:tcPr>
          <w:p w14:paraId="1C5E9967" w14:textId="77777777" w:rsidR="0079443B" w:rsidRPr="002A6CA3" w:rsidRDefault="0079443B" w:rsidP="007D157E">
            <w:pPr>
              <w:numPr>
                <w:ilvl w:val="0"/>
                <w:numId w:val="25"/>
              </w:numPr>
              <w:autoSpaceDE w:val="0"/>
              <w:autoSpaceDN w:val="0"/>
              <w:spacing w:before="120" w:after="200" w:line="240" w:lineRule="auto"/>
              <w:jc w:val="left"/>
              <w:rPr>
                <w:rFonts w:ascii="Verdana" w:hAnsi="Verdana" w:cstheme="minorHAnsi"/>
                <w:i/>
                <w:sz w:val="20"/>
              </w:rPr>
            </w:pPr>
          </w:p>
        </w:tc>
        <w:tc>
          <w:tcPr>
            <w:tcW w:w="3827" w:type="dxa"/>
            <w:tcBorders>
              <w:right w:val="single" w:sz="4" w:space="0" w:color="auto"/>
            </w:tcBorders>
          </w:tcPr>
          <w:p w14:paraId="742FCD18" w14:textId="77777777" w:rsidR="0079443B" w:rsidRPr="002A6CA3" w:rsidRDefault="0079443B" w:rsidP="00B3599D">
            <w:pPr>
              <w:spacing w:before="120"/>
              <w:rPr>
                <w:rFonts w:ascii="Verdana" w:hAnsi="Verdana" w:cstheme="minorHAnsi"/>
                <w:sz w:val="20"/>
              </w:rPr>
            </w:pPr>
          </w:p>
        </w:tc>
        <w:tc>
          <w:tcPr>
            <w:tcW w:w="1701" w:type="dxa"/>
            <w:tcBorders>
              <w:top w:val="nil"/>
            </w:tcBorders>
          </w:tcPr>
          <w:p w14:paraId="5EC20FCE" w14:textId="77777777" w:rsidR="0079443B" w:rsidRPr="0079443B" w:rsidRDefault="0079443B" w:rsidP="00B3599D">
            <w:pPr>
              <w:spacing w:before="120"/>
              <w:rPr>
                <w:rFonts w:ascii="Verdana" w:hAnsi="Verdana" w:cstheme="minorHAnsi"/>
                <w:sz w:val="20"/>
              </w:rPr>
            </w:pPr>
          </w:p>
        </w:tc>
        <w:tc>
          <w:tcPr>
            <w:tcW w:w="1701" w:type="dxa"/>
            <w:tcBorders>
              <w:top w:val="nil"/>
              <w:right w:val="single" w:sz="4" w:space="0" w:color="auto"/>
            </w:tcBorders>
          </w:tcPr>
          <w:p w14:paraId="55E54453" w14:textId="77777777" w:rsidR="0079443B" w:rsidRPr="0079443B" w:rsidRDefault="0079443B" w:rsidP="00B3599D">
            <w:pPr>
              <w:spacing w:before="120"/>
              <w:rPr>
                <w:rFonts w:ascii="Verdana" w:hAnsi="Verdana"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577B12F8" w14:textId="77777777" w:rsidR="0079443B" w:rsidRPr="0079443B" w:rsidRDefault="0079443B"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7DD45A55" w14:textId="6FCA28F3"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Do niniejszego wykazu dołączam dowody potwierdzające, że ww. zamówienia zostały wykonane należycie</w:t>
      </w:r>
      <w:r w:rsidR="005E4B36">
        <w:rPr>
          <w:rFonts w:ascii="Verdana" w:hAnsi="Verdana" w:cstheme="minorHAnsi"/>
          <w:sz w:val="20"/>
        </w:rPr>
        <w:t>.</w:t>
      </w:r>
      <w:r w:rsidRPr="002A6CA3">
        <w:rPr>
          <w:rFonts w:ascii="Verdana" w:hAnsi="Verdana" w:cstheme="minorHAnsi"/>
          <w:sz w:val="20"/>
        </w:rPr>
        <w:t xml:space="preserv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proofErr w:type="gramStart"/>
      <w:r w:rsidRPr="002A6CA3">
        <w:rPr>
          <w:rFonts w:ascii="Verdana" w:hAnsi="Verdana" w:cstheme="minorHAnsi"/>
          <w:i/>
          <w:sz w:val="20"/>
        </w:rPr>
        <w:t>podpis</w:t>
      </w:r>
      <w:proofErr w:type="gramEnd"/>
      <w:r w:rsidRPr="002A6CA3">
        <w:rPr>
          <w:rFonts w:ascii="Verdana" w:hAnsi="Verdana" w:cstheme="minorHAnsi"/>
          <w:i/>
          <w:sz w:val="20"/>
        </w:rPr>
        <w:t xml:space="preserve"> osoby uprawnionej/ osób uprawnionych do składania oświadczeń woli w imieniu Wykonawcy</w:t>
      </w:r>
      <w:r w:rsidRPr="00D7603F">
        <w:rPr>
          <w:rFonts w:ascii="Verdana" w:hAnsi="Verdana" w:cstheme="minorHAnsi"/>
          <w:b/>
          <w:i/>
          <w:sz w:val="20"/>
        </w:rPr>
        <w:t xml:space="preserve"> </w:t>
      </w:r>
    </w:p>
    <w:p w14:paraId="714A9B47" w14:textId="4E075048" w:rsidR="00D7603F" w:rsidRPr="0079443B" w:rsidRDefault="00D7603F" w:rsidP="0079443B">
      <w:pPr>
        <w:spacing w:line="240" w:lineRule="auto"/>
        <w:jc w:val="left"/>
        <w:rPr>
          <w:rFonts w:ascii="Verdana" w:hAnsi="Verdana" w:cstheme="minorHAnsi"/>
          <w:b/>
          <w:i/>
          <w:sz w:val="20"/>
        </w:rPr>
      </w:pPr>
    </w:p>
    <w:sectPr w:rsidR="00D7603F" w:rsidRPr="0079443B" w:rsidSect="00697F86">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DEC07" w14:textId="77777777" w:rsidR="00691C1A" w:rsidRDefault="00691C1A">
      <w:r>
        <w:separator/>
      </w:r>
    </w:p>
  </w:endnote>
  <w:endnote w:type="continuationSeparator" w:id="0">
    <w:p w14:paraId="7E1C86D6" w14:textId="77777777" w:rsidR="00691C1A" w:rsidRDefault="0069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2E1AAC" w:rsidRPr="0072383F" w:rsidRDefault="002E1AAC"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85A3393" w:rsidR="002E1AAC" w:rsidRPr="00796896" w:rsidRDefault="002E1AAC"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97F86">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97F86">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p w14:paraId="270B7F7F" w14:textId="77777777" w:rsidR="002E1AAC" w:rsidRDefault="002E1A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869F8" w14:textId="77777777" w:rsidR="00691C1A" w:rsidRDefault="00691C1A">
      <w:r>
        <w:separator/>
      </w:r>
    </w:p>
  </w:footnote>
  <w:footnote w:type="continuationSeparator" w:id="0">
    <w:p w14:paraId="6663E2FE" w14:textId="77777777" w:rsidR="00691C1A" w:rsidRDefault="00691C1A">
      <w:r>
        <w:continuationSeparator/>
      </w:r>
    </w:p>
  </w:footnote>
  <w:footnote w:id="1">
    <w:p w14:paraId="76090856" w14:textId="77777777" w:rsidR="002E1AAC" w:rsidRPr="002A6CA3" w:rsidRDefault="002E1AAC"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2E1AAC" w:rsidRPr="002A6CA3" w:rsidDel="00900F4B" w:rsidRDefault="002E1AAC"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2E1AAC" w:rsidRPr="002A6CA3" w:rsidRDefault="002E1AAC"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2E1AAC" w:rsidRPr="002A6CA3" w:rsidRDefault="002E1AAC"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t>
      </w:r>
      <w:proofErr w:type="gramStart"/>
      <w:r w:rsidRPr="002A6CA3">
        <w:rPr>
          <w:rFonts w:ascii="Verdana" w:eastAsiaTheme="minorHAnsi" w:hAnsi="Verdana" w:cstheme="minorHAnsi"/>
          <w:sz w:val="18"/>
          <w:szCs w:val="18"/>
          <w:lang w:eastAsia="en-US"/>
        </w:rPr>
        <w:t>warunki:  zatrudniał</w:t>
      </w:r>
      <w:proofErr w:type="gramEnd"/>
      <w:r w:rsidRPr="002A6CA3">
        <w:rPr>
          <w:rFonts w:ascii="Verdana" w:eastAsiaTheme="minorHAnsi" w:hAnsi="Verdana" w:cstheme="minorHAnsi"/>
          <w:sz w:val="18"/>
          <w:szCs w:val="18"/>
          <w:lang w:eastAsia="en-US"/>
        </w:rPr>
        <w:t xml:space="preserve">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2E1AAC" w:rsidRPr="002A6CA3" w:rsidRDefault="002E1AAC"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w:t>
      </w:r>
      <w:proofErr w:type="gramStart"/>
      <w:r w:rsidRPr="002A6CA3">
        <w:rPr>
          <w:rFonts w:ascii="Verdana" w:eastAsiaTheme="minorHAnsi" w:hAnsi="Verdana" w:cstheme="minorHAnsi"/>
          <w:sz w:val="18"/>
          <w:szCs w:val="18"/>
        </w:rPr>
        <w:t>oraz  osiągnął</w:t>
      </w:r>
      <w:proofErr w:type="gramEnd"/>
      <w:r w:rsidRPr="002A6CA3">
        <w:rPr>
          <w:rFonts w:ascii="Verdana" w:eastAsiaTheme="minorHAnsi" w:hAnsi="Verdana" w:cstheme="minorHAnsi"/>
          <w:sz w:val="18"/>
          <w:szCs w:val="18"/>
        </w:rPr>
        <w:t xml:space="preserve">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2E1AAC" w:rsidRPr="002A6CA3" w:rsidRDefault="002E1AAC" w:rsidP="003F6267">
      <w:pPr>
        <w:autoSpaceDE w:val="0"/>
        <w:autoSpaceDN w:val="0"/>
        <w:adjustRightInd w:val="0"/>
        <w:spacing w:line="240" w:lineRule="auto"/>
        <w:rPr>
          <w:rFonts w:ascii="Verdana" w:hAnsi="Verdana" w:cstheme="minorHAnsi"/>
          <w:sz w:val="18"/>
          <w:szCs w:val="18"/>
        </w:rPr>
      </w:pPr>
      <w:proofErr w:type="gramStart"/>
      <w:r w:rsidRPr="002A6CA3">
        <w:rPr>
          <w:rFonts w:ascii="Verdana" w:eastAsiaTheme="minorHAnsi" w:hAnsi="Verdana" w:cstheme="minorHAnsi"/>
          <w:sz w:val="18"/>
          <w:szCs w:val="18"/>
        </w:rPr>
        <w:t>średni</w:t>
      </w:r>
      <w:proofErr w:type="gramEnd"/>
      <w:r w:rsidRPr="002A6CA3">
        <w:rPr>
          <w:rFonts w:ascii="Verdana" w:eastAsiaTheme="minorHAnsi" w:hAnsi="Verdana" w:cstheme="minorHAnsi"/>
          <w:sz w:val="18"/>
          <w:szCs w:val="18"/>
        </w:rPr>
        <w:t xml:space="preserve">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2E1AAC" w:rsidRPr="002A6CA3" w:rsidRDefault="002E1AAC"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w:t>
      </w:r>
      <w:proofErr w:type="gramStart"/>
      <w:r>
        <w:rPr>
          <w:rFonts w:ascii="Verdana" w:hAnsi="Verdana" w:cstheme="minorHAnsi"/>
          <w:sz w:val="18"/>
          <w:szCs w:val="18"/>
        </w:rPr>
        <w:t>brak</w:t>
      </w:r>
      <w:proofErr w:type="gramEnd"/>
      <w:r>
        <w:rPr>
          <w:rFonts w:ascii="Verdana" w:hAnsi="Verdana" w:cstheme="minorHAnsi"/>
          <w:sz w:val="18"/>
          <w:szCs w:val="18"/>
        </w:rPr>
        <w:t xml:space="preserve">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2E1AAC" w:rsidRPr="002A6CA3" w:rsidRDefault="002E1AAC"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2E1AAC" w:rsidRPr="003F6267" w:rsidRDefault="002E1AAC"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2E1AAC" w:rsidRPr="002A6CA3" w:rsidRDefault="002E1AAC"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2E1AAC" w:rsidRPr="00796896" w14:paraId="6F2D8356" w14:textId="77777777" w:rsidTr="00563339">
      <w:trPr>
        <w:trHeight w:val="841"/>
      </w:trPr>
      <w:tc>
        <w:tcPr>
          <w:tcW w:w="1985" w:type="dxa"/>
        </w:tcPr>
        <w:p w14:paraId="100CED07" w14:textId="77777777" w:rsidR="002E1AAC" w:rsidRPr="00796896" w:rsidRDefault="002E1AAC"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2E1AAC" w:rsidRPr="00796896" w:rsidRDefault="002E1AAC" w:rsidP="00796896">
          <w:pPr>
            <w:spacing w:line="240" w:lineRule="auto"/>
            <w:jc w:val="right"/>
            <w:rPr>
              <w:rFonts w:ascii="Arial" w:hAnsi="Arial" w:cs="Arial"/>
              <w:b/>
              <w:sz w:val="14"/>
              <w:lang w:eastAsia="pl-PL"/>
            </w:rPr>
          </w:pPr>
        </w:p>
        <w:p w14:paraId="72DEF8A6" w14:textId="77777777" w:rsidR="002E1AAC" w:rsidRPr="00796896" w:rsidRDefault="002E1AAC" w:rsidP="00796896">
          <w:pPr>
            <w:spacing w:line="240" w:lineRule="auto"/>
            <w:jc w:val="right"/>
            <w:rPr>
              <w:sz w:val="14"/>
              <w:lang w:eastAsia="pl-PL"/>
            </w:rPr>
          </w:pPr>
        </w:p>
      </w:tc>
      <w:tc>
        <w:tcPr>
          <w:tcW w:w="2092" w:type="dxa"/>
        </w:tcPr>
        <w:p w14:paraId="6EF5E519" w14:textId="77777777" w:rsidR="002E1AAC" w:rsidRPr="00796896" w:rsidRDefault="002E1AAC"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2E1AAC" w:rsidRPr="00245C0A" w:rsidRDefault="002E1AAC"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3A6BD8" w:rsidRPr="00245C0A" w:rsidRDefault="003A6BD8" w:rsidP="00796896">
                          <w:pPr>
                            <w:rPr>
                              <w:rFonts w:ascii="Arial" w:hAnsi="Arial" w:cs="Arial"/>
                              <w:sz w:val="14"/>
                              <w:szCs w:val="16"/>
                            </w:rPr>
                          </w:pPr>
                        </w:p>
                      </w:txbxContent>
                    </v:textbox>
                    <w10:wrap anchorx="margin"/>
                  </v:shape>
                </w:pict>
              </mc:Fallback>
            </mc:AlternateContent>
          </w:r>
        </w:p>
        <w:p w14:paraId="6A62E664" w14:textId="3C6B4EE1" w:rsidR="00697F86" w:rsidRDefault="00697F86" w:rsidP="00796896">
          <w:pPr>
            <w:spacing w:line="240" w:lineRule="auto"/>
            <w:ind w:firstLine="708"/>
            <w:jc w:val="left"/>
            <w:rPr>
              <w:lang w:eastAsia="pl-PL"/>
            </w:rPr>
          </w:pPr>
        </w:p>
        <w:p w14:paraId="7BBDDBCF" w14:textId="77777777" w:rsidR="002E1AAC" w:rsidRPr="00697F86" w:rsidRDefault="002E1AAC" w:rsidP="00697F86">
          <w:pPr>
            <w:rPr>
              <w:lang w:eastAsia="pl-PL"/>
            </w:rPr>
          </w:pPr>
        </w:p>
      </w:tc>
    </w:tr>
  </w:tbl>
  <w:p w14:paraId="68ED044D" w14:textId="0D4ED5C2" w:rsidR="002E1AAC" w:rsidRPr="0072383F" w:rsidRDefault="002E1AAC"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2E1AAC" w:rsidRDefault="002E1AAC" w:rsidP="002932B9">
    <w:pPr>
      <w:pStyle w:val="Nagwek"/>
      <w:jc w:val="center"/>
      <w:rPr>
        <w:rFonts w:ascii="Calibri" w:hAnsi="Calibri"/>
        <w:b/>
        <w:szCs w:val="16"/>
      </w:rPr>
    </w:pPr>
    <w:proofErr w:type="gramStart"/>
    <w:r>
      <w:rPr>
        <w:rFonts w:ascii="Calibri" w:hAnsi="Calibri"/>
        <w:b/>
        <w:szCs w:val="16"/>
      </w:rPr>
      <w:t>do</w:t>
    </w:r>
    <w:proofErr w:type="gramEnd"/>
    <w:r>
      <w:rPr>
        <w:rFonts w:ascii="Calibri" w:hAnsi="Calibri"/>
        <w:b/>
        <w:szCs w:val="16"/>
      </w:rPr>
      <w:t xml:space="preserve"> postępowania o udzielenie zamówienia niepublicznego </w:t>
    </w:r>
  </w:p>
  <w:p w14:paraId="6C7B3016" w14:textId="0B8D929D" w:rsidR="002E1AAC" w:rsidRPr="0072383F" w:rsidRDefault="002E1AAC" w:rsidP="002932B9">
    <w:pPr>
      <w:pStyle w:val="Nagwek"/>
      <w:jc w:val="center"/>
      <w:rPr>
        <w:rFonts w:ascii="Calibri" w:hAnsi="Calibri"/>
        <w:b/>
        <w:szCs w:val="16"/>
      </w:rPr>
    </w:pPr>
    <w:proofErr w:type="gramStart"/>
    <w:r>
      <w:rPr>
        <w:rFonts w:ascii="Calibri" w:hAnsi="Calibri"/>
        <w:b/>
        <w:szCs w:val="16"/>
      </w:rPr>
      <w:t>pn</w:t>
    </w:r>
    <w:proofErr w:type="gramEnd"/>
    <w:r>
      <w:rPr>
        <w:rFonts w:ascii="Calibri" w:hAnsi="Calibri"/>
        <w:b/>
        <w:szCs w:val="16"/>
      </w:rPr>
      <w:t xml:space="preserve">. </w:t>
    </w:r>
    <w:r w:rsidRPr="003A6BD8">
      <w:rPr>
        <w:rFonts w:ascii="Calibri" w:hAnsi="Calibri"/>
        <w:b/>
        <w:szCs w:val="16"/>
      </w:rPr>
      <w:t>Umowa sukcesywna w zakresie remontów bocznic kolejowych w PGE Energia Ciepła S.A. Oddział Wybrzeże</w:t>
    </w:r>
  </w:p>
  <w:p w14:paraId="4CF09E4C" w14:textId="265F8201" w:rsidR="002E1AAC" w:rsidRPr="0072383F" w:rsidRDefault="002E1AAC" w:rsidP="003A6BD8">
    <w:pPr>
      <w:pStyle w:val="Nagwek"/>
      <w:spacing w:line="240" w:lineRule="auto"/>
      <w:jc w:val="center"/>
      <w:rPr>
        <w:rFonts w:ascii="Calibri" w:hAnsi="Calibri"/>
        <w:szCs w:val="16"/>
      </w:rPr>
    </w:pPr>
    <w:proofErr w:type="gramStart"/>
    <w:r>
      <w:rPr>
        <w:rFonts w:ascii="Calibri" w:hAnsi="Calibri"/>
        <w:szCs w:val="16"/>
      </w:rPr>
      <w:t>nr</w:t>
    </w:r>
    <w:proofErr w:type="gramEnd"/>
    <w:r>
      <w:rPr>
        <w:rFonts w:ascii="Calibri" w:hAnsi="Calibri"/>
        <w:szCs w:val="16"/>
      </w:rPr>
      <w:t xml:space="preserve"> </w:t>
    </w:r>
    <w:r w:rsidRPr="003A6BD8">
      <w:rPr>
        <w:rFonts w:ascii="Calibri" w:hAnsi="Calibri"/>
        <w:szCs w:val="16"/>
      </w:rPr>
      <w:t>POST/PEC/PEC/ZNW/01046/2024</w:t>
    </w:r>
  </w:p>
  <w:p w14:paraId="45F5AF70" w14:textId="77777777" w:rsidR="002E1AAC" w:rsidRPr="0072383F" w:rsidRDefault="002E1AAC"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2E1AAC" w:rsidRPr="00796896" w:rsidRDefault="002E1AAC"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215FD2"/>
    <w:multiLevelType w:val="hybridMultilevel"/>
    <w:tmpl w:val="2EDC20D6"/>
    <w:lvl w:ilvl="0" w:tplc="5798E64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BA00F2"/>
    <w:multiLevelType w:val="hybridMultilevel"/>
    <w:tmpl w:val="D0641D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3"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7"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8"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5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1"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3"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6"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49"/>
  </w:num>
  <w:num w:numId="3">
    <w:abstractNumId w:val="102"/>
  </w:num>
  <w:num w:numId="4">
    <w:abstractNumId w:val="68"/>
  </w:num>
  <w:num w:numId="5">
    <w:abstractNumId w:val="34"/>
  </w:num>
  <w:num w:numId="6">
    <w:abstractNumId w:val="74"/>
  </w:num>
  <w:num w:numId="7">
    <w:abstractNumId w:val="59"/>
  </w:num>
  <w:num w:numId="8">
    <w:abstractNumId w:val="88"/>
  </w:num>
  <w:num w:numId="9">
    <w:abstractNumId w:val="52"/>
  </w:num>
  <w:num w:numId="10">
    <w:abstractNumId w:val="50"/>
  </w:num>
  <w:num w:numId="11">
    <w:abstractNumId w:val="81"/>
  </w:num>
  <w:num w:numId="12">
    <w:abstractNumId w:val="101"/>
  </w:num>
  <w:num w:numId="13">
    <w:abstractNumId w:val="78"/>
  </w:num>
  <w:num w:numId="14">
    <w:abstractNumId w:val="63"/>
  </w:num>
  <w:num w:numId="15">
    <w:abstractNumId w:val="26"/>
  </w:num>
  <w:num w:numId="16">
    <w:abstractNumId w:val="36"/>
  </w:num>
  <w:num w:numId="17">
    <w:abstractNumId w:val="115"/>
  </w:num>
  <w:num w:numId="18">
    <w:abstractNumId w:val="103"/>
  </w:num>
  <w:num w:numId="19">
    <w:abstractNumId w:val="105"/>
  </w:num>
  <w:num w:numId="20">
    <w:abstractNumId w:val="1"/>
  </w:num>
  <w:num w:numId="21">
    <w:abstractNumId w:val="100"/>
  </w:num>
  <w:num w:numId="22">
    <w:abstractNumId w:val="23"/>
  </w:num>
  <w:num w:numId="23">
    <w:abstractNumId w:val="51"/>
  </w:num>
  <w:num w:numId="24">
    <w:abstractNumId w:val="0"/>
  </w:num>
  <w:num w:numId="25">
    <w:abstractNumId w:val="57"/>
  </w:num>
  <w:num w:numId="26">
    <w:abstractNumId w:val="84"/>
    <w:lvlOverride w:ilvl="0">
      <w:startOverride w:val="1"/>
    </w:lvlOverride>
  </w:num>
  <w:num w:numId="27">
    <w:abstractNumId w:val="95"/>
  </w:num>
  <w:num w:numId="28">
    <w:abstractNumId w:val="48"/>
  </w:num>
  <w:num w:numId="29">
    <w:abstractNumId w:val="83"/>
  </w:num>
  <w:num w:numId="30">
    <w:abstractNumId w:val="69"/>
  </w:num>
  <w:num w:numId="31">
    <w:abstractNumId w:val="55"/>
  </w:num>
  <w:num w:numId="32">
    <w:abstractNumId w:val="107"/>
  </w:num>
  <w:num w:numId="33">
    <w:abstractNumId w:val="29"/>
  </w:num>
  <w:num w:numId="34">
    <w:abstractNumId w:val="40"/>
  </w:num>
  <w:num w:numId="35">
    <w:abstractNumId w:val="76"/>
  </w:num>
  <w:num w:numId="36">
    <w:abstractNumId w:val="60"/>
  </w:num>
  <w:num w:numId="37">
    <w:abstractNumId w:val="70"/>
    <w:lvlOverride w:ilvl="0">
      <w:startOverride w:val="1"/>
    </w:lvlOverride>
  </w:num>
  <w:num w:numId="38">
    <w:abstractNumId w:val="92"/>
    <w:lvlOverride w:ilvl="0">
      <w:startOverride w:val="1"/>
    </w:lvlOverride>
  </w:num>
  <w:num w:numId="39">
    <w:abstractNumId w:val="46"/>
  </w:num>
  <w:num w:numId="40">
    <w:abstractNumId w:val="54"/>
  </w:num>
  <w:num w:numId="41">
    <w:abstractNumId w:val="94"/>
  </w:num>
  <w:num w:numId="42">
    <w:abstractNumId w:val="15"/>
  </w:num>
  <w:num w:numId="43">
    <w:abstractNumId w:val="111"/>
  </w:num>
  <w:num w:numId="44">
    <w:abstractNumId w:val="97"/>
  </w:num>
  <w:num w:numId="45">
    <w:abstractNumId w:val="90"/>
  </w:num>
  <w:num w:numId="46">
    <w:abstractNumId w:val="79"/>
  </w:num>
  <w:num w:numId="47">
    <w:abstractNumId w:val="104"/>
  </w:num>
  <w:num w:numId="48">
    <w:abstractNumId w:val="43"/>
  </w:num>
  <w:num w:numId="49">
    <w:abstractNumId w:val="86"/>
  </w:num>
  <w:num w:numId="50">
    <w:abstractNumId w:val="112"/>
  </w:num>
  <w:num w:numId="51">
    <w:abstractNumId w:val="37"/>
  </w:num>
  <w:num w:numId="52">
    <w:abstractNumId w:val="38"/>
  </w:num>
  <w:num w:numId="53">
    <w:abstractNumId w:val="93"/>
  </w:num>
  <w:num w:numId="54">
    <w:abstractNumId w:val="25"/>
  </w:num>
  <w:num w:numId="55">
    <w:abstractNumId w:val="47"/>
  </w:num>
  <w:num w:numId="56">
    <w:abstractNumId w:val="39"/>
  </w:num>
  <w:num w:numId="57">
    <w:abstractNumId w:val="106"/>
  </w:num>
  <w:num w:numId="58">
    <w:abstractNumId w:val="77"/>
  </w:num>
  <w:num w:numId="59">
    <w:abstractNumId w:val="45"/>
  </w:num>
  <w:num w:numId="60">
    <w:abstractNumId w:val="67"/>
  </w:num>
  <w:num w:numId="61">
    <w:abstractNumId w:val="71"/>
  </w:num>
  <w:num w:numId="62">
    <w:abstractNumId w:val="28"/>
  </w:num>
  <w:num w:numId="63">
    <w:abstractNumId w:val="109"/>
  </w:num>
  <w:num w:numId="64">
    <w:abstractNumId w:val="114"/>
  </w:num>
  <w:num w:numId="65">
    <w:abstractNumId w:val="33"/>
  </w:num>
  <w:num w:numId="66">
    <w:abstractNumId w:val="96"/>
  </w:num>
  <w:num w:numId="67">
    <w:abstractNumId w:val="72"/>
  </w:num>
  <w:num w:numId="68">
    <w:abstractNumId w:val="85"/>
  </w:num>
  <w:num w:numId="69">
    <w:abstractNumId w:val="19"/>
  </w:num>
  <w:num w:numId="70">
    <w:abstractNumId w:val="91"/>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5"/>
  </w:num>
  <w:num w:numId="74">
    <w:abstractNumId w:val="41"/>
  </w:num>
  <w:num w:numId="75">
    <w:abstractNumId w:val="73"/>
  </w:num>
  <w:num w:numId="76">
    <w:abstractNumId w:val="56"/>
  </w:num>
  <w:num w:numId="77">
    <w:abstractNumId w:val="98"/>
  </w:num>
  <w:num w:numId="78">
    <w:abstractNumId w:val="27"/>
  </w:num>
  <w:num w:numId="79">
    <w:abstractNumId w:val="20"/>
  </w:num>
  <w:num w:numId="80">
    <w:abstractNumId w:val="113"/>
  </w:num>
  <w:num w:numId="81">
    <w:abstractNumId w:val="22"/>
  </w:num>
  <w:num w:numId="82">
    <w:abstractNumId w:val="58"/>
  </w:num>
  <w:num w:numId="83">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8"/>
  </w:num>
  <w:num w:numId="85">
    <w:abstractNumId w:val="24"/>
  </w:num>
  <w:num w:numId="86">
    <w:abstractNumId w:val="75"/>
  </w:num>
  <w:num w:numId="87">
    <w:abstractNumId w:val="82"/>
  </w:num>
  <w:num w:numId="88">
    <w:abstractNumId w:val="80"/>
  </w:num>
  <w:num w:numId="89">
    <w:abstractNumId w:val="66"/>
  </w:num>
  <w:num w:numId="90">
    <w:abstractNumId w:val="30"/>
  </w:num>
  <w:num w:numId="91">
    <w:abstractNumId w:val="87"/>
  </w:num>
  <w:num w:numId="92">
    <w:abstractNumId w:val="35"/>
  </w:num>
  <w:num w:numId="93">
    <w:abstractNumId w:val="44"/>
  </w:num>
  <w:num w:numId="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0"/>
  </w:num>
  <w:num w:numId="105">
    <w:abstractNumId w:val="16"/>
  </w:num>
  <w:num w:numId="106">
    <w:abstractNumId w:val="64"/>
  </w:num>
  <w:num w:numId="107">
    <w:abstractNumId w:val="53"/>
  </w:num>
  <w:num w:numId="108">
    <w:abstractNumId w:val="32"/>
  </w:num>
  <w:num w:numId="109">
    <w:abstractNumId w:val="42"/>
  </w:num>
  <w:num w:numId="110">
    <w:abstractNumId w:val="62"/>
  </w:num>
  <w:num w:numId="111">
    <w:abstractNumId w:val="17"/>
  </w:num>
  <w:num w:numId="112">
    <w:abstractNumId w:val="3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bordersDoNotSurroundFooter/>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0"/>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45DE"/>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AAC"/>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BD8"/>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ED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589"/>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2F4F"/>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4B36"/>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590"/>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2D70"/>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1A"/>
    <w:rsid w:val="00691C9F"/>
    <w:rsid w:val="0069378D"/>
    <w:rsid w:val="00694054"/>
    <w:rsid w:val="006941DE"/>
    <w:rsid w:val="00696B4D"/>
    <w:rsid w:val="00696E80"/>
    <w:rsid w:val="0069753B"/>
    <w:rsid w:val="00697F86"/>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05A"/>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1CB"/>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43B"/>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85C"/>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081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B62"/>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23D"/>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280"/>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E6E"/>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5CFB"/>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A44"/>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360"/>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37B2B"/>
    <w:rsid w:val="00E40359"/>
    <w:rsid w:val="00E406DC"/>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20AF"/>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17D95"/>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17810">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01046_2024_Załączniki do SWZ_w wersji edytowalnej.docx</dmsv2BaseFileName>
    <dmsv2BaseDisplayName xmlns="http://schemas.microsoft.com/sharepoint/v3">01046_2024_Załączniki do SWZ_w wersji edytowalnej</dmsv2BaseDisplayName>
    <dmsv2SWPP2ObjectNumber xmlns="http://schemas.microsoft.com/sharepoint/v3">POST/PEC/PEC/ZNW/01046/2024                       </dmsv2SWPP2ObjectNumber>
    <dmsv2SWPP2SumMD5 xmlns="http://schemas.microsoft.com/sharepoint/v3">afacc0277df57cc818a4e154af565ea4</dmsv2SWPP2SumMD5>
    <dmsv2BaseMoved xmlns="http://schemas.microsoft.com/sharepoint/v3">false</dmsv2BaseMoved>
    <dmsv2BaseIsSensitive xmlns="http://schemas.microsoft.com/sharepoint/v3">true</dmsv2BaseIsSensitive>
    <dmsv2SWPP2IDSWPP2 xmlns="http://schemas.microsoft.com/sharepoint/v3">659057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20973005</dmsv2BaseClientSystemDocumentID>
    <dmsv2BaseModifiedByID xmlns="http://schemas.microsoft.com/sharepoint/v3">19100885</dmsv2BaseModifiedByID>
    <dmsv2BaseCreatedByID xmlns="http://schemas.microsoft.com/sharepoint/v3">19100885</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AEASQFSYQUA4-921679528-802</_dlc_DocId>
    <_dlc_DocIdUrl xmlns="a19cb1c7-c5c7-46d4-85ae-d83685407bba">
      <Url>https://swpp2.dms.gkpge.pl/sites/32/_layouts/15/DocIdRedir.aspx?ID=AEASQFSYQUA4-921679528-802</Url>
      <Description>AEASQFSYQUA4-921679528-802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eb562a4-c42a-451e-8373-6e70472c357b"/>
    <ds:schemaRef ds:uri="http://www.w3.org/XML/1998/namespace"/>
    <ds:schemaRef ds:uri="http://purl.org/dc/dcmitype/"/>
  </ds:schemaRefs>
</ds:datastoreItem>
</file>

<file path=customXml/itemProps3.xml><?xml version="1.0" encoding="utf-8"?>
<ds:datastoreItem xmlns:ds="http://schemas.openxmlformats.org/officeDocument/2006/customXml" ds:itemID="{53337996-FF72-48AE-9053-FCAD85C86E11}"/>
</file>

<file path=customXml/itemProps4.xml><?xml version="1.0" encoding="utf-8"?>
<ds:datastoreItem xmlns:ds="http://schemas.openxmlformats.org/officeDocument/2006/customXml" ds:itemID="{A9CAF5D4-9C92-4EB8-9F7A-A3FF4C6B9D53}">
  <ds:schemaRefs>
    <ds:schemaRef ds:uri="http://schemas.openxmlformats.org/officeDocument/2006/bibliography"/>
  </ds:schemaRefs>
</ds:datastoreItem>
</file>

<file path=customXml/itemProps5.xml><?xml version="1.0" encoding="utf-8"?>
<ds:datastoreItem xmlns:ds="http://schemas.openxmlformats.org/officeDocument/2006/customXml" ds:itemID="{AA5AFF23-EF08-441A-B9F1-EF816F8A9DEA}"/>
</file>

<file path=docProps/app.xml><?xml version="1.0" encoding="utf-8"?>
<Properties xmlns="http://schemas.openxmlformats.org/officeDocument/2006/extended-properties" xmlns:vt="http://schemas.openxmlformats.org/officeDocument/2006/docPropsVTypes">
  <Template>Normal.dotm</Template>
  <TotalTime>0</TotalTime>
  <Pages>8</Pages>
  <Words>1852</Words>
  <Characters>12578</Characters>
  <Application>Microsoft Office Word</Application>
  <DocSecurity>0</DocSecurity>
  <Lines>104</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2024-11-04T09:10:00Z</dcterms:created>
  <dcterms:modified xsi:type="dcterms:W3CDTF">2024-11-04T09:10:00Z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42049f3f-0d2a-4edc-8b28-6395d370c183</vt:lpwstr>
  </property>
</Properties>
</file>