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017B1">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5017B1">
      <w:pPr>
        <w:widowControl w:val="0"/>
        <w:suppressAutoHyphens/>
        <w:spacing w:before="120" w:after="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910383">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5017B1">
            <w:pPr>
              <w:widowControl w:val="0"/>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5017B1">
            <w:pPr>
              <w:widowControl w:val="0"/>
              <w:suppressAutoHyphens/>
              <w:spacing w:before="120" w:after="120"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5017B1">
            <w:pPr>
              <w:widowControl w:val="0"/>
              <w:suppressAutoHyphens/>
              <w:spacing w:before="120" w:after="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5017B1">
            <w:pPr>
              <w:widowControl w:val="0"/>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5017B1">
      <w:pPr>
        <w:widowControl w:val="0"/>
        <w:suppressAutoHyphens/>
        <w:spacing w:before="120" w:after="120" w:line="240" w:lineRule="auto"/>
        <w:ind w:left="1134"/>
        <w:jc w:val="left"/>
        <w:rPr>
          <w:rFonts w:ascii="Verdana" w:hAnsi="Verdana" w:cs="Arial"/>
          <w:sz w:val="20"/>
          <w:lang w:eastAsia="pl-PL"/>
        </w:rPr>
      </w:pPr>
    </w:p>
    <w:p w14:paraId="36D62298" w14:textId="77777777" w:rsidR="0042031F" w:rsidRPr="002A6CA3" w:rsidRDefault="0042031F" w:rsidP="00910383">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5017B1">
            <w:pPr>
              <w:widowControl w:val="0"/>
              <w:suppressAutoHyphens/>
              <w:spacing w:before="120" w:after="12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5017B1">
            <w:pPr>
              <w:widowControl w:val="0"/>
              <w:suppressAutoHyphens/>
              <w:spacing w:before="120" w:after="12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5017B1">
            <w:pPr>
              <w:widowControl w:val="0"/>
              <w:suppressAutoHyphens/>
              <w:spacing w:before="120" w:after="12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5017B1">
            <w:pPr>
              <w:widowControl w:val="0"/>
              <w:suppressAutoHyphens/>
              <w:spacing w:before="120" w:after="12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5017B1">
            <w:pPr>
              <w:widowControl w:val="0"/>
              <w:tabs>
                <w:tab w:val="center" w:pos="4536"/>
                <w:tab w:val="right" w:pos="9072"/>
              </w:tabs>
              <w:suppressAutoHyphens/>
              <w:spacing w:before="120" w:after="12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5017B1">
            <w:pPr>
              <w:widowControl w:val="0"/>
              <w:suppressAutoHyphens/>
              <w:spacing w:before="120" w:after="12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5017B1">
            <w:pPr>
              <w:widowControl w:val="0"/>
              <w:suppressAutoHyphens/>
              <w:spacing w:before="120" w:after="12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5017B1">
            <w:pPr>
              <w:widowControl w:val="0"/>
              <w:suppressAutoHyphens/>
              <w:spacing w:before="120" w:after="120" w:line="240" w:lineRule="auto"/>
              <w:ind w:left="1134"/>
              <w:jc w:val="left"/>
              <w:rPr>
                <w:rFonts w:ascii="Verdana" w:hAnsi="Verdana" w:cs="Arial"/>
                <w:sz w:val="20"/>
                <w:lang w:val="de-DE" w:eastAsia="pl-PL"/>
              </w:rPr>
            </w:pPr>
          </w:p>
        </w:tc>
      </w:tr>
    </w:tbl>
    <w:p w14:paraId="29BDC596" w14:textId="77777777" w:rsidR="0042031F" w:rsidRPr="002A6CA3" w:rsidRDefault="0042031F" w:rsidP="005017B1">
      <w:pPr>
        <w:widowControl w:val="0"/>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val="de-DE" w:eastAsia="pl-PL"/>
        </w:rPr>
      </w:pPr>
    </w:p>
    <w:p w14:paraId="7051CEDA" w14:textId="77777777" w:rsidR="0042031F" w:rsidRPr="002A6CA3" w:rsidRDefault="0042031F" w:rsidP="00910383">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36E634C4" w14:textId="77777777" w:rsidR="0063506C" w:rsidRPr="0063506C" w:rsidRDefault="0042031F" w:rsidP="0063506C">
      <w:pPr>
        <w:widowControl w:val="0"/>
        <w:suppressAutoHyphens/>
        <w:spacing w:before="120" w:after="120"/>
        <w:rPr>
          <w:rFonts w:ascii="Verdana" w:hAnsi="Verdana" w:cstheme="minorHAnsi"/>
          <w:sz w:val="20"/>
        </w:rPr>
      </w:pPr>
      <w:r w:rsidRPr="0063506C">
        <w:rPr>
          <w:rFonts w:ascii="Verdana" w:hAnsi="Verdana" w:cstheme="minorHAnsi"/>
          <w:sz w:val="20"/>
        </w:rPr>
        <w:t xml:space="preserve">My, niżej podpisani, nawiązując do postępowania o udzielenie zamówienia </w:t>
      </w:r>
      <w:r w:rsidRPr="002A6CA3">
        <w:rPr>
          <w:rFonts w:ascii="Verdana" w:hAnsi="Verdana" w:cstheme="minorHAnsi"/>
          <w:sz w:val="20"/>
        </w:rPr>
        <w:t xml:space="preserve">nr </w:t>
      </w:r>
      <w:r w:rsidR="0063506C" w:rsidRPr="0063506C">
        <w:rPr>
          <w:rFonts w:ascii="Verdana" w:hAnsi="Verdana" w:cstheme="minorHAnsi"/>
          <w:sz w:val="20"/>
        </w:rPr>
        <w:br/>
      </w:r>
      <w:r w:rsidR="0063506C" w:rsidRPr="0063506C">
        <w:rPr>
          <w:rFonts w:ascii="Verdana" w:hAnsi="Verdana" w:cstheme="minorHAnsi"/>
          <w:b/>
          <w:sz w:val="20"/>
        </w:rPr>
        <w:t>POST/PEC/PEC/ZNW/01030/2024</w:t>
      </w:r>
      <w:r w:rsidR="0063506C" w:rsidRPr="0063506C">
        <w:rPr>
          <w:rFonts w:ascii="Verdana" w:hAnsi="Verdana" w:cstheme="minorHAnsi"/>
          <w:sz w:val="20"/>
        </w:rPr>
        <w:t xml:space="preserve"> </w:t>
      </w:r>
      <w:r w:rsidRPr="002A6CA3">
        <w:rPr>
          <w:rFonts w:ascii="Verdana" w:hAnsi="Verdana" w:cstheme="minorHAnsi"/>
          <w:sz w:val="20"/>
        </w:rPr>
        <w:t xml:space="preserve">prowadzonego w trybie przetargu nieograniczonego na wykonanie </w:t>
      </w:r>
      <w:r w:rsidRPr="0063506C">
        <w:rPr>
          <w:rFonts w:ascii="Verdana" w:hAnsi="Verdana" w:cstheme="minorHAnsi"/>
          <w:sz w:val="20"/>
        </w:rPr>
        <w:t>usług</w:t>
      </w:r>
      <w:r w:rsidRPr="002A6CA3">
        <w:rPr>
          <w:rFonts w:ascii="Verdana" w:hAnsi="Verdana" w:cstheme="minorHAnsi"/>
          <w:sz w:val="20"/>
        </w:rPr>
        <w:t xml:space="preserve"> pn. </w:t>
      </w:r>
      <w:r w:rsidR="0063506C" w:rsidRPr="0063506C">
        <w:rPr>
          <w:rFonts w:ascii="Verdana" w:hAnsi="Verdana" w:cstheme="minorHAnsi"/>
          <w:b/>
          <w:sz w:val="20"/>
        </w:rPr>
        <w:t>Odbiór sukcesywny i utylizacja odpadów nieprodukcyjnych z terenu PGE Energia Ciepła S.A. Oddział Wybrzeże z lokalizacji Gdańsk oraz Gdynia w 2025 r.</w:t>
      </w:r>
    </w:p>
    <w:p w14:paraId="0D79665A" w14:textId="3778F89B" w:rsidR="0042031F" w:rsidRPr="002A6CA3" w:rsidRDefault="0042031F" w:rsidP="005017B1">
      <w:pPr>
        <w:widowControl w:val="0"/>
        <w:suppressAutoHyphens/>
        <w:spacing w:before="120" w:after="120"/>
        <w:rPr>
          <w:rFonts w:ascii="Verdana" w:hAnsi="Verdana" w:cs="Arial"/>
          <w:b/>
          <w:sz w:val="20"/>
        </w:rPr>
      </w:pPr>
      <w:r w:rsidRPr="002A6CA3">
        <w:rPr>
          <w:rFonts w:ascii="Verdana" w:hAnsi="Verdana" w:cstheme="minorHAnsi"/>
          <w:sz w:val="20"/>
        </w:rPr>
        <w:t>niniejszym</w:t>
      </w:r>
      <w:r w:rsidRPr="002A6CA3">
        <w:rPr>
          <w:rFonts w:ascii="Verdana" w:hAnsi="Verdana" w:cs="Arial"/>
          <w:sz w:val="20"/>
        </w:rPr>
        <w:t xml:space="preserve"> oświadczamy, że:</w:t>
      </w:r>
    </w:p>
    <w:p w14:paraId="05584691" w14:textId="03C9ABFC"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F41270" w:rsidRPr="00DF0777">
        <w:rPr>
          <w:rFonts w:ascii="Verdana" w:hAnsi="Verdana" w:cs="Arial"/>
          <w:b/>
          <w:sz w:val="20"/>
        </w:rPr>
        <w:t>w części nr 1</w:t>
      </w:r>
      <w:r w:rsidR="00F41270">
        <w:rPr>
          <w:rFonts w:ascii="Verdana" w:hAnsi="Verdana" w:cs="Arial"/>
          <w:sz w:val="20"/>
        </w:rPr>
        <w:t xml:space="preserve"> </w:t>
      </w:r>
      <w:r w:rsidRPr="002A6CA3">
        <w:rPr>
          <w:rFonts w:ascii="Verdana" w:hAnsi="Verdana" w:cs="Arial"/>
          <w:sz w:val="20"/>
        </w:rPr>
        <w:t>za następującą Cenę w wysokości:</w:t>
      </w:r>
    </w:p>
    <w:p w14:paraId="2697E12C" w14:textId="72FD552E" w:rsidR="0042031F" w:rsidRPr="002A6CA3" w:rsidRDefault="0042031F" w:rsidP="005017B1">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6A3FF765" w:rsidR="0042031F" w:rsidRDefault="0042031F" w:rsidP="005017B1">
      <w:pPr>
        <w:pStyle w:val="Akapitzlist"/>
        <w:widowControl w:val="0"/>
        <w:suppressAutoHyphens/>
        <w:spacing w:before="120" w:after="120"/>
        <w:ind w:left="426"/>
        <w:contextualSpacing w:val="0"/>
        <w:rPr>
          <w:rFonts w:ascii="Verdana" w:hAnsi="Verdana" w:cs="Arial"/>
          <w:b/>
          <w:sz w:val="20"/>
        </w:rPr>
      </w:pPr>
      <w:r w:rsidRPr="00B14580">
        <w:rPr>
          <w:rFonts w:ascii="Verdana" w:hAnsi="Verdana" w:cs="Arial"/>
          <w:sz w:val="20"/>
        </w:rPr>
        <w:t xml:space="preserve">Szczegółowe zestawienie pozycji cenowych składających się na ostateczną wartość Oferty stanowi </w:t>
      </w:r>
      <w:r w:rsidRPr="00B14580">
        <w:rPr>
          <w:rFonts w:ascii="Verdana" w:hAnsi="Verdana" w:cs="Arial"/>
          <w:b/>
          <w:sz w:val="20"/>
        </w:rPr>
        <w:t xml:space="preserve">Załącznik nr </w:t>
      </w:r>
      <w:r w:rsidR="00A0753C" w:rsidRPr="00B14580">
        <w:rPr>
          <w:rFonts w:ascii="Verdana" w:hAnsi="Verdana" w:cs="Arial"/>
          <w:b/>
          <w:sz w:val="20"/>
        </w:rPr>
        <w:t>5</w:t>
      </w:r>
      <w:r w:rsidRPr="00B14580">
        <w:rPr>
          <w:rFonts w:ascii="Verdana" w:hAnsi="Verdana" w:cs="Arial"/>
          <w:b/>
          <w:sz w:val="20"/>
        </w:rPr>
        <w:t xml:space="preserve"> do </w:t>
      </w:r>
      <w:r w:rsidR="00904E94" w:rsidRPr="00B14580">
        <w:rPr>
          <w:rFonts w:ascii="Verdana" w:hAnsi="Verdana" w:cs="Arial"/>
          <w:b/>
          <w:sz w:val="20"/>
        </w:rPr>
        <w:t>SWZ</w:t>
      </w:r>
      <w:r w:rsidRPr="00B14580">
        <w:rPr>
          <w:rFonts w:ascii="Verdana" w:hAnsi="Verdana" w:cs="Arial"/>
          <w:b/>
          <w:sz w:val="20"/>
        </w:rPr>
        <w:t xml:space="preserve"> – Formularz Cenowy;</w:t>
      </w:r>
    </w:p>
    <w:p w14:paraId="6075B2A1" w14:textId="1A8453FA" w:rsidR="00F41270" w:rsidRPr="002A6CA3" w:rsidRDefault="00F41270" w:rsidP="00F41270">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Zrealizujemy Przedmiot Zamówienia </w:t>
      </w:r>
      <w:r w:rsidRPr="009670CF">
        <w:rPr>
          <w:rFonts w:ascii="Verdana" w:hAnsi="Verdana" w:cs="Arial"/>
          <w:b/>
          <w:sz w:val="20"/>
        </w:rPr>
        <w:t xml:space="preserve">w części nr </w:t>
      </w:r>
      <w:r>
        <w:rPr>
          <w:rFonts w:ascii="Verdana" w:hAnsi="Verdana" w:cs="Arial"/>
          <w:b/>
          <w:sz w:val="20"/>
        </w:rPr>
        <w:t>2</w:t>
      </w:r>
      <w:r>
        <w:rPr>
          <w:rFonts w:ascii="Verdana" w:hAnsi="Verdana" w:cs="Arial"/>
          <w:sz w:val="20"/>
        </w:rPr>
        <w:t xml:space="preserve"> </w:t>
      </w:r>
      <w:r w:rsidRPr="002A6CA3">
        <w:rPr>
          <w:rFonts w:ascii="Verdana" w:hAnsi="Verdana" w:cs="Arial"/>
          <w:sz w:val="20"/>
        </w:rPr>
        <w:t>za następującą Cenę w wysokości:</w:t>
      </w:r>
    </w:p>
    <w:p w14:paraId="1E52C35A" w14:textId="77777777" w:rsidR="00F41270" w:rsidRPr="002A6CA3" w:rsidRDefault="00F41270" w:rsidP="00F41270">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681D06A5" w14:textId="77777777" w:rsidR="00F41270" w:rsidRDefault="00F41270" w:rsidP="00F41270">
      <w:pPr>
        <w:pStyle w:val="Akapitzlist"/>
        <w:widowControl w:val="0"/>
        <w:suppressAutoHyphens/>
        <w:spacing w:before="120" w:after="120"/>
        <w:ind w:left="426"/>
        <w:contextualSpacing w:val="0"/>
        <w:rPr>
          <w:rFonts w:ascii="Verdana" w:hAnsi="Verdana" w:cs="Arial"/>
          <w:b/>
          <w:sz w:val="20"/>
        </w:rPr>
      </w:pPr>
      <w:r w:rsidRPr="00B14580">
        <w:rPr>
          <w:rFonts w:ascii="Verdana" w:hAnsi="Verdana" w:cs="Arial"/>
          <w:sz w:val="20"/>
        </w:rPr>
        <w:t xml:space="preserve">Szczegółowe zestawienie pozycji cenowych składających się na ostateczną wartość Oferty stanowi </w:t>
      </w:r>
      <w:r w:rsidRPr="00B14580">
        <w:rPr>
          <w:rFonts w:ascii="Verdana" w:hAnsi="Verdana" w:cs="Arial"/>
          <w:b/>
          <w:sz w:val="20"/>
        </w:rPr>
        <w:t>Załącznik nr 5 do SWZ – Formularz Cenowy;</w:t>
      </w:r>
    </w:p>
    <w:p w14:paraId="515CFF0B" w14:textId="2A0E2AC3" w:rsidR="00F41270" w:rsidRPr="002A6CA3" w:rsidRDefault="00F41270" w:rsidP="00F41270">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lastRenderedPageBreak/>
        <w:t xml:space="preserve">Zrealizujemy Przedmiot Zamówienia </w:t>
      </w:r>
      <w:r w:rsidRPr="009670CF">
        <w:rPr>
          <w:rFonts w:ascii="Verdana" w:hAnsi="Verdana" w:cs="Arial"/>
          <w:b/>
          <w:sz w:val="20"/>
        </w:rPr>
        <w:t xml:space="preserve">w części nr </w:t>
      </w:r>
      <w:r>
        <w:rPr>
          <w:rFonts w:ascii="Verdana" w:hAnsi="Verdana" w:cs="Arial"/>
          <w:b/>
          <w:sz w:val="20"/>
        </w:rPr>
        <w:t>3</w:t>
      </w:r>
      <w:r>
        <w:rPr>
          <w:rFonts w:ascii="Verdana" w:hAnsi="Verdana" w:cs="Arial"/>
          <w:sz w:val="20"/>
        </w:rPr>
        <w:t xml:space="preserve"> </w:t>
      </w:r>
      <w:r w:rsidRPr="002A6CA3">
        <w:rPr>
          <w:rFonts w:ascii="Verdana" w:hAnsi="Verdana" w:cs="Arial"/>
          <w:sz w:val="20"/>
        </w:rPr>
        <w:t>za następującą Cenę w wysokości:</w:t>
      </w:r>
    </w:p>
    <w:p w14:paraId="77B13C28" w14:textId="77777777" w:rsidR="00F41270" w:rsidRPr="002A6CA3" w:rsidRDefault="00F41270" w:rsidP="00F41270">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655DD1B3" w14:textId="686499E8" w:rsidR="00F41270" w:rsidRDefault="00F41270" w:rsidP="00F41270">
      <w:pPr>
        <w:pStyle w:val="Akapitzlist"/>
        <w:widowControl w:val="0"/>
        <w:suppressAutoHyphens/>
        <w:spacing w:before="120" w:after="120"/>
        <w:ind w:left="426"/>
        <w:contextualSpacing w:val="0"/>
        <w:rPr>
          <w:rFonts w:ascii="Verdana" w:hAnsi="Verdana" w:cs="Arial"/>
          <w:b/>
          <w:sz w:val="20"/>
        </w:rPr>
      </w:pPr>
      <w:r w:rsidRPr="00B14580">
        <w:rPr>
          <w:rFonts w:ascii="Verdana" w:hAnsi="Verdana" w:cs="Arial"/>
          <w:sz w:val="20"/>
        </w:rPr>
        <w:t xml:space="preserve">Szczegółowe zestawienie pozycji cenowych składających się na ostateczną wartość Oferty stanowi </w:t>
      </w:r>
      <w:r w:rsidRPr="00B14580">
        <w:rPr>
          <w:rFonts w:ascii="Verdana" w:hAnsi="Verdana" w:cs="Arial"/>
          <w:b/>
          <w:sz w:val="20"/>
        </w:rPr>
        <w:t>Załącznik nr 5 do SWZ – Formularz Cenowy;</w:t>
      </w:r>
    </w:p>
    <w:p w14:paraId="767156C8" w14:textId="1E451900" w:rsidR="00F41270" w:rsidRDefault="00F41270" w:rsidP="00F41270">
      <w:pPr>
        <w:pStyle w:val="Akapitzlist"/>
        <w:widowControl w:val="0"/>
        <w:suppressAutoHyphens/>
        <w:spacing w:before="120" w:after="120"/>
        <w:ind w:left="426"/>
        <w:contextualSpacing w:val="0"/>
        <w:rPr>
          <w:rFonts w:ascii="Verdana" w:hAnsi="Verdana" w:cs="Arial"/>
          <w:b/>
          <w:sz w:val="20"/>
        </w:rPr>
      </w:pPr>
      <w:bookmarkStart w:id="2" w:name="_GoBack"/>
      <w:bookmarkEnd w:id="2"/>
    </w:p>
    <w:p w14:paraId="3E5DA2E3" w14:textId="05AD8476" w:rsidR="00F41270" w:rsidRPr="002A6CA3" w:rsidRDefault="00F41270" w:rsidP="00F41270">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Zrealizujemy Przedmiot Zamówienia </w:t>
      </w:r>
      <w:r w:rsidRPr="009670CF">
        <w:rPr>
          <w:rFonts w:ascii="Verdana" w:hAnsi="Verdana" w:cs="Arial"/>
          <w:b/>
          <w:sz w:val="20"/>
        </w:rPr>
        <w:t xml:space="preserve">w części nr </w:t>
      </w:r>
      <w:r>
        <w:rPr>
          <w:rFonts w:ascii="Verdana" w:hAnsi="Verdana" w:cs="Arial"/>
          <w:b/>
          <w:sz w:val="20"/>
        </w:rPr>
        <w:t>4</w:t>
      </w:r>
      <w:r>
        <w:rPr>
          <w:rFonts w:ascii="Verdana" w:hAnsi="Verdana" w:cs="Arial"/>
          <w:sz w:val="20"/>
        </w:rPr>
        <w:t xml:space="preserve"> </w:t>
      </w:r>
      <w:r w:rsidRPr="002A6CA3">
        <w:rPr>
          <w:rFonts w:ascii="Verdana" w:hAnsi="Verdana" w:cs="Arial"/>
          <w:sz w:val="20"/>
        </w:rPr>
        <w:t>za następującą Cenę w wysokości:</w:t>
      </w:r>
    </w:p>
    <w:p w14:paraId="293EA25A" w14:textId="77777777" w:rsidR="00F41270" w:rsidRPr="002A6CA3" w:rsidRDefault="00F41270" w:rsidP="00F41270">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62E71FE6" w14:textId="77777777" w:rsidR="00F41270" w:rsidRDefault="00F41270" w:rsidP="00F41270">
      <w:pPr>
        <w:pStyle w:val="Akapitzlist"/>
        <w:widowControl w:val="0"/>
        <w:suppressAutoHyphens/>
        <w:spacing w:before="120" w:after="120"/>
        <w:ind w:left="426"/>
        <w:contextualSpacing w:val="0"/>
        <w:rPr>
          <w:rFonts w:ascii="Verdana" w:hAnsi="Verdana" w:cs="Arial"/>
          <w:b/>
          <w:sz w:val="20"/>
        </w:rPr>
      </w:pPr>
      <w:r w:rsidRPr="00B14580">
        <w:rPr>
          <w:rFonts w:ascii="Verdana" w:hAnsi="Verdana" w:cs="Arial"/>
          <w:sz w:val="20"/>
        </w:rPr>
        <w:t xml:space="preserve">Szczegółowe zestawienie pozycji cenowych składających się na ostateczną wartość Oferty stanowi </w:t>
      </w:r>
      <w:r w:rsidRPr="00B14580">
        <w:rPr>
          <w:rFonts w:ascii="Verdana" w:hAnsi="Verdana" w:cs="Arial"/>
          <w:b/>
          <w:sz w:val="20"/>
        </w:rPr>
        <w:t>Załącznik nr 5 do SWZ – Formularz Cenowy;</w:t>
      </w:r>
    </w:p>
    <w:p w14:paraId="381C5EA1" w14:textId="69A9DEA1" w:rsidR="00276DEC" w:rsidRPr="002A6CA3" w:rsidRDefault="00276DEC" w:rsidP="00276DEC">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Zrealizujemy Przedmiot Zamówienia </w:t>
      </w:r>
      <w:r w:rsidRPr="009670CF">
        <w:rPr>
          <w:rFonts w:ascii="Verdana" w:hAnsi="Verdana" w:cs="Arial"/>
          <w:b/>
          <w:sz w:val="20"/>
        </w:rPr>
        <w:t xml:space="preserve">w części nr </w:t>
      </w:r>
      <w:r>
        <w:rPr>
          <w:rFonts w:ascii="Verdana" w:hAnsi="Verdana" w:cs="Arial"/>
          <w:b/>
          <w:sz w:val="20"/>
        </w:rPr>
        <w:t>5</w:t>
      </w:r>
      <w:r>
        <w:rPr>
          <w:rFonts w:ascii="Verdana" w:hAnsi="Verdana" w:cs="Arial"/>
          <w:sz w:val="20"/>
        </w:rPr>
        <w:t xml:space="preserve"> </w:t>
      </w:r>
      <w:r w:rsidRPr="002A6CA3">
        <w:rPr>
          <w:rFonts w:ascii="Verdana" w:hAnsi="Verdana" w:cs="Arial"/>
          <w:sz w:val="20"/>
        </w:rPr>
        <w:t>za następującą Cenę w wysokości:</w:t>
      </w:r>
    </w:p>
    <w:p w14:paraId="33671996" w14:textId="77777777" w:rsidR="00276DEC" w:rsidRPr="002A6CA3" w:rsidRDefault="00276DEC" w:rsidP="00276DEC">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154D53D4" w14:textId="77777777" w:rsidR="00276DEC" w:rsidRDefault="00276DEC" w:rsidP="00276DEC">
      <w:pPr>
        <w:pStyle w:val="Akapitzlist"/>
        <w:widowControl w:val="0"/>
        <w:suppressAutoHyphens/>
        <w:spacing w:before="120" w:after="120"/>
        <w:ind w:left="426"/>
        <w:contextualSpacing w:val="0"/>
        <w:rPr>
          <w:rFonts w:ascii="Verdana" w:hAnsi="Verdana" w:cs="Arial"/>
          <w:b/>
          <w:sz w:val="20"/>
        </w:rPr>
      </w:pPr>
      <w:r w:rsidRPr="00B14580">
        <w:rPr>
          <w:rFonts w:ascii="Verdana" w:hAnsi="Verdana" w:cs="Arial"/>
          <w:sz w:val="20"/>
        </w:rPr>
        <w:t xml:space="preserve">Szczegółowe zestawienie pozycji cenowych składających się na ostateczną wartość Oferty stanowi </w:t>
      </w:r>
      <w:r w:rsidRPr="00B14580">
        <w:rPr>
          <w:rFonts w:ascii="Verdana" w:hAnsi="Verdana" w:cs="Arial"/>
          <w:b/>
          <w:sz w:val="20"/>
        </w:rPr>
        <w:t>Załącznik nr 5 do SWZ – Formularz Cenowy;</w:t>
      </w:r>
    </w:p>
    <w:p w14:paraId="5AE6CCAB" w14:textId="4713A5C9" w:rsidR="00AE1D9D"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 xml:space="preserve">na celu zakłócenie </w:t>
      </w:r>
      <w:r w:rsidR="00026932" w:rsidRPr="002A6CA3">
        <w:rPr>
          <w:rFonts w:ascii="Verdana" w:hAnsi="Verdana" w:cs="Arial"/>
          <w:sz w:val="20"/>
        </w:rPr>
        <w:lastRenderedPageBreak/>
        <w:t>konkurencji,</w:t>
      </w:r>
    </w:p>
    <w:p w14:paraId="0BC01507" w14:textId="581DC862" w:rsidR="00A6553F" w:rsidRPr="002A6CA3"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910383">
      <w:pPr>
        <w:pStyle w:val="Akapitzlist"/>
        <w:widowControl w:val="0"/>
        <w:numPr>
          <w:ilvl w:val="1"/>
          <w:numId w:val="60"/>
        </w:numPr>
        <w:suppressAutoHyphens/>
        <w:spacing w:before="120" w:after="120"/>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5017B1">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5017B1">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5017B1">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910383">
      <w:pPr>
        <w:pStyle w:val="Akapitzlist"/>
        <w:widowControl w:val="0"/>
        <w:numPr>
          <w:ilvl w:val="1"/>
          <w:numId w:val="60"/>
        </w:numPr>
        <w:suppressAutoHyphens/>
        <w:spacing w:before="120" w:after="120"/>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910383">
      <w:pPr>
        <w:pStyle w:val="Akapitzlist"/>
        <w:widowControl w:val="0"/>
        <w:numPr>
          <w:ilvl w:val="0"/>
          <w:numId w:val="70"/>
        </w:numPr>
        <w:suppressAutoHyphens/>
        <w:spacing w:before="120" w:after="120"/>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w:t>
      </w:r>
      <w:r w:rsidRPr="00B77D2B">
        <w:rPr>
          <w:rFonts w:ascii="Verdana" w:hAnsi="Verdana" w:cs="Arial"/>
          <w:sz w:val="20"/>
        </w:rPr>
        <w:lastRenderedPageBreak/>
        <w:t xml:space="preserve">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5017B1">
      <w:pPr>
        <w:widowControl w:val="0"/>
        <w:suppressAutoHyphens/>
        <w:spacing w:before="120" w:after="120"/>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5017B1">
      <w:pPr>
        <w:widowControl w:val="0"/>
        <w:suppressAutoHyphens/>
        <w:spacing w:before="120" w:after="120"/>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5017B1">
      <w:pPr>
        <w:pStyle w:val="Akapitzlist"/>
        <w:widowControl w:val="0"/>
        <w:suppressAutoHyphens/>
        <w:spacing w:before="120" w:after="12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910383">
      <w:pPr>
        <w:pStyle w:val="Akapitzlist"/>
        <w:widowControl w:val="0"/>
        <w:numPr>
          <w:ilvl w:val="3"/>
          <w:numId w:val="52"/>
        </w:numPr>
        <w:suppressAutoHyphens/>
        <w:spacing w:before="120" w:after="12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910383">
      <w:pPr>
        <w:pStyle w:val="Akapitzlist"/>
        <w:widowControl w:val="0"/>
        <w:numPr>
          <w:ilvl w:val="1"/>
          <w:numId w:val="68"/>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910383">
      <w:pPr>
        <w:pStyle w:val="Akapitzlist"/>
        <w:widowControl w:val="0"/>
        <w:numPr>
          <w:ilvl w:val="1"/>
          <w:numId w:val="68"/>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910383">
      <w:pPr>
        <w:pStyle w:val="Akapitzlist"/>
        <w:widowControl w:val="0"/>
        <w:numPr>
          <w:ilvl w:val="1"/>
          <w:numId w:val="68"/>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9B233B">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5017B1">
            <w:pPr>
              <w:widowControl w:val="0"/>
              <w:suppressAutoHyphens/>
              <w:spacing w:before="120" w:after="120"/>
              <w:jc w:val="center"/>
              <w:rPr>
                <w:rFonts w:ascii="Verdana" w:hAnsi="Verdana" w:cs="Arial"/>
                <w:b/>
                <w:sz w:val="20"/>
              </w:rPr>
            </w:pPr>
            <w:r w:rsidRPr="002A6CA3">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5017B1">
            <w:pPr>
              <w:widowControl w:val="0"/>
              <w:suppressAutoHyphens/>
              <w:spacing w:before="120" w:after="120"/>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5017B1">
            <w:pPr>
              <w:widowControl w:val="0"/>
              <w:suppressAutoHyphens/>
              <w:spacing w:before="120" w:after="120"/>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5017B1">
            <w:pPr>
              <w:widowControl w:val="0"/>
              <w:suppressAutoHyphens/>
              <w:spacing w:before="120" w:after="120"/>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5017B1">
            <w:pPr>
              <w:widowControl w:val="0"/>
              <w:suppressAutoHyphens/>
              <w:spacing w:before="120" w:after="120"/>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9B233B">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5017B1">
            <w:pPr>
              <w:widowControl w:val="0"/>
              <w:suppressAutoHyphens/>
              <w:spacing w:before="120" w:after="120"/>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5017B1">
            <w:pPr>
              <w:widowControl w:val="0"/>
              <w:suppressAutoHyphens/>
              <w:spacing w:before="120" w:after="120"/>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5017B1">
            <w:pPr>
              <w:widowControl w:val="0"/>
              <w:suppressAutoHyphens/>
              <w:spacing w:before="120" w:after="120"/>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5017B1">
            <w:pPr>
              <w:widowControl w:val="0"/>
              <w:suppressAutoHyphens/>
              <w:spacing w:before="120" w:after="120"/>
              <w:jc w:val="center"/>
              <w:rPr>
                <w:rFonts w:ascii="Verdana" w:hAnsi="Verdana" w:cs="Arial"/>
                <w:sz w:val="20"/>
              </w:rPr>
            </w:pPr>
          </w:p>
        </w:tc>
      </w:tr>
    </w:tbl>
    <w:p w14:paraId="460197F1" w14:textId="351FF3A6"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910383">
      <w:pPr>
        <w:pStyle w:val="Akapitzlist"/>
        <w:widowControl w:val="0"/>
        <w:numPr>
          <w:ilvl w:val="0"/>
          <w:numId w:val="53"/>
        </w:numPr>
        <w:suppressAutoHyphens/>
        <w:spacing w:before="120" w:after="120"/>
        <w:ind w:left="851" w:hanging="284"/>
        <w:contextualSpacing w:val="0"/>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910383">
      <w:pPr>
        <w:pStyle w:val="Akapitzlist"/>
        <w:widowControl w:val="0"/>
        <w:numPr>
          <w:ilvl w:val="0"/>
          <w:numId w:val="53"/>
        </w:numPr>
        <w:suppressAutoHyphens/>
        <w:spacing w:before="120" w:after="120"/>
        <w:ind w:left="851" w:hanging="284"/>
        <w:contextualSpacing w:val="0"/>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5017B1">
      <w:pPr>
        <w:pStyle w:val="Akapitzlist"/>
        <w:widowControl w:val="0"/>
        <w:suppressAutoHyphens/>
        <w:spacing w:before="120" w:after="120"/>
        <w:ind w:left="851" w:hanging="425"/>
        <w:contextualSpacing w:val="0"/>
        <w:rPr>
          <w:rFonts w:ascii="Verdana" w:hAnsi="Verdana" w:cs="Arial"/>
          <w:sz w:val="20"/>
        </w:rPr>
      </w:pPr>
      <w:r w:rsidRPr="002A6CA3">
        <w:rPr>
          <w:rFonts w:ascii="Verdana" w:hAnsi="Verdana" w:cs="Arial"/>
          <w:sz w:val="20"/>
        </w:rPr>
        <w:t>………………………………………………………………………………………………………………………</w:t>
      </w:r>
    </w:p>
    <w:p w14:paraId="743FB04A" w14:textId="77541907" w:rsidR="008D0ACB" w:rsidRPr="002A6CA3" w:rsidRDefault="008D0ACB" w:rsidP="00910383">
      <w:pPr>
        <w:pStyle w:val="Akapitzlist"/>
        <w:numPr>
          <w:ilvl w:val="3"/>
          <w:numId w:val="52"/>
        </w:numPr>
        <w:spacing w:before="120" w:after="120" w:line="360" w:lineRule="auto"/>
        <w:ind w:left="425" w:right="2" w:hanging="425"/>
        <w:contextualSpacing w:val="0"/>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w:t>
      </w:r>
      <w:r w:rsidR="00276DEC">
        <w:rPr>
          <w:rFonts w:ascii="Verdana" w:hAnsi="Verdana" w:cstheme="minorHAnsi"/>
          <w:sz w:val="20"/>
        </w:rPr>
        <w:t>4</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r>
      <w:r w:rsidRPr="002A6CA3">
        <w:rPr>
          <w:rFonts w:ascii="Verdana" w:hAnsi="Verdana" w:cs="Arial"/>
          <w:sz w:val="20"/>
          <w:lang w:eastAsia="pl-PL"/>
        </w:rPr>
        <w:lastRenderedPageBreak/>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C073FA9" w:rsidR="0042031F" w:rsidRPr="009B233B" w:rsidRDefault="0042031F" w:rsidP="00910383">
      <w:pPr>
        <w:pStyle w:val="Akapitzlist"/>
        <w:widowControl w:val="0"/>
        <w:numPr>
          <w:ilvl w:val="3"/>
          <w:numId w:val="52"/>
        </w:numPr>
        <w:suppressAutoHyphens/>
        <w:spacing w:before="120" w:after="120"/>
        <w:ind w:left="425" w:hanging="425"/>
        <w:contextualSpacing w:val="0"/>
        <w:jc w:val="left"/>
        <w:rPr>
          <w:rFonts w:ascii="Verdana" w:hAnsi="Verdana" w:cs="Arial"/>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9B233B" w:rsidRPr="009B233B">
        <w:rPr>
          <w:rFonts w:ascii="Verdana" w:hAnsi="Verdana" w:cs="Arial"/>
          <w:sz w:val="20"/>
          <w:lang w:eastAsia="pl-PL"/>
        </w:rPr>
        <w:t>POST/PEC/PEC/ZNW/01030/2024</w:t>
      </w:r>
      <w:r w:rsidR="009B233B">
        <w:rPr>
          <w:rFonts w:ascii="Verdana" w:hAnsi="Verdana" w:cs="Arial"/>
          <w:sz w:val="20"/>
          <w:lang w:eastAsia="pl-PL"/>
        </w:rPr>
        <w:t>.</w:t>
      </w:r>
    </w:p>
    <w:p w14:paraId="04312CAC" w14:textId="24EBCBE7" w:rsidR="00C121A1" w:rsidRPr="002A6CA3" w:rsidRDefault="00C121A1" w:rsidP="00910383">
      <w:pPr>
        <w:pStyle w:val="Akapitzlist"/>
        <w:numPr>
          <w:ilvl w:val="3"/>
          <w:numId w:val="52"/>
        </w:numPr>
        <w:autoSpaceDE w:val="0"/>
        <w:autoSpaceDN w:val="0"/>
        <w:spacing w:before="120" w:after="120" w:line="240" w:lineRule="auto"/>
        <w:ind w:left="426" w:hanging="426"/>
        <w:contextualSpacing w:val="0"/>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910383">
      <w:pPr>
        <w:pStyle w:val="Akapitzlist"/>
        <w:numPr>
          <w:ilvl w:val="3"/>
          <w:numId w:val="52"/>
        </w:numPr>
        <w:autoSpaceDE w:val="0"/>
        <w:autoSpaceDN w:val="0"/>
        <w:spacing w:before="120" w:after="120" w:line="300" w:lineRule="atLeast"/>
        <w:ind w:left="426" w:hanging="426"/>
        <w:contextualSpacing w:val="0"/>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910383">
      <w:pPr>
        <w:pStyle w:val="Akapitzlist"/>
        <w:widowControl w:val="0"/>
        <w:numPr>
          <w:ilvl w:val="3"/>
          <w:numId w:val="52"/>
        </w:numPr>
        <w:suppressAutoHyphens/>
        <w:spacing w:before="120" w:after="12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5017B1">
      <w:pPr>
        <w:widowControl w:val="0"/>
        <w:tabs>
          <w:tab w:val="left" w:pos="2340"/>
        </w:tabs>
        <w:suppressAutoHyphens/>
        <w:spacing w:before="120" w:after="120" w:line="240" w:lineRule="auto"/>
        <w:ind w:firstLine="426"/>
        <w:jc w:val="left"/>
        <w:rPr>
          <w:rFonts w:ascii="Verdana" w:hAnsi="Verdana" w:cs="Arial"/>
          <w:bCs/>
          <w:i/>
          <w:sz w:val="20"/>
        </w:rPr>
      </w:pPr>
      <w:r w:rsidRPr="002A6CA3">
        <w:rPr>
          <w:rFonts w:ascii="Verdana" w:hAnsi="Verdana" w:cs="Arial"/>
          <w:bCs/>
          <w:i/>
          <w:sz w:val="20"/>
        </w:rPr>
        <w:t>Załącznik nr 1 - …………</w:t>
      </w:r>
    </w:p>
    <w:p w14:paraId="32787738" w14:textId="77777777" w:rsidR="0042031F" w:rsidRPr="002A6CA3" w:rsidRDefault="0042031F" w:rsidP="005017B1">
      <w:pPr>
        <w:widowControl w:val="0"/>
        <w:tabs>
          <w:tab w:val="left" w:pos="2340"/>
        </w:tabs>
        <w:suppressAutoHyphens/>
        <w:spacing w:before="120" w:after="120" w:line="240" w:lineRule="auto"/>
        <w:jc w:val="left"/>
        <w:rPr>
          <w:rFonts w:ascii="Verdana" w:hAnsi="Verdana" w:cs="Arial"/>
          <w:bCs/>
          <w:i/>
          <w:sz w:val="20"/>
        </w:rPr>
      </w:pPr>
    </w:p>
    <w:p w14:paraId="52827583" w14:textId="3A764E71" w:rsidR="0042031F" w:rsidRPr="002A6CA3" w:rsidRDefault="0042031F" w:rsidP="005017B1">
      <w:pPr>
        <w:widowControl w:val="0"/>
        <w:suppressAutoHyphens/>
        <w:spacing w:before="120" w:after="120"/>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A771D4">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A771D4">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5017B1">
      <w:pPr>
        <w:widowControl w:val="0"/>
        <w:suppressAutoHyphens/>
        <w:spacing w:before="120" w:after="120" w:line="240" w:lineRule="auto"/>
        <w:ind w:left="5398" w:right="68"/>
        <w:jc w:val="center"/>
        <w:rPr>
          <w:rFonts w:ascii="Verdana" w:hAnsi="Verdana"/>
          <w:i/>
          <w:sz w:val="20"/>
        </w:rPr>
      </w:pPr>
      <w:r w:rsidRPr="002A6CA3">
        <w:rPr>
          <w:rFonts w:ascii="Verdana" w:hAnsi="Verdana"/>
          <w:i/>
          <w:sz w:val="20"/>
        </w:rPr>
        <w:t xml:space="preserve"> </w:t>
      </w:r>
    </w:p>
    <w:p w14:paraId="256CBDA1" w14:textId="7051153B" w:rsidR="00EA7443" w:rsidRPr="002A6CA3" w:rsidRDefault="00EA7443" w:rsidP="005017B1">
      <w:pPr>
        <w:pStyle w:val="Nagwek1"/>
        <w:keepLines w:val="0"/>
        <w:pageBreakBefore/>
        <w:shd w:val="clear" w:color="auto" w:fill="C6D9F1" w:themeFill="text2" w:themeFillTint="33"/>
        <w:tabs>
          <w:tab w:val="left" w:pos="567"/>
        </w:tabs>
        <w:spacing w:before="120" w:after="12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4"/>
      <w:bookmarkEnd w:id="5"/>
      <w:r w:rsidR="00147485">
        <w:rPr>
          <w:rFonts w:ascii="Verdana" w:hAnsi="Verdana" w:cstheme="minorHAnsi"/>
          <w:sz w:val="20"/>
          <w:lang w:val="pl-PL"/>
        </w:rPr>
        <w:t>nie dotyczy</w:t>
      </w:r>
    </w:p>
    <w:p w14:paraId="57B38F3F" w14:textId="0954C08D" w:rsidR="005C5055" w:rsidRDefault="005C5055">
      <w:pPr>
        <w:spacing w:line="240" w:lineRule="auto"/>
        <w:jc w:val="left"/>
        <w:rPr>
          <w:rFonts w:ascii="Verdana" w:hAnsi="Verdana" w:cstheme="minorHAnsi"/>
          <w:sz w:val="20"/>
        </w:rPr>
      </w:pPr>
      <w:r>
        <w:rPr>
          <w:rFonts w:ascii="Verdana" w:hAnsi="Verdana" w:cstheme="minorHAnsi"/>
          <w:sz w:val="20"/>
        </w:rPr>
        <w:br w:type="page"/>
      </w:r>
    </w:p>
    <w:p w14:paraId="69954FA2" w14:textId="661932F3" w:rsidR="00EA7443" w:rsidRPr="002A6CA3" w:rsidRDefault="00EA7443" w:rsidP="005017B1">
      <w:pPr>
        <w:pStyle w:val="Nagwek1"/>
        <w:keepLines w:val="0"/>
        <w:shd w:val="clear" w:color="auto" w:fill="C6D9F1" w:themeFill="text2" w:themeFillTint="33"/>
        <w:tabs>
          <w:tab w:val="left" w:pos="567"/>
        </w:tabs>
        <w:spacing w:before="120" w:after="12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B14580">
        <w:rPr>
          <w:rFonts w:ascii="Verdana" w:hAnsi="Verdana" w:cstheme="minorHAnsi"/>
          <w:sz w:val="20"/>
          <w:lang w:val="pl-PL"/>
        </w:rPr>
        <w:t>CENOWY</w:t>
      </w:r>
      <w:r w:rsidR="003731DA" w:rsidRPr="00B14580">
        <w:rPr>
          <w:rFonts w:ascii="Verdana" w:hAnsi="Verdana" w:cstheme="minorHAnsi"/>
          <w:sz w:val="20"/>
          <w:lang w:val="pl-PL"/>
        </w:rPr>
        <w:t xml:space="preserve"> - OSOBNY DOKUMENT</w:t>
      </w:r>
      <w:bookmarkEnd w:id="6"/>
    </w:p>
    <w:p w14:paraId="63734F67" w14:textId="77777777" w:rsidR="00684E73" w:rsidRDefault="00684E73" w:rsidP="00B14580">
      <w:pPr>
        <w:tabs>
          <w:tab w:val="left" w:pos="3033"/>
          <w:tab w:val="center" w:pos="4536"/>
        </w:tabs>
        <w:spacing w:before="120" w:after="120" w:line="276" w:lineRule="auto"/>
        <w:jc w:val="center"/>
        <w:rPr>
          <w:rFonts w:ascii="Verdana" w:eastAsia="Calibri" w:hAnsi="Verdana" w:cstheme="minorHAnsi"/>
          <w:b/>
          <w:sz w:val="20"/>
        </w:rPr>
      </w:pPr>
    </w:p>
    <w:p w14:paraId="201CE227" w14:textId="5D601379" w:rsidR="00DD1DDB" w:rsidRPr="002A6CA3" w:rsidRDefault="00DD1DDB" w:rsidP="00B14580">
      <w:pPr>
        <w:tabs>
          <w:tab w:val="left" w:pos="3033"/>
          <w:tab w:val="center" w:pos="4536"/>
        </w:tabs>
        <w:spacing w:before="120" w:after="120" w:line="276" w:lineRule="auto"/>
        <w:jc w:val="center"/>
        <w:rPr>
          <w:rFonts w:ascii="Verdana" w:eastAsia="Calibri" w:hAnsi="Verdana" w:cstheme="minorHAnsi"/>
          <w:b/>
          <w:sz w:val="20"/>
        </w:rPr>
      </w:pPr>
      <w:r w:rsidRPr="002A6CA3">
        <w:rPr>
          <w:rFonts w:ascii="Verdana" w:eastAsia="Calibri" w:hAnsi="Verdana" w:cstheme="minorHAnsi"/>
          <w:b/>
          <w:sz w:val="20"/>
        </w:rPr>
        <w:t>FORMULARZ CENOWY</w:t>
      </w:r>
      <w:r w:rsidR="00684E73">
        <w:rPr>
          <w:rStyle w:val="Odwoanieprzypisudolnego"/>
          <w:rFonts w:ascii="Verdana" w:eastAsia="Calibri" w:hAnsi="Verdana"/>
          <w:b/>
          <w:sz w:val="20"/>
        </w:rPr>
        <w:footnoteReference w:id="7"/>
      </w:r>
    </w:p>
    <w:p w14:paraId="0A8BCDE1" w14:textId="77777777" w:rsidR="00B14580" w:rsidRDefault="00B14580" w:rsidP="005017B1">
      <w:pPr>
        <w:pStyle w:val="Nagwek1"/>
        <w:keepNext w:val="0"/>
        <w:keepLines w:val="0"/>
        <w:suppressAutoHyphens/>
        <w:spacing w:before="120" w:after="120" w:line="240" w:lineRule="auto"/>
        <w:ind w:left="425" w:right="-284"/>
        <w:rPr>
          <w:rFonts w:ascii="Verdana" w:hAnsi="Verdana" w:cstheme="minorHAnsi"/>
          <w:caps w:val="0"/>
          <w:sz w:val="20"/>
        </w:rPr>
      </w:pPr>
      <w:bookmarkStart w:id="7" w:name="_Toc40987610"/>
      <w:bookmarkStart w:id="8" w:name="_Toc122344846"/>
    </w:p>
    <w:tbl>
      <w:tblPr>
        <w:tblW w:w="5000" w:type="pct"/>
        <w:tblCellMar>
          <w:left w:w="70" w:type="dxa"/>
          <w:right w:w="70" w:type="dxa"/>
        </w:tblCellMar>
        <w:tblLook w:val="04A0" w:firstRow="1" w:lastRow="0" w:firstColumn="1" w:lastColumn="0" w:noHBand="0" w:noVBand="1"/>
      </w:tblPr>
      <w:tblGrid>
        <w:gridCol w:w="771"/>
        <w:gridCol w:w="921"/>
        <w:gridCol w:w="1246"/>
        <w:gridCol w:w="3080"/>
        <w:gridCol w:w="1265"/>
        <w:gridCol w:w="1322"/>
        <w:gridCol w:w="1446"/>
        <w:gridCol w:w="146"/>
      </w:tblGrid>
      <w:tr w:rsidR="00684E73" w:rsidRPr="001353CE" w14:paraId="6351218D" w14:textId="77777777" w:rsidTr="006E1D76">
        <w:trPr>
          <w:gridAfter w:val="1"/>
          <w:wAfter w:w="89" w:type="pct"/>
          <w:trHeight w:val="1184"/>
          <w:tblHeader/>
        </w:trPr>
        <w:tc>
          <w:tcPr>
            <w:tcW w:w="34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71D87CED" w14:textId="77777777" w:rsidR="00684E73" w:rsidRPr="004268D0" w:rsidRDefault="00684E73" w:rsidP="006E1D76">
            <w:pPr>
              <w:jc w:val="center"/>
              <w:rPr>
                <w:rFonts w:ascii="Calibri" w:hAnsi="Calibri" w:cs="Calibri"/>
                <w:b/>
                <w:bCs/>
                <w:color w:val="000000"/>
              </w:rPr>
            </w:pPr>
            <w:r w:rsidRPr="004268D0">
              <w:rPr>
                <w:rFonts w:ascii="Calibri" w:hAnsi="Calibri" w:cs="Calibri"/>
                <w:b/>
                <w:bCs/>
                <w:color w:val="000000"/>
              </w:rPr>
              <w:t>Numer</w:t>
            </w:r>
            <w:r w:rsidRPr="004268D0">
              <w:rPr>
                <w:rFonts w:ascii="Calibri" w:hAnsi="Calibri" w:cs="Calibri"/>
                <w:b/>
                <w:bCs/>
                <w:color w:val="000000"/>
              </w:rPr>
              <w:br/>
              <w:t>części</w:t>
            </w:r>
          </w:p>
        </w:tc>
        <w:tc>
          <w:tcPr>
            <w:tcW w:w="447"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193D84FD" w14:textId="77777777" w:rsidR="00684E73" w:rsidRPr="004268D0" w:rsidRDefault="00684E73" w:rsidP="006E1D76">
            <w:pPr>
              <w:jc w:val="center"/>
              <w:rPr>
                <w:rFonts w:ascii="Calibri" w:hAnsi="Calibri" w:cs="Calibri"/>
                <w:b/>
                <w:bCs/>
                <w:color w:val="000000"/>
              </w:rPr>
            </w:pPr>
            <w:r w:rsidRPr="004268D0">
              <w:rPr>
                <w:rFonts w:ascii="Calibri" w:hAnsi="Calibri" w:cs="Calibri"/>
                <w:b/>
                <w:bCs/>
                <w:color w:val="000000"/>
              </w:rPr>
              <w:t>Lp. wg.</w:t>
            </w:r>
            <w:r w:rsidRPr="004268D0">
              <w:rPr>
                <w:rFonts w:ascii="Calibri" w:hAnsi="Calibri" w:cs="Calibri"/>
                <w:b/>
                <w:bCs/>
                <w:color w:val="000000"/>
              </w:rPr>
              <w:br/>
              <w:t>podziału</w:t>
            </w:r>
            <w:r w:rsidRPr="004268D0">
              <w:rPr>
                <w:rFonts w:ascii="Calibri" w:hAnsi="Calibri" w:cs="Calibri"/>
                <w:b/>
                <w:bCs/>
                <w:color w:val="000000"/>
              </w:rPr>
              <w:br/>
              <w:t>na części</w:t>
            </w:r>
          </w:p>
        </w:tc>
        <w:tc>
          <w:tcPr>
            <w:tcW w:w="539"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noWrap/>
            <w:vAlign w:val="center"/>
            <w:hideMark/>
          </w:tcPr>
          <w:p w14:paraId="68239F2C" w14:textId="77777777" w:rsidR="00684E73" w:rsidRPr="004268D0" w:rsidRDefault="00684E73" w:rsidP="006E1D76">
            <w:pPr>
              <w:jc w:val="center"/>
              <w:rPr>
                <w:rFonts w:ascii="Calibri" w:hAnsi="Calibri" w:cs="Calibri"/>
                <w:b/>
                <w:bCs/>
                <w:color w:val="000000"/>
              </w:rPr>
            </w:pPr>
            <w:r w:rsidRPr="004268D0">
              <w:rPr>
                <w:rFonts w:ascii="Calibri" w:hAnsi="Calibri" w:cs="Calibri"/>
                <w:b/>
                <w:bCs/>
                <w:color w:val="000000"/>
              </w:rPr>
              <w:t>Kod odpadu</w:t>
            </w:r>
          </w:p>
        </w:tc>
        <w:tc>
          <w:tcPr>
            <w:tcW w:w="1554" w:type="pct"/>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99E3CD7" w14:textId="77777777" w:rsidR="00684E73" w:rsidRPr="004268D0" w:rsidRDefault="00684E73" w:rsidP="006E1D76">
            <w:pPr>
              <w:jc w:val="center"/>
              <w:rPr>
                <w:rFonts w:ascii="Calibri" w:hAnsi="Calibri" w:cs="Calibri"/>
                <w:b/>
                <w:bCs/>
                <w:color w:val="000000"/>
              </w:rPr>
            </w:pPr>
            <w:r w:rsidRPr="004268D0">
              <w:rPr>
                <w:rFonts w:ascii="Calibri" w:hAnsi="Calibri" w:cs="Calibri"/>
                <w:b/>
                <w:bCs/>
                <w:color w:val="000000"/>
              </w:rPr>
              <w:t>Opis kodu odpadu wg Rozporządzenia Ministra Środowiska w sprawie katalogu odpadów</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90E67D" w14:textId="77777777" w:rsidR="00684E73" w:rsidRPr="004268D0" w:rsidRDefault="00684E73" w:rsidP="006E1D76">
            <w:pPr>
              <w:jc w:val="center"/>
              <w:rPr>
                <w:rFonts w:ascii="Calibri" w:hAnsi="Calibri" w:cs="Calibri"/>
                <w:b/>
                <w:bCs/>
                <w:color w:val="000000"/>
              </w:rPr>
            </w:pPr>
            <w:r w:rsidRPr="004268D0">
              <w:rPr>
                <w:rFonts w:ascii="Calibri" w:hAnsi="Calibri" w:cs="Calibri"/>
                <w:b/>
                <w:bCs/>
                <w:color w:val="000000"/>
              </w:rPr>
              <w:t>Szacunkowa ilość odpadu w kg</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E70FD7" w14:textId="77777777" w:rsidR="00684E73" w:rsidRPr="004268D0" w:rsidRDefault="00684E73" w:rsidP="006E1D76">
            <w:pPr>
              <w:jc w:val="center"/>
              <w:rPr>
                <w:rFonts w:ascii="Calibri" w:hAnsi="Calibri" w:cs="Calibri"/>
                <w:b/>
                <w:bCs/>
                <w:color w:val="000000"/>
                <w:sz w:val="12"/>
                <w:szCs w:val="12"/>
              </w:rPr>
            </w:pPr>
          </w:p>
          <w:p w14:paraId="5E57A16A" w14:textId="77777777" w:rsidR="00684E73" w:rsidRDefault="00684E73" w:rsidP="006E1D76">
            <w:pPr>
              <w:jc w:val="center"/>
              <w:rPr>
                <w:rFonts w:ascii="Calibri" w:hAnsi="Calibri" w:cs="Calibri"/>
                <w:b/>
                <w:bCs/>
                <w:color w:val="000000"/>
              </w:rPr>
            </w:pPr>
            <w:r w:rsidRPr="00E47729">
              <w:rPr>
                <w:rFonts w:ascii="Calibri" w:hAnsi="Calibri" w:cs="Calibri"/>
                <w:b/>
                <w:bCs/>
                <w:color w:val="000000"/>
              </w:rPr>
              <w:t>Cena jednostkowa netto za 1 kg</w:t>
            </w:r>
          </w:p>
          <w:p w14:paraId="62D85884" w14:textId="77777777" w:rsidR="00684E73" w:rsidRPr="002929A4" w:rsidRDefault="00684E73" w:rsidP="006E1D76">
            <w:pPr>
              <w:jc w:val="center"/>
              <w:rPr>
                <w:rFonts w:ascii="Calibri" w:hAnsi="Calibri" w:cs="Calibri"/>
                <w:b/>
                <w:bCs/>
                <w:color w:val="000000"/>
              </w:rPr>
            </w:pPr>
            <w:r>
              <w:rPr>
                <w:rFonts w:ascii="Calibri" w:hAnsi="Calibri" w:cs="Calibri"/>
                <w:b/>
                <w:bCs/>
                <w:color w:val="000000"/>
              </w:rPr>
              <w:t>[PLN]</w:t>
            </w:r>
          </w:p>
        </w:tc>
        <w:tc>
          <w:tcPr>
            <w:tcW w:w="78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C8A735" w14:textId="77777777" w:rsidR="00684E73" w:rsidRDefault="00684E73" w:rsidP="006E1D76">
            <w:pPr>
              <w:jc w:val="center"/>
              <w:rPr>
                <w:rFonts w:ascii="Calibri" w:hAnsi="Calibri" w:cs="Calibri"/>
                <w:b/>
                <w:bCs/>
                <w:color w:val="000000"/>
              </w:rPr>
            </w:pPr>
            <w:r>
              <w:rPr>
                <w:rFonts w:ascii="Calibri" w:hAnsi="Calibri" w:cs="Calibri"/>
                <w:b/>
                <w:bCs/>
                <w:color w:val="000000"/>
              </w:rPr>
              <w:t>Wartość netto</w:t>
            </w:r>
          </w:p>
          <w:p w14:paraId="4CC35B45" w14:textId="77777777" w:rsidR="00684E73" w:rsidRDefault="00684E73" w:rsidP="006E1D76">
            <w:pPr>
              <w:jc w:val="center"/>
              <w:rPr>
                <w:rFonts w:ascii="Calibri" w:hAnsi="Calibri" w:cs="Calibri"/>
                <w:b/>
                <w:bCs/>
                <w:color w:val="000000"/>
              </w:rPr>
            </w:pPr>
            <w:r>
              <w:rPr>
                <w:rFonts w:ascii="Calibri" w:hAnsi="Calibri" w:cs="Calibri"/>
                <w:b/>
                <w:bCs/>
                <w:color w:val="000000"/>
              </w:rPr>
              <w:t>[PLN]</w:t>
            </w:r>
          </w:p>
          <w:p w14:paraId="7D9136B0" w14:textId="77777777" w:rsidR="00684E73" w:rsidRPr="004268D0" w:rsidRDefault="00684E73" w:rsidP="006E1D76">
            <w:pPr>
              <w:jc w:val="center"/>
              <w:rPr>
                <w:rFonts w:ascii="Calibri" w:hAnsi="Calibri" w:cs="Calibri"/>
                <w:color w:val="000000"/>
                <w:sz w:val="2"/>
                <w:szCs w:val="2"/>
              </w:rPr>
            </w:pPr>
          </w:p>
          <w:p w14:paraId="46EBE8DC" w14:textId="77777777" w:rsidR="00684E73" w:rsidRPr="004268D0" w:rsidRDefault="00684E73" w:rsidP="006E1D76">
            <w:pPr>
              <w:spacing w:before="240"/>
              <w:jc w:val="center"/>
              <w:rPr>
                <w:rFonts w:ascii="Calibri" w:hAnsi="Calibri" w:cs="Calibri"/>
                <w:i/>
                <w:iCs/>
                <w:color w:val="000000"/>
              </w:rPr>
            </w:pPr>
            <w:r w:rsidRPr="004268D0">
              <w:rPr>
                <w:rFonts w:ascii="Calibri" w:hAnsi="Calibri" w:cs="Calibri"/>
                <w:i/>
                <w:iCs/>
                <w:color w:val="000000"/>
                <w:sz w:val="16"/>
                <w:szCs w:val="16"/>
              </w:rPr>
              <w:t>(5 x 6 )</w:t>
            </w:r>
          </w:p>
        </w:tc>
      </w:tr>
      <w:tr w:rsidR="00684E73" w:rsidRPr="004C19B6" w14:paraId="3DEFC255" w14:textId="77777777" w:rsidTr="006E1D76">
        <w:trPr>
          <w:trHeight w:val="50"/>
          <w:tblHeader/>
        </w:trPr>
        <w:tc>
          <w:tcPr>
            <w:tcW w:w="347"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3A811210" w14:textId="77777777" w:rsidR="00684E73" w:rsidRPr="004C19B6" w:rsidRDefault="00684E73" w:rsidP="006E1D76">
            <w:pPr>
              <w:rPr>
                <w:rFonts w:ascii="Calibri" w:hAnsi="Calibri" w:cs="Calibri"/>
                <w:b/>
                <w:bCs/>
                <w:color w:val="000000"/>
                <w:szCs w:val="22"/>
              </w:rPr>
            </w:pPr>
          </w:p>
        </w:tc>
        <w:tc>
          <w:tcPr>
            <w:tcW w:w="447"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049EC29D" w14:textId="77777777" w:rsidR="00684E73" w:rsidRPr="004C19B6" w:rsidRDefault="00684E73" w:rsidP="006E1D76">
            <w:pPr>
              <w:rPr>
                <w:rFonts w:ascii="Calibri" w:hAnsi="Calibri" w:cs="Calibri"/>
                <w:b/>
                <w:bCs/>
                <w:color w:val="000000"/>
                <w:szCs w:val="22"/>
              </w:rPr>
            </w:pPr>
          </w:p>
        </w:tc>
        <w:tc>
          <w:tcPr>
            <w:tcW w:w="539"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99CA97F" w14:textId="77777777" w:rsidR="00684E73" w:rsidRPr="004C19B6" w:rsidRDefault="00684E73" w:rsidP="006E1D76">
            <w:pPr>
              <w:rPr>
                <w:rFonts w:ascii="Calibri" w:hAnsi="Calibri" w:cs="Calibri"/>
                <w:b/>
                <w:bCs/>
                <w:color w:val="000000"/>
                <w:szCs w:val="22"/>
              </w:rPr>
            </w:pPr>
          </w:p>
        </w:tc>
        <w:tc>
          <w:tcPr>
            <w:tcW w:w="1554" w:type="pct"/>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6A1F4A45" w14:textId="77777777" w:rsidR="00684E73" w:rsidRPr="004C19B6" w:rsidRDefault="00684E73" w:rsidP="006E1D76">
            <w:pPr>
              <w:rPr>
                <w:rFonts w:ascii="Calibri" w:hAnsi="Calibri" w:cs="Calibri"/>
                <w:b/>
                <w:bCs/>
                <w:color w:val="000000"/>
                <w:szCs w:val="22"/>
              </w:rPr>
            </w:pPr>
          </w:p>
        </w:tc>
        <w:tc>
          <w:tcPr>
            <w:tcW w:w="623"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7130CD" w14:textId="77777777" w:rsidR="00684E73" w:rsidRPr="004C19B6" w:rsidRDefault="00684E73" w:rsidP="006E1D76">
            <w:pPr>
              <w:jc w:val="center"/>
              <w:rPr>
                <w:rFonts w:ascii="Calibri" w:hAnsi="Calibri" w:cs="Calibri"/>
                <w:b/>
                <w:bCs/>
                <w:color w:val="000000"/>
                <w:szCs w:val="22"/>
              </w:rPr>
            </w:pPr>
          </w:p>
        </w:tc>
        <w:tc>
          <w:tcPr>
            <w:tcW w:w="61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6A0C5B" w14:textId="77777777" w:rsidR="00684E73" w:rsidRPr="004C19B6" w:rsidRDefault="00684E73" w:rsidP="006E1D76">
            <w:pPr>
              <w:rPr>
                <w:rFonts w:ascii="Calibri" w:hAnsi="Calibri" w:cs="Calibri"/>
                <w:b/>
                <w:bCs/>
                <w:color w:val="000000"/>
                <w:szCs w:val="22"/>
              </w:rPr>
            </w:pPr>
          </w:p>
        </w:tc>
        <w:tc>
          <w:tcPr>
            <w:tcW w:w="78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68B768" w14:textId="77777777" w:rsidR="00684E73" w:rsidRPr="004C19B6" w:rsidRDefault="00684E73" w:rsidP="006E1D76">
            <w:pPr>
              <w:rPr>
                <w:rFonts w:ascii="Calibri" w:hAnsi="Calibri" w:cs="Calibri"/>
                <w:b/>
                <w:bCs/>
                <w:color w:val="000000"/>
                <w:szCs w:val="22"/>
              </w:rPr>
            </w:pPr>
          </w:p>
        </w:tc>
        <w:tc>
          <w:tcPr>
            <w:tcW w:w="89" w:type="pct"/>
            <w:tcBorders>
              <w:top w:val="nil"/>
              <w:left w:val="nil"/>
              <w:bottom w:val="nil"/>
              <w:right w:val="nil"/>
            </w:tcBorders>
            <w:shd w:val="clear" w:color="auto" w:fill="auto"/>
            <w:noWrap/>
            <w:vAlign w:val="bottom"/>
            <w:hideMark/>
          </w:tcPr>
          <w:p w14:paraId="4950DB09" w14:textId="77777777" w:rsidR="00684E73" w:rsidRPr="004C19B6" w:rsidRDefault="00684E73" w:rsidP="006E1D76">
            <w:pPr>
              <w:jc w:val="center"/>
              <w:rPr>
                <w:rFonts w:ascii="Calibri" w:hAnsi="Calibri" w:cs="Calibri"/>
                <w:b/>
                <w:bCs/>
                <w:color w:val="000000"/>
                <w:szCs w:val="22"/>
              </w:rPr>
            </w:pPr>
          </w:p>
        </w:tc>
      </w:tr>
      <w:tr w:rsidR="00684E73" w:rsidRPr="004C19B6" w14:paraId="5B3821C6" w14:textId="77777777" w:rsidTr="006E1D76">
        <w:trPr>
          <w:trHeight w:hRule="exact" w:val="299"/>
          <w:tblHeader/>
        </w:trPr>
        <w:tc>
          <w:tcPr>
            <w:tcW w:w="347" w:type="pct"/>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31FF1D75"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1</w:t>
            </w:r>
          </w:p>
        </w:tc>
        <w:tc>
          <w:tcPr>
            <w:tcW w:w="447" w:type="pct"/>
            <w:tcBorders>
              <w:top w:val="nil"/>
              <w:left w:val="nil"/>
              <w:bottom w:val="single" w:sz="4" w:space="0" w:color="auto"/>
              <w:right w:val="single" w:sz="4" w:space="0" w:color="auto"/>
            </w:tcBorders>
            <w:shd w:val="clear" w:color="auto" w:fill="D9D9D9" w:themeFill="background1" w:themeFillShade="D9"/>
            <w:noWrap/>
            <w:vAlign w:val="center"/>
          </w:tcPr>
          <w:p w14:paraId="2319DE88"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2</w:t>
            </w:r>
          </w:p>
        </w:tc>
        <w:tc>
          <w:tcPr>
            <w:tcW w:w="539" w:type="pct"/>
            <w:tcBorders>
              <w:top w:val="nil"/>
              <w:left w:val="nil"/>
              <w:bottom w:val="single" w:sz="4" w:space="0" w:color="auto"/>
              <w:right w:val="single" w:sz="4" w:space="0" w:color="auto"/>
            </w:tcBorders>
            <w:shd w:val="clear" w:color="auto" w:fill="D9D9D9" w:themeFill="background1" w:themeFillShade="D9"/>
            <w:noWrap/>
            <w:vAlign w:val="center"/>
          </w:tcPr>
          <w:p w14:paraId="327AD6C2"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3</w:t>
            </w:r>
          </w:p>
        </w:tc>
        <w:tc>
          <w:tcPr>
            <w:tcW w:w="1554" w:type="pct"/>
            <w:tcBorders>
              <w:top w:val="nil"/>
              <w:left w:val="nil"/>
              <w:bottom w:val="single" w:sz="4" w:space="0" w:color="auto"/>
              <w:right w:val="single" w:sz="4" w:space="0" w:color="auto"/>
            </w:tcBorders>
            <w:shd w:val="clear" w:color="auto" w:fill="D9D9D9" w:themeFill="background1" w:themeFillShade="D9"/>
            <w:vAlign w:val="center"/>
          </w:tcPr>
          <w:p w14:paraId="2D8D91AA"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4</w:t>
            </w:r>
          </w:p>
        </w:tc>
        <w:tc>
          <w:tcPr>
            <w:tcW w:w="623" w:type="pct"/>
            <w:tcBorders>
              <w:top w:val="nil"/>
              <w:left w:val="nil"/>
              <w:bottom w:val="single" w:sz="4" w:space="0" w:color="auto"/>
              <w:right w:val="single" w:sz="4" w:space="0" w:color="auto"/>
            </w:tcBorders>
            <w:shd w:val="clear" w:color="auto" w:fill="D9D9D9" w:themeFill="background1" w:themeFillShade="D9"/>
            <w:noWrap/>
            <w:vAlign w:val="center"/>
          </w:tcPr>
          <w:p w14:paraId="2B1A01A6"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5</w:t>
            </w:r>
          </w:p>
        </w:tc>
        <w:tc>
          <w:tcPr>
            <w:tcW w:w="617" w:type="pct"/>
            <w:tcBorders>
              <w:top w:val="single" w:sz="4" w:space="0" w:color="auto"/>
              <w:left w:val="nil"/>
              <w:bottom w:val="single" w:sz="4" w:space="0" w:color="auto"/>
              <w:right w:val="single" w:sz="4" w:space="0" w:color="auto"/>
            </w:tcBorders>
            <w:shd w:val="clear" w:color="auto" w:fill="D9D9D9" w:themeFill="background1" w:themeFillShade="D9"/>
          </w:tcPr>
          <w:p w14:paraId="1FBDFD72"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6</w:t>
            </w:r>
          </w:p>
        </w:tc>
        <w:tc>
          <w:tcPr>
            <w:tcW w:w="784" w:type="pct"/>
            <w:tcBorders>
              <w:top w:val="nil"/>
              <w:left w:val="single" w:sz="4" w:space="0" w:color="auto"/>
              <w:bottom w:val="single" w:sz="4" w:space="0" w:color="auto"/>
              <w:right w:val="single" w:sz="4" w:space="0" w:color="auto"/>
            </w:tcBorders>
            <w:shd w:val="clear" w:color="auto" w:fill="D9D9D9" w:themeFill="background1" w:themeFillShade="D9"/>
            <w:noWrap/>
            <w:vAlign w:val="center"/>
          </w:tcPr>
          <w:p w14:paraId="56B0C479" w14:textId="77777777" w:rsidR="00684E73" w:rsidRPr="004268D0" w:rsidRDefault="00684E73" w:rsidP="006E1D76">
            <w:pPr>
              <w:jc w:val="center"/>
              <w:outlineLvl w:val="0"/>
              <w:rPr>
                <w:rFonts w:ascii="Calibri" w:hAnsi="Calibri" w:cs="Calibri"/>
                <w:i/>
                <w:iCs/>
                <w:color w:val="000000"/>
                <w:sz w:val="14"/>
                <w:szCs w:val="14"/>
              </w:rPr>
            </w:pPr>
            <w:r w:rsidRPr="004268D0">
              <w:rPr>
                <w:rFonts w:ascii="Calibri" w:hAnsi="Calibri" w:cs="Calibri"/>
                <w:i/>
                <w:iCs/>
                <w:color w:val="000000"/>
                <w:sz w:val="14"/>
                <w:szCs w:val="14"/>
              </w:rPr>
              <w:t>7</w:t>
            </w:r>
          </w:p>
        </w:tc>
        <w:tc>
          <w:tcPr>
            <w:tcW w:w="89" w:type="pct"/>
            <w:vAlign w:val="center"/>
          </w:tcPr>
          <w:p w14:paraId="566E296D" w14:textId="77777777" w:rsidR="00684E73" w:rsidRPr="004C19B6" w:rsidRDefault="00684E73" w:rsidP="006E1D76"/>
        </w:tc>
      </w:tr>
      <w:tr w:rsidR="00684E73" w:rsidRPr="004C19B6" w14:paraId="291381CD" w14:textId="77777777" w:rsidTr="006E1D76">
        <w:trPr>
          <w:trHeight w:hRule="exact" w:val="567"/>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3748758"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w:t>
            </w:r>
          </w:p>
        </w:tc>
        <w:tc>
          <w:tcPr>
            <w:tcW w:w="447" w:type="pct"/>
            <w:tcBorders>
              <w:top w:val="nil"/>
              <w:left w:val="nil"/>
              <w:bottom w:val="single" w:sz="4" w:space="0" w:color="auto"/>
              <w:right w:val="single" w:sz="4" w:space="0" w:color="auto"/>
            </w:tcBorders>
            <w:shd w:val="clear" w:color="auto" w:fill="auto"/>
            <w:noWrap/>
            <w:vAlign w:val="center"/>
            <w:hideMark/>
          </w:tcPr>
          <w:p w14:paraId="7878E959"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w:t>
            </w:r>
          </w:p>
        </w:tc>
        <w:tc>
          <w:tcPr>
            <w:tcW w:w="539" w:type="pct"/>
            <w:tcBorders>
              <w:top w:val="nil"/>
              <w:left w:val="nil"/>
              <w:bottom w:val="single" w:sz="4" w:space="0" w:color="auto"/>
              <w:right w:val="single" w:sz="4" w:space="0" w:color="auto"/>
            </w:tcBorders>
            <w:shd w:val="clear" w:color="auto" w:fill="auto"/>
            <w:noWrap/>
            <w:vAlign w:val="center"/>
            <w:hideMark/>
          </w:tcPr>
          <w:p w14:paraId="519CE5E1"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07 02 80</w:t>
            </w:r>
          </w:p>
        </w:tc>
        <w:tc>
          <w:tcPr>
            <w:tcW w:w="1554" w:type="pct"/>
            <w:tcBorders>
              <w:top w:val="nil"/>
              <w:left w:val="nil"/>
              <w:bottom w:val="single" w:sz="4" w:space="0" w:color="auto"/>
              <w:right w:val="single" w:sz="4" w:space="0" w:color="auto"/>
            </w:tcBorders>
            <w:shd w:val="clear" w:color="auto" w:fill="auto"/>
            <w:vAlign w:val="center"/>
            <w:hideMark/>
          </w:tcPr>
          <w:p w14:paraId="0B2BCDF8"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07 02 80 Odpady z przemysłu gumowego i produkcji gumy</w:t>
            </w:r>
          </w:p>
        </w:tc>
        <w:tc>
          <w:tcPr>
            <w:tcW w:w="623" w:type="pct"/>
            <w:tcBorders>
              <w:top w:val="nil"/>
              <w:left w:val="nil"/>
              <w:bottom w:val="single" w:sz="4" w:space="0" w:color="auto"/>
              <w:right w:val="single" w:sz="4" w:space="0" w:color="auto"/>
            </w:tcBorders>
            <w:shd w:val="clear" w:color="auto" w:fill="auto"/>
            <w:noWrap/>
            <w:vAlign w:val="center"/>
            <w:hideMark/>
          </w:tcPr>
          <w:p w14:paraId="2A8965C8"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8 000</w:t>
            </w:r>
          </w:p>
        </w:tc>
        <w:tc>
          <w:tcPr>
            <w:tcW w:w="617" w:type="pct"/>
            <w:tcBorders>
              <w:top w:val="single" w:sz="4" w:space="0" w:color="auto"/>
              <w:left w:val="nil"/>
              <w:bottom w:val="single" w:sz="4" w:space="0" w:color="auto"/>
              <w:right w:val="single" w:sz="4" w:space="0" w:color="auto"/>
            </w:tcBorders>
          </w:tcPr>
          <w:p w14:paraId="74127674"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3574751"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4657959D" w14:textId="77777777" w:rsidR="00684E73" w:rsidRPr="004C19B6" w:rsidRDefault="00684E73" w:rsidP="006E1D76"/>
        </w:tc>
      </w:tr>
      <w:tr w:rsidR="00684E73" w:rsidRPr="004C19B6" w14:paraId="0A85F294" w14:textId="77777777" w:rsidTr="006E1D76">
        <w:trPr>
          <w:trHeight w:hRule="exact" w:val="567"/>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C67602C"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w:t>
            </w:r>
          </w:p>
        </w:tc>
        <w:tc>
          <w:tcPr>
            <w:tcW w:w="447" w:type="pct"/>
            <w:tcBorders>
              <w:top w:val="nil"/>
              <w:left w:val="nil"/>
              <w:bottom w:val="single" w:sz="4" w:space="0" w:color="auto"/>
              <w:right w:val="single" w:sz="4" w:space="0" w:color="auto"/>
            </w:tcBorders>
            <w:shd w:val="clear" w:color="auto" w:fill="auto"/>
            <w:noWrap/>
            <w:vAlign w:val="center"/>
            <w:hideMark/>
          </w:tcPr>
          <w:p w14:paraId="54E17BDB"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2</w:t>
            </w:r>
          </w:p>
        </w:tc>
        <w:tc>
          <w:tcPr>
            <w:tcW w:w="539" w:type="pct"/>
            <w:tcBorders>
              <w:top w:val="nil"/>
              <w:left w:val="nil"/>
              <w:bottom w:val="single" w:sz="4" w:space="0" w:color="auto"/>
              <w:right w:val="single" w:sz="4" w:space="0" w:color="auto"/>
            </w:tcBorders>
            <w:shd w:val="clear" w:color="auto" w:fill="auto"/>
            <w:noWrap/>
            <w:vAlign w:val="center"/>
            <w:hideMark/>
          </w:tcPr>
          <w:p w14:paraId="695974C5"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16 01 03</w:t>
            </w:r>
          </w:p>
        </w:tc>
        <w:tc>
          <w:tcPr>
            <w:tcW w:w="1554" w:type="pct"/>
            <w:tcBorders>
              <w:top w:val="nil"/>
              <w:left w:val="nil"/>
              <w:bottom w:val="single" w:sz="4" w:space="0" w:color="auto"/>
              <w:right w:val="single" w:sz="4" w:space="0" w:color="auto"/>
            </w:tcBorders>
            <w:shd w:val="clear" w:color="auto" w:fill="auto"/>
            <w:vAlign w:val="center"/>
            <w:hideMark/>
          </w:tcPr>
          <w:p w14:paraId="27E19F35"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01 03 Odpady gumowe w tym zużyte opon</w:t>
            </w:r>
          </w:p>
        </w:tc>
        <w:tc>
          <w:tcPr>
            <w:tcW w:w="623" w:type="pct"/>
            <w:tcBorders>
              <w:top w:val="nil"/>
              <w:left w:val="nil"/>
              <w:bottom w:val="single" w:sz="4" w:space="0" w:color="auto"/>
              <w:right w:val="single" w:sz="4" w:space="0" w:color="auto"/>
            </w:tcBorders>
            <w:shd w:val="clear" w:color="auto" w:fill="auto"/>
            <w:noWrap/>
            <w:vAlign w:val="center"/>
            <w:hideMark/>
          </w:tcPr>
          <w:p w14:paraId="15A56E7A"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068BF6F8"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428E47DC"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67678C80" w14:textId="77777777" w:rsidR="00684E73" w:rsidRPr="004C19B6" w:rsidRDefault="00684E73" w:rsidP="006E1D76"/>
        </w:tc>
      </w:tr>
      <w:tr w:rsidR="00684E73" w:rsidRPr="004C19B6" w14:paraId="604292D5" w14:textId="77777777" w:rsidTr="006E1D76">
        <w:trPr>
          <w:trHeight w:val="531"/>
        </w:trPr>
        <w:tc>
          <w:tcPr>
            <w:tcW w:w="4127" w:type="pct"/>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14:paraId="4FB7D6B4" w14:textId="77777777" w:rsidR="00684E73" w:rsidRPr="004C19B6" w:rsidRDefault="00684E73" w:rsidP="006E1D76">
            <w:pPr>
              <w:rPr>
                <w:rFonts w:ascii="Calibri" w:hAnsi="Calibri" w:cs="Calibri"/>
                <w:b/>
                <w:bCs/>
                <w:color w:val="000000"/>
                <w:sz w:val="24"/>
                <w:szCs w:val="24"/>
              </w:rPr>
            </w:pPr>
            <w:r w:rsidRPr="004268D0">
              <w:rPr>
                <w:rFonts w:ascii="Calibri" w:hAnsi="Calibri" w:cs="Calibri"/>
                <w:b/>
                <w:bCs/>
                <w:color w:val="000000"/>
              </w:rPr>
              <w:t>CZĘŚĆ I.   -  PODGRUPA ODPADÓW ,,07 02" ORAZ ,,16 01"</w:t>
            </w:r>
            <w:r>
              <w:rPr>
                <w:rFonts w:ascii="Calibri" w:hAnsi="Calibri" w:cs="Calibri"/>
                <w:b/>
                <w:bCs/>
                <w:color w:val="000000"/>
              </w:rPr>
              <w:t xml:space="preserve"> – Suma:</w:t>
            </w:r>
          </w:p>
        </w:tc>
        <w:tc>
          <w:tcPr>
            <w:tcW w:w="784" w:type="pct"/>
            <w:tcBorders>
              <w:top w:val="nil"/>
              <w:left w:val="single" w:sz="4" w:space="0" w:color="auto"/>
              <w:bottom w:val="single" w:sz="4" w:space="0" w:color="auto"/>
              <w:right w:val="single" w:sz="4" w:space="0" w:color="auto"/>
            </w:tcBorders>
            <w:shd w:val="clear" w:color="000000" w:fill="FFC000"/>
            <w:noWrap/>
            <w:vAlign w:val="center"/>
          </w:tcPr>
          <w:p w14:paraId="5AB4A768" w14:textId="77777777" w:rsidR="00684E73" w:rsidRPr="004C19B6" w:rsidRDefault="00684E73" w:rsidP="006E1D76">
            <w:pPr>
              <w:rPr>
                <w:rFonts w:ascii="Calibri" w:hAnsi="Calibri" w:cs="Calibri"/>
                <w:b/>
                <w:bCs/>
                <w:color w:val="000000"/>
                <w:sz w:val="24"/>
                <w:szCs w:val="24"/>
              </w:rPr>
            </w:pPr>
          </w:p>
        </w:tc>
        <w:tc>
          <w:tcPr>
            <w:tcW w:w="89" w:type="pct"/>
            <w:vAlign w:val="center"/>
          </w:tcPr>
          <w:p w14:paraId="5F872FD3" w14:textId="77777777" w:rsidR="00684E73" w:rsidRPr="004C19B6" w:rsidRDefault="00684E73" w:rsidP="006E1D76"/>
        </w:tc>
      </w:tr>
      <w:tr w:rsidR="00684E73" w:rsidRPr="004C19B6" w14:paraId="11924819" w14:textId="77777777" w:rsidTr="006E1D76">
        <w:trPr>
          <w:trHeight w:val="695"/>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7507E5C5"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w:t>
            </w:r>
          </w:p>
        </w:tc>
        <w:tc>
          <w:tcPr>
            <w:tcW w:w="447" w:type="pct"/>
            <w:tcBorders>
              <w:top w:val="nil"/>
              <w:left w:val="nil"/>
              <w:bottom w:val="single" w:sz="4" w:space="0" w:color="auto"/>
              <w:right w:val="single" w:sz="4" w:space="0" w:color="auto"/>
            </w:tcBorders>
            <w:shd w:val="clear" w:color="auto" w:fill="auto"/>
            <w:noWrap/>
            <w:vAlign w:val="center"/>
            <w:hideMark/>
          </w:tcPr>
          <w:p w14:paraId="4B06A217"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w:t>
            </w:r>
          </w:p>
        </w:tc>
        <w:tc>
          <w:tcPr>
            <w:tcW w:w="539" w:type="pct"/>
            <w:tcBorders>
              <w:top w:val="nil"/>
              <w:left w:val="nil"/>
              <w:bottom w:val="single" w:sz="4" w:space="0" w:color="auto"/>
              <w:right w:val="single" w:sz="4" w:space="0" w:color="auto"/>
            </w:tcBorders>
            <w:shd w:val="clear" w:color="auto" w:fill="auto"/>
            <w:noWrap/>
            <w:vAlign w:val="center"/>
            <w:hideMark/>
          </w:tcPr>
          <w:p w14:paraId="58851902"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13 08 99*</w:t>
            </w:r>
          </w:p>
        </w:tc>
        <w:tc>
          <w:tcPr>
            <w:tcW w:w="1554" w:type="pct"/>
            <w:tcBorders>
              <w:top w:val="nil"/>
              <w:left w:val="nil"/>
              <w:bottom w:val="single" w:sz="4" w:space="0" w:color="auto"/>
              <w:right w:val="single" w:sz="4" w:space="0" w:color="auto"/>
            </w:tcBorders>
            <w:shd w:val="clear" w:color="auto" w:fill="auto"/>
            <w:vAlign w:val="center"/>
            <w:hideMark/>
          </w:tcPr>
          <w:p w14:paraId="051D349A"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13 08 99* Inne nie wymienione odpady (zaolejone)</w:t>
            </w:r>
          </w:p>
        </w:tc>
        <w:tc>
          <w:tcPr>
            <w:tcW w:w="623" w:type="pct"/>
            <w:tcBorders>
              <w:top w:val="nil"/>
              <w:left w:val="nil"/>
              <w:bottom w:val="single" w:sz="4" w:space="0" w:color="auto"/>
              <w:right w:val="single" w:sz="4" w:space="0" w:color="auto"/>
            </w:tcBorders>
            <w:shd w:val="clear" w:color="auto" w:fill="auto"/>
            <w:noWrap/>
            <w:vAlign w:val="center"/>
            <w:hideMark/>
          </w:tcPr>
          <w:p w14:paraId="4C77A760"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500</w:t>
            </w:r>
          </w:p>
        </w:tc>
        <w:tc>
          <w:tcPr>
            <w:tcW w:w="617" w:type="pct"/>
            <w:tcBorders>
              <w:top w:val="single" w:sz="4" w:space="0" w:color="auto"/>
              <w:left w:val="nil"/>
              <w:bottom w:val="single" w:sz="4" w:space="0" w:color="auto"/>
              <w:right w:val="single" w:sz="4" w:space="0" w:color="auto"/>
            </w:tcBorders>
          </w:tcPr>
          <w:p w14:paraId="255CE6E4"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78128A92"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7A5B09C2" w14:textId="77777777" w:rsidR="00684E73" w:rsidRPr="004C19B6" w:rsidRDefault="00684E73" w:rsidP="006E1D76"/>
        </w:tc>
      </w:tr>
      <w:tr w:rsidR="00684E73" w:rsidRPr="004C19B6" w14:paraId="6163378C" w14:textId="77777777" w:rsidTr="006E1D76">
        <w:trPr>
          <w:trHeight w:val="563"/>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3E49ADC"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w:t>
            </w:r>
          </w:p>
        </w:tc>
        <w:tc>
          <w:tcPr>
            <w:tcW w:w="447" w:type="pct"/>
            <w:tcBorders>
              <w:top w:val="nil"/>
              <w:left w:val="nil"/>
              <w:bottom w:val="single" w:sz="4" w:space="0" w:color="auto"/>
              <w:right w:val="single" w:sz="4" w:space="0" w:color="auto"/>
            </w:tcBorders>
            <w:shd w:val="clear" w:color="auto" w:fill="auto"/>
            <w:noWrap/>
            <w:vAlign w:val="center"/>
            <w:hideMark/>
          </w:tcPr>
          <w:p w14:paraId="6415B11A"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2</w:t>
            </w:r>
          </w:p>
        </w:tc>
        <w:tc>
          <w:tcPr>
            <w:tcW w:w="539" w:type="pct"/>
            <w:tcBorders>
              <w:top w:val="nil"/>
              <w:left w:val="nil"/>
              <w:bottom w:val="single" w:sz="4" w:space="0" w:color="auto"/>
              <w:right w:val="single" w:sz="4" w:space="0" w:color="auto"/>
            </w:tcBorders>
            <w:shd w:val="clear" w:color="auto" w:fill="auto"/>
            <w:noWrap/>
            <w:vAlign w:val="center"/>
            <w:hideMark/>
          </w:tcPr>
          <w:p w14:paraId="2F3821B7"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15 01 10*</w:t>
            </w:r>
          </w:p>
        </w:tc>
        <w:tc>
          <w:tcPr>
            <w:tcW w:w="1554" w:type="pct"/>
            <w:tcBorders>
              <w:top w:val="nil"/>
              <w:left w:val="nil"/>
              <w:bottom w:val="single" w:sz="4" w:space="0" w:color="auto"/>
              <w:right w:val="single" w:sz="4" w:space="0" w:color="auto"/>
            </w:tcBorders>
            <w:shd w:val="clear" w:color="auto" w:fill="auto"/>
            <w:vAlign w:val="center"/>
            <w:hideMark/>
          </w:tcPr>
          <w:p w14:paraId="17723935"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15 01 10* Opakowania zawierające pozostałości substancji niebezpiecznych lub nimi zanieczyszczone</w:t>
            </w:r>
          </w:p>
        </w:tc>
        <w:tc>
          <w:tcPr>
            <w:tcW w:w="623" w:type="pct"/>
            <w:tcBorders>
              <w:top w:val="nil"/>
              <w:left w:val="nil"/>
              <w:bottom w:val="single" w:sz="4" w:space="0" w:color="auto"/>
              <w:right w:val="single" w:sz="4" w:space="0" w:color="auto"/>
            </w:tcBorders>
            <w:shd w:val="clear" w:color="auto" w:fill="auto"/>
            <w:noWrap/>
            <w:vAlign w:val="center"/>
            <w:hideMark/>
          </w:tcPr>
          <w:p w14:paraId="140963EC"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600</w:t>
            </w:r>
          </w:p>
        </w:tc>
        <w:tc>
          <w:tcPr>
            <w:tcW w:w="617" w:type="pct"/>
            <w:tcBorders>
              <w:top w:val="single" w:sz="4" w:space="0" w:color="auto"/>
              <w:left w:val="nil"/>
              <w:bottom w:val="single" w:sz="4" w:space="0" w:color="auto"/>
              <w:right w:val="single" w:sz="4" w:space="0" w:color="auto"/>
            </w:tcBorders>
          </w:tcPr>
          <w:p w14:paraId="474B1B04"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275850D4"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0221AFD5" w14:textId="77777777" w:rsidR="00684E73" w:rsidRPr="004C19B6" w:rsidRDefault="00684E73" w:rsidP="006E1D76"/>
        </w:tc>
      </w:tr>
      <w:tr w:rsidR="00684E73" w:rsidRPr="004C19B6" w14:paraId="192A1857" w14:textId="77777777" w:rsidTr="006E1D76">
        <w:trPr>
          <w:trHeight w:val="1520"/>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656E668"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w:t>
            </w:r>
          </w:p>
        </w:tc>
        <w:tc>
          <w:tcPr>
            <w:tcW w:w="447" w:type="pct"/>
            <w:tcBorders>
              <w:top w:val="nil"/>
              <w:left w:val="nil"/>
              <w:bottom w:val="single" w:sz="4" w:space="0" w:color="auto"/>
              <w:right w:val="single" w:sz="4" w:space="0" w:color="auto"/>
            </w:tcBorders>
            <w:shd w:val="clear" w:color="auto" w:fill="auto"/>
            <w:noWrap/>
            <w:vAlign w:val="center"/>
            <w:hideMark/>
          </w:tcPr>
          <w:p w14:paraId="3ED1E784"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3</w:t>
            </w:r>
          </w:p>
        </w:tc>
        <w:tc>
          <w:tcPr>
            <w:tcW w:w="539" w:type="pct"/>
            <w:tcBorders>
              <w:top w:val="nil"/>
              <w:left w:val="nil"/>
              <w:bottom w:val="single" w:sz="4" w:space="0" w:color="auto"/>
              <w:right w:val="single" w:sz="4" w:space="0" w:color="auto"/>
            </w:tcBorders>
            <w:shd w:val="clear" w:color="auto" w:fill="auto"/>
            <w:noWrap/>
            <w:vAlign w:val="center"/>
            <w:hideMark/>
          </w:tcPr>
          <w:p w14:paraId="15AB949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15 02 02*</w:t>
            </w:r>
          </w:p>
        </w:tc>
        <w:tc>
          <w:tcPr>
            <w:tcW w:w="1554" w:type="pct"/>
            <w:tcBorders>
              <w:top w:val="nil"/>
              <w:left w:val="nil"/>
              <w:bottom w:val="single" w:sz="4" w:space="0" w:color="auto"/>
              <w:right w:val="single" w:sz="4" w:space="0" w:color="auto"/>
            </w:tcBorders>
            <w:shd w:val="clear" w:color="auto" w:fill="auto"/>
            <w:vAlign w:val="center"/>
            <w:hideMark/>
          </w:tcPr>
          <w:p w14:paraId="72700BF7"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15 02 02* Sorbenty, materiały filtracyjne (w tym filtry olejowe nieujęte w innych grupach), tkaniny do wycierania (np. szmaty, ścierki) i ubrania ochronne zanieczyszczone substancjami niebezpiecznymi (np. PCB)</w:t>
            </w:r>
          </w:p>
        </w:tc>
        <w:tc>
          <w:tcPr>
            <w:tcW w:w="623" w:type="pct"/>
            <w:tcBorders>
              <w:top w:val="nil"/>
              <w:left w:val="nil"/>
              <w:bottom w:val="single" w:sz="4" w:space="0" w:color="auto"/>
              <w:right w:val="single" w:sz="4" w:space="0" w:color="auto"/>
            </w:tcBorders>
            <w:shd w:val="clear" w:color="auto" w:fill="auto"/>
            <w:noWrap/>
            <w:vAlign w:val="center"/>
            <w:hideMark/>
          </w:tcPr>
          <w:p w14:paraId="4F87FBE4"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1 500</w:t>
            </w:r>
          </w:p>
        </w:tc>
        <w:tc>
          <w:tcPr>
            <w:tcW w:w="617" w:type="pct"/>
            <w:tcBorders>
              <w:top w:val="single" w:sz="4" w:space="0" w:color="auto"/>
              <w:left w:val="nil"/>
              <w:bottom w:val="single" w:sz="4" w:space="0" w:color="auto"/>
              <w:right w:val="single" w:sz="4" w:space="0" w:color="auto"/>
            </w:tcBorders>
          </w:tcPr>
          <w:p w14:paraId="2ED728BB"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F424BAE"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7D5DF918" w14:textId="77777777" w:rsidR="00684E73" w:rsidRPr="004C19B6" w:rsidRDefault="00684E73" w:rsidP="006E1D76"/>
        </w:tc>
      </w:tr>
      <w:tr w:rsidR="00684E73" w:rsidRPr="004C19B6" w14:paraId="254A930C" w14:textId="77777777" w:rsidTr="006E1D76">
        <w:trPr>
          <w:trHeight w:hRule="exact" w:val="1113"/>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7EF47694"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w:t>
            </w:r>
          </w:p>
        </w:tc>
        <w:tc>
          <w:tcPr>
            <w:tcW w:w="447" w:type="pct"/>
            <w:tcBorders>
              <w:top w:val="nil"/>
              <w:left w:val="nil"/>
              <w:bottom w:val="single" w:sz="4" w:space="0" w:color="auto"/>
              <w:right w:val="single" w:sz="4" w:space="0" w:color="auto"/>
            </w:tcBorders>
            <w:shd w:val="clear" w:color="auto" w:fill="auto"/>
            <w:noWrap/>
            <w:vAlign w:val="center"/>
            <w:hideMark/>
          </w:tcPr>
          <w:p w14:paraId="0375F5B8"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4</w:t>
            </w:r>
          </w:p>
        </w:tc>
        <w:tc>
          <w:tcPr>
            <w:tcW w:w="539" w:type="pct"/>
            <w:tcBorders>
              <w:top w:val="nil"/>
              <w:left w:val="nil"/>
              <w:bottom w:val="single" w:sz="4" w:space="0" w:color="auto"/>
              <w:right w:val="single" w:sz="4" w:space="0" w:color="auto"/>
            </w:tcBorders>
            <w:shd w:val="clear" w:color="auto" w:fill="auto"/>
            <w:noWrap/>
            <w:vAlign w:val="center"/>
            <w:hideMark/>
          </w:tcPr>
          <w:p w14:paraId="5F604153"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15 02 03</w:t>
            </w:r>
          </w:p>
        </w:tc>
        <w:tc>
          <w:tcPr>
            <w:tcW w:w="1554" w:type="pct"/>
            <w:tcBorders>
              <w:top w:val="nil"/>
              <w:left w:val="nil"/>
              <w:bottom w:val="single" w:sz="4" w:space="0" w:color="auto"/>
              <w:right w:val="single" w:sz="4" w:space="0" w:color="auto"/>
            </w:tcBorders>
            <w:shd w:val="clear" w:color="auto" w:fill="auto"/>
            <w:vAlign w:val="center"/>
            <w:hideMark/>
          </w:tcPr>
          <w:p w14:paraId="0AB6F0D0"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15 02 03 Sorbenty, materiały filtracyjne, tkaniny do wycierania (np. szmaty, ścierki) i ubrania ochronne inne niż wymienione w 15 02 02  - w tym kaski ochronne</w:t>
            </w:r>
          </w:p>
        </w:tc>
        <w:tc>
          <w:tcPr>
            <w:tcW w:w="623" w:type="pct"/>
            <w:tcBorders>
              <w:top w:val="nil"/>
              <w:left w:val="nil"/>
              <w:bottom w:val="single" w:sz="4" w:space="0" w:color="auto"/>
              <w:right w:val="single" w:sz="4" w:space="0" w:color="auto"/>
            </w:tcBorders>
            <w:shd w:val="clear" w:color="auto" w:fill="auto"/>
            <w:noWrap/>
            <w:vAlign w:val="center"/>
            <w:hideMark/>
          </w:tcPr>
          <w:p w14:paraId="2740FF01"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50</w:t>
            </w:r>
          </w:p>
        </w:tc>
        <w:tc>
          <w:tcPr>
            <w:tcW w:w="617" w:type="pct"/>
            <w:tcBorders>
              <w:top w:val="single" w:sz="4" w:space="0" w:color="auto"/>
              <w:left w:val="nil"/>
              <w:bottom w:val="single" w:sz="4" w:space="0" w:color="auto"/>
              <w:right w:val="single" w:sz="4" w:space="0" w:color="auto"/>
            </w:tcBorders>
          </w:tcPr>
          <w:p w14:paraId="03839FFC"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6B9D391F"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09A54B68" w14:textId="77777777" w:rsidR="00684E73" w:rsidRPr="004C19B6" w:rsidRDefault="00684E73" w:rsidP="006E1D76"/>
        </w:tc>
      </w:tr>
      <w:tr w:rsidR="00684E73" w:rsidRPr="004C19B6" w14:paraId="22B93FB8" w14:textId="77777777" w:rsidTr="006E1D76">
        <w:trPr>
          <w:trHeight w:val="545"/>
        </w:trPr>
        <w:tc>
          <w:tcPr>
            <w:tcW w:w="4127" w:type="pct"/>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14:paraId="38F80B07" w14:textId="77777777" w:rsidR="00684E73" w:rsidRPr="004C19B6" w:rsidRDefault="00684E73" w:rsidP="006E1D76">
            <w:pPr>
              <w:rPr>
                <w:rFonts w:ascii="Calibri" w:hAnsi="Calibri" w:cs="Calibri"/>
                <w:b/>
                <w:bCs/>
                <w:color w:val="000000"/>
                <w:sz w:val="24"/>
                <w:szCs w:val="24"/>
              </w:rPr>
            </w:pPr>
            <w:r w:rsidRPr="004268D0">
              <w:rPr>
                <w:rFonts w:ascii="Calibri" w:hAnsi="Calibri" w:cs="Calibri"/>
                <w:b/>
                <w:bCs/>
                <w:color w:val="000000"/>
              </w:rPr>
              <w:t>CZĘŚĆ II.  -  PODGRUPA ODPADÓW ,,13 08" , ,,15 01" ORAZ ,,15 02"</w:t>
            </w:r>
            <w:r>
              <w:rPr>
                <w:rFonts w:ascii="Calibri" w:hAnsi="Calibri" w:cs="Calibri"/>
                <w:b/>
                <w:bCs/>
                <w:color w:val="000000"/>
              </w:rPr>
              <w:t xml:space="preserve"> – Suma:</w:t>
            </w:r>
          </w:p>
        </w:tc>
        <w:tc>
          <w:tcPr>
            <w:tcW w:w="784" w:type="pct"/>
            <w:tcBorders>
              <w:top w:val="nil"/>
              <w:left w:val="single" w:sz="4" w:space="0" w:color="auto"/>
              <w:bottom w:val="single" w:sz="4" w:space="0" w:color="auto"/>
              <w:right w:val="single" w:sz="4" w:space="0" w:color="auto"/>
            </w:tcBorders>
            <w:shd w:val="clear" w:color="000000" w:fill="FFC000"/>
            <w:noWrap/>
            <w:vAlign w:val="center"/>
          </w:tcPr>
          <w:p w14:paraId="1ECBD2F4" w14:textId="77777777" w:rsidR="00684E73" w:rsidRPr="004C19B6" w:rsidRDefault="00684E73" w:rsidP="006E1D76">
            <w:pPr>
              <w:rPr>
                <w:rFonts w:ascii="Calibri" w:hAnsi="Calibri" w:cs="Calibri"/>
                <w:b/>
                <w:bCs/>
                <w:color w:val="000000"/>
                <w:sz w:val="24"/>
                <w:szCs w:val="24"/>
              </w:rPr>
            </w:pPr>
          </w:p>
        </w:tc>
        <w:tc>
          <w:tcPr>
            <w:tcW w:w="89" w:type="pct"/>
            <w:vAlign w:val="center"/>
          </w:tcPr>
          <w:p w14:paraId="0C689217" w14:textId="77777777" w:rsidR="00684E73" w:rsidRPr="004C19B6" w:rsidRDefault="00684E73" w:rsidP="006E1D76"/>
        </w:tc>
      </w:tr>
      <w:tr w:rsidR="00684E73" w:rsidRPr="004C19B6" w14:paraId="23DD7C78" w14:textId="77777777" w:rsidTr="006E1D76">
        <w:trPr>
          <w:trHeight w:val="828"/>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7CE34A2"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III</w:t>
            </w:r>
          </w:p>
        </w:tc>
        <w:tc>
          <w:tcPr>
            <w:tcW w:w="447" w:type="pct"/>
            <w:tcBorders>
              <w:top w:val="nil"/>
              <w:left w:val="nil"/>
              <w:bottom w:val="single" w:sz="4" w:space="0" w:color="auto"/>
              <w:right w:val="single" w:sz="4" w:space="0" w:color="auto"/>
            </w:tcBorders>
            <w:shd w:val="clear" w:color="auto" w:fill="auto"/>
            <w:noWrap/>
            <w:vAlign w:val="center"/>
            <w:hideMark/>
          </w:tcPr>
          <w:p w14:paraId="7CC60CEE"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w:t>
            </w:r>
          </w:p>
        </w:tc>
        <w:tc>
          <w:tcPr>
            <w:tcW w:w="539" w:type="pct"/>
            <w:tcBorders>
              <w:top w:val="nil"/>
              <w:left w:val="nil"/>
              <w:bottom w:val="single" w:sz="4" w:space="0" w:color="auto"/>
              <w:right w:val="single" w:sz="4" w:space="0" w:color="auto"/>
            </w:tcBorders>
            <w:shd w:val="clear" w:color="auto" w:fill="auto"/>
            <w:noWrap/>
            <w:vAlign w:val="center"/>
            <w:hideMark/>
          </w:tcPr>
          <w:p w14:paraId="54EAFDBF"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02 13*</w:t>
            </w:r>
          </w:p>
        </w:tc>
        <w:tc>
          <w:tcPr>
            <w:tcW w:w="1554" w:type="pct"/>
            <w:tcBorders>
              <w:top w:val="nil"/>
              <w:left w:val="nil"/>
              <w:bottom w:val="single" w:sz="4" w:space="0" w:color="auto"/>
              <w:right w:val="single" w:sz="4" w:space="0" w:color="auto"/>
            </w:tcBorders>
            <w:shd w:val="clear" w:color="auto" w:fill="auto"/>
            <w:vAlign w:val="center"/>
            <w:hideMark/>
          </w:tcPr>
          <w:p w14:paraId="561568D2"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 xml:space="preserve">16 02 13* Zużyte urządzenia zawierające niebezpieczne </w:t>
            </w:r>
            <w:r w:rsidRPr="004C19B6">
              <w:rPr>
                <w:rFonts w:ascii="Calibri" w:hAnsi="Calibri" w:cs="Calibri"/>
                <w:color w:val="000000"/>
                <w:szCs w:val="22"/>
              </w:rPr>
              <w:lastRenderedPageBreak/>
              <w:t>elementy inne niż wymienione w 16 02 09 do 16 02 12</w:t>
            </w:r>
          </w:p>
        </w:tc>
        <w:tc>
          <w:tcPr>
            <w:tcW w:w="623" w:type="pct"/>
            <w:tcBorders>
              <w:top w:val="nil"/>
              <w:left w:val="nil"/>
              <w:bottom w:val="single" w:sz="4" w:space="0" w:color="auto"/>
              <w:right w:val="single" w:sz="4" w:space="0" w:color="auto"/>
            </w:tcBorders>
            <w:shd w:val="clear" w:color="auto" w:fill="auto"/>
            <w:noWrap/>
            <w:vAlign w:val="center"/>
            <w:hideMark/>
          </w:tcPr>
          <w:p w14:paraId="0E63115D"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lastRenderedPageBreak/>
              <w:t>400</w:t>
            </w:r>
          </w:p>
        </w:tc>
        <w:tc>
          <w:tcPr>
            <w:tcW w:w="617" w:type="pct"/>
            <w:tcBorders>
              <w:top w:val="single" w:sz="4" w:space="0" w:color="auto"/>
              <w:left w:val="nil"/>
              <w:bottom w:val="single" w:sz="4" w:space="0" w:color="auto"/>
              <w:right w:val="single" w:sz="4" w:space="0" w:color="auto"/>
            </w:tcBorders>
          </w:tcPr>
          <w:p w14:paraId="099DE4CB"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95F0894"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1DD8DE86" w14:textId="77777777" w:rsidR="00684E73" w:rsidRPr="004C19B6" w:rsidRDefault="00684E73" w:rsidP="006E1D76"/>
        </w:tc>
      </w:tr>
      <w:tr w:rsidR="00684E73" w:rsidRPr="004C19B6" w14:paraId="7FFCA949" w14:textId="77777777" w:rsidTr="006E1D76">
        <w:trPr>
          <w:trHeight w:hRule="exact" w:val="567"/>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02FCCD82"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III</w:t>
            </w:r>
          </w:p>
        </w:tc>
        <w:tc>
          <w:tcPr>
            <w:tcW w:w="447" w:type="pct"/>
            <w:tcBorders>
              <w:top w:val="nil"/>
              <w:left w:val="nil"/>
              <w:bottom w:val="single" w:sz="4" w:space="0" w:color="auto"/>
              <w:right w:val="single" w:sz="4" w:space="0" w:color="auto"/>
            </w:tcBorders>
            <w:shd w:val="clear" w:color="auto" w:fill="auto"/>
            <w:noWrap/>
            <w:vAlign w:val="center"/>
            <w:hideMark/>
          </w:tcPr>
          <w:p w14:paraId="3764936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2</w:t>
            </w:r>
          </w:p>
        </w:tc>
        <w:tc>
          <w:tcPr>
            <w:tcW w:w="539" w:type="pct"/>
            <w:tcBorders>
              <w:top w:val="nil"/>
              <w:left w:val="nil"/>
              <w:bottom w:val="single" w:sz="4" w:space="0" w:color="auto"/>
              <w:right w:val="single" w:sz="4" w:space="0" w:color="auto"/>
            </w:tcBorders>
            <w:shd w:val="clear" w:color="auto" w:fill="auto"/>
            <w:noWrap/>
            <w:vAlign w:val="center"/>
            <w:hideMark/>
          </w:tcPr>
          <w:p w14:paraId="2877791D"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16 02 14</w:t>
            </w:r>
          </w:p>
        </w:tc>
        <w:tc>
          <w:tcPr>
            <w:tcW w:w="1554" w:type="pct"/>
            <w:tcBorders>
              <w:top w:val="nil"/>
              <w:left w:val="nil"/>
              <w:bottom w:val="single" w:sz="4" w:space="0" w:color="auto"/>
              <w:right w:val="single" w:sz="4" w:space="0" w:color="auto"/>
            </w:tcBorders>
            <w:shd w:val="clear" w:color="auto" w:fill="auto"/>
            <w:vAlign w:val="center"/>
            <w:hideMark/>
          </w:tcPr>
          <w:p w14:paraId="0A6E1BD7"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02 14 Zużyte urządzenia inne niż wymienione w 16 02 09 do 16 02 13</w:t>
            </w:r>
          </w:p>
        </w:tc>
        <w:tc>
          <w:tcPr>
            <w:tcW w:w="623" w:type="pct"/>
            <w:tcBorders>
              <w:top w:val="nil"/>
              <w:left w:val="nil"/>
              <w:bottom w:val="single" w:sz="4" w:space="0" w:color="auto"/>
              <w:right w:val="single" w:sz="4" w:space="0" w:color="auto"/>
            </w:tcBorders>
            <w:shd w:val="clear" w:color="auto" w:fill="auto"/>
            <w:noWrap/>
            <w:vAlign w:val="center"/>
            <w:hideMark/>
          </w:tcPr>
          <w:p w14:paraId="3D2EB377"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400</w:t>
            </w:r>
          </w:p>
        </w:tc>
        <w:tc>
          <w:tcPr>
            <w:tcW w:w="617" w:type="pct"/>
            <w:tcBorders>
              <w:top w:val="single" w:sz="4" w:space="0" w:color="auto"/>
              <w:left w:val="nil"/>
              <w:bottom w:val="single" w:sz="4" w:space="0" w:color="auto"/>
              <w:right w:val="single" w:sz="4" w:space="0" w:color="auto"/>
            </w:tcBorders>
          </w:tcPr>
          <w:p w14:paraId="43A7A416"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114EC141"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15588540" w14:textId="77777777" w:rsidR="00684E73" w:rsidRPr="004C19B6" w:rsidRDefault="00684E73" w:rsidP="006E1D76"/>
        </w:tc>
      </w:tr>
      <w:tr w:rsidR="00684E73" w:rsidRPr="004C19B6" w14:paraId="34E20D78" w14:textId="77777777" w:rsidTr="006E1D76">
        <w:trPr>
          <w:trHeight w:hRule="exact" w:val="726"/>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AF748D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III</w:t>
            </w:r>
          </w:p>
        </w:tc>
        <w:tc>
          <w:tcPr>
            <w:tcW w:w="447" w:type="pct"/>
            <w:tcBorders>
              <w:top w:val="nil"/>
              <w:left w:val="nil"/>
              <w:bottom w:val="single" w:sz="4" w:space="0" w:color="auto"/>
              <w:right w:val="single" w:sz="4" w:space="0" w:color="auto"/>
            </w:tcBorders>
            <w:shd w:val="clear" w:color="auto" w:fill="auto"/>
            <w:noWrap/>
            <w:vAlign w:val="center"/>
            <w:hideMark/>
          </w:tcPr>
          <w:p w14:paraId="1BB20233"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3</w:t>
            </w:r>
          </w:p>
        </w:tc>
        <w:tc>
          <w:tcPr>
            <w:tcW w:w="539" w:type="pct"/>
            <w:tcBorders>
              <w:top w:val="nil"/>
              <w:left w:val="nil"/>
              <w:bottom w:val="single" w:sz="4" w:space="0" w:color="auto"/>
              <w:right w:val="single" w:sz="4" w:space="0" w:color="auto"/>
            </w:tcBorders>
            <w:shd w:val="clear" w:color="auto" w:fill="auto"/>
            <w:noWrap/>
            <w:vAlign w:val="center"/>
            <w:hideMark/>
          </w:tcPr>
          <w:p w14:paraId="170B2ACF"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16 02 16</w:t>
            </w:r>
          </w:p>
        </w:tc>
        <w:tc>
          <w:tcPr>
            <w:tcW w:w="1554" w:type="pct"/>
            <w:tcBorders>
              <w:top w:val="nil"/>
              <w:left w:val="nil"/>
              <w:bottom w:val="single" w:sz="4" w:space="0" w:color="auto"/>
              <w:right w:val="single" w:sz="4" w:space="0" w:color="auto"/>
            </w:tcBorders>
            <w:shd w:val="clear" w:color="auto" w:fill="auto"/>
            <w:vAlign w:val="center"/>
            <w:hideMark/>
          </w:tcPr>
          <w:p w14:paraId="2275F73B"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02 16 Elementy usunięte z zużytych urządzeń inne niż wymienione w 16 02 15</w:t>
            </w:r>
          </w:p>
        </w:tc>
        <w:tc>
          <w:tcPr>
            <w:tcW w:w="623" w:type="pct"/>
            <w:tcBorders>
              <w:top w:val="nil"/>
              <w:left w:val="nil"/>
              <w:bottom w:val="single" w:sz="4" w:space="0" w:color="auto"/>
              <w:right w:val="single" w:sz="4" w:space="0" w:color="auto"/>
            </w:tcBorders>
            <w:shd w:val="clear" w:color="auto" w:fill="auto"/>
            <w:noWrap/>
            <w:vAlign w:val="center"/>
            <w:hideMark/>
          </w:tcPr>
          <w:p w14:paraId="229A5678"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1 000</w:t>
            </w:r>
          </w:p>
        </w:tc>
        <w:tc>
          <w:tcPr>
            <w:tcW w:w="617" w:type="pct"/>
            <w:tcBorders>
              <w:top w:val="single" w:sz="4" w:space="0" w:color="auto"/>
              <w:left w:val="nil"/>
              <w:bottom w:val="single" w:sz="4" w:space="0" w:color="auto"/>
              <w:right w:val="single" w:sz="4" w:space="0" w:color="auto"/>
            </w:tcBorders>
          </w:tcPr>
          <w:p w14:paraId="15F410BD"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4F32DFA7"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6DBADDF6" w14:textId="77777777" w:rsidR="00684E73" w:rsidRPr="004C19B6" w:rsidRDefault="00684E73" w:rsidP="006E1D76"/>
        </w:tc>
      </w:tr>
      <w:tr w:rsidR="00684E73" w:rsidRPr="004C19B6" w14:paraId="4F241AA2" w14:textId="77777777" w:rsidTr="006E1D76">
        <w:trPr>
          <w:trHeight w:hRule="exact" w:val="567"/>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5F2B8C09"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III</w:t>
            </w:r>
          </w:p>
        </w:tc>
        <w:tc>
          <w:tcPr>
            <w:tcW w:w="447" w:type="pct"/>
            <w:tcBorders>
              <w:top w:val="nil"/>
              <w:left w:val="nil"/>
              <w:bottom w:val="single" w:sz="4" w:space="0" w:color="auto"/>
              <w:right w:val="single" w:sz="4" w:space="0" w:color="auto"/>
            </w:tcBorders>
            <w:shd w:val="clear" w:color="auto" w:fill="auto"/>
            <w:noWrap/>
            <w:vAlign w:val="center"/>
            <w:hideMark/>
          </w:tcPr>
          <w:p w14:paraId="24A80E23"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4</w:t>
            </w:r>
          </w:p>
        </w:tc>
        <w:tc>
          <w:tcPr>
            <w:tcW w:w="539" w:type="pct"/>
            <w:tcBorders>
              <w:top w:val="nil"/>
              <w:left w:val="nil"/>
              <w:bottom w:val="single" w:sz="4" w:space="0" w:color="auto"/>
              <w:right w:val="single" w:sz="4" w:space="0" w:color="auto"/>
            </w:tcBorders>
            <w:shd w:val="clear" w:color="auto" w:fill="auto"/>
            <w:noWrap/>
            <w:vAlign w:val="center"/>
            <w:hideMark/>
          </w:tcPr>
          <w:p w14:paraId="5E33188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16 06 04</w:t>
            </w:r>
          </w:p>
        </w:tc>
        <w:tc>
          <w:tcPr>
            <w:tcW w:w="1554" w:type="pct"/>
            <w:tcBorders>
              <w:top w:val="nil"/>
              <w:left w:val="nil"/>
              <w:bottom w:val="single" w:sz="4" w:space="0" w:color="auto"/>
              <w:right w:val="single" w:sz="4" w:space="0" w:color="auto"/>
            </w:tcBorders>
            <w:shd w:val="clear" w:color="auto" w:fill="auto"/>
            <w:vAlign w:val="center"/>
            <w:hideMark/>
          </w:tcPr>
          <w:p w14:paraId="6940B547"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06 04 Baterie alkaliczne (z wyłączeniem 16 06 03)</w:t>
            </w:r>
          </w:p>
        </w:tc>
        <w:tc>
          <w:tcPr>
            <w:tcW w:w="623" w:type="pct"/>
            <w:tcBorders>
              <w:top w:val="nil"/>
              <w:left w:val="nil"/>
              <w:bottom w:val="single" w:sz="4" w:space="0" w:color="auto"/>
              <w:right w:val="single" w:sz="4" w:space="0" w:color="auto"/>
            </w:tcBorders>
            <w:shd w:val="clear" w:color="auto" w:fill="auto"/>
            <w:noWrap/>
            <w:vAlign w:val="center"/>
            <w:hideMark/>
          </w:tcPr>
          <w:p w14:paraId="72775482"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66F1F8C2"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6BE11C4A"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36073FB7" w14:textId="77777777" w:rsidR="00684E73" w:rsidRPr="004C19B6" w:rsidRDefault="00684E73" w:rsidP="006E1D76"/>
        </w:tc>
      </w:tr>
      <w:tr w:rsidR="00684E73" w:rsidRPr="004C19B6" w14:paraId="5190D2C8" w14:textId="77777777" w:rsidTr="006E1D76">
        <w:trPr>
          <w:trHeight w:hRule="exact" w:val="567"/>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71E99CF"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III</w:t>
            </w:r>
          </w:p>
        </w:tc>
        <w:tc>
          <w:tcPr>
            <w:tcW w:w="447" w:type="pct"/>
            <w:tcBorders>
              <w:top w:val="nil"/>
              <w:left w:val="nil"/>
              <w:bottom w:val="single" w:sz="4" w:space="0" w:color="auto"/>
              <w:right w:val="single" w:sz="4" w:space="0" w:color="auto"/>
            </w:tcBorders>
            <w:shd w:val="clear" w:color="auto" w:fill="auto"/>
            <w:noWrap/>
            <w:vAlign w:val="center"/>
            <w:hideMark/>
          </w:tcPr>
          <w:p w14:paraId="2BFF75B0"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5</w:t>
            </w:r>
          </w:p>
        </w:tc>
        <w:tc>
          <w:tcPr>
            <w:tcW w:w="539" w:type="pct"/>
            <w:tcBorders>
              <w:top w:val="nil"/>
              <w:left w:val="nil"/>
              <w:bottom w:val="single" w:sz="4" w:space="0" w:color="auto"/>
              <w:right w:val="single" w:sz="4" w:space="0" w:color="auto"/>
            </w:tcBorders>
            <w:shd w:val="clear" w:color="auto" w:fill="auto"/>
            <w:noWrap/>
            <w:vAlign w:val="center"/>
            <w:hideMark/>
          </w:tcPr>
          <w:p w14:paraId="0252B277"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16 06 05</w:t>
            </w:r>
          </w:p>
        </w:tc>
        <w:tc>
          <w:tcPr>
            <w:tcW w:w="1554" w:type="pct"/>
            <w:tcBorders>
              <w:top w:val="nil"/>
              <w:left w:val="nil"/>
              <w:bottom w:val="single" w:sz="4" w:space="0" w:color="auto"/>
              <w:right w:val="single" w:sz="4" w:space="0" w:color="auto"/>
            </w:tcBorders>
            <w:shd w:val="clear" w:color="auto" w:fill="auto"/>
            <w:vAlign w:val="center"/>
            <w:hideMark/>
          </w:tcPr>
          <w:p w14:paraId="39952452"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06 05 Inne baterie i akumulatory</w:t>
            </w:r>
          </w:p>
        </w:tc>
        <w:tc>
          <w:tcPr>
            <w:tcW w:w="623" w:type="pct"/>
            <w:tcBorders>
              <w:top w:val="nil"/>
              <w:left w:val="nil"/>
              <w:bottom w:val="single" w:sz="4" w:space="0" w:color="auto"/>
              <w:right w:val="single" w:sz="4" w:space="0" w:color="auto"/>
            </w:tcBorders>
            <w:shd w:val="clear" w:color="auto" w:fill="auto"/>
            <w:noWrap/>
            <w:vAlign w:val="center"/>
            <w:hideMark/>
          </w:tcPr>
          <w:p w14:paraId="299F3443"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5BA4A9FB"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5719F280"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1978FD0E" w14:textId="77777777" w:rsidR="00684E73" w:rsidRPr="004C19B6" w:rsidRDefault="00684E73" w:rsidP="006E1D76"/>
        </w:tc>
      </w:tr>
      <w:tr w:rsidR="00684E73" w:rsidRPr="004C19B6" w14:paraId="038D9353" w14:textId="77777777" w:rsidTr="006E1D76">
        <w:trPr>
          <w:trHeight w:hRule="exact" w:val="567"/>
        </w:trPr>
        <w:tc>
          <w:tcPr>
            <w:tcW w:w="4127" w:type="pct"/>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14:paraId="3BF3348C" w14:textId="77777777" w:rsidR="00684E73" w:rsidRPr="002929A4" w:rsidRDefault="00684E73" w:rsidP="006E1D76">
            <w:pPr>
              <w:rPr>
                <w:rFonts w:ascii="Calibri" w:hAnsi="Calibri" w:cs="Calibri"/>
                <w:b/>
                <w:bCs/>
                <w:color w:val="000000"/>
              </w:rPr>
            </w:pPr>
            <w:r w:rsidRPr="004268D0">
              <w:rPr>
                <w:rFonts w:ascii="Calibri" w:hAnsi="Calibri" w:cs="Calibri"/>
                <w:b/>
                <w:bCs/>
                <w:color w:val="000000"/>
              </w:rPr>
              <w:t>CZĘŚĆ III. -  PODGRUPA ODPADÓW ,,16 02" ORAZ ,,16 06"</w:t>
            </w:r>
            <w:r>
              <w:rPr>
                <w:rFonts w:ascii="Calibri" w:hAnsi="Calibri" w:cs="Calibri"/>
                <w:b/>
                <w:bCs/>
                <w:color w:val="000000"/>
              </w:rPr>
              <w:t xml:space="preserve"> – Suma:</w:t>
            </w:r>
          </w:p>
        </w:tc>
        <w:tc>
          <w:tcPr>
            <w:tcW w:w="784" w:type="pct"/>
            <w:tcBorders>
              <w:top w:val="single" w:sz="4" w:space="0" w:color="auto"/>
              <w:left w:val="single" w:sz="4" w:space="0" w:color="auto"/>
              <w:bottom w:val="single" w:sz="4" w:space="0" w:color="auto"/>
              <w:right w:val="single" w:sz="4" w:space="0" w:color="auto"/>
            </w:tcBorders>
            <w:shd w:val="clear" w:color="000000" w:fill="FFC000"/>
            <w:noWrap/>
            <w:vAlign w:val="center"/>
          </w:tcPr>
          <w:p w14:paraId="7C33BC4B" w14:textId="77777777" w:rsidR="00684E73" w:rsidRPr="004268D0" w:rsidRDefault="00684E73" w:rsidP="006E1D76">
            <w:pPr>
              <w:rPr>
                <w:rFonts w:ascii="Calibri" w:hAnsi="Calibri" w:cs="Calibri"/>
                <w:b/>
                <w:bCs/>
                <w:color w:val="000000"/>
              </w:rPr>
            </w:pPr>
          </w:p>
        </w:tc>
        <w:tc>
          <w:tcPr>
            <w:tcW w:w="89" w:type="pct"/>
            <w:vAlign w:val="center"/>
          </w:tcPr>
          <w:p w14:paraId="67CB767D" w14:textId="77777777" w:rsidR="00684E73" w:rsidRPr="004C19B6" w:rsidRDefault="00684E73" w:rsidP="006E1D76"/>
        </w:tc>
      </w:tr>
      <w:tr w:rsidR="00684E73" w:rsidRPr="004C19B6" w14:paraId="04784DC6" w14:textId="77777777" w:rsidTr="006E1D76">
        <w:trPr>
          <w:trHeight w:val="563"/>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9597891"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IV</w:t>
            </w:r>
          </w:p>
        </w:tc>
        <w:tc>
          <w:tcPr>
            <w:tcW w:w="447" w:type="pct"/>
            <w:tcBorders>
              <w:top w:val="nil"/>
              <w:left w:val="nil"/>
              <w:bottom w:val="single" w:sz="4" w:space="0" w:color="auto"/>
              <w:right w:val="single" w:sz="4" w:space="0" w:color="auto"/>
            </w:tcBorders>
            <w:shd w:val="clear" w:color="auto" w:fill="auto"/>
            <w:noWrap/>
            <w:vAlign w:val="center"/>
            <w:hideMark/>
          </w:tcPr>
          <w:p w14:paraId="28735354"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w:t>
            </w:r>
          </w:p>
        </w:tc>
        <w:tc>
          <w:tcPr>
            <w:tcW w:w="539" w:type="pct"/>
            <w:tcBorders>
              <w:top w:val="nil"/>
              <w:left w:val="nil"/>
              <w:bottom w:val="single" w:sz="4" w:space="0" w:color="auto"/>
              <w:right w:val="single" w:sz="4" w:space="0" w:color="auto"/>
            </w:tcBorders>
            <w:shd w:val="clear" w:color="auto" w:fill="auto"/>
            <w:noWrap/>
            <w:vAlign w:val="center"/>
            <w:hideMark/>
          </w:tcPr>
          <w:p w14:paraId="6B5092A2"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06 04 04*</w:t>
            </w:r>
          </w:p>
        </w:tc>
        <w:tc>
          <w:tcPr>
            <w:tcW w:w="1554" w:type="pct"/>
            <w:tcBorders>
              <w:top w:val="nil"/>
              <w:left w:val="nil"/>
              <w:bottom w:val="single" w:sz="4" w:space="0" w:color="auto"/>
              <w:right w:val="single" w:sz="4" w:space="0" w:color="auto"/>
            </w:tcBorders>
            <w:shd w:val="clear" w:color="auto" w:fill="auto"/>
            <w:vAlign w:val="center"/>
            <w:hideMark/>
          </w:tcPr>
          <w:p w14:paraId="0D1637E2"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 xml:space="preserve">06 04 04* Odpady zawierające rtęć </w:t>
            </w:r>
          </w:p>
        </w:tc>
        <w:tc>
          <w:tcPr>
            <w:tcW w:w="623" w:type="pct"/>
            <w:tcBorders>
              <w:top w:val="nil"/>
              <w:left w:val="nil"/>
              <w:bottom w:val="single" w:sz="4" w:space="0" w:color="auto"/>
              <w:right w:val="single" w:sz="4" w:space="0" w:color="auto"/>
            </w:tcBorders>
            <w:shd w:val="clear" w:color="auto" w:fill="auto"/>
            <w:noWrap/>
            <w:vAlign w:val="center"/>
            <w:hideMark/>
          </w:tcPr>
          <w:p w14:paraId="286A834A"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3</w:t>
            </w:r>
          </w:p>
        </w:tc>
        <w:tc>
          <w:tcPr>
            <w:tcW w:w="617" w:type="pct"/>
            <w:tcBorders>
              <w:top w:val="single" w:sz="4" w:space="0" w:color="auto"/>
              <w:left w:val="nil"/>
              <w:bottom w:val="single" w:sz="4" w:space="0" w:color="auto"/>
              <w:right w:val="single" w:sz="4" w:space="0" w:color="auto"/>
            </w:tcBorders>
          </w:tcPr>
          <w:p w14:paraId="193B6B7A"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1796E6A3"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131AC15A" w14:textId="77777777" w:rsidR="00684E73" w:rsidRPr="004C19B6" w:rsidRDefault="00684E73" w:rsidP="006E1D76"/>
        </w:tc>
      </w:tr>
      <w:tr w:rsidR="00684E73" w:rsidRPr="004C19B6" w14:paraId="677086F6" w14:textId="77777777" w:rsidTr="006E1D76">
        <w:trPr>
          <w:trHeight w:val="1304"/>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64C61A0"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IV</w:t>
            </w:r>
          </w:p>
        </w:tc>
        <w:tc>
          <w:tcPr>
            <w:tcW w:w="447" w:type="pct"/>
            <w:tcBorders>
              <w:top w:val="nil"/>
              <w:left w:val="nil"/>
              <w:bottom w:val="single" w:sz="4" w:space="0" w:color="auto"/>
              <w:right w:val="single" w:sz="4" w:space="0" w:color="auto"/>
            </w:tcBorders>
            <w:shd w:val="clear" w:color="auto" w:fill="auto"/>
            <w:noWrap/>
            <w:vAlign w:val="center"/>
            <w:hideMark/>
          </w:tcPr>
          <w:p w14:paraId="0B49EF8D"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2</w:t>
            </w:r>
          </w:p>
        </w:tc>
        <w:tc>
          <w:tcPr>
            <w:tcW w:w="539" w:type="pct"/>
            <w:tcBorders>
              <w:top w:val="nil"/>
              <w:left w:val="nil"/>
              <w:bottom w:val="single" w:sz="4" w:space="0" w:color="auto"/>
              <w:right w:val="single" w:sz="4" w:space="0" w:color="auto"/>
            </w:tcBorders>
            <w:shd w:val="clear" w:color="auto" w:fill="auto"/>
            <w:noWrap/>
            <w:vAlign w:val="center"/>
            <w:hideMark/>
          </w:tcPr>
          <w:p w14:paraId="2E779F15"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05 06*</w:t>
            </w:r>
          </w:p>
        </w:tc>
        <w:tc>
          <w:tcPr>
            <w:tcW w:w="1554" w:type="pct"/>
            <w:tcBorders>
              <w:top w:val="nil"/>
              <w:left w:val="nil"/>
              <w:bottom w:val="single" w:sz="4" w:space="0" w:color="auto"/>
              <w:right w:val="single" w:sz="4" w:space="0" w:color="auto"/>
            </w:tcBorders>
            <w:shd w:val="clear" w:color="auto" w:fill="auto"/>
            <w:vAlign w:val="center"/>
            <w:hideMark/>
          </w:tcPr>
          <w:p w14:paraId="3E1EBE92"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05 06* Chemikalia laboratoryjne i analityczne (np. odczynniki chemiczne) zawierające substancje niebezpieczne, tym mieszaniny chemikaliów laboratoryjnych i analitycznych)</w:t>
            </w:r>
          </w:p>
        </w:tc>
        <w:tc>
          <w:tcPr>
            <w:tcW w:w="623" w:type="pct"/>
            <w:tcBorders>
              <w:top w:val="nil"/>
              <w:left w:val="nil"/>
              <w:bottom w:val="single" w:sz="4" w:space="0" w:color="auto"/>
              <w:right w:val="single" w:sz="4" w:space="0" w:color="auto"/>
            </w:tcBorders>
            <w:shd w:val="clear" w:color="auto" w:fill="auto"/>
            <w:noWrap/>
            <w:vAlign w:val="center"/>
            <w:hideMark/>
          </w:tcPr>
          <w:p w14:paraId="3C81CDFE"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300</w:t>
            </w:r>
          </w:p>
        </w:tc>
        <w:tc>
          <w:tcPr>
            <w:tcW w:w="617" w:type="pct"/>
            <w:tcBorders>
              <w:top w:val="single" w:sz="4" w:space="0" w:color="auto"/>
              <w:left w:val="nil"/>
              <w:bottom w:val="single" w:sz="4" w:space="0" w:color="auto"/>
              <w:right w:val="single" w:sz="4" w:space="0" w:color="auto"/>
            </w:tcBorders>
          </w:tcPr>
          <w:p w14:paraId="5AC852C7"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521C7D66"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2A039B7B" w14:textId="77777777" w:rsidR="00684E73" w:rsidRPr="004C19B6" w:rsidRDefault="00684E73" w:rsidP="006E1D76"/>
        </w:tc>
      </w:tr>
      <w:tr w:rsidR="00684E73" w:rsidRPr="004C19B6" w14:paraId="15DEB7BF" w14:textId="77777777" w:rsidTr="006E1D76">
        <w:trPr>
          <w:trHeight w:val="596"/>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62F67DEE"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IV</w:t>
            </w:r>
          </w:p>
        </w:tc>
        <w:tc>
          <w:tcPr>
            <w:tcW w:w="447" w:type="pct"/>
            <w:tcBorders>
              <w:top w:val="nil"/>
              <w:left w:val="nil"/>
              <w:bottom w:val="single" w:sz="4" w:space="0" w:color="auto"/>
              <w:right w:val="single" w:sz="4" w:space="0" w:color="auto"/>
            </w:tcBorders>
            <w:shd w:val="clear" w:color="auto" w:fill="auto"/>
            <w:noWrap/>
            <w:vAlign w:val="center"/>
            <w:hideMark/>
          </w:tcPr>
          <w:p w14:paraId="254A0940"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3</w:t>
            </w:r>
          </w:p>
        </w:tc>
        <w:tc>
          <w:tcPr>
            <w:tcW w:w="539" w:type="pct"/>
            <w:tcBorders>
              <w:top w:val="nil"/>
              <w:left w:val="nil"/>
              <w:bottom w:val="single" w:sz="4" w:space="0" w:color="auto"/>
              <w:right w:val="single" w:sz="4" w:space="0" w:color="auto"/>
            </w:tcBorders>
            <w:shd w:val="clear" w:color="auto" w:fill="auto"/>
            <w:noWrap/>
            <w:vAlign w:val="center"/>
            <w:hideMark/>
          </w:tcPr>
          <w:p w14:paraId="2451A468"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05 08*</w:t>
            </w:r>
          </w:p>
        </w:tc>
        <w:tc>
          <w:tcPr>
            <w:tcW w:w="1554" w:type="pct"/>
            <w:tcBorders>
              <w:top w:val="nil"/>
              <w:left w:val="nil"/>
              <w:bottom w:val="single" w:sz="4" w:space="0" w:color="auto"/>
              <w:right w:val="single" w:sz="4" w:space="0" w:color="auto"/>
            </w:tcBorders>
            <w:shd w:val="clear" w:color="auto" w:fill="auto"/>
            <w:vAlign w:val="center"/>
            <w:hideMark/>
          </w:tcPr>
          <w:p w14:paraId="6B1D008C"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 xml:space="preserve">16 05 08* Zużyte organiczne chemikalia zawierające substancje niebezpieczne </w:t>
            </w:r>
          </w:p>
        </w:tc>
        <w:tc>
          <w:tcPr>
            <w:tcW w:w="623" w:type="pct"/>
            <w:tcBorders>
              <w:top w:val="nil"/>
              <w:left w:val="nil"/>
              <w:bottom w:val="single" w:sz="4" w:space="0" w:color="auto"/>
              <w:right w:val="single" w:sz="4" w:space="0" w:color="auto"/>
            </w:tcBorders>
            <w:shd w:val="clear" w:color="auto" w:fill="auto"/>
            <w:noWrap/>
            <w:vAlign w:val="center"/>
            <w:hideMark/>
          </w:tcPr>
          <w:p w14:paraId="52AAE1BC"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00A2D247"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1698D44"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495D2845" w14:textId="77777777" w:rsidR="00684E73" w:rsidRPr="004C19B6" w:rsidRDefault="00684E73" w:rsidP="006E1D76"/>
        </w:tc>
      </w:tr>
      <w:tr w:rsidR="00684E73" w:rsidRPr="004C19B6" w14:paraId="38DEC572" w14:textId="77777777" w:rsidTr="006E1D76">
        <w:trPr>
          <w:trHeight w:val="562"/>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1C3BC8FF"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IV</w:t>
            </w:r>
          </w:p>
        </w:tc>
        <w:tc>
          <w:tcPr>
            <w:tcW w:w="447" w:type="pct"/>
            <w:tcBorders>
              <w:top w:val="nil"/>
              <w:left w:val="nil"/>
              <w:bottom w:val="single" w:sz="4" w:space="0" w:color="auto"/>
              <w:right w:val="single" w:sz="4" w:space="0" w:color="auto"/>
            </w:tcBorders>
            <w:shd w:val="clear" w:color="auto" w:fill="auto"/>
            <w:noWrap/>
            <w:vAlign w:val="center"/>
            <w:hideMark/>
          </w:tcPr>
          <w:p w14:paraId="3C9A915D"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4</w:t>
            </w:r>
          </w:p>
        </w:tc>
        <w:tc>
          <w:tcPr>
            <w:tcW w:w="539" w:type="pct"/>
            <w:tcBorders>
              <w:top w:val="nil"/>
              <w:left w:val="nil"/>
              <w:bottom w:val="single" w:sz="4" w:space="0" w:color="auto"/>
              <w:right w:val="single" w:sz="4" w:space="0" w:color="auto"/>
            </w:tcBorders>
            <w:shd w:val="clear" w:color="auto" w:fill="auto"/>
            <w:noWrap/>
            <w:vAlign w:val="center"/>
            <w:hideMark/>
          </w:tcPr>
          <w:p w14:paraId="10C77581"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05 08*</w:t>
            </w:r>
          </w:p>
        </w:tc>
        <w:tc>
          <w:tcPr>
            <w:tcW w:w="1554" w:type="pct"/>
            <w:tcBorders>
              <w:top w:val="nil"/>
              <w:left w:val="nil"/>
              <w:bottom w:val="single" w:sz="4" w:space="0" w:color="auto"/>
              <w:right w:val="single" w:sz="4" w:space="0" w:color="auto"/>
            </w:tcBorders>
            <w:shd w:val="clear" w:color="auto" w:fill="auto"/>
            <w:vAlign w:val="center"/>
            <w:hideMark/>
          </w:tcPr>
          <w:p w14:paraId="4EF38BBC"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05 08* Zużyte organiczne chemikalia zawierające substancje niebezpieczne - przeterminowane leki i mat. medyczne</w:t>
            </w:r>
          </w:p>
        </w:tc>
        <w:tc>
          <w:tcPr>
            <w:tcW w:w="623" w:type="pct"/>
            <w:tcBorders>
              <w:top w:val="nil"/>
              <w:left w:val="nil"/>
              <w:bottom w:val="single" w:sz="4" w:space="0" w:color="auto"/>
              <w:right w:val="single" w:sz="4" w:space="0" w:color="auto"/>
            </w:tcBorders>
            <w:shd w:val="clear" w:color="auto" w:fill="auto"/>
            <w:noWrap/>
            <w:vAlign w:val="center"/>
            <w:hideMark/>
          </w:tcPr>
          <w:p w14:paraId="70449C23"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25</w:t>
            </w:r>
          </w:p>
        </w:tc>
        <w:tc>
          <w:tcPr>
            <w:tcW w:w="617" w:type="pct"/>
            <w:tcBorders>
              <w:top w:val="single" w:sz="4" w:space="0" w:color="auto"/>
              <w:left w:val="nil"/>
              <w:bottom w:val="single" w:sz="4" w:space="0" w:color="auto"/>
              <w:right w:val="single" w:sz="4" w:space="0" w:color="auto"/>
            </w:tcBorders>
          </w:tcPr>
          <w:p w14:paraId="1326D9B0"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5479E8DD"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63E73B67" w14:textId="77777777" w:rsidR="00684E73" w:rsidRPr="004C19B6" w:rsidRDefault="00684E73" w:rsidP="006E1D76"/>
        </w:tc>
      </w:tr>
      <w:tr w:rsidR="00684E73" w:rsidRPr="004C19B6" w14:paraId="25B81094" w14:textId="77777777" w:rsidTr="006E1D76">
        <w:trPr>
          <w:trHeight w:val="562"/>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554976E3"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IV</w:t>
            </w:r>
          </w:p>
        </w:tc>
        <w:tc>
          <w:tcPr>
            <w:tcW w:w="447" w:type="pct"/>
            <w:tcBorders>
              <w:top w:val="nil"/>
              <w:left w:val="nil"/>
              <w:bottom w:val="single" w:sz="4" w:space="0" w:color="auto"/>
              <w:right w:val="single" w:sz="4" w:space="0" w:color="auto"/>
            </w:tcBorders>
            <w:shd w:val="clear" w:color="auto" w:fill="auto"/>
            <w:noWrap/>
            <w:vAlign w:val="center"/>
            <w:hideMark/>
          </w:tcPr>
          <w:p w14:paraId="7E62BF73"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5</w:t>
            </w:r>
          </w:p>
        </w:tc>
        <w:tc>
          <w:tcPr>
            <w:tcW w:w="539" w:type="pct"/>
            <w:tcBorders>
              <w:top w:val="nil"/>
              <w:left w:val="nil"/>
              <w:bottom w:val="single" w:sz="4" w:space="0" w:color="auto"/>
              <w:right w:val="single" w:sz="4" w:space="0" w:color="auto"/>
            </w:tcBorders>
            <w:shd w:val="clear" w:color="auto" w:fill="auto"/>
            <w:noWrap/>
            <w:vAlign w:val="center"/>
            <w:hideMark/>
          </w:tcPr>
          <w:p w14:paraId="2D578894"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16 07 09*</w:t>
            </w:r>
          </w:p>
        </w:tc>
        <w:tc>
          <w:tcPr>
            <w:tcW w:w="1554" w:type="pct"/>
            <w:tcBorders>
              <w:top w:val="nil"/>
              <w:left w:val="nil"/>
              <w:bottom w:val="single" w:sz="4" w:space="0" w:color="auto"/>
              <w:right w:val="single" w:sz="4" w:space="0" w:color="auto"/>
            </w:tcBorders>
            <w:shd w:val="clear" w:color="auto" w:fill="auto"/>
            <w:vAlign w:val="center"/>
            <w:hideMark/>
          </w:tcPr>
          <w:p w14:paraId="121F5B87"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16 07 09* Odpady zawierające inne substancje niebezpieczne</w:t>
            </w:r>
          </w:p>
        </w:tc>
        <w:tc>
          <w:tcPr>
            <w:tcW w:w="623" w:type="pct"/>
            <w:tcBorders>
              <w:top w:val="nil"/>
              <w:left w:val="nil"/>
              <w:bottom w:val="single" w:sz="4" w:space="0" w:color="auto"/>
              <w:right w:val="single" w:sz="4" w:space="0" w:color="auto"/>
            </w:tcBorders>
            <w:shd w:val="clear" w:color="auto" w:fill="auto"/>
            <w:noWrap/>
            <w:vAlign w:val="center"/>
            <w:hideMark/>
          </w:tcPr>
          <w:p w14:paraId="580701A3"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1FD6C1E1"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CD88B4A"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6A645259" w14:textId="77777777" w:rsidR="00684E73" w:rsidRPr="004C19B6" w:rsidRDefault="00684E73" w:rsidP="006E1D76"/>
        </w:tc>
      </w:tr>
      <w:tr w:rsidR="00684E73" w:rsidRPr="004C19B6" w14:paraId="2A8ACBF3" w14:textId="77777777" w:rsidTr="006E1D76">
        <w:trPr>
          <w:trHeight w:val="547"/>
        </w:trPr>
        <w:tc>
          <w:tcPr>
            <w:tcW w:w="4127" w:type="pct"/>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14:paraId="2160B4FD" w14:textId="77777777" w:rsidR="00684E73" w:rsidRPr="004C19B6" w:rsidRDefault="00684E73" w:rsidP="006E1D76">
            <w:pPr>
              <w:rPr>
                <w:rFonts w:ascii="Calibri" w:hAnsi="Calibri" w:cs="Calibri"/>
                <w:b/>
                <w:bCs/>
                <w:color w:val="000000"/>
                <w:sz w:val="24"/>
                <w:szCs w:val="24"/>
              </w:rPr>
            </w:pPr>
            <w:r w:rsidRPr="004268D0">
              <w:rPr>
                <w:rFonts w:ascii="Calibri" w:hAnsi="Calibri" w:cs="Calibri"/>
                <w:b/>
                <w:bCs/>
                <w:color w:val="000000"/>
              </w:rPr>
              <w:t>CZĘŚĆ IV. -  PODGRUPA ODPADÓW ,,06 04", ,,16 05" ORAZ ,,16 07"</w:t>
            </w:r>
            <w:r>
              <w:rPr>
                <w:rFonts w:ascii="Calibri" w:hAnsi="Calibri" w:cs="Calibri"/>
                <w:b/>
                <w:bCs/>
                <w:color w:val="000000"/>
              </w:rPr>
              <w:t xml:space="preserve"> – Suma:</w:t>
            </w:r>
          </w:p>
        </w:tc>
        <w:tc>
          <w:tcPr>
            <w:tcW w:w="784" w:type="pct"/>
            <w:tcBorders>
              <w:top w:val="single" w:sz="4" w:space="0" w:color="auto"/>
              <w:left w:val="single" w:sz="4" w:space="0" w:color="auto"/>
              <w:bottom w:val="single" w:sz="4" w:space="0" w:color="auto"/>
              <w:right w:val="single" w:sz="4" w:space="0" w:color="auto"/>
            </w:tcBorders>
            <w:shd w:val="clear" w:color="000000" w:fill="FFC000"/>
            <w:noWrap/>
            <w:vAlign w:val="center"/>
          </w:tcPr>
          <w:p w14:paraId="160C22BB" w14:textId="77777777" w:rsidR="00684E73" w:rsidRPr="004C19B6" w:rsidRDefault="00684E73" w:rsidP="006E1D76">
            <w:pPr>
              <w:rPr>
                <w:rFonts w:ascii="Calibri" w:hAnsi="Calibri" w:cs="Calibri"/>
                <w:b/>
                <w:bCs/>
                <w:color w:val="000000"/>
                <w:sz w:val="24"/>
                <w:szCs w:val="24"/>
              </w:rPr>
            </w:pPr>
          </w:p>
        </w:tc>
        <w:tc>
          <w:tcPr>
            <w:tcW w:w="89" w:type="pct"/>
            <w:vAlign w:val="center"/>
          </w:tcPr>
          <w:p w14:paraId="6A9D2B16" w14:textId="77777777" w:rsidR="00684E73" w:rsidRPr="004C19B6" w:rsidRDefault="00684E73" w:rsidP="006E1D76"/>
        </w:tc>
      </w:tr>
      <w:tr w:rsidR="00684E73" w:rsidRPr="004C19B6" w14:paraId="2936C9D8" w14:textId="77777777" w:rsidTr="006E1D76">
        <w:trPr>
          <w:trHeight w:val="460"/>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29BF04C4"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V</w:t>
            </w:r>
          </w:p>
        </w:tc>
        <w:tc>
          <w:tcPr>
            <w:tcW w:w="447" w:type="pct"/>
            <w:tcBorders>
              <w:top w:val="nil"/>
              <w:left w:val="nil"/>
              <w:bottom w:val="single" w:sz="4" w:space="0" w:color="auto"/>
              <w:right w:val="single" w:sz="4" w:space="0" w:color="auto"/>
            </w:tcBorders>
            <w:shd w:val="clear" w:color="auto" w:fill="auto"/>
            <w:noWrap/>
            <w:vAlign w:val="center"/>
            <w:hideMark/>
          </w:tcPr>
          <w:p w14:paraId="2026A4BA"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w:t>
            </w:r>
          </w:p>
        </w:tc>
        <w:tc>
          <w:tcPr>
            <w:tcW w:w="539" w:type="pct"/>
            <w:tcBorders>
              <w:top w:val="nil"/>
              <w:left w:val="nil"/>
              <w:bottom w:val="single" w:sz="4" w:space="0" w:color="auto"/>
              <w:right w:val="single" w:sz="4" w:space="0" w:color="auto"/>
            </w:tcBorders>
            <w:shd w:val="clear" w:color="auto" w:fill="auto"/>
            <w:noWrap/>
            <w:vAlign w:val="center"/>
            <w:hideMark/>
          </w:tcPr>
          <w:p w14:paraId="058A3F07"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17 02 01</w:t>
            </w:r>
          </w:p>
        </w:tc>
        <w:tc>
          <w:tcPr>
            <w:tcW w:w="1554" w:type="pct"/>
            <w:tcBorders>
              <w:top w:val="nil"/>
              <w:left w:val="nil"/>
              <w:bottom w:val="single" w:sz="4" w:space="0" w:color="auto"/>
              <w:right w:val="single" w:sz="4" w:space="0" w:color="auto"/>
            </w:tcBorders>
            <w:shd w:val="clear" w:color="auto" w:fill="auto"/>
            <w:vAlign w:val="center"/>
            <w:hideMark/>
          </w:tcPr>
          <w:p w14:paraId="23A09FA6"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17 02 01  Drewno</w:t>
            </w:r>
          </w:p>
        </w:tc>
        <w:tc>
          <w:tcPr>
            <w:tcW w:w="623" w:type="pct"/>
            <w:tcBorders>
              <w:top w:val="nil"/>
              <w:left w:val="nil"/>
              <w:bottom w:val="single" w:sz="4" w:space="0" w:color="auto"/>
              <w:right w:val="single" w:sz="4" w:space="0" w:color="auto"/>
            </w:tcBorders>
            <w:shd w:val="clear" w:color="auto" w:fill="auto"/>
            <w:noWrap/>
            <w:vAlign w:val="center"/>
            <w:hideMark/>
          </w:tcPr>
          <w:p w14:paraId="64196E4E"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500</w:t>
            </w:r>
          </w:p>
        </w:tc>
        <w:tc>
          <w:tcPr>
            <w:tcW w:w="617" w:type="pct"/>
            <w:tcBorders>
              <w:top w:val="single" w:sz="4" w:space="0" w:color="auto"/>
              <w:left w:val="nil"/>
              <w:bottom w:val="single" w:sz="4" w:space="0" w:color="auto"/>
              <w:right w:val="single" w:sz="4" w:space="0" w:color="auto"/>
            </w:tcBorders>
          </w:tcPr>
          <w:p w14:paraId="3EA99FB8"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0C613994"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08EA8D2E" w14:textId="77777777" w:rsidR="00684E73" w:rsidRPr="004C19B6" w:rsidRDefault="00684E73" w:rsidP="006E1D76"/>
        </w:tc>
      </w:tr>
      <w:tr w:rsidR="00684E73" w:rsidRPr="004C19B6" w14:paraId="3015A23A" w14:textId="77777777" w:rsidTr="006E1D76">
        <w:trPr>
          <w:trHeight w:val="836"/>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35EA3CC9"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lastRenderedPageBreak/>
              <w:t>V</w:t>
            </w:r>
          </w:p>
        </w:tc>
        <w:tc>
          <w:tcPr>
            <w:tcW w:w="447" w:type="pct"/>
            <w:tcBorders>
              <w:top w:val="nil"/>
              <w:left w:val="nil"/>
              <w:bottom w:val="single" w:sz="4" w:space="0" w:color="auto"/>
              <w:right w:val="single" w:sz="4" w:space="0" w:color="auto"/>
            </w:tcBorders>
            <w:shd w:val="clear" w:color="auto" w:fill="auto"/>
            <w:noWrap/>
            <w:vAlign w:val="center"/>
            <w:hideMark/>
          </w:tcPr>
          <w:p w14:paraId="762AB24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2</w:t>
            </w:r>
          </w:p>
        </w:tc>
        <w:tc>
          <w:tcPr>
            <w:tcW w:w="539" w:type="pct"/>
            <w:tcBorders>
              <w:top w:val="nil"/>
              <w:left w:val="nil"/>
              <w:bottom w:val="single" w:sz="4" w:space="0" w:color="auto"/>
              <w:right w:val="single" w:sz="4" w:space="0" w:color="auto"/>
            </w:tcBorders>
            <w:shd w:val="clear" w:color="auto" w:fill="auto"/>
            <w:noWrap/>
            <w:vAlign w:val="center"/>
            <w:hideMark/>
          </w:tcPr>
          <w:p w14:paraId="5F061DAA"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17 05 03*</w:t>
            </w:r>
          </w:p>
        </w:tc>
        <w:tc>
          <w:tcPr>
            <w:tcW w:w="1554" w:type="pct"/>
            <w:tcBorders>
              <w:top w:val="nil"/>
              <w:left w:val="nil"/>
              <w:bottom w:val="single" w:sz="4" w:space="0" w:color="auto"/>
              <w:right w:val="single" w:sz="4" w:space="0" w:color="auto"/>
            </w:tcBorders>
            <w:shd w:val="clear" w:color="auto" w:fill="auto"/>
            <w:vAlign w:val="center"/>
            <w:hideMark/>
          </w:tcPr>
          <w:p w14:paraId="08ACF4E1"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17 05 03* Gleba i ziemia, w tym kamienie, zawierające substancje niebezpieczne (np. PCB)</w:t>
            </w:r>
          </w:p>
        </w:tc>
        <w:tc>
          <w:tcPr>
            <w:tcW w:w="623" w:type="pct"/>
            <w:tcBorders>
              <w:top w:val="nil"/>
              <w:left w:val="nil"/>
              <w:bottom w:val="single" w:sz="4" w:space="0" w:color="auto"/>
              <w:right w:val="single" w:sz="4" w:space="0" w:color="auto"/>
            </w:tcBorders>
            <w:shd w:val="clear" w:color="auto" w:fill="auto"/>
            <w:noWrap/>
            <w:vAlign w:val="center"/>
            <w:hideMark/>
          </w:tcPr>
          <w:p w14:paraId="6E3B015A"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2 000</w:t>
            </w:r>
          </w:p>
        </w:tc>
        <w:tc>
          <w:tcPr>
            <w:tcW w:w="617" w:type="pct"/>
            <w:tcBorders>
              <w:top w:val="single" w:sz="4" w:space="0" w:color="auto"/>
              <w:left w:val="nil"/>
              <w:bottom w:val="single" w:sz="4" w:space="0" w:color="auto"/>
              <w:right w:val="single" w:sz="4" w:space="0" w:color="auto"/>
            </w:tcBorders>
          </w:tcPr>
          <w:p w14:paraId="68AFBA93"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3895945C"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5D696A08" w14:textId="77777777" w:rsidR="00684E73" w:rsidRPr="004C19B6" w:rsidRDefault="00684E73" w:rsidP="006E1D76"/>
        </w:tc>
      </w:tr>
      <w:tr w:rsidR="00684E73" w:rsidRPr="004C19B6" w14:paraId="19171B8C" w14:textId="77777777" w:rsidTr="006E1D76">
        <w:trPr>
          <w:trHeight w:val="692"/>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48FD656F"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V</w:t>
            </w:r>
          </w:p>
        </w:tc>
        <w:tc>
          <w:tcPr>
            <w:tcW w:w="447" w:type="pct"/>
            <w:tcBorders>
              <w:top w:val="nil"/>
              <w:left w:val="nil"/>
              <w:bottom w:val="single" w:sz="4" w:space="0" w:color="auto"/>
              <w:right w:val="single" w:sz="4" w:space="0" w:color="auto"/>
            </w:tcBorders>
            <w:shd w:val="clear" w:color="auto" w:fill="auto"/>
            <w:noWrap/>
            <w:vAlign w:val="center"/>
            <w:hideMark/>
          </w:tcPr>
          <w:p w14:paraId="3C292F69"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3</w:t>
            </w:r>
          </w:p>
        </w:tc>
        <w:tc>
          <w:tcPr>
            <w:tcW w:w="539" w:type="pct"/>
            <w:tcBorders>
              <w:top w:val="nil"/>
              <w:left w:val="nil"/>
              <w:bottom w:val="single" w:sz="4" w:space="0" w:color="auto"/>
              <w:right w:val="single" w:sz="4" w:space="0" w:color="auto"/>
            </w:tcBorders>
            <w:shd w:val="clear" w:color="auto" w:fill="auto"/>
            <w:noWrap/>
            <w:vAlign w:val="center"/>
            <w:hideMark/>
          </w:tcPr>
          <w:p w14:paraId="130CB20E"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17 06 01*</w:t>
            </w:r>
          </w:p>
        </w:tc>
        <w:tc>
          <w:tcPr>
            <w:tcW w:w="1554" w:type="pct"/>
            <w:tcBorders>
              <w:top w:val="nil"/>
              <w:left w:val="nil"/>
              <w:bottom w:val="single" w:sz="4" w:space="0" w:color="auto"/>
              <w:right w:val="single" w:sz="4" w:space="0" w:color="auto"/>
            </w:tcBorders>
            <w:shd w:val="clear" w:color="auto" w:fill="auto"/>
            <w:vAlign w:val="center"/>
            <w:hideMark/>
          </w:tcPr>
          <w:p w14:paraId="69176D91"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17 06 01* Materiały izolacyjne zawierające azbest</w:t>
            </w:r>
          </w:p>
        </w:tc>
        <w:tc>
          <w:tcPr>
            <w:tcW w:w="623" w:type="pct"/>
            <w:tcBorders>
              <w:top w:val="nil"/>
              <w:left w:val="nil"/>
              <w:bottom w:val="single" w:sz="4" w:space="0" w:color="auto"/>
              <w:right w:val="single" w:sz="4" w:space="0" w:color="auto"/>
            </w:tcBorders>
            <w:shd w:val="clear" w:color="auto" w:fill="auto"/>
            <w:noWrap/>
            <w:vAlign w:val="center"/>
            <w:hideMark/>
          </w:tcPr>
          <w:p w14:paraId="42D35381"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100</w:t>
            </w:r>
          </w:p>
        </w:tc>
        <w:tc>
          <w:tcPr>
            <w:tcW w:w="617" w:type="pct"/>
            <w:tcBorders>
              <w:top w:val="single" w:sz="4" w:space="0" w:color="auto"/>
              <w:left w:val="nil"/>
              <w:bottom w:val="single" w:sz="4" w:space="0" w:color="auto"/>
              <w:right w:val="single" w:sz="4" w:space="0" w:color="auto"/>
            </w:tcBorders>
          </w:tcPr>
          <w:p w14:paraId="4037510F"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252D7415"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5BCB15FB" w14:textId="77777777" w:rsidR="00684E73" w:rsidRPr="004C19B6" w:rsidRDefault="00684E73" w:rsidP="006E1D76"/>
        </w:tc>
      </w:tr>
      <w:tr w:rsidR="00684E73" w:rsidRPr="004C19B6" w14:paraId="1CC529F4" w14:textId="77777777" w:rsidTr="006E1D76">
        <w:trPr>
          <w:trHeight w:val="702"/>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14:paraId="268889C6"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V</w:t>
            </w:r>
          </w:p>
        </w:tc>
        <w:tc>
          <w:tcPr>
            <w:tcW w:w="447" w:type="pct"/>
            <w:tcBorders>
              <w:top w:val="nil"/>
              <w:left w:val="nil"/>
              <w:bottom w:val="single" w:sz="4" w:space="0" w:color="auto"/>
              <w:right w:val="single" w:sz="4" w:space="0" w:color="auto"/>
            </w:tcBorders>
            <w:shd w:val="clear" w:color="auto" w:fill="auto"/>
            <w:noWrap/>
            <w:vAlign w:val="center"/>
            <w:hideMark/>
          </w:tcPr>
          <w:p w14:paraId="5F1A4872"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4</w:t>
            </w:r>
          </w:p>
        </w:tc>
        <w:tc>
          <w:tcPr>
            <w:tcW w:w="539" w:type="pct"/>
            <w:tcBorders>
              <w:top w:val="nil"/>
              <w:left w:val="nil"/>
              <w:bottom w:val="single" w:sz="4" w:space="0" w:color="auto"/>
              <w:right w:val="single" w:sz="4" w:space="0" w:color="auto"/>
            </w:tcBorders>
            <w:shd w:val="clear" w:color="auto" w:fill="auto"/>
            <w:noWrap/>
            <w:vAlign w:val="center"/>
            <w:hideMark/>
          </w:tcPr>
          <w:p w14:paraId="0E5A1D40" w14:textId="77777777" w:rsidR="00684E73" w:rsidRPr="004C19B6" w:rsidRDefault="00684E73" w:rsidP="006E1D76">
            <w:pPr>
              <w:jc w:val="center"/>
              <w:outlineLvl w:val="0"/>
              <w:rPr>
                <w:rFonts w:ascii="Calibri" w:hAnsi="Calibri" w:cs="Calibri"/>
                <w:color w:val="000000"/>
                <w:szCs w:val="22"/>
              </w:rPr>
            </w:pPr>
            <w:r w:rsidRPr="004C19B6">
              <w:rPr>
                <w:rFonts w:ascii="Calibri" w:hAnsi="Calibri" w:cs="Calibri"/>
                <w:color w:val="000000"/>
                <w:szCs w:val="22"/>
              </w:rPr>
              <w:t>17 09 04</w:t>
            </w:r>
          </w:p>
        </w:tc>
        <w:tc>
          <w:tcPr>
            <w:tcW w:w="1554" w:type="pct"/>
            <w:tcBorders>
              <w:top w:val="nil"/>
              <w:left w:val="nil"/>
              <w:bottom w:val="single" w:sz="4" w:space="0" w:color="auto"/>
              <w:right w:val="single" w:sz="4" w:space="0" w:color="auto"/>
            </w:tcBorders>
            <w:shd w:val="clear" w:color="auto" w:fill="auto"/>
            <w:vAlign w:val="center"/>
            <w:hideMark/>
          </w:tcPr>
          <w:p w14:paraId="3220DFF1" w14:textId="77777777" w:rsidR="00684E73" w:rsidRPr="004C19B6" w:rsidRDefault="00684E73" w:rsidP="006E1D76">
            <w:pPr>
              <w:outlineLvl w:val="0"/>
              <w:rPr>
                <w:rFonts w:ascii="Calibri" w:hAnsi="Calibri" w:cs="Calibri"/>
                <w:color w:val="000000"/>
                <w:szCs w:val="22"/>
              </w:rPr>
            </w:pPr>
            <w:r w:rsidRPr="004C19B6">
              <w:rPr>
                <w:rFonts w:ascii="Calibri" w:hAnsi="Calibri" w:cs="Calibri"/>
                <w:color w:val="000000"/>
                <w:szCs w:val="22"/>
              </w:rPr>
              <w:t>17 09 04 Zmieszane odpady z budowy, remontów i demontażu inne niż wymienione w 17 09 01, 17 09 02 i 17 09 03</w:t>
            </w:r>
          </w:p>
        </w:tc>
        <w:tc>
          <w:tcPr>
            <w:tcW w:w="623" w:type="pct"/>
            <w:tcBorders>
              <w:top w:val="nil"/>
              <w:left w:val="nil"/>
              <w:bottom w:val="single" w:sz="4" w:space="0" w:color="auto"/>
              <w:right w:val="single" w:sz="4" w:space="0" w:color="auto"/>
            </w:tcBorders>
            <w:shd w:val="clear" w:color="auto" w:fill="auto"/>
            <w:noWrap/>
            <w:vAlign w:val="center"/>
            <w:hideMark/>
          </w:tcPr>
          <w:p w14:paraId="323BE32A" w14:textId="77777777" w:rsidR="00684E73" w:rsidRPr="004C19B6" w:rsidRDefault="00684E73" w:rsidP="006E1D76">
            <w:pPr>
              <w:jc w:val="center"/>
              <w:outlineLvl w:val="0"/>
              <w:rPr>
                <w:rFonts w:ascii="Calibri" w:hAnsi="Calibri" w:cs="Calibri"/>
                <w:b/>
                <w:bCs/>
                <w:color w:val="000000"/>
                <w:szCs w:val="22"/>
              </w:rPr>
            </w:pPr>
            <w:r w:rsidRPr="004C19B6">
              <w:rPr>
                <w:rFonts w:ascii="Calibri" w:hAnsi="Calibri" w:cs="Calibri"/>
                <w:b/>
                <w:bCs/>
                <w:color w:val="000000"/>
                <w:szCs w:val="22"/>
              </w:rPr>
              <w:t>2</w:t>
            </w:r>
            <w:r>
              <w:rPr>
                <w:rFonts w:ascii="Calibri" w:hAnsi="Calibri" w:cs="Calibri"/>
                <w:b/>
                <w:bCs/>
                <w:color w:val="000000"/>
                <w:szCs w:val="22"/>
              </w:rPr>
              <w:t> </w:t>
            </w:r>
            <w:r w:rsidRPr="004C19B6">
              <w:rPr>
                <w:rFonts w:ascii="Calibri" w:hAnsi="Calibri" w:cs="Calibri"/>
                <w:b/>
                <w:bCs/>
                <w:color w:val="000000"/>
                <w:szCs w:val="22"/>
              </w:rPr>
              <w:t>000</w:t>
            </w:r>
          </w:p>
        </w:tc>
        <w:tc>
          <w:tcPr>
            <w:tcW w:w="617" w:type="pct"/>
            <w:tcBorders>
              <w:top w:val="single" w:sz="4" w:space="0" w:color="auto"/>
              <w:left w:val="nil"/>
              <w:bottom w:val="single" w:sz="4" w:space="0" w:color="auto"/>
              <w:right w:val="single" w:sz="4" w:space="0" w:color="auto"/>
            </w:tcBorders>
          </w:tcPr>
          <w:p w14:paraId="3E868817" w14:textId="77777777" w:rsidR="00684E73" w:rsidRPr="004C19B6" w:rsidRDefault="00684E73" w:rsidP="006E1D76">
            <w:pPr>
              <w:outlineLvl w:val="0"/>
              <w:rPr>
                <w:rFonts w:ascii="Calibri" w:hAnsi="Calibri" w:cs="Calibri"/>
                <w:color w:val="000000"/>
                <w:szCs w:val="22"/>
              </w:rPr>
            </w:pPr>
          </w:p>
        </w:tc>
        <w:tc>
          <w:tcPr>
            <w:tcW w:w="784" w:type="pct"/>
            <w:tcBorders>
              <w:top w:val="nil"/>
              <w:left w:val="single" w:sz="4" w:space="0" w:color="auto"/>
              <w:bottom w:val="single" w:sz="4" w:space="0" w:color="auto"/>
              <w:right w:val="single" w:sz="4" w:space="0" w:color="auto"/>
            </w:tcBorders>
            <w:shd w:val="clear" w:color="auto" w:fill="auto"/>
            <w:noWrap/>
            <w:vAlign w:val="center"/>
          </w:tcPr>
          <w:p w14:paraId="4A1FBF49" w14:textId="77777777" w:rsidR="00684E73" w:rsidRPr="004C19B6" w:rsidRDefault="00684E73" w:rsidP="006E1D76">
            <w:pPr>
              <w:outlineLvl w:val="0"/>
              <w:rPr>
                <w:rFonts w:ascii="Calibri" w:hAnsi="Calibri" w:cs="Calibri"/>
                <w:color w:val="000000"/>
                <w:szCs w:val="22"/>
              </w:rPr>
            </w:pPr>
          </w:p>
        </w:tc>
        <w:tc>
          <w:tcPr>
            <w:tcW w:w="89" w:type="pct"/>
            <w:vAlign w:val="center"/>
            <w:hideMark/>
          </w:tcPr>
          <w:p w14:paraId="3EFA20B2" w14:textId="77777777" w:rsidR="00684E73" w:rsidRPr="004C19B6" w:rsidRDefault="00684E73" w:rsidP="006E1D76"/>
        </w:tc>
      </w:tr>
      <w:tr w:rsidR="00684E73" w:rsidRPr="004C19B6" w14:paraId="494D57FD" w14:textId="77777777" w:rsidTr="006E1D76">
        <w:trPr>
          <w:trHeight w:val="547"/>
        </w:trPr>
        <w:tc>
          <w:tcPr>
            <w:tcW w:w="4127" w:type="pct"/>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14:paraId="52E72E96" w14:textId="77777777" w:rsidR="00684E73" w:rsidRPr="004C19B6" w:rsidRDefault="00684E73" w:rsidP="006E1D76">
            <w:pPr>
              <w:rPr>
                <w:rFonts w:ascii="Calibri" w:hAnsi="Calibri" w:cs="Calibri"/>
                <w:b/>
                <w:bCs/>
                <w:color w:val="000000"/>
                <w:sz w:val="24"/>
                <w:szCs w:val="24"/>
              </w:rPr>
            </w:pPr>
            <w:r w:rsidRPr="00E47729">
              <w:rPr>
                <w:rFonts w:ascii="Calibri" w:hAnsi="Calibri" w:cs="Calibri"/>
                <w:b/>
                <w:bCs/>
                <w:color w:val="000000"/>
              </w:rPr>
              <w:t>CZĘŚĆ V.  -  PODGRUPA ODPADÓW ,,17 02", ,,17 05", ,,17 06"  ORAZ ,,17 09</w:t>
            </w:r>
            <w:r>
              <w:rPr>
                <w:rFonts w:ascii="Calibri" w:hAnsi="Calibri" w:cs="Calibri"/>
                <w:b/>
                <w:bCs/>
                <w:color w:val="000000"/>
              </w:rPr>
              <w:t xml:space="preserve"> – Suma:</w:t>
            </w:r>
          </w:p>
        </w:tc>
        <w:tc>
          <w:tcPr>
            <w:tcW w:w="784" w:type="pct"/>
            <w:tcBorders>
              <w:top w:val="single" w:sz="4" w:space="0" w:color="auto"/>
              <w:left w:val="single" w:sz="4" w:space="0" w:color="auto"/>
              <w:bottom w:val="single" w:sz="4" w:space="0" w:color="auto"/>
              <w:right w:val="single" w:sz="4" w:space="0" w:color="auto"/>
            </w:tcBorders>
            <w:shd w:val="clear" w:color="000000" w:fill="FFC000"/>
            <w:noWrap/>
            <w:vAlign w:val="center"/>
          </w:tcPr>
          <w:p w14:paraId="09F30C22" w14:textId="77777777" w:rsidR="00684E73" w:rsidRPr="004C19B6" w:rsidRDefault="00684E73" w:rsidP="006E1D76">
            <w:pPr>
              <w:rPr>
                <w:rFonts w:ascii="Calibri" w:hAnsi="Calibri" w:cs="Calibri"/>
                <w:b/>
                <w:bCs/>
                <w:color w:val="000000"/>
                <w:sz w:val="24"/>
                <w:szCs w:val="24"/>
              </w:rPr>
            </w:pPr>
          </w:p>
        </w:tc>
        <w:tc>
          <w:tcPr>
            <w:tcW w:w="89" w:type="pct"/>
            <w:tcBorders>
              <w:bottom w:val="single" w:sz="4" w:space="0" w:color="auto"/>
            </w:tcBorders>
            <w:vAlign w:val="center"/>
          </w:tcPr>
          <w:p w14:paraId="4C252D72" w14:textId="77777777" w:rsidR="00684E73" w:rsidRPr="004C19B6" w:rsidRDefault="00684E73" w:rsidP="006E1D76"/>
        </w:tc>
      </w:tr>
    </w:tbl>
    <w:p w14:paraId="17281367" w14:textId="03C2EF82" w:rsidR="003F6267" w:rsidRPr="002A6CA3" w:rsidRDefault="003F6267" w:rsidP="006E4A31">
      <w:pPr>
        <w:pStyle w:val="Nagwek1"/>
        <w:keepNext w:val="0"/>
        <w:keepLines w:val="0"/>
        <w:suppressAutoHyphens/>
        <w:spacing w:before="120" w:after="120" w:line="240" w:lineRule="auto"/>
        <w:ind w:right="-284"/>
        <w:rPr>
          <w:rFonts w:ascii="Verdana" w:hAnsi="Verdana" w:cstheme="minorHAnsi"/>
          <w:caps w:val="0"/>
          <w:sz w:val="20"/>
        </w:rPr>
      </w:pPr>
      <w:r w:rsidRPr="002A6CA3">
        <w:rPr>
          <w:rFonts w:ascii="Verdana" w:hAnsi="Verdana" w:cstheme="minorHAnsi"/>
          <w:caps w:val="0"/>
          <w:sz w:val="20"/>
        </w:rPr>
        <w:t xml:space="preserve">UWAGA: w </w:t>
      </w:r>
      <w:proofErr w:type="spellStart"/>
      <w:r w:rsidR="00FA3219" w:rsidRPr="002A6CA3">
        <w:rPr>
          <w:rFonts w:ascii="Verdana" w:hAnsi="Verdana" w:cstheme="minorHAnsi"/>
          <w:caps w:val="0"/>
          <w:sz w:val="20"/>
        </w:rPr>
        <w:t>Systemie</w:t>
      </w:r>
      <w:proofErr w:type="spellEnd"/>
      <w:r w:rsidR="00FA3219" w:rsidRPr="002A6CA3">
        <w:rPr>
          <w:rFonts w:ascii="Verdana" w:hAnsi="Verdana" w:cstheme="minorHAnsi"/>
          <w:caps w:val="0"/>
          <w:sz w:val="20"/>
        </w:rPr>
        <w:t xml:space="preserve"> </w:t>
      </w:r>
      <w:proofErr w:type="spellStart"/>
      <w:r w:rsidR="00794A5D" w:rsidRPr="002A6CA3">
        <w:rPr>
          <w:rFonts w:ascii="Verdana" w:hAnsi="Verdana" w:cstheme="minorHAnsi"/>
          <w:caps w:val="0"/>
          <w:sz w:val="20"/>
        </w:rPr>
        <w:t>Zakupowym</w:t>
      </w:r>
      <w:proofErr w:type="spellEnd"/>
      <w:r w:rsidR="00794A5D" w:rsidRPr="002A6CA3">
        <w:rPr>
          <w:rFonts w:ascii="Verdana" w:hAnsi="Verdana" w:cstheme="minorHAnsi"/>
          <w:caps w:val="0"/>
          <w:sz w:val="20"/>
        </w:rPr>
        <w:t xml:space="preserve"> </w:t>
      </w:r>
      <w:r w:rsidR="00FA3219" w:rsidRPr="002A6CA3">
        <w:rPr>
          <w:rFonts w:ascii="Verdana" w:hAnsi="Verdana" w:cstheme="minorHAnsi"/>
          <w:caps w:val="0"/>
          <w:sz w:val="20"/>
        </w:rPr>
        <w:t xml:space="preserve">GK PGE </w:t>
      </w:r>
      <w:proofErr w:type="spellStart"/>
      <w:r w:rsidRPr="002A6CA3">
        <w:rPr>
          <w:rFonts w:ascii="Verdana" w:hAnsi="Verdana" w:cstheme="minorHAnsi"/>
          <w:caps w:val="0"/>
          <w:sz w:val="20"/>
        </w:rPr>
        <w:t>należy</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wpisać</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cenę</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netto</w:t>
      </w:r>
      <w:bookmarkEnd w:id="7"/>
      <w:bookmarkEnd w:id="8"/>
      <w:proofErr w:type="spellEnd"/>
      <w:r w:rsidR="00B14580">
        <w:rPr>
          <w:rFonts w:ascii="Verdana" w:hAnsi="Verdana" w:cstheme="minorHAnsi"/>
          <w:caps w:val="0"/>
          <w:sz w:val="20"/>
        </w:rPr>
        <w:t>.</w:t>
      </w:r>
    </w:p>
    <w:p w14:paraId="777D035F" w14:textId="3592D6E3" w:rsidR="00DD1DDB" w:rsidRDefault="00DD1DDB" w:rsidP="005017B1">
      <w:pPr>
        <w:spacing w:before="120" w:after="120" w:line="276" w:lineRule="auto"/>
        <w:rPr>
          <w:rFonts w:ascii="Verdana" w:eastAsia="Calibri" w:hAnsi="Verdana" w:cstheme="minorHAnsi"/>
          <w:b/>
          <w:sz w:val="20"/>
          <w:u w:val="single"/>
        </w:rPr>
      </w:pPr>
    </w:p>
    <w:p w14:paraId="5D4A9449" w14:textId="11279BD9" w:rsidR="00B14580" w:rsidRDefault="00B14580" w:rsidP="005017B1">
      <w:pPr>
        <w:spacing w:before="120" w:after="120" w:line="276" w:lineRule="auto"/>
        <w:rPr>
          <w:rFonts w:ascii="Verdana" w:eastAsia="Calibri" w:hAnsi="Verdana" w:cstheme="minorHAnsi"/>
          <w:b/>
          <w:sz w:val="20"/>
          <w:u w:val="single"/>
        </w:rPr>
      </w:pPr>
    </w:p>
    <w:p w14:paraId="379299D1" w14:textId="77777777" w:rsidR="00B14580" w:rsidRPr="002A6CA3" w:rsidRDefault="00B14580" w:rsidP="005017B1">
      <w:pPr>
        <w:spacing w:before="120" w:after="120" w:line="276" w:lineRule="auto"/>
        <w:rPr>
          <w:rFonts w:ascii="Verdana" w:eastAsia="Calibri" w:hAnsi="Verdana" w:cstheme="minorHAnsi"/>
          <w:b/>
          <w:sz w:val="20"/>
          <w:u w:val="single"/>
        </w:rPr>
      </w:pPr>
    </w:p>
    <w:p w14:paraId="11F7531E" w14:textId="2FBDB43B" w:rsidR="00DD1DDB" w:rsidRPr="002A6CA3" w:rsidRDefault="00F65191" w:rsidP="004D67F8">
      <w:pPr>
        <w:spacing w:before="120" w:after="120"/>
        <w:ind w:left="4254" w:right="-993" w:hanging="284"/>
        <w:rPr>
          <w:rFonts w:ascii="Verdana" w:hAnsi="Verdana" w:cstheme="minorHAnsi"/>
          <w:sz w:val="20"/>
        </w:rPr>
      </w:pPr>
      <w:r w:rsidRPr="002A6CA3">
        <w:rPr>
          <w:rFonts w:ascii="Verdana" w:hAnsi="Verdana" w:cstheme="minorHAnsi"/>
          <w:sz w:val="20"/>
        </w:rPr>
        <w:t xml:space="preserve">                                               </w:t>
      </w:r>
      <w:r w:rsidR="00B14580">
        <w:rPr>
          <w:rFonts w:ascii="Verdana" w:hAnsi="Verdana" w:cstheme="minorHAnsi"/>
          <w:sz w:val="20"/>
        </w:rPr>
        <w:t xml:space="preserve">                  </w:t>
      </w:r>
      <w:r w:rsidR="00DD1DDB" w:rsidRPr="002A6CA3">
        <w:rPr>
          <w:rFonts w:ascii="Verdana" w:hAnsi="Verdana" w:cstheme="minorHAnsi"/>
          <w:sz w:val="20"/>
        </w:rPr>
        <w:t xml:space="preserve">  ...........................................................</w:t>
      </w:r>
    </w:p>
    <w:p w14:paraId="583C6643" w14:textId="77777777" w:rsidR="00DD1DDB" w:rsidRPr="002A6CA3" w:rsidRDefault="00F65191" w:rsidP="004D67F8">
      <w:pPr>
        <w:spacing w:before="120" w:after="120" w:line="240" w:lineRule="auto"/>
        <w:ind w:left="4254" w:right="2517"/>
        <w:jc w:val="center"/>
        <w:rPr>
          <w:rFonts w:ascii="Verdana" w:hAnsi="Verdana" w:cstheme="minorHAnsi"/>
          <w:i/>
          <w:sz w:val="20"/>
        </w:rPr>
      </w:pPr>
      <w:r w:rsidRPr="002A6CA3">
        <w:rPr>
          <w:rFonts w:ascii="Verdana" w:hAnsi="Verdana" w:cstheme="minorHAnsi"/>
          <w:i/>
          <w:sz w:val="20"/>
        </w:rPr>
        <w:t>p</w:t>
      </w:r>
      <w:r w:rsidR="00DD1DDB" w:rsidRPr="002A6CA3">
        <w:rPr>
          <w:rFonts w:ascii="Verdana" w:hAnsi="Verdana" w:cstheme="minorHAnsi"/>
          <w:i/>
          <w:sz w:val="20"/>
        </w:rPr>
        <w:t>odpis</w:t>
      </w:r>
      <w:r w:rsidR="004530E5" w:rsidRPr="002A6CA3">
        <w:rPr>
          <w:rFonts w:ascii="Verdana" w:hAnsi="Verdana" w:cstheme="minorHAnsi"/>
          <w:i/>
          <w:sz w:val="20"/>
        </w:rPr>
        <w:t xml:space="preserve"> osoby uprawnionej/</w:t>
      </w:r>
      <w:r w:rsidR="00DD1DDB" w:rsidRPr="002A6CA3">
        <w:rPr>
          <w:rFonts w:ascii="Verdana" w:hAnsi="Verdana" w:cstheme="minorHAnsi"/>
          <w:i/>
          <w:sz w:val="20"/>
        </w:rPr>
        <w:t xml:space="preserve"> osób uprawnionych do składania oświadczeń woli w imieniu Wykonawcy </w:t>
      </w:r>
    </w:p>
    <w:p w14:paraId="5121BE71" w14:textId="31C68A5F" w:rsidR="00AB4C0C" w:rsidRPr="002A6CA3" w:rsidRDefault="00AB4C0C" w:rsidP="004D67F8">
      <w:pPr>
        <w:spacing w:before="120" w:after="120" w:line="240" w:lineRule="auto"/>
        <w:ind w:left="4254" w:right="68"/>
        <w:rPr>
          <w:rFonts w:ascii="Verdana" w:hAnsi="Verdana" w:cstheme="minorHAnsi"/>
          <w:i/>
          <w:sz w:val="20"/>
        </w:rPr>
      </w:pPr>
    </w:p>
    <w:sectPr w:rsidR="00AB4C0C" w:rsidRPr="002A6CA3" w:rsidSect="000237F3">
      <w:headerReference w:type="default" r:id="rId12"/>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5FA45D" w16cid:durableId="2AD5B6A7"/>
  <w16cid:commentId w16cid:paraId="7421C7EF" w16cid:durableId="2AD5B6A8"/>
  <w16cid:commentId w16cid:paraId="7937E8FB" w16cid:durableId="2AD5B6A9"/>
  <w16cid:commentId w16cid:paraId="1D046602" w16cid:durableId="2AD5B6AA"/>
  <w16cid:commentId w16cid:paraId="156FA454" w16cid:durableId="2AD5B6AB"/>
  <w16cid:commentId w16cid:paraId="256E0662" w16cid:durableId="2AD5B6AC"/>
  <w16cid:commentId w16cid:paraId="1A1E6168" w16cid:durableId="2AD5B8FF"/>
  <w16cid:commentId w16cid:paraId="1D523096" w16cid:durableId="2AD5B9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1CE6A" w14:textId="77777777" w:rsidR="005E70EF" w:rsidRDefault="005E70EF">
      <w:r>
        <w:separator/>
      </w:r>
    </w:p>
  </w:endnote>
  <w:endnote w:type="continuationSeparator" w:id="0">
    <w:p w14:paraId="64FD4CE7" w14:textId="77777777" w:rsidR="005E70EF" w:rsidRDefault="005E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7B2E1" w14:textId="77777777" w:rsidR="005E70EF" w:rsidRDefault="005E70EF">
      <w:r>
        <w:separator/>
      </w:r>
    </w:p>
  </w:footnote>
  <w:footnote w:type="continuationSeparator" w:id="0">
    <w:p w14:paraId="4196E8BF" w14:textId="77777777" w:rsidR="005E70EF" w:rsidRDefault="005E70EF">
      <w:r>
        <w:continuationSeparator/>
      </w:r>
    </w:p>
  </w:footnote>
  <w:footnote w:id="1">
    <w:p w14:paraId="76090856" w14:textId="77777777" w:rsidR="00B14580" w:rsidRPr="002A6CA3" w:rsidRDefault="00B14580"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B14580" w:rsidRPr="002A6CA3" w:rsidDel="00900F4B" w:rsidRDefault="00B14580"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B14580" w:rsidRPr="002A6CA3" w:rsidRDefault="00B14580"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B14580" w:rsidRPr="002A6CA3" w:rsidRDefault="00B14580"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B14580" w:rsidRPr="002A6CA3" w:rsidRDefault="00B14580"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B14580" w:rsidRPr="002A6CA3" w:rsidRDefault="00B14580"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B14580" w:rsidRPr="002A6CA3" w:rsidRDefault="00B14580"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B14580" w:rsidRPr="002A6CA3" w:rsidRDefault="00B14580"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B14580" w:rsidRPr="003F6267" w:rsidRDefault="00B14580"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49D7FD2C" w14:textId="138F3173" w:rsidR="00684E73" w:rsidRDefault="00684E73">
      <w:pPr>
        <w:pStyle w:val="Tekstprzypisudolnego"/>
      </w:pPr>
      <w:r>
        <w:rPr>
          <w:rStyle w:val="Odwoanieprzypisudolnego"/>
        </w:rPr>
        <w:footnoteRef/>
      </w:r>
      <w:r>
        <w:t xml:space="preserve"> </w:t>
      </w:r>
      <w:r w:rsidRPr="00CD223F">
        <w:rPr>
          <w:rFonts w:asciiTheme="minorHAnsi" w:hAnsiTheme="minorHAnsi" w:cstheme="minorHAnsi"/>
        </w:rPr>
        <w:t xml:space="preserve">Wszystkie kwoty winny być podane w złotych i groszach. Najniższą wartością może być 1 grosz. </w:t>
      </w:r>
      <w:r w:rsidRPr="00CD223F">
        <w:rPr>
          <w:rFonts w:asciiTheme="minorHAnsi" w:hAnsiTheme="minorHAnsi" w:cstheme="minorHAnsi"/>
          <w:b/>
          <w:u w:val="single"/>
        </w:rPr>
        <w:t>Tabelę należy uzupełnić jedynie w zakresie tych części, na które Wykonawca składa ofertę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5C5055" w:rsidRPr="00796896" w14:paraId="4EEF460D" w14:textId="77777777" w:rsidTr="00736734">
      <w:trPr>
        <w:trHeight w:val="273"/>
      </w:trPr>
      <w:tc>
        <w:tcPr>
          <w:tcW w:w="1985" w:type="dxa"/>
        </w:tcPr>
        <w:p w14:paraId="3772A155" w14:textId="77777777" w:rsidR="005C5055" w:rsidRPr="00796896" w:rsidRDefault="005C5055" w:rsidP="005C5055">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573137BA" wp14:editId="1633BF80">
                <wp:simplePos x="0" y="0"/>
                <wp:positionH relativeFrom="column">
                  <wp:posOffset>-135966</wp:posOffset>
                </wp:positionH>
                <wp:positionV relativeFrom="paragraph">
                  <wp:posOffset>-85725</wp:posOffset>
                </wp:positionV>
                <wp:extent cx="1346200" cy="658495"/>
                <wp:effectExtent l="19050" t="19050" r="25400" b="27305"/>
                <wp:wrapNone/>
                <wp:docPr id="1"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3A3FC31" w14:textId="77777777" w:rsidR="005C5055" w:rsidRPr="00796896" w:rsidRDefault="005C5055" w:rsidP="005C5055">
          <w:pPr>
            <w:spacing w:line="240" w:lineRule="auto"/>
            <w:jc w:val="right"/>
            <w:rPr>
              <w:rFonts w:ascii="Arial" w:hAnsi="Arial" w:cs="Arial"/>
              <w:b/>
              <w:sz w:val="14"/>
              <w:lang w:eastAsia="pl-PL"/>
            </w:rPr>
          </w:pPr>
        </w:p>
        <w:p w14:paraId="050EB421" w14:textId="77777777" w:rsidR="005C5055" w:rsidRPr="00796896" w:rsidRDefault="005C5055" w:rsidP="005C5055">
          <w:pPr>
            <w:spacing w:line="240" w:lineRule="auto"/>
            <w:jc w:val="right"/>
            <w:rPr>
              <w:sz w:val="14"/>
              <w:lang w:eastAsia="pl-PL"/>
            </w:rPr>
          </w:pPr>
        </w:p>
      </w:tc>
      <w:tc>
        <w:tcPr>
          <w:tcW w:w="2092" w:type="dxa"/>
        </w:tcPr>
        <w:p w14:paraId="2020FEAD" w14:textId="77777777" w:rsidR="005C5055" w:rsidRPr="00796896" w:rsidRDefault="005C5055" w:rsidP="005C5055">
          <w:pPr>
            <w:tabs>
              <w:tab w:val="left" w:pos="3840"/>
            </w:tabs>
            <w:spacing w:line="240" w:lineRule="auto"/>
            <w:jc w:val="left"/>
            <w:rPr>
              <w:sz w:val="16"/>
              <w:szCs w:val="16"/>
              <w:lang w:eastAsia="pl-PL"/>
            </w:rPr>
          </w:pPr>
        </w:p>
        <w:p w14:paraId="2CD6FE87" w14:textId="77777777" w:rsidR="005C5055" w:rsidRPr="00796896" w:rsidRDefault="005C5055" w:rsidP="005C5055">
          <w:pPr>
            <w:spacing w:line="240" w:lineRule="auto"/>
            <w:ind w:firstLine="708"/>
            <w:jc w:val="left"/>
            <w:rPr>
              <w:lang w:eastAsia="pl-PL"/>
            </w:rPr>
          </w:pPr>
        </w:p>
      </w:tc>
    </w:tr>
  </w:tbl>
  <w:p w14:paraId="4C5F45BA" w14:textId="77777777" w:rsidR="005C5055" w:rsidRPr="0072383F" w:rsidRDefault="005C5055" w:rsidP="005C5055">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7E02C4B6" w14:textId="77777777" w:rsidR="005C5055" w:rsidRDefault="005C5055" w:rsidP="005C5055">
    <w:pPr>
      <w:pStyle w:val="Nagwek"/>
      <w:spacing w:before="40"/>
      <w:jc w:val="center"/>
      <w:rPr>
        <w:rFonts w:ascii="Calibri" w:hAnsi="Calibri"/>
        <w:b/>
        <w:szCs w:val="16"/>
      </w:rPr>
    </w:pPr>
    <w:r>
      <w:rPr>
        <w:rFonts w:ascii="Calibri" w:hAnsi="Calibri"/>
        <w:b/>
        <w:szCs w:val="16"/>
      </w:rPr>
      <w:t xml:space="preserve">do postępowania o udzielenie zamówienia niepublicznego </w:t>
    </w:r>
  </w:p>
  <w:p w14:paraId="4B4179A5" w14:textId="77777777" w:rsidR="005C5055" w:rsidRDefault="005C5055" w:rsidP="005C5055">
    <w:pPr>
      <w:pStyle w:val="Nagwek"/>
      <w:spacing w:before="40"/>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5017B1">
      <w:rPr>
        <w:rFonts w:ascii="Calibri" w:hAnsi="Calibri"/>
        <w:b/>
        <w:szCs w:val="16"/>
      </w:rPr>
      <w:t xml:space="preserve">Odbiór sukcesywny i utylizacja odpadów nieprodukcyjnych z terenu PGE Energia Ciepła S.A. Oddział Wybrzeże </w:t>
    </w:r>
  </w:p>
  <w:p w14:paraId="29E48EC7" w14:textId="77777777" w:rsidR="005C5055" w:rsidRPr="005017B1" w:rsidRDefault="005C5055" w:rsidP="005C5055">
    <w:pPr>
      <w:pStyle w:val="Nagwek"/>
      <w:spacing w:before="40"/>
      <w:jc w:val="center"/>
      <w:rPr>
        <w:rFonts w:ascii="Calibri" w:hAnsi="Calibri"/>
        <w:b/>
        <w:szCs w:val="16"/>
      </w:rPr>
    </w:pPr>
    <w:r w:rsidRPr="005017B1">
      <w:rPr>
        <w:rFonts w:ascii="Calibri" w:hAnsi="Calibri"/>
        <w:b/>
        <w:szCs w:val="16"/>
      </w:rPr>
      <w:t>z lokalizacji Gdańsk oraz Gdynia w 2025 r.</w:t>
    </w:r>
  </w:p>
  <w:p w14:paraId="404627FB" w14:textId="77777777" w:rsidR="005C5055" w:rsidRPr="005017B1" w:rsidRDefault="005C5055" w:rsidP="005C5055">
    <w:pPr>
      <w:pStyle w:val="Nagwek"/>
      <w:spacing w:before="40"/>
      <w:jc w:val="center"/>
      <w:rPr>
        <w:rFonts w:ascii="Calibri" w:hAnsi="Calibri"/>
        <w:b/>
        <w:szCs w:val="16"/>
      </w:rPr>
    </w:pPr>
    <w:r w:rsidRPr="005017B1">
      <w:rPr>
        <w:rFonts w:ascii="Calibri" w:hAnsi="Calibri"/>
        <w:b/>
        <w:szCs w:val="16"/>
      </w:rPr>
      <w:t>nr POST/PEC/PEC/ZNW/01030/2024</w:t>
    </w:r>
  </w:p>
  <w:p w14:paraId="5E78B128" w14:textId="77777777" w:rsidR="005C5055" w:rsidRPr="0072383F" w:rsidRDefault="005C5055" w:rsidP="005C5055">
    <w:pPr>
      <w:pStyle w:val="Nagwek"/>
      <w:spacing w:line="240" w:lineRule="auto"/>
      <w:ind w:hanging="284"/>
      <w:jc w:val="center"/>
      <w:rPr>
        <w:rFonts w:ascii="Calibri" w:hAnsi="Calibri"/>
        <w:b/>
        <w:bCs/>
        <w:szCs w:val="16"/>
      </w:rPr>
    </w:pPr>
    <w:r>
      <w:rPr>
        <w:rFonts w:ascii="Calibri" w:hAnsi="Calibri"/>
        <w:b/>
        <w:bCs/>
        <w:szCs w:val="16"/>
      </w:rPr>
      <w:t>--------------------------------------------------------------------------------------------------------------------------------------------------------------------------------------------</w:t>
    </w:r>
  </w:p>
  <w:p w14:paraId="0BC44EB0" w14:textId="77777777" w:rsidR="004D67F8" w:rsidRDefault="004D67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5191C01"/>
    <w:multiLevelType w:val="multilevel"/>
    <w:tmpl w:val="24AC26A4"/>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2A262A5E"/>
    <w:multiLevelType w:val="hybridMultilevel"/>
    <w:tmpl w:val="99666C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59"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801"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5D809A7"/>
    <w:multiLevelType w:val="hybridMultilevel"/>
    <w:tmpl w:val="FD5EB5C0"/>
    <w:lvl w:ilvl="0" w:tplc="9F1A2C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4"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5"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9"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1"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2"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4"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517"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5" w15:restartNumberingAfterBreak="0">
    <w:nsid w:val="7A7D72B8"/>
    <w:multiLevelType w:val="hybridMultilevel"/>
    <w:tmpl w:val="99666C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38"/>
  </w:num>
  <w:num w:numId="3">
    <w:abstractNumId w:val="78"/>
  </w:num>
  <w:num w:numId="4">
    <w:abstractNumId w:val="53"/>
  </w:num>
  <w:num w:numId="5">
    <w:abstractNumId w:val="25"/>
  </w:num>
  <w:num w:numId="6">
    <w:abstractNumId w:val="57"/>
  </w:num>
  <w:num w:numId="7">
    <w:abstractNumId w:val="45"/>
  </w:num>
  <w:num w:numId="8">
    <w:abstractNumId w:val="66"/>
  </w:num>
  <w:num w:numId="9">
    <w:abstractNumId w:val="42"/>
  </w:num>
  <w:num w:numId="10">
    <w:abstractNumId w:val="39"/>
  </w:num>
  <w:num w:numId="11">
    <w:abstractNumId w:val="61"/>
  </w:num>
  <w:num w:numId="12">
    <w:abstractNumId w:val="77"/>
  </w:num>
  <w:num w:numId="13">
    <w:abstractNumId w:val="60"/>
  </w:num>
  <w:num w:numId="14">
    <w:abstractNumId w:val="49"/>
  </w:num>
  <w:num w:numId="15">
    <w:abstractNumId w:val="22"/>
  </w:num>
  <w:num w:numId="16">
    <w:abstractNumId w:val="26"/>
  </w:num>
  <w:num w:numId="17">
    <w:abstractNumId w:val="87"/>
  </w:num>
  <w:num w:numId="18">
    <w:abstractNumId w:val="79"/>
  </w:num>
  <w:num w:numId="19">
    <w:abstractNumId w:val="80"/>
  </w:num>
  <w:num w:numId="20">
    <w:abstractNumId w:val="1"/>
  </w:num>
  <w:num w:numId="21">
    <w:abstractNumId w:val="76"/>
  </w:num>
  <w:num w:numId="22">
    <w:abstractNumId w:val="20"/>
  </w:num>
  <w:num w:numId="23">
    <w:abstractNumId w:val="40"/>
  </w:num>
  <w:num w:numId="24">
    <w:abstractNumId w:val="0"/>
  </w:num>
  <w:num w:numId="25">
    <w:abstractNumId w:val="64"/>
    <w:lvlOverride w:ilvl="0">
      <w:startOverride w:val="1"/>
    </w:lvlOverride>
  </w:num>
  <w:num w:numId="26">
    <w:abstractNumId w:val="73"/>
  </w:num>
  <w:num w:numId="27">
    <w:abstractNumId w:val="37"/>
  </w:num>
  <w:num w:numId="28">
    <w:abstractNumId w:val="63"/>
  </w:num>
  <w:num w:numId="29">
    <w:abstractNumId w:val="82"/>
  </w:num>
  <w:num w:numId="30">
    <w:abstractNumId w:val="23"/>
  </w:num>
  <w:num w:numId="31">
    <w:abstractNumId w:val="30"/>
  </w:num>
  <w:num w:numId="32">
    <w:abstractNumId w:val="46"/>
  </w:num>
  <w:num w:numId="33">
    <w:abstractNumId w:val="54"/>
    <w:lvlOverride w:ilvl="0">
      <w:startOverride w:val="1"/>
    </w:lvlOverride>
  </w:num>
  <w:num w:numId="34">
    <w:abstractNumId w:val="71"/>
    <w:lvlOverride w:ilvl="0">
      <w:startOverride w:val="1"/>
    </w:lvlOverride>
  </w:num>
  <w:num w:numId="35">
    <w:abstractNumId w:val="35"/>
  </w:num>
  <w:num w:numId="36">
    <w:abstractNumId w:val="43"/>
  </w:num>
  <w:num w:numId="37">
    <w:abstractNumId w:val="15"/>
  </w:num>
  <w:num w:numId="38">
    <w:abstractNumId w:val="74"/>
  </w:num>
  <w:num w:numId="39">
    <w:abstractNumId w:val="69"/>
  </w:num>
  <w:num w:numId="40">
    <w:abstractNumId w:val="33"/>
  </w:num>
  <w:num w:numId="41">
    <w:abstractNumId w:val="65"/>
  </w:num>
  <w:num w:numId="42">
    <w:abstractNumId w:val="84"/>
  </w:num>
  <w:num w:numId="43">
    <w:abstractNumId w:val="27"/>
  </w:num>
  <w:num w:numId="44">
    <w:abstractNumId w:val="28"/>
  </w:num>
  <w:num w:numId="45">
    <w:abstractNumId w:val="72"/>
  </w:num>
  <w:num w:numId="46">
    <w:abstractNumId w:val="21"/>
  </w:num>
  <w:num w:numId="47">
    <w:abstractNumId w:val="36"/>
  </w:num>
  <w:num w:numId="48">
    <w:abstractNumId w:val="29"/>
  </w:num>
  <w:num w:numId="49">
    <w:abstractNumId w:val="81"/>
  </w:num>
  <w:num w:numId="50">
    <w:abstractNumId w:val="59"/>
  </w:num>
  <w:num w:numId="51">
    <w:abstractNumId w:val="34"/>
  </w:num>
  <w:num w:numId="52">
    <w:abstractNumId w:val="52"/>
  </w:num>
  <w:num w:numId="53">
    <w:abstractNumId w:val="55"/>
  </w:num>
  <w:num w:numId="54">
    <w:abstractNumId w:val="86"/>
  </w:num>
  <w:num w:numId="55">
    <w:abstractNumId w:val="24"/>
  </w:num>
  <w:num w:numId="56">
    <w:abstractNumId w:val="17"/>
  </w:num>
  <w:num w:numId="57">
    <w:abstractNumId w:val="70"/>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0"/>
  </w:num>
  <w:num w:numId="61">
    <w:abstractNumId w:val="31"/>
  </w:num>
  <w:num w:numId="62">
    <w:abstractNumId w:val="56"/>
  </w:num>
  <w:num w:numId="63">
    <w:abstractNumId w:val="44"/>
  </w:num>
  <w:num w:numId="64">
    <w:abstractNumId w:val="19"/>
  </w:num>
  <w:num w:numId="65">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3"/>
  </w:num>
  <w:num w:numId="67">
    <w:abstractNumId w:val="58"/>
  </w:num>
  <w:num w:numId="68">
    <w:abstractNumId w:val="62"/>
  </w:num>
  <w:num w:numId="69">
    <w:abstractNumId w:val="51"/>
  </w:num>
  <w:num w:numId="70">
    <w:abstractNumId w:val="32"/>
  </w:num>
  <w:num w:numId="71">
    <w:abstractNumId w:val="48"/>
  </w:num>
  <w:num w:numId="72">
    <w:abstractNumId w:val="85"/>
  </w:num>
  <w:num w:numId="73">
    <w:abstractNumId w:val="67"/>
  </w:num>
  <w:num w:numId="74">
    <w:abstractNumId w:val="4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Footer/>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574"/>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7F3"/>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7C7"/>
    <w:rsid w:val="000318D1"/>
    <w:rsid w:val="00032261"/>
    <w:rsid w:val="00032401"/>
    <w:rsid w:val="000325AE"/>
    <w:rsid w:val="000328B1"/>
    <w:rsid w:val="00033342"/>
    <w:rsid w:val="00033807"/>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62E5"/>
    <w:rsid w:val="00047DA2"/>
    <w:rsid w:val="0005076D"/>
    <w:rsid w:val="00050A7E"/>
    <w:rsid w:val="00050B1E"/>
    <w:rsid w:val="00050B8B"/>
    <w:rsid w:val="0005118E"/>
    <w:rsid w:val="00051B34"/>
    <w:rsid w:val="00052022"/>
    <w:rsid w:val="00052511"/>
    <w:rsid w:val="00052742"/>
    <w:rsid w:val="00052E01"/>
    <w:rsid w:val="000537D1"/>
    <w:rsid w:val="00055A05"/>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E7EC4"/>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1AD6"/>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285"/>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411"/>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75E"/>
    <w:rsid w:val="00141DA0"/>
    <w:rsid w:val="00142D8D"/>
    <w:rsid w:val="00143380"/>
    <w:rsid w:val="00143463"/>
    <w:rsid w:val="0014662F"/>
    <w:rsid w:val="00147310"/>
    <w:rsid w:val="00147485"/>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1C54"/>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DEC"/>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6E8B"/>
    <w:rsid w:val="002A7951"/>
    <w:rsid w:val="002A7C52"/>
    <w:rsid w:val="002A7D0B"/>
    <w:rsid w:val="002A7FFA"/>
    <w:rsid w:val="002B0495"/>
    <w:rsid w:val="002B08D1"/>
    <w:rsid w:val="002B0D85"/>
    <w:rsid w:val="002B3745"/>
    <w:rsid w:val="002B493F"/>
    <w:rsid w:val="002B4A83"/>
    <w:rsid w:val="002B58C0"/>
    <w:rsid w:val="002B6600"/>
    <w:rsid w:val="002B6A44"/>
    <w:rsid w:val="002B6C1A"/>
    <w:rsid w:val="002B6EDF"/>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07D"/>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7E1"/>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69E2"/>
    <w:rsid w:val="003E7066"/>
    <w:rsid w:val="003F15B3"/>
    <w:rsid w:val="003F16B4"/>
    <w:rsid w:val="003F19B9"/>
    <w:rsid w:val="003F20C5"/>
    <w:rsid w:val="003F28F2"/>
    <w:rsid w:val="003F34DB"/>
    <w:rsid w:val="003F3805"/>
    <w:rsid w:val="003F4977"/>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24"/>
    <w:rsid w:val="00402B99"/>
    <w:rsid w:val="004032D4"/>
    <w:rsid w:val="00403340"/>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21E4"/>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67F8"/>
    <w:rsid w:val="004D77D6"/>
    <w:rsid w:val="004D7B12"/>
    <w:rsid w:val="004E0021"/>
    <w:rsid w:val="004E0EE7"/>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7B1"/>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5055"/>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0EF"/>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06C"/>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4325"/>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E73"/>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22F"/>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180"/>
    <w:rsid w:val="006E3458"/>
    <w:rsid w:val="006E38F7"/>
    <w:rsid w:val="006E3FED"/>
    <w:rsid w:val="006E4250"/>
    <w:rsid w:val="006E4880"/>
    <w:rsid w:val="006E4A31"/>
    <w:rsid w:val="006E549B"/>
    <w:rsid w:val="006E55DA"/>
    <w:rsid w:val="006E5D03"/>
    <w:rsid w:val="006E63DA"/>
    <w:rsid w:val="006E64A9"/>
    <w:rsid w:val="006E6FE0"/>
    <w:rsid w:val="006E7B69"/>
    <w:rsid w:val="006F03FB"/>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520"/>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755"/>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061"/>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1BEA"/>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5A7"/>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383"/>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5C40"/>
    <w:rsid w:val="00940843"/>
    <w:rsid w:val="00940F7F"/>
    <w:rsid w:val="009411E9"/>
    <w:rsid w:val="00941CBA"/>
    <w:rsid w:val="00941F37"/>
    <w:rsid w:val="009431A3"/>
    <w:rsid w:val="009434D9"/>
    <w:rsid w:val="009436FD"/>
    <w:rsid w:val="00943CE8"/>
    <w:rsid w:val="00944236"/>
    <w:rsid w:val="009457C9"/>
    <w:rsid w:val="00945873"/>
    <w:rsid w:val="0094595F"/>
    <w:rsid w:val="009462CD"/>
    <w:rsid w:val="009463BE"/>
    <w:rsid w:val="00946EDC"/>
    <w:rsid w:val="00947565"/>
    <w:rsid w:val="009502BE"/>
    <w:rsid w:val="00950F04"/>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63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233B"/>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1EA"/>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901"/>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43D"/>
    <w:rsid w:val="00A579FE"/>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1D4"/>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7C9"/>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580"/>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3A5D"/>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77DCF"/>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06F"/>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3A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1490"/>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0AF"/>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158A"/>
    <w:rsid w:val="00CF2935"/>
    <w:rsid w:val="00CF3F73"/>
    <w:rsid w:val="00CF45B2"/>
    <w:rsid w:val="00CF528B"/>
    <w:rsid w:val="00CF5920"/>
    <w:rsid w:val="00CF64E3"/>
    <w:rsid w:val="00CF66F2"/>
    <w:rsid w:val="00CF6708"/>
    <w:rsid w:val="00CF6E93"/>
    <w:rsid w:val="00CF754E"/>
    <w:rsid w:val="00D00030"/>
    <w:rsid w:val="00D00AEF"/>
    <w:rsid w:val="00D00FAB"/>
    <w:rsid w:val="00D01B4C"/>
    <w:rsid w:val="00D01C30"/>
    <w:rsid w:val="00D021EB"/>
    <w:rsid w:val="00D02408"/>
    <w:rsid w:val="00D0246B"/>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2F25"/>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0777"/>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46F"/>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E5F"/>
    <w:rsid w:val="00E43476"/>
    <w:rsid w:val="00E4382E"/>
    <w:rsid w:val="00E4405B"/>
    <w:rsid w:val="00E44ACA"/>
    <w:rsid w:val="00E457B7"/>
    <w:rsid w:val="00E45810"/>
    <w:rsid w:val="00E45A2A"/>
    <w:rsid w:val="00E45B43"/>
    <w:rsid w:val="00E4639A"/>
    <w:rsid w:val="00E46AAB"/>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0E6B"/>
    <w:rsid w:val="00E72030"/>
    <w:rsid w:val="00E72167"/>
    <w:rsid w:val="00E7289B"/>
    <w:rsid w:val="00E728C4"/>
    <w:rsid w:val="00E7295E"/>
    <w:rsid w:val="00E72C56"/>
    <w:rsid w:val="00E72DF8"/>
    <w:rsid w:val="00E73114"/>
    <w:rsid w:val="00E7319E"/>
    <w:rsid w:val="00E73BB6"/>
    <w:rsid w:val="00E73D4E"/>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3A6F"/>
    <w:rsid w:val="00F0408A"/>
    <w:rsid w:val="00F04299"/>
    <w:rsid w:val="00F04499"/>
    <w:rsid w:val="00F04505"/>
    <w:rsid w:val="00F045EC"/>
    <w:rsid w:val="00F045FC"/>
    <w:rsid w:val="00F047F8"/>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1F1C"/>
    <w:rsid w:val="00F324AD"/>
    <w:rsid w:val="00F32E9D"/>
    <w:rsid w:val="00F33861"/>
    <w:rsid w:val="00F33ED3"/>
    <w:rsid w:val="00F3402D"/>
    <w:rsid w:val="00F34258"/>
    <w:rsid w:val="00F34508"/>
    <w:rsid w:val="00F34B13"/>
    <w:rsid w:val="00F353C9"/>
    <w:rsid w:val="00F4029F"/>
    <w:rsid w:val="00F40FCB"/>
    <w:rsid w:val="00F4103E"/>
    <w:rsid w:val="00F41270"/>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074"/>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4FB0"/>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37005685">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7625526">
      <w:bodyDiv w:val="1"/>
      <w:marLeft w:val="0"/>
      <w:marRight w:val="0"/>
      <w:marTop w:val="0"/>
      <w:marBottom w:val="0"/>
      <w:divBdr>
        <w:top w:val="none" w:sz="0" w:space="0" w:color="auto"/>
        <w:left w:val="none" w:sz="0" w:space="0" w:color="auto"/>
        <w:bottom w:val="none" w:sz="0" w:space="0" w:color="auto"/>
        <w:right w:val="none" w:sz="0" w:space="0" w:color="auto"/>
      </w:divBdr>
    </w:div>
    <w:div w:id="1840778440">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60011416">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09901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Id35"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(3-5).docx</dmsv2BaseFileName>
    <dmsv2BaseDisplayName xmlns="http://schemas.microsoft.com/sharepoint/v3">Załączniki edytowalne (3-5)</dmsv2BaseDisplayName>
    <dmsv2SWPP2ObjectNumber xmlns="http://schemas.microsoft.com/sharepoint/v3">POST/PEC/PEC/ZNW/01030/2024                       </dmsv2SWPP2ObjectNumber>
    <dmsv2SWPP2SumMD5 xmlns="http://schemas.microsoft.com/sharepoint/v3">0503f55399f3ffe7c9bc1afd6e78c343</dmsv2SWPP2SumMD5>
    <dmsv2BaseMoved xmlns="http://schemas.microsoft.com/sharepoint/v3">false</dmsv2BaseMoved>
    <dmsv2BaseIsSensitive xmlns="http://schemas.microsoft.com/sharepoint/v3">true</dmsv2BaseIsSensitive>
    <dmsv2SWPP2IDSWPP2 xmlns="http://schemas.microsoft.com/sharepoint/v3">658390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20995291</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00000001000l00030002</dmsv2SWPP2ObjectDepartment>
    <dmsv2SWPP2ObjectName xmlns="http://schemas.microsoft.com/sharepoint/v3">Postępowanie</dmsv2SWPP2ObjectName>
    <_dlc_DocId xmlns="a19cb1c7-c5c7-46d4-85ae-d83685407bba">AEASQFSYQUA4-921679528-12608</_dlc_DocId>
    <_dlc_DocIdUrl xmlns="a19cb1c7-c5c7-46d4-85ae-d83685407bba">
      <Url>https://swpp2.dms.gkpge.pl/sites/32/_layouts/15/DocIdRedir.aspx?ID=AEASQFSYQUA4-921679528-12608</Url>
      <Description>AEASQFSYQUA4-921679528-12608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D632C636-5569-4211-824E-3FE7698B7089}"/>
</file>

<file path=customXml/itemProps4.xml><?xml version="1.0" encoding="utf-8"?>
<ds:datastoreItem xmlns:ds="http://schemas.openxmlformats.org/officeDocument/2006/customXml" ds:itemID="{DC88F28D-1A9A-44C1-B1C7-F18D8C4D6207}">
  <ds:schemaRefs>
    <ds:schemaRef ds:uri="http://schemas.openxmlformats.org/officeDocument/2006/bibliography"/>
  </ds:schemaRefs>
</ds:datastoreItem>
</file>

<file path=customXml/itemProps5.xml><?xml version="1.0" encoding="utf-8"?>
<ds:datastoreItem xmlns:ds="http://schemas.openxmlformats.org/officeDocument/2006/customXml" ds:itemID="{87AA943B-FCE9-4393-B754-75B22296520B}"/>
</file>

<file path=docProps/app.xml><?xml version="1.0" encoding="utf-8"?>
<Properties xmlns="http://schemas.openxmlformats.org/officeDocument/2006/extended-properties" xmlns:vt="http://schemas.openxmlformats.org/officeDocument/2006/docPropsVTypes">
  <Template>Normal</Template>
  <TotalTime>0</TotalTime>
  <Pages>10</Pages>
  <Words>2327</Words>
  <Characters>13964</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2024-04-09T12:57:00Z</dcterms:created>
  <dcterms:modified xsi:type="dcterms:W3CDTF">2024-11-06T10:49:00Z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af16f8aa-c108-40c9-a935-54fafc13d39b</vt:lpwstr>
  </property>
</Properties>
</file>