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Default="005817FF" w:rsidP="00060064">
      <w:pPr>
        <w:spacing w:before="600" w:after="80" w:line="240" w:lineRule="auto"/>
        <w:jc w:val="left"/>
        <w:rPr>
          <w:rFonts w:asciiTheme="minorHAnsi" w:hAnsiTheme="minorHAnsi" w:cstheme="minorHAnsi"/>
          <w:b/>
          <w:iCs/>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A6CA3">
      <w:pPr>
        <w:pStyle w:val="pkt"/>
        <w:spacing w:before="0" w:after="0" w:line="240" w:lineRule="auto"/>
        <w:ind w:left="0" w:right="2"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A6CA3">
      <w:pPr>
        <w:pStyle w:val="pkt"/>
        <w:spacing w:before="0" w:after="0" w:line="240" w:lineRule="auto"/>
        <w:ind w:left="-142" w:right="2" w:firstLine="0"/>
        <w:jc w:val="center"/>
        <w:rPr>
          <w:rFonts w:asciiTheme="minorHAnsi" w:hAnsiTheme="minorHAnsi" w:cstheme="minorHAnsi"/>
          <w:b/>
          <w:iCs/>
          <w:color w:val="17365D" w:themeColor="text2" w:themeShade="BF"/>
          <w:sz w:val="22"/>
          <w:szCs w:val="22"/>
        </w:rPr>
      </w:pPr>
    </w:p>
    <w:p w14:paraId="09C9E8DF"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7109FCDD"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32E1C772" w14:textId="29DF27E3" w:rsidR="005817FF" w:rsidRPr="002A6CA3" w:rsidRDefault="005817FF" w:rsidP="002A6CA3">
      <w:pPr>
        <w:pStyle w:val="pkt"/>
        <w:spacing w:before="0" w:after="0" w:line="240" w:lineRule="auto"/>
        <w:ind w:left="-142" w:right="2" w:firstLine="0"/>
        <w:jc w:val="center"/>
        <w:rPr>
          <w:rFonts w:ascii="Trebuchet MS" w:hAnsi="Trebuchet MS" w:cstheme="minorHAnsi"/>
          <w:color w:val="17365D" w:themeColor="text2" w:themeShade="BF"/>
          <w:sz w:val="22"/>
          <w:szCs w:val="22"/>
        </w:rPr>
      </w:pPr>
      <w:r w:rsidRPr="002A6CA3">
        <w:rPr>
          <w:rFonts w:ascii="Trebuchet MS" w:hAnsi="Trebuchet MS" w:cstheme="minorHAnsi"/>
          <w:b/>
          <w:iCs/>
          <w:color w:val="17365D" w:themeColor="text2" w:themeShade="BF"/>
          <w:sz w:val="22"/>
          <w:szCs w:val="22"/>
        </w:rPr>
        <w:t>SPECYFIKACJA</w:t>
      </w:r>
      <w:r w:rsidRPr="002A6CA3">
        <w:rPr>
          <w:rFonts w:ascii="Trebuchet MS" w:hAnsi="Trebuchet MS" w:cstheme="minorHAnsi"/>
          <w:b/>
          <w:iCs/>
          <w:color w:val="17365D" w:themeColor="text2" w:themeShade="BF"/>
          <w:sz w:val="22"/>
          <w:szCs w:val="22"/>
        </w:rPr>
        <w:br/>
        <w:t xml:space="preserve">WARUNKÓW ZAMÓWIENIA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2A6CA3"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Cs w:val="22"/>
        </w:rPr>
      </w:pPr>
      <w:r w:rsidRPr="002A6CA3">
        <w:rPr>
          <w:rFonts w:ascii="Trebuchet MS" w:hAnsi="Trebuchet MS" w:cstheme="minorHAnsi"/>
          <w:color w:val="17365D" w:themeColor="text2" w:themeShade="BF"/>
          <w:szCs w:val="22"/>
        </w:rPr>
        <w:t xml:space="preserve">POSTĘPOWANIE </w:t>
      </w:r>
      <w:r w:rsidR="00052E01" w:rsidRPr="002A6CA3">
        <w:rPr>
          <w:rFonts w:ascii="Trebuchet MS" w:hAnsi="Trebuchet MS" w:cstheme="minorHAnsi"/>
          <w:color w:val="17365D" w:themeColor="text2" w:themeShade="BF"/>
          <w:szCs w:val="22"/>
        </w:rPr>
        <w:t xml:space="preserve">ZAKUPOWE </w:t>
      </w:r>
      <w:r w:rsidRPr="002A6CA3">
        <w:rPr>
          <w:rFonts w:ascii="Trebuchet MS" w:hAnsi="Trebuchet MS" w:cstheme="minorHAnsi"/>
          <w:color w:val="17365D" w:themeColor="text2" w:themeShade="BF"/>
          <w:szCs w:val="22"/>
        </w:rPr>
        <w:t xml:space="preserve">O UDZIELENIE ZAMÓWIENIA </w:t>
      </w:r>
      <w:r w:rsidR="00253813" w:rsidRPr="002A6CA3">
        <w:rPr>
          <w:rFonts w:ascii="Trebuchet MS" w:hAnsi="Trebuchet MS" w:cstheme="minorHAnsi"/>
          <w:color w:val="17365D" w:themeColor="text2" w:themeShade="BF"/>
          <w:szCs w:val="22"/>
        </w:rPr>
        <w:t>NIE</w:t>
      </w:r>
      <w:r w:rsidRPr="002A6CA3">
        <w:rPr>
          <w:rFonts w:ascii="Trebuchet MS" w:hAnsi="Trebuchet MS" w:cstheme="minorHAnsi"/>
          <w:color w:val="17365D" w:themeColor="text2" w:themeShade="BF"/>
          <w:szCs w:val="22"/>
        </w:rPr>
        <w:t xml:space="preserve">PUBLICZNEGO </w:t>
      </w:r>
    </w:p>
    <w:p w14:paraId="2519825A" w14:textId="5038C7CF" w:rsidR="005817FF" w:rsidRPr="002A6CA3" w:rsidRDefault="00B364FE" w:rsidP="00077EC9">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Cs w:val="22"/>
        </w:rPr>
      </w:pPr>
      <w:r w:rsidRPr="002A6CA3">
        <w:rPr>
          <w:rFonts w:ascii="Trebuchet MS" w:hAnsi="Trebuchet MS" w:cstheme="minorHAnsi"/>
          <w:color w:val="17365D" w:themeColor="text2" w:themeShade="BF"/>
          <w:szCs w:val="22"/>
        </w:rPr>
        <w:t xml:space="preserve">NA </w:t>
      </w:r>
      <w:r w:rsidR="00BA0A1D" w:rsidRPr="00077EC9">
        <w:rPr>
          <w:rFonts w:ascii="Trebuchet MS" w:hAnsi="Trebuchet MS" w:cstheme="minorHAnsi"/>
          <w:color w:val="17365D" w:themeColor="text2" w:themeShade="BF"/>
          <w:szCs w:val="22"/>
        </w:rPr>
        <w:t>ROBOTY BUDOW</w:t>
      </w:r>
      <w:r w:rsidR="00BC6903" w:rsidRPr="00077EC9">
        <w:rPr>
          <w:rFonts w:ascii="Trebuchet MS" w:hAnsi="Trebuchet MS" w:cstheme="minorHAnsi"/>
          <w:color w:val="17365D" w:themeColor="text2" w:themeShade="BF"/>
          <w:szCs w:val="22"/>
        </w:rPr>
        <w:t>LANE</w:t>
      </w:r>
      <w:r w:rsidR="00801DB8" w:rsidRPr="002A6CA3">
        <w:rPr>
          <w:rFonts w:ascii="Trebuchet MS" w:hAnsi="Trebuchet MS" w:cstheme="minorHAnsi"/>
          <w:color w:val="17365D" w:themeColor="text2" w:themeShade="BF"/>
          <w:szCs w:val="22"/>
        </w:rPr>
        <w:t xml:space="preserve"> </w:t>
      </w:r>
    </w:p>
    <w:p w14:paraId="5EAA6A2B" w14:textId="6663A032" w:rsidR="0052207C"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17059EAB" w14:textId="77777777" w:rsidR="003C5302" w:rsidRPr="002A6CA3" w:rsidRDefault="003C5302"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4AB7EBA8" w14:textId="77777777" w:rsidR="00AC03DF" w:rsidRPr="002A6CA3"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Cs w:val="22"/>
        </w:rPr>
      </w:pPr>
      <w:r w:rsidRPr="002A6CA3">
        <w:rPr>
          <w:rFonts w:ascii="Trebuchet MS" w:hAnsi="Trebuchet MS" w:cstheme="minorHAnsi"/>
          <w:b/>
          <w:color w:val="17365D" w:themeColor="text2" w:themeShade="BF"/>
          <w:szCs w:val="22"/>
        </w:rPr>
        <w:t xml:space="preserve">na podstawie </w:t>
      </w:r>
      <w:r w:rsidR="00253813" w:rsidRPr="002A6CA3">
        <w:rPr>
          <w:rFonts w:ascii="Trebuchet MS" w:hAnsi="Trebuchet MS" w:cstheme="minorHAnsi"/>
          <w:b/>
          <w:color w:val="17365D" w:themeColor="text2" w:themeShade="BF"/>
          <w:szCs w:val="22"/>
        </w:rPr>
        <w:t>Procedury Zakupów w Grupie PGE E</w:t>
      </w:r>
      <w:r w:rsidR="00B351A3" w:rsidRPr="002A6CA3">
        <w:rPr>
          <w:rFonts w:ascii="Trebuchet MS" w:hAnsi="Trebuchet MS" w:cstheme="minorHAnsi"/>
          <w:b/>
          <w:color w:val="17365D" w:themeColor="text2" w:themeShade="BF"/>
          <w:szCs w:val="22"/>
        </w:rPr>
        <w:t>C</w:t>
      </w:r>
      <w:r w:rsidR="00253813" w:rsidRPr="002A6CA3">
        <w:rPr>
          <w:rFonts w:ascii="Trebuchet MS" w:hAnsi="Trebuchet MS" w:cstheme="minorHAnsi"/>
          <w:b/>
          <w:color w:val="17365D" w:themeColor="text2" w:themeShade="BF"/>
          <w:szCs w:val="22"/>
        </w:rPr>
        <w:t xml:space="preserve"> </w:t>
      </w:r>
    </w:p>
    <w:p w14:paraId="0CD8656D" w14:textId="77777777" w:rsidR="005817FF" w:rsidRPr="00077EC9"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Cs w:val="22"/>
        </w:rPr>
      </w:pPr>
      <w:r w:rsidRPr="002A6CA3">
        <w:rPr>
          <w:rFonts w:ascii="Trebuchet MS" w:hAnsi="Trebuchet MS" w:cstheme="minorHAnsi"/>
          <w:b/>
          <w:color w:val="17365D" w:themeColor="text2" w:themeShade="BF"/>
          <w:szCs w:val="22"/>
        </w:rPr>
        <w:t xml:space="preserve">w </w:t>
      </w:r>
      <w:r w:rsidRPr="00077EC9">
        <w:rPr>
          <w:rFonts w:ascii="Trebuchet MS" w:hAnsi="Trebuchet MS" w:cstheme="minorHAnsi"/>
          <w:color w:val="17365D" w:themeColor="text2" w:themeShade="BF"/>
          <w:szCs w:val="22"/>
        </w:rPr>
        <w:t>trybie przetargu nieograniczonego</w:t>
      </w:r>
      <w:r w:rsidR="00801DB8" w:rsidRPr="00077EC9">
        <w:rPr>
          <w:rFonts w:ascii="Trebuchet MS" w:hAnsi="Trebuchet MS" w:cstheme="minorHAnsi"/>
          <w:color w:val="17365D" w:themeColor="text2" w:themeShade="BF"/>
          <w:szCs w:val="22"/>
        </w:rPr>
        <w:t xml:space="preserve">  </w:t>
      </w:r>
    </w:p>
    <w:p w14:paraId="64B7AE75" w14:textId="77777777" w:rsidR="005817FF" w:rsidRPr="002A6CA3"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2A6CA3" w:rsidRDefault="00285B9B" w:rsidP="002932B9">
      <w:pPr>
        <w:pStyle w:val="Tekstpodstawowy"/>
        <w:jc w:val="center"/>
        <w:rPr>
          <w:rFonts w:ascii="Trebuchet MS" w:hAnsi="Trebuchet MS" w:cstheme="minorHAnsi"/>
          <w:b/>
          <w:color w:val="17365D" w:themeColor="text2" w:themeShade="BF"/>
          <w:sz w:val="20"/>
        </w:rPr>
      </w:pPr>
    </w:p>
    <w:p w14:paraId="0BDBCE5C" w14:textId="77777777" w:rsidR="00384C22" w:rsidRPr="00785A8A" w:rsidRDefault="00384C22" w:rsidP="00384C22">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p>
    <w:p w14:paraId="0A884E8E"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2A3A5ABB" w14:textId="38E449F4"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w:t>
      </w:r>
      <w:r w:rsidR="00077EC9" w:rsidRPr="00077EC9">
        <w:rPr>
          <w:rFonts w:ascii="Trebuchet MS" w:hAnsi="Trebuchet MS" w:cstheme="minorHAnsi"/>
          <w:color w:val="17365D" w:themeColor="text2" w:themeShade="BF"/>
          <w:szCs w:val="22"/>
        </w:rPr>
        <w:t>Modernizacja instalacji wod-kan i toalet Budynku Rozdzielni Ciepła PGE Toruń S.A.</w:t>
      </w:r>
      <w:r w:rsidR="00077EC9">
        <w:rPr>
          <w:rFonts w:ascii="Arial" w:hAnsi="Arial" w:cs="Arial"/>
          <w:color w:val="000000"/>
          <w:spacing w:val="-15"/>
          <w:sz w:val="28"/>
          <w:szCs w:val="28"/>
        </w:rPr>
        <w:t>”</w:t>
      </w:r>
    </w:p>
    <w:p w14:paraId="0A438A8A"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lang w:eastAsia="pl-PL"/>
        </w:rPr>
      </w:pPr>
    </w:p>
    <w:p w14:paraId="456B9D95" w14:textId="18222AEF" w:rsidR="00077EC9" w:rsidRDefault="00384C22" w:rsidP="00077EC9">
      <w:pPr>
        <w:spacing w:before="120" w:after="120"/>
        <w:ind w:right="544"/>
        <w:jc w:val="center"/>
        <w:rPr>
          <w:rFonts w:ascii="Trebuchet MS" w:hAnsi="Trebuchet MS" w:cstheme="minorHAnsi"/>
          <w:color w:val="17365D" w:themeColor="text2" w:themeShade="BF"/>
          <w:szCs w:val="22"/>
        </w:rPr>
      </w:pPr>
      <w:r w:rsidRPr="001D778B">
        <w:rPr>
          <w:rFonts w:ascii="Trebuchet MS" w:hAnsi="Trebuchet MS" w:cs="Calibri"/>
          <w:b/>
          <w:color w:val="323E4F"/>
          <w:kern w:val="28"/>
          <w:sz w:val="20"/>
          <w:szCs w:val="22"/>
          <w:lang w:eastAsia="pl-PL"/>
        </w:rPr>
        <w:t xml:space="preserve">                </w:t>
      </w:r>
      <w:r w:rsidRPr="00690E30">
        <w:rPr>
          <w:rFonts w:ascii="Calibri" w:hAnsi="Calibri" w:cs="Calibri"/>
          <w:b/>
          <w:color w:val="323E4F"/>
          <w:kern w:val="28"/>
          <w:sz w:val="20"/>
          <w:szCs w:val="22"/>
          <w:lang w:eastAsia="pl-PL"/>
        </w:rPr>
        <w:t xml:space="preserve">    </w:t>
      </w:r>
      <w:r w:rsidR="005817FF" w:rsidRPr="002A6CA3">
        <w:rPr>
          <w:rFonts w:ascii="Trebuchet MS" w:hAnsi="Trebuchet MS" w:cstheme="minorHAnsi"/>
          <w:color w:val="17365D" w:themeColor="text2" w:themeShade="BF"/>
          <w:szCs w:val="22"/>
        </w:rPr>
        <w:t xml:space="preserve">Numer postępowania: </w:t>
      </w:r>
      <w:r w:rsidR="00EE56CF" w:rsidRPr="00EE56CF">
        <w:rPr>
          <w:rFonts w:ascii="Trebuchet MS" w:hAnsi="Trebuchet MS" w:cstheme="minorHAnsi"/>
          <w:color w:val="17365D" w:themeColor="text2" w:themeShade="BF"/>
          <w:szCs w:val="22"/>
        </w:rPr>
        <w:t>POST/PEC/PEC/ZNW/00426/2024</w:t>
      </w:r>
    </w:p>
    <w:p w14:paraId="2CBBC218" w14:textId="0D5FF01C" w:rsidR="00077EC9" w:rsidRPr="00077EC9" w:rsidRDefault="00077EC9" w:rsidP="00077EC9">
      <w:pPr>
        <w:spacing w:before="120" w:after="120"/>
        <w:ind w:right="544"/>
        <w:jc w:val="center"/>
        <w:rPr>
          <w:rFonts w:ascii="Trebuchet MS" w:hAnsi="Trebuchet MS" w:cstheme="minorHAnsi"/>
          <w:color w:val="17365D" w:themeColor="text2" w:themeShade="BF"/>
          <w:szCs w:val="22"/>
        </w:rPr>
      </w:pPr>
    </w:p>
    <w:p w14:paraId="5BA94FE8" w14:textId="77777777" w:rsidR="00077EC9" w:rsidRPr="002A6CA3" w:rsidRDefault="00077EC9" w:rsidP="00992E3B">
      <w:pPr>
        <w:spacing w:before="120" w:after="120"/>
        <w:ind w:right="544"/>
        <w:jc w:val="center"/>
        <w:rPr>
          <w:rFonts w:ascii="Trebuchet MS" w:hAnsi="Trebuchet MS" w:cstheme="minorHAnsi"/>
          <w:color w:val="17365D" w:themeColor="text2" w:themeShade="BF"/>
          <w:szCs w:val="22"/>
        </w:rPr>
      </w:pPr>
    </w:p>
    <w:p w14:paraId="7663652C" w14:textId="39ED25AE" w:rsidR="00060064" w:rsidRDefault="00060064" w:rsidP="0067598F">
      <w:pPr>
        <w:pStyle w:val="Tekstpodstawowy"/>
        <w:jc w:val="center"/>
        <w:rPr>
          <w:rFonts w:asciiTheme="minorHAnsi" w:hAnsiTheme="minorHAnsi" w:cstheme="minorHAnsi"/>
          <w:b/>
          <w:color w:val="17365D" w:themeColor="text2" w:themeShade="BF"/>
          <w:sz w:val="20"/>
        </w:rPr>
      </w:pPr>
    </w:p>
    <w:p w14:paraId="76F070BA" w14:textId="77777777" w:rsidR="00D16C4C" w:rsidRDefault="00D16C4C">
      <w:pPr>
        <w:spacing w:line="240" w:lineRule="auto"/>
        <w:jc w:val="left"/>
        <w:rPr>
          <w:rFonts w:ascii="Verdana" w:hAnsi="Verdana" w:cstheme="minorHAnsi"/>
          <w:b/>
          <w:color w:val="17365D" w:themeColor="text2" w:themeShade="BF"/>
          <w:sz w:val="20"/>
        </w:rPr>
      </w:pPr>
      <w:r>
        <w:rPr>
          <w:rFonts w:ascii="Verdana" w:hAnsi="Verdana" w:cstheme="minorHAnsi"/>
          <w:b/>
          <w:color w:val="17365D" w:themeColor="text2" w:themeShade="BF"/>
          <w:sz w:val="20"/>
        </w:rPr>
        <w:br w:type="page"/>
      </w:r>
    </w:p>
    <w:p w14:paraId="2742507A" w14:textId="33C673BF" w:rsidR="0042031F" w:rsidRPr="002A6CA3" w:rsidRDefault="0042031F" w:rsidP="00D963CD">
      <w:pPr>
        <w:spacing w:after="160" w:line="259" w:lineRule="auto"/>
        <w:jc w:val="left"/>
        <w:rPr>
          <w:rFonts w:ascii="Verdana" w:hAnsi="Verdana" w:cs="Arial"/>
          <w:b/>
          <w:sz w:val="20"/>
        </w:rPr>
      </w:pPr>
      <w:bookmarkStart w:id="0" w:name="_Toc531077252"/>
      <w:bookmarkStart w:id="1" w:name="_Toc122344842"/>
      <w:bookmarkStart w:id="2" w:name="_GoBack"/>
      <w:bookmarkEnd w:id="2"/>
      <w:r w:rsidRPr="002A6CA3">
        <w:rPr>
          <w:rFonts w:ascii="Verdana" w:hAnsi="Verdana" w:cs="Arial"/>
          <w:b/>
          <w:sz w:val="20"/>
        </w:rPr>
        <w:lastRenderedPageBreak/>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0"/>
      <w:bookmarkEnd w:id="1"/>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16556414" w:rsidR="0042031F" w:rsidRPr="002A6CA3" w:rsidRDefault="0042031F" w:rsidP="0042031F">
      <w:pPr>
        <w:widowControl w:val="0"/>
        <w:suppressAutoHyphens/>
        <w:rPr>
          <w:rFonts w:ascii="Verdana" w:hAnsi="Verdana" w:cs="Arial"/>
          <w:b/>
          <w:sz w:val="20"/>
        </w:rPr>
      </w:pPr>
      <w:r w:rsidRPr="002A6CA3">
        <w:rPr>
          <w:rFonts w:ascii="Verdana" w:hAnsi="Verdana" w:cs="Arial"/>
          <w:sz w:val="20"/>
        </w:rPr>
        <w:t xml:space="preserve">My, niżej podpisani, </w:t>
      </w:r>
      <w:r w:rsidRPr="00DC3F49">
        <w:rPr>
          <w:rFonts w:ascii="Verdana" w:hAnsi="Verdana" w:cs="Arial"/>
          <w:sz w:val="20"/>
        </w:rPr>
        <w:t xml:space="preserve">nawiązując do postępowania o udzielenie zamówienia </w:t>
      </w:r>
      <w:r w:rsidRPr="00DC3F49">
        <w:rPr>
          <w:rFonts w:ascii="Verdana" w:hAnsi="Verdana" w:cstheme="minorHAnsi"/>
          <w:sz w:val="20"/>
        </w:rPr>
        <w:t>nr</w:t>
      </w:r>
      <w:r w:rsidR="00B9291F" w:rsidRPr="00DC3F49">
        <w:rPr>
          <w:rFonts w:ascii="Verdana" w:hAnsi="Verdana" w:cstheme="minorHAnsi"/>
          <w:sz w:val="20"/>
        </w:rPr>
        <w:t> </w:t>
      </w:r>
      <w:r w:rsidR="00EC0AE2" w:rsidRPr="003E6F4A">
        <w:rPr>
          <w:rFonts w:ascii="Verdana" w:hAnsi="Verdana" w:cs="Arial"/>
          <w:sz w:val="20"/>
        </w:rPr>
        <w:t>POST/PEC/PEC/ZNW/00426/2024</w:t>
      </w:r>
      <w:r w:rsidR="00671D6C" w:rsidRPr="00DC3F49">
        <w:rPr>
          <w:rFonts w:ascii="Verdana" w:eastAsia="Calibri" w:hAnsi="Verdana" w:cstheme="minorHAnsi"/>
          <w:bCs/>
          <w:sz w:val="20"/>
          <w:lang w:eastAsia="pl-PL"/>
        </w:rPr>
        <w:t xml:space="preserve"> </w:t>
      </w:r>
      <w:r w:rsidRPr="00DC3F49">
        <w:rPr>
          <w:rFonts w:ascii="Verdana" w:hAnsi="Verdana" w:cstheme="minorHAnsi"/>
          <w:sz w:val="20"/>
        </w:rPr>
        <w:t xml:space="preserve">prowadzonego w trybie przetargu nieograniczonego na wykonanie </w:t>
      </w:r>
      <w:r w:rsidR="00BF1B92" w:rsidRPr="003E6F4A">
        <w:rPr>
          <w:rFonts w:ascii="Verdana" w:hAnsi="Verdana" w:cs="Arial"/>
          <w:sz w:val="20"/>
        </w:rPr>
        <w:t>robót budowlanych</w:t>
      </w:r>
      <w:r w:rsidRPr="00DC3F49">
        <w:rPr>
          <w:rFonts w:ascii="Verdana" w:hAnsi="Verdana" w:cstheme="minorHAnsi"/>
          <w:sz w:val="20"/>
        </w:rPr>
        <w:t xml:space="preserve"> pn. </w:t>
      </w:r>
      <w:r w:rsidR="00671D6C" w:rsidRPr="00DC3F49">
        <w:rPr>
          <w:rFonts w:ascii="Verdana" w:hAnsi="Verdana" w:cstheme="minorHAnsi"/>
          <w:sz w:val="20"/>
        </w:rPr>
        <w:t>„</w:t>
      </w:r>
      <w:r w:rsidR="00671D6C" w:rsidRPr="003E6F4A">
        <w:rPr>
          <w:rFonts w:ascii="Verdana" w:hAnsi="Verdana"/>
          <w:b/>
          <w:sz w:val="20"/>
        </w:rPr>
        <w:t>Modernizacja instalacji wod-kan i toalet Budynku Rozdzielni Ciepła PGE Toruń S.A.”</w:t>
      </w:r>
      <w:r w:rsidR="009B4E6B" w:rsidRPr="00DC3F49">
        <w:rPr>
          <w:rFonts w:ascii="Verdana" w:hAnsi="Verdana" w:cstheme="minorHAnsi"/>
          <w:b/>
          <w:sz w:val="20"/>
        </w:rPr>
        <w:t xml:space="preserve"> </w:t>
      </w:r>
      <w:r w:rsidRPr="00DC3F49">
        <w:rPr>
          <w:rFonts w:ascii="Verdana" w:hAnsi="Verdana" w:cstheme="minorHAnsi"/>
          <w:sz w:val="20"/>
        </w:rPr>
        <w:t>niniejszym</w:t>
      </w:r>
      <w:r w:rsidRPr="00DC3F49">
        <w:rPr>
          <w:rFonts w:ascii="Verdana" w:hAnsi="Verdana" w:cs="Arial"/>
          <w:sz w:val="20"/>
        </w:rPr>
        <w:t xml:space="preserve"> oświadczamy, że:</w:t>
      </w:r>
    </w:p>
    <w:p w14:paraId="0558469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2BA62D2D" w14:textId="6345D38B" w:rsidR="0042031F" w:rsidRPr="002A6CA3" w:rsidRDefault="0042031F" w:rsidP="0042031F">
      <w:pPr>
        <w:pStyle w:val="Akapitzlist"/>
        <w:widowControl w:val="0"/>
        <w:suppressAutoHyphens/>
        <w:spacing w:before="120"/>
        <w:ind w:left="426"/>
        <w:rPr>
          <w:rFonts w:ascii="Verdana" w:hAnsi="Verdana" w:cs="Arial"/>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5AE6CCAB" w14:textId="4713A5C9" w:rsidR="00AE1D9D"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w:t>
      </w:r>
      <w:r w:rsidR="00A6553F" w:rsidRPr="002A6CA3">
        <w:rPr>
          <w:rFonts w:ascii="Verdana" w:hAnsi="Verdana" w:cs="Arial"/>
          <w:sz w:val="20"/>
        </w:rPr>
        <w:lastRenderedPageBreak/>
        <w:t xml:space="preserve">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6266DD">
      <w:pPr>
        <w:pStyle w:val="Akapitzlist"/>
        <w:widowControl w:val="0"/>
        <w:numPr>
          <w:ilvl w:val="1"/>
          <w:numId w:val="7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6266DD">
      <w:pPr>
        <w:pStyle w:val="Akapitzlist"/>
        <w:widowControl w:val="0"/>
        <w:numPr>
          <w:ilvl w:val="1"/>
          <w:numId w:val="73"/>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6266DD">
      <w:pPr>
        <w:pStyle w:val="Akapitzlist"/>
        <w:widowControl w:val="0"/>
        <w:numPr>
          <w:ilvl w:val="0"/>
          <w:numId w:val="109"/>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Pr="002A6CA3">
        <w:rPr>
          <w:rFonts w:ascii="Verdana" w:hAnsi="Verdana" w:cs="Arial"/>
          <w:sz w:val="20"/>
        </w:rPr>
        <w:t>w Rosji;</w:t>
      </w:r>
      <w:r w:rsidRPr="00B77D2B">
        <w:rPr>
          <w:rFonts w:ascii="Verdana" w:hAnsi="Verdana" w:cs="Arial"/>
          <w:sz w:val="20"/>
        </w:rPr>
        <w:t xml:space="preserve">osobą prawną, podmiotem lub organem, do których prawa własności bezpośrednio lub pośrednio w ponad 50 % należą do podmiotu, o którym mowa w pkt </w:t>
      </w:r>
      <w:r w:rsidRPr="00B77D2B">
        <w:rPr>
          <w:rFonts w:ascii="Verdana" w:hAnsi="Verdana" w:cs="Arial"/>
          <w:sz w:val="20"/>
        </w:rPr>
        <w:lastRenderedPageBreak/>
        <w:t>1 powyżej; lubosobą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7F395B70" w14:textId="0AF26870" w:rsidR="002B0565" w:rsidRPr="002B0565" w:rsidRDefault="00563A80">
      <w:pPr>
        <w:pStyle w:val="Akapitzlist"/>
        <w:widowControl w:val="0"/>
        <w:numPr>
          <w:ilvl w:val="1"/>
          <w:numId w:val="87"/>
        </w:numPr>
        <w:suppressAutoHyphens/>
        <w:spacing w:line="276" w:lineRule="auto"/>
        <w:ind w:left="709" w:hanging="283"/>
        <w:contextualSpacing w:val="0"/>
        <w:rPr>
          <w:rFonts w:ascii="Verdana" w:hAnsi="Verdana" w:cs="Arial"/>
          <w:sz w:val="20"/>
        </w:rPr>
      </w:pPr>
      <w:r w:rsidRPr="002B0565">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54213D1A" w:rsidR="0042031F" w:rsidRPr="00116233" w:rsidRDefault="00563A80">
      <w:pPr>
        <w:pStyle w:val="Akapitzlist"/>
        <w:widowControl w:val="0"/>
        <w:numPr>
          <w:ilvl w:val="1"/>
          <w:numId w:val="87"/>
        </w:numPr>
        <w:suppressAutoHyphens/>
        <w:spacing w:line="276" w:lineRule="auto"/>
        <w:ind w:left="709" w:hanging="283"/>
        <w:contextualSpacing w:val="0"/>
        <w:rPr>
          <w:rFonts w:ascii="Verdana" w:hAnsi="Verdana" w:cs="Arial"/>
          <w:sz w:val="20"/>
        </w:rPr>
      </w:pPr>
      <w:r w:rsidRPr="00116233">
        <w:rPr>
          <w:rFonts w:ascii="Verdana" w:hAnsi="Verdana" w:cs="Arial"/>
          <w:sz w:val="20"/>
        </w:rPr>
        <w:t>posiadamy niezbędne zdolności techniczne lub zawo</w:t>
      </w:r>
      <w:r w:rsidR="000F3AAE" w:rsidRPr="00116233">
        <w:rPr>
          <w:rFonts w:ascii="Verdana" w:hAnsi="Verdana" w:cs="Arial"/>
          <w:sz w:val="20"/>
        </w:rPr>
        <w:t>dowe do zrealizowania Zakupu, w </w:t>
      </w:r>
      <w:r w:rsidRPr="00116233">
        <w:rPr>
          <w:rFonts w:ascii="Verdana" w:hAnsi="Verdana" w:cs="Arial"/>
          <w:sz w:val="20"/>
        </w:rPr>
        <w:t>szczególności wiedzę i doświadczenie oraz dyspon</w:t>
      </w:r>
      <w:r w:rsidR="000F3AAE" w:rsidRPr="00116233">
        <w:rPr>
          <w:rFonts w:ascii="Verdana" w:hAnsi="Verdana" w:cs="Arial"/>
          <w:sz w:val="20"/>
        </w:rPr>
        <w:t>ujemy potencjałem technicznym i </w:t>
      </w:r>
      <w:r w:rsidRPr="00116233">
        <w:rPr>
          <w:rFonts w:ascii="Verdana" w:hAnsi="Verdana" w:cs="Arial"/>
          <w:sz w:val="20"/>
        </w:rPr>
        <w:t>osobami zdolnymi do realizacji Zakupu</w:t>
      </w:r>
      <w:r w:rsidR="00F93A84" w:rsidRPr="00116233">
        <w:rPr>
          <w:rFonts w:ascii="Verdana" w:hAnsi="Verdana" w:cs="Arial"/>
          <w:sz w:val="20"/>
        </w:rPr>
        <w:t xml:space="preserve">, </w:t>
      </w:r>
      <w:r w:rsidR="00F93A84" w:rsidRPr="005F6A33">
        <w:rPr>
          <w:rFonts w:ascii="Verdana" w:hAnsi="Verdana" w:cs="Arial"/>
          <w:b/>
          <w:sz w:val="20"/>
        </w:rPr>
        <w:t>w tym dysponujemy</w:t>
      </w:r>
      <w:r w:rsidR="00DC3F49">
        <w:rPr>
          <w:rFonts w:ascii="Verdana" w:hAnsi="Verdana" w:cs="Arial"/>
          <w:b/>
          <w:sz w:val="20"/>
        </w:rPr>
        <w:t xml:space="preserve"> lub </w:t>
      </w:r>
      <w:r w:rsidR="00F93A84" w:rsidRPr="005F6A33">
        <w:rPr>
          <w:rFonts w:ascii="Verdana" w:hAnsi="Verdana" w:cs="Arial"/>
          <w:b/>
          <w:sz w:val="20"/>
        </w:rPr>
        <w:t xml:space="preserve">będziemy dysponować </w:t>
      </w:r>
      <w:r w:rsidR="00116233" w:rsidRPr="005F6A33">
        <w:rPr>
          <w:rFonts w:ascii="Verdana" w:hAnsi="Verdana" w:cs="Arial"/>
          <w:b/>
          <w:sz w:val="20"/>
        </w:rPr>
        <w:t xml:space="preserve">na czas realizacji zamówienia </w:t>
      </w:r>
      <w:r w:rsidR="00F93A84" w:rsidRPr="005F6A33">
        <w:rPr>
          <w:rFonts w:ascii="Verdana" w:hAnsi="Verdana" w:cs="Arial"/>
          <w:b/>
          <w:sz w:val="20"/>
        </w:rPr>
        <w:t>Kierownikiem robót</w:t>
      </w:r>
      <w:r w:rsidR="00F93A84" w:rsidRPr="005F6A33">
        <w:rPr>
          <w:rFonts w:ascii="Verdana" w:hAnsi="Verdana" w:cstheme="minorHAnsi"/>
          <w:b/>
          <w:sz w:val="20"/>
        </w:rPr>
        <w:t xml:space="preserve"> posiadającym </w:t>
      </w:r>
      <w:r w:rsidR="00DC3F49">
        <w:rPr>
          <w:rFonts w:ascii="Verdana" w:hAnsi="Verdana" w:cstheme="minorHAnsi"/>
          <w:b/>
          <w:sz w:val="20"/>
        </w:rPr>
        <w:t xml:space="preserve">uprawnienia wskazane w pkt </w:t>
      </w:r>
      <w:r w:rsidR="008538EE">
        <w:rPr>
          <w:rFonts w:ascii="Verdana" w:hAnsi="Verdana" w:cstheme="minorHAnsi"/>
          <w:b/>
          <w:sz w:val="20"/>
        </w:rPr>
        <w:t>14.3.3.2.</w:t>
      </w:r>
      <w:r w:rsidR="00DC3F49">
        <w:rPr>
          <w:rFonts w:ascii="Verdana" w:hAnsi="Verdana" w:cstheme="minorHAnsi"/>
          <w:b/>
          <w:sz w:val="20"/>
        </w:rPr>
        <w:t xml:space="preserve"> SWZ oraz </w:t>
      </w:r>
      <w:r w:rsidR="00116233" w:rsidRPr="005F6A33">
        <w:rPr>
          <w:rFonts w:ascii="Verdana" w:hAnsi="Verdana" w:cstheme="minorHAnsi"/>
          <w:b/>
          <w:sz w:val="20"/>
        </w:rPr>
        <w:t>3</w:t>
      </w:r>
      <w:r w:rsidR="00F93A84" w:rsidRPr="005F6A33">
        <w:rPr>
          <w:rFonts w:ascii="Verdana" w:hAnsi="Verdana" w:cstheme="minorHAnsi"/>
          <w:b/>
          <w:sz w:val="20"/>
        </w:rPr>
        <w:t>-letnie doświadczenie zawodowe</w:t>
      </w:r>
      <w:r w:rsidR="00116233" w:rsidRPr="005F6A33">
        <w:rPr>
          <w:rFonts w:ascii="Verdana" w:hAnsi="Verdana" w:cstheme="minorHAnsi"/>
          <w:b/>
          <w:sz w:val="20"/>
        </w:rPr>
        <w:t xml:space="preserve"> na stanowisku Kierownika robót</w:t>
      </w:r>
      <w:r w:rsidR="00BE1833" w:rsidRPr="00116233">
        <w:rPr>
          <w:rFonts w:ascii="Verdana" w:hAnsi="Verdana" w:cs="Arial"/>
          <w:sz w:val="20"/>
        </w:rPr>
        <w:t>.</w:t>
      </w:r>
    </w:p>
    <w:p w14:paraId="6040FDF2" w14:textId="3F8EE4E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lastRenderedPageBreak/>
        <w:t>Otrzymaliśmy konieczne informacje do przygotowania Oferty i wykonania zamówienia.</w:t>
      </w:r>
    </w:p>
    <w:p w14:paraId="55725F71" w14:textId="099EA762"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351FF3A6"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14:paraId="462EDB88" w14:textId="79F1BBDB"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7D157E">
      <w:pPr>
        <w:pStyle w:val="Akapitzlist"/>
        <w:numPr>
          <w:ilvl w:val="3"/>
          <w:numId w:val="60"/>
        </w:numPr>
        <w:spacing w:line="360" w:lineRule="auto"/>
        <w:ind w:left="425" w:right="2" w:hanging="425"/>
        <w:rPr>
          <w:rFonts w:ascii="Verdana" w:hAnsi="Verdana" w:cstheme="minorHAnsi"/>
          <w:sz w:val="20"/>
        </w:rPr>
      </w:pPr>
      <w:r w:rsidRPr="002A6CA3">
        <w:rPr>
          <w:rFonts w:ascii="Verdana" w:hAnsi="Verdana" w:cstheme="minorHAnsi"/>
          <w:sz w:val="20"/>
        </w:rPr>
        <w:t>Oświadczam, że w stosunku do wska</w:t>
      </w:r>
      <w:r w:rsidR="00875B53" w:rsidRPr="002A6CA3">
        <w:rPr>
          <w:rFonts w:ascii="Verdana" w:hAnsi="Verdana" w:cstheme="minorHAnsi"/>
          <w:sz w:val="20"/>
        </w:rPr>
        <w:t>zanego/ych</w:t>
      </w:r>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którego/ych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r>
      <w:r w:rsidRPr="002A6CA3">
        <w:rPr>
          <w:rFonts w:ascii="Verdana" w:hAnsi="Verdana" w:cs="Arial"/>
          <w:sz w:val="20"/>
          <w:lang w:eastAsia="pl-PL"/>
        </w:rPr>
        <w:lastRenderedPageBreak/>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12"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Pr="002A6CA3">
        <w:rPr>
          <w:rFonts w:ascii="Verdana" w:eastAsia="Calibri" w:hAnsi="Verdana" w:cstheme="minorHAnsi"/>
          <w:bCs/>
          <w:sz w:val="20"/>
          <w:lang w:eastAsia="pl-PL"/>
        </w:rPr>
        <w:t>………</w:t>
      </w:r>
      <w:r w:rsidRPr="002A6CA3">
        <w:rPr>
          <w:rFonts w:ascii="Verdana" w:hAnsi="Verdana" w:cstheme="minorHAnsi"/>
          <w:sz w:val="20"/>
        </w:rPr>
        <w:t>……………</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4EBCBE7" w:rsidR="00C121A1" w:rsidRPr="002A6CA3"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3324BF" w:rsidRDefault="00794A5D" w:rsidP="00794A5D">
      <w:pPr>
        <w:widowControl w:val="0"/>
        <w:suppressAutoHyphens/>
        <w:spacing w:line="240" w:lineRule="auto"/>
        <w:ind w:left="5398" w:right="68"/>
        <w:jc w:val="center"/>
        <w:rPr>
          <w:rFonts w:ascii="Verdana" w:hAnsi="Verdana"/>
          <w:i/>
          <w:sz w:val="16"/>
          <w:szCs w:val="16"/>
        </w:rPr>
      </w:pPr>
      <w:r w:rsidRPr="003324BF">
        <w:rPr>
          <w:rFonts w:ascii="Verdana" w:hAnsi="Verdana"/>
          <w:i/>
          <w:sz w:val="16"/>
          <w:szCs w:val="16"/>
        </w:rPr>
        <w:t xml:space="preserve">podpis osoby uprawnionej/ osób uprawnionych do składania oświadczeń woli w imieniu </w:t>
      </w:r>
    </w:p>
    <w:p w14:paraId="22898609" w14:textId="09E8F9A3" w:rsidR="00B95166" w:rsidRPr="002A6CA3" w:rsidRDefault="00794A5D" w:rsidP="00556D56">
      <w:pPr>
        <w:widowControl w:val="0"/>
        <w:suppressAutoHyphens/>
        <w:spacing w:line="240" w:lineRule="auto"/>
        <w:ind w:right="68"/>
        <w:rPr>
          <w:rFonts w:ascii="Verdana" w:hAnsi="Verdana"/>
          <w:i/>
          <w:sz w:val="20"/>
        </w:rPr>
      </w:pPr>
      <w:r w:rsidRPr="003324BF">
        <w:rPr>
          <w:rFonts w:ascii="Verdana" w:hAnsi="Verdana"/>
          <w:i/>
          <w:sz w:val="16"/>
          <w:szCs w:val="16"/>
        </w:rPr>
        <w:t>Wykonawcy</w:t>
      </w:r>
      <w:r w:rsidRPr="002A6CA3">
        <w:rPr>
          <w:rFonts w:ascii="Verdana" w:hAnsi="Verdana"/>
          <w:i/>
          <w:sz w:val="18"/>
          <w:szCs w:val="18"/>
        </w:rPr>
        <w:t xml:space="preserve"> </w:t>
      </w:r>
    </w:p>
    <w:p w14:paraId="256CBDA1" w14:textId="080D6EAF"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4" w:name="_Toc515896308"/>
      <w:bookmarkStart w:id="5"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4"/>
      <w:bookmarkEnd w:id="5"/>
    </w:p>
    <w:p w14:paraId="57B38F3F" w14:textId="77777777" w:rsidR="00EA7443" w:rsidRPr="002A6CA3" w:rsidRDefault="00EA7443" w:rsidP="00EA7443">
      <w:pPr>
        <w:rPr>
          <w:rFonts w:ascii="Verdana" w:hAnsi="Verdana" w:cstheme="minorHAnsi"/>
          <w:sz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EA7443" w:rsidRPr="00624AE0" w14:paraId="21FFF1ED" w14:textId="77777777" w:rsidTr="000032C2">
        <w:tc>
          <w:tcPr>
            <w:tcW w:w="9356" w:type="dxa"/>
          </w:tcPr>
          <w:p w14:paraId="1E8B41D9" w14:textId="77777777" w:rsidR="00EA7443" w:rsidRPr="00CC0B49" w:rsidRDefault="00EA7443" w:rsidP="000032C2">
            <w:pPr>
              <w:tabs>
                <w:tab w:val="left" w:pos="540"/>
              </w:tabs>
              <w:jc w:val="center"/>
              <w:rPr>
                <w:rFonts w:ascii="Verdana" w:hAnsi="Verdana" w:cstheme="minorHAnsi"/>
                <w:b/>
                <w:sz w:val="20"/>
              </w:rPr>
            </w:pPr>
            <w:r w:rsidRPr="00CC0B49">
              <w:rPr>
                <w:rFonts w:ascii="Verdana" w:hAnsi="Verdana" w:cstheme="minorHAnsi"/>
                <w:b/>
                <w:iCs/>
                <w:sz w:val="20"/>
              </w:rPr>
              <w:t xml:space="preserve">Zobowiązanie </w:t>
            </w:r>
            <w:r w:rsidRPr="00CC0B49">
              <w:rPr>
                <w:rFonts w:ascii="Verdana" w:hAnsi="Verdana" w:cstheme="minorHAnsi"/>
                <w:b/>
                <w:sz w:val="20"/>
              </w:rPr>
              <w:t>podmiotu do oddania Wykonawcy</w:t>
            </w:r>
          </w:p>
          <w:p w14:paraId="5F69F321" w14:textId="77777777" w:rsidR="00EA7443" w:rsidRPr="00DC3F49" w:rsidRDefault="00EA7443" w:rsidP="000032C2">
            <w:pPr>
              <w:tabs>
                <w:tab w:val="left" w:pos="540"/>
              </w:tabs>
              <w:jc w:val="center"/>
              <w:rPr>
                <w:rFonts w:ascii="Verdana" w:hAnsi="Verdana" w:cstheme="minorHAnsi"/>
                <w:b/>
                <w:sz w:val="20"/>
              </w:rPr>
            </w:pPr>
            <w:r w:rsidRPr="00CC0B49">
              <w:rPr>
                <w:rFonts w:ascii="Verdana" w:hAnsi="Verdana" w:cstheme="minorHAnsi"/>
                <w:b/>
                <w:sz w:val="20"/>
              </w:rPr>
              <w:t xml:space="preserve">do dyspozycji niezbędnych zasobów w </w:t>
            </w:r>
            <w:r w:rsidRPr="00DC3F49">
              <w:rPr>
                <w:rFonts w:ascii="Verdana" w:hAnsi="Verdana" w:cstheme="minorHAnsi"/>
                <w:b/>
                <w:sz w:val="20"/>
              </w:rPr>
              <w:t xml:space="preserve">trakcie realizacji Zamówienia pn.: </w:t>
            </w:r>
          </w:p>
          <w:p w14:paraId="7EA115E5" w14:textId="4FE55A67" w:rsidR="00EA7443" w:rsidRPr="005F6A33" w:rsidRDefault="00EA7443" w:rsidP="000032C2">
            <w:pPr>
              <w:tabs>
                <w:tab w:val="left" w:pos="540"/>
              </w:tabs>
              <w:jc w:val="center"/>
              <w:rPr>
                <w:rFonts w:ascii="Verdana" w:hAnsi="Verdana" w:cstheme="minorHAnsi"/>
                <w:sz w:val="20"/>
              </w:rPr>
            </w:pPr>
            <w:r w:rsidRPr="005F6A33">
              <w:rPr>
                <w:rFonts w:ascii="Verdana" w:hAnsi="Verdana" w:cstheme="minorHAnsi"/>
                <w:b/>
                <w:sz w:val="20"/>
              </w:rPr>
              <w:t>„</w:t>
            </w:r>
            <w:r w:rsidR="00CC0B49" w:rsidRPr="005F6A33">
              <w:rPr>
                <w:rFonts w:ascii="Verdana" w:eastAsia="EUAlbertina-Regular-Identity-H" w:hAnsi="Verdana" w:cstheme="minorHAnsi"/>
                <w:sz w:val="20"/>
              </w:rPr>
              <w:t>Modernizacja instalacji wod-kan i toalet Budynku Rozdzielni Ciepła PGE Toruń S.A</w:t>
            </w:r>
            <w:r w:rsidRPr="005F6A33">
              <w:rPr>
                <w:rFonts w:ascii="Verdana" w:eastAsia="EUAlbertina-Regular-Identity-H" w:hAnsi="Verdana" w:cstheme="minorHAnsi"/>
                <w:sz w:val="20"/>
              </w:rPr>
              <w:t>.</w:t>
            </w:r>
            <w:r w:rsidRPr="005F6A33">
              <w:rPr>
                <w:rFonts w:ascii="Verdana" w:hAnsi="Verdana" w:cstheme="minorHAnsi"/>
                <w:b/>
                <w:sz w:val="20"/>
              </w:rPr>
              <w:t>”</w:t>
            </w:r>
            <w:r w:rsidRPr="005F6A33">
              <w:rPr>
                <w:rFonts w:ascii="Verdana" w:hAnsi="Verdana" w:cstheme="minorHAnsi"/>
                <w:sz w:val="20"/>
              </w:rPr>
              <w:t xml:space="preserve"> </w:t>
            </w:r>
          </w:p>
          <w:p w14:paraId="04D1FB64" w14:textId="2CC9F903" w:rsidR="00EA7443" w:rsidRPr="00DC3F49" w:rsidRDefault="00EA7443" w:rsidP="000032C2">
            <w:pPr>
              <w:tabs>
                <w:tab w:val="left" w:pos="540"/>
              </w:tabs>
              <w:jc w:val="center"/>
              <w:rPr>
                <w:rFonts w:ascii="Verdana" w:eastAsia="EUAlbertina-Regular-Identity-H" w:hAnsi="Verdana" w:cstheme="minorHAnsi"/>
                <w:sz w:val="20"/>
              </w:rPr>
            </w:pPr>
            <w:r w:rsidRPr="005F6A33">
              <w:rPr>
                <w:rFonts w:ascii="Verdana" w:hAnsi="Verdana" w:cstheme="minorHAnsi"/>
                <w:sz w:val="20"/>
              </w:rPr>
              <w:t>(</w:t>
            </w:r>
            <w:r w:rsidRPr="005F6A33">
              <w:rPr>
                <w:rFonts w:ascii="Verdana" w:eastAsia="EUAlbertina-Regular-Identity-H" w:hAnsi="Verdana" w:cstheme="minorHAnsi"/>
                <w:sz w:val="20"/>
              </w:rPr>
              <w:t>numer ref. postępowania:</w:t>
            </w:r>
            <w:r w:rsidR="007D66F8" w:rsidRPr="005F6A33">
              <w:rPr>
                <w:rFonts w:ascii="Verdana" w:eastAsia="EUAlbertina-Regular-Identity-H" w:hAnsi="Verdana" w:cstheme="minorHAnsi"/>
                <w:sz w:val="20"/>
              </w:rPr>
              <w:t xml:space="preserve"> </w:t>
            </w:r>
            <w:r w:rsidR="007D66F8" w:rsidRPr="005F6A33">
              <w:rPr>
                <w:rFonts w:ascii="Verdana" w:hAnsi="Verdana"/>
                <w:sz w:val="20"/>
              </w:rPr>
              <w:t>POST/PEC/PEC/ZNW/00426/2024</w:t>
            </w:r>
            <w:r w:rsidRPr="005F6A33">
              <w:rPr>
                <w:rFonts w:ascii="Verdana" w:eastAsia="EUAlbertina-Regular-Identity-H" w:hAnsi="Verdana" w:cstheme="minorHAnsi"/>
                <w:sz w:val="20"/>
              </w:rPr>
              <w:t>)</w:t>
            </w:r>
          </w:p>
          <w:p w14:paraId="06A5CEEC" w14:textId="77777777" w:rsidR="00EA7443" w:rsidRPr="002A6CA3" w:rsidRDefault="00EA7443" w:rsidP="000032C2">
            <w:pPr>
              <w:jc w:val="center"/>
              <w:rPr>
                <w:rFonts w:ascii="Verdana" w:hAnsi="Verdana" w:cstheme="minorHAnsi"/>
                <w:b/>
                <w:bCs/>
                <w:iCs/>
                <w:color w:val="FF0000"/>
                <w:sz w:val="20"/>
              </w:rPr>
            </w:pPr>
          </w:p>
        </w:tc>
      </w:tr>
    </w:tbl>
    <w:p w14:paraId="72F0E1CB" w14:textId="77777777" w:rsidR="00EA7443" w:rsidRPr="002A6CA3" w:rsidRDefault="00EA7443" w:rsidP="00EA7443">
      <w:pPr>
        <w:tabs>
          <w:tab w:val="left" w:pos="0"/>
        </w:tabs>
        <w:autoSpaceDE w:val="0"/>
        <w:autoSpaceDN w:val="0"/>
        <w:adjustRightInd w:val="0"/>
        <w:ind w:left="1418" w:hanging="1702"/>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624AE0" w14:paraId="5151D29B" w14:textId="77777777" w:rsidTr="000032C2">
        <w:trPr>
          <w:cantSplit/>
          <w:trHeight w:val="532"/>
        </w:trPr>
        <w:tc>
          <w:tcPr>
            <w:tcW w:w="4253" w:type="dxa"/>
            <w:shd w:val="clear" w:color="auto" w:fill="C6D9F1" w:themeFill="text2" w:themeFillTint="33"/>
            <w:vAlign w:val="center"/>
          </w:tcPr>
          <w:p w14:paraId="5DF1BCA6" w14:textId="77777777" w:rsidR="00EA7443" w:rsidRPr="002A6CA3" w:rsidRDefault="00EA7443" w:rsidP="00AB4C0C">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2A6CA3" w:rsidRDefault="00EA7443" w:rsidP="000077C9">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2A6CA3" w:rsidRDefault="00EA7443" w:rsidP="000032C2">
            <w:pPr>
              <w:jc w:val="center"/>
              <w:rPr>
                <w:rFonts w:ascii="Verdana" w:hAnsi="Verdana" w:cstheme="minorHAnsi"/>
                <w:sz w:val="20"/>
              </w:rPr>
            </w:pPr>
            <w:r w:rsidRPr="002A6CA3">
              <w:rPr>
                <w:rFonts w:ascii="Verdana" w:hAnsi="Verdana" w:cstheme="minorHAnsi"/>
                <w:sz w:val="20"/>
              </w:rPr>
              <w:t>NIP/REGON</w:t>
            </w:r>
          </w:p>
        </w:tc>
      </w:tr>
      <w:tr w:rsidR="00EA7443" w:rsidRPr="00624AE0" w14:paraId="107D0C87" w14:textId="77777777" w:rsidTr="000032C2">
        <w:trPr>
          <w:cantSplit/>
          <w:trHeight w:val="485"/>
        </w:trPr>
        <w:tc>
          <w:tcPr>
            <w:tcW w:w="4253"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268"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0D504A3E" w:rsidR="00EA7443" w:rsidRPr="002A6CA3" w:rsidRDefault="00EA7443" w:rsidP="00EA7443">
      <w:pPr>
        <w:autoSpaceDE w:val="0"/>
        <w:autoSpaceDN w:val="0"/>
        <w:adjustRightInd w:val="0"/>
        <w:spacing w:before="120" w:after="120" w:line="240" w:lineRule="auto"/>
        <w:ind w:left="-284"/>
        <w:rPr>
          <w:rFonts w:ascii="Verdana" w:hAnsi="Verdana" w:cstheme="minorHAnsi"/>
          <w:sz w:val="20"/>
        </w:rPr>
      </w:pPr>
      <w:r w:rsidRPr="00873E65">
        <w:rPr>
          <w:rFonts w:ascii="Verdana" w:hAnsi="Verdana" w:cstheme="minorHAnsi"/>
          <w:b/>
          <w:sz w:val="20"/>
        </w:rPr>
        <w:t>OŚWIADCZAMY</w:t>
      </w:r>
      <w:r w:rsidRPr="00873E65">
        <w:rPr>
          <w:rFonts w:ascii="Verdana" w:hAnsi="Verdana" w:cstheme="minorHAnsi"/>
          <w:sz w:val="20"/>
        </w:rPr>
        <w:t xml:space="preserve">, iż zobowiązujemy się do oddania Wykonawcy, tj. </w:t>
      </w:r>
      <w:r w:rsidR="000F3AAE" w:rsidRPr="005F6A33">
        <w:rPr>
          <w:rFonts w:ascii="Verdana" w:hAnsi="Verdana" w:cstheme="minorHAnsi"/>
          <w:sz w:val="20"/>
        </w:rPr>
        <w:t>………………………………….……... z </w:t>
      </w:r>
      <w:r w:rsidRPr="005F6A33">
        <w:rPr>
          <w:rFonts w:ascii="Verdana" w:hAnsi="Verdana" w:cstheme="minorHAnsi"/>
          <w:sz w:val="20"/>
        </w:rPr>
        <w:t>siedzibą w ……………………………………..,</w:t>
      </w:r>
      <w:r w:rsidRPr="00873E65">
        <w:rPr>
          <w:rFonts w:ascii="Verdana" w:hAnsi="Verdana" w:cstheme="minorHAnsi"/>
          <w:sz w:val="20"/>
        </w:rPr>
        <w:t xml:space="preserve"> do dyspozycji niezbędne zasoby na potrzeby realizacji przedmiotowego </w:t>
      </w:r>
      <w:r w:rsidRPr="005F6A33">
        <w:rPr>
          <w:rFonts w:ascii="Verdana" w:hAnsi="Verdana" w:cstheme="minorHAnsi"/>
          <w:sz w:val="20"/>
        </w:rPr>
        <w:t>Zamówienia</w:t>
      </w:r>
      <w:r w:rsidR="003F6267" w:rsidRPr="00873E65">
        <w:rPr>
          <w:rFonts w:ascii="Verdana" w:hAnsi="Verdana" w:cstheme="minorHAnsi"/>
          <w:sz w:val="20"/>
        </w:rPr>
        <w:t xml:space="preserve"> </w:t>
      </w:r>
      <w:r w:rsidRPr="00873E65">
        <w:rPr>
          <w:rFonts w:ascii="Verdana" w:hAnsi="Verdana" w:cstheme="minorHAnsi"/>
          <w:sz w:val="20"/>
        </w:rPr>
        <w:t>w zakresie:</w:t>
      </w:r>
      <w:r w:rsidRPr="002A6CA3">
        <w:rPr>
          <w:rFonts w:ascii="Verdana" w:hAnsi="Verdana" w:cstheme="minorHAnsi"/>
          <w:sz w:val="20"/>
        </w:rPr>
        <w:t xml:space="preserv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EA7443" w:rsidRPr="00624AE0" w14:paraId="7CDAEF18" w14:textId="77777777" w:rsidTr="006266DD">
        <w:trPr>
          <w:trHeight w:val="1171"/>
        </w:trPr>
        <w:tc>
          <w:tcPr>
            <w:tcW w:w="2156" w:type="dxa"/>
            <w:shd w:val="clear" w:color="auto" w:fill="C6D9F1" w:themeFill="text2" w:themeFillTint="33"/>
          </w:tcPr>
          <w:p w14:paraId="0023657F" w14:textId="77777777" w:rsidR="00EA7443" w:rsidRPr="002A6CA3" w:rsidRDefault="00EA7443" w:rsidP="00AB4C0C">
            <w:pPr>
              <w:autoSpaceDE w:val="0"/>
              <w:autoSpaceDN w:val="0"/>
              <w:adjustRightInd w:val="0"/>
              <w:jc w:val="center"/>
              <w:rPr>
                <w:rFonts w:ascii="Verdana" w:hAnsi="Verdana" w:cstheme="minorHAnsi"/>
                <w:b/>
                <w:sz w:val="20"/>
              </w:rPr>
            </w:pPr>
            <w:r w:rsidRPr="002A6CA3">
              <w:rPr>
                <w:rFonts w:ascii="Verdana" w:hAnsi="Verdana" w:cstheme="minorHAnsi"/>
                <w:b/>
                <w:sz w:val="20"/>
              </w:rPr>
              <w:t>Warunek, na spełnienie którego podmiot  udostępnia zasoby</w:t>
            </w:r>
          </w:p>
        </w:tc>
        <w:tc>
          <w:tcPr>
            <w:tcW w:w="1984" w:type="dxa"/>
            <w:shd w:val="clear" w:color="auto" w:fill="C6D9F1" w:themeFill="text2" w:themeFillTint="33"/>
          </w:tcPr>
          <w:p w14:paraId="68F97B12"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Rodzaj zasobu</w:t>
            </w:r>
          </w:p>
        </w:tc>
        <w:tc>
          <w:tcPr>
            <w:tcW w:w="1559" w:type="dxa"/>
            <w:shd w:val="clear" w:color="auto" w:fill="C6D9F1" w:themeFill="text2" w:themeFillTint="33"/>
          </w:tcPr>
          <w:p w14:paraId="45F35BC0"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Zakres udostępnianych zasobów</w:t>
            </w:r>
          </w:p>
        </w:tc>
        <w:tc>
          <w:tcPr>
            <w:tcW w:w="2410" w:type="dxa"/>
            <w:shd w:val="clear" w:color="auto" w:fill="C6D9F1" w:themeFill="text2" w:themeFillTint="33"/>
          </w:tcPr>
          <w:p w14:paraId="2413A06E"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 xml:space="preserve">Sposób wykorzystania zasobów przez Wykonawcę, przy wykonywaniu zamówienia </w:t>
            </w:r>
            <w:r w:rsidR="001B63ED" w:rsidRPr="002A6CA3">
              <w:rPr>
                <w:rFonts w:ascii="Verdana" w:hAnsi="Verdana" w:cstheme="minorHAnsi"/>
                <w:b/>
                <w:sz w:val="20"/>
              </w:rPr>
              <w:t>nie</w:t>
            </w:r>
            <w:r w:rsidRPr="002A6CA3">
              <w:rPr>
                <w:rFonts w:ascii="Verdana" w:hAnsi="Verdana" w:cstheme="minorHAnsi"/>
                <w:b/>
                <w:sz w:val="20"/>
              </w:rPr>
              <w:t>publicznego</w:t>
            </w:r>
          </w:p>
        </w:tc>
        <w:tc>
          <w:tcPr>
            <w:tcW w:w="2269" w:type="dxa"/>
            <w:shd w:val="clear" w:color="auto" w:fill="C6D9F1" w:themeFill="text2" w:themeFillTint="33"/>
          </w:tcPr>
          <w:p w14:paraId="1FFE60F9"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Czy zasoby są udostępniane na cały okres realizacji zamówienia/umowy (TAK/NIE</w:t>
            </w:r>
            <w:r w:rsidRPr="002A6CA3">
              <w:rPr>
                <w:rFonts w:ascii="Verdana" w:hAnsi="Verdana" w:cstheme="minorHAnsi"/>
                <w:b/>
                <w:sz w:val="20"/>
                <w:vertAlign w:val="superscript"/>
              </w:rPr>
              <w:footnoteReference w:id="7"/>
            </w:r>
            <w:r w:rsidRPr="002A6CA3">
              <w:rPr>
                <w:rFonts w:ascii="Verdana" w:hAnsi="Verdana" w:cstheme="minorHAnsi"/>
                <w:b/>
                <w:sz w:val="20"/>
              </w:rPr>
              <w:t>)</w:t>
            </w:r>
          </w:p>
        </w:tc>
      </w:tr>
      <w:tr w:rsidR="00EA7443" w:rsidRPr="00624AE0" w14:paraId="4627295B" w14:textId="77777777" w:rsidTr="006266DD">
        <w:trPr>
          <w:trHeight w:val="451"/>
        </w:trPr>
        <w:tc>
          <w:tcPr>
            <w:tcW w:w="2156" w:type="dxa"/>
            <w:shd w:val="clear" w:color="auto" w:fill="F2F2F2" w:themeFill="background1" w:themeFillShade="F2"/>
          </w:tcPr>
          <w:p w14:paraId="479D767F" w14:textId="77777777" w:rsidR="00EA7443" w:rsidRPr="005F6A33" w:rsidRDefault="001B63ED" w:rsidP="000032C2">
            <w:pPr>
              <w:autoSpaceDE w:val="0"/>
              <w:autoSpaceDN w:val="0"/>
              <w:adjustRightInd w:val="0"/>
              <w:spacing w:line="240" w:lineRule="auto"/>
              <w:jc w:val="center"/>
              <w:rPr>
                <w:rFonts w:ascii="Verdana" w:hAnsi="Verdana" w:cstheme="minorHAnsi"/>
                <w:sz w:val="20"/>
              </w:rPr>
            </w:pPr>
            <w:r w:rsidRPr="005F6A33">
              <w:rPr>
                <w:rFonts w:ascii="Verdana" w:hAnsi="Verdana" w:cstheme="minorHAnsi"/>
                <w:sz w:val="20"/>
              </w:rPr>
              <w:t>Wiedza/doświadczenie/zasoby kadrowe</w:t>
            </w:r>
          </w:p>
        </w:tc>
        <w:tc>
          <w:tcPr>
            <w:tcW w:w="1984" w:type="dxa"/>
            <w:shd w:val="clear" w:color="auto" w:fill="F2F2F2" w:themeFill="background1" w:themeFillShade="F2"/>
          </w:tcPr>
          <w:p w14:paraId="2865AB1F" w14:textId="5C3CEED5" w:rsidR="00F00E16" w:rsidRDefault="00EA7443">
            <w:pPr>
              <w:autoSpaceDE w:val="0"/>
              <w:autoSpaceDN w:val="0"/>
              <w:adjustRightInd w:val="0"/>
              <w:jc w:val="center"/>
              <w:rPr>
                <w:rFonts w:ascii="Verdana" w:hAnsi="Verdana" w:cstheme="minorHAnsi"/>
                <w:i/>
                <w:sz w:val="20"/>
              </w:rPr>
            </w:pPr>
            <w:r w:rsidRPr="005F6A33">
              <w:rPr>
                <w:rFonts w:ascii="Verdana" w:hAnsi="Verdana" w:cstheme="minorHAnsi"/>
                <w:i/>
                <w:sz w:val="20"/>
              </w:rPr>
              <w:t>Doświadczenie/</w:t>
            </w:r>
          </w:p>
          <w:p w14:paraId="7ED7AFDD" w14:textId="28A35811" w:rsidR="00EA7443" w:rsidRPr="005F6A33" w:rsidRDefault="00EA7443">
            <w:pPr>
              <w:autoSpaceDE w:val="0"/>
              <w:autoSpaceDN w:val="0"/>
              <w:adjustRightInd w:val="0"/>
              <w:jc w:val="center"/>
              <w:rPr>
                <w:rFonts w:ascii="Verdana" w:hAnsi="Verdana" w:cstheme="minorHAnsi"/>
                <w:i/>
                <w:sz w:val="20"/>
              </w:rPr>
            </w:pPr>
            <w:r w:rsidRPr="005F6A33">
              <w:rPr>
                <w:rFonts w:ascii="Verdana" w:hAnsi="Verdana" w:cstheme="minorHAnsi"/>
                <w:i/>
                <w:sz w:val="20"/>
              </w:rPr>
              <w:t xml:space="preserve">Zasoby osobowe </w:t>
            </w:r>
          </w:p>
        </w:tc>
        <w:tc>
          <w:tcPr>
            <w:tcW w:w="1559"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2A6CA3" w:rsidRDefault="00EA7443" w:rsidP="00EA7443">
      <w:pPr>
        <w:autoSpaceDE w:val="0"/>
        <w:autoSpaceDN w:val="0"/>
        <w:adjustRightInd w:val="0"/>
        <w:ind w:left="-284"/>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 xml:space="preserve">Prosimy nie modyfikować pól tabeli oznaczonych kolorem szarym. Podmiot </w:t>
      </w:r>
      <w:r w:rsidR="00AB4C0C" w:rsidRPr="002A6CA3">
        <w:rPr>
          <w:rFonts w:ascii="Verdana" w:hAnsi="Verdana" w:cstheme="minorHAnsi"/>
          <w:i/>
          <w:sz w:val="20"/>
        </w:rPr>
        <w:t>uz</w:t>
      </w:r>
      <w:r w:rsidRPr="002A6CA3">
        <w:rPr>
          <w:rFonts w:ascii="Verdana" w:hAnsi="Verdana" w:cstheme="minorHAnsi"/>
          <w:i/>
          <w:sz w:val="20"/>
        </w:rPr>
        <w:t>upełnia jedynie te pola (wiersze tabeli) w odniesieniu do których udostępnia zasoby. Pozostałe wiersze należy przekreślić, pozostawić puste lub usunąć.</w:t>
      </w:r>
    </w:p>
    <w:p w14:paraId="77F55DD1" w14:textId="77777777" w:rsidR="00EA7443" w:rsidRPr="002A6CA3" w:rsidRDefault="00EA7443" w:rsidP="00EA7443">
      <w:pPr>
        <w:rPr>
          <w:rFonts w:ascii="Verdana" w:hAnsi="Verdana" w:cstheme="minorHAnsi"/>
          <w:bCs/>
          <w:iCs/>
          <w:sz w:val="20"/>
        </w:rPr>
      </w:pPr>
    </w:p>
    <w:p w14:paraId="7FE3A76C" w14:textId="77777777" w:rsidR="003032AD" w:rsidRDefault="00A23FDE" w:rsidP="00A23FDE">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1B1D1B5B" w14:textId="0350465E" w:rsidR="00EA7443" w:rsidRPr="002A6CA3" w:rsidRDefault="00EA7443" w:rsidP="002A6CA3">
      <w:pPr>
        <w:ind w:left="4254"/>
        <w:jc w:val="left"/>
        <w:rPr>
          <w:rFonts w:ascii="Verdana" w:hAnsi="Verdana" w:cstheme="minorHAnsi"/>
          <w:bCs/>
          <w:iCs/>
          <w:sz w:val="20"/>
        </w:rPr>
      </w:pPr>
      <w:r w:rsidRPr="002A6CA3">
        <w:rPr>
          <w:rFonts w:ascii="Verdana" w:hAnsi="Verdana" w:cstheme="minorHAnsi"/>
          <w:bCs/>
          <w:iCs/>
          <w:sz w:val="20"/>
        </w:rPr>
        <w:t xml:space="preserve">                                                                                                                ............................................................................</w:t>
      </w:r>
    </w:p>
    <w:p w14:paraId="46AF326C" w14:textId="4EF151A5" w:rsidR="005F6A33" w:rsidRDefault="00EA7443" w:rsidP="00EA7443">
      <w:pPr>
        <w:autoSpaceDE w:val="0"/>
        <w:autoSpaceDN w:val="0"/>
        <w:adjustRightInd w:val="0"/>
        <w:ind w:left="4963"/>
        <w:rPr>
          <w:rFonts w:ascii="Verdana" w:hAnsi="Verdana" w:cstheme="minorHAnsi"/>
          <w:b/>
          <w:i/>
          <w:sz w:val="18"/>
          <w:szCs w:val="18"/>
        </w:rPr>
      </w:pPr>
      <w:r w:rsidRPr="002A6CA3">
        <w:rPr>
          <w:rFonts w:ascii="Verdana" w:hAnsi="Verdana" w:cstheme="minorHAnsi"/>
          <w:i/>
          <w:sz w:val="18"/>
          <w:szCs w:val="18"/>
        </w:rPr>
        <w:t xml:space="preserve">podpis  osoby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zasoby</w:t>
      </w:r>
    </w:p>
    <w:p w14:paraId="1AD5F565" w14:textId="77777777" w:rsidR="005F6A33" w:rsidRDefault="005F6A33">
      <w:pPr>
        <w:spacing w:line="240" w:lineRule="auto"/>
        <w:jc w:val="left"/>
        <w:rPr>
          <w:rFonts w:ascii="Verdana" w:hAnsi="Verdana" w:cstheme="minorHAnsi"/>
          <w:b/>
          <w:i/>
          <w:sz w:val="18"/>
          <w:szCs w:val="18"/>
        </w:rPr>
      </w:pPr>
      <w:r>
        <w:rPr>
          <w:rFonts w:ascii="Verdana" w:hAnsi="Verdana" w:cstheme="minorHAnsi"/>
          <w:b/>
          <w:i/>
          <w:sz w:val="18"/>
          <w:szCs w:val="18"/>
        </w:rPr>
        <w:br w:type="page"/>
      </w:r>
    </w:p>
    <w:p w14:paraId="69954FA2" w14:textId="640C4C01" w:rsidR="00EA7443" w:rsidRPr="002A6CA3" w:rsidRDefault="00EA7443" w:rsidP="00EA7443">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bookmarkStart w:id="6" w:name="_Toc122344844"/>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5</w:t>
      </w:r>
      <w:r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Pr="002A6CA3">
        <w:rPr>
          <w:rFonts w:ascii="Verdana" w:hAnsi="Verdana" w:cstheme="minorHAnsi"/>
          <w:sz w:val="20"/>
          <w:lang w:val="pl-PL"/>
        </w:rPr>
        <w:t xml:space="preserve"> –</w:t>
      </w:r>
      <w:bookmarkEnd w:id="6"/>
      <w:r w:rsidR="00125598">
        <w:rPr>
          <w:rFonts w:ascii="Verdana" w:hAnsi="Verdana" w:cstheme="minorHAnsi"/>
          <w:sz w:val="20"/>
          <w:lang w:val="pl-PL"/>
        </w:rPr>
        <w:t>nie dotyczy</w:t>
      </w:r>
    </w:p>
    <w:p w14:paraId="201CE227" w14:textId="3A859E03" w:rsidR="00DD1DDB" w:rsidRPr="002A6CA3" w:rsidRDefault="00DD1DDB" w:rsidP="00DD1DDB">
      <w:pPr>
        <w:tabs>
          <w:tab w:val="left" w:pos="3033"/>
          <w:tab w:val="center" w:pos="4536"/>
        </w:tabs>
        <w:spacing w:before="120" w:after="120" w:line="276" w:lineRule="auto"/>
        <w:jc w:val="left"/>
        <w:rPr>
          <w:rFonts w:ascii="Verdana" w:eastAsia="Calibri" w:hAnsi="Verdana" w:cstheme="minorHAnsi"/>
          <w:b/>
          <w:sz w:val="20"/>
        </w:rPr>
      </w:pPr>
      <w:r w:rsidRPr="002A6CA3">
        <w:rPr>
          <w:rFonts w:ascii="Verdana" w:eastAsia="Calibri" w:hAnsi="Verdana" w:cs="Arial"/>
          <w:b/>
          <w:sz w:val="20"/>
        </w:rPr>
        <w:tab/>
      </w:r>
      <w:r w:rsidRPr="002A6CA3">
        <w:rPr>
          <w:rFonts w:ascii="Verdana" w:eastAsia="Calibri" w:hAnsi="Verdana" w:cs="Arial"/>
          <w:b/>
          <w:sz w:val="20"/>
        </w:rPr>
        <w:tab/>
      </w:r>
    </w:p>
    <w:p w14:paraId="202BF34E" w14:textId="77777777" w:rsidR="00AB4C0C" w:rsidRPr="002A6CA3" w:rsidRDefault="00AB4C0C" w:rsidP="00DD1DDB">
      <w:pPr>
        <w:spacing w:line="240" w:lineRule="auto"/>
        <w:ind w:left="5398" w:right="68" w:hanging="153"/>
        <w:jc w:val="center"/>
        <w:rPr>
          <w:rFonts w:ascii="Verdana" w:hAnsi="Verdana" w:cstheme="minorHAnsi"/>
          <w:i/>
          <w:sz w:val="20"/>
        </w:rPr>
      </w:pPr>
    </w:p>
    <w:p w14:paraId="5121BE71" w14:textId="77777777" w:rsidR="00AB4C0C" w:rsidRPr="002A6CA3" w:rsidRDefault="00AB4C0C" w:rsidP="00DD1DDB">
      <w:pPr>
        <w:spacing w:line="240" w:lineRule="auto"/>
        <w:ind w:left="5398" w:right="68" w:hanging="153"/>
        <w:jc w:val="center"/>
        <w:rPr>
          <w:rFonts w:ascii="Verdana" w:hAnsi="Verdana" w:cstheme="minorHAnsi"/>
          <w:i/>
          <w:sz w:val="20"/>
        </w:rPr>
      </w:pPr>
    </w:p>
    <w:p w14:paraId="0A2D6BDC" w14:textId="77777777" w:rsidR="00CA696C" w:rsidRDefault="00CA696C">
      <w:pPr>
        <w:spacing w:line="240" w:lineRule="auto"/>
        <w:jc w:val="left"/>
        <w:rPr>
          <w:rFonts w:ascii="Verdana" w:hAnsi="Verdana" w:cstheme="minorHAnsi"/>
          <w:b/>
          <w:caps/>
          <w:kern w:val="28"/>
          <w:sz w:val="20"/>
        </w:rPr>
      </w:pPr>
      <w:bookmarkStart w:id="7" w:name="_Toc515896306"/>
      <w:bookmarkStart w:id="8" w:name="_Toc122344847"/>
      <w:r>
        <w:rPr>
          <w:rFonts w:ascii="Verdana" w:hAnsi="Verdana" w:cstheme="minorHAnsi"/>
          <w:sz w:val="20"/>
        </w:rPr>
        <w:br w:type="page"/>
      </w:r>
    </w:p>
    <w:p w14:paraId="3EDD80DF" w14:textId="5FDE94B6" w:rsidR="004A54CB" w:rsidRPr="002A6CA3" w:rsidRDefault="00F65191" w:rsidP="002965D7">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r w:rsidRPr="007B45CC">
        <w:rPr>
          <w:rFonts w:ascii="Verdana" w:hAnsi="Verdana" w:cstheme="minorHAnsi"/>
          <w:sz w:val="20"/>
          <w:lang w:val="pl-PL"/>
        </w:rPr>
        <w:lastRenderedPageBreak/>
        <w:t xml:space="preserve">ZAŁĄCZNIK NR </w:t>
      </w:r>
      <w:r w:rsidR="00AB4C0C" w:rsidRPr="007B45CC">
        <w:rPr>
          <w:rFonts w:ascii="Verdana" w:hAnsi="Verdana" w:cstheme="minorHAnsi"/>
          <w:sz w:val="20"/>
          <w:lang w:val="pl-PL"/>
        </w:rPr>
        <w:t>6</w:t>
      </w:r>
      <w:r w:rsidR="004A54CB" w:rsidRPr="007B45CC">
        <w:rPr>
          <w:rFonts w:ascii="Verdana" w:hAnsi="Verdana" w:cstheme="minorHAnsi"/>
          <w:sz w:val="20"/>
          <w:lang w:val="pl-PL"/>
        </w:rPr>
        <w:t xml:space="preserve"> DO </w:t>
      </w:r>
      <w:r w:rsidR="00904E94" w:rsidRPr="007B45CC">
        <w:rPr>
          <w:rFonts w:ascii="Verdana" w:hAnsi="Verdana" w:cstheme="minorHAnsi"/>
          <w:sz w:val="20"/>
          <w:lang w:val="pl-PL"/>
        </w:rPr>
        <w:t>SWZ</w:t>
      </w:r>
      <w:r w:rsidR="004A54CB" w:rsidRPr="007B45CC">
        <w:rPr>
          <w:rFonts w:ascii="Verdana" w:hAnsi="Verdana" w:cstheme="minorHAnsi"/>
          <w:sz w:val="20"/>
          <w:lang w:val="pl-PL"/>
        </w:rPr>
        <w:t xml:space="preserve"> – </w:t>
      </w:r>
      <w:bookmarkEnd w:id="7"/>
      <w:r w:rsidRPr="007B45CC">
        <w:rPr>
          <w:rFonts w:ascii="Verdana" w:hAnsi="Verdana" w:cstheme="minorHAnsi"/>
          <w:sz w:val="20"/>
          <w:lang w:val="pl-PL"/>
        </w:rPr>
        <w:t xml:space="preserve">WYKAZ WYKONANYCH </w:t>
      </w:r>
      <w:r w:rsidRPr="005F6A33">
        <w:rPr>
          <w:rFonts w:ascii="Verdana" w:hAnsi="Verdana" w:cstheme="minorHAnsi"/>
          <w:sz w:val="20"/>
          <w:lang w:val="pl-PL"/>
        </w:rPr>
        <w:t>ROBÓT BUDOWLANYCH</w:t>
      </w:r>
      <w:bookmarkEnd w:id="8"/>
    </w:p>
    <w:p w14:paraId="52A5C1A1" w14:textId="77777777" w:rsidR="00601841" w:rsidRPr="002A6CA3" w:rsidRDefault="00601841" w:rsidP="004A54CB">
      <w:pPr>
        <w:rPr>
          <w:rFonts w:ascii="Verdana" w:hAnsi="Verdana" w:cstheme="minorHAnsi"/>
          <w:sz w:val="20"/>
        </w:rPr>
      </w:pPr>
    </w:p>
    <w:p w14:paraId="3C02166E" w14:textId="6AC9DF9B" w:rsidR="00B3599D" w:rsidRPr="007B45CC" w:rsidRDefault="00B3599D" w:rsidP="00B3599D">
      <w:pPr>
        <w:spacing w:line="240" w:lineRule="auto"/>
        <w:jc w:val="center"/>
        <w:rPr>
          <w:rFonts w:ascii="Verdana" w:hAnsi="Verdana" w:cstheme="minorHAnsi"/>
          <w:b/>
          <w:sz w:val="20"/>
        </w:rPr>
      </w:pPr>
      <w:r w:rsidRPr="007B45CC">
        <w:rPr>
          <w:rFonts w:ascii="Verdana" w:hAnsi="Verdana" w:cstheme="minorHAnsi"/>
          <w:b/>
          <w:sz w:val="20"/>
        </w:rPr>
        <w:t xml:space="preserve">WYKAZ WYKONANYCH </w:t>
      </w:r>
      <w:r w:rsidR="004530E5" w:rsidRPr="005F6A33">
        <w:rPr>
          <w:rFonts w:ascii="Verdana" w:hAnsi="Verdana" w:cstheme="minorHAnsi"/>
          <w:b/>
          <w:sz w:val="20"/>
        </w:rPr>
        <w:t>ROBÓT BUDOWALNYCH</w:t>
      </w:r>
      <w:r w:rsidRPr="007B45CC">
        <w:rPr>
          <w:rFonts w:ascii="Verdana" w:hAnsi="Verdana" w:cstheme="minorHAnsi"/>
          <w:b/>
          <w:sz w:val="20"/>
        </w:rPr>
        <w:t xml:space="preserve"> </w:t>
      </w:r>
    </w:p>
    <w:p w14:paraId="372344BE" w14:textId="5D9439C3" w:rsidR="00B3599D" w:rsidRPr="007B45CC" w:rsidRDefault="00B3599D" w:rsidP="00B3599D">
      <w:pPr>
        <w:spacing w:line="240" w:lineRule="auto"/>
        <w:jc w:val="center"/>
        <w:rPr>
          <w:rFonts w:ascii="Verdana" w:hAnsi="Verdana" w:cstheme="minorHAnsi"/>
          <w:b/>
          <w:sz w:val="20"/>
        </w:rPr>
      </w:pPr>
      <w:r w:rsidRPr="007B45CC">
        <w:rPr>
          <w:rFonts w:ascii="Verdana" w:hAnsi="Verdana" w:cstheme="minorHAnsi"/>
          <w:b/>
          <w:sz w:val="20"/>
        </w:rPr>
        <w:t xml:space="preserve">W OKRESIE OSTATNICH </w:t>
      </w:r>
      <w:r w:rsidR="007B45CC" w:rsidRPr="005F6A33">
        <w:rPr>
          <w:rFonts w:ascii="Verdana" w:hAnsi="Verdana" w:cstheme="minorHAnsi"/>
          <w:b/>
          <w:sz w:val="20"/>
        </w:rPr>
        <w:t>5</w:t>
      </w:r>
      <w:r w:rsidRPr="005F6A33">
        <w:rPr>
          <w:rFonts w:ascii="Verdana" w:hAnsi="Verdana" w:cstheme="minorHAnsi"/>
          <w:b/>
          <w:sz w:val="20"/>
        </w:rPr>
        <w:t xml:space="preserve"> LAT</w:t>
      </w:r>
      <w:r w:rsidRPr="007B45CC">
        <w:rPr>
          <w:rFonts w:ascii="Verdana" w:hAnsi="Verdana" w:cstheme="minorHAnsi"/>
          <w:b/>
          <w:sz w:val="20"/>
        </w:rPr>
        <w:t xml:space="preserve"> Z PODANIEM </w:t>
      </w:r>
    </w:p>
    <w:p w14:paraId="5F10EB23" w14:textId="77777777" w:rsidR="00B3599D" w:rsidRPr="002A6CA3" w:rsidRDefault="00B3599D" w:rsidP="00B3599D">
      <w:pPr>
        <w:spacing w:line="240" w:lineRule="auto"/>
        <w:jc w:val="center"/>
        <w:rPr>
          <w:rFonts w:ascii="Verdana" w:hAnsi="Verdana" w:cstheme="minorHAnsi"/>
          <w:b/>
          <w:sz w:val="20"/>
        </w:rPr>
      </w:pPr>
      <w:r w:rsidRPr="005F6A33">
        <w:rPr>
          <w:rFonts w:ascii="Verdana" w:hAnsi="Verdana" w:cstheme="minorHAnsi"/>
          <w:b/>
          <w:sz w:val="20"/>
        </w:rPr>
        <w:t>WARTOŚCI,</w:t>
      </w:r>
      <w:r w:rsidRPr="007B45CC">
        <w:rPr>
          <w:rFonts w:ascii="Verdana" w:hAnsi="Verdana" w:cstheme="minorHAnsi"/>
          <w:b/>
          <w:sz w:val="20"/>
        </w:rPr>
        <w:t xml:space="preserve"> PRZEDMIOTU, DAT ICH WYKONANIA I ODBIORCÓW</w:t>
      </w:r>
    </w:p>
    <w:p w14:paraId="27198DCF" w14:textId="77777777" w:rsidR="00B3599D" w:rsidRPr="002A6CA3" w:rsidRDefault="00B3599D" w:rsidP="00B3599D">
      <w:pPr>
        <w:rPr>
          <w:rFonts w:ascii="Verdana" w:hAnsi="Verdana" w:cstheme="minorHAnsi"/>
          <w:sz w:val="20"/>
        </w:rPr>
      </w:pPr>
    </w:p>
    <w:p w14:paraId="1A620DDA" w14:textId="5176E154" w:rsidR="00B3599D" w:rsidRPr="00C61E6D" w:rsidRDefault="00F65191" w:rsidP="009C4AC1">
      <w:pPr>
        <w:spacing w:after="120" w:line="240" w:lineRule="auto"/>
        <w:ind w:left="-284"/>
        <w:rPr>
          <w:rFonts w:ascii="Verdana" w:hAnsi="Verdana" w:cstheme="minorHAnsi"/>
          <w:sz w:val="20"/>
          <w:lang w:eastAsia="pl-PL"/>
        </w:rPr>
      </w:pPr>
      <w:r w:rsidRPr="002A6CA3">
        <w:rPr>
          <w:rFonts w:ascii="Verdana" w:hAnsi="Verdana" w:cstheme="minorHAnsi"/>
          <w:sz w:val="20"/>
          <w:lang w:eastAsia="pl-PL"/>
        </w:rPr>
        <w:t xml:space="preserve">W związku z ubieganiem się o udzielenie zamówienia </w:t>
      </w:r>
      <w:r w:rsidR="00AB4C0C" w:rsidRPr="002A6CA3">
        <w:rPr>
          <w:rFonts w:ascii="Verdana" w:hAnsi="Verdana" w:cstheme="minorHAnsi"/>
          <w:sz w:val="20"/>
          <w:lang w:eastAsia="pl-PL"/>
        </w:rPr>
        <w:t>nie</w:t>
      </w:r>
      <w:r w:rsidRPr="002A6CA3">
        <w:rPr>
          <w:rFonts w:ascii="Verdana" w:hAnsi="Verdana" w:cstheme="minorHAnsi"/>
          <w:sz w:val="20"/>
          <w:lang w:eastAsia="pl-PL"/>
        </w:rPr>
        <w:t xml:space="preserve">publicznego w postępowaniu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lang w:eastAsia="pl-PL"/>
        </w:rPr>
        <w:t>prowadzonym</w:t>
      </w:r>
      <w:r w:rsidR="00B3599D" w:rsidRPr="002A6CA3">
        <w:rPr>
          <w:rFonts w:ascii="Verdana" w:hAnsi="Verdana" w:cstheme="minorHAnsi"/>
          <w:sz w:val="20"/>
          <w:lang w:eastAsia="pl-PL"/>
        </w:rPr>
        <w:t xml:space="preserve"> w trybie przetargu nieograniczonego </w:t>
      </w:r>
      <w:r w:rsidR="00615C5F">
        <w:rPr>
          <w:rFonts w:ascii="Verdana" w:hAnsi="Verdana" w:cstheme="minorHAnsi"/>
          <w:sz w:val="20"/>
          <w:lang w:eastAsia="pl-PL"/>
        </w:rPr>
        <w:t>pn.</w:t>
      </w:r>
      <w:r w:rsidR="00615C5F" w:rsidRPr="002A6CA3">
        <w:rPr>
          <w:rFonts w:ascii="Verdana" w:hAnsi="Verdana" w:cstheme="minorHAnsi"/>
          <w:sz w:val="20"/>
          <w:lang w:eastAsia="pl-PL"/>
        </w:rPr>
        <w:t xml:space="preserve"> </w:t>
      </w:r>
      <w:r w:rsidR="007B45CC">
        <w:rPr>
          <w:rFonts w:ascii="Verdana" w:hAnsi="Verdana" w:cstheme="minorHAnsi"/>
          <w:sz w:val="20"/>
          <w:lang w:eastAsia="pl-PL"/>
        </w:rPr>
        <w:t>„</w:t>
      </w:r>
      <w:r w:rsidR="007B45CC" w:rsidRPr="005F6A33">
        <w:rPr>
          <w:rFonts w:ascii="Verdana" w:hAnsi="Verdana" w:cstheme="minorHAnsi"/>
          <w:b/>
          <w:sz w:val="20"/>
          <w:lang w:eastAsia="pl-PL"/>
        </w:rPr>
        <w:t>Modernizacja instalacji wod-kan i toalet Budynku Rozdzielni Ciepła PGE Toruń S.A.</w:t>
      </w:r>
      <w:r w:rsidR="007B45CC" w:rsidRPr="005F6A33">
        <w:rPr>
          <w:rFonts w:ascii="Verdana" w:hAnsi="Verdana" w:cstheme="minorHAnsi"/>
          <w:sz w:val="20"/>
          <w:lang w:eastAsia="pl-PL"/>
        </w:rPr>
        <w:t xml:space="preserve">” </w:t>
      </w:r>
      <w:r w:rsidR="00B3599D" w:rsidRPr="005F6A33">
        <w:rPr>
          <w:rFonts w:ascii="Verdana" w:hAnsi="Verdana" w:cstheme="minorHAnsi"/>
          <w:sz w:val="20"/>
          <w:lang w:eastAsia="pl-PL"/>
        </w:rPr>
        <w:t xml:space="preserve">(numer ref. postępowania: </w:t>
      </w:r>
      <w:r w:rsidR="007B45CC" w:rsidRPr="005F6A33">
        <w:rPr>
          <w:rFonts w:ascii="Verdana" w:hAnsi="Verdana" w:cstheme="minorHAnsi"/>
          <w:sz w:val="20"/>
          <w:lang w:eastAsia="pl-PL"/>
        </w:rPr>
        <w:t>POST</w:t>
      </w:r>
      <w:r w:rsidR="007B45CC" w:rsidRPr="00C61E6D">
        <w:rPr>
          <w:rFonts w:ascii="Calibri" w:hAnsi="Calibri"/>
          <w:szCs w:val="16"/>
        </w:rPr>
        <w:t>/PEC/PEC/ZNW/00426/2024</w:t>
      </w:r>
      <w:r w:rsidR="00B3599D" w:rsidRPr="005F6A33">
        <w:rPr>
          <w:rFonts w:ascii="Verdana" w:hAnsi="Verdana" w:cstheme="minorHAnsi"/>
          <w:sz w:val="20"/>
        </w:rPr>
        <w:t>)</w:t>
      </w:r>
      <w:r w:rsidR="00B3599D" w:rsidRPr="005F6A33">
        <w:rPr>
          <w:rFonts w:ascii="Verdana" w:hAnsi="Verdana" w:cstheme="minorHAnsi"/>
          <w:b/>
          <w:sz w:val="20"/>
        </w:rPr>
        <w:t>,</w:t>
      </w:r>
      <w:r w:rsidR="00B3599D" w:rsidRPr="00C61E6D">
        <w:rPr>
          <w:rFonts w:ascii="Verdana" w:hAnsi="Verdana" w:cstheme="minorHAnsi"/>
          <w:b/>
          <w:sz w:val="20"/>
        </w:rPr>
        <w:t xml:space="preserve"> </w:t>
      </w:r>
      <w:r w:rsidR="00B3599D" w:rsidRPr="00C61E6D">
        <w:rPr>
          <w:rFonts w:ascii="Verdana" w:hAnsi="Verdana" w:cstheme="minorHAnsi"/>
          <w:b/>
          <w:sz w:val="20"/>
          <w:lang w:eastAsia="pl-PL"/>
        </w:rPr>
        <w:t>OŚWIADCZAMY</w:t>
      </w:r>
      <w:r w:rsidR="00B3599D" w:rsidRPr="00C61E6D">
        <w:rPr>
          <w:rFonts w:ascii="Verdana" w:hAnsi="Verdana" w:cstheme="minorHAnsi"/>
          <w:sz w:val="20"/>
          <w:lang w:eastAsia="pl-PL"/>
        </w:rPr>
        <w:t xml:space="preserve">, </w:t>
      </w:r>
      <w:r w:rsidR="00B3599D" w:rsidRPr="00C61E6D">
        <w:rPr>
          <w:rFonts w:ascii="Verdana" w:hAnsi="Verdana" w:cstheme="minorHAnsi"/>
          <w:bCs/>
          <w:sz w:val="20"/>
          <w:lang w:eastAsia="pl-PL"/>
        </w:rPr>
        <w:t>że</w:t>
      </w:r>
      <w:r w:rsidR="00B3599D" w:rsidRPr="00C61E6D">
        <w:rPr>
          <w:rFonts w:ascii="Verdana" w:hAnsi="Verdana" w:cstheme="minorHAnsi"/>
          <w:sz w:val="20"/>
          <w:lang w:eastAsia="pl-PL"/>
        </w:rPr>
        <w:t xml:space="preserve"> w okresie ostatnich </w:t>
      </w:r>
      <w:r w:rsidR="00544D2E" w:rsidRPr="005F6A33">
        <w:rPr>
          <w:rFonts w:ascii="Verdana" w:hAnsi="Verdana" w:cstheme="minorHAnsi"/>
          <w:sz w:val="20"/>
          <w:lang w:eastAsia="pl-PL"/>
        </w:rPr>
        <w:t>……..</w:t>
      </w:r>
      <w:r w:rsidR="00B3599D" w:rsidRPr="005F6A33">
        <w:rPr>
          <w:rFonts w:ascii="Verdana" w:hAnsi="Verdana" w:cstheme="minorHAnsi"/>
          <w:sz w:val="20"/>
          <w:lang w:eastAsia="pl-PL"/>
        </w:rPr>
        <w:t xml:space="preserve"> lat</w:t>
      </w:r>
      <w:r w:rsidR="00B3599D" w:rsidRPr="00C61E6D">
        <w:rPr>
          <w:rFonts w:ascii="Verdana" w:hAnsi="Verdana" w:cstheme="minorHAnsi"/>
          <w:sz w:val="20"/>
          <w:lang w:eastAsia="pl-PL"/>
        </w:rPr>
        <w:t xml:space="preserve"> przed upływem terminu składania Ofert wykonaliśmy następujące </w:t>
      </w:r>
      <w:r w:rsidR="00B3599D" w:rsidRPr="005F6A33">
        <w:rPr>
          <w:rFonts w:ascii="Verdana" w:hAnsi="Verdana" w:cstheme="minorHAnsi"/>
          <w:sz w:val="20"/>
          <w:lang w:eastAsia="pl-PL"/>
        </w:rPr>
        <w:t>roboty budowlane</w:t>
      </w:r>
      <w:r w:rsidR="00B3599D" w:rsidRPr="00C61E6D">
        <w:rPr>
          <w:rFonts w:ascii="Verdana" w:hAnsi="Verdana" w:cstheme="minorHAnsi"/>
          <w:sz w:val="20"/>
          <w:lang w:eastAsia="pl-PL"/>
        </w:rPr>
        <w:t>:</w:t>
      </w:r>
    </w:p>
    <w:tbl>
      <w:tblPr>
        <w:tblW w:w="9356"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1701"/>
        <w:gridCol w:w="1842"/>
        <w:gridCol w:w="1531"/>
        <w:gridCol w:w="1559"/>
        <w:gridCol w:w="2126"/>
      </w:tblGrid>
      <w:tr w:rsidR="00B3599D" w:rsidRPr="00624AE0" w14:paraId="5576ABDA" w14:textId="77777777" w:rsidTr="000F3AAE">
        <w:trPr>
          <w:cantSplit/>
          <w:trHeight w:val="737"/>
          <w:tblHeader/>
        </w:trPr>
        <w:tc>
          <w:tcPr>
            <w:tcW w:w="597" w:type="dxa"/>
            <w:vMerge w:val="restart"/>
            <w:tcBorders>
              <w:top w:val="single" w:sz="4" w:space="0" w:color="auto"/>
              <w:left w:val="single" w:sz="4" w:space="0" w:color="auto"/>
            </w:tcBorders>
            <w:shd w:val="clear" w:color="auto" w:fill="C6D9F1" w:themeFill="text2" w:themeFillTint="33"/>
            <w:vAlign w:val="center"/>
          </w:tcPr>
          <w:p w14:paraId="3EBA1AE5" w14:textId="77777777" w:rsidR="00B3599D" w:rsidRPr="00C61E6D" w:rsidRDefault="00B3599D" w:rsidP="00B3599D">
            <w:pPr>
              <w:jc w:val="center"/>
              <w:rPr>
                <w:rFonts w:ascii="Verdana" w:hAnsi="Verdana" w:cstheme="minorHAnsi"/>
                <w:i/>
                <w:sz w:val="20"/>
              </w:rPr>
            </w:pPr>
          </w:p>
          <w:p w14:paraId="04A68D99" w14:textId="77777777" w:rsidR="00B3599D" w:rsidRPr="00C61E6D" w:rsidRDefault="00B3599D" w:rsidP="00B3599D">
            <w:pPr>
              <w:jc w:val="center"/>
              <w:rPr>
                <w:rFonts w:ascii="Verdana" w:hAnsi="Verdana" w:cstheme="minorHAnsi"/>
                <w:i/>
                <w:sz w:val="20"/>
              </w:rPr>
            </w:pPr>
            <w:r w:rsidRPr="00C61E6D">
              <w:rPr>
                <w:rFonts w:ascii="Verdana" w:hAnsi="Verdana" w:cstheme="minorHAnsi"/>
                <w:i/>
                <w:sz w:val="20"/>
              </w:rPr>
              <w:t>Lp.</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92E839" w14:textId="77777777" w:rsidR="00B3599D" w:rsidRPr="00C61E6D" w:rsidRDefault="00B3599D" w:rsidP="00B3599D">
            <w:pPr>
              <w:jc w:val="center"/>
              <w:rPr>
                <w:rFonts w:ascii="Verdana" w:hAnsi="Verdana" w:cstheme="minorHAnsi"/>
                <w:i/>
                <w:sz w:val="20"/>
              </w:rPr>
            </w:pPr>
          </w:p>
          <w:p w14:paraId="12E38AAE" w14:textId="77777777" w:rsidR="00B3599D" w:rsidRPr="00C61E6D" w:rsidRDefault="00B3599D" w:rsidP="00B3599D">
            <w:pPr>
              <w:spacing w:line="240" w:lineRule="auto"/>
              <w:jc w:val="center"/>
              <w:rPr>
                <w:rFonts w:ascii="Verdana" w:hAnsi="Verdana" w:cstheme="minorHAnsi"/>
                <w:i/>
                <w:sz w:val="20"/>
              </w:rPr>
            </w:pPr>
            <w:r w:rsidRPr="00C61E6D">
              <w:rPr>
                <w:rFonts w:ascii="Verdana" w:hAnsi="Verdana" w:cstheme="minorHAnsi"/>
                <w:i/>
                <w:sz w:val="20"/>
              </w:rPr>
              <w:t xml:space="preserve">Przedmiot zamówienia </w:t>
            </w:r>
          </w:p>
          <w:p w14:paraId="3E4C02FD" w14:textId="77777777" w:rsidR="00B3599D" w:rsidRPr="00C61E6D" w:rsidRDefault="00B3599D" w:rsidP="00B3599D">
            <w:pPr>
              <w:spacing w:line="240" w:lineRule="auto"/>
              <w:jc w:val="center"/>
              <w:rPr>
                <w:rFonts w:ascii="Verdana" w:hAnsi="Verdana" w:cstheme="minorHAnsi"/>
                <w:i/>
                <w:sz w:val="20"/>
              </w:rPr>
            </w:pPr>
          </w:p>
        </w:tc>
        <w:tc>
          <w:tcPr>
            <w:tcW w:w="1842" w:type="dxa"/>
            <w:vMerge w:val="restart"/>
            <w:tcBorders>
              <w:top w:val="single" w:sz="4" w:space="0" w:color="auto"/>
            </w:tcBorders>
            <w:shd w:val="clear" w:color="auto" w:fill="C6D9F1" w:themeFill="text2" w:themeFillTint="33"/>
          </w:tcPr>
          <w:p w14:paraId="051B6C38" w14:textId="77777777" w:rsidR="00B3599D" w:rsidRPr="00C61E6D" w:rsidRDefault="00B3599D" w:rsidP="00B3599D">
            <w:pPr>
              <w:jc w:val="center"/>
              <w:rPr>
                <w:rFonts w:ascii="Verdana" w:hAnsi="Verdana" w:cstheme="minorHAnsi"/>
                <w:i/>
                <w:sz w:val="20"/>
              </w:rPr>
            </w:pPr>
          </w:p>
          <w:p w14:paraId="08135EB0" w14:textId="2736A53C" w:rsidR="00B3599D" w:rsidRPr="00C61E6D" w:rsidRDefault="00B3599D" w:rsidP="00B3599D">
            <w:pPr>
              <w:jc w:val="center"/>
              <w:rPr>
                <w:rFonts w:ascii="Verdana" w:hAnsi="Verdana" w:cstheme="minorHAnsi"/>
                <w:i/>
                <w:sz w:val="20"/>
              </w:rPr>
            </w:pPr>
            <w:r w:rsidRPr="00C61E6D">
              <w:rPr>
                <w:rFonts w:ascii="Verdana" w:hAnsi="Verdana" w:cstheme="minorHAnsi"/>
                <w:i/>
                <w:sz w:val="20"/>
              </w:rPr>
              <w:t>Wartość zrealizowanych usług/dostaw</w:t>
            </w:r>
            <w:r w:rsidR="0091654E" w:rsidRPr="00C61E6D">
              <w:rPr>
                <w:rFonts w:ascii="Verdana" w:hAnsi="Verdana" w:cstheme="minorHAnsi"/>
                <w:i/>
                <w:sz w:val="20"/>
              </w:rPr>
              <w:t>/</w:t>
            </w:r>
            <w:r w:rsidR="000F3AAE" w:rsidRPr="00C61E6D">
              <w:rPr>
                <w:rFonts w:ascii="Verdana" w:hAnsi="Verdana" w:cstheme="minorHAnsi"/>
                <w:i/>
                <w:sz w:val="20"/>
              </w:rPr>
              <w:t xml:space="preserve"> </w:t>
            </w:r>
            <w:r w:rsidR="0091654E" w:rsidRPr="00C61E6D">
              <w:rPr>
                <w:rFonts w:ascii="Verdana" w:hAnsi="Verdana" w:cstheme="minorHAnsi"/>
                <w:i/>
                <w:sz w:val="20"/>
              </w:rPr>
              <w:t>robót</w:t>
            </w:r>
            <w:r w:rsidRPr="00C61E6D">
              <w:rPr>
                <w:rFonts w:ascii="Verdana" w:hAnsi="Verdana" w:cstheme="minorHAnsi"/>
                <w:i/>
                <w:sz w:val="20"/>
              </w:rPr>
              <w:t xml:space="preserve"> </w:t>
            </w:r>
          </w:p>
        </w:tc>
        <w:tc>
          <w:tcPr>
            <w:tcW w:w="3090" w:type="dxa"/>
            <w:gridSpan w:val="2"/>
            <w:tcBorders>
              <w:top w:val="single" w:sz="4" w:space="0" w:color="auto"/>
              <w:bottom w:val="single" w:sz="4" w:space="0" w:color="auto"/>
            </w:tcBorders>
            <w:shd w:val="clear" w:color="auto" w:fill="C6D9F1" w:themeFill="text2" w:themeFillTint="33"/>
            <w:vAlign w:val="center"/>
          </w:tcPr>
          <w:p w14:paraId="6A243E35" w14:textId="5499A026" w:rsidR="00B3599D" w:rsidRPr="00C61E6D" w:rsidRDefault="00B3599D">
            <w:pPr>
              <w:jc w:val="center"/>
              <w:rPr>
                <w:rFonts w:ascii="Verdana" w:hAnsi="Verdana" w:cstheme="minorHAnsi"/>
                <w:i/>
                <w:sz w:val="20"/>
              </w:rPr>
            </w:pPr>
            <w:r w:rsidRPr="00C61E6D">
              <w:rPr>
                <w:rFonts w:ascii="Verdana" w:hAnsi="Verdana" w:cstheme="minorHAnsi"/>
                <w:i/>
                <w:sz w:val="20"/>
              </w:rPr>
              <w:t xml:space="preserve">Termin realizacji </w:t>
            </w:r>
            <w:r w:rsidR="0091654E" w:rsidRPr="005F6A33">
              <w:rPr>
                <w:rFonts w:ascii="Verdana" w:hAnsi="Verdana" w:cstheme="minorHAnsi"/>
                <w:i/>
                <w:sz w:val="20"/>
              </w:rPr>
              <w:t>robót</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B7360E8" w14:textId="77777777" w:rsidR="00B3599D" w:rsidRPr="00C61E6D" w:rsidRDefault="00B3599D" w:rsidP="00B3599D">
            <w:pPr>
              <w:jc w:val="center"/>
              <w:rPr>
                <w:rFonts w:ascii="Verdana" w:hAnsi="Verdana" w:cstheme="minorHAnsi"/>
                <w:i/>
                <w:sz w:val="20"/>
              </w:rPr>
            </w:pPr>
          </w:p>
          <w:p w14:paraId="64595C1A" w14:textId="77777777" w:rsidR="00B3599D" w:rsidRPr="00C61E6D" w:rsidRDefault="00B3599D" w:rsidP="00B3599D">
            <w:pPr>
              <w:spacing w:line="240" w:lineRule="auto"/>
              <w:jc w:val="center"/>
              <w:rPr>
                <w:rFonts w:ascii="Verdana" w:hAnsi="Verdana" w:cstheme="minorHAnsi"/>
                <w:i/>
                <w:sz w:val="20"/>
                <w:lang w:eastAsia="pl-PL"/>
              </w:rPr>
            </w:pPr>
            <w:r w:rsidRPr="00C61E6D">
              <w:rPr>
                <w:rFonts w:ascii="Verdana" w:hAnsi="Verdana" w:cstheme="minorHAnsi"/>
                <w:i/>
                <w:sz w:val="20"/>
                <w:lang w:eastAsia="pl-PL"/>
              </w:rPr>
              <w:t>Nazwa Odbiorcy</w:t>
            </w:r>
          </w:p>
          <w:p w14:paraId="532F37A6" w14:textId="69E9AF93" w:rsidR="00B3599D" w:rsidRPr="002A6CA3" w:rsidRDefault="00B3599D" w:rsidP="00B3599D">
            <w:pPr>
              <w:spacing w:line="240" w:lineRule="auto"/>
              <w:jc w:val="center"/>
              <w:rPr>
                <w:rFonts w:ascii="Verdana" w:hAnsi="Verdana" w:cstheme="minorHAnsi"/>
                <w:i/>
                <w:sz w:val="20"/>
                <w:lang w:eastAsia="pl-PL"/>
              </w:rPr>
            </w:pPr>
            <w:r w:rsidRPr="00C61E6D">
              <w:rPr>
                <w:rFonts w:ascii="Verdana" w:hAnsi="Verdana" w:cstheme="minorHAnsi"/>
                <w:i/>
                <w:sz w:val="20"/>
                <w:lang w:eastAsia="pl-PL"/>
              </w:rPr>
              <w:t>(wraz</w:t>
            </w:r>
            <w:r w:rsidR="000F3AAE" w:rsidRPr="00C61E6D">
              <w:rPr>
                <w:rFonts w:ascii="Verdana" w:hAnsi="Verdana" w:cstheme="minorHAnsi"/>
                <w:i/>
                <w:sz w:val="20"/>
                <w:lang w:eastAsia="pl-PL"/>
              </w:rPr>
              <w:t xml:space="preserve"> z adresem i </w:t>
            </w:r>
            <w:r w:rsidRPr="00C61E6D">
              <w:rPr>
                <w:rFonts w:ascii="Verdana" w:hAnsi="Verdana" w:cstheme="minorHAnsi"/>
                <w:i/>
                <w:sz w:val="20"/>
                <w:lang w:eastAsia="pl-PL"/>
              </w:rPr>
              <w:t>nr telefonu)</w:t>
            </w:r>
          </w:p>
        </w:tc>
      </w:tr>
      <w:tr w:rsidR="00B3599D" w:rsidRPr="00624AE0" w14:paraId="6782B4CA" w14:textId="77777777" w:rsidTr="000F3AAE">
        <w:trPr>
          <w:cantSplit/>
          <w:trHeight w:val="504"/>
          <w:tblHeader/>
        </w:trPr>
        <w:tc>
          <w:tcPr>
            <w:tcW w:w="597" w:type="dxa"/>
            <w:vMerge/>
            <w:tcBorders>
              <w:left w:val="single" w:sz="4" w:space="0" w:color="auto"/>
            </w:tcBorders>
            <w:vAlign w:val="center"/>
          </w:tcPr>
          <w:p w14:paraId="44ABAE26" w14:textId="77777777" w:rsidR="00B3599D" w:rsidRPr="002A6CA3" w:rsidRDefault="00B3599D" w:rsidP="00B3599D">
            <w:pPr>
              <w:jc w:val="center"/>
              <w:rPr>
                <w:rFonts w:ascii="Verdana" w:hAnsi="Verdana" w:cstheme="minorHAnsi"/>
                <w:i/>
                <w:sz w:val="20"/>
              </w:rPr>
            </w:pPr>
          </w:p>
        </w:tc>
        <w:tc>
          <w:tcPr>
            <w:tcW w:w="1701" w:type="dxa"/>
            <w:vMerge/>
            <w:tcBorders>
              <w:top w:val="nil"/>
              <w:right w:val="single" w:sz="4" w:space="0" w:color="auto"/>
            </w:tcBorders>
            <w:vAlign w:val="center"/>
          </w:tcPr>
          <w:p w14:paraId="0944CD7C" w14:textId="77777777" w:rsidR="00B3599D" w:rsidRPr="002A6CA3" w:rsidRDefault="00B3599D" w:rsidP="00B3599D">
            <w:pPr>
              <w:jc w:val="center"/>
              <w:rPr>
                <w:rFonts w:ascii="Verdana" w:hAnsi="Verdana" w:cstheme="minorHAnsi"/>
                <w:i/>
                <w:sz w:val="20"/>
              </w:rPr>
            </w:pPr>
          </w:p>
        </w:tc>
        <w:tc>
          <w:tcPr>
            <w:tcW w:w="1842" w:type="dxa"/>
            <w:vMerge/>
          </w:tcPr>
          <w:p w14:paraId="2F8BD42E" w14:textId="77777777" w:rsidR="00B3599D" w:rsidRPr="002A6CA3" w:rsidRDefault="00B3599D" w:rsidP="00B3599D">
            <w:pPr>
              <w:jc w:val="center"/>
              <w:rPr>
                <w:rFonts w:ascii="Verdana" w:hAnsi="Verdana" w:cstheme="minorHAnsi"/>
                <w:i/>
                <w:sz w:val="20"/>
              </w:rPr>
            </w:pPr>
          </w:p>
        </w:tc>
        <w:tc>
          <w:tcPr>
            <w:tcW w:w="1531" w:type="dxa"/>
            <w:tcBorders>
              <w:top w:val="nil"/>
            </w:tcBorders>
            <w:shd w:val="clear" w:color="auto" w:fill="F2F2F2" w:themeFill="background1" w:themeFillShade="F2"/>
            <w:vAlign w:val="center"/>
          </w:tcPr>
          <w:p w14:paraId="2257C327"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Data</w:t>
            </w:r>
          </w:p>
          <w:p w14:paraId="1BE66BDD"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Rozpoczęcia</w:t>
            </w:r>
          </w:p>
        </w:tc>
        <w:tc>
          <w:tcPr>
            <w:tcW w:w="1559" w:type="dxa"/>
            <w:tcBorders>
              <w:top w:val="nil"/>
              <w:right w:val="single" w:sz="4" w:space="0" w:color="auto"/>
            </w:tcBorders>
            <w:shd w:val="clear" w:color="auto" w:fill="F2F2F2" w:themeFill="background1" w:themeFillShade="F2"/>
            <w:vAlign w:val="center"/>
          </w:tcPr>
          <w:p w14:paraId="71C4B5B4"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Data</w:t>
            </w:r>
          </w:p>
          <w:p w14:paraId="227BB1FA"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zakończenia</w:t>
            </w:r>
          </w:p>
        </w:tc>
        <w:tc>
          <w:tcPr>
            <w:tcW w:w="2126" w:type="dxa"/>
            <w:vMerge/>
            <w:tcBorders>
              <w:left w:val="single" w:sz="4" w:space="0" w:color="auto"/>
              <w:bottom w:val="single" w:sz="4" w:space="0" w:color="auto"/>
              <w:right w:val="single" w:sz="4" w:space="0" w:color="auto"/>
            </w:tcBorders>
          </w:tcPr>
          <w:p w14:paraId="7E6799C2" w14:textId="77777777" w:rsidR="00B3599D" w:rsidRPr="002A6CA3" w:rsidRDefault="00B3599D" w:rsidP="00B3599D">
            <w:pPr>
              <w:jc w:val="center"/>
              <w:rPr>
                <w:rFonts w:ascii="Verdana" w:hAnsi="Verdana" w:cstheme="minorHAnsi"/>
                <w:i/>
                <w:sz w:val="20"/>
              </w:rPr>
            </w:pPr>
          </w:p>
        </w:tc>
      </w:tr>
      <w:tr w:rsidR="00B3599D" w:rsidRPr="00624AE0" w14:paraId="2793A6BC" w14:textId="77777777" w:rsidTr="000F3AAE">
        <w:trPr>
          <w:trHeight w:val="443"/>
        </w:trPr>
        <w:tc>
          <w:tcPr>
            <w:tcW w:w="597" w:type="dxa"/>
          </w:tcPr>
          <w:p w14:paraId="1C5E9967" w14:textId="77777777" w:rsidR="00B3599D" w:rsidRPr="002A6CA3" w:rsidRDefault="00B3599D" w:rsidP="007D157E">
            <w:pPr>
              <w:numPr>
                <w:ilvl w:val="0"/>
                <w:numId w:val="25"/>
              </w:numPr>
              <w:autoSpaceDE w:val="0"/>
              <w:autoSpaceDN w:val="0"/>
              <w:spacing w:before="120" w:after="200" w:line="240" w:lineRule="auto"/>
              <w:jc w:val="left"/>
              <w:rPr>
                <w:rFonts w:ascii="Verdana" w:hAnsi="Verdana" w:cstheme="minorHAnsi"/>
                <w:i/>
                <w:sz w:val="20"/>
              </w:rPr>
            </w:pPr>
          </w:p>
        </w:tc>
        <w:tc>
          <w:tcPr>
            <w:tcW w:w="1701" w:type="dxa"/>
            <w:tcBorders>
              <w:right w:val="single" w:sz="4" w:space="0" w:color="auto"/>
            </w:tcBorders>
          </w:tcPr>
          <w:p w14:paraId="742FCD18" w14:textId="77777777" w:rsidR="00B3599D" w:rsidRPr="002A6CA3" w:rsidRDefault="00B3599D" w:rsidP="00B3599D">
            <w:pPr>
              <w:spacing w:before="120"/>
              <w:rPr>
                <w:rFonts w:ascii="Verdana" w:hAnsi="Verdana" w:cstheme="minorHAnsi"/>
                <w:sz w:val="20"/>
              </w:rPr>
            </w:pPr>
          </w:p>
        </w:tc>
        <w:tc>
          <w:tcPr>
            <w:tcW w:w="1842" w:type="dxa"/>
          </w:tcPr>
          <w:p w14:paraId="68DC1943" w14:textId="77777777" w:rsidR="00B3599D" w:rsidRPr="002A6CA3" w:rsidRDefault="00B3599D" w:rsidP="00B3599D">
            <w:pPr>
              <w:spacing w:before="120"/>
              <w:rPr>
                <w:rFonts w:ascii="Verdana" w:hAnsi="Verdana" w:cstheme="minorHAnsi"/>
                <w:sz w:val="20"/>
              </w:rPr>
            </w:pPr>
          </w:p>
        </w:tc>
        <w:tc>
          <w:tcPr>
            <w:tcW w:w="1531" w:type="dxa"/>
            <w:tcBorders>
              <w:top w:val="nil"/>
            </w:tcBorders>
          </w:tcPr>
          <w:p w14:paraId="5EC20FCE" w14:textId="77777777" w:rsidR="00B3599D" w:rsidRPr="002A6CA3" w:rsidRDefault="00B3599D" w:rsidP="00B3599D">
            <w:pPr>
              <w:spacing w:before="120"/>
              <w:rPr>
                <w:rFonts w:ascii="Verdana" w:hAnsi="Verdana" w:cstheme="minorHAnsi"/>
                <w:sz w:val="20"/>
              </w:rPr>
            </w:pPr>
          </w:p>
        </w:tc>
        <w:tc>
          <w:tcPr>
            <w:tcW w:w="1559" w:type="dxa"/>
            <w:tcBorders>
              <w:top w:val="nil"/>
              <w:right w:val="single" w:sz="4" w:space="0" w:color="auto"/>
            </w:tcBorders>
          </w:tcPr>
          <w:p w14:paraId="55E54453" w14:textId="77777777" w:rsidR="00B3599D" w:rsidRPr="002A6CA3" w:rsidRDefault="00B3599D" w:rsidP="00B3599D">
            <w:pPr>
              <w:spacing w:before="120"/>
              <w:rPr>
                <w:rFonts w:ascii="Verdana" w:hAnsi="Verdana" w:cstheme="minorHAnsi"/>
                <w:sz w:val="20"/>
              </w:rPr>
            </w:pPr>
          </w:p>
        </w:tc>
        <w:tc>
          <w:tcPr>
            <w:tcW w:w="2126" w:type="dxa"/>
            <w:tcBorders>
              <w:top w:val="single" w:sz="4" w:space="0" w:color="auto"/>
              <w:left w:val="single" w:sz="4" w:space="0" w:color="auto"/>
              <w:bottom w:val="single" w:sz="4" w:space="0" w:color="auto"/>
              <w:right w:val="single" w:sz="4" w:space="0" w:color="auto"/>
            </w:tcBorders>
          </w:tcPr>
          <w:p w14:paraId="577B12F8" w14:textId="77777777" w:rsidR="00B3599D" w:rsidRPr="002A6CA3" w:rsidRDefault="00B3599D" w:rsidP="00B3599D">
            <w:pPr>
              <w:spacing w:before="120"/>
              <w:rPr>
                <w:rFonts w:ascii="Verdana" w:hAnsi="Verdana" w:cstheme="minorHAnsi"/>
                <w:sz w:val="20"/>
              </w:rPr>
            </w:pPr>
          </w:p>
        </w:tc>
      </w:tr>
    </w:tbl>
    <w:p w14:paraId="667050B0" w14:textId="77777777" w:rsidR="00B17724" w:rsidRPr="002A6CA3" w:rsidRDefault="00B17724" w:rsidP="00B17724">
      <w:pPr>
        <w:spacing w:before="120"/>
        <w:ind w:left="-284" w:right="-569"/>
        <w:outlineLvl w:val="0"/>
        <w:rPr>
          <w:rFonts w:ascii="Verdana" w:hAnsi="Verdana" w:cstheme="minorHAnsi"/>
          <w:i/>
          <w:sz w:val="20"/>
        </w:rPr>
      </w:pPr>
      <w:bookmarkStart w:id="9" w:name="_Toc515896307"/>
      <w:bookmarkStart w:id="10" w:name="_Toc122344848"/>
      <w:r w:rsidRPr="002A6CA3">
        <w:rPr>
          <w:rFonts w:ascii="Verdana" w:hAnsi="Verdana" w:cstheme="minorHAnsi"/>
          <w:i/>
          <w:sz w:val="20"/>
        </w:rPr>
        <w:t>UWAGA: Należy dostosować ilość wierszy do ilości wykazywanych zadań</w:t>
      </w:r>
      <w:bookmarkEnd w:id="9"/>
      <w:bookmarkEnd w:id="10"/>
    </w:p>
    <w:p w14:paraId="7DD45A55" w14:textId="77777777" w:rsidR="009C4AC1" w:rsidRPr="002A6CA3" w:rsidRDefault="009C4AC1" w:rsidP="009C4AC1">
      <w:pPr>
        <w:spacing w:before="120"/>
        <w:ind w:left="-284" w:right="-45"/>
        <w:rPr>
          <w:rFonts w:ascii="Verdana" w:hAnsi="Verdana" w:cstheme="minorHAnsi"/>
          <w:sz w:val="20"/>
        </w:rPr>
      </w:pPr>
      <w:r w:rsidRPr="002A6CA3">
        <w:rPr>
          <w:rFonts w:ascii="Verdana" w:hAnsi="Verdana" w:cstheme="minorHAnsi"/>
          <w:sz w:val="20"/>
        </w:rPr>
        <w:t xml:space="preserve">Do niniejszego wykazu dołączam dowody potwierdzające, że ww. zamówienia zostały wykonane lub są wykonywane należycie </w:t>
      </w:r>
    </w:p>
    <w:p w14:paraId="569A6C62" w14:textId="77777777" w:rsidR="00B3599D" w:rsidRPr="002A6CA3" w:rsidRDefault="00B3599D" w:rsidP="00B3599D">
      <w:pPr>
        <w:ind w:right="-993"/>
        <w:rPr>
          <w:rFonts w:ascii="Verdana" w:hAnsi="Verdana" w:cstheme="minorHAnsi"/>
          <w:sz w:val="20"/>
        </w:rPr>
      </w:pPr>
    </w:p>
    <w:p w14:paraId="7D3CCF07" w14:textId="77777777" w:rsidR="00B3599D" w:rsidRPr="002A6CA3" w:rsidRDefault="00B3599D" w:rsidP="00544D2E">
      <w:pPr>
        <w:ind w:left="-284" w:right="-993"/>
        <w:rPr>
          <w:rFonts w:ascii="Verdana" w:hAnsi="Verdana" w:cstheme="minorHAnsi"/>
          <w:sz w:val="20"/>
        </w:rPr>
      </w:pPr>
    </w:p>
    <w:p w14:paraId="20DF412C" w14:textId="77777777" w:rsidR="00B3599D" w:rsidRPr="002A6CA3" w:rsidRDefault="00B3599D" w:rsidP="002A6CA3">
      <w:pPr>
        <w:ind w:left="5398" w:right="-993"/>
        <w:rPr>
          <w:rFonts w:ascii="Verdana" w:hAnsi="Verdana" w:cstheme="minorHAnsi"/>
          <w:sz w:val="20"/>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2A6CA3">
        <w:rPr>
          <w:rFonts w:ascii="Verdana" w:hAnsi="Verdana" w:cstheme="minorHAnsi"/>
          <w:sz w:val="20"/>
        </w:rPr>
        <w:t>…….</w:t>
      </w:r>
      <w:r w:rsidRPr="002A6CA3">
        <w:rPr>
          <w:rFonts w:ascii="Verdana" w:hAnsi="Verdana" w:cstheme="minorHAnsi"/>
          <w:sz w:val="20"/>
        </w:rPr>
        <w:t>………..…..........................................</w:t>
      </w:r>
    </w:p>
    <w:p w14:paraId="6894F642" w14:textId="0B744A71" w:rsidR="0072669D" w:rsidRDefault="00794A5D" w:rsidP="00CA696C">
      <w:pPr>
        <w:spacing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p w14:paraId="714A9B47" w14:textId="77777777" w:rsidR="00D7603F" w:rsidRPr="00CA696C" w:rsidRDefault="00D7603F" w:rsidP="00CA696C">
      <w:pPr>
        <w:spacing w:line="240" w:lineRule="auto"/>
        <w:ind w:left="5398" w:right="68"/>
        <w:jc w:val="center"/>
        <w:rPr>
          <w:rFonts w:ascii="Verdana" w:hAnsi="Verdana" w:cstheme="minorHAnsi"/>
          <w:i/>
          <w:sz w:val="20"/>
        </w:rPr>
      </w:pPr>
    </w:p>
    <w:sectPr w:rsidR="00D7603F" w:rsidRPr="00CA696C" w:rsidSect="00492F12">
      <w:headerReference w:type="default" r:id="rId13"/>
      <w:footerReference w:type="default" r:id="rId14"/>
      <w:headerReference w:type="first" r:id="rId15"/>
      <w:footerReference w:type="first" r:id="rId16"/>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B078C9" w14:textId="77777777" w:rsidR="00055FC5" w:rsidRDefault="00055FC5">
      <w:r>
        <w:separator/>
      </w:r>
    </w:p>
  </w:endnote>
  <w:endnote w:type="continuationSeparator" w:id="0">
    <w:p w14:paraId="6558F544" w14:textId="77777777" w:rsidR="00055FC5" w:rsidRDefault="00055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C351EA" w:rsidRPr="0072383F" w:rsidRDefault="00C351EA"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22D60E4C" w:rsidR="00C351EA" w:rsidRPr="00796896" w:rsidRDefault="00C351EA"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D963CD">
              <w:rPr>
                <w:rFonts w:ascii="Arial" w:hAnsi="Arial" w:cs="Arial"/>
                <w:bCs/>
                <w:noProof/>
                <w:sz w:val="16"/>
                <w:szCs w:val="16"/>
                <w:lang w:eastAsia="pl-PL"/>
              </w:rPr>
              <w:t>6</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D963CD">
              <w:rPr>
                <w:rFonts w:ascii="Arial" w:hAnsi="Arial" w:cs="Arial"/>
                <w:bCs/>
                <w:noProof/>
                <w:sz w:val="16"/>
                <w:szCs w:val="16"/>
                <w:lang w:eastAsia="pl-PL"/>
              </w:rPr>
              <w:t>9</w:t>
            </w:r>
            <w:r w:rsidRPr="00796896">
              <w:rPr>
                <w:rFonts w:ascii="Arial" w:hAnsi="Arial" w:cs="Arial"/>
                <w:bCs/>
                <w:sz w:val="16"/>
                <w:szCs w:val="16"/>
                <w:lang w:eastAsia="pl-PL"/>
              </w:rPr>
              <w:fldChar w:fldCharType="end"/>
            </w:r>
          </w:p>
        </w:sdtContent>
      </w:sdt>
    </w:sdtContent>
  </w:sdt>
  <w:p w14:paraId="270B7F7F" w14:textId="77777777" w:rsidR="00C351EA" w:rsidRDefault="00C351E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B2B75" w14:textId="77777777" w:rsidR="00C351EA" w:rsidRDefault="00C351EA" w:rsidP="00EE56CF">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A8541C" w14:textId="77777777" w:rsidR="00055FC5" w:rsidRDefault="00055FC5">
      <w:r>
        <w:separator/>
      </w:r>
    </w:p>
  </w:footnote>
  <w:footnote w:type="continuationSeparator" w:id="0">
    <w:p w14:paraId="0725B2E2" w14:textId="77777777" w:rsidR="00055FC5" w:rsidRDefault="00055FC5">
      <w:r>
        <w:continuationSeparator/>
      </w:r>
    </w:p>
  </w:footnote>
  <w:footnote w:id="1">
    <w:p w14:paraId="76090856" w14:textId="77777777" w:rsidR="00C351EA" w:rsidRPr="002A6CA3" w:rsidRDefault="00C351EA"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C351EA" w:rsidRPr="002A6CA3" w:rsidDel="00900F4B" w:rsidRDefault="00C351EA" w:rsidP="0042031F">
      <w:pPr>
        <w:pStyle w:val="Tekstprzypisudolnego"/>
        <w:rPr>
          <w:del w:id="3" w:author="Auto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C351EA" w:rsidRPr="002A6CA3" w:rsidRDefault="00C351EA"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C351EA" w:rsidRPr="002A6CA3" w:rsidRDefault="00C351EA"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C351EA" w:rsidRPr="002A6CA3" w:rsidRDefault="00C351EA"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C351EA" w:rsidRPr="002A6CA3" w:rsidRDefault="00C351EA"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C351EA" w:rsidRPr="002A6CA3" w:rsidRDefault="00C351EA"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C351EA" w:rsidRPr="002A6CA3" w:rsidRDefault="00C351EA"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C351EA" w:rsidRPr="003F6267" w:rsidRDefault="00C351EA"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C351EA" w:rsidRPr="002A6CA3" w:rsidRDefault="00C351EA"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C351EA" w:rsidRPr="00796896" w14:paraId="6F2D8356" w14:textId="77777777" w:rsidTr="00563339">
      <w:trPr>
        <w:trHeight w:val="841"/>
      </w:trPr>
      <w:tc>
        <w:tcPr>
          <w:tcW w:w="1985" w:type="dxa"/>
        </w:tcPr>
        <w:p w14:paraId="100CED07" w14:textId="77777777" w:rsidR="00C351EA" w:rsidRPr="00796896" w:rsidRDefault="00C351EA"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C351EA" w:rsidRPr="00796896" w:rsidRDefault="00C351EA" w:rsidP="00796896">
          <w:pPr>
            <w:spacing w:line="240" w:lineRule="auto"/>
            <w:jc w:val="right"/>
            <w:rPr>
              <w:rFonts w:ascii="Arial" w:hAnsi="Arial" w:cs="Arial"/>
              <w:b/>
              <w:sz w:val="14"/>
              <w:lang w:eastAsia="pl-PL"/>
            </w:rPr>
          </w:pPr>
        </w:p>
        <w:p w14:paraId="72DEF8A6" w14:textId="77777777" w:rsidR="00C351EA" w:rsidRPr="00796896" w:rsidRDefault="00C351EA" w:rsidP="00796896">
          <w:pPr>
            <w:spacing w:line="240" w:lineRule="auto"/>
            <w:jc w:val="right"/>
            <w:rPr>
              <w:sz w:val="14"/>
              <w:lang w:eastAsia="pl-PL"/>
            </w:rPr>
          </w:pPr>
        </w:p>
      </w:tc>
      <w:tc>
        <w:tcPr>
          <w:tcW w:w="2092" w:type="dxa"/>
        </w:tcPr>
        <w:p w14:paraId="6EF5E519" w14:textId="77777777" w:rsidR="00C351EA" w:rsidRPr="00796896" w:rsidRDefault="00C351EA"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C351EA" w:rsidRPr="00245C0A" w:rsidRDefault="00C351EA"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3D05D9" w:rsidRPr="00245C0A" w:rsidRDefault="003D05D9" w:rsidP="00796896">
                          <w:pPr>
                            <w:rPr>
                              <w:rFonts w:ascii="Arial" w:hAnsi="Arial" w:cs="Arial"/>
                              <w:sz w:val="14"/>
                              <w:szCs w:val="16"/>
                            </w:rPr>
                          </w:pPr>
                        </w:p>
                      </w:txbxContent>
                    </v:textbox>
                    <w10:wrap anchorx="margin"/>
                  </v:shape>
                </w:pict>
              </mc:Fallback>
            </mc:AlternateContent>
          </w:r>
        </w:p>
        <w:p w14:paraId="6A62E664" w14:textId="77777777" w:rsidR="00C351EA" w:rsidRPr="00796896" w:rsidRDefault="00C351EA" w:rsidP="00796896">
          <w:pPr>
            <w:spacing w:line="240" w:lineRule="auto"/>
            <w:ind w:firstLine="708"/>
            <w:jc w:val="left"/>
            <w:rPr>
              <w:lang w:eastAsia="pl-PL"/>
            </w:rPr>
          </w:pPr>
        </w:p>
      </w:tc>
    </w:tr>
  </w:tbl>
  <w:p w14:paraId="68ED044D" w14:textId="0D4ED5C2" w:rsidR="00C351EA" w:rsidRPr="003324BF" w:rsidRDefault="00C351EA" w:rsidP="004B2A5B">
    <w:pPr>
      <w:pStyle w:val="Nagwek"/>
      <w:spacing w:before="40"/>
      <w:jc w:val="center"/>
      <w:rPr>
        <w:rFonts w:asciiTheme="minorHAnsi" w:hAnsiTheme="minorHAnsi" w:cstheme="minorHAnsi"/>
        <w:b/>
        <w:szCs w:val="16"/>
      </w:rPr>
    </w:pPr>
    <w:r w:rsidRPr="003324BF">
      <w:rPr>
        <w:rFonts w:asciiTheme="minorHAnsi" w:hAnsiTheme="minorHAnsi" w:cstheme="minorHAnsi"/>
        <w:b/>
        <w:szCs w:val="16"/>
      </w:rPr>
      <w:t xml:space="preserve">Specyfikacja Warunków Zamówienia (SWZ) </w:t>
    </w:r>
  </w:p>
  <w:p w14:paraId="67CADC88" w14:textId="77777777" w:rsidR="00C351EA" w:rsidRPr="003324BF" w:rsidRDefault="00C351EA" w:rsidP="002932B9">
    <w:pPr>
      <w:pStyle w:val="Nagwek"/>
      <w:jc w:val="center"/>
      <w:rPr>
        <w:rFonts w:asciiTheme="minorHAnsi" w:hAnsiTheme="minorHAnsi" w:cstheme="minorHAnsi"/>
        <w:b/>
        <w:szCs w:val="16"/>
      </w:rPr>
    </w:pPr>
    <w:r w:rsidRPr="003324BF">
      <w:rPr>
        <w:rFonts w:asciiTheme="minorHAnsi" w:hAnsiTheme="minorHAnsi" w:cstheme="minorHAnsi"/>
        <w:b/>
        <w:szCs w:val="16"/>
      </w:rPr>
      <w:t xml:space="preserve">do postępowania o udzielenie zamówienia niepublicznego </w:t>
    </w:r>
  </w:p>
  <w:p w14:paraId="6C7B3016" w14:textId="6A13715D" w:rsidR="00C351EA" w:rsidRPr="003324BF" w:rsidRDefault="00C351EA" w:rsidP="002932B9">
    <w:pPr>
      <w:pStyle w:val="Nagwek"/>
      <w:jc w:val="center"/>
      <w:rPr>
        <w:rFonts w:asciiTheme="minorHAnsi" w:hAnsiTheme="minorHAnsi" w:cstheme="minorHAnsi"/>
        <w:b/>
        <w:szCs w:val="16"/>
      </w:rPr>
    </w:pPr>
    <w:r w:rsidRPr="003324BF">
      <w:rPr>
        <w:rFonts w:asciiTheme="minorHAnsi" w:hAnsiTheme="minorHAnsi" w:cstheme="minorHAnsi"/>
        <w:b/>
        <w:szCs w:val="16"/>
      </w:rPr>
      <w:t>pn.  „Modernizacja instalacji wod-kan i toalet Budynku Rozdzielni Ciepła PGE Toruń S.A.</w:t>
    </w:r>
    <w:r w:rsidRPr="003324BF">
      <w:rPr>
        <w:rFonts w:asciiTheme="minorHAnsi" w:hAnsiTheme="minorHAnsi" w:cstheme="minorHAnsi"/>
        <w:color w:val="000000"/>
        <w:spacing w:val="-15"/>
        <w:szCs w:val="16"/>
      </w:rPr>
      <w:t>”</w:t>
    </w:r>
  </w:p>
  <w:p w14:paraId="4CF09E4C" w14:textId="2471E051" w:rsidR="00C351EA" w:rsidRPr="003324BF" w:rsidRDefault="00C351EA" w:rsidP="004B2A5B">
    <w:pPr>
      <w:pStyle w:val="Nagwek"/>
      <w:spacing w:line="240" w:lineRule="auto"/>
      <w:jc w:val="center"/>
      <w:rPr>
        <w:rFonts w:asciiTheme="minorHAnsi" w:hAnsiTheme="minorHAnsi" w:cstheme="minorHAnsi"/>
        <w:szCs w:val="16"/>
      </w:rPr>
    </w:pPr>
    <w:r w:rsidRPr="003324BF">
      <w:rPr>
        <w:rFonts w:asciiTheme="minorHAnsi" w:hAnsiTheme="minorHAnsi" w:cstheme="minorHAnsi"/>
        <w:szCs w:val="16"/>
      </w:rPr>
      <w:t>nr POST/PEC/PEC/ZNW/00426/2024</w:t>
    </w:r>
  </w:p>
  <w:p w14:paraId="45F5AF70" w14:textId="77777777" w:rsidR="00C351EA" w:rsidRPr="0072383F" w:rsidRDefault="00C351EA"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C351EA" w:rsidRPr="00796896" w:rsidRDefault="00C351EA"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7EF09A4"/>
    <w:multiLevelType w:val="hybridMultilevel"/>
    <w:tmpl w:val="31C80F50"/>
    <w:lvl w:ilvl="0" w:tplc="A9E8D024">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1"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2"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6"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2"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6"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CEF395F"/>
    <w:multiLevelType w:val="hybridMultilevel"/>
    <w:tmpl w:val="5F28E7C6"/>
    <w:lvl w:ilvl="0" w:tplc="A9E8D024">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1"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4"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8"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5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1"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3"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4"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5"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6"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8"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37557D18"/>
    <w:multiLevelType w:val="hybridMultilevel"/>
    <w:tmpl w:val="B51804E0"/>
    <w:lvl w:ilvl="0" w:tplc="3A205B06">
      <w:start w:val="1"/>
      <w:numFmt w:val="bullet"/>
      <w:lvlText w:val=""/>
      <w:lvlJc w:val="left"/>
      <w:pPr>
        <w:ind w:left="1070"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2"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4"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7"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9"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1"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3"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5"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6"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7"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8"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9"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80"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5"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6"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90"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3"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4"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5"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6"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8"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3"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5"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6"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7" w15:restartNumberingAfterBreak="0">
    <w:nsid w:val="6C3E619C"/>
    <w:multiLevelType w:val="hybridMultilevel"/>
    <w:tmpl w:val="EF785DDA"/>
    <w:lvl w:ilvl="0" w:tplc="A9E8D024">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08"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9"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1"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3"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4"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61"/>
  </w:num>
  <w:num w:numId="2">
    <w:abstractNumId w:val="49"/>
  </w:num>
  <w:num w:numId="3">
    <w:abstractNumId w:val="102"/>
  </w:num>
  <w:num w:numId="4">
    <w:abstractNumId w:val="68"/>
  </w:num>
  <w:num w:numId="5">
    <w:abstractNumId w:val="33"/>
  </w:num>
  <w:num w:numId="6">
    <w:abstractNumId w:val="74"/>
  </w:num>
  <w:num w:numId="7">
    <w:abstractNumId w:val="59"/>
  </w:num>
  <w:num w:numId="8">
    <w:abstractNumId w:val="88"/>
  </w:num>
  <w:num w:numId="9">
    <w:abstractNumId w:val="52"/>
  </w:num>
  <w:num w:numId="10">
    <w:abstractNumId w:val="50"/>
  </w:num>
  <w:num w:numId="11">
    <w:abstractNumId w:val="81"/>
  </w:num>
  <w:num w:numId="12">
    <w:abstractNumId w:val="101"/>
  </w:num>
  <w:num w:numId="13">
    <w:abstractNumId w:val="78"/>
  </w:num>
  <w:num w:numId="14">
    <w:abstractNumId w:val="63"/>
  </w:num>
  <w:num w:numId="15">
    <w:abstractNumId w:val="26"/>
  </w:num>
  <w:num w:numId="16">
    <w:abstractNumId w:val="35"/>
  </w:num>
  <w:num w:numId="17">
    <w:abstractNumId w:val="116"/>
  </w:num>
  <w:num w:numId="18">
    <w:abstractNumId w:val="103"/>
  </w:num>
  <w:num w:numId="19">
    <w:abstractNumId w:val="105"/>
  </w:num>
  <w:num w:numId="20">
    <w:abstractNumId w:val="1"/>
  </w:num>
  <w:num w:numId="21">
    <w:abstractNumId w:val="100"/>
  </w:num>
  <w:num w:numId="22">
    <w:abstractNumId w:val="23"/>
  </w:num>
  <w:num w:numId="23">
    <w:abstractNumId w:val="51"/>
  </w:num>
  <w:num w:numId="24">
    <w:abstractNumId w:val="0"/>
  </w:num>
  <w:num w:numId="25">
    <w:abstractNumId w:val="57"/>
  </w:num>
  <w:num w:numId="26">
    <w:abstractNumId w:val="84"/>
    <w:lvlOverride w:ilvl="0">
      <w:startOverride w:val="1"/>
    </w:lvlOverride>
  </w:num>
  <w:num w:numId="27">
    <w:abstractNumId w:val="95"/>
  </w:num>
  <w:num w:numId="28">
    <w:abstractNumId w:val="48"/>
  </w:num>
  <w:num w:numId="29">
    <w:abstractNumId w:val="83"/>
  </w:num>
  <w:num w:numId="30">
    <w:abstractNumId w:val="69"/>
  </w:num>
  <w:num w:numId="31">
    <w:abstractNumId w:val="55"/>
  </w:num>
  <w:num w:numId="32">
    <w:abstractNumId w:val="108"/>
  </w:num>
  <w:num w:numId="33">
    <w:abstractNumId w:val="29"/>
  </w:num>
  <w:num w:numId="34">
    <w:abstractNumId w:val="39"/>
  </w:num>
  <w:num w:numId="35">
    <w:abstractNumId w:val="76"/>
  </w:num>
  <w:num w:numId="36">
    <w:abstractNumId w:val="60"/>
  </w:num>
  <w:num w:numId="37">
    <w:abstractNumId w:val="70"/>
    <w:lvlOverride w:ilvl="0">
      <w:startOverride w:val="1"/>
    </w:lvlOverride>
  </w:num>
  <w:num w:numId="38">
    <w:abstractNumId w:val="92"/>
    <w:lvlOverride w:ilvl="0">
      <w:startOverride w:val="1"/>
    </w:lvlOverride>
  </w:num>
  <w:num w:numId="39">
    <w:abstractNumId w:val="46"/>
  </w:num>
  <w:num w:numId="40">
    <w:abstractNumId w:val="54"/>
  </w:num>
  <w:num w:numId="41">
    <w:abstractNumId w:val="94"/>
  </w:num>
  <w:num w:numId="42">
    <w:abstractNumId w:val="15"/>
  </w:num>
  <w:num w:numId="43">
    <w:abstractNumId w:val="112"/>
  </w:num>
  <w:num w:numId="44">
    <w:abstractNumId w:val="97"/>
  </w:num>
  <w:num w:numId="45">
    <w:abstractNumId w:val="90"/>
  </w:num>
  <w:num w:numId="46">
    <w:abstractNumId w:val="79"/>
  </w:num>
  <w:num w:numId="47">
    <w:abstractNumId w:val="104"/>
  </w:num>
  <w:num w:numId="48">
    <w:abstractNumId w:val="43"/>
  </w:num>
  <w:num w:numId="49">
    <w:abstractNumId w:val="86"/>
  </w:num>
  <w:num w:numId="50">
    <w:abstractNumId w:val="113"/>
  </w:num>
  <w:num w:numId="51">
    <w:abstractNumId w:val="36"/>
  </w:num>
  <w:num w:numId="52">
    <w:abstractNumId w:val="37"/>
  </w:num>
  <w:num w:numId="53">
    <w:abstractNumId w:val="93"/>
  </w:num>
  <w:num w:numId="54">
    <w:abstractNumId w:val="25"/>
  </w:num>
  <w:num w:numId="55">
    <w:abstractNumId w:val="47"/>
  </w:num>
  <w:num w:numId="56">
    <w:abstractNumId w:val="38"/>
  </w:num>
  <w:num w:numId="57">
    <w:abstractNumId w:val="106"/>
  </w:num>
  <w:num w:numId="58">
    <w:abstractNumId w:val="77"/>
  </w:num>
  <w:num w:numId="59">
    <w:abstractNumId w:val="45"/>
  </w:num>
  <w:num w:numId="60">
    <w:abstractNumId w:val="67"/>
  </w:num>
  <w:num w:numId="61">
    <w:abstractNumId w:val="71"/>
  </w:num>
  <w:num w:numId="62">
    <w:abstractNumId w:val="28"/>
  </w:num>
  <w:num w:numId="63">
    <w:abstractNumId w:val="110"/>
  </w:num>
  <w:num w:numId="64">
    <w:abstractNumId w:val="115"/>
  </w:num>
  <w:num w:numId="65">
    <w:abstractNumId w:val="32"/>
  </w:num>
  <w:num w:numId="66">
    <w:abstractNumId w:val="96"/>
  </w:num>
  <w:num w:numId="67">
    <w:abstractNumId w:val="72"/>
  </w:num>
  <w:num w:numId="68">
    <w:abstractNumId w:val="85"/>
  </w:num>
  <w:num w:numId="69">
    <w:abstractNumId w:val="18"/>
  </w:num>
  <w:num w:numId="70">
    <w:abstractNumId w:val="91"/>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5"/>
  </w:num>
  <w:num w:numId="74">
    <w:abstractNumId w:val="41"/>
  </w:num>
  <w:num w:numId="75">
    <w:abstractNumId w:val="73"/>
  </w:num>
  <w:num w:numId="76">
    <w:abstractNumId w:val="56"/>
  </w:num>
  <w:num w:numId="77">
    <w:abstractNumId w:val="98"/>
  </w:num>
  <w:num w:numId="78">
    <w:abstractNumId w:val="27"/>
  </w:num>
  <w:num w:numId="79">
    <w:abstractNumId w:val="19"/>
  </w:num>
  <w:num w:numId="80">
    <w:abstractNumId w:val="114"/>
  </w:num>
  <w:num w:numId="81">
    <w:abstractNumId w:val="22"/>
  </w:num>
  <w:num w:numId="82">
    <w:abstractNumId w:val="58"/>
  </w:num>
  <w:num w:numId="83">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9"/>
  </w:num>
  <w:num w:numId="85">
    <w:abstractNumId w:val="24"/>
  </w:num>
  <w:num w:numId="86">
    <w:abstractNumId w:val="75"/>
  </w:num>
  <w:num w:numId="87">
    <w:abstractNumId w:val="82"/>
  </w:num>
  <w:num w:numId="88">
    <w:abstractNumId w:val="80"/>
  </w:num>
  <w:num w:numId="89">
    <w:abstractNumId w:val="66"/>
  </w:num>
  <w:num w:numId="90">
    <w:abstractNumId w:val="30"/>
  </w:num>
  <w:num w:numId="91">
    <w:abstractNumId w:val="87"/>
  </w:num>
  <w:num w:numId="92">
    <w:abstractNumId w:val="34"/>
  </w:num>
  <w:num w:numId="93">
    <w:abstractNumId w:val="44"/>
  </w:num>
  <w:num w:numId="9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11"/>
  </w:num>
  <w:num w:numId="105">
    <w:abstractNumId w:val="16"/>
  </w:num>
  <w:num w:numId="106">
    <w:abstractNumId w:val="64"/>
  </w:num>
  <w:num w:numId="107">
    <w:abstractNumId w:val="53"/>
  </w:num>
  <w:num w:numId="108">
    <w:abstractNumId w:val="31"/>
  </w:num>
  <w:num w:numId="109">
    <w:abstractNumId w:val="42"/>
  </w:num>
  <w:num w:numId="110">
    <w:abstractNumId w:val="62"/>
  </w:num>
  <w:num w:numId="111">
    <w:abstractNumId w:val="107"/>
  </w:num>
  <w:num w:numId="112">
    <w:abstractNumId w:val="20"/>
  </w:num>
  <w:num w:numId="113">
    <w:abstractNumId w:val="4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DAE"/>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1A3D"/>
    <w:rsid w:val="00042A35"/>
    <w:rsid w:val="00042B85"/>
    <w:rsid w:val="00042BC9"/>
    <w:rsid w:val="00042BFB"/>
    <w:rsid w:val="00043428"/>
    <w:rsid w:val="00043C00"/>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5FC5"/>
    <w:rsid w:val="00056116"/>
    <w:rsid w:val="000565BC"/>
    <w:rsid w:val="000567D1"/>
    <w:rsid w:val="00057220"/>
    <w:rsid w:val="00060064"/>
    <w:rsid w:val="0006027F"/>
    <w:rsid w:val="00060608"/>
    <w:rsid w:val="00061B8F"/>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77EC9"/>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6FFE"/>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972"/>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233"/>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9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415F"/>
    <w:rsid w:val="0014662F"/>
    <w:rsid w:val="00147310"/>
    <w:rsid w:val="00147C2A"/>
    <w:rsid w:val="00147D0F"/>
    <w:rsid w:val="001504A0"/>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32"/>
    <w:rsid w:val="00170F8F"/>
    <w:rsid w:val="001716B5"/>
    <w:rsid w:val="0017234E"/>
    <w:rsid w:val="001723EB"/>
    <w:rsid w:val="001724C8"/>
    <w:rsid w:val="00172706"/>
    <w:rsid w:val="00172E5B"/>
    <w:rsid w:val="00173513"/>
    <w:rsid w:val="00173E36"/>
    <w:rsid w:val="0017440C"/>
    <w:rsid w:val="00174858"/>
    <w:rsid w:val="00174A0F"/>
    <w:rsid w:val="00174DE3"/>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1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9DF"/>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0DFE"/>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DE5"/>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2733"/>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77010"/>
    <w:rsid w:val="002804BE"/>
    <w:rsid w:val="00280B5E"/>
    <w:rsid w:val="00280E67"/>
    <w:rsid w:val="002810E0"/>
    <w:rsid w:val="00281FA4"/>
    <w:rsid w:val="00282272"/>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D82"/>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565"/>
    <w:rsid w:val="002B08D1"/>
    <w:rsid w:val="002B0D85"/>
    <w:rsid w:val="002B28A4"/>
    <w:rsid w:val="002B3745"/>
    <w:rsid w:val="002B493F"/>
    <w:rsid w:val="002B58C0"/>
    <w:rsid w:val="002B6600"/>
    <w:rsid w:val="002B6A44"/>
    <w:rsid w:val="002B6C1A"/>
    <w:rsid w:val="002B7BEC"/>
    <w:rsid w:val="002C058E"/>
    <w:rsid w:val="002C08CB"/>
    <w:rsid w:val="002C0BE4"/>
    <w:rsid w:val="002C0F7A"/>
    <w:rsid w:val="002C1434"/>
    <w:rsid w:val="002C2C9C"/>
    <w:rsid w:val="002C305D"/>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80"/>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10D"/>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6B29"/>
    <w:rsid w:val="00327A09"/>
    <w:rsid w:val="00327F42"/>
    <w:rsid w:val="00330CBF"/>
    <w:rsid w:val="00331286"/>
    <w:rsid w:val="003324BF"/>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8E5"/>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5D9"/>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6F4A"/>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1E9"/>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867"/>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95E"/>
    <w:rsid w:val="004A1E51"/>
    <w:rsid w:val="004A2108"/>
    <w:rsid w:val="004A2280"/>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3C35"/>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63B"/>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277"/>
    <w:rsid w:val="005A7E25"/>
    <w:rsid w:val="005B08B8"/>
    <w:rsid w:val="005B0D29"/>
    <w:rsid w:val="005B0FC9"/>
    <w:rsid w:val="005B114D"/>
    <w:rsid w:val="005B12B5"/>
    <w:rsid w:val="005B1575"/>
    <w:rsid w:val="005B21DF"/>
    <w:rsid w:val="005B3294"/>
    <w:rsid w:val="005B4343"/>
    <w:rsid w:val="005B465D"/>
    <w:rsid w:val="005B5705"/>
    <w:rsid w:val="005B5746"/>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2430"/>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160"/>
    <w:rsid w:val="005F1457"/>
    <w:rsid w:val="005F147E"/>
    <w:rsid w:val="005F23C7"/>
    <w:rsid w:val="005F27A4"/>
    <w:rsid w:val="005F3B81"/>
    <w:rsid w:val="005F413E"/>
    <w:rsid w:val="005F540C"/>
    <w:rsid w:val="005F55B1"/>
    <w:rsid w:val="005F5C26"/>
    <w:rsid w:val="005F6A33"/>
    <w:rsid w:val="005F714F"/>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5C5F"/>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5AC"/>
    <w:rsid w:val="00653F1E"/>
    <w:rsid w:val="006550FA"/>
    <w:rsid w:val="00655330"/>
    <w:rsid w:val="00656590"/>
    <w:rsid w:val="00656921"/>
    <w:rsid w:val="006570CE"/>
    <w:rsid w:val="00657DED"/>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1D6C"/>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03C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6F6FE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2AF2"/>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45CC"/>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6E75"/>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6F8"/>
    <w:rsid w:val="007D6DF0"/>
    <w:rsid w:val="007D75C1"/>
    <w:rsid w:val="007D7F94"/>
    <w:rsid w:val="007E0B23"/>
    <w:rsid w:val="007E0C25"/>
    <w:rsid w:val="007E0DCF"/>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A49"/>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5EA"/>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2E"/>
    <w:rsid w:val="0083373E"/>
    <w:rsid w:val="008338BE"/>
    <w:rsid w:val="008342E2"/>
    <w:rsid w:val="00834372"/>
    <w:rsid w:val="008352E4"/>
    <w:rsid w:val="0083778F"/>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8EE"/>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3E65"/>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6BF"/>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3F4A"/>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1BC"/>
    <w:rsid w:val="009457C9"/>
    <w:rsid w:val="00945873"/>
    <w:rsid w:val="0094595F"/>
    <w:rsid w:val="009459A9"/>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76D"/>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8A1"/>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24A"/>
    <w:rsid w:val="009E6DBA"/>
    <w:rsid w:val="009E6E3A"/>
    <w:rsid w:val="009F030C"/>
    <w:rsid w:val="009F086E"/>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B7E"/>
    <w:rsid w:val="00A05F5B"/>
    <w:rsid w:val="00A061A6"/>
    <w:rsid w:val="00A064B9"/>
    <w:rsid w:val="00A0753C"/>
    <w:rsid w:val="00A1175E"/>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2C3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332"/>
    <w:rsid w:val="00A519A9"/>
    <w:rsid w:val="00A51B5A"/>
    <w:rsid w:val="00A51DA7"/>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67E1E"/>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4FC"/>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0FA"/>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340"/>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178F7"/>
    <w:rsid w:val="00B20865"/>
    <w:rsid w:val="00B214AB"/>
    <w:rsid w:val="00B21BE5"/>
    <w:rsid w:val="00B231AF"/>
    <w:rsid w:val="00B23579"/>
    <w:rsid w:val="00B251AE"/>
    <w:rsid w:val="00B26E0E"/>
    <w:rsid w:val="00B2712F"/>
    <w:rsid w:val="00B27EFE"/>
    <w:rsid w:val="00B31703"/>
    <w:rsid w:val="00B32BF8"/>
    <w:rsid w:val="00B32C9C"/>
    <w:rsid w:val="00B32CA3"/>
    <w:rsid w:val="00B33087"/>
    <w:rsid w:val="00B33706"/>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3ECB"/>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91F"/>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824"/>
    <w:rsid w:val="00B97E5B"/>
    <w:rsid w:val="00BA0598"/>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553"/>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4763"/>
    <w:rsid w:val="00C05228"/>
    <w:rsid w:val="00C062B6"/>
    <w:rsid w:val="00C06CDD"/>
    <w:rsid w:val="00C07CD1"/>
    <w:rsid w:val="00C101A5"/>
    <w:rsid w:val="00C1025A"/>
    <w:rsid w:val="00C10481"/>
    <w:rsid w:val="00C113A6"/>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31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4FC1"/>
    <w:rsid w:val="00C351EA"/>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3F9"/>
    <w:rsid w:val="00C57778"/>
    <w:rsid w:val="00C60298"/>
    <w:rsid w:val="00C608AD"/>
    <w:rsid w:val="00C60B73"/>
    <w:rsid w:val="00C60F8A"/>
    <w:rsid w:val="00C61E6D"/>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70E"/>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0B49"/>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0BC"/>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1FE3"/>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2D8"/>
    <w:rsid w:val="00D62449"/>
    <w:rsid w:val="00D629BF"/>
    <w:rsid w:val="00D632C5"/>
    <w:rsid w:val="00D63408"/>
    <w:rsid w:val="00D6412A"/>
    <w:rsid w:val="00D643FB"/>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963CD"/>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3F49"/>
    <w:rsid w:val="00DC4093"/>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1798"/>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0E53"/>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6B1B"/>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4C4"/>
    <w:rsid w:val="00E82A54"/>
    <w:rsid w:val="00E8347B"/>
    <w:rsid w:val="00E8360D"/>
    <w:rsid w:val="00E837A4"/>
    <w:rsid w:val="00E83C33"/>
    <w:rsid w:val="00E83EAF"/>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0AE2"/>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1D2F"/>
    <w:rsid w:val="00EE2232"/>
    <w:rsid w:val="00EE2363"/>
    <w:rsid w:val="00EE23FB"/>
    <w:rsid w:val="00EE276E"/>
    <w:rsid w:val="00EE27D3"/>
    <w:rsid w:val="00EE2D26"/>
    <w:rsid w:val="00EE446F"/>
    <w:rsid w:val="00EE56CF"/>
    <w:rsid w:val="00EE571E"/>
    <w:rsid w:val="00EE5B3B"/>
    <w:rsid w:val="00EE603A"/>
    <w:rsid w:val="00EE6215"/>
    <w:rsid w:val="00EE7A1B"/>
    <w:rsid w:val="00EE7C41"/>
    <w:rsid w:val="00EF1557"/>
    <w:rsid w:val="00EF33C5"/>
    <w:rsid w:val="00EF3B32"/>
    <w:rsid w:val="00EF3D0E"/>
    <w:rsid w:val="00EF4693"/>
    <w:rsid w:val="00EF5B77"/>
    <w:rsid w:val="00EF5BB7"/>
    <w:rsid w:val="00EF5CC0"/>
    <w:rsid w:val="00EF6DB4"/>
    <w:rsid w:val="00EF73C5"/>
    <w:rsid w:val="00F00B1C"/>
    <w:rsid w:val="00F00E16"/>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5A31"/>
    <w:rsid w:val="00F267F1"/>
    <w:rsid w:val="00F30110"/>
    <w:rsid w:val="00F30A64"/>
    <w:rsid w:val="00F31DC2"/>
    <w:rsid w:val="00F324AD"/>
    <w:rsid w:val="00F32E9D"/>
    <w:rsid w:val="00F33861"/>
    <w:rsid w:val="00F33ED3"/>
    <w:rsid w:val="00F3402D"/>
    <w:rsid w:val="00F34258"/>
    <w:rsid w:val="00F34508"/>
    <w:rsid w:val="00F34B13"/>
    <w:rsid w:val="00F353C9"/>
    <w:rsid w:val="00F36764"/>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60D"/>
    <w:rsid w:val="00F60EB4"/>
    <w:rsid w:val="00F61106"/>
    <w:rsid w:val="00F618BA"/>
    <w:rsid w:val="00F629A3"/>
    <w:rsid w:val="00F62C33"/>
    <w:rsid w:val="00F63470"/>
    <w:rsid w:val="00F63D59"/>
    <w:rsid w:val="00F6424D"/>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A84"/>
    <w:rsid w:val="00F93EE8"/>
    <w:rsid w:val="00F9518D"/>
    <w:rsid w:val="00F96777"/>
    <w:rsid w:val="00F96D8C"/>
    <w:rsid w:val="00F97984"/>
    <w:rsid w:val="00FA052B"/>
    <w:rsid w:val="00FA1019"/>
    <w:rsid w:val="00FA10A1"/>
    <w:rsid w:val="00FA197F"/>
    <w:rsid w:val="00FA1AE3"/>
    <w:rsid w:val="00FA1C73"/>
    <w:rsid w:val="00FA1F3C"/>
    <w:rsid w:val="00FA217A"/>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3B40"/>
    <w:rsid w:val="00FB4AC2"/>
    <w:rsid w:val="00FB4FED"/>
    <w:rsid w:val="00FB5411"/>
    <w:rsid w:val="00FB58A1"/>
    <w:rsid w:val="00FB6251"/>
    <w:rsid w:val="00FB6697"/>
    <w:rsid w:val="00FB6CAE"/>
    <w:rsid w:val="00FB6E97"/>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542"/>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4D7"/>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A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uiPriority w:val="22"/>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0815">
      <w:bodyDiv w:val="1"/>
      <w:marLeft w:val="0"/>
      <w:marRight w:val="0"/>
      <w:marTop w:val="0"/>
      <w:marBottom w:val="0"/>
      <w:divBdr>
        <w:top w:val="none" w:sz="0" w:space="0" w:color="auto"/>
        <w:left w:val="none" w:sz="0" w:space="0" w:color="auto"/>
        <w:bottom w:val="none" w:sz="0" w:space="0" w:color="auto"/>
        <w:right w:val="none" w:sz="0" w:space="0" w:color="auto"/>
      </w:divBdr>
    </w:div>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38729629">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995586">
      <w:bodyDiv w:val="1"/>
      <w:marLeft w:val="0"/>
      <w:marRight w:val="0"/>
      <w:marTop w:val="0"/>
      <w:marBottom w:val="0"/>
      <w:divBdr>
        <w:top w:val="none" w:sz="0" w:space="0" w:color="auto"/>
        <w:left w:val="none" w:sz="0" w:space="0" w:color="auto"/>
        <w:bottom w:val="none" w:sz="0" w:space="0" w:color="auto"/>
        <w:right w:val="none" w:sz="0" w:space="0" w:color="auto"/>
      </w:divBdr>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74559487">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kpge.pl/bip/przetarg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63483A1482C2314BBFA052F6B564EB61" ma:contentTypeVersion="0" ma:contentTypeDescription="SWPP2 Dokument bazowy" ma:contentTypeScope="" ma:versionID="02705593bb36be1698368bc94bec2b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SWZ_426_publikacja_wzory załączników edytowalne.docx</dmsv2BaseFileName>
    <dmsv2BaseDisplayName xmlns="http://schemas.microsoft.com/sharepoint/v3">SWZ_426_publikacja_wzory załączników edytowalne</dmsv2BaseDisplayName>
    <dmsv2SWPP2ObjectNumber xmlns="http://schemas.microsoft.com/sharepoint/v3">POST/PEC/PEC/ZNW/00426/2024                       </dmsv2SWPP2ObjectNumber>
    <dmsv2SWPP2SumMD5 xmlns="http://schemas.microsoft.com/sharepoint/v3">3c373cf3ab17c4c3a70c13eed9002f8c</dmsv2SWPP2SumMD5>
    <dmsv2BaseMoved xmlns="http://schemas.microsoft.com/sharepoint/v3">false</dmsv2BaseMoved>
    <dmsv2BaseIsSensitive xmlns="http://schemas.microsoft.com/sharepoint/v3">true</dmsv2BaseIsSensitive>
    <dmsv2SWPP2IDSWPP2 xmlns="http://schemas.microsoft.com/sharepoint/v3">640598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19619783</dmsv2BaseClientSystemDocumentID>
    <dmsv2BaseModifiedByID xmlns="http://schemas.microsoft.com/sharepoint/v3">19100306</dmsv2BaseModifiedByID>
    <dmsv2BaseCreatedByID xmlns="http://schemas.microsoft.com/sharepoint/v3">19100306</dmsv2BaseCreatedByID>
    <dmsv2SWPP2ObjectDepartment xmlns="http://schemas.microsoft.com/sharepoint/v3">00000001000l00030001</dmsv2SWPP2ObjectDepartment>
    <dmsv2SWPP2ObjectName xmlns="http://schemas.microsoft.com/sharepoint/v3">Postępowanie</dmsv2SWPP2ObjectName>
    <_dlc_DocId xmlns="a19cb1c7-c5c7-46d4-85ae-d83685407bba">XRZ35PT62F6A-668910477-4395</_dlc_DocId>
    <_dlc_DocIdUrl xmlns="a19cb1c7-c5c7-46d4-85ae-d83685407bba">
      <Url>https://swpp2.dms.gkpge.pl/sites/29/_layouts/15/DocIdRedir.aspx?ID=XRZ35PT62F6A-668910477-4395</Url>
      <Description>XRZ35PT62F6A-668910477-4395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FFDB52-3301-4F4B-BCC5-CDA5D29FC176}"/>
</file>

<file path=customXml/itemProps2.xml><?xml version="1.0" encoding="utf-8"?>
<ds:datastoreItem xmlns:ds="http://schemas.openxmlformats.org/officeDocument/2006/customXml" ds:itemID="{C7AF5DB2-E60A-407A-8356-EF2A9D571959}">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3eb562a4-c42a-451e-8373-6e70472c357b"/>
    <ds:schemaRef ds:uri="http://www.w3.org/XML/1998/namespace"/>
  </ds:schemaRefs>
</ds:datastoreItem>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BC29D070-232F-49E3-9C20-B4C0337D0FCD}">
  <ds:schemaRefs>
    <ds:schemaRef ds:uri="http://schemas.openxmlformats.org/officeDocument/2006/bibliography"/>
  </ds:schemaRefs>
</ds:datastoreItem>
</file>

<file path=customXml/itemProps5.xml><?xml version="1.0" encoding="utf-8"?>
<ds:datastoreItem xmlns:ds="http://schemas.openxmlformats.org/officeDocument/2006/customXml" ds:itemID="{9605F105-7466-4328-86C2-7EBEA3122D58}"/>
</file>

<file path=docProps/app.xml><?xml version="1.0" encoding="utf-8"?>
<Properties xmlns="http://schemas.openxmlformats.org/officeDocument/2006/extended-properties" xmlns:vt="http://schemas.openxmlformats.org/officeDocument/2006/docPropsVTypes">
  <Template>Normal</Template>
  <TotalTime>0</TotalTime>
  <Pages>9</Pages>
  <Words>1864</Words>
  <Characters>12754</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2024-05-10T10:52:00Z</dcterms:created>
  <dcterms:modified xsi:type="dcterms:W3CDTF">2024-05-10T10:52:00Z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0x010189100063483A1482C2314BBFA052F6B564EB61</vt:lpwstr>
  </property>
  <property fmtid="{D5CDD505-2E9C-101B-9397-08002B2CF9AE}" pid="3" name="_dlc_DocIdItemGuid">
    <vt:lpwstr>284eccc0-66c0-4a75-9fd4-d53772b55767</vt:lpwstr>
  </property>
</Properties>
</file>