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4AEEC8B6" w:rsidR="0042031F" w:rsidRPr="00146680" w:rsidRDefault="0042031F" w:rsidP="0042031F">
      <w:pPr>
        <w:widowControl w:val="0"/>
        <w:suppressAutoHyphens/>
        <w:rPr>
          <w:rFonts w:ascii="Verdana" w:hAnsi="Verdana" w:cs="Arial"/>
          <w:b/>
          <w:sz w:val="20"/>
        </w:rPr>
      </w:pPr>
      <w:r w:rsidRPr="00146680">
        <w:rPr>
          <w:rFonts w:ascii="Verdana" w:hAnsi="Verdana" w:cs="Arial"/>
          <w:sz w:val="20"/>
        </w:rPr>
        <w:t xml:space="preserve">My, niżej podpisani, nawiązując do postępowania o udzielenie zamówienia </w:t>
      </w:r>
      <w:r w:rsidRPr="00146680">
        <w:rPr>
          <w:rFonts w:ascii="Verdana" w:hAnsi="Verdana" w:cstheme="minorHAnsi"/>
          <w:sz w:val="20"/>
        </w:rPr>
        <w:t xml:space="preserve">nr </w:t>
      </w:r>
      <w:r w:rsidR="00146680" w:rsidRPr="00146680">
        <w:rPr>
          <w:rFonts w:ascii="Verdana" w:eastAsia="Calibri" w:hAnsi="Verdana" w:cstheme="minorHAnsi"/>
          <w:bCs/>
          <w:sz w:val="20"/>
          <w:lang w:eastAsia="pl-PL"/>
        </w:rPr>
        <w:t xml:space="preserve">POST/PEC/PEC/ZNW/00409/2024 </w:t>
      </w:r>
      <w:r w:rsidRPr="00146680">
        <w:rPr>
          <w:rFonts w:ascii="Verdana" w:hAnsi="Verdana" w:cstheme="minorHAnsi"/>
          <w:sz w:val="20"/>
        </w:rPr>
        <w:t xml:space="preserve">prowadzonego w trybie przetargu nieograniczonego na wykonanie </w:t>
      </w:r>
      <w:r w:rsidR="00BC5FAB" w:rsidRPr="00146680">
        <w:rPr>
          <w:rFonts w:ascii="Verdana" w:hAnsi="Verdana" w:cstheme="minorHAnsi"/>
          <w:sz w:val="20"/>
        </w:rPr>
        <w:t>dostaw</w:t>
      </w:r>
      <w:r w:rsidRPr="00146680">
        <w:rPr>
          <w:rFonts w:ascii="Verdana" w:hAnsi="Verdana" w:cstheme="minorHAnsi"/>
          <w:sz w:val="20"/>
        </w:rPr>
        <w:t xml:space="preserve"> pn. </w:t>
      </w:r>
      <w:r w:rsidR="00146680" w:rsidRPr="00146680">
        <w:rPr>
          <w:rFonts w:ascii="Verdana" w:hAnsi="Verdana" w:cstheme="minorHAnsi"/>
          <w:b/>
          <w:sz w:val="20"/>
        </w:rPr>
        <w:t>Umowa sukcesywna na dostawę środków smarnych dla PGE Energia Ciepła S.A. Oddział Elektrociepłownia w Bydgoszczy</w:t>
      </w:r>
      <w:r w:rsidR="009B4E6B" w:rsidRPr="00146680">
        <w:rPr>
          <w:rFonts w:ascii="Verdana" w:hAnsi="Verdana" w:cstheme="minorHAnsi"/>
          <w:b/>
          <w:sz w:val="20"/>
        </w:rPr>
        <w:t xml:space="preserve"> </w:t>
      </w:r>
      <w:r w:rsidRPr="00146680">
        <w:rPr>
          <w:rFonts w:ascii="Verdana" w:hAnsi="Verdana" w:cstheme="minorHAnsi"/>
          <w:sz w:val="20"/>
        </w:rPr>
        <w:t>niniejszym</w:t>
      </w:r>
      <w:r w:rsidRPr="00146680">
        <w:rPr>
          <w:rFonts w:ascii="Verdana" w:hAnsi="Verdana" w:cs="Arial"/>
          <w:sz w:val="20"/>
        </w:rPr>
        <w:t xml:space="preserve"> oświadczamy, że:</w:t>
      </w:r>
    </w:p>
    <w:p w14:paraId="05584691" w14:textId="77777777" w:rsidR="0042031F" w:rsidRPr="00146680"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146680">
        <w:rPr>
          <w:rFonts w:ascii="Verdana" w:hAnsi="Verdana" w:cs="Arial"/>
          <w:sz w:val="20"/>
        </w:rPr>
        <w:t>Zrealizujemy Przedmiot Zamówienia za następującą Cenę w wysokości:</w:t>
      </w:r>
    </w:p>
    <w:p w14:paraId="2697E12C" w14:textId="72FD552E" w:rsidR="0042031F" w:rsidRPr="00146680"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xml:space="preserve">[......] </w:t>
      </w:r>
      <w:proofErr w:type="gramStart"/>
      <w:r w:rsidRPr="002A6CA3">
        <w:rPr>
          <w:rFonts w:ascii="Verdana" w:hAnsi="Verdana" w:cs="Arial"/>
          <w:b/>
          <w:sz w:val="20"/>
        </w:rPr>
        <w:t>netto</w:t>
      </w:r>
      <w:proofErr w:type="gramEnd"/>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t>
      </w:r>
      <w:proofErr w:type="gramStart"/>
      <w:r w:rsidRPr="002A6CA3">
        <w:rPr>
          <w:rFonts w:ascii="Verdana" w:hAnsi="Verdana" w:cs="Arial"/>
          <w:sz w:val="20"/>
        </w:rPr>
        <w:t>wyliczoną</w:t>
      </w:r>
      <w:proofErr w:type="gramEnd"/>
      <w:r w:rsidRPr="002A6CA3">
        <w:rPr>
          <w:rFonts w:ascii="Verdana" w:hAnsi="Verdana" w:cs="Arial"/>
          <w:sz w:val="20"/>
        </w:rPr>
        <w:t xml:space="preserve"> zgodnie z aktualnie obowiązującymi przepisami prawa, co </w:t>
      </w:r>
      <w:r w:rsidRPr="00146680">
        <w:rPr>
          <w:rFonts w:ascii="Verdana" w:hAnsi="Verdana" w:cs="Arial"/>
          <w:sz w:val="20"/>
        </w:rPr>
        <w:t xml:space="preserve">da cenę w wysokości: </w:t>
      </w:r>
      <w:r w:rsidRPr="00146680">
        <w:rPr>
          <w:rFonts w:ascii="Verdana" w:hAnsi="Verdana" w:cs="Arial"/>
          <w:b/>
          <w:sz w:val="20"/>
        </w:rPr>
        <w:t xml:space="preserve">[......] PLN </w:t>
      </w:r>
      <w:r w:rsidRPr="00146680">
        <w:rPr>
          <w:rFonts w:ascii="Verdana" w:hAnsi="Verdana" w:cs="Arial"/>
          <w:sz w:val="20"/>
        </w:rPr>
        <w:t>słownie:  [......]</w:t>
      </w:r>
      <w:r w:rsidRPr="00146680">
        <w:rPr>
          <w:rFonts w:ascii="Verdana" w:hAnsi="Verdana" w:cs="Arial"/>
          <w:b/>
          <w:sz w:val="20"/>
        </w:rPr>
        <w:t xml:space="preserve"> </w:t>
      </w:r>
      <w:proofErr w:type="gramStart"/>
      <w:r w:rsidRPr="00146680">
        <w:rPr>
          <w:rFonts w:ascii="Verdana" w:hAnsi="Verdana" w:cs="Arial"/>
          <w:b/>
          <w:sz w:val="20"/>
        </w:rPr>
        <w:t>brutto</w:t>
      </w:r>
      <w:proofErr w:type="gramEnd"/>
      <w:r w:rsidRPr="00146680">
        <w:rPr>
          <w:rFonts w:ascii="Verdana" w:hAnsi="Verdana" w:cs="Arial"/>
          <w:b/>
          <w:sz w:val="20"/>
        </w:rPr>
        <w:t>.</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146680">
        <w:rPr>
          <w:rFonts w:ascii="Verdana" w:hAnsi="Verdana" w:cs="Arial"/>
          <w:sz w:val="20"/>
        </w:rPr>
        <w:t xml:space="preserve">Szczegółowe zestawienie pozycji cenowych składających się na ostateczną wartość Oferty stanowi </w:t>
      </w:r>
      <w:r w:rsidRPr="00146680">
        <w:rPr>
          <w:rFonts w:ascii="Verdana" w:hAnsi="Verdana" w:cs="Arial"/>
          <w:b/>
          <w:sz w:val="20"/>
        </w:rPr>
        <w:t xml:space="preserve">Załącznik nr </w:t>
      </w:r>
      <w:r w:rsidR="00A0753C" w:rsidRPr="00146680">
        <w:rPr>
          <w:rFonts w:ascii="Verdana" w:hAnsi="Verdana" w:cs="Arial"/>
          <w:b/>
          <w:sz w:val="20"/>
        </w:rPr>
        <w:t>5</w:t>
      </w:r>
      <w:r w:rsidRPr="00146680">
        <w:rPr>
          <w:rFonts w:ascii="Verdana" w:hAnsi="Verdana" w:cs="Arial"/>
          <w:b/>
          <w:sz w:val="20"/>
        </w:rPr>
        <w:t xml:space="preserve"> do </w:t>
      </w:r>
      <w:r w:rsidR="00904E94" w:rsidRPr="00146680">
        <w:rPr>
          <w:rFonts w:ascii="Verdana" w:hAnsi="Verdana" w:cs="Arial"/>
          <w:b/>
          <w:sz w:val="20"/>
        </w:rPr>
        <w:t>SWZ</w:t>
      </w:r>
      <w:r w:rsidRPr="00146680">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spełnia</w:t>
      </w:r>
      <w:r w:rsidR="00563A80" w:rsidRPr="002A6CA3">
        <w:rPr>
          <w:rFonts w:ascii="Verdana" w:hAnsi="Verdana" w:cs="Arial"/>
          <w:sz w:val="20"/>
        </w:rPr>
        <w:t>my</w:t>
      </w:r>
      <w:proofErr w:type="gramEnd"/>
      <w:r w:rsidR="00563A80" w:rsidRPr="002A6CA3">
        <w:rPr>
          <w:rFonts w:ascii="Verdana" w:hAnsi="Verdana" w:cs="Arial"/>
          <w:sz w:val="20"/>
        </w:rPr>
        <w:t xml:space="preserve">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nie</w:t>
      </w:r>
      <w:proofErr w:type="gramEnd"/>
      <w:r w:rsidRPr="002A6CA3">
        <w:rPr>
          <w:rFonts w:ascii="Verdana" w:hAnsi="Verdana" w:cs="Arial"/>
          <w:sz w:val="20"/>
        </w:rPr>
        <w:t xml:space="preserv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w:t>
      </w:r>
      <w:proofErr w:type="gramEnd"/>
      <w:r w:rsidRPr="002A6CA3">
        <w:rPr>
          <w:rFonts w:ascii="Verdana" w:hAnsi="Verdana" w:cs="Arial"/>
          <w:sz w:val="20"/>
        </w:rPr>
        <w:t xml:space="preserve">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lastRenderedPageBreak/>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wobec</w:t>
      </w:r>
      <w:proofErr w:type="gramEnd"/>
      <w:r w:rsidRPr="002A6CA3">
        <w:rPr>
          <w:rFonts w:ascii="Verdana" w:hAnsi="Verdana" w:cs="Arial"/>
          <w:sz w:val="20"/>
        </w:rPr>
        <w:t xml:space="preserve">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bezprawnie</w:t>
      </w:r>
      <w:proofErr w:type="gramEnd"/>
      <w:r w:rsidRPr="002A6CA3">
        <w:rPr>
          <w:rFonts w:ascii="Verdana" w:hAnsi="Verdana" w:cs="Arial"/>
          <w:sz w:val="20"/>
        </w:rPr>
        <w:t xml:space="preserv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daje</w:t>
      </w:r>
      <w:r w:rsidR="00026932" w:rsidRPr="002A6CA3">
        <w:rPr>
          <w:rFonts w:ascii="Verdana" w:hAnsi="Verdana" w:cs="Arial"/>
          <w:sz w:val="20"/>
        </w:rPr>
        <w:t>my</w:t>
      </w:r>
      <w:proofErr w:type="gramEnd"/>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proofErr w:type="gramStart"/>
      <w:r w:rsidRPr="002A6CA3">
        <w:rPr>
          <w:rFonts w:ascii="Verdana" w:hAnsi="Verdana" w:cs="Arial"/>
          <w:sz w:val="20"/>
        </w:rPr>
        <w:t>w</w:t>
      </w:r>
      <w:proofErr w:type="gramEnd"/>
      <w:r w:rsidRPr="002A6CA3">
        <w:rPr>
          <w:rFonts w:ascii="Verdana" w:hAnsi="Verdana" w:cs="Arial"/>
          <w:sz w:val="20"/>
        </w:rPr>
        <w:t xml:space="preserve">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proofErr w:type="gramStart"/>
      <w:r w:rsidRPr="002B6A44">
        <w:rPr>
          <w:rFonts w:ascii="Verdana" w:hAnsi="Verdana" w:cs="Arial"/>
          <w:sz w:val="20"/>
        </w:rPr>
        <w:t>zgodnie</w:t>
      </w:r>
      <w:proofErr w:type="gramEnd"/>
      <w:r w:rsidRPr="002B6A44">
        <w:rPr>
          <w:rFonts w:ascii="Verdana" w:hAnsi="Verdana" w:cs="Arial"/>
          <w:sz w:val="20"/>
        </w:rPr>
        <w:t xml:space="preserv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w:t>
      </w:r>
      <w:proofErr w:type="gramStart"/>
      <w:r w:rsidRPr="002A6CA3">
        <w:rPr>
          <w:rFonts w:ascii="Verdana" w:hAnsi="Verdana" w:cs="Arial"/>
          <w:sz w:val="20"/>
        </w:rPr>
        <w:t>z</w:t>
      </w:r>
      <w:proofErr w:type="gramEnd"/>
      <w:r w:rsidRPr="002A6CA3">
        <w:rPr>
          <w:rFonts w:ascii="Verdana" w:hAnsi="Verdana" w:cs="Arial"/>
          <w:sz w:val="20"/>
        </w:rPr>
        <w:t xml:space="preserve">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w:t>
      </w:r>
      <w:proofErr w:type="gramStart"/>
      <w:r w:rsidRPr="002A6CA3">
        <w:rPr>
          <w:rFonts w:ascii="Verdana" w:hAnsi="Verdana" w:cs="Arial"/>
          <w:sz w:val="20"/>
        </w:rPr>
        <w:t>z</w:t>
      </w:r>
      <w:proofErr w:type="gramEnd"/>
      <w:r w:rsidRPr="002A6CA3">
        <w:rPr>
          <w:rFonts w:ascii="Verdana" w:hAnsi="Verdana" w:cs="Arial"/>
          <w:sz w:val="20"/>
        </w:rPr>
        <w:t xml:space="preserve">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proofErr w:type="gramStart"/>
      <w:r w:rsidRPr="000F3AAE">
        <w:rPr>
          <w:rFonts w:ascii="Verdana" w:hAnsi="Verdana" w:cs="Arial"/>
          <w:sz w:val="20"/>
        </w:rPr>
        <w:t>nie</w:t>
      </w:r>
      <w:proofErr w:type="gramEnd"/>
      <w:r w:rsidRPr="000F3AAE">
        <w:rPr>
          <w:rFonts w:ascii="Verdana" w:hAnsi="Verdana" w:cs="Arial"/>
          <w:sz w:val="20"/>
        </w:rPr>
        <w:t xml:space="preserv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lastRenderedPageBreak/>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proofErr w:type="gramStart"/>
      <w:r w:rsidRPr="002A6CA3">
        <w:rPr>
          <w:rFonts w:ascii="Verdana" w:hAnsi="Verdana" w:cs="Arial"/>
          <w:sz w:val="20"/>
        </w:rPr>
        <w:t>;</w:t>
      </w:r>
      <w:r w:rsidRPr="00B77D2B">
        <w:rPr>
          <w:rFonts w:ascii="Verdana" w:hAnsi="Verdana" w:cs="Arial"/>
          <w:sz w:val="20"/>
        </w:rPr>
        <w:t>osobą</w:t>
      </w:r>
      <w:proofErr w:type="spellEnd"/>
      <w:proofErr w:type="gram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proofErr w:type="gramStart"/>
      <w:r w:rsidRPr="002A6CA3">
        <w:rPr>
          <w:rFonts w:ascii="Verdana" w:hAnsi="Verdana" w:cs="Arial"/>
          <w:sz w:val="20"/>
        </w:rPr>
        <w:t>oraz</w:t>
      </w:r>
      <w:proofErr w:type="gramEnd"/>
      <w:r w:rsidRPr="002A6CA3">
        <w:rPr>
          <w:rFonts w:ascii="Verdana" w:hAnsi="Verdana" w:cs="Arial"/>
          <w:sz w:val="20"/>
        </w:rPr>
        <w:t xml:space="preserve">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posiadamy</w:t>
      </w:r>
      <w:proofErr w:type="gramEnd"/>
      <w:r w:rsidRPr="002A6CA3">
        <w:rPr>
          <w:rFonts w:ascii="Verdana" w:hAnsi="Verdana" w:cs="Arial"/>
          <w:sz w:val="20"/>
        </w:rPr>
        <w:t xml:space="preserve">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znajdujemy</w:t>
      </w:r>
      <w:proofErr w:type="gramEnd"/>
      <w:r w:rsidRPr="002A6CA3">
        <w:rPr>
          <w:rFonts w:ascii="Verdana" w:hAnsi="Verdana" w:cs="Arial"/>
          <w:sz w:val="20"/>
        </w:rPr>
        <w:t xml:space="preserve">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proofErr w:type="gramStart"/>
      <w:r w:rsidRPr="002A6CA3">
        <w:rPr>
          <w:rFonts w:ascii="Verdana" w:hAnsi="Verdana" w:cs="Arial"/>
          <w:sz w:val="20"/>
        </w:rPr>
        <w:t>posiadamy</w:t>
      </w:r>
      <w:proofErr w:type="gramEnd"/>
      <w:r w:rsidRPr="002A6CA3">
        <w:rPr>
          <w:rFonts w:ascii="Verdana" w:hAnsi="Verdana" w:cs="Arial"/>
          <w:sz w:val="20"/>
        </w:rPr>
        <w:t xml:space="preserve">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proofErr w:type="gramStart"/>
      <w:r w:rsidRPr="002A6CA3">
        <w:rPr>
          <w:rFonts w:ascii="Verdana" w:hAnsi="Verdana" w:cs="Arial"/>
          <w:sz w:val="20"/>
        </w:rPr>
        <w:t>nie</w:t>
      </w:r>
      <w:proofErr w:type="gramEnd"/>
      <w:r w:rsidRPr="002A6CA3">
        <w:rPr>
          <w:rFonts w:ascii="Verdana" w:hAnsi="Verdana" w:cs="Arial"/>
          <w:sz w:val="20"/>
        </w:rPr>
        <w:t xml:space="preserv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proofErr w:type="gramStart"/>
      <w:r w:rsidRPr="002A6CA3">
        <w:rPr>
          <w:rFonts w:ascii="Verdana" w:hAnsi="Verdana" w:cs="Arial"/>
          <w:sz w:val="20"/>
        </w:rPr>
        <w:t>opieramy</w:t>
      </w:r>
      <w:proofErr w:type="gramEnd"/>
      <w:r w:rsidRPr="002A6CA3">
        <w:rPr>
          <w:rFonts w:ascii="Verdana" w:hAnsi="Verdana" w:cs="Arial"/>
          <w:sz w:val="20"/>
        </w:rPr>
        <w:t xml:space="preserve">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proofErr w:type="gramStart"/>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w:t>
      </w:r>
      <w:proofErr w:type="gramEnd"/>
      <w:r w:rsidRPr="002A6CA3">
        <w:rPr>
          <w:rFonts w:ascii="Verdana" w:hAnsi="Verdana" w:cstheme="minorHAnsi"/>
          <w:sz w:val="20"/>
        </w:rPr>
        <w:t xml:space="preserv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r>
      <w:r w:rsidRPr="002A6CA3">
        <w:rPr>
          <w:rFonts w:ascii="Verdana" w:hAnsi="Verdana" w:cs="Arial"/>
          <w:sz w:val="20"/>
          <w:lang w:eastAsia="pl-PL"/>
        </w:rPr>
        <w:lastRenderedPageBreak/>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00C4D5F"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146680" w:rsidRPr="00146680">
        <w:rPr>
          <w:rFonts w:ascii="Verdana" w:eastAsia="Calibri" w:hAnsi="Verdana" w:cstheme="minorHAnsi"/>
          <w:bCs/>
          <w:sz w:val="20"/>
          <w:lang w:eastAsia="pl-PL"/>
        </w:rPr>
        <w:t>POST/PEC/PEC/ZNW/00409/2024</w:t>
      </w:r>
      <w:r w:rsidR="00146680">
        <w:rPr>
          <w:rFonts w:ascii="Verdana" w:eastAsia="Calibri" w:hAnsi="Verdana" w:cstheme="minorHAnsi"/>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xml:space="preserve">.............................., </w:t>
      </w:r>
      <w:proofErr w:type="gramStart"/>
      <w:r w:rsidRPr="002A6CA3">
        <w:rPr>
          <w:rFonts w:ascii="Verdana" w:hAnsi="Verdana"/>
          <w:sz w:val="20"/>
        </w:rPr>
        <w:t>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proofErr w:type="gramEnd"/>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proofErr w:type="gramStart"/>
      <w:r w:rsidRPr="002A6CA3">
        <w:rPr>
          <w:rFonts w:ascii="Verdana" w:hAnsi="Verdana"/>
          <w:i/>
          <w:sz w:val="18"/>
          <w:szCs w:val="18"/>
        </w:rPr>
        <w:t>podpis</w:t>
      </w:r>
      <w:proofErr w:type="gramEnd"/>
      <w:r w:rsidRPr="002A6CA3">
        <w:rPr>
          <w:rFonts w:ascii="Verdana" w:hAnsi="Verdana"/>
          <w:i/>
          <w:sz w:val="18"/>
          <w:szCs w:val="18"/>
        </w:rPr>
        <w:t xml:space="preserve">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146680" w:rsidRDefault="00EA7443" w:rsidP="000032C2">
            <w:pPr>
              <w:tabs>
                <w:tab w:val="left" w:pos="540"/>
              </w:tabs>
              <w:jc w:val="center"/>
              <w:rPr>
                <w:rFonts w:ascii="Verdana" w:hAnsi="Verdana" w:cstheme="minorHAnsi"/>
                <w:b/>
                <w:sz w:val="20"/>
              </w:rPr>
            </w:pPr>
            <w:proofErr w:type="gramStart"/>
            <w:r w:rsidRPr="00146680">
              <w:rPr>
                <w:rFonts w:ascii="Verdana" w:hAnsi="Verdana" w:cstheme="minorHAnsi"/>
                <w:b/>
                <w:sz w:val="20"/>
              </w:rPr>
              <w:t>do</w:t>
            </w:r>
            <w:proofErr w:type="gramEnd"/>
            <w:r w:rsidRPr="00146680">
              <w:rPr>
                <w:rFonts w:ascii="Verdana" w:hAnsi="Verdana" w:cstheme="minorHAnsi"/>
                <w:b/>
                <w:sz w:val="20"/>
              </w:rPr>
              <w:t xml:space="preserve"> dyspozycji niezbędnych zasobów w trakcie realizacji Zamówienia pn.: </w:t>
            </w:r>
          </w:p>
          <w:p w14:paraId="7EA115E5" w14:textId="7E26CD57" w:rsidR="00EA7443" w:rsidRPr="00146680" w:rsidRDefault="00EA7443" w:rsidP="000032C2">
            <w:pPr>
              <w:tabs>
                <w:tab w:val="left" w:pos="540"/>
              </w:tabs>
              <w:jc w:val="center"/>
              <w:rPr>
                <w:rFonts w:ascii="Verdana" w:hAnsi="Verdana" w:cstheme="minorHAnsi"/>
                <w:sz w:val="20"/>
              </w:rPr>
            </w:pPr>
            <w:r w:rsidRPr="00146680">
              <w:rPr>
                <w:rFonts w:ascii="Verdana" w:hAnsi="Verdana" w:cstheme="minorHAnsi"/>
                <w:b/>
                <w:sz w:val="20"/>
              </w:rPr>
              <w:t>„</w:t>
            </w:r>
            <w:r w:rsidR="00146680" w:rsidRPr="00146680">
              <w:rPr>
                <w:rFonts w:ascii="Verdana" w:hAnsi="Verdana" w:cstheme="minorHAnsi"/>
                <w:b/>
                <w:i/>
                <w:sz w:val="20"/>
              </w:rPr>
              <w:t>Umowa sukcesywna na dostawę środków smarnych dla PGE Energia Ciepła S.A. Oddział Elektrociepłownia w Bydgoszczy</w:t>
            </w:r>
            <w:r w:rsidRPr="00146680">
              <w:rPr>
                <w:rFonts w:ascii="Verdana" w:hAnsi="Verdana" w:cstheme="minorHAnsi"/>
                <w:b/>
                <w:sz w:val="20"/>
              </w:rPr>
              <w:t>”</w:t>
            </w:r>
            <w:r w:rsidRPr="00146680">
              <w:rPr>
                <w:rFonts w:ascii="Verdana" w:hAnsi="Verdana" w:cstheme="minorHAnsi"/>
                <w:sz w:val="20"/>
              </w:rPr>
              <w:t xml:space="preserve"> </w:t>
            </w:r>
          </w:p>
          <w:p w14:paraId="04D1FB64" w14:textId="255033C3" w:rsidR="00EA7443" w:rsidRPr="002A6CA3" w:rsidRDefault="00EA7443" w:rsidP="000032C2">
            <w:pPr>
              <w:tabs>
                <w:tab w:val="left" w:pos="540"/>
              </w:tabs>
              <w:jc w:val="center"/>
              <w:rPr>
                <w:rFonts w:ascii="Verdana" w:eastAsia="EUAlbertina-Regular-Identity-H" w:hAnsi="Verdana" w:cstheme="minorHAnsi"/>
                <w:sz w:val="20"/>
              </w:rPr>
            </w:pPr>
            <w:r w:rsidRPr="00146680">
              <w:rPr>
                <w:rFonts w:ascii="Verdana" w:hAnsi="Verdana" w:cstheme="minorHAnsi"/>
                <w:sz w:val="20"/>
              </w:rPr>
              <w:t>(</w:t>
            </w:r>
            <w:r w:rsidRPr="00146680">
              <w:rPr>
                <w:rFonts w:ascii="Verdana" w:eastAsia="EUAlbertina-Regular-Identity-H" w:hAnsi="Verdana" w:cstheme="minorHAnsi"/>
                <w:sz w:val="20"/>
              </w:rPr>
              <w:t xml:space="preserve">numer ref. postępowania: </w:t>
            </w:r>
            <w:r w:rsidR="00146680" w:rsidRPr="00146680">
              <w:rPr>
                <w:rFonts w:ascii="Verdana" w:eastAsia="EUAlbertina-Regular-Identity-H" w:hAnsi="Verdana" w:cstheme="minorHAnsi"/>
                <w:sz w:val="20"/>
              </w:rPr>
              <w:t>POST/PEC/PEC/ZNW/00409/2024</w:t>
            </w:r>
            <w:r w:rsidRPr="00146680">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3803A210"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w:t>
      </w:r>
      <w:proofErr w:type="gramStart"/>
      <w:r w:rsidRPr="00146680">
        <w:rPr>
          <w:rFonts w:ascii="Verdana" w:hAnsi="Verdana" w:cstheme="minorHAnsi"/>
          <w:sz w:val="20"/>
        </w:rPr>
        <w:t>do</w:t>
      </w:r>
      <w:proofErr w:type="gramEnd"/>
      <w:r w:rsidRPr="00146680">
        <w:rPr>
          <w:rFonts w:ascii="Verdana" w:hAnsi="Verdana" w:cstheme="minorHAnsi"/>
          <w:sz w:val="20"/>
        </w:rPr>
        <w:t xml:space="preserve"> dyspozycji niezbędne zasoby na potrzeby realizacji przedmiotowego Zamówienia</w:t>
      </w:r>
      <w:r w:rsidR="00146680" w:rsidRPr="00146680">
        <w:rPr>
          <w:rFonts w:ascii="Verdana" w:hAnsi="Verdana" w:cstheme="minorHAnsi"/>
          <w:sz w:val="20"/>
        </w:rPr>
        <w:t xml:space="preserve"> </w:t>
      </w:r>
      <w:r w:rsidRPr="00146680">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146680" w14:paraId="7CDAEF18" w14:textId="77777777" w:rsidTr="006266DD">
        <w:trPr>
          <w:trHeight w:val="1171"/>
        </w:trPr>
        <w:tc>
          <w:tcPr>
            <w:tcW w:w="2156" w:type="dxa"/>
            <w:shd w:val="clear" w:color="auto" w:fill="C6D9F1" w:themeFill="text2" w:themeFillTint="33"/>
          </w:tcPr>
          <w:p w14:paraId="0023657F" w14:textId="77777777" w:rsidR="00EA7443" w:rsidRPr="00146680" w:rsidRDefault="00EA7443" w:rsidP="00AB4C0C">
            <w:pPr>
              <w:autoSpaceDE w:val="0"/>
              <w:autoSpaceDN w:val="0"/>
              <w:adjustRightInd w:val="0"/>
              <w:jc w:val="center"/>
              <w:rPr>
                <w:rFonts w:ascii="Verdana" w:hAnsi="Verdana" w:cstheme="minorHAnsi"/>
                <w:b/>
                <w:sz w:val="20"/>
              </w:rPr>
            </w:pPr>
            <w:r w:rsidRPr="00146680">
              <w:rPr>
                <w:rFonts w:ascii="Verdana" w:hAnsi="Verdana" w:cstheme="minorHAnsi"/>
                <w:b/>
                <w:sz w:val="20"/>
              </w:rPr>
              <w:t xml:space="preserve">Warunek, na spełnienie którego </w:t>
            </w:r>
            <w:proofErr w:type="gramStart"/>
            <w:r w:rsidRPr="00146680">
              <w:rPr>
                <w:rFonts w:ascii="Verdana" w:hAnsi="Verdana" w:cstheme="minorHAnsi"/>
                <w:b/>
                <w:sz w:val="20"/>
              </w:rPr>
              <w:t>podmiot  udostępnia</w:t>
            </w:r>
            <w:proofErr w:type="gramEnd"/>
            <w:r w:rsidRPr="00146680">
              <w:rPr>
                <w:rFonts w:ascii="Verdana" w:hAnsi="Verdana" w:cstheme="minorHAnsi"/>
                <w:b/>
                <w:sz w:val="20"/>
              </w:rPr>
              <w:t xml:space="preserve"> zasoby</w:t>
            </w:r>
          </w:p>
        </w:tc>
        <w:tc>
          <w:tcPr>
            <w:tcW w:w="1984" w:type="dxa"/>
            <w:shd w:val="clear" w:color="auto" w:fill="C6D9F1" w:themeFill="text2" w:themeFillTint="33"/>
          </w:tcPr>
          <w:p w14:paraId="68F97B12" w14:textId="77777777" w:rsidR="00EA7443" w:rsidRPr="00146680" w:rsidRDefault="00EA7443" w:rsidP="000032C2">
            <w:pPr>
              <w:autoSpaceDE w:val="0"/>
              <w:autoSpaceDN w:val="0"/>
              <w:adjustRightInd w:val="0"/>
              <w:jc w:val="center"/>
              <w:rPr>
                <w:rFonts w:ascii="Verdana" w:hAnsi="Verdana" w:cstheme="minorHAnsi"/>
                <w:b/>
                <w:sz w:val="20"/>
              </w:rPr>
            </w:pPr>
            <w:r w:rsidRPr="00146680">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146680" w:rsidRDefault="00EA7443" w:rsidP="000032C2">
            <w:pPr>
              <w:autoSpaceDE w:val="0"/>
              <w:autoSpaceDN w:val="0"/>
              <w:adjustRightInd w:val="0"/>
              <w:jc w:val="center"/>
              <w:rPr>
                <w:rFonts w:ascii="Verdana" w:hAnsi="Verdana" w:cstheme="minorHAnsi"/>
                <w:b/>
                <w:sz w:val="20"/>
              </w:rPr>
            </w:pPr>
            <w:r w:rsidRPr="00146680">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146680" w:rsidRDefault="00EA7443" w:rsidP="000032C2">
            <w:pPr>
              <w:autoSpaceDE w:val="0"/>
              <w:autoSpaceDN w:val="0"/>
              <w:adjustRightInd w:val="0"/>
              <w:jc w:val="center"/>
              <w:rPr>
                <w:rFonts w:ascii="Verdana" w:hAnsi="Verdana" w:cstheme="minorHAnsi"/>
                <w:b/>
                <w:sz w:val="20"/>
              </w:rPr>
            </w:pPr>
            <w:r w:rsidRPr="00146680">
              <w:rPr>
                <w:rFonts w:ascii="Verdana" w:hAnsi="Verdana" w:cstheme="minorHAnsi"/>
                <w:b/>
                <w:sz w:val="20"/>
              </w:rPr>
              <w:t xml:space="preserve">Sposób wykorzystania zasobów przez Wykonawcę, przy wykonywaniu zamówienia </w:t>
            </w:r>
            <w:r w:rsidR="001B63ED" w:rsidRPr="00146680">
              <w:rPr>
                <w:rFonts w:ascii="Verdana" w:hAnsi="Verdana" w:cstheme="minorHAnsi"/>
                <w:b/>
                <w:sz w:val="20"/>
              </w:rPr>
              <w:t>nie</w:t>
            </w:r>
            <w:r w:rsidRPr="00146680">
              <w:rPr>
                <w:rFonts w:ascii="Verdana" w:hAnsi="Verdana" w:cstheme="minorHAnsi"/>
                <w:b/>
                <w:sz w:val="20"/>
              </w:rPr>
              <w:t>publicznego</w:t>
            </w:r>
          </w:p>
        </w:tc>
        <w:tc>
          <w:tcPr>
            <w:tcW w:w="2269" w:type="dxa"/>
            <w:shd w:val="clear" w:color="auto" w:fill="C6D9F1" w:themeFill="text2" w:themeFillTint="33"/>
          </w:tcPr>
          <w:p w14:paraId="1FFE60F9" w14:textId="77777777" w:rsidR="00EA7443" w:rsidRPr="00146680" w:rsidRDefault="00EA7443" w:rsidP="000032C2">
            <w:pPr>
              <w:autoSpaceDE w:val="0"/>
              <w:autoSpaceDN w:val="0"/>
              <w:adjustRightInd w:val="0"/>
              <w:jc w:val="center"/>
              <w:rPr>
                <w:rFonts w:ascii="Verdana" w:hAnsi="Verdana" w:cstheme="minorHAnsi"/>
                <w:b/>
                <w:sz w:val="20"/>
              </w:rPr>
            </w:pPr>
            <w:r w:rsidRPr="00146680">
              <w:rPr>
                <w:rFonts w:ascii="Verdana" w:hAnsi="Verdana" w:cstheme="minorHAnsi"/>
                <w:b/>
                <w:sz w:val="20"/>
              </w:rPr>
              <w:t>Czy zasoby są udostępniane na cały okres realizacji zamówienia/umowy (TAK/NIE</w:t>
            </w:r>
            <w:r w:rsidRPr="00146680">
              <w:rPr>
                <w:rFonts w:ascii="Verdana" w:hAnsi="Verdana" w:cstheme="minorHAnsi"/>
                <w:b/>
                <w:sz w:val="20"/>
                <w:vertAlign w:val="superscript"/>
              </w:rPr>
              <w:footnoteReference w:id="7"/>
            </w:r>
            <w:r w:rsidRPr="00146680">
              <w:rPr>
                <w:rFonts w:ascii="Verdana" w:hAnsi="Verdana" w:cstheme="minorHAnsi"/>
                <w:b/>
                <w:sz w:val="20"/>
              </w:rPr>
              <w:t>)</w:t>
            </w:r>
          </w:p>
        </w:tc>
      </w:tr>
      <w:tr w:rsidR="00EA7443" w:rsidRPr="00146680" w14:paraId="4627295B" w14:textId="77777777" w:rsidTr="006266DD">
        <w:trPr>
          <w:trHeight w:val="451"/>
        </w:trPr>
        <w:tc>
          <w:tcPr>
            <w:tcW w:w="2156" w:type="dxa"/>
            <w:shd w:val="clear" w:color="auto" w:fill="F2F2F2" w:themeFill="background1" w:themeFillShade="F2"/>
          </w:tcPr>
          <w:p w14:paraId="479D767F" w14:textId="1F888676" w:rsidR="00EA7443" w:rsidRPr="00146680" w:rsidRDefault="001B63ED" w:rsidP="00146680">
            <w:pPr>
              <w:autoSpaceDE w:val="0"/>
              <w:autoSpaceDN w:val="0"/>
              <w:adjustRightInd w:val="0"/>
              <w:spacing w:line="240" w:lineRule="auto"/>
              <w:jc w:val="center"/>
              <w:rPr>
                <w:rFonts w:ascii="Verdana" w:hAnsi="Verdana" w:cstheme="minorHAnsi"/>
                <w:sz w:val="20"/>
              </w:rPr>
            </w:pPr>
            <w:r w:rsidRPr="00146680">
              <w:rPr>
                <w:rFonts w:ascii="Verdana" w:hAnsi="Verdana" w:cstheme="minorHAnsi"/>
                <w:sz w:val="20"/>
              </w:rPr>
              <w:t>Wiedza/</w:t>
            </w:r>
            <w:r w:rsidR="00146680" w:rsidRPr="00146680">
              <w:rPr>
                <w:rFonts w:ascii="Verdana" w:hAnsi="Verdana" w:cstheme="minorHAnsi"/>
                <w:sz w:val="20"/>
              </w:rPr>
              <w:t xml:space="preserve"> </w:t>
            </w:r>
            <w:r w:rsidRPr="00146680">
              <w:rPr>
                <w:rFonts w:ascii="Verdana" w:hAnsi="Verdana" w:cstheme="minorHAnsi"/>
                <w:sz w:val="20"/>
              </w:rPr>
              <w:t>doświadczenie</w:t>
            </w:r>
            <w:r w:rsidR="00146680" w:rsidRPr="00146680">
              <w:rPr>
                <w:rFonts w:ascii="Verdana" w:hAnsi="Verdana" w:cstheme="minorHAnsi"/>
                <w:sz w:val="20"/>
              </w:rPr>
              <w:t xml:space="preserve"> </w:t>
            </w:r>
          </w:p>
        </w:tc>
        <w:tc>
          <w:tcPr>
            <w:tcW w:w="1984" w:type="dxa"/>
            <w:shd w:val="clear" w:color="auto" w:fill="F2F2F2" w:themeFill="background1" w:themeFillShade="F2"/>
          </w:tcPr>
          <w:p w14:paraId="7ED7AFDD" w14:textId="5075B87F" w:rsidR="00EA7443" w:rsidRPr="00146680" w:rsidRDefault="00EA7443" w:rsidP="00146680">
            <w:pPr>
              <w:autoSpaceDE w:val="0"/>
              <w:autoSpaceDN w:val="0"/>
              <w:adjustRightInd w:val="0"/>
              <w:jc w:val="center"/>
              <w:rPr>
                <w:rFonts w:ascii="Verdana" w:hAnsi="Verdana" w:cstheme="minorHAnsi"/>
                <w:i/>
                <w:sz w:val="20"/>
              </w:rPr>
            </w:pPr>
            <w:r w:rsidRPr="00146680">
              <w:rPr>
                <w:rFonts w:ascii="Verdana" w:hAnsi="Verdana" w:cstheme="minorHAnsi"/>
                <w:i/>
                <w:sz w:val="20"/>
              </w:rPr>
              <w:t>Doświadczenie</w:t>
            </w:r>
          </w:p>
        </w:tc>
        <w:tc>
          <w:tcPr>
            <w:tcW w:w="1559" w:type="dxa"/>
          </w:tcPr>
          <w:p w14:paraId="3382A74C" w14:textId="77777777" w:rsidR="00EA7443" w:rsidRPr="00146680"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146680"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146680"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34C4E30" w:rsidR="00EA7443" w:rsidRPr="002A6CA3" w:rsidRDefault="00EA7443" w:rsidP="00EA7443">
      <w:pPr>
        <w:autoSpaceDE w:val="0"/>
        <w:autoSpaceDN w:val="0"/>
        <w:adjustRightInd w:val="0"/>
        <w:ind w:left="4963"/>
        <w:rPr>
          <w:rFonts w:ascii="Verdana" w:hAnsi="Verdana" w:cstheme="minorHAnsi"/>
          <w:i/>
          <w:sz w:val="18"/>
          <w:szCs w:val="18"/>
        </w:rPr>
      </w:pPr>
      <w:proofErr w:type="gramStart"/>
      <w:r w:rsidRPr="002A6CA3">
        <w:rPr>
          <w:rFonts w:ascii="Verdana" w:hAnsi="Verdana" w:cstheme="minorHAnsi"/>
          <w:i/>
          <w:sz w:val="18"/>
          <w:szCs w:val="18"/>
        </w:rPr>
        <w:t>podpis  osoby</w:t>
      </w:r>
      <w:proofErr w:type="gramEnd"/>
      <w:r w:rsidRPr="002A6CA3">
        <w:rPr>
          <w:rFonts w:ascii="Verdana" w:hAnsi="Verdana" w:cstheme="minorHAnsi"/>
          <w:i/>
          <w:sz w:val="18"/>
          <w:szCs w:val="18"/>
        </w:rPr>
        <w:t xml:space="preserve">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338E7A1F" w14:textId="77777777" w:rsidR="00146680" w:rsidRDefault="00146680">
      <w:pPr>
        <w:spacing w:line="240" w:lineRule="auto"/>
        <w:jc w:val="left"/>
        <w:rPr>
          <w:rFonts w:ascii="Verdana" w:hAnsi="Verdana" w:cstheme="minorHAnsi"/>
          <w:b/>
          <w:caps/>
          <w:kern w:val="28"/>
          <w:sz w:val="20"/>
        </w:rPr>
      </w:pPr>
      <w:bookmarkStart w:id="6" w:name="_Toc122344844"/>
      <w:r>
        <w:rPr>
          <w:rFonts w:ascii="Verdana" w:hAnsi="Verdana" w:cstheme="minorHAnsi"/>
          <w:sz w:val="20"/>
        </w:rPr>
        <w:br w:type="page"/>
      </w:r>
    </w:p>
    <w:p w14:paraId="69954FA2" w14:textId="2C32CA7A"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CENOWY</w:t>
      </w:r>
      <w:r w:rsidR="003731DA" w:rsidRPr="002A6CA3">
        <w:rPr>
          <w:rFonts w:ascii="Verdana" w:hAnsi="Verdana" w:cstheme="minorHAnsi"/>
          <w:sz w:val="20"/>
          <w:lang w:val="pl-PL"/>
        </w:rPr>
        <w:t xml:space="preserve"> - </w:t>
      </w:r>
      <w:r w:rsidR="003731DA" w:rsidRPr="00146680">
        <w:rPr>
          <w:rFonts w:ascii="Verdana" w:hAnsi="Verdana" w:cstheme="minorHAnsi"/>
          <w:sz w:val="20"/>
          <w:lang w:val="pl-PL"/>
        </w:rPr>
        <w:t>OSOBNY DOKUMENT</w:t>
      </w:r>
      <w:bookmarkEnd w:id="6"/>
    </w:p>
    <w:p w14:paraId="583C6643" w14:textId="405A1D67" w:rsidR="00DD1DDB" w:rsidRPr="002A6CA3" w:rsidRDefault="00DD1DDB" w:rsidP="00146680">
      <w:pPr>
        <w:tabs>
          <w:tab w:val="left" w:pos="3033"/>
          <w:tab w:val="center" w:pos="4536"/>
        </w:tabs>
        <w:spacing w:before="120" w:after="120" w:line="276" w:lineRule="auto"/>
        <w:jc w:val="left"/>
        <w:rPr>
          <w:rFonts w:ascii="Verdana" w:hAnsi="Verdana" w:cstheme="minorHAnsi"/>
          <w:i/>
          <w:sz w:val="20"/>
        </w:rPr>
      </w:pPr>
      <w:r w:rsidRPr="002A6CA3">
        <w:rPr>
          <w:rFonts w:ascii="Verdana" w:eastAsia="Calibri" w:hAnsi="Verdana" w:cs="Arial"/>
          <w:b/>
          <w:sz w:val="20"/>
        </w:rPr>
        <w:tab/>
      </w:r>
      <w:r w:rsidRPr="002A6CA3">
        <w:rPr>
          <w:rFonts w:ascii="Verdana" w:hAnsi="Verdana" w:cstheme="minorHAnsi"/>
          <w:i/>
          <w:sz w:val="20"/>
        </w:rPr>
        <w:t xml:space="preserve"> </w:t>
      </w:r>
    </w:p>
    <w:p w14:paraId="202BF34E" w14:textId="77777777" w:rsidR="00AB4C0C" w:rsidRPr="002A6CA3" w:rsidRDefault="00AB4C0C" w:rsidP="00DD1DDB">
      <w:pPr>
        <w:spacing w:line="240" w:lineRule="auto"/>
        <w:ind w:left="5398" w:right="68" w:hanging="153"/>
        <w:jc w:val="center"/>
        <w:rPr>
          <w:rFonts w:ascii="Verdana" w:hAnsi="Verdana" w:cstheme="minorHAnsi"/>
          <w:i/>
          <w:sz w:val="20"/>
        </w:rPr>
      </w:pPr>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0A2D6BDC" w14:textId="77777777" w:rsidR="00CA696C" w:rsidRDefault="00CA696C">
      <w:pPr>
        <w:spacing w:line="240" w:lineRule="auto"/>
        <w:jc w:val="left"/>
        <w:rPr>
          <w:rFonts w:ascii="Verdana" w:hAnsi="Verdana" w:cstheme="minorHAnsi"/>
          <w:b/>
          <w:caps/>
          <w:kern w:val="28"/>
          <w:sz w:val="20"/>
        </w:rPr>
      </w:pPr>
      <w:bookmarkStart w:id="7" w:name="_Toc515896306"/>
      <w:bookmarkStart w:id="8" w:name="_Toc122344847"/>
      <w:r>
        <w:rPr>
          <w:rFonts w:ascii="Verdana" w:hAnsi="Verdana" w:cstheme="minorHAnsi"/>
          <w:sz w:val="20"/>
        </w:rPr>
        <w:br w:type="page"/>
      </w:r>
    </w:p>
    <w:p w14:paraId="3EDD80DF" w14:textId="3CE577C1" w:rsidR="004A54CB" w:rsidRPr="00146680"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7"/>
      <w:r w:rsidRPr="002A6CA3">
        <w:rPr>
          <w:rFonts w:ascii="Verdana" w:hAnsi="Verdana" w:cstheme="minorHAnsi"/>
          <w:sz w:val="20"/>
          <w:lang w:val="pl-PL"/>
        </w:rPr>
        <w:t xml:space="preserve">WYKAZ </w:t>
      </w:r>
      <w:r w:rsidRPr="00146680">
        <w:rPr>
          <w:rFonts w:ascii="Verdana" w:hAnsi="Verdana" w:cstheme="minorHAnsi"/>
          <w:sz w:val="20"/>
          <w:lang w:val="pl-PL"/>
        </w:rPr>
        <w:t>WYKONANYCH DOSTAW</w:t>
      </w:r>
      <w:bookmarkEnd w:id="8"/>
    </w:p>
    <w:p w14:paraId="52A5C1A1" w14:textId="77777777" w:rsidR="00601841" w:rsidRPr="00146680" w:rsidRDefault="00601841" w:rsidP="004A54CB">
      <w:pPr>
        <w:rPr>
          <w:rFonts w:ascii="Verdana" w:hAnsi="Verdana" w:cstheme="minorHAnsi"/>
          <w:sz w:val="20"/>
        </w:rPr>
      </w:pPr>
    </w:p>
    <w:p w14:paraId="3C02166E" w14:textId="527144FF" w:rsidR="00B3599D" w:rsidRPr="00146680" w:rsidRDefault="00B3599D" w:rsidP="00B3599D">
      <w:pPr>
        <w:spacing w:line="240" w:lineRule="auto"/>
        <w:jc w:val="center"/>
        <w:rPr>
          <w:rFonts w:ascii="Verdana" w:hAnsi="Verdana" w:cstheme="minorHAnsi"/>
          <w:b/>
          <w:sz w:val="20"/>
        </w:rPr>
      </w:pPr>
      <w:r w:rsidRPr="00146680">
        <w:rPr>
          <w:rFonts w:ascii="Verdana" w:hAnsi="Verdana" w:cstheme="minorHAnsi"/>
          <w:b/>
          <w:sz w:val="20"/>
        </w:rPr>
        <w:t xml:space="preserve">WYKAZ WYKONANYCH DOSTAW </w:t>
      </w:r>
    </w:p>
    <w:p w14:paraId="372344BE" w14:textId="6AA8C40D" w:rsidR="00B3599D" w:rsidRPr="00146680" w:rsidRDefault="00B3599D" w:rsidP="00B3599D">
      <w:pPr>
        <w:spacing w:line="240" w:lineRule="auto"/>
        <w:jc w:val="center"/>
        <w:rPr>
          <w:rFonts w:ascii="Verdana" w:hAnsi="Verdana" w:cstheme="minorHAnsi"/>
          <w:b/>
          <w:sz w:val="20"/>
        </w:rPr>
      </w:pPr>
      <w:r w:rsidRPr="00146680">
        <w:rPr>
          <w:rFonts w:ascii="Verdana" w:hAnsi="Verdana" w:cstheme="minorHAnsi"/>
          <w:b/>
          <w:sz w:val="20"/>
        </w:rPr>
        <w:t xml:space="preserve">W OKRESIE OSTATNICH </w:t>
      </w:r>
      <w:r w:rsidR="00146680" w:rsidRPr="00146680">
        <w:rPr>
          <w:rFonts w:ascii="Verdana" w:hAnsi="Verdana" w:cstheme="minorHAnsi"/>
          <w:b/>
          <w:sz w:val="20"/>
        </w:rPr>
        <w:t xml:space="preserve">5 </w:t>
      </w:r>
      <w:r w:rsidRPr="00146680">
        <w:rPr>
          <w:rFonts w:ascii="Verdana" w:hAnsi="Verdana" w:cstheme="minorHAnsi"/>
          <w:b/>
          <w:sz w:val="20"/>
        </w:rPr>
        <w:t xml:space="preserve">LAT Z PODANIEM </w:t>
      </w:r>
    </w:p>
    <w:p w14:paraId="5F10EB23" w14:textId="0B6BD047" w:rsidR="00B3599D" w:rsidRPr="00146680" w:rsidRDefault="00DA0E5C" w:rsidP="00B3599D">
      <w:pPr>
        <w:spacing w:line="240" w:lineRule="auto"/>
        <w:jc w:val="center"/>
        <w:rPr>
          <w:rFonts w:ascii="Verdana" w:hAnsi="Verdana" w:cstheme="minorHAnsi"/>
          <w:b/>
          <w:sz w:val="20"/>
        </w:rPr>
      </w:pPr>
      <w:r>
        <w:rPr>
          <w:rFonts w:ascii="Verdana" w:hAnsi="Verdana" w:cstheme="minorHAnsi"/>
          <w:b/>
          <w:sz w:val="20"/>
        </w:rPr>
        <w:t>WARTOŚCI</w:t>
      </w:r>
      <w:r w:rsidRPr="00146680">
        <w:rPr>
          <w:rFonts w:ascii="Verdana" w:hAnsi="Verdana" w:cstheme="minorHAnsi"/>
          <w:b/>
          <w:sz w:val="20"/>
        </w:rPr>
        <w:t xml:space="preserve">, </w:t>
      </w:r>
      <w:r w:rsidR="00B3599D" w:rsidRPr="00146680">
        <w:rPr>
          <w:rFonts w:ascii="Verdana" w:hAnsi="Verdana" w:cstheme="minorHAnsi"/>
          <w:b/>
          <w:sz w:val="20"/>
        </w:rPr>
        <w:t>PRZEDMIOTU</w:t>
      </w:r>
      <w:r w:rsidR="00800683">
        <w:rPr>
          <w:rFonts w:ascii="Verdana" w:hAnsi="Verdana" w:cstheme="minorHAnsi"/>
          <w:b/>
          <w:sz w:val="20"/>
        </w:rPr>
        <w:t xml:space="preserve">, </w:t>
      </w:r>
      <w:r w:rsidR="00B3599D" w:rsidRPr="00146680">
        <w:rPr>
          <w:rFonts w:ascii="Verdana" w:hAnsi="Verdana" w:cstheme="minorHAnsi"/>
          <w:b/>
          <w:sz w:val="20"/>
        </w:rPr>
        <w:t>DAT ICH WYKONANIA I ODBIORCÓW</w:t>
      </w:r>
    </w:p>
    <w:p w14:paraId="27198DCF" w14:textId="77777777" w:rsidR="00B3599D" w:rsidRPr="00146680" w:rsidRDefault="00B3599D" w:rsidP="00B3599D">
      <w:pPr>
        <w:rPr>
          <w:rFonts w:ascii="Verdana" w:hAnsi="Verdana" w:cstheme="minorHAnsi"/>
          <w:sz w:val="20"/>
        </w:rPr>
      </w:pPr>
    </w:p>
    <w:p w14:paraId="1A620DDA" w14:textId="78448016" w:rsidR="00B3599D" w:rsidRPr="00146680" w:rsidRDefault="00F65191" w:rsidP="009C4AC1">
      <w:pPr>
        <w:spacing w:after="120" w:line="240" w:lineRule="auto"/>
        <w:ind w:left="-284"/>
        <w:rPr>
          <w:rFonts w:ascii="Verdana" w:hAnsi="Verdana" w:cstheme="minorHAnsi"/>
          <w:sz w:val="20"/>
          <w:lang w:eastAsia="pl-PL"/>
        </w:rPr>
      </w:pPr>
      <w:r w:rsidRPr="00146680">
        <w:rPr>
          <w:rFonts w:ascii="Verdana" w:hAnsi="Verdana" w:cstheme="minorHAnsi"/>
          <w:sz w:val="20"/>
          <w:lang w:eastAsia="pl-PL"/>
        </w:rPr>
        <w:t xml:space="preserve">W związku z ubieganiem się o udzielenie zamówienia </w:t>
      </w:r>
      <w:r w:rsidR="00AB4C0C" w:rsidRPr="00146680">
        <w:rPr>
          <w:rFonts w:ascii="Verdana" w:hAnsi="Verdana" w:cstheme="minorHAnsi"/>
          <w:sz w:val="20"/>
          <w:lang w:eastAsia="pl-PL"/>
        </w:rPr>
        <w:t>nie</w:t>
      </w:r>
      <w:r w:rsidRPr="00146680">
        <w:rPr>
          <w:rFonts w:ascii="Verdana" w:hAnsi="Verdana" w:cstheme="minorHAnsi"/>
          <w:sz w:val="20"/>
          <w:lang w:eastAsia="pl-PL"/>
        </w:rPr>
        <w:t xml:space="preserve">publicznego w postępowaniu </w:t>
      </w:r>
      <w:r w:rsidR="00D149A9" w:rsidRPr="00146680">
        <w:rPr>
          <w:rFonts w:ascii="Verdana" w:hAnsi="Verdana" w:cstheme="minorHAnsi"/>
          <w:sz w:val="20"/>
          <w:lang w:eastAsia="pl-PL"/>
        </w:rPr>
        <w:t>zakupowym</w:t>
      </w:r>
      <w:r w:rsidR="00D149A9" w:rsidRPr="00146680">
        <w:rPr>
          <w:rFonts w:ascii="Verdana" w:eastAsia="Calibri" w:hAnsi="Verdana" w:cstheme="minorHAnsi"/>
          <w:sz w:val="20"/>
        </w:rPr>
        <w:t xml:space="preserve"> </w:t>
      </w:r>
      <w:r w:rsidRPr="00146680">
        <w:rPr>
          <w:rFonts w:ascii="Verdana" w:hAnsi="Verdana" w:cstheme="minorHAnsi"/>
          <w:sz w:val="20"/>
          <w:lang w:eastAsia="pl-PL"/>
        </w:rPr>
        <w:t>prowadzonym</w:t>
      </w:r>
      <w:r w:rsidR="00B3599D" w:rsidRPr="00146680">
        <w:rPr>
          <w:rFonts w:ascii="Verdana" w:hAnsi="Verdana" w:cstheme="minorHAnsi"/>
          <w:sz w:val="20"/>
          <w:lang w:eastAsia="pl-PL"/>
        </w:rPr>
        <w:t xml:space="preserve"> w trybie przetargu nieograniczonego na </w:t>
      </w:r>
      <w:r w:rsidR="00146680" w:rsidRPr="00146680">
        <w:rPr>
          <w:rFonts w:ascii="Verdana" w:hAnsi="Verdana" w:cstheme="minorHAnsi"/>
          <w:b/>
          <w:i/>
          <w:sz w:val="20"/>
        </w:rPr>
        <w:t>Umowę sukcesywną na dostawę środków smarnych dla PGE Energia Ciepła S.A. Oddział Elektrociepłownia w Bydgoszczy</w:t>
      </w:r>
      <w:r w:rsidR="00B3599D" w:rsidRPr="00146680">
        <w:rPr>
          <w:rFonts w:ascii="Verdana" w:hAnsi="Verdana" w:cstheme="minorHAnsi"/>
          <w:sz w:val="20"/>
        </w:rPr>
        <w:t xml:space="preserve"> (numer ref. postępowania:</w:t>
      </w:r>
      <w:r w:rsidR="00B3599D" w:rsidRPr="00146680">
        <w:rPr>
          <w:rFonts w:ascii="Verdana" w:hAnsi="Verdana" w:cstheme="minorHAnsi"/>
          <w:b/>
          <w:sz w:val="20"/>
        </w:rPr>
        <w:t xml:space="preserve"> </w:t>
      </w:r>
      <w:r w:rsidR="00146680" w:rsidRPr="00146680">
        <w:rPr>
          <w:rFonts w:ascii="Verdana" w:eastAsia="EUAlbertina-Regular-Identity-H" w:hAnsi="Verdana" w:cstheme="minorHAnsi"/>
          <w:sz w:val="20"/>
        </w:rPr>
        <w:t>POST/PEC/PEC/ZNW/00409/2024</w:t>
      </w:r>
      <w:r w:rsidR="00B3599D" w:rsidRPr="00146680">
        <w:rPr>
          <w:rFonts w:ascii="Verdana" w:hAnsi="Verdana" w:cstheme="minorHAnsi"/>
          <w:sz w:val="20"/>
        </w:rPr>
        <w:t>)</w:t>
      </w:r>
      <w:r w:rsidR="00B3599D" w:rsidRPr="00146680">
        <w:rPr>
          <w:rFonts w:ascii="Verdana" w:hAnsi="Verdana" w:cstheme="minorHAnsi"/>
          <w:b/>
          <w:sz w:val="20"/>
        </w:rPr>
        <w:t xml:space="preserve">, </w:t>
      </w:r>
      <w:r w:rsidR="00B3599D" w:rsidRPr="00146680">
        <w:rPr>
          <w:rFonts w:ascii="Verdana" w:hAnsi="Verdana" w:cstheme="minorHAnsi"/>
          <w:b/>
          <w:sz w:val="20"/>
          <w:lang w:eastAsia="pl-PL"/>
        </w:rPr>
        <w:t>OŚWIADCZAMY</w:t>
      </w:r>
      <w:r w:rsidR="00B3599D" w:rsidRPr="00146680">
        <w:rPr>
          <w:rFonts w:ascii="Verdana" w:hAnsi="Verdana" w:cstheme="minorHAnsi"/>
          <w:sz w:val="20"/>
          <w:lang w:eastAsia="pl-PL"/>
        </w:rPr>
        <w:t xml:space="preserve">, </w:t>
      </w:r>
      <w:r w:rsidR="00B3599D" w:rsidRPr="00146680">
        <w:rPr>
          <w:rFonts w:ascii="Verdana" w:hAnsi="Verdana" w:cstheme="minorHAnsi"/>
          <w:bCs/>
          <w:sz w:val="20"/>
          <w:lang w:eastAsia="pl-PL"/>
        </w:rPr>
        <w:t>że</w:t>
      </w:r>
      <w:r w:rsidR="00B3599D" w:rsidRPr="00146680">
        <w:rPr>
          <w:rFonts w:ascii="Verdana" w:hAnsi="Verdana" w:cstheme="minorHAnsi"/>
          <w:sz w:val="20"/>
          <w:lang w:eastAsia="pl-PL"/>
        </w:rPr>
        <w:t xml:space="preserve"> w okresie ostatnich </w:t>
      </w:r>
      <w:r w:rsidR="00146680" w:rsidRPr="00146680">
        <w:rPr>
          <w:rFonts w:ascii="Verdana" w:hAnsi="Verdana" w:cstheme="minorHAnsi"/>
          <w:sz w:val="20"/>
          <w:lang w:eastAsia="pl-PL"/>
        </w:rPr>
        <w:t>5</w:t>
      </w:r>
      <w:r w:rsidR="00B3599D" w:rsidRPr="00146680">
        <w:rPr>
          <w:rFonts w:ascii="Verdana" w:hAnsi="Verdana" w:cstheme="minorHAnsi"/>
          <w:sz w:val="20"/>
          <w:lang w:eastAsia="pl-PL"/>
        </w:rPr>
        <w:t xml:space="preserve"> lat przed upływem terminu składania Ofert wykonaliśmy następujące </w:t>
      </w:r>
      <w:r w:rsidR="00146680" w:rsidRPr="00146680">
        <w:rPr>
          <w:rFonts w:ascii="Verdana" w:hAnsi="Verdana" w:cstheme="minorHAnsi"/>
          <w:sz w:val="20"/>
          <w:lang w:eastAsia="pl-PL"/>
        </w:rPr>
        <w:t>dostawy</w:t>
      </w:r>
      <w:r w:rsidR="00B3599D" w:rsidRPr="00146680">
        <w:rPr>
          <w:rFonts w:ascii="Verdana" w:hAnsi="Verdana" w:cstheme="minorHAnsi"/>
          <w:sz w:val="20"/>
          <w:lang w:eastAsia="pl-PL"/>
        </w:rPr>
        <w:t>:</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976"/>
        <w:gridCol w:w="1843"/>
        <w:gridCol w:w="1559"/>
        <w:gridCol w:w="1560"/>
        <w:gridCol w:w="1842"/>
      </w:tblGrid>
      <w:tr w:rsidR="00B3599D" w:rsidRPr="00624AE0" w14:paraId="5576ABDA" w14:textId="77777777" w:rsidTr="00DA0E5C">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146680" w:rsidRDefault="00B3599D" w:rsidP="00B3599D">
            <w:pPr>
              <w:jc w:val="center"/>
              <w:rPr>
                <w:rFonts w:ascii="Verdana" w:hAnsi="Verdana" w:cstheme="minorHAnsi"/>
                <w:i/>
                <w:sz w:val="20"/>
              </w:rPr>
            </w:pPr>
          </w:p>
          <w:p w14:paraId="04A68D99" w14:textId="77777777" w:rsidR="00B3599D" w:rsidRPr="00146680" w:rsidRDefault="00B3599D" w:rsidP="00B3599D">
            <w:pPr>
              <w:jc w:val="center"/>
              <w:rPr>
                <w:rFonts w:ascii="Verdana" w:hAnsi="Verdana" w:cstheme="minorHAnsi"/>
                <w:i/>
                <w:sz w:val="20"/>
              </w:rPr>
            </w:pPr>
            <w:r w:rsidRPr="00146680">
              <w:rPr>
                <w:rFonts w:ascii="Verdana" w:hAnsi="Verdana" w:cstheme="minorHAnsi"/>
                <w:i/>
                <w:sz w:val="20"/>
              </w:rPr>
              <w:t>Lp.</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146680" w:rsidRDefault="00B3599D" w:rsidP="00B3599D">
            <w:pPr>
              <w:jc w:val="center"/>
              <w:rPr>
                <w:rFonts w:ascii="Verdana" w:hAnsi="Verdana" w:cstheme="minorHAnsi"/>
                <w:i/>
                <w:sz w:val="20"/>
              </w:rPr>
            </w:pPr>
          </w:p>
          <w:p w14:paraId="12E38AAE" w14:textId="77777777" w:rsidR="00B3599D" w:rsidRPr="00146680" w:rsidRDefault="00B3599D" w:rsidP="00B3599D">
            <w:pPr>
              <w:spacing w:line="240" w:lineRule="auto"/>
              <w:jc w:val="center"/>
              <w:rPr>
                <w:rFonts w:ascii="Verdana" w:hAnsi="Verdana" w:cstheme="minorHAnsi"/>
                <w:i/>
                <w:sz w:val="20"/>
              </w:rPr>
            </w:pPr>
            <w:r w:rsidRPr="00146680">
              <w:rPr>
                <w:rFonts w:ascii="Verdana" w:hAnsi="Verdana" w:cstheme="minorHAnsi"/>
                <w:i/>
                <w:sz w:val="20"/>
              </w:rPr>
              <w:t xml:space="preserve">Przedmiot zamówienia </w:t>
            </w:r>
          </w:p>
          <w:p w14:paraId="3E4C02FD" w14:textId="77777777" w:rsidR="00B3599D" w:rsidRPr="00146680" w:rsidRDefault="00B3599D" w:rsidP="00B3599D">
            <w:pPr>
              <w:spacing w:line="240" w:lineRule="auto"/>
              <w:jc w:val="center"/>
              <w:rPr>
                <w:rFonts w:ascii="Verdana" w:hAnsi="Verdana" w:cstheme="minorHAnsi"/>
                <w:i/>
                <w:sz w:val="20"/>
              </w:rPr>
            </w:pPr>
          </w:p>
        </w:tc>
        <w:tc>
          <w:tcPr>
            <w:tcW w:w="1843" w:type="dxa"/>
            <w:vMerge w:val="restart"/>
            <w:tcBorders>
              <w:top w:val="single" w:sz="4" w:space="0" w:color="auto"/>
            </w:tcBorders>
            <w:shd w:val="clear" w:color="auto" w:fill="C6D9F1" w:themeFill="text2" w:themeFillTint="33"/>
          </w:tcPr>
          <w:p w14:paraId="051B6C38" w14:textId="77777777" w:rsidR="00B3599D" w:rsidRPr="00146680" w:rsidRDefault="00B3599D" w:rsidP="00B3599D">
            <w:pPr>
              <w:jc w:val="center"/>
              <w:rPr>
                <w:rFonts w:ascii="Verdana" w:hAnsi="Verdana" w:cstheme="minorHAnsi"/>
                <w:i/>
                <w:sz w:val="20"/>
              </w:rPr>
            </w:pPr>
          </w:p>
          <w:p w14:paraId="08135EB0" w14:textId="7CD1DDE9" w:rsidR="00B3599D" w:rsidRPr="00146680" w:rsidRDefault="00B3599D" w:rsidP="00146680">
            <w:pPr>
              <w:jc w:val="center"/>
              <w:rPr>
                <w:rFonts w:ascii="Verdana" w:hAnsi="Verdana" w:cstheme="minorHAnsi"/>
                <w:i/>
                <w:sz w:val="20"/>
              </w:rPr>
            </w:pPr>
            <w:r w:rsidRPr="00146680">
              <w:rPr>
                <w:rFonts w:ascii="Verdana" w:hAnsi="Verdana" w:cstheme="minorHAnsi"/>
                <w:i/>
                <w:sz w:val="20"/>
              </w:rPr>
              <w:t xml:space="preserve">Wartość zrealizowanych dostaw </w:t>
            </w:r>
          </w:p>
        </w:tc>
        <w:tc>
          <w:tcPr>
            <w:tcW w:w="3119" w:type="dxa"/>
            <w:gridSpan w:val="2"/>
            <w:tcBorders>
              <w:top w:val="single" w:sz="4" w:space="0" w:color="auto"/>
              <w:bottom w:val="single" w:sz="4" w:space="0" w:color="auto"/>
            </w:tcBorders>
            <w:shd w:val="clear" w:color="auto" w:fill="C6D9F1" w:themeFill="text2" w:themeFillTint="33"/>
            <w:vAlign w:val="center"/>
          </w:tcPr>
          <w:p w14:paraId="6A243E35" w14:textId="25CA61DB" w:rsidR="00B3599D" w:rsidRPr="00146680" w:rsidRDefault="00B3599D" w:rsidP="00146680">
            <w:pPr>
              <w:jc w:val="center"/>
              <w:rPr>
                <w:rFonts w:ascii="Verdana" w:hAnsi="Verdana" w:cstheme="minorHAnsi"/>
                <w:i/>
                <w:sz w:val="20"/>
              </w:rPr>
            </w:pPr>
            <w:r w:rsidRPr="00146680">
              <w:rPr>
                <w:rFonts w:ascii="Verdana" w:hAnsi="Verdana" w:cstheme="minorHAnsi"/>
                <w:i/>
                <w:sz w:val="20"/>
              </w:rPr>
              <w:t>Termin realizacji dostawy</w:t>
            </w:r>
          </w:p>
        </w:tc>
        <w:tc>
          <w:tcPr>
            <w:tcW w:w="1842"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146680" w:rsidRDefault="00B3599D" w:rsidP="00B3599D">
            <w:pPr>
              <w:jc w:val="center"/>
              <w:rPr>
                <w:rFonts w:ascii="Verdana" w:hAnsi="Verdana" w:cstheme="minorHAnsi"/>
                <w:i/>
                <w:sz w:val="20"/>
              </w:rPr>
            </w:pPr>
          </w:p>
          <w:p w14:paraId="64595C1A" w14:textId="77777777" w:rsidR="00B3599D" w:rsidRPr="00146680" w:rsidRDefault="00B3599D" w:rsidP="00B3599D">
            <w:pPr>
              <w:spacing w:line="240" w:lineRule="auto"/>
              <w:jc w:val="center"/>
              <w:rPr>
                <w:rFonts w:ascii="Verdana" w:hAnsi="Verdana" w:cstheme="minorHAnsi"/>
                <w:i/>
                <w:sz w:val="20"/>
                <w:lang w:eastAsia="pl-PL"/>
              </w:rPr>
            </w:pPr>
            <w:r w:rsidRPr="00146680">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146680">
              <w:rPr>
                <w:rFonts w:ascii="Verdana" w:hAnsi="Verdana" w:cstheme="minorHAnsi"/>
                <w:i/>
                <w:sz w:val="20"/>
                <w:lang w:eastAsia="pl-PL"/>
              </w:rPr>
              <w:t>(wraz</w:t>
            </w:r>
            <w:r w:rsidR="000F3AAE" w:rsidRPr="00146680">
              <w:rPr>
                <w:rFonts w:ascii="Verdana" w:hAnsi="Verdana" w:cstheme="minorHAnsi"/>
                <w:i/>
                <w:sz w:val="20"/>
                <w:lang w:eastAsia="pl-PL"/>
              </w:rPr>
              <w:t xml:space="preserve"> z adresem i </w:t>
            </w:r>
            <w:r w:rsidRPr="00146680">
              <w:rPr>
                <w:rFonts w:ascii="Verdana" w:hAnsi="Verdana" w:cstheme="minorHAnsi"/>
                <w:i/>
                <w:sz w:val="20"/>
                <w:lang w:eastAsia="pl-PL"/>
              </w:rPr>
              <w:t>nr telefonu)</w:t>
            </w:r>
          </w:p>
        </w:tc>
      </w:tr>
      <w:tr w:rsidR="00B3599D" w:rsidRPr="00624AE0" w14:paraId="6782B4CA" w14:textId="77777777" w:rsidTr="00DA0E5C">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2976"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3" w:type="dxa"/>
            <w:vMerge/>
          </w:tcPr>
          <w:p w14:paraId="2F8BD42E" w14:textId="77777777" w:rsidR="00B3599D" w:rsidRPr="002A6CA3" w:rsidRDefault="00B3599D" w:rsidP="00B3599D">
            <w:pPr>
              <w:jc w:val="center"/>
              <w:rPr>
                <w:rFonts w:ascii="Verdana" w:hAnsi="Verdana" w:cstheme="minorHAnsi"/>
                <w:i/>
                <w:sz w:val="20"/>
              </w:rPr>
            </w:pPr>
          </w:p>
        </w:tc>
        <w:tc>
          <w:tcPr>
            <w:tcW w:w="1559" w:type="dxa"/>
            <w:tcBorders>
              <w:top w:val="nil"/>
              <w:bottom w:val="single" w:sz="6" w:space="0" w:color="auto"/>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60" w:type="dxa"/>
            <w:tcBorders>
              <w:top w:val="nil"/>
              <w:bottom w:val="single" w:sz="6" w:space="0" w:color="auto"/>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proofErr w:type="gramStart"/>
            <w:r w:rsidRPr="002A6CA3">
              <w:rPr>
                <w:rFonts w:ascii="Verdana" w:hAnsi="Verdana" w:cstheme="minorHAnsi"/>
                <w:i/>
                <w:sz w:val="20"/>
              </w:rPr>
              <w:t>zakończenia</w:t>
            </w:r>
            <w:proofErr w:type="gramEnd"/>
          </w:p>
        </w:tc>
        <w:tc>
          <w:tcPr>
            <w:tcW w:w="1842"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DA0E5C">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2976"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3" w:type="dxa"/>
          </w:tcPr>
          <w:p w14:paraId="68DC1943" w14:textId="77777777" w:rsidR="00B3599D" w:rsidRPr="002A6CA3" w:rsidRDefault="00B3599D" w:rsidP="00B3599D">
            <w:pPr>
              <w:spacing w:before="120"/>
              <w:rPr>
                <w:rFonts w:ascii="Verdana" w:hAnsi="Verdana" w:cstheme="minorHAnsi"/>
                <w:sz w:val="20"/>
              </w:rPr>
            </w:pPr>
          </w:p>
        </w:tc>
        <w:tc>
          <w:tcPr>
            <w:tcW w:w="1559" w:type="dxa"/>
            <w:tcBorders>
              <w:top w:val="single" w:sz="6" w:space="0" w:color="auto"/>
              <w:bottom w:val="single" w:sz="6" w:space="0" w:color="auto"/>
            </w:tcBorders>
          </w:tcPr>
          <w:p w14:paraId="5EC20FCE" w14:textId="77777777" w:rsidR="00B3599D" w:rsidRPr="002A6CA3" w:rsidRDefault="00B3599D" w:rsidP="00B3599D">
            <w:pPr>
              <w:spacing w:before="120"/>
              <w:rPr>
                <w:rFonts w:ascii="Verdana" w:hAnsi="Verdana" w:cstheme="minorHAnsi"/>
                <w:sz w:val="20"/>
              </w:rPr>
            </w:pPr>
          </w:p>
        </w:tc>
        <w:tc>
          <w:tcPr>
            <w:tcW w:w="1560" w:type="dxa"/>
            <w:tcBorders>
              <w:top w:val="single" w:sz="6" w:space="0" w:color="auto"/>
              <w:bottom w:val="single" w:sz="6" w:space="0" w:color="auto"/>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1842"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146680" w:rsidRPr="00624AE0" w14:paraId="2DAF09B7" w14:textId="77777777" w:rsidTr="00DA0E5C">
        <w:trPr>
          <w:trHeight w:val="443"/>
        </w:trPr>
        <w:tc>
          <w:tcPr>
            <w:tcW w:w="597" w:type="dxa"/>
          </w:tcPr>
          <w:p w14:paraId="0A41F757" w14:textId="77777777" w:rsidR="00146680" w:rsidRPr="002A6CA3" w:rsidRDefault="00146680" w:rsidP="007D157E">
            <w:pPr>
              <w:numPr>
                <w:ilvl w:val="0"/>
                <w:numId w:val="25"/>
              </w:numPr>
              <w:autoSpaceDE w:val="0"/>
              <w:autoSpaceDN w:val="0"/>
              <w:spacing w:before="120" w:after="200" w:line="240" w:lineRule="auto"/>
              <w:jc w:val="left"/>
              <w:rPr>
                <w:rFonts w:ascii="Verdana" w:hAnsi="Verdana" w:cstheme="minorHAnsi"/>
                <w:i/>
                <w:sz w:val="20"/>
              </w:rPr>
            </w:pPr>
          </w:p>
        </w:tc>
        <w:tc>
          <w:tcPr>
            <w:tcW w:w="2976" w:type="dxa"/>
            <w:tcBorders>
              <w:right w:val="single" w:sz="4" w:space="0" w:color="auto"/>
            </w:tcBorders>
          </w:tcPr>
          <w:p w14:paraId="1FBA7310" w14:textId="77777777" w:rsidR="00146680" w:rsidRPr="002A6CA3" w:rsidRDefault="00146680" w:rsidP="00B3599D">
            <w:pPr>
              <w:spacing w:before="120"/>
              <w:rPr>
                <w:rFonts w:ascii="Verdana" w:hAnsi="Verdana" w:cstheme="minorHAnsi"/>
                <w:sz w:val="20"/>
              </w:rPr>
            </w:pPr>
          </w:p>
        </w:tc>
        <w:tc>
          <w:tcPr>
            <w:tcW w:w="1843" w:type="dxa"/>
          </w:tcPr>
          <w:p w14:paraId="4EDCF7F7" w14:textId="77777777" w:rsidR="00146680" w:rsidRDefault="00146680" w:rsidP="00B3599D">
            <w:pPr>
              <w:spacing w:before="120"/>
              <w:rPr>
                <w:rStyle w:val="Odwoaniedokomentarza"/>
                <w:rFonts w:ascii="Verdana" w:hAnsi="Verdana"/>
                <w:i/>
                <w:lang w:eastAsia="pl-PL"/>
              </w:rPr>
            </w:pPr>
          </w:p>
        </w:tc>
        <w:tc>
          <w:tcPr>
            <w:tcW w:w="1559" w:type="dxa"/>
            <w:tcBorders>
              <w:top w:val="single" w:sz="6" w:space="0" w:color="auto"/>
            </w:tcBorders>
          </w:tcPr>
          <w:p w14:paraId="0E219FB1" w14:textId="77777777" w:rsidR="00146680" w:rsidRPr="002A6CA3" w:rsidRDefault="00146680" w:rsidP="00B3599D">
            <w:pPr>
              <w:spacing w:before="120"/>
              <w:rPr>
                <w:rFonts w:ascii="Verdana" w:hAnsi="Verdana" w:cstheme="minorHAnsi"/>
                <w:sz w:val="20"/>
              </w:rPr>
            </w:pPr>
          </w:p>
        </w:tc>
        <w:tc>
          <w:tcPr>
            <w:tcW w:w="1560" w:type="dxa"/>
            <w:tcBorders>
              <w:top w:val="single" w:sz="6" w:space="0" w:color="auto"/>
              <w:right w:val="single" w:sz="4" w:space="0" w:color="auto"/>
            </w:tcBorders>
          </w:tcPr>
          <w:p w14:paraId="3AF7FE6D" w14:textId="77777777" w:rsidR="00146680" w:rsidRPr="002A6CA3" w:rsidRDefault="00146680" w:rsidP="00B3599D">
            <w:pPr>
              <w:spacing w:before="120"/>
              <w:rPr>
                <w:rFonts w:ascii="Verdana" w:hAnsi="Verdana" w:cstheme="minorHAnsi"/>
                <w:sz w:val="20"/>
              </w:rPr>
            </w:pPr>
          </w:p>
        </w:tc>
        <w:tc>
          <w:tcPr>
            <w:tcW w:w="1842" w:type="dxa"/>
            <w:tcBorders>
              <w:top w:val="single" w:sz="4" w:space="0" w:color="auto"/>
              <w:left w:val="single" w:sz="4" w:space="0" w:color="auto"/>
              <w:bottom w:val="single" w:sz="4" w:space="0" w:color="auto"/>
              <w:right w:val="single" w:sz="4" w:space="0" w:color="auto"/>
            </w:tcBorders>
          </w:tcPr>
          <w:p w14:paraId="56E86D1E" w14:textId="77777777" w:rsidR="00146680" w:rsidRPr="002A6CA3" w:rsidRDefault="00146680"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664CEB42"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zostały wykonane</w:t>
      </w:r>
      <w:r w:rsidR="007D0925">
        <w:rPr>
          <w:rFonts w:ascii="Verdana" w:hAnsi="Verdana" w:cstheme="minorHAnsi"/>
          <w:sz w:val="20"/>
        </w:rPr>
        <w:t xml:space="preserve"> </w:t>
      </w:r>
      <w:r w:rsidRPr="002A6CA3">
        <w:rPr>
          <w:rFonts w:ascii="Verdana" w:hAnsi="Verdana" w:cstheme="minorHAnsi"/>
          <w:sz w:val="20"/>
        </w:rPr>
        <w:t>należycie</w:t>
      </w:r>
      <w:r w:rsidR="00C62DA2">
        <w:rPr>
          <w:rFonts w:ascii="Verdana" w:hAnsi="Verdana" w:cstheme="minorHAnsi"/>
          <w:sz w:val="20"/>
        </w:rPr>
        <w:t>.</w:t>
      </w:r>
      <w:r w:rsidRPr="002A6CA3">
        <w:rPr>
          <w:rFonts w:ascii="Verdana" w:hAnsi="Verdana" w:cstheme="minorHAnsi"/>
          <w:sz w:val="20"/>
        </w:rPr>
        <w:t xml:space="preserv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proofErr w:type="gramStart"/>
      <w:r w:rsidRPr="002A6CA3">
        <w:rPr>
          <w:rFonts w:ascii="Verdana" w:hAnsi="Verdana" w:cstheme="minorHAnsi"/>
          <w:i/>
          <w:sz w:val="20"/>
        </w:rPr>
        <w:t>podpis</w:t>
      </w:r>
      <w:proofErr w:type="gramEnd"/>
      <w:r w:rsidRPr="002A6CA3">
        <w:rPr>
          <w:rFonts w:ascii="Verdana" w:hAnsi="Verdana" w:cstheme="minorHAnsi"/>
          <w:i/>
          <w:sz w:val="20"/>
        </w:rPr>
        <w:t xml:space="preserve"> osoby uprawnionej/ osób uprawnionych do składania oświadczeń woli w imieniu Wykonawcy</w:t>
      </w:r>
      <w:r w:rsidRPr="00D7603F">
        <w:rPr>
          <w:rFonts w:ascii="Verdana" w:hAnsi="Verdana" w:cstheme="minorHAnsi"/>
          <w:b/>
          <w:i/>
          <w:sz w:val="20"/>
        </w:rPr>
        <w:t xml:space="preserve"> </w:t>
      </w:r>
    </w:p>
    <w:p w14:paraId="07587C4A" w14:textId="78E65C9E" w:rsidR="00D7603F" w:rsidRDefault="00D7603F">
      <w:pPr>
        <w:spacing w:line="240" w:lineRule="auto"/>
        <w:jc w:val="left"/>
        <w:rPr>
          <w:rFonts w:ascii="Verdana" w:hAnsi="Verdana" w:cstheme="minorHAnsi"/>
          <w:b/>
          <w:i/>
          <w:sz w:val="20"/>
        </w:rPr>
      </w:pPr>
    </w:p>
    <w:sectPr w:rsidR="00D7603F" w:rsidSect="00F5591B">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B74EA" w14:textId="77777777" w:rsidR="00014D5A" w:rsidRDefault="00014D5A">
      <w:r>
        <w:separator/>
      </w:r>
    </w:p>
  </w:endnote>
  <w:endnote w:type="continuationSeparator" w:id="0">
    <w:p w14:paraId="104BA04B" w14:textId="77777777" w:rsidR="00014D5A" w:rsidRDefault="0001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134C19" w:rsidRPr="0072383F" w:rsidRDefault="00134C19"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CA785EC" w:rsidR="00134C19" w:rsidRPr="00796896" w:rsidRDefault="00134C19"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5591B">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5591B">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134C19" w:rsidRDefault="00134C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CCBB8" w14:textId="77777777" w:rsidR="00014D5A" w:rsidRDefault="00014D5A">
      <w:r>
        <w:separator/>
      </w:r>
    </w:p>
  </w:footnote>
  <w:footnote w:type="continuationSeparator" w:id="0">
    <w:p w14:paraId="798E0EB6" w14:textId="77777777" w:rsidR="00014D5A" w:rsidRDefault="00014D5A">
      <w:r>
        <w:continuationSeparator/>
      </w:r>
    </w:p>
  </w:footnote>
  <w:footnote w:id="1">
    <w:p w14:paraId="76090856" w14:textId="77777777" w:rsidR="00134C19" w:rsidRPr="002A6CA3" w:rsidRDefault="00134C19"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134C19" w:rsidRPr="002A6CA3" w:rsidDel="00900F4B" w:rsidRDefault="00134C19"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134C19" w:rsidRPr="002A6CA3" w:rsidRDefault="00134C19"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134C19" w:rsidRPr="002A6CA3" w:rsidRDefault="00134C19"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t>
      </w:r>
      <w:proofErr w:type="gramStart"/>
      <w:r w:rsidRPr="002A6CA3">
        <w:rPr>
          <w:rFonts w:ascii="Verdana" w:eastAsiaTheme="minorHAnsi" w:hAnsi="Verdana" w:cstheme="minorHAnsi"/>
          <w:sz w:val="18"/>
          <w:szCs w:val="18"/>
          <w:lang w:eastAsia="en-US"/>
        </w:rPr>
        <w:t>warunki:  zatrudniał</w:t>
      </w:r>
      <w:proofErr w:type="gramEnd"/>
      <w:r w:rsidRPr="002A6CA3">
        <w:rPr>
          <w:rFonts w:ascii="Verdana" w:eastAsiaTheme="minorHAnsi" w:hAnsi="Verdana" w:cstheme="minorHAnsi"/>
          <w:sz w:val="18"/>
          <w:szCs w:val="18"/>
          <w:lang w:eastAsia="en-US"/>
        </w:rPr>
        <w:t xml:space="preserve">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134C19" w:rsidRPr="002A6CA3" w:rsidRDefault="00134C19"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w:t>
      </w:r>
      <w:proofErr w:type="gramStart"/>
      <w:r w:rsidRPr="002A6CA3">
        <w:rPr>
          <w:rFonts w:ascii="Verdana" w:eastAsiaTheme="minorHAnsi" w:hAnsi="Verdana" w:cstheme="minorHAnsi"/>
          <w:sz w:val="18"/>
          <w:szCs w:val="18"/>
        </w:rPr>
        <w:t>oraz  osiągnął</w:t>
      </w:r>
      <w:proofErr w:type="gramEnd"/>
      <w:r w:rsidRPr="002A6CA3">
        <w:rPr>
          <w:rFonts w:ascii="Verdana" w:eastAsiaTheme="minorHAnsi" w:hAnsi="Verdana" w:cstheme="minorHAnsi"/>
          <w:sz w:val="18"/>
          <w:szCs w:val="18"/>
        </w:rPr>
        <w:t xml:space="preserve">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134C19" w:rsidRPr="002A6CA3" w:rsidRDefault="00134C19" w:rsidP="003F6267">
      <w:pPr>
        <w:autoSpaceDE w:val="0"/>
        <w:autoSpaceDN w:val="0"/>
        <w:adjustRightInd w:val="0"/>
        <w:spacing w:line="240" w:lineRule="auto"/>
        <w:rPr>
          <w:rFonts w:ascii="Verdana" w:hAnsi="Verdana" w:cstheme="minorHAnsi"/>
          <w:sz w:val="18"/>
          <w:szCs w:val="18"/>
        </w:rPr>
      </w:pPr>
      <w:proofErr w:type="gramStart"/>
      <w:r w:rsidRPr="002A6CA3">
        <w:rPr>
          <w:rFonts w:ascii="Verdana" w:eastAsiaTheme="minorHAnsi" w:hAnsi="Verdana" w:cstheme="minorHAnsi"/>
          <w:sz w:val="18"/>
          <w:szCs w:val="18"/>
        </w:rPr>
        <w:t>średni</w:t>
      </w:r>
      <w:proofErr w:type="gramEnd"/>
      <w:r w:rsidRPr="002A6CA3">
        <w:rPr>
          <w:rFonts w:ascii="Verdana" w:eastAsiaTheme="minorHAnsi" w:hAnsi="Verdana" w:cstheme="minorHAnsi"/>
          <w:sz w:val="18"/>
          <w:szCs w:val="18"/>
        </w:rPr>
        <w:t xml:space="preserve">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134C19" w:rsidRPr="002A6CA3" w:rsidRDefault="00134C1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w:t>
      </w:r>
      <w:proofErr w:type="gramStart"/>
      <w:r>
        <w:rPr>
          <w:rFonts w:ascii="Verdana" w:hAnsi="Verdana" w:cstheme="minorHAnsi"/>
          <w:sz w:val="18"/>
          <w:szCs w:val="18"/>
        </w:rPr>
        <w:t>brak</w:t>
      </w:r>
      <w:proofErr w:type="gramEnd"/>
      <w:r>
        <w:rPr>
          <w:rFonts w:ascii="Verdana" w:hAnsi="Verdana" w:cstheme="minorHAnsi"/>
          <w:sz w:val="18"/>
          <w:szCs w:val="18"/>
        </w:rPr>
        <w:t xml:space="preserve">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134C19" w:rsidRPr="002A6CA3" w:rsidRDefault="00134C1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134C19" w:rsidRPr="003F6267" w:rsidRDefault="00134C19"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134C19" w:rsidRPr="002A6CA3" w:rsidRDefault="00134C19"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134C19" w:rsidRPr="00796896" w14:paraId="6F2D8356" w14:textId="77777777" w:rsidTr="00563339">
      <w:trPr>
        <w:trHeight w:val="841"/>
      </w:trPr>
      <w:tc>
        <w:tcPr>
          <w:tcW w:w="1985" w:type="dxa"/>
        </w:tcPr>
        <w:p w14:paraId="100CED07" w14:textId="77777777" w:rsidR="00134C19" w:rsidRPr="00796896" w:rsidRDefault="00134C19"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134C19" w:rsidRPr="00796896" w:rsidRDefault="00134C19" w:rsidP="00796896">
          <w:pPr>
            <w:spacing w:line="240" w:lineRule="auto"/>
            <w:jc w:val="right"/>
            <w:rPr>
              <w:rFonts w:ascii="Arial" w:hAnsi="Arial" w:cs="Arial"/>
              <w:b/>
              <w:sz w:val="14"/>
              <w:lang w:eastAsia="pl-PL"/>
            </w:rPr>
          </w:pPr>
        </w:p>
        <w:p w14:paraId="72DEF8A6" w14:textId="77777777" w:rsidR="00134C19" w:rsidRPr="00796896" w:rsidRDefault="00134C19" w:rsidP="00796896">
          <w:pPr>
            <w:spacing w:line="240" w:lineRule="auto"/>
            <w:jc w:val="right"/>
            <w:rPr>
              <w:sz w:val="14"/>
              <w:lang w:eastAsia="pl-PL"/>
            </w:rPr>
          </w:pPr>
        </w:p>
      </w:tc>
      <w:tc>
        <w:tcPr>
          <w:tcW w:w="2092" w:type="dxa"/>
        </w:tcPr>
        <w:p w14:paraId="6EF5E519" w14:textId="77777777" w:rsidR="00134C19" w:rsidRPr="00796896" w:rsidRDefault="00134C19"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134C19" w:rsidRPr="00245C0A" w:rsidRDefault="00134C19"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800683" w:rsidRPr="00245C0A" w:rsidRDefault="00800683" w:rsidP="00796896">
                          <w:pPr>
                            <w:rPr>
                              <w:rFonts w:ascii="Arial" w:hAnsi="Arial" w:cs="Arial"/>
                              <w:sz w:val="14"/>
                              <w:szCs w:val="16"/>
                            </w:rPr>
                          </w:pPr>
                        </w:p>
                      </w:txbxContent>
                    </v:textbox>
                    <w10:wrap anchorx="margin"/>
                  </v:shape>
                </w:pict>
              </mc:Fallback>
            </mc:AlternateContent>
          </w:r>
        </w:p>
        <w:p w14:paraId="6A62E664" w14:textId="77777777" w:rsidR="00134C19" w:rsidRPr="00796896" w:rsidRDefault="00134C19" w:rsidP="00796896">
          <w:pPr>
            <w:spacing w:line="240" w:lineRule="auto"/>
            <w:ind w:firstLine="708"/>
            <w:jc w:val="left"/>
            <w:rPr>
              <w:lang w:eastAsia="pl-PL"/>
            </w:rPr>
          </w:pPr>
        </w:p>
      </w:tc>
    </w:tr>
  </w:tbl>
  <w:p w14:paraId="68ED044D" w14:textId="0D4ED5C2" w:rsidR="00134C19" w:rsidRPr="0072383F" w:rsidRDefault="00134C19"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134C19" w:rsidRDefault="00134C19" w:rsidP="002932B9">
    <w:pPr>
      <w:pStyle w:val="Nagwek"/>
      <w:jc w:val="center"/>
      <w:rPr>
        <w:rFonts w:ascii="Calibri" w:hAnsi="Calibri"/>
        <w:b/>
        <w:szCs w:val="16"/>
      </w:rPr>
    </w:pPr>
    <w:proofErr w:type="gramStart"/>
    <w:r>
      <w:rPr>
        <w:rFonts w:ascii="Calibri" w:hAnsi="Calibri"/>
        <w:b/>
        <w:szCs w:val="16"/>
      </w:rPr>
      <w:t>do</w:t>
    </w:r>
    <w:proofErr w:type="gramEnd"/>
    <w:r>
      <w:rPr>
        <w:rFonts w:ascii="Calibri" w:hAnsi="Calibri"/>
        <w:b/>
        <w:szCs w:val="16"/>
      </w:rPr>
      <w:t xml:space="preserve"> postępowania o udzielenie zamówienia niepublicznego </w:t>
    </w:r>
  </w:p>
  <w:p w14:paraId="6C7B3016" w14:textId="699A2661" w:rsidR="00134C19" w:rsidRPr="0072383F" w:rsidRDefault="00134C19" w:rsidP="002932B9">
    <w:pPr>
      <w:pStyle w:val="Nagwek"/>
      <w:jc w:val="center"/>
      <w:rPr>
        <w:rFonts w:ascii="Calibri" w:hAnsi="Calibri"/>
        <w:b/>
        <w:szCs w:val="16"/>
      </w:rPr>
    </w:pPr>
    <w:proofErr w:type="gramStart"/>
    <w:r>
      <w:rPr>
        <w:rFonts w:ascii="Calibri" w:hAnsi="Calibri"/>
        <w:b/>
        <w:szCs w:val="16"/>
      </w:rPr>
      <w:t xml:space="preserve">pn. </w:t>
    </w:r>
    <w:r w:rsidRPr="0072383F">
      <w:rPr>
        <w:rFonts w:ascii="Calibri" w:hAnsi="Calibri"/>
        <w:b/>
        <w:szCs w:val="16"/>
      </w:rPr>
      <w:t xml:space="preserve"> </w:t>
    </w:r>
    <w:r w:rsidRPr="008276B6">
      <w:rPr>
        <w:rFonts w:ascii="Calibri" w:hAnsi="Calibri"/>
        <w:b/>
        <w:szCs w:val="16"/>
      </w:rPr>
      <w:t>Umowa</w:t>
    </w:r>
    <w:proofErr w:type="gramEnd"/>
    <w:r w:rsidRPr="008276B6">
      <w:rPr>
        <w:rFonts w:ascii="Calibri" w:hAnsi="Calibri"/>
        <w:b/>
        <w:szCs w:val="16"/>
      </w:rPr>
      <w:t xml:space="preserve"> sukcesywna na dostawę środków smarnych dla PGE Energia Ciepła S.A. Oddział Elektrociepłownia w Bydgoszczy</w:t>
    </w:r>
  </w:p>
  <w:p w14:paraId="4CF09E4C" w14:textId="086681E6" w:rsidR="00134C19" w:rsidRPr="0072383F" w:rsidRDefault="00134C19" w:rsidP="004B2A5B">
    <w:pPr>
      <w:pStyle w:val="Nagwek"/>
      <w:spacing w:line="240" w:lineRule="auto"/>
      <w:jc w:val="center"/>
      <w:rPr>
        <w:rFonts w:ascii="Calibri" w:hAnsi="Calibri"/>
        <w:szCs w:val="16"/>
      </w:rPr>
    </w:pPr>
    <w:proofErr w:type="gramStart"/>
    <w:r>
      <w:rPr>
        <w:rFonts w:ascii="Calibri" w:hAnsi="Calibri"/>
        <w:szCs w:val="16"/>
      </w:rPr>
      <w:t>nr</w:t>
    </w:r>
    <w:proofErr w:type="gramEnd"/>
    <w:r>
      <w:rPr>
        <w:rFonts w:ascii="Calibri" w:hAnsi="Calibri"/>
        <w:szCs w:val="16"/>
      </w:rPr>
      <w:t xml:space="preserve"> </w:t>
    </w:r>
    <w:r w:rsidRPr="008276B6">
      <w:rPr>
        <w:rFonts w:ascii="Calibri" w:hAnsi="Calibri"/>
        <w:szCs w:val="16"/>
      </w:rPr>
      <w:t>POST/PEC/PEC/ZNW/00409/2024</w:t>
    </w:r>
  </w:p>
  <w:p w14:paraId="45F5AF70" w14:textId="77777777" w:rsidR="00134C19" w:rsidRPr="0072383F" w:rsidRDefault="00134C19"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134C19" w:rsidRPr="00796896" w:rsidRDefault="00134C19"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37957BA"/>
    <w:multiLevelType w:val="hybridMultilevel"/>
    <w:tmpl w:val="27DEBB14"/>
    <w:lvl w:ilvl="0" w:tplc="1C24D112">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8"/>
  </w:num>
  <w:num w:numId="3">
    <w:abstractNumId w:val="100"/>
  </w:num>
  <w:num w:numId="4">
    <w:abstractNumId w:val="66"/>
  </w:num>
  <w:num w:numId="5">
    <w:abstractNumId w:val="33"/>
  </w:num>
  <w:num w:numId="6">
    <w:abstractNumId w:val="72"/>
  </w:num>
  <w:num w:numId="7">
    <w:abstractNumId w:val="58"/>
  </w:num>
  <w:num w:numId="8">
    <w:abstractNumId w:val="86"/>
  </w:num>
  <w:num w:numId="9">
    <w:abstractNumId w:val="51"/>
  </w:num>
  <w:num w:numId="10">
    <w:abstractNumId w:val="49"/>
  </w:num>
  <w:num w:numId="11">
    <w:abstractNumId w:val="79"/>
  </w:num>
  <w:num w:numId="12">
    <w:abstractNumId w:val="99"/>
  </w:num>
  <w:num w:numId="13">
    <w:abstractNumId w:val="76"/>
  </w:num>
  <w:num w:numId="14">
    <w:abstractNumId w:val="61"/>
  </w:num>
  <w:num w:numId="15">
    <w:abstractNumId w:val="26"/>
  </w:num>
  <w:num w:numId="16">
    <w:abstractNumId w:val="35"/>
  </w:num>
  <w:num w:numId="17">
    <w:abstractNumId w:val="113"/>
  </w:num>
  <w:num w:numId="18">
    <w:abstractNumId w:val="101"/>
  </w:num>
  <w:num w:numId="19">
    <w:abstractNumId w:val="103"/>
  </w:num>
  <w:num w:numId="20">
    <w:abstractNumId w:val="1"/>
  </w:num>
  <w:num w:numId="21">
    <w:abstractNumId w:val="98"/>
  </w:num>
  <w:num w:numId="22">
    <w:abstractNumId w:val="23"/>
  </w:num>
  <w:num w:numId="23">
    <w:abstractNumId w:val="50"/>
  </w:num>
  <w:num w:numId="24">
    <w:abstractNumId w:val="0"/>
  </w:num>
  <w:num w:numId="25">
    <w:abstractNumId w:val="56"/>
  </w:num>
  <w:num w:numId="26">
    <w:abstractNumId w:val="82"/>
    <w:lvlOverride w:ilvl="0">
      <w:startOverride w:val="1"/>
    </w:lvlOverride>
  </w:num>
  <w:num w:numId="27">
    <w:abstractNumId w:val="93"/>
  </w:num>
  <w:num w:numId="28">
    <w:abstractNumId w:val="47"/>
  </w:num>
  <w:num w:numId="29">
    <w:abstractNumId w:val="81"/>
  </w:num>
  <w:num w:numId="30">
    <w:abstractNumId w:val="67"/>
  </w:num>
  <w:num w:numId="31">
    <w:abstractNumId w:val="54"/>
  </w:num>
  <w:num w:numId="32">
    <w:abstractNumId w:val="105"/>
  </w:num>
  <w:num w:numId="33">
    <w:abstractNumId w:val="29"/>
  </w:num>
  <w:num w:numId="34">
    <w:abstractNumId w:val="39"/>
  </w:num>
  <w:num w:numId="35">
    <w:abstractNumId w:val="74"/>
  </w:num>
  <w:num w:numId="36">
    <w:abstractNumId w:val="59"/>
  </w:num>
  <w:num w:numId="37">
    <w:abstractNumId w:val="68"/>
    <w:lvlOverride w:ilvl="0">
      <w:startOverride w:val="1"/>
    </w:lvlOverride>
  </w:num>
  <w:num w:numId="38">
    <w:abstractNumId w:val="90"/>
    <w:lvlOverride w:ilvl="0">
      <w:startOverride w:val="1"/>
    </w:lvlOverride>
  </w:num>
  <w:num w:numId="39">
    <w:abstractNumId w:val="45"/>
  </w:num>
  <w:num w:numId="40">
    <w:abstractNumId w:val="53"/>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2"/>
  </w:num>
  <w:num w:numId="49">
    <w:abstractNumId w:val="84"/>
  </w:num>
  <w:num w:numId="50">
    <w:abstractNumId w:val="110"/>
  </w:num>
  <w:num w:numId="51">
    <w:abstractNumId w:val="36"/>
  </w:num>
  <w:num w:numId="52">
    <w:abstractNumId w:val="37"/>
  </w:num>
  <w:num w:numId="53">
    <w:abstractNumId w:val="91"/>
  </w:num>
  <w:num w:numId="54">
    <w:abstractNumId w:val="25"/>
  </w:num>
  <w:num w:numId="55">
    <w:abstractNumId w:val="46"/>
  </w:num>
  <w:num w:numId="56">
    <w:abstractNumId w:val="38"/>
  </w:num>
  <w:num w:numId="57">
    <w:abstractNumId w:val="104"/>
  </w:num>
  <w:num w:numId="58">
    <w:abstractNumId w:val="75"/>
  </w:num>
  <w:num w:numId="59">
    <w:abstractNumId w:val="44"/>
  </w:num>
  <w:num w:numId="60">
    <w:abstractNumId w:val="65"/>
  </w:num>
  <w:num w:numId="61">
    <w:abstractNumId w:val="69"/>
  </w:num>
  <w:num w:numId="62">
    <w:abstractNumId w:val="28"/>
  </w:num>
  <w:num w:numId="63">
    <w:abstractNumId w:val="107"/>
  </w:num>
  <w:num w:numId="64">
    <w:abstractNumId w:val="112"/>
  </w:num>
  <w:num w:numId="65">
    <w:abstractNumId w:val="32"/>
  </w:num>
  <w:num w:numId="66">
    <w:abstractNumId w:val="94"/>
  </w:num>
  <w:num w:numId="67">
    <w:abstractNumId w:val="70"/>
  </w:num>
  <w:num w:numId="68">
    <w:abstractNumId w:val="83"/>
  </w:num>
  <w:num w:numId="69">
    <w:abstractNumId w:val="19"/>
  </w:num>
  <w:num w:numId="70">
    <w:abstractNumId w:val="89"/>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40"/>
  </w:num>
  <w:num w:numId="75">
    <w:abstractNumId w:val="71"/>
  </w:num>
  <w:num w:numId="76">
    <w:abstractNumId w:val="55"/>
  </w:num>
  <w:num w:numId="77">
    <w:abstractNumId w:val="96"/>
  </w:num>
  <w:num w:numId="78">
    <w:abstractNumId w:val="27"/>
  </w:num>
  <w:num w:numId="79">
    <w:abstractNumId w:val="20"/>
  </w:num>
  <w:num w:numId="80">
    <w:abstractNumId w:val="111"/>
  </w:num>
  <w:num w:numId="81">
    <w:abstractNumId w:val="22"/>
  </w:num>
  <w:num w:numId="82">
    <w:abstractNumId w:val="57"/>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4"/>
  </w:num>
  <w:num w:numId="86">
    <w:abstractNumId w:val="73"/>
  </w:num>
  <w:num w:numId="87">
    <w:abstractNumId w:val="80"/>
  </w:num>
  <w:num w:numId="88">
    <w:abstractNumId w:val="78"/>
  </w:num>
  <w:num w:numId="89">
    <w:abstractNumId w:val="64"/>
  </w:num>
  <w:num w:numId="90">
    <w:abstractNumId w:val="30"/>
  </w:num>
  <w:num w:numId="91">
    <w:abstractNumId w:val="85"/>
  </w:num>
  <w:num w:numId="92">
    <w:abstractNumId w:val="34"/>
  </w:num>
  <w:num w:numId="93">
    <w:abstractNumId w:val="43"/>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2"/>
  </w:num>
  <w:num w:numId="108">
    <w:abstractNumId w:val="31"/>
  </w:num>
  <w:num w:numId="109">
    <w:abstractNumId w:val="41"/>
  </w:num>
  <w:num w:numId="110">
    <w:abstractNumId w:val="1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isplayBackgroundShape/>
  <w:bordersDoNotSurroundFooter/>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4D5A"/>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000"/>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6EE5"/>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4C19"/>
    <w:rsid w:val="00135394"/>
    <w:rsid w:val="00135E56"/>
    <w:rsid w:val="00136670"/>
    <w:rsid w:val="00137AA4"/>
    <w:rsid w:val="00137ED2"/>
    <w:rsid w:val="00140710"/>
    <w:rsid w:val="001407C5"/>
    <w:rsid w:val="001414FC"/>
    <w:rsid w:val="00141DA0"/>
    <w:rsid w:val="00142D8D"/>
    <w:rsid w:val="00143380"/>
    <w:rsid w:val="00143463"/>
    <w:rsid w:val="0014662F"/>
    <w:rsid w:val="00146680"/>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8F4"/>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2FBF"/>
    <w:rsid w:val="001D312E"/>
    <w:rsid w:val="001D38BB"/>
    <w:rsid w:val="001D38FB"/>
    <w:rsid w:val="001D4056"/>
    <w:rsid w:val="001D5858"/>
    <w:rsid w:val="001D5C85"/>
    <w:rsid w:val="001D6A59"/>
    <w:rsid w:val="001D78C1"/>
    <w:rsid w:val="001E19CF"/>
    <w:rsid w:val="001E1EDB"/>
    <w:rsid w:val="001E225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5B0"/>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915"/>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C7D1E"/>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628A"/>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AF"/>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144"/>
    <w:rsid w:val="003837AA"/>
    <w:rsid w:val="00383BEE"/>
    <w:rsid w:val="003847CF"/>
    <w:rsid w:val="00384C22"/>
    <w:rsid w:val="003851F6"/>
    <w:rsid w:val="00385434"/>
    <w:rsid w:val="00387202"/>
    <w:rsid w:val="0038728E"/>
    <w:rsid w:val="003875FE"/>
    <w:rsid w:val="00387F14"/>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97CC4"/>
    <w:rsid w:val="003A0604"/>
    <w:rsid w:val="003A0734"/>
    <w:rsid w:val="003A0E25"/>
    <w:rsid w:val="003A1104"/>
    <w:rsid w:val="003A19D3"/>
    <w:rsid w:val="003A31A0"/>
    <w:rsid w:val="003A3EF7"/>
    <w:rsid w:val="003A4454"/>
    <w:rsid w:val="003A47CE"/>
    <w:rsid w:val="003A5238"/>
    <w:rsid w:val="003A5BA6"/>
    <w:rsid w:val="003A5E90"/>
    <w:rsid w:val="003A6CD7"/>
    <w:rsid w:val="003A6F14"/>
    <w:rsid w:val="003B05D9"/>
    <w:rsid w:val="003B1294"/>
    <w:rsid w:val="003B1895"/>
    <w:rsid w:val="003B2B39"/>
    <w:rsid w:val="003B3029"/>
    <w:rsid w:val="003B3492"/>
    <w:rsid w:val="003B3692"/>
    <w:rsid w:val="003B375D"/>
    <w:rsid w:val="003B3BE0"/>
    <w:rsid w:val="003B43D8"/>
    <w:rsid w:val="003B499B"/>
    <w:rsid w:val="003B4D5F"/>
    <w:rsid w:val="003B63E4"/>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3E92"/>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88C"/>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2B8C"/>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37B6"/>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264"/>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A79"/>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6CC"/>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925"/>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683"/>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276B6"/>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273B"/>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8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D44"/>
    <w:rsid w:val="00967EC4"/>
    <w:rsid w:val="00970657"/>
    <w:rsid w:val="00971D20"/>
    <w:rsid w:val="00971F32"/>
    <w:rsid w:val="00973BDD"/>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BB0"/>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EFE"/>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4DE"/>
    <w:rsid w:val="00B4457C"/>
    <w:rsid w:val="00B448DD"/>
    <w:rsid w:val="00B44EAD"/>
    <w:rsid w:val="00B451E1"/>
    <w:rsid w:val="00B4570A"/>
    <w:rsid w:val="00B45CBA"/>
    <w:rsid w:val="00B46F91"/>
    <w:rsid w:val="00B47134"/>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2F98"/>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8BB"/>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97"/>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387"/>
    <w:rsid w:val="00C55940"/>
    <w:rsid w:val="00C55BC4"/>
    <w:rsid w:val="00C55E90"/>
    <w:rsid w:val="00C56A25"/>
    <w:rsid w:val="00C57778"/>
    <w:rsid w:val="00C60298"/>
    <w:rsid w:val="00C608AD"/>
    <w:rsid w:val="00C60B73"/>
    <w:rsid w:val="00C60F8A"/>
    <w:rsid w:val="00C61FCD"/>
    <w:rsid w:val="00C62716"/>
    <w:rsid w:val="00C62AE2"/>
    <w:rsid w:val="00C62DA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595"/>
    <w:rsid w:val="00D93BF4"/>
    <w:rsid w:val="00D941A2"/>
    <w:rsid w:val="00D94527"/>
    <w:rsid w:val="00D94CBF"/>
    <w:rsid w:val="00D955C8"/>
    <w:rsid w:val="00DA0496"/>
    <w:rsid w:val="00DA0E5C"/>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3F44"/>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4D8F"/>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17E"/>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91B"/>
    <w:rsid w:val="00F560EF"/>
    <w:rsid w:val="00F56633"/>
    <w:rsid w:val="00F56BF7"/>
    <w:rsid w:val="00F56F16"/>
    <w:rsid w:val="00F5750A"/>
    <w:rsid w:val="00F60EB4"/>
    <w:rsid w:val="00F61106"/>
    <w:rsid w:val="00F6154C"/>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65204483">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69200684">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5294A7055874C479A55B3A95150A5E7" ma:contentTypeVersion="0" ma:contentTypeDescription="SWPP2 Dokument bazowy" ma:contentTypeScope="" ma:versionID="b9386e23195915e05244b3d34f968d2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00409_2024_Załączniki do SWZ_wersja edytowalna.docx</dmsv2BaseFileName>
    <dmsv2BaseDisplayName xmlns="http://schemas.microsoft.com/sharepoint/v3">00409_2024_Załączniki do SWZ_wersja edytowalna</dmsv2BaseDisplayName>
    <dmsv2SWPP2ObjectNumber xmlns="http://schemas.microsoft.com/sharepoint/v3">POST/PEC/PEC/ZNW/00409/2024                       </dmsv2SWPP2ObjectNumber>
    <dmsv2SWPP2SumMD5 xmlns="http://schemas.microsoft.com/sharepoint/v3">e8c9766f2caffbb627a0842430601391</dmsv2SWPP2SumMD5>
    <dmsv2BaseMoved xmlns="http://schemas.microsoft.com/sharepoint/v3">false</dmsv2BaseMoved>
    <dmsv2BaseIsSensitive xmlns="http://schemas.microsoft.com/sharepoint/v3">true</dmsv2BaseIsSensitive>
    <dmsv2SWPP2IDSWPP2 xmlns="http://schemas.microsoft.com/sharepoint/v3">640032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19391078</dmsv2BaseClientSystemDocumentID>
    <dmsv2BaseModifiedByID xmlns="http://schemas.microsoft.com/sharepoint/v3">19100885</dmsv2BaseModifiedByID>
    <dmsv2BaseCreatedByID xmlns="http://schemas.microsoft.com/sharepoint/v3">19100885</dmsv2BaseCreatedByID>
    <dmsv2SWPP2ObjectDepartment xmlns="http://schemas.microsoft.com/sharepoint/v3">00000001000l00030007</dmsv2SWPP2ObjectDepartment>
    <dmsv2SWPP2ObjectName xmlns="http://schemas.microsoft.com/sharepoint/v3">Postępowanie</dmsv2SWPP2ObjectName>
    <_dlc_DocId xmlns="a19cb1c7-c5c7-46d4-85ae-d83685407bba">XRZ35PT62F6A-566841370-10787</_dlc_DocId>
    <_dlc_DocIdUrl xmlns="a19cb1c7-c5c7-46d4-85ae-d83685407bba">
      <Url>https://swpp2.dms.gkpge.pl/sites/29/_layouts/15/DocIdRedir.aspx?ID=XRZ35PT62F6A-566841370-10787</Url>
      <Description>XRZ35PT62F6A-566841370-10787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D710712-6984-466C-A8B3-42E6AD1B68F5}"/>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E61AD8E3-048D-4A35-97EC-DB345231663F}">
  <ds:schemaRefs>
    <ds:schemaRef ds:uri="http://schemas.openxmlformats.org/officeDocument/2006/bibliography"/>
  </ds:schemaRefs>
</ds:datastoreItem>
</file>

<file path=customXml/itemProps5.xml><?xml version="1.0" encoding="utf-8"?>
<ds:datastoreItem xmlns:ds="http://schemas.openxmlformats.org/officeDocument/2006/customXml" ds:itemID="{D60AF21A-2150-4F1F-A075-838B4B282CA8}"/>
</file>

<file path=docProps/app.xml><?xml version="1.0" encoding="utf-8"?>
<Properties xmlns="http://schemas.openxmlformats.org/officeDocument/2006/extended-properties" xmlns:vt="http://schemas.openxmlformats.org/officeDocument/2006/docPropsVTypes">
  <Template>Normal.dotm</Template>
  <TotalTime>0</TotalTime>
  <Pages>8</Pages>
  <Words>2026</Words>
  <Characters>12158</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2024-04-16T08:57:00Z</dcterms:created>
  <dcterms:modified xsi:type="dcterms:W3CDTF">2024-04-16T08:58:00Z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0x0101891000E5294A7055874C479A55B3A95150A5E7</vt:lpwstr>
  </property>
  <property fmtid="{D5CDD505-2E9C-101B-9397-08002B2CF9AE}" pid="3" name="_dlc_DocIdItemGuid">
    <vt:lpwstr>7e73beb5-8896-4a59-922b-ae8a00556b75</vt:lpwstr>
  </property>
</Properties>
</file>