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7FCAD7F8" w:rsidR="0042031F" w:rsidRPr="006B0420" w:rsidRDefault="0042031F" w:rsidP="006B0420">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0"/>
      <w:bookmarkEnd w:id="1"/>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46AE02C7"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nr</w:t>
      </w:r>
      <w:r w:rsidR="00622C91">
        <w:rPr>
          <w:rFonts w:ascii="Verdana" w:hAnsi="Verdana" w:cstheme="minorHAnsi"/>
          <w:sz w:val="18"/>
          <w:szCs w:val="18"/>
        </w:rPr>
        <w:t> </w:t>
      </w:r>
      <w:r w:rsidR="0080421B" w:rsidRPr="00A93785">
        <w:rPr>
          <w:rFonts w:ascii="Verdana" w:hAnsi="Verdana" w:cs="Arial"/>
          <w:b/>
          <w:sz w:val="18"/>
          <w:szCs w:val="18"/>
        </w:rPr>
        <w:t>POST/PEC/PEC/ZNW/00395/2025</w:t>
      </w:r>
      <w:r w:rsidR="0080421B">
        <w:rPr>
          <w:rFonts w:ascii="Verdana" w:hAnsi="Verdana" w:cs="Arial"/>
          <w:sz w:val="18"/>
          <w:szCs w:val="18"/>
        </w:rPr>
        <w:t>,</w:t>
      </w:r>
      <w:r w:rsidR="0080421B">
        <w:rPr>
          <w:rFonts w:ascii="Verdana" w:eastAsia="Calibri" w:hAnsi="Verdana" w:cstheme="minorHAnsi"/>
          <w:bCs/>
          <w:sz w:val="18"/>
          <w:szCs w:val="18"/>
          <w:lang w:eastAsia="pl-PL"/>
        </w:rPr>
        <w:t xml:space="preserve"> </w:t>
      </w:r>
      <w:r w:rsidRPr="006B0420">
        <w:rPr>
          <w:rFonts w:ascii="Verdana" w:hAnsi="Verdana" w:cstheme="minorHAnsi"/>
          <w:sz w:val="18"/>
          <w:szCs w:val="18"/>
        </w:rPr>
        <w:t xml:space="preserve">prowadzonego w trybie przetargu nieograniczonego na wykonanie </w:t>
      </w:r>
      <w:r w:rsidR="00BC5FAB" w:rsidRPr="00981ED6">
        <w:rPr>
          <w:rFonts w:ascii="Verdana" w:hAnsi="Verdana" w:cstheme="minorHAnsi"/>
          <w:sz w:val="18"/>
          <w:szCs w:val="18"/>
        </w:rPr>
        <w:t>dostaw</w:t>
      </w:r>
      <w:r w:rsidRPr="006B0420">
        <w:rPr>
          <w:rFonts w:ascii="Verdana" w:hAnsi="Verdana" w:cstheme="minorHAnsi"/>
          <w:sz w:val="18"/>
          <w:szCs w:val="18"/>
        </w:rPr>
        <w:t xml:space="preserve"> pn. </w:t>
      </w:r>
      <w:r w:rsidR="00713F5E" w:rsidRPr="00A93785">
        <w:rPr>
          <w:rFonts w:ascii="Verdana" w:hAnsi="Verdana" w:cstheme="minorHAnsi"/>
          <w:b/>
          <w:sz w:val="18"/>
          <w:szCs w:val="18"/>
        </w:rPr>
        <w:t>„</w:t>
      </w:r>
      <w:r w:rsidR="00981ED6" w:rsidRPr="00A93785">
        <w:rPr>
          <w:rFonts w:ascii="Verdana" w:hAnsi="Verdana" w:cstheme="minorHAnsi"/>
          <w:b/>
          <w:sz w:val="18"/>
          <w:szCs w:val="18"/>
        </w:rPr>
        <w:t>Sukcesywne dostawy części zamiennych i armatury poziomowskazów walczakowych dla PGE Energia Ciepła S.A. – Oddział Wybrzeże”</w:t>
      </w:r>
      <w:r w:rsidR="00981ED6" w:rsidRPr="00981ED6">
        <w:rPr>
          <w:rFonts w:ascii="Verdana" w:hAnsi="Verdana" w:cstheme="minorHAnsi"/>
          <w:sz w:val="18"/>
          <w:szCs w:val="18"/>
        </w:rPr>
        <w:t>,</w:t>
      </w:r>
      <w:r w:rsidR="009B4E6B" w:rsidRPr="00981ED6">
        <w:rPr>
          <w:rFonts w:ascii="Verdana" w:hAnsi="Verdana" w:cstheme="minorHAnsi"/>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xml:space="preserve">[......] </w:t>
      </w:r>
      <w:proofErr w:type="gramStart"/>
      <w:r w:rsidRPr="006B0420">
        <w:rPr>
          <w:rFonts w:ascii="Verdana" w:hAnsi="Verdana" w:cs="Arial"/>
          <w:b/>
          <w:sz w:val="18"/>
          <w:szCs w:val="18"/>
        </w:rPr>
        <w:t>netto</w:t>
      </w:r>
      <w:proofErr w:type="gramEnd"/>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t>
      </w:r>
      <w:proofErr w:type="gramStart"/>
      <w:r w:rsidRPr="006B0420">
        <w:rPr>
          <w:rFonts w:ascii="Verdana" w:hAnsi="Verdana" w:cs="Arial"/>
          <w:sz w:val="18"/>
          <w:szCs w:val="18"/>
        </w:rPr>
        <w:t>wyliczoną</w:t>
      </w:r>
      <w:proofErr w:type="gramEnd"/>
      <w:r w:rsidRPr="006B0420">
        <w:rPr>
          <w:rFonts w:ascii="Verdana" w:hAnsi="Verdana" w:cs="Arial"/>
          <w:sz w:val="18"/>
          <w:szCs w:val="18"/>
        </w:rPr>
        <w:t xml:space="preserve">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w:t>
      </w:r>
      <w:proofErr w:type="gramStart"/>
      <w:r w:rsidRPr="006B0420">
        <w:rPr>
          <w:rFonts w:ascii="Verdana" w:hAnsi="Verdana" w:cs="Arial"/>
          <w:b/>
          <w:sz w:val="18"/>
          <w:szCs w:val="18"/>
        </w:rPr>
        <w:t>brutto</w:t>
      </w:r>
      <w:proofErr w:type="gramEnd"/>
      <w:r w:rsidRPr="006B0420">
        <w:rPr>
          <w:rFonts w:ascii="Verdana" w:hAnsi="Verdana" w:cs="Arial"/>
          <w:b/>
          <w:sz w:val="18"/>
          <w:szCs w:val="18"/>
        </w:rPr>
        <w:t>.</w:t>
      </w:r>
    </w:p>
    <w:p w14:paraId="2BA62D2D" w14:textId="17BB18C0" w:rsidR="0042031F" w:rsidRPr="006B0420" w:rsidRDefault="0042031F" w:rsidP="0042031F">
      <w:pPr>
        <w:pStyle w:val="Akapitzlist"/>
        <w:widowControl w:val="0"/>
        <w:suppressAutoHyphens/>
        <w:spacing w:before="120"/>
        <w:ind w:left="426"/>
        <w:rPr>
          <w:rFonts w:ascii="Verdana" w:hAnsi="Verdana" w:cs="Arial"/>
          <w:sz w:val="18"/>
          <w:szCs w:val="18"/>
        </w:rPr>
      </w:pPr>
      <w:r w:rsidRPr="00981ED6">
        <w:rPr>
          <w:rFonts w:ascii="Verdana" w:hAnsi="Verdana" w:cs="Arial"/>
          <w:sz w:val="18"/>
          <w:szCs w:val="18"/>
        </w:rPr>
        <w:t xml:space="preserve">Szczegółowe zestawienie pozycji cenowych składających się na ostateczną wartość Oferty stanowi </w:t>
      </w:r>
      <w:r w:rsidRPr="00981ED6">
        <w:rPr>
          <w:rFonts w:ascii="Verdana" w:hAnsi="Verdana" w:cs="Arial"/>
          <w:b/>
          <w:sz w:val="18"/>
          <w:szCs w:val="18"/>
        </w:rPr>
        <w:t xml:space="preserve">Załącznik nr </w:t>
      </w:r>
      <w:r w:rsidR="00A0753C" w:rsidRPr="00981ED6">
        <w:rPr>
          <w:rFonts w:ascii="Verdana" w:hAnsi="Verdana" w:cs="Arial"/>
          <w:b/>
          <w:sz w:val="18"/>
          <w:szCs w:val="18"/>
        </w:rPr>
        <w:t>5</w:t>
      </w:r>
      <w:r w:rsidRPr="00981ED6">
        <w:rPr>
          <w:rFonts w:ascii="Verdana" w:hAnsi="Verdana" w:cs="Arial"/>
          <w:b/>
          <w:sz w:val="18"/>
          <w:szCs w:val="18"/>
        </w:rPr>
        <w:t xml:space="preserve"> do </w:t>
      </w:r>
      <w:r w:rsidR="00904E94" w:rsidRPr="00981ED6">
        <w:rPr>
          <w:rFonts w:ascii="Verdana" w:hAnsi="Verdana" w:cs="Arial"/>
          <w:b/>
          <w:sz w:val="18"/>
          <w:szCs w:val="18"/>
        </w:rPr>
        <w:t>SWZ</w:t>
      </w:r>
      <w:r w:rsidRPr="00981ED6">
        <w:rPr>
          <w:rFonts w:ascii="Verdana" w:hAnsi="Verdana" w:cs="Arial"/>
          <w:b/>
          <w:sz w:val="18"/>
          <w:szCs w:val="18"/>
        </w:rPr>
        <w:t xml:space="preserve"> – Formularz Cenowy;</w:t>
      </w: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spełnia</w:t>
      </w:r>
      <w:r w:rsidR="00563A80" w:rsidRPr="006B0420">
        <w:rPr>
          <w:rFonts w:ascii="Verdana" w:hAnsi="Verdana" w:cs="Arial"/>
          <w:sz w:val="18"/>
          <w:szCs w:val="18"/>
        </w:rPr>
        <w:t>my</w:t>
      </w:r>
      <w:proofErr w:type="gramEnd"/>
      <w:r w:rsidR="00563A80" w:rsidRPr="006B0420">
        <w:rPr>
          <w:rFonts w:ascii="Verdana" w:hAnsi="Verdana" w:cs="Arial"/>
          <w:sz w:val="18"/>
          <w:szCs w:val="18"/>
        </w:rPr>
        <w:t xml:space="preserve">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nie</w:t>
      </w:r>
      <w:proofErr w:type="gramEnd"/>
      <w:r w:rsidRPr="006B0420">
        <w:rPr>
          <w:rFonts w:ascii="Verdana" w:hAnsi="Verdana" w:cs="Arial"/>
          <w:sz w:val="18"/>
          <w:szCs w:val="18"/>
        </w:rPr>
        <w:t xml:space="preserv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w</w:t>
      </w:r>
      <w:proofErr w:type="gramEnd"/>
      <w:r w:rsidRPr="006B0420">
        <w:rPr>
          <w:rFonts w:ascii="Verdana" w:hAnsi="Verdana" w:cs="Arial"/>
          <w:sz w:val="18"/>
          <w:szCs w:val="18"/>
        </w:rPr>
        <w:t xml:space="preserve">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lastRenderedPageBreak/>
        <w:t>wobec</w:t>
      </w:r>
      <w:proofErr w:type="gramEnd"/>
      <w:r w:rsidRPr="006B0420">
        <w:rPr>
          <w:rFonts w:ascii="Verdana" w:hAnsi="Verdana" w:cs="Arial"/>
          <w:sz w:val="18"/>
          <w:szCs w:val="18"/>
        </w:rPr>
        <w:t xml:space="preserve">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bezprawnie</w:t>
      </w:r>
      <w:proofErr w:type="gramEnd"/>
      <w:r w:rsidRPr="006B0420">
        <w:rPr>
          <w:rFonts w:ascii="Verdana" w:hAnsi="Verdana" w:cs="Arial"/>
          <w:sz w:val="18"/>
          <w:szCs w:val="18"/>
        </w:rPr>
        <w:t xml:space="preserv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daje</w:t>
      </w:r>
      <w:r w:rsidR="00026932" w:rsidRPr="006B0420">
        <w:rPr>
          <w:rFonts w:ascii="Verdana" w:hAnsi="Verdana" w:cs="Arial"/>
          <w:sz w:val="18"/>
          <w:szCs w:val="18"/>
        </w:rPr>
        <w:t>my</w:t>
      </w:r>
      <w:proofErr w:type="gramEnd"/>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w</w:t>
      </w:r>
      <w:proofErr w:type="gramEnd"/>
      <w:r w:rsidRPr="006B0420">
        <w:rPr>
          <w:rFonts w:ascii="Verdana" w:hAnsi="Verdana" w:cs="Arial"/>
          <w:sz w:val="18"/>
          <w:szCs w:val="18"/>
        </w:rPr>
        <w:t xml:space="preserve">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proofErr w:type="gramStart"/>
      <w:r w:rsidRPr="006B0420">
        <w:rPr>
          <w:rFonts w:ascii="Verdana" w:hAnsi="Verdana" w:cs="Arial"/>
          <w:sz w:val="18"/>
          <w:szCs w:val="18"/>
        </w:rPr>
        <w:t>zgodnie</w:t>
      </w:r>
      <w:proofErr w:type="gramEnd"/>
      <w:r w:rsidRPr="006B0420">
        <w:rPr>
          <w:rFonts w:ascii="Verdana" w:hAnsi="Verdana" w:cs="Arial"/>
          <w:sz w:val="18"/>
          <w:szCs w:val="18"/>
        </w:rPr>
        <w:t xml:space="preserv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w:t>
      </w:r>
      <w:proofErr w:type="gramStart"/>
      <w:r w:rsidRPr="006B0420">
        <w:rPr>
          <w:rFonts w:ascii="Verdana" w:hAnsi="Verdana" w:cs="Arial"/>
          <w:sz w:val="18"/>
          <w:szCs w:val="18"/>
        </w:rPr>
        <w:t>z</w:t>
      </w:r>
      <w:proofErr w:type="gramEnd"/>
      <w:r w:rsidRPr="006B0420">
        <w:rPr>
          <w:rFonts w:ascii="Verdana" w:hAnsi="Verdana" w:cs="Arial"/>
          <w:sz w:val="18"/>
          <w:szCs w:val="18"/>
        </w:rPr>
        <w:t xml:space="preserve">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naszą jednostką dominującą w rozumieniu art. 3 ust. 1 pkt 37 ustawy z dnia 29 września 1994 r. o rachunkowości (Dz. U. </w:t>
      </w:r>
      <w:proofErr w:type="gramStart"/>
      <w:r w:rsidRPr="006B0420">
        <w:rPr>
          <w:rFonts w:ascii="Verdana" w:hAnsi="Verdana" w:cs="Arial"/>
          <w:sz w:val="18"/>
          <w:szCs w:val="18"/>
        </w:rPr>
        <w:t>z</w:t>
      </w:r>
      <w:proofErr w:type="gramEnd"/>
      <w:r w:rsidRPr="006B0420">
        <w:rPr>
          <w:rFonts w:ascii="Verdana" w:hAnsi="Verdana" w:cs="Arial"/>
          <w:sz w:val="18"/>
          <w:szCs w:val="18"/>
        </w:rPr>
        <w:t xml:space="preserve">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nie</w:t>
      </w:r>
      <w:proofErr w:type="gramEnd"/>
      <w:r w:rsidRPr="006B0420">
        <w:rPr>
          <w:rFonts w:ascii="Verdana" w:hAnsi="Verdana" w:cs="Arial"/>
          <w:sz w:val="18"/>
          <w:szCs w:val="18"/>
        </w:rPr>
        <w:t xml:space="preserv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w:t>
      </w:r>
      <w:proofErr w:type="gramStart"/>
      <w:r w:rsidRPr="006B0420">
        <w:rPr>
          <w:rFonts w:ascii="Verdana" w:hAnsi="Verdana" w:cs="Arial"/>
          <w:sz w:val="18"/>
          <w:szCs w:val="18"/>
        </w:rPr>
        <w:t>;osobą</w:t>
      </w:r>
      <w:proofErr w:type="spellEnd"/>
      <w:proofErr w:type="gram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proofErr w:type="gramStart"/>
      <w:r w:rsidRPr="006B0420">
        <w:rPr>
          <w:rFonts w:ascii="Verdana" w:hAnsi="Verdana" w:cs="Arial"/>
          <w:sz w:val="18"/>
          <w:szCs w:val="18"/>
        </w:rPr>
        <w:t>oraz</w:t>
      </w:r>
      <w:proofErr w:type="gramEnd"/>
      <w:r w:rsidRPr="006B0420">
        <w:rPr>
          <w:rFonts w:ascii="Verdana" w:hAnsi="Verdana" w:cs="Arial"/>
          <w:sz w:val="18"/>
          <w:szCs w:val="18"/>
        </w:rPr>
        <w:t xml:space="preserve">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proofErr w:type="gramStart"/>
      <w:r w:rsidRPr="006B0420">
        <w:rPr>
          <w:rFonts w:ascii="Verdana" w:hAnsi="Verdana" w:cs="Arial"/>
          <w:sz w:val="18"/>
          <w:szCs w:val="18"/>
        </w:rPr>
        <w:lastRenderedPageBreak/>
        <w:t>posiadamy</w:t>
      </w:r>
      <w:proofErr w:type="gramEnd"/>
      <w:r w:rsidRPr="006B0420">
        <w:rPr>
          <w:rFonts w:ascii="Verdana" w:hAnsi="Verdana" w:cs="Arial"/>
          <w:sz w:val="18"/>
          <w:szCs w:val="18"/>
        </w:rPr>
        <w:t xml:space="preserve">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proofErr w:type="gramStart"/>
      <w:r w:rsidRPr="006B0420">
        <w:rPr>
          <w:rFonts w:ascii="Verdana" w:hAnsi="Verdana" w:cs="Arial"/>
          <w:sz w:val="18"/>
          <w:szCs w:val="18"/>
        </w:rPr>
        <w:t>znajdujemy</w:t>
      </w:r>
      <w:proofErr w:type="gramEnd"/>
      <w:r w:rsidRPr="006B0420">
        <w:rPr>
          <w:rFonts w:ascii="Verdana" w:hAnsi="Verdana" w:cs="Arial"/>
          <w:sz w:val="18"/>
          <w:szCs w:val="18"/>
        </w:rPr>
        <w:t xml:space="preserve">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proofErr w:type="gramStart"/>
      <w:r w:rsidRPr="006B0420">
        <w:rPr>
          <w:rFonts w:ascii="Verdana" w:hAnsi="Verdana" w:cs="Arial"/>
          <w:sz w:val="18"/>
          <w:szCs w:val="18"/>
        </w:rPr>
        <w:t>posiadamy</w:t>
      </w:r>
      <w:proofErr w:type="gramEnd"/>
      <w:r w:rsidRPr="006B0420">
        <w:rPr>
          <w:rFonts w:ascii="Verdana" w:hAnsi="Verdana" w:cs="Arial"/>
          <w:sz w:val="18"/>
          <w:szCs w:val="18"/>
        </w:rPr>
        <w:t xml:space="preserve">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proofErr w:type="gramStart"/>
      <w:r w:rsidRPr="006B0420">
        <w:rPr>
          <w:rFonts w:ascii="Verdana" w:hAnsi="Verdana" w:cs="Arial"/>
          <w:sz w:val="18"/>
          <w:szCs w:val="18"/>
        </w:rPr>
        <w:t>nie</w:t>
      </w:r>
      <w:proofErr w:type="gramEnd"/>
      <w:r w:rsidRPr="006B0420">
        <w:rPr>
          <w:rFonts w:ascii="Verdana" w:hAnsi="Verdana" w:cs="Arial"/>
          <w:sz w:val="18"/>
          <w:szCs w:val="18"/>
        </w:rPr>
        <w:t xml:space="preserv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proofErr w:type="gramStart"/>
      <w:r w:rsidRPr="006B0420">
        <w:rPr>
          <w:rFonts w:ascii="Verdana" w:hAnsi="Verdana" w:cs="Arial"/>
          <w:sz w:val="18"/>
          <w:szCs w:val="18"/>
        </w:rPr>
        <w:t>opieramy</w:t>
      </w:r>
      <w:proofErr w:type="gramEnd"/>
      <w:r w:rsidRPr="006B0420">
        <w:rPr>
          <w:rFonts w:ascii="Verdana" w:hAnsi="Verdana" w:cs="Arial"/>
          <w:sz w:val="18"/>
          <w:szCs w:val="18"/>
        </w:rPr>
        <w:t xml:space="preserve">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lastRenderedPageBreak/>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proofErr w:type="gramStart"/>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w:t>
      </w:r>
      <w:proofErr w:type="gramEnd"/>
      <w:r w:rsidRPr="006B0420">
        <w:rPr>
          <w:rFonts w:ascii="Verdana" w:hAnsi="Verdana" w:cstheme="minorHAnsi"/>
          <w:sz w:val="18"/>
          <w:szCs w:val="18"/>
        </w:rPr>
        <w:t xml:space="preserv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1CAD5533"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Pr="006B0420">
        <w:rPr>
          <w:rFonts w:ascii="Verdana" w:eastAsia="Calibri" w:hAnsi="Verdana" w:cstheme="minorHAnsi"/>
          <w:bCs/>
          <w:sz w:val="18"/>
          <w:szCs w:val="18"/>
          <w:lang w:eastAsia="pl-PL"/>
        </w:rPr>
        <w:t>………</w:t>
      </w:r>
      <w:r w:rsidRPr="006B0420">
        <w:rPr>
          <w:rFonts w:ascii="Verdana" w:hAnsi="Verdana" w:cstheme="minorHAnsi"/>
          <w:sz w:val="18"/>
          <w:szCs w:val="18"/>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xml:space="preserve">.............................., </w:t>
      </w:r>
      <w:proofErr w:type="gramStart"/>
      <w:r w:rsidRPr="006B0420">
        <w:rPr>
          <w:rFonts w:ascii="Verdana" w:hAnsi="Verdana"/>
          <w:sz w:val="18"/>
          <w:szCs w:val="18"/>
        </w:rPr>
        <w:t>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proofErr w:type="gramEnd"/>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proofErr w:type="gramStart"/>
      <w:r w:rsidRPr="006B0420">
        <w:rPr>
          <w:rFonts w:ascii="Verdana" w:hAnsi="Verdana"/>
          <w:b/>
          <w:sz w:val="16"/>
          <w:szCs w:val="16"/>
        </w:rPr>
        <w:t>podpis</w:t>
      </w:r>
      <w:proofErr w:type="gramEnd"/>
      <w:r w:rsidRPr="006B0420">
        <w:rPr>
          <w:rFonts w:ascii="Verdana" w:hAnsi="Verdana"/>
          <w:b/>
          <w:sz w:val="16"/>
          <w:szCs w:val="16"/>
        </w:rPr>
        <w:t xml:space="preserve">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5" w:name="_Toc515896308"/>
      <w:bookmarkStart w:id="6"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5"/>
      <w:bookmarkEnd w:id="6"/>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A93785">
              <w:rPr>
                <w:rFonts w:ascii="Trebuchet MS" w:hAnsi="Trebuchet MS"/>
                <w:b w:val="0"/>
                <w:color w:val="1A7466"/>
                <w:sz w:val="32"/>
                <w:szCs w:val="32"/>
                <w:lang w:val="pl-PL"/>
              </w:rPr>
              <w:t xml:space="preserve">ZOBOWIĄZANIE PODMIOTU DO ODDANIA WYKONAWCY </w:t>
            </w:r>
            <w:bookmarkStart w:id="7" w:name="_Toc40987563"/>
            <w:bookmarkStart w:id="8" w:name="_Toc51166480"/>
            <w:r w:rsidRPr="00487079">
              <w:rPr>
                <w:rFonts w:ascii="Trebuchet MS" w:hAnsi="Trebuchet MS"/>
                <w:b w:val="0"/>
                <w:caps w:val="0"/>
                <w:color w:val="1A7466"/>
                <w:sz w:val="32"/>
                <w:szCs w:val="32"/>
                <w:lang w:val="pl-PL"/>
              </w:rPr>
              <w:t>DO DYSPOZYCJI NIEZBĘ</w:t>
            </w:r>
            <w:bookmarkStart w:id="9" w:name="_GoBack"/>
            <w:bookmarkEnd w:id="9"/>
            <w:r w:rsidRPr="00487079">
              <w:rPr>
                <w:rFonts w:ascii="Trebuchet MS" w:hAnsi="Trebuchet MS"/>
                <w:b w:val="0"/>
                <w:caps w:val="0"/>
                <w:color w:val="1A7466"/>
                <w:sz w:val="32"/>
                <w:szCs w:val="32"/>
                <w:lang w:val="pl-PL"/>
              </w:rPr>
              <w:t xml:space="preserve">DNYCH ZASOBÓW </w:t>
            </w:r>
          </w:p>
          <w:p w14:paraId="068C67AF" w14:textId="77777777" w:rsidR="000570A8" w:rsidRPr="00A93785"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40AA5540" w:rsidR="000570A8" w:rsidRPr="00A93785" w:rsidRDefault="000570A8" w:rsidP="000570A8">
            <w:pPr>
              <w:pStyle w:val="Nagwek1"/>
              <w:keepNext w:val="0"/>
              <w:keepLines w:val="0"/>
              <w:suppressAutoHyphens/>
              <w:spacing w:before="120" w:after="120" w:line="240" w:lineRule="auto"/>
              <w:ind w:left="360" w:right="-284"/>
              <w:jc w:val="center"/>
              <w:rPr>
                <w:rFonts w:ascii="Verdana" w:hAnsi="Verdana"/>
                <w:b w:val="0"/>
                <w:sz w:val="18"/>
                <w:szCs w:val="18"/>
                <w:lang w:val="pl-PL"/>
              </w:rPr>
            </w:pPr>
            <w:r w:rsidRPr="00A93785">
              <w:rPr>
                <w:rFonts w:ascii="Verdana" w:hAnsi="Verdana"/>
                <w:b w:val="0"/>
                <w:sz w:val="18"/>
                <w:szCs w:val="18"/>
                <w:lang w:val="pl-PL"/>
              </w:rPr>
              <w:t>w trakcie realizacji Zamówienia pn.:</w:t>
            </w:r>
            <w:bookmarkStart w:id="10" w:name="_Toc40987564"/>
            <w:bookmarkStart w:id="11" w:name="_Toc51166481"/>
            <w:bookmarkEnd w:id="7"/>
            <w:bookmarkEnd w:id="8"/>
            <w:r w:rsidRPr="00A93785">
              <w:rPr>
                <w:rFonts w:ascii="Verdana" w:hAnsi="Verdana"/>
                <w:b w:val="0"/>
                <w:sz w:val="18"/>
                <w:szCs w:val="18"/>
                <w:lang w:val="pl-PL"/>
              </w:rPr>
              <w:t xml:space="preserve"> „</w:t>
            </w:r>
            <w:r w:rsidR="00981ED6" w:rsidRPr="00A93785">
              <w:rPr>
                <w:rFonts w:ascii="Verdana" w:hAnsi="Verdana"/>
                <w:b w:val="0"/>
                <w:sz w:val="18"/>
                <w:szCs w:val="18"/>
                <w:lang w:val="pl-PL"/>
              </w:rPr>
              <w:t>Sukcesywne dostawy części zamiennych i armatury poziomowskazów walczakowych dla PGE Energia Ciepła S.A. – Oddział Wybrzeże</w:t>
            </w:r>
            <w:r w:rsidRPr="00A93785">
              <w:rPr>
                <w:rFonts w:ascii="Verdana" w:hAnsi="Verdana"/>
                <w:b w:val="0"/>
                <w:sz w:val="18"/>
                <w:szCs w:val="18"/>
                <w:lang w:val="pl-PL"/>
              </w:rPr>
              <w:t>”</w:t>
            </w:r>
            <w:bookmarkEnd w:id="10"/>
            <w:bookmarkEnd w:id="11"/>
          </w:p>
          <w:p w14:paraId="16BEA030" w14:textId="77777777" w:rsidR="000570A8" w:rsidRDefault="000570A8" w:rsidP="000032C2">
            <w:pPr>
              <w:jc w:val="center"/>
              <w:rPr>
                <w:sz w:val="18"/>
                <w:szCs w:val="18"/>
              </w:rPr>
            </w:pPr>
            <w:bookmarkStart w:id="12" w:name="_Toc40987565"/>
            <w:bookmarkStart w:id="13" w:name="_Toc51166482"/>
          </w:p>
          <w:p w14:paraId="06A5CEEC" w14:textId="382D0357" w:rsidR="00EA7443" w:rsidRPr="002A6CA3" w:rsidRDefault="000570A8">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637940" w:rsidRPr="00A93785">
              <w:rPr>
                <w:rFonts w:ascii="Verdana" w:hAnsi="Verdana"/>
                <w:b/>
                <w:sz w:val="18"/>
                <w:szCs w:val="18"/>
              </w:rPr>
              <w:t>POST/PEC/PEC/ZNW/00395/2025</w:t>
            </w:r>
            <w:r w:rsidRPr="006B0420">
              <w:rPr>
                <w:rFonts w:ascii="Verdana" w:hAnsi="Verdana"/>
                <w:b/>
                <w:sz w:val="18"/>
                <w:szCs w:val="18"/>
              </w:rPr>
              <w:t>)</w:t>
            </w:r>
            <w:bookmarkEnd w:id="12"/>
            <w:bookmarkEnd w:id="13"/>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43BFAA14"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000F3AAE" w:rsidRPr="006B0420">
        <w:rPr>
          <w:rFonts w:ascii="Verdana" w:hAnsi="Verdana" w:cstheme="minorHAnsi"/>
          <w:sz w:val="18"/>
          <w:szCs w:val="18"/>
          <w:highlight w:val="green"/>
        </w:rPr>
        <w:t>………………………………….……... z </w:t>
      </w:r>
      <w:r w:rsidRPr="006B0420">
        <w:rPr>
          <w:rFonts w:ascii="Verdana" w:hAnsi="Verdana" w:cstheme="minorHAnsi"/>
          <w:sz w:val="18"/>
          <w:szCs w:val="18"/>
          <w:highlight w:val="green"/>
        </w:rPr>
        <w:t>siedzibą w ……………………………………..,</w:t>
      </w:r>
      <w:r w:rsidRPr="006B0420">
        <w:rPr>
          <w:rFonts w:ascii="Verdana" w:hAnsi="Verdana" w:cstheme="minorHAnsi"/>
          <w:sz w:val="18"/>
          <w:szCs w:val="18"/>
        </w:rPr>
        <w:t xml:space="preserve"> </w:t>
      </w:r>
      <w:proofErr w:type="gramStart"/>
      <w:r w:rsidRPr="006B0420">
        <w:rPr>
          <w:rFonts w:ascii="Verdana" w:hAnsi="Verdana" w:cstheme="minorHAnsi"/>
          <w:sz w:val="18"/>
          <w:szCs w:val="18"/>
        </w:rPr>
        <w:t>do</w:t>
      </w:r>
      <w:proofErr w:type="gramEnd"/>
      <w:r w:rsidRPr="006B0420">
        <w:rPr>
          <w:rFonts w:ascii="Verdana" w:hAnsi="Verdana" w:cstheme="minorHAnsi"/>
          <w:sz w:val="18"/>
          <w:szCs w:val="18"/>
        </w:rPr>
        <w:t xml:space="preserve"> dyspozycji niezbędne zasoby na potrzeby realizacji przedmiotowego </w:t>
      </w:r>
      <w:r w:rsidRPr="00A93785">
        <w:rPr>
          <w:rFonts w:ascii="Verdana" w:hAnsi="Verdana" w:cstheme="minorHAnsi"/>
          <w:sz w:val="18"/>
          <w:szCs w:val="18"/>
        </w:rPr>
        <w:t>Zamówienia</w:t>
      </w:r>
      <w:r w:rsidR="00981ED6">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Warunek, na spełnienie którego </w:t>
            </w:r>
            <w:proofErr w:type="gramStart"/>
            <w:r w:rsidRPr="006B0420">
              <w:rPr>
                <w:rFonts w:ascii="Verdana" w:hAnsi="Verdana" w:cstheme="minorHAnsi"/>
                <w:b/>
                <w:sz w:val="16"/>
                <w:szCs w:val="16"/>
              </w:rPr>
              <w:t>podmiot  udostępnia</w:t>
            </w:r>
            <w:proofErr w:type="gramEnd"/>
            <w:r w:rsidRPr="006B0420">
              <w:rPr>
                <w:rFonts w:ascii="Verdana" w:hAnsi="Verdana" w:cstheme="minorHAnsi"/>
                <w:b/>
                <w:sz w:val="16"/>
                <w:szCs w:val="16"/>
              </w:rPr>
              <w:t xml:space="preserve">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2AECA6F2" w:rsidR="00EA7443" w:rsidRPr="00A93785" w:rsidRDefault="001B63ED">
            <w:pPr>
              <w:autoSpaceDE w:val="0"/>
              <w:autoSpaceDN w:val="0"/>
              <w:adjustRightInd w:val="0"/>
              <w:spacing w:line="240" w:lineRule="auto"/>
              <w:jc w:val="center"/>
              <w:rPr>
                <w:rFonts w:ascii="Verdana" w:hAnsi="Verdana" w:cstheme="minorHAnsi"/>
                <w:sz w:val="16"/>
                <w:szCs w:val="16"/>
              </w:rPr>
            </w:pPr>
            <w:r w:rsidRPr="00A93785">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53CD580C" w:rsidR="00EA7443" w:rsidRPr="00A93785" w:rsidRDefault="00EA7443">
            <w:pPr>
              <w:autoSpaceDE w:val="0"/>
              <w:autoSpaceDN w:val="0"/>
              <w:adjustRightInd w:val="0"/>
              <w:jc w:val="center"/>
              <w:rPr>
                <w:rFonts w:ascii="Verdana" w:hAnsi="Verdana" w:cstheme="minorHAnsi"/>
                <w:sz w:val="16"/>
                <w:szCs w:val="16"/>
              </w:rPr>
            </w:pPr>
            <w:r w:rsidRPr="00A93785">
              <w:rPr>
                <w:rFonts w:ascii="Verdana" w:hAnsi="Verdana" w:cstheme="minorHAnsi"/>
                <w:sz w:val="16"/>
                <w:szCs w:val="16"/>
              </w:rPr>
              <w:t>Doświadczenie</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proofErr w:type="gramStart"/>
      <w:r w:rsidRPr="006B0420">
        <w:rPr>
          <w:rFonts w:ascii="Verdana" w:hAnsi="Verdana" w:cstheme="minorHAnsi"/>
          <w:b/>
          <w:sz w:val="16"/>
          <w:szCs w:val="16"/>
        </w:rPr>
        <w:t>podpis  osoby</w:t>
      </w:r>
      <w:proofErr w:type="gramEnd"/>
      <w:r w:rsidRPr="006B0420">
        <w:rPr>
          <w:rFonts w:ascii="Verdana" w:hAnsi="Verdana" w:cstheme="minorHAnsi"/>
          <w:b/>
          <w:sz w:val="16"/>
          <w:szCs w:val="16"/>
        </w:rPr>
        <w:t xml:space="preserve">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14"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2A53DB2B"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FORMULARZ CENOWY</w:t>
      </w:r>
      <w:bookmarkEnd w:id="14"/>
    </w:p>
    <w:p w14:paraId="6AC25532" w14:textId="2DB8DAF5" w:rsidR="001261C2" w:rsidRDefault="00DD1DDB" w:rsidP="00DD1D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p>
    <w:p w14:paraId="27B4B429" w14:textId="77777777" w:rsidR="009F482A" w:rsidRDefault="009F482A" w:rsidP="00DD1DDB">
      <w:pPr>
        <w:tabs>
          <w:tab w:val="left" w:pos="3033"/>
          <w:tab w:val="center" w:pos="4536"/>
        </w:tabs>
        <w:spacing w:before="120" w:after="120" w:line="276" w:lineRule="auto"/>
        <w:jc w:val="left"/>
        <w:rPr>
          <w:rFonts w:ascii="Verdana" w:eastAsia="Calibri" w:hAnsi="Verdana" w:cs="Arial"/>
          <w:b/>
          <w:sz w:val="20"/>
        </w:rPr>
      </w:pPr>
    </w:p>
    <w:p w14:paraId="201CE227" w14:textId="0A013105" w:rsidR="00DD1DDB" w:rsidRPr="00A93785" w:rsidRDefault="00DD1DDB" w:rsidP="006B0420">
      <w:pPr>
        <w:tabs>
          <w:tab w:val="left" w:pos="3033"/>
          <w:tab w:val="center" w:pos="4536"/>
        </w:tabs>
        <w:spacing w:before="120" w:after="120" w:line="276" w:lineRule="auto"/>
        <w:jc w:val="center"/>
        <w:rPr>
          <w:rFonts w:ascii="Trebuchet MS" w:hAnsi="Trebuchet MS"/>
          <w:caps/>
          <w:color w:val="1A7466"/>
          <w:kern w:val="28"/>
          <w:sz w:val="32"/>
          <w:szCs w:val="32"/>
          <w:vertAlign w:val="superscript"/>
        </w:rPr>
      </w:pPr>
      <w:r w:rsidRPr="00A93785">
        <w:rPr>
          <w:rFonts w:ascii="Trebuchet MS" w:hAnsi="Trebuchet MS"/>
          <w:caps/>
          <w:color w:val="1A7466"/>
          <w:kern w:val="28"/>
          <w:sz w:val="32"/>
          <w:szCs w:val="32"/>
        </w:rPr>
        <w:t>FORMULARZ CENOWY</w:t>
      </w:r>
      <w:r w:rsidRPr="006B0420">
        <w:rPr>
          <w:rFonts w:ascii="Trebuchet MS" w:hAnsi="Trebuchet MS"/>
          <w:caps/>
          <w:color w:val="1A7466"/>
          <w:kern w:val="28"/>
          <w:sz w:val="32"/>
          <w:szCs w:val="32"/>
          <w:vertAlign w:val="superscript"/>
          <w:lang w:val="en-GB"/>
        </w:rPr>
        <w:footnoteReference w:id="8"/>
      </w:r>
    </w:p>
    <w:p w14:paraId="73DF4035" w14:textId="77777777" w:rsidR="009F482A" w:rsidRDefault="009F482A" w:rsidP="00DD1DDB">
      <w:pPr>
        <w:spacing w:before="120" w:after="120" w:line="276" w:lineRule="auto"/>
        <w:rPr>
          <w:rFonts w:ascii="Verdana" w:eastAsia="Calibri" w:hAnsi="Verdana" w:cstheme="minorHAnsi"/>
          <w:sz w:val="18"/>
          <w:szCs w:val="18"/>
        </w:rPr>
      </w:pPr>
    </w:p>
    <w:p w14:paraId="5860C3EC" w14:textId="77777777" w:rsidR="009F482A" w:rsidRDefault="00DD1DDB" w:rsidP="00DD1DDB">
      <w:pPr>
        <w:spacing w:before="120" w:after="120" w:line="276" w:lineRule="auto"/>
        <w:rPr>
          <w:rFonts w:ascii="Verdana" w:eastAsia="Calibri" w:hAnsi="Verdana" w:cstheme="minorHAnsi"/>
          <w:sz w:val="18"/>
          <w:szCs w:val="18"/>
        </w:rPr>
      </w:pPr>
      <w:r w:rsidRPr="006B0420">
        <w:rPr>
          <w:rFonts w:ascii="Verdana" w:eastAsia="Calibri" w:hAnsi="Verdana" w:cstheme="minorHAnsi"/>
          <w:sz w:val="18"/>
          <w:szCs w:val="18"/>
        </w:rPr>
        <w:t xml:space="preserve">Postępowanie o udzielenie zamówienia </w:t>
      </w:r>
      <w:r w:rsidR="001B63ED" w:rsidRPr="006B0420">
        <w:rPr>
          <w:rFonts w:ascii="Verdana" w:eastAsia="Calibri" w:hAnsi="Verdana" w:cstheme="minorHAnsi"/>
          <w:sz w:val="18"/>
          <w:szCs w:val="18"/>
        </w:rPr>
        <w:t>nie</w:t>
      </w:r>
      <w:r w:rsidRPr="006B0420">
        <w:rPr>
          <w:rFonts w:ascii="Verdana" w:eastAsia="Calibri" w:hAnsi="Verdana" w:cstheme="minorHAnsi"/>
          <w:sz w:val="18"/>
          <w:szCs w:val="18"/>
        </w:rPr>
        <w:t xml:space="preserve">publicznego w trybie przetargu nieograniczonego pod nazwą </w:t>
      </w:r>
      <w:r w:rsidR="00637940" w:rsidRPr="00A93785">
        <w:rPr>
          <w:rFonts w:ascii="Verdana" w:eastAsia="Calibri" w:hAnsi="Verdana" w:cstheme="minorHAnsi"/>
          <w:b/>
          <w:sz w:val="18"/>
          <w:szCs w:val="18"/>
        </w:rPr>
        <w:t>„Sukcesywne dostawy części zamiennych i armatury poziomowskazów walczakowych dla PGE Energia Ciepła S.A. – Oddział Wybrzeże”</w:t>
      </w:r>
      <w:r w:rsidR="00846157" w:rsidRPr="00A93785">
        <w:rPr>
          <w:rFonts w:ascii="Verdana" w:eastAsia="Calibri" w:hAnsi="Verdana" w:cstheme="minorHAnsi"/>
          <w:b/>
          <w:sz w:val="18"/>
          <w:szCs w:val="18"/>
        </w:rPr>
        <w:t>,</w:t>
      </w:r>
      <w:r w:rsidR="00846157">
        <w:rPr>
          <w:rFonts w:ascii="Verdana" w:eastAsia="Calibri" w:hAnsi="Verdana" w:cstheme="minorHAnsi"/>
          <w:sz w:val="18"/>
          <w:szCs w:val="18"/>
        </w:rPr>
        <w:t xml:space="preserve"> </w:t>
      </w:r>
      <w:r w:rsidR="00846157" w:rsidRPr="006B0420">
        <w:rPr>
          <w:rFonts w:ascii="Verdana" w:hAnsi="Verdana"/>
          <w:b/>
          <w:sz w:val="18"/>
          <w:szCs w:val="18"/>
        </w:rPr>
        <w:t xml:space="preserve">(numer ref. Postępowania: </w:t>
      </w:r>
      <w:r w:rsidR="00846157" w:rsidRPr="00392182">
        <w:rPr>
          <w:rFonts w:ascii="Verdana" w:hAnsi="Verdana"/>
          <w:b/>
          <w:sz w:val="18"/>
          <w:szCs w:val="18"/>
        </w:rPr>
        <w:t>POST/PEC/PEC/ZNW/00395/2025</w:t>
      </w:r>
      <w:r w:rsidR="00846157" w:rsidRPr="006B0420">
        <w:rPr>
          <w:rFonts w:ascii="Verdana" w:hAnsi="Verdana"/>
          <w:b/>
          <w:sz w:val="18"/>
          <w:szCs w:val="18"/>
        </w:rPr>
        <w:t>)</w:t>
      </w:r>
      <w:r w:rsidR="00846157" w:rsidRPr="00637940" w:rsidDel="00637940">
        <w:rPr>
          <w:rFonts w:ascii="Verdana" w:eastAsia="Calibri" w:hAnsi="Verdana" w:cstheme="minorHAnsi"/>
          <w:sz w:val="18"/>
          <w:szCs w:val="18"/>
        </w:rPr>
        <w:t xml:space="preserve"> </w:t>
      </w:r>
    </w:p>
    <w:p w14:paraId="2E8BB0BE" w14:textId="7A9C6DD0" w:rsidR="00F65191" w:rsidRPr="00A93785" w:rsidRDefault="00F65191" w:rsidP="00DD1DDB">
      <w:pPr>
        <w:spacing w:before="120" w:after="120" w:line="276" w:lineRule="auto"/>
        <w:rPr>
          <w:rFonts w:ascii="Verdana" w:eastAsia="Calibri" w:hAnsi="Verdana" w:cstheme="minorHAnsi"/>
          <w:sz w:val="18"/>
          <w:szCs w:val="18"/>
        </w:rPr>
      </w:pPr>
    </w:p>
    <w:tbl>
      <w:tblPr>
        <w:tblW w:w="10210" w:type="dxa"/>
        <w:tblCellMar>
          <w:left w:w="70" w:type="dxa"/>
          <w:right w:w="70" w:type="dxa"/>
        </w:tblCellMar>
        <w:tblLook w:val="04A0" w:firstRow="1" w:lastRow="0" w:firstColumn="1" w:lastColumn="0" w:noHBand="0" w:noVBand="1"/>
      </w:tblPr>
      <w:tblGrid>
        <w:gridCol w:w="421"/>
        <w:gridCol w:w="3578"/>
        <w:gridCol w:w="674"/>
        <w:gridCol w:w="1084"/>
        <w:gridCol w:w="975"/>
        <w:gridCol w:w="913"/>
        <w:gridCol w:w="758"/>
        <w:gridCol w:w="806"/>
        <w:gridCol w:w="1001"/>
      </w:tblGrid>
      <w:tr w:rsidR="00881BD3" w:rsidRPr="00637940" w14:paraId="21818F30" w14:textId="6B9F7229" w:rsidTr="00A93785">
        <w:trPr>
          <w:trHeight w:val="1283"/>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A681F"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L/p</w:t>
            </w:r>
          </w:p>
        </w:tc>
        <w:tc>
          <w:tcPr>
            <w:tcW w:w="3578" w:type="dxa"/>
            <w:tcBorders>
              <w:top w:val="single" w:sz="4" w:space="0" w:color="auto"/>
              <w:left w:val="nil"/>
              <w:bottom w:val="single" w:sz="4" w:space="0" w:color="auto"/>
              <w:right w:val="single" w:sz="4" w:space="0" w:color="auto"/>
            </w:tcBorders>
            <w:shd w:val="clear" w:color="auto" w:fill="auto"/>
            <w:noWrap/>
            <w:vAlign w:val="center"/>
            <w:hideMark/>
          </w:tcPr>
          <w:p w14:paraId="2EC95ACF"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NAZWA CZĘŚCI</w:t>
            </w:r>
          </w:p>
        </w:tc>
        <w:tc>
          <w:tcPr>
            <w:tcW w:w="674" w:type="dxa"/>
            <w:tcBorders>
              <w:top w:val="single" w:sz="4" w:space="0" w:color="auto"/>
              <w:left w:val="nil"/>
              <w:bottom w:val="single" w:sz="4" w:space="0" w:color="auto"/>
              <w:right w:val="single" w:sz="4" w:space="0" w:color="auto"/>
            </w:tcBorders>
            <w:shd w:val="clear" w:color="auto" w:fill="auto"/>
            <w:noWrap/>
            <w:vAlign w:val="center"/>
            <w:hideMark/>
          </w:tcPr>
          <w:p w14:paraId="7DAD801A"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JM</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14:paraId="04185B89"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Ilość części zamiennych planowana do zakupu w trakcie trwania umowy</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357C5470"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Cena jednostkowa netto</w:t>
            </w:r>
            <w:r w:rsidRPr="00637940">
              <w:rPr>
                <w:rFonts w:ascii="Calibri" w:hAnsi="Calibri" w:cs="Calibri"/>
                <w:sz w:val="16"/>
                <w:szCs w:val="16"/>
                <w:lang w:eastAsia="pl-PL"/>
              </w:rPr>
              <w:br/>
              <w:t>zł</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7DC012F7"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Wartość pozycji netto</w:t>
            </w:r>
            <w:r w:rsidRPr="00637940">
              <w:rPr>
                <w:rFonts w:ascii="Calibri" w:hAnsi="Calibri" w:cs="Calibri"/>
                <w:sz w:val="16"/>
                <w:szCs w:val="16"/>
                <w:lang w:eastAsia="pl-PL"/>
              </w:rPr>
              <w:br/>
              <w:t>zł</w:t>
            </w:r>
            <w:r w:rsidRPr="00637940">
              <w:rPr>
                <w:rFonts w:ascii="Calibri" w:hAnsi="Calibri" w:cs="Calibri"/>
                <w:sz w:val="16"/>
                <w:szCs w:val="16"/>
                <w:lang w:eastAsia="pl-PL"/>
              </w:rPr>
              <w:br/>
              <w:t>(</w:t>
            </w:r>
            <w:proofErr w:type="spellStart"/>
            <w:r w:rsidRPr="00637940">
              <w:rPr>
                <w:rFonts w:ascii="Calibri" w:hAnsi="Calibri" w:cs="Calibri"/>
                <w:sz w:val="16"/>
                <w:szCs w:val="16"/>
                <w:lang w:eastAsia="pl-PL"/>
              </w:rPr>
              <w:t>DxE</w:t>
            </w:r>
            <w:proofErr w:type="spellEnd"/>
            <w:r w:rsidRPr="00637940">
              <w:rPr>
                <w:rFonts w:ascii="Calibri" w:hAnsi="Calibri" w:cs="Calibri"/>
                <w:sz w:val="16"/>
                <w:szCs w:val="16"/>
                <w:lang w:eastAsia="pl-PL"/>
              </w:rPr>
              <w:t>)</w:t>
            </w:r>
          </w:p>
        </w:tc>
        <w:tc>
          <w:tcPr>
            <w:tcW w:w="758" w:type="dxa"/>
            <w:tcBorders>
              <w:top w:val="single" w:sz="4" w:space="0" w:color="auto"/>
              <w:left w:val="nil"/>
              <w:bottom w:val="single" w:sz="4" w:space="0" w:color="auto"/>
              <w:right w:val="single" w:sz="4" w:space="0" w:color="auto"/>
            </w:tcBorders>
            <w:shd w:val="clear" w:color="auto" w:fill="auto"/>
            <w:vAlign w:val="center"/>
            <w:hideMark/>
          </w:tcPr>
          <w:p w14:paraId="4CA49C78" w14:textId="400B854D" w:rsidR="00881BD3" w:rsidRPr="00637940" w:rsidRDefault="006A70A7" w:rsidP="00637940">
            <w:pPr>
              <w:spacing w:line="240" w:lineRule="auto"/>
              <w:jc w:val="center"/>
              <w:rPr>
                <w:rFonts w:ascii="Calibri" w:hAnsi="Calibri" w:cs="Calibri"/>
                <w:sz w:val="16"/>
                <w:szCs w:val="16"/>
                <w:lang w:eastAsia="pl-PL"/>
              </w:rPr>
            </w:pPr>
            <w:r>
              <w:rPr>
                <w:rFonts w:ascii="Calibri" w:hAnsi="Calibri" w:cs="Calibri"/>
                <w:sz w:val="16"/>
                <w:szCs w:val="16"/>
                <w:lang w:eastAsia="pl-PL"/>
              </w:rPr>
              <w:t>P</w:t>
            </w:r>
            <w:r w:rsidR="00881BD3" w:rsidRPr="00637940">
              <w:rPr>
                <w:rFonts w:ascii="Calibri" w:hAnsi="Calibri" w:cs="Calibri"/>
                <w:sz w:val="16"/>
                <w:szCs w:val="16"/>
                <w:lang w:eastAsia="pl-PL"/>
              </w:rPr>
              <w:t>odatek VAT 23%</w:t>
            </w:r>
            <w:r w:rsidR="00881BD3" w:rsidRPr="00637940">
              <w:rPr>
                <w:rFonts w:ascii="Calibri" w:hAnsi="Calibri" w:cs="Calibri"/>
                <w:sz w:val="16"/>
                <w:szCs w:val="16"/>
                <w:lang w:eastAsia="pl-PL"/>
              </w:rPr>
              <w:br/>
              <w:t>zł</w:t>
            </w:r>
            <w:r w:rsidR="00881BD3" w:rsidRPr="00637940">
              <w:rPr>
                <w:rFonts w:ascii="Calibri" w:hAnsi="Calibri" w:cs="Calibri"/>
                <w:sz w:val="16"/>
                <w:szCs w:val="16"/>
                <w:lang w:eastAsia="pl-PL"/>
              </w:rPr>
              <w:br/>
              <w:t>(od F)</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6213827B"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Wartość pozycji brutto</w:t>
            </w:r>
            <w:r w:rsidRPr="00637940">
              <w:rPr>
                <w:rFonts w:ascii="Calibri" w:hAnsi="Calibri" w:cs="Calibri"/>
                <w:sz w:val="16"/>
                <w:szCs w:val="16"/>
                <w:lang w:eastAsia="pl-PL"/>
              </w:rPr>
              <w:br/>
              <w:t>zł</w:t>
            </w:r>
            <w:r w:rsidRPr="00637940">
              <w:rPr>
                <w:rFonts w:ascii="Calibri" w:hAnsi="Calibri" w:cs="Calibri"/>
                <w:sz w:val="16"/>
                <w:szCs w:val="16"/>
                <w:lang w:eastAsia="pl-PL"/>
              </w:rPr>
              <w:br/>
              <w:t>(F+G)</w:t>
            </w:r>
          </w:p>
        </w:tc>
        <w:tc>
          <w:tcPr>
            <w:tcW w:w="1001" w:type="dxa"/>
            <w:tcBorders>
              <w:top w:val="single" w:sz="4" w:space="0" w:color="auto"/>
              <w:left w:val="nil"/>
              <w:bottom w:val="single" w:sz="4" w:space="0" w:color="auto"/>
              <w:right w:val="single" w:sz="4" w:space="0" w:color="auto"/>
            </w:tcBorders>
            <w:vAlign w:val="center"/>
          </w:tcPr>
          <w:p w14:paraId="5EEB8654" w14:textId="4DC529E7" w:rsidR="00881BD3" w:rsidRPr="00637940" w:rsidRDefault="00881BD3" w:rsidP="00637940">
            <w:pPr>
              <w:spacing w:line="240" w:lineRule="auto"/>
              <w:jc w:val="center"/>
              <w:rPr>
                <w:rFonts w:ascii="Calibri" w:hAnsi="Calibri" w:cs="Calibri"/>
                <w:sz w:val="16"/>
                <w:szCs w:val="16"/>
                <w:lang w:eastAsia="pl-PL"/>
              </w:rPr>
            </w:pPr>
            <w:r>
              <w:rPr>
                <w:rFonts w:ascii="Calibri" w:hAnsi="Calibri" w:cs="Calibri"/>
                <w:sz w:val="16"/>
                <w:szCs w:val="16"/>
                <w:lang w:eastAsia="pl-PL"/>
              </w:rPr>
              <w:t>Nazwa producenta oferowanych części</w:t>
            </w:r>
          </w:p>
        </w:tc>
      </w:tr>
      <w:tr w:rsidR="00881BD3" w:rsidRPr="00637940" w14:paraId="44D8D8BA" w14:textId="0C8D330A" w:rsidTr="00A93785">
        <w:trPr>
          <w:trHeight w:val="2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25EEA80"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A</w:t>
            </w:r>
          </w:p>
        </w:tc>
        <w:tc>
          <w:tcPr>
            <w:tcW w:w="3578" w:type="dxa"/>
            <w:tcBorders>
              <w:top w:val="nil"/>
              <w:left w:val="nil"/>
              <w:bottom w:val="single" w:sz="4" w:space="0" w:color="auto"/>
              <w:right w:val="single" w:sz="4" w:space="0" w:color="auto"/>
            </w:tcBorders>
            <w:shd w:val="clear" w:color="auto" w:fill="auto"/>
            <w:noWrap/>
            <w:vAlign w:val="center"/>
            <w:hideMark/>
          </w:tcPr>
          <w:p w14:paraId="0E56DD9C"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B</w:t>
            </w:r>
          </w:p>
        </w:tc>
        <w:tc>
          <w:tcPr>
            <w:tcW w:w="674" w:type="dxa"/>
            <w:tcBorders>
              <w:top w:val="nil"/>
              <w:left w:val="nil"/>
              <w:bottom w:val="single" w:sz="4" w:space="0" w:color="auto"/>
              <w:right w:val="single" w:sz="4" w:space="0" w:color="auto"/>
            </w:tcBorders>
            <w:shd w:val="clear" w:color="auto" w:fill="auto"/>
            <w:noWrap/>
            <w:vAlign w:val="center"/>
            <w:hideMark/>
          </w:tcPr>
          <w:p w14:paraId="35806A7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C</w:t>
            </w:r>
          </w:p>
        </w:tc>
        <w:tc>
          <w:tcPr>
            <w:tcW w:w="1084" w:type="dxa"/>
            <w:tcBorders>
              <w:top w:val="nil"/>
              <w:left w:val="nil"/>
              <w:bottom w:val="single" w:sz="4" w:space="0" w:color="auto"/>
              <w:right w:val="single" w:sz="4" w:space="0" w:color="auto"/>
            </w:tcBorders>
            <w:shd w:val="clear" w:color="auto" w:fill="auto"/>
            <w:vAlign w:val="center"/>
            <w:hideMark/>
          </w:tcPr>
          <w:p w14:paraId="1A820C76"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D</w:t>
            </w:r>
          </w:p>
        </w:tc>
        <w:tc>
          <w:tcPr>
            <w:tcW w:w="975" w:type="dxa"/>
            <w:tcBorders>
              <w:top w:val="nil"/>
              <w:left w:val="nil"/>
              <w:bottom w:val="single" w:sz="4" w:space="0" w:color="auto"/>
              <w:right w:val="single" w:sz="4" w:space="0" w:color="auto"/>
            </w:tcBorders>
            <w:shd w:val="clear" w:color="auto" w:fill="auto"/>
            <w:vAlign w:val="center"/>
            <w:hideMark/>
          </w:tcPr>
          <w:p w14:paraId="0A24D68C"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E</w:t>
            </w:r>
          </w:p>
        </w:tc>
        <w:tc>
          <w:tcPr>
            <w:tcW w:w="913" w:type="dxa"/>
            <w:tcBorders>
              <w:top w:val="nil"/>
              <w:left w:val="nil"/>
              <w:bottom w:val="single" w:sz="4" w:space="0" w:color="auto"/>
              <w:right w:val="single" w:sz="4" w:space="0" w:color="auto"/>
            </w:tcBorders>
            <w:shd w:val="clear" w:color="auto" w:fill="auto"/>
            <w:vAlign w:val="center"/>
            <w:hideMark/>
          </w:tcPr>
          <w:p w14:paraId="42477DDE"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F</w:t>
            </w:r>
          </w:p>
        </w:tc>
        <w:tc>
          <w:tcPr>
            <w:tcW w:w="758" w:type="dxa"/>
            <w:tcBorders>
              <w:top w:val="nil"/>
              <w:left w:val="nil"/>
              <w:bottom w:val="single" w:sz="4" w:space="0" w:color="auto"/>
              <w:right w:val="single" w:sz="4" w:space="0" w:color="auto"/>
            </w:tcBorders>
            <w:shd w:val="clear" w:color="auto" w:fill="auto"/>
            <w:vAlign w:val="center"/>
            <w:hideMark/>
          </w:tcPr>
          <w:p w14:paraId="4BB492A7"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G</w:t>
            </w:r>
          </w:p>
        </w:tc>
        <w:tc>
          <w:tcPr>
            <w:tcW w:w="806" w:type="dxa"/>
            <w:tcBorders>
              <w:top w:val="nil"/>
              <w:left w:val="nil"/>
              <w:bottom w:val="single" w:sz="4" w:space="0" w:color="auto"/>
              <w:right w:val="single" w:sz="4" w:space="0" w:color="auto"/>
            </w:tcBorders>
            <w:shd w:val="clear" w:color="auto" w:fill="auto"/>
            <w:vAlign w:val="center"/>
            <w:hideMark/>
          </w:tcPr>
          <w:p w14:paraId="696AE4CF"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H</w:t>
            </w:r>
          </w:p>
        </w:tc>
        <w:tc>
          <w:tcPr>
            <w:tcW w:w="1001" w:type="dxa"/>
            <w:tcBorders>
              <w:top w:val="nil"/>
              <w:left w:val="nil"/>
              <w:bottom w:val="single" w:sz="4" w:space="0" w:color="auto"/>
              <w:right w:val="single" w:sz="4" w:space="0" w:color="auto"/>
            </w:tcBorders>
            <w:vAlign w:val="center"/>
          </w:tcPr>
          <w:p w14:paraId="1FEBB70A" w14:textId="7631128A" w:rsidR="00881BD3" w:rsidRPr="00637940" w:rsidRDefault="00881BD3" w:rsidP="00637940">
            <w:pPr>
              <w:spacing w:line="240" w:lineRule="auto"/>
              <w:jc w:val="center"/>
              <w:rPr>
                <w:rFonts w:ascii="Calibri" w:hAnsi="Calibri" w:cs="Calibri"/>
                <w:sz w:val="16"/>
                <w:szCs w:val="16"/>
                <w:lang w:eastAsia="pl-PL"/>
              </w:rPr>
            </w:pPr>
            <w:r>
              <w:rPr>
                <w:rFonts w:ascii="Calibri" w:hAnsi="Calibri" w:cs="Calibri"/>
                <w:sz w:val="16"/>
                <w:szCs w:val="16"/>
                <w:lang w:eastAsia="pl-PL"/>
              </w:rPr>
              <w:t>I</w:t>
            </w:r>
          </w:p>
        </w:tc>
      </w:tr>
      <w:tr w:rsidR="00881BD3" w:rsidRPr="00637940" w14:paraId="2B4A226E" w14:textId="30D9BB26"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DFF3741"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w:t>
            </w:r>
          </w:p>
        </w:tc>
        <w:tc>
          <w:tcPr>
            <w:tcW w:w="3578" w:type="dxa"/>
            <w:tcBorders>
              <w:top w:val="nil"/>
              <w:left w:val="nil"/>
              <w:bottom w:val="single" w:sz="4" w:space="0" w:color="auto"/>
              <w:right w:val="single" w:sz="4" w:space="0" w:color="auto"/>
            </w:tcBorders>
            <w:shd w:val="clear" w:color="auto" w:fill="auto"/>
            <w:vAlign w:val="center"/>
            <w:hideMark/>
          </w:tcPr>
          <w:p w14:paraId="52F790BA"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Głowica DVK-2 PN250-1/2" ANSI 2500RTJ</w:t>
            </w:r>
          </w:p>
        </w:tc>
        <w:tc>
          <w:tcPr>
            <w:tcW w:w="674" w:type="dxa"/>
            <w:tcBorders>
              <w:top w:val="nil"/>
              <w:left w:val="nil"/>
              <w:bottom w:val="single" w:sz="4" w:space="0" w:color="auto"/>
              <w:right w:val="single" w:sz="4" w:space="0" w:color="auto"/>
            </w:tcBorders>
            <w:shd w:val="clear" w:color="auto" w:fill="auto"/>
            <w:noWrap/>
            <w:vAlign w:val="center"/>
            <w:hideMark/>
          </w:tcPr>
          <w:p w14:paraId="7E7820C9"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618EAA77"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2</w:t>
            </w:r>
          </w:p>
        </w:tc>
        <w:tc>
          <w:tcPr>
            <w:tcW w:w="975" w:type="dxa"/>
            <w:tcBorders>
              <w:top w:val="nil"/>
              <w:left w:val="nil"/>
              <w:bottom w:val="single" w:sz="4" w:space="0" w:color="auto"/>
              <w:right w:val="single" w:sz="4" w:space="0" w:color="auto"/>
            </w:tcBorders>
            <w:shd w:val="clear" w:color="auto" w:fill="auto"/>
            <w:vAlign w:val="center"/>
            <w:hideMark/>
          </w:tcPr>
          <w:p w14:paraId="392E835A"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4871F1A8"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56508B54"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6AFDF26D"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2BED6358"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539BFF36" w14:textId="4D08E5D5"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6179FEA"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w:t>
            </w:r>
          </w:p>
        </w:tc>
        <w:tc>
          <w:tcPr>
            <w:tcW w:w="3578" w:type="dxa"/>
            <w:tcBorders>
              <w:top w:val="nil"/>
              <w:left w:val="nil"/>
              <w:bottom w:val="single" w:sz="4" w:space="0" w:color="auto"/>
              <w:right w:val="single" w:sz="4" w:space="0" w:color="auto"/>
            </w:tcBorders>
            <w:shd w:val="clear" w:color="auto" w:fill="auto"/>
            <w:vAlign w:val="center"/>
            <w:hideMark/>
          </w:tcPr>
          <w:p w14:paraId="635EB88F"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Korpus zaworu DVK-2 – DTR poz. 1</w:t>
            </w:r>
          </w:p>
        </w:tc>
        <w:tc>
          <w:tcPr>
            <w:tcW w:w="674" w:type="dxa"/>
            <w:tcBorders>
              <w:top w:val="nil"/>
              <w:left w:val="nil"/>
              <w:bottom w:val="single" w:sz="4" w:space="0" w:color="auto"/>
              <w:right w:val="single" w:sz="4" w:space="0" w:color="auto"/>
            </w:tcBorders>
            <w:shd w:val="clear" w:color="auto" w:fill="auto"/>
            <w:noWrap/>
            <w:vAlign w:val="center"/>
            <w:hideMark/>
          </w:tcPr>
          <w:p w14:paraId="43DB3D03"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4CC0679E"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4</w:t>
            </w:r>
          </w:p>
        </w:tc>
        <w:tc>
          <w:tcPr>
            <w:tcW w:w="975" w:type="dxa"/>
            <w:tcBorders>
              <w:top w:val="nil"/>
              <w:left w:val="nil"/>
              <w:bottom w:val="single" w:sz="4" w:space="0" w:color="auto"/>
              <w:right w:val="single" w:sz="4" w:space="0" w:color="auto"/>
            </w:tcBorders>
            <w:shd w:val="clear" w:color="auto" w:fill="auto"/>
            <w:vAlign w:val="center"/>
            <w:hideMark/>
          </w:tcPr>
          <w:p w14:paraId="0C53F5D6"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0C0AD9A1"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174BA286"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4BA6A886"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6966056D"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61FABCA7" w14:textId="09EB19C4"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29A8EF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3.</w:t>
            </w:r>
          </w:p>
        </w:tc>
        <w:tc>
          <w:tcPr>
            <w:tcW w:w="3578" w:type="dxa"/>
            <w:tcBorders>
              <w:top w:val="nil"/>
              <w:left w:val="nil"/>
              <w:bottom w:val="single" w:sz="4" w:space="0" w:color="auto"/>
              <w:right w:val="single" w:sz="4" w:space="0" w:color="auto"/>
            </w:tcBorders>
            <w:shd w:val="clear" w:color="auto" w:fill="auto"/>
            <w:vAlign w:val="center"/>
            <w:hideMark/>
          </w:tcPr>
          <w:p w14:paraId="1E6C479E"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Część górna korpusu DVK2 – DTR poz. 2</w:t>
            </w:r>
          </w:p>
        </w:tc>
        <w:tc>
          <w:tcPr>
            <w:tcW w:w="674" w:type="dxa"/>
            <w:tcBorders>
              <w:top w:val="nil"/>
              <w:left w:val="nil"/>
              <w:bottom w:val="single" w:sz="4" w:space="0" w:color="auto"/>
              <w:right w:val="single" w:sz="4" w:space="0" w:color="auto"/>
            </w:tcBorders>
            <w:shd w:val="clear" w:color="auto" w:fill="auto"/>
            <w:noWrap/>
            <w:vAlign w:val="center"/>
            <w:hideMark/>
          </w:tcPr>
          <w:p w14:paraId="3B044BB8"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2ED9AB16"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4</w:t>
            </w:r>
          </w:p>
        </w:tc>
        <w:tc>
          <w:tcPr>
            <w:tcW w:w="975" w:type="dxa"/>
            <w:tcBorders>
              <w:top w:val="nil"/>
              <w:left w:val="nil"/>
              <w:bottom w:val="single" w:sz="4" w:space="0" w:color="auto"/>
              <w:right w:val="single" w:sz="4" w:space="0" w:color="auto"/>
            </w:tcBorders>
            <w:shd w:val="clear" w:color="auto" w:fill="auto"/>
            <w:vAlign w:val="center"/>
            <w:hideMark/>
          </w:tcPr>
          <w:p w14:paraId="6F852B47"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62DA3D26"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6968CC78"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7479067C"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1B482EA6"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3838A711" w14:textId="3B3263DB"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B244B60"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4.</w:t>
            </w:r>
          </w:p>
        </w:tc>
        <w:tc>
          <w:tcPr>
            <w:tcW w:w="3578" w:type="dxa"/>
            <w:tcBorders>
              <w:top w:val="nil"/>
              <w:left w:val="nil"/>
              <w:bottom w:val="single" w:sz="4" w:space="0" w:color="auto"/>
              <w:right w:val="single" w:sz="4" w:space="0" w:color="auto"/>
            </w:tcBorders>
            <w:shd w:val="clear" w:color="auto" w:fill="auto"/>
            <w:vAlign w:val="center"/>
            <w:hideMark/>
          </w:tcPr>
          <w:p w14:paraId="6A6C939D"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Tłoczek głowicy DVK-2 – DTR poz. 6</w:t>
            </w:r>
          </w:p>
        </w:tc>
        <w:tc>
          <w:tcPr>
            <w:tcW w:w="674" w:type="dxa"/>
            <w:tcBorders>
              <w:top w:val="nil"/>
              <w:left w:val="nil"/>
              <w:bottom w:val="single" w:sz="4" w:space="0" w:color="auto"/>
              <w:right w:val="single" w:sz="4" w:space="0" w:color="auto"/>
            </w:tcBorders>
            <w:shd w:val="clear" w:color="auto" w:fill="auto"/>
            <w:noWrap/>
            <w:vAlign w:val="center"/>
            <w:hideMark/>
          </w:tcPr>
          <w:p w14:paraId="6267E40C"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46A47D6C"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50</w:t>
            </w:r>
          </w:p>
        </w:tc>
        <w:tc>
          <w:tcPr>
            <w:tcW w:w="975" w:type="dxa"/>
            <w:tcBorders>
              <w:top w:val="nil"/>
              <w:left w:val="nil"/>
              <w:bottom w:val="single" w:sz="4" w:space="0" w:color="auto"/>
              <w:right w:val="single" w:sz="4" w:space="0" w:color="auto"/>
            </w:tcBorders>
            <w:shd w:val="clear" w:color="auto" w:fill="auto"/>
            <w:vAlign w:val="center"/>
            <w:hideMark/>
          </w:tcPr>
          <w:p w14:paraId="2F6C62A4"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6C10EF37"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60B5EF50"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3EAAC447"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172DA253"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78ABA1BE" w14:textId="4CB914DB"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06E17C1"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5.</w:t>
            </w:r>
          </w:p>
        </w:tc>
        <w:tc>
          <w:tcPr>
            <w:tcW w:w="3578" w:type="dxa"/>
            <w:tcBorders>
              <w:top w:val="nil"/>
              <w:left w:val="nil"/>
              <w:bottom w:val="single" w:sz="4" w:space="0" w:color="auto"/>
              <w:right w:val="single" w:sz="4" w:space="0" w:color="auto"/>
            </w:tcBorders>
            <w:shd w:val="clear" w:color="auto" w:fill="auto"/>
            <w:vAlign w:val="center"/>
            <w:hideMark/>
          </w:tcPr>
          <w:p w14:paraId="4A924C7C"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Pierścień gniazda DVK-2 – DTR poz. 7</w:t>
            </w:r>
          </w:p>
        </w:tc>
        <w:tc>
          <w:tcPr>
            <w:tcW w:w="674" w:type="dxa"/>
            <w:tcBorders>
              <w:top w:val="nil"/>
              <w:left w:val="nil"/>
              <w:bottom w:val="single" w:sz="4" w:space="0" w:color="auto"/>
              <w:right w:val="single" w:sz="4" w:space="0" w:color="auto"/>
            </w:tcBorders>
            <w:shd w:val="clear" w:color="auto" w:fill="auto"/>
            <w:noWrap/>
            <w:vAlign w:val="center"/>
            <w:hideMark/>
          </w:tcPr>
          <w:p w14:paraId="698D172C"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64BEE2ED"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50</w:t>
            </w:r>
          </w:p>
        </w:tc>
        <w:tc>
          <w:tcPr>
            <w:tcW w:w="975" w:type="dxa"/>
            <w:tcBorders>
              <w:top w:val="nil"/>
              <w:left w:val="nil"/>
              <w:bottom w:val="single" w:sz="4" w:space="0" w:color="auto"/>
              <w:right w:val="single" w:sz="4" w:space="0" w:color="auto"/>
            </w:tcBorders>
            <w:shd w:val="clear" w:color="auto" w:fill="auto"/>
            <w:vAlign w:val="center"/>
            <w:hideMark/>
          </w:tcPr>
          <w:p w14:paraId="0A14862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506C2B49"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60C57F89"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13BA99D1"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7361F311"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117BE7B7" w14:textId="0FB6C765"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B68E66A"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6.</w:t>
            </w:r>
          </w:p>
        </w:tc>
        <w:tc>
          <w:tcPr>
            <w:tcW w:w="3578" w:type="dxa"/>
            <w:tcBorders>
              <w:top w:val="nil"/>
              <w:left w:val="nil"/>
              <w:bottom w:val="single" w:sz="4" w:space="0" w:color="auto"/>
              <w:right w:val="single" w:sz="4" w:space="0" w:color="auto"/>
            </w:tcBorders>
            <w:shd w:val="clear" w:color="auto" w:fill="auto"/>
            <w:vAlign w:val="center"/>
            <w:hideMark/>
          </w:tcPr>
          <w:p w14:paraId="325C5C08"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Wrzeciono głowicy DVK2 wg. - DTR poz. 8</w:t>
            </w:r>
          </w:p>
        </w:tc>
        <w:tc>
          <w:tcPr>
            <w:tcW w:w="674" w:type="dxa"/>
            <w:tcBorders>
              <w:top w:val="nil"/>
              <w:left w:val="nil"/>
              <w:bottom w:val="single" w:sz="4" w:space="0" w:color="auto"/>
              <w:right w:val="single" w:sz="4" w:space="0" w:color="auto"/>
            </w:tcBorders>
            <w:shd w:val="clear" w:color="auto" w:fill="auto"/>
            <w:noWrap/>
            <w:vAlign w:val="center"/>
            <w:hideMark/>
          </w:tcPr>
          <w:p w14:paraId="1C436B8F"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61821FD1"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6</w:t>
            </w:r>
          </w:p>
        </w:tc>
        <w:tc>
          <w:tcPr>
            <w:tcW w:w="975" w:type="dxa"/>
            <w:tcBorders>
              <w:top w:val="nil"/>
              <w:left w:val="nil"/>
              <w:bottom w:val="single" w:sz="4" w:space="0" w:color="auto"/>
              <w:right w:val="single" w:sz="4" w:space="0" w:color="auto"/>
            </w:tcBorders>
            <w:shd w:val="clear" w:color="auto" w:fill="auto"/>
            <w:vAlign w:val="center"/>
            <w:hideMark/>
          </w:tcPr>
          <w:p w14:paraId="580B9115"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4EC9ABA5"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29CAAAB1"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5F03024B"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720C16AD"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4C4239CE" w14:textId="54CED266"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975239B"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7.</w:t>
            </w:r>
          </w:p>
        </w:tc>
        <w:tc>
          <w:tcPr>
            <w:tcW w:w="3578" w:type="dxa"/>
            <w:tcBorders>
              <w:top w:val="nil"/>
              <w:left w:val="nil"/>
              <w:bottom w:val="single" w:sz="4" w:space="0" w:color="auto"/>
              <w:right w:val="single" w:sz="4" w:space="0" w:color="auto"/>
            </w:tcBorders>
            <w:shd w:val="clear" w:color="auto" w:fill="auto"/>
            <w:vAlign w:val="center"/>
            <w:hideMark/>
          </w:tcPr>
          <w:p w14:paraId="7DE3E020"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Kołnierz dociskowy do DVK2 (Dławica) – DTR poz. 9</w:t>
            </w:r>
          </w:p>
        </w:tc>
        <w:tc>
          <w:tcPr>
            <w:tcW w:w="674" w:type="dxa"/>
            <w:tcBorders>
              <w:top w:val="nil"/>
              <w:left w:val="nil"/>
              <w:bottom w:val="single" w:sz="4" w:space="0" w:color="auto"/>
              <w:right w:val="single" w:sz="4" w:space="0" w:color="auto"/>
            </w:tcBorders>
            <w:shd w:val="clear" w:color="auto" w:fill="auto"/>
            <w:noWrap/>
            <w:vAlign w:val="center"/>
            <w:hideMark/>
          </w:tcPr>
          <w:p w14:paraId="2A1A1E44"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4707ED3F"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8</w:t>
            </w:r>
          </w:p>
        </w:tc>
        <w:tc>
          <w:tcPr>
            <w:tcW w:w="975" w:type="dxa"/>
            <w:tcBorders>
              <w:top w:val="nil"/>
              <w:left w:val="nil"/>
              <w:bottom w:val="single" w:sz="4" w:space="0" w:color="auto"/>
              <w:right w:val="single" w:sz="4" w:space="0" w:color="auto"/>
            </w:tcBorders>
            <w:shd w:val="clear" w:color="auto" w:fill="auto"/>
            <w:vAlign w:val="center"/>
            <w:hideMark/>
          </w:tcPr>
          <w:p w14:paraId="16255BDC"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3241D5D3"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22B4BD65"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0AD298F2"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1D6A6E18"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0736DEBD" w14:textId="170E5CCC"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3B06F07"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8.</w:t>
            </w:r>
          </w:p>
        </w:tc>
        <w:tc>
          <w:tcPr>
            <w:tcW w:w="3578" w:type="dxa"/>
            <w:tcBorders>
              <w:top w:val="nil"/>
              <w:left w:val="nil"/>
              <w:bottom w:val="single" w:sz="4" w:space="0" w:color="auto"/>
              <w:right w:val="single" w:sz="4" w:space="0" w:color="auto"/>
            </w:tcBorders>
            <w:shd w:val="clear" w:color="auto" w:fill="auto"/>
            <w:vAlign w:val="center"/>
            <w:hideMark/>
          </w:tcPr>
          <w:p w14:paraId="42A01531"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Kulka zabezpieczająca 14 mm do głowicy DVK-2 – DTR poz. 11</w:t>
            </w:r>
          </w:p>
        </w:tc>
        <w:tc>
          <w:tcPr>
            <w:tcW w:w="674" w:type="dxa"/>
            <w:tcBorders>
              <w:top w:val="nil"/>
              <w:left w:val="nil"/>
              <w:bottom w:val="single" w:sz="4" w:space="0" w:color="auto"/>
              <w:right w:val="single" w:sz="4" w:space="0" w:color="auto"/>
            </w:tcBorders>
            <w:shd w:val="clear" w:color="auto" w:fill="auto"/>
            <w:noWrap/>
            <w:vAlign w:val="center"/>
            <w:hideMark/>
          </w:tcPr>
          <w:p w14:paraId="1259D4BE"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1B432BA2"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24</w:t>
            </w:r>
          </w:p>
        </w:tc>
        <w:tc>
          <w:tcPr>
            <w:tcW w:w="975" w:type="dxa"/>
            <w:tcBorders>
              <w:top w:val="nil"/>
              <w:left w:val="nil"/>
              <w:bottom w:val="single" w:sz="4" w:space="0" w:color="auto"/>
              <w:right w:val="single" w:sz="4" w:space="0" w:color="auto"/>
            </w:tcBorders>
            <w:shd w:val="clear" w:color="auto" w:fill="auto"/>
            <w:vAlign w:val="center"/>
            <w:hideMark/>
          </w:tcPr>
          <w:p w14:paraId="7AED9893"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08033E7C"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7F80D0EB"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0BDBB837"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1D0ABBED"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56BAD930" w14:textId="3FD84751"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F0BBA72"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9.</w:t>
            </w:r>
          </w:p>
        </w:tc>
        <w:tc>
          <w:tcPr>
            <w:tcW w:w="3578" w:type="dxa"/>
            <w:tcBorders>
              <w:top w:val="nil"/>
              <w:left w:val="nil"/>
              <w:bottom w:val="single" w:sz="4" w:space="0" w:color="auto"/>
              <w:right w:val="single" w:sz="4" w:space="0" w:color="auto"/>
            </w:tcBorders>
            <w:shd w:val="clear" w:color="auto" w:fill="auto"/>
            <w:vAlign w:val="center"/>
            <w:hideMark/>
          </w:tcPr>
          <w:p w14:paraId="5FFC93AF"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Uszczelka zaworu DVK-2 płaska 53/45X1 – DTR poz. 13</w:t>
            </w:r>
          </w:p>
        </w:tc>
        <w:tc>
          <w:tcPr>
            <w:tcW w:w="674" w:type="dxa"/>
            <w:tcBorders>
              <w:top w:val="nil"/>
              <w:left w:val="nil"/>
              <w:bottom w:val="single" w:sz="4" w:space="0" w:color="auto"/>
              <w:right w:val="single" w:sz="4" w:space="0" w:color="auto"/>
            </w:tcBorders>
            <w:shd w:val="clear" w:color="auto" w:fill="auto"/>
            <w:noWrap/>
            <w:vAlign w:val="center"/>
            <w:hideMark/>
          </w:tcPr>
          <w:p w14:paraId="77BA8C78"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4AABC703"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72</w:t>
            </w:r>
          </w:p>
        </w:tc>
        <w:tc>
          <w:tcPr>
            <w:tcW w:w="975" w:type="dxa"/>
            <w:tcBorders>
              <w:top w:val="nil"/>
              <w:left w:val="nil"/>
              <w:bottom w:val="single" w:sz="4" w:space="0" w:color="auto"/>
              <w:right w:val="single" w:sz="4" w:space="0" w:color="auto"/>
            </w:tcBorders>
            <w:shd w:val="clear" w:color="auto" w:fill="auto"/>
            <w:vAlign w:val="center"/>
            <w:hideMark/>
          </w:tcPr>
          <w:p w14:paraId="3AFE9BD3"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54ACD068"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04C40F0F"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70826DCA"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6734CE8F"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56963194" w14:textId="6FE51F82"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92AFB8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10.</w:t>
            </w:r>
          </w:p>
        </w:tc>
        <w:tc>
          <w:tcPr>
            <w:tcW w:w="3578" w:type="dxa"/>
            <w:tcBorders>
              <w:top w:val="nil"/>
              <w:left w:val="nil"/>
              <w:bottom w:val="single" w:sz="4" w:space="0" w:color="auto"/>
              <w:right w:val="single" w:sz="4" w:space="0" w:color="auto"/>
            </w:tcBorders>
            <w:shd w:val="clear" w:color="auto" w:fill="auto"/>
            <w:vAlign w:val="center"/>
            <w:hideMark/>
          </w:tcPr>
          <w:p w14:paraId="61012663"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Uszczelka zaworu DVK-2 płaska 33/28X1 – DTR poz. 14</w:t>
            </w:r>
          </w:p>
        </w:tc>
        <w:tc>
          <w:tcPr>
            <w:tcW w:w="674" w:type="dxa"/>
            <w:tcBorders>
              <w:top w:val="nil"/>
              <w:left w:val="nil"/>
              <w:bottom w:val="single" w:sz="4" w:space="0" w:color="auto"/>
              <w:right w:val="single" w:sz="4" w:space="0" w:color="auto"/>
            </w:tcBorders>
            <w:shd w:val="clear" w:color="auto" w:fill="auto"/>
            <w:noWrap/>
            <w:vAlign w:val="center"/>
            <w:hideMark/>
          </w:tcPr>
          <w:p w14:paraId="042A9FD3"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72421ECB"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72</w:t>
            </w:r>
          </w:p>
        </w:tc>
        <w:tc>
          <w:tcPr>
            <w:tcW w:w="975" w:type="dxa"/>
            <w:tcBorders>
              <w:top w:val="nil"/>
              <w:left w:val="nil"/>
              <w:bottom w:val="single" w:sz="4" w:space="0" w:color="auto"/>
              <w:right w:val="single" w:sz="4" w:space="0" w:color="auto"/>
            </w:tcBorders>
            <w:shd w:val="clear" w:color="auto" w:fill="auto"/>
            <w:vAlign w:val="center"/>
            <w:hideMark/>
          </w:tcPr>
          <w:p w14:paraId="6DA433FA"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4F6ADCC1"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51A3B759"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10BDA601"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43F6BD15"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4FD31DD4" w14:textId="6BC09609"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AF8E3F7"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11.</w:t>
            </w:r>
          </w:p>
        </w:tc>
        <w:tc>
          <w:tcPr>
            <w:tcW w:w="3578" w:type="dxa"/>
            <w:tcBorders>
              <w:top w:val="nil"/>
              <w:left w:val="nil"/>
              <w:bottom w:val="single" w:sz="4" w:space="0" w:color="auto"/>
              <w:right w:val="single" w:sz="4" w:space="0" w:color="auto"/>
            </w:tcBorders>
            <w:shd w:val="clear" w:color="auto" w:fill="auto"/>
            <w:vAlign w:val="center"/>
            <w:hideMark/>
          </w:tcPr>
          <w:p w14:paraId="194E5579"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Pierścień dławicy do DVK-2, 20,5 ST12 – DTR poz. 17</w:t>
            </w:r>
          </w:p>
        </w:tc>
        <w:tc>
          <w:tcPr>
            <w:tcW w:w="674" w:type="dxa"/>
            <w:tcBorders>
              <w:top w:val="nil"/>
              <w:left w:val="nil"/>
              <w:bottom w:val="single" w:sz="4" w:space="0" w:color="auto"/>
              <w:right w:val="single" w:sz="4" w:space="0" w:color="auto"/>
            </w:tcBorders>
            <w:shd w:val="clear" w:color="auto" w:fill="auto"/>
            <w:noWrap/>
            <w:vAlign w:val="center"/>
            <w:hideMark/>
          </w:tcPr>
          <w:p w14:paraId="6D31B528"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26FFB432"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24</w:t>
            </w:r>
          </w:p>
        </w:tc>
        <w:tc>
          <w:tcPr>
            <w:tcW w:w="975" w:type="dxa"/>
            <w:tcBorders>
              <w:top w:val="nil"/>
              <w:left w:val="nil"/>
              <w:bottom w:val="single" w:sz="4" w:space="0" w:color="auto"/>
              <w:right w:val="single" w:sz="4" w:space="0" w:color="auto"/>
            </w:tcBorders>
            <w:shd w:val="clear" w:color="auto" w:fill="auto"/>
            <w:vAlign w:val="center"/>
            <w:hideMark/>
          </w:tcPr>
          <w:p w14:paraId="3AB0B4F6"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281B1032"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314904F0"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594F3C8F"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5648B514"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6A8B065E" w14:textId="3E57A9FD"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12C2CB9"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12.</w:t>
            </w:r>
          </w:p>
        </w:tc>
        <w:tc>
          <w:tcPr>
            <w:tcW w:w="3578" w:type="dxa"/>
            <w:tcBorders>
              <w:top w:val="nil"/>
              <w:left w:val="nil"/>
              <w:bottom w:val="single" w:sz="4" w:space="0" w:color="auto"/>
              <w:right w:val="single" w:sz="4" w:space="0" w:color="auto"/>
            </w:tcBorders>
            <w:shd w:val="clear" w:color="auto" w:fill="auto"/>
            <w:vAlign w:val="center"/>
            <w:hideMark/>
          </w:tcPr>
          <w:p w14:paraId="46BCA5D3"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Śruba szpilkowa M12X35. B16 do DVK2 – DTR poz. 20</w:t>
            </w:r>
          </w:p>
        </w:tc>
        <w:tc>
          <w:tcPr>
            <w:tcW w:w="674" w:type="dxa"/>
            <w:tcBorders>
              <w:top w:val="nil"/>
              <w:left w:val="nil"/>
              <w:bottom w:val="single" w:sz="4" w:space="0" w:color="auto"/>
              <w:right w:val="single" w:sz="4" w:space="0" w:color="auto"/>
            </w:tcBorders>
            <w:shd w:val="clear" w:color="auto" w:fill="auto"/>
            <w:noWrap/>
            <w:vAlign w:val="center"/>
            <w:hideMark/>
          </w:tcPr>
          <w:p w14:paraId="4E3269CA"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7F1157ED"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32</w:t>
            </w:r>
          </w:p>
        </w:tc>
        <w:tc>
          <w:tcPr>
            <w:tcW w:w="975" w:type="dxa"/>
            <w:tcBorders>
              <w:top w:val="nil"/>
              <w:left w:val="nil"/>
              <w:bottom w:val="single" w:sz="4" w:space="0" w:color="auto"/>
              <w:right w:val="single" w:sz="4" w:space="0" w:color="auto"/>
            </w:tcBorders>
            <w:shd w:val="clear" w:color="auto" w:fill="auto"/>
            <w:vAlign w:val="center"/>
            <w:hideMark/>
          </w:tcPr>
          <w:p w14:paraId="57670E5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279EFBF3"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19345DEA"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09039C2C"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44213410"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17552C0D" w14:textId="48D72BE5"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28041C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13.</w:t>
            </w:r>
          </w:p>
        </w:tc>
        <w:tc>
          <w:tcPr>
            <w:tcW w:w="3578" w:type="dxa"/>
            <w:tcBorders>
              <w:top w:val="nil"/>
              <w:left w:val="nil"/>
              <w:bottom w:val="single" w:sz="4" w:space="0" w:color="auto"/>
              <w:right w:val="single" w:sz="4" w:space="0" w:color="auto"/>
            </w:tcBorders>
            <w:shd w:val="clear" w:color="auto" w:fill="auto"/>
            <w:vAlign w:val="center"/>
            <w:hideMark/>
          </w:tcPr>
          <w:p w14:paraId="3D6946C4"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Śruba szpilkowa M10x35 do DVK2 – DTR poz. 21</w:t>
            </w:r>
          </w:p>
        </w:tc>
        <w:tc>
          <w:tcPr>
            <w:tcW w:w="674" w:type="dxa"/>
            <w:tcBorders>
              <w:top w:val="nil"/>
              <w:left w:val="nil"/>
              <w:bottom w:val="single" w:sz="4" w:space="0" w:color="auto"/>
              <w:right w:val="single" w:sz="4" w:space="0" w:color="auto"/>
            </w:tcBorders>
            <w:shd w:val="clear" w:color="auto" w:fill="auto"/>
            <w:noWrap/>
            <w:vAlign w:val="center"/>
            <w:hideMark/>
          </w:tcPr>
          <w:p w14:paraId="0ACC9942"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66203A76"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32</w:t>
            </w:r>
          </w:p>
        </w:tc>
        <w:tc>
          <w:tcPr>
            <w:tcW w:w="975" w:type="dxa"/>
            <w:tcBorders>
              <w:top w:val="nil"/>
              <w:left w:val="nil"/>
              <w:bottom w:val="single" w:sz="4" w:space="0" w:color="auto"/>
              <w:right w:val="single" w:sz="4" w:space="0" w:color="auto"/>
            </w:tcBorders>
            <w:shd w:val="clear" w:color="auto" w:fill="auto"/>
            <w:vAlign w:val="center"/>
            <w:hideMark/>
          </w:tcPr>
          <w:p w14:paraId="7D6FB7A0"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41E47182"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73E34FC8"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72789767"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01BBC11E"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3F828059" w14:textId="1AEC55F8"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987BC46"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14.</w:t>
            </w:r>
          </w:p>
        </w:tc>
        <w:tc>
          <w:tcPr>
            <w:tcW w:w="3578" w:type="dxa"/>
            <w:tcBorders>
              <w:top w:val="nil"/>
              <w:left w:val="nil"/>
              <w:bottom w:val="single" w:sz="4" w:space="0" w:color="auto"/>
              <w:right w:val="single" w:sz="4" w:space="0" w:color="auto"/>
            </w:tcBorders>
            <w:shd w:val="clear" w:color="auto" w:fill="auto"/>
            <w:vAlign w:val="center"/>
            <w:hideMark/>
          </w:tcPr>
          <w:p w14:paraId="274EA332"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Nakrętka sześciokątna M12 do DVK2 – DTR poz. 23</w:t>
            </w:r>
          </w:p>
        </w:tc>
        <w:tc>
          <w:tcPr>
            <w:tcW w:w="674" w:type="dxa"/>
            <w:tcBorders>
              <w:top w:val="nil"/>
              <w:left w:val="nil"/>
              <w:bottom w:val="single" w:sz="4" w:space="0" w:color="auto"/>
              <w:right w:val="single" w:sz="4" w:space="0" w:color="auto"/>
            </w:tcBorders>
            <w:shd w:val="clear" w:color="auto" w:fill="auto"/>
            <w:noWrap/>
            <w:vAlign w:val="center"/>
            <w:hideMark/>
          </w:tcPr>
          <w:p w14:paraId="0ED77FDF"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7C514528"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32</w:t>
            </w:r>
          </w:p>
        </w:tc>
        <w:tc>
          <w:tcPr>
            <w:tcW w:w="975" w:type="dxa"/>
            <w:tcBorders>
              <w:top w:val="nil"/>
              <w:left w:val="nil"/>
              <w:bottom w:val="single" w:sz="4" w:space="0" w:color="auto"/>
              <w:right w:val="single" w:sz="4" w:space="0" w:color="auto"/>
            </w:tcBorders>
            <w:shd w:val="clear" w:color="auto" w:fill="auto"/>
            <w:vAlign w:val="center"/>
            <w:hideMark/>
          </w:tcPr>
          <w:p w14:paraId="54D703BE"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57B785BC"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369264D9"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2933B3B9"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77AADC2A"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045FB579" w14:textId="70CD3CA1"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C829C65"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15.</w:t>
            </w:r>
          </w:p>
        </w:tc>
        <w:tc>
          <w:tcPr>
            <w:tcW w:w="3578" w:type="dxa"/>
            <w:tcBorders>
              <w:top w:val="nil"/>
              <w:left w:val="nil"/>
              <w:bottom w:val="single" w:sz="4" w:space="0" w:color="auto"/>
              <w:right w:val="single" w:sz="4" w:space="0" w:color="auto"/>
            </w:tcBorders>
            <w:shd w:val="clear" w:color="auto" w:fill="auto"/>
            <w:vAlign w:val="center"/>
            <w:hideMark/>
          </w:tcPr>
          <w:p w14:paraId="09B67BCD"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Nakrętka sześciokątna M10 do DVK2 – DTR poz. 24</w:t>
            </w:r>
          </w:p>
        </w:tc>
        <w:tc>
          <w:tcPr>
            <w:tcW w:w="674" w:type="dxa"/>
            <w:tcBorders>
              <w:top w:val="nil"/>
              <w:left w:val="nil"/>
              <w:bottom w:val="single" w:sz="4" w:space="0" w:color="auto"/>
              <w:right w:val="single" w:sz="4" w:space="0" w:color="auto"/>
            </w:tcBorders>
            <w:shd w:val="clear" w:color="auto" w:fill="auto"/>
            <w:noWrap/>
            <w:vAlign w:val="center"/>
            <w:hideMark/>
          </w:tcPr>
          <w:p w14:paraId="38B82849"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0BEE56EF"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32</w:t>
            </w:r>
          </w:p>
        </w:tc>
        <w:tc>
          <w:tcPr>
            <w:tcW w:w="975" w:type="dxa"/>
            <w:tcBorders>
              <w:top w:val="nil"/>
              <w:left w:val="nil"/>
              <w:bottom w:val="single" w:sz="4" w:space="0" w:color="auto"/>
              <w:right w:val="single" w:sz="4" w:space="0" w:color="auto"/>
            </w:tcBorders>
            <w:shd w:val="clear" w:color="auto" w:fill="auto"/>
            <w:vAlign w:val="center"/>
            <w:hideMark/>
          </w:tcPr>
          <w:p w14:paraId="5189BD34"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2C2C5E71"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3D2FD3C4"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6EDBE150"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0C9BD29E"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243CE7A0" w14:textId="50EBC10D"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6C19CBA"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16.</w:t>
            </w:r>
          </w:p>
        </w:tc>
        <w:tc>
          <w:tcPr>
            <w:tcW w:w="3578" w:type="dxa"/>
            <w:tcBorders>
              <w:top w:val="nil"/>
              <w:left w:val="nil"/>
              <w:bottom w:val="single" w:sz="4" w:space="0" w:color="auto"/>
              <w:right w:val="single" w:sz="4" w:space="0" w:color="auto"/>
            </w:tcBorders>
            <w:shd w:val="clear" w:color="auto" w:fill="auto"/>
            <w:vAlign w:val="center"/>
            <w:hideMark/>
          </w:tcPr>
          <w:p w14:paraId="2CA66722" w14:textId="77777777" w:rsidR="00881BD3" w:rsidRPr="00637940" w:rsidRDefault="00881BD3" w:rsidP="00637940">
            <w:pPr>
              <w:spacing w:line="240" w:lineRule="auto"/>
              <w:jc w:val="left"/>
              <w:rPr>
                <w:rFonts w:ascii="Calibri" w:hAnsi="Calibri" w:cs="Calibri"/>
                <w:color w:val="000000"/>
                <w:sz w:val="16"/>
                <w:szCs w:val="16"/>
                <w:lang w:eastAsia="pl-PL"/>
              </w:rPr>
            </w:pPr>
            <w:proofErr w:type="spellStart"/>
            <w:r w:rsidRPr="00637940">
              <w:rPr>
                <w:rFonts w:ascii="Calibri" w:hAnsi="Calibri" w:cs="Calibri"/>
                <w:color w:val="000000"/>
                <w:sz w:val="16"/>
                <w:szCs w:val="16"/>
                <w:lang w:eastAsia="pl-PL"/>
              </w:rPr>
              <w:t>Półtuleja</w:t>
            </w:r>
            <w:proofErr w:type="spellEnd"/>
            <w:r w:rsidRPr="00637940">
              <w:rPr>
                <w:rFonts w:ascii="Calibri" w:hAnsi="Calibri" w:cs="Calibri"/>
                <w:color w:val="000000"/>
                <w:sz w:val="16"/>
                <w:szCs w:val="16"/>
                <w:lang w:eastAsia="pl-PL"/>
              </w:rPr>
              <w:t xml:space="preserve"> gwintowana do DVK-2 – DTR poz. 26</w:t>
            </w:r>
          </w:p>
        </w:tc>
        <w:tc>
          <w:tcPr>
            <w:tcW w:w="674" w:type="dxa"/>
            <w:tcBorders>
              <w:top w:val="nil"/>
              <w:left w:val="nil"/>
              <w:bottom w:val="single" w:sz="4" w:space="0" w:color="auto"/>
              <w:right w:val="single" w:sz="4" w:space="0" w:color="auto"/>
            </w:tcBorders>
            <w:shd w:val="clear" w:color="auto" w:fill="auto"/>
            <w:noWrap/>
            <w:vAlign w:val="center"/>
            <w:hideMark/>
          </w:tcPr>
          <w:p w14:paraId="06CF5BD8"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5C0334CD"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18</w:t>
            </w:r>
          </w:p>
        </w:tc>
        <w:tc>
          <w:tcPr>
            <w:tcW w:w="975" w:type="dxa"/>
            <w:tcBorders>
              <w:top w:val="nil"/>
              <w:left w:val="nil"/>
              <w:bottom w:val="single" w:sz="4" w:space="0" w:color="auto"/>
              <w:right w:val="single" w:sz="4" w:space="0" w:color="auto"/>
            </w:tcBorders>
            <w:shd w:val="clear" w:color="auto" w:fill="auto"/>
            <w:vAlign w:val="center"/>
            <w:hideMark/>
          </w:tcPr>
          <w:p w14:paraId="020D7352"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590DB1E8"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7D6EF60F"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24E29A0F"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7F59FEC3"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663735EB" w14:textId="3A8F8663"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F8EA51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17.</w:t>
            </w:r>
          </w:p>
        </w:tc>
        <w:tc>
          <w:tcPr>
            <w:tcW w:w="3578" w:type="dxa"/>
            <w:tcBorders>
              <w:top w:val="nil"/>
              <w:left w:val="nil"/>
              <w:bottom w:val="single" w:sz="4" w:space="0" w:color="auto"/>
              <w:right w:val="single" w:sz="4" w:space="0" w:color="auto"/>
            </w:tcBorders>
            <w:shd w:val="clear" w:color="auto" w:fill="auto"/>
            <w:vAlign w:val="center"/>
            <w:hideMark/>
          </w:tcPr>
          <w:p w14:paraId="2E612805"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Podkładka do DVK(S) 2 - 17x7x1,0 (</w:t>
            </w:r>
            <w:proofErr w:type="spellStart"/>
            <w:r w:rsidRPr="00637940">
              <w:rPr>
                <w:rFonts w:ascii="Calibri" w:hAnsi="Calibri" w:cs="Calibri"/>
                <w:color w:val="000000"/>
                <w:sz w:val="16"/>
                <w:szCs w:val="16"/>
                <w:lang w:eastAsia="pl-PL"/>
              </w:rPr>
              <w:t>Shim</w:t>
            </w:r>
            <w:proofErr w:type="spellEnd"/>
            <w:r w:rsidRPr="00637940">
              <w:rPr>
                <w:rFonts w:ascii="Calibri" w:hAnsi="Calibri" w:cs="Calibri"/>
                <w:color w:val="000000"/>
                <w:sz w:val="16"/>
                <w:szCs w:val="16"/>
                <w:lang w:eastAsia="pl-PL"/>
              </w:rPr>
              <w:t xml:space="preserve"> </w:t>
            </w:r>
            <w:proofErr w:type="spellStart"/>
            <w:r w:rsidRPr="00637940">
              <w:rPr>
                <w:rFonts w:ascii="Calibri" w:hAnsi="Calibri" w:cs="Calibri"/>
                <w:color w:val="000000"/>
                <w:sz w:val="16"/>
                <w:szCs w:val="16"/>
                <w:lang w:eastAsia="pl-PL"/>
              </w:rPr>
              <w:t>Washer</w:t>
            </w:r>
            <w:proofErr w:type="spellEnd"/>
            <w:r w:rsidRPr="00637940">
              <w:rPr>
                <w:rFonts w:ascii="Calibri" w:hAnsi="Calibri" w:cs="Calibri"/>
                <w:color w:val="000000"/>
                <w:sz w:val="16"/>
                <w:szCs w:val="16"/>
                <w:lang w:eastAsia="pl-PL"/>
              </w:rPr>
              <w:t>) – DTR poz. 1.22</w:t>
            </w:r>
          </w:p>
        </w:tc>
        <w:tc>
          <w:tcPr>
            <w:tcW w:w="674" w:type="dxa"/>
            <w:tcBorders>
              <w:top w:val="nil"/>
              <w:left w:val="nil"/>
              <w:bottom w:val="single" w:sz="4" w:space="0" w:color="auto"/>
              <w:right w:val="single" w:sz="4" w:space="0" w:color="auto"/>
            </w:tcBorders>
            <w:shd w:val="clear" w:color="auto" w:fill="auto"/>
            <w:noWrap/>
            <w:vAlign w:val="center"/>
            <w:hideMark/>
          </w:tcPr>
          <w:p w14:paraId="60492387"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70E4D878"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12</w:t>
            </w:r>
          </w:p>
        </w:tc>
        <w:tc>
          <w:tcPr>
            <w:tcW w:w="975" w:type="dxa"/>
            <w:tcBorders>
              <w:top w:val="nil"/>
              <w:left w:val="nil"/>
              <w:bottom w:val="single" w:sz="4" w:space="0" w:color="auto"/>
              <w:right w:val="single" w:sz="4" w:space="0" w:color="auto"/>
            </w:tcBorders>
            <w:shd w:val="clear" w:color="auto" w:fill="auto"/>
            <w:vAlign w:val="center"/>
            <w:hideMark/>
          </w:tcPr>
          <w:p w14:paraId="1651590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49D1F91A"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174E28D3"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2C80D9FB"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2F234E12"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2EE4E3AB" w14:textId="7876D4AA"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F1C5A00"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18.</w:t>
            </w:r>
          </w:p>
        </w:tc>
        <w:tc>
          <w:tcPr>
            <w:tcW w:w="3578" w:type="dxa"/>
            <w:tcBorders>
              <w:top w:val="nil"/>
              <w:left w:val="nil"/>
              <w:bottom w:val="single" w:sz="4" w:space="0" w:color="auto"/>
              <w:right w:val="single" w:sz="4" w:space="0" w:color="auto"/>
            </w:tcBorders>
            <w:shd w:val="clear" w:color="auto" w:fill="auto"/>
            <w:vAlign w:val="center"/>
            <w:hideMark/>
          </w:tcPr>
          <w:p w14:paraId="2DB5A5D7"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Uszczelnienie dławicy - grafit, 32/20x8 do DVK(S) 2</w:t>
            </w:r>
          </w:p>
        </w:tc>
        <w:tc>
          <w:tcPr>
            <w:tcW w:w="674" w:type="dxa"/>
            <w:tcBorders>
              <w:top w:val="nil"/>
              <w:left w:val="nil"/>
              <w:bottom w:val="single" w:sz="4" w:space="0" w:color="auto"/>
              <w:right w:val="single" w:sz="4" w:space="0" w:color="auto"/>
            </w:tcBorders>
            <w:shd w:val="clear" w:color="auto" w:fill="auto"/>
            <w:noWrap/>
            <w:vAlign w:val="center"/>
            <w:hideMark/>
          </w:tcPr>
          <w:p w14:paraId="2CA7FC0D"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437D5B7C"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64</w:t>
            </w:r>
          </w:p>
        </w:tc>
        <w:tc>
          <w:tcPr>
            <w:tcW w:w="975" w:type="dxa"/>
            <w:tcBorders>
              <w:top w:val="nil"/>
              <w:left w:val="nil"/>
              <w:bottom w:val="single" w:sz="4" w:space="0" w:color="auto"/>
              <w:right w:val="single" w:sz="4" w:space="0" w:color="auto"/>
            </w:tcBorders>
            <w:shd w:val="clear" w:color="auto" w:fill="auto"/>
            <w:vAlign w:val="center"/>
            <w:hideMark/>
          </w:tcPr>
          <w:p w14:paraId="3B2B78F1"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0DCB87AD"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5420AE52"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04CC5BA8"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01C96C95"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3E8A440A" w14:textId="2757361F"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DFEF456"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19.</w:t>
            </w:r>
          </w:p>
        </w:tc>
        <w:tc>
          <w:tcPr>
            <w:tcW w:w="3578" w:type="dxa"/>
            <w:tcBorders>
              <w:top w:val="nil"/>
              <w:left w:val="nil"/>
              <w:bottom w:val="single" w:sz="4" w:space="0" w:color="auto"/>
              <w:right w:val="single" w:sz="4" w:space="0" w:color="auto"/>
            </w:tcBorders>
            <w:shd w:val="clear" w:color="auto" w:fill="auto"/>
            <w:vAlign w:val="center"/>
            <w:hideMark/>
          </w:tcPr>
          <w:p w14:paraId="58F03938"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Korpus wodowskazu KTA-180-3XL-FS/H</w:t>
            </w:r>
          </w:p>
        </w:tc>
        <w:tc>
          <w:tcPr>
            <w:tcW w:w="674" w:type="dxa"/>
            <w:tcBorders>
              <w:top w:val="nil"/>
              <w:left w:val="nil"/>
              <w:bottom w:val="single" w:sz="4" w:space="0" w:color="auto"/>
              <w:right w:val="single" w:sz="4" w:space="0" w:color="auto"/>
            </w:tcBorders>
            <w:shd w:val="clear" w:color="auto" w:fill="auto"/>
            <w:noWrap/>
            <w:vAlign w:val="center"/>
            <w:hideMark/>
          </w:tcPr>
          <w:p w14:paraId="12CFF91B"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4F943987"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2</w:t>
            </w:r>
          </w:p>
        </w:tc>
        <w:tc>
          <w:tcPr>
            <w:tcW w:w="975" w:type="dxa"/>
            <w:tcBorders>
              <w:top w:val="nil"/>
              <w:left w:val="nil"/>
              <w:bottom w:val="single" w:sz="4" w:space="0" w:color="auto"/>
              <w:right w:val="single" w:sz="4" w:space="0" w:color="auto"/>
            </w:tcBorders>
            <w:shd w:val="clear" w:color="auto" w:fill="auto"/>
            <w:vAlign w:val="center"/>
            <w:hideMark/>
          </w:tcPr>
          <w:p w14:paraId="046FDD24"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52837389"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17F43739"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0EF74121"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57C3FA43"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3BE2880F" w14:textId="1464B342"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960FE2F"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20.</w:t>
            </w:r>
          </w:p>
        </w:tc>
        <w:tc>
          <w:tcPr>
            <w:tcW w:w="3578" w:type="dxa"/>
            <w:tcBorders>
              <w:top w:val="nil"/>
              <w:left w:val="nil"/>
              <w:bottom w:val="single" w:sz="4" w:space="0" w:color="auto"/>
              <w:right w:val="single" w:sz="4" w:space="0" w:color="auto"/>
            </w:tcBorders>
            <w:shd w:val="clear" w:color="auto" w:fill="auto"/>
            <w:vAlign w:val="center"/>
            <w:hideMark/>
          </w:tcPr>
          <w:p w14:paraId="79044702"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Podkładka mikowa TA-28/I z otworem – DTR poz. 8</w:t>
            </w:r>
          </w:p>
        </w:tc>
        <w:tc>
          <w:tcPr>
            <w:tcW w:w="674" w:type="dxa"/>
            <w:tcBorders>
              <w:top w:val="nil"/>
              <w:left w:val="nil"/>
              <w:bottom w:val="single" w:sz="4" w:space="0" w:color="auto"/>
              <w:right w:val="single" w:sz="4" w:space="0" w:color="auto"/>
            </w:tcBorders>
            <w:shd w:val="clear" w:color="auto" w:fill="auto"/>
            <w:vAlign w:val="center"/>
            <w:hideMark/>
          </w:tcPr>
          <w:p w14:paraId="3425142F"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0D841DAD"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320</w:t>
            </w:r>
          </w:p>
        </w:tc>
        <w:tc>
          <w:tcPr>
            <w:tcW w:w="975" w:type="dxa"/>
            <w:tcBorders>
              <w:top w:val="nil"/>
              <w:left w:val="nil"/>
              <w:bottom w:val="single" w:sz="4" w:space="0" w:color="auto"/>
              <w:right w:val="single" w:sz="4" w:space="0" w:color="auto"/>
            </w:tcBorders>
            <w:shd w:val="clear" w:color="auto" w:fill="auto"/>
            <w:vAlign w:val="center"/>
            <w:hideMark/>
          </w:tcPr>
          <w:p w14:paraId="20733E15"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00216301"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1BDFD9C2"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75B1AA63"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763DB96C"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0BC5EFC5" w14:textId="38FF6B42"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C8A7718"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21.</w:t>
            </w:r>
          </w:p>
        </w:tc>
        <w:tc>
          <w:tcPr>
            <w:tcW w:w="3578" w:type="dxa"/>
            <w:tcBorders>
              <w:top w:val="nil"/>
              <w:left w:val="nil"/>
              <w:bottom w:val="single" w:sz="4" w:space="0" w:color="auto"/>
              <w:right w:val="single" w:sz="4" w:space="0" w:color="auto"/>
            </w:tcBorders>
            <w:shd w:val="clear" w:color="auto" w:fill="auto"/>
            <w:vAlign w:val="center"/>
            <w:hideMark/>
          </w:tcPr>
          <w:p w14:paraId="6707D724"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Szkło TA 28-I wodowskazowe – DTR poz. 9</w:t>
            </w:r>
          </w:p>
        </w:tc>
        <w:tc>
          <w:tcPr>
            <w:tcW w:w="674" w:type="dxa"/>
            <w:tcBorders>
              <w:top w:val="nil"/>
              <w:left w:val="nil"/>
              <w:bottom w:val="single" w:sz="4" w:space="0" w:color="auto"/>
              <w:right w:val="single" w:sz="4" w:space="0" w:color="auto"/>
            </w:tcBorders>
            <w:shd w:val="clear" w:color="auto" w:fill="auto"/>
            <w:noWrap/>
            <w:vAlign w:val="center"/>
            <w:hideMark/>
          </w:tcPr>
          <w:p w14:paraId="32D570FF"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415CB636"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162</w:t>
            </w:r>
          </w:p>
        </w:tc>
        <w:tc>
          <w:tcPr>
            <w:tcW w:w="975" w:type="dxa"/>
            <w:tcBorders>
              <w:top w:val="nil"/>
              <w:left w:val="nil"/>
              <w:bottom w:val="single" w:sz="4" w:space="0" w:color="auto"/>
              <w:right w:val="single" w:sz="4" w:space="0" w:color="auto"/>
            </w:tcBorders>
            <w:shd w:val="clear" w:color="auto" w:fill="auto"/>
            <w:vAlign w:val="center"/>
            <w:hideMark/>
          </w:tcPr>
          <w:p w14:paraId="1CC70BB6"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1B1913A5"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2C136235"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7EAB46BE"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39C282BE"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0CACE2E7" w14:textId="761E7C9A"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438C1F13"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22.</w:t>
            </w:r>
          </w:p>
        </w:tc>
        <w:tc>
          <w:tcPr>
            <w:tcW w:w="3578" w:type="dxa"/>
            <w:tcBorders>
              <w:top w:val="nil"/>
              <w:left w:val="nil"/>
              <w:bottom w:val="single" w:sz="4" w:space="0" w:color="auto"/>
              <w:right w:val="single" w:sz="4" w:space="0" w:color="auto"/>
            </w:tcBorders>
            <w:shd w:val="clear" w:color="auto" w:fill="auto"/>
            <w:vAlign w:val="center"/>
            <w:hideMark/>
          </w:tcPr>
          <w:p w14:paraId="7190F2D1" w14:textId="77777777" w:rsidR="00881BD3" w:rsidRPr="00637940" w:rsidRDefault="00881BD3" w:rsidP="00637940">
            <w:pPr>
              <w:spacing w:line="240" w:lineRule="auto"/>
              <w:jc w:val="left"/>
              <w:rPr>
                <w:rFonts w:ascii="Calibri" w:hAnsi="Calibri" w:cs="Calibri"/>
                <w:color w:val="000000"/>
                <w:sz w:val="16"/>
                <w:szCs w:val="16"/>
                <w:lang w:eastAsia="pl-PL"/>
              </w:rPr>
            </w:pPr>
            <w:proofErr w:type="spellStart"/>
            <w:r w:rsidRPr="00637940">
              <w:rPr>
                <w:rFonts w:ascii="Calibri" w:hAnsi="Calibri" w:cs="Calibri"/>
                <w:color w:val="000000"/>
                <w:sz w:val="16"/>
                <w:szCs w:val="16"/>
                <w:lang w:eastAsia="pl-PL"/>
              </w:rPr>
              <w:t>Podkł.</w:t>
            </w:r>
            <w:proofErr w:type="gramStart"/>
            <w:r w:rsidRPr="00637940">
              <w:rPr>
                <w:rFonts w:ascii="Calibri" w:hAnsi="Calibri" w:cs="Calibri"/>
                <w:color w:val="000000"/>
                <w:sz w:val="16"/>
                <w:szCs w:val="16"/>
                <w:lang w:eastAsia="pl-PL"/>
              </w:rPr>
              <w:t>szkieł</w:t>
            </w:r>
            <w:proofErr w:type="spellEnd"/>
            <w:proofErr w:type="gramEnd"/>
            <w:r w:rsidRPr="00637940">
              <w:rPr>
                <w:rFonts w:ascii="Calibri" w:hAnsi="Calibri" w:cs="Calibri"/>
                <w:color w:val="000000"/>
                <w:sz w:val="16"/>
                <w:szCs w:val="16"/>
                <w:lang w:eastAsia="pl-PL"/>
              </w:rPr>
              <w:t>. 112</w:t>
            </w:r>
            <w:proofErr w:type="gramStart"/>
            <w:r w:rsidRPr="00637940">
              <w:rPr>
                <w:rFonts w:ascii="Calibri" w:hAnsi="Calibri" w:cs="Calibri"/>
                <w:color w:val="000000"/>
                <w:sz w:val="16"/>
                <w:szCs w:val="16"/>
                <w:lang w:eastAsia="pl-PL"/>
              </w:rPr>
              <w:t>x</w:t>
            </w:r>
            <w:proofErr w:type="gramEnd"/>
            <w:r w:rsidRPr="00637940">
              <w:rPr>
                <w:rFonts w:ascii="Calibri" w:hAnsi="Calibri" w:cs="Calibri"/>
                <w:color w:val="000000"/>
                <w:sz w:val="16"/>
                <w:szCs w:val="16"/>
                <w:lang w:eastAsia="pl-PL"/>
              </w:rPr>
              <w:t>97x27x17x0,2 wt3049 – DTR poz. 10</w:t>
            </w:r>
          </w:p>
        </w:tc>
        <w:tc>
          <w:tcPr>
            <w:tcW w:w="674" w:type="dxa"/>
            <w:tcBorders>
              <w:top w:val="nil"/>
              <w:left w:val="nil"/>
              <w:bottom w:val="single" w:sz="4" w:space="0" w:color="auto"/>
              <w:right w:val="single" w:sz="4" w:space="0" w:color="auto"/>
            </w:tcBorders>
            <w:shd w:val="clear" w:color="auto" w:fill="auto"/>
            <w:noWrap/>
            <w:vAlign w:val="center"/>
            <w:hideMark/>
          </w:tcPr>
          <w:p w14:paraId="60C030BD"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481AA364"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162</w:t>
            </w:r>
          </w:p>
        </w:tc>
        <w:tc>
          <w:tcPr>
            <w:tcW w:w="975" w:type="dxa"/>
            <w:tcBorders>
              <w:top w:val="nil"/>
              <w:left w:val="nil"/>
              <w:bottom w:val="single" w:sz="4" w:space="0" w:color="auto"/>
              <w:right w:val="single" w:sz="4" w:space="0" w:color="auto"/>
            </w:tcBorders>
            <w:shd w:val="clear" w:color="auto" w:fill="auto"/>
            <w:vAlign w:val="center"/>
            <w:hideMark/>
          </w:tcPr>
          <w:p w14:paraId="40FB2046"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7D11FB50"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35E31CC1"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64D2F925"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0A9F0806"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3AF76460" w14:textId="12038D33"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F895EF4"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23.</w:t>
            </w:r>
          </w:p>
        </w:tc>
        <w:tc>
          <w:tcPr>
            <w:tcW w:w="3578" w:type="dxa"/>
            <w:tcBorders>
              <w:top w:val="nil"/>
              <w:left w:val="nil"/>
              <w:bottom w:val="single" w:sz="4" w:space="0" w:color="auto"/>
              <w:right w:val="single" w:sz="4" w:space="0" w:color="auto"/>
            </w:tcBorders>
            <w:shd w:val="clear" w:color="auto" w:fill="auto"/>
            <w:vAlign w:val="center"/>
            <w:hideMark/>
          </w:tcPr>
          <w:p w14:paraId="340CA8D5"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Uszczelka grafitowa 133x97x47x19x2,0 – DTR poz. 11</w:t>
            </w:r>
          </w:p>
        </w:tc>
        <w:tc>
          <w:tcPr>
            <w:tcW w:w="674" w:type="dxa"/>
            <w:tcBorders>
              <w:top w:val="nil"/>
              <w:left w:val="nil"/>
              <w:bottom w:val="single" w:sz="4" w:space="0" w:color="auto"/>
              <w:right w:val="single" w:sz="4" w:space="0" w:color="auto"/>
            </w:tcBorders>
            <w:shd w:val="clear" w:color="auto" w:fill="auto"/>
            <w:noWrap/>
            <w:vAlign w:val="center"/>
            <w:hideMark/>
          </w:tcPr>
          <w:p w14:paraId="64B5C653"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2C863AEA"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320</w:t>
            </w:r>
          </w:p>
        </w:tc>
        <w:tc>
          <w:tcPr>
            <w:tcW w:w="975" w:type="dxa"/>
            <w:tcBorders>
              <w:top w:val="nil"/>
              <w:left w:val="nil"/>
              <w:bottom w:val="single" w:sz="4" w:space="0" w:color="auto"/>
              <w:right w:val="single" w:sz="4" w:space="0" w:color="auto"/>
            </w:tcBorders>
            <w:shd w:val="clear" w:color="auto" w:fill="auto"/>
            <w:vAlign w:val="center"/>
            <w:hideMark/>
          </w:tcPr>
          <w:p w14:paraId="348EF7E7"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6BC92B09"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1F84FB79"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4BB00688"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2D4C87CA"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40903589" w14:textId="6C0214F1" w:rsidTr="00A93785">
        <w:trPr>
          <w:trHeight w:val="45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FD28FF7"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24.</w:t>
            </w:r>
          </w:p>
        </w:tc>
        <w:tc>
          <w:tcPr>
            <w:tcW w:w="3578" w:type="dxa"/>
            <w:tcBorders>
              <w:top w:val="nil"/>
              <w:left w:val="nil"/>
              <w:bottom w:val="single" w:sz="4" w:space="0" w:color="auto"/>
              <w:right w:val="single" w:sz="4" w:space="0" w:color="auto"/>
            </w:tcBorders>
            <w:shd w:val="clear" w:color="auto" w:fill="auto"/>
            <w:vAlign w:val="center"/>
            <w:hideMark/>
          </w:tcPr>
          <w:p w14:paraId="0BE9CF73"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Podkładka mikowa TA-28-I 133x47x0,30-0,4 – DTR poz. 12</w:t>
            </w:r>
          </w:p>
        </w:tc>
        <w:tc>
          <w:tcPr>
            <w:tcW w:w="674" w:type="dxa"/>
            <w:tcBorders>
              <w:top w:val="nil"/>
              <w:left w:val="nil"/>
              <w:bottom w:val="single" w:sz="4" w:space="0" w:color="auto"/>
              <w:right w:val="single" w:sz="4" w:space="0" w:color="auto"/>
            </w:tcBorders>
            <w:shd w:val="clear" w:color="auto" w:fill="auto"/>
            <w:vAlign w:val="center"/>
            <w:hideMark/>
          </w:tcPr>
          <w:p w14:paraId="23C824A7"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paczka</w:t>
            </w:r>
            <w:proofErr w:type="gramEnd"/>
            <w:r w:rsidRPr="00637940">
              <w:rPr>
                <w:rFonts w:ascii="Calibri" w:hAnsi="Calibri" w:cs="Calibri"/>
                <w:color w:val="000000"/>
                <w:sz w:val="16"/>
                <w:szCs w:val="16"/>
                <w:lang w:eastAsia="pl-PL"/>
              </w:rPr>
              <w:t xml:space="preserve"> = 50 szt.</w:t>
            </w:r>
          </w:p>
        </w:tc>
        <w:tc>
          <w:tcPr>
            <w:tcW w:w="1084" w:type="dxa"/>
            <w:tcBorders>
              <w:top w:val="nil"/>
              <w:left w:val="nil"/>
              <w:bottom w:val="single" w:sz="4" w:space="0" w:color="auto"/>
              <w:right w:val="single" w:sz="4" w:space="0" w:color="auto"/>
            </w:tcBorders>
            <w:shd w:val="clear" w:color="auto" w:fill="auto"/>
            <w:noWrap/>
            <w:vAlign w:val="center"/>
            <w:hideMark/>
          </w:tcPr>
          <w:p w14:paraId="5032E525"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6</w:t>
            </w:r>
          </w:p>
        </w:tc>
        <w:tc>
          <w:tcPr>
            <w:tcW w:w="975" w:type="dxa"/>
            <w:tcBorders>
              <w:top w:val="nil"/>
              <w:left w:val="nil"/>
              <w:bottom w:val="single" w:sz="4" w:space="0" w:color="auto"/>
              <w:right w:val="single" w:sz="4" w:space="0" w:color="auto"/>
            </w:tcBorders>
            <w:shd w:val="clear" w:color="auto" w:fill="auto"/>
            <w:vAlign w:val="center"/>
            <w:hideMark/>
          </w:tcPr>
          <w:p w14:paraId="4B8DAB69"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14F5B55C"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313B5893"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4CC1C430"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26EA431C"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1BE34CB3" w14:textId="041D4FD5"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762A946"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25.</w:t>
            </w:r>
          </w:p>
        </w:tc>
        <w:tc>
          <w:tcPr>
            <w:tcW w:w="3578" w:type="dxa"/>
            <w:tcBorders>
              <w:top w:val="nil"/>
              <w:left w:val="nil"/>
              <w:bottom w:val="single" w:sz="4" w:space="0" w:color="auto"/>
              <w:right w:val="single" w:sz="4" w:space="0" w:color="auto"/>
            </w:tcBorders>
            <w:shd w:val="clear" w:color="auto" w:fill="auto"/>
            <w:vAlign w:val="center"/>
            <w:hideMark/>
          </w:tcPr>
          <w:p w14:paraId="1F04E0D6"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Podkładka osłonowa 133x97x47x19x0,3 wT3049 – DTR poz. 13</w:t>
            </w:r>
          </w:p>
        </w:tc>
        <w:tc>
          <w:tcPr>
            <w:tcW w:w="674" w:type="dxa"/>
            <w:tcBorders>
              <w:top w:val="nil"/>
              <w:left w:val="nil"/>
              <w:bottom w:val="single" w:sz="4" w:space="0" w:color="auto"/>
              <w:right w:val="single" w:sz="4" w:space="0" w:color="auto"/>
            </w:tcBorders>
            <w:shd w:val="clear" w:color="auto" w:fill="auto"/>
            <w:noWrap/>
            <w:vAlign w:val="center"/>
            <w:hideMark/>
          </w:tcPr>
          <w:p w14:paraId="193235B4"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36430A91"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162</w:t>
            </w:r>
          </w:p>
        </w:tc>
        <w:tc>
          <w:tcPr>
            <w:tcW w:w="975" w:type="dxa"/>
            <w:tcBorders>
              <w:top w:val="nil"/>
              <w:left w:val="nil"/>
              <w:bottom w:val="single" w:sz="4" w:space="0" w:color="auto"/>
              <w:right w:val="single" w:sz="4" w:space="0" w:color="auto"/>
            </w:tcBorders>
            <w:shd w:val="clear" w:color="auto" w:fill="auto"/>
            <w:vAlign w:val="center"/>
            <w:hideMark/>
          </w:tcPr>
          <w:p w14:paraId="44F91DCA"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23F8A24E"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14774E99"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400F0944"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738C5CDE"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7206F981" w14:textId="6AD39D38"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7A021E14"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26.</w:t>
            </w:r>
          </w:p>
        </w:tc>
        <w:tc>
          <w:tcPr>
            <w:tcW w:w="3578" w:type="dxa"/>
            <w:tcBorders>
              <w:top w:val="nil"/>
              <w:left w:val="nil"/>
              <w:bottom w:val="single" w:sz="4" w:space="0" w:color="auto"/>
              <w:right w:val="single" w:sz="4" w:space="0" w:color="auto"/>
            </w:tcBorders>
            <w:shd w:val="clear" w:color="auto" w:fill="auto"/>
            <w:vAlign w:val="center"/>
            <w:hideMark/>
          </w:tcPr>
          <w:p w14:paraId="3E48E82A"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Śruba szpilkowa – DTR poz. 14</w:t>
            </w:r>
          </w:p>
        </w:tc>
        <w:tc>
          <w:tcPr>
            <w:tcW w:w="674" w:type="dxa"/>
            <w:tcBorders>
              <w:top w:val="nil"/>
              <w:left w:val="nil"/>
              <w:bottom w:val="single" w:sz="4" w:space="0" w:color="auto"/>
              <w:right w:val="single" w:sz="4" w:space="0" w:color="auto"/>
            </w:tcBorders>
            <w:shd w:val="clear" w:color="auto" w:fill="auto"/>
            <w:noWrap/>
            <w:vAlign w:val="center"/>
            <w:hideMark/>
          </w:tcPr>
          <w:p w14:paraId="0DFF79B0"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1CEC1408"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32</w:t>
            </w:r>
          </w:p>
        </w:tc>
        <w:tc>
          <w:tcPr>
            <w:tcW w:w="975" w:type="dxa"/>
            <w:tcBorders>
              <w:top w:val="nil"/>
              <w:left w:val="nil"/>
              <w:bottom w:val="single" w:sz="4" w:space="0" w:color="auto"/>
              <w:right w:val="single" w:sz="4" w:space="0" w:color="auto"/>
            </w:tcBorders>
            <w:shd w:val="clear" w:color="auto" w:fill="auto"/>
            <w:vAlign w:val="center"/>
            <w:hideMark/>
          </w:tcPr>
          <w:p w14:paraId="27C92823"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6B158727"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33EEC51A"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6A0C3981"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53434ED3"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24537ED6" w14:textId="5833DAA1"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09EBC6F"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27.</w:t>
            </w:r>
          </w:p>
        </w:tc>
        <w:tc>
          <w:tcPr>
            <w:tcW w:w="3578" w:type="dxa"/>
            <w:tcBorders>
              <w:top w:val="nil"/>
              <w:left w:val="nil"/>
              <w:bottom w:val="single" w:sz="4" w:space="0" w:color="auto"/>
              <w:right w:val="single" w:sz="4" w:space="0" w:color="auto"/>
            </w:tcBorders>
            <w:shd w:val="clear" w:color="auto" w:fill="auto"/>
            <w:vAlign w:val="center"/>
            <w:hideMark/>
          </w:tcPr>
          <w:p w14:paraId="34AF9776"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Nakrętka sześciokątna – DTR poz. 15</w:t>
            </w:r>
          </w:p>
        </w:tc>
        <w:tc>
          <w:tcPr>
            <w:tcW w:w="674" w:type="dxa"/>
            <w:tcBorders>
              <w:top w:val="nil"/>
              <w:left w:val="nil"/>
              <w:bottom w:val="single" w:sz="4" w:space="0" w:color="auto"/>
              <w:right w:val="single" w:sz="4" w:space="0" w:color="auto"/>
            </w:tcBorders>
            <w:shd w:val="clear" w:color="auto" w:fill="auto"/>
            <w:noWrap/>
            <w:vAlign w:val="center"/>
            <w:hideMark/>
          </w:tcPr>
          <w:p w14:paraId="4F5258FE"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252CDAEC"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32</w:t>
            </w:r>
          </w:p>
        </w:tc>
        <w:tc>
          <w:tcPr>
            <w:tcW w:w="975" w:type="dxa"/>
            <w:tcBorders>
              <w:top w:val="nil"/>
              <w:left w:val="nil"/>
              <w:bottom w:val="single" w:sz="4" w:space="0" w:color="auto"/>
              <w:right w:val="single" w:sz="4" w:space="0" w:color="auto"/>
            </w:tcBorders>
            <w:shd w:val="clear" w:color="auto" w:fill="auto"/>
            <w:vAlign w:val="center"/>
            <w:hideMark/>
          </w:tcPr>
          <w:p w14:paraId="44D7509F"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133CC925"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1DFD3AB4"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16C1CFF4"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5857347E"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09D2934C" w14:textId="2485B618"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2359E40"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28.</w:t>
            </w:r>
          </w:p>
        </w:tc>
        <w:tc>
          <w:tcPr>
            <w:tcW w:w="3578" w:type="dxa"/>
            <w:tcBorders>
              <w:top w:val="nil"/>
              <w:left w:val="nil"/>
              <w:bottom w:val="single" w:sz="4" w:space="0" w:color="auto"/>
              <w:right w:val="single" w:sz="4" w:space="0" w:color="auto"/>
            </w:tcBorders>
            <w:shd w:val="clear" w:color="auto" w:fill="auto"/>
            <w:vAlign w:val="center"/>
            <w:hideMark/>
          </w:tcPr>
          <w:p w14:paraId="4E04D42B"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Uszczelka owalna do DVK-2</w:t>
            </w:r>
          </w:p>
        </w:tc>
        <w:tc>
          <w:tcPr>
            <w:tcW w:w="674" w:type="dxa"/>
            <w:tcBorders>
              <w:top w:val="nil"/>
              <w:left w:val="nil"/>
              <w:bottom w:val="single" w:sz="4" w:space="0" w:color="auto"/>
              <w:right w:val="single" w:sz="4" w:space="0" w:color="auto"/>
            </w:tcBorders>
            <w:shd w:val="clear" w:color="auto" w:fill="auto"/>
            <w:noWrap/>
            <w:vAlign w:val="center"/>
            <w:hideMark/>
          </w:tcPr>
          <w:p w14:paraId="2A4C4413"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4ADC4732"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24</w:t>
            </w:r>
          </w:p>
        </w:tc>
        <w:tc>
          <w:tcPr>
            <w:tcW w:w="975" w:type="dxa"/>
            <w:tcBorders>
              <w:top w:val="nil"/>
              <w:left w:val="nil"/>
              <w:bottom w:val="single" w:sz="4" w:space="0" w:color="auto"/>
              <w:right w:val="single" w:sz="4" w:space="0" w:color="auto"/>
            </w:tcBorders>
            <w:shd w:val="clear" w:color="auto" w:fill="auto"/>
            <w:vAlign w:val="center"/>
            <w:hideMark/>
          </w:tcPr>
          <w:p w14:paraId="7FA42F23"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58B15A15"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26D9C7F3"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0BD87379"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38A774E9"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2E30ED08" w14:textId="0B3CDF59"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6E696FC5"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29.</w:t>
            </w:r>
          </w:p>
        </w:tc>
        <w:tc>
          <w:tcPr>
            <w:tcW w:w="3578" w:type="dxa"/>
            <w:tcBorders>
              <w:top w:val="nil"/>
              <w:left w:val="nil"/>
              <w:bottom w:val="single" w:sz="4" w:space="0" w:color="auto"/>
              <w:right w:val="single" w:sz="4" w:space="0" w:color="auto"/>
            </w:tcBorders>
            <w:shd w:val="clear" w:color="auto" w:fill="auto"/>
            <w:vAlign w:val="center"/>
            <w:hideMark/>
          </w:tcPr>
          <w:p w14:paraId="5DF1DC5D"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Element łączący DVK-2 z KTA - dół</w:t>
            </w:r>
          </w:p>
        </w:tc>
        <w:tc>
          <w:tcPr>
            <w:tcW w:w="674" w:type="dxa"/>
            <w:tcBorders>
              <w:top w:val="nil"/>
              <w:left w:val="nil"/>
              <w:bottom w:val="single" w:sz="4" w:space="0" w:color="auto"/>
              <w:right w:val="single" w:sz="4" w:space="0" w:color="auto"/>
            </w:tcBorders>
            <w:shd w:val="clear" w:color="auto" w:fill="auto"/>
            <w:noWrap/>
            <w:vAlign w:val="center"/>
            <w:hideMark/>
          </w:tcPr>
          <w:p w14:paraId="229FC91C"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66F2EB2C"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6</w:t>
            </w:r>
          </w:p>
        </w:tc>
        <w:tc>
          <w:tcPr>
            <w:tcW w:w="975" w:type="dxa"/>
            <w:tcBorders>
              <w:top w:val="nil"/>
              <w:left w:val="nil"/>
              <w:bottom w:val="single" w:sz="4" w:space="0" w:color="auto"/>
              <w:right w:val="single" w:sz="4" w:space="0" w:color="auto"/>
            </w:tcBorders>
            <w:shd w:val="clear" w:color="auto" w:fill="auto"/>
            <w:vAlign w:val="center"/>
            <w:hideMark/>
          </w:tcPr>
          <w:p w14:paraId="1034D313"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55923C72"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center"/>
            <w:hideMark/>
          </w:tcPr>
          <w:p w14:paraId="6625B242"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center"/>
            <w:hideMark/>
          </w:tcPr>
          <w:p w14:paraId="4F348DCE"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3950FE7F"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4C17600B" w14:textId="73402B92"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2602138A"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30.</w:t>
            </w:r>
          </w:p>
        </w:tc>
        <w:tc>
          <w:tcPr>
            <w:tcW w:w="3578" w:type="dxa"/>
            <w:tcBorders>
              <w:top w:val="nil"/>
              <w:left w:val="nil"/>
              <w:bottom w:val="single" w:sz="4" w:space="0" w:color="auto"/>
              <w:right w:val="single" w:sz="4" w:space="0" w:color="auto"/>
            </w:tcBorders>
            <w:shd w:val="clear" w:color="auto" w:fill="auto"/>
            <w:vAlign w:val="center"/>
            <w:hideMark/>
          </w:tcPr>
          <w:p w14:paraId="38B4617C"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Element łączący DVK-2 z KTA - góra</w:t>
            </w:r>
          </w:p>
        </w:tc>
        <w:tc>
          <w:tcPr>
            <w:tcW w:w="674" w:type="dxa"/>
            <w:tcBorders>
              <w:top w:val="nil"/>
              <w:left w:val="nil"/>
              <w:bottom w:val="single" w:sz="4" w:space="0" w:color="auto"/>
              <w:right w:val="single" w:sz="4" w:space="0" w:color="auto"/>
            </w:tcBorders>
            <w:shd w:val="clear" w:color="auto" w:fill="auto"/>
            <w:noWrap/>
            <w:vAlign w:val="center"/>
            <w:hideMark/>
          </w:tcPr>
          <w:p w14:paraId="7B0CAF67"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30B20F0F"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6</w:t>
            </w:r>
          </w:p>
        </w:tc>
        <w:tc>
          <w:tcPr>
            <w:tcW w:w="975" w:type="dxa"/>
            <w:tcBorders>
              <w:top w:val="nil"/>
              <w:left w:val="nil"/>
              <w:bottom w:val="single" w:sz="4" w:space="0" w:color="auto"/>
              <w:right w:val="single" w:sz="4" w:space="0" w:color="auto"/>
            </w:tcBorders>
            <w:shd w:val="clear" w:color="auto" w:fill="auto"/>
            <w:vAlign w:val="center"/>
            <w:hideMark/>
          </w:tcPr>
          <w:p w14:paraId="39F88A0B"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0ED48870"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bottom"/>
            <w:hideMark/>
          </w:tcPr>
          <w:p w14:paraId="0A82EC42"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bottom"/>
            <w:hideMark/>
          </w:tcPr>
          <w:p w14:paraId="5BAE62F6"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7FD46D48"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13901837" w14:textId="13715D11"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37CC5652"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lastRenderedPageBreak/>
              <w:t>31.</w:t>
            </w:r>
          </w:p>
        </w:tc>
        <w:tc>
          <w:tcPr>
            <w:tcW w:w="3578" w:type="dxa"/>
            <w:tcBorders>
              <w:top w:val="nil"/>
              <w:left w:val="nil"/>
              <w:bottom w:val="single" w:sz="4" w:space="0" w:color="auto"/>
              <w:right w:val="single" w:sz="4" w:space="0" w:color="auto"/>
            </w:tcBorders>
            <w:shd w:val="clear" w:color="auto" w:fill="auto"/>
            <w:vAlign w:val="center"/>
            <w:hideMark/>
          </w:tcPr>
          <w:p w14:paraId="351856D7"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Zawór spustowy NV-ASP 1,2 HP-R 1/2", PN400</w:t>
            </w:r>
          </w:p>
        </w:tc>
        <w:tc>
          <w:tcPr>
            <w:tcW w:w="674" w:type="dxa"/>
            <w:tcBorders>
              <w:top w:val="nil"/>
              <w:left w:val="nil"/>
              <w:bottom w:val="single" w:sz="4" w:space="0" w:color="auto"/>
              <w:right w:val="single" w:sz="4" w:space="0" w:color="auto"/>
            </w:tcBorders>
            <w:shd w:val="clear" w:color="auto" w:fill="auto"/>
            <w:noWrap/>
            <w:vAlign w:val="center"/>
            <w:hideMark/>
          </w:tcPr>
          <w:p w14:paraId="01C841CA"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7A908106"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6</w:t>
            </w:r>
          </w:p>
        </w:tc>
        <w:tc>
          <w:tcPr>
            <w:tcW w:w="975" w:type="dxa"/>
            <w:tcBorders>
              <w:top w:val="nil"/>
              <w:left w:val="nil"/>
              <w:bottom w:val="single" w:sz="4" w:space="0" w:color="auto"/>
              <w:right w:val="single" w:sz="4" w:space="0" w:color="auto"/>
            </w:tcBorders>
            <w:shd w:val="clear" w:color="auto" w:fill="auto"/>
            <w:vAlign w:val="center"/>
            <w:hideMark/>
          </w:tcPr>
          <w:p w14:paraId="14B2CE8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2AAABC15"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bottom"/>
            <w:hideMark/>
          </w:tcPr>
          <w:p w14:paraId="72FE48B1"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bottom"/>
            <w:hideMark/>
          </w:tcPr>
          <w:p w14:paraId="2037B10E"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7F0C1D07"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1A63EF82" w14:textId="0EC29D2B"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19FDBD51"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32.</w:t>
            </w:r>
          </w:p>
        </w:tc>
        <w:tc>
          <w:tcPr>
            <w:tcW w:w="3578" w:type="dxa"/>
            <w:tcBorders>
              <w:top w:val="nil"/>
              <w:left w:val="nil"/>
              <w:bottom w:val="single" w:sz="4" w:space="0" w:color="auto"/>
              <w:right w:val="single" w:sz="4" w:space="0" w:color="auto"/>
            </w:tcBorders>
            <w:shd w:val="clear" w:color="auto" w:fill="auto"/>
            <w:vAlign w:val="center"/>
            <w:hideMark/>
          </w:tcPr>
          <w:p w14:paraId="36547CE8"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Zawór tłoczkowy kołnierzowy KVN DN15 PN40</w:t>
            </w:r>
          </w:p>
        </w:tc>
        <w:tc>
          <w:tcPr>
            <w:tcW w:w="674" w:type="dxa"/>
            <w:tcBorders>
              <w:top w:val="nil"/>
              <w:left w:val="nil"/>
              <w:bottom w:val="single" w:sz="4" w:space="0" w:color="auto"/>
              <w:right w:val="single" w:sz="4" w:space="0" w:color="auto"/>
            </w:tcBorders>
            <w:shd w:val="clear" w:color="auto" w:fill="auto"/>
            <w:noWrap/>
            <w:vAlign w:val="center"/>
            <w:hideMark/>
          </w:tcPr>
          <w:p w14:paraId="624897C3"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15F2F89F"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15</w:t>
            </w:r>
          </w:p>
        </w:tc>
        <w:tc>
          <w:tcPr>
            <w:tcW w:w="975" w:type="dxa"/>
            <w:tcBorders>
              <w:top w:val="nil"/>
              <w:left w:val="nil"/>
              <w:bottom w:val="single" w:sz="4" w:space="0" w:color="auto"/>
              <w:right w:val="single" w:sz="4" w:space="0" w:color="auto"/>
            </w:tcBorders>
            <w:shd w:val="clear" w:color="auto" w:fill="auto"/>
            <w:vAlign w:val="center"/>
            <w:hideMark/>
          </w:tcPr>
          <w:p w14:paraId="2538AB01"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0A050488"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bottom"/>
            <w:hideMark/>
          </w:tcPr>
          <w:p w14:paraId="7D8B8D99"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bottom"/>
            <w:hideMark/>
          </w:tcPr>
          <w:p w14:paraId="6DC42FA0"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5B142567"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1723B747" w14:textId="2EEBD5C2"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06E814BD"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33.</w:t>
            </w:r>
          </w:p>
        </w:tc>
        <w:tc>
          <w:tcPr>
            <w:tcW w:w="3578" w:type="dxa"/>
            <w:tcBorders>
              <w:top w:val="nil"/>
              <w:left w:val="nil"/>
              <w:bottom w:val="single" w:sz="4" w:space="0" w:color="auto"/>
              <w:right w:val="single" w:sz="4" w:space="0" w:color="auto"/>
            </w:tcBorders>
            <w:shd w:val="clear" w:color="auto" w:fill="auto"/>
            <w:vAlign w:val="center"/>
            <w:hideMark/>
          </w:tcPr>
          <w:p w14:paraId="10704738"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Zawór tłoczkowy kołnierzowy KVN DN25 PN40</w:t>
            </w:r>
          </w:p>
        </w:tc>
        <w:tc>
          <w:tcPr>
            <w:tcW w:w="674" w:type="dxa"/>
            <w:tcBorders>
              <w:top w:val="nil"/>
              <w:left w:val="nil"/>
              <w:bottom w:val="single" w:sz="4" w:space="0" w:color="auto"/>
              <w:right w:val="single" w:sz="4" w:space="0" w:color="auto"/>
            </w:tcBorders>
            <w:shd w:val="clear" w:color="auto" w:fill="auto"/>
            <w:noWrap/>
            <w:vAlign w:val="center"/>
            <w:hideMark/>
          </w:tcPr>
          <w:p w14:paraId="3E68D76E"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571D779E"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10</w:t>
            </w:r>
          </w:p>
        </w:tc>
        <w:tc>
          <w:tcPr>
            <w:tcW w:w="975" w:type="dxa"/>
            <w:tcBorders>
              <w:top w:val="nil"/>
              <w:left w:val="nil"/>
              <w:bottom w:val="single" w:sz="4" w:space="0" w:color="auto"/>
              <w:right w:val="single" w:sz="4" w:space="0" w:color="auto"/>
            </w:tcBorders>
            <w:shd w:val="clear" w:color="auto" w:fill="auto"/>
            <w:vAlign w:val="center"/>
            <w:hideMark/>
          </w:tcPr>
          <w:p w14:paraId="2082CE61"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55341AE1"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bottom"/>
            <w:hideMark/>
          </w:tcPr>
          <w:p w14:paraId="4AF81A0E"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bottom"/>
            <w:hideMark/>
          </w:tcPr>
          <w:p w14:paraId="2B0C6FA4"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28743830"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05022E80" w14:textId="0D9C5292" w:rsidTr="00A93785">
        <w:trPr>
          <w:trHeight w:val="22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14:paraId="503AEA52"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34.</w:t>
            </w:r>
          </w:p>
        </w:tc>
        <w:tc>
          <w:tcPr>
            <w:tcW w:w="3578" w:type="dxa"/>
            <w:tcBorders>
              <w:top w:val="nil"/>
              <w:left w:val="nil"/>
              <w:bottom w:val="single" w:sz="4" w:space="0" w:color="auto"/>
              <w:right w:val="single" w:sz="4" w:space="0" w:color="auto"/>
            </w:tcBorders>
            <w:shd w:val="clear" w:color="auto" w:fill="auto"/>
            <w:vAlign w:val="center"/>
            <w:hideMark/>
          </w:tcPr>
          <w:p w14:paraId="7F3C2939"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Zawór tłoczkowy kołnierzowy KVN DN50 PN40</w:t>
            </w:r>
          </w:p>
        </w:tc>
        <w:tc>
          <w:tcPr>
            <w:tcW w:w="674" w:type="dxa"/>
            <w:tcBorders>
              <w:top w:val="nil"/>
              <w:left w:val="nil"/>
              <w:bottom w:val="single" w:sz="4" w:space="0" w:color="auto"/>
              <w:right w:val="single" w:sz="4" w:space="0" w:color="auto"/>
            </w:tcBorders>
            <w:shd w:val="clear" w:color="auto" w:fill="auto"/>
            <w:noWrap/>
            <w:vAlign w:val="center"/>
            <w:hideMark/>
          </w:tcPr>
          <w:p w14:paraId="42065CF4" w14:textId="77777777" w:rsidR="00881BD3" w:rsidRPr="00637940" w:rsidRDefault="00881BD3" w:rsidP="00637940">
            <w:pPr>
              <w:spacing w:line="240" w:lineRule="auto"/>
              <w:jc w:val="center"/>
              <w:rPr>
                <w:rFonts w:ascii="Calibri" w:hAnsi="Calibri" w:cs="Calibri"/>
                <w:color w:val="000000"/>
                <w:sz w:val="16"/>
                <w:szCs w:val="16"/>
                <w:lang w:eastAsia="pl-PL"/>
              </w:rPr>
            </w:pPr>
            <w:proofErr w:type="gramStart"/>
            <w:r w:rsidRPr="00637940">
              <w:rPr>
                <w:rFonts w:ascii="Calibri" w:hAnsi="Calibri" w:cs="Calibri"/>
                <w:color w:val="000000"/>
                <w:sz w:val="16"/>
                <w:szCs w:val="16"/>
                <w:lang w:eastAsia="pl-PL"/>
              </w:rPr>
              <w:t>szt</w:t>
            </w:r>
            <w:proofErr w:type="gramEnd"/>
            <w:r w:rsidRPr="00637940">
              <w:rPr>
                <w:rFonts w:ascii="Calibri" w:hAnsi="Calibri" w:cs="Calibri"/>
                <w:color w:val="000000"/>
                <w:sz w:val="16"/>
                <w:szCs w:val="16"/>
                <w:lang w:eastAsia="pl-PL"/>
              </w:rPr>
              <w:t>.</w:t>
            </w:r>
          </w:p>
        </w:tc>
        <w:tc>
          <w:tcPr>
            <w:tcW w:w="1084" w:type="dxa"/>
            <w:tcBorders>
              <w:top w:val="nil"/>
              <w:left w:val="nil"/>
              <w:bottom w:val="single" w:sz="4" w:space="0" w:color="auto"/>
              <w:right w:val="single" w:sz="4" w:space="0" w:color="auto"/>
            </w:tcBorders>
            <w:shd w:val="clear" w:color="auto" w:fill="auto"/>
            <w:noWrap/>
            <w:vAlign w:val="center"/>
            <w:hideMark/>
          </w:tcPr>
          <w:p w14:paraId="0928D030" w14:textId="77777777" w:rsidR="00881BD3" w:rsidRPr="00637940" w:rsidRDefault="00881BD3" w:rsidP="00637940">
            <w:pPr>
              <w:spacing w:line="240" w:lineRule="auto"/>
              <w:jc w:val="center"/>
              <w:rPr>
                <w:rFonts w:ascii="Calibri" w:hAnsi="Calibri" w:cs="Calibri"/>
                <w:color w:val="000000"/>
                <w:sz w:val="16"/>
                <w:szCs w:val="16"/>
                <w:lang w:eastAsia="pl-PL"/>
              </w:rPr>
            </w:pPr>
            <w:r w:rsidRPr="00637940">
              <w:rPr>
                <w:rFonts w:ascii="Calibri" w:hAnsi="Calibri" w:cs="Calibri"/>
                <w:color w:val="000000"/>
                <w:sz w:val="16"/>
                <w:szCs w:val="16"/>
                <w:lang w:eastAsia="pl-PL"/>
              </w:rPr>
              <w:t>5</w:t>
            </w:r>
          </w:p>
        </w:tc>
        <w:tc>
          <w:tcPr>
            <w:tcW w:w="975" w:type="dxa"/>
            <w:tcBorders>
              <w:top w:val="nil"/>
              <w:left w:val="nil"/>
              <w:bottom w:val="single" w:sz="4" w:space="0" w:color="auto"/>
              <w:right w:val="single" w:sz="4" w:space="0" w:color="auto"/>
            </w:tcBorders>
            <w:shd w:val="clear" w:color="auto" w:fill="auto"/>
            <w:vAlign w:val="center"/>
            <w:hideMark/>
          </w:tcPr>
          <w:p w14:paraId="7DC78937" w14:textId="77777777" w:rsidR="00881BD3" w:rsidRPr="00637940" w:rsidRDefault="00881BD3" w:rsidP="00637940">
            <w:pPr>
              <w:spacing w:line="240" w:lineRule="auto"/>
              <w:jc w:val="center"/>
              <w:rPr>
                <w:rFonts w:ascii="Calibri" w:hAnsi="Calibri" w:cs="Calibri"/>
                <w:sz w:val="16"/>
                <w:szCs w:val="16"/>
                <w:lang w:eastAsia="pl-PL"/>
              </w:rPr>
            </w:pPr>
            <w:r w:rsidRPr="00637940">
              <w:rPr>
                <w:rFonts w:ascii="Calibri" w:hAnsi="Calibri" w:cs="Calibri"/>
                <w:sz w:val="16"/>
                <w:szCs w:val="16"/>
                <w:lang w:eastAsia="pl-PL"/>
              </w:rPr>
              <w:t> </w:t>
            </w:r>
          </w:p>
        </w:tc>
        <w:tc>
          <w:tcPr>
            <w:tcW w:w="913" w:type="dxa"/>
            <w:tcBorders>
              <w:top w:val="nil"/>
              <w:left w:val="nil"/>
              <w:bottom w:val="single" w:sz="4" w:space="0" w:color="auto"/>
              <w:right w:val="single" w:sz="4" w:space="0" w:color="auto"/>
            </w:tcBorders>
            <w:shd w:val="clear" w:color="auto" w:fill="auto"/>
            <w:noWrap/>
            <w:vAlign w:val="center"/>
            <w:hideMark/>
          </w:tcPr>
          <w:p w14:paraId="6AE803A1"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 xml:space="preserve">0,00   </w:t>
            </w:r>
          </w:p>
        </w:tc>
        <w:tc>
          <w:tcPr>
            <w:tcW w:w="758" w:type="dxa"/>
            <w:tcBorders>
              <w:top w:val="nil"/>
              <w:left w:val="nil"/>
              <w:bottom w:val="single" w:sz="4" w:space="0" w:color="auto"/>
              <w:right w:val="single" w:sz="4" w:space="0" w:color="auto"/>
            </w:tcBorders>
            <w:shd w:val="clear" w:color="auto" w:fill="auto"/>
            <w:noWrap/>
            <w:vAlign w:val="bottom"/>
            <w:hideMark/>
          </w:tcPr>
          <w:p w14:paraId="61E0330B"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806" w:type="dxa"/>
            <w:tcBorders>
              <w:top w:val="nil"/>
              <w:left w:val="nil"/>
              <w:bottom w:val="single" w:sz="4" w:space="0" w:color="auto"/>
              <w:right w:val="single" w:sz="4" w:space="0" w:color="auto"/>
            </w:tcBorders>
            <w:shd w:val="clear" w:color="auto" w:fill="auto"/>
            <w:noWrap/>
            <w:vAlign w:val="bottom"/>
            <w:hideMark/>
          </w:tcPr>
          <w:p w14:paraId="71131B10"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 xml:space="preserve">0,00   </w:t>
            </w:r>
          </w:p>
        </w:tc>
        <w:tc>
          <w:tcPr>
            <w:tcW w:w="1001" w:type="dxa"/>
            <w:tcBorders>
              <w:top w:val="nil"/>
              <w:left w:val="nil"/>
              <w:bottom w:val="single" w:sz="4" w:space="0" w:color="auto"/>
              <w:right w:val="single" w:sz="4" w:space="0" w:color="auto"/>
            </w:tcBorders>
          </w:tcPr>
          <w:p w14:paraId="4118694E" w14:textId="77777777" w:rsidR="00881BD3" w:rsidRPr="00637940" w:rsidRDefault="00881BD3" w:rsidP="00637940">
            <w:pPr>
              <w:spacing w:line="240" w:lineRule="auto"/>
              <w:jc w:val="right"/>
              <w:rPr>
                <w:rFonts w:ascii="Calibri" w:hAnsi="Calibri" w:cs="Calibri"/>
                <w:color w:val="000000"/>
                <w:sz w:val="16"/>
                <w:szCs w:val="16"/>
                <w:lang w:eastAsia="pl-PL"/>
              </w:rPr>
            </w:pPr>
          </w:p>
        </w:tc>
      </w:tr>
      <w:tr w:rsidR="00881BD3" w:rsidRPr="00637940" w14:paraId="5B242832" w14:textId="608CAD00" w:rsidTr="00A93785">
        <w:trPr>
          <w:trHeight w:val="30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FBE9760" w14:textId="77777777" w:rsidR="00881BD3" w:rsidRPr="00637940" w:rsidRDefault="00881BD3" w:rsidP="00637940">
            <w:pPr>
              <w:spacing w:line="240" w:lineRule="auto"/>
              <w:jc w:val="left"/>
              <w:rPr>
                <w:rFonts w:ascii="Calibri" w:hAnsi="Calibri" w:cs="Calibri"/>
                <w:color w:val="000000"/>
                <w:sz w:val="16"/>
                <w:szCs w:val="16"/>
                <w:lang w:eastAsia="pl-PL"/>
              </w:rPr>
            </w:pPr>
            <w:r w:rsidRPr="00637940">
              <w:rPr>
                <w:rFonts w:ascii="Calibri" w:hAnsi="Calibri" w:cs="Calibri"/>
                <w:color w:val="000000"/>
                <w:sz w:val="16"/>
                <w:szCs w:val="16"/>
                <w:lang w:eastAsia="pl-PL"/>
              </w:rPr>
              <w:t> </w:t>
            </w:r>
          </w:p>
        </w:tc>
        <w:tc>
          <w:tcPr>
            <w:tcW w:w="6311" w:type="dxa"/>
            <w:gridSpan w:val="4"/>
            <w:tcBorders>
              <w:top w:val="single" w:sz="4" w:space="0" w:color="auto"/>
              <w:left w:val="nil"/>
              <w:bottom w:val="single" w:sz="4" w:space="0" w:color="auto"/>
              <w:right w:val="single" w:sz="4" w:space="0" w:color="auto"/>
            </w:tcBorders>
            <w:shd w:val="clear" w:color="auto" w:fill="auto"/>
            <w:vAlign w:val="bottom"/>
            <w:hideMark/>
          </w:tcPr>
          <w:p w14:paraId="0DC22488" w14:textId="77777777" w:rsidR="00881BD3" w:rsidRPr="00637940" w:rsidRDefault="00881BD3" w:rsidP="00637940">
            <w:pPr>
              <w:spacing w:line="240" w:lineRule="auto"/>
              <w:jc w:val="right"/>
              <w:rPr>
                <w:rFonts w:ascii="Calibri" w:hAnsi="Calibri" w:cs="Calibri"/>
                <w:color w:val="000000"/>
                <w:sz w:val="16"/>
                <w:szCs w:val="16"/>
                <w:lang w:eastAsia="pl-PL"/>
              </w:rPr>
            </w:pPr>
            <w:r w:rsidRPr="00637940">
              <w:rPr>
                <w:rFonts w:ascii="Calibri" w:hAnsi="Calibri" w:cs="Calibri"/>
                <w:color w:val="000000"/>
                <w:sz w:val="16"/>
                <w:szCs w:val="16"/>
                <w:lang w:eastAsia="pl-PL"/>
              </w:rPr>
              <w:t>Wartość razem</w:t>
            </w:r>
          </w:p>
        </w:tc>
        <w:tc>
          <w:tcPr>
            <w:tcW w:w="913" w:type="dxa"/>
            <w:tcBorders>
              <w:top w:val="nil"/>
              <w:left w:val="nil"/>
              <w:bottom w:val="single" w:sz="4" w:space="0" w:color="auto"/>
              <w:right w:val="single" w:sz="4" w:space="0" w:color="auto"/>
            </w:tcBorders>
            <w:shd w:val="clear" w:color="auto" w:fill="auto"/>
            <w:noWrap/>
            <w:vAlign w:val="center"/>
            <w:hideMark/>
          </w:tcPr>
          <w:p w14:paraId="6C002309"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0,00</w:t>
            </w:r>
          </w:p>
        </w:tc>
        <w:tc>
          <w:tcPr>
            <w:tcW w:w="758" w:type="dxa"/>
            <w:tcBorders>
              <w:top w:val="nil"/>
              <w:left w:val="nil"/>
              <w:bottom w:val="single" w:sz="4" w:space="0" w:color="auto"/>
              <w:right w:val="single" w:sz="4" w:space="0" w:color="auto"/>
            </w:tcBorders>
            <w:shd w:val="clear" w:color="auto" w:fill="auto"/>
            <w:noWrap/>
            <w:vAlign w:val="center"/>
            <w:hideMark/>
          </w:tcPr>
          <w:p w14:paraId="5C4D01DC"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0,00</w:t>
            </w:r>
          </w:p>
        </w:tc>
        <w:tc>
          <w:tcPr>
            <w:tcW w:w="806" w:type="dxa"/>
            <w:tcBorders>
              <w:top w:val="nil"/>
              <w:left w:val="nil"/>
              <w:bottom w:val="single" w:sz="4" w:space="0" w:color="auto"/>
              <w:right w:val="single" w:sz="4" w:space="0" w:color="auto"/>
            </w:tcBorders>
            <w:shd w:val="clear" w:color="auto" w:fill="auto"/>
            <w:noWrap/>
            <w:vAlign w:val="center"/>
            <w:hideMark/>
          </w:tcPr>
          <w:p w14:paraId="114D3CDA" w14:textId="77777777" w:rsidR="00881BD3" w:rsidRPr="00637940" w:rsidRDefault="00881BD3" w:rsidP="00637940">
            <w:pPr>
              <w:spacing w:line="240" w:lineRule="auto"/>
              <w:jc w:val="right"/>
              <w:rPr>
                <w:rFonts w:ascii="Calibri" w:hAnsi="Calibri" w:cs="Calibri"/>
                <w:sz w:val="16"/>
                <w:szCs w:val="16"/>
                <w:lang w:eastAsia="pl-PL"/>
              </w:rPr>
            </w:pPr>
            <w:r w:rsidRPr="00637940">
              <w:rPr>
                <w:rFonts w:ascii="Calibri" w:hAnsi="Calibri" w:cs="Calibri"/>
                <w:sz w:val="16"/>
                <w:szCs w:val="16"/>
                <w:lang w:eastAsia="pl-PL"/>
              </w:rPr>
              <w:t>0,00</w:t>
            </w:r>
          </w:p>
        </w:tc>
        <w:tc>
          <w:tcPr>
            <w:tcW w:w="1001" w:type="dxa"/>
            <w:tcBorders>
              <w:top w:val="nil"/>
              <w:left w:val="nil"/>
              <w:bottom w:val="single" w:sz="4" w:space="0" w:color="auto"/>
              <w:right w:val="single" w:sz="4" w:space="0" w:color="auto"/>
            </w:tcBorders>
          </w:tcPr>
          <w:p w14:paraId="0FD5C6C6" w14:textId="77777777" w:rsidR="00881BD3" w:rsidRPr="00637940" w:rsidRDefault="00881BD3" w:rsidP="00637940">
            <w:pPr>
              <w:spacing w:line="240" w:lineRule="auto"/>
              <w:jc w:val="right"/>
              <w:rPr>
                <w:rFonts w:ascii="Calibri" w:hAnsi="Calibri" w:cs="Calibri"/>
                <w:sz w:val="16"/>
                <w:szCs w:val="16"/>
                <w:lang w:eastAsia="pl-PL"/>
              </w:rPr>
            </w:pPr>
          </w:p>
        </w:tc>
      </w:tr>
    </w:tbl>
    <w:p w14:paraId="40083D65" w14:textId="194EEAC6" w:rsidR="003F6267" w:rsidRPr="00A93785" w:rsidRDefault="003F6267" w:rsidP="001261C2">
      <w:pPr>
        <w:pStyle w:val="Nagwek1"/>
        <w:keepNext w:val="0"/>
        <w:keepLines w:val="0"/>
        <w:suppressAutoHyphens/>
        <w:spacing w:before="120" w:after="120" w:line="240" w:lineRule="auto"/>
        <w:ind w:right="-284"/>
        <w:rPr>
          <w:rFonts w:ascii="Verdana" w:hAnsi="Verdana" w:cstheme="minorHAnsi"/>
          <w:b w:val="0"/>
          <w:caps w:val="0"/>
          <w:sz w:val="18"/>
          <w:szCs w:val="18"/>
          <w:lang w:val="pl-PL"/>
        </w:rPr>
      </w:pPr>
      <w:bookmarkStart w:id="15" w:name="_Toc40987609"/>
      <w:bookmarkStart w:id="16" w:name="_Toc122344845"/>
      <w:r w:rsidRPr="00A93785">
        <w:rPr>
          <w:rFonts w:ascii="Verdana" w:hAnsi="Verdana" w:cstheme="minorHAnsi"/>
          <w:b w:val="0"/>
          <w:caps w:val="0"/>
          <w:sz w:val="18"/>
          <w:szCs w:val="18"/>
          <w:lang w:val="pl-PL"/>
        </w:rPr>
        <w:t>Cena netto Oferty (PLN) słownie [</w:t>
      </w:r>
      <w:r w:rsidRPr="00A93785">
        <w:rPr>
          <w:rFonts w:ascii="Verdana" w:hAnsi="Verdana" w:cstheme="minorHAnsi"/>
          <w:b w:val="0"/>
          <w:caps w:val="0"/>
          <w:sz w:val="18"/>
          <w:szCs w:val="18"/>
          <w:highlight w:val="green"/>
          <w:lang w:val="pl-PL"/>
        </w:rPr>
        <w:t>......</w:t>
      </w:r>
      <w:r w:rsidRPr="00A93785">
        <w:rPr>
          <w:rFonts w:ascii="Verdana" w:hAnsi="Verdana" w:cstheme="minorHAnsi"/>
          <w:b w:val="0"/>
          <w:caps w:val="0"/>
          <w:sz w:val="18"/>
          <w:szCs w:val="18"/>
          <w:lang w:val="pl-PL"/>
        </w:rPr>
        <w:t>]</w:t>
      </w:r>
      <w:r w:rsidRPr="006B0420">
        <w:rPr>
          <w:rFonts w:ascii="Verdana" w:hAnsi="Verdana" w:cstheme="minorHAnsi"/>
          <w:b w:val="0"/>
          <w:caps w:val="0"/>
          <w:sz w:val="18"/>
          <w:szCs w:val="18"/>
          <w:vertAlign w:val="superscript"/>
        </w:rPr>
        <w:footnoteReference w:id="9"/>
      </w:r>
      <w:bookmarkEnd w:id="15"/>
      <w:bookmarkEnd w:id="16"/>
    </w:p>
    <w:p w14:paraId="17281367" w14:textId="0E5A8895" w:rsidR="003F6267" w:rsidRPr="00A93785" w:rsidRDefault="003F6267" w:rsidP="00AF38DC">
      <w:pPr>
        <w:pStyle w:val="Nagwek1"/>
        <w:keepNext w:val="0"/>
        <w:keepLines w:val="0"/>
        <w:suppressAutoHyphens/>
        <w:spacing w:before="120" w:after="120" w:line="240" w:lineRule="auto"/>
        <w:ind w:right="1"/>
        <w:rPr>
          <w:rFonts w:ascii="Verdana" w:hAnsi="Verdana" w:cstheme="minorHAnsi"/>
          <w:caps w:val="0"/>
          <w:sz w:val="18"/>
          <w:szCs w:val="18"/>
          <w:lang w:val="pl-PL"/>
        </w:rPr>
      </w:pPr>
      <w:bookmarkStart w:id="17" w:name="_Toc40987610"/>
      <w:bookmarkStart w:id="18" w:name="_Toc122344846"/>
      <w:r w:rsidRPr="00A93785">
        <w:rPr>
          <w:rFonts w:ascii="Verdana" w:hAnsi="Verdana" w:cstheme="minorHAnsi"/>
          <w:caps w:val="0"/>
          <w:sz w:val="18"/>
          <w:szCs w:val="18"/>
          <w:lang w:val="pl-PL"/>
        </w:rPr>
        <w:t xml:space="preserve">UWAGA: w </w:t>
      </w:r>
      <w:r w:rsidR="00FA3219" w:rsidRPr="00A93785">
        <w:rPr>
          <w:rFonts w:ascii="Verdana" w:hAnsi="Verdana" w:cstheme="minorHAnsi"/>
          <w:caps w:val="0"/>
          <w:sz w:val="18"/>
          <w:szCs w:val="18"/>
          <w:lang w:val="pl-PL"/>
        </w:rPr>
        <w:t xml:space="preserve">Systemie </w:t>
      </w:r>
      <w:r w:rsidR="00794A5D" w:rsidRPr="00A93785">
        <w:rPr>
          <w:rFonts w:ascii="Verdana" w:hAnsi="Verdana" w:cstheme="minorHAnsi"/>
          <w:caps w:val="0"/>
          <w:sz w:val="18"/>
          <w:szCs w:val="18"/>
          <w:lang w:val="pl-PL"/>
        </w:rPr>
        <w:t xml:space="preserve">Zakupowym </w:t>
      </w:r>
      <w:r w:rsidR="00FA3219" w:rsidRPr="00A93785">
        <w:rPr>
          <w:rFonts w:ascii="Verdana" w:hAnsi="Verdana" w:cstheme="minorHAnsi"/>
          <w:caps w:val="0"/>
          <w:sz w:val="18"/>
          <w:szCs w:val="18"/>
          <w:lang w:val="pl-PL"/>
        </w:rPr>
        <w:t xml:space="preserve">GK PGE </w:t>
      </w:r>
      <w:r w:rsidRPr="00A93785">
        <w:rPr>
          <w:rFonts w:ascii="Verdana" w:hAnsi="Verdana" w:cstheme="minorHAnsi"/>
          <w:caps w:val="0"/>
          <w:sz w:val="18"/>
          <w:szCs w:val="18"/>
          <w:lang w:val="pl-PL"/>
        </w:rPr>
        <w:t>należy wpisać cenę netto.</w:t>
      </w:r>
      <w:bookmarkEnd w:id="17"/>
      <w:bookmarkEnd w:id="18"/>
    </w:p>
    <w:p w14:paraId="777D035F" w14:textId="77777777" w:rsidR="00DD1DDB" w:rsidRPr="002A6CA3" w:rsidRDefault="00DD1DDB" w:rsidP="00DD1DDB">
      <w:pPr>
        <w:spacing w:before="120" w:after="120" w:line="276" w:lineRule="auto"/>
        <w:rPr>
          <w:rFonts w:ascii="Verdana" w:eastAsia="Calibri" w:hAnsi="Verdana" w:cstheme="minorHAnsi"/>
          <w:b/>
          <w:sz w:val="20"/>
          <w:u w:val="single"/>
        </w:rPr>
      </w:pPr>
    </w:p>
    <w:p w14:paraId="11F7531E" w14:textId="66C04790" w:rsidR="00DD1DDB" w:rsidRPr="006B0420" w:rsidRDefault="00F65191" w:rsidP="001261C2">
      <w:pPr>
        <w:ind w:left="5812" w:right="-993" w:hanging="1"/>
        <w:rPr>
          <w:rFonts w:ascii="Verdana" w:hAnsi="Verdana" w:cstheme="minorHAnsi"/>
          <w:sz w:val="18"/>
          <w:szCs w:val="18"/>
        </w:rPr>
      </w:pPr>
      <w:r w:rsidRPr="002A6CA3">
        <w:rPr>
          <w:rFonts w:ascii="Verdana" w:hAnsi="Verdana" w:cstheme="minorHAnsi"/>
          <w:sz w:val="20"/>
        </w:rPr>
        <w:t xml:space="preserve">                                                                               </w:t>
      </w:r>
      <w:r w:rsidR="00DD1DDB" w:rsidRPr="002A6CA3">
        <w:rPr>
          <w:rFonts w:ascii="Verdana" w:hAnsi="Verdana" w:cstheme="minorHAnsi"/>
          <w:sz w:val="20"/>
        </w:rPr>
        <w:tab/>
        <w:t xml:space="preserve">                 </w:t>
      </w:r>
      <w:r w:rsidR="00DD1DDB" w:rsidRPr="002A6CA3">
        <w:rPr>
          <w:rFonts w:ascii="Verdana" w:hAnsi="Verdana" w:cstheme="minorHAnsi"/>
          <w:sz w:val="20"/>
        </w:rPr>
        <w:tab/>
      </w:r>
      <w:r w:rsidR="00DD1DDB" w:rsidRPr="006B0420">
        <w:rPr>
          <w:rFonts w:ascii="Verdana" w:hAnsi="Verdana" w:cstheme="minorHAnsi"/>
          <w:sz w:val="18"/>
          <w:szCs w:val="18"/>
        </w:rPr>
        <w:t xml:space="preserve">     ...........................................................</w:t>
      </w:r>
    </w:p>
    <w:p w14:paraId="583C6643" w14:textId="77777777" w:rsidR="00DD1DDB" w:rsidRPr="006B0420" w:rsidRDefault="00F65191" w:rsidP="00DD1DDB">
      <w:pPr>
        <w:spacing w:line="240" w:lineRule="auto"/>
        <w:ind w:left="5398" w:right="68" w:hanging="153"/>
        <w:jc w:val="center"/>
        <w:rPr>
          <w:rFonts w:ascii="Verdana" w:hAnsi="Verdana" w:cstheme="minorHAnsi"/>
          <w:b/>
          <w:sz w:val="16"/>
          <w:szCs w:val="16"/>
        </w:rPr>
      </w:pPr>
      <w:proofErr w:type="gramStart"/>
      <w:r w:rsidRPr="006B0420">
        <w:rPr>
          <w:rFonts w:ascii="Verdana" w:hAnsi="Verdana" w:cstheme="minorHAnsi"/>
          <w:b/>
          <w:sz w:val="16"/>
          <w:szCs w:val="16"/>
        </w:rPr>
        <w:t>p</w:t>
      </w:r>
      <w:r w:rsidR="00DD1DDB" w:rsidRPr="006B0420">
        <w:rPr>
          <w:rFonts w:ascii="Verdana" w:hAnsi="Verdana" w:cstheme="minorHAnsi"/>
          <w:b/>
          <w:sz w:val="16"/>
          <w:szCs w:val="16"/>
        </w:rPr>
        <w:t>odpis</w:t>
      </w:r>
      <w:proofErr w:type="gramEnd"/>
      <w:r w:rsidR="004530E5" w:rsidRPr="006B0420">
        <w:rPr>
          <w:rFonts w:ascii="Verdana" w:hAnsi="Verdana" w:cstheme="minorHAnsi"/>
          <w:b/>
          <w:sz w:val="16"/>
          <w:szCs w:val="16"/>
        </w:rPr>
        <w:t xml:space="preserve"> osoby uprawnionej/</w:t>
      </w:r>
      <w:r w:rsidR="00DD1DDB" w:rsidRPr="006B0420">
        <w:rPr>
          <w:rFonts w:ascii="Verdana" w:hAnsi="Verdana" w:cstheme="minorHAnsi"/>
          <w:b/>
          <w:sz w:val="16"/>
          <w:szCs w:val="16"/>
        </w:rPr>
        <w:t xml:space="preserve"> osób uprawnionych do składania oświadczeń woli w imieniu Wykonawcy </w:t>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19" w:name="_Toc515896306"/>
      <w:bookmarkStart w:id="20" w:name="_Toc122344847"/>
      <w:r>
        <w:rPr>
          <w:rFonts w:ascii="Verdana" w:hAnsi="Verdana" w:cstheme="minorHAnsi"/>
          <w:sz w:val="20"/>
        </w:rPr>
        <w:br w:type="page"/>
      </w:r>
    </w:p>
    <w:p w14:paraId="3EDD80DF" w14:textId="5268D708" w:rsidR="004A54CB" w:rsidRPr="006B0420" w:rsidRDefault="00F65191"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19"/>
      <w:r w:rsidRPr="006B0420">
        <w:rPr>
          <w:rFonts w:ascii="Verdana" w:hAnsi="Verdana"/>
          <w:b/>
          <w:sz w:val="18"/>
          <w:szCs w:val="18"/>
        </w:rPr>
        <w:t>WYKAZ WYKONANYCH DOSTAW</w:t>
      </w:r>
      <w:bookmarkEnd w:id="20"/>
    </w:p>
    <w:p w14:paraId="52A5C1A1" w14:textId="77777777" w:rsidR="00601841" w:rsidRPr="002A6CA3" w:rsidRDefault="00601841" w:rsidP="004A54CB">
      <w:pPr>
        <w:rPr>
          <w:rFonts w:ascii="Verdana" w:hAnsi="Verdana" w:cstheme="minorHAnsi"/>
          <w:sz w:val="20"/>
        </w:rPr>
      </w:pPr>
    </w:p>
    <w:p w14:paraId="3C02166E" w14:textId="67C2651A" w:rsidR="00B3599D" w:rsidRPr="000C06C2" w:rsidRDefault="00B3599D" w:rsidP="00B3599D">
      <w:pPr>
        <w:spacing w:line="240" w:lineRule="auto"/>
        <w:jc w:val="center"/>
        <w:rPr>
          <w:rFonts w:ascii="Verdana" w:hAnsi="Verdana" w:cstheme="minorHAnsi"/>
          <w:b/>
          <w:sz w:val="20"/>
        </w:rPr>
      </w:pPr>
      <w:r w:rsidRPr="000C06C2">
        <w:rPr>
          <w:rFonts w:ascii="Trebuchet MS" w:eastAsiaTheme="minorHAnsi" w:hAnsi="Trebuchet MS" w:cs="Arial"/>
          <w:bCs/>
          <w:color w:val="1A7466"/>
          <w:sz w:val="32"/>
          <w:szCs w:val="32"/>
        </w:rPr>
        <w:t>WYKAZ WYKONANYCH</w:t>
      </w:r>
      <w:r w:rsidRPr="00A93785">
        <w:rPr>
          <w:rFonts w:ascii="Trebuchet MS" w:hAnsi="Trebuchet MS"/>
          <w:caps/>
          <w:color w:val="1A7466"/>
          <w:kern w:val="28"/>
          <w:sz w:val="32"/>
          <w:szCs w:val="32"/>
        </w:rPr>
        <w:t xml:space="preserve"> DOSTAW</w:t>
      </w:r>
      <w:r w:rsidRPr="000C06C2">
        <w:rPr>
          <w:rFonts w:ascii="Verdana" w:hAnsi="Verdana" w:cstheme="minorHAnsi"/>
          <w:b/>
          <w:sz w:val="20"/>
        </w:rPr>
        <w:t xml:space="preserve"> </w:t>
      </w:r>
    </w:p>
    <w:p w14:paraId="005FA049" w14:textId="77777777" w:rsidR="001261C2" w:rsidRPr="000C06C2" w:rsidRDefault="001261C2" w:rsidP="00B3599D">
      <w:pPr>
        <w:spacing w:line="240" w:lineRule="auto"/>
        <w:jc w:val="center"/>
        <w:rPr>
          <w:rFonts w:ascii="Verdana" w:hAnsi="Verdana" w:cstheme="minorHAnsi"/>
          <w:b/>
          <w:sz w:val="18"/>
          <w:szCs w:val="18"/>
        </w:rPr>
      </w:pPr>
    </w:p>
    <w:p w14:paraId="372344BE" w14:textId="27AD9214" w:rsidR="00B3599D" w:rsidRPr="000C06C2" w:rsidRDefault="001261C2" w:rsidP="006B0420">
      <w:pPr>
        <w:spacing w:before="120" w:after="120" w:line="240" w:lineRule="auto"/>
        <w:jc w:val="center"/>
        <w:rPr>
          <w:rFonts w:ascii="Verdana" w:hAnsi="Verdana" w:cstheme="minorHAnsi"/>
          <w:b/>
          <w:sz w:val="18"/>
          <w:szCs w:val="18"/>
        </w:rPr>
      </w:pPr>
      <w:proofErr w:type="gramStart"/>
      <w:r w:rsidRPr="000C06C2">
        <w:rPr>
          <w:rFonts w:ascii="Verdana" w:hAnsi="Verdana" w:cstheme="minorHAnsi"/>
          <w:b/>
          <w:sz w:val="18"/>
          <w:szCs w:val="18"/>
        </w:rPr>
        <w:t>w</w:t>
      </w:r>
      <w:proofErr w:type="gramEnd"/>
      <w:r w:rsidRPr="000C06C2">
        <w:rPr>
          <w:rFonts w:ascii="Verdana" w:hAnsi="Verdana" w:cstheme="minorHAnsi"/>
          <w:b/>
          <w:sz w:val="18"/>
          <w:szCs w:val="18"/>
        </w:rPr>
        <w:t xml:space="preserve"> okresie ostatnich </w:t>
      </w:r>
      <w:r w:rsidR="000C06C2" w:rsidRPr="00A93785">
        <w:rPr>
          <w:rFonts w:ascii="Verdana" w:hAnsi="Verdana" w:cstheme="minorHAnsi"/>
          <w:b/>
          <w:sz w:val="18"/>
          <w:szCs w:val="18"/>
        </w:rPr>
        <w:t xml:space="preserve">5 </w:t>
      </w:r>
      <w:r w:rsidRPr="000C06C2">
        <w:rPr>
          <w:rFonts w:ascii="Verdana" w:hAnsi="Verdana" w:cstheme="minorHAnsi"/>
          <w:b/>
          <w:sz w:val="18"/>
          <w:szCs w:val="18"/>
        </w:rPr>
        <w:t xml:space="preserve">lat z podaniem </w:t>
      </w:r>
    </w:p>
    <w:p w14:paraId="5F10EB23" w14:textId="33F7621F" w:rsidR="00B3599D" w:rsidRPr="006B0420" w:rsidRDefault="001261C2" w:rsidP="006B0420">
      <w:pPr>
        <w:spacing w:before="120" w:after="120" w:line="240" w:lineRule="auto"/>
        <w:jc w:val="center"/>
        <w:rPr>
          <w:rFonts w:ascii="Verdana" w:hAnsi="Verdana" w:cstheme="minorHAnsi"/>
          <w:b/>
          <w:sz w:val="18"/>
          <w:szCs w:val="18"/>
        </w:rPr>
      </w:pPr>
      <w:proofErr w:type="gramStart"/>
      <w:r w:rsidRPr="00A93785">
        <w:rPr>
          <w:rFonts w:ascii="Verdana" w:hAnsi="Verdana" w:cstheme="minorHAnsi"/>
          <w:b/>
          <w:sz w:val="18"/>
          <w:szCs w:val="18"/>
        </w:rPr>
        <w:t>wartości</w:t>
      </w:r>
      <w:proofErr w:type="gramEnd"/>
      <w:r w:rsidRPr="00A93785">
        <w:rPr>
          <w:rFonts w:ascii="Verdana" w:hAnsi="Verdana" w:cstheme="minorHAnsi"/>
          <w:b/>
          <w:sz w:val="18"/>
          <w:szCs w:val="18"/>
        </w:rPr>
        <w:t>,</w:t>
      </w:r>
      <w:r w:rsidRPr="000C06C2">
        <w:rPr>
          <w:rFonts w:ascii="Verdana" w:hAnsi="Verdana" w:cstheme="minorHAnsi"/>
          <w:b/>
          <w:sz w:val="18"/>
          <w:szCs w:val="18"/>
        </w:rPr>
        <w:t xml:space="preserve"> przedmiotu, dat ich wykonania i odbiorców</w:t>
      </w:r>
    </w:p>
    <w:p w14:paraId="27198DCF" w14:textId="77777777" w:rsidR="00B3599D" w:rsidRPr="002A6CA3" w:rsidRDefault="00B3599D" w:rsidP="00B3599D">
      <w:pPr>
        <w:rPr>
          <w:rFonts w:ascii="Verdana" w:hAnsi="Verdana" w:cstheme="minorHAnsi"/>
          <w:sz w:val="20"/>
        </w:rPr>
      </w:pPr>
    </w:p>
    <w:p w14:paraId="1A620DDA" w14:textId="58874930" w:rsidR="00B3599D" w:rsidRDefault="00F65191" w:rsidP="00D32BD3">
      <w:pPr>
        <w:spacing w:after="120" w:line="240" w:lineRule="auto"/>
        <w:rPr>
          <w:rFonts w:ascii="Verdana" w:hAnsi="Verdana" w:cstheme="minorHAnsi"/>
          <w:sz w:val="18"/>
          <w:szCs w:val="18"/>
          <w:lang w:eastAsia="pl-PL"/>
        </w:rPr>
      </w:pPr>
      <w:r w:rsidRPr="004A41B6">
        <w:rPr>
          <w:rFonts w:ascii="Verdana" w:hAnsi="Verdana" w:cstheme="minorHAnsi"/>
          <w:sz w:val="18"/>
          <w:szCs w:val="18"/>
          <w:lang w:eastAsia="pl-PL"/>
        </w:rPr>
        <w:t xml:space="preserve">W związku z ubieganiem się o udzielenie zamówienia </w:t>
      </w:r>
      <w:r w:rsidR="00AB4C0C" w:rsidRPr="004A41B6">
        <w:rPr>
          <w:rFonts w:ascii="Verdana" w:hAnsi="Verdana" w:cstheme="minorHAnsi"/>
          <w:sz w:val="18"/>
          <w:szCs w:val="18"/>
          <w:lang w:eastAsia="pl-PL"/>
        </w:rPr>
        <w:t>nie</w:t>
      </w:r>
      <w:r w:rsidRPr="004A41B6">
        <w:rPr>
          <w:rFonts w:ascii="Verdana" w:hAnsi="Verdana" w:cstheme="minorHAnsi"/>
          <w:sz w:val="18"/>
          <w:szCs w:val="18"/>
          <w:lang w:eastAsia="pl-PL"/>
        </w:rPr>
        <w:t xml:space="preserve">publicznego w postępowaniu </w:t>
      </w:r>
      <w:r w:rsidR="00D149A9" w:rsidRPr="004A41B6">
        <w:rPr>
          <w:rFonts w:ascii="Verdana" w:hAnsi="Verdana" w:cstheme="minorHAnsi"/>
          <w:sz w:val="18"/>
          <w:szCs w:val="18"/>
          <w:lang w:eastAsia="pl-PL"/>
        </w:rPr>
        <w:t>zakupowym</w:t>
      </w:r>
      <w:r w:rsidR="00D149A9" w:rsidRPr="004A41B6">
        <w:rPr>
          <w:rFonts w:ascii="Verdana" w:eastAsia="Calibri" w:hAnsi="Verdana" w:cstheme="minorHAnsi"/>
          <w:sz w:val="18"/>
          <w:szCs w:val="18"/>
        </w:rPr>
        <w:t xml:space="preserve"> </w:t>
      </w:r>
      <w:r w:rsidRPr="004A41B6">
        <w:rPr>
          <w:rFonts w:ascii="Verdana" w:hAnsi="Verdana" w:cstheme="minorHAnsi"/>
          <w:sz w:val="18"/>
          <w:szCs w:val="18"/>
          <w:lang w:eastAsia="pl-PL"/>
        </w:rPr>
        <w:t>prowadzonym</w:t>
      </w:r>
      <w:r w:rsidR="00B3599D" w:rsidRPr="004A41B6">
        <w:rPr>
          <w:rFonts w:ascii="Verdana" w:hAnsi="Verdana" w:cstheme="minorHAnsi"/>
          <w:sz w:val="18"/>
          <w:szCs w:val="18"/>
          <w:lang w:eastAsia="pl-PL"/>
        </w:rPr>
        <w:t xml:space="preserve"> w trybie przetargu nieograniczonego na</w:t>
      </w:r>
      <w:r w:rsidR="000C06C2" w:rsidRPr="004A41B6">
        <w:rPr>
          <w:rFonts w:ascii="Verdana" w:hAnsi="Verdana" w:cstheme="minorHAnsi"/>
          <w:sz w:val="18"/>
          <w:szCs w:val="18"/>
          <w:lang w:eastAsia="pl-PL"/>
        </w:rPr>
        <w:t xml:space="preserve"> </w:t>
      </w:r>
      <w:r w:rsidR="000C06C2" w:rsidRPr="004A41B6">
        <w:rPr>
          <w:rFonts w:ascii="Verdana" w:eastAsia="Calibri" w:hAnsi="Verdana" w:cstheme="minorHAnsi"/>
          <w:b/>
          <w:sz w:val="18"/>
          <w:szCs w:val="18"/>
        </w:rPr>
        <w:t>„Sukcesywne dostawy części zamiennych i armatury poziomowskazów walczakowych dla PGE Energia Ciepła S.A. – Oddział Wybrzeże”,</w:t>
      </w:r>
      <w:r w:rsidR="000C06C2" w:rsidRPr="004A41B6">
        <w:rPr>
          <w:rFonts w:ascii="Verdana" w:eastAsia="Calibri" w:hAnsi="Verdana" w:cstheme="minorHAnsi"/>
          <w:sz w:val="18"/>
          <w:szCs w:val="18"/>
        </w:rPr>
        <w:t xml:space="preserve"> </w:t>
      </w:r>
      <w:r w:rsidR="000C06C2" w:rsidRPr="004A41B6">
        <w:rPr>
          <w:rFonts w:ascii="Verdana" w:hAnsi="Verdana"/>
          <w:b/>
          <w:sz w:val="18"/>
          <w:szCs w:val="18"/>
        </w:rPr>
        <w:t>(numer ref. Postępowania: POST/PEC/PEC/ZNW/00395/2025)</w:t>
      </w:r>
      <w:r w:rsidR="00B3599D" w:rsidRPr="00A93785">
        <w:rPr>
          <w:rFonts w:ascii="Verdana" w:hAnsi="Verdana" w:cstheme="minorHAnsi"/>
          <w:b/>
          <w:sz w:val="18"/>
          <w:szCs w:val="18"/>
        </w:rPr>
        <w:t>,</w:t>
      </w:r>
      <w:r w:rsidR="00B3599D" w:rsidRPr="004A41B6">
        <w:rPr>
          <w:rFonts w:ascii="Verdana" w:hAnsi="Verdana" w:cstheme="minorHAnsi"/>
          <w:b/>
          <w:sz w:val="18"/>
          <w:szCs w:val="18"/>
        </w:rPr>
        <w:t xml:space="preserve"> </w:t>
      </w:r>
      <w:r w:rsidR="00B3599D" w:rsidRPr="004A41B6">
        <w:rPr>
          <w:rFonts w:ascii="Verdana" w:hAnsi="Verdana" w:cstheme="minorHAnsi"/>
          <w:b/>
          <w:sz w:val="18"/>
          <w:szCs w:val="18"/>
          <w:lang w:eastAsia="pl-PL"/>
        </w:rPr>
        <w:t>OŚWIADCZAMY</w:t>
      </w:r>
      <w:r w:rsidR="00B3599D" w:rsidRPr="004A41B6">
        <w:rPr>
          <w:rFonts w:ascii="Verdana" w:hAnsi="Verdana" w:cstheme="minorHAnsi"/>
          <w:sz w:val="18"/>
          <w:szCs w:val="18"/>
          <w:lang w:eastAsia="pl-PL"/>
        </w:rPr>
        <w:t xml:space="preserve">, </w:t>
      </w:r>
      <w:r w:rsidR="00B3599D" w:rsidRPr="004A41B6">
        <w:rPr>
          <w:rFonts w:ascii="Verdana" w:hAnsi="Verdana" w:cstheme="minorHAnsi"/>
          <w:bCs/>
          <w:sz w:val="18"/>
          <w:szCs w:val="18"/>
          <w:lang w:eastAsia="pl-PL"/>
        </w:rPr>
        <w:t>że</w:t>
      </w:r>
      <w:r w:rsidR="00B3599D" w:rsidRPr="004A41B6">
        <w:rPr>
          <w:rFonts w:ascii="Verdana" w:hAnsi="Verdana" w:cstheme="minorHAnsi"/>
          <w:sz w:val="18"/>
          <w:szCs w:val="18"/>
          <w:lang w:eastAsia="pl-PL"/>
        </w:rPr>
        <w:t xml:space="preserve"> w okresie ostatnich </w:t>
      </w:r>
      <w:r w:rsidR="009F482A">
        <w:rPr>
          <w:rFonts w:ascii="Verdana" w:hAnsi="Verdana" w:cstheme="minorHAnsi"/>
          <w:sz w:val="18"/>
          <w:szCs w:val="18"/>
          <w:lang w:eastAsia="pl-PL"/>
        </w:rPr>
        <w:t>5</w:t>
      </w:r>
      <w:r w:rsidR="00B3599D" w:rsidRPr="00A93785">
        <w:rPr>
          <w:rFonts w:ascii="Verdana" w:hAnsi="Verdana" w:cstheme="minorHAnsi"/>
          <w:sz w:val="18"/>
          <w:szCs w:val="18"/>
          <w:lang w:eastAsia="pl-PL"/>
        </w:rPr>
        <w:t xml:space="preserve"> </w:t>
      </w:r>
      <w:r w:rsidR="00B3599D" w:rsidRPr="004A41B6">
        <w:rPr>
          <w:rFonts w:ascii="Verdana" w:hAnsi="Verdana" w:cstheme="minorHAnsi"/>
          <w:sz w:val="18"/>
          <w:szCs w:val="18"/>
          <w:lang w:eastAsia="pl-PL"/>
        </w:rPr>
        <w:t xml:space="preserve">lat przed upływem terminu składania Ofert wykonaliśmy następujące </w:t>
      </w:r>
      <w:r w:rsidR="00B3599D" w:rsidRPr="00A93785">
        <w:rPr>
          <w:rFonts w:ascii="Verdana" w:hAnsi="Verdana" w:cstheme="minorHAnsi"/>
          <w:sz w:val="18"/>
          <w:szCs w:val="18"/>
          <w:lang w:eastAsia="pl-PL"/>
        </w:rPr>
        <w:t>dostawy</w:t>
      </w:r>
      <w:r w:rsidR="00B3599D" w:rsidRPr="004A41B6">
        <w:rPr>
          <w:rFonts w:ascii="Verdana" w:hAnsi="Verdana" w:cstheme="minorHAnsi"/>
          <w:sz w:val="18"/>
          <w:szCs w:val="18"/>
          <w:lang w:eastAsia="pl-PL"/>
        </w:rPr>
        <w:t>:</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624AE0" w14:paraId="5576ABDA" w14:textId="77777777" w:rsidTr="006B0420">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B3599D" w:rsidRPr="006B0420" w:rsidRDefault="00B3599D" w:rsidP="00B3599D">
            <w:pPr>
              <w:jc w:val="center"/>
              <w:rPr>
                <w:rFonts w:ascii="Verdana" w:hAnsi="Verdana" w:cstheme="minorHAnsi"/>
                <w:b/>
                <w:sz w:val="16"/>
                <w:szCs w:val="16"/>
              </w:rPr>
            </w:pPr>
          </w:p>
          <w:p w14:paraId="04A68D99"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B3599D" w:rsidRPr="006B0420" w:rsidRDefault="00B3599D" w:rsidP="00B3599D">
            <w:pPr>
              <w:jc w:val="center"/>
              <w:rPr>
                <w:rFonts w:ascii="Verdana" w:hAnsi="Verdana" w:cstheme="minorHAnsi"/>
                <w:b/>
                <w:sz w:val="16"/>
                <w:szCs w:val="16"/>
              </w:rPr>
            </w:pPr>
          </w:p>
          <w:p w14:paraId="12E38AAE" w14:textId="4F743E9D" w:rsidR="00B3599D" w:rsidRPr="006B0420" w:rsidRDefault="00B3599D" w:rsidP="00B3599D">
            <w:pPr>
              <w:spacing w:line="240" w:lineRule="auto"/>
              <w:jc w:val="center"/>
              <w:rPr>
                <w:rFonts w:ascii="Verdana" w:hAnsi="Verdana" w:cstheme="minorHAnsi"/>
                <w:b/>
                <w:sz w:val="16"/>
                <w:szCs w:val="16"/>
              </w:rPr>
            </w:pPr>
            <w:r w:rsidRPr="006B0420">
              <w:rPr>
                <w:rFonts w:ascii="Verdana" w:hAnsi="Verdana" w:cstheme="minorHAnsi"/>
                <w:b/>
                <w:sz w:val="16"/>
                <w:szCs w:val="16"/>
              </w:rPr>
              <w:t>Przedmiot zamówienia</w:t>
            </w:r>
            <w:r w:rsidR="004A41B6">
              <w:rPr>
                <w:rFonts w:ascii="Verdana" w:hAnsi="Verdana" w:cstheme="minorHAnsi"/>
                <w:b/>
                <w:sz w:val="16"/>
                <w:szCs w:val="16"/>
              </w:rPr>
              <w:t xml:space="preserve"> (dostawy)</w:t>
            </w:r>
            <w:r w:rsidRPr="006B0420">
              <w:rPr>
                <w:rFonts w:ascii="Verdana" w:hAnsi="Verdana" w:cstheme="minorHAnsi"/>
                <w:b/>
                <w:sz w:val="16"/>
                <w:szCs w:val="16"/>
              </w:rPr>
              <w:t xml:space="preserve"> </w:t>
            </w:r>
          </w:p>
          <w:p w14:paraId="3E4C02FD" w14:textId="77777777" w:rsidR="00B3599D" w:rsidRPr="006B0420" w:rsidRDefault="00B3599D" w:rsidP="00B3599D">
            <w:pPr>
              <w:spacing w:line="240" w:lineRule="auto"/>
              <w:jc w:val="center"/>
              <w:rPr>
                <w:rFonts w:ascii="Verdana" w:hAnsi="Verdana" w:cstheme="minorHAnsi"/>
                <w:b/>
                <w:sz w:val="16"/>
                <w:szCs w:val="16"/>
              </w:rPr>
            </w:pPr>
          </w:p>
        </w:tc>
        <w:tc>
          <w:tcPr>
            <w:tcW w:w="1842" w:type="dxa"/>
            <w:vMerge w:val="restart"/>
            <w:tcBorders>
              <w:top w:val="single" w:sz="4" w:space="0" w:color="auto"/>
            </w:tcBorders>
            <w:shd w:val="clear" w:color="auto" w:fill="1A7466"/>
          </w:tcPr>
          <w:p w14:paraId="051B6C38" w14:textId="77777777" w:rsidR="00B3599D" w:rsidRPr="006B0420" w:rsidRDefault="00B3599D" w:rsidP="00B3599D">
            <w:pPr>
              <w:jc w:val="center"/>
              <w:rPr>
                <w:rFonts w:ascii="Verdana" w:hAnsi="Verdana" w:cstheme="minorHAnsi"/>
                <w:b/>
                <w:sz w:val="16"/>
                <w:szCs w:val="16"/>
              </w:rPr>
            </w:pPr>
          </w:p>
          <w:p w14:paraId="08135EB0" w14:textId="64418B79" w:rsidR="00B3599D" w:rsidRPr="006B0420" w:rsidRDefault="00B3599D">
            <w:pPr>
              <w:jc w:val="center"/>
              <w:rPr>
                <w:rFonts w:ascii="Verdana" w:hAnsi="Verdana" w:cstheme="minorHAnsi"/>
                <w:b/>
                <w:sz w:val="16"/>
                <w:szCs w:val="16"/>
              </w:rPr>
            </w:pPr>
            <w:r w:rsidRPr="006B0420">
              <w:rPr>
                <w:rFonts w:ascii="Verdana" w:hAnsi="Verdana" w:cstheme="minorHAnsi"/>
                <w:b/>
                <w:sz w:val="16"/>
                <w:szCs w:val="16"/>
              </w:rPr>
              <w:t xml:space="preserve">Wartość zrealizowanych dostaw </w:t>
            </w:r>
          </w:p>
        </w:tc>
        <w:tc>
          <w:tcPr>
            <w:tcW w:w="3090" w:type="dxa"/>
            <w:gridSpan w:val="2"/>
            <w:tcBorders>
              <w:top w:val="single" w:sz="4" w:space="0" w:color="auto"/>
              <w:bottom w:val="single" w:sz="4" w:space="0" w:color="auto"/>
            </w:tcBorders>
            <w:shd w:val="clear" w:color="auto" w:fill="1A7466"/>
            <w:vAlign w:val="center"/>
          </w:tcPr>
          <w:p w14:paraId="6A243E35" w14:textId="62C307BD" w:rsidR="00B3599D" w:rsidRPr="006B0420" w:rsidRDefault="00B3599D">
            <w:pPr>
              <w:jc w:val="center"/>
              <w:rPr>
                <w:rFonts w:ascii="Verdana" w:hAnsi="Verdana" w:cstheme="minorHAnsi"/>
                <w:b/>
                <w:sz w:val="16"/>
                <w:szCs w:val="16"/>
              </w:rPr>
            </w:pPr>
            <w:r w:rsidRPr="006B0420">
              <w:rPr>
                <w:rFonts w:ascii="Verdana" w:hAnsi="Verdana" w:cstheme="minorHAnsi"/>
                <w:b/>
                <w:sz w:val="16"/>
                <w:szCs w:val="16"/>
              </w:rPr>
              <w:t xml:space="preserve">Termin realizacji </w:t>
            </w:r>
            <w:r w:rsidRPr="00A93785">
              <w:rPr>
                <w:rFonts w:ascii="Verdana" w:hAnsi="Verdana" w:cstheme="minorHAnsi"/>
                <w:b/>
                <w:sz w:val="16"/>
                <w:szCs w:val="16"/>
              </w:rPr>
              <w:t>dostawy</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6B0420" w:rsidRDefault="00B3599D"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B3599D" w:rsidRPr="006B0420" w:rsidRDefault="00B3599D"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w:t>
            </w:r>
            <w:r w:rsidR="000F3AAE" w:rsidRPr="006B0420">
              <w:rPr>
                <w:rFonts w:ascii="Verdana" w:hAnsi="Verdana" w:cstheme="minorHAnsi"/>
                <w:b/>
                <w:sz w:val="16"/>
                <w:szCs w:val="16"/>
                <w:lang w:eastAsia="pl-PL"/>
              </w:rPr>
              <w:t xml:space="preserve"> z adresem i </w:t>
            </w:r>
            <w:r w:rsidRPr="006B0420">
              <w:rPr>
                <w:rFonts w:ascii="Verdana" w:hAnsi="Verdana" w:cstheme="minorHAnsi"/>
                <w:b/>
                <w:sz w:val="16"/>
                <w:szCs w:val="16"/>
                <w:lang w:eastAsia="pl-PL"/>
              </w:rPr>
              <w:t>nr telefonu)</w:t>
            </w:r>
          </w:p>
        </w:tc>
      </w:tr>
      <w:tr w:rsidR="00B3599D" w:rsidRPr="00624AE0" w14:paraId="6782B4CA" w14:textId="77777777" w:rsidTr="00A93785">
        <w:trPr>
          <w:cantSplit/>
          <w:trHeight w:val="504"/>
          <w:tblHeader/>
        </w:trPr>
        <w:tc>
          <w:tcPr>
            <w:tcW w:w="597" w:type="dxa"/>
            <w:vMerge/>
            <w:tcBorders>
              <w:left w:val="single" w:sz="4" w:space="0" w:color="auto"/>
            </w:tcBorders>
            <w:shd w:val="clear" w:color="auto" w:fill="00B050"/>
            <w:vAlign w:val="center"/>
          </w:tcPr>
          <w:p w14:paraId="44ABAE26" w14:textId="77777777" w:rsidR="00B3599D" w:rsidRPr="006B0420" w:rsidRDefault="00B3599D" w:rsidP="00B3599D">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6B0420" w:rsidRDefault="00B3599D" w:rsidP="00B3599D">
            <w:pPr>
              <w:jc w:val="center"/>
              <w:rPr>
                <w:rFonts w:ascii="Verdana" w:hAnsi="Verdana" w:cstheme="minorHAnsi"/>
                <w:b/>
                <w:sz w:val="16"/>
                <w:szCs w:val="16"/>
              </w:rPr>
            </w:pPr>
          </w:p>
        </w:tc>
        <w:tc>
          <w:tcPr>
            <w:tcW w:w="1842" w:type="dxa"/>
            <w:vMerge/>
            <w:shd w:val="clear" w:color="auto" w:fill="00B050"/>
          </w:tcPr>
          <w:p w14:paraId="2F8BD42E" w14:textId="77777777" w:rsidR="00B3599D" w:rsidRPr="006B0420" w:rsidRDefault="00B3599D" w:rsidP="00B3599D">
            <w:pPr>
              <w:jc w:val="center"/>
              <w:rPr>
                <w:rFonts w:ascii="Verdana" w:hAnsi="Verdana" w:cstheme="minorHAnsi"/>
                <w:b/>
                <w:sz w:val="16"/>
                <w:szCs w:val="16"/>
              </w:rPr>
            </w:pPr>
          </w:p>
        </w:tc>
        <w:tc>
          <w:tcPr>
            <w:tcW w:w="1531" w:type="dxa"/>
            <w:tcBorders>
              <w:top w:val="nil"/>
              <w:bottom w:val="single" w:sz="4" w:space="0" w:color="auto"/>
            </w:tcBorders>
            <w:shd w:val="clear" w:color="auto" w:fill="1A7466"/>
            <w:vAlign w:val="center"/>
          </w:tcPr>
          <w:p w14:paraId="2257C327"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B3599D" w:rsidRPr="006B0420" w:rsidRDefault="00C0114B" w:rsidP="00B3599D">
            <w:pPr>
              <w:jc w:val="center"/>
              <w:rPr>
                <w:rFonts w:ascii="Verdana" w:hAnsi="Verdana" w:cstheme="minorHAnsi"/>
                <w:b/>
                <w:sz w:val="16"/>
                <w:szCs w:val="16"/>
              </w:rPr>
            </w:pPr>
            <w:proofErr w:type="gramStart"/>
            <w:r>
              <w:rPr>
                <w:rFonts w:ascii="Verdana" w:hAnsi="Verdana" w:cstheme="minorHAnsi"/>
                <w:b/>
                <w:sz w:val="16"/>
                <w:szCs w:val="16"/>
              </w:rPr>
              <w:t>r</w:t>
            </w:r>
            <w:r w:rsidR="00B3599D" w:rsidRPr="006B0420">
              <w:rPr>
                <w:rFonts w:ascii="Verdana" w:hAnsi="Verdana" w:cstheme="minorHAnsi"/>
                <w:b/>
                <w:sz w:val="16"/>
                <w:szCs w:val="16"/>
              </w:rPr>
              <w:t>ozpoczęcia</w:t>
            </w:r>
            <w:proofErr w:type="gramEnd"/>
          </w:p>
        </w:tc>
        <w:tc>
          <w:tcPr>
            <w:tcW w:w="1559" w:type="dxa"/>
            <w:tcBorders>
              <w:top w:val="nil"/>
              <w:bottom w:val="single" w:sz="4" w:space="0" w:color="auto"/>
              <w:right w:val="single" w:sz="4" w:space="0" w:color="auto"/>
            </w:tcBorders>
            <w:shd w:val="clear" w:color="auto" w:fill="1A7466"/>
            <w:vAlign w:val="center"/>
          </w:tcPr>
          <w:p w14:paraId="71C4B5B4"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B3599D" w:rsidRPr="006B0420" w:rsidRDefault="00B3599D" w:rsidP="00B3599D">
            <w:pPr>
              <w:jc w:val="center"/>
              <w:rPr>
                <w:rFonts w:ascii="Verdana" w:hAnsi="Verdana" w:cstheme="minorHAnsi"/>
                <w:b/>
                <w:sz w:val="16"/>
                <w:szCs w:val="16"/>
              </w:rPr>
            </w:pPr>
            <w:proofErr w:type="gramStart"/>
            <w:r w:rsidRPr="006B0420">
              <w:rPr>
                <w:rFonts w:ascii="Verdana" w:hAnsi="Verdana" w:cstheme="minorHAnsi"/>
                <w:b/>
                <w:sz w:val="16"/>
                <w:szCs w:val="16"/>
              </w:rPr>
              <w:t>zakończenia</w:t>
            </w:r>
            <w:proofErr w:type="gramEnd"/>
          </w:p>
        </w:tc>
        <w:tc>
          <w:tcPr>
            <w:tcW w:w="2580" w:type="dxa"/>
            <w:vMerge/>
            <w:tcBorders>
              <w:left w:val="single" w:sz="4" w:space="0" w:color="auto"/>
              <w:bottom w:val="single" w:sz="4" w:space="0" w:color="auto"/>
              <w:right w:val="single" w:sz="4" w:space="0" w:color="auto"/>
            </w:tcBorders>
            <w:shd w:val="clear" w:color="auto" w:fill="00B050"/>
          </w:tcPr>
          <w:p w14:paraId="7E6799C2" w14:textId="77777777" w:rsidR="00B3599D" w:rsidRPr="006B0420" w:rsidRDefault="00B3599D" w:rsidP="00B3599D">
            <w:pPr>
              <w:jc w:val="center"/>
              <w:rPr>
                <w:rFonts w:ascii="Verdana" w:hAnsi="Verdana" w:cstheme="minorHAnsi"/>
                <w:sz w:val="16"/>
                <w:szCs w:val="16"/>
              </w:rPr>
            </w:pPr>
          </w:p>
        </w:tc>
      </w:tr>
      <w:tr w:rsidR="00B3599D" w:rsidRPr="00624AE0" w14:paraId="2793A6BC" w14:textId="77777777" w:rsidTr="00A93785">
        <w:trPr>
          <w:trHeight w:val="443"/>
        </w:trPr>
        <w:tc>
          <w:tcPr>
            <w:tcW w:w="597" w:type="dxa"/>
          </w:tcPr>
          <w:p w14:paraId="1C5E9967" w14:textId="77777777" w:rsidR="00B3599D" w:rsidRPr="006B0420" w:rsidRDefault="00B3599D"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742FCD18" w14:textId="77777777" w:rsidR="00B3599D" w:rsidRPr="006B0420" w:rsidRDefault="00B3599D" w:rsidP="00B3599D">
            <w:pPr>
              <w:spacing w:before="120"/>
              <w:rPr>
                <w:rFonts w:ascii="Verdana" w:hAnsi="Verdana" w:cstheme="minorHAnsi"/>
                <w:sz w:val="16"/>
                <w:szCs w:val="16"/>
              </w:rPr>
            </w:pPr>
          </w:p>
        </w:tc>
        <w:tc>
          <w:tcPr>
            <w:tcW w:w="1842" w:type="dxa"/>
            <w:tcBorders>
              <w:right w:val="single" w:sz="4" w:space="0" w:color="auto"/>
            </w:tcBorders>
          </w:tcPr>
          <w:p w14:paraId="68DC1943" w14:textId="77777777" w:rsidR="00B3599D" w:rsidRPr="006B0420" w:rsidRDefault="00B3599D" w:rsidP="00B3599D">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tcPr>
          <w:p w14:paraId="5EC20FCE" w14:textId="77777777" w:rsidR="00B3599D" w:rsidRPr="006B0420" w:rsidRDefault="00B3599D" w:rsidP="00B3599D">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tcPr>
          <w:p w14:paraId="55E54453" w14:textId="77777777" w:rsidR="00B3599D" w:rsidRPr="006B0420" w:rsidRDefault="00B3599D" w:rsidP="00B3599D">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577B12F8" w14:textId="77777777" w:rsidR="00B3599D" w:rsidRPr="006B0420" w:rsidRDefault="00B3599D" w:rsidP="00B3599D">
            <w:pPr>
              <w:spacing w:before="120"/>
              <w:rPr>
                <w:rFonts w:ascii="Verdana" w:hAnsi="Verdana" w:cstheme="minorHAnsi"/>
                <w:sz w:val="16"/>
                <w:szCs w:val="16"/>
              </w:rPr>
            </w:pPr>
          </w:p>
        </w:tc>
      </w:tr>
      <w:tr w:rsidR="009F482A" w:rsidRPr="00624AE0" w14:paraId="098B1BA2" w14:textId="77777777" w:rsidTr="00A93785">
        <w:trPr>
          <w:trHeight w:val="443"/>
        </w:trPr>
        <w:tc>
          <w:tcPr>
            <w:tcW w:w="597" w:type="dxa"/>
          </w:tcPr>
          <w:p w14:paraId="24B3BCE8" w14:textId="77777777" w:rsidR="009F482A" w:rsidRPr="006B0420" w:rsidRDefault="009F482A"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1E62CD5A" w14:textId="77777777" w:rsidR="009F482A" w:rsidRPr="006B0420" w:rsidRDefault="009F482A" w:rsidP="00B3599D">
            <w:pPr>
              <w:spacing w:before="120"/>
              <w:rPr>
                <w:rFonts w:ascii="Verdana" w:hAnsi="Verdana" w:cstheme="minorHAnsi"/>
                <w:sz w:val="16"/>
                <w:szCs w:val="16"/>
              </w:rPr>
            </w:pPr>
          </w:p>
        </w:tc>
        <w:tc>
          <w:tcPr>
            <w:tcW w:w="1842" w:type="dxa"/>
          </w:tcPr>
          <w:p w14:paraId="4F6CAA98" w14:textId="77777777" w:rsidR="009F482A" w:rsidRPr="006B0420" w:rsidRDefault="009F482A" w:rsidP="00B3599D">
            <w:pPr>
              <w:spacing w:before="120"/>
              <w:rPr>
                <w:rFonts w:ascii="Verdana" w:hAnsi="Verdana" w:cstheme="minorHAnsi"/>
                <w:sz w:val="16"/>
                <w:szCs w:val="16"/>
              </w:rPr>
            </w:pPr>
          </w:p>
        </w:tc>
        <w:tc>
          <w:tcPr>
            <w:tcW w:w="1531" w:type="dxa"/>
            <w:tcBorders>
              <w:top w:val="single" w:sz="4" w:space="0" w:color="auto"/>
            </w:tcBorders>
          </w:tcPr>
          <w:p w14:paraId="16D96C34" w14:textId="77777777" w:rsidR="009F482A" w:rsidRPr="006B0420" w:rsidRDefault="009F482A" w:rsidP="00B3599D">
            <w:pPr>
              <w:spacing w:before="120"/>
              <w:rPr>
                <w:rFonts w:ascii="Verdana" w:hAnsi="Verdana" w:cstheme="minorHAnsi"/>
                <w:sz w:val="16"/>
                <w:szCs w:val="16"/>
              </w:rPr>
            </w:pPr>
          </w:p>
        </w:tc>
        <w:tc>
          <w:tcPr>
            <w:tcW w:w="1559" w:type="dxa"/>
            <w:tcBorders>
              <w:top w:val="single" w:sz="4" w:space="0" w:color="auto"/>
              <w:right w:val="single" w:sz="4" w:space="0" w:color="auto"/>
            </w:tcBorders>
          </w:tcPr>
          <w:p w14:paraId="2E18B858" w14:textId="77777777" w:rsidR="009F482A" w:rsidRPr="006B0420" w:rsidRDefault="009F482A" w:rsidP="00B3599D">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0564DD51" w14:textId="77777777" w:rsidR="009F482A" w:rsidRPr="006B0420" w:rsidRDefault="009F482A"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21" w:name="_Toc515896307"/>
      <w:bookmarkStart w:id="22" w:name="_Toc122344848"/>
      <w:r w:rsidRPr="006B0420">
        <w:rPr>
          <w:rFonts w:ascii="Verdana" w:hAnsi="Verdana" w:cstheme="minorHAnsi"/>
          <w:sz w:val="18"/>
          <w:szCs w:val="18"/>
        </w:rPr>
        <w:t>UWAGA: Należy dostosować ilość wierszy do ilości wykazywanych zadań</w:t>
      </w:r>
      <w:bookmarkEnd w:id="21"/>
      <w:bookmarkEnd w:id="22"/>
    </w:p>
    <w:p w14:paraId="7DD45A55" w14:textId="77777777"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proofErr w:type="gramStart"/>
      <w:r w:rsidRPr="006B0420">
        <w:rPr>
          <w:rFonts w:ascii="Verdana" w:hAnsi="Verdana" w:cstheme="minorHAnsi"/>
          <w:b/>
          <w:sz w:val="16"/>
          <w:szCs w:val="16"/>
        </w:rPr>
        <w:t>podpis</w:t>
      </w:r>
      <w:proofErr w:type="gramEnd"/>
      <w:r w:rsidRPr="006B0420">
        <w:rPr>
          <w:rFonts w:ascii="Verdana" w:hAnsi="Verdana" w:cstheme="minorHAnsi"/>
          <w:b/>
          <w:sz w:val="16"/>
          <w:szCs w:val="16"/>
        </w:rPr>
        <w:t xml:space="preserve"> osoby uprawnionej/ osób uprawnionych do składania oświadczeń woli w imieniu Wykonawcy </w:t>
      </w:r>
    </w:p>
    <w:p w14:paraId="714A9B47" w14:textId="77777777" w:rsidR="00D7603F" w:rsidRPr="00CA696C" w:rsidRDefault="00D7603F">
      <w:pPr>
        <w:spacing w:line="240" w:lineRule="auto"/>
        <w:ind w:left="5398" w:right="68"/>
        <w:jc w:val="center"/>
        <w:rPr>
          <w:rFonts w:ascii="Verdana" w:hAnsi="Verdana" w:cstheme="minorHAnsi"/>
          <w:i/>
          <w:sz w:val="20"/>
        </w:rPr>
      </w:pPr>
    </w:p>
    <w:sectPr w:rsidR="00D7603F" w:rsidRPr="00CA696C"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868848" w16cid:durableId="2BC70714"/>
  <w16cid:commentId w16cid:paraId="15EDA748" w16cid:durableId="2BC70715"/>
  <w16cid:commentId w16cid:paraId="6601B5E8" w16cid:durableId="2BC70716"/>
  <w16cid:commentId w16cid:paraId="0A443E93" w16cid:durableId="2BC70717"/>
  <w16cid:commentId w16cid:paraId="29A9AD15" w16cid:durableId="2BC70718"/>
  <w16cid:commentId w16cid:paraId="7CA1FDFB" w16cid:durableId="2BC70719"/>
  <w16cid:commentId w16cid:paraId="4270FA35" w16cid:durableId="2BC7071A"/>
  <w16cid:commentId w16cid:paraId="6CC84A19" w16cid:durableId="2BC7071B"/>
  <w16cid:commentId w16cid:paraId="033B881E" w16cid:durableId="2BC7071C"/>
  <w16cid:commentId w16cid:paraId="1595FB86" w16cid:durableId="2BC7071D"/>
  <w16cid:commentId w16cid:paraId="6DDC2C6D" w16cid:durableId="2BC7071E"/>
  <w16cid:commentId w16cid:paraId="6DA74703" w16cid:durableId="2BC7071F"/>
  <w16cid:commentId w16cid:paraId="5D3694D3" w16cid:durableId="2BC70720"/>
  <w16cid:commentId w16cid:paraId="17BFED57" w16cid:durableId="2BC70721"/>
  <w16cid:commentId w16cid:paraId="11F83E5E" w16cid:durableId="2BC70722"/>
  <w16cid:commentId w16cid:paraId="47C27668" w16cid:durableId="2BC70723"/>
  <w16cid:commentId w16cid:paraId="7B7D5C35" w16cid:durableId="2BC70724"/>
  <w16cid:commentId w16cid:paraId="7999DD6B" w16cid:durableId="2BC70725"/>
  <w16cid:commentId w16cid:paraId="13476913" w16cid:durableId="2BC70726"/>
  <w16cid:commentId w16cid:paraId="4056C403" w16cid:durableId="2BC70727"/>
  <w16cid:commentId w16cid:paraId="3596AF48" w16cid:durableId="2BC70728"/>
  <w16cid:commentId w16cid:paraId="26527298" w16cid:durableId="2BC70729"/>
  <w16cid:commentId w16cid:paraId="70CF2B87" w16cid:durableId="2BC7072A"/>
  <w16cid:commentId w16cid:paraId="0E1DCDDB" w16cid:durableId="2BC7072B"/>
  <w16cid:commentId w16cid:paraId="56C5DA18" w16cid:durableId="2BC7072C"/>
  <w16cid:commentId w16cid:paraId="2F9A3250" w16cid:durableId="2BC7072D"/>
  <w16cid:commentId w16cid:paraId="3CC4776E" w16cid:durableId="2BC7072E"/>
  <w16cid:commentId w16cid:paraId="0253263B" w16cid:durableId="2BC7072F"/>
  <w16cid:commentId w16cid:paraId="58268051" w16cid:durableId="2BC70730"/>
  <w16cid:commentId w16cid:paraId="3C1BC5E7" w16cid:durableId="2BC70731"/>
  <w16cid:commentId w16cid:paraId="58157698" w16cid:durableId="2BC70732"/>
  <w16cid:commentId w16cid:paraId="0B26F231" w16cid:durableId="2BC70733"/>
  <w16cid:commentId w16cid:paraId="1F1C5911" w16cid:durableId="2BC70734"/>
  <w16cid:commentId w16cid:paraId="7CACEBE1" w16cid:durableId="2BC70735"/>
  <w16cid:commentId w16cid:paraId="1D91A224" w16cid:durableId="2BC70736"/>
  <w16cid:commentId w16cid:paraId="0C540DE6" w16cid:durableId="2BC70737"/>
  <w16cid:commentId w16cid:paraId="4D54CD69" w16cid:durableId="2BC70738"/>
  <w16cid:commentId w16cid:paraId="48CEF4F1" w16cid:durableId="2BC70739"/>
  <w16cid:commentId w16cid:paraId="10782A55" w16cid:durableId="2BC7073A"/>
  <w16cid:commentId w16cid:paraId="36CB87AF" w16cid:durableId="2BC7073B"/>
  <w16cid:commentId w16cid:paraId="6CFCACA8" w16cid:durableId="2BC7073C"/>
  <w16cid:commentId w16cid:paraId="2BB637EA" w16cid:durableId="2BC7073D"/>
  <w16cid:commentId w16cid:paraId="5FA528EC" w16cid:durableId="2BC7073E"/>
  <w16cid:commentId w16cid:paraId="51BB52E7" w16cid:durableId="2BC7073F"/>
  <w16cid:commentId w16cid:paraId="3EA31D49" w16cid:durableId="2BC70740"/>
  <w16cid:commentId w16cid:paraId="42827EE1" w16cid:durableId="2BC70741"/>
  <w16cid:commentId w16cid:paraId="11354A43" w16cid:durableId="2BC70742"/>
  <w16cid:commentId w16cid:paraId="51CA0621" w16cid:durableId="2BC70743"/>
  <w16cid:commentId w16cid:paraId="225A2BAA" w16cid:durableId="2BC70744"/>
  <w16cid:commentId w16cid:paraId="74212BDA" w16cid:durableId="2BC70745"/>
  <w16cid:commentId w16cid:paraId="254F92FD" w16cid:durableId="2BC70746"/>
  <w16cid:commentId w16cid:paraId="116F18D4" w16cid:durableId="2BC70747"/>
  <w16cid:commentId w16cid:paraId="1D9040E6" w16cid:durableId="2BC70748"/>
  <w16cid:commentId w16cid:paraId="6E18324A" w16cid:durableId="2BC70749"/>
  <w16cid:commentId w16cid:paraId="03074536" w16cid:durableId="2BC7074A"/>
  <w16cid:commentId w16cid:paraId="6EDA0F84" w16cid:durableId="2BC7074B"/>
  <w16cid:commentId w16cid:paraId="47FCA902" w16cid:durableId="2BC7074C"/>
  <w16cid:commentId w16cid:paraId="314E2058" w16cid:durableId="2BC7074D"/>
  <w16cid:commentId w16cid:paraId="5C1E3DC6" w16cid:durableId="2BC7074E"/>
  <w16cid:commentId w16cid:paraId="6B02D3D1" w16cid:durableId="2BC7074F"/>
  <w16cid:commentId w16cid:paraId="21FE4612" w16cid:durableId="2BC70750"/>
  <w16cid:commentId w16cid:paraId="3430A2A3" w16cid:durableId="2BC70751"/>
  <w16cid:commentId w16cid:paraId="57F79C33" w16cid:durableId="2BC70752"/>
  <w16cid:commentId w16cid:paraId="24BAED8B" w16cid:durableId="2BC70753"/>
  <w16cid:commentId w16cid:paraId="6027C5B5" w16cid:durableId="2BC70754"/>
  <w16cid:commentId w16cid:paraId="71D8E309" w16cid:durableId="2BC70755"/>
  <w16cid:commentId w16cid:paraId="239161F1" w16cid:durableId="2BC70756"/>
  <w16cid:commentId w16cid:paraId="343924E8" w16cid:durableId="2BC70757"/>
  <w16cid:commentId w16cid:paraId="34F0EC43" w16cid:durableId="2BC70758"/>
  <w16cid:commentId w16cid:paraId="769E638E" w16cid:durableId="2BC70759"/>
  <w16cid:commentId w16cid:paraId="19A48821" w16cid:durableId="2BC7075A"/>
  <w16cid:commentId w16cid:paraId="18BC642C" w16cid:durableId="2BC7075B"/>
  <w16cid:commentId w16cid:paraId="7EC1BB68" w16cid:durableId="2BC7075C"/>
  <w16cid:commentId w16cid:paraId="4A31D7C0" w16cid:durableId="2BC7075D"/>
  <w16cid:commentId w16cid:paraId="74C482A4" w16cid:durableId="2BC7075E"/>
  <w16cid:commentId w16cid:paraId="28940C3C" w16cid:durableId="2BC7075F"/>
  <w16cid:commentId w16cid:paraId="4C0B878F" w16cid:durableId="2BC70760"/>
  <w16cid:commentId w16cid:paraId="0C5F8D16" w16cid:durableId="2BC70761"/>
  <w16cid:commentId w16cid:paraId="6B71220F" w16cid:durableId="2BC70762"/>
  <w16cid:commentId w16cid:paraId="79496680" w16cid:durableId="2BC70763"/>
  <w16cid:commentId w16cid:paraId="0FEE4566" w16cid:durableId="2BC70764"/>
  <w16cid:commentId w16cid:paraId="679E6197" w16cid:durableId="2BC70765"/>
  <w16cid:commentId w16cid:paraId="42E90823" w16cid:durableId="2BC70766"/>
  <w16cid:commentId w16cid:paraId="6D6E55ED" w16cid:durableId="2BC70767"/>
  <w16cid:commentId w16cid:paraId="00E9F565" w16cid:durableId="2BC70768"/>
  <w16cid:commentId w16cid:paraId="024F4031" w16cid:durableId="2BC70769"/>
  <w16cid:commentId w16cid:paraId="2A77CC87" w16cid:durableId="2BC7076A"/>
  <w16cid:commentId w16cid:paraId="75312DAE" w16cid:durableId="2BC7076B"/>
  <w16cid:commentId w16cid:paraId="5CCD8BA9" w16cid:durableId="2BC7076C"/>
  <w16cid:commentId w16cid:paraId="530154AA" w16cid:durableId="2BC7076D"/>
  <w16cid:commentId w16cid:paraId="3345B0C1" w16cid:durableId="2BC7076E"/>
  <w16cid:commentId w16cid:paraId="1AF5C897" w16cid:durableId="2BC7076F"/>
  <w16cid:commentId w16cid:paraId="311D9516" w16cid:durableId="2BC70770"/>
  <w16cid:commentId w16cid:paraId="77E88E31" w16cid:durableId="2BC70771"/>
  <w16cid:commentId w16cid:paraId="56ED3A64" w16cid:durableId="2BC70772"/>
  <w16cid:commentId w16cid:paraId="47F0184D" w16cid:durableId="2BC70773"/>
  <w16cid:commentId w16cid:paraId="43AEC143" w16cid:durableId="2BC70774"/>
  <w16cid:commentId w16cid:paraId="48BC47AB" w16cid:durableId="2BC70775"/>
  <w16cid:commentId w16cid:paraId="34262F0B" w16cid:durableId="2BC70776"/>
  <w16cid:commentId w16cid:paraId="745943F5" w16cid:durableId="2BC70777"/>
  <w16cid:commentId w16cid:paraId="68B6DB18" w16cid:durableId="2BC70778"/>
  <w16cid:commentId w16cid:paraId="54810C2C" w16cid:durableId="2BC70779"/>
  <w16cid:commentId w16cid:paraId="06459ECE" w16cid:durableId="2BC7077A"/>
  <w16cid:commentId w16cid:paraId="31BB7F4E" w16cid:durableId="2BC7077B"/>
  <w16cid:commentId w16cid:paraId="77FF2374" w16cid:durableId="2BC7077C"/>
  <w16cid:commentId w16cid:paraId="16486B6E" w16cid:durableId="2BC7077D"/>
  <w16cid:commentId w16cid:paraId="4FF35C53" w16cid:durableId="2BC7077E"/>
  <w16cid:commentId w16cid:paraId="45FE0A77" w16cid:durableId="2BC7077F"/>
  <w16cid:commentId w16cid:paraId="757AB953" w16cid:durableId="2BC70780"/>
  <w16cid:commentId w16cid:paraId="14AF966F" w16cid:durableId="2BC70781"/>
  <w16cid:commentId w16cid:paraId="70C3E9E3" w16cid:durableId="2BC70782"/>
  <w16cid:commentId w16cid:paraId="35D3F273" w16cid:durableId="2BC70783"/>
  <w16cid:commentId w16cid:paraId="259D484C" w16cid:durableId="2BC70784"/>
  <w16cid:commentId w16cid:paraId="0A9863D5" w16cid:durableId="2BC70785"/>
  <w16cid:commentId w16cid:paraId="480CD5D2" w16cid:durableId="2BC70786"/>
  <w16cid:commentId w16cid:paraId="32DAB5AD" w16cid:durableId="2BC70787"/>
  <w16cid:commentId w16cid:paraId="248C35D2" w16cid:durableId="2BC70788"/>
  <w16cid:commentId w16cid:paraId="34E9451E" w16cid:durableId="2BC70789"/>
  <w16cid:commentId w16cid:paraId="5A81299A" w16cid:durableId="2BC7078A"/>
  <w16cid:commentId w16cid:paraId="65B36B58" w16cid:durableId="2BC7078B"/>
  <w16cid:commentId w16cid:paraId="0784E65C" w16cid:durableId="2BC7078C"/>
  <w16cid:commentId w16cid:paraId="32F9A7ED" w16cid:durableId="2BC7078D"/>
  <w16cid:commentId w16cid:paraId="1086014F" w16cid:durableId="2BC7078E"/>
  <w16cid:commentId w16cid:paraId="54711C8B" w16cid:durableId="2BC7078F"/>
  <w16cid:commentId w16cid:paraId="7FECFBC7" w16cid:durableId="2BC70790"/>
  <w16cid:commentId w16cid:paraId="0D386317" w16cid:durableId="2BC70791"/>
  <w16cid:commentId w16cid:paraId="4183F775" w16cid:durableId="2BC70792"/>
  <w16cid:commentId w16cid:paraId="530E77FA" w16cid:durableId="2BC70793"/>
  <w16cid:commentId w16cid:paraId="7F93CCB2" w16cid:durableId="2BC709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5D4C0" w14:textId="77777777" w:rsidR="00881BD3" w:rsidRDefault="00881BD3">
      <w:r>
        <w:separator/>
      </w:r>
    </w:p>
  </w:endnote>
  <w:endnote w:type="continuationSeparator" w:id="0">
    <w:p w14:paraId="43BB5ADC" w14:textId="77777777" w:rsidR="00881BD3" w:rsidRDefault="00881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B7F7F" w14:textId="7A36ECC3" w:rsidR="00881BD3" w:rsidRPr="00F92A28" w:rsidRDefault="00881BD3" w:rsidP="00F92A28">
    <w:pPr>
      <w:pStyle w:val="Nagwek"/>
      <w:spacing w:line="240" w:lineRule="auto"/>
      <w:rPr>
        <w:rFonts w:ascii="Calibri" w:hAnsi="Calibri"/>
        <w:b/>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33568" w14:textId="77777777" w:rsidR="00881BD3" w:rsidRDefault="00881BD3">
      <w:r>
        <w:separator/>
      </w:r>
    </w:p>
  </w:footnote>
  <w:footnote w:type="continuationSeparator" w:id="0">
    <w:p w14:paraId="12691E1E" w14:textId="77777777" w:rsidR="00881BD3" w:rsidRDefault="00881BD3">
      <w:r>
        <w:continuationSeparator/>
      </w:r>
    </w:p>
  </w:footnote>
  <w:footnote w:id="1">
    <w:p w14:paraId="76090856" w14:textId="77777777" w:rsidR="00881BD3" w:rsidRPr="006B0420" w:rsidRDefault="00881BD3"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881BD3" w:rsidRPr="00D32BD3" w:rsidDel="00900F4B" w:rsidRDefault="00881BD3" w:rsidP="0042031F">
      <w:pPr>
        <w:pStyle w:val="Tekstprzypisudolnego"/>
        <w:rPr>
          <w:del w:id="2" w:author="Autor"/>
          <w:rFonts w:ascii="Verdana" w:hAnsi="Verdana" w:cstheme="minorHAnsi"/>
          <w:sz w:val="14"/>
          <w:szCs w:val="14"/>
          <w:rPrChange w:id="3" w:author="Autor">
            <w:rPr>
              <w:del w:id="4"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881BD3" w:rsidRPr="006B0420" w:rsidRDefault="00881BD3"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881BD3" w:rsidRPr="006B0420" w:rsidRDefault="00881BD3"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t>
      </w:r>
      <w:proofErr w:type="gramStart"/>
      <w:r w:rsidRPr="006B0420">
        <w:rPr>
          <w:rFonts w:ascii="Verdana" w:eastAsiaTheme="minorHAnsi" w:hAnsi="Verdana" w:cstheme="minorHAnsi"/>
          <w:sz w:val="14"/>
          <w:szCs w:val="14"/>
          <w:lang w:eastAsia="en-US"/>
        </w:rPr>
        <w:t>warunki:  zatrudniał</w:t>
      </w:r>
      <w:proofErr w:type="gramEnd"/>
      <w:r w:rsidRPr="006B0420">
        <w:rPr>
          <w:rFonts w:ascii="Verdana" w:eastAsiaTheme="minorHAnsi" w:hAnsi="Verdana" w:cstheme="minorHAnsi"/>
          <w:sz w:val="14"/>
          <w:szCs w:val="14"/>
          <w:lang w:eastAsia="en-US"/>
        </w:rPr>
        <w:t xml:space="preserve">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881BD3" w:rsidRPr="006B0420" w:rsidRDefault="00881BD3"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w:t>
      </w:r>
      <w:proofErr w:type="gramStart"/>
      <w:r w:rsidRPr="006B0420">
        <w:rPr>
          <w:rFonts w:ascii="Verdana" w:eastAsiaTheme="minorHAnsi" w:hAnsi="Verdana" w:cstheme="minorHAnsi"/>
          <w:sz w:val="14"/>
          <w:szCs w:val="14"/>
        </w:rPr>
        <w:t>oraz  osiągnął</w:t>
      </w:r>
      <w:proofErr w:type="gramEnd"/>
      <w:r w:rsidRPr="006B0420">
        <w:rPr>
          <w:rFonts w:ascii="Verdana" w:eastAsiaTheme="minorHAnsi" w:hAnsi="Verdana" w:cstheme="minorHAnsi"/>
          <w:sz w:val="14"/>
          <w:szCs w:val="14"/>
        </w:rPr>
        <w:t xml:space="preserve">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881BD3" w:rsidRPr="006B0420" w:rsidRDefault="00881BD3" w:rsidP="003F6267">
      <w:pPr>
        <w:autoSpaceDE w:val="0"/>
        <w:autoSpaceDN w:val="0"/>
        <w:adjustRightInd w:val="0"/>
        <w:spacing w:line="240" w:lineRule="auto"/>
        <w:rPr>
          <w:rFonts w:ascii="Verdana" w:hAnsi="Verdana" w:cstheme="minorHAnsi"/>
          <w:sz w:val="14"/>
          <w:szCs w:val="14"/>
        </w:rPr>
      </w:pPr>
      <w:proofErr w:type="gramStart"/>
      <w:r w:rsidRPr="006B0420">
        <w:rPr>
          <w:rFonts w:ascii="Verdana" w:eastAsiaTheme="minorHAnsi" w:hAnsi="Verdana" w:cstheme="minorHAnsi"/>
          <w:sz w:val="14"/>
          <w:szCs w:val="14"/>
        </w:rPr>
        <w:t>średni</w:t>
      </w:r>
      <w:proofErr w:type="gramEnd"/>
      <w:r w:rsidRPr="006B0420">
        <w:rPr>
          <w:rFonts w:ascii="Verdana" w:eastAsiaTheme="minorHAnsi" w:hAnsi="Verdana" w:cstheme="minorHAnsi"/>
          <w:sz w:val="14"/>
          <w:szCs w:val="14"/>
        </w:rPr>
        <w:t xml:space="preserve">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881BD3" w:rsidRPr="006B0420" w:rsidRDefault="00881BD3"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xml:space="preserve">- </w:t>
      </w:r>
      <w:proofErr w:type="gramStart"/>
      <w:r w:rsidRPr="006B0420">
        <w:rPr>
          <w:rFonts w:ascii="Verdana" w:hAnsi="Verdana" w:cstheme="minorHAnsi"/>
          <w:sz w:val="14"/>
          <w:szCs w:val="14"/>
        </w:rPr>
        <w:t>brak</w:t>
      </w:r>
      <w:proofErr w:type="gramEnd"/>
      <w:r w:rsidRPr="006B0420">
        <w:rPr>
          <w:rFonts w:ascii="Verdana" w:hAnsi="Verdana" w:cstheme="minorHAnsi"/>
          <w:sz w:val="14"/>
          <w:szCs w:val="14"/>
        </w:rPr>
        <w:t xml:space="preserve"> skreślenia oznacza, że Wykonawca przy realizacji zamówienia nie będzie korzystać z podwykonawców.</w:t>
      </w:r>
    </w:p>
  </w:footnote>
  <w:footnote w:id="6">
    <w:p w14:paraId="1B468636" w14:textId="77777777" w:rsidR="00881BD3" w:rsidRPr="006B0420" w:rsidRDefault="00881BD3"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881BD3" w:rsidRPr="00D32BD3" w:rsidRDefault="00881BD3"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881BD3" w:rsidRPr="006B0420" w:rsidRDefault="00881BD3"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 w:id="8">
    <w:p w14:paraId="7EE0383F" w14:textId="5CDCCB82" w:rsidR="00881BD3" w:rsidRPr="006B0420" w:rsidRDefault="00881BD3" w:rsidP="00F65191">
      <w:pPr>
        <w:pStyle w:val="Tekstprzypisudolnego"/>
        <w:ind w:left="284" w:hanging="284"/>
        <w:jc w:val="both"/>
        <w:rPr>
          <w:rFonts w:ascii="Verdana" w:hAnsi="Verdana" w:cstheme="minorHAnsi"/>
          <w:sz w:val="14"/>
          <w:szCs w:val="14"/>
        </w:rPr>
      </w:pPr>
      <w:r w:rsidRPr="006B0420">
        <w:rPr>
          <w:rStyle w:val="Odwoanieprzypisudolnego"/>
          <w:rFonts w:ascii="Verdana" w:hAnsi="Verdana" w:cs="Arial"/>
          <w:sz w:val="14"/>
          <w:szCs w:val="14"/>
        </w:rPr>
        <w:footnoteRef/>
      </w:r>
      <w:r w:rsidRPr="006B0420">
        <w:rPr>
          <w:rFonts w:ascii="Verdana" w:hAnsi="Verdana" w:cs="Arial"/>
          <w:sz w:val="14"/>
          <w:szCs w:val="14"/>
        </w:rPr>
        <w:t xml:space="preserve"> </w:t>
      </w:r>
      <w:r w:rsidRPr="006B0420">
        <w:rPr>
          <w:rFonts w:ascii="Verdana" w:hAnsi="Verdana" w:cstheme="minorHAnsi"/>
          <w:sz w:val="14"/>
          <w:szCs w:val="14"/>
        </w:rPr>
        <w:t>Wszystkie kwoty winny być podane w złotych i groszach. Najniższą wartością może być 1 grosz</w:t>
      </w:r>
    </w:p>
  </w:footnote>
  <w:footnote w:id="9">
    <w:p w14:paraId="7ADAB7B4" w14:textId="306E19EC" w:rsidR="00881BD3" w:rsidRPr="006B0420" w:rsidRDefault="00881BD3" w:rsidP="003F6267">
      <w:pPr>
        <w:pStyle w:val="Tekstprzypisudolnego"/>
        <w:jc w:val="both"/>
        <w:rPr>
          <w:rFonts w:ascii="Arial" w:hAnsi="Arial" w:cs="Arial"/>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Cena wskazana słownie powinna być tożsama z ceną wpisaną w Formularzu oferty w Systemie Zakupowym GK PGE.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881BD3" w:rsidRPr="00E14220" w14:paraId="246C804D" w14:textId="77777777" w:rsidTr="006B0420">
      <w:trPr>
        <w:trHeight w:val="1135"/>
      </w:trPr>
      <w:tc>
        <w:tcPr>
          <w:tcW w:w="5105" w:type="dxa"/>
        </w:tcPr>
        <w:p w14:paraId="4A59253D" w14:textId="77777777" w:rsidR="00881BD3" w:rsidRPr="00796896" w:rsidRDefault="00881BD3"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881BD3" w:rsidRDefault="00881BD3" w:rsidP="00E76A8B">
          <w:pPr>
            <w:suppressAutoHyphens/>
            <w:ind w:right="187"/>
            <w:rPr>
              <w:rFonts w:ascii="Trebuchet MS" w:hAnsi="Trebuchet MS"/>
              <w:color w:val="000000" w:themeColor="text1"/>
              <w:sz w:val="14"/>
              <w:szCs w:val="18"/>
            </w:rPr>
          </w:pPr>
        </w:p>
        <w:p w14:paraId="69E2751F" w14:textId="77777777" w:rsidR="00881BD3" w:rsidRPr="00002851" w:rsidRDefault="00881BD3" w:rsidP="00BB6BD4">
          <w:pPr>
            <w:jc w:val="left"/>
            <w:rPr>
              <w:rFonts w:ascii="Trebuchet MS" w:hAnsi="Trebuchet MS"/>
              <w:color w:val="000000" w:themeColor="text1"/>
              <w:sz w:val="14"/>
              <w:szCs w:val="18"/>
            </w:rPr>
          </w:pPr>
          <w:r w:rsidRPr="00002851">
            <w:rPr>
              <w:rFonts w:ascii="Trebuchet MS" w:hAnsi="Trebuchet MS"/>
              <w:color w:val="000000" w:themeColor="text1"/>
              <w:sz w:val="14"/>
              <w:szCs w:val="18"/>
            </w:rPr>
            <w:t>Sukcesywne dostawy części zamiennych i armatury poziomowskazów walczakowych dla PGE Energia Ciepła S.A. – Oddział Wybrzeże</w:t>
          </w:r>
        </w:p>
        <w:p w14:paraId="1F21387A" w14:textId="3F0C3732" w:rsidR="00881BD3" w:rsidRPr="00E14220" w:rsidRDefault="00881BD3" w:rsidP="00331815">
          <w:pPr>
            <w:jc w:val="left"/>
            <w:rPr>
              <w:rFonts w:asciiTheme="majorHAnsi" w:hAnsiTheme="majorHAnsi"/>
              <w:color w:val="000000" w:themeColor="text1"/>
              <w:sz w:val="14"/>
              <w:szCs w:val="18"/>
            </w:rPr>
          </w:pPr>
          <w:r w:rsidRPr="00331815">
            <w:rPr>
              <w:rFonts w:ascii="Trebuchet MS" w:hAnsi="Trebuchet MS"/>
              <w:color w:val="000000" w:themeColor="text1"/>
              <w:sz w:val="14"/>
              <w:szCs w:val="18"/>
            </w:rPr>
            <w:t>POST/PEC/PEC/ZNW/00395/2025</w:t>
          </w:r>
        </w:p>
      </w:tc>
      <w:tc>
        <w:tcPr>
          <w:tcW w:w="5106" w:type="dxa"/>
        </w:tcPr>
        <w:p w14:paraId="52A1F6A9" w14:textId="77777777" w:rsidR="00881BD3" w:rsidRPr="00796896" w:rsidRDefault="00881BD3"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08298980" r:id="rId2"/>
            </w:object>
          </w:r>
        </w:p>
        <w:p w14:paraId="2A80A5FC" w14:textId="77777777" w:rsidR="00881BD3" w:rsidRPr="00E14220" w:rsidRDefault="00881BD3" w:rsidP="00E76A8B">
          <w:pPr>
            <w:suppressAutoHyphens/>
            <w:jc w:val="right"/>
            <w:rPr>
              <w:rFonts w:eastAsia="Verdana" w:cs="Calibri"/>
              <w:color w:val="008000"/>
              <w:szCs w:val="22"/>
            </w:rPr>
          </w:pPr>
        </w:p>
      </w:tc>
    </w:tr>
  </w:tbl>
  <w:p w14:paraId="45F5AF70" w14:textId="631ABFE5" w:rsidR="00881BD3" w:rsidRPr="0072383F" w:rsidRDefault="00881BD3">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881BD3" w:rsidRPr="00E14220" w14:paraId="76FE0116" w14:textId="77777777" w:rsidTr="006B0420">
      <w:trPr>
        <w:trHeight w:val="320"/>
      </w:trPr>
      <w:tc>
        <w:tcPr>
          <w:tcW w:w="5105" w:type="dxa"/>
        </w:tcPr>
        <w:p w14:paraId="712A9E51" w14:textId="5789067B" w:rsidR="00881BD3" w:rsidRPr="00796896" w:rsidRDefault="00881BD3"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881BD3" w:rsidRDefault="00881BD3" w:rsidP="00DE4180">
          <w:pPr>
            <w:suppressAutoHyphens/>
            <w:ind w:right="187"/>
            <w:rPr>
              <w:rFonts w:ascii="Trebuchet MS" w:hAnsi="Trebuchet MS"/>
              <w:color w:val="000000" w:themeColor="text1"/>
              <w:sz w:val="14"/>
              <w:szCs w:val="18"/>
            </w:rPr>
          </w:pPr>
        </w:p>
        <w:p w14:paraId="242D5163" w14:textId="77777777" w:rsidR="00881BD3" w:rsidRPr="00002851" w:rsidRDefault="00881BD3" w:rsidP="00002851">
          <w:pPr>
            <w:jc w:val="left"/>
            <w:rPr>
              <w:rFonts w:ascii="Trebuchet MS" w:hAnsi="Trebuchet MS"/>
              <w:color w:val="000000" w:themeColor="text1"/>
              <w:sz w:val="14"/>
              <w:szCs w:val="18"/>
            </w:rPr>
          </w:pPr>
          <w:r w:rsidRPr="00002851">
            <w:rPr>
              <w:rFonts w:ascii="Trebuchet MS" w:hAnsi="Trebuchet MS"/>
              <w:color w:val="000000" w:themeColor="text1"/>
              <w:sz w:val="14"/>
              <w:szCs w:val="18"/>
            </w:rPr>
            <w:t>Sukcesywne dostawy części zamiennych i armatury poziomowskazów walczakowych dla PGE Energia Ciepła S.A. – Oddział Wybrzeże</w:t>
          </w:r>
        </w:p>
        <w:p w14:paraId="293C60DD" w14:textId="060C9D9D" w:rsidR="00881BD3" w:rsidRPr="00E14220" w:rsidRDefault="00881BD3" w:rsidP="00D736DA">
          <w:pPr>
            <w:jc w:val="left"/>
            <w:rPr>
              <w:rFonts w:asciiTheme="majorHAnsi" w:hAnsiTheme="majorHAnsi"/>
              <w:color w:val="000000" w:themeColor="text1"/>
              <w:sz w:val="14"/>
              <w:szCs w:val="18"/>
            </w:rPr>
          </w:pPr>
          <w:r w:rsidRPr="00D736DA">
            <w:rPr>
              <w:rFonts w:ascii="Trebuchet MS" w:hAnsi="Trebuchet MS"/>
              <w:color w:val="000000" w:themeColor="text1"/>
              <w:sz w:val="14"/>
              <w:szCs w:val="18"/>
            </w:rPr>
            <w:t>POST/PEC/PEC/ZNW/00395/2025</w:t>
          </w:r>
        </w:p>
      </w:tc>
      <w:tc>
        <w:tcPr>
          <w:tcW w:w="5106" w:type="dxa"/>
        </w:tcPr>
        <w:p w14:paraId="5C418A52" w14:textId="77777777" w:rsidR="00881BD3" w:rsidRPr="00796896" w:rsidRDefault="00881BD3"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08298981" r:id="rId2"/>
            </w:object>
          </w:r>
        </w:p>
        <w:p w14:paraId="596446D3" w14:textId="77777777" w:rsidR="00881BD3" w:rsidRPr="00E14220" w:rsidRDefault="00881BD3" w:rsidP="00DE4180">
          <w:pPr>
            <w:suppressAutoHyphens/>
            <w:jc w:val="right"/>
            <w:rPr>
              <w:rFonts w:eastAsia="Verdana" w:cs="Calibri"/>
              <w:color w:val="008000"/>
              <w:szCs w:val="22"/>
            </w:rPr>
          </w:pPr>
        </w:p>
      </w:tc>
    </w:tr>
  </w:tbl>
  <w:p w14:paraId="14A0D765" w14:textId="08620FDA" w:rsidR="00881BD3" w:rsidRPr="00796896" w:rsidRDefault="00881BD3"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CE7"/>
    <w:rsid w:val="00001D5D"/>
    <w:rsid w:val="000023D8"/>
    <w:rsid w:val="000024B7"/>
    <w:rsid w:val="00002844"/>
    <w:rsid w:val="00002851"/>
    <w:rsid w:val="000032C2"/>
    <w:rsid w:val="00003916"/>
    <w:rsid w:val="00003B5E"/>
    <w:rsid w:val="00003E6E"/>
    <w:rsid w:val="000040B6"/>
    <w:rsid w:val="0000446D"/>
    <w:rsid w:val="000047B8"/>
    <w:rsid w:val="000055BC"/>
    <w:rsid w:val="00006D75"/>
    <w:rsid w:val="00006EF7"/>
    <w:rsid w:val="000077C9"/>
    <w:rsid w:val="00007A81"/>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B7D"/>
    <w:rsid w:val="0002704F"/>
    <w:rsid w:val="00027161"/>
    <w:rsid w:val="00027A5D"/>
    <w:rsid w:val="00030009"/>
    <w:rsid w:val="000303B3"/>
    <w:rsid w:val="000305F4"/>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03A8"/>
    <w:rsid w:val="00091A8C"/>
    <w:rsid w:val="00091D3B"/>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352"/>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06C2"/>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8C6"/>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0F7C93"/>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AAB"/>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6217"/>
    <w:rsid w:val="001A710E"/>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3C6E"/>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2BA"/>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06870"/>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1815"/>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BED"/>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1FA8"/>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0BC"/>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A8"/>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7E8"/>
    <w:rsid w:val="003E1E11"/>
    <w:rsid w:val="003E23F1"/>
    <w:rsid w:val="003E25CC"/>
    <w:rsid w:val="003E2A60"/>
    <w:rsid w:val="003E2F6B"/>
    <w:rsid w:val="003E3771"/>
    <w:rsid w:val="003E4225"/>
    <w:rsid w:val="003E4419"/>
    <w:rsid w:val="003E52DC"/>
    <w:rsid w:val="003E55AB"/>
    <w:rsid w:val="003E5A72"/>
    <w:rsid w:val="003E5FA8"/>
    <w:rsid w:val="003E60A7"/>
    <w:rsid w:val="003E7066"/>
    <w:rsid w:val="003E7C82"/>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231"/>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896"/>
    <w:rsid w:val="00423B8F"/>
    <w:rsid w:val="0042563E"/>
    <w:rsid w:val="0042581B"/>
    <w:rsid w:val="00425D97"/>
    <w:rsid w:val="00425FAF"/>
    <w:rsid w:val="00426325"/>
    <w:rsid w:val="004266D7"/>
    <w:rsid w:val="00426A51"/>
    <w:rsid w:val="00426B77"/>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6E6B"/>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6CB7"/>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6C2B"/>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1B6"/>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0C9D"/>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E7F3F"/>
    <w:rsid w:val="004F010C"/>
    <w:rsid w:val="004F0B5A"/>
    <w:rsid w:val="004F0C6C"/>
    <w:rsid w:val="004F2182"/>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45C1"/>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3E55"/>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2C91"/>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940"/>
    <w:rsid w:val="00637D3C"/>
    <w:rsid w:val="00640074"/>
    <w:rsid w:val="006400B4"/>
    <w:rsid w:val="00640247"/>
    <w:rsid w:val="006406E3"/>
    <w:rsid w:val="00640936"/>
    <w:rsid w:val="00640DCF"/>
    <w:rsid w:val="006410B5"/>
    <w:rsid w:val="0064154B"/>
    <w:rsid w:val="006417F7"/>
    <w:rsid w:val="00641984"/>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0A7"/>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AA6"/>
    <w:rsid w:val="006C3B4E"/>
    <w:rsid w:val="006C5146"/>
    <w:rsid w:val="006C57C9"/>
    <w:rsid w:val="006C60FC"/>
    <w:rsid w:val="006C6D4F"/>
    <w:rsid w:val="006D1B36"/>
    <w:rsid w:val="006D1E8E"/>
    <w:rsid w:val="006D205B"/>
    <w:rsid w:val="006D22A0"/>
    <w:rsid w:val="006D28BA"/>
    <w:rsid w:val="006D28C0"/>
    <w:rsid w:val="006D395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3F5E"/>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67E62"/>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1F6"/>
    <w:rsid w:val="00781FD8"/>
    <w:rsid w:val="00782059"/>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2A4B"/>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21B"/>
    <w:rsid w:val="0080435B"/>
    <w:rsid w:val="00804721"/>
    <w:rsid w:val="008048A6"/>
    <w:rsid w:val="00804F03"/>
    <w:rsid w:val="00805005"/>
    <w:rsid w:val="008052DC"/>
    <w:rsid w:val="008052EE"/>
    <w:rsid w:val="00805D13"/>
    <w:rsid w:val="00806375"/>
    <w:rsid w:val="00806486"/>
    <w:rsid w:val="008077B6"/>
    <w:rsid w:val="00807D63"/>
    <w:rsid w:val="00810586"/>
    <w:rsid w:val="0081067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157"/>
    <w:rsid w:val="008464A2"/>
    <w:rsid w:val="0084668E"/>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BD3"/>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1D0"/>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3B6"/>
    <w:rsid w:val="00911917"/>
    <w:rsid w:val="00912B98"/>
    <w:rsid w:val="00912E8F"/>
    <w:rsid w:val="009131D2"/>
    <w:rsid w:val="00913718"/>
    <w:rsid w:val="0091392F"/>
    <w:rsid w:val="00913E96"/>
    <w:rsid w:val="009141E0"/>
    <w:rsid w:val="00914CE8"/>
    <w:rsid w:val="0091525F"/>
    <w:rsid w:val="00915477"/>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6DA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ED6"/>
    <w:rsid w:val="00981F3C"/>
    <w:rsid w:val="00982924"/>
    <w:rsid w:val="00982A09"/>
    <w:rsid w:val="00982FF4"/>
    <w:rsid w:val="009839DF"/>
    <w:rsid w:val="00983D8D"/>
    <w:rsid w:val="00984266"/>
    <w:rsid w:val="00984890"/>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82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2A78"/>
    <w:rsid w:val="00A138A4"/>
    <w:rsid w:val="00A13D12"/>
    <w:rsid w:val="00A141BB"/>
    <w:rsid w:val="00A14461"/>
    <w:rsid w:val="00A14834"/>
    <w:rsid w:val="00A14BC2"/>
    <w:rsid w:val="00A15D04"/>
    <w:rsid w:val="00A162A3"/>
    <w:rsid w:val="00A16657"/>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27D"/>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3785"/>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606"/>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1EEF"/>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6BD4"/>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701"/>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045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360D"/>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4575"/>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365"/>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339"/>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250"/>
    <w:rsid w:val="00CF0408"/>
    <w:rsid w:val="00CF09C2"/>
    <w:rsid w:val="00CF0C84"/>
    <w:rsid w:val="00CF10D1"/>
    <w:rsid w:val="00CF2935"/>
    <w:rsid w:val="00CF3F73"/>
    <w:rsid w:val="00CF45B2"/>
    <w:rsid w:val="00CF49B3"/>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97C"/>
    <w:rsid w:val="00D559C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16D"/>
    <w:rsid w:val="00D667EC"/>
    <w:rsid w:val="00D66874"/>
    <w:rsid w:val="00D66C1F"/>
    <w:rsid w:val="00D67E27"/>
    <w:rsid w:val="00D67F17"/>
    <w:rsid w:val="00D703A7"/>
    <w:rsid w:val="00D70B98"/>
    <w:rsid w:val="00D71991"/>
    <w:rsid w:val="00D7270A"/>
    <w:rsid w:val="00D72D21"/>
    <w:rsid w:val="00D736DA"/>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563"/>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177D4"/>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109"/>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898"/>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0DB"/>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5D8A"/>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8D5"/>
    <w:rsid w:val="00F11BC2"/>
    <w:rsid w:val="00F12E24"/>
    <w:rsid w:val="00F12F3C"/>
    <w:rsid w:val="00F13756"/>
    <w:rsid w:val="00F14370"/>
    <w:rsid w:val="00F14C79"/>
    <w:rsid w:val="00F14E15"/>
    <w:rsid w:val="00F15586"/>
    <w:rsid w:val="00F15C0E"/>
    <w:rsid w:val="00F160A7"/>
    <w:rsid w:val="00F16395"/>
    <w:rsid w:val="00F1652D"/>
    <w:rsid w:val="00F165B8"/>
    <w:rsid w:val="00F16B31"/>
    <w:rsid w:val="00F1773B"/>
    <w:rsid w:val="00F2096E"/>
    <w:rsid w:val="00F20E63"/>
    <w:rsid w:val="00F21B5C"/>
    <w:rsid w:val="00F22AB6"/>
    <w:rsid w:val="00F22B9D"/>
    <w:rsid w:val="00F22C42"/>
    <w:rsid w:val="00F22D94"/>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5928"/>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43A7"/>
    <w:rsid w:val="00F8587A"/>
    <w:rsid w:val="00F85CE4"/>
    <w:rsid w:val="00F86825"/>
    <w:rsid w:val="00F8759E"/>
    <w:rsid w:val="00F87CE8"/>
    <w:rsid w:val="00F90432"/>
    <w:rsid w:val="00F90713"/>
    <w:rsid w:val="00F90A98"/>
    <w:rsid w:val="00F90DCE"/>
    <w:rsid w:val="00F9117F"/>
    <w:rsid w:val="00F913DF"/>
    <w:rsid w:val="00F92004"/>
    <w:rsid w:val="00F92A28"/>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7B7"/>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325331234">
      <w:bodyDiv w:val="1"/>
      <w:marLeft w:val="0"/>
      <w:marRight w:val="0"/>
      <w:marTop w:val="0"/>
      <w:marBottom w:val="0"/>
      <w:divBdr>
        <w:top w:val="none" w:sz="0" w:space="0" w:color="auto"/>
        <w:left w:val="none" w:sz="0" w:space="0" w:color="auto"/>
        <w:bottom w:val="none" w:sz="0" w:space="0" w:color="auto"/>
        <w:right w:val="none" w:sz="0" w:space="0" w:color="auto"/>
      </w:divBdr>
    </w:div>
    <w:div w:id="390276417">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358771805">
      <w:bodyDiv w:val="1"/>
      <w:marLeft w:val="0"/>
      <w:marRight w:val="0"/>
      <w:marTop w:val="0"/>
      <w:marBottom w:val="0"/>
      <w:divBdr>
        <w:top w:val="none" w:sz="0" w:space="0" w:color="auto"/>
        <w:left w:val="none" w:sz="0" w:space="0" w:color="auto"/>
        <w:bottom w:val="none" w:sz="0" w:space="0" w:color="auto"/>
        <w:right w:val="none" w:sz="0" w:space="0" w:color="auto"/>
      </w:divBdr>
    </w:div>
    <w:div w:id="1368943911">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61595699">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67944672">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wersja do edycji.docx</dmsv2BaseFileName>
    <dmsv2BaseDisplayName xmlns="http://schemas.microsoft.com/sharepoint/v3">załączniki do SWZ wersja do edycji</dmsv2BaseDisplayName>
    <dmsv2SWPP2ObjectNumber xmlns="http://schemas.microsoft.com/sharepoint/v3">POST/PEC/PEC/ZNW/00395/2025                       </dmsv2SWPP2ObjectNumber>
    <dmsv2SWPP2SumMD5 xmlns="http://schemas.microsoft.com/sharepoint/v3">a548431b845418559ac69844864f2a87</dmsv2SWPP2SumMD5>
    <dmsv2BaseMoved xmlns="http://schemas.microsoft.com/sharepoint/v3">false</dmsv2BaseMoved>
    <dmsv2BaseIsSensitive xmlns="http://schemas.microsoft.com/sharepoint/v3">true</dmsv2BaseIsSensitive>
    <dmsv2SWPP2IDSWPP2 xmlns="http://schemas.microsoft.com/sharepoint/v3">677640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22377016</dmsv2BaseClientSystemDocumentID>
    <dmsv2BaseModifiedByID xmlns="http://schemas.microsoft.com/sharepoint/v3">19100304</dmsv2BaseModifiedByID>
    <dmsv2BaseCreatedByID xmlns="http://schemas.microsoft.com/sharepoint/v3">19100304</dmsv2BaseCreatedByID>
    <dmsv2SWPP2ObjectDepartment xmlns="http://schemas.microsoft.com/sharepoint/v3">00000001000l00030002</dmsv2SWPP2ObjectDepartment>
    <dmsv2SWPP2ObjectName xmlns="http://schemas.microsoft.com/sharepoint/v3">Postępowanie</dmsv2SWPP2ObjectName>
    <_dlc_DocId xmlns="a19cb1c7-c5c7-46d4-85ae-d83685407bba">M37YNRNYPV7A-523317178-2170</_dlc_DocId>
    <_dlc_DocIdUrl xmlns="a19cb1c7-c5c7-46d4-85ae-d83685407bba">
      <Url>https://swpp2.dms.gkpge.pl/sites/37/_layouts/15/DocIdRedir.aspx?ID=M37YNRNYPV7A-523317178-2170</Url>
      <Description>M37YNRNYPV7A-523317178-2170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F833520-C748-45B8-8A00-E0565E3A341D}"/>
</file>

<file path=customXml/itemProps2.xml><?xml version="1.0" encoding="utf-8"?>
<ds:datastoreItem xmlns:ds="http://schemas.openxmlformats.org/officeDocument/2006/customXml" ds:itemID="{C7AF5DB2-E60A-407A-8356-EF2A9D57195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eb562a4-c42a-451e-8373-6e70472c357b"/>
    <ds:schemaRef ds:uri="http://www.w3.org/XML/1998/namespace"/>
    <ds:schemaRef ds:uri="http://purl.org/dc/dcmitype/"/>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49CBD0EE-0461-487A-8C6F-316D4176504F}">
  <ds:schemaRefs>
    <ds:schemaRef ds:uri="http://schemas.openxmlformats.org/officeDocument/2006/bibliography"/>
  </ds:schemaRefs>
</ds:datastoreItem>
</file>

<file path=customXml/itemProps5.xml><?xml version="1.0" encoding="utf-8"?>
<ds:datastoreItem xmlns:ds="http://schemas.openxmlformats.org/officeDocument/2006/customXml" ds:itemID="{DE0E7B8D-8664-48AC-BCC2-022FF9458241}"/>
</file>

<file path=docProps/app.xml><?xml version="1.0" encoding="utf-8"?>
<Properties xmlns="http://schemas.openxmlformats.org/officeDocument/2006/extended-properties" xmlns:vt="http://schemas.openxmlformats.org/officeDocument/2006/docPropsVTypes">
  <Template>Normal</Template>
  <TotalTime>0</TotalTime>
  <Pages>8</Pages>
  <Words>2378</Words>
  <Characters>15665</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2025-05-09T10:30:00Z</dcterms:created>
  <dcterms:modified xsi:type="dcterms:W3CDTF">2025-05-09T10:30:00Z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b8990730-a7d4-4e62-a588-e0418501a58a</vt:lpwstr>
  </property>
</Properties>
</file>