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742507A" w14:textId="04EA1C6A" w:rsidR="0042031F" w:rsidRPr="006B0420" w:rsidRDefault="0042031F" w:rsidP="006B042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3A6D23">
      <w:pPr>
        <w:widowControl w:val="0"/>
        <w:numPr>
          <w:ilvl w:val="0"/>
          <w:numId w:val="52"/>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3A6D23">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3A6D23">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70723BF6" w:rsidR="0042031F" w:rsidRPr="00501607"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w:t>
      </w:r>
      <w:r w:rsidRPr="00501607">
        <w:rPr>
          <w:rFonts w:ascii="Verdana" w:hAnsi="Verdana" w:cs="Arial"/>
          <w:sz w:val="18"/>
          <w:szCs w:val="18"/>
        </w:rPr>
        <w:t xml:space="preserve">zamówienia </w:t>
      </w:r>
      <w:r w:rsidRPr="00501607">
        <w:rPr>
          <w:rFonts w:ascii="Verdana" w:hAnsi="Verdana" w:cstheme="minorHAnsi"/>
          <w:sz w:val="18"/>
          <w:szCs w:val="18"/>
        </w:rPr>
        <w:t xml:space="preserve">nr </w:t>
      </w:r>
      <w:r w:rsidR="00501607" w:rsidRPr="00501607">
        <w:rPr>
          <w:rFonts w:ascii="Verdana" w:eastAsia="Calibri" w:hAnsi="Verdana" w:cstheme="minorHAnsi"/>
          <w:bCs/>
          <w:sz w:val="18"/>
          <w:szCs w:val="18"/>
          <w:lang w:eastAsia="pl-PL"/>
        </w:rPr>
        <w:t xml:space="preserve">POST/PEC/PEC/ZNW/00337/2025 </w:t>
      </w:r>
      <w:r w:rsidRPr="00501607">
        <w:rPr>
          <w:rFonts w:ascii="Verdana" w:hAnsi="Verdana" w:cstheme="minorHAnsi"/>
          <w:sz w:val="18"/>
          <w:szCs w:val="18"/>
        </w:rPr>
        <w:t xml:space="preserve">prowadzonego w trybie przetargu nieograniczonego na wykonanie usług pn. </w:t>
      </w:r>
      <w:r w:rsidR="00501607" w:rsidRPr="00501607">
        <w:rPr>
          <w:rFonts w:ascii="Verdana" w:hAnsi="Verdana" w:cstheme="minorHAnsi"/>
          <w:b/>
          <w:sz w:val="18"/>
          <w:szCs w:val="18"/>
        </w:rPr>
        <w:t>Modernizacja hydraulicznego układu hamulcowego RZRHT 5.3 zespołu napędowego przenośnika taśmowego nawęglania T25 w PGE Energia Ciepła S.A. Oddział Wybrzeże w Gdańsku</w:t>
      </w:r>
      <w:r w:rsidR="009B4E6B" w:rsidRPr="00501607">
        <w:rPr>
          <w:rFonts w:ascii="Verdana" w:hAnsi="Verdana" w:cstheme="minorHAnsi"/>
          <w:b/>
          <w:sz w:val="18"/>
          <w:szCs w:val="18"/>
        </w:rPr>
        <w:t xml:space="preserve"> </w:t>
      </w:r>
      <w:r w:rsidRPr="00501607">
        <w:rPr>
          <w:rFonts w:ascii="Verdana" w:hAnsi="Verdana" w:cstheme="minorHAnsi"/>
          <w:sz w:val="18"/>
          <w:szCs w:val="18"/>
        </w:rPr>
        <w:t>niniejszym</w:t>
      </w:r>
      <w:r w:rsidRPr="00501607">
        <w:rPr>
          <w:rFonts w:ascii="Verdana" w:hAnsi="Verdana" w:cs="Arial"/>
          <w:sz w:val="18"/>
          <w:szCs w:val="18"/>
        </w:rPr>
        <w:t xml:space="preserve"> oświadczamy, że:</w:t>
      </w:r>
    </w:p>
    <w:p w14:paraId="05584691" w14:textId="77777777" w:rsidR="0042031F" w:rsidRPr="00501607"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rPr>
      </w:pPr>
      <w:r w:rsidRPr="00501607">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5AE6CCAB" w14:textId="4713A5C9" w:rsidR="00AE1D9D"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3A6D23">
      <w:pPr>
        <w:pStyle w:val="Akapitzlist"/>
        <w:widowControl w:val="0"/>
        <w:numPr>
          <w:ilvl w:val="1"/>
          <w:numId w:val="6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3A6D23">
      <w:pPr>
        <w:pStyle w:val="Akapitzlist"/>
        <w:widowControl w:val="0"/>
        <w:numPr>
          <w:ilvl w:val="1"/>
          <w:numId w:val="6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3A6D23">
      <w:pPr>
        <w:pStyle w:val="Akapitzlist"/>
        <w:widowControl w:val="0"/>
        <w:numPr>
          <w:ilvl w:val="0"/>
          <w:numId w:val="73"/>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3A6D23">
      <w:pPr>
        <w:pStyle w:val="Akapitzlist"/>
        <w:widowControl w:val="0"/>
        <w:numPr>
          <w:ilvl w:val="3"/>
          <w:numId w:val="52"/>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xml:space="preserve">, </w:t>
      </w:r>
      <w:r w:rsidR="000F3AAE" w:rsidRPr="006B0420">
        <w:rPr>
          <w:rFonts w:ascii="Verdana" w:hAnsi="Verdana" w:cs="Arial"/>
          <w:sz w:val="18"/>
          <w:szCs w:val="18"/>
        </w:rPr>
        <w:lastRenderedPageBreak/>
        <w:t>w </w:t>
      </w:r>
      <w:r w:rsidRPr="006B0420">
        <w:rPr>
          <w:rFonts w:ascii="Verdana" w:hAnsi="Verdana" w:cs="Arial"/>
          <w:sz w:val="18"/>
          <w:szCs w:val="18"/>
        </w:rPr>
        <w:t>tym:</w:t>
      </w:r>
    </w:p>
    <w:p w14:paraId="05F55BB8" w14:textId="1FF50FDE" w:rsidR="00563A80" w:rsidRPr="006B0420" w:rsidRDefault="00563A80" w:rsidP="003A6D23">
      <w:pPr>
        <w:pStyle w:val="Akapitzlist"/>
        <w:widowControl w:val="0"/>
        <w:numPr>
          <w:ilvl w:val="1"/>
          <w:numId w:val="68"/>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3A6D23">
      <w:pPr>
        <w:pStyle w:val="Akapitzlist"/>
        <w:widowControl w:val="0"/>
        <w:numPr>
          <w:ilvl w:val="1"/>
          <w:numId w:val="68"/>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3A6D23">
      <w:pPr>
        <w:pStyle w:val="Akapitzlist"/>
        <w:widowControl w:val="0"/>
        <w:numPr>
          <w:ilvl w:val="1"/>
          <w:numId w:val="68"/>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DBBA554" w14:textId="52B98F50" w:rsidR="00683903" w:rsidRPr="00683903" w:rsidRDefault="00683903" w:rsidP="003A6D23">
      <w:pPr>
        <w:pStyle w:val="Akapitzlist"/>
        <w:widowControl w:val="0"/>
        <w:numPr>
          <w:ilvl w:val="3"/>
          <w:numId w:val="52"/>
        </w:numPr>
        <w:suppressAutoHyphens/>
        <w:spacing w:before="240"/>
        <w:ind w:left="425" w:hanging="425"/>
        <w:contextualSpacing w:val="0"/>
        <w:rPr>
          <w:rFonts w:ascii="Verdana" w:hAnsi="Verdana" w:cs="Arial"/>
          <w:color w:val="FF0000"/>
          <w:sz w:val="18"/>
          <w:szCs w:val="18"/>
        </w:rPr>
      </w:pPr>
      <w:r w:rsidRPr="00683903">
        <w:rPr>
          <w:rFonts w:ascii="Verdana" w:hAnsi="Verdana" w:cs="Arial"/>
          <w:color w:val="FF0000"/>
          <w:sz w:val="18"/>
          <w:szCs w:val="18"/>
        </w:rPr>
        <w:t xml:space="preserve">Oświadczamy, że oferta nie zawiera rozwiązań równoważnych / zawiera rozwiązania równoważne - zgodnie z pkt </w:t>
      </w:r>
      <w:r w:rsidR="00501607">
        <w:rPr>
          <w:rFonts w:ascii="Verdana" w:hAnsi="Verdana" w:cs="Arial"/>
          <w:color w:val="FF0000"/>
          <w:sz w:val="18"/>
          <w:szCs w:val="18"/>
        </w:rPr>
        <w:t>14.4</w:t>
      </w:r>
      <w:r w:rsidRPr="00683903">
        <w:rPr>
          <w:rFonts w:ascii="Verdana" w:hAnsi="Verdana" w:cs="Arial"/>
          <w:color w:val="FF0000"/>
          <w:sz w:val="18"/>
          <w:szCs w:val="18"/>
        </w:rPr>
        <w:t>. SWZ</w:t>
      </w:r>
      <w:r w:rsidRPr="00683903">
        <w:rPr>
          <w:rFonts w:ascii="Verdana" w:hAnsi="Verdana" w:cs="Arial"/>
          <w:color w:val="FF0000"/>
          <w:sz w:val="18"/>
          <w:szCs w:val="18"/>
          <w:vertAlign w:val="superscript"/>
        </w:rPr>
        <w:footnoteReference w:id="2"/>
      </w:r>
      <w:r w:rsidRPr="00683903">
        <w:rPr>
          <w:rFonts w:ascii="Verdana" w:hAnsi="Verdana" w:cs="Arial"/>
          <w:color w:val="FF0000"/>
          <w:sz w:val="18"/>
          <w:szCs w:val="18"/>
        </w:rPr>
        <w:t xml:space="preserve">  (należy wybrać właściwe, a w przypadku zastosowania równoważności, w celu potwierdzenia, że oferowane równoważne dostawy spełniają określone w pkt </w:t>
      </w:r>
      <w:r w:rsidR="00501607">
        <w:rPr>
          <w:rFonts w:ascii="Verdana" w:hAnsi="Verdana" w:cs="Arial"/>
          <w:color w:val="FF0000"/>
          <w:sz w:val="18"/>
          <w:szCs w:val="18"/>
        </w:rPr>
        <w:t>14.4</w:t>
      </w:r>
      <w:r w:rsidRPr="00683903">
        <w:rPr>
          <w:rFonts w:ascii="Verdana" w:hAnsi="Verdana" w:cs="Arial"/>
          <w:color w:val="FF0000"/>
          <w:sz w:val="18"/>
          <w:szCs w:val="18"/>
        </w:rPr>
        <w:t>. SWZ wymagania, cechy lub kryteria równoważności, dodatkowo złożyć wraz z ofertą</w:t>
      </w:r>
      <w:r w:rsidR="00501607">
        <w:rPr>
          <w:rFonts w:ascii="Verdana" w:hAnsi="Verdana" w:cs="Arial"/>
          <w:color w:val="FF0000"/>
          <w:sz w:val="18"/>
          <w:szCs w:val="18"/>
        </w:rPr>
        <w:t xml:space="preserve"> </w:t>
      </w:r>
      <w:r w:rsidR="00501607" w:rsidRPr="00501607">
        <w:rPr>
          <w:rFonts w:ascii="Verdana" w:hAnsi="Verdana" w:cs="Arial"/>
          <w:color w:val="FF0000"/>
          <w:sz w:val="18"/>
          <w:szCs w:val="18"/>
        </w:rPr>
        <w:t>wyciąg z dokumentacji techniczno-ruchowej pomp równoważnych</w:t>
      </w:r>
      <w:r w:rsidRPr="00683903">
        <w:rPr>
          <w:rFonts w:ascii="Verdana" w:hAnsi="Verdana" w:cs="Arial"/>
          <w:color w:val="FF0000"/>
          <w:sz w:val="18"/>
          <w:szCs w:val="18"/>
        </w:rPr>
        <w:t>).</w:t>
      </w:r>
    </w:p>
    <w:p w14:paraId="385B1943" w14:textId="113D3757" w:rsidR="003F6267" w:rsidRPr="006B0420" w:rsidRDefault="00E4639A" w:rsidP="003A6D23">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3"/>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3A6D23">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4"/>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5"/>
      </w:r>
    </w:p>
    <w:p w14:paraId="58EF8774" w14:textId="77777777"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6"/>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lastRenderedPageBreak/>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7"/>
      </w:r>
      <w:r w:rsidRPr="006B0420">
        <w:rPr>
          <w:rFonts w:ascii="Verdana" w:hAnsi="Verdana" w:cs="Arial"/>
          <w:bCs/>
          <w:sz w:val="18"/>
          <w:szCs w:val="18"/>
          <w:lang w:eastAsia="pl-PL"/>
        </w:rPr>
        <w:t>:</w:t>
      </w:r>
    </w:p>
    <w:p w14:paraId="462EDB88" w14:textId="79F1BBDB" w:rsidR="0042031F" w:rsidRPr="006B0420" w:rsidRDefault="0042031F" w:rsidP="003A6D23">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3A6D23">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C22B0AA" w:rsidR="008D0ACB" w:rsidRPr="006B0420" w:rsidRDefault="008D0ACB" w:rsidP="003A6D23">
      <w:pPr>
        <w:pStyle w:val="Akapitzlist"/>
        <w:numPr>
          <w:ilvl w:val="3"/>
          <w:numId w:val="52"/>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1</w:t>
      </w:r>
      <w:r w:rsidR="00EF7C01">
        <w:rPr>
          <w:rFonts w:ascii="Verdana" w:hAnsi="Verdana" w:cstheme="minorHAnsi"/>
          <w:sz w:val="18"/>
          <w:szCs w:val="18"/>
        </w:rPr>
        <w:t>1</w:t>
      </w:r>
      <w:r w:rsidR="002B7BEC" w:rsidRPr="006B0420">
        <w:rPr>
          <w:rFonts w:ascii="Verdana" w:hAnsi="Verdana" w:cstheme="minorHAnsi"/>
          <w:sz w:val="18"/>
          <w:szCs w:val="18"/>
        </w:rPr>
        <w:t xml:space="preserve">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77777777"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B0420">
        <w:rPr>
          <w:rFonts w:ascii="Verdana" w:eastAsia="Calibri" w:hAnsi="Verdana" w:cstheme="minorHAnsi"/>
          <w:bCs/>
          <w:sz w:val="18"/>
          <w:szCs w:val="18"/>
          <w:lang w:eastAsia="pl-PL"/>
        </w:rPr>
        <w:t>………</w:t>
      </w:r>
      <w:r w:rsidRPr="006B0420">
        <w:rPr>
          <w:rFonts w:ascii="Verdana" w:hAnsi="Verdana" w:cstheme="minorHAnsi"/>
          <w:sz w:val="18"/>
          <w:szCs w:val="18"/>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3A6D23">
      <w:pPr>
        <w:pStyle w:val="Akapitzlist"/>
        <w:numPr>
          <w:ilvl w:val="3"/>
          <w:numId w:val="52"/>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3A6D23">
      <w:pPr>
        <w:pStyle w:val="Akapitzlist"/>
        <w:numPr>
          <w:ilvl w:val="3"/>
          <w:numId w:val="52"/>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3A6D23">
      <w:pPr>
        <w:pStyle w:val="Akapitzlist"/>
        <w:widowControl w:val="0"/>
        <w:numPr>
          <w:ilvl w:val="3"/>
          <w:numId w:val="52"/>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22898609" w14:textId="67A07845" w:rsidR="00B95166" w:rsidRPr="002A6CA3" w:rsidRDefault="0042031F" w:rsidP="00501607">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092AE79F" w14:textId="77777777" w:rsidR="000570A8" w:rsidRDefault="000570A8">
      <w:pPr>
        <w:spacing w:line="240" w:lineRule="auto"/>
        <w:jc w:val="left"/>
        <w:rPr>
          <w:rFonts w:ascii="Verdana" w:hAnsi="Verdana"/>
          <w:b/>
          <w:sz w:val="18"/>
          <w:szCs w:val="18"/>
        </w:rPr>
      </w:pPr>
      <w:bookmarkStart w:id="3" w:name="_Toc515896308"/>
      <w:bookmarkStart w:id="4"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3"/>
      <w:bookmarkEnd w:id="4"/>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bookmarkStart w:id="5" w:name="_Toc194903897"/>
            <w:r w:rsidRPr="00AA3B4C">
              <w:rPr>
                <w:rFonts w:ascii="Trebuchet MS" w:hAnsi="Trebuchet MS"/>
                <w:b w:val="0"/>
                <w:color w:val="1A7466"/>
                <w:sz w:val="32"/>
                <w:szCs w:val="32"/>
                <w:lang w:val="pl-PL"/>
              </w:rPr>
              <w:t xml:space="preserve">ZOBOWIĄZANIE PODMIOTU DO ODDANIA WYKONAWCY </w:t>
            </w:r>
            <w:bookmarkStart w:id="6" w:name="_Toc40987563"/>
            <w:bookmarkStart w:id="7" w:name="_Toc51166480"/>
            <w:r w:rsidRPr="00487079">
              <w:rPr>
                <w:rFonts w:ascii="Trebuchet MS" w:hAnsi="Trebuchet MS"/>
                <w:b w:val="0"/>
                <w:caps w:val="0"/>
                <w:color w:val="1A7466"/>
                <w:sz w:val="32"/>
                <w:szCs w:val="32"/>
                <w:lang w:val="pl-PL"/>
              </w:rPr>
              <w:t>DO DYSPOZYCJI NIEZBĘDNYCH ZASOBÓW</w:t>
            </w:r>
            <w:bookmarkEnd w:id="5"/>
            <w:r w:rsidRPr="00487079">
              <w:rPr>
                <w:rFonts w:ascii="Trebuchet MS" w:hAnsi="Trebuchet MS"/>
                <w:b w:val="0"/>
                <w:caps w:val="0"/>
                <w:color w:val="1A7466"/>
                <w:sz w:val="32"/>
                <w:szCs w:val="32"/>
                <w:lang w:val="pl-PL"/>
              </w:rPr>
              <w:t xml:space="preserve"> </w:t>
            </w:r>
          </w:p>
          <w:p w14:paraId="068C67AF" w14:textId="77777777" w:rsidR="000570A8" w:rsidRPr="00AA3B4C"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6C34989C"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bookmarkStart w:id="8" w:name="_Toc194903898"/>
            <w:r w:rsidRPr="00AA3B4C">
              <w:rPr>
                <w:rFonts w:ascii="Verdana" w:hAnsi="Verdana"/>
                <w:b w:val="0"/>
                <w:sz w:val="18"/>
                <w:szCs w:val="18"/>
                <w:lang w:val="pl-PL"/>
              </w:rPr>
              <w:t>w trakcie realizacji Zamówienia pn.:</w:t>
            </w:r>
            <w:bookmarkStart w:id="9" w:name="_Toc40987564"/>
            <w:bookmarkStart w:id="10" w:name="_Toc51166481"/>
            <w:bookmarkEnd w:id="6"/>
            <w:bookmarkEnd w:id="7"/>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501607" w:rsidRPr="00501607">
              <w:rPr>
                <w:rFonts w:ascii="Verdana" w:hAnsi="Verdana"/>
                <w:b w:val="0"/>
                <w:caps w:val="0"/>
                <w:sz w:val="18"/>
                <w:szCs w:val="18"/>
                <w:lang w:val="pl-PL"/>
              </w:rPr>
              <w:t>Modernizacja hydraulicznego układu hamulcowego RZRHT 5.3 zespołu napędowego przenośnika taśmowego nawęglania T25 w PGE Energia Ciepła S.A. Oddział Wybrzeże w Gdańsku</w:t>
            </w:r>
            <w:r w:rsidRPr="006B0420">
              <w:rPr>
                <w:rFonts w:ascii="Verdana" w:hAnsi="Verdana"/>
                <w:b w:val="0"/>
                <w:caps w:val="0"/>
                <w:sz w:val="18"/>
                <w:szCs w:val="18"/>
                <w:lang w:val="pl-PL"/>
              </w:rPr>
              <w:t>”</w:t>
            </w:r>
            <w:bookmarkEnd w:id="8"/>
            <w:bookmarkEnd w:id="9"/>
            <w:bookmarkEnd w:id="10"/>
          </w:p>
          <w:p w14:paraId="16BEA030" w14:textId="77777777" w:rsidR="000570A8" w:rsidRDefault="000570A8" w:rsidP="000032C2">
            <w:pPr>
              <w:jc w:val="center"/>
              <w:rPr>
                <w:sz w:val="18"/>
                <w:szCs w:val="18"/>
              </w:rPr>
            </w:pPr>
            <w:bookmarkStart w:id="11" w:name="_Toc40987565"/>
            <w:bookmarkStart w:id="12" w:name="_Toc51166482"/>
          </w:p>
          <w:p w14:paraId="06A5CEEC" w14:textId="2AA12B27" w:rsidR="00EA7443" w:rsidRPr="00501607" w:rsidRDefault="000570A8" w:rsidP="00501607">
            <w:pPr>
              <w:jc w:val="center"/>
              <w:rPr>
                <w:rFonts w:ascii="Verdana" w:hAnsi="Verdana"/>
                <w:b/>
                <w:sz w:val="18"/>
                <w:szCs w:val="18"/>
              </w:rPr>
            </w:pPr>
            <w:r w:rsidRPr="006B0420">
              <w:rPr>
                <w:rFonts w:ascii="Verdana" w:hAnsi="Verdana"/>
                <w:b/>
                <w:sz w:val="18"/>
                <w:szCs w:val="18"/>
              </w:rPr>
              <w:t xml:space="preserve">(numer ref. Postępowania: </w:t>
            </w:r>
            <w:r w:rsidR="00501607" w:rsidRPr="00501607">
              <w:rPr>
                <w:rFonts w:ascii="Verdana" w:hAnsi="Verdana"/>
                <w:b/>
                <w:sz w:val="18"/>
                <w:szCs w:val="18"/>
              </w:rPr>
              <w:t>POST/PEC/PEC/ZNW/00337/2025</w:t>
            </w:r>
            <w:r w:rsidRPr="006B0420">
              <w:rPr>
                <w:rFonts w:ascii="Verdana" w:hAnsi="Verdana"/>
                <w:b/>
                <w:sz w:val="18"/>
                <w:szCs w:val="18"/>
              </w:rPr>
              <w:t>)</w:t>
            </w:r>
            <w:bookmarkEnd w:id="11"/>
            <w:bookmarkEnd w:id="12"/>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046CAABF"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do dyspozycji niezbędne zasoby na po</w:t>
      </w:r>
      <w:r w:rsidRPr="00501607">
        <w:rPr>
          <w:rFonts w:ascii="Verdana" w:hAnsi="Verdana" w:cstheme="minorHAnsi"/>
          <w:sz w:val="18"/>
          <w:szCs w:val="18"/>
        </w:rPr>
        <w:t>trzeby realizacji przedmiotowego Zamówienia</w:t>
      </w:r>
      <w:r w:rsidR="003F6267" w:rsidRPr="00501607">
        <w:rPr>
          <w:rFonts w:ascii="Verdana" w:hAnsi="Verdana" w:cstheme="minorHAnsi"/>
          <w:sz w:val="18"/>
          <w:szCs w:val="18"/>
        </w:rPr>
        <w:t xml:space="preserve"> </w:t>
      </w:r>
      <w:r w:rsidRPr="00501607">
        <w:rPr>
          <w:rFonts w:ascii="Verdana" w:hAnsi="Verdana" w:cstheme="minorHAnsi"/>
          <w:sz w:val="18"/>
          <w:szCs w:val="18"/>
        </w:rPr>
        <w:t>w zakresie:</w:t>
      </w:r>
      <w:r w:rsidRPr="006B0420">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8"/>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72601D55" w:rsidR="00EA7443" w:rsidRPr="00501607" w:rsidRDefault="001B63ED" w:rsidP="000032C2">
            <w:pPr>
              <w:autoSpaceDE w:val="0"/>
              <w:autoSpaceDN w:val="0"/>
              <w:adjustRightInd w:val="0"/>
              <w:spacing w:line="240" w:lineRule="auto"/>
              <w:jc w:val="center"/>
              <w:rPr>
                <w:rFonts w:ascii="Verdana" w:hAnsi="Verdana" w:cstheme="minorHAnsi"/>
                <w:sz w:val="16"/>
                <w:szCs w:val="16"/>
              </w:rPr>
            </w:pPr>
            <w:r w:rsidRPr="00501607">
              <w:rPr>
                <w:rFonts w:ascii="Verdana" w:hAnsi="Verdana" w:cstheme="minorHAnsi"/>
                <w:sz w:val="16"/>
                <w:szCs w:val="16"/>
              </w:rPr>
              <w:t>Wiedza</w:t>
            </w:r>
            <w:r w:rsidR="00501607" w:rsidRPr="00501607">
              <w:rPr>
                <w:rFonts w:ascii="Verdana" w:hAnsi="Verdana" w:cstheme="minorHAnsi"/>
                <w:sz w:val="16"/>
                <w:szCs w:val="16"/>
              </w:rPr>
              <w:t xml:space="preserve"> </w:t>
            </w:r>
            <w:r w:rsidRPr="00501607">
              <w:rPr>
                <w:rFonts w:ascii="Verdana" w:hAnsi="Verdana" w:cstheme="minorHAnsi"/>
                <w:sz w:val="16"/>
                <w:szCs w:val="16"/>
              </w:rPr>
              <w:t>/</w:t>
            </w:r>
            <w:r w:rsidR="00501607" w:rsidRPr="00501607">
              <w:rPr>
                <w:rFonts w:ascii="Verdana" w:hAnsi="Verdana" w:cstheme="minorHAnsi"/>
                <w:sz w:val="16"/>
                <w:szCs w:val="16"/>
              </w:rPr>
              <w:t xml:space="preserve"> </w:t>
            </w:r>
            <w:r w:rsidRPr="00501607">
              <w:rPr>
                <w:rFonts w:ascii="Verdana" w:hAnsi="Verdana" w:cstheme="minorHAnsi"/>
                <w:sz w:val="16"/>
                <w:szCs w:val="16"/>
              </w:rPr>
              <w:t>doświadczenie</w:t>
            </w:r>
          </w:p>
        </w:tc>
        <w:tc>
          <w:tcPr>
            <w:tcW w:w="1813" w:type="dxa"/>
            <w:shd w:val="clear" w:color="auto" w:fill="F2F2F2" w:themeFill="background1" w:themeFillShade="F2"/>
            <w:vAlign w:val="center"/>
          </w:tcPr>
          <w:p w14:paraId="7ED7AFDD" w14:textId="27FF7A08" w:rsidR="00EA7443" w:rsidRPr="00501607" w:rsidRDefault="00EA7443" w:rsidP="000032C2">
            <w:pPr>
              <w:autoSpaceDE w:val="0"/>
              <w:autoSpaceDN w:val="0"/>
              <w:adjustRightInd w:val="0"/>
              <w:jc w:val="center"/>
              <w:rPr>
                <w:rFonts w:ascii="Verdana" w:hAnsi="Verdana" w:cstheme="minorHAnsi"/>
                <w:sz w:val="16"/>
                <w:szCs w:val="16"/>
              </w:rPr>
            </w:pPr>
            <w:r w:rsidRPr="00501607">
              <w:rPr>
                <w:rFonts w:ascii="Verdana" w:hAnsi="Verdana" w:cstheme="minorHAnsi"/>
                <w:sz w:val="16"/>
                <w:szCs w:val="16"/>
              </w:rPr>
              <w:t>Doświadczenie</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13"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69954FA2" w14:textId="6D16DB15"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sidR="00AB4C0C" w:rsidRPr="006B0420">
        <w:rPr>
          <w:rFonts w:ascii="Verdana" w:hAnsi="Verdana"/>
          <w:b/>
          <w:sz w:val="18"/>
          <w:szCs w:val="18"/>
        </w:rPr>
        <w:t>5</w:t>
      </w:r>
      <w:r w:rsidRPr="006B0420">
        <w:rPr>
          <w:rFonts w:ascii="Verdana" w:hAnsi="Verdana"/>
          <w:b/>
          <w:sz w:val="18"/>
          <w:szCs w:val="18"/>
        </w:rPr>
        <w:t xml:space="preserve"> DO </w:t>
      </w:r>
      <w:r w:rsidR="00904E94" w:rsidRPr="006B0420">
        <w:rPr>
          <w:rFonts w:ascii="Verdana" w:hAnsi="Verdana"/>
          <w:b/>
          <w:sz w:val="18"/>
          <w:szCs w:val="18"/>
        </w:rPr>
        <w:t>SWZ</w:t>
      </w:r>
      <w:r w:rsidRPr="006B0420">
        <w:rPr>
          <w:rFonts w:ascii="Verdana" w:hAnsi="Verdana"/>
          <w:b/>
          <w:sz w:val="18"/>
          <w:szCs w:val="18"/>
        </w:rPr>
        <w:t xml:space="preserve"> – </w:t>
      </w:r>
      <w:bookmarkEnd w:id="13"/>
      <w:r w:rsidR="00501607">
        <w:rPr>
          <w:rFonts w:ascii="Verdana" w:hAnsi="Verdana"/>
          <w:b/>
          <w:sz w:val="18"/>
          <w:szCs w:val="18"/>
        </w:rPr>
        <w:t>Nie dotyczy</w:t>
      </w:r>
    </w:p>
    <w:p w14:paraId="0A2D6BDC" w14:textId="74B2D993" w:rsidR="00501607" w:rsidRDefault="00DD1DDB" w:rsidP="00501607">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bookmarkStart w:id="14" w:name="_Toc515896306"/>
      <w:bookmarkStart w:id="15" w:name="_Toc122344847"/>
    </w:p>
    <w:p w14:paraId="0C51C05C" w14:textId="77777777" w:rsidR="00501607" w:rsidRDefault="00501607">
      <w:pPr>
        <w:spacing w:line="240" w:lineRule="auto"/>
        <w:jc w:val="left"/>
        <w:rPr>
          <w:rFonts w:ascii="Verdana" w:eastAsia="Calibri" w:hAnsi="Verdana" w:cs="Arial"/>
          <w:b/>
          <w:sz w:val="20"/>
        </w:rPr>
      </w:pPr>
      <w:r>
        <w:rPr>
          <w:rFonts w:ascii="Verdana" w:eastAsia="Calibri" w:hAnsi="Verdana" w:cs="Arial"/>
          <w:b/>
          <w:sz w:val="20"/>
        </w:rPr>
        <w:br w:type="page"/>
      </w:r>
    </w:p>
    <w:p w14:paraId="55D8AEB3" w14:textId="77777777" w:rsidR="00CA696C" w:rsidRDefault="00CA696C" w:rsidP="00501607">
      <w:pPr>
        <w:tabs>
          <w:tab w:val="left" w:pos="3033"/>
          <w:tab w:val="center" w:pos="4536"/>
        </w:tabs>
        <w:spacing w:before="120" w:after="120" w:line="276" w:lineRule="auto"/>
        <w:jc w:val="left"/>
        <w:rPr>
          <w:rFonts w:ascii="Verdana" w:hAnsi="Verdana" w:cstheme="minorHAnsi"/>
          <w:b/>
          <w:caps/>
          <w:kern w:val="28"/>
          <w:sz w:val="20"/>
        </w:rPr>
      </w:pPr>
    </w:p>
    <w:p w14:paraId="3EDD80DF" w14:textId="2AF20089" w:rsidR="004A54CB" w:rsidRPr="006B0420" w:rsidRDefault="00F65191" w:rsidP="006B0420">
      <w:pPr>
        <w:spacing w:after="80" w:line="240" w:lineRule="auto"/>
        <w:jc w:val="right"/>
        <w:rPr>
          <w:rFonts w:ascii="Verdana" w:hAnsi="Verdana"/>
          <w:sz w:val="18"/>
          <w:szCs w:val="18"/>
        </w:rPr>
      </w:pPr>
      <w:r w:rsidRPr="006B0420">
        <w:rPr>
          <w:rFonts w:ascii="Verdana" w:hAnsi="Verdana"/>
          <w:b/>
          <w:sz w:val="18"/>
          <w:szCs w:val="18"/>
        </w:rPr>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14"/>
      <w:r w:rsidRPr="006B0420">
        <w:rPr>
          <w:rFonts w:ascii="Verdana" w:hAnsi="Verdana"/>
          <w:b/>
          <w:sz w:val="18"/>
          <w:szCs w:val="18"/>
        </w:rPr>
        <w:t>WYKAZ WYKONANYCH USŁUG</w:t>
      </w:r>
      <w:bookmarkEnd w:id="15"/>
    </w:p>
    <w:p w14:paraId="52A5C1A1" w14:textId="77777777" w:rsidR="00601841" w:rsidRPr="002A6CA3" w:rsidRDefault="00601841" w:rsidP="004A54CB">
      <w:pPr>
        <w:rPr>
          <w:rFonts w:ascii="Verdana" w:hAnsi="Verdana" w:cstheme="minorHAnsi"/>
          <w:sz w:val="20"/>
        </w:rPr>
      </w:pPr>
    </w:p>
    <w:p w14:paraId="3C02166E" w14:textId="1E2A2B83" w:rsidR="00B3599D" w:rsidRPr="00501607" w:rsidRDefault="00B3599D" w:rsidP="00B3599D">
      <w:pPr>
        <w:spacing w:line="240" w:lineRule="auto"/>
        <w:jc w:val="center"/>
        <w:rPr>
          <w:rFonts w:ascii="Verdana" w:hAnsi="Verdana" w:cstheme="minorHAnsi"/>
          <w:b/>
          <w:sz w:val="20"/>
        </w:rPr>
      </w:pPr>
      <w:r w:rsidRPr="006B0420">
        <w:rPr>
          <w:rFonts w:ascii="Trebuchet MS" w:eastAsiaTheme="minorHAnsi" w:hAnsi="Trebuchet MS" w:cs="Arial"/>
          <w:bCs/>
          <w:color w:val="1A7466"/>
          <w:sz w:val="32"/>
          <w:szCs w:val="32"/>
        </w:rPr>
        <w:t>WYKAZ WYKONANYCH</w:t>
      </w:r>
      <w:r w:rsidRPr="00AA3B4C">
        <w:rPr>
          <w:rFonts w:ascii="Trebuchet MS" w:hAnsi="Trebuchet MS"/>
          <w:caps/>
          <w:color w:val="1A7466"/>
          <w:kern w:val="28"/>
          <w:sz w:val="32"/>
          <w:szCs w:val="32"/>
        </w:rPr>
        <w:t xml:space="preserve"> </w:t>
      </w:r>
      <w:r w:rsidRPr="00501607">
        <w:rPr>
          <w:rFonts w:ascii="Trebuchet MS" w:hAnsi="Trebuchet MS"/>
          <w:caps/>
          <w:color w:val="1A7466"/>
          <w:kern w:val="28"/>
          <w:sz w:val="32"/>
          <w:szCs w:val="32"/>
        </w:rPr>
        <w:t>USŁUG</w:t>
      </w:r>
      <w:r w:rsidRPr="00501607">
        <w:rPr>
          <w:rFonts w:ascii="Verdana" w:hAnsi="Verdana" w:cstheme="minorHAnsi"/>
          <w:b/>
          <w:sz w:val="20"/>
        </w:rPr>
        <w:t xml:space="preserve"> </w:t>
      </w:r>
    </w:p>
    <w:p w14:paraId="005FA049" w14:textId="77777777" w:rsidR="001261C2" w:rsidRPr="00501607" w:rsidRDefault="001261C2" w:rsidP="00B3599D">
      <w:pPr>
        <w:spacing w:line="240" w:lineRule="auto"/>
        <w:jc w:val="center"/>
        <w:rPr>
          <w:rFonts w:ascii="Verdana" w:hAnsi="Verdana" w:cstheme="minorHAnsi"/>
          <w:b/>
          <w:sz w:val="18"/>
          <w:szCs w:val="18"/>
        </w:rPr>
      </w:pPr>
    </w:p>
    <w:p w14:paraId="372344BE" w14:textId="5A088F65" w:rsidR="00B3599D" w:rsidRPr="00501607" w:rsidRDefault="001261C2" w:rsidP="006B0420">
      <w:pPr>
        <w:spacing w:before="120" w:after="120" w:line="240" w:lineRule="auto"/>
        <w:jc w:val="center"/>
        <w:rPr>
          <w:rFonts w:ascii="Verdana" w:hAnsi="Verdana" w:cstheme="minorHAnsi"/>
          <w:b/>
          <w:sz w:val="18"/>
          <w:szCs w:val="18"/>
        </w:rPr>
      </w:pPr>
      <w:r w:rsidRPr="00501607">
        <w:rPr>
          <w:rFonts w:ascii="Verdana" w:hAnsi="Verdana" w:cstheme="minorHAnsi"/>
          <w:b/>
          <w:sz w:val="18"/>
          <w:szCs w:val="18"/>
        </w:rPr>
        <w:t xml:space="preserve">w okresie ostatnich </w:t>
      </w:r>
      <w:r w:rsidR="00501607" w:rsidRPr="00501607">
        <w:rPr>
          <w:rFonts w:ascii="Verdana" w:hAnsi="Verdana" w:cstheme="minorHAnsi"/>
          <w:b/>
          <w:sz w:val="18"/>
          <w:szCs w:val="18"/>
        </w:rPr>
        <w:t xml:space="preserve">5 </w:t>
      </w:r>
      <w:r w:rsidRPr="00501607">
        <w:rPr>
          <w:rFonts w:ascii="Verdana" w:hAnsi="Verdana" w:cstheme="minorHAnsi"/>
          <w:b/>
          <w:sz w:val="18"/>
          <w:szCs w:val="18"/>
        </w:rPr>
        <w:t xml:space="preserve">lat z podaniem </w:t>
      </w:r>
    </w:p>
    <w:p w14:paraId="5F10EB23" w14:textId="5182A4DA" w:rsidR="00B3599D" w:rsidRPr="00501607" w:rsidRDefault="001261C2" w:rsidP="006B0420">
      <w:pPr>
        <w:spacing w:before="120" w:after="120" w:line="240" w:lineRule="auto"/>
        <w:jc w:val="center"/>
        <w:rPr>
          <w:rFonts w:ascii="Verdana" w:hAnsi="Verdana" w:cstheme="minorHAnsi"/>
          <w:b/>
          <w:sz w:val="18"/>
          <w:szCs w:val="18"/>
        </w:rPr>
      </w:pPr>
      <w:r w:rsidRPr="00501607">
        <w:rPr>
          <w:rFonts w:ascii="Verdana" w:hAnsi="Verdana" w:cstheme="minorHAnsi"/>
          <w:b/>
          <w:sz w:val="18"/>
          <w:szCs w:val="18"/>
        </w:rPr>
        <w:t>przedmiotu, dat ich wykonania i odbiorców</w:t>
      </w:r>
    </w:p>
    <w:p w14:paraId="27198DCF" w14:textId="77777777" w:rsidR="00B3599D" w:rsidRPr="00501607" w:rsidRDefault="00B3599D" w:rsidP="00B3599D">
      <w:pPr>
        <w:rPr>
          <w:rFonts w:ascii="Verdana" w:hAnsi="Verdana" w:cstheme="minorHAnsi"/>
          <w:sz w:val="20"/>
        </w:rPr>
      </w:pPr>
    </w:p>
    <w:p w14:paraId="1A620DDA" w14:textId="54B01B0D" w:rsidR="00B3599D" w:rsidRDefault="00F65191" w:rsidP="00D32BD3">
      <w:pPr>
        <w:spacing w:after="120" w:line="240" w:lineRule="auto"/>
        <w:rPr>
          <w:rFonts w:ascii="Verdana" w:hAnsi="Verdana" w:cstheme="minorHAnsi"/>
          <w:sz w:val="18"/>
          <w:szCs w:val="18"/>
          <w:lang w:eastAsia="pl-PL"/>
        </w:rPr>
      </w:pPr>
      <w:r w:rsidRPr="00501607">
        <w:rPr>
          <w:rFonts w:ascii="Verdana" w:hAnsi="Verdana" w:cstheme="minorHAnsi"/>
          <w:sz w:val="18"/>
          <w:szCs w:val="18"/>
          <w:lang w:eastAsia="pl-PL"/>
        </w:rPr>
        <w:t xml:space="preserve">W związku z ubieganiem się o udzielenie zamówienia </w:t>
      </w:r>
      <w:r w:rsidR="00AB4C0C" w:rsidRPr="00501607">
        <w:rPr>
          <w:rFonts w:ascii="Verdana" w:hAnsi="Verdana" w:cstheme="minorHAnsi"/>
          <w:sz w:val="18"/>
          <w:szCs w:val="18"/>
          <w:lang w:eastAsia="pl-PL"/>
        </w:rPr>
        <w:t>nie</w:t>
      </w:r>
      <w:r w:rsidRPr="00501607">
        <w:rPr>
          <w:rFonts w:ascii="Verdana" w:hAnsi="Verdana" w:cstheme="minorHAnsi"/>
          <w:sz w:val="18"/>
          <w:szCs w:val="18"/>
          <w:lang w:eastAsia="pl-PL"/>
        </w:rPr>
        <w:t xml:space="preserve">publicznego w postępowaniu </w:t>
      </w:r>
      <w:r w:rsidR="00D149A9" w:rsidRPr="00501607">
        <w:rPr>
          <w:rFonts w:ascii="Verdana" w:hAnsi="Verdana" w:cstheme="minorHAnsi"/>
          <w:sz w:val="18"/>
          <w:szCs w:val="18"/>
          <w:lang w:eastAsia="pl-PL"/>
        </w:rPr>
        <w:t>zakupowym</w:t>
      </w:r>
      <w:r w:rsidR="00D149A9" w:rsidRPr="00501607">
        <w:rPr>
          <w:rFonts w:ascii="Verdana" w:eastAsia="Calibri" w:hAnsi="Verdana" w:cstheme="minorHAnsi"/>
          <w:sz w:val="18"/>
          <w:szCs w:val="18"/>
        </w:rPr>
        <w:t xml:space="preserve"> </w:t>
      </w:r>
      <w:r w:rsidRPr="00501607">
        <w:rPr>
          <w:rFonts w:ascii="Verdana" w:hAnsi="Verdana" w:cstheme="minorHAnsi"/>
          <w:sz w:val="18"/>
          <w:szCs w:val="18"/>
          <w:lang w:eastAsia="pl-PL"/>
        </w:rPr>
        <w:t>prowadzonym</w:t>
      </w:r>
      <w:r w:rsidR="00B3599D" w:rsidRPr="00501607">
        <w:rPr>
          <w:rFonts w:ascii="Verdana" w:hAnsi="Verdana" w:cstheme="minorHAnsi"/>
          <w:sz w:val="18"/>
          <w:szCs w:val="18"/>
          <w:lang w:eastAsia="pl-PL"/>
        </w:rPr>
        <w:t xml:space="preserve"> w trybie przetargu nieograniczonego na </w:t>
      </w:r>
      <w:r w:rsidR="00501607" w:rsidRPr="00501607">
        <w:rPr>
          <w:rFonts w:ascii="Verdana" w:hAnsi="Verdana" w:cstheme="minorHAnsi"/>
          <w:b/>
          <w:i/>
          <w:sz w:val="18"/>
          <w:szCs w:val="18"/>
        </w:rPr>
        <w:t xml:space="preserve">Modernizacja hydraulicznego układu hamulcowego RZRHT 5.3 zespołu napędowego przenośnika taśmowego nawęglania T25 w PGE Energia Ciepła S.A. Oddział Wybrzeże w Gdańsku </w:t>
      </w:r>
      <w:r w:rsidR="00B3599D" w:rsidRPr="00501607">
        <w:rPr>
          <w:rFonts w:ascii="Verdana" w:hAnsi="Verdana" w:cstheme="minorHAnsi"/>
          <w:sz w:val="18"/>
          <w:szCs w:val="18"/>
        </w:rPr>
        <w:t>(numer ref. postępowania:</w:t>
      </w:r>
      <w:r w:rsidR="00B3599D" w:rsidRPr="00501607">
        <w:rPr>
          <w:rFonts w:ascii="Verdana" w:hAnsi="Verdana" w:cstheme="minorHAnsi"/>
          <w:b/>
          <w:sz w:val="18"/>
          <w:szCs w:val="18"/>
        </w:rPr>
        <w:t xml:space="preserve"> </w:t>
      </w:r>
      <w:r w:rsidR="00501607" w:rsidRPr="00501607">
        <w:rPr>
          <w:rFonts w:ascii="Verdana" w:eastAsia="EUAlbertina-Regular-Identity-H" w:hAnsi="Verdana" w:cstheme="minorHAnsi"/>
          <w:sz w:val="18"/>
          <w:szCs w:val="18"/>
        </w:rPr>
        <w:t>POST/PEC/PEC/ZNW/00337/2025</w:t>
      </w:r>
      <w:r w:rsidR="00B3599D" w:rsidRPr="00501607">
        <w:rPr>
          <w:rFonts w:ascii="Verdana" w:hAnsi="Verdana" w:cstheme="minorHAnsi"/>
          <w:sz w:val="18"/>
          <w:szCs w:val="18"/>
        </w:rPr>
        <w:t>)</w:t>
      </w:r>
      <w:r w:rsidR="00B3599D" w:rsidRPr="00501607">
        <w:rPr>
          <w:rFonts w:ascii="Verdana" w:hAnsi="Verdana" w:cstheme="minorHAnsi"/>
          <w:b/>
          <w:sz w:val="18"/>
          <w:szCs w:val="18"/>
        </w:rPr>
        <w:t xml:space="preserve">, </w:t>
      </w:r>
      <w:r w:rsidR="00B3599D" w:rsidRPr="00501607">
        <w:rPr>
          <w:rFonts w:ascii="Verdana" w:hAnsi="Verdana" w:cstheme="minorHAnsi"/>
          <w:b/>
          <w:sz w:val="18"/>
          <w:szCs w:val="18"/>
          <w:lang w:eastAsia="pl-PL"/>
        </w:rPr>
        <w:t>OŚWIADCZAMY</w:t>
      </w:r>
      <w:r w:rsidR="00B3599D" w:rsidRPr="00501607">
        <w:rPr>
          <w:rFonts w:ascii="Verdana" w:hAnsi="Verdana" w:cstheme="minorHAnsi"/>
          <w:sz w:val="18"/>
          <w:szCs w:val="18"/>
          <w:lang w:eastAsia="pl-PL"/>
        </w:rPr>
        <w:t xml:space="preserve">, </w:t>
      </w:r>
      <w:r w:rsidR="00B3599D" w:rsidRPr="00501607">
        <w:rPr>
          <w:rFonts w:ascii="Verdana" w:hAnsi="Verdana" w:cstheme="minorHAnsi"/>
          <w:bCs/>
          <w:sz w:val="18"/>
          <w:szCs w:val="18"/>
          <w:lang w:eastAsia="pl-PL"/>
        </w:rPr>
        <w:t>że</w:t>
      </w:r>
      <w:r w:rsidR="00B3599D" w:rsidRPr="00501607">
        <w:rPr>
          <w:rFonts w:ascii="Verdana" w:hAnsi="Verdana" w:cstheme="minorHAnsi"/>
          <w:sz w:val="18"/>
          <w:szCs w:val="18"/>
          <w:lang w:eastAsia="pl-PL"/>
        </w:rPr>
        <w:t xml:space="preserve"> w okresie ostatnich </w:t>
      </w:r>
      <w:r w:rsidR="00501607" w:rsidRPr="00501607">
        <w:rPr>
          <w:rFonts w:ascii="Verdana" w:hAnsi="Verdana" w:cstheme="minorHAnsi"/>
          <w:sz w:val="18"/>
          <w:szCs w:val="18"/>
          <w:lang w:eastAsia="pl-PL"/>
        </w:rPr>
        <w:t>5</w:t>
      </w:r>
      <w:r w:rsidR="00B3599D" w:rsidRPr="00501607">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4394"/>
        <w:gridCol w:w="1701"/>
        <w:gridCol w:w="1417"/>
        <w:gridCol w:w="2268"/>
      </w:tblGrid>
      <w:tr w:rsidR="00EC0BCB" w:rsidRPr="00624AE0" w14:paraId="5576ABDA" w14:textId="77777777" w:rsidTr="00EC0BCB">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EC0BCB" w:rsidRPr="006B0420" w:rsidRDefault="00EC0BCB" w:rsidP="00B3599D">
            <w:pPr>
              <w:jc w:val="center"/>
              <w:rPr>
                <w:rFonts w:ascii="Verdana" w:hAnsi="Verdana" w:cstheme="minorHAnsi"/>
                <w:b/>
                <w:sz w:val="16"/>
                <w:szCs w:val="16"/>
              </w:rPr>
            </w:pPr>
          </w:p>
          <w:p w14:paraId="04A68D99" w14:textId="77777777" w:rsidR="00EC0BCB" w:rsidRPr="006B0420" w:rsidRDefault="00EC0BCB" w:rsidP="00B3599D">
            <w:pPr>
              <w:jc w:val="center"/>
              <w:rPr>
                <w:rFonts w:ascii="Verdana" w:hAnsi="Verdana" w:cstheme="minorHAnsi"/>
                <w:b/>
                <w:sz w:val="16"/>
                <w:szCs w:val="16"/>
              </w:rPr>
            </w:pPr>
            <w:r w:rsidRPr="006B0420">
              <w:rPr>
                <w:rFonts w:ascii="Verdana" w:hAnsi="Verdana" w:cstheme="minorHAnsi"/>
                <w:b/>
                <w:sz w:val="16"/>
                <w:szCs w:val="16"/>
              </w:rPr>
              <w:t>Lp.</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EC0BCB" w:rsidRPr="006B0420" w:rsidRDefault="00EC0BCB" w:rsidP="00B3599D">
            <w:pPr>
              <w:jc w:val="center"/>
              <w:rPr>
                <w:rFonts w:ascii="Verdana" w:hAnsi="Verdana" w:cstheme="minorHAnsi"/>
                <w:b/>
                <w:sz w:val="16"/>
                <w:szCs w:val="16"/>
              </w:rPr>
            </w:pPr>
          </w:p>
          <w:p w14:paraId="12E38AAE" w14:textId="77777777" w:rsidR="00EC0BCB" w:rsidRPr="006B0420" w:rsidRDefault="00EC0BCB"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EC0BCB" w:rsidRPr="006B0420" w:rsidRDefault="00EC0BCB" w:rsidP="00B3599D">
            <w:pPr>
              <w:spacing w:line="240" w:lineRule="auto"/>
              <w:jc w:val="center"/>
              <w:rPr>
                <w:rFonts w:ascii="Verdana" w:hAnsi="Verdana" w:cstheme="minorHAnsi"/>
                <w:b/>
                <w:sz w:val="16"/>
                <w:szCs w:val="16"/>
              </w:rPr>
            </w:pPr>
          </w:p>
        </w:tc>
        <w:tc>
          <w:tcPr>
            <w:tcW w:w="3118" w:type="dxa"/>
            <w:gridSpan w:val="2"/>
            <w:tcBorders>
              <w:top w:val="single" w:sz="4" w:space="0" w:color="auto"/>
              <w:bottom w:val="single" w:sz="4" w:space="0" w:color="auto"/>
            </w:tcBorders>
            <w:shd w:val="clear" w:color="auto" w:fill="1A7466"/>
            <w:vAlign w:val="center"/>
          </w:tcPr>
          <w:p w14:paraId="6A243E35" w14:textId="2E2B4630" w:rsidR="00EC0BCB" w:rsidRPr="006B0420" w:rsidRDefault="00EC0BCB" w:rsidP="0091654E">
            <w:pPr>
              <w:jc w:val="center"/>
              <w:rPr>
                <w:rFonts w:ascii="Verdana" w:hAnsi="Verdana" w:cstheme="minorHAnsi"/>
                <w:b/>
                <w:sz w:val="16"/>
                <w:szCs w:val="16"/>
              </w:rPr>
            </w:pPr>
            <w:r w:rsidRPr="006B0420">
              <w:rPr>
                <w:rFonts w:ascii="Verdana" w:hAnsi="Verdana" w:cstheme="minorHAnsi"/>
                <w:b/>
                <w:sz w:val="16"/>
                <w:szCs w:val="16"/>
              </w:rPr>
              <w:t xml:space="preserve">Termin </w:t>
            </w:r>
            <w:r w:rsidRPr="00EC0BCB">
              <w:rPr>
                <w:rFonts w:ascii="Verdana" w:hAnsi="Verdana" w:cstheme="minorHAnsi"/>
                <w:b/>
                <w:sz w:val="16"/>
                <w:szCs w:val="16"/>
              </w:rPr>
              <w:t>realizacji usługi</w:t>
            </w:r>
          </w:p>
        </w:tc>
        <w:tc>
          <w:tcPr>
            <w:tcW w:w="2268" w:type="dxa"/>
            <w:vMerge w:val="restart"/>
            <w:tcBorders>
              <w:top w:val="single" w:sz="4" w:space="0" w:color="auto"/>
              <w:left w:val="nil"/>
              <w:right w:val="single" w:sz="4" w:space="0" w:color="auto"/>
            </w:tcBorders>
            <w:shd w:val="clear" w:color="auto" w:fill="1A7466"/>
            <w:vAlign w:val="center"/>
          </w:tcPr>
          <w:p w14:paraId="64595C1A" w14:textId="77777777" w:rsidR="00EC0BCB" w:rsidRPr="006B0420" w:rsidRDefault="00EC0BCB"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EC0BCB" w:rsidRPr="006B0420" w:rsidRDefault="00EC0BCB"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 z adresem i nr telefonu)</w:t>
            </w:r>
          </w:p>
        </w:tc>
      </w:tr>
      <w:tr w:rsidR="00EC0BCB" w:rsidRPr="00624AE0" w14:paraId="6782B4CA" w14:textId="77777777" w:rsidTr="00EC0BCB">
        <w:trPr>
          <w:cantSplit/>
          <w:trHeight w:val="504"/>
          <w:tblHeader/>
        </w:trPr>
        <w:tc>
          <w:tcPr>
            <w:tcW w:w="597" w:type="dxa"/>
            <w:vMerge/>
            <w:tcBorders>
              <w:left w:val="single" w:sz="4" w:space="0" w:color="auto"/>
            </w:tcBorders>
            <w:shd w:val="clear" w:color="auto" w:fill="00B050"/>
            <w:vAlign w:val="center"/>
          </w:tcPr>
          <w:p w14:paraId="44ABAE26" w14:textId="77777777" w:rsidR="00EC0BCB" w:rsidRPr="006B0420" w:rsidRDefault="00EC0BCB" w:rsidP="00B3599D">
            <w:pPr>
              <w:jc w:val="center"/>
              <w:rPr>
                <w:rFonts w:ascii="Verdana" w:hAnsi="Verdana" w:cstheme="minorHAnsi"/>
                <w:b/>
                <w:sz w:val="16"/>
                <w:szCs w:val="16"/>
              </w:rPr>
            </w:pPr>
          </w:p>
        </w:tc>
        <w:tc>
          <w:tcPr>
            <w:tcW w:w="4394" w:type="dxa"/>
            <w:vMerge/>
            <w:tcBorders>
              <w:top w:val="nil"/>
              <w:right w:val="single" w:sz="4" w:space="0" w:color="auto"/>
            </w:tcBorders>
            <w:shd w:val="clear" w:color="auto" w:fill="00B050"/>
            <w:vAlign w:val="center"/>
          </w:tcPr>
          <w:p w14:paraId="0944CD7C" w14:textId="77777777" w:rsidR="00EC0BCB" w:rsidRPr="006B0420" w:rsidRDefault="00EC0BCB" w:rsidP="00B3599D">
            <w:pPr>
              <w:jc w:val="center"/>
              <w:rPr>
                <w:rFonts w:ascii="Verdana" w:hAnsi="Verdana" w:cstheme="minorHAnsi"/>
                <w:b/>
                <w:sz w:val="16"/>
                <w:szCs w:val="16"/>
              </w:rPr>
            </w:pPr>
          </w:p>
        </w:tc>
        <w:tc>
          <w:tcPr>
            <w:tcW w:w="1701" w:type="dxa"/>
            <w:tcBorders>
              <w:top w:val="nil"/>
              <w:bottom w:val="single" w:sz="6" w:space="0" w:color="auto"/>
            </w:tcBorders>
            <w:shd w:val="clear" w:color="auto" w:fill="1A7466"/>
            <w:vAlign w:val="center"/>
          </w:tcPr>
          <w:p w14:paraId="2257C327" w14:textId="77777777" w:rsidR="00EC0BCB" w:rsidRPr="006B0420" w:rsidRDefault="00EC0BCB"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EC0BCB" w:rsidRPr="006B0420" w:rsidRDefault="00EC0BCB" w:rsidP="00B3599D">
            <w:pPr>
              <w:jc w:val="center"/>
              <w:rPr>
                <w:rFonts w:ascii="Verdana" w:hAnsi="Verdana" w:cstheme="minorHAnsi"/>
                <w:b/>
                <w:sz w:val="16"/>
                <w:szCs w:val="16"/>
              </w:rPr>
            </w:pPr>
            <w:r>
              <w:rPr>
                <w:rFonts w:ascii="Verdana" w:hAnsi="Verdana" w:cstheme="minorHAnsi"/>
                <w:b/>
                <w:sz w:val="16"/>
                <w:szCs w:val="16"/>
              </w:rPr>
              <w:t>r</w:t>
            </w:r>
            <w:r w:rsidRPr="006B0420">
              <w:rPr>
                <w:rFonts w:ascii="Verdana" w:hAnsi="Verdana" w:cstheme="minorHAnsi"/>
                <w:b/>
                <w:sz w:val="16"/>
                <w:szCs w:val="16"/>
              </w:rPr>
              <w:t>ozpoczęcia</w:t>
            </w:r>
          </w:p>
        </w:tc>
        <w:tc>
          <w:tcPr>
            <w:tcW w:w="1417" w:type="dxa"/>
            <w:tcBorders>
              <w:top w:val="nil"/>
              <w:bottom w:val="single" w:sz="6" w:space="0" w:color="auto"/>
              <w:right w:val="single" w:sz="4" w:space="0" w:color="auto"/>
            </w:tcBorders>
            <w:shd w:val="clear" w:color="auto" w:fill="1A7466"/>
            <w:vAlign w:val="center"/>
          </w:tcPr>
          <w:p w14:paraId="71C4B5B4" w14:textId="77777777" w:rsidR="00EC0BCB" w:rsidRPr="006B0420" w:rsidRDefault="00EC0BCB"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EC0BCB" w:rsidRPr="006B0420" w:rsidRDefault="00EC0BCB"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2268" w:type="dxa"/>
            <w:vMerge/>
            <w:tcBorders>
              <w:left w:val="single" w:sz="4" w:space="0" w:color="auto"/>
              <w:bottom w:val="single" w:sz="4" w:space="0" w:color="auto"/>
              <w:right w:val="single" w:sz="4" w:space="0" w:color="auto"/>
            </w:tcBorders>
            <w:shd w:val="clear" w:color="auto" w:fill="00B050"/>
          </w:tcPr>
          <w:p w14:paraId="7E6799C2" w14:textId="77777777" w:rsidR="00EC0BCB" w:rsidRPr="006B0420" w:rsidRDefault="00EC0BCB" w:rsidP="00B3599D">
            <w:pPr>
              <w:jc w:val="center"/>
              <w:rPr>
                <w:rFonts w:ascii="Verdana" w:hAnsi="Verdana" w:cstheme="minorHAnsi"/>
                <w:sz w:val="16"/>
                <w:szCs w:val="16"/>
              </w:rPr>
            </w:pPr>
          </w:p>
        </w:tc>
      </w:tr>
      <w:tr w:rsidR="00EC0BCB" w:rsidRPr="00624AE0" w14:paraId="2793A6BC" w14:textId="77777777" w:rsidTr="00EC0BCB">
        <w:trPr>
          <w:trHeight w:val="443"/>
        </w:trPr>
        <w:tc>
          <w:tcPr>
            <w:tcW w:w="597" w:type="dxa"/>
          </w:tcPr>
          <w:p w14:paraId="1C5E9967" w14:textId="77777777" w:rsidR="00EC0BCB" w:rsidRPr="006B0420" w:rsidRDefault="00EC0BCB"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4394" w:type="dxa"/>
            <w:tcBorders>
              <w:right w:val="single" w:sz="4" w:space="0" w:color="auto"/>
            </w:tcBorders>
          </w:tcPr>
          <w:p w14:paraId="742FCD18" w14:textId="77777777" w:rsidR="00EC0BCB" w:rsidRPr="006B0420" w:rsidRDefault="00EC0BCB" w:rsidP="00B3599D">
            <w:pPr>
              <w:spacing w:before="120"/>
              <w:rPr>
                <w:rFonts w:ascii="Verdana" w:hAnsi="Verdana" w:cstheme="minorHAnsi"/>
                <w:sz w:val="16"/>
                <w:szCs w:val="16"/>
              </w:rPr>
            </w:pPr>
          </w:p>
        </w:tc>
        <w:tc>
          <w:tcPr>
            <w:tcW w:w="1701" w:type="dxa"/>
            <w:tcBorders>
              <w:top w:val="single" w:sz="6" w:space="0" w:color="auto"/>
              <w:bottom w:val="single" w:sz="6" w:space="0" w:color="auto"/>
            </w:tcBorders>
          </w:tcPr>
          <w:p w14:paraId="5EC20FCE" w14:textId="77777777" w:rsidR="00EC0BCB" w:rsidRPr="006B0420" w:rsidRDefault="00EC0BCB" w:rsidP="00B3599D">
            <w:pPr>
              <w:spacing w:before="120"/>
              <w:rPr>
                <w:rFonts w:ascii="Verdana" w:hAnsi="Verdana" w:cstheme="minorHAnsi"/>
                <w:sz w:val="16"/>
                <w:szCs w:val="16"/>
              </w:rPr>
            </w:pPr>
          </w:p>
        </w:tc>
        <w:tc>
          <w:tcPr>
            <w:tcW w:w="1417" w:type="dxa"/>
            <w:tcBorders>
              <w:top w:val="single" w:sz="6" w:space="0" w:color="auto"/>
              <w:bottom w:val="single" w:sz="6" w:space="0" w:color="auto"/>
              <w:right w:val="single" w:sz="4" w:space="0" w:color="auto"/>
            </w:tcBorders>
          </w:tcPr>
          <w:p w14:paraId="55E54453" w14:textId="77777777" w:rsidR="00EC0BCB" w:rsidRPr="006B0420" w:rsidRDefault="00EC0BCB" w:rsidP="00B3599D">
            <w:pPr>
              <w:spacing w:before="120"/>
              <w:rPr>
                <w:rFonts w:ascii="Verdana" w:hAnsi="Verdana" w:cstheme="minorHAnsi"/>
                <w:sz w:val="16"/>
                <w:szCs w:val="16"/>
              </w:rPr>
            </w:pPr>
          </w:p>
        </w:tc>
        <w:tc>
          <w:tcPr>
            <w:tcW w:w="2268" w:type="dxa"/>
            <w:tcBorders>
              <w:top w:val="single" w:sz="4" w:space="0" w:color="auto"/>
              <w:left w:val="single" w:sz="4" w:space="0" w:color="auto"/>
              <w:bottom w:val="single" w:sz="4" w:space="0" w:color="auto"/>
              <w:right w:val="single" w:sz="4" w:space="0" w:color="auto"/>
            </w:tcBorders>
          </w:tcPr>
          <w:p w14:paraId="577B12F8" w14:textId="77777777" w:rsidR="00EC0BCB" w:rsidRPr="006B0420" w:rsidRDefault="00EC0BCB" w:rsidP="00B3599D">
            <w:pPr>
              <w:spacing w:before="120"/>
              <w:rPr>
                <w:rFonts w:ascii="Verdana" w:hAnsi="Verdana" w:cstheme="minorHAnsi"/>
                <w:sz w:val="16"/>
                <w:szCs w:val="16"/>
              </w:rPr>
            </w:pPr>
          </w:p>
        </w:tc>
      </w:tr>
      <w:tr w:rsidR="00EC0BCB" w:rsidRPr="00624AE0" w14:paraId="010C9A71" w14:textId="77777777" w:rsidTr="00EC0BCB">
        <w:trPr>
          <w:trHeight w:val="443"/>
        </w:trPr>
        <w:tc>
          <w:tcPr>
            <w:tcW w:w="597" w:type="dxa"/>
          </w:tcPr>
          <w:p w14:paraId="72DE1112" w14:textId="77777777" w:rsidR="00EC0BCB" w:rsidRPr="006B0420" w:rsidRDefault="00EC0BCB"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4394" w:type="dxa"/>
            <w:tcBorders>
              <w:right w:val="single" w:sz="4" w:space="0" w:color="auto"/>
            </w:tcBorders>
          </w:tcPr>
          <w:p w14:paraId="4C41C9F0" w14:textId="77777777" w:rsidR="00EC0BCB" w:rsidRPr="006B0420" w:rsidRDefault="00EC0BCB" w:rsidP="00B3599D">
            <w:pPr>
              <w:spacing w:before="120"/>
              <w:rPr>
                <w:rFonts w:ascii="Verdana" w:hAnsi="Verdana" w:cstheme="minorHAnsi"/>
                <w:sz w:val="16"/>
                <w:szCs w:val="16"/>
              </w:rPr>
            </w:pPr>
          </w:p>
        </w:tc>
        <w:tc>
          <w:tcPr>
            <w:tcW w:w="1701" w:type="dxa"/>
            <w:tcBorders>
              <w:top w:val="single" w:sz="6" w:space="0" w:color="auto"/>
            </w:tcBorders>
          </w:tcPr>
          <w:p w14:paraId="12ECD355" w14:textId="77777777" w:rsidR="00EC0BCB" w:rsidRPr="006B0420" w:rsidRDefault="00EC0BCB" w:rsidP="00B3599D">
            <w:pPr>
              <w:spacing w:before="120"/>
              <w:rPr>
                <w:rFonts w:ascii="Verdana" w:hAnsi="Verdana" w:cstheme="minorHAnsi"/>
                <w:sz w:val="16"/>
                <w:szCs w:val="16"/>
              </w:rPr>
            </w:pPr>
          </w:p>
        </w:tc>
        <w:tc>
          <w:tcPr>
            <w:tcW w:w="1417" w:type="dxa"/>
            <w:tcBorders>
              <w:top w:val="single" w:sz="6" w:space="0" w:color="auto"/>
              <w:right w:val="single" w:sz="4" w:space="0" w:color="auto"/>
            </w:tcBorders>
          </w:tcPr>
          <w:p w14:paraId="227420DF" w14:textId="77777777" w:rsidR="00EC0BCB" w:rsidRPr="006B0420" w:rsidRDefault="00EC0BCB" w:rsidP="00B3599D">
            <w:pPr>
              <w:spacing w:before="120"/>
              <w:rPr>
                <w:rFonts w:ascii="Verdana" w:hAnsi="Verdana" w:cstheme="minorHAnsi"/>
                <w:sz w:val="16"/>
                <w:szCs w:val="16"/>
              </w:rPr>
            </w:pPr>
          </w:p>
        </w:tc>
        <w:tc>
          <w:tcPr>
            <w:tcW w:w="2268" w:type="dxa"/>
            <w:tcBorders>
              <w:top w:val="single" w:sz="4" w:space="0" w:color="auto"/>
              <w:left w:val="single" w:sz="4" w:space="0" w:color="auto"/>
              <w:bottom w:val="single" w:sz="4" w:space="0" w:color="auto"/>
              <w:right w:val="single" w:sz="4" w:space="0" w:color="auto"/>
            </w:tcBorders>
          </w:tcPr>
          <w:p w14:paraId="5C1DDF4E" w14:textId="77777777" w:rsidR="00EC0BCB" w:rsidRPr="006B0420" w:rsidRDefault="00EC0BCB"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16" w:name="_Toc515896307"/>
      <w:bookmarkStart w:id="17" w:name="_Toc122344848"/>
      <w:bookmarkStart w:id="18" w:name="_Toc194903899"/>
      <w:r w:rsidRPr="006B0420">
        <w:rPr>
          <w:rFonts w:ascii="Verdana" w:hAnsi="Verdana" w:cstheme="minorHAnsi"/>
          <w:sz w:val="18"/>
          <w:szCs w:val="18"/>
        </w:rPr>
        <w:t>UWAGA: Należy dostosować ilość wierszy do ilości wykazywanych zadań</w:t>
      </w:r>
      <w:bookmarkEnd w:id="16"/>
      <w:bookmarkEnd w:id="17"/>
      <w:bookmarkEnd w:id="18"/>
    </w:p>
    <w:p w14:paraId="7DD45A55" w14:textId="70BD8BA1"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Do niniejszego wykazu dołączam dowody potwierdzające, że ww. zamówienia zostały wykonane</w:t>
      </w:r>
      <w:r w:rsidR="00EC0BCB">
        <w:rPr>
          <w:rFonts w:ascii="Verdana" w:hAnsi="Verdana" w:cstheme="minorHAnsi"/>
          <w:sz w:val="18"/>
          <w:szCs w:val="18"/>
        </w:rPr>
        <w:t>.</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11FCF47F" w:rsidR="00D7603F" w:rsidRPr="00EC0BCB" w:rsidRDefault="00D7603F" w:rsidP="00EC0BCB">
      <w:pPr>
        <w:spacing w:line="240" w:lineRule="auto"/>
        <w:jc w:val="left"/>
        <w:rPr>
          <w:rFonts w:ascii="Verdana" w:hAnsi="Verdana" w:cstheme="minorHAnsi"/>
          <w:b/>
          <w:i/>
          <w:sz w:val="20"/>
        </w:rPr>
      </w:pPr>
    </w:p>
    <w:sectPr w:rsidR="00D7603F" w:rsidRPr="00EC0BCB" w:rsidSect="00566C97">
      <w:headerReference w:type="default" r:id="rId12"/>
      <w:footerReference w:type="default" r:id="rId13"/>
      <w:headerReference w:type="first" r:id="rId14"/>
      <w:type w:val="continuous"/>
      <w:pgSz w:w="11909" w:h="16834" w:code="9"/>
      <w:pgMar w:top="180" w:right="710" w:bottom="992" w:left="992" w:header="133" w:footer="27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9C3AE" w14:textId="77777777" w:rsidR="003D32F3" w:rsidRDefault="003D32F3">
      <w:r>
        <w:separator/>
      </w:r>
    </w:p>
  </w:endnote>
  <w:endnote w:type="continuationSeparator" w:id="0">
    <w:p w14:paraId="5F7BABB8" w14:textId="77777777" w:rsidR="003D32F3" w:rsidRDefault="003D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F246B" w14:textId="77777777" w:rsidR="003D32F3" w:rsidRDefault="003D32F3">
      <w:r>
        <w:separator/>
      </w:r>
    </w:p>
  </w:footnote>
  <w:footnote w:type="continuationSeparator" w:id="0">
    <w:p w14:paraId="165B9D38" w14:textId="77777777" w:rsidR="003D32F3" w:rsidRDefault="003D32F3">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7764FC" w14:textId="77777777" w:rsidR="00683903" w:rsidRPr="005C0722" w:rsidRDefault="00683903" w:rsidP="00683903">
      <w:pPr>
        <w:pStyle w:val="Tekstprzypisudolnego"/>
        <w:jc w:val="both"/>
        <w:rPr>
          <w:sz w:val="18"/>
          <w:szCs w:val="18"/>
        </w:rPr>
      </w:pPr>
      <w:r w:rsidRPr="00683903">
        <w:rPr>
          <w:rStyle w:val="Odwoanieprzypisudolnego"/>
          <w:rFonts w:ascii="Verdana" w:hAnsi="Verdana" w:cstheme="minorHAnsi"/>
          <w:sz w:val="14"/>
          <w:szCs w:val="14"/>
        </w:rPr>
        <w:footnoteRef/>
      </w:r>
      <w:r w:rsidRPr="00683903">
        <w:rPr>
          <w:rStyle w:val="Odwoanieprzypisudolnego"/>
          <w:rFonts w:ascii="Verdana" w:hAnsi="Verdana" w:cstheme="minorHAnsi"/>
          <w:sz w:val="14"/>
          <w:szCs w:val="14"/>
        </w:rPr>
        <w:t xml:space="preserve"> </w:t>
      </w:r>
      <w:r w:rsidRPr="00501607">
        <w:rPr>
          <w:rFonts w:ascii="Verdana" w:hAnsi="Verdana" w:cstheme="minorHAnsi"/>
          <w:color w:val="FF0000"/>
          <w:sz w:val="14"/>
          <w:szCs w:val="14"/>
        </w:rPr>
        <w:t>Niewłaściwe skreślić. Brak dokonania wyboru w niniejszym punkcie będzie oznaczał niestosowanie rozwiązań równoważnych.</w:t>
      </w:r>
    </w:p>
  </w:footnote>
  <w:footnote w:id="3">
    <w:p w14:paraId="5391D389" w14:textId="77777777" w:rsidR="00087DD1" w:rsidRPr="00547BE6" w:rsidDel="00900F4B" w:rsidRDefault="00087DD1" w:rsidP="0042031F">
      <w:pPr>
        <w:pStyle w:val="Tekstprzypisudolnego"/>
        <w:rPr>
          <w:del w:id="2" w:author="Auto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5">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6">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7">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8">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11FC1F2B" w14:textId="77777777" w:rsidR="00AA3B4C" w:rsidRDefault="00AA3B4C" w:rsidP="00AA3B4C">
          <w:pPr>
            <w:suppressAutoHyphens/>
            <w:ind w:right="187"/>
            <w:rPr>
              <w:rFonts w:asciiTheme="majorHAnsi" w:hAnsiTheme="majorHAnsi"/>
              <w:color w:val="000000" w:themeColor="text1"/>
              <w:sz w:val="14"/>
              <w:szCs w:val="18"/>
            </w:rPr>
          </w:pPr>
          <w:r w:rsidRPr="00AA3B4C">
            <w:rPr>
              <w:rFonts w:asciiTheme="majorHAnsi" w:hAnsiTheme="majorHAnsi"/>
              <w:color w:val="000000" w:themeColor="text1"/>
              <w:sz w:val="14"/>
              <w:szCs w:val="18"/>
            </w:rPr>
            <w:t>Modernizacja hydraulicznego układu hamulcowego RZRHT 5.3 zespołu napędowego przenośnika taśmowego nawęglania T25 w PGE Energia Ciepła S.A. Oddział Wybrzeże w Gdańsku</w:t>
          </w:r>
        </w:p>
        <w:p w14:paraId="1F21387A" w14:textId="73FED346" w:rsidR="00087DD1" w:rsidRPr="00E14220" w:rsidRDefault="00AA3B4C" w:rsidP="00AA3B4C">
          <w:pPr>
            <w:suppressAutoHyphens/>
            <w:ind w:right="187"/>
            <w:rPr>
              <w:rFonts w:asciiTheme="majorHAnsi" w:hAnsiTheme="majorHAnsi"/>
              <w:color w:val="000000" w:themeColor="text1"/>
              <w:sz w:val="14"/>
              <w:szCs w:val="18"/>
            </w:rPr>
          </w:pPr>
          <w:r w:rsidRPr="00AA3B4C">
            <w:rPr>
              <w:rFonts w:asciiTheme="majorHAnsi" w:hAnsiTheme="majorHAnsi"/>
              <w:color w:val="000000" w:themeColor="text1"/>
              <w:sz w:val="14"/>
              <w:szCs w:val="18"/>
            </w:rPr>
            <w:t>POST/PEC/PEC/ZNW/00337/2025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38.4pt">
                <v:imagedata r:id="rId1" o:title=""/>
              </v:shape>
              <o:OLEObject Type="Embed" ProgID="PBrush" ShapeID="_x0000_i1025" DrawAspect="Content" ObjectID="_1805696453"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5D61419F" w14:textId="77777777" w:rsidR="00AA3B4C" w:rsidRDefault="00AA3B4C" w:rsidP="00DE4180">
          <w:pPr>
            <w:suppressAutoHyphens/>
            <w:ind w:right="187"/>
            <w:rPr>
              <w:rFonts w:asciiTheme="majorHAnsi" w:hAnsiTheme="majorHAnsi"/>
              <w:color w:val="000000" w:themeColor="text1"/>
              <w:sz w:val="14"/>
              <w:szCs w:val="18"/>
            </w:rPr>
          </w:pPr>
          <w:r w:rsidRPr="00AA3B4C">
            <w:rPr>
              <w:rFonts w:asciiTheme="majorHAnsi" w:hAnsiTheme="majorHAnsi"/>
              <w:color w:val="000000" w:themeColor="text1"/>
              <w:sz w:val="14"/>
              <w:szCs w:val="18"/>
            </w:rPr>
            <w:t>Modernizacja hydraulicznego układu hamulcowego RZRHT 5.3 zespołu napędowego przenośnika taśmowego nawęglania T25 w PGE Energia Ciepła S.A. Oddział Wybrzeże w Gdańsku</w:t>
          </w:r>
        </w:p>
        <w:p w14:paraId="293C60DD" w14:textId="4B57B033" w:rsidR="00087DD1" w:rsidRPr="00E14220" w:rsidRDefault="00AA3B4C" w:rsidP="00AA3B4C">
          <w:pPr>
            <w:suppressAutoHyphens/>
            <w:ind w:right="187"/>
            <w:rPr>
              <w:rFonts w:asciiTheme="majorHAnsi" w:hAnsiTheme="majorHAnsi"/>
              <w:color w:val="000000" w:themeColor="text1"/>
              <w:sz w:val="14"/>
              <w:szCs w:val="18"/>
            </w:rPr>
          </w:pPr>
          <w:r w:rsidRPr="00AA3B4C">
            <w:rPr>
              <w:rFonts w:asciiTheme="majorHAnsi" w:hAnsiTheme="majorHAnsi"/>
              <w:color w:val="000000" w:themeColor="text1"/>
              <w:sz w:val="14"/>
              <w:szCs w:val="18"/>
            </w:rPr>
            <w:t>POST/PEC/PEC/ZNW/00337/2025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pt;height:38.4pt">
                <v:imagedata r:id="rId1" o:title=""/>
              </v:shape>
              <o:OLEObject Type="Embed" ProgID="PBrush" ShapeID="_x0000_i1026" DrawAspect="Content" ObjectID="_1805696454"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49974AB"/>
    <w:multiLevelType w:val="multilevel"/>
    <w:tmpl w:val="25FEF524"/>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9C6646C"/>
    <w:multiLevelType w:val="hybridMultilevel"/>
    <w:tmpl w:val="A89E458C"/>
    <w:lvl w:ilvl="0" w:tplc="8D4C37D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1" w15:restartNumberingAfterBreak="0">
    <w:nsid w:val="1A8351E2"/>
    <w:multiLevelType w:val="multilevel"/>
    <w:tmpl w:val="FF76D7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24CF4C6A"/>
    <w:multiLevelType w:val="multilevel"/>
    <w:tmpl w:val="72CC6F72"/>
    <w:lvl w:ilvl="0">
      <w:start w:val="16"/>
      <w:numFmt w:val="decimal"/>
      <w:lvlText w:val="%1"/>
      <w:lvlJc w:val="left"/>
      <w:pPr>
        <w:ind w:left="780" w:hanging="780"/>
      </w:pPr>
      <w:rPr>
        <w:rFonts w:eastAsia="Calibri" w:hint="default"/>
      </w:rPr>
    </w:lvl>
    <w:lvl w:ilvl="1">
      <w:start w:val="1"/>
      <w:numFmt w:val="decimal"/>
      <w:lvlText w:val="%1.%2"/>
      <w:lvlJc w:val="left"/>
      <w:pPr>
        <w:ind w:left="780" w:hanging="780"/>
      </w:pPr>
      <w:rPr>
        <w:rFonts w:eastAsia="Calibri" w:hint="default"/>
      </w:rPr>
    </w:lvl>
    <w:lvl w:ilvl="2">
      <w:start w:val="2"/>
      <w:numFmt w:val="decimal"/>
      <w:lvlText w:val="%1.%2.%3"/>
      <w:lvlJc w:val="left"/>
      <w:pPr>
        <w:ind w:left="780" w:hanging="78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41"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2F1648C"/>
    <w:multiLevelType w:val="multilevel"/>
    <w:tmpl w:val="BD863CF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Theme="minorHAnsi" w:hAnsiTheme="minorHAnsi" w:cstheme="minorHAnsi" w:hint="default"/>
        <w:b w:val="0"/>
        <w:i w:val="0"/>
        <w:sz w:val="20"/>
        <w:szCs w:val="20"/>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4"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6"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0"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3"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5"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8"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9"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6"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0" w15:restartNumberingAfterBreak="0">
    <w:nsid w:val="7541224F"/>
    <w:multiLevelType w:val="multilevel"/>
    <w:tmpl w:val="8552F9C0"/>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1"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9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556361442">
    <w:abstractNumId w:val="50"/>
  </w:num>
  <w:num w:numId="2" w16cid:durableId="610824218">
    <w:abstractNumId w:val="42"/>
  </w:num>
  <w:num w:numId="3" w16cid:durableId="1738359379">
    <w:abstractNumId w:val="83"/>
  </w:num>
  <w:num w:numId="4" w16cid:durableId="1685013581">
    <w:abstractNumId w:val="57"/>
  </w:num>
  <w:num w:numId="5" w16cid:durableId="409691491">
    <w:abstractNumId w:val="26"/>
  </w:num>
  <w:num w:numId="6" w16cid:durableId="771710641">
    <w:abstractNumId w:val="63"/>
  </w:num>
  <w:num w:numId="7" w16cid:durableId="1253705833">
    <w:abstractNumId w:val="48"/>
  </w:num>
  <w:num w:numId="8" w16cid:durableId="340934217">
    <w:abstractNumId w:val="71"/>
  </w:num>
  <w:num w:numId="9" w16cid:durableId="158926609">
    <w:abstractNumId w:val="45"/>
  </w:num>
  <w:num w:numId="10" w16cid:durableId="145779771">
    <w:abstractNumId w:val="43"/>
  </w:num>
  <w:num w:numId="11" w16cid:durableId="773403459">
    <w:abstractNumId w:val="66"/>
  </w:num>
  <w:num w:numId="12" w16cid:durableId="2058819055">
    <w:abstractNumId w:val="82"/>
  </w:num>
  <w:num w:numId="13" w16cid:durableId="11346148">
    <w:abstractNumId w:val="65"/>
  </w:num>
  <w:num w:numId="14" w16cid:durableId="1928417499">
    <w:abstractNumId w:val="52"/>
  </w:num>
  <w:num w:numId="15" w16cid:durableId="1392577759">
    <w:abstractNumId w:val="21"/>
  </w:num>
  <w:num w:numId="16" w16cid:durableId="1600945748">
    <w:abstractNumId w:val="27"/>
  </w:num>
  <w:num w:numId="17" w16cid:durableId="265189056">
    <w:abstractNumId w:val="93"/>
  </w:num>
  <w:num w:numId="18" w16cid:durableId="2098598674">
    <w:abstractNumId w:val="84"/>
  </w:num>
  <w:num w:numId="19" w16cid:durableId="1132868227">
    <w:abstractNumId w:val="85"/>
  </w:num>
  <w:num w:numId="20" w16cid:durableId="746802122">
    <w:abstractNumId w:val="1"/>
  </w:num>
  <w:num w:numId="21" w16cid:durableId="1334449966">
    <w:abstractNumId w:val="81"/>
  </w:num>
  <w:num w:numId="22" w16cid:durableId="1446001741">
    <w:abstractNumId w:val="19"/>
  </w:num>
  <w:num w:numId="23" w16cid:durableId="1795173208">
    <w:abstractNumId w:val="44"/>
  </w:num>
  <w:num w:numId="24" w16cid:durableId="1997026688">
    <w:abstractNumId w:val="0"/>
  </w:num>
  <w:num w:numId="25" w16cid:durableId="816341434">
    <w:abstractNumId w:val="47"/>
  </w:num>
  <w:num w:numId="26" w16cid:durableId="2096584591">
    <w:abstractNumId w:val="69"/>
    <w:lvlOverride w:ilvl="0">
      <w:startOverride w:val="1"/>
    </w:lvlOverride>
  </w:num>
  <w:num w:numId="27" w16cid:durableId="1577668480">
    <w:abstractNumId w:val="78"/>
  </w:num>
  <w:num w:numId="28" w16cid:durableId="2100978467">
    <w:abstractNumId w:val="41"/>
  </w:num>
  <w:num w:numId="29" w16cid:durableId="750156050">
    <w:abstractNumId w:val="68"/>
  </w:num>
  <w:num w:numId="30" w16cid:durableId="334190556">
    <w:abstractNumId w:val="87"/>
  </w:num>
  <w:num w:numId="31" w16cid:durableId="994801046">
    <w:abstractNumId w:val="23"/>
  </w:num>
  <w:num w:numId="32" w16cid:durableId="888423814">
    <w:abstractNumId w:val="33"/>
  </w:num>
  <w:num w:numId="33" w16cid:durableId="958027604">
    <w:abstractNumId w:val="49"/>
  </w:num>
  <w:num w:numId="34" w16cid:durableId="1000158692">
    <w:abstractNumId w:val="58"/>
    <w:lvlOverride w:ilvl="0">
      <w:startOverride w:val="1"/>
    </w:lvlOverride>
  </w:num>
  <w:num w:numId="35" w16cid:durableId="1162962413">
    <w:abstractNumId w:val="76"/>
    <w:lvlOverride w:ilvl="0">
      <w:startOverride w:val="1"/>
    </w:lvlOverride>
  </w:num>
  <w:num w:numId="36" w16cid:durableId="986134160">
    <w:abstractNumId w:val="38"/>
  </w:num>
  <w:num w:numId="37" w16cid:durableId="184097540">
    <w:abstractNumId w:val="46"/>
  </w:num>
  <w:num w:numId="38" w16cid:durableId="1468477200">
    <w:abstractNumId w:val="79"/>
  </w:num>
  <w:num w:numId="39" w16cid:durableId="1895461282">
    <w:abstractNumId w:val="73"/>
  </w:num>
  <w:num w:numId="40" w16cid:durableId="140123195">
    <w:abstractNumId w:val="36"/>
  </w:num>
  <w:num w:numId="41" w16cid:durableId="1411808133">
    <w:abstractNumId w:val="70"/>
  </w:num>
  <w:num w:numId="42" w16cid:durableId="181214360">
    <w:abstractNumId w:val="91"/>
  </w:num>
  <w:num w:numId="43" w16cid:durableId="65887365">
    <w:abstractNumId w:val="28"/>
  </w:num>
  <w:num w:numId="44" w16cid:durableId="653027390">
    <w:abstractNumId w:val="29"/>
  </w:num>
  <w:num w:numId="45" w16cid:durableId="1414669009">
    <w:abstractNumId w:val="77"/>
  </w:num>
  <w:num w:numId="46" w16cid:durableId="2038113564">
    <w:abstractNumId w:val="20"/>
  </w:num>
  <w:num w:numId="47" w16cid:durableId="2029940831">
    <w:abstractNumId w:val="39"/>
  </w:num>
  <w:num w:numId="48" w16cid:durableId="681513010">
    <w:abstractNumId w:val="32"/>
  </w:num>
  <w:num w:numId="49" w16cid:durableId="1606385111">
    <w:abstractNumId w:val="86"/>
  </w:num>
  <w:num w:numId="50" w16cid:durableId="1743597449">
    <w:abstractNumId w:val="64"/>
  </w:num>
  <w:num w:numId="51" w16cid:durableId="335965782">
    <w:abstractNumId w:val="37"/>
  </w:num>
  <w:num w:numId="52" w16cid:durableId="1032071896">
    <w:abstractNumId w:val="56"/>
  </w:num>
  <w:num w:numId="53" w16cid:durableId="2072346016">
    <w:abstractNumId w:val="60"/>
  </w:num>
  <w:num w:numId="54" w16cid:durableId="590898914">
    <w:abstractNumId w:val="22"/>
  </w:num>
  <w:num w:numId="55" w16cid:durableId="1195077565">
    <w:abstractNumId w:val="89"/>
  </w:num>
  <w:num w:numId="56" w16cid:durableId="1045330290">
    <w:abstractNumId w:val="92"/>
  </w:num>
  <w:num w:numId="57" w16cid:durableId="2125733286">
    <w:abstractNumId w:val="25"/>
  </w:num>
  <w:num w:numId="58" w16cid:durableId="2112777839">
    <w:abstractNumId w:val="61"/>
  </w:num>
  <w:num w:numId="59" w16cid:durableId="441190155">
    <w:abstractNumId w:val="17"/>
  </w:num>
  <w:num w:numId="60" w16cid:durableId="1834446753">
    <w:abstractNumId w:val="75"/>
  </w:num>
  <w:num w:numId="61" w16cid:durableId="3733839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0590505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77521510">
    <w:abstractNumId w:val="54"/>
  </w:num>
  <w:num w:numId="64" w16cid:durableId="1367413389">
    <w:abstractNumId w:val="34"/>
  </w:num>
  <w:num w:numId="65" w16cid:durableId="535002065">
    <w:abstractNumId w:val="62"/>
  </w:num>
  <w:num w:numId="66" w16cid:durableId="1496530364">
    <w:abstractNumId w:val="7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47411669">
    <w:abstractNumId w:val="88"/>
  </w:num>
  <w:num w:numId="68" w16cid:durableId="933901602">
    <w:abstractNumId w:val="67"/>
  </w:num>
  <w:num w:numId="69" w16cid:durableId="2061246517">
    <w:abstractNumId w:val="55"/>
  </w:num>
  <w:num w:numId="70" w16cid:durableId="1849440198">
    <w:abstractNumId w:val="90"/>
  </w:num>
  <w:num w:numId="71" w16cid:durableId="754785289">
    <w:abstractNumId w:val="15"/>
  </w:num>
  <w:num w:numId="72" w16cid:durableId="1506628425">
    <w:abstractNumId w:val="53"/>
  </w:num>
  <w:num w:numId="73" w16cid:durableId="870336763">
    <w:abstractNumId w:val="35"/>
  </w:num>
  <w:num w:numId="74" w16cid:durableId="1244102083">
    <w:abstractNumId w:val="51"/>
  </w:num>
  <w:num w:numId="75" w16cid:durableId="1409498531">
    <w:abstractNumId w:val="30"/>
  </w:num>
  <w:num w:numId="76" w16cid:durableId="81606133">
    <w:abstractNumId w:val="40"/>
  </w:num>
  <w:num w:numId="77" w16cid:durableId="1401056165">
    <w:abstractNumId w:val="31"/>
  </w:num>
  <w:num w:numId="78" w16cid:durableId="1213729166">
    <w:abstractNumId w:val="74"/>
  </w:num>
  <w:num w:numId="79" w16cid:durableId="1268002140">
    <w:abstractNumId w:val="59"/>
  </w:num>
  <w:num w:numId="80" w16cid:durableId="1620648408">
    <w:abstractNumId w:val="2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5F73"/>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A18"/>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C83"/>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5C1"/>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D23"/>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2F3"/>
    <w:rsid w:val="003D3604"/>
    <w:rsid w:val="003D3E0D"/>
    <w:rsid w:val="003D41BD"/>
    <w:rsid w:val="003D4211"/>
    <w:rsid w:val="003D4B93"/>
    <w:rsid w:val="003D527E"/>
    <w:rsid w:val="003D59D4"/>
    <w:rsid w:val="003D5B12"/>
    <w:rsid w:val="003D5D95"/>
    <w:rsid w:val="003D5FB5"/>
    <w:rsid w:val="003D60E8"/>
    <w:rsid w:val="003D611B"/>
    <w:rsid w:val="003D76AC"/>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AAA"/>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4F3D"/>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95A"/>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5A8"/>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607"/>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47BE6"/>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66C97"/>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2445"/>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A63"/>
    <w:rsid w:val="00637D3C"/>
    <w:rsid w:val="00640074"/>
    <w:rsid w:val="006400B4"/>
    <w:rsid w:val="00640247"/>
    <w:rsid w:val="006406E3"/>
    <w:rsid w:val="00640936"/>
    <w:rsid w:val="00640DCF"/>
    <w:rsid w:val="006410B5"/>
    <w:rsid w:val="0064154B"/>
    <w:rsid w:val="00641DFC"/>
    <w:rsid w:val="006424D8"/>
    <w:rsid w:val="0064264A"/>
    <w:rsid w:val="00642678"/>
    <w:rsid w:val="00642C76"/>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147"/>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903"/>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2F2D"/>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4CFC"/>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E1A"/>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97D8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9E4"/>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D5F"/>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B4C"/>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2DD"/>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0F9A"/>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C1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C4C"/>
    <w:rsid w:val="00C02D48"/>
    <w:rsid w:val="00C031C6"/>
    <w:rsid w:val="00C043ED"/>
    <w:rsid w:val="00C04F14"/>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0DC"/>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163"/>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6C9A"/>
    <w:rsid w:val="00D7785E"/>
    <w:rsid w:val="00D77C71"/>
    <w:rsid w:val="00D80039"/>
    <w:rsid w:val="00D80C56"/>
    <w:rsid w:val="00D81382"/>
    <w:rsid w:val="00D82314"/>
    <w:rsid w:val="00D82368"/>
    <w:rsid w:val="00D8294D"/>
    <w:rsid w:val="00D8318B"/>
    <w:rsid w:val="00D83DA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B7C9B"/>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2E0A"/>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AD5"/>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96E26"/>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0BC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7AA"/>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EF7C01"/>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5865"/>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55F"/>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rsid w:val="007D75C1"/>
    <w:rPr>
      <w:rFonts w:cs="Times New Roman"/>
      <w:sz w:val="16"/>
    </w:rPr>
  </w:style>
  <w:style w:type="paragraph" w:styleId="Tekstkomentarza">
    <w:name w:val="annotation text"/>
    <w:basedOn w:val="Normalny"/>
    <w:link w:val="TekstkomentarzaZnak"/>
    <w:autoRedefine/>
    <w:uiPriority w:val="99"/>
    <w:rsid w:val="00637A63"/>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637A6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AA3B4C"/>
    <w:rPr>
      <w:color w:val="605E5C"/>
      <w:shd w:val="clear" w:color="auto" w:fill="E1DFDD"/>
    </w:rPr>
  </w:style>
  <w:style w:type="character" w:styleId="Wyrnienieintensywne">
    <w:name w:val="Intense Emphasis"/>
    <w:basedOn w:val="Domylnaczcionkaakapitu"/>
    <w:uiPriority w:val="21"/>
    <w:qFormat/>
    <w:rsid w:val="00E12E0A"/>
    <w:rPr>
      <w:i/>
      <w:iCs/>
      <w:color w:val="4F81BD" w:themeColor="accent1"/>
    </w:rPr>
  </w:style>
  <w:style w:type="paragraph" w:customStyle="1" w:styleId="Kontrakt1">
    <w:name w:val="Kontrakt 1"/>
    <w:basedOn w:val="Normalny"/>
    <w:next w:val="Kontrakt2"/>
    <w:rsid w:val="00E12E0A"/>
    <w:pPr>
      <w:pageBreakBefore/>
      <w:numPr>
        <w:numId w:val="78"/>
      </w:numPr>
      <w:spacing w:before="120" w:after="360" w:line="276" w:lineRule="auto"/>
      <w:jc w:val="center"/>
    </w:pPr>
    <w:rPr>
      <w:rFonts w:ascii="Arial" w:hAnsi="Arial"/>
      <w:b/>
      <w:sz w:val="28"/>
      <w:szCs w:val="24"/>
    </w:rPr>
  </w:style>
  <w:style w:type="paragraph" w:customStyle="1" w:styleId="Kontrakt2">
    <w:name w:val="Kontrakt 2"/>
    <w:basedOn w:val="Normalny"/>
    <w:rsid w:val="00E12E0A"/>
    <w:pPr>
      <w:numPr>
        <w:ilvl w:val="1"/>
        <w:numId w:val="78"/>
      </w:numPr>
      <w:spacing w:before="80" w:after="240" w:line="276" w:lineRule="auto"/>
    </w:pPr>
    <w:rPr>
      <w:rFonts w:ascii="Arial" w:hAnsi="Arial"/>
      <w:szCs w:val="24"/>
    </w:rPr>
  </w:style>
  <w:style w:type="paragraph" w:customStyle="1" w:styleId="Kontrakt3">
    <w:name w:val="Kontrakt 3"/>
    <w:basedOn w:val="Normalny"/>
    <w:rsid w:val="00E12E0A"/>
    <w:pPr>
      <w:numPr>
        <w:ilvl w:val="2"/>
        <w:numId w:val="78"/>
      </w:numPr>
      <w:spacing w:before="80" w:after="240" w:line="276" w:lineRule="auto"/>
    </w:pPr>
    <w:rPr>
      <w:rFonts w:ascii="Arial" w:hAnsi="Arial"/>
      <w:szCs w:val="24"/>
    </w:rPr>
  </w:style>
  <w:style w:type="paragraph" w:customStyle="1" w:styleId="Kontrakt4">
    <w:name w:val="Kontrakt 4"/>
    <w:basedOn w:val="Normalny"/>
    <w:rsid w:val="00E12E0A"/>
    <w:pPr>
      <w:numPr>
        <w:ilvl w:val="3"/>
        <w:numId w:val="78"/>
      </w:numPr>
      <w:spacing w:before="80" w:after="240" w:line="276" w:lineRule="auto"/>
    </w:pPr>
    <w:rPr>
      <w:rFonts w:ascii="Arial" w:hAnsi="Arial"/>
      <w:szCs w:val="24"/>
    </w:rPr>
  </w:style>
  <w:style w:type="paragraph" w:customStyle="1" w:styleId="Kontrakt5">
    <w:name w:val="Kontrakt 5"/>
    <w:basedOn w:val="Normalny"/>
    <w:rsid w:val="00E12E0A"/>
    <w:pPr>
      <w:numPr>
        <w:ilvl w:val="4"/>
        <w:numId w:val="78"/>
      </w:numPr>
      <w:tabs>
        <w:tab w:val="left" w:pos="2552"/>
      </w:tabs>
      <w:spacing w:before="60" w:after="60" w:line="276" w:lineRule="auto"/>
    </w:pPr>
    <w:rPr>
      <w:rFonts w:ascii="Arial" w:hAnsi="Arial"/>
      <w:szCs w:val="24"/>
    </w:rPr>
  </w:style>
  <w:style w:type="paragraph" w:customStyle="1" w:styleId="Kontrakt6">
    <w:name w:val="Kontrakt 6"/>
    <w:basedOn w:val="Normalny"/>
    <w:rsid w:val="00E12E0A"/>
    <w:pPr>
      <w:numPr>
        <w:ilvl w:val="5"/>
        <w:numId w:val="78"/>
      </w:numPr>
      <w:spacing w:before="60" w:after="60" w:line="276" w:lineRule="auto"/>
    </w:pPr>
    <w:rPr>
      <w:rFonts w:ascii="Arial" w:hAnsi="Arial"/>
      <w:szCs w:val="24"/>
    </w:rPr>
  </w:style>
  <w:style w:type="paragraph" w:customStyle="1" w:styleId="Kontrakt7">
    <w:name w:val="Kontrakt 7"/>
    <w:basedOn w:val="Normalny"/>
    <w:rsid w:val="00E12E0A"/>
    <w:pPr>
      <w:numPr>
        <w:ilvl w:val="6"/>
        <w:numId w:val="78"/>
      </w:numPr>
      <w:spacing w:before="60" w:after="60" w:line="276" w:lineRule="auto"/>
    </w:pPr>
    <w:rPr>
      <w:rFonts w:ascii="Arial" w:hAnsi="Arial"/>
      <w:szCs w:val="24"/>
    </w:rPr>
  </w:style>
  <w:style w:type="paragraph" w:customStyle="1" w:styleId="Kontrakt8">
    <w:name w:val="Kontrakt 8"/>
    <w:basedOn w:val="Normalny"/>
    <w:rsid w:val="00E12E0A"/>
    <w:pPr>
      <w:numPr>
        <w:ilvl w:val="7"/>
        <w:numId w:val="78"/>
      </w:numPr>
      <w:spacing w:before="60" w:after="60" w:line="276" w:lineRule="auto"/>
    </w:pPr>
    <w:rPr>
      <w:rFonts w:ascii="Arial" w:hAnsi="Arial"/>
      <w:szCs w:val="24"/>
    </w:rPr>
  </w:style>
  <w:style w:type="paragraph" w:customStyle="1" w:styleId="Kontrakt9">
    <w:name w:val="Kontrakt 9"/>
    <w:basedOn w:val="Normalny"/>
    <w:rsid w:val="00E12E0A"/>
    <w:pPr>
      <w:numPr>
        <w:ilvl w:val="8"/>
        <w:numId w:val="78"/>
      </w:numPr>
      <w:spacing w:before="60" w:after="60" w:line="276" w:lineRule="auto"/>
    </w:pPr>
    <w:rPr>
      <w:rFonts w:ascii="Arial" w:hAnsi="Arial"/>
      <w:szCs w:val="24"/>
    </w:rPr>
  </w:style>
  <w:style w:type="character" w:customStyle="1" w:styleId="Teksttreci">
    <w:name w:val="Tekst treści"/>
    <w:rsid w:val="00E12E0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qFormat/>
    <w:rsid w:val="00E12E0A"/>
    <w:pPr>
      <w:numPr>
        <w:numId w:val="79"/>
      </w:numPr>
      <w:tabs>
        <w:tab w:val="num" w:pos="360"/>
      </w:tabs>
      <w:spacing w:before="120" w:after="60" w:line="260" w:lineRule="exact"/>
      <w:ind w:left="708" w:firstLine="0"/>
      <w:contextualSpacing w:val="0"/>
    </w:pPr>
    <w:rPr>
      <w:rFonts w:ascii="Arial" w:hAnsi="Arial" w:cs="Arial"/>
      <w:b/>
      <w:color w:val="1F497D" w:themeColor="text2"/>
      <w:sz w:val="20"/>
      <w:lang w:eastAsia="pl-PL"/>
    </w:rPr>
  </w:style>
  <w:style w:type="paragraph" w:customStyle="1" w:styleId="2poziom">
    <w:name w:val="*2 poziom"/>
    <w:basedOn w:val="Akapitzlist"/>
    <w:link w:val="2poziomZnak"/>
    <w:qFormat/>
    <w:rsid w:val="00E12E0A"/>
    <w:pPr>
      <w:numPr>
        <w:ilvl w:val="1"/>
        <w:numId w:val="79"/>
      </w:numPr>
      <w:spacing w:line="260" w:lineRule="exact"/>
    </w:pPr>
    <w:rPr>
      <w:rFonts w:ascii="Arial" w:hAnsi="Arial" w:cs="Arial"/>
      <w:sz w:val="18"/>
      <w:szCs w:val="18"/>
      <w:lang w:eastAsia="pl-PL"/>
    </w:rPr>
  </w:style>
  <w:style w:type="paragraph" w:customStyle="1" w:styleId="5poziom">
    <w:name w:val="*5 poziom"/>
    <w:basedOn w:val="Akapitzlist"/>
    <w:qFormat/>
    <w:rsid w:val="00E12E0A"/>
    <w:pPr>
      <w:numPr>
        <w:ilvl w:val="4"/>
        <w:numId w:val="79"/>
      </w:numPr>
      <w:spacing w:line="260" w:lineRule="exact"/>
    </w:pPr>
    <w:rPr>
      <w:rFonts w:ascii="Arial" w:hAnsi="Arial" w:cs="Arial"/>
      <w:sz w:val="18"/>
      <w:szCs w:val="18"/>
      <w:lang w:eastAsia="pl-PL"/>
    </w:rPr>
  </w:style>
  <w:style w:type="paragraph" w:customStyle="1" w:styleId="3poziom">
    <w:name w:val="*3 poziom"/>
    <w:basedOn w:val="Akapitzlist"/>
    <w:link w:val="3poziomZnak"/>
    <w:qFormat/>
    <w:rsid w:val="00E12E0A"/>
    <w:pPr>
      <w:numPr>
        <w:ilvl w:val="2"/>
        <w:numId w:val="79"/>
      </w:numPr>
      <w:spacing w:line="260" w:lineRule="exact"/>
    </w:pPr>
    <w:rPr>
      <w:rFonts w:ascii="Arial" w:hAnsi="Arial" w:cs="Arial"/>
      <w:sz w:val="18"/>
      <w:szCs w:val="18"/>
      <w:lang w:eastAsia="pl-PL"/>
    </w:rPr>
  </w:style>
  <w:style w:type="paragraph" w:customStyle="1" w:styleId="4poziom">
    <w:name w:val="*4 poziom"/>
    <w:basedOn w:val="3poziom"/>
    <w:qFormat/>
    <w:rsid w:val="00E12E0A"/>
    <w:pPr>
      <w:numPr>
        <w:ilvl w:val="3"/>
      </w:numPr>
      <w:tabs>
        <w:tab w:val="num" w:pos="283"/>
        <w:tab w:val="num" w:pos="360"/>
      </w:tabs>
      <w:ind w:left="1077" w:hanging="283"/>
    </w:pPr>
  </w:style>
  <w:style w:type="character" w:customStyle="1" w:styleId="2poziomZnak">
    <w:name w:val="*2 poziom Znak"/>
    <w:basedOn w:val="Domylnaczcionkaakapitu"/>
    <w:link w:val="2poziom"/>
    <w:rsid w:val="00E12E0A"/>
    <w:rPr>
      <w:rFonts w:ascii="Arial" w:hAnsi="Arial" w:cs="Arial"/>
      <w:sz w:val="18"/>
      <w:szCs w:val="18"/>
    </w:rPr>
  </w:style>
  <w:style w:type="character" w:customStyle="1" w:styleId="3poziomZnak">
    <w:name w:val="*3 poziom Znak"/>
    <w:basedOn w:val="Domylnaczcionkaakapitu"/>
    <w:link w:val="3poziom"/>
    <w:rsid w:val="00E12E0A"/>
    <w:rPr>
      <w:rFonts w:ascii="Arial" w:hAnsi="Arial" w:cs="Arial"/>
      <w:sz w:val="18"/>
      <w:szCs w:val="18"/>
    </w:rPr>
  </w:style>
  <w:style w:type="character" w:customStyle="1" w:styleId="CharStyle10">
    <w:name w:val="Char Style 10"/>
    <w:basedOn w:val="Domylnaczcionkaakapitu"/>
    <w:link w:val="Style9"/>
    <w:rsid w:val="00E12E0A"/>
    <w:rPr>
      <w:rFonts w:ascii="Arial" w:eastAsia="Arial" w:hAnsi="Arial" w:cs="Arial"/>
      <w:sz w:val="18"/>
      <w:szCs w:val="18"/>
    </w:rPr>
  </w:style>
  <w:style w:type="paragraph" w:customStyle="1" w:styleId="Style9">
    <w:name w:val="Style 9"/>
    <w:basedOn w:val="Normalny"/>
    <w:link w:val="CharStyle10"/>
    <w:rsid w:val="00E12E0A"/>
    <w:pPr>
      <w:widowControl w:val="0"/>
      <w:spacing w:line="302" w:lineRule="auto"/>
      <w:jc w:val="left"/>
    </w:pPr>
    <w:rPr>
      <w:rFonts w:ascii="Arial" w:eastAsia="Arial" w:hAnsi="Arial" w:cs="Arial"/>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00337_2025_Załączniki do SWZ_wersja edytowalna.docx</dmsv2BaseFileName>
    <dmsv2BaseDisplayName xmlns="http://schemas.microsoft.com/sharepoint/v3">00337_2025_Załączniki do SWZ_wersja edytowalna</dmsv2BaseDisplayName>
    <dmsv2SWPP2ObjectNumber xmlns="http://schemas.microsoft.com/sharepoint/v3">POST/PEC/PEC/ZNW/00337/2025                       </dmsv2SWPP2ObjectNumber>
    <dmsv2SWPP2SumMD5 xmlns="http://schemas.microsoft.com/sharepoint/v3">f1cf0c8940774c456f0bdff94b2a14c4</dmsv2SWPP2SumMD5>
    <dmsv2BaseMoved xmlns="http://schemas.microsoft.com/sharepoint/v3">false</dmsv2BaseMoved>
    <dmsv2BaseIsSensitive xmlns="http://schemas.microsoft.com/sharepoint/v3">true</dmsv2BaseIsSensitive>
    <dmsv2SWPP2IDSWPP2 xmlns="http://schemas.microsoft.com/sharepoint/v3">675738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22141592</dmsv2BaseClientSystemDocumentID>
    <dmsv2BaseModifiedByID xmlns="http://schemas.microsoft.com/sharepoint/v3">19100885</dmsv2BaseModifiedByID>
    <dmsv2BaseCreatedByID xmlns="http://schemas.microsoft.com/sharepoint/v3">19100885</dmsv2BaseCreatedByID>
    <dmsv2SWPP2ObjectDepartment xmlns="http://schemas.microsoft.com/sharepoint/v3">00000001000l00030002</dmsv2SWPP2ObjectDepartment>
    <dmsv2SWPP2ObjectName xmlns="http://schemas.microsoft.com/sharepoint/v3">Postępowanie</dmsv2SWPP2ObjectName>
    <_dlc_DocId xmlns="a19cb1c7-c5c7-46d4-85ae-d83685407bba">MUFVPD5EPY3P-699274413-24175</_dlc_DocId>
    <_dlc_DocIdUrl xmlns="a19cb1c7-c5c7-46d4-85ae-d83685407bba">
      <Url>https://swpp2.dms.gkpge.pl/sites/36/_layouts/15/DocIdRedir.aspx?ID=MUFVPD5EPY3P-699274413-24175</Url>
      <Description>MUFVPD5EPY3P-699274413-24175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1709DCDD-A3BC-4517-BB1E-F7EA05383A36}"/>
</file>

<file path=customXml/itemProps4.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5.xml><?xml version="1.0" encoding="utf-8"?>
<ds:datastoreItem xmlns:ds="http://schemas.openxmlformats.org/officeDocument/2006/customXml" ds:itemID="{88825719-D4CC-4A98-8B43-0537A2895751}"/>
</file>

<file path=docProps/app.xml><?xml version="1.0" encoding="utf-8"?>
<Properties xmlns="http://schemas.openxmlformats.org/officeDocument/2006/extended-properties" xmlns:vt="http://schemas.openxmlformats.org/officeDocument/2006/docPropsVTypes">
  <Template>Normal</Template>
  <TotalTime>0</TotalTime>
  <Pages>7</Pages>
  <Words>2076</Words>
  <Characters>12458</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2025-04-09T07:34:00Z</dcterms:created>
  <dcterms:modified xsi:type="dcterms:W3CDTF">2025-04-09T07:34:00Z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054a8e2a-170c-4c7b-b14d-5b6aa2932c0a</vt:lpwstr>
  </property>
</Properties>
</file>