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40D9AC7F" w:rsidR="0042031F" w:rsidRPr="001D778B" w:rsidRDefault="008A6493" w:rsidP="00405E1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15966682"/>
      <w:r>
        <w:rPr>
          <w:rFonts w:ascii="Verdana" w:hAnsi="Verdana" w:cs="Arial"/>
          <w:b/>
          <w:sz w:val="20"/>
        </w:rPr>
        <w:t>Z</w:t>
      </w:r>
      <w:r w:rsidR="0042031F" w:rsidRPr="001D778B">
        <w:rPr>
          <w:rFonts w:ascii="Verdana" w:hAnsi="Verdana" w:cs="Arial"/>
          <w:b/>
          <w:sz w:val="20"/>
        </w:rPr>
        <w:t xml:space="preserve">AŁĄCZNIK NR 3 DO </w:t>
      </w:r>
      <w:r w:rsidR="00904E94" w:rsidRPr="001D778B">
        <w:rPr>
          <w:rFonts w:ascii="Verdana" w:hAnsi="Verdana" w:cs="Arial"/>
          <w:b/>
          <w:sz w:val="20"/>
        </w:rPr>
        <w:t>SWZ</w:t>
      </w:r>
      <w:r w:rsidR="0042031F" w:rsidRPr="001D778B">
        <w:rPr>
          <w:rFonts w:ascii="Verdana" w:hAnsi="Verdana" w:cs="Arial"/>
          <w:b/>
          <w:sz w:val="20"/>
        </w:rPr>
        <w:t xml:space="preserve"> – FORMULARZ OFERTY</w:t>
      </w:r>
      <w:bookmarkEnd w:id="0"/>
      <w:bookmarkEnd w:id="1"/>
    </w:p>
    <w:p w14:paraId="36161CA8" w14:textId="77777777" w:rsidR="0042031F" w:rsidRPr="001D778B" w:rsidRDefault="0042031F" w:rsidP="00405E1D">
      <w:pPr>
        <w:widowControl w:val="0"/>
        <w:suppressAutoHyphens/>
        <w:spacing w:before="120" w:after="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405E1D">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405E1D">
            <w:pPr>
              <w:widowControl w:val="0"/>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405E1D">
            <w:pPr>
              <w:widowControl w:val="0"/>
              <w:suppressAutoHyphens/>
              <w:spacing w:before="120" w:after="120"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405E1D">
            <w:pPr>
              <w:widowControl w:val="0"/>
              <w:suppressAutoHyphens/>
              <w:spacing w:before="120" w:after="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405E1D">
            <w:pPr>
              <w:widowControl w:val="0"/>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05E1D">
      <w:pPr>
        <w:widowControl w:val="0"/>
        <w:suppressAutoHyphens/>
        <w:spacing w:before="120" w:after="120" w:line="240" w:lineRule="auto"/>
        <w:ind w:left="1134"/>
        <w:jc w:val="left"/>
        <w:rPr>
          <w:rFonts w:ascii="Verdana" w:hAnsi="Verdana" w:cs="Arial"/>
          <w:sz w:val="20"/>
          <w:lang w:eastAsia="pl-PL"/>
        </w:rPr>
      </w:pPr>
    </w:p>
    <w:p w14:paraId="36D62298" w14:textId="77777777" w:rsidR="0042031F" w:rsidRPr="001D778B" w:rsidRDefault="0042031F" w:rsidP="00405E1D">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405E1D">
            <w:pPr>
              <w:widowControl w:val="0"/>
              <w:suppressAutoHyphens/>
              <w:spacing w:before="120" w:after="12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405E1D">
            <w:pPr>
              <w:widowControl w:val="0"/>
              <w:suppressAutoHyphens/>
              <w:spacing w:before="120" w:after="12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405E1D">
            <w:pPr>
              <w:widowControl w:val="0"/>
              <w:suppressAutoHyphens/>
              <w:spacing w:before="120" w:after="12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405E1D">
            <w:pPr>
              <w:widowControl w:val="0"/>
              <w:suppressAutoHyphens/>
              <w:spacing w:before="120" w:after="12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405E1D">
            <w:pPr>
              <w:widowControl w:val="0"/>
              <w:tabs>
                <w:tab w:val="center" w:pos="4536"/>
                <w:tab w:val="right" w:pos="9072"/>
              </w:tabs>
              <w:suppressAutoHyphens/>
              <w:spacing w:before="120" w:after="12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405E1D">
            <w:pPr>
              <w:widowControl w:val="0"/>
              <w:suppressAutoHyphens/>
              <w:spacing w:before="120" w:after="12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405E1D">
            <w:pPr>
              <w:widowControl w:val="0"/>
              <w:suppressAutoHyphens/>
              <w:spacing w:before="120" w:after="12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14:paraId="159C760E" w14:textId="77777777" w:rsidR="0042031F" w:rsidRPr="001D778B" w:rsidRDefault="0042031F" w:rsidP="00405E1D">
            <w:pPr>
              <w:widowControl w:val="0"/>
              <w:suppressAutoHyphens/>
              <w:spacing w:before="120" w:after="120" w:line="240" w:lineRule="auto"/>
              <w:ind w:left="1134"/>
              <w:jc w:val="left"/>
              <w:rPr>
                <w:rFonts w:ascii="Verdana" w:hAnsi="Verdana" w:cs="Arial"/>
                <w:sz w:val="20"/>
                <w:lang w:val="de-DE" w:eastAsia="pl-PL"/>
              </w:rPr>
            </w:pPr>
          </w:p>
        </w:tc>
      </w:tr>
    </w:tbl>
    <w:p w14:paraId="29BDC596" w14:textId="77777777" w:rsidR="0042031F" w:rsidRPr="001D778B" w:rsidRDefault="0042031F" w:rsidP="00405E1D">
      <w:pPr>
        <w:widowControl w:val="0"/>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val="de-DE" w:eastAsia="pl-PL"/>
        </w:rPr>
      </w:pPr>
    </w:p>
    <w:p w14:paraId="7051CEDA" w14:textId="77777777" w:rsidR="0042031F" w:rsidRPr="001D778B" w:rsidRDefault="0042031F" w:rsidP="00405E1D">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077C7159" w:rsidR="0042031F" w:rsidRPr="001D778B" w:rsidRDefault="0042031F" w:rsidP="00405E1D">
      <w:pPr>
        <w:widowControl w:val="0"/>
        <w:suppressAutoHyphens/>
        <w:spacing w:before="120" w:after="120"/>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0E46E2">
        <w:rPr>
          <w:rFonts w:ascii="Verdana" w:hAnsi="Verdana" w:cs="Arial"/>
          <w:sz w:val="20"/>
        </w:rPr>
        <w:t>nr</w:t>
      </w:r>
      <w:r w:rsidR="000E46E2">
        <w:rPr>
          <w:rFonts w:ascii="Verdana" w:hAnsi="Verdana" w:cs="Arial"/>
          <w:sz w:val="20"/>
        </w:rPr>
        <w:t> </w:t>
      </w:r>
      <w:r w:rsidR="004529E8" w:rsidRPr="000E46E2">
        <w:rPr>
          <w:rFonts w:ascii="Verdana" w:hAnsi="Verdana"/>
          <w:b/>
          <w:sz w:val="20"/>
        </w:rPr>
        <w:t>POST/PEC/PEC/ZNT/01097/2024</w:t>
      </w:r>
      <w:r w:rsidR="004529E8" w:rsidRPr="000E46E2">
        <w:rPr>
          <w:rFonts w:ascii="Verdana" w:hAnsi="Verdana" w:cs="Arial"/>
          <w:sz w:val="20"/>
        </w:rPr>
        <w:t xml:space="preserve"> </w:t>
      </w:r>
      <w:r w:rsidRPr="000E46E2">
        <w:rPr>
          <w:rFonts w:ascii="Verdana" w:hAnsi="Verdana" w:cs="Arial"/>
          <w:sz w:val="20"/>
        </w:rPr>
        <w:t xml:space="preserve">prowadzonego w trybie przetargu nieograniczonego pn. </w:t>
      </w:r>
      <w:r w:rsidR="00863B17">
        <w:rPr>
          <w:rFonts w:ascii="Verdana" w:hAnsi="Verdana" w:cs="Arial"/>
          <w:sz w:val="20"/>
        </w:rPr>
        <w:t>„</w:t>
      </w:r>
      <w:r w:rsidR="004529E8" w:rsidRPr="000E46E2">
        <w:rPr>
          <w:rFonts w:ascii="Verdana" w:hAnsi="Verdana" w:cs="Arial"/>
          <w:sz w:val="20"/>
        </w:rPr>
        <w:t>Serwis systemu wykrywania włamania EC II Bydgoszcz dla PGE Energia Ciepła S.A. Oddział Elektrociepłownia w Bydgoszczy</w:t>
      </w:r>
      <w:r w:rsidR="00863B17">
        <w:rPr>
          <w:rFonts w:ascii="Verdana" w:hAnsi="Verdana" w:cs="Arial"/>
          <w:sz w:val="20"/>
        </w:rPr>
        <w:t>”</w:t>
      </w:r>
      <w:r w:rsidR="004529E8" w:rsidRPr="000E46E2">
        <w:rPr>
          <w:rFonts w:ascii="Verdana" w:hAnsi="Verdana" w:cs="Arial"/>
          <w:sz w:val="20"/>
        </w:rPr>
        <w:t xml:space="preserve"> </w:t>
      </w:r>
      <w:r w:rsidRPr="000E46E2">
        <w:rPr>
          <w:rFonts w:ascii="Verdana" w:hAnsi="Verdana" w:cs="Arial"/>
          <w:sz w:val="20"/>
        </w:rPr>
        <w:t>niniejszym</w:t>
      </w:r>
      <w:r w:rsidRPr="001D778B">
        <w:rPr>
          <w:rFonts w:ascii="Verdana" w:hAnsi="Verdana" w:cs="Arial"/>
          <w:sz w:val="20"/>
        </w:rPr>
        <w:t xml:space="preserve"> oświadczamy, że:</w:t>
      </w:r>
    </w:p>
    <w:p w14:paraId="05584691" w14:textId="77777777"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4C96010F" w14:textId="77777777" w:rsidR="00447D07" w:rsidRPr="002A6CA3" w:rsidRDefault="00447D07" w:rsidP="00405E1D">
      <w:pPr>
        <w:pStyle w:val="Akapitzlist"/>
        <w:widowControl w:val="0"/>
        <w:suppressAutoHyphens/>
        <w:spacing w:before="120" w:after="120"/>
        <w:ind w:left="426" w:right="-281"/>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13C0BA7B" w:rsidR="00AE1D9D"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w:t>
      </w:r>
      <w:r w:rsidRPr="001D778B">
        <w:rPr>
          <w:rFonts w:ascii="Verdana" w:hAnsi="Verdana" w:cs="Arial"/>
          <w:sz w:val="20"/>
        </w:rPr>
        <w:lastRenderedPageBreak/>
        <w:t>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w:t>
      </w:r>
      <w:bookmarkStart w:id="2" w:name="_GoBack"/>
      <w:bookmarkEnd w:id="2"/>
      <w:r w:rsidR="00026932" w:rsidRPr="001D778B">
        <w:rPr>
          <w:rFonts w:ascii="Verdana" w:hAnsi="Verdana" w:cs="Arial"/>
          <w:sz w:val="20"/>
        </w:rPr>
        <w:t>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AB0346">
      <w:pPr>
        <w:pStyle w:val="Akapitzlist"/>
        <w:widowControl w:val="0"/>
        <w:numPr>
          <w:ilvl w:val="1"/>
          <w:numId w:val="34"/>
        </w:numPr>
        <w:suppressAutoHyphens/>
        <w:spacing w:before="120" w:after="120"/>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405E1D">
      <w:pPr>
        <w:widowControl w:val="0"/>
        <w:suppressAutoHyphens/>
        <w:spacing w:before="120" w:after="120"/>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405E1D">
      <w:pPr>
        <w:widowControl w:val="0"/>
        <w:suppressAutoHyphens/>
        <w:spacing w:before="120" w:after="120"/>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405E1D">
      <w:pPr>
        <w:widowControl w:val="0"/>
        <w:suppressAutoHyphens/>
        <w:spacing w:before="120" w:after="120"/>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naszą jednostką dominującą w rozumieniu art. 3 ust. 1 pkt 37 ustawy z dnia 29 września 1994 r. o rachunkowości (Dz. U. z 2021 r. poz. 217, 2105 i 2106), nie jest podmiot </w:t>
      </w:r>
      <w:r w:rsidRPr="001D778B">
        <w:rPr>
          <w:rFonts w:ascii="Verdana" w:hAnsi="Verdana" w:cs="Arial"/>
          <w:sz w:val="20"/>
        </w:rPr>
        <w:lastRenderedPageBreak/>
        <w:t>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AB0346">
      <w:pPr>
        <w:pStyle w:val="Akapitzlist"/>
        <w:widowControl w:val="0"/>
        <w:numPr>
          <w:ilvl w:val="1"/>
          <w:numId w:val="34"/>
        </w:numPr>
        <w:suppressAutoHyphens/>
        <w:spacing w:before="120" w:after="120"/>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AB0346">
      <w:pPr>
        <w:pStyle w:val="Akapitzlist"/>
        <w:widowControl w:val="0"/>
        <w:numPr>
          <w:ilvl w:val="0"/>
          <w:numId w:val="33"/>
        </w:numPr>
        <w:suppressAutoHyphens/>
        <w:spacing w:before="120" w:after="120"/>
        <w:ind w:left="1134" w:right="-281" w:hanging="284"/>
        <w:contextualSpacing w:val="0"/>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AB0346">
      <w:pPr>
        <w:pStyle w:val="Akapitzlist"/>
        <w:widowControl w:val="0"/>
        <w:numPr>
          <w:ilvl w:val="0"/>
          <w:numId w:val="33"/>
        </w:numPr>
        <w:suppressAutoHyphens/>
        <w:spacing w:before="120" w:after="120"/>
        <w:ind w:left="1134" w:right="-281" w:hanging="284"/>
        <w:contextualSpacing w:val="0"/>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AB0346">
      <w:pPr>
        <w:pStyle w:val="Akapitzlist"/>
        <w:widowControl w:val="0"/>
        <w:numPr>
          <w:ilvl w:val="0"/>
          <w:numId w:val="33"/>
        </w:numPr>
        <w:suppressAutoHyphens/>
        <w:spacing w:before="120" w:after="120"/>
        <w:ind w:left="1134" w:right="-281" w:hanging="284"/>
        <w:contextualSpacing w:val="0"/>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405E1D">
      <w:pPr>
        <w:widowControl w:val="0"/>
        <w:suppressAutoHyphens/>
        <w:spacing w:before="120" w:after="120"/>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1D778B" w:rsidRDefault="00BF7966" w:rsidP="00405E1D">
      <w:pPr>
        <w:widowControl w:val="0"/>
        <w:suppressAutoHyphens/>
        <w:spacing w:before="120" w:after="120"/>
        <w:ind w:left="709" w:right="-281" w:hanging="283"/>
        <w:rPr>
          <w:rFonts w:ascii="Verdana" w:hAnsi="Verdana" w:cs="Arial"/>
          <w:sz w:val="20"/>
        </w:rPr>
      </w:pPr>
    </w:p>
    <w:p w14:paraId="69E52117" w14:textId="142A4846" w:rsidR="00563A80" w:rsidRPr="001D778B" w:rsidRDefault="00BF7966" w:rsidP="00405E1D">
      <w:pPr>
        <w:widowControl w:val="0"/>
        <w:suppressAutoHyphens/>
        <w:spacing w:before="120" w:after="120"/>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405E1D">
      <w:pPr>
        <w:pStyle w:val="Akapitzlist"/>
        <w:widowControl w:val="0"/>
        <w:suppressAutoHyphens/>
        <w:spacing w:before="120" w:after="12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405E1D">
      <w:pPr>
        <w:pStyle w:val="Akapitzlist"/>
        <w:widowControl w:val="0"/>
        <w:numPr>
          <w:ilvl w:val="3"/>
          <w:numId w:val="29"/>
        </w:numPr>
        <w:suppressAutoHyphens/>
        <w:spacing w:before="120" w:after="12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405E1D">
      <w:pPr>
        <w:pStyle w:val="Akapitzlist"/>
        <w:widowControl w:val="0"/>
        <w:numPr>
          <w:ilvl w:val="1"/>
          <w:numId w:val="31"/>
        </w:numPr>
        <w:suppressAutoHyphens/>
        <w:spacing w:before="120" w:after="120"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405E1D">
      <w:pPr>
        <w:pStyle w:val="Akapitzlist"/>
        <w:widowControl w:val="0"/>
        <w:numPr>
          <w:ilvl w:val="1"/>
          <w:numId w:val="31"/>
        </w:numPr>
        <w:suppressAutoHyphens/>
        <w:spacing w:before="120" w:after="120"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405E1D">
      <w:pPr>
        <w:pStyle w:val="Akapitzlist"/>
        <w:widowControl w:val="0"/>
        <w:numPr>
          <w:ilvl w:val="1"/>
          <w:numId w:val="31"/>
        </w:numPr>
        <w:suppressAutoHyphens/>
        <w:spacing w:before="120" w:after="120"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w:t>
      </w:r>
      <w:r w:rsidRPr="001D778B">
        <w:rPr>
          <w:rFonts w:ascii="Verdana" w:hAnsi="Verdana" w:cs="Arial"/>
          <w:sz w:val="20"/>
        </w:rPr>
        <w:lastRenderedPageBreak/>
        <w:t xml:space="preserve">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05E1D">
      <w:pPr>
        <w:pStyle w:val="Akapitzlist"/>
        <w:widowControl w:val="0"/>
        <w:numPr>
          <w:ilvl w:val="3"/>
          <w:numId w:val="29"/>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C2DE2" w:rsidRDefault="0042031F" w:rsidP="00405E1D">
            <w:pPr>
              <w:widowControl w:val="0"/>
              <w:suppressAutoHyphens/>
              <w:spacing w:before="120" w:after="120"/>
              <w:jc w:val="center"/>
              <w:rPr>
                <w:rFonts w:ascii="Verdana" w:hAnsi="Verdana" w:cs="Arial"/>
                <w:b/>
                <w:sz w:val="16"/>
                <w:szCs w:val="16"/>
              </w:rPr>
            </w:pPr>
            <w:r w:rsidRPr="001C2DE2">
              <w:rPr>
                <w:rFonts w:ascii="Verdana" w:hAnsi="Verdana" w:cs="Arial"/>
                <w:b/>
                <w:sz w:val="16"/>
                <w:szCs w:val="16"/>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C2DE2" w:rsidRDefault="0042031F" w:rsidP="00405E1D">
            <w:pPr>
              <w:widowControl w:val="0"/>
              <w:suppressAutoHyphens/>
              <w:spacing w:before="120" w:after="120"/>
              <w:jc w:val="center"/>
              <w:rPr>
                <w:rFonts w:ascii="Verdana" w:hAnsi="Verdana" w:cs="Arial"/>
                <w:b/>
                <w:sz w:val="16"/>
                <w:szCs w:val="16"/>
              </w:rPr>
            </w:pPr>
            <w:r w:rsidRPr="001C2DE2">
              <w:rPr>
                <w:rFonts w:ascii="Verdana" w:hAnsi="Verdana" w:cs="Arial"/>
                <w:b/>
                <w:sz w:val="16"/>
                <w:szCs w:val="16"/>
              </w:rPr>
              <w:t>Podwykonawca /</w:t>
            </w:r>
            <w:r w:rsidRPr="001C2DE2">
              <w:rPr>
                <w:rFonts w:ascii="Verdana" w:hAnsi="Verdana" w:cs="Arial"/>
                <w:b/>
                <w:sz w:val="16"/>
                <w:szCs w:val="16"/>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C2DE2" w:rsidRDefault="0042031F" w:rsidP="00405E1D">
            <w:pPr>
              <w:widowControl w:val="0"/>
              <w:suppressAutoHyphens/>
              <w:spacing w:before="120" w:after="120"/>
              <w:jc w:val="center"/>
              <w:rPr>
                <w:rFonts w:ascii="Verdana" w:hAnsi="Verdana" w:cs="Arial"/>
                <w:b/>
                <w:sz w:val="16"/>
                <w:szCs w:val="16"/>
              </w:rPr>
            </w:pPr>
            <w:r w:rsidRPr="001C2DE2">
              <w:rPr>
                <w:rFonts w:ascii="Verdana" w:hAnsi="Verdana" w:cs="Arial"/>
                <w:b/>
                <w:sz w:val="16"/>
                <w:szCs w:val="16"/>
              </w:rPr>
              <w:t>Punkt kontaktowy Podwykonawcy /</w:t>
            </w:r>
            <w:r w:rsidRPr="001C2DE2">
              <w:rPr>
                <w:rFonts w:ascii="Verdana" w:hAnsi="Verdana" w:cs="Arial"/>
                <w:b/>
                <w:sz w:val="16"/>
                <w:szCs w:val="16"/>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C2DE2" w:rsidRDefault="0042031F" w:rsidP="00405E1D">
            <w:pPr>
              <w:widowControl w:val="0"/>
              <w:suppressAutoHyphens/>
              <w:spacing w:before="120" w:after="120"/>
              <w:jc w:val="center"/>
              <w:rPr>
                <w:rFonts w:ascii="Verdana" w:hAnsi="Verdana" w:cs="Arial"/>
                <w:b/>
                <w:sz w:val="16"/>
                <w:szCs w:val="16"/>
              </w:rPr>
            </w:pPr>
            <w:r w:rsidRPr="001C2DE2">
              <w:rPr>
                <w:rFonts w:ascii="Verdana" w:hAnsi="Verdana" w:cs="Arial"/>
                <w:b/>
                <w:sz w:val="16"/>
                <w:szCs w:val="16"/>
              </w:rPr>
              <w:t>Podwykonawca / Dalszy Podwykonawca Obiektowy</w:t>
            </w:r>
          </w:p>
          <w:p w14:paraId="35DB9268" w14:textId="77777777" w:rsidR="0042031F" w:rsidRPr="001C2DE2" w:rsidRDefault="0042031F" w:rsidP="00405E1D">
            <w:pPr>
              <w:widowControl w:val="0"/>
              <w:suppressAutoHyphens/>
              <w:spacing w:before="120" w:after="120"/>
              <w:jc w:val="center"/>
              <w:rPr>
                <w:rFonts w:ascii="Verdana" w:hAnsi="Verdana" w:cs="Arial"/>
                <w:b/>
                <w:sz w:val="16"/>
                <w:szCs w:val="16"/>
              </w:rPr>
            </w:pPr>
            <w:r w:rsidRPr="001C2DE2">
              <w:rPr>
                <w:rFonts w:ascii="Verdana" w:hAnsi="Verdana" w:cs="Arial"/>
                <w:b/>
                <w:sz w:val="16"/>
                <w:szCs w:val="16"/>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405E1D">
            <w:pPr>
              <w:widowControl w:val="0"/>
              <w:suppressAutoHyphens/>
              <w:spacing w:before="120" w:after="120"/>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405E1D">
            <w:pPr>
              <w:widowControl w:val="0"/>
              <w:suppressAutoHyphens/>
              <w:spacing w:before="120" w:after="120"/>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405E1D">
            <w:pPr>
              <w:widowControl w:val="0"/>
              <w:suppressAutoHyphens/>
              <w:spacing w:before="120" w:after="120"/>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405E1D">
            <w:pPr>
              <w:widowControl w:val="0"/>
              <w:suppressAutoHyphens/>
              <w:spacing w:before="120" w:after="120"/>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405E1D">
            <w:pPr>
              <w:widowControl w:val="0"/>
              <w:suppressAutoHyphens/>
              <w:spacing w:before="120" w:after="120"/>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405E1D">
            <w:pPr>
              <w:widowControl w:val="0"/>
              <w:suppressAutoHyphens/>
              <w:spacing w:before="120" w:after="120"/>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405E1D">
            <w:pPr>
              <w:widowControl w:val="0"/>
              <w:suppressAutoHyphens/>
              <w:spacing w:before="120" w:after="120"/>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405E1D">
            <w:pPr>
              <w:widowControl w:val="0"/>
              <w:suppressAutoHyphens/>
              <w:spacing w:before="120" w:after="120"/>
              <w:jc w:val="center"/>
              <w:rPr>
                <w:rFonts w:ascii="Verdana" w:hAnsi="Verdana" w:cs="Arial"/>
                <w:sz w:val="20"/>
              </w:rPr>
            </w:pPr>
          </w:p>
        </w:tc>
      </w:tr>
    </w:tbl>
    <w:p w14:paraId="1E5DE794" w14:textId="77777777" w:rsidR="00F22457" w:rsidRDefault="00F22457" w:rsidP="001C2DE2">
      <w:pPr>
        <w:pStyle w:val="Akapitzlist"/>
        <w:widowControl w:val="0"/>
        <w:suppressAutoHyphens/>
        <w:spacing w:before="120" w:after="120"/>
        <w:ind w:left="425" w:right="-281"/>
        <w:contextualSpacing w:val="0"/>
        <w:rPr>
          <w:rFonts w:ascii="Verdana" w:hAnsi="Verdana" w:cs="Arial"/>
          <w:bCs/>
          <w:sz w:val="20"/>
          <w:lang w:eastAsia="pl-PL"/>
        </w:rPr>
      </w:pPr>
    </w:p>
    <w:p w14:paraId="29A0CA5C" w14:textId="77777777" w:rsidR="00F22457" w:rsidRDefault="00F22457">
      <w:pPr>
        <w:spacing w:line="240" w:lineRule="auto"/>
        <w:jc w:val="left"/>
        <w:rPr>
          <w:rFonts w:ascii="Verdana" w:hAnsi="Verdana" w:cs="Arial"/>
          <w:bCs/>
          <w:sz w:val="20"/>
          <w:lang w:eastAsia="pl-PL"/>
        </w:rPr>
      </w:pPr>
      <w:r>
        <w:rPr>
          <w:rFonts w:ascii="Verdana" w:hAnsi="Verdana" w:cs="Arial"/>
          <w:bCs/>
          <w:sz w:val="20"/>
          <w:lang w:eastAsia="pl-PL"/>
        </w:rPr>
        <w:br w:type="page"/>
      </w:r>
    </w:p>
    <w:p w14:paraId="460197F1" w14:textId="1389D443"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lang w:eastAsia="pl-PL"/>
        </w:rPr>
      </w:pPr>
      <w:r w:rsidRPr="001D778B">
        <w:rPr>
          <w:rFonts w:ascii="Verdana" w:hAnsi="Verdana" w:cs="Arial"/>
          <w:bCs/>
          <w:sz w:val="20"/>
          <w:lang w:eastAsia="pl-PL"/>
        </w:rPr>
        <w:lastRenderedPageBreak/>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405E1D">
      <w:pPr>
        <w:pStyle w:val="Akapitzlist"/>
        <w:widowControl w:val="0"/>
        <w:numPr>
          <w:ilvl w:val="0"/>
          <w:numId w:val="30"/>
        </w:numPr>
        <w:suppressAutoHyphens/>
        <w:spacing w:before="120" w:after="120"/>
        <w:ind w:left="851" w:hanging="142"/>
        <w:contextualSpacing w:val="0"/>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405E1D">
      <w:pPr>
        <w:pStyle w:val="Akapitzlist"/>
        <w:widowControl w:val="0"/>
        <w:numPr>
          <w:ilvl w:val="0"/>
          <w:numId w:val="30"/>
        </w:numPr>
        <w:suppressAutoHyphens/>
        <w:spacing w:before="120" w:after="120"/>
        <w:ind w:left="851" w:right="-281" w:hanging="142"/>
        <w:contextualSpacing w:val="0"/>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405E1D">
      <w:pPr>
        <w:pStyle w:val="Akapitzlist"/>
        <w:widowControl w:val="0"/>
        <w:suppressAutoHyphens/>
        <w:spacing w:before="120" w:after="120"/>
        <w:ind w:left="851" w:right="-281" w:hanging="425"/>
        <w:contextualSpacing w:val="0"/>
        <w:rPr>
          <w:rFonts w:ascii="Verdana" w:hAnsi="Verdana" w:cs="Arial"/>
          <w:sz w:val="20"/>
        </w:rPr>
      </w:pPr>
      <w:r w:rsidRPr="001D778B">
        <w:rPr>
          <w:rFonts w:ascii="Verdana" w:hAnsi="Verdana" w:cs="Arial"/>
          <w:sz w:val="20"/>
        </w:rPr>
        <w:t>………………………………………………………………………………………………………………………</w:t>
      </w:r>
    </w:p>
    <w:p w14:paraId="743FB04A" w14:textId="528C19A7" w:rsidR="008D0ACB" w:rsidRPr="001D778B" w:rsidRDefault="008D0ACB" w:rsidP="00405E1D">
      <w:pPr>
        <w:pStyle w:val="Akapitzlist"/>
        <w:numPr>
          <w:ilvl w:val="3"/>
          <w:numId w:val="29"/>
        </w:numPr>
        <w:spacing w:before="120" w:after="120" w:line="360" w:lineRule="auto"/>
        <w:ind w:left="425" w:right="-281" w:hanging="425"/>
        <w:contextualSpacing w:val="0"/>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zanego/nych</w:t>
      </w:r>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podmiotu/tów, na którego/ych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1"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405E1D">
      <w:pPr>
        <w:pStyle w:val="Akapitzlist"/>
        <w:widowControl w:val="0"/>
        <w:numPr>
          <w:ilvl w:val="3"/>
          <w:numId w:val="29"/>
        </w:numPr>
        <w:suppressAutoHyphens/>
        <w:spacing w:before="120" w:after="12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77777777" w:rsidR="0042031F" w:rsidRPr="009B3E18" w:rsidRDefault="0042031F" w:rsidP="00405E1D">
      <w:pPr>
        <w:pStyle w:val="Akapitzlist"/>
        <w:numPr>
          <w:ilvl w:val="3"/>
          <w:numId w:val="29"/>
        </w:numPr>
        <w:autoSpaceDE w:val="0"/>
        <w:autoSpaceDN w:val="0"/>
        <w:spacing w:before="120" w:after="120" w:line="300" w:lineRule="atLeast"/>
        <w:ind w:left="426" w:right="-281" w:hanging="426"/>
        <w:contextualSpacing w:val="0"/>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z prowadzonym postępowaniem niepublicznym nr ……………………</w:t>
      </w:r>
    </w:p>
    <w:p w14:paraId="1C867588" w14:textId="77777777" w:rsidR="0042031F" w:rsidRPr="001D778B" w:rsidRDefault="0042031F" w:rsidP="00405E1D">
      <w:pPr>
        <w:pStyle w:val="Akapitzlist"/>
        <w:widowControl w:val="0"/>
        <w:numPr>
          <w:ilvl w:val="3"/>
          <w:numId w:val="29"/>
        </w:numPr>
        <w:suppressAutoHyphens/>
        <w:spacing w:before="120" w:after="12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1B3B3981" w:rsidR="0042031F" w:rsidRDefault="0042031F" w:rsidP="00405E1D">
      <w:pPr>
        <w:widowControl w:val="0"/>
        <w:tabs>
          <w:tab w:val="left" w:pos="2340"/>
        </w:tabs>
        <w:suppressAutoHyphens/>
        <w:spacing w:before="120" w:after="120" w:line="240" w:lineRule="auto"/>
        <w:ind w:firstLine="426"/>
        <w:jc w:val="left"/>
        <w:rPr>
          <w:rFonts w:ascii="Verdana" w:hAnsi="Verdana" w:cs="Arial"/>
          <w:bCs/>
          <w:i/>
          <w:sz w:val="20"/>
        </w:rPr>
      </w:pPr>
      <w:r w:rsidRPr="001D778B">
        <w:rPr>
          <w:rFonts w:ascii="Verdana" w:hAnsi="Verdana" w:cs="Arial"/>
          <w:bCs/>
          <w:i/>
          <w:sz w:val="20"/>
        </w:rPr>
        <w:t>Załącznik nr 1 - …………</w:t>
      </w:r>
    </w:p>
    <w:p w14:paraId="52827583" w14:textId="2BBC9A5A" w:rsidR="0042031F" w:rsidRPr="00863B17" w:rsidRDefault="0042031F" w:rsidP="00863B17">
      <w:pPr>
        <w:widowControl w:val="0"/>
        <w:suppressAutoHyphens/>
        <w:spacing w:before="120" w:after="120"/>
        <w:ind w:left="2127" w:right="-993" w:hanging="2127"/>
        <w:rPr>
          <w:rFonts w:ascii="Verdana" w:hAnsi="Verdana"/>
          <w:sz w:val="16"/>
          <w:szCs w:val="16"/>
        </w:rPr>
      </w:pPr>
      <w:r w:rsidRPr="00863B17">
        <w:rPr>
          <w:rFonts w:ascii="Verdana" w:hAnsi="Verdana"/>
          <w:sz w:val="16"/>
          <w:szCs w:val="16"/>
        </w:rPr>
        <w:t>.............................., dn. .........................</w:t>
      </w:r>
      <w:r w:rsidRPr="00863B17">
        <w:rPr>
          <w:rFonts w:ascii="Verdana" w:hAnsi="Verdana"/>
          <w:sz w:val="16"/>
          <w:szCs w:val="16"/>
        </w:rPr>
        <w:tab/>
      </w:r>
      <w:r w:rsidR="00863B17">
        <w:rPr>
          <w:rFonts w:ascii="Verdana" w:hAnsi="Verdana"/>
          <w:sz w:val="16"/>
          <w:szCs w:val="16"/>
        </w:rPr>
        <w:tab/>
      </w:r>
      <w:r w:rsidR="00863B17">
        <w:rPr>
          <w:rFonts w:ascii="Verdana" w:hAnsi="Verdana"/>
          <w:sz w:val="16"/>
          <w:szCs w:val="16"/>
        </w:rPr>
        <w:tab/>
      </w:r>
      <w:r w:rsidRPr="00863B17">
        <w:rPr>
          <w:rFonts w:ascii="Verdana" w:hAnsi="Verdana"/>
          <w:sz w:val="16"/>
          <w:szCs w:val="16"/>
        </w:rPr>
        <w:t>...............................................................</w:t>
      </w:r>
    </w:p>
    <w:p w14:paraId="2D7F3AB4" w14:textId="7B358AC5" w:rsidR="00794A5D" w:rsidRPr="00863B17" w:rsidRDefault="00794A5D" w:rsidP="00405E1D">
      <w:pPr>
        <w:widowControl w:val="0"/>
        <w:suppressAutoHyphens/>
        <w:spacing w:before="120" w:after="120" w:line="240" w:lineRule="auto"/>
        <w:ind w:left="5398" w:right="68"/>
        <w:jc w:val="center"/>
        <w:rPr>
          <w:rFonts w:ascii="Verdana" w:hAnsi="Verdana"/>
          <w:i/>
          <w:sz w:val="14"/>
          <w:szCs w:val="14"/>
        </w:rPr>
      </w:pPr>
      <w:r w:rsidRPr="00863B17">
        <w:rPr>
          <w:rFonts w:ascii="Verdana" w:hAnsi="Verdana"/>
          <w:i/>
          <w:sz w:val="14"/>
          <w:szCs w:val="14"/>
        </w:rPr>
        <w:t xml:space="preserve">podpis osoby uprawnionej/ osób uprawnionych do składania oświadczeń woli w imieniu Wykonawcy </w:t>
      </w:r>
    </w:p>
    <w:p w14:paraId="71E2F815" w14:textId="0A64E507" w:rsidR="0042031F" w:rsidRPr="00863B17" w:rsidRDefault="0042031F" w:rsidP="00405E1D">
      <w:pPr>
        <w:widowControl w:val="0"/>
        <w:suppressAutoHyphens/>
        <w:spacing w:before="120" w:after="120" w:line="240" w:lineRule="auto"/>
        <w:ind w:left="5398" w:right="68"/>
        <w:jc w:val="center"/>
        <w:rPr>
          <w:rFonts w:ascii="Verdana" w:hAnsi="Verdana"/>
          <w:i/>
          <w:sz w:val="16"/>
          <w:szCs w:val="16"/>
        </w:rPr>
      </w:pPr>
      <w:r w:rsidRPr="00863B17">
        <w:rPr>
          <w:rFonts w:ascii="Verdana" w:hAnsi="Verdana"/>
          <w:i/>
          <w:sz w:val="16"/>
          <w:szCs w:val="16"/>
        </w:rPr>
        <w:t xml:space="preserve"> </w:t>
      </w:r>
    </w:p>
    <w:p w14:paraId="75F5F390" w14:textId="2866A26A" w:rsidR="00A14271" w:rsidRPr="001D778B" w:rsidRDefault="00A14271" w:rsidP="00405E1D">
      <w:pPr>
        <w:pStyle w:val="Nagwek1"/>
        <w:keepLines w:val="0"/>
        <w:pageBreakBefore/>
        <w:shd w:val="clear" w:color="auto" w:fill="C6D9F1" w:themeFill="text2" w:themeFillTint="33"/>
        <w:tabs>
          <w:tab w:val="left" w:pos="567"/>
        </w:tabs>
        <w:spacing w:before="120" w:after="120" w:line="240" w:lineRule="auto"/>
        <w:ind w:left="425" w:hanging="709"/>
        <w:rPr>
          <w:rFonts w:ascii="Verdana" w:hAnsi="Verdana" w:cstheme="minorHAnsi"/>
          <w:sz w:val="20"/>
          <w:lang w:val="pl-PL"/>
        </w:rPr>
      </w:pPr>
      <w:bookmarkStart w:id="4"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77777777" w:rsidR="00F53A14" w:rsidRDefault="00F53A14" w:rsidP="00405E1D">
      <w:pPr>
        <w:spacing w:before="120" w:after="120" w:line="240" w:lineRule="auto"/>
        <w:jc w:val="left"/>
        <w:rPr>
          <w:rFonts w:ascii="Verdana" w:hAnsi="Verdana" w:cstheme="minorHAnsi"/>
          <w:b/>
          <w:caps/>
          <w:kern w:val="28"/>
          <w:sz w:val="20"/>
        </w:rPr>
      </w:pPr>
      <w:r>
        <w:rPr>
          <w:rFonts w:ascii="Verdana" w:hAnsi="Verdana" w:cstheme="minorHAnsi"/>
          <w:sz w:val="20"/>
        </w:rPr>
        <w:br w:type="page"/>
      </w:r>
    </w:p>
    <w:p w14:paraId="69954FA2" w14:textId="6603DE3A" w:rsidR="00EA7443" w:rsidRPr="001D778B" w:rsidRDefault="00EA7443" w:rsidP="00405E1D">
      <w:pPr>
        <w:pStyle w:val="Nagwek1"/>
        <w:keepLines w:val="0"/>
        <w:shd w:val="clear" w:color="auto" w:fill="C6D9F1" w:themeFill="text2" w:themeFillTint="33"/>
        <w:tabs>
          <w:tab w:val="left" w:pos="567"/>
        </w:tabs>
        <w:spacing w:before="120" w:after="12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w:t>
      </w:r>
      <w:bookmarkEnd w:id="4"/>
      <w:r w:rsidR="00700C5E">
        <w:rPr>
          <w:rFonts w:ascii="Verdana" w:hAnsi="Verdana" w:cstheme="minorHAnsi"/>
          <w:sz w:val="20"/>
          <w:lang w:val="pl-PL"/>
        </w:rPr>
        <w:t>Harmonogram prac i Płatności</w:t>
      </w:r>
    </w:p>
    <w:p w14:paraId="0BB017B1" w14:textId="5D3F68A5" w:rsidR="00700C5E" w:rsidRDefault="00700C5E" w:rsidP="00405E1D">
      <w:pPr>
        <w:spacing w:before="120" w:after="120" w:line="276" w:lineRule="auto"/>
        <w:rPr>
          <w:rFonts w:ascii="Verdana" w:eastAsia="Calibri" w:hAnsi="Verdana" w:cstheme="minorHAnsi"/>
          <w:sz w:val="20"/>
        </w:rPr>
      </w:pPr>
    </w:p>
    <w:p w14:paraId="1ED4FDBB" w14:textId="77777777" w:rsidR="00700C5E" w:rsidRPr="00CB15F7" w:rsidRDefault="00700C5E" w:rsidP="00700C5E">
      <w:pPr>
        <w:rPr>
          <w:rFonts w:ascii="Arial" w:hAnsi="Arial" w:cs="Arial"/>
          <w:b/>
          <w:sz w:val="20"/>
        </w:rPr>
      </w:pPr>
      <w:r w:rsidRPr="00CB15F7">
        <w:rPr>
          <w:rFonts w:ascii="Arial" w:hAnsi="Arial" w:cs="Arial"/>
          <w:b/>
          <w:sz w:val="20"/>
        </w:rPr>
        <w:t>Harmonogram Prac i Płatności</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2176"/>
        <w:gridCol w:w="1208"/>
        <w:gridCol w:w="1252"/>
        <w:gridCol w:w="1052"/>
        <w:gridCol w:w="1019"/>
        <w:gridCol w:w="1174"/>
        <w:gridCol w:w="930"/>
      </w:tblGrid>
      <w:tr w:rsidR="00700C5E" w:rsidRPr="00CB15F7" w14:paraId="3FD86C08" w14:textId="77777777" w:rsidTr="009E7CFE">
        <w:trPr>
          <w:trHeight w:val="890"/>
        </w:trPr>
        <w:tc>
          <w:tcPr>
            <w:tcW w:w="752" w:type="dxa"/>
            <w:tcBorders>
              <w:top w:val="single" w:sz="4" w:space="0" w:color="auto"/>
              <w:left w:val="single" w:sz="4" w:space="0" w:color="auto"/>
              <w:bottom w:val="single" w:sz="4" w:space="0" w:color="auto"/>
              <w:right w:val="single" w:sz="4" w:space="0" w:color="auto"/>
            </w:tcBorders>
          </w:tcPr>
          <w:p w14:paraId="6C16A807" w14:textId="77777777" w:rsidR="00700C5E" w:rsidRPr="00CB15F7" w:rsidRDefault="00700C5E" w:rsidP="009E7CFE">
            <w:pPr>
              <w:jc w:val="center"/>
              <w:rPr>
                <w:rFonts w:ascii="Arial" w:hAnsi="Arial" w:cs="Arial"/>
                <w:sz w:val="20"/>
              </w:rPr>
            </w:pPr>
            <w:r w:rsidRPr="00CB15F7">
              <w:rPr>
                <w:rFonts w:ascii="Arial" w:hAnsi="Arial" w:cs="Arial"/>
                <w:sz w:val="20"/>
              </w:rPr>
              <w:t>Lp. pozycji</w:t>
            </w:r>
          </w:p>
        </w:tc>
        <w:tc>
          <w:tcPr>
            <w:tcW w:w="2176" w:type="dxa"/>
            <w:tcBorders>
              <w:top w:val="single" w:sz="4" w:space="0" w:color="auto"/>
              <w:left w:val="single" w:sz="4" w:space="0" w:color="auto"/>
              <w:bottom w:val="single" w:sz="4" w:space="0" w:color="auto"/>
              <w:right w:val="single" w:sz="4" w:space="0" w:color="auto"/>
            </w:tcBorders>
          </w:tcPr>
          <w:p w14:paraId="3C38FE1E" w14:textId="77777777" w:rsidR="00700C5E" w:rsidRPr="00CB15F7" w:rsidRDefault="00700C5E" w:rsidP="009E7CFE">
            <w:pPr>
              <w:jc w:val="center"/>
              <w:rPr>
                <w:rFonts w:ascii="Arial" w:hAnsi="Arial" w:cs="Arial"/>
                <w:sz w:val="20"/>
              </w:rPr>
            </w:pPr>
            <w:r w:rsidRPr="00CB15F7">
              <w:rPr>
                <w:rFonts w:ascii="Arial" w:hAnsi="Arial" w:cs="Arial"/>
                <w:sz w:val="20"/>
              </w:rPr>
              <w:t>Opis pozycji</w:t>
            </w:r>
          </w:p>
        </w:tc>
        <w:tc>
          <w:tcPr>
            <w:tcW w:w="1208" w:type="dxa"/>
            <w:tcBorders>
              <w:top w:val="single" w:sz="4" w:space="0" w:color="auto"/>
              <w:left w:val="single" w:sz="4" w:space="0" w:color="auto"/>
              <w:bottom w:val="single" w:sz="4" w:space="0" w:color="auto"/>
              <w:right w:val="single" w:sz="4" w:space="0" w:color="auto"/>
            </w:tcBorders>
          </w:tcPr>
          <w:p w14:paraId="71799C30" w14:textId="77777777" w:rsidR="00700C5E" w:rsidRPr="00CB15F7" w:rsidRDefault="00700C5E" w:rsidP="009E7CFE">
            <w:pPr>
              <w:jc w:val="center"/>
              <w:rPr>
                <w:rFonts w:ascii="Arial" w:hAnsi="Arial" w:cs="Arial"/>
                <w:sz w:val="20"/>
              </w:rPr>
            </w:pPr>
            <w:r w:rsidRPr="00CB15F7">
              <w:rPr>
                <w:rFonts w:ascii="Arial" w:hAnsi="Arial" w:cs="Arial"/>
                <w:sz w:val="20"/>
              </w:rPr>
              <w:t>Data rozpoczęcia</w:t>
            </w:r>
          </w:p>
        </w:tc>
        <w:tc>
          <w:tcPr>
            <w:tcW w:w="1252" w:type="dxa"/>
            <w:tcBorders>
              <w:top w:val="single" w:sz="4" w:space="0" w:color="auto"/>
              <w:left w:val="single" w:sz="4" w:space="0" w:color="auto"/>
              <w:bottom w:val="single" w:sz="4" w:space="0" w:color="auto"/>
              <w:right w:val="single" w:sz="4" w:space="0" w:color="auto"/>
            </w:tcBorders>
          </w:tcPr>
          <w:p w14:paraId="6169CEBA" w14:textId="77777777" w:rsidR="00700C5E" w:rsidRPr="00CB15F7" w:rsidRDefault="00700C5E" w:rsidP="009E7CFE">
            <w:pPr>
              <w:jc w:val="center"/>
              <w:rPr>
                <w:rFonts w:ascii="Arial" w:hAnsi="Arial" w:cs="Arial"/>
                <w:sz w:val="20"/>
              </w:rPr>
            </w:pPr>
            <w:r w:rsidRPr="00CB15F7">
              <w:rPr>
                <w:rFonts w:ascii="Arial" w:hAnsi="Arial" w:cs="Arial"/>
                <w:sz w:val="20"/>
              </w:rPr>
              <w:t>Data zakończenia</w:t>
            </w:r>
          </w:p>
        </w:tc>
        <w:tc>
          <w:tcPr>
            <w:tcW w:w="1052" w:type="dxa"/>
            <w:tcBorders>
              <w:top w:val="single" w:sz="4" w:space="0" w:color="auto"/>
              <w:left w:val="single" w:sz="4" w:space="0" w:color="auto"/>
              <w:bottom w:val="single" w:sz="4" w:space="0" w:color="auto"/>
              <w:right w:val="single" w:sz="4" w:space="0" w:color="auto"/>
            </w:tcBorders>
          </w:tcPr>
          <w:p w14:paraId="332CA7FD" w14:textId="77777777" w:rsidR="00700C5E" w:rsidRPr="00CB15F7" w:rsidRDefault="00700C5E" w:rsidP="009E7CFE">
            <w:pPr>
              <w:jc w:val="center"/>
              <w:rPr>
                <w:rFonts w:ascii="Arial" w:hAnsi="Arial" w:cs="Arial"/>
                <w:sz w:val="20"/>
              </w:rPr>
            </w:pPr>
            <w:r w:rsidRPr="00CB15F7">
              <w:rPr>
                <w:rFonts w:ascii="Arial" w:hAnsi="Arial" w:cs="Arial"/>
                <w:sz w:val="20"/>
              </w:rPr>
              <w:t>Kamień Milowy?</w:t>
            </w:r>
          </w:p>
          <w:p w14:paraId="53355666" w14:textId="77777777" w:rsidR="00700C5E" w:rsidRPr="00CB15F7" w:rsidRDefault="00700C5E" w:rsidP="009E7CFE">
            <w:pPr>
              <w:jc w:val="center"/>
              <w:rPr>
                <w:rFonts w:ascii="Arial" w:hAnsi="Arial" w:cs="Arial"/>
                <w:sz w:val="20"/>
              </w:rPr>
            </w:pPr>
            <w:r w:rsidRPr="00CB15F7">
              <w:rPr>
                <w:rFonts w:ascii="Arial" w:hAnsi="Arial" w:cs="Arial"/>
                <w:sz w:val="20"/>
              </w:rPr>
              <w:t>(TAK/NIE)</w:t>
            </w:r>
          </w:p>
        </w:tc>
        <w:tc>
          <w:tcPr>
            <w:tcW w:w="1019" w:type="dxa"/>
            <w:tcBorders>
              <w:top w:val="single" w:sz="4" w:space="0" w:color="auto"/>
              <w:left w:val="single" w:sz="4" w:space="0" w:color="auto"/>
              <w:bottom w:val="single" w:sz="4" w:space="0" w:color="auto"/>
              <w:right w:val="single" w:sz="4" w:space="0" w:color="auto"/>
            </w:tcBorders>
          </w:tcPr>
          <w:p w14:paraId="40405774" w14:textId="77777777" w:rsidR="00700C5E" w:rsidRPr="00CB15F7" w:rsidRDefault="00700C5E" w:rsidP="009E7CFE">
            <w:pPr>
              <w:jc w:val="center"/>
              <w:rPr>
                <w:rFonts w:ascii="Arial" w:hAnsi="Arial" w:cs="Arial"/>
                <w:sz w:val="20"/>
              </w:rPr>
            </w:pPr>
            <w:r w:rsidRPr="00CB15F7">
              <w:rPr>
                <w:rFonts w:ascii="Arial" w:hAnsi="Arial" w:cs="Arial"/>
                <w:sz w:val="20"/>
              </w:rPr>
              <w:t>Płatność?</w:t>
            </w:r>
          </w:p>
          <w:p w14:paraId="7F67D328" w14:textId="77777777" w:rsidR="00700C5E" w:rsidRPr="00CB15F7" w:rsidRDefault="00700C5E" w:rsidP="009E7CFE">
            <w:pPr>
              <w:jc w:val="center"/>
              <w:rPr>
                <w:rFonts w:ascii="Arial" w:hAnsi="Arial" w:cs="Arial"/>
                <w:sz w:val="20"/>
              </w:rPr>
            </w:pPr>
            <w:r w:rsidRPr="00CB15F7">
              <w:rPr>
                <w:rFonts w:ascii="Arial" w:hAnsi="Arial" w:cs="Arial"/>
                <w:sz w:val="20"/>
              </w:rPr>
              <w:t>(TAK/ NIE)</w:t>
            </w:r>
          </w:p>
        </w:tc>
        <w:tc>
          <w:tcPr>
            <w:tcW w:w="1174" w:type="dxa"/>
            <w:tcBorders>
              <w:top w:val="single" w:sz="4" w:space="0" w:color="auto"/>
              <w:left w:val="single" w:sz="4" w:space="0" w:color="auto"/>
              <w:bottom w:val="single" w:sz="4" w:space="0" w:color="auto"/>
              <w:right w:val="single" w:sz="4" w:space="0" w:color="auto"/>
            </w:tcBorders>
          </w:tcPr>
          <w:p w14:paraId="4D1C9373" w14:textId="77777777" w:rsidR="00700C5E" w:rsidRPr="00CB15F7" w:rsidRDefault="00700C5E" w:rsidP="009E7CFE">
            <w:pPr>
              <w:jc w:val="center"/>
              <w:rPr>
                <w:rFonts w:ascii="Arial" w:hAnsi="Arial" w:cs="Arial"/>
                <w:sz w:val="20"/>
              </w:rPr>
            </w:pPr>
            <w:r w:rsidRPr="00CB15F7">
              <w:rPr>
                <w:rFonts w:ascii="Arial" w:hAnsi="Arial" w:cs="Arial"/>
                <w:sz w:val="20"/>
              </w:rPr>
              <w:t>Wartość procentowa płatności (*)</w:t>
            </w:r>
          </w:p>
        </w:tc>
        <w:tc>
          <w:tcPr>
            <w:tcW w:w="930" w:type="dxa"/>
            <w:tcBorders>
              <w:top w:val="single" w:sz="4" w:space="0" w:color="auto"/>
              <w:left w:val="single" w:sz="4" w:space="0" w:color="auto"/>
              <w:bottom w:val="single" w:sz="4" w:space="0" w:color="auto"/>
              <w:right w:val="single" w:sz="4" w:space="0" w:color="auto"/>
            </w:tcBorders>
          </w:tcPr>
          <w:p w14:paraId="5C518E99" w14:textId="77777777" w:rsidR="00700C5E" w:rsidRPr="00CB15F7" w:rsidRDefault="00700C5E" w:rsidP="009E7CFE">
            <w:pPr>
              <w:jc w:val="center"/>
              <w:rPr>
                <w:rFonts w:ascii="Arial" w:hAnsi="Arial" w:cs="Arial"/>
                <w:sz w:val="20"/>
              </w:rPr>
            </w:pPr>
            <w:r w:rsidRPr="00CB15F7">
              <w:rPr>
                <w:rFonts w:ascii="Arial" w:hAnsi="Arial" w:cs="Arial"/>
                <w:sz w:val="20"/>
              </w:rPr>
              <w:t>Wartość płatności</w:t>
            </w:r>
          </w:p>
        </w:tc>
      </w:tr>
      <w:tr w:rsidR="00700C5E" w:rsidRPr="00CB15F7" w14:paraId="2475834A" w14:textId="77777777" w:rsidTr="009E7CFE">
        <w:trPr>
          <w:trHeight w:val="250"/>
        </w:trPr>
        <w:tc>
          <w:tcPr>
            <w:tcW w:w="7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B550AF" w14:textId="77777777" w:rsidR="00700C5E" w:rsidRPr="00CB15F7" w:rsidRDefault="00700C5E" w:rsidP="009E7CFE">
            <w:pPr>
              <w:jc w:val="center"/>
              <w:rPr>
                <w:rFonts w:ascii="Arial" w:hAnsi="Arial" w:cs="Arial"/>
                <w:sz w:val="20"/>
              </w:rPr>
            </w:pPr>
            <w:r w:rsidRPr="00CB15F7">
              <w:rPr>
                <w:rFonts w:ascii="Arial" w:hAnsi="Arial" w:cs="Arial"/>
                <w:sz w:val="20"/>
              </w:rPr>
              <w:t>1</w:t>
            </w:r>
          </w:p>
        </w:tc>
        <w:tc>
          <w:tcPr>
            <w:tcW w:w="2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E54B5B" w14:textId="77777777" w:rsidR="00700C5E" w:rsidRPr="00CB15F7" w:rsidRDefault="00700C5E" w:rsidP="009E7CFE">
            <w:pPr>
              <w:jc w:val="center"/>
              <w:rPr>
                <w:rFonts w:ascii="Arial" w:eastAsia="Arial Unicode MS" w:hAnsi="Arial" w:cs="Arial"/>
                <w:sz w:val="20"/>
              </w:rPr>
            </w:pPr>
            <w:r w:rsidRPr="00CB15F7">
              <w:rPr>
                <w:rFonts w:ascii="Arial" w:eastAsia="Arial Unicode MS" w:hAnsi="Arial" w:cs="Arial"/>
                <w:sz w:val="20"/>
              </w:rPr>
              <w:t>2</w:t>
            </w:r>
          </w:p>
        </w:tc>
        <w:tc>
          <w:tcPr>
            <w:tcW w:w="1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888640" w14:textId="77777777" w:rsidR="00700C5E" w:rsidRPr="00CB15F7" w:rsidRDefault="00700C5E" w:rsidP="009E7CFE">
            <w:pPr>
              <w:jc w:val="center"/>
              <w:rPr>
                <w:rFonts w:ascii="Arial" w:hAnsi="Arial" w:cs="Arial"/>
                <w:sz w:val="20"/>
              </w:rPr>
            </w:pPr>
            <w:r w:rsidRPr="00CB15F7">
              <w:rPr>
                <w:rFonts w:ascii="Arial" w:hAnsi="Arial" w:cs="Arial"/>
                <w:sz w:val="20"/>
              </w:rPr>
              <w:t>3</w:t>
            </w:r>
          </w:p>
        </w:tc>
        <w:tc>
          <w:tcPr>
            <w:tcW w:w="1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9314D3" w14:textId="77777777" w:rsidR="00700C5E" w:rsidRPr="00CB15F7" w:rsidRDefault="00700C5E" w:rsidP="009E7CFE">
            <w:pPr>
              <w:jc w:val="center"/>
              <w:rPr>
                <w:rFonts w:ascii="Arial" w:hAnsi="Arial" w:cs="Arial"/>
                <w:sz w:val="20"/>
              </w:rPr>
            </w:pPr>
            <w:r w:rsidRPr="00CB15F7">
              <w:rPr>
                <w:rFonts w:ascii="Arial" w:hAnsi="Arial" w:cs="Arial"/>
                <w:sz w:val="20"/>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92CFBF" w14:textId="77777777" w:rsidR="00700C5E" w:rsidRPr="00CB15F7" w:rsidRDefault="00700C5E" w:rsidP="009E7CFE">
            <w:pPr>
              <w:jc w:val="center"/>
              <w:rPr>
                <w:rFonts w:ascii="Arial" w:hAnsi="Arial" w:cs="Arial"/>
                <w:sz w:val="20"/>
              </w:rPr>
            </w:pPr>
            <w:r w:rsidRPr="00CB15F7">
              <w:rPr>
                <w:rFonts w:ascii="Arial" w:hAnsi="Arial" w:cs="Arial"/>
                <w:sz w:val="20"/>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38BE36" w14:textId="77777777" w:rsidR="00700C5E" w:rsidRPr="00CB15F7" w:rsidRDefault="00700C5E" w:rsidP="009E7CFE">
            <w:pPr>
              <w:jc w:val="center"/>
              <w:rPr>
                <w:rFonts w:ascii="Arial" w:hAnsi="Arial" w:cs="Arial"/>
                <w:sz w:val="20"/>
              </w:rPr>
            </w:pPr>
            <w:r w:rsidRPr="00CB15F7">
              <w:rPr>
                <w:rFonts w:ascii="Arial" w:hAnsi="Arial" w:cs="Arial"/>
                <w:sz w:val="20"/>
              </w:rPr>
              <w:t>6</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E5DFC7" w14:textId="77777777" w:rsidR="00700C5E" w:rsidRPr="00CB15F7" w:rsidRDefault="00700C5E" w:rsidP="009E7CFE">
            <w:pPr>
              <w:jc w:val="center"/>
              <w:rPr>
                <w:rFonts w:ascii="Arial" w:hAnsi="Arial" w:cs="Arial"/>
                <w:sz w:val="20"/>
              </w:rPr>
            </w:pPr>
            <w:r w:rsidRPr="00CB15F7">
              <w:rPr>
                <w:rFonts w:ascii="Arial" w:hAnsi="Arial" w:cs="Arial"/>
                <w:sz w:val="20"/>
              </w:rPr>
              <w:t>7</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6BE0B" w14:textId="77777777" w:rsidR="00700C5E" w:rsidRPr="00CB15F7" w:rsidRDefault="00700C5E" w:rsidP="009E7CFE">
            <w:pPr>
              <w:jc w:val="center"/>
              <w:rPr>
                <w:rFonts w:ascii="Arial" w:hAnsi="Arial" w:cs="Arial"/>
                <w:sz w:val="20"/>
              </w:rPr>
            </w:pPr>
            <w:r w:rsidRPr="00CB15F7">
              <w:rPr>
                <w:rFonts w:ascii="Arial" w:hAnsi="Arial" w:cs="Arial"/>
                <w:sz w:val="20"/>
              </w:rPr>
              <w:t>8</w:t>
            </w:r>
          </w:p>
        </w:tc>
      </w:tr>
      <w:tr w:rsidR="00700C5E" w:rsidRPr="00CB15F7" w14:paraId="65B28427" w14:textId="77777777" w:rsidTr="009E7CFE">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4B3A78D0" w14:textId="77777777" w:rsidR="00700C5E" w:rsidRPr="00CB15F7" w:rsidRDefault="00700C5E" w:rsidP="009E7CFE">
            <w:pPr>
              <w:jc w:val="center"/>
              <w:rPr>
                <w:rFonts w:ascii="Arial" w:hAnsi="Arial" w:cs="Arial"/>
                <w:sz w:val="20"/>
              </w:rPr>
            </w:pPr>
            <w:r w:rsidRPr="00CB15F7">
              <w:rPr>
                <w:rFonts w:ascii="Arial" w:hAnsi="Arial" w:cs="Arial"/>
                <w:sz w:val="20"/>
              </w:rPr>
              <w:t>1</w:t>
            </w:r>
          </w:p>
        </w:tc>
        <w:tc>
          <w:tcPr>
            <w:tcW w:w="2176" w:type="dxa"/>
            <w:tcBorders>
              <w:top w:val="single" w:sz="4" w:space="0" w:color="auto"/>
              <w:left w:val="single" w:sz="4" w:space="0" w:color="auto"/>
              <w:bottom w:val="single" w:sz="4" w:space="0" w:color="auto"/>
              <w:right w:val="single" w:sz="4" w:space="0" w:color="auto"/>
            </w:tcBorders>
            <w:vAlign w:val="center"/>
          </w:tcPr>
          <w:p w14:paraId="1D398F9E" w14:textId="77777777" w:rsidR="00700C5E" w:rsidRPr="00CB15F7" w:rsidRDefault="00700C5E" w:rsidP="009E7CFE">
            <w:pPr>
              <w:jc w:val="center"/>
              <w:rPr>
                <w:rFonts w:ascii="Arial" w:eastAsia="Arial Unicode MS" w:hAnsi="Arial" w:cs="Arial"/>
                <w:sz w:val="20"/>
              </w:rPr>
            </w:pPr>
            <w:r>
              <w:rPr>
                <w:rFonts w:ascii="Arial" w:eastAsia="Arial Unicode MS" w:hAnsi="Arial" w:cs="Arial"/>
                <w:sz w:val="20"/>
              </w:rPr>
              <w:t>Przegląd roczny 2025</w:t>
            </w:r>
          </w:p>
        </w:tc>
        <w:tc>
          <w:tcPr>
            <w:tcW w:w="1208" w:type="dxa"/>
            <w:tcBorders>
              <w:top w:val="single" w:sz="4" w:space="0" w:color="auto"/>
              <w:left w:val="single" w:sz="4" w:space="0" w:color="auto"/>
              <w:bottom w:val="single" w:sz="4" w:space="0" w:color="auto"/>
              <w:right w:val="single" w:sz="4" w:space="0" w:color="auto"/>
            </w:tcBorders>
            <w:vAlign w:val="center"/>
          </w:tcPr>
          <w:p w14:paraId="444761E3" w14:textId="77777777" w:rsidR="00700C5E" w:rsidRPr="00CB15F7" w:rsidRDefault="00700C5E" w:rsidP="009E7CFE">
            <w:pPr>
              <w:jc w:val="center"/>
              <w:rPr>
                <w:rFonts w:ascii="Arial" w:hAnsi="Arial" w:cs="Arial"/>
                <w:sz w:val="20"/>
              </w:rPr>
            </w:pPr>
            <w:r>
              <w:rPr>
                <w:rFonts w:ascii="Arial" w:hAnsi="Arial" w:cs="Arial"/>
                <w:sz w:val="20"/>
              </w:rPr>
              <w:t>01.06.2025</w:t>
            </w:r>
          </w:p>
        </w:tc>
        <w:tc>
          <w:tcPr>
            <w:tcW w:w="1252" w:type="dxa"/>
            <w:tcBorders>
              <w:top w:val="single" w:sz="4" w:space="0" w:color="auto"/>
              <w:left w:val="single" w:sz="4" w:space="0" w:color="auto"/>
              <w:bottom w:val="single" w:sz="4" w:space="0" w:color="auto"/>
              <w:right w:val="single" w:sz="4" w:space="0" w:color="auto"/>
            </w:tcBorders>
            <w:vAlign w:val="center"/>
          </w:tcPr>
          <w:p w14:paraId="018311DE" w14:textId="77777777" w:rsidR="00700C5E" w:rsidRPr="00CB15F7" w:rsidRDefault="00700C5E" w:rsidP="009E7CFE">
            <w:pPr>
              <w:jc w:val="center"/>
              <w:rPr>
                <w:rFonts w:ascii="Arial" w:hAnsi="Arial" w:cs="Arial"/>
                <w:sz w:val="20"/>
              </w:rPr>
            </w:pPr>
            <w:r>
              <w:rPr>
                <w:rFonts w:ascii="Arial" w:hAnsi="Arial" w:cs="Arial"/>
                <w:sz w:val="20"/>
              </w:rPr>
              <w:t>31.08.2025</w:t>
            </w:r>
          </w:p>
        </w:tc>
        <w:tc>
          <w:tcPr>
            <w:tcW w:w="1052" w:type="dxa"/>
            <w:tcBorders>
              <w:top w:val="single" w:sz="4" w:space="0" w:color="auto"/>
              <w:left w:val="single" w:sz="4" w:space="0" w:color="auto"/>
              <w:bottom w:val="single" w:sz="4" w:space="0" w:color="auto"/>
              <w:right w:val="single" w:sz="4" w:space="0" w:color="auto"/>
            </w:tcBorders>
            <w:vAlign w:val="center"/>
          </w:tcPr>
          <w:p w14:paraId="1C51214E" w14:textId="77777777" w:rsidR="00700C5E" w:rsidRPr="00CB15F7" w:rsidRDefault="00700C5E" w:rsidP="009E7CFE">
            <w:pPr>
              <w:jc w:val="center"/>
              <w:rPr>
                <w:rFonts w:ascii="Arial" w:hAnsi="Arial" w:cs="Arial"/>
                <w:sz w:val="20"/>
              </w:rPr>
            </w:pPr>
            <w:r>
              <w:rPr>
                <w:rFonts w:ascii="Arial" w:hAnsi="Arial" w:cs="Arial"/>
                <w:sz w:val="20"/>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6F7774E4" w14:textId="77777777" w:rsidR="00700C5E" w:rsidRPr="00CB15F7" w:rsidRDefault="00700C5E" w:rsidP="009E7CFE">
            <w:pPr>
              <w:jc w:val="center"/>
              <w:rPr>
                <w:rFonts w:ascii="Arial" w:hAnsi="Arial" w:cs="Arial"/>
                <w:sz w:val="20"/>
              </w:rPr>
            </w:pPr>
            <w:r>
              <w:rPr>
                <w:rFonts w:ascii="Arial" w:hAnsi="Arial" w:cs="Arial"/>
                <w:sz w:val="20"/>
              </w:rPr>
              <w:t>TAK</w:t>
            </w:r>
          </w:p>
        </w:tc>
        <w:tc>
          <w:tcPr>
            <w:tcW w:w="1174" w:type="dxa"/>
            <w:tcBorders>
              <w:top w:val="single" w:sz="4" w:space="0" w:color="auto"/>
              <w:left w:val="single" w:sz="4" w:space="0" w:color="auto"/>
              <w:bottom w:val="single" w:sz="4" w:space="0" w:color="auto"/>
              <w:right w:val="single" w:sz="4" w:space="0" w:color="auto"/>
            </w:tcBorders>
          </w:tcPr>
          <w:p w14:paraId="54CC4613" w14:textId="77777777" w:rsidR="00700C5E" w:rsidRPr="00CB15F7" w:rsidRDefault="00700C5E" w:rsidP="009E7CFE">
            <w:pPr>
              <w:jc w:val="center"/>
              <w:rPr>
                <w:rFonts w:ascii="Arial" w:hAnsi="Arial" w:cs="Arial"/>
                <w:sz w:val="20"/>
              </w:rPr>
            </w:pPr>
            <w:r>
              <w:rPr>
                <w:rFonts w:ascii="Arial" w:hAnsi="Arial" w:cs="Arial"/>
                <w:sz w:val="20"/>
              </w:rPr>
              <w:t>X</w:t>
            </w:r>
          </w:p>
        </w:tc>
        <w:tc>
          <w:tcPr>
            <w:tcW w:w="930" w:type="dxa"/>
            <w:tcBorders>
              <w:top w:val="single" w:sz="4" w:space="0" w:color="auto"/>
              <w:left w:val="single" w:sz="4" w:space="0" w:color="auto"/>
              <w:bottom w:val="single" w:sz="4" w:space="0" w:color="auto"/>
              <w:right w:val="single" w:sz="4" w:space="0" w:color="auto"/>
            </w:tcBorders>
            <w:vAlign w:val="center"/>
          </w:tcPr>
          <w:p w14:paraId="3BA93712" w14:textId="77777777" w:rsidR="00700C5E" w:rsidRPr="00CB15F7" w:rsidRDefault="00700C5E" w:rsidP="009E7CFE">
            <w:pPr>
              <w:jc w:val="center"/>
              <w:rPr>
                <w:rFonts w:ascii="Arial" w:hAnsi="Arial" w:cs="Arial"/>
                <w:sz w:val="20"/>
              </w:rPr>
            </w:pPr>
          </w:p>
        </w:tc>
      </w:tr>
      <w:tr w:rsidR="00700C5E" w:rsidRPr="00CB15F7" w14:paraId="43ABAE99" w14:textId="77777777" w:rsidTr="009E7CFE">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0C84CB79" w14:textId="77777777" w:rsidR="00700C5E" w:rsidRPr="00CB15F7" w:rsidRDefault="00700C5E" w:rsidP="009E7CFE">
            <w:pPr>
              <w:jc w:val="center"/>
              <w:rPr>
                <w:rFonts w:ascii="Arial" w:hAnsi="Arial" w:cs="Arial"/>
                <w:sz w:val="20"/>
              </w:rPr>
            </w:pPr>
            <w:r w:rsidRPr="00CB15F7">
              <w:rPr>
                <w:rFonts w:ascii="Arial" w:hAnsi="Arial" w:cs="Arial"/>
                <w:sz w:val="20"/>
              </w:rPr>
              <w:t>2</w:t>
            </w:r>
          </w:p>
        </w:tc>
        <w:tc>
          <w:tcPr>
            <w:tcW w:w="2176" w:type="dxa"/>
            <w:tcBorders>
              <w:top w:val="single" w:sz="4" w:space="0" w:color="auto"/>
              <w:left w:val="single" w:sz="4" w:space="0" w:color="auto"/>
              <w:bottom w:val="single" w:sz="4" w:space="0" w:color="auto"/>
              <w:right w:val="single" w:sz="4" w:space="0" w:color="auto"/>
            </w:tcBorders>
            <w:vAlign w:val="center"/>
          </w:tcPr>
          <w:p w14:paraId="5D7EABBC" w14:textId="77777777" w:rsidR="00700C5E" w:rsidRPr="00CB15F7" w:rsidRDefault="00700C5E" w:rsidP="009E7CFE">
            <w:pPr>
              <w:jc w:val="center"/>
              <w:rPr>
                <w:rFonts w:ascii="Arial" w:eastAsia="Arial Unicode MS" w:hAnsi="Arial" w:cs="Arial"/>
                <w:sz w:val="20"/>
              </w:rPr>
            </w:pPr>
            <w:r>
              <w:rPr>
                <w:rFonts w:ascii="Arial" w:eastAsia="Arial Unicode MS" w:hAnsi="Arial" w:cs="Arial"/>
                <w:sz w:val="20"/>
              </w:rPr>
              <w:t>Przegląd roczny 2026</w:t>
            </w:r>
          </w:p>
        </w:tc>
        <w:tc>
          <w:tcPr>
            <w:tcW w:w="1208" w:type="dxa"/>
            <w:tcBorders>
              <w:top w:val="single" w:sz="4" w:space="0" w:color="auto"/>
              <w:left w:val="single" w:sz="4" w:space="0" w:color="auto"/>
              <w:bottom w:val="single" w:sz="4" w:space="0" w:color="auto"/>
              <w:right w:val="single" w:sz="4" w:space="0" w:color="auto"/>
            </w:tcBorders>
            <w:vAlign w:val="center"/>
          </w:tcPr>
          <w:p w14:paraId="5F8F2FC6" w14:textId="77777777" w:rsidR="00700C5E" w:rsidRPr="00CB15F7" w:rsidRDefault="00700C5E" w:rsidP="009E7CFE">
            <w:pPr>
              <w:jc w:val="center"/>
              <w:rPr>
                <w:rFonts w:ascii="Arial" w:hAnsi="Arial" w:cs="Arial"/>
                <w:sz w:val="20"/>
              </w:rPr>
            </w:pPr>
            <w:r>
              <w:rPr>
                <w:rFonts w:ascii="Arial" w:hAnsi="Arial" w:cs="Arial"/>
                <w:sz w:val="20"/>
              </w:rPr>
              <w:t>01.06.2026</w:t>
            </w:r>
          </w:p>
        </w:tc>
        <w:tc>
          <w:tcPr>
            <w:tcW w:w="1252" w:type="dxa"/>
            <w:tcBorders>
              <w:top w:val="single" w:sz="4" w:space="0" w:color="auto"/>
              <w:left w:val="single" w:sz="4" w:space="0" w:color="auto"/>
              <w:bottom w:val="single" w:sz="4" w:space="0" w:color="auto"/>
              <w:right w:val="single" w:sz="4" w:space="0" w:color="auto"/>
            </w:tcBorders>
            <w:vAlign w:val="center"/>
          </w:tcPr>
          <w:p w14:paraId="1328AF07" w14:textId="77777777" w:rsidR="00700C5E" w:rsidRPr="00CB15F7" w:rsidRDefault="00700C5E" w:rsidP="009E7CFE">
            <w:pPr>
              <w:jc w:val="center"/>
              <w:rPr>
                <w:rFonts w:ascii="Arial" w:hAnsi="Arial" w:cs="Arial"/>
                <w:sz w:val="20"/>
              </w:rPr>
            </w:pPr>
            <w:r>
              <w:rPr>
                <w:rFonts w:ascii="Arial" w:hAnsi="Arial" w:cs="Arial"/>
                <w:sz w:val="20"/>
              </w:rPr>
              <w:t>31.08.2026</w:t>
            </w:r>
          </w:p>
        </w:tc>
        <w:tc>
          <w:tcPr>
            <w:tcW w:w="1052" w:type="dxa"/>
            <w:tcBorders>
              <w:top w:val="single" w:sz="4" w:space="0" w:color="auto"/>
              <w:left w:val="single" w:sz="4" w:space="0" w:color="auto"/>
              <w:bottom w:val="single" w:sz="4" w:space="0" w:color="auto"/>
              <w:right w:val="single" w:sz="4" w:space="0" w:color="auto"/>
            </w:tcBorders>
            <w:vAlign w:val="center"/>
          </w:tcPr>
          <w:p w14:paraId="1ACF48D5" w14:textId="77777777" w:rsidR="00700C5E" w:rsidRPr="00CB15F7" w:rsidRDefault="00700C5E" w:rsidP="009E7CFE">
            <w:pPr>
              <w:jc w:val="center"/>
              <w:rPr>
                <w:rFonts w:ascii="Arial" w:hAnsi="Arial" w:cs="Arial"/>
                <w:sz w:val="20"/>
              </w:rPr>
            </w:pPr>
            <w:r>
              <w:rPr>
                <w:rFonts w:ascii="Arial" w:hAnsi="Arial" w:cs="Arial"/>
                <w:sz w:val="20"/>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1D29CA14" w14:textId="77777777" w:rsidR="00700C5E" w:rsidRPr="00CB15F7" w:rsidRDefault="00700C5E" w:rsidP="009E7CFE">
            <w:pPr>
              <w:jc w:val="center"/>
              <w:rPr>
                <w:rFonts w:ascii="Arial" w:hAnsi="Arial" w:cs="Arial"/>
                <w:sz w:val="20"/>
              </w:rPr>
            </w:pPr>
            <w:r>
              <w:rPr>
                <w:rFonts w:ascii="Arial" w:hAnsi="Arial" w:cs="Arial"/>
                <w:sz w:val="20"/>
              </w:rPr>
              <w:t>TAK</w:t>
            </w:r>
          </w:p>
        </w:tc>
        <w:tc>
          <w:tcPr>
            <w:tcW w:w="1174" w:type="dxa"/>
            <w:tcBorders>
              <w:top w:val="single" w:sz="4" w:space="0" w:color="auto"/>
              <w:left w:val="single" w:sz="4" w:space="0" w:color="auto"/>
              <w:bottom w:val="single" w:sz="4" w:space="0" w:color="auto"/>
              <w:right w:val="single" w:sz="4" w:space="0" w:color="auto"/>
            </w:tcBorders>
          </w:tcPr>
          <w:p w14:paraId="673A2BAB" w14:textId="77777777" w:rsidR="00700C5E" w:rsidRPr="00CB15F7" w:rsidRDefault="00700C5E" w:rsidP="009E7CFE">
            <w:pPr>
              <w:jc w:val="center"/>
              <w:rPr>
                <w:rFonts w:ascii="Arial" w:hAnsi="Arial" w:cs="Arial"/>
                <w:sz w:val="20"/>
              </w:rPr>
            </w:pPr>
            <w:r>
              <w:rPr>
                <w:rFonts w:ascii="Arial" w:hAnsi="Arial" w:cs="Arial"/>
                <w:sz w:val="20"/>
              </w:rPr>
              <w:t>X</w:t>
            </w:r>
          </w:p>
        </w:tc>
        <w:tc>
          <w:tcPr>
            <w:tcW w:w="930" w:type="dxa"/>
            <w:tcBorders>
              <w:top w:val="single" w:sz="4" w:space="0" w:color="auto"/>
              <w:left w:val="single" w:sz="4" w:space="0" w:color="auto"/>
              <w:bottom w:val="single" w:sz="4" w:space="0" w:color="auto"/>
              <w:right w:val="single" w:sz="4" w:space="0" w:color="auto"/>
            </w:tcBorders>
            <w:vAlign w:val="center"/>
          </w:tcPr>
          <w:p w14:paraId="3DAA271F" w14:textId="77777777" w:rsidR="00700C5E" w:rsidRPr="00CB15F7" w:rsidRDefault="00700C5E" w:rsidP="009E7CFE">
            <w:pPr>
              <w:jc w:val="center"/>
              <w:rPr>
                <w:rFonts w:ascii="Arial" w:hAnsi="Arial" w:cs="Arial"/>
                <w:sz w:val="20"/>
              </w:rPr>
            </w:pPr>
          </w:p>
        </w:tc>
      </w:tr>
      <w:tr w:rsidR="00700C5E" w:rsidRPr="00CB15F7" w14:paraId="40B29744" w14:textId="77777777" w:rsidTr="009E7CFE">
        <w:trPr>
          <w:trHeight w:val="265"/>
        </w:trPr>
        <w:tc>
          <w:tcPr>
            <w:tcW w:w="752" w:type="dxa"/>
            <w:tcBorders>
              <w:top w:val="single" w:sz="4" w:space="0" w:color="auto"/>
              <w:left w:val="single" w:sz="4" w:space="0" w:color="auto"/>
              <w:bottom w:val="single" w:sz="4" w:space="0" w:color="auto"/>
              <w:right w:val="single" w:sz="4" w:space="0" w:color="auto"/>
            </w:tcBorders>
            <w:vAlign w:val="center"/>
          </w:tcPr>
          <w:p w14:paraId="2C55F15C" w14:textId="77777777" w:rsidR="00700C5E" w:rsidRPr="00CB15F7" w:rsidRDefault="00700C5E" w:rsidP="009E7CFE">
            <w:pPr>
              <w:jc w:val="center"/>
              <w:rPr>
                <w:rFonts w:ascii="Arial" w:hAnsi="Arial" w:cs="Arial"/>
                <w:sz w:val="20"/>
              </w:rPr>
            </w:pPr>
            <w:r w:rsidRPr="00CB15F7">
              <w:rPr>
                <w:rFonts w:ascii="Arial" w:hAnsi="Arial" w:cs="Arial"/>
                <w:sz w:val="20"/>
              </w:rPr>
              <w:t>3</w:t>
            </w:r>
          </w:p>
        </w:tc>
        <w:tc>
          <w:tcPr>
            <w:tcW w:w="2176" w:type="dxa"/>
            <w:tcBorders>
              <w:top w:val="single" w:sz="4" w:space="0" w:color="auto"/>
              <w:left w:val="single" w:sz="4" w:space="0" w:color="auto"/>
              <w:bottom w:val="single" w:sz="4" w:space="0" w:color="auto"/>
              <w:right w:val="single" w:sz="4" w:space="0" w:color="auto"/>
            </w:tcBorders>
            <w:vAlign w:val="center"/>
          </w:tcPr>
          <w:p w14:paraId="78191EB9" w14:textId="77777777" w:rsidR="00700C5E" w:rsidRPr="00CB15F7" w:rsidRDefault="00700C5E" w:rsidP="009E7CFE">
            <w:pPr>
              <w:jc w:val="center"/>
              <w:rPr>
                <w:rFonts w:ascii="Arial" w:eastAsia="Arial Unicode MS" w:hAnsi="Arial" w:cs="Arial"/>
                <w:sz w:val="20"/>
              </w:rPr>
            </w:pPr>
            <w:r>
              <w:rPr>
                <w:rFonts w:ascii="Arial" w:eastAsia="Arial Unicode MS" w:hAnsi="Arial" w:cs="Arial"/>
                <w:sz w:val="20"/>
              </w:rPr>
              <w:t>Przegląd roczny 2027</w:t>
            </w:r>
          </w:p>
        </w:tc>
        <w:tc>
          <w:tcPr>
            <w:tcW w:w="1208" w:type="dxa"/>
            <w:tcBorders>
              <w:top w:val="single" w:sz="4" w:space="0" w:color="auto"/>
              <w:left w:val="single" w:sz="4" w:space="0" w:color="auto"/>
              <w:bottom w:val="single" w:sz="4" w:space="0" w:color="auto"/>
              <w:right w:val="single" w:sz="4" w:space="0" w:color="auto"/>
            </w:tcBorders>
            <w:vAlign w:val="center"/>
          </w:tcPr>
          <w:p w14:paraId="76BCAA45" w14:textId="77777777" w:rsidR="00700C5E" w:rsidRPr="00CB15F7" w:rsidRDefault="00700C5E" w:rsidP="009E7CFE">
            <w:pPr>
              <w:jc w:val="center"/>
              <w:rPr>
                <w:rFonts w:ascii="Arial" w:hAnsi="Arial" w:cs="Arial"/>
                <w:sz w:val="20"/>
              </w:rPr>
            </w:pPr>
            <w:r>
              <w:rPr>
                <w:rFonts w:ascii="Arial" w:hAnsi="Arial" w:cs="Arial"/>
                <w:sz w:val="20"/>
              </w:rPr>
              <w:t>01.06.2027</w:t>
            </w:r>
          </w:p>
        </w:tc>
        <w:tc>
          <w:tcPr>
            <w:tcW w:w="1252" w:type="dxa"/>
            <w:tcBorders>
              <w:top w:val="single" w:sz="4" w:space="0" w:color="auto"/>
              <w:left w:val="single" w:sz="4" w:space="0" w:color="auto"/>
              <w:bottom w:val="single" w:sz="4" w:space="0" w:color="auto"/>
              <w:right w:val="single" w:sz="4" w:space="0" w:color="auto"/>
            </w:tcBorders>
            <w:vAlign w:val="center"/>
          </w:tcPr>
          <w:p w14:paraId="3EDD1E11" w14:textId="77777777" w:rsidR="00700C5E" w:rsidRPr="00CB15F7" w:rsidRDefault="00700C5E" w:rsidP="009E7CFE">
            <w:pPr>
              <w:jc w:val="center"/>
              <w:rPr>
                <w:rFonts w:ascii="Arial" w:hAnsi="Arial" w:cs="Arial"/>
                <w:sz w:val="20"/>
              </w:rPr>
            </w:pPr>
            <w:r>
              <w:rPr>
                <w:rFonts w:ascii="Arial" w:hAnsi="Arial" w:cs="Arial"/>
                <w:sz w:val="20"/>
              </w:rPr>
              <w:t>31.08.2027</w:t>
            </w:r>
          </w:p>
        </w:tc>
        <w:tc>
          <w:tcPr>
            <w:tcW w:w="1052" w:type="dxa"/>
            <w:tcBorders>
              <w:top w:val="single" w:sz="4" w:space="0" w:color="auto"/>
              <w:left w:val="single" w:sz="4" w:space="0" w:color="auto"/>
              <w:bottom w:val="single" w:sz="4" w:space="0" w:color="auto"/>
              <w:right w:val="single" w:sz="4" w:space="0" w:color="auto"/>
            </w:tcBorders>
            <w:vAlign w:val="center"/>
          </w:tcPr>
          <w:p w14:paraId="43D73589" w14:textId="77777777" w:rsidR="00700C5E" w:rsidRPr="00CB15F7" w:rsidRDefault="00700C5E" w:rsidP="009E7CFE">
            <w:pPr>
              <w:jc w:val="center"/>
              <w:rPr>
                <w:rFonts w:ascii="Arial" w:hAnsi="Arial" w:cs="Arial"/>
                <w:sz w:val="20"/>
              </w:rPr>
            </w:pPr>
            <w:r>
              <w:rPr>
                <w:rFonts w:ascii="Arial" w:hAnsi="Arial" w:cs="Arial"/>
                <w:sz w:val="20"/>
              </w:rPr>
              <w:t>TAK</w:t>
            </w:r>
          </w:p>
        </w:tc>
        <w:tc>
          <w:tcPr>
            <w:tcW w:w="1019" w:type="dxa"/>
            <w:tcBorders>
              <w:top w:val="single" w:sz="4" w:space="0" w:color="auto"/>
              <w:left w:val="single" w:sz="4" w:space="0" w:color="auto"/>
              <w:bottom w:val="single" w:sz="4" w:space="0" w:color="auto"/>
              <w:right w:val="single" w:sz="4" w:space="0" w:color="auto"/>
            </w:tcBorders>
            <w:vAlign w:val="center"/>
          </w:tcPr>
          <w:p w14:paraId="322DADED" w14:textId="77777777" w:rsidR="00700C5E" w:rsidRPr="00CB15F7" w:rsidRDefault="00700C5E" w:rsidP="009E7CFE">
            <w:pPr>
              <w:jc w:val="center"/>
              <w:rPr>
                <w:rFonts w:ascii="Arial" w:hAnsi="Arial" w:cs="Arial"/>
                <w:sz w:val="20"/>
              </w:rPr>
            </w:pPr>
            <w:r>
              <w:rPr>
                <w:rFonts w:ascii="Arial" w:hAnsi="Arial" w:cs="Arial"/>
                <w:sz w:val="20"/>
              </w:rPr>
              <w:t>TAK</w:t>
            </w:r>
          </w:p>
        </w:tc>
        <w:tc>
          <w:tcPr>
            <w:tcW w:w="1174" w:type="dxa"/>
            <w:tcBorders>
              <w:top w:val="single" w:sz="4" w:space="0" w:color="auto"/>
              <w:left w:val="single" w:sz="4" w:space="0" w:color="auto"/>
              <w:bottom w:val="single" w:sz="4" w:space="0" w:color="auto"/>
              <w:right w:val="single" w:sz="4" w:space="0" w:color="auto"/>
            </w:tcBorders>
          </w:tcPr>
          <w:p w14:paraId="1D7618D1" w14:textId="77777777" w:rsidR="00700C5E" w:rsidRPr="00CB15F7" w:rsidRDefault="00700C5E" w:rsidP="009E7CFE">
            <w:pPr>
              <w:jc w:val="center"/>
              <w:rPr>
                <w:rFonts w:ascii="Arial" w:hAnsi="Arial" w:cs="Arial"/>
                <w:sz w:val="20"/>
              </w:rPr>
            </w:pPr>
            <w:r>
              <w:rPr>
                <w:rFonts w:ascii="Arial" w:hAnsi="Arial" w:cs="Arial"/>
                <w:sz w:val="20"/>
              </w:rPr>
              <w:t>X</w:t>
            </w:r>
          </w:p>
        </w:tc>
        <w:tc>
          <w:tcPr>
            <w:tcW w:w="930" w:type="dxa"/>
            <w:tcBorders>
              <w:top w:val="single" w:sz="4" w:space="0" w:color="auto"/>
              <w:left w:val="single" w:sz="4" w:space="0" w:color="auto"/>
              <w:bottom w:val="single" w:sz="4" w:space="0" w:color="auto"/>
              <w:right w:val="single" w:sz="4" w:space="0" w:color="auto"/>
            </w:tcBorders>
            <w:vAlign w:val="center"/>
          </w:tcPr>
          <w:p w14:paraId="56A2DAD9" w14:textId="77777777" w:rsidR="00700C5E" w:rsidRPr="00CB15F7" w:rsidRDefault="00700C5E" w:rsidP="009E7CFE">
            <w:pPr>
              <w:jc w:val="center"/>
              <w:rPr>
                <w:rFonts w:ascii="Arial" w:hAnsi="Arial" w:cs="Arial"/>
                <w:sz w:val="20"/>
              </w:rPr>
            </w:pPr>
          </w:p>
        </w:tc>
      </w:tr>
      <w:tr w:rsidR="005016C0" w:rsidRPr="00CB15F7" w14:paraId="25D3A064" w14:textId="77777777" w:rsidTr="0003378A">
        <w:trPr>
          <w:trHeight w:val="250"/>
        </w:trPr>
        <w:tc>
          <w:tcPr>
            <w:tcW w:w="8633" w:type="dxa"/>
            <w:gridSpan w:val="7"/>
            <w:tcBorders>
              <w:top w:val="single" w:sz="4" w:space="0" w:color="auto"/>
              <w:left w:val="single" w:sz="4" w:space="0" w:color="auto"/>
              <w:bottom w:val="single" w:sz="4" w:space="0" w:color="auto"/>
              <w:right w:val="single" w:sz="4" w:space="0" w:color="auto"/>
            </w:tcBorders>
            <w:vAlign w:val="center"/>
          </w:tcPr>
          <w:p w14:paraId="29930DDB" w14:textId="39973F0B" w:rsidR="005016C0" w:rsidRPr="00CB15F7" w:rsidRDefault="005016C0" w:rsidP="005016C0">
            <w:pPr>
              <w:jc w:val="right"/>
              <w:rPr>
                <w:rFonts w:ascii="Arial" w:hAnsi="Arial" w:cs="Arial"/>
                <w:sz w:val="20"/>
              </w:rPr>
            </w:pPr>
            <w:r w:rsidRPr="00CB15F7">
              <w:rPr>
                <w:rFonts w:ascii="Arial" w:hAnsi="Arial" w:cs="Arial"/>
                <w:sz w:val="20"/>
              </w:rPr>
              <w:t>SUMA:</w:t>
            </w:r>
          </w:p>
        </w:tc>
        <w:tc>
          <w:tcPr>
            <w:tcW w:w="930" w:type="dxa"/>
            <w:tcBorders>
              <w:top w:val="single" w:sz="4" w:space="0" w:color="auto"/>
              <w:left w:val="single" w:sz="4" w:space="0" w:color="auto"/>
              <w:bottom w:val="single" w:sz="4" w:space="0" w:color="auto"/>
              <w:right w:val="single" w:sz="4" w:space="0" w:color="auto"/>
            </w:tcBorders>
            <w:vAlign w:val="center"/>
          </w:tcPr>
          <w:p w14:paraId="098747A1" w14:textId="77777777" w:rsidR="005016C0" w:rsidRPr="00CB15F7" w:rsidRDefault="005016C0" w:rsidP="009E7CFE">
            <w:pPr>
              <w:jc w:val="center"/>
              <w:rPr>
                <w:rFonts w:ascii="Arial" w:hAnsi="Arial" w:cs="Arial"/>
                <w:sz w:val="20"/>
              </w:rPr>
            </w:pPr>
          </w:p>
        </w:tc>
      </w:tr>
      <w:tr w:rsidR="00700C5E" w:rsidRPr="00CB15F7" w14:paraId="61DB93BA" w14:textId="77777777" w:rsidTr="009E7CFE">
        <w:trPr>
          <w:trHeight w:val="250"/>
        </w:trPr>
        <w:tc>
          <w:tcPr>
            <w:tcW w:w="9563" w:type="dxa"/>
            <w:gridSpan w:val="8"/>
            <w:tcBorders>
              <w:top w:val="single" w:sz="4" w:space="0" w:color="auto"/>
              <w:left w:val="single" w:sz="4" w:space="0" w:color="auto"/>
              <w:bottom w:val="single" w:sz="4" w:space="0" w:color="auto"/>
              <w:right w:val="single" w:sz="4" w:space="0" w:color="auto"/>
            </w:tcBorders>
            <w:vAlign w:val="center"/>
          </w:tcPr>
          <w:p w14:paraId="42BCD8F2" w14:textId="77777777" w:rsidR="00700C5E" w:rsidRPr="00CB15F7" w:rsidRDefault="00700C5E" w:rsidP="009E7CFE">
            <w:pPr>
              <w:rPr>
                <w:rFonts w:ascii="Arial" w:hAnsi="Arial" w:cs="Arial"/>
                <w:sz w:val="20"/>
              </w:rPr>
            </w:pPr>
            <w:r w:rsidRPr="00CB15F7">
              <w:rPr>
                <w:rFonts w:ascii="Arial" w:hAnsi="Arial" w:cs="Arial"/>
                <w:sz w:val="20"/>
              </w:rPr>
              <w:t xml:space="preserve">Zabrania się zmieniania wzoru tabeli, co do treści i formy. </w:t>
            </w:r>
          </w:p>
        </w:tc>
      </w:tr>
      <w:tr w:rsidR="00700C5E" w:rsidRPr="00CB15F7" w14:paraId="275E735D" w14:textId="77777777" w:rsidTr="009E7CFE">
        <w:trPr>
          <w:trHeight w:val="276"/>
        </w:trPr>
        <w:tc>
          <w:tcPr>
            <w:tcW w:w="956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F4247" w14:textId="77777777" w:rsidR="00700C5E" w:rsidRPr="00CB15F7" w:rsidRDefault="00700C5E" w:rsidP="009E7CFE">
            <w:pPr>
              <w:rPr>
                <w:rFonts w:ascii="Arial" w:hAnsi="Arial" w:cs="Arial"/>
                <w:b/>
                <w:sz w:val="20"/>
              </w:rPr>
            </w:pPr>
            <w:r w:rsidRPr="00CB15F7">
              <w:rPr>
                <w:rFonts w:ascii="Arial" w:hAnsi="Arial" w:cs="Arial"/>
                <w:b/>
                <w:sz w:val="20"/>
              </w:rPr>
              <w:t>**Kluczowy Kamień Milowy: poz. nr</w:t>
            </w:r>
            <w:r w:rsidRPr="00CB15F7" w:rsidDel="00AD385D">
              <w:rPr>
                <w:rFonts w:ascii="Arial" w:hAnsi="Arial" w:cs="Arial"/>
                <w:b/>
                <w:sz w:val="20"/>
              </w:rPr>
              <w:t xml:space="preserve"> </w:t>
            </w:r>
            <w:r>
              <w:rPr>
                <w:rFonts w:ascii="Arial" w:hAnsi="Arial" w:cs="Arial"/>
                <w:b/>
                <w:sz w:val="20"/>
              </w:rPr>
              <w:t>3</w:t>
            </w:r>
            <w:r w:rsidRPr="00CB15F7">
              <w:rPr>
                <w:rFonts w:ascii="Arial" w:hAnsi="Arial" w:cs="Arial"/>
                <w:b/>
                <w:sz w:val="20"/>
              </w:rPr>
              <w:t xml:space="preserve"> opis poz. </w:t>
            </w:r>
            <w:r>
              <w:rPr>
                <w:rFonts w:ascii="Arial" w:hAnsi="Arial" w:cs="Arial"/>
                <w:b/>
                <w:sz w:val="20"/>
              </w:rPr>
              <w:t>:</w:t>
            </w:r>
            <w:r>
              <w:rPr>
                <w:rFonts w:ascii="Arial" w:eastAsia="Arial Unicode MS" w:hAnsi="Arial" w:cs="Arial"/>
                <w:sz w:val="20"/>
              </w:rPr>
              <w:t xml:space="preserve"> Przegląd roczny 2027</w:t>
            </w:r>
          </w:p>
        </w:tc>
      </w:tr>
    </w:tbl>
    <w:p w14:paraId="5F044634" w14:textId="77777777" w:rsidR="00700C5E" w:rsidRPr="00CB15F7" w:rsidRDefault="00700C5E" w:rsidP="00700C5E">
      <w:pPr>
        <w:rPr>
          <w:rFonts w:ascii="Arial" w:hAnsi="Arial" w:cs="Arial"/>
          <w:b/>
          <w:sz w:val="20"/>
        </w:rPr>
      </w:pPr>
    </w:p>
    <w:p w14:paraId="1CCB8E44" w14:textId="77777777" w:rsidR="00700C5E" w:rsidRPr="00CB15F7" w:rsidRDefault="00700C5E" w:rsidP="00700C5E">
      <w:pPr>
        <w:rPr>
          <w:rFonts w:ascii="Arial" w:hAnsi="Arial" w:cs="Arial"/>
          <w:b/>
          <w:i/>
          <w:sz w:val="20"/>
        </w:rPr>
      </w:pPr>
    </w:p>
    <w:p w14:paraId="481D7B15" w14:textId="77777777" w:rsidR="00700C5E" w:rsidRPr="00CB15F7" w:rsidRDefault="00700C5E" w:rsidP="00700C5E">
      <w:pPr>
        <w:rPr>
          <w:rFonts w:ascii="Arial" w:hAnsi="Arial" w:cs="Arial"/>
          <w:b/>
          <w:i/>
          <w:sz w:val="20"/>
        </w:rPr>
      </w:pPr>
      <w:r w:rsidRPr="00CB15F7">
        <w:rPr>
          <w:rFonts w:ascii="Arial" w:hAnsi="Arial" w:cs="Arial"/>
          <w:b/>
          <w:i/>
          <w:sz w:val="20"/>
        </w:rPr>
        <w:t>Uwaga:</w:t>
      </w:r>
    </w:p>
    <w:p w14:paraId="2E079DD6"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 xml:space="preserve">Kolumny  1-7  wypełnia osoba sporządzająca </w:t>
      </w:r>
      <w:r>
        <w:rPr>
          <w:rFonts w:ascii="Arial" w:hAnsi="Arial" w:cs="Arial"/>
          <w:i/>
          <w:sz w:val="20"/>
        </w:rPr>
        <w:t>OPZ</w:t>
      </w:r>
      <w:r w:rsidRPr="00CB15F7">
        <w:rPr>
          <w:rFonts w:ascii="Arial" w:hAnsi="Arial" w:cs="Arial"/>
          <w:i/>
          <w:sz w:val="20"/>
        </w:rPr>
        <w:t>.</w:t>
      </w:r>
    </w:p>
    <w:p w14:paraId="753EDFF9"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 xml:space="preserve">Kolumnę 8 wypełnia </w:t>
      </w:r>
      <w:r>
        <w:rPr>
          <w:rFonts w:ascii="Arial" w:hAnsi="Arial" w:cs="Arial"/>
          <w:i/>
          <w:sz w:val="20"/>
        </w:rPr>
        <w:t>Wykonawca</w:t>
      </w:r>
      <w:r w:rsidRPr="00CB15F7">
        <w:rPr>
          <w:rFonts w:ascii="Arial" w:hAnsi="Arial" w:cs="Arial"/>
          <w:i/>
          <w:sz w:val="20"/>
        </w:rPr>
        <w:t>.</w:t>
      </w:r>
    </w:p>
    <w:p w14:paraId="08234D5E"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Kamienie Milowe to terminy, z którymi powiązane będą kary umowne z tytułu zwłoki w realizacji poszczególnych etapów prac. Wpisanie w kolumnie 5 „TAK” oznacza, że dana pozycja będzie stanowiła Kamień Milowy.</w:t>
      </w:r>
    </w:p>
    <w:p w14:paraId="4D5BD701"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 xml:space="preserve">W kolumnie 6 należy wskazać czy dana pozycja ma być powiązana z płatnością. Wartość płatności (kolumny 7 i 8) nie musi być sumą danej oraz poprzednich pozycji, można kształtować ją wedle uznania, dostosowując do charakteru zadania. </w:t>
      </w:r>
    </w:p>
    <w:p w14:paraId="5754229E"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 xml:space="preserve">Kamień Milowy nie musi być powiązany z płatnością – wpisanie w kolumnie 5 „TAK” </w:t>
      </w:r>
      <w:r w:rsidRPr="00CB15F7">
        <w:rPr>
          <w:rFonts w:ascii="Arial" w:hAnsi="Arial" w:cs="Arial"/>
          <w:i/>
          <w:sz w:val="20"/>
          <w:u w:val="single"/>
        </w:rPr>
        <w:t>nie</w:t>
      </w:r>
      <w:r w:rsidRPr="00CB15F7">
        <w:rPr>
          <w:rFonts w:ascii="Arial" w:hAnsi="Arial" w:cs="Arial"/>
          <w:i/>
          <w:sz w:val="20"/>
        </w:rPr>
        <w:t xml:space="preserve"> powoduje konieczności wpisania w kolumnie 6 „TAK”. </w:t>
      </w:r>
    </w:p>
    <w:p w14:paraId="51C0FEC2" w14:textId="77777777" w:rsidR="00700C5E" w:rsidRPr="00CB15F7" w:rsidRDefault="00700C5E" w:rsidP="00AB0346">
      <w:pPr>
        <w:pStyle w:val="Akapitzlist"/>
        <w:numPr>
          <w:ilvl w:val="0"/>
          <w:numId w:val="41"/>
        </w:numPr>
        <w:spacing w:line="240" w:lineRule="auto"/>
        <w:rPr>
          <w:rFonts w:ascii="Arial" w:hAnsi="Arial" w:cs="Arial"/>
          <w:i/>
          <w:sz w:val="20"/>
        </w:rPr>
      </w:pPr>
      <w:r w:rsidRPr="00CB15F7">
        <w:rPr>
          <w:rFonts w:ascii="Arial" w:hAnsi="Arial" w:cs="Arial"/>
          <w:i/>
          <w:sz w:val="20"/>
        </w:rPr>
        <w:t xml:space="preserve">Kluczowy Kamień Milowy </w:t>
      </w:r>
      <w:r>
        <w:rPr>
          <w:rFonts w:ascii="Arial" w:hAnsi="Arial" w:cs="Arial"/>
          <w:i/>
          <w:sz w:val="20"/>
        </w:rPr>
        <w:t>j</w:t>
      </w:r>
      <w:r w:rsidRPr="00CB15F7">
        <w:rPr>
          <w:rFonts w:ascii="Arial" w:hAnsi="Arial" w:cs="Arial"/>
          <w:i/>
          <w:sz w:val="20"/>
          <w:lang w:eastAsia="x-none"/>
        </w:rPr>
        <w:t xml:space="preserve">est to termin, którego niedotrzymanie będzie dawało Zamawiającemu możliwość nałożenia na Wykonawcę najwyższej kary umownej za zwłokę spośród wszystkich wymienionych w umowie; należy tutaj wpisać </w:t>
      </w:r>
      <w:r w:rsidRPr="00CB15F7">
        <w:rPr>
          <w:rFonts w:ascii="Arial" w:hAnsi="Arial" w:cs="Arial"/>
          <w:b/>
          <w:i/>
          <w:sz w:val="20"/>
          <w:lang w:eastAsia="x-none"/>
        </w:rPr>
        <w:t>jeden</w:t>
      </w:r>
      <w:r w:rsidRPr="00CB15F7">
        <w:rPr>
          <w:rFonts w:ascii="Arial" w:hAnsi="Arial" w:cs="Arial"/>
          <w:i/>
          <w:sz w:val="20"/>
          <w:lang w:eastAsia="x-none"/>
        </w:rPr>
        <w:t xml:space="preserve"> najistotniejszy termin, którego dotrzymanie jest kluczowe, biorąc pod uwagę przedmiot danego zadania.</w:t>
      </w:r>
    </w:p>
    <w:p w14:paraId="73FA3FE0" w14:textId="77777777" w:rsidR="00700C5E" w:rsidRPr="00CB15F7" w:rsidRDefault="00700C5E" w:rsidP="00700C5E">
      <w:pPr>
        <w:rPr>
          <w:rFonts w:ascii="Arial" w:hAnsi="Arial" w:cs="Arial"/>
          <w:i/>
          <w:sz w:val="20"/>
        </w:rPr>
      </w:pPr>
    </w:p>
    <w:p w14:paraId="649E5D5A" w14:textId="77777777" w:rsidR="00700C5E" w:rsidRPr="001D778B" w:rsidRDefault="00700C5E" w:rsidP="00405E1D">
      <w:pPr>
        <w:spacing w:before="120" w:after="120" w:line="276" w:lineRule="auto"/>
        <w:rPr>
          <w:rFonts w:ascii="Verdana" w:eastAsia="Calibri" w:hAnsi="Verdana" w:cstheme="minorHAnsi"/>
          <w:sz w:val="20"/>
        </w:rPr>
      </w:pPr>
    </w:p>
    <w:p w14:paraId="1E1966ED" w14:textId="77777777" w:rsidR="00700C5E" w:rsidRPr="00863B17" w:rsidRDefault="00700C5E" w:rsidP="001C2DE2">
      <w:pPr>
        <w:widowControl w:val="0"/>
        <w:suppressAutoHyphens/>
        <w:spacing w:before="120" w:after="120"/>
        <w:ind w:left="2127" w:right="427" w:hanging="2127"/>
        <w:jc w:val="right"/>
        <w:rPr>
          <w:rFonts w:ascii="Verdana" w:hAnsi="Verdana"/>
          <w:sz w:val="16"/>
          <w:szCs w:val="16"/>
        </w:rPr>
      </w:pPr>
      <w:r w:rsidRPr="00863B17">
        <w:rPr>
          <w:rFonts w:ascii="Verdana" w:hAnsi="Verdana"/>
          <w:sz w:val="16"/>
          <w:szCs w:val="16"/>
        </w:rPr>
        <w:t>...............................................................</w:t>
      </w:r>
    </w:p>
    <w:p w14:paraId="4F8E4F63" w14:textId="77777777" w:rsidR="00700C5E" w:rsidRPr="00863B17" w:rsidRDefault="00700C5E" w:rsidP="00700C5E">
      <w:pPr>
        <w:widowControl w:val="0"/>
        <w:suppressAutoHyphens/>
        <w:spacing w:before="120" w:after="120" w:line="240" w:lineRule="auto"/>
        <w:ind w:left="5398" w:right="68"/>
        <w:jc w:val="center"/>
        <w:rPr>
          <w:rFonts w:ascii="Verdana" w:hAnsi="Verdana"/>
          <w:i/>
          <w:sz w:val="14"/>
          <w:szCs w:val="14"/>
        </w:rPr>
      </w:pPr>
      <w:r w:rsidRPr="00863B17">
        <w:rPr>
          <w:rFonts w:ascii="Verdana" w:hAnsi="Verdana"/>
          <w:i/>
          <w:sz w:val="14"/>
          <w:szCs w:val="14"/>
        </w:rPr>
        <w:t xml:space="preserve">podpis osoby uprawnionej/ osób uprawnionych do składania oświadczeń woli w imieniu Wykonawcy </w:t>
      </w:r>
    </w:p>
    <w:p w14:paraId="202BF34E" w14:textId="115313FB" w:rsidR="00053B49" w:rsidRDefault="00053B49">
      <w:pPr>
        <w:spacing w:line="240" w:lineRule="auto"/>
        <w:jc w:val="left"/>
        <w:rPr>
          <w:rFonts w:asciiTheme="minorHAnsi" w:hAnsiTheme="minorHAnsi" w:cstheme="minorHAnsi"/>
          <w:i/>
          <w:szCs w:val="22"/>
        </w:rPr>
      </w:pPr>
      <w:r>
        <w:rPr>
          <w:rFonts w:asciiTheme="minorHAnsi" w:hAnsiTheme="minorHAnsi" w:cstheme="minorHAnsi"/>
          <w:i/>
          <w:szCs w:val="22"/>
        </w:rPr>
        <w:br w:type="page"/>
      </w:r>
    </w:p>
    <w:p w14:paraId="405893DF" w14:textId="77777777" w:rsidR="00053B49" w:rsidRPr="001D778B" w:rsidRDefault="00053B49" w:rsidP="00053B49">
      <w:pPr>
        <w:pStyle w:val="Nagwek1"/>
        <w:keepLines w:val="0"/>
        <w:pageBreakBefore/>
        <w:shd w:val="clear" w:color="auto" w:fill="C6D9F1" w:themeFill="text2" w:themeFillTint="33"/>
        <w:tabs>
          <w:tab w:val="left" w:pos="567"/>
        </w:tabs>
        <w:spacing w:before="120" w:after="120" w:line="240" w:lineRule="auto"/>
        <w:ind w:left="425" w:hanging="709"/>
        <w:rPr>
          <w:rFonts w:ascii="Verdana" w:hAnsi="Verdana" w:cstheme="minorHAnsi"/>
          <w:sz w:val="20"/>
          <w:lang w:val="pl-PL"/>
        </w:rPr>
      </w:pPr>
      <w:r>
        <w:rPr>
          <w:rFonts w:ascii="Verdana" w:hAnsi="Verdana" w:cstheme="minorHAnsi"/>
          <w:sz w:val="20"/>
          <w:lang w:val="pl-PL"/>
        </w:rPr>
        <w:lastRenderedPageBreak/>
        <w:t>ZAŁĄCZNIK NR 6</w:t>
      </w:r>
      <w:r w:rsidRPr="001D778B">
        <w:rPr>
          <w:rFonts w:ascii="Verdana" w:hAnsi="Verdana" w:cstheme="minorHAnsi"/>
          <w:sz w:val="20"/>
          <w:lang w:val="pl-PL"/>
        </w:rPr>
        <w:t xml:space="preserve"> DO SWZ – </w:t>
      </w:r>
      <w:r w:rsidRPr="002A6CA3">
        <w:rPr>
          <w:rFonts w:ascii="Verdana" w:hAnsi="Verdana" w:cstheme="minorHAnsi"/>
          <w:sz w:val="20"/>
          <w:lang w:val="pl-PL"/>
        </w:rPr>
        <w:t xml:space="preserve">WYKAZ WYKONANYCH </w:t>
      </w:r>
      <w:r w:rsidRPr="00CB4E71">
        <w:rPr>
          <w:rFonts w:ascii="Verdana" w:hAnsi="Verdana" w:cstheme="minorHAnsi"/>
          <w:sz w:val="20"/>
          <w:lang w:val="pl-PL"/>
        </w:rPr>
        <w:t>USŁUG</w:t>
      </w:r>
    </w:p>
    <w:p w14:paraId="212DA8B5" w14:textId="77777777" w:rsidR="00053B49" w:rsidRDefault="00053B49" w:rsidP="00053B49">
      <w:pPr>
        <w:spacing w:before="120" w:after="120"/>
        <w:rPr>
          <w:rFonts w:ascii="Verdana" w:hAnsi="Verdana"/>
          <w:b/>
          <w:sz w:val="20"/>
        </w:rPr>
      </w:pPr>
    </w:p>
    <w:p w14:paraId="6FADE14C" w14:textId="77777777" w:rsidR="00053B49" w:rsidRPr="002A6CA3" w:rsidRDefault="00053B49" w:rsidP="00053B49">
      <w:pPr>
        <w:spacing w:before="120" w:after="120" w:line="240" w:lineRule="auto"/>
        <w:jc w:val="center"/>
        <w:rPr>
          <w:rFonts w:ascii="Verdana" w:hAnsi="Verdana" w:cstheme="minorHAnsi"/>
          <w:b/>
          <w:sz w:val="20"/>
        </w:rPr>
      </w:pPr>
      <w:r w:rsidRPr="002A6CA3">
        <w:rPr>
          <w:rFonts w:ascii="Verdana" w:hAnsi="Verdana" w:cstheme="minorHAnsi"/>
          <w:b/>
          <w:sz w:val="20"/>
        </w:rPr>
        <w:t xml:space="preserve">WYKAZ WYKONANYCH </w:t>
      </w:r>
      <w:r w:rsidRPr="00CB4E71">
        <w:rPr>
          <w:rFonts w:ascii="Verdana" w:hAnsi="Verdana" w:cstheme="minorHAnsi"/>
          <w:b/>
          <w:sz w:val="20"/>
        </w:rPr>
        <w:t>USŁUG</w:t>
      </w:r>
      <w:r w:rsidRPr="002A6CA3">
        <w:rPr>
          <w:rFonts w:ascii="Verdana" w:hAnsi="Verdana" w:cstheme="minorHAnsi"/>
          <w:b/>
          <w:sz w:val="20"/>
        </w:rPr>
        <w:t xml:space="preserve"> </w:t>
      </w:r>
    </w:p>
    <w:p w14:paraId="7CA90DA0" w14:textId="77777777" w:rsidR="00053B49" w:rsidRPr="002A6CA3" w:rsidRDefault="00053B49" w:rsidP="00053B49">
      <w:pPr>
        <w:spacing w:before="120" w:after="120" w:line="240" w:lineRule="auto"/>
        <w:jc w:val="center"/>
        <w:rPr>
          <w:rFonts w:ascii="Verdana" w:hAnsi="Verdana" w:cstheme="minorHAnsi"/>
          <w:b/>
          <w:sz w:val="20"/>
        </w:rPr>
      </w:pPr>
      <w:r w:rsidRPr="002A6CA3">
        <w:rPr>
          <w:rFonts w:ascii="Verdana" w:hAnsi="Verdana" w:cstheme="minorHAnsi"/>
          <w:b/>
          <w:sz w:val="20"/>
        </w:rPr>
        <w:t xml:space="preserve">W OKRESIE OSTATNICH </w:t>
      </w:r>
      <w:r w:rsidRPr="00CB4E71">
        <w:rPr>
          <w:rFonts w:ascii="Verdana" w:hAnsi="Verdana" w:cstheme="minorHAnsi"/>
          <w:b/>
          <w:sz w:val="20"/>
        </w:rPr>
        <w:t>5 LAT</w:t>
      </w:r>
      <w:r w:rsidRPr="002A6CA3">
        <w:rPr>
          <w:rFonts w:ascii="Verdana" w:hAnsi="Verdana" w:cstheme="minorHAnsi"/>
          <w:b/>
          <w:sz w:val="20"/>
        </w:rPr>
        <w:t xml:space="preserve"> Z PODANIEM </w:t>
      </w:r>
    </w:p>
    <w:p w14:paraId="7C7CBE6A" w14:textId="77777777" w:rsidR="00053B49" w:rsidRPr="002A6CA3" w:rsidRDefault="00053B49" w:rsidP="00053B49">
      <w:pPr>
        <w:spacing w:before="120" w:after="120" w:line="240" w:lineRule="auto"/>
        <w:jc w:val="center"/>
        <w:rPr>
          <w:rFonts w:ascii="Verdana" w:hAnsi="Verdana" w:cstheme="minorHAnsi"/>
          <w:b/>
          <w:sz w:val="20"/>
        </w:rPr>
      </w:pPr>
      <w:r w:rsidRPr="002A6CA3">
        <w:rPr>
          <w:rFonts w:ascii="Verdana" w:hAnsi="Verdana" w:cstheme="minorHAnsi"/>
          <w:b/>
          <w:sz w:val="20"/>
        </w:rPr>
        <w:t>PRZEDMIOTU, DAT ICH WYKONANIA I ODBIORCÓW</w:t>
      </w:r>
    </w:p>
    <w:p w14:paraId="58A1DC1F" w14:textId="77777777" w:rsidR="00053B49" w:rsidRPr="002A6CA3" w:rsidRDefault="00053B49" w:rsidP="00053B49">
      <w:pPr>
        <w:spacing w:before="120" w:after="120"/>
        <w:rPr>
          <w:rFonts w:ascii="Verdana" w:hAnsi="Verdana" w:cstheme="minorHAnsi"/>
          <w:sz w:val="20"/>
        </w:rPr>
      </w:pPr>
    </w:p>
    <w:p w14:paraId="54867597" w14:textId="6CC3C4DA" w:rsidR="00053B49" w:rsidRDefault="00053B49" w:rsidP="00053B49">
      <w:pPr>
        <w:pStyle w:val="Nagwek2"/>
        <w:spacing w:before="0"/>
        <w:rPr>
          <w:rFonts w:ascii="Verdana" w:hAnsi="Verdana" w:cstheme="minorHAnsi"/>
          <w:b w:val="0"/>
          <w:sz w:val="20"/>
          <w:lang w:eastAsia="pl-PL"/>
        </w:rPr>
      </w:pPr>
      <w:r w:rsidRPr="00CB4E71">
        <w:rPr>
          <w:rFonts w:ascii="Verdana" w:hAnsi="Verdana" w:cstheme="minorHAnsi"/>
          <w:b w:val="0"/>
          <w:sz w:val="20"/>
          <w:lang w:eastAsia="pl-PL"/>
        </w:rPr>
        <w:t xml:space="preserve">W związku z ubieganiem się o udzielenie zamówienia niepublicznego w postępowaniu zakupowym prowadzonym w trybie przetargu nieograniczonego </w:t>
      </w:r>
      <w:r>
        <w:rPr>
          <w:rFonts w:ascii="Verdana" w:hAnsi="Verdana" w:cstheme="minorHAnsi"/>
          <w:b w:val="0"/>
          <w:sz w:val="20"/>
          <w:lang w:eastAsia="pl-PL"/>
        </w:rPr>
        <w:t>pn.:</w:t>
      </w:r>
      <w:r w:rsidR="009A3B17">
        <w:rPr>
          <w:rFonts w:ascii="Verdana" w:hAnsi="Verdana" w:cstheme="minorHAnsi"/>
          <w:b w:val="0"/>
          <w:sz w:val="20"/>
          <w:lang w:eastAsia="pl-PL"/>
        </w:rPr>
        <w:t xml:space="preserve"> </w:t>
      </w:r>
      <w:r w:rsidR="009A3B17" w:rsidRPr="009A3B17">
        <w:rPr>
          <w:rFonts w:ascii="Verdana" w:hAnsi="Verdana" w:cstheme="minorHAnsi"/>
          <w:b w:val="0"/>
          <w:i/>
          <w:sz w:val="20"/>
          <w:lang w:eastAsia="pl-PL"/>
        </w:rPr>
        <w:t>Serwis systemu wykrywania włamania EC II Bydgoszcz dla PGE Energia Ciepła S.A. Oddział Elektrociepłownia w Bydgoszczy</w:t>
      </w:r>
      <w:r w:rsidR="009A3B17" w:rsidRPr="00CB4E71">
        <w:rPr>
          <w:rFonts w:ascii="Verdana" w:hAnsi="Verdana" w:cstheme="minorHAnsi"/>
          <w:b w:val="0"/>
          <w:sz w:val="20"/>
          <w:lang w:eastAsia="pl-PL"/>
        </w:rPr>
        <w:t xml:space="preserve"> </w:t>
      </w:r>
      <w:r w:rsidRPr="00CB4E71">
        <w:rPr>
          <w:rFonts w:ascii="Verdana" w:hAnsi="Verdana" w:cstheme="minorHAnsi"/>
          <w:b w:val="0"/>
          <w:sz w:val="20"/>
          <w:lang w:eastAsia="pl-PL"/>
        </w:rPr>
        <w:t>(numer ref. postępowania:</w:t>
      </w:r>
      <w:r w:rsidRPr="00541B66">
        <w:rPr>
          <w:rFonts w:ascii="Verdana" w:hAnsi="Verdana" w:cstheme="minorHAnsi"/>
          <w:b w:val="0"/>
          <w:sz w:val="20"/>
          <w:lang w:eastAsia="pl-PL"/>
        </w:rPr>
        <w:t xml:space="preserve"> </w:t>
      </w:r>
      <w:r w:rsidR="009A3B17" w:rsidRPr="009A3B17">
        <w:rPr>
          <w:rFonts w:ascii="Verdana" w:hAnsi="Verdana" w:cstheme="minorHAnsi"/>
          <w:b w:val="0"/>
          <w:sz w:val="20"/>
          <w:lang w:eastAsia="pl-PL"/>
        </w:rPr>
        <w:t>POST/PEC/PEC/ZNT/01097/2024</w:t>
      </w:r>
      <w:r w:rsidRPr="00CB4E71">
        <w:rPr>
          <w:rFonts w:ascii="Verdana" w:hAnsi="Verdana" w:cstheme="minorHAnsi"/>
          <w:b w:val="0"/>
          <w:sz w:val="20"/>
          <w:lang w:eastAsia="pl-PL"/>
        </w:rPr>
        <w:t xml:space="preserve">), </w:t>
      </w:r>
      <w:r w:rsidRPr="009A3B17">
        <w:rPr>
          <w:rFonts w:ascii="Verdana" w:hAnsi="Verdana" w:cstheme="minorHAnsi"/>
          <w:sz w:val="20"/>
          <w:lang w:eastAsia="pl-PL"/>
        </w:rPr>
        <w:t>OŚWIADCZAMY</w:t>
      </w:r>
      <w:r w:rsidRPr="009A3B17">
        <w:rPr>
          <w:rFonts w:ascii="Verdana" w:hAnsi="Verdana" w:cstheme="minorHAnsi"/>
          <w:b w:val="0"/>
          <w:sz w:val="20"/>
          <w:lang w:eastAsia="pl-PL"/>
        </w:rPr>
        <w:t>,</w:t>
      </w:r>
      <w:r>
        <w:rPr>
          <w:rFonts w:ascii="Verdana" w:hAnsi="Verdana" w:cstheme="minorHAnsi"/>
          <w:b w:val="0"/>
          <w:sz w:val="20"/>
          <w:lang w:eastAsia="pl-PL"/>
        </w:rPr>
        <w:t xml:space="preserve"> że w </w:t>
      </w:r>
      <w:r w:rsidRPr="00CB4E71">
        <w:rPr>
          <w:rFonts w:ascii="Verdana" w:hAnsi="Verdana" w:cstheme="minorHAnsi"/>
          <w:b w:val="0"/>
          <w:sz w:val="20"/>
          <w:lang w:eastAsia="pl-PL"/>
        </w:rPr>
        <w:t xml:space="preserve">okresie ostatnich </w:t>
      </w:r>
      <w:r>
        <w:rPr>
          <w:rFonts w:ascii="Verdana" w:hAnsi="Verdana" w:cstheme="minorHAnsi"/>
          <w:b w:val="0"/>
          <w:sz w:val="20"/>
          <w:lang w:eastAsia="pl-PL"/>
        </w:rPr>
        <w:t>5</w:t>
      </w:r>
      <w:r w:rsidRPr="00CB4E71">
        <w:rPr>
          <w:rFonts w:ascii="Verdana" w:hAnsi="Verdana" w:cstheme="minorHAnsi"/>
          <w:b w:val="0"/>
          <w:sz w:val="20"/>
          <w:lang w:eastAsia="pl-PL"/>
        </w:rPr>
        <w:t xml:space="preserve"> lat przed upływem terminu składania Ofert wykonaliśmy następujące usługi:</w:t>
      </w:r>
    </w:p>
    <w:p w14:paraId="2D63DDC0" w14:textId="77777777" w:rsidR="009A3B17" w:rsidRPr="009A3B17" w:rsidRDefault="009A3B17" w:rsidP="009A3B17">
      <w:pPr>
        <w:rPr>
          <w:lang w:val="en-US" w:eastAsia="pl-PL"/>
        </w:rPr>
      </w:pPr>
    </w:p>
    <w:tbl>
      <w:tblPr>
        <w:tblW w:w="516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46"/>
        <w:gridCol w:w="2523"/>
        <w:gridCol w:w="1436"/>
        <w:gridCol w:w="1437"/>
        <w:gridCol w:w="1992"/>
        <w:gridCol w:w="2002"/>
      </w:tblGrid>
      <w:tr w:rsidR="005016C0" w:rsidRPr="00624AE0" w14:paraId="3CF3935C" w14:textId="77777777" w:rsidTr="005016C0">
        <w:trPr>
          <w:cantSplit/>
          <w:trHeight w:val="737"/>
          <w:tblHeader/>
        </w:trPr>
        <w:tc>
          <w:tcPr>
            <w:tcW w:w="413" w:type="pct"/>
            <w:vMerge w:val="restart"/>
            <w:tcBorders>
              <w:top w:val="single" w:sz="4" w:space="0" w:color="auto"/>
              <w:left w:val="single" w:sz="4" w:space="0" w:color="auto"/>
            </w:tcBorders>
            <w:shd w:val="clear" w:color="auto" w:fill="C6D9F1" w:themeFill="text2" w:themeFillTint="33"/>
            <w:vAlign w:val="center"/>
          </w:tcPr>
          <w:p w14:paraId="455A0403" w14:textId="77777777" w:rsidR="005016C0" w:rsidRPr="002A6CA3" w:rsidRDefault="005016C0" w:rsidP="005016C0">
            <w:pPr>
              <w:spacing w:before="120" w:after="120"/>
              <w:jc w:val="center"/>
              <w:rPr>
                <w:rFonts w:ascii="Verdana" w:hAnsi="Verdana" w:cstheme="minorHAnsi"/>
                <w:i/>
                <w:sz w:val="20"/>
              </w:rPr>
            </w:pPr>
          </w:p>
          <w:p w14:paraId="2958BEFC" w14:textId="77777777" w:rsidR="005016C0" w:rsidRPr="002A6CA3" w:rsidRDefault="005016C0" w:rsidP="005016C0">
            <w:pPr>
              <w:spacing w:before="120" w:after="120"/>
              <w:jc w:val="center"/>
              <w:rPr>
                <w:rFonts w:ascii="Verdana" w:hAnsi="Verdana" w:cstheme="minorHAnsi"/>
                <w:i/>
                <w:sz w:val="20"/>
              </w:rPr>
            </w:pPr>
            <w:r w:rsidRPr="002A6CA3">
              <w:rPr>
                <w:rFonts w:ascii="Verdana" w:hAnsi="Verdana" w:cstheme="minorHAnsi"/>
                <w:i/>
                <w:sz w:val="20"/>
              </w:rPr>
              <w:t>Lp.</w:t>
            </w:r>
          </w:p>
        </w:tc>
        <w:tc>
          <w:tcPr>
            <w:tcW w:w="1232"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A37F7F" w14:textId="77777777" w:rsidR="005016C0" w:rsidRPr="002A6CA3" w:rsidRDefault="005016C0" w:rsidP="005016C0">
            <w:pPr>
              <w:spacing w:before="120" w:after="120"/>
              <w:jc w:val="center"/>
              <w:rPr>
                <w:rFonts w:ascii="Verdana" w:hAnsi="Verdana" w:cstheme="minorHAnsi"/>
                <w:i/>
                <w:sz w:val="20"/>
              </w:rPr>
            </w:pPr>
          </w:p>
          <w:p w14:paraId="375EFC96" w14:textId="26992559" w:rsidR="005016C0" w:rsidRPr="002A6CA3" w:rsidRDefault="005016C0" w:rsidP="005016C0">
            <w:pPr>
              <w:spacing w:before="120" w:after="120" w:line="240" w:lineRule="auto"/>
              <w:jc w:val="center"/>
              <w:rPr>
                <w:rFonts w:ascii="Verdana" w:hAnsi="Verdana" w:cstheme="minorHAnsi"/>
                <w:i/>
                <w:sz w:val="20"/>
              </w:rPr>
            </w:pPr>
            <w:r w:rsidRPr="002A6CA3">
              <w:rPr>
                <w:rFonts w:ascii="Verdana" w:hAnsi="Verdana" w:cstheme="minorHAnsi"/>
                <w:i/>
                <w:sz w:val="20"/>
              </w:rPr>
              <w:t>Przedmiot zamówienia</w:t>
            </w:r>
          </w:p>
          <w:p w14:paraId="4558F1E3" w14:textId="77777777" w:rsidR="005016C0" w:rsidRPr="005016C0" w:rsidRDefault="005016C0" w:rsidP="005016C0">
            <w:pPr>
              <w:spacing w:before="120" w:after="120" w:line="240" w:lineRule="auto"/>
              <w:jc w:val="center"/>
              <w:rPr>
                <w:rFonts w:ascii="Verdana" w:hAnsi="Verdana" w:cstheme="minorHAnsi"/>
                <w:i/>
                <w:sz w:val="20"/>
              </w:rPr>
            </w:pPr>
            <w:r w:rsidRPr="005016C0">
              <w:rPr>
                <w:rFonts w:ascii="Verdana" w:hAnsi="Verdana" w:cstheme="minorHAnsi"/>
                <w:i/>
                <w:sz w:val="20"/>
              </w:rPr>
              <w:t>(z podaniem</w:t>
            </w:r>
          </w:p>
          <w:p w14:paraId="520CCAFA" w14:textId="004464CA" w:rsidR="005016C0" w:rsidRPr="002A6CA3" w:rsidRDefault="005016C0" w:rsidP="005016C0">
            <w:pPr>
              <w:spacing w:before="120" w:after="120" w:line="240" w:lineRule="auto"/>
              <w:jc w:val="center"/>
              <w:rPr>
                <w:rFonts w:ascii="Verdana" w:hAnsi="Verdana" w:cstheme="minorHAnsi"/>
                <w:i/>
                <w:sz w:val="20"/>
              </w:rPr>
            </w:pPr>
            <w:r w:rsidRPr="005016C0">
              <w:rPr>
                <w:rFonts w:ascii="Verdana" w:hAnsi="Verdana" w:cstheme="minorHAnsi"/>
                <w:i/>
                <w:sz w:val="20"/>
              </w:rPr>
              <w:t>typu systemu oraz ilości nadzorowanych punktów)</w:t>
            </w:r>
          </w:p>
        </w:tc>
        <w:tc>
          <w:tcPr>
            <w:tcW w:w="1403" w:type="pct"/>
            <w:gridSpan w:val="2"/>
            <w:tcBorders>
              <w:top w:val="single" w:sz="4" w:space="0" w:color="auto"/>
              <w:bottom w:val="single" w:sz="4" w:space="0" w:color="auto"/>
              <w:right w:val="single" w:sz="4" w:space="0" w:color="auto"/>
            </w:tcBorders>
            <w:shd w:val="clear" w:color="auto" w:fill="C6D9F1" w:themeFill="text2" w:themeFillTint="33"/>
            <w:vAlign w:val="center"/>
          </w:tcPr>
          <w:p w14:paraId="4FD3B368" w14:textId="77777777" w:rsidR="005016C0" w:rsidRPr="002A6CA3" w:rsidRDefault="005016C0" w:rsidP="005016C0">
            <w:pPr>
              <w:spacing w:before="120" w:after="120"/>
              <w:jc w:val="center"/>
              <w:rPr>
                <w:rFonts w:ascii="Verdana" w:hAnsi="Verdana" w:cstheme="minorHAnsi"/>
                <w:i/>
                <w:sz w:val="20"/>
              </w:rPr>
            </w:pPr>
            <w:r w:rsidRPr="002A6CA3">
              <w:rPr>
                <w:rFonts w:ascii="Verdana" w:hAnsi="Verdana" w:cstheme="minorHAnsi"/>
                <w:i/>
                <w:sz w:val="20"/>
              </w:rPr>
              <w:t xml:space="preserve">Termin </w:t>
            </w:r>
            <w:r w:rsidRPr="00CB4E71">
              <w:rPr>
                <w:rFonts w:ascii="Verdana" w:hAnsi="Verdana" w:cstheme="minorHAnsi"/>
                <w:i/>
                <w:sz w:val="20"/>
              </w:rPr>
              <w:t>realizacji usługi</w:t>
            </w:r>
          </w:p>
        </w:tc>
        <w:tc>
          <w:tcPr>
            <w:tcW w:w="973"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EC2E34" w14:textId="63B0900A" w:rsidR="005016C0" w:rsidRPr="002A6CA3" w:rsidRDefault="005016C0" w:rsidP="005016C0">
            <w:pPr>
              <w:spacing w:before="120" w:after="120"/>
              <w:jc w:val="center"/>
              <w:rPr>
                <w:rFonts w:ascii="Verdana" w:hAnsi="Verdana" w:cstheme="minorHAnsi"/>
                <w:i/>
                <w:sz w:val="20"/>
              </w:rPr>
            </w:pPr>
            <w:r>
              <w:rPr>
                <w:rFonts w:ascii="Verdana" w:hAnsi="Verdana" w:cstheme="minorHAnsi"/>
                <w:i/>
                <w:sz w:val="20"/>
              </w:rPr>
              <w:t>Miejsce wykonania zamówienia</w:t>
            </w:r>
          </w:p>
        </w:tc>
        <w:tc>
          <w:tcPr>
            <w:tcW w:w="978" w:type="pct"/>
            <w:vMerge w:val="restart"/>
            <w:tcBorders>
              <w:top w:val="single" w:sz="4" w:space="0" w:color="auto"/>
              <w:left w:val="single" w:sz="4" w:space="0" w:color="auto"/>
              <w:right w:val="single" w:sz="4" w:space="0" w:color="auto"/>
            </w:tcBorders>
            <w:shd w:val="clear" w:color="auto" w:fill="C6D9F1" w:themeFill="text2" w:themeFillTint="33"/>
            <w:vAlign w:val="center"/>
          </w:tcPr>
          <w:p w14:paraId="07968DC7" w14:textId="2FBFB76A" w:rsidR="005016C0" w:rsidRPr="002A6CA3" w:rsidRDefault="005016C0" w:rsidP="005016C0">
            <w:pPr>
              <w:spacing w:before="120" w:after="120"/>
              <w:jc w:val="center"/>
              <w:rPr>
                <w:rFonts w:ascii="Verdana" w:hAnsi="Verdana" w:cstheme="minorHAnsi"/>
                <w:i/>
                <w:sz w:val="20"/>
              </w:rPr>
            </w:pPr>
          </w:p>
          <w:p w14:paraId="35C9BB79" w14:textId="77777777" w:rsidR="005016C0" w:rsidRPr="002A6CA3" w:rsidRDefault="005016C0" w:rsidP="005016C0">
            <w:pPr>
              <w:spacing w:before="120" w:after="120"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1729E2EE" w14:textId="77777777" w:rsidR="005016C0" w:rsidRPr="002A6CA3" w:rsidRDefault="005016C0" w:rsidP="005016C0">
            <w:pPr>
              <w:spacing w:before="120" w:after="120"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w:t>
            </w:r>
            <w:r w:rsidRPr="002A6CA3">
              <w:rPr>
                <w:rFonts w:ascii="Verdana" w:hAnsi="Verdana" w:cstheme="minorHAnsi"/>
                <w:i/>
                <w:sz w:val="20"/>
                <w:lang w:eastAsia="pl-PL"/>
              </w:rPr>
              <w:t>)</w:t>
            </w:r>
          </w:p>
        </w:tc>
      </w:tr>
      <w:tr w:rsidR="005016C0" w:rsidRPr="00624AE0" w14:paraId="479C3C84" w14:textId="77777777" w:rsidTr="005016C0">
        <w:trPr>
          <w:cantSplit/>
          <w:trHeight w:val="504"/>
          <w:tblHeader/>
        </w:trPr>
        <w:tc>
          <w:tcPr>
            <w:tcW w:w="413" w:type="pct"/>
            <w:vMerge/>
            <w:tcBorders>
              <w:left w:val="single" w:sz="4" w:space="0" w:color="auto"/>
            </w:tcBorders>
            <w:vAlign w:val="center"/>
          </w:tcPr>
          <w:p w14:paraId="67691486" w14:textId="77777777" w:rsidR="005016C0" w:rsidRPr="002A6CA3" w:rsidRDefault="005016C0" w:rsidP="009E7CFE">
            <w:pPr>
              <w:spacing w:before="120" w:after="120"/>
              <w:jc w:val="center"/>
              <w:rPr>
                <w:rFonts w:ascii="Verdana" w:hAnsi="Verdana" w:cstheme="minorHAnsi"/>
                <w:i/>
                <w:sz w:val="20"/>
              </w:rPr>
            </w:pPr>
          </w:p>
        </w:tc>
        <w:tc>
          <w:tcPr>
            <w:tcW w:w="1232" w:type="pct"/>
            <w:vMerge/>
            <w:tcBorders>
              <w:top w:val="nil"/>
              <w:bottom w:val="single" w:sz="4" w:space="0" w:color="auto"/>
              <w:right w:val="single" w:sz="4" w:space="0" w:color="auto"/>
            </w:tcBorders>
            <w:vAlign w:val="center"/>
          </w:tcPr>
          <w:p w14:paraId="45454C4B" w14:textId="77777777" w:rsidR="005016C0" w:rsidRPr="002A6CA3" w:rsidRDefault="005016C0" w:rsidP="009E7CFE">
            <w:pPr>
              <w:spacing w:before="120" w:after="120"/>
              <w:jc w:val="center"/>
              <w:rPr>
                <w:rFonts w:ascii="Verdana" w:hAnsi="Verdana" w:cstheme="minorHAnsi"/>
                <w:i/>
                <w:sz w:val="20"/>
              </w:rPr>
            </w:pPr>
          </w:p>
        </w:tc>
        <w:tc>
          <w:tcPr>
            <w:tcW w:w="701" w:type="pct"/>
            <w:tcBorders>
              <w:top w:val="nil"/>
              <w:bottom w:val="single" w:sz="4" w:space="0" w:color="auto"/>
            </w:tcBorders>
            <w:shd w:val="clear" w:color="auto" w:fill="F2F2F2" w:themeFill="background1" w:themeFillShade="F2"/>
            <w:vAlign w:val="center"/>
          </w:tcPr>
          <w:p w14:paraId="0E8CBD81" w14:textId="77777777" w:rsidR="005016C0" w:rsidRPr="002A6CA3" w:rsidRDefault="005016C0" w:rsidP="009E7CFE">
            <w:pPr>
              <w:spacing w:before="120" w:after="120"/>
              <w:jc w:val="center"/>
              <w:rPr>
                <w:rFonts w:ascii="Verdana" w:hAnsi="Verdana" w:cstheme="minorHAnsi"/>
                <w:i/>
                <w:sz w:val="20"/>
              </w:rPr>
            </w:pPr>
            <w:r w:rsidRPr="002A6CA3">
              <w:rPr>
                <w:rFonts w:ascii="Verdana" w:hAnsi="Verdana" w:cstheme="minorHAnsi"/>
                <w:i/>
                <w:sz w:val="20"/>
              </w:rPr>
              <w:t>Data</w:t>
            </w:r>
          </w:p>
          <w:p w14:paraId="484EB2B0" w14:textId="77777777" w:rsidR="005016C0" w:rsidRPr="002A6CA3" w:rsidRDefault="005016C0" w:rsidP="009E7CFE">
            <w:pPr>
              <w:spacing w:before="120" w:after="120"/>
              <w:jc w:val="center"/>
              <w:rPr>
                <w:rFonts w:ascii="Verdana" w:hAnsi="Verdana" w:cstheme="minorHAnsi"/>
                <w:i/>
                <w:sz w:val="20"/>
              </w:rPr>
            </w:pPr>
            <w:r w:rsidRPr="002A6CA3">
              <w:rPr>
                <w:rFonts w:ascii="Verdana" w:hAnsi="Verdana" w:cstheme="minorHAnsi"/>
                <w:i/>
                <w:sz w:val="20"/>
              </w:rPr>
              <w:t>Rozpoczęcia</w:t>
            </w:r>
          </w:p>
        </w:tc>
        <w:tc>
          <w:tcPr>
            <w:tcW w:w="702" w:type="pct"/>
            <w:tcBorders>
              <w:top w:val="nil"/>
              <w:bottom w:val="single" w:sz="4" w:space="0" w:color="auto"/>
              <w:right w:val="single" w:sz="4" w:space="0" w:color="auto"/>
            </w:tcBorders>
            <w:shd w:val="clear" w:color="auto" w:fill="F2F2F2" w:themeFill="background1" w:themeFillShade="F2"/>
            <w:vAlign w:val="center"/>
          </w:tcPr>
          <w:p w14:paraId="0E29E5F4" w14:textId="77777777" w:rsidR="005016C0" w:rsidRPr="002A6CA3" w:rsidRDefault="005016C0" w:rsidP="009E7CFE">
            <w:pPr>
              <w:spacing w:before="120" w:after="120"/>
              <w:jc w:val="center"/>
              <w:rPr>
                <w:rFonts w:ascii="Verdana" w:hAnsi="Verdana" w:cstheme="minorHAnsi"/>
                <w:i/>
                <w:sz w:val="20"/>
              </w:rPr>
            </w:pPr>
            <w:r w:rsidRPr="002A6CA3">
              <w:rPr>
                <w:rFonts w:ascii="Verdana" w:hAnsi="Verdana" w:cstheme="minorHAnsi"/>
                <w:i/>
                <w:sz w:val="20"/>
              </w:rPr>
              <w:t>Data</w:t>
            </w:r>
          </w:p>
          <w:p w14:paraId="78677736" w14:textId="77777777" w:rsidR="005016C0" w:rsidRPr="002A6CA3" w:rsidRDefault="005016C0" w:rsidP="009E7CFE">
            <w:pPr>
              <w:spacing w:before="120" w:after="120"/>
              <w:jc w:val="center"/>
              <w:rPr>
                <w:rFonts w:ascii="Verdana" w:hAnsi="Verdana" w:cstheme="minorHAnsi"/>
                <w:i/>
                <w:sz w:val="20"/>
              </w:rPr>
            </w:pPr>
            <w:r w:rsidRPr="002A6CA3">
              <w:rPr>
                <w:rFonts w:ascii="Verdana" w:hAnsi="Verdana" w:cstheme="minorHAnsi"/>
                <w:i/>
                <w:sz w:val="20"/>
              </w:rPr>
              <w:t>zakończenia</w:t>
            </w:r>
          </w:p>
        </w:tc>
        <w:tc>
          <w:tcPr>
            <w:tcW w:w="973" w:type="pct"/>
            <w:vMerge/>
            <w:tcBorders>
              <w:top w:val="single" w:sz="4" w:space="0" w:color="auto"/>
              <w:left w:val="single" w:sz="4" w:space="0" w:color="auto"/>
              <w:bottom w:val="single" w:sz="4" w:space="0" w:color="auto"/>
              <w:right w:val="single" w:sz="4" w:space="0" w:color="auto"/>
            </w:tcBorders>
          </w:tcPr>
          <w:p w14:paraId="17014018" w14:textId="77777777" w:rsidR="005016C0" w:rsidRPr="002A6CA3" w:rsidRDefault="005016C0" w:rsidP="009E7CFE">
            <w:pPr>
              <w:spacing w:before="120" w:after="120"/>
              <w:jc w:val="center"/>
              <w:rPr>
                <w:rFonts w:ascii="Verdana" w:hAnsi="Verdana" w:cstheme="minorHAnsi"/>
                <w:i/>
                <w:sz w:val="20"/>
              </w:rPr>
            </w:pPr>
          </w:p>
        </w:tc>
        <w:tc>
          <w:tcPr>
            <w:tcW w:w="978" w:type="pct"/>
            <w:vMerge/>
            <w:tcBorders>
              <w:left w:val="single" w:sz="4" w:space="0" w:color="auto"/>
              <w:bottom w:val="single" w:sz="4" w:space="0" w:color="auto"/>
              <w:right w:val="single" w:sz="4" w:space="0" w:color="auto"/>
            </w:tcBorders>
          </w:tcPr>
          <w:p w14:paraId="34554DF3" w14:textId="47B572C8" w:rsidR="005016C0" w:rsidRPr="002A6CA3" w:rsidRDefault="005016C0" w:rsidP="009E7CFE">
            <w:pPr>
              <w:spacing w:before="120" w:after="120"/>
              <w:jc w:val="center"/>
              <w:rPr>
                <w:rFonts w:ascii="Verdana" w:hAnsi="Verdana" w:cstheme="minorHAnsi"/>
                <w:i/>
                <w:sz w:val="20"/>
              </w:rPr>
            </w:pPr>
          </w:p>
        </w:tc>
      </w:tr>
      <w:tr w:rsidR="005016C0" w:rsidRPr="00624AE0" w14:paraId="6BB03ECF" w14:textId="77777777" w:rsidTr="005016C0">
        <w:trPr>
          <w:trHeight w:val="655"/>
        </w:trPr>
        <w:tc>
          <w:tcPr>
            <w:tcW w:w="413" w:type="pct"/>
            <w:tcBorders>
              <w:right w:val="single" w:sz="4" w:space="0" w:color="auto"/>
            </w:tcBorders>
          </w:tcPr>
          <w:p w14:paraId="4FCA7A9B" w14:textId="77777777" w:rsidR="005016C0" w:rsidRPr="002A6CA3" w:rsidRDefault="005016C0" w:rsidP="00AB0346">
            <w:pPr>
              <w:numPr>
                <w:ilvl w:val="0"/>
                <w:numId w:val="42"/>
              </w:numPr>
              <w:autoSpaceDE w:val="0"/>
              <w:autoSpaceDN w:val="0"/>
              <w:spacing w:before="120" w:after="120" w:line="240" w:lineRule="auto"/>
              <w:jc w:val="left"/>
              <w:rPr>
                <w:rFonts w:ascii="Verdana" w:hAnsi="Verdana" w:cstheme="minorHAnsi"/>
                <w:i/>
                <w:sz w:val="20"/>
              </w:rPr>
            </w:pPr>
          </w:p>
        </w:tc>
        <w:tc>
          <w:tcPr>
            <w:tcW w:w="1232" w:type="pct"/>
            <w:tcBorders>
              <w:top w:val="single" w:sz="4" w:space="0" w:color="auto"/>
              <w:left w:val="single" w:sz="4" w:space="0" w:color="auto"/>
              <w:bottom w:val="single" w:sz="4" w:space="0" w:color="auto"/>
              <w:right w:val="single" w:sz="4" w:space="0" w:color="auto"/>
            </w:tcBorders>
          </w:tcPr>
          <w:p w14:paraId="25CE604E" w14:textId="77777777" w:rsidR="005016C0" w:rsidRPr="002A6CA3" w:rsidRDefault="005016C0" w:rsidP="009E7CFE">
            <w:pPr>
              <w:spacing w:before="120" w:after="120"/>
              <w:rPr>
                <w:rFonts w:ascii="Verdana" w:hAnsi="Verdana" w:cstheme="minorHAnsi"/>
                <w:sz w:val="20"/>
              </w:rPr>
            </w:pPr>
          </w:p>
        </w:tc>
        <w:tc>
          <w:tcPr>
            <w:tcW w:w="701" w:type="pct"/>
            <w:tcBorders>
              <w:top w:val="single" w:sz="4" w:space="0" w:color="auto"/>
              <w:left w:val="single" w:sz="4" w:space="0" w:color="auto"/>
              <w:bottom w:val="single" w:sz="4" w:space="0" w:color="auto"/>
              <w:right w:val="single" w:sz="4" w:space="0" w:color="auto"/>
            </w:tcBorders>
          </w:tcPr>
          <w:p w14:paraId="79515B90" w14:textId="77777777" w:rsidR="005016C0" w:rsidRPr="002A6CA3" w:rsidRDefault="005016C0" w:rsidP="009E7CFE">
            <w:pPr>
              <w:spacing w:before="120" w:after="120"/>
              <w:rPr>
                <w:rFonts w:ascii="Verdana" w:hAnsi="Verdana" w:cstheme="minorHAnsi"/>
                <w:sz w:val="20"/>
              </w:rPr>
            </w:pPr>
          </w:p>
        </w:tc>
        <w:tc>
          <w:tcPr>
            <w:tcW w:w="702" w:type="pct"/>
            <w:tcBorders>
              <w:top w:val="single" w:sz="4" w:space="0" w:color="auto"/>
              <w:left w:val="single" w:sz="4" w:space="0" w:color="auto"/>
              <w:bottom w:val="single" w:sz="4" w:space="0" w:color="auto"/>
              <w:right w:val="single" w:sz="4" w:space="0" w:color="auto"/>
            </w:tcBorders>
          </w:tcPr>
          <w:p w14:paraId="41328B3D" w14:textId="77777777" w:rsidR="005016C0" w:rsidRPr="002A6CA3" w:rsidRDefault="005016C0" w:rsidP="009E7CFE">
            <w:pPr>
              <w:spacing w:before="120" w:after="120"/>
              <w:rPr>
                <w:rFonts w:ascii="Verdana" w:hAnsi="Verdana" w:cstheme="minorHAnsi"/>
                <w:sz w:val="20"/>
              </w:rPr>
            </w:pPr>
          </w:p>
        </w:tc>
        <w:tc>
          <w:tcPr>
            <w:tcW w:w="973" w:type="pct"/>
            <w:tcBorders>
              <w:top w:val="single" w:sz="4" w:space="0" w:color="auto"/>
              <w:left w:val="single" w:sz="4" w:space="0" w:color="auto"/>
              <w:bottom w:val="single" w:sz="4" w:space="0" w:color="auto"/>
              <w:right w:val="single" w:sz="4" w:space="0" w:color="auto"/>
            </w:tcBorders>
          </w:tcPr>
          <w:p w14:paraId="1A6BAA58" w14:textId="77777777" w:rsidR="005016C0" w:rsidRPr="002A6CA3" w:rsidRDefault="005016C0" w:rsidP="009E7CFE">
            <w:pPr>
              <w:spacing w:before="120" w:after="120"/>
              <w:rPr>
                <w:rFonts w:ascii="Verdana" w:hAnsi="Verdana" w:cstheme="minorHAnsi"/>
                <w:sz w:val="20"/>
              </w:rPr>
            </w:pPr>
          </w:p>
        </w:tc>
        <w:tc>
          <w:tcPr>
            <w:tcW w:w="978" w:type="pct"/>
            <w:tcBorders>
              <w:top w:val="single" w:sz="4" w:space="0" w:color="auto"/>
              <w:left w:val="single" w:sz="4" w:space="0" w:color="auto"/>
              <w:bottom w:val="single" w:sz="4" w:space="0" w:color="auto"/>
              <w:right w:val="single" w:sz="4" w:space="0" w:color="auto"/>
            </w:tcBorders>
          </w:tcPr>
          <w:p w14:paraId="4B147A9A" w14:textId="26049F9A" w:rsidR="005016C0" w:rsidRPr="002A6CA3" w:rsidRDefault="005016C0" w:rsidP="009E7CFE">
            <w:pPr>
              <w:spacing w:before="120" w:after="120"/>
              <w:rPr>
                <w:rFonts w:ascii="Verdana" w:hAnsi="Verdana" w:cstheme="minorHAnsi"/>
                <w:sz w:val="20"/>
              </w:rPr>
            </w:pPr>
          </w:p>
        </w:tc>
      </w:tr>
      <w:tr w:rsidR="005016C0" w:rsidRPr="00624AE0" w14:paraId="79DF881A" w14:textId="77777777" w:rsidTr="005016C0">
        <w:trPr>
          <w:trHeight w:val="443"/>
        </w:trPr>
        <w:tc>
          <w:tcPr>
            <w:tcW w:w="413" w:type="pct"/>
            <w:tcBorders>
              <w:right w:val="single" w:sz="4" w:space="0" w:color="auto"/>
            </w:tcBorders>
          </w:tcPr>
          <w:p w14:paraId="6366755F" w14:textId="77777777" w:rsidR="005016C0" w:rsidRPr="002A6CA3" w:rsidRDefault="005016C0" w:rsidP="00AB0346">
            <w:pPr>
              <w:numPr>
                <w:ilvl w:val="0"/>
                <w:numId w:val="42"/>
              </w:numPr>
              <w:autoSpaceDE w:val="0"/>
              <w:autoSpaceDN w:val="0"/>
              <w:spacing w:before="120" w:after="120" w:line="240" w:lineRule="auto"/>
              <w:jc w:val="left"/>
              <w:rPr>
                <w:rFonts w:ascii="Verdana" w:hAnsi="Verdana" w:cstheme="minorHAnsi"/>
                <w:i/>
                <w:sz w:val="20"/>
              </w:rPr>
            </w:pPr>
          </w:p>
        </w:tc>
        <w:tc>
          <w:tcPr>
            <w:tcW w:w="1232" w:type="pct"/>
            <w:tcBorders>
              <w:top w:val="single" w:sz="4" w:space="0" w:color="auto"/>
              <w:left w:val="single" w:sz="4" w:space="0" w:color="auto"/>
              <w:bottom w:val="single" w:sz="4" w:space="0" w:color="auto"/>
              <w:right w:val="single" w:sz="4" w:space="0" w:color="auto"/>
            </w:tcBorders>
          </w:tcPr>
          <w:p w14:paraId="6CB1A62F" w14:textId="77777777" w:rsidR="005016C0" w:rsidRPr="002A6CA3" w:rsidRDefault="005016C0" w:rsidP="009E7CFE">
            <w:pPr>
              <w:spacing w:before="120" w:after="120"/>
              <w:rPr>
                <w:rFonts w:ascii="Verdana" w:hAnsi="Verdana" w:cstheme="minorHAnsi"/>
                <w:sz w:val="20"/>
              </w:rPr>
            </w:pPr>
          </w:p>
        </w:tc>
        <w:tc>
          <w:tcPr>
            <w:tcW w:w="701" w:type="pct"/>
            <w:tcBorders>
              <w:top w:val="single" w:sz="4" w:space="0" w:color="auto"/>
              <w:left w:val="single" w:sz="4" w:space="0" w:color="auto"/>
              <w:bottom w:val="single" w:sz="4" w:space="0" w:color="auto"/>
              <w:right w:val="single" w:sz="4" w:space="0" w:color="auto"/>
            </w:tcBorders>
          </w:tcPr>
          <w:p w14:paraId="76414FC2" w14:textId="77777777" w:rsidR="005016C0" w:rsidRPr="002A6CA3" w:rsidRDefault="005016C0" w:rsidP="009E7CFE">
            <w:pPr>
              <w:spacing w:before="120" w:after="120"/>
              <w:rPr>
                <w:rFonts w:ascii="Verdana" w:hAnsi="Verdana" w:cstheme="minorHAnsi"/>
                <w:sz w:val="20"/>
              </w:rPr>
            </w:pPr>
          </w:p>
        </w:tc>
        <w:tc>
          <w:tcPr>
            <w:tcW w:w="702" w:type="pct"/>
            <w:tcBorders>
              <w:top w:val="single" w:sz="4" w:space="0" w:color="auto"/>
              <w:left w:val="single" w:sz="4" w:space="0" w:color="auto"/>
              <w:bottom w:val="single" w:sz="4" w:space="0" w:color="auto"/>
              <w:right w:val="single" w:sz="4" w:space="0" w:color="auto"/>
            </w:tcBorders>
          </w:tcPr>
          <w:p w14:paraId="429DBAE4" w14:textId="77777777" w:rsidR="005016C0" w:rsidRPr="002A6CA3" w:rsidRDefault="005016C0" w:rsidP="009E7CFE">
            <w:pPr>
              <w:spacing w:before="120" w:after="120"/>
              <w:rPr>
                <w:rFonts w:ascii="Verdana" w:hAnsi="Verdana" w:cstheme="minorHAnsi"/>
                <w:sz w:val="20"/>
              </w:rPr>
            </w:pPr>
          </w:p>
        </w:tc>
        <w:tc>
          <w:tcPr>
            <w:tcW w:w="973" w:type="pct"/>
            <w:tcBorders>
              <w:top w:val="single" w:sz="4" w:space="0" w:color="auto"/>
              <w:left w:val="single" w:sz="4" w:space="0" w:color="auto"/>
              <w:bottom w:val="single" w:sz="4" w:space="0" w:color="auto"/>
              <w:right w:val="single" w:sz="4" w:space="0" w:color="auto"/>
            </w:tcBorders>
          </w:tcPr>
          <w:p w14:paraId="5D362D17" w14:textId="77777777" w:rsidR="005016C0" w:rsidRPr="002A6CA3" w:rsidRDefault="005016C0" w:rsidP="009E7CFE">
            <w:pPr>
              <w:spacing w:before="120" w:after="120"/>
              <w:rPr>
                <w:rFonts w:ascii="Verdana" w:hAnsi="Verdana" w:cstheme="minorHAnsi"/>
                <w:sz w:val="20"/>
              </w:rPr>
            </w:pPr>
          </w:p>
        </w:tc>
        <w:tc>
          <w:tcPr>
            <w:tcW w:w="978" w:type="pct"/>
            <w:tcBorders>
              <w:top w:val="single" w:sz="4" w:space="0" w:color="auto"/>
              <w:left w:val="single" w:sz="4" w:space="0" w:color="auto"/>
              <w:bottom w:val="single" w:sz="4" w:space="0" w:color="auto"/>
              <w:right w:val="single" w:sz="4" w:space="0" w:color="auto"/>
            </w:tcBorders>
          </w:tcPr>
          <w:p w14:paraId="38178895" w14:textId="2F72ABD1" w:rsidR="005016C0" w:rsidRPr="002A6CA3" w:rsidRDefault="005016C0" w:rsidP="009E7CFE">
            <w:pPr>
              <w:spacing w:before="120" w:after="120"/>
              <w:rPr>
                <w:rFonts w:ascii="Verdana" w:hAnsi="Verdana" w:cstheme="minorHAnsi"/>
                <w:sz w:val="20"/>
              </w:rPr>
            </w:pPr>
          </w:p>
        </w:tc>
      </w:tr>
    </w:tbl>
    <w:p w14:paraId="62176339" w14:textId="77777777" w:rsidR="005016C0" w:rsidRDefault="005016C0" w:rsidP="00053B49">
      <w:pPr>
        <w:spacing w:before="120" w:after="120"/>
        <w:ind w:left="-284" w:right="-569"/>
        <w:outlineLvl w:val="0"/>
        <w:rPr>
          <w:rFonts w:ascii="Verdana" w:hAnsi="Verdana" w:cstheme="minorHAnsi"/>
          <w:i/>
          <w:sz w:val="20"/>
        </w:rPr>
      </w:pPr>
      <w:bookmarkStart w:id="5" w:name="_Toc515896307"/>
      <w:bookmarkStart w:id="6" w:name="_Toc122344848"/>
    </w:p>
    <w:p w14:paraId="5DE6C387" w14:textId="77777777" w:rsidR="005016C0" w:rsidRDefault="005016C0" w:rsidP="00053B49">
      <w:pPr>
        <w:spacing w:before="120" w:after="120"/>
        <w:ind w:left="-284" w:right="-569"/>
        <w:outlineLvl w:val="0"/>
        <w:rPr>
          <w:rFonts w:ascii="Verdana" w:hAnsi="Verdana" w:cstheme="minorHAnsi"/>
          <w:i/>
          <w:sz w:val="20"/>
        </w:rPr>
      </w:pPr>
    </w:p>
    <w:p w14:paraId="5A5FA36E" w14:textId="77777777" w:rsidR="005016C0" w:rsidRDefault="005016C0" w:rsidP="00053B49">
      <w:pPr>
        <w:spacing w:before="120" w:after="120"/>
        <w:ind w:left="-284" w:right="-569"/>
        <w:outlineLvl w:val="0"/>
        <w:rPr>
          <w:rFonts w:ascii="Verdana" w:hAnsi="Verdana" w:cstheme="minorHAnsi"/>
          <w:i/>
          <w:sz w:val="20"/>
        </w:rPr>
      </w:pPr>
    </w:p>
    <w:p w14:paraId="16A14EF6" w14:textId="46DE5495" w:rsidR="00053B49" w:rsidRPr="002A6CA3" w:rsidRDefault="00053B49" w:rsidP="00053B49">
      <w:pPr>
        <w:spacing w:before="120" w:after="120"/>
        <w:ind w:left="-284" w:right="-569"/>
        <w:outlineLvl w:val="0"/>
        <w:rPr>
          <w:rFonts w:ascii="Verdana" w:hAnsi="Verdana" w:cstheme="minorHAnsi"/>
          <w:i/>
          <w:sz w:val="20"/>
        </w:rPr>
      </w:pPr>
      <w:r w:rsidRPr="002A6CA3">
        <w:rPr>
          <w:rFonts w:ascii="Verdana" w:hAnsi="Verdana" w:cstheme="minorHAnsi"/>
          <w:i/>
          <w:sz w:val="20"/>
        </w:rPr>
        <w:t>UWAGA: Należy dostosować ilość wierszy do ilości wykazywanych zadań</w:t>
      </w:r>
      <w:bookmarkEnd w:id="5"/>
      <w:bookmarkEnd w:id="6"/>
    </w:p>
    <w:p w14:paraId="78893D22" w14:textId="439C190C" w:rsidR="00E94724" w:rsidRPr="00E94724" w:rsidRDefault="00053B49" w:rsidP="00E94724">
      <w:pPr>
        <w:spacing w:before="120" w:after="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zostały wykon</w:t>
      </w:r>
      <w:r w:rsidR="00E94724">
        <w:rPr>
          <w:rFonts w:ascii="Verdana" w:hAnsi="Verdana" w:cstheme="minorHAnsi"/>
          <w:sz w:val="20"/>
        </w:rPr>
        <w:t>ane lub są wykonywane należycie.</w:t>
      </w:r>
    </w:p>
    <w:p w14:paraId="2F80196C" w14:textId="77777777" w:rsidR="00053B49" w:rsidRPr="002A6CA3" w:rsidRDefault="00053B49" w:rsidP="00053B49">
      <w:pPr>
        <w:spacing w:before="120" w:after="120"/>
        <w:ind w:left="-284" w:right="-993"/>
        <w:rPr>
          <w:rFonts w:ascii="Verdana" w:hAnsi="Verdana" w:cstheme="minorHAnsi"/>
          <w:sz w:val="20"/>
        </w:rPr>
      </w:pPr>
    </w:p>
    <w:p w14:paraId="605C0858" w14:textId="00694CE6" w:rsidR="00053B49" w:rsidRPr="002A6CA3" w:rsidRDefault="00053B49" w:rsidP="00053B49">
      <w:pPr>
        <w:spacing w:before="120" w:after="120"/>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r w:rsidR="009A3B17">
        <w:rPr>
          <w:rFonts w:ascii="Verdana" w:hAnsi="Verdana" w:cstheme="minorHAnsi"/>
          <w:sz w:val="20"/>
        </w:rPr>
        <w:t>………………………………..........................</w:t>
      </w:r>
    </w:p>
    <w:p w14:paraId="45B8F614" w14:textId="77777777" w:rsidR="00053B49" w:rsidRDefault="00053B49" w:rsidP="00053B49">
      <w:pPr>
        <w:spacing w:before="120" w:after="120"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63C53C7F" w14:textId="77777777" w:rsidR="00053B49" w:rsidRDefault="00053B49" w:rsidP="00053B49">
      <w:pPr>
        <w:spacing w:before="120" w:after="120" w:line="240" w:lineRule="auto"/>
        <w:jc w:val="left"/>
        <w:rPr>
          <w:rFonts w:ascii="Verdana" w:hAnsi="Verdana" w:cstheme="minorHAnsi"/>
          <w:b/>
          <w:i/>
          <w:sz w:val="20"/>
        </w:rPr>
      </w:pPr>
    </w:p>
    <w:p w14:paraId="3B323796" w14:textId="73E1F7E6" w:rsidR="009A3B17" w:rsidRDefault="009A3B17">
      <w:pPr>
        <w:spacing w:line="240" w:lineRule="auto"/>
        <w:jc w:val="left"/>
        <w:rPr>
          <w:rFonts w:asciiTheme="minorHAnsi" w:hAnsiTheme="minorHAnsi" w:cstheme="minorHAnsi"/>
          <w:i/>
          <w:szCs w:val="22"/>
        </w:rPr>
      </w:pPr>
      <w:r>
        <w:rPr>
          <w:rFonts w:asciiTheme="minorHAnsi" w:hAnsiTheme="minorHAnsi" w:cstheme="minorHAnsi"/>
          <w:i/>
          <w:szCs w:val="22"/>
        </w:rPr>
        <w:br w:type="page"/>
      </w:r>
    </w:p>
    <w:p w14:paraId="3E9AB5AA" w14:textId="50B9D15A" w:rsidR="009A3B17" w:rsidRPr="001D778B" w:rsidRDefault="009A3B17" w:rsidP="009A3B17">
      <w:pPr>
        <w:pStyle w:val="Nagwek1"/>
        <w:keepLines w:val="0"/>
        <w:pageBreakBefore/>
        <w:shd w:val="clear" w:color="auto" w:fill="C6D9F1" w:themeFill="text2" w:themeFillTint="33"/>
        <w:tabs>
          <w:tab w:val="left" w:pos="567"/>
        </w:tabs>
        <w:spacing w:before="120" w:after="120" w:line="240" w:lineRule="auto"/>
        <w:ind w:left="425" w:hanging="709"/>
        <w:rPr>
          <w:rFonts w:ascii="Verdana" w:hAnsi="Verdana" w:cstheme="minorHAnsi"/>
          <w:sz w:val="20"/>
          <w:lang w:val="pl-PL"/>
        </w:rPr>
      </w:pPr>
      <w:r>
        <w:rPr>
          <w:rFonts w:ascii="Verdana" w:hAnsi="Verdana" w:cstheme="minorHAnsi"/>
          <w:sz w:val="20"/>
          <w:lang w:val="pl-PL"/>
        </w:rPr>
        <w:lastRenderedPageBreak/>
        <w:t>ZAŁĄCZNIK NR 7</w:t>
      </w:r>
      <w:r w:rsidRPr="001D778B">
        <w:rPr>
          <w:rFonts w:ascii="Verdana" w:hAnsi="Verdana" w:cstheme="minorHAnsi"/>
          <w:sz w:val="20"/>
          <w:lang w:val="pl-PL"/>
        </w:rPr>
        <w:t xml:space="preserve"> DO SWZ – </w:t>
      </w:r>
      <w:r>
        <w:rPr>
          <w:rFonts w:ascii="Verdana" w:hAnsi="Verdana" w:cstheme="minorHAnsi"/>
          <w:sz w:val="20"/>
          <w:lang w:val="pl-PL"/>
        </w:rPr>
        <w:t xml:space="preserve">Oświadczenie </w:t>
      </w:r>
    </w:p>
    <w:p w14:paraId="2D3C36B0" w14:textId="1A3CE5A9" w:rsidR="009A3B17" w:rsidRPr="009A3B17" w:rsidRDefault="009A3B17" w:rsidP="00405E1D">
      <w:pPr>
        <w:spacing w:before="120" w:after="120" w:line="240" w:lineRule="auto"/>
        <w:jc w:val="left"/>
        <w:rPr>
          <w:rFonts w:ascii="Verdana" w:hAnsi="Verdana" w:cstheme="minorHAnsi"/>
          <w:i/>
          <w:sz w:val="20"/>
        </w:rPr>
      </w:pPr>
    </w:p>
    <w:p w14:paraId="2D434A61" w14:textId="48555400" w:rsidR="009A3B17" w:rsidRPr="009A3B17" w:rsidRDefault="009A3B17" w:rsidP="00405E1D">
      <w:pPr>
        <w:spacing w:before="120" w:after="120" w:line="240" w:lineRule="auto"/>
        <w:jc w:val="left"/>
        <w:rPr>
          <w:rFonts w:ascii="Verdana" w:hAnsi="Verdana" w:cstheme="minorHAnsi"/>
          <w:i/>
          <w:sz w:val="20"/>
        </w:rPr>
      </w:pPr>
    </w:p>
    <w:p w14:paraId="0C846F13" w14:textId="714298D1" w:rsidR="009A3B17" w:rsidRPr="009A3B17" w:rsidRDefault="009A3B17" w:rsidP="009A3B17">
      <w:pPr>
        <w:spacing w:before="120" w:after="120" w:line="240" w:lineRule="auto"/>
        <w:jc w:val="center"/>
        <w:rPr>
          <w:rFonts w:ascii="Verdana" w:hAnsi="Verdana" w:cstheme="minorHAnsi"/>
          <w:b/>
          <w:i/>
          <w:sz w:val="20"/>
        </w:rPr>
      </w:pPr>
      <w:r w:rsidRPr="009A3B17">
        <w:rPr>
          <w:rFonts w:ascii="Verdana" w:hAnsi="Verdana" w:cstheme="minorHAnsi"/>
          <w:b/>
          <w:szCs w:val="22"/>
        </w:rPr>
        <w:t>OŚWIADCZENIE</w:t>
      </w:r>
      <w:r>
        <w:rPr>
          <w:rFonts w:ascii="Verdana" w:hAnsi="Verdana" w:cstheme="minorHAnsi"/>
          <w:b/>
          <w:szCs w:val="22"/>
        </w:rPr>
        <w:t xml:space="preserve"> </w:t>
      </w:r>
    </w:p>
    <w:p w14:paraId="08F6DA62" w14:textId="6BE643FF" w:rsidR="009A3B17" w:rsidRPr="009A3B17" w:rsidRDefault="009A3B17" w:rsidP="00405E1D">
      <w:pPr>
        <w:spacing w:before="120" w:after="120" w:line="240" w:lineRule="auto"/>
        <w:jc w:val="left"/>
        <w:rPr>
          <w:rFonts w:ascii="Verdana" w:hAnsi="Verdana" w:cstheme="minorHAnsi"/>
          <w:i/>
          <w:sz w:val="20"/>
        </w:rPr>
      </w:pPr>
    </w:p>
    <w:p w14:paraId="7BCB76AF" w14:textId="7EB3A5F2" w:rsidR="009A3B17" w:rsidRPr="009A3B17" w:rsidRDefault="009A3B17" w:rsidP="00405E1D">
      <w:pPr>
        <w:spacing w:before="120" w:after="120" w:line="240" w:lineRule="auto"/>
        <w:jc w:val="left"/>
        <w:rPr>
          <w:rFonts w:ascii="Verdana" w:hAnsi="Verdana" w:cstheme="minorHAnsi"/>
          <w:i/>
          <w:sz w:val="20"/>
        </w:rPr>
      </w:pPr>
    </w:p>
    <w:p w14:paraId="6E46D99F" w14:textId="4258845B" w:rsidR="009A3B17" w:rsidRDefault="009A3B17" w:rsidP="009A3B17">
      <w:pPr>
        <w:tabs>
          <w:tab w:val="left" w:pos="567"/>
        </w:tabs>
        <w:spacing w:before="120" w:after="120" w:line="240" w:lineRule="auto"/>
        <w:ind w:right="-284"/>
        <w:rPr>
          <w:rFonts w:ascii="Verdana" w:hAnsi="Verdana" w:cstheme="minorHAnsi"/>
          <w:sz w:val="20"/>
          <w:lang w:eastAsia="pl-PL"/>
        </w:rPr>
      </w:pPr>
      <w:r w:rsidRPr="00CB4E71">
        <w:rPr>
          <w:rFonts w:ascii="Verdana" w:hAnsi="Verdana" w:cstheme="minorHAnsi"/>
          <w:sz w:val="20"/>
          <w:lang w:eastAsia="pl-PL"/>
        </w:rPr>
        <w:t xml:space="preserve">W związku z ubieganiem się o udzielenie zamówienia niepublicznego w postępowaniu zakupowym prowadzonym w trybie przetargu nieograniczonego </w:t>
      </w:r>
      <w:r>
        <w:rPr>
          <w:rFonts w:ascii="Verdana" w:hAnsi="Verdana" w:cstheme="minorHAnsi"/>
          <w:sz w:val="20"/>
          <w:lang w:eastAsia="pl-PL"/>
        </w:rPr>
        <w:t>pn.:</w:t>
      </w:r>
      <w:r>
        <w:rPr>
          <w:rFonts w:ascii="Verdana" w:hAnsi="Verdana" w:cstheme="minorHAnsi"/>
          <w:b/>
          <w:sz w:val="20"/>
          <w:lang w:eastAsia="pl-PL"/>
        </w:rPr>
        <w:t xml:space="preserve"> </w:t>
      </w:r>
      <w:r w:rsidRPr="009A3B17">
        <w:rPr>
          <w:rFonts w:ascii="Verdana" w:hAnsi="Verdana" w:cstheme="minorHAnsi"/>
          <w:b/>
          <w:i/>
          <w:sz w:val="20"/>
          <w:lang w:eastAsia="pl-PL"/>
        </w:rPr>
        <w:t>Serwis systemu wykrywania włamania EC II Bydgoszcz dla PGE Energia Ciepła S</w:t>
      </w:r>
      <w:r>
        <w:rPr>
          <w:rFonts w:ascii="Verdana" w:hAnsi="Verdana" w:cstheme="minorHAnsi"/>
          <w:b/>
          <w:i/>
          <w:sz w:val="20"/>
          <w:lang w:eastAsia="pl-PL"/>
        </w:rPr>
        <w:t>.A. Oddział Elektrociepłownia w </w:t>
      </w:r>
      <w:r w:rsidRPr="009A3B17">
        <w:rPr>
          <w:rFonts w:ascii="Verdana" w:hAnsi="Verdana" w:cstheme="minorHAnsi"/>
          <w:b/>
          <w:i/>
          <w:sz w:val="20"/>
          <w:lang w:eastAsia="pl-PL"/>
        </w:rPr>
        <w:t>Bydgoszczy</w:t>
      </w:r>
      <w:r w:rsidRPr="00CB4E71">
        <w:rPr>
          <w:rFonts w:ascii="Verdana" w:hAnsi="Verdana" w:cstheme="minorHAnsi"/>
          <w:b/>
          <w:sz w:val="20"/>
          <w:lang w:eastAsia="pl-PL"/>
        </w:rPr>
        <w:t xml:space="preserve"> </w:t>
      </w:r>
      <w:r w:rsidRPr="00CB4E71">
        <w:rPr>
          <w:rFonts w:ascii="Verdana" w:hAnsi="Verdana" w:cstheme="minorHAnsi"/>
          <w:sz w:val="20"/>
          <w:lang w:eastAsia="pl-PL"/>
        </w:rPr>
        <w:t>(numer ref. postępowania:</w:t>
      </w:r>
      <w:r w:rsidRPr="00541B66">
        <w:rPr>
          <w:rFonts w:ascii="Verdana" w:hAnsi="Verdana" w:cstheme="minorHAnsi"/>
          <w:sz w:val="20"/>
          <w:lang w:eastAsia="pl-PL"/>
        </w:rPr>
        <w:t xml:space="preserve"> </w:t>
      </w:r>
      <w:r w:rsidRPr="009A3B17">
        <w:rPr>
          <w:rFonts w:ascii="Verdana" w:hAnsi="Verdana" w:cstheme="minorHAnsi"/>
          <w:b/>
          <w:sz w:val="20"/>
          <w:lang w:eastAsia="pl-PL"/>
        </w:rPr>
        <w:t>POST/PEC/PEC/ZNT/01097/2024</w:t>
      </w:r>
      <w:r w:rsidRPr="00CB4E71">
        <w:rPr>
          <w:rFonts w:ascii="Verdana" w:hAnsi="Verdana" w:cstheme="minorHAnsi"/>
          <w:sz w:val="20"/>
          <w:lang w:eastAsia="pl-PL"/>
        </w:rPr>
        <w:t xml:space="preserve">), </w:t>
      </w:r>
      <w:r w:rsidRPr="009A3B17">
        <w:rPr>
          <w:rFonts w:ascii="Verdana" w:hAnsi="Verdana" w:cstheme="minorHAnsi"/>
          <w:sz w:val="20"/>
          <w:lang w:eastAsia="pl-PL"/>
        </w:rPr>
        <w:t>OŚWIADCZAMY</w:t>
      </w:r>
      <w:r w:rsidRPr="009A3B17">
        <w:rPr>
          <w:rFonts w:ascii="Verdana" w:hAnsi="Verdana" w:cstheme="minorHAnsi"/>
          <w:b/>
          <w:sz w:val="20"/>
          <w:lang w:eastAsia="pl-PL"/>
        </w:rPr>
        <w:t>,</w:t>
      </w:r>
      <w:r>
        <w:rPr>
          <w:rFonts w:ascii="Verdana" w:hAnsi="Verdana" w:cstheme="minorHAnsi"/>
          <w:sz w:val="20"/>
          <w:lang w:eastAsia="pl-PL"/>
        </w:rPr>
        <w:t xml:space="preserve"> że:</w:t>
      </w:r>
    </w:p>
    <w:p w14:paraId="089720EF" w14:textId="0951133D" w:rsidR="009A3B17" w:rsidRPr="009A3B17" w:rsidRDefault="009A3B17" w:rsidP="00AB0346">
      <w:pPr>
        <w:pStyle w:val="Akapitzlist"/>
        <w:numPr>
          <w:ilvl w:val="0"/>
          <w:numId w:val="40"/>
        </w:numPr>
        <w:tabs>
          <w:tab w:val="left" w:pos="1276"/>
        </w:tabs>
        <w:spacing w:before="120" w:after="120" w:line="240" w:lineRule="auto"/>
        <w:ind w:right="-284"/>
        <w:rPr>
          <w:rFonts w:ascii="Verdana" w:eastAsia="Calibri" w:hAnsi="Verdana" w:cstheme="minorHAnsi"/>
          <w:sz w:val="20"/>
        </w:rPr>
      </w:pPr>
      <w:r w:rsidRPr="009A3B17">
        <w:rPr>
          <w:rFonts w:ascii="Verdana" w:eastAsia="Calibri" w:hAnsi="Verdana" w:cstheme="minorHAnsi"/>
          <w:sz w:val="20"/>
        </w:rPr>
        <w:t>posiadamy licencjonowane oprogramowanie do programowania i konfiguracji centrali Siemens CS440.</w:t>
      </w:r>
    </w:p>
    <w:p w14:paraId="4CF23C3C" w14:textId="0C4CDABD" w:rsidR="009A3B17" w:rsidRDefault="009A3B17" w:rsidP="00405E1D">
      <w:pPr>
        <w:spacing w:before="120" w:after="120" w:line="240" w:lineRule="auto"/>
        <w:jc w:val="left"/>
        <w:rPr>
          <w:rFonts w:asciiTheme="minorHAnsi" w:hAnsiTheme="minorHAnsi" w:cstheme="minorHAnsi"/>
          <w:i/>
          <w:szCs w:val="22"/>
        </w:rPr>
      </w:pPr>
    </w:p>
    <w:p w14:paraId="7B704625" w14:textId="67BA88F3" w:rsidR="009A3B17" w:rsidRDefault="009A3B17" w:rsidP="00405E1D">
      <w:pPr>
        <w:spacing w:before="120" w:after="120" w:line="240" w:lineRule="auto"/>
        <w:jc w:val="left"/>
        <w:rPr>
          <w:rFonts w:asciiTheme="minorHAnsi" w:hAnsiTheme="minorHAnsi" w:cstheme="minorHAnsi"/>
          <w:i/>
          <w:szCs w:val="22"/>
        </w:rPr>
      </w:pPr>
    </w:p>
    <w:p w14:paraId="7A24C105" w14:textId="77777777" w:rsidR="009A3B17" w:rsidRDefault="009A3B17" w:rsidP="00405E1D">
      <w:pPr>
        <w:spacing w:before="120" w:after="120" w:line="240" w:lineRule="auto"/>
        <w:jc w:val="left"/>
        <w:rPr>
          <w:rFonts w:asciiTheme="minorHAnsi" w:hAnsiTheme="minorHAnsi" w:cstheme="minorHAnsi"/>
          <w:i/>
          <w:szCs w:val="22"/>
        </w:rPr>
      </w:pPr>
    </w:p>
    <w:p w14:paraId="2D656C47" w14:textId="52343C96" w:rsidR="009A3B17" w:rsidRDefault="009A3B17" w:rsidP="00405E1D">
      <w:pPr>
        <w:spacing w:before="120" w:after="120" w:line="240" w:lineRule="auto"/>
        <w:jc w:val="left"/>
        <w:rPr>
          <w:rFonts w:asciiTheme="minorHAnsi" w:hAnsiTheme="minorHAnsi" w:cstheme="minorHAnsi"/>
          <w:i/>
          <w:szCs w:val="22"/>
        </w:rPr>
      </w:pPr>
    </w:p>
    <w:p w14:paraId="48C4B948" w14:textId="77777777" w:rsidR="009A3B17" w:rsidRPr="002A6CA3" w:rsidRDefault="009A3B17" w:rsidP="009A3B17">
      <w:pPr>
        <w:spacing w:before="120" w:after="120"/>
        <w:ind w:left="5398" w:right="-993"/>
        <w:rPr>
          <w:rFonts w:ascii="Verdana" w:hAnsi="Verdana" w:cstheme="minorHAnsi"/>
          <w:sz w:val="20"/>
        </w:rPr>
      </w:pPr>
      <w:r w:rsidRPr="002A6CA3">
        <w:rPr>
          <w:rFonts w:ascii="Verdana" w:hAnsi="Verdana" w:cstheme="minorHAnsi"/>
          <w:sz w:val="20"/>
        </w:rPr>
        <w:t>…</w:t>
      </w:r>
      <w:r>
        <w:rPr>
          <w:rFonts w:ascii="Verdana" w:hAnsi="Verdana" w:cstheme="minorHAnsi"/>
          <w:sz w:val="20"/>
        </w:rPr>
        <w:t>………………………………..........................</w:t>
      </w:r>
    </w:p>
    <w:p w14:paraId="3E04CBA9" w14:textId="77777777" w:rsidR="009A3B17" w:rsidRDefault="009A3B17" w:rsidP="009A3B17">
      <w:pPr>
        <w:spacing w:before="120" w:after="120"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39052820" w14:textId="77777777" w:rsidR="009A3B17" w:rsidRDefault="009A3B17" w:rsidP="00405E1D">
      <w:pPr>
        <w:spacing w:before="120" w:after="120" w:line="240" w:lineRule="auto"/>
        <w:jc w:val="left"/>
        <w:rPr>
          <w:rFonts w:asciiTheme="minorHAnsi" w:hAnsiTheme="minorHAnsi" w:cstheme="minorHAnsi"/>
          <w:i/>
          <w:szCs w:val="22"/>
        </w:rPr>
      </w:pPr>
    </w:p>
    <w:sectPr w:rsidR="009A3B17" w:rsidSect="003F1F9F">
      <w:headerReference w:type="default" r:id="rId12"/>
      <w:footerReference w:type="default" r:id="rId13"/>
      <w:headerReference w:type="first" r:id="rId14"/>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A771F" w14:textId="77777777" w:rsidR="00567D83" w:rsidRDefault="00567D83">
      <w:r>
        <w:separator/>
      </w:r>
    </w:p>
  </w:endnote>
  <w:endnote w:type="continuationSeparator" w:id="0">
    <w:p w14:paraId="100BAB85" w14:textId="77777777" w:rsidR="00567D83" w:rsidRDefault="0056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4F0D02" w:rsidRPr="0072383F" w:rsidRDefault="004F0D0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CF32C25" w:rsidR="004F0D02" w:rsidRPr="00796896" w:rsidRDefault="004F0D0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A6493">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A6493">
              <w:rPr>
                <w:rFonts w:ascii="Arial" w:hAnsi="Arial" w:cs="Arial"/>
                <w:bCs/>
                <w:noProof/>
                <w:sz w:val="16"/>
                <w:szCs w:val="16"/>
                <w:lang w:eastAsia="pl-PL"/>
              </w:rPr>
              <w:t>9</w:t>
            </w:r>
            <w:r w:rsidRPr="00796896">
              <w:rPr>
                <w:rFonts w:ascii="Arial" w:hAnsi="Arial" w:cs="Arial"/>
                <w:bCs/>
                <w:sz w:val="16"/>
                <w:szCs w:val="16"/>
                <w:lang w:eastAsia="pl-PL"/>
              </w:rPr>
              <w:fldChar w:fldCharType="end"/>
            </w:r>
          </w:p>
        </w:sdtContent>
      </w:sdt>
    </w:sdtContent>
  </w:sdt>
  <w:p w14:paraId="270B7F7F" w14:textId="77777777" w:rsidR="004F0D02" w:rsidRDefault="004F0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BC767" w14:textId="77777777" w:rsidR="00567D83" w:rsidRDefault="00567D83">
      <w:r>
        <w:separator/>
      </w:r>
    </w:p>
  </w:footnote>
  <w:footnote w:type="continuationSeparator" w:id="0">
    <w:p w14:paraId="47597583" w14:textId="77777777" w:rsidR="00567D83" w:rsidRDefault="00567D83">
      <w:r>
        <w:continuationSeparator/>
      </w:r>
    </w:p>
  </w:footnote>
  <w:footnote w:id="1">
    <w:p w14:paraId="76090856" w14:textId="77777777" w:rsidR="004F0D02" w:rsidRPr="001D778B" w:rsidRDefault="004F0D02"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4F0D02" w:rsidRPr="002A455B" w:rsidDel="00CB61BE" w:rsidRDefault="004F0D02" w:rsidP="0042031F">
      <w:pPr>
        <w:pStyle w:val="Tekstprzypisudolnego"/>
        <w:rPr>
          <w:del w:id="3"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4F0D02" w:rsidRPr="002A455B" w:rsidRDefault="004F0D02"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4F0D02" w:rsidRPr="002A455B" w:rsidRDefault="004F0D02"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4F0D02" w:rsidRPr="002A455B" w:rsidRDefault="004F0D02"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4F0D02" w:rsidRPr="002A455B" w:rsidRDefault="004F0D02"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4F0D02" w:rsidRPr="003474D2" w:rsidRDefault="004F0D02"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4F0D02" w:rsidRPr="002A455B" w:rsidRDefault="004F0D02"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4F0D02" w:rsidRPr="002A455B" w:rsidRDefault="004F0D02"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4F0D02" w:rsidRPr="00796896" w14:paraId="6F2D8356" w14:textId="77777777" w:rsidTr="00563339">
      <w:trPr>
        <w:trHeight w:val="841"/>
      </w:trPr>
      <w:tc>
        <w:tcPr>
          <w:tcW w:w="1985" w:type="dxa"/>
        </w:tcPr>
        <w:p w14:paraId="100CED07" w14:textId="77777777" w:rsidR="004F0D02" w:rsidRPr="00796896" w:rsidRDefault="004F0D0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72DEF8A6" w14:textId="77777777" w:rsidR="004F0D02" w:rsidRPr="00796896" w:rsidRDefault="004F0D02" w:rsidP="00796896">
          <w:pPr>
            <w:spacing w:line="240" w:lineRule="auto"/>
            <w:jc w:val="right"/>
            <w:rPr>
              <w:sz w:val="14"/>
              <w:lang w:eastAsia="pl-PL"/>
            </w:rPr>
          </w:pPr>
        </w:p>
      </w:tc>
      <w:tc>
        <w:tcPr>
          <w:tcW w:w="2092" w:type="dxa"/>
        </w:tcPr>
        <w:p w14:paraId="6A62E664" w14:textId="77777777" w:rsidR="004F0D02" w:rsidRPr="00796896" w:rsidRDefault="004F0D02" w:rsidP="00031A25">
          <w:pPr>
            <w:spacing w:line="240" w:lineRule="auto"/>
            <w:jc w:val="left"/>
            <w:rPr>
              <w:lang w:eastAsia="pl-PL"/>
            </w:rPr>
          </w:pPr>
        </w:p>
      </w:tc>
    </w:tr>
  </w:tbl>
  <w:p w14:paraId="68ED044D" w14:textId="0D4ED5C2" w:rsidR="004F0D02" w:rsidRPr="0072383F" w:rsidRDefault="004F0D0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4F0D02" w:rsidRDefault="004F0D0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01E4DC4F" w14:textId="77777777" w:rsidR="00031A25" w:rsidRPr="00031A25" w:rsidRDefault="004F0D02" w:rsidP="00031A25">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031A25" w:rsidRPr="00031A25">
      <w:rPr>
        <w:rFonts w:ascii="Calibri" w:hAnsi="Calibri"/>
        <w:b/>
        <w:szCs w:val="16"/>
      </w:rPr>
      <w:t>Serwis systemu wykrywania włamania EC II Bydgoszcz dla PGE Energia Ciepła S.A. Oddział Elektrociepłownia w Bydgoszczy</w:t>
    </w:r>
  </w:p>
  <w:p w14:paraId="4CF09E4C" w14:textId="3E707A65" w:rsidR="004F0D02" w:rsidRPr="00031A25" w:rsidRDefault="004F0D02" w:rsidP="00031A25">
    <w:pPr>
      <w:pStyle w:val="Nagwek"/>
      <w:jc w:val="center"/>
      <w:rPr>
        <w:rFonts w:ascii="Calibri" w:hAnsi="Calibri"/>
        <w:b/>
        <w:szCs w:val="16"/>
      </w:rPr>
    </w:pPr>
    <w:r w:rsidRPr="00031A25">
      <w:rPr>
        <w:rFonts w:ascii="Calibri" w:hAnsi="Calibri"/>
        <w:b/>
        <w:szCs w:val="16"/>
      </w:rPr>
      <w:t>nr</w:t>
    </w:r>
    <w:r w:rsidR="00031A25" w:rsidRPr="00031A25">
      <w:rPr>
        <w:rFonts w:ascii="Calibri" w:hAnsi="Calibri"/>
        <w:b/>
        <w:szCs w:val="16"/>
      </w:rPr>
      <w:t xml:space="preserve"> POST/PEC/PEC/ZNT/01097/2024</w:t>
    </w:r>
  </w:p>
  <w:p w14:paraId="45F5AF70" w14:textId="77777777" w:rsidR="004F0D02" w:rsidRPr="0072383F" w:rsidRDefault="004F0D0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8A6493" w:rsidRPr="00796896" w14:paraId="56362AD0" w14:textId="77777777" w:rsidTr="003A6C5F">
      <w:trPr>
        <w:trHeight w:val="841"/>
      </w:trPr>
      <w:tc>
        <w:tcPr>
          <w:tcW w:w="1985" w:type="dxa"/>
        </w:tcPr>
        <w:p w14:paraId="2228A115" w14:textId="77777777" w:rsidR="008A6493" w:rsidRPr="00796896" w:rsidRDefault="008A6493" w:rsidP="008A6493">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75353C0B" wp14:editId="164D79FE">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0BB8629F" w14:textId="77777777" w:rsidR="008A6493" w:rsidRPr="00796896" w:rsidRDefault="008A6493" w:rsidP="008A6493">
          <w:pPr>
            <w:spacing w:line="240" w:lineRule="auto"/>
            <w:jc w:val="right"/>
            <w:rPr>
              <w:sz w:val="14"/>
              <w:lang w:eastAsia="pl-PL"/>
            </w:rPr>
          </w:pPr>
        </w:p>
      </w:tc>
      <w:tc>
        <w:tcPr>
          <w:tcW w:w="2092" w:type="dxa"/>
        </w:tcPr>
        <w:p w14:paraId="3BAC25E2" w14:textId="77777777" w:rsidR="008A6493" w:rsidRPr="00796896" w:rsidRDefault="008A6493" w:rsidP="008A6493">
          <w:pPr>
            <w:spacing w:line="240" w:lineRule="auto"/>
            <w:jc w:val="left"/>
            <w:rPr>
              <w:lang w:eastAsia="pl-PL"/>
            </w:rPr>
          </w:pPr>
        </w:p>
      </w:tc>
    </w:tr>
  </w:tbl>
  <w:p w14:paraId="771553FD" w14:textId="77777777" w:rsidR="008A6493" w:rsidRPr="0072383F" w:rsidRDefault="008A6493" w:rsidP="008A6493">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0843F65E" w14:textId="77777777" w:rsidR="008A6493" w:rsidRDefault="008A6493" w:rsidP="008A6493">
    <w:pPr>
      <w:pStyle w:val="Nagwek"/>
      <w:jc w:val="center"/>
      <w:rPr>
        <w:rFonts w:ascii="Calibri" w:hAnsi="Calibri"/>
        <w:b/>
        <w:szCs w:val="16"/>
      </w:rPr>
    </w:pPr>
    <w:r>
      <w:rPr>
        <w:rFonts w:ascii="Calibri" w:hAnsi="Calibri"/>
        <w:b/>
        <w:szCs w:val="16"/>
      </w:rPr>
      <w:t xml:space="preserve">do postępowania o udzielenie zamówienia niepublicznego </w:t>
    </w:r>
  </w:p>
  <w:p w14:paraId="324F2587" w14:textId="77777777" w:rsidR="008A6493" w:rsidRPr="00031A25" w:rsidRDefault="008A6493" w:rsidP="008A6493">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031A25">
      <w:rPr>
        <w:rFonts w:ascii="Calibri" w:hAnsi="Calibri"/>
        <w:b/>
        <w:szCs w:val="16"/>
      </w:rPr>
      <w:t>Serwis systemu wykrywania włamania EC II Bydgoszcz dla PGE Energia Ciepła S.A. Oddział Elektrociepłownia w Bydgoszczy</w:t>
    </w:r>
  </w:p>
  <w:p w14:paraId="215F7A6C" w14:textId="77777777" w:rsidR="008A6493" w:rsidRPr="00031A25" w:rsidRDefault="008A6493" w:rsidP="008A6493">
    <w:pPr>
      <w:pStyle w:val="Nagwek"/>
      <w:jc w:val="center"/>
      <w:rPr>
        <w:rFonts w:ascii="Calibri" w:hAnsi="Calibri"/>
        <w:b/>
        <w:szCs w:val="16"/>
      </w:rPr>
    </w:pPr>
    <w:r w:rsidRPr="00031A25">
      <w:rPr>
        <w:rFonts w:ascii="Calibri" w:hAnsi="Calibri"/>
        <w:b/>
        <w:szCs w:val="16"/>
      </w:rPr>
      <w:t>nr POST/PEC/PEC/ZNT/01097/2024</w:t>
    </w:r>
  </w:p>
  <w:p w14:paraId="66E8348F" w14:textId="77777777" w:rsidR="008A6493" w:rsidRPr="0072383F" w:rsidRDefault="008A6493" w:rsidP="008A6493">
    <w:pPr>
      <w:pStyle w:val="Nagwek"/>
      <w:spacing w:line="240" w:lineRule="auto"/>
      <w:ind w:hanging="284"/>
      <w:jc w:val="center"/>
      <w:rPr>
        <w:rFonts w:ascii="Calibri" w:hAnsi="Calibri"/>
        <w:b/>
        <w:bCs/>
        <w:szCs w:val="16"/>
      </w:rPr>
    </w:pPr>
    <w:r>
      <w:rPr>
        <w:rFonts w:ascii="Calibri" w:hAnsi="Calibri"/>
        <w:b/>
        <w:bCs/>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3" w15:restartNumberingAfterBreak="0">
    <w:nsid w:val="21BD7A07"/>
    <w:multiLevelType w:val="hybridMultilevel"/>
    <w:tmpl w:val="7A86D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4D4A4B7E"/>
    <w:multiLevelType w:val="hybridMultilevel"/>
    <w:tmpl w:val="77CE821A"/>
    <w:lvl w:ilvl="0" w:tplc="A93CD19C">
      <w:start w:val="1"/>
      <w:numFmt w:val="bullet"/>
      <w:pStyle w:val="Tekstkomentarz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7" w15:restartNumberingAfterBreak="0">
    <w:nsid w:val="57FF17F4"/>
    <w:multiLevelType w:val="hybridMultilevel"/>
    <w:tmpl w:val="51BCEE5A"/>
    <w:lvl w:ilvl="0" w:tplc="9F1A2C8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6"/>
  </w:num>
  <w:num w:numId="3">
    <w:abstractNumId w:val="52"/>
  </w:num>
  <w:num w:numId="4">
    <w:abstractNumId w:val="37"/>
  </w:num>
  <w:num w:numId="5">
    <w:abstractNumId w:val="21"/>
  </w:num>
  <w:num w:numId="6">
    <w:abstractNumId w:val="41"/>
  </w:num>
  <w:num w:numId="7">
    <w:abstractNumId w:val="30"/>
  </w:num>
  <w:num w:numId="8">
    <w:abstractNumId w:val="46"/>
  </w:num>
  <w:num w:numId="9">
    <w:abstractNumId w:val="28"/>
  </w:num>
  <w:num w:numId="10">
    <w:abstractNumId w:val="27"/>
  </w:num>
  <w:num w:numId="11">
    <w:abstractNumId w:val="51"/>
  </w:num>
  <w:num w:numId="12">
    <w:abstractNumId w:val="42"/>
  </w:num>
  <w:num w:numId="13">
    <w:abstractNumId w:val="33"/>
  </w:num>
  <w:num w:numId="14">
    <w:abstractNumId w:val="19"/>
  </w:num>
  <w:num w:numId="15">
    <w:abstractNumId w:val="22"/>
  </w:num>
  <w:num w:numId="16">
    <w:abstractNumId w:val="55"/>
  </w:num>
  <w:num w:numId="17">
    <w:abstractNumId w:val="53"/>
  </w:num>
  <w:num w:numId="18">
    <w:abstractNumId w:val="1"/>
  </w:num>
  <w:num w:numId="19">
    <w:abstractNumId w:val="50"/>
  </w:num>
  <w:num w:numId="20">
    <w:abstractNumId w:val="17"/>
  </w:num>
  <w:num w:numId="21">
    <w:abstractNumId w:val="0"/>
  </w:num>
  <w:num w:numId="22">
    <w:abstractNumId w:val="45"/>
    <w:lvlOverride w:ilvl="0">
      <w:startOverride w:val="1"/>
    </w:lvlOverride>
  </w:num>
  <w:num w:numId="23">
    <w:abstractNumId w:val="44"/>
  </w:num>
  <w:num w:numId="24">
    <w:abstractNumId w:val="20"/>
  </w:num>
  <w:num w:numId="25">
    <w:abstractNumId w:val="31"/>
  </w:num>
  <w:num w:numId="26">
    <w:abstractNumId w:val="38"/>
    <w:lvlOverride w:ilvl="0">
      <w:startOverride w:val="1"/>
    </w:lvlOverride>
  </w:num>
  <w:num w:numId="27">
    <w:abstractNumId w:val="49"/>
    <w:lvlOverride w:ilvl="0">
      <w:startOverride w:val="1"/>
    </w:lvlOverride>
  </w:num>
  <w:num w:numId="28">
    <w:abstractNumId w:val="25"/>
  </w:num>
  <w:num w:numId="29">
    <w:abstractNumId w:val="36"/>
  </w:num>
  <w:num w:numId="30">
    <w:abstractNumId w:val="39"/>
  </w:num>
  <w:num w:numId="31">
    <w:abstractNumId w:val="35"/>
  </w:num>
  <w:num w:numId="32">
    <w:abstractNumId w:val="40"/>
  </w:num>
  <w:num w:numId="33">
    <w:abstractNumId w:val="18"/>
  </w:num>
  <w:num w:numId="34">
    <w:abstractNumId w:val="48"/>
  </w:num>
  <w:num w:numId="35">
    <w:abstractNumId w:val="24"/>
  </w:num>
  <w:num w:numId="36">
    <w:abstractNumId w:val="54"/>
  </w:num>
  <w:num w:numId="37">
    <w:abstractNumId w:val="15"/>
  </w:num>
  <w:num w:numId="38">
    <w:abstractNumId w:val="34"/>
  </w:num>
  <w:num w:numId="39">
    <w:abstractNumId w:val="43"/>
  </w:num>
  <w:num w:numId="40">
    <w:abstractNumId w:val="47"/>
  </w:num>
  <w:num w:numId="41">
    <w:abstractNumId w:val="23"/>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Footer/>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1A25"/>
    <w:rsid w:val="00032261"/>
    <w:rsid w:val="00032401"/>
    <w:rsid w:val="000325AE"/>
    <w:rsid w:val="000328B1"/>
    <w:rsid w:val="00033342"/>
    <w:rsid w:val="000335C7"/>
    <w:rsid w:val="00034296"/>
    <w:rsid w:val="00034DB1"/>
    <w:rsid w:val="00036688"/>
    <w:rsid w:val="00037070"/>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3B49"/>
    <w:rsid w:val="000546CC"/>
    <w:rsid w:val="00056116"/>
    <w:rsid w:val="000567D1"/>
    <w:rsid w:val="00057220"/>
    <w:rsid w:val="0006027F"/>
    <w:rsid w:val="00060608"/>
    <w:rsid w:val="000621C1"/>
    <w:rsid w:val="000621D6"/>
    <w:rsid w:val="0006258A"/>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22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0C"/>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6E2"/>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1B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2DE2"/>
    <w:rsid w:val="001C307B"/>
    <w:rsid w:val="001C3120"/>
    <w:rsid w:val="001C3A80"/>
    <w:rsid w:val="001C476D"/>
    <w:rsid w:val="001C5D66"/>
    <w:rsid w:val="001C5EB3"/>
    <w:rsid w:val="001C62B7"/>
    <w:rsid w:val="001C66CB"/>
    <w:rsid w:val="001C7160"/>
    <w:rsid w:val="001C7B7D"/>
    <w:rsid w:val="001C7F41"/>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2874"/>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6CA5"/>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81C"/>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5C"/>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1F9F"/>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5E1D"/>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9E8"/>
    <w:rsid w:val="00452DC3"/>
    <w:rsid w:val="00452E36"/>
    <w:rsid w:val="004530E5"/>
    <w:rsid w:val="00453479"/>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78"/>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0F65"/>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6C0"/>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089"/>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67D83"/>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B7F"/>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1476"/>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7E2"/>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0C5E"/>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88A"/>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01FE"/>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0B5F"/>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150D"/>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08F"/>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B17"/>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3C8"/>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493"/>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335"/>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A18"/>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245D"/>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369"/>
    <w:rsid w:val="009A2830"/>
    <w:rsid w:val="009A29F2"/>
    <w:rsid w:val="009A2A3D"/>
    <w:rsid w:val="009A3139"/>
    <w:rsid w:val="009A3B17"/>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B7EDF"/>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0071"/>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34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678FB"/>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01E"/>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8A8"/>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521"/>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86A"/>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470CE"/>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283"/>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724"/>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D19"/>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4D20"/>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457"/>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4C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863B17"/>
    <w:pPr>
      <w:numPr>
        <w:numId w:val="39"/>
      </w:num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863B17"/>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heme="minorHAnsi"/>
      <w:b/>
      <w:bCs/>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28595296">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99862624">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8458349">
      <w:bodyDiv w:val="1"/>
      <w:marLeft w:val="0"/>
      <w:marRight w:val="0"/>
      <w:marTop w:val="0"/>
      <w:marBottom w:val="0"/>
      <w:divBdr>
        <w:top w:val="none" w:sz="0" w:space="0" w:color="auto"/>
        <w:left w:val="none" w:sz="0" w:space="0" w:color="auto"/>
        <w:bottom w:val="none" w:sz="0" w:space="0" w:color="auto"/>
        <w:right w:val="none" w:sz="0" w:space="0" w:color="auto"/>
      </w:divBdr>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POST/PEC/PEC/ZNT/01097/2024                       </dmsv2SWPP2ObjectNumber>
    <dmsv2SWPP2SumMD5 xmlns="http://schemas.microsoft.com/sharepoint/v3">53b4b93d2a0bca59606b6a1dba74c0ec</dmsv2SWPP2SumMD5>
    <dmsv2BaseMoved xmlns="http://schemas.microsoft.com/sharepoint/v3">false</dmsv2BaseMoved>
    <dmsv2BaseIsSensitive xmlns="http://schemas.microsoft.com/sharepoint/v3">true</dmsv2BaseIsSensitive>
    <dmsv2SWPP2IDSWPP2 xmlns="http://schemas.microsoft.com/sharepoint/v3">660453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21004070</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AEASQFSYQUA4-921679528-17140</_dlc_DocId>
    <_dlc_DocIdUrl xmlns="a19cb1c7-c5c7-46d4-85ae-d83685407bba">
      <Url>https://swpp2.dms.gkpge.pl/sites/32/_layouts/15/DocIdRedir.aspx?ID=AEASQFSYQUA4-921679528-17140</Url>
      <Description>AEASQFSYQUA4-921679528-17140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2.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6B7B97A8-D670-45BC-B590-2D7F7ECBEEB1}"/>
</file>

<file path=customXml/itemProps4.xml><?xml version="1.0" encoding="utf-8"?>
<ds:datastoreItem xmlns:ds="http://schemas.openxmlformats.org/officeDocument/2006/customXml" ds:itemID="{81AAFEED-E5CE-4000-B186-B4355D026C79}">
  <ds:schemaRefs>
    <ds:schemaRef ds:uri="http://schemas.openxmlformats.org/officeDocument/2006/bibliography"/>
  </ds:schemaRefs>
</ds:datastoreItem>
</file>

<file path=customXml/itemProps5.xml><?xml version="1.0" encoding="utf-8"?>
<ds:datastoreItem xmlns:ds="http://schemas.openxmlformats.org/officeDocument/2006/customXml" ds:itemID="{72EC624A-5083-4299-8E84-6F458B83A065}"/>
</file>

<file path=docProps/app.xml><?xml version="1.0" encoding="utf-8"?>
<Properties xmlns="http://schemas.openxmlformats.org/officeDocument/2006/extended-properties" xmlns:vt="http://schemas.openxmlformats.org/officeDocument/2006/docPropsVTypes">
  <Template>Normal</Template>
  <TotalTime>0</TotalTime>
  <Pages>9</Pages>
  <Words>2160</Words>
  <Characters>12963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2023-10-26T07:42:00Z</dcterms:created>
  <dcterms:modified xsi:type="dcterms:W3CDTF">2024-11-07T09:55:00Z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668a0f6b-a326-47ad-b341-55176fc364da</vt:lpwstr>
  </property>
</Properties>
</file>