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457B9CB2"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986853">
        <w:rPr>
          <w:rFonts w:ascii="Trebuchet MS" w:hAnsi="Trebuchet MS" w:cstheme="minorHAnsi"/>
          <w:color w:val="17365D" w:themeColor="text2" w:themeShade="BF"/>
          <w:sz w:val="20"/>
        </w:rPr>
        <w:t xml:space="preserve">NA </w:t>
      </w:r>
      <w:r w:rsidR="002B7684">
        <w:rPr>
          <w:rFonts w:ascii="Trebuchet MS" w:hAnsi="Trebuchet MS" w:cstheme="minorHAnsi"/>
          <w:color w:val="17365D" w:themeColor="text2" w:themeShade="BF"/>
          <w:sz w:val="20"/>
        </w:rPr>
        <w:t>USŁUGI</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2A66815D" w:rsidR="00690E30" w:rsidRPr="0091241E" w:rsidRDefault="00986853" w:rsidP="0091241E">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Pr>
          <w:rFonts w:ascii="Trebuchet MS" w:hAnsi="Trebuchet MS" w:cs="Calibri"/>
          <w:b/>
          <w:color w:val="323E4F"/>
          <w:kern w:val="28"/>
          <w:sz w:val="20"/>
          <w:szCs w:val="22"/>
          <w:lang w:eastAsia="pl-PL"/>
        </w:rPr>
        <w:t>„</w:t>
      </w:r>
      <w:r w:rsidR="00290BDA" w:rsidRPr="00290BDA">
        <w:rPr>
          <w:rFonts w:ascii="Trebuchet MS" w:hAnsi="Trebuchet MS" w:cs="Calibri"/>
          <w:b/>
          <w:bCs/>
          <w:color w:val="323E4F"/>
          <w:kern w:val="28"/>
          <w:sz w:val="20"/>
          <w:szCs w:val="22"/>
          <w:lang w:eastAsia="pl-PL"/>
        </w:rPr>
        <w:t>Zakup i przygotowanie do eksploatacji wypełnienia filtra żwirowego dla PGE Energia Ciepła S.A. Oddział Wybrzeże w Gdańsku</w:t>
      </w:r>
      <w:r w:rsidR="00690E30" w:rsidRPr="001D778B">
        <w:rPr>
          <w:rFonts w:ascii="Trebuchet MS" w:hAnsi="Trebuchet MS" w:cs="Calibri"/>
          <w:b/>
          <w:color w:val="323E4F"/>
          <w:kern w:val="28"/>
          <w:sz w:val="20"/>
          <w:szCs w:val="22"/>
          <w:lang w:eastAsia="pl-PL"/>
        </w:rPr>
        <w:t xml:space="preserve">”                       </w:t>
      </w:r>
      <w:r w:rsidR="00690E30"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289B085C" w14:textId="37D59C24" w:rsidR="00227B4B" w:rsidRPr="00227B4B" w:rsidRDefault="00690E30" w:rsidP="00227B4B">
      <w:pPr>
        <w:suppressAutoHyphens/>
        <w:spacing w:before="120" w:after="120" w:line="240" w:lineRule="auto"/>
        <w:ind w:left="-284" w:right="-281"/>
        <w:jc w:val="center"/>
        <w:rPr>
          <w:rFonts w:ascii="Trebuchet MS" w:eastAsia="Calibri" w:hAnsi="Trebuchet MS"/>
          <w:b/>
          <w:bCs/>
          <w:color w:val="323E4F"/>
          <w:szCs w:val="22"/>
        </w:rPr>
      </w:pPr>
      <w:r w:rsidRPr="001D778B">
        <w:rPr>
          <w:rFonts w:ascii="Trebuchet MS" w:eastAsia="Calibri" w:hAnsi="Trebuchet MS"/>
          <w:color w:val="323E4F"/>
          <w:szCs w:val="22"/>
        </w:rPr>
        <w:t xml:space="preserve">Numer Postępowania: </w:t>
      </w:r>
      <w:r w:rsidR="00DE33F7" w:rsidRPr="00DE33F7">
        <w:rPr>
          <w:rFonts w:ascii="Trebuchet MS" w:eastAsia="Calibri" w:hAnsi="Trebuchet MS"/>
          <w:b/>
          <w:bCs/>
          <w:color w:val="323E4F"/>
          <w:szCs w:val="22"/>
        </w:rPr>
        <w:t>POST/PEC/PEC/ZNB/01078/2024</w:t>
      </w:r>
    </w:p>
    <w:p w14:paraId="01FE99D4" w14:textId="56C6EDBB" w:rsidR="005817FF" w:rsidRPr="00290BDA" w:rsidRDefault="005817FF" w:rsidP="00290BDA">
      <w:pPr>
        <w:suppressAutoHyphens/>
        <w:spacing w:before="120" w:after="120" w:line="240" w:lineRule="auto"/>
        <w:ind w:left="-284" w:right="-281"/>
        <w:jc w:val="center"/>
        <w:rPr>
          <w:rFonts w:ascii="Trebuchet MS" w:eastAsia="Calibri" w:hAnsi="Trebuchet MS"/>
          <w:b/>
          <w:bCs/>
          <w:color w:val="323E4F"/>
          <w:szCs w:val="22"/>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32CEAE7A" w:rsidR="00CD7551" w:rsidRPr="00B34FD5"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B34FD5">
        <w:rPr>
          <w:rFonts w:ascii="Verdana" w:hAnsi="Verdana" w:cstheme="minorHAnsi"/>
          <w:b/>
          <w:sz w:val="20"/>
        </w:rPr>
        <w:t>PGE Energia Ciepła S.A.</w:t>
      </w:r>
      <w:r w:rsidRPr="00B34FD5">
        <w:rPr>
          <w:rFonts w:ascii="Verdana" w:hAnsi="Verdana" w:cstheme="minorHAnsi"/>
          <w:sz w:val="20"/>
        </w:rPr>
        <w:t>, z siedzibą w Warszawie, Budynek Skylight, XII p. przy ul. Złotej 59, zarejestrowana</w:t>
      </w:r>
      <w:r w:rsidR="00624AE0" w:rsidRPr="00B34FD5">
        <w:rPr>
          <w:rFonts w:ascii="Verdana" w:hAnsi="Verdana" w:cstheme="minorHAnsi"/>
          <w:sz w:val="20"/>
        </w:rPr>
        <w:t xml:space="preserve"> </w:t>
      </w:r>
      <w:r w:rsidRPr="00B34FD5">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B34FD5">
        <w:rPr>
          <w:rFonts w:ascii="Verdana" w:hAnsi="Verdana" w:cstheme="minorHAnsi"/>
          <w:sz w:val="20"/>
        </w:rPr>
        <w:t>2 501 281 240 PLN</w:t>
      </w:r>
      <w:bookmarkStart w:id="37" w:name="_Toc40987092"/>
      <w:bookmarkStart w:id="38" w:name="_Toc51165976"/>
      <w:r w:rsidRPr="00B34FD5">
        <w:rPr>
          <w:rFonts w:ascii="Verdana" w:hAnsi="Verdana" w:cstheme="minorHAnsi"/>
          <w:sz w:val="20"/>
        </w:rPr>
        <w:t xml:space="preserve"> opłacony w całości</w:t>
      </w:r>
      <w:r w:rsidR="00CD7551" w:rsidRPr="00B34FD5">
        <w:rPr>
          <w:rFonts w:ascii="Verdana" w:hAnsi="Verdana" w:cstheme="minorHAnsi"/>
          <w:sz w:val="20"/>
        </w:rPr>
        <w:t xml:space="preserve">; </w:t>
      </w:r>
      <w:hyperlink r:id="rId12" w:history="1">
        <w:r w:rsidR="00CD7551" w:rsidRPr="00B34FD5">
          <w:rPr>
            <w:rFonts w:ascii="Verdana" w:hAnsi="Verdana" w:cstheme="minorHAnsi"/>
            <w:color w:val="0000FF"/>
            <w:kern w:val="28"/>
            <w:sz w:val="20"/>
            <w:u w:val="single"/>
          </w:rPr>
          <w:t>www.pgeenergiaciepla.pl</w:t>
        </w:r>
      </w:hyperlink>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0501712E" w14:textId="1294817F" w:rsidR="004D33DB" w:rsidRPr="00B34FD5" w:rsidRDefault="004D33DB" w:rsidP="004F0D02">
      <w:pPr>
        <w:pStyle w:val="Nagwek2"/>
        <w:keepNext w:val="0"/>
        <w:keepLines w:val="0"/>
        <w:numPr>
          <w:ilvl w:val="0"/>
          <w:numId w:val="25"/>
        </w:numPr>
        <w:suppressAutoHyphens/>
        <w:spacing w:before="120" w:after="120" w:line="240" w:lineRule="auto"/>
        <w:ind w:left="1560" w:hanging="284"/>
        <w:rPr>
          <w:rFonts w:ascii="Verdana" w:hAnsi="Verdana" w:cstheme="minorHAnsi"/>
          <w:b w:val="0"/>
          <w:sz w:val="20"/>
        </w:rPr>
      </w:pPr>
      <w:bookmarkStart w:id="40" w:name="_Toc115966590"/>
      <w:r w:rsidRPr="00B34FD5">
        <w:rPr>
          <w:rFonts w:ascii="Verdana" w:hAnsi="Verdana" w:cstheme="minorHAnsi"/>
          <w:sz w:val="20"/>
        </w:rPr>
        <w:t>85-950 Bydgoszcz; ul. Energetyczna 1;</w:t>
      </w:r>
      <w:bookmarkEnd w:id="40"/>
    </w:p>
    <w:p w14:paraId="6D67EBDE" w14:textId="794D36AE" w:rsidR="00D103AF" w:rsidRPr="001D6B01" w:rsidRDefault="00D103AF" w:rsidP="002A455B">
      <w:pPr>
        <w:pStyle w:val="Akapitzlist"/>
        <w:numPr>
          <w:ilvl w:val="2"/>
          <w:numId w:val="20"/>
        </w:numPr>
        <w:tabs>
          <w:tab w:val="left" w:pos="1276"/>
        </w:tabs>
        <w:spacing w:line="240" w:lineRule="auto"/>
        <w:ind w:left="1276" w:right="-284" w:hanging="862"/>
        <w:rPr>
          <w:rFonts w:ascii="Verdana" w:hAnsi="Verdana" w:cstheme="minorHAnsi"/>
          <w:sz w:val="20"/>
          <w:u w:val="single"/>
        </w:rPr>
      </w:pPr>
      <w:r w:rsidRPr="00F32D18">
        <w:rPr>
          <w:rFonts w:ascii="Verdana" w:hAnsi="Verdana" w:cstheme="minorHAnsi"/>
          <w:sz w:val="20"/>
        </w:rPr>
        <w:t xml:space="preserve">Osobą uprawnioną ze strony Zamawiającego do kontaktu z Wykonawcami jest </w:t>
      </w:r>
      <w:r w:rsidR="00B34FD5" w:rsidRPr="00B34FD5">
        <w:rPr>
          <w:rFonts w:ascii="Verdana" w:hAnsi="Verdana" w:cstheme="minorHAnsi"/>
          <w:sz w:val="20"/>
        </w:rPr>
        <w:t>Robert Matyszewski  e-mail: robert_matyszewski@gkpge.pl, tel  Tel.: +48 52 372 8581, kom.: +48 667 370</w:t>
      </w:r>
      <w:r w:rsidR="001D6B01">
        <w:rPr>
          <w:rFonts w:ascii="Verdana" w:hAnsi="Verdana" w:cstheme="minorHAnsi"/>
          <w:sz w:val="20"/>
        </w:rPr>
        <w:t> </w:t>
      </w:r>
      <w:r w:rsidR="00B34FD5" w:rsidRPr="00B34FD5">
        <w:rPr>
          <w:rFonts w:ascii="Verdana" w:hAnsi="Verdana" w:cstheme="minorHAnsi"/>
          <w:sz w:val="20"/>
        </w:rPr>
        <w:t>520</w:t>
      </w:r>
      <w:r w:rsidR="001D6B01">
        <w:rPr>
          <w:rFonts w:ascii="Verdana" w:hAnsi="Verdana" w:cstheme="minorHAnsi"/>
          <w:sz w:val="20"/>
        </w:rPr>
        <w:t>.</w:t>
      </w: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241738CB" w:rsidR="00F32D18" w:rsidRPr="002B7684" w:rsidRDefault="00290BDA" w:rsidP="00290BDA">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Pr>
          <w:rFonts w:ascii="Verdana" w:eastAsia="Calibri" w:hAnsi="Verdana" w:cstheme="minorHAnsi"/>
          <w:sz w:val="20"/>
        </w:rPr>
        <w:t xml:space="preserve"> </w:t>
      </w:r>
      <w:r w:rsidR="00CC2C46" w:rsidRPr="00CC2C46">
        <w:rPr>
          <w:rFonts w:ascii="Verdana" w:eastAsia="Calibri" w:hAnsi="Verdana" w:cstheme="minorHAnsi"/>
          <w:sz w:val="20"/>
        </w:rPr>
        <w:t xml:space="preserve">Przedmiotem zamówienia jest </w:t>
      </w:r>
      <w:r w:rsidRPr="00290BDA">
        <w:rPr>
          <w:rFonts w:ascii="Verdana" w:eastAsia="Calibri" w:hAnsi="Verdana" w:cstheme="minorHAnsi"/>
          <w:b/>
          <w:bCs/>
          <w:sz w:val="20"/>
        </w:rPr>
        <w:t>Zakup i przygotowanie do eksploatacji wypełnienia filtra żwirowego dla PGE Energia Ciepła S.A. Oddział Wybrzeże w Gdańsku</w:t>
      </w:r>
      <w:r w:rsidR="002B7684" w:rsidRPr="002B7684">
        <w:rPr>
          <w:rFonts w:ascii="Verdana" w:eastAsia="Calibri" w:hAnsi="Verdana" w:cstheme="minorHAnsi"/>
          <w:b/>
          <w:bCs/>
          <w:sz w:val="20"/>
        </w:rPr>
        <w:t>.</w:t>
      </w:r>
      <w:r w:rsidR="002B7684">
        <w:rPr>
          <w:rFonts w:ascii="Verdana" w:eastAsia="Calibri" w:hAnsi="Verdana" w:cstheme="minorHAnsi"/>
          <w:b/>
          <w:bCs/>
          <w:sz w:val="20"/>
        </w:rPr>
        <w:t xml:space="preserve"> </w:t>
      </w:r>
      <w:r w:rsidR="00A70840" w:rsidRPr="002B7684">
        <w:rPr>
          <w:rFonts w:ascii="Verdana" w:eastAsia="Calibri" w:hAnsi="Verdana" w:cstheme="minorHAnsi"/>
          <w:sz w:val="20"/>
        </w:rPr>
        <w:t>Szczegółowy opis przedmiotu Zamówienia</w:t>
      </w:r>
      <w:r w:rsidR="003A19D3" w:rsidRPr="002B7684">
        <w:rPr>
          <w:rFonts w:ascii="Verdana" w:eastAsia="Calibri" w:hAnsi="Verdana" w:cstheme="minorHAnsi"/>
          <w:sz w:val="20"/>
        </w:rPr>
        <w:t xml:space="preserve"> </w:t>
      </w:r>
      <w:r w:rsidR="00A70840" w:rsidRPr="002B7684">
        <w:rPr>
          <w:rFonts w:ascii="Verdana" w:eastAsia="Calibri" w:hAnsi="Verdana" w:cstheme="minorHAnsi"/>
          <w:sz w:val="20"/>
        </w:rPr>
        <w:t xml:space="preserve">stanowi </w:t>
      </w:r>
      <w:r w:rsidR="00A70840" w:rsidRPr="002B7684">
        <w:rPr>
          <w:rFonts w:ascii="Verdana" w:eastAsia="Calibri" w:hAnsi="Verdana" w:cstheme="minorHAnsi"/>
          <w:b/>
          <w:sz w:val="20"/>
        </w:rPr>
        <w:t xml:space="preserve">Załącznik nr 1 do </w:t>
      </w:r>
      <w:r w:rsidR="00904E94" w:rsidRPr="002B7684">
        <w:rPr>
          <w:rFonts w:ascii="Verdana" w:eastAsia="Calibri" w:hAnsi="Verdana" w:cstheme="minorHAnsi"/>
          <w:b/>
          <w:sz w:val="20"/>
        </w:rPr>
        <w:t>SWZ</w:t>
      </w:r>
      <w:r w:rsidR="00676E53" w:rsidRPr="002B7684">
        <w:rPr>
          <w:rFonts w:ascii="Verdana" w:eastAsia="Calibri" w:hAnsi="Verdana" w:cstheme="minorHAnsi"/>
          <w:sz w:val="20"/>
        </w:rPr>
        <w:t xml:space="preserve"> </w:t>
      </w:r>
      <w:r w:rsidR="00562CD6" w:rsidRPr="002B7684">
        <w:rPr>
          <w:rFonts w:ascii="Verdana" w:eastAsia="Calibri" w:hAnsi="Verdana" w:cstheme="minorHAnsi"/>
          <w:sz w:val="20"/>
        </w:rPr>
        <w:t>–</w:t>
      </w:r>
      <w:r w:rsidR="00676E53" w:rsidRPr="002B7684">
        <w:rPr>
          <w:rFonts w:ascii="Verdana" w:eastAsia="Calibri" w:hAnsi="Verdana" w:cstheme="minorHAnsi"/>
          <w:sz w:val="20"/>
        </w:rPr>
        <w:t xml:space="preserve"> </w:t>
      </w:r>
      <w:r w:rsidR="00676E53" w:rsidRPr="002B7684">
        <w:rPr>
          <w:rFonts w:ascii="Verdana" w:eastAsia="Calibri" w:hAnsi="Verdana" w:cstheme="minorHAnsi"/>
          <w:b/>
          <w:sz w:val="20"/>
        </w:rPr>
        <w:t>OPZ</w:t>
      </w:r>
      <w:r w:rsidR="00F32D18" w:rsidRPr="002B7684">
        <w:rPr>
          <w:rFonts w:ascii="Verdana" w:eastAsia="Calibri" w:hAnsi="Verdana" w:cstheme="minorHAnsi"/>
          <w:b/>
          <w:sz w:val="20"/>
        </w:rPr>
        <w:t>.</w:t>
      </w:r>
    </w:p>
    <w:p w14:paraId="7D34AB23" w14:textId="15D04A4F" w:rsidR="007976E3" w:rsidRPr="00DB001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DB0012">
        <w:rPr>
          <w:rFonts w:ascii="Verdana" w:eastAsia="Calibri" w:hAnsi="Verdana" w:cstheme="minorHAnsi"/>
          <w:sz w:val="20"/>
        </w:rPr>
        <w:t>Zamawiający nie dopuszcza składania Ofert częściowych</w:t>
      </w:r>
      <w:r w:rsidR="004E0DAE" w:rsidRPr="00DB0012">
        <w:rPr>
          <w:rFonts w:ascii="Verdana" w:eastAsia="Calibri" w:hAnsi="Verdana" w:cstheme="minorHAnsi"/>
          <w:sz w:val="20"/>
        </w:rPr>
        <w:t xml:space="preserve"> oraz wariantowych</w:t>
      </w:r>
      <w:r w:rsidRPr="00DB0012">
        <w:rPr>
          <w:rFonts w:ascii="Verdana" w:eastAsia="Calibri" w:hAnsi="Verdana" w:cstheme="minorHAnsi"/>
          <w:sz w:val="20"/>
        </w:rPr>
        <w:t>.</w:t>
      </w:r>
      <w:bookmarkStart w:id="59" w:name="_Toc40987175"/>
      <w:bookmarkEnd w:id="56"/>
      <w:bookmarkEnd w:id="57"/>
      <w:bookmarkEnd w:id="58"/>
    </w:p>
    <w:p w14:paraId="72BF8426" w14:textId="74A77A62" w:rsidR="00302352" w:rsidRPr="00DB0012" w:rsidRDefault="00DB0012" w:rsidP="00DB0012">
      <w:pPr>
        <w:pStyle w:val="Akapitzlist"/>
        <w:numPr>
          <w:ilvl w:val="1"/>
          <w:numId w:val="20"/>
        </w:numPr>
        <w:spacing w:before="120" w:after="120" w:line="240" w:lineRule="auto"/>
        <w:ind w:left="426" w:right="-284" w:hanging="710"/>
        <w:rPr>
          <w:rFonts w:ascii="Verdana" w:eastAsia="Calibri" w:hAnsi="Verdana" w:cstheme="minorHAnsi"/>
          <w:b/>
          <w:sz w:val="20"/>
          <w:u w:val="single"/>
        </w:rPr>
      </w:pPr>
      <w:r w:rsidRPr="00DB0012">
        <w:rPr>
          <w:rFonts w:ascii="Verdana" w:eastAsia="Calibri" w:hAnsi="Verdana" w:cstheme="minorHAnsi"/>
          <w:sz w:val="20"/>
        </w:rPr>
        <w:t>Nie dotyczy.</w:t>
      </w:r>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3C35778B" w14:textId="7E0B4E7B" w:rsidR="00EC1B79" w:rsidRPr="0091241E" w:rsidRDefault="0091241E" w:rsidP="0091241E">
      <w:pPr>
        <w:pStyle w:val="Default"/>
        <w:spacing w:after="60"/>
        <w:ind w:right="-281"/>
        <w:jc w:val="both"/>
        <w:rPr>
          <w:rFonts w:ascii="Verdana" w:hAnsi="Verdana" w:cstheme="minorHAnsi"/>
          <w:sz w:val="20"/>
          <w:szCs w:val="20"/>
        </w:rPr>
      </w:pPr>
      <w:r>
        <w:rPr>
          <w:rFonts w:ascii="Verdana" w:hAnsi="Verdana" w:cstheme="minorHAnsi"/>
          <w:sz w:val="20"/>
          <w:szCs w:val="20"/>
        </w:rPr>
        <w:t xml:space="preserve">      </w:t>
      </w:r>
      <w:r w:rsidRPr="0091241E">
        <w:rPr>
          <w:rFonts w:ascii="Verdana" w:hAnsi="Verdana" w:cstheme="minorHAnsi"/>
          <w:sz w:val="20"/>
          <w:szCs w:val="20"/>
        </w:rPr>
        <w:t xml:space="preserve">PGE Energia Ciepła S.A. Oddział Wybrzeże w Gdańsku w </w:t>
      </w:r>
      <w:r w:rsidR="002B7684">
        <w:rPr>
          <w:rFonts w:ascii="Verdana" w:hAnsi="Verdana" w:cstheme="minorHAnsi"/>
          <w:sz w:val="20"/>
          <w:szCs w:val="20"/>
        </w:rPr>
        <w:t>lokalizacji</w:t>
      </w:r>
      <w:r w:rsidR="0022174F" w:rsidRPr="0091241E">
        <w:rPr>
          <w:rFonts w:ascii="Verdana" w:hAnsi="Verdana" w:cstheme="minorHAnsi"/>
          <w:sz w:val="20"/>
          <w:szCs w:val="20"/>
        </w:rPr>
        <w:t>;</w:t>
      </w:r>
      <w:r w:rsidR="00EC1B79" w:rsidRPr="0091241E">
        <w:rPr>
          <w:rFonts w:ascii="Verdana" w:hAnsi="Verdana" w:cstheme="minorHAnsi"/>
          <w:sz w:val="20"/>
          <w:szCs w:val="20"/>
        </w:rPr>
        <w:t xml:space="preserve"> </w:t>
      </w:r>
    </w:p>
    <w:p w14:paraId="2D1D6689" w14:textId="63985103" w:rsidR="0091241E" w:rsidRPr="0091241E" w:rsidRDefault="002B7684" w:rsidP="0091241E">
      <w:pPr>
        <w:pStyle w:val="Default"/>
        <w:numPr>
          <w:ilvl w:val="0"/>
          <w:numId w:val="25"/>
        </w:numPr>
        <w:spacing w:after="60"/>
        <w:ind w:right="-281"/>
        <w:rPr>
          <w:rFonts w:ascii="Verdana" w:hAnsi="Verdana" w:cstheme="minorHAnsi"/>
          <w:sz w:val="20"/>
          <w:szCs w:val="20"/>
        </w:rPr>
      </w:pPr>
      <w:r>
        <w:rPr>
          <w:rFonts w:ascii="Verdana" w:hAnsi="Verdana" w:cstheme="minorHAnsi"/>
          <w:sz w:val="20"/>
          <w:szCs w:val="20"/>
        </w:rPr>
        <w:t>Elektrociepłownia Gdańska,</w:t>
      </w:r>
      <w:r w:rsidR="0091241E" w:rsidRPr="0091241E">
        <w:rPr>
          <w:rFonts w:ascii="Verdana" w:hAnsi="Verdana" w:cstheme="minorHAnsi"/>
          <w:sz w:val="20"/>
          <w:szCs w:val="20"/>
        </w:rPr>
        <w:t xml:space="preserve"> ul. Wiślna 6, 80-555 Gdańsk</w:t>
      </w:r>
      <w:r w:rsidR="001D6B01">
        <w:rPr>
          <w:rFonts w:ascii="Verdana" w:hAnsi="Verdana" w:cstheme="minorHAnsi"/>
          <w:sz w:val="20"/>
          <w:szCs w:val="20"/>
        </w:rPr>
        <w:t>.</w:t>
      </w:r>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1" w:name="_Toc115966624"/>
      <w:r w:rsidRPr="001D778B">
        <w:rPr>
          <w:rFonts w:ascii="Verdana" w:hAnsi="Verdana" w:cstheme="minorHAnsi"/>
          <w:caps w:val="0"/>
          <w:kern w:val="0"/>
          <w:sz w:val="20"/>
          <w:lang w:val="pl-PL"/>
        </w:rPr>
        <w:t>TERMIN WYKONANIA ZAMÓWIENIA</w:t>
      </w:r>
      <w:bookmarkEnd w:id="61"/>
    </w:p>
    <w:p w14:paraId="669EAC39" w14:textId="278BB8B9" w:rsidR="00F72049" w:rsidRPr="00552E7B" w:rsidRDefault="005C0BC2" w:rsidP="00AF0411">
      <w:pPr>
        <w:pStyle w:val="Akapitzlist"/>
        <w:spacing w:before="120" w:after="120" w:line="240" w:lineRule="auto"/>
        <w:ind w:left="426" w:right="-284"/>
      </w:pPr>
      <w:r w:rsidRPr="007A5CEF">
        <w:rPr>
          <w:rFonts w:ascii="Verdana" w:eastAsia="Calibri" w:hAnsi="Verdana" w:cstheme="minorHAnsi"/>
          <w:sz w:val="20"/>
        </w:rPr>
        <w:t>Wymagany termin realizacji zamówienia –</w:t>
      </w:r>
      <w:r w:rsidR="00704F42" w:rsidRPr="007A5CEF">
        <w:rPr>
          <w:rFonts w:ascii="Verdana" w:eastAsia="Calibri" w:hAnsi="Verdana" w:cstheme="minorHAnsi"/>
          <w:sz w:val="20"/>
        </w:rPr>
        <w:t xml:space="preserve"> </w:t>
      </w:r>
      <w:r w:rsidR="001F65DE" w:rsidRPr="007A5CEF">
        <w:rPr>
          <w:rFonts w:ascii="Verdana" w:eastAsia="Calibri" w:hAnsi="Verdana" w:cstheme="minorHAnsi"/>
          <w:sz w:val="20"/>
        </w:rPr>
        <w:t xml:space="preserve">Zamówienie będzie realizowane w terminie 6 miesięcy od daty potwierdzenia przez Wykonawcę przyjęcia zamówienia do realizacji, zgodnie z </w:t>
      </w:r>
      <w:r w:rsidR="007B5C22" w:rsidRPr="007A5CEF">
        <w:rPr>
          <w:rFonts w:ascii="Verdana" w:eastAsia="Calibri" w:hAnsi="Verdana" w:cstheme="minorHAnsi"/>
          <w:sz w:val="20"/>
        </w:rPr>
        <w:t xml:space="preserve">harmonogramem </w:t>
      </w:r>
      <w:r w:rsidR="00F24580" w:rsidRPr="007A5CEF">
        <w:rPr>
          <w:rFonts w:ascii="Verdana" w:eastAsia="Calibri" w:hAnsi="Verdana" w:cstheme="minorHAnsi"/>
          <w:sz w:val="20"/>
        </w:rPr>
        <w:t xml:space="preserve">prac </w:t>
      </w:r>
      <w:r w:rsidR="007B5C22" w:rsidRPr="007A5CEF">
        <w:rPr>
          <w:rFonts w:ascii="Verdana" w:eastAsia="Calibri" w:hAnsi="Verdana" w:cstheme="minorHAnsi"/>
          <w:sz w:val="20"/>
        </w:rPr>
        <w:t xml:space="preserve">stanowiącym załącznik </w:t>
      </w:r>
      <w:r w:rsidR="00F24580" w:rsidRPr="007A5CEF">
        <w:rPr>
          <w:rFonts w:ascii="Verdana" w:eastAsia="Calibri" w:hAnsi="Verdana" w:cstheme="minorHAnsi"/>
          <w:sz w:val="20"/>
        </w:rPr>
        <w:t>nr 7</w:t>
      </w:r>
      <w:r w:rsidR="007A5CEF">
        <w:rPr>
          <w:rFonts w:ascii="Verdana" w:eastAsia="Calibri" w:hAnsi="Verdana" w:cstheme="minorHAnsi"/>
          <w:sz w:val="20"/>
        </w:rPr>
        <w:t xml:space="preserve"> </w:t>
      </w:r>
      <w:r w:rsidR="007B5C22" w:rsidRPr="007A5CEF">
        <w:rPr>
          <w:rFonts w:ascii="Verdana" w:eastAsia="Calibri" w:hAnsi="Verdana" w:cstheme="minorHAnsi"/>
          <w:sz w:val="20"/>
        </w:rPr>
        <w:t xml:space="preserve">do </w:t>
      </w:r>
      <w:r w:rsidR="0007566A">
        <w:rPr>
          <w:rFonts w:ascii="Verdana" w:eastAsia="Calibri" w:hAnsi="Verdana" w:cstheme="minorHAnsi"/>
          <w:sz w:val="20"/>
        </w:rPr>
        <w:t xml:space="preserve">Opisu przedmiotu zamówienia (Załącznik nr 1 do </w:t>
      </w:r>
      <w:r w:rsidR="007B5C22" w:rsidRPr="007A5CEF">
        <w:rPr>
          <w:rFonts w:ascii="Verdana" w:eastAsia="Calibri" w:hAnsi="Verdana" w:cstheme="minorHAnsi"/>
          <w:sz w:val="20"/>
        </w:rPr>
        <w:t>SWZ</w:t>
      </w:r>
      <w:r w:rsidR="006F42DB">
        <w:rPr>
          <w:rFonts w:ascii="Verdana" w:eastAsia="Calibri" w:hAnsi="Verdana" w:cstheme="minorHAnsi"/>
          <w:sz w:val="20"/>
        </w:rPr>
        <w:t>).</w:t>
      </w:r>
    </w:p>
    <w:p w14:paraId="7A8A2D7F" w14:textId="42F4BA91"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2" w:name="_Toc161208958"/>
      <w:bookmarkStart w:id="63" w:name="_Toc243294544"/>
      <w:bookmarkStart w:id="64" w:name="_Toc489350392"/>
      <w:bookmarkStart w:id="65" w:name="_Toc515896284"/>
      <w:bookmarkStart w:id="66" w:name="_Toc115966629"/>
      <w:r w:rsidRPr="006834FF">
        <w:rPr>
          <w:rFonts w:ascii="Verdana" w:eastAsia="Calibri" w:hAnsi="Verdana" w:cstheme="minorHAnsi"/>
          <w:caps w:val="0"/>
          <w:kern w:val="0"/>
          <w:sz w:val="20"/>
          <w:lang w:val="pl-PL"/>
        </w:rPr>
        <w:t>WARUNKI UDZIAŁU W POSTĘPOWANIU</w:t>
      </w:r>
      <w:bookmarkEnd w:id="62"/>
      <w:bookmarkEnd w:id="63"/>
      <w:r w:rsidRPr="006834FF">
        <w:rPr>
          <w:rFonts w:ascii="Verdana" w:eastAsia="Calibri" w:hAnsi="Verdana" w:cstheme="minorHAnsi"/>
          <w:caps w:val="0"/>
          <w:kern w:val="0"/>
          <w:sz w:val="20"/>
          <w:lang w:val="pl-PL"/>
        </w:rPr>
        <w:t xml:space="preserve"> ORAZ PODSTAWY WYKLUCZENIA</w:t>
      </w:r>
      <w:bookmarkEnd w:id="64"/>
      <w:bookmarkEnd w:id="65"/>
      <w:bookmarkEnd w:id="66"/>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4AF7EED4" w14:textId="616D98AE" w:rsidR="004C517F" w:rsidRPr="00552E7B"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552E7B">
        <w:rPr>
          <w:rFonts w:ascii="Verdana" w:eastAsia="Calibri" w:hAnsi="Verdana" w:cstheme="minorHAnsi"/>
          <w:sz w:val="20"/>
        </w:rPr>
        <w:t xml:space="preserve">spełniają warunki udziału w Postępowaniu </w:t>
      </w:r>
      <w:r w:rsidR="001865C7" w:rsidRPr="00552E7B">
        <w:rPr>
          <w:rFonts w:ascii="Verdana" w:eastAsia="Calibri" w:hAnsi="Verdana" w:cstheme="minorHAnsi"/>
          <w:sz w:val="20"/>
        </w:rPr>
        <w:t xml:space="preserve">zakupowym </w:t>
      </w:r>
      <w:r w:rsidRPr="00552E7B">
        <w:rPr>
          <w:rFonts w:ascii="Verdana" w:eastAsia="Calibri" w:hAnsi="Verdana" w:cstheme="minorHAnsi"/>
          <w:sz w:val="20"/>
        </w:rPr>
        <w:t xml:space="preserve">zgodnie z pkt </w:t>
      </w:r>
      <w:r w:rsidR="005614E8" w:rsidRPr="00552E7B">
        <w:rPr>
          <w:rFonts w:ascii="Verdana" w:eastAsia="Calibri" w:hAnsi="Verdana" w:cstheme="minorHAnsi"/>
          <w:sz w:val="20"/>
        </w:rPr>
        <w:t>9</w:t>
      </w:r>
      <w:r w:rsidRPr="00552E7B">
        <w:rPr>
          <w:rFonts w:ascii="Verdana" w:eastAsia="Calibri" w:hAnsi="Verdana" w:cstheme="minorHAnsi"/>
          <w:sz w:val="20"/>
        </w:rPr>
        <w:t>.</w:t>
      </w:r>
      <w:r w:rsidR="000B54B1" w:rsidRPr="00552E7B">
        <w:rPr>
          <w:rFonts w:ascii="Verdana" w:eastAsia="Calibri" w:hAnsi="Verdana" w:cstheme="minorHAnsi"/>
          <w:sz w:val="20"/>
        </w:rPr>
        <w:t>2</w:t>
      </w:r>
      <w:r w:rsidRPr="00552E7B">
        <w:rPr>
          <w:rFonts w:ascii="Verdana" w:eastAsia="Calibri" w:hAnsi="Verdana" w:cstheme="minorHAnsi"/>
          <w:sz w:val="20"/>
        </w:rPr>
        <w:t xml:space="preserve">. </w:t>
      </w:r>
      <w:r w:rsidR="00D74AE2" w:rsidRPr="00552E7B">
        <w:rPr>
          <w:rFonts w:ascii="Verdana" w:eastAsia="Calibri" w:hAnsi="Verdana" w:cstheme="minorHAnsi"/>
          <w:sz w:val="20"/>
        </w:rPr>
        <w:t xml:space="preserve">Ogólnych Warunków </w:t>
      </w:r>
      <w:r w:rsidR="00904E94" w:rsidRPr="00552E7B">
        <w:rPr>
          <w:rFonts w:ascii="Verdana" w:eastAsia="Calibri" w:hAnsi="Verdana" w:cstheme="minorHAnsi"/>
          <w:sz w:val="20"/>
        </w:rPr>
        <w:t>SWZ</w:t>
      </w:r>
      <w:r w:rsidRPr="00552E7B">
        <w:rPr>
          <w:rFonts w:ascii="Verdana" w:eastAsia="Calibri" w:hAnsi="Verdana" w:cstheme="minorHAnsi"/>
          <w:sz w:val="20"/>
        </w:rPr>
        <w:t>.</w:t>
      </w:r>
    </w:p>
    <w:p w14:paraId="3DB87D74" w14:textId="77777777" w:rsidR="005B00F3" w:rsidRPr="005B00F3" w:rsidRDefault="005B00F3" w:rsidP="000710B1">
      <w:pPr>
        <w:pStyle w:val="Akapitzlist"/>
        <w:numPr>
          <w:ilvl w:val="2"/>
          <w:numId w:val="20"/>
        </w:numPr>
        <w:ind w:left="1276" w:hanging="862"/>
        <w:rPr>
          <w:rFonts w:ascii="Verdana" w:eastAsia="Calibri" w:hAnsi="Verdana" w:cstheme="minorHAnsi"/>
          <w:sz w:val="20"/>
        </w:rPr>
      </w:pPr>
      <w:r w:rsidRPr="005B00F3">
        <w:rPr>
          <w:rFonts w:ascii="Verdana" w:eastAsia="Calibri" w:hAnsi="Verdana" w:cstheme="minorHAnsi"/>
          <w:sz w:val="20"/>
        </w:rPr>
        <w:t>spełniają dodatkowo następujące warunki udziału w Postępowaniu zakupowym:</w:t>
      </w:r>
    </w:p>
    <w:p w14:paraId="398EE46D" w14:textId="1F3668C5" w:rsidR="00AE1108" w:rsidRPr="000710B1" w:rsidRDefault="00AE1108" w:rsidP="001D6B01">
      <w:pPr>
        <w:pStyle w:val="Akapitzlist"/>
        <w:numPr>
          <w:ilvl w:val="0"/>
          <w:numId w:val="36"/>
        </w:numPr>
        <w:ind w:left="1560" w:hanging="284"/>
        <w:rPr>
          <w:rFonts w:ascii="Verdana" w:eastAsia="Calibri" w:hAnsi="Verdana" w:cstheme="minorHAnsi"/>
          <w:sz w:val="20"/>
        </w:rPr>
      </w:pPr>
      <w:r w:rsidRPr="00AE1108">
        <w:rPr>
          <w:rFonts w:ascii="Verdana" w:eastAsia="Calibri" w:hAnsi="Verdana" w:cstheme="minorHAnsi"/>
          <w:sz w:val="20"/>
        </w:rPr>
        <w:t xml:space="preserve">w okresie ostatnich </w:t>
      </w:r>
      <w:r w:rsidR="000710B1">
        <w:rPr>
          <w:rFonts w:ascii="Verdana" w:eastAsia="Calibri" w:hAnsi="Verdana" w:cstheme="minorHAnsi"/>
          <w:sz w:val="20"/>
        </w:rPr>
        <w:t>5</w:t>
      </w:r>
      <w:r w:rsidRPr="00AE1108">
        <w:rPr>
          <w:rFonts w:ascii="Verdana" w:eastAsia="Calibri" w:hAnsi="Verdana" w:cstheme="minorHAnsi"/>
          <w:sz w:val="20"/>
        </w:rPr>
        <w:t xml:space="preserve"> lat przed upływem terminu składania ofert, a jeżeli okres prowadzenia działalności jest krótszy - w tym okresie, wykonali </w:t>
      </w:r>
      <w:r w:rsidR="00901B8E">
        <w:rPr>
          <w:rFonts w:ascii="Verdana" w:eastAsia="Calibri" w:hAnsi="Verdana" w:cstheme="minorHAnsi"/>
          <w:sz w:val="20"/>
        </w:rPr>
        <w:t xml:space="preserve">należycie </w:t>
      </w:r>
      <w:r w:rsidRPr="00AE1108">
        <w:rPr>
          <w:rFonts w:ascii="Verdana" w:eastAsia="Calibri" w:hAnsi="Verdana" w:cstheme="minorHAnsi"/>
          <w:sz w:val="20"/>
        </w:rPr>
        <w:t>przynajmniej 1 (jedn</w:t>
      </w:r>
      <w:r w:rsidR="00C7732A">
        <w:rPr>
          <w:rFonts w:ascii="Verdana" w:eastAsia="Calibri" w:hAnsi="Verdana" w:cstheme="minorHAnsi"/>
          <w:sz w:val="20"/>
        </w:rPr>
        <w:t>a</w:t>
      </w:r>
      <w:r w:rsidRPr="00AE1108">
        <w:rPr>
          <w:rFonts w:ascii="Verdana" w:eastAsia="Calibri" w:hAnsi="Verdana" w:cstheme="minorHAnsi"/>
          <w:sz w:val="20"/>
        </w:rPr>
        <w:t xml:space="preserve">) </w:t>
      </w:r>
      <w:r w:rsidR="00C7732A">
        <w:rPr>
          <w:rFonts w:ascii="Verdana" w:eastAsia="Calibri" w:hAnsi="Verdana" w:cstheme="minorHAnsi"/>
          <w:sz w:val="20"/>
        </w:rPr>
        <w:t>usługę</w:t>
      </w:r>
      <w:r w:rsidR="0007566A">
        <w:rPr>
          <w:rFonts w:ascii="Verdana" w:eastAsia="Calibri" w:hAnsi="Verdana" w:cstheme="minorHAnsi"/>
          <w:sz w:val="20"/>
        </w:rPr>
        <w:t xml:space="preserve"> </w:t>
      </w:r>
      <w:r w:rsidR="000710B1">
        <w:rPr>
          <w:rFonts w:ascii="Verdana" w:eastAsia="Calibri" w:hAnsi="Verdana" w:cstheme="minorHAnsi"/>
          <w:sz w:val="20"/>
        </w:rPr>
        <w:t>polegając</w:t>
      </w:r>
      <w:r w:rsidR="00C7732A">
        <w:rPr>
          <w:rFonts w:ascii="Verdana" w:eastAsia="Calibri" w:hAnsi="Verdana" w:cstheme="minorHAnsi"/>
          <w:sz w:val="20"/>
        </w:rPr>
        <w:t>ą</w:t>
      </w:r>
      <w:r w:rsidR="000710B1">
        <w:rPr>
          <w:rFonts w:ascii="Verdana" w:eastAsia="Calibri" w:hAnsi="Verdana" w:cstheme="minorHAnsi"/>
          <w:sz w:val="20"/>
        </w:rPr>
        <w:t xml:space="preserve"> </w:t>
      </w:r>
      <w:r w:rsidRPr="00AE1108">
        <w:rPr>
          <w:rFonts w:ascii="Verdana" w:eastAsia="Calibri" w:hAnsi="Verdana" w:cstheme="minorHAnsi"/>
          <w:sz w:val="20"/>
        </w:rPr>
        <w:t xml:space="preserve">na </w:t>
      </w:r>
      <w:r w:rsidR="000710B1" w:rsidRPr="000710B1">
        <w:rPr>
          <w:rFonts w:ascii="Verdana" w:eastAsia="Calibri" w:hAnsi="Verdana" w:cstheme="minorHAnsi"/>
          <w:sz w:val="20"/>
        </w:rPr>
        <w:t>prz</w:t>
      </w:r>
      <w:r w:rsidR="0007566A">
        <w:rPr>
          <w:rFonts w:ascii="Verdana" w:eastAsia="Calibri" w:hAnsi="Verdana" w:cstheme="minorHAnsi"/>
          <w:sz w:val="20"/>
        </w:rPr>
        <w:t>y</w:t>
      </w:r>
      <w:r w:rsidR="000710B1" w:rsidRPr="000710B1">
        <w:rPr>
          <w:rFonts w:ascii="Verdana" w:eastAsia="Calibri" w:hAnsi="Verdana" w:cstheme="minorHAnsi"/>
          <w:sz w:val="20"/>
        </w:rPr>
        <w:t>gotowaniu do eksploatacji złóż filtracyjnych na</w:t>
      </w:r>
      <w:r w:rsidR="000710B1">
        <w:rPr>
          <w:rFonts w:ascii="Verdana" w:eastAsia="Calibri" w:hAnsi="Verdana" w:cstheme="minorHAnsi"/>
          <w:sz w:val="20"/>
        </w:rPr>
        <w:t xml:space="preserve"> </w:t>
      </w:r>
      <w:r w:rsidR="000710B1" w:rsidRPr="000710B1">
        <w:rPr>
          <w:rFonts w:ascii="Verdana" w:eastAsia="Calibri" w:hAnsi="Verdana" w:cstheme="minorHAnsi"/>
          <w:sz w:val="20"/>
        </w:rPr>
        <w:t>potrzeby uzdatniania wody</w:t>
      </w:r>
      <w:r w:rsidR="00A1293D">
        <w:rPr>
          <w:rFonts w:ascii="Verdana" w:eastAsia="Calibri" w:hAnsi="Verdana" w:cstheme="minorHAnsi"/>
          <w:sz w:val="20"/>
        </w:rPr>
        <w:t>.</w:t>
      </w:r>
    </w:p>
    <w:p w14:paraId="2806213C" w14:textId="755262BC" w:rsidR="00A519A9" w:rsidRPr="000678DF" w:rsidRDefault="00F50732" w:rsidP="00A1293D">
      <w:pPr>
        <w:pStyle w:val="Nagwek1"/>
        <w:keepLines w:val="0"/>
        <w:numPr>
          <w:ilvl w:val="0"/>
          <w:numId w:val="19"/>
        </w:numPr>
        <w:shd w:val="clear" w:color="auto" w:fill="C6D9F1" w:themeFill="text2" w:themeFillTint="33"/>
        <w:spacing w:before="120" w:after="120" w:line="240" w:lineRule="auto"/>
        <w:ind w:left="283" w:right="-284" w:hanging="567"/>
        <w:rPr>
          <w:rFonts w:ascii="Verdana" w:eastAsia="Calibri" w:hAnsi="Verdana" w:cstheme="minorHAnsi"/>
          <w:caps w:val="0"/>
          <w:kern w:val="0"/>
          <w:sz w:val="20"/>
          <w:lang w:val="pl-PL"/>
        </w:rPr>
      </w:pPr>
      <w:bookmarkStart w:id="67" w:name="_Toc489350394"/>
      <w:bookmarkStart w:id="68" w:name="_Toc515896286"/>
      <w:bookmarkStart w:id="69"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7"/>
      <w:bookmarkEnd w:id="68"/>
      <w:bookmarkEnd w:id="69"/>
    </w:p>
    <w:p w14:paraId="28198F1A" w14:textId="7235CAF5" w:rsidR="001D6B01" w:rsidRPr="001D6B01" w:rsidRDefault="00BD4897" w:rsidP="001D6B01">
      <w:pPr>
        <w:pStyle w:val="Tekstpodstawowy"/>
        <w:numPr>
          <w:ilvl w:val="1"/>
          <w:numId w:val="35"/>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w:t>
      </w:r>
      <w:r w:rsidR="00360A69" w:rsidRPr="00552E7B">
        <w:rPr>
          <w:rFonts w:ascii="Verdana" w:eastAsia="Calibri" w:hAnsi="Verdana" w:cstheme="minorHAnsi"/>
          <w:b/>
          <w:sz w:val="20"/>
        </w:rPr>
        <w:t>postępowaniu</w:t>
      </w:r>
      <w:r w:rsidR="001865C7" w:rsidRPr="00552E7B">
        <w:rPr>
          <w:rFonts w:ascii="Verdana" w:eastAsia="Calibri" w:hAnsi="Verdana" w:cstheme="minorHAnsi"/>
          <w:b/>
          <w:sz w:val="20"/>
        </w:rPr>
        <w:t xml:space="preserve"> zakupowym</w:t>
      </w:r>
      <w:r w:rsidRPr="00552E7B">
        <w:rPr>
          <w:rFonts w:ascii="Verdana" w:eastAsia="Calibri" w:hAnsi="Verdana" w:cstheme="minorHAnsi"/>
          <w:sz w:val="20"/>
        </w:rPr>
        <w:t>, Wykonawca winien złożyć stosowne oświadczenia w treści Formularza Oferty.</w:t>
      </w:r>
    </w:p>
    <w:p w14:paraId="69F1AE21" w14:textId="02F8B45B" w:rsidR="00447D07" w:rsidRPr="00A1293D" w:rsidRDefault="00A1293D" w:rsidP="001D6B01">
      <w:pPr>
        <w:pStyle w:val="Nagwek1"/>
        <w:keepNext w:val="0"/>
        <w:keepLines w:val="0"/>
        <w:numPr>
          <w:ilvl w:val="1"/>
          <w:numId w:val="35"/>
        </w:numPr>
        <w:suppressAutoHyphens/>
        <w:spacing w:before="120" w:after="120" w:line="240" w:lineRule="auto"/>
        <w:ind w:left="426" w:right="-284" w:hanging="710"/>
        <w:rPr>
          <w:rFonts w:ascii="Verdana" w:hAnsi="Verdana" w:cstheme="minorHAnsi"/>
          <w:b w:val="0"/>
          <w:caps w:val="0"/>
          <w:sz w:val="20"/>
        </w:rPr>
      </w:pPr>
      <w:bookmarkStart w:id="70" w:name="_Toc404679040"/>
      <w:bookmarkStart w:id="71" w:name="_Toc360717307"/>
      <w:bookmarkStart w:id="72" w:name="_Toc462325348"/>
      <w:bookmarkStart w:id="73" w:name="_Toc40987391"/>
      <w:bookmarkStart w:id="74" w:name="_Toc115966635"/>
      <w:bookmarkStart w:id="75" w:name="_Toc40987401"/>
      <w:r w:rsidRPr="00A1293D">
        <w:rPr>
          <w:rFonts w:ascii="Verdana" w:hAnsi="Verdana" w:cstheme="minorHAnsi"/>
          <w:b w:val="0"/>
          <w:caps w:val="0"/>
          <w:sz w:val="20"/>
          <w:lang w:val="pl-PL"/>
        </w:rPr>
        <w:t xml:space="preserve">W celu potwierdzenia spełnienia określonych w pkt 5.1.3. SWZ warunków udziału w postępowaniu zakupowym, Wykonawca jest zobowiązany złożyć : </w:t>
      </w:r>
      <w:r w:rsidR="00552E7B" w:rsidRPr="00A1293D">
        <w:rPr>
          <w:rFonts w:ascii="Verdana" w:hAnsi="Verdana" w:cstheme="minorHAnsi"/>
          <w:b w:val="0"/>
          <w:caps w:val="0"/>
          <w:sz w:val="20"/>
        </w:rPr>
        <w:t xml:space="preserve"> </w:t>
      </w:r>
      <w:bookmarkEnd w:id="70"/>
      <w:bookmarkEnd w:id="71"/>
      <w:bookmarkEnd w:id="72"/>
      <w:bookmarkEnd w:id="73"/>
      <w:bookmarkEnd w:id="74"/>
    </w:p>
    <w:p w14:paraId="5159BBBA" w14:textId="6AC2F953" w:rsidR="00A1293D" w:rsidRPr="00A1293D" w:rsidRDefault="00A1293D" w:rsidP="001D6B01">
      <w:pPr>
        <w:pStyle w:val="Default"/>
        <w:numPr>
          <w:ilvl w:val="0"/>
          <w:numId w:val="38"/>
        </w:numPr>
        <w:spacing w:after="42"/>
        <w:ind w:left="709" w:right="-283" w:hanging="284"/>
        <w:jc w:val="both"/>
        <w:rPr>
          <w:rFonts w:ascii="Verdana" w:hAnsi="Verdana" w:cstheme="minorHAnsi"/>
          <w:sz w:val="20"/>
          <w:szCs w:val="20"/>
        </w:rPr>
      </w:pPr>
      <w:r w:rsidRPr="00A1293D">
        <w:rPr>
          <w:rFonts w:ascii="Verdana" w:hAnsi="Verdana" w:cstheme="minorHAnsi"/>
          <w:sz w:val="20"/>
          <w:szCs w:val="20"/>
        </w:rPr>
        <w:lastRenderedPageBreak/>
        <w:t xml:space="preserve">wykaz usług wykonanych w okresie ostatnich </w:t>
      </w:r>
      <w:r>
        <w:rPr>
          <w:rFonts w:ascii="Verdana" w:hAnsi="Verdana" w:cstheme="minorHAnsi"/>
          <w:sz w:val="20"/>
          <w:szCs w:val="20"/>
        </w:rPr>
        <w:t>5</w:t>
      </w:r>
      <w:r w:rsidRPr="00A1293D">
        <w:rPr>
          <w:rFonts w:ascii="Verdana" w:hAnsi="Verdana" w:cstheme="minorHAnsi"/>
          <w:sz w:val="20"/>
          <w:szCs w:val="20"/>
        </w:rPr>
        <w:t xml:space="preserve"> lat przed upływem terminu składania Ofert, a jeżeli okres prowadzenia działalności jest krótszy – w tym okresie, wraz z podaniem ich rodzaju, daty i miejsca wykonania oraz dokumentów potwierdzających należyte ich wykonanie.</w:t>
      </w:r>
    </w:p>
    <w:p w14:paraId="35758D47" w14:textId="41CC7C54" w:rsidR="001D6B01" w:rsidRPr="001D6B01" w:rsidRDefault="009305E7" w:rsidP="001D6B01">
      <w:pPr>
        <w:pStyle w:val="Nagwek1"/>
        <w:keepLines w:val="0"/>
        <w:numPr>
          <w:ilvl w:val="0"/>
          <w:numId w:val="35"/>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6" w:name="_Toc115966643"/>
      <w:bookmarkEnd w:id="75"/>
      <w:r w:rsidRPr="001D778B">
        <w:rPr>
          <w:rFonts w:ascii="Verdana" w:eastAsia="Calibri" w:hAnsi="Verdana" w:cstheme="minorHAnsi"/>
          <w:caps w:val="0"/>
          <w:kern w:val="0"/>
          <w:sz w:val="20"/>
          <w:lang w:val="pl-PL"/>
        </w:rPr>
        <w:t>TERMIN ZWIĄZANIA OFERTĄ</w:t>
      </w:r>
      <w:bookmarkEnd w:id="76"/>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552E7B">
        <w:rPr>
          <w:rFonts w:ascii="Verdana" w:eastAsia="Calibri" w:hAnsi="Verdana" w:cstheme="minorHAnsi"/>
          <w:sz w:val="20"/>
        </w:rPr>
        <w:t xml:space="preserve">okres </w:t>
      </w:r>
      <w:r w:rsidRPr="00552E7B">
        <w:rPr>
          <w:rFonts w:ascii="Verdana" w:eastAsia="Calibri" w:hAnsi="Verdana" w:cstheme="minorHAnsi"/>
          <w:b/>
          <w:sz w:val="20"/>
        </w:rPr>
        <w:t>60</w:t>
      </w:r>
      <w:r w:rsidR="00957A89" w:rsidRPr="00552E7B">
        <w:rPr>
          <w:rFonts w:ascii="Verdana" w:eastAsia="Calibri" w:hAnsi="Verdana" w:cstheme="minorHAnsi"/>
          <w:b/>
          <w:sz w:val="20"/>
        </w:rPr>
        <w:t xml:space="preserve"> </w:t>
      </w:r>
      <w:r w:rsidRPr="00552E7B">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1EBDC0C6" w14:textId="7FFA261B" w:rsidR="001D6B01" w:rsidRPr="001D6B01" w:rsidRDefault="00317077" w:rsidP="001D6B01">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7" w:name="_Toc137824138"/>
      <w:bookmarkStart w:id="78" w:name="_Toc154823354"/>
      <w:bookmarkStart w:id="79" w:name="_Toc165273920"/>
      <w:bookmarkStart w:id="80" w:name="_Toc165274189"/>
      <w:bookmarkStart w:id="81" w:name="_Toc243294549"/>
      <w:bookmarkStart w:id="82" w:name="_Toc489350398"/>
      <w:bookmarkStart w:id="83" w:name="_Toc515896290"/>
      <w:bookmarkStart w:id="84" w:name="_Toc115966644"/>
      <w:r w:rsidRPr="001D778B">
        <w:rPr>
          <w:rFonts w:ascii="Verdana" w:eastAsia="Calibri" w:hAnsi="Verdana" w:cstheme="minorHAnsi"/>
          <w:caps w:val="0"/>
          <w:kern w:val="0"/>
          <w:sz w:val="20"/>
          <w:lang w:val="pl-PL"/>
        </w:rPr>
        <w:t>OPIS SPOSOBU PRZYGOTOWANIA OFERT</w:t>
      </w:r>
      <w:bookmarkEnd w:id="77"/>
      <w:bookmarkEnd w:id="78"/>
      <w:bookmarkEnd w:id="79"/>
      <w:bookmarkEnd w:id="80"/>
      <w:bookmarkEnd w:id="81"/>
      <w:bookmarkEnd w:id="82"/>
      <w:bookmarkEnd w:id="83"/>
      <w:bookmarkEnd w:id="84"/>
    </w:p>
    <w:p w14:paraId="5FAA273D" w14:textId="3EB5A147" w:rsidR="001D6B01" w:rsidRPr="001D6B01" w:rsidRDefault="00317077" w:rsidP="001D6B01">
      <w:pPr>
        <w:pStyle w:val="Tekstpodstawowy"/>
        <w:numPr>
          <w:ilvl w:val="1"/>
          <w:numId w:val="35"/>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5912C5F9" w14:textId="034D693D" w:rsidR="001D6B01" w:rsidRPr="001D6B01" w:rsidRDefault="00EA0F24" w:rsidP="001D6B01">
      <w:pPr>
        <w:pStyle w:val="Tekstpodstawowy"/>
        <w:numPr>
          <w:ilvl w:val="1"/>
          <w:numId w:val="35"/>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58CA1A17" w14:textId="59709366" w:rsidR="001D6B01" w:rsidRPr="001D6B01" w:rsidRDefault="00317077" w:rsidP="001D6B01">
      <w:pPr>
        <w:pStyle w:val="Tekstpodstawowy"/>
        <w:numPr>
          <w:ilvl w:val="1"/>
          <w:numId w:val="35"/>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549DB363" w14:textId="691C134C" w:rsidR="001D6B01" w:rsidRPr="001D6B01" w:rsidRDefault="00E27FAF" w:rsidP="001D6B01">
      <w:pPr>
        <w:pStyle w:val="Tekstpodstawowy"/>
        <w:numPr>
          <w:ilvl w:val="2"/>
          <w:numId w:val="35"/>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w:t>
      </w:r>
      <w:r w:rsidR="00E9312D" w:rsidRPr="00BA3C9D">
        <w:rPr>
          <w:rFonts w:ascii="Verdana" w:eastAsia="Calibri" w:hAnsi="Verdana" w:cstheme="minorHAnsi"/>
          <w:sz w:val="20"/>
        </w:rPr>
        <w:t xml:space="preserve">Oferty należy wskazać w Systemie Zakupowym </w:t>
      </w:r>
      <w:r w:rsidR="00327A09" w:rsidRPr="00BA3C9D">
        <w:rPr>
          <w:rFonts w:ascii="Verdana" w:eastAsia="Calibri" w:hAnsi="Verdana" w:cstheme="minorHAnsi"/>
          <w:sz w:val="20"/>
        </w:rPr>
        <w:t xml:space="preserve">GK </w:t>
      </w:r>
      <w:r w:rsidR="00E9312D" w:rsidRPr="00BA3C9D">
        <w:rPr>
          <w:rFonts w:ascii="Verdana" w:eastAsia="Calibri" w:hAnsi="Verdana" w:cstheme="minorHAnsi"/>
          <w:sz w:val="20"/>
        </w:rPr>
        <w:t xml:space="preserve">PGE. </w:t>
      </w:r>
    </w:p>
    <w:p w14:paraId="42D4D513" w14:textId="1B8A0B3E" w:rsidR="001D6B01" w:rsidRPr="001D6B01" w:rsidRDefault="0087525D" w:rsidP="001D6B01">
      <w:pPr>
        <w:pStyle w:val="Tekstpodstawowy"/>
        <w:numPr>
          <w:ilvl w:val="2"/>
          <w:numId w:val="35"/>
        </w:numPr>
        <w:spacing w:before="120" w:line="240" w:lineRule="auto"/>
        <w:ind w:left="1276" w:right="-284" w:hanging="879"/>
        <w:rPr>
          <w:rFonts w:ascii="Verdana" w:hAnsi="Verdana" w:cstheme="minorHAnsi"/>
          <w:b/>
          <w:bCs/>
          <w:iCs/>
          <w:spacing w:val="-6"/>
          <w:sz w:val="20"/>
        </w:rPr>
      </w:pPr>
      <w:r w:rsidRPr="00BA3C9D">
        <w:rPr>
          <w:rFonts w:ascii="Verdana" w:hAnsi="Verdana" w:cstheme="minorHAnsi"/>
          <w:b/>
          <w:bCs/>
          <w:iCs/>
          <w:spacing w:val="-6"/>
          <w:sz w:val="20"/>
        </w:rPr>
        <w:t>F</w:t>
      </w:r>
      <w:r w:rsidR="00BA3C9D" w:rsidRPr="00BA3C9D">
        <w:rPr>
          <w:rFonts w:ascii="Verdana" w:hAnsi="Verdana" w:cstheme="minorHAnsi"/>
          <w:b/>
          <w:bCs/>
          <w:iCs/>
          <w:spacing w:val="-6"/>
          <w:sz w:val="20"/>
        </w:rPr>
        <w:t>ormularz cenowy -</w:t>
      </w:r>
      <w:r w:rsidRPr="00BA3C9D">
        <w:rPr>
          <w:rFonts w:ascii="Verdana" w:hAnsi="Verdana" w:cstheme="minorHAnsi"/>
          <w:b/>
          <w:bCs/>
          <w:iCs/>
          <w:spacing w:val="-6"/>
          <w:sz w:val="20"/>
        </w:rPr>
        <w:t xml:space="preserve"> </w:t>
      </w:r>
      <w:r w:rsidR="001E4A36" w:rsidRPr="001E4A36">
        <w:rPr>
          <w:rFonts w:ascii="Verdana" w:hAnsi="Verdana" w:cstheme="minorHAnsi"/>
          <w:b/>
          <w:bCs/>
          <w:iCs/>
          <w:spacing w:val="-6"/>
          <w:sz w:val="20"/>
        </w:rPr>
        <w:t>którego wzór stanowi Załącznik nr 5 do SWZ</w:t>
      </w:r>
      <w:r w:rsidR="00BA3C9D" w:rsidRPr="00BA3C9D">
        <w:rPr>
          <w:rFonts w:ascii="Verdana" w:hAnsi="Verdana" w:cstheme="minorHAnsi"/>
          <w:b/>
          <w:bCs/>
          <w:iCs/>
          <w:spacing w:val="-6"/>
          <w:sz w:val="20"/>
        </w:rPr>
        <w:t>.</w:t>
      </w:r>
    </w:p>
    <w:p w14:paraId="016779C3" w14:textId="12A56BED" w:rsidR="001D6B01" w:rsidRPr="001D6B01" w:rsidRDefault="007A51D2" w:rsidP="001D6B01">
      <w:pPr>
        <w:pStyle w:val="Tekstpodstawowy"/>
        <w:numPr>
          <w:ilvl w:val="1"/>
          <w:numId w:val="35"/>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27E87DBE" w14:textId="2DD5AABA" w:rsidR="001D6B01" w:rsidRPr="001D6B01" w:rsidRDefault="0062401C" w:rsidP="001D6B01">
      <w:pPr>
        <w:pStyle w:val="Tekstpodstawowy"/>
        <w:numPr>
          <w:ilvl w:val="2"/>
          <w:numId w:val="35"/>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4AAB2CAE" w14:textId="0E57A78A" w:rsidR="001D6B01" w:rsidRPr="001D6B01" w:rsidRDefault="004D045E" w:rsidP="001D6B01">
      <w:pPr>
        <w:pStyle w:val="Tekstpodstawowy"/>
        <w:numPr>
          <w:ilvl w:val="2"/>
          <w:numId w:val="35"/>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 xml:space="preserve">ych się o </w:t>
      </w:r>
      <w:r w:rsidR="007A51D2" w:rsidRPr="00BA3C9D">
        <w:rPr>
          <w:rFonts w:ascii="Verdana" w:eastAsia="Calibri" w:hAnsi="Verdana" w:cstheme="minorHAnsi"/>
          <w:sz w:val="20"/>
          <w:lang w:eastAsia="pl-PL"/>
        </w:rPr>
        <w:t>udzielenie zamówienia</w:t>
      </w:r>
      <w:r w:rsidR="00DB3802" w:rsidRPr="00BA3C9D">
        <w:rPr>
          <w:rFonts w:ascii="Verdana" w:eastAsia="Calibri" w:hAnsi="Verdana" w:cstheme="minorHAnsi"/>
          <w:sz w:val="20"/>
          <w:lang w:eastAsia="pl-PL"/>
        </w:rPr>
        <w:t>;</w:t>
      </w:r>
    </w:p>
    <w:p w14:paraId="4AA592DA" w14:textId="55338809" w:rsidR="001D6B01" w:rsidRPr="001D6B01" w:rsidRDefault="00A1293D" w:rsidP="001D6B01">
      <w:pPr>
        <w:pStyle w:val="Tekstpodstawowy"/>
        <w:numPr>
          <w:ilvl w:val="2"/>
          <w:numId w:val="35"/>
        </w:numPr>
        <w:spacing w:before="120" w:line="240" w:lineRule="auto"/>
        <w:ind w:left="1276" w:right="-284" w:hanging="850"/>
        <w:rPr>
          <w:rFonts w:ascii="Verdana" w:hAnsi="Verdana" w:cstheme="minorHAnsi"/>
          <w:b/>
          <w:bCs/>
          <w:iCs/>
          <w:spacing w:val="-6"/>
          <w:sz w:val="20"/>
        </w:rPr>
      </w:pPr>
      <w:r w:rsidRPr="00A1293D">
        <w:rPr>
          <w:rFonts w:ascii="Verdana" w:eastAsia="Calibri" w:hAnsi="Verdana" w:cstheme="minorHAnsi"/>
          <w:sz w:val="20"/>
          <w:lang w:eastAsia="pl-PL"/>
        </w:rPr>
        <w:t>Dokumenty/oświadczenia wskazane w pkt. 6.2.</w:t>
      </w:r>
    </w:p>
    <w:p w14:paraId="7873F3DC" w14:textId="0B251C3E" w:rsidR="001D6B01" w:rsidRPr="001D6B01" w:rsidRDefault="00476AE2" w:rsidP="001D6B01">
      <w:pPr>
        <w:pStyle w:val="Tekstpodstawowy"/>
        <w:numPr>
          <w:ilvl w:val="1"/>
          <w:numId w:val="35"/>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3D8A2F92" w14:textId="1DC108E3" w:rsidR="001D6B01" w:rsidRPr="001D6B01" w:rsidRDefault="007427F4" w:rsidP="001D6B01">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5" w:name="_Toc165273921"/>
      <w:bookmarkStart w:id="86" w:name="_Toc165274190"/>
      <w:bookmarkStart w:id="87" w:name="_Toc243294550"/>
      <w:bookmarkStart w:id="88" w:name="_Toc489350399"/>
      <w:bookmarkStart w:id="89" w:name="_Toc515896292"/>
      <w:bookmarkStart w:id="90" w:name="_Toc115966645"/>
      <w:r w:rsidRPr="00206C54">
        <w:rPr>
          <w:rFonts w:ascii="Verdana" w:eastAsia="Calibri" w:hAnsi="Verdana" w:cstheme="minorHAnsi"/>
          <w:caps w:val="0"/>
          <w:kern w:val="0"/>
          <w:sz w:val="20"/>
          <w:lang w:val="pl-PL"/>
        </w:rPr>
        <w:t>TERMIN SKŁADANIA I OTWARCIA OFERT</w:t>
      </w:r>
      <w:bookmarkEnd w:id="85"/>
      <w:bookmarkEnd w:id="86"/>
      <w:bookmarkEnd w:id="87"/>
      <w:bookmarkEnd w:id="88"/>
      <w:bookmarkEnd w:id="89"/>
      <w:bookmarkEnd w:id="90"/>
    </w:p>
    <w:p w14:paraId="2B0EA1D4" w14:textId="78B2C6EA" w:rsidR="001D6B01" w:rsidRPr="001D6B01" w:rsidRDefault="007427F4" w:rsidP="001D6B01">
      <w:pPr>
        <w:pStyle w:val="Tekstpodstawowy"/>
        <w:numPr>
          <w:ilvl w:val="1"/>
          <w:numId w:val="35"/>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8F5330" w:rsidRPr="008F5330">
        <w:rPr>
          <w:rFonts w:ascii="Verdana" w:eastAsia="Calibri" w:hAnsi="Verdana" w:cstheme="minorHAnsi"/>
          <w:b/>
          <w:sz w:val="20"/>
        </w:rPr>
        <w:t>19</w:t>
      </w:r>
      <w:r w:rsidR="00227B4B" w:rsidRPr="008F5330">
        <w:rPr>
          <w:rFonts w:ascii="Verdana" w:eastAsia="Calibri" w:hAnsi="Verdana" w:cstheme="minorHAnsi"/>
          <w:b/>
          <w:sz w:val="20"/>
        </w:rPr>
        <w:t>.11</w:t>
      </w:r>
      <w:r w:rsidR="003A1DE1" w:rsidRPr="008F5330">
        <w:rPr>
          <w:rFonts w:ascii="Verdana" w:eastAsia="Calibri" w:hAnsi="Verdana" w:cstheme="minorHAnsi"/>
          <w:b/>
          <w:sz w:val="20"/>
        </w:rPr>
        <w:t>.</w:t>
      </w:r>
      <w:r w:rsidR="00CA2945" w:rsidRPr="008F5330">
        <w:rPr>
          <w:rFonts w:ascii="Verdana" w:eastAsia="Calibri" w:hAnsi="Verdana" w:cstheme="minorHAnsi"/>
          <w:b/>
          <w:sz w:val="20"/>
        </w:rPr>
        <w:t>2024</w:t>
      </w:r>
      <w:r w:rsidR="008F5330">
        <w:rPr>
          <w:rFonts w:ascii="Verdana" w:eastAsia="Calibri" w:hAnsi="Verdana" w:cstheme="minorHAnsi"/>
          <w:b/>
          <w:sz w:val="20"/>
        </w:rPr>
        <w:t xml:space="preserve"> </w:t>
      </w:r>
      <w:bookmarkStart w:id="91" w:name="_GoBack"/>
      <w:bookmarkEnd w:id="91"/>
      <w:r w:rsidR="00BA3C9D" w:rsidRPr="008F5330">
        <w:rPr>
          <w:rFonts w:ascii="Verdana" w:eastAsia="Calibri" w:hAnsi="Verdana" w:cstheme="minorHAnsi"/>
          <w:b/>
          <w:sz w:val="20"/>
        </w:rPr>
        <w:t>r</w:t>
      </w:r>
      <w:r w:rsidRPr="008F5330">
        <w:rPr>
          <w:rFonts w:ascii="Verdana" w:eastAsia="Calibri" w:hAnsi="Verdana" w:cstheme="minorHAnsi"/>
          <w:b/>
          <w:sz w:val="20"/>
        </w:rPr>
        <w:t xml:space="preserve">. do godziny </w:t>
      </w:r>
      <w:r w:rsidR="00BA3C9D" w:rsidRPr="008F5330">
        <w:rPr>
          <w:rFonts w:ascii="Verdana" w:eastAsia="Calibri" w:hAnsi="Verdana" w:cstheme="minorHAnsi"/>
          <w:b/>
          <w:sz w:val="20"/>
        </w:rPr>
        <w:t>13.00</w:t>
      </w:r>
      <w:r w:rsidR="00CA2945" w:rsidRPr="008F5330">
        <w:rPr>
          <w:rFonts w:ascii="Verdana" w:eastAsia="Calibri" w:hAnsi="Verdana" w:cstheme="minorHAnsi"/>
          <w:b/>
          <w:sz w:val="20"/>
        </w:rPr>
        <w:t>.</w:t>
      </w:r>
      <w:r w:rsidR="00B72A6D" w:rsidRPr="008F5330">
        <w:rPr>
          <w:rFonts w:ascii="Verdana" w:eastAsia="Calibri" w:hAnsi="Verdana" w:cstheme="minorHAnsi"/>
          <w:sz w:val="20"/>
        </w:rPr>
        <w:t xml:space="preserve"> Do upływu tego terminu Zamawiający nie ma możliwości</w:t>
      </w:r>
      <w:r w:rsidR="00B72A6D" w:rsidRPr="001D778B">
        <w:rPr>
          <w:rFonts w:ascii="Verdana" w:eastAsia="Calibri" w:hAnsi="Verdana" w:cstheme="minorHAnsi"/>
          <w:sz w:val="20"/>
        </w:rPr>
        <w:t xml:space="preserve">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331E36DC" w14:textId="32311EC8" w:rsidR="001D6B01" w:rsidRPr="001D6B01" w:rsidRDefault="000023D8" w:rsidP="001D6B01">
      <w:pPr>
        <w:pStyle w:val="Tekstpodstawowy"/>
        <w:numPr>
          <w:ilvl w:val="1"/>
          <w:numId w:val="35"/>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2A83CB9A" w14:textId="314E2B9F" w:rsidR="001D6B01" w:rsidRPr="001D6B01" w:rsidRDefault="00DF2594" w:rsidP="001D6B01">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2" w:name="_Toc137824141"/>
      <w:bookmarkStart w:id="93" w:name="_Toc154823357"/>
      <w:bookmarkStart w:id="94" w:name="_Toc165273923"/>
      <w:bookmarkStart w:id="95" w:name="_Toc165274192"/>
      <w:bookmarkStart w:id="96" w:name="_Toc243294552"/>
      <w:bookmarkStart w:id="97" w:name="_Toc489350401"/>
      <w:bookmarkStart w:id="98" w:name="_Toc515896294"/>
      <w:bookmarkStart w:id="99" w:name="_Toc115966647"/>
      <w:r w:rsidRPr="001D778B">
        <w:rPr>
          <w:rFonts w:ascii="Verdana" w:eastAsia="Calibri" w:hAnsi="Verdana" w:cstheme="minorHAnsi"/>
          <w:caps w:val="0"/>
          <w:kern w:val="0"/>
          <w:sz w:val="20"/>
          <w:lang w:val="pl-PL"/>
        </w:rPr>
        <w:t xml:space="preserve">OPIS KRYTERIÓW </w:t>
      </w:r>
      <w:bookmarkEnd w:id="92"/>
      <w:bookmarkEnd w:id="93"/>
      <w:bookmarkEnd w:id="94"/>
      <w:bookmarkEnd w:id="95"/>
      <w:bookmarkEnd w:id="96"/>
      <w:bookmarkEnd w:id="97"/>
      <w:bookmarkEnd w:id="98"/>
      <w:bookmarkEnd w:id="99"/>
    </w:p>
    <w:p w14:paraId="3E8F9107" w14:textId="25ABD766" w:rsidR="001D6B01" w:rsidRPr="001D6B01" w:rsidRDefault="00DF2594" w:rsidP="001D6B01">
      <w:pPr>
        <w:pStyle w:val="Lista2"/>
        <w:numPr>
          <w:ilvl w:val="1"/>
          <w:numId w:val="35"/>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1D6B01">
        <w:rPr>
          <w:rFonts w:ascii="Verdana" w:eastAsia="Calibri" w:hAnsi="Verdana" w:cstheme="minorHAnsi"/>
          <w:sz w:val="20"/>
          <w:szCs w:val="20"/>
          <w:lang w:eastAsia="en-US"/>
        </w:rPr>
        <w:t xml:space="preserve">, </w:t>
      </w:r>
      <w:r w:rsidRPr="001D6B01">
        <w:rPr>
          <w:rFonts w:ascii="Verdana" w:eastAsia="Calibri" w:hAnsi="Verdana" w:cstheme="minorHAnsi"/>
          <w:sz w:val="20"/>
          <w:szCs w:val="20"/>
          <w:lang w:eastAsia="en-US"/>
        </w:rPr>
        <w:t>kierując</w:t>
      </w:r>
      <w:r w:rsidRPr="001D778B">
        <w:rPr>
          <w:rFonts w:ascii="Verdana" w:eastAsia="Calibri" w:hAnsi="Verdana" w:cstheme="minorHAnsi"/>
          <w:sz w:val="20"/>
          <w:szCs w:val="20"/>
          <w:lang w:eastAsia="en-US"/>
        </w:rPr>
        <w:t xml:space="preserve">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w:lastRenderedPageBreak/>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Kc - liczba uzyskanych punktów w kryterium Cena</w:t>
      </w:r>
    </w:p>
    <w:p w14:paraId="094FDDDD" w14:textId="61191DEF" w:rsidR="001D6B01" w:rsidRPr="001D6B01" w:rsidRDefault="00425D97" w:rsidP="001D6B01">
      <w:pPr>
        <w:pStyle w:val="Lista2"/>
        <w:numPr>
          <w:ilvl w:val="1"/>
          <w:numId w:val="35"/>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r w:rsidR="001D6B01">
        <w:rPr>
          <w:rFonts w:ascii="Verdana" w:hAnsi="Verdana" w:cstheme="minorHAnsi"/>
          <w:sz w:val="20"/>
          <w:szCs w:val="20"/>
        </w:rPr>
        <w:t>.</w:t>
      </w:r>
    </w:p>
    <w:p w14:paraId="380EF62F" w14:textId="7D8BA7D9" w:rsidR="001D6B01" w:rsidRPr="001D6B01" w:rsidRDefault="0077555C" w:rsidP="001D6B01">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00" w:name="_Toc531685150"/>
      <w:bookmarkStart w:id="101" w:name="_Toc7422300"/>
      <w:bookmarkStart w:id="102" w:name="_Toc115966648"/>
      <w:r w:rsidRPr="001A5F32">
        <w:rPr>
          <w:rFonts w:ascii="Verdana" w:eastAsia="Calibri" w:hAnsi="Verdana" w:cstheme="minorHAnsi"/>
          <w:caps w:val="0"/>
          <w:kern w:val="0"/>
          <w:sz w:val="20"/>
          <w:lang w:val="pl-PL"/>
        </w:rPr>
        <w:t>OCHRONA DANYCH OSOBOWYCH</w:t>
      </w:r>
      <w:bookmarkStart w:id="103" w:name="_Toc115966649"/>
      <w:bookmarkStart w:id="104" w:name="_Toc115966650"/>
      <w:bookmarkEnd w:id="100"/>
      <w:bookmarkEnd w:id="101"/>
      <w:bookmarkEnd w:id="102"/>
      <w:bookmarkEnd w:id="103"/>
      <w:bookmarkEnd w:id="104"/>
    </w:p>
    <w:p w14:paraId="6CE70FAE" w14:textId="043CF6D9" w:rsidR="001D6B01" w:rsidRPr="001D6B01" w:rsidRDefault="00BA4433" w:rsidP="001D6B01">
      <w:pPr>
        <w:pStyle w:val="Nagwek2"/>
        <w:keepNext w:val="0"/>
        <w:keepLines w:val="0"/>
        <w:widowControl w:val="0"/>
        <w:numPr>
          <w:ilvl w:val="1"/>
          <w:numId w:val="35"/>
        </w:numPr>
        <w:spacing w:before="120" w:after="120" w:line="240" w:lineRule="auto"/>
        <w:ind w:left="426" w:right="-281"/>
        <w:rPr>
          <w:rFonts w:ascii="Verdana" w:hAnsi="Verdana"/>
          <w:b w:val="0"/>
          <w:sz w:val="20"/>
          <w:lang w:val="pl-PL" w:eastAsia="pl-PL"/>
        </w:rPr>
      </w:pPr>
      <w:bookmarkStart w:id="105"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5"/>
    </w:p>
    <w:p w14:paraId="038751A6" w14:textId="77777777" w:rsidR="00BA4433" w:rsidRPr="001D778B" w:rsidRDefault="00BA4433" w:rsidP="001D6B01">
      <w:pPr>
        <w:pStyle w:val="Nagwek2"/>
        <w:keepNext w:val="0"/>
        <w:keepLines w:val="0"/>
        <w:widowControl w:val="0"/>
        <w:numPr>
          <w:ilvl w:val="1"/>
          <w:numId w:val="35"/>
        </w:numPr>
        <w:spacing w:before="120" w:after="120" w:line="240" w:lineRule="auto"/>
        <w:ind w:left="426" w:hanging="710"/>
        <w:rPr>
          <w:rFonts w:ascii="Verdana" w:hAnsi="Verdana"/>
          <w:b w:val="0"/>
          <w:sz w:val="20"/>
          <w:lang w:val="pl-PL" w:eastAsia="pl-PL"/>
        </w:rPr>
      </w:pPr>
      <w:bookmarkStart w:id="106" w:name="_Toc115966652"/>
      <w:r w:rsidRPr="001D778B">
        <w:rPr>
          <w:rFonts w:ascii="Verdana" w:hAnsi="Verdana"/>
          <w:b w:val="0"/>
          <w:sz w:val="20"/>
          <w:lang w:val="pl-PL" w:eastAsia="pl-PL"/>
        </w:rPr>
        <w:t>Administratorem Pani / Pana danych osobowych („ADO”) jest:</w:t>
      </w:r>
      <w:bookmarkEnd w:id="106"/>
      <w:r w:rsidRPr="001D778B">
        <w:rPr>
          <w:rFonts w:ascii="Verdana" w:hAnsi="Verdana"/>
          <w:b w:val="0"/>
          <w:sz w:val="20"/>
          <w:lang w:val="pl-PL" w:eastAsia="pl-PL"/>
        </w:rPr>
        <w:t xml:space="preserve"> </w:t>
      </w:r>
    </w:p>
    <w:p w14:paraId="7954020D" w14:textId="31B29829" w:rsidR="00BA4433" w:rsidRPr="001D778B" w:rsidRDefault="003A5001" w:rsidP="003A5001">
      <w:pPr>
        <w:pStyle w:val="Nagwek2"/>
        <w:keepNext w:val="0"/>
        <w:keepLines w:val="0"/>
        <w:widowControl w:val="0"/>
        <w:spacing w:before="120" w:after="120" w:line="240" w:lineRule="auto"/>
        <w:ind w:left="426"/>
        <w:rPr>
          <w:rFonts w:ascii="Verdana" w:hAnsi="Verdana"/>
          <w:sz w:val="20"/>
          <w:highlight w:val="cyan"/>
          <w:lang w:val="pl-PL" w:eastAsia="pl-PL"/>
        </w:rPr>
      </w:pPr>
      <w:bookmarkStart w:id="107" w:name="_Toc115966653"/>
      <w:r w:rsidRPr="003A5001">
        <w:rPr>
          <w:rFonts w:ascii="Verdana" w:hAnsi="Verdana"/>
          <w:sz w:val="20"/>
          <w:lang w:val="pl-PL" w:eastAsia="pl-PL"/>
        </w:rPr>
        <w:t>PGE Energia Ciepła S.A. z siedzibą w Warszawie (00-120) przy ul. Złotej 59</w:t>
      </w:r>
      <w:bookmarkEnd w:id="107"/>
    </w:p>
    <w:p w14:paraId="26DFA822" w14:textId="3FF9FC95" w:rsidR="00BA4433" w:rsidRPr="001D778B" w:rsidRDefault="00BA4433" w:rsidP="001D6B01">
      <w:pPr>
        <w:pStyle w:val="Nagwek2"/>
        <w:keepNext w:val="0"/>
        <w:keepLines w:val="0"/>
        <w:widowControl w:val="0"/>
        <w:numPr>
          <w:ilvl w:val="1"/>
          <w:numId w:val="35"/>
        </w:numPr>
        <w:spacing w:before="120" w:after="120" w:line="240" w:lineRule="auto"/>
        <w:ind w:left="426" w:right="-281" w:hanging="710"/>
        <w:rPr>
          <w:rFonts w:ascii="Verdana" w:hAnsi="Verdana"/>
          <w:b w:val="0"/>
          <w:sz w:val="20"/>
          <w:lang w:val="pl-PL" w:eastAsia="pl-PL"/>
        </w:rPr>
      </w:pPr>
      <w:bookmarkStart w:id="108" w:name="_Toc115966654"/>
      <w:r w:rsidRPr="001D778B">
        <w:rPr>
          <w:rFonts w:ascii="Verdana" w:hAnsi="Verdana"/>
          <w:b w:val="0"/>
          <w:sz w:val="20"/>
          <w:lang w:val="pl-PL" w:eastAsia="pl-PL"/>
        </w:rPr>
        <w:t xml:space="preserve">W sprawie </w:t>
      </w:r>
      <w:r w:rsidRPr="003A5001">
        <w:rPr>
          <w:rFonts w:ascii="Verdana" w:hAnsi="Verdana"/>
          <w:b w:val="0"/>
          <w:sz w:val="20"/>
          <w:lang w:val="pl-PL" w:eastAsia="pl-PL"/>
        </w:rPr>
        <w:t xml:space="preserve">ochrony swoich danych osobowych może Pani/Pan skontaktować się z: </w:t>
      </w:r>
      <w:hyperlink r:id="rId13" w:history="1">
        <w:r w:rsidR="003A5001" w:rsidRPr="003A5001">
          <w:rPr>
            <w:rStyle w:val="Hipercze"/>
            <w:rFonts w:ascii="Verdana" w:hAnsi="Verdana"/>
            <w:b w:val="0"/>
            <w:sz w:val="20"/>
            <w:lang w:val="pl-PL" w:eastAsia="pl-PL"/>
          </w:rPr>
          <w:t>iod.pgeec@gkpge.pl</w:t>
        </w:r>
      </w:hyperlink>
      <w:r w:rsidR="003A5001" w:rsidRPr="003A5001">
        <w:rPr>
          <w:rFonts w:ascii="Verdana" w:hAnsi="Verdana"/>
          <w:b w:val="0"/>
          <w:sz w:val="20"/>
          <w:lang w:val="pl-PL" w:eastAsia="pl-PL"/>
        </w:rPr>
        <w:t>,</w:t>
      </w:r>
      <w:r w:rsidRPr="003A5001">
        <w:rPr>
          <w:rFonts w:ascii="Verdana" w:hAnsi="Verdana"/>
          <w:b w:val="0"/>
          <w:sz w:val="20"/>
          <w:lang w:val="pl-PL" w:eastAsia="pl-PL"/>
        </w:rPr>
        <w:t xml:space="preserve"> lub</w:t>
      </w:r>
      <w:r w:rsidRPr="001D778B">
        <w:rPr>
          <w:rFonts w:ascii="Verdana" w:hAnsi="Verdana"/>
          <w:b w:val="0"/>
          <w:sz w:val="20"/>
          <w:lang w:val="pl-PL" w:eastAsia="pl-PL"/>
        </w:rPr>
        <w:t xml:space="preserve"> pisemnie na adres naszej siedziby wskazany w punkcie </w:t>
      </w:r>
      <w:r w:rsidR="0092369D">
        <w:rPr>
          <w:rFonts w:ascii="Verdana" w:hAnsi="Verdana"/>
          <w:b w:val="0"/>
          <w:sz w:val="20"/>
          <w:lang w:val="pl-PL" w:eastAsia="pl-PL"/>
        </w:rPr>
        <w:t>11</w:t>
      </w:r>
      <w:r w:rsidRPr="001D778B">
        <w:rPr>
          <w:rFonts w:ascii="Verdana" w:hAnsi="Verdana"/>
          <w:b w:val="0"/>
          <w:sz w:val="20"/>
          <w:lang w:val="pl-PL" w:eastAsia="pl-PL"/>
        </w:rPr>
        <w:t>.2.</w:t>
      </w:r>
      <w:bookmarkEnd w:id="108"/>
    </w:p>
    <w:p w14:paraId="237BCA90" w14:textId="623CCEF4" w:rsidR="001D6B01" w:rsidRPr="001D6B01" w:rsidRDefault="002E5574" w:rsidP="001D6B01">
      <w:pPr>
        <w:pStyle w:val="Nagwek2"/>
        <w:keepNext w:val="0"/>
        <w:keepLines w:val="0"/>
        <w:widowControl w:val="0"/>
        <w:numPr>
          <w:ilvl w:val="1"/>
          <w:numId w:val="35"/>
        </w:numPr>
        <w:spacing w:before="120" w:after="120" w:line="240" w:lineRule="auto"/>
        <w:ind w:left="426" w:right="-281" w:hanging="710"/>
        <w:rPr>
          <w:rFonts w:ascii="Verdana" w:hAnsi="Verdana"/>
          <w:b w:val="0"/>
          <w:sz w:val="20"/>
          <w:lang w:val="pl-PL" w:eastAsia="pl-PL"/>
        </w:rPr>
      </w:pPr>
      <w:bookmarkStart w:id="109"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sidR="001D6B01">
        <w:rPr>
          <w:rFonts w:ascii="Verdana" w:hAnsi="Verdana"/>
          <w:b w:val="0"/>
          <w:sz w:val="20"/>
          <w:lang w:val="pl-PL" w:eastAsia="pl-PL"/>
        </w:rPr>
        <w:t>.</w:t>
      </w:r>
    </w:p>
    <w:p w14:paraId="6469F122" w14:textId="26F1764A" w:rsidR="001D6B01" w:rsidRPr="001D6B01" w:rsidRDefault="00BA4433" w:rsidP="001D6B01">
      <w:pPr>
        <w:pStyle w:val="Nagwek2"/>
        <w:keepNext w:val="0"/>
        <w:keepLines w:val="0"/>
        <w:widowControl w:val="0"/>
        <w:numPr>
          <w:ilvl w:val="1"/>
          <w:numId w:val="35"/>
        </w:numPr>
        <w:spacing w:before="120" w:after="120" w:line="240" w:lineRule="auto"/>
        <w:ind w:left="426" w:right="-281" w:hanging="710"/>
        <w:rPr>
          <w:rFonts w:ascii="Verdana" w:hAnsi="Verdana" w:cstheme="minorHAnsi"/>
          <w:b w:val="0"/>
          <w:sz w:val="20"/>
          <w:lang w:val="pl-PL" w:eastAsia="pl-PL"/>
        </w:rPr>
      </w:pPr>
      <w:bookmarkStart w:id="110" w:name="_Toc115966673"/>
      <w:bookmarkEnd w:id="109"/>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10"/>
    </w:p>
    <w:p w14:paraId="23FFCAEF" w14:textId="77777777" w:rsidR="008D24EB" w:rsidRPr="0035303E" w:rsidRDefault="008D24EB" w:rsidP="00C929BB">
      <w:pPr>
        <w:spacing w:line="276" w:lineRule="auto"/>
        <w:ind w:left="426"/>
        <w:rPr>
          <w:rFonts w:ascii="Verdana" w:hAnsi="Verdana" w:cstheme="minorHAnsi"/>
          <w:b/>
          <w:sz w:val="20"/>
        </w:rPr>
      </w:pPr>
      <w:bookmarkStart w:id="111" w:name="_Toc115966674"/>
      <w:r w:rsidRPr="0035303E">
        <w:rPr>
          <w:rFonts w:ascii="Verdana" w:hAnsi="Verdana" w:cstheme="minorHAnsi"/>
          <w:b/>
          <w:sz w:val="20"/>
        </w:rPr>
        <w:t>Klauzula informacyjna dla pracowników/współpracowników/osób trzecich, wskazanych przez Wykonawcę</w:t>
      </w:r>
      <w:bookmarkEnd w:id="111"/>
    </w:p>
    <w:p w14:paraId="12A803A4" w14:textId="0CE2CB89" w:rsidR="00BA4433" w:rsidRPr="0035303E" w:rsidRDefault="00BA4433" w:rsidP="00C929BB">
      <w:pPr>
        <w:spacing w:line="276" w:lineRule="auto"/>
        <w:ind w:left="426"/>
        <w:rPr>
          <w:rFonts w:ascii="Verdana" w:hAnsi="Verdana" w:cstheme="minorHAnsi"/>
          <w:sz w:val="20"/>
        </w:rPr>
      </w:pPr>
      <w:bookmarkStart w:id="112"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2"/>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36387E93" w:rsidR="00BA4433" w:rsidRPr="003A5001"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w:t>
      </w:r>
      <w:r w:rsidRPr="003A5001">
        <w:rPr>
          <w:rFonts w:ascii="Verdana" w:hAnsi="Verdana" w:cstheme="minorHAnsi"/>
          <w:sz w:val="20"/>
        </w:rPr>
        <w:t xml:space="preserve">jest </w:t>
      </w:r>
      <w:r w:rsidR="003A5001" w:rsidRPr="003A5001">
        <w:rPr>
          <w:rFonts w:ascii="Verdana" w:hAnsi="Verdana" w:cstheme="minorHAnsi"/>
          <w:sz w:val="20"/>
        </w:rPr>
        <w:t>PGE Energia Ciepła S.A. z siedzibą w Warszawie (00-120) przy ul. Złotej 59</w:t>
      </w:r>
      <w:r w:rsidR="003A5001">
        <w:rPr>
          <w:rFonts w:ascii="Verdana" w:hAnsi="Verdana" w:cstheme="minorHAnsi"/>
          <w:sz w:val="20"/>
        </w:rPr>
        <w:t>.</w:t>
      </w:r>
      <w:r w:rsidRPr="003A5001">
        <w:rPr>
          <w:rFonts w:ascii="Verdana" w:hAnsi="Verdana" w:cstheme="minorHAnsi"/>
          <w:sz w:val="20"/>
        </w:rPr>
        <w:t xml:space="preserve"> </w:t>
      </w:r>
    </w:p>
    <w:p w14:paraId="0B23EB51" w14:textId="5FBE2464"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sz w:val="20"/>
        </w:rPr>
        <w:t xml:space="preserve">W sprawie ochrony </w:t>
      </w:r>
      <w:r w:rsidRPr="003A5001">
        <w:rPr>
          <w:rFonts w:ascii="Verdana" w:hAnsi="Verdana" w:cstheme="minorHAnsi"/>
          <w:sz w:val="20"/>
        </w:rPr>
        <w:t xml:space="preserve">Pani/Pana danych osobowych można skontaktować się z: </w:t>
      </w:r>
      <w:hyperlink r:id="rId14" w:history="1">
        <w:r w:rsidR="003A5001" w:rsidRPr="003A5001">
          <w:rPr>
            <w:rStyle w:val="Hipercze"/>
            <w:rFonts w:ascii="Verdana" w:hAnsi="Verdana" w:cstheme="minorHAnsi"/>
            <w:sz w:val="20"/>
          </w:rPr>
          <w:t>iod.pgeec@gkpge.pl</w:t>
        </w:r>
      </w:hyperlink>
      <w:r w:rsidRPr="003A5001">
        <w:rPr>
          <w:rFonts w:ascii="Verdana" w:hAnsi="Verdana" w:cstheme="minorHAnsi"/>
          <w:sz w:val="20"/>
        </w:rPr>
        <w:t>, bądź</w:t>
      </w:r>
      <w:r w:rsidRPr="001D778B">
        <w:rPr>
          <w:rFonts w:ascii="Verdana" w:hAnsi="Verdana" w:cstheme="minorHAnsi"/>
          <w:sz w:val="20"/>
        </w:rPr>
        <w:t xml:space="preserve">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3CB65A5B"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 [</w:t>
      </w:r>
      <w:r w:rsidRPr="002A455B">
        <w:rPr>
          <w:rFonts w:ascii="Verdana" w:hAnsi="Verdana" w:cstheme="minorHAnsi"/>
          <w:sz w:val="20"/>
          <w:highlight w:val="cyan"/>
        </w:rPr>
        <w:t>nazwa i adres Wykonawcy</w:t>
      </w:r>
      <w:r w:rsidRPr="001D778B">
        <w:rPr>
          <w:rFonts w:ascii="Verdana" w:hAnsi="Verdana" w:cstheme="minorHAnsi"/>
          <w:sz w:val="20"/>
        </w:rPr>
        <w:t xml:space="preserve">],  tj. Stronę Postępowania o udzielnie zamówienia niepublicznego nr </w:t>
      </w:r>
      <w:r w:rsidR="00290BDA" w:rsidRPr="00290BDA">
        <w:rPr>
          <w:rFonts w:ascii="Verdana" w:hAnsi="Verdana" w:cstheme="minorHAnsi"/>
          <w:b/>
          <w:bCs/>
          <w:sz w:val="20"/>
        </w:rPr>
        <w:br/>
      </w:r>
      <w:r w:rsidR="00DE33F7" w:rsidRPr="00DE33F7">
        <w:rPr>
          <w:rFonts w:ascii="Verdana" w:hAnsi="Verdana" w:cstheme="minorHAnsi"/>
          <w:b/>
          <w:bCs/>
          <w:sz w:val="20"/>
        </w:rPr>
        <w:t xml:space="preserve">POST/PEC/PEC/ZNB/01078/2024 </w:t>
      </w:r>
      <w:r w:rsidRPr="001D778B">
        <w:rPr>
          <w:rFonts w:ascii="Verdana" w:hAnsi="Verdana" w:cstheme="minorHAnsi"/>
          <w:sz w:val="20"/>
        </w:rPr>
        <w:t>(dalej: „</w:t>
      </w:r>
      <w:r w:rsidRPr="001D778B">
        <w:rPr>
          <w:rFonts w:ascii="Verdana" w:hAnsi="Verdana" w:cstheme="minorHAnsi"/>
          <w:b/>
          <w:sz w:val="20"/>
        </w:rPr>
        <w:t>Wykonawca</w:t>
      </w:r>
      <w:r w:rsidRPr="001D778B">
        <w:rPr>
          <w:rFonts w:ascii="Verdana" w:hAnsi="Verdana" w:cstheme="minorHAnsi"/>
          <w:sz w:val="20"/>
        </w:rPr>
        <w:t>”).</w:t>
      </w:r>
    </w:p>
    <w:p w14:paraId="26F2ACB9" w14:textId="5D851CA4" w:rsidR="0077555C" w:rsidRPr="0011085F" w:rsidRDefault="0077555C" w:rsidP="001D6B01">
      <w:pPr>
        <w:pStyle w:val="Nagwek1"/>
        <w:keepLines w:val="0"/>
        <w:numPr>
          <w:ilvl w:val="0"/>
          <w:numId w:val="3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3" w:name="_Toc39813090"/>
      <w:bookmarkStart w:id="114" w:name="_Toc115966676"/>
      <w:bookmarkStart w:id="115" w:name="_Toc115966677"/>
      <w:bookmarkStart w:id="116" w:name="_Toc165273929"/>
      <w:bookmarkStart w:id="117" w:name="_Toc165274198"/>
      <w:bookmarkStart w:id="118" w:name="_Toc243294558"/>
      <w:bookmarkStart w:id="119" w:name="_Toc489350408"/>
      <w:bookmarkStart w:id="120" w:name="_Toc515896301"/>
      <w:bookmarkStart w:id="121" w:name="_Toc115966679"/>
      <w:bookmarkEnd w:id="113"/>
      <w:bookmarkEnd w:id="114"/>
      <w:bookmarkEnd w:id="115"/>
      <w:r w:rsidRPr="0011085F">
        <w:rPr>
          <w:rFonts w:ascii="Verdana" w:eastAsia="Calibri" w:hAnsi="Verdana" w:cstheme="minorHAnsi"/>
          <w:caps w:val="0"/>
          <w:kern w:val="0"/>
          <w:sz w:val="20"/>
          <w:lang w:val="pl-PL"/>
        </w:rPr>
        <w:lastRenderedPageBreak/>
        <w:t xml:space="preserve">ZAŁĄCZNIKI DO </w:t>
      </w:r>
      <w:bookmarkEnd w:id="116"/>
      <w:bookmarkEnd w:id="117"/>
      <w:bookmarkEnd w:id="118"/>
      <w:bookmarkEnd w:id="119"/>
      <w:bookmarkEnd w:id="120"/>
      <w:r w:rsidR="00904E94" w:rsidRPr="0011085F">
        <w:rPr>
          <w:rFonts w:ascii="Verdana" w:eastAsia="Calibri" w:hAnsi="Verdana" w:cstheme="minorHAnsi"/>
          <w:caps w:val="0"/>
          <w:kern w:val="0"/>
          <w:sz w:val="20"/>
          <w:lang w:val="pl-PL"/>
        </w:rPr>
        <w:t>SWZ</w:t>
      </w:r>
      <w:bookmarkEnd w:id="121"/>
    </w:p>
    <w:p w14:paraId="46D904DB" w14:textId="77777777" w:rsidR="0077555C" w:rsidRPr="003A5001"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1 – </w:t>
      </w:r>
      <w:r w:rsidRPr="003A5001">
        <w:rPr>
          <w:rFonts w:ascii="Verdana" w:hAnsi="Verdana" w:cstheme="minorHAnsi"/>
          <w:i/>
          <w:sz w:val="20"/>
        </w:rPr>
        <w:t>Opis przedmiotu Zamówienia (OPZ)</w:t>
      </w:r>
    </w:p>
    <w:p w14:paraId="5A37E197" w14:textId="28D77BF8" w:rsidR="006D61FF" w:rsidRDefault="0077555C" w:rsidP="0077555C">
      <w:pPr>
        <w:tabs>
          <w:tab w:val="left" w:pos="1980"/>
        </w:tabs>
        <w:spacing w:line="240" w:lineRule="auto"/>
        <w:ind w:left="709" w:hanging="283"/>
        <w:rPr>
          <w:rFonts w:ascii="Verdana" w:hAnsi="Verdana" w:cstheme="minorHAnsi"/>
          <w:i/>
          <w:sz w:val="20"/>
        </w:rPr>
      </w:pPr>
      <w:r w:rsidRPr="003A5001">
        <w:rPr>
          <w:rFonts w:ascii="Verdana" w:hAnsi="Verdana" w:cstheme="minorHAnsi"/>
          <w:i/>
          <w:sz w:val="20"/>
        </w:rPr>
        <w:t>Załącznik Nr 2 –</w:t>
      </w:r>
      <w:r w:rsidR="003A5001" w:rsidRPr="003A5001">
        <w:rPr>
          <w:rFonts w:ascii="Verdana" w:hAnsi="Verdana" w:cstheme="minorHAnsi"/>
          <w:i/>
          <w:sz w:val="20"/>
        </w:rPr>
        <w:t xml:space="preserve"> </w:t>
      </w:r>
      <w:r w:rsidR="006D61FF">
        <w:rPr>
          <w:rFonts w:ascii="Verdana" w:hAnsi="Verdana" w:cstheme="minorHAnsi"/>
          <w:i/>
          <w:sz w:val="20"/>
        </w:rPr>
        <w:t>Ogólne warunki zamówienia</w:t>
      </w:r>
    </w:p>
    <w:p w14:paraId="0E9C229F" w14:textId="65E81735" w:rsidR="0077555C" w:rsidRPr="003A5001" w:rsidRDefault="006D61FF" w:rsidP="0077555C">
      <w:pPr>
        <w:tabs>
          <w:tab w:val="left" w:pos="1980"/>
        </w:tabs>
        <w:spacing w:line="240" w:lineRule="auto"/>
        <w:ind w:left="709" w:hanging="283"/>
        <w:rPr>
          <w:rFonts w:ascii="Verdana" w:hAnsi="Verdana" w:cstheme="minorHAnsi"/>
          <w:i/>
          <w:sz w:val="20"/>
        </w:rPr>
      </w:pPr>
      <w:r w:rsidRPr="006D61FF">
        <w:rPr>
          <w:rFonts w:ascii="Verdana" w:hAnsi="Verdana" w:cstheme="minorHAnsi"/>
          <w:i/>
          <w:sz w:val="20"/>
        </w:rPr>
        <w:t>Załącznik Nr 2</w:t>
      </w:r>
      <w:r>
        <w:rPr>
          <w:rFonts w:ascii="Verdana" w:hAnsi="Verdana" w:cstheme="minorHAnsi"/>
          <w:i/>
          <w:sz w:val="20"/>
        </w:rPr>
        <w:t xml:space="preserve">a - </w:t>
      </w:r>
      <w:r w:rsidRPr="006D61FF">
        <w:rPr>
          <w:rFonts w:ascii="Verdana" w:hAnsi="Verdana" w:cstheme="minorHAnsi"/>
          <w:i/>
          <w:sz w:val="20"/>
        </w:rPr>
        <w:t xml:space="preserve"> </w:t>
      </w:r>
      <w:r>
        <w:rPr>
          <w:rFonts w:ascii="Verdana" w:hAnsi="Verdana" w:cstheme="minorHAnsi"/>
          <w:i/>
          <w:sz w:val="20"/>
        </w:rPr>
        <w:t>Zamówienie do OWZ - WZÓR</w:t>
      </w:r>
    </w:p>
    <w:p w14:paraId="16E8F82B" w14:textId="221F18B0" w:rsidR="0077555C" w:rsidRPr="003A5001" w:rsidRDefault="0077555C" w:rsidP="0077555C">
      <w:pPr>
        <w:tabs>
          <w:tab w:val="left" w:pos="1980"/>
        </w:tabs>
        <w:spacing w:line="240" w:lineRule="auto"/>
        <w:ind w:left="709" w:hanging="283"/>
        <w:rPr>
          <w:rFonts w:ascii="Verdana" w:hAnsi="Verdana" w:cstheme="minorHAnsi"/>
          <w:i/>
          <w:sz w:val="20"/>
        </w:rPr>
      </w:pPr>
      <w:r w:rsidRPr="003A5001">
        <w:rPr>
          <w:rFonts w:ascii="Verdana" w:hAnsi="Verdana" w:cstheme="minorHAnsi"/>
          <w:i/>
          <w:sz w:val="20"/>
        </w:rPr>
        <w:t xml:space="preserve">Załącznik Nr 3 – Formularz Oferty - WZÓR </w:t>
      </w:r>
    </w:p>
    <w:p w14:paraId="43C5A608" w14:textId="74039973" w:rsidR="00126219" w:rsidRPr="003A5001" w:rsidRDefault="00126219" w:rsidP="0077555C">
      <w:pPr>
        <w:tabs>
          <w:tab w:val="left" w:pos="1980"/>
        </w:tabs>
        <w:spacing w:line="240" w:lineRule="auto"/>
        <w:ind w:left="709" w:hanging="283"/>
        <w:rPr>
          <w:rFonts w:ascii="Verdana" w:hAnsi="Verdana" w:cstheme="minorHAnsi"/>
          <w:i/>
          <w:sz w:val="20"/>
        </w:rPr>
      </w:pPr>
      <w:r w:rsidRPr="003A5001">
        <w:rPr>
          <w:rFonts w:ascii="Verdana" w:hAnsi="Verdana" w:cstheme="minorHAnsi"/>
          <w:i/>
          <w:sz w:val="20"/>
        </w:rPr>
        <w:t xml:space="preserve">Załącznik </w:t>
      </w:r>
      <w:r w:rsidR="005A024F" w:rsidRPr="003A5001">
        <w:rPr>
          <w:rFonts w:ascii="Verdana" w:hAnsi="Verdana" w:cstheme="minorHAnsi"/>
          <w:i/>
          <w:sz w:val="20"/>
        </w:rPr>
        <w:t>N</w:t>
      </w:r>
      <w:r w:rsidRPr="003A5001">
        <w:rPr>
          <w:rFonts w:ascii="Verdana" w:hAnsi="Verdana" w:cstheme="minorHAnsi"/>
          <w:i/>
          <w:sz w:val="20"/>
        </w:rPr>
        <w:t xml:space="preserve">r </w:t>
      </w:r>
      <w:r w:rsidR="005A024F" w:rsidRPr="003A5001">
        <w:rPr>
          <w:rFonts w:ascii="Verdana" w:hAnsi="Verdana" w:cstheme="minorHAnsi"/>
          <w:i/>
          <w:sz w:val="20"/>
        </w:rPr>
        <w:t>4</w:t>
      </w:r>
      <w:r w:rsidR="0011085F" w:rsidRPr="003A5001">
        <w:rPr>
          <w:rFonts w:ascii="Verdana" w:hAnsi="Verdana" w:cstheme="minorHAnsi"/>
          <w:i/>
          <w:sz w:val="20"/>
        </w:rPr>
        <w:t xml:space="preserve"> </w:t>
      </w:r>
      <w:r w:rsidRPr="003A5001">
        <w:rPr>
          <w:rFonts w:ascii="Verdana" w:hAnsi="Verdana" w:cstheme="minorHAnsi"/>
          <w:i/>
          <w:sz w:val="20"/>
        </w:rPr>
        <w:t>– Ogólne Warunki SWZ</w:t>
      </w:r>
    </w:p>
    <w:p w14:paraId="0C9FD814" w14:textId="5EA2C375" w:rsidR="005A024F" w:rsidRPr="003A5001" w:rsidRDefault="005A024F" w:rsidP="005A024F">
      <w:pPr>
        <w:tabs>
          <w:tab w:val="left" w:pos="1980"/>
        </w:tabs>
        <w:spacing w:line="240" w:lineRule="auto"/>
        <w:ind w:left="709" w:hanging="283"/>
        <w:rPr>
          <w:rFonts w:ascii="Verdana" w:hAnsi="Verdana" w:cstheme="minorHAnsi"/>
          <w:i/>
          <w:sz w:val="20"/>
        </w:rPr>
      </w:pPr>
      <w:r w:rsidRPr="003A5001">
        <w:rPr>
          <w:rFonts w:ascii="Verdana" w:hAnsi="Verdana" w:cstheme="minorHAnsi"/>
          <w:i/>
          <w:sz w:val="20"/>
        </w:rPr>
        <w:t xml:space="preserve">Załącznik Nr 5 – Formularz cenowy </w:t>
      </w:r>
    </w:p>
    <w:p w14:paraId="3531D12B" w14:textId="1FF34BF0" w:rsidR="005A024F" w:rsidRDefault="00302352" w:rsidP="0077555C">
      <w:pPr>
        <w:tabs>
          <w:tab w:val="left" w:pos="1980"/>
        </w:tabs>
        <w:spacing w:line="240" w:lineRule="auto"/>
        <w:ind w:left="709" w:hanging="283"/>
        <w:rPr>
          <w:rFonts w:ascii="Verdana" w:hAnsi="Verdana" w:cstheme="minorHAnsi"/>
          <w:i/>
          <w:sz w:val="20"/>
        </w:rPr>
      </w:pPr>
      <w:r w:rsidRPr="003A5001">
        <w:rPr>
          <w:rFonts w:ascii="Verdana" w:hAnsi="Verdana" w:cstheme="minorHAnsi"/>
          <w:i/>
          <w:sz w:val="20"/>
        </w:rPr>
        <w:t xml:space="preserve">Załącznik nr 6 – </w:t>
      </w:r>
      <w:r w:rsidR="00794EC6" w:rsidRPr="003A5001">
        <w:rPr>
          <w:rFonts w:ascii="Verdana" w:hAnsi="Verdana" w:cstheme="minorHAnsi"/>
          <w:i/>
          <w:sz w:val="20"/>
        </w:rPr>
        <w:t>Zobowiązanie do zachowania</w:t>
      </w:r>
      <w:r w:rsidRPr="003A5001">
        <w:rPr>
          <w:rFonts w:ascii="Verdana" w:hAnsi="Verdana" w:cstheme="minorHAnsi"/>
          <w:i/>
          <w:sz w:val="20"/>
        </w:rPr>
        <w:t xml:space="preserve"> poufności </w:t>
      </w:r>
      <w:r w:rsidR="00397B59">
        <w:rPr>
          <w:rFonts w:ascii="Verdana" w:hAnsi="Verdana" w:cstheme="minorHAnsi"/>
          <w:i/>
          <w:sz w:val="20"/>
        </w:rPr>
        <w:t>–</w:t>
      </w:r>
      <w:r w:rsidRPr="003A5001">
        <w:rPr>
          <w:rFonts w:ascii="Verdana" w:hAnsi="Verdana" w:cstheme="minorHAnsi"/>
          <w:i/>
          <w:sz w:val="20"/>
        </w:rPr>
        <w:t xml:space="preserve"> </w:t>
      </w:r>
      <w:r w:rsidR="00397B59">
        <w:rPr>
          <w:rFonts w:ascii="Verdana" w:hAnsi="Verdana" w:cstheme="minorHAnsi"/>
          <w:i/>
          <w:sz w:val="20"/>
        </w:rPr>
        <w:t>NIE DOTYCZY</w:t>
      </w:r>
    </w:p>
    <w:p w14:paraId="497EB043" w14:textId="45BDDA66" w:rsidR="000710B1" w:rsidRPr="000710B1" w:rsidRDefault="000710B1" w:rsidP="000710B1">
      <w:pPr>
        <w:tabs>
          <w:tab w:val="left" w:pos="1980"/>
        </w:tabs>
        <w:spacing w:line="240" w:lineRule="auto"/>
        <w:ind w:left="709" w:hanging="283"/>
        <w:rPr>
          <w:rFonts w:ascii="Verdana" w:hAnsi="Verdana" w:cstheme="minorHAnsi"/>
          <w:i/>
          <w:sz w:val="20"/>
        </w:rPr>
      </w:pPr>
      <w:r w:rsidRPr="000710B1">
        <w:rPr>
          <w:rFonts w:ascii="Verdana" w:hAnsi="Verdana" w:cstheme="minorHAnsi"/>
          <w:i/>
          <w:sz w:val="20"/>
        </w:rPr>
        <w:t xml:space="preserve">Załącznik nr </w:t>
      </w:r>
      <w:r w:rsidR="00895A3B">
        <w:rPr>
          <w:rFonts w:ascii="Verdana" w:hAnsi="Verdana" w:cstheme="minorHAnsi"/>
          <w:i/>
          <w:sz w:val="20"/>
        </w:rPr>
        <w:t>7</w:t>
      </w:r>
      <w:r w:rsidR="00895A3B" w:rsidRPr="000710B1">
        <w:rPr>
          <w:rFonts w:ascii="Verdana" w:hAnsi="Verdana" w:cstheme="minorHAnsi"/>
          <w:i/>
          <w:sz w:val="20"/>
        </w:rPr>
        <w:t xml:space="preserve"> </w:t>
      </w:r>
      <w:r w:rsidRPr="000710B1">
        <w:rPr>
          <w:rFonts w:ascii="Verdana" w:hAnsi="Verdana" w:cstheme="minorHAnsi"/>
          <w:i/>
          <w:sz w:val="20"/>
        </w:rPr>
        <w:t xml:space="preserve">– </w:t>
      </w:r>
      <w:r w:rsidR="006852C6">
        <w:rPr>
          <w:rFonts w:ascii="Verdana" w:hAnsi="Verdana" w:cstheme="minorHAnsi"/>
          <w:i/>
          <w:sz w:val="20"/>
        </w:rPr>
        <w:t>Wykaz wykonanych usług</w:t>
      </w:r>
    </w:p>
    <w:p w14:paraId="1A358BF6" w14:textId="08593492" w:rsidR="005A024F" w:rsidRDefault="005A024F" w:rsidP="0077555C">
      <w:pPr>
        <w:tabs>
          <w:tab w:val="left" w:pos="1980"/>
        </w:tabs>
        <w:spacing w:line="240" w:lineRule="auto"/>
        <w:ind w:left="709" w:hanging="283"/>
        <w:rPr>
          <w:rFonts w:ascii="Verdana" w:hAnsi="Verdana" w:cstheme="minorHAnsi"/>
          <w:i/>
          <w:sz w:val="20"/>
        </w:rPr>
      </w:pPr>
    </w:p>
    <w:p w14:paraId="61426AE0" w14:textId="5A037342" w:rsidR="006852C6" w:rsidRDefault="006852C6" w:rsidP="0077555C">
      <w:pPr>
        <w:tabs>
          <w:tab w:val="left" w:pos="1980"/>
        </w:tabs>
        <w:spacing w:line="240" w:lineRule="auto"/>
        <w:ind w:left="709" w:hanging="283"/>
        <w:rPr>
          <w:rFonts w:ascii="Verdana" w:hAnsi="Verdana" w:cstheme="minorHAnsi"/>
          <w:i/>
          <w:sz w:val="20"/>
        </w:rPr>
      </w:pPr>
    </w:p>
    <w:p w14:paraId="51699047" w14:textId="1CDC78BD" w:rsidR="006852C6" w:rsidRDefault="006852C6" w:rsidP="0077555C">
      <w:pPr>
        <w:tabs>
          <w:tab w:val="left" w:pos="1980"/>
        </w:tabs>
        <w:spacing w:line="240" w:lineRule="auto"/>
        <w:ind w:left="709" w:hanging="283"/>
        <w:rPr>
          <w:rFonts w:ascii="Verdana" w:hAnsi="Verdana" w:cstheme="minorHAnsi"/>
          <w:i/>
          <w:sz w:val="20"/>
        </w:rPr>
      </w:pPr>
    </w:p>
    <w:p w14:paraId="5110B98F" w14:textId="046613A9" w:rsidR="006852C6" w:rsidRDefault="006852C6" w:rsidP="0077555C">
      <w:pPr>
        <w:tabs>
          <w:tab w:val="left" w:pos="1980"/>
        </w:tabs>
        <w:spacing w:line="240" w:lineRule="auto"/>
        <w:ind w:left="709" w:hanging="283"/>
        <w:rPr>
          <w:rFonts w:ascii="Verdana" w:hAnsi="Verdana" w:cstheme="minorHAnsi"/>
          <w:i/>
          <w:sz w:val="20"/>
        </w:rPr>
      </w:pPr>
    </w:p>
    <w:p w14:paraId="5B0CF0B7" w14:textId="6A203CA0" w:rsidR="006852C6" w:rsidRDefault="006852C6" w:rsidP="0077555C">
      <w:pPr>
        <w:tabs>
          <w:tab w:val="left" w:pos="1980"/>
        </w:tabs>
        <w:spacing w:line="240" w:lineRule="auto"/>
        <w:ind w:left="709" w:hanging="283"/>
        <w:rPr>
          <w:rFonts w:ascii="Verdana" w:hAnsi="Verdana" w:cstheme="minorHAnsi"/>
          <w:i/>
          <w:sz w:val="20"/>
        </w:rPr>
      </w:pPr>
    </w:p>
    <w:p w14:paraId="71C2BE88" w14:textId="4BB1BE23" w:rsidR="006852C6" w:rsidRDefault="006852C6" w:rsidP="0077555C">
      <w:pPr>
        <w:tabs>
          <w:tab w:val="left" w:pos="1980"/>
        </w:tabs>
        <w:spacing w:line="240" w:lineRule="auto"/>
        <w:ind w:left="709" w:hanging="283"/>
        <w:rPr>
          <w:rFonts w:ascii="Verdana" w:hAnsi="Verdana" w:cstheme="minorHAnsi"/>
          <w:i/>
          <w:sz w:val="20"/>
        </w:rPr>
      </w:pPr>
    </w:p>
    <w:p w14:paraId="7CD81230" w14:textId="57633639" w:rsidR="006852C6" w:rsidRDefault="006852C6" w:rsidP="0077555C">
      <w:pPr>
        <w:tabs>
          <w:tab w:val="left" w:pos="1980"/>
        </w:tabs>
        <w:spacing w:line="240" w:lineRule="auto"/>
        <w:ind w:left="709" w:hanging="283"/>
        <w:rPr>
          <w:rFonts w:ascii="Verdana" w:hAnsi="Verdana" w:cstheme="minorHAnsi"/>
          <w:i/>
          <w:sz w:val="20"/>
        </w:rPr>
      </w:pPr>
    </w:p>
    <w:p w14:paraId="1424132F" w14:textId="3FA28A77" w:rsidR="006852C6" w:rsidRDefault="006852C6" w:rsidP="0077555C">
      <w:pPr>
        <w:tabs>
          <w:tab w:val="left" w:pos="1980"/>
        </w:tabs>
        <w:spacing w:line="240" w:lineRule="auto"/>
        <w:ind w:left="709" w:hanging="283"/>
        <w:rPr>
          <w:rFonts w:ascii="Verdana" w:hAnsi="Verdana" w:cstheme="minorHAnsi"/>
          <w:i/>
          <w:sz w:val="20"/>
        </w:rPr>
      </w:pPr>
    </w:p>
    <w:p w14:paraId="59A6C9E0" w14:textId="54A32CFB" w:rsidR="006852C6" w:rsidRDefault="006852C6" w:rsidP="0077555C">
      <w:pPr>
        <w:tabs>
          <w:tab w:val="left" w:pos="1980"/>
        </w:tabs>
        <w:spacing w:line="240" w:lineRule="auto"/>
        <w:ind w:left="709" w:hanging="283"/>
        <w:rPr>
          <w:rFonts w:ascii="Verdana" w:hAnsi="Verdana" w:cstheme="minorHAnsi"/>
          <w:i/>
          <w:sz w:val="20"/>
        </w:rPr>
      </w:pPr>
    </w:p>
    <w:p w14:paraId="13016D8E" w14:textId="31756EA4" w:rsidR="006852C6" w:rsidRDefault="006852C6" w:rsidP="0077555C">
      <w:pPr>
        <w:tabs>
          <w:tab w:val="left" w:pos="1980"/>
        </w:tabs>
        <w:spacing w:line="240" w:lineRule="auto"/>
        <w:ind w:left="709" w:hanging="283"/>
        <w:rPr>
          <w:rFonts w:ascii="Verdana" w:hAnsi="Verdana" w:cstheme="minorHAnsi"/>
          <w:i/>
          <w:sz w:val="20"/>
        </w:rPr>
      </w:pPr>
    </w:p>
    <w:p w14:paraId="01224EAB" w14:textId="75D63B99" w:rsidR="006852C6" w:rsidRDefault="006852C6" w:rsidP="0077555C">
      <w:pPr>
        <w:tabs>
          <w:tab w:val="left" w:pos="1980"/>
        </w:tabs>
        <w:spacing w:line="240" w:lineRule="auto"/>
        <w:ind w:left="709" w:hanging="283"/>
        <w:rPr>
          <w:rFonts w:ascii="Verdana" w:hAnsi="Verdana" w:cstheme="minorHAnsi"/>
          <w:i/>
          <w:sz w:val="20"/>
        </w:rPr>
      </w:pPr>
    </w:p>
    <w:p w14:paraId="36B95657" w14:textId="4EB55755" w:rsidR="006852C6" w:rsidRDefault="006852C6" w:rsidP="0077555C">
      <w:pPr>
        <w:tabs>
          <w:tab w:val="left" w:pos="1980"/>
        </w:tabs>
        <w:spacing w:line="240" w:lineRule="auto"/>
        <w:ind w:left="709" w:hanging="283"/>
        <w:rPr>
          <w:rFonts w:ascii="Verdana" w:hAnsi="Verdana" w:cstheme="minorHAnsi"/>
          <w:i/>
          <w:sz w:val="20"/>
        </w:rPr>
      </w:pPr>
    </w:p>
    <w:p w14:paraId="1DE43338" w14:textId="28E22A87" w:rsidR="006852C6" w:rsidRDefault="006852C6" w:rsidP="0077555C">
      <w:pPr>
        <w:tabs>
          <w:tab w:val="left" w:pos="1980"/>
        </w:tabs>
        <w:spacing w:line="240" w:lineRule="auto"/>
        <w:ind w:left="709" w:hanging="283"/>
        <w:rPr>
          <w:rFonts w:ascii="Verdana" w:hAnsi="Verdana" w:cstheme="minorHAnsi"/>
          <w:i/>
          <w:sz w:val="20"/>
        </w:rPr>
      </w:pPr>
    </w:p>
    <w:p w14:paraId="07863685" w14:textId="3263F420" w:rsidR="006852C6" w:rsidRDefault="006852C6" w:rsidP="0077555C">
      <w:pPr>
        <w:tabs>
          <w:tab w:val="left" w:pos="1980"/>
        </w:tabs>
        <w:spacing w:line="240" w:lineRule="auto"/>
        <w:ind w:left="709" w:hanging="283"/>
        <w:rPr>
          <w:rFonts w:ascii="Verdana" w:hAnsi="Verdana" w:cstheme="minorHAnsi"/>
          <w:i/>
          <w:sz w:val="20"/>
        </w:rPr>
      </w:pPr>
    </w:p>
    <w:p w14:paraId="3F994711" w14:textId="4E5C9A3B" w:rsidR="006852C6" w:rsidRDefault="006852C6" w:rsidP="0077555C">
      <w:pPr>
        <w:tabs>
          <w:tab w:val="left" w:pos="1980"/>
        </w:tabs>
        <w:spacing w:line="240" w:lineRule="auto"/>
        <w:ind w:left="709" w:hanging="283"/>
        <w:rPr>
          <w:rFonts w:ascii="Verdana" w:hAnsi="Verdana" w:cstheme="minorHAnsi"/>
          <w:i/>
          <w:sz w:val="20"/>
        </w:rPr>
      </w:pPr>
    </w:p>
    <w:p w14:paraId="51959B68" w14:textId="4A8499C7" w:rsidR="006852C6" w:rsidRDefault="006852C6" w:rsidP="0077555C">
      <w:pPr>
        <w:tabs>
          <w:tab w:val="left" w:pos="1980"/>
        </w:tabs>
        <w:spacing w:line="240" w:lineRule="auto"/>
        <w:ind w:left="709" w:hanging="283"/>
        <w:rPr>
          <w:rFonts w:ascii="Verdana" w:hAnsi="Verdana" w:cstheme="minorHAnsi"/>
          <w:i/>
          <w:sz w:val="20"/>
        </w:rPr>
      </w:pPr>
    </w:p>
    <w:p w14:paraId="5C0C3105" w14:textId="0EFA4111" w:rsidR="006852C6" w:rsidRDefault="006852C6" w:rsidP="0077555C">
      <w:pPr>
        <w:tabs>
          <w:tab w:val="left" w:pos="1980"/>
        </w:tabs>
        <w:spacing w:line="240" w:lineRule="auto"/>
        <w:ind w:left="709" w:hanging="283"/>
        <w:rPr>
          <w:rFonts w:ascii="Verdana" w:hAnsi="Verdana" w:cstheme="minorHAnsi"/>
          <w:i/>
          <w:sz w:val="20"/>
        </w:rPr>
      </w:pPr>
    </w:p>
    <w:p w14:paraId="319ED28A" w14:textId="792E79E2" w:rsidR="006852C6" w:rsidRDefault="006852C6" w:rsidP="0077555C">
      <w:pPr>
        <w:tabs>
          <w:tab w:val="left" w:pos="1980"/>
        </w:tabs>
        <w:spacing w:line="240" w:lineRule="auto"/>
        <w:ind w:left="709" w:hanging="283"/>
        <w:rPr>
          <w:rFonts w:ascii="Verdana" w:hAnsi="Verdana" w:cstheme="minorHAnsi"/>
          <w:i/>
          <w:sz w:val="20"/>
        </w:rPr>
      </w:pPr>
    </w:p>
    <w:p w14:paraId="0706DAA7" w14:textId="6AEAAFB6" w:rsidR="006852C6" w:rsidRDefault="006852C6" w:rsidP="0077555C">
      <w:pPr>
        <w:tabs>
          <w:tab w:val="left" w:pos="1980"/>
        </w:tabs>
        <w:spacing w:line="240" w:lineRule="auto"/>
        <w:ind w:left="709" w:hanging="283"/>
        <w:rPr>
          <w:rFonts w:ascii="Verdana" w:hAnsi="Verdana" w:cstheme="minorHAnsi"/>
          <w:i/>
          <w:sz w:val="20"/>
        </w:rPr>
      </w:pPr>
    </w:p>
    <w:p w14:paraId="4863C1B8" w14:textId="02BEE141" w:rsidR="006852C6" w:rsidRDefault="006852C6" w:rsidP="0077555C">
      <w:pPr>
        <w:tabs>
          <w:tab w:val="left" w:pos="1980"/>
        </w:tabs>
        <w:spacing w:line="240" w:lineRule="auto"/>
        <w:ind w:left="709" w:hanging="283"/>
        <w:rPr>
          <w:rFonts w:ascii="Verdana" w:hAnsi="Verdana" w:cstheme="minorHAnsi"/>
          <w:i/>
          <w:sz w:val="20"/>
        </w:rPr>
      </w:pPr>
    </w:p>
    <w:p w14:paraId="6FD42EC3" w14:textId="41EC2FDF" w:rsidR="006852C6" w:rsidRDefault="006852C6" w:rsidP="0077555C">
      <w:pPr>
        <w:tabs>
          <w:tab w:val="left" w:pos="1980"/>
        </w:tabs>
        <w:spacing w:line="240" w:lineRule="auto"/>
        <w:ind w:left="709" w:hanging="283"/>
        <w:rPr>
          <w:rFonts w:ascii="Verdana" w:hAnsi="Verdana" w:cstheme="minorHAnsi"/>
          <w:i/>
          <w:sz w:val="20"/>
        </w:rPr>
      </w:pPr>
    </w:p>
    <w:p w14:paraId="1CF549EB" w14:textId="6E58EDF0" w:rsidR="006852C6" w:rsidRDefault="006852C6" w:rsidP="0077555C">
      <w:pPr>
        <w:tabs>
          <w:tab w:val="left" w:pos="1980"/>
        </w:tabs>
        <w:spacing w:line="240" w:lineRule="auto"/>
        <w:ind w:left="709" w:hanging="283"/>
        <w:rPr>
          <w:rFonts w:ascii="Verdana" w:hAnsi="Verdana" w:cstheme="minorHAnsi"/>
          <w:i/>
          <w:sz w:val="20"/>
        </w:rPr>
      </w:pPr>
    </w:p>
    <w:p w14:paraId="64ACF6D6" w14:textId="2F6C9FFD" w:rsidR="006852C6" w:rsidRDefault="006852C6" w:rsidP="0077555C">
      <w:pPr>
        <w:tabs>
          <w:tab w:val="left" w:pos="1980"/>
        </w:tabs>
        <w:spacing w:line="240" w:lineRule="auto"/>
        <w:ind w:left="709" w:hanging="283"/>
        <w:rPr>
          <w:rFonts w:ascii="Verdana" w:hAnsi="Verdana" w:cstheme="minorHAnsi"/>
          <w:i/>
          <w:sz w:val="20"/>
        </w:rPr>
      </w:pPr>
    </w:p>
    <w:p w14:paraId="75427A3C" w14:textId="62AB7FE5" w:rsidR="006852C6" w:rsidRDefault="006852C6" w:rsidP="0077555C">
      <w:pPr>
        <w:tabs>
          <w:tab w:val="left" w:pos="1980"/>
        </w:tabs>
        <w:spacing w:line="240" w:lineRule="auto"/>
        <w:ind w:left="709" w:hanging="283"/>
        <w:rPr>
          <w:rFonts w:ascii="Verdana" w:hAnsi="Verdana" w:cstheme="minorHAnsi"/>
          <w:i/>
          <w:sz w:val="20"/>
        </w:rPr>
      </w:pPr>
    </w:p>
    <w:p w14:paraId="68565393" w14:textId="60A118D6" w:rsidR="006852C6" w:rsidRDefault="006852C6" w:rsidP="0077555C">
      <w:pPr>
        <w:tabs>
          <w:tab w:val="left" w:pos="1980"/>
        </w:tabs>
        <w:spacing w:line="240" w:lineRule="auto"/>
        <w:ind w:left="709" w:hanging="283"/>
        <w:rPr>
          <w:rFonts w:ascii="Verdana" w:hAnsi="Verdana" w:cstheme="minorHAnsi"/>
          <w:i/>
          <w:sz w:val="20"/>
        </w:rPr>
      </w:pPr>
    </w:p>
    <w:p w14:paraId="1F42A875" w14:textId="11B24D7F" w:rsidR="006852C6" w:rsidRDefault="006852C6" w:rsidP="0077555C">
      <w:pPr>
        <w:tabs>
          <w:tab w:val="left" w:pos="1980"/>
        </w:tabs>
        <w:spacing w:line="240" w:lineRule="auto"/>
        <w:ind w:left="709" w:hanging="283"/>
        <w:rPr>
          <w:rFonts w:ascii="Verdana" w:hAnsi="Verdana" w:cstheme="minorHAnsi"/>
          <w:i/>
          <w:sz w:val="20"/>
        </w:rPr>
      </w:pPr>
    </w:p>
    <w:p w14:paraId="0053AA34" w14:textId="1B2D88B8" w:rsidR="006852C6" w:rsidRDefault="006852C6" w:rsidP="0077555C">
      <w:pPr>
        <w:tabs>
          <w:tab w:val="left" w:pos="1980"/>
        </w:tabs>
        <w:spacing w:line="240" w:lineRule="auto"/>
        <w:ind w:left="709" w:hanging="283"/>
        <w:rPr>
          <w:rFonts w:ascii="Verdana" w:hAnsi="Verdana" w:cstheme="minorHAnsi"/>
          <w:i/>
          <w:sz w:val="20"/>
        </w:rPr>
      </w:pPr>
    </w:p>
    <w:p w14:paraId="3CE2B1EB" w14:textId="12DA0D32" w:rsidR="006852C6" w:rsidRDefault="006852C6" w:rsidP="0077555C">
      <w:pPr>
        <w:tabs>
          <w:tab w:val="left" w:pos="1980"/>
        </w:tabs>
        <w:spacing w:line="240" w:lineRule="auto"/>
        <w:ind w:left="709" w:hanging="283"/>
        <w:rPr>
          <w:rFonts w:ascii="Verdana" w:hAnsi="Verdana" w:cstheme="minorHAnsi"/>
          <w:i/>
          <w:sz w:val="20"/>
        </w:rPr>
      </w:pPr>
    </w:p>
    <w:p w14:paraId="5238FE45" w14:textId="0DAC514A" w:rsidR="006852C6" w:rsidRDefault="006852C6" w:rsidP="0077555C">
      <w:pPr>
        <w:tabs>
          <w:tab w:val="left" w:pos="1980"/>
        </w:tabs>
        <w:spacing w:line="240" w:lineRule="auto"/>
        <w:ind w:left="709" w:hanging="283"/>
        <w:rPr>
          <w:rFonts w:ascii="Verdana" w:hAnsi="Verdana" w:cstheme="minorHAnsi"/>
          <w:i/>
          <w:sz w:val="20"/>
        </w:rPr>
      </w:pPr>
    </w:p>
    <w:p w14:paraId="26B747FF" w14:textId="6E14629B" w:rsidR="006852C6" w:rsidRDefault="006852C6" w:rsidP="0077555C">
      <w:pPr>
        <w:tabs>
          <w:tab w:val="left" w:pos="1980"/>
        </w:tabs>
        <w:spacing w:line="240" w:lineRule="auto"/>
        <w:ind w:left="709" w:hanging="283"/>
        <w:rPr>
          <w:rFonts w:ascii="Verdana" w:hAnsi="Verdana" w:cstheme="minorHAnsi"/>
          <w:i/>
          <w:sz w:val="20"/>
        </w:rPr>
      </w:pPr>
    </w:p>
    <w:p w14:paraId="1F17CED2" w14:textId="186BFF70" w:rsidR="006852C6" w:rsidRDefault="006852C6" w:rsidP="0077555C">
      <w:pPr>
        <w:tabs>
          <w:tab w:val="left" w:pos="1980"/>
        </w:tabs>
        <w:spacing w:line="240" w:lineRule="auto"/>
        <w:ind w:left="709" w:hanging="283"/>
        <w:rPr>
          <w:rFonts w:ascii="Verdana" w:hAnsi="Verdana" w:cstheme="minorHAnsi"/>
          <w:i/>
          <w:sz w:val="20"/>
        </w:rPr>
      </w:pPr>
    </w:p>
    <w:p w14:paraId="02331A12" w14:textId="7554626E" w:rsidR="006852C6" w:rsidRDefault="006852C6" w:rsidP="0077555C">
      <w:pPr>
        <w:tabs>
          <w:tab w:val="left" w:pos="1980"/>
        </w:tabs>
        <w:spacing w:line="240" w:lineRule="auto"/>
        <w:ind w:left="709" w:hanging="283"/>
        <w:rPr>
          <w:rFonts w:ascii="Verdana" w:hAnsi="Verdana" w:cstheme="minorHAnsi"/>
          <w:i/>
          <w:sz w:val="20"/>
        </w:rPr>
      </w:pPr>
    </w:p>
    <w:p w14:paraId="41510155" w14:textId="702A5678" w:rsidR="006852C6" w:rsidRDefault="006852C6" w:rsidP="0077555C">
      <w:pPr>
        <w:tabs>
          <w:tab w:val="left" w:pos="1980"/>
        </w:tabs>
        <w:spacing w:line="240" w:lineRule="auto"/>
        <w:ind w:left="709" w:hanging="283"/>
        <w:rPr>
          <w:rFonts w:ascii="Verdana" w:hAnsi="Verdana" w:cstheme="minorHAnsi"/>
          <w:i/>
          <w:sz w:val="20"/>
        </w:rPr>
      </w:pPr>
    </w:p>
    <w:p w14:paraId="23441C6D" w14:textId="21FFC6C5" w:rsidR="006852C6" w:rsidRDefault="006852C6" w:rsidP="0077555C">
      <w:pPr>
        <w:tabs>
          <w:tab w:val="left" w:pos="1980"/>
        </w:tabs>
        <w:spacing w:line="240" w:lineRule="auto"/>
        <w:ind w:left="709" w:hanging="283"/>
        <w:rPr>
          <w:rFonts w:ascii="Verdana" w:hAnsi="Verdana" w:cstheme="minorHAnsi"/>
          <w:i/>
          <w:sz w:val="20"/>
        </w:rPr>
      </w:pPr>
    </w:p>
    <w:p w14:paraId="6C7943AA" w14:textId="5A8B5D5C" w:rsidR="006852C6" w:rsidRDefault="006852C6" w:rsidP="0077555C">
      <w:pPr>
        <w:tabs>
          <w:tab w:val="left" w:pos="1980"/>
        </w:tabs>
        <w:spacing w:line="240" w:lineRule="auto"/>
        <w:ind w:left="709" w:hanging="283"/>
        <w:rPr>
          <w:rFonts w:ascii="Verdana" w:hAnsi="Verdana" w:cstheme="minorHAnsi"/>
          <w:i/>
          <w:sz w:val="20"/>
        </w:rPr>
      </w:pPr>
    </w:p>
    <w:p w14:paraId="2F898969" w14:textId="45CF57F3" w:rsidR="006852C6" w:rsidRDefault="006852C6" w:rsidP="0077555C">
      <w:pPr>
        <w:tabs>
          <w:tab w:val="left" w:pos="1980"/>
        </w:tabs>
        <w:spacing w:line="240" w:lineRule="auto"/>
        <w:ind w:left="709" w:hanging="283"/>
        <w:rPr>
          <w:rFonts w:ascii="Verdana" w:hAnsi="Verdana" w:cstheme="minorHAnsi"/>
          <w:i/>
          <w:sz w:val="20"/>
        </w:rPr>
      </w:pPr>
    </w:p>
    <w:p w14:paraId="3E6DE0C4" w14:textId="41E6EC5C" w:rsidR="006852C6" w:rsidRDefault="006852C6" w:rsidP="0077555C">
      <w:pPr>
        <w:tabs>
          <w:tab w:val="left" w:pos="1980"/>
        </w:tabs>
        <w:spacing w:line="240" w:lineRule="auto"/>
        <w:ind w:left="709" w:hanging="283"/>
        <w:rPr>
          <w:rFonts w:ascii="Verdana" w:hAnsi="Verdana" w:cstheme="minorHAnsi"/>
          <w:i/>
          <w:sz w:val="20"/>
        </w:rPr>
      </w:pPr>
    </w:p>
    <w:p w14:paraId="53066148" w14:textId="41E6EC5C" w:rsidR="006852C6" w:rsidRDefault="006852C6" w:rsidP="0077555C">
      <w:pPr>
        <w:tabs>
          <w:tab w:val="left" w:pos="1980"/>
        </w:tabs>
        <w:spacing w:line="240" w:lineRule="auto"/>
        <w:ind w:left="709" w:hanging="283"/>
        <w:rPr>
          <w:rFonts w:ascii="Verdana" w:hAnsi="Verdana" w:cstheme="minorHAnsi"/>
          <w:i/>
          <w:sz w:val="20"/>
        </w:rPr>
      </w:pPr>
    </w:p>
    <w:p w14:paraId="0EDBAC8C" w14:textId="77777777" w:rsidR="001D6B01" w:rsidRDefault="001D6B01">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2A97712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44DC81A6" w14:textId="75BB567D" w:rsidR="006D61FF" w:rsidRDefault="006D61FF" w:rsidP="006852C6">
      <w:pPr>
        <w:keepNext/>
        <w:shd w:val="clear" w:color="auto" w:fill="C6D9F1" w:themeFill="text2" w:themeFillTint="33"/>
        <w:tabs>
          <w:tab w:val="left" w:pos="-284"/>
        </w:tabs>
        <w:spacing w:before="240" w:line="240" w:lineRule="auto"/>
        <w:outlineLvl w:val="0"/>
        <w:rPr>
          <w:rFonts w:ascii="Verdana" w:hAnsi="Verdana" w:cstheme="minorHAnsi"/>
          <w:b/>
          <w:caps/>
          <w:kern w:val="28"/>
          <w:sz w:val="20"/>
        </w:rPr>
      </w:pPr>
      <w:r w:rsidRPr="006D61FF">
        <w:rPr>
          <w:rFonts w:ascii="Verdana" w:hAnsi="Verdana" w:cstheme="minorHAnsi"/>
          <w:b/>
          <w:caps/>
          <w:kern w:val="28"/>
          <w:sz w:val="20"/>
        </w:rPr>
        <w:lastRenderedPageBreak/>
        <w:t>ZAŁĄCZNIK NR 2 DO SWZ – OGÓLNE WARUNKI ZAMÓWIENIA – ODRĘBNY DOKUMENT</w:t>
      </w:r>
    </w:p>
    <w:p w14:paraId="3FD6F812" w14:textId="77777777" w:rsidR="006D61FF" w:rsidRDefault="006D61FF" w:rsidP="006D61FF">
      <w:pPr>
        <w:tabs>
          <w:tab w:val="left" w:pos="1980"/>
        </w:tabs>
        <w:spacing w:line="240" w:lineRule="auto"/>
        <w:ind w:left="709" w:hanging="283"/>
        <w:rPr>
          <w:rFonts w:ascii="Verdana" w:hAnsi="Verdana" w:cstheme="minorHAnsi"/>
          <w:b/>
          <w:caps/>
          <w:kern w:val="28"/>
          <w:sz w:val="20"/>
        </w:rPr>
      </w:pPr>
    </w:p>
    <w:p w14:paraId="1273A2F6" w14:textId="558B7F85" w:rsidR="006D61FF" w:rsidRDefault="006D61FF" w:rsidP="006D61FF">
      <w:pPr>
        <w:keepNext/>
        <w:shd w:val="clear" w:color="auto" w:fill="C6D9F1" w:themeFill="text2" w:themeFillTint="33"/>
        <w:tabs>
          <w:tab w:val="left" w:pos="-284"/>
        </w:tabs>
        <w:spacing w:before="240" w:line="240" w:lineRule="auto"/>
        <w:outlineLvl w:val="0"/>
        <w:rPr>
          <w:rFonts w:ascii="Verdana" w:hAnsi="Verdana" w:cstheme="minorHAnsi"/>
          <w:b/>
          <w:caps/>
          <w:kern w:val="28"/>
          <w:sz w:val="20"/>
        </w:rPr>
      </w:pPr>
      <w:r w:rsidRPr="006D61FF">
        <w:rPr>
          <w:rFonts w:ascii="Verdana" w:hAnsi="Verdana" w:cstheme="minorHAnsi"/>
          <w:b/>
          <w:caps/>
          <w:kern w:val="28"/>
          <w:sz w:val="20"/>
        </w:rPr>
        <w:t>ZAŁĄCZNIK NR 2</w:t>
      </w:r>
      <w:r>
        <w:rPr>
          <w:rFonts w:ascii="Verdana" w:hAnsi="Verdana" w:cstheme="minorHAnsi"/>
          <w:b/>
          <w:caps/>
          <w:kern w:val="28"/>
          <w:sz w:val="20"/>
        </w:rPr>
        <w:t>a</w:t>
      </w:r>
      <w:r w:rsidRPr="006D61FF">
        <w:rPr>
          <w:rFonts w:ascii="Verdana" w:hAnsi="Verdana" w:cstheme="minorHAnsi"/>
          <w:b/>
          <w:caps/>
          <w:kern w:val="28"/>
          <w:sz w:val="20"/>
        </w:rPr>
        <w:t xml:space="preserve"> DO SWZ – </w:t>
      </w:r>
      <w:r>
        <w:rPr>
          <w:rFonts w:ascii="Verdana" w:hAnsi="Verdana" w:cstheme="minorHAnsi"/>
          <w:b/>
          <w:caps/>
          <w:kern w:val="28"/>
          <w:sz w:val="20"/>
        </w:rPr>
        <w:t>Zamówienie do OWZ</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tbl>
      <w:tblPr>
        <w:tblStyle w:val="Tabela-Siatka6"/>
        <w:tblW w:w="10352" w:type="dxa"/>
        <w:tblInd w:w="-289" w:type="dxa"/>
        <w:tblLook w:val="04A0" w:firstRow="1" w:lastRow="0" w:firstColumn="1" w:lastColumn="0" w:noHBand="0" w:noVBand="1"/>
      </w:tblPr>
      <w:tblGrid>
        <w:gridCol w:w="486"/>
        <w:gridCol w:w="2316"/>
        <w:gridCol w:w="362"/>
        <w:gridCol w:w="1971"/>
        <w:gridCol w:w="283"/>
        <w:gridCol w:w="579"/>
        <w:gridCol w:w="1814"/>
        <w:gridCol w:w="1551"/>
        <w:gridCol w:w="990"/>
      </w:tblGrid>
      <w:tr w:rsidR="006D61FF" w:rsidRPr="00CF5364" w14:paraId="56BB917E" w14:textId="77777777" w:rsidTr="00606722">
        <w:tc>
          <w:tcPr>
            <w:tcW w:w="10352" w:type="dxa"/>
            <w:gridSpan w:val="9"/>
            <w:tcBorders>
              <w:bottom w:val="single" w:sz="4" w:space="0" w:color="auto"/>
            </w:tcBorders>
            <w:shd w:val="clear" w:color="auto" w:fill="BFBFBF"/>
          </w:tcPr>
          <w:p w14:paraId="3ABF44B4" w14:textId="77777777" w:rsidR="006D61FF" w:rsidRPr="00CF5364" w:rsidRDefault="006D61FF" w:rsidP="00606722">
            <w:pPr>
              <w:spacing w:line="240" w:lineRule="auto"/>
              <w:jc w:val="center"/>
              <w:rPr>
                <w:rFonts w:cs="Calibri"/>
                <w:b/>
                <w:szCs w:val="22"/>
              </w:rPr>
            </w:pPr>
            <w:bookmarkStart w:id="122" w:name="_Toc531077252"/>
            <w:bookmarkStart w:id="123" w:name="_Toc115966682"/>
            <w:bookmarkEnd w:id="45"/>
            <w:r w:rsidRPr="00CF5364">
              <w:rPr>
                <w:rFonts w:cs="Calibri"/>
                <w:b/>
                <w:szCs w:val="22"/>
              </w:rPr>
              <w:t>Zamawiający</w:t>
            </w:r>
          </w:p>
        </w:tc>
      </w:tr>
      <w:tr w:rsidR="006D61FF" w:rsidRPr="00CF5364" w14:paraId="2284C365" w14:textId="77777777" w:rsidTr="00606722">
        <w:tc>
          <w:tcPr>
            <w:tcW w:w="5104" w:type="dxa"/>
            <w:gridSpan w:val="4"/>
            <w:tcBorders>
              <w:right w:val="nil"/>
            </w:tcBorders>
          </w:tcPr>
          <w:p w14:paraId="74C98263" w14:textId="77777777" w:rsidR="006D61FF" w:rsidRPr="00082BB3" w:rsidRDefault="006D61FF" w:rsidP="00606722">
            <w:pPr>
              <w:autoSpaceDE w:val="0"/>
              <w:autoSpaceDN w:val="0"/>
              <w:adjustRightInd w:val="0"/>
              <w:spacing w:line="240" w:lineRule="auto"/>
              <w:jc w:val="left"/>
              <w:rPr>
                <w:rFonts w:cs="Calibri"/>
                <w:szCs w:val="22"/>
              </w:rPr>
            </w:pPr>
            <w:r w:rsidRPr="00082BB3">
              <w:rPr>
                <w:rFonts w:cs="Calibri"/>
                <w:szCs w:val="22"/>
              </w:rPr>
              <w:t xml:space="preserve">PGE Energia Ciepła S.A. </w:t>
            </w:r>
          </w:p>
          <w:p w14:paraId="719BF437" w14:textId="77777777" w:rsidR="006D61FF" w:rsidRPr="00082BB3" w:rsidRDefault="006D61FF" w:rsidP="00606722">
            <w:pPr>
              <w:spacing w:line="240" w:lineRule="auto"/>
              <w:jc w:val="left"/>
              <w:rPr>
                <w:rFonts w:cs="Calibri"/>
                <w:szCs w:val="22"/>
              </w:rPr>
            </w:pPr>
            <w:r w:rsidRPr="00082BB3">
              <w:rPr>
                <w:rFonts w:cs="Calibri"/>
                <w:szCs w:val="22"/>
              </w:rPr>
              <w:t>Oddział Elektrociepłownia w Bydgoszcz</w:t>
            </w:r>
          </w:p>
          <w:p w14:paraId="06F4E3AF" w14:textId="77777777" w:rsidR="006D61FF" w:rsidRPr="00082BB3" w:rsidRDefault="006D61FF" w:rsidP="00606722">
            <w:pPr>
              <w:spacing w:line="240" w:lineRule="auto"/>
              <w:jc w:val="left"/>
              <w:rPr>
                <w:rFonts w:cs="Calibri"/>
                <w:szCs w:val="22"/>
              </w:rPr>
            </w:pPr>
            <w:r w:rsidRPr="00082BB3">
              <w:rPr>
                <w:rFonts w:cs="Calibri"/>
                <w:szCs w:val="22"/>
              </w:rPr>
              <w:t>ul. Energetyczna 1, 85-950 Bydgoszcz</w:t>
            </w:r>
          </w:p>
          <w:p w14:paraId="7BCF743B" w14:textId="77777777" w:rsidR="006D61FF" w:rsidRPr="00082BB3" w:rsidRDefault="006D61FF" w:rsidP="00606722">
            <w:pPr>
              <w:spacing w:line="240" w:lineRule="auto"/>
              <w:jc w:val="left"/>
              <w:rPr>
                <w:rFonts w:cs="Calibri"/>
                <w:szCs w:val="22"/>
              </w:rPr>
            </w:pPr>
          </w:p>
        </w:tc>
        <w:tc>
          <w:tcPr>
            <w:tcW w:w="5248" w:type="dxa"/>
            <w:gridSpan w:val="5"/>
            <w:tcBorders>
              <w:left w:val="nil"/>
            </w:tcBorders>
          </w:tcPr>
          <w:p w14:paraId="60AAFC75" w14:textId="77777777" w:rsidR="006D61FF" w:rsidRPr="008B2C07" w:rsidRDefault="006D61FF" w:rsidP="00606722">
            <w:pPr>
              <w:autoSpaceDE w:val="0"/>
              <w:autoSpaceDN w:val="0"/>
              <w:adjustRightInd w:val="0"/>
              <w:spacing w:line="240" w:lineRule="auto"/>
              <w:ind w:left="1305"/>
              <w:jc w:val="left"/>
              <w:rPr>
                <w:rFonts w:cs="Calibri"/>
                <w:szCs w:val="22"/>
              </w:rPr>
            </w:pPr>
            <w:r w:rsidRPr="008B2C07">
              <w:rPr>
                <w:rFonts w:cs="Calibri"/>
                <w:szCs w:val="22"/>
              </w:rPr>
              <w:t>NIP:PL</w:t>
            </w:r>
            <w:r>
              <w:rPr>
                <w:rFonts w:cs="Calibri"/>
                <w:szCs w:val="22"/>
              </w:rPr>
              <w:t xml:space="preserve"> </w:t>
            </w:r>
            <w:r w:rsidRPr="008B2C07">
              <w:rPr>
                <w:rFonts w:cs="Calibri"/>
                <w:szCs w:val="22"/>
              </w:rPr>
              <w:t>6420000642</w:t>
            </w:r>
          </w:p>
          <w:p w14:paraId="1AA40C9E" w14:textId="77777777" w:rsidR="006D61FF" w:rsidRPr="00CF5364" w:rsidRDefault="006D61FF" w:rsidP="00606722">
            <w:pPr>
              <w:autoSpaceDE w:val="0"/>
              <w:autoSpaceDN w:val="0"/>
              <w:adjustRightInd w:val="0"/>
              <w:spacing w:line="240" w:lineRule="auto"/>
              <w:ind w:left="1305"/>
              <w:jc w:val="left"/>
              <w:rPr>
                <w:rFonts w:cs="Calibri"/>
                <w:szCs w:val="22"/>
              </w:rPr>
            </w:pPr>
          </w:p>
        </w:tc>
      </w:tr>
      <w:tr w:rsidR="006D61FF" w:rsidRPr="00CF5364" w14:paraId="348C353D" w14:textId="77777777" w:rsidTr="00606722">
        <w:tc>
          <w:tcPr>
            <w:tcW w:w="10352" w:type="dxa"/>
            <w:gridSpan w:val="9"/>
            <w:shd w:val="clear" w:color="auto" w:fill="BFBFBF"/>
          </w:tcPr>
          <w:p w14:paraId="5A48C3CB" w14:textId="77777777" w:rsidR="006D61FF" w:rsidRPr="00082BB3" w:rsidRDefault="006D61FF" w:rsidP="00606722">
            <w:pPr>
              <w:spacing w:line="240" w:lineRule="auto"/>
              <w:jc w:val="center"/>
              <w:rPr>
                <w:rFonts w:cs="Calibri"/>
                <w:b/>
                <w:szCs w:val="22"/>
              </w:rPr>
            </w:pPr>
            <w:r w:rsidRPr="00082BB3">
              <w:rPr>
                <w:rFonts w:cs="Calibri"/>
                <w:b/>
                <w:szCs w:val="22"/>
              </w:rPr>
              <w:t>Adres dostawy/Miejsce wykonania</w:t>
            </w:r>
          </w:p>
        </w:tc>
      </w:tr>
      <w:tr w:rsidR="006D61FF" w:rsidRPr="00CF5364" w14:paraId="58ACDE8D" w14:textId="77777777" w:rsidTr="00606722">
        <w:tc>
          <w:tcPr>
            <w:tcW w:w="10352" w:type="dxa"/>
            <w:gridSpan w:val="9"/>
          </w:tcPr>
          <w:p w14:paraId="01E32D9F" w14:textId="77777777" w:rsidR="006D61FF" w:rsidRPr="00082BB3" w:rsidRDefault="006D61FF" w:rsidP="00606722">
            <w:pPr>
              <w:spacing w:line="240" w:lineRule="auto"/>
              <w:jc w:val="left"/>
              <w:rPr>
                <w:rFonts w:cs="Calibri"/>
                <w:szCs w:val="22"/>
              </w:rPr>
            </w:pPr>
            <w:r w:rsidRPr="00082BB3">
              <w:rPr>
                <w:rFonts w:cs="Calibri"/>
                <w:szCs w:val="22"/>
              </w:rPr>
              <w:t>PGE Energia Ciepła S.A. Oddział Elektrociepłownia w Bydgoszczy</w:t>
            </w:r>
          </w:p>
          <w:p w14:paraId="0359D2AE" w14:textId="77777777" w:rsidR="006D61FF" w:rsidRPr="00082BB3" w:rsidRDefault="006D61FF" w:rsidP="00606722">
            <w:pPr>
              <w:spacing w:line="240" w:lineRule="auto"/>
              <w:jc w:val="left"/>
              <w:rPr>
                <w:rFonts w:cs="Calibri"/>
                <w:szCs w:val="22"/>
              </w:rPr>
            </w:pPr>
            <w:r w:rsidRPr="00082BB3">
              <w:rPr>
                <w:rFonts w:cs="Calibri"/>
                <w:szCs w:val="22"/>
              </w:rPr>
              <w:t>ul. Energetyczna 1, 85-950 Bydgoszcz</w:t>
            </w:r>
          </w:p>
          <w:p w14:paraId="27F40D3E" w14:textId="77777777" w:rsidR="006D61FF" w:rsidRPr="00082BB3" w:rsidRDefault="006D61FF" w:rsidP="00606722">
            <w:pPr>
              <w:spacing w:line="240" w:lineRule="auto"/>
              <w:jc w:val="left"/>
              <w:rPr>
                <w:rFonts w:cs="Calibri"/>
                <w:szCs w:val="22"/>
              </w:rPr>
            </w:pPr>
          </w:p>
        </w:tc>
      </w:tr>
      <w:tr w:rsidR="006D61FF" w:rsidRPr="00CF5364" w14:paraId="64FD30ED" w14:textId="77777777" w:rsidTr="00606722">
        <w:tc>
          <w:tcPr>
            <w:tcW w:w="10352" w:type="dxa"/>
            <w:gridSpan w:val="9"/>
            <w:shd w:val="clear" w:color="auto" w:fill="BFBFBF"/>
          </w:tcPr>
          <w:p w14:paraId="7AE2AC69" w14:textId="77777777" w:rsidR="006D61FF" w:rsidRPr="00CF5364" w:rsidRDefault="006D61FF" w:rsidP="00606722">
            <w:pPr>
              <w:spacing w:line="240" w:lineRule="auto"/>
              <w:jc w:val="center"/>
              <w:rPr>
                <w:rFonts w:cs="Calibri"/>
                <w:b/>
                <w:szCs w:val="22"/>
              </w:rPr>
            </w:pPr>
            <w:r w:rsidRPr="00CF5364">
              <w:rPr>
                <w:rFonts w:cs="Calibri"/>
                <w:b/>
                <w:szCs w:val="22"/>
              </w:rPr>
              <w:t>Dostawca/Wykonawca</w:t>
            </w:r>
          </w:p>
        </w:tc>
      </w:tr>
      <w:tr w:rsidR="006D61FF" w:rsidRPr="00CF5364" w14:paraId="7C16ED44" w14:textId="77777777" w:rsidTr="00606722">
        <w:tc>
          <w:tcPr>
            <w:tcW w:w="5104" w:type="dxa"/>
            <w:gridSpan w:val="4"/>
          </w:tcPr>
          <w:p w14:paraId="604AECCE" w14:textId="77777777" w:rsidR="006D61FF" w:rsidRPr="00CF5364" w:rsidRDefault="006D61FF" w:rsidP="00606722">
            <w:pPr>
              <w:autoSpaceDE w:val="0"/>
              <w:autoSpaceDN w:val="0"/>
              <w:adjustRightInd w:val="0"/>
              <w:spacing w:line="240" w:lineRule="auto"/>
              <w:jc w:val="left"/>
              <w:rPr>
                <w:rFonts w:cs="Calibri"/>
                <w:szCs w:val="22"/>
              </w:rPr>
            </w:pPr>
            <w:r w:rsidRPr="00CF5364">
              <w:rPr>
                <w:rFonts w:cs="Calibri"/>
                <w:szCs w:val="22"/>
              </w:rPr>
              <w:t>Nazwa Wykonawcy</w:t>
            </w:r>
          </w:p>
          <w:p w14:paraId="356B8C94" w14:textId="77777777" w:rsidR="006D61FF" w:rsidRPr="00CF5364" w:rsidRDefault="006D61FF" w:rsidP="00606722">
            <w:pPr>
              <w:tabs>
                <w:tab w:val="left" w:pos="1320"/>
              </w:tabs>
              <w:spacing w:line="240" w:lineRule="auto"/>
              <w:jc w:val="left"/>
              <w:rPr>
                <w:rFonts w:cs="Calibri"/>
                <w:szCs w:val="22"/>
              </w:rPr>
            </w:pPr>
          </w:p>
          <w:p w14:paraId="79FCD943" w14:textId="77777777" w:rsidR="006D61FF" w:rsidRPr="00CF5364" w:rsidRDefault="006D61FF" w:rsidP="00606722">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7427D4D3" w14:textId="77777777" w:rsidR="006D61FF" w:rsidRPr="00CF5364" w:rsidRDefault="006D61FF" w:rsidP="00606722">
            <w:pPr>
              <w:autoSpaceDE w:val="0"/>
              <w:autoSpaceDN w:val="0"/>
              <w:adjustRightInd w:val="0"/>
              <w:spacing w:line="240" w:lineRule="auto"/>
              <w:ind w:left="1305"/>
              <w:jc w:val="left"/>
              <w:rPr>
                <w:rFonts w:cs="Calibri"/>
                <w:szCs w:val="22"/>
              </w:rPr>
            </w:pPr>
            <w:r w:rsidRPr="00CF5364">
              <w:rPr>
                <w:rFonts w:cs="Calibri"/>
                <w:szCs w:val="22"/>
              </w:rPr>
              <w:t>NIP:</w:t>
            </w:r>
          </w:p>
          <w:p w14:paraId="371C9BAA" w14:textId="77777777" w:rsidR="006D61FF" w:rsidRPr="00CF5364" w:rsidRDefault="006D61FF" w:rsidP="00606722">
            <w:pPr>
              <w:autoSpaceDE w:val="0"/>
              <w:autoSpaceDN w:val="0"/>
              <w:adjustRightInd w:val="0"/>
              <w:spacing w:line="240" w:lineRule="auto"/>
              <w:ind w:left="1305"/>
              <w:jc w:val="left"/>
              <w:rPr>
                <w:rFonts w:cs="Calibri"/>
                <w:szCs w:val="22"/>
              </w:rPr>
            </w:pPr>
          </w:p>
          <w:p w14:paraId="5F8C89B8" w14:textId="77777777" w:rsidR="006D61FF" w:rsidRPr="00CF5364" w:rsidRDefault="006D61FF" w:rsidP="00606722">
            <w:pPr>
              <w:autoSpaceDE w:val="0"/>
              <w:autoSpaceDN w:val="0"/>
              <w:adjustRightInd w:val="0"/>
              <w:spacing w:line="240" w:lineRule="auto"/>
              <w:ind w:left="1305"/>
              <w:jc w:val="left"/>
              <w:rPr>
                <w:rFonts w:cs="Calibri"/>
                <w:szCs w:val="22"/>
              </w:rPr>
            </w:pPr>
            <w:r w:rsidRPr="00CF5364">
              <w:rPr>
                <w:rFonts w:cs="Calibri"/>
                <w:szCs w:val="22"/>
              </w:rPr>
              <w:t>T:</w:t>
            </w:r>
          </w:p>
          <w:p w14:paraId="2D8C4431" w14:textId="77777777" w:rsidR="006D61FF" w:rsidRPr="00CF5364" w:rsidRDefault="006D61FF" w:rsidP="00606722">
            <w:pPr>
              <w:autoSpaceDE w:val="0"/>
              <w:autoSpaceDN w:val="0"/>
              <w:adjustRightInd w:val="0"/>
              <w:spacing w:line="240" w:lineRule="auto"/>
              <w:ind w:left="1305"/>
              <w:jc w:val="left"/>
              <w:rPr>
                <w:rFonts w:cs="Calibri"/>
                <w:szCs w:val="22"/>
              </w:rPr>
            </w:pPr>
            <w:r w:rsidRPr="00CF5364">
              <w:rPr>
                <w:rFonts w:cs="Calibri"/>
                <w:szCs w:val="22"/>
              </w:rPr>
              <w:t>NR DOSTAWCY/</w:t>
            </w:r>
          </w:p>
          <w:p w14:paraId="7920D84D" w14:textId="77777777" w:rsidR="006D61FF" w:rsidRPr="00CF5364" w:rsidRDefault="006D61FF" w:rsidP="00606722">
            <w:pPr>
              <w:spacing w:line="240" w:lineRule="auto"/>
              <w:ind w:left="1305"/>
              <w:jc w:val="left"/>
              <w:rPr>
                <w:rFonts w:cs="Calibri"/>
                <w:szCs w:val="22"/>
              </w:rPr>
            </w:pPr>
            <w:r w:rsidRPr="00CF5364">
              <w:rPr>
                <w:rFonts w:cs="Calibri"/>
                <w:szCs w:val="22"/>
              </w:rPr>
              <w:t>WYKONAWCY:</w:t>
            </w:r>
          </w:p>
        </w:tc>
      </w:tr>
      <w:tr w:rsidR="006D61FF" w:rsidRPr="00CF5364" w14:paraId="7A18E260" w14:textId="77777777" w:rsidTr="00606722">
        <w:tc>
          <w:tcPr>
            <w:tcW w:w="2757" w:type="dxa"/>
            <w:gridSpan w:val="2"/>
            <w:shd w:val="clear" w:color="auto" w:fill="BFBFBF"/>
          </w:tcPr>
          <w:p w14:paraId="16994E1B" w14:textId="77777777" w:rsidR="006D61FF" w:rsidRPr="00CF5364" w:rsidRDefault="006D61FF" w:rsidP="00606722">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125613CA" w14:textId="77777777" w:rsidR="006D61FF" w:rsidRPr="00CF5364" w:rsidRDefault="006D61FF" w:rsidP="00606722">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0B41E5C8" w14:textId="77777777" w:rsidR="006D61FF" w:rsidRPr="00CF5364" w:rsidRDefault="006D61FF" w:rsidP="00606722">
            <w:pPr>
              <w:spacing w:line="240" w:lineRule="auto"/>
              <w:jc w:val="center"/>
              <w:rPr>
                <w:rFonts w:cs="Calibri"/>
                <w:b/>
                <w:szCs w:val="22"/>
              </w:rPr>
            </w:pPr>
            <w:r w:rsidRPr="00CF5364">
              <w:rPr>
                <w:rFonts w:cs="Calibri"/>
                <w:b/>
                <w:szCs w:val="22"/>
              </w:rPr>
              <w:t>Prowadzący</w:t>
            </w:r>
          </w:p>
        </w:tc>
      </w:tr>
      <w:tr w:rsidR="006D61FF" w:rsidRPr="00CF5364" w14:paraId="138117D1" w14:textId="77777777" w:rsidTr="00606722">
        <w:tc>
          <w:tcPr>
            <w:tcW w:w="2757" w:type="dxa"/>
            <w:gridSpan w:val="2"/>
          </w:tcPr>
          <w:p w14:paraId="27B169F9" w14:textId="77777777" w:rsidR="006D61FF" w:rsidRPr="00CF5364" w:rsidRDefault="006D61FF" w:rsidP="00606722">
            <w:pPr>
              <w:spacing w:line="240" w:lineRule="auto"/>
              <w:jc w:val="left"/>
              <w:rPr>
                <w:rFonts w:cs="Calibri"/>
                <w:szCs w:val="22"/>
              </w:rPr>
            </w:pPr>
          </w:p>
        </w:tc>
        <w:tc>
          <w:tcPr>
            <w:tcW w:w="2347" w:type="dxa"/>
            <w:gridSpan w:val="2"/>
          </w:tcPr>
          <w:p w14:paraId="5C3B3AEA" w14:textId="77777777" w:rsidR="006D61FF" w:rsidRPr="00CF5364" w:rsidRDefault="006D61FF" w:rsidP="00606722">
            <w:pPr>
              <w:spacing w:line="240" w:lineRule="auto"/>
              <w:jc w:val="left"/>
              <w:rPr>
                <w:rFonts w:cs="Calibri"/>
                <w:szCs w:val="22"/>
              </w:rPr>
            </w:pPr>
          </w:p>
        </w:tc>
        <w:tc>
          <w:tcPr>
            <w:tcW w:w="5248" w:type="dxa"/>
            <w:gridSpan w:val="5"/>
            <w:vMerge w:val="restart"/>
          </w:tcPr>
          <w:p w14:paraId="67500B75" w14:textId="77777777" w:rsidR="006D61FF" w:rsidRPr="00CF5364" w:rsidRDefault="006D61FF" w:rsidP="00606722">
            <w:pPr>
              <w:spacing w:line="240" w:lineRule="auto"/>
              <w:jc w:val="left"/>
              <w:rPr>
                <w:rFonts w:cs="Calibri"/>
                <w:szCs w:val="22"/>
              </w:rPr>
            </w:pPr>
            <w:r w:rsidRPr="00CF5364">
              <w:rPr>
                <w:rFonts w:cs="Calibri"/>
                <w:szCs w:val="22"/>
              </w:rPr>
              <w:t>Imię Nazwisko</w:t>
            </w:r>
          </w:p>
          <w:p w14:paraId="04D4694A" w14:textId="77777777" w:rsidR="006D61FF" w:rsidRPr="00CF5364" w:rsidRDefault="006D61FF" w:rsidP="00606722">
            <w:pPr>
              <w:spacing w:line="240" w:lineRule="auto"/>
              <w:jc w:val="left"/>
              <w:rPr>
                <w:rFonts w:cs="Calibri"/>
                <w:szCs w:val="22"/>
              </w:rPr>
            </w:pPr>
            <w:r w:rsidRPr="00CF5364">
              <w:rPr>
                <w:rFonts w:cs="Calibri"/>
                <w:szCs w:val="22"/>
              </w:rPr>
              <w:t>E-mail:</w:t>
            </w:r>
          </w:p>
          <w:p w14:paraId="63D7F0EE" w14:textId="77777777" w:rsidR="006D61FF" w:rsidRPr="00CF5364" w:rsidRDefault="006D61FF" w:rsidP="00606722">
            <w:pPr>
              <w:autoSpaceDE w:val="0"/>
              <w:autoSpaceDN w:val="0"/>
              <w:adjustRightInd w:val="0"/>
              <w:spacing w:line="240" w:lineRule="auto"/>
              <w:jc w:val="left"/>
              <w:rPr>
                <w:rFonts w:cs="Calibri"/>
                <w:szCs w:val="22"/>
              </w:rPr>
            </w:pPr>
            <w:r w:rsidRPr="00CF5364">
              <w:rPr>
                <w:rFonts w:cs="Calibri"/>
                <w:szCs w:val="22"/>
              </w:rPr>
              <w:t>T:</w:t>
            </w:r>
          </w:p>
          <w:p w14:paraId="6E42CB60" w14:textId="77777777" w:rsidR="006D61FF" w:rsidRPr="00CF5364" w:rsidRDefault="006D61FF" w:rsidP="00606722">
            <w:pPr>
              <w:spacing w:line="240" w:lineRule="auto"/>
              <w:jc w:val="left"/>
              <w:rPr>
                <w:rFonts w:cs="Calibri"/>
                <w:szCs w:val="22"/>
              </w:rPr>
            </w:pPr>
            <w:r w:rsidRPr="00CF5364">
              <w:rPr>
                <w:rFonts w:cs="Calibri"/>
                <w:szCs w:val="22"/>
              </w:rPr>
              <w:t>F:</w:t>
            </w:r>
          </w:p>
        </w:tc>
      </w:tr>
      <w:tr w:rsidR="006D61FF" w:rsidRPr="00CF5364" w14:paraId="287C8BE1" w14:textId="77777777" w:rsidTr="00606722">
        <w:tc>
          <w:tcPr>
            <w:tcW w:w="2757" w:type="dxa"/>
            <w:gridSpan w:val="2"/>
            <w:shd w:val="clear" w:color="auto" w:fill="BFBFBF"/>
          </w:tcPr>
          <w:p w14:paraId="5A7B5CCE" w14:textId="77777777" w:rsidR="006D61FF" w:rsidRPr="00CF5364" w:rsidRDefault="006D61FF" w:rsidP="00606722">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49A4274C" w14:textId="77777777" w:rsidR="006D61FF" w:rsidRPr="00CF5364" w:rsidRDefault="006D61FF" w:rsidP="00606722">
            <w:pPr>
              <w:spacing w:line="240" w:lineRule="auto"/>
              <w:jc w:val="center"/>
              <w:rPr>
                <w:rFonts w:cs="Calibri"/>
                <w:b/>
                <w:szCs w:val="22"/>
              </w:rPr>
            </w:pPr>
            <w:r w:rsidRPr="00CF5364">
              <w:rPr>
                <w:rFonts w:cs="Calibri"/>
                <w:b/>
                <w:szCs w:val="22"/>
              </w:rPr>
              <w:t>Data wystawienia</w:t>
            </w:r>
          </w:p>
        </w:tc>
        <w:tc>
          <w:tcPr>
            <w:tcW w:w="5248" w:type="dxa"/>
            <w:gridSpan w:val="5"/>
            <w:vMerge/>
          </w:tcPr>
          <w:p w14:paraId="39846DFE" w14:textId="77777777" w:rsidR="006D61FF" w:rsidRPr="00CF5364" w:rsidRDefault="006D61FF" w:rsidP="00606722">
            <w:pPr>
              <w:spacing w:line="240" w:lineRule="auto"/>
              <w:jc w:val="left"/>
              <w:rPr>
                <w:rFonts w:cs="Calibri"/>
                <w:szCs w:val="22"/>
              </w:rPr>
            </w:pPr>
          </w:p>
        </w:tc>
      </w:tr>
      <w:tr w:rsidR="006D61FF" w:rsidRPr="00CF5364" w14:paraId="785E728B" w14:textId="77777777" w:rsidTr="00606722">
        <w:tc>
          <w:tcPr>
            <w:tcW w:w="2757" w:type="dxa"/>
            <w:gridSpan w:val="2"/>
          </w:tcPr>
          <w:p w14:paraId="4D0F1213" w14:textId="77777777" w:rsidR="006D61FF" w:rsidRPr="00CF5364" w:rsidRDefault="006D61FF" w:rsidP="00606722">
            <w:pPr>
              <w:spacing w:line="240" w:lineRule="auto"/>
              <w:jc w:val="left"/>
              <w:rPr>
                <w:rFonts w:cs="Calibri"/>
                <w:szCs w:val="22"/>
              </w:rPr>
            </w:pPr>
          </w:p>
        </w:tc>
        <w:tc>
          <w:tcPr>
            <w:tcW w:w="2347" w:type="dxa"/>
            <w:gridSpan w:val="2"/>
          </w:tcPr>
          <w:p w14:paraId="56354CDA" w14:textId="77777777" w:rsidR="006D61FF" w:rsidRPr="00CF5364" w:rsidRDefault="006D61FF" w:rsidP="00606722">
            <w:pPr>
              <w:spacing w:line="240" w:lineRule="auto"/>
              <w:jc w:val="left"/>
              <w:rPr>
                <w:rFonts w:cs="Calibri"/>
                <w:szCs w:val="22"/>
              </w:rPr>
            </w:pPr>
          </w:p>
        </w:tc>
        <w:tc>
          <w:tcPr>
            <w:tcW w:w="5248" w:type="dxa"/>
            <w:gridSpan w:val="5"/>
            <w:vMerge/>
          </w:tcPr>
          <w:p w14:paraId="55D21AE4" w14:textId="77777777" w:rsidR="006D61FF" w:rsidRPr="00CF5364" w:rsidRDefault="006D61FF" w:rsidP="00606722">
            <w:pPr>
              <w:spacing w:line="240" w:lineRule="auto"/>
              <w:jc w:val="left"/>
              <w:rPr>
                <w:rFonts w:cs="Calibri"/>
                <w:szCs w:val="22"/>
              </w:rPr>
            </w:pPr>
          </w:p>
        </w:tc>
      </w:tr>
      <w:tr w:rsidR="006D61FF" w:rsidRPr="00CF5364" w14:paraId="1A49C9A9" w14:textId="77777777" w:rsidTr="00606722">
        <w:tc>
          <w:tcPr>
            <w:tcW w:w="5104" w:type="dxa"/>
            <w:gridSpan w:val="4"/>
            <w:shd w:val="clear" w:color="auto" w:fill="BFBFBF"/>
          </w:tcPr>
          <w:p w14:paraId="5A5D36E8" w14:textId="77777777" w:rsidR="006D61FF" w:rsidRPr="00CF5364" w:rsidRDefault="006D61FF" w:rsidP="00606722">
            <w:pPr>
              <w:spacing w:line="240" w:lineRule="auto"/>
              <w:jc w:val="center"/>
              <w:rPr>
                <w:rFonts w:cs="Calibri"/>
                <w:b/>
                <w:szCs w:val="22"/>
              </w:rPr>
            </w:pPr>
            <w:r w:rsidRPr="00CF5364">
              <w:rPr>
                <w:rFonts w:cs="Calibri"/>
                <w:b/>
                <w:szCs w:val="22"/>
              </w:rPr>
              <w:t>Warunki płatności</w:t>
            </w:r>
          </w:p>
        </w:tc>
        <w:tc>
          <w:tcPr>
            <w:tcW w:w="5248" w:type="dxa"/>
            <w:gridSpan w:val="5"/>
            <w:vMerge/>
          </w:tcPr>
          <w:p w14:paraId="45103839" w14:textId="77777777" w:rsidR="006D61FF" w:rsidRPr="00CF5364" w:rsidRDefault="006D61FF" w:rsidP="00606722">
            <w:pPr>
              <w:spacing w:line="240" w:lineRule="auto"/>
              <w:jc w:val="left"/>
              <w:rPr>
                <w:rFonts w:cs="Calibri"/>
                <w:szCs w:val="22"/>
              </w:rPr>
            </w:pPr>
          </w:p>
        </w:tc>
      </w:tr>
      <w:tr w:rsidR="006D61FF" w:rsidRPr="00CF5364" w14:paraId="2D7A1DD2" w14:textId="77777777" w:rsidTr="00606722">
        <w:tc>
          <w:tcPr>
            <w:tcW w:w="5104" w:type="dxa"/>
            <w:gridSpan w:val="4"/>
            <w:tcBorders>
              <w:bottom w:val="single" w:sz="4" w:space="0" w:color="auto"/>
            </w:tcBorders>
          </w:tcPr>
          <w:p w14:paraId="1BCA21E7" w14:textId="77777777" w:rsidR="006D61FF" w:rsidRPr="00CF5364" w:rsidRDefault="006D61FF" w:rsidP="00606722">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348355AA" w14:textId="77777777" w:rsidR="006D61FF" w:rsidRPr="00CF5364" w:rsidRDefault="006D61FF" w:rsidP="00606722">
            <w:pPr>
              <w:spacing w:line="240" w:lineRule="auto"/>
              <w:jc w:val="left"/>
              <w:rPr>
                <w:rFonts w:cs="Calibri"/>
                <w:szCs w:val="22"/>
              </w:rPr>
            </w:pPr>
          </w:p>
        </w:tc>
      </w:tr>
      <w:tr w:rsidR="006D61FF" w:rsidRPr="00CF5364" w14:paraId="4E238CF2" w14:textId="77777777" w:rsidTr="00606722">
        <w:tc>
          <w:tcPr>
            <w:tcW w:w="5104" w:type="dxa"/>
            <w:gridSpan w:val="4"/>
            <w:tcBorders>
              <w:left w:val="nil"/>
              <w:bottom w:val="nil"/>
              <w:right w:val="nil"/>
            </w:tcBorders>
          </w:tcPr>
          <w:p w14:paraId="40D6CA92" w14:textId="77777777" w:rsidR="006D61FF" w:rsidRPr="00CF5364" w:rsidRDefault="006D61FF" w:rsidP="00606722">
            <w:pPr>
              <w:spacing w:line="240" w:lineRule="auto"/>
              <w:jc w:val="left"/>
              <w:rPr>
                <w:rFonts w:cs="Calibri"/>
                <w:szCs w:val="22"/>
              </w:rPr>
            </w:pPr>
          </w:p>
        </w:tc>
        <w:tc>
          <w:tcPr>
            <w:tcW w:w="5248" w:type="dxa"/>
            <w:gridSpan w:val="5"/>
            <w:tcBorders>
              <w:left w:val="nil"/>
              <w:bottom w:val="nil"/>
              <w:right w:val="nil"/>
            </w:tcBorders>
          </w:tcPr>
          <w:p w14:paraId="0B260F3F" w14:textId="77777777" w:rsidR="006D61FF" w:rsidRPr="00CF5364" w:rsidRDefault="006D61FF" w:rsidP="00606722">
            <w:pPr>
              <w:spacing w:line="240" w:lineRule="auto"/>
              <w:jc w:val="left"/>
              <w:rPr>
                <w:rFonts w:cs="Calibri"/>
                <w:szCs w:val="22"/>
              </w:rPr>
            </w:pPr>
          </w:p>
        </w:tc>
      </w:tr>
      <w:tr w:rsidR="006D61FF" w:rsidRPr="00CF5364" w14:paraId="55AD8F17" w14:textId="77777777" w:rsidTr="00606722">
        <w:tc>
          <w:tcPr>
            <w:tcW w:w="10352" w:type="dxa"/>
            <w:gridSpan w:val="9"/>
            <w:tcBorders>
              <w:top w:val="nil"/>
              <w:left w:val="nil"/>
              <w:bottom w:val="nil"/>
              <w:right w:val="nil"/>
            </w:tcBorders>
          </w:tcPr>
          <w:p w14:paraId="44E30E6F" w14:textId="77777777" w:rsidR="006D61FF" w:rsidRPr="00CF5364" w:rsidRDefault="006D61FF" w:rsidP="00606722">
            <w:pPr>
              <w:spacing w:line="240" w:lineRule="auto"/>
              <w:jc w:val="center"/>
              <w:rPr>
                <w:rFonts w:cs="Calibri"/>
                <w:szCs w:val="22"/>
              </w:rPr>
            </w:pPr>
            <w:r w:rsidRPr="00CF5364">
              <w:rPr>
                <w:rFonts w:cs="Calibri"/>
                <w:b/>
                <w:szCs w:val="22"/>
              </w:rPr>
              <w:t>ZAMÓWIENIE NR: 4………</w:t>
            </w:r>
          </w:p>
        </w:tc>
      </w:tr>
      <w:tr w:rsidR="006D61FF" w:rsidRPr="00CF5364" w14:paraId="06270E1C" w14:textId="77777777" w:rsidTr="00606722">
        <w:tc>
          <w:tcPr>
            <w:tcW w:w="5104" w:type="dxa"/>
            <w:gridSpan w:val="4"/>
            <w:tcBorders>
              <w:top w:val="nil"/>
              <w:left w:val="nil"/>
              <w:right w:val="nil"/>
            </w:tcBorders>
          </w:tcPr>
          <w:p w14:paraId="7E574C3B" w14:textId="77777777" w:rsidR="006D61FF" w:rsidRPr="00CF5364" w:rsidRDefault="006D61FF" w:rsidP="00606722">
            <w:pPr>
              <w:spacing w:line="240" w:lineRule="auto"/>
              <w:jc w:val="left"/>
              <w:rPr>
                <w:rFonts w:cs="Calibri"/>
                <w:szCs w:val="22"/>
              </w:rPr>
            </w:pPr>
          </w:p>
        </w:tc>
        <w:tc>
          <w:tcPr>
            <w:tcW w:w="5248" w:type="dxa"/>
            <w:gridSpan w:val="5"/>
            <w:tcBorders>
              <w:top w:val="nil"/>
              <w:left w:val="nil"/>
              <w:right w:val="nil"/>
            </w:tcBorders>
          </w:tcPr>
          <w:p w14:paraId="76145C55" w14:textId="77777777" w:rsidR="006D61FF" w:rsidRPr="00CF5364" w:rsidRDefault="006D61FF" w:rsidP="00606722">
            <w:pPr>
              <w:spacing w:line="240" w:lineRule="auto"/>
              <w:jc w:val="left"/>
              <w:rPr>
                <w:rFonts w:cs="Calibri"/>
                <w:szCs w:val="22"/>
              </w:rPr>
            </w:pPr>
          </w:p>
        </w:tc>
      </w:tr>
      <w:tr w:rsidR="006D61FF" w:rsidRPr="00CF5364" w14:paraId="330ED856" w14:textId="77777777" w:rsidTr="00606722">
        <w:tc>
          <w:tcPr>
            <w:tcW w:w="426" w:type="dxa"/>
            <w:vMerge w:val="restart"/>
            <w:shd w:val="clear" w:color="auto" w:fill="BFBFBF"/>
          </w:tcPr>
          <w:p w14:paraId="23550AEF" w14:textId="77777777" w:rsidR="006D61FF" w:rsidRPr="00CF5364" w:rsidRDefault="006D61FF" w:rsidP="00606722">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10914699" w14:textId="77777777" w:rsidR="006D61FF" w:rsidRPr="00CF5364" w:rsidRDefault="006D61FF" w:rsidP="00606722">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304E11E8" w14:textId="77777777" w:rsidR="006D61FF" w:rsidRPr="00CF5364" w:rsidRDefault="006D61FF" w:rsidP="00606722">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E11BF35" w14:textId="77777777" w:rsidR="006D61FF" w:rsidRPr="00CF5364" w:rsidRDefault="006D61FF" w:rsidP="00606722">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49E12A7F" w14:textId="77777777" w:rsidR="006D61FF" w:rsidRPr="00CF5364" w:rsidRDefault="006D61FF" w:rsidP="00606722">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E282699" w14:textId="77777777" w:rsidR="006D61FF" w:rsidRPr="00CF5364" w:rsidRDefault="006D61FF" w:rsidP="00606722">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55D9AF7" w14:textId="77777777" w:rsidR="006D61FF" w:rsidRPr="00CF5364" w:rsidRDefault="006D61FF" w:rsidP="00606722">
            <w:pPr>
              <w:spacing w:line="240" w:lineRule="auto"/>
              <w:jc w:val="center"/>
              <w:rPr>
                <w:rFonts w:cs="Calibri"/>
                <w:b/>
                <w:szCs w:val="22"/>
              </w:rPr>
            </w:pPr>
            <w:r w:rsidRPr="00CF5364">
              <w:rPr>
                <w:rFonts w:cs="Calibri"/>
                <w:b/>
                <w:szCs w:val="22"/>
              </w:rPr>
              <w:t>Waluta</w:t>
            </w:r>
          </w:p>
        </w:tc>
      </w:tr>
      <w:tr w:rsidR="006D61FF" w:rsidRPr="00CF5364" w14:paraId="0A565CF7" w14:textId="77777777" w:rsidTr="00606722">
        <w:tc>
          <w:tcPr>
            <w:tcW w:w="426" w:type="dxa"/>
            <w:vMerge/>
            <w:shd w:val="clear" w:color="auto" w:fill="BFBFBF"/>
          </w:tcPr>
          <w:p w14:paraId="5B8E3694" w14:textId="77777777" w:rsidR="006D61FF" w:rsidRPr="00CF5364" w:rsidRDefault="006D61FF" w:rsidP="00606722">
            <w:pPr>
              <w:spacing w:line="240" w:lineRule="auto"/>
              <w:jc w:val="center"/>
              <w:rPr>
                <w:rFonts w:cs="Calibri"/>
                <w:b/>
                <w:szCs w:val="22"/>
              </w:rPr>
            </w:pPr>
          </w:p>
        </w:tc>
        <w:tc>
          <w:tcPr>
            <w:tcW w:w="2693" w:type="dxa"/>
            <w:gridSpan w:val="2"/>
            <w:shd w:val="clear" w:color="auto" w:fill="BFBFBF"/>
          </w:tcPr>
          <w:p w14:paraId="79D0B5B6" w14:textId="77777777" w:rsidR="006D61FF" w:rsidRPr="00CF5364" w:rsidRDefault="006D61FF" w:rsidP="00606722">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6D8012D" w14:textId="77777777" w:rsidR="006D61FF" w:rsidRPr="00CF5364" w:rsidRDefault="006D61FF" w:rsidP="00606722">
            <w:pPr>
              <w:spacing w:line="240" w:lineRule="auto"/>
              <w:jc w:val="center"/>
              <w:rPr>
                <w:rFonts w:cs="Calibri"/>
                <w:b/>
                <w:szCs w:val="22"/>
              </w:rPr>
            </w:pPr>
          </w:p>
        </w:tc>
        <w:tc>
          <w:tcPr>
            <w:tcW w:w="580" w:type="dxa"/>
            <w:vMerge/>
            <w:shd w:val="clear" w:color="auto" w:fill="BFBFBF"/>
          </w:tcPr>
          <w:p w14:paraId="37B1F124" w14:textId="77777777" w:rsidR="006D61FF" w:rsidRPr="00CF5364" w:rsidRDefault="006D61FF" w:rsidP="00606722">
            <w:pPr>
              <w:spacing w:line="240" w:lineRule="auto"/>
              <w:jc w:val="center"/>
              <w:rPr>
                <w:rFonts w:cs="Calibri"/>
                <w:b/>
                <w:szCs w:val="22"/>
              </w:rPr>
            </w:pPr>
          </w:p>
        </w:tc>
        <w:tc>
          <w:tcPr>
            <w:tcW w:w="1830" w:type="dxa"/>
            <w:vMerge/>
            <w:shd w:val="clear" w:color="auto" w:fill="BFBFBF"/>
          </w:tcPr>
          <w:p w14:paraId="407CCB18" w14:textId="77777777" w:rsidR="006D61FF" w:rsidRPr="00CF5364" w:rsidRDefault="006D61FF" w:rsidP="00606722">
            <w:pPr>
              <w:spacing w:line="240" w:lineRule="auto"/>
              <w:jc w:val="center"/>
              <w:rPr>
                <w:rFonts w:cs="Calibri"/>
                <w:b/>
                <w:szCs w:val="22"/>
              </w:rPr>
            </w:pPr>
          </w:p>
        </w:tc>
        <w:tc>
          <w:tcPr>
            <w:tcW w:w="1559" w:type="dxa"/>
            <w:vMerge/>
            <w:shd w:val="clear" w:color="auto" w:fill="BFBFBF"/>
          </w:tcPr>
          <w:p w14:paraId="0E882978" w14:textId="77777777" w:rsidR="006D61FF" w:rsidRPr="00CF5364" w:rsidRDefault="006D61FF" w:rsidP="00606722">
            <w:pPr>
              <w:spacing w:line="240" w:lineRule="auto"/>
              <w:jc w:val="center"/>
              <w:rPr>
                <w:rFonts w:cs="Calibri"/>
                <w:b/>
                <w:szCs w:val="22"/>
              </w:rPr>
            </w:pPr>
          </w:p>
        </w:tc>
        <w:tc>
          <w:tcPr>
            <w:tcW w:w="992" w:type="dxa"/>
            <w:vMerge/>
            <w:shd w:val="clear" w:color="auto" w:fill="BFBFBF"/>
          </w:tcPr>
          <w:p w14:paraId="18AB9A97" w14:textId="77777777" w:rsidR="006D61FF" w:rsidRPr="00CF5364" w:rsidRDefault="006D61FF" w:rsidP="00606722">
            <w:pPr>
              <w:spacing w:line="240" w:lineRule="auto"/>
              <w:jc w:val="center"/>
              <w:rPr>
                <w:rFonts w:cs="Calibri"/>
                <w:b/>
                <w:szCs w:val="22"/>
              </w:rPr>
            </w:pPr>
          </w:p>
        </w:tc>
      </w:tr>
      <w:tr w:rsidR="006D61FF" w:rsidRPr="00CF5364" w14:paraId="35C8CED4" w14:textId="77777777" w:rsidTr="00606722">
        <w:tc>
          <w:tcPr>
            <w:tcW w:w="426" w:type="dxa"/>
            <w:vMerge/>
            <w:shd w:val="clear" w:color="auto" w:fill="BFBFBF"/>
          </w:tcPr>
          <w:p w14:paraId="2E39157F" w14:textId="77777777" w:rsidR="006D61FF" w:rsidRPr="00CF5364" w:rsidRDefault="006D61FF" w:rsidP="00606722">
            <w:pPr>
              <w:spacing w:line="240" w:lineRule="auto"/>
              <w:jc w:val="center"/>
              <w:rPr>
                <w:rFonts w:cs="Calibri"/>
                <w:b/>
                <w:szCs w:val="22"/>
              </w:rPr>
            </w:pPr>
          </w:p>
        </w:tc>
        <w:tc>
          <w:tcPr>
            <w:tcW w:w="2693" w:type="dxa"/>
            <w:gridSpan w:val="2"/>
            <w:tcBorders>
              <w:bottom w:val="single" w:sz="4" w:space="0" w:color="auto"/>
            </w:tcBorders>
            <w:shd w:val="clear" w:color="auto" w:fill="BFBFBF"/>
          </w:tcPr>
          <w:p w14:paraId="5EFA7197" w14:textId="77777777" w:rsidR="006D61FF" w:rsidRPr="00CF5364" w:rsidRDefault="006D61FF" w:rsidP="00606722">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48E4A07F" w14:textId="77777777" w:rsidR="006D61FF" w:rsidRPr="00CF5364" w:rsidRDefault="006D61FF" w:rsidP="00606722">
            <w:pPr>
              <w:spacing w:line="240" w:lineRule="auto"/>
              <w:jc w:val="center"/>
              <w:rPr>
                <w:rFonts w:cs="Calibri"/>
                <w:b/>
                <w:szCs w:val="22"/>
              </w:rPr>
            </w:pPr>
          </w:p>
        </w:tc>
        <w:tc>
          <w:tcPr>
            <w:tcW w:w="580" w:type="dxa"/>
            <w:vMerge/>
            <w:tcBorders>
              <w:bottom w:val="single" w:sz="4" w:space="0" w:color="auto"/>
            </w:tcBorders>
            <w:shd w:val="clear" w:color="auto" w:fill="BFBFBF"/>
          </w:tcPr>
          <w:p w14:paraId="05EDFE88" w14:textId="77777777" w:rsidR="006D61FF" w:rsidRPr="00CF5364" w:rsidRDefault="006D61FF" w:rsidP="00606722">
            <w:pPr>
              <w:spacing w:line="240" w:lineRule="auto"/>
              <w:jc w:val="center"/>
              <w:rPr>
                <w:rFonts w:cs="Calibri"/>
                <w:b/>
                <w:szCs w:val="22"/>
              </w:rPr>
            </w:pPr>
          </w:p>
        </w:tc>
        <w:tc>
          <w:tcPr>
            <w:tcW w:w="1830" w:type="dxa"/>
            <w:vMerge/>
            <w:tcBorders>
              <w:bottom w:val="single" w:sz="4" w:space="0" w:color="auto"/>
            </w:tcBorders>
            <w:shd w:val="clear" w:color="auto" w:fill="BFBFBF"/>
          </w:tcPr>
          <w:p w14:paraId="164A6B72" w14:textId="77777777" w:rsidR="006D61FF" w:rsidRPr="00CF5364" w:rsidRDefault="006D61FF" w:rsidP="00606722">
            <w:pPr>
              <w:spacing w:line="240" w:lineRule="auto"/>
              <w:jc w:val="center"/>
              <w:rPr>
                <w:rFonts w:cs="Calibri"/>
                <w:b/>
                <w:szCs w:val="22"/>
              </w:rPr>
            </w:pPr>
          </w:p>
        </w:tc>
        <w:tc>
          <w:tcPr>
            <w:tcW w:w="1559" w:type="dxa"/>
            <w:vMerge/>
            <w:tcBorders>
              <w:bottom w:val="single" w:sz="4" w:space="0" w:color="auto"/>
            </w:tcBorders>
            <w:shd w:val="clear" w:color="auto" w:fill="BFBFBF"/>
          </w:tcPr>
          <w:p w14:paraId="4008A531" w14:textId="77777777" w:rsidR="006D61FF" w:rsidRPr="00CF5364" w:rsidRDefault="006D61FF" w:rsidP="00606722">
            <w:pPr>
              <w:spacing w:line="240" w:lineRule="auto"/>
              <w:jc w:val="center"/>
              <w:rPr>
                <w:rFonts w:cs="Calibri"/>
                <w:b/>
                <w:szCs w:val="22"/>
              </w:rPr>
            </w:pPr>
          </w:p>
        </w:tc>
        <w:tc>
          <w:tcPr>
            <w:tcW w:w="992" w:type="dxa"/>
            <w:vMerge/>
            <w:tcBorders>
              <w:bottom w:val="single" w:sz="4" w:space="0" w:color="auto"/>
            </w:tcBorders>
            <w:shd w:val="clear" w:color="auto" w:fill="BFBFBF"/>
          </w:tcPr>
          <w:p w14:paraId="26B62C28" w14:textId="77777777" w:rsidR="006D61FF" w:rsidRPr="00CF5364" w:rsidRDefault="006D61FF" w:rsidP="00606722">
            <w:pPr>
              <w:spacing w:line="240" w:lineRule="auto"/>
              <w:jc w:val="center"/>
              <w:rPr>
                <w:rFonts w:cs="Calibri"/>
                <w:b/>
                <w:szCs w:val="22"/>
              </w:rPr>
            </w:pPr>
          </w:p>
        </w:tc>
      </w:tr>
      <w:tr w:rsidR="006D61FF" w:rsidRPr="00CF5364" w14:paraId="481B520A" w14:textId="77777777" w:rsidTr="00606722">
        <w:tc>
          <w:tcPr>
            <w:tcW w:w="426" w:type="dxa"/>
            <w:vMerge w:val="restart"/>
            <w:shd w:val="clear" w:color="auto" w:fill="auto"/>
          </w:tcPr>
          <w:p w14:paraId="73B35BC0" w14:textId="77777777" w:rsidR="006D61FF" w:rsidRPr="00CF5364" w:rsidRDefault="006D61FF" w:rsidP="00606722">
            <w:pPr>
              <w:spacing w:line="240" w:lineRule="auto"/>
              <w:jc w:val="center"/>
              <w:rPr>
                <w:rFonts w:cs="Calibri"/>
                <w:b/>
                <w:szCs w:val="22"/>
              </w:rPr>
            </w:pPr>
          </w:p>
        </w:tc>
        <w:tc>
          <w:tcPr>
            <w:tcW w:w="2693" w:type="dxa"/>
            <w:gridSpan w:val="2"/>
            <w:tcBorders>
              <w:bottom w:val="nil"/>
              <w:right w:val="nil"/>
            </w:tcBorders>
            <w:shd w:val="clear" w:color="auto" w:fill="auto"/>
          </w:tcPr>
          <w:p w14:paraId="42D3D28E" w14:textId="77777777" w:rsidR="006D61FF" w:rsidRPr="00CF5364" w:rsidRDefault="006D61FF" w:rsidP="00606722">
            <w:pPr>
              <w:spacing w:line="240" w:lineRule="auto"/>
              <w:jc w:val="left"/>
              <w:rPr>
                <w:rFonts w:cs="Calibri"/>
                <w:b/>
                <w:szCs w:val="22"/>
              </w:rPr>
            </w:pPr>
          </w:p>
        </w:tc>
        <w:tc>
          <w:tcPr>
            <w:tcW w:w="2272" w:type="dxa"/>
            <w:gridSpan w:val="2"/>
            <w:tcBorders>
              <w:left w:val="nil"/>
              <w:bottom w:val="nil"/>
              <w:right w:val="nil"/>
            </w:tcBorders>
            <w:shd w:val="clear" w:color="auto" w:fill="auto"/>
          </w:tcPr>
          <w:p w14:paraId="53416A86" w14:textId="77777777" w:rsidR="006D61FF" w:rsidRPr="00CF5364" w:rsidRDefault="006D61FF" w:rsidP="00606722">
            <w:pPr>
              <w:spacing w:line="240" w:lineRule="auto"/>
              <w:jc w:val="center"/>
              <w:rPr>
                <w:rFonts w:cs="Calibri"/>
                <w:b/>
                <w:szCs w:val="22"/>
              </w:rPr>
            </w:pPr>
          </w:p>
        </w:tc>
        <w:tc>
          <w:tcPr>
            <w:tcW w:w="580" w:type="dxa"/>
            <w:tcBorders>
              <w:left w:val="nil"/>
              <w:bottom w:val="nil"/>
              <w:right w:val="nil"/>
            </w:tcBorders>
            <w:shd w:val="clear" w:color="auto" w:fill="auto"/>
          </w:tcPr>
          <w:p w14:paraId="0FA087D3" w14:textId="77777777" w:rsidR="006D61FF" w:rsidRPr="00CF5364" w:rsidRDefault="006D61FF" w:rsidP="00606722">
            <w:pPr>
              <w:spacing w:line="240" w:lineRule="auto"/>
              <w:jc w:val="center"/>
              <w:rPr>
                <w:rFonts w:cs="Calibri"/>
                <w:b/>
                <w:szCs w:val="22"/>
              </w:rPr>
            </w:pPr>
          </w:p>
        </w:tc>
        <w:tc>
          <w:tcPr>
            <w:tcW w:w="1830" w:type="dxa"/>
            <w:tcBorders>
              <w:left w:val="nil"/>
              <w:bottom w:val="nil"/>
              <w:right w:val="nil"/>
            </w:tcBorders>
            <w:shd w:val="clear" w:color="auto" w:fill="auto"/>
          </w:tcPr>
          <w:p w14:paraId="1C8767C5" w14:textId="77777777" w:rsidR="006D61FF" w:rsidRPr="00CF5364" w:rsidRDefault="006D61FF" w:rsidP="00606722">
            <w:pPr>
              <w:spacing w:line="240" w:lineRule="auto"/>
              <w:jc w:val="center"/>
              <w:rPr>
                <w:rFonts w:cs="Calibri"/>
                <w:b/>
                <w:szCs w:val="22"/>
              </w:rPr>
            </w:pPr>
          </w:p>
        </w:tc>
        <w:tc>
          <w:tcPr>
            <w:tcW w:w="1559" w:type="dxa"/>
            <w:tcBorders>
              <w:left w:val="nil"/>
              <w:bottom w:val="nil"/>
              <w:right w:val="nil"/>
            </w:tcBorders>
            <w:shd w:val="clear" w:color="auto" w:fill="auto"/>
          </w:tcPr>
          <w:p w14:paraId="11A4BA4D" w14:textId="77777777" w:rsidR="006D61FF" w:rsidRPr="00CF5364" w:rsidRDefault="006D61FF" w:rsidP="00606722">
            <w:pPr>
              <w:spacing w:line="240" w:lineRule="auto"/>
              <w:jc w:val="center"/>
              <w:rPr>
                <w:rFonts w:cs="Calibri"/>
                <w:b/>
                <w:szCs w:val="22"/>
              </w:rPr>
            </w:pPr>
          </w:p>
        </w:tc>
        <w:tc>
          <w:tcPr>
            <w:tcW w:w="992" w:type="dxa"/>
            <w:tcBorders>
              <w:left w:val="nil"/>
              <w:bottom w:val="nil"/>
            </w:tcBorders>
            <w:shd w:val="clear" w:color="auto" w:fill="auto"/>
          </w:tcPr>
          <w:p w14:paraId="778BC541" w14:textId="77777777" w:rsidR="006D61FF" w:rsidRPr="00CF5364" w:rsidRDefault="006D61FF" w:rsidP="00606722">
            <w:pPr>
              <w:spacing w:line="240" w:lineRule="auto"/>
              <w:jc w:val="center"/>
              <w:rPr>
                <w:rFonts w:cs="Calibri"/>
                <w:b/>
                <w:szCs w:val="22"/>
              </w:rPr>
            </w:pPr>
          </w:p>
        </w:tc>
      </w:tr>
      <w:tr w:rsidR="006D61FF" w:rsidRPr="00CF5364" w14:paraId="23610AE9" w14:textId="77777777" w:rsidTr="00606722">
        <w:tc>
          <w:tcPr>
            <w:tcW w:w="426" w:type="dxa"/>
            <w:vMerge/>
            <w:tcBorders>
              <w:bottom w:val="single" w:sz="4" w:space="0" w:color="auto"/>
            </w:tcBorders>
            <w:shd w:val="clear" w:color="auto" w:fill="auto"/>
          </w:tcPr>
          <w:p w14:paraId="5B27142F" w14:textId="77777777" w:rsidR="006D61FF" w:rsidRPr="00CF5364" w:rsidRDefault="006D61FF" w:rsidP="00606722">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053E4504" w14:textId="77777777" w:rsidR="006D61FF" w:rsidRPr="00CF5364" w:rsidRDefault="006D61FF" w:rsidP="00606722">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0EA5A2F" w14:textId="77777777" w:rsidR="006D61FF" w:rsidRPr="00CF5364" w:rsidRDefault="006D61FF" w:rsidP="00606722">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9928B99" w14:textId="77777777" w:rsidR="006D61FF" w:rsidRPr="00CF5364" w:rsidRDefault="006D61FF" w:rsidP="00606722">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6025436" w14:textId="77777777" w:rsidR="006D61FF" w:rsidRPr="00CF5364" w:rsidRDefault="006D61FF" w:rsidP="00606722">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55730" w14:textId="77777777" w:rsidR="006D61FF" w:rsidRPr="00CF5364" w:rsidRDefault="006D61FF" w:rsidP="00606722">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24CE8F6D" w14:textId="77777777" w:rsidR="006D61FF" w:rsidRPr="00CF5364" w:rsidRDefault="006D61FF" w:rsidP="00606722">
            <w:pPr>
              <w:spacing w:line="240" w:lineRule="auto"/>
              <w:jc w:val="center"/>
              <w:rPr>
                <w:rFonts w:cs="Calibri"/>
                <w:b/>
                <w:szCs w:val="22"/>
              </w:rPr>
            </w:pPr>
          </w:p>
        </w:tc>
      </w:tr>
      <w:tr w:rsidR="006D61FF" w:rsidRPr="00CF5364" w14:paraId="15939402" w14:textId="77777777" w:rsidTr="00606722">
        <w:tc>
          <w:tcPr>
            <w:tcW w:w="426" w:type="dxa"/>
            <w:tcBorders>
              <w:top w:val="single" w:sz="4" w:space="0" w:color="auto"/>
              <w:left w:val="nil"/>
              <w:bottom w:val="nil"/>
              <w:right w:val="nil"/>
            </w:tcBorders>
            <w:shd w:val="clear" w:color="auto" w:fill="auto"/>
          </w:tcPr>
          <w:p w14:paraId="5CEC5CF7" w14:textId="77777777" w:rsidR="006D61FF" w:rsidRPr="00CF5364" w:rsidRDefault="006D61FF" w:rsidP="00606722">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72B76524" w14:textId="77777777" w:rsidR="006D61FF" w:rsidRPr="00CF5364" w:rsidRDefault="006D61FF" w:rsidP="00606722">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0B00820" w14:textId="77777777" w:rsidR="006D61FF" w:rsidRPr="00CF5364" w:rsidRDefault="006D61FF" w:rsidP="00606722">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34526B" w14:textId="77777777" w:rsidR="006D61FF" w:rsidRPr="00CF5364" w:rsidRDefault="006D61FF" w:rsidP="00606722">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4AC5CF" w14:textId="77777777" w:rsidR="006D61FF" w:rsidRPr="00CF5364" w:rsidRDefault="006D61FF" w:rsidP="00606722">
            <w:pPr>
              <w:spacing w:line="240" w:lineRule="auto"/>
              <w:jc w:val="center"/>
              <w:rPr>
                <w:rFonts w:cs="Calibri"/>
                <w:b/>
                <w:szCs w:val="22"/>
              </w:rPr>
            </w:pPr>
          </w:p>
        </w:tc>
      </w:tr>
      <w:tr w:rsidR="006D61FF" w:rsidRPr="00CF5364" w14:paraId="144C50BA" w14:textId="77777777" w:rsidTr="00606722">
        <w:tc>
          <w:tcPr>
            <w:tcW w:w="426" w:type="dxa"/>
            <w:tcBorders>
              <w:top w:val="nil"/>
              <w:left w:val="nil"/>
              <w:bottom w:val="nil"/>
              <w:right w:val="nil"/>
            </w:tcBorders>
            <w:shd w:val="clear" w:color="auto" w:fill="auto"/>
          </w:tcPr>
          <w:p w14:paraId="59A1C34D" w14:textId="77777777" w:rsidR="006D61FF" w:rsidRPr="00CF5364" w:rsidRDefault="006D61FF" w:rsidP="00606722">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2DCE521E" w14:textId="77777777" w:rsidR="006D61FF" w:rsidRPr="00CF5364" w:rsidRDefault="006D61FF" w:rsidP="00606722">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5F310703" w14:textId="77777777" w:rsidR="006D61FF" w:rsidRPr="00CF5364" w:rsidRDefault="006D61FF" w:rsidP="00606722">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E6EE2E" w14:textId="77777777" w:rsidR="006D61FF" w:rsidRPr="00CF5364" w:rsidRDefault="006D61FF" w:rsidP="00606722">
            <w:pPr>
              <w:spacing w:line="240" w:lineRule="auto"/>
              <w:jc w:val="center"/>
              <w:rPr>
                <w:rFonts w:cs="Calibri"/>
                <w:b/>
                <w:szCs w:val="22"/>
              </w:rPr>
            </w:pPr>
          </w:p>
        </w:tc>
      </w:tr>
      <w:tr w:rsidR="006D61FF" w:rsidRPr="00CF5364" w14:paraId="774BA07B" w14:textId="77777777" w:rsidTr="00606722">
        <w:tc>
          <w:tcPr>
            <w:tcW w:w="5104" w:type="dxa"/>
            <w:gridSpan w:val="4"/>
            <w:tcBorders>
              <w:top w:val="nil"/>
              <w:left w:val="nil"/>
              <w:bottom w:val="nil"/>
              <w:right w:val="nil"/>
            </w:tcBorders>
          </w:tcPr>
          <w:p w14:paraId="4EC1A658" w14:textId="77777777" w:rsidR="006D61FF" w:rsidRPr="00CF5364" w:rsidRDefault="006D61FF" w:rsidP="00606722">
            <w:pPr>
              <w:spacing w:line="240" w:lineRule="auto"/>
              <w:jc w:val="left"/>
              <w:rPr>
                <w:rFonts w:cs="Calibri"/>
                <w:szCs w:val="22"/>
              </w:rPr>
            </w:pPr>
          </w:p>
        </w:tc>
        <w:tc>
          <w:tcPr>
            <w:tcW w:w="5248" w:type="dxa"/>
            <w:gridSpan w:val="5"/>
            <w:tcBorders>
              <w:top w:val="nil"/>
              <w:left w:val="nil"/>
              <w:bottom w:val="nil"/>
              <w:right w:val="nil"/>
            </w:tcBorders>
          </w:tcPr>
          <w:p w14:paraId="76174F57" w14:textId="77777777" w:rsidR="006D61FF" w:rsidRPr="00CF5364" w:rsidRDefault="006D61FF" w:rsidP="00606722">
            <w:pPr>
              <w:spacing w:line="240" w:lineRule="auto"/>
              <w:jc w:val="left"/>
              <w:rPr>
                <w:rFonts w:cs="Calibri"/>
                <w:szCs w:val="22"/>
              </w:rPr>
            </w:pPr>
          </w:p>
        </w:tc>
      </w:tr>
      <w:tr w:rsidR="006D61FF" w:rsidRPr="00CF5364" w14:paraId="386180C2" w14:textId="77777777" w:rsidTr="00606722">
        <w:tc>
          <w:tcPr>
            <w:tcW w:w="5104" w:type="dxa"/>
            <w:gridSpan w:val="4"/>
            <w:tcBorders>
              <w:top w:val="nil"/>
              <w:left w:val="nil"/>
              <w:bottom w:val="nil"/>
              <w:right w:val="nil"/>
            </w:tcBorders>
          </w:tcPr>
          <w:p w14:paraId="2B5893D5" w14:textId="77777777" w:rsidR="006D61FF" w:rsidRPr="00CF5364" w:rsidRDefault="006D61FF" w:rsidP="00606722">
            <w:pPr>
              <w:spacing w:line="240" w:lineRule="auto"/>
              <w:jc w:val="left"/>
              <w:rPr>
                <w:rFonts w:cs="Calibri"/>
                <w:szCs w:val="22"/>
              </w:rPr>
            </w:pPr>
          </w:p>
        </w:tc>
        <w:tc>
          <w:tcPr>
            <w:tcW w:w="5248" w:type="dxa"/>
            <w:gridSpan w:val="5"/>
            <w:tcBorders>
              <w:top w:val="nil"/>
              <w:left w:val="nil"/>
              <w:bottom w:val="nil"/>
              <w:right w:val="nil"/>
            </w:tcBorders>
          </w:tcPr>
          <w:p w14:paraId="002C23AE" w14:textId="77777777" w:rsidR="006D61FF" w:rsidRPr="00CF5364" w:rsidRDefault="006D61FF" w:rsidP="00606722">
            <w:pPr>
              <w:spacing w:line="240" w:lineRule="auto"/>
              <w:jc w:val="left"/>
              <w:rPr>
                <w:rFonts w:cs="Calibri"/>
                <w:szCs w:val="22"/>
              </w:rPr>
            </w:pPr>
          </w:p>
        </w:tc>
      </w:tr>
      <w:tr w:rsidR="006D61FF" w:rsidRPr="00CF5364" w14:paraId="7BB6EF84" w14:textId="77777777" w:rsidTr="00606722">
        <w:tc>
          <w:tcPr>
            <w:tcW w:w="5104" w:type="dxa"/>
            <w:gridSpan w:val="4"/>
            <w:tcBorders>
              <w:top w:val="nil"/>
              <w:left w:val="nil"/>
              <w:bottom w:val="nil"/>
              <w:right w:val="nil"/>
            </w:tcBorders>
          </w:tcPr>
          <w:p w14:paraId="0F957550" w14:textId="77777777" w:rsidR="006D61FF" w:rsidRPr="00CF5364" w:rsidRDefault="006D61FF" w:rsidP="00606722">
            <w:pPr>
              <w:spacing w:line="240" w:lineRule="auto"/>
              <w:jc w:val="left"/>
              <w:rPr>
                <w:rFonts w:cs="Calibri"/>
                <w:szCs w:val="22"/>
              </w:rPr>
            </w:pPr>
          </w:p>
        </w:tc>
        <w:tc>
          <w:tcPr>
            <w:tcW w:w="5248" w:type="dxa"/>
            <w:gridSpan w:val="5"/>
            <w:tcBorders>
              <w:top w:val="nil"/>
              <w:left w:val="nil"/>
              <w:bottom w:val="nil"/>
              <w:right w:val="nil"/>
            </w:tcBorders>
          </w:tcPr>
          <w:p w14:paraId="73C22FF6" w14:textId="77777777" w:rsidR="006D61FF" w:rsidRPr="00CF5364" w:rsidRDefault="006D61FF" w:rsidP="00606722">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59264" behindDoc="0" locked="0" layoutInCell="1" allowOverlap="1" wp14:anchorId="5B8066D2" wp14:editId="67F5630C">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351880"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6D61FF" w:rsidRPr="00CF5364" w14:paraId="0D24E561" w14:textId="77777777" w:rsidTr="00606722">
        <w:tc>
          <w:tcPr>
            <w:tcW w:w="5104" w:type="dxa"/>
            <w:gridSpan w:val="4"/>
            <w:tcBorders>
              <w:top w:val="nil"/>
              <w:left w:val="nil"/>
              <w:bottom w:val="nil"/>
              <w:right w:val="nil"/>
            </w:tcBorders>
          </w:tcPr>
          <w:p w14:paraId="340FA499" w14:textId="77777777" w:rsidR="006D61FF" w:rsidRPr="00CF5364" w:rsidRDefault="006D61FF" w:rsidP="00606722">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572A4EFB" w14:textId="77777777" w:rsidR="006D61FF" w:rsidRPr="00CF5364" w:rsidRDefault="006D61FF" w:rsidP="00606722">
            <w:pPr>
              <w:spacing w:line="240" w:lineRule="auto"/>
              <w:jc w:val="center"/>
              <w:rPr>
                <w:rFonts w:cs="Calibri"/>
                <w:szCs w:val="22"/>
              </w:rPr>
            </w:pPr>
            <w:r w:rsidRPr="00CF5364">
              <w:rPr>
                <w:rFonts w:cs="CIDFont+F2"/>
                <w:szCs w:val="22"/>
              </w:rPr>
              <w:t>Zatwierdził</w:t>
            </w:r>
          </w:p>
        </w:tc>
      </w:tr>
    </w:tbl>
    <w:p w14:paraId="0F6C0381" w14:textId="41311326" w:rsidR="00C95C39" w:rsidRDefault="00C95C39" w:rsidP="00C95C39">
      <w:pPr>
        <w:spacing w:line="276" w:lineRule="auto"/>
        <w:ind w:right="68"/>
        <w:jc w:val="left"/>
        <w:rPr>
          <w:rFonts w:ascii="Calibri" w:hAnsi="Calibri" w:cs="Calibri"/>
          <w:sz w:val="20"/>
        </w:rPr>
      </w:pPr>
    </w:p>
    <w:p w14:paraId="12B86A68" w14:textId="203DDDA4" w:rsidR="006D61FF" w:rsidRDefault="006D61FF" w:rsidP="00C95C39">
      <w:pPr>
        <w:spacing w:line="276" w:lineRule="auto"/>
        <w:ind w:right="68"/>
        <w:jc w:val="left"/>
        <w:rPr>
          <w:rFonts w:ascii="Calibri" w:hAnsi="Calibri" w:cs="Calibri"/>
          <w:sz w:val="20"/>
        </w:rPr>
      </w:pPr>
    </w:p>
    <w:p w14:paraId="006CB213" w14:textId="2EDD2ABB" w:rsidR="006D61FF" w:rsidRDefault="006D61FF" w:rsidP="00C95C39">
      <w:pPr>
        <w:spacing w:line="276" w:lineRule="auto"/>
        <w:ind w:right="68"/>
        <w:jc w:val="left"/>
        <w:rPr>
          <w:rFonts w:ascii="Calibri" w:hAnsi="Calibri" w:cs="Calibri"/>
          <w:sz w:val="20"/>
        </w:rPr>
      </w:pPr>
    </w:p>
    <w:p w14:paraId="75BD21FF" w14:textId="3CCF0B98" w:rsidR="006D61FF" w:rsidRDefault="006D61FF" w:rsidP="00C95C39">
      <w:pPr>
        <w:spacing w:line="276" w:lineRule="auto"/>
        <w:ind w:right="68"/>
        <w:jc w:val="left"/>
        <w:rPr>
          <w:rFonts w:ascii="Calibri" w:hAnsi="Calibri" w:cs="Calibri"/>
          <w:sz w:val="20"/>
        </w:rPr>
      </w:pPr>
    </w:p>
    <w:p w14:paraId="6DFC9B09" w14:textId="4896FA8A" w:rsidR="006D61FF" w:rsidRDefault="006D61FF" w:rsidP="00C95C39">
      <w:pPr>
        <w:spacing w:line="276" w:lineRule="auto"/>
        <w:ind w:right="68"/>
        <w:jc w:val="left"/>
        <w:rPr>
          <w:rFonts w:ascii="Calibri" w:hAnsi="Calibri" w:cs="Calibri"/>
          <w:sz w:val="20"/>
        </w:rPr>
      </w:pPr>
    </w:p>
    <w:p w14:paraId="63165DCB" w14:textId="407CF478" w:rsidR="006D61FF" w:rsidRDefault="006D61FF" w:rsidP="00C95C39">
      <w:pPr>
        <w:spacing w:line="276" w:lineRule="auto"/>
        <w:ind w:right="68"/>
        <w:jc w:val="left"/>
        <w:rPr>
          <w:rFonts w:ascii="Calibri" w:hAnsi="Calibri" w:cs="Calibri"/>
          <w:sz w:val="20"/>
        </w:rPr>
      </w:pPr>
    </w:p>
    <w:p w14:paraId="14BB72FE" w14:textId="77777777" w:rsidR="006D61FF" w:rsidRPr="00C24D7E" w:rsidRDefault="006D61FF" w:rsidP="00C95C39">
      <w:pPr>
        <w:spacing w:line="276" w:lineRule="auto"/>
        <w:ind w:right="68"/>
        <w:jc w:val="left"/>
        <w:rPr>
          <w:rFonts w:ascii="Calibri" w:hAnsi="Calibri" w:cs="Calibri"/>
          <w:sz w:val="20"/>
        </w:rPr>
      </w:pPr>
    </w:p>
    <w:tbl>
      <w:tblPr>
        <w:tblStyle w:val="Tabela-Siatka6"/>
        <w:tblW w:w="10065" w:type="dxa"/>
        <w:tblInd w:w="-289" w:type="dxa"/>
        <w:tblLook w:val="04A0" w:firstRow="1" w:lastRow="0" w:firstColumn="1" w:lastColumn="0" w:noHBand="0" w:noVBand="1"/>
      </w:tblPr>
      <w:tblGrid>
        <w:gridCol w:w="10065"/>
      </w:tblGrid>
      <w:tr w:rsidR="006D61FF" w:rsidRPr="00CF5364" w14:paraId="4AC1C3F3" w14:textId="77777777" w:rsidTr="00606722">
        <w:tc>
          <w:tcPr>
            <w:tcW w:w="10065" w:type="dxa"/>
          </w:tcPr>
          <w:p w14:paraId="5E06ED12" w14:textId="77777777" w:rsidR="006D61FF" w:rsidRPr="00CF5364" w:rsidRDefault="006D61FF" w:rsidP="00606722">
            <w:pPr>
              <w:spacing w:line="240" w:lineRule="auto"/>
              <w:jc w:val="left"/>
              <w:rPr>
                <w:rFonts w:cs="Calibri"/>
                <w:szCs w:val="22"/>
              </w:rPr>
            </w:pPr>
            <w:r w:rsidRPr="00CF5364">
              <w:rPr>
                <w:rFonts w:cs="CIDFont+F1"/>
                <w:b/>
                <w:szCs w:val="22"/>
              </w:rPr>
              <w:lastRenderedPageBreak/>
              <w:t>Informacje dodatkowe:</w:t>
            </w:r>
          </w:p>
        </w:tc>
      </w:tr>
      <w:tr w:rsidR="006D61FF" w:rsidRPr="00CF5364" w14:paraId="078FC66E" w14:textId="77777777" w:rsidTr="00606722">
        <w:tc>
          <w:tcPr>
            <w:tcW w:w="10065" w:type="dxa"/>
          </w:tcPr>
          <w:p w14:paraId="06871726" w14:textId="6FA4702A" w:rsidR="006D61FF" w:rsidRPr="00CF5364" w:rsidRDefault="006D61FF" w:rsidP="00DE33F7">
            <w:pPr>
              <w:numPr>
                <w:ilvl w:val="0"/>
                <w:numId w:val="43"/>
              </w:numPr>
              <w:spacing w:line="240" w:lineRule="auto"/>
              <w:contextualSpacing/>
              <w:jc w:val="left"/>
              <w:rPr>
                <w:rFonts w:cs="Calibri"/>
                <w:szCs w:val="22"/>
              </w:rPr>
            </w:pPr>
            <w:r w:rsidRPr="00CF5364">
              <w:rPr>
                <w:rFonts w:cs="CIDFont+F2"/>
                <w:szCs w:val="22"/>
              </w:rPr>
              <w:t xml:space="preserve">Nr postępowania: </w:t>
            </w:r>
            <w:r w:rsidRPr="00502754">
              <w:rPr>
                <w:rFonts w:cs="CIDFont+F2"/>
                <w:b/>
                <w:bCs/>
                <w:szCs w:val="22"/>
              </w:rPr>
              <w:t>POST/PEC/PEC/ZNB/010</w:t>
            </w:r>
            <w:r w:rsidR="00DE33F7">
              <w:rPr>
                <w:rFonts w:cs="CIDFont+F2"/>
                <w:b/>
                <w:bCs/>
                <w:szCs w:val="22"/>
              </w:rPr>
              <w:t>78</w:t>
            </w:r>
            <w:r w:rsidRPr="00502754">
              <w:rPr>
                <w:rFonts w:cs="CIDFont+F2"/>
                <w:b/>
                <w:bCs/>
                <w:szCs w:val="22"/>
              </w:rPr>
              <w:t>/2024</w:t>
            </w:r>
          </w:p>
        </w:tc>
      </w:tr>
      <w:tr w:rsidR="006D61FF" w:rsidRPr="00CF5364" w14:paraId="16ED9871" w14:textId="77777777" w:rsidTr="00606722">
        <w:tc>
          <w:tcPr>
            <w:tcW w:w="10065" w:type="dxa"/>
          </w:tcPr>
          <w:p w14:paraId="31BC1139" w14:textId="079FD2F0" w:rsidR="006D61FF" w:rsidRPr="00F53431" w:rsidRDefault="006D61FF" w:rsidP="00F53431">
            <w:pPr>
              <w:numPr>
                <w:ilvl w:val="0"/>
                <w:numId w:val="43"/>
              </w:numPr>
              <w:spacing w:line="240" w:lineRule="auto"/>
              <w:contextualSpacing/>
              <w:jc w:val="left"/>
              <w:rPr>
                <w:rFonts w:cs="Calibri"/>
                <w:b/>
                <w:bCs/>
                <w:szCs w:val="22"/>
              </w:rPr>
            </w:pPr>
            <w:r w:rsidRPr="00CF5364">
              <w:rPr>
                <w:rFonts w:cs="Calibri"/>
                <w:szCs w:val="22"/>
              </w:rPr>
              <w:t xml:space="preserve">Nazwa postępowania: </w:t>
            </w:r>
            <w:r w:rsidR="00F53431" w:rsidRPr="00F53431">
              <w:rPr>
                <w:rFonts w:cs="Calibri"/>
                <w:b/>
                <w:bCs/>
                <w:szCs w:val="22"/>
              </w:rPr>
              <w:t>Zakup i przygotowanie do eksploatacji wypełnienia filtra żwirowego dla PGE Energia Ciepła S.A. Oddział Wybrzeże w Gdańsku.</w:t>
            </w:r>
          </w:p>
        </w:tc>
      </w:tr>
      <w:tr w:rsidR="006D61FF" w:rsidRPr="00CF5364" w14:paraId="2F923DBD" w14:textId="77777777" w:rsidTr="00606722">
        <w:tc>
          <w:tcPr>
            <w:tcW w:w="10065" w:type="dxa"/>
          </w:tcPr>
          <w:p w14:paraId="33FDEDA2" w14:textId="77777777" w:rsidR="006D61FF" w:rsidRPr="00CF5364" w:rsidRDefault="006D61FF" w:rsidP="006D61FF">
            <w:pPr>
              <w:numPr>
                <w:ilvl w:val="0"/>
                <w:numId w:val="43"/>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6D61FF" w:rsidRPr="00CF5364" w14:paraId="6724DBF1" w14:textId="77777777" w:rsidTr="00606722">
        <w:tc>
          <w:tcPr>
            <w:tcW w:w="10065" w:type="dxa"/>
          </w:tcPr>
          <w:p w14:paraId="185745FE" w14:textId="77777777" w:rsidR="006D61FF" w:rsidRPr="00CF5364" w:rsidRDefault="006D61FF" w:rsidP="006D61FF">
            <w:pPr>
              <w:numPr>
                <w:ilvl w:val="0"/>
                <w:numId w:val="43"/>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6D61FF" w:rsidRPr="00CF5364" w14:paraId="58790D20" w14:textId="77777777" w:rsidTr="00606722">
        <w:tc>
          <w:tcPr>
            <w:tcW w:w="10065" w:type="dxa"/>
          </w:tcPr>
          <w:p w14:paraId="0C168F03" w14:textId="77777777" w:rsidR="006D61FF" w:rsidRPr="00CF5364" w:rsidRDefault="006D61FF" w:rsidP="006D61FF">
            <w:pPr>
              <w:numPr>
                <w:ilvl w:val="0"/>
                <w:numId w:val="43"/>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6D61FF" w:rsidRPr="00CF5364" w14:paraId="737DB9C5" w14:textId="77777777" w:rsidTr="00606722">
        <w:tc>
          <w:tcPr>
            <w:tcW w:w="10065" w:type="dxa"/>
          </w:tcPr>
          <w:p w14:paraId="36F976D1" w14:textId="77777777" w:rsidR="006D61FF" w:rsidRPr="00CF5364" w:rsidRDefault="006D61FF" w:rsidP="006D61FF">
            <w:pPr>
              <w:numPr>
                <w:ilvl w:val="0"/>
                <w:numId w:val="43"/>
              </w:numPr>
              <w:spacing w:line="240" w:lineRule="auto"/>
              <w:contextualSpacing/>
              <w:jc w:val="left"/>
              <w:rPr>
                <w:rFonts w:cs="CIDFont+F2"/>
                <w:szCs w:val="22"/>
              </w:rPr>
            </w:pPr>
            <w:r w:rsidRPr="00CF5364">
              <w:rPr>
                <w:rFonts w:cs="CIDFont+F2"/>
                <w:szCs w:val="22"/>
              </w:rPr>
              <w:t>Osoba do kontaktu ze strony Zamawiającego:</w:t>
            </w:r>
          </w:p>
          <w:p w14:paraId="1B5002E0" w14:textId="77777777" w:rsidR="006D61FF" w:rsidRPr="003474D2" w:rsidRDefault="006D61FF" w:rsidP="00606722">
            <w:pPr>
              <w:spacing w:line="240" w:lineRule="auto"/>
              <w:ind w:left="360"/>
              <w:contextualSpacing/>
              <w:rPr>
                <w:rFonts w:cs="CIDFont+F2"/>
                <w:szCs w:val="22"/>
                <w:highlight w:val="cyan"/>
              </w:rPr>
            </w:pPr>
            <w:r w:rsidRPr="003474D2">
              <w:rPr>
                <w:rFonts w:cs="CIDFont+F2"/>
                <w:szCs w:val="22"/>
                <w:highlight w:val="cyan"/>
              </w:rPr>
              <w:t>Imię i Nazwisko:</w:t>
            </w:r>
          </w:p>
          <w:p w14:paraId="678B01C5" w14:textId="77777777" w:rsidR="006D61FF" w:rsidRPr="003474D2" w:rsidRDefault="006D61FF" w:rsidP="00606722">
            <w:pPr>
              <w:spacing w:line="240" w:lineRule="auto"/>
              <w:ind w:left="360"/>
              <w:contextualSpacing/>
              <w:rPr>
                <w:rFonts w:cs="CIDFont+F2"/>
                <w:szCs w:val="22"/>
                <w:highlight w:val="cyan"/>
              </w:rPr>
            </w:pPr>
            <w:r w:rsidRPr="003474D2">
              <w:rPr>
                <w:rFonts w:cs="CIDFont+F2"/>
                <w:szCs w:val="22"/>
                <w:highlight w:val="cyan"/>
              </w:rPr>
              <w:t>telefon:</w:t>
            </w:r>
          </w:p>
          <w:p w14:paraId="5ACFDDD2" w14:textId="77777777" w:rsidR="006D61FF" w:rsidRPr="00CF5364" w:rsidRDefault="006D61FF" w:rsidP="00606722">
            <w:pPr>
              <w:spacing w:line="240" w:lineRule="auto"/>
              <w:ind w:left="360"/>
              <w:contextualSpacing/>
              <w:rPr>
                <w:rFonts w:cs="CIDFont+F2"/>
                <w:szCs w:val="22"/>
              </w:rPr>
            </w:pPr>
            <w:r w:rsidRPr="003474D2">
              <w:rPr>
                <w:rFonts w:cs="CIDFont+F2"/>
                <w:szCs w:val="22"/>
                <w:highlight w:val="cyan"/>
              </w:rPr>
              <w:t>e-mail: imię.nazwisko@gkpge.pl</w:t>
            </w:r>
          </w:p>
        </w:tc>
      </w:tr>
      <w:tr w:rsidR="006D61FF" w:rsidRPr="00CF5364" w14:paraId="06AC037F" w14:textId="77777777" w:rsidTr="00606722">
        <w:tc>
          <w:tcPr>
            <w:tcW w:w="10065" w:type="dxa"/>
          </w:tcPr>
          <w:p w14:paraId="394CBDC4" w14:textId="77777777" w:rsidR="006D61FF" w:rsidRPr="00CF5364" w:rsidRDefault="006D61FF" w:rsidP="006D61FF">
            <w:pPr>
              <w:numPr>
                <w:ilvl w:val="0"/>
                <w:numId w:val="43"/>
              </w:numPr>
              <w:spacing w:line="240" w:lineRule="auto"/>
              <w:contextualSpacing/>
              <w:jc w:val="left"/>
              <w:rPr>
                <w:rFonts w:cs="CIDFont+F2"/>
                <w:szCs w:val="22"/>
              </w:rPr>
            </w:pPr>
            <w:r w:rsidRPr="00CF5364">
              <w:rPr>
                <w:rFonts w:cs="CIDFont+F2"/>
                <w:szCs w:val="22"/>
              </w:rPr>
              <w:t>Osoba do kontaktu ze strony Wykonawcy:</w:t>
            </w:r>
          </w:p>
          <w:p w14:paraId="5018E424" w14:textId="77777777" w:rsidR="006D61FF" w:rsidRPr="003474D2" w:rsidRDefault="006D61FF" w:rsidP="00606722">
            <w:pPr>
              <w:spacing w:line="240" w:lineRule="auto"/>
              <w:ind w:left="360"/>
              <w:contextualSpacing/>
              <w:rPr>
                <w:rFonts w:cs="CIDFont+F2"/>
                <w:szCs w:val="22"/>
                <w:highlight w:val="cyan"/>
              </w:rPr>
            </w:pPr>
            <w:r w:rsidRPr="003474D2">
              <w:rPr>
                <w:rFonts w:cs="CIDFont+F2"/>
                <w:szCs w:val="22"/>
                <w:highlight w:val="cyan"/>
              </w:rPr>
              <w:t>Imię i Nazwisko:</w:t>
            </w:r>
          </w:p>
          <w:p w14:paraId="65F50E0B" w14:textId="77777777" w:rsidR="006D61FF" w:rsidRPr="003474D2" w:rsidRDefault="006D61FF" w:rsidP="00606722">
            <w:pPr>
              <w:spacing w:line="240" w:lineRule="auto"/>
              <w:ind w:left="360"/>
              <w:contextualSpacing/>
              <w:rPr>
                <w:rFonts w:cs="CIDFont+F2"/>
                <w:szCs w:val="22"/>
                <w:highlight w:val="cyan"/>
              </w:rPr>
            </w:pPr>
            <w:r w:rsidRPr="003474D2">
              <w:rPr>
                <w:rFonts w:cs="CIDFont+F2"/>
                <w:szCs w:val="22"/>
                <w:highlight w:val="cyan"/>
              </w:rPr>
              <w:t>telefon: …</w:t>
            </w:r>
          </w:p>
          <w:p w14:paraId="0528BB74" w14:textId="77777777" w:rsidR="006D61FF" w:rsidRPr="00CF5364" w:rsidRDefault="006D61FF" w:rsidP="00606722">
            <w:pPr>
              <w:spacing w:line="240" w:lineRule="auto"/>
              <w:ind w:left="360"/>
              <w:contextualSpacing/>
              <w:rPr>
                <w:rFonts w:cs="CIDFont+F2"/>
                <w:szCs w:val="22"/>
              </w:rPr>
            </w:pPr>
            <w:r w:rsidRPr="003474D2">
              <w:rPr>
                <w:rFonts w:cs="CIDFont+F2"/>
                <w:szCs w:val="22"/>
                <w:highlight w:val="cyan"/>
              </w:rPr>
              <w:t>e-mail: …</w:t>
            </w:r>
          </w:p>
        </w:tc>
      </w:tr>
      <w:tr w:rsidR="006D61FF" w:rsidRPr="00CF5364" w14:paraId="240E9E92" w14:textId="77777777" w:rsidTr="00606722">
        <w:tc>
          <w:tcPr>
            <w:tcW w:w="10065" w:type="dxa"/>
          </w:tcPr>
          <w:p w14:paraId="100ED503" w14:textId="77777777" w:rsidR="006D61FF" w:rsidRPr="00CF5364" w:rsidRDefault="006D61FF" w:rsidP="006D61FF">
            <w:pPr>
              <w:numPr>
                <w:ilvl w:val="0"/>
                <w:numId w:val="43"/>
              </w:numPr>
              <w:spacing w:line="240" w:lineRule="auto"/>
              <w:contextualSpacing/>
              <w:jc w:val="left"/>
              <w:rPr>
                <w:rFonts w:cs="CIDFont+F2"/>
                <w:szCs w:val="22"/>
                <w:highlight w:val="cyan"/>
              </w:rPr>
            </w:pPr>
            <w:r w:rsidRPr="00CF5364">
              <w:rPr>
                <w:rFonts w:cs="CIDFont+F2"/>
                <w:szCs w:val="22"/>
              </w:rPr>
              <w:t xml:space="preserve">W związku z wykonaniem obowiązku wynikającego z art. 4c Ustawy o przeciwdziałaniu nadmiernym opóźnieniom w transakcjach handlowych </w:t>
            </w:r>
            <w:r w:rsidRPr="00CF5364">
              <w:rPr>
                <w:rFonts w:cs="CIDFont+F2"/>
                <w:b/>
                <w:szCs w:val="22"/>
              </w:rPr>
              <w:t>Wykonawca</w:t>
            </w:r>
            <w:r w:rsidRPr="00CF5364">
              <w:rPr>
                <w:rFonts w:cs="CIDFont+F2"/>
                <w:szCs w:val="22"/>
              </w:rPr>
              <w:t xml:space="preserve"> oświadcza, że na chwilę zawarcia Umowy </w:t>
            </w:r>
            <w:r w:rsidRPr="00CF5364">
              <w:rPr>
                <w:rFonts w:cs="CIDFont+F2"/>
                <w:b/>
                <w:szCs w:val="22"/>
                <w:highlight w:val="cyan"/>
              </w:rPr>
              <w:t>posiada/nie posiada</w:t>
            </w:r>
            <w:r w:rsidRPr="00CF5364">
              <w:rPr>
                <w:rFonts w:cs="CIDFont+F2"/>
                <w:b/>
                <w:szCs w:val="22"/>
              </w:rPr>
              <w:t xml:space="preserve"> statusu Dużego przedsiębiorcy</w:t>
            </w:r>
            <w:r w:rsidRPr="00CF5364">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F5364">
              <w:rPr>
                <w:rFonts w:cs="CIDFont+F2"/>
                <w:b/>
                <w:szCs w:val="22"/>
              </w:rPr>
              <w:t>Wykonawca</w:t>
            </w:r>
            <w:r w:rsidRPr="00CF5364">
              <w:rPr>
                <w:rFonts w:cs="CIDFont+F2"/>
                <w:szCs w:val="22"/>
              </w:rPr>
              <w:t xml:space="preserve"> zobowiązuje się w terminie 14 Dni od daty zmiany na pisemne poinformowanie Zamawiającego o tym fakcie w formie oświadczenia, co nie stanowi zmiany Umowy i nie wymaga zawarcia aneksu.</w:t>
            </w:r>
          </w:p>
        </w:tc>
      </w:tr>
      <w:tr w:rsidR="006D61FF" w:rsidRPr="00CF5364" w14:paraId="17F30728" w14:textId="77777777" w:rsidTr="00606722">
        <w:tc>
          <w:tcPr>
            <w:tcW w:w="10065" w:type="dxa"/>
          </w:tcPr>
          <w:p w14:paraId="5FE60FA5" w14:textId="77777777" w:rsidR="006D61FF" w:rsidRPr="00716FE0" w:rsidRDefault="006D61FF" w:rsidP="006D61FF">
            <w:pPr>
              <w:pStyle w:val="Akapitzlist"/>
              <w:numPr>
                <w:ilvl w:val="0"/>
                <w:numId w:val="43"/>
              </w:numPr>
              <w:rPr>
                <w:rFonts w:cs="CIDFont+F2"/>
                <w:szCs w:val="22"/>
              </w:rPr>
            </w:pPr>
            <w:r w:rsidRPr="00716FE0">
              <w:rPr>
                <w:rFonts w:cs="CIDFont+F2"/>
                <w:szCs w:val="22"/>
              </w:rPr>
              <w:t xml:space="preserve">Termin realizacji zamówienia: od </w:t>
            </w:r>
            <w:r>
              <w:rPr>
                <w:rFonts w:cs="CIDFont+F2"/>
                <w:szCs w:val="22"/>
              </w:rPr>
              <w:t>3</w:t>
            </w:r>
            <w:r w:rsidRPr="00716FE0">
              <w:rPr>
                <w:rFonts w:cs="CIDFont+F2"/>
                <w:szCs w:val="22"/>
              </w:rPr>
              <w:t xml:space="preserve"> stycznia 2025</w:t>
            </w:r>
            <w:r>
              <w:rPr>
                <w:rFonts w:cs="CIDFont+F2"/>
                <w:szCs w:val="22"/>
              </w:rPr>
              <w:t xml:space="preserve"> </w:t>
            </w:r>
            <w:r w:rsidRPr="00716FE0">
              <w:rPr>
                <w:rFonts w:cs="CIDFont+F2"/>
                <w:szCs w:val="22"/>
              </w:rPr>
              <w:t>r. do 31</w:t>
            </w:r>
            <w:r>
              <w:rPr>
                <w:rFonts w:cs="CIDFont+F2"/>
                <w:szCs w:val="22"/>
              </w:rPr>
              <w:t xml:space="preserve"> </w:t>
            </w:r>
            <w:r w:rsidRPr="00716FE0">
              <w:rPr>
                <w:rFonts w:cs="CIDFont+F2"/>
                <w:szCs w:val="22"/>
              </w:rPr>
              <w:t>grudnia 2025 r.</w:t>
            </w:r>
            <w:r w:rsidRPr="00716FE0">
              <w:t xml:space="preserve"> </w:t>
            </w:r>
            <w:r w:rsidRPr="00716FE0">
              <w:rPr>
                <w:rFonts w:cs="CIDFont+F2"/>
                <w:szCs w:val="22"/>
              </w:rPr>
              <w:t>Dostawy będą realizowane przez Wykonawcę wyłącznie na podstawie Zamówień szczegółowych, wystawionych przez Zamawiającego i przekazanych Wykonawcy. Czas realizacji zamówień szczegółowych w terminie do 72h od otrzymania zamówienia.</w:t>
            </w:r>
          </w:p>
        </w:tc>
      </w:tr>
      <w:tr w:rsidR="006D61FF" w:rsidRPr="00CF5364" w14:paraId="2E3E995C" w14:textId="77777777" w:rsidTr="00606722">
        <w:tc>
          <w:tcPr>
            <w:tcW w:w="10065" w:type="dxa"/>
          </w:tcPr>
          <w:p w14:paraId="616657AE" w14:textId="77777777" w:rsidR="006D61FF" w:rsidRPr="00716FE0" w:rsidRDefault="006D61FF" w:rsidP="006D61FF">
            <w:pPr>
              <w:numPr>
                <w:ilvl w:val="0"/>
                <w:numId w:val="43"/>
              </w:numPr>
              <w:spacing w:line="240" w:lineRule="auto"/>
              <w:contextualSpacing/>
              <w:jc w:val="left"/>
              <w:rPr>
                <w:rFonts w:cs="CIDFont+F2"/>
                <w:szCs w:val="22"/>
              </w:rPr>
            </w:pPr>
            <w:r w:rsidRPr="00716FE0">
              <w:rPr>
                <w:rFonts w:cs="CIDFont+F2"/>
                <w:szCs w:val="22"/>
              </w:rPr>
              <w:t>Na wykonany przedmiot Zamówienia Wykonawca udziela (…) miesięcznej gwarancji oraz (…) miesięcznej rękojmi.- Nie dotyczy</w:t>
            </w:r>
          </w:p>
        </w:tc>
      </w:tr>
      <w:tr w:rsidR="006D61FF" w:rsidRPr="00CF5364" w14:paraId="370B3C51" w14:textId="77777777" w:rsidTr="00606722">
        <w:tc>
          <w:tcPr>
            <w:tcW w:w="10065" w:type="dxa"/>
          </w:tcPr>
          <w:p w14:paraId="328E2E85" w14:textId="36214D1E" w:rsidR="006D61FF" w:rsidRPr="00716FE0" w:rsidRDefault="006D61FF" w:rsidP="00F53431">
            <w:pPr>
              <w:pStyle w:val="Akapitzlist"/>
              <w:numPr>
                <w:ilvl w:val="0"/>
                <w:numId w:val="43"/>
              </w:numPr>
              <w:spacing w:line="240" w:lineRule="auto"/>
              <w:rPr>
                <w:rFonts w:asciiTheme="minorHAnsi" w:hAnsiTheme="minorHAnsi" w:cstheme="minorHAnsi"/>
                <w:szCs w:val="22"/>
                <w:lang w:eastAsia="pl-PL"/>
              </w:rPr>
            </w:pPr>
            <w:r w:rsidRPr="00716FE0">
              <w:rPr>
                <w:rFonts w:asciiTheme="minorHAnsi" w:hAnsiTheme="minorHAnsi" w:cstheme="minorHAnsi"/>
                <w:szCs w:val="22"/>
                <w:lang w:eastAsia="pl-PL"/>
              </w:rPr>
              <w:t>Zapisy dodatkowe:</w:t>
            </w:r>
            <w:r w:rsidR="00F53431">
              <w:t xml:space="preserve"> </w:t>
            </w:r>
          </w:p>
          <w:p w14:paraId="139B84D4"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50436AB1"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4560F28D"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3345D46E"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18F34533"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47B262B5"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2181A7E7"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0612FCD9"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217ABF97"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7D14C484"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20C3F2CB" w14:textId="77777777" w:rsidR="006D61FF" w:rsidRPr="00716FE0" w:rsidRDefault="006D61FF" w:rsidP="006D61FF">
            <w:pPr>
              <w:pStyle w:val="Akapitzlist"/>
              <w:numPr>
                <w:ilvl w:val="0"/>
                <w:numId w:val="45"/>
              </w:numPr>
              <w:spacing w:line="240" w:lineRule="auto"/>
              <w:rPr>
                <w:rFonts w:asciiTheme="minorHAnsi" w:hAnsiTheme="minorHAnsi" w:cstheme="minorHAnsi"/>
                <w:vanish/>
                <w:szCs w:val="22"/>
                <w:lang w:eastAsia="pl-PL"/>
              </w:rPr>
            </w:pPr>
          </w:p>
          <w:p w14:paraId="5056459B" w14:textId="1986310A" w:rsidR="006D61FF" w:rsidRPr="00716FE0" w:rsidRDefault="006D61FF" w:rsidP="00606722">
            <w:pPr>
              <w:spacing w:line="240" w:lineRule="auto"/>
              <w:ind w:left="360"/>
              <w:contextualSpacing/>
              <w:jc w:val="left"/>
              <w:rPr>
                <w:rFonts w:asciiTheme="minorHAnsi" w:hAnsiTheme="minorHAnsi" w:cstheme="minorHAnsi"/>
                <w:szCs w:val="22"/>
              </w:rPr>
            </w:pPr>
            <w:r w:rsidRPr="00716FE0">
              <w:rPr>
                <w:rFonts w:asciiTheme="minorHAnsi" w:hAnsiTheme="minorHAnsi" w:cstheme="minorHAnsi"/>
                <w:szCs w:val="22"/>
              </w:rPr>
              <w:t>1</w:t>
            </w:r>
            <w:r w:rsidR="00F53431">
              <w:rPr>
                <w:rFonts w:asciiTheme="minorHAnsi" w:hAnsiTheme="minorHAnsi" w:cstheme="minorHAnsi"/>
                <w:szCs w:val="22"/>
              </w:rPr>
              <w:t>1.1</w:t>
            </w:r>
            <w:r w:rsidRPr="00716FE0">
              <w:rPr>
                <w:rFonts w:asciiTheme="minorHAnsi" w:hAnsiTheme="minorHAnsi" w:cstheme="minorHAnsi"/>
                <w:szCs w:val="22"/>
              </w:rPr>
              <w:t>.  Fakturę należy przesłać na adres:</w:t>
            </w:r>
          </w:p>
          <w:p w14:paraId="18B93EC7" w14:textId="77777777" w:rsidR="006D61FF" w:rsidRPr="00716FE0" w:rsidRDefault="006D61FF" w:rsidP="00606722">
            <w:pPr>
              <w:spacing w:line="240" w:lineRule="auto"/>
              <w:ind w:left="884"/>
              <w:contextualSpacing/>
              <w:jc w:val="left"/>
              <w:rPr>
                <w:rFonts w:asciiTheme="minorHAnsi" w:hAnsiTheme="minorHAnsi" w:cstheme="minorHAnsi"/>
                <w:szCs w:val="22"/>
              </w:rPr>
            </w:pPr>
            <w:r w:rsidRPr="00716FE0">
              <w:rPr>
                <w:rFonts w:asciiTheme="minorHAnsi" w:hAnsiTheme="minorHAnsi" w:cstheme="minorHAnsi"/>
                <w:szCs w:val="22"/>
              </w:rPr>
              <w:t>ArchiDoc S.A., Ul. Niedźwiedziniec 10, 41-506 Chorzów Dot. PGE</w:t>
            </w:r>
          </w:p>
          <w:p w14:paraId="15AA0840" w14:textId="77777777" w:rsidR="006D61FF" w:rsidRPr="00716FE0" w:rsidRDefault="006D61FF" w:rsidP="00F53431">
            <w:pPr>
              <w:pStyle w:val="Akapitzlist"/>
              <w:spacing w:line="240" w:lineRule="auto"/>
              <w:ind w:left="1152" w:hanging="268"/>
              <w:jc w:val="left"/>
              <w:rPr>
                <w:rFonts w:cs="CIDFont+F2"/>
                <w:szCs w:val="22"/>
              </w:rPr>
            </w:pPr>
            <w:r w:rsidRPr="00716FE0">
              <w:rPr>
                <w:rFonts w:asciiTheme="minorHAnsi" w:hAnsiTheme="minorHAnsi" w:cstheme="minorHAnsi"/>
                <w:szCs w:val="22"/>
              </w:rPr>
              <w:t>Zamawiający informuje, że stosuje mechanizm podzielonej płatności (MPP) do zapłaty zobowiązania</w:t>
            </w:r>
          </w:p>
        </w:tc>
      </w:tr>
      <w:tr w:rsidR="006D61FF" w:rsidRPr="00716FE0" w14:paraId="068D3DC9" w14:textId="77777777" w:rsidTr="00606722">
        <w:tc>
          <w:tcPr>
            <w:tcW w:w="10065" w:type="dxa"/>
          </w:tcPr>
          <w:p w14:paraId="4515CAB0" w14:textId="77777777" w:rsidR="006D61FF" w:rsidRPr="00716FE0" w:rsidRDefault="006D61FF" w:rsidP="00606722">
            <w:pPr>
              <w:spacing w:line="240" w:lineRule="auto"/>
              <w:rPr>
                <w:rFonts w:cs="CIDFont+F2"/>
                <w:szCs w:val="22"/>
              </w:rPr>
            </w:pPr>
            <w:r w:rsidRPr="00716FE0">
              <w:rPr>
                <w:rFonts w:cs="CIDFont+F2"/>
                <w:szCs w:val="22"/>
              </w:rPr>
              <w:t>Załącznikami do niniejszego Zamówienia stanowiącymi jego integralną część są:</w:t>
            </w:r>
          </w:p>
          <w:p w14:paraId="700DA4EA" w14:textId="77777777" w:rsidR="006D61FF" w:rsidRPr="00716FE0" w:rsidRDefault="006D61FF" w:rsidP="006D61FF">
            <w:pPr>
              <w:numPr>
                <w:ilvl w:val="0"/>
                <w:numId w:val="44"/>
              </w:numPr>
              <w:autoSpaceDE w:val="0"/>
              <w:autoSpaceDN w:val="0"/>
              <w:adjustRightInd w:val="0"/>
              <w:spacing w:line="240" w:lineRule="auto"/>
              <w:contextualSpacing/>
              <w:jc w:val="left"/>
              <w:rPr>
                <w:rFonts w:cs="CIDFont+F2"/>
                <w:szCs w:val="22"/>
              </w:rPr>
            </w:pPr>
            <w:r w:rsidRPr="00716FE0">
              <w:rPr>
                <w:rFonts w:cs="CIDFont+F2"/>
                <w:szCs w:val="22"/>
              </w:rPr>
              <w:t>Ogólne Warunki Zamówienia.</w:t>
            </w:r>
          </w:p>
          <w:p w14:paraId="567CA330" w14:textId="77777777" w:rsidR="006D61FF" w:rsidRPr="00716FE0" w:rsidRDefault="006D61FF" w:rsidP="006D61FF">
            <w:pPr>
              <w:numPr>
                <w:ilvl w:val="0"/>
                <w:numId w:val="44"/>
              </w:numPr>
              <w:autoSpaceDE w:val="0"/>
              <w:autoSpaceDN w:val="0"/>
              <w:adjustRightInd w:val="0"/>
              <w:spacing w:line="240" w:lineRule="auto"/>
              <w:contextualSpacing/>
              <w:jc w:val="left"/>
              <w:rPr>
                <w:rFonts w:cs="CIDFont+F2"/>
                <w:szCs w:val="22"/>
              </w:rPr>
            </w:pPr>
            <w:r w:rsidRPr="00716FE0">
              <w:rPr>
                <w:rFonts w:cs="CIDFont+F2"/>
                <w:szCs w:val="22"/>
              </w:rPr>
              <w:t>Opis przedmiotu zamówienia.</w:t>
            </w:r>
          </w:p>
        </w:tc>
      </w:tr>
    </w:tbl>
    <w:p w14:paraId="3F42954A" w14:textId="77777777" w:rsidR="00CF5364" w:rsidRDefault="00CF5364" w:rsidP="00EA33CD">
      <w:pPr>
        <w:widowControl w:val="0"/>
        <w:suppressAutoHyphens/>
        <w:spacing w:before="120" w:line="360" w:lineRule="auto"/>
        <w:ind w:left="-180"/>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2"/>
      <w:bookmarkEnd w:id="123"/>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654C8D8D" w:rsidR="0042031F" w:rsidRPr="00290BDA" w:rsidRDefault="0042031F" w:rsidP="008C3CC6">
      <w:pPr>
        <w:widowControl w:val="0"/>
        <w:suppressAutoHyphens/>
        <w:ind w:right="-281"/>
        <w:rPr>
          <w:rFonts w:ascii="Verdana" w:hAnsi="Verdana" w:cstheme="minorHAnsi"/>
          <w:b/>
          <w:bCs/>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290BDA" w:rsidRPr="00290BDA">
        <w:rPr>
          <w:rFonts w:ascii="Verdana" w:eastAsia="Calibri" w:hAnsi="Verdana" w:cstheme="minorHAnsi"/>
          <w:b/>
          <w:bCs/>
          <w:sz w:val="20"/>
          <w:lang w:eastAsia="pl-PL"/>
        </w:rPr>
        <w:br/>
      </w:r>
      <w:r w:rsidR="00DE33F7" w:rsidRPr="00DE33F7">
        <w:rPr>
          <w:rFonts w:ascii="Verdana" w:eastAsia="Calibri" w:hAnsi="Verdana" w:cstheme="minorHAnsi"/>
          <w:b/>
          <w:bCs/>
          <w:sz w:val="20"/>
          <w:lang w:eastAsia="pl-PL"/>
        </w:rPr>
        <w:t>POST/PEC/PEC/ZNB/01078/2024</w:t>
      </w:r>
      <w:r w:rsidR="00290BDA">
        <w:rPr>
          <w:rFonts w:ascii="Verdana" w:eastAsia="Calibri" w:hAnsi="Verdana" w:cstheme="minorHAnsi"/>
          <w:b/>
          <w:bCs/>
          <w:sz w:val="20"/>
          <w:lang w:eastAsia="pl-PL"/>
        </w:rPr>
        <w:t xml:space="preserve">, </w:t>
      </w:r>
      <w:r w:rsidRPr="001D778B">
        <w:rPr>
          <w:rFonts w:ascii="Verdana" w:hAnsi="Verdana" w:cstheme="minorHAnsi"/>
          <w:sz w:val="20"/>
        </w:rPr>
        <w:t xml:space="preserve">prowadzonego w trybie przetargu nieograniczonego pn. </w:t>
      </w:r>
      <w:r w:rsidR="00290BDA" w:rsidRPr="00290BDA">
        <w:rPr>
          <w:rFonts w:ascii="Verdana" w:hAnsi="Verdana" w:cstheme="minorHAnsi"/>
          <w:b/>
          <w:bCs/>
          <w:sz w:val="20"/>
        </w:rPr>
        <w:t>Zakup i przygotowanie do eksploatacji wypełnienia filtra żwirowego dla PGE Energia Ciepła S.A. Oddział Wybrzeże w Gdańsku</w:t>
      </w:r>
      <w:r w:rsidR="009B4E6B" w:rsidRPr="001D778B">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8C3CC6">
      <w:pPr>
        <w:pStyle w:val="Akapitzlist"/>
        <w:widowControl w:val="0"/>
        <w:suppressAutoHyphens/>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8B8FD07" w14:textId="1B2E7508" w:rsidR="00007C03" w:rsidRPr="00007C03" w:rsidRDefault="003648B0" w:rsidP="008C3CC6">
      <w:pPr>
        <w:pStyle w:val="Akapitzlist"/>
        <w:widowControl w:val="0"/>
        <w:suppressAutoHyphens/>
        <w:spacing w:line="240" w:lineRule="auto"/>
        <w:ind w:left="426" w:right="-281"/>
        <w:rPr>
          <w:rFonts w:ascii="Verdana" w:hAnsi="Verdana" w:cs="Arial"/>
          <w:b/>
          <w:sz w:val="20"/>
        </w:rPr>
      </w:pPr>
      <w:r w:rsidRPr="003648B0">
        <w:rPr>
          <w:rFonts w:ascii="Verdana" w:hAnsi="Verdana" w:cs="Arial"/>
          <w:sz w:val="20"/>
        </w:rPr>
        <w:t xml:space="preserve">Szczegółowe zestawienie pozycji cenowych składających się na ostateczną wartość Oferty stanowi </w:t>
      </w:r>
      <w:r w:rsidRPr="003648B0">
        <w:rPr>
          <w:rFonts w:ascii="Verdana" w:hAnsi="Verdana" w:cs="Arial"/>
          <w:b/>
          <w:sz w:val="20"/>
        </w:rPr>
        <w:t>Załącznik nr 5 do SWZ – Formularz Cenowy</w:t>
      </w:r>
      <w:r>
        <w:rPr>
          <w:rFonts w:ascii="Verdana" w:hAnsi="Verdana" w:cs="Arial"/>
          <w:b/>
          <w:sz w:val="20"/>
        </w:rPr>
        <w:t>.</w:t>
      </w:r>
    </w:p>
    <w:p w14:paraId="2E77A102" w14:textId="77777777" w:rsidR="00F912F5" w:rsidRPr="00F912F5" w:rsidRDefault="00F912F5" w:rsidP="008C3CC6">
      <w:pPr>
        <w:pStyle w:val="Akapitzlist"/>
        <w:widowControl w:val="0"/>
        <w:suppressAutoHyphens/>
        <w:ind w:left="425" w:right="-281"/>
        <w:contextualSpacing w:val="0"/>
        <w:rPr>
          <w:rFonts w:ascii="Verdana" w:hAnsi="Verdana" w:cs="Arial"/>
          <w:sz w:val="20"/>
        </w:rPr>
      </w:pPr>
    </w:p>
    <w:p w14:paraId="5AE6CCAB" w14:textId="71A6FEE9" w:rsidR="00AE1D9D"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w:t>
      </w:r>
      <w:r w:rsidR="00A6553F" w:rsidRPr="001D778B">
        <w:rPr>
          <w:rFonts w:ascii="Verdana" w:hAnsi="Verdana" w:cs="Arial"/>
          <w:sz w:val="20"/>
        </w:rPr>
        <w:lastRenderedPageBreak/>
        <w:t xml:space="preserve">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EA02CF">
      <w:pPr>
        <w:pStyle w:val="Akapitzlist"/>
        <w:widowControl w:val="0"/>
        <w:numPr>
          <w:ilvl w:val="1"/>
          <w:numId w:val="34"/>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EA02CF">
      <w:pPr>
        <w:pStyle w:val="Akapitzlist"/>
        <w:widowControl w:val="0"/>
        <w:numPr>
          <w:ilvl w:val="1"/>
          <w:numId w:val="34"/>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8C3CC6">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8C3CC6">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8C3CC6">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EA02CF">
      <w:pPr>
        <w:pStyle w:val="Akapitzlist"/>
        <w:widowControl w:val="0"/>
        <w:numPr>
          <w:ilvl w:val="1"/>
          <w:numId w:val="34"/>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w:t>
      </w:r>
      <w:r w:rsidRPr="00A0650B">
        <w:rPr>
          <w:rFonts w:ascii="Verdana" w:hAnsi="Verdana" w:cs="Arial"/>
          <w:sz w:val="20"/>
        </w:rPr>
        <w:lastRenderedPageBreak/>
        <w:t xml:space="preserve">(Dz.U.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EA02CF">
      <w:pPr>
        <w:pStyle w:val="Akapitzlist"/>
        <w:widowControl w:val="0"/>
        <w:numPr>
          <w:ilvl w:val="0"/>
          <w:numId w:val="33"/>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EA02CF">
      <w:pPr>
        <w:pStyle w:val="Akapitzlist"/>
        <w:widowControl w:val="0"/>
        <w:numPr>
          <w:ilvl w:val="0"/>
          <w:numId w:val="33"/>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EA02CF">
      <w:pPr>
        <w:pStyle w:val="Akapitzlist"/>
        <w:widowControl w:val="0"/>
        <w:numPr>
          <w:ilvl w:val="0"/>
          <w:numId w:val="33"/>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8C3CC6">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8C3CC6">
      <w:pPr>
        <w:widowControl w:val="0"/>
        <w:suppressAutoHyphens/>
        <w:ind w:left="709" w:right="-281" w:hanging="283"/>
        <w:rPr>
          <w:rFonts w:ascii="Verdana" w:hAnsi="Verdana" w:cs="Arial"/>
          <w:sz w:val="20"/>
        </w:rPr>
      </w:pPr>
    </w:p>
    <w:p w14:paraId="69E52117" w14:textId="142A4846" w:rsidR="00563A80" w:rsidRPr="001D778B" w:rsidRDefault="00BF7966" w:rsidP="008C3CC6">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8C3CC6">
      <w:pPr>
        <w:pStyle w:val="Akapitzlist"/>
        <w:widowControl w:val="0"/>
        <w:suppressAutoHyphens/>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8C3CC6">
      <w:pPr>
        <w:pStyle w:val="Akapitzlist"/>
        <w:widowControl w:val="0"/>
        <w:numPr>
          <w:ilvl w:val="3"/>
          <w:numId w:val="29"/>
        </w:numPr>
        <w:suppressAutoHyphens/>
        <w:spacing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8C3CC6">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8C3CC6">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8C3CC6">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8C3CC6">
      <w:pPr>
        <w:pStyle w:val="Akapitzlist"/>
        <w:widowControl w:val="0"/>
        <w:numPr>
          <w:ilvl w:val="3"/>
          <w:numId w:val="29"/>
        </w:numPr>
        <w:suppressAutoHyphens/>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w:t>
      </w:r>
      <w:r w:rsidRPr="001D778B">
        <w:rPr>
          <w:rFonts w:ascii="Verdana" w:hAnsi="Verdana" w:cs="Calibri"/>
          <w:sz w:val="20"/>
        </w:rPr>
        <w:lastRenderedPageBreak/>
        <w:t>przedsiębiorcą.</w:t>
      </w:r>
      <w:r w:rsidRPr="001D778B">
        <w:rPr>
          <w:rFonts w:ascii="Verdana" w:hAnsi="Verdana"/>
          <w:sz w:val="20"/>
          <w:vertAlign w:val="superscript"/>
        </w:rPr>
        <w:footnoteReference w:id="4"/>
      </w:r>
    </w:p>
    <w:p w14:paraId="58EF8774" w14:textId="7BEBAA40"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8C3CC6">
      <w:pPr>
        <w:pStyle w:val="Akapitzlist"/>
        <w:widowControl w:val="0"/>
        <w:numPr>
          <w:ilvl w:val="3"/>
          <w:numId w:val="29"/>
        </w:numPr>
        <w:suppressAutoHyphens/>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8C3CC6">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8C3CC6">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8C3CC6">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8C3CC6">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8C3CC6">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8C3CC6">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8C3CC6">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8C3CC6">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8C3CC6">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8C3CC6">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8C3CC6">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8C3CC6">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8C3CC6">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8C3CC6">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8C3CC6">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8C3CC6">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8C3CC6">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8C3CC6">
            <w:pPr>
              <w:widowControl w:val="0"/>
              <w:suppressAutoHyphens/>
              <w:jc w:val="center"/>
              <w:rPr>
                <w:rFonts w:ascii="Verdana" w:hAnsi="Verdana" w:cs="Arial"/>
                <w:sz w:val="20"/>
              </w:rPr>
            </w:pPr>
          </w:p>
        </w:tc>
      </w:tr>
    </w:tbl>
    <w:p w14:paraId="460197F1" w14:textId="39875250"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8C3CC6">
      <w:pPr>
        <w:pStyle w:val="Akapitzlist"/>
        <w:widowControl w:val="0"/>
        <w:numPr>
          <w:ilvl w:val="0"/>
          <w:numId w:val="30"/>
        </w:numPr>
        <w:suppressAutoHyphens/>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8C3CC6">
      <w:pPr>
        <w:pStyle w:val="Akapitzlist"/>
        <w:widowControl w:val="0"/>
        <w:numPr>
          <w:ilvl w:val="0"/>
          <w:numId w:val="30"/>
        </w:numPr>
        <w:suppressAutoHyphens/>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8C3CC6">
      <w:pPr>
        <w:pStyle w:val="Akapitzlist"/>
        <w:widowControl w:val="0"/>
        <w:suppressAutoHyphens/>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8C3CC6">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5"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lang w:eastAsia="pl-PL"/>
        </w:rPr>
      </w:pPr>
      <w:r w:rsidRPr="001D778B">
        <w:rPr>
          <w:rFonts w:ascii="Verdana" w:hAnsi="Verdana" w:cs="Arial"/>
          <w:sz w:val="20"/>
          <w:lang w:eastAsia="pl-PL"/>
        </w:rPr>
        <w:lastRenderedPageBreak/>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8C3CC6">
      <w:pPr>
        <w:pStyle w:val="Akapitzlist"/>
        <w:widowControl w:val="0"/>
        <w:numPr>
          <w:ilvl w:val="3"/>
          <w:numId w:val="29"/>
        </w:numPr>
        <w:suppressAutoHyphens/>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77777777" w:rsidR="0042031F" w:rsidRPr="009B3E18" w:rsidRDefault="0042031F" w:rsidP="008C3CC6">
      <w:pPr>
        <w:pStyle w:val="Akapitzlist"/>
        <w:numPr>
          <w:ilvl w:val="3"/>
          <w:numId w:val="29"/>
        </w:numPr>
        <w:autoSpaceDE w:val="0"/>
        <w:autoSpaceDN w:val="0"/>
        <w:spacing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postępowaniem niepublicznym nr ……………………</w:t>
      </w:r>
    </w:p>
    <w:p w14:paraId="1C867588" w14:textId="77777777" w:rsidR="0042031F" w:rsidRPr="001D778B" w:rsidRDefault="0042031F" w:rsidP="008C3CC6">
      <w:pPr>
        <w:pStyle w:val="Akapitzlist"/>
        <w:widowControl w:val="0"/>
        <w:numPr>
          <w:ilvl w:val="3"/>
          <w:numId w:val="29"/>
        </w:numPr>
        <w:suppressAutoHyphens/>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8C3CC6">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1B5806FF" w14:textId="77777777" w:rsidR="009B3E18" w:rsidRPr="001D778B" w:rsidRDefault="009B3E18" w:rsidP="008C3CC6">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8C3CC6">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8C3CC6">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71E2F815" w14:textId="089B596E" w:rsidR="0042031F" w:rsidRPr="00DB0012" w:rsidRDefault="00794A5D" w:rsidP="008C3CC6">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r w:rsidR="0042031F"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5"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67954556" w:rsidR="00F53A14" w:rsidRDefault="00F53A14">
      <w:pPr>
        <w:spacing w:line="240" w:lineRule="auto"/>
        <w:jc w:val="left"/>
        <w:rPr>
          <w:rFonts w:ascii="Verdana" w:hAnsi="Verdana" w:cstheme="minorHAnsi"/>
          <w:b/>
          <w:caps/>
          <w:kern w:val="28"/>
          <w:sz w:val="20"/>
        </w:rPr>
      </w:pPr>
    </w:p>
    <w:p w14:paraId="6491F112" w14:textId="2E3A078F" w:rsidR="00C614B2" w:rsidRDefault="00C614B2">
      <w:pPr>
        <w:spacing w:line="240" w:lineRule="auto"/>
        <w:jc w:val="left"/>
        <w:rPr>
          <w:rFonts w:ascii="Verdana" w:hAnsi="Verdana" w:cstheme="minorHAnsi"/>
          <w:b/>
          <w:caps/>
          <w:kern w:val="28"/>
          <w:sz w:val="20"/>
        </w:rPr>
      </w:pPr>
    </w:p>
    <w:p w14:paraId="0340B8F1" w14:textId="06D996CE" w:rsidR="00C614B2" w:rsidRDefault="00C614B2">
      <w:pPr>
        <w:spacing w:line="240" w:lineRule="auto"/>
        <w:jc w:val="left"/>
        <w:rPr>
          <w:rFonts w:ascii="Verdana" w:hAnsi="Verdana" w:cstheme="minorHAnsi"/>
          <w:b/>
          <w:caps/>
          <w:kern w:val="28"/>
          <w:sz w:val="20"/>
        </w:rPr>
      </w:pPr>
    </w:p>
    <w:p w14:paraId="647B0811" w14:textId="26F8CAFC" w:rsidR="00C614B2" w:rsidRDefault="00C614B2">
      <w:pPr>
        <w:spacing w:line="240" w:lineRule="auto"/>
        <w:jc w:val="left"/>
        <w:rPr>
          <w:rFonts w:ascii="Verdana" w:hAnsi="Verdana" w:cstheme="minorHAnsi"/>
          <w:b/>
          <w:caps/>
          <w:kern w:val="28"/>
          <w:sz w:val="20"/>
        </w:rPr>
      </w:pPr>
    </w:p>
    <w:p w14:paraId="318FF8B8" w14:textId="4EFFCEAD" w:rsidR="00C614B2" w:rsidRDefault="00C614B2">
      <w:pPr>
        <w:spacing w:line="240" w:lineRule="auto"/>
        <w:jc w:val="left"/>
        <w:rPr>
          <w:rFonts w:ascii="Verdana" w:hAnsi="Verdana" w:cstheme="minorHAnsi"/>
          <w:b/>
          <w:caps/>
          <w:kern w:val="28"/>
          <w:sz w:val="20"/>
        </w:rPr>
      </w:pPr>
    </w:p>
    <w:p w14:paraId="46A8A1EE" w14:textId="6219FBCC" w:rsidR="00C614B2" w:rsidRDefault="00C614B2">
      <w:pPr>
        <w:spacing w:line="240" w:lineRule="auto"/>
        <w:jc w:val="left"/>
        <w:rPr>
          <w:rFonts w:ascii="Verdana" w:hAnsi="Verdana" w:cstheme="minorHAnsi"/>
          <w:b/>
          <w:caps/>
          <w:kern w:val="28"/>
          <w:sz w:val="20"/>
        </w:rPr>
      </w:pPr>
    </w:p>
    <w:p w14:paraId="19DDB254" w14:textId="04B7BBCF" w:rsidR="00C614B2" w:rsidRDefault="00C614B2">
      <w:pPr>
        <w:spacing w:line="240" w:lineRule="auto"/>
        <w:jc w:val="left"/>
        <w:rPr>
          <w:rFonts w:ascii="Verdana" w:hAnsi="Verdana" w:cstheme="minorHAnsi"/>
          <w:b/>
          <w:caps/>
          <w:kern w:val="28"/>
          <w:sz w:val="20"/>
        </w:rPr>
      </w:pPr>
    </w:p>
    <w:p w14:paraId="17ACB23E" w14:textId="52731CF4" w:rsidR="00C614B2" w:rsidRDefault="00C614B2">
      <w:pPr>
        <w:spacing w:line="240" w:lineRule="auto"/>
        <w:jc w:val="left"/>
        <w:rPr>
          <w:rFonts w:ascii="Verdana" w:hAnsi="Verdana" w:cstheme="minorHAnsi"/>
          <w:b/>
          <w:caps/>
          <w:kern w:val="28"/>
          <w:sz w:val="20"/>
        </w:rPr>
      </w:pPr>
    </w:p>
    <w:p w14:paraId="252AA4A5" w14:textId="7283A23D" w:rsidR="00C614B2" w:rsidRDefault="00C614B2">
      <w:pPr>
        <w:spacing w:line="240" w:lineRule="auto"/>
        <w:jc w:val="left"/>
        <w:rPr>
          <w:rFonts w:ascii="Verdana" w:hAnsi="Verdana" w:cstheme="minorHAnsi"/>
          <w:b/>
          <w:caps/>
          <w:kern w:val="28"/>
          <w:sz w:val="20"/>
        </w:rPr>
      </w:pPr>
    </w:p>
    <w:p w14:paraId="3EF3EE7A" w14:textId="5DF73EDB" w:rsidR="00C614B2" w:rsidRDefault="00C614B2">
      <w:pPr>
        <w:spacing w:line="240" w:lineRule="auto"/>
        <w:jc w:val="left"/>
        <w:rPr>
          <w:rFonts w:ascii="Verdana" w:hAnsi="Verdana" w:cstheme="minorHAnsi"/>
          <w:b/>
          <w:caps/>
          <w:kern w:val="28"/>
          <w:sz w:val="20"/>
        </w:rPr>
      </w:pPr>
    </w:p>
    <w:p w14:paraId="71333285" w14:textId="05A0EAE2" w:rsidR="00C614B2" w:rsidRDefault="00C614B2">
      <w:pPr>
        <w:spacing w:line="240" w:lineRule="auto"/>
        <w:jc w:val="left"/>
        <w:rPr>
          <w:rFonts w:ascii="Verdana" w:hAnsi="Verdana" w:cstheme="minorHAnsi"/>
          <w:b/>
          <w:caps/>
          <w:kern w:val="28"/>
          <w:sz w:val="20"/>
        </w:rPr>
      </w:pPr>
    </w:p>
    <w:p w14:paraId="095FA411" w14:textId="53EF039A" w:rsidR="00C614B2" w:rsidRDefault="00C614B2">
      <w:pPr>
        <w:spacing w:line="240" w:lineRule="auto"/>
        <w:jc w:val="left"/>
        <w:rPr>
          <w:rFonts w:ascii="Verdana" w:hAnsi="Verdana" w:cstheme="minorHAnsi"/>
          <w:b/>
          <w:caps/>
          <w:kern w:val="28"/>
          <w:sz w:val="20"/>
        </w:rPr>
      </w:pPr>
    </w:p>
    <w:p w14:paraId="136A175F" w14:textId="2C17AB14" w:rsidR="00C614B2" w:rsidRDefault="00C614B2">
      <w:pPr>
        <w:spacing w:line="240" w:lineRule="auto"/>
        <w:jc w:val="left"/>
        <w:rPr>
          <w:rFonts w:ascii="Verdana" w:hAnsi="Verdana" w:cstheme="minorHAnsi"/>
          <w:b/>
          <w:caps/>
          <w:kern w:val="28"/>
          <w:sz w:val="20"/>
        </w:rPr>
      </w:pPr>
    </w:p>
    <w:p w14:paraId="230AE779" w14:textId="2A8F9828" w:rsidR="00C614B2" w:rsidRDefault="00C614B2">
      <w:pPr>
        <w:spacing w:line="240" w:lineRule="auto"/>
        <w:jc w:val="left"/>
        <w:rPr>
          <w:rFonts w:ascii="Verdana" w:hAnsi="Verdana" w:cstheme="minorHAnsi"/>
          <w:b/>
          <w:caps/>
          <w:kern w:val="28"/>
          <w:sz w:val="20"/>
        </w:rPr>
      </w:pPr>
    </w:p>
    <w:p w14:paraId="61CD0DF9" w14:textId="3B695A35" w:rsidR="00C614B2" w:rsidRDefault="00C614B2">
      <w:pPr>
        <w:spacing w:line="240" w:lineRule="auto"/>
        <w:jc w:val="left"/>
        <w:rPr>
          <w:rFonts w:ascii="Verdana" w:hAnsi="Verdana" w:cstheme="minorHAnsi"/>
          <w:b/>
          <w:caps/>
          <w:kern w:val="28"/>
          <w:sz w:val="20"/>
        </w:rPr>
      </w:pPr>
    </w:p>
    <w:p w14:paraId="53B66544" w14:textId="69E60AF9" w:rsidR="00C614B2" w:rsidRDefault="00C614B2">
      <w:pPr>
        <w:spacing w:line="240" w:lineRule="auto"/>
        <w:jc w:val="left"/>
        <w:rPr>
          <w:rFonts w:ascii="Verdana" w:hAnsi="Verdana" w:cstheme="minorHAnsi"/>
          <w:b/>
          <w:caps/>
          <w:kern w:val="28"/>
          <w:sz w:val="20"/>
        </w:rPr>
      </w:pPr>
    </w:p>
    <w:p w14:paraId="393FD06B" w14:textId="254B046C" w:rsidR="00C614B2" w:rsidRDefault="00C614B2">
      <w:pPr>
        <w:spacing w:line="240" w:lineRule="auto"/>
        <w:jc w:val="left"/>
        <w:rPr>
          <w:rFonts w:ascii="Verdana" w:hAnsi="Verdana" w:cstheme="minorHAnsi"/>
          <w:b/>
          <w:caps/>
          <w:kern w:val="28"/>
          <w:sz w:val="20"/>
        </w:rPr>
      </w:pPr>
    </w:p>
    <w:p w14:paraId="49F55E94" w14:textId="7262EBC5" w:rsidR="00C614B2" w:rsidRDefault="00C614B2">
      <w:pPr>
        <w:spacing w:line="240" w:lineRule="auto"/>
        <w:jc w:val="left"/>
        <w:rPr>
          <w:rFonts w:ascii="Verdana" w:hAnsi="Verdana" w:cstheme="minorHAnsi"/>
          <w:b/>
          <w:caps/>
          <w:kern w:val="28"/>
          <w:sz w:val="20"/>
        </w:rPr>
      </w:pPr>
    </w:p>
    <w:p w14:paraId="57FBDFBF" w14:textId="0DD3CC4C" w:rsidR="00C614B2" w:rsidRDefault="00C614B2">
      <w:pPr>
        <w:spacing w:line="240" w:lineRule="auto"/>
        <w:jc w:val="left"/>
        <w:rPr>
          <w:rFonts w:ascii="Verdana" w:hAnsi="Verdana" w:cstheme="minorHAnsi"/>
          <w:b/>
          <w:caps/>
          <w:kern w:val="28"/>
          <w:sz w:val="20"/>
        </w:rPr>
      </w:pPr>
    </w:p>
    <w:p w14:paraId="115140E0" w14:textId="5C20E249" w:rsidR="00C614B2" w:rsidRDefault="00C614B2">
      <w:pPr>
        <w:spacing w:line="240" w:lineRule="auto"/>
        <w:jc w:val="left"/>
        <w:rPr>
          <w:rFonts w:ascii="Verdana" w:hAnsi="Verdana" w:cstheme="minorHAnsi"/>
          <w:b/>
          <w:caps/>
          <w:kern w:val="28"/>
          <w:sz w:val="20"/>
        </w:rPr>
      </w:pPr>
    </w:p>
    <w:p w14:paraId="7495FFA1" w14:textId="7CDF62DD" w:rsidR="00C614B2" w:rsidRDefault="00C614B2">
      <w:pPr>
        <w:spacing w:line="240" w:lineRule="auto"/>
        <w:jc w:val="left"/>
        <w:rPr>
          <w:rFonts w:ascii="Verdana" w:hAnsi="Verdana" w:cstheme="minorHAnsi"/>
          <w:b/>
          <w:caps/>
          <w:kern w:val="28"/>
          <w:sz w:val="20"/>
        </w:rPr>
      </w:pPr>
    </w:p>
    <w:p w14:paraId="20E0AE99" w14:textId="77D541AD" w:rsidR="00C614B2" w:rsidRDefault="00C614B2">
      <w:pPr>
        <w:spacing w:line="240" w:lineRule="auto"/>
        <w:jc w:val="left"/>
        <w:rPr>
          <w:rFonts w:ascii="Verdana" w:hAnsi="Verdana" w:cstheme="minorHAnsi"/>
          <w:b/>
          <w:caps/>
          <w:kern w:val="28"/>
          <w:sz w:val="20"/>
        </w:rPr>
      </w:pPr>
    </w:p>
    <w:p w14:paraId="4B457DB0" w14:textId="14240D4B" w:rsidR="00C614B2" w:rsidRDefault="00C614B2">
      <w:pPr>
        <w:spacing w:line="240" w:lineRule="auto"/>
        <w:jc w:val="left"/>
        <w:rPr>
          <w:rFonts w:ascii="Verdana" w:hAnsi="Verdana" w:cstheme="minorHAnsi"/>
          <w:b/>
          <w:caps/>
          <w:kern w:val="28"/>
          <w:sz w:val="20"/>
        </w:rPr>
      </w:pPr>
    </w:p>
    <w:p w14:paraId="461EC525" w14:textId="77A24444" w:rsidR="00C614B2" w:rsidRDefault="00C614B2">
      <w:pPr>
        <w:spacing w:line="240" w:lineRule="auto"/>
        <w:jc w:val="left"/>
        <w:rPr>
          <w:rFonts w:ascii="Verdana" w:hAnsi="Verdana" w:cstheme="minorHAnsi"/>
          <w:b/>
          <w:caps/>
          <w:kern w:val="28"/>
          <w:sz w:val="20"/>
        </w:rPr>
      </w:pPr>
    </w:p>
    <w:p w14:paraId="2721E1D6" w14:textId="2BF9D117" w:rsidR="00C614B2" w:rsidRDefault="00C614B2">
      <w:pPr>
        <w:spacing w:line="240" w:lineRule="auto"/>
        <w:jc w:val="left"/>
        <w:rPr>
          <w:rFonts w:ascii="Verdana" w:hAnsi="Verdana" w:cstheme="minorHAnsi"/>
          <w:b/>
          <w:caps/>
          <w:kern w:val="28"/>
          <w:sz w:val="20"/>
        </w:rPr>
      </w:pPr>
    </w:p>
    <w:p w14:paraId="29D72471" w14:textId="7BFD9700" w:rsidR="00C614B2" w:rsidRDefault="00C614B2">
      <w:pPr>
        <w:spacing w:line="240" w:lineRule="auto"/>
        <w:jc w:val="left"/>
        <w:rPr>
          <w:rFonts w:ascii="Verdana" w:hAnsi="Verdana" w:cstheme="minorHAnsi"/>
          <w:b/>
          <w:caps/>
          <w:kern w:val="28"/>
          <w:sz w:val="20"/>
        </w:rPr>
      </w:pPr>
    </w:p>
    <w:p w14:paraId="4A96E372" w14:textId="5276400B" w:rsidR="00C614B2" w:rsidRDefault="00C614B2">
      <w:pPr>
        <w:spacing w:line="240" w:lineRule="auto"/>
        <w:jc w:val="left"/>
        <w:rPr>
          <w:rFonts w:ascii="Verdana" w:hAnsi="Verdana" w:cstheme="minorHAnsi"/>
          <w:b/>
          <w:caps/>
          <w:kern w:val="28"/>
          <w:sz w:val="20"/>
        </w:rPr>
      </w:pPr>
    </w:p>
    <w:p w14:paraId="1D83D558" w14:textId="36EA6121" w:rsidR="00C614B2" w:rsidRDefault="00C614B2">
      <w:pPr>
        <w:spacing w:line="240" w:lineRule="auto"/>
        <w:jc w:val="left"/>
        <w:rPr>
          <w:rFonts w:ascii="Verdana" w:hAnsi="Verdana" w:cstheme="minorHAnsi"/>
          <w:b/>
          <w:caps/>
          <w:kern w:val="28"/>
          <w:sz w:val="20"/>
        </w:rPr>
      </w:pPr>
    </w:p>
    <w:p w14:paraId="589D07A1" w14:textId="1F564962" w:rsidR="00C614B2" w:rsidRDefault="00C614B2">
      <w:pPr>
        <w:spacing w:line="240" w:lineRule="auto"/>
        <w:jc w:val="left"/>
        <w:rPr>
          <w:rFonts w:ascii="Verdana" w:hAnsi="Verdana" w:cstheme="minorHAnsi"/>
          <w:b/>
          <w:caps/>
          <w:kern w:val="28"/>
          <w:sz w:val="20"/>
        </w:rPr>
      </w:pPr>
    </w:p>
    <w:p w14:paraId="4C4A0214" w14:textId="4D994275" w:rsidR="00C614B2" w:rsidRDefault="00C614B2">
      <w:pPr>
        <w:spacing w:line="240" w:lineRule="auto"/>
        <w:jc w:val="left"/>
        <w:rPr>
          <w:rFonts w:ascii="Verdana" w:hAnsi="Verdana" w:cstheme="minorHAnsi"/>
          <w:b/>
          <w:caps/>
          <w:kern w:val="28"/>
          <w:sz w:val="20"/>
        </w:rPr>
      </w:pPr>
    </w:p>
    <w:p w14:paraId="0B9773B9" w14:textId="21AEDE7F" w:rsidR="00C614B2" w:rsidRDefault="00C614B2">
      <w:pPr>
        <w:spacing w:line="240" w:lineRule="auto"/>
        <w:jc w:val="left"/>
        <w:rPr>
          <w:rFonts w:ascii="Verdana" w:hAnsi="Verdana" w:cstheme="minorHAnsi"/>
          <w:b/>
          <w:caps/>
          <w:kern w:val="28"/>
          <w:sz w:val="20"/>
        </w:rPr>
      </w:pPr>
    </w:p>
    <w:p w14:paraId="4C9A631C" w14:textId="2F4A49E7" w:rsidR="00C614B2" w:rsidRDefault="00C614B2">
      <w:pPr>
        <w:spacing w:line="240" w:lineRule="auto"/>
        <w:jc w:val="left"/>
        <w:rPr>
          <w:rFonts w:ascii="Verdana" w:hAnsi="Verdana" w:cstheme="minorHAnsi"/>
          <w:b/>
          <w:caps/>
          <w:kern w:val="28"/>
          <w:sz w:val="20"/>
        </w:rPr>
      </w:pPr>
    </w:p>
    <w:p w14:paraId="5001F0EB" w14:textId="590E1D89" w:rsidR="00C614B2" w:rsidRDefault="00C614B2">
      <w:pPr>
        <w:spacing w:line="240" w:lineRule="auto"/>
        <w:jc w:val="left"/>
        <w:rPr>
          <w:rFonts w:ascii="Verdana" w:hAnsi="Verdana" w:cstheme="minorHAnsi"/>
          <w:b/>
          <w:caps/>
          <w:kern w:val="28"/>
          <w:sz w:val="20"/>
        </w:rPr>
      </w:pPr>
    </w:p>
    <w:p w14:paraId="0D8FF69A" w14:textId="099ED65D" w:rsidR="00C614B2" w:rsidRDefault="00C614B2">
      <w:pPr>
        <w:spacing w:line="240" w:lineRule="auto"/>
        <w:jc w:val="left"/>
        <w:rPr>
          <w:rFonts w:ascii="Verdana" w:hAnsi="Verdana" w:cstheme="minorHAnsi"/>
          <w:b/>
          <w:caps/>
          <w:kern w:val="28"/>
          <w:sz w:val="20"/>
        </w:rPr>
      </w:pPr>
    </w:p>
    <w:p w14:paraId="2D92654F" w14:textId="7E5A9896" w:rsidR="00C614B2" w:rsidRDefault="00C614B2">
      <w:pPr>
        <w:spacing w:line="240" w:lineRule="auto"/>
        <w:jc w:val="left"/>
        <w:rPr>
          <w:rFonts w:ascii="Verdana" w:hAnsi="Verdana" w:cstheme="minorHAnsi"/>
          <w:b/>
          <w:caps/>
          <w:kern w:val="28"/>
          <w:sz w:val="20"/>
        </w:rPr>
      </w:pPr>
    </w:p>
    <w:p w14:paraId="749CB95C" w14:textId="1548260F" w:rsidR="00C614B2" w:rsidRDefault="00C614B2">
      <w:pPr>
        <w:spacing w:line="240" w:lineRule="auto"/>
        <w:jc w:val="left"/>
        <w:rPr>
          <w:rFonts w:ascii="Verdana" w:hAnsi="Verdana" w:cstheme="minorHAnsi"/>
          <w:b/>
          <w:caps/>
          <w:kern w:val="28"/>
          <w:sz w:val="20"/>
        </w:rPr>
      </w:pPr>
    </w:p>
    <w:p w14:paraId="0BE8BE28" w14:textId="0CF751AB" w:rsidR="00C614B2" w:rsidRDefault="00C614B2">
      <w:pPr>
        <w:spacing w:line="240" w:lineRule="auto"/>
        <w:jc w:val="left"/>
        <w:rPr>
          <w:rFonts w:ascii="Verdana" w:hAnsi="Verdana" w:cstheme="minorHAnsi"/>
          <w:b/>
          <w:caps/>
          <w:kern w:val="28"/>
          <w:sz w:val="20"/>
        </w:rPr>
      </w:pPr>
    </w:p>
    <w:p w14:paraId="0704CE8A" w14:textId="1E5C3F41" w:rsidR="00C614B2" w:rsidRDefault="00C614B2">
      <w:pPr>
        <w:spacing w:line="240" w:lineRule="auto"/>
        <w:jc w:val="left"/>
        <w:rPr>
          <w:rFonts w:ascii="Verdana" w:hAnsi="Verdana" w:cstheme="minorHAnsi"/>
          <w:b/>
          <w:caps/>
          <w:kern w:val="28"/>
          <w:sz w:val="20"/>
        </w:rPr>
      </w:pPr>
    </w:p>
    <w:p w14:paraId="53F35B0E" w14:textId="0DAF5B2F" w:rsidR="00C614B2" w:rsidRDefault="00C614B2">
      <w:pPr>
        <w:spacing w:line="240" w:lineRule="auto"/>
        <w:jc w:val="left"/>
        <w:rPr>
          <w:rFonts w:ascii="Verdana" w:hAnsi="Verdana" w:cstheme="minorHAnsi"/>
          <w:b/>
          <w:caps/>
          <w:kern w:val="28"/>
          <w:sz w:val="20"/>
        </w:rPr>
      </w:pPr>
    </w:p>
    <w:p w14:paraId="1B49D066" w14:textId="145ADC2F" w:rsidR="00C614B2" w:rsidRDefault="00C614B2">
      <w:pPr>
        <w:spacing w:line="240" w:lineRule="auto"/>
        <w:jc w:val="left"/>
        <w:rPr>
          <w:rFonts w:ascii="Verdana" w:hAnsi="Verdana" w:cstheme="minorHAnsi"/>
          <w:b/>
          <w:caps/>
          <w:kern w:val="28"/>
          <w:sz w:val="20"/>
        </w:rPr>
      </w:pPr>
    </w:p>
    <w:p w14:paraId="7CBDA8D3" w14:textId="2CC5685F" w:rsidR="00C614B2" w:rsidRDefault="00C614B2">
      <w:pPr>
        <w:spacing w:line="240" w:lineRule="auto"/>
        <w:jc w:val="left"/>
        <w:rPr>
          <w:rFonts w:ascii="Verdana" w:hAnsi="Verdana" w:cstheme="minorHAnsi"/>
          <w:b/>
          <w:caps/>
          <w:kern w:val="28"/>
          <w:sz w:val="20"/>
        </w:rPr>
      </w:pPr>
    </w:p>
    <w:p w14:paraId="2C41C0FB" w14:textId="00E96C57" w:rsidR="00C614B2" w:rsidRDefault="00C614B2">
      <w:pPr>
        <w:spacing w:line="240" w:lineRule="auto"/>
        <w:jc w:val="left"/>
        <w:rPr>
          <w:rFonts w:ascii="Verdana" w:hAnsi="Verdana" w:cstheme="minorHAnsi"/>
          <w:b/>
          <w:caps/>
          <w:kern w:val="28"/>
          <w:sz w:val="20"/>
        </w:rPr>
      </w:pPr>
    </w:p>
    <w:p w14:paraId="15EDE800" w14:textId="7AF17F04" w:rsidR="00C614B2" w:rsidRDefault="00C614B2">
      <w:pPr>
        <w:spacing w:line="240" w:lineRule="auto"/>
        <w:jc w:val="left"/>
        <w:rPr>
          <w:rFonts w:ascii="Verdana" w:hAnsi="Verdana" w:cstheme="minorHAnsi"/>
          <w:b/>
          <w:caps/>
          <w:kern w:val="28"/>
          <w:sz w:val="20"/>
        </w:rPr>
      </w:pPr>
    </w:p>
    <w:p w14:paraId="1DA2B6BD" w14:textId="4ADE1224" w:rsidR="00C614B2" w:rsidRDefault="00C614B2">
      <w:pPr>
        <w:spacing w:line="240" w:lineRule="auto"/>
        <w:jc w:val="left"/>
        <w:rPr>
          <w:rFonts w:ascii="Verdana" w:hAnsi="Verdana" w:cstheme="minorHAnsi"/>
          <w:b/>
          <w:caps/>
          <w:kern w:val="28"/>
          <w:sz w:val="20"/>
        </w:rPr>
      </w:pPr>
    </w:p>
    <w:p w14:paraId="446ACA57" w14:textId="1925A452" w:rsidR="00C614B2" w:rsidRDefault="00C614B2">
      <w:pPr>
        <w:spacing w:line="240" w:lineRule="auto"/>
        <w:jc w:val="left"/>
        <w:rPr>
          <w:rFonts w:ascii="Verdana" w:hAnsi="Verdana" w:cstheme="minorHAnsi"/>
          <w:b/>
          <w:caps/>
          <w:kern w:val="28"/>
          <w:sz w:val="20"/>
        </w:rPr>
      </w:pPr>
    </w:p>
    <w:p w14:paraId="541DAAD0" w14:textId="65B37E1D" w:rsidR="00C614B2" w:rsidRDefault="00C614B2">
      <w:pPr>
        <w:spacing w:line="240" w:lineRule="auto"/>
        <w:jc w:val="left"/>
        <w:rPr>
          <w:rFonts w:ascii="Verdana" w:hAnsi="Verdana" w:cstheme="minorHAnsi"/>
          <w:b/>
          <w:caps/>
          <w:kern w:val="28"/>
          <w:sz w:val="20"/>
        </w:rPr>
      </w:pPr>
    </w:p>
    <w:p w14:paraId="31FA0D94" w14:textId="77777777" w:rsidR="00C614B2" w:rsidRDefault="00C614B2">
      <w:pPr>
        <w:spacing w:line="240" w:lineRule="auto"/>
        <w:jc w:val="left"/>
        <w:rPr>
          <w:rFonts w:ascii="Verdana" w:hAnsi="Verdana" w:cstheme="minorHAnsi"/>
          <w:b/>
          <w:caps/>
          <w:kern w:val="28"/>
          <w:sz w:val="20"/>
        </w:rPr>
      </w:pPr>
    </w:p>
    <w:p w14:paraId="74BAB2B2" w14:textId="02980C9C" w:rsidR="00C614B2" w:rsidRDefault="00C614B2">
      <w:pPr>
        <w:spacing w:line="240" w:lineRule="auto"/>
        <w:jc w:val="left"/>
        <w:rPr>
          <w:rFonts w:ascii="Verdana" w:hAnsi="Verdana" w:cstheme="minorHAnsi"/>
          <w:b/>
          <w:caps/>
          <w:kern w:val="28"/>
          <w:sz w:val="20"/>
        </w:rPr>
      </w:pPr>
    </w:p>
    <w:p w14:paraId="1E285D6B" w14:textId="77777777" w:rsidR="00C614B2" w:rsidRDefault="00C614B2">
      <w:pPr>
        <w:spacing w:line="240" w:lineRule="auto"/>
        <w:jc w:val="left"/>
        <w:rPr>
          <w:rFonts w:ascii="Verdana" w:hAnsi="Verdana" w:cstheme="minorHAnsi"/>
          <w:b/>
          <w:caps/>
          <w:kern w:val="28"/>
          <w:sz w:val="20"/>
        </w:rPr>
      </w:pPr>
    </w:p>
    <w:p w14:paraId="69954FA2" w14:textId="529CDA45" w:rsidR="00DB0012"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FORMULARZ CENOWY</w:t>
      </w:r>
      <w:r w:rsidR="003731DA" w:rsidRPr="001D778B">
        <w:rPr>
          <w:rFonts w:ascii="Verdana" w:hAnsi="Verdana" w:cstheme="minorHAnsi"/>
          <w:sz w:val="20"/>
          <w:lang w:val="pl-PL"/>
        </w:rPr>
        <w:t xml:space="preserve"> </w:t>
      </w:r>
      <w:bookmarkEnd w:id="125"/>
    </w:p>
    <w:p w14:paraId="40670145" w14:textId="322458DE" w:rsidR="00C614B2" w:rsidRPr="00C614B2" w:rsidRDefault="00C614B2" w:rsidP="00C614B2">
      <w:pPr>
        <w:spacing w:before="120" w:after="120" w:line="276" w:lineRule="auto"/>
        <w:rPr>
          <w:rFonts w:ascii="Verdana" w:eastAsia="Calibri" w:hAnsi="Verdana" w:cstheme="minorHAnsi"/>
          <w:b/>
          <w:bCs/>
          <w:sz w:val="20"/>
        </w:rPr>
      </w:pPr>
      <w:r w:rsidRPr="00C614B2">
        <w:rPr>
          <w:rFonts w:ascii="Verdana" w:eastAsia="Calibri" w:hAnsi="Verdana" w:cstheme="minorHAnsi"/>
          <w:sz w:val="20"/>
        </w:rPr>
        <w:t>Postępowanie o udzielenie zamówienia niepublicznego w trybie przetargu nieograniczonego pod nazwą</w:t>
      </w:r>
      <w:r>
        <w:rPr>
          <w:rFonts w:ascii="Verdana" w:eastAsia="Calibri" w:hAnsi="Verdana" w:cstheme="minorHAnsi"/>
          <w:sz w:val="20"/>
        </w:rPr>
        <w:t>:</w:t>
      </w:r>
      <w:r w:rsidRPr="00C614B2">
        <w:rPr>
          <w:rFonts w:ascii="Verdana" w:eastAsia="Calibri" w:hAnsi="Verdana" w:cstheme="minorHAnsi"/>
          <w:sz w:val="20"/>
        </w:rPr>
        <w:t xml:space="preserve"> </w:t>
      </w:r>
      <w:r w:rsidRPr="00C614B2">
        <w:rPr>
          <w:rFonts w:ascii="Verdana" w:eastAsia="Calibri" w:hAnsi="Verdana" w:cstheme="minorHAnsi"/>
          <w:b/>
          <w:bCs/>
          <w:sz w:val="20"/>
        </w:rPr>
        <w:t>Zakup i przygotowanie do eksploatacji wypełnienia filtra żwirowego dla PGE Energia Ciepła S.A. Oddział Wybrzeże w Gdańsku</w:t>
      </w:r>
      <w:r w:rsidRPr="00C614B2">
        <w:rPr>
          <w:rFonts w:ascii="Verdana" w:eastAsia="Calibri" w:hAnsi="Verdana" w:cstheme="minorHAnsi"/>
          <w:sz w:val="20"/>
        </w:rPr>
        <w:t>,</w:t>
      </w:r>
      <w:r w:rsidRPr="00C614B2">
        <w:t xml:space="preserve"> </w:t>
      </w:r>
      <w:r w:rsidRPr="00C614B2">
        <w:rPr>
          <w:rFonts w:ascii="Verdana" w:eastAsia="Calibri" w:hAnsi="Verdana" w:cstheme="minorHAnsi"/>
          <w:sz w:val="20"/>
        </w:rPr>
        <w:t xml:space="preserve">numer Postępowania </w:t>
      </w:r>
      <w:r w:rsidRPr="00C614B2">
        <w:rPr>
          <w:rFonts w:ascii="Verdana" w:eastAsia="Calibri" w:hAnsi="Verdana" w:cstheme="minorHAnsi"/>
          <w:b/>
          <w:bCs/>
          <w:sz w:val="20"/>
        </w:rPr>
        <w:br/>
      </w:r>
      <w:r w:rsidR="00DE33F7" w:rsidRPr="00DE33F7">
        <w:rPr>
          <w:rFonts w:ascii="Verdana" w:eastAsia="Calibri" w:hAnsi="Verdana" w:cstheme="minorHAnsi"/>
          <w:b/>
          <w:bCs/>
          <w:sz w:val="20"/>
        </w:rPr>
        <w:t>POST/PEC/PEC/ZNB/01078/2024</w:t>
      </w:r>
    </w:p>
    <w:tbl>
      <w:tblPr>
        <w:tblpPr w:leftFromText="141" w:rightFromText="14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5"/>
        <w:gridCol w:w="3066"/>
        <w:gridCol w:w="1315"/>
        <w:gridCol w:w="1606"/>
        <w:gridCol w:w="1533"/>
        <w:gridCol w:w="1670"/>
      </w:tblGrid>
      <w:tr w:rsidR="00C614B2" w:rsidRPr="00C614B2" w14:paraId="2E33F657" w14:textId="77777777" w:rsidTr="00C614B2">
        <w:trPr>
          <w:trHeight w:val="454"/>
        </w:trPr>
        <w:tc>
          <w:tcPr>
            <w:tcW w:w="3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A877CD"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L.p.</w:t>
            </w:r>
          </w:p>
        </w:tc>
        <w:tc>
          <w:tcPr>
            <w:tcW w:w="154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C08D51B"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Pozycja</w:t>
            </w:r>
          </w:p>
        </w:tc>
        <w:tc>
          <w:tcPr>
            <w:tcW w:w="6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E43A49"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Jednostka miary</w:t>
            </w:r>
          </w:p>
        </w:tc>
        <w:tc>
          <w:tcPr>
            <w:tcW w:w="81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9CD552"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Ilość/Liczba</w:t>
            </w:r>
          </w:p>
        </w:tc>
        <w:tc>
          <w:tcPr>
            <w:tcW w:w="7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B05340"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Cena jednostkowa netto</w:t>
            </w:r>
            <w:r w:rsidRPr="00C614B2">
              <w:rPr>
                <w:rFonts w:ascii="Verdana" w:eastAsia="Calibri" w:hAnsi="Verdana" w:cstheme="minorHAnsi"/>
                <w:b/>
                <w:snapToGrid w:val="0"/>
                <w:sz w:val="20"/>
              </w:rPr>
              <w:br/>
              <w:t>[PLN]</w:t>
            </w: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769B63"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Wartość netto</w:t>
            </w:r>
            <w:r w:rsidRPr="00C614B2">
              <w:rPr>
                <w:rFonts w:ascii="Verdana" w:eastAsia="Calibri" w:hAnsi="Verdana" w:cstheme="minorHAnsi"/>
                <w:b/>
                <w:snapToGrid w:val="0"/>
                <w:sz w:val="20"/>
              </w:rPr>
              <w:br/>
              <w:t>[PLN]</w:t>
            </w:r>
          </w:p>
        </w:tc>
      </w:tr>
      <w:tr w:rsidR="00C614B2" w:rsidRPr="00C614B2" w14:paraId="7636A232" w14:textId="77777777" w:rsidTr="00C614B2">
        <w:trPr>
          <w:trHeight w:val="454"/>
        </w:trPr>
        <w:tc>
          <w:tcPr>
            <w:tcW w:w="3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E2520"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154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62F4F8"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1</w:t>
            </w:r>
          </w:p>
        </w:tc>
        <w:tc>
          <w:tcPr>
            <w:tcW w:w="6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5CBEB7"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2</w:t>
            </w:r>
          </w:p>
        </w:tc>
        <w:tc>
          <w:tcPr>
            <w:tcW w:w="81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0D2641"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3</w:t>
            </w:r>
          </w:p>
        </w:tc>
        <w:tc>
          <w:tcPr>
            <w:tcW w:w="77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817928"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4</w:t>
            </w: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11E2CE"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5 =  3 x 4</w:t>
            </w:r>
          </w:p>
        </w:tc>
      </w:tr>
      <w:tr w:rsidR="00C614B2" w:rsidRPr="00C614B2" w14:paraId="2EF9E2EC" w14:textId="77777777" w:rsidTr="006F6AB9">
        <w:trPr>
          <w:trHeight w:val="729"/>
        </w:trPr>
        <w:tc>
          <w:tcPr>
            <w:tcW w:w="366" w:type="pct"/>
            <w:tcBorders>
              <w:top w:val="single" w:sz="4" w:space="0" w:color="auto"/>
              <w:left w:val="single" w:sz="4" w:space="0" w:color="auto"/>
              <w:bottom w:val="single" w:sz="4" w:space="0" w:color="auto"/>
              <w:right w:val="single" w:sz="4" w:space="0" w:color="auto"/>
            </w:tcBorders>
            <w:vAlign w:val="center"/>
          </w:tcPr>
          <w:p w14:paraId="28F93C32"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1.</w:t>
            </w:r>
          </w:p>
        </w:tc>
        <w:tc>
          <w:tcPr>
            <w:tcW w:w="1546" w:type="pct"/>
            <w:tcBorders>
              <w:top w:val="single" w:sz="4" w:space="0" w:color="auto"/>
              <w:left w:val="single" w:sz="4" w:space="0" w:color="auto"/>
              <w:bottom w:val="single" w:sz="4" w:space="0" w:color="auto"/>
              <w:right w:val="single" w:sz="4" w:space="0" w:color="auto"/>
            </w:tcBorders>
            <w:vAlign w:val="center"/>
          </w:tcPr>
          <w:p w14:paraId="02B420A7" w14:textId="77777777" w:rsidR="00BE2393" w:rsidRDefault="00C614B2" w:rsidP="00C614B2">
            <w:pPr>
              <w:tabs>
                <w:tab w:val="left" w:pos="7371"/>
                <w:tab w:val="left" w:leader="dot" w:pos="8931"/>
              </w:tabs>
              <w:suppressAutoHyphens/>
              <w:spacing w:line="240" w:lineRule="auto"/>
              <w:jc w:val="left"/>
            </w:pPr>
            <w:r w:rsidRPr="00BE2393">
              <w:rPr>
                <w:rFonts w:ascii="Verdana" w:hAnsi="Verdana"/>
                <w:sz w:val="20"/>
                <w:lang w:eastAsia="pl-PL"/>
              </w:rPr>
              <w:t xml:space="preserve">Żwir filtracyjny, płukany </w:t>
            </w:r>
            <w:r w:rsidR="00BE2393">
              <w:rPr>
                <w:rFonts w:ascii="Verdana" w:hAnsi="Verdana"/>
                <w:sz w:val="20"/>
                <w:lang w:eastAsia="pl-PL"/>
              </w:rPr>
              <w:t xml:space="preserve">granulacja </w:t>
            </w:r>
            <w:r w:rsidRPr="00BE2393">
              <w:rPr>
                <w:rFonts w:ascii="Verdana" w:hAnsi="Verdana"/>
                <w:sz w:val="20"/>
                <w:lang w:eastAsia="pl-PL"/>
              </w:rPr>
              <w:t>(3,0 ÷ 5,0 mm)</w:t>
            </w:r>
            <w:r w:rsidR="00BE2393" w:rsidRPr="00BE2393">
              <w:t xml:space="preserve"> </w:t>
            </w:r>
            <w:r w:rsidR="00BE2393" w:rsidRPr="00BE2393">
              <w:rPr>
                <w:rFonts w:ascii="Verdana" w:hAnsi="Verdana"/>
                <w:sz w:val="20"/>
                <w:lang w:eastAsia="pl-PL"/>
              </w:rPr>
              <w:t>Ilość w m3</w:t>
            </w:r>
            <w:r w:rsidR="00BE2393" w:rsidRPr="00BE2393">
              <w:t xml:space="preserve"> - </w:t>
            </w:r>
            <w:r w:rsidR="00BE2393" w:rsidRPr="00BE2393">
              <w:rPr>
                <w:rFonts w:ascii="Verdana" w:hAnsi="Verdana"/>
                <w:sz w:val="20"/>
                <w:lang w:eastAsia="pl-PL"/>
              </w:rPr>
              <w:t>1,573;</w:t>
            </w:r>
            <w:r w:rsidR="00BE2393" w:rsidRPr="00BE2393">
              <w:t xml:space="preserve"> </w:t>
            </w:r>
          </w:p>
          <w:p w14:paraId="6491ADA8" w14:textId="116FA25A" w:rsidR="00C614B2" w:rsidRPr="00BE2393" w:rsidRDefault="00BE2393" w:rsidP="00C614B2">
            <w:pPr>
              <w:tabs>
                <w:tab w:val="left" w:pos="7371"/>
                <w:tab w:val="left" w:leader="dot" w:pos="8931"/>
              </w:tabs>
              <w:suppressAutoHyphens/>
              <w:spacing w:line="240" w:lineRule="auto"/>
              <w:jc w:val="left"/>
              <w:rPr>
                <w:rFonts w:ascii="Verdana" w:eastAsia="Calibri" w:hAnsi="Verdana" w:cstheme="minorHAnsi"/>
                <w:snapToGrid w:val="0"/>
                <w:sz w:val="20"/>
              </w:rPr>
            </w:pPr>
            <w:r w:rsidRPr="00BE2393">
              <w:rPr>
                <w:rFonts w:ascii="Verdana" w:hAnsi="Verdana"/>
                <w:sz w:val="20"/>
                <w:lang w:eastAsia="pl-PL"/>
              </w:rPr>
              <w:t xml:space="preserve">Ilość w Mg </w:t>
            </w:r>
            <w:r w:rsidRPr="00BE2393">
              <w:t xml:space="preserve"> </w:t>
            </w:r>
            <w:r w:rsidRPr="00BE2393">
              <w:rPr>
                <w:rFonts w:ascii="Verdana" w:hAnsi="Verdana"/>
                <w:sz w:val="20"/>
                <w:lang w:eastAsia="pl-PL"/>
              </w:rPr>
              <w:t>2,675</w:t>
            </w:r>
          </w:p>
        </w:tc>
        <w:tc>
          <w:tcPr>
            <w:tcW w:w="663" w:type="pct"/>
            <w:tcBorders>
              <w:top w:val="single" w:sz="4" w:space="0" w:color="auto"/>
              <w:left w:val="single" w:sz="4" w:space="0" w:color="auto"/>
              <w:bottom w:val="single" w:sz="4" w:space="0" w:color="auto"/>
              <w:right w:val="single" w:sz="4" w:space="0" w:color="auto"/>
            </w:tcBorders>
            <w:vAlign w:val="center"/>
          </w:tcPr>
          <w:p w14:paraId="43C0033D" w14:textId="078E0775" w:rsidR="00C614B2"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eastAsia="Calibri" w:hAnsi="Verdana" w:cstheme="minorHAnsi"/>
                <w:snapToGrid w:val="0"/>
                <w:sz w:val="20"/>
              </w:rPr>
              <w:t>Komplet</w:t>
            </w:r>
          </w:p>
        </w:tc>
        <w:tc>
          <w:tcPr>
            <w:tcW w:w="810" w:type="pct"/>
            <w:tcBorders>
              <w:top w:val="single" w:sz="4" w:space="0" w:color="auto"/>
              <w:left w:val="single" w:sz="4" w:space="0" w:color="auto"/>
              <w:bottom w:val="single" w:sz="4" w:space="0" w:color="auto"/>
              <w:right w:val="single" w:sz="4" w:space="0" w:color="auto"/>
            </w:tcBorders>
            <w:vAlign w:val="center"/>
          </w:tcPr>
          <w:p w14:paraId="384902A4" w14:textId="5D7379F9" w:rsidR="00C614B2"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Pr>
                <w:rFonts w:ascii="Verdana" w:eastAsia="Calibri" w:hAnsi="Verdana" w:cstheme="minorHAnsi"/>
                <w:snapToGrid w:val="0"/>
                <w:sz w:val="20"/>
              </w:rPr>
              <w:t>1</w:t>
            </w:r>
          </w:p>
        </w:tc>
        <w:tc>
          <w:tcPr>
            <w:tcW w:w="773" w:type="pct"/>
            <w:tcBorders>
              <w:top w:val="single" w:sz="4" w:space="0" w:color="auto"/>
              <w:left w:val="single" w:sz="4" w:space="0" w:color="auto"/>
              <w:bottom w:val="single" w:sz="4" w:space="0" w:color="auto"/>
              <w:right w:val="single" w:sz="4" w:space="0" w:color="auto"/>
            </w:tcBorders>
            <w:vAlign w:val="center"/>
          </w:tcPr>
          <w:p w14:paraId="63F7325B" w14:textId="77777777" w:rsidR="00C614B2" w:rsidRPr="00C614B2" w:rsidRDefault="00C614B2"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842" w:type="pct"/>
            <w:tcBorders>
              <w:top w:val="single" w:sz="4" w:space="0" w:color="auto"/>
              <w:left w:val="single" w:sz="4" w:space="0" w:color="auto"/>
              <w:bottom w:val="single" w:sz="4" w:space="0" w:color="auto"/>
              <w:right w:val="single" w:sz="4" w:space="0" w:color="auto"/>
            </w:tcBorders>
            <w:vAlign w:val="center"/>
          </w:tcPr>
          <w:p w14:paraId="1D53B2AA" w14:textId="77777777" w:rsidR="00C614B2" w:rsidRPr="00C614B2" w:rsidRDefault="00C614B2"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BE2393" w:rsidRPr="00C614B2" w14:paraId="4567B968" w14:textId="77777777" w:rsidTr="006F6AB9">
        <w:trPr>
          <w:trHeight w:val="729"/>
        </w:trPr>
        <w:tc>
          <w:tcPr>
            <w:tcW w:w="366" w:type="pct"/>
            <w:tcBorders>
              <w:top w:val="single" w:sz="4" w:space="0" w:color="auto"/>
              <w:left w:val="single" w:sz="4" w:space="0" w:color="auto"/>
              <w:bottom w:val="single" w:sz="4" w:space="0" w:color="auto"/>
              <w:right w:val="single" w:sz="4" w:space="0" w:color="auto"/>
            </w:tcBorders>
            <w:vAlign w:val="center"/>
          </w:tcPr>
          <w:p w14:paraId="4383564B" w14:textId="77777777" w:rsidR="00BE2393" w:rsidRPr="00C614B2" w:rsidRDefault="00BE2393" w:rsidP="00BE2393">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2.</w:t>
            </w:r>
          </w:p>
        </w:tc>
        <w:tc>
          <w:tcPr>
            <w:tcW w:w="1546" w:type="pct"/>
            <w:tcBorders>
              <w:top w:val="single" w:sz="4" w:space="0" w:color="auto"/>
              <w:left w:val="single" w:sz="4" w:space="0" w:color="auto"/>
              <w:bottom w:val="single" w:sz="4" w:space="0" w:color="auto"/>
              <w:right w:val="single" w:sz="4" w:space="0" w:color="auto"/>
            </w:tcBorders>
            <w:vAlign w:val="center"/>
          </w:tcPr>
          <w:p w14:paraId="00C54A8B" w14:textId="77777777" w:rsidR="00BE2393" w:rsidRDefault="00BE2393" w:rsidP="00BE2393">
            <w:pPr>
              <w:tabs>
                <w:tab w:val="left" w:pos="7371"/>
                <w:tab w:val="left" w:leader="dot" w:pos="8931"/>
              </w:tabs>
              <w:suppressAutoHyphens/>
              <w:spacing w:line="240" w:lineRule="auto"/>
              <w:jc w:val="left"/>
              <w:rPr>
                <w:rFonts w:ascii="Verdana" w:eastAsia="Calibri" w:hAnsi="Verdana" w:cstheme="minorHAnsi"/>
                <w:snapToGrid w:val="0"/>
                <w:sz w:val="20"/>
              </w:rPr>
            </w:pPr>
            <w:r w:rsidRPr="00BE2393">
              <w:rPr>
                <w:rFonts w:ascii="Verdana" w:eastAsia="Calibri" w:hAnsi="Verdana" w:cstheme="minorHAnsi"/>
                <w:snapToGrid w:val="0"/>
                <w:sz w:val="20"/>
              </w:rPr>
              <w:t xml:space="preserve">Żwir filtracyjny, płukany </w:t>
            </w:r>
            <w:r>
              <w:rPr>
                <w:rFonts w:ascii="Verdana" w:eastAsia="Calibri" w:hAnsi="Verdana" w:cstheme="minorHAnsi"/>
                <w:snapToGrid w:val="0"/>
                <w:sz w:val="20"/>
              </w:rPr>
              <w:t xml:space="preserve"> granulacja </w:t>
            </w:r>
            <w:r w:rsidRPr="00BE2393">
              <w:rPr>
                <w:rFonts w:ascii="Verdana" w:eastAsia="Calibri" w:hAnsi="Verdana" w:cstheme="minorHAnsi"/>
                <w:snapToGrid w:val="0"/>
                <w:sz w:val="20"/>
              </w:rPr>
              <w:t>(2,0 ÷ 3,0 mm)</w:t>
            </w:r>
            <w:r>
              <w:t xml:space="preserve"> </w:t>
            </w:r>
            <w:r w:rsidRPr="00BE2393">
              <w:rPr>
                <w:rFonts w:ascii="Verdana" w:eastAsia="Calibri" w:hAnsi="Verdana" w:cstheme="minorHAnsi"/>
                <w:snapToGrid w:val="0"/>
                <w:sz w:val="20"/>
              </w:rPr>
              <w:t xml:space="preserve">Ilość w m3 - </w:t>
            </w:r>
            <w:r>
              <w:t xml:space="preserve"> </w:t>
            </w:r>
            <w:r w:rsidRPr="00BE2393">
              <w:rPr>
                <w:rFonts w:ascii="Verdana" w:eastAsia="Calibri" w:hAnsi="Verdana" w:cstheme="minorHAnsi"/>
                <w:snapToGrid w:val="0"/>
                <w:sz w:val="20"/>
              </w:rPr>
              <w:t xml:space="preserve">0,450; </w:t>
            </w:r>
          </w:p>
          <w:p w14:paraId="20925DEE" w14:textId="5B91BB24" w:rsidR="00BE2393" w:rsidRPr="00C614B2" w:rsidRDefault="00BE2393" w:rsidP="00BE2393">
            <w:pPr>
              <w:tabs>
                <w:tab w:val="left" w:pos="7371"/>
                <w:tab w:val="left" w:leader="dot" w:pos="8931"/>
              </w:tabs>
              <w:suppressAutoHyphens/>
              <w:spacing w:line="240" w:lineRule="auto"/>
              <w:jc w:val="left"/>
              <w:rPr>
                <w:rFonts w:ascii="Verdana" w:eastAsia="Calibri" w:hAnsi="Verdana" w:cstheme="minorHAnsi"/>
                <w:snapToGrid w:val="0"/>
                <w:sz w:val="20"/>
              </w:rPr>
            </w:pPr>
            <w:r w:rsidRPr="00BE2393">
              <w:rPr>
                <w:rFonts w:ascii="Verdana" w:eastAsia="Calibri" w:hAnsi="Verdana" w:cstheme="minorHAnsi"/>
                <w:snapToGrid w:val="0"/>
                <w:sz w:val="20"/>
              </w:rPr>
              <w:t>Ilość w Mg</w:t>
            </w:r>
            <w:r>
              <w:rPr>
                <w:rFonts w:ascii="Verdana" w:eastAsia="Calibri" w:hAnsi="Verdana" w:cstheme="minorHAnsi"/>
                <w:snapToGrid w:val="0"/>
                <w:sz w:val="20"/>
              </w:rPr>
              <w:t xml:space="preserve"> -</w:t>
            </w:r>
            <w:r w:rsidRPr="00BE2393">
              <w:rPr>
                <w:rFonts w:ascii="Verdana" w:eastAsia="Calibri" w:hAnsi="Verdana" w:cstheme="minorHAnsi"/>
                <w:snapToGrid w:val="0"/>
                <w:sz w:val="20"/>
              </w:rPr>
              <w:t xml:space="preserve"> 0,750</w:t>
            </w:r>
          </w:p>
        </w:tc>
        <w:tc>
          <w:tcPr>
            <w:tcW w:w="663" w:type="pct"/>
            <w:tcBorders>
              <w:top w:val="single" w:sz="4" w:space="0" w:color="auto"/>
              <w:left w:val="single" w:sz="4" w:space="0" w:color="auto"/>
              <w:bottom w:val="single" w:sz="4" w:space="0" w:color="auto"/>
              <w:right w:val="single" w:sz="4" w:space="0" w:color="auto"/>
            </w:tcBorders>
            <w:vAlign w:val="center"/>
          </w:tcPr>
          <w:p w14:paraId="2A2A2F68" w14:textId="4377C847"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hAnsi="Verdana"/>
                <w:sz w:val="20"/>
              </w:rPr>
              <w:t>Komplet</w:t>
            </w:r>
          </w:p>
        </w:tc>
        <w:tc>
          <w:tcPr>
            <w:tcW w:w="810" w:type="pct"/>
            <w:tcBorders>
              <w:top w:val="single" w:sz="4" w:space="0" w:color="auto"/>
              <w:left w:val="single" w:sz="4" w:space="0" w:color="auto"/>
              <w:bottom w:val="single" w:sz="4" w:space="0" w:color="auto"/>
              <w:right w:val="single" w:sz="4" w:space="0" w:color="auto"/>
            </w:tcBorders>
            <w:vAlign w:val="center"/>
          </w:tcPr>
          <w:p w14:paraId="2F69683F" w14:textId="654B1452"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hAnsi="Verdana"/>
                <w:sz w:val="20"/>
              </w:rPr>
              <w:t>1</w:t>
            </w:r>
          </w:p>
        </w:tc>
        <w:tc>
          <w:tcPr>
            <w:tcW w:w="773" w:type="pct"/>
            <w:tcBorders>
              <w:top w:val="single" w:sz="4" w:space="0" w:color="auto"/>
              <w:left w:val="single" w:sz="4" w:space="0" w:color="auto"/>
              <w:bottom w:val="single" w:sz="4" w:space="0" w:color="auto"/>
              <w:right w:val="single" w:sz="4" w:space="0" w:color="auto"/>
            </w:tcBorders>
            <w:vAlign w:val="center"/>
          </w:tcPr>
          <w:p w14:paraId="79D10CF4"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842" w:type="pct"/>
            <w:tcBorders>
              <w:top w:val="single" w:sz="4" w:space="0" w:color="auto"/>
              <w:left w:val="single" w:sz="4" w:space="0" w:color="auto"/>
              <w:bottom w:val="single" w:sz="4" w:space="0" w:color="auto"/>
              <w:right w:val="single" w:sz="4" w:space="0" w:color="auto"/>
            </w:tcBorders>
            <w:vAlign w:val="center"/>
          </w:tcPr>
          <w:p w14:paraId="63EAE533"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BE2393" w:rsidRPr="00C614B2" w14:paraId="11C415D1" w14:textId="77777777" w:rsidTr="006F6AB9">
        <w:trPr>
          <w:trHeight w:val="729"/>
        </w:trPr>
        <w:tc>
          <w:tcPr>
            <w:tcW w:w="366" w:type="pct"/>
            <w:tcBorders>
              <w:top w:val="single" w:sz="4" w:space="0" w:color="auto"/>
              <w:left w:val="single" w:sz="4" w:space="0" w:color="auto"/>
              <w:bottom w:val="single" w:sz="4" w:space="0" w:color="auto"/>
              <w:right w:val="single" w:sz="4" w:space="0" w:color="auto"/>
            </w:tcBorders>
            <w:vAlign w:val="center"/>
          </w:tcPr>
          <w:p w14:paraId="3740A97E" w14:textId="77777777" w:rsidR="00BE2393" w:rsidRPr="00C614B2" w:rsidRDefault="00BE2393" w:rsidP="00BE2393">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3.</w:t>
            </w:r>
          </w:p>
        </w:tc>
        <w:tc>
          <w:tcPr>
            <w:tcW w:w="1546" w:type="pct"/>
            <w:tcBorders>
              <w:top w:val="single" w:sz="4" w:space="0" w:color="auto"/>
              <w:left w:val="single" w:sz="4" w:space="0" w:color="auto"/>
              <w:bottom w:val="single" w:sz="4" w:space="0" w:color="auto"/>
              <w:right w:val="single" w:sz="4" w:space="0" w:color="auto"/>
            </w:tcBorders>
            <w:vAlign w:val="center"/>
          </w:tcPr>
          <w:p w14:paraId="7D3D7D42" w14:textId="2B2C465E" w:rsidR="00BE2393" w:rsidRDefault="00BE2393" w:rsidP="00BE2393">
            <w:pPr>
              <w:tabs>
                <w:tab w:val="left" w:pos="7371"/>
                <w:tab w:val="left" w:leader="dot" w:pos="8931"/>
              </w:tabs>
              <w:suppressAutoHyphens/>
              <w:spacing w:line="240" w:lineRule="auto"/>
              <w:jc w:val="left"/>
              <w:rPr>
                <w:rFonts w:ascii="Verdana" w:eastAsia="Calibri" w:hAnsi="Verdana" w:cstheme="minorHAnsi"/>
                <w:snapToGrid w:val="0"/>
                <w:sz w:val="20"/>
              </w:rPr>
            </w:pPr>
            <w:r w:rsidRPr="00BE2393">
              <w:rPr>
                <w:rFonts w:ascii="Verdana" w:eastAsia="Calibri" w:hAnsi="Verdana" w:cstheme="minorHAnsi"/>
                <w:snapToGrid w:val="0"/>
                <w:sz w:val="20"/>
              </w:rPr>
              <w:t>Piasek filtracyjny, płukany</w:t>
            </w:r>
            <w:r>
              <w:t xml:space="preserve"> </w:t>
            </w:r>
            <w:r w:rsidRPr="00BE2393">
              <w:rPr>
                <w:rFonts w:ascii="Verdana" w:eastAsia="Calibri" w:hAnsi="Verdana" w:cstheme="minorHAnsi"/>
                <w:snapToGrid w:val="0"/>
                <w:sz w:val="20"/>
              </w:rPr>
              <w:t xml:space="preserve">granulacja (0,5 ÷ 1,0) Ilość w m3 -3,300; </w:t>
            </w:r>
          </w:p>
          <w:p w14:paraId="46B31107" w14:textId="517D8761" w:rsidR="00BE2393" w:rsidRPr="00C614B2" w:rsidRDefault="00BE2393" w:rsidP="00BE2393">
            <w:pPr>
              <w:tabs>
                <w:tab w:val="left" w:pos="7371"/>
                <w:tab w:val="left" w:leader="dot" w:pos="8931"/>
              </w:tabs>
              <w:suppressAutoHyphens/>
              <w:spacing w:line="240" w:lineRule="auto"/>
              <w:jc w:val="left"/>
              <w:rPr>
                <w:rFonts w:ascii="Verdana" w:eastAsia="Calibri" w:hAnsi="Verdana" w:cstheme="minorHAnsi"/>
                <w:snapToGrid w:val="0"/>
                <w:sz w:val="20"/>
              </w:rPr>
            </w:pPr>
            <w:r w:rsidRPr="00BE2393">
              <w:rPr>
                <w:rFonts w:ascii="Verdana" w:eastAsia="Calibri" w:hAnsi="Verdana" w:cstheme="minorHAnsi"/>
                <w:snapToGrid w:val="0"/>
                <w:sz w:val="20"/>
              </w:rPr>
              <w:t>Ilość w Mg -</w:t>
            </w:r>
            <w:r>
              <w:t xml:space="preserve"> </w:t>
            </w:r>
            <w:r w:rsidRPr="00BE2393">
              <w:rPr>
                <w:rFonts w:ascii="Verdana" w:eastAsia="Calibri" w:hAnsi="Verdana" w:cstheme="minorHAnsi"/>
                <w:snapToGrid w:val="0"/>
                <w:sz w:val="20"/>
              </w:rPr>
              <w:t>5,450</w:t>
            </w:r>
          </w:p>
        </w:tc>
        <w:tc>
          <w:tcPr>
            <w:tcW w:w="663" w:type="pct"/>
            <w:tcBorders>
              <w:top w:val="single" w:sz="4" w:space="0" w:color="auto"/>
              <w:left w:val="single" w:sz="4" w:space="0" w:color="auto"/>
              <w:bottom w:val="single" w:sz="4" w:space="0" w:color="auto"/>
              <w:right w:val="single" w:sz="4" w:space="0" w:color="auto"/>
            </w:tcBorders>
            <w:vAlign w:val="center"/>
          </w:tcPr>
          <w:p w14:paraId="5EA1139B" w14:textId="0C578767"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hAnsi="Verdana"/>
                <w:sz w:val="20"/>
              </w:rPr>
              <w:t>Komplet</w:t>
            </w:r>
          </w:p>
        </w:tc>
        <w:tc>
          <w:tcPr>
            <w:tcW w:w="810" w:type="pct"/>
            <w:tcBorders>
              <w:top w:val="single" w:sz="4" w:space="0" w:color="auto"/>
              <w:left w:val="single" w:sz="4" w:space="0" w:color="auto"/>
              <w:bottom w:val="single" w:sz="4" w:space="0" w:color="auto"/>
              <w:right w:val="single" w:sz="4" w:space="0" w:color="auto"/>
            </w:tcBorders>
            <w:vAlign w:val="center"/>
          </w:tcPr>
          <w:p w14:paraId="647A07E2" w14:textId="14F22654"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hAnsi="Verdana"/>
                <w:sz w:val="20"/>
              </w:rPr>
              <w:t>1</w:t>
            </w:r>
          </w:p>
        </w:tc>
        <w:tc>
          <w:tcPr>
            <w:tcW w:w="773" w:type="pct"/>
            <w:tcBorders>
              <w:top w:val="single" w:sz="4" w:space="0" w:color="auto"/>
              <w:left w:val="single" w:sz="4" w:space="0" w:color="auto"/>
              <w:bottom w:val="single" w:sz="4" w:space="0" w:color="auto"/>
              <w:right w:val="single" w:sz="4" w:space="0" w:color="auto"/>
            </w:tcBorders>
            <w:vAlign w:val="center"/>
          </w:tcPr>
          <w:p w14:paraId="388D5C7E"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842" w:type="pct"/>
            <w:tcBorders>
              <w:top w:val="single" w:sz="4" w:space="0" w:color="auto"/>
              <w:left w:val="single" w:sz="4" w:space="0" w:color="auto"/>
              <w:bottom w:val="single" w:sz="4" w:space="0" w:color="auto"/>
              <w:right w:val="single" w:sz="4" w:space="0" w:color="auto"/>
            </w:tcBorders>
            <w:vAlign w:val="center"/>
          </w:tcPr>
          <w:p w14:paraId="22221D20"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BE2393" w:rsidRPr="00C614B2" w14:paraId="2CB97A78" w14:textId="77777777" w:rsidTr="006F6AB9">
        <w:trPr>
          <w:trHeight w:val="729"/>
        </w:trPr>
        <w:tc>
          <w:tcPr>
            <w:tcW w:w="366" w:type="pct"/>
            <w:tcBorders>
              <w:top w:val="single" w:sz="4" w:space="0" w:color="auto"/>
              <w:left w:val="single" w:sz="4" w:space="0" w:color="auto"/>
              <w:bottom w:val="single" w:sz="4" w:space="0" w:color="auto"/>
              <w:right w:val="single" w:sz="4" w:space="0" w:color="auto"/>
            </w:tcBorders>
            <w:vAlign w:val="center"/>
          </w:tcPr>
          <w:p w14:paraId="2A85A774" w14:textId="77777777" w:rsidR="00BE2393" w:rsidRPr="00C614B2" w:rsidRDefault="00BE2393" w:rsidP="00BE2393">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4.</w:t>
            </w:r>
          </w:p>
        </w:tc>
        <w:tc>
          <w:tcPr>
            <w:tcW w:w="1546" w:type="pct"/>
            <w:tcBorders>
              <w:top w:val="single" w:sz="4" w:space="0" w:color="auto"/>
              <w:left w:val="single" w:sz="4" w:space="0" w:color="auto"/>
              <w:bottom w:val="single" w:sz="4" w:space="0" w:color="auto"/>
              <w:right w:val="single" w:sz="4" w:space="0" w:color="auto"/>
            </w:tcBorders>
            <w:vAlign w:val="center"/>
          </w:tcPr>
          <w:p w14:paraId="050831A9" w14:textId="77777777" w:rsidR="00BE2393" w:rsidRDefault="00BE2393" w:rsidP="00BE2393">
            <w:pPr>
              <w:tabs>
                <w:tab w:val="left" w:pos="7371"/>
                <w:tab w:val="left" w:leader="dot" w:pos="8931"/>
              </w:tabs>
              <w:suppressAutoHyphens/>
              <w:spacing w:line="240" w:lineRule="auto"/>
              <w:jc w:val="left"/>
              <w:rPr>
                <w:rFonts w:ascii="Verdana" w:hAnsi="Verdana"/>
                <w:sz w:val="20"/>
                <w:lang w:eastAsia="pl-PL"/>
              </w:rPr>
            </w:pPr>
            <w:r w:rsidRPr="00BE2393">
              <w:rPr>
                <w:rFonts w:ascii="Verdana" w:hAnsi="Verdana"/>
                <w:sz w:val="20"/>
                <w:lang w:eastAsia="pl-PL"/>
              </w:rPr>
              <w:t>Masa katalityczna</w:t>
            </w:r>
            <w:r>
              <w:t xml:space="preserve"> </w:t>
            </w:r>
            <w:r w:rsidRPr="00BE2393">
              <w:rPr>
                <w:rFonts w:ascii="Verdana" w:hAnsi="Verdana"/>
                <w:sz w:val="20"/>
                <w:lang w:eastAsia="pl-PL"/>
              </w:rPr>
              <w:t xml:space="preserve">granulacja (1,0 ÷ 3,0) </w:t>
            </w:r>
          </w:p>
          <w:p w14:paraId="22B0AD9A" w14:textId="073C9D3E" w:rsidR="00BE2393" w:rsidRPr="00BE2393" w:rsidRDefault="00BE2393" w:rsidP="00BE2393">
            <w:pPr>
              <w:tabs>
                <w:tab w:val="left" w:pos="7371"/>
                <w:tab w:val="left" w:leader="dot" w:pos="8931"/>
              </w:tabs>
              <w:suppressAutoHyphens/>
              <w:spacing w:line="240" w:lineRule="auto"/>
              <w:jc w:val="left"/>
              <w:rPr>
                <w:rFonts w:ascii="Verdana" w:hAnsi="Verdana"/>
                <w:sz w:val="20"/>
                <w:lang w:eastAsia="pl-PL"/>
              </w:rPr>
            </w:pPr>
            <w:r w:rsidRPr="00BE2393">
              <w:rPr>
                <w:rFonts w:ascii="Verdana" w:hAnsi="Verdana"/>
                <w:sz w:val="20"/>
                <w:lang w:eastAsia="pl-PL"/>
              </w:rPr>
              <w:t>Ilość w m3 - 0,900</w:t>
            </w:r>
          </w:p>
          <w:p w14:paraId="6475CD47" w14:textId="294F7D58" w:rsidR="00BE2393" w:rsidRPr="00BE2393" w:rsidRDefault="00BE2393" w:rsidP="00BE2393">
            <w:pPr>
              <w:tabs>
                <w:tab w:val="left" w:pos="7371"/>
                <w:tab w:val="left" w:leader="dot" w:pos="8931"/>
              </w:tabs>
              <w:suppressAutoHyphens/>
              <w:spacing w:line="240" w:lineRule="auto"/>
              <w:jc w:val="left"/>
              <w:rPr>
                <w:rFonts w:ascii="Verdana" w:hAnsi="Verdana"/>
                <w:sz w:val="20"/>
                <w:lang w:eastAsia="pl-PL"/>
              </w:rPr>
            </w:pPr>
            <w:r w:rsidRPr="00BE2393">
              <w:rPr>
                <w:rFonts w:ascii="Verdana" w:hAnsi="Verdana"/>
                <w:sz w:val="20"/>
                <w:lang w:eastAsia="pl-PL"/>
              </w:rPr>
              <w:t>Ilość w Mg - 1,800</w:t>
            </w:r>
          </w:p>
        </w:tc>
        <w:tc>
          <w:tcPr>
            <w:tcW w:w="663" w:type="pct"/>
            <w:tcBorders>
              <w:top w:val="single" w:sz="4" w:space="0" w:color="auto"/>
              <w:left w:val="single" w:sz="4" w:space="0" w:color="auto"/>
              <w:bottom w:val="single" w:sz="4" w:space="0" w:color="auto"/>
              <w:right w:val="single" w:sz="4" w:space="0" w:color="auto"/>
            </w:tcBorders>
            <w:vAlign w:val="center"/>
          </w:tcPr>
          <w:p w14:paraId="16510938" w14:textId="28B528ED"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iCs/>
                <w:snapToGrid w:val="0"/>
                <w:sz w:val="20"/>
              </w:rPr>
            </w:pPr>
            <w:r w:rsidRPr="00BE2393">
              <w:rPr>
                <w:rFonts w:ascii="Verdana" w:hAnsi="Verdana"/>
                <w:sz w:val="20"/>
              </w:rPr>
              <w:t>Komplet</w:t>
            </w:r>
          </w:p>
        </w:tc>
        <w:tc>
          <w:tcPr>
            <w:tcW w:w="810" w:type="pct"/>
            <w:tcBorders>
              <w:top w:val="single" w:sz="4" w:space="0" w:color="auto"/>
              <w:left w:val="single" w:sz="4" w:space="0" w:color="auto"/>
              <w:bottom w:val="single" w:sz="4" w:space="0" w:color="auto"/>
              <w:right w:val="single" w:sz="4" w:space="0" w:color="auto"/>
            </w:tcBorders>
            <w:vAlign w:val="center"/>
          </w:tcPr>
          <w:p w14:paraId="3DDB5673" w14:textId="48EFDFB8" w:rsidR="00BE2393" w:rsidRPr="00BE2393"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r w:rsidRPr="00BE2393">
              <w:rPr>
                <w:rFonts w:ascii="Verdana" w:hAnsi="Verdana"/>
                <w:sz w:val="20"/>
              </w:rPr>
              <w:t>1</w:t>
            </w:r>
          </w:p>
        </w:tc>
        <w:tc>
          <w:tcPr>
            <w:tcW w:w="773" w:type="pct"/>
            <w:tcBorders>
              <w:top w:val="single" w:sz="4" w:space="0" w:color="auto"/>
              <w:left w:val="single" w:sz="4" w:space="0" w:color="auto"/>
              <w:bottom w:val="single" w:sz="4" w:space="0" w:color="auto"/>
              <w:right w:val="single" w:sz="4" w:space="0" w:color="auto"/>
            </w:tcBorders>
            <w:vAlign w:val="center"/>
          </w:tcPr>
          <w:p w14:paraId="229060F5"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842" w:type="pct"/>
            <w:tcBorders>
              <w:top w:val="single" w:sz="4" w:space="0" w:color="auto"/>
              <w:left w:val="single" w:sz="4" w:space="0" w:color="auto"/>
              <w:bottom w:val="single" w:sz="4" w:space="0" w:color="auto"/>
              <w:right w:val="single" w:sz="4" w:space="0" w:color="auto"/>
            </w:tcBorders>
            <w:vAlign w:val="center"/>
          </w:tcPr>
          <w:p w14:paraId="17E44F0E" w14:textId="77777777" w:rsidR="00BE2393" w:rsidRPr="00C614B2" w:rsidRDefault="00BE2393"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C614B2" w:rsidRPr="00C614B2" w14:paraId="2B5B2573" w14:textId="77777777" w:rsidTr="006F6AB9">
        <w:trPr>
          <w:trHeight w:val="729"/>
        </w:trPr>
        <w:tc>
          <w:tcPr>
            <w:tcW w:w="366" w:type="pct"/>
            <w:tcBorders>
              <w:top w:val="single" w:sz="4" w:space="0" w:color="auto"/>
              <w:left w:val="single" w:sz="4" w:space="0" w:color="auto"/>
              <w:bottom w:val="single" w:sz="4" w:space="0" w:color="auto"/>
              <w:right w:val="single" w:sz="4" w:space="0" w:color="auto"/>
            </w:tcBorders>
            <w:vAlign w:val="center"/>
          </w:tcPr>
          <w:p w14:paraId="629C11C7"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rPr>
            </w:pPr>
            <w:r w:rsidRPr="00C614B2">
              <w:rPr>
                <w:rFonts w:ascii="Verdana" w:eastAsia="Calibri" w:hAnsi="Verdana" w:cstheme="minorHAnsi"/>
                <w:snapToGrid w:val="0"/>
                <w:sz w:val="20"/>
              </w:rPr>
              <w:t>5.</w:t>
            </w:r>
          </w:p>
        </w:tc>
        <w:tc>
          <w:tcPr>
            <w:tcW w:w="1546" w:type="pct"/>
            <w:tcBorders>
              <w:top w:val="single" w:sz="4" w:space="0" w:color="auto"/>
              <w:left w:val="single" w:sz="4" w:space="0" w:color="auto"/>
              <w:bottom w:val="single" w:sz="4" w:space="0" w:color="auto"/>
              <w:right w:val="single" w:sz="4" w:space="0" w:color="auto"/>
            </w:tcBorders>
            <w:vAlign w:val="center"/>
          </w:tcPr>
          <w:p w14:paraId="1862E460" w14:textId="0460946E" w:rsidR="00C614B2" w:rsidRPr="006F6AB9" w:rsidRDefault="006F6AB9" w:rsidP="00C614B2">
            <w:pPr>
              <w:tabs>
                <w:tab w:val="left" w:pos="7371"/>
                <w:tab w:val="left" w:leader="dot" w:pos="8931"/>
              </w:tabs>
              <w:suppressAutoHyphens/>
              <w:spacing w:line="240" w:lineRule="auto"/>
              <w:jc w:val="left"/>
              <w:rPr>
                <w:rFonts w:ascii="Verdana" w:hAnsi="Verdana"/>
                <w:sz w:val="20"/>
                <w:lang w:eastAsia="pl-PL"/>
              </w:rPr>
            </w:pPr>
            <w:r w:rsidRPr="006F6AB9">
              <w:rPr>
                <w:rFonts w:ascii="Verdana" w:hAnsi="Verdana"/>
                <w:sz w:val="20"/>
                <w:lang w:eastAsia="pl-PL"/>
              </w:rPr>
              <w:t>Zasyp i płukanie złóż filtracyjnych</w:t>
            </w:r>
          </w:p>
        </w:tc>
        <w:tc>
          <w:tcPr>
            <w:tcW w:w="663" w:type="pct"/>
            <w:tcBorders>
              <w:top w:val="single" w:sz="4" w:space="0" w:color="auto"/>
              <w:left w:val="single" w:sz="4" w:space="0" w:color="auto"/>
              <w:bottom w:val="single" w:sz="4" w:space="0" w:color="auto"/>
              <w:right w:val="single" w:sz="4" w:space="0" w:color="auto"/>
            </w:tcBorders>
            <w:vAlign w:val="center"/>
          </w:tcPr>
          <w:p w14:paraId="24DFEBA0" w14:textId="663AB76A" w:rsidR="00C614B2" w:rsidRPr="00C614B2" w:rsidRDefault="003F31A0" w:rsidP="006F6AB9">
            <w:pPr>
              <w:tabs>
                <w:tab w:val="left" w:pos="7371"/>
                <w:tab w:val="left" w:leader="dot" w:pos="8931"/>
              </w:tabs>
              <w:suppressAutoHyphens/>
              <w:spacing w:line="240" w:lineRule="auto"/>
              <w:jc w:val="center"/>
              <w:rPr>
                <w:rFonts w:ascii="Verdana" w:eastAsia="Calibri" w:hAnsi="Verdana" w:cstheme="minorHAnsi"/>
                <w:iCs/>
                <w:snapToGrid w:val="0"/>
                <w:sz w:val="20"/>
              </w:rPr>
            </w:pPr>
            <w:r>
              <w:rPr>
                <w:rFonts w:ascii="Verdana" w:eastAsia="Calibri" w:hAnsi="Verdana" w:cstheme="minorHAnsi"/>
                <w:iCs/>
                <w:snapToGrid w:val="0"/>
                <w:sz w:val="20"/>
              </w:rPr>
              <w:t>U</w:t>
            </w:r>
            <w:r w:rsidR="006F6AB9">
              <w:rPr>
                <w:rFonts w:ascii="Verdana" w:eastAsia="Calibri" w:hAnsi="Verdana" w:cstheme="minorHAnsi"/>
                <w:iCs/>
                <w:snapToGrid w:val="0"/>
                <w:sz w:val="20"/>
              </w:rPr>
              <w:t>sluga</w:t>
            </w:r>
          </w:p>
        </w:tc>
        <w:tc>
          <w:tcPr>
            <w:tcW w:w="810" w:type="pct"/>
            <w:tcBorders>
              <w:top w:val="single" w:sz="4" w:space="0" w:color="auto"/>
              <w:left w:val="single" w:sz="4" w:space="0" w:color="auto"/>
              <w:bottom w:val="single" w:sz="4" w:space="0" w:color="auto"/>
              <w:right w:val="single" w:sz="4" w:space="0" w:color="auto"/>
            </w:tcBorders>
            <w:vAlign w:val="center"/>
          </w:tcPr>
          <w:p w14:paraId="3D5F2E2B" w14:textId="68942FC9" w:rsidR="00C614B2" w:rsidRPr="00C614B2" w:rsidRDefault="006F6AB9" w:rsidP="006F6AB9">
            <w:pPr>
              <w:tabs>
                <w:tab w:val="left" w:pos="7371"/>
                <w:tab w:val="left" w:leader="dot" w:pos="8931"/>
              </w:tabs>
              <w:suppressAutoHyphens/>
              <w:spacing w:line="240" w:lineRule="auto"/>
              <w:jc w:val="center"/>
              <w:rPr>
                <w:rFonts w:ascii="Verdana" w:eastAsia="Calibri" w:hAnsi="Verdana" w:cstheme="minorHAnsi"/>
                <w:snapToGrid w:val="0"/>
                <w:sz w:val="20"/>
              </w:rPr>
            </w:pPr>
            <w:r>
              <w:rPr>
                <w:rFonts w:ascii="Verdana" w:eastAsia="Calibri" w:hAnsi="Verdana" w:cstheme="minorHAnsi"/>
                <w:snapToGrid w:val="0"/>
                <w:sz w:val="20"/>
              </w:rPr>
              <w:t>1</w:t>
            </w:r>
          </w:p>
        </w:tc>
        <w:tc>
          <w:tcPr>
            <w:tcW w:w="773" w:type="pct"/>
            <w:tcBorders>
              <w:top w:val="single" w:sz="4" w:space="0" w:color="auto"/>
              <w:left w:val="single" w:sz="4" w:space="0" w:color="auto"/>
              <w:bottom w:val="single" w:sz="4" w:space="0" w:color="auto"/>
              <w:right w:val="single" w:sz="4" w:space="0" w:color="auto"/>
            </w:tcBorders>
            <w:vAlign w:val="center"/>
          </w:tcPr>
          <w:p w14:paraId="077B07AF" w14:textId="77777777" w:rsidR="00C614B2" w:rsidRPr="00C614B2" w:rsidRDefault="00C614B2"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c>
          <w:tcPr>
            <w:tcW w:w="842" w:type="pct"/>
            <w:tcBorders>
              <w:top w:val="single" w:sz="4" w:space="0" w:color="auto"/>
              <w:left w:val="single" w:sz="4" w:space="0" w:color="auto"/>
              <w:bottom w:val="single" w:sz="4" w:space="0" w:color="auto"/>
              <w:right w:val="single" w:sz="4" w:space="0" w:color="auto"/>
            </w:tcBorders>
            <w:vAlign w:val="center"/>
          </w:tcPr>
          <w:p w14:paraId="15E272CF" w14:textId="77777777" w:rsidR="00C614B2" w:rsidRPr="00C614B2" w:rsidRDefault="00C614B2" w:rsidP="006F6AB9">
            <w:pPr>
              <w:tabs>
                <w:tab w:val="left" w:pos="7371"/>
                <w:tab w:val="left" w:leader="dot" w:pos="8931"/>
              </w:tabs>
              <w:suppressAutoHyphens/>
              <w:spacing w:line="240" w:lineRule="auto"/>
              <w:jc w:val="center"/>
              <w:rPr>
                <w:rFonts w:ascii="Verdana" w:eastAsia="Calibri" w:hAnsi="Verdana" w:cstheme="minorHAnsi"/>
                <w:snapToGrid w:val="0"/>
                <w:sz w:val="20"/>
              </w:rPr>
            </w:pPr>
          </w:p>
        </w:tc>
      </w:tr>
      <w:tr w:rsidR="00C614B2" w:rsidRPr="00C614B2" w14:paraId="13129806" w14:textId="77777777" w:rsidTr="00C614B2">
        <w:trPr>
          <w:trHeight w:val="454"/>
        </w:trPr>
        <w:tc>
          <w:tcPr>
            <w:tcW w:w="4158" w:type="pct"/>
            <w:gridSpan w:val="5"/>
            <w:tcBorders>
              <w:top w:val="single" w:sz="4" w:space="0" w:color="auto"/>
              <w:left w:val="single" w:sz="4" w:space="0" w:color="auto"/>
              <w:bottom w:val="single" w:sz="4" w:space="0" w:color="auto"/>
              <w:right w:val="single" w:sz="4" w:space="0" w:color="auto"/>
            </w:tcBorders>
            <w:vAlign w:val="center"/>
          </w:tcPr>
          <w:p w14:paraId="1E2FC1BF"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b/>
                <w:snapToGrid w:val="0"/>
                <w:sz w:val="20"/>
              </w:rPr>
            </w:pPr>
            <w:r w:rsidRPr="00C614B2">
              <w:rPr>
                <w:rFonts w:ascii="Verdana" w:eastAsia="Calibri" w:hAnsi="Verdana" w:cstheme="minorHAnsi"/>
                <w:b/>
                <w:snapToGrid w:val="0"/>
                <w:sz w:val="20"/>
              </w:rPr>
              <w:t xml:space="preserve">Suma </w:t>
            </w:r>
          </w:p>
        </w:tc>
        <w:tc>
          <w:tcPr>
            <w:tcW w:w="8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2888BE" w14:textId="77777777" w:rsidR="00C614B2" w:rsidRPr="00C614B2" w:rsidRDefault="00C614B2" w:rsidP="00C614B2">
            <w:pPr>
              <w:tabs>
                <w:tab w:val="left" w:pos="7371"/>
                <w:tab w:val="left" w:leader="dot" w:pos="8931"/>
              </w:tabs>
              <w:suppressAutoHyphens/>
              <w:spacing w:line="240" w:lineRule="auto"/>
              <w:jc w:val="center"/>
              <w:rPr>
                <w:rFonts w:ascii="Verdana" w:eastAsia="Calibri" w:hAnsi="Verdana" w:cstheme="minorHAnsi"/>
                <w:snapToGrid w:val="0"/>
                <w:sz w:val="20"/>
                <w:highlight w:val="green"/>
              </w:rPr>
            </w:pPr>
          </w:p>
        </w:tc>
      </w:tr>
    </w:tbl>
    <w:p w14:paraId="4B5EDE18" w14:textId="77777777" w:rsidR="00C614B2" w:rsidRPr="00C614B2" w:rsidRDefault="00C614B2" w:rsidP="00C614B2">
      <w:pPr>
        <w:spacing w:before="120" w:after="120" w:line="276" w:lineRule="auto"/>
        <w:rPr>
          <w:rFonts w:ascii="Verdana" w:eastAsia="Calibri" w:hAnsi="Verdana" w:cstheme="minorHAnsi"/>
          <w:sz w:val="20"/>
        </w:rPr>
      </w:pPr>
    </w:p>
    <w:p w14:paraId="117B163D" w14:textId="77777777" w:rsidR="00C614B2" w:rsidRPr="00C614B2" w:rsidRDefault="00C614B2" w:rsidP="00C614B2">
      <w:pPr>
        <w:suppressAutoHyphens/>
        <w:spacing w:before="120" w:after="120" w:line="240" w:lineRule="auto"/>
        <w:ind w:left="425" w:right="-284"/>
        <w:outlineLvl w:val="0"/>
        <w:rPr>
          <w:rFonts w:ascii="Verdana" w:hAnsi="Verdana" w:cstheme="minorHAnsi"/>
          <w:kern w:val="28"/>
          <w:sz w:val="20"/>
          <w:lang w:val="en-GB"/>
        </w:rPr>
      </w:pPr>
      <w:bookmarkStart w:id="126" w:name="_Toc40987609"/>
      <w:bookmarkStart w:id="127" w:name="_Toc122344845"/>
      <w:r w:rsidRPr="00C614B2">
        <w:rPr>
          <w:rFonts w:ascii="Verdana" w:hAnsi="Verdana" w:cstheme="minorHAnsi"/>
          <w:kern w:val="28"/>
          <w:sz w:val="20"/>
          <w:lang w:val="en-GB"/>
        </w:rPr>
        <w:t>Cena netto Oferty (PLN) słownie [</w:t>
      </w:r>
      <w:r w:rsidRPr="00C614B2">
        <w:rPr>
          <w:rFonts w:ascii="Verdana" w:hAnsi="Verdana" w:cstheme="minorHAnsi"/>
          <w:kern w:val="28"/>
          <w:sz w:val="20"/>
          <w:highlight w:val="cyan"/>
          <w:lang w:val="en-GB"/>
        </w:rPr>
        <w:t>......</w:t>
      </w:r>
      <w:r w:rsidRPr="00C614B2">
        <w:rPr>
          <w:rFonts w:ascii="Verdana" w:hAnsi="Verdana" w:cstheme="minorHAnsi"/>
          <w:kern w:val="28"/>
          <w:sz w:val="20"/>
          <w:lang w:val="en-GB"/>
        </w:rPr>
        <w:t>]</w:t>
      </w:r>
      <w:r w:rsidRPr="00C614B2">
        <w:rPr>
          <w:rFonts w:ascii="Verdana" w:hAnsi="Verdana" w:cstheme="minorHAnsi"/>
          <w:kern w:val="28"/>
          <w:sz w:val="20"/>
          <w:vertAlign w:val="superscript"/>
          <w:lang w:val="en-GB"/>
        </w:rPr>
        <w:footnoteReference w:id="7"/>
      </w:r>
      <w:bookmarkEnd w:id="126"/>
      <w:bookmarkEnd w:id="127"/>
    </w:p>
    <w:p w14:paraId="3A10DBA1" w14:textId="77777777" w:rsidR="00C614B2" w:rsidRPr="00C614B2" w:rsidRDefault="00C614B2" w:rsidP="00C614B2">
      <w:pPr>
        <w:suppressAutoHyphens/>
        <w:spacing w:before="120" w:after="120" w:line="240" w:lineRule="auto"/>
        <w:ind w:left="425" w:right="-284"/>
        <w:outlineLvl w:val="0"/>
        <w:rPr>
          <w:rFonts w:ascii="Verdana" w:hAnsi="Verdana" w:cstheme="minorHAnsi"/>
          <w:b/>
          <w:kern w:val="28"/>
          <w:sz w:val="20"/>
          <w:lang w:val="en-GB"/>
        </w:rPr>
      </w:pPr>
      <w:bookmarkStart w:id="128" w:name="_Toc40987610"/>
      <w:bookmarkStart w:id="129" w:name="_Toc122344846"/>
      <w:r w:rsidRPr="00C614B2">
        <w:rPr>
          <w:rFonts w:ascii="Verdana" w:hAnsi="Verdana" w:cstheme="minorHAnsi"/>
          <w:b/>
          <w:kern w:val="28"/>
          <w:sz w:val="20"/>
          <w:lang w:val="en-GB"/>
        </w:rPr>
        <w:t xml:space="preserve">UWAGA: w Systemie Zakupowym GK PGE należy wpisać cenę netto. </w:t>
      </w:r>
      <w:bookmarkEnd w:id="128"/>
      <w:bookmarkEnd w:id="129"/>
    </w:p>
    <w:p w14:paraId="33C6958B" w14:textId="77777777" w:rsidR="00C614B2" w:rsidRPr="00C614B2" w:rsidRDefault="00C614B2" w:rsidP="00C614B2">
      <w:pPr>
        <w:spacing w:before="120" w:after="120" w:line="276" w:lineRule="auto"/>
        <w:rPr>
          <w:rFonts w:ascii="Verdana" w:eastAsia="Calibri" w:hAnsi="Verdana" w:cstheme="minorHAnsi"/>
          <w:b/>
          <w:sz w:val="20"/>
          <w:u w:val="single"/>
        </w:rPr>
      </w:pPr>
    </w:p>
    <w:p w14:paraId="6463B81B" w14:textId="77777777" w:rsidR="00C614B2" w:rsidRPr="00C614B2" w:rsidRDefault="00C614B2" w:rsidP="00C614B2">
      <w:pPr>
        <w:ind w:left="4254" w:right="-993" w:hanging="284"/>
        <w:rPr>
          <w:rFonts w:ascii="Verdana" w:hAnsi="Verdana" w:cstheme="minorHAnsi"/>
          <w:sz w:val="20"/>
        </w:rPr>
      </w:pPr>
      <w:r w:rsidRPr="00C614B2">
        <w:rPr>
          <w:rFonts w:ascii="Verdana" w:hAnsi="Verdana" w:cstheme="minorHAnsi"/>
          <w:sz w:val="20"/>
        </w:rPr>
        <w:t xml:space="preserve">                                                                               </w:t>
      </w:r>
      <w:r w:rsidRPr="00C614B2">
        <w:rPr>
          <w:rFonts w:ascii="Verdana" w:hAnsi="Verdana" w:cstheme="minorHAnsi"/>
          <w:sz w:val="20"/>
        </w:rPr>
        <w:tab/>
        <w:t xml:space="preserve">                 </w:t>
      </w:r>
      <w:r w:rsidRPr="00C614B2">
        <w:rPr>
          <w:rFonts w:ascii="Verdana" w:hAnsi="Verdana" w:cstheme="minorHAnsi"/>
          <w:sz w:val="20"/>
        </w:rPr>
        <w:tab/>
        <w:t xml:space="preserve">     ...........................................................</w:t>
      </w:r>
    </w:p>
    <w:p w14:paraId="609AD001" w14:textId="77777777" w:rsidR="00C614B2" w:rsidRPr="00C614B2" w:rsidRDefault="00C614B2" w:rsidP="00C614B2">
      <w:pPr>
        <w:spacing w:line="240" w:lineRule="auto"/>
        <w:ind w:left="5398" w:right="68" w:hanging="153"/>
        <w:jc w:val="center"/>
        <w:rPr>
          <w:rFonts w:ascii="Verdana" w:hAnsi="Verdana" w:cstheme="minorHAnsi"/>
          <w:i/>
          <w:sz w:val="20"/>
        </w:rPr>
      </w:pPr>
      <w:r w:rsidRPr="00C614B2">
        <w:rPr>
          <w:rFonts w:ascii="Verdana" w:hAnsi="Verdana" w:cstheme="minorHAnsi"/>
          <w:i/>
          <w:sz w:val="20"/>
        </w:rPr>
        <w:t xml:space="preserve">podpis osoby uprawnionej/ osób uprawnionych do składania oświadczeń woli w imieniu Wykonawcy </w:t>
      </w:r>
    </w:p>
    <w:p w14:paraId="2E2A9B4B" w14:textId="77777777" w:rsidR="00C614B2" w:rsidRPr="00C614B2" w:rsidRDefault="00C614B2" w:rsidP="00C614B2">
      <w:pPr>
        <w:spacing w:line="240" w:lineRule="auto"/>
        <w:ind w:left="5398" w:right="68" w:hanging="153"/>
        <w:jc w:val="center"/>
        <w:rPr>
          <w:rFonts w:ascii="Verdana" w:hAnsi="Verdana" w:cstheme="minorHAnsi"/>
          <w:i/>
          <w:sz w:val="20"/>
        </w:rPr>
      </w:pPr>
    </w:p>
    <w:p w14:paraId="3394596C" w14:textId="77777777" w:rsidR="00C614B2" w:rsidRPr="00C614B2" w:rsidRDefault="00C614B2" w:rsidP="00C614B2">
      <w:pPr>
        <w:spacing w:line="240" w:lineRule="auto"/>
        <w:ind w:left="5398" w:right="68" w:hanging="153"/>
        <w:jc w:val="center"/>
        <w:rPr>
          <w:rFonts w:ascii="Verdana" w:hAnsi="Verdana" w:cstheme="minorHAnsi"/>
          <w:i/>
          <w:sz w:val="20"/>
        </w:rPr>
      </w:pPr>
    </w:p>
    <w:p w14:paraId="3D4B8389" w14:textId="77777777" w:rsidR="008C3CC6" w:rsidRPr="008C3CC6" w:rsidRDefault="008C3CC6" w:rsidP="008C3CC6"/>
    <w:p w14:paraId="6B838C95" w14:textId="3972DC7E" w:rsidR="00DB0012" w:rsidRDefault="00DB0012" w:rsidP="00DB0012">
      <w:pPr>
        <w:pStyle w:val="Nagwek1"/>
        <w:keepLines w:val="0"/>
        <w:shd w:val="clear" w:color="auto" w:fill="C6D9F1" w:themeFill="text2" w:themeFillTint="33"/>
        <w:tabs>
          <w:tab w:val="left" w:pos="567"/>
        </w:tabs>
        <w:spacing w:before="240" w:after="0" w:line="240" w:lineRule="auto"/>
        <w:ind w:left="-284"/>
        <w:rPr>
          <w:rFonts w:ascii="Verdana" w:hAnsi="Verdana"/>
          <w:sz w:val="20"/>
        </w:rPr>
      </w:pPr>
      <w:r w:rsidRPr="00DB0012">
        <w:rPr>
          <w:rFonts w:ascii="Verdana" w:hAnsi="Verdana"/>
          <w:sz w:val="20"/>
        </w:rPr>
        <w:lastRenderedPageBreak/>
        <w:t xml:space="preserve">ZAŁĄCZNIK NR 6 DO SWZ – </w:t>
      </w:r>
      <w:r w:rsidRPr="00DB0012">
        <w:rPr>
          <w:rFonts w:ascii="Verdana" w:hAnsi="Verdana" w:cstheme="minorHAnsi"/>
          <w:sz w:val="20"/>
          <w:lang w:val="pl-PL"/>
        </w:rPr>
        <w:t>ZOBOWIĄZANIE</w:t>
      </w:r>
      <w:r w:rsidRPr="00DB0012">
        <w:rPr>
          <w:rFonts w:ascii="Verdana" w:hAnsi="Verdana"/>
          <w:sz w:val="20"/>
        </w:rPr>
        <w:t xml:space="preserve"> DO ZACHOWANIA poufności – NIE D</w:t>
      </w:r>
      <w:r w:rsidR="00F912F5">
        <w:rPr>
          <w:rFonts w:ascii="Verdana" w:hAnsi="Verdana"/>
          <w:sz w:val="20"/>
        </w:rPr>
        <w:t>o</w:t>
      </w:r>
      <w:r w:rsidRPr="00DB0012">
        <w:rPr>
          <w:rFonts w:ascii="Verdana" w:hAnsi="Verdana"/>
          <w:sz w:val="20"/>
        </w:rPr>
        <w:t>TYCZY</w:t>
      </w:r>
    </w:p>
    <w:p w14:paraId="0681A598" w14:textId="6C0A6356" w:rsidR="007A5CEF" w:rsidRDefault="007A5CEF" w:rsidP="007A5CEF">
      <w:pPr>
        <w:rPr>
          <w:lang w:val="en-GB"/>
        </w:rPr>
      </w:pPr>
    </w:p>
    <w:p w14:paraId="04EEE412" w14:textId="75A110A1" w:rsidR="000710B1" w:rsidRPr="000710B1" w:rsidRDefault="000710B1" w:rsidP="000710B1">
      <w:pPr>
        <w:rPr>
          <w:rFonts w:ascii="Verdana" w:hAnsi="Verdana"/>
          <w:sz w:val="20"/>
        </w:rPr>
      </w:pPr>
    </w:p>
    <w:p w14:paraId="65159F4C" w14:textId="3A7444E7" w:rsidR="000710B1" w:rsidRDefault="000710B1" w:rsidP="000710B1">
      <w:pPr>
        <w:rPr>
          <w:rFonts w:ascii="Verdana" w:hAnsi="Verdana"/>
          <w:sz w:val="20"/>
        </w:rPr>
      </w:pPr>
    </w:p>
    <w:p w14:paraId="198421F2" w14:textId="6EB612E9" w:rsidR="000710B1" w:rsidRDefault="000710B1" w:rsidP="000710B1">
      <w:pPr>
        <w:rPr>
          <w:rFonts w:ascii="Verdana" w:hAnsi="Verdana"/>
          <w:sz w:val="20"/>
        </w:rPr>
      </w:pPr>
    </w:p>
    <w:p w14:paraId="5A007273" w14:textId="66EF1C60" w:rsidR="000710B1" w:rsidRDefault="000710B1" w:rsidP="000710B1">
      <w:pPr>
        <w:rPr>
          <w:rFonts w:ascii="Verdana" w:hAnsi="Verdana"/>
          <w:sz w:val="20"/>
        </w:rPr>
      </w:pPr>
    </w:p>
    <w:p w14:paraId="7E208901" w14:textId="3A0A151D" w:rsidR="000710B1" w:rsidRDefault="000710B1" w:rsidP="000710B1">
      <w:pPr>
        <w:rPr>
          <w:rFonts w:ascii="Verdana" w:hAnsi="Verdana"/>
          <w:sz w:val="20"/>
        </w:rPr>
      </w:pPr>
    </w:p>
    <w:p w14:paraId="2FD8B9E6" w14:textId="6B68400C" w:rsidR="000710B1" w:rsidRDefault="000710B1" w:rsidP="000710B1">
      <w:pPr>
        <w:rPr>
          <w:rFonts w:ascii="Verdana" w:hAnsi="Verdana"/>
          <w:sz w:val="20"/>
        </w:rPr>
      </w:pPr>
    </w:p>
    <w:p w14:paraId="196E0166" w14:textId="29F60628" w:rsidR="000710B1" w:rsidRDefault="000710B1" w:rsidP="000710B1">
      <w:pPr>
        <w:rPr>
          <w:rFonts w:ascii="Verdana" w:hAnsi="Verdana"/>
          <w:sz w:val="20"/>
        </w:rPr>
      </w:pPr>
    </w:p>
    <w:p w14:paraId="5E56E2B4" w14:textId="3DDBAA60" w:rsidR="000710B1" w:rsidRDefault="000710B1" w:rsidP="000710B1">
      <w:pPr>
        <w:rPr>
          <w:rFonts w:ascii="Verdana" w:hAnsi="Verdana"/>
          <w:sz w:val="20"/>
        </w:rPr>
      </w:pPr>
    </w:p>
    <w:p w14:paraId="2F240336" w14:textId="61C09EA0" w:rsidR="000710B1" w:rsidRDefault="000710B1" w:rsidP="000710B1">
      <w:pPr>
        <w:rPr>
          <w:rFonts w:ascii="Verdana" w:hAnsi="Verdana"/>
          <w:sz w:val="20"/>
        </w:rPr>
      </w:pPr>
    </w:p>
    <w:p w14:paraId="35923A31" w14:textId="7B795C62" w:rsidR="000710B1" w:rsidRDefault="000710B1" w:rsidP="000710B1">
      <w:pPr>
        <w:rPr>
          <w:rFonts w:ascii="Verdana" w:hAnsi="Verdana"/>
          <w:sz w:val="20"/>
        </w:rPr>
      </w:pPr>
    </w:p>
    <w:p w14:paraId="79DA08C5" w14:textId="363998F5" w:rsidR="000710B1" w:rsidRDefault="000710B1" w:rsidP="000710B1">
      <w:pPr>
        <w:rPr>
          <w:rFonts w:ascii="Verdana" w:hAnsi="Verdana"/>
          <w:sz w:val="20"/>
        </w:rPr>
      </w:pPr>
    </w:p>
    <w:p w14:paraId="5AADCB04" w14:textId="7ED059C5" w:rsidR="000710B1" w:rsidRDefault="000710B1" w:rsidP="000710B1">
      <w:pPr>
        <w:rPr>
          <w:rFonts w:ascii="Verdana" w:hAnsi="Verdana"/>
          <w:sz w:val="20"/>
        </w:rPr>
      </w:pPr>
    </w:p>
    <w:p w14:paraId="1A10C5DE" w14:textId="6EAEFB60" w:rsidR="000710B1" w:rsidRDefault="000710B1" w:rsidP="000710B1">
      <w:pPr>
        <w:rPr>
          <w:rFonts w:ascii="Verdana" w:hAnsi="Verdana"/>
          <w:sz w:val="20"/>
        </w:rPr>
      </w:pPr>
    </w:p>
    <w:p w14:paraId="49EE7E4C" w14:textId="1628189F" w:rsidR="000710B1" w:rsidRDefault="000710B1" w:rsidP="000710B1">
      <w:pPr>
        <w:rPr>
          <w:rFonts w:ascii="Verdana" w:hAnsi="Verdana"/>
          <w:sz w:val="20"/>
        </w:rPr>
      </w:pPr>
    </w:p>
    <w:p w14:paraId="1B454D8D" w14:textId="2B54D418" w:rsidR="000710B1" w:rsidRDefault="000710B1" w:rsidP="000710B1">
      <w:pPr>
        <w:rPr>
          <w:rFonts w:ascii="Verdana" w:hAnsi="Verdana"/>
          <w:sz w:val="20"/>
        </w:rPr>
      </w:pPr>
    </w:p>
    <w:p w14:paraId="70596074" w14:textId="1017661A" w:rsidR="000710B1" w:rsidRDefault="000710B1" w:rsidP="000710B1">
      <w:pPr>
        <w:rPr>
          <w:rFonts w:ascii="Verdana" w:hAnsi="Verdana"/>
          <w:sz w:val="20"/>
        </w:rPr>
      </w:pPr>
    </w:p>
    <w:p w14:paraId="6CB49DA1" w14:textId="507C55E3" w:rsidR="006F6AB9" w:rsidRDefault="006F6AB9" w:rsidP="000710B1">
      <w:pPr>
        <w:rPr>
          <w:rFonts w:ascii="Verdana" w:hAnsi="Verdana"/>
          <w:sz w:val="20"/>
        </w:rPr>
      </w:pPr>
    </w:p>
    <w:p w14:paraId="4CF7D1BC" w14:textId="5B8E7D62" w:rsidR="006F6AB9" w:rsidRDefault="006F6AB9" w:rsidP="000710B1">
      <w:pPr>
        <w:rPr>
          <w:rFonts w:ascii="Verdana" w:hAnsi="Verdana"/>
          <w:sz w:val="20"/>
        </w:rPr>
      </w:pPr>
    </w:p>
    <w:p w14:paraId="046CFD89" w14:textId="615FD9D0" w:rsidR="006F6AB9" w:rsidRDefault="006F6AB9" w:rsidP="000710B1">
      <w:pPr>
        <w:rPr>
          <w:rFonts w:ascii="Verdana" w:hAnsi="Verdana"/>
          <w:sz w:val="20"/>
        </w:rPr>
      </w:pPr>
    </w:p>
    <w:p w14:paraId="3533E51E" w14:textId="4181FBDE" w:rsidR="006F6AB9" w:rsidRDefault="006F6AB9" w:rsidP="000710B1">
      <w:pPr>
        <w:rPr>
          <w:rFonts w:ascii="Verdana" w:hAnsi="Verdana"/>
          <w:sz w:val="20"/>
        </w:rPr>
      </w:pPr>
    </w:p>
    <w:p w14:paraId="32A8501C" w14:textId="7D9DA10C" w:rsidR="006F6AB9" w:rsidRDefault="006F6AB9" w:rsidP="000710B1">
      <w:pPr>
        <w:rPr>
          <w:rFonts w:ascii="Verdana" w:hAnsi="Verdana"/>
          <w:sz w:val="20"/>
        </w:rPr>
      </w:pPr>
    </w:p>
    <w:p w14:paraId="2338387B" w14:textId="6BF27C14" w:rsidR="006F6AB9" w:rsidRDefault="006F6AB9" w:rsidP="000710B1">
      <w:pPr>
        <w:rPr>
          <w:rFonts w:ascii="Verdana" w:hAnsi="Verdana"/>
          <w:sz w:val="20"/>
        </w:rPr>
      </w:pPr>
    </w:p>
    <w:p w14:paraId="508EF417" w14:textId="2769DFBE" w:rsidR="0075328E" w:rsidRDefault="0075328E" w:rsidP="000710B1">
      <w:pPr>
        <w:rPr>
          <w:rFonts w:ascii="Verdana" w:hAnsi="Verdana"/>
          <w:sz w:val="20"/>
        </w:rPr>
      </w:pPr>
    </w:p>
    <w:p w14:paraId="23B9399E" w14:textId="2AE0FF07" w:rsidR="0075328E" w:rsidRDefault="0075328E" w:rsidP="000710B1">
      <w:pPr>
        <w:rPr>
          <w:rFonts w:ascii="Verdana" w:hAnsi="Verdana"/>
          <w:sz w:val="20"/>
        </w:rPr>
      </w:pPr>
    </w:p>
    <w:p w14:paraId="14A467BE" w14:textId="0B73640B" w:rsidR="0075328E" w:rsidRDefault="0075328E" w:rsidP="000710B1">
      <w:pPr>
        <w:rPr>
          <w:rFonts w:ascii="Verdana" w:hAnsi="Verdana"/>
          <w:sz w:val="20"/>
        </w:rPr>
      </w:pPr>
    </w:p>
    <w:p w14:paraId="64D1C260" w14:textId="7BFEB965" w:rsidR="0075328E" w:rsidRDefault="0075328E" w:rsidP="000710B1">
      <w:pPr>
        <w:rPr>
          <w:rFonts w:ascii="Verdana" w:hAnsi="Verdana"/>
          <w:sz w:val="20"/>
        </w:rPr>
      </w:pPr>
    </w:p>
    <w:p w14:paraId="761B4D2D" w14:textId="0887AC83" w:rsidR="0075328E" w:rsidRDefault="0075328E" w:rsidP="000710B1">
      <w:pPr>
        <w:rPr>
          <w:rFonts w:ascii="Verdana" w:hAnsi="Verdana"/>
          <w:sz w:val="20"/>
        </w:rPr>
      </w:pPr>
    </w:p>
    <w:p w14:paraId="57F1C4A0" w14:textId="0C9E59F4" w:rsidR="0075328E" w:rsidRDefault="0075328E" w:rsidP="000710B1">
      <w:pPr>
        <w:rPr>
          <w:rFonts w:ascii="Verdana" w:hAnsi="Verdana"/>
          <w:sz w:val="20"/>
        </w:rPr>
      </w:pPr>
    </w:p>
    <w:p w14:paraId="31EDA987" w14:textId="67DDD470" w:rsidR="0075328E" w:rsidRDefault="0075328E" w:rsidP="000710B1">
      <w:pPr>
        <w:rPr>
          <w:rFonts w:ascii="Verdana" w:hAnsi="Verdana"/>
          <w:sz w:val="20"/>
        </w:rPr>
      </w:pPr>
    </w:p>
    <w:p w14:paraId="442BB67D" w14:textId="0BA481CB" w:rsidR="0075328E" w:rsidRDefault="0075328E" w:rsidP="000710B1">
      <w:pPr>
        <w:rPr>
          <w:rFonts w:ascii="Verdana" w:hAnsi="Verdana"/>
          <w:sz w:val="20"/>
        </w:rPr>
      </w:pPr>
    </w:p>
    <w:p w14:paraId="41140178" w14:textId="4135A7AD" w:rsidR="0075328E" w:rsidRDefault="0075328E" w:rsidP="000710B1">
      <w:pPr>
        <w:rPr>
          <w:rFonts w:ascii="Verdana" w:hAnsi="Verdana"/>
          <w:sz w:val="20"/>
        </w:rPr>
      </w:pPr>
    </w:p>
    <w:p w14:paraId="426E7FEC" w14:textId="692188AF" w:rsidR="0075328E" w:rsidRDefault="0075328E" w:rsidP="000710B1">
      <w:pPr>
        <w:rPr>
          <w:rFonts w:ascii="Verdana" w:hAnsi="Verdana"/>
          <w:sz w:val="20"/>
        </w:rPr>
      </w:pPr>
    </w:p>
    <w:p w14:paraId="46859929" w14:textId="717F800A" w:rsidR="0075328E" w:rsidRDefault="0075328E" w:rsidP="000710B1">
      <w:pPr>
        <w:rPr>
          <w:rFonts w:ascii="Verdana" w:hAnsi="Verdana"/>
          <w:sz w:val="20"/>
        </w:rPr>
      </w:pPr>
    </w:p>
    <w:p w14:paraId="435FF8A4" w14:textId="50B28031" w:rsidR="0075328E" w:rsidRDefault="0075328E" w:rsidP="000710B1">
      <w:pPr>
        <w:rPr>
          <w:rFonts w:ascii="Verdana" w:hAnsi="Verdana"/>
          <w:sz w:val="20"/>
        </w:rPr>
      </w:pPr>
    </w:p>
    <w:p w14:paraId="6AECA546" w14:textId="7C9B543B" w:rsidR="0075328E" w:rsidRDefault="0075328E" w:rsidP="000710B1">
      <w:pPr>
        <w:rPr>
          <w:rFonts w:ascii="Verdana" w:hAnsi="Verdana"/>
          <w:sz w:val="20"/>
        </w:rPr>
      </w:pPr>
    </w:p>
    <w:p w14:paraId="6DFB5AE2" w14:textId="053CB7AB" w:rsidR="0075328E" w:rsidRDefault="0075328E" w:rsidP="000710B1">
      <w:pPr>
        <w:rPr>
          <w:rFonts w:ascii="Verdana" w:hAnsi="Verdana"/>
          <w:sz w:val="20"/>
        </w:rPr>
      </w:pPr>
    </w:p>
    <w:p w14:paraId="055ECDED" w14:textId="4DC77574" w:rsidR="0075328E" w:rsidRDefault="0075328E" w:rsidP="000710B1">
      <w:pPr>
        <w:rPr>
          <w:rFonts w:ascii="Verdana" w:hAnsi="Verdana"/>
          <w:sz w:val="20"/>
        </w:rPr>
      </w:pPr>
    </w:p>
    <w:p w14:paraId="77F1BF13" w14:textId="1DCA0E97" w:rsidR="0075328E" w:rsidRDefault="0075328E" w:rsidP="000710B1">
      <w:pPr>
        <w:rPr>
          <w:rFonts w:ascii="Verdana" w:hAnsi="Verdana"/>
          <w:sz w:val="20"/>
        </w:rPr>
      </w:pPr>
    </w:p>
    <w:p w14:paraId="6B9E678E" w14:textId="544E721A" w:rsidR="0075328E" w:rsidRDefault="0075328E" w:rsidP="000710B1">
      <w:pPr>
        <w:rPr>
          <w:rFonts w:ascii="Verdana" w:hAnsi="Verdana"/>
          <w:sz w:val="20"/>
        </w:rPr>
      </w:pPr>
    </w:p>
    <w:p w14:paraId="607C1F51" w14:textId="77777777" w:rsidR="0075328E" w:rsidRDefault="0075328E" w:rsidP="000710B1">
      <w:pPr>
        <w:rPr>
          <w:rFonts w:ascii="Verdana" w:hAnsi="Verdana"/>
          <w:sz w:val="20"/>
        </w:rPr>
      </w:pPr>
    </w:p>
    <w:p w14:paraId="4117685B" w14:textId="77777777" w:rsidR="000710B1" w:rsidRDefault="000710B1" w:rsidP="000710B1">
      <w:pPr>
        <w:rPr>
          <w:rFonts w:ascii="Verdana" w:hAnsi="Verdana"/>
          <w:sz w:val="20"/>
        </w:rPr>
      </w:pPr>
    </w:p>
    <w:p w14:paraId="7EC6C953" w14:textId="2F044E8B" w:rsidR="000710B1" w:rsidRPr="00B00D49" w:rsidRDefault="000710B1" w:rsidP="000710B1">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D86B19">
        <w:rPr>
          <w:rFonts w:ascii="Verdana" w:hAnsi="Verdana" w:cstheme="minorHAnsi"/>
          <w:sz w:val="20"/>
          <w:lang w:val="pl-PL"/>
        </w:rPr>
        <w:t>7</w:t>
      </w:r>
      <w:r w:rsidRPr="002A6CA3">
        <w:rPr>
          <w:rFonts w:ascii="Verdana" w:hAnsi="Verdana" w:cstheme="minorHAnsi"/>
          <w:sz w:val="20"/>
          <w:lang w:val="pl-PL"/>
        </w:rPr>
        <w:t xml:space="preserve"> DO SWZ – WYKAZ </w:t>
      </w:r>
      <w:r w:rsidRPr="00B00D49">
        <w:rPr>
          <w:rFonts w:ascii="Verdana" w:hAnsi="Verdana" w:cstheme="minorHAnsi"/>
          <w:sz w:val="20"/>
          <w:lang w:val="pl-PL"/>
        </w:rPr>
        <w:t>WYKONANYCH USŁUG</w:t>
      </w:r>
    </w:p>
    <w:p w14:paraId="2B2677FB" w14:textId="77777777" w:rsidR="000710B1" w:rsidRPr="00B00D49" w:rsidRDefault="000710B1" w:rsidP="000710B1">
      <w:pPr>
        <w:rPr>
          <w:rFonts w:ascii="Verdana" w:hAnsi="Verdana" w:cstheme="minorHAnsi"/>
          <w:sz w:val="20"/>
        </w:rPr>
      </w:pPr>
    </w:p>
    <w:p w14:paraId="7DD5915A" w14:textId="77777777" w:rsidR="000710B1" w:rsidRPr="00B00D49" w:rsidRDefault="000710B1" w:rsidP="000710B1">
      <w:pPr>
        <w:spacing w:line="240" w:lineRule="auto"/>
        <w:jc w:val="center"/>
        <w:rPr>
          <w:rFonts w:ascii="Verdana" w:hAnsi="Verdana" w:cstheme="minorHAnsi"/>
          <w:b/>
          <w:sz w:val="20"/>
        </w:rPr>
      </w:pPr>
      <w:r w:rsidRPr="00B00D49">
        <w:rPr>
          <w:rFonts w:ascii="Verdana" w:hAnsi="Verdana" w:cstheme="minorHAnsi"/>
          <w:b/>
          <w:sz w:val="20"/>
        </w:rPr>
        <w:t xml:space="preserve">WYKAZ WYKONANYCH USŁUG </w:t>
      </w:r>
    </w:p>
    <w:p w14:paraId="05361A3E" w14:textId="77777777" w:rsidR="000710B1" w:rsidRPr="00B00D49" w:rsidRDefault="000710B1" w:rsidP="000710B1">
      <w:pPr>
        <w:spacing w:line="240" w:lineRule="auto"/>
        <w:jc w:val="center"/>
        <w:rPr>
          <w:rFonts w:ascii="Verdana" w:hAnsi="Verdana" w:cstheme="minorHAnsi"/>
          <w:b/>
          <w:sz w:val="20"/>
        </w:rPr>
      </w:pPr>
      <w:r w:rsidRPr="00B00D49">
        <w:rPr>
          <w:rFonts w:ascii="Verdana" w:hAnsi="Verdana" w:cstheme="minorHAnsi"/>
          <w:b/>
          <w:sz w:val="20"/>
        </w:rPr>
        <w:t xml:space="preserve">W OKRESIE OSTATNICH 5 LAT Z PODANIEM, PRZEDMIOTU, </w:t>
      </w:r>
    </w:p>
    <w:p w14:paraId="07996969" w14:textId="77777777" w:rsidR="000710B1" w:rsidRPr="00B00D49" w:rsidRDefault="000710B1" w:rsidP="000710B1">
      <w:pPr>
        <w:spacing w:line="240" w:lineRule="auto"/>
        <w:jc w:val="center"/>
        <w:rPr>
          <w:rFonts w:ascii="Verdana" w:hAnsi="Verdana" w:cstheme="minorHAnsi"/>
          <w:b/>
          <w:sz w:val="20"/>
        </w:rPr>
      </w:pPr>
      <w:r w:rsidRPr="00B00D49">
        <w:rPr>
          <w:rFonts w:ascii="Verdana" w:hAnsi="Verdana" w:cstheme="minorHAnsi"/>
          <w:b/>
          <w:sz w:val="20"/>
        </w:rPr>
        <w:t>DAT ICH WYKONANIA I ODBIORCÓW</w:t>
      </w:r>
    </w:p>
    <w:p w14:paraId="236D8D0E" w14:textId="77777777" w:rsidR="000710B1" w:rsidRPr="00B00D49" w:rsidRDefault="000710B1" w:rsidP="000710B1">
      <w:pPr>
        <w:rPr>
          <w:rFonts w:ascii="Verdana" w:hAnsi="Verdana" w:cstheme="minorHAnsi"/>
          <w:sz w:val="20"/>
        </w:rPr>
      </w:pPr>
    </w:p>
    <w:p w14:paraId="145423F8" w14:textId="77777777" w:rsidR="000710B1" w:rsidRPr="000710B1" w:rsidRDefault="000710B1" w:rsidP="000710B1">
      <w:pPr>
        <w:spacing w:after="120" w:line="240" w:lineRule="auto"/>
        <w:ind w:left="-284"/>
        <w:rPr>
          <w:rFonts w:ascii="Verdana" w:hAnsi="Verdana" w:cstheme="minorHAnsi"/>
          <w:b/>
          <w:bCs/>
          <w:sz w:val="20"/>
        </w:rPr>
      </w:pPr>
      <w:r w:rsidRPr="00B00D49">
        <w:rPr>
          <w:rFonts w:ascii="Verdana" w:hAnsi="Verdana" w:cstheme="minorHAnsi"/>
          <w:sz w:val="20"/>
          <w:lang w:eastAsia="pl-PL"/>
        </w:rPr>
        <w:t>W związku z ubieganiem się o udzielenie zamówienia niepublicznego w postępowaniu zakupowym</w:t>
      </w:r>
      <w:r w:rsidRPr="00B00D49">
        <w:rPr>
          <w:rFonts w:ascii="Verdana" w:eastAsia="Calibri" w:hAnsi="Verdana" w:cstheme="minorHAnsi"/>
          <w:sz w:val="20"/>
        </w:rPr>
        <w:t xml:space="preserve"> </w:t>
      </w:r>
      <w:r w:rsidRPr="00B00D49">
        <w:rPr>
          <w:rFonts w:ascii="Verdana" w:hAnsi="Verdana" w:cstheme="minorHAnsi"/>
          <w:sz w:val="20"/>
          <w:lang w:eastAsia="pl-PL"/>
        </w:rPr>
        <w:t xml:space="preserve">prowadzonym w trybie przetargu nieograniczonego na </w:t>
      </w:r>
      <w:r w:rsidRPr="000710B1">
        <w:rPr>
          <w:rFonts w:ascii="Verdana" w:hAnsi="Verdana" w:cstheme="minorHAnsi"/>
          <w:b/>
          <w:bCs/>
          <w:sz w:val="20"/>
        </w:rPr>
        <w:t>Zakup i przygotowanie do eksploatacji wypełnienia filtra żwirowego dla PGE Energia Ciepła S.A. Oddział Wybrzeże w Gdańsku,</w:t>
      </w:r>
    </w:p>
    <w:p w14:paraId="0970D9C3" w14:textId="2B94BBF7" w:rsidR="000710B1" w:rsidRPr="000710B1" w:rsidRDefault="000710B1" w:rsidP="000710B1">
      <w:pPr>
        <w:spacing w:after="120" w:line="240" w:lineRule="auto"/>
        <w:ind w:left="-284"/>
        <w:rPr>
          <w:rFonts w:ascii="Verdana" w:eastAsia="EUAlbertina-Regular-Identity-H" w:hAnsi="Verdana" w:cstheme="minorHAnsi"/>
          <w:b/>
          <w:bCs/>
          <w:i/>
          <w:sz w:val="20"/>
        </w:rPr>
      </w:pPr>
      <w:r w:rsidRPr="00B00D49">
        <w:rPr>
          <w:rFonts w:ascii="Verdana" w:hAnsi="Verdana" w:cstheme="minorHAnsi"/>
          <w:sz w:val="20"/>
        </w:rPr>
        <w:t>(numer ref. postępowania:</w:t>
      </w:r>
      <w:r w:rsidRPr="00B00D49">
        <w:rPr>
          <w:rFonts w:ascii="Verdana" w:hAnsi="Verdana" w:cstheme="minorHAnsi"/>
          <w:b/>
          <w:sz w:val="20"/>
        </w:rPr>
        <w:t xml:space="preserve"> </w:t>
      </w:r>
      <w:r w:rsidR="00DE33F7" w:rsidRPr="00DE33F7">
        <w:rPr>
          <w:rFonts w:ascii="Verdana" w:eastAsia="EUAlbertina-Regular-Identity-H" w:hAnsi="Verdana" w:cstheme="minorHAnsi"/>
          <w:b/>
          <w:bCs/>
          <w:sz w:val="20"/>
        </w:rPr>
        <w:t>POST/PEC/PEC/ZNB/01078/2024</w:t>
      </w:r>
      <w:r w:rsidRPr="00B00D49">
        <w:rPr>
          <w:rFonts w:ascii="Verdana" w:hAnsi="Verdana" w:cstheme="minorHAnsi"/>
          <w:sz w:val="20"/>
        </w:rPr>
        <w:t>)</w:t>
      </w:r>
      <w:r w:rsidRPr="00B00D49">
        <w:rPr>
          <w:rFonts w:ascii="Verdana" w:hAnsi="Verdana" w:cstheme="minorHAnsi"/>
          <w:b/>
          <w:sz w:val="20"/>
        </w:rPr>
        <w:t xml:space="preserve">, </w:t>
      </w:r>
      <w:r w:rsidRPr="00B00D49">
        <w:rPr>
          <w:rFonts w:ascii="Verdana" w:hAnsi="Verdana" w:cstheme="minorHAnsi"/>
          <w:b/>
          <w:sz w:val="20"/>
          <w:lang w:eastAsia="pl-PL"/>
        </w:rPr>
        <w:t>OŚWIADCZAMY</w:t>
      </w:r>
      <w:r w:rsidRPr="00B00D49">
        <w:rPr>
          <w:rFonts w:ascii="Verdana" w:hAnsi="Verdana" w:cstheme="minorHAnsi"/>
          <w:sz w:val="20"/>
          <w:lang w:eastAsia="pl-PL"/>
        </w:rPr>
        <w:t xml:space="preserve">, </w:t>
      </w:r>
      <w:r w:rsidRPr="00B00D49">
        <w:rPr>
          <w:rFonts w:ascii="Verdana" w:hAnsi="Verdana" w:cstheme="minorHAnsi"/>
          <w:bCs/>
          <w:sz w:val="20"/>
          <w:lang w:eastAsia="pl-PL"/>
        </w:rPr>
        <w:t>że</w:t>
      </w:r>
      <w:r w:rsidRPr="00B00D49">
        <w:rPr>
          <w:rFonts w:ascii="Verdana" w:hAnsi="Verdana" w:cstheme="minorHAnsi"/>
          <w:sz w:val="20"/>
          <w:lang w:eastAsia="pl-PL"/>
        </w:rPr>
        <w:t xml:space="preserve"> w okresie ostatnich </w:t>
      </w:r>
      <w:r>
        <w:rPr>
          <w:rFonts w:ascii="Verdana" w:hAnsi="Verdana" w:cstheme="minorHAnsi"/>
          <w:sz w:val="20"/>
          <w:lang w:eastAsia="pl-PL"/>
        </w:rPr>
        <w:t>5</w:t>
      </w:r>
      <w:r w:rsidRPr="00B00D49">
        <w:rPr>
          <w:rFonts w:ascii="Verdana" w:hAnsi="Verdana" w:cstheme="minorHAnsi"/>
          <w:sz w:val="20"/>
          <w:lang w:eastAsia="pl-PL"/>
        </w:rPr>
        <w:t>. lat przed upływem terminu składania Ofert wykonaliśmy następując</w:t>
      </w:r>
      <w:r>
        <w:rPr>
          <w:rFonts w:ascii="Verdana" w:hAnsi="Verdana" w:cstheme="minorHAnsi"/>
          <w:sz w:val="20"/>
          <w:lang w:eastAsia="pl-PL"/>
        </w:rPr>
        <w:t>ą</w:t>
      </w:r>
      <w:r w:rsidRPr="00B00D49">
        <w:rPr>
          <w:rFonts w:ascii="Verdana" w:hAnsi="Verdana" w:cstheme="minorHAnsi"/>
          <w:sz w:val="20"/>
          <w:lang w:eastAsia="pl-PL"/>
        </w:rPr>
        <w:t xml:space="preserve"> usług</w:t>
      </w:r>
      <w:r>
        <w:rPr>
          <w:rFonts w:ascii="Verdana" w:hAnsi="Verdana" w:cstheme="minorHAnsi"/>
          <w:sz w:val="20"/>
          <w:lang w:eastAsia="pl-PL"/>
        </w:rPr>
        <w:t>ę</w:t>
      </w:r>
      <w:r w:rsidRPr="00B00D49">
        <w:rPr>
          <w:rFonts w:ascii="Verdana" w:hAnsi="Verdana" w:cstheme="minorHAnsi"/>
          <w:sz w:val="20"/>
          <w:lang w:eastAsia="pl-PL"/>
        </w:rPr>
        <w:t>:</w:t>
      </w:r>
    </w:p>
    <w:tbl>
      <w:tblPr>
        <w:tblW w:w="1030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8"/>
        <w:gridCol w:w="2332"/>
        <w:gridCol w:w="2099"/>
        <w:gridCol w:w="2138"/>
        <w:gridCol w:w="2915"/>
      </w:tblGrid>
      <w:tr w:rsidR="000710B1" w:rsidRPr="00624AE0" w14:paraId="4B9A04C2" w14:textId="77777777" w:rsidTr="00C614B2">
        <w:trPr>
          <w:cantSplit/>
          <w:trHeight w:val="811"/>
          <w:tblHeader/>
        </w:trPr>
        <w:tc>
          <w:tcPr>
            <w:tcW w:w="818" w:type="dxa"/>
            <w:vMerge w:val="restart"/>
            <w:tcBorders>
              <w:top w:val="single" w:sz="4" w:space="0" w:color="auto"/>
              <w:left w:val="single" w:sz="4" w:space="0" w:color="auto"/>
            </w:tcBorders>
            <w:shd w:val="clear" w:color="auto" w:fill="C6D9F1" w:themeFill="text2" w:themeFillTint="33"/>
            <w:vAlign w:val="center"/>
          </w:tcPr>
          <w:p w14:paraId="495EB63A" w14:textId="77777777" w:rsidR="000710B1" w:rsidRPr="00B00D49" w:rsidRDefault="000710B1" w:rsidP="00C614B2">
            <w:pPr>
              <w:jc w:val="center"/>
              <w:rPr>
                <w:rFonts w:ascii="Verdana" w:hAnsi="Verdana" w:cstheme="minorHAnsi"/>
                <w:i/>
                <w:sz w:val="20"/>
              </w:rPr>
            </w:pPr>
          </w:p>
          <w:p w14:paraId="5181A53D" w14:textId="77777777" w:rsidR="000710B1" w:rsidRPr="00B00D49" w:rsidRDefault="000710B1" w:rsidP="00C614B2">
            <w:pPr>
              <w:jc w:val="center"/>
              <w:rPr>
                <w:rFonts w:ascii="Verdana" w:hAnsi="Verdana" w:cstheme="minorHAnsi"/>
                <w:i/>
                <w:sz w:val="20"/>
              </w:rPr>
            </w:pPr>
            <w:r w:rsidRPr="00B00D49">
              <w:rPr>
                <w:rFonts w:ascii="Verdana" w:hAnsi="Verdana" w:cstheme="minorHAnsi"/>
                <w:i/>
                <w:sz w:val="20"/>
              </w:rPr>
              <w:t>Lp.</w:t>
            </w:r>
          </w:p>
        </w:tc>
        <w:tc>
          <w:tcPr>
            <w:tcW w:w="2332"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ACEAA6" w14:textId="77777777" w:rsidR="000710B1" w:rsidRPr="00B00D49" w:rsidRDefault="000710B1" w:rsidP="00C614B2">
            <w:pPr>
              <w:jc w:val="center"/>
              <w:rPr>
                <w:rFonts w:ascii="Verdana" w:hAnsi="Verdana" w:cstheme="minorHAnsi"/>
                <w:i/>
                <w:sz w:val="20"/>
              </w:rPr>
            </w:pPr>
          </w:p>
          <w:p w14:paraId="05B2EC2D" w14:textId="77777777" w:rsidR="000710B1" w:rsidRPr="00B00D49" w:rsidRDefault="000710B1" w:rsidP="00C614B2">
            <w:pPr>
              <w:spacing w:line="240" w:lineRule="auto"/>
              <w:jc w:val="center"/>
              <w:rPr>
                <w:rFonts w:ascii="Verdana" w:hAnsi="Verdana" w:cstheme="minorHAnsi"/>
                <w:i/>
                <w:sz w:val="20"/>
              </w:rPr>
            </w:pPr>
            <w:r w:rsidRPr="00B00D49">
              <w:rPr>
                <w:rFonts w:ascii="Verdana" w:hAnsi="Verdana" w:cstheme="minorHAnsi"/>
                <w:i/>
                <w:sz w:val="20"/>
              </w:rPr>
              <w:t xml:space="preserve">Przedmiot zamówienia </w:t>
            </w:r>
          </w:p>
          <w:p w14:paraId="3C1B3637" w14:textId="77777777" w:rsidR="000710B1" w:rsidRPr="00B00D49" w:rsidRDefault="000710B1" w:rsidP="00C614B2">
            <w:pPr>
              <w:spacing w:line="240" w:lineRule="auto"/>
              <w:jc w:val="center"/>
              <w:rPr>
                <w:rFonts w:ascii="Verdana" w:hAnsi="Verdana" w:cstheme="minorHAnsi"/>
                <w:i/>
                <w:sz w:val="20"/>
              </w:rPr>
            </w:pPr>
          </w:p>
        </w:tc>
        <w:tc>
          <w:tcPr>
            <w:tcW w:w="4237" w:type="dxa"/>
            <w:gridSpan w:val="2"/>
            <w:tcBorders>
              <w:top w:val="single" w:sz="4" w:space="0" w:color="auto"/>
              <w:bottom w:val="single" w:sz="4" w:space="0" w:color="auto"/>
            </w:tcBorders>
            <w:shd w:val="clear" w:color="auto" w:fill="C6D9F1" w:themeFill="text2" w:themeFillTint="33"/>
            <w:vAlign w:val="center"/>
          </w:tcPr>
          <w:p w14:paraId="7AFBBAD6" w14:textId="77777777" w:rsidR="000710B1" w:rsidRPr="00B00D49" w:rsidRDefault="000710B1" w:rsidP="00C614B2">
            <w:pPr>
              <w:jc w:val="center"/>
              <w:rPr>
                <w:rFonts w:ascii="Verdana" w:hAnsi="Verdana" w:cstheme="minorHAnsi"/>
                <w:i/>
                <w:sz w:val="20"/>
              </w:rPr>
            </w:pPr>
            <w:r w:rsidRPr="00B00D49">
              <w:rPr>
                <w:rFonts w:ascii="Verdana" w:hAnsi="Verdana" w:cstheme="minorHAnsi"/>
                <w:i/>
                <w:sz w:val="20"/>
              </w:rPr>
              <w:t>Termin realizacji usługi</w:t>
            </w:r>
          </w:p>
        </w:tc>
        <w:tc>
          <w:tcPr>
            <w:tcW w:w="2915" w:type="dxa"/>
            <w:vMerge w:val="restart"/>
            <w:tcBorders>
              <w:top w:val="single" w:sz="4" w:space="0" w:color="auto"/>
              <w:left w:val="nil"/>
              <w:right w:val="single" w:sz="4" w:space="0" w:color="auto"/>
            </w:tcBorders>
            <w:shd w:val="clear" w:color="auto" w:fill="C6D9F1" w:themeFill="text2" w:themeFillTint="33"/>
            <w:vAlign w:val="center"/>
          </w:tcPr>
          <w:p w14:paraId="263BA24C" w14:textId="77777777" w:rsidR="000710B1" w:rsidRPr="00B00D49" w:rsidRDefault="000710B1" w:rsidP="00C614B2">
            <w:pPr>
              <w:jc w:val="center"/>
              <w:rPr>
                <w:rFonts w:ascii="Verdana" w:hAnsi="Verdana" w:cstheme="minorHAnsi"/>
                <w:i/>
                <w:sz w:val="20"/>
              </w:rPr>
            </w:pPr>
          </w:p>
          <w:p w14:paraId="58CE0F81" w14:textId="77777777" w:rsidR="000710B1" w:rsidRPr="00B00D49" w:rsidRDefault="000710B1" w:rsidP="00C614B2">
            <w:pPr>
              <w:spacing w:line="240" w:lineRule="auto"/>
              <w:jc w:val="center"/>
              <w:rPr>
                <w:rFonts w:ascii="Verdana" w:hAnsi="Verdana" w:cstheme="minorHAnsi"/>
                <w:i/>
                <w:sz w:val="20"/>
                <w:lang w:eastAsia="pl-PL"/>
              </w:rPr>
            </w:pPr>
            <w:r w:rsidRPr="00B00D49">
              <w:rPr>
                <w:rFonts w:ascii="Verdana" w:hAnsi="Verdana" w:cstheme="minorHAnsi"/>
                <w:i/>
                <w:sz w:val="20"/>
                <w:lang w:eastAsia="pl-PL"/>
              </w:rPr>
              <w:t>Nazwa Odbiorcy</w:t>
            </w:r>
          </w:p>
          <w:p w14:paraId="7435B628" w14:textId="77777777" w:rsidR="000710B1" w:rsidRPr="002A6CA3" w:rsidRDefault="000710B1" w:rsidP="00C614B2">
            <w:pPr>
              <w:spacing w:line="240" w:lineRule="auto"/>
              <w:jc w:val="center"/>
              <w:rPr>
                <w:rFonts w:ascii="Verdana" w:hAnsi="Verdana" w:cstheme="minorHAnsi"/>
                <w:i/>
                <w:sz w:val="20"/>
                <w:lang w:eastAsia="pl-PL"/>
              </w:rPr>
            </w:pPr>
            <w:r w:rsidRPr="00B00D49">
              <w:rPr>
                <w:rFonts w:ascii="Verdana" w:hAnsi="Verdana" w:cstheme="minorHAnsi"/>
                <w:i/>
                <w:sz w:val="20"/>
                <w:lang w:eastAsia="pl-PL"/>
              </w:rPr>
              <w:t>(wraz z adresem i nr telefonu)</w:t>
            </w:r>
          </w:p>
        </w:tc>
      </w:tr>
      <w:tr w:rsidR="000710B1" w:rsidRPr="00624AE0" w14:paraId="2B4E6A2A" w14:textId="77777777" w:rsidTr="00C614B2">
        <w:trPr>
          <w:cantSplit/>
          <w:trHeight w:val="555"/>
          <w:tblHeader/>
        </w:trPr>
        <w:tc>
          <w:tcPr>
            <w:tcW w:w="818" w:type="dxa"/>
            <w:vMerge/>
            <w:tcBorders>
              <w:left w:val="single" w:sz="4" w:space="0" w:color="auto"/>
            </w:tcBorders>
            <w:vAlign w:val="center"/>
          </w:tcPr>
          <w:p w14:paraId="6EB5536D" w14:textId="77777777" w:rsidR="000710B1" w:rsidRPr="002A6CA3" w:rsidRDefault="000710B1" w:rsidP="00C614B2">
            <w:pPr>
              <w:jc w:val="center"/>
              <w:rPr>
                <w:rFonts w:ascii="Verdana" w:hAnsi="Verdana" w:cstheme="minorHAnsi"/>
                <w:i/>
                <w:sz w:val="20"/>
              </w:rPr>
            </w:pPr>
          </w:p>
        </w:tc>
        <w:tc>
          <w:tcPr>
            <w:tcW w:w="2332" w:type="dxa"/>
            <w:vMerge/>
            <w:tcBorders>
              <w:top w:val="nil"/>
              <w:right w:val="single" w:sz="4" w:space="0" w:color="auto"/>
            </w:tcBorders>
            <w:vAlign w:val="center"/>
          </w:tcPr>
          <w:p w14:paraId="3D4E6B58" w14:textId="77777777" w:rsidR="000710B1" w:rsidRPr="002A6CA3" w:rsidRDefault="000710B1" w:rsidP="00C614B2">
            <w:pPr>
              <w:jc w:val="center"/>
              <w:rPr>
                <w:rFonts w:ascii="Verdana" w:hAnsi="Verdana" w:cstheme="minorHAnsi"/>
                <w:i/>
                <w:sz w:val="20"/>
              </w:rPr>
            </w:pPr>
          </w:p>
        </w:tc>
        <w:tc>
          <w:tcPr>
            <w:tcW w:w="2099" w:type="dxa"/>
            <w:tcBorders>
              <w:top w:val="nil"/>
              <w:bottom w:val="single" w:sz="4" w:space="0" w:color="auto"/>
            </w:tcBorders>
            <w:shd w:val="clear" w:color="auto" w:fill="F2F2F2" w:themeFill="background1" w:themeFillShade="F2"/>
            <w:vAlign w:val="center"/>
          </w:tcPr>
          <w:p w14:paraId="0478D46E" w14:textId="77777777" w:rsidR="000710B1" w:rsidRPr="002A6CA3" w:rsidRDefault="000710B1" w:rsidP="00C614B2">
            <w:pPr>
              <w:jc w:val="center"/>
              <w:rPr>
                <w:rFonts w:ascii="Verdana" w:hAnsi="Verdana" w:cstheme="minorHAnsi"/>
                <w:i/>
                <w:sz w:val="20"/>
              </w:rPr>
            </w:pPr>
            <w:r w:rsidRPr="002A6CA3">
              <w:rPr>
                <w:rFonts w:ascii="Verdana" w:hAnsi="Verdana" w:cstheme="minorHAnsi"/>
                <w:i/>
                <w:sz w:val="20"/>
              </w:rPr>
              <w:t>Data</w:t>
            </w:r>
          </w:p>
          <w:p w14:paraId="2A7A420D" w14:textId="77777777" w:rsidR="000710B1" w:rsidRPr="002A6CA3" w:rsidRDefault="000710B1" w:rsidP="00C614B2">
            <w:pPr>
              <w:jc w:val="center"/>
              <w:rPr>
                <w:rFonts w:ascii="Verdana" w:hAnsi="Verdana" w:cstheme="minorHAnsi"/>
                <w:i/>
                <w:sz w:val="20"/>
              </w:rPr>
            </w:pPr>
            <w:r w:rsidRPr="002A6CA3">
              <w:rPr>
                <w:rFonts w:ascii="Verdana" w:hAnsi="Verdana" w:cstheme="minorHAnsi"/>
                <w:i/>
                <w:sz w:val="20"/>
              </w:rPr>
              <w:t>Rozpoczęcia</w:t>
            </w:r>
          </w:p>
        </w:tc>
        <w:tc>
          <w:tcPr>
            <w:tcW w:w="2138" w:type="dxa"/>
            <w:tcBorders>
              <w:top w:val="nil"/>
              <w:bottom w:val="single" w:sz="4" w:space="0" w:color="auto"/>
              <w:right w:val="single" w:sz="4" w:space="0" w:color="auto"/>
            </w:tcBorders>
            <w:shd w:val="clear" w:color="auto" w:fill="F2F2F2" w:themeFill="background1" w:themeFillShade="F2"/>
            <w:vAlign w:val="center"/>
          </w:tcPr>
          <w:p w14:paraId="2F44A824" w14:textId="77777777" w:rsidR="000710B1" w:rsidRPr="002A6CA3" w:rsidRDefault="000710B1" w:rsidP="00C614B2">
            <w:pPr>
              <w:jc w:val="center"/>
              <w:rPr>
                <w:rFonts w:ascii="Verdana" w:hAnsi="Verdana" w:cstheme="minorHAnsi"/>
                <w:i/>
                <w:sz w:val="20"/>
              </w:rPr>
            </w:pPr>
            <w:r w:rsidRPr="002A6CA3">
              <w:rPr>
                <w:rFonts w:ascii="Verdana" w:hAnsi="Verdana" w:cstheme="minorHAnsi"/>
                <w:i/>
                <w:sz w:val="20"/>
              </w:rPr>
              <w:t>Data</w:t>
            </w:r>
          </w:p>
          <w:p w14:paraId="77F3487D" w14:textId="77777777" w:rsidR="000710B1" w:rsidRPr="002A6CA3" w:rsidRDefault="000710B1" w:rsidP="00C614B2">
            <w:pPr>
              <w:jc w:val="center"/>
              <w:rPr>
                <w:rFonts w:ascii="Verdana" w:hAnsi="Verdana" w:cstheme="minorHAnsi"/>
                <w:i/>
                <w:sz w:val="20"/>
              </w:rPr>
            </w:pPr>
            <w:r w:rsidRPr="002A6CA3">
              <w:rPr>
                <w:rFonts w:ascii="Verdana" w:hAnsi="Verdana" w:cstheme="minorHAnsi"/>
                <w:i/>
                <w:sz w:val="20"/>
              </w:rPr>
              <w:t>zakończenia</w:t>
            </w:r>
          </w:p>
        </w:tc>
        <w:tc>
          <w:tcPr>
            <w:tcW w:w="2915" w:type="dxa"/>
            <w:vMerge/>
            <w:tcBorders>
              <w:left w:val="single" w:sz="4" w:space="0" w:color="auto"/>
              <w:bottom w:val="single" w:sz="4" w:space="0" w:color="auto"/>
              <w:right w:val="single" w:sz="4" w:space="0" w:color="auto"/>
            </w:tcBorders>
          </w:tcPr>
          <w:p w14:paraId="4B30D454" w14:textId="77777777" w:rsidR="000710B1" w:rsidRPr="002A6CA3" w:rsidRDefault="000710B1" w:rsidP="00C614B2">
            <w:pPr>
              <w:jc w:val="center"/>
              <w:rPr>
                <w:rFonts w:ascii="Verdana" w:hAnsi="Verdana" w:cstheme="minorHAnsi"/>
                <w:i/>
                <w:sz w:val="20"/>
              </w:rPr>
            </w:pPr>
          </w:p>
        </w:tc>
      </w:tr>
      <w:tr w:rsidR="000710B1" w:rsidRPr="00624AE0" w14:paraId="3C939054" w14:textId="77777777" w:rsidTr="00C614B2">
        <w:trPr>
          <w:trHeight w:val="487"/>
        </w:trPr>
        <w:tc>
          <w:tcPr>
            <w:tcW w:w="818" w:type="dxa"/>
          </w:tcPr>
          <w:p w14:paraId="7A4BAA51" w14:textId="77777777" w:rsidR="000710B1" w:rsidRPr="002A6CA3" w:rsidRDefault="000710B1" w:rsidP="00EA02CF">
            <w:pPr>
              <w:numPr>
                <w:ilvl w:val="0"/>
                <w:numId w:val="37"/>
              </w:numPr>
              <w:autoSpaceDE w:val="0"/>
              <w:autoSpaceDN w:val="0"/>
              <w:spacing w:before="120" w:after="200" w:line="240" w:lineRule="auto"/>
              <w:jc w:val="left"/>
              <w:rPr>
                <w:rFonts w:ascii="Verdana" w:hAnsi="Verdana" w:cstheme="minorHAnsi"/>
                <w:i/>
                <w:sz w:val="20"/>
              </w:rPr>
            </w:pPr>
          </w:p>
        </w:tc>
        <w:tc>
          <w:tcPr>
            <w:tcW w:w="2332" w:type="dxa"/>
            <w:tcBorders>
              <w:right w:val="single" w:sz="4" w:space="0" w:color="auto"/>
            </w:tcBorders>
          </w:tcPr>
          <w:p w14:paraId="43D1D631" w14:textId="77777777" w:rsidR="000710B1" w:rsidRPr="002A6CA3" w:rsidRDefault="000710B1" w:rsidP="00C614B2">
            <w:pPr>
              <w:spacing w:before="120"/>
              <w:rPr>
                <w:rFonts w:ascii="Verdana" w:hAnsi="Verdana" w:cstheme="minorHAnsi"/>
                <w:sz w:val="20"/>
              </w:rPr>
            </w:pPr>
          </w:p>
        </w:tc>
        <w:tc>
          <w:tcPr>
            <w:tcW w:w="2099" w:type="dxa"/>
            <w:tcBorders>
              <w:top w:val="single" w:sz="4" w:space="0" w:color="auto"/>
              <w:left w:val="single" w:sz="4" w:space="0" w:color="auto"/>
              <w:bottom w:val="single" w:sz="4" w:space="0" w:color="auto"/>
              <w:right w:val="single" w:sz="4" w:space="0" w:color="auto"/>
            </w:tcBorders>
          </w:tcPr>
          <w:p w14:paraId="6412FDE0" w14:textId="77777777" w:rsidR="000710B1" w:rsidRPr="002A6CA3" w:rsidRDefault="000710B1" w:rsidP="00C614B2">
            <w:pPr>
              <w:spacing w:before="120"/>
              <w:rPr>
                <w:rFonts w:ascii="Verdana" w:hAnsi="Verdana" w:cstheme="minorHAnsi"/>
                <w:sz w:val="20"/>
              </w:rPr>
            </w:pPr>
          </w:p>
        </w:tc>
        <w:tc>
          <w:tcPr>
            <w:tcW w:w="2138" w:type="dxa"/>
            <w:tcBorders>
              <w:top w:val="single" w:sz="4" w:space="0" w:color="auto"/>
              <w:left w:val="single" w:sz="4" w:space="0" w:color="auto"/>
              <w:bottom w:val="single" w:sz="4" w:space="0" w:color="auto"/>
              <w:right w:val="single" w:sz="4" w:space="0" w:color="auto"/>
            </w:tcBorders>
          </w:tcPr>
          <w:p w14:paraId="47A25FAE" w14:textId="77777777" w:rsidR="000710B1" w:rsidRPr="002A6CA3" w:rsidRDefault="000710B1" w:rsidP="00C614B2">
            <w:pPr>
              <w:spacing w:before="120"/>
              <w:rPr>
                <w:rFonts w:ascii="Verdana" w:hAnsi="Verdana" w:cstheme="minorHAnsi"/>
                <w:sz w:val="20"/>
              </w:rPr>
            </w:pPr>
          </w:p>
        </w:tc>
        <w:tc>
          <w:tcPr>
            <w:tcW w:w="2915" w:type="dxa"/>
            <w:tcBorders>
              <w:top w:val="single" w:sz="4" w:space="0" w:color="auto"/>
              <w:left w:val="single" w:sz="4" w:space="0" w:color="auto"/>
              <w:bottom w:val="single" w:sz="4" w:space="0" w:color="auto"/>
              <w:right w:val="single" w:sz="4" w:space="0" w:color="auto"/>
            </w:tcBorders>
          </w:tcPr>
          <w:p w14:paraId="3B3D5FDE" w14:textId="77777777" w:rsidR="000710B1" w:rsidRPr="002A6CA3" w:rsidRDefault="000710B1" w:rsidP="00C614B2">
            <w:pPr>
              <w:spacing w:before="120"/>
              <w:rPr>
                <w:rFonts w:ascii="Verdana" w:hAnsi="Verdana" w:cstheme="minorHAnsi"/>
                <w:sz w:val="20"/>
              </w:rPr>
            </w:pPr>
          </w:p>
        </w:tc>
      </w:tr>
    </w:tbl>
    <w:p w14:paraId="0414C7B4" w14:textId="77777777" w:rsidR="000710B1" w:rsidRPr="002A6CA3" w:rsidRDefault="000710B1" w:rsidP="000710B1">
      <w:pPr>
        <w:spacing w:before="120"/>
        <w:ind w:left="-284" w:right="-569"/>
        <w:outlineLvl w:val="0"/>
        <w:rPr>
          <w:rFonts w:ascii="Verdana" w:hAnsi="Verdana" w:cstheme="minorHAnsi"/>
          <w:i/>
          <w:sz w:val="20"/>
        </w:rPr>
      </w:pPr>
      <w:bookmarkStart w:id="130" w:name="_Toc515896307"/>
      <w:bookmarkStart w:id="131" w:name="_Toc122344848"/>
      <w:r w:rsidRPr="002A6CA3">
        <w:rPr>
          <w:rFonts w:ascii="Verdana" w:hAnsi="Verdana" w:cstheme="minorHAnsi"/>
          <w:i/>
          <w:sz w:val="20"/>
        </w:rPr>
        <w:t>UWAGA: Należy dostosować ilość wierszy do ilości wykazywanych zadań</w:t>
      </w:r>
      <w:bookmarkEnd w:id="130"/>
      <w:bookmarkEnd w:id="131"/>
    </w:p>
    <w:p w14:paraId="2C3DE80F" w14:textId="5C538F2C" w:rsidR="000710B1" w:rsidRPr="002A6CA3" w:rsidRDefault="000710B1" w:rsidP="000710B1">
      <w:pPr>
        <w:spacing w:before="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zostały wykonane</w:t>
      </w:r>
      <w:r w:rsidR="00A1293D">
        <w:rPr>
          <w:rFonts w:ascii="Verdana" w:hAnsi="Verdana" w:cstheme="minorHAnsi"/>
          <w:sz w:val="20"/>
        </w:rPr>
        <w:t>.</w:t>
      </w:r>
    </w:p>
    <w:p w14:paraId="5DFC4C9B" w14:textId="77777777" w:rsidR="000710B1" w:rsidRPr="002A6CA3" w:rsidRDefault="000710B1" w:rsidP="000710B1">
      <w:pPr>
        <w:ind w:right="-993"/>
        <w:rPr>
          <w:rFonts w:ascii="Verdana" w:hAnsi="Verdana" w:cstheme="minorHAnsi"/>
          <w:sz w:val="20"/>
        </w:rPr>
      </w:pPr>
    </w:p>
    <w:p w14:paraId="3313C940" w14:textId="77777777" w:rsidR="000710B1" w:rsidRPr="002A6CA3" w:rsidRDefault="000710B1" w:rsidP="000710B1">
      <w:pPr>
        <w:ind w:left="-284" w:right="-993"/>
        <w:rPr>
          <w:rFonts w:ascii="Verdana" w:hAnsi="Verdana" w:cstheme="minorHAnsi"/>
          <w:sz w:val="20"/>
        </w:rPr>
      </w:pPr>
    </w:p>
    <w:p w14:paraId="191C6828" w14:textId="77777777" w:rsidR="000710B1" w:rsidRPr="002A6CA3" w:rsidRDefault="000710B1" w:rsidP="000710B1">
      <w:pPr>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p>
    <w:p w14:paraId="71D47A14" w14:textId="77777777" w:rsidR="000710B1" w:rsidRDefault="000710B1" w:rsidP="000710B1">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34EC79D3" w14:textId="77777777" w:rsidR="00302352" w:rsidRPr="000710B1" w:rsidRDefault="00302352" w:rsidP="000710B1">
      <w:pPr>
        <w:rPr>
          <w:rFonts w:ascii="Verdana" w:hAnsi="Verdana"/>
          <w:sz w:val="20"/>
        </w:rPr>
      </w:pPr>
    </w:p>
    <w:sectPr w:rsidR="00302352" w:rsidRPr="000710B1" w:rsidSect="001D778B">
      <w:headerReference w:type="default" r:id="rId16"/>
      <w:footerReference w:type="default" r:id="rId17"/>
      <w:headerReference w:type="first" r:id="rId18"/>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E5848" w14:textId="77777777" w:rsidR="002214B3" w:rsidRDefault="002214B3">
      <w:r>
        <w:separator/>
      </w:r>
    </w:p>
  </w:endnote>
  <w:endnote w:type="continuationSeparator" w:id="0">
    <w:p w14:paraId="29402BBE" w14:textId="77777777" w:rsidR="002214B3" w:rsidRDefault="0022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07566A" w:rsidRPr="0072383F" w:rsidRDefault="0007566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F9866E7" w:rsidR="0007566A" w:rsidRPr="00796896" w:rsidRDefault="0007566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F5330">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F5330">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270B7F7F" w14:textId="77777777" w:rsidR="0007566A" w:rsidRDefault="000756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0A74D" w14:textId="77777777" w:rsidR="002214B3" w:rsidRDefault="002214B3">
      <w:r>
        <w:separator/>
      </w:r>
    </w:p>
  </w:footnote>
  <w:footnote w:type="continuationSeparator" w:id="0">
    <w:p w14:paraId="670A5BC5" w14:textId="77777777" w:rsidR="002214B3" w:rsidRDefault="002214B3">
      <w:r>
        <w:continuationSeparator/>
      </w:r>
    </w:p>
  </w:footnote>
  <w:footnote w:id="1">
    <w:p w14:paraId="76090856" w14:textId="77777777" w:rsidR="0007566A" w:rsidRPr="001D778B" w:rsidRDefault="0007566A"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07566A" w:rsidRPr="002A455B" w:rsidDel="00CB61BE" w:rsidRDefault="0007566A" w:rsidP="0042031F">
      <w:pPr>
        <w:pStyle w:val="Tekstprzypisudolnego"/>
        <w:rPr>
          <w:del w:id="124"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07566A" w:rsidRPr="002A455B" w:rsidRDefault="0007566A"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07566A" w:rsidRPr="002A455B" w:rsidRDefault="0007566A"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07566A" w:rsidRPr="002A455B" w:rsidRDefault="0007566A"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7566A" w:rsidRPr="002A455B" w:rsidRDefault="0007566A"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07566A" w:rsidRPr="003474D2" w:rsidRDefault="0007566A"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07566A" w:rsidRPr="002A455B" w:rsidRDefault="0007566A"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07566A" w:rsidRPr="002A455B" w:rsidRDefault="0007566A"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 w:id="7">
    <w:p w14:paraId="30A50AA0" w14:textId="77777777" w:rsidR="0007566A" w:rsidRPr="00F65191" w:rsidRDefault="0007566A" w:rsidP="00C614B2">
      <w:pPr>
        <w:pStyle w:val="Tekstprzypisudolnego"/>
        <w:jc w:val="both"/>
        <w:rPr>
          <w:rFonts w:ascii="Arial" w:hAnsi="Arial" w:cs="Arial"/>
          <w:sz w:val="16"/>
          <w:szCs w:val="16"/>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Cena wskazana słownie powinna być tożsama z ceną wpisaną w Formularzu oferty w Syste</w:t>
      </w:r>
      <w:r>
        <w:rPr>
          <w:rFonts w:ascii="Verdana" w:hAnsi="Verdana" w:cstheme="minorHAnsi"/>
          <w:sz w:val="18"/>
          <w:szCs w:val="18"/>
        </w:rPr>
        <w:t>m</w:t>
      </w:r>
      <w:r w:rsidRPr="002A6CA3">
        <w:rPr>
          <w:rFonts w:ascii="Verdana" w:hAnsi="Verdana" w:cstheme="minorHAnsi"/>
          <w:sz w:val="18"/>
          <w:szCs w:val="18"/>
        </w:rPr>
        <w:t>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07566A" w:rsidRPr="00796896" w14:paraId="6F2D8356" w14:textId="77777777" w:rsidTr="00563339">
      <w:trPr>
        <w:trHeight w:val="841"/>
      </w:trPr>
      <w:tc>
        <w:tcPr>
          <w:tcW w:w="1985" w:type="dxa"/>
        </w:tcPr>
        <w:p w14:paraId="100CED07" w14:textId="77777777" w:rsidR="0007566A" w:rsidRPr="00796896" w:rsidRDefault="0007566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07566A" w:rsidRPr="00796896" w:rsidRDefault="0007566A" w:rsidP="00796896">
          <w:pPr>
            <w:spacing w:line="240" w:lineRule="auto"/>
            <w:jc w:val="right"/>
            <w:rPr>
              <w:rFonts w:ascii="Arial" w:hAnsi="Arial" w:cs="Arial"/>
              <w:b/>
              <w:sz w:val="14"/>
              <w:lang w:eastAsia="pl-PL"/>
            </w:rPr>
          </w:pPr>
        </w:p>
        <w:p w14:paraId="72DEF8A6" w14:textId="77777777" w:rsidR="0007566A" w:rsidRPr="00796896" w:rsidRDefault="0007566A" w:rsidP="00796896">
          <w:pPr>
            <w:spacing w:line="240" w:lineRule="auto"/>
            <w:jc w:val="right"/>
            <w:rPr>
              <w:sz w:val="14"/>
              <w:lang w:eastAsia="pl-PL"/>
            </w:rPr>
          </w:pPr>
        </w:p>
      </w:tc>
      <w:tc>
        <w:tcPr>
          <w:tcW w:w="2092" w:type="dxa"/>
        </w:tcPr>
        <w:p w14:paraId="6EF5E519" w14:textId="77777777" w:rsidR="0007566A" w:rsidRPr="00796896" w:rsidRDefault="0007566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07566A" w:rsidRPr="00245C0A" w:rsidRDefault="0007566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07566A" w:rsidRPr="00245C0A" w:rsidRDefault="0007566A" w:rsidP="00796896">
                          <w:pPr>
                            <w:rPr>
                              <w:rFonts w:ascii="Arial" w:hAnsi="Arial" w:cs="Arial"/>
                              <w:sz w:val="14"/>
                              <w:szCs w:val="16"/>
                            </w:rPr>
                          </w:pPr>
                        </w:p>
                      </w:txbxContent>
                    </v:textbox>
                    <w10:wrap anchorx="margin"/>
                  </v:shape>
                </w:pict>
              </mc:Fallback>
            </mc:AlternateContent>
          </w:r>
        </w:p>
        <w:p w14:paraId="6A62E664" w14:textId="77777777" w:rsidR="0007566A" w:rsidRPr="00796896" w:rsidRDefault="0007566A" w:rsidP="00796896">
          <w:pPr>
            <w:spacing w:line="240" w:lineRule="auto"/>
            <w:ind w:firstLine="708"/>
            <w:jc w:val="left"/>
            <w:rPr>
              <w:lang w:eastAsia="pl-PL"/>
            </w:rPr>
          </w:pPr>
        </w:p>
      </w:tc>
    </w:tr>
  </w:tbl>
  <w:p w14:paraId="68ED044D" w14:textId="0D4ED5C2" w:rsidR="0007566A" w:rsidRPr="0072383F" w:rsidRDefault="0007566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07566A" w:rsidRDefault="0007566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5B6CB1A" w:rsidR="0007566A" w:rsidRPr="00BF3B87" w:rsidRDefault="0007566A" w:rsidP="00290BDA">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290BDA">
      <w:rPr>
        <w:rFonts w:ascii="Calibri" w:hAnsi="Calibri"/>
        <w:b/>
        <w:bCs/>
        <w:szCs w:val="16"/>
      </w:rPr>
      <w:t>Zakup i przygotowanie do eksploatacji wypełnienia filtra żwirowego dla PGE Energia Ciepła S.A. Oddział Wybrzeże w Gdańsku</w:t>
    </w:r>
    <w:r>
      <w:rPr>
        <w:rFonts w:ascii="Calibri" w:hAnsi="Calibri"/>
        <w:b/>
        <w:bCs/>
        <w:szCs w:val="16"/>
      </w:rPr>
      <w:t>,</w:t>
    </w:r>
  </w:p>
  <w:p w14:paraId="4CF09E4C" w14:textId="6109184C" w:rsidR="0007566A" w:rsidRPr="0072383F" w:rsidRDefault="0007566A" w:rsidP="004B2A5B">
    <w:pPr>
      <w:pStyle w:val="Nagwek"/>
      <w:spacing w:line="240" w:lineRule="auto"/>
      <w:jc w:val="center"/>
      <w:rPr>
        <w:rFonts w:ascii="Calibri" w:hAnsi="Calibri"/>
        <w:szCs w:val="16"/>
      </w:rPr>
    </w:pPr>
    <w:r>
      <w:rPr>
        <w:rFonts w:ascii="Calibri" w:hAnsi="Calibri"/>
        <w:szCs w:val="16"/>
      </w:rPr>
      <w:t xml:space="preserve">nr </w:t>
    </w:r>
    <w:r w:rsidRPr="00DE33F7">
      <w:rPr>
        <w:rFonts w:ascii="Calibri" w:hAnsi="Calibri"/>
        <w:b/>
        <w:bCs/>
        <w:szCs w:val="16"/>
      </w:rPr>
      <w:t>POST/PEC/PEC/ZNB/01078/2024</w:t>
    </w:r>
  </w:p>
  <w:p w14:paraId="45F5AF70" w14:textId="77777777" w:rsidR="0007566A" w:rsidRPr="0072383F" w:rsidRDefault="0007566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07566A" w:rsidRPr="00796896" w:rsidRDefault="0007566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0A9E10D9"/>
    <w:multiLevelType w:val="hybridMultilevel"/>
    <w:tmpl w:val="64A8F166"/>
    <w:lvl w:ilvl="0" w:tplc="74BA8FF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BDA33F9"/>
    <w:multiLevelType w:val="hybridMultilevel"/>
    <w:tmpl w:val="53AA3BF2"/>
    <w:lvl w:ilvl="0" w:tplc="7DC097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3" w15:restartNumberingAfterBreak="0">
    <w:nsid w:val="37557D18"/>
    <w:multiLevelType w:val="hybridMultilevel"/>
    <w:tmpl w:val="B51804E0"/>
    <w:lvl w:ilvl="0" w:tplc="3A205B06">
      <w:start w:val="1"/>
      <w:numFmt w:val="bullet"/>
      <w:lvlText w:val=""/>
      <w:lvlJc w:val="left"/>
      <w:pPr>
        <w:ind w:left="1353"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25181F"/>
    <w:multiLevelType w:val="multilevel"/>
    <w:tmpl w:val="085638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D3F37BC"/>
    <w:multiLevelType w:val="multilevel"/>
    <w:tmpl w:val="1044565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8"/>
  </w:num>
  <w:num w:numId="3">
    <w:abstractNumId w:val="52"/>
  </w:num>
  <w:num w:numId="4">
    <w:abstractNumId w:val="38"/>
  </w:num>
  <w:num w:numId="5">
    <w:abstractNumId w:val="23"/>
  </w:num>
  <w:num w:numId="6">
    <w:abstractNumId w:val="43"/>
  </w:num>
  <w:num w:numId="7">
    <w:abstractNumId w:val="32"/>
  </w:num>
  <w:num w:numId="8">
    <w:abstractNumId w:val="47"/>
  </w:num>
  <w:num w:numId="9">
    <w:abstractNumId w:val="30"/>
  </w:num>
  <w:num w:numId="10">
    <w:abstractNumId w:val="29"/>
  </w:num>
  <w:num w:numId="11">
    <w:abstractNumId w:val="51"/>
  </w:num>
  <w:num w:numId="12">
    <w:abstractNumId w:val="44"/>
  </w:num>
  <w:num w:numId="13">
    <w:abstractNumId w:val="35"/>
  </w:num>
  <w:num w:numId="14">
    <w:abstractNumId w:val="20"/>
  </w:num>
  <w:num w:numId="15">
    <w:abstractNumId w:val="24"/>
  </w:num>
  <w:num w:numId="16">
    <w:abstractNumId w:val="56"/>
  </w:num>
  <w:num w:numId="17">
    <w:abstractNumId w:val="53"/>
  </w:num>
  <w:num w:numId="18">
    <w:abstractNumId w:val="1"/>
  </w:num>
  <w:num w:numId="19">
    <w:abstractNumId w:val="50"/>
  </w:num>
  <w:num w:numId="20">
    <w:abstractNumId w:val="18"/>
  </w:num>
  <w:num w:numId="21">
    <w:abstractNumId w:val="0"/>
  </w:num>
  <w:num w:numId="22">
    <w:abstractNumId w:val="46"/>
    <w:lvlOverride w:ilvl="0">
      <w:startOverride w:val="1"/>
    </w:lvlOverride>
  </w:num>
  <w:num w:numId="23">
    <w:abstractNumId w:val="45"/>
  </w:num>
  <w:num w:numId="24">
    <w:abstractNumId w:val="22"/>
  </w:num>
  <w:num w:numId="25">
    <w:abstractNumId w:val="33"/>
  </w:num>
  <w:num w:numId="26">
    <w:abstractNumId w:val="39"/>
    <w:lvlOverride w:ilvl="0">
      <w:startOverride w:val="1"/>
    </w:lvlOverride>
  </w:num>
  <w:num w:numId="27">
    <w:abstractNumId w:val="49"/>
    <w:lvlOverride w:ilvl="0">
      <w:startOverride w:val="1"/>
    </w:lvlOverride>
  </w:num>
  <w:num w:numId="28">
    <w:abstractNumId w:val="27"/>
  </w:num>
  <w:num w:numId="29">
    <w:abstractNumId w:val="37"/>
  </w:num>
  <w:num w:numId="30">
    <w:abstractNumId w:val="41"/>
  </w:num>
  <w:num w:numId="31">
    <w:abstractNumId w:val="36"/>
  </w:num>
  <w:num w:numId="32">
    <w:abstractNumId w:val="42"/>
  </w:num>
  <w:num w:numId="33">
    <w:abstractNumId w:val="19"/>
  </w:num>
  <w:num w:numId="34">
    <w:abstractNumId w:val="48"/>
  </w:num>
  <w:num w:numId="35">
    <w:abstractNumId w:val="26"/>
  </w:num>
  <w:num w:numId="36">
    <w:abstractNumId w:val="25"/>
  </w:num>
  <w:num w:numId="37">
    <w:abstractNumId w:val="31"/>
  </w:num>
  <w:num w:numId="38">
    <w:abstractNumId w:val="21"/>
  </w:num>
  <w:num w:numId="39">
    <w:abstractNumId w:val="40"/>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num>
  <w:num w:numId="44">
    <w:abstractNumId w:val="15"/>
  </w:num>
  <w:num w:numId="45">
    <w:abstractNumId w:val="55"/>
  </w:num>
  <w:num w:numId="46">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07C03"/>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0B1"/>
    <w:rsid w:val="000711A6"/>
    <w:rsid w:val="00071B2D"/>
    <w:rsid w:val="00071F3D"/>
    <w:rsid w:val="000721CB"/>
    <w:rsid w:val="000721DA"/>
    <w:rsid w:val="00072987"/>
    <w:rsid w:val="00072EDA"/>
    <w:rsid w:val="0007322F"/>
    <w:rsid w:val="00073901"/>
    <w:rsid w:val="000740B6"/>
    <w:rsid w:val="00074197"/>
    <w:rsid w:val="0007523E"/>
    <w:rsid w:val="0007566A"/>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08DF"/>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4EA"/>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6B01"/>
    <w:rsid w:val="001D778B"/>
    <w:rsid w:val="001D78C1"/>
    <w:rsid w:val="001E19CF"/>
    <w:rsid w:val="001E1EDB"/>
    <w:rsid w:val="001E29D3"/>
    <w:rsid w:val="001E2BC2"/>
    <w:rsid w:val="001E3172"/>
    <w:rsid w:val="001E3898"/>
    <w:rsid w:val="001E38DD"/>
    <w:rsid w:val="001E39EE"/>
    <w:rsid w:val="001E452E"/>
    <w:rsid w:val="001E4A36"/>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65DE"/>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4B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B4B"/>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BDA"/>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B7684"/>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2179"/>
    <w:rsid w:val="0035303E"/>
    <w:rsid w:val="0035306C"/>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8B0"/>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97B59"/>
    <w:rsid w:val="003A0302"/>
    <w:rsid w:val="003A0734"/>
    <w:rsid w:val="003A0E25"/>
    <w:rsid w:val="003A19D3"/>
    <w:rsid w:val="003A1DE1"/>
    <w:rsid w:val="003A31A0"/>
    <w:rsid w:val="003A3BAB"/>
    <w:rsid w:val="003A4454"/>
    <w:rsid w:val="003A47CE"/>
    <w:rsid w:val="003A4C84"/>
    <w:rsid w:val="003A5001"/>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1A0"/>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9D5"/>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6A3"/>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974"/>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81A"/>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5BB"/>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9EC"/>
    <w:rsid w:val="004A3D6B"/>
    <w:rsid w:val="004A3F8F"/>
    <w:rsid w:val="004A53AD"/>
    <w:rsid w:val="004A547A"/>
    <w:rsid w:val="004A54CB"/>
    <w:rsid w:val="004A5641"/>
    <w:rsid w:val="004A56AC"/>
    <w:rsid w:val="004A6ADF"/>
    <w:rsid w:val="004A6C4A"/>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2E7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2B42"/>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0F3"/>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3CC0"/>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722"/>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2C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2EAC"/>
    <w:rsid w:val="006D3A97"/>
    <w:rsid w:val="006D4D26"/>
    <w:rsid w:val="006D573F"/>
    <w:rsid w:val="006D61F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A8"/>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2DB"/>
    <w:rsid w:val="006F460A"/>
    <w:rsid w:val="006F4A21"/>
    <w:rsid w:val="006F5108"/>
    <w:rsid w:val="006F5F01"/>
    <w:rsid w:val="006F5F2B"/>
    <w:rsid w:val="006F6AB9"/>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4F42"/>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328E"/>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6F1C"/>
    <w:rsid w:val="00767140"/>
    <w:rsid w:val="007676C5"/>
    <w:rsid w:val="007678EA"/>
    <w:rsid w:val="0077054D"/>
    <w:rsid w:val="007708DC"/>
    <w:rsid w:val="00770F81"/>
    <w:rsid w:val="00771741"/>
    <w:rsid w:val="00771911"/>
    <w:rsid w:val="0077233C"/>
    <w:rsid w:val="007736E2"/>
    <w:rsid w:val="0077396C"/>
    <w:rsid w:val="007744B2"/>
    <w:rsid w:val="007752D6"/>
    <w:rsid w:val="0077555C"/>
    <w:rsid w:val="007758F4"/>
    <w:rsid w:val="00775D3E"/>
    <w:rsid w:val="00776FCE"/>
    <w:rsid w:val="00777CAC"/>
    <w:rsid w:val="00777D96"/>
    <w:rsid w:val="0078125B"/>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CEF"/>
    <w:rsid w:val="007A5E71"/>
    <w:rsid w:val="007A658D"/>
    <w:rsid w:val="007A7681"/>
    <w:rsid w:val="007A7C7B"/>
    <w:rsid w:val="007B02FB"/>
    <w:rsid w:val="007B0A32"/>
    <w:rsid w:val="007B1EA3"/>
    <w:rsid w:val="007B288D"/>
    <w:rsid w:val="007B33A6"/>
    <w:rsid w:val="007B3CD9"/>
    <w:rsid w:val="007B3D3A"/>
    <w:rsid w:val="007B4547"/>
    <w:rsid w:val="007B5647"/>
    <w:rsid w:val="007B5C22"/>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3FA8"/>
    <w:rsid w:val="007E44E3"/>
    <w:rsid w:val="007E4C03"/>
    <w:rsid w:val="007E4F69"/>
    <w:rsid w:val="007E5A55"/>
    <w:rsid w:val="007E5BAD"/>
    <w:rsid w:val="007E63FD"/>
    <w:rsid w:val="007E65F7"/>
    <w:rsid w:val="007E6791"/>
    <w:rsid w:val="007E76CF"/>
    <w:rsid w:val="007E76D3"/>
    <w:rsid w:val="007E7D60"/>
    <w:rsid w:val="007F00AB"/>
    <w:rsid w:val="007F02E2"/>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5A3B"/>
    <w:rsid w:val="008968EB"/>
    <w:rsid w:val="008971EA"/>
    <w:rsid w:val="00897DB4"/>
    <w:rsid w:val="008A08B6"/>
    <w:rsid w:val="008A0C0C"/>
    <w:rsid w:val="008A0F49"/>
    <w:rsid w:val="008A10A4"/>
    <w:rsid w:val="008A171C"/>
    <w:rsid w:val="008A224E"/>
    <w:rsid w:val="008A294C"/>
    <w:rsid w:val="008A29ED"/>
    <w:rsid w:val="008A345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4E0"/>
    <w:rsid w:val="008C0C67"/>
    <w:rsid w:val="008C0C94"/>
    <w:rsid w:val="008C2077"/>
    <w:rsid w:val="008C298F"/>
    <w:rsid w:val="008C36FA"/>
    <w:rsid w:val="008C3B32"/>
    <w:rsid w:val="008C3CC6"/>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330"/>
    <w:rsid w:val="008F59BF"/>
    <w:rsid w:val="008F70D4"/>
    <w:rsid w:val="008F78C3"/>
    <w:rsid w:val="00901B8E"/>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5E0"/>
    <w:rsid w:val="00905C2A"/>
    <w:rsid w:val="0090602B"/>
    <w:rsid w:val="00906CB6"/>
    <w:rsid w:val="00907240"/>
    <w:rsid w:val="00907976"/>
    <w:rsid w:val="00907A46"/>
    <w:rsid w:val="00907C11"/>
    <w:rsid w:val="00910005"/>
    <w:rsid w:val="0091068A"/>
    <w:rsid w:val="00910C59"/>
    <w:rsid w:val="00911068"/>
    <w:rsid w:val="00911917"/>
    <w:rsid w:val="0091241E"/>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853"/>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4A1"/>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3D"/>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37B04"/>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13BC"/>
    <w:rsid w:val="00AA3179"/>
    <w:rsid w:val="00AA3F5D"/>
    <w:rsid w:val="00AA45A9"/>
    <w:rsid w:val="00AA519D"/>
    <w:rsid w:val="00AA524E"/>
    <w:rsid w:val="00AA5707"/>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108"/>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A2F"/>
    <w:rsid w:val="00AF0DE0"/>
    <w:rsid w:val="00AF1FB0"/>
    <w:rsid w:val="00AF20D1"/>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4FD5"/>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8F4"/>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C9D"/>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6E3E"/>
    <w:rsid w:val="00BD7A24"/>
    <w:rsid w:val="00BD7BEE"/>
    <w:rsid w:val="00BE0769"/>
    <w:rsid w:val="00BE1833"/>
    <w:rsid w:val="00BE1928"/>
    <w:rsid w:val="00BE197C"/>
    <w:rsid w:val="00BE1DDB"/>
    <w:rsid w:val="00BE2393"/>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B87"/>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4B2"/>
    <w:rsid w:val="00C61FCD"/>
    <w:rsid w:val="00C62084"/>
    <w:rsid w:val="00C62716"/>
    <w:rsid w:val="00C62AE2"/>
    <w:rsid w:val="00C64044"/>
    <w:rsid w:val="00C64547"/>
    <w:rsid w:val="00C648B1"/>
    <w:rsid w:val="00C65DE2"/>
    <w:rsid w:val="00C65E9D"/>
    <w:rsid w:val="00C66D66"/>
    <w:rsid w:val="00C66F0E"/>
    <w:rsid w:val="00C6765F"/>
    <w:rsid w:val="00C67727"/>
    <w:rsid w:val="00C67F72"/>
    <w:rsid w:val="00C70471"/>
    <w:rsid w:val="00C70968"/>
    <w:rsid w:val="00C719F9"/>
    <w:rsid w:val="00C73493"/>
    <w:rsid w:val="00C734F0"/>
    <w:rsid w:val="00C75798"/>
    <w:rsid w:val="00C759C6"/>
    <w:rsid w:val="00C75B44"/>
    <w:rsid w:val="00C772B4"/>
    <w:rsid w:val="00C7732A"/>
    <w:rsid w:val="00C77377"/>
    <w:rsid w:val="00C7748F"/>
    <w:rsid w:val="00C806E1"/>
    <w:rsid w:val="00C82897"/>
    <w:rsid w:val="00C83190"/>
    <w:rsid w:val="00C8492A"/>
    <w:rsid w:val="00C84E66"/>
    <w:rsid w:val="00C859E9"/>
    <w:rsid w:val="00C85C60"/>
    <w:rsid w:val="00C863E7"/>
    <w:rsid w:val="00C86AD0"/>
    <w:rsid w:val="00C90982"/>
    <w:rsid w:val="00C91437"/>
    <w:rsid w:val="00C92219"/>
    <w:rsid w:val="00C929BB"/>
    <w:rsid w:val="00C92C12"/>
    <w:rsid w:val="00C9315D"/>
    <w:rsid w:val="00C93B6D"/>
    <w:rsid w:val="00C95325"/>
    <w:rsid w:val="00C95C39"/>
    <w:rsid w:val="00C96348"/>
    <w:rsid w:val="00C96B1E"/>
    <w:rsid w:val="00C96BB3"/>
    <w:rsid w:val="00C96C55"/>
    <w:rsid w:val="00C96D16"/>
    <w:rsid w:val="00CA133D"/>
    <w:rsid w:val="00CA1726"/>
    <w:rsid w:val="00CA1A2F"/>
    <w:rsid w:val="00CA2945"/>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5D5D"/>
    <w:rsid w:val="00CB61BE"/>
    <w:rsid w:val="00CB69FB"/>
    <w:rsid w:val="00CB6D6A"/>
    <w:rsid w:val="00CB6E19"/>
    <w:rsid w:val="00CB7C0B"/>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473"/>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04"/>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4CC2"/>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0F2D"/>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5E"/>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6B19"/>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012"/>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3F7"/>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DF7783"/>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0FA"/>
    <w:rsid w:val="00E227E6"/>
    <w:rsid w:val="00E229AD"/>
    <w:rsid w:val="00E23E2D"/>
    <w:rsid w:val="00E23FC2"/>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8A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2CF"/>
    <w:rsid w:val="00EA0696"/>
    <w:rsid w:val="00EA0BF1"/>
    <w:rsid w:val="00EA0F24"/>
    <w:rsid w:val="00EA1500"/>
    <w:rsid w:val="00EA1FC2"/>
    <w:rsid w:val="00EA204D"/>
    <w:rsid w:val="00EA282F"/>
    <w:rsid w:val="00EA2EEC"/>
    <w:rsid w:val="00EA33CD"/>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49E"/>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80"/>
    <w:rsid w:val="00F24592"/>
    <w:rsid w:val="00F24770"/>
    <w:rsid w:val="00F24B48"/>
    <w:rsid w:val="00F25222"/>
    <w:rsid w:val="00F253CF"/>
    <w:rsid w:val="00F267F1"/>
    <w:rsid w:val="00F2783B"/>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431"/>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5E46"/>
    <w:rsid w:val="00F86825"/>
    <w:rsid w:val="00F8759E"/>
    <w:rsid w:val="00F87CE8"/>
    <w:rsid w:val="00F90432"/>
    <w:rsid w:val="00F90713"/>
    <w:rsid w:val="00F90DCE"/>
    <w:rsid w:val="00F9117F"/>
    <w:rsid w:val="00F912F5"/>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D49"/>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012"/>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7566A"/>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7566A"/>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mentarz">
    <w:name w:val="^komentarz"/>
    <w:basedOn w:val="Normalny"/>
    <w:link w:val="komentarzZnak"/>
    <w:uiPriority w:val="98"/>
    <w:qFormat/>
    <w:rsid w:val="00C95C39"/>
    <w:pPr>
      <w:spacing w:before="120" w:after="120" w:line="240" w:lineRule="auto"/>
      <w:ind w:left="1077"/>
    </w:pPr>
    <w:rPr>
      <w:rFonts w:ascii="Arial" w:hAnsi="Arial"/>
      <w:i/>
      <w:color w:val="7F7F7F" w:themeColor="text1" w:themeTint="80"/>
      <w:sz w:val="16"/>
      <w:szCs w:val="24"/>
      <w:lang w:eastAsia="pl-PL"/>
    </w:rPr>
  </w:style>
  <w:style w:type="character" w:customStyle="1" w:styleId="komentarzZnak">
    <w:name w:val="^komentarz Znak"/>
    <w:basedOn w:val="Domylnaczcionkaakapitu"/>
    <w:link w:val="komentarz"/>
    <w:uiPriority w:val="98"/>
    <w:rsid w:val="00C95C39"/>
    <w:rPr>
      <w:rFonts w:ascii="Arial" w:hAnsi="Arial"/>
      <w:i/>
      <w:color w:val="7F7F7F" w:themeColor="text1" w:themeTint="80"/>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85308072">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27779607">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16134411">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68136">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9846329">
      <w:bodyDiv w:val="1"/>
      <w:marLeft w:val="0"/>
      <w:marRight w:val="0"/>
      <w:marTop w:val="0"/>
      <w:marBottom w:val="0"/>
      <w:divBdr>
        <w:top w:val="none" w:sz="0" w:space="0" w:color="auto"/>
        <w:left w:val="none" w:sz="0" w:space="0" w:color="auto"/>
        <w:bottom w:val="none" w:sz="0" w:space="0" w:color="auto"/>
        <w:right w:val="none" w:sz="0" w:space="0" w:color="auto"/>
      </w:divBdr>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49719016">
      <w:bodyDiv w:val="1"/>
      <w:marLeft w:val="0"/>
      <w:marRight w:val="0"/>
      <w:marTop w:val="0"/>
      <w:marBottom w:val="0"/>
      <w:divBdr>
        <w:top w:val="none" w:sz="0" w:space="0" w:color="auto"/>
        <w:left w:val="none" w:sz="0" w:space="0" w:color="auto"/>
        <w:bottom w:val="none" w:sz="0" w:space="0" w:color="auto"/>
        <w:right w:val="none" w:sz="0" w:space="0" w:color="auto"/>
      </w:divBdr>
    </w:div>
    <w:div w:id="1363045370">
      <w:bodyDiv w:val="1"/>
      <w:marLeft w:val="0"/>
      <w:marRight w:val="0"/>
      <w:marTop w:val="0"/>
      <w:marBottom w:val="0"/>
      <w:divBdr>
        <w:top w:val="none" w:sz="0" w:space="0" w:color="auto"/>
        <w:left w:val="none" w:sz="0" w:space="0" w:color="auto"/>
        <w:bottom w:val="none" w:sz="0" w:space="0" w:color="auto"/>
        <w:right w:val="none" w:sz="0" w:space="0" w:color="auto"/>
      </w:divBdr>
    </w:div>
    <w:div w:id="1379740344">
      <w:bodyDiv w:val="1"/>
      <w:marLeft w:val="0"/>
      <w:marRight w:val="0"/>
      <w:marTop w:val="0"/>
      <w:marBottom w:val="0"/>
      <w:divBdr>
        <w:top w:val="none" w:sz="0" w:space="0" w:color="auto"/>
        <w:left w:val="none" w:sz="0" w:space="0" w:color="auto"/>
        <w:bottom w:val="none" w:sz="0" w:space="0" w:color="auto"/>
        <w:right w:val="none" w:sz="0" w:space="0" w:color="auto"/>
      </w:divBdr>
    </w:div>
    <w:div w:id="1411850351">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34217304">
      <w:bodyDiv w:val="1"/>
      <w:marLeft w:val="0"/>
      <w:marRight w:val="0"/>
      <w:marTop w:val="0"/>
      <w:marBottom w:val="0"/>
      <w:divBdr>
        <w:top w:val="none" w:sz="0" w:space="0" w:color="auto"/>
        <w:left w:val="none" w:sz="0" w:space="0" w:color="auto"/>
        <w:bottom w:val="none" w:sz="0" w:space="0" w:color="auto"/>
        <w:right w:val="none" w:sz="0" w:space="0" w:color="auto"/>
      </w:divBdr>
    </w:div>
    <w:div w:id="1657958394">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1603868">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a0a993d3-186c-4b8d-bae2-89d6f105d642">Bielach Witold [PGE EC S.A.]</UtworzonePrzez_Archiwalne>
    <ZmodyfikowanePrzez_Archiwalne xmlns="a0a993d3-186c-4b8d-bae2-89d6f105d642">Bielach Witold [PGE EC S.A.]</ZmodyfikowanePrzez_Archiwal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E53A34AC85CC34C80A328D3CE2B6F2B" ma:contentTypeVersion="3" ma:contentTypeDescription="Utwórz nowy dokument." ma:contentTypeScope="" ma:versionID="feb16113207c21f08448394be7c926bd">
  <xsd:schema xmlns:xsd="http://www.w3.org/2001/XMLSchema" xmlns:xs="http://www.w3.org/2001/XMLSchema" xmlns:p="http://schemas.microsoft.com/office/2006/metadata/properties" xmlns:ns2="f7f40a9b-a8f8-4c9c-8375-ae910c976ef7" xmlns:ns3="a0a993d3-186c-4b8d-bae2-89d6f105d642" targetNamespace="http://schemas.microsoft.com/office/2006/metadata/properties" ma:root="true" ma:fieldsID="a8e4de104e1c55cad5db7c7de955d42d" ns2:_="" ns3:_="">
    <xsd:import namespace="f7f40a9b-a8f8-4c9c-8375-ae910c976ef7"/>
    <xsd:import namespace="a0a993d3-186c-4b8d-bae2-89d6f105d642"/>
    <xsd:element name="properties">
      <xsd:complexType>
        <xsd:sequence>
          <xsd:element name="documentManagement">
            <xsd:complexType>
              <xsd:all>
                <xsd:element ref="ns2:SharedWithUsers" minOccurs="0"/>
                <xsd:element ref="ns3:UtworzonePrzez_Archiwalne" minOccurs="0"/>
                <xsd:element ref="ns3: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f40a9b-a8f8-4c9c-8375-ae910c976ef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a993d3-186c-4b8d-bae2-89d6f105d642" elementFormDefault="qualified">
    <xsd:import namespace="http://schemas.microsoft.com/office/2006/documentManagement/types"/>
    <xsd:import namespace="http://schemas.microsoft.com/office/infopath/2007/PartnerControls"/>
    <xsd:element name="UtworzonePrzez_Archiwalne" ma:index="9" nillable="true" ma:displayName="UtworzonePrzez_Archiwalne" ma:internalName="UtworzonePrzez_Archiwalne">
      <xsd:simpleType>
        <xsd:restriction base="dms:Text"/>
      </xsd:simpleType>
    </xsd:element>
    <xsd:element name="ZmodyfikowanePrzez_Archiwalne" ma:index="10" nillable="true" ma:displayName="ZmodyfikowanePrzez_Archiwalne" ma:internalName="ZmodyfikowanePrzez_Archiwaln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a0a993d3-186c-4b8d-bae2-89d6f105d642"/>
  </ds:schemaRefs>
</ds:datastoreItem>
</file>

<file path=customXml/itemProps2.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3.xml><?xml version="1.0" encoding="utf-8"?>
<ds:datastoreItem xmlns:ds="http://schemas.openxmlformats.org/officeDocument/2006/customXml" ds:itemID="{AB6303EB-4AF0-4853-987A-3A5AEE554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f40a9b-a8f8-4c9c-8375-ae910c976ef7"/>
    <ds:schemaRef ds:uri="a0a993d3-186c-4b8d-bae2-89d6f105d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8298FC-E1A3-4CDB-B8E8-B5E1EFAC8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3814</Words>
  <Characters>22885</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2024-11-04T10:08:00Z</dcterms:created>
  <dcterms:modified xsi:type="dcterms:W3CDTF">2024-11-05T08:04:00Z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0x0101002E53A34AC85CC34C80A328D3CE2B6F2B</vt:lpwstr>
  </property>
</Properties>
</file>