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D7768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w:t>
      </w:r>
      <w:r w:rsidRPr="00D7768D">
        <w:rPr>
          <w:rFonts w:ascii="Trebuchet MS" w:hAnsi="Trebuchet MS" w:cstheme="minorHAnsi"/>
          <w:color w:val="17365D" w:themeColor="text2" w:themeShade="BF"/>
          <w:sz w:val="20"/>
        </w:rPr>
        <w:t xml:space="preserve">UDZIELENIE ZAMÓWIENIA </w:t>
      </w:r>
      <w:r w:rsidR="00253813" w:rsidRPr="00D7768D">
        <w:rPr>
          <w:rFonts w:ascii="Trebuchet MS" w:hAnsi="Trebuchet MS" w:cstheme="minorHAnsi"/>
          <w:color w:val="17365D" w:themeColor="text2" w:themeShade="BF"/>
          <w:sz w:val="20"/>
        </w:rPr>
        <w:t>NIE</w:t>
      </w:r>
      <w:r w:rsidRPr="00D7768D">
        <w:rPr>
          <w:rFonts w:ascii="Trebuchet MS" w:hAnsi="Trebuchet MS" w:cstheme="minorHAnsi"/>
          <w:color w:val="17365D" w:themeColor="text2" w:themeShade="BF"/>
          <w:sz w:val="20"/>
        </w:rPr>
        <w:t xml:space="preserve">PUBLICZNEGO </w:t>
      </w:r>
    </w:p>
    <w:p w14:paraId="2519825A" w14:textId="5DA9841F"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D7768D">
        <w:rPr>
          <w:rFonts w:ascii="Trebuchet MS" w:hAnsi="Trebuchet MS" w:cstheme="minorHAnsi"/>
          <w:color w:val="17365D" w:themeColor="text2" w:themeShade="BF"/>
          <w:sz w:val="20"/>
        </w:rPr>
        <w:t xml:space="preserve">NA </w:t>
      </w:r>
      <w:r w:rsidR="001560C0">
        <w:rPr>
          <w:rFonts w:ascii="Trebuchet MS" w:hAnsi="Trebuchet MS" w:cstheme="minorHAnsi"/>
          <w:color w:val="17365D" w:themeColor="text2" w:themeShade="BF"/>
          <w:sz w:val="20"/>
        </w:rPr>
        <w:t>USŁUGI</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1962F511" w:rsidR="00690E30" w:rsidRPr="001560C0" w:rsidRDefault="00D7768D" w:rsidP="001560C0">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Pr>
          <w:rFonts w:ascii="Trebuchet MS" w:hAnsi="Trebuchet MS" w:cs="Calibri"/>
          <w:b/>
          <w:color w:val="323E4F"/>
          <w:kern w:val="28"/>
          <w:sz w:val="20"/>
          <w:szCs w:val="22"/>
          <w:lang w:eastAsia="pl-PL"/>
        </w:rPr>
        <w:t>„</w:t>
      </w:r>
      <w:r w:rsidR="001560C0" w:rsidRPr="001560C0">
        <w:rPr>
          <w:rFonts w:ascii="Trebuchet MS" w:hAnsi="Trebuchet MS" w:cs="Calibri"/>
          <w:b/>
          <w:bCs/>
          <w:color w:val="323E4F"/>
          <w:kern w:val="28"/>
          <w:sz w:val="20"/>
          <w:szCs w:val="22"/>
          <w:lang w:eastAsia="pl-PL"/>
        </w:rPr>
        <w:t xml:space="preserve">Przegląd, konserwacja i naprawa drzwi automatycznych w portierni EC II i Budynku biurowym przy </w:t>
      </w:r>
      <w:r w:rsidR="001560C0">
        <w:rPr>
          <w:rFonts w:ascii="Trebuchet MS" w:hAnsi="Trebuchet MS" w:cs="Calibri"/>
          <w:b/>
          <w:bCs/>
          <w:color w:val="323E4F"/>
          <w:kern w:val="28"/>
          <w:sz w:val="20"/>
          <w:szCs w:val="22"/>
          <w:lang w:eastAsia="pl-PL"/>
        </w:rPr>
        <w:t xml:space="preserve">            </w:t>
      </w:r>
      <w:r w:rsidR="001560C0" w:rsidRPr="001560C0">
        <w:rPr>
          <w:rFonts w:ascii="Trebuchet MS" w:hAnsi="Trebuchet MS" w:cs="Calibri"/>
          <w:b/>
          <w:bCs/>
          <w:color w:val="323E4F"/>
          <w:kern w:val="28"/>
          <w:sz w:val="20"/>
          <w:szCs w:val="22"/>
          <w:lang w:eastAsia="pl-PL"/>
        </w:rPr>
        <w:t>u</w:t>
      </w:r>
      <w:r w:rsidR="001560C0">
        <w:rPr>
          <w:rFonts w:ascii="Trebuchet MS" w:hAnsi="Trebuchet MS" w:cs="Calibri"/>
          <w:b/>
          <w:bCs/>
          <w:color w:val="323E4F"/>
          <w:kern w:val="28"/>
          <w:sz w:val="20"/>
          <w:szCs w:val="22"/>
          <w:lang w:eastAsia="pl-PL"/>
        </w:rPr>
        <w:t>l. Energetycznej 1 w Bydgoszczy</w:t>
      </w:r>
      <w:r w:rsidR="00690E30" w:rsidRPr="001D778B">
        <w:rPr>
          <w:rFonts w:ascii="Trebuchet MS" w:hAnsi="Trebuchet MS" w:cs="Calibri"/>
          <w:b/>
          <w:color w:val="323E4F"/>
          <w:kern w:val="28"/>
          <w:sz w:val="20"/>
          <w:szCs w:val="22"/>
          <w:lang w:eastAsia="pl-PL"/>
        </w:rPr>
        <w:t xml:space="preserve">”                       </w:t>
      </w:r>
      <w:r w:rsidR="00690E30"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60AA3066"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20312A" w:rsidRPr="0020312A">
        <w:rPr>
          <w:rFonts w:ascii="Trebuchet MS" w:eastAsia="Calibri" w:hAnsi="Trebuchet MS"/>
          <w:b/>
          <w:bCs/>
          <w:color w:val="323E4F"/>
          <w:szCs w:val="22"/>
        </w:rPr>
        <w:t>POST/PEC/PEC/ZNB/01054/2024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537B7199" w:rsidR="00CD7551" w:rsidRPr="00D7768D"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D7768D">
        <w:rPr>
          <w:rFonts w:ascii="Verdana" w:hAnsi="Verdana" w:cstheme="minorHAnsi"/>
          <w:b/>
          <w:sz w:val="20"/>
        </w:rPr>
        <w:t>PGE Energia Ciepła S.A.</w:t>
      </w:r>
      <w:r w:rsidRPr="00D7768D">
        <w:rPr>
          <w:rFonts w:ascii="Verdana" w:hAnsi="Verdana" w:cstheme="minorHAnsi"/>
          <w:sz w:val="20"/>
        </w:rPr>
        <w:t>, z siedzibą w Warszawie, Budynek Skylight, XII p. przy ul. Złotej 59, zarejestrowana</w:t>
      </w:r>
      <w:r w:rsidR="00624AE0" w:rsidRPr="00D7768D">
        <w:rPr>
          <w:rFonts w:ascii="Verdana" w:hAnsi="Verdana" w:cstheme="minorHAnsi"/>
          <w:sz w:val="20"/>
        </w:rPr>
        <w:t xml:space="preserve"> </w:t>
      </w:r>
      <w:r w:rsidRPr="00D7768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D7768D">
        <w:rPr>
          <w:rFonts w:ascii="Verdana" w:hAnsi="Verdana" w:cstheme="minorHAnsi"/>
          <w:sz w:val="20"/>
        </w:rPr>
        <w:t>2 501 281 240 PLN</w:t>
      </w:r>
      <w:bookmarkStart w:id="37" w:name="_Toc40987092"/>
      <w:bookmarkStart w:id="38" w:name="_Toc51165976"/>
      <w:r w:rsidRPr="00D7768D">
        <w:rPr>
          <w:rFonts w:ascii="Verdana" w:hAnsi="Verdana" w:cstheme="minorHAnsi"/>
          <w:sz w:val="20"/>
        </w:rPr>
        <w:t xml:space="preserve"> opłacony w całości</w:t>
      </w:r>
      <w:r w:rsidR="00CD7551" w:rsidRPr="00D7768D">
        <w:rPr>
          <w:rFonts w:ascii="Verdana" w:hAnsi="Verdana" w:cstheme="minorHAnsi"/>
          <w:sz w:val="20"/>
        </w:rPr>
        <w:t xml:space="preserve">; </w:t>
      </w:r>
      <w:hyperlink r:id="rId12" w:history="1">
        <w:r w:rsidR="00CD7551" w:rsidRPr="00D7768D">
          <w:rPr>
            <w:rFonts w:ascii="Verdana" w:hAnsi="Verdana" w:cstheme="minorHAnsi"/>
            <w:color w:val="0000FF"/>
            <w:kern w:val="28"/>
            <w:sz w:val="20"/>
            <w:u w:val="single"/>
          </w:rPr>
          <w:t>www.pgeenergiaciepla.pl</w:t>
        </w:r>
      </w:hyperlink>
      <w:r w:rsidR="00C929BB" w:rsidRPr="00D7768D">
        <w:rPr>
          <w:rFonts w:ascii="Verdana" w:hAnsi="Verdana" w:cstheme="minorHAnsi"/>
          <w:kern w:val="28"/>
          <w:sz w:val="20"/>
        </w:rPr>
        <w:t>.</w:t>
      </w:r>
    </w:p>
    <w:bookmarkEnd w:id="36"/>
    <w:bookmarkEnd w:id="37"/>
    <w:bookmarkEnd w:id="38"/>
    <w:p w14:paraId="21288693" w14:textId="40CA4406" w:rsidR="00180BBB" w:rsidRPr="001D778B" w:rsidRDefault="00180BBB" w:rsidP="00C929BB">
      <w:pPr>
        <w:pStyle w:val="Nagwek1"/>
        <w:keepNext w:val="0"/>
        <w:keepLines w:val="0"/>
        <w:suppressAutoHyphens/>
        <w:spacing w:before="120" w:after="120" w:line="240" w:lineRule="auto"/>
        <w:ind w:left="426" w:right="-284"/>
        <w:rPr>
          <w:rFonts w:ascii="Verdana" w:hAnsi="Verdana" w:cstheme="minorHAnsi"/>
          <w:b w:val="0"/>
          <w:caps w:val="0"/>
          <w:sz w:val="20"/>
          <w:lang w:val="pl-PL"/>
        </w:rPr>
      </w:pPr>
    </w:p>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D7768D"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D7768D">
        <w:rPr>
          <w:rFonts w:ascii="Verdana" w:hAnsi="Verdana" w:cs="Calibri"/>
          <w:bCs/>
          <w:sz w:val="20"/>
        </w:rPr>
        <w:t xml:space="preserve">Adres do korespondencji: </w:t>
      </w:r>
    </w:p>
    <w:p w14:paraId="7A2801E6" w14:textId="77777777" w:rsidR="00E623DA" w:rsidRPr="00D7768D" w:rsidRDefault="006941DE" w:rsidP="00F72143">
      <w:pPr>
        <w:tabs>
          <w:tab w:val="left" w:pos="1276"/>
        </w:tabs>
        <w:spacing w:line="240" w:lineRule="auto"/>
        <w:ind w:left="709" w:firstLine="567"/>
        <w:rPr>
          <w:rFonts w:ascii="Verdana" w:hAnsi="Verdana" w:cs="Calibri"/>
          <w:bCs/>
          <w:sz w:val="20"/>
        </w:rPr>
      </w:pPr>
      <w:r w:rsidRPr="00D7768D">
        <w:rPr>
          <w:rFonts w:ascii="Verdana" w:hAnsi="Verdana" w:cs="Calibri"/>
          <w:bCs/>
          <w:sz w:val="20"/>
        </w:rPr>
        <w:t xml:space="preserve">PGE Energia Ciepła S.A. </w:t>
      </w:r>
      <w:r w:rsidR="00E623DA" w:rsidRPr="00D7768D">
        <w:rPr>
          <w:rFonts w:ascii="Verdana" w:hAnsi="Verdana" w:cs="Calibri"/>
          <w:bCs/>
          <w:sz w:val="20"/>
        </w:rPr>
        <w:t>Departament Zakupów</w:t>
      </w:r>
      <w:r w:rsidR="00C66D66" w:rsidRPr="00D7768D">
        <w:rPr>
          <w:rFonts w:ascii="Verdana" w:hAnsi="Verdana" w:cs="Calibri"/>
          <w:bCs/>
          <w:sz w:val="20"/>
        </w:rPr>
        <w:t>:</w:t>
      </w:r>
    </w:p>
    <w:p w14:paraId="796A141B" w14:textId="1D736A89" w:rsidR="004D33DB" w:rsidRPr="00D7768D" w:rsidRDefault="004D33DB" w:rsidP="00D7768D">
      <w:pPr>
        <w:pStyle w:val="Nagwek2"/>
        <w:keepNext w:val="0"/>
        <w:keepLines w:val="0"/>
        <w:numPr>
          <w:ilvl w:val="0"/>
          <w:numId w:val="25"/>
        </w:numPr>
        <w:suppressAutoHyphens/>
        <w:spacing w:before="120" w:after="120" w:line="240" w:lineRule="auto"/>
        <w:ind w:left="1560" w:hanging="284"/>
        <w:rPr>
          <w:rFonts w:ascii="Verdana" w:hAnsi="Verdana" w:cstheme="minorHAnsi"/>
          <w:b w:val="0"/>
          <w:sz w:val="20"/>
        </w:rPr>
      </w:pPr>
      <w:bookmarkStart w:id="40" w:name="_Toc115966590"/>
      <w:r w:rsidRPr="00D7768D">
        <w:rPr>
          <w:rFonts w:ascii="Verdana" w:hAnsi="Verdana" w:cstheme="minorHAnsi"/>
          <w:sz w:val="20"/>
        </w:rPr>
        <w:t>85-950 Bydgoszcz; ul. Energetyczna 1;</w:t>
      </w:r>
      <w:bookmarkEnd w:id="40"/>
    </w:p>
    <w:p w14:paraId="03EC6779" w14:textId="6E0D529C" w:rsidR="00D103AF" w:rsidRPr="00D7768D" w:rsidRDefault="00D103AF" w:rsidP="00D7768D">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D7768D">
        <w:rPr>
          <w:rFonts w:ascii="Verdana" w:hAnsi="Verdana" w:cstheme="minorHAnsi"/>
          <w:sz w:val="20"/>
        </w:rPr>
        <w:t xml:space="preserve">Osobą uprawnioną ze strony Zamawiającego do kontaktu z Wykonawcami jest </w:t>
      </w:r>
      <w:r w:rsidR="00D7768D" w:rsidRPr="00D7768D">
        <w:rPr>
          <w:rFonts w:ascii="Verdana" w:hAnsi="Verdana" w:cstheme="minorHAnsi"/>
          <w:sz w:val="20"/>
        </w:rPr>
        <w:t>Robert Matyszewski  e-mail: robert_matyszewski@gkpge.pl, tel  Tel.: +48 52 372 8581,                                 kom.: +48 667 370 520</w:t>
      </w: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37350576" w:rsidR="00F32D18" w:rsidRPr="001560C0" w:rsidRDefault="00CC2C46" w:rsidP="001560C0">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sidRPr="00CC2C46">
        <w:rPr>
          <w:rFonts w:ascii="Verdana" w:eastAsia="Calibri" w:hAnsi="Verdana" w:cstheme="minorHAnsi"/>
          <w:sz w:val="20"/>
        </w:rPr>
        <w:t>Przedmiotem zamówienia jest</w:t>
      </w:r>
      <w:r w:rsidR="001560C0">
        <w:rPr>
          <w:rFonts w:ascii="Verdana" w:eastAsia="Calibri" w:hAnsi="Verdana" w:cstheme="minorHAnsi"/>
          <w:sz w:val="20"/>
        </w:rPr>
        <w:t>:</w:t>
      </w:r>
      <w:r w:rsidRPr="00CC2C46">
        <w:rPr>
          <w:rFonts w:ascii="Verdana" w:eastAsia="Calibri" w:hAnsi="Verdana" w:cstheme="minorHAnsi"/>
          <w:sz w:val="20"/>
        </w:rPr>
        <w:t xml:space="preserve"> </w:t>
      </w:r>
      <w:r w:rsidR="001560C0" w:rsidRPr="001560C0">
        <w:rPr>
          <w:rFonts w:ascii="Verdana" w:eastAsia="Calibri" w:hAnsi="Verdana" w:cstheme="minorHAnsi"/>
          <w:b/>
          <w:bCs/>
          <w:sz w:val="20"/>
        </w:rPr>
        <w:t>Przegląd, konserwacja i naprawa drzwi automatycznych w portierni EC II i Budynku biurowym przy ul. Energetycznej 1 w Bydgoszczy.</w:t>
      </w:r>
      <w:r w:rsidR="001560C0">
        <w:rPr>
          <w:rFonts w:ascii="Verdana" w:eastAsia="Calibri" w:hAnsi="Verdana" w:cstheme="minorHAnsi"/>
          <w:b/>
          <w:bCs/>
          <w:sz w:val="20"/>
        </w:rPr>
        <w:t xml:space="preserve"> </w:t>
      </w:r>
      <w:r w:rsidR="00A70840" w:rsidRPr="001560C0">
        <w:rPr>
          <w:rFonts w:ascii="Verdana" w:eastAsia="Calibri" w:hAnsi="Verdana" w:cstheme="minorHAnsi"/>
          <w:sz w:val="20"/>
        </w:rPr>
        <w:t>Szczegółowy opis przedmiotu Zamówienia</w:t>
      </w:r>
      <w:r w:rsidR="003A19D3" w:rsidRPr="001560C0">
        <w:rPr>
          <w:rFonts w:ascii="Verdana" w:eastAsia="Calibri" w:hAnsi="Verdana" w:cstheme="minorHAnsi"/>
          <w:sz w:val="20"/>
        </w:rPr>
        <w:t xml:space="preserve"> </w:t>
      </w:r>
      <w:r w:rsidR="00A70840" w:rsidRPr="001560C0">
        <w:rPr>
          <w:rFonts w:ascii="Verdana" w:eastAsia="Calibri" w:hAnsi="Verdana" w:cstheme="minorHAnsi"/>
          <w:sz w:val="20"/>
        </w:rPr>
        <w:t xml:space="preserve">stanowi </w:t>
      </w:r>
      <w:r w:rsidR="00A70840" w:rsidRPr="001560C0">
        <w:rPr>
          <w:rFonts w:ascii="Verdana" w:eastAsia="Calibri" w:hAnsi="Verdana" w:cstheme="minorHAnsi"/>
          <w:b/>
          <w:sz w:val="20"/>
        </w:rPr>
        <w:t xml:space="preserve">Załącznik nr 1 do </w:t>
      </w:r>
      <w:r w:rsidR="00904E94" w:rsidRPr="001560C0">
        <w:rPr>
          <w:rFonts w:ascii="Verdana" w:eastAsia="Calibri" w:hAnsi="Verdana" w:cstheme="minorHAnsi"/>
          <w:b/>
          <w:sz w:val="20"/>
        </w:rPr>
        <w:t>SWZ</w:t>
      </w:r>
      <w:r w:rsidR="00676E53" w:rsidRPr="001560C0">
        <w:rPr>
          <w:rFonts w:ascii="Verdana" w:eastAsia="Calibri" w:hAnsi="Verdana" w:cstheme="minorHAnsi"/>
          <w:sz w:val="20"/>
        </w:rPr>
        <w:t xml:space="preserve"> </w:t>
      </w:r>
      <w:r w:rsidR="00562CD6" w:rsidRPr="001560C0">
        <w:rPr>
          <w:rFonts w:ascii="Verdana" w:eastAsia="Calibri" w:hAnsi="Verdana" w:cstheme="minorHAnsi"/>
          <w:sz w:val="20"/>
        </w:rPr>
        <w:t>–</w:t>
      </w:r>
      <w:r w:rsidR="00676E53" w:rsidRPr="001560C0">
        <w:rPr>
          <w:rFonts w:ascii="Verdana" w:eastAsia="Calibri" w:hAnsi="Verdana" w:cstheme="minorHAnsi"/>
          <w:sz w:val="20"/>
        </w:rPr>
        <w:t xml:space="preserve"> </w:t>
      </w:r>
      <w:r w:rsidR="00676E53" w:rsidRPr="001560C0">
        <w:rPr>
          <w:rFonts w:ascii="Verdana" w:eastAsia="Calibri" w:hAnsi="Verdana" w:cstheme="minorHAnsi"/>
          <w:b/>
          <w:sz w:val="20"/>
        </w:rPr>
        <w:t>OPZ</w:t>
      </w:r>
      <w:r w:rsidR="00F32D18" w:rsidRPr="001560C0">
        <w:rPr>
          <w:rFonts w:ascii="Verdana" w:eastAsia="Calibri" w:hAnsi="Verdana" w:cstheme="minorHAnsi"/>
          <w:b/>
          <w:sz w:val="20"/>
        </w:rPr>
        <w:t>.</w:t>
      </w:r>
    </w:p>
    <w:p w14:paraId="7D34AB23" w14:textId="15D04A4F" w:rsidR="007976E3" w:rsidRPr="00D7768D"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D7768D">
        <w:rPr>
          <w:rFonts w:ascii="Verdana" w:eastAsia="Calibri" w:hAnsi="Verdana" w:cstheme="minorHAnsi"/>
          <w:sz w:val="20"/>
        </w:rPr>
        <w:t>Zamawiający nie dopuszcza składania Ofert częściowych</w:t>
      </w:r>
      <w:r w:rsidR="004E0DAE" w:rsidRPr="00D7768D">
        <w:rPr>
          <w:rFonts w:ascii="Verdana" w:eastAsia="Calibri" w:hAnsi="Verdana" w:cstheme="minorHAnsi"/>
          <w:sz w:val="20"/>
        </w:rPr>
        <w:t xml:space="preserve"> oraz wariantowych</w:t>
      </w:r>
      <w:r w:rsidRPr="00D7768D">
        <w:rPr>
          <w:rFonts w:ascii="Verdana" w:eastAsia="Calibri" w:hAnsi="Verdana" w:cstheme="minorHAnsi"/>
          <w:sz w:val="20"/>
        </w:rPr>
        <w:t>.</w:t>
      </w:r>
      <w:bookmarkStart w:id="59" w:name="_Toc40987175"/>
      <w:bookmarkEnd w:id="56"/>
      <w:bookmarkEnd w:id="57"/>
      <w:bookmarkEnd w:id="58"/>
    </w:p>
    <w:p w14:paraId="72BF8426" w14:textId="140C3B9F" w:rsidR="00302352" w:rsidRPr="00D7768D" w:rsidRDefault="00D7768D" w:rsidP="00C544DD">
      <w:pPr>
        <w:pStyle w:val="Akapitzlist"/>
        <w:numPr>
          <w:ilvl w:val="1"/>
          <w:numId w:val="20"/>
        </w:numPr>
        <w:spacing w:before="120" w:after="120" w:line="240" w:lineRule="auto"/>
        <w:ind w:left="426" w:right="-284" w:hanging="710"/>
        <w:rPr>
          <w:rFonts w:ascii="Verdana" w:hAnsi="Verdana" w:cstheme="minorHAnsi"/>
          <w:b/>
          <w:sz w:val="20"/>
          <w:u w:val="single"/>
        </w:rPr>
      </w:pPr>
      <w:r w:rsidRPr="00D7768D">
        <w:rPr>
          <w:rFonts w:ascii="Verdana" w:eastAsia="Calibri" w:hAnsi="Verdana" w:cstheme="minorHAnsi"/>
          <w:sz w:val="20"/>
        </w:rPr>
        <w:t>Nie dotyczy.</w:t>
      </w:r>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3C35778B" w14:textId="153CE0EC" w:rsidR="00EC1B79" w:rsidRPr="00D7768D" w:rsidRDefault="00EC1B79" w:rsidP="003474D2">
      <w:pPr>
        <w:pStyle w:val="Default"/>
        <w:numPr>
          <w:ilvl w:val="0"/>
          <w:numId w:val="25"/>
        </w:numPr>
        <w:spacing w:after="60"/>
        <w:ind w:left="709" w:right="-281" w:hanging="283"/>
        <w:jc w:val="both"/>
        <w:rPr>
          <w:rFonts w:ascii="Verdana" w:hAnsi="Verdana" w:cstheme="minorHAnsi"/>
          <w:sz w:val="20"/>
          <w:szCs w:val="20"/>
        </w:rPr>
      </w:pPr>
      <w:r w:rsidRPr="00D7768D">
        <w:rPr>
          <w:rFonts w:ascii="Verdana" w:hAnsi="Verdana" w:cstheme="minorHAnsi"/>
          <w:sz w:val="20"/>
          <w:szCs w:val="20"/>
        </w:rPr>
        <w:t>PGE E</w:t>
      </w:r>
      <w:r w:rsidR="0022174F" w:rsidRPr="00D7768D">
        <w:rPr>
          <w:rFonts w:ascii="Verdana" w:hAnsi="Verdana" w:cstheme="minorHAnsi"/>
          <w:sz w:val="20"/>
          <w:szCs w:val="20"/>
        </w:rPr>
        <w:t xml:space="preserve">nergia </w:t>
      </w:r>
      <w:r w:rsidRPr="00D7768D">
        <w:rPr>
          <w:rFonts w:ascii="Verdana" w:hAnsi="Verdana" w:cstheme="minorHAnsi"/>
          <w:sz w:val="20"/>
          <w:szCs w:val="20"/>
        </w:rPr>
        <w:t>C</w:t>
      </w:r>
      <w:r w:rsidR="0022174F" w:rsidRPr="00D7768D">
        <w:rPr>
          <w:rFonts w:ascii="Verdana" w:hAnsi="Verdana" w:cstheme="minorHAnsi"/>
          <w:sz w:val="20"/>
          <w:szCs w:val="20"/>
        </w:rPr>
        <w:t xml:space="preserve">iepła, </w:t>
      </w:r>
      <w:r w:rsidRPr="00D7768D">
        <w:rPr>
          <w:rFonts w:ascii="Verdana" w:hAnsi="Verdana" w:cstheme="minorHAnsi"/>
          <w:sz w:val="20"/>
          <w:szCs w:val="20"/>
        </w:rPr>
        <w:t xml:space="preserve">Oddział Elektrociepłownia w Bydgoszczy – </w:t>
      </w:r>
      <w:r w:rsidR="0022174F" w:rsidRPr="00D7768D">
        <w:rPr>
          <w:rFonts w:ascii="Verdana" w:hAnsi="Verdana" w:cstheme="minorHAnsi"/>
          <w:sz w:val="20"/>
          <w:szCs w:val="20"/>
        </w:rPr>
        <w:t xml:space="preserve">85-950 Bydgoszcz, </w:t>
      </w:r>
      <w:r w:rsidR="00D7768D">
        <w:rPr>
          <w:rFonts w:ascii="Verdana" w:hAnsi="Verdana" w:cstheme="minorHAnsi"/>
          <w:sz w:val="20"/>
          <w:szCs w:val="20"/>
        </w:rPr>
        <w:t xml:space="preserve">                        </w:t>
      </w:r>
      <w:r w:rsidR="0022174F" w:rsidRPr="00D7768D">
        <w:rPr>
          <w:rFonts w:ascii="Verdana" w:hAnsi="Verdana" w:cstheme="minorHAnsi"/>
          <w:sz w:val="20"/>
          <w:szCs w:val="20"/>
        </w:rPr>
        <w:t>ul. Energetyczna 1</w:t>
      </w:r>
      <w:r w:rsidR="00960836">
        <w:rPr>
          <w:rFonts w:ascii="Verdana" w:hAnsi="Verdana" w:cstheme="minorHAnsi"/>
          <w:sz w:val="20"/>
          <w:szCs w:val="20"/>
        </w:rPr>
        <w:t>.</w:t>
      </w:r>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1" w:name="_Toc115966624"/>
      <w:r w:rsidRPr="001D778B">
        <w:rPr>
          <w:rFonts w:ascii="Verdana" w:hAnsi="Verdana" w:cstheme="minorHAnsi"/>
          <w:caps w:val="0"/>
          <w:kern w:val="0"/>
          <w:sz w:val="20"/>
          <w:lang w:val="pl-PL"/>
        </w:rPr>
        <w:t>TERMIN WYKONANIA ZAMÓWIENIA</w:t>
      </w:r>
      <w:bookmarkEnd w:id="61"/>
    </w:p>
    <w:p w14:paraId="669EAC39" w14:textId="5B8D6C44" w:rsidR="00F72049" w:rsidRPr="001D778B" w:rsidRDefault="005C0BC2" w:rsidP="00AF0411">
      <w:pPr>
        <w:pStyle w:val="Akapitzlist"/>
        <w:spacing w:before="120" w:after="120" w:line="240" w:lineRule="auto"/>
        <w:ind w:left="426" w:right="-284"/>
        <w:rPr>
          <w:highlight w:val="cyan"/>
        </w:rPr>
      </w:pPr>
      <w:r w:rsidRPr="00957A89">
        <w:rPr>
          <w:rFonts w:ascii="Verdana" w:eastAsia="Calibri" w:hAnsi="Verdana" w:cstheme="minorHAnsi"/>
          <w:sz w:val="20"/>
        </w:rPr>
        <w:t xml:space="preserve">Wymagany termin realizacji zamówienia – </w:t>
      </w:r>
      <w:r w:rsidR="00D7768D" w:rsidRPr="00D7768D">
        <w:rPr>
          <w:rFonts w:ascii="Verdana" w:eastAsia="Calibri" w:hAnsi="Verdana" w:cstheme="minorHAnsi"/>
          <w:sz w:val="20"/>
        </w:rPr>
        <w:t xml:space="preserve">zamówienie będzie realizowane </w:t>
      </w:r>
      <w:r w:rsidR="00960836">
        <w:rPr>
          <w:rFonts w:ascii="Verdana" w:eastAsia="Calibri" w:hAnsi="Verdana" w:cstheme="minorHAnsi"/>
          <w:sz w:val="20"/>
        </w:rPr>
        <w:t>od</w:t>
      </w:r>
      <w:r w:rsidR="00960836" w:rsidRPr="00D7768D">
        <w:rPr>
          <w:rFonts w:ascii="Verdana" w:eastAsia="Calibri" w:hAnsi="Verdana" w:cstheme="minorHAnsi"/>
          <w:sz w:val="20"/>
        </w:rPr>
        <w:t xml:space="preserve"> </w:t>
      </w:r>
      <w:r w:rsidR="00D7768D">
        <w:rPr>
          <w:rFonts w:ascii="Verdana" w:eastAsia="Calibri" w:hAnsi="Verdana" w:cstheme="minorHAnsi"/>
          <w:sz w:val="20"/>
        </w:rPr>
        <w:t xml:space="preserve">dnia </w:t>
      </w:r>
      <w:r w:rsidR="001560C0" w:rsidRPr="001560C0">
        <w:rPr>
          <w:rFonts w:ascii="Verdana" w:eastAsia="Calibri" w:hAnsi="Verdana" w:cstheme="minorHAnsi"/>
          <w:sz w:val="20"/>
        </w:rPr>
        <w:t xml:space="preserve">01.12.2024 r. </w:t>
      </w:r>
      <w:r w:rsidR="001560C0">
        <w:rPr>
          <w:rFonts w:ascii="Verdana" w:eastAsia="Calibri" w:hAnsi="Verdana" w:cstheme="minorHAnsi"/>
          <w:sz w:val="20"/>
        </w:rPr>
        <w:t>do dnia</w:t>
      </w:r>
      <w:r w:rsidR="001560C0" w:rsidRPr="001560C0">
        <w:rPr>
          <w:rFonts w:ascii="Verdana" w:eastAsia="Calibri" w:hAnsi="Verdana" w:cstheme="minorHAnsi"/>
          <w:sz w:val="20"/>
        </w:rPr>
        <w:t xml:space="preserve"> 30.11.2027 r. </w:t>
      </w:r>
      <w:r w:rsidR="00C700F8" w:rsidRPr="00C700F8">
        <w:rPr>
          <w:rFonts w:ascii="Verdana" w:eastAsia="Calibri" w:hAnsi="Verdana" w:cstheme="minorHAnsi"/>
          <w:sz w:val="20"/>
        </w:rPr>
        <w:t>- zgodnie z Harmonogram</w:t>
      </w:r>
      <w:r w:rsidR="00C700F8">
        <w:rPr>
          <w:rFonts w:ascii="Verdana" w:eastAsia="Calibri" w:hAnsi="Verdana" w:cstheme="minorHAnsi"/>
          <w:sz w:val="20"/>
        </w:rPr>
        <w:t>em</w:t>
      </w:r>
      <w:r w:rsidR="00C700F8" w:rsidRPr="00C700F8">
        <w:rPr>
          <w:rFonts w:ascii="Verdana" w:eastAsia="Calibri" w:hAnsi="Verdana" w:cstheme="minorHAnsi"/>
          <w:sz w:val="20"/>
        </w:rPr>
        <w:t xml:space="preserve"> Prac opisanym w Opisie Przedmiotu Zamówienia pkt. 1.2.5</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2" w:name="_Toc161208958"/>
      <w:bookmarkStart w:id="63" w:name="_Toc243294544"/>
      <w:bookmarkStart w:id="64" w:name="_Toc489350392"/>
      <w:bookmarkStart w:id="65" w:name="_Toc515896284"/>
      <w:bookmarkStart w:id="66" w:name="_Toc115966629"/>
      <w:r w:rsidRPr="006834FF">
        <w:rPr>
          <w:rFonts w:ascii="Verdana" w:eastAsia="Calibri" w:hAnsi="Verdana" w:cstheme="minorHAnsi"/>
          <w:caps w:val="0"/>
          <w:kern w:val="0"/>
          <w:sz w:val="20"/>
          <w:lang w:val="pl-PL"/>
        </w:rPr>
        <w:t>WARUNKI UDZIAŁU W POSTĘPOWANIU</w:t>
      </w:r>
      <w:bookmarkEnd w:id="62"/>
      <w:bookmarkEnd w:id="63"/>
      <w:r w:rsidRPr="006834FF">
        <w:rPr>
          <w:rFonts w:ascii="Verdana" w:eastAsia="Calibri" w:hAnsi="Verdana" w:cstheme="minorHAnsi"/>
          <w:caps w:val="0"/>
          <w:kern w:val="0"/>
          <w:sz w:val="20"/>
          <w:lang w:val="pl-PL"/>
        </w:rPr>
        <w:t xml:space="preserve"> ORAZ PODSTAWY WYKLUCZENIA</w:t>
      </w:r>
      <w:bookmarkEnd w:id="64"/>
      <w:bookmarkEnd w:id="65"/>
      <w:bookmarkEnd w:id="66"/>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4AF7EED4" w14:textId="616D98AE" w:rsidR="004C517F" w:rsidRPr="00896390"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spełniają w</w:t>
      </w:r>
      <w:r w:rsidRPr="00896390">
        <w:rPr>
          <w:rFonts w:ascii="Verdana" w:eastAsia="Calibri" w:hAnsi="Verdana" w:cstheme="minorHAnsi"/>
          <w:sz w:val="20"/>
        </w:rPr>
        <w:t xml:space="preserve">arunki udziału w Postępowaniu </w:t>
      </w:r>
      <w:r w:rsidR="001865C7" w:rsidRPr="00896390">
        <w:rPr>
          <w:rFonts w:ascii="Verdana" w:eastAsia="Calibri" w:hAnsi="Verdana" w:cstheme="minorHAnsi"/>
          <w:sz w:val="20"/>
        </w:rPr>
        <w:t xml:space="preserve">zakupowym </w:t>
      </w:r>
      <w:r w:rsidRPr="00896390">
        <w:rPr>
          <w:rFonts w:ascii="Verdana" w:eastAsia="Calibri" w:hAnsi="Verdana" w:cstheme="minorHAnsi"/>
          <w:sz w:val="20"/>
        </w:rPr>
        <w:t xml:space="preserve">zgodnie z pkt </w:t>
      </w:r>
      <w:r w:rsidR="005614E8" w:rsidRPr="00896390">
        <w:rPr>
          <w:rFonts w:ascii="Verdana" w:eastAsia="Calibri" w:hAnsi="Verdana" w:cstheme="minorHAnsi"/>
          <w:sz w:val="20"/>
        </w:rPr>
        <w:t>9</w:t>
      </w:r>
      <w:r w:rsidRPr="00896390">
        <w:rPr>
          <w:rFonts w:ascii="Verdana" w:eastAsia="Calibri" w:hAnsi="Verdana" w:cstheme="minorHAnsi"/>
          <w:sz w:val="20"/>
        </w:rPr>
        <w:t>.</w:t>
      </w:r>
      <w:r w:rsidR="000B54B1" w:rsidRPr="00896390">
        <w:rPr>
          <w:rFonts w:ascii="Verdana" w:eastAsia="Calibri" w:hAnsi="Verdana" w:cstheme="minorHAnsi"/>
          <w:sz w:val="20"/>
        </w:rPr>
        <w:t>2</w:t>
      </w:r>
      <w:r w:rsidRPr="00896390">
        <w:rPr>
          <w:rFonts w:ascii="Verdana" w:eastAsia="Calibri" w:hAnsi="Verdana" w:cstheme="minorHAnsi"/>
          <w:sz w:val="20"/>
        </w:rPr>
        <w:t xml:space="preserve">. </w:t>
      </w:r>
      <w:r w:rsidR="00D74AE2" w:rsidRPr="00896390">
        <w:rPr>
          <w:rFonts w:ascii="Verdana" w:eastAsia="Calibri" w:hAnsi="Verdana" w:cstheme="minorHAnsi"/>
          <w:sz w:val="20"/>
        </w:rPr>
        <w:t xml:space="preserve">Ogólnych Warunków </w:t>
      </w:r>
      <w:r w:rsidR="00904E94" w:rsidRPr="00896390">
        <w:rPr>
          <w:rFonts w:ascii="Verdana" w:eastAsia="Calibri" w:hAnsi="Verdana" w:cstheme="minorHAnsi"/>
          <w:sz w:val="20"/>
        </w:rPr>
        <w:t>SWZ</w:t>
      </w:r>
      <w:r w:rsidRPr="00896390">
        <w:rPr>
          <w:rFonts w:ascii="Verdana" w:eastAsia="Calibri" w:hAnsi="Verdana" w:cstheme="minorHAnsi"/>
          <w:sz w:val="20"/>
        </w:rPr>
        <w:t>.</w:t>
      </w:r>
    </w:p>
    <w:p w14:paraId="38ACCDA2" w14:textId="01E63A56" w:rsidR="00B02314" w:rsidRPr="00896390" w:rsidRDefault="00896390" w:rsidP="00896390">
      <w:pPr>
        <w:pStyle w:val="Akapitzlist"/>
        <w:numPr>
          <w:ilvl w:val="2"/>
          <w:numId w:val="20"/>
        </w:numPr>
        <w:tabs>
          <w:tab w:val="left" w:pos="1276"/>
        </w:tabs>
        <w:spacing w:line="240" w:lineRule="auto"/>
        <w:ind w:right="-284" w:hanging="294"/>
        <w:rPr>
          <w:rFonts w:ascii="Verdana" w:hAnsi="Verdana" w:cstheme="minorHAnsi"/>
          <w:sz w:val="20"/>
        </w:rPr>
      </w:pPr>
      <w:r w:rsidRPr="00896390">
        <w:rPr>
          <w:rFonts w:ascii="Verdana" w:eastAsia="Calibri" w:hAnsi="Verdana" w:cstheme="minorHAnsi"/>
          <w:sz w:val="20"/>
        </w:rPr>
        <w:t xml:space="preserve">nie dotyczy. </w:t>
      </w:r>
    </w:p>
    <w:p w14:paraId="7858AB1D" w14:textId="77777777" w:rsidR="00896390" w:rsidRPr="001D778B" w:rsidRDefault="00896390" w:rsidP="00896390">
      <w:pPr>
        <w:pStyle w:val="Akapitzlist"/>
        <w:tabs>
          <w:tab w:val="left" w:pos="1276"/>
        </w:tabs>
        <w:spacing w:line="240" w:lineRule="auto"/>
        <w:ind w:right="-284"/>
        <w:rPr>
          <w:rFonts w:ascii="Verdana" w:hAnsi="Verdana" w:cstheme="minorHAnsi"/>
          <w:sz w:val="20"/>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7" w:name="_Toc489350394"/>
      <w:bookmarkStart w:id="68" w:name="_Toc515896286"/>
      <w:bookmarkStart w:id="69"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7"/>
      <w:bookmarkEnd w:id="68"/>
      <w:bookmarkEnd w:id="69"/>
    </w:p>
    <w:p w14:paraId="5BC5ED2F" w14:textId="2978ECBC" w:rsidR="008E5348" w:rsidRPr="00896390" w:rsidRDefault="00BD4897" w:rsidP="003474D2">
      <w:pPr>
        <w:pStyle w:val="Tekstpodstawowy"/>
        <w:numPr>
          <w:ilvl w:val="1"/>
          <w:numId w:val="39"/>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w:t>
      </w:r>
      <w:r w:rsidR="00360A69" w:rsidRPr="00896390">
        <w:rPr>
          <w:rFonts w:ascii="Verdana" w:eastAsia="Calibri" w:hAnsi="Verdana" w:cstheme="minorHAnsi"/>
          <w:b/>
          <w:sz w:val="20"/>
        </w:rPr>
        <w:t>postępowaniu</w:t>
      </w:r>
      <w:r w:rsidR="001865C7" w:rsidRPr="00896390">
        <w:rPr>
          <w:rFonts w:ascii="Verdana" w:eastAsia="Calibri" w:hAnsi="Verdana" w:cstheme="minorHAnsi"/>
          <w:b/>
          <w:sz w:val="20"/>
        </w:rPr>
        <w:t xml:space="preserve"> zakupowym</w:t>
      </w:r>
      <w:r w:rsidRPr="00896390">
        <w:rPr>
          <w:rFonts w:ascii="Verdana" w:eastAsia="Calibri" w:hAnsi="Verdana" w:cstheme="minorHAnsi"/>
          <w:sz w:val="20"/>
        </w:rPr>
        <w:t>, Wykonawca winien złożyć stosowne oświadczenia w treści Formularza Oferty.</w:t>
      </w:r>
    </w:p>
    <w:p w14:paraId="69F1AE21" w14:textId="6C7AA2D8" w:rsidR="00447D07" w:rsidRPr="00896390" w:rsidRDefault="00896390" w:rsidP="00896390">
      <w:pPr>
        <w:pStyle w:val="Nagwek1"/>
        <w:keepNext w:val="0"/>
        <w:keepLines w:val="0"/>
        <w:numPr>
          <w:ilvl w:val="1"/>
          <w:numId w:val="39"/>
        </w:numPr>
        <w:suppressAutoHyphens/>
        <w:spacing w:before="120" w:after="120" w:line="240" w:lineRule="auto"/>
        <w:ind w:left="426" w:right="-284" w:hanging="710"/>
        <w:rPr>
          <w:rFonts w:ascii="Verdana" w:eastAsia="Calibri" w:hAnsi="Verdana" w:cstheme="minorHAnsi"/>
          <w:sz w:val="20"/>
        </w:rPr>
      </w:pPr>
      <w:bookmarkStart w:id="70" w:name="_Toc404679040"/>
      <w:bookmarkStart w:id="71" w:name="_Toc360717307"/>
      <w:bookmarkStart w:id="72" w:name="_Toc462325348"/>
      <w:bookmarkStart w:id="73" w:name="_Toc40987391"/>
      <w:bookmarkStart w:id="74" w:name="_Toc115966635"/>
      <w:bookmarkStart w:id="75" w:name="_Toc40987401"/>
      <w:r w:rsidRPr="00896390">
        <w:rPr>
          <w:rFonts w:ascii="Verdana" w:hAnsi="Verdana" w:cstheme="minorHAnsi"/>
          <w:b w:val="0"/>
          <w:caps w:val="0"/>
          <w:sz w:val="20"/>
        </w:rPr>
        <w:t xml:space="preserve">Nie dotyczy. </w:t>
      </w:r>
      <w:bookmarkEnd w:id="70"/>
      <w:bookmarkEnd w:id="71"/>
      <w:bookmarkEnd w:id="72"/>
      <w:bookmarkEnd w:id="73"/>
      <w:bookmarkEnd w:id="74"/>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6" w:name="_Toc115966643"/>
      <w:bookmarkEnd w:id="75"/>
      <w:r w:rsidRPr="001D778B">
        <w:rPr>
          <w:rFonts w:ascii="Verdana" w:eastAsia="Calibri" w:hAnsi="Verdana" w:cstheme="minorHAnsi"/>
          <w:caps w:val="0"/>
          <w:kern w:val="0"/>
          <w:sz w:val="20"/>
          <w:lang w:val="pl-PL"/>
        </w:rPr>
        <w:t>TERMIN ZWIĄZANIA OFERTĄ</w:t>
      </w:r>
      <w:bookmarkEnd w:id="76"/>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896390">
        <w:rPr>
          <w:rFonts w:ascii="Verdana" w:eastAsia="Calibri" w:hAnsi="Verdana" w:cstheme="minorHAnsi"/>
          <w:sz w:val="20"/>
        </w:rPr>
        <w:t xml:space="preserve">okres </w:t>
      </w:r>
      <w:r w:rsidRPr="00896390">
        <w:rPr>
          <w:rFonts w:ascii="Verdana" w:eastAsia="Calibri" w:hAnsi="Verdana" w:cstheme="minorHAnsi"/>
          <w:b/>
          <w:sz w:val="20"/>
        </w:rPr>
        <w:t>60</w:t>
      </w:r>
      <w:r w:rsidR="00957A89" w:rsidRPr="00896390">
        <w:rPr>
          <w:rFonts w:ascii="Verdana" w:eastAsia="Calibri" w:hAnsi="Verdana" w:cstheme="minorHAnsi"/>
          <w:b/>
          <w:sz w:val="20"/>
        </w:rPr>
        <w:t xml:space="preserve"> </w:t>
      </w:r>
      <w:r w:rsidRPr="00896390">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7" w:name="_Toc137824138"/>
      <w:bookmarkStart w:id="78" w:name="_Toc154823354"/>
      <w:bookmarkStart w:id="79" w:name="_Toc165273920"/>
      <w:bookmarkStart w:id="80" w:name="_Toc165274189"/>
      <w:bookmarkStart w:id="81" w:name="_Toc243294549"/>
      <w:bookmarkStart w:id="82" w:name="_Toc489350398"/>
      <w:bookmarkStart w:id="83" w:name="_Toc515896290"/>
      <w:bookmarkStart w:id="84" w:name="_Toc115966644"/>
      <w:r w:rsidRPr="001D778B">
        <w:rPr>
          <w:rFonts w:ascii="Verdana" w:eastAsia="Calibri" w:hAnsi="Verdana" w:cstheme="minorHAnsi"/>
          <w:caps w:val="0"/>
          <w:kern w:val="0"/>
          <w:sz w:val="20"/>
          <w:lang w:val="pl-PL"/>
        </w:rPr>
        <w:lastRenderedPageBreak/>
        <w:t>OPIS SPOSOBU PRZYGOTOWANIA OFERT</w:t>
      </w:r>
      <w:bookmarkEnd w:id="77"/>
      <w:bookmarkEnd w:id="78"/>
      <w:bookmarkEnd w:id="79"/>
      <w:bookmarkEnd w:id="80"/>
      <w:bookmarkEnd w:id="81"/>
      <w:bookmarkEnd w:id="82"/>
      <w:bookmarkEnd w:id="83"/>
      <w:bookmarkEnd w:id="84"/>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3C6622E8" w:rsidR="00DB3802" w:rsidRPr="00353EAC"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3555E4CA" w14:textId="596AF4A1" w:rsidR="00353EAC" w:rsidRPr="001D778B" w:rsidRDefault="00353EAC"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353EAC">
        <w:rPr>
          <w:rFonts w:ascii="Verdana" w:eastAsia="Calibri" w:hAnsi="Verdana" w:cstheme="minorHAnsi"/>
          <w:sz w:val="20"/>
        </w:rPr>
        <w:t>Szczegółowe zestawienie pozycji cenowych składających się na ostateczną wartość Oferty stanowi</w:t>
      </w:r>
      <w:r w:rsidRPr="00353EAC">
        <w:rPr>
          <w:rFonts w:ascii="Verdana" w:eastAsia="Calibri" w:hAnsi="Verdana" w:cstheme="minorHAnsi"/>
          <w:b/>
          <w:sz w:val="20"/>
        </w:rPr>
        <w:t xml:space="preserve"> Załącznik nr 5 do SWZ – Formularz Cenowy</w:t>
      </w:r>
      <w:r>
        <w:rPr>
          <w:rFonts w:ascii="Verdana" w:eastAsia="Calibri" w:hAnsi="Verdana" w:cstheme="minorHAnsi"/>
          <w:b/>
          <w:sz w:val="20"/>
        </w:rPr>
        <w:t>.</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1D778B"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5" w:name="_Toc165273921"/>
      <w:bookmarkStart w:id="86" w:name="_Toc165274190"/>
      <w:bookmarkStart w:id="87" w:name="_Toc243294550"/>
      <w:bookmarkStart w:id="88" w:name="_Toc489350399"/>
      <w:bookmarkStart w:id="89" w:name="_Toc515896292"/>
      <w:bookmarkStart w:id="90" w:name="_Toc115966645"/>
      <w:r w:rsidRPr="00206C54">
        <w:rPr>
          <w:rFonts w:ascii="Verdana" w:eastAsia="Calibri" w:hAnsi="Verdana" w:cstheme="minorHAnsi"/>
          <w:caps w:val="0"/>
          <w:kern w:val="0"/>
          <w:sz w:val="20"/>
          <w:lang w:val="pl-PL"/>
        </w:rPr>
        <w:t>TERMIN SKŁADANIA I OTWARCIA OFERT</w:t>
      </w:r>
      <w:bookmarkEnd w:id="85"/>
      <w:bookmarkEnd w:id="86"/>
      <w:bookmarkEnd w:id="87"/>
      <w:bookmarkEnd w:id="88"/>
      <w:bookmarkEnd w:id="89"/>
      <w:bookmarkEnd w:id="90"/>
    </w:p>
    <w:p w14:paraId="3FB9BBB0" w14:textId="73C891DB"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3B06ED">
        <w:rPr>
          <w:rFonts w:ascii="Verdana" w:eastAsia="Calibri" w:hAnsi="Verdana" w:cstheme="minorHAnsi"/>
          <w:sz w:val="20"/>
        </w:rPr>
        <w:t xml:space="preserve">Oferty </w:t>
      </w:r>
      <w:r w:rsidRPr="004D7C8D">
        <w:rPr>
          <w:rFonts w:ascii="Verdana" w:eastAsia="Calibri" w:hAnsi="Verdana" w:cstheme="minorHAnsi"/>
          <w:sz w:val="20"/>
        </w:rPr>
        <w:t xml:space="preserve">powinny być złożone </w:t>
      </w:r>
      <w:r w:rsidR="00EA0F24" w:rsidRPr="004D7C8D">
        <w:rPr>
          <w:rFonts w:ascii="Verdana" w:eastAsia="Calibri" w:hAnsi="Verdana" w:cstheme="minorHAnsi"/>
          <w:sz w:val="20"/>
        </w:rPr>
        <w:t>za pośrednictwem Systemu Zakupowego GK PGE</w:t>
      </w:r>
      <w:r w:rsidRPr="004D7C8D">
        <w:rPr>
          <w:rFonts w:ascii="Verdana" w:eastAsia="Calibri" w:hAnsi="Verdana" w:cstheme="minorHAnsi"/>
          <w:sz w:val="20"/>
        </w:rPr>
        <w:t xml:space="preserve">, w terminie do dnia </w:t>
      </w:r>
      <w:r w:rsidR="004D7C8D" w:rsidRPr="004D7C8D">
        <w:rPr>
          <w:rFonts w:ascii="Verdana" w:eastAsia="Calibri" w:hAnsi="Verdana" w:cstheme="minorHAnsi"/>
          <w:b/>
          <w:sz w:val="20"/>
        </w:rPr>
        <w:t>14.</w:t>
      </w:r>
      <w:r w:rsidR="00C1044C" w:rsidRPr="004D7C8D">
        <w:rPr>
          <w:rFonts w:ascii="Verdana" w:eastAsia="Calibri" w:hAnsi="Verdana" w:cstheme="minorHAnsi"/>
          <w:b/>
          <w:sz w:val="20"/>
        </w:rPr>
        <w:t>11</w:t>
      </w:r>
      <w:r w:rsidR="00896390" w:rsidRPr="004D7C8D">
        <w:rPr>
          <w:rFonts w:ascii="Verdana" w:eastAsia="Calibri" w:hAnsi="Verdana" w:cstheme="minorHAnsi"/>
          <w:b/>
          <w:sz w:val="20"/>
        </w:rPr>
        <w:t>.2024 r,</w:t>
      </w:r>
      <w:r w:rsidRPr="007D5755">
        <w:rPr>
          <w:rFonts w:ascii="Verdana" w:eastAsia="Calibri" w:hAnsi="Verdana" w:cstheme="minorHAnsi"/>
          <w:sz w:val="20"/>
        </w:rPr>
        <w:t xml:space="preserve"> do godziny </w:t>
      </w:r>
      <w:r w:rsidR="00896390" w:rsidRPr="007D5755">
        <w:rPr>
          <w:rFonts w:ascii="Verdana" w:eastAsia="Calibri" w:hAnsi="Verdana" w:cstheme="minorHAnsi"/>
          <w:sz w:val="20"/>
        </w:rPr>
        <w:t>13.00</w:t>
      </w:r>
      <w:r w:rsidR="00B72A6D" w:rsidRPr="007D5755">
        <w:rPr>
          <w:rFonts w:ascii="Verdana" w:eastAsia="Calibri" w:hAnsi="Verdana" w:cstheme="minorHAnsi"/>
          <w:sz w:val="20"/>
        </w:rPr>
        <w:t xml:space="preserve"> Do upływu tego terminu Zamawiający nie ma możliwości</w:t>
      </w:r>
      <w:r w:rsidR="00B72A6D" w:rsidRPr="001D778B">
        <w:rPr>
          <w:rFonts w:ascii="Verdana" w:eastAsia="Calibri" w:hAnsi="Verdana" w:cstheme="minorHAnsi"/>
          <w:sz w:val="20"/>
        </w:rPr>
        <w:t xml:space="preserve">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w:t>
      </w:r>
      <w:bookmarkStart w:id="91" w:name="_GoBack"/>
      <w:bookmarkEnd w:id="91"/>
      <w:r w:rsidR="004D17A2" w:rsidRPr="001D778B">
        <w:rPr>
          <w:rFonts w:ascii="Verdana" w:hAnsi="Verdana" w:cstheme="minorHAnsi"/>
          <w:sz w:val="20"/>
        </w:rPr>
        <w:t>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2" w:name="_Toc137824141"/>
      <w:bookmarkStart w:id="93" w:name="_Toc154823357"/>
      <w:bookmarkStart w:id="94" w:name="_Toc165273923"/>
      <w:bookmarkStart w:id="95" w:name="_Toc165274192"/>
      <w:bookmarkStart w:id="96" w:name="_Toc243294552"/>
      <w:bookmarkStart w:id="97" w:name="_Toc489350401"/>
      <w:bookmarkStart w:id="98" w:name="_Toc515896294"/>
      <w:bookmarkStart w:id="99" w:name="_Toc115966647"/>
      <w:r w:rsidRPr="001D778B">
        <w:rPr>
          <w:rFonts w:ascii="Verdana" w:eastAsia="Calibri" w:hAnsi="Verdana" w:cstheme="minorHAnsi"/>
          <w:caps w:val="0"/>
          <w:kern w:val="0"/>
          <w:sz w:val="20"/>
          <w:lang w:val="pl-PL"/>
        </w:rPr>
        <w:t xml:space="preserve">OPIS KRYTERIÓW </w:t>
      </w:r>
      <w:bookmarkEnd w:id="92"/>
      <w:bookmarkEnd w:id="93"/>
      <w:bookmarkEnd w:id="94"/>
      <w:bookmarkEnd w:id="95"/>
      <w:bookmarkEnd w:id="96"/>
      <w:bookmarkEnd w:id="97"/>
      <w:bookmarkEnd w:id="98"/>
      <w:bookmarkEnd w:id="99"/>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lastRenderedPageBreak/>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Kc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100" w:name="_Toc531685150"/>
      <w:bookmarkStart w:id="101" w:name="_Toc7422300"/>
      <w:bookmarkStart w:id="102" w:name="_Toc115966648"/>
      <w:r w:rsidRPr="001A5F32">
        <w:rPr>
          <w:rFonts w:ascii="Verdana" w:eastAsia="Calibri" w:hAnsi="Verdana" w:cstheme="minorHAnsi"/>
          <w:caps w:val="0"/>
          <w:kern w:val="0"/>
          <w:sz w:val="20"/>
          <w:lang w:val="pl-PL"/>
        </w:rPr>
        <w:t>OCHRONA DANYCH OSOBOWYCH</w:t>
      </w:r>
      <w:bookmarkStart w:id="103" w:name="_Toc115966649"/>
      <w:bookmarkStart w:id="104" w:name="_Toc115966650"/>
      <w:bookmarkEnd w:id="100"/>
      <w:bookmarkEnd w:id="101"/>
      <w:bookmarkEnd w:id="102"/>
      <w:bookmarkEnd w:id="103"/>
      <w:bookmarkEnd w:id="104"/>
    </w:p>
    <w:p w14:paraId="1B5413C6" w14:textId="0D53126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5"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5"/>
    </w:p>
    <w:p w14:paraId="038751A6" w14:textId="77777777" w:rsidR="00BA4433" w:rsidRPr="001D778B" w:rsidRDefault="00BA4433" w:rsidP="003474D2">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6" w:name="_Toc115966652"/>
      <w:r w:rsidRPr="001D778B">
        <w:rPr>
          <w:rFonts w:ascii="Verdana" w:hAnsi="Verdana"/>
          <w:b w:val="0"/>
          <w:sz w:val="20"/>
          <w:lang w:val="pl-PL" w:eastAsia="pl-PL"/>
        </w:rPr>
        <w:t>Administratorem Pani / Pana danych osobowych („ADO”) jest:</w:t>
      </w:r>
      <w:bookmarkEnd w:id="106"/>
      <w:r w:rsidRPr="001D778B">
        <w:rPr>
          <w:rFonts w:ascii="Verdana" w:hAnsi="Verdana"/>
          <w:b w:val="0"/>
          <w:sz w:val="20"/>
          <w:lang w:val="pl-PL" w:eastAsia="pl-PL"/>
        </w:rPr>
        <w:t xml:space="preserve"> </w:t>
      </w:r>
    </w:p>
    <w:p w14:paraId="7954020D" w14:textId="27F3CE64" w:rsidR="00BA4433" w:rsidRPr="001D778B" w:rsidRDefault="00896390" w:rsidP="00896390">
      <w:pPr>
        <w:pStyle w:val="Nagwek2"/>
        <w:keepNext w:val="0"/>
        <w:keepLines w:val="0"/>
        <w:widowControl w:val="0"/>
        <w:spacing w:before="120" w:after="120" w:line="240" w:lineRule="auto"/>
        <w:ind w:left="426"/>
        <w:rPr>
          <w:rFonts w:ascii="Verdana" w:hAnsi="Verdana"/>
          <w:sz w:val="20"/>
          <w:highlight w:val="cyan"/>
          <w:lang w:val="pl-PL" w:eastAsia="pl-PL"/>
        </w:rPr>
      </w:pPr>
      <w:r w:rsidRPr="00896390">
        <w:rPr>
          <w:rFonts w:ascii="Verdana" w:hAnsi="Verdana"/>
          <w:sz w:val="20"/>
          <w:lang w:val="pl-PL" w:eastAsia="pl-PL"/>
        </w:rPr>
        <w:t>PGE Energia Ciepła S.A. z siedzibą w Warszawie (00-120) przy ul. Złotej 59</w:t>
      </w:r>
    </w:p>
    <w:p w14:paraId="26DFA822" w14:textId="3CB3DD26" w:rsidR="00BA4433" w:rsidRPr="00896390"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7" w:name="_Toc115966654"/>
      <w:r w:rsidRPr="001D778B">
        <w:rPr>
          <w:rFonts w:ascii="Verdana" w:hAnsi="Verdana"/>
          <w:b w:val="0"/>
          <w:sz w:val="20"/>
          <w:lang w:val="pl-PL" w:eastAsia="pl-PL"/>
        </w:rPr>
        <w:t xml:space="preserve">W sprawie ochrony swoich danych osobowych może </w:t>
      </w:r>
      <w:r w:rsidRPr="00896390">
        <w:rPr>
          <w:rFonts w:ascii="Verdana" w:hAnsi="Verdana"/>
          <w:b w:val="0"/>
          <w:sz w:val="20"/>
          <w:lang w:val="pl-PL" w:eastAsia="pl-PL"/>
        </w:rPr>
        <w:t xml:space="preserve">Pani/Pan skontaktować się z: </w:t>
      </w:r>
      <w:r w:rsidR="00896390" w:rsidRPr="00896390">
        <w:rPr>
          <w:rFonts w:ascii="Verdana" w:hAnsi="Verdana"/>
          <w:b w:val="0"/>
          <w:sz w:val="20"/>
          <w:lang w:val="pl-PL" w:eastAsia="pl-PL"/>
        </w:rPr>
        <w:t xml:space="preserve">Inspektorem Ochrony Danych PGE Energia Ciepła S.A.: </w:t>
      </w:r>
      <w:hyperlink r:id="rId13" w:history="1">
        <w:r w:rsidR="00896390" w:rsidRPr="00896390">
          <w:rPr>
            <w:rStyle w:val="Hipercze"/>
            <w:rFonts w:ascii="Verdana" w:hAnsi="Verdana"/>
            <w:b w:val="0"/>
            <w:sz w:val="20"/>
            <w:lang w:val="pl-PL" w:eastAsia="pl-PL"/>
          </w:rPr>
          <w:t>iod.pgeec@gkpge.pl</w:t>
        </w:r>
      </w:hyperlink>
      <w:r w:rsidRPr="00896390">
        <w:rPr>
          <w:rFonts w:ascii="Verdana" w:hAnsi="Verdana"/>
          <w:b w:val="0"/>
          <w:sz w:val="20"/>
          <w:lang w:val="pl-PL" w:eastAsia="pl-PL"/>
        </w:rPr>
        <w:t xml:space="preserve"> lub pisemnie na adres naszej siedziby wskazany w punkcie </w:t>
      </w:r>
      <w:r w:rsidR="0092369D" w:rsidRPr="00896390">
        <w:rPr>
          <w:rFonts w:ascii="Verdana" w:hAnsi="Verdana"/>
          <w:b w:val="0"/>
          <w:sz w:val="20"/>
          <w:lang w:val="pl-PL" w:eastAsia="pl-PL"/>
        </w:rPr>
        <w:t>11</w:t>
      </w:r>
      <w:r w:rsidRPr="00896390">
        <w:rPr>
          <w:rFonts w:ascii="Verdana" w:hAnsi="Verdana"/>
          <w:b w:val="0"/>
          <w:sz w:val="20"/>
          <w:lang w:val="pl-PL" w:eastAsia="pl-PL"/>
        </w:rPr>
        <w:t>.2.</w:t>
      </w:r>
      <w:bookmarkEnd w:id="107"/>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8" w:name="_Toc115966655"/>
      <w:r w:rsidRPr="00896390">
        <w:rPr>
          <w:rFonts w:ascii="Verdana" w:hAnsi="Verdana"/>
          <w:b w:val="0"/>
          <w:sz w:val="20"/>
          <w:lang w:val="pl-PL" w:eastAsia="pl-PL"/>
        </w:rPr>
        <w:t>Szczegółowe informacje o sposobie i zakresie przetwarzania</w:t>
      </w:r>
      <w:r w:rsidRPr="002A455B">
        <w:rPr>
          <w:rFonts w:ascii="Verdana" w:hAnsi="Verdana"/>
          <w:b w:val="0"/>
          <w:sz w:val="20"/>
          <w:lang w:val="pl-PL" w:eastAsia="pl-PL"/>
        </w:rPr>
        <w:t xml:space="preserve">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621C918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09" w:name="_Toc115966673"/>
      <w:bookmarkEnd w:id="108"/>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09"/>
    </w:p>
    <w:p w14:paraId="23FFCAEF" w14:textId="77777777" w:rsidR="008D24EB" w:rsidRPr="0035303E" w:rsidRDefault="008D24EB" w:rsidP="00C929BB">
      <w:pPr>
        <w:spacing w:line="276" w:lineRule="auto"/>
        <w:ind w:left="426"/>
        <w:rPr>
          <w:rFonts w:ascii="Verdana" w:hAnsi="Verdana" w:cstheme="minorHAnsi"/>
          <w:b/>
          <w:sz w:val="20"/>
        </w:rPr>
      </w:pPr>
      <w:bookmarkStart w:id="110" w:name="_Toc115966674"/>
      <w:r w:rsidRPr="0035303E">
        <w:rPr>
          <w:rFonts w:ascii="Verdana" w:hAnsi="Verdana" w:cstheme="minorHAnsi"/>
          <w:b/>
          <w:sz w:val="20"/>
        </w:rPr>
        <w:t>Klauzula informacyjna dla pracowników/współpracowników/osób trzecich, wskazanych przez Wykonawcę</w:t>
      </w:r>
      <w:bookmarkEnd w:id="110"/>
    </w:p>
    <w:p w14:paraId="12A803A4" w14:textId="0CE2CB89" w:rsidR="00BA4433" w:rsidRPr="0035303E" w:rsidRDefault="00BA4433" w:rsidP="00C929BB">
      <w:pPr>
        <w:spacing w:line="276" w:lineRule="auto"/>
        <w:ind w:left="426"/>
        <w:rPr>
          <w:rFonts w:ascii="Verdana" w:hAnsi="Verdana" w:cstheme="minorHAnsi"/>
          <w:sz w:val="20"/>
        </w:rPr>
      </w:pPr>
      <w:bookmarkStart w:id="111"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1"/>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786E2F2E" w:rsidR="00BA4433" w:rsidRPr="001D778B" w:rsidRDefault="00BA4433" w:rsidP="00896390">
      <w:pPr>
        <w:numPr>
          <w:ilvl w:val="0"/>
          <w:numId w:val="32"/>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896390" w:rsidRPr="00896390">
        <w:rPr>
          <w:rFonts w:ascii="Verdana" w:hAnsi="Verdana" w:cstheme="minorHAnsi"/>
          <w:sz w:val="20"/>
        </w:rPr>
        <w:t>PGE Energia Ciepła S.A. z siedzibą w Warszawie (00-120) przy ul. Złotej 59.</w:t>
      </w:r>
      <w:r w:rsidRPr="001D778B">
        <w:rPr>
          <w:rFonts w:ascii="Verdana" w:hAnsi="Verdana" w:cstheme="minorHAnsi"/>
          <w:sz w:val="20"/>
        </w:rPr>
        <w:t xml:space="preserve"> </w:t>
      </w:r>
    </w:p>
    <w:p w14:paraId="0B23EB51" w14:textId="481C3DE0"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sz w:val="20"/>
        </w:rPr>
        <w:t xml:space="preserve">W sprawie ochrony Pani/Pana danych osobowych można </w:t>
      </w:r>
      <w:r w:rsidRPr="00896390">
        <w:rPr>
          <w:rFonts w:ascii="Verdana" w:hAnsi="Verdana" w:cstheme="minorHAnsi"/>
          <w:sz w:val="20"/>
        </w:rPr>
        <w:t xml:space="preserve">skontaktować się z: </w:t>
      </w:r>
      <w:r w:rsidR="00896390" w:rsidRPr="00896390">
        <w:rPr>
          <w:rFonts w:ascii="Verdana" w:hAnsi="Verdana" w:cstheme="minorHAnsi"/>
          <w:sz w:val="20"/>
        </w:rPr>
        <w:t xml:space="preserve">Inspektorem Ochrony Danych PGE Energia Ciepła S.A.: </w:t>
      </w:r>
      <w:hyperlink r:id="rId14" w:history="1">
        <w:r w:rsidR="00896390" w:rsidRPr="00896390">
          <w:rPr>
            <w:rStyle w:val="Hipercze"/>
            <w:rFonts w:ascii="Verdana" w:hAnsi="Verdana" w:cstheme="minorHAnsi"/>
            <w:sz w:val="20"/>
          </w:rPr>
          <w:t>iod.pgeec@gkpge.pl</w:t>
        </w:r>
      </w:hyperlink>
      <w:r w:rsidRPr="00896390">
        <w:rPr>
          <w:rFonts w:ascii="Verdana" w:hAnsi="Verdana" w:cstheme="minorHAnsi"/>
          <w:sz w:val="20"/>
        </w:rPr>
        <w:t>, bądź pisemnie</w:t>
      </w:r>
      <w:r w:rsidRPr="001D778B">
        <w:rPr>
          <w:rFonts w:ascii="Verdana" w:hAnsi="Verdana" w:cstheme="minorHAnsi"/>
          <w:sz w:val="20"/>
        </w:rPr>
        <w:t xml:space="preserv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08420F81" w:rsidR="0011085F" w:rsidRPr="001D778B" w:rsidRDefault="00BA4433" w:rsidP="00896390">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 [</w:t>
      </w:r>
      <w:r w:rsidRPr="002A455B">
        <w:rPr>
          <w:rFonts w:ascii="Verdana" w:hAnsi="Verdana" w:cstheme="minorHAnsi"/>
          <w:sz w:val="20"/>
          <w:highlight w:val="cyan"/>
        </w:rPr>
        <w:t>nazwa i adres Wykonawcy</w:t>
      </w:r>
      <w:r w:rsidRPr="001D778B">
        <w:rPr>
          <w:rFonts w:ascii="Verdana" w:hAnsi="Verdana" w:cstheme="minorHAnsi"/>
          <w:sz w:val="20"/>
        </w:rPr>
        <w:t>],  tj. Stronę Postępowania o udzielni</w:t>
      </w:r>
      <w:r w:rsidR="00896390">
        <w:rPr>
          <w:rFonts w:ascii="Verdana" w:hAnsi="Verdana" w:cstheme="minorHAnsi"/>
          <w:sz w:val="20"/>
        </w:rPr>
        <w:t xml:space="preserve">e zamówienia niepublicznego nr </w:t>
      </w:r>
      <w:r w:rsidR="001560C0" w:rsidRPr="001560C0">
        <w:rPr>
          <w:rFonts w:ascii="Verdana" w:hAnsi="Verdana" w:cstheme="minorHAnsi"/>
          <w:b/>
          <w:bCs/>
          <w:sz w:val="20"/>
        </w:rPr>
        <w:br/>
      </w:r>
      <w:r w:rsidR="0020312A" w:rsidRPr="0020312A">
        <w:rPr>
          <w:rFonts w:ascii="Verdana" w:hAnsi="Verdana" w:cstheme="minorHAnsi"/>
          <w:b/>
          <w:bCs/>
          <w:sz w:val="20"/>
        </w:rPr>
        <w:t xml:space="preserve">POST/PEC/PEC/ZNB/01054/2024 </w:t>
      </w:r>
      <w:r w:rsidRPr="001D778B">
        <w:rPr>
          <w:rFonts w:ascii="Verdana" w:hAnsi="Verdana" w:cstheme="minorHAnsi"/>
          <w:sz w:val="20"/>
        </w:rPr>
        <w:t>(dalej: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2" w:name="_Toc39813090"/>
      <w:bookmarkStart w:id="113" w:name="_Toc115966676"/>
      <w:bookmarkStart w:id="114" w:name="_Toc115966677"/>
      <w:bookmarkStart w:id="115" w:name="_Toc165273929"/>
      <w:bookmarkStart w:id="116" w:name="_Toc165274198"/>
      <w:bookmarkStart w:id="117" w:name="_Toc243294558"/>
      <w:bookmarkStart w:id="118" w:name="_Toc489350408"/>
      <w:bookmarkStart w:id="119" w:name="_Toc515896301"/>
      <w:bookmarkStart w:id="120" w:name="_Toc115966679"/>
      <w:bookmarkEnd w:id="112"/>
      <w:bookmarkEnd w:id="113"/>
      <w:bookmarkEnd w:id="114"/>
      <w:r w:rsidRPr="0011085F">
        <w:rPr>
          <w:rFonts w:ascii="Verdana" w:eastAsia="Calibri" w:hAnsi="Verdana" w:cstheme="minorHAnsi"/>
          <w:caps w:val="0"/>
          <w:kern w:val="0"/>
          <w:sz w:val="20"/>
          <w:lang w:val="pl-PL"/>
        </w:rPr>
        <w:t xml:space="preserve">ZAŁĄCZNIKI DO </w:t>
      </w:r>
      <w:bookmarkEnd w:id="115"/>
      <w:bookmarkEnd w:id="116"/>
      <w:bookmarkEnd w:id="117"/>
      <w:bookmarkEnd w:id="118"/>
      <w:bookmarkEnd w:id="119"/>
      <w:r w:rsidR="00904E94" w:rsidRPr="0011085F">
        <w:rPr>
          <w:rFonts w:ascii="Verdana" w:eastAsia="Calibri" w:hAnsi="Verdana" w:cstheme="minorHAnsi"/>
          <w:caps w:val="0"/>
          <w:kern w:val="0"/>
          <w:sz w:val="20"/>
          <w:lang w:val="pl-PL"/>
        </w:rPr>
        <w:t>SWZ</w:t>
      </w:r>
      <w:bookmarkEnd w:id="120"/>
    </w:p>
    <w:p w14:paraId="46D904DB" w14:textId="77777777" w:rsidR="0077555C" w:rsidRPr="001B6F86" w:rsidRDefault="0077555C" w:rsidP="0077555C">
      <w:pPr>
        <w:tabs>
          <w:tab w:val="left" w:pos="1980"/>
        </w:tabs>
        <w:spacing w:line="240" w:lineRule="auto"/>
        <w:ind w:left="709" w:hanging="283"/>
        <w:rPr>
          <w:rFonts w:ascii="Verdana" w:hAnsi="Verdana" w:cstheme="minorHAnsi"/>
          <w:i/>
          <w:sz w:val="20"/>
        </w:rPr>
      </w:pPr>
      <w:r w:rsidRPr="001B6F86">
        <w:rPr>
          <w:rFonts w:ascii="Verdana" w:hAnsi="Verdana" w:cstheme="minorHAnsi"/>
          <w:i/>
          <w:sz w:val="20"/>
        </w:rPr>
        <w:t>Załącznik Nr 1 – Opis przedmiotu Zamówienia (OPZ)</w:t>
      </w:r>
    </w:p>
    <w:p w14:paraId="0E9C229F" w14:textId="760AEBEF" w:rsidR="0077555C" w:rsidRPr="001B6F86" w:rsidRDefault="0077555C" w:rsidP="0077555C">
      <w:pPr>
        <w:tabs>
          <w:tab w:val="left" w:pos="1980"/>
        </w:tabs>
        <w:spacing w:line="240" w:lineRule="auto"/>
        <w:ind w:left="709" w:hanging="283"/>
        <w:rPr>
          <w:rFonts w:ascii="Verdana" w:hAnsi="Verdana" w:cstheme="minorHAnsi"/>
          <w:i/>
          <w:sz w:val="20"/>
        </w:rPr>
      </w:pPr>
      <w:r w:rsidRPr="001B6F86">
        <w:rPr>
          <w:rFonts w:ascii="Verdana" w:hAnsi="Verdana" w:cstheme="minorHAnsi"/>
          <w:i/>
          <w:sz w:val="20"/>
        </w:rPr>
        <w:t>Załącznik Nr 2 –</w:t>
      </w:r>
      <w:r w:rsidR="001560C0">
        <w:rPr>
          <w:rFonts w:ascii="Verdana" w:hAnsi="Verdana" w:cstheme="minorHAnsi"/>
          <w:i/>
          <w:sz w:val="20"/>
        </w:rPr>
        <w:t xml:space="preserve"> </w:t>
      </w:r>
      <w:r w:rsidR="007858E3" w:rsidRPr="001B6F86">
        <w:rPr>
          <w:rFonts w:ascii="Verdana" w:hAnsi="Verdana" w:cstheme="minorHAnsi"/>
          <w:i/>
          <w:sz w:val="20"/>
        </w:rPr>
        <w:t>Ogólne Warunki Zamówienia</w:t>
      </w:r>
      <w:r w:rsidRPr="001B6F86">
        <w:rPr>
          <w:rFonts w:ascii="Verdana" w:hAnsi="Verdana" w:cstheme="minorHAnsi"/>
          <w:i/>
          <w:sz w:val="20"/>
        </w:rPr>
        <w:t xml:space="preserve"> </w:t>
      </w:r>
    </w:p>
    <w:p w14:paraId="3441792A" w14:textId="071F98E2" w:rsidR="00CF5364" w:rsidRPr="001D778B" w:rsidRDefault="00CF5364" w:rsidP="0077555C">
      <w:pPr>
        <w:tabs>
          <w:tab w:val="left" w:pos="1980"/>
        </w:tabs>
        <w:spacing w:line="240" w:lineRule="auto"/>
        <w:ind w:left="709" w:hanging="283"/>
        <w:rPr>
          <w:rFonts w:ascii="Verdana" w:hAnsi="Verdana" w:cstheme="minorHAnsi"/>
          <w:i/>
          <w:color w:val="FF0000"/>
          <w:sz w:val="20"/>
        </w:rPr>
      </w:pPr>
      <w:r w:rsidRPr="001B6F86">
        <w:rPr>
          <w:rFonts w:ascii="Verdana" w:hAnsi="Verdana" w:cstheme="minorHAnsi"/>
          <w:i/>
          <w:sz w:val="20"/>
        </w:rPr>
        <w:lastRenderedPageBreak/>
        <w:t>Załącznik nr 2a – Zamówienie do OWZ - WZÓR</w:t>
      </w:r>
    </w:p>
    <w:p w14:paraId="16E8F82B" w14:textId="221F18B0"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3 – Formularz Oferty - WZÓR </w:t>
      </w:r>
    </w:p>
    <w:p w14:paraId="43C5A608" w14:textId="660E6375" w:rsidR="00126219" w:rsidRDefault="00126219"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 xml:space="preserve">Załącznik </w:t>
      </w:r>
      <w:r w:rsidR="005A024F">
        <w:rPr>
          <w:rFonts w:ascii="Verdana" w:hAnsi="Verdana" w:cstheme="minorHAnsi"/>
          <w:i/>
          <w:sz w:val="20"/>
        </w:rPr>
        <w:t>N</w:t>
      </w:r>
      <w:r>
        <w:rPr>
          <w:rFonts w:ascii="Verdana" w:hAnsi="Verdana" w:cstheme="minorHAnsi"/>
          <w:i/>
          <w:sz w:val="20"/>
        </w:rPr>
        <w:t xml:space="preserve">r </w:t>
      </w:r>
      <w:r w:rsidR="005A024F">
        <w:rPr>
          <w:rFonts w:ascii="Verdana" w:hAnsi="Verdana" w:cstheme="minorHAnsi"/>
          <w:i/>
          <w:sz w:val="20"/>
        </w:rPr>
        <w:t>4</w:t>
      </w:r>
      <w:r w:rsidR="0011085F">
        <w:rPr>
          <w:rFonts w:ascii="Verdana" w:hAnsi="Verdana" w:cstheme="minorHAnsi"/>
          <w:i/>
          <w:sz w:val="20"/>
        </w:rPr>
        <w:t xml:space="preserve"> </w:t>
      </w:r>
      <w:r>
        <w:rPr>
          <w:rFonts w:ascii="Verdana" w:hAnsi="Verdana" w:cstheme="minorHAnsi"/>
          <w:i/>
          <w:sz w:val="20"/>
        </w:rPr>
        <w:t>– Ogólne Warunki SWZ</w:t>
      </w:r>
    </w:p>
    <w:p w14:paraId="510A7597" w14:textId="1B0CC69B" w:rsidR="00B447ED" w:rsidRDefault="00B447ED" w:rsidP="0077555C">
      <w:pPr>
        <w:tabs>
          <w:tab w:val="left" w:pos="1980"/>
        </w:tabs>
        <w:spacing w:line="240" w:lineRule="auto"/>
        <w:ind w:left="709" w:hanging="283"/>
        <w:rPr>
          <w:rFonts w:ascii="Verdana" w:hAnsi="Verdana" w:cstheme="minorHAnsi"/>
          <w:i/>
          <w:sz w:val="20"/>
        </w:rPr>
      </w:pPr>
      <w:r w:rsidRPr="00B447ED">
        <w:rPr>
          <w:rFonts w:ascii="Verdana" w:hAnsi="Verdana" w:cstheme="minorHAnsi"/>
          <w:i/>
          <w:sz w:val="20"/>
        </w:rPr>
        <w:t>Załącznik Nr 5 - Formularz cenowy</w:t>
      </w: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715CBEB3"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CF5364">
        <w:rPr>
          <w:rFonts w:ascii="Verdana" w:hAnsi="Verdana" w:cstheme="minorHAnsi"/>
          <w:b/>
          <w:caps/>
          <w:kern w:val="28"/>
          <w:sz w:val="20"/>
        </w:rPr>
        <w:t>OGÓLNE WARUNKI ZAMÓWIENIA</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21" w:name="_Toc531077252"/>
      <w:bookmarkStart w:id="122"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77777777" w:rsidR="00CF5364" w:rsidRPr="00896390" w:rsidRDefault="00CF5364" w:rsidP="00CF5364">
            <w:pPr>
              <w:autoSpaceDE w:val="0"/>
              <w:autoSpaceDN w:val="0"/>
              <w:adjustRightInd w:val="0"/>
              <w:spacing w:line="240" w:lineRule="auto"/>
              <w:jc w:val="left"/>
              <w:rPr>
                <w:rFonts w:cs="Calibri"/>
                <w:szCs w:val="22"/>
              </w:rPr>
            </w:pPr>
            <w:r w:rsidRPr="00896390">
              <w:rPr>
                <w:rFonts w:cs="Calibri"/>
                <w:szCs w:val="22"/>
              </w:rPr>
              <w:t xml:space="preserve">PGE Energia Ciepła S.A. </w:t>
            </w:r>
          </w:p>
          <w:p w14:paraId="333AB459" w14:textId="77777777" w:rsidR="00CF5364" w:rsidRPr="00896390" w:rsidRDefault="00CF5364" w:rsidP="00CF5364">
            <w:pPr>
              <w:spacing w:line="240" w:lineRule="auto"/>
              <w:jc w:val="left"/>
              <w:rPr>
                <w:rFonts w:cs="Calibri"/>
                <w:szCs w:val="22"/>
              </w:rPr>
            </w:pPr>
            <w:r w:rsidRPr="00896390">
              <w:rPr>
                <w:rFonts w:cs="Calibri"/>
                <w:szCs w:val="22"/>
              </w:rPr>
              <w:t>Oddział Elektrociepłownia w Bydgoszcz</w:t>
            </w:r>
          </w:p>
          <w:p w14:paraId="6E259871" w14:textId="77777777" w:rsidR="00CF5364" w:rsidRPr="00896390" w:rsidRDefault="00CF5364" w:rsidP="00CF5364">
            <w:pPr>
              <w:spacing w:line="240" w:lineRule="auto"/>
              <w:jc w:val="left"/>
              <w:rPr>
                <w:rFonts w:cs="Calibri"/>
                <w:szCs w:val="22"/>
              </w:rPr>
            </w:pPr>
            <w:r w:rsidRPr="00896390">
              <w:rPr>
                <w:rFonts w:cs="Calibri"/>
                <w:szCs w:val="22"/>
              </w:rPr>
              <w:t>ul. Energetyczna 1, 85-950 Bydgoszcz</w:t>
            </w:r>
          </w:p>
          <w:p w14:paraId="27C4DEAD" w14:textId="454C1E33" w:rsidR="00CF5364" w:rsidRPr="00896390" w:rsidRDefault="00CF5364" w:rsidP="00CF5364">
            <w:pPr>
              <w:spacing w:line="240" w:lineRule="auto"/>
              <w:jc w:val="left"/>
              <w:rPr>
                <w:rFonts w:cs="Calibri"/>
                <w:szCs w:val="22"/>
              </w:rPr>
            </w:pPr>
          </w:p>
        </w:tc>
        <w:tc>
          <w:tcPr>
            <w:tcW w:w="5248" w:type="dxa"/>
            <w:gridSpan w:val="5"/>
            <w:tcBorders>
              <w:left w:val="nil"/>
            </w:tcBorders>
          </w:tcPr>
          <w:p w14:paraId="469F4BF1" w14:textId="77777777" w:rsidR="00CF5364" w:rsidRPr="00896390" w:rsidRDefault="00CF5364" w:rsidP="00CF5364">
            <w:pPr>
              <w:autoSpaceDE w:val="0"/>
              <w:autoSpaceDN w:val="0"/>
              <w:adjustRightInd w:val="0"/>
              <w:spacing w:line="240" w:lineRule="auto"/>
              <w:ind w:left="1305"/>
              <w:jc w:val="left"/>
              <w:rPr>
                <w:rFonts w:cs="Calibri"/>
                <w:szCs w:val="22"/>
              </w:rPr>
            </w:pPr>
            <w:r w:rsidRPr="00896390">
              <w:rPr>
                <w:rFonts w:cs="Calibri"/>
                <w:szCs w:val="22"/>
              </w:rPr>
              <w:t>NIP:PL6420000642</w:t>
            </w:r>
          </w:p>
          <w:p w14:paraId="0AA73623" w14:textId="42FE075F" w:rsidR="00CF5364" w:rsidRPr="00896390"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055D77" w:rsidRDefault="00CF5364" w:rsidP="00CF5364">
            <w:pPr>
              <w:spacing w:line="240" w:lineRule="auto"/>
              <w:jc w:val="center"/>
              <w:rPr>
                <w:rFonts w:cs="Calibri"/>
                <w:b/>
                <w:szCs w:val="22"/>
              </w:rPr>
            </w:pPr>
            <w:r w:rsidRPr="00055D77">
              <w:rPr>
                <w:rFonts w:cs="Calibri"/>
                <w:b/>
                <w:szCs w:val="22"/>
              </w:rPr>
              <w:t>Adres dostawy/Miejsce wykonania</w:t>
            </w:r>
          </w:p>
        </w:tc>
      </w:tr>
      <w:tr w:rsidR="00CF5364" w:rsidRPr="00CF5364" w14:paraId="4FB104AA" w14:textId="77777777" w:rsidTr="003474D2">
        <w:tc>
          <w:tcPr>
            <w:tcW w:w="10352" w:type="dxa"/>
            <w:gridSpan w:val="9"/>
          </w:tcPr>
          <w:p w14:paraId="26886CE3" w14:textId="77777777" w:rsidR="00CF5364" w:rsidRPr="00055D77" w:rsidRDefault="00CF5364" w:rsidP="00CF5364">
            <w:pPr>
              <w:spacing w:line="240" w:lineRule="auto"/>
              <w:jc w:val="left"/>
              <w:rPr>
                <w:rFonts w:cs="Calibri"/>
                <w:szCs w:val="22"/>
              </w:rPr>
            </w:pPr>
            <w:r w:rsidRPr="00055D77">
              <w:rPr>
                <w:rFonts w:cs="Calibri"/>
                <w:szCs w:val="22"/>
              </w:rPr>
              <w:t>PGE Energia Ciepła S.A. Oddział Elektrociepłownia w Bydgoszczy</w:t>
            </w:r>
          </w:p>
          <w:p w14:paraId="5AC5F5F6" w14:textId="77777777" w:rsidR="00CF5364" w:rsidRPr="00055D77" w:rsidRDefault="00CF5364" w:rsidP="00CF5364">
            <w:pPr>
              <w:spacing w:line="240" w:lineRule="auto"/>
              <w:jc w:val="left"/>
              <w:rPr>
                <w:rFonts w:cs="Calibri"/>
                <w:szCs w:val="22"/>
              </w:rPr>
            </w:pPr>
            <w:r w:rsidRPr="00055D77">
              <w:rPr>
                <w:rFonts w:cs="Calibri"/>
                <w:szCs w:val="22"/>
              </w:rPr>
              <w:t>ul. Energetyczna 1, 85-950 Bydgoszcz</w:t>
            </w:r>
          </w:p>
          <w:p w14:paraId="7828C8EC" w14:textId="6B91BEE3" w:rsidR="00CF5364" w:rsidRPr="00055D77" w:rsidRDefault="00CF5364" w:rsidP="00CF5364">
            <w:pPr>
              <w:spacing w:line="240" w:lineRule="auto"/>
              <w:jc w:val="left"/>
              <w:rPr>
                <w:rFonts w:cs="Calibri"/>
                <w:szCs w:val="22"/>
              </w:rPr>
            </w:pP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08A37DC5" w14:textId="77777777" w:rsidR="00CF5364" w:rsidRPr="00CF5364" w:rsidRDefault="00CF5364" w:rsidP="00CF5364">
            <w:pPr>
              <w:spacing w:line="240" w:lineRule="auto"/>
              <w:jc w:val="left"/>
              <w:rPr>
                <w:rFonts w:cs="Calibri"/>
                <w:b/>
                <w:szCs w:val="22"/>
              </w:rPr>
            </w:pPr>
          </w:p>
        </w:tc>
        <w:tc>
          <w:tcPr>
            <w:tcW w:w="2272" w:type="dxa"/>
            <w:gridSpan w:val="2"/>
            <w:tcBorders>
              <w:left w:val="nil"/>
              <w:bottom w:val="nil"/>
              <w:right w:val="nil"/>
            </w:tcBorders>
            <w:shd w:val="clear" w:color="auto" w:fill="auto"/>
          </w:tcPr>
          <w:p w14:paraId="031CB1B5" w14:textId="77777777" w:rsidR="00CF5364" w:rsidRPr="00CF5364" w:rsidRDefault="00CF5364" w:rsidP="00CF5364">
            <w:pPr>
              <w:spacing w:line="240" w:lineRule="auto"/>
              <w:jc w:val="center"/>
              <w:rPr>
                <w:rFonts w:cs="Calibri"/>
                <w:b/>
                <w:szCs w:val="22"/>
              </w:rPr>
            </w:pPr>
          </w:p>
        </w:tc>
        <w:tc>
          <w:tcPr>
            <w:tcW w:w="580" w:type="dxa"/>
            <w:tcBorders>
              <w:left w:val="nil"/>
              <w:bottom w:val="nil"/>
              <w:right w:val="nil"/>
            </w:tcBorders>
            <w:shd w:val="clear" w:color="auto" w:fill="auto"/>
          </w:tcPr>
          <w:p w14:paraId="7EDA16A3" w14:textId="77777777" w:rsidR="00CF5364" w:rsidRPr="00CF5364" w:rsidRDefault="00CF5364" w:rsidP="00CF5364">
            <w:pPr>
              <w:spacing w:line="240" w:lineRule="auto"/>
              <w:jc w:val="center"/>
              <w:rPr>
                <w:rFonts w:cs="Calibri"/>
                <w:b/>
                <w:szCs w:val="22"/>
              </w:rPr>
            </w:pP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E6A9BED"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A77EAD"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513AAFF3" w:rsidR="00CF5364" w:rsidRPr="00055D77" w:rsidRDefault="00CF5364" w:rsidP="00055D77">
            <w:pPr>
              <w:numPr>
                <w:ilvl w:val="0"/>
                <w:numId w:val="55"/>
              </w:numPr>
              <w:spacing w:line="240" w:lineRule="auto"/>
              <w:contextualSpacing/>
              <w:jc w:val="left"/>
              <w:rPr>
                <w:rFonts w:cs="CIDFont+F2"/>
                <w:szCs w:val="22"/>
              </w:rPr>
            </w:pPr>
            <w:r w:rsidRPr="00CF5364">
              <w:rPr>
                <w:rFonts w:cs="CIDFont+F2"/>
                <w:szCs w:val="22"/>
              </w:rPr>
              <w:t xml:space="preserve">Nr postępowania: </w:t>
            </w:r>
            <w:r w:rsidR="0020312A" w:rsidRPr="0020312A">
              <w:rPr>
                <w:rFonts w:cs="CIDFont+F2"/>
                <w:b/>
                <w:bCs/>
                <w:szCs w:val="22"/>
              </w:rPr>
              <w:t>POST/PEC/PEC/ZNB/01054/2024</w:t>
            </w:r>
          </w:p>
        </w:tc>
      </w:tr>
      <w:tr w:rsidR="00CF5364" w:rsidRPr="00CF5364" w14:paraId="3F637EF0" w14:textId="77777777" w:rsidTr="003474D2">
        <w:tc>
          <w:tcPr>
            <w:tcW w:w="10065" w:type="dxa"/>
          </w:tcPr>
          <w:p w14:paraId="0E070BFC" w14:textId="69D720A1" w:rsidR="00CF5364" w:rsidRPr="001560C0" w:rsidRDefault="00CF5364" w:rsidP="001560C0">
            <w:pPr>
              <w:numPr>
                <w:ilvl w:val="0"/>
                <w:numId w:val="55"/>
              </w:numPr>
              <w:spacing w:line="240" w:lineRule="auto"/>
              <w:contextualSpacing/>
              <w:jc w:val="left"/>
              <w:rPr>
                <w:rFonts w:cs="Calibri"/>
                <w:b/>
                <w:bCs/>
                <w:szCs w:val="22"/>
              </w:rPr>
            </w:pPr>
            <w:r w:rsidRPr="00CF5364">
              <w:rPr>
                <w:rFonts w:cs="Calibri"/>
                <w:szCs w:val="22"/>
              </w:rPr>
              <w:t xml:space="preserve">Nazwa postępowania: </w:t>
            </w:r>
            <w:r w:rsidR="001560C0" w:rsidRPr="001560C0">
              <w:rPr>
                <w:rFonts w:cs="Calibri"/>
                <w:b/>
                <w:bCs/>
                <w:szCs w:val="22"/>
              </w:rPr>
              <w:t>Przegląd, konserwacja i naprawa drzwi automatycznych w portierni EC II i Budynku biurowym przy ul. Energetycznej 1 w Bydgoszczy</w:t>
            </w:r>
            <w:r w:rsidR="00055D77" w:rsidRPr="001560C0">
              <w:rPr>
                <w:rFonts w:cs="Calibri"/>
                <w:szCs w:val="22"/>
              </w:rPr>
              <w:t>.</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242DE2" w:rsidRDefault="00CF5364" w:rsidP="00CF5364">
            <w:pPr>
              <w:numPr>
                <w:ilvl w:val="0"/>
                <w:numId w:val="55"/>
              </w:numPr>
              <w:spacing w:line="240" w:lineRule="auto"/>
              <w:contextualSpacing/>
              <w:jc w:val="left"/>
              <w:rPr>
                <w:rFonts w:cs="CIDFont+F2"/>
                <w:szCs w:val="22"/>
              </w:rPr>
            </w:pPr>
            <w:r w:rsidRPr="00242DE2">
              <w:rPr>
                <w:rFonts w:cs="CIDFont+F2"/>
                <w:szCs w:val="22"/>
              </w:rPr>
              <w:t>Osoba do kontaktu ze strony Zamawiającego:</w:t>
            </w:r>
          </w:p>
          <w:p w14:paraId="53159761" w14:textId="0A227B3F" w:rsidR="00CF5364" w:rsidRPr="00242DE2" w:rsidRDefault="00CF5364" w:rsidP="00CF5364">
            <w:pPr>
              <w:spacing w:line="240" w:lineRule="auto"/>
              <w:ind w:left="360"/>
              <w:contextualSpacing/>
              <w:rPr>
                <w:rFonts w:cs="CIDFont+F2"/>
                <w:szCs w:val="22"/>
              </w:rPr>
            </w:pPr>
            <w:r w:rsidRPr="00242DE2">
              <w:rPr>
                <w:rFonts w:cs="CIDFont+F2"/>
                <w:szCs w:val="22"/>
              </w:rPr>
              <w:t>Imię i Nazwisko:</w:t>
            </w:r>
            <w:r w:rsidR="00242DE2" w:rsidRPr="00242DE2">
              <w:t xml:space="preserve"> </w:t>
            </w:r>
            <w:r w:rsidR="00242DE2" w:rsidRPr="00242DE2">
              <w:rPr>
                <w:rFonts w:cs="CIDFont+F2"/>
                <w:szCs w:val="22"/>
              </w:rPr>
              <w:t>Edyta Górna</w:t>
            </w:r>
          </w:p>
          <w:p w14:paraId="7E5D3EF9" w14:textId="5F6CCFD9" w:rsidR="00CF5364" w:rsidRPr="00242DE2" w:rsidRDefault="00CF5364" w:rsidP="00CF5364">
            <w:pPr>
              <w:spacing w:line="240" w:lineRule="auto"/>
              <w:ind w:left="360"/>
              <w:contextualSpacing/>
              <w:rPr>
                <w:rFonts w:cs="CIDFont+F2"/>
                <w:szCs w:val="22"/>
              </w:rPr>
            </w:pPr>
            <w:r w:rsidRPr="00242DE2">
              <w:rPr>
                <w:rFonts w:cs="CIDFont+F2"/>
                <w:szCs w:val="22"/>
              </w:rPr>
              <w:t>telefon:</w:t>
            </w:r>
            <w:r w:rsidR="00242DE2" w:rsidRPr="00242DE2">
              <w:t xml:space="preserve"> </w:t>
            </w:r>
            <w:r w:rsidR="00242DE2" w:rsidRPr="00242DE2">
              <w:rPr>
                <w:rFonts w:cs="CIDFont+F2"/>
                <w:szCs w:val="22"/>
              </w:rPr>
              <w:t>(52) 372 87 52</w:t>
            </w:r>
          </w:p>
          <w:p w14:paraId="5A45D562" w14:textId="40322A0A" w:rsidR="00CF5364" w:rsidRPr="00CF5364" w:rsidRDefault="00CF5364" w:rsidP="00CF5364">
            <w:pPr>
              <w:spacing w:line="240" w:lineRule="auto"/>
              <w:ind w:left="360"/>
              <w:contextualSpacing/>
              <w:rPr>
                <w:rFonts w:cs="CIDFont+F2"/>
                <w:szCs w:val="22"/>
              </w:rPr>
            </w:pPr>
            <w:r w:rsidRPr="00242DE2">
              <w:rPr>
                <w:rFonts w:cs="CIDFont+F2"/>
                <w:szCs w:val="22"/>
              </w:rPr>
              <w:t xml:space="preserve">e-mail: </w:t>
            </w:r>
            <w:r w:rsidR="00242DE2" w:rsidRPr="00242DE2">
              <w:rPr>
                <w:rFonts w:cs="CIDFont+F2"/>
                <w:szCs w:val="22"/>
              </w:rPr>
              <w:t>edyta.gorna@gkpge.pl</w:t>
            </w:r>
          </w:p>
        </w:tc>
      </w:tr>
      <w:tr w:rsidR="00CF5364" w:rsidRPr="00CF5364" w14:paraId="514711F0" w14:textId="77777777" w:rsidTr="003474D2">
        <w:tc>
          <w:tcPr>
            <w:tcW w:w="10065" w:type="dxa"/>
          </w:tcPr>
          <w:p w14:paraId="6894942A"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Wykonawcy:</w:t>
            </w:r>
          </w:p>
          <w:p w14:paraId="2704F53D"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Imię i Nazwisko:</w:t>
            </w:r>
          </w:p>
          <w:p w14:paraId="0440E0CF" w14:textId="77777777" w:rsidR="00CF5364" w:rsidRPr="003474D2" w:rsidRDefault="00CF5364" w:rsidP="00CF5364">
            <w:pPr>
              <w:spacing w:line="240" w:lineRule="auto"/>
              <w:ind w:left="360"/>
              <w:contextualSpacing/>
              <w:rPr>
                <w:rFonts w:cs="CIDFont+F2"/>
                <w:szCs w:val="22"/>
                <w:highlight w:val="cyan"/>
              </w:rPr>
            </w:pPr>
            <w:r w:rsidRPr="003474D2">
              <w:rPr>
                <w:rFonts w:cs="CIDFont+F2"/>
                <w:szCs w:val="22"/>
                <w:highlight w:val="cyan"/>
              </w:rPr>
              <w:t>telefon: …</w:t>
            </w:r>
          </w:p>
          <w:p w14:paraId="47FD08CA" w14:textId="77777777" w:rsidR="00CF5364" w:rsidRPr="00CF5364" w:rsidRDefault="00CF5364" w:rsidP="00CF5364">
            <w:pPr>
              <w:spacing w:line="240" w:lineRule="auto"/>
              <w:ind w:left="360"/>
              <w:contextualSpacing/>
              <w:rPr>
                <w:rFonts w:cs="CIDFont+F2"/>
                <w:szCs w:val="22"/>
              </w:rPr>
            </w:pPr>
            <w:r w:rsidRPr="003474D2">
              <w:rPr>
                <w:rFonts w:cs="CIDFont+F2"/>
                <w:szCs w:val="22"/>
                <w:highlight w:val="cyan"/>
              </w:rPr>
              <w:t>e-mail: …</w:t>
            </w:r>
          </w:p>
        </w:tc>
      </w:tr>
      <w:tr w:rsidR="00CF5364" w:rsidRPr="00CF5364" w14:paraId="30CA73FE" w14:textId="77777777" w:rsidTr="003474D2">
        <w:tc>
          <w:tcPr>
            <w:tcW w:w="10065" w:type="dxa"/>
          </w:tcPr>
          <w:p w14:paraId="2E87F4E3" w14:textId="77777777" w:rsidR="00CF5364" w:rsidRPr="00055D77" w:rsidRDefault="00CF5364" w:rsidP="00CF5364">
            <w:pPr>
              <w:numPr>
                <w:ilvl w:val="0"/>
                <w:numId w:val="55"/>
              </w:numPr>
              <w:spacing w:line="240" w:lineRule="auto"/>
              <w:contextualSpacing/>
              <w:jc w:val="left"/>
              <w:rPr>
                <w:rFonts w:cs="CIDFont+F2"/>
                <w:szCs w:val="22"/>
              </w:rPr>
            </w:pPr>
            <w:r w:rsidRPr="00055D77">
              <w:rPr>
                <w:rFonts w:cs="CIDFont+F2"/>
                <w:szCs w:val="22"/>
              </w:rPr>
              <w:t xml:space="preserve">W związku z wykonaniem obowiązku wynikającego z art. 4c Ustawy o przeciwdziałaniu nadmiernym opóźnieniom w transakcjach handlowych </w:t>
            </w:r>
            <w:r w:rsidRPr="00055D77">
              <w:rPr>
                <w:rFonts w:cs="CIDFont+F2"/>
                <w:b/>
                <w:szCs w:val="22"/>
              </w:rPr>
              <w:t>Wykonawca</w:t>
            </w:r>
            <w:r w:rsidRPr="00055D77">
              <w:rPr>
                <w:rFonts w:cs="CIDFont+F2"/>
                <w:szCs w:val="22"/>
              </w:rPr>
              <w:t xml:space="preserve"> oświadcza, że na chwilę zawarcia Umowy </w:t>
            </w:r>
            <w:r w:rsidRPr="00055D77">
              <w:rPr>
                <w:rFonts w:cs="CIDFont+F2"/>
                <w:b/>
                <w:szCs w:val="22"/>
              </w:rPr>
              <w:t>posiada/nie posiada statusu Dużego przedsiębiorcy</w:t>
            </w:r>
            <w:r w:rsidRPr="00055D77">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055D77">
              <w:rPr>
                <w:rFonts w:cs="CIDFont+F2"/>
                <w:b/>
                <w:szCs w:val="22"/>
              </w:rPr>
              <w:t>Wykonawca</w:t>
            </w:r>
            <w:r w:rsidRPr="00055D77">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1848E066" w14:textId="187101E8" w:rsidR="00CF5364" w:rsidRPr="00C700F8" w:rsidRDefault="00CF5364" w:rsidP="00C700F8">
            <w:pPr>
              <w:numPr>
                <w:ilvl w:val="0"/>
                <w:numId w:val="55"/>
              </w:numPr>
              <w:jc w:val="left"/>
              <w:rPr>
                <w:rFonts w:cs="CIDFont+F2"/>
                <w:szCs w:val="22"/>
              </w:rPr>
            </w:pPr>
            <w:r w:rsidRPr="00055D77">
              <w:rPr>
                <w:rFonts w:cs="CIDFont+F2"/>
                <w:szCs w:val="22"/>
              </w:rPr>
              <w:t>Termin realizacji zamówienia:</w:t>
            </w:r>
            <w:r w:rsidR="00055D77" w:rsidRPr="00055D77">
              <w:t xml:space="preserve"> </w:t>
            </w:r>
            <w:r w:rsidR="00055D77" w:rsidRPr="00055D77">
              <w:rPr>
                <w:rFonts w:cs="CIDFont+F2"/>
                <w:szCs w:val="22"/>
              </w:rPr>
              <w:t xml:space="preserve">zamówienie będzie realizowane </w:t>
            </w:r>
            <w:r w:rsidR="00353EAC" w:rsidRPr="00353EAC">
              <w:rPr>
                <w:rFonts w:cs="CIDFont+F2"/>
                <w:szCs w:val="22"/>
              </w:rPr>
              <w:t xml:space="preserve">do dnia 01.12.2024 r. </w:t>
            </w:r>
            <w:r w:rsidR="00353EAC">
              <w:rPr>
                <w:rFonts w:cs="CIDFont+F2"/>
                <w:szCs w:val="22"/>
              </w:rPr>
              <w:t xml:space="preserve">                                             </w:t>
            </w:r>
            <w:r w:rsidR="00353EAC" w:rsidRPr="00353EAC">
              <w:rPr>
                <w:rFonts w:cs="CIDFont+F2"/>
                <w:szCs w:val="22"/>
              </w:rPr>
              <w:t>do dnia 30.11.2027 r.</w:t>
            </w:r>
            <w:r w:rsidR="0057021A">
              <w:t xml:space="preserve"> </w:t>
            </w:r>
            <w:r w:rsidR="00C700F8">
              <w:t xml:space="preserve">- </w:t>
            </w:r>
            <w:r w:rsidR="00C700F8" w:rsidRPr="00C700F8">
              <w:rPr>
                <w:rFonts w:cs="CIDFont+F2"/>
                <w:szCs w:val="22"/>
              </w:rPr>
              <w:t>zgodnie z Harmonogramem Prac opisanym w Opisie Przedmiotu Zamówienia pkt. 1.2.5</w:t>
            </w:r>
          </w:p>
        </w:tc>
      </w:tr>
      <w:tr w:rsidR="00CF5364" w:rsidRPr="00CF5364" w14:paraId="7F83C45C" w14:textId="77777777" w:rsidTr="003474D2">
        <w:tc>
          <w:tcPr>
            <w:tcW w:w="10065" w:type="dxa"/>
          </w:tcPr>
          <w:p w14:paraId="1B3FF417" w14:textId="3A0F8C39" w:rsidR="00CF5364" w:rsidRPr="00055D77" w:rsidRDefault="00CF5364" w:rsidP="0057021A">
            <w:pPr>
              <w:numPr>
                <w:ilvl w:val="0"/>
                <w:numId w:val="55"/>
              </w:numPr>
              <w:spacing w:line="240" w:lineRule="auto"/>
              <w:contextualSpacing/>
              <w:jc w:val="left"/>
              <w:rPr>
                <w:rFonts w:cs="CIDFont+F2"/>
                <w:szCs w:val="22"/>
              </w:rPr>
            </w:pPr>
            <w:r w:rsidRPr="00055D77">
              <w:rPr>
                <w:rFonts w:cs="CIDFont+F2"/>
                <w:szCs w:val="22"/>
              </w:rPr>
              <w:t xml:space="preserve">Na wykonany przedmiot Zamówienia Wykonawca udziela </w:t>
            </w:r>
            <w:r w:rsidR="0057021A">
              <w:rPr>
                <w:rFonts w:cs="CIDFont+F2"/>
                <w:szCs w:val="22"/>
              </w:rPr>
              <w:t>…….</w:t>
            </w:r>
            <w:r w:rsidRPr="00055D77">
              <w:rPr>
                <w:rFonts w:cs="CIDFont+F2"/>
                <w:szCs w:val="22"/>
              </w:rPr>
              <w:t xml:space="preserve"> miesięcznej gwarancji</w:t>
            </w:r>
            <w:r w:rsidR="00C700F8">
              <w:rPr>
                <w:rFonts w:cs="CIDFont+F2"/>
                <w:szCs w:val="22"/>
              </w:rPr>
              <w:t xml:space="preserve"> – nie dotyczy</w:t>
            </w:r>
          </w:p>
        </w:tc>
      </w:tr>
      <w:tr w:rsidR="00CF5364" w:rsidRPr="00CF5364" w14:paraId="0D27142C" w14:textId="77777777" w:rsidTr="003474D2">
        <w:tc>
          <w:tcPr>
            <w:tcW w:w="10065" w:type="dxa"/>
          </w:tcPr>
          <w:p w14:paraId="7D10EB7D" w14:textId="77777777" w:rsidR="00CF5364" w:rsidRPr="00CF5364" w:rsidRDefault="00CF5364" w:rsidP="00CF5364">
            <w:pPr>
              <w:numPr>
                <w:ilvl w:val="0"/>
                <w:numId w:val="55"/>
              </w:numPr>
              <w:spacing w:line="240" w:lineRule="auto"/>
              <w:contextualSpacing/>
              <w:jc w:val="left"/>
              <w:rPr>
                <w:rFonts w:cs="CIDFont+F2"/>
                <w:szCs w:val="22"/>
                <w:highlight w:val="cyan"/>
              </w:rPr>
            </w:pPr>
            <w:r w:rsidRPr="00CF5364">
              <w:rPr>
                <w:rFonts w:cs="CIDFont+F2"/>
                <w:szCs w:val="22"/>
                <w:highlight w:val="cyan"/>
              </w:rPr>
              <w:t>(…)</w:t>
            </w:r>
          </w:p>
        </w:tc>
      </w:tr>
      <w:tr w:rsidR="00CF5364" w:rsidRPr="00CF5364" w14:paraId="6A1741C4" w14:textId="77777777" w:rsidTr="003474D2">
        <w:tc>
          <w:tcPr>
            <w:tcW w:w="10065" w:type="dxa"/>
          </w:tcPr>
          <w:p w14:paraId="2F3D95E8" w14:textId="77777777" w:rsidR="00CF5364" w:rsidRPr="00CF5364" w:rsidRDefault="00CF5364" w:rsidP="00CF5364">
            <w:pPr>
              <w:spacing w:line="240" w:lineRule="auto"/>
              <w:rPr>
                <w:rFonts w:cs="CIDFont+F2"/>
                <w:szCs w:val="22"/>
              </w:rPr>
            </w:pPr>
            <w:r w:rsidRPr="00CF5364">
              <w:rPr>
                <w:rFonts w:cs="CIDFont+F2"/>
                <w:szCs w:val="22"/>
              </w:rPr>
              <w:t>Załącznikami do niniejszego Zamówienia stanowiącymi jego integralną część są:</w:t>
            </w:r>
          </w:p>
          <w:p w14:paraId="68ACA86A"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rPr>
            </w:pPr>
            <w:r w:rsidRPr="00CF5364">
              <w:rPr>
                <w:rFonts w:cs="CIDFont+F2"/>
                <w:szCs w:val="22"/>
              </w:rPr>
              <w:t>Ogólne Warunki Zamówienia.</w:t>
            </w:r>
          </w:p>
          <w:p w14:paraId="42C5E11F"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highlight w:val="cyan"/>
              </w:rPr>
            </w:pPr>
            <w:r w:rsidRPr="00CF5364">
              <w:rPr>
                <w:rFonts w:cs="CIDFont+F2"/>
                <w:szCs w:val="22"/>
                <w:highlight w:val="cyan"/>
              </w:rPr>
              <w:t>(Opis przedmiotu zamówienia.)</w:t>
            </w:r>
          </w:p>
          <w:p w14:paraId="3C5A2A58" w14:textId="77777777" w:rsidR="00CF5364" w:rsidRPr="00CF5364" w:rsidRDefault="00CF5364" w:rsidP="00CF5364">
            <w:pPr>
              <w:numPr>
                <w:ilvl w:val="0"/>
                <w:numId w:val="56"/>
              </w:numPr>
              <w:autoSpaceDE w:val="0"/>
              <w:autoSpaceDN w:val="0"/>
              <w:adjustRightInd w:val="0"/>
              <w:spacing w:line="240" w:lineRule="auto"/>
              <w:contextualSpacing/>
              <w:jc w:val="left"/>
              <w:rPr>
                <w:rFonts w:cs="CIDFont+F2"/>
                <w:szCs w:val="22"/>
                <w:highlight w:val="cyan"/>
              </w:rPr>
            </w:pPr>
            <w:r w:rsidRPr="00CF5364">
              <w:rPr>
                <w:rFonts w:cs="CIDFont+F2"/>
                <w:szCs w:val="22"/>
                <w:highlight w:val="cyan"/>
              </w:rPr>
              <w:t>(…)</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1"/>
      <w:bookmarkEnd w:id="122"/>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0A563AEE" w:rsidR="0042031F" w:rsidRPr="006725BD" w:rsidRDefault="0042031F" w:rsidP="00354E41">
      <w:pPr>
        <w:widowControl w:val="0"/>
        <w:suppressAutoHyphens/>
        <w:ind w:right="-281"/>
        <w:rPr>
          <w:rFonts w:ascii="Verdana" w:hAnsi="Verdana" w:cstheme="minorHAnsi"/>
          <w:b/>
          <w:bCs/>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6725BD" w:rsidRPr="006725BD">
        <w:rPr>
          <w:rFonts w:ascii="Verdana" w:eastAsia="Calibri" w:hAnsi="Verdana" w:cstheme="minorHAnsi"/>
          <w:b/>
          <w:bCs/>
          <w:sz w:val="20"/>
          <w:lang w:eastAsia="pl-PL"/>
        </w:rPr>
        <w:br/>
      </w:r>
      <w:r w:rsidR="0020312A" w:rsidRPr="0020312A">
        <w:rPr>
          <w:rFonts w:ascii="Verdana" w:eastAsia="Calibri" w:hAnsi="Verdana" w:cstheme="minorHAnsi"/>
          <w:b/>
          <w:bCs/>
          <w:sz w:val="20"/>
          <w:lang w:eastAsia="pl-PL"/>
        </w:rPr>
        <w:t>POST/PEC/PEC/ZNB/01054/2024</w:t>
      </w:r>
      <w:r w:rsidR="006725BD">
        <w:rPr>
          <w:rFonts w:ascii="Verdana" w:eastAsia="Calibri" w:hAnsi="Verdana" w:cstheme="minorHAnsi"/>
          <w:b/>
          <w:bCs/>
          <w:sz w:val="20"/>
          <w:lang w:eastAsia="pl-PL"/>
        </w:rPr>
        <w:t xml:space="preserve">, </w:t>
      </w:r>
      <w:r w:rsidRPr="001D778B">
        <w:rPr>
          <w:rFonts w:ascii="Verdana" w:hAnsi="Verdana" w:cstheme="minorHAnsi"/>
          <w:sz w:val="20"/>
        </w:rPr>
        <w:t xml:space="preserve">prowadzonego w trybie przetargu nieograniczonego pn. </w:t>
      </w:r>
      <w:r w:rsidR="001560C0" w:rsidRPr="001560C0">
        <w:rPr>
          <w:rFonts w:ascii="Verdana" w:hAnsi="Verdana" w:cstheme="minorHAnsi"/>
          <w:b/>
          <w:bCs/>
          <w:sz w:val="20"/>
        </w:rPr>
        <w:t>Przegląd, konserwacja i naprawa drzwi automatycznych w portierni EC II i Budynku biurowym przy ul. Energetycznej 1 w Bydgo</w:t>
      </w:r>
      <w:r w:rsidR="001560C0">
        <w:rPr>
          <w:rFonts w:ascii="Verdana" w:hAnsi="Verdana" w:cstheme="minorHAnsi"/>
          <w:b/>
          <w:bCs/>
          <w:sz w:val="20"/>
        </w:rPr>
        <w:t>szczy</w:t>
      </w:r>
      <w:r w:rsidR="006725BD">
        <w:rPr>
          <w:rFonts w:ascii="Verdana" w:hAnsi="Verdana" w:cstheme="minorHAnsi"/>
          <w:b/>
          <w:bCs/>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CE737A5" w14:textId="084F957F" w:rsidR="006E5E06" w:rsidRPr="00007C03" w:rsidRDefault="0057021A" w:rsidP="006E5E06">
      <w:pPr>
        <w:pStyle w:val="Akapitzlist"/>
        <w:widowControl w:val="0"/>
        <w:suppressAutoHyphens/>
        <w:spacing w:line="240" w:lineRule="auto"/>
        <w:ind w:left="426" w:right="-281"/>
        <w:rPr>
          <w:rFonts w:ascii="Verdana" w:hAnsi="Verdana" w:cs="Arial"/>
          <w:b/>
          <w:sz w:val="20"/>
        </w:rPr>
      </w:pPr>
      <w:r w:rsidRPr="0057021A">
        <w:rPr>
          <w:rFonts w:ascii="Verdana" w:hAnsi="Verdana" w:cs="Arial"/>
          <w:sz w:val="20"/>
        </w:rPr>
        <w:t>Szczegółowe zestawienie pozycji cenowych składających się na ostateczną wartość Oferty stanowi</w:t>
      </w:r>
      <w:r w:rsidRPr="0057021A">
        <w:rPr>
          <w:rFonts w:ascii="Verdana" w:hAnsi="Verdana" w:cs="Arial"/>
          <w:b/>
          <w:sz w:val="20"/>
        </w:rPr>
        <w:t xml:space="preserve"> Załącznik nr 5 do SWZ – Formularz Cenowy</w:t>
      </w:r>
      <w:r>
        <w:rPr>
          <w:rFonts w:ascii="Verdana" w:hAnsi="Verdana" w:cs="Arial"/>
          <w:b/>
          <w:sz w:val="20"/>
        </w:rPr>
        <w:t>.</w:t>
      </w:r>
      <w:r w:rsidR="006E5E06" w:rsidRPr="00007C03">
        <w:rPr>
          <w:rFonts w:ascii="Verdana" w:hAnsi="Verdana" w:cs="Arial"/>
          <w:sz w:val="20"/>
        </w:rPr>
        <w:t xml:space="preserve"> </w:t>
      </w: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lastRenderedPageBreak/>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w:t>
      </w:r>
      <w:r w:rsidRPr="00A0650B">
        <w:rPr>
          <w:rFonts w:ascii="Verdana" w:hAnsi="Verdana" w:cs="Arial"/>
          <w:sz w:val="20"/>
        </w:rPr>
        <w:lastRenderedPageBreak/>
        <w:t xml:space="preserve">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lastRenderedPageBreak/>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lastRenderedPageBreak/>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5"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5279323C"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C1044C" w:rsidRPr="00C1044C">
        <w:rPr>
          <w:rFonts w:ascii="Verdana" w:hAnsi="Verdana" w:cstheme="minorHAnsi"/>
          <w:bCs/>
          <w:sz w:val="20"/>
        </w:rPr>
        <w:t>POST/PEC/PEC/ZNB/01054/2024</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4"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77777777" w:rsidR="00F53A14" w:rsidRDefault="00F53A14">
      <w:pPr>
        <w:spacing w:line="240" w:lineRule="auto"/>
        <w:jc w:val="left"/>
        <w:rPr>
          <w:rFonts w:ascii="Verdana" w:hAnsi="Verdana" w:cstheme="minorHAnsi"/>
          <w:b/>
          <w:caps/>
          <w:kern w:val="28"/>
          <w:sz w:val="20"/>
        </w:rPr>
      </w:pPr>
      <w:r>
        <w:rPr>
          <w:rFonts w:ascii="Verdana" w:hAnsi="Verdana" w:cstheme="minorHAnsi"/>
          <w:sz w:val="20"/>
        </w:rPr>
        <w:br w:type="page"/>
      </w:r>
    </w:p>
    <w:p w14:paraId="69954FA2" w14:textId="1D5D6485" w:rsidR="00EA7443" w:rsidRPr="001D778B"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FORMULARZ CENOWY</w:t>
      </w:r>
      <w:r w:rsidR="003731DA" w:rsidRPr="001D778B">
        <w:rPr>
          <w:rFonts w:ascii="Verdana" w:hAnsi="Verdana" w:cstheme="minorHAnsi"/>
          <w:sz w:val="20"/>
          <w:lang w:val="pl-PL"/>
        </w:rPr>
        <w:t xml:space="preserve"> </w:t>
      </w:r>
      <w:r w:rsidR="006725BD">
        <w:rPr>
          <w:rFonts w:ascii="Verdana" w:hAnsi="Verdana" w:cstheme="minorHAnsi"/>
          <w:sz w:val="20"/>
          <w:lang w:val="pl-PL"/>
        </w:rPr>
        <w:t>–</w:t>
      </w:r>
      <w:r w:rsidR="003731DA" w:rsidRPr="001D778B">
        <w:rPr>
          <w:rFonts w:ascii="Verdana" w:hAnsi="Verdana" w:cstheme="minorHAnsi"/>
          <w:sz w:val="20"/>
          <w:lang w:val="pl-PL"/>
        </w:rPr>
        <w:t xml:space="preserve"> </w:t>
      </w:r>
      <w:bookmarkEnd w:id="124"/>
      <w:r w:rsidR="0057021A" w:rsidRPr="0057021A">
        <w:rPr>
          <w:rFonts w:ascii="Verdana" w:hAnsi="Verdana" w:cstheme="minorHAnsi"/>
          <w:sz w:val="20"/>
          <w:lang w:val="pl-PL"/>
        </w:rPr>
        <w:t>ODRĘBNY DOKUMENT</w:t>
      </w:r>
    </w:p>
    <w:p w14:paraId="777D035F" w14:textId="3BCAC4D8" w:rsidR="00DD1DDB" w:rsidRPr="001D778B" w:rsidRDefault="00DD1DDB" w:rsidP="006725BD">
      <w:pPr>
        <w:tabs>
          <w:tab w:val="left" w:pos="3033"/>
          <w:tab w:val="center" w:pos="4536"/>
        </w:tabs>
        <w:spacing w:before="120" w:after="120" w:line="276" w:lineRule="auto"/>
        <w:jc w:val="left"/>
        <w:rPr>
          <w:rFonts w:ascii="Verdana" w:eastAsia="Calibri" w:hAnsi="Verdana" w:cstheme="minorHAnsi"/>
          <w:b/>
          <w:sz w:val="20"/>
          <w:u w:val="single"/>
        </w:rPr>
      </w:pPr>
      <w:r w:rsidRPr="001D778B">
        <w:rPr>
          <w:rFonts w:ascii="Verdana" w:eastAsia="Calibri" w:hAnsi="Verdana" w:cs="Arial"/>
          <w:b/>
          <w:sz w:val="20"/>
        </w:rPr>
        <w:tab/>
      </w:r>
    </w:p>
    <w:p w14:paraId="6C444CC6" w14:textId="55E904F7" w:rsidR="00302352" w:rsidRPr="001D778B" w:rsidRDefault="00302352" w:rsidP="00302352">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r>
        <w:rPr>
          <w:rFonts w:ascii="Verdana" w:hAnsi="Verdana" w:cstheme="minorHAnsi"/>
          <w:sz w:val="20"/>
          <w:lang w:val="pl-PL"/>
        </w:rPr>
        <w:lastRenderedPageBreak/>
        <w:t>ZAŁĄCZNIK NR 6</w:t>
      </w:r>
      <w:r w:rsidRPr="001D778B">
        <w:rPr>
          <w:rFonts w:ascii="Verdana" w:hAnsi="Verdana" w:cstheme="minorHAnsi"/>
          <w:sz w:val="20"/>
          <w:lang w:val="pl-PL"/>
        </w:rPr>
        <w:t xml:space="preserve"> DO SWZ – </w:t>
      </w:r>
      <w:r w:rsidR="00CB61BE">
        <w:rPr>
          <w:rFonts w:ascii="Verdana" w:hAnsi="Verdana" w:cstheme="minorHAnsi"/>
          <w:sz w:val="20"/>
          <w:lang w:val="pl-PL"/>
        </w:rPr>
        <w:t>ZOBOWIĄZANIE DO ZACHOWANIA</w:t>
      </w:r>
      <w:r>
        <w:rPr>
          <w:rFonts w:ascii="Verdana" w:hAnsi="Verdana" w:cstheme="minorHAnsi"/>
          <w:sz w:val="20"/>
          <w:lang w:val="pl-PL"/>
        </w:rPr>
        <w:t xml:space="preserve"> poufności</w:t>
      </w:r>
      <w:r w:rsidRPr="001D778B">
        <w:rPr>
          <w:rFonts w:ascii="Verdana" w:hAnsi="Verdana" w:cstheme="minorHAnsi"/>
          <w:sz w:val="20"/>
          <w:lang w:val="pl-PL"/>
        </w:rPr>
        <w:t xml:space="preserve"> </w:t>
      </w:r>
      <w:r w:rsidR="006725BD">
        <w:rPr>
          <w:rFonts w:ascii="Verdana" w:hAnsi="Verdana" w:cstheme="minorHAnsi"/>
          <w:sz w:val="20"/>
          <w:lang w:val="pl-PL"/>
        </w:rPr>
        <w:t>– nie dotyczy</w:t>
      </w:r>
    </w:p>
    <w:p w14:paraId="6F30EEC1" w14:textId="77777777" w:rsidR="00302352" w:rsidRDefault="00302352" w:rsidP="00302352">
      <w:pPr>
        <w:rPr>
          <w:rFonts w:ascii="Verdana" w:hAnsi="Verdana"/>
          <w:b/>
          <w:sz w:val="20"/>
        </w:rPr>
      </w:pPr>
    </w:p>
    <w:sectPr w:rsidR="00302352" w:rsidSect="001D778B">
      <w:headerReference w:type="default" r:id="rId16"/>
      <w:footerReference w:type="default" r:id="rId17"/>
      <w:headerReference w:type="first" r:id="rId18"/>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E3881" w14:textId="77777777" w:rsidR="00D6204A" w:rsidRDefault="00D6204A">
      <w:r>
        <w:separator/>
      </w:r>
    </w:p>
  </w:endnote>
  <w:endnote w:type="continuationSeparator" w:id="0">
    <w:p w14:paraId="7659C2A1" w14:textId="77777777" w:rsidR="00D6204A" w:rsidRDefault="00D6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A11FC1" w:rsidRPr="0072383F" w:rsidRDefault="00A11FC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9DDC76A" w:rsidR="00A11FC1" w:rsidRPr="00796896" w:rsidRDefault="00A11FC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D7C8D">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D7C8D">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270B7F7F" w14:textId="77777777" w:rsidR="00A11FC1" w:rsidRDefault="00A11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22687" w14:textId="77777777" w:rsidR="00D6204A" w:rsidRDefault="00D6204A">
      <w:r>
        <w:separator/>
      </w:r>
    </w:p>
  </w:footnote>
  <w:footnote w:type="continuationSeparator" w:id="0">
    <w:p w14:paraId="54544D82" w14:textId="77777777" w:rsidR="00D6204A" w:rsidRDefault="00D6204A">
      <w:r>
        <w:continuationSeparator/>
      </w:r>
    </w:p>
  </w:footnote>
  <w:footnote w:id="1">
    <w:p w14:paraId="76090856" w14:textId="77777777" w:rsidR="00A11FC1" w:rsidRPr="001D778B" w:rsidRDefault="00A11FC1"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A11FC1" w:rsidRPr="002A455B" w:rsidDel="00CB61BE" w:rsidRDefault="00A11FC1" w:rsidP="0042031F">
      <w:pPr>
        <w:pStyle w:val="Tekstprzypisudolnego"/>
        <w:rPr>
          <w:del w:id="123"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A11FC1" w:rsidRPr="002A455B" w:rsidRDefault="00A11FC1"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A11FC1" w:rsidRPr="002A455B" w:rsidRDefault="00A11FC1"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A11FC1" w:rsidRPr="002A455B" w:rsidRDefault="00A11FC1"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A11FC1" w:rsidRPr="002A455B" w:rsidRDefault="00A11FC1"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A11FC1" w:rsidRPr="003474D2" w:rsidRDefault="00A11FC1"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A11FC1" w:rsidRPr="002A455B" w:rsidRDefault="00A11FC1"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A11FC1" w:rsidRPr="002A455B" w:rsidRDefault="00A11FC1"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A11FC1" w:rsidRPr="00796896" w14:paraId="6F2D8356" w14:textId="77777777" w:rsidTr="00563339">
      <w:trPr>
        <w:trHeight w:val="841"/>
      </w:trPr>
      <w:tc>
        <w:tcPr>
          <w:tcW w:w="1985" w:type="dxa"/>
        </w:tcPr>
        <w:p w14:paraId="100CED07" w14:textId="77777777" w:rsidR="00A11FC1" w:rsidRPr="00796896" w:rsidRDefault="00A11FC1"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A11FC1" w:rsidRPr="00796896" w:rsidRDefault="00A11FC1" w:rsidP="00796896">
          <w:pPr>
            <w:spacing w:line="240" w:lineRule="auto"/>
            <w:jc w:val="right"/>
            <w:rPr>
              <w:rFonts w:ascii="Arial" w:hAnsi="Arial" w:cs="Arial"/>
              <w:b/>
              <w:sz w:val="14"/>
              <w:lang w:eastAsia="pl-PL"/>
            </w:rPr>
          </w:pPr>
        </w:p>
        <w:p w14:paraId="72DEF8A6" w14:textId="77777777" w:rsidR="00A11FC1" w:rsidRPr="00796896" w:rsidRDefault="00A11FC1" w:rsidP="00796896">
          <w:pPr>
            <w:spacing w:line="240" w:lineRule="auto"/>
            <w:jc w:val="right"/>
            <w:rPr>
              <w:sz w:val="14"/>
              <w:lang w:eastAsia="pl-PL"/>
            </w:rPr>
          </w:pPr>
        </w:p>
      </w:tc>
      <w:tc>
        <w:tcPr>
          <w:tcW w:w="2092" w:type="dxa"/>
        </w:tcPr>
        <w:p w14:paraId="6EF5E519" w14:textId="77777777" w:rsidR="00A11FC1" w:rsidRPr="00796896" w:rsidRDefault="00A11FC1"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A11FC1" w:rsidRPr="00245C0A" w:rsidRDefault="00A11FC1"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A11FC1" w:rsidRPr="00245C0A" w:rsidRDefault="00A11FC1" w:rsidP="00796896">
                          <w:pPr>
                            <w:rPr>
                              <w:rFonts w:ascii="Arial" w:hAnsi="Arial" w:cs="Arial"/>
                              <w:sz w:val="14"/>
                              <w:szCs w:val="16"/>
                            </w:rPr>
                          </w:pPr>
                        </w:p>
                      </w:txbxContent>
                    </v:textbox>
                    <w10:wrap anchorx="margin"/>
                  </v:shape>
                </w:pict>
              </mc:Fallback>
            </mc:AlternateContent>
          </w:r>
        </w:p>
        <w:p w14:paraId="6A62E664" w14:textId="77777777" w:rsidR="00A11FC1" w:rsidRPr="00796896" w:rsidRDefault="00A11FC1" w:rsidP="00796896">
          <w:pPr>
            <w:spacing w:line="240" w:lineRule="auto"/>
            <w:ind w:firstLine="708"/>
            <w:jc w:val="left"/>
            <w:rPr>
              <w:lang w:eastAsia="pl-PL"/>
            </w:rPr>
          </w:pPr>
        </w:p>
      </w:tc>
    </w:tr>
  </w:tbl>
  <w:p w14:paraId="68ED044D" w14:textId="0D4ED5C2" w:rsidR="00A11FC1" w:rsidRPr="0072383F" w:rsidRDefault="00A11FC1"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A11FC1" w:rsidRDefault="00A11FC1"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13012627" w:rsidR="00A11FC1" w:rsidRPr="001560C0" w:rsidRDefault="00A11FC1" w:rsidP="001560C0">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00D7768D" w:rsidRPr="00D7768D">
      <w:rPr>
        <w:rFonts w:ascii="Calibri" w:hAnsi="Calibri"/>
        <w:b/>
        <w:szCs w:val="16"/>
      </w:rPr>
      <w:t>„</w:t>
    </w:r>
    <w:r w:rsidR="001560C0" w:rsidRPr="001560C0">
      <w:rPr>
        <w:rFonts w:ascii="Calibri" w:hAnsi="Calibri"/>
        <w:b/>
        <w:bCs/>
        <w:szCs w:val="16"/>
      </w:rPr>
      <w:t>Przegląd, konserwacja i naprawa drzwi automatycznych w portierni EC II i Budynku biurowym przy u</w:t>
    </w:r>
    <w:r w:rsidR="001560C0">
      <w:rPr>
        <w:rFonts w:ascii="Calibri" w:hAnsi="Calibri"/>
        <w:b/>
        <w:bCs/>
        <w:szCs w:val="16"/>
      </w:rPr>
      <w:t>l. Energetycznej 1 w Bydgoszczy</w:t>
    </w:r>
    <w:r w:rsidR="00D7768D" w:rsidRPr="00D7768D">
      <w:rPr>
        <w:rFonts w:ascii="Calibri" w:hAnsi="Calibri"/>
        <w:b/>
        <w:szCs w:val="16"/>
      </w:rPr>
      <w:t>”</w:t>
    </w:r>
  </w:p>
  <w:p w14:paraId="4CF09E4C" w14:textId="2B7C2474" w:rsidR="00A11FC1" w:rsidRPr="0072383F" w:rsidRDefault="00D7768D" w:rsidP="004B2A5B">
    <w:pPr>
      <w:pStyle w:val="Nagwek"/>
      <w:spacing w:line="240" w:lineRule="auto"/>
      <w:jc w:val="center"/>
      <w:rPr>
        <w:rFonts w:ascii="Calibri" w:hAnsi="Calibri"/>
        <w:szCs w:val="16"/>
      </w:rPr>
    </w:pPr>
    <w:r>
      <w:rPr>
        <w:rFonts w:ascii="Calibri" w:hAnsi="Calibri"/>
        <w:szCs w:val="16"/>
      </w:rPr>
      <w:t>N</w:t>
    </w:r>
    <w:r w:rsidR="00A11FC1">
      <w:rPr>
        <w:rFonts w:ascii="Calibri" w:hAnsi="Calibri"/>
        <w:szCs w:val="16"/>
      </w:rPr>
      <w:t>r</w:t>
    </w:r>
    <w:r>
      <w:rPr>
        <w:rFonts w:ascii="Calibri" w:hAnsi="Calibri"/>
        <w:szCs w:val="16"/>
      </w:rPr>
      <w:t xml:space="preserve"> </w:t>
    </w:r>
    <w:r w:rsidR="0020312A" w:rsidRPr="0020312A">
      <w:rPr>
        <w:rFonts w:ascii="Calibri" w:hAnsi="Calibri"/>
        <w:b/>
        <w:bCs/>
        <w:szCs w:val="16"/>
      </w:rPr>
      <w:t>POST/PEC/PEC/ZNB/01054/2024</w:t>
    </w:r>
  </w:p>
  <w:p w14:paraId="45F5AF70" w14:textId="77777777" w:rsidR="00A11FC1" w:rsidRPr="0072383F" w:rsidRDefault="00A11FC1"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A11FC1" w:rsidRPr="00796896" w:rsidRDefault="00A11FC1"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3"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0"/>
  </w:num>
  <w:num w:numId="3">
    <w:abstractNumId w:val="58"/>
  </w:num>
  <w:num w:numId="4">
    <w:abstractNumId w:val="43"/>
  </w:num>
  <w:num w:numId="5">
    <w:abstractNumId w:val="24"/>
  </w:num>
  <w:num w:numId="6">
    <w:abstractNumId w:val="47"/>
  </w:num>
  <w:num w:numId="7">
    <w:abstractNumId w:val="36"/>
  </w:num>
  <w:num w:numId="8">
    <w:abstractNumId w:val="52"/>
  </w:num>
  <w:num w:numId="9">
    <w:abstractNumId w:val="32"/>
  </w:num>
  <w:num w:numId="10">
    <w:abstractNumId w:val="31"/>
  </w:num>
  <w:num w:numId="11">
    <w:abstractNumId w:val="57"/>
  </w:num>
  <w:num w:numId="12">
    <w:abstractNumId w:val="48"/>
  </w:num>
  <w:num w:numId="13">
    <w:abstractNumId w:val="39"/>
  </w:num>
  <w:num w:numId="14">
    <w:abstractNumId w:val="20"/>
  </w:num>
  <w:num w:numId="15">
    <w:abstractNumId w:val="26"/>
  </w:num>
  <w:num w:numId="16">
    <w:abstractNumId w:val="61"/>
  </w:num>
  <w:num w:numId="17">
    <w:abstractNumId w:val="59"/>
  </w:num>
  <w:num w:numId="18">
    <w:abstractNumId w:val="1"/>
  </w:num>
  <w:num w:numId="19">
    <w:abstractNumId w:val="56"/>
  </w:num>
  <w:num w:numId="20">
    <w:abstractNumId w:val="18"/>
  </w:num>
  <w:num w:numId="21">
    <w:abstractNumId w:val="0"/>
  </w:num>
  <w:num w:numId="22">
    <w:abstractNumId w:val="50"/>
    <w:lvlOverride w:ilvl="0">
      <w:startOverride w:val="1"/>
    </w:lvlOverride>
  </w:num>
  <w:num w:numId="23">
    <w:abstractNumId w:val="49"/>
  </w:num>
  <w:num w:numId="24">
    <w:abstractNumId w:val="22"/>
  </w:num>
  <w:num w:numId="25">
    <w:abstractNumId w:val="37"/>
  </w:num>
  <w:num w:numId="26">
    <w:abstractNumId w:val="44"/>
    <w:lvlOverride w:ilvl="0">
      <w:startOverride w:val="1"/>
    </w:lvlOverride>
  </w:num>
  <w:num w:numId="27">
    <w:abstractNumId w:val="54"/>
    <w:lvlOverride w:ilvl="0">
      <w:startOverride w:val="1"/>
    </w:lvlOverride>
  </w:num>
  <w:num w:numId="28">
    <w:abstractNumId w:val="29"/>
  </w:num>
  <w:num w:numId="29">
    <w:abstractNumId w:val="42"/>
  </w:num>
  <w:num w:numId="30">
    <w:abstractNumId w:val="45"/>
  </w:num>
  <w:num w:numId="31">
    <w:abstractNumId w:val="41"/>
  </w:num>
  <w:num w:numId="32">
    <w:abstractNumId w:val="46"/>
  </w:num>
  <w:num w:numId="33">
    <w:abstractNumId w:val="55"/>
  </w:num>
  <w:num w:numId="34">
    <w:abstractNumId w:val="21"/>
  </w:num>
  <w:num w:numId="35">
    <w:abstractNumId w:val="16"/>
  </w:num>
  <w:num w:numId="36">
    <w:abstractNumId w:val="35"/>
  </w:num>
  <w:num w:numId="37">
    <w:abstractNumId w:val="19"/>
  </w:num>
  <w:num w:numId="38">
    <w:abstractNumId w:val="53"/>
  </w:num>
  <w:num w:numId="39">
    <w:abstractNumId w:val="28"/>
  </w:num>
  <w:num w:numId="40">
    <w:abstractNumId w:val="33"/>
  </w:num>
  <w:num w:numId="41">
    <w:abstractNumId w:val="23"/>
  </w:num>
  <w:num w:numId="42">
    <w:abstractNumId w:val="51"/>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15"/>
  </w:num>
  <w:num w:numId="57">
    <w:abstractNumId w:val="40"/>
  </w:num>
  <w:num w:numId="58">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5D77"/>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431"/>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0C0"/>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6F86"/>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12A"/>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2DE2"/>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2B"/>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3EAC"/>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06ED"/>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6BDD"/>
    <w:rsid w:val="004D77D6"/>
    <w:rsid w:val="004D7B12"/>
    <w:rsid w:val="004D7C8D"/>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21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51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5BD"/>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5E06"/>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4FD4"/>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C75"/>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755"/>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5ECC"/>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390"/>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6DBA"/>
    <w:rsid w:val="00957A89"/>
    <w:rsid w:val="0096081C"/>
    <w:rsid w:val="00960836"/>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7D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1FC1"/>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7ED"/>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4C"/>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2031"/>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0F8"/>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A17"/>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04A"/>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68D"/>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2FC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47868606">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6550174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64335">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06305852">
      <w:bodyDiv w:val="1"/>
      <w:marLeft w:val="0"/>
      <w:marRight w:val="0"/>
      <w:marTop w:val="0"/>
      <w:marBottom w:val="0"/>
      <w:divBdr>
        <w:top w:val="none" w:sz="0" w:space="0" w:color="auto"/>
        <w:left w:val="none" w:sz="0" w:space="0" w:color="auto"/>
        <w:bottom w:val="none" w:sz="0" w:space="0" w:color="auto"/>
        <w:right w:val="none" w:sz="0" w:space="0" w:color="auto"/>
      </w:divBdr>
    </w:div>
    <w:div w:id="1690444637">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0318527">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690650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SWZ_01054_Przegląd, konserwacja i naprawa drzwi automatycznych w portierni EC II.docx</dmsv2BaseFileName>
    <dmsv2BaseDisplayName xmlns="http://schemas.microsoft.com/sharepoint/v3">SWZ_01054_Przegląd, konserwacja i naprawa drzwi automatycznych w portierni EC II</dmsv2BaseDisplayName>
    <dmsv2SWPP2ObjectNumber xmlns="http://schemas.microsoft.com/sharepoint/v3">POST/PEC/PEC/ZNB/01054/2024                       </dmsv2SWPP2ObjectNumber>
    <dmsv2SWPP2SumMD5 xmlns="http://schemas.microsoft.com/sharepoint/v3">25020ae25b923eda34b730d51409cc0c</dmsv2SWPP2SumMD5>
    <dmsv2BaseMoved xmlns="http://schemas.microsoft.com/sharepoint/v3">false</dmsv2BaseMoved>
    <dmsv2BaseIsSensitive xmlns="http://schemas.microsoft.com/sharepoint/v3">true</dmsv2BaseIsSensitive>
    <dmsv2SWPP2IDSWPP2 xmlns="http://schemas.microsoft.com/sharepoint/v3">659184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20959691</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AEASQFSYQUA4-1784930391-18360</_dlc_DocId>
    <_dlc_DocIdUrl xmlns="a19cb1c7-c5c7-46d4-85ae-d83685407bba">
      <Url>https://swpp2.dms.gkpge.pl/sites/32/_layouts/15/DocIdRedir.aspx?ID=AEASQFSYQUA4-1784930391-18360</Url>
      <Description>AEASQFSYQUA4-1784930391-18360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2.xml><?xml version="1.0" encoding="utf-8"?>
<ds:datastoreItem xmlns:ds="http://schemas.openxmlformats.org/officeDocument/2006/customXml" ds:itemID="{B271C5E4-E0DA-45F0-9931-CF59345AD64E}"/>
</file>

<file path=customXml/itemProps3.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E76B37F5-D240-4523-A03B-EB3EEFC92F35}">
  <ds:schemaRefs>
    <ds:schemaRef ds:uri="http://schemas.openxmlformats.org/officeDocument/2006/bibliography"/>
  </ds:schemaRefs>
</ds:datastoreItem>
</file>

<file path=customXml/itemProps5.xml><?xml version="1.0" encoding="utf-8"?>
<ds:datastoreItem xmlns:ds="http://schemas.openxmlformats.org/officeDocument/2006/customXml" ds:itemID="{2BB6250B-9177-415D-A894-33F10AE98963}"/>
</file>

<file path=docProps/app.xml><?xml version="1.0" encoding="utf-8"?>
<Properties xmlns="http://schemas.openxmlformats.org/officeDocument/2006/extended-properties" xmlns:vt="http://schemas.openxmlformats.org/officeDocument/2006/docPropsVTypes">
  <Template>Normal</Template>
  <TotalTime>0</TotalTime>
  <Pages>1</Pages>
  <Words>3317</Words>
  <Characters>19905</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2024-06-26T11:44:00Z</dcterms:created>
  <dcterms:modified xsi:type="dcterms:W3CDTF">2024-10-30T13:58:00Z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1389cfe0-8131-4316-92f9-76a1355bcc97</vt:lpwstr>
  </property>
</Properties>
</file>