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66F10E7B"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E93147">
        <w:rPr>
          <w:rFonts w:ascii="Trebuchet MS" w:hAnsi="Trebuchet MS" w:cstheme="minorHAnsi"/>
          <w:color w:val="17365D" w:themeColor="text2" w:themeShade="BF"/>
          <w:sz w:val="20"/>
        </w:rPr>
        <w:t>NA USŁUGI</w:t>
      </w:r>
      <w:r w:rsidR="00E93147" w:rsidRPr="001D778B">
        <w:rPr>
          <w:rFonts w:ascii="Trebuchet MS" w:hAnsi="Trebuchet MS" w:cstheme="minorHAnsi"/>
          <w:color w:val="17365D" w:themeColor="text2" w:themeShade="BF"/>
          <w:sz w:val="20"/>
        </w:rPr>
        <w:t xml:space="preserve"> </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103C88E" w14:textId="77777777" w:rsidR="00236855" w:rsidRPr="00236855" w:rsidRDefault="00236855" w:rsidP="00236855">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Pr="00236855">
        <w:rPr>
          <w:rFonts w:ascii="Trebuchet MS" w:hAnsi="Trebuchet MS" w:cs="Calibri"/>
          <w:b/>
          <w:color w:val="323E4F"/>
          <w:kern w:val="28"/>
          <w:sz w:val="20"/>
          <w:szCs w:val="22"/>
          <w:lang w:eastAsia="pl-PL"/>
        </w:rPr>
        <w:t xml:space="preserve">Obsługa serwisowa łącza telemetrycznego w zakresie wymiany danych </w:t>
      </w:r>
    </w:p>
    <w:p w14:paraId="3CCC441B" w14:textId="2931A2D7" w:rsidR="00690E30" w:rsidRDefault="00236855" w:rsidP="00236855">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r w:rsidRPr="00236855">
        <w:rPr>
          <w:rFonts w:ascii="Trebuchet MS" w:hAnsi="Trebuchet MS" w:cs="Calibri"/>
          <w:b/>
          <w:color w:val="323E4F"/>
          <w:kern w:val="28"/>
          <w:sz w:val="20"/>
          <w:szCs w:val="22"/>
          <w:lang w:eastAsia="pl-PL"/>
        </w:rPr>
        <w:t>pomiędzy MPEC a PGE EC S.A. Oddział nr 1 w Krakowie</w:t>
      </w:r>
      <w:r w:rsidR="00690E30" w:rsidRPr="001D778B">
        <w:rPr>
          <w:rFonts w:ascii="Trebuchet MS" w:hAnsi="Trebuchet MS" w:cs="Calibri"/>
          <w:b/>
          <w:color w:val="323E4F"/>
          <w:kern w:val="28"/>
          <w:sz w:val="20"/>
          <w:szCs w:val="22"/>
          <w:lang w:eastAsia="pl-PL"/>
        </w:rPr>
        <w:t xml:space="preserve">”                       </w:t>
      </w:r>
      <w:r w:rsidR="00690E30"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2F31890B"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236855" w:rsidRPr="00236855">
        <w:rPr>
          <w:rFonts w:ascii="Trebuchet MS" w:eastAsia="Calibri" w:hAnsi="Trebuchet MS"/>
          <w:color w:val="323E4F"/>
          <w:szCs w:val="22"/>
        </w:rPr>
        <w:t>POST/PEC/PEC/UZS/01093/2024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55F159AF" w:rsidR="00CD7551" w:rsidRPr="00911C1D"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911C1D">
        <w:rPr>
          <w:rFonts w:ascii="Verdana" w:hAnsi="Verdana" w:cstheme="minorHAnsi"/>
          <w:b/>
          <w:sz w:val="20"/>
        </w:rPr>
        <w:t>PGE Energia Ciepła S.A.</w:t>
      </w:r>
      <w:r w:rsidRPr="00911C1D">
        <w:rPr>
          <w:rFonts w:ascii="Verdana" w:hAnsi="Verdana" w:cstheme="minorHAnsi"/>
          <w:sz w:val="20"/>
        </w:rPr>
        <w:t>, z siedzibą w Warszawie, Budynek Skylight, XII p. przy ul. Złotej 59, zarejestrowana</w:t>
      </w:r>
      <w:r w:rsidR="00624AE0" w:rsidRPr="00911C1D">
        <w:rPr>
          <w:rFonts w:ascii="Verdana" w:hAnsi="Verdana" w:cstheme="minorHAnsi"/>
          <w:sz w:val="20"/>
        </w:rPr>
        <w:t xml:space="preserve"> </w:t>
      </w:r>
      <w:r w:rsidRPr="00911C1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911C1D">
        <w:rPr>
          <w:rFonts w:ascii="Verdana" w:hAnsi="Verdana" w:cstheme="minorHAnsi"/>
          <w:sz w:val="20"/>
        </w:rPr>
        <w:t>2 501 281 240 PLN</w:t>
      </w:r>
      <w:bookmarkStart w:id="37" w:name="_Toc40987092"/>
      <w:bookmarkStart w:id="38" w:name="_Toc51165976"/>
      <w:r w:rsidRPr="00911C1D">
        <w:rPr>
          <w:rFonts w:ascii="Verdana" w:hAnsi="Verdana" w:cstheme="minorHAnsi"/>
          <w:sz w:val="20"/>
        </w:rPr>
        <w:t xml:space="preserve"> opłacony w całości</w:t>
      </w:r>
      <w:r w:rsidR="00CD7551" w:rsidRPr="00911C1D">
        <w:rPr>
          <w:rFonts w:ascii="Verdana" w:hAnsi="Verdana" w:cstheme="minorHAnsi"/>
          <w:sz w:val="20"/>
        </w:rPr>
        <w:t xml:space="preserve">; </w:t>
      </w:r>
      <w:hyperlink r:id="rId12" w:history="1">
        <w:r w:rsidR="00CD7551" w:rsidRPr="00911C1D">
          <w:rPr>
            <w:rFonts w:ascii="Verdana" w:hAnsi="Verdana" w:cstheme="minorHAnsi"/>
            <w:color w:val="0000FF"/>
            <w:kern w:val="28"/>
            <w:sz w:val="20"/>
            <w:u w:val="single"/>
          </w:rPr>
          <w:t>www.pgeenergiaciepla.pl</w:t>
        </w:r>
      </w:hyperlink>
      <w:r w:rsidR="00C929BB" w:rsidRPr="00911C1D">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6BDDC23F" w14:textId="77777777" w:rsidR="004D33DB" w:rsidRPr="00911C1D" w:rsidRDefault="004D33DB" w:rsidP="004F0D02">
      <w:pPr>
        <w:pStyle w:val="Nagwek2"/>
        <w:keepNext w:val="0"/>
        <w:keepLines w:val="0"/>
        <w:numPr>
          <w:ilvl w:val="0"/>
          <w:numId w:val="25"/>
        </w:numPr>
        <w:suppressAutoHyphens/>
        <w:spacing w:before="120" w:after="120" w:line="240" w:lineRule="auto"/>
        <w:ind w:left="1560" w:hanging="284"/>
        <w:rPr>
          <w:rFonts w:ascii="Verdana" w:hAnsi="Verdana" w:cstheme="minorHAnsi"/>
          <w:b w:val="0"/>
          <w:sz w:val="20"/>
        </w:rPr>
      </w:pPr>
      <w:bookmarkStart w:id="40" w:name="_Toc115966587"/>
      <w:r w:rsidRPr="00911C1D">
        <w:rPr>
          <w:rFonts w:ascii="Verdana" w:hAnsi="Verdana" w:cstheme="minorHAnsi"/>
          <w:sz w:val="20"/>
        </w:rPr>
        <w:t>31-587 Kraków; ul. Ciepłownicza 1;</w:t>
      </w:r>
      <w:bookmarkEnd w:id="40"/>
    </w:p>
    <w:p w14:paraId="6D67EBDE" w14:textId="06796B80" w:rsidR="00D103AF" w:rsidRPr="002E66BD" w:rsidRDefault="00D103AF" w:rsidP="00ED3A1B">
      <w:pPr>
        <w:pStyle w:val="Akapitzlist"/>
        <w:numPr>
          <w:ilvl w:val="2"/>
          <w:numId w:val="20"/>
        </w:numPr>
        <w:tabs>
          <w:tab w:val="left" w:pos="1276"/>
        </w:tabs>
        <w:spacing w:line="240" w:lineRule="auto"/>
        <w:ind w:left="1276" w:right="-284" w:hanging="850"/>
        <w:rPr>
          <w:b/>
        </w:rPr>
      </w:pPr>
      <w:r w:rsidRPr="002E66BD">
        <w:rPr>
          <w:rFonts w:ascii="Verdana" w:hAnsi="Verdana" w:cs="Calibri"/>
          <w:bCs/>
          <w:sz w:val="20"/>
        </w:rPr>
        <w:t xml:space="preserve">Osobą uprawnioną ze strony Zamawiającego do kontaktu z Wykonawcami jest </w:t>
      </w:r>
      <w:r w:rsidR="00911C1D" w:rsidRPr="002E66BD">
        <w:rPr>
          <w:rFonts w:ascii="Verdana" w:hAnsi="Verdana" w:cs="Calibri"/>
          <w:bCs/>
          <w:sz w:val="20"/>
        </w:rPr>
        <w:t>Karolina Wójcik</w:t>
      </w:r>
      <w:r w:rsidRPr="002E66BD">
        <w:rPr>
          <w:rFonts w:ascii="Verdana" w:hAnsi="Verdana" w:cs="Calibri"/>
          <w:bCs/>
          <w:sz w:val="20"/>
        </w:rPr>
        <w:t xml:space="preserve">; </w:t>
      </w:r>
      <w:r w:rsidRPr="002E66BD">
        <w:rPr>
          <w:rFonts w:ascii="Verdana" w:hAnsi="Verdana" w:cstheme="minorHAnsi"/>
          <w:sz w:val="20"/>
        </w:rPr>
        <w:t xml:space="preserve">e-mail: </w:t>
      </w:r>
      <w:r w:rsidR="00911C1D" w:rsidRPr="002E66BD">
        <w:rPr>
          <w:rStyle w:val="Hipercze"/>
          <w:rFonts w:ascii="Verdana" w:hAnsi="Verdana" w:cstheme="minorHAnsi"/>
          <w:color w:val="auto"/>
          <w:sz w:val="20"/>
        </w:rPr>
        <w:t>Karolina.Wojcik@gkpge.pl</w:t>
      </w: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78C6AC82" w:rsidR="00F32D18" w:rsidRPr="005B7D93" w:rsidRDefault="00CC2C46" w:rsidP="005B7D93">
      <w:pPr>
        <w:pStyle w:val="Akapitzlist"/>
        <w:numPr>
          <w:ilvl w:val="1"/>
          <w:numId w:val="20"/>
        </w:numPr>
        <w:spacing w:before="120" w:after="120" w:line="240" w:lineRule="auto"/>
        <w:ind w:left="426" w:right="-284" w:hanging="710"/>
        <w:rPr>
          <w:rFonts w:ascii="Verdana" w:eastAsia="Calibri" w:hAnsi="Verdana" w:cstheme="minorHAnsi"/>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CF47DF" w:rsidRPr="00CF47DF">
        <w:rPr>
          <w:rFonts w:ascii="Verdana" w:eastAsia="Calibri" w:hAnsi="Verdana" w:cstheme="minorHAnsi"/>
          <w:b/>
          <w:sz w:val="20"/>
        </w:rPr>
        <w:t>o</w:t>
      </w:r>
      <w:r w:rsidR="005B7D93" w:rsidRPr="00CF47DF">
        <w:rPr>
          <w:rFonts w:ascii="Verdana" w:eastAsia="Calibri" w:hAnsi="Verdana" w:cstheme="minorHAnsi"/>
          <w:b/>
          <w:sz w:val="20"/>
        </w:rPr>
        <w:t>bsługa serwisowa łącza telemetrycznego w zakresie wymiany danych pomiędzy MPEC a PGE EC S.A. Oddział nr 1 w Krakowie</w:t>
      </w:r>
      <w:r w:rsidRPr="005B7D93">
        <w:rPr>
          <w:rFonts w:ascii="Verdana" w:eastAsia="Calibri" w:hAnsi="Verdana" w:cstheme="minorHAnsi"/>
          <w:sz w:val="20"/>
        </w:rPr>
        <w:t>.</w:t>
      </w:r>
      <w:r w:rsidR="00C929BB" w:rsidRPr="005B7D93">
        <w:rPr>
          <w:rFonts w:ascii="Verdana" w:eastAsia="Calibri" w:hAnsi="Verdana" w:cstheme="minorHAnsi"/>
          <w:sz w:val="20"/>
        </w:rPr>
        <w:t xml:space="preserve"> </w:t>
      </w:r>
      <w:r w:rsidR="00A70840" w:rsidRPr="005B7D93">
        <w:rPr>
          <w:rFonts w:ascii="Verdana" w:eastAsia="Calibri" w:hAnsi="Verdana" w:cstheme="minorHAnsi"/>
          <w:sz w:val="20"/>
        </w:rPr>
        <w:t>Szczegółowy opis przedmiotu Zamówienia</w:t>
      </w:r>
      <w:r w:rsidR="003A19D3" w:rsidRPr="005B7D93">
        <w:rPr>
          <w:rFonts w:ascii="Verdana" w:eastAsia="Calibri" w:hAnsi="Verdana" w:cstheme="minorHAnsi"/>
          <w:sz w:val="20"/>
        </w:rPr>
        <w:t xml:space="preserve"> </w:t>
      </w:r>
      <w:r w:rsidR="00A70840" w:rsidRPr="005B7D93">
        <w:rPr>
          <w:rFonts w:ascii="Verdana" w:eastAsia="Calibri" w:hAnsi="Verdana" w:cstheme="minorHAnsi"/>
          <w:sz w:val="20"/>
        </w:rPr>
        <w:t xml:space="preserve">stanowi </w:t>
      </w:r>
      <w:r w:rsidR="00A70840" w:rsidRPr="00CF47DF">
        <w:rPr>
          <w:rFonts w:ascii="Verdana" w:eastAsia="Calibri" w:hAnsi="Verdana" w:cstheme="minorHAnsi"/>
          <w:b/>
          <w:sz w:val="20"/>
        </w:rPr>
        <w:t xml:space="preserve">Załącznik nr 1 do </w:t>
      </w:r>
      <w:r w:rsidR="00904E94" w:rsidRPr="00CF47DF">
        <w:rPr>
          <w:rFonts w:ascii="Verdana" w:eastAsia="Calibri" w:hAnsi="Verdana" w:cstheme="minorHAnsi"/>
          <w:b/>
          <w:sz w:val="20"/>
        </w:rPr>
        <w:t>SWZ</w:t>
      </w:r>
      <w:r w:rsidR="00676E53" w:rsidRPr="00CF47DF">
        <w:rPr>
          <w:rFonts w:ascii="Verdana" w:eastAsia="Calibri" w:hAnsi="Verdana" w:cstheme="minorHAnsi"/>
          <w:b/>
          <w:sz w:val="20"/>
        </w:rPr>
        <w:t xml:space="preserve"> </w:t>
      </w:r>
      <w:r w:rsidR="00562CD6" w:rsidRPr="00CF47DF">
        <w:rPr>
          <w:rFonts w:ascii="Verdana" w:eastAsia="Calibri" w:hAnsi="Verdana" w:cstheme="minorHAnsi"/>
          <w:b/>
          <w:sz w:val="20"/>
        </w:rPr>
        <w:t>–</w:t>
      </w:r>
      <w:r w:rsidR="00676E53" w:rsidRPr="00CF47DF">
        <w:rPr>
          <w:rFonts w:ascii="Verdana" w:eastAsia="Calibri" w:hAnsi="Verdana" w:cstheme="minorHAnsi"/>
          <w:b/>
          <w:sz w:val="20"/>
        </w:rPr>
        <w:t xml:space="preserve"> OPZ</w:t>
      </w:r>
      <w:r w:rsidR="00F32D18" w:rsidRPr="005B7D93">
        <w:rPr>
          <w:rFonts w:ascii="Verdana" w:eastAsia="Calibri" w:hAnsi="Verdana" w:cstheme="minorHAnsi"/>
          <w:sz w:val="20"/>
        </w:rPr>
        <w:t>.</w:t>
      </w:r>
    </w:p>
    <w:p w14:paraId="7D34AB23" w14:textId="15D04A4F" w:rsidR="007976E3" w:rsidRPr="003474D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4637C69E"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3EC01CFB" w14:textId="77777777" w:rsidR="00EB717B" w:rsidRPr="004E06F0" w:rsidRDefault="00EB717B" w:rsidP="004E06F0">
      <w:pPr>
        <w:pStyle w:val="Nagwek2"/>
        <w:keepNext w:val="0"/>
        <w:keepLines w:val="0"/>
        <w:spacing w:before="120" w:after="120" w:line="240" w:lineRule="auto"/>
        <w:ind w:firstLine="426"/>
        <w:rPr>
          <w:rFonts w:ascii="Verdana" w:hAnsi="Verdana" w:cstheme="minorHAnsi"/>
          <w:b w:val="0"/>
          <w:sz w:val="20"/>
        </w:rPr>
      </w:pPr>
      <w:bookmarkStart w:id="61" w:name="_Toc115966605"/>
      <w:r w:rsidRPr="004E06F0">
        <w:rPr>
          <w:rFonts w:ascii="Verdana" w:hAnsi="Verdana" w:cstheme="minorHAnsi"/>
          <w:b w:val="0"/>
          <w:sz w:val="20"/>
        </w:rPr>
        <w:t>PGE Energia Ciepła S.A.; Oddział nr 1 w Krakowie - 31-587 Kraków, ul. Ciepłownicza 1;</w:t>
      </w:r>
      <w:bookmarkEnd w:id="61"/>
    </w:p>
    <w:p w14:paraId="501F8F98" w14:textId="36AA3A95" w:rsidR="005817FF" w:rsidRPr="001D778B" w:rsidRDefault="000B47DF" w:rsidP="00D0327B">
      <w:pPr>
        <w:pStyle w:val="Nagwek1"/>
        <w:keepLines w:val="0"/>
        <w:numPr>
          <w:ilvl w:val="0"/>
          <w:numId w:val="19"/>
        </w:numPr>
        <w:shd w:val="clear" w:color="auto" w:fill="C6D9F1" w:themeFill="text2" w:themeFillTint="33"/>
        <w:tabs>
          <w:tab w:val="left" w:pos="1620"/>
        </w:tabs>
        <w:spacing w:before="0" w:after="0" w:line="240" w:lineRule="auto"/>
        <w:ind w:left="426" w:right="-284" w:hanging="710"/>
        <w:rPr>
          <w:rFonts w:ascii="Verdana" w:hAnsi="Verdana" w:cstheme="minorHAnsi"/>
          <w:sz w:val="20"/>
          <w:lang w:val="pl-PL"/>
        </w:rPr>
      </w:pPr>
      <w:bookmarkStart w:id="62" w:name="_Toc115966624"/>
      <w:r w:rsidRPr="001D778B">
        <w:rPr>
          <w:rFonts w:ascii="Verdana" w:hAnsi="Verdana" w:cstheme="minorHAnsi"/>
          <w:caps w:val="0"/>
          <w:kern w:val="0"/>
          <w:sz w:val="20"/>
          <w:lang w:val="pl-PL"/>
        </w:rPr>
        <w:t>TERMIN WYKONANIA ZAMÓWIENIA</w:t>
      </w:r>
      <w:bookmarkEnd w:id="62"/>
    </w:p>
    <w:p w14:paraId="669EAC39" w14:textId="1BDFA735" w:rsidR="00F72049" w:rsidRDefault="005C0BC2" w:rsidP="00AF0411">
      <w:pPr>
        <w:pStyle w:val="Akapitzlist"/>
        <w:spacing w:before="120" w:after="120" w:line="240" w:lineRule="auto"/>
        <w:ind w:left="426" w:right="-284"/>
        <w:rPr>
          <w:rFonts w:ascii="Verdana" w:eastAsia="Calibri" w:hAnsi="Verdana" w:cstheme="minorHAnsi"/>
          <w:sz w:val="20"/>
        </w:rPr>
      </w:pPr>
      <w:r w:rsidRPr="00957A89">
        <w:rPr>
          <w:rFonts w:ascii="Verdana" w:eastAsia="Calibri" w:hAnsi="Verdana" w:cstheme="minorHAnsi"/>
          <w:sz w:val="20"/>
        </w:rPr>
        <w:t>Wymagany termin realizacji zamówienia –</w:t>
      </w:r>
      <w:r w:rsidR="005C5997">
        <w:rPr>
          <w:rFonts w:ascii="Verdana" w:eastAsia="Calibri" w:hAnsi="Verdana" w:cstheme="minorHAnsi"/>
          <w:sz w:val="20"/>
        </w:rPr>
        <w:t xml:space="preserve"> </w:t>
      </w:r>
      <w:r w:rsidR="005C5997" w:rsidRPr="00C70702">
        <w:rPr>
          <w:rFonts w:ascii="Verdana" w:eastAsia="Calibri" w:hAnsi="Verdana" w:cstheme="minorHAnsi"/>
          <w:b/>
          <w:sz w:val="20"/>
        </w:rPr>
        <w:t xml:space="preserve">Zamówienie będzie realizowane </w:t>
      </w:r>
      <w:r w:rsidR="00AF5D0E" w:rsidRPr="00C70702">
        <w:rPr>
          <w:rFonts w:ascii="Verdana" w:eastAsia="Calibri" w:hAnsi="Verdana" w:cstheme="minorHAnsi"/>
          <w:b/>
          <w:sz w:val="20"/>
        </w:rPr>
        <w:t>od d</w:t>
      </w:r>
      <w:r w:rsidR="004148D6">
        <w:rPr>
          <w:rFonts w:ascii="Verdana" w:eastAsia="Calibri" w:hAnsi="Verdana" w:cstheme="minorHAnsi"/>
          <w:b/>
          <w:sz w:val="20"/>
        </w:rPr>
        <w:t>aty</w:t>
      </w:r>
      <w:r w:rsidR="00AF5D0E" w:rsidRPr="00C70702">
        <w:rPr>
          <w:rFonts w:ascii="Verdana" w:eastAsia="Calibri" w:hAnsi="Verdana" w:cstheme="minorHAnsi"/>
          <w:b/>
          <w:sz w:val="20"/>
        </w:rPr>
        <w:t xml:space="preserve"> podpisania Zamówienia</w:t>
      </w:r>
      <w:r w:rsidR="004178AF" w:rsidRPr="00C70702">
        <w:rPr>
          <w:rFonts w:ascii="Verdana" w:eastAsia="Calibri" w:hAnsi="Verdana" w:cstheme="minorHAnsi"/>
          <w:b/>
          <w:sz w:val="20"/>
        </w:rPr>
        <w:t xml:space="preserve"> przez Wykonawcę</w:t>
      </w:r>
      <w:r w:rsidR="00AF5D0E" w:rsidRPr="00C70702">
        <w:rPr>
          <w:rFonts w:ascii="Verdana" w:eastAsia="Calibri" w:hAnsi="Verdana" w:cstheme="minorHAnsi"/>
          <w:b/>
          <w:sz w:val="20"/>
        </w:rPr>
        <w:t xml:space="preserve">, do </w:t>
      </w:r>
      <w:r w:rsidR="004178AF" w:rsidRPr="00C70702">
        <w:rPr>
          <w:rFonts w:ascii="Verdana" w:eastAsia="Calibri" w:hAnsi="Verdana" w:cstheme="minorHAnsi"/>
          <w:b/>
          <w:sz w:val="20"/>
        </w:rPr>
        <w:t>dnia 31.12.2028 r.</w:t>
      </w:r>
    </w:p>
    <w:p w14:paraId="30E82441" w14:textId="77777777" w:rsidR="00253796" w:rsidRDefault="00253796" w:rsidP="00AF0411">
      <w:pPr>
        <w:pStyle w:val="Akapitzlist"/>
        <w:spacing w:before="120" w:after="120" w:line="240" w:lineRule="auto"/>
        <w:ind w:left="426" w:right="-284"/>
        <w:rPr>
          <w:rFonts w:ascii="Verdana" w:eastAsia="Calibri" w:hAnsi="Verdana" w:cstheme="minorHAnsi"/>
          <w:sz w:val="20"/>
        </w:rPr>
      </w:pPr>
    </w:p>
    <w:p w14:paraId="3207FA5D" w14:textId="08F63FA1" w:rsidR="00253796" w:rsidRPr="002A6CA3" w:rsidRDefault="00253796" w:rsidP="00253796">
      <w:pPr>
        <w:pStyle w:val="Nagwek1"/>
        <w:keepLines w:val="0"/>
        <w:numPr>
          <w:ilvl w:val="0"/>
          <w:numId w:val="19"/>
        </w:numPr>
        <w:shd w:val="clear" w:color="auto" w:fill="C6D9F1" w:themeFill="text2" w:themeFillTint="33"/>
        <w:spacing w:before="0" w:after="0" w:line="240" w:lineRule="auto"/>
        <w:ind w:left="425" w:right="-284" w:hanging="709"/>
        <w:rPr>
          <w:rFonts w:ascii="Verdana" w:hAnsi="Verdana" w:cstheme="minorHAnsi"/>
          <w:sz w:val="20"/>
          <w:lang w:val="pl-PL"/>
        </w:rPr>
      </w:pPr>
      <w:bookmarkStart w:id="63" w:name="_Toc122344746"/>
      <w:r w:rsidRPr="002A6CA3">
        <w:rPr>
          <w:rFonts w:ascii="Verdana" w:eastAsia="Calibri" w:hAnsi="Verdana" w:cstheme="minorHAnsi"/>
          <w:caps w:val="0"/>
          <w:kern w:val="0"/>
          <w:sz w:val="20"/>
          <w:lang w:val="pl-PL"/>
        </w:rPr>
        <w:t>WIZJA LOKALNA</w:t>
      </w:r>
      <w:bookmarkEnd w:id="63"/>
    </w:p>
    <w:p w14:paraId="658833E9" w14:textId="77777777" w:rsidR="00A10CBD" w:rsidRPr="00A10CBD" w:rsidRDefault="00A10CBD" w:rsidP="00A10CBD">
      <w:pPr>
        <w:pStyle w:val="Akapitzlist"/>
        <w:numPr>
          <w:ilvl w:val="0"/>
          <w:numId w:val="20"/>
        </w:numPr>
        <w:spacing w:before="120" w:after="120" w:line="240" w:lineRule="auto"/>
        <w:ind w:right="-284"/>
        <w:rPr>
          <w:rFonts w:ascii="Verdana" w:eastAsia="Calibri" w:hAnsi="Verdana" w:cstheme="minorHAnsi"/>
          <w:vanish/>
          <w:sz w:val="20"/>
        </w:rPr>
      </w:pPr>
      <w:bookmarkStart w:id="64" w:name="_Toc51166117"/>
    </w:p>
    <w:p w14:paraId="65EC1CEC" w14:textId="77777777" w:rsidR="00A10CBD" w:rsidRPr="00A10CBD" w:rsidRDefault="00A10CBD" w:rsidP="00A10CBD">
      <w:pPr>
        <w:pStyle w:val="Akapitzlist"/>
        <w:numPr>
          <w:ilvl w:val="0"/>
          <w:numId w:val="20"/>
        </w:numPr>
        <w:spacing w:before="120" w:after="120" w:line="240" w:lineRule="auto"/>
        <w:ind w:right="-284"/>
        <w:rPr>
          <w:rFonts w:ascii="Verdana" w:eastAsia="Calibri" w:hAnsi="Verdana" w:cstheme="minorHAnsi"/>
          <w:vanish/>
          <w:sz w:val="20"/>
        </w:rPr>
      </w:pPr>
    </w:p>
    <w:p w14:paraId="11C763C8" w14:textId="353C5094" w:rsidR="00253796" w:rsidRPr="00A10CBD" w:rsidRDefault="00253796" w:rsidP="005F150A">
      <w:pPr>
        <w:pStyle w:val="Akapitzlist"/>
        <w:numPr>
          <w:ilvl w:val="1"/>
          <w:numId w:val="20"/>
        </w:numPr>
        <w:spacing w:before="120" w:after="120" w:line="240" w:lineRule="auto"/>
        <w:ind w:left="426" w:right="-284" w:hanging="710"/>
        <w:rPr>
          <w:rFonts w:ascii="Verdana" w:eastAsia="Calibri" w:hAnsi="Verdana" w:cstheme="minorHAnsi"/>
          <w:sz w:val="20"/>
        </w:rPr>
      </w:pPr>
      <w:r w:rsidRPr="00A10CBD">
        <w:rPr>
          <w:rFonts w:ascii="Verdana" w:eastAsia="Calibri" w:hAnsi="Verdana" w:cstheme="minorHAnsi"/>
          <w:sz w:val="20"/>
        </w:rPr>
        <w:t>Wykonawca może odbyć wizję lokalną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64"/>
    </w:p>
    <w:p w14:paraId="294BA35C" w14:textId="51D87E84" w:rsidR="00253796" w:rsidRPr="005F150A" w:rsidRDefault="005F150A" w:rsidP="005F150A">
      <w:pPr>
        <w:pStyle w:val="Akapitzlist"/>
        <w:numPr>
          <w:ilvl w:val="1"/>
          <w:numId w:val="20"/>
        </w:numPr>
        <w:spacing w:before="120" w:after="120" w:line="240" w:lineRule="auto"/>
        <w:ind w:left="426" w:right="-284" w:hanging="710"/>
        <w:rPr>
          <w:rFonts w:ascii="Verdana" w:eastAsia="Calibri" w:hAnsi="Verdana" w:cstheme="minorHAnsi"/>
          <w:sz w:val="20"/>
        </w:rPr>
      </w:pPr>
      <w:r w:rsidRPr="005F150A">
        <w:rPr>
          <w:rFonts w:ascii="Verdana" w:eastAsia="Calibri" w:hAnsi="Verdana" w:cstheme="minorHAnsi"/>
          <w:sz w:val="20"/>
        </w:rPr>
        <w:t>W przypadku opisanym w pkt 5</w:t>
      </w:r>
      <w:r w:rsidR="00253796" w:rsidRPr="005F150A">
        <w:rPr>
          <w:rFonts w:ascii="Verdana" w:eastAsia="Calibri" w:hAnsi="Verdana" w:cstheme="minorHAnsi"/>
          <w:sz w:val="20"/>
        </w:rPr>
        <w:t>.1 SWZ, wizja lokalna na prośbę Wykonawcy zgłoszoną za pośrednictwem Systemu Zakupowego GK PGE w zakładce „Pytania/odpow</w:t>
      </w:r>
      <w:r w:rsidRPr="005F150A">
        <w:rPr>
          <w:rFonts w:ascii="Verdana" w:eastAsia="Calibri" w:hAnsi="Verdana" w:cstheme="minorHAnsi"/>
          <w:sz w:val="20"/>
        </w:rPr>
        <w:t xml:space="preserve">iedzi”, zostanie przeprowadzona </w:t>
      </w:r>
      <w:r w:rsidR="00253796" w:rsidRPr="005F150A">
        <w:rPr>
          <w:rFonts w:ascii="Verdana" w:eastAsia="Calibri" w:hAnsi="Verdana" w:cstheme="minorHAnsi"/>
          <w:sz w:val="20"/>
        </w:rPr>
        <w:t>w terminie ustalonym przez Zamawiającego odrębnie, o czym wszyscy potencjalni Wykonawcy zostaną poinformowani za pośrednictwem Systemu Zakupowego GK PGE.</w:t>
      </w:r>
    </w:p>
    <w:p w14:paraId="61C86418" w14:textId="77777777" w:rsidR="00210810" w:rsidRDefault="00253796" w:rsidP="00210810">
      <w:pPr>
        <w:pStyle w:val="Akapitzlist"/>
        <w:numPr>
          <w:ilvl w:val="1"/>
          <w:numId w:val="20"/>
        </w:numPr>
        <w:spacing w:before="120" w:after="120" w:line="240" w:lineRule="auto"/>
        <w:ind w:left="426" w:right="-284" w:hanging="710"/>
        <w:rPr>
          <w:rFonts w:ascii="Verdana" w:eastAsia="Calibri" w:hAnsi="Verdana" w:cstheme="minorHAnsi"/>
          <w:sz w:val="20"/>
        </w:rPr>
      </w:pPr>
      <w:r w:rsidRPr="005F150A">
        <w:rPr>
          <w:rFonts w:ascii="Verdana" w:eastAsia="Calibri" w:hAnsi="Verdana" w:cstheme="minorHAnsi"/>
          <w:sz w:val="20"/>
        </w:rPr>
        <w:t>Szczegółowe informacje dotyczące zasad i przebiegu ewentualnej wizji lokalnej:</w:t>
      </w:r>
    </w:p>
    <w:p w14:paraId="6D8F8962" w14:textId="77777777" w:rsidR="00661B9A" w:rsidRPr="00661B9A" w:rsidRDefault="00661B9A" w:rsidP="00661B9A">
      <w:pPr>
        <w:pStyle w:val="Akapitzlist"/>
        <w:numPr>
          <w:ilvl w:val="0"/>
          <w:numId w:val="62"/>
        </w:numPr>
        <w:spacing w:before="120" w:after="120" w:line="240" w:lineRule="auto"/>
        <w:ind w:right="-284"/>
        <w:rPr>
          <w:rFonts w:ascii="Verdana" w:eastAsia="Calibri" w:hAnsi="Verdana" w:cstheme="minorHAnsi"/>
          <w:vanish/>
          <w:sz w:val="20"/>
        </w:rPr>
      </w:pPr>
    </w:p>
    <w:p w14:paraId="40CA6586" w14:textId="77777777" w:rsidR="00661B9A" w:rsidRPr="00661B9A" w:rsidRDefault="00661B9A" w:rsidP="00661B9A">
      <w:pPr>
        <w:pStyle w:val="Akapitzlist"/>
        <w:numPr>
          <w:ilvl w:val="0"/>
          <w:numId w:val="62"/>
        </w:numPr>
        <w:spacing w:before="120" w:after="120" w:line="240" w:lineRule="auto"/>
        <w:ind w:right="-284"/>
        <w:rPr>
          <w:rFonts w:ascii="Verdana" w:eastAsia="Calibri" w:hAnsi="Verdana" w:cstheme="minorHAnsi"/>
          <w:vanish/>
          <w:sz w:val="20"/>
        </w:rPr>
      </w:pPr>
    </w:p>
    <w:p w14:paraId="7E2DB6C6" w14:textId="77777777" w:rsidR="00661B9A" w:rsidRPr="00661B9A" w:rsidRDefault="00661B9A" w:rsidP="00661B9A">
      <w:pPr>
        <w:pStyle w:val="Akapitzlist"/>
        <w:numPr>
          <w:ilvl w:val="0"/>
          <w:numId w:val="62"/>
        </w:numPr>
        <w:spacing w:before="120" w:after="120" w:line="240" w:lineRule="auto"/>
        <w:ind w:right="-284"/>
        <w:rPr>
          <w:rFonts w:ascii="Verdana" w:eastAsia="Calibri" w:hAnsi="Verdana" w:cstheme="minorHAnsi"/>
          <w:vanish/>
          <w:sz w:val="20"/>
        </w:rPr>
      </w:pPr>
    </w:p>
    <w:p w14:paraId="670C522C" w14:textId="77777777" w:rsidR="00661B9A" w:rsidRPr="00661B9A" w:rsidRDefault="00661B9A" w:rsidP="00661B9A">
      <w:pPr>
        <w:pStyle w:val="Akapitzlist"/>
        <w:numPr>
          <w:ilvl w:val="0"/>
          <w:numId w:val="62"/>
        </w:numPr>
        <w:spacing w:before="120" w:after="120" w:line="240" w:lineRule="auto"/>
        <w:ind w:right="-284"/>
        <w:rPr>
          <w:rFonts w:ascii="Verdana" w:eastAsia="Calibri" w:hAnsi="Verdana" w:cstheme="minorHAnsi"/>
          <w:vanish/>
          <w:sz w:val="20"/>
        </w:rPr>
      </w:pPr>
    </w:p>
    <w:p w14:paraId="071E5274" w14:textId="77777777" w:rsidR="00661B9A" w:rsidRPr="00661B9A" w:rsidRDefault="00661B9A" w:rsidP="00661B9A">
      <w:pPr>
        <w:pStyle w:val="Akapitzlist"/>
        <w:numPr>
          <w:ilvl w:val="0"/>
          <w:numId w:val="62"/>
        </w:numPr>
        <w:spacing w:before="120" w:after="120" w:line="240" w:lineRule="auto"/>
        <w:ind w:right="-284"/>
        <w:rPr>
          <w:rFonts w:ascii="Verdana" w:eastAsia="Calibri" w:hAnsi="Verdana" w:cstheme="minorHAnsi"/>
          <w:vanish/>
          <w:sz w:val="20"/>
        </w:rPr>
      </w:pPr>
    </w:p>
    <w:p w14:paraId="11E1F516" w14:textId="77777777" w:rsidR="00661B9A" w:rsidRPr="00661B9A" w:rsidRDefault="00661B9A" w:rsidP="00661B9A">
      <w:pPr>
        <w:pStyle w:val="Akapitzlist"/>
        <w:numPr>
          <w:ilvl w:val="1"/>
          <w:numId w:val="62"/>
        </w:numPr>
        <w:spacing w:before="120" w:after="120" w:line="240" w:lineRule="auto"/>
        <w:ind w:right="-284"/>
        <w:rPr>
          <w:rFonts w:ascii="Verdana" w:eastAsia="Calibri" w:hAnsi="Verdana" w:cstheme="minorHAnsi"/>
          <w:vanish/>
          <w:sz w:val="20"/>
        </w:rPr>
      </w:pPr>
    </w:p>
    <w:p w14:paraId="75CDFBE0" w14:textId="77777777" w:rsidR="00661B9A" w:rsidRPr="00661B9A" w:rsidRDefault="00661B9A" w:rsidP="00661B9A">
      <w:pPr>
        <w:pStyle w:val="Akapitzlist"/>
        <w:numPr>
          <w:ilvl w:val="1"/>
          <w:numId w:val="62"/>
        </w:numPr>
        <w:spacing w:before="120" w:after="120" w:line="240" w:lineRule="auto"/>
        <w:ind w:right="-284"/>
        <w:rPr>
          <w:rFonts w:ascii="Verdana" w:eastAsia="Calibri" w:hAnsi="Verdana" w:cstheme="minorHAnsi"/>
          <w:vanish/>
          <w:sz w:val="20"/>
        </w:rPr>
      </w:pPr>
    </w:p>
    <w:p w14:paraId="3B579708" w14:textId="77777777" w:rsidR="00661B9A" w:rsidRPr="00661B9A" w:rsidRDefault="00661B9A" w:rsidP="00661B9A">
      <w:pPr>
        <w:pStyle w:val="Akapitzlist"/>
        <w:numPr>
          <w:ilvl w:val="1"/>
          <w:numId w:val="62"/>
        </w:numPr>
        <w:spacing w:before="120" w:after="120" w:line="240" w:lineRule="auto"/>
        <w:ind w:right="-284"/>
        <w:rPr>
          <w:rFonts w:ascii="Verdana" w:eastAsia="Calibri" w:hAnsi="Verdana" w:cstheme="minorHAnsi"/>
          <w:vanish/>
          <w:sz w:val="20"/>
        </w:rPr>
      </w:pPr>
    </w:p>
    <w:p w14:paraId="5304EBDF" w14:textId="77777777" w:rsidR="00253796" w:rsidRPr="002A6CA3" w:rsidRDefault="00253796" w:rsidP="00253796">
      <w:pPr>
        <w:pStyle w:val="Akapitzlist"/>
        <w:numPr>
          <w:ilvl w:val="0"/>
          <w:numId w:val="61"/>
        </w:numPr>
        <w:spacing w:before="120" w:after="120" w:line="240" w:lineRule="auto"/>
        <w:ind w:right="-284"/>
        <w:contextualSpacing w:val="0"/>
        <w:rPr>
          <w:rFonts w:ascii="Verdana" w:eastAsia="Calibri" w:hAnsi="Verdana" w:cstheme="minorHAnsi"/>
          <w:vanish/>
          <w:sz w:val="20"/>
          <w:highlight w:val="cyan"/>
        </w:rPr>
      </w:pPr>
    </w:p>
    <w:p w14:paraId="7ED9B18F" w14:textId="77777777" w:rsidR="00253796" w:rsidRPr="002A6CA3" w:rsidRDefault="00253796" w:rsidP="00253796">
      <w:pPr>
        <w:pStyle w:val="Akapitzlist"/>
        <w:numPr>
          <w:ilvl w:val="1"/>
          <w:numId w:val="61"/>
        </w:numPr>
        <w:spacing w:before="120" w:after="120" w:line="240" w:lineRule="auto"/>
        <w:ind w:right="-284"/>
        <w:contextualSpacing w:val="0"/>
        <w:rPr>
          <w:rFonts w:ascii="Verdana" w:eastAsia="Calibri" w:hAnsi="Verdana" w:cstheme="minorHAnsi"/>
          <w:vanish/>
          <w:sz w:val="20"/>
          <w:highlight w:val="cyan"/>
        </w:rPr>
      </w:pPr>
    </w:p>
    <w:p w14:paraId="007DBC34" w14:textId="68A8DA42" w:rsidR="00253796" w:rsidRPr="00E43708" w:rsidRDefault="00253796" w:rsidP="00C17EC8">
      <w:pPr>
        <w:pStyle w:val="Akapitzlist"/>
        <w:numPr>
          <w:ilvl w:val="2"/>
          <w:numId w:val="62"/>
        </w:numPr>
        <w:spacing w:before="120" w:after="120" w:line="240" w:lineRule="auto"/>
        <w:ind w:left="1276" w:right="-284" w:hanging="850"/>
        <w:contextualSpacing w:val="0"/>
        <w:rPr>
          <w:rFonts w:ascii="Verdana" w:eastAsia="Calibri" w:hAnsi="Verdana" w:cstheme="minorHAnsi"/>
          <w:sz w:val="20"/>
        </w:rPr>
      </w:pPr>
      <w:r w:rsidRPr="00E43708">
        <w:rPr>
          <w:rFonts w:ascii="Verdana" w:eastAsia="Calibri" w:hAnsi="Verdana" w:cstheme="minorHAnsi"/>
          <w:sz w:val="20"/>
        </w:rPr>
        <w:t xml:space="preserve">Koszty wizji lokalnej ponosi samodzielnie Wykonawca.  </w:t>
      </w:r>
    </w:p>
    <w:p w14:paraId="72A9D71A" w14:textId="77777777" w:rsidR="00253796" w:rsidRPr="00661B9A" w:rsidRDefault="00253796" w:rsidP="00EE4E23">
      <w:pPr>
        <w:pStyle w:val="Akapitzlist"/>
        <w:numPr>
          <w:ilvl w:val="2"/>
          <w:numId w:val="62"/>
        </w:numPr>
        <w:spacing w:before="120" w:after="120" w:line="240" w:lineRule="auto"/>
        <w:ind w:left="1276" w:right="-284" w:hanging="850"/>
        <w:contextualSpacing w:val="0"/>
        <w:rPr>
          <w:rFonts w:ascii="Verdana" w:eastAsia="Calibri" w:hAnsi="Verdana" w:cstheme="minorHAnsi"/>
          <w:sz w:val="20"/>
        </w:rPr>
      </w:pPr>
      <w:r w:rsidRPr="00661B9A">
        <w:rPr>
          <w:rFonts w:ascii="Verdana" w:eastAsia="Calibri" w:hAnsi="Verdana" w:cstheme="minorHAnsi"/>
          <w:sz w:val="20"/>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78ADF3D5" w14:textId="113A83A6" w:rsidR="00253796" w:rsidRPr="00661B9A" w:rsidRDefault="00253796" w:rsidP="00C17EC8">
      <w:pPr>
        <w:pStyle w:val="Akapitzlist"/>
        <w:numPr>
          <w:ilvl w:val="2"/>
          <w:numId w:val="62"/>
        </w:numPr>
        <w:spacing w:before="120" w:after="120" w:line="240" w:lineRule="auto"/>
        <w:ind w:left="1276" w:right="-284" w:hanging="850"/>
        <w:contextualSpacing w:val="0"/>
        <w:rPr>
          <w:rFonts w:ascii="Verdana" w:eastAsia="Calibri" w:hAnsi="Verdana" w:cstheme="minorHAnsi"/>
          <w:sz w:val="20"/>
        </w:rPr>
      </w:pPr>
      <w:r w:rsidRPr="00661B9A">
        <w:rPr>
          <w:rFonts w:ascii="Verdana" w:eastAsia="Calibri" w:hAnsi="Verdana" w:cstheme="minorHAnsi"/>
          <w:sz w:val="20"/>
        </w:rPr>
        <w:t xml:space="preserve">Osobą odpowiedzialną za przeprowadzenie wizji lokalnej będzie: </w:t>
      </w:r>
      <w:r w:rsidR="00661B9A">
        <w:rPr>
          <w:rFonts w:ascii="Verdana" w:eastAsia="Calibri" w:hAnsi="Verdana" w:cstheme="minorHAnsi"/>
          <w:sz w:val="20"/>
        </w:rPr>
        <w:t>Pan Karol Szot</w:t>
      </w:r>
      <w:r w:rsidR="00EE4E23">
        <w:rPr>
          <w:rFonts w:ascii="Verdana" w:eastAsia="Calibri" w:hAnsi="Verdana" w:cstheme="minorHAnsi"/>
          <w:sz w:val="20"/>
        </w:rPr>
        <w:t>, e-mail: Karol.Szot@gkpge.pl</w:t>
      </w:r>
    </w:p>
    <w:p w14:paraId="447033A1" w14:textId="4013AA2E" w:rsidR="00253796" w:rsidRPr="00661B9A" w:rsidRDefault="00253796" w:rsidP="00C17EC8">
      <w:pPr>
        <w:pStyle w:val="Akapitzlist"/>
        <w:numPr>
          <w:ilvl w:val="2"/>
          <w:numId w:val="62"/>
        </w:numPr>
        <w:spacing w:before="120" w:after="120" w:line="240" w:lineRule="auto"/>
        <w:ind w:left="1276" w:right="-284" w:hanging="850"/>
        <w:contextualSpacing w:val="0"/>
        <w:rPr>
          <w:rFonts w:ascii="Verdana" w:eastAsia="Calibri" w:hAnsi="Verdana" w:cstheme="minorHAnsi"/>
          <w:sz w:val="20"/>
        </w:rPr>
      </w:pPr>
      <w:r w:rsidRPr="00661B9A">
        <w:rPr>
          <w:rFonts w:ascii="Verdana" w:eastAsia="Calibri" w:hAnsi="Verdana" w:cstheme="minorHAnsi"/>
          <w:sz w:val="20"/>
        </w:rPr>
        <w:t>Osoby uczestniczące w wizji lokalnej muszą posiadać odpowiednie ubranie robocze oraz wyposażenie BHP tzn.:</w:t>
      </w:r>
    </w:p>
    <w:p w14:paraId="1F798E11" w14:textId="77777777" w:rsidR="00253796" w:rsidRPr="008D56D2"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8D56D2">
        <w:rPr>
          <w:rFonts w:ascii="Verdana" w:hAnsi="Verdana" w:cstheme="minorHAnsi"/>
          <w:iCs/>
          <w:sz w:val="20"/>
          <w:szCs w:val="20"/>
        </w:rPr>
        <w:lastRenderedPageBreak/>
        <w:t>hełm przemysłowy,</w:t>
      </w:r>
    </w:p>
    <w:p w14:paraId="1D246D3E" w14:textId="1B4D4431" w:rsidR="00253796" w:rsidRPr="001125E8"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1125E8">
        <w:rPr>
          <w:rFonts w:ascii="Verdana" w:hAnsi="Verdana" w:cstheme="minorHAnsi"/>
          <w:iCs/>
          <w:sz w:val="20"/>
          <w:szCs w:val="20"/>
        </w:rPr>
        <w:t>bluzę roboczę</w:t>
      </w:r>
      <w:r w:rsidR="001125E8">
        <w:rPr>
          <w:rFonts w:ascii="Verdana" w:hAnsi="Verdana" w:cstheme="minorHAnsi"/>
          <w:iCs/>
          <w:sz w:val="20"/>
          <w:szCs w:val="20"/>
        </w:rPr>
        <w:t xml:space="preserve"> lub fartuch roboczy</w:t>
      </w:r>
    </w:p>
    <w:p w14:paraId="197FA4B7" w14:textId="77777777" w:rsidR="00253796" w:rsidRPr="001125E8"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1125E8">
        <w:rPr>
          <w:rFonts w:ascii="Verdana" w:hAnsi="Verdana" w:cstheme="minorHAnsi"/>
          <w:iCs/>
          <w:sz w:val="20"/>
          <w:szCs w:val="20"/>
        </w:rPr>
        <w:t>obuwie bezpieczne,</w:t>
      </w:r>
    </w:p>
    <w:p w14:paraId="50DEB501" w14:textId="77777777" w:rsidR="00253796" w:rsidRPr="001125E8"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1125E8">
        <w:rPr>
          <w:rFonts w:ascii="Verdana" w:hAnsi="Verdana" w:cstheme="minorHAnsi"/>
          <w:iCs/>
          <w:sz w:val="20"/>
          <w:szCs w:val="20"/>
        </w:rPr>
        <w:t>kamizelkę odblaskową lub odzież z elementami odblaskowymi,</w:t>
      </w:r>
    </w:p>
    <w:p w14:paraId="0AD2CDDE" w14:textId="77777777" w:rsidR="00253796" w:rsidRPr="008D56D2"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8D56D2">
        <w:rPr>
          <w:rFonts w:ascii="Verdana" w:hAnsi="Verdana" w:cstheme="minorHAnsi"/>
          <w:iCs/>
          <w:sz w:val="20"/>
          <w:szCs w:val="20"/>
        </w:rPr>
        <w:t>okulary ochronne,</w:t>
      </w:r>
    </w:p>
    <w:p w14:paraId="64398A39" w14:textId="77777777" w:rsidR="00253796" w:rsidRPr="008D56D2" w:rsidRDefault="00253796" w:rsidP="00253796">
      <w:pPr>
        <w:pStyle w:val="EDFPunktor1"/>
        <w:widowControl w:val="0"/>
        <w:numPr>
          <w:ilvl w:val="2"/>
          <w:numId w:val="59"/>
        </w:numPr>
        <w:tabs>
          <w:tab w:val="clear" w:pos="1152"/>
        </w:tabs>
        <w:suppressAutoHyphens/>
        <w:ind w:left="1560" w:hanging="290"/>
        <w:rPr>
          <w:rFonts w:ascii="Verdana" w:hAnsi="Verdana" w:cstheme="minorHAnsi"/>
          <w:iCs/>
          <w:sz w:val="20"/>
          <w:szCs w:val="20"/>
        </w:rPr>
      </w:pPr>
      <w:r w:rsidRPr="008D56D2">
        <w:rPr>
          <w:rFonts w:ascii="Verdana" w:hAnsi="Verdana" w:cstheme="minorHAnsi"/>
          <w:iCs/>
          <w:sz w:val="20"/>
          <w:szCs w:val="20"/>
        </w:rPr>
        <w:t>ochronniki słuchu.</w:t>
      </w:r>
    </w:p>
    <w:p w14:paraId="0E7893E3" w14:textId="77777777" w:rsidR="00253796" w:rsidRPr="008D56D2" w:rsidRDefault="00253796" w:rsidP="00253796">
      <w:pPr>
        <w:pStyle w:val="Nagwek3"/>
        <w:widowControl w:val="0"/>
        <w:suppressAutoHyphens/>
        <w:ind w:left="426"/>
        <w:rPr>
          <w:rFonts w:ascii="Verdana" w:hAnsi="Verdana" w:cstheme="minorHAnsi"/>
          <w:b/>
          <w:iCs/>
          <w:sz w:val="20"/>
        </w:rPr>
      </w:pPr>
      <w:bookmarkStart w:id="65" w:name="_Toc122344749"/>
      <w:r w:rsidRPr="008D56D2">
        <w:rPr>
          <w:rFonts w:ascii="Verdana" w:hAnsi="Verdana" w:cstheme="minorHAnsi"/>
          <w:b/>
          <w:iCs/>
          <w:sz w:val="20"/>
        </w:rPr>
        <w:t>Osoby nieposiadające ww. elementów ubrań i wyposażenia BHP nie zostaną dopuszczone do udziału w wizji lokalnej.</w:t>
      </w:r>
      <w:bookmarkEnd w:id="65"/>
    </w:p>
    <w:p w14:paraId="42CE2383" w14:textId="77777777" w:rsidR="00253796" w:rsidRPr="0063273E" w:rsidRDefault="00253796" w:rsidP="0063273E">
      <w:pPr>
        <w:pStyle w:val="Akapitzlist"/>
        <w:numPr>
          <w:ilvl w:val="1"/>
          <w:numId w:val="20"/>
        </w:numPr>
        <w:spacing w:before="120" w:after="120" w:line="240" w:lineRule="auto"/>
        <w:ind w:left="426" w:right="-284" w:hanging="710"/>
        <w:rPr>
          <w:rFonts w:ascii="Verdana" w:eastAsia="Calibri" w:hAnsi="Verdana" w:cstheme="minorHAnsi"/>
          <w:sz w:val="20"/>
        </w:rPr>
      </w:pPr>
      <w:r w:rsidRPr="00ED34CC">
        <w:rPr>
          <w:rFonts w:ascii="Verdana" w:eastAsia="Calibri" w:hAnsi="Verdana" w:cstheme="minorHAnsi"/>
          <w:b/>
          <w:sz w:val="20"/>
        </w:rPr>
        <w:t>Podczas wizji lokalnej nie będą udzielane przez przedstawicieli Zamawiającego odpowiedzi na pytania dotyczące przedmiotu Zamówienia lub SWZ.</w:t>
      </w:r>
      <w:r w:rsidRPr="0063273E">
        <w:rPr>
          <w:rFonts w:ascii="Verdana" w:eastAsia="Calibri" w:hAnsi="Verdana" w:cstheme="minorHAnsi"/>
          <w:sz w:val="20"/>
        </w:rPr>
        <w:t xml:space="preserve"> Pytania takie należy kierować za pośrednictwem Systemu Zakupowego GK PGE w zakładce „Pytania/odpowiedzi”.</w:t>
      </w:r>
    </w:p>
    <w:p w14:paraId="2C1E1B8A" w14:textId="77777777" w:rsidR="00253796" w:rsidRPr="001D778B" w:rsidRDefault="00253796" w:rsidP="00AF0411">
      <w:pPr>
        <w:pStyle w:val="Akapitzlist"/>
        <w:spacing w:before="120" w:after="120" w:line="240" w:lineRule="auto"/>
        <w:ind w:left="426" w:right="-284"/>
        <w:rPr>
          <w:highlight w:val="cyan"/>
        </w:rPr>
      </w:pPr>
    </w:p>
    <w:p w14:paraId="7A8A2D7F" w14:textId="5A951663" w:rsidR="005D30B6" w:rsidRPr="006834FF" w:rsidRDefault="00F4103E" w:rsidP="00D0327B">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6" w:name="_Toc161208958"/>
      <w:bookmarkStart w:id="67" w:name="_Toc243294544"/>
      <w:bookmarkStart w:id="68" w:name="_Toc489350392"/>
      <w:bookmarkStart w:id="69" w:name="_Toc515896284"/>
      <w:bookmarkStart w:id="70" w:name="_Toc115966629"/>
      <w:r w:rsidRPr="006834FF">
        <w:rPr>
          <w:rFonts w:ascii="Verdana" w:eastAsia="Calibri" w:hAnsi="Verdana" w:cstheme="minorHAnsi"/>
          <w:caps w:val="0"/>
          <w:kern w:val="0"/>
          <w:sz w:val="20"/>
          <w:lang w:val="pl-PL"/>
        </w:rPr>
        <w:t>WARUNKI UDZIAŁU W POSTĘPOWANIU</w:t>
      </w:r>
      <w:bookmarkEnd w:id="66"/>
      <w:bookmarkEnd w:id="67"/>
      <w:r w:rsidRPr="006834FF">
        <w:rPr>
          <w:rFonts w:ascii="Verdana" w:eastAsia="Calibri" w:hAnsi="Verdana" w:cstheme="minorHAnsi"/>
          <w:caps w:val="0"/>
          <w:kern w:val="0"/>
          <w:sz w:val="20"/>
          <w:lang w:val="pl-PL"/>
        </w:rPr>
        <w:t xml:space="preserve"> ORAZ PODSTAWY WYKLUCZENIA</w:t>
      </w:r>
      <w:bookmarkEnd w:id="68"/>
      <w:bookmarkEnd w:id="69"/>
      <w:bookmarkEnd w:id="70"/>
    </w:p>
    <w:p w14:paraId="141B3AAB" w14:textId="77777777" w:rsidR="00640B17" w:rsidRPr="00640B17" w:rsidRDefault="00640B17" w:rsidP="00640B17">
      <w:pPr>
        <w:pStyle w:val="Akapitzlist"/>
        <w:numPr>
          <w:ilvl w:val="0"/>
          <w:numId w:val="20"/>
        </w:numPr>
        <w:tabs>
          <w:tab w:val="left" w:pos="426"/>
        </w:tabs>
        <w:spacing w:before="120" w:after="120" w:line="240" w:lineRule="auto"/>
        <w:ind w:right="-284"/>
        <w:rPr>
          <w:rFonts w:ascii="Verdana" w:eastAsia="Calibri" w:hAnsi="Verdana" w:cstheme="minorHAnsi"/>
          <w:vanish/>
          <w:sz w:val="20"/>
        </w:rPr>
      </w:pPr>
    </w:p>
    <w:p w14:paraId="22005CEC" w14:textId="4DC18514" w:rsidR="005817FF" w:rsidRPr="00127817" w:rsidRDefault="005817FF" w:rsidP="00640B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4AF7EED4" w14:textId="616D98AE" w:rsidR="004C517F" w:rsidRPr="00F36C23" w:rsidRDefault="00B02314" w:rsidP="00C929BB">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 xml:space="preserve">spełniają warunki udziału w Postępowaniu </w:t>
      </w:r>
      <w:r w:rsidR="001865C7">
        <w:rPr>
          <w:rFonts w:ascii="Verdana" w:eastAsia="Calibri" w:hAnsi="Verdana" w:cstheme="minorHAnsi"/>
          <w:sz w:val="20"/>
        </w:rPr>
        <w:t xml:space="preserve">zakupowym </w:t>
      </w:r>
      <w:r w:rsidRPr="00F72143">
        <w:rPr>
          <w:rFonts w:ascii="Verdana" w:eastAsia="Calibri" w:hAnsi="Verdana" w:cstheme="minorHAnsi"/>
          <w:sz w:val="20"/>
        </w:rPr>
        <w:t xml:space="preserve">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t>
      </w:r>
      <w:r w:rsidR="00D74AE2" w:rsidRPr="00F36C23">
        <w:rPr>
          <w:rFonts w:ascii="Verdana" w:eastAsia="Calibri" w:hAnsi="Verdana" w:cstheme="minorHAnsi"/>
          <w:sz w:val="20"/>
        </w:rPr>
        <w:t xml:space="preserve">Warunków </w:t>
      </w:r>
      <w:r w:rsidR="00904E94" w:rsidRPr="00F36C23">
        <w:rPr>
          <w:rFonts w:ascii="Verdana" w:eastAsia="Calibri" w:hAnsi="Verdana" w:cstheme="minorHAnsi"/>
          <w:sz w:val="20"/>
        </w:rPr>
        <w:t>SWZ</w:t>
      </w:r>
      <w:r w:rsidRPr="00F36C23">
        <w:rPr>
          <w:rFonts w:ascii="Verdana" w:eastAsia="Calibri" w:hAnsi="Verdana" w:cstheme="minorHAnsi"/>
          <w:sz w:val="20"/>
        </w:rPr>
        <w:t>.</w:t>
      </w:r>
    </w:p>
    <w:p w14:paraId="5E52C5E1" w14:textId="27DBBFC0" w:rsidR="004C517F" w:rsidRPr="00397BA7" w:rsidRDefault="004C517F" w:rsidP="00127817">
      <w:pPr>
        <w:pStyle w:val="Akapitzlist"/>
        <w:numPr>
          <w:ilvl w:val="2"/>
          <w:numId w:val="20"/>
        </w:numPr>
        <w:tabs>
          <w:tab w:val="left" w:pos="1276"/>
        </w:tabs>
        <w:spacing w:line="240" w:lineRule="auto"/>
        <w:ind w:right="-284" w:hanging="294"/>
        <w:rPr>
          <w:rFonts w:ascii="Verdana" w:eastAsia="Calibri" w:hAnsi="Verdana" w:cstheme="minorHAnsi"/>
          <w:sz w:val="20"/>
        </w:rPr>
      </w:pPr>
      <w:r w:rsidRPr="00397BA7">
        <w:rPr>
          <w:rFonts w:ascii="Verdana" w:eastAsia="Calibri" w:hAnsi="Verdana" w:cstheme="minorHAnsi"/>
          <w:sz w:val="20"/>
        </w:rPr>
        <w:t>spełniają dodatkowo następujące warunki udziału w Postępowaniu</w:t>
      </w:r>
      <w:r w:rsidR="001865C7" w:rsidRPr="00397BA7">
        <w:rPr>
          <w:rFonts w:ascii="Verdana" w:eastAsia="Calibri" w:hAnsi="Verdana" w:cstheme="minorHAnsi"/>
          <w:sz w:val="20"/>
        </w:rPr>
        <w:t xml:space="preserve"> zakupowym</w:t>
      </w:r>
      <w:r w:rsidRPr="00397BA7">
        <w:rPr>
          <w:rFonts w:ascii="Verdana" w:eastAsia="Calibri" w:hAnsi="Verdana" w:cstheme="minorHAnsi"/>
          <w:sz w:val="20"/>
        </w:rPr>
        <w:t>:</w:t>
      </w:r>
    </w:p>
    <w:p w14:paraId="484A5A74" w14:textId="39D2C805" w:rsidR="004C517F" w:rsidRPr="00A85657" w:rsidRDefault="00633080" w:rsidP="00397BA7">
      <w:pPr>
        <w:pStyle w:val="Akapitzlist"/>
        <w:spacing w:line="276" w:lineRule="auto"/>
        <w:ind w:left="1276" w:right="-284"/>
        <w:rPr>
          <w:rFonts w:ascii="Verdana" w:eastAsia="Calibri" w:hAnsi="Verdana" w:cstheme="minorHAnsi"/>
          <w:sz w:val="20"/>
        </w:rPr>
      </w:pPr>
      <w:r>
        <w:rPr>
          <w:rFonts w:ascii="Verdana" w:eastAsia="Calibri" w:hAnsi="Verdana" w:cstheme="minorHAnsi"/>
          <w:sz w:val="20"/>
        </w:rPr>
        <w:t>w</w:t>
      </w:r>
      <w:r w:rsidR="00A85657">
        <w:rPr>
          <w:rFonts w:ascii="Verdana" w:eastAsia="Calibri" w:hAnsi="Verdana" w:cstheme="minorHAnsi"/>
          <w:sz w:val="20"/>
        </w:rPr>
        <w:t xml:space="preserve"> </w:t>
      </w:r>
      <w:r w:rsidR="00A85657" w:rsidRPr="00A85657">
        <w:rPr>
          <w:rFonts w:ascii="Verdana" w:eastAsia="Calibri" w:hAnsi="Verdana" w:cstheme="minorHAnsi"/>
          <w:sz w:val="20"/>
        </w:rPr>
        <w:t>okresie ostatnich 3 lat przed upływem terminu składania Ofert, a jeżeli okres prowadzenia działalności jest krótszy – w tym okresie, należycie wykona</w:t>
      </w:r>
      <w:r w:rsidR="00081FDE">
        <w:rPr>
          <w:rFonts w:ascii="Verdana" w:eastAsia="Calibri" w:hAnsi="Verdana" w:cstheme="minorHAnsi"/>
          <w:sz w:val="20"/>
        </w:rPr>
        <w:t>li</w:t>
      </w:r>
      <w:r w:rsidR="00A85657" w:rsidRPr="00A85657">
        <w:rPr>
          <w:rFonts w:ascii="Verdana" w:eastAsia="Calibri" w:hAnsi="Verdana" w:cstheme="minorHAnsi"/>
          <w:sz w:val="20"/>
        </w:rPr>
        <w:t xml:space="preserve"> lub </w:t>
      </w:r>
      <w:r w:rsidR="00081FDE">
        <w:rPr>
          <w:rFonts w:ascii="Verdana" w:eastAsia="Calibri" w:hAnsi="Verdana" w:cstheme="minorHAnsi"/>
          <w:sz w:val="20"/>
        </w:rPr>
        <w:t>wykonują nadal,</w:t>
      </w:r>
      <w:r w:rsidR="00A85657" w:rsidRPr="00A85657">
        <w:rPr>
          <w:rFonts w:ascii="Verdana" w:eastAsia="Calibri" w:hAnsi="Verdana" w:cstheme="minorHAnsi"/>
          <w:sz w:val="20"/>
        </w:rPr>
        <w:t xml:space="preserve"> co najmniej jedn</w:t>
      </w:r>
      <w:r w:rsidR="00081FDE">
        <w:rPr>
          <w:rFonts w:ascii="Verdana" w:eastAsia="Calibri" w:hAnsi="Verdana" w:cstheme="minorHAnsi"/>
          <w:sz w:val="20"/>
        </w:rPr>
        <w:t>ą</w:t>
      </w:r>
      <w:r w:rsidR="00A85657" w:rsidRPr="00A85657">
        <w:rPr>
          <w:rFonts w:ascii="Verdana" w:eastAsia="Calibri" w:hAnsi="Verdana" w:cstheme="minorHAnsi"/>
          <w:sz w:val="20"/>
        </w:rPr>
        <w:t xml:space="preserve"> usług</w:t>
      </w:r>
      <w:r w:rsidR="00081FDE">
        <w:rPr>
          <w:rFonts w:ascii="Verdana" w:eastAsia="Calibri" w:hAnsi="Verdana" w:cstheme="minorHAnsi"/>
          <w:sz w:val="20"/>
        </w:rPr>
        <w:t>ę, polegającą na u</w:t>
      </w:r>
      <w:r w:rsidR="00A85657" w:rsidRPr="00A85657">
        <w:rPr>
          <w:rFonts w:ascii="Verdana" w:eastAsia="Calibri" w:hAnsi="Verdana" w:cstheme="minorHAnsi"/>
          <w:sz w:val="20"/>
        </w:rPr>
        <w:t xml:space="preserve">trzymaniu łącza telemetryczego. </w:t>
      </w:r>
    </w:p>
    <w:p w14:paraId="38ACCDA2" w14:textId="287E40C6" w:rsidR="00B02314" w:rsidRPr="001D778B" w:rsidRDefault="00B02314" w:rsidP="004C517F">
      <w:pPr>
        <w:pStyle w:val="Akapitzlist"/>
        <w:spacing w:line="276" w:lineRule="auto"/>
        <w:ind w:left="1117" w:right="-284"/>
        <w:rPr>
          <w:rFonts w:ascii="Verdana" w:hAnsi="Verdana" w:cstheme="minorHAnsi"/>
          <w:sz w:val="20"/>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1" w:name="_Toc489350394"/>
      <w:bookmarkStart w:id="72" w:name="_Toc515896286"/>
      <w:bookmarkStart w:id="73"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71"/>
      <w:bookmarkEnd w:id="72"/>
      <w:bookmarkEnd w:id="73"/>
    </w:p>
    <w:p w14:paraId="78309C73" w14:textId="77777777" w:rsidR="00640B17" w:rsidRPr="00640B17" w:rsidRDefault="00640B17" w:rsidP="00640B17">
      <w:pPr>
        <w:pStyle w:val="Akapitzlist"/>
        <w:numPr>
          <w:ilvl w:val="0"/>
          <w:numId w:val="39"/>
        </w:numPr>
        <w:spacing w:before="120" w:after="120" w:line="240" w:lineRule="auto"/>
        <w:ind w:right="-284"/>
        <w:contextualSpacing w:val="0"/>
        <w:rPr>
          <w:rFonts w:ascii="Verdana" w:eastAsia="Calibri" w:hAnsi="Verdana" w:cstheme="minorHAnsi"/>
          <w:vanish/>
          <w:sz w:val="20"/>
        </w:rPr>
      </w:pPr>
    </w:p>
    <w:p w14:paraId="1394A48E" w14:textId="77777777" w:rsidR="00640B17" w:rsidRPr="00640B17" w:rsidRDefault="00640B17" w:rsidP="00640B17">
      <w:pPr>
        <w:pStyle w:val="Akapitzlist"/>
        <w:numPr>
          <w:ilvl w:val="0"/>
          <w:numId w:val="39"/>
        </w:numPr>
        <w:spacing w:before="120" w:after="120" w:line="240" w:lineRule="auto"/>
        <w:ind w:right="-284"/>
        <w:contextualSpacing w:val="0"/>
        <w:rPr>
          <w:rFonts w:ascii="Verdana" w:eastAsia="Calibri" w:hAnsi="Verdana" w:cstheme="minorHAnsi"/>
          <w:vanish/>
          <w:sz w:val="20"/>
        </w:rPr>
      </w:pPr>
    </w:p>
    <w:p w14:paraId="5BC5ED2F" w14:textId="7BEECF53" w:rsidR="008E5348" w:rsidRPr="00F53A14" w:rsidRDefault="00BD4897" w:rsidP="00640B17">
      <w:pPr>
        <w:pStyle w:val="Tekstpodstawowy"/>
        <w:numPr>
          <w:ilvl w:val="1"/>
          <w:numId w:val="39"/>
        </w:numPr>
        <w:spacing w:before="120" w:line="240" w:lineRule="auto"/>
        <w:ind w:left="436" w:right="-284"/>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001865C7">
        <w:rPr>
          <w:rFonts w:ascii="Verdana" w:eastAsia="Calibri" w:hAnsi="Verdana" w:cstheme="minorHAnsi"/>
          <w:b/>
          <w:sz w:val="20"/>
        </w:rPr>
        <w:t xml:space="preserve"> </w:t>
      </w:r>
      <w:r w:rsidR="001865C7" w:rsidRPr="003474D2">
        <w:rPr>
          <w:rFonts w:ascii="Verdana" w:eastAsia="Calibri" w:hAnsi="Verdana" w:cstheme="minorHAnsi"/>
          <w:b/>
          <w:sz w:val="20"/>
        </w:rPr>
        <w:t>zakupowym</w:t>
      </w:r>
      <w:r w:rsidRPr="00E16521">
        <w:rPr>
          <w:rFonts w:ascii="Verdana" w:eastAsia="Calibri" w:hAnsi="Verdana" w:cstheme="minorHAnsi"/>
          <w:sz w:val="20"/>
        </w:rPr>
        <w:t>, Wykonawca winien złożyć stosowne oświadczenia w treści Formularza Oferty.</w:t>
      </w:r>
    </w:p>
    <w:p w14:paraId="1AC20A5A" w14:textId="7EC4C51F" w:rsidR="004C517F" w:rsidRPr="00AE25E8" w:rsidRDefault="002D280D" w:rsidP="003474D2">
      <w:pPr>
        <w:pStyle w:val="Nagwek1"/>
        <w:keepNext w:val="0"/>
        <w:keepLines w:val="0"/>
        <w:numPr>
          <w:ilvl w:val="1"/>
          <w:numId w:val="39"/>
        </w:numPr>
        <w:suppressAutoHyphens/>
        <w:spacing w:before="120" w:after="120" w:line="240" w:lineRule="auto"/>
        <w:ind w:left="426" w:right="-284" w:hanging="710"/>
        <w:rPr>
          <w:rFonts w:ascii="Verdana" w:hAnsi="Verdana" w:cstheme="minorHAnsi"/>
          <w:b w:val="0"/>
          <w:caps w:val="0"/>
          <w:sz w:val="20"/>
        </w:rPr>
      </w:pPr>
      <w:bookmarkStart w:id="74" w:name="_Toc404679040"/>
      <w:bookmarkStart w:id="75" w:name="_Toc360717307"/>
      <w:bookmarkStart w:id="76" w:name="_Toc462325348"/>
      <w:bookmarkStart w:id="77" w:name="_Toc40987391"/>
      <w:bookmarkStart w:id="78" w:name="_Toc115966635"/>
      <w:bookmarkStart w:id="79" w:name="_Toc40987401"/>
      <w:r w:rsidRPr="00AE25E8">
        <w:rPr>
          <w:rFonts w:ascii="Verdana" w:hAnsi="Verdana" w:cstheme="minorHAnsi"/>
          <w:b w:val="0"/>
          <w:caps w:val="0"/>
          <w:sz w:val="20"/>
        </w:rPr>
        <w:t xml:space="preserve">W celu potwierdzenia spełnienia określonych w pkt </w:t>
      </w:r>
      <w:r w:rsidR="00640B17" w:rsidRPr="00AE25E8">
        <w:rPr>
          <w:rFonts w:ascii="Verdana" w:hAnsi="Verdana" w:cstheme="minorHAnsi"/>
          <w:b w:val="0"/>
          <w:caps w:val="0"/>
          <w:sz w:val="20"/>
        </w:rPr>
        <w:t>6</w:t>
      </w:r>
      <w:r w:rsidRPr="00AE25E8">
        <w:rPr>
          <w:rFonts w:ascii="Verdana" w:hAnsi="Verdana" w:cstheme="minorHAnsi"/>
          <w:b w:val="0"/>
          <w:caps w:val="0"/>
          <w:sz w:val="20"/>
        </w:rPr>
        <w:t>.</w:t>
      </w:r>
      <w:r w:rsidR="004C517F" w:rsidRPr="00AE25E8">
        <w:rPr>
          <w:rFonts w:ascii="Verdana" w:hAnsi="Verdana" w:cstheme="minorHAnsi"/>
          <w:b w:val="0"/>
          <w:caps w:val="0"/>
          <w:sz w:val="20"/>
        </w:rPr>
        <w:t>1.3</w:t>
      </w:r>
      <w:r w:rsidRPr="00AE25E8">
        <w:rPr>
          <w:rFonts w:ascii="Verdana" w:hAnsi="Verdana" w:cstheme="minorHAnsi"/>
          <w:b w:val="0"/>
          <w:caps w:val="0"/>
          <w:sz w:val="20"/>
        </w:rPr>
        <w:t xml:space="preserve">. </w:t>
      </w:r>
      <w:r w:rsidR="00904E94" w:rsidRPr="00AE25E8">
        <w:rPr>
          <w:rFonts w:ascii="Verdana" w:hAnsi="Verdana" w:cstheme="minorHAnsi"/>
          <w:b w:val="0"/>
          <w:caps w:val="0"/>
          <w:sz w:val="20"/>
        </w:rPr>
        <w:t>SWZ</w:t>
      </w:r>
      <w:r w:rsidRPr="00AE25E8">
        <w:rPr>
          <w:rFonts w:ascii="Verdana" w:hAnsi="Verdana" w:cstheme="minorHAnsi"/>
          <w:b w:val="0"/>
          <w:caps w:val="0"/>
          <w:sz w:val="20"/>
        </w:rPr>
        <w:t xml:space="preserve"> </w:t>
      </w:r>
      <w:r w:rsidR="004C517F" w:rsidRPr="00AE25E8">
        <w:rPr>
          <w:rFonts w:ascii="Verdana" w:hAnsi="Verdana" w:cstheme="minorHAnsi"/>
          <w:b w:val="0"/>
          <w:caps w:val="0"/>
          <w:sz w:val="20"/>
        </w:rPr>
        <w:t>warunków udziału w postępowaniu</w:t>
      </w:r>
      <w:r w:rsidR="001865C7" w:rsidRPr="00AE25E8">
        <w:rPr>
          <w:rFonts w:ascii="Verdana" w:hAnsi="Verdana" w:cstheme="minorHAnsi"/>
          <w:b w:val="0"/>
          <w:caps w:val="0"/>
          <w:sz w:val="20"/>
        </w:rPr>
        <w:t xml:space="preserve"> zakupowym</w:t>
      </w:r>
      <w:r w:rsidRPr="00AE25E8">
        <w:rPr>
          <w:rFonts w:ascii="Verdana" w:hAnsi="Verdana" w:cstheme="minorHAnsi"/>
          <w:b w:val="0"/>
          <w:caps w:val="0"/>
          <w:sz w:val="20"/>
        </w:rPr>
        <w:t>, Wykonawca jest zobowiąz</w:t>
      </w:r>
      <w:r w:rsidR="00411BFE" w:rsidRPr="00AE25E8">
        <w:rPr>
          <w:rFonts w:ascii="Verdana" w:hAnsi="Verdana" w:cstheme="minorHAnsi"/>
          <w:b w:val="0"/>
          <w:caps w:val="0"/>
          <w:sz w:val="20"/>
        </w:rPr>
        <w:t>a</w:t>
      </w:r>
      <w:r w:rsidRPr="00AE25E8">
        <w:rPr>
          <w:rFonts w:ascii="Verdana" w:hAnsi="Verdana" w:cstheme="minorHAnsi"/>
          <w:b w:val="0"/>
          <w:caps w:val="0"/>
          <w:sz w:val="20"/>
        </w:rPr>
        <w:t xml:space="preserve">ny złożyć następujące dokumenty </w:t>
      </w:r>
      <w:r w:rsidR="004C517F" w:rsidRPr="00AE25E8">
        <w:rPr>
          <w:rFonts w:ascii="Verdana" w:hAnsi="Verdana" w:cstheme="minorHAnsi"/>
          <w:b w:val="0"/>
          <w:caps w:val="0"/>
          <w:sz w:val="20"/>
        </w:rPr>
        <w:t>lub</w:t>
      </w:r>
      <w:r w:rsidRPr="00AE25E8">
        <w:rPr>
          <w:rFonts w:ascii="Verdana" w:hAnsi="Verdana" w:cstheme="minorHAnsi"/>
          <w:b w:val="0"/>
          <w:caps w:val="0"/>
          <w:sz w:val="20"/>
        </w:rPr>
        <w:t xml:space="preserve"> oświadczenia</w:t>
      </w:r>
      <w:bookmarkEnd w:id="74"/>
      <w:r w:rsidRPr="00AE25E8">
        <w:rPr>
          <w:rFonts w:ascii="Verdana" w:hAnsi="Verdana" w:cstheme="minorHAnsi"/>
          <w:b w:val="0"/>
          <w:caps w:val="0"/>
          <w:sz w:val="20"/>
        </w:rPr>
        <w:t>:</w:t>
      </w:r>
      <w:bookmarkEnd w:id="75"/>
      <w:bookmarkEnd w:id="76"/>
      <w:bookmarkEnd w:id="77"/>
      <w:bookmarkEnd w:id="78"/>
    </w:p>
    <w:p w14:paraId="73CF73DE" w14:textId="17ECB145" w:rsidR="00B8425D" w:rsidRPr="00B8425D" w:rsidRDefault="00B8425D" w:rsidP="00B8425D">
      <w:pPr>
        <w:pStyle w:val="Akapitzlist"/>
        <w:spacing w:line="276" w:lineRule="auto"/>
        <w:ind w:left="426" w:right="-284"/>
        <w:rPr>
          <w:rFonts w:ascii="Verdana" w:eastAsia="Calibri" w:hAnsi="Verdana" w:cstheme="minorHAnsi"/>
          <w:sz w:val="20"/>
        </w:rPr>
      </w:pPr>
      <w:r w:rsidRPr="00B8425D">
        <w:rPr>
          <w:rFonts w:ascii="Verdana" w:eastAsia="Calibri" w:hAnsi="Verdana" w:cstheme="minorHAnsi"/>
          <w:sz w:val="20"/>
        </w:rPr>
        <w:t xml:space="preserve">wykazu usług </w:t>
      </w:r>
      <w:r w:rsidR="008026D4">
        <w:rPr>
          <w:rFonts w:ascii="Verdana" w:eastAsia="Calibri" w:hAnsi="Verdana" w:cstheme="minorHAnsi"/>
          <w:sz w:val="20"/>
        </w:rPr>
        <w:t>wykonanych w okresie ostatnich 3</w:t>
      </w:r>
      <w:r w:rsidRPr="00B8425D">
        <w:rPr>
          <w:rFonts w:ascii="Verdana" w:eastAsia="Calibri" w:hAnsi="Verdana" w:cstheme="minorHAnsi"/>
          <w:sz w:val="20"/>
        </w:rPr>
        <w:t xml:space="preserve"> lat przed upływem terminu składania ofert, a jeżeli okres prowadzenia działalności jest krótszy – w tym okresie, </w:t>
      </w:r>
      <w:r w:rsidR="008026D4">
        <w:rPr>
          <w:rFonts w:ascii="Verdana" w:eastAsia="Calibri" w:hAnsi="Verdana" w:cstheme="minorHAnsi"/>
          <w:sz w:val="20"/>
        </w:rPr>
        <w:t>wraz z podaniem ich przedmiotu</w:t>
      </w:r>
      <w:r w:rsidRPr="00B8425D">
        <w:rPr>
          <w:rFonts w:ascii="Verdana" w:eastAsia="Calibri" w:hAnsi="Verdana" w:cstheme="minorHAnsi"/>
          <w:sz w:val="20"/>
        </w:rPr>
        <w:t xml:space="preserve">,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2F97EB0B" w14:textId="77777777" w:rsidR="00B8425D" w:rsidRDefault="00B8425D" w:rsidP="00B8425D">
      <w:pPr>
        <w:pStyle w:val="Akapitzlist"/>
        <w:spacing w:line="276" w:lineRule="auto"/>
        <w:ind w:left="426" w:right="-284"/>
        <w:rPr>
          <w:rFonts w:ascii="Verdana" w:eastAsia="Calibri" w:hAnsi="Verdana" w:cstheme="minorHAnsi"/>
          <w:sz w:val="20"/>
        </w:rPr>
      </w:pPr>
    </w:p>
    <w:p w14:paraId="0099980B" w14:textId="0F516CC2" w:rsidR="00B8425D" w:rsidRDefault="00B8425D" w:rsidP="00B8425D">
      <w:pPr>
        <w:pStyle w:val="Akapitzlist"/>
        <w:spacing w:line="276" w:lineRule="auto"/>
        <w:ind w:left="426" w:right="-284"/>
        <w:rPr>
          <w:rFonts w:ascii="Verdana" w:eastAsia="Calibri" w:hAnsi="Verdana" w:cstheme="minorHAnsi"/>
          <w:sz w:val="20"/>
        </w:rPr>
      </w:pPr>
      <w:r w:rsidRPr="00B8425D">
        <w:rPr>
          <w:rFonts w:ascii="Verdana" w:eastAsia="Calibri" w:hAnsi="Verdana" w:cstheme="minorHAnsi"/>
          <w:sz w:val="20"/>
        </w:rPr>
        <w:t xml:space="preserve">Wzór wykazu stanowi </w:t>
      </w:r>
      <w:r w:rsidRPr="00AE25E8">
        <w:rPr>
          <w:rFonts w:ascii="Verdana" w:eastAsia="Calibri" w:hAnsi="Verdana" w:cstheme="minorHAnsi"/>
          <w:b/>
          <w:sz w:val="20"/>
        </w:rPr>
        <w:t xml:space="preserve">załącznik nr </w:t>
      </w:r>
      <w:r w:rsidR="00A512EA">
        <w:rPr>
          <w:rFonts w:ascii="Verdana" w:eastAsia="Calibri" w:hAnsi="Verdana" w:cstheme="minorHAnsi"/>
          <w:b/>
          <w:sz w:val="20"/>
        </w:rPr>
        <w:t>5</w:t>
      </w:r>
      <w:r w:rsidRPr="00AE25E8">
        <w:rPr>
          <w:rFonts w:ascii="Verdana" w:eastAsia="Calibri" w:hAnsi="Verdana" w:cstheme="minorHAnsi"/>
          <w:b/>
          <w:sz w:val="20"/>
        </w:rPr>
        <w:t xml:space="preserve"> do SWZ.</w:t>
      </w:r>
    </w:p>
    <w:p w14:paraId="5703025A" w14:textId="77777777" w:rsidR="00B8425D" w:rsidRDefault="00B8425D" w:rsidP="00B8425D">
      <w:pPr>
        <w:pStyle w:val="Akapitzlist"/>
        <w:spacing w:line="276" w:lineRule="auto"/>
        <w:ind w:left="426" w:right="-284"/>
        <w:rPr>
          <w:rFonts w:ascii="Verdana" w:eastAsia="Calibri" w:hAnsi="Verdana" w:cstheme="minorHAnsi"/>
          <w:sz w:val="20"/>
        </w:rPr>
      </w:pPr>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80" w:name="_Toc115966643"/>
      <w:bookmarkEnd w:id="79"/>
      <w:r w:rsidRPr="001D778B">
        <w:rPr>
          <w:rFonts w:ascii="Verdana" w:eastAsia="Calibri" w:hAnsi="Verdana" w:cstheme="minorHAnsi"/>
          <w:caps w:val="0"/>
          <w:kern w:val="0"/>
          <w:sz w:val="20"/>
          <w:lang w:val="pl-PL"/>
        </w:rPr>
        <w:t>TERMIN ZWIĄZANIA OFERTĄ</w:t>
      </w:r>
      <w:bookmarkEnd w:id="80"/>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okres </w:t>
      </w:r>
      <w:r w:rsidRPr="00C34AC7">
        <w:rPr>
          <w:rFonts w:ascii="Verdana" w:eastAsia="Calibri" w:hAnsi="Verdana" w:cstheme="minorHAnsi"/>
          <w:b/>
          <w:sz w:val="20"/>
        </w:rPr>
        <w:t>60</w:t>
      </w:r>
      <w:r w:rsidR="00957A89" w:rsidRPr="00AF0411">
        <w:rPr>
          <w:rFonts w:ascii="Verdana" w:eastAsia="Calibri" w:hAnsi="Verdana" w:cstheme="minorHAnsi"/>
          <w:b/>
          <w:sz w:val="20"/>
        </w:rPr>
        <w:t xml:space="preserve"> </w:t>
      </w:r>
      <w:r w:rsidRPr="002A455B">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1" w:name="_Toc137824138"/>
      <w:bookmarkStart w:id="82" w:name="_Toc154823354"/>
      <w:bookmarkStart w:id="83" w:name="_Toc165273920"/>
      <w:bookmarkStart w:id="84" w:name="_Toc165274189"/>
      <w:bookmarkStart w:id="85" w:name="_Toc243294549"/>
      <w:bookmarkStart w:id="86" w:name="_Toc489350398"/>
      <w:bookmarkStart w:id="87" w:name="_Toc515896290"/>
      <w:bookmarkStart w:id="88" w:name="_Toc115966644"/>
      <w:r w:rsidRPr="001D778B">
        <w:rPr>
          <w:rFonts w:ascii="Verdana" w:eastAsia="Calibri" w:hAnsi="Verdana" w:cstheme="minorHAnsi"/>
          <w:caps w:val="0"/>
          <w:kern w:val="0"/>
          <w:sz w:val="20"/>
          <w:lang w:val="pl-PL"/>
        </w:rPr>
        <w:lastRenderedPageBreak/>
        <w:t>OPIS SPOSOBU PRZYGOTOWANIA OFERT</w:t>
      </w:r>
      <w:bookmarkEnd w:id="81"/>
      <w:bookmarkEnd w:id="82"/>
      <w:bookmarkEnd w:id="83"/>
      <w:bookmarkEnd w:id="84"/>
      <w:bookmarkEnd w:id="85"/>
      <w:bookmarkEnd w:id="86"/>
      <w:bookmarkEnd w:id="87"/>
      <w:bookmarkEnd w:id="88"/>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276DED"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 xml:space="preserve">Pełnomocnictwo osób podpisujących ofertę lub inne dokumenty składane z ofertą, jeżeli ich umocowanie nie wynika wprost z dokumentów rejestrowych lub bezpłatnych i ogólnodostępnych baz danych, o ile wykonawca dostarczył dane umożliwiające dostęp do </w:t>
      </w:r>
      <w:r w:rsidRPr="00276DED">
        <w:rPr>
          <w:rFonts w:ascii="Verdana" w:eastAsia="Calibri" w:hAnsi="Verdana" w:cstheme="minorHAnsi"/>
          <w:sz w:val="20"/>
          <w:lang w:eastAsia="pl-PL"/>
        </w:rPr>
        <w:t>tych dokumentów;</w:t>
      </w:r>
    </w:p>
    <w:p w14:paraId="185A0C8A" w14:textId="77777777" w:rsidR="00DB3802" w:rsidRPr="00276DED"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276DED">
        <w:rPr>
          <w:rFonts w:ascii="Verdana" w:eastAsia="Calibri" w:hAnsi="Verdana" w:cstheme="minorHAnsi"/>
          <w:sz w:val="20"/>
          <w:lang w:eastAsia="pl-PL"/>
        </w:rPr>
        <w:t>Pełnomocnictwo do reprezentowania wszystkich Wykonawców wspólnie ubiegając</w:t>
      </w:r>
      <w:r w:rsidR="007A51D2" w:rsidRPr="00276DED">
        <w:rPr>
          <w:rFonts w:ascii="Verdana" w:eastAsia="Calibri" w:hAnsi="Verdana" w:cstheme="minorHAnsi"/>
          <w:sz w:val="20"/>
          <w:lang w:eastAsia="pl-PL"/>
        </w:rPr>
        <w:t>ych się o udzielenie zamówienia</w:t>
      </w:r>
      <w:r w:rsidR="00DB3802" w:rsidRPr="00276DED">
        <w:rPr>
          <w:rFonts w:ascii="Verdana" w:eastAsia="Calibri" w:hAnsi="Verdana" w:cstheme="minorHAnsi"/>
          <w:sz w:val="20"/>
          <w:lang w:eastAsia="pl-PL"/>
        </w:rPr>
        <w:t>;</w:t>
      </w:r>
    </w:p>
    <w:p w14:paraId="70794B92" w14:textId="26300FB4" w:rsidR="004141DE" w:rsidRPr="008F7D4D" w:rsidRDefault="004141DE" w:rsidP="008F7D4D">
      <w:pPr>
        <w:pStyle w:val="Tekstpodstawowy"/>
        <w:numPr>
          <w:ilvl w:val="2"/>
          <w:numId w:val="39"/>
        </w:numPr>
        <w:spacing w:before="120" w:line="240" w:lineRule="auto"/>
        <w:ind w:left="1276" w:right="-284" w:hanging="879"/>
        <w:rPr>
          <w:rFonts w:ascii="Verdana" w:hAnsi="Verdana" w:cstheme="minorHAnsi"/>
          <w:bCs/>
          <w:iCs/>
          <w:spacing w:val="-6"/>
          <w:sz w:val="20"/>
        </w:rPr>
      </w:pPr>
      <w:r w:rsidRPr="008F7D4D">
        <w:rPr>
          <w:rFonts w:ascii="Verdana" w:eastAsia="Calibri" w:hAnsi="Verdana" w:cstheme="minorHAnsi"/>
          <w:sz w:val="20"/>
          <w:lang w:eastAsia="pl-PL"/>
        </w:rPr>
        <w:t>Dokumenty</w:t>
      </w:r>
      <w:r w:rsidR="00AE64C8" w:rsidRPr="008F7D4D">
        <w:rPr>
          <w:rFonts w:ascii="Verdana" w:eastAsia="Calibri" w:hAnsi="Verdana" w:cstheme="minorHAnsi"/>
          <w:sz w:val="20"/>
          <w:lang w:eastAsia="pl-PL"/>
        </w:rPr>
        <w:t>/oświadczenia</w:t>
      </w:r>
      <w:r w:rsidRPr="008F7D4D">
        <w:rPr>
          <w:rFonts w:ascii="Verdana" w:eastAsia="Calibri" w:hAnsi="Verdana" w:cstheme="minorHAnsi"/>
          <w:sz w:val="20"/>
          <w:lang w:eastAsia="pl-PL"/>
        </w:rPr>
        <w:t xml:space="preserve"> wskazane w pkt.</w:t>
      </w:r>
      <w:r w:rsidR="004D27A4" w:rsidRPr="00276DED">
        <w:rPr>
          <w:rFonts w:ascii="Verdana" w:eastAsia="Calibri" w:hAnsi="Verdana" w:cstheme="minorHAnsi"/>
          <w:sz w:val="20"/>
          <w:lang w:eastAsia="pl-PL"/>
        </w:rPr>
        <w:t xml:space="preserve"> </w:t>
      </w:r>
      <w:r w:rsidR="00C947A6" w:rsidRPr="008F7D4D">
        <w:rPr>
          <w:rFonts w:ascii="Verdana" w:eastAsia="Calibri" w:hAnsi="Verdana" w:cstheme="minorHAnsi"/>
          <w:sz w:val="20"/>
          <w:lang w:eastAsia="pl-PL"/>
        </w:rPr>
        <w:t>7</w:t>
      </w:r>
      <w:r w:rsidR="004D27A4" w:rsidRPr="008F7D4D">
        <w:rPr>
          <w:rFonts w:ascii="Verdana" w:eastAsia="Calibri" w:hAnsi="Verdana" w:cstheme="minorHAnsi"/>
          <w:sz w:val="20"/>
          <w:lang w:eastAsia="pl-PL"/>
        </w:rPr>
        <w:t>.2</w:t>
      </w:r>
      <w:r w:rsidR="00791D07" w:rsidRPr="00276DED">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9" w:name="_Toc165273921"/>
      <w:bookmarkStart w:id="90" w:name="_Toc165274190"/>
      <w:bookmarkStart w:id="91" w:name="_Toc243294550"/>
      <w:bookmarkStart w:id="92" w:name="_Toc489350399"/>
      <w:bookmarkStart w:id="93" w:name="_Toc515896292"/>
      <w:bookmarkStart w:id="94" w:name="_Toc115966645"/>
      <w:r w:rsidRPr="00206C54">
        <w:rPr>
          <w:rFonts w:ascii="Verdana" w:eastAsia="Calibri" w:hAnsi="Verdana" w:cstheme="minorHAnsi"/>
          <w:caps w:val="0"/>
          <w:kern w:val="0"/>
          <w:sz w:val="20"/>
          <w:lang w:val="pl-PL"/>
        </w:rPr>
        <w:t>TERMIN SKŁADANIA I OTWARCIA OFERT</w:t>
      </w:r>
      <w:bookmarkEnd w:id="89"/>
      <w:bookmarkEnd w:id="90"/>
      <w:bookmarkEnd w:id="91"/>
      <w:bookmarkEnd w:id="92"/>
      <w:bookmarkEnd w:id="93"/>
      <w:bookmarkEnd w:id="94"/>
    </w:p>
    <w:p w14:paraId="3FB9BBB0" w14:textId="047E12DC"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8341BB">
        <w:rPr>
          <w:rFonts w:ascii="Verdana" w:eastAsia="Calibri" w:hAnsi="Verdana" w:cstheme="minorHAnsi"/>
          <w:b/>
          <w:sz w:val="20"/>
        </w:rPr>
        <w:t>03</w:t>
      </w:r>
      <w:r w:rsidR="00903774" w:rsidRPr="00903774">
        <w:rPr>
          <w:rFonts w:ascii="Verdana" w:eastAsia="Calibri" w:hAnsi="Verdana" w:cstheme="minorHAnsi"/>
          <w:b/>
          <w:sz w:val="20"/>
        </w:rPr>
        <w:t>.1</w:t>
      </w:r>
      <w:r w:rsidR="008341BB">
        <w:rPr>
          <w:rFonts w:ascii="Verdana" w:eastAsia="Calibri" w:hAnsi="Verdana" w:cstheme="minorHAnsi"/>
          <w:b/>
          <w:sz w:val="20"/>
        </w:rPr>
        <w:t>2</w:t>
      </w:r>
      <w:r w:rsidR="00903774" w:rsidRPr="00903774">
        <w:rPr>
          <w:rFonts w:ascii="Verdana" w:eastAsia="Calibri" w:hAnsi="Verdana" w:cstheme="minorHAnsi"/>
          <w:b/>
          <w:sz w:val="20"/>
        </w:rPr>
        <w:t>.2024 r.</w:t>
      </w:r>
      <w:r w:rsidRPr="00903774">
        <w:rPr>
          <w:rFonts w:ascii="Verdana" w:eastAsia="Calibri" w:hAnsi="Verdana" w:cstheme="minorHAnsi"/>
          <w:sz w:val="20"/>
        </w:rPr>
        <w:t xml:space="preserve"> do godziny </w:t>
      </w:r>
      <w:r w:rsidR="00903774" w:rsidRPr="00903774">
        <w:rPr>
          <w:rFonts w:ascii="Verdana" w:eastAsia="Calibri" w:hAnsi="Verdana" w:cstheme="minorHAnsi"/>
          <w:b/>
          <w:sz w:val="20"/>
        </w:rPr>
        <w:t>13:00</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4C93E4D8"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F058E5">
        <w:rPr>
          <w:rStyle w:val="Odwoaniedokomentarza"/>
          <w:rFonts w:ascii="Verdana" w:hAnsi="Verdana" w:cstheme="minorHAnsi"/>
          <w:sz w:val="20"/>
          <w:lang w:eastAsia="pl-PL"/>
        </w:rPr>
        <w:t>10.1</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5" w:name="_Toc137824141"/>
      <w:bookmarkStart w:id="96" w:name="_Toc154823357"/>
      <w:bookmarkStart w:id="97" w:name="_Toc165273923"/>
      <w:bookmarkStart w:id="98" w:name="_Toc165274192"/>
      <w:bookmarkStart w:id="99" w:name="_Toc243294552"/>
      <w:bookmarkStart w:id="100" w:name="_Toc489350401"/>
      <w:bookmarkStart w:id="101" w:name="_Toc515896294"/>
      <w:bookmarkStart w:id="102" w:name="_Toc115966647"/>
      <w:r w:rsidRPr="001D778B">
        <w:rPr>
          <w:rFonts w:ascii="Verdana" w:eastAsia="Calibri" w:hAnsi="Verdana" w:cstheme="minorHAnsi"/>
          <w:caps w:val="0"/>
          <w:kern w:val="0"/>
          <w:sz w:val="20"/>
          <w:lang w:val="pl-PL"/>
        </w:rPr>
        <w:t xml:space="preserve">OPIS KRYTERIÓW </w:t>
      </w:r>
      <w:bookmarkEnd w:id="95"/>
      <w:bookmarkEnd w:id="96"/>
      <w:bookmarkEnd w:id="97"/>
      <w:bookmarkEnd w:id="98"/>
      <w:bookmarkEnd w:id="99"/>
      <w:bookmarkEnd w:id="100"/>
      <w:bookmarkEnd w:id="101"/>
      <w:bookmarkEnd w:id="102"/>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lastRenderedPageBreak/>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Kc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103" w:name="_Toc531685150"/>
      <w:bookmarkStart w:id="104" w:name="_Toc7422300"/>
      <w:bookmarkStart w:id="105" w:name="_Toc115966648"/>
      <w:r w:rsidRPr="001A5F32">
        <w:rPr>
          <w:rFonts w:ascii="Verdana" w:eastAsia="Calibri" w:hAnsi="Verdana" w:cstheme="minorHAnsi"/>
          <w:caps w:val="0"/>
          <w:kern w:val="0"/>
          <w:sz w:val="20"/>
          <w:lang w:val="pl-PL"/>
        </w:rPr>
        <w:t>OCHRONA DANYCH OSOBOWYCH</w:t>
      </w:r>
      <w:bookmarkStart w:id="106" w:name="_Toc115966649"/>
      <w:bookmarkStart w:id="107" w:name="_Toc115966650"/>
      <w:bookmarkEnd w:id="103"/>
      <w:bookmarkEnd w:id="104"/>
      <w:bookmarkEnd w:id="105"/>
      <w:bookmarkEnd w:id="106"/>
      <w:bookmarkEnd w:id="107"/>
    </w:p>
    <w:p w14:paraId="1B5413C6" w14:textId="0D53126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8"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8"/>
    </w:p>
    <w:p w14:paraId="038751A6" w14:textId="6B03C234" w:rsidR="00BA4433" w:rsidRPr="001D778B" w:rsidRDefault="00BA4433" w:rsidP="003474D2">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9" w:name="_Toc115966652"/>
      <w:r w:rsidRPr="001D778B">
        <w:rPr>
          <w:rFonts w:ascii="Verdana" w:hAnsi="Verdana"/>
          <w:b w:val="0"/>
          <w:sz w:val="20"/>
          <w:lang w:val="pl-PL" w:eastAsia="pl-PL"/>
        </w:rPr>
        <w:t>Administratorem Pani / Pana danych osobowych („ADO”) jest:</w:t>
      </w:r>
      <w:bookmarkEnd w:id="109"/>
      <w:r w:rsidR="00CC5626">
        <w:rPr>
          <w:rFonts w:ascii="Verdana" w:hAnsi="Verdana"/>
          <w:b w:val="0"/>
          <w:sz w:val="20"/>
          <w:lang w:val="pl-PL" w:eastAsia="pl-PL"/>
        </w:rPr>
        <w:t xml:space="preserve"> </w:t>
      </w:r>
      <w:r w:rsidR="00CC5626" w:rsidRPr="00CA0F70">
        <w:rPr>
          <w:rFonts w:ascii="Verdana" w:hAnsi="Verdana"/>
          <w:sz w:val="20"/>
          <w:lang w:val="pl-PL" w:eastAsia="pl-PL"/>
        </w:rPr>
        <w:t>PGE Energia Ciepła S.A. z siedzibą w Warszawie (00-120) przy ul. Złotej 59</w:t>
      </w:r>
      <w:r w:rsidR="00CC5626">
        <w:rPr>
          <w:rFonts w:ascii="Verdana" w:hAnsi="Verdana"/>
          <w:sz w:val="20"/>
          <w:lang w:val="pl-PL" w:eastAsia="pl-PL"/>
        </w:rPr>
        <w:t>.</w:t>
      </w:r>
      <w:r w:rsidRPr="001D778B">
        <w:rPr>
          <w:rFonts w:ascii="Verdana" w:hAnsi="Verdana"/>
          <w:b w:val="0"/>
          <w:sz w:val="20"/>
          <w:lang w:val="pl-PL" w:eastAsia="pl-PL"/>
        </w:rPr>
        <w:t xml:space="preserve"> </w:t>
      </w:r>
    </w:p>
    <w:p w14:paraId="26DFA822" w14:textId="56282DCD"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10" w:name="_Toc115966654"/>
      <w:r w:rsidRPr="001D778B">
        <w:rPr>
          <w:rFonts w:ascii="Verdana" w:hAnsi="Verdana"/>
          <w:b w:val="0"/>
          <w:sz w:val="20"/>
          <w:lang w:val="pl-PL" w:eastAsia="pl-PL"/>
        </w:rPr>
        <w:t>W sprawie ochrony swoich danych osobowych może Pani/Pan skontaktować się z:</w:t>
      </w:r>
      <w:r w:rsidR="00CC5626">
        <w:rPr>
          <w:rFonts w:ascii="Verdana" w:hAnsi="Verdana"/>
          <w:b w:val="0"/>
          <w:sz w:val="20"/>
          <w:lang w:val="pl-PL" w:eastAsia="pl-PL"/>
        </w:rPr>
        <w:t xml:space="preserve"> </w:t>
      </w:r>
      <w:r w:rsidR="00CC5626" w:rsidRPr="001D778B">
        <w:rPr>
          <w:rFonts w:ascii="Verdana" w:hAnsi="Verdana"/>
          <w:b w:val="0"/>
          <w:sz w:val="20"/>
          <w:lang w:val="pl-PL" w:eastAsia="pl-PL"/>
        </w:rPr>
        <w:t>:</w:t>
      </w:r>
      <w:r w:rsidR="00CC5626">
        <w:rPr>
          <w:rFonts w:ascii="Verdana" w:hAnsi="Verdana"/>
          <w:b w:val="0"/>
          <w:sz w:val="20"/>
          <w:lang w:val="pl-PL" w:eastAsia="pl-PL"/>
        </w:rPr>
        <w:t xml:space="preserve"> </w:t>
      </w:r>
      <w:r w:rsidR="00CC5626" w:rsidRPr="001B51E5">
        <w:rPr>
          <w:rFonts w:ascii="Verdana" w:hAnsi="Verdana"/>
          <w:sz w:val="20"/>
          <w:lang w:val="pl-PL" w:eastAsia="pl-PL"/>
        </w:rPr>
        <w:t xml:space="preserve">Inspektorem Ochrony Danych PGE Energia Ciepła S.A.: </w:t>
      </w:r>
      <w:hyperlink r:id="rId13" w:history="1">
        <w:r w:rsidR="00CC5626" w:rsidRPr="001B51E5">
          <w:rPr>
            <w:rStyle w:val="Hipercze"/>
            <w:rFonts w:ascii="Verdana" w:hAnsi="Verdana"/>
            <w:sz w:val="20"/>
            <w:lang w:val="pl-PL" w:eastAsia="pl-PL"/>
          </w:rPr>
          <w:t>iod.pgeec@gkpge.pl</w:t>
        </w:r>
      </w:hyperlink>
      <w:r w:rsidRPr="001D778B">
        <w:rPr>
          <w:rFonts w:ascii="Verdana" w:hAnsi="Verdana"/>
          <w:b w:val="0"/>
          <w:sz w:val="20"/>
          <w:lang w:val="pl-PL" w:eastAsia="pl-PL"/>
        </w:rPr>
        <w:t xml:space="preserve"> lub pisemnie na adres naszej siedziby wskazany w punkcie </w:t>
      </w:r>
      <w:r w:rsidR="003A624C">
        <w:rPr>
          <w:rFonts w:ascii="Verdana" w:hAnsi="Verdana"/>
          <w:b w:val="0"/>
          <w:sz w:val="20"/>
          <w:lang w:val="pl-PL" w:eastAsia="pl-PL"/>
        </w:rPr>
        <w:t>12</w:t>
      </w:r>
      <w:r w:rsidRPr="001D778B">
        <w:rPr>
          <w:rFonts w:ascii="Verdana" w:hAnsi="Verdana"/>
          <w:b w:val="0"/>
          <w:sz w:val="20"/>
          <w:lang w:val="pl-PL" w:eastAsia="pl-PL"/>
        </w:rPr>
        <w:t>.2.</w:t>
      </w:r>
      <w:bookmarkEnd w:id="110"/>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11"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0330291D"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12" w:name="_Toc115966673"/>
      <w:bookmarkEnd w:id="111"/>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r w:rsidR="001865C7" w:rsidRPr="003474D2">
        <w:rPr>
          <w:rFonts w:ascii="Verdana" w:eastAsia="Calibri" w:hAnsi="Verdana" w:cstheme="minorHAnsi"/>
          <w:b w:val="0"/>
          <w:sz w:val="20"/>
        </w:rPr>
        <w:t>zakupowego</w:t>
      </w:r>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12"/>
    </w:p>
    <w:p w14:paraId="23FFCAEF" w14:textId="5EE9C5B2" w:rsidR="008D24EB" w:rsidRPr="0035303E" w:rsidRDefault="008D24EB" w:rsidP="00C929BB">
      <w:pPr>
        <w:spacing w:line="276" w:lineRule="auto"/>
        <w:ind w:left="426"/>
        <w:rPr>
          <w:rFonts w:ascii="Verdana" w:hAnsi="Verdana" w:cstheme="minorHAnsi"/>
          <w:b/>
          <w:sz w:val="20"/>
        </w:rPr>
      </w:pPr>
      <w:bookmarkStart w:id="113" w:name="_Toc115966674"/>
      <w:r w:rsidRPr="0035303E">
        <w:rPr>
          <w:rFonts w:ascii="Verdana" w:hAnsi="Verdana" w:cstheme="minorHAnsi"/>
          <w:b/>
          <w:sz w:val="20"/>
        </w:rPr>
        <w:t>Klauzula informacyjna dla pracowników/współpracowników/osób trzecich, wskazanych przez Wykonawcę</w:t>
      </w:r>
      <w:bookmarkEnd w:id="113"/>
    </w:p>
    <w:p w14:paraId="12A803A4" w14:textId="0CE2CB89" w:rsidR="00BA4433" w:rsidRPr="0035303E" w:rsidRDefault="00BA4433" w:rsidP="00C929BB">
      <w:pPr>
        <w:spacing w:line="276" w:lineRule="auto"/>
        <w:ind w:left="426"/>
        <w:rPr>
          <w:rFonts w:ascii="Verdana" w:hAnsi="Verdana" w:cstheme="minorHAnsi"/>
          <w:sz w:val="20"/>
        </w:rPr>
      </w:pPr>
      <w:bookmarkStart w:id="114"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4"/>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1BEB2504" w:rsidR="00BA4433" w:rsidRPr="0034538A"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w:t>
      </w:r>
      <w:r w:rsidR="0034538A">
        <w:rPr>
          <w:rFonts w:ascii="Verdana" w:hAnsi="Verdana" w:cstheme="minorHAnsi"/>
          <w:sz w:val="20"/>
        </w:rPr>
        <w:t xml:space="preserve"> </w:t>
      </w:r>
      <w:r w:rsidR="0034538A" w:rsidRPr="0034538A">
        <w:rPr>
          <w:rFonts w:ascii="Verdana" w:hAnsi="Verdana"/>
          <w:b/>
          <w:sz w:val="20"/>
          <w:lang w:eastAsia="pl-PL"/>
        </w:rPr>
        <w:t>PGE Energia Ciepła S.A. z siedzibą w Warszawie (00-120) przy ul. Złotej 59</w:t>
      </w:r>
      <w:r w:rsidRPr="0034538A">
        <w:rPr>
          <w:rFonts w:ascii="Verdana" w:hAnsi="Verdana" w:cstheme="minorHAnsi"/>
          <w:b/>
          <w:sz w:val="20"/>
        </w:rPr>
        <w:t xml:space="preserve"> </w:t>
      </w:r>
    </w:p>
    <w:p w14:paraId="0B23EB51" w14:textId="496F4C03"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sz w:val="20"/>
        </w:rPr>
        <w:t>W sprawie ochrony Pani/Pana danych osobowych można skontaktować się z:</w:t>
      </w:r>
      <w:r w:rsidR="009355DF">
        <w:rPr>
          <w:rFonts w:ascii="Verdana" w:hAnsi="Verdana"/>
          <w:sz w:val="20"/>
          <w:lang w:eastAsia="pl-PL"/>
        </w:rPr>
        <w:t xml:space="preserve"> </w:t>
      </w:r>
      <w:r w:rsidR="009355DF" w:rsidRPr="0034538A">
        <w:rPr>
          <w:rFonts w:ascii="Verdana" w:hAnsi="Verdana"/>
          <w:b/>
          <w:sz w:val="20"/>
          <w:lang w:eastAsia="pl-PL"/>
        </w:rPr>
        <w:t xml:space="preserve">Inspektorem Ochrony Danych PGE Energia Ciepła S.A.: </w:t>
      </w:r>
      <w:hyperlink r:id="rId14" w:history="1">
        <w:r w:rsidR="009355DF" w:rsidRPr="0034538A">
          <w:rPr>
            <w:rStyle w:val="Hipercze"/>
            <w:rFonts w:ascii="Verdana" w:hAnsi="Verdana"/>
            <w:b/>
            <w:sz w:val="20"/>
            <w:lang w:eastAsia="pl-PL"/>
          </w:rPr>
          <w:t>iod.pgeec@gkpge.pl</w:t>
        </w:r>
      </w:hyperlink>
      <w:r w:rsidRPr="001D778B">
        <w:rPr>
          <w:rFonts w:ascii="Verdana" w:hAnsi="Verdana" w:cstheme="minorHAnsi"/>
          <w:sz w:val="20"/>
        </w:rPr>
        <w:t xml:space="preserve">, bądź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3A360409"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 xml:space="preserve">Pani/Pana dane osobowe zostały przekazane </w:t>
      </w:r>
      <w:r w:rsidRPr="00CF1C9D">
        <w:rPr>
          <w:rFonts w:ascii="Verdana" w:hAnsi="Verdana" w:cstheme="minorHAnsi"/>
          <w:sz w:val="20"/>
        </w:rPr>
        <w:t>przez [nazwa i adres Wykonawcy],</w:t>
      </w:r>
      <w:r w:rsidRPr="001D778B">
        <w:rPr>
          <w:rFonts w:ascii="Verdana" w:hAnsi="Verdana" w:cstheme="minorHAnsi"/>
          <w:sz w:val="20"/>
        </w:rPr>
        <w:t xml:space="preserve">  tj. Stronę Postępowania o udzielnie zamówienia niepublicznego nr </w:t>
      </w:r>
      <w:r w:rsidR="00CF1C9D" w:rsidRPr="00236855">
        <w:rPr>
          <w:rFonts w:ascii="Calibri" w:hAnsi="Calibri"/>
          <w:szCs w:val="16"/>
        </w:rPr>
        <w:t>POST/PEC/PEC/UZS/01093/2024</w:t>
      </w:r>
      <w:r w:rsidRPr="001D778B">
        <w:rPr>
          <w:rFonts w:ascii="Verdana" w:hAnsi="Verdana" w:cstheme="minorHAnsi"/>
          <w:sz w:val="20"/>
        </w:rPr>
        <w:t xml:space="preserve"> (dalej: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5" w:name="_Toc39813090"/>
      <w:bookmarkStart w:id="116" w:name="_Toc115966676"/>
      <w:bookmarkStart w:id="117" w:name="_Toc115966677"/>
      <w:bookmarkStart w:id="118" w:name="_Toc165273929"/>
      <w:bookmarkStart w:id="119" w:name="_Toc165274198"/>
      <w:bookmarkStart w:id="120" w:name="_Toc243294558"/>
      <w:bookmarkStart w:id="121" w:name="_Toc489350408"/>
      <w:bookmarkStart w:id="122" w:name="_Toc515896301"/>
      <w:bookmarkStart w:id="123" w:name="_Toc115966679"/>
      <w:bookmarkEnd w:id="115"/>
      <w:bookmarkEnd w:id="116"/>
      <w:bookmarkEnd w:id="117"/>
      <w:r w:rsidRPr="0011085F">
        <w:rPr>
          <w:rFonts w:ascii="Verdana" w:eastAsia="Calibri" w:hAnsi="Verdana" w:cstheme="minorHAnsi"/>
          <w:caps w:val="0"/>
          <w:kern w:val="0"/>
          <w:sz w:val="20"/>
          <w:lang w:val="pl-PL"/>
        </w:rPr>
        <w:t xml:space="preserve">ZAŁĄCZNIKI DO </w:t>
      </w:r>
      <w:bookmarkEnd w:id="118"/>
      <w:bookmarkEnd w:id="119"/>
      <w:bookmarkEnd w:id="120"/>
      <w:bookmarkEnd w:id="121"/>
      <w:bookmarkEnd w:id="122"/>
      <w:r w:rsidR="00904E94" w:rsidRPr="0011085F">
        <w:rPr>
          <w:rFonts w:ascii="Verdana" w:eastAsia="Calibri" w:hAnsi="Verdana" w:cstheme="minorHAnsi"/>
          <w:caps w:val="0"/>
          <w:kern w:val="0"/>
          <w:sz w:val="20"/>
          <w:lang w:val="pl-PL"/>
        </w:rPr>
        <w:t>SWZ</w:t>
      </w:r>
      <w:bookmarkEnd w:id="123"/>
    </w:p>
    <w:p w14:paraId="46D904DB" w14:textId="77777777"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Załącznik Nr 1 – Opis przedmiotu Zamówienia (OPZ)</w:t>
      </w:r>
    </w:p>
    <w:p w14:paraId="0E9C229F" w14:textId="13373025" w:rsidR="0077555C" w:rsidRPr="00A429D4" w:rsidRDefault="0077555C" w:rsidP="0077555C">
      <w:pPr>
        <w:tabs>
          <w:tab w:val="left" w:pos="1980"/>
        </w:tabs>
        <w:spacing w:line="240" w:lineRule="auto"/>
        <w:ind w:left="709" w:hanging="283"/>
        <w:rPr>
          <w:rFonts w:ascii="Verdana" w:hAnsi="Verdana" w:cstheme="minorHAnsi"/>
          <w:i/>
          <w:sz w:val="20"/>
        </w:rPr>
      </w:pPr>
      <w:r w:rsidRPr="00A429D4">
        <w:rPr>
          <w:rFonts w:ascii="Verdana" w:hAnsi="Verdana" w:cstheme="minorHAnsi"/>
          <w:i/>
          <w:sz w:val="20"/>
        </w:rPr>
        <w:lastRenderedPageBreak/>
        <w:t>Załącznik Nr 2 –</w:t>
      </w:r>
      <w:r w:rsidR="00541477" w:rsidRPr="00A429D4">
        <w:rPr>
          <w:rFonts w:ascii="Verdana" w:hAnsi="Verdana" w:cstheme="minorHAnsi"/>
          <w:i/>
          <w:sz w:val="20"/>
        </w:rPr>
        <w:t xml:space="preserve"> </w:t>
      </w:r>
      <w:r w:rsidR="007858E3" w:rsidRPr="00A429D4">
        <w:rPr>
          <w:rFonts w:ascii="Verdana" w:hAnsi="Verdana" w:cstheme="minorHAnsi"/>
          <w:i/>
          <w:sz w:val="20"/>
        </w:rPr>
        <w:t>Ogólne Warunki Zamówienia</w:t>
      </w:r>
      <w:r w:rsidRPr="00A429D4">
        <w:rPr>
          <w:rFonts w:ascii="Verdana" w:hAnsi="Verdana" w:cstheme="minorHAnsi"/>
          <w:i/>
          <w:sz w:val="20"/>
        </w:rPr>
        <w:t xml:space="preserve"> </w:t>
      </w:r>
      <w:r w:rsidR="005D02DC">
        <w:rPr>
          <w:rFonts w:ascii="Verdana" w:hAnsi="Verdana" w:cstheme="minorHAnsi"/>
          <w:i/>
          <w:sz w:val="20"/>
        </w:rPr>
        <w:t>(OWZ)</w:t>
      </w:r>
    </w:p>
    <w:p w14:paraId="3441792A" w14:textId="071F98E2" w:rsidR="00CF5364" w:rsidRPr="00A429D4" w:rsidRDefault="00CF5364" w:rsidP="0077555C">
      <w:pPr>
        <w:tabs>
          <w:tab w:val="left" w:pos="1980"/>
        </w:tabs>
        <w:spacing w:line="240" w:lineRule="auto"/>
        <w:ind w:left="709" w:hanging="283"/>
        <w:rPr>
          <w:rFonts w:ascii="Verdana" w:hAnsi="Verdana" w:cstheme="minorHAnsi"/>
          <w:i/>
          <w:color w:val="FF0000"/>
          <w:sz w:val="20"/>
        </w:rPr>
      </w:pPr>
      <w:r w:rsidRPr="00A429D4">
        <w:rPr>
          <w:rFonts w:ascii="Verdana" w:hAnsi="Verdana" w:cstheme="minorHAnsi"/>
          <w:i/>
          <w:sz w:val="20"/>
        </w:rPr>
        <w:t>Załącznik nr 2a – Zamówienie do OWZ - WZÓR</w:t>
      </w:r>
    </w:p>
    <w:p w14:paraId="16E8F82B" w14:textId="312FD79B" w:rsidR="0077555C" w:rsidRDefault="0077555C" w:rsidP="0077555C">
      <w:pPr>
        <w:tabs>
          <w:tab w:val="left" w:pos="1980"/>
        </w:tabs>
        <w:spacing w:line="240" w:lineRule="auto"/>
        <w:ind w:left="709" w:hanging="283"/>
        <w:rPr>
          <w:rFonts w:ascii="Verdana" w:hAnsi="Verdana" w:cstheme="minorHAnsi"/>
          <w:i/>
          <w:sz w:val="20"/>
        </w:rPr>
      </w:pPr>
      <w:r w:rsidRPr="00A429D4">
        <w:rPr>
          <w:rFonts w:ascii="Verdana" w:hAnsi="Verdana" w:cstheme="minorHAnsi"/>
          <w:i/>
          <w:sz w:val="20"/>
        </w:rPr>
        <w:t xml:space="preserve">Załącznik Nr 3 – Formularz Oferty - WZÓR </w:t>
      </w:r>
    </w:p>
    <w:p w14:paraId="67C55486" w14:textId="09230531" w:rsidR="00343A31" w:rsidRPr="002A6CA3" w:rsidRDefault="00343A31" w:rsidP="00343A31">
      <w:pPr>
        <w:ind w:left="1843" w:firstLine="284"/>
        <w:rPr>
          <w:rFonts w:ascii="Verdana" w:hAnsi="Verdana" w:cstheme="minorHAnsi"/>
          <w:i/>
          <w:sz w:val="20"/>
        </w:rPr>
      </w:pPr>
      <w:r w:rsidRPr="00F42DFF">
        <w:rPr>
          <w:rFonts w:ascii="Verdana" w:hAnsi="Verdana" w:cstheme="minorHAnsi"/>
          <w:i/>
          <w:sz w:val="20"/>
        </w:rPr>
        <w:t>Załącznik nr 1 do Formularza Oferty – Harmonogram Prac i Płatności</w:t>
      </w:r>
    </w:p>
    <w:p w14:paraId="43C5A608" w14:textId="74039973" w:rsidR="00126219" w:rsidRPr="00A429D4" w:rsidRDefault="00126219" w:rsidP="0077555C">
      <w:pPr>
        <w:tabs>
          <w:tab w:val="left" w:pos="1980"/>
        </w:tabs>
        <w:spacing w:line="240" w:lineRule="auto"/>
        <w:ind w:left="709" w:hanging="283"/>
        <w:rPr>
          <w:rFonts w:ascii="Verdana" w:hAnsi="Verdana" w:cstheme="minorHAnsi"/>
          <w:i/>
          <w:sz w:val="20"/>
        </w:rPr>
      </w:pPr>
      <w:r w:rsidRPr="00A429D4">
        <w:rPr>
          <w:rFonts w:ascii="Verdana" w:hAnsi="Verdana" w:cstheme="minorHAnsi"/>
          <w:i/>
          <w:sz w:val="20"/>
        </w:rPr>
        <w:t xml:space="preserve">Załącznik </w:t>
      </w:r>
      <w:r w:rsidR="005A024F" w:rsidRPr="00A429D4">
        <w:rPr>
          <w:rFonts w:ascii="Verdana" w:hAnsi="Verdana" w:cstheme="minorHAnsi"/>
          <w:i/>
          <w:sz w:val="20"/>
        </w:rPr>
        <w:t>N</w:t>
      </w:r>
      <w:r w:rsidRPr="00A429D4">
        <w:rPr>
          <w:rFonts w:ascii="Verdana" w:hAnsi="Verdana" w:cstheme="minorHAnsi"/>
          <w:i/>
          <w:sz w:val="20"/>
        </w:rPr>
        <w:t xml:space="preserve">r </w:t>
      </w:r>
      <w:r w:rsidR="005A024F" w:rsidRPr="00A429D4">
        <w:rPr>
          <w:rFonts w:ascii="Verdana" w:hAnsi="Verdana" w:cstheme="minorHAnsi"/>
          <w:i/>
          <w:sz w:val="20"/>
        </w:rPr>
        <w:t>4</w:t>
      </w:r>
      <w:r w:rsidR="0011085F" w:rsidRPr="00A429D4">
        <w:rPr>
          <w:rFonts w:ascii="Verdana" w:hAnsi="Verdana" w:cstheme="minorHAnsi"/>
          <w:i/>
          <w:sz w:val="20"/>
        </w:rPr>
        <w:t xml:space="preserve"> </w:t>
      </w:r>
      <w:r w:rsidRPr="00A429D4">
        <w:rPr>
          <w:rFonts w:ascii="Verdana" w:hAnsi="Verdana" w:cstheme="minorHAnsi"/>
          <w:i/>
          <w:sz w:val="20"/>
        </w:rPr>
        <w:t>– Ogólne Warunki SWZ</w:t>
      </w:r>
    </w:p>
    <w:p w14:paraId="3531D12B" w14:textId="201FF982" w:rsidR="005A024F" w:rsidRDefault="00F36C23"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 xml:space="preserve">Załącznik nr </w:t>
      </w:r>
      <w:r w:rsidR="00A512EA">
        <w:rPr>
          <w:rFonts w:ascii="Verdana" w:hAnsi="Verdana" w:cstheme="minorHAnsi"/>
          <w:i/>
          <w:sz w:val="20"/>
        </w:rPr>
        <w:t>5</w:t>
      </w:r>
      <w:r>
        <w:rPr>
          <w:rFonts w:ascii="Verdana" w:hAnsi="Verdana" w:cstheme="minorHAnsi"/>
          <w:i/>
          <w:sz w:val="20"/>
        </w:rPr>
        <w:t xml:space="preserve"> </w:t>
      </w:r>
      <w:r w:rsidR="00CB7BA6">
        <w:rPr>
          <w:rFonts w:ascii="Verdana" w:hAnsi="Verdana" w:cstheme="minorHAnsi"/>
          <w:i/>
          <w:sz w:val="20"/>
        </w:rPr>
        <w:t>–</w:t>
      </w:r>
      <w:r>
        <w:rPr>
          <w:rFonts w:ascii="Verdana" w:hAnsi="Verdana" w:cstheme="minorHAnsi"/>
          <w:i/>
          <w:sz w:val="20"/>
        </w:rPr>
        <w:t xml:space="preserve"> </w:t>
      </w:r>
      <w:r w:rsidR="00CB7BA6">
        <w:rPr>
          <w:rFonts w:ascii="Verdana" w:hAnsi="Verdana" w:cstheme="minorHAnsi"/>
          <w:i/>
          <w:sz w:val="20"/>
        </w:rPr>
        <w:t>Wykaz wykonanych usług - WZÓR</w:t>
      </w: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1A2C1192"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1F30B9">
        <w:rPr>
          <w:rFonts w:ascii="Verdana" w:hAnsi="Verdana" w:cstheme="minorHAnsi"/>
          <w:b/>
          <w:caps/>
          <w:kern w:val="28"/>
          <w:sz w:val="20"/>
        </w:rPr>
        <w:t xml:space="preserve"> </w:t>
      </w:r>
      <w:r w:rsidR="00CF5364">
        <w:rPr>
          <w:rFonts w:ascii="Verdana" w:hAnsi="Verdana" w:cstheme="minorHAnsi"/>
          <w:b/>
          <w:caps/>
          <w:kern w:val="28"/>
          <w:sz w:val="20"/>
        </w:rPr>
        <w:t>OGÓLNE WARUNKI ZAMÓWIENIA</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24" w:name="_Toc531077252"/>
      <w:bookmarkStart w:id="125"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7"/>
        <w:gridCol w:w="2312"/>
        <w:gridCol w:w="362"/>
        <w:gridCol w:w="1972"/>
        <w:gridCol w:w="283"/>
        <w:gridCol w:w="579"/>
        <w:gridCol w:w="1815"/>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1F30B9" w:rsidRDefault="00CF5364" w:rsidP="00CF5364">
            <w:pPr>
              <w:spacing w:line="240" w:lineRule="auto"/>
              <w:jc w:val="center"/>
              <w:rPr>
                <w:rFonts w:cs="Calibri"/>
                <w:b/>
                <w:szCs w:val="22"/>
              </w:rPr>
            </w:pPr>
            <w:r w:rsidRPr="001F30B9">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77777777" w:rsidR="00CF5364" w:rsidRPr="001F30B9" w:rsidRDefault="00CF5364" w:rsidP="00CF5364">
            <w:pPr>
              <w:autoSpaceDE w:val="0"/>
              <w:autoSpaceDN w:val="0"/>
              <w:adjustRightInd w:val="0"/>
              <w:spacing w:line="240" w:lineRule="auto"/>
              <w:jc w:val="left"/>
              <w:rPr>
                <w:rFonts w:cs="Calibri"/>
                <w:szCs w:val="22"/>
              </w:rPr>
            </w:pPr>
            <w:r w:rsidRPr="001F30B9">
              <w:rPr>
                <w:rFonts w:cs="Calibri"/>
                <w:szCs w:val="22"/>
              </w:rPr>
              <w:t xml:space="preserve">PGE Energia Ciepła S.A. </w:t>
            </w:r>
          </w:p>
          <w:p w14:paraId="75AC5CA7" w14:textId="77777777" w:rsidR="00CF5364" w:rsidRPr="001F30B9" w:rsidRDefault="00CF5364" w:rsidP="00CF5364">
            <w:pPr>
              <w:autoSpaceDE w:val="0"/>
              <w:autoSpaceDN w:val="0"/>
              <w:adjustRightInd w:val="0"/>
              <w:spacing w:line="240" w:lineRule="auto"/>
              <w:jc w:val="left"/>
              <w:rPr>
                <w:rFonts w:cs="Calibri"/>
                <w:szCs w:val="22"/>
              </w:rPr>
            </w:pPr>
            <w:r w:rsidRPr="001F30B9">
              <w:rPr>
                <w:rFonts w:cs="Calibri"/>
                <w:szCs w:val="22"/>
              </w:rPr>
              <w:t>ul. Złota 59, 00-120 Warszawa</w:t>
            </w:r>
          </w:p>
          <w:p w14:paraId="1634AEC1" w14:textId="77777777" w:rsidR="001F30B9" w:rsidRPr="001F30B9" w:rsidRDefault="001F30B9" w:rsidP="00CF5364">
            <w:pPr>
              <w:autoSpaceDE w:val="0"/>
              <w:autoSpaceDN w:val="0"/>
              <w:adjustRightInd w:val="0"/>
              <w:spacing w:line="240" w:lineRule="auto"/>
              <w:jc w:val="left"/>
              <w:rPr>
                <w:rFonts w:cs="Calibri"/>
                <w:szCs w:val="22"/>
              </w:rPr>
            </w:pPr>
          </w:p>
          <w:p w14:paraId="706B71AB" w14:textId="4DC83F64" w:rsidR="00CF5364" w:rsidRPr="001F30B9" w:rsidRDefault="00CF5364" w:rsidP="00CF5364">
            <w:pPr>
              <w:autoSpaceDE w:val="0"/>
              <w:autoSpaceDN w:val="0"/>
              <w:adjustRightInd w:val="0"/>
              <w:spacing w:line="240" w:lineRule="auto"/>
              <w:jc w:val="left"/>
              <w:rPr>
                <w:rFonts w:cs="Calibri"/>
                <w:szCs w:val="22"/>
              </w:rPr>
            </w:pPr>
            <w:r w:rsidRPr="001F30B9">
              <w:rPr>
                <w:rFonts w:cs="Calibri"/>
                <w:szCs w:val="22"/>
              </w:rPr>
              <w:t>Oddział nr 1 w Krakowie</w:t>
            </w:r>
          </w:p>
          <w:p w14:paraId="27C4DEAD" w14:textId="34CBB8D8" w:rsidR="00CF5364" w:rsidRPr="001F30B9" w:rsidRDefault="00CF5364" w:rsidP="00CF5364">
            <w:pPr>
              <w:spacing w:line="240" w:lineRule="auto"/>
              <w:jc w:val="left"/>
              <w:rPr>
                <w:rFonts w:cs="Calibri"/>
                <w:szCs w:val="22"/>
              </w:rPr>
            </w:pPr>
            <w:r w:rsidRPr="001F30B9">
              <w:rPr>
                <w:rFonts w:cs="Calibri"/>
                <w:szCs w:val="22"/>
              </w:rPr>
              <w:t>ul. Ciepłownicza 1, 31-587 Kraków</w:t>
            </w:r>
          </w:p>
        </w:tc>
        <w:tc>
          <w:tcPr>
            <w:tcW w:w="5248" w:type="dxa"/>
            <w:gridSpan w:val="5"/>
            <w:tcBorders>
              <w:left w:val="nil"/>
            </w:tcBorders>
          </w:tcPr>
          <w:p w14:paraId="469F4BF1" w14:textId="29A55228" w:rsidR="00CF5364" w:rsidRPr="001F30B9" w:rsidRDefault="00CF5364" w:rsidP="00CF5364">
            <w:pPr>
              <w:autoSpaceDE w:val="0"/>
              <w:autoSpaceDN w:val="0"/>
              <w:adjustRightInd w:val="0"/>
              <w:spacing w:line="240" w:lineRule="auto"/>
              <w:ind w:left="1305"/>
              <w:jc w:val="left"/>
              <w:rPr>
                <w:rFonts w:cs="Calibri"/>
                <w:szCs w:val="22"/>
              </w:rPr>
            </w:pPr>
            <w:r w:rsidRPr="001F30B9">
              <w:rPr>
                <w:rFonts w:cs="Calibri"/>
                <w:szCs w:val="22"/>
              </w:rPr>
              <w:t>NIP:</w:t>
            </w:r>
            <w:r w:rsidR="001F30B9" w:rsidRPr="001F30B9">
              <w:rPr>
                <w:rFonts w:cs="Calibri"/>
                <w:szCs w:val="22"/>
              </w:rPr>
              <w:t xml:space="preserve"> </w:t>
            </w:r>
            <w:r w:rsidRPr="001F30B9">
              <w:rPr>
                <w:rFonts w:cs="Calibri"/>
                <w:szCs w:val="22"/>
              </w:rPr>
              <w:t>PL6420000642</w:t>
            </w:r>
          </w:p>
          <w:p w14:paraId="0AA73623" w14:textId="287A8698" w:rsidR="00CF5364" w:rsidRPr="001F30B9"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0F710B8E" w:rsidR="00CF5364" w:rsidRPr="00CF5364" w:rsidRDefault="00CF5364" w:rsidP="00CF5364">
            <w:pPr>
              <w:spacing w:line="240" w:lineRule="auto"/>
              <w:jc w:val="center"/>
              <w:rPr>
                <w:rFonts w:cs="Calibri"/>
                <w:b/>
                <w:szCs w:val="22"/>
              </w:rPr>
            </w:pPr>
            <w:r w:rsidRPr="00CF5364">
              <w:rPr>
                <w:rFonts w:cs="Calibri"/>
                <w:b/>
                <w:szCs w:val="22"/>
              </w:rPr>
              <w:t>Miejsce wykonania</w:t>
            </w:r>
          </w:p>
        </w:tc>
      </w:tr>
      <w:tr w:rsidR="00CF5364" w:rsidRPr="00CF5364" w14:paraId="4FB104AA" w14:textId="77777777" w:rsidTr="003474D2">
        <w:tc>
          <w:tcPr>
            <w:tcW w:w="10352" w:type="dxa"/>
            <w:gridSpan w:val="9"/>
          </w:tcPr>
          <w:p w14:paraId="6536F9DD" w14:textId="77777777" w:rsidR="00CF5364" w:rsidRPr="0027160D" w:rsidRDefault="00CF5364" w:rsidP="00CF5364">
            <w:pPr>
              <w:autoSpaceDE w:val="0"/>
              <w:autoSpaceDN w:val="0"/>
              <w:adjustRightInd w:val="0"/>
              <w:spacing w:line="240" w:lineRule="auto"/>
              <w:jc w:val="left"/>
              <w:rPr>
                <w:rFonts w:cs="Calibri"/>
                <w:szCs w:val="22"/>
              </w:rPr>
            </w:pPr>
            <w:r w:rsidRPr="0027160D">
              <w:rPr>
                <w:rFonts w:cs="Calibri"/>
                <w:szCs w:val="22"/>
              </w:rPr>
              <w:t>PGE Energia Ciepła S.A. Oddział nr 1 w Krakowie</w:t>
            </w:r>
          </w:p>
          <w:p w14:paraId="7828C8EC" w14:textId="253EA845" w:rsidR="00CF5364" w:rsidRPr="00CF5364" w:rsidRDefault="00CF5364" w:rsidP="00CF5364">
            <w:pPr>
              <w:spacing w:line="240" w:lineRule="auto"/>
              <w:jc w:val="left"/>
              <w:rPr>
                <w:rFonts w:cs="Calibri"/>
                <w:szCs w:val="22"/>
                <w:highlight w:val="cyan"/>
              </w:rPr>
            </w:pPr>
            <w:r w:rsidRPr="0027160D">
              <w:rPr>
                <w:rFonts w:cs="Calibri"/>
                <w:szCs w:val="22"/>
              </w:rPr>
              <w:t>ul. Ciepłownicza 1, 31-587 Kraków</w:t>
            </w:r>
          </w:p>
        </w:tc>
      </w:tr>
      <w:tr w:rsidR="00CF5364" w:rsidRPr="00CF5364" w14:paraId="649D1DE9" w14:textId="77777777" w:rsidTr="003474D2">
        <w:tc>
          <w:tcPr>
            <w:tcW w:w="10352" w:type="dxa"/>
            <w:gridSpan w:val="9"/>
            <w:shd w:val="clear" w:color="auto" w:fill="BFBFBF"/>
          </w:tcPr>
          <w:p w14:paraId="550CBC35" w14:textId="1693653F" w:rsidR="00CF5364" w:rsidRPr="00CF5364" w:rsidRDefault="00CF5364" w:rsidP="00CF5364">
            <w:pPr>
              <w:spacing w:line="240" w:lineRule="auto"/>
              <w:jc w:val="center"/>
              <w:rPr>
                <w:rFonts w:cs="Calibri"/>
                <w:b/>
                <w:szCs w:val="22"/>
              </w:rPr>
            </w:pPr>
            <w:r w:rsidRPr="00CF5364">
              <w:rPr>
                <w:rFonts w:cs="Calibri"/>
                <w:b/>
                <w:szCs w:val="22"/>
              </w:rPr>
              <w:t>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5C22B26B" w14:textId="3A2B6909" w:rsidR="00CF5364" w:rsidRPr="00CF5364" w:rsidRDefault="00C05915" w:rsidP="00C05915">
            <w:pPr>
              <w:autoSpaceDE w:val="0"/>
              <w:autoSpaceDN w:val="0"/>
              <w:adjustRightInd w:val="0"/>
              <w:spacing w:line="240" w:lineRule="auto"/>
              <w:ind w:left="1305"/>
              <w:jc w:val="left"/>
              <w:rPr>
                <w:rFonts w:cs="Calibri"/>
                <w:szCs w:val="22"/>
              </w:rPr>
            </w:pPr>
            <w:r>
              <w:rPr>
                <w:rFonts w:cs="Calibri"/>
                <w:szCs w:val="22"/>
              </w:rPr>
              <w:t xml:space="preserve">NR </w:t>
            </w:r>
            <w:r w:rsidR="00CF5364"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3D55B449" w:rsidR="00CF5364" w:rsidRPr="00CF5364" w:rsidRDefault="00C05915" w:rsidP="00CF5364">
            <w:pPr>
              <w:spacing w:line="240" w:lineRule="auto"/>
              <w:jc w:val="center"/>
              <w:rPr>
                <w:rFonts w:cs="Calibri"/>
                <w:b/>
                <w:szCs w:val="22"/>
              </w:rPr>
            </w:pPr>
            <w:r>
              <w:rPr>
                <w:rFonts w:cs="Calibri"/>
                <w:b/>
                <w:szCs w:val="22"/>
              </w:rPr>
              <w:t>Termin realizacji</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6D5EDA64" w:rsidR="00CF5364" w:rsidRPr="003E3D90" w:rsidRDefault="00E8592D" w:rsidP="004148D6">
            <w:pPr>
              <w:spacing w:line="240" w:lineRule="auto"/>
              <w:jc w:val="left"/>
              <w:rPr>
                <w:rFonts w:asciiTheme="minorHAnsi" w:hAnsiTheme="minorHAnsi" w:cstheme="minorHAnsi"/>
                <w:szCs w:val="22"/>
              </w:rPr>
            </w:pPr>
            <w:r w:rsidRPr="00E8592D">
              <w:rPr>
                <w:rFonts w:asciiTheme="minorHAnsi" w:hAnsiTheme="minorHAnsi" w:cstheme="minorHAnsi"/>
              </w:rPr>
              <w:t>Zamówienie będzie realizowane od d</w:t>
            </w:r>
            <w:r w:rsidR="004148D6">
              <w:rPr>
                <w:rFonts w:asciiTheme="minorHAnsi" w:hAnsiTheme="minorHAnsi" w:cstheme="minorHAnsi"/>
              </w:rPr>
              <w:t>aty</w:t>
            </w:r>
            <w:r w:rsidRPr="00E8592D">
              <w:rPr>
                <w:rFonts w:asciiTheme="minorHAnsi" w:hAnsiTheme="minorHAnsi" w:cstheme="minorHAnsi"/>
              </w:rPr>
              <w:t xml:space="preserve"> podpisania Zamówienia przez Wykonawcę, do dnia 31.12.2028 r.</w:t>
            </w: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43E7FD35" w:rsidR="00CF5364" w:rsidRPr="00CF5364" w:rsidRDefault="00CF5364" w:rsidP="00C05915">
            <w:pPr>
              <w:spacing w:line="240" w:lineRule="auto"/>
              <w:jc w:val="left"/>
              <w:rPr>
                <w:rFonts w:cs="Calibri"/>
                <w:b/>
                <w:szCs w:val="22"/>
              </w:rPr>
            </w:pPr>
            <w:r w:rsidRPr="00CF5364">
              <w:rPr>
                <w:rFonts w:cs="Calibri"/>
                <w:b/>
                <w:szCs w:val="22"/>
              </w:rPr>
              <w:t>Nr 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5BDB09F9" w:rsidR="00CF5364" w:rsidRPr="00CF5364" w:rsidRDefault="00CF5364" w:rsidP="00C05915">
            <w:pPr>
              <w:spacing w:line="240" w:lineRule="auto"/>
              <w:jc w:val="left"/>
              <w:rPr>
                <w:rFonts w:cs="Calibri"/>
                <w:b/>
                <w:szCs w:val="22"/>
              </w:rPr>
            </w:pPr>
            <w:r w:rsidRPr="00CF5364">
              <w:rPr>
                <w:rFonts w:cs="Calibri"/>
                <w:b/>
                <w:szCs w:val="22"/>
              </w:rPr>
              <w:t>Opis 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08A37DC5" w14:textId="09239063" w:rsidR="00CF5364" w:rsidRPr="00CF5364" w:rsidRDefault="009D75C9" w:rsidP="00A1139B">
            <w:pPr>
              <w:spacing w:line="240" w:lineRule="auto"/>
              <w:jc w:val="left"/>
              <w:rPr>
                <w:rFonts w:cs="Calibri"/>
                <w:b/>
                <w:szCs w:val="22"/>
              </w:rPr>
            </w:pPr>
            <w:r w:rsidRPr="009D75C9">
              <w:rPr>
                <w:rFonts w:cs="Calibri"/>
                <w:b/>
                <w:szCs w:val="22"/>
              </w:rPr>
              <w:t xml:space="preserve"> </w:t>
            </w:r>
          </w:p>
        </w:tc>
        <w:tc>
          <w:tcPr>
            <w:tcW w:w="2272" w:type="dxa"/>
            <w:gridSpan w:val="2"/>
            <w:tcBorders>
              <w:left w:val="nil"/>
              <w:bottom w:val="nil"/>
              <w:right w:val="nil"/>
            </w:tcBorders>
            <w:shd w:val="clear" w:color="auto" w:fill="auto"/>
          </w:tcPr>
          <w:p w14:paraId="031CB1B5" w14:textId="77777777" w:rsidR="00CF5364" w:rsidRPr="00CF5364" w:rsidRDefault="00CF5364" w:rsidP="00CF5364">
            <w:pPr>
              <w:spacing w:line="240" w:lineRule="auto"/>
              <w:jc w:val="center"/>
              <w:rPr>
                <w:rFonts w:cs="Calibri"/>
                <w:b/>
                <w:szCs w:val="22"/>
              </w:rPr>
            </w:pPr>
          </w:p>
        </w:tc>
        <w:tc>
          <w:tcPr>
            <w:tcW w:w="580" w:type="dxa"/>
            <w:tcBorders>
              <w:left w:val="nil"/>
              <w:bottom w:val="nil"/>
              <w:right w:val="nil"/>
            </w:tcBorders>
            <w:shd w:val="clear" w:color="auto" w:fill="auto"/>
          </w:tcPr>
          <w:p w14:paraId="7EDA16A3" w14:textId="77777777" w:rsidR="00CF5364" w:rsidRPr="00CF5364" w:rsidRDefault="00CF5364" w:rsidP="00CF5364">
            <w:pPr>
              <w:spacing w:line="240" w:lineRule="auto"/>
              <w:jc w:val="center"/>
              <w:rPr>
                <w:rFonts w:cs="Calibri"/>
                <w:b/>
                <w:szCs w:val="22"/>
              </w:rPr>
            </w:pP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59B1CC6D" w14:textId="77777777" w:rsidR="00CF5364" w:rsidRDefault="00CF5364" w:rsidP="00CF5364">
            <w:pPr>
              <w:spacing w:line="240" w:lineRule="auto"/>
              <w:jc w:val="left"/>
              <w:rPr>
                <w:rFonts w:cs="Calibri"/>
                <w:szCs w:val="22"/>
              </w:rPr>
            </w:pPr>
          </w:p>
          <w:p w14:paraId="329032D5" w14:textId="77777777" w:rsidR="003E3D90" w:rsidRDefault="003E3D90" w:rsidP="00CF5364">
            <w:pPr>
              <w:spacing w:line="240" w:lineRule="auto"/>
              <w:jc w:val="left"/>
              <w:rPr>
                <w:rFonts w:cs="Calibri"/>
                <w:szCs w:val="22"/>
              </w:rPr>
            </w:pPr>
          </w:p>
          <w:p w14:paraId="289C7FAF" w14:textId="03C8346F" w:rsidR="003E3D90" w:rsidRPr="00CF5364" w:rsidRDefault="003E3D90"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2EFB07"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57D56CC4" w:rsidR="00CF5364" w:rsidRPr="00CF5364" w:rsidRDefault="003E3D90" w:rsidP="00CF5364">
            <w:pPr>
              <w:spacing w:line="240" w:lineRule="auto"/>
              <w:jc w:val="center"/>
              <w:rPr>
                <w:rFonts w:cs="Calibri"/>
                <w:szCs w:val="22"/>
              </w:rPr>
            </w:pPr>
            <w:r w:rsidRPr="00CF5364">
              <w:rPr>
                <w:rFonts w:cs="Calibri"/>
                <w:noProof/>
                <w:szCs w:val="22"/>
                <w:lang w:eastAsia="pl-PL"/>
              </w:rPr>
              <mc:AlternateContent>
                <mc:Choice Requires="wps">
                  <w:drawing>
                    <wp:anchor distT="0" distB="0" distL="114300" distR="114300" simplePos="0" relativeHeight="251659264" behindDoc="0" locked="0" layoutInCell="1" allowOverlap="1" wp14:anchorId="1186737A" wp14:editId="1D83DD48">
                      <wp:simplePos x="0" y="0"/>
                      <wp:positionH relativeFrom="column">
                        <wp:posOffset>-144754</wp:posOffset>
                      </wp:positionH>
                      <wp:positionV relativeFrom="paragraph">
                        <wp:posOffset>-5080</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D1D1F36"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pt,-.4pt" to="24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" strokecolor="windowText" strokeweight=".5pt">
                      <v:stroke joinstyle="miter"/>
                    </v:line>
                  </w:pict>
                </mc:Fallback>
              </mc:AlternateContent>
            </w:r>
            <w:r w:rsidR="00CF5364"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2E42E845" w:rsidR="00CF5364" w:rsidRPr="00CF5364" w:rsidRDefault="00CF5364" w:rsidP="00CF5364">
      <w:pPr>
        <w:spacing w:after="160" w:line="259" w:lineRule="auto"/>
        <w:jc w:val="left"/>
        <w:rPr>
          <w:rFonts w:ascii="Calibri" w:eastAsia="Calibri" w:hAnsi="Calibri"/>
          <w:szCs w:val="22"/>
        </w:rPr>
      </w:pP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Look w:val="04A0" w:firstRow="1" w:lastRow="0" w:firstColumn="1" w:lastColumn="0" w:noHBand="0" w:noVBand="1"/>
      </w:tblPr>
      <w:tblGrid>
        <w:gridCol w:w="10065"/>
      </w:tblGrid>
      <w:tr w:rsidR="00CF5364" w:rsidRPr="00CF5364" w14:paraId="4628912E" w14:textId="77777777" w:rsidTr="007B2564">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7B2564">
        <w:tc>
          <w:tcPr>
            <w:tcW w:w="10065" w:type="dxa"/>
          </w:tcPr>
          <w:p w14:paraId="1D566050" w14:textId="5A9BEE98" w:rsidR="00CF5364" w:rsidRPr="00CF5364" w:rsidRDefault="00CF5364" w:rsidP="00CF5364">
            <w:pPr>
              <w:numPr>
                <w:ilvl w:val="0"/>
                <w:numId w:val="55"/>
              </w:numPr>
              <w:spacing w:line="240" w:lineRule="auto"/>
              <w:contextualSpacing/>
              <w:jc w:val="left"/>
              <w:rPr>
                <w:rFonts w:cs="Calibri"/>
                <w:szCs w:val="22"/>
              </w:rPr>
            </w:pPr>
            <w:r w:rsidRPr="00CF5364">
              <w:rPr>
                <w:rFonts w:cs="CIDFont+F2"/>
                <w:szCs w:val="22"/>
              </w:rPr>
              <w:t xml:space="preserve">Nr postępowania: </w:t>
            </w:r>
            <w:r w:rsidR="00EE3F79" w:rsidRPr="00236855">
              <w:rPr>
                <w:szCs w:val="16"/>
              </w:rPr>
              <w:t>POST/PEC/PEC/UZS/01093/2024</w:t>
            </w:r>
          </w:p>
        </w:tc>
      </w:tr>
      <w:tr w:rsidR="00CF5364" w:rsidRPr="00CF5364" w14:paraId="3F637EF0" w14:textId="77777777" w:rsidTr="007B2564">
        <w:tc>
          <w:tcPr>
            <w:tcW w:w="10065" w:type="dxa"/>
          </w:tcPr>
          <w:p w14:paraId="0E070BFC" w14:textId="7623B6A4" w:rsidR="00CF5364" w:rsidRPr="007B2564" w:rsidRDefault="00CF5364" w:rsidP="007B2564">
            <w:pPr>
              <w:numPr>
                <w:ilvl w:val="0"/>
                <w:numId w:val="55"/>
              </w:numPr>
              <w:spacing w:line="240" w:lineRule="auto"/>
              <w:contextualSpacing/>
              <w:jc w:val="left"/>
              <w:rPr>
                <w:rFonts w:cs="Calibri"/>
                <w:szCs w:val="22"/>
              </w:rPr>
            </w:pPr>
            <w:r w:rsidRPr="00CF5364">
              <w:rPr>
                <w:rFonts w:cs="Calibri"/>
                <w:szCs w:val="22"/>
              </w:rPr>
              <w:t xml:space="preserve">Nazwa postępowania: </w:t>
            </w:r>
            <w:r w:rsidR="00EE3F79" w:rsidRPr="007B2564">
              <w:rPr>
                <w:rFonts w:cs="Calibri"/>
                <w:b/>
                <w:szCs w:val="22"/>
              </w:rPr>
              <w:t xml:space="preserve">Obsługa serwisowa łącza telemetrycznego w zakresie wymiany danych </w:t>
            </w:r>
            <w:r w:rsidR="007B2564" w:rsidRPr="007B2564">
              <w:rPr>
                <w:rFonts w:cs="Calibri"/>
                <w:b/>
                <w:szCs w:val="22"/>
              </w:rPr>
              <w:t xml:space="preserve"> </w:t>
            </w:r>
            <w:r w:rsidR="00EE3F79" w:rsidRPr="007B2564">
              <w:rPr>
                <w:rFonts w:cs="Calibri"/>
                <w:b/>
                <w:szCs w:val="22"/>
              </w:rPr>
              <w:t>pomiędzy MPEC a PGE EC S.A. Oddział nr 1 w Krakowie</w:t>
            </w:r>
            <w:r w:rsidR="00EE3F79" w:rsidRPr="007B2564">
              <w:rPr>
                <w:rFonts w:cs="Calibri"/>
                <w:szCs w:val="22"/>
                <w:highlight w:val="cyan"/>
              </w:rPr>
              <w:t xml:space="preserve"> </w:t>
            </w:r>
          </w:p>
        </w:tc>
      </w:tr>
      <w:tr w:rsidR="00CF5364" w:rsidRPr="00CF5364" w14:paraId="7843DE92" w14:textId="77777777" w:rsidTr="007B2564">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7B2564">
        <w:tc>
          <w:tcPr>
            <w:tcW w:w="10065" w:type="dxa"/>
          </w:tcPr>
          <w:p w14:paraId="5EBE81D8" w14:textId="77777777" w:rsidR="00CF5364" w:rsidRPr="00CF5364" w:rsidRDefault="00CF5364" w:rsidP="007B2564">
            <w:pPr>
              <w:numPr>
                <w:ilvl w:val="0"/>
                <w:numId w:val="55"/>
              </w:numPr>
              <w:spacing w:line="240" w:lineRule="auto"/>
              <w:contextualSpacing/>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7B2564">
        <w:tc>
          <w:tcPr>
            <w:tcW w:w="10065" w:type="dxa"/>
          </w:tcPr>
          <w:p w14:paraId="7CBC9A4B" w14:textId="77777777" w:rsidR="00CF5364" w:rsidRPr="00CF5364" w:rsidRDefault="00CF5364" w:rsidP="007B2564">
            <w:pPr>
              <w:numPr>
                <w:ilvl w:val="0"/>
                <w:numId w:val="55"/>
              </w:numPr>
              <w:spacing w:line="240" w:lineRule="auto"/>
              <w:contextualSpacing/>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7B2564">
        <w:tc>
          <w:tcPr>
            <w:tcW w:w="10065" w:type="dxa"/>
          </w:tcPr>
          <w:p w14:paraId="1F1A6807" w14:textId="77777777" w:rsidR="00CF5364" w:rsidRPr="007B2564" w:rsidRDefault="00CF5364" w:rsidP="00CF5364">
            <w:pPr>
              <w:numPr>
                <w:ilvl w:val="0"/>
                <w:numId w:val="55"/>
              </w:numPr>
              <w:spacing w:line="240" w:lineRule="auto"/>
              <w:contextualSpacing/>
              <w:jc w:val="left"/>
              <w:rPr>
                <w:rFonts w:cs="CIDFont+F2"/>
                <w:szCs w:val="22"/>
              </w:rPr>
            </w:pPr>
            <w:r w:rsidRPr="007B2564">
              <w:rPr>
                <w:rFonts w:cs="CIDFont+F2"/>
                <w:szCs w:val="22"/>
              </w:rPr>
              <w:t>Osoba do kontaktu ze strony Zamawiającego:</w:t>
            </w:r>
          </w:p>
          <w:p w14:paraId="53159761" w14:textId="77777777" w:rsidR="00CF5364" w:rsidRPr="007B2564" w:rsidRDefault="00CF5364" w:rsidP="00CF5364">
            <w:pPr>
              <w:spacing w:line="240" w:lineRule="auto"/>
              <w:ind w:left="360"/>
              <w:contextualSpacing/>
              <w:rPr>
                <w:rFonts w:cs="CIDFont+F2"/>
                <w:szCs w:val="22"/>
              </w:rPr>
            </w:pPr>
            <w:r w:rsidRPr="007B2564">
              <w:rPr>
                <w:rFonts w:cs="CIDFont+F2"/>
                <w:szCs w:val="22"/>
              </w:rPr>
              <w:t>Imię i Nazwisko:</w:t>
            </w:r>
          </w:p>
          <w:p w14:paraId="7E5D3EF9" w14:textId="77777777" w:rsidR="00CF5364" w:rsidRPr="007B2564" w:rsidRDefault="00CF5364" w:rsidP="00CF5364">
            <w:pPr>
              <w:spacing w:line="240" w:lineRule="auto"/>
              <w:ind w:left="360"/>
              <w:contextualSpacing/>
              <w:rPr>
                <w:rFonts w:cs="CIDFont+F2"/>
                <w:szCs w:val="22"/>
              </w:rPr>
            </w:pPr>
            <w:r w:rsidRPr="007B2564">
              <w:rPr>
                <w:rFonts w:cs="CIDFont+F2"/>
                <w:szCs w:val="22"/>
              </w:rPr>
              <w:t>telefon:</w:t>
            </w:r>
          </w:p>
          <w:p w14:paraId="5A45D562" w14:textId="77777777" w:rsidR="00CF5364" w:rsidRPr="007B2564" w:rsidRDefault="00CF5364" w:rsidP="00CF5364">
            <w:pPr>
              <w:spacing w:line="240" w:lineRule="auto"/>
              <w:ind w:left="360"/>
              <w:contextualSpacing/>
              <w:rPr>
                <w:rFonts w:cs="CIDFont+F2"/>
                <w:szCs w:val="22"/>
              </w:rPr>
            </w:pPr>
            <w:r w:rsidRPr="007B2564">
              <w:rPr>
                <w:rFonts w:cs="CIDFont+F2"/>
                <w:szCs w:val="22"/>
              </w:rPr>
              <w:t>e-mail: imię.nazwisko@gkpge.pl</w:t>
            </w:r>
          </w:p>
        </w:tc>
      </w:tr>
      <w:tr w:rsidR="00CF5364" w:rsidRPr="00CF5364" w14:paraId="514711F0" w14:textId="77777777" w:rsidTr="007B2564">
        <w:tc>
          <w:tcPr>
            <w:tcW w:w="10065" w:type="dxa"/>
          </w:tcPr>
          <w:p w14:paraId="6894942A" w14:textId="77777777" w:rsidR="00CF5364" w:rsidRPr="007B2564" w:rsidRDefault="00CF5364" w:rsidP="007B2564">
            <w:pPr>
              <w:numPr>
                <w:ilvl w:val="0"/>
                <w:numId w:val="55"/>
              </w:numPr>
              <w:spacing w:line="240" w:lineRule="auto"/>
              <w:contextualSpacing/>
              <w:rPr>
                <w:rFonts w:cs="CIDFont+F2"/>
                <w:szCs w:val="22"/>
              </w:rPr>
            </w:pPr>
            <w:r w:rsidRPr="007B2564">
              <w:rPr>
                <w:rFonts w:cs="CIDFont+F2"/>
                <w:szCs w:val="22"/>
              </w:rPr>
              <w:t>Osoba do kontaktu ze strony Wykonawcy:</w:t>
            </w:r>
          </w:p>
          <w:p w14:paraId="2704F53D" w14:textId="77777777" w:rsidR="00CF5364" w:rsidRPr="007B2564" w:rsidRDefault="00CF5364" w:rsidP="00CF5364">
            <w:pPr>
              <w:spacing w:line="240" w:lineRule="auto"/>
              <w:ind w:left="360"/>
              <w:contextualSpacing/>
              <w:rPr>
                <w:rFonts w:cs="CIDFont+F2"/>
                <w:szCs w:val="22"/>
              </w:rPr>
            </w:pPr>
            <w:r w:rsidRPr="007B2564">
              <w:rPr>
                <w:rFonts w:cs="CIDFont+F2"/>
                <w:szCs w:val="22"/>
              </w:rPr>
              <w:t>Imię i Nazwisko:</w:t>
            </w:r>
          </w:p>
          <w:p w14:paraId="0440E0CF" w14:textId="77777777" w:rsidR="00CF5364" w:rsidRPr="007B2564" w:rsidRDefault="00CF5364" w:rsidP="00CF5364">
            <w:pPr>
              <w:spacing w:line="240" w:lineRule="auto"/>
              <w:ind w:left="360"/>
              <w:contextualSpacing/>
              <w:rPr>
                <w:rFonts w:cs="CIDFont+F2"/>
                <w:szCs w:val="22"/>
              </w:rPr>
            </w:pPr>
            <w:r w:rsidRPr="007B2564">
              <w:rPr>
                <w:rFonts w:cs="CIDFont+F2"/>
                <w:szCs w:val="22"/>
              </w:rPr>
              <w:t>telefon: …</w:t>
            </w:r>
          </w:p>
          <w:p w14:paraId="47FD08CA" w14:textId="77777777" w:rsidR="00CF5364" w:rsidRPr="007B2564" w:rsidRDefault="00CF5364" w:rsidP="00CF5364">
            <w:pPr>
              <w:spacing w:line="240" w:lineRule="auto"/>
              <w:ind w:left="360"/>
              <w:contextualSpacing/>
              <w:rPr>
                <w:rFonts w:cs="CIDFont+F2"/>
                <w:szCs w:val="22"/>
              </w:rPr>
            </w:pPr>
            <w:r w:rsidRPr="007B2564">
              <w:rPr>
                <w:rFonts w:cs="CIDFont+F2"/>
                <w:szCs w:val="22"/>
              </w:rPr>
              <w:t>e-mail: …</w:t>
            </w:r>
          </w:p>
        </w:tc>
      </w:tr>
      <w:tr w:rsidR="00CF5364" w:rsidRPr="00CF5364" w14:paraId="30CA73FE" w14:textId="77777777" w:rsidTr="00183D37">
        <w:trPr>
          <w:trHeight w:val="2206"/>
        </w:trPr>
        <w:tc>
          <w:tcPr>
            <w:tcW w:w="10065" w:type="dxa"/>
          </w:tcPr>
          <w:p w14:paraId="2E87F4E3" w14:textId="77777777" w:rsidR="00CF5364" w:rsidRPr="00E66D71" w:rsidRDefault="00CF5364" w:rsidP="00EC6048">
            <w:pPr>
              <w:numPr>
                <w:ilvl w:val="0"/>
                <w:numId w:val="55"/>
              </w:numPr>
              <w:spacing w:line="240" w:lineRule="auto"/>
              <w:contextualSpacing/>
              <w:rPr>
                <w:rFonts w:cs="CIDFont+F2"/>
                <w:szCs w:val="22"/>
              </w:rPr>
            </w:pPr>
            <w:r w:rsidRPr="00E66D71">
              <w:rPr>
                <w:rFonts w:cs="CIDFont+F2"/>
                <w:szCs w:val="22"/>
              </w:rPr>
              <w:t xml:space="preserve">W związku z wykonaniem obowiązku wynikającego z art. 4c Ustawy o przeciwdziałaniu nadmiernym opóźnieniom w transakcjach handlowych </w:t>
            </w:r>
            <w:r w:rsidRPr="00E66D71">
              <w:rPr>
                <w:rFonts w:cs="CIDFont+F2"/>
                <w:b/>
                <w:szCs w:val="22"/>
              </w:rPr>
              <w:t>Wykonawca</w:t>
            </w:r>
            <w:r w:rsidRPr="00E66D71">
              <w:rPr>
                <w:rFonts w:cs="CIDFont+F2"/>
                <w:szCs w:val="22"/>
              </w:rPr>
              <w:t xml:space="preserve"> oświadcza, że na chwilę zawarcia Umowy </w:t>
            </w:r>
            <w:r w:rsidRPr="00E66D71">
              <w:rPr>
                <w:rFonts w:cs="CIDFont+F2"/>
                <w:b/>
                <w:szCs w:val="22"/>
              </w:rPr>
              <w:t>posiada/nie posiada statusu Dużego przedsiębiorcy</w:t>
            </w:r>
            <w:r w:rsidRPr="00E66D71">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E66D71">
              <w:rPr>
                <w:rFonts w:cs="CIDFont+F2"/>
                <w:b/>
                <w:szCs w:val="22"/>
              </w:rPr>
              <w:t>Wykonawca</w:t>
            </w:r>
            <w:r w:rsidRPr="00E66D71">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7B2564">
        <w:tc>
          <w:tcPr>
            <w:tcW w:w="10065" w:type="dxa"/>
          </w:tcPr>
          <w:p w14:paraId="1848E066" w14:textId="69EEA4CC" w:rsidR="00CF5364" w:rsidRPr="00E66D71" w:rsidRDefault="00CF5364" w:rsidP="004148D6">
            <w:pPr>
              <w:numPr>
                <w:ilvl w:val="0"/>
                <w:numId w:val="55"/>
              </w:numPr>
              <w:spacing w:line="240" w:lineRule="auto"/>
              <w:contextualSpacing/>
              <w:rPr>
                <w:rFonts w:cs="CIDFont+F2"/>
                <w:szCs w:val="22"/>
              </w:rPr>
            </w:pPr>
            <w:r w:rsidRPr="00E66D71">
              <w:rPr>
                <w:rFonts w:cs="CIDFont+F2"/>
                <w:szCs w:val="22"/>
              </w:rPr>
              <w:t>Termin realizacji zamówienia:</w:t>
            </w:r>
            <w:r w:rsidR="00E66D71" w:rsidRPr="00E66D71">
              <w:rPr>
                <w:rFonts w:cs="CIDFont+F2"/>
                <w:szCs w:val="22"/>
              </w:rPr>
              <w:t xml:space="preserve"> </w:t>
            </w:r>
            <w:r w:rsidR="00183D37" w:rsidRPr="00183D37">
              <w:rPr>
                <w:rFonts w:asciiTheme="minorHAnsi" w:hAnsiTheme="minorHAnsi" w:cstheme="minorHAnsi"/>
              </w:rPr>
              <w:t>Zamówienie będzie realizowane od d</w:t>
            </w:r>
            <w:r w:rsidR="004148D6">
              <w:rPr>
                <w:rFonts w:asciiTheme="minorHAnsi" w:hAnsiTheme="minorHAnsi" w:cstheme="minorHAnsi"/>
              </w:rPr>
              <w:t>aty</w:t>
            </w:r>
            <w:r w:rsidR="00183D37" w:rsidRPr="00183D37">
              <w:rPr>
                <w:rFonts w:asciiTheme="minorHAnsi" w:hAnsiTheme="minorHAnsi" w:cstheme="minorHAnsi"/>
              </w:rPr>
              <w:t xml:space="preserve"> podpisania Zamówienia przez Wykonawcę, do dnia 31.12.2028 r.</w:t>
            </w:r>
          </w:p>
        </w:tc>
      </w:tr>
      <w:tr w:rsidR="00CF5364" w:rsidRPr="00CF5364" w14:paraId="7F83C45C" w14:textId="77777777" w:rsidTr="007B2564">
        <w:tc>
          <w:tcPr>
            <w:tcW w:w="10065" w:type="dxa"/>
          </w:tcPr>
          <w:p w14:paraId="1B3FF417" w14:textId="375855DD" w:rsidR="00CF5364" w:rsidRPr="00E66D71" w:rsidRDefault="00863404" w:rsidP="00EC6048">
            <w:pPr>
              <w:numPr>
                <w:ilvl w:val="0"/>
                <w:numId w:val="55"/>
              </w:numPr>
              <w:spacing w:line="240" w:lineRule="auto"/>
              <w:contextualSpacing/>
              <w:rPr>
                <w:rFonts w:cs="CIDFont+F2"/>
                <w:szCs w:val="22"/>
              </w:rPr>
            </w:pPr>
            <w:r>
              <w:rPr>
                <w:rFonts w:cs="CIDFont+F2"/>
                <w:szCs w:val="22"/>
              </w:rPr>
              <w:t xml:space="preserve">Na wykonany </w:t>
            </w:r>
            <w:r w:rsidR="00EC6048">
              <w:rPr>
                <w:rFonts w:cs="CIDFont+F2"/>
                <w:szCs w:val="22"/>
              </w:rPr>
              <w:t xml:space="preserve">w danym roku </w:t>
            </w:r>
            <w:r>
              <w:rPr>
                <w:rFonts w:cs="CIDFont+F2"/>
                <w:szCs w:val="22"/>
              </w:rPr>
              <w:t>P</w:t>
            </w:r>
            <w:r w:rsidR="00CF5364" w:rsidRPr="00E66D71">
              <w:rPr>
                <w:rFonts w:cs="CIDFont+F2"/>
                <w:szCs w:val="22"/>
              </w:rPr>
              <w:t xml:space="preserve">rzedmiot </w:t>
            </w:r>
            <w:r w:rsidR="00E66D71" w:rsidRPr="00E66D71">
              <w:rPr>
                <w:rFonts w:cs="CIDFont+F2"/>
                <w:szCs w:val="22"/>
              </w:rPr>
              <w:t>Zamówienia</w:t>
            </w:r>
            <w:r w:rsidR="00EC6048">
              <w:rPr>
                <w:rFonts w:cs="CIDFont+F2"/>
                <w:szCs w:val="22"/>
              </w:rPr>
              <w:t>,</w:t>
            </w:r>
            <w:r w:rsidR="00E66D71" w:rsidRPr="00E66D71">
              <w:rPr>
                <w:rFonts w:cs="CIDFont+F2"/>
                <w:szCs w:val="22"/>
              </w:rPr>
              <w:t xml:space="preserve"> Wykonawca udziela 12 miesięcznej gwarancji oraz 12</w:t>
            </w:r>
            <w:r w:rsidR="00CF5364" w:rsidRPr="00E66D71">
              <w:rPr>
                <w:rFonts w:cs="CIDFont+F2"/>
                <w:szCs w:val="22"/>
              </w:rPr>
              <w:t xml:space="preserve"> miesięcznej rękojmi</w:t>
            </w:r>
            <w:r w:rsidR="007348C7">
              <w:rPr>
                <w:rFonts w:cs="CIDFont+F2"/>
                <w:szCs w:val="22"/>
              </w:rPr>
              <w:t>, liczone od daty obustronnie</w:t>
            </w:r>
            <w:r w:rsidR="004F0475">
              <w:rPr>
                <w:rFonts w:cs="CIDFont+F2"/>
                <w:szCs w:val="22"/>
              </w:rPr>
              <w:t xml:space="preserve"> pod</w:t>
            </w:r>
            <w:r w:rsidR="007348C7">
              <w:rPr>
                <w:rFonts w:cs="CIDFont+F2"/>
                <w:szCs w:val="22"/>
              </w:rPr>
              <w:t>pisanego Protokołu Odbioru Przedmiotu Zamówienia.</w:t>
            </w:r>
          </w:p>
        </w:tc>
      </w:tr>
      <w:tr w:rsidR="00CF5364" w:rsidRPr="00CF5364" w14:paraId="6A1741C4" w14:textId="77777777" w:rsidTr="007B2564">
        <w:tc>
          <w:tcPr>
            <w:tcW w:w="10065" w:type="dxa"/>
          </w:tcPr>
          <w:p w14:paraId="2F3D95E8" w14:textId="77777777" w:rsidR="00CF5364" w:rsidRPr="00E66D71" w:rsidRDefault="00CF5364" w:rsidP="00CF5364">
            <w:pPr>
              <w:spacing w:line="240" w:lineRule="auto"/>
              <w:rPr>
                <w:rFonts w:cs="CIDFont+F2"/>
                <w:szCs w:val="22"/>
              </w:rPr>
            </w:pPr>
            <w:r w:rsidRPr="00E66D71">
              <w:rPr>
                <w:rFonts w:cs="CIDFont+F2"/>
                <w:szCs w:val="22"/>
              </w:rPr>
              <w:t>Załącznikami do niniejszego Zamówienia stanowiącymi jego integralną część są:</w:t>
            </w:r>
          </w:p>
          <w:p w14:paraId="68ACA86A" w14:textId="31EEB4EC" w:rsidR="00CF5364" w:rsidRPr="00E66D71" w:rsidRDefault="00E66D71" w:rsidP="00CF5364">
            <w:pPr>
              <w:numPr>
                <w:ilvl w:val="0"/>
                <w:numId w:val="56"/>
              </w:numPr>
              <w:autoSpaceDE w:val="0"/>
              <w:autoSpaceDN w:val="0"/>
              <w:adjustRightInd w:val="0"/>
              <w:spacing w:line="240" w:lineRule="auto"/>
              <w:contextualSpacing/>
              <w:jc w:val="left"/>
              <w:rPr>
                <w:rFonts w:cs="CIDFont+F2"/>
                <w:szCs w:val="22"/>
              </w:rPr>
            </w:pPr>
            <w:r w:rsidRPr="00E66D71">
              <w:rPr>
                <w:rFonts w:cs="CIDFont+F2"/>
                <w:szCs w:val="22"/>
              </w:rPr>
              <w:t>Ogólne Warunki Zamówienia wraz z załącznikami.</w:t>
            </w:r>
          </w:p>
          <w:p w14:paraId="42C5E11F" w14:textId="7E31DD21" w:rsidR="00CF5364" w:rsidRPr="00E66D71" w:rsidRDefault="00E66D71" w:rsidP="00CF5364">
            <w:pPr>
              <w:numPr>
                <w:ilvl w:val="0"/>
                <w:numId w:val="56"/>
              </w:numPr>
              <w:autoSpaceDE w:val="0"/>
              <w:autoSpaceDN w:val="0"/>
              <w:adjustRightInd w:val="0"/>
              <w:spacing w:line="240" w:lineRule="auto"/>
              <w:contextualSpacing/>
              <w:jc w:val="left"/>
              <w:rPr>
                <w:rFonts w:cs="CIDFont+F2"/>
                <w:szCs w:val="22"/>
              </w:rPr>
            </w:pPr>
            <w:r w:rsidRPr="00E66D71">
              <w:rPr>
                <w:rFonts w:cs="CIDFont+F2"/>
                <w:szCs w:val="22"/>
              </w:rPr>
              <w:t>Opis przedmiotu zamówienia</w:t>
            </w:r>
            <w:r w:rsidR="00126CC6">
              <w:rPr>
                <w:rFonts w:cs="CIDFont+F2"/>
                <w:szCs w:val="22"/>
              </w:rPr>
              <w:t xml:space="preserve"> wraz z załącznikami.</w:t>
            </w:r>
          </w:p>
          <w:p w14:paraId="3C5A2A58" w14:textId="54CEE1BC" w:rsidR="00CF5364" w:rsidRPr="00E66D71" w:rsidRDefault="00AB68FC" w:rsidP="00CF5364">
            <w:pPr>
              <w:numPr>
                <w:ilvl w:val="0"/>
                <w:numId w:val="56"/>
              </w:numPr>
              <w:autoSpaceDE w:val="0"/>
              <w:autoSpaceDN w:val="0"/>
              <w:adjustRightInd w:val="0"/>
              <w:spacing w:line="240" w:lineRule="auto"/>
              <w:contextualSpacing/>
              <w:jc w:val="left"/>
              <w:rPr>
                <w:rFonts w:cs="CIDFont+F2"/>
                <w:szCs w:val="22"/>
              </w:rPr>
            </w:pPr>
            <w:r>
              <w:rPr>
                <w:rFonts w:cs="CIDFont+F2"/>
                <w:szCs w:val="22"/>
              </w:rPr>
              <w:t>Harmonogram Prac i Płatności</w:t>
            </w:r>
            <w:r w:rsidR="009070A7">
              <w:rPr>
                <w:rFonts w:cs="CIDFont+F2"/>
                <w:szCs w:val="22"/>
              </w:rPr>
              <w:t xml:space="preserve"> (Załącznik nr 1 do Formularza Oferty)</w:t>
            </w:r>
            <w:r w:rsidR="00E66D71" w:rsidRPr="00E66D71">
              <w:rPr>
                <w:rFonts w:cs="CIDFont+F2"/>
                <w:szCs w:val="22"/>
              </w:rPr>
              <w:t>.</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4"/>
      <w:bookmarkEnd w:id="125"/>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D90D1A2" w:rsidR="0042031F" w:rsidRPr="00413312" w:rsidRDefault="0042031F" w:rsidP="00413312">
      <w:pPr>
        <w:widowControl w:val="0"/>
        <w:suppressAutoHyphens/>
        <w:ind w:right="-281"/>
        <w:rPr>
          <w:rFonts w:ascii="Verdana" w:hAnsi="Verdana" w:cstheme="minorHAnsi"/>
          <w:b/>
          <w:sz w:val="20"/>
        </w:rPr>
      </w:pPr>
      <w:r w:rsidRPr="001D778B">
        <w:rPr>
          <w:rFonts w:ascii="Verdana" w:hAnsi="Verdana" w:cs="Arial"/>
          <w:sz w:val="20"/>
        </w:rPr>
        <w:t xml:space="preserve">My, niżej podpisani, nawiązując do postępowania o udzielenie zamówienia </w:t>
      </w:r>
      <w:r w:rsidR="00413312">
        <w:rPr>
          <w:rFonts w:ascii="Verdana" w:hAnsi="Verdana" w:cs="Arial"/>
          <w:sz w:val="20"/>
        </w:rPr>
        <w:br/>
      </w:r>
      <w:r w:rsidRPr="001D778B">
        <w:rPr>
          <w:rFonts w:ascii="Verdana" w:hAnsi="Verdana" w:cstheme="minorHAnsi"/>
          <w:sz w:val="20"/>
        </w:rPr>
        <w:t xml:space="preserve">nr </w:t>
      </w:r>
      <w:r w:rsidR="00413312" w:rsidRPr="00413312">
        <w:rPr>
          <w:rFonts w:ascii="Verdana" w:hAnsi="Verdana" w:cstheme="minorHAnsi"/>
          <w:sz w:val="20"/>
        </w:rPr>
        <w:t>POST/PEC/PEC/UZS/01093/2024</w:t>
      </w:r>
      <w:r w:rsidR="00413312">
        <w:rPr>
          <w:rFonts w:ascii="Verdana" w:hAnsi="Verdana" w:cstheme="minorHAnsi"/>
          <w:sz w:val="20"/>
        </w:rPr>
        <w:t>,</w:t>
      </w:r>
      <w:r w:rsidR="00413312" w:rsidRPr="00413312">
        <w:rPr>
          <w:rFonts w:ascii="Verdana" w:hAnsi="Verdana" w:cstheme="minorHAnsi"/>
          <w:sz w:val="20"/>
        </w:rPr>
        <w:t xml:space="preserve"> </w:t>
      </w:r>
      <w:r w:rsidRPr="001D778B">
        <w:rPr>
          <w:rFonts w:ascii="Verdana" w:hAnsi="Verdana" w:cstheme="minorHAnsi"/>
          <w:sz w:val="20"/>
        </w:rPr>
        <w:t xml:space="preserve">prowadzonego w trybie przetargu nieograniczonego </w:t>
      </w:r>
      <w:r w:rsidR="00413312">
        <w:rPr>
          <w:rFonts w:ascii="Verdana" w:hAnsi="Verdana" w:cstheme="minorHAnsi"/>
          <w:sz w:val="20"/>
        </w:rPr>
        <w:br/>
      </w:r>
      <w:r w:rsidRPr="001D778B">
        <w:rPr>
          <w:rFonts w:ascii="Verdana" w:hAnsi="Verdana" w:cstheme="minorHAnsi"/>
          <w:sz w:val="20"/>
        </w:rPr>
        <w:t xml:space="preserve">pn. </w:t>
      </w:r>
      <w:r w:rsidR="00413312" w:rsidRPr="00413312">
        <w:rPr>
          <w:rFonts w:ascii="Verdana" w:hAnsi="Verdana" w:cstheme="minorHAnsi"/>
          <w:b/>
          <w:sz w:val="20"/>
        </w:rPr>
        <w:t>„Obsługa serwisowa łącza telemetrycznego w zakresie wymiany danych pomiędzy MPEC a PGE EC S.A. Oddział nr 1 w Krak</w:t>
      </w:r>
      <w:r w:rsidR="00413312">
        <w:rPr>
          <w:rFonts w:ascii="Verdana" w:hAnsi="Verdana" w:cstheme="minorHAnsi"/>
          <w:b/>
          <w:sz w:val="20"/>
        </w:rPr>
        <w:t xml:space="preserve">owie” </w:t>
      </w:r>
      <w:r w:rsidR="00413312" w:rsidRPr="00413312">
        <w:rPr>
          <w:rFonts w:ascii="Verdana" w:hAnsi="Verdana" w:cstheme="minorHAnsi"/>
          <w:sz w:val="20"/>
        </w:rPr>
        <w:t>n</w:t>
      </w:r>
      <w:r w:rsidRPr="001D778B">
        <w:rPr>
          <w:rFonts w:ascii="Verdana" w:hAnsi="Verdana" w:cstheme="minorHAnsi"/>
          <w:sz w:val="20"/>
        </w:rPr>
        <w:t>iniejszym</w:t>
      </w:r>
      <w:r w:rsidRPr="001D778B">
        <w:rPr>
          <w:rFonts w:ascii="Verdana" w:hAnsi="Verdana" w:cs="Arial"/>
          <w:sz w:val="20"/>
        </w:rPr>
        <w:t xml:space="preserve"> oświadczamy, że:</w:t>
      </w:r>
    </w:p>
    <w:p w14:paraId="0558469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B7451B8"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30068B">
        <w:rPr>
          <w:rFonts w:ascii="Verdana" w:hAnsi="Verdana" w:cs="Arial"/>
          <w:sz w:val="20"/>
        </w:rPr>
        <w:t>6</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w:t>
      </w:r>
      <w:r w:rsidR="00A6553F" w:rsidRPr="001D778B">
        <w:rPr>
          <w:rFonts w:ascii="Verdana" w:hAnsi="Verdana" w:cs="Arial"/>
          <w:sz w:val="20"/>
        </w:rPr>
        <w:lastRenderedPageBreak/>
        <w:t xml:space="preserve">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w:t>
      </w:r>
      <w:r w:rsidRPr="00A0650B">
        <w:rPr>
          <w:rFonts w:ascii="Verdana" w:hAnsi="Verdana" w:cs="Arial"/>
          <w:sz w:val="20"/>
        </w:rPr>
        <w:lastRenderedPageBreak/>
        <w:t xml:space="preserve">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w:t>
      </w:r>
      <w:r w:rsidR="00570385" w:rsidRPr="00A0650B">
        <w:rPr>
          <w:rFonts w:ascii="Verdana" w:hAnsi="Verdana" w:cs="Arial"/>
          <w:sz w:val="20"/>
        </w:rPr>
        <w:lastRenderedPageBreak/>
        <w:t>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6D1A11FC"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lastRenderedPageBreak/>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30068B">
        <w:rPr>
          <w:rFonts w:ascii="Verdana" w:hAnsi="Verdana" w:cstheme="minorHAnsi"/>
          <w:sz w:val="20"/>
        </w:rPr>
        <w:t>6</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3EA5A84C"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901955">
        <w:rPr>
          <w:rFonts w:ascii="Verdana" w:hAnsi="Verdana" w:cs="Arial"/>
          <w:bCs/>
          <w:sz w:val="20"/>
          <w:lang w:eastAsia="pl-PL"/>
        </w:rPr>
        <w:t>8</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5"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771C724A"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t>
      </w:r>
      <w:r w:rsidR="00901955">
        <w:rPr>
          <w:rFonts w:ascii="Verdana" w:hAnsi="Verdana" w:cstheme="minorHAnsi"/>
          <w:bCs/>
          <w:sz w:val="20"/>
        </w:rPr>
        <w:t xml:space="preserve">waniem niepublicznym nr </w:t>
      </w:r>
      <w:r w:rsidR="00901955" w:rsidRPr="00236855">
        <w:rPr>
          <w:rFonts w:ascii="Calibri" w:hAnsi="Calibri"/>
          <w:szCs w:val="16"/>
        </w:rPr>
        <w:t>POST/PEC/PEC/UZS/01093/2024</w:t>
      </w:r>
      <w:r w:rsidR="00901955">
        <w:rPr>
          <w:rFonts w:ascii="Calibri" w:hAnsi="Calibri"/>
          <w:szCs w:val="16"/>
        </w:rPr>
        <w:t>.</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77238067" w:rsidR="0042031F"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2801E49C" w14:textId="0ABCC89A" w:rsidR="00A03903" w:rsidRDefault="00A03903" w:rsidP="0042031F">
      <w:pPr>
        <w:widowControl w:val="0"/>
        <w:suppressAutoHyphens/>
        <w:spacing w:line="240" w:lineRule="auto"/>
        <w:ind w:left="5398" w:right="68"/>
        <w:jc w:val="center"/>
        <w:rPr>
          <w:rFonts w:ascii="Verdana" w:hAnsi="Verdana"/>
          <w:i/>
          <w:sz w:val="20"/>
        </w:rPr>
      </w:pPr>
    </w:p>
    <w:p w14:paraId="076880BC" w14:textId="453EF24F" w:rsidR="00A03903" w:rsidRDefault="00A03903" w:rsidP="0042031F">
      <w:pPr>
        <w:widowControl w:val="0"/>
        <w:suppressAutoHyphens/>
        <w:spacing w:line="240" w:lineRule="auto"/>
        <w:ind w:left="5398" w:right="68"/>
        <w:jc w:val="center"/>
        <w:rPr>
          <w:rFonts w:ascii="Verdana" w:hAnsi="Verdana"/>
          <w:i/>
          <w:sz w:val="20"/>
        </w:rPr>
      </w:pPr>
    </w:p>
    <w:p w14:paraId="1AE293DF" w14:textId="61820BE4" w:rsidR="00A03903" w:rsidRDefault="00A03903" w:rsidP="0042031F">
      <w:pPr>
        <w:widowControl w:val="0"/>
        <w:suppressAutoHyphens/>
        <w:spacing w:line="240" w:lineRule="auto"/>
        <w:ind w:left="5398" w:right="68"/>
        <w:jc w:val="center"/>
        <w:rPr>
          <w:rFonts w:ascii="Verdana" w:hAnsi="Verdana"/>
          <w:i/>
          <w:sz w:val="20"/>
        </w:rPr>
      </w:pPr>
    </w:p>
    <w:p w14:paraId="550F19FF" w14:textId="59A7DB18" w:rsidR="00A03903" w:rsidRDefault="00A03903" w:rsidP="0042031F">
      <w:pPr>
        <w:widowControl w:val="0"/>
        <w:suppressAutoHyphens/>
        <w:spacing w:line="240" w:lineRule="auto"/>
        <w:ind w:left="5398" w:right="68"/>
        <w:jc w:val="center"/>
        <w:rPr>
          <w:rFonts w:ascii="Verdana" w:hAnsi="Verdana"/>
          <w:i/>
          <w:sz w:val="20"/>
        </w:rPr>
      </w:pPr>
    </w:p>
    <w:p w14:paraId="178D0FA3" w14:textId="6784D946" w:rsidR="00A03903" w:rsidRDefault="00A03903" w:rsidP="0042031F">
      <w:pPr>
        <w:widowControl w:val="0"/>
        <w:suppressAutoHyphens/>
        <w:spacing w:line="240" w:lineRule="auto"/>
        <w:ind w:left="5398" w:right="68"/>
        <w:jc w:val="center"/>
        <w:rPr>
          <w:rFonts w:ascii="Verdana" w:hAnsi="Verdana"/>
          <w:i/>
          <w:sz w:val="20"/>
        </w:rPr>
      </w:pPr>
    </w:p>
    <w:p w14:paraId="63C9DF4F" w14:textId="014F4093" w:rsidR="00A03903" w:rsidRDefault="00A03903" w:rsidP="00A5749D">
      <w:pPr>
        <w:widowControl w:val="0"/>
        <w:suppressAutoHyphens/>
        <w:spacing w:line="240" w:lineRule="auto"/>
        <w:ind w:right="68"/>
        <w:rPr>
          <w:rFonts w:ascii="Verdana" w:hAnsi="Verdana"/>
          <w:i/>
          <w:sz w:val="20"/>
        </w:rPr>
      </w:pPr>
    </w:p>
    <w:p w14:paraId="0A453864" w14:textId="569ABE21" w:rsidR="00A03903" w:rsidRDefault="00A03903" w:rsidP="00A0390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Pr>
          <w:rFonts w:ascii="Verdana" w:hAnsi="Verdana" w:cstheme="minorHAnsi"/>
          <w:sz w:val="20"/>
          <w:lang w:val="pl-PL"/>
        </w:rPr>
        <w:t>1</w:t>
      </w:r>
      <w:r w:rsidRPr="001D778B">
        <w:rPr>
          <w:rFonts w:ascii="Verdana" w:hAnsi="Verdana" w:cstheme="minorHAnsi"/>
          <w:sz w:val="20"/>
          <w:lang w:val="pl-PL"/>
        </w:rPr>
        <w:t xml:space="preserve"> DO </w:t>
      </w:r>
      <w:r>
        <w:rPr>
          <w:rFonts w:ascii="Verdana" w:hAnsi="Verdana" w:cstheme="minorHAnsi"/>
          <w:sz w:val="20"/>
          <w:lang w:val="pl-PL"/>
        </w:rPr>
        <w:t>FORMULARZA OFERTY</w:t>
      </w:r>
      <w:r w:rsidRPr="001D778B">
        <w:rPr>
          <w:rFonts w:ascii="Verdana" w:hAnsi="Verdana" w:cstheme="minorHAnsi"/>
          <w:sz w:val="20"/>
          <w:lang w:val="pl-PL"/>
        </w:rPr>
        <w:t xml:space="preserve"> – </w:t>
      </w:r>
      <w:r>
        <w:rPr>
          <w:rFonts w:ascii="Verdana" w:hAnsi="Verdana" w:cstheme="minorHAnsi"/>
          <w:sz w:val="20"/>
          <w:lang w:val="pl-PL"/>
        </w:rPr>
        <w:t>HARMONOGRAM PRAC I PŁATNOŚCI</w:t>
      </w:r>
      <w:r w:rsidRPr="001D778B">
        <w:rPr>
          <w:rFonts w:ascii="Verdana" w:hAnsi="Verdana" w:cstheme="minorHAnsi"/>
          <w:sz w:val="20"/>
          <w:lang w:val="pl-PL"/>
        </w:rPr>
        <w:t xml:space="preserve"> </w:t>
      </w:r>
    </w:p>
    <w:p w14:paraId="097CE23E" w14:textId="789B0440" w:rsidR="005D1DDD" w:rsidRDefault="005D1DDD" w:rsidP="008F7D4D"/>
    <w:p w14:paraId="6DFEFCD7" w14:textId="04ED1154" w:rsidR="005D1DDD" w:rsidRPr="008F7D4D" w:rsidRDefault="00C912FF" w:rsidP="008F7D4D">
      <w:pPr>
        <w:rPr>
          <w:rFonts w:ascii="Verdana" w:hAnsi="Verdana"/>
          <w:sz w:val="20"/>
        </w:rPr>
      </w:pPr>
      <w:r w:rsidRPr="008F7D4D">
        <w:rPr>
          <w:rFonts w:ascii="Verdana" w:hAnsi="Verdana"/>
          <w:b/>
          <w:sz w:val="20"/>
          <w:u w:val="single"/>
        </w:rPr>
        <w:t>Przedmiot zamówienia:</w:t>
      </w:r>
      <w:r>
        <w:rPr>
          <w:rFonts w:ascii="Verdana" w:hAnsi="Verdana"/>
          <w:b/>
          <w:sz w:val="20"/>
        </w:rPr>
        <w:t xml:space="preserve"> </w:t>
      </w:r>
      <w:r w:rsidR="005D1DDD" w:rsidRPr="008F7D4D">
        <w:rPr>
          <w:rFonts w:ascii="Verdana" w:hAnsi="Verdana"/>
          <w:b/>
          <w:sz w:val="20"/>
        </w:rPr>
        <w:t>„Obsługa serwisowa łącza telemetrycznego w zakresie wymiany danych</w:t>
      </w:r>
      <w:r>
        <w:rPr>
          <w:rFonts w:ascii="Verdana" w:hAnsi="Verdana"/>
          <w:b/>
          <w:sz w:val="20"/>
        </w:rPr>
        <w:t xml:space="preserve"> </w:t>
      </w:r>
      <w:r w:rsidR="005D1DDD" w:rsidRPr="008F7D4D">
        <w:rPr>
          <w:rFonts w:ascii="Verdana" w:hAnsi="Verdana"/>
          <w:b/>
          <w:sz w:val="20"/>
        </w:rPr>
        <w:t>pomiędzy MPEC a PGE EC S.A. Oddział nr 1 w Krakowie”</w:t>
      </w:r>
    </w:p>
    <w:tbl>
      <w:tblPr>
        <w:tblpPr w:leftFromText="141" w:rightFromText="141" w:vertAnchor="text" w:horzAnchor="margin" w:tblpXSpec="center" w:tblpY="436"/>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7"/>
        <w:gridCol w:w="1902"/>
        <w:gridCol w:w="1348"/>
        <w:gridCol w:w="1413"/>
        <w:gridCol w:w="1312"/>
        <w:gridCol w:w="1173"/>
        <w:gridCol w:w="17"/>
        <w:gridCol w:w="1237"/>
        <w:gridCol w:w="10"/>
        <w:gridCol w:w="1185"/>
      </w:tblGrid>
      <w:tr w:rsidR="00A5749D" w:rsidRPr="0075742B" w14:paraId="3E4844A2" w14:textId="77777777" w:rsidTr="008F7D4D">
        <w:trPr>
          <w:trHeight w:val="454"/>
        </w:trPr>
        <w:tc>
          <w:tcPr>
            <w:tcW w:w="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1A0725"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sidRPr="0075742B">
              <w:rPr>
                <w:rFonts w:ascii="Verdana" w:eastAsia="Calibri" w:hAnsi="Verdana" w:cstheme="minorHAnsi"/>
                <w:b/>
                <w:snapToGrid w:val="0"/>
                <w:sz w:val="18"/>
              </w:rPr>
              <w:t>L.p.</w:t>
            </w:r>
          </w:p>
        </w:tc>
        <w:tc>
          <w:tcPr>
            <w:tcW w:w="9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90D5D4"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sidRPr="0075742B">
              <w:rPr>
                <w:rFonts w:ascii="Verdana" w:eastAsia="Calibri" w:hAnsi="Verdana" w:cstheme="minorHAnsi"/>
                <w:b/>
                <w:snapToGrid w:val="0"/>
                <w:sz w:val="18"/>
              </w:rPr>
              <w:t>Pozycja</w:t>
            </w:r>
          </w:p>
        </w:tc>
        <w:tc>
          <w:tcPr>
            <w:tcW w:w="6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6824FA" w14:textId="164887FE" w:rsidR="00A33B65" w:rsidRPr="0075742B" w:rsidRDefault="006904C2"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Pr>
                <w:rFonts w:ascii="Verdana" w:eastAsia="Calibri" w:hAnsi="Verdana" w:cstheme="minorHAnsi"/>
                <w:b/>
                <w:snapToGrid w:val="0"/>
                <w:sz w:val="18"/>
              </w:rPr>
              <w:t>Data rozpoczęcia</w:t>
            </w:r>
          </w:p>
        </w:tc>
        <w:tc>
          <w:tcPr>
            <w:tcW w:w="7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5F6841" w14:textId="477C7C93" w:rsidR="00A33B65" w:rsidRPr="0075742B" w:rsidRDefault="006904C2"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Pr>
                <w:rFonts w:ascii="Verdana" w:eastAsia="Calibri" w:hAnsi="Verdana" w:cstheme="minorHAnsi"/>
                <w:b/>
                <w:snapToGrid w:val="0"/>
                <w:sz w:val="18"/>
              </w:rPr>
              <w:t>Data zakończenia</w:t>
            </w:r>
          </w:p>
        </w:tc>
        <w:tc>
          <w:tcPr>
            <w:tcW w:w="6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2F72DC"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sidRPr="0075742B">
              <w:rPr>
                <w:rFonts w:ascii="Verdana" w:eastAsia="Calibri" w:hAnsi="Verdana" w:cstheme="minorHAnsi"/>
                <w:b/>
                <w:snapToGrid w:val="0"/>
                <w:sz w:val="18"/>
              </w:rPr>
              <w:t>Ilość/Liczba</w:t>
            </w:r>
          </w:p>
        </w:tc>
        <w:tc>
          <w:tcPr>
            <w:tcW w:w="5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EDF3A2" w14:textId="77777777" w:rsidR="00A33B65" w:rsidRPr="0075742B" w:rsidRDefault="00A33B65" w:rsidP="00081FDE">
            <w:pPr>
              <w:tabs>
                <w:tab w:val="left" w:pos="7371"/>
                <w:tab w:val="left" w:leader="dot" w:pos="8931"/>
              </w:tabs>
              <w:suppressAutoHyphens/>
              <w:spacing w:line="240" w:lineRule="auto"/>
              <w:jc w:val="center"/>
              <w:rPr>
                <w:rFonts w:ascii="Verdana" w:hAnsi="Verdana" w:cs="Arial"/>
                <w:b/>
                <w:sz w:val="18"/>
              </w:rPr>
            </w:pPr>
            <w:r w:rsidRPr="0075742B">
              <w:rPr>
                <w:rFonts w:ascii="Verdana" w:hAnsi="Verdana" w:cs="Arial"/>
                <w:b/>
                <w:sz w:val="18"/>
              </w:rPr>
              <w:t>Płatność</w:t>
            </w:r>
          </w:p>
          <w:p w14:paraId="33A76881" w14:textId="5C52BB75" w:rsidR="00A33B65" w:rsidRPr="0075742B" w:rsidRDefault="00A33B65" w:rsidP="00081FDE">
            <w:pPr>
              <w:tabs>
                <w:tab w:val="left" w:pos="7371"/>
                <w:tab w:val="left" w:leader="dot" w:pos="8931"/>
              </w:tabs>
              <w:suppressAutoHyphens/>
              <w:spacing w:line="240" w:lineRule="auto"/>
              <w:jc w:val="center"/>
              <w:rPr>
                <w:rFonts w:ascii="Verdana" w:hAnsi="Verdana" w:cs="Arial"/>
                <w:b/>
                <w:sz w:val="18"/>
              </w:rPr>
            </w:pPr>
            <w:r w:rsidRPr="0075742B">
              <w:rPr>
                <w:rFonts w:ascii="Verdana" w:hAnsi="Verdana" w:cs="Arial"/>
                <w:b/>
                <w:sz w:val="18"/>
              </w:rPr>
              <w:t>(TAK/NIE)</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2E09CC" w14:textId="1E4DF59F" w:rsidR="00A33B65" w:rsidRPr="0075742B" w:rsidRDefault="00A33B65" w:rsidP="00CA22F4">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hAnsi="Verdana" w:cs="Arial"/>
                <w:b/>
                <w:sz w:val="18"/>
              </w:rPr>
              <w:t xml:space="preserve">Wartość procentowa </w:t>
            </w:r>
            <w:r w:rsidR="00CA22F4">
              <w:rPr>
                <w:rFonts w:ascii="Verdana" w:hAnsi="Verdana" w:cs="Arial"/>
                <w:b/>
                <w:sz w:val="18"/>
              </w:rPr>
              <w:t>ceny netto</w:t>
            </w:r>
          </w:p>
        </w:tc>
        <w:tc>
          <w:tcPr>
            <w:tcW w:w="59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563552" w14:textId="41E65C83" w:rsidR="00A33B65" w:rsidRPr="0075742B" w:rsidRDefault="00CA22F4"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Pr>
                <w:rFonts w:ascii="Verdana" w:eastAsia="Calibri" w:hAnsi="Verdana" w:cstheme="minorHAnsi"/>
                <w:b/>
                <w:snapToGrid w:val="0"/>
                <w:sz w:val="18"/>
              </w:rPr>
              <w:t>Cena</w:t>
            </w:r>
            <w:r w:rsidR="00A33B65" w:rsidRPr="0075742B">
              <w:rPr>
                <w:rFonts w:ascii="Verdana" w:eastAsia="Calibri" w:hAnsi="Verdana" w:cstheme="minorHAnsi"/>
                <w:b/>
                <w:snapToGrid w:val="0"/>
                <w:sz w:val="18"/>
              </w:rPr>
              <w:t xml:space="preserve"> netto</w:t>
            </w:r>
            <w:r w:rsidR="00A33B65" w:rsidRPr="0075742B">
              <w:rPr>
                <w:rFonts w:ascii="Verdana" w:eastAsia="Calibri" w:hAnsi="Verdana" w:cstheme="minorHAnsi"/>
                <w:b/>
                <w:snapToGrid w:val="0"/>
                <w:sz w:val="18"/>
              </w:rPr>
              <w:br/>
              <w:t>[PLN]</w:t>
            </w:r>
          </w:p>
        </w:tc>
      </w:tr>
      <w:tr w:rsidR="00A5749D" w:rsidRPr="0075742B" w14:paraId="43D6AE63" w14:textId="77777777" w:rsidTr="008F7D4D">
        <w:trPr>
          <w:trHeight w:val="454"/>
        </w:trPr>
        <w:tc>
          <w:tcPr>
            <w:tcW w:w="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7DDD61"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c>
          <w:tcPr>
            <w:tcW w:w="9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A2CCF8"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w:t>
            </w:r>
          </w:p>
        </w:tc>
        <w:tc>
          <w:tcPr>
            <w:tcW w:w="6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9E3451" w14:textId="09B813D8"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2</w:t>
            </w:r>
          </w:p>
        </w:tc>
        <w:tc>
          <w:tcPr>
            <w:tcW w:w="7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49C266" w14:textId="12C7C27D"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3</w:t>
            </w:r>
          </w:p>
        </w:tc>
        <w:tc>
          <w:tcPr>
            <w:tcW w:w="6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B374A9" w14:textId="181A3998"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4</w:t>
            </w:r>
          </w:p>
        </w:tc>
        <w:tc>
          <w:tcPr>
            <w:tcW w:w="5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750E1A" w14:textId="52830AD3"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5</w:t>
            </w:r>
          </w:p>
        </w:tc>
        <w:tc>
          <w:tcPr>
            <w:tcW w:w="6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9F729A" w14:textId="740A716D"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6</w:t>
            </w:r>
          </w:p>
        </w:tc>
        <w:tc>
          <w:tcPr>
            <w:tcW w:w="59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F3450" w14:textId="1831442C"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7</w:t>
            </w:r>
          </w:p>
        </w:tc>
      </w:tr>
      <w:tr w:rsidR="00A5749D" w:rsidRPr="0075742B" w14:paraId="2980FD33" w14:textId="77777777" w:rsidTr="008F7D4D">
        <w:trPr>
          <w:trHeight w:val="634"/>
        </w:trPr>
        <w:tc>
          <w:tcPr>
            <w:tcW w:w="213" w:type="pct"/>
            <w:tcBorders>
              <w:top w:val="single" w:sz="4" w:space="0" w:color="auto"/>
              <w:left w:val="single" w:sz="4" w:space="0" w:color="auto"/>
              <w:bottom w:val="single" w:sz="4" w:space="0" w:color="auto"/>
              <w:right w:val="single" w:sz="4" w:space="0" w:color="auto"/>
            </w:tcBorders>
            <w:vAlign w:val="center"/>
          </w:tcPr>
          <w:p w14:paraId="1DECF731"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w:t>
            </w:r>
          </w:p>
        </w:tc>
        <w:tc>
          <w:tcPr>
            <w:tcW w:w="949" w:type="pct"/>
            <w:tcBorders>
              <w:top w:val="single" w:sz="4" w:space="0" w:color="auto"/>
              <w:left w:val="single" w:sz="4" w:space="0" w:color="auto"/>
              <w:bottom w:val="single" w:sz="4" w:space="0" w:color="auto"/>
              <w:right w:val="single" w:sz="4" w:space="0" w:color="auto"/>
            </w:tcBorders>
            <w:vAlign w:val="center"/>
          </w:tcPr>
          <w:p w14:paraId="26D3C382" w14:textId="77777777" w:rsidR="00A33B65" w:rsidRPr="0075742B" w:rsidRDefault="00A33B65" w:rsidP="00081FDE">
            <w:pPr>
              <w:tabs>
                <w:tab w:val="left" w:pos="7371"/>
                <w:tab w:val="left" w:leader="dot" w:pos="8931"/>
              </w:tabs>
              <w:suppressAutoHyphens/>
              <w:spacing w:line="240" w:lineRule="auto"/>
              <w:jc w:val="left"/>
              <w:rPr>
                <w:rFonts w:ascii="Verdana" w:eastAsia="Calibri" w:hAnsi="Verdana" w:cstheme="minorHAnsi"/>
                <w:snapToGrid w:val="0"/>
                <w:sz w:val="18"/>
              </w:rPr>
            </w:pPr>
            <w:r w:rsidRPr="0075742B">
              <w:rPr>
                <w:rFonts w:ascii="Verdana" w:eastAsia="Calibri" w:hAnsi="Verdana" w:cstheme="minorHAnsi"/>
                <w:snapToGrid w:val="0"/>
                <w:sz w:val="18"/>
              </w:rPr>
              <w:t xml:space="preserve">Obsługa serwera, gotowość serwisowa, abonament GPSR </w:t>
            </w:r>
          </w:p>
        </w:tc>
        <w:tc>
          <w:tcPr>
            <w:tcW w:w="673" w:type="pct"/>
            <w:tcBorders>
              <w:top w:val="single" w:sz="4" w:space="0" w:color="auto"/>
              <w:left w:val="single" w:sz="4" w:space="0" w:color="auto"/>
              <w:bottom w:val="single" w:sz="4" w:space="0" w:color="auto"/>
              <w:right w:val="single" w:sz="4" w:space="0" w:color="auto"/>
            </w:tcBorders>
            <w:vAlign w:val="center"/>
          </w:tcPr>
          <w:p w14:paraId="25000840" w14:textId="4A18005D"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Data podpisania Z</w:t>
            </w:r>
            <w:r w:rsidR="00A33B65" w:rsidRPr="0075742B">
              <w:rPr>
                <w:rFonts w:ascii="Verdana" w:eastAsia="Calibri" w:hAnsi="Verdana" w:cstheme="minorHAnsi"/>
                <w:snapToGrid w:val="0"/>
                <w:sz w:val="18"/>
              </w:rPr>
              <w:t>amówienia</w:t>
            </w:r>
            <w:r w:rsidR="002A1A03">
              <w:rPr>
                <w:rFonts w:ascii="Verdana" w:eastAsia="Calibri" w:hAnsi="Verdana" w:cstheme="minorHAnsi"/>
                <w:snapToGrid w:val="0"/>
                <w:sz w:val="18"/>
              </w:rPr>
              <w:t xml:space="preserve"> przez Wykonawcę</w:t>
            </w:r>
            <w:bookmarkStart w:id="127" w:name="_GoBack"/>
            <w:bookmarkEnd w:id="127"/>
          </w:p>
        </w:tc>
        <w:tc>
          <w:tcPr>
            <w:tcW w:w="705" w:type="pct"/>
            <w:tcBorders>
              <w:top w:val="single" w:sz="4" w:space="0" w:color="auto"/>
              <w:left w:val="single" w:sz="4" w:space="0" w:color="auto"/>
              <w:bottom w:val="single" w:sz="4" w:space="0" w:color="auto"/>
              <w:right w:val="single" w:sz="4" w:space="0" w:color="auto"/>
            </w:tcBorders>
            <w:vAlign w:val="center"/>
          </w:tcPr>
          <w:p w14:paraId="0D4957AB" w14:textId="0B22356A"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31.12.2025 r.</w:t>
            </w:r>
          </w:p>
        </w:tc>
        <w:tc>
          <w:tcPr>
            <w:tcW w:w="654" w:type="pct"/>
            <w:tcBorders>
              <w:top w:val="single" w:sz="4" w:space="0" w:color="auto"/>
              <w:left w:val="single" w:sz="4" w:space="0" w:color="auto"/>
              <w:bottom w:val="single" w:sz="4" w:space="0" w:color="auto"/>
              <w:right w:val="single" w:sz="4" w:space="0" w:color="auto"/>
            </w:tcBorders>
            <w:vAlign w:val="center"/>
          </w:tcPr>
          <w:p w14:paraId="51B4FB7C"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 kpl/rok</w:t>
            </w:r>
          </w:p>
        </w:tc>
        <w:tc>
          <w:tcPr>
            <w:tcW w:w="585" w:type="pct"/>
            <w:tcBorders>
              <w:top w:val="single" w:sz="4" w:space="0" w:color="auto"/>
              <w:left w:val="single" w:sz="4" w:space="0" w:color="auto"/>
              <w:bottom w:val="single" w:sz="4" w:space="0" w:color="auto"/>
              <w:right w:val="single" w:sz="4" w:space="0" w:color="auto"/>
            </w:tcBorders>
            <w:vAlign w:val="center"/>
          </w:tcPr>
          <w:p w14:paraId="768A755B" w14:textId="512AAF9A"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TAK</w:t>
            </w: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67B0C6B" w14:textId="77AB02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25%</w:t>
            </w:r>
          </w:p>
        </w:tc>
        <w:tc>
          <w:tcPr>
            <w:tcW w:w="596" w:type="pct"/>
            <w:gridSpan w:val="2"/>
            <w:tcBorders>
              <w:top w:val="single" w:sz="4" w:space="0" w:color="auto"/>
              <w:left w:val="single" w:sz="4" w:space="0" w:color="auto"/>
              <w:bottom w:val="single" w:sz="4" w:space="0" w:color="auto"/>
              <w:right w:val="single" w:sz="4" w:space="0" w:color="auto"/>
            </w:tcBorders>
            <w:vAlign w:val="center"/>
          </w:tcPr>
          <w:p w14:paraId="27209F03" w14:textId="18FC69FF"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r>
      <w:tr w:rsidR="00A5749D" w:rsidRPr="0075742B" w14:paraId="5D220F27" w14:textId="77777777" w:rsidTr="008F7D4D">
        <w:trPr>
          <w:trHeight w:val="558"/>
        </w:trPr>
        <w:tc>
          <w:tcPr>
            <w:tcW w:w="213" w:type="pct"/>
            <w:tcBorders>
              <w:top w:val="single" w:sz="4" w:space="0" w:color="auto"/>
              <w:left w:val="single" w:sz="4" w:space="0" w:color="auto"/>
              <w:bottom w:val="single" w:sz="4" w:space="0" w:color="auto"/>
              <w:right w:val="single" w:sz="4" w:space="0" w:color="auto"/>
            </w:tcBorders>
            <w:vAlign w:val="center"/>
          </w:tcPr>
          <w:p w14:paraId="547E4F77"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2.</w:t>
            </w:r>
          </w:p>
        </w:tc>
        <w:tc>
          <w:tcPr>
            <w:tcW w:w="949" w:type="pct"/>
            <w:tcBorders>
              <w:top w:val="single" w:sz="4" w:space="0" w:color="auto"/>
              <w:left w:val="single" w:sz="4" w:space="0" w:color="auto"/>
              <w:bottom w:val="single" w:sz="4" w:space="0" w:color="auto"/>
              <w:right w:val="single" w:sz="4" w:space="0" w:color="auto"/>
            </w:tcBorders>
            <w:vAlign w:val="center"/>
          </w:tcPr>
          <w:p w14:paraId="0CBB5C14" w14:textId="77777777" w:rsidR="00A33B65" w:rsidRPr="0075742B" w:rsidRDefault="00A33B65" w:rsidP="00081FDE">
            <w:pPr>
              <w:tabs>
                <w:tab w:val="left" w:pos="7371"/>
                <w:tab w:val="left" w:leader="dot" w:pos="8931"/>
              </w:tabs>
              <w:suppressAutoHyphens/>
              <w:spacing w:line="240" w:lineRule="auto"/>
              <w:jc w:val="left"/>
              <w:rPr>
                <w:rFonts w:ascii="Verdana" w:eastAsia="Calibri" w:hAnsi="Verdana" w:cstheme="minorHAnsi"/>
                <w:snapToGrid w:val="0"/>
                <w:sz w:val="18"/>
              </w:rPr>
            </w:pPr>
            <w:r w:rsidRPr="0075742B">
              <w:rPr>
                <w:rFonts w:ascii="Verdana" w:eastAsia="Calibri" w:hAnsi="Verdana" w:cstheme="minorHAnsi"/>
                <w:snapToGrid w:val="0"/>
                <w:sz w:val="18"/>
              </w:rPr>
              <w:t>Obsługa serwera, gotowość serwisowa, abonament GPSR</w:t>
            </w:r>
          </w:p>
        </w:tc>
        <w:tc>
          <w:tcPr>
            <w:tcW w:w="673" w:type="pct"/>
            <w:tcBorders>
              <w:top w:val="single" w:sz="4" w:space="0" w:color="auto"/>
              <w:left w:val="single" w:sz="4" w:space="0" w:color="auto"/>
              <w:bottom w:val="single" w:sz="4" w:space="0" w:color="auto"/>
              <w:right w:val="single" w:sz="4" w:space="0" w:color="auto"/>
            </w:tcBorders>
            <w:vAlign w:val="center"/>
          </w:tcPr>
          <w:p w14:paraId="0AC8288F" w14:textId="66B424CD"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01.01.2026</w:t>
            </w:r>
            <w:r w:rsidR="000C76AA">
              <w:rPr>
                <w:rFonts w:ascii="Verdana" w:eastAsia="Calibri" w:hAnsi="Verdana" w:cstheme="minorHAnsi"/>
                <w:snapToGrid w:val="0"/>
                <w:sz w:val="18"/>
              </w:rPr>
              <w:t xml:space="preserve"> r.</w:t>
            </w:r>
          </w:p>
        </w:tc>
        <w:tc>
          <w:tcPr>
            <w:tcW w:w="705" w:type="pct"/>
            <w:tcBorders>
              <w:top w:val="single" w:sz="4" w:space="0" w:color="auto"/>
              <w:left w:val="single" w:sz="4" w:space="0" w:color="auto"/>
              <w:bottom w:val="single" w:sz="4" w:space="0" w:color="auto"/>
              <w:right w:val="single" w:sz="4" w:space="0" w:color="auto"/>
            </w:tcBorders>
            <w:vAlign w:val="center"/>
          </w:tcPr>
          <w:p w14:paraId="3BC8BFC1" w14:textId="1FBCD4AA"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31.12.2026 r.</w:t>
            </w:r>
          </w:p>
        </w:tc>
        <w:tc>
          <w:tcPr>
            <w:tcW w:w="654" w:type="pct"/>
            <w:tcBorders>
              <w:top w:val="single" w:sz="4" w:space="0" w:color="auto"/>
              <w:left w:val="single" w:sz="4" w:space="0" w:color="auto"/>
              <w:bottom w:val="single" w:sz="4" w:space="0" w:color="auto"/>
              <w:right w:val="single" w:sz="4" w:space="0" w:color="auto"/>
            </w:tcBorders>
            <w:vAlign w:val="center"/>
          </w:tcPr>
          <w:p w14:paraId="1F7125BC"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 kpl/rok</w:t>
            </w:r>
          </w:p>
        </w:tc>
        <w:tc>
          <w:tcPr>
            <w:tcW w:w="585" w:type="pct"/>
            <w:tcBorders>
              <w:top w:val="single" w:sz="4" w:space="0" w:color="auto"/>
              <w:left w:val="single" w:sz="4" w:space="0" w:color="auto"/>
              <w:bottom w:val="single" w:sz="4" w:space="0" w:color="auto"/>
              <w:right w:val="single" w:sz="4" w:space="0" w:color="auto"/>
            </w:tcBorders>
            <w:vAlign w:val="center"/>
          </w:tcPr>
          <w:p w14:paraId="7BA00C05" w14:textId="59AAFB9E"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TAK</w:t>
            </w: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C57EF94" w14:textId="38C51414"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25%</w:t>
            </w:r>
          </w:p>
        </w:tc>
        <w:tc>
          <w:tcPr>
            <w:tcW w:w="596" w:type="pct"/>
            <w:gridSpan w:val="2"/>
            <w:tcBorders>
              <w:top w:val="single" w:sz="4" w:space="0" w:color="auto"/>
              <w:left w:val="single" w:sz="4" w:space="0" w:color="auto"/>
              <w:bottom w:val="single" w:sz="4" w:space="0" w:color="auto"/>
              <w:right w:val="single" w:sz="4" w:space="0" w:color="auto"/>
            </w:tcBorders>
            <w:vAlign w:val="center"/>
          </w:tcPr>
          <w:p w14:paraId="52C14FDF" w14:textId="599821DD"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r>
      <w:tr w:rsidR="00A5749D" w:rsidRPr="0075742B" w14:paraId="0040DB61" w14:textId="77777777" w:rsidTr="008F7D4D">
        <w:trPr>
          <w:trHeight w:val="552"/>
        </w:trPr>
        <w:tc>
          <w:tcPr>
            <w:tcW w:w="213" w:type="pct"/>
            <w:tcBorders>
              <w:top w:val="single" w:sz="4" w:space="0" w:color="auto"/>
              <w:left w:val="single" w:sz="4" w:space="0" w:color="auto"/>
              <w:bottom w:val="single" w:sz="4" w:space="0" w:color="auto"/>
              <w:right w:val="single" w:sz="4" w:space="0" w:color="auto"/>
            </w:tcBorders>
            <w:vAlign w:val="center"/>
          </w:tcPr>
          <w:p w14:paraId="7EAC2FA5"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3.</w:t>
            </w:r>
          </w:p>
        </w:tc>
        <w:tc>
          <w:tcPr>
            <w:tcW w:w="949" w:type="pct"/>
            <w:tcBorders>
              <w:top w:val="single" w:sz="4" w:space="0" w:color="auto"/>
              <w:left w:val="single" w:sz="4" w:space="0" w:color="auto"/>
              <w:bottom w:val="single" w:sz="4" w:space="0" w:color="auto"/>
              <w:right w:val="single" w:sz="4" w:space="0" w:color="auto"/>
            </w:tcBorders>
            <w:vAlign w:val="center"/>
          </w:tcPr>
          <w:p w14:paraId="2EACBD09" w14:textId="77777777" w:rsidR="00A33B65" w:rsidRPr="0075742B" w:rsidRDefault="00A33B65" w:rsidP="00081FDE">
            <w:pPr>
              <w:tabs>
                <w:tab w:val="left" w:pos="7371"/>
                <w:tab w:val="left" w:leader="dot" w:pos="8931"/>
              </w:tabs>
              <w:suppressAutoHyphens/>
              <w:spacing w:line="240" w:lineRule="auto"/>
              <w:jc w:val="left"/>
              <w:rPr>
                <w:rFonts w:ascii="Verdana" w:eastAsia="Calibri" w:hAnsi="Verdana" w:cstheme="minorHAnsi"/>
                <w:snapToGrid w:val="0"/>
                <w:sz w:val="18"/>
              </w:rPr>
            </w:pPr>
            <w:r w:rsidRPr="0075742B">
              <w:rPr>
                <w:rFonts w:ascii="Verdana" w:eastAsia="Calibri" w:hAnsi="Verdana" w:cstheme="minorHAnsi"/>
                <w:snapToGrid w:val="0"/>
                <w:sz w:val="18"/>
              </w:rPr>
              <w:t>Obsługa serwera, gotowość serwisowa, abonament GPSR</w:t>
            </w:r>
          </w:p>
        </w:tc>
        <w:tc>
          <w:tcPr>
            <w:tcW w:w="673" w:type="pct"/>
            <w:tcBorders>
              <w:top w:val="single" w:sz="4" w:space="0" w:color="auto"/>
              <w:left w:val="single" w:sz="4" w:space="0" w:color="auto"/>
              <w:bottom w:val="single" w:sz="4" w:space="0" w:color="auto"/>
              <w:right w:val="single" w:sz="4" w:space="0" w:color="auto"/>
            </w:tcBorders>
            <w:vAlign w:val="center"/>
          </w:tcPr>
          <w:p w14:paraId="33DCD1EB" w14:textId="08518D14"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01.01.2027</w:t>
            </w:r>
            <w:r w:rsidR="000C76AA">
              <w:rPr>
                <w:rFonts w:ascii="Verdana" w:eastAsia="Calibri" w:hAnsi="Verdana" w:cstheme="minorHAnsi"/>
                <w:snapToGrid w:val="0"/>
                <w:sz w:val="18"/>
              </w:rPr>
              <w:t xml:space="preserve"> r.</w:t>
            </w:r>
          </w:p>
        </w:tc>
        <w:tc>
          <w:tcPr>
            <w:tcW w:w="705" w:type="pct"/>
            <w:tcBorders>
              <w:top w:val="single" w:sz="4" w:space="0" w:color="auto"/>
              <w:left w:val="single" w:sz="4" w:space="0" w:color="auto"/>
              <w:bottom w:val="single" w:sz="4" w:space="0" w:color="auto"/>
              <w:right w:val="single" w:sz="4" w:space="0" w:color="auto"/>
            </w:tcBorders>
            <w:vAlign w:val="center"/>
          </w:tcPr>
          <w:p w14:paraId="396E016F" w14:textId="5540D7F5"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31.12.2027 r.</w:t>
            </w:r>
          </w:p>
        </w:tc>
        <w:tc>
          <w:tcPr>
            <w:tcW w:w="654" w:type="pct"/>
            <w:tcBorders>
              <w:top w:val="single" w:sz="4" w:space="0" w:color="auto"/>
              <w:left w:val="single" w:sz="4" w:space="0" w:color="auto"/>
              <w:bottom w:val="single" w:sz="4" w:space="0" w:color="auto"/>
              <w:right w:val="single" w:sz="4" w:space="0" w:color="auto"/>
            </w:tcBorders>
            <w:vAlign w:val="center"/>
          </w:tcPr>
          <w:p w14:paraId="4C39C9BA"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 kpl/rok</w:t>
            </w:r>
          </w:p>
        </w:tc>
        <w:tc>
          <w:tcPr>
            <w:tcW w:w="585" w:type="pct"/>
            <w:tcBorders>
              <w:top w:val="single" w:sz="4" w:space="0" w:color="auto"/>
              <w:left w:val="single" w:sz="4" w:space="0" w:color="auto"/>
              <w:bottom w:val="single" w:sz="4" w:space="0" w:color="auto"/>
              <w:right w:val="single" w:sz="4" w:space="0" w:color="auto"/>
            </w:tcBorders>
            <w:vAlign w:val="center"/>
          </w:tcPr>
          <w:p w14:paraId="23770727" w14:textId="05C2CA8C"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TAK</w:t>
            </w: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9620717" w14:textId="45FA03F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25%</w:t>
            </w:r>
          </w:p>
        </w:tc>
        <w:tc>
          <w:tcPr>
            <w:tcW w:w="596" w:type="pct"/>
            <w:gridSpan w:val="2"/>
            <w:tcBorders>
              <w:top w:val="single" w:sz="4" w:space="0" w:color="auto"/>
              <w:left w:val="single" w:sz="4" w:space="0" w:color="auto"/>
              <w:bottom w:val="single" w:sz="4" w:space="0" w:color="auto"/>
              <w:right w:val="single" w:sz="4" w:space="0" w:color="auto"/>
            </w:tcBorders>
            <w:vAlign w:val="center"/>
          </w:tcPr>
          <w:p w14:paraId="5FFCCC92" w14:textId="148EE7DF"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r>
      <w:tr w:rsidR="00A5749D" w:rsidRPr="0075742B" w14:paraId="59A5B4FC" w14:textId="77777777" w:rsidTr="008F7D4D">
        <w:trPr>
          <w:trHeight w:val="560"/>
        </w:trPr>
        <w:tc>
          <w:tcPr>
            <w:tcW w:w="213" w:type="pct"/>
            <w:tcBorders>
              <w:top w:val="single" w:sz="4" w:space="0" w:color="auto"/>
              <w:left w:val="single" w:sz="4" w:space="0" w:color="auto"/>
              <w:bottom w:val="single" w:sz="4" w:space="0" w:color="auto"/>
              <w:right w:val="single" w:sz="4" w:space="0" w:color="auto"/>
            </w:tcBorders>
            <w:vAlign w:val="center"/>
          </w:tcPr>
          <w:p w14:paraId="532CBFA6"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4.</w:t>
            </w:r>
          </w:p>
        </w:tc>
        <w:tc>
          <w:tcPr>
            <w:tcW w:w="949" w:type="pct"/>
            <w:tcBorders>
              <w:top w:val="single" w:sz="4" w:space="0" w:color="auto"/>
              <w:left w:val="single" w:sz="4" w:space="0" w:color="auto"/>
              <w:bottom w:val="single" w:sz="4" w:space="0" w:color="auto"/>
              <w:right w:val="single" w:sz="4" w:space="0" w:color="auto"/>
            </w:tcBorders>
            <w:vAlign w:val="center"/>
          </w:tcPr>
          <w:p w14:paraId="76C131F9" w14:textId="77777777" w:rsidR="00A33B65" w:rsidRPr="0075742B" w:rsidRDefault="00A33B65" w:rsidP="00081FDE">
            <w:pPr>
              <w:tabs>
                <w:tab w:val="left" w:pos="7371"/>
                <w:tab w:val="left" w:leader="dot" w:pos="8931"/>
              </w:tabs>
              <w:suppressAutoHyphens/>
              <w:spacing w:line="240" w:lineRule="auto"/>
              <w:jc w:val="left"/>
              <w:rPr>
                <w:rFonts w:ascii="Verdana" w:eastAsia="Calibri" w:hAnsi="Verdana" w:cstheme="minorHAnsi"/>
                <w:snapToGrid w:val="0"/>
                <w:sz w:val="18"/>
              </w:rPr>
            </w:pPr>
            <w:r w:rsidRPr="0075742B">
              <w:rPr>
                <w:rFonts w:ascii="Verdana" w:eastAsia="Calibri" w:hAnsi="Verdana" w:cstheme="minorHAnsi"/>
                <w:snapToGrid w:val="0"/>
                <w:sz w:val="18"/>
              </w:rPr>
              <w:t>Obsługa serwera, gotowość serwisowa, abonament GPSR</w:t>
            </w:r>
          </w:p>
        </w:tc>
        <w:tc>
          <w:tcPr>
            <w:tcW w:w="673" w:type="pct"/>
            <w:tcBorders>
              <w:top w:val="single" w:sz="4" w:space="0" w:color="auto"/>
              <w:left w:val="single" w:sz="4" w:space="0" w:color="auto"/>
              <w:bottom w:val="single" w:sz="4" w:space="0" w:color="auto"/>
              <w:right w:val="single" w:sz="4" w:space="0" w:color="auto"/>
            </w:tcBorders>
            <w:vAlign w:val="center"/>
          </w:tcPr>
          <w:p w14:paraId="6CA7108B" w14:textId="66AD6BCE" w:rsidR="00A33B65" w:rsidRPr="0075742B" w:rsidRDefault="0075742B" w:rsidP="00081FDE">
            <w:pPr>
              <w:tabs>
                <w:tab w:val="left" w:pos="7371"/>
                <w:tab w:val="left" w:leader="dot" w:pos="8931"/>
              </w:tabs>
              <w:suppressAutoHyphens/>
              <w:spacing w:line="240" w:lineRule="auto"/>
              <w:jc w:val="center"/>
              <w:rPr>
                <w:rFonts w:ascii="Verdana" w:eastAsia="Calibri" w:hAnsi="Verdana" w:cstheme="minorHAnsi"/>
                <w:snapToGrid w:val="0"/>
                <w:sz w:val="18"/>
              </w:rPr>
            </w:pPr>
            <w:r>
              <w:rPr>
                <w:rFonts w:ascii="Verdana" w:eastAsia="Calibri" w:hAnsi="Verdana" w:cstheme="minorHAnsi"/>
                <w:snapToGrid w:val="0"/>
                <w:sz w:val="18"/>
              </w:rPr>
              <w:t>01.01.2028</w:t>
            </w:r>
            <w:r w:rsidR="000C76AA">
              <w:rPr>
                <w:rFonts w:ascii="Verdana" w:eastAsia="Calibri" w:hAnsi="Verdana" w:cstheme="minorHAnsi"/>
                <w:snapToGrid w:val="0"/>
                <w:sz w:val="18"/>
              </w:rPr>
              <w:t xml:space="preserve"> r.</w:t>
            </w:r>
          </w:p>
        </w:tc>
        <w:tc>
          <w:tcPr>
            <w:tcW w:w="705" w:type="pct"/>
            <w:tcBorders>
              <w:top w:val="single" w:sz="4" w:space="0" w:color="auto"/>
              <w:left w:val="single" w:sz="4" w:space="0" w:color="auto"/>
              <w:bottom w:val="single" w:sz="4" w:space="0" w:color="auto"/>
              <w:right w:val="single" w:sz="4" w:space="0" w:color="auto"/>
            </w:tcBorders>
            <w:vAlign w:val="center"/>
          </w:tcPr>
          <w:p w14:paraId="6032A4B2" w14:textId="5F0B238B"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31.12.2028 r.</w:t>
            </w:r>
          </w:p>
        </w:tc>
        <w:tc>
          <w:tcPr>
            <w:tcW w:w="654" w:type="pct"/>
            <w:tcBorders>
              <w:top w:val="single" w:sz="4" w:space="0" w:color="auto"/>
              <w:left w:val="single" w:sz="4" w:space="0" w:color="auto"/>
              <w:bottom w:val="single" w:sz="4" w:space="0" w:color="auto"/>
              <w:right w:val="single" w:sz="4" w:space="0" w:color="auto"/>
            </w:tcBorders>
            <w:vAlign w:val="center"/>
          </w:tcPr>
          <w:p w14:paraId="11E538C7" w14:textId="77777777"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1 kpl/rok</w:t>
            </w:r>
          </w:p>
        </w:tc>
        <w:tc>
          <w:tcPr>
            <w:tcW w:w="585" w:type="pct"/>
            <w:tcBorders>
              <w:top w:val="single" w:sz="4" w:space="0" w:color="auto"/>
              <w:left w:val="single" w:sz="4" w:space="0" w:color="auto"/>
              <w:bottom w:val="single" w:sz="4" w:space="0" w:color="auto"/>
              <w:right w:val="single" w:sz="4" w:space="0" w:color="auto"/>
            </w:tcBorders>
            <w:vAlign w:val="center"/>
          </w:tcPr>
          <w:p w14:paraId="27EEF265" w14:textId="213C0544"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TAK</w:t>
            </w: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1450C85" w14:textId="285A36A4"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r w:rsidRPr="0075742B">
              <w:rPr>
                <w:rFonts w:ascii="Verdana" w:eastAsia="Calibri" w:hAnsi="Verdana" w:cstheme="minorHAnsi"/>
                <w:snapToGrid w:val="0"/>
                <w:sz w:val="18"/>
              </w:rPr>
              <w:t>25%</w:t>
            </w:r>
          </w:p>
        </w:tc>
        <w:tc>
          <w:tcPr>
            <w:tcW w:w="596" w:type="pct"/>
            <w:gridSpan w:val="2"/>
            <w:tcBorders>
              <w:top w:val="single" w:sz="4" w:space="0" w:color="auto"/>
              <w:left w:val="single" w:sz="4" w:space="0" w:color="auto"/>
              <w:bottom w:val="single" w:sz="4" w:space="0" w:color="auto"/>
              <w:right w:val="single" w:sz="4" w:space="0" w:color="auto"/>
            </w:tcBorders>
            <w:vAlign w:val="center"/>
          </w:tcPr>
          <w:p w14:paraId="21BFE44A" w14:textId="50B6D638"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r>
      <w:tr w:rsidR="00A33B65" w:rsidRPr="0075742B" w14:paraId="33FBD0A2" w14:textId="77777777" w:rsidTr="000C76AA">
        <w:trPr>
          <w:trHeight w:val="560"/>
        </w:trPr>
        <w:tc>
          <w:tcPr>
            <w:tcW w:w="3787" w:type="pct"/>
            <w:gridSpan w:val="7"/>
            <w:tcBorders>
              <w:top w:val="single" w:sz="4" w:space="0" w:color="auto"/>
              <w:left w:val="single" w:sz="4" w:space="0" w:color="auto"/>
              <w:bottom w:val="single" w:sz="4" w:space="0" w:color="auto"/>
              <w:right w:val="single" w:sz="4" w:space="0" w:color="auto"/>
            </w:tcBorders>
            <w:vAlign w:val="center"/>
          </w:tcPr>
          <w:p w14:paraId="67E95B67" w14:textId="75A49ABF" w:rsidR="00A33B65" w:rsidRPr="0075742B" w:rsidRDefault="00A33B65" w:rsidP="00A33B65">
            <w:pPr>
              <w:tabs>
                <w:tab w:val="left" w:pos="7371"/>
                <w:tab w:val="left" w:leader="dot" w:pos="8931"/>
              </w:tabs>
              <w:suppressAutoHyphens/>
              <w:spacing w:line="240" w:lineRule="auto"/>
              <w:jc w:val="right"/>
              <w:rPr>
                <w:rFonts w:ascii="Verdana" w:eastAsia="Calibri" w:hAnsi="Verdana" w:cstheme="minorHAnsi"/>
                <w:snapToGrid w:val="0"/>
                <w:sz w:val="18"/>
              </w:rPr>
            </w:pPr>
            <w:r w:rsidRPr="0075742B">
              <w:rPr>
                <w:rFonts w:ascii="Verdana" w:eastAsia="Calibri" w:hAnsi="Verdana" w:cstheme="minorHAnsi"/>
                <w:b/>
                <w:snapToGrid w:val="0"/>
                <w:sz w:val="18"/>
              </w:rPr>
              <w:t>SUMA</w:t>
            </w:r>
            <w:r w:rsidR="003E5755">
              <w:rPr>
                <w:rFonts w:ascii="Verdana" w:eastAsia="Calibri" w:hAnsi="Verdana" w:cstheme="minorHAnsi"/>
                <w:b/>
                <w:snapToGrid w:val="0"/>
                <w:sz w:val="18"/>
              </w:rPr>
              <w:t>(</w:t>
            </w:r>
            <w:r w:rsidRPr="0075742B">
              <w:rPr>
                <w:rFonts w:ascii="Verdana" w:eastAsia="Calibri" w:hAnsi="Verdana" w:cstheme="minorHAnsi"/>
                <w:b/>
                <w:snapToGrid w:val="0"/>
                <w:sz w:val="18"/>
              </w:rPr>
              <w:t>*</w:t>
            </w:r>
            <w:r w:rsidR="003E5755">
              <w:rPr>
                <w:rFonts w:ascii="Verdana" w:eastAsia="Calibri" w:hAnsi="Verdana" w:cstheme="minorHAnsi"/>
                <w:b/>
                <w:snapToGrid w:val="0"/>
                <w:sz w:val="18"/>
              </w:rPr>
              <w:t>):</w:t>
            </w:r>
          </w:p>
        </w:tc>
        <w:tc>
          <w:tcPr>
            <w:tcW w:w="622" w:type="pct"/>
            <w:gridSpan w:val="2"/>
            <w:tcBorders>
              <w:top w:val="single" w:sz="4" w:space="0" w:color="auto"/>
              <w:left w:val="single" w:sz="4" w:space="0" w:color="auto"/>
              <w:bottom w:val="single" w:sz="4" w:space="0" w:color="auto"/>
              <w:right w:val="single" w:sz="4" w:space="0" w:color="auto"/>
            </w:tcBorders>
            <w:vAlign w:val="center"/>
          </w:tcPr>
          <w:p w14:paraId="4D346CF1" w14:textId="14D5C4BE" w:rsidR="00A33B65" w:rsidRPr="003E5755" w:rsidRDefault="00A33B65" w:rsidP="00081FDE">
            <w:pPr>
              <w:tabs>
                <w:tab w:val="left" w:pos="7371"/>
                <w:tab w:val="left" w:leader="dot" w:pos="8931"/>
              </w:tabs>
              <w:suppressAutoHyphens/>
              <w:spacing w:line="240" w:lineRule="auto"/>
              <w:jc w:val="center"/>
              <w:rPr>
                <w:rFonts w:ascii="Verdana" w:eastAsia="Calibri" w:hAnsi="Verdana" w:cstheme="minorHAnsi"/>
                <w:b/>
                <w:snapToGrid w:val="0"/>
                <w:sz w:val="18"/>
              </w:rPr>
            </w:pPr>
            <w:r w:rsidRPr="003E5755">
              <w:rPr>
                <w:rFonts w:ascii="Verdana" w:eastAsia="Calibri" w:hAnsi="Verdana" w:cstheme="minorHAnsi"/>
                <w:b/>
                <w:snapToGrid w:val="0"/>
                <w:sz w:val="18"/>
              </w:rPr>
              <w:t>100%</w:t>
            </w:r>
          </w:p>
        </w:tc>
        <w:tc>
          <w:tcPr>
            <w:tcW w:w="591" w:type="pct"/>
            <w:tcBorders>
              <w:top w:val="single" w:sz="4" w:space="0" w:color="auto"/>
              <w:left w:val="single" w:sz="4" w:space="0" w:color="auto"/>
              <w:bottom w:val="single" w:sz="4" w:space="0" w:color="auto"/>
              <w:right w:val="single" w:sz="4" w:space="0" w:color="auto"/>
            </w:tcBorders>
            <w:vAlign w:val="center"/>
          </w:tcPr>
          <w:p w14:paraId="087CBA18" w14:textId="20FE0C8E" w:rsidR="00A33B65" w:rsidRPr="0075742B" w:rsidRDefault="00A33B65" w:rsidP="00081FDE">
            <w:pPr>
              <w:tabs>
                <w:tab w:val="left" w:pos="7371"/>
                <w:tab w:val="left" w:leader="dot" w:pos="8931"/>
              </w:tabs>
              <w:suppressAutoHyphens/>
              <w:spacing w:line="240" w:lineRule="auto"/>
              <w:jc w:val="center"/>
              <w:rPr>
                <w:rFonts w:ascii="Verdana" w:eastAsia="Calibri" w:hAnsi="Verdana" w:cstheme="minorHAnsi"/>
                <w:snapToGrid w:val="0"/>
                <w:sz w:val="18"/>
              </w:rPr>
            </w:pPr>
          </w:p>
        </w:tc>
      </w:tr>
      <w:tr w:rsidR="006904C2" w:rsidRPr="0075742B" w14:paraId="5FAB4375" w14:textId="77777777" w:rsidTr="000C76AA">
        <w:trPr>
          <w:trHeight w:val="274"/>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0DFDE0F1" w14:textId="5FD88A5B" w:rsidR="006904C2" w:rsidRPr="00205171" w:rsidRDefault="006904C2" w:rsidP="006904C2">
            <w:pPr>
              <w:tabs>
                <w:tab w:val="left" w:pos="7371"/>
                <w:tab w:val="left" w:leader="dot" w:pos="8931"/>
              </w:tabs>
              <w:suppressAutoHyphens/>
              <w:spacing w:line="240" w:lineRule="auto"/>
              <w:jc w:val="left"/>
              <w:rPr>
                <w:rFonts w:ascii="Verdana" w:eastAsia="Calibri" w:hAnsi="Verdana" w:cstheme="minorHAnsi"/>
                <w:b/>
                <w:snapToGrid w:val="0"/>
                <w:sz w:val="18"/>
              </w:rPr>
            </w:pPr>
            <w:r w:rsidRPr="00205171">
              <w:rPr>
                <w:rFonts w:ascii="Verdana" w:hAnsi="Verdana" w:cs="Arial"/>
                <w:b/>
                <w:sz w:val="18"/>
              </w:rPr>
              <w:t>Zabrania się zmieniania wzoru tabeli, co do treści i formy.</w:t>
            </w:r>
          </w:p>
        </w:tc>
      </w:tr>
    </w:tbl>
    <w:p w14:paraId="3D63B084" w14:textId="77777777" w:rsidR="00205171" w:rsidRDefault="00205171" w:rsidP="00A03903">
      <w:pPr>
        <w:pStyle w:val="Nagwek1"/>
        <w:keepNext w:val="0"/>
        <w:keepLines w:val="0"/>
        <w:suppressAutoHyphens/>
        <w:spacing w:before="120" w:after="120" w:line="240" w:lineRule="auto"/>
        <w:ind w:right="-284"/>
        <w:rPr>
          <w:rFonts w:ascii="Verdana" w:hAnsi="Verdana" w:cstheme="minorHAnsi"/>
          <w:caps w:val="0"/>
          <w:sz w:val="20"/>
        </w:rPr>
      </w:pPr>
      <w:bookmarkStart w:id="128" w:name="_Toc40987610"/>
      <w:bookmarkStart w:id="129" w:name="_Toc115966686"/>
    </w:p>
    <w:bookmarkEnd w:id="128"/>
    <w:bookmarkEnd w:id="129"/>
    <w:p w14:paraId="5E857C51" w14:textId="77777777" w:rsidR="00B95B6F" w:rsidRDefault="00B95B6F" w:rsidP="00A03903">
      <w:pPr>
        <w:rPr>
          <w:rFonts w:ascii="Verdana" w:hAnsi="Verdana" w:cs="Arial"/>
          <w:b/>
          <w:i/>
          <w:sz w:val="18"/>
          <w:u w:val="single"/>
        </w:rPr>
      </w:pPr>
    </w:p>
    <w:p w14:paraId="7C641339" w14:textId="7872932F" w:rsidR="00A03903" w:rsidRPr="006B49AE" w:rsidRDefault="00A03903" w:rsidP="00A03903">
      <w:pPr>
        <w:rPr>
          <w:rFonts w:ascii="Verdana" w:hAnsi="Verdana" w:cs="Arial"/>
          <w:b/>
          <w:i/>
          <w:sz w:val="18"/>
          <w:u w:val="single"/>
        </w:rPr>
      </w:pPr>
      <w:r w:rsidRPr="006B49AE">
        <w:rPr>
          <w:rFonts w:ascii="Verdana" w:hAnsi="Verdana" w:cs="Arial"/>
          <w:b/>
          <w:i/>
          <w:sz w:val="18"/>
          <w:u w:val="single"/>
        </w:rPr>
        <w:t>Uwaga:</w:t>
      </w:r>
    </w:p>
    <w:p w14:paraId="26427F2C" w14:textId="001D2E54" w:rsidR="00A03903" w:rsidRDefault="00205171" w:rsidP="00A03903">
      <w:pPr>
        <w:pStyle w:val="Akapitzlist"/>
        <w:numPr>
          <w:ilvl w:val="0"/>
          <w:numId w:val="63"/>
        </w:numPr>
        <w:spacing w:line="240" w:lineRule="auto"/>
        <w:rPr>
          <w:rFonts w:ascii="Verdana" w:hAnsi="Verdana" w:cs="Arial"/>
          <w:i/>
          <w:sz w:val="18"/>
        </w:rPr>
      </w:pPr>
      <w:r>
        <w:rPr>
          <w:rFonts w:ascii="Verdana" w:hAnsi="Verdana" w:cs="Arial"/>
          <w:i/>
          <w:sz w:val="18"/>
        </w:rPr>
        <w:t>Kolumnę 7</w:t>
      </w:r>
      <w:r w:rsidR="00A03903" w:rsidRPr="00405EF2">
        <w:rPr>
          <w:rFonts w:ascii="Verdana" w:hAnsi="Verdana" w:cs="Arial"/>
          <w:i/>
          <w:sz w:val="18"/>
        </w:rPr>
        <w:t xml:space="preserve"> wypełnia Wykonawca.</w:t>
      </w:r>
    </w:p>
    <w:p w14:paraId="6015926D" w14:textId="2B30FF53" w:rsidR="00A03903" w:rsidRDefault="00A03903" w:rsidP="00A03903">
      <w:pPr>
        <w:pStyle w:val="Akapitzlist"/>
        <w:numPr>
          <w:ilvl w:val="0"/>
          <w:numId w:val="63"/>
        </w:numPr>
        <w:spacing w:line="240" w:lineRule="auto"/>
        <w:rPr>
          <w:rFonts w:ascii="Verdana" w:hAnsi="Verdana" w:cs="Arial"/>
          <w:i/>
          <w:sz w:val="18"/>
        </w:rPr>
      </w:pPr>
      <w:r>
        <w:rPr>
          <w:rFonts w:ascii="Verdana" w:hAnsi="Verdana" w:cs="Arial"/>
          <w:i/>
          <w:sz w:val="18"/>
        </w:rPr>
        <w:t>Wszystkie pozycje w tabeli muszą zostać wycenione</w:t>
      </w:r>
      <w:r w:rsidR="00205171">
        <w:rPr>
          <w:rFonts w:ascii="Verdana" w:hAnsi="Verdana" w:cs="Arial"/>
          <w:i/>
          <w:sz w:val="18"/>
        </w:rPr>
        <w:t>.</w:t>
      </w:r>
    </w:p>
    <w:p w14:paraId="1545F10B" w14:textId="4CEFDEBB" w:rsidR="00A03903" w:rsidRPr="00514A8C" w:rsidRDefault="00A03903" w:rsidP="00081FDE">
      <w:pPr>
        <w:pStyle w:val="Akapitzlist"/>
        <w:numPr>
          <w:ilvl w:val="0"/>
          <w:numId w:val="63"/>
        </w:numPr>
        <w:spacing w:line="240" w:lineRule="auto"/>
        <w:rPr>
          <w:lang w:val="en-GB"/>
        </w:rPr>
      </w:pPr>
      <w:r w:rsidRPr="00514A8C">
        <w:rPr>
          <w:rFonts w:ascii="Verdana" w:hAnsi="Verdana" w:cs="Arial"/>
          <w:i/>
          <w:sz w:val="18"/>
          <w:szCs w:val="18"/>
        </w:rPr>
        <w:t xml:space="preserve">(*)Suma Kolumny </w:t>
      </w:r>
      <w:r w:rsidR="00205171" w:rsidRPr="00514A8C">
        <w:rPr>
          <w:rFonts w:ascii="Verdana" w:hAnsi="Verdana" w:cs="Arial"/>
          <w:i/>
          <w:sz w:val="18"/>
          <w:szCs w:val="18"/>
        </w:rPr>
        <w:t>7</w:t>
      </w:r>
      <w:r w:rsidRPr="00514A8C">
        <w:rPr>
          <w:rFonts w:ascii="Verdana" w:hAnsi="Verdana" w:cs="Arial"/>
          <w:i/>
          <w:sz w:val="18"/>
          <w:szCs w:val="18"/>
        </w:rPr>
        <w:t xml:space="preserve"> musi być równa cenie netto określonej w Załączniku nr 3 do SWZ - Formularzu Oferty w pkt III, ust. 1</w:t>
      </w:r>
      <w:r w:rsidR="003E5755" w:rsidRPr="00514A8C">
        <w:rPr>
          <w:rFonts w:ascii="Verdana" w:hAnsi="Verdana" w:cs="Arial"/>
          <w:i/>
          <w:sz w:val="18"/>
          <w:szCs w:val="18"/>
        </w:rPr>
        <w:t xml:space="preserve"> </w:t>
      </w:r>
    </w:p>
    <w:p w14:paraId="373CF53C" w14:textId="77777777" w:rsidR="00A03903" w:rsidRDefault="00A03903" w:rsidP="00A03903">
      <w:pPr>
        <w:spacing w:before="120" w:after="120" w:line="276" w:lineRule="auto"/>
        <w:rPr>
          <w:rFonts w:ascii="Verdana" w:eastAsia="Calibri" w:hAnsi="Verdana" w:cstheme="minorHAnsi"/>
          <w:b/>
          <w:sz w:val="20"/>
          <w:u w:val="single"/>
        </w:rPr>
      </w:pPr>
    </w:p>
    <w:p w14:paraId="3898C827" w14:textId="77777777" w:rsidR="00A03903" w:rsidRDefault="00A03903" w:rsidP="00A03903">
      <w:pPr>
        <w:spacing w:before="120" w:after="120" w:line="276" w:lineRule="auto"/>
        <w:rPr>
          <w:rFonts w:ascii="Verdana" w:eastAsia="Calibri" w:hAnsi="Verdana" w:cstheme="minorHAnsi"/>
          <w:b/>
          <w:sz w:val="20"/>
          <w:u w:val="single"/>
        </w:rPr>
      </w:pPr>
    </w:p>
    <w:p w14:paraId="58435356" w14:textId="77777777" w:rsidR="00A03903" w:rsidRPr="001D778B" w:rsidRDefault="00A03903" w:rsidP="00A03903">
      <w:pPr>
        <w:spacing w:before="120" w:after="120" w:line="276" w:lineRule="auto"/>
        <w:rPr>
          <w:rFonts w:ascii="Verdana" w:eastAsia="Calibri" w:hAnsi="Verdana" w:cstheme="minorHAnsi"/>
          <w:b/>
          <w:sz w:val="20"/>
          <w:u w:val="single"/>
        </w:rPr>
      </w:pPr>
      <w:r w:rsidRPr="007B0BBA">
        <w:rPr>
          <w:rFonts w:asciiTheme="minorHAnsi" w:hAnsiTheme="minorHAnsi" w:cstheme="minorHAnsi"/>
          <w:i/>
          <w:szCs w:val="22"/>
        </w:rPr>
        <w:t>.............................., dn. .........................</w:t>
      </w:r>
      <w:r w:rsidRPr="007B0BBA">
        <w:rPr>
          <w:rFonts w:asciiTheme="minorHAnsi" w:hAnsiTheme="minorHAnsi" w:cstheme="minorHAnsi"/>
          <w:i/>
          <w:szCs w:val="22"/>
        </w:rPr>
        <w:tab/>
        <w:t xml:space="preserve">           </w:t>
      </w:r>
    </w:p>
    <w:p w14:paraId="29E0FBE9" w14:textId="77777777" w:rsidR="00A03903" w:rsidRPr="001D778B" w:rsidRDefault="00A03903" w:rsidP="00A03903">
      <w:pPr>
        <w:ind w:left="4254" w:right="-993" w:hanging="284"/>
        <w:rPr>
          <w:rFonts w:ascii="Verdana" w:hAnsi="Verdana" w:cstheme="minorHAnsi"/>
          <w:sz w:val="20"/>
        </w:rPr>
      </w:pPr>
      <w:r w:rsidRPr="001D778B">
        <w:rPr>
          <w:rFonts w:ascii="Verdana" w:hAnsi="Verdana" w:cstheme="minorHAnsi"/>
          <w:sz w:val="20"/>
        </w:rPr>
        <w:t xml:space="preserve">                                                                               </w:t>
      </w:r>
      <w:r w:rsidRPr="001D778B">
        <w:rPr>
          <w:rFonts w:ascii="Verdana" w:hAnsi="Verdana" w:cstheme="minorHAnsi"/>
          <w:sz w:val="20"/>
        </w:rPr>
        <w:tab/>
        <w:t xml:space="preserve">                 </w:t>
      </w:r>
      <w:r w:rsidRPr="001D778B">
        <w:rPr>
          <w:rFonts w:ascii="Verdana" w:hAnsi="Verdana" w:cstheme="minorHAnsi"/>
          <w:sz w:val="20"/>
        </w:rPr>
        <w:tab/>
        <w:t xml:space="preserve">     ...........................................................</w:t>
      </w:r>
    </w:p>
    <w:p w14:paraId="372CE22D" w14:textId="77777777" w:rsidR="00A03903" w:rsidRPr="001D778B" w:rsidRDefault="00A03903" w:rsidP="00A03903">
      <w:pPr>
        <w:spacing w:line="240" w:lineRule="auto"/>
        <w:ind w:left="5398" w:right="68" w:hanging="153"/>
        <w:jc w:val="center"/>
        <w:rPr>
          <w:rFonts w:ascii="Verdana" w:hAnsi="Verdana" w:cstheme="minorHAnsi"/>
          <w:i/>
          <w:sz w:val="20"/>
        </w:rPr>
      </w:pPr>
      <w:r w:rsidRPr="001D778B">
        <w:rPr>
          <w:rFonts w:ascii="Verdana" w:hAnsi="Verdana" w:cstheme="minorHAnsi"/>
          <w:i/>
          <w:sz w:val="20"/>
        </w:rPr>
        <w:t xml:space="preserve">podpis osoby uprawnionej/ osób uprawnionych do składania oświadczeń woli w imieniu Wykonawcy </w:t>
      </w:r>
    </w:p>
    <w:p w14:paraId="7B2DD424" w14:textId="1C58E12F" w:rsidR="00A03903" w:rsidRDefault="00A03903" w:rsidP="0042031F">
      <w:pPr>
        <w:widowControl w:val="0"/>
        <w:suppressAutoHyphens/>
        <w:spacing w:line="240" w:lineRule="auto"/>
        <w:ind w:left="5398" w:right="68"/>
        <w:jc w:val="center"/>
        <w:rPr>
          <w:rFonts w:ascii="Verdana" w:hAnsi="Verdana"/>
          <w:i/>
          <w:sz w:val="20"/>
        </w:rPr>
      </w:pPr>
    </w:p>
    <w:p w14:paraId="18C38B4A" w14:textId="77777777" w:rsidR="00A03903" w:rsidRPr="001D778B" w:rsidRDefault="00A03903" w:rsidP="0042031F">
      <w:pPr>
        <w:widowControl w:val="0"/>
        <w:suppressAutoHyphens/>
        <w:spacing w:line="240" w:lineRule="auto"/>
        <w:ind w:left="5398" w:right="68"/>
        <w:jc w:val="center"/>
        <w:rPr>
          <w:rFonts w:ascii="Verdana" w:hAnsi="Verdana"/>
          <w:i/>
          <w:sz w:val="20"/>
        </w:rPr>
      </w:pP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30"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02BF34E" w14:textId="78D21FA9" w:rsidR="00302352" w:rsidRPr="00514A8C" w:rsidRDefault="00F53A14" w:rsidP="007B0BBA">
      <w:pPr>
        <w:spacing w:line="240" w:lineRule="auto"/>
        <w:jc w:val="left"/>
        <w:rPr>
          <w:rFonts w:ascii="Verdana" w:hAnsi="Verdana" w:cstheme="minorHAnsi"/>
          <w:b/>
          <w:caps/>
          <w:kern w:val="28"/>
          <w:sz w:val="20"/>
        </w:rPr>
      </w:pPr>
      <w:r>
        <w:rPr>
          <w:rFonts w:ascii="Verdana" w:hAnsi="Verdana" w:cstheme="minorHAnsi"/>
          <w:sz w:val="20"/>
        </w:rPr>
        <w:br w:type="page"/>
      </w:r>
      <w:bookmarkEnd w:id="130"/>
    </w:p>
    <w:p w14:paraId="4EC07E56" w14:textId="4946C1DD" w:rsidR="00F36C23" w:rsidRPr="002A6CA3" w:rsidRDefault="00F36C23" w:rsidP="00F36C23">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131" w:name="_Toc515896306"/>
      <w:bookmarkStart w:id="132" w:name="_Toc122344847"/>
      <w:r w:rsidRPr="002A6CA3">
        <w:rPr>
          <w:rFonts w:ascii="Verdana" w:hAnsi="Verdana" w:cstheme="minorHAnsi"/>
          <w:sz w:val="20"/>
          <w:lang w:val="pl-PL"/>
        </w:rPr>
        <w:lastRenderedPageBreak/>
        <w:t xml:space="preserve">ZAŁĄCZNIK NR </w:t>
      </w:r>
      <w:r w:rsidR="00A512EA">
        <w:rPr>
          <w:rFonts w:ascii="Verdana" w:hAnsi="Verdana" w:cstheme="minorHAnsi"/>
          <w:sz w:val="20"/>
          <w:lang w:val="pl-PL"/>
        </w:rPr>
        <w:t>5</w:t>
      </w:r>
      <w:r w:rsidRPr="002A6CA3">
        <w:rPr>
          <w:rFonts w:ascii="Verdana" w:hAnsi="Verdana" w:cstheme="minorHAnsi"/>
          <w:sz w:val="20"/>
          <w:lang w:val="pl-PL"/>
        </w:rPr>
        <w:t xml:space="preserve"> DO SWZ – </w:t>
      </w:r>
      <w:bookmarkEnd w:id="131"/>
      <w:r w:rsidRPr="002A6CA3">
        <w:rPr>
          <w:rFonts w:ascii="Verdana" w:hAnsi="Verdana" w:cstheme="minorHAnsi"/>
          <w:sz w:val="20"/>
          <w:lang w:val="pl-PL"/>
        </w:rPr>
        <w:t xml:space="preserve">WYKAZ WYKONANYCH </w:t>
      </w:r>
      <w:r w:rsidRPr="009D7BEB">
        <w:rPr>
          <w:rFonts w:ascii="Verdana" w:hAnsi="Verdana" w:cstheme="minorHAnsi"/>
          <w:sz w:val="20"/>
          <w:lang w:val="pl-PL"/>
        </w:rPr>
        <w:t>USŁUG</w:t>
      </w:r>
      <w:bookmarkEnd w:id="132"/>
    </w:p>
    <w:p w14:paraId="49BB78E4" w14:textId="77777777" w:rsidR="00F36C23" w:rsidRPr="002A6CA3" w:rsidRDefault="00F36C23" w:rsidP="00F36C23">
      <w:pPr>
        <w:rPr>
          <w:rFonts w:ascii="Verdana" w:hAnsi="Verdana" w:cstheme="minorHAnsi"/>
          <w:sz w:val="20"/>
        </w:rPr>
      </w:pPr>
    </w:p>
    <w:p w14:paraId="38199FE4" w14:textId="77777777" w:rsidR="00F36C23" w:rsidRPr="00921B53" w:rsidRDefault="00F36C23" w:rsidP="00F36C23">
      <w:pPr>
        <w:spacing w:line="240" w:lineRule="auto"/>
        <w:jc w:val="center"/>
        <w:rPr>
          <w:rFonts w:ascii="Verdana" w:hAnsi="Verdana" w:cstheme="minorHAnsi"/>
          <w:b/>
          <w:sz w:val="20"/>
        </w:rPr>
      </w:pPr>
      <w:r w:rsidRPr="002A6CA3">
        <w:rPr>
          <w:rFonts w:ascii="Verdana" w:hAnsi="Verdana" w:cstheme="minorHAnsi"/>
          <w:b/>
          <w:sz w:val="20"/>
        </w:rPr>
        <w:t xml:space="preserve">WYKAZ </w:t>
      </w:r>
      <w:r w:rsidRPr="00921B53">
        <w:rPr>
          <w:rFonts w:ascii="Verdana" w:hAnsi="Verdana" w:cstheme="minorHAnsi"/>
          <w:b/>
          <w:sz w:val="20"/>
        </w:rPr>
        <w:t xml:space="preserve">WYKONANYCH USŁUG </w:t>
      </w:r>
    </w:p>
    <w:p w14:paraId="4A17B83B" w14:textId="2DB2F7F6" w:rsidR="00F36C23" w:rsidRPr="00921B53" w:rsidRDefault="00F36C23" w:rsidP="00F36C23">
      <w:pPr>
        <w:spacing w:line="240" w:lineRule="auto"/>
        <w:jc w:val="center"/>
        <w:rPr>
          <w:rFonts w:ascii="Verdana" w:hAnsi="Verdana" w:cstheme="minorHAnsi"/>
          <w:b/>
          <w:sz w:val="20"/>
        </w:rPr>
      </w:pPr>
      <w:r w:rsidRPr="00921B53">
        <w:rPr>
          <w:rFonts w:ascii="Verdana" w:hAnsi="Verdana" w:cstheme="minorHAnsi"/>
          <w:b/>
          <w:sz w:val="20"/>
        </w:rPr>
        <w:t xml:space="preserve">W OKRESIE OSTATNICH </w:t>
      </w:r>
      <w:r>
        <w:rPr>
          <w:rFonts w:ascii="Verdana" w:hAnsi="Verdana" w:cstheme="minorHAnsi"/>
          <w:b/>
          <w:sz w:val="20"/>
        </w:rPr>
        <w:t>3</w:t>
      </w:r>
      <w:r w:rsidRPr="00921B53">
        <w:rPr>
          <w:rFonts w:ascii="Verdana" w:hAnsi="Verdana" w:cstheme="minorHAnsi"/>
          <w:b/>
          <w:sz w:val="20"/>
        </w:rPr>
        <w:t xml:space="preserve"> LAT Z PODANIEM </w:t>
      </w:r>
    </w:p>
    <w:p w14:paraId="0B039770" w14:textId="77777777" w:rsidR="00F36C23" w:rsidRPr="002A6CA3" w:rsidRDefault="00F36C23" w:rsidP="00F36C23">
      <w:pPr>
        <w:spacing w:line="240" w:lineRule="auto"/>
        <w:jc w:val="center"/>
        <w:rPr>
          <w:rFonts w:ascii="Verdana" w:hAnsi="Verdana" w:cstheme="minorHAnsi"/>
          <w:b/>
          <w:sz w:val="20"/>
        </w:rPr>
      </w:pPr>
      <w:r w:rsidRPr="00921B53">
        <w:rPr>
          <w:rFonts w:ascii="Verdana" w:hAnsi="Verdana" w:cstheme="minorHAnsi"/>
          <w:b/>
          <w:sz w:val="20"/>
        </w:rPr>
        <w:t>PRZEDMIOTU, DAT ICH WYKONANIA I ODBIORCÓW</w:t>
      </w:r>
    </w:p>
    <w:p w14:paraId="23D55BA9" w14:textId="77777777" w:rsidR="00F36C23" w:rsidRPr="002A6CA3" w:rsidRDefault="00F36C23" w:rsidP="00F36C23">
      <w:pPr>
        <w:rPr>
          <w:rFonts w:ascii="Verdana" w:hAnsi="Verdana" w:cstheme="minorHAnsi"/>
          <w:sz w:val="20"/>
        </w:rPr>
      </w:pPr>
    </w:p>
    <w:p w14:paraId="4B2A302B" w14:textId="5CF3E020" w:rsidR="00F36C23" w:rsidRPr="008F7D4D" w:rsidRDefault="00F36C23">
      <w:pPr>
        <w:spacing w:after="120" w:line="240" w:lineRule="auto"/>
        <w:ind w:left="-284"/>
        <w:rPr>
          <w:rFonts w:ascii="Verdana" w:hAnsi="Verdana" w:cstheme="minorHAnsi"/>
          <w:b/>
          <w:sz w:val="20"/>
          <w:lang w:eastAsia="pl-PL"/>
        </w:rPr>
      </w:pPr>
      <w:r w:rsidRPr="002A6CA3">
        <w:rPr>
          <w:rFonts w:ascii="Verdana" w:hAnsi="Verdana" w:cstheme="minorHAnsi"/>
          <w:sz w:val="20"/>
          <w:lang w:eastAsia="pl-PL"/>
        </w:rPr>
        <w:t xml:space="preserve">W związku z ubieganiem się o udzielenie zamówienia niepublicznego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lang w:eastAsia="pl-PL"/>
        </w:rPr>
        <w:t xml:space="preserve">prowadzonym w trybie przetargu nieograniczonego na </w:t>
      </w:r>
      <w:r w:rsidR="00336E84">
        <w:rPr>
          <w:rFonts w:ascii="Verdana" w:hAnsi="Verdana" w:cstheme="minorHAnsi"/>
          <w:b/>
          <w:sz w:val="20"/>
          <w:lang w:eastAsia="pl-PL"/>
        </w:rPr>
        <w:t>„Obsługę serwisową</w:t>
      </w:r>
      <w:r w:rsidR="00336E84" w:rsidRPr="00336E84">
        <w:rPr>
          <w:rFonts w:ascii="Verdana" w:hAnsi="Verdana" w:cstheme="minorHAnsi"/>
          <w:b/>
          <w:sz w:val="20"/>
          <w:lang w:eastAsia="pl-PL"/>
        </w:rPr>
        <w:t xml:space="preserve"> łącza telemetrycznego w zakresie wymiany danych pomiędzy MPEC a PGE EC S.A. Oddział nr 1 w Krakowie</w:t>
      </w:r>
      <w:r w:rsidRPr="00F35D25">
        <w:rPr>
          <w:rFonts w:ascii="Verdana" w:hAnsi="Verdana" w:cstheme="minorHAnsi"/>
          <w:b/>
          <w:sz w:val="20"/>
          <w:lang w:eastAsia="pl-PL"/>
        </w:rPr>
        <w:t>”</w:t>
      </w:r>
      <w:r w:rsidRPr="00F35D25">
        <w:rPr>
          <w:rFonts w:ascii="Verdana" w:hAnsi="Verdana" w:cstheme="minorHAnsi"/>
          <w:sz w:val="20"/>
          <w:lang w:eastAsia="pl-PL"/>
        </w:rPr>
        <w:t>,</w:t>
      </w:r>
      <w:r w:rsidRPr="00F35D25">
        <w:rPr>
          <w:rFonts w:ascii="Verdana" w:hAnsi="Verdana" w:cstheme="minorHAnsi"/>
          <w:b/>
          <w:sz w:val="20"/>
          <w:lang w:eastAsia="pl-PL"/>
        </w:rPr>
        <w:t xml:space="preserve"> </w:t>
      </w:r>
      <w:r w:rsidRPr="00F35D25">
        <w:rPr>
          <w:rFonts w:ascii="Verdana" w:hAnsi="Verdana" w:cstheme="minorHAnsi"/>
          <w:sz w:val="20"/>
        </w:rPr>
        <w:t>(numer ref. postępowania:</w:t>
      </w:r>
      <w:r w:rsidRPr="00F35D25">
        <w:rPr>
          <w:rFonts w:ascii="Verdana" w:hAnsi="Verdana" w:cstheme="minorHAnsi"/>
          <w:b/>
          <w:sz w:val="20"/>
        </w:rPr>
        <w:t xml:space="preserve"> </w:t>
      </w:r>
      <w:r w:rsidR="00336E84">
        <w:rPr>
          <w:rFonts w:ascii="Verdana" w:hAnsi="Verdana" w:cstheme="minorHAnsi"/>
          <w:sz w:val="20"/>
          <w:lang w:eastAsia="pl-PL"/>
        </w:rPr>
        <w:t>POST/PEC/PEC/UZS/01093</w:t>
      </w:r>
      <w:r w:rsidRPr="00F35D25">
        <w:rPr>
          <w:rFonts w:ascii="Verdana" w:hAnsi="Verdana" w:cstheme="minorHAnsi"/>
          <w:sz w:val="20"/>
          <w:lang w:eastAsia="pl-PL"/>
        </w:rPr>
        <w:t>/2024</w:t>
      </w:r>
      <w:r w:rsidRPr="00F35D25">
        <w:rPr>
          <w:rFonts w:ascii="Verdana" w:hAnsi="Verdana" w:cstheme="minorHAnsi"/>
          <w:sz w:val="20"/>
        </w:rPr>
        <w:t>)</w:t>
      </w:r>
      <w:r w:rsidRPr="00F35D25">
        <w:rPr>
          <w:rFonts w:ascii="Verdana" w:hAnsi="Verdana" w:cstheme="minorHAnsi"/>
          <w:b/>
          <w:sz w:val="20"/>
        </w:rPr>
        <w:t xml:space="preserve">, </w:t>
      </w:r>
      <w:r w:rsidRPr="00F35D25">
        <w:rPr>
          <w:rFonts w:ascii="Verdana" w:hAnsi="Verdana" w:cstheme="minorHAnsi"/>
          <w:b/>
          <w:sz w:val="20"/>
          <w:lang w:eastAsia="pl-PL"/>
        </w:rPr>
        <w:t>OŚWIADCZAMY</w:t>
      </w:r>
      <w:r w:rsidRPr="00F35D25">
        <w:rPr>
          <w:rFonts w:ascii="Verdana" w:hAnsi="Verdana" w:cstheme="minorHAnsi"/>
          <w:sz w:val="20"/>
          <w:lang w:eastAsia="pl-PL"/>
        </w:rPr>
        <w:t xml:space="preserve">, </w:t>
      </w:r>
      <w:r w:rsidRPr="00F35D25">
        <w:rPr>
          <w:rFonts w:ascii="Verdana" w:hAnsi="Verdana" w:cstheme="minorHAnsi"/>
          <w:bCs/>
          <w:sz w:val="20"/>
          <w:lang w:eastAsia="pl-PL"/>
        </w:rPr>
        <w:t>że</w:t>
      </w:r>
      <w:r w:rsidRPr="00F35D25">
        <w:rPr>
          <w:rFonts w:ascii="Verdana" w:hAnsi="Verdana" w:cstheme="minorHAnsi"/>
          <w:sz w:val="20"/>
          <w:lang w:eastAsia="pl-PL"/>
        </w:rPr>
        <w:t xml:space="preserve"> w okresie ostatnich </w:t>
      </w:r>
      <w:r w:rsidR="00336E84">
        <w:rPr>
          <w:rFonts w:ascii="Verdana" w:hAnsi="Verdana" w:cstheme="minorHAnsi"/>
          <w:sz w:val="20"/>
          <w:lang w:eastAsia="pl-PL"/>
        </w:rPr>
        <w:t>3</w:t>
      </w:r>
      <w:r w:rsidRPr="00F35D25">
        <w:rPr>
          <w:rFonts w:ascii="Verdana" w:hAnsi="Verdana" w:cstheme="minorHAnsi"/>
          <w:sz w:val="20"/>
          <w:lang w:eastAsia="pl-PL"/>
        </w:rPr>
        <w:t xml:space="preserve"> lat przed upływem terminu składan</w:t>
      </w:r>
      <w:r w:rsidR="00336E84">
        <w:rPr>
          <w:rFonts w:ascii="Verdana" w:hAnsi="Verdana" w:cstheme="minorHAnsi"/>
          <w:sz w:val="20"/>
          <w:lang w:eastAsia="pl-PL"/>
        </w:rPr>
        <w:t>ia Ofert wykonaliśmy następując</w:t>
      </w:r>
      <w:r w:rsidR="00B72C09">
        <w:rPr>
          <w:rFonts w:ascii="Verdana" w:hAnsi="Verdana" w:cstheme="minorHAnsi"/>
          <w:sz w:val="20"/>
          <w:lang w:eastAsia="pl-PL"/>
        </w:rPr>
        <w:t>e</w:t>
      </w:r>
      <w:r w:rsidRPr="00F35D25">
        <w:rPr>
          <w:rFonts w:ascii="Verdana" w:hAnsi="Verdana" w:cstheme="minorHAnsi"/>
          <w:sz w:val="20"/>
          <w:lang w:eastAsia="pl-PL"/>
        </w:rPr>
        <w:t xml:space="preserve"> </w:t>
      </w:r>
      <w:r w:rsidR="00336E84">
        <w:rPr>
          <w:rFonts w:ascii="Verdana" w:hAnsi="Verdana" w:cstheme="minorHAnsi"/>
          <w:sz w:val="20"/>
          <w:lang w:eastAsia="pl-PL"/>
        </w:rPr>
        <w:t>usług</w:t>
      </w:r>
      <w:r w:rsidR="00B72C09">
        <w:rPr>
          <w:rFonts w:ascii="Verdana" w:hAnsi="Verdana" w:cstheme="minorHAnsi"/>
          <w:sz w:val="20"/>
          <w:lang w:eastAsia="pl-PL"/>
        </w:rPr>
        <w:t>i</w:t>
      </w:r>
      <w:r w:rsidRPr="00F35D25">
        <w:rPr>
          <w:rFonts w:ascii="Verdana" w:hAnsi="Verdana" w:cstheme="minorHAnsi"/>
          <w:sz w:val="20"/>
          <w:lang w:eastAsia="pl-PL"/>
        </w:rPr>
        <w:t>:</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118"/>
        <w:gridCol w:w="1842"/>
        <w:gridCol w:w="1843"/>
        <w:gridCol w:w="2977"/>
      </w:tblGrid>
      <w:tr w:rsidR="009D7337" w:rsidRPr="00624AE0" w14:paraId="37CE1B9B" w14:textId="77777777" w:rsidTr="00DE32A0">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2C86D04B" w14:textId="77777777" w:rsidR="009D7337" w:rsidRPr="002A6CA3" w:rsidRDefault="009D7337" w:rsidP="00DE32A0">
            <w:pPr>
              <w:jc w:val="center"/>
              <w:rPr>
                <w:rFonts w:ascii="Verdana" w:hAnsi="Verdana" w:cstheme="minorHAnsi"/>
                <w:i/>
                <w:sz w:val="20"/>
              </w:rPr>
            </w:pPr>
          </w:p>
          <w:p w14:paraId="4AF18B96"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Lp.</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84D821" w14:textId="77777777" w:rsidR="009D7337" w:rsidRPr="002A6CA3" w:rsidRDefault="009D7337" w:rsidP="00DE32A0">
            <w:pPr>
              <w:jc w:val="center"/>
              <w:rPr>
                <w:rFonts w:ascii="Verdana" w:hAnsi="Verdana" w:cstheme="minorHAnsi"/>
                <w:i/>
                <w:sz w:val="20"/>
              </w:rPr>
            </w:pPr>
          </w:p>
          <w:p w14:paraId="16642D47" w14:textId="77777777" w:rsidR="009D7337" w:rsidRPr="002A6CA3" w:rsidRDefault="009D7337" w:rsidP="00DE32A0">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1C29B49E" w14:textId="77777777" w:rsidR="009D7337" w:rsidRPr="002A6CA3" w:rsidRDefault="009D7337" w:rsidP="00DE32A0">
            <w:pPr>
              <w:spacing w:line="240" w:lineRule="auto"/>
              <w:jc w:val="center"/>
              <w:rPr>
                <w:rFonts w:ascii="Verdana" w:hAnsi="Verdana" w:cstheme="minorHAnsi"/>
                <w:i/>
                <w:sz w:val="20"/>
              </w:rPr>
            </w:pPr>
          </w:p>
        </w:tc>
        <w:tc>
          <w:tcPr>
            <w:tcW w:w="3685" w:type="dxa"/>
            <w:gridSpan w:val="2"/>
            <w:tcBorders>
              <w:top w:val="single" w:sz="4" w:space="0" w:color="auto"/>
              <w:bottom w:val="single" w:sz="4" w:space="0" w:color="auto"/>
            </w:tcBorders>
            <w:shd w:val="clear" w:color="auto" w:fill="C6D9F1" w:themeFill="text2" w:themeFillTint="33"/>
            <w:vAlign w:val="center"/>
          </w:tcPr>
          <w:p w14:paraId="38DCC0B6"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 xml:space="preserve">Termin realizacji </w:t>
            </w:r>
            <w:r w:rsidRPr="00F35D25">
              <w:rPr>
                <w:rFonts w:ascii="Verdana" w:hAnsi="Verdana" w:cstheme="minorHAnsi"/>
                <w:i/>
                <w:sz w:val="20"/>
              </w:rPr>
              <w:t>usługi</w:t>
            </w:r>
          </w:p>
        </w:tc>
        <w:tc>
          <w:tcPr>
            <w:tcW w:w="2977" w:type="dxa"/>
            <w:vMerge w:val="restart"/>
            <w:tcBorders>
              <w:top w:val="single" w:sz="4" w:space="0" w:color="auto"/>
              <w:left w:val="nil"/>
              <w:right w:val="single" w:sz="4" w:space="0" w:color="auto"/>
            </w:tcBorders>
            <w:shd w:val="clear" w:color="auto" w:fill="C6D9F1" w:themeFill="text2" w:themeFillTint="33"/>
            <w:vAlign w:val="center"/>
          </w:tcPr>
          <w:p w14:paraId="07D9C56F" w14:textId="77777777" w:rsidR="009D7337" w:rsidRPr="002A6CA3" w:rsidRDefault="009D7337" w:rsidP="00DE32A0">
            <w:pPr>
              <w:jc w:val="center"/>
              <w:rPr>
                <w:rFonts w:ascii="Verdana" w:hAnsi="Verdana" w:cstheme="minorHAnsi"/>
                <w:i/>
                <w:sz w:val="20"/>
              </w:rPr>
            </w:pPr>
          </w:p>
          <w:p w14:paraId="4877F975" w14:textId="77777777" w:rsidR="009D7337" w:rsidRPr="002A6CA3" w:rsidRDefault="009D7337" w:rsidP="00DE32A0">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3DA9D7F1" w14:textId="77777777" w:rsidR="009D7337" w:rsidRPr="002A6CA3" w:rsidRDefault="009D7337" w:rsidP="00DE32A0">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9D7337" w:rsidRPr="00624AE0" w14:paraId="24F630E3" w14:textId="77777777" w:rsidTr="00DE32A0">
        <w:trPr>
          <w:cantSplit/>
          <w:trHeight w:val="504"/>
          <w:tblHeader/>
        </w:trPr>
        <w:tc>
          <w:tcPr>
            <w:tcW w:w="597" w:type="dxa"/>
            <w:vMerge/>
            <w:tcBorders>
              <w:left w:val="single" w:sz="4" w:space="0" w:color="auto"/>
            </w:tcBorders>
            <w:vAlign w:val="center"/>
          </w:tcPr>
          <w:p w14:paraId="7905E817" w14:textId="77777777" w:rsidR="009D7337" w:rsidRPr="002A6CA3" w:rsidRDefault="009D7337" w:rsidP="00DE32A0">
            <w:pPr>
              <w:jc w:val="center"/>
              <w:rPr>
                <w:rFonts w:ascii="Verdana" w:hAnsi="Verdana" w:cstheme="minorHAnsi"/>
                <w:i/>
                <w:sz w:val="20"/>
              </w:rPr>
            </w:pPr>
          </w:p>
        </w:tc>
        <w:tc>
          <w:tcPr>
            <w:tcW w:w="3118" w:type="dxa"/>
            <w:vMerge/>
            <w:tcBorders>
              <w:top w:val="nil"/>
              <w:right w:val="single" w:sz="4" w:space="0" w:color="auto"/>
            </w:tcBorders>
            <w:vAlign w:val="center"/>
          </w:tcPr>
          <w:p w14:paraId="72A5B1F0" w14:textId="77777777" w:rsidR="009D7337" w:rsidRPr="002A6CA3" w:rsidRDefault="009D7337" w:rsidP="00DE32A0">
            <w:pPr>
              <w:jc w:val="center"/>
              <w:rPr>
                <w:rFonts w:ascii="Verdana" w:hAnsi="Verdana" w:cstheme="minorHAnsi"/>
                <w:i/>
                <w:sz w:val="20"/>
              </w:rPr>
            </w:pPr>
          </w:p>
        </w:tc>
        <w:tc>
          <w:tcPr>
            <w:tcW w:w="1842" w:type="dxa"/>
            <w:tcBorders>
              <w:top w:val="nil"/>
              <w:bottom w:val="single" w:sz="4" w:space="0" w:color="auto"/>
            </w:tcBorders>
            <w:shd w:val="clear" w:color="auto" w:fill="F2F2F2" w:themeFill="background1" w:themeFillShade="F2"/>
            <w:vAlign w:val="center"/>
          </w:tcPr>
          <w:p w14:paraId="26BF08CD"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Data</w:t>
            </w:r>
          </w:p>
          <w:p w14:paraId="09C170F3"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Rozpoczęcia</w:t>
            </w:r>
          </w:p>
        </w:tc>
        <w:tc>
          <w:tcPr>
            <w:tcW w:w="1843" w:type="dxa"/>
            <w:tcBorders>
              <w:top w:val="nil"/>
              <w:bottom w:val="single" w:sz="4" w:space="0" w:color="auto"/>
              <w:right w:val="single" w:sz="4" w:space="0" w:color="auto"/>
            </w:tcBorders>
            <w:shd w:val="clear" w:color="auto" w:fill="F2F2F2" w:themeFill="background1" w:themeFillShade="F2"/>
            <w:vAlign w:val="center"/>
          </w:tcPr>
          <w:p w14:paraId="5D16D0E6"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Data</w:t>
            </w:r>
          </w:p>
          <w:p w14:paraId="4F58F15A" w14:textId="77777777" w:rsidR="009D7337" w:rsidRPr="002A6CA3" w:rsidRDefault="009D7337" w:rsidP="00DE32A0">
            <w:pPr>
              <w:jc w:val="center"/>
              <w:rPr>
                <w:rFonts w:ascii="Verdana" w:hAnsi="Verdana" w:cstheme="minorHAnsi"/>
                <w:i/>
                <w:sz w:val="20"/>
              </w:rPr>
            </w:pPr>
            <w:r w:rsidRPr="002A6CA3">
              <w:rPr>
                <w:rFonts w:ascii="Verdana" w:hAnsi="Verdana" w:cstheme="minorHAnsi"/>
                <w:i/>
                <w:sz w:val="20"/>
              </w:rPr>
              <w:t>zakończenia</w:t>
            </w:r>
          </w:p>
        </w:tc>
        <w:tc>
          <w:tcPr>
            <w:tcW w:w="2977" w:type="dxa"/>
            <w:vMerge/>
            <w:tcBorders>
              <w:left w:val="single" w:sz="4" w:space="0" w:color="auto"/>
              <w:bottom w:val="single" w:sz="4" w:space="0" w:color="auto"/>
              <w:right w:val="single" w:sz="4" w:space="0" w:color="auto"/>
            </w:tcBorders>
          </w:tcPr>
          <w:p w14:paraId="222FF5D2" w14:textId="77777777" w:rsidR="009D7337" w:rsidRPr="002A6CA3" w:rsidRDefault="009D7337" w:rsidP="00DE32A0">
            <w:pPr>
              <w:jc w:val="center"/>
              <w:rPr>
                <w:rFonts w:ascii="Verdana" w:hAnsi="Verdana" w:cstheme="minorHAnsi"/>
                <w:i/>
                <w:sz w:val="20"/>
              </w:rPr>
            </w:pPr>
          </w:p>
        </w:tc>
      </w:tr>
      <w:tr w:rsidR="00336E84" w:rsidRPr="00624AE0" w14:paraId="40507C41" w14:textId="77777777" w:rsidTr="008F7D4D">
        <w:trPr>
          <w:trHeight w:val="443"/>
        </w:trPr>
        <w:tc>
          <w:tcPr>
            <w:tcW w:w="597" w:type="dxa"/>
          </w:tcPr>
          <w:p w14:paraId="13BE45C4" w14:textId="77777777" w:rsidR="00336E84" w:rsidRPr="002A6CA3" w:rsidRDefault="00336E84" w:rsidP="00F36C23">
            <w:pPr>
              <w:numPr>
                <w:ilvl w:val="0"/>
                <w:numId w:val="64"/>
              </w:numPr>
              <w:autoSpaceDE w:val="0"/>
              <w:autoSpaceDN w:val="0"/>
              <w:spacing w:before="120" w:after="200" w:line="240" w:lineRule="auto"/>
              <w:jc w:val="left"/>
              <w:rPr>
                <w:rFonts w:ascii="Verdana" w:hAnsi="Verdana" w:cstheme="minorHAnsi"/>
                <w:i/>
                <w:sz w:val="20"/>
              </w:rPr>
            </w:pPr>
          </w:p>
        </w:tc>
        <w:tc>
          <w:tcPr>
            <w:tcW w:w="3118" w:type="dxa"/>
            <w:tcBorders>
              <w:right w:val="single" w:sz="4" w:space="0" w:color="auto"/>
            </w:tcBorders>
          </w:tcPr>
          <w:p w14:paraId="058726C1" w14:textId="77777777" w:rsidR="00336E84" w:rsidRPr="002A6CA3" w:rsidRDefault="00336E84" w:rsidP="00DE32A0">
            <w:pPr>
              <w:spacing w:before="120"/>
              <w:rPr>
                <w:rFonts w:ascii="Verdana" w:hAnsi="Verdana" w:cstheme="minorHAnsi"/>
                <w:sz w:val="20"/>
              </w:rPr>
            </w:pPr>
          </w:p>
        </w:tc>
        <w:tc>
          <w:tcPr>
            <w:tcW w:w="1842" w:type="dxa"/>
            <w:tcBorders>
              <w:top w:val="single" w:sz="4" w:space="0" w:color="auto"/>
              <w:left w:val="single" w:sz="4" w:space="0" w:color="auto"/>
              <w:bottom w:val="single" w:sz="4" w:space="0" w:color="auto"/>
              <w:right w:val="single" w:sz="4" w:space="0" w:color="auto"/>
            </w:tcBorders>
          </w:tcPr>
          <w:p w14:paraId="205FFC03" w14:textId="77777777" w:rsidR="00336E84" w:rsidRPr="002A6CA3" w:rsidRDefault="00336E84" w:rsidP="00DE32A0">
            <w:pPr>
              <w:spacing w:before="120"/>
              <w:rPr>
                <w:rFonts w:ascii="Verdana" w:hAnsi="Verdana" w:cstheme="minorHAnsi"/>
                <w:sz w:val="20"/>
              </w:rPr>
            </w:pPr>
          </w:p>
        </w:tc>
        <w:tc>
          <w:tcPr>
            <w:tcW w:w="1843" w:type="dxa"/>
            <w:tcBorders>
              <w:top w:val="single" w:sz="4" w:space="0" w:color="auto"/>
              <w:left w:val="single" w:sz="4" w:space="0" w:color="auto"/>
              <w:bottom w:val="single" w:sz="4" w:space="0" w:color="auto"/>
              <w:right w:val="single" w:sz="4" w:space="0" w:color="auto"/>
            </w:tcBorders>
          </w:tcPr>
          <w:p w14:paraId="1D53B650" w14:textId="77777777" w:rsidR="00336E84" w:rsidRPr="002A6CA3" w:rsidRDefault="00336E84" w:rsidP="00DE32A0">
            <w:pPr>
              <w:spacing w:before="120"/>
              <w:rPr>
                <w:rFonts w:ascii="Verdana" w:hAnsi="Verdana" w:cstheme="minorHAnsi"/>
                <w:sz w:val="20"/>
              </w:rPr>
            </w:pPr>
          </w:p>
        </w:tc>
        <w:tc>
          <w:tcPr>
            <w:tcW w:w="2977" w:type="dxa"/>
            <w:tcBorders>
              <w:top w:val="single" w:sz="4" w:space="0" w:color="auto"/>
              <w:left w:val="single" w:sz="4" w:space="0" w:color="auto"/>
              <w:bottom w:val="single" w:sz="4" w:space="0" w:color="auto"/>
              <w:right w:val="single" w:sz="4" w:space="0" w:color="auto"/>
            </w:tcBorders>
          </w:tcPr>
          <w:p w14:paraId="2F85EFE2" w14:textId="77777777" w:rsidR="00336E84" w:rsidRPr="002A6CA3" w:rsidRDefault="00336E84" w:rsidP="00DE32A0">
            <w:pPr>
              <w:spacing w:before="120"/>
              <w:rPr>
                <w:rFonts w:ascii="Verdana" w:hAnsi="Verdana" w:cstheme="minorHAnsi"/>
                <w:sz w:val="20"/>
              </w:rPr>
            </w:pPr>
          </w:p>
        </w:tc>
      </w:tr>
    </w:tbl>
    <w:p w14:paraId="2B968D9E" w14:textId="77777777" w:rsidR="00F36C23" w:rsidRPr="002A6CA3" w:rsidRDefault="00F36C23" w:rsidP="00F36C23">
      <w:pPr>
        <w:spacing w:before="120"/>
        <w:ind w:left="-284" w:right="-569"/>
        <w:outlineLvl w:val="0"/>
        <w:rPr>
          <w:rFonts w:ascii="Verdana" w:hAnsi="Verdana" w:cstheme="minorHAnsi"/>
          <w:i/>
          <w:sz w:val="20"/>
        </w:rPr>
      </w:pPr>
      <w:bookmarkStart w:id="133" w:name="_Toc515896307"/>
      <w:bookmarkStart w:id="134" w:name="_Toc122344848"/>
      <w:r w:rsidRPr="002A6CA3">
        <w:rPr>
          <w:rFonts w:ascii="Verdana" w:hAnsi="Verdana" w:cstheme="minorHAnsi"/>
          <w:i/>
          <w:sz w:val="20"/>
        </w:rPr>
        <w:t>UWAGA: Należy dostosować ilość wierszy do ilości wykazywanych zadań</w:t>
      </w:r>
      <w:bookmarkEnd w:id="133"/>
      <w:bookmarkEnd w:id="134"/>
    </w:p>
    <w:p w14:paraId="49C3B72C" w14:textId="77777777" w:rsidR="00F36C23" w:rsidRPr="002A6CA3" w:rsidRDefault="00F36C23" w:rsidP="00F36C23">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7456E57A" w14:textId="77777777" w:rsidR="00F36C23" w:rsidRPr="002A6CA3" w:rsidRDefault="00F36C23" w:rsidP="00F36C23">
      <w:pPr>
        <w:ind w:right="-993"/>
        <w:rPr>
          <w:rFonts w:ascii="Verdana" w:hAnsi="Verdana" w:cstheme="minorHAnsi"/>
          <w:sz w:val="20"/>
        </w:rPr>
      </w:pPr>
    </w:p>
    <w:p w14:paraId="44AE7900" w14:textId="77777777" w:rsidR="00F36C23" w:rsidRPr="002A6CA3" w:rsidRDefault="00F36C23" w:rsidP="00F36C23">
      <w:pPr>
        <w:ind w:left="-284" w:right="-993"/>
        <w:rPr>
          <w:rFonts w:ascii="Verdana" w:hAnsi="Verdana" w:cstheme="minorHAnsi"/>
          <w:sz w:val="20"/>
        </w:rPr>
      </w:pPr>
    </w:p>
    <w:p w14:paraId="7464BC41" w14:textId="77777777" w:rsidR="00F36C23" w:rsidRPr="002A6CA3" w:rsidRDefault="00F36C23" w:rsidP="00F36C23">
      <w:pPr>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p>
    <w:p w14:paraId="5796FFD9" w14:textId="77777777" w:rsidR="00F36C23" w:rsidRDefault="00F36C23" w:rsidP="00F36C23">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56E219F2" w14:textId="77777777" w:rsidR="00F36C23" w:rsidRDefault="00F36C23" w:rsidP="00F36C23">
      <w:pPr>
        <w:spacing w:line="240" w:lineRule="auto"/>
        <w:ind w:left="5398" w:right="68"/>
        <w:jc w:val="center"/>
        <w:rPr>
          <w:rFonts w:ascii="Verdana" w:hAnsi="Verdana" w:cstheme="minorHAnsi"/>
          <w:b/>
          <w:i/>
          <w:sz w:val="20"/>
        </w:rPr>
      </w:pPr>
    </w:p>
    <w:p w14:paraId="3B0A4B41" w14:textId="77777777" w:rsidR="00F36C23" w:rsidRPr="00CA696C" w:rsidRDefault="00F36C23" w:rsidP="00F36C23">
      <w:pPr>
        <w:pStyle w:val="AK1"/>
      </w:pPr>
    </w:p>
    <w:p w14:paraId="0E0C9775" w14:textId="77777777" w:rsidR="0072669D" w:rsidRDefault="0072669D" w:rsidP="001D778B">
      <w:pPr>
        <w:spacing w:line="240" w:lineRule="auto"/>
        <w:ind w:right="68"/>
        <w:rPr>
          <w:rFonts w:asciiTheme="minorHAnsi" w:hAnsiTheme="minorHAnsi" w:cstheme="minorHAnsi"/>
          <w:i/>
          <w:szCs w:val="22"/>
        </w:rPr>
      </w:pPr>
    </w:p>
    <w:sectPr w:rsidR="0072669D" w:rsidSect="001D778B">
      <w:headerReference w:type="default" r:id="rId16"/>
      <w:footerReference w:type="default" r:id="rId17"/>
      <w:headerReference w:type="first" r:id="rId18"/>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A5B07" w14:textId="77777777" w:rsidR="008E26B3" w:rsidRDefault="008E26B3">
      <w:r>
        <w:separator/>
      </w:r>
    </w:p>
  </w:endnote>
  <w:endnote w:type="continuationSeparator" w:id="0">
    <w:p w14:paraId="608C22C0" w14:textId="77777777" w:rsidR="008E26B3" w:rsidRDefault="008E2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DB298F" w:rsidRPr="0072383F" w:rsidRDefault="00DB298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5105EF4" w:rsidR="00DB298F" w:rsidRPr="00796896" w:rsidRDefault="00DB298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A1A03">
              <w:rPr>
                <w:rFonts w:ascii="Arial" w:hAnsi="Arial" w:cs="Arial"/>
                <w:bCs/>
                <w:noProof/>
                <w:sz w:val="16"/>
                <w:szCs w:val="16"/>
                <w:lang w:eastAsia="pl-PL"/>
              </w:rPr>
              <w:t>15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A1A03">
              <w:rPr>
                <w:rFonts w:ascii="Arial" w:hAnsi="Arial" w:cs="Arial"/>
                <w:bCs/>
                <w:noProof/>
                <w:sz w:val="16"/>
                <w:szCs w:val="16"/>
                <w:lang w:eastAsia="pl-PL"/>
              </w:rPr>
              <w:t>18</w:t>
            </w:r>
            <w:r w:rsidRPr="00796896">
              <w:rPr>
                <w:rFonts w:ascii="Arial" w:hAnsi="Arial" w:cs="Arial"/>
                <w:bCs/>
                <w:sz w:val="16"/>
                <w:szCs w:val="16"/>
                <w:lang w:eastAsia="pl-PL"/>
              </w:rPr>
              <w:fldChar w:fldCharType="end"/>
            </w:r>
          </w:p>
        </w:sdtContent>
      </w:sdt>
    </w:sdtContent>
  </w:sdt>
  <w:p w14:paraId="270B7F7F" w14:textId="77777777" w:rsidR="00DB298F" w:rsidRDefault="00DB29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ECD9D" w14:textId="77777777" w:rsidR="008E26B3" w:rsidRDefault="008E26B3">
      <w:r>
        <w:separator/>
      </w:r>
    </w:p>
  </w:footnote>
  <w:footnote w:type="continuationSeparator" w:id="0">
    <w:p w14:paraId="06ECD07A" w14:textId="77777777" w:rsidR="008E26B3" w:rsidRDefault="008E26B3">
      <w:r>
        <w:continuationSeparator/>
      </w:r>
    </w:p>
  </w:footnote>
  <w:footnote w:id="1">
    <w:p w14:paraId="76090856" w14:textId="77777777" w:rsidR="00DB298F" w:rsidRPr="001D778B" w:rsidRDefault="00DB298F"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DB298F" w:rsidRPr="002A455B" w:rsidDel="00CB61BE" w:rsidRDefault="00DB298F" w:rsidP="0042031F">
      <w:pPr>
        <w:pStyle w:val="Tekstprzypisudolnego"/>
        <w:rPr>
          <w:del w:id="126"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DB298F" w:rsidRPr="002A455B" w:rsidRDefault="00DB298F"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DB298F" w:rsidRPr="002A455B" w:rsidRDefault="00DB298F"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DB298F" w:rsidRPr="002A455B" w:rsidRDefault="00DB298F"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DB298F" w:rsidRPr="002A455B" w:rsidRDefault="00DB298F"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DB298F" w:rsidRPr="003474D2" w:rsidRDefault="00DB298F"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DB298F" w:rsidRPr="002A455B" w:rsidRDefault="00DB298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DB298F" w:rsidRPr="002A455B" w:rsidRDefault="00DB298F"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DB298F" w:rsidRPr="00796896" w14:paraId="6F2D8356" w14:textId="77777777" w:rsidTr="00563339">
      <w:trPr>
        <w:trHeight w:val="841"/>
      </w:trPr>
      <w:tc>
        <w:tcPr>
          <w:tcW w:w="1985" w:type="dxa"/>
        </w:tcPr>
        <w:p w14:paraId="100CED07" w14:textId="77777777" w:rsidR="00DB298F" w:rsidRPr="00796896" w:rsidRDefault="00DB298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DB298F" w:rsidRPr="00796896" w:rsidRDefault="00DB298F" w:rsidP="00796896">
          <w:pPr>
            <w:spacing w:line="240" w:lineRule="auto"/>
            <w:jc w:val="right"/>
            <w:rPr>
              <w:rFonts w:ascii="Arial" w:hAnsi="Arial" w:cs="Arial"/>
              <w:b/>
              <w:sz w:val="14"/>
              <w:lang w:eastAsia="pl-PL"/>
            </w:rPr>
          </w:pPr>
        </w:p>
        <w:p w14:paraId="72DEF8A6" w14:textId="77777777" w:rsidR="00DB298F" w:rsidRPr="00796896" w:rsidRDefault="00DB298F" w:rsidP="00796896">
          <w:pPr>
            <w:spacing w:line="240" w:lineRule="auto"/>
            <w:jc w:val="right"/>
            <w:rPr>
              <w:sz w:val="14"/>
              <w:lang w:eastAsia="pl-PL"/>
            </w:rPr>
          </w:pPr>
        </w:p>
      </w:tc>
      <w:tc>
        <w:tcPr>
          <w:tcW w:w="2092" w:type="dxa"/>
        </w:tcPr>
        <w:p w14:paraId="6EF5E519" w14:textId="77777777" w:rsidR="00DB298F" w:rsidRPr="00796896" w:rsidRDefault="00DB298F"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DB298F" w:rsidRPr="00245C0A" w:rsidRDefault="00DB298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DB298F" w:rsidRPr="00245C0A" w:rsidRDefault="00DB298F" w:rsidP="00796896">
                          <w:pPr>
                            <w:rPr>
                              <w:rFonts w:ascii="Arial" w:hAnsi="Arial" w:cs="Arial"/>
                              <w:sz w:val="14"/>
                              <w:szCs w:val="16"/>
                            </w:rPr>
                          </w:pPr>
                        </w:p>
                      </w:txbxContent>
                    </v:textbox>
                    <w10:wrap anchorx="margin"/>
                  </v:shape>
                </w:pict>
              </mc:Fallback>
            </mc:AlternateContent>
          </w:r>
        </w:p>
        <w:p w14:paraId="6A62E664" w14:textId="77777777" w:rsidR="00DB298F" w:rsidRPr="00796896" w:rsidRDefault="00DB298F" w:rsidP="00796896">
          <w:pPr>
            <w:spacing w:line="240" w:lineRule="auto"/>
            <w:ind w:firstLine="708"/>
            <w:jc w:val="left"/>
            <w:rPr>
              <w:lang w:eastAsia="pl-PL"/>
            </w:rPr>
          </w:pPr>
        </w:p>
      </w:tc>
    </w:tr>
  </w:tbl>
  <w:p w14:paraId="68ED044D" w14:textId="0D4ED5C2" w:rsidR="00DB298F" w:rsidRPr="0072383F" w:rsidRDefault="00DB298F"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DB298F" w:rsidRDefault="00DB298F"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11256A56" w14:textId="67545259" w:rsidR="00DB298F" w:rsidRPr="00236855" w:rsidRDefault="00DB298F" w:rsidP="00B23A9D">
    <w:pPr>
      <w:pStyle w:val="Nagwek"/>
      <w:jc w:val="center"/>
      <w:rPr>
        <w:rFonts w:ascii="Calibri" w:hAnsi="Calibri"/>
        <w:b/>
        <w:szCs w:val="16"/>
      </w:rPr>
    </w:pPr>
    <w:r>
      <w:rPr>
        <w:rFonts w:ascii="Calibri" w:hAnsi="Calibri"/>
        <w:b/>
        <w:szCs w:val="16"/>
      </w:rPr>
      <w:t xml:space="preserve">pn. </w:t>
    </w:r>
    <w:r w:rsidRPr="00236855">
      <w:rPr>
        <w:rFonts w:ascii="Calibri" w:hAnsi="Calibri"/>
        <w:b/>
        <w:szCs w:val="16"/>
      </w:rPr>
      <w:t xml:space="preserve">„Obsługa serwisowa łącza telemetrycznego w zakresie wymiany danych </w:t>
    </w:r>
  </w:p>
  <w:p w14:paraId="6C7B3016" w14:textId="636D1F03" w:rsidR="00DB298F" w:rsidRPr="0072383F" w:rsidRDefault="00DB298F" w:rsidP="00236855">
    <w:pPr>
      <w:pStyle w:val="Nagwek"/>
      <w:jc w:val="center"/>
      <w:rPr>
        <w:rFonts w:ascii="Calibri" w:hAnsi="Calibri"/>
        <w:b/>
        <w:szCs w:val="16"/>
      </w:rPr>
    </w:pPr>
    <w:r w:rsidRPr="00236855">
      <w:rPr>
        <w:rFonts w:ascii="Calibri" w:hAnsi="Calibri"/>
        <w:b/>
        <w:szCs w:val="16"/>
      </w:rPr>
      <w:t xml:space="preserve">pomiędzy MPEC a PGE EC S.A. Oddział nr 1 w Krakowie”                           </w:t>
    </w:r>
  </w:p>
  <w:p w14:paraId="4CF09E4C" w14:textId="1D27007E" w:rsidR="00DB298F" w:rsidRPr="0072383F" w:rsidRDefault="00DB298F" w:rsidP="004B2A5B">
    <w:pPr>
      <w:pStyle w:val="Nagwek"/>
      <w:spacing w:line="240" w:lineRule="auto"/>
      <w:jc w:val="center"/>
      <w:rPr>
        <w:rFonts w:ascii="Calibri" w:hAnsi="Calibri"/>
        <w:szCs w:val="16"/>
      </w:rPr>
    </w:pPr>
    <w:r>
      <w:rPr>
        <w:rFonts w:ascii="Calibri" w:hAnsi="Calibri"/>
        <w:szCs w:val="16"/>
      </w:rPr>
      <w:t>nr</w:t>
    </w:r>
    <w:r w:rsidRPr="00236855">
      <w:t xml:space="preserve"> </w:t>
    </w:r>
    <w:r w:rsidRPr="00236855">
      <w:rPr>
        <w:rFonts w:ascii="Calibri" w:hAnsi="Calibri"/>
        <w:szCs w:val="16"/>
      </w:rPr>
      <w:t>POST/PEC/PEC/UZS/01093/2024</w:t>
    </w:r>
  </w:p>
  <w:p w14:paraId="45F5AF70" w14:textId="77777777" w:rsidR="00DB298F" w:rsidRPr="0072383F" w:rsidRDefault="00DB298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DB298F" w:rsidRPr="00796896" w:rsidRDefault="00DB298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76643A8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ascii="Verdana" w:hAnsi="Verdana" w:cstheme="minorHAnsi" w:hint="default"/>
        <w:b/>
        <w:sz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2A5E61"/>
    <w:multiLevelType w:val="multilevel"/>
    <w:tmpl w:val="DFB026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6"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616C3700"/>
    <w:multiLevelType w:val="hybridMultilevel"/>
    <w:tmpl w:val="7C52D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61"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31"/>
  </w:num>
  <w:num w:numId="3">
    <w:abstractNumId w:val="64"/>
  </w:num>
  <w:num w:numId="4">
    <w:abstractNumId w:val="46"/>
  </w:num>
  <w:num w:numId="5">
    <w:abstractNumId w:val="24"/>
  </w:num>
  <w:num w:numId="6">
    <w:abstractNumId w:val="50"/>
  </w:num>
  <w:num w:numId="7">
    <w:abstractNumId w:val="39"/>
  </w:num>
  <w:num w:numId="8">
    <w:abstractNumId w:val="55"/>
  </w:num>
  <w:num w:numId="9">
    <w:abstractNumId w:val="33"/>
  </w:num>
  <w:num w:numId="10">
    <w:abstractNumId w:val="32"/>
  </w:num>
  <w:num w:numId="11">
    <w:abstractNumId w:val="63"/>
  </w:num>
  <w:num w:numId="12">
    <w:abstractNumId w:val="51"/>
  </w:num>
  <w:num w:numId="13">
    <w:abstractNumId w:val="42"/>
  </w:num>
  <w:num w:numId="14">
    <w:abstractNumId w:val="20"/>
  </w:num>
  <w:num w:numId="15">
    <w:abstractNumId w:val="26"/>
  </w:num>
  <w:num w:numId="16">
    <w:abstractNumId w:val="67"/>
  </w:num>
  <w:num w:numId="17">
    <w:abstractNumId w:val="65"/>
  </w:num>
  <w:num w:numId="18">
    <w:abstractNumId w:val="1"/>
  </w:num>
  <w:num w:numId="19">
    <w:abstractNumId w:val="62"/>
  </w:num>
  <w:num w:numId="20">
    <w:abstractNumId w:val="18"/>
  </w:num>
  <w:num w:numId="21">
    <w:abstractNumId w:val="0"/>
  </w:num>
  <w:num w:numId="22">
    <w:abstractNumId w:val="53"/>
    <w:lvlOverride w:ilvl="0">
      <w:startOverride w:val="1"/>
    </w:lvlOverride>
  </w:num>
  <w:num w:numId="23">
    <w:abstractNumId w:val="52"/>
  </w:num>
  <w:num w:numId="24">
    <w:abstractNumId w:val="22"/>
  </w:num>
  <w:num w:numId="25">
    <w:abstractNumId w:val="40"/>
  </w:num>
  <w:num w:numId="26">
    <w:abstractNumId w:val="47"/>
    <w:lvlOverride w:ilvl="0">
      <w:startOverride w:val="1"/>
    </w:lvlOverride>
  </w:num>
  <w:num w:numId="27">
    <w:abstractNumId w:val="58"/>
    <w:lvlOverride w:ilvl="0">
      <w:startOverride w:val="1"/>
    </w:lvlOverride>
  </w:num>
  <w:num w:numId="28">
    <w:abstractNumId w:val="30"/>
  </w:num>
  <w:num w:numId="29">
    <w:abstractNumId w:val="45"/>
  </w:num>
  <w:num w:numId="30">
    <w:abstractNumId w:val="48"/>
  </w:num>
  <w:num w:numId="31">
    <w:abstractNumId w:val="44"/>
  </w:num>
  <w:num w:numId="32">
    <w:abstractNumId w:val="49"/>
  </w:num>
  <w:num w:numId="33">
    <w:abstractNumId w:val="61"/>
  </w:num>
  <w:num w:numId="34">
    <w:abstractNumId w:val="21"/>
  </w:num>
  <w:num w:numId="35">
    <w:abstractNumId w:val="16"/>
  </w:num>
  <w:num w:numId="36">
    <w:abstractNumId w:val="38"/>
  </w:num>
  <w:num w:numId="37">
    <w:abstractNumId w:val="19"/>
  </w:num>
  <w:num w:numId="38">
    <w:abstractNumId w:val="57"/>
  </w:num>
  <w:num w:numId="39">
    <w:abstractNumId w:val="29"/>
  </w:num>
  <w:num w:numId="40">
    <w:abstractNumId w:val="35"/>
  </w:num>
  <w:num w:numId="41">
    <w:abstractNumId w:val="23"/>
  </w:num>
  <w:num w:numId="42">
    <w:abstractNumId w:val="54"/>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num>
  <w:num w:numId="56">
    <w:abstractNumId w:val="15"/>
  </w:num>
  <w:num w:numId="57">
    <w:abstractNumId w:val="43"/>
  </w:num>
  <w:num w:numId="58">
    <w:abstractNumId w:val="36"/>
  </w:num>
  <w:num w:numId="59">
    <w:abstractNumId w:val="34"/>
  </w:num>
  <w:num w:numId="60">
    <w:abstractNumId w:val="60"/>
  </w:num>
  <w:num w:numId="61">
    <w:abstractNumId w:val="56"/>
  </w:num>
  <w:num w:numId="62">
    <w:abstractNumId w:val="28"/>
  </w:num>
  <w:num w:numId="63">
    <w:abstractNumId w:val="59"/>
  </w:num>
  <w:num w:numId="64">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23B"/>
    <w:rsid w:val="000120ED"/>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3C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602"/>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1FDE"/>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B73"/>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6A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A8"/>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25E8"/>
    <w:rsid w:val="00113AEC"/>
    <w:rsid w:val="001145CB"/>
    <w:rsid w:val="00114C27"/>
    <w:rsid w:val="00114C29"/>
    <w:rsid w:val="00116F51"/>
    <w:rsid w:val="001178CF"/>
    <w:rsid w:val="00117AC7"/>
    <w:rsid w:val="00120526"/>
    <w:rsid w:val="00120623"/>
    <w:rsid w:val="001207FE"/>
    <w:rsid w:val="00120D09"/>
    <w:rsid w:val="00121736"/>
    <w:rsid w:val="001220B3"/>
    <w:rsid w:val="00122B27"/>
    <w:rsid w:val="00122B5B"/>
    <w:rsid w:val="00122D28"/>
    <w:rsid w:val="00123043"/>
    <w:rsid w:val="001236C4"/>
    <w:rsid w:val="00123911"/>
    <w:rsid w:val="0012395B"/>
    <w:rsid w:val="00124C80"/>
    <w:rsid w:val="00125118"/>
    <w:rsid w:val="001255DB"/>
    <w:rsid w:val="001257DD"/>
    <w:rsid w:val="00125C6D"/>
    <w:rsid w:val="00126219"/>
    <w:rsid w:val="00126A2D"/>
    <w:rsid w:val="00126CC6"/>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3D37"/>
    <w:rsid w:val="00184277"/>
    <w:rsid w:val="00184CA6"/>
    <w:rsid w:val="001850CF"/>
    <w:rsid w:val="001852F8"/>
    <w:rsid w:val="0018578C"/>
    <w:rsid w:val="00186002"/>
    <w:rsid w:val="00186296"/>
    <w:rsid w:val="001865C7"/>
    <w:rsid w:val="00186FBF"/>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0B9"/>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171"/>
    <w:rsid w:val="0020590B"/>
    <w:rsid w:val="00205DBC"/>
    <w:rsid w:val="00206C54"/>
    <w:rsid w:val="00207A72"/>
    <w:rsid w:val="00210351"/>
    <w:rsid w:val="002103B4"/>
    <w:rsid w:val="00210810"/>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855"/>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796"/>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B23"/>
    <w:rsid w:val="00265D6D"/>
    <w:rsid w:val="0026678B"/>
    <w:rsid w:val="00266911"/>
    <w:rsid w:val="0026696B"/>
    <w:rsid w:val="00266B5D"/>
    <w:rsid w:val="002672FF"/>
    <w:rsid w:val="00267A60"/>
    <w:rsid w:val="00267AAE"/>
    <w:rsid w:val="002700FD"/>
    <w:rsid w:val="0027030E"/>
    <w:rsid w:val="00270D3C"/>
    <w:rsid w:val="0027160D"/>
    <w:rsid w:val="0027170F"/>
    <w:rsid w:val="00271946"/>
    <w:rsid w:val="00271E2A"/>
    <w:rsid w:val="00272E7F"/>
    <w:rsid w:val="0027382D"/>
    <w:rsid w:val="00274132"/>
    <w:rsid w:val="00274693"/>
    <w:rsid w:val="002746AD"/>
    <w:rsid w:val="0027478C"/>
    <w:rsid w:val="00274F9B"/>
    <w:rsid w:val="002769E4"/>
    <w:rsid w:val="00276DED"/>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03"/>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66BD"/>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5EF6"/>
    <w:rsid w:val="002F6632"/>
    <w:rsid w:val="002F6DDD"/>
    <w:rsid w:val="002F6EA6"/>
    <w:rsid w:val="002F7369"/>
    <w:rsid w:val="0030068B"/>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6E84"/>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A31"/>
    <w:rsid w:val="00343F2C"/>
    <w:rsid w:val="00344032"/>
    <w:rsid w:val="0034428B"/>
    <w:rsid w:val="0034436C"/>
    <w:rsid w:val="003444FA"/>
    <w:rsid w:val="00344554"/>
    <w:rsid w:val="0034538A"/>
    <w:rsid w:val="00346FAD"/>
    <w:rsid w:val="00347036"/>
    <w:rsid w:val="00347328"/>
    <w:rsid w:val="003474D2"/>
    <w:rsid w:val="003509B2"/>
    <w:rsid w:val="00350EE5"/>
    <w:rsid w:val="00351987"/>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17B"/>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97BA7"/>
    <w:rsid w:val="003A0302"/>
    <w:rsid w:val="003A0734"/>
    <w:rsid w:val="003A0E25"/>
    <w:rsid w:val="003A19D3"/>
    <w:rsid w:val="003A31A0"/>
    <w:rsid w:val="003A3BAB"/>
    <w:rsid w:val="003A4454"/>
    <w:rsid w:val="003A47CE"/>
    <w:rsid w:val="003A4C84"/>
    <w:rsid w:val="003A5238"/>
    <w:rsid w:val="003A5BA6"/>
    <w:rsid w:val="003A5E90"/>
    <w:rsid w:val="003A624C"/>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D90"/>
    <w:rsid w:val="003E4225"/>
    <w:rsid w:val="003E4419"/>
    <w:rsid w:val="003E52DC"/>
    <w:rsid w:val="003E55AB"/>
    <w:rsid w:val="003E5755"/>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3A7"/>
    <w:rsid w:val="00407A74"/>
    <w:rsid w:val="00407BFB"/>
    <w:rsid w:val="00407C32"/>
    <w:rsid w:val="00410621"/>
    <w:rsid w:val="00410AB1"/>
    <w:rsid w:val="004110F9"/>
    <w:rsid w:val="00411915"/>
    <w:rsid w:val="00411A0F"/>
    <w:rsid w:val="00411BFE"/>
    <w:rsid w:val="0041255E"/>
    <w:rsid w:val="00413312"/>
    <w:rsid w:val="0041334C"/>
    <w:rsid w:val="004141DE"/>
    <w:rsid w:val="00414836"/>
    <w:rsid w:val="004148D6"/>
    <w:rsid w:val="0041529B"/>
    <w:rsid w:val="004159E3"/>
    <w:rsid w:val="00416265"/>
    <w:rsid w:val="0041736A"/>
    <w:rsid w:val="00417430"/>
    <w:rsid w:val="004178AF"/>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674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A9E"/>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3ED5"/>
    <w:rsid w:val="004D4284"/>
    <w:rsid w:val="004D51A9"/>
    <w:rsid w:val="004D56F0"/>
    <w:rsid w:val="004D5B2A"/>
    <w:rsid w:val="004D6087"/>
    <w:rsid w:val="004D6760"/>
    <w:rsid w:val="004D77D6"/>
    <w:rsid w:val="004D7B12"/>
    <w:rsid w:val="004E0021"/>
    <w:rsid w:val="004E06F0"/>
    <w:rsid w:val="004E0DAE"/>
    <w:rsid w:val="004E16F7"/>
    <w:rsid w:val="004E18F3"/>
    <w:rsid w:val="004E19B8"/>
    <w:rsid w:val="004E2F2C"/>
    <w:rsid w:val="004E457A"/>
    <w:rsid w:val="004E5B60"/>
    <w:rsid w:val="004E63E8"/>
    <w:rsid w:val="004E6818"/>
    <w:rsid w:val="004E6FF8"/>
    <w:rsid w:val="004E7F7B"/>
    <w:rsid w:val="004F010C"/>
    <w:rsid w:val="004F0475"/>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8F9"/>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4A8C"/>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1477"/>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44C8"/>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460D"/>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B7D93"/>
    <w:rsid w:val="005C0BC2"/>
    <w:rsid w:val="005C1328"/>
    <w:rsid w:val="005C17D9"/>
    <w:rsid w:val="005C18FD"/>
    <w:rsid w:val="005C1FFD"/>
    <w:rsid w:val="005C34BA"/>
    <w:rsid w:val="005C3EF8"/>
    <w:rsid w:val="005C411D"/>
    <w:rsid w:val="005C453D"/>
    <w:rsid w:val="005C566B"/>
    <w:rsid w:val="005C5997"/>
    <w:rsid w:val="005C6221"/>
    <w:rsid w:val="005C6461"/>
    <w:rsid w:val="005C7135"/>
    <w:rsid w:val="005C7CB7"/>
    <w:rsid w:val="005D02DC"/>
    <w:rsid w:val="005D06C6"/>
    <w:rsid w:val="005D098B"/>
    <w:rsid w:val="005D1DDD"/>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150A"/>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73E"/>
    <w:rsid w:val="0063280E"/>
    <w:rsid w:val="00632B9B"/>
    <w:rsid w:val="00632DFB"/>
    <w:rsid w:val="00633080"/>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B17"/>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B9A"/>
    <w:rsid w:val="00661C01"/>
    <w:rsid w:val="00661C18"/>
    <w:rsid w:val="00661FC3"/>
    <w:rsid w:val="0066254A"/>
    <w:rsid w:val="00662E16"/>
    <w:rsid w:val="006633C5"/>
    <w:rsid w:val="00663ABE"/>
    <w:rsid w:val="00663C9F"/>
    <w:rsid w:val="00663DFE"/>
    <w:rsid w:val="0066423D"/>
    <w:rsid w:val="00664A61"/>
    <w:rsid w:val="00665274"/>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4C2"/>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5D7"/>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69"/>
    <w:rsid w:val="00703580"/>
    <w:rsid w:val="007038CE"/>
    <w:rsid w:val="00703981"/>
    <w:rsid w:val="00704B30"/>
    <w:rsid w:val="007050E8"/>
    <w:rsid w:val="007052C4"/>
    <w:rsid w:val="00705675"/>
    <w:rsid w:val="0070578F"/>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3D8"/>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8C7"/>
    <w:rsid w:val="00734D5C"/>
    <w:rsid w:val="00735795"/>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216"/>
    <w:rsid w:val="00745683"/>
    <w:rsid w:val="00747622"/>
    <w:rsid w:val="007478C5"/>
    <w:rsid w:val="00747CBE"/>
    <w:rsid w:val="00750394"/>
    <w:rsid w:val="00751B3A"/>
    <w:rsid w:val="00751F62"/>
    <w:rsid w:val="00754A30"/>
    <w:rsid w:val="007553FE"/>
    <w:rsid w:val="0075606B"/>
    <w:rsid w:val="0075742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EFE"/>
    <w:rsid w:val="00781FD8"/>
    <w:rsid w:val="0078241C"/>
    <w:rsid w:val="00782439"/>
    <w:rsid w:val="00782B9D"/>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B5F"/>
    <w:rsid w:val="007A0E61"/>
    <w:rsid w:val="007A238D"/>
    <w:rsid w:val="007A395D"/>
    <w:rsid w:val="007A3CB3"/>
    <w:rsid w:val="007A3EDA"/>
    <w:rsid w:val="007A51D2"/>
    <w:rsid w:val="007A535D"/>
    <w:rsid w:val="007A55D1"/>
    <w:rsid w:val="007A5E71"/>
    <w:rsid w:val="007A658D"/>
    <w:rsid w:val="007A7681"/>
    <w:rsid w:val="007A7C7B"/>
    <w:rsid w:val="007B02FB"/>
    <w:rsid w:val="007B0A32"/>
    <w:rsid w:val="007B0BBA"/>
    <w:rsid w:val="007B1EA3"/>
    <w:rsid w:val="007B2564"/>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6D4"/>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1B"/>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1BB"/>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04"/>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77A"/>
    <w:rsid w:val="00885828"/>
    <w:rsid w:val="00886630"/>
    <w:rsid w:val="0088676A"/>
    <w:rsid w:val="00886976"/>
    <w:rsid w:val="00886A63"/>
    <w:rsid w:val="00887C7F"/>
    <w:rsid w:val="00887FF5"/>
    <w:rsid w:val="00890811"/>
    <w:rsid w:val="00890AFB"/>
    <w:rsid w:val="00890E6E"/>
    <w:rsid w:val="008924C0"/>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3F5B"/>
    <w:rsid w:val="008D44F9"/>
    <w:rsid w:val="008D494D"/>
    <w:rsid w:val="008D56D2"/>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26B3"/>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649F"/>
    <w:rsid w:val="008F70D4"/>
    <w:rsid w:val="008F78C3"/>
    <w:rsid w:val="008F7D4D"/>
    <w:rsid w:val="00901955"/>
    <w:rsid w:val="00901E30"/>
    <w:rsid w:val="009026D6"/>
    <w:rsid w:val="009028E9"/>
    <w:rsid w:val="00903389"/>
    <w:rsid w:val="00903774"/>
    <w:rsid w:val="00903EBA"/>
    <w:rsid w:val="0090427E"/>
    <w:rsid w:val="0090437F"/>
    <w:rsid w:val="009045EA"/>
    <w:rsid w:val="00904761"/>
    <w:rsid w:val="00904AE6"/>
    <w:rsid w:val="00904DEA"/>
    <w:rsid w:val="00904E94"/>
    <w:rsid w:val="0090529E"/>
    <w:rsid w:val="00905529"/>
    <w:rsid w:val="00905C2A"/>
    <w:rsid w:val="0090602B"/>
    <w:rsid w:val="00906CB6"/>
    <w:rsid w:val="009070A7"/>
    <w:rsid w:val="00907240"/>
    <w:rsid w:val="00907976"/>
    <w:rsid w:val="00907C11"/>
    <w:rsid w:val="00910005"/>
    <w:rsid w:val="0091068A"/>
    <w:rsid w:val="00910C59"/>
    <w:rsid w:val="00911068"/>
    <w:rsid w:val="00911917"/>
    <w:rsid w:val="00911C1D"/>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355DF"/>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398E"/>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4F9"/>
    <w:rsid w:val="00990F02"/>
    <w:rsid w:val="00991241"/>
    <w:rsid w:val="00991264"/>
    <w:rsid w:val="00991268"/>
    <w:rsid w:val="0099127C"/>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9B4"/>
    <w:rsid w:val="009C6A82"/>
    <w:rsid w:val="009D042F"/>
    <w:rsid w:val="009D149F"/>
    <w:rsid w:val="009D14EB"/>
    <w:rsid w:val="009D23BB"/>
    <w:rsid w:val="009D2FE6"/>
    <w:rsid w:val="009D363B"/>
    <w:rsid w:val="009D3B29"/>
    <w:rsid w:val="009D3BE6"/>
    <w:rsid w:val="009D3EA4"/>
    <w:rsid w:val="009D4E49"/>
    <w:rsid w:val="009D68E1"/>
    <w:rsid w:val="009D6EFA"/>
    <w:rsid w:val="009D7337"/>
    <w:rsid w:val="009D75C9"/>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3903"/>
    <w:rsid w:val="00A0487C"/>
    <w:rsid w:val="00A04BE7"/>
    <w:rsid w:val="00A0539D"/>
    <w:rsid w:val="00A055C8"/>
    <w:rsid w:val="00A05F5B"/>
    <w:rsid w:val="00A061A6"/>
    <w:rsid w:val="00A064B9"/>
    <w:rsid w:val="00A0753C"/>
    <w:rsid w:val="00A10CBD"/>
    <w:rsid w:val="00A1139B"/>
    <w:rsid w:val="00A116D6"/>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869"/>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3B65"/>
    <w:rsid w:val="00A355FD"/>
    <w:rsid w:val="00A357C6"/>
    <w:rsid w:val="00A36728"/>
    <w:rsid w:val="00A36C5D"/>
    <w:rsid w:val="00A36F3E"/>
    <w:rsid w:val="00A36FB0"/>
    <w:rsid w:val="00A37188"/>
    <w:rsid w:val="00A40022"/>
    <w:rsid w:val="00A41211"/>
    <w:rsid w:val="00A4164C"/>
    <w:rsid w:val="00A417E0"/>
    <w:rsid w:val="00A4180B"/>
    <w:rsid w:val="00A429D4"/>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2EA"/>
    <w:rsid w:val="00A51313"/>
    <w:rsid w:val="00A519A9"/>
    <w:rsid w:val="00A51B5A"/>
    <w:rsid w:val="00A523FB"/>
    <w:rsid w:val="00A532C0"/>
    <w:rsid w:val="00A53477"/>
    <w:rsid w:val="00A53697"/>
    <w:rsid w:val="00A53A01"/>
    <w:rsid w:val="00A546EA"/>
    <w:rsid w:val="00A54FC4"/>
    <w:rsid w:val="00A55B60"/>
    <w:rsid w:val="00A55F8A"/>
    <w:rsid w:val="00A5749D"/>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460"/>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657"/>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FC"/>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5E8"/>
    <w:rsid w:val="00AE2D37"/>
    <w:rsid w:val="00AE34A1"/>
    <w:rsid w:val="00AE3C59"/>
    <w:rsid w:val="00AE3D5F"/>
    <w:rsid w:val="00AE4159"/>
    <w:rsid w:val="00AE4A45"/>
    <w:rsid w:val="00AE4C3C"/>
    <w:rsid w:val="00AE55CE"/>
    <w:rsid w:val="00AE64C8"/>
    <w:rsid w:val="00AE6B69"/>
    <w:rsid w:val="00AE6E51"/>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D0E"/>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A9D"/>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2C09"/>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25D"/>
    <w:rsid w:val="00B84A77"/>
    <w:rsid w:val="00B8506D"/>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B6F"/>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60"/>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026"/>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2EB9"/>
    <w:rsid w:val="00C031C6"/>
    <w:rsid w:val="00C03553"/>
    <w:rsid w:val="00C043ED"/>
    <w:rsid w:val="00C05228"/>
    <w:rsid w:val="00C05915"/>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9ED"/>
    <w:rsid w:val="00C14188"/>
    <w:rsid w:val="00C143BC"/>
    <w:rsid w:val="00C14921"/>
    <w:rsid w:val="00C14F59"/>
    <w:rsid w:val="00C15079"/>
    <w:rsid w:val="00C152AB"/>
    <w:rsid w:val="00C15952"/>
    <w:rsid w:val="00C16248"/>
    <w:rsid w:val="00C16B40"/>
    <w:rsid w:val="00C17A9E"/>
    <w:rsid w:val="00C17EC8"/>
    <w:rsid w:val="00C20B19"/>
    <w:rsid w:val="00C2172E"/>
    <w:rsid w:val="00C21E42"/>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AC7"/>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664"/>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702"/>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0DBD"/>
    <w:rsid w:val="00C912FF"/>
    <w:rsid w:val="00C91437"/>
    <w:rsid w:val="00C92219"/>
    <w:rsid w:val="00C929BB"/>
    <w:rsid w:val="00C92C12"/>
    <w:rsid w:val="00C9315D"/>
    <w:rsid w:val="00C93B6D"/>
    <w:rsid w:val="00C947A6"/>
    <w:rsid w:val="00C95325"/>
    <w:rsid w:val="00C96348"/>
    <w:rsid w:val="00C96B1E"/>
    <w:rsid w:val="00C96BB3"/>
    <w:rsid w:val="00C96C55"/>
    <w:rsid w:val="00C96D16"/>
    <w:rsid w:val="00CA05D8"/>
    <w:rsid w:val="00CA133D"/>
    <w:rsid w:val="00CA1726"/>
    <w:rsid w:val="00CA1A2F"/>
    <w:rsid w:val="00CA22F4"/>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1121"/>
    <w:rsid w:val="00CB2B1D"/>
    <w:rsid w:val="00CB2F9C"/>
    <w:rsid w:val="00CB3086"/>
    <w:rsid w:val="00CB3DE3"/>
    <w:rsid w:val="00CB554C"/>
    <w:rsid w:val="00CB61BE"/>
    <w:rsid w:val="00CB69FB"/>
    <w:rsid w:val="00CB6D6A"/>
    <w:rsid w:val="00CB6E19"/>
    <w:rsid w:val="00CB7BA6"/>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626"/>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1C9D"/>
    <w:rsid w:val="00CF2935"/>
    <w:rsid w:val="00CF45B2"/>
    <w:rsid w:val="00CF47DF"/>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327B"/>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BD1"/>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AB7"/>
    <w:rsid w:val="00D43B64"/>
    <w:rsid w:val="00D441EB"/>
    <w:rsid w:val="00D44AE4"/>
    <w:rsid w:val="00D44B00"/>
    <w:rsid w:val="00D467B1"/>
    <w:rsid w:val="00D46856"/>
    <w:rsid w:val="00D46B98"/>
    <w:rsid w:val="00D46C47"/>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1FC"/>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B98"/>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298F"/>
    <w:rsid w:val="00DB3465"/>
    <w:rsid w:val="00DB3546"/>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2A0"/>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708"/>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6D71"/>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92D"/>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47"/>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6048"/>
    <w:rsid w:val="00EC7C7A"/>
    <w:rsid w:val="00EC7EB6"/>
    <w:rsid w:val="00ED0748"/>
    <w:rsid w:val="00ED0DB1"/>
    <w:rsid w:val="00ED1487"/>
    <w:rsid w:val="00ED201E"/>
    <w:rsid w:val="00ED29F5"/>
    <w:rsid w:val="00ED34CC"/>
    <w:rsid w:val="00ED3A1B"/>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3F79"/>
    <w:rsid w:val="00EE446F"/>
    <w:rsid w:val="00EE4E23"/>
    <w:rsid w:val="00EE5B3B"/>
    <w:rsid w:val="00EE603A"/>
    <w:rsid w:val="00EE6215"/>
    <w:rsid w:val="00EE7A1B"/>
    <w:rsid w:val="00EF1557"/>
    <w:rsid w:val="00EF33C5"/>
    <w:rsid w:val="00EF3B32"/>
    <w:rsid w:val="00EF3D0E"/>
    <w:rsid w:val="00EF45E1"/>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58E5"/>
    <w:rsid w:val="00F07852"/>
    <w:rsid w:val="00F07AC9"/>
    <w:rsid w:val="00F108B2"/>
    <w:rsid w:val="00F10BC4"/>
    <w:rsid w:val="00F10E7D"/>
    <w:rsid w:val="00F11701"/>
    <w:rsid w:val="00F11BC2"/>
    <w:rsid w:val="00F12E24"/>
    <w:rsid w:val="00F12F3C"/>
    <w:rsid w:val="00F13756"/>
    <w:rsid w:val="00F14370"/>
    <w:rsid w:val="00F147E4"/>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36C23"/>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AE4"/>
    <w:rsid w:val="00F45BE2"/>
    <w:rsid w:val="00F45BF9"/>
    <w:rsid w:val="00F45C33"/>
    <w:rsid w:val="00F4614F"/>
    <w:rsid w:val="00F46270"/>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D4E"/>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4F4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161"/>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28D"/>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POST/PEC/PEC/UZS/01093/2024                       </dmsv2SWPP2ObjectNumber>
    <dmsv2SWPP2SumMD5 xmlns="http://schemas.microsoft.com/sharepoint/v3">7d73b5adc07c21324599c3c06d083d9e</dmsv2SWPP2SumMD5>
    <dmsv2BaseMoved xmlns="http://schemas.microsoft.com/sharepoint/v3">false</dmsv2BaseMoved>
    <dmsv2BaseIsSensitive xmlns="http://schemas.microsoft.com/sharepoint/v3">true</dmsv2BaseIsSensitive>
    <dmsv2SWPP2IDSWPP2 xmlns="http://schemas.microsoft.com/sharepoint/v3">660332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21048573</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00000001000l00030001</dmsv2SWPP2ObjectDepartment>
    <dmsv2SWPP2ObjectName xmlns="http://schemas.microsoft.com/sharepoint/v3">Postępowanie</dmsv2SWPP2ObjectName>
    <_dlc_DocId xmlns="a19cb1c7-c5c7-46d4-85ae-d83685407bba">AEASQFSYQUA4-848585078-15167</_dlc_DocId>
    <_dlc_DocIdUrl xmlns="a19cb1c7-c5c7-46d4-85ae-d83685407bba">
      <Url>https://swpp2.dms.gkpge.pl/sites/32/_layouts/15/DocIdRedir.aspx?ID=AEASQFSYQUA4-848585078-15167</Url>
      <Description>AEASQFSYQUA4-848585078-15167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2.xml><?xml version="1.0" encoding="utf-8"?>
<ds:datastoreItem xmlns:ds="http://schemas.openxmlformats.org/officeDocument/2006/customXml" ds:itemID="{A75444FC-90DB-4E5E-ADA1-699B257264FE}"/>
</file>

<file path=customXml/itemProps3.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99801135-E784-412B-B8A3-6B61DA4C503E}">
  <ds:schemaRefs>
    <ds:schemaRef ds:uri="http://schemas.openxmlformats.org/officeDocument/2006/bibliography"/>
  </ds:schemaRefs>
</ds:datastoreItem>
</file>

<file path=customXml/itemProps5.xml><?xml version="1.0" encoding="utf-8"?>
<ds:datastoreItem xmlns:ds="http://schemas.openxmlformats.org/officeDocument/2006/customXml" ds:itemID="{0284690C-8809-4C3D-8DA8-DD73F0037829}"/>
</file>

<file path=docProps/app.xml><?xml version="1.0" encoding="utf-8"?>
<Properties xmlns="http://schemas.openxmlformats.org/officeDocument/2006/extended-properties" xmlns:vt="http://schemas.openxmlformats.org/officeDocument/2006/docPropsVTypes">
  <Template>Normal</Template>
  <TotalTime>0</TotalTime>
  <Pages>18</Pages>
  <Words>4064</Words>
  <Characters>24390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2024-10-28T09:50:00Z</dcterms:created>
  <dcterms:modified xsi:type="dcterms:W3CDTF">2024-11-15T09:39:00Z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7beea2b7-aed7-4d9a-887b-1ec9ff0a1c1b</vt:lpwstr>
  </property>
</Properties>
</file>