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07A719CB" w:rsidR="005817FF"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0E4BB5">
        <w:rPr>
          <w:rFonts w:ascii="Trebuchet MS" w:hAnsi="Trebuchet MS" w:cstheme="minorHAnsi"/>
          <w:color w:val="17365D" w:themeColor="text2" w:themeShade="BF"/>
          <w:szCs w:val="22"/>
        </w:rPr>
        <w:t>NA USŁUG</w:t>
      </w:r>
      <w:r w:rsidR="000E4BB5" w:rsidRPr="000E4BB5">
        <w:rPr>
          <w:rFonts w:ascii="Trebuchet MS" w:hAnsi="Trebuchet MS" w:cstheme="minorHAnsi"/>
          <w:color w:val="17365D" w:themeColor="text2" w:themeShade="BF"/>
          <w:szCs w:val="22"/>
        </w:rPr>
        <w:t>I</w:t>
      </w:r>
      <w:r w:rsidR="00801DB8" w:rsidRPr="002A6CA3">
        <w:rPr>
          <w:rFonts w:ascii="Trebuchet MS" w:hAnsi="Trebuchet MS" w:cstheme="minorHAnsi"/>
          <w:color w:val="17365D" w:themeColor="text2" w:themeShade="BF"/>
          <w:szCs w:val="22"/>
        </w:rPr>
        <w:t xml:space="preserve"> </w:t>
      </w:r>
    </w:p>
    <w:p w14:paraId="5EAA6A2B" w14:textId="6663A032" w:rsidR="0052207C"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2A6CA3"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0E4BB5"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2A6CA3">
        <w:rPr>
          <w:rFonts w:ascii="Trebuchet MS" w:hAnsi="Trebuchet MS" w:cstheme="minorHAnsi"/>
          <w:b/>
          <w:color w:val="17365D" w:themeColor="text2" w:themeShade="BF"/>
          <w:szCs w:val="22"/>
        </w:rPr>
        <w:t xml:space="preserve">na podstawie </w:t>
      </w:r>
      <w:r w:rsidR="00253813" w:rsidRPr="002A6CA3">
        <w:rPr>
          <w:rFonts w:ascii="Trebuchet MS" w:hAnsi="Trebuchet MS" w:cstheme="minorHAnsi"/>
          <w:b/>
          <w:color w:val="17365D" w:themeColor="text2" w:themeShade="BF"/>
          <w:szCs w:val="22"/>
        </w:rPr>
        <w:t xml:space="preserve">Procedury </w:t>
      </w:r>
      <w:r w:rsidR="00253813" w:rsidRPr="000E4BB5">
        <w:rPr>
          <w:rFonts w:ascii="Trebuchet MS" w:hAnsi="Trebuchet MS" w:cstheme="minorHAnsi"/>
          <w:b/>
          <w:color w:val="17365D" w:themeColor="text2" w:themeShade="BF"/>
          <w:szCs w:val="22"/>
        </w:rPr>
        <w:t>Zakupów w Grupie PGE E</w:t>
      </w:r>
      <w:r w:rsidR="00B351A3" w:rsidRPr="000E4BB5">
        <w:rPr>
          <w:rFonts w:ascii="Trebuchet MS" w:hAnsi="Trebuchet MS" w:cstheme="minorHAnsi"/>
          <w:b/>
          <w:color w:val="17365D" w:themeColor="text2" w:themeShade="BF"/>
          <w:szCs w:val="22"/>
        </w:rPr>
        <w:t>C</w:t>
      </w:r>
      <w:r w:rsidR="00253813" w:rsidRPr="000E4BB5">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0E4BB5">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5B7DABEA"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 xml:space="preserve">„ </w:t>
      </w:r>
      <w:r w:rsidR="000E4BB5" w:rsidRPr="00AA0385">
        <w:rPr>
          <w:rFonts w:ascii="Trebuchet MS" w:hAnsi="Trebuchet MS" w:cs="Calibri"/>
          <w:b/>
          <w:color w:val="323E4F"/>
          <w:kern w:val="28"/>
          <w:sz w:val="20"/>
          <w:szCs w:val="22"/>
          <w:lang w:eastAsia="pl-PL"/>
        </w:rPr>
        <w:t>Remont kapitalny 2 szt. agregatów pompowych wody zasilającej NP zainstalowanych w  Elektrociepłowni „Zielona Góra" S.A</w:t>
      </w:r>
      <w:r w:rsidR="000E4BB5" w:rsidRPr="001D778B">
        <w:rPr>
          <w:rFonts w:ascii="Trebuchet MS" w:hAnsi="Trebuchet MS" w:cs="Calibri"/>
          <w:b/>
          <w:color w:val="323E4F"/>
          <w:kern w:val="28"/>
          <w:sz w:val="20"/>
          <w:szCs w:val="22"/>
          <w:lang w:eastAsia="pl-PL"/>
        </w:rPr>
        <w:t xml:space="preserve"> </w:t>
      </w:r>
      <w:r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0C279487" w:rsidR="005817FF" w:rsidRPr="002A6CA3" w:rsidRDefault="00384C22" w:rsidP="00992E3B">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0E4BB5" w:rsidRPr="000E4BB5">
        <w:rPr>
          <w:rFonts w:ascii="Trebuchet MS" w:hAnsi="Trebuchet MS" w:cstheme="minorHAnsi"/>
          <w:color w:val="17365D" w:themeColor="text2" w:themeShade="BF"/>
          <w:szCs w:val="22"/>
        </w:rPr>
        <w:t>POST/PEC/PEC/UZS/01066/2024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51BF7842"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3</w:t>
            </w:r>
            <w:r w:rsidR="00D16C4C" w:rsidRPr="00632716">
              <w:rPr>
                <w:rFonts w:ascii="Verdana" w:hAnsi="Verdana"/>
                <w:noProof/>
                <w:webHidden/>
                <w:sz w:val="20"/>
              </w:rPr>
              <w:fldChar w:fldCharType="end"/>
            </w:r>
          </w:hyperlink>
        </w:p>
        <w:p w14:paraId="44B89A9E" w14:textId="34F3E72A"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3</w:t>
            </w:r>
            <w:r w:rsidR="00D16C4C" w:rsidRPr="00632716">
              <w:rPr>
                <w:rFonts w:ascii="Verdana" w:hAnsi="Verdana"/>
                <w:noProof/>
                <w:webHidden/>
                <w:sz w:val="20"/>
              </w:rPr>
              <w:fldChar w:fldCharType="end"/>
            </w:r>
          </w:hyperlink>
        </w:p>
        <w:p w14:paraId="2FD25DDD" w14:textId="2A341D64"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5</w:t>
            </w:r>
            <w:r w:rsidR="00D16C4C" w:rsidRPr="00632716">
              <w:rPr>
                <w:rFonts w:ascii="Verdana" w:hAnsi="Verdana"/>
                <w:noProof/>
                <w:webHidden/>
                <w:sz w:val="20"/>
              </w:rPr>
              <w:fldChar w:fldCharType="end"/>
            </w:r>
          </w:hyperlink>
        </w:p>
        <w:p w14:paraId="723D343C" w14:textId="7D180707"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6</w:t>
            </w:r>
            <w:r w:rsidR="00D16C4C" w:rsidRPr="00632716">
              <w:rPr>
                <w:rFonts w:ascii="Verdana" w:hAnsi="Verdana"/>
                <w:noProof/>
                <w:webHidden/>
                <w:sz w:val="20"/>
              </w:rPr>
              <w:fldChar w:fldCharType="end"/>
            </w:r>
          </w:hyperlink>
        </w:p>
        <w:p w14:paraId="3109D650" w14:textId="4C42BB90"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6</w:t>
            </w:r>
            <w:r w:rsidR="00D16C4C" w:rsidRPr="00632716">
              <w:rPr>
                <w:rFonts w:ascii="Verdana" w:hAnsi="Verdana"/>
                <w:noProof/>
                <w:webHidden/>
                <w:sz w:val="20"/>
              </w:rPr>
              <w:fldChar w:fldCharType="end"/>
            </w:r>
          </w:hyperlink>
        </w:p>
        <w:p w14:paraId="616F7FEB" w14:textId="453E0969"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6</w:t>
            </w:r>
            <w:r w:rsidR="00D16C4C" w:rsidRPr="00632716">
              <w:rPr>
                <w:rFonts w:ascii="Verdana" w:hAnsi="Verdana"/>
                <w:noProof/>
                <w:webHidden/>
                <w:sz w:val="20"/>
              </w:rPr>
              <w:fldChar w:fldCharType="end"/>
            </w:r>
          </w:hyperlink>
        </w:p>
        <w:p w14:paraId="0D8B57CE" w14:textId="7CC7A148"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6</w:t>
            </w:r>
            <w:r w:rsidR="00D16C4C" w:rsidRPr="00632716">
              <w:rPr>
                <w:rFonts w:ascii="Verdana" w:hAnsi="Verdana"/>
                <w:noProof/>
                <w:webHidden/>
                <w:sz w:val="20"/>
              </w:rPr>
              <w:fldChar w:fldCharType="end"/>
            </w:r>
          </w:hyperlink>
        </w:p>
        <w:p w14:paraId="35B42FDC" w14:textId="7168E550"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6</w:t>
            </w:r>
            <w:r w:rsidR="00D16C4C" w:rsidRPr="00632716">
              <w:rPr>
                <w:rFonts w:ascii="Verdana" w:hAnsi="Verdana"/>
                <w:noProof/>
                <w:webHidden/>
                <w:sz w:val="20"/>
              </w:rPr>
              <w:fldChar w:fldCharType="end"/>
            </w:r>
          </w:hyperlink>
        </w:p>
        <w:p w14:paraId="1CB33D1C" w14:textId="4C20DCE2"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6</w:t>
            </w:r>
            <w:r w:rsidR="00D16C4C" w:rsidRPr="00632716">
              <w:rPr>
                <w:rFonts w:ascii="Verdana" w:hAnsi="Verdana"/>
                <w:noProof/>
                <w:webHidden/>
                <w:sz w:val="20"/>
              </w:rPr>
              <w:fldChar w:fldCharType="end"/>
            </w:r>
          </w:hyperlink>
        </w:p>
        <w:p w14:paraId="53BC2CA2" w14:textId="3F3B7C98"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6</w:t>
            </w:r>
            <w:r w:rsidR="00D16C4C" w:rsidRPr="00632716">
              <w:rPr>
                <w:rFonts w:ascii="Verdana" w:hAnsi="Verdana"/>
                <w:noProof/>
                <w:webHidden/>
                <w:sz w:val="20"/>
              </w:rPr>
              <w:fldChar w:fldCharType="end"/>
            </w:r>
          </w:hyperlink>
        </w:p>
        <w:p w14:paraId="7A453C78" w14:textId="551BA019"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6</w:t>
            </w:r>
            <w:r w:rsidR="00D16C4C" w:rsidRPr="00632716">
              <w:rPr>
                <w:rFonts w:ascii="Verdana" w:hAnsi="Verdana"/>
                <w:noProof/>
                <w:webHidden/>
                <w:sz w:val="20"/>
              </w:rPr>
              <w:fldChar w:fldCharType="end"/>
            </w:r>
          </w:hyperlink>
        </w:p>
        <w:p w14:paraId="5B013E6F" w14:textId="133E0A67"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7</w:t>
            </w:r>
            <w:r w:rsidR="00D16C4C" w:rsidRPr="00632716">
              <w:rPr>
                <w:rFonts w:ascii="Verdana" w:hAnsi="Verdana"/>
                <w:noProof/>
                <w:webHidden/>
                <w:sz w:val="20"/>
              </w:rPr>
              <w:fldChar w:fldCharType="end"/>
            </w:r>
          </w:hyperlink>
        </w:p>
        <w:p w14:paraId="59C4FF9D" w14:textId="315115EA"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7</w:t>
            </w:r>
            <w:r w:rsidR="00D16C4C" w:rsidRPr="00632716">
              <w:rPr>
                <w:rFonts w:ascii="Verdana" w:hAnsi="Verdana"/>
                <w:noProof/>
                <w:webHidden/>
                <w:sz w:val="20"/>
              </w:rPr>
              <w:fldChar w:fldCharType="end"/>
            </w:r>
          </w:hyperlink>
        </w:p>
        <w:p w14:paraId="758F1B53" w14:textId="7107B8E2"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8</w:t>
            </w:r>
            <w:r w:rsidR="00D16C4C" w:rsidRPr="00632716">
              <w:rPr>
                <w:rFonts w:ascii="Verdana" w:hAnsi="Verdana"/>
                <w:noProof/>
                <w:webHidden/>
                <w:sz w:val="20"/>
              </w:rPr>
              <w:fldChar w:fldCharType="end"/>
            </w:r>
          </w:hyperlink>
        </w:p>
        <w:p w14:paraId="2FB239D9" w14:textId="171627A6"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13</w:t>
            </w:r>
            <w:r w:rsidR="00D16C4C" w:rsidRPr="00632716">
              <w:rPr>
                <w:rFonts w:ascii="Verdana" w:hAnsi="Verdana"/>
                <w:noProof/>
                <w:webHidden/>
                <w:sz w:val="20"/>
              </w:rPr>
              <w:fldChar w:fldCharType="end"/>
            </w:r>
          </w:hyperlink>
        </w:p>
        <w:p w14:paraId="636213D2" w14:textId="1E3A63E4"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14</w:t>
            </w:r>
            <w:r w:rsidR="00D16C4C" w:rsidRPr="00632716">
              <w:rPr>
                <w:rFonts w:ascii="Verdana" w:hAnsi="Verdana"/>
                <w:noProof/>
                <w:webHidden/>
                <w:sz w:val="20"/>
              </w:rPr>
              <w:fldChar w:fldCharType="end"/>
            </w:r>
          </w:hyperlink>
        </w:p>
        <w:p w14:paraId="1F8374D4" w14:textId="57AA1BEB"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17</w:t>
            </w:r>
            <w:r w:rsidR="00D16C4C" w:rsidRPr="00632716">
              <w:rPr>
                <w:rFonts w:ascii="Verdana" w:hAnsi="Verdana"/>
                <w:noProof/>
                <w:webHidden/>
                <w:sz w:val="20"/>
              </w:rPr>
              <w:fldChar w:fldCharType="end"/>
            </w:r>
          </w:hyperlink>
        </w:p>
        <w:p w14:paraId="11259BAC" w14:textId="7CAF0A35"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17</w:t>
            </w:r>
            <w:r w:rsidR="00D16C4C" w:rsidRPr="00632716">
              <w:rPr>
                <w:rFonts w:ascii="Verdana" w:hAnsi="Verdana"/>
                <w:noProof/>
                <w:webHidden/>
                <w:sz w:val="20"/>
              </w:rPr>
              <w:fldChar w:fldCharType="end"/>
            </w:r>
          </w:hyperlink>
        </w:p>
        <w:p w14:paraId="6AD1C0DE" w14:textId="75EF8060"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17</w:t>
            </w:r>
            <w:r w:rsidR="00D16C4C" w:rsidRPr="00632716">
              <w:rPr>
                <w:rFonts w:ascii="Verdana" w:hAnsi="Verdana"/>
                <w:noProof/>
                <w:webHidden/>
                <w:sz w:val="20"/>
              </w:rPr>
              <w:fldChar w:fldCharType="end"/>
            </w:r>
          </w:hyperlink>
        </w:p>
        <w:p w14:paraId="17DC4240" w14:textId="7CD45898"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17</w:t>
            </w:r>
            <w:r w:rsidR="00D16C4C" w:rsidRPr="00632716">
              <w:rPr>
                <w:rFonts w:ascii="Verdana" w:hAnsi="Verdana"/>
                <w:noProof/>
                <w:webHidden/>
                <w:sz w:val="20"/>
              </w:rPr>
              <w:fldChar w:fldCharType="end"/>
            </w:r>
          </w:hyperlink>
        </w:p>
        <w:p w14:paraId="77E65176" w14:textId="4A07E45C"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18</w:t>
            </w:r>
            <w:r w:rsidR="00D16C4C" w:rsidRPr="00632716">
              <w:rPr>
                <w:rFonts w:ascii="Verdana" w:hAnsi="Verdana"/>
                <w:noProof/>
                <w:webHidden/>
                <w:sz w:val="20"/>
              </w:rPr>
              <w:fldChar w:fldCharType="end"/>
            </w:r>
          </w:hyperlink>
        </w:p>
        <w:p w14:paraId="59D00F41" w14:textId="7BFB0108"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19</w:t>
            </w:r>
            <w:r w:rsidR="00D16C4C" w:rsidRPr="00632716">
              <w:rPr>
                <w:rFonts w:ascii="Verdana" w:hAnsi="Verdana"/>
                <w:noProof/>
                <w:webHidden/>
                <w:sz w:val="20"/>
              </w:rPr>
              <w:fldChar w:fldCharType="end"/>
            </w:r>
          </w:hyperlink>
        </w:p>
        <w:p w14:paraId="1DE62654" w14:textId="7A2F5167"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19</w:t>
            </w:r>
            <w:r w:rsidR="00D16C4C" w:rsidRPr="00632716">
              <w:rPr>
                <w:rFonts w:ascii="Verdana" w:hAnsi="Verdana"/>
                <w:noProof/>
                <w:webHidden/>
                <w:sz w:val="20"/>
              </w:rPr>
              <w:fldChar w:fldCharType="end"/>
            </w:r>
          </w:hyperlink>
        </w:p>
        <w:p w14:paraId="215925B5" w14:textId="231DB4C7"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20</w:t>
            </w:r>
            <w:r w:rsidR="00D16C4C" w:rsidRPr="00632716">
              <w:rPr>
                <w:rFonts w:ascii="Verdana" w:hAnsi="Verdana"/>
                <w:noProof/>
                <w:webHidden/>
                <w:sz w:val="20"/>
              </w:rPr>
              <w:fldChar w:fldCharType="end"/>
            </w:r>
          </w:hyperlink>
        </w:p>
        <w:p w14:paraId="74084547" w14:textId="797ADD3F"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21</w:t>
            </w:r>
            <w:r w:rsidR="00D16C4C" w:rsidRPr="00632716">
              <w:rPr>
                <w:rFonts w:ascii="Verdana" w:hAnsi="Verdana"/>
                <w:noProof/>
                <w:webHidden/>
                <w:sz w:val="20"/>
              </w:rPr>
              <w:fldChar w:fldCharType="end"/>
            </w:r>
          </w:hyperlink>
        </w:p>
        <w:p w14:paraId="7C569B4B" w14:textId="27A1D166"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22</w:t>
            </w:r>
            <w:r w:rsidR="00D16C4C" w:rsidRPr="00632716">
              <w:rPr>
                <w:rFonts w:ascii="Verdana" w:hAnsi="Verdana"/>
                <w:noProof/>
                <w:webHidden/>
                <w:sz w:val="20"/>
              </w:rPr>
              <w:fldChar w:fldCharType="end"/>
            </w:r>
          </w:hyperlink>
        </w:p>
        <w:p w14:paraId="1A168636" w14:textId="614B5666"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22</w:t>
            </w:r>
            <w:r w:rsidR="00D16C4C" w:rsidRPr="00632716">
              <w:rPr>
                <w:rFonts w:ascii="Verdana" w:hAnsi="Verdana"/>
                <w:noProof/>
                <w:webHidden/>
                <w:sz w:val="20"/>
              </w:rPr>
              <w:fldChar w:fldCharType="end"/>
            </w:r>
          </w:hyperlink>
        </w:p>
        <w:p w14:paraId="5BCD49AE" w14:textId="0B9D2150"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22</w:t>
            </w:r>
            <w:r w:rsidR="00D16C4C" w:rsidRPr="00632716">
              <w:rPr>
                <w:rFonts w:ascii="Verdana" w:hAnsi="Verdana"/>
                <w:noProof/>
                <w:webHidden/>
                <w:sz w:val="20"/>
              </w:rPr>
              <w:fldChar w:fldCharType="end"/>
            </w:r>
          </w:hyperlink>
        </w:p>
        <w:p w14:paraId="56C48855" w14:textId="17273151" w:rsidR="00D16C4C" w:rsidRPr="00632716" w:rsidRDefault="006D5C5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25</w:t>
            </w:r>
            <w:r w:rsidR="00D16C4C" w:rsidRPr="00632716">
              <w:rPr>
                <w:rFonts w:ascii="Verdana" w:hAnsi="Verdana"/>
                <w:noProof/>
                <w:webHidden/>
                <w:sz w:val="20"/>
              </w:rPr>
              <w:fldChar w:fldCharType="end"/>
            </w:r>
          </w:hyperlink>
        </w:p>
        <w:p w14:paraId="4CAF0589" w14:textId="2F0DA09A" w:rsidR="00D16C4C" w:rsidRDefault="006D5C5F"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AA0EA5">
              <w:rPr>
                <w:rFonts w:ascii="Verdana" w:hAnsi="Verdana"/>
                <w:noProof/>
                <w:webHidden/>
                <w:sz w:val="20"/>
              </w:rPr>
              <w:t>26</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7B270274" w:rsidR="005817FF" w:rsidRPr="002935D8"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2935D8">
        <w:rPr>
          <w:rFonts w:ascii="Verdana" w:hAnsi="Verdana" w:cstheme="minorHAnsi"/>
          <w:bCs/>
          <w:sz w:val="20"/>
        </w:rPr>
        <w:t xml:space="preserve">Zamawiającym w </w:t>
      </w:r>
      <w:r w:rsidR="008521EE" w:rsidRPr="002935D8">
        <w:rPr>
          <w:rFonts w:ascii="Verdana" w:hAnsi="Verdana" w:cstheme="minorHAnsi"/>
          <w:bCs/>
          <w:sz w:val="20"/>
        </w:rPr>
        <w:t>P</w:t>
      </w:r>
      <w:r w:rsidRPr="002935D8">
        <w:rPr>
          <w:rFonts w:ascii="Verdana" w:hAnsi="Verdana" w:cstheme="minorHAnsi"/>
          <w:bCs/>
          <w:sz w:val="20"/>
        </w:rPr>
        <w:t xml:space="preserve">ostępowaniu </w:t>
      </w:r>
      <w:r w:rsidR="008521EE" w:rsidRPr="002935D8">
        <w:rPr>
          <w:rFonts w:ascii="Verdana" w:hAnsi="Verdana" w:cstheme="minorHAnsi"/>
          <w:bCs/>
          <w:sz w:val="20"/>
        </w:rPr>
        <w:t xml:space="preserve">zakupowym </w:t>
      </w:r>
      <w:r w:rsidRPr="002935D8">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935D8" w:rsidRPr="002935D8">
        <w:rPr>
          <w:rFonts w:ascii="Verdana" w:hAnsi="Verdana" w:cstheme="minorHAnsi"/>
          <w:bCs/>
          <w:sz w:val="20"/>
        </w:rPr>
        <w:t>:</w:t>
      </w:r>
    </w:p>
    <w:p w14:paraId="5AE594D1" w14:textId="40855E28" w:rsidR="00615B23" w:rsidRPr="002935D8"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40987094"/>
      <w:bookmarkStart w:id="37" w:name="_Toc51165978"/>
      <w:bookmarkStart w:id="38" w:name="_Toc122344670"/>
      <w:r w:rsidRPr="002935D8">
        <w:rPr>
          <w:rFonts w:ascii="Verdana" w:hAnsi="Verdana" w:cstheme="minorHAnsi"/>
          <w:caps w:val="0"/>
          <w:sz w:val="20"/>
          <w:lang w:val="pl-PL"/>
        </w:rPr>
        <w:t>Elektrociepłownia „Zielona Góra” S.A.</w:t>
      </w:r>
      <w:r w:rsidRPr="002935D8">
        <w:rPr>
          <w:rFonts w:ascii="Verdana" w:hAnsi="Verdana" w:cstheme="minorHAnsi"/>
          <w:b w:val="0"/>
          <w:caps w:val="0"/>
          <w:sz w:val="20"/>
          <w:lang w:val="pl-PL"/>
        </w:rPr>
        <w:t>, z siedzibą w Zielonej Górze przy ul. Zjednoczenia 103, zarejestrowana w Sądzie Rejonowym w Zielonej Górze, VIII Wydział Gospodarczy Krajowego Rejestru Sądowego pod numerem KRS 0000040284, NIP 9290006902, kapitał zakładowy: 13 853 150 PLN opłacony w całości;</w:t>
      </w:r>
      <w:bookmarkEnd w:id="36"/>
      <w:bookmarkEnd w:id="37"/>
      <w:bookmarkEnd w:id="38"/>
    </w:p>
    <w:p w14:paraId="106DE000" w14:textId="6CE0D8ED" w:rsidR="00976E39" w:rsidRPr="002935D8"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2935D8">
        <w:rPr>
          <w:rFonts w:ascii="Verdana" w:hAnsi="Verdana" w:cstheme="minorHAnsi"/>
          <w:bCs/>
          <w:sz w:val="20"/>
        </w:rPr>
        <w:t>Adr</w:t>
      </w:r>
      <w:r w:rsidR="00623AF0" w:rsidRPr="002935D8">
        <w:rPr>
          <w:rFonts w:ascii="Verdana" w:hAnsi="Verdana" w:cstheme="minorHAnsi"/>
          <w:bCs/>
          <w:sz w:val="20"/>
        </w:rPr>
        <w:t>es strony internetowej</w:t>
      </w:r>
      <w:r w:rsidRPr="002935D8">
        <w:rPr>
          <w:rFonts w:ascii="Verdana" w:hAnsi="Verdana" w:cstheme="minorHAnsi"/>
          <w:bCs/>
          <w:sz w:val="20"/>
        </w:rPr>
        <w:t xml:space="preserve"> Zamawiającego</w:t>
      </w:r>
      <w:r w:rsidR="00976E39" w:rsidRPr="002935D8">
        <w:rPr>
          <w:rFonts w:ascii="Verdana" w:hAnsi="Verdana" w:cstheme="minorHAnsi"/>
          <w:bCs/>
          <w:sz w:val="20"/>
        </w:rPr>
        <w:t>:</w:t>
      </w:r>
    </w:p>
    <w:bookmarkStart w:id="41" w:name="_Toc40987100"/>
    <w:bookmarkStart w:id="42" w:name="_Toc51165984"/>
    <w:bookmarkEnd w:id="39"/>
    <w:bookmarkEnd w:id="40"/>
    <w:p w14:paraId="3AD1313C" w14:textId="0AE5FA11" w:rsidR="00615B23" w:rsidRPr="00AA0385" w:rsidRDefault="00615B23" w:rsidP="00121F7A">
      <w:pPr>
        <w:suppressAutoHyphens/>
        <w:spacing w:before="120" w:after="120" w:line="240" w:lineRule="auto"/>
        <w:ind w:left="426" w:right="-284"/>
        <w:outlineLvl w:val="0"/>
        <w:rPr>
          <w:rFonts w:ascii="Verdana" w:hAnsi="Verdana" w:cstheme="minorHAnsi"/>
          <w:kern w:val="28"/>
          <w:sz w:val="20"/>
        </w:rPr>
      </w:pPr>
      <w:r w:rsidRPr="00AA0385">
        <w:rPr>
          <w:rFonts w:ascii="Verdana" w:hAnsi="Verdana" w:cstheme="minorHAnsi"/>
          <w:kern w:val="28"/>
          <w:sz w:val="20"/>
        </w:rPr>
        <w:fldChar w:fldCharType="begin"/>
      </w:r>
      <w:r w:rsidRPr="00AA0385">
        <w:rPr>
          <w:rFonts w:ascii="Verdana" w:hAnsi="Verdana" w:cstheme="minorHAnsi"/>
          <w:kern w:val="28"/>
          <w:sz w:val="20"/>
        </w:rPr>
        <w:instrText xml:space="preserve"> HYPERLINK "http://www.ec.zgora.pl" </w:instrText>
      </w:r>
      <w:r w:rsidRPr="00AA0385">
        <w:rPr>
          <w:rFonts w:ascii="Verdana" w:hAnsi="Verdana" w:cstheme="minorHAnsi"/>
          <w:kern w:val="28"/>
          <w:sz w:val="20"/>
        </w:rPr>
        <w:fldChar w:fldCharType="separate"/>
      </w:r>
      <w:bookmarkStart w:id="43" w:name="_Toc122344674"/>
      <w:r w:rsidRPr="00AA0385">
        <w:rPr>
          <w:rFonts w:ascii="Verdana" w:hAnsi="Verdana" w:cstheme="minorHAnsi"/>
          <w:color w:val="0000FF"/>
          <w:kern w:val="28"/>
          <w:sz w:val="20"/>
          <w:u w:val="single"/>
        </w:rPr>
        <w:t>www.ec.zgora.pl</w:t>
      </w:r>
      <w:bookmarkEnd w:id="41"/>
      <w:bookmarkEnd w:id="42"/>
      <w:r w:rsidRPr="00AA0385">
        <w:rPr>
          <w:rFonts w:ascii="Verdana" w:hAnsi="Verdana" w:cstheme="minorHAnsi"/>
          <w:kern w:val="28"/>
          <w:sz w:val="20"/>
        </w:rPr>
        <w:fldChar w:fldCharType="end"/>
      </w:r>
      <w:r w:rsidRPr="00AA0385">
        <w:rPr>
          <w:rFonts w:ascii="Verdana" w:hAnsi="Verdana" w:cstheme="minorHAnsi"/>
          <w:kern w:val="28"/>
          <w:sz w:val="20"/>
        </w:rPr>
        <w:t>,</w:t>
      </w:r>
      <w:bookmarkEnd w:id="43"/>
      <w:r w:rsidRPr="00AA0385">
        <w:rPr>
          <w:rFonts w:ascii="Verdana" w:hAnsi="Verdana" w:cstheme="minorHAnsi"/>
          <w:kern w:val="28"/>
          <w:sz w:val="20"/>
        </w:rPr>
        <w:t xml:space="preserve"> </w:t>
      </w:r>
    </w:p>
    <w:p w14:paraId="4F4F2B7B" w14:textId="39BF81F0" w:rsidR="00CE4C3E" w:rsidRPr="002A6CA3" w:rsidRDefault="00B364FE"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AA0385">
        <w:rPr>
          <w:rFonts w:ascii="Verdana" w:hAnsi="Verdana" w:cstheme="minorHAnsi"/>
          <w:b/>
          <w:sz w:val="20"/>
        </w:rPr>
        <w:t>Zamawiający powierzył przygotowanie i przeprowadzenie postępowania o udzielenie zamówienia</w:t>
      </w:r>
      <w:r w:rsidR="00850D5F" w:rsidRPr="00AA0385">
        <w:rPr>
          <w:rFonts w:ascii="Verdana" w:hAnsi="Verdana" w:cstheme="minorHAnsi"/>
          <w:b/>
          <w:sz w:val="20"/>
        </w:rPr>
        <w:t xml:space="preserve"> </w:t>
      </w:r>
      <w:r w:rsidR="00433BFC" w:rsidRPr="00AA0385">
        <w:rPr>
          <w:rFonts w:ascii="Verdana" w:hAnsi="Verdana" w:cstheme="minorHAnsi"/>
          <w:b/>
          <w:sz w:val="20"/>
        </w:rPr>
        <w:t>PGE Energia Ciepła S.A.</w:t>
      </w:r>
      <w:r w:rsidR="00850D5F" w:rsidRPr="00AA0385">
        <w:rPr>
          <w:rFonts w:ascii="Verdana" w:hAnsi="Verdana" w:cstheme="minorHAnsi"/>
          <w:b/>
          <w:sz w:val="20"/>
        </w:rPr>
        <w:t xml:space="preserve"> </w:t>
      </w:r>
      <w:r w:rsidR="00433BFC" w:rsidRPr="00AA0385">
        <w:rPr>
          <w:rFonts w:ascii="Verdana" w:hAnsi="Verdana" w:cstheme="minorHAnsi"/>
          <w:b/>
          <w:sz w:val="20"/>
        </w:rPr>
        <w:t>Komórką</w:t>
      </w:r>
      <w:r w:rsidR="00433BFC" w:rsidRPr="002A6CA3">
        <w:rPr>
          <w:rFonts w:ascii="Verdana" w:hAnsi="Verdana" w:cstheme="minorHAnsi"/>
          <w:b/>
          <w:sz w:val="20"/>
        </w:rPr>
        <w:t xml:space="preserve"> organizacyjną prowadzącą</w:t>
      </w:r>
      <w:r w:rsidR="00850D5F" w:rsidRPr="002A6CA3">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4"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2" w:history="1">
        <w:r w:rsidR="00CA2F37" w:rsidRPr="002A6CA3">
          <w:rPr>
            <w:rStyle w:val="Hipercze"/>
            <w:rFonts w:ascii="Verdana" w:hAnsi="Verdana" w:cs="Calibri"/>
            <w:bCs/>
            <w:sz w:val="20"/>
          </w:rPr>
          <w:t>www.pgeenergiaciepla.pl</w:t>
        </w:r>
      </w:hyperlink>
    </w:p>
    <w:p w14:paraId="6807467C" w14:textId="69391FBC" w:rsidR="00AC03DF" w:rsidRPr="002935D8"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935D8">
        <w:rPr>
          <w:rFonts w:ascii="Verdana" w:hAnsi="Verdana" w:cs="Calibri"/>
          <w:bCs/>
          <w:sz w:val="20"/>
        </w:rPr>
        <w:t xml:space="preserve">Adres do korespondencji: </w:t>
      </w:r>
    </w:p>
    <w:p w14:paraId="7A2801E6" w14:textId="77777777" w:rsidR="00E623DA" w:rsidRPr="002935D8" w:rsidRDefault="006941DE" w:rsidP="00121F7A">
      <w:pPr>
        <w:tabs>
          <w:tab w:val="left" w:pos="1134"/>
        </w:tabs>
        <w:spacing w:line="240" w:lineRule="auto"/>
        <w:ind w:left="1134"/>
        <w:rPr>
          <w:rFonts w:ascii="Verdana" w:hAnsi="Verdana" w:cs="Calibri"/>
          <w:bCs/>
          <w:sz w:val="20"/>
        </w:rPr>
      </w:pPr>
      <w:r w:rsidRPr="002935D8">
        <w:rPr>
          <w:rFonts w:ascii="Verdana" w:hAnsi="Verdana" w:cs="Calibri"/>
          <w:bCs/>
          <w:sz w:val="20"/>
        </w:rPr>
        <w:t xml:space="preserve">PGE Energia Ciepła S.A. </w:t>
      </w:r>
      <w:r w:rsidR="00E623DA" w:rsidRPr="002935D8">
        <w:rPr>
          <w:rFonts w:ascii="Verdana" w:hAnsi="Verdana" w:cs="Calibri"/>
          <w:bCs/>
          <w:sz w:val="20"/>
        </w:rPr>
        <w:t>Departament Zakupów</w:t>
      </w:r>
      <w:r w:rsidR="00C66D66" w:rsidRPr="002935D8">
        <w:rPr>
          <w:rFonts w:ascii="Verdana" w:hAnsi="Verdana" w:cs="Calibri"/>
          <w:bCs/>
          <w:sz w:val="20"/>
        </w:rPr>
        <w:t>:</w:t>
      </w:r>
    </w:p>
    <w:p w14:paraId="6BDDC23F" w14:textId="77777777" w:rsidR="004D33DB" w:rsidRPr="002935D8" w:rsidRDefault="004D33DB" w:rsidP="008A7FB8">
      <w:pPr>
        <w:pStyle w:val="Nagwek2"/>
        <w:keepNext w:val="0"/>
        <w:keepLines w:val="0"/>
        <w:numPr>
          <w:ilvl w:val="0"/>
          <w:numId w:val="33"/>
        </w:numPr>
        <w:suppressAutoHyphens/>
        <w:spacing w:before="120" w:after="120" w:line="240" w:lineRule="auto"/>
        <w:ind w:left="1418" w:hanging="284"/>
        <w:rPr>
          <w:rFonts w:ascii="Verdana" w:hAnsi="Verdana" w:cstheme="minorHAnsi"/>
          <w:b w:val="0"/>
          <w:sz w:val="20"/>
        </w:rPr>
      </w:pPr>
      <w:bookmarkStart w:id="45" w:name="_Toc122344675"/>
      <w:r w:rsidRPr="002935D8">
        <w:rPr>
          <w:rFonts w:ascii="Verdana" w:hAnsi="Verdana" w:cstheme="minorHAnsi"/>
          <w:sz w:val="20"/>
        </w:rPr>
        <w:t>31-587 Kraków; ul. Ciepłownicza 1;</w:t>
      </w:r>
      <w:bookmarkEnd w:id="45"/>
    </w:p>
    <w:p w14:paraId="75923CAD" w14:textId="226B3CF0" w:rsidR="00AC03DF" w:rsidRPr="002A6CA3" w:rsidRDefault="00AC03DF" w:rsidP="008A7FB8">
      <w:pPr>
        <w:pStyle w:val="Nagwek1"/>
        <w:numPr>
          <w:ilvl w:val="0"/>
          <w:numId w:val="32"/>
        </w:numPr>
        <w:shd w:val="clear" w:color="auto" w:fill="C6D9F1" w:themeFill="text2" w:themeFillTint="33"/>
        <w:spacing w:before="120" w:after="120"/>
        <w:ind w:left="426" w:right="-284" w:hanging="710"/>
        <w:rPr>
          <w:rFonts w:ascii="Verdana" w:hAnsi="Verdana" w:cstheme="minorHAnsi"/>
          <w:caps w:val="0"/>
          <w:sz w:val="20"/>
          <w:lang w:val="pl-PL"/>
        </w:rPr>
      </w:pPr>
      <w:bookmarkStart w:id="46" w:name="_Toc122344688"/>
      <w:r w:rsidRPr="002A6CA3">
        <w:rPr>
          <w:rFonts w:ascii="Verdana" w:hAnsi="Verdana" w:cstheme="minorHAnsi"/>
          <w:caps w:val="0"/>
          <w:sz w:val="20"/>
          <w:lang w:val="pl-PL"/>
        </w:rPr>
        <w:t>INFORMACJE O SPOSOBIE KOMUNIKACJI Z WYKONAWCAMI</w:t>
      </w:r>
      <w:bookmarkEnd w:id="46"/>
    </w:p>
    <w:p w14:paraId="062EB635" w14:textId="40D42D93" w:rsidR="00682375" w:rsidRPr="002A6CA3" w:rsidRDefault="00682375" w:rsidP="008A7FB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47" w:name="_Toc528334427"/>
      <w:bookmarkStart w:id="48" w:name="_Toc122344689"/>
      <w:bookmarkStart w:id="49" w:name="_Toc3460015"/>
      <w:bookmarkStart w:id="50" w:name="_Toc3876124"/>
      <w:bookmarkStart w:id="51"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2" w:name="_Toc528334428"/>
      <w:bookmarkEnd w:id="47"/>
      <w:r w:rsidRPr="002A6CA3">
        <w:rPr>
          <w:rFonts w:ascii="Verdana" w:hAnsi="Verdana" w:cstheme="minorHAnsi"/>
          <w:b w:val="0"/>
          <w:sz w:val="20"/>
          <w:lang w:val="pl-PL" w:eastAsia="pl-PL"/>
        </w:rPr>
        <w:t>.</w:t>
      </w:r>
      <w:bookmarkEnd w:id="48"/>
    </w:p>
    <w:p w14:paraId="72FE4C43" w14:textId="75D5DA36" w:rsidR="007E5BAD" w:rsidRPr="002A6CA3" w:rsidRDefault="00682375" w:rsidP="008A7FB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3"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3"/>
      <w:r w:rsidRPr="002A6CA3">
        <w:rPr>
          <w:rFonts w:ascii="Verdana" w:hAnsi="Verdana" w:cstheme="minorHAnsi"/>
          <w:b w:val="0"/>
          <w:sz w:val="20"/>
          <w:lang w:val="pl-PL" w:eastAsia="pl-PL"/>
        </w:rPr>
        <w:t xml:space="preserve"> </w:t>
      </w:r>
    </w:p>
    <w:p w14:paraId="0DAE90EE" w14:textId="51F020CE" w:rsidR="003B43D8" w:rsidRPr="002A6CA3" w:rsidRDefault="003B43D8" w:rsidP="008A7FB8">
      <w:pPr>
        <w:pStyle w:val="Nagwek2"/>
        <w:numPr>
          <w:ilvl w:val="1"/>
          <w:numId w:val="32"/>
        </w:numPr>
        <w:spacing w:before="120" w:after="120" w:line="240" w:lineRule="auto"/>
        <w:ind w:left="425" w:right="-284" w:hanging="709"/>
        <w:rPr>
          <w:rFonts w:ascii="Verdana" w:hAnsi="Verdana" w:cstheme="minorHAnsi"/>
          <w:b w:val="0"/>
          <w:sz w:val="20"/>
          <w:lang w:eastAsia="pl-PL"/>
        </w:rPr>
      </w:pPr>
      <w:bookmarkStart w:id="54"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3" w:history="1">
        <w:r w:rsidRPr="002A6CA3">
          <w:rPr>
            <w:rStyle w:val="Hipercze"/>
            <w:rFonts w:ascii="Verdana" w:hAnsi="Verdana" w:cstheme="minorHAnsi"/>
            <w:b w:val="0"/>
            <w:sz w:val="20"/>
            <w:lang w:eastAsia="pl-PL"/>
          </w:rPr>
          <w:t>https://swpp2.gkpge.pl</w:t>
        </w:r>
        <w:bookmarkEnd w:id="54"/>
      </w:hyperlink>
    </w:p>
    <w:p w14:paraId="02E82E55" w14:textId="599587EB" w:rsidR="003B43D8" w:rsidRPr="002A6CA3" w:rsidRDefault="003B43D8" w:rsidP="008A7FB8">
      <w:pPr>
        <w:pStyle w:val="Akapitzlist"/>
        <w:numPr>
          <w:ilvl w:val="1"/>
          <w:numId w:val="66"/>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4"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8A7FB8">
      <w:pPr>
        <w:pStyle w:val="Akapitzlist"/>
        <w:numPr>
          <w:ilvl w:val="1"/>
          <w:numId w:val="66"/>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8A7FB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5" w:name="_Toc122344692"/>
      <w:r w:rsidRPr="002A6CA3">
        <w:rPr>
          <w:rFonts w:ascii="Verdana" w:hAnsi="Verdana" w:cstheme="minorHAnsi"/>
          <w:b w:val="0"/>
          <w:sz w:val="20"/>
          <w:lang w:val="pl-PL" w:eastAsia="pl-PL"/>
        </w:rPr>
        <w:t>Korzystanie z Systemu Zakupowego GK PGE jest bezpłatne.</w:t>
      </w:r>
      <w:bookmarkEnd w:id="55"/>
    </w:p>
    <w:p w14:paraId="6079F57E" w14:textId="656F6E14" w:rsidR="00682375" w:rsidRPr="002A6CA3" w:rsidRDefault="00682375" w:rsidP="008A7FB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6"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6"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w:t>
      </w:r>
      <w:r w:rsidRPr="002A6CA3">
        <w:rPr>
          <w:rFonts w:ascii="Verdana" w:hAnsi="Verdana" w:cstheme="minorHAnsi"/>
          <w:b w:val="0"/>
          <w:sz w:val="20"/>
          <w:u w:val="single"/>
          <w:lang w:val="pl-PL" w:eastAsia="pl-PL"/>
        </w:rPr>
        <w:lastRenderedPageBreak/>
        <w:t xml:space="preserve">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6"/>
      <w:r w:rsidRPr="002A6CA3">
        <w:rPr>
          <w:rFonts w:ascii="Verdana" w:hAnsi="Verdana" w:cstheme="minorHAnsi"/>
          <w:b w:val="0"/>
          <w:sz w:val="20"/>
          <w:u w:val="single"/>
          <w:lang w:val="pl-PL" w:eastAsia="pl-PL"/>
        </w:rPr>
        <w:t xml:space="preserve"> </w:t>
      </w:r>
    </w:p>
    <w:p w14:paraId="41CBBAF7" w14:textId="209B056E" w:rsidR="00682375" w:rsidRPr="002A6CA3" w:rsidRDefault="00682375" w:rsidP="008A7FB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7"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7"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7"/>
      <w:r w:rsidRPr="002A6CA3">
        <w:rPr>
          <w:rFonts w:ascii="Verdana" w:hAnsi="Verdana" w:cstheme="minorHAnsi"/>
          <w:b w:val="0"/>
          <w:sz w:val="20"/>
          <w:lang w:val="pl-PL" w:eastAsia="pl-PL"/>
        </w:rPr>
        <w:t xml:space="preserve"> </w:t>
      </w:r>
    </w:p>
    <w:p w14:paraId="3FD0678D" w14:textId="618ECE0C" w:rsidR="00682375" w:rsidRPr="002A6CA3" w:rsidRDefault="00682375" w:rsidP="008A7FB8">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8"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8"/>
      <w:r w:rsidRPr="002A6CA3">
        <w:rPr>
          <w:rFonts w:ascii="Verdana" w:hAnsi="Verdana" w:cstheme="minorHAnsi"/>
          <w:b w:val="0"/>
          <w:sz w:val="20"/>
          <w:lang w:val="pl-PL" w:eastAsia="pl-PL"/>
        </w:rPr>
        <w:t xml:space="preserve"> </w:t>
      </w:r>
    </w:p>
    <w:p w14:paraId="58D9F3C1" w14:textId="77777777" w:rsidR="00682375" w:rsidRPr="002A6CA3" w:rsidRDefault="00682375" w:rsidP="008A7FB8">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9"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9"/>
    </w:p>
    <w:p w14:paraId="3C691E69" w14:textId="77777777" w:rsidR="00682375" w:rsidRPr="002A6CA3" w:rsidRDefault="00682375" w:rsidP="008A7FB8">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60"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60"/>
      <w:r w:rsidRPr="002A6CA3">
        <w:rPr>
          <w:rFonts w:ascii="Verdana" w:hAnsi="Verdana" w:cstheme="minorHAnsi"/>
          <w:b w:val="0"/>
          <w:sz w:val="20"/>
          <w:lang w:val="pl-PL" w:eastAsia="pl-PL"/>
        </w:rPr>
        <w:t xml:space="preserve"> </w:t>
      </w:r>
    </w:p>
    <w:p w14:paraId="1F023CFB" w14:textId="44AA8F8A" w:rsidR="00682375" w:rsidRPr="009273F4" w:rsidRDefault="00682375" w:rsidP="008A7FB8">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61"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61"/>
      <w:r w:rsidRPr="009273F4">
        <w:rPr>
          <w:rFonts w:ascii="Verdana" w:hAnsi="Verdana" w:cstheme="minorHAnsi"/>
          <w:b w:val="0"/>
          <w:sz w:val="20"/>
          <w:lang w:val="pl-PL" w:eastAsia="pl-PL"/>
        </w:rPr>
        <w:t xml:space="preserve"> </w:t>
      </w:r>
    </w:p>
    <w:p w14:paraId="33EA1B9D" w14:textId="234A41B4" w:rsidR="00682375" w:rsidRPr="009273F4" w:rsidRDefault="00682375" w:rsidP="008A7FB8">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62"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8"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62"/>
    </w:p>
    <w:p w14:paraId="1D427011" w14:textId="6D056AE9" w:rsidR="003875FE" w:rsidRPr="002A6CA3" w:rsidRDefault="00682375" w:rsidP="008A7FB8">
      <w:pPr>
        <w:pStyle w:val="Nagwek2"/>
        <w:keepNext w:val="0"/>
        <w:numPr>
          <w:ilvl w:val="1"/>
          <w:numId w:val="32"/>
        </w:numPr>
        <w:spacing w:before="120" w:after="120" w:line="240" w:lineRule="auto"/>
        <w:ind w:left="425" w:right="-284" w:hanging="709"/>
        <w:rPr>
          <w:rFonts w:ascii="Verdana" w:hAnsi="Verdana"/>
          <w:sz w:val="20"/>
          <w:lang w:val="pl-PL" w:eastAsia="pl-PL"/>
        </w:rPr>
      </w:pPr>
      <w:bookmarkStart w:id="63"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9"/>
      <w:bookmarkEnd w:id="50"/>
      <w:bookmarkEnd w:id="51"/>
      <w:bookmarkEnd w:id="52"/>
      <w:bookmarkEnd w:id="63"/>
      <w:r w:rsidR="000168B6" w:rsidRPr="002A6CA3" w:rsidDel="000168B6">
        <w:rPr>
          <w:rFonts w:ascii="Verdana" w:hAnsi="Verdana" w:cstheme="minorHAnsi"/>
          <w:b w:val="0"/>
          <w:sz w:val="20"/>
          <w:lang w:eastAsia="pl-PL"/>
        </w:rPr>
        <w:t xml:space="preserve"> </w:t>
      </w:r>
    </w:p>
    <w:p w14:paraId="18D1EC82" w14:textId="431BDE27" w:rsidR="00682375" w:rsidRPr="002A6CA3" w:rsidRDefault="00682375" w:rsidP="008A7FB8">
      <w:pPr>
        <w:pStyle w:val="Nagwek2"/>
        <w:keepNext w:val="0"/>
        <w:numPr>
          <w:ilvl w:val="1"/>
          <w:numId w:val="32"/>
        </w:numPr>
        <w:spacing w:before="120" w:after="120" w:line="240" w:lineRule="auto"/>
        <w:ind w:left="425" w:right="-284" w:hanging="709"/>
        <w:rPr>
          <w:rStyle w:val="Hipercze"/>
          <w:rFonts w:ascii="Verdana" w:hAnsi="Verdana" w:cstheme="minorHAnsi"/>
          <w:b w:val="0"/>
          <w:color w:val="auto"/>
          <w:sz w:val="20"/>
          <w:lang w:val="pl-PL"/>
        </w:rPr>
      </w:pPr>
      <w:bookmarkStart w:id="64"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AA0385">
        <w:rPr>
          <w:rFonts w:ascii="Verdana" w:hAnsi="Verdana" w:cstheme="minorHAnsi"/>
          <w:b w:val="0"/>
          <w:sz w:val="20"/>
          <w:lang w:val="pl-PL"/>
        </w:rPr>
        <w:t>Marta Leśniak</w:t>
      </w:r>
      <w:r w:rsidR="009273F4">
        <w:rPr>
          <w:rFonts w:ascii="Verdana" w:hAnsi="Verdana" w:cstheme="minorHAnsi"/>
          <w:b w:val="0"/>
          <w:sz w:val="20"/>
          <w:lang w:val="pl-PL"/>
        </w:rPr>
        <w:t xml:space="preserve">  e-</w:t>
      </w:r>
      <w:r w:rsidRPr="002A6CA3">
        <w:rPr>
          <w:rFonts w:ascii="Verdana" w:hAnsi="Verdana" w:cstheme="minorHAnsi"/>
          <w:b w:val="0"/>
          <w:sz w:val="20"/>
          <w:lang w:val="pl-PL"/>
        </w:rPr>
        <w:t>mail:</w:t>
      </w:r>
      <w:bookmarkStart w:id="65" w:name="_Toc243294533"/>
      <w:bookmarkStart w:id="66" w:name="_Toc43108581"/>
      <w:bookmarkEnd w:id="44"/>
      <w:bookmarkEnd w:id="64"/>
      <w:r w:rsidR="00AA0385">
        <w:rPr>
          <w:rFonts w:ascii="Verdana" w:hAnsi="Verdana" w:cstheme="minorHAnsi"/>
          <w:b w:val="0"/>
          <w:sz w:val="20"/>
          <w:lang w:val="pl-PL"/>
        </w:rPr>
        <w:t xml:space="preserve"> marta.lesniak@gkpge.pl</w:t>
      </w:r>
    </w:p>
    <w:p w14:paraId="5B4D99AE" w14:textId="16B2CF14" w:rsidR="000168B6" w:rsidRPr="002A6CA3" w:rsidRDefault="000168B6" w:rsidP="008A7FB8">
      <w:pPr>
        <w:pStyle w:val="Nagwek1"/>
        <w:keepNext w:val="0"/>
        <w:keepLines w:val="0"/>
        <w:numPr>
          <w:ilvl w:val="1"/>
          <w:numId w:val="32"/>
        </w:numPr>
        <w:suppressAutoHyphens/>
        <w:spacing w:before="120" w:after="120" w:line="240" w:lineRule="auto"/>
        <w:ind w:right="-284" w:hanging="644"/>
        <w:rPr>
          <w:rFonts w:ascii="Verdana" w:hAnsi="Verdana" w:cstheme="minorHAnsi"/>
          <w:b w:val="0"/>
          <w:caps w:val="0"/>
          <w:sz w:val="20"/>
          <w:lang w:val="pl-PL"/>
        </w:rPr>
      </w:pPr>
      <w:bookmarkStart w:id="67"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7"/>
      <w:r w:rsidRPr="002A6CA3">
        <w:rPr>
          <w:rFonts w:ascii="Verdana" w:hAnsi="Verdana" w:cstheme="minorHAnsi"/>
          <w:b w:val="0"/>
          <w:caps w:val="0"/>
          <w:sz w:val="20"/>
          <w:lang w:val="pl-PL"/>
        </w:rPr>
        <w:t xml:space="preserve"> </w:t>
      </w:r>
    </w:p>
    <w:p w14:paraId="486AF0C5" w14:textId="7820DBE5" w:rsidR="005817FF" w:rsidRPr="002A6CA3" w:rsidRDefault="00A70840" w:rsidP="008A7FB8">
      <w:pPr>
        <w:pStyle w:val="Nagwek1"/>
        <w:numPr>
          <w:ilvl w:val="0"/>
          <w:numId w:val="32"/>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8" w:name="_Toc122344703"/>
      <w:bookmarkEnd w:id="65"/>
      <w:bookmarkEnd w:id="66"/>
      <w:r w:rsidRPr="002A6CA3">
        <w:rPr>
          <w:rFonts w:ascii="Verdana" w:eastAsia="Calibri" w:hAnsi="Verdana" w:cstheme="minorHAnsi"/>
          <w:caps w:val="0"/>
          <w:kern w:val="0"/>
          <w:sz w:val="20"/>
          <w:lang w:val="pl-PL"/>
        </w:rPr>
        <w:lastRenderedPageBreak/>
        <w:t>TRYB POSTĘPOWANIA</w:t>
      </w:r>
      <w:r w:rsidR="00186002" w:rsidRPr="002A6CA3">
        <w:rPr>
          <w:rFonts w:ascii="Verdana" w:eastAsia="Calibri" w:hAnsi="Verdana" w:cstheme="minorHAnsi"/>
          <w:caps w:val="0"/>
          <w:kern w:val="0"/>
          <w:sz w:val="20"/>
          <w:lang w:val="pl-PL"/>
        </w:rPr>
        <w:t>, SKRÓTY I DEFINICJE</w:t>
      </w:r>
      <w:bookmarkEnd w:id="68"/>
    </w:p>
    <w:p w14:paraId="49A3A296" w14:textId="423E3428" w:rsidR="00816B67" w:rsidRPr="00AA0EA5"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9" w:name="_Hlt41726032"/>
      <w:bookmarkStart w:id="70" w:name="_Toc514847118"/>
      <w:bookmarkStart w:id="71" w:name="_Toc515881651"/>
      <w:bookmarkStart w:id="72" w:name="_Toc515881832"/>
      <w:bookmarkStart w:id="73" w:name="_Toc515896261"/>
      <w:bookmarkStart w:id="74" w:name="_Toc122344704"/>
      <w:bookmarkStart w:id="75" w:name="_Toc243294538"/>
      <w:bookmarkStart w:id="76" w:name="_Toc514847126"/>
      <w:bookmarkStart w:id="77" w:name="_Toc145406942"/>
      <w:bookmarkStart w:id="78" w:name="_Toc43108598"/>
      <w:bookmarkEnd w:id="69"/>
      <w:r w:rsidRPr="002A6CA3">
        <w:rPr>
          <w:rFonts w:ascii="Verdana" w:eastAsia="Calibri" w:hAnsi="Verdana" w:cstheme="minorHAnsi"/>
          <w:b w:val="0"/>
          <w:sz w:val="20"/>
          <w:lang w:val="pl-PL"/>
        </w:rPr>
        <w:t xml:space="preserve">Przedmiotowe postępowanie o udzielenie zamówienia </w:t>
      </w:r>
      <w:r w:rsidRPr="00AA0EA5">
        <w:rPr>
          <w:rFonts w:ascii="Verdana" w:eastAsia="Calibri" w:hAnsi="Verdana" w:cstheme="minorHAnsi"/>
          <w:b w:val="0"/>
          <w:sz w:val="20"/>
          <w:lang w:val="pl-PL"/>
        </w:rPr>
        <w:t xml:space="preserve">prowadzone jest </w:t>
      </w:r>
      <w:r w:rsidR="00B351A3" w:rsidRPr="00AA0EA5">
        <w:rPr>
          <w:rFonts w:ascii="Verdana" w:eastAsia="Calibri" w:hAnsi="Verdana" w:cstheme="minorHAnsi"/>
          <w:b w:val="0"/>
          <w:sz w:val="20"/>
          <w:lang w:val="pl-PL"/>
        </w:rPr>
        <w:t xml:space="preserve">w trybie przetargu nieograniczonego, </w:t>
      </w:r>
      <w:r w:rsidRPr="00AA0EA5">
        <w:rPr>
          <w:rFonts w:ascii="Verdana" w:eastAsia="Calibri" w:hAnsi="Verdana" w:cstheme="minorHAnsi"/>
          <w:b w:val="0"/>
          <w:sz w:val="20"/>
          <w:lang w:val="pl-PL"/>
        </w:rPr>
        <w:t xml:space="preserve">na podstawie </w:t>
      </w:r>
      <w:r w:rsidR="00B351A3" w:rsidRPr="00AA0EA5">
        <w:rPr>
          <w:rFonts w:ascii="Verdana" w:eastAsia="Calibri" w:hAnsi="Verdana" w:cstheme="minorHAnsi"/>
          <w:b w:val="0"/>
          <w:sz w:val="20"/>
          <w:lang w:val="pl-PL"/>
        </w:rPr>
        <w:t xml:space="preserve">niniejszej </w:t>
      </w:r>
      <w:r w:rsidR="00904E94" w:rsidRPr="00AA0EA5">
        <w:rPr>
          <w:rFonts w:ascii="Verdana" w:eastAsia="Calibri" w:hAnsi="Verdana" w:cstheme="minorHAnsi"/>
          <w:b w:val="0"/>
          <w:sz w:val="20"/>
          <w:lang w:val="pl-PL"/>
        </w:rPr>
        <w:t>SWZ</w:t>
      </w:r>
      <w:r w:rsidR="00B351A3" w:rsidRPr="00AA0EA5">
        <w:rPr>
          <w:rFonts w:ascii="Verdana" w:eastAsia="Calibri" w:hAnsi="Verdana" w:cstheme="minorHAnsi"/>
          <w:b w:val="0"/>
          <w:sz w:val="20"/>
          <w:lang w:val="pl-PL"/>
        </w:rPr>
        <w:t xml:space="preserve"> oraz na podstawie Procedury </w:t>
      </w:r>
      <w:r w:rsidR="000B383C" w:rsidRPr="00AA0EA5">
        <w:rPr>
          <w:rFonts w:ascii="Verdana" w:eastAsia="Calibri" w:hAnsi="Verdana" w:cstheme="minorHAnsi"/>
          <w:b w:val="0"/>
          <w:sz w:val="20"/>
          <w:lang w:val="pl-PL"/>
        </w:rPr>
        <w:t>z</w:t>
      </w:r>
      <w:r w:rsidR="00B351A3" w:rsidRPr="00AA0EA5">
        <w:rPr>
          <w:rFonts w:ascii="Verdana" w:eastAsia="Calibri" w:hAnsi="Verdana" w:cstheme="minorHAnsi"/>
          <w:b w:val="0"/>
          <w:sz w:val="20"/>
          <w:lang w:val="pl-PL"/>
        </w:rPr>
        <w:t>akupów w Grupie PGE EC</w:t>
      </w:r>
      <w:bookmarkEnd w:id="70"/>
      <w:r w:rsidR="00D06CC2" w:rsidRPr="00AA0EA5">
        <w:rPr>
          <w:rFonts w:ascii="Verdana" w:eastAsia="Calibri" w:hAnsi="Verdana" w:cstheme="minorHAnsi"/>
          <w:b w:val="0"/>
          <w:sz w:val="20"/>
          <w:lang w:val="pl-PL"/>
        </w:rPr>
        <w:t xml:space="preserve"> i Procedury Ogólnej Zakupów GK PGE</w:t>
      </w:r>
      <w:r w:rsidRPr="00AA0EA5">
        <w:rPr>
          <w:rFonts w:ascii="Verdana" w:eastAsia="Calibri" w:hAnsi="Verdana" w:cstheme="minorHAnsi"/>
          <w:b w:val="0"/>
          <w:sz w:val="20"/>
          <w:lang w:val="pl-PL"/>
        </w:rPr>
        <w:t>.</w:t>
      </w:r>
      <w:bookmarkEnd w:id="71"/>
      <w:bookmarkEnd w:id="72"/>
      <w:bookmarkEnd w:id="73"/>
      <w:r w:rsidR="00EB3001" w:rsidRPr="00AA0EA5">
        <w:rPr>
          <w:rFonts w:ascii="Verdana" w:eastAsia="Calibri" w:hAnsi="Verdana" w:cstheme="minorHAnsi"/>
          <w:b w:val="0"/>
          <w:sz w:val="20"/>
          <w:lang w:val="pl-PL"/>
        </w:rPr>
        <w:t xml:space="preserve"> Do niniejszego Postępowania</w:t>
      </w:r>
      <w:r w:rsidR="008521EE">
        <w:rPr>
          <w:rFonts w:ascii="Verdana" w:eastAsia="Calibri" w:hAnsi="Verdana" w:cstheme="minorHAnsi"/>
          <w:b w:val="0"/>
          <w:sz w:val="20"/>
          <w:lang w:val="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00EB3001" w:rsidRPr="002A6CA3">
        <w:rPr>
          <w:rFonts w:ascii="Verdana" w:eastAsia="Calibri" w:hAnsi="Verdana" w:cstheme="minorHAnsi"/>
          <w:b w:val="0"/>
          <w:sz w:val="20"/>
          <w:lang w:val="pl-PL"/>
        </w:rPr>
        <w:t xml:space="preserve"> nie mają </w:t>
      </w:r>
      <w:r w:rsidR="00EB3001" w:rsidRPr="00AA0EA5">
        <w:rPr>
          <w:rFonts w:ascii="Verdana" w:eastAsia="Calibri" w:hAnsi="Verdana" w:cstheme="minorHAnsi"/>
          <w:b w:val="0"/>
          <w:sz w:val="20"/>
          <w:lang w:val="pl-PL"/>
        </w:rPr>
        <w:t xml:space="preserve">zastosowania przepisy ustawy z dnia </w:t>
      </w:r>
      <w:r w:rsidR="00FD2058" w:rsidRPr="00AA0EA5">
        <w:rPr>
          <w:rFonts w:ascii="Verdana" w:eastAsia="Calibri" w:hAnsi="Verdana" w:cstheme="minorHAnsi"/>
          <w:b w:val="0"/>
          <w:sz w:val="20"/>
          <w:lang w:val="pl-PL"/>
        </w:rPr>
        <w:t xml:space="preserve">11 </w:t>
      </w:r>
      <w:r w:rsidR="00904E94" w:rsidRPr="00AA0EA5">
        <w:rPr>
          <w:rFonts w:ascii="Verdana" w:eastAsia="Calibri" w:hAnsi="Verdana" w:cstheme="minorHAnsi"/>
          <w:b w:val="0"/>
          <w:sz w:val="20"/>
          <w:lang w:val="pl-PL"/>
        </w:rPr>
        <w:t>września 2019</w:t>
      </w:r>
      <w:r w:rsidR="00300C17" w:rsidRPr="00AA0EA5">
        <w:rPr>
          <w:rFonts w:ascii="Verdana" w:eastAsia="Calibri" w:hAnsi="Verdana" w:cstheme="minorHAnsi"/>
          <w:b w:val="0"/>
          <w:sz w:val="20"/>
          <w:lang w:val="pl-PL"/>
        </w:rPr>
        <w:t xml:space="preserve"> r. Prawo zamówień publicznych.</w:t>
      </w:r>
      <w:bookmarkEnd w:id="74"/>
      <w:r w:rsidR="00300C17" w:rsidRPr="00AA0EA5">
        <w:rPr>
          <w:rFonts w:ascii="Verdana" w:eastAsia="Calibri" w:hAnsi="Verdana" w:cstheme="minorHAnsi"/>
          <w:b w:val="0"/>
          <w:sz w:val="20"/>
          <w:lang w:val="pl-PL"/>
        </w:rPr>
        <w:t xml:space="preserve"> </w:t>
      </w:r>
    </w:p>
    <w:p w14:paraId="25A13959" w14:textId="60463D28" w:rsidR="00A11EF6" w:rsidRPr="00AA0EA5"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9" w:name="_Toc514847119"/>
      <w:bookmarkStart w:id="80" w:name="_Toc515881652"/>
      <w:bookmarkStart w:id="81" w:name="_Toc515881833"/>
      <w:bookmarkStart w:id="82" w:name="_Toc515896262"/>
      <w:bookmarkStart w:id="83" w:name="_Toc122344705"/>
      <w:bookmarkStart w:id="84" w:name="_Toc514847121"/>
      <w:bookmarkStart w:id="85" w:name="_Toc515881654"/>
      <w:bookmarkStart w:id="86" w:name="_Toc515881835"/>
      <w:bookmarkStart w:id="87" w:name="_Toc515896264"/>
      <w:bookmarkStart w:id="88" w:name="_Toc514847127"/>
      <w:bookmarkEnd w:id="75"/>
      <w:bookmarkEnd w:id="76"/>
      <w:r w:rsidRPr="00AA0EA5">
        <w:rPr>
          <w:rFonts w:ascii="Verdana" w:eastAsia="Calibri" w:hAnsi="Verdana" w:cstheme="minorHAnsi"/>
          <w:b w:val="0"/>
          <w:sz w:val="20"/>
          <w:lang w:val="pl-PL"/>
        </w:rPr>
        <w:t xml:space="preserve">Przetarg nieograniczony jest trybem udzielania zamówienia, w którym w odpowiedzi na </w:t>
      </w:r>
      <w:r w:rsidR="00904E94" w:rsidRPr="00AA0EA5">
        <w:rPr>
          <w:rFonts w:ascii="Verdana" w:eastAsia="Calibri" w:hAnsi="Verdana" w:cstheme="minorHAnsi"/>
          <w:b w:val="0"/>
          <w:sz w:val="20"/>
          <w:lang w:val="pl-PL"/>
        </w:rPr>
        <w:t>SWZ</w:t>
      </w:r>
      <w:r w:rsidR="00B351A3" w:rsidRPr="00AA0EA5">
        <w:rPr>
          <w:rFonts w:ascii="Verdana" w:eastAsia="Calibri" w:hAnsi="Verdana" w:cstheme="minorHAnsi"/>
          <w:b w:val="0"/>
          <w:sz w:val="20"/>
          <w:lang w:val="pl-PL"/>
        </w:rPr>
        <w:t xml:space="preserve"> opublikowaną w Systemie Zakupowym GK PGE,</w:t>
      </w:r>
      <w:r w:rsidRPr="00AA0EA5">
        <w:rPr>
          <w:rFonts w:ascii="Verdana" w:eastAsia="Calibri" w:hAnsi="Verdana" w:cstheme="minorHAnsi"/>
          <w:b w:val="0"/>
          <w:sz w:val="20"/>
          <w:lang w:val="pl-PL"/>
        </w:rPr>
        <w:t xml:space="preserve"> Oferty mogą składać wszyscy zainteresowani Wykonawcy.</w:t>
      </w:r>
      <w:bookmarkEnd w:id="79"/>
      <w:bookmarkEnd w:id="80"/>
      <w:bookmarkEnd w:id="81"/>
      <w:bookmarkEnd w:id="82"/>
      <w:bookmarkEnd w:id="83"/>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9"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9"/>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90"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4"/>
      <w:bookmarkEnd w:id="85"/>
      <w:bookmarkEnd w:id="86"/>
      <w:bookmarkEnd w:id="87"/>
      <w:bookmarkEnd w:id="90"/>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8A7FB8">
      <w:pPr>
        <w:pStyle w:val="Nagwek2"/>
        <w:numPr>
          <w:ilvl w:val="1"/>
          <w:numId w:val="55"/>
        </w:numPr>
        <w:spacing w:before="120" w:after="120" w:line="240" w:lineRule="auto"/>
        <w:ind w:left="426" w:right="-284" w:hanging="710"/>
        <w:rPr>
          <w:rFonts w:ascii="Verdana" w:eastAsia="Calibri" w:hAnsi="Verdana" w:cstheme="minorHAnsi"/>
          <w:b w:val="0"/>
          <w:sz w:val="20"/>
          <w:lang w:val="pl-PL"/>
        </w:rPr>
      </w:pPr>
      <w:bookmarkStart w:id="91" w:name="_Toc514847122"/>
      <w:bookmarkStart w:id="92" w:name="_Toc515881655"/>
      <w:bookmarkStart w:id="93" w:name="_Toc515881836"/>
      <w:bookmarkStart w:id="94" w:name="_Toc515896265"/>
      <w:bookmarkStart w:id="95" w:name="_Toc122344708"/>
      <w:bookmarkEnd w:id="88"/>
      <w:r w:rsidRPr="002A6CA3">
        <w:rPr>
          <w:rFonts w:ascii="Verdana" w:eastAsia="Calibri" w:hAnsi="Verdana" w:cstheme="minorHAnsi"/>
          <w:b w:val="0"/>
          <w:sz w:val="20"/>
          <w:lang w:val="pl-PL"/>
        </w:rPr>
        <w:lastRenderedPageBreak/>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19"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0"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91"/>
      <w:bookmarkEnd w:id="92"/>
      <w:bookmarkEnd w:id="93"/>
      <w:bookmarkEnd w:id="94"/>
      <w:bookmarkEnd w:id="95"/>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6" w:name="_Toc243294536"/>
      <w:bookmarkStart w:id="97" w:name="_Toc489350384"/>
      <w:bookmarkStart w:id="98" w:name="_Toc515896271"/>
      <w:bookmarkStart w:id="99" w:name="_Toc122344709"/>
      <w:bookmarkEnd w:id="77"/>
      <w:r w:rsidRPr="002A6CA3">
        <w:rPr>
          <w:rFonts w:ascii="Verdana" w:eastAsia="Calibri" w:hAnsi="Verdana" w:cstheme="minorHAnsi"/>
          <w:kern w:val="0"/>
          <w:sz w:val="20"/>
          <w:lang w:val="pl-PL"/>
        </w:rPr>
        <w:t>OPIS PRZEDMIOTU ZAMÓWIENIA</w:t>
      </w:r>
      <w:bookmarkStart w:id="100" w:name="_Toc514847063"/>
      <w:bookmarkStart w:id="101" w:name="_Toc514847129"/>
      <w:bookmarkStart w:id="102" w:name="_Toc515881667"/>
      <w:bookmarkStart w:id="103" w:name="_Toc515881848"/>
      <w:bookmarkStart w:id="104" w:name="_Toc515896277"/>
      <w:bookmarkStart w:id="105" w:name="_Toc514847064"/>
      <w:bookmarkStart w:id="106" w:name="_Toc514847130"/>
      <w:bookmarkStart w:id="107" w:name="_Toc515881668"/>
      <w:bookmarkStart w:id="108" w:name="_Toc515881849"/>
      <w:bookmarkStart w:id="109" w:name="_Toc515896278"/>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030F4E1F" w14:textId="732EAED6" w:rsidR="007976E3" w:rsidRPr="002A6CA3" w:rsidRDefault="00A70840" w:rsidP="006D28BA">
      <w:pPr>
        <w:pStyle w:val="Akapitzlist"/>
        <w:numPr>
          <w:ilvl w:val="1"/>
          <w:numId w:val="27"/>
        </w:numPr>
        <w:spacing w:before="120" w:after="120" w:line="240" w:lineRule="auto"/>
        <w:ind w:left="425" w:right="-284" w:hanging="709"/>
        <w:rPr>
          <w:rFonts w:ascii="Verdana" w:hAnsi="Verdana" w:cstheme="minorHAnsi"/>
          <w:sz w:val="20"/>
        </w:rPr>
      </w:pPr>
      <w:bookmarkStart w:id="110" w:name="_Toc243294537"/>
      <w:bookmarkStart w:id="111" w:name="_Toc514847131"/>
      <w:r w:rsidRPr="002A6CA3">
        <w:rPr>
          <w:rFonts w:ascii="Verdana" w:eastAsia="Calibri" w:hAnsi="Verdana" w:cstheme="minorHAnsi"/>
          <w:sz w:val="20"/>
        </w:rPr>
        <w:t xml:space="preserve">Przedmiotem Zamówienia </w:t>
      </w:r>
      <w:bookmarkEnd w:id="110"/>
      <w:r w:rsidRPr="002A6CA3">
        <w:rPr>
          <w:rFonts w:ascii="Verdana" w:eastAsia="Calibri" w:hAnsi="Verdana" w:cstheme="minorHAnsi"/>
          <w:sz w:val="20"/>
        </w:rPr>
        <w:t xml:space="preserve">jest: </w:t>
      </w:r>
      <w:r w:rsidR="00DC2543">
        <w:rPr>
          <w:rFonts w:ascii="Verdana" w:eastAsia="Calibri" w:hAnsi="Verdana" w:cstheme="minorHAnsi"/>
          <w:sz w:val="20"/>
        </w:rPr>
        <w:t>„</w:t>
      </w:r>
      <w:r w:rsidR="00DC2543" w:rsidRPr="00AA0385">
        <w:rPr>
          <w:rFonts w:ascii="Calibri" w:hAnsi="Calibri"/>
          <w:b/>
          <w:szCs w:val="16"/>
        </w:rPr>
        <w:t>Remont kapitalny 2 szt. agregatów pompowych wody zasilającej NP zainstalowanych w  Elektrociepłowni „Zielona Góra" S.A</w:t>
      </w:r>
      <w:bookmarkStart w:id="112" w:name="_Toc515881663"/>
      <w:bookmarkStart w:id="113" w:name="_Toc515881844"/>
      <w:bookmarkStart w:id="114" w:name="_Toc515896273"/>
      <w:bookmarkEnd w:id="111"/>
      <w:r w:rsidR="00DC2543">
        <w:rPr>
          <w:rFonts w:ascii="Calibri" w:hAnsi="Calibri"/>
          <w:b/>
          <w:szCs w:val="16"/>
        </w:rPr>
        <w:t>”.</w:t>
      </w:r>
    </w:p>
    <w:p w14:paraId="7D34AB23" w14:textId="3FD9B4AA" w:rsidR="007976E3" w:rsidRPr="006D28BA"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5" w:name="_Toc40987175"/>
      <w:bookmarkEnd w:id="112"/>
      <w:bookmarkEnd w:id="113"/>
      <w:bookmarkEnd w:id="114"/>
    </w:p>
    <w:p w14:paraId="6A5610C8" w14:textId="1F8E2316" w:rsidR="007D25C8" w:rsidRPr="006D28BA" w:rsidRDefault="007D25C8" w:rsidP="006D28BA">
      <w:pPr>
        <w:pStyle w:val="Akapitzlist"/>
        <w:spacing w:before="120" w:after="120" w:line="240" w:lineRule="auto"/>
        <w:ind w:left="425" w:right="-284"/>
        <w:rPr>
          <w:rFonts w:ascii="Verdana" w:eastAsia="Calibri" w:hAnsi="Verdana" w:cstheme="minorHAnsi"/>
          <w:b/>
          <w:sz w:val="20"/>
          <w:u w:val="single"/>
        </w:rPr>
      </w:pPr>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6" w:name="_Toc122344710"/>
      <w:bookmarkEnd w:id="115"/>
      <w:r w:rsidRPr="002A6CA3">
        <w:rPr>
          <w:rFonts w:ascii="Verdana" w:eastAsia="Calibri" w:hAnsi="Verdana" w:cstheme="minorHAnsi"/>
          <w:caps w:val="0"/>
          <w:kern w:val="0"/>
          <w:sz w:val="20"/>
          <w:lang w:val="pl-PL"/>
        </w:rPr>
        <w:t>OFERTY CZĘŚCIOWE</w:t>
      </w:r>
      <w:bookmarkEnd w:id="116"/>
      <w:r w:rsidRPr="002A6CA3">
        <w:rPr>
          <w:rFonts w:ascii="Verdana" w:eastAsia="Calibri" w:hAnsi="Verdana" w:cstheme="minorHAnsi"/>
          <w:caps w:val="0"/>
          <w:kern w:val="0"/>
          <w:sz w:val="20"/>
          <w:lang w:val="pl-PL"/>
        </w:rPr>
        <w:t xml:space="preserve"> </w:t>
      </w:r>
    </w:p>
    <w:p w14:paraId="629E10C1" w14:textId="272F9DB4" w:rsidR="005817FF" w:rsidRPr="002A6CA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DC2543">
        <w:rPr>
          <w:rFonts w:ascii="Verdana" w:eastAsia="Calibri" w:hAnsi="Verdana" w:cstheme="minorHAnsi"/>
          <w:sz w:val="20"/>
        </w:rPr>
        <w:t>Zamawiający nie dopuszcza składania Ofert</w:t>
      </w:r>
      <w:r w:rsidRPr="002A6CA3">
        <w:rPr>
          <w:rFonts w:ascii="Verdana" w:eastAsia="Calibri" w:hAnsi="Verdana" w:cstheme="minorHAnsi"/>
          <w:sz w:val="20"/>
        </w:rPr>
        <w:t xml:space="preserve"> częściowych</w:t>
      </w:r>
      <w:r w:rsidR="002672FF" w:rsidRPr="002A6CA3">
        <w:rPr>
          <w:rFonts w:ascii="Verdana" w:eastAsia="Calibri" w:hAnsi="Verdana" w:cstheme="minorHAnsi"/>
          <w:sz w:val="20"/>
        </w:rPr>
        <w:t>.</w:t>
      </w:r>
    </w:p>
    <w:p w14:paraId="5ED9CEF3" w14:textId="77777777" w:rsidR="005817FF" w:rsidRPr="00DC254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7" w:name="_Toc122344711"/>
      <w:r w:rsidRPr="00DC2543">
        <w:rPr>
          <w:rFonts w:ascii="Verdana" w:eastAsia="Calibri" w:hAnsi="Verdana" w:cstheme="minorHAnsi"/>
          <w:kern w:val="0"/>
          <w:sz w:val="20"/>
          <w:lang w:val="pl-PL"/>
        </w:rPr>
        <w:t>OFERTY WARIANTOWE</w:t>
      </w:r>
      <w:bookmarkEnd w:id="117"/>
    </w:p>
    <w:p w14:paraId="64E52534" w14:textId="60590A71" w:rsidR="008953D9" w:rsidRPr="00DC2543"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DC2543">
        <w:rPr>
          <w:rFonts w:ascii="Verdana" w:eastAsia="Calibri" w:hAnsi="Verdana" w:cstheme="minorHAnsi"/>
          <w:sz w:val="20"/>
        </w:rPr>
        <w:t>Zamawiający nie dopuszcza składania Ofert wariantowych.</w:t>
      </w:r>
    </w:p>
    <w:p w14:paraId="15DA8C7D" w14:textId="77777777" w:rsidR="005817FF" w:rsidRPr="00DC254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8" w:name="_Toc122344712"/>
      <w:r w:rsidRPr="00DC2543">
        <w:rPr>
          <w:rFonts w:ascii="Verdana" w:eastAsia="Calibri" w:hAnsi="Verdana" w:cstheme="minorHAnsi"/>
          <w:caps w:val="0"/>
          <w:kern w:val="0"/>
          <w:sz w:val="20"/>
          <w:lang w:val="pl-PL"/>
        </w:rPr>
        <w:t>UMOWA RAMOWA</w:t>
      </w:r>
      <w:bookmarkEnd w:id="118"/>
    </w:p>
    <w:p w14:paraId="7C4C5B5E" w14:textId="3B2702BE" w:rsidR="005817FF" w:rsidRPr="002A6CA3" w:rsidRDefault="002C058E" w:rsidP="006D28BA">
      <w:pPr>
        <w:pStyle w:val="Akapitzlist"/>
        <w:numPr>
          <w:ilvl w:val="1"/>
          <w:numId w:val="23"/>
        </w:numPr>
        <w:spacing w:line="240" w:lineRule="auto"/>
        <w:ind w:left="425" w:right="-284" w:hanging="709"/>
        <w:rPr>
          <w:rFonts w:ascii="Verdana" w:hAnsi="Verdana" w:cstheme="minorHAnsi"/>
          <w:sz w:val="20"/>
        </w:rPr>
      </w:pPr>
      <w:r w:rsidRPr="00DC2543">
        <w:rPr>
          <w:rFonts w:ascii="Verdana" w:eastAsia="Calibri" w:hAnsi="Verdana" w:cstheme="minorHAnsi"/>
          <w:sz w:val="20"/>
        </w:rPr>
        <w:t>Zamawiający nie przewiduje zawarcia</w:t>
      </w:r>
      <w:r w:rsidRPr="002A6CA3">
        <w:rPr>
          <w:rFonts w:ascii="Verdana" w:eastAsia="Calibri" w:hAnsi="Verdana" w:cstheme="minorHAnsi"/>
          <w:sz w:val="20"/>
        </w:rPr>
        <w:t xml:space="preserve"> Umowy ramowej.</w:t>
      </w:r>
    </w:p>
    <w:p w14:paraId="7253860E" w14:textId="2463883F" w:rsidR="00D16C4C" w:rsidRPr="00DC2543"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9" w:name="_Toc122344713"/>
      <w:r w:rsidRPr="00DC2543">
        <w:rPr>
          <w:rFonts w:ascii="Verdana" w:eastAsia="Calibri" w:hAnsi="Verdana" w:cstheme="minorHAnsi"/>
          <w:caps w:val="0"/>
          <w:kern w:val="0"/>
          <w:sz w:val="20"/>
          <w:lang w:val="pl-PL"/>
        </w:rPr>
        <w:t>INFORMACJA O PRAWIE OPCJI</w:t>
      </w:r>
      <w:bookmarkEnd w:id="119"/>
    </w:p>
    <w:p w14:paraId="01A515D7" w14:textId="100A365E" w:rsidR="00D16C4C" w:rsidRPr="00DC2543" w:rsidRDefault="00FC0566" w:rsidP="006D28BA">
      <w:pPr>
        <w:pStyle w:val="Akapitzlist"/>
        <w:numPr>
          <w:ilvl w:val="1"/>
          <w:numId w:val="21"/>
        </w:numPr>
        <w:spacing w:before="120" w:after="120" w:line="240" w:lineRule="auto"/>
        <w:ind w:left="426" w:right="-284" w:hanging="710"/>
        <w:rPr>
          <w:rFonts w:ascii="Verdana" w:hAnsi="Verdana" w:cstheme="minorHAnsi"/>
          <w:sz w:val="20"/>
        </w:rPr>
      </w:pPr>
      <w:r w:rsidRPr="00DC2543">
        <w:rPr>
          <w:rFonts w:ascii="Verdana" w:hAnsi="Verdana" w:cstheme="minorHAnsi"/>
          <w:sz w:val="20"/>
        </w:rPr>
        <w:t>Zamawiajacy nie przewiduje prawa opcji</w:t>
      </w:r>
      <w:bookmarkStart w:id="120" w:name="_Toc122344714"/>
      <w:bookmarkStart w:id="121" w:name="_Toc122344722"/>
      <w:bookmarkStart w:id="122" w:name="_Toc122344723"/>
      <w:bookmarkEnd w:id="120"/>
      <w:bookmarkEnd w:id="121"/>
      <w:r w:rsidR="00DC2543" w:rsidRPr="00DC2543">
        <w:rPr>
          <w:rFonts w:ascii="Verdana" w:hAnsi="Verdana" w:cstheme="minorHAnsi"/>
          <w:sz w:val="20"/>
        </w:rPr>
        <w:t>.</w:t>
      </w:r>
    </w:p>
    <w:p w14:paraId="7164AFFB" w14:textId="77777777" w:rsidR="001A4DF8" w:rsidRPr="00DC2543"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3" w:name="_Toc122344724"/>
      <w:bookmarkEnd w:id="122"/>
      <w:r w:rsidRPr="00DC2543">
        <w:rPr>
          <w:rFonts w:ascii="Verdana" w:eastAsia="Calibri" w:hAnsi="Verdana" w:cstheme="minorHAnsi"/>
          <w:kern w:val="0"/>
          <w:sz w:val="20"/>
          <w:lang w:val="pl-PL"/>
        </w:rPr>
        <w:t>Miejsce realizacji Zamówienia</w:t>
      </w:r>
      <w:bookmarkEnd w:id="123"/>
    </w:p>
    <w:p w14:paraId="020F48CA" w14:textId="3DC0EBAE" w:rsidR="00EB717B" w:rsidRPr="00DC2543" w:rsidRDefault="00EB717B" w:rsidP="008A7FB8">
      <w:pPr>
        <w:pStyle w:val="Nagwek2"/>
        <w:keepNext w:val="0"/>
        <w:keepLines w:val="0"/>
        <w:numPr>
          <w:ilvl w:val="0"/>
          <w:numId w:val="33"/>
        </w:numPr>
        <w:spacing w:before="120" w:after="120" w:line="240" w:lineRule="auto"/>
        <w:ind w:left="851" w:hanging="284"/>
        <w:rPr>
          <w:rFonts w:ascii="Verdana" w:hAnsi="Verdana" w:cstheme="minorHAnsi"/>
          <w:b w:val="0"/>
          <w:sz w:val="20"/>
        </w:rPr>
      </w:pPr>
      <w:bookmarkStart w:id="124" w:name="_Toc122344740"/>
      <w:r w:rsidRPr="00DC2543">
        <w:rPr>
          <w:rFonts w:ascii="Verdana" w:hAnsi="Verdana" w:cstheme="minorHAnsi"/>
          <w:b w:val="0"/>
          <w:sz w:val="20"/>
        </w:rPr>
        <w:t xml:space="preserve">Elektrociepłownia Zielona Góra S.A. - 65-120 Zielona Góra, </w:t>
      </w:r>
      <w:r w:rsidR="00035ABD" w:rsidRPr="00DC2543">
        <w:rPr>
          <w:rFonts w:ascii="Verdana" w:hAnsi="Verdana" w:cstheme="minorHAnsi"/>
          <w:b w:val="0"/>
          <w:sz w:val="20"/>
        </w:rPr>
        <w:t>ul</w:t>
      </w:r>
      <w:r w:rsidRPr="00DC2543">
        <w:rPr>
          <w:rFonts w:ascii="Verdana" w:hAnsi="Verdana" w:cstheme="minorHAnsi"/>
          <w:b w:val="0"/>
          <w:sz w:val="20"/>
        </w:rPr>
        <w:t>. Zjednoczenia 103;</w:t>
      </w:r>
      <w:bookmarkEnd w:id="124"/>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5" w:name="_Toc122344744"/>
      <w:r w:rsidRPr="009273F4">
        <w:rPr>
          <w:rFonts w:ascii="Verdana" w:hAnsi="Verdana" w:cstheme="minorHAnsi"/>
          <w:caps w:val="0"/>
          <w:kern w:val="0"/>
          <w:sz w:val="20"/>
          <w:lang w:val="pl-PL"/>
        </w:rPr>
        <w:t>TERMIN WYKONANIA ZAMÓWIENIA</w:t>
      </w:r>
      <w:bookmarkStart w:id="126" w:name="_Toc122344745"/>
      <w:bookmarkEnd w:id="125"/>
    </w:p>
    <w:p w14:paraId="65D4A6CA" w14:textId="72D486EC" w:rsidR="00E90787" w:rsidRPr="00DC2543" w:rsidRDefault="000B47DF" w:rsidP="006D28BA">
      <w:pPr>
        <w:pStyle w:val="Nagwek1"/>
        <w:keepNext w:val="0"/>
        <w:keepLines w:val="0"/>
        <w:numPr>
          <w:ilvl w:val="1"/>
          <w:numId w:val="21"/>
        </w:numPr>
        <w:suppressAutoHyphens/>
        <w:spacing w:before="120" w:after="120" w:line="240" w:lineRule="auto"/>
        <w:ind w:left="567" w:right="-284" w:hanging="851"/>
        <w:rPr>
          <w:rFonts w:ascii="Verdana" w:hAnsi="Verdana" w:cstheme="minorHAnsi"/>
          <w:sz w:val="20"/>
        </w:rPr>
      </w:pPr>
      <w:r w:rsidRPr="00DC2543">
        <w:rPr>
          <w:rFonts w:ascii="Verdana" w:hAnsi="Verdana" w:cstheme="minorHAnsi"/>
          <w:b w:val="0"/>
          <w:caps w:val="0"/>
          <w:sz w:val="20"/>
          <w:lang w:val="pl-PL"/>
        </w:rPr>
        <w:t xml:space="preserve">Wymagany termin realizacji zamówienia – </w:t>
      </w:r>
      <w:r w:rsidR="00EE6215" w:rsidRPr="00DC2543">
        <w:rPr>
          <w:rFonts w:ascii="Verdana" w:hAnsi="Verdana" w:cstheme="minorHAnsi"/>
          <w:caps w:val="0"/>
          <w:sz w:val="20"/>
          <w:lang w:val="pl-PL"/>
        </w:rPr>
        <w:t>U</w:t>
      </w:r>
      <w:r w:rsidRPr="00DC2543">
        <w:rPr>
          <w:rFonts w:ascii="Verdana" w:hAnsi="Verdana" w:cstheme="minorHAnsi"/>
          <w:caps w:val="0"/>
          <w:sz w:val="20"/>
          <w:lang w:val="pl-PL"/>
        </w:rPr>
        <w:t xml:space="preserve">mowa </w:t>
      </w:r>
      <w:r w:rsidR="00BB3532" w:rsidRPr="00DC2543">
        <w:rPr>
          <w:rFonts w:ascii="Verdana" w:hAnsi="Verdana" w:cstheme="minorHAnsi"/>
          <w:caps w:val="0"/>
          <w:sz w:val="20"/>
          <w:lang w:val="pl-PL"/>
        </w:rPr>
        <w:t xml:space="preserve">zostanie </w:t>
      </w:r>
      <w:r w:rsidRPr="00DC2543">
        <w:rPr>
          <w:rFonts w:ascii="Verdana" w:hAnsi="Verdana" w:cstheme="minorHAnsi"/>
          <w:caps w:val="0"/>
          <w:sz w:val="20"/>
          <w:lang w:val="pl-PL"/>
        </w:rPr>
        <w:t xml:space="preserve">zawarta na okres </w:t>
      </w:r>
      <w:bookmarkEnd w:id="126"/>
      <w:r w:rsidR="00DC2543" w:rsidRPr="00DC2543">
        <w:rPr>
          <w:rFonts w:ascii="Verdana" w:hAnsi="Verdana" w:cstheme="minorHAnsi"/>
          <w:caps w:val="0"/>
          <w:sz w:val="20"/>
          <w:lang w:val="pl-PL"/>
        </w:rPr>
        <w:t>od Daty Wejścia wŻycie do 30.06.2025r.</w:t>
      </w:r>
    </w:p>
    <w:p w14:paraId="2E004852" w14:textId="3031A921"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Postanowienia szczegółowe w zakresie zasad i terminów realizacji </w:t>
      </w:r>
      <w:r w:rsidRPr="00DC2543">
        <w:rPr>
          <w:rFonts w:ascii="Verdana" w:eastAsia="Calibri" w:hAnsi="Verdana" w:cstheme="minorHAnsi"/>
          <w:sz w:val="20"/>
        </w:rPr>
        <w:t xml:space="preserve">poszczególnych </w:t>
      </w:r>
      <w:r w:rsidR="00DC2543" w:rsidRPr="00DC2543">
        <w:rPr>
          <w:rFonts w:ascii="Verdana" w:eastAsia="Calibri" w:hAnsi="Verdana" w:cstheme="minorHAnsi"/>
          <w:sz w:val="20"/>
        </w:rPr>
        <w:t>etapów</w:t>
      </w:r>
      <w:r w:rsidRPr="002A6CA3">
        <w:rPr>
          <w:rFonts w:ascii="Verdana" w:eastAsia="Calibri" w:hAnsi="Verdana" w:cstheme="minorHAnsi"/>
          <w:sz w:val="20"/>
        </w:rPr>
        <w:t xml:space="preserve"> w ramach wykonania przedmiotu Zamówienia określa Projekt Umowy, którego wzór stanowi Załącznik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BE32A95" w14:textId="77777777" w:rsidR="005817FF" w:rsidRPr="00DC254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7" w:name="_Toc122344746"/>
      <w:r w:rsidRPr="00DC2543">
        <w:rPr>
          <w:rFonts w:ascii="Verdana" w:eastAsia="Calibri" w:hAnsi="Verdana" w:cstheme="minorHAnsi"/>
          <w:caps w:val="0"/>
          <w:kern w:val="0"/>
          <w:sz w:val="20"/>
          <w:lang w:val="pl-PL"/>
        </w:rPr>
        <w:t>WIZJA LOKALNA</w:t>
      </w:r>
      <w:bookmarkEnd w:id="127"/>
    </w:p>
    <w:p w14:paraId="14AC0CBB" w14:textId="77777777" w:rsidR="00532A19" w:rsidRPr="00DC2543" w:rsidRDefault="00532A19" w:rsidP="008A7FB8">
      <w:pPr>
        <w:pStyle w:val="Akapitzlist"/>
        <w:numPr>
          <w:ilvl w:val="0"/>
          <w:numId w:val="39"/>
        </w:numPr>
        <w:spacing w:line="264" w:lineRule="auto"/>
        <w:ind w:right="-284"/>
        <w:contextualSpacing w:val="0"/>
        <w:rPr>
          <w:rFonts w:ascii="Verdana" w:eastAsia="Calibri" w:hAnsi="Verdana" w:cstheme="minorHAnsi"/>
          <w:vanish/>
          <w:sz w:val="20"/>
        </w:rPr>
      </w:pPr>
    </w:p>
    <w:p w14:paraId="3ACD521B" w14:textId="77777777" w:rsidR="00532A19" w:rsidRPr="00DC2543" w:rsidRDefault="00532A19" w:rsidP="008A7FB8">
      <w:pPr>
        <w:pStyle w:val="Akapitzlist"/>
        <w:numPr>
          <w:ilvl w:val="0"/>
          <w:numId w:val="39"/>
        </w:numPr>
        <w:spacing w:line="264" w:lineRule="auto"/>
        <w:ind w:right="-284"/>
        <w:contextualSpacing w:val="0"/>
        <w:rPr>
          <w:rFonts w:ascii="Verdana" w:eastAsia="Calibri" w:hAnsi="Verdana" w:cstheme="minorHAnsi"/>
          <w:vanish/>
          <w:sz w:val="20"/>
        </w:rPr>
      </w:pPr>
    </w:p>
    <w:p w14:paraId="5C284E37" w14:textId="7D7DE985" w:rsidR="000D21E1" w:rsidRPr="00DC2543" w:rsidRDefault="00671D17" w:rsidP="008A7FB8">
      <w:pPr>
        <w:pStyle w:val="Tekstpodstawowy"/>
        <w:numPr>
          <w:ilvl w:val="1"/>
          <w:numId w:val="39"/>
        </w:numPr>
        <w:spacing w:after="0" w:line="264" w:lineRule="auto"/>
        <w:ind w:left="426" w:right="-284" w:hanging="710"/>
        <w:rPr>
          <w:rFonts w:ascii="Verdana" w:hAnsi="Verdana" w:cstheme="minorHAnsi"/>
          <w:b/>
          <w:sz w:val="20"/>
        </w:rPr>
      </w:pPr>
      <w:bookmarkStart w:id="128" w:name="_Toc51166117"/>
      <w:r w:rsidRPr="00DC2543">
        <w:rPr>
          <w:rFonts w:ascii="Verdana" w:hAnsi="Verdana" w:cstheme="minorHAnsi"/>
          <w:b/>
          <w:sz w:val="20"/>
        </w:rPr>
        <w:t>Wykonawca może odbyć wizję lokalną</w:t>
      </w:r>
      <w:r w:rsidRPr="00DC2543">
        <w:rPr>
          <w:rFonts w:ascii="Verdana" w:hAnsi="Verdana" w:cstheme="minorHAnsi"/>
          <w:sz w:val="20"/>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8"/>
    </w:p>
    <w:p w14:paraId="114D7C6F" w14:textId="5AE55DD2" w:rsidR="000D21E1" w:rsidRPr="00DC2543" w:rsidRDefault="00671D17" w:rsidP="008A7FB8">
      <w:pPr>
        <w:pStyle w:val="Tekstpodstawowy"/>
        <w:numPr>
          <w:ilvl w:val="1"/>
          <w:numId w:val="39"/>
        </w:numPr>
        <w:spacing w:after="0" w:line="264" w:lineRule="auto"/>
        <w:ind w:left="425" w:right="-284" w:hanging="709"/>
        <w:rPr>
          <w:rFonts w:ascii="Verdana" w:hAnsi="Verdana" w:cstheme="minorHAnsi"/>
          <w:b/>
          <w:sz w:val="20"/>
        </w:rPr>
      </w:pPr>
      <w:r w:rsidRPr="00DC2543">
        <w:rPr>
          <w:rFonts w:ascii="Verdana" w:hAnsi="Verdana" w:cstheme="minorHAnsi"/>
          <w:sz w:val="20"/>
        </w:rPr>
        <w:t>W przypadku opisanym w pkt 11.1 SWZ, wizja lokalna na prośbę Wykonawcy zgłoszoną za pośrednictwem Systemu Zakupowego GK PGE w zakładce „Pytania/odpowiedzi”, zostanie przeprowadzona</w:t>
      </w:r>
      <w:r w:rsidRPr="00DC2543">
        <w:rPr>
          <w:rFonts w:ascii="Verdana" w:hAnsi="Verdana" w:cstheme="minorHAnsi"/>
          <w:sz w:val="20"/>
        </w:rPr>
        <w:br/>
        <w:t>w terminie ustalonym przez Zamawiającego odrębnie, o czym wszyscy potencjalni Wykonawcy zostaną poinformowani za pośrednictwem Systemu Zakupowego GK PGE</w:t>
      </w:r>
      <w:r w:rsidR="000F0C0E" w:rsidRPr="00DC2543">
        <w:rPr>
          <w:rFonts w:ascii="Verdana" w:hAnsi="Verdana" w:cstheme="minorHAnsi"/>
          <w:sz w:val="20"/>
        </w:rPr>
        <w:t>.</w:t>
      </w:r>
    </w:p>
    <w:p w14:paraId="64AB69BE" w14:textId="77777777" w:rsidR="000F0C0E" w:rsidRPr="00DC2543" w:rsidRDefault="000F0C0E" w:rsidP="008A7FB8">
      <w:pPr>
        <w:pStyle w:val="Tekstpodstawowy"/>
        <w:numPr>
          <w:ilvl w:val="1"/>
          <w:numId w:val="39"/>
        </w:numPr>
        <w:spacing w:after="0" w:line="264" w:lineRule="auto"/>
        <w:ind w:left="425" w:right="-284" w:hanging="709"/>
        <w:rPr>
          <w:rFonts w:ascii="Verdana" w:hAnsi="Verdana" w:cstheme="minorHAnsi"/>
          <w:b/>
          <w:sz w:val="20"/>
        </w:rPr>
      </w:pPr>
      <w:r w:rsidRPr="00DC2543">
        <w:rPr>
          <w:rFonts w:ascii="Verdana" w:eastAsia="Calibri" w:hAnsi="Verdana" w:cstheme="minorHAnsi"/>
          <w:sz w:val="20"/>
        </w:rPr>
        <w:t xml:space="preserve">Szczegółowe informacje dotyczące zasad i przebiegu </w:t>
      </w:r>
      <w:r w:rsidR="00E854E5" w:rsidRPr="00DC2543">
        <w:rPr>
          <w:rFonts w:ascii="Verdana" w:eastAsia="Calibri" w:hAnsi="Verdana" w:cstheme="minorHAnsi"/>
          <w:sz w:val="20"/>
        </w:rPr>
        <w:t xml:space="preserve">ewentualnej </w:t>
      </w:r>
      <w:r w:rsidRPr="00DC2543">
        <w:rPr>
          <w:rFonts w:ascii="Verdana" w:eastAsia="Calibri" w:hAnsi="Verdana" w:cstheme="minorHAnsi"/>
          <w:sz w:val="20"/>
        </w:rPr>
        <w:t xml:space="preserve">wizji lokalnej: </w:t>
      </w:r>
    </w:p>
    <w:p w14:paraId="7E390D46" w14:textId="77777777" w:rsidR="00C47332" w:rsidRPr="00DC2543" w:rsidRDefault="00C47332" w:rsidP="008A7FB8">
      <w:pPr>
        <w:pStyle w:val="Akapitzlist"/>
        <w:numPr>
          <w:ilvl w:val="0"/>
          <w:numId w:val="40"/>
        </w:numPr>
        <w:spacing w:before="120" w:after="120" w:line="240" w:lineRule="auto"/>
        <w:ind w:right="-284"/>
        <w:contextualSpacing w:val="0"/>
        <w:rPr>
          <w:rFonts w:ascii="Verdana" w:eastAsia="Calibri" w:hAnsi="Verdana" w:cstheme="minorHAnsi"/>
          <w:vanish/>
          <w:sz w:val="20"/>
        </w:rPr>
      </w:pPr>
    </w:p>
    <w:p w14:paraId="5D772163" w14:textId="77777777" w:rsidR="00C47332" w:rsidRPr="00DC2543" w:rsidRDefault="00C47332" w:rsidP="008A7FB8">
      <w:pPr>
        <w:pStyle w:val="Akapitzlist"/>
        <w:numPr>
          <w:ilvl w:val="0"/>
          <w:numId w:val="40"/>
        </w:numPr>
        <w:spacing w:before="120" w:after="120" w:line="240" w:lineRule="auto"/>
        <w:ind w:right="-284"/>
        <w:contextualSpacing w:val="0"/>
        <w:rPr>
          <w:rFonts w:ascii="Verdana" w:eastAsia="Calibri" w:hAnsi="Verdana" w:cstheme="minorHAnsi"/>
          <w:vanish/>
          <w:sz w:val="20"/>
        </w:rPr>
      </w:pPr>
    </w:p>
    <w:p w14:paraId="084A87C8" w14:textId="77777777" w:rsidR="00C47332" w:rsidRPr="00DC2543" w:rsidRDefault="00C47332" w:rsidP="008A7FB8">
      <w:pPr>
        <w:pStyle w:val="Akapitzlist"/>
        <w:numPr>
          <w:ilvl w:val="1"/>
          <w:numId w:val="40"/>
        </w:numPr>
        <w:spacing w:before="120" w:after="120" w:line="240" w:lineRule="auto"/>
        <w:ind w:right="-284"/>
        <w:contextualSpacing w:val="0"/>
        <w:rPr>
          <w:rFonts w:ascii="Verdana" w:eastAsia="Calibri" w:hAnsi="Verdana" w:cstheme="minorHAnsi"/>
          <w:vanish/>
          <w:sz w:val="20"/>
        </w:rPr>
      </w:pPr>
    </w:p>
    <w:p w14:paraId="1F047970" w14:textId="3E48C215" w:rsidR="000F0C0E" w:rsidRPr="00DC2543" w:rsidRDefault="000F0C0E" w:rsidP="008A7FB8">
      <w:pPr>
        <w:pStyle w:val="Tekstpodstawowy"/>
        <w:numPr>
          <w:ilvl w:val="2"/>
          <w:numId w:val="40"/>
        </w:numPr>
        <w:spacing w:before="120" w:line="240" w:lineRule="auto"/>
        <w:ind w:left="1117" w:right="-284"/>
        <w:rPr>
          <w:rFonts w:ascii="Verdana" w:eastAsia="Calibri" w:hAnsi="Verdana" w:cstheme="minorHAnsi"/>
          <w:sz w:val="20"/>
        </w:rPr>
      </w:pPr>
      <w:r w:rsidRPr="00DC2543">
        <w:rPr>
          <w:rFonts w:ascii="Verdana" w:eastAsia="Calibri" w:hAnsi="Verdana" w:cstheme="minorHAnsi"/>
          <w:sz w:val="20"/>
        </w:rPr>
        <w:t xml:space="preserve">Koszty wizji lokalnej ponosi samodzielnie Wykonawca.  </w:t>
      </w:r>
    </w:p>
    <w:p w14:paraId="09B3883F" w14:textId="5C8CD9C1" w:rsidR="000F0C0E" w:rsidRPr="00DC2543" w:rsidRDefault="000F0C0E" w:rsidP="008A7FB8">
      <w:pPr>
        <w:pStyle w:val="Tekstpodstawowy"/>
        <w:numPr>
          <w:ilvl w:val="2"/>
          <w:numId w:val="40"/>
        </w:numPr>
        <w:spacing w:before="120" w:line="240" w:lineRule="auto"/>
        <w:ind w:left="1276" w:right="-284" w:hanging="879"/>
        <w:rPr>
          <w:rFonts w:ascii="Verdana" w:eastAsia="Calibri" w:hAnsi="Verdana" w:cstheme="minorHAnsi"/>
          <w:sz w:val="20"/>
        </w:rPr>
      </w:pPr>
      <w:r w:rsidRPr="00DC2543">
        <w:rPr>
          <w:rFonts w:ascii="Verdana" w:eastAsia="Calibri" w:hAnsi="Verdana" w:cstheme="minorHAnsi"/>
          <w:sz w:val="20"/>
        </w:rPr>
        <w:t xml:space="preserve">Zamawiający zapewni przedstawicielom Wykonawcy wejście na teren, gdzie wykonywany ma być przedmiot </w:t>
      </w:r>
      <w:r w:rsidR="00D91907" w:rsidRPr="00DC2543">
        <w:rPr>
          <w:rFonts w:ascii="Verdana" w:eastAsia="Calibri" w:hAnsi="Verdana" w:cstheme="minorHAnsi"/>
          <w:sz w:val="20"/>
        </w:rPr>
        <w:t>Zamówienia</w:t>
      </w:r>
      <w:r w:rsidRPr="00DC2543">
        <w:rPr>
          <w:rFonts w:ascii="Verdana" w:eastAsia="Calibri" w:hAnsi="Verdana" w:cstheme="minorHAnsi"/>
          <w:sz w:val="20"/>
        </w:rPr>
        <w:t>, z tym, że Wykonawca po</w:t>
      </w:r>
      <w:r w:rsidR="009273F4" w:rsidRPr="00DC2543">
        <w:rPr>
          <w:rFonts w:ascii="Verdana" w:eastAsia="Calibri" w:hAnsi="Verdana" w:cstheme="minorHAnsi"/>
          <w:sz w:val="20"/>
        </w:rPr>
        <w:t>nosi wszelką odpowiedzialność w </w:t>
      </w:r>
      <w:r w:rsidRPr="00DC2543">
        <w:rPr>
          <w:rFonts w:ascii="Verdana" w:eastAsia="Calibri" w:hAnsi="Verdana" w:cstheme="minorHAnsi"/>
          <w:sz w:val="20"/>
        </w:rPr>
        <w:t>odniesieniu do takiej wizyty, w szczególności konsekwencje śmierci lub zranienia, strat lub szkód majątkowych oraz wszelkich innych strat, szkód i wydatków poniesionych jako następstwo takiej wizji.</w:t>
      </w:r>
    </w:p>
    <w:p w14:paraId="477E8219" w14:textId="083D6B46" w:rsidR="000F0C0E" w:rsidRPr="00DC2543" w:rsidRDefault="000F0C0E" w:rsidP="00F64750">
      <w:pPr>
        <w:pStyle w:val="Tekstpodstawowy"/>
        <w:numPr>
          <w:ilvl w:val="2"/>
          <w:numId w:val="40"/>
        </w:numPr>
        <w:spacing w:before="120" w:line="240" w:lineRule="auto"/>
        <w:ind w:right="-284"/>
        <w:rPr>
          <w:rFonts w:ascii="Verdana" w:eastAsia="Calibri" w:hAnsi="Verdana" w:cstheme="minorHAnsi"/>
          <w:sz w:val="20"/>
        </w:rPr>
      </w:pPr>
      <w:r w:rsidRPr="00DC2543">
        <w:rPr>
          <w:rFonts w:ascii="Verdana" w:eastAsia="Calibri" w:hAnsi="Verdana" w:cstheme="minorHAnsi"/>
          <w:sz w:val="20"/>
        </w:rPr>
        <w:lastRenderedPageBreak/>
        <w:t xml:space="preserve">Osobą odpowiedzialną za przeprowadzenie wizji lokalnej będzie: </w:t>
      </w:r>
      <w:r w:rsidR="00F64750">
        <w:rPr>
          <w:rFonts w:ascii="Verdana" w:eastAsia="Calibri" w:hAnsi="Verdana" w:cstheme="minorHAnsi"/>
          <w:sz w:val="20"/>
        </w:rPr>
        <w:t>Kacper Karzkowiak tel. (</w:t>
      </w:r>
      <w:r w:rsidR="00F64750" w:rsidRPr="00F64750">
        <w:rPr>
          <w:rFonts w:ascii="Verdana" w:eastAsia="Calibri" w:hAnsi="Verdana" w:cstheme="minorHAnsi"/>
          <w:sz w:val="20"/>
        </w:rPr>
        <w:t>68</w:t>
      </w:r>
      <w:r w:rsidR="00F64750">
        <w:rPr>
          <w:rFonts w:ascii="Verdana" w:eastAsia="Calibri" w:hAnsi="Verdana" w:cstheme="minorHAnsi"/>
          <w:sz w:val="20"/>
        </w:rPr>
        <w:t>)</w:t>
      </w:r>
      <w:r w:rsidR="00F64750" w:rsidRPr="00F64750">
        <w:rPr>
          <w:rFonts w:ascii="Verdana" w:eastAsia="Calibri" w:hAnsi="Verdana" w:cstheme="minorHAnsi"/>
          <w:sz w:val="20"/>
        </w:rPr>
        <w:t xml:space="preserve"> 429 0309</w:t>
      </w:r>
      <w:r w:rsidRPr="00DC2543">
        <w:rPr>
          <w:rFonts w:ascii="Verdana" w:eastAsia="Calibri" w:hAnsi="Verdana" w:cstheme="minorHAnsi"/>
          <w:sz w:val="20"/>
        </w:rPr>
        <w:t xml:space="preserve">. </w:t>
      </w:r>
    </w:p>
    <w:p w14:paraId="5B51CF2C" w14:textId="77777777" w:rsidR="000F0C0E" w:rsidRPr="00DC2543" w:rsidRDefault="000F0C0E" w:rsidP="008A7FB8">
      <w:pPr>
        <w:pStyle w:val="Tekstpodstawowy"/>
        <w:numPr>
          <w:ilvl w:val="2"/>
          <w:numId w:val="40"/>
        </w:numPr>
        <w:spacing w:before="120" w:line="240" w:lineRule="auto"/>
        <w:ind w:left="1276" w:right="-284" w:hanging="879"/>
        <w:rPr>
          <w:rFonts w:ascii="Verdana" w:eastAsia="Calibri" w:hAnsi="Verdana" w:cstheme="minorHAnsi"/>
          <w:sz w:val="20"/>
        </w:rPr>
      </w:pPr>
      <w:r w:rsidRPr="00DC2543">
        <w:rPr>
          <w:rFonts w:ascii="Verdana" w:eastAsia="Calibri" w:hAnsi="Verdana" w:cstheme="minorHAnsi"/>
          <w:sz w:val="20"/>
        </w:rPr>
        <w:t>Osoby uczestniczące w wizji lokalnej muszą posiadać odpowiednie ubranie robocze oraz wyposażenie BHP tzn. :</w:t>
      </w:r>
    </w:p>
    <w:p w14:paraId="6C85BFDF" w14:textId="77777777" w:rsidR="000F0C0E" w:rsidRPr="00DC2543" w:rsidRDefault="000F0C0E" w:rsidP="008A7FB8">
      <w:pPr>
        <w:pStyle w:val="EDFPunktor1"/>
        <w:widowControl w:val="0"/>
        <w:numPr>
          <w:ilvl w:val="2"/>
          <w:numId w:val="37"/>
        </w:numPr>
        <w:tabs>
          <w:tab w:val="clear" w:pos="1152"/>
        </w:tabs>
        <w:suppressAutoHyphens/>
        <w:ind w:left="1560" w:hanging="290"/>
        <w:rPr>
          <w:rFonts w:ascii="Verdana" w:hAnsi="Verdana" w:cstheme="minorHAnsi"/>
          <w:iCs/>
          <w:sz w:val="20"/>
          <w:szCs w:val="20"/>
        </w:rPr>
      </w:pPr>
      <w:r w:rsidRPr="00DC2543">
        <w:rPr>
          <w:rFonts w:ascii="Verdana" w:hAnsi="Verdana" w:cstheme="minorHAnsi"/>
          <w:iCs/>
          <w:sz w:val="20"/>
          <w:szCs w:val="20"/>
        </w:rPr>
        <w:t>hełm przemysłowy,</w:t>
      </w:r>
    </w:p>
    <w:p w14:paraId="621EB5A3" w14:textId="77777777" w:rsidR="000F0C0E" w:rsidRPr="00DC2543" w:rsidRDefault="000F0C0E" w:rsidP="008A7FB8">
      <w:pPr>
        <w:pStyle w:val="EDFPunktor1"/>
        <w:widowControl w:val="0"/>
        <w:numPr>
          <w:ilvl w:val="2"/>
          <w:numId w:val="37"/>
        </w:numPr>
        <w:tabs>
          <w:tab w:val="clear" w:pos="1152"/>
        </w:tabs>
        <w:suppressAutoHyphens/>
        <w:ind w:left="1560" w:hanging="290"/>
        <w:rPr>
          <w:rFonts w:ascii="Verdana" w:hAnsi="Verdana" w:cstheme="minorHAnsi"/>
          <w:iCs/>
          <w:sz w:val="20"/>
          <w:szCs w:val="20"/>
        </w:rPr>
      </w:pPr>
      <w:r w:rsidRPr="00DC2543">
        <w:rPr>
          <w:rFonts w:ascii="Verdana" w:hAnsi="Verdana" w:cstheme="minorHAnsi"/>
          <w:iCs/>
          <w:sz w:val="20"/>
          <w:szCs w:val="20"/>
        </w:rPr>
        <w:t>spodnie robocze lub kombinezon roboczy,</w:t>
      </w:r>
    </w:p>
    <w:p w14:paraId="4F2B1025" w14:textId="0C3FF827" w:rsidR="000F0C0E" w:rsidRPr="00DC2543" w:rsidRDefault="000F0C0E" w:rsidP="008A7FB8">
      <w:pPr>
        <w:pStyle w:val="EDFPunktor1"/>
        <w:widowControl w:val="0"/>
        <w:numPr>
          <w:ilvl w:val="2"/>
          <w:numId w:val="37"/>
        </w:numPr>
        <w:tabs>
          <w:tab w:val="clear" w:pos="1152"/>
        </w:tabs>
        <w:suppressAutoHyphens/>
        <w:ind w:left="1560" w:hanging="290"/>
        <w:rPr>
          <w:rFonts w:ascii="Verdana" w:hAnsi="Verdana" w:cstheme="minorHAnsi"/>
          <w:iCs/>
          <w:sz w:val="20"/>
          <w:szCs w:val="20"/>
        </w:rPr>
      </w:pPr>
      <w:r w:rsidRPr="00DC2543">
        <w:rPr>
          <w:rFonts w:ascii="Verdana" w:hAnsi="Verdana" w:cstheme="minorHAnsi"/>
          <w:iCs/>
          <w:sz w:val="20"/>
          <w:szCs w:val="20"/>
        </w:rPr>
        <w:t>bluz</w:t>
      </w:r>
      <w:r w:rsidR="00671D17" w:rsidRPr="00DC2543">
        <w:rPr>
          <w:rFonts w:ascii="Verdana" w:hAnsi="Verdana" w:cstheme="minorHAnsi"/>
          <w:iCs/>
          <w:sz w:val="20"/>
          <w:szCs w:val="20"/>
        </w:rPr>
        <w:t>ę</w:t>
      </w:r>
      <w:r w:rsidRPr="00DC2543">
        <w:rPr>
          <w:rFonts w:ascii="Verdana" w:hAnsi="Verdana" w:cstheme="minorHAnsi"/>
          <w:iCs/>
          <w:sz w:val="20"/>
          <w:szCs w:val="20"/>
        </w:rPr>
        <w:t xml:space="preserve"> robocz</w:t>
      </w:r>
      <w:r w:rsidR="00671D17" w:rsidRPr="00DC2543">
        <w:rPr>
          <w:rFonts w:ascii="Verdana" w:hAnsi="Verdana" w:cstheme="minorHAnsi"/>
          <w:iCs/>
          <w:sz w:val="20"/>
          <w:szCs w:val="20"/>
        </w:rPr>
        <w:t>ę</w:t>
      </w:r>
      <w:r w:rsidRPr="00DC2543">
        <w:rPr>
          <w:rFonts w:ascii="Verdana" w:hAnsi="Verdana" w:cstheme="minorHAnsi"/>
          <w:iCs/>
          <w:sz w:val="20"/>
          <w:szCs w:val="20"/>
        </w:rPr>
        <w:t>,</w:t>
      </w:r>
    </w:p>
    <w:p w14:paraId="421744CA" w14:textId="77777777" w:rsidR="000F0C0E" w:rsidRPr="00DC2543" w:rsidRDefault="000F0C0E" w:rsidP="008A7FB8">
      <w:pPr>
        <w:pStyle w:val="EDFPunktor1"/>
        <w:widowControl w:val="0"/>
        <w:numPr>
          <w:ilvl w:val="2"/>
          <w:numId w:val="37"/>
        </w:numPr>
        <w:tabs>
          <w:tab w:val="clear" w:pos="1152"/>
        </w:tabs>
        <w:suppressAutoHyphens/>
        <w:ind w:left="1560" w:hanging="290"/>
        <w:rPr>
          <w:rFonts w:ascii="Verdana" w:hAnsi="Verdana" w:cstheme="minorHAnsi"/>
          <w:iCs/>
          <w:sz w:val="20"/>
          <w:szCs w:val="20"/>
        </w:rPr>
      </w:pPr>
      <w:r w:rsidRPr="00DC2543">
        <w:rPr>
          <w:rFonts w:ascii="Verdana" w:hAnsi="Verdana" w:cstheme="minorHAnsi"/>
          <w:iCs/>
          <w:sz w:val="20"/>
          <w:szCs w:val="20"/>
        </w:rPr>
        <w:t>obuwie bezpieczne,</w:t>
      </w:r>
    </w:p>
    <w:p w14:paraId="11B6E210" w14:textId="486B2A84" w:rsidR="000F0C0E" w:rsidRPr="00DC2543" w:rsidRDefault="000F0C0E" w:rsidP="008A7FB8">
      <w:pPr>
        <w:pStyle w:val="EDFPunktor1"/>
        <w:widowControl w:val="0"/>
        <w:numPr>
          <w:ilvl w:val="2"/>
          <w:numId w:val="37"/>
        </w:numPr>
        <w:tabs>
          <w:tab w:val="clear" w:pos="1152"/>
        </w:tabs>
        <w:suppressAutoHyphens/>
        <w:ind w:left="1560" w:hanging="290"/>
        <w:rPr>
          <w:rFonts w:ascii="Verdana" w:hAnsi="Verdana" w:cstheme="minorHAnsi"/>
          <w:iCs/>
          <w:sz w:val="20"/>
          <w:szCs w:val="20"/>
        </w:rPr>
      </w:pPr>
      <w:r w:rsidRPr="00DC2543">
        <w:rPr>
          <w:rFonts w:ascii="Verdana" w:hAnsi="Verdana" w:cstheme="minorHAnsi"/>
          <w:iCs/>
          <w:sz w:val="20"/>
          <w:szCs w:val="20"/>
        </w:rPr>
        <w:t>kamizelk</w:t>
      </w:r>
      <w:r w:rsidR="00671D17" w:rsidRPr="00DC2543">
        <w:rPr>
          <w:rFonts w:ascii="Verdana" w:hAnsi="Verdana" w:cstheme="minorHAnsi"/>
          <w:iCs/>
          <w:sz w:val="20"/>
          <w:szCs w:val="20"/>
        </w:rPr>
        <w:t>ę</w:t>
      </w:r>
      <w:r w:rsidRPr="00DC2543">
        <w:rPr>
          <w:rFonts w:ascii="Verdana" w:hAnsi="Verdana" w:cstheme="minorHAnsi"/>
          <w:iCs/>
          <w:sz w:val="20"/>
          <w:szCs w:val="20"/>
        </w:rPr>
        <w:t xml:space="preserve"> odblaskow</w:t>
      </w:r>
      <w:r w:rsidR="00671D17" w:rsidRPr="00DC2543">
        <w:rPr>
          <w:rFonts w:ascii="Verdana" w:hAnsi="Verdana" w:cstheme="minorHAnsi"/>
          <w:iCs/>
          <w:sz w:val="20"/>
          <w:szCs w:val="20"/>
        </w:rPr>
        <w:t>ą</w:t>
      </w:r>
      <w:r w:rsidRPr="00DC2543">
        <w:rPr>
          <w:rFonts w:ascii="Verdana" w:hAnsi="Verdana" w:cstheme="minorHAnsi"/>
          <w:iCs/>
          <w:sz w:val="20"/>
          <w:szCs w:val="20"/>
        </w:rPr>
        <w:t xml:space="preserve"> lub odzież z elementami odblaskowymi,</w:t>
      </w:r>
    </w:p>
    <w:p w14:paraId="300B29C6" w14:textId="77777777" w:rsidR="000F0C0E" w:rsidRPr="00DC2543" w:rsidRDefault="000F0C0E" w:rsidP="008A7FB8">
      <w:pPr>
        <w:pStyle w:val="EDFPunktor1"/>
        <w:widowControl w:val="0"/>
        <w:numPr>
          <w:ilvl w:val="2"/>
          <w:numId w:val="37"/>
        </w:numPr>
        <w:tabs>
          <w:tab w:val="clear" w:pos="1152"/>
        </w:tabs>
        <w:suppressAutoHyphens/>
        <w:ind w:left="1560" w:hanging="290"/>
        <w:rPr>
          <w:rFonts w:ascii="Verdana" w:hAnsi="Verdana" w:cstheme="minorHAnsi"/>
          <w:iCs/>
          <w:sz w:val="20"/>
          <w:szCs w:val="20"/>
        </w:rPr>
      </w:pPr>
      <w:r w:rsidRPr="00DC2543">
        <w:rPr>
          <w:rFonts w:ascii="Verdana" w:hAnsi="Verdana" w:cstheme="minorHAnsi"/>
          <w:iCs/>
          <w:sz w:val="20"/>
          <w:szCs w:val="20"/>
        </w:rPr>
        <w:t>okulary ochronne,</w:t>
      </w:r>
    </w:p>
    <w:p w14:paraId="374E5FFB" w14:textId="77777777" w:rsidR="000F0C0E" w:rsidRPr="00DC2543" w:rsidRDefault="000F0C0E" w:rsidP="008A7FB8">
      <w:pPr>
        <w:pStyle w:val="EDFPunktor1"/>
        <w:widowControl w:val="0"/>
        <w:numPr>
          <w:ilvl w:val="2"/>
          <w:numId w:val="37"/>
        </w:numPr>
        <w:tabs>
          <w:tab w:val="clear" w:pos="1152"/>
        </w:tabs>
        <w:suppressAutoHyphens/>
        <w:ind w:left="1560" w:hanging="290"/>
        <w:rPr>
          <w:rFonts w:ascii="Verdana" w:hAnsi="Verdana" w:cstheme="minorHAnsi"/>
          <w:iCs/>
          <w:sz w:val="20"/>
          <w:szCs w:val="20"/>
        </w:rPr>
      </w:pPr>
      <w:r w:rsidRPr="00DC2543">
        <w:rPr>
          <w:rFonts w:ascii="Verdana" w:hAnsi="Verdana" w:cstheme="minorHAnsi"/>
          <w:iCs/>
          <w:sz w:val="20"/>
          <w:szCs w:val="20"/>
        </w:rPr>
        <w:t>maski przeciwpyłowe,</w:t>
      </w:r>
    </w:p>
    <w:p w14:paraId="54C4EBDC" w14:textId="77777777" w:rsidR="000F0C0E" w:rsidRPr="00DC2543" w:rsidRDefault="000F0C0E" w:rsidP="008A7FB8">
      <w:pPr>
        <w:pStyle w:val="EDFPunktor1"/>
        <w:widowControl w:val="0"/>
        <w:numPr>
          <w:ilvl w:val="2"/>
          <w:numId w:val="37"/>
        </w:numPr>
        <w:tabs>
          <w:tab w:val="clear" w:pos="1152"/>
        </w:tabs>
        <w:suppressAutoHyphens/>
        <w:ind w:left="1560" w:hanging="290"/>
        <w:rPr>
          <w:rFonts w:ascii="Verdana" w:hAnsi="Verdana" w:cstheme="minorHAnsi"/>
          <w:iCs/>
          <w:sz w:val="20"/>
          <w:szCs w:val="20"/>
        </w:rPr>
      </w:pPr>
      <w:r w:rsidRPr="00DC2543">
        <w:rPr>
          <w:rFonts w:ascii="Verdana" w:hAnsi="Verdana" w:cstheme="minorHAnsi"/>
          <w:iCs/>
          <w:sz w:val="20"/>
          <w:szCs w:val="20"/>
        </w:rPr>
        <w:t>ochronniki słuchu.</w:t>
      </w:r>
    </w:p>
    <w:p w14:paraId="2199424C" w14:textId="77777777" w:rsidR="000F0C0E" w:rsidRPr="00DC2543" w:rsidRDefault="000F0C0E" w:rsidP="00156F3E">
      <w:pPr>
        <w:pStyle w:val="Nagwek3"/>
        <w:widowControl w:val="0"/>
        <w:suppressAutoHyphens/>
        <w:ind w:left="426"/>
        <w:rPr>
          <w:rFonts w:ascii="Verdana" w:hAnsi="Verdana" w:cstheme="minorHAnsi"/>
          <w:b/>
          <w:iCs/>
          <w:sz w:val="20"/>
        </w:rPr>
      </w:pPr>
      <w:bookmarkStart w:id="129" w:name="_Toc122344749"/>
      <w:r w:rsidRPr="00DC2543">
        <w:rPr>
          <w:rFonts w:ascii="Verdana" w:hAnsi="Verdana" w:cstheme="minorHAnsi"/>
          <w:b/>
          <w:iCs/>
          <w:sz w:val="20"/>
        </w:rPr>
        <w:t>Osoby nieposiadające ww. elementów ubrań i wyposażenia BHP nie zostaną dopuszczone do udziału w wizji lokalnej.</w:t>
      </w:r>
      <w:bookmarkEnd w:id="129"/>
    </w:p>
    <w:p w14:paraId="0F911C41" w14:textId="71264D45" w:rsidR="000F0C0E" w:rsidRPr="00DC2543" w:rsidRDefault="000F0C0E" w:rsidP="008A7FB8">
      <w:pPr>
        <w:pStyle w:val="Tekstpodstawowy"/>
        <w:numPr>
          <w:ilvl w:val="1"/>
          <w:numId w:val="40"/>
        </w:numPr>
        <w:spacing w:before="120" w:line="240" w:lineRule="auto"/>
        <w:ind w:left="425" w:right="-284" w:hanging="709"/>
        <w:rPr>
          <w:rFonts w:ascii="Verdana" w:hAnsi="Verdana" w:cstheme="minorHAnsi"/>
          <w:b/>
          <w:sz w:val="20"/>
        </w:rPr>
      </w:pPr>
      <w:r w:rsidRPr="00DC2543">
        <w:rPr>
          <w:rFonts w:ascii="Verdana" w:hAnsi="Verdana" w:cstheme="minorHAnsi"/>
          <w:b/>
          <w:sz w:val="20"/>
        </w:rPr>
        <w:t>Podczas wizji lokalnej nie będą udzielane przez przedstawicieli Zamawiającego odpowiedzi n</w:t>
      </w:r>
      <w:r w:rsidR="00B86461" w:rsidRPr="00DC2543">
        <w:rPr>
          <w:rFonts w:ascii="Verdana" w:hAnsi="Verdana" w:cstheme="minorHAnsi"/>
          <w:b/>
          <w:sz w:val="20"/>
        </w:rPr>
        <w:t>a pytania dotyczące przedmiotu Z</w:t>
      </w:r>
      <w:r w:rsidRPr="00DC2543">
        <w:rPr>
          <w:rFonts w:ascii="Verdana" w:hAnsi="Verdana" w:cstheme="minorHAnsi"/>
          <w:b/>
          <w:sz w:val="20"/>
        </w:rPr>
        <w:t xml:space="preserve">amówienia lub </w:t>
      </w:r>
      <w:r w:rsidR="00904E94" w:rsidRPr="00DC2543">
        <w:rPr>
          <w:rFonts w:ascii="Verdana" w:hAnsi="Verdana" w:cstheme="minorHAnsi"/>
          <w:b/>
          <w:sz w:val="20"/>
        </w:rPr>
        <w:t>SWZ</w:t>
      </w:r>
      <w:r w:rsidRPr="00DC2543">
        <w:rPr>
          <w:rFonts w:ascii="Verdana" w:hAnsi="Verdana" w:cstheme="minorHAnsi"/>
          <w:b/>
          <w:sz w:val="20"/>
        </w:rPr>
        <w:t xml:space="preserve">. </w:t>
      </w:r>
      <w:r w:rsidRPr="00DC2543">
        <w:rPr>
          <w:rFonts w:ascii="Verdana" w:hAnsi="Verdana" w:cstheme="minorHAnsi"/>
          <w:sz w:val="20"/>
        </w:rPr>
        <w:t>Pytania takie należy kierować</w:t>
      </w:r>
      <w:r w:rsidRPr="00DC2543">
        <w:rPr>
          <w:rFonts w:ascii="Verdana" w:hAnsi="Verdana" w:cstheme="minorHAnsi"/>
          <w:b/>
          <w:sz w:val="20"/>
        </w:rPr>
        <w:t xml:space="preserve"> </w:t>
      </w:r>
      <w:r w:rsidRPr="00DC2543">
        <w:rPr>
          <w:rFonts w:ascii="Verdana" w:hAnsi="Verdana" w:cstheme="minorHAnsi"/>
          <w:sz w:val="20"/>
        </w:rPr>
        <w:t xml:space="preserve">za pośrednictwem Systemu Zakupowego </w:t>
      </w:r>
      <w:r w:rsidR="008D14F9" w:rsidRPr="00DC2543">
        <w:rPr>
          <w:rFonts w:ascii="Verdana" w:hAnsi="Verdana" w:cstheme="minorHAnsi"/>
          <w:sz w:val="20"/>
        </w:rPr>
        <w:t>GK PGE</w:t>
      </w:r>
      <w:r w:rsidRPr="00DC2543">
        <w:rPr>
          <w:rFonts w:ascii="Verdana" w:hAnsi="Verdana" w:cstheme="minorHAnsi"/>
          <w:sz w:val="20"/>
        </w:rPr>
        <w:t xml:space="preserve"> w zakładce „Pytania/</w:t>
      </w:r>
      <w:r w:rsidR="00E94AFE" w:rsidRPr="00DC2543">
        <w:rPr>
          <w:rFonts w:ascii="Verdana" w:hAnsi="Verdana" w:cstheme="minorHAnsi"/>
          <w:sz w:val="20"/>
        </w:rPr>
        <w:t>odpowiedzi</w:t>
      </w:r>
      <w:r w:rsidRPr="00DC2543">
        <w:rPr>
          <w:rFonts w:ascii="Verdana" w:hAnsi="Verdana" w:cstheme="minorHAnsi"/>
          <w:sz w:val="20"/>
        </w:rPr>
        <w:t>”.</w:t>
      </w:r>
    </w:p>
    <w:p w14:paraId="0D27E8A1" w14:textId="1E07AF7D" w:rsidR="00492F12" w:rsidRPr="00DC2543" w:rsidRDefault="000B47DF" w:rsidP="008A7FB8">
      <w:pPr>
        <w:pStyle w:val="Nagwek1"/>
        <w:keepLines w:val="0"/>
        <w:numPr>
          <w:ilvl w:val="0"/>
          <w:numId w:val="38"/>
        </w:numPr>
        <w:shd w:val="clear" w:color="auto" w:fill="C6D9F1" w:themeFill="text2" w:themeFillTint="33"/>
        <w:spacing w:before="0" w:after="0" w:line="240" w:lineRule="auto"/>
        <w:ind w:left="426" w:hanging="710"/>
        <w:rPr>
          <w:rFonts w:ascii="Verdana" w:hAnsi="Verdana" w:cstheme="minorHAnsi"/>
          <w:sz w:val="20"/>
          <w:lang w:val="pl-PL"/>
        </w:rPr>
      </w:pPr>
      <w:bookmarkStart w:id="130" w:name="_Toc122344751"/>
      <w:r w:rsidRPr="002A6CA3">
        <w:rPr>
          <w:rFonts w:ascii="Verdana" w:eastAsia="Calibri" w:hAnsi="Verdana" w:cstheme="minorHAnsi"/>
          <w:caps w:val="0"/>
          <w:color w:val="000000"/>
          <w:kern w:val="0"/>
          <w:sz w:val="20"/>
          <w:lang w:val="pl-PL"/>
        </w:rPr>
        <w:t>PODWYKO</w:t>
      </w:r>
      <w:r w:rsidRPr="00DC2543">
        <w:rPr>
          <w:rFonts w:ascii="Verdana" w:eastAsia="Calibri" w:hAnsi="Verdana" w:cstheme="minorHAnsi"/>
          <w:caps w:val="0"/>
          <w:color w:val="000000"/>
          <w:kern w:val="0"/>
          <w:sz w:val="20"/>
          <w:lang w:val="pl-PL"/>
        </w:rPr>
        <w:t>NAWCY</w:t>
      </w:r>
      <w:bookmarkEnd w:id="130"/>
    </w:p>
    <w:p w14:paraId="7E2E2EAE" w14:textId="1C96F5D7" w:rsidR="000D21E1" w:rsidRPr="00DC2543" w:rsidRDefault="000B47DF" w:rsidP="008A7FB8">
      <w:pPr>
        <w:pStyle w:val="Tekstpodstawowywcity"/>
        <w:numPr>
          <w:ilvl w:val="1"/>
          <w:numId w:val="70"/>
        </w:numPr>
        <w:autoSpaceDE w:val="0"/>
        <w:autoSpaceDN w:val="0"/>
        <w:spacing w:before="120" w:line="240" w:lineRule="auto"/>
        <w:ind w:left="426" w:right="-284"/>
        <w:rPr>
          <w:rFonts w:ascii="Verdana" w:hAnsi="Verdana" w:cstheme="minorHAnsi"/>
          <w:color w:val="000000"/>
          <w:sz w:val="20"/>
          <w:lang w:eastAsia="pl-PL"/>
        </w:rPr>
      </w:pPr>
      <w:r w:rsidRPr="00DC2543">
        <w:rPr>
          <w:rFonts w:ascii="Verdana" w:eastAsia="Calibri" w:hAnsi="Verdana" w:cstheme="minorHAnsi"/>
          <w:sz w:val="20"/>
        </w:rPr>
        <w:t xml:space="preserve">Zamawiający nie zastrzega obowiązku osobistego wykonania przez Wykonawcę </w:t>
      </w:r>
      <w:r w:rsidR="00212F9B" w:rsidRPr="00DC2543">
        <w:rPr>
          <w:rFonts w:ascii="Verdana" w:eastAsia="Calibri" w:hAnsi="Verdana" w:cstheme="minorHAnsi"/>
          <w:sz w:val="20"/>
        </w:rPr>
        <w:t xml:space="preserve">kluczowych </w:t>
      </w:r>
      <w:r w:rsidR="006330BC" w:rsidRPr="00DC2543">
        <w:rPr>
          <w:rFonts w:ascii="Verdana" w:eastAsia="Calibri" w:hAnsi="Verdana" w:cstheme="minorHAnsi"/>
          <w:sz w:val="20"/>
        </w:rPr>
        <w:t>zadań</w:t>
      </w:r>
      <w:r w:rsidRPr="00DC2543">
        <w:rPr>
          <w:rFonts w:ascii="Verdana" w:eastAsia="Calibri" w:hAnsi="Verdana" w:cstheme="minorHAnsi"/>
          <w:sz w:val="20"/>
        </w:rPr>
        <w:t xml:space="preserve">. / </w:t>
      </w:r>
    </w:p>
    <w:p w14:paraId="4CC1B7A8" w14:textId="39B5C7E0" w:rsidR="000D21E1" w:rsidRPr="00DC2543" w:rsidRDefault="008D14F9" w:rsidP="008A7FB8">
      <w:pPr>
        <w:pStyle w:val="Tekstpodstawowywcity"/>
        <w:numPr>
          <w:ilvl w:val="1"/>
          <w:numId w:val="70"/>
        </w:numPr>
        <w:autoSpaceDE w:val="0"/>
        <w:autoSpaceDN w:val="0"/>
        <w:spacing w:before="120" w:line="240" w:lineRule="auto"/>
        <w:ind w:left="426" w:right="-284"/>
        <w:rPr>
          <w:rFonts w:ascii="Verdana" w:hAnsi="Verdana" w:cstheme="minorHAnsi"/>
          <w:color w:val="000000"/>
          <w:sz w:val="20"/>
          <w:lang w:eastAsia="pl-PL"/>
        </w:rPr>
      </w:pPr>
      <w:r w:rsidRPr="00DC2543">
        <w:rPr>
          <w:rFonts w:ascii="Verdana" w:eastAsia="Calibri" w:hAnsi="Verdana" w:cstheme="minorHAnsi"/>
          <w:sz w:val="20"/>
        </w:rPr>
        <w:t>Wykonawca może powierzyć wykonanie części Przedm</w:t>
      </w:r>
      <w:r w:rsidR="009273F4" w:rsidRPr="00DC2543">
        <w:rPr>
          <w:rFonts w:ascii="Verdana" w:eastAsia="Calibri" w:hAnsi="Verdana" w:cstheme="minorHAnsi"/>
          <w:sz w:val="20"/>
        </w:rPr>
        <w:t>iotu Zamówienia Podwykonawcy, z </w:t>
      </w:r>
      <w:r w:rsidRPr="00DC2543">
        <w:rPr>
          <w:rFonts w:ascii="Verdana" w:eastAsia="Calibri" w:hAnsi="Verdana" w:cstheme="minorHAnsi"/>
          <w:sz w:val="20"/>
        </w:rPr>
        <w:t>zastrzeżeniem pkt 12.1 SWZ</w:t>
      </w:r>
      <w:r w:rsidR="00BC782E" w:rsidRPr="00DC2543">
        <w:rPr>
          <w:rFonts w:ascii="Verdana" w:eastAsia="Calibri" w:hAnsi="Verdana" w:cstheme="minorHAnsi"/>
          <w:sz w:val="20"/>
        </w:rPr>
        <w:t>.</w:t>
      </w:r>
    </w:p>
    <w:p w14:paraId="3EAF77FB" w14:textId="7BB65379" w:rsidR="000D21E1" w:rsidRPr="002A6CA3" w:rsidRDefault="007338A1" w:rsidP="008A7FB8">
      <w:pPr>
        <w:pStyle w:val="Tekstpodstawowywcity"/>
        <w:numPr>
          <w:ilvl w:val="1"/>
          <w:numId w:val="70"/>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8A7FB8">
      <w:pPr>
        <w:pStyle w:val="Tekstpodstawowywcity"/>
        <w:numPr>
          <w:ilvl w:val="1"/>
          <w:numId w:val="70"/>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8A7FB8">
      <w:pPr>
        <w:pStyle w:val="Tekstpodstawowywcity"/>
        <w:numPr>
          <w:ilvl w:val="1"/>
          <w:numId w:val="70"/>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8A7FB8">
      <w:pPr>
        <w:pStyle w:val="Nagwek1"/>
        <w:keepLines w:val="0"/>
        <w:numPr>
          <w:ilvl w:val="0"/>
          <w:numId w:val="70"/>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1" w:name="_Toc122344752"/>
      <w:r w:rsidRPr="002A6CA3">
        <w:rPr>
          <w:rFonts w:ascii="Verdana" w:eastAsia="Calibri" w:hAnsi="Verdana" w:cstheme="minorHAnsi"/>
          <w:caps w:val="0"/>
          <w:color w:val="000000"/>
          <w:kern w:val="0"/>
          <w:sz w:val="20"/>
          <w:lang w:val="pl-PL"/>
        </w:rPr>
        <w:t>WYKONAWCY WSPÓLNIE UBIEGAJĄCY SIĘ O ZAMÓWIENIE</w:t>
      </w:r>
      <w:bookmarkEnd w:id="131"/>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8A7FB8">
      <w:pPr>
        <w:pStyle w:val="Akapitzlist"/>
        <w:numPr>
          <w:ilvl w:val="1"/>
          <w:numId w:val="70"/>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8A7FB8">
      <w:pPr>
        <w:pStyle w:val="Akapitzlist"/>
        <w:numPr>
          <w:ilvl w:val="2"/>
          <w:numId w:val="70"/>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8A7FB8">
      <w:pPr>
        <w:pStyle w:val="Akapitzlist"/>
        <w:numPr>
          <w:ilvl w:val="2"/>
          <w:numId w:val="70"/>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8A7FB8">
      <w:pPr>
        <w:pStyle w:val="Akapitzlist"/>
        <w:numPr>
          <w:ilvl w:val="2"/>
          <w:numId w:val="70"/>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8A7FB8">
      <w:pPr>
        <w:pStyle w:val="Akapitzlist"/>
        <w:numPr>
          <w:ilvl w:val="2"/>
          <w:numId w:val="70"/>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8A7FB8">
      <w:pPr>
        <w:pStyle w:val="Akapitzlist"/>
        <w:numPr>
          <w:ilvl w:val="1"/>
          <w:numId w:val="70"/>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8A7FB8">
      <w:pPr>
        <w:numPr>
          <w:ilvl w:val="1"/>
          <w:numId w:val="70"/>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lastRenderedPageBreak/>
        <w:t>Oferta musi być podpisana w taki sposób, by prawnie zobowiązywała wszystkich Wykonawców wspólnie ubiegających się o Zamówienie.</w:t>
      </w:r>
    </w:p>
    <w:p w14:paraId="24AA96DF" w14:textId="73420742" w:rsidR="00534F8C" w:rsidRPr="00492F12" w:rsidRDefault="00F4103E" w:rsidP="008A7FB8">
      <w:pPr>
        <w:pStyle w:val="Nagwek1"/>
        <w:keepLines w:val="0"/>
        <w:numPr>
          <w:ilvl w:val="0"/>
          <w:numId w:val="70"/>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2" w:name="_Toc161208958"/>
      <w:bookmarkStart w:id="133" w:name="_Toc243294544"/>
      <w:bookmarkStart w:id="134" w:name="_Toc489350392"/>
      <w:bookmarkStart w:id="135" w:name="_Toc515896284"/>
      <w:bookmarkStart w:id="136" w:name="_Toc122344753"/>
      <w:r w:rsidRPr="002A6CA3">
        <w:rPr>
          <w:rFonts w:ascii="Verdana" w:eastAsia="Calibri" w:hAnsi="Verdana" w:cstheme="minorHAnsi"/>
          <w:kern w:val="0"/>
          <w:sz w:val="20"/>
          <w:lang w:val="pl-PL"/>
        </w:rPr>
        <w:t>WARUNKI UDZIAŁU W POSTĘPOWANIU</w:t>
      </w:r>
      <w:bookmarkEnd w:id="132"/>
      <w:bookmarkEnd w:id="133"/>
      <w:r w:rsidRPr="002A6CA3">
        <w:rPr>
          <w:rFonts w:ascii="Verdana" w:eastAsia="Calibri" w:hAnsi="Verdana" w:cstheme="minorHAnsi"/>
          <w:kern w:val="0"/>
          <w:sz w:val="20"/>
          <w:lang w:val="pl-PL"/>
        </w:rPr>
        <w:t xml:space="preserve"> ORAZ PODSTAWY WYKLUCZENIA</w:t>
      </w:r>
      <w:bookmarkEnd w:id="134"/>
      <w:bookmarkEnd w:id="135"/>
      <w:bookmarkEnd w:id="136"/>
    </w:p>
    <w:p w14:paraId="22005CEC" w14:textId="0E70C404" w:rsidR="005817FF" w:rsidRPr="002A6CA3" w:rsidRDefault="005817FF" w:rsidP="008A7FB8">
      <w:pPr>
        <w:pStyle w:val="Akapitzlist"/>
        <w:numPr>
          <w:ilvl w:val="1"/>
          <w:numId w:val="70"/>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8A7FB8">
      <w:pPr>
        <w:pStyle w:val="Akapitzlist"/>
        <w:numPr>
          <w:ilvl w:val="2"/>
          <w:numId w:val="70"/>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8A7FB8">
      <w:pPr>
        <w:pStyle w:val="Akapitzlist"/>
        <w:numPr>
          <w:ilvl w:val="2"/>
          <w:numId w:val="70"/>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8A7FB8">
      <w:pPr>
        <w:pStyle w:val="Akapitzlist"/>
        <w:widowControl w:val="0"/>
        <w:numPr>
          <w:ilvl w:val="1"/>
          <w:numId w:val="70"/>
        </w:numPr>
        <w:snapToGrid w:val="0"/>
        <w:spacing w:before="120" w:line="276" w:lineRule="auto"/>
        <w:ind w:left="426" w:right="-284" w:hanging="659"/>
        <w:outlineLvl w:val="0"/>
        <w:rPr>
          <w:rFonts w:ascii="Verdana" w:hAnsi="Verdana" w:cstheme="minorHAnsi"/>
          <w:spacing w:val="-3"/>
          <w:sz w:val="20"/>
          <w:lang w:eastAsia="pl-PL"/>
        </w:rPr>
      </w:pPr>
      <w:bookmarkStart w:id="137" w:name="_Toc122344754"/>
      <w:r w:rsidRPr="002A6CA3">
        <w:rPr>
          <w:rFonts w:ascii="Verdana" w:hAnsi="Verdana" w:cstheme="minorHAnsi"/>
          <w:spacing w:val="-3"/>
          <w:sz w:val="20"/>
          <w:lang w:eastAsia="pl-PL"/>
        </w:rPr>
        <w:t xml:space="preserve">Wykonawca podlega wykluczeniu jeżeli: </w:t>
      </w:r>
      <w:bookmarkEnd w:id="137"/>
    </w:p>
    <w:p w14:paraId="011C3BF6" w14:textId="5FD54037" w:rsidR="00F74DC3" w:rsidRPr="005133E6" w:rsidRDefault="00F74DC3" w:rsidP="008A7FB8">
      <w:pPr>
        <w:pStyle w:val="Akapitzlist"/>
        <w:widowControl w:val="0"/>
        <w:numPr>
          <w:ilvl w:val="2"/>
          <w:numId w:val="70"/>
        </w:numPr>
        <w:snapToGrid w:val="0"/>
        <w:spacing w:before="120" w:line="276" w:lineRule="auto"/>
        <w:ind w:left="1276" w:right="-284" w:hanging="879"/>
        <w:outlineLvl w:val="0"/>
        <w:rPr>
          <w:rFonts w:ascii="Verdana" w:hAnsi="Verdana" w:cstheme="minorHAnsi"/>
          <w:spacing w:val="-3"/>
          <w:sz w:val="20"/>
          <w:lang w:eastAsia="pl-PL"/>
        </w:rPr>
      </w:pPr>
      <w:bookmarkStart w:id="138"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8"/>
    </w:p>
    <w:p w14:paraId="7F6C581E" w14:textId="656A4396" w:rsidR="00E74566" w:rsidRPr="002A6CA3" w:rsidRDefault="00E74566" w:rsidP="008A7FB8">
      <w:pPr>
        <w:pStyle w:val="Akapitzlist"/>
        <w:widowControl w:val="0"/>
        <w:numPr>
          <w:ilvl w:val="2"/>
          <w:numId w:val="70"/>
        </w:numPr>
        <w:snapToGrid w:val="0"/>
        <w:spacing w:before="120" w:line="276" w:lineRule="auto"/>
        <w:ind w:left="1276" w:right="-284" w:hanging="879"/>
        <w:outlineLvl w:val="0"/>
        <w:rPr>
          <w:rFonts w:ascii="Verdana" w:hAnsi="Verdana" w:cstheme="minorHAnsi"/>
          <w:sz w:val="20"/>
        </w:rPr>
      </w:pPr>
      <w:bookmarkStart w:id="139"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9"/>
      <w:r w:rsidRPr="002A6CA3">
        <w:rPr>
          <w:rFonts w:ascii="Verdana" w:hAnsi="Verdana" w:cstheme="minorHAnsi"/>
          <w:sz w:val="20"/>
        </w:rPr>
        <w:t xml:space="preserve"> </w:t>
      </w:r>
    </w:p>
    <w:p w14:paraId="4B407745" w14:textId="34E6E226" w:rsidR="001C3120" w:rsidRPr="002A6CA3" w:rsidRDefault="00E74566" w:rsidP="008A7FB8">
      <w:pPr>
        <w:pStyle w:val="Akapitzlist"/>
        <w:widowControl w:val="0"/>
        <w:numPr>
          <w:ilvl w:val="2"/>
          <w:numId w:val="70"/>
        </w:numPr>
        <w:snapToGrid w:val="0"/>
        <w:spacing w:before="120" w:line="276" w:lineRule="auto"/>
        <w:ind w:left="1276" w:right="-284" w:hanging="879"/>
        <w:outlineLvl w:val="0"/>
        <w:rPr>
          <w:rFonts w:ascii="Verdana" w:hAnsi="Verdana" w:cstheme="minorHAnsi"/>
          <w:sz w:val="20"/>
        </w:rPr>
      </w:pPr>
      <w:bookmarkStart w:id="140"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40"/>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41"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41"/>
    </w:p>
    <w:p w14:paraId="3F491E9A" w14:textId="09EC7324" w:rsidR="00F74DC3" w:rsidRPr="002A6CA3" w:rsidRDefault="008135A8" w:rsidP="008A7FB8">
      <w:pPr>
        <w:pStyle w:val="Akapitzlist"/>
        <w:widowControl w:val="0"/>
        <w:numPr>
          <w:ilvl w:val="2"/>
          <w:numId w:val="70"/>
        </w:numPr>
        <w:snapToGrid w:val="0"/>
        <w:spacing w:before="120" w:line="276" w:lineRule="auto"/>
        <w:ind w:left="1276" w:right="-284" w:hanging="879"/>
        <w:outlineLvl w:val="0"/>
        <w:rPr>
          <w:rFonts w:ascii="Verdana" w:hAnsi="Verdana" w:cs="Arial"/>
          <w:sz w:val="20"/>
        </w:rPr>
      </w:pPr>
      <w:bookmarkStart w:id="142"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42"/>
    </w:p>
    <w:p w14:paraId="59567ECE" w14:textId="7FE3080A" w:rsidR="00E85E82" w:rsidRPr="002A6CA3" w:rsidRDefault="00E85E82" w:rsidP="008A7FB8">
      <w:pPr>
        <w:pStyle w:val="Akapitzlist"/>
        <w:numPr>
          <w:ilvl w:val="3"/>
          <w:numId w:val="70"/>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8A7FB8">
      <w:pPr>
        <w:pStyle w:val="Akapitzlist"/>
        <w:numPr>
          <w:ilvl w:val="3"/>
          <w:numId w:val="70"/>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8A7FB8">
      <w:pPr>
        <w:pStyle w:val="Akapitzlist"/>
        <w:numPr>
          <w:ilvl w:val="3"/>
          <w:numId w:val="70"/>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8A7FB8">
      <w:pPr>
        <w:pStyle w:val="Akapitzlist"/>
        <w:numPr>
          <w:ilvl w:val="3"/>
          <w:numId w:val="70"/>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8A7FB8">
      <w:pPr>
        <w:pStyle w:val="Akapitzlist"/>
        <w:numPr>
          <w:ilvl w:val="3"/>
          <w:numId w:val="70"/>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8A7FB8">
      <w:pPr>
        <w:pStyle w:val="Akapitzlist"/>
        <w:numPr>
          <w:ilvl w:val="3"/>
          <w:numId w:val="70"/>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8A7FB8">
      <w:pPr>
        <w:pStyle w:val="Akapitzlist"/>
        <w:numPr>
          <w:ilvl w:val="3"/>
          <w:numId w:val="70"/>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w:t>
      </w:r>
      <w:r w:rsidRPr="002A6CA3">
        <w:rPr>
          <w:rFonts w:ascii="Verdana" w:hAnsi="Verdana" w:cs="Arial"/>
          <w:sz w:val="20"/>
        </w:rPr>
        <w:lastRenderedPageBreak/>
        <w:t xml:space="preserve">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8A7FB8">
      <w:pPr>
        <w:pStyle w:val="Akapitzlist"/>
        <w:widowControl w:val="0"/>
        <w:numPr>
          <w:ilvl w:val="2"/>
          <w:numId w:val="70"/>
        </w:numPr>
        <w:snapToGrid w:val="0"/>
        <w:spacing w:before="120" w:line="276" w:lineRule="auto"/>
        <w:ind w:left="1276" w:right="-284" w:hanging="879"/>
        <w:outlineLvl w:val="0"/>
        <w:rPr>
          <w:rFonts w:ascii="Verdana" w:hAnsi="Verdana" w:cs="Arial"/>
          <w:sz w:val="20"/>
        </w:rPr>
      </w:pPr>
      <w:bookmarkStart w:id="143"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43"/>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4" w:name="_Toc122344761"/>
      <w:r w:rsidRPr="002A6CA3">
        <w:rPr>
          <w:rFonts w:ascii="Verdana" w:hAnsi="Verdana" w:cs="Arial"/>
          <w:sz w:val="20"/>
        </w:rPr>
        <w:t>Wykluczenie Wykonawcy następuje na okres, na jaki został prawomocnie orzeczony zakaz ubiegania się o zamówienia publiczne.</w:t>
      </w:r>
      <w:bookmarkEnd w:id="144"/>
    </w:p>
    <w:p w14:paraId="578F67BB" w14:textId="58503394" w:rsidR="003E1204" w:rsidRPr="002A6CA3" w:rsidRDefault="00505464" w:rsidP="008A7FB8">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45"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5"/>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6"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6"/>
    </w:p>
    <w:p w14:paraId="209FFB6A" w14:textId="600993AE" w:rsidR="001C3120" w:rsidRPr="002A6CA3" w:rsidRDefault="00505464" w:rsidP="008A7FB8">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47"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7"/>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8" w:name="_Toc122344765"/>
      <w:r w:rsidRPr="002A6CA3">
        <w:rPr>
          <w:rFonts w:ascii="Verdana" w:hAnsi="Verdana" w:cs="Arial"/>
          <w:sz w:val="20"/>
        </w:rPr>
        <w:t>Wykluczenie Wykonawcy następuje przez okres 3 lat od zaistnienia zdarzenia będącego podstawą wykluczenia.</w:t>
      </w:r>
      <w:bookmarkEnd w:id="148"/>
    </w:p>
    <w:p w14:paraId="7994A04D" w14:textId="149A5A06" w:rsidR="00505464" w:rsidRPr="002A6CA3" w:rsidRDefault="00505464" w:rsidP="008A7FB8">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49"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9"/>
    </w:p>
    <w:p w14:paraId="0DDCBB21" w14:textId="77777777" w:rsidR="001C3120" w:rsidRPr="002A6CA3" w:rsidRDefault="005D7808" w:rsidP="008A7FB8">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50"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50"/>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51"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51"/>
    </w:p>
    <w:p w14:paraId="5C90138B" w14:textId="5E573504" w:rsidR="00C34604" w:rsidRPr="002A6CA3" w:rsidRDefault="00C34604" w:rsidP="008A7FB8">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52"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52"/>
    </w:p>
    <w:p w14:paraId="1E4AA17A" w14:textId="4CF80D9C" w:rsidR="00C34604" w:rsidRPr="002A6CA3" w:rsidRDefault="00C34604" w:rsidP="008A7FB8">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53"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 xml:space="preserve">2022 r. poz. 593 ze zm.) jest osoba wymieniona w wykazach określonych w Rozporządzeniu </w:t>
      </w:r>
      <w:r w:rsidRPr="002A6CA3">
        <w:rPr>
          <w:rFonts w:ascii="Verdana" w:hAnsi="Verdana" w:cs="Arial"/>
          <w:sz w:val="20"/>
        </w:rPr>
        <w:lastRenderedPageBreak/>
        <w:t>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3"/>
    </w:p>
    <w:p w14:paraId="302180F7" w14:textId="0D25762A" w:rsidR="00C34604" w:rsidRPr="009273F4" w:rsidRDefault="00C34604" w:rsidP="008A7FB8">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54"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4"/>
    </w:p>
    <w:p w14:paraId="105D4DB0" w14:textId="74183F48" w:rsidR="00C34604" w:rsidRPr="009273F4" w:rsidRDefault="00C34604" w:rsidP="008A7FB8">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55" w:name="_Toc122344772"/>
      <w:r w:rsidRPr="009273F4">
        <w:rPr>
          <w:rFonts w:ascii="Verdana" w:hAnsi="Verdana" w:cs="Arial"/>
          <w:sz w:val="20"/>
        </w:rPr>
        <w:t>Jest Wykonawcą z udziałem:</w:t>
      </w:r>
      <w:bookmarkEnd w:id="155"/>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6"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6"/>
    </w:p>
    <w:p w14:paraId="41647238" w14:textId="0465392D" w:rsidR="00B02314" w:rsidRPr="0010617A" w:rsidRDefault="00B02314" w:rsidP="008A7FB8">
      <w:pPr>
        <w:pStyle w:val="Akapitzlist"/>
        <w:numPr>
          <w:ilvl w:val="1"/>
          <w:numId w:val="70"/>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6EA15AD4" w:rsidR="00B02314" w:rsidRPr="0010617A" w:rsidRDefault="0063280E" w:rsidP="008A7FB8">
      <w:pPr>
        <w:pStyle w:val="Akapitzlist"/>
        <w:numPr>
          <w:ilvl w:val="2"/>
          <w:numId w:val="70"/>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27E43ACA" w14:textId="77777777" w:rsidR="00921E5C" w:rsidRPr="00DC2543" w:rsidRDefault="00DC3866" w:rsidP="00492F12">
      <w:pPr>
        <w:pStyle w:val="Akapitzlist"/>
        <w:spacing w:line="240" w:lineRule="auto"/>
        <w:ind w:left="1117" w:right="-283"/>
        <w:rPr>
          <w:rFonts w:ascii="Verdana" w:hAnsi="Verdana" w:cstheme="minorHAnsi"/>
          <w:color w:val="000000"/>
          <w:sz w:val="20"/>
        </w:rPr>
      </w:pPr>
      <w:r w:rsidRPr="00DC2543">
        <w:rPr>
          <w:rFonts w:ascii="Verdana" w:hAnsi="Verdana" w:cstheme="minorHAnsi"/>
          <w:color w:val="000000"/>
          <w:sz w:val="20"/>
        </w:rPr>
        <w:t xml:space="preserve"> Zamawiający nie stawia szczególnych wymagań w zakresie spełnienia tego warunku.</w:t>
      </w:r>
    </w:p>
    <w:p w14:paraId="79B0265B" w14:textId="77777777" w:rsidR="00921E5C" w:rsidRPr="00DC2543" w:rsidRDefault="00921E5C" w:rsidP="00492F12">
      <w:pPr>
        <w:pStyle w:val="Akapitzlist"/>
        <w:spacing w:line="240" w:lineRule="auto"/>
        <w:ind w:left="709" w:right="-283"/>
        <w:rPr>
          <w:rFonts w:ascii="Verdana" w:hAnsi="Verdana" w:cstheme="minorHAnsi"/>
          <w:sz w:val="20"/>
        </w:rPr>
      </w:pPr>
    </w:p>
    <w:p w14:paraId="328FDE18" w14:textId="77777777" w:rsidR="00025F2D" w:rsidRPr="00DC2543" w:rsidRDefault="00025F2D" w:rsidP="00492F12">
      <w:pPr>
        <w:spacing w:line="240" w:lineRule="auto"/>
        <w:ind w:left="1418" w:right="-283"/>
        <w:rPr>
          <w:rFonts w:ascii="Verdana" w:hAnsi="Verdana" w:cstheme="minorHAnsi"/>
          <w:b/>
          <w:color w:val="000000"/>
          <w:sz w:val="20"/>
        </w:rPr>
      </w:pPr>
    </w:p>
    <w:p w14:paraId="5448059A" w14:textId="0ACF1FAB" w:rsidR="00F50732" w:rsidRPr="00DC2543" w:rsidRDefault="0063280E" w:rsidP="008A7FB8">
      <w:pPr>
        <w:pStyle w:val="Akapitzlist"/>
        <w:numPr>
          <w:ilvl w:val="2"/>
          <w:numId w:val="70"/>
        </w:numPr>
        <w:spacing w:line="240" w:lineRule="auto"/>
        <w:ind w:left="1418" w:right="-283" w:hanging="1021"/>
        <w:rPr>
          <w:rFonts w:ascii="Verdana" w:hAnsi="Verdana" w:cstheme="minorHAnsi"/>
          <w:sz w:val="20"/>
        </w:rPr>
      </w:pPr>
      <w:r w:rsidRPr="00DC2543">
        <w:rPr>
          <w:rFonts w:ascii="Verdana" w:eastAsia="Calibri" w:hAnsi="Verdana" w:cstheme="minorHAnsi"/>
          <w:b/>
          <w:sz w:val="20"/>
        </w:rPr>
        <w:t>znajdują się w s</w:t>
      </w:r>
      <w:r w:rsidR="00EA0696" w:rsidRPr="00DC2543">
        <w:rPr>
          <w:rFonts w:ascii="Verdana" w:eastAsia="Calibri" w:hAnsi="Verdana" w:cstheme="minorHAnsi"/>
          <w:b/>
          <w:sz w:val="20"/>
        </w:rPr>
        <w:t xml:space="preserve">ytuacji </w:t>
      </w:r>
      <w:r w:rsidR="00F50732" w:rsidRPr="00DC2543">
        <w:rPr>
          <w:rFonts w:ascii="Verdana" w:eastAsia="Calibri" w:hAnsi="Verdana" w:cstheme="minorHAnsi"/>
          <w:b/>
          <w:sz w:val="20"/>
        </w:rPr>
        <w:t>ekonomicznej lub finansowej</w:t>
      </w:r>
      <w:r w:rsidRPr="00DC2543">
        <w:rPr>
          <w:rFonts w:ascii="Verdana" w:eastAsia="Calibri" w:hAnsi="Verdana" w:cstheme="minorHAnsi"/>
          <w:b/>
          <w:sz w:val="20"/>
        </w:rPr>
        <w:t xml:space="preserve"> zapewniającej wykonanie </w:t>
      </w:r>
      <w:r w:rsidR="002C3402" w:rsidRPr="00DC2543">
        <w:rPr>
          <w:rFonts w:ascii="Verdana" w:eastAsia="Calibri" w:hAnsi="Verdana" w:cstheme="minorHAnsi"/>
          <w:b/>
          <w:sz w:val="20"/>
        </w:rPr>
        <w:t>Z</w:t>
      </w:r>
      <w:r w:rsidRPr="00DC2543">
        <w:rPr>
          <w:rFonts w:ascii="Verdana" w:eastAsia="Calibri" w:hAnsi="Verdana" w:cstheme="minorHAnsi"/>
          <w:b/>
          <w:sz w:val="20"/>
        </w:rPr>
        <w:t>akupu</w:t>
      </w:r>
      <w:r w:rsidR="00F50732" w:rsidRPr="00DC2543">
        <w:rPr>
          <w:rFonts w:ascii="Verdana" w:eastAsia="Calibri" w:hAnsi="Verdana" w:cstheme="minorHAnsi"/>
          <w:b/>
          <w:sz w:val="20"/>
        </w:rPr>
        <w:t xml:space="preserve">, </w:t>
      </w:r>
      <w:r w:rsidR="008E52AA" w:rsidRPr="00DC2543">
        <w:rPr>
          <w:rFonts w:ascii="Verdana" w:eastAsia="Calibri" w:hAnsi="Verdana" w:cstheme="minorHAnsi"/>
          <w:b/>
          <w:sz w:val="20"/>
        </w:rPr>
        <w:t>w tym</w:t>
      </w:r>
      <w:r w:rsidR="00F50732" w:rsidRPr="00DC2543">
        <w:rPr>
          <w:rFonts w:ascii="Verdana" w:eastAsia="Calibri" w:hAnsi="Verdana" w:cstheme="minorHAnsi"/>
          <w:b/>
          <w:sz w:val="20"/>
        </w:rPr>
        <w:t>:</w:t>
      </w:r>
    </w:p>
    <w:p w14:paraId="6A0BB857" w14:textId="77777777" w:rsidR="00DC3866" w:rsidRPr="00DC2543" w:rsidRDefault="00DC3866" w:rsidP="00492F12">
      <w:pPr>
        <w:pStyle w:val="Akapitzlist"/>
        <w:spacing w:before="120" w:line="240" w:lineRule="auto"/>
        <w:ind w:left="709" w:right="-283"/>
        <w:rPr>
          <w:rFonts w:ascii="Verdana" w:hAnsi="Verdana" w:cstheme="minorHAnsi"/>
          <w:color w:val="000000"/>
          <w:sz w:val="20"/>
        </w:rPr>
      </w:pPr>
    </w:p>
    <w:p w14:paraId="5EABC1D0" w14:textId="77777777" w:rsidR="00DC3866" w:rsidRPr="00DC2543" w:rsidRDefault="00DC3866" w:rsidP="00492F12">
      <w:pPr>
        <w:pStyle w:val="Akapitzlist"/>
        <w:spacing w:before="120" w:line="240" w:lineRule="auto"/>
        <w:ind w:left="1117" w:right="-283"/>
        <w:rPr>
          <w:rFonts w:ascii="Verdana" w:hAnsi="Verdana" w:cstheme="minorHAnsi"/>
          <w:sz w:val="20"/>
        </w:rPr>
      </w:pPr>
      <w:r w:rsidRPr="00DC2543">
        <w:rPr>
          <w:rFonts w:ascii="Verdana" w:hAnsi="Verdana" w:cstheme="minorHAnsi"/>
          <w:color w:val="000000"/>
          <w:sz w:val="20"/>
        </w:rPr>
        <w:t>Zamawiający nie stawia szczególnych wymagań w zakresie spełnienia tego warunku</w:t>
      </w:r>
    </w:p>
    <w:p w14:paraId="05497341" w14:textId="77777777" w:rsidR="008464A2" w:rsidRPr="00DC2543" w:rsidRDefault="008464A2" w:rsidP="00492F12">
      <w:pPr>
        <w:pStyle w:val="Akapitzlist"/>
        <w:spacing w:line="240" w:lineRule="auto"/>
        <w:ind w:left="1418" w:right="-283"/>
        <w:rPr>
          <w:rFonts w:ascii="Verdana" w:hAnsi="Verdana" w:cstheme="minorHAnsi"/>
          <w:i/>
          <w:sz w:val="20"/>
        </w:rPr>
      </w:pPr>
    </w:p>
    <w:p w14:paraId="6DD7268E" w14:textId="77777777" w:rsidR="00932C86" w:rsidRPr="002A6CA3" w:rsidRDefault="00932C86" w:rsidP="00492F12">
      <w:pPr>
        <w:pStyle w:val="Akapitzlist"/>
        <w:spacing w:line="240" w:lineRule="auto"/>
        <w:ind w:left="1418" w:right="-283"/>
        <w:rPr>
          <w:rFonts w:ascii="Verdana" w:hAnsi="Verdana" w:cstheme="minorHAnsi"/>
          <w:sz w:val="20"/>
        </w:rPr>
      </w:pPr>
    </w:p>
    <w:p w14:paraId="71EEFA49" w14:textId="2EAD5837" w:rsidR="00F50732" w:rsidRPr="002A6CA3" w:rsidRDefault="00460B67" w:rsidP="008A7FB8">
      <w:pPr>
        <w:pStyle w:val="Akapitzlist"/>
        <w:numPr>
          <w:ilvl w:val="2"/>
          <w:numId w:val="70"/>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2BF84872" w14:textId="77777777" w:rsidR="000A62E7" w:rsidRPr="002A6CA3" w:rsidRDefault="000A62E7" w:rsidP="00492F12">
      <w:pPr>
        <w:pStyle w:val="Akapitzlist"/>
        <w:spacing w:line="240" w:lineRule="auto"/>
        <w:ind w:left="1418" w:right="-283"/>
        <w:rPr>
          <w:rFonts w:ascii="Verdana" w:hAnsi="Verdana" w:cstheme="minorHAnsi"/>
          <w:i/>
          <w:sz w:val="20"/>
        </w:rPr>
      </w:pPr>
    </w:p>
    <w:p w14:paraId="6E7C01C4" w14:textId="77777777" w:rsidR="00AA0EA5" w:rsidRPr="00C10175" w:rsidRDefault="00AA0EA5" w:rsidP="008A7FB8">
      <w:pPr>
        <w:pStyle w:val="Akapitzlist"/>
        <w:numPr>
          <w:ilvl w:val="0"/>
          <w:numId w:val="74"/>
        </w:numPr>
        <w:spacing w:before="120" w:line="240" w:lineRule="auto"/>
        <w:ind w:right="-283"/>
        <w:rPr>
          <w:rFonts w:ascii="Verdana" w:hAnsi="Verdana" w:cstheme="minorHAnsi"/>
          <w:color w:val="000000"/>
          <w:sz w:val="20"/>
        </w:rPr>
      </w:pPr>
      <w:r w:rsidRPr="00C10175">
        <w:rPr>
          <w:rFonts w:ascii="Verdana" w:hAnsi="Verdana" w:cstheme="minorHAnsi"/>
          <w:color w:val="000000"/>
          <w:sz w:val="20"/>
        </w:rPr>
        <w:t>w okresie ostatnich 5 lat przed upływem terminu składania ofert, a jeżeli okres prowadzonej</w:t>
      </w:r>
      <w:r w:rsidRPr="00C10257">
        <w:rPr>
          <w:rFonts w:ascii="Verdana" w:hAnsi="Verdana" w:cstheme="minorHAnsi"/>
          <w:sz w:val="20"/>
        </w:rPr>
        <w:t xml:space="preserve"> działalności jest krótszy – w tym okresie, należycie wykonali co najmniej 2 zamówienia, w zakresie remontu lub modernizacji pomp</w:t>
      </w:r>
      <w:r>
        <w:rPr>
          <w:rFonts w:ascii="Verdana" w:hAnsi="Verdana" w:cstheme="minorHAnsi"/>
          <w:sz w:val="20"/>
        </w:rPr>
        <w:t xml:space="preserve"> wirowych o mocy co najmniej 80</w:t>
      </w:r>
      <w:r w:rsidRPr="00C10257">
        <w:rPr>
          <w:rFonts w:ascii="Verdana" w:hAnsi="Verdana" w:cstheme="minorHAnsi"/>
          <w:sz w:val="20"/>
        </w:rPr>
        <w:t xml:space="preserve"> kW</w:t>
      </w:r>
      <w:r>
        <w:rPr>
          <w:rFonts w:ascii="Verdana" w:hAnsi="Verdana" w:cstheme="minorHAnsi"/>
          <w:sz w:val="20"/>
        </w:rPr>
        <w:t xml:space="preserve"> </w:t>
      </w:r>
      <w:r w:rsidRPr="00F64750">
        <w:rPr>
          <w:rFonts w:ascii="Verdana" w:hAnsi="Verdana" w:cstheme="minorHAnsi"/>
          <w:sz w:val="20"/>
        </w:rPr>
        <w:t>w zakresie obejmującym</w:t>
      </w:r>
      <w:r w:rsidRPr="00C10175">
        <w:rPr>
          <w:rFonts w:ascii="Verdana" w:hAnsi="Verdana" w:cstheme="minorHAnsi"/>
          <w:color w:val="000000"/>
          <w:sz w:val="20"/>
        </w:rPr>
        <w:t xml:space="preserve"> co najmniej następujące prace:</w:t>
      </w:r>
    </w:p>
    <w:p w14:paraId="265C9DE9" w14:textId="09B1A9C1" w:rsidR="00AA0EA5" w:rsidRPr="00C10175" w:rsidRDefault="00AA0EA5" w:rsidP="008A7FB8">
      <w:pPr>
        <w:pStyle w:val="Akapitzlist"/>
        <w:numPr>
          <w:ilvl w:val="0"/>
          <w:numId w:val="73"/>
        </w:numPr>
        <w:rPr>
          <w:rFonts w:ascii="Verdana" w:hAnsi="Verdana" w:cstheme="minorHAnsi"/>
          <w:color w:val="000000"/>
          <w:sz w:val="20"/>
        </w:rPr>
      </w:pPr>
      <w:r w:rsidRPr="00C10175">
        <w:rPr>
          <w:rFonts w:ascii="Verdana" w:hAnsi="Verdana" w:cstheme="minorHAnsi"/>
          <w:color w:val="000000"/>
          <w:sz w:val="20"/>
        </w:rPr>
        <w:t>wymiana eleme</w:t>
      </w:r>
      <w:r w:rsidR="00C10175">
        <w:rPr>
          <w:rFonts w:ascii="Verdana" w:hAnsi="Verdana" w:cstheme="minorHAnsi"/>
          <w:color w:val="000000"/>
          <w:sz w:val="20"/>
        </w:rPr>
        <w:t>ntów układu przepływowego pompy</w:t>
      </w:r>
    </w:p>
    <w:p w14:paraId="4A22C817" w14:textId="267F86B4" w:rsidR="00AA0EA5" w:rsidRPr="00C10175" w:rsidRDefault="00C10175" w:rsidP="008A7FB8">
      <w:pPr>
        <w:pStyle w:val="Akapitzlist"/>
        <w:numPr>
          <w:ilvl w:val="0"/>
          <w:numId w:val="73"/>
        </w:numPr>
        <w:rPr>
          <w:rFonts w:ascii="Verdana" w:hAnsi="Verdana" w:cstheme="minorHAnsi"/>
          <w:color w:val="000000"/>
          <w:sz w:val="20"/>
        </w:rPr>
      </w:pPr>
      <w:r>
        <w:rPr>
          <w:rFonts w:ascii="Verdana" w:hAnsi="Verdana" w:cstheme="minorHAnsi"/>
          <w:color w:val="000000"/>
          <w:sz w:val="20"/>
        </w:rPr>
        <w:t>wyważanie zespołu wirującego</w:t>
      </w:r>
    </w:p>
    <w:p w14:paraId="5EC81F1A" w14:textId="25021DBB" w:rsidR="00AA0EA5" w:rsidRPr="00C10175" w:rsidRDefault="00AA0EA5" w:rsidP="008A7FB8">
      <w:pPr>
        <w:pStyle w:val="Akapitzlist"/>
        <w:numPr>
          <w:ilvl w:val="0"/>
          <w:numId w:val="73"/>
        </w:numPr>
        <w:spacing w:line="240" w:lineRule="auto"/>
        <w:ind w:right="-283"/>
        <w:rPr>
          <w:rFonts w:ascii="Verdana" w:hAnsi="Verdana" w:cstheme="minorHAnsi"/>
          <w:color w:val="000000"/>
          <w:sz w:val="20"/>
        </w:rPr>
      </w:pPr>
      <w:r w:rsidRPr="00C10175">
        <w:rPr>
          <w:rFonts w:ascii="Verdana" w:hAnsi="Verdana" w:cstheme="minorHAnsi"/>
          <w:color w:val="000000"/>
          <w:sz w:val="20"/>
        </w:rPr>
        <w:lastRenderedPageBreak/>
        <w:t>centrowanie zespołu pompowego</w:t>
      </w:r>
    </w:p>
    <w:p w14:paraId="3E5E1A30" w14:textId="77777777" w:rsidR="00AA0EA5" w:rsidRDefault="00AA0EA5" w:rsidP="00AA0EA5">
      <w:pPr>
        <w:spacing w:before="120" w:line="240" w:lineRule="auto"/>
        <w:ind w:left="1418" w:right="-283"/>
        <w:rPr>
          <w:rFonts w:ascii="Verdana" w:hAnsi="Verdana" w:cstheme="minorHAnsi"/>
          <w:sz w:val="20"/>
        </w:rPr>
      </w:pPr>
      <w:r w:rsidRPr="008C76E0">
        <w:rPr>
          <w:rFonts w:ascii="Verdana" w:hAnsi="Verdana" w:cstheme="minorHAnsi"/>
          <w:sz w:val="20"/>
        </w:rPr>
        <w:t>W przypadku Wykonawców wspólnie ubiegających się o udzielenie zamówienia Zamawiający nie określa szczególnego sposobu spełniania warunków udziału w Postępowaniu. Jeżeli Wykonawcy wspólnie ubiegają się o udzielenie zamówienia mogą wspólnie wykazać się spełnianiem warunku udziału w Postępowaniu dot. zdolności technicznej lub zawodowej.</w:t>
      </w:r>
    </w:p>
    <w:p w14:paraId="6EFFF7DB" w14:textId="6FF9B831" w:rsidR="000A62E7" w:rsidRPr="002A6CA3" w:rsidRDefault="000A62E7" w:rsidP="00492F12">
      <w:pPr>
        <w:pStyle w:val="Akapitzlist"/>
        <w:spacing w:line="240" w:lineRule="auto"/>
        <w:ind w:left="1418" w:right="-283"/>
        <w:rPr>
          <w:rFonts w:ascii="Verdana" w:hAnsi="Verdana" w:cstheme="minorHAnsi"/>
          <w:i/>
          <w:sz w:val="20"/>
          <w:highlight w:val="cyan"/>
        </w:rPr>
      </w:pPr>
    </w:p>
    <w:p w14:paraId="3EA5DF11" w14:textId="2AFAE193" w:rsidR="0053134A" w:rsidRPr="00EF2049" w:rsidRDefault="0053134A" w:rsidP="0053134A">
      <w:pPr>
        <w:numPr>
          <w:ilvl w:val="1"/>
          <w:numId w:val="70"/>
        </w:numPr>
        <w:spacing w:before="120" w:line="240" w:lineRule="auto"/>
        <w:ind w:left="425" w:right="-283" w:hanging="709"/>
        <w:rPr>
          <w:rFonts w:ascii="Verdana" w:hAnsi="Verdana" w:cstheme="minorHAnsi"/>
          <w:sz w:val="20"/>
        </w:rPr>
      </w:pPr>
      <w:r w:rsidRPr="00EF2049">
        <w:rPr>
          <w:rFonts w:ascii="Verdana" w:eastAsia="Calibri" w:hAnsi="Verdana" w:cstheme="minorHAnsi"/>
          <w:sz w:val="20"/>
        </w:rPr>
        <w:t xml:space="preserve">Zamawiający wymaga aby </w:t>
      </w:r>
      <w:r w:rsidRPr="00FA1780">
        <w:rPr>
          <w:rFonts w:ascii="Verdana" w:eastAsia="Calibri" w:hAnsi="Verdana" w:cstheme="minorHAnsi"/>
          <w:b/>
          <w:sz w:val="20"/>
          <w:u w:val="single"/>
        </w:rPr>
        <w:t xml:space="preserve">dostawy </w:t>
      </w:r>
      <w:r w:rsidRPr="00EF2049">
        <w:rPr>
          <w:rFonts w:ascii="Verdana" w:eastAsia="Calibri" w:hAnsi="Verdana" w:cstheme="minorHAnsi"/>
          <w:sz w:val="20"/>
        </w:rPr>
        <w:t xml:space="preserve">spełniały określone przez Zamawiającego wymagania : </w:t>
      </w:r>
    </w:p>
    <w:p w14:paraId="77F2A61B" w14:textId="1CA22932" w:rsidR="00F50732" w:rsidRPr="00AA0EA5" w:rsidRDefault="0053134A" w:rsidP="0053134A">
      <w:pPr>
        <w:spacing w:before="120" w:line="240" w:lineRule="auto"/>
        <w:ind w:left="425" w:right="-283"/>
        <w:rPr>
          <w:rFonts w:ascii="Verdana" w:hAnsi="Verdana" w:cstheme="minorHAnsi"/>
          <w:sz w:val="20"/>
        </w:rPr>
      </w:pPr>
      <w:r w:rsidRPr="00EF2049">
        <w:rPr>
          <w:rFonts w:ascii="Verdana" w:hAnsi="Verdana" w:cstheme="minorHAnsi"/>
          <w:i/>
          <w:sz w:val="20"/>
        </w:rPr>
        <w:t xml:space="preserve">Wymaga się, aby oferowany produkt spełniał wymagane przez Zamawiającego parametry techniczno-użytkowe określone w szczegółowym Opisie Przedmiotu Zamówienia, o którym mowa w </w:t>
      </w:r>
      <w:r w:rsidRPr="00A232A5">
        <w:rPr>
          <w:rFonts w:ascii="Verdana" w:hAnsi="Verdana" w:cstheme="minorHAnsi"/>
          <w:i/>
          <w:sz w:val="20"/>
        </w:rPr>
        <w:t xml:space="preserve">pkt </w:t>
      </w:r>
      <w:r>
        <w:rPr>
          <w:rFonts w:ascii="Verdana" w:hAnsi="Verdana" w:cstheme="minorHAnsi"/>
          <w:i/>
          <w:sz w:val="20"/>
        </w:rPr>
        <w:t>2.2</w:t>
      </w:r>
      <w:r w:rsidRPr="00A232A5">
        <w:rPr>
          <w:rFonts w:ascii="Verdana" w:hAnsi="Verdana" w:cstheme="minorHAnsi"/>
          <w:i/>
          <w:sz w:val="20"/>
        </w:rPr>
        <w:t>.3</w:t>
      </w:r>
      <w:r>
        <w:rPr>
          <w:rFonts w:ascii="Verdana" w:hAnsi="Verdana" w:cstheme="minorHAnsi"/>
          <w:i/>
          <w:sz w:val="20"/>
        </w:rPr>
        <w:t xml:space="preserve"> OPZ (wymagania dla nowego napędu).</w:t>
      </w:r>
    </w:p>
    <w:p w14:paraId="7C7078C9" w14:textId="48D72483" w:rsidR="00F50732" w:rsidRPr="002A6CA3" w:rsidRDefault="00F50732" w:rsidP="008A7FB8">
      <w:pPr>
        <w:numPr>
          <w:ilvl w:val="1"/>
          <w:numId w:val="70"/>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344B4DC0" w:rsidR="005817FF" w:rsidRPr="002A6CA3" w:rsidRDefault="00F50732" w:rsidP="008A7FB8">
      <w:pPr>
        <w:pStyle w:val="Nagwek1"/>
        <w:keepLines w:val="0"/>
        <w:numPr>
          <w:ilvl w:val="0"/>
          <w:numId w:val="68"/>
        </w:numPr>
        <w:shd w:val="clear" w:color="auto" w:fill="C6D9F1" w:themeFill="text2" w:themeFillTint="33"/>
        <w:spacing w:before="0" w:after="0" w:line="240" w:lineRule="auto"/>
        <w:ind w:left="567" w:right="-284"/>
        <w:rPr>
          <w:rFonts w:ascii="Verdana" w:hAnsi="Verdana" w:cstheme="minorHAnsi"/>
          <w:sz w:val="20"/>
          <w:lang w:val="pl-PL"/>
        </w:rPr>
      </w:pPr>
      <w:bookmarkStart w:id="157"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7"/>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8A7FB8">
      <w:pPr>
        <w:pStyle w:val="Akapitzlist"/>
        <w:numPr>
          <w:ilvl w:val="0"/>
          <w:numId w:val="41"/>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8A7FB8">
      <w:pPr>
        <w:pStyle w:val="Akapitzlist"/>
        <w:numPr>
          <w:ilvl w:val="0"/>
          <w:numId w:val="41"/>
        </w:numPr>
        <w:spacing w:before="240" w:after="120" w:line="240" w:lineRule="auto"/>
        <w:ind w:right="-284"/>
        <w:rPr>
          <w:rFonts w:ascii="Verdana" w:eastAsia="Calibri" w:hAnsi="Verdana" w:cstheme="minorHAnsi"/>
          <w:vanish/>
          <w:sz w:val="20"/>
        </w:rPr>
      </w:pPr>
    </w:p>
    <w:p w14:paraId="19787A56" w14:textId="0A3AF093" w:rsidR="005817FF" w:rsidRPr="002A6CA3" w:rsidRDefault="00F50732" w:rsidP="008A7FB8">
      <w:pPr>
        <w:pStyle w:val="Akapitzlist"/>
        <w:numPr>
          <w:ilvl w:val="1"/>
          <w:numId w:val="41"/>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00AC76C4" w:rsidRPr="002A6CA3">
        <w:rPr>
          <w:rFonts w:ascii="Verdana" w:eastAsia="Calibri" w:hAnsi="Verdana" w:cstheme="minorHAnsi"/>
          <w:sz w:val="20"/>
        </w:rPr>
        <w:t>,</w:t>
      </w:r>
      <w:r w:rsidRPr="002A6CA3">
        <w:rPr>
          <w:rFonts w:ascii="Verdana" w:eastAsia="Calibri" w:hAnsi="Verdana" w:cstheme="minorHAnsi"/>
          <w:sz w:val="20"/>
        </w:rPr>
        <w:t xml:space="preserve"> o których mowa w pkt </w:t>
      </w:r>
      <w:r w:rsidR="00A76A4D" w:rsidRPr="002A6CA3">
        <w:rPr>
          <w:rFonts w:ascii="Verdana" w:eastAsia="Calibri" w:hAnsi="Verdana" w:cstheme="minorHAnsi"/>
          <w:sz w:val="20"/>
        </w:rPr>
        <w:t>14</w:t>
      </w:r>
      <w:r w:rsidR="00B33A86" w:rsidRPr="002A6CA3">
        <w:rPr>
          <w:rFonts w:ascii="Verdana" w:eastAsia="Calibri" w:hAnsi="Verdana" w:cstheme="minorHAnsi"/>
          <w:sz w:val="20"/>
        </w:rPr>
        <w:t>.</w:t>
      </w:r>
      <w:r w:rsidR="00A76A4D" w:rsidRPr="002A6CA3">
        <w:rPr>
          <w:rFonts w:ascii="Verdana" w:eastAsia="Calibri" w:hAnsi="Verdana" w:cstheme="minorHAnsi"/>
          <w:sz w:val="20"/>
        </w:rPr>
        <w:t>3</w:t>
      </w:r>
      <w:r w:rsidR="00B33A86" w:rsidRPr="002A6CA3">
        <w:rPr>
          <w:rFonts w:ascii="Verdana" w:eastAsia="Calibri" w:hAnsi="Verdana" w:cstheme="minorHAnsi"/>
          <w:sz w:val="20"/>
        </w:rPr>
        <w:t xml:space="preserve">.2 </w:t>
      </w:r>
      <w:r w:rsidRPr="002A6CA3">
        <w:rPr>
          <w:rFonts w:ascii="Verdana" w:eastAsia="Calibri" w:hAnsi="Verdana" w:cstheme="minorHAnsi"/>
          <w:sz w:val="20"/>
        </w:rPr>
        <w:t xml:space="preserve">i </w:t>
      </w:r>
      <w:r w:rsidR="00A76A4D" w:rsidRPr="002A6CA3">
        <w:rPr>
          <w:rFonts w:ascii="Verdana" w:eastAsia="Calibri" w:hAnsi="Verdana" w:cstheme="minorHAnsi"/>
          <w:sz w:val="20"/>
        </w:rPr>
        <w:t>14</w:t>
      </w:r>
      <w:r w:rsidRPr="002A6CA3">
        <w:rPr>
          <w:rFonts w:ascii="Verdana" w:eastAsia="Calibri" w:hAnsi="Verdana" w:cstheme="minorHAnsi"/>
          <w:sz w:val="20"/>
        </w:rPr>
        <w:t>.</w:t>
      </w:r>
      <w:r w:rsidR="00A76A4D" w:rsidRPr="002A6CA3">
        <w:rPr>
          <w:rFonts w:ascii="Verdana" w:eastAsia="Calibri" w:hAnsi="Verdana" w:cstheme="minorHAnsi"/>
          <w:sz w:val="20"/>
        </w:rPr>
        <w:t>3</w:t>
      </w:r>
      <w:r w:rsidRPr="002A6CA3">
        <w:rPr>
          <w:rFonts w:ascii="Verdana" w:eastAsia="Calibri" w:hAnsi="Verdana" w:cstheme="minorHAnsi"/>
          <w:sz w:val="20"/>
        </w:rPr>
        <w:t xml:space="preserve">.3. </w:t>
      </w:r>
      <w:r w:rsidR="00904E94" w:rsidRPr="002A6CA3">
        <w:rPr>
          <w:rFonts w:ascii="Verdana" w:eastAsia="Calibri" w:hAnsi="Verdana" w:cstheme="minorHAnsi"/>
          <w:sz w:val="20"/>
        </w:rPr>
        <w:t>SWZ</w:t>
      </w:r>
      <w:r w:rsidRPr="002A6CA3">
        <w:rPr>
          <w:rFonts w:ascii="Verdana" w:eastAsia="Calibri" w:hAnsi="Verdana" w:cstheme="minorHAnsi"/>
          <w:sz w:val="20"/>
        </w:rPr>
        <w:t xml:space="preserve"> w stosownych sytuacjach oraz w odniesieniu do </w:t>
      </w:r>
      <w:r w:rsidR="00BC782E" w:rsidRPr="002A6CA3">
        <w:rPr>
          <w:rFonts w:ascii="Verdana" w:eastAsia="Calibri" w:hAnsi="Verdana" w:cstheme="minorHAnsi"/>
          <w:sz w:val="20"/>
        </w:rPr>
        <w:t xml:space="preserve">Przedmiotu </w:t>
      </w:r>
      <w:r w:rsidRPr="002A6CA3">
        <w:rPr>
          <w:rFonts w:ascii="Verdana" w:eastAsia="Calibri" w:hAnsi="Verdana" w:cstheme="minorHAnsi"/>
          <w:sz w:val="20"/>
        </w:rPr>
        <w:t xml:space="preserve">Zamówienia, lub jego części, polegać na </w:t>
      </w:r>
      <w:r w:rsidR="007C7F47" w:rsidRPr="002A6CA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2A6CA3">
        <w:rPr>
          <w:rFonts w:ascii="Verdana" w:eastAsia="Calibri" w:hAnsi="Verdana" w:cstheme="minorHAnsi"/>
          <w:sz w:val="20"/>
        </w:rPr>
        <w:t>.</w:t>
      </w:r>
    </w:p>
    <w:p w14:paraId="31E48B31" w14:textId="6E784F79" w:rsidR="0081165A" w:rsidRPr="002A6CA3" w:rsidRDefault="0081165A" w:rsidP="008A7FB8">
      <w:pPr>
        <w:pStyle w:val="Akapitzlist"/>
        <w:numPr>
          <w:ilvl w:val="1"/>
          <w:numId w:val="41"/>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CA3">
        <w:rPr>
          <w:rFonts w:ascii="Verdana" w:hAnsi="Verdana" w:cstheme="minorHAnsi"/>
          <w:sz w:val="20"/>
        </w:rPr>
        <w:t>.</w:t>
      </w:r>
      <w:r w:rsidR="00544375" w:rsidRPr="002A6CA3">
        <w:rPr>
          <w:rFonts w:ascii="Verdana" w:hAnsi="Verdana" w:cstheme="minorHAnsi"/>
          <w:sz w:val="20"/>
        </w:rPr>
        <w:t xml:space="preserve"> Zapis nie ma zastosowania dla zamówień, których przedmiotem są dostawy.</w:t>
      </w:r>
    </w:p>
    <w:p w14:paraId="3DF9E2B9" w14:textId="7C83FA00" w:rsidR="00F50732" w:rsidRPr="002A6CA3" w:rsidRDefault="00F50732" w:rsidP="008A7FB8">
      <w:pPr>
        <w:pStyle w:val="Akapitzlist"/>
        <w:numPr>
          <w:ilvl w:val="1"/>
          <w:numId w:val="4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lub sytuacji </w:t>
      </w:r>
      <w:r w:rsidR="00A129C0" w:rsidRPr="002A6CA3">
        <w:rPr>
          <w:rFonts w:ascii="Verdana" w:eastAsia="Calibri" w:hAnsi="Verdana" w:cstheme="minorHAnsi"/>
          <w:sz w:val="20"/>
        </w:rPr>
        <w:t>podmiotów udostępniających zasoby</w:t>
      </w:r>
      <w:r w:rsidRPr="002A6CA3">
        <w:rPr>
          <w:rFonts w:ascii="Verdana" w:eastAsia="Calibri" w:hAnsi="Verdana" w:cstheme="minorHAnsi"/>
          <w:sz w:val="20"/>
        </w:rPr>
        <w:t xml:space="preserve">, </w:t>
      </w:r>
      <w:r w:rsidR="008135A8" w:rsidRPr="002A6CA3">
        <w:rPr>
          <w:rFonts w:ascii="Verdana" w:eastAsia="Calibri" w:hAnsi="Verdana" w:cstheme="minorHAnsi"/>
          <w:sz w:val="20"/>
        </w:rPr>
        <w:t xml:space="preserve">jest zobowiązany w Formularzu Oferty wskazać nazwy </w:t>
      </w:r>
      <w:r w:rsidR="004F5761" w:rsidRPr="002A6CA3">
        <w:rPr>
          <w:rFonts w:ascii="Verdana" w:eastAsia="Calibri" w:hAnsi="Verdana" w:cstheme="minorHAnsi"/>
          <w:sz w:val="20"/>
        </w:rPr>
        <w:t xml:space="preserve">tych </w:t>
      </w:r>
      <w:r w:rsidR="008135A8" w:rsidRPr="002A6CA3">
        <w:rPr>
          <w:rFonts w:ascii="Verdana" w:eastAsia="Calibri" w:hAnsi="Verdana" w:cstheme="minorHAnsi"/>
          <w:sz w:val="20"/>
        </w:rPr>
        <w:t xml:space="preserve">podmiotów oraz </w:t>
      </w:r>
      <w:r w:rsidRPr="002A6CA3">
        <w:rPr>
          <w:rFonts w:ascii="Verdana" w:eastAsia="Calibri" w:hAnsi="Verdana" w:cstheme="minorHAnsi"/>
          <w:sz w:val="20"/>
        </w:rPr>
        <w:t>musi udowodnić Zamawiającemu, że realizując Zamówienie, będzie dysponował niezbęd</w:t>
      </w:r>
      <w:r w:rsidR="00AC76C4" w:rsidRPr="002A6CA3">
        <w:rPr>
          <w:rFonts w:ascii="Verdana" w:eastAsia="Calibri" w:hAnsi="Verdana" w:cstheme="minorHAnsi"/>
          <w:sz w:val="20"/>
        </w:rPr>
        <w:t xml:space="preserve">nymi zasobami tych podmiotów, </w:t>
      </w:r>
      <w:r w:rsidR="00AC76C4" w:rsidRPr="002A6CA3">
        <w:rPr>
          <w:rFonts w:ascii="Verdana" w:eastAsia="Calibri" w:hAnsi="Verdana" w:cstheme="minorHAnsi"/>
          <w:b/>
          <w:sz w:val="20"/>
          <w:u w:val="single"/>
        </w:rPr>
        <w:t>w </w:t>
      </w:r>
      <w:r w:rsidRPr="002A6CA3">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w:t>
      </w:r>
      <w:r w:rsidR="0081759F" w:rsidRPr="002A6CA3">
        <w:rPr>
          <w:rFonts w:ascii="Verdana" w:eastAsia="Calibri" w:hAnsi="Verdana" w:cstheme="minorHAnsi"/>
          <w:sz w:val="20"/>
        </w:rPr>
        <w:t xml:space="preserve">Zobowiązania </w:t>
      </w:r>
      <w:r w:rsidRPr="002A6CA3">
        <w:rPr>
          <w:rFonts w:ascii="Verdana" w:eastAsia="Calibri" w:hAnsi="Verdana" w:cstheme="minorHAnsi"/>
          <w:sz w:val="20"/>
        </w:rPr>
        <w:t xml:space="preserve">stanowi Załącznik nr </w:t>
      </w:r>
      <w:r w:rsidR="0084677B" w:rsidRPr="002A6CA3">
        <w:rPr>
          <w:rFonts w:ascii="Verdana" w:eastAsia="Calibri" w:hAnsi="Verdana" w:cstheme="minorHAnsi"/>
          <w:sz w:val="20"/>
        </w:rPr>
        <w:t>4</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AC76C4" w:rsidRPr="002A6CA3">
        <w:rPr>
          <w:rFonts w:ascii="Verdana" w:eastAsia="Calibri" w:hAnsi="Verdana" w:cstheme="minorHAnsi"/>
          <w:sz w:val="20"/>
        </w:rPr>
        <w:t xml:space="preserve"> </w:t>
      </w:r>
      <w:r w:rsidR="00AC76C4" w:rsidRPr="002A6CA3">
        <w:rPr>
          <w:rFonts w:ascii="Verdana" w:eastAsia="Calibri" w:hAnsi="Verdana" w:cstheme="minorHAnsi"/>
          <w:b/>
          <w:sz w:val="20"/>
        </w:rPr>
        <w:t>Zobowiązanie powinno być podpisane przez osobę</w:t>
      </w:r>
      <w:r w:rsidR="00295929" w:rsidRPr="002A6CA3">
        <w:rPr>
          <w:rFonts w:ascii="Verdana" w:eastAsia="Calibri" w:hAnsi="Verdana" w:cstheme="minorHAnsi"/>
          <w:b/>
          <w:sz w:val="20"/>
        </w:rPr>
        <w:t>/y</w:t>
      </w:r>
      <w:r w:rsidR="00AC76C4" w:rsidRPr="002A6CA3">
        <w:rPr>
          <w:rFonts w:ascii="Verdana" w:eastAsia="Calibri" w:hAnsi="Verdana" w:cstheme="minorHAnsi"/>
          <w:b/>
          <w:sz w:val="20"/>
        </w:rPr>
        <w:t xml:space="preserve"> upoważnioną</w:t>
      </w:r>
      <w:r w:rsidR="00295929" w:rsidRPr="002A6CA3">
        <w:rPr>
          <w:rFonts w:ascii="Verdana" w:eastAsia="Calibri" w:hAnsi="Verdana" w:cstheme="minorHAnsi"/>
          <w:b/>
          <w:sz w:val="20"/>
        </w:rPr>
        <w:t>/e</w:t>
      </w:r>
      <w:r w:rsidR="00AC76C4" w:rsidRPr="002A6CA3">
        <w:rPr>
          <w:rFonts w:ascii="Verdana" w:eastAsia="Calibri" w:hAnsi="Verdana" w:cstheme="minorHAnsi"/>
          <w:b/>
          <w:sz w:val="20"/>
        </w:rPr>
        <w:t xml:space="preserve"> do reprezentowania podmiotu</w:t>
      </w:r>
      <w:r w:rsidR="0081759F" w:rsidRPr="002A6CA3">
        <w:rPr>
          <w:rFonts w:ascii="Verdana" w:eastAsia="Calibri" w:hAnsi="Verdana" w:cstheme="minorHAnsi"/>
          <w:b/>
          <w:sz w:val="20"/>
        </w:rPr>
        <w:t xml:space="preserve"> udostępniającego zasoby</w:t>
      </w:r>
      <w:r w:rsidR="00AC76C4" w:rsidRPr="002A6CA3">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2A6CA3">
        <w:rPr>
          <w:rFonts w:ascii="Verdana" w:eastAsia="Calibri" w:hAnsi="Verdana" w:cstheme="minorHAnsi"/>
          <w:b/>
          <w:sz w:val="20"/>
        </w:rPr>
        <w:t xml:space="preserve">tego </w:t>
      </w:r>
      <w:r w:rsidR="00637D3C" w:rsidRPr="002A6CA3">
        <w:rPr>
          <w:rFonts w:ascii="Verdana" w:eastAsia="Calibri" w:hAnsi="Verdana" w:cstheme="minorHAnsi"/>
          <w:b/>
          <w:sz w:val="20"/>
        </w:rPr>
        <w:t>podmiotu</w:t>
      </w:r>
      <w:r w:rsidR="00AC76C4" w:rsidRPr="002A6CA3">
        <w:rPr>
          <w:rFonts w:ascii="Verdana" w:eastAsia="Calibri" w:hAnsi="Verdana" w:cstheme="minorHAnsi"/>
          <w:b/>
          <w:sz w:val="20"/>
        </w:rPr>
        <w:t>, to należy dołączyć pełnomocnictw</w:t>
      </w:r>
      <w:r w:rsidR="00754A30" w:rsidRPr="002A6CA3">
        <w:rPr>
          <w:rFonts w:ascii="Verdana" w:eastAsia="Calibri" w:hAnsi="Verdana" w:cstheme="minorHAnsi"/>
          <w:b/>
          <w:sz w:val="20"/>
        </w:rPr>
        <w:t>o.</w:t>
      </w:r>
    </w:p>
    <w:p w14:paraId="43230617" w14:textId="7E612BB0" w:rsidR="005449B6" w:rsidRPr="002A6CA3" w:rsidRDefault="00F50732" w:rsidP="008A7FB8">
      <w:pPr>
        <w:pStyle w:val="Akapitzlist"/>
        <w:numPr>
          <w:ilvl w:val="1"/>
          <w:numId w:val="41"/>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 xml:space="preserve">W celu oceny, czy Wykonawca polegając na sytuacji </w:t>
      </w:r>
      <w:r w:rsidR="00AA5F57" w:rsidRPr="002A6CA3">
        <w:rPr>
          <w:rFonts w:ascii="Verdana" w:eastAsia="Calibri" w:hAnsi="Verdana" w:cstheme="minorHAnsi"/>
          <w:sz w:val="20"/>
        </w:rPr>
        <w:t>podmiotów udostępniających zasoby</w:t>
      </w:r>
      <w:r w:rsidRPr="002A6CA3">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2A6CA3" w:rsidRDefault="00F50732" w:rsidP="008A7FB8">
      <w:pPr>
        <w:pStyle w:val="Akapitzlist"/>
        <w:numPr>
          <w:ilvl w:val="2"/>
          <w:numId w:val="41"/>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dostępnych Wykonawcy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w:t>
      </w:r>
    </w:p>
    <w:p w14:paraId="66BA0765" w14:textId="331FFF0F" w:rsidR="005449B6" w:rsidRPr="002A6CA3" w:rsidRDefault="00F50732" w:rsidP="008A7FB8">
      <w:pPr>
        <w:pStyle w:val="Akapitzlist"/>
        <w:numPr>
          <w:ilvl w:val="2"/>
          <w:numId w:val="41"/>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sposób wykorzystania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przez Wykonawcę, przy wykonywaniu zamówienia;</w:t>
      </w:r>
    </w:p>
    <w:p w14:paraId="09BA9ED6" w14:textId="6D88AA4E" w:rsidR="005449B6" w:rsidRPr="002A6CA3" w:rsidRDefault="00F50732" w:rsidP="008A7FB8">
      <w:pPr>
        <w:pStyle w:val="Akapitzlist"/>
        <w:numPr>
          <w:ilvl w:val="2"/>
          <w:numId w:val="41"/>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i okres udziału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xml:space="preserve"> przy wykonywaniu zamówienia </w:t>
      </w:r>
      <w:r w:rsidR="0084677B" w:rsidRPr="002A6CA3">
        <w:rPr>
          <w:rFonts w:ascii="Verdana" w:eastAsia="Calibri" w:hAnsi="Verdana" w:cstheme="minorHAnsi"/>
          <w:sz w:val="20"/>
        </w:rPr>
        <w:t>nie</w:t>
      </w:r>
      <w:r w:rsidRPr="002A6CA3">
        <w:rPr>
          <w:rFonts w:ascii="Verdana" w:eastAsia="Calibri" w:hAnsi="Verdana" w:cstheme="minorHAnsi"/>
          <w:sz w:val="20"/>
        </w:rPr>
        <w:t>publicznego;</w:t>
      </w:r>
    </w:p>
    <w:p w14:paraId="576C35DB" w14:textId="1A07A91E" w:rsidR="005449B6" w:rsidRPr="002A6CA3" w:rsidRDefault="00F50732" w:rsidP="008A7FB8">
      <w:pPr>
        <w:pStyle w:val="Akapitzlist"/>
        <w:numPr>
          <w:ilvl w:val="2"/>
          <w:numId w:val="41"/>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w:t>
      </w:r>
      <w:r w:rsidR="00AF4FAB" w:rsidRPr="002A6CA3">
        <w:rPr>
          <w:rFonts w:ascii="Verdana" w:eastAsia="Calibri" w:hAnsi="Verdana" w:cstheme="minorHAnsi"/>
          <w:sz w:val="20"/>
        </w:rPr>
        <w:t xml:space="preserve"> udostępniający zasoby,</w:t>
      </w:r>
      <w:r w:rsidRPr="002A6CA3">
        <w:rPr>
          <w:rFonts w:ascii="Verdana" w:eastAsia="Calibri" w:hAnsi="Verdana" w:cstheme="minorHAnsi"/>
          <w:sz w:val="20"/>
        </w:rPr>
        <w:t xml:space="preserve"> w odniesieniu do</w:t>
      </w:r>
      <w:r w:rsidR="007D33B9" w:rsidRPr="002A6CA3">
        <w:rPr>
          <w:rFonts w:ascii="Verdana" w:eastAsia="Calibri" w:hAnsi="Verdana" w:cstheme="minorHAnsi"/>
          <w:sz w:val="20"/>
        </w:rPr>
        <w:t xml:space="preserve"> wyksz</w:t>
      </w:r>
      <w:r w:rsidR="00754A30" w:rsidRPr="002A6CA3">
        <w:rPr>
          <w:rFonts w:ascii="Verdana" w:eastAsia="Calibri" w:hAnsi="Verdana" w:cstheme="minorHAnsi"/>
          <w:sz w:val="20"/>
        </w:rPr>
        <w:t>t</w:t>
      </w:r>
      <w:r w:rsidR="007D33B9" w:rsidRPr="002A6CA3">
        <w:rPr>
          <w:rFonts w:ascii="Verdana" w:eastAsia="Calibri" w:hAnsi="Verdana" w:cstheme="minorHAnsi"/>
          <w:sz w:val="20"/>
        </w:rPr>
        <w:t>ałcenia lub</w:t>
      </w:r>
      <w:r w:rsidRPr="002A6CA3">
        <w:rPr>
          <w:rFonts w:ascii="Verdana" w:eastAsia="Calibri" w:hAnsi="Verdana" w:cstheme="minorHAnsi"/>
          <w:sz w:val="20"/>
        </w:rPr>
        <w:t xml:space="preserve"> </w:t>
      </w:r>
      <w:r w:rsidR="007D33B9" w:rsidRPr="002A6CA3">
        <w:rPr>
          <w:rFonts w:ascii="Verdana" w:eastAsia="Calibri" w:hAnsi="Verdana" w:cstheme="minorHAnsi"/>
          <w:sz w:val="20"/>
        </w:rPr>
        <w:t xml:space="preserve">kwalifikacji zawodowych lub </w:t>
      </w:r>
      <w:r w:rsidRPr="002A6CA3">
        <w:rPr>
          <w:rFonts w:ascii="Verdana" w:eastAsia="Calibri" w:hAnsi="Verdana" w:cstheme="minorHAnsi"/>
          <w:sz w:val="20"/>
        </w:rPr>
        <w:t>doświadczenia, zrealizuje</w:t>
      </w:r>
      <w:r w:rsidR="007D33B9" w:rsidRPr="002A6CA3">
        <w:rPr>
          <w:rFonts w:ascii="Verdana" w:eastAsia="Calibri" w:hAnsi="Verdana" w:cstheme="minorHAnsi"/>
          <w:sz w:val="20"/>
        </w:rPr>
        <w:t xml:space="preserve"> roboty budowlane/</w:t>
      </w:r>
      <w:r w:rsidRPr="002A6CA3">
        <w:rPr>
          <w:rFonts w:ascii="Verdana" w:eastAsia="Calibri" w:hAnsi="Verdana" w:cstheme="minorHAnsi"/>
          <w:sz w:val="20"/>
        </w:rPr>
        <w:t xml:space="preserve"> usługi, których wskazane zdolności dotyczą.</w:t>
      </w:r>
    </w:p>
    <w:p w14:paraId="6D5B02A6" w14:textId="6634434C" w:rsidR="007D33B9" w:rsidRPr="002A6CA3" w:rsidRDefault="007D33B9" w:rsidP="008A7FB8">
      <w:pPr>
        <w:pStyle w:val="Akapitzlist"/>
        <w:numPr>
          <w:ilvl w:val="1"/>
          <w:numId w:val="4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poprzez treść przedstawionych dokumentów, musi wykazać realny sposób, </w:t>
      </w:r>
      <w:r w:rsidRPr="002A6CA3">
        <w:rPr>
          <w:rFonts w:ascii="Verdana" w:eastAsia="Calibri" w:hAnsi="Verdana" w:cstheme="minorHAnsi"/>
          <w:sz w:val="20"/>
        </w:rPr>
        <w:br/>
        <w:t xml:space="preserve">w jaki przewidziane jest korzystanie ze zdolności </w:t>
      </w:r>
      <w:r w:rsidR="00BC5B0F" w:rsidRPr="002A6CA3">
        <w:rPr>
          <w:rFonts w:ascii="Verdana" w:eastAsia="Calibri" w:hAnsi="Verdana" w:cstheme="minorHAnsi"/>
          <w:sz w:val="20"/>
        </w:rPr>
        <w:t>podmiotu udostępniającego zasobu</w:t>
      </w:r>
      <w:r w:rsidR="00487B32" w:rsidRPr="002A6CA3">
        <w:rPr>
          <w:rFonts w:ascii="Verdana" w:eastAsia="Calibri" w:hAnsi="Verdana" w:cstheme="minorHAnsi"/>
          <w:sz w:val="20"/>
        </w:rPr>
        <w:t>,</w:t>
      </w:r>
      <w:r w:rsidRPr="002A6CA3">
        <w:rPr>
          <w:rFonts w:ascii="Verdana" w:eastAsia="Calibri" w:hAnsi="Verdana" w:cstheme="minorHAnsi"/>
          <w:sz w:val="20"/>
        </w:rPr>
        <w:t xml:space="preserve"> tzn. gwarantujący Wykonawcy rzeczywisty dostęp do udostępnianych zdolności/zasobów w stopniu niezb</w:t>
      </w:r>
      <w:r w:rsidR="002D280D" w:rsidRPr="002A6CA3">
        <w:rPr>
          <w:rFonts w:ascii="Verdana" w:eastAsia="Calibri" w:hAnsi="Verdana" w:cstheme="minorHAnsi"/>
          <w:sz w:val="20"/>
        </w:rPr>
        <w:t>ędnym dla należytego wykonania Z</w:t>
      </w:r>
      <w:r w:rsidRPr="002A6CA3">
        <w:rPr>
          <w:rFonts w:ascii="Verdana" w:eastAsia="Calibri" w:hAnsi="Verdana" w:cstheme="minorHAnsi"/>
          <w:sz w:val="20"/>
        </w:rPr>
        <w:t>amówienia.</w:t>
      </w:r>
    </w:p>
    <w:p w14:paraId="57819051" w14:textId="7436DED1" w:rsidR="005817FF" w:rsidRPr="00DC2543" w:rsidRDefault="00F50732" w:rsidP="008A7FB8">
      <w:pPr>
        <w:pStyle w:val="Akapitzlist"/>
        <w:numPr>
          <w:ilvl w:val="1"/>
          <w:numId w:val="41"/>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lastRenderedPageBreak/>
        <w:t xml:space="preserve">Zamawiający ocenia, czy udostępniane Wykonawcy przez </w:t>
      </w:r>
      <w:r w:rsidR="00BC5B0F" w:rsidRPr="002A6CA3">
        <w:rPr>
          <w:rFonts w:ascii="Verdana" w:eastAsia="Calibri" w:hAnsi="Verdana" w:cstheme="minorHAnsi"/>
          <w:sz w:val="20"/>
        </w:rPr>
        <w:t>podmioty udostępniające zasoby</w:t>
      </w:r>
      <w:r w:rsidRPr="002A6CA3">
        <w:rPr>
          <w:rFonts w:ascii="Verdana" w:eastAsia="Calibri" w:hAnsi="Verdana" w:cstheme="minorHAnsi"/>
          <w:sz w:val="20"/>
        </w:rPr>
        <w:t xml:space="preserve"> </w:t>
      </w:r>
      <w:r w:rsidR="001F5CD3" w:rsidRPr="002A6CA3">
        <w:rPr>
          <w:rFonts w:ascii="Verdana" w:eastAsia="Calibri" w:hAnsi="Verdana" w:cstheme="minorHAnsi"/>
          <w:sz w:val="20"/>
        </w:rPr>
        <w:t>niezbędne zdolności techniczne lub zawodowe</w:t>
      </w:r>
      <w:r w:rsidR="00BC5B0F" w:rsidRPr="002A6CA3">
        <w:rPr>
          <w:rFonts w:ascii="Verdana" w:eastAsia="Calibri" w:hAnsi="Verdana" w:cstheme="minorHAnsi"/>
          <w:sz w:val="20"/>
        </w:rPr>
        <w:t xml:space="preserve"> do zrealizowania Zakupu</w:t>
      </w:r>
      <w:r w:rsidR="000F3AAE">
        <w:rPr>
          <w:rFonts w:ascii="Verdana" w:eastAsia="Calibri" w:hAnsi="Verdana" w:cstheme="minorHAnsi"/>
          <w:sz w:val="20"/>
        </w:rPr>
        <w:t>, w szczególności wiedza i </w:t>
      </w:r>
      <w:r w:rsidR="00BC5B0F" w:rsidRPr="002A6CA3">
        <w:rPr>
          <w:rFonts w:ascii="Verdana" w:eastAsia="Calibri" w:hAnsi="Verdana" w:cstheme="minorHAnsi"/>
          <w:sz w:val="20"/>
        </w:rPr>
        <w:t>doświadczenie oraz dysponowanie potencjałem technicznym i osobami zdolnymi do realizacji Zakupu</w:t>
      </w:r>
      <w:r w:rsidR="00DB6BB2" w:rsidRPr="002A6CA3">
        <w:rPr>
          <w:rFonts w:ascii="Verdana" w:eastAsia="Calibri" w:hAnsi="Verdana" w:cstheme="minorHAnsi"/>
          <w:sz w:val="20"/>
        </w:rPr>
        <w:t xml:space="preserve"> </w:t>
      </w:r>
      <w:r w:rsidRPr="002A6CA3">
        <w:rPr>
          <w:rFonts w:ascii="Verdana" w:eastAsia="Calibri" w:hAnsi="Verdana" w:cstheme="minorHAnsi"/>
          <w:sz w:val="20"/>
        </w:rPr>
        <w:t xml:space="preserve">lub ich sytuacja finansowa lub ekonomiczna, pozwalają na wykazanie przez Wykonawcę spełniania warunków udziału w </w:t>
      </w:r>
      <w:r w:rsidR="005133E6">
        <w:rPr>
          <w:rFonts w:ascii="Verdana" w:eastAsia="Calibri" w:hAnsi="Verdana" w:cstheme="minorHAnsi"/>
          <w:sz w:val="20"/>
        </w:rPr>
        <w:t>P</w:t>
      </w:r>
      <w:r w:rsidR="005133E6" w:rsidRPr="002A6CA3">
        <w:rPr>
          <w:rFonts w:ascii="Verdana" w:eastAsia="Calibri" w:hAnsi="Verdana" w:cstheme="minorHAnsi"/>
          <w:sz w:val="20"/>
        </w:rPr>
        <w:t>ostępowaniu</w:t>
      </w:r>
      <w:r w:rsidR="005133E6">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xml:space="preserve">. Powyższa ocena zostanie dokonana na </w:t>
      </w:r>
      <w:r w:rsidRPr="00DC2543">
        <w:rPr>
          <w:rFonts w:ascii="Verdana" w:eastAsia="Calibri" w:hAnsi="Verdana" w:cstheme="minorHAnsi"/>
          <w:sz w:val="20"/>
        </w:rPr>
        <w:t xml:space="preserve">podstawie wypełnionych i przedstawionych zobowiązań podmiotów </w:t>
      </w:r>
      <w:r w:rsidR="00AF4FAB" w:rsidRPr="00DC2543">
        <w:rPr>
          <w:rFonts w:ascii="Verdana" w:eastAsia="Calibri" w:hAnsi="Verdana" w:cstheme="minorHAnsi"/>
          <w:sz w:val="20"/>
        </w:rPr>
        <w:t>udostępniających zasoby</w:t>
      </w:r>
      <w:r w:rsidRPr="00DC2543">
        <w:rPr>
          <w:rFonts w:ascii="Verdana" w:eastAsia="Calibri" w:hAnsi="Verdana" w:cstheme="minorHAnsi"/>
          <w:sz w:val="20"/>
        </w:rPr>
        <w:t xml:space="preserve"> oraz innych dokumentów dotyczących stosunków łączący</w:t>
      </w:r>
      <w:r w:rsidR="00AC76C4" w:rsidRPr="00DC2543">
        <w:rPr>
          <w:rFonts w:ascii="Verdana" w:eastAsia="Calibri" w:hAnsi="Verdana" w:cstheme="minorHAnsi"/>
          <w:sz w:val="20"/>
        </w:rPr>
        <w:t>ch</w:t>
      </w:r>
      <w:r w:rsidRPr="00DC2543">
        <w:rPr>
          <w:rFonts w:ascii="Verdana" w:eastAsia="Calibri" w:hAnsi="Verdana" w:cstheme="minorHAnsi"/>
          <w:sz w:val="20"/>
        </w:rPr>
        <w:t xml:space="preserve"> Wykonawcę z tymi podmiotami, przedstawiony</w:t>
      </w:r>
      <w:r w:rsidR="0084677B" w:rsidRPr="00DC2543">
        <w:rPr>
          <w:rFonts w:ascii="Verdana" w:eastAsia="Calibri" w:hAnsi="Verdana" w:cstheme="minorHAnsi"/>
          <w:sz w:val="20"/>
        </w:rPr>
        <w:t>ch</w:t>
      </w:r>
      <w:r w:rsidRPr="00DC2543">
        <w:rPr>
          <w:rFonts w:ascii="Verdana" w:eastAsia="Calibri" w:hAnsi="Verdana" w:cstheme="minorHAnsi"/>
          <w:sz w:val="20"/>
        </w:rPr>
        <w:t xml:space="preserve"> przez Wykonawcę.</w:t>
      </w:r>
    </w:p>
    <w:p w14:paraId="208A5090" w14:textId="3515969E" w:rsidR="007A7681" w:rsidRPr="00DC2543" w:rsidRDefault="00DC2543" w:rsidP="008A7FB8">
      <w:pPr>
        <w:pStyle w:val="Akapitzlist"/>
        <w:numPr>
          <w:ilvl w:val="1"/>
          <w:numId w:val="41"/>
        </w:numPr>
        <w:spacing w:before="120" w:after="120" w:line="240" w:lineRule="auto"/>
        <w:ind w:left="425" w:right="-284" w:hanging="709"/>
        <w:contextualSpacing w:val="0"/>
        <w:rPr>
          <w:rFonts w:ascii="Verdana" w:hAnsi="Verdana" w:cstheme="minorHAnsi"/>
          <w:sz w:val="20"/>
        </w:rPr>
      </w:pPr>
      <w:r w:rsidRPr="00DC2543">
        <w:rPr>
          <w:rFonts w:ascii="Verdana" w:eastAsia="Calibri" w:hAnsi="Verdana" w:cstheme="minorHAnsi"/>
          <w:sz w:val="20"/>
        </w:rPr>
        <w:t>Nie dotyczy</w:t>
      </w:r>
      <w:r w:rsidR="00F50732" w:rsidRPr="00DC2543">
        <w:rPr>
          <w:rFonts w:ascii="Verdana" w:eastAsia="Calibri" w:hAnsi="Verdana" w:cstheme="minorHAnsi"/>
          <w:sz w:val="20"/>
        </w:rPr>
        <w:t>.</w:t>
      </w:r>
    </w:p>
    <w:p w14:paraId="754175AF" w14:textId="77777777"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77777777" w:rsidR="002C51CB" w:rsidRPr="00DC2543" w:rsidRDefault="00F50732" w:rsidP="008A7FB8">
      <w:pPr>
        <w:pStyle w:val="Nagwek1"/>
        <w:keepLines w:val="0"/>
        <w:numPr>
          <w:ilvl w:val="0"/>
          <w:numId w:val="68"/>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8" w:name="_Toc489350394"/>
      <w:bookmarkStart w:id="159" w:name="_Toc515896286"/>
      <w:bookmarkStart w:id="160" w:name="_Toc122344779"/>
      <w:r w:rsidRPr="002A6CA3">
        <w:rPr>
          <w:rFonts w:ascii="Verdana" w:eastAsia="Calibri" w:hAnsi="Verdana" w:cstheme="minorHAnsi"/>
          <w:kern w:val="0"/>
          <w:sz w:val="20"/>
          <w:lang w:val="pl-PL"/>
        </w:rPr>
        <w:t xml:space="preserve">WYKAZ </w:t>
      </w:r>
      <w:r w:rsidRPr="00DC2543">
        <w:rPr>
          <w:rFonts w:ascii="Verdana" w:eastAsia="Calibri" w:hAnsi="Verdana" w:cstheme="minorHAnsi"/>
          <w:kern w:val="0"/>
          <w:sz w:val="20"/>
          <w:lang w:val="pl-PL"/>
        </w:rPr>
        <w:t>OŚWIADCZEŃ LUB DOKUMENTÓW, POTWIERDZAJĄCYCH SPEŁNIANIE WARUNKÓW UDZIAŁU W POSTĘPOWANIU ORAZ BRAK PODSTAW WYKLUCZENIA</w:t>
      </w:r>
      <w:bookmarkEnd w:id="158"/>
      <w:bookmarkEnd w:id="159"/>
      <w:bookmarkEnd w:id="160"/>
    </w:p>
    <w:p w14:paraId="417D877A" w14:textId="77777777" w:rsidR="0076398B" w:rsidRPr="00DC2543" w:rsidRDefault="0076398B" w:rsidP="008A7FB8">
      <w:pPr>
        <w:pStyle w:val="Akapitzlist"/>
        <w:numPr>
          <w:ilvl w:val="0"/>
          <w:numId w:val="42"/>
        </w:numPr>
        <w:spacing w:before="120" w:after="120" w:line="240" w:lineRule="auto"/>
        <w:ind w:right="-284"/>
        <w:rPr>
          <w:rFonts w:ascii="Verdana" w:hAnsi="Verdana" w:cstheme="minorHAnsi"/>
          <w:vanish/>
          <w:sz w:val="20"/>
        </w:rPr>
      </w:pPr>
    </w:p>
    <w:p w14:paraId="62F0AEDD" w14:textId="77777777" w:rsidR="0076398B" w:rsidRPr="00DC2543" w:rsidRDefault="0076398B" w:rsidP="008A7FB8">
      <w:pPr>
        <w:pStyle w:val="Akapitzlist"/>
        <w:numPr>
          <w:ilvl w:val="0"/>
          <w:numId w:val="42"/>
        </w:numPr>
        <w:spacing w:before="120" w:after="120" w:line="240" w:lineRule="auto"/>
        <w:ind w:right="-284"/>
        <w:rPr>
          <w:rFonts w:ascii="Verdana" w:hAnsi="Verdana" w:cstheme="minorHAnsi"/>
          <w:vanish/>
          <w:sz w:val="20"/>
        </w:rPr>
      </w:pPr>
    </w:p>
    <w:p w14:paraId="7567A6EC" w14:textId="73370771" w:rsidR="00B85629" w:rsidRPr="00DC2543" w:rsidRDefault="00B85629" w:rsidP="008A7FB8">
      <w:pPr>
        <w:pStyle w:val="Akapitzlist"/>
        <w:numPr>
          <w:ilvl w:val="1"/>
          <w:numId w:val="42"/>
        </w:numPr>
        <w:spacing w:before="120" w:after="120" w:line="240" w:lineRule="auto"/>
        <w:ind w:left="426" w:right="-284" w:hanging="710"/>
        <w:rPr>
          <w:rFonts w:ascii="Verdana" w:hAnsi="Verdana" w:cstheme="minorHAnsi"/>
          <w:sz w:val="20"/>
        </w:rPr>
      </w:pPr>
      <w:r w:rsidRPr="00DC2543">
        <w:rPr>
          <w:rFonts w:ascii="Verdana" w:hAnsi="Verdana" w:cstheme="minorHAnsi"/>
          <w:sz w:val="20"/>
        </w:rPr>
        <w:t xml:space="preserve">Wykonawca, w </w:t>
      </w:r>
      <w:r w:rsidR="00B41C59" w:rsidRPr="00DC2543">
        <w:rPr>
          <w:rFonts w:ascii="Verdana" w:hAnsi="Verdana" w:cstheme="minorHAnsi"/>
          <w:sz w:val="20"/>
        </w:rPr>
        <w:t>celu wykazania braku podstaw do wykluczenia z </w:t>
      </w:r>
      <w:r w:rsidR="005133E6" w:rsidRPr="00DC2543">
        <w:rPr>
          <w:rFonts w:ascii="Verdana" w:hAnsi="Verdana" w:cstheme="minorHAnsi"/>
          <w:sz w:val="20"/>
        </w:rPr>
        <w:t xml:space="preserve">Postępowania </w:t>
      </w:r>
      <w:r w:rsidR="009D5BC2" w:rsidRPr="00DC2543">
        <w:rPr>
          <w:rFonts w:ascii="Verdana" w:hAnsi="Verdana" w:cstheme="minorHAnsi"/>
          <w:sz w:val="20"/>
          <w:lang w:eastAsia="pl-PL"/>
        </w:rPr>
        <w:t>zakupowego</w:t>
      </w:r>
      <w:r w:rsidR="009D5BC2" w:rsidRPr="00DC2543">
        <w:rPr>
          <w:rFonts w:ascii="Verdana" w:eastAsia="Calibri" w:hAnsi="Verdana" w:cstheme="minorHAnsi"/>
          <w:sz w:val="20"/>
        </w:rPr>
        <w:t xml:space="preserve"> </w:t>
      </w:r>
      <w:r w:rsidR="00B41C59" w:rsidRPr="00DC2543">
        <w:rPr>
          <w:rFonts w:ascii="Verdana" w:hAnsi="Verdana" w:cstheme="minorHAnsi"/>
          <w:sz w:val="20"/>
        </w:rPr>
        <w:t>oraz spełnienia warunków udziału w postępowaniu</w:t>
      </w:r>
      <w:r w:rsidR="009D5BC2" w:rsidRPr="00DC2543">
        <w:rPr>
          <w:rFonts w:ascii="Verdana" w:hAnsi="Verdana" w:cstheme="minorHAnsi"/>
          <w:sz w:val="20"/>
        </w:rPr>
        <w:t xml:space="preserve"> </w:t>
      </w:r>
      <w:r w:rsidR="009D5BC2" w:rsidRPr="00DC2543">
        <w:rPr>
          <w:rFonts w:ascii="Verdana" w:hAnsi="Verdana" w:cstheme="minorHAnsi"/>
          <w:sz w:val="20"/>
          <w:lang w:eastAsia="pl-PL"/>
        </w:rPr>
        <w:t>zakupowym</w:t>
      </w:r>
      <w:r w:rsidR="00B41C59" w:rsidRPr="00DC2543">
        <w:rPr>
          <w:rFonts w:ascii="Verdana" w:hAnsi="Verdana" w:cstheme="minorHAnsi"/>
          <w:sz w:val="20"/>
        </w:rPr>
        <w:t xml:space="preserve">, </w:t>
      </w:r>
      <w:r w:rsidRPr="00DC2543">
        <w:rPr>
          <w:rFonts w:ascii="Verdana" w:hAnsi="Verdana" w:cstheme="minorHAnsi"/>
          <w:sz w:val="20"/>
        </w:rPr>
        <w:t>zobowiązany jest złożyć wraz z Ofertą następujące dokumenty</w:t>
      </w:r>
      <w:r w:rsidR="00BD4897" w:rsidRPr="00DC2543">
        <w:rPr>
          <w:rFonts w:ascii="Verdana" w:hAnsi="Verdana" w:cstheme="minorHAnsi"/>
          <w:sz w:val="20"/>
        </w:rPr>
        <w:t>/oświadczenia</w:t>
      </w:r>
      <w:r w:rsidRPr="00DC2543">
        <w:rPr>
          <w:rFonts w:ascii="Verdana" w:hAnsi="Verdana" w:cstheme="minorHAnsi"/>
          <w:sz w:val="20"/>
        </w:rPr>
        <w:t>:</w:t>
      </w:r>
    </w:p>
    <w:p w14:paraId="3C8C7712" w14:textId="77777777" w:rsidR="00A519A9" w:rsidRPr="00DC2543" w:rsidRDefault="00A519A9" w:rsidP="008A7FB8">
      <w:pPr>
        <w:pStyle w:val="Akapitzlist"/>
        <w:numPr>
          <w:ilvl w:val="0"/>
          <w:numId w:val="56"/>
        </w:numPr>
        <w:spacing w:before="120" w:after="120" w:line="240" w:lineRule="auto"/>
        <w:ind w:right="-284"/>
        <w:contextualSpacing w:val="0"/>
        <w:rPr>
          <w:rFonts w:ascii="Verdana" w:eastAsia="Calibri" w:hAnsi="Verdana" w:cstheme="minorHAnsi"/>
          <w:vanish/>
          <w:sz w:val="20"/>
        </w:rPr>
      </w:pPr>
    </w:p>
    <w:p w14:paraId="470C5622" w14:textId="77777777" w:rsidR="00A519A9" w:rsidRPr="00DC2543" w:rsidRDefault="00A519A9" w:rsidP="008A7FB8">
      <w:pPr>
        <w:pStyle w:val="Akapitzlist"/>
        <w:numPr>
          <w:ilvl w:val="0"/>
          <w:numId w:val="56"/>
        </w:numPr>
        <w:spacing w:before="120" w:after="120" w:line="240" w:lineRule="auto"/>
        <w:ind w:right="-284"/>
        <w:contextualSpacing w:val="0"/>
        <w:rPr>
          <w:rFonts w:ascii="Verdana" w:eastAsia="Calibri" w:hAnsi="Verdana" w:cstheme="minorHAnsi"/>
          <w:vanish/>
          <w:sz w:val="20"/>
        </w:rPr>
      </w:pPr>
    </w:p>
    <w:p w14:paraId="2806213C" w14:textId="77777777" w:rsidR="00A519A9" w:rsidRPr="00DC2543" w:rsidRDefault="00A519A9" w:rsidP="008A7FB8">
      <w:pPr>
        <w:pStyle w:val="Akapitzlist"/>
        <w:numPr>
          <w:ilvl w:val="1"/>
          <w:numId w:val="56"/>
        </w:numPr>
        <w:spacing w:before="120" w:after="120" w:line="240" w:lineRule="auto"/>
        <w:ind w:right="-284"/>
        <w:contextualSpacing w:val="0"/>
        <w:rPr>
          <w:rFonts w:ascii="Verdana" w:eastAsia="Calibri" w:hAnsi="Verdana" w:cstheme="minorHAnsi"/>
          <w:vanish/>
          <w:sz w:val="20"/>
        </w:rPr>
      </w:pPr>
    </w:p>
    <w:p w14:paraId="5AD295B3" w14:textId="21BCEF8A" w:rsidR="00BD4897" w:rsidRPr="00DC2543" w:rsidRDefault="00BD4897" w:rsidP="008A7FB8">
      <w:pPr>
        <w:pStyle w:val="Tekstpodstawowy"/>
        <w:numPr>
          <w:ilvl w:val="2"/>
          <w:numId w:val="56"/>
        </w:numPr>
        <w:spacing w:before="120" w:line="240" w:lineRule="auto"/>
        <w:ind w:left="1276" w:right="-284" w:hanging="879"/>
        <w:rPr>
          <w:rFonts w:ascii="Verdana" w:hAnsi="Verdana" w:cstheme="minorHAnsi"/>
          <w:sz w:val="20"/>
        </w:rPr>
      </w:pPr>
      <w:r w:rsidRPr="00DC2543">
        <w:rPr>
          <w:rFonts w:ascii="Verdana" w:eastAsia="Calibri" w:hAnsi="Verdana" w:cstheme="minorHAnsi"/>
          <w:sz w:val="20"/>
        </w:rPr>
        <w:t xml:space="preserve">W celu potwierdzenia </w:t>
      </w:r>
      <w:r w:rsidRPr="00DC2543">
        <w:rPr>
          <w:rFonts w:ascii="Verdana" w:eastAsia="Calibri" w:hAnsi="Verdana" w:cstheme="minorHAnsi"/>
          <w:b/>
          <w:sz w:val="20"/>
        </w:rPr>
        <w:t>braku podstaw wykluczenia</w:t>
      </w:r>
      <w:r w:rsidRPr="00DC2543">
        <w:rPr>
          <w:rFonts w:ascii="Verdana" w:eastAsia="Calibri" w:hAnsi="Verdana" w:cstheme="minorHAnsi"/>
          <w:sz w:val="20"/>
        </w:rPr>
        <w:t xml:space="preserve"> Wykonawcy, o których mowa w pkt </w:t>
      </w:r>
      <w:r w:rsidR="00A76A4D" w:rsidRPr="00DC2543">
        <w:rPr>
          <w:rFonts w:ascii="Verdana" w:eastAsia="Calibri" w:hAnsi="Verdana" w:cstheme="minorHAnsi"/>
          <w:sz w:val="20"/>
        </w:rPr>
        <w:t>14</w:t>
      </w:r>
      <w:r w:rsidRPr="00DC2543">
        <w:rPr>
          <w:rFonts w:ascii="Verdana" w:eastAsia="Calibri" w:hAnsi="Verdana" w:cstheme="minorHAnsi"/>
          <w:sz w:val="20"/>
        </w:rPr>
        <w:t>.2.</w:t>
      </w:r>
      <w:r w:rsidR="00A76A4D" w:rsidRPr="00DC2543" w:rsidDel="00A76A4D">
        <w:rPr>
          <w:rFonts w:ascii="Verdana" w:eastAsia="Calibri" w:hAnsi="Verdana" w:cstheme="minorHAnsi"/>
          <w:sz w:val="20"/>
        </w:rPr>
        <w:t xml:space="preserve"> </w:t>
      </w:r>
      <w:r w:rsidRPr="00DC2543">
        <w:rPr>
          <w:rFonts w:ascii="Verdana" w:eastAsia="Calibri" w:hAnsi="Verdana" w:cstheme="minorHAnsi"/>
          <w:sz w:val="20"/>
        </w:rPr>
        <w:t xml:space="preserve"> </w:t>
      </w:r>
      <w:r w:rsidR="00904E94" w:rsidRPr="00DC2543">
        <w:rPr>
          <w:rFonts w:ascii="Verdana" w:eastAsia="Calibri" w:hAnsi="Verdana" w:cstheme="minorHAnsi"/>
          <w:sz w:val="20"/>
        </w:rPr>
        <w:t>SWZ</w:t>
      </w:r>
      <w:r w:rsidRPr="00DC2543">
        <w:rPr>
          <w:rFonts w:ascii="Verdana" w:eastAsia="Calibri" w:hAnsi="Verdana" w:cstheme="minorHAnsi"/>
          <w:sz w:val="20"/>
        </w:rPr>
        <w:t>, Wykonawca winien złożyć stosowne oświadczenia w treści Formularza Oferty.</w:t>
      </w:r>
    </w:p>
    <w:p w14:paraId="46AA5B3B" w14:textId="77777777" w:rsidR="0044259B" w:rsidRDefault="0044259B" w:rsidP="0044259B">
      <w:pPr>
        <w:rPr>
          <w:rStyle w:val="ui-provider"/>
          <w:rFonts w:ascii="Verdana" w:hAnsi="Verdana"/>
          <w:color w:val="0070C0"/>
          <w:sz w:val="20"/>
        </w:rPr>
      </w:pPr>
    </w:p>
    <w:p w14:paraId="107AD1F5" w14:textId="5299BD82" w:rsidR="0044259B" w:rsidRPr="00B80369" w:rsidRDefault="0044259B" w:rsidP="0044259B">
      <w:pPr>
        <w:rPr>
          <w:rStyle w:val="ui-provider"/>
          <w:rFonts w:ascii="Verdana" w:hAnsi="Verdana"/>
          <w:sz w:val="20"/>
        </w:rPr>
      </w:pPr>
      <w:r w:rsidRPr="00B80369">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52D57094" w14:textId="77777777" w:rsidR="0044259B" w:rsidRPr="00B80369" w:rsidRDefault="0044259B" w:rsidP="008A7FB8">
      <w:pPr>
        <w:pStyle w:val="Akapitzlist"/>
        <w:numPr>
          <w:ilvl w:val="0"/>
          <w:numId w:val="72"/>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8A7FB8">
      <w:pPr>
        <w:pStyle w:val="Akapitzlist"/>
        <w:numPr>
          <w:ilvl w:val="0"/>
          <w:numId w:val="72"/>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8A7FB8">
      <w:pPr>
        <w:pStyle w:val="Tekstpodstawowy"/>
        <w:numPr>
          <w:ilvl w:val="2"/>
          <w:numId w:val="5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6ABAFC79" w14:textId="4BAE7932" w:rsidR="00407A74" w:rsidRPr="000F3006" w:rsidRDefault="00407A74" w:rsidP="008A7FB8">
      <w:pPr>
        <w:pStyle w:val="Tekstpodstawowy"/>
        <w:numPr>
          <w:ilvl w:val="3"/>
          <w:numId w:val="64"/>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1017B3" w:rsidRPr="002A6CA3">
        <w:rPr>
          <w:rFonts w:ascii="Verdana" w:eastAsia="Calibri" w:hAnsi="Verdana" w:cstheme="minorHAnsi"/>
          <w:sz w:val="20"/>
        </w:rPr>
        <w:t>.</w:t>
      </w:r>
      <w:r w:rsidR="00122B27" w:rsidRPr="002A6CA3">
        <w:rPr>
          <w:rFonts w:ascii="Verdana" w:eastAsia="Calibri" w:hAnsi="Verdana" w:cstheme="minorHAnsi"/>
          <w:sz w:val="20"/>
        </w:rPr>
        <w:t>3</w:t>
      </w:r>
      <w:r w:rsidR="001017B3" w:rsidRPr="000F3006">
        <w:rPr>
          <w:rFonts w:ascii="Verdana" w:eastAsia="Calibri" w:hAnsi="Verdana" w:cstheme="minorHAnsi"/>
          <w:sz w:val="20"/>
        </w:rPr>
        <w:t>.1</w:t>
      </w:r>
      <w:r w:rsidRPr="000F3006">
        <w:rPr>
          <w:rFonts w:ascii="Verdana" w:eastAsia="Calibri" w:hAnsi="Verdana" w:cstheme="minorHAnsi"/>
          <w:sz w:val="20"/>
        </w:rPr>
        <w:t>.:</w:t>
      </w:r>
      <w:r w:rsidR="000F3006" w:rsidRPr="000F3006">
        <w:rPr>
          <w:rFonts w:ascii="Verdana" w:eastAsia="Calibri" w:hAnsi="Verdana" w:cstheme="minorHAnsi"/>
          <w:sz w:val="20"/>
        </w:rPr>
        <w:t>N</w:t>
      </w:r>
      <w:r w:rsidR="000F3006">
        <w:rPr>
          <w:rFonts w:ascii="Verdana" w:eastAsia="Calibri" w:hAnsi="Verdana" w:cstheme="minorHAnsi"/>
          <w:sz w:val="20"/>
        </w:rPr>
        <w:t>i</w:t>
      </w:r>
      <w:r w:rsidR="000F3006" w:rsidRPr="000F3006">
        <w:rPr>
          <w:rFonts w:ascii="Verdana" w:eastAsia="Calibri" w:hAnsi="Verdana" w:cstheme="minorHAnsi"/>
          <w:sz w:val="20"/>
        </w:rPr>
        <w:t>e</w:t>
      </w:r>
      <w:r w:rsidR="000F3006">
        <w:rPr>
          <w:rFonts w:ascii="Verdana" w:eastAsia="Calibri" w:hAnsi="Verdana" w:cstheme="minorHAnsi"/>
          <w:sz w:val="20"/>
        </w:rPr>
        <w:t xml:space="preserve"> </w:t>
      </w:r>
      <w:r w:rsidR="000F3006" w:rsidRPr="000F3006">
        <w:rPr>
          <w:rFonts w:ascii="Verdana" w:eastAsia="Calibri" w:hAnsi="Verdana" w:cstheme="minorHAnsi"/>
          <w:sz w:val="20"/>
        </w:rPr>
        <w:t>dotyczy</w:t>
      </w:r>
    </w:p>
    <w:p w14:paraId="4701C489" w14:textId="0D5C3AAD" w:rsidR="00407A74" w:rsidRPr="000F3006" w:rsidRDefault="00407A74" w:rsidP="008A7FB8">
      <w:pPr>
        <w:pStyle w:val="Tekstpodstawowy"/>
        <w:numPr>
          <w:ilvl w:val="3"/>
          <w:numId w:val="64"/>
        </w:numPr>
        <w:spacing w:before="120" w:line="240" w:lineRule="auto"/>
        <w:ind w:leftChars="356" w:left="1841" w:right="-283" w:hanging="1058"/>
        <w:rPr>
          <w:rFonts w:ascii="Verdana" w:hAnsi="Verdana" w:cstheme="minorHAnsi"/>
          <w:sz w:val="20"/>
        </w:rPr>
      </w:pPr>
      <w:r w:rsidRPr="000F3006">
        <w:rPr>
          <w:rFonts w:ascii="Verdana" w:eastAsia="Calibri" w:hAnsi="Verdana" w:cstheme="minorHAnsi"/>
          <w:sz w:val="20"/>
        </w:rPr>
        <w:t>W celu wykazania spełnienia przez Wykonawcę warunków, o których mowa</w:t>
      </w:r>
      <w:r w:rsidR="00921FCD" w:rsidRPr="000F3006">
        <w:rPr>
          <w:rFonts w:ascii="Verdana" w:eastAsia="Calibri" w:hAnsi="Verdana" w:cstheme="minorHAnsi"/>
          <w:sz w:val="20"/>
        </w:rPr>
        <w:t xml:space="preserve"> </w:t>
      </w:r>
      <w:r w:rsidRPr="000F3006">
        <w:rPr>
          <w:rFonts w:ascii="Verdana" w:eastAsia="Calibri" w:hAnsi="Verdana" w:cstheme="minorHAnsi"/>
          <w:sz w:val="20"/>
        </w:rPr>
        <w:t xml:space="preserve">w pkt </w:t>
      </w:r>
      <w:r w:rsidR="00122B27" w:rsidRPr="000F3006">
        <w:rPr>
          <w:rFonts w:ascii="Verdana" w:eastAsia="Calibri" w:hAnsi="Verdana" w:cstheme="minorHAnsi"/>
          <w:sz w:val="20"/>
        </w:rPr>
        <w:t>14</w:t>
      </w:r>
      <w:r w:rsidR="0097580E" w:rsidRPr="000F3006">
        <w:rPr>
          <w:rFonts w:ascii="Verdana" w:eastAsia="Calibri" w:hAnsi="Verdana" w:cstheme="minorHAnsi"/>
          <w:sz w:val="20"/>
        </w:rPr>
        <w:t>.</w:t>
      </w:r>
      <w:r w:rsidR="00122B27" w:rsidRPr="000F3006">
        <w:rPr>
          <w:rFonts w:ascii="Verdana" w:eastAsia="Calibri" w:hAnsi="Verdana" w:cstheme="minorHAnsi"/>
          <w:sz w:val="20"/>
        </w:rPr>
        <w:t>3</w:t>
      </w:r>
      <w:r w:rsidR="0097580E" w:rsidRPr="000F3006">
        <w:rPr>
          <w:rFonts w:ascii="Verdana" w:eastAsia="Calibri" w:hAnsi="Verdana" w:cstheme="minorHAnsi"/>
          <w:sz w:val="20"/>
        </w:rPr>
        <w:t>.2</w:t>
      </w:r>
      <w:r w:rsidRPr="000F3006">
        <w:rPr>
          <w:rFonts w:ascii="Verdana" w:eastAsia="Calibri" w:hAnsi="Verdana" w:cstheme="minorHAnsi"/>
          <w:sz w:val="20"/>
        </w:rPr>
        <w:t>.:</w:t>
      </w:r>
      <w:r w:rsidR="000F3006" w:rsidRPr="000F3006">
        <w:rPr>
          <w:rFonts w:ascii="Verdana" w:eastAsia="Calibri" w:hAnsi="Verdana" w:cstheme="minorHAnsi"/>
          <w:sz w:val="20"/>
        </w:rPr>
        <w:t xml:space="preserve"> Nie dotyczy</w:t>
      </w:r>
    </w:p>
    <w:p w14:paraId="117D9856" w14:textId="11B71E87" w:rsidR="00407A74" w:rsidRPr="000F3006" w:rsidRDefault="00407A74" w:rsidP="008A7FB8">
      <w:pPr>
        <w:pStyle w:val="Tekstpodstawowy"/>
        <w:numPr>
          <w:ilvl w:val="3"/>
          <w:numId w:val="64"/>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p>
    <w:p w14:paraId="391AD4D2" w14:textId="2FB2D777" w:rsidR="000F3006" w:rsidRDefault="000F3006" w:rsidP="008A7FB8">
      <w:pPr>
        <w:pStyle w:val="Tekstpodstawowy"/>
        <w:numPr>
          <w:ilvl w:val="0"/>
          <w:numId w:val="75"/>
        </w:numPr>
        <w:spacing w:before="120" w:line="240" w:lineRule="auto"/>
        <w:ind w:right="-283"/>
        <w:rPr>
          <w:rFonts w:ascii="Verdana" w:eastAsia="Calibri" w:hAnsi="Verdana" w:cstheme="minorHAnsi"/>
          <w:sz w:val="20"/>
        </w:rPr>
      </w:pPr>
      <w:r w:rsidRPr="008048E0">
        <w:rPr>
          <w:rFonts w:ascii="Verdana" w:hAnsi="Verdana" w:cstheme="minorHAnsi"/>
          <w:sz w:val="20"/>
        </w:rPr>
        <w:t>wykaz usług wykonanych w okresie ostatnich 5 lat przed upływem terminu składania Ofert, a jeżeli okres prowadzenia działalności jest krótszy – w tym okresie, wraz z podaniem ich rodzaju, daty i miejsca wykonania oraz dokumentów potwierdzających należyte ich wykonanie</w:t>
      </w:r>
    </w:p>
    <w:p w14:paraId="477FDCDC" w14:textId="77777777" w:rsidR="000F3006" w:rsidRPr="002A6CA3" w:rsidRDefault="000F3006" w:rsidP="000F3006">
      <w:pPr>
        <w:pStyle w:val="Tekstpodstawowy"/>
        <w:spacing w:before="120" w:line="240" w:lineRule="auto"/>
        <w:ind w:right="-283"/>
        <w:rPr>
          <w:rFonts w:ascii="Verdana" w:hAnsi="Verdana" w:cstheme="minorHAnsi"/>
          <w:sz w:val="20"/>
        </w:rPr>
      </w:pPr>
    </w:p>
    <w:p w14:paraId="051C631E" w14:textId="3D1B1D94" w:rsidR="00612559" w:rsidRPr="002A6CA3" w:rsidRDefault="00247230" w:rsidP="008A7FB8">
      <w:pPr>
        <w:pStyle w:val="Akapitzlist"/>
        <w:numPr>
          <w:ilvl w:val="1"/>
          <w:numId w:val="42"/>
        </w:numPr>
        <w:spacing w:before="120" w:after="120" w:line="240" w:lineRule="auto"/>
        <w:ind w:left="426" w:right="-284" w:hanging="710"/>
        <w:rPr>
          <w:rFonts w:ascii="Verdana" w:hAnsi="Verdana" w:cstheme="minorHAnsi"/>
          <w:sz w:val="20"/>
        </w:rPr>
      </w:pPr>
      <w:r w:rsidRPr="002A6CA3">
        <w:rPr>
          <w:rFonts w:ascii="Verdana" w:hAnsi="Verdana" w:cstheme="minorHAnsi"/>
          <w:sz w:val="20"/>
        </w:rPr>
        <w:t xml:space="preserve">Jeżeli Wykonawca ma siedzibę lub miejsce zamieszkania poza terytorium Rzeczypospolitej Polskiej, w celu </w:t>
      </w:r>
      <w:r w:rsidR="00AA33AB">
        <w:rPr>
          <w:rFonts w:ascii="Verdana" w:hAnsi="Verdana" w:cstheme="minorHAnsi"/>
          <w:sz w:val="20"/>
        </w:rPr>
        <w:t xml:space="preserve">wykazania braku podstaw do wykluczenia z udziału w </w:t>
      </w:r>
      <w:r w:rsidR="005133E6">
        <w:rPr>
          <w:rFonts w:ascii="Verdana" w:hAnsi="Verdana" w:cstheme="minorHAnsi"/>
          <w:sz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rPr>
        <w:t>,</w:t>
      </w:r>
      <w:r w:rsidRPr="002A6CA3">
        <w:rPr>
          <w:rFonts w:ascii="Verdana" w:hAnsi="Verdana" w:cstheme="minorHAnsi"/>
          <w:sz w:val="20"/>
        </w:rPr>
        <w:t xml:space="preserve"> składa oświadczenie, że:</w:t>
      </w:r>
    </w:p>
    <w:p w14:paraId="2D132A46" w14:textId="1E6397E6" w:rsidR="00612559" w:rsidRPr="002A6CA3" w:rsidRDefault="00247230" w:rsidP="008A7FB8">
      <w:pPr>
        <w:pStyle w:val="Default"/>
        <w:numPr>
          <w:ilvl w:val="2"/>
          <w:numId w:val="77"/>
        </w:numPr>
        <w:ind w:right="-284"/>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8A7FB8">
      <w:pPr>
        <w:pStyle w:val="Default"/>
        <w:numPr>
          <w:ilvl w:val="2"/>
          <w:numId w:val="77"/>
        </w:numPr>
        <w:ind w:left="1276" w:right="-284" w:hanging="862"/>
        <w:jc w:val="both"/>
        <w:rPr>
          <w:rFonts w:ascii="Verdana" w:hAnsi="Verdana" w:cstheme="minorHAnsi"/>
          <w:sz w:val="20"/>
          <w:szCs w:val="20"/>
        </w:rPr>
      </w:pPr>
      <w:r w:rsidRPr="002A6CA3">
        <w:rPr>
          <w:rFonts w:ascii="Verdana" w:hAnsi="Verdana" w:cstheme="minorHAnsi"/>
          <w:sz w:val="20"/>
          <w:szCs w:val="20"/>
        </w:rPr>
        <w:lastRenderedPageBreak/>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8A7FB8">
      <w:pPr>
        <w:pStyle w:val="Default"/>
        <w:numPr>
          <w:ilvl w:val="2"/>
          <w:numId w:val="77"/>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8A7FB8">
      <w:pPr>
        <w:pStyle w:val="Akapitzlist"/>
        <w:numPr>
          <w:ilvl w:val="1"/>
          <w:numId w:val="42"/>
        </w:numPr>
        <w:spacing w:before="120" w:after="120" w:line="240" w:lineRule="auto"/>
        <w:ind w:left="426" w:right="-284" w:hanging="710"/>
        <w:rPr>
          <w:rFonts w:ascii="Verdana" w:hAnsi="Verdana" w:cstheme="minorHAnsi"/>
          <w:sz w:val="20"/>
        </w:rPr>
      </w:pPr>
      <w:r w:rsidRPr="000F3006">
        <w:rPr>
          <w:rFonts w:ascii="Verdana" w:hAnsi="Verdana" w:cstheme="minorHAnsi"/>
          <w:sz w:val="20"/>
        </w:rPr>
        <w:t xml:space="preserve">Dla wartości wskazanych przez Wykonawcę w walucie innej niż złoty polski (PLN), Zamawiający przyjmie przelicznik według średniego kursu NBP z dnia publikacji </w:t>
      </w:r>
      <w:r w:rsidR="00AA0BD6" w:rsidRPr="000F3006">
        <w:rPr>
          <w:rFonts w:ascii="Verdana" w:hAnsi="Verdana" w:cstheme="minorHAnsi"/>
          <w:sz w:val="20"/>
        </w:rPr>
        <w:t>Postępowania</w:t>
      </w:r>
      <w:r w:rsidR="009D5BC2" w:rsidRPr="000F3006">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ego</w:t>
      </w:r>
      <w:r w:rsidR="00AA0BD6" w:rsidRPr="000F3006">
        <w:rPr>
          <w:rFonts w:ascii="Verdana" w:hAnsi="Verdana" w:cstheme="minorHAnsi"/>
          <w:sz w:val="20"/>
        </w:rPr>
        <w:t xml:space="preserve"> w Systemie Zakupowym GK PGE, </w:t>
      </w:r>
      <w:r w:rsidRPr="000F3006">
        <w:rPr>
          <w:rFonts w:ascii="Verdana" w:hAnsi="Verdana" w:cstheme="minorHAnsi"/>
          <w:sz w:val="20"/>
        </w:rPr>
        <w:t xml:space="preserve">a jeżeli średni kurs nie będzie w tym dniu publikowany, to Zamawiający przyjmie kurs średni z ostatniej tabeli przed publikacją </w:t>
      </w:r>
      <w:r w:rsidR="00AA0BD6" w:rsidRPr="000F3006">
        <w:rPr>
          <w:rFonts w:ascii="Verdana" w:hAnsi="Verdana" w:cstheme="minorHAnsi"/>
          <w:sz w:val="20"/>
        </w:rPr>
        <w:t xml:space="preserve">Postępowania </w:t>
      </w:r>
      <w:r w:rsidR="009D5BC2" w:rsidRPr="00221C35">
        <w:rPr>
          <w:rFonts w:ascii="Verdana" w:hAnsi="Verdana" w:cstheme="minorHAnsi"/>
          <w:sz w:val="20"/>
        </w:rPr>
        <w:t>zakupow</w:t>
      </w:r>
      <w:r w:rsidR="009D5BC2">
        <w:rPr>
          <w:rFonts w:ascii="Verdana" w:hAnsi="Verdana" w:cstheme="minorHAnsi"/>
          <w:sz w:val="20"/>
        </w:rPr>
        <w:t xml:space="preserve">ego </w:t>
      </w:r>
      <w:r w:rsidR="00AA0BD6" w:rsidRPr="000F3006">
        <w:rPr>
          <w:rFonts w:ascii="Verdana" w:hAnsi="Verdana" w:cstheme="minorHAnsi"/>
          <w:sz w:val="20"/>
        </w:rPr>
        <w:t>w Systemie Zakupowym GK PGE</w:t>
      </w:r>
      <w:r w:rsidRPr="000F3006">
        <w:rPr>
          <w:rFonts w:ascii="Verdana" w:hAnsi="Verdana" w:cstheme="minorHAnsi"/>
          <w:sz w:val="20"/>
        </w:rPr>
        <w:t>.</w:t>
      </w:r>
    </w:p>
    <w:p w14:paraId="4E28CE80" w14:textId="28F506D5" w:rsidR="00D93BF4" w:rsidRPr="002A6CA3" w:rsidRDefault="00D93BF4" w:rsidP="008A7FB8">
      <w:pPr>
        <w:pStyle w:val="Akapitzlist"/>
        <w:numPr>
          <w:ilvl w:val="1"/>
          <w:numId w:val="42"/>
        </w:numPr>
        <w:spacing w:before="120" w:after="120" w:line="240" w:lineRule="auto"/>
        <w:ind w:left="426" w:right="-284" w:hanging="710"/>
        <w:rPr>
          <w:rFonts w:ascii="Verdana" w:hAnsi="Verdana" w:cstheme="minorHAnsi"/>
          <w:sz w:val="20"/>
        </w:rPr>
      </w:pPr>
      <w:r w:rsidRPr="000F3006">
        <w:rPr>
          <w:rFonts w:ascii="Verdana" w:hAnsi="Verdana" w:cstheme="minorHAnsi"/>
          <w:sz w:val="20"/>
        </w:rPr>
        <w:t xml:space="preserve">W przypadku wskazania przez Wykonawcę w Ofercie </w:t>
      </w:r>
      <w:r w:rsidR="00222BAE" w:rsidRPr="000F3006">
        <w:rPr>
          <w:rFonts w:ascii="Verdana" w:hAnsi="Verdana" w:cstheme="minorHAnsi"/>
          <w:sz w:val="20"/>
        </w:rPr>
        <w:t xml:space="preserve">lub samodzielnego zidentyfikowania przez Zamawiającego </w:t>
      </w:r>
      <w:r w:rsidRPr="000F3006">
        <w:rPr>
          <w:rFonts w:ascii="Verdana" w:hAnsi="Verdana" w:cstheme="minorHAnsi"/>
          <w:sz w:val="20"/>
        </w:rPr>
        <w:t xml:space="preserve">dostępności </w:t>
      </w:r>
      <w:r w:rsidR="002A44A2" w:rsidRPr="000F3006">
        <w:rPr>
          <w:rFonts w:ascii="Verdana" w:hAnsi="Verdana" w:cstheme="minorHAnsi"/>
          <w:sz w:val="20"/>
        </w:rPr>
        <w:t xml:space="preserve">aktualnych </w:t>
      </w:r>
      <w:r w:rsidRPr="000F3006">
        <w:rPr>
          <w:rFonts w:ascii="Verdana" w:hAnsi="Verdana" w:cstheme="minorHAnsi"/>
          <w:sz w:val="20"/>
        </w:rPr>
        <w:t xml:space="preserve">oświadczeń lub dokumentów, o których mowa w pkt </w:t>
      </w:r>
      <w:r w:rsidR="00A76A4D" w:rsidRPr="000F3006">
        <w:rPr>
          <w:rFonts w:ascii="Verdana" w:hAnsi="Verdana" w:cstheme="minorHAnsi"/>
          <w:sz w:val="20"/>
        </w:rPr>
        <w:t>16</w:t>
      </w:r>
      <w:r w:rsidR="00FA3219" w:rsidRPr="000F3006">
        <w:rPr>
          <w:rFonts w:ascii="Verdana" w:hAnsi="Verdana" w:cstheme="minorHAnsi"/>
          <w:sz w:val="20"/>
        </w:rPr>
        <w:t>.</w:t>
      </w:r>
      <w:r w:rsidRPr="000F3006">
        <w:rPr>
          <w:rFonts w:ascii="Verdana" w:hAnsi="Verdana" w:cstheme="minorHAnsi"/>
          <w:sz w:val="20"/>
        </w:rPr>
        <w:t xml:space="preserve"> </w:t>
      </w:r>
      <w:r w:rsidR="00904E94" w:rsidRPr="000F3006">
        <w:rPr>
          <w:rFonts w:ascii="Verdana" w:hAnsi="Verdana" w:cstheme="minorHAnsi"/>
          <w:sz w:val="20"/>
        </w:rPr>
        <w:t>SWZ</w:t>
      </w:r>
      <w:r w:rsidRPr="000F3006">
        <w:rPr>
          <w:rFonts w:ascii="Verdana" w:hAnsi="Verdana" w:cstheme="minorHAnsi"/>
          <w:sz w:val="20"/>
        </w:rPr>
        <w:t>, w formie elektronicznej pod określonymi adresami i</w:t>
      </w:r>
      <w:r w:rsidR="000F3AAE" w:rsidRPr="000F3006">
        <w:rPr>
          <w:rFonts w:ascii="Verdana" w:hAnsi="Verdana" w:cstheme="minorHAnsi"/>
          <w:sz w:val="20"/>
        </w:rPr>
        <w:t>nternetowymi ogólnodostępnych i </w:t>
      </w:r>
      <w:r w:rsidRPr="000F3006">
        <w:rPr>
          <w:rFonts w:ascii="Verdana"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0F3006" w:rsidRDefault="00D93BF4" w:rsidP="008A7FB8">
      <w:pPr>
        <w:pStyle w:val="Akapitzlist"/>
        <w:numPr>
          <w:ilvl w:val="1"/>
          <w:numId w:val="42"/>
        </w:numPr>
        <w:spacing w:before="120" w:after="120" w:line="240" w:lineRule="auto"/>
        <w:ind w:left="426" w:right="-284" w:hanging="710"/>
        <w:rPr>
          <w:rFonts w:ascii="Verdana" w:hAnsi="Verdana" w:cstheme="minorHAnsi"/>
          <w:sz w:val="20"/>
        </w:rPr>
      </w:pPr>
      <w:r w:rsidRPr="000F3006">
        <w:rPr>
          <w:rFonts w:ascii="Verdana" w:hAnsi="Verdana" w:cstheme="minorHAnsi"/>
          <w:sz w:val="20"/>
        </w:rPr>
        <w:t xml:space="preserve">W przypadku wskazania przez Wykonawcę w Ofercie oświadczeń lub dokumentów, o których mowa w pkt </w:t>
      </w:r>
      <w:r w:rsidR="00A76A4D" w:rsidRPr="000F3006">
        <w:rPr>
          <w:rFonts w:ascii="Verdana" w:hAnsi="Verdana" w:cstheme="minorHAnsi"/>
          <w:sz w:val="20"/>
        </w:rPr>
        <w:t>16</w:t>
      </w:r>
      <w:r w:rsidR="002D280D" w:rsidRPr="000F3006">
        <w:rPr>
          <w:rFonts w:ascii="Verdana" w:hAnsi="Verdana" w:cstheme="minorHAnsi"/>
          <w:sz w:val="20"/>
        </w:rPr>
        <w:t>.</w:t>
      </w:r>
      <w:r w:rsidR="00582716" w:rsidRPr="000F3006">
        <w:rPr>
          <w:rFonts w:ascii="Verdana" w:hAnsi="Verdana" w:cstheme="minorHAnsi"/>
          <w:sz w:val="20"/>
        </w:rPr>
        <w:t xml:space="preserve"> </w:t>
      </w:r>
      <w:r w:rsidR="00904E94" w:rsidRPr="000F3006">
        <w:rPr>
          <w:rFonts w:ascii="Verdana" w:hAnsi="Verdana" w:cstheme="minorHAnsi"/>
          <w:sz w:val="20"/>
        </w:rPr>
        <w:t>SWZ</w:t>
      </w:r>
      <w:r w:rsidRPr="000F3006">
        <w:rPr>
          <w:rFonts w:ascii="Verdana" w:hAnsi="Verdana" w:cstheme="minorHAnsi"/>
          <w:sz w:val="20"/>
        </w:rPr>
        <w:t>, które znajdują się w posiadaniu Zamawiającego, w szczególności oświadczeń lub dokumentów przechowywanych przez Zamawiającego</w:t>
      </w:r>
      <w:r w:rsidR="002A44A2" w:rsidRPr="000F3006">
        <w:rPr>
          <w:rFonts w:ascii="Verdana" w:hAnsi="Verdana" w:cstheme="minorHAnsi"/>
          <w:sz w:val="20"/>
        </w:rPr>
        <w:t xml:space="preserve"> w związku z innymi </w:t>
      </w:r>
      <w:r w:rsidR="00583216" w:rsidRPr="000F3006">
        <w:rPr>
          <w:rFonts w:ascii="Verdana" w:hAnsi="Verdana" w:cstheme="minorHAnsi"/>
          <w:sz w:val="20"/>
        </w:rPr>
        <w:t>p</w:t>
      </w:r>
      <w:r w:rsidR="002A44A2" w:rsidRPr="000F3006">
        <w:rPr>
          <w:rFonts w:ascii="Verdana" w:hAnsi="Verdana" w:cstheme="minorHAnsi"/>
          <w:sz w:val="20"/>
        </w:rPr>
        <w:t>ostępowaniami zakupowymi</w:t>
      </w:r>
      <w:r w:rsidRPr="000F3006">
        <w:rPr>
          <w:rFonts w:ascii="Verdana" w:hAnsi="Verdana" w:cstheme="minorHAnsi"/>
          <w:sz w:val="20"/>
        </w:rPr>
        <w:t xml:space="preserve">, Zamawiający </w:t>
      </w:r>
      <w:r w:rsidR="00AA0BD6" w:rsidRPr="000F3006">
        <w:rPr>
          <w:rFonts w:ascii="Verdana" w:hAnsi="Verdana" w:cstheme="minorHAnsi"/>
          <w:sz w:val="20"/>
        </w:rPr>
        <w:t>może s</w:t>
      </w:r>
      <w:r w:rsidRPr="000F3006">
        <w:rPr>
          <w:rFonts w:ascii="Verdana" w:hAnsi="Verdana" w:cstheme="minorHAnsi"/>
          <w:sz w:val="20"/>
        </w:rPr>
        <w:t>korzysta</w:t>
      </w:r>
      <w:r w:rsidR="00AA0BD6" w:rsidRPr="000F3006">
        <w:rPr>
          <w:rFonts w:ascii="Verdana" w:hAnsi="Verdana" w:cstheme="minorHAnsi"/>
          <w:sz w:val="20"/>
        </w:rPr>
        <w:t>ć</w:t>
      </w:r>
      <w:r w:rsidRPr="000F3006">
        <w:rPr>
          <w:rFonts w:ascii="Verdana" w:hAnsi="Verdana" w:cstheme="minorHAnsi"/>
          <w:sz w:val="20"/>
        </w:rPr>
        <w:t xml:space="preserve"> z posiadanych oświadczeń lub dokumentów, o ile są one aktualne.</w:t>
      </w:r>
    </w:p>
    <w:p w14:paraId="25CB3C38" w14:textId="77777777" w:rsidR="009301D4" w:rsidRPr="00264F8F" w:rsidRDefault="009301D4" w:rsidP="009301D4">
      <w:pPr>
        <w:pStyle w:val="Akapitzlist"/>
        <w:numPr>
          <w:ilvl w:val="1"/>
          <w:numId w:val="42"/>
        </w:numPr>
        <w:spacing w:before="120" w:after="120" w:line="240" w:lineRule="auto"/>
        <w:ind w:left="426" w:right="-284" w:hanging="710"/>
        <w:rPr>
          <w:rFonts w:ascii="Verdana" w:eastAsia="Calibri" w:hAnsi="Verdana" w:cstheme="minorHAnsi"/>
          <w:sz w:val="20"/>
        </w:rPr>
      </w:pPr>
      <w:bookmarkStart w:id="161" w:name="_Toc404679040"/>
      <w:bookmarkStart w:id="162" w:name="_Toc360717307"/>
      <w:bookmarkStart w:id="163" w:name="_Toc462325348"/>
      <w:bookmarkStart w:id="164" w:name="_Toc40987391"/>
      <w:bookmarkStart w:id="165" w:name="_Toc122344780"/>
      <w:bookmarkStart w:id="166" w:name="_Toc40987401"/>
      <w:r w:rsidRPr="00221211">
        <w:rPr>
          <w:rFonts w:ascii="Verdana" w:eastAsia="Calibri" w:hAnsi="Verdana" w:cstheme="minorHAnsi"/>
          <w:sz w:val="20"/>
        </w:rPr>
        <w:t xml:space="preserve">W </w:t>
      </w:r>
      <w:r w:rsidRPr="00264F8F">
        <w:rPr>
          <w:rFonts w:ascii="Verdana" w:eastAsia="Calibri" w:hAnsi="Verdana" w:cstheme="minorHAnsi"/>
          <w:sz w:val="20"/>
        </w:rPr>
        <w:t>celu potwierdzenia spełnienia określonych w pkt 14.4. SWZ wymagań dla dostaw/usług, Wykonawca jest zobowiązany złożyć następujące dokumenty i oświadczenia na potwierdzenie spełnienia tych wymagań</w:t>
      </w:r>
      <w:bookmarkEnd w:id="161"/>
      <w:r w:rsidRPr="00264F8F">
        <w:rPr>
          <w:rFonts w:ascii="Verdana" w:eastAsia="Calibri" w:hAnsi="Verdana" w:cstheme="minorHAnsi"/>
          <w:sz w:val="20"/>
        </w:rPr>
        <w:t xml:space="preserve">: </w:t>
      </w:r>
    </w:p>
    <w:p w14:paraId="682BF458" w14:textId="00D1F834" w:rsidR="002D280D" w:rsidRPr="000F3006" w:rsidRDefault="009301D4" w:rsidP="009301D4">
      <w:pPr>
        <w:pStyle w:val="Akapitzlist"/>
        <w:numPr>
          <w:ilvl w:val="0"/>
          <w:numId w:val="78"/>
        </w:numPr>
        <w:spacing w:before="120" w:after="120" w:line="240" w:lineRule="auto"/>
        <w:ind w:right="-284"/>
        <w:rPr>
          <w:rFonts w:ascii="Verdana" w:hAnsi="Verdana" w:cstheme="minorHAnsi"/>
          <w:b/>
          <w:caps/>
          <w:sz w:val="20"/>
        </w:rPr>
      </w:pPr>
      <w:r w:rsidRPr="00264F8F">
        <w:rPr>
          <w:rFonts w:ascii="Verdana" w:hAnsi="Verdana" w:cstheme="minorHAnsi"/>
          <w:i/>
          <w:sz w:val="20"/>
        </w:rPr>
        <w:t>wyciąg z dokumentacji techniczno-ruchowej, zawierającej co najmniej karty katalogowe</w:t>
      </w:r>
      <w:r>
        <w:rPr>
          <w:rFonts w:ascii="Verdana" w:hAnsi="Verdana" w:cstheme="minorHAnsi"/>
          <w:i/>
          <w:sz w:val="20"/>
        </w:rPr>
        <w:t xml:space="preserve"> </w:t>
      </w:r>
      <w:r w:rsidRPr="00264F8F">
        <w:rPr>
          <w:rFonts w:ascii="Verdana" w:hAnsi="Verdana" w:cstheme="minorHAnsi"/>
          <w:i/>
          <w:sz w:val="20"/>
        </w:rPr>
        <w:t xml:space="preserve"> lub inne dokumenty, oferowanego Przedmiotu Zamówienia (z przedstawionych dokumentów musi wynikać, że oferowany Przedmiot Zamówienia spełnia parametry określone przez producenta lub równoważne oraz wymagania określone w Opisie Przedmiotu Zamówienia)</w:t>
      </w:r>
      <w:r w:rsidR="000F3006" w:rsidRPr="000F3006">
        <w:rPr>
          <w:rFonts w:ascii="Verdana" w:hAnsi="Verdana" w:cstheme="minorHAnsi"/>
          <w:sz w:val="20"/>
        </w:rPr>
        <w:t>.</w:t>
      </w:r>
      <w:bookmarkEnd w:id="162"/>
      <w:bookmarkEnd w:id="163"/>
      <w:bookmarkEnd w:id="164"/>
      <w:bookmarkEnd w:id="165"/>
    </w:p>
    <w:bookmarkEnd w:id="166"/>
    <w:p w14:paraId="0E5FD4E0" w14:textId="514FDEA5" w:rsidR="00612559" w:rsidRPr="000F3006" w:rsidRDefault="00D34D7E" w:rsidP="008A7FB8">
      <w:pPr>
        <w:pStyle w:val="Akapitzlist"/>
        <w:numPr>
          <w:ilvl w:val="1"/>
          <w:numId w:val="42"/>
        </w:numPr>
        <w:spacing w:before="120" w:after="120" w:line="240" w:lineRule="auto"/>
        <w:ind w:left="426" w:right="-284" w:hanging="710"/>
        <w:rPr>
          <w:rFonts w:ascii="Verdana" w:hAnsi="Verdana" w:cstheme="minorHAnsi"/>
          <w:sz w:val="20"/>
        </w:rPr>
      </w:pPr>
      <w:r w:rsidRPr="000F3006">
        <w:rPr>
          <w:rFonts w:ascii="Verdana" w:eastAsia="Calibri" w:hAnsi="Verdana" w:cstheme="minorHAnsi"/>
          <w:sz w:val="20"/>
        </w:rPr>
        <w:t>Forma dokumentów i oświadczeń</w:t>
      </w:r>
      <w:r w:rsidR="000032C2" w:rsidRPr="000F3006">
        <w:rPr>
          <w:rFonts w:ascii="Verdana" w:eastAsia="Calibri" w:hAnsi="Verdana" w:cstheme="minorHAnsi"/>
          <w:sz w:val="20"/>
        </w:rPr>
        <w:t>:</w:t>
      </w:r>
    </w:p>
    <w:p w14:paraId="0D764854" w14:textId="296EF914" w:rsidR="00612559" w:rsidRPr="002A6CA3" w:rsidRDefault="000B58AE" w:rsidP="008A7FB8">
      <w:pPr>
        <w:pStyle w:val="Tekstpodstawowy"/>
        <w:numPr>
          <w:ilvl w:val="2"/>
          <w:numId w:val="76"/>
        </w:numPr>
        <w:spacing w:before="120" w:line="240" w:lineRule="auto"/>
        <w:ind w:right="-284"/>
        <w:rPr>
          <w:rFonts w:ascii="Verdana" w:hAnsi="Verdana" w:cstheme="minorHAnsi"/>
          <w:sz w:val="20"/>
        </w:rPr>
      </w:pPr>
      <w:r w:rsidRPr="000F3006">
        <w:rPr>
          <w:rFonts w:ascii="Verdana" w:eastAsia="Calibri" w:hAnsi="Verdana" w:cstheme="minorHAnsi"/>
          <w:sz w:val="20"/>
        </w:rPr>
        <w:t>Dokumenty</w:t>
      </w:r>
      <w:r w:rsidR="00100C39" w:rsidRPr="000F3006">
        <w:rPr>
          <w:rFonts w:ascii="Verdana" w:eastAsia="Calibri" w:hAnsi="Verdana" w:cstheme="minorHAnsi"/>
          <w:sz w:val="20"/>
        </w:rPr>
        <w:t xml:space="preserve"> lub oświadczenia, o których mowa w pkt </w:t>
      </w:r>
      <w:r w:rsidR="00411BFE" w:rsidRPr="000F3006">
        <w:rPr>
          <w:rFonts w:ascii="Verdana" w:eastAsia="Calibri" w:hAnsi="Verdana" w:cstheme="minorHAnsi"/>
          <w:sz w:val="20"/>
        </w:rPr>
        <w:t xml:space="preserve">15.3. </w:t>
      </w:r>
      <w:r w:rsidR="00791F71" w:rsidRPr="000F3006">
        <w:rPr>
          <w:rFonts w:ascii="Verdana" w:eastAsia="Calibri" w:hAnsi="Verdana" w:cstheme="minorHAnsi"/>
          <w:sz w:val="20"/>
        </w:rPr>
        <w:t>oraz</w:t>
      </w:r>
      <w:r w:rsidR="00411BFE" w:rsidRPr="000F3006">
        <w:rPr>
          <w:rFonts w:ascii="Verdana" w:eastAsia="Calibri" w:hAnsi="Verdana" w:cstheme="minorHAnsi"/>
          <w:sz w:val="20"/>
        </w:rPr>
        <w:t xml:space="preserve"> </w:t>
      </w:r>
      <w:r w:rsidR="00A76A4D" w:rsidRPr="000F3006">
        <w:rPr>
          <w:rFonts w:ascii="Verdana" w:eastAsia="Calibri" w:hAnsi="Verdana" w:cstheme="minorHAnsi"/>
          <w:sz w:val="20"/>
        </w:rPr>
        <w:t xml:space="preserve">16 </w:t>
      </w:r>
      <w:r w:rsidR="00904E94" w:rsidRPr="000F3006">
        <w:rPr>
          <w:rFonts w:ascii="Verdana" w:eastAsia="Calibri" w:hAnsi="Verdana" w:cstheme="minorHAnsi"/>
          <w:sz w:val="20"/>
        </w:rPr>
        <w:t>SWZ</w:t>
      </w:r>
      <w:r w:rsidR="00582716" w:rsidRPr="000F3006">
        <w:rPr>
          <w:rFonts w:ascii="Verdana" w:eastAsia="Calibri" w:hAnsi="Verdana" w:cstheme="minorHAnsi"/>
          <w:sz w:val="20"/>
        </w:rPr>
        <w:t xml:space="preserve"> </w:t>
      </w:r>
      <w:r w:rsidR="00D34D7E" w:rsidRPr="000F3006">
        <w:rPr>
          <w:rFonts w:ascii="Verdana" w:eastAsia="Calibri" w:hAnsi="Verdana" w:cstheme="minorHAnsi"/>
          <w:sz w:val="20"/>
        </w:rPr>
        <w:t xml:space="preserve">składane </w:t>
      </w:r>
      <w:r w:rsidR="00582716" w:rsidRPr="000F3006">
        <w:rPr>
          <w:rFonts w:ascii="Verdana" w:eastAsia="Calibri" w:hAnsi="Verdana" w:cstheme="minorHAnsi"/>
          <w:sz w:val="20"/>
        </w:rPr>
        <w:t>są</w:t>
      </w:r>
      <w:r w:rsidR="00582716" w:rsidRPr="002A6CA3">
        <w:rPr>
          <w:rFonts w:ascii="Verdana" w:eastAsia="Calibri" w:hAnsi="Verdana" w:cstheme="minorHAnsi"/>
          <w:sz w:val="20"/>
        </w:rPr>
        <w:t xml:space="preserve">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8A7FB8">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8A7FB8">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8A7FB8">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8A7FB8">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2A02AD6D" w14:textId="37700461" w:rsidR="00FB20E0" w:rsidRPr="002A6CA3" w:rsidRDefault="00FB20E0" w:rsidP="008A7FB8">
      <w:pPr>
        <w:pStyle w:val="Akapitzlist"/>
        <w:numPr>
          <w:ilvl w:val="1"/>
          <w:numId w:val="42"/>
        </w:numPr>
        <w:spacing w:before="120" w:after="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DC2543" w:rsidRDefault="00D34D7E" w:rsidP="008A7FB8">
      <w:pPr>
        <w:pStyle w:val="Nagwek1"/>
        <w:keepLines w:val="0"/>
        <w:numPr>
          <w:ilvl w:val="0"/>
          <w:numId w:val="65"/>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7" w:name="_Toc122344788"/>
      <w:r w:rsidRPr="00DC2543">
        <w:rPr>
          <w:rFonts w:ascii="Verdana" w:eastAsia="Calibri" w:hAnsi="Verdana" w:cstheme="minorHAnsi"/>
          <w:kern w:val="0"/>
          <w:sz w:val="20"/>
          <w:lang w:val="pl-PL"/>
        </w:rPr>
        <w:t>WYMAGANIA DOTYCZĄCE WADIUM</w:t>
      </w:r>
      <w:bookmarkEnd w:id="167"/>
    </w:p>
    <w:p w14:paraId="75A54F6D" w14:textId="77777777" w:rsidR="008B075B" w:rsidRPr="00DC2543" w:rsidRDefault="008B075B" w:rsidP="008A7FB8">
      <w:pPr>
        <w:pStyle w:val="Akapitzlist"/>
        <w:numPr>
          <w:ilvl w:val="0"/>
          <w:numId w:val="43"/>
        </w:numPr>
        <w:shd w:val="clear" w:color="auto" w:fill="FFFFFF"/>
        <w:spacing w:before="120" w:after="120" w:line="240" w:lineRule="auto"/>
        <w:ind w:right="-284"/>
        <w:contextualSpacing w:val="0"/>
        <w:rPr>
          <w:rFonts w:ascii="Verdana" w:eastAsia="Calibri" w:hAnsi="Verdana" w:cstheme="minorHAnsi"/>
          <w:vanish/>
          <w:sz w:val="20"/>
        </w:rPr>
      </w:pPr>
    </w:p>
    <w:p w14:paraId="28C386EA" w14:textId="77777777" w:rsidR="008B075B" w:rsidRPr="00DC2543" w:rsidRDefault="008B075B" w:rsidP="008A7FB8">
      <w:pPr>
        <w:pStyle w:val="Akapitzlist"/>
        <w:numPr>
          <w:ilvl w:val="0"/>
          <w:numId w:val="43"/>
        </w:numPr>
        <w:shd w:val="clear" w:color="auto" w:fill="FFFFFF"/>
        <w:spacing w:before="120" w:after="120" w:line="240" w:lineRule="auto"/>
        <w:ind w:right="-284"/>
        <w:contextualSpacing w:val="0"/>
        <w:rPr>
          <w:rFonts w:ascii="Verdana" w:eastAsia="Calibri" w:hAnsi="Verdana" w:cstheme="minorHAnsi"/>
          <w:vanish/>
          <w:sz w:val="20"/>
        </w:rPr>
      </w:pPr>
    </w:p>
    <w:p w14:paraId="4B420487" w14:textId="6BAF0286" w:rsidR="009305E7" w:rsidRPr="00DC2543" w:rsidRDefault="009305E7" w:rsidP="008A7FB8">
      <w:pPr>
        <w:pStyle w:val="Tekstpodstawowy"/>
        <w:numPr>
          <w:ilvl w:val="1"/>
          <w:numId w:val="43"/>
        </w:numPr>
        <w:shd w:val="clear" w:color="auto" w:fill="FFFFFF"/>
        <w:spacing w:before="120" w:line="240" w:lineRule="auto"/>
        <w:ind w:left="426" w:right="-284" w:hanging="710"/>
        <w:rPr>
          <w:rFonts w:ascii="Verdana" w:hAnsi="Verdana" w:cstheme="minorHAnsi"/>
          <w:b/>
          <w:sz w:val="20"/>
          <w:u w:val="single"/>
        </w:rPr>
      </w:pPr>
      <w:r w:rsidRPr="00DC2543">
        <w:rPr>
          <w:rFonts w:ascii="Verdana" w:eastAsia="Calibri" w:hAnsi="Verdana" w:cstheme="minorHAnsi"/>
          <w:sz w:val="20"/>
        </w:rPr>
        <w:t xml:space="preserve">Zamawiający </w:t>
      </w:r>
      <w:r w:rsidRPr="00DC2543">
        <w:rPr>
          <w:rFonts w:ascii="Verdana" w:eastAsia="Calibri" w:hAnsi="Verdana" w:cstheme="minorHAnsi"/>
          <w:b/>
          <w:sz w:val="20"/>
        </w:rPr>
        <w:t>odstępuje od żądania wadium</w:t>
      </w:r>
      <w:r w:rsidRPr="00DC2543">
        <w:rPr>
          <w:rFonts w:ascii="Verdana" w:eastAsia="Calibri" w:hAnsi="Verdana" w:cstheme="minorHAnsi"/>
          <w:sz w:val="20"/>
        </w:rPr>
        <w:t xml:space="preserve"> w niniejszym Postępowaniu</w:t>
      </w:r>
      <w:r w:rsidR="009D5BC2" w:rsidRPr="00DC2543">
        <w:rPr>
          <w:rFonts w:ascii="Verdana" w:eastAsia="Calibri" w:hAnsi="Verdana" w:cstheme="minorHAnsi"/>
          <w:sz w:val="20"/>
        </w:rPr>
        <w:t xml:space="preserve"> </w:t>
      </w:r>
      <w:r w:rsidR="009D5BC2" w:rsidRPr="00DC2543">
        <w:rPr>
          <w:rFonts w:ascii="Verdana" w:hAnsi="Verdana" w:cstheme="minorHAnsi"/>
          <w:sz w:val="20"/>
          <w:lang w:eastAsia="pl-PL"/>
        </w:rPr>
        <w:t>zakupowym</w:t>
      </w:r>
      <w:r w:rsidRPr="00DC2543">
        <w:rPr>
          <w:rFonts w:ascii="Verdana" w:eastAsia="Calibri" w:hAnsi="Verdana" w:cstheme="minorHAnsi"/>
          <w:sz w:val="20"/>
        </w:rPr>
        <w:t>.</w:t>
      </w:r>
    </w:p>
    <w:p w14:paraId="30DD6E8D" w14:textId="77777777" w:rsidR="005817FF" w:rsidRPr="002A6CA3" w:rsidRDefault="009305E7" w:rsidP="008A7FB8">
      <w:pPr>
        <w:pStyle w:val="Nagwek1"/>
        <w:keepLines w:val="0"/>
        <w:numPr>
          <w:ilvl w:val="0"/>
          <w:numId w:val="65"/>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8" w:name="_Toc122344789"/>
      <w:r w:rsidRPr="002A6CA3">
        <w:rPr>
          <w:rFonts w:ascii="Verdana" w:eastAsia="Calibri" w:hAnsi="Verdana" w:cstheme="minorHAnsi"/>
          <w:caps w:val="0"/>
          <w:kern w:val="0"/>
          <w:sz w:val="20"/>
          <w:lang w:val="pl-PL"/>
        </w:rPr>
        <w:t>TERMIN ZWIĄZANIA OFERTĄ</w:t>
      </w:r>
      <w:bookmarkEnd w:id="168"/>
    </w:p>
    <w:p w14:paraId="7501AAD0" w14:textId="77777777" w:rsidR="009567F2" w:rsidRPr="002A6CA3" w:rsidRDefault="009567F2" w:rsidP="008A7FB8">
      <w:pPr>
        <w:pStyle w:val="Akapitzlist"/>
        <w:numPr>
          <w:ilvl w:val="0"/>
          <w:numId w:val="44"/>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8A7FB8">
      <w:pPr>
        <w:pStyle w:val="Akapitzlist"/>
        <w:numPr>
          <w:ilvl w:val="0"/>
          <w:numId w:val="44"/>
        </w:numPr>
        <w:shd w:val="clear" w:color="auto" w:fill="FFFFFF"/>
        <w:spacing w:before="120" w:after="120" w:line="240" w:lineRule="auto"/>
        <w:ind w:right="-284"/>
        <w:contextualSpacing w:val="0"/>
        <w:rPr>
          <w:rFonts w:ascii="Verdana" w:eastAsia="Calibri" w:hAnsi="Verdana" w:cstheme="minorHAnsi"/>
          <w:vanish/>
          <w:sz w:val="20"/>
        </w:rPr>
      </w:pPr>
    </w:p>
    <w:p w14:paraId="39E6D51D" w14:textId="2112C608" w:rsidR="000E334F" w:rsidRPr="002A6CA3" w:rsidRDefault="009305E7" w:rsidP="008A7FB8">
      <w:pPr>
        <w:pStyle w:val="Tekstpodstawowy"/>
        <w:numPr>
          <w:ilvl w:val="1"/>
          <w:numId w:val="44"/>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Wykonawca składając Ofertę pozostaje nią związany przez </w:t>
      </w:r>
      <w:r w:rsidRPr="00DC2543">
        <w:rPr>
          <w:rFonts w:ascii="Verdana" w:eastAsia="Calibri" w:hAnsi="Verdana" w:cstheme="minorHAnsi"/>
          <w:sz w:val="20"/>
        </w:rPr>
        <w:t xml:space="preserve">okres </w:t>
      </w:r>
      <w:r w:rsidR="00CC5EDC" w:rsidRPr="00DC2543">
        <w:rPr>
          <w:rFonts w:ascii="Verdana" w:eastAsia="Calibri" w:hAnsi="Verdana" w:cstheme="minorHAnsi"/>
          <w:sz w:val="20"/>
        </w:rPr>
        <w:t>90</w:t>
      </w:r>
      <w:r w:rsidRPr="00DC2543">
        <w:rPr>
          <w:rFonts w:ascii="Verdana" w:eastAsia="Calibri" w:hAnsi="Verdana" w:cstheme="minorHAnsi"/>
          <w:sz w:val="20"/>
        </w:rPr>
        <w:t xml:space="preserve"> dni</w:t>
      </w:r>
      <w:r w:rsidRPr="002A6CA3">
        <w:rPr>
          <w:rFonts w:ascii="Verdana" w:eastAsia="Calibri" w:hAnsi="Verdana" w:cstheme="minorHAnsi"/>
          <w:sz w:val="20"/>
        </w:rPr>
        <w:t xml:space="preserve"> licząc od dnia upływu terminu składania Ofert.</w:t>
      </w:r>
    </w:p>
    <w:p w14:paraId="678A94B9" w14:textId="77777777" w:rsidR="000E334F" w:rsidRPr="002A6CA3" w:rsidRDefault="00317077" w:rsidP="008A7FB8">
      <w:pPr>
        <w:pStyle w:val="Tekstpodstawowy"/>
        <w:numPr>
          <w:ilvl w:val="1"/>
          <w:numId w:val="44"/>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4A785938" w14:textId="4D936949" w:rsidR="000E334F" w:rsidRPr="002A6CA3" w:rsidRDefault="00AB6441" w:rsidP="008A7FB8">
      <w:pPr>
        <w:pStyle w:val="Tekstpodstawowy"/>
        <w:numPr>
          <w:ilvl w:val="1"/>
          <w:numId w:val="44"/>
        </w:numPr>
        <w:shd w:val="clear" w:color="auto" w:fill="FFFFFF"/>
        <w:spacing w:before="120" w:line="240" w:lineRule="auto"/>
        <w:ind w:left="425" w:right="-284" w:hanging="709"/>
        <w:rPr>
          <w:rFonts w:ascii="Verdana" w:hAnsi="Verdana" w:cstheme="minorHAnsi"/>
          <w:sz w:val="20"/>
        </w:rPr>
      </w:pPr>
      <w:r>
        <w:rPr>
          <w:rFonts w:ascii="Verdana" w:eastAsia="Calibri" w:hAnsi="Verdana" w:cstheme="minorHAnsi"/>
          <w:sz w:val="20"/>
          <w:lang w:eastAsia="pl-PL"/>
        </w:rPr>
        <w:t>Nie dotyczy</w:t>
      </w:r>
      <w:r w:rsidR="00317077" w:rsidRPr="002A6CA3">
        <w:rPr>
          <w:rFonts w:ascii="Verdana" w:eastAsia="Calibri" w:hAnsi="Verdana" w:cstheme="minorHAnsi"/>
          <w:sz w:val="20"/>
          <w:lang w:eastAsia="pl-PL"/>
        </w:rPr>
        <w:t>.</w:t>
      </w:r>
    </w:p>
    <w:p w14:paraId="5282C020" w14:textId="3BAE541F" w:rsidR="00A4745F" w:rsidRPr="00DA3E99" w:rsidRDefault="00AB6441" w:rsidP="008A7FB8">
      <w:pPr>
        <w:pStyle w:val="Tekstpodstawowy"/>
        <w:numPr>
          <w:ilvl w:val="1"/>
          <w:numId w:val="44"/>
        </w:numPr>
        <w:shd w:val="clear" w:color="auto" w:fill="FFFFFF"/>
        <w:spacing w:before="120" w:line="240" w:lineRule="auto"/>
        <w:ind w:left="425" w:right="-284" w:hanging="709"/>
        <w:rPr>
          <w:rFonts w:ascii="Verdana" w:hAnsi="Verdana" w:cstheme="minorHAnsi"/>
          <w:sz w:val="20"/>
        </w:rPr>
      </w:pPr>
      <w:r>
        <w:rPr>
          <w:rFonts w:ascii="Verdana" w:eastAsia="Calibri" w:hAnsi="Verdana" w:cstheme="minorHAnsi"/>
          <w:sz w:val="20"/>
          <w:lang w:eastAsia="pl-PL"/>
        </w:rPr>
        <w:t>Nie dotyczy</w:t>
      </w:r>
      <w:r w:rsidR="00317077" w:rsidRPr="002A6CA3">
        <w:rPr>
          <w:rFonts w:ascii="Verdana" w:eastAsia="Calibri" w:hAnsi="Verdana" w:cstheme="minorHAnsi"/>
          <w:sz w:val="20"/>
          <w:lang w:eastAsia="pl-PL"/>
        </w:rPr>
        <w:t>.</w:t>
      </w:r>
    </w:p>
    <w:p w14:paraId="7D1164B6" w14:textId="4214131D" w:rsidR="003B7D6E" w:rsidRPr="002A6CA3" w:rsidRDefault="003B7D6E" w:rsidP="008A7FB8">
      <w:pPr>
        <w:pStyle w:val="Nagwek1"/>
        <w:keepLines w:val="0"/>
        <w:numPr>
          <w:ilvl w:val="0"/>
          <w:numId w:val="65"/>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9"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69"/>
    </w:p>
    <w:p w14:paraId="71639C62" w14:textId="77777777" w:rsidR="009567F2" w:rsidRPr="002A6CA3" w:rsidRDefault="009567F2" w:rsidP="008A7FB8">
      <w:pPr>
        <w:pStyle w:val="Akapitzlist"/>
        <w:keepLines/>
        <w:numPr>
          <w:ilvl w:val="0"/>
          <w:numId w:val="57"/>
        </w:numPr>
        <w:spacing w:before="120" w:after="120" w:line="240" w:lineRule="auto"/>
        <w:ind w:right="-284"/>
        <w:contextualSpacing w:val="0"/>
        <w:outlineLvl w:val="1"/>
        <w:rPr>
          <w:rFonts w:ascii="Verdana" w:hAnsi="Verdana" w:cstheme="minorHAnsi"/>
          <w:vanish/>
          <w:sz w:val="20"/>
          <w:lang w:eastAsia="pl-PL"/>
        </w:rPr>
      </w:pPr>
      <w:bookmarkStart w:id="170" w:name="_Toc122344791"/>
      <w:bookmarkEnd w:id="170"/>
    </w:p>
    <w:p w14:paraId="05174547" w14:textId="77777777" w:rsidR="009567F2" w:rsidRPr="002A6CA3" w:rsidRDefault="009567F2" w:rsidP="008A7FB8">
      <w:pPr>
        <w:pStyle w:val="Akapitzlist"/>
        <w:keepLines/>
        <w:numPr>
          <w:ilvl w:val="0"/>
          <w:numId w:val="57"/>
        </w:numPr>
        <w:spacing w:before="120" w:after="120" w:line="240" w:lineRule="auto"/>
        <w:ind w:right="-284"/>
        <w:contextualSpacing w:val="0"/>
        <w:outlineLvl w:val="1"/>
        <w:rPr>
          <w:rFonts w:ascii="Verdana" w:hAnsi="Verdana" w:cstheme="minorHAnsi"/>
          <w:vanish/>
          <w:sz w:val="20"/>
          <w:lang w:eastAsia="pl-PL"/>
        </w:rPr>
      </w:pPr>
      <w:bookmarkStart w:id="171" w:name="_Toc122344792"/>
      <w:bookmarkEnd w:id="171"/>
    </w:p>
    <w:p w14:paraId="1F519933" w14:textId="4FEFD6E4" w:rsidR="00E6650A" w:rsidRPr="002A6CA3" w:rsidRDefault="00E6650A" w:rsidP="008A7FB8">
      <w:pPr>
        <w:pStyle w:val="Nagwek2"/>
        <w:keepNext w:val="0"/>
        <w:numPr>
          <w:ilvl w:val="1"/>
          <w:numId w:val="57"/>
        </w:numPr>
        <w:spacing w:before="120" w:after="120" w:line="240" w:lineRule="auto"/>
        <w:ind w:left="426" w:right="-284" w:hanging="710"/>
        <w:rPr>
          <w:rFonts w:ascii="Verdana" w:hAnsi="Verdana" w:cstheme="minorHAnsi"/>
          <w:b w:val="0"/>
          <w:sz w:val="20"/>
        </w:rPr>
      </w:pPr>
      <w:bookmarkStart w:id="172"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72"/>
    </w:p>
    <w:p w14:paraId="186EEF67" w14:textId="118B972F" w:rsidR="003B7D6E" w:rsidRPr="002A6CA3" w:rsidRDefault="003B7D6E" w:rsidP="008A7FB8">
      <w:pPr>
        <w:pStyle w:val="Nagwek2"/>
        <w:keepNext w:val="0"/>
        <w:keepLines w:val="0"/>
        <w:widowControl w:val="0"/>
        <w:numPr>
          <w:ilvl w:val="1"/>
          <w:numId w:val="57"/>
        </w:numPr>
        <w:suppressAutoHyphens/>
        <w:spacing w:before="0" w:line="240" w:lineRule="auto"/>
        <w:ind w:left="425" w:right="-284" w:hanging="709"/>
        <w:rPr>
          <w:rFonts w:ascii="Verdana" w:hAnsi="Verdana" w:cstheme="minorHAnsi"/>
          <w:b w:val="0"/>
          <w:sz w:val="20"/>
          <w:lang w:val="pl-PL" w:eastAsia="pl-PL"/>
        </w:rPr>
      </w:pPr>
      <w:bookmarkStart w:id="173" w:name="_Toc354752433"/>
      <w:bookmarkStart w:id="174" w:name="_Toc516566372"/>
      <w:bookmarkStart w:id="175" w:name="_Toc516581642"/>
      <w:bookmarkStart w:id="176" w:name="_Toc516734827"/>
      <w:bookmarkStart w:id="177" w:name="_Toc516738857"/>
      <w:bookmarkStart w:id="178"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73"/>
      <w:bookmarkEnd w:id="174"/>
      <w:bookmarkEnd w:id="175"/>
      <w:bookmarkEnd w:id="176"/>
      <w:bookmarkEnd w:id="177"/>
      <w:bookmarkEnd w:id="178"/>
    </w:p>
    <w:p w14:paraId="72E30CE5" w14:textId="77777777" w:rsidR="00504C98" w:rsidRPr="002A6CA3" w:rsidRDefault="00317077" w:rsidP="008A7FB8">
      <w:pPr>
        <w:pStyle w:val="Nagwek1"/>
        <w:keepLines w:val="0"/>
        <w:numPr>
          <w:ilvl w:val="0"/>
          <w:numId w:val="57"/>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9" w:name="_Toc137824138"/>
      <w:bookmarkStart w:id="180" w:name="_Toc154823354"/>
      <w:bookmarkStart w:id="181" w:name="_Toc165273920"/>
      <w:bookmarkStart w:id="182" w:name="_Toc165274189"/>
      <w:bookmarkStart w:id="183" w:name="_Toc243294549"/>
      <w:bookmarkStart w:id="184" w:name="_Toc489350398"/>
      <w:bookmarkStart w:id="185" w:name="_Toc515896290"/>
      <w:bookmarkStart w:id="186" w:name="_Toc122344795"/>
      <w:r w:rsidRPr="002A6CA3">
        <w:rPr>
          <w:rFonts w:ascii="Verdana" w:eastAsia="Calibri" w:hAnsi="Verdana" w:cstheme="minorHAnsi"/>
          <w:caps w:val="0"/>
          <w:kern w:val="0"/>
          <w:sz w:val="20"/>
          <w:lang w:val="pl-PL"/>
        </w:rPr>
        <w:t>OPIS SPOSOBU PRZYGOTOWANIA OFERT</w:t>
      </w:r>
      <w:bookmarkEnd w:id="179"/>
      <w:bookmarkEnd w:id="180"/>
      <w:bookmarkEnd w:id="181"/>
      <w:bookmarkEnd w:id="182"/>
      <w:bookmarkEnd w:id="183"/>
      <w:bookmarkEnd w:id="184"/>
      <w:bookmarkEnd w:id="185"/>
      <w:bookmarkEnd w:id="186"/>
    </w:p>
    <w:p w14:paraId="29686A63" w14:textId="77777777" w:rsidR="00905C2A" w:rsidRPr="002A6CA3" w:rsidRDefault="00905C2A" w:rsidP="008A7FB8">
      <w:pPr>
        <w:pStyle w:val="Akapitzlist"/>
        <w:numPr>
          <w:ilvl w:val="0"/>
          <w:numId w:val="45"/>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8A7FB8">
      <w:pPr>
        <w:pStyle w:val="Akapitzlist"/>
        <w:numPr>
          <w:ilvl w:val="0"/>
          <w:numId w:val="45"/>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8A7FB8">
      <w:pPr>
        <w:pStyle w:val="Tekstpodstawowy"/>
        <w:numPr>
          <w:ilvl w:val="1"/>
          <w:numId w:val="45"/>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8A7FB8">
      <w:pPr>
        <w:pStyle w:val="Tekstpodstawowy"/>
        <w:numPr>
          <w:ilvl w:val="1"/>
          <w:numId w:val="45"/>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8A7FB8">
      <w:pPr>
        <w:pStyle w:val="Tekstpodstawowy"/>
        <w:numPr>
          <w:ilvl w:val="1"/>
          <w:numId w:val="45"/>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8A7FB8">
      <w:pPr>
        <w:pStyle w:val="Tekstpodstawowy"/>
        <w:numPr>
          <w:ilvl w:val="2"/>
          <w:numId w:val="45"/>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02A2527E" w14:textId="1FCECD66" w:rsidR="007A51D2" w:rsidRPr="002A6CA3" w:rsidRDefault="0087525D" w:rsidP="008A7FB8">
      <w:pPr>
        <w:pStyle w:val="Tekstpodstawowy"/>
        <w:numPr>
          <w:ilvl w:val="2"/>
          <w:numId w:val="45"/>
        </w:numPr>
        <w:spacing w:before="120" w:line="240" w:lineRule="auto"/>
        <w:ind w:left="1117" w:right="-284"/>
        <w:rPr>
          <w:rFonts w:ascii="Verdana" w:hAnsi="Verdana" w:cstheme="minorHAnsi"/>
          <w:b/>
          <w:bCs/>
          <w:iCs/>
          <w:spacing w:val="-6"/>
          <w:sz w:val="20"/>
        </w:rPr>
      </w:pPr>
      <w:r w:rsidRPr="002A6CA3">
        <w:rPr>
          <w:rFonts w:ascii="Verdana" w:hAnsi="Verdana" w:cstheme="minorHAnsi"/>
          <w:b/>
          <w:bCs/>
          <w:iCs/>
          <w:spacing w:val="-6"/>
          <w:sz w:val="20"/>
        </w:rPr>
        <w:t xml:space="preserve">Formularz cenowy, którego wzór stanowi Załącznik nr </w:t>
      </w:r>
      <w:r w:rsidR="00AB4C0C" w:rsidRPr="002A6CA3">
        <w:rPr>
          <w:rFonts w:ascii="Verdana" w:hAnsi="Verdana" w:cstheme="minorHAnsi"/>
          <w:b/>
          <w:bCs/>
          <w:iCs/>
          <w:spacing w:val="-6"/>
          <w:sz w:val="20"/>
        </w:rPr>
        <w:t xml:space="preserve">5 </w:t>
      </w:r>
      <w:r w:rsidRPr="002A6CA3">
        <w:rPr>
          <w:rFonts w:ascii="Verdana" w:hAnsi="Verdana" w:cstheme="minorHAnsi"/>
          <w:b/>
          <w:bCs/>
          <w:iCs/>
          <w:spacing w:val="-6"/>
          <w:sz w:val="20"/>
        </w:rPr>
        <w:t xml:space="preserve">do </w:t>
      </w:r>
      <w:r w:rsidR="00904E94" w:rsidRPr="002A6CA3">
        <w:rPr>
          <w:rFonts w:ascii="Verdana" w:hAnsi="Verdana" w:cstheme="minorHAnsi"/>
          <w:b/>
          <w:bCs/>
          <w:iCs/>
          <w:spacing w:val="-6"/>
          <w:sz w:val="20"/>
        </w:rPr>
        <w:t>SWZ</w:t>
      </w:r>
      <w:r w:rsidR="007A51D2" w:rsidRPr="002A6CA3">
        <w:rPr>
          <w:rFonts w:ascii="Verdana" w:hAnsi="Verdana" w:cstheme="minorHAnsi"/>
          <w:b/>
          <w:bCs/>
          <w:iCs/>
          <w:spacing w:val="-6"/>
          <w:sz w:val="20"/>
        </w:rPr>
        <w:t>.</w:t>
      </w:r>
    </w:p>
    <w:p w14:paraId="28436266" w14:textId="77777777" w:rsidR="007A51D2" w:rsidRPr="002A6CA3" w:rsidRDefault="007A51D2" w:rsidP="008A7FB8">
      <w:pPr>
        <w:pStyle w:val="Tekstpodstawowy"/>
        <w:numPr>
          <w:ilvl w:val="1"/>
          <w:numId w:val="45"/>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225C1BDF" w:rsidR="00DB3802" w:rsidRPr="000F3AAE" w:rsidRDefault="00DB3802" w:rsidP="008A7FB8">
      <w:pPr>
        <w:pStyle w:val="Tekstpodstawowy"/>
        <w:numPr>
          <w:ilvl w:val="2"/>
          <w:numId w:val="45"/>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W</w:t>
      </w:r>
      <w:r w:rsidR="002D69D1" w:rsidRPr="002A6CA3">
        <w:rPr>
          <w:rFonts w:ascii="Verdana" w:eastAsia="Calibri" w:hAnsi="Verdana" w:cstheme="minorHAnsi"/>
          <w:sz w:val="20"/>
          <w:lang w:eastAsia="pl-PL"/>
        </w:rPr>
        <w:t xml:space="preserve">ypełnione i podpisane zobowiązania </w:t>
      </w:r>
      <w:r w:rsidR="0064455B" w:rsidRPr="002A6CA3">
        <w:rPr>
          <w:rFonts w:ascii="Verdana" w:eastAsia="Calibri" w:hAnsi="Verdana" w:cstheme="minorHAnsi"/>
          <w:sz w:val="20"/>
          <w:lang w:eastAsia="pl-PL"/>
        </w:rPr>
        <w:t>podmiotów udostępniających zasoby</w:t>
      </w:r>
      <w:r w:rsidR="002D69D1" w:rsidRPr="002A6CA3">
        <w:rPr>
          <w:rFonts w:ascii="Verdana" w:eastAsia="Calibri" w:hAnsi="Verdana" w:cstheme="minorHAnsi"/>
          <w:sz w:val="20"/>
          <w:lang w:eastAsia="pl-PL"/>
        </w:rPr>
        <w:t>, jeśli Wykonawca korzysta</w:t>
      </w:r>
      <w:r w:rsidR="00921FCD">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z zasobów tych podmiotów</w:t>
      </w:r>
      <w:r w:rsidR="003D3604" w:rsidRPr="002A6CA3">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 na formularzu zgodnym z</w:t>
      </w:r>
      <w:r w:rsidR="003D3604" w:rsidRPr="002A6CA3">
        <w:rPr>
          <w:rFonts w:ascii="Verdana" w:eastAsia="Calibri" w:hAnsi="Verdana" w:cstheme="minorHAnsi"/>
          <w:sz w:val="20"/>
          <w:lang w:eastAsia="pl-PL"/>
        </w:rPr>
        <w:t>e</w:t>
      </w:r>
      <w:r w:rsidR="002D69D1" w:rsidRPr="002A6CA3">
        <w:rPr>
          <w:rFonts w:ascii="Verdana" w:eastAsia="Calibri" w:hAnsi="Verdana" w:cstheme="minorHAnsi"/>
          <w:sz w:val="20"/>
          <w:lang w:eastAsia="pl-PL"/>
        </w:rPr>
        <w:t xml:space="preserve"> wzorem </w:t>
      </w:r>
      <w:r w:rsidR="002D69D1" w:rsidRPr="000F3AAE">
        <w:rPr>
          <w:rFonts w:ascii="Verdana" w:eastAsia="Calibri" w:hAnsi="Verdana" w:cstheme="minorHAnsi"/>
          <w:sz w:val="20"/>
          <w:lang w:eastAsia="pl-PL"/>
        </w:rPr>
        <w:t xml:space="preserve">stanowiącym Załącznik nr </w:t>
      </w:r>
      <w:r w:rsidR="00C60B73" w:rsidRPr="000F3AAE">
        <w:rPr>
          <w:rFonts w:ascii="Verdana" w:eastAsia="Calibri" w:hAnsi="Verdana" w:cstheme="minorHAnsi"/>
          <w:sz w:val="20"/>
          <w:lang w:eastAsia="pl-PL"/>
        </w:rPr>
        <w:t xml:space="preserve">4 </w:t>
      </w:r>
      <w:r w:rsidR="002D69D1" w:rsidRPr="000F3AAE">
        <w:rPr>
          <w:rFonts w:ascii="Verdana" w:eastAsia="Calibri" w:hAnsi="Verdana" w:cstheme="minorHAnsi"/>
          <w:sz w:val="20"/>
          <w:lang w:eastAsia="pl-PL"/>
        </w:rPr>
        <w:t xml:space="preserve">do </w:t>
      </w:r>
      <w:r w:rsidR="00904E94" w:rsidRPr="000F3AAE">
        <w:rPr>
          <w:rFonts w:ascii="Verdana" w:eastAsia="Calibri" w:hAnsi="Verdana" w:cstheme="minorHAnsi"/>
          <w:sz w:val="20"/>
          <w:lang w:eastAsia="pl-PL"/>
        </w:rPr>
        <w:t>SWZ</w:t>
      </w:r>
      <w:r w:rsidR="000023D8" w:rsidRPr="000F3AAE">
        <w:rPr>
          <w:rFonts w:ascii="Verdana" w:eastAsia="Calibri" w:hAnsi="Verdana" w:cstheme="minorHAnsi"/>
          <w:sz w:val="20"/>
          <w:lang w:eastAsia="pl-PL"/>
        </w:rPr>
        <w:t xml:space="preserve"> (skan)</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8A7FB8">
      <w:pPr>
        <w:pStyle w:val="Tekstpodstawowy"/>
        <w:numPr>
          <w:ilvl w:val="2"/>
          <w:numId w:val="45"/>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D21E46" w:rsidRDefault="004D045E" w:rsidP="008A7FB8">
      <w:pPr>
        <w:pStyle w:val="Tekstpodstawowy"/>
        <w:numPr>
          <w:ilvl w:val="2"/>
          <w:numId w:val="45"/>
        </w:numPr>
        <w:spacing w:before="120" w:line="240" w:lineRule="auto"/>
        <w:ind w:left="1276" w:right="-284" w:hanging="879"/>
        <w:rPr>
          <w:rFonts w:ascii="Verdana" w:hAnsi="Verdana" w:cstheme="minorHAnsi"/>
          <w:bCs/>
          <w:iCs/>
          <w:spacing w:val="-6"/>
          <w:sz w:val="20"/>
        </w:rPr>
      </w:pPr>
      <w:r w:rsidRPr="002A6CA3">
        <w:rPr>
          <w:rFonts w:ascii="Verdana" w:eastAsia="Calibri" w:hAnsi="Verdana" w:cstheme="minorHAnsi"/>
          <w:sz w:val="20"/>
          <w:lang w:eastAsia="pl-PL"/>
        </w:rPr>
        <w:lastRenderedPageBreak/>
        <w:t>Pełnomocnictwo do reprezentowania wszystkich Wykonawców wspólnie ubiegając</w:t>
      </w:r>
      <w:r w:rsidR="007A51D2" w:rsidRPr="002A6CA3">
        <w:rPr>
          <w:rFonts w:ascii="Verdana" w:eastAsia="Calibri" w:hAnsi="Verdana" w:cstheme="minorHAnsi"/>
          <w:sz w:val="20"/>
          <w:lang w:eastAsia="pl-PL"/>
        </w:rPr>
        <w:t xml:space="preserve">ych się o </w:t>
      </w:r>
      <w:r w:rsidR="007A51D2" w:rsidRPr="00D21E46">
        <w:rPr>
          <w:rFonts w:ascii="Verdana" w:eastAsia="Calibri" w:hAnsi="Verdana" w:cstheme="minorHAnsi"/>
          <w:sz w:val="20"/>
          <w:lang w:eastAsia="pl-PL"/>
        </w:rPr>
        <w:t>udzielenie zamówienia</w:t>
      </w:r>
      <w:r w:rsidR="00DB3802" w:rsidRPr="00D21E46">
        <w:rPr>
          <w:rFonts w:ascii="Verdana" w:eastAsia="Calibri" w:hAnsi="Verdana" w:cstheme="minorHAnsi"/>
          <w:sz w:val="20"/>
          <w:lang w:eastAsia="pl-PL"/>
        </w:rPr>
        <w:t>;</w:t>
      </w:r>
    </w:p>
    <w:p w14:paraId="519FB8AA" w14:textId="77777777" w:rsidR="00DB3802" w:rsidRPr="00D21E46" w:rsidRDefault="004D045E" w:rsidP="008A7FB8">
      <w:pPr>
        <w:pStyle w:val="Tekstpodstawowy"/>
        <w:numPr>
          <w:ilvl w:val="2"/>
          <w:numId w:val="45"/>
        </w:numPr>
        <w:spacing w:before="120" w:line="240" w:lineRule="auto"/>
        <w:ind w:left="1276" w:right="-284" w:hanging="879"/>
        <w:rPr>
          <w:rFonts w:ascii="Verdana" w:hAnsi="Verdana" w:cstheme="minorHAnsi"/>
          <w:bCs/>
          <w:iCs/>
          <w:spacing w:val="-6"/>
          <w:sz w:val="20"/>
        </w:rPr>
      </w:pPr>
      <w:r w:rsidRPr="00D21E46">
        <w:rPr>
          <w:rFonts w:ascii="Verdana" w:eastAsia="Calibri" w:hAnsi="Verdana" w:cstheme="minorHAnsi"/>
          <w:sz w:val="20"/>
          <w:lang w:eastAsia="pl-PL"/>
        </w:rPr>
        <w:t>Uzasadnienie zastrzeżenia informacji stanowiącej tajemnicę przedsiębiorstwa</w:t>
      </w:r>
      <w:r w:rsidR="00DB3802" w:rsidRPr="00D21E46">
        <w:rPr>
          <w:rFonts w:ascii="Verdana" w:eastAsia="Calibri" w:hAnsi="Verdana" w:cstheme="minorHAnsi"/>
          <w:sz w:val="20"/>
          <w:lang w:eastAsia="pl-PL"/>
        </w:rPr>
        <w:t>;</w:t>
      </w:r>
    </w:p>
    <w:p w14:paraId="777C23E0" w14:textId="434ABB95" w:rsidR="007A51D2" w:rsidRPr="00D21E46" w:rsidRDefault="00D21E46" w:rsidP="008A7FB8">
      <w:pPr>
        <w:pStyle w:val="Tekstpodstawowy"/>
        <w:numPr>
          <w:ilvl w:val="2"/>
          <w:numId w:val="45"/>
        </w:numPr>
        <w:spacing w:before="120" w:line="240" w:lineRule="auto"/>
        <w:ind w:left="1276" w:right="-284" w:hanging="879"/>
        <w:rPr>
          <w:rFonts w:ascii="Verdana" w:hAnsi="Verdana" w:cstheme="minorHAnsi"/>
          <w:bCs/>
          <w:iCs/>
          <w:spacing w:val="-6"/>
          <w:sz w:val="20"/>
        </w:rPr>
      </w:pPr>
      <w:r w:rsidRPr="00D21E46">
        <w:rPr>
          <w:rFonts w:ascii="Verdana" w:hAnsi="Verdana" w:cstheme="minorHAnsi"/>
          <w:bCs/>
          <w:iCs/>
          <w:spacing w:val="-6"/>
          <w:sz w:val="20"/>
        </w:rPr>
        <w:t>Nie dotyczy</w:t>
      </w:r>
    </w:p>
    <w:p w14:paraId="4E5AE456" w14:textId="265BF8BC" w:rsidR="00DC1851" w:rsidRPr="00D21E46" w:rsidRDefault="004141DE" w:rsidP="008A7FB8">
      <w:pPr>
        <w:pStyle w:val="Tekstpodstawowy"/>
        <w:numPr>
          <w:ilvl w:val="2"/>
          <w:numId w:val="45"/>
        </w:numPr>
        <w:spacing w:before="120" w:line="240" w:lineRule="auto"/>
        <w:ind w:left="1276" w:right="-284" w:hanging="879"/>
        <w:rPr>
          <w:rFonts w:ascii="Verdana" w:hAnsi="Verdana" w:cstheme="minorHAnsi"/>
          <w:bCs/>
          <w:iCs/>
          <w:spacing w:val="-6"/>
          <w:sz w:val="20"/>
        </w:rPr>
      </w:pPr>
      <w:r w:rsidRPr="00D21E46">
        <w:rPr>
          <w:rFonts w:ascii="Verdana" w:eastAsia="Calibri" w:hAnsi="Verdana" w:cstheme="minorHAnsi"/>
          <w:sz w:val="20"/>
          <w:lang w:eastAsia="pl-PL"/>
        </w:rPr>
        <w:t>Dokumenty wskazane w pkt. 1</w:t>
      </w:r>
      <w:r w:rsidR="008F78C3" w:rsidRPr="00D21E46">
        <w:rPr>
          <w:rFonts w:ascii="Verdana" w:eastAsia="Calibri" w:hAnsi="Verdana" w:cstheme="minorHAnsi"/>
          <w:sz w:val="20"/>
          <w:lang w:eastAsia="pl-PL"/>
        </w:rPr>
        <w:t>6</w:t>
      </w:r>
      <w:r w:rsidRPr="00D21E46">
        <w:rPr>
          <w:rFonts w:ascii="Verdana" w:eastAsia="Calibri" w:hAnsi="Verdana" w:cstheme="minorHAnsi"/>
          <w:sz w:val="20"/>
          <w:lang w:eastAsia="pl-PL"/>
        </w:rPr>
        <w:t>.1.,</w:t>
      </w:r>
      <w:r w:rsidR="009301D4">
        <w:rPr>
          <w:rFonts w:ascii="Verdana" w:eastAsia="Calibri" w:hAnsi="Verdana" w:cstheme="minorHAnsi"/>
          <w:sz w:val="20"/>
          <w:lang w:eastAsia="pl-PL"/>
        </w:rPr>
        <w:t>16.2,</w:t>
      </w:r>
      <w:r w:rsidRPr="00D21E46">
        <w:rPr>
          <w:rFonts w:ascii="Verdana" w:eastAsia="Calibri" w:hAnsi="Verdana" w:cstheme="minorHAnsi"/>
          <w:sz w:val="20"/>
          <w:lang w:eastAsia="pl-PL"/>
        </w:rPr>
        <w:t xml:space="preserve"> 1</w:t>
      </w:r>
      <w:r w:rsidR="008F78C3" w:rsidRPr="00D21E46">
        <w:rPr>
          <w:rFonts w:ascii="Verdana" w:eastAsia="Calibri" w:hAnsi="Verdana" w:cstheme="minorHAnsi"/>
          <w:sz w:val="20"/>
          <w:lang w:eastAsia="pl-PL"/>
        </w:rPr>
        <w:t>6</w:t>
      </w:r>
      <w:r w:rsidRPr="00D21E46">
        <w:rPr>
          <w:rFonts w:ascii="Verdana" w:eastAsia="Calibri" w:hAnsi="Verdana" w:cstheme="minorHAnsi"/>
          <w:sz w:val="20"/>
          <w:lang w:eastAsia="pl-PL"/>
        </w:rPr>
        <w:t>.6. (o ile dotyczy)</w:t>
      </w:r>
      <w:r w:rsidR="00BF5D6B" w:rsidRPr="00D21E46">
        <w:rPr>
          <w:rFonts w:ascii="Verdana" w:eastAsia="Calibri" w:hAnsi="Verdana" w:cstheme="minorHAnsi"/>
          <w:sz w:val="20"/>
          <w:lang w:eastAsia="pl-PL"/>
        </w:rPr>
        <w:t>.</w:t>
      </w:r>
    </w:p>
    <w:p w14:paraId="09C9828C" w14:textId="3CB0CDEF" w:rsidR="00DC1851" w:rsidRPr="00D21E46" w:rsidRDefault="00DC1851" w:rsidP="008A7FB8">
      <w:pPr>
        <w:pStyle w:val="Tekstpodstawowy"/>
        <w:numPr>
          <w:ilvl w:val="2"/>
          <w:numId w:val="45"/>
        </w:numPr>
        <w:spacing w:before="120" w:line="240" w:lineRule="auto"/>
        <w:ind w:left="1276" w:right="-284" w:hanging="879"/>
        <w:rPr>
          <w:rFonts w:ascii="Verdana" w:hAnsi="Verdana" w:cstheme="minorHAnsi"/>
          <w:bCs/>
          <w:iCs/>
          <w:spacing w:val="-6"/>
          <w:sz w:val="20"/>
        </w:rPr>
      </w:pPr>
      <w:r w:rsidRPr="00D21E46">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D21E46">
        <w:rPr>
          <w:rFonts w:ascii="Verdana" w:hAnsi="Verdana" w:cstheme="minorHAnsi"/>
          <w:bCs/>
          <w:iCs/>
          <w:spacing w:val="-6"/>
          <w:sz w:val="20"/>
        </w:rPr>
        <w:t xml:space="preserve">i k) </w:t>
      </w:r>
      <w:r w:rsidRPr="00D21E46">
        <w:rPr>
          <w:rFonts w:ascii="Verdana" w:hAnsi="Verdana" w:cstheme="minorHAnsi"/>
          <w:bCs/>
          <w:iCs/>
          <w:spacing w:val="-6"/>
          <w:sz w:val="20"/>
        </w:rPr>
        <w:t>Formularza oferty.</w:t>
      </w:r>
    </w:p>
    <w:p w14:paraId="78552256" w14:textId="3582AD12" w:rsidR="007A51D2" w:rsidRPr="00D21E46" w:rsidRDefault="00060608" w:rsidP="008A7FB8">
      <w:pPr>
        <w:pStyle w:val="Tekstpodstawowy"/>
        <w:numPr>
          <w:ilvl w:val="1"/>
          <w:numId w:val="45"/>
        </w:numPr>
        <w:spacing w:before="120" w:line="240" w:lineRule="auto"/>
        <w:ind w:left="425" w:right="-284" w:hanging="709"/>
        <w:rPr>
          <w:rFonts w:ascii="Verdana" w:hAnsi="Verdana" w:cstheme="minorHAnsi"/>
          <w:b/>
          <w:bCs/>
          <w:iCs/>
          <w:spacing w:val="-6"/>
          <w:sz w:val="20"/>
        </w:rPr>
      </w:pPr>
      <w:r w:rsidRPr="00D21E46">
        <w:rPr>
          <w:rFonts w:ascii="Verdana" w:eastAsia="Calibri" w:hAnsi="Verdana" w:cstheme="minorHAnsi"/>
          <w:sz w:val="20"/>
        </w:rPr>
        <w:t xml:space="preserve">Wykonawca odpowiada za kompletność </w:t>
      </w:r>
      <w:r w:rsidR="007A51D2" w:rsidRPr="00D21E46">
        <w:rPr>
          <w:rFonts w:ascii="Verdana" w:eastAsia="Calibri" w:hAnsi="Verdana" w:cstheme="minorHAnsi"/>
          <w:sz w:val="20"/>
        </w:rPr>
        <w:t>O</w:t>
      </w:r>
      <w:r w:rsidRPr="00D21E46">
        <w:rPr>
          <w:rFonts w:ascii="Verdana" w:eastAsia="Calibri" w:hAnsi="Verdana" w:cstheme="minorHAnsi"/>
          <w:sz w:val="20"/>
        </w:rPr>
        <w:t>ferty i zgodność jej treści z treścią Specyfikacji Warunków Zamówienia.</w:t>
      </w:r>
    </w:p>
    <w:p w14:paraId="751338A5" w14:textId="48A9686B" w:rsidR="00476AE2" w:rsidRPr="002A6CA3" w:rsidRDefault="00476AE2" w:rsidP="008A7FB8">
      <w:pPr>
        <w:pStyle w:val="Tekstpodstawowy"/>
        <w:numPr>
          <w:ilvl w:val="1"/>
          <w:numId w:val="45"/>
        </w:numPr>
        <w:spacing w:before="120" w:line="240" w:lineRule="auto"/>
        <w:ind w:left="425" w:right="-284" w:hanging="709"/>
        <w:rPr>
          <w:rFonts w:ascii="Verdana" w:hAnsi="Verdana" w:cstheme="minorHAnsi"/>
          <w:b/>
          <w:bCs/>
          <w:iCs/>
          <w:spacing w:val="-6"/>
          <w:sz w:val="20"/>
        </w:rPr>
      </w:pPr>
      <w:r w:rsidRPr="00D21E46">
        <w:rPr>
          <w:rFonts w:ascii="Verdana" w:eastAsia="Calibri" w:hAnsi="Verdana" w:cstheme="minorHAnsi"/>
          <w:sz w:val="20"/>
        </w:rPr>
        <w:t>Wykonawca może przed upływem</w:t>
      </w:r>
      <w:r w:rsidRPr="002A6CA3">
        <w:rPr>
          <w:rFonts w:ascii="Verdana" w:eastAsia="Calibri" w:hAnsi="Verdana" w:cstheme="minorHAnsi"/>
          <w:sz w:val="20"/>
        </w:rPr>
        <w:t xml:space="preserve">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8A7FB8">
      <w:pPr>
        <w:pStyle w:val="Nagwek1"/>
        <w:keepLines w:val="0"/>
        <w:numPr>
          <w:ilvl w:val="0"/>
          <w:numId w:val="57"/>
        </w:numPr>
        <w:shd w:val="clear" w:color="auto" w:fill="C6D9F1" w:themeFill="text2" w:themeFillTint="33"/>
        <w:spacing w:before="0" w:after="0" w:line="240" w:lineRule="auto"/>
        <w:ind w:left="425" w:right="-284" w:hanging="709"/>
        <w:rPr>
          <w:rFonts w:ascii="Verdana" w:hAnsi="Verdana" w:cs="Arial"/>
          <w:sz w:val="20"/>
          <w:lang w:val="pl-PL"/>
        </w:rPr>
      </w:pPr>
      <w:bookmarkStart w:id="187" w:name="_Toc165273921"/>
      <w:bookmarkStart w:id="188" w:name="_Toc165274190"/>
      <w:bookmarkStart w:id="189" w:name="_Toc243294550"/>
      <w:bookmarkStart w:id="190" w:name="_Toc489350399"/>
      <w:bookmarkStart w:id="191" w:name="_Toc515896292"/>
      <w:bookmarkStart w:id="192"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87"/>
      <w:bookmarkEnd w:id="188"/>
      <w:bookmarkEnd w:id="189"/>
      <w:bookmarkEnd w:id="190"/>
      <w:bookmarkEnd w:id="191"/>
      <w:bookmarkEnd w:id="192"/>
    </w:p>
    <w:p w14:paraId="399BDC3D" w14:textId="77777777" w:rsidR="00905C2A" w:rsidRPr="002A6CA3" w:rsidRDefault="00905C2A" w:rsidP="008A7FB8">
      <w:pPr>
        <w:pStyle w:val="Akapitzlist"/>
        <w:numPr>
          <w:ilvl w:val="0"/>
          <w:numId w:val="46"/>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8A7FB8">
      <w:pPr>
        <w:pStyle w:val="Akapitzlist"/>
        <w:numPr>
          <w:ilvl w:val="0"/>
          <w:numId w:val="46"/>
        </w:numPr>
        <w:spacing w:before="120" w:after="120" w:line="240" w:lineRule="auto"/>
        <w:ind w:right="-284"/>
        <w:contextualSpacing w:val="0"/>
        <w:rPr>
          <w:rFonts w:ascii="Verdana" w:eastAsia="Calibri" w:hAnsi="Verdana" w:cstheme="minorHAnsi"/>
          <w:vanish/>
          <w:sz w:val="20"/>
        </w:rPr>
      </w:pPr>
    </w:p>
    <w:p w14:paraId="3FB9BBB0" w14:textId="37DA066E" w:rsidR="00003E6E" w:rsidRPr="002A6CA3" w:rsidRDefault="007427F4" w:rsidP="008A7FB8">
      <w:pPr>
        <w:pStyle w:val="Tekstpodstawowy"/>
        <w:numPr>
          <w:ilvl w:val="1"/>
          <w:numId w:val="46"/>
        </w:numPr>
        <w:spacing w:before="120" w:line="240" w:lineRule="auto"/>
        <w:ind w:left="426" w:right="-284" w:hanging="710"/>
        <w:rPr>
          <w:rFonts w:ascii="Verdana" w:hAnsi="Verdana" w:cstheme="minorHAnsi"/>
          <w:sz w:val="20"/>
        </w:rPr>
      </w:pPr>
      <w:r w:rsidRPr="00BD2CB4">
        <w:rPr>
          <w:rFonts w:ascii="Verdana" w:eastAsia="Calibri" w:hAnsi="Verdana" w:cstheme="minorHAnsi"/>
          <w:sz w:val="20"/>
        </w:rPr>
        <w:t xml:space="preserve">Oferty powinny być złożone </w:t>
      </w:r>
      <w:r w:rsidR="00EA0F24" w:rsidRPr="00BD2CB4">
        <w:rPr>
          <w:rFonts w:ascii="Verdana" w:eastAsia="Calibri" w:hAnsi="Verdana" w:cstheme="minorHAnsi"/>
          <w:sz w:val="20"/>
        </w:rPr>
        <w:t>za pośrednictwem Systemu Zakupowego GK PGE</w:t>
      </w:r>
      <w:r w:rsidRPr="00BD2CB4">
        <w:rPr>
          <w:rFonts w:ascii="Verdana" w:eastAsia="Calibri" w:hAnsi="Verdana" w:cstheme="minorHAnsi"/>
          <w:sz w:val="20"/>
        </w:rPr>
        <w:t xml:space="preserve">, w terminie do dnia </w:t>
      </w:r>
      <w:r w:rsidR="009301D4" w:rsidRPr="00BD2CB4">
        <w:rPr>
          <w:rFonts w:ascii="Verdana" w:eastAsia="Calibri" w:hAnsi="Verdana" w:cstheme="minorHAnsi"/>
          <w:b/>
          <w:sz w:val="20"/>
        </w:rPr>
        <w:t>22.11.2024r</w:t>
      </w:r>
      <w:r w:rsidRPr="00BD2CB4">
        <w:rPr>
          <w:rFonts w:ascii="Verdana" w:eastAsia="Calibri" w:hAnsi="Verdana" w:cstheme="minorHAnsi"/>
          <w:sz w:val="20"/>
        </w:rPr>
        <w:t xml:space="preserve"> </w:t>
      </w:r>
      <w:r w:rsidRPr="00BD2CB4">
        <w:rPr>
          <w:rFonts w:ascii="Verdana" w:eastAsia="Calibri" w:hAnsi="Verdana" w:cstheme="minorHAnsi"/>
          <w:b/>
          <w:sz w:val="20"/>
        </w:rPr>
        <w:t xml:space="preserve">do godziny </w:t>
      </w:r>
      <w:r w:rsidR="009301D4" w:rsidRPr="00BD2CB4">
        <w:rPr>
          <w:rFonts w:ascii="Verdana" w:eastAsia="Calibri" w:hAnsi="Verdana" w:cstheme="minorHAnsi"/>
          <w:b/>
          <w:sz w:val="20"/>
        </w:rPr>
        <w:t>11:00</w:t>
      </w:r>
      <w:r w:rsidR="009301D4" w:rsidRPr="00BD2CB4">
        <w:rPr>
          <w:rFonts w:ascii="Verdana" w:eastAsia="Calibri" w:hAnsi="Verdana" w:cstheme="minorHAnsi"/>
          <w:sz w:val="20"/>
        </w:rPr>
        <w:t>.</w:t>
      </w:r>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8A7FB8">
      <w:pPr>
        <w:pStyle w:val="Tekstpodstawowy"/>
        <w:numPr>
          <w:ilvl w:val="1"/>
          <w:numId w:val="46"/>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8A7FB8">
      <w:pPr>
        <w:pStyle w:val="Tekstpodstawowy"/>
        <w:numPr>
          <w:ilvl w:val="1"/>
          <w:numId w:val="4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w:t>
      </w:r>
      <w:bookmarkStart w:id="193" w:name="_GoBack"/>
      <w:bookmarkEnd w:id="193"/>
      <w:r w:rsidR="003B7D6E" w:rsidRPr="002A6CA3">
        <w:rPr>
          <w:rFonts w:ascii="Verdana" w:hAnsi="Verdana" w:cstheme="minorHAnsi"/>
          <w:sz w:val="20"/>
        </w:rPr>
        <w:t xml:space="preserve">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8A7FB8">
      <w:pPr>
        <w:pStyle w:val="Tekstpodstawowy"/>
        <w:numPr>
          <w:ilvl w:val="1"/>
          <w:numId w:val="4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lastRenderedPageBreak/>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8A7FB8">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8A7FB8">
      <w:pPr>
        <w:pStyle w:val="Default"/>
        <w:numPr>
          <w:ilvl w:val="2"/>
          <w:numId w:val="46"/>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8A7FB8">
      <w:pPr>
        <w:pStyle w:val="Default"/>
        <w:numPr>
          <w:ilvl w:val="1"/>
          <w:numId w:val="46"/>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8A7FB8">
      <w:pPr>
        <w:pStyle w:val="Default"/>
        <w:numPr>
          <w:ilvl w:val="2"/>
          <w:numId w:val="46"/>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8A7FB8">
      <w:pPr>
        <w:pStyle w:val="Default"/>
        <w:numPr>
          <w:ilvl w:val="2"/>
          <w:numId w:val="46"/>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8A7FB8">
      <w:pPr>
        <w:pStyle w:val="Default"/>
        <w:numPr>
          <w:ilvl w:val="2"/>
          <w:numId w:val="46"/>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8A7FB8">
      <w:pPr>
        <w:pStyle w:val="Default"/>
        <w:numPr>
          <w:ilvl w:val="2"/>
          <w:numId w:val="46"/>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8A7FB8">
      <w:pPr>
        <w:pStyle w:val="Default"/>
        <w:numPr>
          <w:ilvl w:val="1"/>
          <w:numId w:val="46"/>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94" w:name="_Toc354752480"/>
      <w:bookmarkStart w:id="195" w:name="_Toc516566408"/>
      <w:bookmarkStart w:id="196" w:name="_Toc516581682"/>
      <w:bookmarkStart w:id="197" w:name="_Toc516734868"/>
      <w:bookmarkStart w:id="198"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94"/>
      <w:bookmarkEnd w:id="195"/>
      <w:bookmarkEnd w:id="196"/>
      <w:bookmarkEnd w:id="197"/>
      <w:bookmarkEnd w:id="198"/>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8A7FB8">
      <w:pPr>
        <w:pStyle w:val="Nagwek1"/>
        <w:keepLines w:val="0"/>
        <w:numPr>
          <w:ilvl w:val="0"/>
          <w:numId w:val="57"/>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9" w:name="_Toc122344797"/>
      <w:r w:rsidRPr="002A6CA3">
        <w:rPr>
          <w:rFonts w:ascii="Verdana" w:eastAsia="Calibri" w:hAnsi="Verdana" w:cstheme="minorHAnsi"/>
          <w:bCs/>
          <w:caps w:val="0"/>
          <w:kern w:val="0"/>
          <w:sz w:val="20"/>
          <w:lang w:val="pl-PL"/>
        </w:rPr>
        <w:t>OPIS SPOSOBU OBLICZENIA CENY</w:t>
      </w:r>
      <w:bookmarkEnd w:id="199"/>
    </w:p>
    <w:p w14:paraId="58825D97" w14:textId="77777777" w:rsidR="009E6E3A" w:rsidRPr="002A6CA3" w:rsidRDefault="009E6E3A" w:rsidP="008A7FB8">
      <w:pPr>
        <w:pStyle w:val="Akapitzlist"/>
        <w:numPr>
          <w:ilvl w:val="0"/>
          <w:numId w:val="47"/>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8A7FB8">
      <w:pPr>
        <w:pStyle w:val="Akapitzlist"/>
        <w:numPr>
          <w:ilvl w:val="0"/>
          <w:numId w:val="47"/>
        </w:numPr>
        <w:autoSpaceDE w:val="0"/>
        <w:autoSpaceDN w:val="0"/>
        <w:spacing w:before="240" w:after="120" w:line="240" w:lineRule="auto"/>
        <w:ind w:right="-284"/>
        <w:rPr>
          <w:rFonts w:ascii="Verdana" w:eastAsia="Calibri" w:hAnsi="Verdana" w:cstheme="minorHAnsi"/>
          <w:vanish/>
          <w:sz w:val="20"/>
        </w:rPr>
      </w:pPr>
    </w:p>
    <w:p w14:paraId="4CABEEF5" w14:textId="597AAB35" w:rsidR="00630DAE" w:rsidRPr="002A6CA3" w:rsidRDefault="00DF2594" w:rsidP="008A7FB8">
      <w:pPr>
        <w:pStyle w:val="Akapitzlist"/>
        <w:numPr>
          <w:ilvl w:val="1"/>
          <w:numId w:val="47"/>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14:paraId="7AFB124E" w14:textId="1002AF32" w:rsidR="00003E6E" w:rsidRPr="00DC2543" w:rsidRDefault="00DF2594" w:rsidP="008A7FB8">
      <w:pPr>
        <w:pStyle w:val="Akapitzlist"/>
        <w:numPr>
          <w:ilvl w:val="1"/>
          <w:numId w:val="47"/>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2A6CA3">
        <w:rPr>
          <w:rFonts w:ascii="Verdana" w:eastAsia="Calibri" w:hAnsi="Verdana" w:cstheme="minorHAnsi"/>
          <w:sz w:val="20"/>
        </w:rPr>
        <w:t>Z</w:t>
      </w:r>
      <w:r w:rsidRPr="002A6CA3">
        <w:rPr>
          <w:rFonts w:ascii="Verdana" w:eastAsia="Calibri" w:hAnsi="Verdana" w:cstheme="minorHAnsi"/>
          <w:sz w:val="20"/>
        </w:rPr>
        <w:t xml:space="preserve">amówienia, której </w:t>
      </w:r>
      <w:r w:rsidRPr="00DC2543">
        <w:rPr>
          <w:rFonts w:ascii="Verdana" w:eastAsia="Calibri" w:hAnsi="Verdana" w:cstheme="minorHAnsi"/>
          <w:sz w:val="20"/>
        </w:rPr>
        <w:t xml:space="preserve">projekt stanowi Załącznik nr </w:t>
      </w:r>
      <w:r w:rsidR="00250B1A" w:rsidRPr="00DC2543">
        <w:rPr>
          <w:rFonts w:ascii="Verdana" w:eastAsia="Calibri" w:hAnsi="Verdana" w:cstheme="minorHAnsi"/>
          <w:sz w:val="20"/>
        </w:rPr>
        <w:t>2</w:t>
      </w:r>
      <w:r w:rsidRPr="00DC2543">
        <w:rPr>
          <w:rFonts w:ascii="Verdana" w:eastAsia="Calibri" w:hAnsi="Verdana" w:cstheme="minorHAnsi"/>
          <w:sz w:val="20"/>
        </w:rPr>
        <w:t xml:space="preserve"> do </w:t>
      </w:r>
      <w:r w:rsidR="00904E94" w:rsidRPr="00DC2543">
        <w:rPr>
          <w:rFonts w:ascii="Verdana" w:eastAsia="Calibri" w:hAnsi="Verdana" w:cstheme="minorHAnsi"/>
          <w:sz w:val="20"/>
        </w:rPr>
        <w:t>SWZ</w:t>
      </w:r>
      <w:r w:rsidRPr="00DC2543">
        <w:rPr>
          <w:rFonts w:ascii="Verdana" w:eastAsia="Calibri" w:hAnsi="Verdana" w:cstheme="minorHAnsi"/>
          <w:sz w:val="20"/>
        </w:rPr>
        <w:t>.</w:t>
      </w:r>
    </w:p>
    <w:p w14:paraId="1713ECB7" w14:textId="0BFC298C" w:rsidR="00DF2594" w:rsidRPr="002A6CA3" w:rsidRDefault="00DF2594" w:rsidP="008A7FB8">
      <w:pPr>
        <w:pStyle w:val="Akapitzlist"/>
        <w:numPr>
          <w:ilvl w:val="1"/>
          <w:numId w:val="47"/>
        </w:numPr>
        <w:autoSpaceDE w:val="0"/>
        <w:autoSpaceDN w:val="0"/>
        <w:spacing w:after="120" w:line="240" w:lineRule="auto"/>
        <w:ind w:left="425" w:right="-284" w:hanging="709"/>
        <w:rPr>
          <w:rFonts w:ascii="Verdana" w:hAnsi="Verdana"/>
          <w:sz w:val="20"/>
          <w:lang w:eastAsia="pl-PL"/>
        </w:rPr>
      </w:pPr>
      <w:r w:rsidRPr="00DC2543">
        <w:rPr>
          <w:rFonts w:ascii="Verdana" w:eastAsia="Calibri" w:hAnsi="Verdana" w:cstheme="minorHAnsi"/>
          <w:sz w:val="20"/>
        </w:rPr>
        <w:t xml:space="preserve">Wykonawca określi cenę realizacji Przedmiotu zamówienia </w:t>
      </w:r>
      <w:r w:rsidR="002D0528" w:rsidRPr="00DC2543">
        <w:rPr>
          <w:rFonts w:ascii="Verdana" w:eastAsia="Calibri" w:hAnsi="Verdana" w:cstheme="minorHAnsi"/>
          <w:sz w:val="20"/>
        </w:rPr>
        <w:t xml:space="preserve"> </w:t>
      </w:r>
      <w:r w:rsidRPr="00DC2543">
        <w:rPr>
          <w:rFonts w:ascii="Verdana" w:eastAsia="Calibri" w:hAnsi="Verdana" w:cstheme="minorHAnsi"/>
          <w:sz w:val="20"/>
        </w:rPr>
        <w:t xml:space="preserve">poprzez wskazanie łącznej ceny netto, podatku VAT oraz ceny brutto zamówienia. Wyliczenia ceny </w:t>
      </w:r>
      <w:r w:rsidR="00B71EE2" w:rsidRPr="00DC2543">
        <w:rPr>
          <w:rFonts w:ascii="Verdana" w:eastAsia="Calibri" w:hAnsi="Verdana" w:cstheme="minorHAnsi"/>
          <w:sz w:val="20"/>
        </w:rPr>
        <w:t>netto</w:t>
      </w:r>
      <w:r w:rsidR="00DD64B7" w:rsidRPr="00DC2543">
        <w:rPr>
          <w:rFonts w:ascii="Verdana" w:eastAsia="Calibri" w:hAnsi="Verdana" w:cstheme="minorHAnsi"/>
          <w:sz w:val="20"/>
        </w:rPr>
        <w:t xml:space="preserve"> </w:t>
      </w:r>
      <w:r w:rsidRPr="00DC2543">
        <w:rPr>
          <w:rFonts w:ascii="Verdana" w:eastAsia="Calibri" w:hAnsi="Verdana" w:cstheme="minorHAnsi"/>
          <w:sz w:val="20"/>
        </w:rPr>
        <w:t>Oferty należy dokonać zgodnie z</w:t>
      </w:r>
      <w:r w:rsidR="00EB6F5D" w:rsidRPr="00DC2543">
        <w:rPr>
          <w:rFonts w:ascii="Verdana" w:eastAsia="Calibri" w:hAnsi="Verdana" w:cstheme="minorHAnsi"/>
          <w:sz w:val="20"/>
        </w:rPr>
        <w:t> </w:t>
      </w:r>
      <w:r w:rsidR="00250B1A" w:rsidRPr="00DC2543">
        <w:rPr>
          <w:rFonts w:ascii="Verdana" w:eastAsia="Calibri" w:hAnsi="Verdana" w:cstheme="minorHAnsi"/>
          <w:sz w:val="20"/>
        </w:rPr>
        <w:t xml:space="preserve">treścią Formularza </w:t>
      </w:r>
      <w:r w:rsidR="00AD36D1" w:rsidRPr="00DC2543">
        <w:rPr>
          <w:rFonts w:ascii="Verdana" w:eastAsia="Calibri" w:hAnsi="Verdana" w:cstheme="minorHAnsi"/>
          <w:sz w:val="20"/>
        </w:rPr>
        <w:t xml:space="preserve">cenowego stanowiącego Załącznik nr </w:t>
      </w:r>
      <w:r w:rsidR="001B63ED" w:rsidRPr="00DC2543">
        <w:rPr>
          <w:rFonts w:ascii="Verdana" w:eastAsia="Calibri" w:hAnsi="Verdana" w:cstheme="minorHAnsi"/>
          <w:sz w:val="20"/>
        </w:rPr>
        <w:t>5</w:t>
      </w:r>
      <w:r w:rsidR="00AD36D1" w:rsidRPr="00DC2543">
        <w:rPr>
          <w:rFonts w:ascii="Verdana" w:eastAsia="Calibri" w:hAnsi="Verdana" w:cstheme="minorHAnsi"/>
          <w:sz w:val="20"/>
        </w:rPr>
        <w:t xml:space="preserve"> do </w:t>
      </w:r>
      <w:r w:rsidR="00904E94" w:rsidRPr="00DC2543">
        <w:rPr>
          <w:rFonts w:ascii="Verdana" w:eastAsia="Calibri" w:hAnsi="Verdana" w:cstheme="minorHAnsi"/>
          <w:sz w:val="20"/>
        </w:rPr>
        <w:t>SWZ</w:t>
      </w:r>
      <w:r w:rsidR="000077C9" w:rsidRPr="00DC2543">
        <w:rPr>
          <w:rFonts w:ascii="Verdana" w:eastAsia="Calibri" w:hAnsi="Verdana" w:cstheme="minorHAnsi"/>
          <w:sz w:val="20"/>
        </w:rPr>
        <w:t>.  Ce</w:t>
      </w:r>
      <w:r w:rsidR="000077C9" w:rsidRPr="002A6CA3">
        <w:rPr>
          <w:rFonts w:ascii="Verdana" w:eastAsia="Calibri" w:hAnsi="Verdana" w:cstheme="minorHAnsi"/>
          <w:sz w:val="20"/>
        </w:rPr>
        <w:t xml:space="preserve">nę Oferty należy wprowadzić do Formularza Oferty stanowiącego Załącznik nr 3 do </w:t>
      </w:r>
      <w:r w:rsidR="00904E94" w:rsidRPr="002A6CA3">
        <w:rPr>
          <w:rFonts w:ascii="Verdana" w:eastAsia="Calibri" w:hAnsi="Verdana" w:cstheme="minorHAnsi"/>
          <w:sz w:val="20"/>
        </w:rPr>
        <w:t>SWZ</w:t>
      </w:r>
      <w:r w:rsidR="000077C9" w:rsidRPr="002A6CA3">
        <w:rPr>
          <w:rFonts w:ascii="Verdana" w:eastAsia="Calibri" w:hAnsi="Verdana" w:cstheme="minorHAnsi"/>
          <w:sz w:val="20"/>
        </w:rPr>
        <w:t>, a także wpisać w Systemie Zak</w:t>
      </w:r>
      <w:r w:rsidR="00DA3E99">
        <w:rPr>
          <w:rFonts w:ascii="Verdana" w:eastAsia="Calibri" w:hAnsi="Verdana" w:cstheme="minorHAnsi"/>
          <w:sz w:val="20"/>
        </w:rPr>
        <w:t>upowym GK PGE.</w:t>
      </w:r>
    </w:p>
    <w:p w14:paraId="726CEE89" w14:textId="77777777" w:rsidR="005817FF" w:rsidRPr="002A6CA3" w:rsidRDefault="00DF2594" w:rsidP="008A7FB8">
      <w:pPr>
        <w:pStyle w:val="Nagwek1"/>
        <w:keepLines w:val="0"/>
        <w:numPr>
          <w:ilvl w:val="0"/>
          <w:numId w:val="57"/>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200" w:name="_Toc137824141"/>
      <w:bookmarkStart w:id="201" w:name="_Toc154823357"/>
      <w:bookmarkStart w:id="202" w:name="_Toc165273923"/>
      <w:bookmarkStart w:id="203" w:name="_Toc165274192"/>
      <w:bookmarkStart w:id="204" w:name="_Toc243294552"/>
      <w:bookmarkStart w:id="205" w:name="_Toc489350401"/>
      <w:bookmarkStart w:id="206" w:name="_Toc515896294"/>
      <w:bookmarkStart w:id="207" w:name="_Toc122344798"/>
      <w:r w:rsidRPr="002A6CA3">
        <w:rPr>
          <w:rFonts w:ascii="Verdana" w:eastAsia="Calibri" w:hAnsi="Verdana" w:cstheme="minorHAnsi"/>
          <w:caps w:val="0"/>
          <w:kern w:val="0"/>
          <w:sz w:val="20"/>
          <w:lang w:val="pl-PL"/>
        </w:rPr>
        <w:t>OPIS KRYTERIÓW I SPOSÓB OCENY OFERT</w:t>
      </w:r>
      <w:bookmarkEnd w:id="200"/>
      <w:bookmarkEnd w:id="201"/>
      <w:bookmarkEnd w:id="202"/>
      <w:bookmarkEnd w:id="203"/>
      <w:bookmarkEnd w:id="204"/>
      <w:bookmarkEnd w:id="205"/>
      <w:bookmarkEnd w:id="206"/>
      <w:bookmarkEnd w:id="207"/>
    </w:p>
    <w:p w14:paraId="584B8656" w14:textId="77777777" w:rsidR="009E6E3A" w:rsidRPr="002A6CA3" w:rsidRDefault="009E6E3A" w:rsidP="008A7FB8">
      <w:pPr>
        <w:pStyle w:val="Akapitzlist"/>
        <w:numPr>
          <w:ilvl w:val="0"/>
          <w:numId w:val="48"/>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8A7FB8">
      <w:pPr>
        <w:pStyle w:val="Akapitzlist"/>
        <w:numPr>
          <w:ilvl w:val="0"/>
          <w:numId w:val="48"/>
        </w:numPr>
        <w:spacing w:before="120" w:after="120" w:line="240" w:lineRule="auto"/>
        <w:ind w:right="-284"/>
        <w:contextualSpacing w:val="0"/>
        <w:rPr>
          <w:rFonts w:ascii="Verdana" w:eastAsia="Calibri" w:hAnsi="Verdana" w:cstheme="minorHAnsi"/>
          <w:vanish/>
          <w:sz w:val="20"/>
        </w:rPr>
      </w:pPr>
    </w:p>
    <w:p w14:paraId="5807F79A" w14:textId="052C9701" w:rsidR="00395A0E" w:rsidRPr="00DC2543" w:rsidRDefault="00DF2594" w:rsidP="008A7FB8">
      <w:pPr>
        <w:pStyle w:val="Lista2"/>
        <w:numPr>
          <w:ilvl w:val="1"/>
          <w:numId w:val="48"/>
        </w:numPr>
        <w:spacing w:before="120" w:after="120" w:line="276" w:lineRule="auto"/>
        <w:ind w:left="426" w:right="-284" w:hanging="710"/>
        <w:jc w:val="both"/>
        <w:rPr>
          <w:rFonts w:ascii="Verdana" w:hAnsi="Verdana" w:cstheme="minorHAnsi"/>
          <w:sz w:val="20"/>
          <w:szCs w:val="20"/>
        </w:rPr>
      </w:pPr>
      <w:r w:rsidRPr="002A6CA3">
        <w:rPr>
          <w:rFonts w:ascii="Verdana" w:eastAsia="Calibri" w:hAnsi="Verdana" w:cstheme="minorHAnsi"/>
          <w:sz w:val="20"/>
          <w:szCs w:val="20"/>
          <w:lang w:eastAsia="en-US"/>
        </w:rPr>
        <w:t xml:space="preserve">Spośród Ofert niepodlegających odrzuceniu, Zamawiający wybierze najkorzystniejszą </w:t>
      </w:r>
      <w:r w:rsidRPr="00DC2543">
        <w:rPr>
          <w:rFonts w:ascii="Verdana" w:eastAsia="Calibri" w:hAnsi="Verdana" w:cstheme="minorHAnsi"/>
          <w:sz w:val="20"/>
          <w:szCs w:val="20"/>
          <w:lang w:eastAsia="en-US"/>
        </w:rPr>
        <w:t>Ofertę</w:t>
      </w:r>
      <w:r w:rsidR="00DE00BF" w:rsidRPr="00DC2543">
        <w:rPr>
          <w:rFonts w:ascii="Verdana" w:eastAsia="Calibri" w:hAnsi="Verdana" w:cstheme="minorHAnsi"/>
          <w:sz w:val="20"/>
          <w:szCs w:val="20"/>
          <w:lang w:eastAsia="en-US"/>
        </w:rPr>
        <w:t xml:space="preserve">, </w:t>
      </w:r>
      <w:r w:rsidRPr="002A6CA3">
        <w:rPr>
          <w:rFonts w:ascii="Verdana" w:eastAsia="Calibri" w:hAnsi="Verdana" w:cstheme="minorHAnsi"/>
          <w:sz w:val="20"/>
          <w:szCs w:val="20"/>
          <w:lang w:eastAsia="en-US"/>
        </w:rPr>
        <w:t xml:space="preserve"> kie</w:t>
      </w:r>
      <w:r w:rsidRPr="00DC2543">
        <w:rPr>
          <w:rFonts w:ascii="Verdana" w:eastAsia="Calibri" w:hAnsi="Verdana" w:cstheme="minorHAnsi"/>
          <w:sz w:val="20"/>
          <w:szCs w:val="20"/>
          <w:lang w:eastAsia="en-US"/>
        </w:rPr>
        <w:t>rując się kryterium:</w:t>
      </w:r>
    </w:p>
    <w:p w14:paraId="44B2B645" w14:textId="0435DEBC" w:rsidR="00DF2594" w:rsidRPr="00DC2543" w:rsidRDefault="00DF2594" w:rsidP="00DF2594">
      <w:pPr>
        <w:spacing w:before="120" w:after="120" w:line="276" w:lineRule="auto"/>
        <w:ind w:firstLine="567"/>
        <w:jc w:val="center"/>
        <w:rPr>
          <w:rFonts w:ascii="Verdana" w:hAnsi="Verdana" w:cstheme="minorHAnsi"/>
          <w:b/>
          <w:sz w:val="20"/>
        </w:rPr>
      </w:pPr>
      <w:r w:rsidRPr="00DC2543">
        <w:rPr>
          <w:rFonts w:ascii="Verdana" w:hAnsi="Verdana" w:cstheme="minorHAnsi"/>
          <w:b/>
          <w:sz w:val="20"/>
        </w:rPr>
        <w:t>Kryterium: Cena</w:t>
      </w:r>
      <w:r w:rsidR="00740FAF" w:rsidRPr="00DC2543">
        <w:rPr>
          <w:rFonts w:ascii="Verdana" w:hAnsi="Verdana" w:cstheme="minorHAnsi"/>
          <w:b/>
          <w:sz w:val="20"/>
        </w:rPr>
        <w:t xml:space="preserve"> netto</w:t>
      </w:r>
      <w:r w:rsidRPr="00DC2543">
        <w:rPr>
          <w:rFonts w:ascii="Verdana" w:hAnsi="Verdana" w:cstheme="minorHAnsi"/>
          <w:b/>
          <w:sz w:val="20"/>
        </w:rPr>
        <w:t xml:space="preserve">. Waga kryterium - </w:t>
      </w:r>
      <w:r w:rsidR="00DC2543">
        <w:rPr>
          <w:rFonts w:ascii="Verdana" w:hAnsi="Verdana" w:cstheme="minorHAnsi"/>
          <w:b/>
          <w:sz w:val="20"/>
        </w:rPr>
        <w:t>100</w:t>
      </w:r>
      <w:r w:rsidRPr="00DC2543">
        <w:rPr>
          <w:rFonts w:ascii="Verdana" w:hAnsi="Verdana" w:cstheme="minorHAnsi"/>
          <w:b/>
          <w:bCs/>
          <w:iCs/>
          <w:sz w:val="20"/>
        </w:rPr>
        <w:t>%:</w:t>
      </w:r>
    </w:p>
    <w:p w14:paraId="1707616A" w14:textId="77777777" w:rsidR="00DF2594" w:rsidRPr="00DC2543" w:rsidRDefault="00DF2594" w:rsidP="00DF2594">
      <w:pPr>
        <w:spacing w:before="120" w:after="120" w:line="276" w:lineRule="auto"/>
        <w:ind w:firstLine="567"/>
        <w:jc w:val="center"/>
        <w:rPr>
          <w:rFonts w:ascii="Verdana" w:hAnsi="Verdana" w:cstheme="minorHAnsi"/>
          <w:sz w:val="20"/>
        </w:rPr>
      </w:pPr>
      <w:r w:rsidRPr="00DC2543">
        <w:rPr>
          <w:rFonts w:ascii="Verdana" w:hAnsi="Verdana" w:cstheme="minorHAnsi"/>
          <w:sz w:val="20"/>
        </w:rPr>
        <w:t>Sposób oceny ofert dla Kryterium Ceny:</w:t>
      </w:r>
    </w:p>
    <w:p w14:paraId="1130EC03" w14:textId="77777777" w:rsidR="006D1E8E" w:rsidRPr="00DC254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×waga kryterium% ×100</m:t>
          </m:r>
        </m:oMath>
      </m:oMathPara>
    </w:p>
    <w:p w14:paraId="1CDAF407" w14:textId="77777777" w:rsidR="00DF2594" w:rsidRPr="00DC2543" w:rsidRDefault="00DF2594" w:rsidP="00DF2594">
      <w:pPr>
        <w:spacing w:before="120" w:after="120" w:line="276" w:lineRule="auto"/>
        <w:jc w:val="center"/>
        <w:rPr>
          <w:rFonts w:ascii="Verdana" w:hAnsi="Verdana" w:cstheme="minorHAnsi"/>
          <w:sz w:val="20"/>
        </w:rPr>
      </w:pPr>
    </w:p>
    <w:p w14:paraId="16D06838" w14:textId="77777777" w:rsidR="00425D97" w:rsidRPr="00DC2543" w:rsidRDefault="00DF2594" w:rsidP="00425D97">
      <w:pPr>
        <w:spacing w:before="120" w:after="120" w:line="276" w:lineRule="auto"/>
        <w:jc w:val="center"/>
        <w:rPr>
          <w:rFonts w:ascii="Verdana" w:hAnsi="Verdana" w:cstheme="minorHAnsi"/>
          <w:sz w:val="20"/>
        </w:rPr>
      </w:pPr>
      <w:r w:rsidRPr="00DC2543">
        <w:rPr>
          <w:rFonts w:ascii="Verdana" w:hAnsi="Verdana" w:cstheme="minorHAnsi"/>
          <w:sz w:val="20"/>
        </w:rPr>
        <w:t xml:space="preserve">gdzie: </w:t>
      </w:r>
    </w:p>
    <w:p w14:paraId="543ADE3F" w14:textId="77777777" w:rsidR="00DF2594" w:rsidRPr="00DC2543" w:rsidRDefault="00DF2594" w:rsidP="00425D97">
      <w:pPr>
        <w:spacing w:before="120" w:after="120" w:line="276" w:lineRule="auto"/>
        <w:ind w:left="993"/>
        <w:jc w:val="left"/>
        <w:rPr>
          <w:rFonts w:ascii="Verdana" w:hAnsi="Verdana" w:cstheme="minorHAnsi"/>
          <w:sz w:val="20"/>
        </w:rPr>
      </w:pPr>
      <w:r w:rsidRPr="00DC2543">
        <w:rPr>
          <w:rFonts w:ascii="Verdana" w:hAnsi="Verdana" w:cstheme="minorHAnsi"/>
          <w:sz w:val="20"/>
        </w:rPr>
        <w:t>A -</w:t>
      </w:r>
      <w:r w:rsidRPr="00DC2543">
        <w:rPr>
          <w:rFonts w:ascii="Verdana" w:hAnsi="Verdana" w:cstheme="minorHAnsi"/>
          <w:sz w:val="20"/>
        </w:rPr>
        <w:tab/>
        <w:t>najniższa Cena</w:t>
      </w:r>
      <w:r w:rsidR="00DE00BF" w:rsidRPr="00DC2543">
        <w:rPr>
          <w:rFonts w:ascii="Verdana" w:hAnsi="Verdana" w:cstheme="minorHAnsi"/>
          <w:sz w:val="20"/>
        </w:rPr>
        <w:t xml:space="preserve"> </w:t>
      </w:r>
      <w:r w:rsidR="00B71EE2" w:rsidRPr="00DC2543">
        <w:rPr>
          <w:rFonts w:ascii="Verdana" w:hAnsi="Verdana" w:cstheme="minorHAnsi"/>
          <w:sz w:val="20"/>
        </w:rPr>
        <w:t xml:space="preserve">netto </w:t>
      </w:r>
      <w:r w:rsidR="00DE00BF" w:rsidRPr="00DC2543">
        <w:rPr>
          <w:rFonts w:ascii="Verdana" w:hAnsi="Verdana" w:cstheme="minorHAnsi"/>
          <w:sz w:val="20"/>
        </w:rPr>
        <w:t>spośród wszystkich ofert niepodlegających odrzuceniu</w:t>
      </w:r>
    </w:p>
    <w:p w14:paraId="716CEFAD" w14:textId="4A2A808F" w:rsidR="00DF2594" w:rsidRPr="00DC2543" w:rsidRDefault="00DF2594" w:rsidP="00425D97">
      <w:pPr>
        <w:spacing w:before="120" w:after="120" w:line="276" w:lineRule="auto"/>
        <w:ind w:left="284" w:firstLine="709"/>
        <w:jc w:val="left"/>
        <w:rPr>
          <w:rFonts w:ascii="Verdana" w:hAnsi="Verdana" w:cstheme="minorHAnsi"/>
          <w:sz w:val="20"/>
        </w:rPr>
      </w:pPr>
      <w:r w:rsidRPr="00DC2543">
        <w:rPr>
          <w:rFonts w:ascii="Verdana" w:hAnsi="Verdana" w:cstheme="minorHAnsi"/>
          <w:sz w:val="20"/>
        </w:rPr>
        <w:lastRenderedPageBreak/>
        <w:t xml:space="preserve">B - </w:t>
      </w:r>
      <w:r w:rsidRPr="00DC2543">
        <w:rPr>
          <w:rFonts w:ascii="Verdana" w:hAnsi="Verdana" w:cstheme="minorHAnsi"/>
          <w:sz w:val="20"/>
        </w:rPr>
        <w:tab/>
        <w:t xml:space="preserve">Cena </w:t>
      </w:r>
      <w:r w:rsidR="0007523E" w:rsidRPr="00DC2543">
        <w:rPr>
          <w:rFonts w:ascii="Verdana" w:hAnsi="Verdana" w:cstheme="minorHAnsi"/>
          <w:sz w:val="20"/>
        </w:rPr>
        <w:t xml:space="preserve">netto </w:t>
      </w:r>
      <w:r w:rsidRPr="00DC2543">
        <w:rPr>
          <w:rFonts w:ascii="Verdana" w:hAnsi="Verdana" w:cstheme="minorHAnsi"/>
          <w:sz w:val="20"/>
        </w:rPr>
        <w:t>oferty ocenianej</w:t>
      </w:r>
    </w:p>
    <w:p w14:paraId="7B33A30D" w14:textId="77777777" w:rsidR="00DF2594" w:rsidRPr="00DC2543" w:rsidRDefault="00DF2594" w:rsidP="00425D97">
      <w:pPr>
        <w:spacing w:before="120" w:after="120" w:line="276" w:lineRule="auto"/>
        <w:ind w:left="284" w:firstLine="709"/>
        <w:jc w:val="left"/>
        <w:rPr>
          <w:rFonts w:ascii="Verdana" w:hAnsi="Verdana" w:cstheme="minorHAnsi"/>
          <w:sz w:val="20"/>
        </w:rPr>
      </w:pPr>
      <w:r w:rsidRPr="00DC2543">
        <w:rPr>
          <w:rFonts w:ascii="Verdana" w:hAnsi="Verdana" w:cstheme="minorHAnsi"/>
          <w:sz w:val="20"/>
        </w:rPr>
        <w:t xml:space="preserve">Kc - </w:t>
      </w:r>
      <w:r w:rsidRPr="00DC2543">
        <w:rPr>
          <w:rFonts w:ascii="Verdana" w:hAnsi="Verdana" w:cstheme="minorHAnsi"/>
          <w:sz w:val="20"/>
        </w:rPr>
        <w:tab/>
        <w:t>liczba uzyskanych punktów w kryterium Cena</w:t>
      </w:r>
    </w:p>
    <w:p w14:paraId="07031673" w14:textId="77777777" w:rsidR="00DF2594" w:rsidRPr="002A6CA3" w:rsidRDefault="00DF2594" w:rsidP="00DF2594">
      <w:pPr>
        <w:spacing w:before="120" w:after="120" w:line="276" w:lineRule="auto"/>
        <w:jc w:val="center"/>
        <w:rPr>
          <w:rFonts w:ascii="Verdana" w:hAnsi="Verdana" w:cstheme="minorHAnsi"/>
          <w:b/>
          <w:sz w:val="20"/>
          <w:highlight w:val="cyan"/>
        </w:rPr>
      </w:pPr>
    </w:p>
    <w:p w14:paraId="2C9EBF97" w14:textId="77777777" w:rsidR="00395A0E" w:rsidRPr="00DC2543" w:rsidRDefault="00425D97" w:rsidP="008A7FB8">
      <w:pPr>
        <w:pStyle w:val="Lista2"/>
        <w:numPr>
          <w:ilvl w:val="1"/>
          <w:numId w:val="48"/>
        </w:numPr>
        <w:spacing w:before="120" w:after="120"/>
        <w:ind w:left="425" w:right="-284" w:hanging="709"/>
        <w:jc w:val="both"/>
        <w:rPr>
          <w:rFonts w:ascii="Verdana" w:hAnsi="Verdana" w:cstheme="minorHAnsi"/>
          <w:sz w:val="20"/>
          <w:szCs w:val="20"/>
        </w:rPr>
      </w:pPr>
      <w:r w:rsidRPr="00DC2543">
        <w:rPr>
          <w:rFonts w:ascii="Verdana" w:eastAsia="Calibri" w:hAnsi="Verdana" w:cstheme="minorHAnsi"/>
          <w:sz w:val="20"/>
          <w:szCs w:val="20"/>
          <w:lang w:eastAsia="en-US"/>
        </w:rPr>
        <w:t>Wszystkie obliczenia będą dokonywane z dokładnością do dwóch miejsc po przecinku.</w:t>
      </w:r>
    </w:p>
    <w:p w14:paraId="6128DAEC" w14:textId="45A651A1" w:rsidR="00E573ED" w:rsidRPr="002A6CA3" w:rsidRDefault="00425D97" w:rsidP="008A7FB8">
      <w:pPr>
        <w:pStyle w:val="Lista2"/>
        <w:numPr>
          <w:ilvl w:val="1"/>
          <w:numId w:val="48"/>
        </w:numPr>
        <w:spacing w:before="120" w:after="120"/>
        <w:ind w:left="425" w:right="-284" w:hanging="709"/>
        <w:jc w:val="both"/>
        <w:rPr>
          <w:rFonts w:ascii="Verdana" w:hAnsi="Verdana" w:cstheme="minorHAnsi"/>
          <w:sz w:val="20"/>
          <w:szCs w:val="20"/>
        </w:rPr>
      </w:pPr>
      <w:r w:rsidRPr="00DC2543">
        <w:rPr>
          <w:rFonts w:ascii="Verdana" w:eastAsia="Calibri" w:hAnsi="Verdana" w:cstheme="minorHAnsi"/>
          <w:sz w:val="20"/>
          <w:szCs w:val="20"/>
          <w:lang w:eastAsia="en-US"/>
        </w:rPr>
        <w:t>Za najkorzystniejszą Ofertę zostanie uznana ta, która uzyska najwyższą liczbę punktów na podstawie ww. kryterium oceny</w:t>
      </w:r>
      <w:r w:rsidRPr="002A6CA3">
        <w:rPr>
          <w:rFonts w:ascii="Verdana" w:eastAsia="Calibri" w:hAnsi="Verdana" w:cstheme="minorHAnsi"/>
          <w:sz w:val="20"/>
          <w:szCs w:val="20"/>
          <w:lang w:eastAsia="en-US"/>
        </w:rPr>
        <w:t xml:space="preserve"> Ofert.</w:t>
      </w:r>
      <w:r w:rsidR="005817FF" w:rsidRPr="002A6CA3">
        <w:rPr>
          <w:rFonts w:ascii="Verdana" w:hAnsi="Verdana" w:cstheme="minorHAnsi"/>
          <w:sz w:val="20"/>
          <w:szCs w:val="20"/>
        </w:rPr>
        <w:t xml:space="preserve"> </w:t>
      </w:r>
    </w:p>
    <w:p w14:paraId="38384EEF" w14:textId="77777777" w:rsidR="00D5790E" w:rsidRPr="002A6CA3" w:rsidRDefault="00D923C2" w:rsidP="008A7FB8">
      <w:pPr>
        <w:pStyle w:val="Lista2"/>
        <w:numPr>
          <w:ilvl w:val="1"/>
          <w:numId w:val="48"/>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8A7FB8">
      <w:pPr>
        <w:pStyle w:val="Lista2"/>
        <w:numPr>
          <w:ilvl w:val="1"/>
          <w:numId w:val="48"/>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8A7FB8">
      <w:pPr>
        <w:pStyle w:val="Nagwek1"/>
        <w:keepLines w:val="0"/>
        <w:numPr>
          <w:ilvl w:val="0"/>
          <w:numId w:val="57"/>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8" w:name="_Toc489350402"/>
      <w:bookmarkStart w:id="209" w:name="_Toc515896295"/>
      <w:bookmarkStart w:id="210"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208"/>
      <w:bookmarkEnd w:id="209"/>
      <w:r w:rsidR="008D2AB5" w:rsidRPr="002A6CA3">
        <w:rPr>
          <w:rFonts w:ascii="Verdana" w:eastAsia="Calibri" w:hAnsi="Verdana" w:cstheme="minorHAnsi"/>
          <w:caps w:val="0"/>
          <w:kern w:val="0"/>
          <w:sz w:val="20"/>
          <w:lang w:val="pl-PL"/>
        </w:rPr>
        <w:t>, WYBÓR OFERTY NAJKORZYSTNIEJSZEJ</w:t>
      </w:r>
      <w:bookmarkEnd w:id="210"/>
    </w:p>
    <w:p w14:paraId="04DCAEAD" w14:textId="77777777" w:rsidR="00FA4965" w:rsidRPr="002A6CA3" w:rsidRDefault="00FA4965" w:rsidP="008A7FB8">
      <w:pPr>
        <w:pStyle w:val="Akapitzlist"/>
        <w:numPr>
          <w:ilvl w:val="0"/>
          <w:numId w:val="49"/>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8A7FB8">
      <w:pPr>
        <w:pStyle w:val="Akapitzlist"/>
        <w:numPr>
          <w:ilvl w:val="0"/>
          <w:numId w:val="49"/>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8A7FB8">
      <w:pPr>
        <w:pStyle w:val="Lista2"/>
        <w:numPr>
          <w:ilvl w:val="1"/>
          <w:numId w:val="49"/>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8A7FB8">
      <w:pPr>
        <w:pStyle w:val="Lista2"/>
        <w:numPr>
          <w:ilvl w:val="1"/>
          <w:numId w:val="49"/>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1"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8A7FB8">
      <w:pPr>
        <w:pStyle w:val="Lista2"/>
        <w:numPr>
          <w:ilvl w:val="0"/>
          <w:numId w:val="67"/>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8A7FB8">
      <w:pPr>
        <w:pStyle w:val="Lista2"/>
        <w:numPr>
          <w:ilvl w:val="0"/>
          <w:numId w:val="67"/>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8A7FB8">
      <w:pPr>
        <w:pStyle w:val="Lista2"/>
        <w:numPr>
          <w:ilvl w:val="1"/>
          <w:numId w:val="49"/>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8A7FB8">
      <w:pPr>
        <w:pStyle w:val="Lista2"/>
        <w:numPr>
          <w:ilvl w:val="1"/>
          <w:numId w:val="49"/>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8A7FB8">
      <w:pPr>
        <w:pStyle w:val="Lista2"/>
        <w:numPr>
          <w:ilvl w:val="1"/>
          <w:numId w:val="49"/>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8A7FB8">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8A7FB8">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8A7FB8">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8A7FB8">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8A7FB8">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lastRenderedPageBreak/>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8A7FB8">
      <w:pPr>
        <w:pStyle w:val="Lista2"/>
        <w:numPr>
          <w:ilvl w:val="1"/>
          <w:numId w:val="49"/>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8A7FB8">
      <w:pPr>
        <w:pStyle w:val="Lista2"/>
        <w:numPr>
          <w:ilvl w:val="1"/>
          <w:numId w:val="49"/>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8A7FB8">
      <w:pPr>
        <w:pStyle w:val="Lista2"/>
        <w:numPr>
          <w:ilvl w:val="1"/>
          <w:numId w:val="49"/>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8A7FB8">
      <w:pPr>
        <w:pStyle w:val="Lista2"/>
        <w:numPr>
          <w:ilvl w:val="1"/>
          <w:numId w:val="49"/>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8A7FB8">
      <w:pPr>
        <w:pStyle w:val="Lista2"/>
        <w:numPr>
          <w:ilvl w:val="1"/>
          <w:numId w:val="49"/>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8A7FB8">
      <w:pPr>
        <w:pStyle w:val="Lista2"/>
        <w:numPr>
          <w:ilvl w:val="1"/>
          <w:numId w:val="49"/>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8A7FB8">
      <w:pPr>
        <w:pStyle w:val="Nagwek1"/>
        <w:keepLines w:val="0"/>
        <w:numPr>
          <w:ilvl w:val="0"/>
          <w:numId w:val="57"/>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1" w:name="_Toc137824145"/>
      <w:bookmarkStart w:id="212" w:name="_Toc154823362"/>
      <w:bookmarkStart w:id="213" w:name="_Toc165273928"/>
      <w:bookmarkStart w:id="214" w:name="_Toc165274197"/>
      <w:bookmarkStart w:id="215" w:name="_Toc243294557"/>
      <w:bookmarkStart w:id="216" w:name="_Toc489350407"/>
      <w:bookmarkStart w:id="217" w:name="_Toc243294553"/>
      <w:bookmarkStart w:id="218" w:name="_Toc489350403"/>
      <w:bookmarkStart w:id="219" w:name="_Toc515896296"/>
      <w:bookmarkStart w:id="220"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11"/>
      <w:bookmarkEnd w:id="212"/>
      <w:bookmarkEnd w:id="213"/>
      <w:bookmarkEnd w:id="214"/>
      <w:bookmarkEnd w:id="215"/>
      <w:bookmarkEnd w:id="216"/>
      <w:bookmarkEnd w:id="217"/>
      <w:bookmarkEnd w:id="218"/>
      <w:bookmarkEnd w:id="219"/>
      <w:bookmarkEnd w:id="220"/>
    </w:p>
    <w:p w14:paraId="1933FEEA" w14:textId="77777777" w:rsidR="00C4733A" w:rsidRPr="002A6CA3" w:rsidRDefault="00C4733A" w:rsidP="008A7FB8">
      <w:pPr>
        <w:pStyle w:val="Akapitzlist"/>
        <w:numPr>
          <w:ilvl w:val="0"/>
          <w:numId w:val="50"/>
        </w:numPr>
        <w:spacing w:before="240" w:after="120" w:line="240" w:lineRule="auto"/>
        <w:ind w:right="-284"/>
        <w:rPr>
          <w:rFonts w:ascii="Verdana" w:hAnsi="Verdana" w:cstheme="minorHAnsi"/>
          <w:vanish/>
          <w:sz w:val="20"/>
        </w:rPr>
      </w:pPr>
    </w:p>
    <w:p w14:paraId="40770DE4" w14:textId="77777777" w:rsidR="00C4733A" w:rsidRPr="002A6CA3" w:rsidRDefault="00C4733A" w:rsidP="008A7FB8">
      <w:pPr>
        <w:pStyle w:val="Akapitzlist"/>
        <w:numPr>
          <w:ilvl w:val="0"/>
          <w:numId w:val="50"/>
        </w:numPr>
        <w:spacing w:before="240" w:after="120" w:line="240" w:lineRule="auto"/>
        <w:ind w:right="-284"/>
        <w:rPr>
          <w:rFonts w:ascii="Verdana" w:hAnsi="Verdana" w:cstheme="minorHAnsi"/>
          <w:vanish/>
          <w:sz w:val="20"/>
        </w:rPr>
      </w:pPr>
    </w:p>
    <w:p w14:paraId="64D764E0" w14:textId="762C5DA9" w:rsidR="00003E6E" w:rsidRPr="002A6CA3" w:rsidRDefault="005D3279" w:rsidP="008A7FB8">
      <w:pPr>
        <w:pStyle w:val="Akapitzlist"/>
        <w:numPr>
          <w:ilvl w:val="1"/>
          <w:numId w:val="50"/>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8A7FB8">
      <w:pPr>
        <w:pStyle w:val="Akapitzlist"/>
        <w:numPr>
          <w:ilvl w:val="1"/>
          <w:numId w:val="50"/>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6C72D1B2" w:rsidR="00003E6E" w:rsidRPr="002A6CA3" w:rsidRDefault="005D3279" w:rsidP="008A7FB8">
      <w:pPr>
        <w:pStyle w:val="Akapitzlist"/>
        <w:numPr>
          <w:ilvl w:val="1"/>
          <w:numId w:val="50"/>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publicznego</w:t>
      </w:r>
      <w:r w:rsidR="002F58A8" w:rsidRPr="002A6CA3">
        <w:rPr>
          <w:rFonts w:ascii="Verdana" w:hAnsi="Verdana" w:cstheme="minorHAnsi"/>
          <w:sz w:val="20"/>
        </w:rPr>
        <w:t xml:space="preserve">, </w:t>
      </w:r>
      <w:r w:rsidRPr="002A6CA3">
        <w:rPr>
          <w:rFonts w:ascii="Verdana" w:hAnsi="Verdana" w:cstheme="minorHAnsi"/>
          <w:sz w:val="20"/>
        </w:rPr>
        <w:t xml:space="preserve">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513FF8" w:rsidRDefault="005D3279" w:rsidP="008A7FB8">
      <w:pPr>
        <w:pStyle w:val="Nagwek1"/>
        <w:keepLines w:val="0"/>
        <w:numPr>
          <w:ilvl w:val="0"/>
          <w:numId w:val="57"/>
        </w:numPr>
        <w:shd w:val="clear" w:color="auto" w:fill="C6D9F1" w:themeFill="text2" w:themeFillTint="33"/>
        <w:spacing w:before="0" w:after="0" w:line="240" w:lineRule="auto"/>
        <w:ind w:left="425" w:right="-284" w:hanging="709"/>
        <w:rPr>
          <w:rFonts w:ascii="Verdana" w:hAnsi="Verdana" w:cstheme="minorHAnsi"/>
          <w:sz w:val="20"/>
          <w:lang w:val="pl-PL"/>
        </w:rPr>
      </w:pPr>
      <w:bookmarkStart w:id="221" w:name="_Toc137824143"/>
      <w:bookmarkStart w:id="222" w:name="_Toc154823359"/>
      <w:bookmarkStart w:id="223" w:name="_Toc165273925"/>
      <w:bookmarkStart w:id="224" w:name="_Toc165274194"/>
      <w:bookmarkStart w:id="225" w:name="_Toc243294554"/>
      <w:bookmarkStart w:id="226" w:name="_Toc489350404"/>
      <w:bookmarkStart w:id="227" w:name="_Toc515896297"/>
      <w:bookmarkStart w:id="228" w:name="_Toc122344801"/>
      <w:r w:rsidRPr="00513FF8">
        <w:rPr>
          <w:rFonts w:ascii="Verdana" w:eastAsia="Calibri" w:hAnsi="Verdana" w:cstheme="minorHAnsi"/>
          <w:caps w:val="0"/>
          <w:kern w:val="0"/>
          <w:sz w:val="20"/>
          <w:lang w:val="pl-PL"/>
        </w:rPr>
        <w:t>WYMAGANIA DOTYCZĄCE ZABEZPIECZENIA NALEŻYTEGO WYKONANIA UMOWY</w:t>
      </w:r>
      <w:bookmarkEnd w:id="221"/>
      <w:bookmarkEnd w:id="222"/>
      <w:bookmarkEnd w:id="223"/>
      <w:bookmarkEnd w:id="224"/>
      <w:bookmarkEnd w:id="225"/>
      <w:bookmarkEnd w:id="226"/>
      <w:bookmarkEnd w:id="227"/>
      <w:bookmarkEnd w:id="228"/>
    </w:p>
    <w:p w14:paraId="1E0E9A5E" w14:textId="77777777" w:rsidR="005010DA" w:rsidRPr="00513FF8" w:rsidRDefault="005010DA" w:rsidP="008A7FB8">
      <w:pPr>
        <w:pStyle w:val="Akapitzlist"/>
        <w:numPr>
          <w:ilvl w:val="0"/>
          <w:numId w:val="51"/>
        </w:numPr>
        <w:spacing w:before="120" w:after="120" w:line="240" w:lineRule="auto"/>
        <w:ind w:right="-284"/>
        <w:rPr>
          <w:rFonts w:ascii="Verdana" w:eastAsia="Calibri" w:hAnsi="Verdana" w:cstheme="minorHAnsi"/>
          <w:vanish/>
          <w:sz w:val="20"/>
        </w:rPr>
      </w:pPr>
    </w:p>
    <w:p w14:paraId="3509D8DC" w14:textId="77777777" w:rsidR="005010DA" w:rsidRPr="00513FF8" w:rsidRDefault="005010DA" w:rsidP="008A7FB8">
      <w:pPr>
        <w:pStyle w:val="Akapitzlist"/>
        <w:numPr>
          <w:ilvl w:val="0"/>
          <w:numId w:val="51"/>
        </w:numPr>
        <w:spacing w:before="120" w:after="120" w:line="240" w:lineRule="auto"/>
        <w:ind w:right="-284"/>
        <w:rPr>
          <w:rFonts w:ascii="Verdana" w:eastAsia="Calibri" w:hAnsi="Verdana" w:cstheme="minorHAnsi"/>
          <w:vanish/>
          <w:sz w:val="20"/>
        </w:rPr>
      </w:pPr>
    </w:p>
    <w:p w14:paraId="7FD4E9DD" w14:textId="3CCC09C5" w:rsidR="005817FF" w:rsidRPr="00513FF8" w:rsidRDefault="005D3279" w:rsidP="008A7FB8">
      <w:pPr>
        <w:pStyle w:val="Akapitzlist"/>
        <w:numPr>
          <w:ilvl w:val="1"/>
          <w:numId w:val="51"/>
        </w:numPr>
        <w:spacing w:before="120" w:after="120" w:line="240" w:lineRule="auto"/>
        <w:ind w:left="426" w:right="-284" w:hanging="710"/>
        <w:rPr>
          <w:rFonts w:ascii="Verdana" w:hAnsi="Verdana" w:cstheme="minorHAnsi"/>
          <w:i/>
          <w:sz w:val="20"/>
        </w:rPr>
      </w:pPr>
      <w:r w:rsidRPr="00513FF8">
        <w:rPr>
          <w:rFonts w:ascii="Verdana" w:eastAsia="Calibri" w:hAnsi="Verdana" w:cstheme="minorHAnsi"/>
          <w:sz w:val="20"/>
        </w:rPr>
        <w:t>Zamawiający odstępuje od żądania zabezpieczenia należytego wykonania umowy w niniejszym Postępowaniu</w:t>
      </w:r>
      <w:r w:rsidR="009D5BC2" w:rsidRPr="00513FF8">
        <w:rPr>
          <w:rFonts w:ascii="Verdana" w:eastAsia="Calibri" w:hAnsi="Verdana" w:cstheme="minorHAnsi"/>
          <w:sz w:val="20"/>
        </w:rPr>
        <w:t xml:space="preserve"> </w:t>
      </w:r>
      <w:r w:rsidR="009D5BC2" w:rsidRPr="00513FF8">
        <w:rPr>
          <w:rFonts w:ascii="Verdana" w:hAnsi="Verdana" w:cstheme="minorHAnsi"/>
          <w:sz w:val="20"/>
          <w:lang w:eastAsia="pl-PL"/>
        </w:rPr>
        <w:t>zakupowym</w:t>
      </w:r>
      <w:r w:rsidRPr="00513FF8">
        <w:rPr>
          <w:rFonts w:ascii="Verdana" w:eastAsia="Calibri" w:hAnsi="Verdana" w:cstheme="minorHAnsi"/>
          <w:sz w:val="20"/>
        </w:rPr>
        <w:t>.</w:t>
      </w:r>
    </w:p>
    <w:p w14:paraId="6747E89D" w14:textId="4C407962" w:rsidR="007175C5" w:rsidRPr="00DA3E99" w:rsidRDefault="007175C5" w:rsidP="00513FF8">
      <w:pPr>
        <w:spacing w:before="120" w:after="120" w:line="240" w:lineRule="auto"/>
        <w:ind w:left="425" w:right="-284"/>
        <w:rPr>
          <w:rFonts w:ascii="Verdana" w:hAnsi="Verdana" w:cstheme="minorHAnsi"/>
          <w:i/>
          <w:sz w:val="20"/>
        </w:rPr>
      </w:pPr>
    </w:p>
    <w:p w14:paraId="4CB3BA08" w14:textId="77777777" w:rsidR="005D3279" w:rsidRPr="00415F8E" w:rsidRDefault="005D3279" w:rsidP="008A7FB8">
      <w:pPr>
        <w:pStyle w:val="Nagwek1"/>
        <w:keepLines w:val="0"/>
        <w:numPr>
          <w:ilvl w:val="0"/>
          <w:numId w:val="57"/>
        </w:numPr>
        <w:shd w:val="clear" w:color="auto" w:fill="C6D9F1" w:themeFill="text2" w:themeFillTint="33"/>
        <w:spacing w:before="0" w:after="0" w:line="240" w:lineRule="auto"/>
        <w:ind w:left="426" w:hanging="710"/>
        <w:rPr>
          <w:rFonts w:ascii="Verdana" w:hAnsi="Verdana" w:cstheme="minorHAnsi"/>
          <w:i/>
          <w:sz w:val="20"/>
        </w:rPr>
      </w:pPr>
      <w:bookmarkStart w:id="229" w:name="_Toc360717346"/>
      <w:bookmarkStart w:id="230" w:name="_Toc404679081"/>
      <w:bookmarkStart w:id="231" w:name="_Toc462325366"/>
      <w:bookmarkStart w:id="232" w:name="_Toc122344805"/>
      <w:r w:rsidRPr="00415F8E">
        <w:rPr>
          <w:rFonts w:ascii="Verdana" w:eastAsia="Calibri" w:hAnsi="Verdana" w:cstheme="minorHAnsi"/>
          <w:caps w:val="0"/>
          <w:kern w:val="0"/>
          <w:sz w:val="20"/>
          <w:lang w:val="pl-PL"/>
        </w:rPr>
        <w:lastRenderedPageBreak/>
        <w:t>INFORMACJA O F</w:t>
      </w:r>
      <w:r w:rsidR="00BF1B92" w:rsidRPr="00415F8E">
        <w:rPr>
          <w:rFonts w:ascii="Verdana" w:eastAsia="Calibri" w:hAnsi="Verdana" w:cstheme="minorHAnsi"/>
          <w:caps w:val="0"/>
          <w:kern w:val="0"/>
          <w:sz w:val="20"/>
          <w:lang w:val="pl-PL"/>
        </w:rPr>
        <w:t xml:space="preserve">INANSOWANIU ZAMÓWIENIA </w:t>
      </w:r>
      <w:bookmarkEnd w:id="229"/>
      <w:bookmarkEnd w:id="230"/>
      <w:bookmarkEnd w:id="231"/>
      <w:bookmarkEnd w:id="232"/>
    </w:p>
    <w:p w14:paraId="25F4AD6F" w14:textId="77777777" w:rsidR="00DE36E3" w:rsidRPr="00415F8E" w:rsidRDefault="00DE36E3" w:rsidP="008A7FB8">
      <w:pPr>
        <w:pStyle w:val="Akapitzlist"/>
        <w:numPr>
          <w:ilvl w:val="0"/>
          <w:numId w:val="30"/>
        </w:numPr>
        <w:spacing w:before="120" w:after="120" w:line="240" w:lineRule="auto"/>
        <w:contextualSpacing w:val="0"/>
        <w:rPr>
          <w:rFonts w:ascii="Verdana" w:eastAsia="Calibri" w:hAnsi="Verdana" w:cstheme="minorHAnsi"/>
          <w:vanish/>
          <w:sz w:val="20"/>
        </w:rPr>
      </w:pPr>
    </w:p>
    <w:p w14:paraId="36AE3DB6" w14:textId="77777777" w:rsidR="00DE36E3" w:rsidRPr="00415F8E" w:rsidRDefault="00DE36E3" w:rsidP="008A7FB8">
      <w:pPr>
        <w:pStyle w:val="Akapitzlist"/>
        <w:numPr>
          <w:ilvl w:val="0"/>
          <w:numId w:val="30"/>
        </w:numPr>
        <w:spacing w:before="120" w:after="120" w:line="240" w:lineRule="auto"/>
        <w:contextualSpacing w:val="0"/>
        <w:rPr>
          <w:rFonts w:ascii="Verdana" w:eastAsia="Calibri" w:hAnsi="Verdana" w:cstheme="minorHAnsi"/>
          <w:vanish/>
          <w:sz w:val="20"/>
        </w:rPr>
      </w:pPr>
    </w:p>
    <w:p w14:paraId="55824668" w14:textId="77777777" w:rsidR="00DE36E3" w:rsidRPr="00415F8E" w:rsidRDefault="00DE36E3" w:rsidP="008A7FB8">
      <w:pPr>
        <w:pStyle w:val="Akapitzlist"/>
        <w:numPr>
          <w:ilvl w:val="0"/>
          <w:numId w:val="30"/>
        </w:numPr>
        <w:spacing w:before="120" w:after="120" w:line="240" w:lineRule="auto"/>
        <w:contextualSpacing w:val="0"/>
        <w:rPr>
          <w:rFonts w:ascii="Verdana" w:eastAsia="Calibri" w:hAnsi="Verdana" w:cstheme="minorHAnsi"/>
          <w:vanish/>
          <w:sz w:val="20"/>
        </w:rPr>
      </w:pPr>
    </w:p>
    <w:p w14:paraId="01D3F514" w14:textId="77777777" w:rsidR="00DE36E3" w:rsidRPr="00415F8E" w:rsidRDefault="00DE36E3" w:rsidP="008A7FB8">
      <w:pPr>
        <w:pStyle w:val="Akapitzlist"/>
        <w:numPr>
          <w:ilvl w:val="0"/>
          <w:numId w:val="30"/>
        </w:numPr>
        <w:spacing w:before="120" w:after="120" w:line="240" w:lineRule="auto"/>
        <w:contextualSpacing w:val="0"/>
        <w:rPr>
          <w:rFonts w:ascii="Verdana" w:eastAsia="Calibri" w:hAnsi="Verdana" w:cstheme="minorHAnsi"/>
          <w:vanish/>
          <w:sz w:val="20"/>
        </w:rPr>
      </w:pPr>
    </w:p>
    <w:p w14:paraId="3B6DA5F5" w14:textId="77777777" w:rsidR="00DE36E3" w:rsidRPr="00415F8E" w:rsidRDefault="00DE36E3" w:rsidP="008A7FB8">
      <w:pPr>
        <w:pStyle w:val="Akapitzlist"/>
        <w:numPr>
          <w:ilvl w:val="0"/>
          <w:numId w:val="30"/>
        </w:numPr>
        <w:spacing w:before="120" w:after="120" w:line="240" w:lineRule="auto"/>
        <w:contextualSpacing w:val="0"/>
        <w:rPr>
          <w:rFonts w:ascii="Verdana" w:eastAsia="Calibri" w:hAnsi="Verdana" w:cstheme="minorHAnsi"/>
          <w:vanish/>
          <w:sz w:val="20"/>
        </w:rPr>
      </w:pPr>
    </w:p>
    <w:p w14:paraId="7884697E" w14:textId="77777777" w:rsidR="00DE36E3" w:rsidRPr="00415F8E" w:rsidRDefault="00DE36E3" w:rsidP="008A7FB8">
      <w:pPr>
        <w:pStyle w:val="Akapitzlist"/>
        <w:numPr>
          <w:ilvl w:val="0"/>
          <w:numId w:val="30"/>
        </w:numPr>
        <w:spacing w:before="120" w:after="120" w:line="240" w:lineRule="auto"/>
        <w:contextualSpacing w:val="0"/>
        <w:rPr>
          <w:rFonts w:ascii="Verdana" w:eastAsia="Calibri" w:hAnsi="Verdana" w:cstheme="minorHAnsi"/>
          <w:vanish/>
          <w:sz w:val="20"/>
        </w:rPr>
      </w:pPr>
    </w:p>
    <w:p w14:paraId="0ACFEE2E" w14:textId="77777777" w:rsidR="00DE36E3" w:rsidRPr="00415F8E" w:rsidRDefault="00DE36E3" w:rsidP="008A7FB8">
      <w:pPr>
        <w:pStyle w:val="Akapitzlist"/>
        <w:numPr>
          <w:ilvl w:val="0"/>
          <w:numId w:val="30"/>
        </w:numPr>
        <w:spacing w:before="120" w:after="120" w:line="240" w:lineRule="auto"/>
        <w:contextualSpacing w:val="0"/>
        <w:rPr>
          <w:rFonts w:ascii="Verdana" w:eastAsia="Calibri" w:hAnsi="Verdana" w:cstheme="minorHAnsi"/>
          <w:vanish/>
          <w:sz w:val="20"/>
        </w:rPr>
      </w:pPr>
    </w:p>
    <w:p w14:paraId="65F1014C" w14:textId="77777777" w:rsidR="00DE36E3" w:rsidRPr="00415F8E" w:rsidRDefault="00DE36E3" w:rsidP="008A7FB8">
      <w:pPr>
        <w:pStyle w:val="Akapitzlist"/>
        <w:numPr>
          <w:ilvl w:val="0"/>
          <w:numId w:val="30"/>
        </w:numPr>
        <w:spacing w:before="120" w:after="120" w:line="240" w:lineRule="auto"/>
        <w:contextualSpacing w:val="0"/>
        <w:rPr>
          <w:rFonts w:ascii="Verdana" w:eastAsia="Calibri" w:hAnsi="Verdana" w:cstheme="minorHAnsi"/>
          <w:vanish/>
          <w:sz w:val="20"/>
        </w:rPr>
      </w:pPr>
    </w:p>
    <w:p w14:paraId="69CBAF5A" w14:textId="77777777" w:rsidR="00DE36E3" w:rsidRPr="00415F8E" w:rsidRDefault="00DE36E3" w:rsidP="008A7FB8">
      <w:pPr>
        <w:pStyle w:val="Akapitzlist"/>
        <w:numPr>
          <w:ilvl w:val="0"/>
          <w:numId w:val="30"/>
        </w:numPr>
        <w:spacing w:before="120" w:after="120" w:line="240" w:lineRule="auto"/>
        <w:contextualSpacing w:val="0"/>
        <w:rPr>
          <w:rFonts w:ascii="Verdana" w:eastAsia="Calibri" w:hAnsi="Verdana" w:cstheme="minorHAnsi"/>
          <w:vanish/>
          <w:sz w:val="20"/>
        </w:rPr>
      </w:pPr>
    </w:p>
    <w:p w14:paraId="5FAE95C1" w14:textId="0B0CC5E2" w:rsidR="00655330" w:rsidRPr="00415F8E" w:rsidRDefault="00BF1B92" w:rsidP="008A7FB8">
      <w:pPr>
        <w:pStyle w:val="Nagwek1"/>
        <w:keepNext w:val="0"/>
        <w:keepLines w:val="0"/>
        <w:numPr>
          <w:ilvl w:val="1"/>
          <w:numId w:val="57"/>
        </w:numPr>
        <w:suppressAutoHyphens/>
        <w:spacing w:before="120" w:after="120" w:line="240" w:lineRule="auto"/>
        <w:ind w:right="-284" w:hanging="659"/>
        <w:rPr>
          <w:rFonts w:ascii="Verdana" w:hAnsi="Verdana" w:cstheme="minorHAnsi"/>
          <w:b w:val="0"/>
          <w:caps w:val="0"/>
          <w:sz w:val="20"/>
        </w:rPr>
      </w:pPr>
      <w:bookmarkStart w:id="233" w:name="_Toc122344806"/>
      <w:r w:rsidRPr="00415F8E">
        <w:rPr>
          <w:rFonts w:ascii="Verdana" w:hAnsi="Verdana" w:cstheme="minorHAnsi"/>
          <w:b w:val="0"/>
          <w:caps w:val="0"/>
          <w:sz w:val="20"/>
        </w:rPr>
        <w:t xml:space="preserve">Zamawiający oświadcza, iż Przedmiot Zamówienia nie będzie finansowany z udziałem środków z Funduszy UE lub innych środków zewnętrznych </w:t>
      </w:r>
      <w:bookmarkEnd w:id="233"/>
    </w:p>
    <w:p w14:paraId="73DC6388" w14:textId="77777777" w:rsidR="0077555C" w:rsidRPr="002A6CA3" w:rsidRDefault="0077555C" w:rsidP="008A7FB8">
      <w:pPr>
        <w:pStyle w:val="Nagwek1"/>
        <w:keepNext w:val="0"/>
        <w:keepLines w:val="0"/>
        <w:widowControl w:val="0"/>
        <w:numPr>
          <w:ilvl w:val="0"/>
          <w:numId w:val="57"/>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34" w:name="_Toc531685150"/>
      <w:bookmarkStart w:id="235" w:name="_Toc7422300"/>
      <w:bookmarkStart w:id="236" w:name="_Toc122344808"/>
      <w:r w:rsidRPr="002A6CA3">
        <w:rPr>
          <w:rFonts w:ascii="Verdana" w:hAnsi="Verdana" w:cs="Arial"/>
          <w:caps w:val="0"/>
          <w:smallCaps/>
          <w:snapToGrid w:val="0"/>
          <w:sz w:val="20"/>
          <w:lang w:val="pl-PL" w:eastAsia="pl-PL"/>
        </w:rPr>
        <w:t>OCHRONA DANYCH OSOBOWYCH</w:t>
      </w:r>
      <w:bookmarkEnd w:id="234"/>
      <w:bookmarkEnd w:id="235"/>
      <w:bookmarkEnd w:id="236"/>
    </w:p>
    <w:p w14:paraId="7FCDFCD3" w14:textId="77777777" w:rsidR="00690615" w:rsidRPr="002A6CA3" w:rsidRDefault="00690615" w:rsidP="008A7FB8">
      <w:pPr>
        <w:pStyle w:val="Akapitzlist"/>
        <w:widowControl w:val="0"/>
        <w:numPr>
          <w:ilvl w:val="0"/>
          <w:numId w:val="52"/>
        </w:numPr>
        <w:spacing w:before="120" w:after="120" w:line="240" w:lineRule="auto"/>
        <w:ind w:right="-284"/>
        <w:contextualSpacing w:val="0"/>
        <w:outlineLvl w:val="1"/>
        <w:rPr>
          <w:rFonts w:ascii="Verdana" w:hAnsi="Verdana"/>
          <w:vanish/>
          <w:sz w:val="20"/>
          <w:lang w:eastAsia="pl-PL"/>
        </w:rPr>
      </w:pPr>
      <w:bookmarkStart w:id="237" w:name="_Toc122344809"/>
      <w:bookmarkEnd w:id="237"/>
    </w:p>
    <w:p w14:paraId="0A785B7B" w14:textId="77777777" w:rsidR="00690615" w:rsidRPr="002A6CA3" w:rsidRDefault="00690615" w:rsidP="008A7FB8">
      <w:pPr>
        <w:pStyle w:val="Akapitzlist"/>
        <w:widowControl w:val="0"/>
        <w:numPr>
          <w:ilvl w:val="0"/>
          <w:numId w:val="52"/>
        </w:numPr>
        <w:spacing w:before="120" w:after="120" w:line="240" w:lineRule="auto"/>
        <w:ind w:right="-284"/>
        <w:contextualSpacing w:val="0"/>
        <w:outlineLvl w:val="1"/>
        <w:rPr>
          <w:rFonts w:ascii="Verdana" w:hAnsi="Verdana"/>
          <w:vanish/>
          <w:sz w:val="20"/>
          <w:lang w:eastAsia="pl-PL"/>
        </w:rPr>
      </w:pPr>
      <w:bookmarkStart w:id="238" w:name="_Toc122344810"/>
      <w:bookmarkEnd w:id="238"/>
    </w:p>
    <w:p w14:paraId="1B5413C6" w14:textId="77777777"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39"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9"/>
    </w:p>
    <w:p w14:paraId="038751A6" w14:textId="03FBB78C"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40" w:name="_Toc122344812"/>
      <w:r w:rsidRPr="002A6CA3">
        <w:rPr>
          <w:rFonts w:ascii="Verdana" w:hAnsi="Verdana"/>
          <w:b w:val="0"/>
          <w:sz w:val="20"/>
          <w:lang w:val="pl-PL" w:eastAsia="pl-PL"/>
        </w:rPr>
        <w:t>Administratorem Pani / Pana danych osobowych („ADO”) jest:</w:t>
      </w:r>
      <w:bookmarkEnd w:id="240"/>
      <w:r w:rsidRPr="002A6CA3">
        <w:rPr>
          <w:rFonts w:ascii="Verdana" w:hAnsi="Verdana"/>
          <w:b w:val="0"/>
          <w:sz w:val="20"/>
          <w:lang w:val="pl-PL" w:eastAsia="pl-PL"/>
        </w:rPr>
        <w:t xml:space="preserve"> </w:t>
      </w:r>
      <w:r w:rsidR="000D4571" w:rsidRPr="00CB09F0">
        <w:rPr>
          <w:rFonts w:ascii="Verdana" w:hAnsi="Verdana"/>
          <w:b w:val="0"/>
          <w:sz w:val="20"/>
          <w:lang w:val="pl-PL" w:eastAsia="pl-PL"/>
        </w:rPr>
        <w:t>Elektrociepłownia „Zielona Góra” S.A. z siedzibą w Zielonej Górze (65-120) przy al. Zjednoczenia 103</w:t>
      </w:r>
    </w:p>
    <w:p w14:paraId="26DFA822" w14:textId="31B40784"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41" w:name="_Toc122344814"/>
      <w:r w:rsidRPr="002A6CA3">
        <w:rPr>
          <w:rFonts w:ascii="Verdana" w:hAnsi="Verdana"/>
          <w:b w:val="0"/>
          <w:sz w:val="20"/>
          <w:lang w:val="pl-PL" w:eastAsia="pl-PL"/>
        </w:rPr>
        <w:t xml:space="preserve">W sprawie ochrony swoich danych osobowych może Pani/Pan skontaktować się z: </w:t>
      </w:r>
      <w:r w:rsidR="000D4571">
        <w:rPr>
          <w:rFonts w:ascii="Verdana" w:hAnsi="Verdana"/>
          <w:b w:val="0"/>
          <w:sz w:val="20"/>
          <w:lang w:val="pl-PL" w:eastAsia="pl-PL"/>
        </w:rPr>
        <w:t>odo@ec.zgora.pl</w:t>
      </w:r>
      <w:r w:rsidRPr="002A6CA3">
        <w:rPr>
          <w:rFonts w:ascii="Verdana" w:hAnsi="Verdana"/>
          <w:b w:val="0"/>
          <w:sz w:val="20"/>
          <w:lang w:val="pl-PL" w:eastAsia="pl-PL"/>
        </w:rPr>
        <w:t xml:space="preserve"> lub pisemnie na adres naszej siedziby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41"/>
    </w:p>
    <w:p w14:paraId="6D41DA1E" w14:textId="77777777"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42" w:name="_Toc122344815"/>
      <w:r w:rsidRPr="002A6CA3">
        <w:rPr>
          <w:rFonts w:ascii="Verdana" w:hAnsi="Verdana"/>
          <w:b w:val="0"/>
          <w:sz w:val="20"/>
          <w:lang w:val="pl-PL" w:eastAsia="pl-PL"/>
        </w:rPr>
        <w:t>Pani/Pana dane osobowe będą przetwarzane na podstawie:</w:t>
      </w:r>
      <w:bookmarkEnd w:id="242"/>
    </w:p>
    <w:p w14:paraId="1259B2D4" w14:textId="77777777" w:rsidR="00BA4433" w:rsidRPr="002A6CA3" w:rsidRDefault="00BA4433" w:rsidP="008A7FB8">
      <w:pPr>
        <w:pStyle w:val="Nagwek2"/>
        <w:keepNext w:val="0"/>
        <w:keepLines w:val="0"/>
        <w:widowControl w:val="0"/>
        <w:numPr>
          <w:ilvl w:val="2"/>
          <w:numId w:val="52"/>
        </w:numPr>
        <w:spacing w:before="120" w:after="120" w:line="240" w:lineRule="auto"/>
        <w:ind w:left="851" w:right="-283" w:hanging="851"/>
        <w:rPr>
          <w:rFonts w:ascii="Verdana" w:hAnsi="Verdana"/>
          <w:b w:val="0"/>
          <w:sz w:val="20"/>
          <w:lang w:val="pl-PL" w:eastAsia="pl-PL"/>
        </w:rPr>
      </w:pPr>
      <w:bookmarkStart w:id="243"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43"/>
    </w:p>
    <w:p w14:paraId="162E214C" w14:textId="77777777" w:rsidR="00BA4433" w:rsidRPr="002A6CA3" w:rsidRDefault="00BA4433" w:rsidP="008A7FB8">
      <w:pPr>
        <w:pStyle w:val="Nagwek2"/>
        <w:keepNext w:val="0"/>
        <w:keepLines w:val="0"/>
        <w:widowControl w:val="0"/>
        <w:numPr>
          <w:ilvl w:val="2"/>
          <w:numId w:val="52"/>
        </w:numPr>
        <w:spacing w:before="120" w:after="120" w:line="240" w:lineRule="auto"/>
        <w:ind w:left="851" w:right="-283" w:hanging="851"/>
        <w:rPr>
          <w:rFonts w:ascii="Verdana" w:hAnsi="Verdana"/>
          <w:b w:val="0"/>
          <w:sz w:val="20"/>
          <w:lang w:val="pl-PL" w:eastAsia="pl-PL"/>
        </w:rPr>
      </w:pPr>
      <w:bookmarkStart w:id="244"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44"/>
    </w:p>
    <w:p w14:paraId="02C00F85" w14:textId="77777777" w:rsidR="00BA4433" w:rsidRPr="002A6CA3" w:rsidRDefault="00BA4433" w:rsidP="008A7FB8">
      <w:pPr>
        <w:pStyle w:val="Nagwek2"/>
        <w:keepNext w:val="0"/>
        <w:keepLines w:val="0"/>
        <w:widowControl w:val="0"/>
        <w:numPr>
          <w:ilvl w:val="2"/>
          <w:numId w:val="52"/>
        </w:numPr>
        <w:spacing w:before="120" w:after="120" w:line="240" w:lineRule="auto"/>
        <w:ind w:left="851" w:right="-283" w:hanging="851"/>
        <w:rPr>
          <w:rFonts w:ascii="Verdana" w:hAnsi="Verdana"/>
          <w:b w:val="0"/>
          <w:sz w:val="20"/>
          <w:lang w:val="pl-PL" w:eastAsia="pl-PL"/>
        </w:rPr>
      </w:pPr>
      <w:bookmarkStart w:id="245" w:name="_Toc122344818"/>
      <w:r w:rsidRPr="002A6CA3">
        <w:rPr>
          <w:rFonts w:ascii="Verdana" w:hAnsi="Verdana"/>
          <w:b w:val="0"/>
          <w:sz w:val="20"/>
          <w:lang w:val="pl-PL" w:eastAsia="pl-PL"/>
        </w:rPr>
        <w:t>art. 6 ust. 1 lit. f) RODO (prawnie uzasadniony interes Administratora):</w:t>
      </w:r>
      <w:bookmarkEnd w:id="245"/>
    </w:p>
    <w:p w14:paraId="1D20098E" w14:textId="77777777" w:rsidR="00BA4433" w:rsidRPr="002A6CA3" w:rsidRDefault="00BA4433" w:rsidP="008A7FB8">
      <w:pPr>
        <w:pStyle w:val="Nagwek2"/>
        <w:keepNext w:val="0"/>
        <w:keepLines w:val="0"/>
        <w:widowControl w:val="0"/>
        <w:numPr>
          <w:ilvl w:val="3"/>
          <w:numId w:val="52"/>
        </w:numPr>
        <w:spacing w:before="120" w:after="120" w:line="240" w:lineRule="auto"/>
        <w:ind w:left="1843" w:right="-283" w:hanging="992"/>
        <w:rPr>
          <w:rFonts w:ascii="Verdana" w:hAnsi="Verdana"/>
          <w:b w:val="0"/>
          <w:sz w:val="20"/>
          <w:lang w:val="pl-PL" w:eastAsia="pl-PL"/>
        </w:rPr>
      </w:pPr>
      <w:bookmarkStart w:id="246"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46"/>
    </w:p>
    <w:p w14:paraId="711B54D1" w14:textId="77777777" w:rsidR="00BA4433" w:rsidRPr="002A6CA3" w:rsidRDefault="00BA4433" w:rsidP="008A7FB8">
      <w:pPr>
        <w:pStyle w:val="Nagwek2"/>
        <w:keepNext w:val="0"/>
        <w:keepLines w:val="0"/>
        <w:widowControl w:val="0"/>
        <w:numPr>
          <w:ilvl w:val="3"/>
          <w:numId w:val="52"/>
        </w:numPr>
        <w:spacing w:before="120" w:after="120" w:line="240" w:lineRule="auto"/>
        <w:ind w:left="1843" w:right="-283" w:hanging="992"/>
        <w:rPr>
          <w:rFonts w:ascii="Verdana" w:hAnsi="Verdana" w:cstheme="minorHAnsi"/>
          <w:b w:val="0"/>
          <w:sz w:val="20"/>
          <w:lang w:val="pl-PL" w:eastAsia="pl-PL"/>
        </w:rPr>
      </w:pPr>
      <w:bookmarkStart w:id="247"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7"/>
    </w:p>
    <w:p w14:paraId="4091CAAA" w14:textId="77777777" w:rsidR="00BA4433" w:rsidRPr="002A6CA3" w:rsidRDefault="00BA4433" w:rsidP="008A7FB8">
      <w:pPr>
        <w:pStyle w:val="Nagwek2"/>
        <w:keepNext w:val="0"/>
        <w:keepLines w:val="0"/>
        <w:widowControl w:val="0"/>
        <w:numPr>
          <w:ilvl w:val="3"/>
          <w:numId w:val="52"/>
        </w:numPr>
        <w:spacing w:before="120" w:after="120" w:line="240" w:lineRule="auto"/>
        <w:ind w:left="1843" w:right="-283" w:hanging="992"/>
        <w:rPr>
          <w:rFonts w:ascii="Verdana" w:hAnsi="Verdana" w:cstheme="minorHAnsi"/>
          <w:b w:val="0"/>
          <w:sz w:val="20"/>
          <w:lang w:val="pl-PL" w:eastAsia="pl-PL"/>
        </w:rPr>
      </w:pPr>
      <w:bookmarkStart w:id="248" w:name="_Toc122344821"/>
      <w:r w:rsidRPr="002A6CA3">
        <w:rPr>
          <w:rFonts w:ascii="Verdana" w:hAnsi="Verdana" w:cstheme="minorHAnsi"/>
          <w:b w:val="0"/>
          <w:sz w:val="20"/>
          <w:lang w:val="pl-PL" w:eastAsia="pl-PL"/>
        </w:rPr>
        <w:t>w celu ewentualnego ustalenia, dochodzenia lub obrony przed roszczeniami,</w:t>
      </w:r>
      <w:bookmarkEnd w:id="248"/>
    </w:p>
    <w:p w14:paraId="3418B599" w14:textId="77777777" w:rsidR="00BA4433" w:rsidRPr="002A6CA3" w:rsidRDefault="00BA4433" w:rsidP="008A7FB8">
      <w:pPr>
        <w:pStyle w:val="Nagwek2"/>
        <w:keepNext w:val="0"/>
        <w:keepLines w:val="0"/>
        <w:widowControl w:val="0"/>
        <w:numPr>
          <w:ilvl w:val="3"/>
          <w:numId w:val="52"/>
        </w:numPr>
        <w:spacing w:before="120" w:after="120" w:line="240" w:lineRule="auto"/>
        <w:ind w:left="1843" w:right="-283" w:hanging="992"/>
        <w:rPr>
          <w:rFonts w:ascii="Verdana" w:hAnsi="Verdana" w:cstheme="minorHAnsi"/>
          <w:b w:val="0"/>
          <w:sz w:val="20"/>
          <w:lang w:val="pl-PL" w:eastAsia="pl-PL"/>
        </w:rPr>
      </w:pPr>
      <w:bookmarkStart w:id="249" w:name="_Toc122344822"/>
      <w:r w:rsidRPr="002A6CA3">
        <w:rPr>
          <w:rFonts w:ascii="Verdana" w:hAnsi="Verdana" w:cstheme="minorHAnsi"/>
          <w:b w:val="0"/>
          <w:sz w:val="20"/>
          <w:lang w:val="pl-PL" w:eastAsia="pl-PL"/>
        </w:rPr>
        <w:t>w celu ułatwienia komunikacji między podmiotami Grupy Kapitałowej PGE.</w:t>
      </w:r>
      <w:bookmarkEnd w:id="249"/>
    </w:p>
    <w:p w14:paraId="32FB8041" w14:textId="77777777"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color w:val="1D1B11" w:themeColor="background2" w:themeShade="1A"/>
          <w:sz w:val="20"/>
          <w:lang w:val="pl-PL" w:eastAsia="pl-PL"/>
        </w:rPr>
      </w:pPr>
      <w:bookmarkStart w:id="250"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50"/>
    </w:p>
    <w:p w14:paraId="75741700" w14:textId="01AF0824" w:rsidR="00BA4433" w:rsidRPr="002A6CA3" w:rsidRDefault="00BA4433" w:rsidP="008A7FB8">
      <w:pPr>
        <w:pStyle w:val="Nagwek2"/>
        <w:keepNext w:val="0"/>
        <w:keepLines w:val="0"/>
        <w:widowControl w:val="0"/>
        <w:numPr>
          <w:ilvl w:val="2"/>
          <w:numId w:val="52"/>
        </w:numPr>
        <w:spacing w:before="120" w:after="120" w:line="240" w:lineRule="auto"/>
        <w:ind w:left="851" w:right="-283" w:hanging="851"/>
        <w:rPr>
          <w:rFonts w:ascii="Verdana" w:hAnsi="Verdana"/>
          <w:b w:val="0"/>
          <w:color w:val="1D1B11" w:themeColor="background2" w:themeShade="1A"/>
          <w:sz w:val="20"/>
          <w:lang w:val="pl-PL" w:eastAsia="pl-PL"/>
        </w:rPr>
      </w:pPr>
      <w:bookmarkStart w:id="251"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51"/>
    </w:p>
    <w:p w14:paraId="01A34F98" w14:textId="77777777" w:rsidR="00BA4433" w:rsidRPr="002A6CA3" w:rsidRDefault="00BA4433" w:rsidP="008A7FB8">
      <w:pPr>
        <w:pStyle w:val="Nagwek2"/>
        <w:keepNext w:val="0"/>
        <w:keepLines w:val="0"/>
        <w:widowControl w:val="0"/>
        <w:numPr>
          <w:ilvl w:val="2"/>
          <w:numId w:val="52"/>
        </w:numPr>
        <w:spacing w:before="120" w:after="120" w:line="240" w:lineRule="auto"/>
        <w:ind w:left="851" w:right="-283" w:hanging="851"/>
        <w:rPr>
          <w:rFonts w:ascii="Verdana" w:hAnsi="Verdana"/>
          <w:b w:val="0"/>
          <w:color w:val="1D1B11" w:themeColor="background2" w:themeShade="1A"/>
          <w:sz w:val="20"/>
          <w:lang w:val="pl-PL" w:eastAsia="pl-PL"/>
        </w:rPr>
      </w:pPr>
      <w:bookmarkStart w:id="252"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52"/>
    </w:p>
    <w:p w14:paraId="71311F9B" w14:textId="21615496" w:rsidR="00BA4433" w:rsidRPr="002A6CA3" w:rsidRDefault="00BA4433" w:rsidP="008A7FB8">
      <w:pPr>
        <w:pStyle w:val="Nagwek2"/>
        <w:keepNext w:val="0"/>
        <w:keepLines w:val="0"/>
        <w:widowControl w:val="0"/>
        <w:numPr>
          <w:ilvl w:val="2"/>
          <w:numId w:val="52"/>
        </w:numPr>
        <w:spacing w:before="120" w:after="120" w:line="240" w:lineRule="auto"/>
        <w:ind w:left="851" w:right="-283" w:hanging="851"/>
        <w:rPr>
          <w:rFonts w:ascii="Verdana" w:hAnsi="Verdana"/>
          <w:b w:val="0"/>
          <w:color w:val="1D1B11" w:themeColor="background2" w:themeShade="1A"/>
          <w:sz w:val="20"/>
          <w:lang w:val="pl-PL" w:eastAsia="pl-PL"/>
        </w:rPr>
      </w:pPr>
      <w:bookmarkStart w:id="253"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53"/>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54"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54"/>
    </w:p>
    <w:p w14:paraId="1A461FBB" w14:textId="77777777"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55" w:name="_Toc122344828"/>
      <w:r w:rsidRPr="002A6CA3">
        <w:rPr>
          <w:rFonts w:ascii="Verdana" w:hAnsi="Verdana"/>
          <w:b w:val="0"/>
          <w:sz w:val="20"/>
          <w:lang w:val="pl-PL" w:eastAsia="pl-PL"/>
        </w:rPr>
        <w:t xml:space="preserve">Prawa osoby, której dane dotyczą. W przypadkach i na zasadach określonych w powszechnie obowiązujących przepisach o ochronie danych osobowych przysługują Pani/Panu prawa do dostępu do swoich danych oraz otrzymania ich kopii (Art. 15 RODO), z zastrzeżeniem, że w przypadku gdy </w:t>
      </w:r>
      <w:r w:rsidRPr="002A6CA3">
        <w:rPr>
          <w:rFonts w:ascii="Verdana" w:hAnsi="Verdana"/>
          <w:b w:val="0"/>
          <w:sz w:val="20"/>
          <w:lang w:val="pl-PL" w:eastAsia="pl-PL"/>
        </w:rPr>
        <w:lastRenderedPageBreak/>
        <w:t>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5"/>
    </w:p>
    <w:p w14:paraId="0F3BF60B" w14:textId="77777777"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56"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w:t>
      </w:r>
      <w:r w:rsidRPr="000D4571">
        <w:rPr>
          <w:rFonts w:ascii="Verdana" w:hAnsi="Verdana"/>
          <w:b w:val="0"/>
          <w:sz w:val="20"/>
          <w:lang w:val="pl-PL" w:eastAsia="pl-PL"/>
        </w:rPr>
        <w:t>.A. i PGE Energia Ciepła S.A. Dane</w:t>
      </w:r>
      <w:r w:rsidRPr="002A6CA3">
        <w:rPr>
          <w:rFonts w:ascii="Verdana" w:hAnsi="Verdana"/>
          <w:b w:val="0"/>
          <w:sz w:val="20"/>
          <w:lang w:val="pl-PL" w:eastAsia="pl-PL"/>
        </w:rPr>
        <w:t xml:space="preserve"> osobowe mogą być przekazywane spółce PGE Polska Grupa Energetyczna S.A., w zakresie niezbędnym do celów kontaktowych (wspólne przedsięwzięcie, projekt), w celu sprawowania nadzoru właścicielskiego.</w:t>
      </w:r>
      <w:bookmarkEnd w:id="256"/>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57"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7"/>
    </w:p>
    <w:p w14:paraId="573D179C" w14:textId="1C97A73E"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58"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58"/>
    </w:p>
    <w:p w14:paraId="5DBF906A" w14:textId="7852693C"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59"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9"/>
    </w:p>
    <w:p w14:paraId="19141D0F" w14:textId="3CEA3D45" w:rsidR="00BA4433" w:rsidRPr="002A6CA3" w:rsidRDefault="00BA4433" w:rsidP="008A7FB8">
      <w:pPr>
        <w:pStyle w:val="Nagwek2"/>
        <w:keepNext w:val="0"/>
        <w:keepLines w:val="0"/>
        <w:widowControl w:val="0"/>
        <w:numPr>
          <w:ilvl w:val="1"/>
          <w:numId w:val="52"/>
        </w:numPr>
        <w:spacing w:before="120" w:after="120" w:line="240" w:lineRule="auto"/>
        <w:ind w:left="426" w:right="-283" w:hanging="710"/>
        <w:rPr>
          <w:rFonts w:ascii="Verdana" w:hAnsi="Verdana" w:cstheme="minorHAnsi"/>
          <w:b w:val="0"/>
          <w:sz w:val="20"/>
          <w:lang w:val="pl-PL" w:eastAsia="pl-PL"/>
        </w:rPr>
      </w:pPr>
      <w:bookmarkStart w:id="260"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60"/>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61" w:name="_Toc122344834"/>
      <w:r w:rsidRPr="002A6CA3">
        <w:rPr>
          <w:rFonts w:ascii="Verdana" w:hAnsi="Verdana" w:cstheme="minorHAnsi"/>
          <w:b/>
          <w:caps/>
          <w:kern w:val="28"/>
          <w:sz w:val="20"/>
        </w:rPr>
        <w:t>Klauzula informacyjna dla pracowników/współpracowników/osób trzecich, wskazanych przez Wykonawcę</w:t>
      </w:r>
      <w:bookmarkEnd w:id="261"/>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62"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62"/>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2AEC120E" w:rsidR="00BA4433" w:rsidRPr="002A6CA3" w:rsidRDefault="00BA4433" w:rsidP="008A7FB8">
      <w:pPr>
        <w:numPr>
          <w:ilvl w:val="0"/>
          <w:numId w:val="63"/>
        </w:numPr>
        <w:spacing w:before="120" w:after="120" w:line="276" w:lineRule="auto"/>
        <w:ind w:right="-283"/>
        <w:rPr>
          <w:rFonts w:ascii="Verdana" w:hAnsi="Verdana" w:cstheme="minorHAnsi"/>
          <w:sz w:val="20"/>
        </w:rPr>
      </w:pPr>
      <w:r w:rsidRPr="002A6CA3">
        <w:rPr>
          <w:rFonts w:ascii="Verdana" w:hAnsi="Verdana" w:cstheme="minorHAnsi"/>
          <w:b/>
          <w:sz w:val="20"/>
        </w:rPr>
        <w:lastRenderedPageBreak/>
        <w:t>Administratorem</w:t>
      </w:r>
      <w:r w:rsidRPr="002A6CA3">
        <w:rPr>
          <w:rFonts w:ascii="Verdana" w:hAnsi="Verdana" w:cstheme="minorHAnsi"/>
          <w:sz w:val="20"/>
        </w:rPr>
        <w:t xml:space="preserve"> Pani/Pana danych osobowych jest </w:t>
      </w:r>
      <w:r w:rsidR="000D4571" w:rsidRPr="00CB09F0">
        <w:rPr>
          <w:rFonts w:ascii="Verdana" w:hAnsi="Verdana"/>
          <w:b/>
          <w:sz w:val="20"/>
          <w:lang w:eastAsia="pl-PL"/>
        </w:rPr>
        <w:t>Elektrociepłownia „Zielona Góra” S.A. z siedzibą w Zielonej Górze (65-120) przy al. Zjednoczenia 103</w:t>
      </w:r>
      <w:r w:rsidR="000D4571" w:rsidRPr="002A6CA3">
        <w:rPr>
          <w:rFonts w:ascii="Verdana" w:hAnsi="Verdana" w:cstheme="minorHAnsi"/>
          <w:sz w:val="20"/>
        </w:rPr>
        <w:t xml:space="preserve"> </w:t>
      </w:r>
      <w:r w:rsidRPr="002A6CA3">
        <w:rPr>
          <w:rFonts w:ascii="Verdana" w:hAnsi="Verdana" w:cstheme="minorHAnsi"/>
          <w:sz w:val="20"/>
        </w:rPr>
        <w:t xml:space="preserve"> </w:t>
      </w:r>
    </w:p>
    <w:p w14:paraId="0B23EB51" w14:textId="2C69EEBA" w:rsidR="00BA4433" w:rsidRPr="002A6CA3" w:rsidRDefault="00BA4433" w:rsidP="008A7FB8">
      <w:pPr>
        <w:numPr>
          <w:ilvl w:val="0"/>
          <w:numId w:val="63"/>
        </w:numPr>
        <w:spacing w:before="120" w:after="120" w:line="276" w:lineRule="auto"/>
        <w:ind w:right="-283"/>
        <w:rPr>
          <w:rFonts w:ascii="Verdana" w:hAnsi="Verdana" w:cstheme="minorHAnsi"/>
          <w:sz w:val="20"/>
        </w:rPr>
      </w:pPr>
      <w:r w:rsidRPr="002A6CA3">
        <w:rPr>
          <w:rFonts w:ascii="Verdana" w:hAnsi="Verdana" w:cstheme="minorHAnsi"/>
          <w:sz w:val="20"/>
        </w:rPr>
        <w:t xml:space="preserve">W sprawie ochrony Pani/Pana danych osobowych można skontaktować się z: </w:t>
      </w:r>
      <w:r w:rsidR="000D4571">
        <w:rPr>
          <w:rFonts w:ascii="Verdana" w:hAnsi="Verdana"/>
          <w:sz w:val="20"/>
          <w:lang w:eastAsia="pl-PL"/>
        </w:rPr>
        <w:t>odo@ec.zgora.pl</w:t>
      </w:r>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8A7FB8">
      <w:pPr>
        <w:numPr>
          <w:ilvl w:val="0"/>
          <w:numId w:val="63"/>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18F8D15D"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 xml:space="preserve">tj. Stronę Postępowania o udzielnie zamówienia niepublicznego nr </w:t>
      </w:r>
      <w:r w:rsidR="00415F8E" w:rsidRPr="00415F8E">
        <w:rPr>
          <w:rFonts w:ascii="Arial" w:hAnsi="Arial" w:cs="Arial"/>
          <w:b/>
          <w:bCs/>
          <w:color w:val="000000"/>
          <w:sz w:val="18"/>
          <w:szCs w:val="18"/>
          <w:shd w:val="clear" w:color="auto" w:fill="FDFDFD"/>
        </w:rPr>
        <w:br/>
      </w:r>
      <w:r w:rsidR="00415F8E" w:rsidRPr="00415F8E">
        <w:rPr>
          <w:rFonts w:ascii="Verdana" w:hAnsi="Verdana" w:cstheme="minorHAnsi"/>
          <w:sz w:val="20"/>
        </w:rPr>
        <w:t>POST/PEC/PEC/UZS/01066/2024</w:t>
      </w:r>
      <w:r w:rsidRPr="002A6CA3">
        <w:rPr>
          <w:rFonts w:ascii="Verdana" w:hAnsi="Verdana" w:cstheme="minorHAnsi"/>
          <w:sz w:val="20"/>
        </w:rPr>
        <w:t xml:space="preserve">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8A7FB8">
      <w:pPr>
        <w:numPr>
          <w:ilvl w:val="0"/>
          <w:numId w:val="63"/>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8A7FB8">
      <w:pPr>
        <w:numPr>
          <w:ilvl w:val="3"/>
          <w:numId w:val="60"/>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8A7FB8">
      <w:pPr>
        <w:numPr>
          <w:ilvl w:val="3"/>
          <w:numId w:val="60"/>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8A7FB8">
      <w:pPr>
        <w:numPr>
          <w:ilvl w:val="4"/>
          <w:numId w:val="60"/>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8A7FB8">
      <w:pPr>
        <w:numPr>
          <w:ilvl w:val="4"/>
          <w:numId w:val="60"/>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8A7FB8">
      <w:pPr>
        <w:numPr>
          <w:ilvl w:val="4"/>
          <w:numId w:val="60"/>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8A7FB8">
      <w:pPr>
        <w:numPr>
          <w:ilvl w:val="0"/>
          <w:numId w:val="63"/>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8A7FB8">
      <w:pPr>
        <w:numPr>
          <w:ilvl w:val="0"/>
          <w:numId w:val="63"/>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8A7FB8">
      <w:pPr>
        <w:numPr>
          <w:ilvl w:val="0"/>
          <w:numId w:val="63"/>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8A7FB8">
      <w:pPr>
        <w:numPr>
          <w:ilvl w:val="0"/>
          <w:numId w:val="62"/>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8A7FB8">
      <w:pPr>
        <w:numPr>
          <w:ilvl w:val="0"/>
          <w:numId w:val="62"/>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8A7FB8">
      <w:pPr>
        <w:numPr>
          <w:ilvl w:val="0"/>
          <w:numId w:val="62"/>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8A7FB8">
      <w:pPr>
        <w:numPr>
          <w:ilvl w:val="0"/>
          <w:numId w:val="63"/>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8A7FB8">
      <w:pPr>
        <w:numPr>
          <w:ilvl w:val="0"/>
          <w:numId w:val="59"/>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8A7FB8">
      <w:pPr>
        <w:numPr>
          <w:ilvl w:val="0"/>
          <w:numId w:val="59"/>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2935D8" w:rsidRDefault="00BA4433" w:rsidP="008A7FB8">
      <w:pPr>
        <w:numPr>
          <w:ilvl w:val="0"/>
          <w:numId w:val="59"/>
        </w:numPr>
        <w:spacing w:line="276" w:lineRule="auto"/>
        <w:ind w:left="1058" w:right="-283" w:hanging="283"/>
        <w:textAlignment w:val="center"/>
        <w:rPr>
          <w:rFonts w:ascii="Verdana" w:hAnsi="Verdana" w:cstheme="minorHAnsi"/>
          <w:sz w:val="20"/>
        </w:rPr>
      </w:pPr>
      <w:r w:rsidRPr="002935D8">
        <w:rPr>
          <w:rFonts w:ascii="Verdana" w:hAnsi="Verdana" w:cstheme="minorHAnsi"/>
          <w:color w:val="000000"/>
          <w:sz w:val="20"/>
        </w:rPr>
        <w:lastRenderedPageBreak/>
        <w:t xml:space="preserve">podmiotom przetwarzającym, które świadczą usługi na rzecz Administratora (np. audytorzy, firmy informatyczne), również tym, </w:t>
      </w:r>
      <w:r w:rsidR="000F3AAE" w:rsidRPr="002935D8">
        <w:rPr>
          <w:rFonts w:ascii="Verdana" w:hAnsi="Verdana" w:cstheme="minorHAnsi"/>
          <w:color w:val="000000"/>
          <w:sz w:val="20"/>
        </w:rPr>
        <w:t>którym te dane są powierzane, w </w:t>
      </w:r>
      <w:r w:rsidRPr="002935D8">
        <w:rPr>
          <w:rFonts w:ascii="Verdana" w:hAnsi="Verdana" w:cstheme="minorHAnsi"/>
          <w:color w:val="000000"/>
          <w:sz w:val="20"/>
        </w:rPr>
        <w:t>szczególności spółce PGE Systemy S.A. i PGE Energia Ciepła S.A.</w:t>
      </w:r>
    </w:p>
    <w:p w14:paraId="06518AD0" w14:textId="77777777" w:rsidR="00BA4433" w:rsidRPr="002A6CA3" w:rsidRDefault="00BA4433" w:rsidP="008A7FB8">
      <w:pPr>
        <w:numPr>
          <w:ilvl w:val="0"/>
          <w:numId w:val="63"/>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8A7FB8">
      <w:pPr>
        <w:numPr>
          <w:ilvl w:val="0"/>
          <w:numId w:val="63"/>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8A7FB8">
      <w:pPr>
        <w:numPr>
          <w:ilvl w:val="0"/>
          <w:numId w:val="61"/>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8A7FB8">
      <w:pPr>
        <w:numPr>
          <w:ilvl w:val="0"/>
          <w:numId w:val="61"/>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8A7FB8">
      <w:pPr>
        <w:numPr>
          <w:ilvl w:val="0"/>
          <w:numId w:val="61"/>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8A7FB8">
      <w:pPr>
        <w:numPr>
          <w:ilvl w:val="0"/>
          <w:numId w:val="61"/>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8A7FB8">
      <w:pPr>
        <w:numPr>
          <w:ilvl w:val="0"/>
          <w:numId w:val="61"/>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8A7FB8">
      <w:pPr>
        <w:numPr>
          <w:ilvl w:val="0"/>
          <w:numId w:val="63"/>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8A7FB8">
      <w:pPr>
        <w:pStyle w:val="Akapitzlist"/>
        <w:keepNext/>
        <w:numPr>
          <w:ilvl w:val="0"/>
          <w:numId w:val="57"/>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3" w:name="_Toc39813090"/>
      <w:bookmarkStart w:id="264" w:name="_Toc122344836"/>
      <w:bookmarkEnd w:id="263"/>
      <w:bookmarkEnd w:id="264"/>
    </w:p>
    <w:p w14:paraId="3B35DF41" w14:textId="77777777" w:rsidR="002E3D8B" w:rsidRPr="002A6CA3" w:rsidRDefault="002E3D8B" w:rsidP="008A7FB8">
      <w:pPr>
        <w:pStyle w:val="Akapitzlist"/>
        <w:keepNext/>
        <w:numPr>
          <w:ilvl w:val="0"/>
          <w:numId w:val="58"/>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5" w:name="_Toc122344837"/>
      <w:bookmarkEnd w:id="265"/>
    </w:p>
    <w:p w14:paraId="7F901F1D" w14:textId="0512BEFF" w:rsidR="0077555C" w:rsidRPr="002A6CA3" w:rsidRDefault="0077555C" w:rsidP="008A7FB8">
      <w:pPr>
        <w:pStyle w:val="Nagwek1"/>
        <w:keepLines w:val="0"/>
        <w:numPr>
          <w:ilvl w:val="0"/>
          <w:numId w:val="58"/>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66" w:name="_Toc122344838"/>
      <w:r w:rsidRPr="002A6CA3">
        <w:rPr>
          <w:rFonts w:ascii="Verdana" w:eastAsia="Calibri" w:hAnsi="Verdana" w:cstheme="minorHAnsi"/>
          <w:caps w:val="0"/>
          <w:kern w:val="0"/>
          <w:sz w:val="20"/>
          <w:lang w:val="pl-PL"/>
        </w:rPr>
        <w:t>INNE INFORMACJE</w:t>
      </w:r>
      <w:bookmarkEnd w:id="266"/>
    </w:p>
    <w:p w14:paraId="57069957" w14:textId="77777777" w:rsidR="00B95166" w:rsidRPr="002A6CA3" w:rsidRDefault="0077555C" w:rsidP="008A7FB8">
      <w:pPr>
        <w:pStyle w:val="Akapitzlist"/>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8A7FB8">
      <w:pPr>
        <w:pStyle w:val="Akapitzlist"/>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8A7FB8">
      <w:pPr>
        <w:pStyle w:val="Nagwek1"/>
        <w:keepLines w:val="0"/>
        <w:numPr>
          <w:ilvl w:val="0"/>
          <w:numId w:val="58"/>
        </w:numPr>
        <w:shd w:val="clear" w:color="auto" w:fill="C6D9F1" w:themeFill="text2" w:themeFillTint="33"/>
        <w:spacing w:before="0" w:after="0" w:line="240" w:lineRule="auto"/>
        <w:ind w:left="425" w:right="-284" w:hanging="709"/>
        <w:rPr>
          <w:rFonts w:ascii="Verdana" w:hAnsi="Verdana" w:cstheme="minorHAnsi"/>
          <w:i/>
          <w:sz w:val="20"/>
        </w:rPr>
      </w:pPr>
      <w:bookmarkStart w:id="267" w:name="_Toc165273929"/>
      <w:bookmarkStart w:id="268" w:name="_Toc165274198"/>
      <w:bookmarkStart w:id="269" w:name="_Toc243294558"/>
      <w:bookmarkStart w:id="270" w:name="_Toc489350408"/>
      <w:bookmarkStart w:id="271" w:name="_Toc515896301"/>
      <w:bookmarkStart w:id="272" w:name="_Toc122344839"/>
      <w:r w:rsidRPr="002A6CA3">
        <w:rPr>
          <w:rFonts w:ascii="Verdana" w:eastAsia="Calibri" w:hAnsi="Verdana" w:cstheme="minorHAnsi"/>
          <w:caps w:val="0"/>
          <w:kern w:val="0"/>
          <w:sz w:val="20"/>
          <w:lang w:val="pl-PL"/>
        </w:rPr>
        <w:t xml:space="preserve">ZAŁĄCZNIKI DO </w:t>
      </w:r>
      <w:bookmarkEnd w:id="267"/>
      <w:bookmarkEnd w:id="268"/>
      <w:bookmarkEnd w:id="269"/>
      <w:bookmarkEnd w:id="270"/>
      <w:bookmarkEnd w:id="271"/>
      <w:r w:rsidR="00904E94" w:rsidRPr="002A6CA3">
        <w:rPr>
          <w:rFonts w:ascii="Verdana" w:eastAsia="Calibri" w:hAnsi="Verdana" w:cstheme="minorHAnsi"/>
          <w:caps w:val="0"/>
          <w:kern w:val="0"/>
          <w:sz w:val="20"/>
          <w:lang w:val="pl-PL"/>
        </w:rPr>
        <w:t>SWZ</w:t>
      </w:r>
      <w:bookmarkEnd w:id="272"/>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343D9F36"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Pr="002A6CA3">
        <w:rPr>
          <w:rFonts w:ascii="Verdana" w:hAnsi="Verdana" w:cstheme="minorHAnsi"/>
          <w:i/>
          <w:sz w:val="20"/>
        </w:rPr>
        <w:t xml:space="preserve">Projekt  Umowy </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4 – Zobowiązanie podmiotu do oddania zasobów – WZÓR</w:t>
      </w:r>
    </w:p>
    <w:p w14:paraId="4EA50150" w14:textId="3F743F39"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Pr="002A6CA3">
        <w:rPr>
          <w:rFonts w:ascii="Verdana" w:hAnsi="Verdana" w:cstheme="minorHAnsi"/>
          <w:i/>
          <w:sz w:val="20"/>
        </w:rPr>
        <w:t xml:space="preserve">Formularz cenowy – WZÓR </w:t>
      </w:r>
    </w:p>
    <w:p w14:paraId="2B3027D8" w14:textId="15326DCD"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6 </w:t>
      </w:r>
      <w:r w:rsidR="001B2760" w:rsidRPr="002A6CA3">
        <w:rPr>
          <w:rFonts w:ascii="Verdana" w:hAnsi="Verdana" w:cstheme="minorHAnsi"/>
          <w:i/>
          <w:sz w:val="20"/>
        </w:rPr>
        <w:t>–</w:t>
      </w:r>
      <w:r w:rsidRPr="002A6CA3">
        <w:rPr>
          <w:rFonts w:ascii="Verdana" w:hAnsi="Verdana" w:cstheme="minorHAnsi"/>
          <w:i/>
          <w:sz w:val="20"/>
        </w:rPr>
        <w:t xml:space="preserve"> Wykaz wykonanych usług– WZÓR</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3" w:name="_Toc515896302"/>
      <w:bookmarkStart w:id="274" w:name="_Toc122344840"/>
      <w:bookmarkEnd w:id="78"/>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73"/>
      <w:r w:rsidR="002965D7" w:rsidRPr="002A6CA3">
        <w:rPr>
          <w:rFonts w:ascii="Verdana" w:hAnsi="Verdana" w:cstheme="minorHAnsi"/>
          <w:sz w:val="20"/>
          <w:lang w:val="pl-PL"/>
        </w:rPr>
        <w:t xml:space="preserve"> – ODRĘBNY DOKUMENT</w:t>
      </w:r>
      <w:bookmarkEnd w:id="274"/>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5" w:name="_Toc515896303"/>
      <w:bookmarkStart w:id="276"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6E5D03" w:rsidRPr="002A6CA3">
        <w:rPr>
          <w:rFonts w:ascii="Verdana" w:hAnsi="Verdana" w:cstheme="minorHAnsi"/>
          <w:sz w:val="20"/>
          <w:lang w:val="pl-PL"/>
        </w:rPr>
        <w:t>PROJEKT UMOWY</w:t>
      </w:r>
      <w:bookmarkEnd w:id="275"/>
      <w:r w:rsidR="002965D7" w:rsidRPr="002A6CA3">
        <w:rPr>
          <w:rFonts w:ascii="Verdana" w:hAnsi="Verdana" w:cstheme="minorHAnsi"/>
          <w:sz w:val="20"/>
          <w:lang w:val="pl-PL"/>
        </w:rPr>
        <w:t xml:space="preserve"> – ODRĘBNY DOKUMENT</w:t>
      </w:r>
      <w:bookmarkEnd w:id="276"/>
      <w:r w:rsidR="002965D7" w:rsidRPr="002A6CA3">
        <w:rPr>
          <w:rFonts w:ascii="Verdana" w:hAnsi="Verdana" w:cstheme="minorHAnsi"/>
          <w:sz w:val="20"/>
          <w:lang w:val="pl-PL"/>
        </w:rPr>
        <w:t xml:space="preserve"> </w:t>
      </w:r>
    </w:p>
    <w:p w14:paraId="1D98AC86"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17ADA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051F40DD"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szCs w:val="22"/>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7" w:name="_Toc531077252"/>
      <w:bookmarkStart w:id="278"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7"/>
      <w:bookmarkEnd w:id="278"/>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8A7FB8">
      <w:pPr>
        <w:widowControl w:val="0"/>
        <w:numPr>
          <w:ilvl w:val="0"/>
          <w:numId w:val="53"/>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8A7FB8">
      <w:pPr>
        <w:widowControl w:val="0"/>
        <w:numPr>
          <w:ilvl w:val="0"/>
          <w:numId w:val="53"/>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8A7FB8">
      <w:pPr>
        <w:widowControl w:val="0"/>
        <w:numPr>
          <w:ilvl w:val="0"/>
          <w:numId w:val="53"/>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1FFA28AF"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AA0385">
        <w:rPr>
          <w:rFonts w:ascii="Verdana" w:hAnsi="Verdana" w:cs="Arial"/>
          <w:sz w:val="20"/>
        </w:rPr>
        <w:t xml:space="preserve">nr </w:t>
      </w:r>
      <w:r w:rsidR="00AA0385" w:rsidRPr="00AA0385">
        <w:rPr>
          <w:rFonts w:ascii="Verdana" w:hAnsi="Verdana" w:cs="Arial"/>
          <w:sz w:val="20"/>
        </w:rPr>
        <w:br/>
        <w:t xml:space="preserve">POST/PEC/PEC/UZS/01066/2024 </w:t>
      </w:r>
      <w:r w:rsidRPr="00AA0385">
        <w:rPr>
          <w:rFonts w:ascii="Verdana" w:hAnsi="Verdana" w:cs="Arial"/>
          <w:sz w:val="20"/>
        </w:rPr>
        <w:t xml:space="preserve">prowadzonego w trybie przetargu nieograniczonego na wykonanie usług pn. </w:t>
      </w:r>
      <w:r w:rsidR="00AA0385" w:rsidRPr="00AA0385">
        <w:rPr>
          <w:rFonts w:ascii="Verdana" w:hAnsi="Verdana" w:cs="Arial"/>
          <w:b/>
          <w:sz w:val="20"/>
        </w:rPr>
        <w:t>„Remont kapitalny 2 szt.</w:t>
      </w:r>
      <w:r w:rsidR="00AA0385" w:rsidRPr="00AA0385">
        <w:rPr>
          <w:rFonts w:ascii="Verdana" w:hAnsi="Verdana" w:cstheme="minorHAnsi"/>
          <w:b/>
          <w:sz w:val="20"/>
          <w:lang w:eastAsia="pl-PL"/>
        </w:rPr>
        <w:t xml:space="preserve"> agregatów pompowych wody zasilającej NP zainstalowanych w  Elektrociepłowni „Zielona Góra" S.A”</w:t>
      </w:r>
      <w:r w:rsidR="00AA0385" w:rsidRPr="00AA0385">
        <w:rPr>
          <w:rFonts w:ascii="Verdana" w:hAnsi="Verdana" w:cstheme="minorHAnsi"/>
          <w:sz w:val="20"/>
          <w:lang w:eastAsia="pl-PL"/>
        </w:rPr>
        <w:t xml:space="preserve"> </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AA0385"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xml:space="preserve">[.....] </w:t>
      </w:r>
      <w:r w:rsidRPr="00AA0385">
        <w:rPr>
          <w:rFonts w:ascii="Verdana" w:hAnsi="Verdana" w:cs="Arial"/>
          <w:b/>
          <w:sz w:val="20"/>
        </w:rPr>
        <w:t>PLN</w:t>
      </w:r>
      <w:r w:rsidRPr="00AA0385">
        <w:rPr>
          <w:rFonts w:ascii="Verdana" w:hAnsi="Verdana" w:cs="Arial"/>
          <w:sz w:val="20"/>
        </w:rPr>
        <w:t xml:space="preserve"> słownie: [......] wyliczoną zgodnie z aktualnie obowiązującymi przepisami prawa, co da cenę w wysokości: </w:t>
      </w:r>
      <w:r w:rsidRPr="00AA0385">
        <w:rPr>
          <w:rFonts w:ascii="Verdana" w:hAnsi="Verdana" w:cs="Arial"/>
          <w:b/>
          <w:sz w:val="20"/>
        </w:rPr>
        <w:t xml:space="preserve">[......] PLN </w:t>
      </w:r>
      <w:r w:rsidRPr="00AA0385">
        <w:rPr>
          <w:rFonts w:ascii="Verdana" w:hAnsi="Verdana" w:cs="Arial"/>
          <w:sz w:val="20"/>
        </w:rPr>
        <w:t>słownie:  [......]</w:t>
      </w:r>
      <w:r w:rsidRPr="00AA0385">
        <w:rPr>
          <w:rFonts w:ascii="Verdana" w:hAnsi="Verdana" w:cs="Arial"/>
          <w:b/>
          <w:sz w:val="20"/>
        </w:rPr>
        <w:t xml:space="preserve"> brutto.</w:t>
      </w:r>
    </w:p>
    <w:p w14:paraId="2BA62D2D" w14:textId="17BB18C0" w:rsidR="0042031F" w:rsidRPr="002A6CA3" w:rsidRDefault="0042031F" w:rsidP="0042031F">
      <w:pPr>
        <w:pStyle w:val="Akapitzlist"/>
        <w:widowControl w:val="0"/>
        <w:suppressAutoHyphens/>
        <w:spacing w:before="120"/>
        <w:ind w:left="426"/>
        <w:rPr>
          <w:rFonts w:ascii="Verdana" w:hAnsi="Verdana" w:cs="Arial"/>
          <w:sz w:val="20"/>
        </w:rPr>
      </w:pPr>
      <w:r w:rsidRPr="00AA0385">
        <w:rPr>
          <w:rFonts w:ascii="Verdana" w:hAnsi="Verdana" w:cs="Arial"/>
          <w:sz w:val="20"/>
        </w:rPr>
        <w:t xml:space="preserve">Szczegółowe zestawienie pozycji cenowych składających się na ostateczną wartość Oferty stanowi </w:t>
      </w:r>
      <w:r w:rsidRPr="00AA0385">
        <w:rPr>
          <w:rFonts w:ascii="Verdana" w:hAnsi="Verdana" w:cs="Arial"/>
          <w:b/>
          <w:sz w:val="20"/>
        </w:rPr>
        <w:t xml:space="preserve">Załącznik nr </w:t>
      </w:r>
      <w:r w:rsidR="00A0753C" w:rsidRPr="00AA0385">
        <w:rPr>
          <w:rFonts w:ascii="Verdana" w:hAnsi="Verdana" w:cs="Arial"/>
          <w:b/>
          <w:sz w:val="20"/>
        </w:rPr>
        <w:t>5</w:t>
      </w:r>
      <w:r w:rsidRPr="00AA0385">
        <w:rPr>
          <w:rFonts w:ascii="Verdana" w:hAnsi="Verdana" w:cs="Arial"/>
          <w:b/>
          <w:sz w:val="20"/>
        </w:rPr>
        <w:t xml:space="preserve"> do </w:t>
      </w:r>
      <w:r w:rsidR="00904E94" w:rsidRPr="00AA0385">
        <w:rPr>
          <w:rFonts w:ascii="Verdana" w:hAnsi="Verdana" w:cs="Arial"/>
          <w:b/>
          <w:sz w:val="20"/>
        </w:rPr>
        <w:t>SWZ</w:t>
      </w:r>
      <w:r w:rsidRPr="00AA0385">
        <w:rPr>
          <w:rFonts w:ascii="Verdana" w:hAnsi="Verdana" w:cs="Arial"/>
          <w:b/>
          <w:sz w:val="20"/>
        </w:rPr>
        <w:t xml:space="preserve"> – Formularz Cenowy;</w:t>
      </w:r>
    </w:p>
    <w:p w14:paraId="5AE6CCAB" w14:textId="4713A5C9" w:rsidR="00AE1D9D"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8A7FB8">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8A7FB8">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8A7FB8">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8A7FB8">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8A7FB8">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8A7FB8">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8A7FB8">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8A7FB8">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8A7FB8">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8A7FB8">
      <w:pPr>
        <w:pStyle w:val="Akapitzlist"/>
        <w:widowControl w:val="0"/>
        <w:numPr>
          <w:ilvl w:val="1"/>
          <w:numId w:val="61"/>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8A7FB8">
      <w:pPr>
        <w:pStyle w:val="Akapitzlist"/>
        <w:widowControl w:val="0"/>
        <w:numPr>
          <w:ilvl w:val="1"/>
          <w:numId w:val="61"/>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8A7FB8">
      <w:pPr>
        <w:pStyle w:val="Akapitzlist"/>
        <w:widowControl w:val="0"/>
        <w:numPr>
          <w:ilvl w:val="0"/>
          <w:numId w:val="71"/>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w:t>
      </w:r>
      <w:r w:rsidRPr="000F3AAE">
        <w:rPr>
          <w:rFonts w:ascii="Verdana" w:hAnsi="Verdana" w:cs="Arial"/>
          <w:sz w:val="20"/>
        </w:rPr>
        <w:lastRenderedPageBreak/>
        <w:t xml:space="preserve">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8A7FB8">
      <w:pPr>
        <w:pStyle w:val="Akapitzlist"/>
        <w:widowControl w:val="0"/>
        <w:numPr>
          <w:ilvl w:val="3"/>
          <w:numId w:val="53"/>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8A7FB8">
      <w:pPr>
        <w:pStyle w:val="Akapitzlist"/>
        <w:widowControl w:val="0"/>
        <w:numPr>
          <w:ilvl w:val="1"/>
          <w:numId w:val="69"/>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8A7FB8">
      <w:pPr>
        <w:pStyle w:val="Akapitzlist"/>
        <w:widowControl w:val="0"/>
        <w:numPr>
          <w:ilvl w:val="1"/>
          <w:numId w:val="69"/>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8A7FB8">
      <w:pPr>
        <w:pStyle w:val="Akapitzlist"/>
        <w:widowControl w:val="0"/>
        <w:numPr>
          <w:ilvl w:val="1"/>
          <w:numId w:val="69"/>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8A7FB8">
      <w:pPr>
        <w:pStyle w:val="Akapitzlist"/>
        <w:widowControl w:val="0"/>
        <w:numPr>
          <w:ilvl w:val="3"/>
          <w:numId w:val="53"/>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8A7FB8">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8A7FB8">
      <w:pPr>
        <w:pStyle w:val="Akapitzlist"/>
        <w:widowControl w:val="0"/>
        <w:numPr>
          <w:ilvl w:val="0"/>
          <w:numId w:val="54"/>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8A7FB8">
      <w:pPr>
        <w:pStyle w:val="Akapitzlist"/>
        <w:widowControl w:val="0"/>
        <w:numPr>
          <w:ilvl w:val="0"/>
          <w:numId w:val="54"/>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8A7FB8">
      <w:pPr>
        <w:pStyle w:val="Akapitzlist"/>
        <w:numPr>
          <w:ilvl w:val="3"/>
          <w:numId w:val="53"/>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r>
      <w:r w:rsidRPr="002A6CA3">
        <w:rPr>
          <w:rFonts w:ascii="Verdana" w:hAnsi="Verdana" w:cs="Arial"/>
          <w:sz w:val="20"/>
          <w:lang w:eastAsia="pl-PL"/>
        </w:rPr>
        <w:lastRenderedPageBreak/>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2"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77777777"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Pr="002A6CA3">
        <w:rPr>
          <w:rFonts w:ascii="Verdana" w:eastAsia="Calibri" w:hAnsi="Verdana" w:cstheme="minorHAnsi"/>
          <w:bCs/>
          <w:sz w:val="20"/>
          <w:lang w:eastAsia="pl-PL"/>
        </w:rPr>
        <w:t>………</w:t>
      </w:r>
      <w:r w:rsidRPr="002A6CA3">
        <w:rPr>
          <w:rFonts w:ascii="Verdana" w:hAnsi="Verdana" w:cstheme="minorHAnsi"/>
          <w:sz w:val="20"/>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8A7FB8">
      <w:pPr>
        <w:pStyle w:val="Akapitzlist"/>
        <w:numPr>
          <w:ilvl w:val="3"/>
          <w:numId w:val="53"/>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8A7FB8">
      <w:pPr>
        <w:pStyle w:val="Akapitzlist"/>
        <w:numPr>
          <w:ilvl w:val="3"/>
          <w:numId w:val="53"/>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8A7FB8">
      <w:pPr>
        <w:pStyle w:val="Akapitzlist"/>
        <w:widowControl w:val="0"/>
        <w:numPr>
          <w:ilvl w:val="3"/>
          <w:numId w:val="53"/>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80" w:name="_Toc515896308"/>
      <w:bookmarkStart w:id="281"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80"/>
      <w:bookmarkEnd w:id="281"/>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AA0385" w:rsidRDefault="00EA7443" w:rsidP="000032C2">
            <w:pPr>
              <w:tabs>
                <w:tab w:val="left" w:pos="540"/>
              </w:tabs>
              <w:jc w:val="center"/>
              <w:rPr>
                <w:rFonts w:ascii="Verdana" w:hAnsi="Verdana" w:cstheme="minorHAnsi"/>
                <w:b/>
                <w:sz w:val="20"/>
              </w:rPr>
            </w:pPr>
            <w:r w:rsidRPr="002A6CA3">
              <w:rPr>
                <w:rFonts w:ascii="Verdana" w:hAnsi="Verdana" w:cstheme="minorHAnsi"/>
                <w:b/>
                <w:sz w:val="20"/>
              </w:rPr>
              <w:t xml:space="preserve">do dyspozycji </w:t>
            </w:r>
            <w:r w:rsidRPr="00AA0385">
              <w:rPr>
                <w:rFonts w:ascii="Verdana" w:hAnsi="Verdana" w:cstheme="minorHAnsi"/>
                <w:b/>
                <w:sz w:val="20"/>
              </w:rPr>
              <w:t xml:space="preserve">niezbędnych zasobów w trakcie realizacji Zamówienia pn.: </w:t>
            </w:r>
          </w:p>
          <w:p w14:paraId="7EA115E5" w14:textId="355D00A6" w:rsidR="00EA7443" w:rsidRPr="00AA0385" w:rsidRDefault="00EA7443" w:rsidP="00AA0385">
            <w:pPr>
              <w:pStyle w:val="Nagwek2"/>
              <w:spacing w:before="0"/>
              <w:rPr>
                <w:rFonts w:ascii="Verdana" w:hAnsi="Verdana" w:cstheme="minorHAnsi"/>
                <w:b w:val="0"/>
                <w:sz w:val="20"/>
              </w:rPr>
            </w:pPr>
            <w:r w:rsidRPr="00AA0385">
              <w:rPr>
                <w:rFonts w:ascii="Verdana" w:hAnsi="Verdana" w:cstheme="minorHAnsi"/>
                <w:sz w:val="20"/>
              </w:rPr>
              <w:t>„</w:t>
            </w:r>
            <w:r w:rsidR="00AA0385" w:rsidRPr="00AA0385">
              <w:rPr>
                <w:rFonts w:ascii="Verdana" w:hAnsi="Verdana" w:cstheme="minorHAnsi"/>
                <w:sz w:val="20"/>
                <w:lang w:val="pl-PL"/>
              </w:rPr>
              <w:t>Remont kapitalny 2 szt. agregatów pompowych wody zasilającej NP zainstalowanych w Elektrociepłowni „Zielona Góra" S.A.</w:t>
            </w:r>
            <w:r w:rsidRPr="00AA0385">
              <w:rPr>
                <w:rFonts w:ascii="Verdana" w:hAnsi="Verdana" w:cstheme="minorHAnsi"/>
                <w:sz w:val="20"/>
              </w:rPr>
              <w:t>”</w:t>
            </w:r>
            <w:r w:rsidRPr="00AA0385">
              <w:rPr>
                <w:rFonts w:ascii="Verdana" w:hAnsi="Verdana" w:cstheme="minorHAnsi"/>
                <w:b w:val="0"/>
                <w:sz w:val="20"/>
              </w:rPr>
              <w:t xml:space="preserve"> </w:t>
            </w:r>
          </w:p>
          <w:p w14:paraId="04D1FB64" w14:textId="64EBF14A" w:rsidR="00EA7443" w:rsidRPr="00AA0385" w:rsidRDefault="00EA7443" w:rsidP="000032C2">
            <w:pPr>
              <w:tabs>
                <w:tab w:val="left" w:pos="540"/>
              </w:tabs>
              <w:jc w:val="center"/>
              <w:rPr>
                <w:rFonts w:ascii="Verdana" w:eastAsia="EUAlbertina-Regular-Identity-H" w:hAnsi="Verdana" w:cstheme="minorHAnsi"/>
                <w:sz w:val="20"/>
              </w:rPr>
            </w:pPr>
            <w:r w:rsidRPr="00AA0385">
              <w:rPr>
                <w:rFonts w:ascii="Verdana" w:hAnsi="Verdana" w:cstheme="minorHAnsi"/>
                <w:sz w:val="20"/>
              </w:rPr>
              <w:t>(</w:t>
            </w:r>
            <w:r w:rsidRPr="00AA0385">
              <w:rPr>
                <w:rFonts w:ascii="Verdana" w:eastAsia="EUAlbertina-Regular-Identity-H" w:hAnsi="Verdana" w:cstheme="minorHAnsi"/>
                <w:sz w:val="20"/>
              </w:rPr>
              <w:t xml:space="preserve">numer ref. postępowania: </w:t>
            </w:r>
            <w:r w:rsidR="00AA0385" w:rsidRPr="00AA0385">
              <w:rPr>
                <w:rFonts w:ascii="Verdana" w:eastAsia="EUAlbertina-Regular-Identity-H" w:hAnsi="Verdana" w:cstheme="minorHAnsi"/>
                <w:sz w:val="20"/>
              </w:rPr>
              <w:t>POST/PEC/PEC/UZS/01066/2024</w:t>
            </w:r>
            <w:r w:rsidRPr="00AA0385">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4E345FF1"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w:t>
      </w:r>
      <w:r w:rsidRPr="00AA0385">
        <w:rPr>
          <w:rFonts w:ascii="Verdana" w:hAnsi="Verdana" w:cstheme="minorHAnsi"/>
          <w:sz w:val="20"/>
        </w:rPr>
        <w:t>przedmiotowego Zamówienia</w:t>
      </w:r>
      <w:r w:rsidR="003F6267" w:rsidRPr="00AA0385">
        <w:rPr>
          <w:rFonts w:ascii="Verdana" w:hAnsi="Verdana" w:cstheme="minorHAnsi"/>
          <w:sz w:val="20"/>
        </w:rPr>
        <w:t xml:space="preserve"> </w:t>
      </w:r>
      <w:r w:rsidRPr="00AA0385">
        <w:rPr>
          <w:rFonts w:ascii="Verdana" w:hAnsi="Verdana" w:cstheme="minorHAnsi"/>
          <w:sz w:val="20"/>
        </w:rPr>
        <w:t>w</w:t>
      </w:r>
      <w:r w:rsidRPr="002A6CA3">
        <w:rPr>
          <w:rFonts w:ascii="Verdana" w:hAnsi="Verdana" w:cstheme="minorHAnsi"/>
          <w:sz w:val="20"/>
        </w:rPr>
        <w:t xml:space="preserve"> zakresie: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AA0385" w:rsidRDefault="00EA7443" w:rsidP="00AB4C0C">
            <w:pPr>
              <w:autoSpaceDE w:val="0"/>
              <w:autoSpaceDN w:val="0"/>
              <w:adjustRightInd w:val="0"/>
              <w:jc w:val="center"/>
              <w:rPr>
                <w:rFonts w:ascii="Verdana" w:hAnsi="Verdana" w:cstheme="minorHAnsi"/>
                <w:b/>
                <w:sz w:val="20"/>
              </w:rPr>
            </w:pPr>
            <w:r w:rsidRPr="00AA0385">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AA0385" w:rsidRDefault="00EA7443" w:rsidP="000032C2">
            <w:pPr>
              <w:autoSpaceDE w:val="0"/>
              <w:autoSpaceDN w:val="0"/>
              <w:adjustRightInd w:val="0"/>
              <w:jc w:val="center"/>
              <w:rPr>
                <w:rFonts w:ascii="Verdana" w:hAnsi="Verdana" w:cstheme="minorHAnsi"/>
                <w:b/>
                <w:sz w:val="20"/>
              </w:rPr>
            </w:pPr>
            <w:r w:rsidRPr="00AA0385">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7E450323" w:rsidR="00EA7443" w:rsidRPr="00AA0385" w:rsidRDefault="001B63ED" w:rsidP="00AA0385">
            <w:pPr>
              <w:autoSpaceDE w:val="0"/>
              <w:autoSpaceDN w:val="0"/>
              <w:adjustRightInd w:val="0"/>
              <w:spacing w:line="240" w:lineRule="auto"/>
              <w:jc w:val="center"/>
              <w:rPr>
                <w:rFonts w:ascii="Verdana" w:hAnsi="Verdana" w:cstheme="minorHAnsi"/>
                <w:sz w:val="20"/>
              </w:rPr>
            </w:pPr>
            <w:r w:rsidRPr="00AA0385">
              <w:rPr>
                <w:rFonts w:ascii="Verdana" w:hAnsi="Verdana" w:cstheme="minorHAnsi"/>
                <w:sz w:val="20"/>
              </w:rPr>
              <w:t>doświadczenie</w:t>
            </w:r>
          </w:p>
        </w:tc>
        <w:tc>
          <w:tcPr>
            <w:tcW w:w="1984" w:type="dxa"/>
            <w:shd w:val="clear" w:color="auto" w:fill="F2F2F2" w:themeFill="background1" w:themeFillShade="F2"/>
          </w:tcPr>
          <w:p w14:paraId="7ED7AFDD" w14:textId="0CC47751" w:rsidR="00EA7443" w:rsidRPr="00AA0385" w:rsidRDefault="00EA7443" w:rsidP="00AA0385">
            <w:pPr>
              <w:autoSpaceDE w:val="0"/>
              <w:autoSpaceDN w:val="0"/>
              <w:adjustRightInd w:val="0"/>
              <w:jc w:val="center"/>
              <w:rPr>
                <w:rFonts w:ascii="Verdana" w:hAnsi="Verdana" w:cstheme="minorHAnsi"/>
                <w:i/>
                <w:sz w:val="20"/>
              </w:rPr>
            </w:pPr>
            <w:r w:rsidRPr="00AA0385">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72D4FC8E"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6FE9B6B7" w14:textId="243F98B9" w:rsidR="00AA0385" w:rsidRDefault="00AA0385" w:rsidP="00EA7443">
      <w:pPr>
        <w:autoSpaceDE w:val="0"/>
        <w:autoSpaceDN w:val="0"/>
        <w:adjustRightInd w:val="0"/>
        <w:ind w:left="4963"/>
        <w:rPr>
          <w:rFonts w:ascii="Verdana" w:hAnsi="Verdana" w:cstheme="minorHAnsi"/>
          <w:i/>
          <w:sz w:val="18"/>
          <w:szCs w:val="18"/>
        </w:rPr>
      </w:pPr>
    </w:p>
    <w:p w14:paraId="36D2BA6A" w14:textId="6E56B9B7" w:rsidR="00AA0385" w:rsidRDefault="00AA0385" w:rsidP="00EA7443">
      <w:pPr>
        <w:autoSpaceDE w:val="0"/>
        <w:autoSpaceDN w:val="0"/>
        <w:adjustRightInd w:val="0"/>
        <w:ind w:left="4963"/>
        <w:rPr>
          <w:rFonts w:ascii="Verdana" w:hAnsi="Verdana" w:cstheme="minorHAnsi"/>
          <w:i/>
          <w:sz w:val="18"/>
          <w:szCs w:val="18"/>
        </w:rPr>
      </w:pPr>
    </w:p>
    <w:p w14:paraId="101F976C" w14:textId="77777777" w:rsidR="00AA0385" w:rsidRPr="002A6CA3" w:rsidRDefault="00AA0385" w:rsidP="00EA7443">
      <w:pPr>
        <w:autoSpaceDE w:val="0"/>
        <w:autoSpaceDN w:val="0"/>
        <w:adjustRightInd w:val="0"/>
        <w:ind w:left="4963"/>
        <w:rPr>
          <w:rFonts w:ascii="Verdana" w:hAnsi="Verdana" w:cstheme="minorHAnsi"/>
          <w:i/>
          <w:sz w:val="18"/>
          <w:szCs w:val="18"/>
        </w:rPr>
      </w:pPr>
    </w:p>
    <w:p w14:paraId="69954FA2" w14:textId="661932F3"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282"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w:t>
      </w:r>
      <w:r w:rsidRPr="00AA0385">
        <w:rPr>
          <w:rFonts w:ascii="Verdana" w:hAnsi="Verdana" w:cstheme="minorHAnsi"/>
          <w:sz w:val="20"/>
          <w:lang w:val="pl-PL"/>
        </w:rPr>
        <w:t>CENOWY</w:t>
      </w:r>
      <w:r w:rsidR="003731DA" w:rsidRPr="00AA0385">
        <w:rPr>
          <w:rFonts w:ascii="Verdana" w:hAnsi="Verdana" w:cstheme="minorHAnsi"/>
          <w:sz w:val="20"/>
          <w:lang w:val="pl-PL"/>
        </w:rPr>
        <w:t xml:space="preserve"> - OSOBNY DOKUMENT</w:t>
      </w:r>
      <w:bookmarkEnd w:id="282"/>
    </w:p>
    <w:p w14:paraId="583C6643" w14:textId="128468BB" w:rsidR="00DD1DDB" w:rsidRPr="002A6CA3" w:rsidRDefault="00DD1DDB" w:rsidP="00AA0385">
      <w:pPr>
        <w:tabs>
          <w:tab w:val="left" w:pos="3033"/>
          <w:tab w:val="center" w:pos="4536"/>
        </w:tabs>
        <w:spacing w:before="120" w:after="120" w:line="276" w:lineRule="auto"/>
        <w:jc w:val="left"/>
        <w:rPr>
          <w:rFonts w:ascii="Verdana" w:hAnsi="Verdana" w:cstheme="minorHAnsi"/>
          <w:i/>
          <w:sz w:val="20"/>
        </w:rPr>
      </w:pPr>
      <w:r w:rsidRPr="002A6CA3">
        <w:rPr>
          <w:rFonts w:ascii="Verdana" w:eastAsia="Calibri" w:hAnsi="Verdana" w:cs="Arial"/>
          <w:b/>
          <w:sz w:val="20"/>
        </w:rPr>
        <w:tab/>
      </w:r>
      <w:r w:rsidRPr="002A6CA3">
        <w:rPr>
          <w:rFonts w:ascii="Verdana" w:hAnsi="Verdana" w:cstheme="minorHAnsi"/>
          <w:i/>
          <w:sz w:val="20"/>
        </w:rPr>
        <w:t xml:space="preserve"> </w:t>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0E8059E8" w:rsidR="00CA696C" w:rsidRDefault="00CA696C">
      <w:pPr>
        <w:spacing w:line="240" w:lineRule="auto"/>
        <w:jc w:val="left"/>
        <w:rPr>
          <w:rFonts w:ascii="Verdana" w:hAnsi="Verdana" w:cstheme="minorHAnsi"/>
          <w:b/>
          <w:caps/>
          <w:kern w:val="28"/>
          <w:sz w:val="20"/>
        </w:rPr>
      </w:pPr>
      <w:bookmarkStart w:id="283" w:name="_Toc515896306"/>
      <w:bookmarkStart w:id="284" w:name="_Toc122344847"/>
      <w:r>
        <w:rPr>
          <w:rFonts w:ascii="Verdana" w:hAnsi="Verdana" w:cstheme="minorHAnsi"/>
          <w:sz w:val="20"/>
        </w:rPr>
        <w:br w:type="page"/>
      </w:r>
    </w:p>
    <w:p w14:paraId="3EDD80DF" w14:textId="0E8059E8" w:rsidR="004A54CB" w:rsidRPr="00AA0385"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283"/>
      <w:r w:rsidRPr="002A6CA3">
        <w:rPr>
          <w:rFonts w:ascii="Verdana" w:hAnsi="Verdana" w:cstheme="minorHAnsi"/>
          <w:sz w:val="20"/>
          <w:lang w:val="pl-PL"/>
        </w:rPr>
        <w:t xml:space="preserve">WYKAZ </w:t>
      </w:r>
      <w:r w:rsidRPr="00AA0385">
        <w:rPr>
          <w:rFonts w:ascii="Verdana" w:hAnsi="Verdana" w:cstheme="minorHAnsi"/>
          <w:sz w:val="20"/>
          <w:lang w:val="pl-PL"/>
        </w:rPr>
        <w:t>WYKONANYCH USŁUG</w:t>
      </w:r>
      <w:bookmarkEnd w:id="284"/>
    </w:p>
    <w:p w14:paraId="52A5C1A1" w14:textId="77777777" w:rsidR="00601841" w:rsidRPr="00AA0385" w:rsidRDefault="00601841" w:rsidP="004A54CB">
      <w:pPr>
        <w:rPr>
          <w:rFonts w:ascii="Verdana" w:hAnsi="Verdana" w:cstheme="minorHAnsi"/>
          <w:sz w:val="20"/>
        </w:rPr>
      </w:pPr>
    </w:p>
    <w:p w14:paraId="3C02166E" w14:textId="0BA9CE9F" w:rsidR="00B3599D" w:rsidRPr="00AA0385" w:rsidRDefault="00B3599D" w:rsidP="00B3599D">
      <w:pPr>
        <w:spacing w:line="240" w:lineRule="auto"/>
        <w:jc w:val="center"/>
        <w:rPr>
          <w:rFonts w:ascii="Verdana" w:hAnsi="Verdana" w:cstheme="minorHAnsi"/>
          <w:b/>
          <w:sz w:val="20"/>
        </w:rPr>
      </w:pPr>
      <w:r w:rsidRPr="00AA0385">
        <w:rPr>
          <w:rFonts w:ascii="Verdana" w:hAnsi="Verdana" w:cstheme="minorHAnsi"/>
          <w:b/>
          <w:sz w:val="20"/>
        </w:rPr>
        <w:t xml:space="preserve">WYKAZ WYKONANYCH USŁUG </w:t>
      </w:r>
    </w:p>
    <w:p w14:paraId="372344BE" w14:textId="2A2BD6B9" w:rsidR="00B3599D" w:rsidRPr="002A6CA3" w:rsidRDefault="00B3599D" w:rsidP="00B3599D">
      <w:pPr>
        <w:spacing w:line="240" w:lineRule="auto"/>
        <w:jc w:val="center"/>
        <w:rPr>
          <w:rFonts w:ascii="Verdana" w:hAnsi="Verdana" w:cstheme="minorHAnsi"/>
          <w:b/>
          <w:sz w:val="20"/>
        </w:rPr>
      </w:pPr>
      <w:r w:rsidRPr="00AA0385">
        <w:rPr>
          <w:rFonts w:ascii="Verdana" w:hAnsi="Verdana" w:cstheme="minorHAnsi"/>
          <w:b/>
          <w:sz w:val="20"/>
        </w:rPr>
        <w:t xml:space="preserve">W OKRESIE OSTATNICH </w:t>
      </w:r>
      <w:r w:rsidR="00AA0385" w:rsidRPr="00AA0385">
        <w:rPr>
          <w:rFonts w:ascii="Verdana" w:hAnsi="Verdana" w:cstheme="minorHAnsi"/>
          <w:b/>
          <w:sz w:val="20"/>
        </w:rPr>
        <w:t>5</w:t>
      </w:r>
      <w:r w:rsidRPr="00AA0385">
        <w:rPr>
          <w:rFonts w:ascii="Verdana" w:hAnsi="Verdana" w:cstheme="minorHAnsi"/>
          <w:b/>
          <w:sz w:val="20"/>
        </w:rPr>
        <w:t>LAT Z PODANIEM</w:t>
      </w:r>
      <w:r w:rsidRPr="002A6CA3">
        <w:rPr>
          <w:rFonts w:ascii="Verdana" w:hAnsi="Verdana" w:cstheme="minorHAnsi"/>
          <w:b/>
          <w:sz w:val="20"/>
        </w:rPr>
        <w:t xml:space="preserve"> </w:t>
      </w:r>
    </w:p>
    <w:p w14:paraId="5F10EB23" w14:textId="29BE21A5" w:rsidR="00B3599D" w:rsidRPr="002A6CA3" w:rsidRDefault="00B3599D" w:rsidP="00B3599D">
      <w:pPr>
        <w:spacing w:line="240" w:lineRule="auto"/>
        <w:jc w:val="center"/>
        <w:rPr>
          <w:rFonts w:ascii="Verdana" w:hAnsi="Verdana" w:cstheme="minorHAnsi"/>
          <w:b/>
          <w:sz w:val="20"/>
        </w:rPr>
      </w:pPr>
      <w:r w:rsidRPr="002A6CA3">
        <w:rPr>
          <w:rFonts w:ascii="Verdana" w:hAnsi="Verdana" w:cstheme="minorHAnsi"/>
          <w:b/>
          <w:sz w:val="20"/>
        </w:rPr>
        <w:t xml:space="preserve"> PRZEDMIOTU, DAT ICH WYKONANIA I ODBIORCÓW</w:t>
      </w:r>
    </w:p>
    <w:p w14:paraId="27198DCF" w14:textId="77777777" w:rsidR="00B3599D" w:rsidRPr="002A6CA3" w:rsidRDefault="00B3599D" w:rsidP="00B3599D">
      <w:pPr>
        <w:rPr>
          <w:rFonts w:ascii="Verdana" w:hAnsi="Verdana" w:cstheme="minorHAnsi"/>
          <w:sz w:val="20"/>
        </w:rPr>
      </w:pPr>
    </w:p>
    <w:p w14:paraId="1A620DDA" w14:textId="65FD030C" w:rsidR="00B3599D" w:rsidRPr="00AA0385"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przetargu nieograniczonego na </w:t>
      </w:r>
      <w:r w:rsidR="00AA0385">
        <w:rPr>
          <w:rFonts w:ascii="Verdana" w:hAnsi="Verdana" w:cstheme="minorHAnsi"/>
          <w:sz w:val="20"/>
          <w:lang w:eastAsia="pl-PL"/>
        </w:rPr>
        <w:t>„</w:t>
      </w:r>
      <w:r w:rsidR="00AA0385" w:rsidRPr="00AA0385">
        <w:rPr>
          <w:rFonts w:ascii="Verdana" w:hAnsi="Verdana" w:cstheme="minorHAnsi"/>
          <w:sz w:val="20"/>
          <w:lang w:eastAsia="pl-PL"/>
        </w:rPr>
        <w:t>Remont kapitalny 2 szt. agregatów pompowych wody zasilającej NP zainstalowanych w  Elektrociepłowni „Zielona Góra" S.A</w:t>
      </w:r>
      <w:r w:rsidR="00AA0385">
        <w:rPr>
          <w:rFonts w:ascii="Verdana" w:hAnsi="Verdana" w:cstheme="minorHAnsi"/>
          <w:sz w:val="20"/>
          <w:lang w:eastAsia="pl-PL"/>
        </w:rPr>
        <w:t>”</w:t>
      </w:r>
      <w:r w:rsidR="00B3599D" w:rsidRPr="00AA0385">
        <w:rPr>
          <w:rFonts w:ascii="Verdana" w:hAnsi="Verdana" w:cstheme="minorHAnsi"/>
          <w:sz w:val="20"/>
          <w:lang w:eastAsia="pl-PL"/>
        </w:rPr>
        <w:t xml:space="preserve"> (numer ref. postępowania: </w:t>
      </w:r>
      <w:r w:rsidR="00AA0385" w:rsidRPr="00AA0385">
        <w:rPr>
          <w:rFonts w:ascii="Verdana" w:hAnsi="Verdana" w:cstheme="minorHAnsi"/>
          <w:sz w:val="20"/>
          <w:lang w:eastAsia="pl-PL"/>
        </w:rPr>
        <w:br/>
        <w:t>POST/PEC/PEC/UZS/01066/2024</w:t>
      </w:r>
      <w:r w:rsidR="00B3599D" w:rsidRPr="00AA0385">
        <w:rPr>
          <w:rFonts w:ascii="Verdana" w:hAnsi="Verdana" w:cstheme="minorHAnsi"/>
          <w:sz w:val="20"/>
          <w:lang w:eastAsia="pl-PL"/>
        </w:rPr>
        <w:t xml:space="preserve">), </w:t>
      </w:r>
      <w:r w:rsidR="00B3599D" w:rsidRPr="00AA0385">
        <w:rPr>
          <w:rFonts w:ascii="Verdana" w:hAnsi="Verdana" w:cstheme="minorHAnsi"/>
          <w:b/>
          <w:sz w:val="20"/>
          <w:lang w:eastAsia="pl-PL"/>
        </w:rPr>
        <w:t>OŚWIADCZAMY,</w:t>
      </w:r>
      <w:r w:rsidR="00B3599D" w:rsidRPr="002A6CA3">
        <w:rPr>
          <w:rFonts w:ascii="Verdana" w:hAnsi="Verdana" w:cstheme="minorHAnsi"/>
          <w:sz w:val="20"/>
          <w:lang w:eastAsia="pl-PL"/>
        </w:rPr>
        <w:t xml:space="preserve"> </w:t>
      </w:r>
      <w:r w:rsidR="00B3599D" w:rsidRPr="00AA0385">
        <w:rPr>
          <w:rFonts w:ascii="Verdana" w:hAnsi="Verdana" w:cstheme="minorHAnsi"/>
          <w:sz w:val="20"/>
          <w:lang w:eastAsia="pl-PL"/>
        </w:rPr>
        <w:t>że</w:t>
      </w:r>
      <w:r w:rsidR="00B3599D" w:rsidRPr="002A6CA3">
        <w:rPr>
          <w:rFonts w:ascii="Verdana" w:hAnsi="Verdana" w:cstheme="minorHAnsi"/>
          <w:sz w:val="20"/>
          <w:lang w:eastAsia="pl-PL"/>
        </w:rPr>
        <w:t xml:space="preserve"> w okresie </w:t>
      </w:r>
      <w:r w:rsidR="00B3599D" w:rsidRPr="00AA0385">
        <w:rPr>
          <w:rFonts w:ascii="Verdana" w:hAnsi="Verdana" w:cstheme="minorHAnsi"/>
          <w:sz w:val="20"/>
          <w:lang w:eastAsia="pl-PL"/>
        </w:rPr>
        <w:t xml:space="preserve">ostatnich </w:t>
      </w:r>
      <w:r w:rsidR="00AA0385" w:rsidRPr="00AA0385">
        <w:rPr>
          <w:rFonts w:ascii="Verdana" w:hAnsi="Verdana" w:cstheme="minorHAnsi"/>
          <w:sz w:val="20"/>
          <w:lang w:eastAsia="pl-PL"/>
        </w:rPr>
        <w:t>5</w:t>
      </w:r>
      <w:r w:rsidR="00B3599D" w:rsidRPr="00AA0385">
        <w:rPr>
          <w:rFonts w:ascii="Verdana" w:hAnsi="Verdana" w:cstheme="minorHAnsi"/>
          <w:sz w:val="20"/>
          <w:lang w:eastAsia="pl-PL"/>
        </w:rPr>
        <w:t xml:space="preserve"> lat przed upływem terminu składania Ofert wykonaliśmy następujące </w:t>
      </w:r>
      <w:r w:rsidR="00AA0385" w:rsidRPr="00AA0385">
        <w:rPr>
          <w:rFonts w:ascii="Verdana" w:hAnsi="Verdana" w:cstheme="minorHAnsi"/>
          <w:sz w:val="20"/>
          <w:lang w:eastAsia="pl-PL"/>
        </w:rPr>
        <w:t>usługi</w:t>
      </w:r>
      <w:r w:rsidR="00B3599D" w:rsidRPr="00AA0385">
        <w:rPr>
          <w:rFonts w:ascii="Verdana" w:hAnsi="Verdana" w:cstheme="minorHAnsi"/>
          <w:sz w:val="20"/>
          <w:lang w:eastAsia="pl-PL"/>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09"/>
        <w:gridCol w:w="2309"/>
        <w:gridCol w:w="2078"/>
        <w:gridCol w:w="2115"/>
        <w:gridCol w:w="2886"/>
      </w:tblGrid>
      <w:tr w:rsidR="00931577" w:rsidRPr="00624AE0" w14:paraId="5576ABDA" w14:textId="77777777" w:rsidTr="00931577">
        <w:trPr>
          <w:cantSplit/>
          <w:trHeight w:val="737"/>
          <w:tblHeader/>
        </w:trPr>
        <w:tc>
          <w:tcPr>
            <w:tcW w:w="397" w:type="pct"/>
            <w:vMerge w:val="restart"/>
            <w:tcBorders>
              <w:top w:val="single" w:sz="4" w:space="0" w:color="auto"/>
              <w:left w:val="single" w:sz="4" w:space="0" w:color="auto"/>
            </w:tcBorders>
            <w:shd w:val="clear" w:color="auto" w:fill="C6D9F1" w:themeFill="text2" w:themeFillTint="33"/>
            <w:vAlign w:val="center"/>
          </w:tcPr>
          <w:p w14:paraId="3EBA1AE5" w14:textId="77777777" w:rsidR="00931577" w:rsidRPr="00AA0385" w:rsidRDefault="00931577" w:rsidP="00B3599D">
            <w:pPr>
              <w:jc w:val="center"/>
              <w:rPr>
                <w:rFonts w:ascii="Verdana" w:hAnsi="Verdana" w:cstheme="minorHAnsi"/>
                <w:i/>
                <w:sz w:val="20"/>
              </w:rPr>
            </w:pPr>
          </w:p>
          <w:p w14:paraId="04A68D99" w14:textId="77777777" w:rsidR="00931577" w:rsidRPr="00AA0385" w:rsidRDefault="00931577" w:rsidP="00B3599D">
            <w:pPr>
              <w:jc w:val="center"/>
              <w:rPr>
                <w:rFonts w:ascii="Verdana" w:hAnsi="Verdana" w:cstheme="minorHAnsi"/>
                <w:i/>
                <w:sz w:val="20"/>
              </w:rPr>
            </w:pPr>
            <w:r w:rsidRPr="00AA0385">
              <w:rPr>
                <w:rFonts w:ascii="Verdana" w:hAnsi="Verdana" w:cstheme="minorHAnsi"/>
                <w:i/>
                <w:sz w:val="20"/>
              </w:rPr>
              <w:t>Lp.</w:t>
            </w:r>
          </w:p>
        </w:tc>
        <w:tc>
          <w:tcPr>
            <w:tcW w:w="1132"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931577" w:rsidRPr="00AA0385" w:rsidRDefault="00931577" w:rsidP="00B3599D">
            <w:pPr>
              <w:jc w:val="center"/>
              <w:rPr>
                <w:rFonts w:ascii="Verdana" w:hAnsi="Verdana" w:cstheme="minorHAnsi"/>
                <w:i/>
                <w:sz w:val="20"/>
              </w:rPr>
            </w:pPr>
          </w:p>
          <w:p w14:paraId="12E38AAE" w14:textId="77777777" w:rsidR="00931577" w:rsidRPr="00AA0385" w:rsidRDefault="00931577" w:rsidP="00B3599D">
            <w:pPr>
              <w:spacing w:line="240" w:lineRule="auto"/>
              <w:jc w:val="center"/>
              <w:rPr>
                <w:rFonts w:ascii="Verdana" w:hAnsi="Verdana" w:cstheme="minorHAnsi"/>
                <w:i/>
                <w:sz w:val="20"/>
              </w:rPr>
            </w:pPr>
            <w:r w:rsidRPr="00AA0385">
              <w:rPr>
                <w:rFonts w:ascii="Verdana" w:hAnsi="Verdana" w:cstheme="minorHAnsi"/>
                <w:i/>
                <w:sz w:val="20"/>
              </w:rPr>
              <w:t xml:space="preserve">Przedmiot zamówienia </w:t>
            </w:r>
          </w:p>
          <w:p w14:paraId="3E4C02FD" w14:textId="77777777" w:rsidR="00931577" w:rsidRPr="00AA0385" w:rsidRDefault="00931577" w:rsidP="00B3599D">
            <w:pPr>
              <w:spacing w:line="240" w:lineRule="auto"/>
              <w:jc w:val="center"/>
              <w:rPr>
                <w:rFonts w:ascii="Verdana" w:hAnsi="Verdana" w:cstheme="minorHAnsi"/>
                <w:i/>
                <w:sz w:val="20"/>
              </w:rPr>
            </w:pPr>
          </w:p>
        </w:tc>
        <w:tc>
          <w:tcPr>
            <w:tcW w:w="2056" w:type="pct"/>
            <w:gridSpan w:val="2"/>
            <w:tcBorders>
              <w:top w:val="single" w:sz="4" w:space="0" w:color="auto"/>
              <w:bottom w:val="single" w:sz="4" w:space="0" w:color="auto"/>
            </w:tcBorders>
            <w:shd w:val="clear" w:color="auto" w:fill="C6D9F1" w:themeFill="text2" w:themeFillTint="33"/>
            <w:vAlign w:val="center"/>
          </w:tcPr>
          <w:p w14:paraId="6A243E35" w14:textId="5F493D05" w:rsidR="00931577" w:rsidRPr="00AA0385" w:rsidRDefault="00931577" w:rsidP="00AA0385">
            <w:pPr>
              <w:jc w:val="center"/>
              <w:rPr>
                <w:rFonts w:ascii="Verdana" w:hAnsi="Verdana" w:cstheme="minorHAnsi"/>
                <w:i/>
                <w:sz w:val="20"/>
              </w:rPr>
            </w:pPr>
            <w:r w:rsidRPr="00AA0385">
              <w:rPr>
                <w:rFonts w:ascii="Verdana" w:hAnsi="Verdana" w:cstheme="minorHAnsi"/>
                <w:i/>
                <w:sz w:val="20"/>
              </w:rPr>
              <w:t>Termin realizacji usługi</w:t>
            </w:r>
          </w:p>
        </w:tc>
        <w:tc>
          <w:tcPr>
            <w:tcW w:w="1415" w:type="pct"/>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931577" w:rsidRPr="00AA0385" w:rsidRDefault="00931577" w:rsidP="00B3599D">
            <w:pPr>
              <w:jc w:val="center"/>
              <w:rPr>
                <w:rFonts w:ascii="Verdana" w:hAnsi="Verdana" w:cstheme="minorHAnsi"/>
                <w:i/>
                <w:sz w:val="20"/>
              </w:rPr>
            </w:pPr>
          </w:p>
          <w:p w14:paraId="64595C1A" w14:textId="77777777" w:rsidR="00931577" w:rsidRPr="00AA0385" w:rsidRDefault="00931577" w:rsidP="00B3599D">
            <w:pPr>
              <w:spacing w:line="240" w:lineRule="auto"/>
              <w:jc w:val="center"/>
              <w:rPr>
                <w:rFonts w:ascii="Verdana" w:hAnsi="Verdana" w:cstheme="minorHAnsi"/>
                <w:i/>
                <w:sz w:val="20"/>
                <w:lang w:eastAsia="pl-PL"/>
              </w:rPr>
            </w:pPr>
            <w:r w:rsidRPr="00AA0385">
              <w:rPr>
                <w:rFonts w:ascii="Verdana" w:hAnsi="Verdana" w:cstheme="minorHAnsi"/>
                <w:i/>
                <w:sz w:val="20"/>
                <w:lang w:eastAsia="pl-PL"/>
              </w:rPr>
              <w:t>Nazwa Odbiorcy</w:t>
            </w:r>
          </w:p>
          <w:p w14:paraId="532F37A6" w14:textId="69E9AF93" w:rsidR="00931577" w:rsidRPr="002A6CA3" w:rsidRDefault="00931577" w:rsidP="00B3599D">
            <w:pPr>
              <w:spacing w:line="240" w:lineRule="auto"/>
              <w:jc w:val="center"/>
              <w:rPr>
                <w:rFonts w:ascii="Verdana" w:hAnsi="Verdana" w:cstheme="minorHAnsi"/>
                <w:i/>
                <w:sz w:val="20"/>
                <w:lang w:eastAsia="pl-PL"/>
              </w:rPr>
            </w:pPr>
            <w:r w:rsidRPr="00AA0385">
              <w:rPr>
                <w:rFonts w:ascii="Verdana" w:hAnsi="Verdana" w:cstheme="minorHAnsi"/>
                <w:i/>
                <w:sz w:val="20"/>
                <w:lang w:eastAsia="pl-PL"/>
              </w:rPr>
              <w:t>(wraz z adresem i nr telefonu)</w:t>
            </w:r>
          </w:p>
        </w:tc>
      </w:tr>
      <w:tr w:rsidR="00931577" w:rsidRPr="00624AE0" w14:paraId="6782B4CA" w14:textId="77777777" w:rsidTr="00931577">
        <w:trPr>
          <w:cantSplit/>
          <w:trHeight w:val="504"/>
          <w:tblHeader/>
        </w:trPr>
        <w:tc>
          <w:tcPr>
            <w:tcW w:w="397" w:type="pct"/>
            <w:vMerge/>
            <w:tcBorders>
              <w:left w:val="single" w:sz="4" w:space="0" w:color="auto"/>
            </w:tcBorders>
            <w:vAlign w:val="center"/>
          </w:tcPr>
          <w:p w14:paraId="44ABAE26" w14:textId="77777777" w:rsidR="00931577" w:rsidRPr="002A6CA3" w:rsidRDefault="00931577" w:rsidP="00B3599D">
            <w:pPr>
              <w:jc w:val="center"/>
              <w:rPr>
                <w:rFonts w:ascii="Verdana" w:hAnsi="Verdana" w:cstheme="minorHAnsi"/>
                <w:i/>
                <w:sz w:val="20"/>
              </w:rPr>
            </w:pPr>
          </w:p>
        </w:tc>
        <w:tc>
          <w:tcPr>
            <w:tcW w:w="1132" w:type="pct"/>
            <w:vMerge/>
            <w:tcBorders>
              <w:top w:val="nil"/>
              <w:right w:val="single" w:sz="4" w:space="0" w:color="auto"/>
            </w:tcBorders>
            <w:vAlign w:val="center"/>
          </w:tcPr>
          <w:p w14:paraId="0944CD7C" w14:textId="77777777" w:rsidR="00931577" w:rsidRPr="002A6CA3" w:rsidRDefault="00931577" w:rsidP="00B3599D">
            <w:pPr>
              <w:jc w:val="center"/>
              <w:rPr>
                <w:rFonts w:ascii="Verdana" w:hAnsi="Verdana" w:cstheme="minorHAnsi"/>
                <w:i/>
                <w:sz w:val="20"/>
              </w:rPr>
            </w:pPr>
          </w:p>
        </w:tc>
        <w:tc>
          <w:tcPr>
            <w:tcW w:w="1019" w:type="pct"/>
            <w:tcBorders>
              <w:top w:val="nil"/>
            </w:tcBorders>
            <w:shd w:val="clear" w:color="auto" w:fill="F2F2F2" w:themeFill="background1" w:themeFillShade="F2"/>
            <w:vAlign w:val="center"/>
          </w:tcPr>
          <w:p w14:paraId="2257C327" w14:textId="77777777" w:rsidR="00931577" w:rsidRPr="002A6CA3" w:rsidRDefault="00931577"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931577" w:rsidRPr="002A6CA3" w:rsidRDefault="00931577" w:rsidP="00B3599D">
            <w:pPr>
              <w:jc w:val="center"/>
              <w:rPr>
                <w:rFonts w:ascii="Verdana" w:hAnsi="Verdana" w:cstheme="minorHAnsi"/>
                <w:i/>
                <w:sz w:val="20"/>
              </w:rPr>
            </w:pPr>
            <w:r w:rsidRPr="002A6CA3">
              <w:rPr>
                <w:rFonts w:ascii="Verdana" w:hAnsi="Verdana" w:cstheme="minorHAnsi"/>
                <w:i/>
                <w:sz w:val="20"/>
              </w:rPr>
              <w:t>Rozpoczęcia</w:t>
            </w:r>
          </w:p>
        </w:tc>
        <w:tc>
          <w:tcPr>
            <w:tcW w:w="1037" w:type="pct"/>
            <w:tcBorders>
              <w:top w:val="nil"/>
              <w:right w:val="single" w:sz="4" w:space="0" w:color="auto"/>
            </w:tcBorders>
            <w:shd w:val="clear" w:color="auto" w:fill="F2F2F2" w:themeFill="background1" w:themeFillShade="F2"/>
            <w:vAlign w:val="center"/>
          </w:tcPr>
          <w:p w14:paraId="71C4B5B4" w14:textId="77777777" w:rsidR="00931577" w:rsidRPr="002A6CA3" w:rsidRDefault="00931577"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931577" w:rsidRPr="002A6CA3" w:rsidRDefault="00931577" w:rsidP="00B3599D">
            <w:pPr>
              <w:jc w:val="center"/>
              <w:rPr>
                <w:rFonts w:ascii="Verdana" w:hAnsi="Verdana" w:cstheme="minorHAnsi"/>
                <w:i/>
                <w:sz w:val="20"/>
              </w:rPr>
            </w:pPr>
            <w:r w:rsidRPr="002A6CA3">
              <w:rPr>
                <w:rFonts w:ascii="Verdana" w:hAnsi="Verdana" w:cstheme="minorHAnsi"/>
                <w:i/>
                <w:sz w:val="20"/>
              </w:rPr>
              <w:t>zakończenia</w:t>
            </w:r>
          </w:p>
        </w:tc>
        <w:tc>
          <w:tcPr>
            <w:tcW w:w="1415" w:type="pct"/>
            <w:vMerge/>
            <w:tcBorders>
              <w:left w:val="single" w:sz="4" w:space="0" w:color="auto"/>
              <w:bottom w:val="single" w:sz="4" w:space="0" w:color="auto"/>
              <w:right w:val="single" w:sz="4" w:space="0" w:color="auto"/>
            </w:tcBorders>
          </w:tcPr>
          <w:p w14:paraId="7E6799C2" w14:textId="77777777" w:rsidR="00931577" w:rsidRPr="002A6CA3" w:rsidRDefault="00931577" w:rsidP="00B3599D">
            <w:pPr>
              <w:jc w:val="center"/>
              <w:rPr>
                <w:rFonts w:ascii="Verdana" w:hAnsi="Verdana" w:cstheme="minorHAnsi"/>
                <w:i/>
                <w:sz w:val="20"/>
              </w:rPr>
            </w:pPr>
          </w:p>
        </w:tc>
      </w:tr>
      <w:tr w:rsidR="00931577" w:rsidRPr="00624AE0" w14:paraId="2793A6BC" w14:textId="77777777" w:rsidTr="00931577">
        <w:trPr>
          <w:trHeight w:val="443"/>
        </w:trPr>
        <w:tc>
          <w:tcPr>
            <w:tcW w:w="397" w:type="pct"/>
          </w:tcPr>
          <w:p w14:paraId="1C5E9967" w14:textId="77777777" w:rsidR="00931577" w:rsidRPr="002A6CA3" w:rsidRDefault="00931577" w:rsidP="007D157E">
            <w:pPr>
              <w:numPr>
                <w:ilvl w:val="0"/>
                <w:numId w:val="25"/>
              </w:numPr>
              <w:autoSpaceDE w:val="0"/>
              <w:autoSpaceDN w:val="0"/>
              <w:spacing w:before="120" w:after="200" w:line="240" w:lineRule="auto"/>
              <w:jc w:val="left"/>
              <w:rPr>
                <w:rFonts w:ascii="Verdana" w:hAnsi="Verdana" w:cstheme="minorHAnsi"/>
                <w:i/>
                <w:sz w:val="20"/>
              </w:rPr>
            </w:pPr>
          </w:p>
        </w:tc>
        <w:tc>
          <w:tcPr>
            <w:tcW w:w="1132" w:type="pct"/>
            <w:tcBorders>
              <w:right w:val="single" w:sz="4" w:space="0" w:color="auto"/>
            </w:tcBorders>
          </w:tcPr>
          <w:p w14:paraId="742FCD18" w14:textId="77777777" w:rsidR="00931577" w:rsidRPr="002A6CA3" w:rsidRDefault="00931577" w:rsidP="00B3599D">
            <w:pPr>
              <w:spacing w:before="120"/>
              <w:rPr>
                <w:rFonts w:ascii="Verdana" w:hAnsi="Verdana" w:cstheme="minorHAnsi"/>
                <w:sz w:val="20"/>
              </w:rPr>
            </w:pPr>
          </w:p>
        </w:tc>
        <w:tc>
          <w:tcPr>
            <w:tcW w:w="1019" w:type="pct"/>
            <w:tcBorders>
              <w:top w:val="nil"/>
            </w:tcBorders>
          </w:tcPr>
          <w:p w14:paraId="5EC20FCE" w14:textId="77777777" w:rsidR="00931577" w:rsidRPr="002A6CA3" w:rsidRDefault="00931577" w:rsidP="00B3599D">
            <w:pPr>
              <w:spacing w:before="120"/>
              <w:rPr>
                <w:rFonts w:ascii="Verdana" w:hAnsi="Verdana" w:cstheme="minorHAnsi"/>
                <w:sz w:val="20"/>
              </w:rPr>
            </w:pPr>
          </w:p>
        </w:tc>
        <w:tc>
          <w:tcPr>
            <w:tcW w:w="1037" w:type="pct"/>
            <w:tcBorders>
              <w:top w:val="nil"/>
              <w:right w:val="single" w:sz="4" w:space="0" w:color="auto"/>
            </w:tcBorders>
          </w:tcPr>
          <w:p w14:paraId="55E54453" w14:textId="77777777" w:rsidR="00931577" w:rsidRPr="002A6CA3" w:rsidRDefault="00931577" w:rsidP="00B3599D">
            <w:pPr>
              <w:spacing w:before="120"/>
              <w:rPr>
                <w:rFonts w:ascii="Verdana" w:hAnsi="Verdana" w:cstheme="minorHAnsi"/>
                <w:sz w:val="20"/>
              </w:rPr>
            </w:pPr>
          </w:p>
        </w:tc>
        <w:tc>
          <w:tcPr>
            <w:tcW w:w="1415" w:type="pct"/>
            <w:tcBorders>
              <w:top w:val="single" w:sz="4" w:space="0" w:color="auto"/>
              <w:left w:val="single" w:sz="4" w:space="0" w:color="auto"/>
              <w:bottom w:val="single" w:sz="4" w:space="0" w:color="auto"/>
              <w:right w:val="single" w:sz="4" w:space="0" w:color="auto"/>
            </w:tcBorders>
          </w:tcPr>
          <w:p w14:paraId="577B12F8" w14:textId="77777777" w:rsidR="00931577" w:rsidRPr="002A6CA3" w:rsidRDefault="00931577"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285" w:name="_Toc515896307"/>
      <w:bookmarkStart w:id="286" w:name="_Toc122344848"/>
      <w:r w:rsidRPr="002A6CA3">
        <w:rPr>
          <w:rFonts w:ascii="Verdana" w:hAnsi="Verdana" w:cstheme="minorHAnsi"/>
          <w:i/>
          <w:sz w:val="20"/>
        </w:rPr>
        <w:t>UWAGA: Należy dostosować ilość wierszy do ilości wykazywanych zadań</w:t>
      </w:r>
      <w:bookmarkEnd w:id="285"/>
      <w:bookmarkEnd w:id="286"/>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07587C4A" w14:textId="65A7CC04" w:rsidR="00D7603F" w:rsidRDefault="00D7603F">
      <w:pPr>
        <w:spacing w:line="240" w:lineRule="auto"/>
        <w:jc w:val="left"/>
        <w:rPr>
          <w:rFonts w:ascii="Verdana" w:hAnsi="Verdana" w:cstheme="minorHAnsi"/>
          <w:b/>
          <w:i/>
          <w:sz w:val="20"/>
        </w:rPr>
      </w:pPr>
      <w:r>
        <w:rPr>
          <w:rFonts w:ascii="Verdana" w:hAnsi="Verdana" w:cstheme="minorHAnsi"/>
          <w:b/>
          <w:i/>
          <w:sz w:val="20"/>
        </w:rPr>
        <w:br w:type="page"/>
      </w:r>
    </w:p>
    <w:p w14:paraId="714A9B47" w14:textId="77777777" w:rsidR="00D7603F" w:rsidRPr="00CA696C" w:rsidRDefault="00D7603F" w:rsidP="00CA696C">
      <w:pPr>
        <w:spacing w:line="240" w:lineRule="auto"/>
        <w:ind w:left="5398" w:right="68"/>
        <w:jc w:val="center"/>
        <w:rPr>
          <w:rFonts w:ascii="Verdana" w:hAnsi="Verdana" w:cstheme="minorHAnsi"/>
          <w:i/>
          <w:sz w:val="20"/>
        </w:rPr>
      </w:pPr>
    </w:p>
    <w:sectPr w:rsidR="00D7603F" w:rsidRPr="00CA696C" w:rsidSect="00492F12">
      <w:headerReference w:type="default" r:id="rId23"/>
      <w:footerReference w:type="default" r:id="rId24"/>
      <w:headerReference w:type="first" r:id="rId25"/>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099A0" w14:textId="77777777" w:rsidR="006D5C5F" w:rsidRDefault="006D5C5F">
      <w:r>
        <w:separator/>
      </w:r>
    </w:p>
  </w:endnote>
  <w:endnote w:type="continuationSeparator" w:id="0">
    <w:p w14:paraId="65474670" w14:textId="77777777" w:rsidR="006D5C5F" w:rsidRDefault="006D5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1F278B" w:rsidRPr="0072383F" w:rsidRDefault="001F278B"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54FD46C0" w:rsidR="001F278B" w:rsidRPr="00796896" w:rsidRDefault="001F278B"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BD2CB4">
              <w:rPr>
                <w:rFonts w:ascii="Arial" w:hAnsi="Arial" w:cs="Arial"/>
                <w:bCs/>
                <w:noProof/>
                <w:sz w:val="16"/>
                <w:szCs w:val="16"/>
                <w:lang w:eastAsia="pl-PL"/>
              </w:rPr>
              <w:t>11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BD2CB4">
              <w:rPr>
                <w:rFonts w:ascii="Arial" w:hAnsi="Arial" w:cs="Arial"/>
                <w:bCs/>
                <w:noProof/>
                <w:sz w:val="16"/>
                <w:szCs w:val="16"/>
                <w:lang w:eastAsia="pl-PL"/>
              </w:rPr>
              <w:t>34</w:t>
            </w:r>
            <w:r w:rsidRPr="00796896">
              <w:rPr>
                <w:rFonts w:ascii="Arial" w:hAnsi="Arial" w:cs="Arial"/>
                <w:bCs/>
                <w:sz w:val="16"/>
                <w:szCs w:val="16"/>
                <w:lang w:eastAsia="pl-PL"/>
              </w:rPr>
              <w:fldChar w:fldCharType="end"/>
            </w:r>
          </w:p>
        </w:sdtContent>
      </w:sdt>
    </w:sdtContent>
  </w:sdt>
  <w:p w14:paraId="270B7F7F" w14:textId="77777777" w:rsidR="001F278B" w:rsidRDefault="001F27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7663A" w14:textId="77777777" w:rsidR="006D5C5F" w:rsidRDefault="006D5C5F">
      <w:r>
        <w:separator/>
      </w:r>
    </w:p>
  </w:footnote>
  <w:footnote w:type="continuationSeparator" w:id="0">
    <w:p w14:paraId="19CF86A2" w14:textId="77777777" w:rsidR="006D5C5F" w:rsidRDefault="006D5C5F">
      <w:r>
        <w:continuationSeparator/>
      </w:r>
    </w:p>
  </w:footnote>
  <w:footnote w:id="1">
    <w:p w14:paraId="76090856" w14:textId="77777777" w:rsidR="001F278B" w:rsidRPr="002A6CA3" w:rsidRDefault="001F278B"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1F278B" w:rsidRPr="002A6CA3" w:rsidDel="00900F4B" w:rsidRDefault="001F278B" w:rsidP="0042031F">
      <w:pPr>
        <w:pStyle w:val="Tekstprzypisudolnego"/>
        <w:rPr>
          <w:del w:id="279"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1F278B" w:rsidRPr="002A6CA3" w:rsidRDefault="001F278B"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1F278B" w:rsidRPr="002A6CA3" w:rsidRDefault="001F278B"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1F278B" w:rsidRPr="002A6CA3" w:rsidRDefault="001F278B"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1F278B" w:rsidRPr="002A6CA3" w:rsidRDefault="001F278B"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1F278B" w:rsidRPr="002A6CA3" w:rsidRDefault="001F278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1F278B" w:rsidRPr="002A6CA3" w:rsidRDefault="001F278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1F278B" w:rsidRPr="003F6267" w:rsidRDefault="001F278B"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1F278B" w:rsidRPr="002A6CA3" w:rsidRDefault="001F278B"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1F278B" w:rsidRPr="00796896" w14:paraId="6F2D8356" w14:textId="77777777" w:rsidTr="00563339">
      <w:trPr>
        <w:trHeight w:val="841"/>
      </w:trPr>
      <w:tc>
        <w:tcPr>
          <w:tcW w:w="1985" w:type="dxa"/>
        </w:tcPr>
        <w:p w14:paraId="100CED07" w14:textId="77777777" w:rsidR="001F278B" w:rsidRPr="00796896" w:rsidRDefault="001F278B"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1F278B" w:rsidRPr="00796896" w:rsidRDefault="001F278B" w:rsidP="00796896">
          <w:pPr>
            <w:spacing w:line="240" w:lineRule="auto"/>
            <w:jc w:val="right"/>
            <w:rPr>
              <w:rFonts w:ascii="Arial" w:hAnsi="Arial" w:cs="Arial"/>
              <w:b/>
              <w:sz w:val="14"/>
              <w:lang w:eastAsia="pl-PL"/>
            </w:rPr>
          </w:pPr>
        </w:p>
        <w:p w14:paraId="72DEF8A6" w14:textId="77777777" w:rsidR="001F278B" w:rsidRPr="00796896" w:rsidRDefault="001F278B" w:rsidP="00796896">
          <w:pPr>
            <w:spacing w:line="240" w:lineRule="auto"/>
            <w:jc w:val="right"/>
            <w:rPr>
              <w:sz w:val="14"/>
              <w:lang w:eastAsia="pl-PL"/>
            </w:rPr>
          </w:pPr>
        </w:p>
      </w:tc>
      <w:tc>
        <w:tcPr>
          <w:tcW w:w="2092" w:type="dxa"/>
        </w:tcPr>
        <w:p w14:paraId="6EF5E519" w14:textId="77777777" w:rsidR="001F278B" w:rsidRPr="00796896" w:rsidRDefault="001F278B"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1F278B" w:rsidRPr="00245C0A" w:rsidRDefault="001F278B"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1F278B" w:rsidRPr="00245C0A" w:rsidRDefault="001F278B" w:rsidP="00796896">
                          <w:pPr>
                            <w:rPr>
                              <w:rFonts w:ascii="Arial" w:hAnsi="Arial" w:cs="Arial"/>
                              <w:sz w:val="14"/>
                              <w:szCs w:val="16"/>
                            </w:rPr>
                          </w:pPr>
                        </w:p>
                      </w:txbxContent>
                    </v:textbox>
                    <w10:wrap anchorx="margin"/>
                  </v:shape>
                </w:pict>
              </mc:Fallback>
            </mc:AlternateContent>
          </w:r>
        </w:p>
        <w:p w14:paraId="6A62E664" w14:textId="77777777" w:rsidR="001F278B" w:rsidRPr="00796896" w:rsidRDefault="001F278B" w:rsidP="00796896">
          <w:pPr>
            <w:spacing w:line="240" w:lineRule="auto"/>
            <w:ind w:firstLine="708"/>
            <w:jc w:val="left"/>
            <w:rPr>
              <w:lang w:eastAsia="pl-PL"/>
            </w:rPr>
          </w:pPr>
        </w:p>
      </w:tc>
    </w:tr>
  </w:tbl>
  <w:p w14:paraId="68ED044D" w14:textId="0D4ED5C2" w:rsidR="001F278B" w:rsidRPr="0072383F" w:rsidRDefault="001F278B"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1F278B" w:rsidRDefault="001F278B"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202638A2" w14:textId="2356383A" w:rsidR="001F278B" w:rsidRDefault="001F278B" w:rsidP="00AA0385">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AA0385">
      <w:rPr>
        <w:rFonts w:ascii="Calibri" w:hAnsi="Calibri"/>
        <w:b/>
        <w:szCs w:val="16"/>
      </w:rPr>
      <w:t xml:space="preserve">Remont kapitalny 2 szt. agregatów pompowych wody zasilającej NP zainstalowanych w  Elektrociepłowni „Zielona Góra" S.A </w:t>
    </w:r>
    <w:r>
      <w:rPr>
        <w:rFonts w:ascii="Calibri" w:hAnsi="Calibri"/>
        <w:b/>
        <w:szCs w:val="16"/>
      </w:rPr>
      <w:t xml:space="preserve"> </w:t>
    </w:r>
  </w:p>
  <w:p w14:paraId="4CF09E4C" w14:textId="7BB9B759" w:rsidR="001F278B" w:rsidRPr="00AA0385" w:rsidRDefault="001F278B" w:rsidP="00AA0385">
    <w:pPr>
      <w:pStyle w:val="Nagwek"/>
      <w:jc w:val="center"/>
      <w:rPr>
        <w:rFonts w:ascii="Calibri" w:hAnsi="Calibri"/>
        <w:b/>
        <w:szCs w:val="16"/>
      </w:rPr>
    </w:pPr>
    <w:r w:rsidRPr="00AA0385">
      <w:rPr>
        <w:rFonts w:ascii="Calibri" w:hAnsi="Calibri"/>
        <w:b/>
        <w:szCs w:val="16"/>
      </w:rPr>
      <w:t>nr POST/PEC/PEC/UZS/01066/2024</w:t>
    </w:r>
  </w:p>
  <w:p w14:paraId="45F5AF70" w14:textId="77777777" w:rsidR="001F278B" w:rsidRPr="0072383F" w:rsidRDefault="001F278B"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1F278B" w:rsidRPr="00796896" w:rsidRDefault="001F278B"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8274BCC"/>
    <w:multiLevelType w:val="hybridMultilevel"/>
    <w:tmpl w:val="31760308"/>
    <w:lvl w:ilvl="0" w:tplc="3A205B06">
      <w:start w:val="1"/>
      <w:numFmt w:val="bullet"/>
      <w:lvlText w:val=""/>
      <w:lvlJc w:val="left"/>
      <w:pPr>
        <w:ind w:left="2197" w:hanging="360"/>
      </w:pPr>
      <w:rPr>
        <w:rFonts w:ascii="Symbol" w:hAnsi="Symbol" w:hint="default"/>
      </w:rPr>
    </w:lvl>
    <w:lvl w:ilvl="1" w:tplc="04150003" w:tentative="1">
      <w:start w:val="1"/>
      <w:numFmt w:val="bullet"/>
      <w:lvlText w:val="o"/>
      <w:lvlJc w:val="left"/>
      <w:pPr>
        <w:ind w:left="2917" w:hanging="360"/>
      </w:pPr>
      <w:rPr>
        <w:rFonts w:ascii="Courier New" w:hAnsi="Courier New" w:cs="Courier New" w:hint="default"/>
      </w:rPr>
    </w:lvl>
    <w:lvl w:ilvl="2" w:tplc="04150005" w:tentative="1">
      <w:start w:val="1"/>
      <w:numFmt w:val="bullet"/>
      <w:lvlText w:val=""/>
      <w:lvlJc w:val="left"/>
      <w:pPr>
        <w:ind w:left="3637" w:hanging="360"/>
      </w:pPr>
      <w:rPr>
        <w:rFonts w:ascii="Wingdings" w:hAnsi="Wingdings" w:hint="default"/>
      </w:rPr>
    </w:lvl>
    <w:lvl w:ilvl="3" w:tplc="04150001" w:tentative="1">
      <w:start w:val="1"/>
      <w:numFmt w:val="bullet"/>
      <w:lvlText w:val=""/>
      <w:lvlJc w:val="left"/>
      <w:pPr>
        <w:ind w:left="4357" w:hanging="360"/>
      </w:pPr>
      <w:rPr>
        <w:rFonts w:ascii="Symbol" w:hAnsi="Symbol" w:hint="default"/>
      </w:rPr>
    </w:lvl>
    <w:lvl w:ilvl="4" w:tplc="04150003" w:tentative="1">
      <w:start w:val="1"/>
      <w:numFmt w:val="bullet"/>
      <w:lvlText w:val="o"/>
      <w:lvlJc w:val="left"/>
      <w:pPr>
        <w:ind w:left="5077" w:hanging="360"/>
      </w:pPr>
      <w:rPr>
        <w:rFonts w:ascii="Courier New" w:hAnsi="Courier New" w:cs="Courier New" w:hint="default"/>
      </w:rPr>
    </w:lvl>
    <w:lvl w:ilvl="5" w:tplc="04150005" w:tentative="1">
      <w:start w:val="1"/>
      <w:numFmt w:val="bullet"/>
      <w:lvlText w:val=""/>
      <w:lvlJc w:val="left"/>
      <w:pPr>
        <w:ind w:left="5797" w:hanging="360"/>
      </w:pPr>
      <w:rPr>
        <w:rFonts w:ascii="Wingdings" w:hAnsi="Wingdings" w:hint="default"/>
      </w:rPr>
    </w:lvl>
    <w:lvl w:ilvl="6" w:tplc="04150001" w:tentative="1">
      <w:start w:val="1"/>
      <w:numFmt w:val="bullet"/>
      <w:lvlText w:val=""/>
      <w:lvlJc w:val="left"/>
      <w:pPr>
        <w:ind w:left="6517" w:hanging="360"/>
      </w:pPr>
      <w:rPr>
        <w:rFonts w:ascii="Symbol" w:hAnsi="Symbol" w:hint="default"/>
      </w:rPr>
    </w:lvl>
    <w:lvl w:ilvl="7" w:tplc="04150003" w:tentative="1">
      <w:start w:val="1"/>
      <w:numFmt w:val="bullet"/>
      <w:lvlText w:val="o"/>
      <w:lvlJc w:val="left"/>
      <w:pPr>
        <w:ind w:left="7237" w:hanging="360"/>
      </w:pPr>
      <w:rPr>
        <w:rFonts w:ascii="Courier New" w:hAnsi="Courier New" w:cs="Courier New" w:hint="default"/>
      </w:rPr>
    </w:lvl>
    <w:lvl w:ilvl="8" w:tplc="04150005" w:tentative="1">
      <w:start w:val="1"/>
      <w:numFmt w:val="bullet"/>
      <w:lvlText w:val=""/>
      <w:lvlJc w:val="left"/>
      <w:pPr>
        <w:ind w:left="7957" w:hanging="360"/>
      </w:pPr>
      <w:rPr>
        <w:rFonts w:ascii="Wingdings" w:hAnsi="Wingdings" w:hint="default"/>
      </w:rPr>
    </w:lvl>
  </w:abstractNum>
  <w:abstractNum w:abstractNumId="28"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AA6008"/>
    <w:multiLevelType w:val="multilevel"/>
    <w:tmpl w:val="B98012A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1" w15:restartNumberingAfterBreak="0">
    <w:nsid w:val="275823FA"/>
    <w:multiLevelType w:val="multilevel"/>
    <w:tmpl w:val="7EE23D48"/>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7.%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3"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5"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6" w15:restartNumberingAfterBreak="0">
    <w:nsid w:val="30AB5E2C"/>
    <w:multiLevelType w:val="hybridMultilevel"/>
    <w:tmpl w:val="C6BCC49C"/>
    <w:lvl w:ilvl="0" w:tplc="04150017">
      <w:start w:val="1"/>
      <w:numFmt w:val="lowerLetter"/>
      <w:lvlText w:val="%1)"/>
      <w:lvlJc w:val="left"/>
      <w:pPr>
        <w:ind w:left="1837" w:hanging="360"/>
      </w:pPr>
    </w:lvl>
    <w:lvl w:ilvl="1" w:tplc="04150019" w:tentative="1">
      <w:start w:val="1"/>
      <w:numFmt w:val="lowerLetter"/>
      <w:lvlText w:val="%2."/>
      <w:lvlJc w:val="left"/>
      <w:pPr>
        <w:ind w:left="2557" w:hanging="360"/>
      </w:pPr>
    </w:lvl>
    <w:lvl w:ilvl="2" w:tplc="0415001B" w:tentative="1">
      <w:start w:val="1"/>
      <w:numFmt w:val="lowerRoman"/>
      <w:lvlText w:val="%3."/>
      <w:lvlJc w:val="right"/>
      <w:pPr>
        <w:ind w:left="3277" w:hanging="180"/>
      </w:pPr>
    </w:lvl>
    <w:lvl w:ilvl="3" w:tplc="0415000F" w:tentative="1">
      <w:start w:val="1"/>
      <w:numFmt w:val="decimal"/>
      <w:lvlText w:val="%4."/>
      <w:lvlJc w:val="left"/>
      <w:pPr>
        <w:ind w:left="3997" w:hanging="360"/>
      </w:pPr>
    </w:lvl>
    <w:lvl w:ilvl="4" w:tplc="04150019" w:tentative="1">
      <w:start w:val="1"/>
      <w:numFmt w:val="lowerLetter"/>
      <w:lvlText w:val="%5."/>
      <w:lvlJc w:val="left"/>
      <w:pPr>
        <w:ind w:left="4717" w:hanging="360"/>
      </w:pPr>
    </w:lvl>
    <w:lvl w:ilvl="5" w:tplc="0415001B" w:tentative="1">
      <w:start w:val="1"/>
      <w:numFmt w:val="lowerRoman"/>
      <w:lvlText w:val="%6."/>
      <w:lvlJc w:val="right"/>
      <w:pPr>
        <w:ind w:left="5437" w:hanging="180"/>
      </w:pPr>
    </w:lvl>
    <w:lvl w:ilvl="6" w:tplc="0415000F" w:tentative="1">
      <w:start w:val="1"/>
      <w:numFmt w:val="decimal"/>
      <w:lvlText w:val="%7."/>
      <w:lvlJc w:val="left"/>
      <w:pPr>
        <w:ind w:left="6157" w:hanging="360"/>
      </w:pPr>
    </w:lvl>
    <w:lvl w:ilvl="7" w:tplc="04150019" w:tentative="1">
      <w:start w:val="1"/>
      <w:numFmt w:val="lowerLetter"/>
      <w:lvlText w:val="%8."/>
      <w:lvlJc w:val="left"/>
      <w:pPr>
        <w:ind w:left="6877" w:hanging="360"/>
      </w:pPr>
    </w:lvl>
    <w:lvl w:ilvl="8" w:tplc="0415001B" w:tentative="1">
      <w:start w:val="1"/>
      <w:numFmt w:val="lowerRoman"/>
      <w:lvlText w:val="%9."/>
      <w:lvlJc w:val="right"/>
      <w:pPr>
        <w:ind w:left="7597" w:hanging="180"/>
      </w:pPr>
    </w:lvl>
  </w:abstractNum>
  <w:abstractNum w:abstractNumId="47" w15:restartNumberingAfterBreak="0">
    <w:nsid w:val="33AA2F6F"/>
    <w:multiLevelType w:val="multilevel"/>
    <w:tmpl w:val="CC02E50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2.%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63"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5"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9"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1"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2"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5C446B67"/>
    <w:multiLevelType w:val="hybridMultilevel"/>
    <w:tmpl w:val="4502E54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4"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7"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8"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666C0640"/>
    <w:multiLevelType w:val="hybridMultilevel"/>
    <w:tmpl w:val="C6BCC49C"/>
    <w:lvl w:ilvl="0" w:tplc="04150017">
      <w:start w:val="1"/>
      <w:numFmt w:val="lowerLetter"/>
      <w:lvlText w:val="%1)"/>
      <w:lvlJc w:val="left"/>
      <w:pPr>
        <w:ind w:left="1837" w:hanging="360"/>
      </w:pPr>
    </w:lvl>
    <w:lvl w:ilvl="1" w:tplc="04150019" w:tentative="1">
      <w:start w:val="1"/>
      <w:numFmt w:val="lowerLetter"/>
      <w:lvlText w:val="%2."/>
      <w:lvlJc w:val="left"/>
      <w:pPr>
        <w:ind w:left="2557" w:hanging="360"/>
      </w:pPr>
    </w:lvl>
    <w:lvl w:ilvl="2" w:tplc="0415001B" w:tentative="1">
      <w:start w:val="1"/>
      <w:numFmt w:val="lowerRoman"/>
      <w:lvlText w:val="%3."/>
      <w:lvlJc w:val="right"/>
      <w:pPr>
        <w:ind w:left="3277" w:hanging="180"/>
      </w:pPr>
    </w:lvl>
    <w:lvl w:ilvl="3" w:tplc="0415000F" w:tentative="1">
      <w:start w:val="1"/>
      <w:numFmt w:val="decimal"/>
      <w:lvlText w:val="%4."/>
      <w:lvlJc w:val="left"/>
      <w:pPr>
        <w:ind w:left="3997" w:hanging="360"/>
      </w:pPr>
    </w:lvl>
    <w:lvl w:ilvl="4" w:tplc="04150019" w:tentative="1">
      <w:start w:val="1"/>
      <w:numFmt w:val="lowerLetter"/>
      <w:lvlText w:val="%5."/>
      <w:lvlJc w:val="left"/>
      <w:pPr>
        <w:ind w:left="4717" w:hanging="360"/>
      </w:pPr>
    </w:lvl>
    <w:lvl w:ilvl="5" w:tplc="0415001B" w:tentative="1">
      <w:start w:val="1"/>
      <w:numFmt w:val="lowerRoman"/>
      <w:lvlText w:val="%6."/>
      <w:lvlJc w:val="right"/>
      <w:pPr>
        <w:ind w:left="5437" w:hanging="180"/>
      </w:pPr>
    </w:lvl>
    <w:lvl w:ilvl="6" w:tplc="0415000F" w:tentative="1">
      <w:start w:val="1"/>
      <w:numFmt w:val="decimal"/>
      <w:lvlText w:val="%7."/>
      <w:lvlJc w:val="left"/>
      <w:pPr>
        <w:ind w:left="6157" w:hanging="360"/>
      </w:pPr>
    </w:lvl>
    <w:lvl w:ilvl="7" w:tplc="04150019" w:tentative="1">
      <w:start w:val="1"/>
      <w:numFmt w:val="lowerLetter"/>
      <w:lvlText w:val="%8."/>
      <w:lvlJc w:val="left"/>
      <w:pPr>
        <w:ind w:left="6877" w:hanging="360"/>
      </w:pPr>
    </w:lvl>
    <w:lvl w:ilvl="8" w:tplc="0415001B" w:tentative="1">
      <w:start w:val="1"/>
      <w:numFmt w:val="lowerRoman"/>
      <w:lvlText w:val="%9."/>
      <w:lvlJc w:val="right"/>
      <w:pPr>
        <w:ind w:left="7597" w:hanging="180"/>
      </w:pPr>
    </w:lvl>
  </w:abstractNum>
  <w:abstractNum w:abstractNumId="8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4"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6"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7"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90"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40"/>
  </w:num>
  <w:num w:numId="3">
    <w:abstractNumId w:val="83"/>
  </w:num>
  <w:num w:numId="4">
    <w:abstractNumId w:val="57"/>
  </w:num>
  <w:num w:numId="5">
    <w:abstractNumId w:val="25"/>
  </w:num>
  <w:num w:numId="6">
    <w:abstractNumId w:val="61"/>
  </w:num>
  <w:num w:numId="7">
    <w:abstractNumId w:val="49"/>
  </w:num>
  <w:num w:numId="8">
    <w:abstractNumId w:val="70"/>
  </w:num>
  <w:num w:numId="9">
    <w:abstractNumId w:val="44"/>
  </w:num>
  <w:num w:numId="10">
    <w:abstractNumId w:val="42"/>
  </w:num>
  <w:num w:numId="11">
    <w:abstractNumId w:val="65"/>
  </w:num>
  <w:num w:numId="12">
    <w:abstractNumId w:val="81"/>
  </w:num>
  <w:num w:numId="13">
    <w:abstractNumId w:val="64"/>
  </w:num>
  <w:num w:numId="14">
    <w:abstractNumId w:val="53"/>
  </w:num>
  <w:num w:numId="15">
    <w:abstractNumId w:val="22"/>
  </w:num>
  <w:num w:numId="16">
    <w:abstractNumId w:val="26"/>
  </w:num>
  <w:num w:numId="17">
    <w:abstractNumId w:val="91"/>
  </w:num>
  <w:num w:numId="18">
    <w:abstractNumId w:val="84"/>
  </w:num>
  <w:num w:numId="19">
    <w:abstractNumId w:val="85"/>
  </w:num>
  <w:num w:numId="20">
    <w:abstractNumId w:val="1"/>
  </w:num>
  <w:num w:numId="21">
    <w:abstractNumId w:val="80"/>
  </w:num>
  <w:num w:numId="22">
    <w:abstractNumId w:val="20"/>
  </w:num>
  <w:num w:numId="23">
    <w:abstractNumId w:val="43"/>
  </w:num>
  <w:num w:numId="24">
    <w:abstractNumId w:val="0"/>
  </w:num>
  <w:num w:numId="25">
    <w:abstractNumId w:val="48"/>
  </w:num>
  <w:num w:numId="26">
    <w:abstractNumId w:val="68"/>
    <w:lvlOverride w:ilvl="0">
      <w:startOverride w:val="1"/>
    </w:lvlOverride>
  </w:num>
  <w:num w:numId="27">
    <w:abstractNumId w:val="77"/>
  </w:num>
  <w:num w:numId="28">
    <w:abstractNumId w:val="39"/>
  </w:num>
  <w:num w:numId="29">
    <w:abstractNumId w:val="67"/>
  </w:num>
  <w:num w:numId="30">
    <w:abstractNumId w:val="87"/>
  </w:num>
  <w:num w:numId="31">
    <w:abstractNumId w:val="23"/>
  </w:num>
  <w:num w:numId="32">
    <w:abstractNumId w:val="31"/>
  </w:num>
  <w:num w:numId="33">
    <w:abstractNumId w:val="50"/>
  </w:num>
  <w:num w:numId="34">
    <w:abstractNumId w:val="58"/>
    <w:lvlOverride w:ilvl="0">
      <w:startOverride w:val="1"/>
    </w:lvlOverride>
  </w:num>
  <w:num w:numId="35">
    <w:abstractNumId w:val="75"/>
    <w:lvlOverride w:ilvl="0">
      <w:startOverride w:val="1"/>
    </w:lvlOverride>
  </w:num>
  <w:num w:numId="36">
    <w:abstractNumId w:val="37"/>
  </w:num>
  <w:num w:numId="37">
    <w:abstractNumId w:val="45"/>
  </w:num>
  <w:num w:numId="38">
    <w:abstractNumId w:val="15"/>
  </w:num>
  <w:num w:numId="39">
    <w:abstractNumId w:val="78"/>
  </w:num>
  <w:num w:numId="40">
    <w:abstractNumId w:val="72"/>
  </w:num>
  <w:num w:numId="41">
    <w:abstractNumId w:val="35"/>
  </w:num>
  <w:num w:numId="42">
    <w:abstractNumId w:val="69"/>
  </w:num>
  <w:num w:numId="43">
    <w:abstractNumId w:val="89"/>
  </w:num>
  <w:num w:numId="44">
    <w:abstractNumId w:val="28"/>
  </w:num>
  <w:num w:numId="45">
    <w:abstractNumId w:val="29"/>
  </w:num>
  <w:num w:numId="46">
    <w:abstractNumId w:val="76"/>
  </w:num>
  <w:num w:numId="47">
    <w:abstractNumId w:val="21"/>
  </w:num>
  <w:num w:numId="48">
    <w:abstractNumId w:val="38"/>
  </w:num>
  <w:num w:numId="49">
    <w:abstractNumId w:val="30"/>
  </w:num>
  <w:num w:numId="50">
    <w:abstractNumId w:val="86"/>
  </w:num>
  <w:num w:numId="51">
    <w:abstractNumId w:val="63"/>
  </w:num>
  <w:num w:numId="52">
    <w:abstractNumId w:val="36"/>
  </w:num>
  <w:num w:numId="53">
    <w:abstractNumId w:val="56"/>
  </w:num>
  <w:num w:numId="54">
    <w:abstractNumId w:val="59"/>
  </w:num>
  <w:num w:numId="55">
    <w:abstractNumId w:val="90"/>
  </w:num>
  <w:num w:numId="56">
    <w:abstractNumId w:val="24"/>
  </w:num>
  <w:num w:numId="57">
    <w:abstractNumId w:val="17"/>
  </w:num>
  <w:num w:numId="58">
    <w:abstractNumId w:val="74"/>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num>
  <w:num w:numId="62">
    <w:abstractNumId w:val="33"/>
  </w:num>
  <w:num w:numId="63">
    <w:abstractNumId w:val="60"/>
  </w:num>
  <w:num w:numId="64">
    <w:abstractNumId w:val="47"/>
  </w:num>
  <w:num w:numId="65">
    <w:abstractNumId w:val="19"/>
  </w:num>
  <w:num w:numId="66">
    <w:abstractNumId w:val="7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8"/>
  </w:num>
  <w:num w:numId="68">
    <w:abstractNumId w:val="62"/>
  </w:num>
  <w:num w:numId="69">
    <w:abstractNumId w:val="66"/>
  </w:num>
  <w:num w:numId="70">
    <w:abstractNumId w:val="55"/>
  </w:num>
  <w:num w:numId="71">
    <w:abstractNumId w:val="34"/>
  </w:num>
  <w:num w:numId="72">
    <w:abstractNumId w:val="52"/>
  </w:num>
  <w:num w:numId="73">
    <w:abstractNumId w:val="27"/>
  </w:num>
  <w:num w:numId="74">
    <w:abstractNumId w:val="82"/>
  </w:num>
  <w:num w:numId="75">
    <w:abstractNumId w:val="46"/>
  </w:num>
  <w:num w:numId="76">
    <w:abstractNumId w:val="41"/>
  </w:num>
  <w:num w:numId="77">
    <w:abstractNumId w:val="32"/>
  </w:num>
  <w:num w:numId="78">
    <w:abstractNumId w:val="7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776"/>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571"/>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4BB5"/>
    <w:rsid w:val="000E548E"/>
    <w:rsid w:val="000E59B0"/>
    <w:rsid w:val="000E71DE"/>
    <w:rsid w:val="000E7E82"/>
    <w:rsid w:val="000F0333"/>
    <w:rsid w:val="000F0347"/>
    <w:rsid w:val="000F084D"/>
    <w:rsid w:val="000F0C0E"/>
    <w:rsid w:val="000F0C6F"/>
    <w:rsid w:val="000F11E1"/>
    <w:rsid w:val="000F1297"/>
    <w:rsid w:val="000F1FDA"/>
    <w:rsid w:val="000F3006"/>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78B"/>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5D8"/>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36"/>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5F8E"/>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58C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3FF8"/>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4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5C5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345"/>
    <w:rsid w:val="007364E6"/>
    <w:rsid w:val="007367BD"/>
    <w:rsid w:val="00736D20"/>
    <w:rsid w:val="00736E98"/>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2E2F"/>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A7FB8"/>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1D4"/>
    <w:rsid w:val="00930269"/>
    <w:rsid w:val="009303F3"/>
    <w:rsid w:val="009305E7"/>
    <w:rsid w:val="0093157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B26"/>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400D"/>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385"/>
    <w:rsid w:val="00AA0507"/>
    <w:rsid w:val="00AA0BD6"/>
    <w:rsid w:val="00AA0EA5"/>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44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2CB4"/>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75"/>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360"/>
    <w:rsid w:val="00D20B7C"/>
    <w:rsid w:val="00D21BAB"/>
    <w:rsid w:val="00D21E46"/>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12E"/>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2543"/>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593"/>
    <w:rsid w:val="00F53D8A"/>
    <w:rsid w:val="00F560EF"/>
    <w:rsid w:val="00F56633"/>
    <w:rsid w:val="00F56BF7"/>
    <w:rsid w:val="00F56F16"/>
    <w:rsid w:val="00F5750A"/>
    <w:rsid w:val="00F60EB4"/>
    <w:rsid w:val="00F61106"/>
    <w:rsid w:val="00F618BA"/>
    <w:rsid w:val="00F629A3"/>
    <w:rsid w:val="00F62C33"/>
    <w:rsid w:val="00F63470"/>
    <w:rsid w:val="00F63D59"/>
    <w:rsid w:val="00F64750"/>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90403754">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bip/przetar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eader" Target="header1.xml"/><Relationship Id="rId28"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https://www.gkpge.pl/complia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www.gkpge.pl/bip/przetargi"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niepubliczny 06.11.2024.docx</dmsv2BaseFileName>
    <dmsv2BaseDisplayName xmlns="http://schemas.microsoft.com/sharepoint/v3">SWZ niepubliczny 06.11.2024</dmsv2BaseDisplayName>
    <dmsv2SWPP2ObjectNumber xmlns="http://schemas.microsoft.com/sharepoint/v3">POST/PEC/PEC/UZS/01066/2024                       </dmsv2SWPP2ObjectNumber>
    <dmsv2SWPP2SumMD5 xmlns="http://schemas.microsoft.com/sharepoint/v3">77d6f07d07f8f241e9655a0b4455ee6e</dmsv2SWPP2SumMD5>
    <dmsv2BaseMoved xmlns="http://schemas.microsoft.com/sharepoint/v3">false</dmsv2BaseMoved>
    <dmsv2BaseIsSensitive xmlns="http://schemas.microsoft.com/sharepoint/v3">true</dmsv2BaseIsSensitive>
    <dmsv2SWPP2IDSWPP2 xmlns="http://schemas.microsoft.com/sharepoint/v3">659462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20992650</dmsv2BaseClientSystemDocumentID>
    <dmsv2BaseModifiedByID xmlns="http://schemas.microsoft.com/sharepoint/v3">19100359</dmsv2BaseModifiedByID>
    <dmsv2BaseCreatedByID xmlns="http://schemas.microsoft.com/sharepoint/v3">19100359</dmsv2BaseCreatedByID>
    <dmsv2SWPP2ObjectDepartment xmlns="http://schemas.microsoft.com/sharepoint/v3">00000001000l0003000s</dmsv2SWPP2ObjectDepartment>
    <dmsv2SWPP2ObjectName xmlns="http://schemas.microsoft.com/sharepoint/v3">Postępowanie</dmsv2SWPP2ObjectName>
    <_dlc_DocId xmlns="a19cb1c7-c5c7-46d4-85ae-d83685407bba">AEASQFSYQUA4-921679528-11556</_dlc_DocId>
    <_dlc_DocIdUrl xmlns="a19cb1c7-c5c7-46d4-85ae-d83685407bba">
      <Url>https://swpp2.dms.gkpge.pl/sites/32/_layouts/15/DocIdRedir.aspx?ID=AEASQFSYQUA4-921679528-11556</Url>
      <Description>AEASQFSYQUA4-921679528-11556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B25BB23B-3BDF-4E85-B554-400DB79A5A8B}"/>
</file>

<file path=customXml/itemProps4.xml><?xml version="1.0" encoding="utf-8"?>
<ds:datastoreItem xmlns:ds="http://schemas.openxmlformats.org/officeDocument/2006/customXml" ds:itemID="{FAE59A47-FA20-4F06-8392-3DCBFF33F979}">
  <ds:schemaRefs>
    <ds:schemaRef ds:uri="http://schemas.openxmlformats.org/officeDocument/2006/bibliography"/>
  </ds:schemaRefs>
</ds:datastoreItem>
</file>

<file path=customXml/itemProps5.xml><?xml version="1.0" encoding="utf-8"?>
<ds:datastoreItem xmlns:ds="http://schemas.openxmlformats.org/officeDocument/2006/customXml" ds:itemID="{48E119E9-54C7-408A-A031-A698852E464F}"/>
</file>

<file path=docProps/app.xml><?xml version="1.0" encoding="utf-8"?>
<Properties xmlns="http://schemas.openxmlformats.org/officeDocument/2006/extended-properties" xmlns:vt="http://schemas.openxmlformats.org/officeDocument/2006/docPropsVTypes">
  <Template>Normal</Template>
  <TotalTime>0</TotalTime>
  <Pages>34</Pages>
  <Words>11502</Words>
  <Characters>69017</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2024-11-05T12:04:00Z</dcterms:created>
  <dcterms:modified xsi:type="dcterms:W3CDTF">2024-11-06T08:43:00Z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f2168ffc-b4f7-4c50-999f-be1b4e66e7fb</vt:lpwstr>
  </property>
</Properties>
</file>