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90358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90358E"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90358E" w:rsidRDefault="00D71991" w:rsidP="00D71991">
      <w:pPr>
        <w:spacing w:line="240" w:lineRule="auto"/>
        <w:contextualSpacing/>
        <w:jc w:val="center"/>
        <w:rPr>
          <w:rFonts w:ascii="Trebuchet MS" w:hAnsi="Trebuchet MS"/>
          <w:b/>
          <w:color w:val="1A7466"/>
          <w:kern w:val="28"/>
          <w:sz w:val="48"/>
          <w:szCs w:val="56"/>
        </w:rPr>
      </w:pPr>
      <w:r w:rsidRPr="0090358E">
        <w:rPr>
          <w:rFonts w:ascii="Trebuchet MS" w:hAnsi="Trebuchet MS"/>
          <w:b/>
          <w:color w:val="1A7466"/>
          <w:kern w:val="28"/>
          <w:sz w:val="48"/>
          <w:szCs w:val="56"/>
        </w:rPr>
        <w:t>SPECYFIKACJA WARUNKÓW ZAMÓWIENIA (SWZ)</w:t>
      </w:r>
    </w:p>
    <w:p w14:paraId="2292C422" w14:textId="77777777" w:rsidR="005A1176" w:rsidRPr="0090358E"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90358E"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90358E" w:rsidRDefault="00D71991" w:rsidP="005A1176">
      <w:pPr>
        <w:pStyle w:val="pkt"/>
        <w:spacing w:before="0" w:after="0" w:line="240" w:lineRule="auto"/>
        <w:ind w:left="-284" w:firstLine="0"/>
        <w:jc w:val="center"/>
        <w:rPr>
          <w:rFonts w:ascii="Trebuchet MS" w:hAnsi="Trebuchet MS" w:cstheme="minorHAnsi"/>
          <w:sz w:val="32"/>
          <w:szCs w:val="32"/>
        </w:rPr>
      </w:pPr>
      <w:r w:rsidRPr="0090358E">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Pr="0090358E"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90358E" w:rsidRDefault="005A1176" w:rsidP="005A1176">
      <w:pPr>
        <w:pStyle w:val="pkt"/>
        <w:spacing w:before="0" w:after="0" w:line="240" w:lineRule="auto"/>
        <w:ind w:left="-284" w:firstLine="0"/>
        <w:jc w:val="center"/>
        <w:rPr>
          <w:rFonts w:ascii="Trebuchet MS" w:hAnsi="Trebuchet MS"/>
          <w:iCs/>
          <w:sz w:val="32"/>
          <w:szCs w:val="32"/>
        </w:rPr>
      </w:pPr>
      <w:r w:rsidRPr="0090358E">
        <w:rPr>
          <w:rFonts w:ascii="Trebuchet MS" w:hAnsi="Trebuchet MS" w:cstheme="minorHAnsi"/>
          <w:sz w:val="32"/>
          <w:szCs w:val="32"/>
        </w:rPr>
        <w:t>POSTĘPOWANIE ZAKUPOWE O UDZIELENIE ZAMÓWIENIA NIEPUBLICZNEGO</w:t>
      </w:r>
    </w:p>
    <w:p w14:paraId="1AAD1DDC" w14:textId="00EDF1BA" w:rsidR="005817FF" w:rsidRPr="0090358E"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90358E">
        <w:rPr>
          <w:rFonts w:ascii="Trebuchet MS" w:hAnsi="Trebuchet MS" w:cstheme="minorHAnsi"/>
          <w:sz w:val="32"/>
          <w:szCs w:val="32"/>
        </w:rPr>
        <w:t xml:space="preserve">NA </w:t>
      </w:r>
      <w:r w:rsidR="00F30F69">
        <w:rPr>
          <w:rFonts w:ascii="Trebuchet MS" w:hAnsi="Trebuchet MS" w:cstheme="minorHAnsi"/>
          <w:sz w:val="32"/>
          <w:szCs w:val="32"/>
        </w:rPr>
        <w:t>USŁUGI</w:t>
      </w:r>
    </w:p>
    <w:p w14:paraId="4A7022C2" w14:textId="6DDD67BF" w:rsidR="005A1176" w:rsidRPr="0090358E"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Pr="0090358E"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90358E"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90358E">
        <w:rPr>
          <w:rFonts w:ascii="Trebuchet MS" w:hAnsi="Trebuchet MS" w:cstheme="minorHAnsi"/>
          <w:kern w:val="28"/>
          <w:sz w:val="32"/>
          <w:szCs w:val="32"/>
          <w:lang w:eastAsia="pl-PL"/>
        </w:rPr>
        <w:t>na podstawie Procedury Zakupów w Grupie PGE EC</w:t>
      </w:r>
    </w:p>
    <w:p w14:paraId="75ACB09E" w14:textId="33D77DAF" w:rsidR="00285B9B" w:rsidRPr="0090358E"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90358E">
        <w:rPr>
          <w:rFonts w:ascii="Trebuchet MS" w:hAnsi="Trebuchet MS" w:cstheme="minorHAnsi"/>
          <w:kern w:val="28"/>
          <w:sz w:val="32"/>
          <w:szCs w:val="32"/>
          <w:lang w:eastAsia="pl-PL"/>
        </w:rPr>
        <w:t>w trybie przetargu nieograniczonego</w:t>
      </w:r>
    </w:p>
    <w:p w14:paraId="0BDCA015" w14:textId="77777777" w:rsidR="00AF38DC" w:rsidRPr="0090358E" w:rsidRDefault="005A1176" w:rsidP="006B0420">
      <w:pPr>
        <w:pStyle w:val="PODTYTU0"/>
        <w:spacing w:before="2160"/>
        <w:jc w:val="center"/>
        <w:rPr>
          <w:rFonts w:ascii="Trebuchet MS" w:hAnsi="Trebuchet MS"/>
        </w:rPr>
      </w:pPr>
      <w:r w:rsidRPr="0090358E">
        <w:rPr>
          <w:rFonts w:ascii="Trebuchet MS" w:hAnsi="Trebuchet MS"/>
        </w:rPr>
        <w:t>NAZWA ZAMÓWIENIA:</w:t>
      </w:r>
      <w:r w:rsidR="00C97E33" w:rsidRPr="0090358E">
        <w:rPr>
          <w:rFonts w:ascii="Trebuchet MS" w:hAnsi="Trebuchet MS"/>
        </w:rPr>
        <w:t xml:space="preserve"> </w:t>
      </w:r>
    </w:p>
    <w:p w14:paraId="6C1631A3" w14:textId="181F043D" w:rsidR="00E76A8B" w:rsidRPr="0090358E" w:rsidRDefault="0021089C" w:rsidP="00BF6643">
      <w:pPr>
        <w:pStyle w:val="PODTYTU0"/>
        <w:jc w:val="center"/>
        <w:rPr>
          <w:rFonts w:ascii="Trebuchet MS" w:hAnsi="Trebuchet MS"/>
          <w:b/>
          <w:bCs/>
        </w:rPr>
      </w:pPr>
      <w:r w:rsidRPr="0090358E">
        <w:rPr>
          <w:rFonts w:ascii="Trebuchet MS" w:hAnsi="Trebuchet MS"/>
        </w:rPr>
        <w:t>„</w:t>
      </w:r>
      <w:r w:rsidR="00905237" w:rsidRPr="00905237">
        <w:rPr>
          <w:rFonts w:ascii="Trebuchet MS" w:hAnsi="Trebuchet MS"/>
          <w:b/>
          <w:bCs/>
        </w:rPr>
        <w:t>Modernizacja systemów p.poż. na instalacjach i budynkach EC1</w:t>
      </w:r>
      <w:r w:rsidRPr="0090358E">
        <w:rPr>
          <w:rFonts w:ascii="Trebuchet MS" w:hAnsi="Trebuchet MS"/>
        </w:rPr>
        <w:t>”</w:t>
      </w:r>
    </w:p>
    <w:p w14:paraId="5EF9CCA3" w14:textId="77777777" w:rsidR="00E76A8B" w:rsidRPr="0090358E" w:rsidRDefault="00E76A8B" w:rsidP="006B0420">
      <w:pPr>
        <w:pStyle w:val="tekst"/>
        <w:rPr>
          <w:rFonts w:ascii="Verdana" w:hAnsi="Verdana"/>
        </w:rPr>
      </w:pPr>
    </w:p>
    <w:p w14:paraId="7663652C" w14:textId="77BCC146" w:rsidR="00060064" w:rsidRPr="0090358E" w:rsidRDefault="00E76A8B" w:rsidP="006B0420">
      <w:pPr>
        <w:pStyle w:val="tekst"/>
        <w:jc w:val="center"/>
        <w:rPr>
          <w:rFonts w:cstheme="minorHAnsi"/>
          <w:b/>
          <w:color w:val="17365D" w:themeColor="text2" w:themeShade="BF"/>
          <w:sz w:val="20"/>
        </w:rPr>
      </w:pPr>
      <w:r w:rsidRPr="0090358E">
        <w:rPr>
          <w:rFonts w:ascii="Verdana" w:hAnsi="Verdana"/>
        </w:rPr>
        <w:t>Numer Postępowania:</w:t>
      </w:r>
      <w:r w:rsidRPr="0090358E">
        <w:rPr>
          <w:rFonts w:ascii="Verdana" w:hAnsi="Verdana"/>
        </w:rPr>
        <w:tab/>
      </w:r>
      <w:r w:rsidR="00777B65" w:rsidRPr="0090358E">
        <w:rPr>
          <w:rFonts w:ascii="Verdana" w:hAnsi="Verdana"/>
          <w:b/>
          <w:bCs/>
        </w:rPr>
        <w:t>POST/PEC/PEC/</w:t>
      </w:r>
      <w:r w:rsidR="00F30F69">
        <w:rPr>
          <w:rFonts w:ascii="Verdana" w:hAnsi="Verdana"/>
          <w:b/>
          <w:bCs/>
        </w:rPr>
        <w:t>UZR</w:t>
      </w:r>
      <w:r w:rsidR="00777B65" w:rsidRPr="0090358E">
        <w:rPr>
          <w:rFonts w:ascii="Verdana" w:hAnsi="Verdana"/>
          <w:b/>
          <w:bCs/>
        </w:rPr>
        <w:t>/00</w:t>
      </w:r>
      <w:r w:rsidR="00905237">
        <w:rPr>
          <w:rFonts w:ascii="Verdana" w:hAnsi="Verdana"/>
          <w:b/>
          <w:bCs/>
        </w:rPr>
        <w:t>925</w:t>
      </w:r>
      <w:r w:rsidR="00777B65" w:rsidRPr="0090358E">
        <w:rPr>
          <w:rFonts w:ascii="Verdana" w:hAnsi="Verdana"/>
          <w:b/>
          <w:bCs/>
        </w:rPr>
        <w:t>/2025</w:t>
      </w:r>
    </w:p>
    <w:p w14:paraId="76F070BA" w14:textId="69AA12A9" w:rsidR="00D16C4C" w:rsidRPr="0090358E" w:rsidRDefault="00BB1EAA">
      <w:pPr>
        <w:spacing w:line="240" w:lineRule="auto"/>
        <w:jc w:val="left"/>
        <w:rPr>
          <w:rFonts w:ascii="Verdana" w:hAnsi="Verdana" w:cstheme="minorHAnsi"/>
          <w:b/>
          <w:color w:val="17365D" w:themeColor="text2" w:themeShade="BF"/>
          <w:sz w:val="20"/>
        </w:rPr>
      </w:pPr>
      <w:r w:rsidRPr="0090358E">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90358E">
        <w:rPr>
          <w:rFonts w:ascii="Verdana" w:hAnsi="Verdana" w:cstheme="minorHAnsi"/>
          <w:b/>
          <w:color w:val="17365D" w:themeColor="text2" w:themeShade="BF"/>
          <w:sz w:val="20"/>
        </w:rPr>
        <w:br w:type="page"/>
      </w:r>
    </w:p>
    <w:p w14:paraId="15D18CD8" w14:textId="17A02D24" w:rsidR="00884863" w:rsidRPr="0090358E" w:rsidRDefault="00884863" w:rsidP="00884863">
      <w:pPr>
        <w:spacing w:after="120"/>
        <w:jc w:val="center"/>
        <w:rPr>
          <w:rFonts w:ascii="Trebuchet MS" w:hAnsi="Trebuchet MS" w:cstheme="minorHAnsi"/>
          <w:b/>
          <w:color w:val="1A7466"/>
          <w:sz w:val="32"/>
          <w:szCs w:val="32"/>
        </w:rPr>
      </w:pPr>
      <w:r w:rsidRPr="0090358E">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90358E"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0F6F20C8" w:rsidR="00D16C4C" w:rsidRPr="0090358E"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90358E">
            <w:rPr>
              <w:rFonts w:asciiTheme="minorHAnsi" w:hAnsiTheme="minorHAnsi" w:cstheme="minorHAnsi"/>
              <w:color w:val="17365D" w:themeColor="text2" w:themeShade="BF"/>
              <w:sz w:val="20"/>
            </w:rPr>
            <w:fldChar w:fldCharType="begin"/>
          </w:r>
          <w:r w:rsidRPr="0090358E">
            <w:rPr>
              <w:rFonts w:asciiTheme="minorHAnsi" w:hAnsiTheme="minorHAnsi" w:cstheme="minorHAnsi"/>
              <w:color w:val="17365D" w:themeColor="text2" w:themeShade="BF"/>
              <w:sz w:val="20"/>
            </w:rPr>
            <w:instrText xml:space="preserve"> TOC \o "1-3" \h \z \u </w:instrText>
          </w:r>
          <w:r w:rsidRPr="0090358E">
            <w:rPr>
              <w:rFonts w:asciiTheme="minorHAnsi" w:hAnsiTheme="minorHAnsi" w:cstheme="minorHAnsi"/>
              <w:color w:val="17365D" w:themeColor="text2" w:themeShade="BF"/>
              <w:sz w:val="20"/>
            </w:rPr>
            <w:fldChar w:fldCharType="separate"/>
          </w:r>
          <w:hyperlink w:anchor="_Toc122344667" w:history="1">
            <w:r w:rsidR="00D16C4C" w:rsidRPr="0090358E">
              <w:rPr>
                <w:rStyle w:val="Hipercze"/>
                <w:rFonts w:ascii="Verdana" w:hAnsi="Verdana"/>
                <w:noProof/>
                <w:sz w:val="20"/>
              </w:rPr>
              <w:t>1.</w:t>
            </w:r>
            <w:r w:rsidR="00D16C4C" w:rsidRPr="0090358E">
              <w:rPr>
                <w:rFonts w:ascii="Verdana" w:eastAsiaTheme="minorEastAsia" w:hAnsi="Verdana" w:cstheme="minorBidi"/>
                <w:noProof/>
                <w:sz w:val="20"/>
                <w:lang w:eastAsia="pl-PL"/>
              </w:rPr>
              <w:tab/>
            </w:r>
            <w:r w:rsidR="00D16C4C" w:rsidRPr="0090358E">
              <w:rPr>
                <w:rStyle w:val="Hipercze"/>
                <w:rFonts w:ascii="Verdana" w:hAnsi="Verdana" w:cstheme="minorHAnsi"/>
                <w:noProof/>
                <w:sz w:val="20"/>
              </w:rPr>
              <w:t>ZAMAWIAJĄCY</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_Toc122344667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3</w:t>
            </w:r>
            <w:r w:rsidR="00D16C4C" w:rsidRPr="0090358E">
              <w:rPr>
                <w:rFonts w:ascii="Verdana" w:hAnsi="Verdana"/>
                <w:noProof/>
                <w:webHidden/>
                <w:sz w:val="20"/>
              </w:rPr>
              <w:fldChar w:fldCharType="end"/>
            </w:r>
          </w:hyperlink>
        </w:p>
        <w:p w14:paraId="44B89A9E" w14:textId="0D3A1130"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90358E">
              <w:rPr>
                <w:rStyle w:val="Hipercze"/>
                <w:rFonts w:ascii="Verdana" w:hAnsi="Verdana" w:cstheme="minorHAnsi"/>
                <w:noProof/>
                <w:sz w:val="20"/>
              </w:rPr>
              <w:t>2.</w:t>
            </w:r>
            <w:r w:rsidR="00D16C4C" w:rsidRPr="0090358E">
              <w:rPr>
                <w:rFonts w:ascii="Verdana" w:eastAsiaTheme="minorEastAsia" w:hAnsi="Verdana" w:cstheme="minorBidi"/>
                <w:noProof/>
                <w:sz w:val="20"/>
                <w:lang w:eastAsia="pl-PL"/>
              </w:rPr>
              <w:tab/>
            </w:r>
            <w:r w:rsidR="00D16C4C" w:rsidRPr="0090358E">
              <w:rPr>
                <w:rStyle w:val="Hipercze"/>
                <w:rFonts w:ascii="Verdana" w:hAnsi="Verdana" w:cstheme="minorHAnsi"/>
                <w:noProof/>
                <w:sz w:val="20"/>
              </w:rPr>
              <w:t>INFORMACJE O SPOSOBIE KOMUNIKACJI Z WYKONAWCAMI</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_Toc122344688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3</w:t>
            </w:r>
            <w:r w:rsidR="00D16C4C" w:rsidRPr="0090358E">
              <w:rPr>
                <w:rFonts w:ascii="Verdana" w:hAnsi="Verdana"/>
                <w:noProof/>
                <w:webHidden/>
                <w:sz w:val="20"/>
              </w:rPr>
              <w:fldChar w:fldCharType="end"/>
            </w:r>
          </w:hyperlink>
        </w:p>
        <w:p w14:paraId="2FD25DDD" w14:textId="4123A2D0"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90358E">
              <w:rPr>
                <w:rStyle w:val="Hipercze"/>
                <w:rFonts w:ascii="Verdana" w:hAnsi="Verdana" w:cstheme="minorHAnsi"/>
                <w:noProof/>
                <w:sz w:val="20"/>
              </w:rPr>
              <w:t>3.</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TRYB POSTĘPOWANIA, SKRÓTY I DEFINICJE</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_Toc122344703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4</w:t>
            </w:r>
            <w:r w:rsidR="00D16C4C" w:rsidRPr="0090358E">
              <w:rPr>
                <w:rFonts w:ascii="Verdana" w:hAnsi="Verdana"/>
                <w:noProof/>
                <w:webHidden/>
                <w:sz w:val="20"/>
              </w:rPr>
              <w:fldChar w:fldCharType="end"/>
            </w:r>
          </w:hyperlink>
        </w:p>
        <w:p w14:paraId="723D343C" w14:textId="00B0343B"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90358E">
              <w:rPr>
                <w:rStyle w:val="Hipercze"/>
                <w:rFonts w:ascii="Verdana" w:eastAsia="Calibri" w:hAnsi="Verdana" w:cs="Calibri"/>
                <w:noProof/>
                <w:sz w:val="20"/>
              </w:rPr>
              <w:t>4.</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OPIS PRZEDMIOTU ZAMÓWIENIA</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_Toc122344709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5</w:t>
            </w:r>
            <w:r w:rsidR="00D16C4C" w:rsidRPr="0090358E">
              <w:rPr>
                <w:rFonts w:ascii="Verdana" w:hAnsi="Verdana"/>
                <w:noProof/>
                <w:webHidden/>
                <w:sz w:val="20"/>
              </w:rPr>
              <w:fldChar w:fldCharType="end"/>
            </w:r>
          </w:hyperlink>
        </w:p>
        <w:p w14:paraId="3109D650" w14:textId="2BF6DDC5"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90358E">
              <w:rPr>
                <w:rStyle w:val="Hipercze"/>
                <w:rFonts w:ascii="Verdana" w:eastAsia="Calibri" w:hAnsi="Verdana" w:cs="Calibri"/>
                <w:noProof/>
                <w:sz w:val="20"/>
              </w:rPr>
              <w:t>5.</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OFERTY CZĘŚCIOWE</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_Toc122344710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5</w:t>
            </w:r>
            <w:r w:rsidR="00D16C4C" w:rsidRPr="0090358E">
              <w:rPr>
                <w:rFonts w:ascii="Verdana" w:hAnsi="Verdana"/>
                <w:noProof/>
                <w:webHidden/>
                <w:sz w:val="20"/>
              </w:rPr>
              <w:fldChar w:fldCharType="end"/>
            </w:r>
          </w:hyperlink>
        </w:p>
        <w:p w14:paraId="616F7FEB" w14:textId="5A402FE4"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90358E">
              <w:rPr>
                <w:rStyle w:val="Hipercze"/>
                <w:rFonts w:ascii="Verdana" w:hAnsi="Verdana"/>
                <w:noProof/>
                <w:sz w:val="20"/>
              </w:rPr>
              <w:t>6.</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OFERTY WARIANTOWE</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_Toc122344711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6</w:t>
            </w:r>
            <w:r w:rsidR="00D16C4C" w:rsidRPr="0090358E">
              <w:rPr>
                <w:rFonts w:ascii="Verdana" w:hAnsi="Verdana"/>
                <w:noProof/>
                <w:webHidden/>
                <w:sz w:val="20"/>
              </w:rPr>
              <w:fldChar w:fldCharType="end"/>
            </w:r>
          </w:hyperlink>
        </w:p>
        <w:p w14:paraId="0D8B57CE" w14:textId="5E407904"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90358E">
              <w:rPr>
                <w:rStyle w:val="Hipercze"/>
                <w:rFonts w:ascii="Verdana" w:hAnsi="Verdana"/>
                <w:noProof/>
                <w:sz w:val="20"/>
              </w:rPr>
              <w:t>7.</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UMOWA RAMOWA</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_Toc122344712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6</w:t>
            </w:r>
            <w:r w:rsidR="00D16C4C" w:rsidRPr="0090358E">
              <w:rPr>
                <w:rFonts w:ascii="Verdana" w:hAnsi="Verdana"/>
                <w:noProof/>
                <w:webHidden/>
                <w:sz w:val="20"/>
              </w:rPr>
              <w:fldChar w:fldCharType="end"/>
            </w:r>
          </w:hyperlink>
        </w:p>
        <w:p w14:paraId="35B42FDC" w14:textId="6AA35371"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90358E">
              <w:rPr>
                <w:rStyle w:val="Hipercze"/>
                <w:rFonts w:ascii="Verdana" w:hAnsi="Verdana"/>
                <w:noProof/>
                <w:sz w:val="20"/>
              </w:rPr>
              <w:t>8.</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INFORMACJA O PRAWIE OPCJI</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_Toc122344713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6</w:t>
            </w:r>
            <w:r w:rsidR="00D16C4C" w:rsidRPr="0090358E">
              <w:rPr>
                <w:rFonts w:ascii="Verdana" w:hAnsi="Verdana"/>
                <w:noProof/>
                <w:webHidden/>
                <w:sz w:val="20"/>
              </w:rPr>
              <w:fldChar w:fldCharType="end"/>
            </w:r>
          </w:hyperlink>
        </w:p>
        <w:p w14:paraId="1CB33D1C" w14:textId="0D714236"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90358E">
              <w:rPr>
                <w:rStyle w:val="Hipercze"/>
                <w:rFonts w:ascii="Verdana" w:hAnsi="Verdana"/>
                <w:noProof/>
                <w:sz w:val="20"/>
              </w:rPr>
              <w:t>9.</w:t>
            </w:r>
            <w:r w:rsidR="00632716" w:rsidRPr="0090358E">
              <w:rPr>
                <w:rFonts w:ascii="Verdana" w:eastAsiaTheme="minorEastAsia" w:hAnsi="Verdana" w:cstheme="minorBidi"/>
                <w:noProof/>
                <w:sz w:val="20"/>
                <w:lang w:eastAsia="pl-PL"/>
              </w:rPr>
              <w:tab/>
            </w:r>
            <w:r w:rsidR="00632716" w:rsidRPr="0090358E">
              <w:rPr>
                <w:rStyle w:val="Hipercze"/>
                <w:rFonts w:ascii="Verdana" w:eastAsia="Calibri" w:hAnsi="Verdana" w:cstheme="minorHAnsi"/>
                <w:noProof/>
                <w:sz w:val="20"/>
              </w:rPr>
              <w:t>MIEJSCE REALIZACJI ZAMÓWIENIA</w:t>
            </w:r>
            <w:r w:rsidR="00632716"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_Toc122344724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6</w:t>
            </w:r>
            <w:r w:rsidR="00D16C4C" w:rsidRPr="0090358E">
              <w:rPr>
                <w:rFonts w:ascii="Verdana" w:hAnsi="Verdana"/>
                <w:noProof/>
                <w:webHidden/>
                <w:sz w:val="20"/>
              </w:rPr>
              <w:fldChar w:fldCharType="end"/>
            </w:r>
          </w:hyperlink>
        </w:p>
        <w:p w14:paraId="53BC2CA2" w14:textId="34C6F245"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90358E">
              <w:rPr>
                <w:rStyle w:val="Hipercze"/>
                <w:rFonts w:ascii="Verdana" w:hAnsi="Verdana"/>
                <w:noProof/>
                <w:sz w:val="20"/>
              </w:rPr>
              <w:t>10.</w:t>
            </w:r>
            <w:r w:rsidR="00D16C4C" w:rsidRPr="0090358E">
              <w:rPr>
                <w:rFonts w:ascii="Verdana" w:eastAsiaTheme="minorEastAsia" w:hAnsi="Verdana" w:cstheme="minorBidi"/>
                <w:noProof/>
                <w:sz w:val="20"/>
                <w:lang w:eastAsia="pl-PL"/>
              </w:rPr>
              <w:tab/>
            </w:r>
            <w:r w:rsidR="00D16C4C" w:rsidRPr="0090358E">
              <w:rPr>
                <w:rStyle w:val="Hipercze"/>
                <w:rFonts w:ascii="Verdana" w:hAnsi="Verdana" w:cstheme="minorHAnsi"/>
                <w:noProof/>
                <w:sz w:val="20"/>
              </w:rPr>
              <w:t>TERMIN WYKONANIA ZAMÓWIENIA</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_Toc122344744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6</w:t>
            </w:r>
            <w:r w:rsidR="00D16C4C" w:rsidRPr="0090358E">
              <w:rPr>
                <w:rFonts w:ascii="Verdana" w:hAnsi="Verdana"/>
                <w:noProof/>
                <w:webHidden/>
                <w:sz w:val="20"/>
              </w:rPr>
              <w:fldChar w:fldCharType="end"/>
            </w:r>
          </w:hyperlink>
        </w:p>
        <w:p w14:paraId="7A453C78" w14:textId="72A0B92B"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90358E">
              <w:rPr>
                <w:rStyle w:val="Hipercze"/>
                <w:rFonts w:ascii="Verdana" w:hAnsi="Verdana"/>
                <w:noProof/>
                <w:sz w:val="20"/>
              </w:rPr>
              <w:t>11.</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WIZJA LOKALNA</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_Toc122344746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6</w:t>
            </w:r>
            <w:r w:rsidR="00D16C4C" w:rsidRPr="0090358E">
              <w:rPr>
                <w:rFonts w:ascii="Verdana" w:hAnsi="Verdana"/>
                <w:noProof/>
                <w:webHidden/>
                <w:sz w:val="20"/>
              </w:rPr>
              <w:fldChar w:fldCharType="end"/>
            </w:r>
          </w:hyperlink>
        </w:p>
        <w:p w14:paraId="5B013E6F" w14:textId="3A24F1DD"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90358E">
              <w:rPr>
                <w:rStyle w:val="Hipercze"/>
                <w:rFonts w:ascii="Verdana" w:hAnsi="Verdana" w:cstheme="minorHAnsi"/>
                <w:noProof/>
                <w:sz w:val="20"/>
              </w:rPr>
              <w:t>12.</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PODWYKONAWCY</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_Toc122344751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7</w:t>
            </w:r>
            <w:r w:rsidR="00D16C4C" w:rsidRPr="0090358E">
              <w:rPr>
                <w:rFonts w:ascii="Verdana" w:hAnsi="Verdana"/>
                <w:noProof/>
                <w:webHidden/>
                <w:sz w:val="20"/>
              </w:rPr>
              <w:fldChar w:fldCharType="end"/>
            </w:r>
          </w:hyperlink>
        </w:p>
        <w:p w14:paraId="59C4FF9D" w14:textId="29EC84F3"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90358E">
              <w:rPr>
                <w:rStyle w:val="Hipercze"/>
                <w:rFonts w:ascii="Verdana" w:hAnsi="Verdana" w:cstheme="minorHAnsi"/>
                <w:noProof/>
                <w:sz w:val="20"/>
              </w:rPr>
              <w:t>13.</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WYKONAWCY WSPÓLNIE UBIEGAJĄCY SIĘ O ZAMÓWIENIE</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_Toc122344752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7</w:t>
            </w:r>
            <w:r w:rsidR="00D16C4C" w:rsidRPr="0090358E">
              <w:rPr>
                <w:rFonts w:ascii="Verdana" w:hAnsi="Verdana"/>
                <w:noProof/>
                <w:webHidden/>
                <w:sz w:val="20"/>
              </w:rPr>
              <w:fldChar w:fldCharType="end"/>
            </w:r>
          </w:hyperlink>
        </w:p>
        <w:p w14:paraId="758F1B53" w14:textId="0AC3E85B"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90358E">
              <w:rPr>
                <w:rStyle w:val="Hipercze"/>
                <w:rFonts w:ascii="Verdana" w:hAnsi="Verdana" w:cstheme="minorHAnsi"/>
                <w:noProof/>
                <w:sz w:val="20"/>
              </w:rPr>
              <w:t>14.</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WARUNKI UDZIAŁU W POSTĘPOWANIU ORAZ PODSTAWY WYKLUCZENIA</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_Toc122344753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7</w:t>
            </w:r>
            <w:r w:rsidR="00D16C4C" w:rsidRPr="0090358E">
              <w:rPr>
                <w:rFonts w:ascii="Verdana" w:hAnsi="Verdana"/>
                <w:noProof/>
                <w:webHidden/>
                <w:sz w:val="20"/>
              </w:rPr>
              <w:fldChar w:fldCharType="end"/>
            </w:r>
          </w:hyperlink>
        </w:p>
        <w:p w14:paraId="2FB239D9" w14:textId="2797B224"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90358E">
              <w:rPr>
                <w:rStyle w:val="Hipercze"/>
                <w:rFonts w:ascii="Verdana" w:hAnsi="Verdana" w:cstheme="minorHAnsi"/>
                <w:noProof/>
                <w:sz w:val="20"/>
              </w:rPr>
              <w:t>15.</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KORZYSTANIE Z POTENCJAŁU PODMIOTÓW UDOSTĘPNIAJĄCYCH ZASOBY</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_Toc122344778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10</w:t>
            </w:r>
            <w:r w:rsidR="00D16C4C" w:rsidRPr="0090358E">
              <w:rPr>
                <w:rFonts w:ascii="Verdana" w:hAnsi="Verdana"/>
                <w:noProof/>
                <w:webHidden/>
                <w:sz w:val="20"/>
              </w:rPr>
              <w:fldChar w:fldCharType="end"/>
            </w:r>
          </w:hyperlink>
        </w:p>
        <w:p w14:paraId="636213D2" w14:textId="7932BAFC"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90358E">
              <w:rPr>
                <w:rStyle w:val="Hipercze"/>
                <w:rFonts w:ascii="Verdana" w:eastAsia="Calibri" w:hAnsi="Verdana" w:cstheme="minorHAnsi"/>
                <w:noProof/>
                <w:sz w:val="20"/>
              </w:rPr>
              <w:t>16.</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_Toc122344779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10</w:t>
            </w:r>
            <w:r w:rsidR="00D16C4C" w:rsidRPr="0090358E">
              <w:rPr>
                <w:rFonts w:ascii="Verdana" w:hAnsi="Verdana"/>
                <w:noProof/>
                <w:webHidden/>
                <w:sz w:val="20"/>
              </w:rPr>
              <w:fldChar w:fldCharType="end"/>
            </w:r>
          </w:hyperlink>
        </w:p>
        <w:p w14:paraId="1F8374D4" w14:textId="16645BC5"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90358E">
              <w:rPr>
                <w:rStyle w:val="Hipercze"/>
                <w:rFonts w:ascii="Verdana" w:hAnsi="Verdana" w:cstheme="minorHAnsi"/>
                <w:noProof/>
                <w:sz w:val="20"/>
              </w:rPr>
              <w:t>17.</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WYMAGANIA DOTYCZĄCE WADIUM</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_Toc122344788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12</w:t>
            </w:r>
            <w:r w:rsidR="00D16C4C" w:rsidRPr="0090358E">
              <w:rPr>
                <w:rFonts w:ascii="Verdana" w:hAnsi="Verdana"/>
                <w:noProof/>
                <w:webHidden/>
                <w:sz w:val="20"/>
              </w:rPr>
              <w:fldChar w:fldCharType="end"/>
            </w:r>
          </w:hyperlink>
        </w:p>
        <w:p w14:paraId="11259BAC" w14:textId="0A1C7D76"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90358E">
              <w:rPr>
                <w:rStyle w:val="Hipercze"/>
                <w:rFonts w:ascii="Verdana" w:hAnsi="Verdana" w:cstheme="minorHAnsi"/>
                <w:noProof/>
                <w:sz w:val="20"/>
              </w:rPr>
              <w:t>18.</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TERMIN ZWIĄZANIA OFERTĄ</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_Toc122344789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12</w:t>
            </w:r>
            <w:r w:rsidR="00D16C4C" w:rsidRPr="0090358E">
              <w:rPr>
                <w:rFonts w:ascii="Verdana" w:hAnsi="Verdana"/>
                <w:noProof/>
                <w:webHidden/>
                <w:sz w:val="20"/>
              </w:rPr>
              <w:fldChar w:fldCharType="end"/>
            </w:r>
          </w:hyperlink>
        </w:p>
        <w:p w14:paraId="6AD1C0DE" w14:textId="4F06A6D3"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90358E">
              <w:rPr>
                <w:rStyle w:val="Hipercze"/>
                <w:rFonts w:ascii="Verdana" w:hAnsi="Verdana" w:cstheme="minorHAnsi"/>
                <w:noProof/>
                <w:sz w:val="20"/>
              </w:rPr>
              <w:t>19.</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WYJAŚNIENIA ORAZ MODYFIKACJA SWZ</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_Toc122344790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12</w:t>
            </w:r>
            <w:r w:rsidR="00D16C4C" w:rsidRPr="0090358E">
              <w:rPr>
                <w:rFonts w:ascii="Verdana" w:hAnsi="Verdana"/>
                <w:noProof/>
                <w:webHidden/>
                <w:sz w:val="20"/>
              </w:rPr>
              <w:fldChar w:fldCharType="end"/>
            </w:r>
          </w:hyperlink>
        </w:p>
        <w:p w14:paraId="17DC4240" w14:textId="3E06B3C0"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90358E">
              <w:rPr>
                <w:rStyle w:val="Hipercze"/>
                <w:rFonts w:ascii="Verdana" w:hAnsi="Verdana" w:cstheme="minorHAnsi"/>
                <w:noProof/>
                <w:sz w:val="20"/>
              </w:rPr>
              <w:t>20</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OPIS SPOSOBU PRZYGOTOWANIA OFERT</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_Toc122344795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12</w:t>
            </w:r>
            <w:r w:rsidR="00D16C4C" w:rsidRPr="0090358E">
              <w:rPr>
                <w:rFonts w:ascii="Verdana" w:hAnsi="Verdana"/>
                <w:noProof/>
                <w:webHidden/>
                <w:sz w:val="20"/>
              </w:rPr>
              <w:fldChar w:fldCharType="end"/>
            </w:r>
          </w:hyperlink>
        </w:p>
        <w:p w14:paraId="77E65176" w14:textId="3A80A5E5"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90358E">
              <w:rPr>
                <w:rStyle w:val="Hipercze"/>
                <w:rFonts w:ascii="Verdana" w:hAnsi="Verdana" w:cs="Arial"/>
                <w:noProof/>
                <w:sz w:val="20"/>
              </w:rPr>
              <w:t>21</w:t>
            </w:r>
            <w:r w:rsidR="00D16C4C" w:rsidRPr="0090358E">
              <w:rPr>
                <w:rFonts w:ascii="Verdana" w:eastAsiaTheme="minorEastAsia" w:hAnsi="Verdana" w:cstheme="minorBidi"/>
                <w:noProof/>
                <w:sz w:val="20"/>
                <w:lang w:eastAsia="pl-PL"/>
              </w:rPr>
              <w:tab/>
            </w:r>
            <w:r w:rsidR="00D16C4C" w:rsidRPr="0090358E">
              <w:rPr>
                <w:rStyle w:val="Hipercze"/>
                <w:rFonts w:ascii="Verdana" w:hAnsi="Verdana" w:cs="Arial"/>
                <w:noProof/>
                <w:sz w:val="20"/>
              </w:rPr>
              <w:t>SPOSÓB</w:t>
            </w:r>
            <w:r w:rsidR="00D16C4C" w:rsidRPr="0090358E">
              <w:rPr>
                <w:rStyle w:val="Hipercze"/>
                <w:rFonts w:ascii="Verdana" w:eastAsia="Calibri" w:hAnsi="Verdana" w:cs="Arial"/>
                <w:noProof/>
                <w:sz w:val="20"/>
              </w:rPr>
              <w:t xml:space="preserve"> ORAZ TERMIN SKŁADANIA I OTWARCIA OFERT</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_Toc122344796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13</w:t>
            </w:r>
            <w:r w:rsidR="00D16C4C" w:rsidRPr="0090358E">
              <w:rPr>
                <w:rFonts w:ascii="Verdana" w:hAnsi="Verdana"/>
                <w:noProof/>
                <w:webHidden/>
                <w:sz w:val="20"/>
              </w:rPr>
              <w:fldChar w:fldCharType="end"/>
            </w:r>
          </w:hyperlink>
        </w:p>
        <w:p w14:paraId="59D00F41" w14:textId="316F9780"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90358E">
              <w:rPr>
                <w:rStyle w:val="Hipercze"/>
                <w:rFonts w:ascii="Verdana" w:hAnsi="Verdana" w:cstheme="minorHAnsi"/>
                <w:noProof/>
                <w:sz w:val="20"/>
              </w:rPr>
              <w:t>22</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bCs/>
                <w:noProof/>
                <w:sz w:val="20"/>
              </w:rPr>
              <w:t>OPIS SPOSOBU OBLICZENIA CENY</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_Toc122344797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14</w:t>
            </w:r>
            <w:r w:rsidR="00D16C4C" w:rsidRPr="0090358E">
              <w:rPr>
                <w:rFonts w:ascii="Verdana" w:hAnsi="Verdana"/>
                <w:noProof/>
                <w:webHidden/>
                <w:sz w:val="20"/>
              </w:rPr>
              <w:fldChar w:fldCharType="end"/>
            </w:r>
          </w:hyperlink>
        </w:p>
        <w:p w14:paraId="1DE62654" w14:textId="2979AF9E"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90358E">
              <w:rPr>
                <w:rStyle w:val="Hipercze"/>
                <w:rFonts w:ascii="Verdana" w:hAnsi="Verdana" w:cstheme="minorHAnsi"/>
                <w:noProof/>
                <w:sz w:val="20"/>
              </w:rPr>
              <w:t>23</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OPIS KRYTERIÓW I SPOSÓB OCENY OFERT</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_Toc122344798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14</w:t>
            </w:r>
            <w:r w:rsidR="00D16C4C" w:rsidRPr="0090358E">
              <w:rPr>
                <w:rFonts w:ascii="Verdana" w:hAnsi="Verdana"/>
                <w:noProof/>
                <w:webHidden/>
                <w:sz w:val="20"/>
              </w:rPr>
              <w:fldChar w:fldCharType="end"/>
            </w:r>
          </w:hyperlink>
        </w:p>
        <w:p w14:paraId="215925B5" w14:textId="65FAC662"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90358E">
              <w:rPr>
                <w:rStyle w:val="Hipercze"/>
                <w:rFonts w:ascii="Verdana" w:hAnsi="Verdana" w:cstheme="minorHAnsi"/>
                <w:noProof/>
                <w:sz w:val="20"/>
              </w:rPr>
              <w:t>24</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NEGOCJACJE HANDLOWE I AUKCJA ELEKTRONICZNA, WYBÓR OFERTY NAJKORZYSTNIEJSZEJ</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_Toc122344799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15</w:t>
            </w:r>
            <w:r w:rsidR="00D16C4C" w:rsidRPr="0090358E">
              <w:rPr>
                <w:rFonts w:ascii="Verdana" w:hAnsi="Verdana"/>
                <w:noProof/>
                <w:webHidden/>
                <w:sz w:val="20"/>
              </w:rPr>
              <w:fldChar w:fldCharType="end"/>
            </w:r>
          </w:hyperlink>
        </w:p>
        <w:p w14:paraId="74084547" w14:textId="45D36E0B"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90358E">
              <w:rPr>
                <w:rStyle w:val="Hipercze"/>
                <w:rFonts w:ascii="Verdana" w:hAnsi="Verdana" w:cstheme="minorHAnsi"/>
                <w:noProof/>
                <w:sz w:val="20"/>
              </w:rPr>
              <w:t>25</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INFORMACJE DOTYCZĄCE ZAWARCIA UMOWY</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_Toc122344800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16</w:t>
            </w:r>
            <w:r w:rsidR="00D16C4C" w:rsidRPr="0090358E">
              <w:rPr>
                <w:rFonts w:ascii="Verdana" w:hAnsi="Verdana"/>
                <w:noProof/>
                <w:webHidden/>
                <w:sz w:val="20"/>
              </w:rPr>
              <w:fldChar w:fldCharType="end"/>
            </w:r>
          </w:hyperlink>
        </w:p>
        <w:p w14:paraId="7C569B4B" w14:textId="203B63C0"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90358E">
              <w:rPr>
                <w:rStyle w:val="Hipercze"/>
                <w:rFonts w:ascii="Verdana" w:hAnsi="Verdana" w:cstheme="minorHAnsi"/>
                <w:noProof/>
                <w:sz w:val="20"/>
              </w:rPr>
              <w:t>26</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WYMAGANIA DOTYCZĄCE ZABEZPIECZENIA NALEŻYTEGO WYKONANIA UMOWY</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_Toc122344801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16</w:t>
            </w:r>
            <w:r w:rsidR="00D16C4C" w:rsidRPr="0090358E">
              <w:rPr>
                <w:rFonts w:ascii="Verdana" w:hAnsi="Verdana"/>
                <w:noProof/>
                <w:webHidden/>
                <w:sz w:val="20"/>
              </w:rPr>
              <w:fldChar w:fldCharType="end"/>
            </w:r>
          </w:hyperlink>
        </w:p>
        <w:p w14:paraId="1A168636" w14:textId="4880B8BC"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90358E">
              <w:rPr>
                <w:rStyle w:val="Hipercze"/>
                <w:rFonts w:ascii="Verdana" w:hAnsi="Verdana" w:cstheme="minorHAnsi"/>
                <w:noProof/>
                <w:sz w:val="20"/>
              </w:rPr>
              <w:t>27</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 xml:space="preserve">INFORMACJA O FINANSOWANIU ZAMÓWIENIA </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_Toc122344805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16</w:t>
            </w:r>
            <w:r w:rsidR="00D16C4C" w:rsidRPr="0090358E">
              <w:rPr>
                <w:rFonts w:ascii="Verdana" w:hAnsi="Verdana"/>
                <w:noProof/>
                <w:webHidden/>
                <w:sz w:val="20"/>
              </w:rPr>
              <w:fldChar w:fldCharType="end"/>
            </w:r>
          </w:hyperlink>
        </w:p>
        <w:p w14:paraId="5BCD49AE" w14:textId="37372CAE"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90358E">
              <w:rPr>
                <w:rStyle w:val="Hipercze"/>
                <w:rFonts w:ascii="Verdana" w:hAnsi="Verdana" w:cs="Arial"/>
                <w:smallCaps/>
                <w:noProof/>
                <w:snapToGrid w:val="0"/>
                <w:sz w:val="20"/>
                <w:lang w:eastAsia="pl-PL"/>
              </w:rPr>
              <w:t>28</w:t>
            </w:r>
            <w:r w:rsidR="00D16C4C" w:rsidRPr="0090358E">
              <w:rPr>
                <w:rFonts w:ascii="Verdana" w:eastAsiaTheme="minorEastAsia" w:hAnsi="Verdana" w:cstheme="minorBidi"/>
                <w:noProof/>
                <w:sz w:val="20"/>
                <w:lang w:eastAsia="pl-PL"/>
              </w:rPr>
              <w:tab/>
            </w:r>
            <w:r w:rsidR="00D16C4C" w:rsidRPr="0090358E">
              <w:rPr>
                <w:rStyle w:val="Hipercze"/>
                <w:rFonts w:ascii="Verdana" w:hAnsi="Verdana" w:cs="Arial"/>
                <w:smallCaps/>
                <w:noProof/>
                <w:snapToGrid w:val="0"/>
                <w:sz w:val="20"/>
                <w:lang w:eastAsia="pl-PL"/>
              </w:rPr>
              <w:t>OCHRONA DANYCH OSOBOWYCH</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_Toc122344808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16</w:t>
            </w:r>
            <w:r w:rsidR="00D16C4C" w:rsidRPr="0090358E">
              <w:rPr>
                <w:rFonts w:ascii="Verdana" w:hAnsi="Verdana"/>
                <w:noProof/>
                <w:webHidden/>
                <w:sz w:val="20"/>
              </w:rPr>
              <w:fldChar w:fldCharType="end"/>
            </w:r>
          </w:hyperlink>
        </w:p>
        <w:p w14:paraId="56C48855" w14:textId="4D8E34E9" w:rsidR="00D16C4C" w:rsidRPr="0090358E"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90358E">
              <w:rPr>
                <w:rStyle w:val="Hipercze"/>
                <w:rFonts w:ascii="Verdana" w:eastAsia="Calibri" w:hAnsi="Verdana" w:cstheme="minorHAnsi"/>
                <w:noProof/>
                <w:sz w:val="20"/>
              </w:rPr>
              <w:t>29</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INNE INFORMACJE</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_Toc122344838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19</w:t>
            </w:r>
            <w:r w:rsidR="00D16C4C" w:rsidRPr="0090358E">
              <w:rPr>
                <w:rFonts w:ascii="Verdana" w:hAnsi="Verdana"/>
                <w:noProof/>
                <w:webHidden/>
                <w:sz w:val="20"/>
              </w:rPr>
              <w:fldChar w:fldCharType="end"/>
            </w:r>
          </w:hyperlink>
        </w:p>
        <w:p w14:paraId="4CAF0589" w14:textId="22D4D0F0" w:rsidR="00D16C4C" w:rsidRPr="0090358E" w:rsidRDefault="00000000"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90358E">
              <w:rPr>
                <w:rStyle w:val="Hipercze"/>
                <w:rFonts w:ascii="Verdana" w:eastAsia="Calibri" w:hAnsi="Verdana" w:cstheme="minorHAnsi"/>
                <w:noProof/>
                <w:sz w:val="20"/>
              </w:rPr>
              <w:t>30</w:t>
            </w:r>
            <w:r w:rsidR="00D16C4C" w:rsidRPr="0090358E">
              <w:rPr>
                <w:rFonts w:ascii="Verdana" w:eastAsiaTheme="minorEastAsia" w:hAnsi="Verdana" w:cstheme="minorBidi"/>
                <w:noProof/>
                <w:sz w:val="20"/>
                <w:lang w:eastAsia="pl-PL"/>
              </w:rPr>
              <w:tab/>
            </w:r>
            <w:r w:rsidR="00D16C4C" w:rsidRPr="0090358E">
              <w:rPr>
                <w:rStyle w:val="Hipercze"/>
                <w:rFonts w:ascii="Verdana" w:eastAsia="Calibri" w:hAnsi="Verdana" w:cstheme="minorHAnsi"/>
                <w:noProof/>
                <w:sz w:val="20"/>
              </w:rPr>
              <w:t>ZAŁĄCZNIKI DO SWZ</w:t>
            </w:r>
            <w:r w:rsidR="00D16C4C" w:rsidRPr="0090358E">
              <w:rPr>
                <w:rFonts w:ascii="Verdana" w:hAnsi="Verdana"/>
                <w:noProof/>
                <w:webHidden/>
                <w:sz w:val="20"/>
              </w:rPr>
              <w:tab/>
            </w:r>
            <w:r w:rsidR="00D16C4C" w:rsidRPr="0090358E">
              <w:rPr>
                <w:rFonts w:ascii="Verdana" w:hAnsi="Verdana"/>
                <w:noProof/>
                <w:webHidden/>
                <w:sz w:val="20"/>
              </w:rPr>
              <w:fldChar w:fldCharType="begin"/>
            </w:r>
            <w:r w:rsidR="00D16C4C" w:rsidRPr="0090358E">
              <w:rPr>
                <w:rFonts w:ascii="Verdana" w:hAnsi="Verdana"/>
                <w:noProof/>
                <w:webHidden/>
                <w:sz w:val="20"/>
              </w:rPr>
              <w:instrText xml:space="preserve"> PAGEREF _Toc122344839 \h </w:instrText>
            </w:r>
            <w:r w:rsidR="00D16C4C" w:rsidRPr="0090358E">
              <w:rPr>
                <w:rFonts w:ascii="Verdana" w:hAnsi="Verdana"/>
                <w:noProof/>
                <w:webHidden/>
                <w:sz w:val="20"/>
              </w:rPr>
            </w:r>
            <w:r w:rsidR="00D16C4C" w:rsidRPr="0090358E">
              <w:rPr>
                <w:rFonts w:ascii="Verdana" w:hAnsi="Verdana"/>
                <w:noProof/>
                <w:webHidden/>
                <w:sz w:val="20"/>
              </w:rPr>
              <w:fldChar w:fldCharType="separate"/>
            </w:r>
            <w:r w:rsidR="00B05E8E">
              <w:rPr>
                <w:rFonts w:ascii="Verdana" w:hAnsi="Verdana"/>
                <w:noProof/>
                <w:webHidden/>
                <w:sz w:val="20"/>
              </w:rPr>
              <w:t>19</w:t>
            </w:r>
            <w:r w:rsidR="00D16C4C" w:rsidRPr="0090358E">
              <w:rPr>
                <w:rFonts w:ascii="Verdana" w:hAnsi="Verdana"/>
                <w:noProof/>
                <w:webHidden/>
                <w:sz w:val="20"/>
              </w:rPr>
              <w:fldChar w:fldCharType="end"/>
            </w:r>
          </w:hyperlink>
        </w:p>
        <w:p w14:paraId="6104F9FA" w14:textId="30481EFD" w:rsidR="00884863" w:rsidRPr="0090358E" w:rsidRDefault="00884863" w:rsidP="00D16C4C">
          <w:pPr>
            <w:pStyle w:val="Spistreci1"/>
            <w:tabs>
              <w:tab w:val="right" w:leader="dot" w:pos="9062"/>
            </w:tabs>
            <w:rPr>
              <w:rFonts w:asciiTheme="minorHAnsi" w:hAnsiTheme="minorHAnsi" w:cstheme="minorHAnsi"/>
              <w:sz w:val="20"/>
            </w:rPr>
          </w:pPr>
          <w:r w:rsidRPr="0090358E">
            <w:rPr>
              <w:rFonts w:asciiTheme="minorHAnsi" w:hAnsiTheme="minorHAnsi" w:cstheme="minorHAnsi"/>
              <w:b/>
              <w:bCs/>
              <w:color w:val="17365D" w:themeColor="text2" w:themeShade="BF"/>
              <w:sz w:val="20"/>
            </w:rPr>
            <w:fldChar w:fldCharType="end"/>
          </w:r>
        </w:p>
      </w:sdtContent>
    </w:sdt>
    <w:p w14:paraId="1E1373BD" w14:textId="77777777" w:rsidR="00D16C4C" w:rsidRPr="0090358E"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sidRPr="0090358E">
        <w:rPr>
          <w:rFonts w:ascii="Verdana" w:hAnsi="Verdana" w:cstheme="minorHAnsi"/>
          <w:caps/>
          <w:sz w:val="20"/>
        </w:rPr>
        <w:br w:type="page"/>
      </w:r>
    </w:p>
    <w:p w14:paraId="7D23F652" w14:textId="4BF8AD0C" w:rsidR="005817FF" w:rsidRPr="0090358E"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90358E">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2E3ABA77" w:rsidR="005817FF" w:rsidRPr="0090358E"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90358E">
        <w:rPr>
          <w:rFonts w:ascii="Verdana" w:hAnsi="Verdana" w:cstheme="minorHAnsi"/>
          <w:bCs/>
          <w:sz w:val="18"/>
          <w:szCs w:val="18"/>
        </w:rPr>
        <w:t xml:space="preserve">Zamawiającym w </w:t>
      </w:r>
      <w:r w:rsidR="008521EE" w:rsidRPr="0090358E">
        <w:rPr>
          <w:rFonts w:ascii="Verdana" w:hAnsi="Verdana" w:cstheme="minorHAnsi"/>
          <w:bCs/>
          <w:sz w:val="18"/>
          <w:szCs w:val="18"/>
        </w:rPr>
        <w:t>P</w:t>
      </w:r>
      <w:r w:rsidRPr="0090358E">
        <w:rPr>
          <w:rFonts w:ascii="Verdana" w:hAnsi="Verdana" w:cstheme="minorHAnsi"/>
          <w:bCs/>
          <w:sz w:val="18"/>
          <w:szCs w:val="18"/>
        </w:rPr>
        <w:t xml:space="preserve">ostępowaniu </w:t>
      </w:r>
      <w:r w:rsidR="008521EE" w:rsidRPr="0090358E">
        <w:rPr>
          <w:rFonts w:ascii="Verdana" w:hAnsi="Verdana" w:cstheme="minorHAnsi"/>
          <w:bCs/>
          <w:sz w:val="18"/>
          <w:szCs w:val="18"/>
        </w:rPr>
        <w:t xml:space="preserve">zakupowym </w:t>
      </w:r>
      <w:r w:rsidRPr="0090358E">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90358E">
        <w:rPr>
          <w:rFonts w:ascii="Verdana" w:hAnsi="Verdana" w:cstheme="minorHAnsi"/>
          <w:bCs/>
          <w:sz w:val="18"/>
          <w:szCs w:val="18"/>
        </w:rPr>
        <w:t>:</w:t>
      </w:r>
    </w:p>
    <w:p w14:paraId="348AF011" w14:textId="3EE111E0" w:rsidR="00615B23" w:rsidRPr="0090358E" w:rsidRDefault="00905237"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40987095"/>
      <w:bookmarkStart w:id="37" w:name="_Toc51165979"/>
      <w:bookmarkStart w:id="38" w:name="_Toc122344671"/>
      <w:r w:rsidRPr="00905237">
        <w:rPr>
          <w:rFonts w:ascii="Verdana" w:hAnsi="Verdana" w:cstheme="minorHAnsi"/>
          <w:caps w:val="0"/>
          <w:sz w:val="18"/>
          <w:szCs w:val="18"/>
          <w:lang w:val="pl-PL"/>
        </w:rPr>
        <w:t>PGE Toruń S.A.</w:t>
      </w:r>
      <w:r w:rsidRPr="00905237">
        <w:rPr>
          <w:rFonts w:ascii="Verdana" w:hAnsi="Verdana" w:cstheme="minorHAnsi"/>
          <w:b w:val="0"/>
          <w:caps w:val="0"/>
          <w:sz w:val="18"/>
          <w:szCs w:val="18"/>
          <w:lang w:val="pl-PL"/>
        </w:rPr>
        <w:t>, z siedzibą w Toruniu przy ul. Ceramicznej 6, zarejestrowana w Sądzie Rejonowym w Toruniu, VII Wydział Gospodarczy Krajowego Rejestru Sądowego pod numerem KRS 0000021671, NIP 8790170662, kapitał zakładowy: 39 044 129 PLN opłacony w całości</w:t>
      </w:r>
      <w:r w:rsidR="00615B23" w:rsidRPr="00905237">
        <w:rPr>
          <w:rFonts w:ascii="Verdana" w:hAnsi="Verdana" w:cstheme="minorHAnsi"/>
          <w:b w:val="0"/>
          <w:caps w:val="0"/>
          <w:sz w:val="18"/>
          <w:szCs w:val="18"/>
          <w:lang w:val="pl-PL"/>
        </w:rPr>
        <w:t>;</w:t>
      </w:r>
      <w:bookmarkEnd w:id="36"/>
      <w:bookmarkEnd w:id="37"/>
      <w:bookmarkEnd w:id="38"/>
    </w:p>
    <w:p w14:paraId="106DE000" w14:textId="6CE0D8ED" w:rsidR="00976E39" w:rsidRPr="0090358E"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90358E">
        <w:rPr>
          <w:rFonts w:ascii="Verdana" w:hAnsi="Verdana" w:cstheme="minorHAnsi"/>
          <w:bCs/>
          <w:sz w:val="18"/>
          <w:szCs w:val="18"/>
        </w:rPr>
        <w:t>Adr</w:t>
      </w:r>
      <w:r w:rsidR="00623AF0" w:rsidRPr="0090358E">
        <w:rPr>
          <w:rFonts w:ascii="Verdana" w:hAnsi="Verdana" w:cstheme="minorHAnsi"/>
          <w:bCs/>
          <w:sz w:val="18"/>
          <w:szCs w:val="18"/>
        </w:rPr>
        <w:t>es strony internetowej</w:t>
      </w:r>
      <w:r w:rsidRPr="0090358E">
        <w:rPr>
          <w:rFonts w:ascii="Verdana" w:hAnsi="Verdana" w:cstheme="minorHAnsi"/>
          <w:bCs/>
          <w:sz w:val="18"/>
          <w:szCs w:val="18"/>
        </w:rPr>
        <w:t xml:space="preserve"> Zamawiającego</w:t>
      </w:r>
      <w:r w:rsidR="00976E39" w:rsidRPr="0090358E">
        <w:rPr>
          <w:rFonts w:ascii="Verdana" w:hAnsi="Verdana" w:cstheme="minorHAnsi"/>
          <w:bCs/>
          <w:sz w:val="18"/>
          <w:szCs w:val="18"/>
        </w:rPr>
        <w:t>:</w:t>
      </w:r>
    </w:p>
    <w:bookmarkEnd w:id="39"/>
    <w:bookmarkEnd w:id="40"/>
    <w:p w14:paraId="0CB5CC81" w14:textId="025A6711" w:rsidR="001C1222" w:rsidRPr="0090358E" w:rsidRDefault="00905237" w:rsidP="00E76A8B">
      <w:pPr>
        <w:tabs>
          <w:tab w:val="left" w:pos="851"/>
          <w:tab w:val="left" w:pos="1134"/>
        </w:tabs>
        <w:spacing w:before="120" w:after="120" w:line="276" w:lineRule="auto"/>
        <w:ind w:left="1134" w:right="-284"/>
        <w:rPr>
          <w:rFonts w:ascii="Verdana" w:hAnsi="Verdana" w:cstheme="minorHAnsi"/>
          <w:bCs/>
          <w:color w:val="00B0F0"/>
          <w:sz w:val="18"/>
          <w:szCs w:val="18"/>
        </w:rPr>
      </w:pPr>
      <w:r>
        <w:rPr>
          <w:rFonts w:ascii="Verdana" w:hAnsi="Verdana" w:cstheme="minorHAnsi"/>
          <w:color w:val="00B0F0"/>
          <w:sz w:val="18"/>
          <w:szCs w:val="18"/>
          <w:u w:val="single"/>
        </w:rPr>
        <w:fldChar w:fldCharType="begin"/>
      </w:r>
      <w:r>
        <w:rPr>
          <w:rFonts w:ascii="Verdana" w:hAnsi="Verdana" w:cstheme="minorHAnsi"/>
          <w:color w:val="00B0F0"/>
          <w:sz w:val="18"/>
          <w:szCs w:val="18"/>
          <w:u w:val="single"/>
        </w:rPr>
        <w:instrText>HYPERLINK "http://</w:instrText>
      </w:r>
      <w:r w:rsidRPr="00C460C5">
        <w:rPr>
          <w:rFonts w:ascii="Verdana" w:hAnsi="Verdana" w:cstheme="minorHAnsi"/>
          <w:color w:val="00B0F0"/>
          <w:sz w:val="18"/>
          <w:szCs w:val="18"/>
          <w:u w:val="single"/>
        </w:rPr>
        <w:instrText>www.</w:instrText>
      </w:r>
      <w:r>
        <w:rPr>
          <w:rFonts w:ascii="Verdana" w:hAnsi="Verdana" w:cstheme="minorHAnsi"/>
          <w:color w:val="00B0F0"/>
          <w:sz w:val="18"/>
          <w:szCs w:val="18"/>
          <w:u w:val="single"/>
        </w:rPr>
        <w:instrText>pgetorun</w:instrText>
      </w:r>
      <w:r w:rsidRPr="00C460C5">
        <w:rPr>
          <w:rFonts w:ascii="Verdana" w:hAnsi="Verdana" w:cstheme="minorHAnsi"/>
          <w:color w:val="00B0F0"/>
          <w:sz w:val="18"/>
          <w:szCs w:val="18"/>
          <w:u w:val="single"/>
        </w:rPr>
        <w:instrText>.p</w:instrText>
      </w:r>
      <w:r w:rsidRPr="0090358E">
        <w:rPr>
          <w:rFonts w:ascii="Verdana" w:hAnsi="Verdana" w:cstheme="minorHAnsi"/>
          <w:color w:val="00B0F0"/>
          <w:sz w:val="18"/>
          <w:szCs w:val="18"/>
          <w:u w:val="single"/>
        </w:rPr>
        <w:instrText>l</w:instrText>
      </w:r>
      <w:r>
        <w:rPr>
          <w:rFonts w:ascii="Verdana" w:hAnsi="Verdana" w:cstheme="minorHAnsi"/>
          <w:color w:val="00B0F0"/>
          <w:sz w:val="18"/>
          <w:szCs w:val="18"/>
          <w:u w:val="single"/>
        </w:rPr>
        <w:instrText>"</w:instrText>
      </w:r>
      <w:r>
        <w:rPr>
          <w:rFonts w:ascii="Verdana" w:hAnsi="Verdana" w:cstheme="minorHAnsi"/>
          <w:color w:val="00B0F0"/>
          <w:sz w:val="18"/>
          <w:szCs w:val="18"/>
          <w:u w:val="single"/>
        </w:rPr>
      </w:r>
      <w:r>
        <w:rPr>
          <w:rFonts w:ascii="Verdana" w:hAnsi="Verdana" w:cstheme="minorHAnsi"/>
          <w:color w:val="00B0F0"/>
          <w:sz w:val="18"/>
          <w:szCs w:val="18"/>
          <w:u w:val="single"/>
        </w:rPr>
        <w:fldChar w:fldCharType="separate"/>
      </w:r>
      <w:r w:rsidRPr="009B2594">
        <w:rPr>
          <w:rStyle w:val="Hipercze"/>
          <w:rFonts w:ascii="Verdana" w:hAnsi="Verdana" w:cstheme="minorHAnsi"/>
          <w:sz w:val="18"/>
          <w:szCs w:val="18"/>
        </w:rPr>
        <w:t>www.pgetorun.pl</w:t>
      </w:r>
      <w:r>
        <w:rPr>
          <w:rFonts w:ascii="Verdana" w:hAnsi="Verdana" w:cstheme="minorHAnsi"/>
          <w:color w:val="00B0F0"/>
          <w:sz w:val="18"/>
          <w:szCs w:val="18"/>
          <w:u w:val="single"/>
        </w:rPr>
        <w:fldChar w:fldCharType="end"/>
      </w:r>
      <w:r w:rsidR="00615B23" w:rsidRPr="0090358E">
        <w:rPr>
          <w:rFonts w:ascii="Verdana" w:hAnsi="Verdana" w:cstheme="minorHAnsi"/>
          <w:color w:val="00B0F0"/>
          <w:sz w:val="18"/>
          <w:szCs w:val="18"/>
        </w:rPr>
        <w:t>,</w:t>
      </w:r>
    </w:p>
    <w:p w14:paraId="4F4F2B7B" w14:textId="39BF81F0" w:rsidR="00CE4C3E" w:rsidRPr="0090358E"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90358E">
        <w:rPr>
          <w:rFonts w:ascii="Verdana" w:hAnsi="Verdana" w:cstheme="minorHAnsi"/>
          <w:b/>
          <w:sz w:val="18"/>
          <w:szCs w:val="18"/>
        </w:rPr>
        <w:t>Zamawiający powierzył przygotowanie i przeprowadzenie postępowania o udzielenie zamówienia</w:t>
      </w:r>
      <w:r w:rsidR="00850D5F" w:rsidRPr="0090358E">
        <w:rPr>
          <w:rFonts w:ascii="Verdana" w:hAnsi="Verdana" w:cstheme="minorHAnsi"/>
          <w:b/>
          <w:sz w:val="18"/>
          <w:szCs w:val="18"/>
        </w:rPr>
        <w:t xml:space="preserve"> </w:t>
      </w:r>
      <w:r w:rsidR="00433BFC" w:rsidRPr="0090358E">
        <w:rPr>
          <w:rFonts w:ascii="Verdana" w:hAnsi="Verdana" w:cstheme="minorHAnsi"/>
          <w:b/>
          <w:sz w:val="18"/>
          <w:szCs w:val="18"/>
        </w:rPr>
        <w:t>PGE Energia Ciepła S.A.</w:t>
      </w:r>
      <w:r w:rsidR="00850D5F" w:rsidRPr="0090358E">
        <w:rPr>
          <w:rFonts w:ascii="Verdana" w:hAnsi="Verdana" w:cstheme="minorHAnsi"/>
          <w:b/>
          <w:sz w:val="18"/>
          <w:szCs w:val="18"/>
        </w:rPr>
        <w:t xml:space="preserve"> </w:t>
      </w:r>
      <w:r w:rsidR="00433BFC" w:rsidRPr="0090358E">
        <w:rPr>
          <w:rFonts w:ascii="Verdana" w:hAnsi="Verdana" w:cstheme="minorHAnsi"/>
          <w:b/>
          <w:sz w:val="18"/>
          <w:szCs w:val="18"/>
        </w:rPr>
        <w:t>Komórką organizacyjną prowadzącą</w:t>
      </w:r>
      <w:r w:rsidR="00850D5F" w:rsidRPr="0090358E">
        <w:rPr>
          <w:rFonts w:ascii="Verdana" w:hAnsi="Verdana" w:cstheme="minorHAnsi"/>
          <w:b/>
          <w:sz w:val="18"/>
          <w:szCs w:val="18"/>
        </w:rPr>
        <w:t xml:space="preserve"> postępowanie</w:t>
      </w:r>
      <w:r w:rsidR="008521EE" w:rsidRPr="0090358E">
        <w:rPr>
          <w:rFonts w:ascii="Verdana" w:hAnsi="Verdana" w:cstheme="minorHAnsi"/>
          <w:b/>
          <w:sz w:val="18"/>
          <w:szCs w:val="18"/>
        </w:rPr>
        <w:t xml:space="preserve"> zakupowe</w:t>
      </w:r>
      <w:r w:rsidR="00850D5F" w:rsidRPr="0090358E">
        <w:rPr>
          <w:rFonts w:ascii="Verdana" w:hAnsi="Verdana" w:cstheme="minorHAnsi"/>
          <w:b/>
          <w:sz w:val="18"/>
          <w:szCs w:val="18"/>
        </w:rPr>
        <w:t xml:space="preserve"> jest </w:t>
      </w:r>
      <w:r w:rsidR="00015397" w:rsidRPr="0090358E">
        <w:rPr>
          <w:rFonts w:ascii="Verdana" w:hAnsi="Verdana" w:cstheme="minorHAnsi"/>
          <w:b/>
          <w:sz w:val="18"/>
          <w:szCs w:val="18"/>
        </w:rPr>
        <w:t xml:space="preserve">Departament Zakupów </w:t>
      </w:r>
      <w:r w:rsidR="00850D5F" w:rsidRPr="0090358E">
        <w:rPr>
          <w:rFonts w:ascii="Verdana" w:hAnsi="Verdana" w:cstheme="minorHAnsi"/>
          <w:b/>
          <w:sz w:val="18"/>
          <w:szCs w:val="18"/>
        </w:rPr>
        <w:t>PGE Energia Ciepła S.A.</w:t>
      </w:r>
      <w:bookmarkStart w:id="41" w:name="_Toc43108578"/>
    </w:p>
    <w:p w14:paraId="2B43EDD1" w14:textId="77777777" w:rsidR="00CA2F37" w:rsidRPr="0090358E"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90358E">
        <w:rPr>
          <w:rFonts w:ascii="Verdana" w:hAnsi="Verdana" w:cs="Calibri"/>
          <w:bCs/>
          <w:sz w:val="18"/>
          <w:szCs w:val="18"/>
        </w:rPr>
        <w:t xml:space="preserve">Strona internetowa: </w:t>
      </w:r>
      <w:hyperlink r:id="rId12" w:history="1">
        <w:r w:rsidR="00CA2F37" w:rsidRPr="0090358E">
          <w:rPr>
            <w:rStyle w:val="Hipercze"/>
            <w:rFonts w:ascii="Verdana" w:hAnsi="Verdana" w:cs="Calibri"/>
            <w:bCs/>
            <w:color w:val="00B0F0"/>
            <w:sz w:val="18"/>
            <w:szCs w:val="18"/>
          </w:rPr>
          <w:t>www.pgeenergiaciepla.pl</w:t>
        </w:r>
      </w:hyperlink>
    </w:p>
    <w:p w14:paraId="6807467C" w14:textId="69391FBC" w:rsidR="00AC03DF" w:rsidRPr="0090358E"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90358E">
        <w:rPr>
          <w:rFonts w:ascii="Verdana" w:hAnsi="Verdana" w:cs="Calibri"/>
          <w:bCs/>
          <w:sz w:val="18"/>
          <w:szCs w:val="18"/>
        </w:rPr>
        <w:t xml:space="preserve">Adres do korespondencji: </w:t>
      </w:r>
    </w:p>
    <w:p w14:paraId="7A2801E6" w14:textId="77777777" w:rsidR="00E623DA" w:rsidRPr="0090358E" w:rsidRDefault="006941DE" w:rsidP="00121F7A">
      <w:pPr>
        <w:tabs>
          <w:tab w:val="left" w:pos="1134"/>
        </w:tabs>
        <w:spacing w:line="240" w:lineRule="auto"/>
        <w:ind w:left="1134"/>
        <w:rPr>
          <w:rFonts w:ascii="Verdana" w:hAnsi="Verdana" w:cs="Calibri"/>
          <w:bCs/>
          <w:sz w:val="18"/>
          <w:szCs w:val="18"/>
        </w:rPr>
      </w:pPr>
      <w:r w:rsidRPr="0090358E">
        <w:rPr>
          <w:rFonts w:ascii="Verdana" w:hAnsi="Verdana" w:cs="Calibri"/>
          <w:bCs/>
          <w:sz w:val="18"/>
          <w:szCs w:val="18"/>
        </w:rPr>
        <w:t xml:space="preserve">PGE Energia Ciepła S.A. </w:t>
      </w:r>
      <w:r w:rsidR="00E623DA" w:rsidRPr="0090358E">
        <w:rPr>
          <w:rFonts w:ascii="Verdana" w:hAnsi="Verdana" w:cs="Calibri"/>
          <w:bCs/>
          <w:sz w:val="18"/>
          <w:szCs w:val="18"/>
        </w:rPr>
        <w:t>Departament Zakupów</w:t>
      </w:r>
      <w:r w:rsidR="00C66D66" w:rsidRPr="0090358E">
        <w:rPr>
          <w:rFonts w:ascii="Verdana" w:hAnsi="Verdana" w:cs="Calibri"/>
          <w:bCs/>
          <w:sz w:val="18"/>
          <w:szCs w:val="18"/>
        </w:rPr>
        <w:t>:</w:t>
      </w:r>
    </w:p>
    <w:p w14:paraId="3A6250CA" w14:textId="5ED33174" w:rsidR="004D33DB" w:rsidRPr="0090358E" w:rsidRDefault="004D33DB" w:rsidP="000701C4">
      <w:pPr>
        <w:pStyle w:val="Nagwek2"/>
        <w:keepNext w:val="0"/>
        <w:keepLines w:val="0"/>
        <w:numPr>
          <w:ilvl w:val="0"/>
          <w:numId w:val="32"/>
        </w:numPr>
        <w:suppressAutoHyphens/>
        <w:spacing w:before="120" w:after="120" w:line="240" w:lineRule="auto"/>
        <w:ind w:left="1418" w:hanging="284"/>
        <w:rPr>
          <w:rFonts w:ascii="Verdana" w:hAnsi="Verdana" w:cstheme="minorHAnsi"/>
          <w:sz w:val="18"/>
          <w:szCs w:val="18"/>
          <w:lang w:val="pl-PL"/>
        </w:rPr>
      </w:pPr>
      <w:bookmarkStart w:id="42" w:name="_Toc122344684"/>
      <w:r w:rsidRPr="0090358E">
        <w:rPr>
          <w:rFonts w:ascii="Verdana" w:hAnsi="Verdana" w:cstheme="minorHAnsi"/>
          <w:sz w:val="18"/>
          <w:szCs w:val="18"/>
          <w:lang w:val="pl-PL"/>
        </w:rPr>
        <w:t>65-120 Zielona Góra</w:t>
      </w:r>
      <w:r w:rsidR="00232DD2" w:rsidRPr="0090358E">
        <w:rPr>
          <w:rFonts w:ascii="Verdana" w:hAnsi="Verdana" w:cstheme="minorHAnsi"/>
          <w:sz w:val="18"/>
          <w:szCs w:val="18"/>
          <w:lang w:val="pl-PL"/>
        </w:rPr>
        <w:t>;</w:t>
      </w:r>
      <w:r w:rsidRPr="0090358E">
        <w:rPr>
          <w:rFonts w:ascii="Verdana" w:hAnsi="Verdana" w:cstheme="minorHAnsi"/>
          <w:sz w:val="18"/>
          <w:szCs w:val="18"/>
          <w:lang w:val="pl-PL"/>
        </w:rPr>
        <w:t xml:space="preserve"> ul. Zjednoczenia 103</w:t>
      </w:r>
      <w:bookmarkEnd w:id="42"/>
      <w:r w:rsidR="00A2428B" w:rsidRPr="0090358E">
        <w:rPr>
          <w:rFonts w:ascii="Verdana" w:hAnsi="Verdana" w:cstheme="minorHAnsi"/>
          <w:sz w:val="18"/>
          <w:szCs w:val="18"/>
          <w:lang w:val="pl-PL"/>
        </w:rPr>
        <w:t>.</w:t>
      </w:r>
    </w:p>
    <w:p w14:paraId="75923CAD" w14:textId="226B3CF0" w:rsidR="00AC03DF" w:rsidRPr="0090358E"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3" w:name="_Toc122344688"/>
      <w:r w:rsidRPr="0090358E">
        <w:rPr>
          <w:rFonts w:ascii="Trebuchet MS" w:eastAsiaTheme="majorEastAsia" w:hAnsi="Trebuchet MS" w:cstheme="majorBidi"/>
          <w:b w:val="0"/>
          <w:caps w:val="0"/>
          <w:color w:val="1A7466"/>
          <w:kern w:val="0"/>
          <w:sz w:val="32"/>
          <w:szCs w:val="32"/>
          <w:lang w:val="pl-PL"/>
        </w:rPr>
        <w:t>INFORMACJE O SPOSOBIE KOMUNIKACJI Z WYKONAWCAMI</w:t>
      </w:r>
      <w:bookmarkEnd w:id="43"/>
    </w:p>
    <w:p w14:paraId="2083C432"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44" w:name="_Toc528334427"/>
      <w:bookmarkStart w:id="45" w:name="_Toc122344689"/>
      <w:bookmarkStart w:id="46" w:name="_Toc206654220"/>
      <w:bookmarkStart w:id="47" w:name="_Toc3460015"/>
      <w:bookmarkStart w:id="48" w:name="_Toc3876124"/>
      <w:bookmarkStart w:id="49" w:name="_Toc6987378"/>
      <w:bookmarkStart w:id="50" w:name="_Toc122344701"/>
      <w:r w:rsidRPr="00FE56A2">
        <w:rPr>
          <w:rFonts w:ascii="Verdana" w:hAnsi="Verdana" w:cstheme="minorHAnsi"/>
          <w:b w:val="0"/>
          <w:sz w:val="18"/>
          <w:szCs w:val="18"/>
          <w:lang w:val="pl-PL" w:eastAsia="pl-PL"/>
        </w:rPr>
        <w:t>Postępowanie zakupowe</w:t>
      </w:r>
      <w:r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1" w:name="_Toc528334428"/>
      <w:bookmarkEnd w:id="44"/>
      <w:r w:rsidRPr="00FE56A2">
        <w:rPr>
          <w:rFonts w:ascii="Verdana" w:hAnsi="Verdana" w:cstheme="minorHAnsi"/>
          <w:b w:val="0"/>
          <w:sz w:val="18"/>
          <w:szCs w:val="18"/>
          <w:lang w:val="pl-PL" w:eastAsia="pl-PL"/>
        </w:rPr>
        <w:t>.</w:t>
      </w:r>
      <w:bookmarkEnd w:id="45"/>
      <w:bookmarkEnd w:id="46"/>
    </w:p>
    <w:p w14:paraId="7A0A7C1D"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52" w:name="_Toc122344690"/>
      <w:bookmarkStart w:id="53" w:name="_Toc206654221"/>
      <w:r w:rsidRPr="00FE56A2">
        <w:rPr>
          <w:rFonts w:ascii="Verdana" w:hAnsi="Verdana" w:cstheme="minorHAnsi"/>
          <w:b w:val="0"/>
          <w:sz w:val="18"/>
          <w:szCs w:val="18"/>
          <w:lang w:val="pl-PL" w:eastAsia="pl-PL"/>
        </w:rPr>
        <w:t xml:space="preserve">W niniejszym Postępowaniu zakupowym komunikacja między Zamawiającym a Wykonawcami, w tym składanie ofert, przekazywanie oświadczeń, wniosków, zawiadomień i informacji i ich skanów odbywa się </w:t>
      </w:r>
      <w:r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z wykorzystaniem Systemu Zakupowego.</w:t>
      </w:r>
      <w:bookmarkEnd w:id="52"/>
      <w:bookmarkEnd w:id="53"/>
    </w:p>
    <w:p w14:paraId="7F486F73"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54" w:name="_Toc122344691"/>
      <w:bookmarkStart w:id="55" w:name="_Toc206654222"/>
      <w:r w:rsidRPr="00FE56A2">
        <w:rPr>
          <w:rFonts w:ascii="Verdana" w:hAnsi="Verdana" w:cstheme="minorHAnsi"/>
          <w:b w:val="0"/>
          <w:sz w:val="18"/>
          <w:szCs w:val="18"/>
          <w:lang w:val="pl-PL" w:eastAsia="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składania skanów dokumentów elektronicznych, elektronicznych kopi dokumentów i oświadczeń opisane zostały w instrukcjach zamieszczonych na stronie </w:t>
      </w:r>
      <w:hyperlink r:id="rId13" w:history="1">
        <w:r w:rsidRPr="00FE56A2">
          <w:rPr>
            <w:rStyle w:val="Hipercze"/>
            <w:rFonts w:ascii="Verdana" w:hAnsi="Verdana" w:cstheme="minorHAnsi"/>
            <w:b w:val="0"/>
            <w:color w:val="00B0F0"/>
            <w:sz w:val="18"/>
            <w:szCs w:val="18"/>
            <w:lang w:val="pl-PL" w:eastAsia="pl-PL"/>
          </w:rPr>
          <w:t>https://swpp2.gkpge.pl</w:t>
        </w:r>
        <w:bookmarkEnd w:id="54"/>
        <w:bookmarkEnd w:id="55"/>
      </w:hyperlink>
    </w:p>
    <w:p w14:paraId="18E885FE" w14:textId="77777777" w:rsidR="000635FC" w:rsidRPr="00FE56A2" w:rsidRDefault="000635FC" w:rsidP="000635FC">
      <w:pPr>
        <w:pStyle w:val="Akapitzlist"/>
        <w:numPr>
          <w:ilvl w:val="1"/>
          <w:numId w:val="64"/>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4"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(zwłaszcza w sekcji „Dokumenty”) oraz w zakładce „Strefa publiczna”, sekcja „Pytania i odpowiedzi/FAQ”;</w:t>
      </w:r>
    </w:p>
    <w:p w14:paraId="2B691473" w14:textId="77777777" w:rsidR="000635FC" w:rsidRPr="00FE56A2" w:rsidRDefault="000635FC" w:rsidP="000635FC">
      <w:pPr>
        <w:pStyle w:val="Akapitzlist"/>
        <w:numPr>
          <w:ilvl w:val="1"/>
          <w:numId w:val="64"/>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79425BF0" w14:textId="77777777" w:rsidR="000635FC" w:rsidRPr="00FE56A2" w:rsidRDefault="000635FC" w:rsidP="000635FC">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01CDF011" w14:textId="77777777" w:rsidR="000635FC" w:rsidRPr="00FE56A2" w:rsidRDefault="000635FC" w:rsidP="000635FC">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Pr>
          <w:rFonts w:ascii="Verdana" w:hAnsi="Verdana" w:cstheme="minorHAnsi"/>
          <w:sz w:val="18"/>
          <w:szCs w:val="18"/>
        </w:rPr>
        <w:t>Szczegółowa instrukcja</w:t>
      </w:r>
      <w:r w:rsidRPr="00FE56A2">
        <w:rPr>
          <w:rFonts w:ascii="Verdana" w:hAnsi="Verdana" w:cstheme="minorHAnsi"/>
          <w:sz w:val="18"/>
          <w:szCs w:val="18"/>
        </w:rPr>
        <w:t xml:space="preserve"> korzystania z Systemu GK PGE </w:t>
      </w:r>
      <w:r>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547F629D"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56" w:name="_Toc122344692"/>
      <w:bookmarkStart w:id="57" w:name="_Toc206654223"/>
      <w:r w:rsidRPr="00FE56A2">
        <w:rPr>
          <w:rFonts w:ascii="Verdana" w:hAnsi="Verdana" w:cstheme="minorHAnsi"/>
          <w:b w:val="0"/>
          <w:sz w:val="18"/>
          <w:szCs w:val="18"/>
          <w:lang w:val="pl-PL" w:eastAsia="pl-PL"/>
        </w:rPr>
        <w:t>Korzystanie z Systemu Zakupowego jest bezpłatne.</w:t>
      </w:r>
      <w:bookmarkEnd w:id="56"/>
      <w:bookmarkEnd w:id="57"/>
    </w:p>
    <w:p w14:paraId="35F701D9"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58" w:name="_Toc122344693"/>
      <w:bookmarkStart w:id="59"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6"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Pr="00FE56A2">
        <w:rPr>
          <w:rFonts w:ascii="Verdana" w:hAnsi="Verdana" w:cstheme="minorHAnsi"/>
          <w:b w:val="0"/>
          <w:sz w:val="18"/>
          <w:szCs w:val="18"/>
          <w:u w:val="single"/>
          <w:lang w:val="pl-PL" w:eastAsia="pl-PL"/>
        </w:rPr>
        <w:t>.</w:t>
      </w:r>
      <w:bookmarkEnd w:id="58"/>
      <w:bookmarkEnd w:id="59"/>
    </w:p>
    <w:p w14:paraId="600EA005"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60" w:name="_Toc122344694"/>
      <w:bookmarkStart w:id="61" w:name="_Toc206654225"/>
      <w:r w:rsidRPr="00FE56A2">
        <w:rPr>
          <w:rFonts w:ascii="Verdana" w:hAnsi="Verdana" w:cstheme="minorHAnsi"/>
          <w:b w:val="0"/>
          <w:sz w:val="18"/>
          <w:szCs w:val="18"/>
          <w:lang w:val="pl-PL" w:eastAsia="pl-PL"/>
        </w:rPr>
        <w:t xml:space="preserve">Wszelkie informacje dotyczące sposobu rejestracji i logowania do Systemu znajdują się pod adresem internetowym </w:t>
      </w:r>
      <w:hyperlink r:id="rId17" w:history="1">
        <w:r w:rsidRPr="00FE56A2">
          <w:rPr>
            <w:rFonts w:ascii="Verdana" w:hAnsi="Verdana" w:cstheme="minorHAnsi"/>
            <w:b w:val="0"/>
            <w:color w:val="00B0F0"/>
            <w:sz w:val="18"/>
            <w:szCs w:val="18"/>
            <w:u w:val="single"/>
            <w:lang w:val="pl-PL"/>
          </w:rPr>
          <w:t>https://swpp2.gkpge.pl</w:t>
        </w:r>
      </w:hyperlink>
      <w:r w:rsidRPr="00FE56A2">
        <w:rPr>
          <w:rFonts w:ascii="Verdana" w:hAnsi="Verdana" w:cstheme="minorHAnsi"/>
          <w:b w:val="0"/>
          <w:sz w:val="18"/>
          <w:szCs w:val="18"/>
          <w:lang w:val="pl-PL" w:eastAsia="pl-PL"/>
        </w:rPr>
        <w:t xml:space="preserve"> w zakładce „Pytania i odpowiedzi/FAQ”. Zamawiający informuje o konieczności zapoznania się również z dokumentem regulującym „</w:t>
      </w:r>
      <w:r>
        <w:rPr>
          <w:rFonts w:ascii="Verdana" w:hAnsi="Verdana" w:cstheme="minorHAnsi"/>
          <w:b w:val="0"/>
          <w:sz w:val="18"/>
          <w:szCs w:val="18"/>
          <w:lang w:val="pl-PL" w:eastAsia="pl-PL"/>
        </w:rPr>
        <w:t>Szczegółowa instrukcja</w:t>
      </w:r>
      <w:r w:rsidRPr="00FE56A2">
        <w:rPr>
          <w:rFonts w:ascii="Verdana" w:hAnsi="Verdana" w:cstheme="minorHAnsi"/>
          <w:b w:val="0"/>
          <w:sz w:val="18"/>
          <w:szCs w:val="18"/>
          <w:lang w:val="pl-PL" w:eastAsia="pl-PL"/>
        </w:rPr>
        <w:t xml:space="preserve"> korzystania z Systemu GK PGE </w:t>
      </w:r>
      <w:r>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0"/>
      <w:bookmarkEnd w:id="61"/>
    </w:p>
    <w:p w14:paraId="2C1DD6E1"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62" w:name="_Toc122344695"/>
      <w:bookmarkStart w:id="63" w:name="_Toc206654226"/>
      <w:r w:rsidRPr="00FE56A2">
        <w:rPr>
          <w:rFonts w:ascii="Verdana" w:hAnsi="Verdana" w:cstheme="minorHAnsi"/>
          <w:b w:val="0"/>
          <w:sz w:val="18"/>
          <w:szCs w:val="18"/>
          <w:lang w:val="pl-PL" w:eastAsia="pl-PL"/>
        </w:rPr>
        <w:t xml:space="preserve">Po zarejestrowaniu i zalogowaniu się do Systemu Wykonawcy uzyskują </w:t>
      </w:r>
      <w:r>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składani</w:t>
      </w:r>
      <w:r>
        <w:rPr>
          <w:rFonts w:ascii="Verdana" w:hAnsi="Verdana" w:cstheme="minorHAnsi"/>
          <w:b w:val="0"/>
          <w:sz w:val="18"/>
          <w:szCs w:val="18"/>
          <w:lang w:val="pl-PL" w:eastAsia="pl-PL"/>
        </w:rPr>
        <w:t>a</w:t>
      </w:r>
      <w:r w:rsidRPr="00FE56A2">
        <w:rPr>
          <w:rFonts w:ascii="Verdana" w:hAnsi="Verdana" w:cstheme="minorHAnsi"/>
          <w:b w:val="0"/>
          <w:sz w:val="18"/>
          <w:szCs w:val="18"/>
          <w:lang w:val="pl-PL" w:eastAsia="pl-PL"/>
        </w:rPr>
        <w:t xml:space="preserve"> wniosków, ofert i zadawanie pytań w Postępowaniu zakupowym. Komunikacja pomiędzy Wykonawcami a Zamawiającym będzie odbywała się za pomocą funkcjonalności Systemu. System umożliwia między innymi dokonywanie czynności złożenia Oferty, jej zmiany lub wycofania, złożenia pytań do Postępowania zakupowego.</w:t>
      </w:r>
      <w:bookmarkEnd w:id="62"/>
      <w:bookmarkEnd w:id="63"/>
      <w:r w:rsidRPr="00FE56A2">
        <w:rPr>
          <w:rFonts w:ascii="Verdana" w:hAnsi="Verdana" w:cstheme="minorHAnsi"/>
          <w:b w:val="0"/>
          <w:sz w:val="18"/>
          <w:szCs w:val="18"/>
          <w:lang w:val="pl-PL" w:eastAsia="pl-PL"/>
        </w:rPr>
        <w:t xml:space="preserve"> </w:t>
      </w:r>
    </w:p>
    <w:p w14:paraId="0FC94145"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64" w:name="_Toc122344696"/>
      <w:bookmarkStart w:id="65" w:name="_Toc206654227"/>
      <w:r w:rsidRPr="00FE56A2">
        <w:rPr>
          <w:rFonts w:ascii="Verdana" w:hAnsi="Verdana" w:cstheme="minorHAnsi"/>
          <w:b w:val="0"/>
          <w:sz w:val="18"/>
          <w:szCs w:val="18"/>
          <w:lang w:val="pl-PL" w:eastAsia="pl-PL"/>
        </w:rPr>
        <w:lastRenderedPageBreak/>
        <w:t xml:space="preserve">Maksymalny rozmiar plików przesyłanych (zamieszczanych) za pośrednictwem Systemu wynosi 150 MB. Zamawiający określił dopuszczalny format plików zamieszczanych w Systemie jako: xls, </w:t>
      </w:r>
      <w:proofErr w:type="spellStart"/>
      <w:r w:rsidRPr="00FE56A2">
        <w:rPr>
          <w:rFonts w:ascii="Verdana" w:hAnsi="Verdana" w:cstheme="minorHAnsi"/>
          <w:b w:val="0"/>
          <w:sz w:val="18"/>
          <w:szCs w:val="18"/>
          <w:lang w:val="pl-PL" w:eastAsia="pl-PL"/>
        </w:rPr>
        <w:t>xlsx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pptx</w:t>
      </w:r>
      <w:proofErr w:type="spellEnd"/>
      <w:r w:rsidRPr="00FE56A2">
        <w:rPr>
          <w:rFonts w:ascii="Verdana" w:hAnsi="Verdana" w:cstheme="minorHAnsi"/>
          <w:b w:val="0"/>
          <w:sz w:val="18"/>
          <w:szCs w:val="18"/>
          <w:lang w:val="pl-PL" w:eastAsia="pl-PL"/>
        </w:rPr>
        <w:t xml:space="preserve">, pdf, </w:t>
      </w:r>
      <w:proofErr w:type="spellStart"/>
      <w:r w:rsidRPr="00FE56A2">
        <w:rPr>
          <w:rFonts w:ascii="Verdana" w:hAnsi="Verdana" w:cstheme="minorHAnsi"/>
          <w:b w:val="0"/>
          <w:sz w:val="18"/>
          <w:szCs w:val="18"/>
          <w:lang w:val="pl-PL" w:eastAsia="pl-PL"/>
        </w:rPr>
        <w:t>xml</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rar</w:t>
      </w:r>
      <w:proofErr w:type="spellEnd"/>
      <w:r w:rsidRPr="00FE56A2">
        <w:rPr>
          <w:rFonts w:ascii="Verdana" w:hAnsi="Verdana" w:cstheme="minorHAnsi"/>
          <w:b w:val="0"/>
          <w:sz w:val="18"/>
          <w:szCs w:val="18"/>
          <w:lang w:val="pl-PL" w:eastAsia="pl-PL"/>
        </w:rPr>
        <w:t xml:space="preserve">, zip, gif, jpg, </w:t>
      </w:r>
      <w:proofErr w:type="spellStart"/>
      <w:r w:rsidRPr="00FE56A2">
        <w:rPr>
          <w:rFonts w:ascii="Verdana" w:hAnsi="Verdana" w:cstheme="minorHAnsi"/>
          <w:b w:val="0"/>
          <w:sz w:val="18"/>
          <w:szCs w:val="18"/>
          <w:lang w:val="pl-PL" w:eastAsia="pl-PL"/>
        </w:rPr>
        <w:t>dwg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tiff</w:t>
      </w:r>
      <w:proofErr w:type="spellEnd"/>
      <w:r w:rsidRPr="00FE56A2">
        <w:rPr>
          <w:rFonts w:ascii="Verdana" w:hAnsi="Verdana" w:cstheme="minorHAnsi"/>
          <w:b w:val="0"/>
          <w:sz w:val="18"/>
          <w:szCs w:val="18"/>
          <w:lang w:val="pl-PL" w:eastAsia="pl-PL"/>
        </w:rPr>
        <w:t xml:space="preserve">, rtf, </w:t>
      </w:r>
      <w:proofErr w:type="spellStart"/>
      <w:r w:rsidRPr="00FE56A2">
        <w:rPr>
          <w:rFonts w:ascii="Verdana" w:hAnsi="Verdana" w:cstheme="minorHAnsi"/>
          <w:b w:val="0"/>
          <w:sz w:val="18"/>
          <w:szCs w:val="18"/>
          <w:lang w:val="pl-PL" w:eastAsia="pl-PL"/>
        </w:rPr>
        <w:t>jpeg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bmp</w:t>
      </w:r>
      <w:proofErr w:type="spellEnd"/>
      <w:r w:rsidRPr="00FE56A2">
        <w:rPr>
          <w:rFonts w:ascii="Verdana" w:hAnsi="Verdana" w:cstheme="minorHAnsi"/>
          <w:b w:val="0"/>
          <w:sz w:val="18"/>
          <w:szCs w:val="18"/>
          <w:lang w:val="pl-PL" w:eastAsia="pl-PL"/>
        </w:rPr>
        <w:t xml:space="preserve">, txt, </w:t>
      </w:r>
      <w:proofErr w:type="spellStart"/>
      <w:r w:rsidRPr="00FE56A2">
        <w:rPr>
          <w:rFonts w:ascii="Verdana" w:hAnsi="Verdana" w:cstheme="minorHAnsi"/>
          <w:b w:val="0"/>
          <w:sz w:val="18"/>
          <w:szCs w:val="18"/>
          <w:lang w:val="pl-PL" w:eastAsia="pl-PL"/>
        </w:rPr>
        <w:t>ath</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kst</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png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CAdES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XAdES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ASiC</w:t>
      </w:r>
      <w:proofErr w:type="spellEnd"/>
      <w:r w:rsidRPr="00FE56A2">
        <w:rPr>
          <w:rFonts w:ascii="Verdana" w:hAnsi="Verdana" w:cstheme="minorHAnsi"/>
          <w:b w:val="0"/>
          <w:sz w:val="18"/>
          <w:szCs w:val="18"/>
          <w:lang w:val="pl-PL" w:eastAsia="pl-PL"/>
        </w:rPr>
        <w:t xml:space="preserve">-S, 7z, </w:t>
      </w:r>
      <w:proofErr w:type="spellStart"/>
      <w:r w:rsidRPr="00FE56A2">
        <w:rPr>
          <w:rFonts w:ascii="Verdana" w:hAnsi="Verdana" w:cstheme="minorHAnsi"/>
          <w:b w:val="0"/>
          <w:sz w:val="18"/>
          <w:szCs w:val="18"/>
          <w:lang w:val="pl-PL" w:eastAsia="pl-PL"/>
        </w:rPr>
        <w:t>ppt</w:t>
      </w:r>
      <w:proofErr w:type="spellEnd"/>
      <w:r w:rsidRPr="00FE56A2">
        <w:rPr>
          <w:rFonts w:ascii="Verdana" w:hAnsi="Verdana" w:cstheme="minorHAnsi"/>
          <w:b w:val="0"/>
          <w:sz w:val="18"/>
          <w:szCs w:val="18"/>
          <w:lang w:val="pl-PL" w:eastAsia="pl-PL"/>
        </w:rPr>
        <w:t>,</w:t>
      </w:r>
      <w:r>
        <w:rPr>
          <w:rFonts w:ascii="Verdana" w:hAnsi="Verdana" w:cstheme="minorHAnsi"/>
          <w:b w:val="0"/>
          <w:sz w:val="18"/>
          <w:szCs w:val="18"/>
          <w:lang w:val="pl-PL" w:eastAsia="pl-PL"/>
        </w:rPr>
        <w:t xml:space="preserve"> </w:t>
      </w:r>
      <w:proofErr w:type="spellStart"/>
      <w:r>
        <w:rPr>
          <w:rFonts w:ascii="Verdana" w:hAnsi="Verdana" w:cstheme="minorHAnsi"/>
          <w:b w:val="0"/>
          <w:sz w:val="18"/>
          <w:szCs w:val="18"/>
          <w:lang w:val="pl-PL" w:eastAsia="pl-PL"/>
        </w:rPr>
        <w:t>html</w:t>
      </w:r>
      <w:proofErr w:type="spellEnd"/>
      <w:r>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przy czym zaleca się wykorzystywanie plików w formacie .pdf.</w:t>
      </w:r>
      <w:bookmarkEnd w:id="64"/>
      <w:bookmarkEnd w:id="65"/>
    </w:p>
    <w:p w14:paraId="36D9AB24"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66" w:name="_Toc122344697"/>
      <w:bookmarkStart w:id="67" w:name="_Toc206654228"/>
      <w:r w:rsidRPr="00FE56A2">
        <w:rPr>
          <w:rFonts w:ascii="Verdana" w:hAnsi="Verdana" w:cstheme="minorHAnsi"/>
          <w:b w:val="0"/>
          <w:sz w:val="18"/>
          <w:szCs w:val="18"/>
          <w:lang w:val="pl-PL" w:eastAsia="pl-PL"/>
        </w:rPr>
        <w:t xml:space="preserve">Zamawiający informuje, że pliki dołączane do </w:t>
      </w:r>
      <w:r>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ystemu przez Wykonawców są sprawdzane oprogramowaniem antywirusowym.</w:t>
      </w:r>
      <w:bookmarkEnd w:id="66"/>
      <w:bookmarkEnd w:id="67"/>
      <w:r w:rsidRPr="00FE56A2">
        <w:rPr>
          <w:rFonts w:ascii="Verdana" w:hAnsi="Verdana" w:cstheme="minorHAnsi"/>
          <w:b w:val="0"/>
          <w:sz w:val="18"/>
          <w:szCs w:val="18"/>
          <w:lang w:val="pl-PL" w:eastAsia="pl-PL"/>
        </w:rPr>
        <w:t xml:space="preserve"> </w:t>
      </w:r>
    </w:p>
    <w:p w14:paraId="57874AF6"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68" w:name="_Toc122344698"/>
      <w:bookmarkStart w:id="69" w:name="_Toc206654229"/>
      <w:r w:rsidRPr="00FE56A2">
        <w:rPr>
          <w:rFonts w:ascii="Verdana" w:hAnsi="Verdana" w:cstheme="minorHAnsi"/>
          <w:b w:val="0"/>
          <w:sz w:val="18"/>
          <w:szCs w:val="18"/>
          <w:lang w:val="pl-PL" w:eastAsia="pl-PL"/>
        </w:rPr>
        <w:t>Za datę złożenia oferty, wniosków, zawiadomienia, dokumentu elektronicznego, oświadczenia lub elektronicznej kopii dokumentu lub oświadczenia przyjmuje się datę ich przekazania (złożenia) w Systemie Zakupowym do Zamawiającego.</w:t>
      </w:r>
      <w:bookmarkEnd w:id="68"/>
      <w:bookmarkEnd w:id="69"/>
      <w:r w:rsidRPr="00FE56A2">
        <w:rPr>
          <w:rFonts w:ascii="Verdana" w:hAnsi="Verdana" w:cstheme="minorHAnsi"/>
          <w:b w:val="0"/>
          <w:sz w:val="18"/>
          <w:szCs w:val="18"/>
          <w:lang w:val="pl-PL" w:eastAsia="pl-PL"/>
        </w:rPr>
        <w:t xml:space="preserve"> </w:t>
      </w:r>
      <w:r w:rsidRPr="00F63B63">
        <w:rPr>
          <w:rFonts w:ascii="Verdana" w:hAnsi="Verdana" w:cstheme="minorHAnsi"/>
          <w:b w:val="0"/>
          <w:sz w:val="18"/>
          <w:szCs w:val="18"/>
          <w:lang w:val="pl-PL" w:eastAsia="pl-PL"/>
        </w:rPr>
        <w:t>Dokładną datę i godzinę złożenia Oferty można sprawdzić po wygenerowaniu raportu ze złożone</w:t>
      </w:r>
      <w:r>
        <w:rPr>
          <w:rFonts w:ascii="Verdana" w:hAnsi="Verdana" w:cstheme="minorHAnsi"/>
          <w:b w:val="0"/>
          <w:sz w:val="18"/>
          <w:szCs w:val="18"/>
          <w:lang w:val="pl-PL" w:eastAsia="pl-PL"/>
        </w:rPr>
        <w:t xml:space="preserve">j </w:t>
      </w:r>
      <w:r w:rsidRPr="00F63B63">
        <w:rPr>
          <w:rFonts w:ascii="Verdana" w:hAnsi="Verdana" w:cstheme="minorHAnsi"/>
          <w:b w:val="0"/>
          <w:sz w:val="18"/>
          <w:szCs w:val="18"/>
          <w:lang w:val="pl-PL" w:eastAsia="pl-PL"/>
        </w:rPr>
        <w:t>Oferty. W tym celu należy w sekcji „Akcje” wybrać opcje „Wygeneruj raport”.</w:t>
      </w:r>
    </w:p>
    <w:p w14:paraId="7C5392C2" w14:textId="77777777" w:rsidR="000635FC" w:rsidRPr="006A59AD" w:rsidRDefault="000635FC" w:rsidP="000635FC">
      <w:pPr>
        <w:pStyle w:val="Nagwek2"/>
        <w:keepNext w:val="0"/>
        <w:keepLines w:val="0"/>
        <w:numPr>
          <w:ilvl w:val="1"/>
          <w:numId w:val="31"/>
        </w:numPr>
        <w:spacing w:before="120" w:after="120" w:line="240" w:lineRule="auto"/>
        <w:ind w:left="1134" w:right="1" w:hanging="1134"/>
        <w:rPr>
          <w:rFonts w:ascii="Verdana" w:hAnsi="Verdana" w:cstheme="minorHAnsi"/>
          <w:b w:val="0"/>
          <w:sz w:val="18"/>
          <w:szCs w:val="18"/>
          <w:lang w:val="pl-PL" w:eastAsia="pl-PL"/>
        </w:rPr>
      </w:pPr>
      <w:bookmarkStart w:id="70" w:name="_Toc122344699"/>
      <w:bookmarkStart w:id="71" w:name="_Toc206654230"/>
      <w:r w:rsidRPr="006A59AD">
        <w:rPr>
          <w:rFonts w:ascii="Verdana" w:hAnsi="Verdana" w:cstheme="minorHAnsi"/>
          <w:b w:val="0"/>
          <w:sz w:val="18"/>
          <w:szCs w:val="18"/>
          <w:lang w:val="pl-PL" w:eastAsia="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8" w:history="1">
        <w:r w:rsidRPr="006A59AD">
          <w:rPr>
            <w:rFonts w:ascii="Verdana" w:hAnsi="Verdana"/>
            <w:sz w:val="18"/>
            <w:szCs w:val="18"/>
            <w:lang w:val="pl-PL" w:eastAsia="pl-PL"/>
          </w:rPr>
          <w:t>helpdesk.zakupy@gkpge.pl</w:t>
        </w:r>
      </w:hyperlink>
      <w:r w:rsidRPr="006A59AD">
        <w:rPr>
          <w:rFonts w:ascii="Verdana" w:hAnsi="Verdana" w:cstheme="minorHAnsi"/>
          <w:b w:val="0"/>
          <w:sz w:val="18"/>
          <w:szCs w:val="18"/>
          <w:lang w:val="pl-PL" w:eastAsia="pl-PL"/>
        </w:rPr>
        <w:t>; tel. +48 22 576 87 87</w:t>
      </w:r>
      <w:r>
        <w:rPr>
          <w:rFonts w:ascii="Verdana" w:hAnsi="Verdana" w:cstheme="minorHAnsi"/>
          <w:b w:val="0"/>
          <w:sz w:val="18"/>
          <w:szCs w:val="18"/>
          <w:lang w:val="pl-PL" w:eastAsia="pl-PL"/>
        </w:rPr>
        <w:t xml:space="preserve">, </w:t>
      </w:r>
      <w:r w:rsidRPr="00F63B63">
        <w:rPr>
          <w:rFonts w:ascii="Verdana" w:hAnsi="Verdana" w:cstheme="minorHAnsi"/>
          <w:b w:val="0"/>
          <w:sz w:val="18"/>
          <w:szCs w:val="18"/>
          <w:lang w:val="pl-PL" w:eastAsia="pl-PL"/>
        </w:rPr>
        <w:t>formularz kontaktowy: https://swpp2.gkpge.pl/app/helpdesk/form</w:t>
      </w:r>
      <w:r w:rsidRPr="006A59AD">
        <w:rPr>
          <w:rFonts w:ascii="Verdana" w:hAnsi="Verdana" w:cstheme="minorHAnsi"/>
          <w:b w:val="0"/>
          <w:sz w:val="18"/>
          <w:szCs w:val="18"/>
          <w:lang w:val="pl-PL" w:eastAsia="pl-PL"/>
        </w:rPr>
        <w:t>. Pomoc dostępna jest w godzinach od 8.00 do 16.00 w dni robocze.</w:t>
      </w:r>
      <w:bookmarkEnd w:id="70"/>
      <w:bookmarkEnd w:id="71"/>
      <w:r>
        <w:rPr>
          <w:rFonts w:ascii="Verdana" w:hAnsi="Verdana" w:cstheme="minorHAnsi"/>
          <w:b w:val="0"/>
          <w:sz w:val="18"/>
          <w:szCs w:val="18"/>
          <w:lang w:val="pl-PL" w:eastAsia="pl-PL"/>
        </w:rPr>
        <w:t xml:space="preserve"> </w:t>
      </w:r>
      <w:r w:rsidRPr="00F63B63">
        <w:rPr>
          <w:rFonts w:ascii="Verdana" w:hAnsi="Verdana" w:cstheme="minorHAnsi"/>
          <w:b w:val="0"/>
          <w:sz w:val="18"/>
          <w:szCs w:val="18"/>
          <w:lang w:val="pl-PL" w:eastAsia="pl-PL"/>
        </w:rPr>
        <w:t xml:space="preserve">Zakres wsparcia: </w:t>
      </w:r>
      <w:hyperlink r:id="rId19" w:history="1">
        <w:r w:rsidRPr="00BE1C25">
          <w:rPr>
            <w:rStyle w:val="Hipercze"/>
            <w:rFonts w:ascii="Verdana" w:hAnsi="Verdana" w:cstheme="minorHAnsi"/>
            <w:b w:val="0"/>
            <w:sz w:val="18"/>
            <w:szCs w:val="18"/>
            <w:lang w:val="pl-PL" w:eastAsia="pl-PL"/>
          </w:rPr>
          <w:t>https://www.gkpge.pl/grupa-pge/przetargi/zakupy</w:t>
        </w:r>
      </w:hyperlink>
      <w:r>
        <w:rPr>
          <w:rFonts w:ascii="Verdana" w:hAnsi="Verdana" w:cstheme="minorHAnsi"/>
          <w:b w:val="0"/>
          <w:sz w:val="18"/>
          <w:szCs w:val="18"/>
          <w:lang w:val="pl-PL" w:eastAsia="pl-PL"/>
        </w:rPr>
        <w:t xml:space="preserve">. </w:t>
      </w:r>
    </w:p>
    <w:p w14:paraId="2D32230D" w14:textId="77777777" w:rsidR="000635FC" w:rsidRPr="00FE56A2" w:rsidRDefault="000635FC" w:rsidP="000635FC">
      <w:pPr>
        <w:pStyle w:val="Nagwek2"/>
        <w:keepNext w:val="0"/>
        <w:keepLines w:val="0"/>
        <w:numPr>
          <w:ilvl w:val="1"/>
          <w:numId w:val="31"/>
        </w:numPr>
        <w:spacing w:before="120" w:after="120" w:line="240" w:lineRule="auto"/>
        <w:ind w:left="1134" w:right="1" w:hanging="1134"/>
        <w:rPr>
          <w:rFonts w:ascii="Verdana" w:hAnsi="Verdana"/>
          <w:sz w:val="18"/>
          <w:szCs w:val="18"/>
          <w:lang w:val="pl-PL" w:eastAsia="pl-PL"/>
        </w:rPr>
      </w:pPr>
      <w:bookmarkStart w:id="72" w:name="_Toc122344700"/>
      <w:bookmarkStart w:id="73" w:name="_Toc206654231"/>
      <w:r w:rsidRPr="00FE56A2">
        <w:rPr>
          <w:rFonts w:ascii="Verdana" w:hAnsi="Verdana" w:cstheme="minorHAnsi"/>
          <w:b w:val="0"/>
          <w:sz w:val="18"/>
          <w:szCs w:val="18"/>
          <w:lang w:val="pl-PL" w:eastAsia="pl-PL"/>
        </w:rPr>
        <w:t xml:space="preserve">System po upływie terminu składania ofert nie dopuści możliwości złożenia Oferty, tym samym </w:t>
      </w:r>
      <w:r w:rsidRPr="00FE56A2">
        <w:rPr>
          <w:rFonts w:ascii="Verdana" w:hAnsi="Verdana" w:cstheme="minorHAnsi"/>
          <w:sz w:val="18"/>
          <w:szCs w:val="18"/>
          <w:u w:val="single"/>
          <w:lang w:val="pl-PL" w:eastAsia="pl-PL"/>
        </w:rPr>
        <w:t>zaleca się przygotowanie i złożenie Oferty z odpowiednim wyprzedzeniem</w:t>
      </w:r>
      <w:r w:rsidRPr="00FE56A2">
        <w:rPr>
          <w:rFonts w:ascii="Verdana" w:hAnsi="Verdana" w:cstheme="minorHAnsi"/>
          <w:b w:val="0"/>
          <w:sz w:val="18"/>
          <w:szCs w:val="18"/>
          <w:lang w:val="pl-PL" w:eastAsia="pl-PL"/>
        </w:rPr>
        <w:t>.</w:t>
      </w:r>
      <w:bookmarkEnd w:id="47"/>
      <w:bookmarkEnd w:id="48"/>
      <w:bookmarkEnd w:id="49"/>
      <w:bookmarkEnd w:id="51"/>
      <w:bookmarkEnd w:id="72"/>
      <w:bookmarkEnd w:id="73"/>
      <w:r w:rsidRPr="00FE56A2" w:rsidDel="000168B6">
        <w:rPr>
          <w:rFonts w:ascii="Verdana" w:hAnsi="Verdana" w:cstheme="minorHAnsi"/>
          <w:b w:val="0"/>
          <w:sz w:val="18"/>
          <w:szCs w:val="18"/>
          <w:lang w:val="pl-PL" w:eastAsia="pl-PL"/>
        </w:rPr>
        <w:t xml:space="preserve"> </w:t>
      </w:r>
    </w:p>
    <w:p w14:paraId="18D1EC82" w14:textId="07D930D4" w:rsidR="00682375" w:rsidRPr="0090358E" w:rsidRDefault="00682375" w:rsidP="000701C4">
      <w:pPr>
        <w:pStyle w:val="Nagwek2"/>
        <w:keepNext w:val="0"/>
        <w:numPr>
          <w:ilvl w:val="1"/>
          <w:numId w:val="31"/>
        </w:numPr>
        <w:spacing w:before="120" w:after="120" w:line="240" w:lineRule="auto"/>
        <w:ind w:left="1134" w:right="1" w:hanging="1134"/>
        <w:rPr>
          <w:rStyle w:val="Hipercze"/>
          <w:rFonts w:ascii="Verdana" w:hAnsi="Verdana" w:cstheme="minorHAnsi"/>
          <w:b w:val="0"/>
          <w:color w:val="auto"/>
          <w:sz w:val="18"/>
          <w:szCs w:val="18"/>
          <w:lang w:val="pl-PL"/>
        </w:rPr>
      </w:pPr>
      <w:r w:rsidRPr="0090358E">
        <w:rPr>
          <w:rFonts w:ascii="Verdana" w:hAnsi="Verdana" w:cstheme="minorHAnsi"/>
          <w:b w:val="0"/>
          <w:sz w:val="18"/>
          <w:szCs w:val="18"/>
          <w:lang w:val="pl-PL"/>
        </w:rPr>
        <w:t xml:space="preserve">Osobą uprawnioną </w:t>
      </w:r>
      <w:r w:rsidR="00C33B09" w:rsidRPr="0090358E">
        <w:rPr>
          <w:rFonts w:ascii="Verdana" w:hAnsi="Verdana" w:cstheme="minorHAnsi"/>
          <w:b w:val="0"/>
          <w:sz w:val="18"/>
          <w:szCs w:val="18"/>
          <w:lang w:val="pl-PL"/>
        </w:rPr>
        <w:t xml:space="preserve">ze strony Zamawiającego </w:t>
      </w:r>
      <w:r w:rsidRPr="0090358E">
        <w:rPr>
          <w:rFonts w:ascii="Verdana" w:hAnsi="Verdana" w:cstheme="minorHAnsi"/>
          <w:b w:val="0"/>
          <w:sz w:val="18"/>
          <w:szCs w:val="18"/>
          <w:lang w:val="pl-PL"/>
        </w:rPr>
        <w:t>do kontaktu z Wykonawcami jest</w:t>
      </w:r>
      <w:r w:rsidR="00C33B09" w:rsidRPr="0090358E">
        <w:rPr>
          <w:rFonts w:ascii="Verdana" w:hAnsi="Verdana" w:cstheme="minorHAnsi"/>
          <w:b w:val="0"/>
          <w:sz w:val="18"/>
          <w:szCs w:val="18"/>
          <w:lang w:val="pl-PL"/>
        </w:rPr>
        <w:t xml:space="preserve"> </w:t>
      </w:r>
      <w:r w:rsidR="00777B65" w:rsidRPr="0090358E">
        <w:rPr>
          <w:rFonts w:ascii="Verdana" w:hAnsi="Verdana" w:cstheme="minorHAnsi"/>
          <w:b w:val="0"/>
          <w:sz w:val="18"/>
          <w:szCs w:val="18"/>
          <w:lang w:val="pl-PL"/>
        </w:rPr>
        <w:t>Agnieszka Bawankiewicz</w:t>
      </w:r>
      <w:r w:rsidR="009273F4" w:rsidRPr="0090358E">
        <w:rPr>
          <w:rFonts w:ascii="Verdana" w:hAnsi="Verdana" w:cstheme="minorHAnsi"/>
          <w:b w:val="0"/>
          <w:sz w:val="18"/>
          <w:szCs w:val="18"/>
          <w:lang w:val="pl-PL"/>
        </w:rPr>
        <w:t xml:space="preserve"> e-</w:t>
      </w:r>
      <w:r w:rsidRPr="0090358E">
        <w:rPr>
          <w:rFonts w:ascii="Verdana" w:hAnsi="Verdana" w:cstheme="minorHAnsi"/>
          <w:b w:val="0"/>
          <w:sz w:val="18"/>
          <w:szCs w:val="18"/>
          <w:lang w:val="pl-PL"/>
        </w:rPr>
        <w:t xml:space="preserve">mail: </w:t>
      </w:r>
      <w:bookmarkStart w:id="74" w:name="_Toc243294533"/>
      <w:bookmarkStart w:id="75" w:name="_Toc43108581"/>
      <w:bookmarkEnd w:id="41"/>
      <w:bookmarkEnd w:id="50"/>
      <w:r w:rsidR="00777B65" w:rsidRPr="0090358E">
        <w:rPr>
          <w:rStyle w:val="Hipercze"/>
          <w:rFonts w:ascii="Verdana" w:hAnsi="Verdana" w:cstheme="minorHAnsi"/>
          <w:b w:val="0"/>
          <w:color w:val="auto"/>
          <w:sz w:val="18"/>
          <w:szCs w:val="18"/>
          <w:lang w:val="pl-PL"/>
        </w:rPr>
        <w:t>Agnieszka.Bawankiewicz@gkpge.pl</w:t>
      </w:r>
    </w:p>
    <w:p w14:paraId="5B4D99AE" w14:textId="16B2CF14" w:rsidR="000168B6" w:rsidRPr="0090358E" w:rsidRDefault="000168B6" w:rsidP="000701C4">
      <w:pPr>
        <w:pStyle w:val="Nagwek1"/>
        <w:keepNext w:val="0"/>
        <w:keepLines w:val="0"/>
        <w:numPr>
          <w:ilvl w:val="1"/>
          <w:numId w:val="31"/>
        </w:numPr>
        <w:suppressAutoHyphens/>
        <w:spacing w:before="120" w:after="120" w:line="240" w:lineRule="auto"/>
        <w:ind w:left="1134" w:right="1" w:hanging="1134"/>
        <w:rPr>
          <w:rFonts w:ascii="Verdana" w:hAnsi="Verdana" w:cstheme="minorHAnsi"/>
          <w:b w:val="0"/>
          <w:caps w:val="0"/>
          <w:sz w:val="18"/>
          <w:szCs w:val="18"/>
          <w:lang w:val="pl-PL"/>
        </w:rPr>
      </w:pPr>
      <w:bookmarkStart w:id="76" w:name="_Toc122344702"/>
      <w:r w:rsidRPr="0090358E">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90358E">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90358E">
        <w:rPr>
          <w:rFonts w:ascii="Verdana" w:hAnsi="Verdana" w:cstheme="minorHAnsi"/>
          <w:b w:val="0"/>
          <w:sz w:val="18"/>
          <w:szCs w:val="18"/>
          <w:u w:val="single"/>
          <w:lang w:val="pl-PL"/>
        </w:rPr>
        <w:t>.</w:t>
      </w:r>
      <w:r w:rsidRPr="0090358E">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76"/>
      <w:r w:rsidRPr="0090358E">
        <w:rPr>
          <w:rFonts w:ascii="Verdana" w:hAnsi="Verdana" w:cstheme="minorHAnsi"/>
          <w:b w:val="0"/>
          <w:caps w:val="0"/>
          <w:sz w:val="18"/>
          <w:szCs w:val="18"/>
          <w:lang w:val="pl-PL"/>
        </w:rPr>
        <w:t xml:space="preserve"> </w:t>
      </w:r>
    </w:p>
    <w:p w14:paraId="486AF0C5" w14:textId="7820DBE5" w:rsidR="005817FF" w:rsidRPr="0090358E"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77" w:name="_Toc122344703"/>
      <w:bookmarkEnd w:id="74"/>
      <w:bookmarkEnd w:id="75"/>
      <w:r w:rsidRPr="0090358E">
        <w:rPr>
          <w:rFonts w:ascii="Trebuchet MS" w:eastAsiaTheme="majorEastAsia" w:hAnsi="Trebuchet MS" w:cstheme="majorBidi"/>
          <w:b w:val="0"/>
          <w:caps w:val="0"/>
          <w:color w:val="1A7466"/>
          <w:kern w:val="0"/>
          <w:sz w:val="32"/>
          <w:szCs w:val="32"/>
          <w:lang w:val="pl-PL"/>
        </w:rPr>
        <w:t>TRYB POSTĘPOWANIA</w:t>
      </w:r>
      <w:r w:rsidR="00186002" w:rsidRPr="0090358E">
        <w:rPr>
          <w:rFonts w:ascii="Trebuchet MS" w:eastAsiaTheme="majorEastAsia" w:hAnsi="Trebuchet MS" w:cstheme="majorBidi"/>
          <w:b w:val="0"/>
          <w:caps w:val="0"/>
          <w:color w:val="1A7466"/>
          <w:kern w:val="0"/>
          <w:sz w:val="32"/>
          <w:szCs w:val="32"/>
          <w:lang w:val="pl-PL"/>
        </w:rPr>
        <w:t>, SKRÓTY I DEFINICJE</w:t>
      </w:r>
      <w:bookmarkEnd w:id="77"/>
    </w:p>
    <w:p w14:paraId="49A3A296" w14:textId="423E3428" w:rsidR="00816B67" w:rsidRPr="0090358E"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8" w:name="_Hlt41726032"/>
      <w:bookmarkStart w:id="79" w:name="_Toc514847118"/>
      <w:bookmarkStart w:id="80" w:name="_Toc515881651"/>
      <w:bookmarkStart w:id="81" w:name="_Toc515881832"/>
      <w:bookmarkStart w:id="82" w:name="_Toc515896261"/>
      <w:bookmarkStart w:id="83" w:name="_Toc122344704"/>
      <w:bookmarkStart w:id="84" w:name="_Toc243294538"/>
      <w:bookmarkStart w:id="85" w:name="_Toc514847126"/>
      <w:bookmarkStart w:id="86" w:name="_Toc145406942"/>
      <w:bookmarkStart w:id="87" w:name="_Toc43108598"/>
      <w:bookmarkEnd w:id="78"/>
      <w:r w:rsidRPr="0090358E">
        <w:rPr>
          <w:rFonts w:ascii="Verdana" w:eastAsia="Calibri" w:hAnsi="Verdana" w:cstheme="minorHAnsi"/>
          <w:b w:val="0"/>
          <w:sz w:val="18"/>
          <w:szCs w:val="18"/>
          <w:lang w:val="pl-PL"/>
        </w:rPr>
        <w:t xml:space="preserve">Przedmiotowe postępowanie o udzielenie zamówienia prowadzone jest </w:t>
      </w:r>
      <w:r w:rsidR="00B351A3" w:rsidRPr="0090358E">
        <w:rPr>
          <w:rFonts w:ascii="Verdana" w:eastAsia="Calibri" w:hAnsi="Verdana" w:cstheme="minorHAnsi"/>
          <w:b w:val="0"/>
          <w:sz w:val="18"/>
          <w:szCs w:val="18"/>
          <w:lang w:val="pl-PL"/>
        </w:rPr>
        <w:t xml:space="preserve">w trybie przetargu nieograniczonego, </w:t>
      </w:r>
      <w:r w:rsidRPr="0090358E">
        <w:rPr>
          <w:rFonts w:ascii="Verdana" w:eastAsia="Calibri" w:hAnsi="Verdana" w:cstheme="minorHAnsi"/>
          <w:b w:val="0"/>
          <w:sz w:val="18"/>
          <w:szCs w:val="18"/>
          <w:lang w:val="pl-PL"/>
        </w:rPr>
        <w:t xml:space="preserve">na podstawie </w:t>
      </w:r>
      <w:r w:rsidR="00B351A3" w:rsidRPr="0090358E">
        <w:rPr>
          <w:rFonts w:ascii="Verdana" w:eastAsia="Calibri" w:hAnsi="Verdana" w:cstheme="minorHAnsi"/>
          <w:b w:val="0"/>
          <w:sz w:val="18"/>
          <w:szCs w:val="18"/>
          <w:lang w:val="pl-PL"/>
        </w:rPr>
        <w:t xml:space="preserve">niniejszej </w:t>
      </w:r>
      <w:r w:rsidR="00904E94" w:rsidRPr="0090358E">
        <w:rPr>
          <w:rFonts w:ascii="Verdana" w:eastAsia="Calibri" w:hAnsi="Verdana" w:cstheme="minorHAnsi"/>
          <w:b w:val="0"/>
          <w:sz w:val="18"/>
          <w:szCs w:val="18"/>
          <w:lang w:val="pl-PL"/>
        </w:rPr>
        <w:t>SWZ</w:t>
      </w:r>
      <w:r w:rsidR="00B351A3" w:rsidRPr="0090358E">
        <w:rPr>
          <w:rFonts w:ascii="Verdana" w:eastAsia="Calibri" w:hAnsi="Verdana" w:cstheme="minorHAnsi"/>
          <w:b w:val="0"/>
          <w:sz w:val="18"/>
          <w:szCs w:val="18"/>
          <w:lang w:val="pl-PL"/>
        </w:rPr>
        <w:t xml:space="preserve"> oraz na podstawie Procedury </w:t>
      </w:r>
      <w:r w:rsidR="000B383C" w:rsidRPr="0090358E">
        <w:rPr>
          <w:rFonts w:ascii="Verdana" w:eastAsia="Calibri" w:hAnsi="Verdana" w:cstheme="minorHAnsi"/>
          <w:b w:val="0"/>
          <w:sz w:val="18"/>
          <w:szCs w:val="18"/>
          <w:lang w:val="pl-PL"/>
        </w:rPr>
        <w:t>z</w:t>
      </w:r>
      <w:r w:rsidR="00B351A3" w:rsidRPr="0090358E">
        <w:rPr>
          <w:rFonts w:ascii="Verdana" w:eastAsia="Calibri" w:hAnsi="Verdana" w:cstheme="minorHAnsi"/>
          <w:b w:val="0"/>
          <w:sz w:val="18"/>
          <w:szCs w:val="18"/>
          <w:lang w:val="pl-PL"/>
        </w:rPr>
        <w:t>akupów w Grupie PGE EC</w:t>
      </w:r>
      <w:bookmarkEnd w:id="79"/>
      <w:r w:rsidR="00D06CC2" w:rsidRPr="0090358E">
        <w:rPr>
          <w:rFonts w:ascii="Verdana" w:eastAsia="Calibri" w:hAnsi="Verdana" w:cstheme="minorHAnsi"/>
          <w:b w:val="0"/>
          <w:sz w:val="18"/>
          <w:szCs w:val="18"/>
          <w:lang w:val="pl-PL"/>
        </w:rPr>
        <w:t xml:space="preserve"> i Procedury Ogólnej Zakupów GK PGE</w:t>
      </w:r>
      <w:r w:rsidRPr="0090358E">
        <w:rPr>
          <w:rFonts w:ascii="Verdana" w:eastAsia="Calibri" w:hAnsi="Verdana" w:cstheme="minorHAnsi"/>
          <w:b w:val="0"/>
          <w:sz w:val="18"/>
          <w:szCs w:val="18"/>
          <w:lang w:val="pl-PL"/>
        </w:rPr>
        <w:t>.</w:t>
      </w:r>
      <w:bookmarkEnd w:id="80"/>
      <w:bookmarkEnd w:id="81"/>
      <w:bookmarkEnd w:id="82"/>
      <w:r w:rsidR="00EB3001" w:rsidRPr="0090358E">
        <w:rPr>
          <w:rFonts w:ascii="Verdana" w:eastAsia="Calibri" w:hAnsi="Verdana" w:cstheme="minorHAnsi"/>
          <w:b w:val="0"/>
          <w:sz w:val="18"/>
          <w:szCs w:val="18"/>
          <w:lang w:val="pl-PL"/>
        </w:rPr>
        <w:t xml:space="preserve"> Do niniejszego Postępowania</w:t>
      </w:r>
      <w:r w:rsidR="008521EE" w:rsidRPr="0090358E">
        <w:rPr>
          <w:rFonts w:ascii="Verdana" w:eastAsia="Calibri" w:hAnsi="Verdana" w:cstheme="minorHAnsi"/>
          <w:b w:val="0"/>
          <w:sz w:val="18"/>
          <w:szCs w:val="18"/>
          <w:lang w:val="pl-PL"/>
        </w:rPr>
        <w:t xml:space="preserve"> </w:t>
      </w:r>
      <w:r w:rsidR="008521EE" w:rsidRPr="0090358E">
        <w:rPr>
          <w:rFonts w:ascii="Verdana" w:hAnsi="Verdana" w:cstheme="minorHAnsi"/>
          <w:b w:val="0"/>
          <w:sz w:val="18"/>
          <w:szCs w:val="18"/>
          <w:lang w:val="pl-PL" w:eastAsia="pl-PL"/>
        </w:rPr>
        <w:t>zakupowego</w:t>
      </w:r>
      <w:r w:rsidR="00EB3001" w:rsidRPr="0090358E">
        <w:rPr>
          <w:rFonts w:ascii="Verdana" w:eastAsia="Calibri" w:hAnsi="Verdana" w:cstheme="minorHAnsi"/>
          <w:b w:val="0"/>
          <w:sz w:val="18"/>
          <w:szCs w:val="18"/>
          <w:lang w:val="pl-PL"/>
        </w:rPr>
        <w:t xml:space="preserve"> nie mają zastosowania przepisy ustawy z dnia </w:t>
      </w:r>
      <w:r w:rsidR="00FD2058" w:rsidRPr="0090358E">
        <w:rPr>
          <w:rFonts w:ascii="Verdana" w:eastAsia="Calibri" w:hAnsi="Verdana" w:cstheme="minorHAnsi"/>
          <w:b w:val="0"/>
          <w:sz w:val="18"/>
          <w:szCs w:val="18"/>
          <w:lang w:val="pl-PL"/>
        </w:rPr>
        <w:t xml:space="preserve">11 </w:t>
      </w:r>
      <w:r w:rsidR="00904E94" w:rsidRPr="0090358E">
        <w:rPr>
          <w:rFonts w:ascii="Verdana" w:eastAsia="Calibri" w:hAnsi="Verdana" w:cstheme="minorHAnsi"/>
          <w:b w:val="0"/>
          <w:sz w:val="18"/>
          <w:szCs w:val="18"/>
          <w:lang w:val="pl-PL"/>
        </w:rPr>
        <w:t>września 2019</w:t>
      </w:r>
      <w:r w:rsidR="00300C17" w:rsidRPr="0090358E">
        <w:rPr>
          <w:rFonts w:ascii="Verdana" w:eastAsia="Calibri" w:hAnsi="Verdana" w:cstheme="minorHAnsi"/>
          <w:b w:val="0"/>
          <w:sz w:val="18"/>
          <w:szCs w:val="18"/>
          <w:lang w:val="pl-PL"/>
        </w:rPr>
        <w:t xml:space="preserve"> r. Prawo zamówień publicznych.</w:t>
      </w:r>
      <w:bookmarkEnd w:id="83"/>
      <w:r w:rsidR="00300C17" w:rsidRPr="0090358E">
        <w:rPr>
          <w:rFonts w:ascii="Verdana" w:eastAsia="Calibri" w:hAnsi="Verdana" w:cstheme="minorHAnsi"/>
          <w:b w:val="0"/>
          <w:sz w:val="18"/>
          <w:szCs w:val="18"/>
          <w:lang w:val="pl-PL"/>
        </w:rPr>
        <w:t xml:space="preserve"> </w:t>
      </w:r>
    </w:p>
    <w:p w14:paraId="25A13959" w14:textId="4CDC7C82" w:rsidR="00A11EF6" w:rsidRPr="0090358E"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8" w:name="_Toc514847119"/>
      <w:bookmarkStart w:id="89" w:name="_Toc515881652"/>
      <w:bookmarkStart w:id="90" w:name="_Toc515881833"/>
      <w:bookmarkStart w:id="91" w:name="_Toc515896262"/>
      <w:bookmarkStart w:id="92" w:name="_Toc122344705"/>
      <w:bookmarkStart w:id="93" w:name="_Toc514847121"/>
      <w:bookmarkStart w:id="94" w:name="_Toc515881654"/>
      <w:bookmarkStart w:id="95" w:name="_Toc515881835"/>
      <w:bookmarkStart w:id="96" w:name="_Toc515896264"/>
      <w:bookmarkStart w:id="97" w:name="_Toc514847127"/>
      <w:bookmarkEnd w:id="84"/>
      <w:bookmarkEnd w:id="85"/>
      <w:r w:rsidRPr="0090358E">
        <w:rPr>
          <w:rFonts w:ascii="Verdana" w:eastAsia="Calibri" w:hAnsi="Verdana" w:cstheme="minorHAnsi"/>
          <w:b w:val="0"/>
          <w:sz w:val="18"/>
          <w:szCs w:val="18"/>
          <w:lang w:val="pl-PL"/>
        </w:rPr>
        <w:t xml:space="preserve">Przetarg nieograniczony jest trybem udzielania zamówienia, w którym w odpowiedzi na </w:t>
      </w:r>
      <w:r w:rsidR="00904E94" w:rsidRPr="0090358E">
        <w:rPr>
          <w:rFonts w:ascii="Verdana" w:eastAsia="Calibri" w:hAnsi="Verdana" w:cstheme="minorHAnsi"/>
          <w:b w:val="0"/>
          <w:sz w:val="18"/>
          <w:szCs w:val="18"/>
          <w:lang w:val="pl-PL"/>
        </w:rPr>
        <w:t>SWZ</w:t>
      </w:r>
      <w:r w:rsidR="00B351A3" w:rsidRPr="0090358E">
        <w:rPr>
          <w:rFonts w:ascii="Verdana" w:eastAsia="Calibri" w:hAnsi="Verdana" w:cstheme="minorHAnsi"/>
          <w:b w:val="0"/>
          <w:sz w:val="18"/>
          <w:szCs w:val="18"/>
          <w:lang w:val="pl-PL"/>
        </w:rPr>
        <w:t xml:space="preserve"> opublikowaną w Systemie Zakupowym,</w:t>
      </w:r>
      <w:r w:rsidRPr="0090358E">
        <w:rPr>
          <w:rFonts w:ascii="Verdana" w:eastAsia="Calibri" w:hAnsi="Verdana" w:cstheme="minorHAnsi"/>
          <w:b w:val="0"/>
          <w:sz w:val="18"/>
          <w:szCs w:val="18"/>
          <w:lang w:val="pl-PL"/>
        </w:rPr>
        <w:t xml:space="preserve"> Oferty mogą składać wszyscy zainteresowani Wykonawcy.</w:t>
      </w:r>
      <w:bookmarkEnd w:id="88"/>
      <w:bookmarkEnd w:id="89"/>
      <w:bookmarkEnd w:id="90"/>
      <w:bookmarkEnd w:id="91"/>
      <w:bookmarkEnd w:id="92"/>
    </w:p>
    <w:p w14:paraId="3521D18A" w14:textId="1E8FC2C5" w:rsidR="00A11EF6" w:rsidRPr="0090358E"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8" w:name="_Toc122344706"/>
      <w:r w:rsidRPr="0090358E">
        <w:rPr>
          <w:rFonts w:ascii="Verdana" w:hAnsi="Verdana" w:cs="Calibri"/>
          <w:b w:val="0"/>
          <w:sz w:val="18"/>
          <w:szCs w:val="18"/>
          <w:lang w:val="pl-PL"/>
        </w:rPr>
        <w:t xml:space="preserve">Zainteresowani Wykonawcy składają Oferty zgodnie z wymaganiami </w:t>
      </w:r>
      <w:r w:rsidR="00904E94" w:rsidRPr="0090358E">
        <w:rPr>
          <w:rFonts w:ascii="Verdana" w:hAnsi="Verdana" w:cs="Calibri"/>
          <w:b w:val="0"/>
          <w:sz w:val="18"/>
          <w:szCs w:val="18"/>
          <w:lang w:val="pl-PL"/>
        </w:rPr>
        <w:t>SWZ</w:t>
      </w:r>
      <w:r w:rsidRPr="0090358E">
        <w:rPr>
          <w:rFonts w:ascii="Verdana" w:hAnsi="Verdana" w:cs="Calibri"/>
          <w:b w:val="0"/>
          <w:sz w:val="18"/>
          <w:szCs w:val="18"/>
          <w:lang w:val="pl-PL"/>
        </w:rPr>
        <w:t>.</w:t>
      </w:r>
      <w:bookmarkEnd w:id="98"/>
    </w:p>
    <w:p w14:paraId="6D707C8A" w14:textId="6420B7CB" w:rsidR="00816B67" w:rsidRPr="0090358E"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9" w:name="_Toc122344707"/>
      <w:r w:rsidRPr="0090358E">
        <w:rPr>
          <w:rFonts w:ascii="Verdana" w:eastAsia="Calibri" w:hAnsi="Verdana" w:cstheme="minorHAnsi"/>
          <w:b w:val="0"/>
          <w:sz w:val="18"/>
          <w:szCs w:val="18"/>
          <w:lang w:val="pl-PL"/>
        </w:rPr>
        <w:t>Ilekroć w</w:t>
      </w:r>
      <w:r w:rsidR="00CE4AFA" w:rsidRPr="0090358E">
        <w:rPr>
          <w:rFonts w:ascii="Verdana" w:eastAsia="Calibri" w:hAnsi="Verdana" w:cstheme="minorHAnsi"/>
          <w:b w:val="0"/>
          <w:sz w:val="18"/>
          <w:szCs w:val="18"/>
          <w:lang w:val="pl-PL"/>
        </w:rPr>
        <w:t xml:space="preserve"> niniejszej</w:t>
      </w:r>
      <w:r w:rsidRPr="0090358E">
        <w:rPr>
          <w:rFonts w:ascii="Verdana" w:eastAsia="Calibri" w:hAnsi="Verdana" w:cstheme="minorHAnsi"/>
          <w:b w:val="0"/>
          <w:sz w:val="18"/>
          <w:szCs w:val="18"/>
          <w:lang w:val="pl-PL"/>
        </w:rPr>
        <w:t xml:space="preserve"> Specyfikacji Warunków Zamówienia jest mowa o:</w:t>
      </w:r>
      <w:bookmarkEnd w:id="93"/>
      <w:bookmarkEnd w:id="94"/>
      <w:bookmarkEnd w:id="95"/>
      <w:bookmarkEnd w:id="96"/>
      <w:bookmarkEnd w:id="99"/>
    </w:p>
    <w:p w14:paraId="42B52D7D" w14:textId="7FE6273C" w:rsidR="00BA7DC4" w:rsidRPr="0090358E"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Ofercie</w:t>
      </w:r>
      <w:r w:rsidRPr="0090358E">
        <w:rPr>
          <w:rFonts w:ascii="Verdana" w:hAnsi="Verdana" w:cstheme="minorHAnsi"/>
          <w:sz w:val="18"/>
          <w:szCs w:val="18"/>
        </w:rPr>
        <w:t xml:space="preserve"> – należy przez to rozumieć ofertę składaną przez Wykonawcę, podlegającą ocenie i porównaniu w</w:t>
      </w:r>
      <w:r w:rsidR="00C10481" w:rsidRPr="0090358E">
        <w:rPr>
          <w:rFonts w:ascii="Verdana" w:hAnsi="Verdana" w:cstheme="minorHAnsi"/>
          <w:sz w:val="18"/>
          <w:szCs w:val="18"/>
        </w:rPr>
        <w:t>edłu</w:t>
      </w:r>
      <w:r w:rsidRPr="0090358E">
        <w:rPr>
          <w:rFonts w:ascii="Verdana" w:hAnsi="Verdana" w:cstheme="minorHAnsi"/>
          <w:sz w:val="18"/>
          <w:szCs w:val="18"/>
        </w:rPr>
        <w:t xml:space="preserve">g kryteriów oceny wskazanych w </w:t>
      </w:r>
      <w:r w:rsidR="00904E94" w:rsidRPr="0090358E">
        <w:rPr>
          <w:rFonts w:ascii="Verdana" w:hAnsi="Verdana" w:cstheme="minorHAnsi"/>
          <w:sz w:val="18"/>
          <w:szCs w:val="18"/>
        </w:rPr>
        <w:t>SWZ</w:t>
      </w:r>
      <w:r w:rsidR="00BA7DC4" w:rsidRPr="0090358E">
        <w:rPr>
          <w:rFonts w:ascii="Verdana" w:hAnsi="Verdana" w:cstheme="minorHAnsi"/>
          <w:sz w:val="18"/>
          <w:szCs w:val="18"/>
        </w:rPr>
        <w:t>.</w:t>
      </w:r>
    </w:p>
    <w:p w14:paraId="4B6C8321" w14:textId="6ABA0751" w:rsidR="00BA7DC4" w:rsidRPr="0090358E"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 xml:space="preserve">Opisie Przedmiotu Zamówienia </w:t>
      </w:r>
      <w:r w:rsidR="00066995" w:rsidRPr="0090358E">
        <w:rPr>
          <w:rFonts w:ascii="Verdana" w:hAnsi="Verdana" w:cstheme="minorHAnsi"/>
          <w:b/>
          <w:sz w:val="18"/>
          <w:szCs w:val="18"/>
        </w:rPr>
        <w:t xml:space="preserve">lub OPZ </w:t>
      </w:r>
      <w:r w:rsidR="00066995" w:rsidRPr="0090358E">
        <w:rPr>
          <w:rFonts w:ascii="Verdana" w:hAnsi="Verdana" w:cstheme="minorHAnsi"/>
          <w:sz w:val="18"/>
          <w:szCs w:val="18"/>
        </w:rPr>
        <w:t xml:space="preserve">– oznacza to dokumentację zawierającą szczegółowy opis </w:t>
      </w:r>
      <w:r w:rsidR="008F70D4" w:rsidRPr="0090358E">
        <w:rPr>
          <w:rFonts w:ascii="Verdana" w:hAnsi="Verdana" w:cstheme="minorHAnsi"/>
          <w:sz w:val="18"/>
          <w:szCs w:val="18"/>
        </w:rPr>
        <w:t xml:space="preserve">przedmiotu </w:t>
      </w:r>
      <w:r w:rsidR="00066995" w:rsidRPr="0090358E">
        <w:rPr>
          <w:rFonts w:ascii="Verdana" w:hAnsi="Verdana" w:cstheme="minorHAnsi"/>
          <w:sz w:val="18"/>
          <w:szCs w:val="18"/>
        </w:rPr>
        <w:t>zam</w:t>
      </w:r>
      <w:r w:rsidR="00FE5506" w:rsidRPr="0090358E">
        <w:rPr>
          <w:rFonts w:ascii="Verdana" w:hAnsi="Verdana" w:cstheme="minorHAnsi"/>
          <w:sz w:val="18"/>
          <w:szCs w:val="18"/>
        </w:rPr>
        <w:t>ówienia,</w:t>
      </w:r>
      <w:r w:rsidR="00066995" w:rsidRPr="0090358E">
        <w:rPr>
          <w:rFonts w:ascii="Verdana" w:hAnsi="Verdana" w:cstheme="minorHAnsi"/>
          <w:sz w:val="18"/>
          <w:szCs w:val="18"/>
        </w:rPr>
        <w:t xml:space="preserve"> składając</w:t>
      </w:r>
      <w:r w:rsidR="0067345C" w:rsidRPr="0090358E">
        <w:rPr>
          <w:rFonts w:ascii="Verdana" w:hAnsi="Verdana" w:cstheme="minorHAnsi"/>
          <w:sz w:val="18"/>
          <w:szCs w:val="18"/>
        </w:rPr>
        <w:t>ą</w:t>
      </w:r>
      <w:r w:rsidR="00066995" w:rsidRPr="0090358E">
        <w:rPr>
          <w:rFonts w:ascii="Verdana" w:hAnsi="Verdana" w:cstheme="minorHAnsi"/>
          <w:sz w:val="18"/>
          <w:szCs w:val="18"/>
        </w:rPr>
        <w:t xml:space="preserve"> się na Załącznik nr</w:t>
      </w:r>
      <w:r w:rsidR="00676E53" w:rsidRPr="0090358E">
        <w:rPr>
          <w:rFonts w:ascii="Verdana" w:hAnsi="Verdana" w:cstheme="minorHAnsi"/>
          <w:sz w:val="18"/>
          <w:szCs w:val="18"/>
        </w:rPr>
        <w:t xml:space="preserve"> 1</w:t>
      </w:r>
      <w:r w:rsidR="00066995" w:rsidRPr="0090358E">
        <w:rPr>
          <w:rFonts w:ascii="Verdana" w:hAnsi="Verdana" w:cstheme="minorHAnsi"/>
          <w:sz w:val="18"/>
          <w:szCs w:val="18"/>
        </w:rPr>
        <w:t xml:space="preserve"> </w:t>
      </w:r>
      <w:r w:rsidR="00676E53" w:rsidRPr="0090358E">
        <w:rPr>
          <w:rFonts w:ascii="Verdana" w:hAnsi="Verdana" w:cstheme="minorHAnsi"/>
          <w:sz w:val="18"/>
          <w:szCs w:val="18"/>
        </w:rPr>
        <w:t>d</w:t>
      </w:r>
      <w:r w:rsidR="00066995" w:rsidRPr="0090358E">
        <w:rPr>
          <w:rFonts w:ascii="Verdana" w:hAnsi="Verdana" w:cstheme="minorHAnsi"/>
          <w:sz w:val="18"/>
          <w:szCs w:val="18"/>
        </w:rPr>
        <w:t>o</w:t>
      </w:r>
      <w:r w:rsidR="00223F63" w:rsidRPr="0090358E">
        <w:rPr>
          <w:rFonts w:ascii="Verdana" w:hAnsi="Verdana" w:cstheme="minorHAnsi"/>
          <w:sz w:val="18"/>
          <w:szCs w:val="18"/>
        </w:rPr>
        <w:t xml:space="preserve"> niniejszej </w:t>
      </w:r>
      <w:r w:rsidR="00904E94" w:rsidRPr="0090358E">
        <w:rPr>
          <w:rFonts w:ascii="Verdana" w:hAnsi="Verdana" w:cstheme="minorHAnsi"/>
          <w:sz w:val="18"/>
          <w:szCs w:val="18"/>
        </w:rPr>
        <w:t>SWZ</w:t>
      </w:r>
      <w:r w:rsidR="00066995" w:rsidRPr="0090358E">
        <w:rPr>
          <w:rFonts w:ascii="Verdana" w:hAnsi="Verdana" w:cstheme="minorHAnsi"/>
          <w:sz w:val="18"/>
          <w:szCs w:val="18"/>
        </w:rPr>
        <w:t xml:space="preserve">. </w:t>
      </w:r>
    </w:p>
    <w:p w14:paraId="7DB7AB7A" w14:textId="16A8086E" w:rsidR="00121F7A" w:rsidRPr="0090358E"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90358E">
        <w:rPr>
          <w:rFonts w:ascii="Verdana" w:hAnsi="Verdana" w:cstheme="minorHAnsi"/>
          <w:b/>
          <w:sz w:val="18"/>
          <w:szCs w:val="18"/>
        </w:rPr>
        <w:t xml:space="preserve">OWZ (Ogólne Warunki Zamówienia) – </w:t>
      </w:r>
      <w:r w:rsidRPr="0090358E">
        <w:rPr>
          <w:rFonts w:ascii="Verdana" w:hAnsi="Verdana" w:cstheme="minorHAnsi"/>
          <w:sz w:val="18"/>
          <w:szCs w:val="18"/>
        </w:rPr>
        <w:t>oznacza ogólne warunki realizacji dostaw, usług lub robót budowlanych</w:t>
      </w:r>
      <w:r w:rsidR="00893B97" w:rsidRPr="0090358E">
        <w:rPr>
          <w:rFonts w:ascii="Verdana" w:hAnsi="Verdana" w:cstheme="minorHAnsi"/>
          <w:sz w:val="18"/>
          <w:szCs w:val="18"/>
        </w:rPr>
        <w:t>,</w:t>
      </w:r>
      <w:r w:rsidR="00B5022A" w:rsidRPr="0090358E">
        <w:rPr>
          <w:rFonts w:ascii="Verdana" w:hAnsi="Verdana" w:cstheme="minorHAnsi"/>
          <w:sz w:val="18"/>
          <w:szCs w:val="18"/>
        </w:rPr>
        <w:t xml:space="preserve"> przekazywane Wykonawcy </w:t>
      </w:r>
      <w:r w:rsidR="00893B97" w:rsidRPr="0090358E">
        <w:rPr>
          <w:rFonts w:ascii="Verdana" w:hAnsi="Verdana" w:cstheme="minorHAnsi"/>
          <w:sz w:val="18"/>
          <w:szCs w:val="18"/>
        </w:rPr>
        <w:t xml:space="preserve">przez Zamawiającego </w:t>
      </w:r>
      <w:r w:rsidR="00B5022A" w:rsidRPr="0090358E">
        <w:rPr>
          <w:rFonts w:ascii="Verdana" w:hAnsi="Verdana" w:cstheme="minorHAnsi"/>
          <w:sz w:val="18"/>
          <w:szCs w:val="18"/>
        </w:rPr>
        <w:t>wraz z zamówieniem</w:t>
      </w:r>
      <w:r w:rsidR="00CB6BD6" w:rsidRPr="0090358E">
        <w:rPr>
          <w:rFonts w:ascii="Verdana" w:hAnsi="Verdana" w:cstheme="minorHAnsi"/>
          <w:sz w:val="18"/>
          <w:szCs w:val="18"/>
        </w:rPr>
        <w:t xml:space="preserve"> do OWZ</w:t>
      </w:r>
      <w:r w:rsidR="00893B97" w:rsidRPr="0090358E">
        <w:rPr>
          <w:rFonts w:ascii="Verdana" w:hAnsi="Verdana" w:cstheme="minorHAnsi"/>
          <w:sz w:val="18"/>
          <w:szCs w:val="18"/>
        </w:rPr>
        <w:t xml:space="preserve">, stanowiące łącznie Umowę </w:t>
      </w:r>
      <w:r w:rsidR="00B5022A" w:rsidRPr="0090358E">
        <w:rPr>
          <w:rFonts w:ascii="Verdana" w:hAnsi="Verdana" w:cstheme="minorHAnsi"/>
          <w:sz w:val="18"/>
          <w:szCs w:val="18"/>
        </w:rPr>
        <w:t>(o ile dotyczy)</w:t>
      </w:r>
      <w:r w:rsidRPr="0090358E">
        <w:rPr>
          <w:rFonts w:ascii="Verdana" w:hAnsi="Verdana" w:cstheme="minorHAnsi"/>
          <w:sz w:val="18"/>
          <w:szCs w:val="18"/>
        </w:rPr>
        <w:t>.</w:t>
      </w:r>
    </w:p>
    <w:p w14:paraId="38F321DB" w14:textId="77777777" w:rsidR="00BA7DC4" w:rsidRPr="0090358E"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Podwykonawcy -</w:t>
      </w:r>
      <w:r w:rsidRPr="0090358E">
        <w:rPr>
          <w:rFonts w:ascii="Verdana" w:hAnsi="Verdana" w:cstheme="minorHAnsi"/>
          <w:sz w:val="18"/>
          <w:szCs w:val="18"/>
        </w:rPr>
        <w:t xml:space="preserve"> oznacza to podmiot, któremu Wykonawca powierza wykonanie części Przedmiot</w:t>
      </w:r>
      <w:r w:rsidR="00BA7DC4" w:rsidRPr="0090358E">
        <w:rPr>
          <w:rFonts w:ascii="Verdana" w:hAnsi="Verdana" w:cstheme="minorHAnsi"/>
          <w:sz w:val="18"/>
          <w:szCs w:val="18"/>
        </w:rPr>
        <w:t>u Zamówienia (Przedmiotu Umowy).</w:t>
      </w:r>
    </w:p>
    <w:p w14:paraId="0CB7D3EF" w14:textId="60CA0A46" w:rsidR="00BA7DC4" w:rsidRPr="0090358E"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 xml:space="preserve">Postępowaniu </w:t>
      </w:r>
      <w:r w:rsidR="008521EE" w:rsidRPr="0090358E">
        <w:rPr>
          <w:rFonts w:ascii="Verdana" w:hAnsi="Verdana" w:cstheme="minorHAnsi"/>
          <w:b/>
          <w:sz w:val="18"/>
          <w:szCs w:val="18"/>
        </w:rPr>
        <w:t>zakupowym</w:t>
      </w:r>
      <w:r w:rsidR="008521EE" w:rsidRPr="0090358E">
        <w:rPr>
          <w:rFonts w:ascii="Verdana" w:hAnsi="Verdana" w:cstheme="minorHAnsi"/>
          <w:sz w:val="18"/>
          <w:szCs w:val="18"/>
        </w:rPr>
        <w:t xml:space="preserve"> </w:t>
      </w:r>
      <w:r w:rsidRPr="0090358E">
        <w:rPr>
          <w:rFonts w:ascii="Verdana" w:hAnsi="Verdana" w:cstheme="minorHAnsi"/>
          <w:b/>
          <w:sz w:val="18"/>
          <w:szCs w:val="18"/>
        </w:rPr>
        <w:t>-</w:t>
      </w:r>
      <w:r w:rsidRPr="0090358E">
        <w:rPr>
          <w:rFonts w:ascii="Verdana" w:hAnsi="Verdana" w:cstheme="minorHAnsi"/>
          <w:sz w:val="18"/>
          <w:szCs w:val="18"/>
        </w:rPr>
        <w:t xml:space="preserve"> należy przez to rozumieć niniejsze </w:t>
      </w:r>
      <w:r w:rsidR="005133E6" w:rsidRPr="0090358E">
        <w:rPr>
          <w:rFonts w:ascii="Verdana" w:hAnsi="Verdana" w:cstheme="minorHAnsi"/>
          <w:sz w:val="18"/>
          <w:szCs w:val="18"/>
        </w:rPr>
        <w:t xml:space="preserve">Postępowanie </w:t>
      </w:r>
      <w:r w:rsidR="008521EE" w:rsidRPr="0090358E">
        <w:rPr>
          <w:rFonts w:ascii="Verdana" w:hAnsi="Verdana" w:cstheme="minorHAnsi"/>
          <w:sz w:val="18"/>
          <w:szCs w:val="18"/>
        </w:rPr>
        <w:t>zakupowe</w:t>
      </w:r>
      <w:r w:rsidR="0026678B" w:rsidRPr="0090358E">
        <w:rPr>
          <w:rFonts w:ascii="Verdana" w:hAnsi="Verdana" w:cstheme="minorHAnsi"/>
          <w:sz w:val="18"/>
          <w:szCs w:val="18"/>
        </w:rPr>
        <w:t xml:space="preserve">, </w:t>
      </w:r>
      <w:r w:rsidR="00B0612C" w:rsidRPr="0090358E">
        <w:rPr>
          <w:rFonts w:ascii="Verdana" w:hAnsi="Verdana" w:cstheme="minorHAnsi"/>
          <w:sz w:val="18"/>
          <w:szCs w:val="18"/>
        </w:rPr>
        <w:t xml:space="preserve">prowadzone w celu </w:t>
      </w:r>
      <w:r w:rsidRPr="0090358E">
        <w:rPr>
          <w:rFonts w:ascii="Verdana" w:hAnsi="Verdana" w:cstheme="minorHAnsi"/>
          <w:sz w:val="18"/>
          <w:szCs w:val="18"/>
        </w:rPr>
        <w:t xml:space="preserve">dokonania wyboru Oferty Wykonawcy, z którym zostanie zawarta </w:t>
      </w:r>
      <w:r w:rsidR="00EE6215" w:rsidRPr="0090358E">
        <w:rPr>
          <w:rFonts w:ascii="Verdana" w:hAnsi="Verdana" w:cstheme="minorHAnsi"/>
          <w:sz w:val="18"/>
          <w:szCs w:val="18"/>
        </w:rPr>
        <w:t>U</w:t>
      </w:r>
      <w:r w:rsidR="00BA7DC4" w:rsidRPr="0090358E">
        <w:rPr>
          <w:rFonts w:ascii="Verdana" w:hAnsi="Verdana" w:cstheme="minorHAnsi"/>
          <w:sz w:val="18"/>
          <w:szCs w:val="18"/>
        </w:rPr>
        <w:t>mowa.</w:t>
      </w:r>
    </w:p>
    <w:p w14:paraId="665DAA22" w14:textId="1355D314" w:rsidR="00BA7DC4" w:rsidRPr="0090358E"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 xml:space="preserve">Specyfikacji lub </w:t>
      </w:r>
      <w:r w:rsidR="00904E94" w:rsidRPr="0090358E">
        <w:rPr>
          <w:rFonts w:ascii="Verdana" w:hAnsi="Verdana" w:cstheme="minorHAnsi"/>
          <w:b/>
          <w:sz w:val="18"/>
          <w:szCs w:val="18"/>
        </w:rPr>
        <w:t>SWZ</w:t>
      </w:r>
      <w:r w:rsidRPr="0090358E">
        <w:rPr>
          <w:rFonts w:ascii="Verdana" w:hAnsi="Verdana" w:cstheme="minorHAnsi"/>
          <w:b/>
          <w:sz w:val="18"/>
          <w:szCs w:val="18"/>
        </w:rPr>
        <w:t xml:space="preserve"> </w:t>
      </w:r>
      <w:r w:rsidRPr="0090358E">
        <w:rPr>
          <w:rFonts w:ascii="Verdana" w:hAnsi="Verdana" w:cstheme="minorHAnsi"/>
          <w:sz w:val="18"/>
          <w:szCs w:val="18"/>
        </w:rPr>
        <w:t xml:space="preserve">– oznacza to niniejszą Specyfikację </w:t>
      </w:r>
      <w:r w:rsidR="00BA7DC4" w:rsidRPr="0090358E">
        <w:rPr>
          <w:rFonts w:ascii="Verdana" w:hAnsi="Verdana" w:cstheme="minorHAnsi"/>
          <w:sz w:val="18"/>
          <w:szCs w:val="18"/>
        </w:rPr>
        <w:t>Warunków Zamówienia.</w:t>
      </w:r>
    </w:p>
    <w:p w14:paraId="24CD24B1" w14:textId="4E30E120" w:rsidR="00BA7DC4" w:rsidRPr="0090358E"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System</w:t>
      </w:r>
      <w:r w:rsidR="008708DF" w:rsidRPr="0090358E">
        <w:rPr>
          <w:rFonts w:ascii="Verdana" w:hAnsi="Verdana" w:cstheme="minorHAnsi"/>
          <w:b/>
          <w:sz w:val="18"/>
          <w:szCs w:val="18"/>
        </w:rPr>
        <w:t>ie</w:t>
      </w:r>
      <w:r w:rsidRPr="0090358E">
        <w:rPr>
          <w:rFonts w:ascii="Verdana" w:hAnsi="Verdana" w:cstheme="minorHAnsi"/>
          <w:b/>
          <w:sz w:val="18"/>
          <w:szCs w:val="18"/>
        </w:rPr>
        <w:t xml:space="preserve"> Zakupowy</w:t>
      </w:r>
      <w:r w:rsidR="008708DF" w:rsidRPr="0090358E">
        <w:rPr>
          <w:rFonts w:ascii="Verdana" w:hAnsi="Verdana" w:cstheme="minorHAnsi"/>
          <w:b/>
          <w:sz w:val="18"/>
          <w:szCs w:val="18"/>
        </w:rPr>
        <w:t>m</w:t>
      </w:r>
      <w:r w:rsidR="000635FC">
        <w:rPr>
          <w:rFonts w:ascii="Verdana" w:hAnsi="Verdana" w:cstheme="minorHAnsi"/>
          <w:b/>
          <w:sz w:val="18"/>
          <w:szCs w:val="18"/>
        </w:rPr>
        <w:t xml:space="preserve"> </w:t>
      </w:r>
      <w:r w:rsidR="008708DF" w:rsidRPr="0090358E">
        <w:rPr>
          <w:rFonts w:ascii="Verdana" w:hAnsi="Verdana" w:cstheme="minorHAnsi"/>
          <w:b/>
          <w:sz w:val="18"/>
          <w:szCs w:val="18"/>
        </w:rPr>
        <w:t>lub Systemie</w:t>
      </w:r>
      <w:r w:rsidRPr="0090358E">
        <w:rPr>
          <w:rFonts w:ascii="Verdana" w:hAnsi="Verdana" w:cstheme="minorHAnsi"/>
          <w:b/>
          <w:sz w:val="18"/>
          <w:szCs w:val="18"/>
        </w:rPr>
        <w:t xml:space="preserve"> – </w:t>
      </w:r>
      <w:r w:rsidR="008708DF" w:rsidRPr="0090358E">
        <w:rPr>
          <w:rFonts w:ascii="Verdana" w:hAnsi="Verdana" w:cstheme="minorHAnsi"/>
          <w:sz w:val="18"/>
          <w:szCs w:val="18"/>
        </w:rPr>
        <w:t xml:space="preserve">należy przez to rozumieć </w:t>
      </w:r>
      <w:r w:rsidRPr="0090358E">
        <w:rPr>
          <w:rFonts w:ascii="Verdana" w:hAnsi="Verdana" w:cstheme="minorHAnsi"/>
          <w:sz w:val="18"/>
          <w:szCs w:val="18"/>
        </w:rPr>
        <w:t>pl</w:t>
      </w:r>
      <w:r w:rsidR="00590967" w:rsidRPr="0090358E">
        <w:rPr>
          <w:rFonts w:ascii="Verdana" w:hAnsi="Verdana" w:cstheme="minorHAnsi"/>
          <w:sz w:val="18"/>
          <w:szCs w:val="18"/>
        </w:rPr>
        <w:t>a</w:t>
      </w:r>
      <w:r w:rsidRPr="0090358E">
        <w:rPr>
          <w:rFonts w:ascii="Verdana" w:hAnsi="Verdana" w:cstheme="minorHAnsi"/>
          <w:sz w:val="18"/>
          <w:szCs w:val="18"/>
        </w:rPr>
        <w:t>tformę zakupow</w:t>
      </w:r>
      <w:r w:rsidR="00433BFC" w:rsidRPr="0090358E">
        <w:rPr>
          <w:rFonts w:ascii="Verdana" w:hAnsi="Verdana" w:cstheme="minorHAnsi"/>
          <w:sz w:val="18"/>
          <w:szCs w:val="18"/>
        </w:rPr>
        <w:t>ą</w:t>
      </w:r>
      <w:r w:rsidRPr="0090358E">
        <w:rPr>
          <w:rFonts w:ascii="Verdana" w:hAnsi="Verdana" w:cstheme="minorHAnsi"/>
          <w:sz w:val="18"/>
          <w:szCs w:val="18"/>
        </w:rPr>
        <w:t xml:space="preserve"> SWPP2</w:t>
      </w:r>
      <w:r w:rsidR="00BA7DC4" w:rsidRPr="0090358E">
        <w:rPr>
          <w:rFonts w:ascii="Verdana" w:hAnsi="Verdana" w:cstheme="minorHAnsi"/>
          <w:sz w:val="18"/>
          <w:szCs w:val="18"/>
        </w:rPr>
        <w:t xml:space="preserve">, </w:t>
      </w:r>
      <w:r w:rsidR="00BA7DC4" w:rsidRPr="0090358E">
        <w:rPr>
          <w:rFonts w:ascii="Verdana" w:hAnsi="Verdana" w:cstheme="minorHAnsi"/>
          <w:sz w:val="18"/>
          <w:szCs w:val="18"/>
        </w:rPr>
        <w:lastRenderedPageBreak/>
        <w:t xml:space="preserve">stanowiącą środek komunikacji elektronicznej, używaną przez Zamawiającego do komunikacji w </w:t>
      </w:r>
      <w:r w:rsidR="003A0604" w:rsidRPr="0090358E">
        <w:rPr>
          <w:rFonts w:ascii="Verdana" w:hAnsi="Verdana" w:cstheme="minorHAnsi"/>
          <w:sz w:val="18"/>
          <w:szCs w:val="18"/>
        </w:rPr>
        <w:t>P</w:t>
      </w:r>
      <w:r w:rsidR="00BA7DC4" w:rsidRPr="0090358E">
        <w:rPr>
          <w:rFonts w:ascii="Verdana" w:hAnsi="Verdana" w:cstheme="minorHAnsi"/>
          <w:sz w:val="18"/>
          <w:szCs w:val="18"/>
        </w:rPr>
        <w:t>ostępowaniu</w:t>
      </w:r>
      <w:r w:rsidR="008521EE" w:rsidRPr="0090358E">
        <w:rPr>
          <w:rFonts w:ascii="Verdana" w:hAnsi="Verdana" w:cstheme="minorHAnsi"/>
          <w:sz w:val="18"/>
          <w:szCs w:val="18"/>
        </w:rPr>
        <w:t xml:space="preserve"> zakupowym</w:t>
      </w:r>
      <w:r w:rsidR="00BA7DC4" w:rsidRPr="0090358E">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90358E"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Umowie</w:t>
      </w:r>
      <w:r w:rsidRPr="0090358E">
        <w:rPr>
          <w:rFonts w:ascii="Verdana" w:hAnsi="Verdana" w:cstheme="minorHAnsi"/>
          <w:sz w:val="18"/>
          <w:szCs w:val="18"/>
        </w:rPr>
        <w:t xml:space="preserve"> – należy przez to rozumieć umowę zawieraną </w:t>
      </w:r>
      <w:r w:rsidR="00EB3001" w:rsidRPr="0090358E">
        <w:rPr>
          <w:rFonts w:ascii="Verdana" w:hAnsi="Verdana" w:cstheme="minorHAnsi"/>
          <w:sz w:val="18"/>
          <w:szCs w:val="18"/>
        </w:rPr>
        <w:t xml:space="preserve">w formie pisemnej lub </w:t>
      </w:r>
      <w:r w:rsidR="00F53D8A" w:rsidRPr="0090358E">
        <w:rPr>
          <w:rFonts w:ascii="Verdana" w:hAnsi="Verdana" w:cstheme="minorHAnsi"/>
          <w:sz w:val="18"/>
          <w:szCs w:val="18"/>
        </w:rPr>
        <w:t>w formie elekt</w:t>
      </w:r>
      <w:r w:rsidR="004D33DB" w:rsidRPr="0090358E">
        <w:rPr>
          <w:rFonts w:ascii="Verdana" w:hAnsi="Verdana" w:cstheme="minorHAnsi"/>
          <w:sz w:val="18"/>
          <w:szCs w:val="18"/>
        </w:rPr>
        <w:t>ro</w:t>
      </w:r>
      <w:r w:rsidR="00F53D8A" w:rsidRPr="0090358E">
        <w:rPr>
          <w:rFonts w:ascii="Verdana" w:hAnsi="Verdana" w:cstheme="minorHAnsi"/>
          <w:sz w:val="18"/>
          <w:szCs w:val="18"/>
        </w:rPr>
        <w:t>nicznej (tj. z kw</w:t>
      </w:r>
      <w:r w:rsidR="008708DF" w:rsidRPr="0090358E">
        <w:rPr>
          <w:rFonts w:ascii="Verdana" w:hAnsi="Verdana" w:cstheme="minorHAnsi"/>
          <w:sz w:val="18"/>
          <w:szCs w:val="18"/>
        </w:rPr>
        <w:t>alifikowanym podpisem elektronicznym</w:t>
      </w:r>
      <w:r w:rsidR="00F53D8A" w:rsidRPr="0090358E">
        <w:rPr>
          <w:rFonts w:ascii="Verdana" w:hAnsi="Verdana" w:cstheme="minorHAnsi"/>
          <w:sz w:val="18"/>
          <w:szCs w:val="18"/>
        </w:rPr>
        <w:t>)</w:t>
      </w:r>
      <w:r w:rsidR="008708DF" w:rsidRPr="0090358E">
        <w:rPr>
          <w:rFonts w:ascii="Verdana" w:hAnsi="Verdana" w:cstheme="minorHAnsi"/>
          <w:sz w:val="18"/>
          <w:szCs w:val="18"/>
        </w:rPr>
        <w:t xml:space="preserve"> </w:t>
      </w:r>
      <w:r w:rsidRPr="0090358E">
        <w:rPr>
          <w:rFonts w:ascii="Verdana" w:hAnsi="Verdana" w:cstheme="minorHAnsi"/>
          <w:sz w:val="18"/>
          <w:szCs w:val="18"/>
        </w:rPr>
        <w:t xml:space="preserve">pomiędzy Zamawiającym </w:t>
      </w:r>
      <w:r w:rsidR="00686079" w:rsidRPr="0090358E">
        <w:rPr>
          <w:rFonts w:ascii="Verdana" w:hAnsi="Verdana" w:cstheme="minorHAnsi"/>
          <w:sz w:val="18"/>
          <w:szCs w:val="18"/>
        </w:rPr>
        <w:t>a</w:t>
      </w:r>
      <w:r w:rsidR="006B6AAC" w:rsidRPr="0090358E">
        <w:rPr>
          <w:rFonts w:ascii="Verdana" w:hAnsi="Verdana" w:cstheme="minorHAnsi"/>
          <w:sz w:val="18"/>
          <w:szCs w:val="18"/>
        </w:rPr>
        <w:t> </w:t>
      </w:r>
      <w:r w:rsidRPr="0090358E">
        <w:rPr>
          <w:rFonts w:ascii="Verdana" w:hAnsi="Verdana" w:cstheme="minorHAnsi"/>
          <w:sz w:val="18"/>
          <w:szCs w:val="18"/>
        </w:rPr>
        <w:t>Wykonawcą, którego Oferta zos</w:t>
      </w:r>
      <w:r w:rsidR="00BA7DC4" w:rsidRPr="0090358E">
        <w:rPr>
          <w:rFonts w:ascii="Verdana" w:hAnsi="Verdana" w:cstheme="minorHAnsi"/>
          <w:sz w:val="18"/>
          <w:szCs w:val="18"/>
        </w:rPr>
        <w:t>tała uznana za najkorzystniejszą.</w:t>
      </w:r>
      <w:r w:rsidR="004C261C" w:rsidRPr="0090358E">
        <w:rPr>
          <w:rFonts w:ascii="Verdana" w:hAnsi="Verdana" w:cstheme="minorHAnsi"/>
          <w:sz w:val="18"/>
          <w:szCs w:val="18"/>
        </w:rPr>
        <w:t xml:space="preserve"> Przez Umowę rozumie się również zamówienie przekazywane Wykonawcy wraz z O</w:t>
      </w:r>
      <w:r w:rsidR="009273F4" w:rsidRPr="0090358E">
        <w:rPr>
          <w:rFonts w:ascii="Verdana" w:hAnsi="Verdana" w:cstheme="minorHAnsi"/>
          <w:sz w:val="18"/>
          <w:szCs w:val="18"/>
        </w:rPr>
        <w:t>gólnymi Warunkami Zamówienia (o </w:t>
      </w:r>
      <w:r w:rsidR="004C261C" w:rsidRPr="0090358E">
        <w:rPr>
          <w:rFonts w:ascii="Verdana" w:hAnsi="Verdana" w:cstheme="minorHAnsi"/>
          <w:sz w:val="18"/>
          <w:szCs w:val="18"/>
        </w:rPr>
        <w:t>ile dotyczy).</w:t>
      </w:r>
    </w:p>
    <w:p w14:paraId="3500BEB9" w14:textId="2D61A578" w:rsidR="00BA7DC4" w:rsidRPr="0090358E" w:rsidRDefault="00C559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 xml:space="preserve">Umowie ramowej </w:t>
      </w:r>
      <w:r w:rsidRPr="0090358E">
        <w:rPr>
          <w:rFonts w:ascii="Verdana" w:hAnsi="Verdana" w:cstheme="minorHAnsi"/>
          <w:sz w:val="18"/>
          <w:szCs w:val="18"/>
        </w:rPr>
        <w:t>– należy przez to rozumieć umowę zawartą w wyniku Postępowania</w:t>
      </w:r>
      <w:r w:rsidR="008521EE" w:rsidRPr="0090358E">
        <w:rPr>
          <w:rFonts w:ascii="Verdana" w:hAnsi="Verdana" w:cstheme="minorHAnsi"/>
          <w:sz w:val="18"/>
          <w:szCs w:val="18"/>
        </w:rPr>
        <w:t xml:space="preserve"> zakupowe</w:t>
      </w:r>
      <w:r w:rsidR="008521EE" w:rsidRPr="0090358E">
        <w:rPr>
          <w:rFonts w:ascii="Verdana" w:hAnsi="Verdana" w:cstheme="minorHAnsi"/>
          <w:bCs/>
          <w:sz w:val="18"/>
          <w:szCs w:val="18"/>
        </w:rPr>
        <w:t xml:space="preserve">go </w:t>
      </w:r>
      <w:r w:rsidRPr="0090358E">
        <w:rPr>
          <w:rFonts w:ascii="Verdana" w:hAnsi="Verdana" w:cstheme="minorHAnsi"/>
          <w:sz w:val="18"/>
          <w:szCs w:val="18"/>
        </w:rPr>
        <w:t>pomiędzy Zamawiającym a jednym lub większą liczbą Wykonawców, której celem jest ustalenie wa</w:t>
      </w:r>
      <w:r w:rsidR="004D33DB" w:rsidRPr="0090358E">
        <w:rPr>
          <w:rFonts w:ascii="Verdana" w:hAnsi="Verdana" w:cstheme="minorHAnsi"/>
          <w:sz w:val="18"/>
          <w:szCs w:val="18"/>
        </w:rPr>
        <w:t>runków dotyczących odpłatnych Zamówień</w:t>
      </w:r>
      <w:r w:rsidRPr="0090358E">
        <w:rPr>
          <w:rFonts w:ascii="Verdana" w:hAnsi="Verdana" w:cstheme="minorHAnsi"/>
          <w:sz w:val="18"/>
          <w:szCs w:val="18"/>
        </w:rPr>
        <w:t>, jakie mogą zostać dokonane w okresie jej obowiązywania</w:t>
      </w:r>
      <w:r w:rsidR="00BA7DC4" w:rsidRPr="0090358E">
        <w:rPr>
          <w:rFonts w:ascii="Verdana" w:hAnsi="Verdana" w:cstheme="minorHAnsi"/>
          <w:sz w:val="18"/>
          <w:szCs w:val="18"/>
        </w:rPr>
        <w:t>.</w:t>
      </w:r>
    </w:p>
    <w:p w14:paraId="133612B1" w14:textId="2D4C65E7" w:rsidR="00BA7DC4" w:rsidRPr="0090358E"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 xml:space="preserve">Wykonawcy </w:t>
      </w:r>
      <w:r w:rsidRPr="0090358E">
        <w:rPr>
          <w:rFonts w:ascii="Verdana" w:hAnsi="Verdana" w:cstheme="minorHAnsi"/>
          <w:sz w:val="18"/>
          <w:szCs w:val="18"/>
        </w:rPr>
        <w:t xml:space="preserve">- należy przez to rozumieć osobę fizyczną, osobę prawną albo jednostkę organizacyjną nieposiadającą osobowości prawnej, </w:t>
      </w:r>
      <w:r w:rsidR="00274F9B" w:rsidRPr="0090358E">
        <w:rPr>
          <w:rFonts w:ascii="Verdana" w:hAnsi="Verdana" w:cstheme="minorHAnsi"/>
          <w:sz w:val="18"/>
          <w:szCs w:val="18"/>
        </w:rPr>
        <w:t xml:space="preserve">która oferuje na rynku przedmiot </w:t>
      </w:r>
      <w:r w:rsidR="0086378E" w:rsidRPr="0090358E">
        <w:rPr>
          <w:rFonts w:ascii="Verdana" w:hAnsi="Verdana" w:cstheme="minorHAnsi"/>
          <w:sz w:val="18"/>
          <w:szCs w:val="18"/>
        </w:rPr>
        <w:t xml:space="preserve">zamówienia </w:t>
      </w:r>
      <w:r w:rsidR="00274F9B" w:rsidRPr="0090358E">
        <w:rPr>
          <w:rFonts w:ascii="Verdana" w:hAnsi="Verdana" w:cstheme="minorHAnsi"/>
          <w:sz w:val="18"/>
          <w:szCs w:val="18"/>
        </w:rPr>
        <w:t xml:space="preserve">lub </w:t>
      </w:r>
      <w:r w:rsidR="00BA7DC4" w:rsidRPr="0090358E">
        <w:rPr>
          <w:rFonts w:ascii="Verdana" w:hAnsi="Verdana" w:cstheme="minorHAnsi"/>
          <w:sz w:val="18"/>
          <w:szCs w:val="18"/>
        </w:rPr>
        <w:t>która ubiega się o </w:t>
      </w:r>
      <w:r w:rsidRPr="0090358E">
        <w:rPr>
          <w:rFonts w:ascii="Verdana" w:hAnsi="Verdana" w:cstheme="minorHAnsi"/>
          <w:sz w:val="18"/>
          <w:szCs w:val="18"/>
        </w:rPr>
        <w:t xml:space="preserve">udzielenie </w:t>
      </w:r>
      <w:r w:rsidR="00EB3001" w:rsidRPr="0090358E">
        <w:rPr>
          <w:rFonts w:ascii="Verdana" w:hAnsi="Verdana" w:cstheme="minorHAnsi"/>
          <w:sz w:val="18"/>
          <w:szCs w:val="18"/>
        </w:rPr>
        <w:t>Z</w:t>
      </w:r>
      <w:r w:rsidRPr="0090358E">
        <w:rPr>
          <w:rFonts w:ascii="Verdana" w:hAnsi="Verdana" w:cstheme="minorHAnsi"/>
          <w:sz w:val="18"/>
          <w:szCs w:val="18"/>
        </w:rPr>
        <w:t>amówienia, złożyła Ofertę lub zaw</w:t>
      </w:r>
      <w:r w:rsidR="000859F6" w:rsidRPr="0090358E">
        <w:rPr>
          <w:rFonts w:ascii="Verdana" w:hAnsi="Verdana" w:cstheme="minorHAnsi"/>
          <w:sz w:val="18"/>
          <w:szCs w:val="18"/>
        </w:rPr>
        <w:t xml:space="preserve">arła </w:t>
      </w:r>
      <w:r w:rsidR="00EB3001" w:rsidRPr="0090358E">
        <w:rPr>
          <w:rFonts w:ascii="Verdana" w:hAnsi="Verdana" w:cstheme="minorHAnsi"/>
          <w:sz w:val="18"/>
          <w:szCs w:val="18"/>
        </w:rPr>
        <w:t>U</w:t>
      </w:r>
      <w:r w:rsidR="00BA7DC4" w:rsidRPr="0090358E">
        <w:rPr>
          <w:rFonts w:ascii="Verdana" w:hAnsi="Verdana" w:cstheme="minorHAnsi"/>
          <w:sz w:val="18"/>
          <w:szCs w:val="18"/>
        </w:rPr>
        <w:t>mowę.</w:t>
      </w:r>
    </w:p>
    <w:p w14:paraId="0AA221B5" w14:textId="4CCF6D67" w:rsidR="00A70840" w:rsidRPr="0090358E"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90358E">
        <w:rPr>
          <w:rFonts w:ascii="Verdana" w:hAnsi="Verdana" w:cstheme="minorHAnsi"/>
          <w:b/>
          <w:sz w:val="18"/>
          <w:szCs w:val="18"/>
        </w:rPr>
        <w:t>Zamówieniu/Zakupie</w:t>
      </w:r>
      <w:r w:rsidR="00A70840" w:rsidRPr="0090358E">
        <w:rPr>
          <w:rFonts w:ascii="Verdana" w:hAnsi="Verdana" w:cstheme="minorHAnsi"/>
          <w:b/>
          <w:sz w:val="18"/>
          <w:szCs w:val="18"/>
        </w:rPr>
        <w:t xml:space="preserve"> </w:t>
      </w:r>
      <w:r w:rsidR="00A70840" w:rsidRPr="0090358E">
        <w:rPr>
          <w:rFonts w:ascii="Verdana" w:hAnsi="Verdana" w:cstheme="minorHAnsi"/>
          <w:sz w:val="18"/>
          <w:szCs w:val="18"/>
        </w:rPr>
        <w:t xml:space="preserve">- należy przez to rozumieć zamówienie </w:t>
      </w:r>
      <w:r w:rsidR="00FE5506" w:rsidRPr="0090358E">
        <w:rPr>
          <w:rFonts w:ascii="Verdana" w:hAnsi="Verdana" w:cstheme="minorHAnsi"/>
          <w:sz w:val="18"/>
          <w:szCs w:val="18"/>
        </w:rPr>
        <w:t>nie</w:t>
      </w:r>
      <w:r w:rsidR="00A70840" w:rsidRPr="0090358E">
        <w:rPr>
          <w:rFonts w:ascii="Verdana" w:hAnsi="Verdana" w:cstheme="minorHAnsi"/>
          <w:sz w:val="18"/>
          <w:szCs w:val="18"/>
        </w:rPr>
        <w:t>publiczne, które</w:t>
      </w:r>
      <w:r w:rsidR="00BA7DC4" w:rsidRPr="0090358E">
        <w:rPr>
          <w:rFonts w:ascii="Verdana" w:hAnsi="Verdana" w:cstheme="minorHAnsi"/>
          <w:sz w:val="18"/>
          <w:szCs w:val="18"/>
        </w:rPr>
        <w:t>go</w:t>
      </w:r>
      <w:r w:rsidR="00152DF3" w:rsidRPr="0090358E">
        <w:rPr>
          <w:rFonts w:ascii="Verdana" w:hAnsi="Verdana" w:cstheme="minorHAnsi"/>
          <w:sz w:val="18"/>
          <w:szCs w:val="18"/>
        </w:rPr>
        <w:t xml:space="preserve"> </w:t>
      </w:r>
      <w:r w:rsidR="00BA7DC4" w:rsidRPr="0090358E">
        <w:rPr>
          <w:rFonts w:ascii="Verdana" w:hAnsi="Verdana" w:cstheme="minorHAnsi"/>
          <w:sz w:val="18"/>
          <w:szCs w:val="18"/>
        </w:rPr>
        <w:t>przedmiot został określony w </w:t>
      </w:r>
      <w:r w:rsidR="00A70840" w:rsidRPr="0090358E">
        <w:rPr>
          <w:rFonts w:ascii="Verdana" w:hAnsi="Verdana" w:cstheme="minorHAnsi"/>
          <w:sz w:val="18"/>
          <w:szCs w:val="18"/>
        </w:rPr>
        <w:t xml:space="preserve">pkt </w:t>
      </w:r>
      <w:r w:rsidR="00FF7F4B" w:rsidRPr="0090358E">
        <w:rPr>
          <w:rFonts w:ascii="Verdana" w:hAnsi="Verdana" w:cstheme="minorHAnsi"/>
          <w:sz w:val="18"/>
          <w:szCs w:val="18"/>
        </w:rPr>
        <w:t>4</w:t>
      </w:r>
      <w:r w:rsidR="00A70840" w:rsidRPr="0090358E">
        <w:rPr>
          <w:rFonts w:ascii="Verdana" w:hAnsi="Verdana" w:cstheme="minorHAnsi"/>
          <w:sz w:val="18"/>
          <w:szCs w:val="18"/>
        </w:rPr>
        <w:t xml:space="preserve"> </w:t>
      </w:r>
      <w:r w:rsidR="00904E94" w:rsidRPr="0090358E">
        <w:rPr>
          <w:rFonts w:ascii="Verdana" w:hAnsi="Verdana" w:cstheme="minorHAnsi"/>
          <w:sz w:val="18"/>
          <w:szCs w:val="18"/>
        </w:rPr>
        <w:t>SWZ</w:t>
      </w:r>
      <w:r w:rsidR="00A70840" w:rsidRPr="0090358E">
        <w:rPr>
          <w:rFonts w:ascii="Verdana" w:hAnsi="Verdana" w:cstheme="minorHAnsi"/>
          <w:sz w:val="18"/>
          <w:szCs w:val="18"/>
        </w:rPr>
        <w:t xml:space="preserve"> oraz</w:t>
      </w:r>
      <w:r w:rsidR="006B6AAC" w:rsidRPr="0090358E">
        <w:rPr>
          <w:rFonts w:ascii="Verdana" w:hAnsi="Verdana" w:cstheme="minorHAnsi"/>
          <w:sz w:val="18"/>
          <w:szCs w:val="18"/>
        </w:rPr>
        <w:t xml:space="preserve"> </w:t>
      </w:r>
      <w:r w:rsidR="00676E53" w:rsidRPr="0090358E">
        <w:rPr>
          <w:rFonts w:ascii="Verdana" w:hAnsi="Verdana" w:cstheme="minorHAnsi"/>
          <w:sz w:val="18"/>
          <w:szCs w:val="18"/>
        </w:rPr>
        <w:t xml:space="preserve">w Opisie </w:t>
      </w:r>
      <w:r w:rsidR="00BA7DC4" w:rsidRPr="0090358E">
        <w:rPr>
          <w:rFonts w:ascii="Verdana" w:hAnsi="Verdana" w:cstheme="minorHAnsi"/>
          <w:sz w:val="18"/>
          <w:szCs w:val="18"/>
        </w:rPr>
        <w:t>Przedmiotu Zamówienia.</w:t>
      </w:r>
    </w:p>
    <w:p w14:paraId="528D4E86" w14:textId="77777777" w:rsidR="00A441D8" w:rsidRPr="00132EEE" w:rsidRDefault="00A70840" w:rsidP="00A441D8">
      <w:pPr>
        <w:pStyle w:val="Nagwek2"/>
        <w:numPr>
          <w:ilvl w:val="1"/>
          <w:numId w:val="54"/>
        </w:numPr>
        <w:spacing w:before="120" w:after="120" w:line="240" w:lineRule="auto"/>
        <w:ind w:left="1134" w:right="1" w:hanging="1134"/>
        <w:rPr>
          <w:rFonts w:ascii="Verdana" w:eastAsia="Calibri" w:hAnsi="Verdana" w:cstheme="minorHAnsi"/>
          <w:b w:val="0"/>
          <w:sz w:val="18"/>
          <w:szCs w:val="18"/>
          <w:lang w:val="pl-PL"/>
        </w:rPr>
      </w:pPr>
      <w:bookmarkStart w:id="100" w:name="_Toc514847122"/>
      <w:bookmarkStart w:id="101" w:name="_Toc515881655"/>
      <w:bookmarkStart w:id="102" w:name="_Toc515881836"/>
      <w:bookmarkStart w:id="103" w:name="_Toc515896265"/>
      <w:bookmarkStart w:id="104" w:name="_Toc122344708"/>
      <w:bookmarkEnd w:id="97"/>
      <w:r w:rsidRPr="0090358E">
        <w:rPr>
          <w:rFonts w:ascii="Verdana" w:eastAsia="Calibri" w:hAnsi="Verdana" w:cstheme="minorHAnsi"/>
          <w:b w:val="0"/>
          <w:sz w:val="18"/>
          <w:szCs w:val="18"/>
          <w:lang w:val="pl-PL"/>
        </w:rPr>
        <w:t xml:space="preserve">Wykonawca zobowiązany jest do zapoznania się i stosowania w trakcie Postępowania </w:t>
      </w:r>
      <w:r w:rsidR="008521EE" w:rsidRPr="0090358E">
        <w:rPr>
          <w:rFonts w:ascii="Verdana" w:hAnsi="Verdana" w:cstheme="minorHAnsi"/>
          <w:b w:val="0"/>
          <w:sz w:val="18"/>
          <w:szCs w:val="18"/>
          <w:lang w:val="pl-PL" w:eastAsia="pl-PL"/>
        </w:rPr>
        <w:t>zakupowe</w:t>
      </w:r>
      <w:r w:rsidR="008521EE" w:rsidRPr="0090358E">
        <w:rPr>
          <w:rFonts w:ascii="Verdana" w:hAnsi="Verdana" w:cstheme="minorHAnsi"/>
          <w:b w:val="0"/>
          <w:bCs/>
          <w:sz w:val="18"/>
          <w:szCs w:val="18"/>
          <w:lang w:val="pl-PL"/>
        </w:rPr>
        <w:t>go</w:t>
      </w:r>
      <w:r w:rsidR="008521EE" w:rsidRPr="0090358E">
        <w:rPr>
          <w:rFonts w:ascii="Verdana" w:hAnsi="Verdana" w:cstheme="minorHAnsi"/>
          <w:bCs/>
          <w:sz w:val="18"/>
          <w:szCs w:val="18"/>
          <w:lang w:val="pl-PL"/>
        </w:rPr>
        <w:t xml:space="preserve"> </w:t>
      </w:r>
      <w:r w:rsidRPr="0090358E">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0" w:history="1">
        <w:r w:rsidRPr="0090358E">
          <w:rPr>
            <w:rFonts w:ascii="Verdana" w:eastAsia="Calibri" w:hAnsi="Verdana" w:cstheme="minorHAnsi"/>
            <w:b w:val="0"/>
            <w:color w:val="00B0F0"/>
            <w:sz w:val="18"/>
            <w:szCs w:val="18"/>
            <w:u w:val="single"/>
            <w:lang w:val="pl-PL"/>
          </w:rPr>
          <w:t>https://www.gkpge.pl/compliance</w:t>
        </w:r>
      </w:hyperlink>
      <w:r w:rsidRPr="0090358E">
        <w:rPr>
          <w:rFonts w:ascii="Verdana" w:eastAsia="Calibri" w:hAnsi="Verdana" w:cstheme="minorHAnsi"/>
          <w:b w:val="0"/>
          <w:sz w:val="18"/>
          <w:szCs w:val="18"/>
          <w:lang w:val="pl-PL"/>
        </w:rPr>
        <w:t xml:space="preserve"> oraz Dobrych praktyk zakupowych GK PGE, które dostępne są na stronie internetowej:</w:t>
      </w:r>
      <w:r w:rsidR="00A441D8">
        <w:rPr>
          <w:rFonts w:ascii="Verdana" w:eastAsia="Calibri" w:hAnsi="Verdana" w:cstheme="minorHAnsi"/>
          <w:b w:val="0"/>
          <w:sz w:val="18"/>
          <w:szCs w:val="18"/>
          <w:lang w:val="pl-PL"/>
        </w:rPr>
        <w:t xml:space="preserve"> </w:t>
      </w:r>
      <w:hyperlink r:id="rId21" w:history="1">
        <w:r w:rsidR="00A441D8" w:rsidRPr="00132EEE">
          <w:rPr>
            <w:rFonts w:ascii="Verdana" w:eastAsia="Calibri" w:hAnsi="Verdana" w:cstheme="minorHAnsi"/>
            <w:b w:val="0"/>
            <w:color w:val="00B0F0"/>
            <w:sz w:val="18"/>
            <w:szCs w:val="18"/>
            <w:u w:val="single"/>
            <w:lang w:val="pl-PL"/>
          </w:rPr>
          <w:t>https://www.gkpge.pl/bip/przetargi</w:t>
        </w:r>
      </w:hyperlink>
      <w:r w:rsidR="00A441D8" w:rsidRPr="00132EEE">
        <w:rPr>
          <w:rFonts w:ascii="Verdana" w:eastAsia="Calibri" w:hAnsi="Verdana" w:cstheme="minorHAnsi"/>
          <w:b w:val="0"/>
          <w:sz w:val="18"/>
          <w:szCs w:val="18"/>
          <w:lang w:val="pl-PL"/>
        </w:rPr>
        <w:t>.</w:t>
      </w:r>
    </w:p>
    <w:p w14:paraId="411FFBE5" w14:textId="6BEA247F" w:rsidR="005817FF" w:rsidRPr="0090358E"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05" w:name="_Toc243294536"/>
      <w:bookmarkStart w:id="106" w:name="_Toc489350384"/>
      <w:bookmarkStart w:id="107" w:name="_Toc515896271"/>
      <w:bookmarkStart w:id="108" w:name="_Toc122344709"/>
      <w:bookmarkEnd w:id="86"/>
      <w:bookmarkEnd w:id="100"/>
      <w:bookmarkEnd w:id="101"/>
      <w:bookmarkEnd w:id="102"/>
      <w:bookmarkEnd w:id="103"/>
      <w:bookmarkEnd w:id="104"/>
      <w:r w:rsidRPr="0090358E">
        <w:rPr>
          <w:rFonts w:ascii="Trebuchet MS" w:eastAsiaTheme="majorEastAsia" w:hAnsi="Trebuchet MS" w:cstheme="majorBidi"/>
          <w:b w:val="0"/>
          <w:caps w:val="0"/>
          <w:color w:val="1A7466"/>
          <w:kern w:val="0"/>
          <w:sz w:val="32"/>
          <w:szCs w:val="32"/>
          <w:lang w:val="pl-PL"/>
        </w:rPr>
        <w:t>OPIS PRZEDMIOTU ZAMÓWIENIA</w:t>
      </w:r>
      <w:bookmarkStart w:id="109" w:name="_Toc514847063"/>
      <w:bookmarkStart w:id="110" w:name="_Toc514847129"/>
      <w:bookmarkStart w:id="111" w:name="_Toc515881667"/>
      <w:bookmarkStart w:id="112" w:name="_Toc515881848"/>
      <w:bookmarkStart w:id="113" w:name="_Toc515896277"/>
      <w:bookmarkStart w:id="114" w:name="_Toc514847064"/>
      <w:bookmarkStart w:id="115" w:name="_Toc514847130"/>
      <w:bookmarkStart w:id="116" w:name="_Toc515881668"/>
      <w:bookmarkStart w:id="117" w:name="_Toc515881849"/>
      <w:bookmarkStart w:id="118" w:name="_Toc51589627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030F4E1F" w14:textId="1EFF7770" w:rsidR="007976E3" w:rsidRPr="0090358E" w:rsidRDefault="00A70840" w:rsidP="000701C4">
      <w:pPr>
        <w:pStyle w:val="Akapitzlist"/>
        <w:numPr>
          <w:ilvl w:val="1"/>
          <w:numId w:val="26"/>
        </w:numPr>
        <w:spacing w:before="120" w:after="120" w:line="240" w:lineRule="auto"/>
        <w:ind w:left="1134" w:hanging="1134"/>
        <w:contextualSpacing w:val="0"/>
        <w:rPr>
          <w:rFonts w:ascii="Verdana" w:eastAsia="Calibri" w:hAnsi="Verdana" w:cstheme="minorHAnsi"/>
          <w:b/>
          <w:bCs/>
          <w:sz w:val="18"/>
          <w:szCs w:val="18"/>
        </w:rPr>
      </w:pPr>
      <w:bookmarkStart w:id="119" w:name="_Toc243294537"/>
      <w:bookmarkStart w:id="120" w:name="_Toc514847131"/>
      <w:r w:rsidRPr="0090358E">
        <w:rPr>
          <w:rFonts w:ascii="Verdana" w:eastAsia="Calibri" w:hAnsi="Verdana" w:cstheme="minorHAnsi"/>
          <w:sz w:val="18"/>
          <w:szCs w:val="18"/>
        </w:rPr>
        <w:t xml:space="preserve">Przedmiotem Zamówienia </w:t>
      </w:r>
      <w:bookmarkEnd w:id="119"/>
      <w:r w:rsidRPr="0090358E">
        <w:rPr>
          <w:rFonts w:ascii="Verdana" w:eastAsia="Calibri" w:hAnsi="Verdana" w:cstheme="minorHAnsi"/>
          <w:sz w:val="18"/>
          <w:szCs w:val="18"/>
        </w:rPr>
        <w:t xml:space="preserve">jest: </w:t>
      </w:r>
      <w:bookmarkStart w:id="121" w:name="_Toc515881663"/>
      <w:bookmarkStart w:id="122" w:name="_Toc515881844"/>
      <w:bookmarkStart w:id="123" w:name="_Toc515896273"/>
      <w:bookmarkEnd w:id="120"/>
      <w:r w:rsidR="00FC1E03" w:rsidRPr="00FC1E03">
        <w:rPr>
          <w:rFonts w:ascii="Verdana" w:eastAsia="Calibri" w:hAnsi="Verdana" w:cstheme="minorHAnsi"/>
          <w:b/>
          <w:bCs/>
          <w:sz w:val="18"/>
          <w:szCs w:val="18"/>
        </w:rPr>
        <w:t>„Modernizacja systemów p.poż. na instalacjach i budynkach EC1</w:t>
      </w:r>
      <w:r w:rsidR="00777B65" w:rsidRPr="0090358E">
        <w:rPr>
          <w:rFonts w:ascii="Verdana" w:eastAsia="Calibri" w:hAnsi="Verdana" w:cstheme="minorHAnsi"/>
          <w:b/>
          <w:bCs/>
          <w:sz w:val="18"/>
          <w:szCs w:val="18"/>
        </w:rPr>
        <w:t>”.</w:t>
      </w:r>
    </w:p>
    <w:p w14:paraId="7D34AB23" w14:textId="3FD9B4AA" w:rsidR="007976E3" w:rsidRPr="00F30F69" w:rsidRDefault="00A70840" w:rsidP="000701C4">
      <w:pPr>
        <w:pStyle w:val="Akapitzlist"/>
        <w:numPr>
          <w:ilvl w:val="1"/>
          <w:numId w:val="26"/>
        </w:numPr>
        <w:spacing w:before="120" w:after="120" w:line="240" w:lineRule="auto"/>
        <w:ind w:left="1134" w:hanging="1134"/>
        <w:contextualSpacing w:val="0"/>
        <w:rPr>
          <w:rFonts w:ascii="Verdana" w:hAnsi="Verdana" w:cstheme="minorHAnsi"/>
          <w:sz w:val="18"/>
          <w:szCs w:val="18"/>
        </w:rPr>
      </w:pPr>
      <w:r w:rsidRPr="0090358E">
        <w:rPr>
          <w:rFonts w:ascii="Verdana" w:eastAsia="Calibri" w:hAnsi="Verdana" w:cstheme="minorHAnsi"/>
          <w:sz w:val="18"/>
          <w:szCs w:val="18"/>
        </w:rPr>
        <w:t>Szczegółowy opis przedmiotu Zamówienia</w:t>
      </w:r>
      <w:r w:rsidR="003A19D3" w:rsidRPr="0090358E">
        <w:rPr>
          <w:rFonts w:ascii="Verdana" w:eastAsia="Calibri" w:hAnsi="Verdana" w:cstheme="minorHAnsi"/>
          <w:sz w:val="18"/>
          <w:szCs w:val="18"/>
        </w:rPr>
        <w:t xml:space="preserve"> </w:t>
      </w:r>
      <w:r w:rsidRPr="0090358E">
        <w:rPr>
          <w:rFonts w:ascii="Verdana" w:eastAsia="Calibri" w:hAnsi="Verdana" w:cstheme="minorHAnsi"/>
          <w:sz w:val="18"/>
          <w:szCs w:val="18"/>
        </w:rPr>
        <w:t xml:space="preserve">stanowi </w:t>
      </w:r>
      <w:r w:rsidRPr="0090358E">
        <w:rPr>
          <w:rFonts w:ascii="Verdana" w:eastAsia="Calibri" w:hAnsi="Verdana" w:cstheme="minorHAnsi"/>
          <w:b/>
          <w:sz w:val="18"/>
          <w:szCs w:val="18"/>
        </w:rPr>
        <w:t xml:space="preserve">Załącznik nr 1 do </w:t>
      </w:r>
      <w:r w:rsidR="00904E94" w:rsidRPr="0090358E">
        <w:rPr>
          <w:rFonts w:ascii="Verdana" w:eastAsia="Calibri" w:hAnsi="Verdana" w:cstheme="minorHAnsi"/>
          <w:b/>
          <w:sz w:val="18"/>
          <w:szCs w:val="18"/>
        </w:rPr>
        <w:t>SWZ</w:t>
      </w:r>
      <w:r w:rsidR="00676E53" w:rsidRPr="0090358E">
        <w:rPr>
          <w:rFonts w:ascii="Verdana" w:eastAsia="Calibri" w:hAnsi="Verdana" w:cstheme="minorHAnsi"/>
          <w:sz w:val="18"/>
          <w:szCs w:val="18"/>
        </w:rPr>
        <w:t xml:space="preserve"> </w:t>
      </w:r>
      <w:r w:rsidR="00562CD6" w:rsidRPr="0090358E">
        <w:rPr>
          <w:rFonts w:ascii="Verdana" w:eastAsia="Calibri" w:hAnsi="Verdana" w:cstheme="minorHAnsi"/>
          <w:sz w:val="18"/>
          <w:szCs w:val="18"/>
        </w:rPr>
        <w:t>–</w:t>
      </w:r>
      <w:r w:rsidR="00676E53" w:rsidRPr="0090358E">
        <w:rPr>
          <w:rFonts w:ascii="Verdana" w:eastAsia="Calibri" w:hAnsi="Verdana" w:cstheme="minorHAnsi"/>
          <w:sz w:val="18"/>
          <w:szCs w:val="18"/>
        </w:rPr>
        <w:t xml:space="preserve"> </w:t>
      </w:r>
      <w:r w:rsidR="00676E53" w:rsidRPr="0090358E">
        <w:rPr>
          <w:rFonts w:ascii="Verdana" w:eastAsia="Calibri" w:hAnsi="Verdana" w:cstheme="minorHAnsi"/>
          <w:b/>
          <w:sz w:val="18"/>
          <w:szCs w:val="18"/>
        </w:rPr>
        <w:t>OPZ</w:t>
      </w:r>
      <w:r w:rsidRPr="0090358E">
        <w:rPr>
          <w:rFonts w:ascii="Verdana" w:eastAsia="Calibri" w:hAnsi="Verdana" w:cstheme="minorHAnsi"/>
          <w:sz w:val="18"/>
          <w:szCs w:val="18"/>
        </w:rPr>
        <w:t>.</w:t>
      </w:r>
      <w:bookmarkStart w:id="124" w:name="_Toc40987175"/>
      <w:bookmarkEnd w:id="121"/>
      <w:bookmarkEnd w:id="122"/>
      <w:bookmarkEnd w:id="123"/>
    </w:p>
    <w:p w14:paraId="36CC9C89" w14:textId="3A730BC4" w:rsidR="00EC49ED" w:rsidRPr="0090358E" w:rsidRDefault="00EC49ED" w:rsidP="00252D89">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25" w:name="_Toc122344710"/>
      <w:bookmarkEnd w:id="124"/>
      <w:r w:rsidRPr="0090358E">
        <w:rPr>
          <w:rFonts w:ascii="Trebuchet MS" w:eastAsiaTheme="majorEastAsia" w:hAnsi="Trebuchet MS" w:cstheme="majorBidi"/>
          <w:b w:val="0"/>
          <w:caps w:val="0"/>
          <w:color w:val="1A7466"/>
          <w:kern w:val="0"/>
          <w:sz w:val="32"/>
          <w:szCs w:val="32"/>
          <w:lang w:val="pl-PL"/>
        </w:rPr>
        <w:t>OFERTY CZĘŚCIOWE</w:t>
      </w:r>
      <w:bookmarkEnd w:id="125"/>
      <w:r w:rsidRPr="0090358E">
        <w:rPr>
          <w:rFonts w:ascii="Trebuchet MS" w:eastAsiaTheme="majorEastAsia" w:hAnsi="Trebuchet MS" w:cstheme="majorBidi"/>
          <w:b w:val="0"/>
          <w:caps w:val="0"/>
          <w:color w:val="1A7466"/>
          <w:kern w:val="0"/>
          <w:sz w:val="32"/>
          <w:szCs w:val="32"/>
          <w:lang w:val="pl-PL"/>
        </w:rPr>
        <w:t xml:space="preserve"> </w:t>
      </w:r>
    </w:p>
    <w:p w14:paraId="3DBB03C7" w14:textId="738CEBCF" w:rsidR="00491180" w:rsidRPr="00BF6643" w:rsidRDefault="002C058E" w:rsidP="00BF6643">
      <w:pPr>
        <w:pStyle w:val="Akapitzlist"/>
        <w:spacing w:before="120" w:after="120" w:line="240" w:lineRule="auto"/>
        <w:ind w:left="1134" w:right="1"/>
        <w:contextualSpacing w:val="0"/>
        <w:rPr>
          <w:rFonts w:ascii="Verdana" w:eastAsia="Calibri" w:hAnsi="Verdana" w:cstheme="minorHAnsi"/>
          <w:sz w:val="18"/>
          <w:szCs w:val="18"/>
        </w:rPr>
      </w:pPr>
      <w:r w:rsidRPr="0090358E">
        <w:rPr>
          <w:rFonts w:ascii="Verdana" w:eastAsia="Calibri" w:hAnsi="Verdana" w:cstheme="minorHAnsi"/>
          <w:sz w:val="18"/>
          <w:szCs w:val="18"/>
        </w:rPr>
        <w:t>Zamawiający nie dopuszcza składania Ofert częściowych</w:t>
      </w:r>
      <w:r w:rsidR="002672FF" w:rsidRPr="0090358E">
        <w:rPr>
          <w:rFonts w:ascii="Verdana" w:eastAsia="Calibri" w:hAnsi="Verdana" w:cstheme="minorHAnsi"/>
          <w:sz w:val="18"/>
          <w:szCs w:val="18"/>
        </w:rPr>
        <w:t>.</w:t>
      </w:r>
    </w:p>
    <w:p w14:paraId="5ED9CEF3" w14:textId="77777777" w:rsidR="005817FF" w:rsidRPr="0090358E" w:rsidRDefault="002C058E" w:rsidP="00252D89">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26" w:name="_Toc122344711"/>
      <w:r w:rsidRPr="0090358E">
        <w:rPr>
          <w:rFonts w:ascii="Trebuchet MS" w:eastAsiaTheme="majorEastAsia" w:hAnsi="Trebuchet MS" w:cstheme="majorBidi"/>
          <w:b w:val="0"/>
          <w:caps w:val="0"/>
          <w:color w:val="1A7466"/>
          <w:kern w:val="0"/>
          <w:sz w:val="32"/>
          <w:szCs w:val="32"/>
          <w:lang w:val="pl-PL"/>
        </w:rPr>
        <w:t>OFERTY WARIANTOWE</w:t>
      </w:r>
      <w:bookmarkEnd w:id="126"/>
    </w:p>
    <w:p w14:paraId="64E52534" w14:textId="571A65BF" w:rsidR="008953D9" w:rsidRPr="0090358E" w:rsidRDefault="002C058E" w:rsidP="00252D89">
      <w:pPr>
        <w:pStyle w:val="Akapitzlist"/>
        <w:spacing w:before="120" w:after="120" w:line="240" w:lineRule="auto"/>
        <w:ind w:left="1134" w:right="1"/>
        <w:contextualSpacing w:val="0"/>
        <w:rPr>
          <w:rFonts w:ascii="Verdana" w:hAnsi="Verdana" w:cstheme="minorHAnsi"/>
          <w:sz w:val="18"/>
          <w:szCs w:val="18"/>
        </w:rPr>
      </w:pPr>
      <w:r w:rsidRPr="0090358E">
        <w:rPr>
          <w:rFonts w:ascii="Verdana" w:eastAsia="Calibri" w:hAnsi="Verdana" w:cstheme="minorHAnsi"/>
          <w:sz w:val="18"/>
          <w:szCs w:val="18"/>
        </w:rPr>
        <w:t>Zamawiający nie dopuszcza składania Ofert wariantowych</w:t>
      </w:r>
      <w:r w:rsidR="00B16CDC" w:rsidRPr="0090358E">
        <w:rPr>
          <w:rFonts w:ascii="Verdana" w:eastAsia="Calibri" w:hAnsi="Verdana" w:cstheme="minorHAnsi"/>
          <w:sz w:val="18"/>
          <w:szCs w:val="18"/>
        </w:rPr>
        <w:t>.</w:t>
      </w:r>
    </w:p>
    <w:p w14:paraId="15DA8C7D" w14:textId="77777777" w:rsidR="005817FF" w:rsidRPr="0090358E" w:rsidRDefault="002C058E" w:rsidP="00252D89">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27" w:name="_Toc122344712"/>
      <w:r w:rsidRPr="0090358E">
        <w:rPr>
          <w:rFonts w:ascii="Trebuchet MS" w:eastAsiaTheme="majorEastAsia" w:hAnsi="Trebuchet MS" w:cstheme="majorBidi"/>
          <w:b w:val="0"/>
          <w:caps w:val="0"/>
          <w:color w:val="1A7466"/>
          <w:kern w:val="0"/>
          <w:sz w:val="32"/>
          <w:szCs w:val="32"/>
          <w:lang w:val="pl-PL"/>
        </w:rPr>
        <w:t>UMOWA RAMOWA</w:t>
      </w:r>
      <w:bookmarkEnd w:id="127"/>
    </w:p>
    <w:p w14:paraId="7C4C5B5E" w14:textId="7DF7B458" w:rsidR="005817FF" w:rsidRPr="0090358E" w:rsidRDefault="002C058E" w:rsidP="00252D89">
      <w:pPr>
        <w:pStyle w:val="Akapitzlist"/>
        <w:spacing w:before="120" w:after="120" w:line="240" w:lineRule="auto"/>
        <w:ind w:left="1134"/>
        <w:contextualSpacing w:val="0"/>
        <w:rPr>
          <w:rFonts w:ascii="Verdana" w:hAnsi="Verdana" w:cstheme="minorHAnsi"/>
          <w:sz w:val="18"/>
          <w:szCs w:val="18"/>
        </w:rPr>
      </w:pPr>
      <w:r w:rsidRPr="0090358E">
        <w:rPr>
          <w:rFonts w:ascii="Verdana" w:eastAsia="Calibri" w:hAnsi="Verdana" w:cstheme="minorHAnsi"/>
          <w:sz w:val="18"/>
          <w:szCs w:val="18"/>
        </w:rPr>
        <w:t>Zamawiający nie przewiduje zawarcia Umowy ramowej.</w:t>
      </w:r>
    </w:p>
    <w:p w14:paraId="7253860E" w14:textId="2463883F" w:rsidR="00D16C4C" w:rsidRPr="0090358E" w:rsidRDefault="00B85C48" w:rsidP="00252D89">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28" w:name="_Toc122344713"/>
      <w:r w:rsidRPr="0090358E">
        <w:rPr>
          <w:rFonts w:ascii="Trebuchet MS" w:eastAsiaTheme="majorEastAsia" w:hAnsi="Trebuchet MS" w:cstheme="majorBidi"/>
          <w:b w:val="0"/>
          <w:caps w:val="0"/>
          <w:color w:val="1A7466"/>
          <w:kern w:val="0"/>
          <w:sz w:val="32"/>
          <w:szCs w:val="32"/>
          <w:lang w:val="pl-PL"/>
        </w:rPr>
        <w:t>INFORMACJA O PRAWIE OPCJI</w:t>
      </w:r>
      <w:bookmarkEnd w:id="128"/>
    </w:p>
    <w:p w14:paraId="14C45021" w14:textId="77777777" w:rsidR="003334A6" w:rsidRPr="0090358E" w:rsidRDefault="003334A6" w:rsidP="00252D89">
      <w:pPr>
        <w:pStyle w:val="Akapitzlist"/>
        <w:numPr>
          <w:ilvl w:val="0"/>
          <w:numId w:val="21"/>
        </w:numPr>
        <w:spacing w:before="120" w:after="120" w:line="240" w:lineRule="auto"/>
        <w:ind w:right="1"/>
        <w:contextualSpacing w:val="0"/>
        <w:rPr>
          <w:rFonts w:ascii="Verdana" w:hAnsi="Verdana" w:cstheme="minorHAnsi"/>
          <w:vanish/>
          <w:sz w:val="18"/>
          <w:szCs w:val="18"/>
        </w:rPr>
      </w:pPr>
    </w:p>
    <w:p w14:paraId="7C832489" w14:textId="77777777" w:rsidR="003334A6" w:rsidRPr="0090358E" w:rsidRDefault="003334A6" w:rsidP="00252D89">
      <w:pPr>
        <w:pStyle w:val="Akapitzlist"/>
        <w:numPr>
          <w:ilvl w:val="0"/>
          <w:numId w:val="21"/>
        </w:numPr>
        <w:spacing w:before="120" w:after="120" w:line="240" w:lineRule="auto"/>
        <w:ind w:right="1"/>
        <w:contextualSpacing w:val="0"/>
        <w:rPr>
          <w:rFonts w:ascii="Verdana" w:hAnsi="Verdana" w:cstheme="minorHAnsi"/>
          <w:vanish/>
          <w:sz w:val="18"/>
          <w:szCs w:val="18"/>
        </w:rPr>
      </w:pPr>
    </w:p>
    <w:p w14:paraId="1330F1F8" w14:textId="4C561391" w:rsidR="00302E46" w:rsidRPr="0090358E" w:rsidRDefault="00FC0566" w:rsidP="00252D89">
      <w:pPr>
        <w:pStyle w:val="Akapitzlist"/>
        <w:spacing w:before="120" w:after="120" w:line="240" w:lineRule="auto"/>
        <w:ind w:left="1134" w:right="1"/>
        <w:contextualSpacing w:val="0"/>
        <w:rPr>
          <w:rFonts w:ascii="Verdana" w:hAnsi="Verdana" w:cstheme="minorHAnsi"/>
          <w:sz w:val="18"/>
          <w:szCs w:val="18"/>
        </w:rPr>
      </w:pPr>
      <w:r w:rsidRPr="0090358E">
        <w:rPr>
          <w:rFonts w:ascii="Verdana" w:hAnsi="Verdana" w:cstheme="minorHAnsi"/>
          <w:sz w:val="18"/>
          <w:szCs w:val="18"/>
        </w:rPr>
        <w:t>Zamawiający nie przewiduje prawa opcji</w:t>
      </w:r>
      <w:bookmarkStart w:id="129" w:name="_Toc122344714"/>
      <w:bookmarkStart w:id="130" w:name="_Toc122344722"/>
      <w:bookmarkStart w:id="131" w:name="_Toc122344723"/>
      <w:bookmarkEnd w:id="129"/>
      <w:bookmarkEnd w:id="130"/>
      <w:r w:rsidR="00F64050" w:rsidRPr="0090358E">
        <w:rPr>
          <w:rFonts w:ascii="Verdana" w:hAnsi="Verdana" w:cstheme="minorHAnsi"/>
          <w:sz w:val="18"/>
          <w:szCs w:val="18"/>
        </w:rPr>
        <w:t>.</w:t>
      </w:r>
      <w:bookmarkEnd w:id="131"/>
    </w:p>
    <w:p w14:paraId="7164AFFB" w14:textId="04BA45B2" w:rsidR="001A4DF8" w:rsidRPr="0090358E" w:rsidRDefault="00087DD1" w:rsidP="00252D89">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32" w:name="_Toc122344724"/>
      <w:r w:rsidRPr="0090358E">
        <w:rPr>
          <w:rFonts w:ascii="Trebuchet MS" w:eastAsiaTheme="majorEastAsia" w:hAnsi="Trebuchet MS" w:cstheme="majorBidi"/>
          <w:b w:val="0"/>
          <w:caps w:val="0"/>
          <w:color w:val="1A7466"/>
          <w:kern w:val="0"/>
          <w:sz w:val="32"/>
          <w:szCs w:val="32"/>
          <w:lang w:val="pl-PL"/>
        </w:rPr>
        <w:t>MIEJSCE REALIZACJI ZAMÓWIENIA</w:t>
      </w:r>
      <w:bookmarkEnd w:id="132"/>
    </w:p>
    <w:p w14:paraId="7159986D" w14:textId="33FD6ABC" w:rsidR="00C218F1" w:rsidRPr="00C218F1" w:rsidRDefault="00FC1E03" w:rsidP="00C218F1">
      <w:pPr>
        <w:pStyle w:val="Nagwek1"/>
        <w:keepNext w:val="0"/>
        <w:keepLines w:val="0"/>
        <w:widowControl w:val="0"/>
        <w:spacing w:before="240" w:line="240" w:lineRule="auto"/>
        <w:ind w:left="1134"/>
        <w:rPr>
          <w:rFonts w:ascii="Trebuchet MS" w:eastAsiaTheme="majorEastAsia" w:hAnsi="Trebuchet MS" w:cstheme="majorBidi"/>
          <w:b w:val="0"/>
          <w:caps w:val="0"/>
          <w:color w:val="1A7466"/>
          <w:kern w:val="0"/>
          <w:sz w:val="32"/>
          <w:szCs w:val="32"/>
          <w:lang w:val="pl-PL"/>
        </w:rPr>
      </w:pPr>
      <w:bookmarkStart w:id="133" w:name="_Toc122344744"/>
      <w:r w:rsidRPr="00FC1E03">
        <w:rPr>
          <w:rFonts w:ascii="Verdana" w:hAnsi="Verdana" w:cstheme="minorHAnsi"/>
          <w:b w:val="0"/>
          <w:caps w:val="0"/>
          <w:kern w:val="0"/>
          <w:sz w:val="18"/>
          <w:szCs w:val="18"/>
          <w:lang w:val="pl-PL"/>
        </w:rPr>
        <w:t>PGE Toruń S.A. - 87-100 Toruń, ul. Ceramiczna 6</w:t>
      </w:r>
      <w:r w:rsidR="00C218F1">
        <w:rPr>
          <w:rFonts w:ascii="Verdana" w:hAnsi="Verdana" w:cstheme="minorHAnsi"/>
          <w:b w:val="0"/>
          <w:caps w:val="0"/>
          <w:kern w:val="0"/>
          <w:sz w:val="18"/>
          <w:szCs w:val="18"/>
          <w:lang w:val="pl-PL"/>
        </w:rPr>
        <w:t>.</w:t>
      </w:r>
    </w:p>
    <w:p w14:paraId="1EECA74D" w14:textId="0296E19B" w:rsidR="00D16C4C" w:rsidRPr="0090358E" w:rsidRDefault="000B47DF" w:rsidP="00252D89">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r w:rsidRPr="0090358E">
        <w:rPr>
          <w:rFonts w:ascii="Trebuchet MS" w:eastAsiaTheme="majorEastAsia" w:hAnsi="Trebuchet MS" w:cstheme="majorBidi"/>
          <w:b w:val="0"/>
          <w:caps w:val="0"/>
          <w:color w:val="1A7466"/>
          <w:kern w:val="0"/>
          <w:sz w:val="32"/>
          <w:szCs w:val="32"/>
          <w:lang w:val="pl-PL"/>
        </w:rPr>
        <w:t>TERMIN WYKONANIA ZAMÓWIENIA</w:t>
      </w:r>
      <w:bookmarkStart w:id="134" w:name="_Toc122344745"/>
      <w:bookmarkEnd w:id="133"/>
    </w:p>
    <w:p w14:paraId="3CCACCAD" w14:textId="77777777" w:rsidR="00E17E59" w:rsidRPr="0090358E" w:rsidRDefault="00E17E59" w:rsidP="00E17E59">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627CDFD7" w14:textId="77777777" w:rsidR="00E17E59" w:rsidRPr="0090358E" w:rsidRDefault="00E17E59" w:rsidP="00E17E59">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11FDAB7E" w14:textId="77777777" w:rsidR="00E17E59" w:rsidRPr="0090358E" w:rsidRDefault="00E17E59" w:rsidP="00E17E59">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65D4A6CA" w14:textId="6BFE78D1" w:rsidR="00E90787" w:rsidRPr="0090358E" w:rsidRDefault="000B47DF" w:rsidP="00843E48">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lang w:val="pl-PL"/>
        </w:rPr>
      </w:pPr>
      <w:r w:rsidRPr="00843E48">
        <w:rPr>
          <w:rFonts w:ascii="Verdana" w:hAnsi="Verdana" w:cstheme="minorHAnsi"/>
          <w:b w:val="0"/>
          <w:caps w:val="0"/>
          <w:sz w:val="18"/>
          <w:szCs w:val="18"/>
          <w:lang w:val="pl-PL"/>
        </w:rPr>
        <w:t>Wymagany termin realizacji zamówienia –</w:t>
      </w:r>
      <w:bookmarkEnd w:id="134"/>
      <w:r w:rsidR="0090358E" w:rsidRPr="00843E48">
        <w:rPr>
          <w:rFonts w:ascii="Verdana" w:hAnsi="Verdana" w:cstheme="minorHAnsi"/>
          <w:b w:val="0"/>
          <w:caps w:val="0"/>
          <w:sz w:val="18"/>
          <w:szCs w:val="18"/>
          <w:lang w:val="pl-PL"/>
        </w:rPr>
        <w:t xml:space="preserve"> </w:t>
      </w:r>
      <w:r w:rsidR="00C218F1" w:rsidRPr="00843E48">
        <w:rPr>
          <w:rFonts w:ascii="Verdana" w:hAnsi="Verdana" w:cstheme="minorHAnsi"/>
          <w:b w:val="0"/>
          <w:caps w:val="0"/>
          <w:sz w:val="18"/>
          <w:szCs w:val="18"/>
          <w:lang w:val="pl-PL"/>
        </w:rPr>
        <w:t>od Daty Wejścia w Życie Umowy, która została zdefiniowana w Projekcie umowy – Załącznik nr 2 do SW</w:t>
      </w:r>
      <w:r w:rsidR="00C218F1" w:rsidRPr="001869DB">
        <w:rPr>
          <w:rFonts w:ascii="Verdana" w:hAnsi="Verdana" w:cstheme="minorHAnsi"/>
          <w:b w:val="0"/>
          <w:caps w:val="0"/>
          <w:sz w:val="18"/>
          <w:szCs w:val="18"/>
          <w:lang w:val="pl-PL"/>
        </w:rPr>
        <w:t>Z</w:t>
      </w:r>
      <w:r w:rsidR="001869DB" w:rsidRPr="001869DB">
        <w:rPr>
          <w:rFonts w:ascii="Verdana" w:hAnsi="Verdana" w:cstheme="minorHAnsi"/>
          <w:b w:val="0"/>
          <w:caps w:val="0"/>
          <w:sz w:val="18"/>
          <w:szCs w:val="18"/>
          <w:lang w:val="pl-PL"/>
        </w:rPr>
        <w:t>,</w:t>
      </w:r>
      <w:r w:rsidR="001869DB" w:rsidRPr="001869DB">
        <w:rPr>
          <w:rFonts w:ascii="Verdana" w:hAnsi="Verdana" w:cstheme="minorHAnsi"/>
          <w:bCs/>
          <w:caps w:val="0"/>
          <w:sz w:val="18"/>
          <w:szCs w:val="18"/>
          <w:lang w:val="pl-PL"/>
        </w:rPr>
        <w:t xml:space="preserve"> do 16.11.2026 r</w:t>
      </w:r>
      <w:r w:rsidR="001869DB">
        <w:rPr>
          <w:rFonts w:ascii="Verdana" w:hAnsi="Verdana" w:cstheme="minorHAnsi"/>
          <w:b w:val="0"/>
          <w:caps w:val="0"/>
          <w:sz w:val="18"/>
          <w:szCs w:val="18"/>
          <w:lang w:val="pl-PL"/>
        </w:rPr>
        <w:t>.</w:t>
      </w:r>
    </w:p>
    <w:p w14:paraId="2E004852" w14:textId="4FA71E3C" w:rsidR="00E90787" w:rsidRPr="0090358E"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lastRenderedPageBreak/>
        <w:t xml:space="preserve">Postanowienia szczegółowe w zakresie zasad i terminów realizacji poszczególnych </w:t>
      </w:r>
      <w:r w:rsidR="00FF326B" w:rsidRPr="0090358E">
        <w:rPr>
          <w:rFonts w:ascii="Verdana" w:eastAsia="Calibri" w:hAnsi="Verdana" w:cstheme="minorHAnsi"/>
          <w:sz w:val="18"/>
          <w:szCs w:val="18"/>
        </w:rPr>
        <w:t>prac</w:t>
      </w:r>
      <w:r w:rsidRPr="0090358E">
        <w:rPr>
          <w:rFonts w:ascii="Verdana" w:eastAsia="Calibri" w:hAnsi="Verdana" w:cstheme="minorHAnsi"/>
          <w:sz w:val="18"/>
          <w:szCs w:val="18"/>
        </w:rPr>
        <w:t xml:space="preserve"> w ramach wykonania przedmiotu Zamówienia określa Projekt Umowy, którego wzór stanowi Załącznik Nr </w:t>
      </w:r>
      <w:r w:rsidR="00FF326B" w:rsidRPr="0090358E">
        <w:rPr>
          <w:rFonts w:ascii="Verdana" w:eastAsia="Calibri" w:hAnsi="Verdana" w:cstheme="minorHAnsi"/>
          <w:sz w:val="18"/>
          <w:szCs w:val="18"/>
        </w:rPr>
        <w:t>2</w:t>
      </w:r>
      <w:r w:rsidRPr="0090358E">
        <w:rPr>
          <w:rFonts w:ascii="Verdana" w:eastAsia="Calibri" w:hAnsi="Verdana" w:cstheme="minorHAnsi"/>
          <w:sz w:val="18"/>
          <w:szCs w:val="18"/>
        </w:rPr>
        <w:t xml:space="preserve"> do </w:t>
      </w:r>
      <w:r w:rsidR="00904E94" w:rsidRPr="0090358E">
        <w:rPr>
          <w:rFonts w:ascii="Verdana" w:eastAsia="Calibri" w:hAnsi="Verdana" w:cstheme="minorHAnsi"/>
          <w:sz w:val="18"/>
          <w:szCs w:val="18"/>
        </w:rPr>
        <w:t>SWZ</w:t>
      </w:r>
      <w:r w:rsidRPr="0090358E">
        <w:rPr>
          <w:rFonts w:ascii="Verdana" w:eastAsia="Calibri" w:hAnsi="Verdana" w:cstheme="minorHAnsi"/>
          <w:sz w:val="18"/>
          <w:szCs w:val="18"/>
        </w:rPr>
        <w:t>.</w:t>
      </w:r>
    </w:p>
    <w:p w14:paraId="5BE32A95" w14:textId="77777777" w:rsidR="005817FF" w:rsidRPr="0090358E"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5" w:name="_Toc122344746"/>
      <w:r w:rsidRPr="0090358E">
        <w:rPr>
          <w:rFonts w:ascii="Trebuchet MS" w:eastAsiaTheme="majorEastAsia" w:hAnsi="Trebuchet MS" w:cstheme="majorBidi"/>
          <w:b w:val="0"/>
          <w:caps w:val="0"/>
          <w:color w:val="1A7466"/>
          <w:kern w:val="0"/>
          <w:sz w:val="32"/>
          <w:szCs w:val="32"/>
          <w:lang w:val="pl-PL"/>
        </w:rPr>
        <w:t>WIZJA LOKALNA</w:t>
      </w:r>
      <w:bookmarkEnd w:id="135"/>
    </w:p>
    <w:p w14:paraId="0646A323" w14:textId="77777777" w:rsidR="00C179C4" w:rsidRPr="0090358E" w:rsidRDefault="00C179C4" w:rsidP="00D32BD3">
      <w:pPr>
        <w:pStyle w:val="Akapitzlist"/>
        <w:numPr>
          <w:ilvl w:val="0"/>
          <w:numId w:val="21"/>
        </w:numPr>
        <w:spacing w:line="264" w:lineRule="auto"/>
        <w:ind w:right="1"/>
        <w:contextualSpacing w:val="0"/>
        <w:rPr>
          <w:rFonts w:ascii="Verdana" w:eastAsia="Calibri" w:hAnsi="Verdana" w:cstheme="minorHAnsi"/>
          <w:vanish/>
          <w:sz w:val="20"/>
        </w:rPr>
      </w:pPr>
    </w:p>
    <w:p w14:paraId="14AC0CBB" w14:textId="77777777" w:rsidR="00532A19" w:rsidRPr="0090358E" w:rsidRDefault="00532A19" w:rsidP="000701C4">
      <w:pPr>
        <w:pStyle w:val="Akapitzlist"/>
        <w:numPr>
          <w:ilvl w:val="0"/>
          <w:numId w:val="37"/>
        </w:numPr>
        <w:spacing w:line="264" w:lineRule="auto"/>
        <w:ind w:right="1"/>
        <w:contextualSpacing w:val="0"/>
        <w:rPr>
          <w:rFonts w:ascii="Verdana" w:eastAsia="Calibri" w:hAnsi="Verdana" w:cstheme="minorHAnsi"/>
          <w:vanish/>
          <w:sz w:val="18"/>
          <w:szCs w:val="18"/>
        </w:rPr>
      </w:pPr>
    </w:p>
    <w:p w14:paraId="3ACD521B" w14:textId="77777777" w:rsidR="00532A19" w:rsidRPr="0090358E" w:rsidRDefault="00532A19" w:rsidP="000701C4">
      <w:pPr>
        <w:pStyle w:val="Akapitzlist"/>
        <w:numPr>
          <w:ilvl w:val="0"/>
          <w:numId w:val="37"/>
        </w:numPr>
        <w:spacing w:line="264" w:lineRule="auto"/>
        <w:ind w:right="1"/>
        <w:contextualSpacing w:val="0"/>
        <w:rPr>
          <w:rFonts w:ascii="Verdana" w:eastAsia="Calibri" w:hAnsi="Verdana" w:cstheme="minorHAnsi"/>
          <w:vanish/>
          <w:sz w:val="18"/>
          <w:szCs w:val="18"/>
        </w:rPr>
      </w:pPr>
    </w:p>
    <w:p w14:paraId="3BE5F52D" w14:textId="77777777" w:rsidR="00A27AA8" w:rsidRPr="00A27AA8" w:rsidRDefault="00A27AA8" w:rsidP="00A27AA8">
      <w:pPr>
        <w:pStyle w:val="Tekstpodstawowy"/>
        <w:numPr>
          <w:ilvl w:val="1"/>
          <w:numId w:val="77"/>
        </w:numPr>
        <w:spacing w:before="120" w:after="0" w:line="240" w:lineRule="auto"/>
        <w:ind w:left="1134" w:right="1" w:hanging="1134"/>
        <w:rPr>
          <w:rFonts w:ascii="Verdana" w:hAnsi="Verdana" w:cstheme="minorHAnsi"/>
          <w:b/>
          <w:sz w:val="18"/>
          <w:szCs w:val="18"/>
        </w:rPr>
      </w:pPr>
      <w:bookmarkStart w:id="136" w:name="_Toc354752456"/>
      <w:bookmarkStart w:id="137" w:name="_Toc516566383"/>
      <w:bookmarkStart w:id="138" w:name="_Toc516581653"/>
      <w:bookmarkStart w:id="139" w:name="_Toc516734838"/>
      <w:bookmarkStart w:id="140" w:name="_Toc516738868"/>
      <w:bookmarkStart w:id="141" w:name="_Toc51166117"/>
      <w:r w:rsidRPr="00A27AA8">
        <w:rPr>
          <w:rFonts w:ascii="Verdana" w:eastAsia="Calibri" w:hAnsi="Verdana" w:cstheme="minorHAnsi"/>
          <w:sz w:val="18"/>
          <w:szCs w:val="18"/>
        </w:rPr>
        <w:t xml:space="preserve">Zamawiający przewiduje przeprowadzenie wizji lokalnej. </w:t>
      </w:r>
      <w:r w:rsidRPr="00A27AA8">
        <w:rPr>
          <w:rFonts w:ascii="Verdana" w:hAnsi="Verdana" w:cstheme="minorHAnsi"/>
          <w:b/>
          <w:sz w:val="18"/>
          <w:szCs w:val="18"/>
        </w:rPr>
        <w:t xml:space="preserve">Wykonawca może wziąć udział w wizji lokalnej </w:t>
      </w:r>
      <w:r w:rsidRPr="00A27AA8">
        <w:rPr>
          <w:rFonts w:ascii="Verdana" w:hAnsi="Verdana" w:cstheme="minorHAnsi"/>
          <w:sz w:val="18"/>
          <w:szCs w:val="18"/>
        </w:rPr>
        <w:t xml:space="preserve">w celu zbadania przedmiotu Zamówienia i jego otoczenia oraz uzyskania samemu i na własną odpowiedzialność wszelkich informacji, które mogą być konieczne do przygotowania Oferty oraz zawarcia Umowy. </w:t>
      </w:r>
      <w:r w:rsidRPr="00A27AA8">
        <w:rPr>
          <w:rFonts w:ascii="Verdana" w:eastAsia="Calibri" w:hAnsi="Verdana" w:cstheme="minorHAnsi"/>
          <w:sz w:val="18"/>
          <w:szCs w:val="18"/>
        </w:rPr>
        <w:t>Udział w wizji lokalnej nie jest warunkiem koniecznym do złożenia Oferty.</w:t>
      </w:r>
    </w:p>
    <w:p w14:paraId="7FFB86FA" w14:textId="77777777" w:rsidR="00A27AA8" w:rsidRPr="00A27AA8" w:rsidRDefault="00A27AA8" w:rsidP="00A27AA8">
      <w:pPr>
        <w:pStyle w:val="Akapitzlist"/>
        <w:numPr>
          <w:ilvl w:val="0"/>
          <w:numId w:val="75"/>
        </w:numPr>
        <w:spacing w:before="120" w:after="120" w:line="240" w:lineRule="auto"/>
        <w:ind w:left="1134" w:right="1" w:hanging="1134"/>
        <w:contextualSpacing w:val="0"/>
        <w:rPr>
          <w:rFonts w:ascii="Verdana" w:eastAsia="Calibri" w:hAnsi="Verdana" w:cstheme="minorHAnsi"/>
          <w:vanish/>
          <w:sz w:val="18"/>
          <w:szCs w:val="18"/>
        </w:rPr>
      </w:pPr>
    </w:p>
    <w:p w14:paraId="6F761788" w14:textId="77777777" w:rsidR="00A27AA8" w:rsidRPr="00A27AA8" w:rsidRDefault="00A27AA8" w:rsidP="00A27AA8">
      <w:pPr>
        <w:pStyle w:val="Akapitzlist"/>
        <w:numPr>
          <w:ilvl w:val="0"/>
          <w:numId w:val="75"/>
        </w:numPr>
        <w:spacing w:before="120" w:after="120" w:line="240" w:lineRule="auto"/>
        <w:ind w:left="1134" w:right="1" w:hanging="1134"/>
        <w:contextualSpacing w:val="0"/>
        <w:rPr>
          <w:rFonts w:ascii="Verdana" w:eastAsia="Calibri" w:hAnsi="Verdana" w:cstheme="minorHAnsi"/>
          <w:vanish/>
          <w:sz w:val="18"/>
          <w:szCs w:val="18"/>
        </w:rPr>
      </w:pPr>
    </w:p>
    <w:p w14:paraId="2071C035" w14:textId="77777777" w:rsidR="00A27AA8" w:rsidRPr="00A27AA8" w:rsidRDefault="00A27AA8" w:rsidP="00A27AA8">
      <w:pPr>
        <w:pStyle w:val="Tekstpodstawowy"/>
        <w:numPr>
          <w:ilvl w:val="1"/>
          <w:numId w:val="75"/>
        </w:numPr>
        <w:spacing w:before="120" w:line="240" w:lineRule="auto"/>
        <w:ind w:left="1134" w:right="1" w:hanging="1134"/>
        <w:rPr>
          <w:rFonts w:ascii="Verdana" w:eastAsia="Calibri" w:hAnsi="Verdana" w:cstheme="minorHAnsi"/>
          <w:sz w:val="18"/>
          <w:szCs w:val="18"/>
        </w:rPr>
      </w:pPr>
      <w:r w:rsidRPr="00A27AA8">
        <w:rPr>
          <w:rFonts w:ascii="Verdana" w:eastAsia="Calibri" w:hAnsi="Verdana" w:cstheme="minorHAnsi"/>
          <w:sz w:val="18"/>
          <w:szCs w:val="18"/>
        </w:rPr>
        <w:t xml:space="preserve">Szczegółowe informacje dotyczące zasad i przebiegu wizji lokalnej: </w:t>
      </w:r>
    </w:p>
    <w:p w14:paraId="46E77836" w14:textId="77777777" w:rsidR="00A27AA8" w:rsidRPr="00A27AA8" w:rsidRDefault="00A27AA8" w:rsidP="00A27AA8">
      <w:pPr>
        <w:pStyle w:val="Tekstpodstawowy"/>
        <w:numPr>
          <w:ilvl w:val="2"/>
          <w:numId w:val="75"/>
        </w:numPr>
        <w:spacing w:before="120" w:line="240" w:lineRule="auto"/>
        <w:ind w:left="1134" w:right="1" w:hanging="1134"/>
        <w:rPr>
          <w:rFonts w:ascii="Verdana" w:eastAsia="Calibri" w:hAnsi="Verdana" w:cstheme="minorHAnsi"/>
          <w:sz w:val="18"/>
          <w:szCs w:val="18"/>
        </w:rPr>
      </w:pPr>
      <w:r w:rsidRPr="00A27AA8">
        <w:rPr>
          <w:rFonts w:ascii="Verdana" w:eastAsia="Calibri" w:hAnsi="Verdana" w:cstheme="minorHAnsi"/>
          <w:sz w:val="18"/>
          <w:szCs w:val="18"/>
        </w:rPr>
        <w:t xml:space="preserve">Koszty wizji lokalnej ponosi samodzielnie Wykonawca.  </w:t>
      </w:r>
    </w:p>
    <w:p w14:paraId="38FB89FB" w14:textId="77777777" w:rsidR="00A27AA8" w:rsidRPr="00A27AA8" w:rsidRDefault="00A27AA8" w:rsidP="00A27AA8">
      <w:pPr>
        <w:pStyle w:val="Akapitzlist"/>
        <w:numPr>
          <w:ilvl w:val="0"/>
          <w:numId w:val="76"/>
        </w:numPr>
        <w:spacing w:before="120" w:after="120" w:line="240" w:lineRule="auto"/>
        <w:ind w:left="1134" w:right="1" w:hanging="1134"/>
        <w:contextualSpacing w:val="0"/>
        <w:rPr>
          <w:rFonts w:ascii="Verdana" w:eastAsia="Calibri" w:hAnsi="Verdana" w:cstheme="minorHAnsi"/>
          <w:vanish/>
          <w:sz w:val="18"/>
          <w:szCs w:val="18"/>
        </w:rPr>
      </w:pPr>
    </w:p>
    <w:p w14:paraId="24E93E46" w14:textId="77777777" w:rsidR="00A27AA8" w:rsidRPr="00A27AA8" w:rsidRDefault="00A27AA8" w:rsidP="00A27AA8">
      <w:pPr>
        <w:pStyle w:val="Akapitzlist"/>
        <w:numPr>
          <w:ilvl w:val="0"/>
          <w:numId w:val="76"/>
        </w:numPr>
        <w:spacing w:before="120" w:after="120" w:line="240" w:lineRule="auto"/>
        <w:ind w:left="1134" w:right="1" w:hanging="1134"/>
        <w:contextualSpacing w:val="0"/>
        <w:rPr>
          <w:rFonts w:ascii="Verdana" w:eastAsia="Calibri" w:hAnsi="Verdana" w:cstheme="minorHAnsi"/>
          <w:vanish/>
          <w:sz w:val="18"/>
          <w:szCs w:val="18"/>
        </w:rPr>
      </w:pPr>
    </w:p>
    <w:p w14:paraId="2306BFF9" w14:textId="77777777" w:rsidR="00A27AA8" w:rsidRPr="00A27AA8" w:rsidRDefault="00A27AA8" w:rsidP="00A27AA8">
      <w:pPr>
        <w:pStyle w:val="Akapitzlist"/>
        <w:numPr>
          <w:ilvl w:val="1"/>
          <w:numId w:val="76"/>
        </w:numPr>
        <w:spacing w:before="120" w:after="120" w:line="240" w:lineRule="auto"/>
        <w:ind w:left="1134" w:right="1" w:hanging="1134"/>
        <w:contextualSpacing w:val="0"/>
        <w:rPr>
          <w:rFonts w:ascii="Verdana" w:eastAsia="Calibri" w:hAnsi="Verdana" w:cstheme="minorHAnsi"/>
          <w:vanish/>
          <w:sz w:val="18"/>
          <w:szCs w:val="18"/>
        </w:rPr>
      </w:pPr>
    </w:p>
    <w:p w14:paraId="54FF844E" w14:textId="77777777" w:rsidR="00A27AA8" w:rsidRPr="00A27AA8" w:rsidRDefault="00A27AA8" w:rsidP="00A27AA8">
      <w:pPr>
        <w:pStyle w:val="Tekstpodstawowy"/>
        <w:numPr>
          <w:ilvl w:val="2"/>
          <w:numId w:val="76"/>
        </w:numPr>
        <w:spacing w:before="120" w:line="240" w:lineRule="auto"/>
        <w:ind w:left="1134" w:right="1" w:hanging="1134"/>
        <w:rPr>
          <w:rFonts w:ascii="Verdana" w:eastAsia="Calibri" w:hAnsi="Verdana" w:cstheme="minorHAnsi"/>
          <w:sz w:val="18"/>
          <w:szCs w:val="18"/>
        </w:rPr>
      </w:pPr>
      <w:r w:rsidRPr="00A27AA8">
        <w:rPr>
          <w:rFonts w:ascii="Verdana" w:eastAsia="Calibri" w:hAnsi="Verdana" w:cstheme="minorHAnsi"/>
          <w:sz w:val="18"/>
          <w:szCs w:val="18"/>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69837DCC" w14:textId="5E4E07A3" w:rsidR="00A27AA8" w:rsidRPr="00B439E0" w:rsidRDefault="00A27AA8" w:rsidP="00A27AA8">
      <w:pPr>
        <w:pStyle w:val="Tekstpodstawowy"/>
        <w:numPr>
          <w:ilvl w:val="2"/>
          <w:numId w:val="76"/>
        </w:numPr>
        <w:spacing w:before="120" w:line="240" w:lineRule="auto"/>
        <w:ind w:left="1134" w:right="1" w:hanging="1134"/>
        <w:rPr>
          <w:rFonts w:ascii="Verdana" w:eastAsia="Calibri" w:hAnsi="Verdana" w:cstheme="minorHAnsi"/>
          <w:sz w:val="18"/>
          <w:szCs w:val="18"/>
        </w:rPr>
      </w:pPr>
      <w:r w:rsidRPr="00B439E0">
        <w:rPr>
          <w:rFonts w:ascii="Verdana" w:eastAsia="Calibri" w:hAnsi="Verdana" w:cstheme="minorHAnsi"/>
          <w:sz w:val="18"/>
          <w:szCs w:val="18"/>
        </w:rPr>
        <w:t xml:space="preserve">Wizja lokalna zostanie przeprowadzona w dniu </w:t>
      </w:r>
      <w:r w:rsidR="00B439E0" w:rsidRPr="00B439E0">
        <w:rPr>
          <w:rFonts w:ascii="Verdana" w:eastAsia="Calibri" w:hAnsi="Verdana" w:cstheme="minorHAnsi"/>
          <w:sz w:val="18"/>
          <w:szCs w:val="18"/>
        </w:rPr>
        <w:t>25.11.2025 r.</w:t>
      </w:r>
      <w:r w:rsidRPr="00B439E0">
        <w:rPr>
          <w:rFonts w:ascii="Verdana" w:eastAsia="Calibri" w:hAnsi="Verdana" w:cstheme="minorHAnsi"/>
          <w:sz w:val="18"/>
          <w:szCs w:val="18"/>
        </w:rPr>
        <w:t xml:space="preserve"> o godz.</w:t>
      </w:r>
      <w:r w:rsidR="00B439E0" w:rsidRPr="00B439E0">
        <w:rPr>
          <w:rFonts w:ascii="Verdana" w:eastAsia="Calibri" w:hAnsi="Verdana" w:cstheme="minorHAnsi"/>
          <w:sz w:val="18"/>
          <w:szCs w:val="18"/>
        </w:rPr>
        <w:t xml:space="preserve"> 10:00.</w:t>
      </w:r>
      <w:r w:rsidRPr="00B439E0">
        <w:rPr>
          <w:rFonts w:ascii="Verdana" w:eastAsia="Calibri" w:hAnsi="Verdana" w:cstheme="minorHAnsi"/>
          <w:sz w:val="18"/>
          <w:szCs w:val="18"/>
        </w:rPr>
        <w:t xml:space="preserve"> Osobą odpowiedzialną za przeprowadzenie wizji lokalnej będzie: Pan Andrzej Dąbkowski, tel.</w:t>
      </w:r>
      <w:r w:rsidR="00B439E0" w:rsidRPr="00B439E0">
        <w:rPr>
          <w:rFonts w:ascii="Verdana" w:eastAsia="Calibri" w:hAnsi="Verdana" w:cstheme="minorHAnsi"/>
          <w:sz w:val="18"/>
          <w:szCs w:val="18"/>
        </w:rPr>
        <w:t xml:space="preserve"> +</w:t>
      </w:r>
      <w:r w:rsidRPr="00B439E0">
        <w:rPr>
          <w:rFonts w:ascii="Verdana" w:eastAsia="Calibri" w:hAnsi="Verdana" w:cstheme="minorHAnsi"/>
          <w:sz w:val="18"/>
          <w:szCs w:val="18"/>
        </w:rPr>
        <w:t xml:space="preserve">48 887 087 827. Osoby zainteresowane udziałem w wizji lokalnej powinny zjawić się o wskazanej godzinie </w:t>
      </w:r>
      <w:r w:rsidR="00B439E0" w:rsidRPr="00B439E0">
        <w:rPr>
          <w:rFonts w:ascii="Verdana" w:eastAsia="Calibri" w:hAnsi="Verdana" w:cstheme="minorHAnsi"/>
          <w:sz w:val="18"/>
          <w:szCs w:val="18"/>
        </w:rPr>
        <w:t>w budynku Zarządu</w:t>
      </w:r>
      <w:r w:rsidR="00B439E0">
        <w:rPr>
          <w:rFonts w:ascii="Verdana" w:eastAsia="Calibri" w:hAnsi="Verdana" w:cstheme="minorHAnsi"/>
          <w:sz w:val="18"/>
          <w:szCs w:val="18"/>
        </w:rPr>
        <w:t xml:space="preserve"> (ul. Ceramiczna 6, Toruń)</w:t>
      </w:r>
      <w:r w:rsidR="00B439E0" w:rsidRPr="00B439E0">
        <w:rPr>
          <w:rFonts w:ascii="Verdana" w:eastAsia="Calibri" w:hAnsi="Verdana" w:cstheme="minorHAnsi"/>
          <w:sz w:val="18"/>
          <w:szCs w:val="18"/>
        </w:rPr>
        <w:t xml:space="preserve"> przy recepcji.</w:t>
      </w:r>
    </w:p>
    <w:p w14:paraId="0AB9CD83" w14:textId="0F457F4F" w:rsidR="00F264AD" w:rsidRPr="00F264AD" w:rsidRDefault="00F264AD" w:rsidP="00F264AD">
      <w:pPr>
        <w:pStyle w:val="Tekstpodstawowy"/>
        <w:numPr>
          <w:ilvl w:val="2"/>
          <w:numId w:val="76"/>
        </w:numPr>
        <w:spacing w:before="120" w:line="240" w:lineRule="auto"/>
        <w:ind w:left="1134" w:right="1" w:hanging="1134"/>
        <w:rPr>
          <w:rFonts w:ascii="Verdana" w:eastAsia="Calibri" w:hAnsi="Verdana" w:cstheme="minorHAnsi"/>
          <w:sz w:val="18"/>
          <w:szCs w:val="18"/>
        </w:rPr>
      </w:pPr>
      <w:r w:rsidRPr="00F264AD">
        <w:rPr>
          <w:rFonts w:ascii="Verdana" w:eastAsia="Calibri" w:hAnsi="Verdana" w:cstheme="minorHAnsi"/>
          <w:sz w:val="18"/>
          <w:szCs w:val="18"/>
        </w:rPr>
        <w:t xml:space="preserve">Osoby uczestniczące w wizji lokalnej muszą posiadać odpowiednie ubranie robocze oraz wyposażenie BHP </w:t>
      </w:r>
      <w:r w:rsidR="007B78E0" w:rsidRPr="00F264AD">
        <w:rPr>
          <w:rFonts w:ascii="Verdana" w:eastAsia="Calibri" w:hAnsi="Verdana" w:cstheme="minorHAnsi"/>
          <w:sz w:val="18"/>
          <w:szCs w:val="18"/>
        </w:rPr>
        <w:t>tzn.:</w:t>
      </w:r>
    </w:p>
    <w:p w14:paraId="150DBF9B" w14:textId="77777777" w:rsidR="00F264AD" w:rsidRPr="00F264AD" w:rsidRDefault="00F264AD" w:rsidP="00F264AD">
      <w:pPr>
        <w:pStyle w:val="EDFPunktor1"/>
        <w:widowControl w:val="0"/>
        <w:numPr>
          <w:ilvl w:val="2"/>
          <w:numId w:val="74"/>
        </w:numPr>
        <w:tabs>
          <w:tab w:val="clear" w:pos="1152"/>
        </w:tabs>
        <w:suppressAutoHyphens/>
        <w:ind w:left="1701" w:right="1" w:hanging="289"/>
        <w:rPr>
          <w:rFonts w:ascii="Verdana" w:hAnsi="Verdana" w:cstheme="minorHAnsi"/>
          <w:iCs/>
          <w:sz w:val="18"/>
          <w:szCs w:val="18"/>
        </w:rPr>
      </w:pPr>
      <w:r w:rsidRPr="00F264AD">
        <w:rPr>
          <w:rFonts w:ascii="Verdana" w:hAnsi="Verdana" w:cstheme="minorHAnsi"/>
          <w:iCs/>
          <w:sz w:val="18"/>
          <w:szCs w:val="18"/>
        </w:rPr>
        <w:t>hełm przemysłowy,</w:t>
      </w:r>
    </w:p>
    <w:p w14:paraId="4B7C6CCF" w14:textId="77777777" w:rsidR="00F264AD" w:rsidRPr="00F264AD" w:rsidRDefault="00F264AD" w:rsidP="00F264AD">
      <w:pPr>
        <w:pStyle w:val="EDFPunktor1"/>
        <w:widowControl w:val="0"/>
        <w:numPr>
          <w:ilvl w:val="2"/>
          <w:numId w:val="74"/>
        </w:numPr>
        <w:tabs>
          <w:tab w:val="clear" w:pos="1152"/>
        </w:tabs>
        <w:suppressAutoHyphens/>
        <w:ind w:left="1701" w:right="1" w:hanging="289"/>
        <w:rPr>
          <w:rFonts w:ascii="Verdana" w:hAnsi="Verdana" w:cstheme="minorHAnsi"/>
          <w:iCs/>
          <w:sz w:val="18"/>
          <w:szCs w:val="18"/>
        </w:rPr>
      </w:pPr>
      <w:r w:rsidRPr="00F264AD">
        <w:rPr>
          <w:rFonts w:ascii="Verdana" w:hAnsi="Verdana" w:cstheme="minorHAnsi"/>
          <w:iCs/>
          <w:sz w:val="18"/>
          <w:szCs w:val="18"/>
        </w:rPr>
        <w:t>spodnie robocze lub kombinezon roboczy,</w:t>
      </w:r>
    </w:p>
    <w:p w14:paraId="7F671052" w14:textId="77777777" w:rsidR="00F264AD" w:rsidRPr="00F264AD" w:rsidRDefault="00F264AD" w:rsidP="00F264AD">
      <w:pPr>
        <w:pStyle w:val="EDFPunktor1"/>
        <w:widowControl w:val="0"/>
        <w:numPr>
          <w:ilvl w:val="2"/>
          <w:numId w:val="74"/>
        </w:numPr>
        <w:tabs>
          <w:tab w:val="clear" w:pos="1152"/>
        </w:tabs>
        <w:suppressAutoHyphens/>
        <w:ind w:left="1701" w:right="1" w:hanging="289"/>
        <w:rPr>
          <w:rFonts w:ascii="Verdana" w:hAnsi="Verdana" w:cstheme="minorHAnsi"/>
          <w:iCs/>
          <w:sz w:val="18"/>
          <w:szCs w:val="18"/>
        </w:rPr>
      </w:pPr>
      <w:r w:rsidRPr="00F264AD">
        <w:rPr>
          <w:rFonts w:ascii="Verdana" w:hAnsi="Verdana" w:cstheme="minorHAnsi"/>
          <w:iCs/>
          <w:sz w:val="18"/>
          <w:szCs w:val="18"/>
        </w:rPr>
        <w:t>bluzę roboczą,</w:t>
      </w:r>
    </w:p>
    <w:p w14:paraId="2FEA12CD" w14:textId="77777777" w:rsidR="00F264AD" w:rsidRPr="00F264AD" w:rsidRDefault="00F264AD" w:rsidP="00F264AD">
      <w:pPr>
        <w:pStyle w:val="EDFPunktor1"/>
        <w:widowControl w:val="0"/>
        <w:numPr>
          <w:ilvl w:val="2"/>
          <w:numId w:val="74"/>
        </w:numPr>
        <w:tabs>
          <w:tab w:val="clear" w:pos="1152"/>
        </w:tabs>
        <w:suppressAutoHyphens/>
        <w:ind w:left="1701" w:right="1" w:hanging="289"/>
        <w:rPr>
          <w:rFonts w:ascii="Verdana" w:hAnsi="Verdana" w:cstheme="minorHAnsi"/>
          <w:iCs/>
          <w:sz w:val="18"/>
          <w:szCs w:val="18"/>
        </w:rPr>
      </w:pPr>
      <w:r w:rsidRPr="00F264AD">
        <w:rPr>
          <w:rFonts w:ascii="Verdana" w:hAnsi="Verdana" w:cstheme="minorHAnsi"/>
          <w:iCs/>
          <w:sz w:val="18"/>
          <w:szCs w:val="18"/>
        </w:rPr>
        <w:t>obuwie bezpieczne,</w:t>
      </w:r>
    </w:p>
    <w:p w14:paraId="41E00370" w14:textId="77777777" w:rsidR="00F264AD" w:rsidRPr="00F264AD" w:rsidRDefault="00F264AD" w:rsidP="00F264AD">
      <w:pPr>
        <w:pStyle w:val="EDFPunktor1"/>
        <w:widowControl w:val="0"/>
        <w:numPr>
          <w:ilvl w:val="2"/>
          <w:numId w:val="74"/>
        </w:numPr>
        <w:tabs>
          <w:tab w:val="clear" w:pos="1152"/>
        </w:tabs>
        <w:suppressAutoHyphens/>
        <w:ind w:left="1701" w:right="1" w:hanging="289"/>
        <w:rPr>
          <w:rFonts w:ascii="Verdana" w:hAnsi="Verdana" w:cstheme="minorHAnsi"/>
          <w:iCs/>
          <w:sz w:val="18"/>
          <w:szCs w:val="18"/>
        </w:rPr>
      </w:pPr>
      <w:r w:rsidRPr="00F264AD">
        <w:rPr>
          <w:rFonts w:ascii="Verdana" w:hAnsi="Verdana" w:cstheme="minorHAnsi"/>
          <w:iCs/>
          <w:sz w:val="18"/>
          <w:szCs w:val="18"/>
        </w:rPr>
        <w:t>kamizelkę odblaskową lub odzież z elementami odblaskowymi,</w:t>
      </w:r>
    </w:p>
    <w:p w14:paraId="2D184D81" w14:textId="77777777" w:rsidR="00F264AD" w:rsidRPr="00F264AD" w:rsidRDefault="00F264AD" w:rsidP="00F264AD">
      <w:pPr>
        <w:pStyle w:val="Nagwek3"/>
        <w:widowControl w:val="0"/>
        <w:suppressAutoHyphens/>
        <w:ind w:left="1134" w:right="1"/>
        <w:rPr>
          <w:rFonts w:ascii="Verdana" w:hAnsi="Verdana" w:cstheme="minorHAnsi"/>
          <w:b/>
          <w:iCs/>
          <w:sz w:val="18"/>
          <w:szCs w:val="18"/>
        </w:rPr>
      </w:pPr>
      <w:bookmarkStart w:id="142" w:name="_Toc122344747"/>
      <w:r w:rsidRPr="00F264AD">
        <w:rPr>
          <w:rFonts w:ascii="Verdana" w:hAnsi="Verdana" w:cstheme="minorHAnsi"/>
          <w:b/>
          <w:iCs/>
          <w:sz w:val="18"/>
          <w:szCs w:val="18"/>
        </w:rPr>
        <w:t>Osoby nieposiadające ww. elementów ubrań i wyposażenia BHP nie zostaną dopuszczone do udziału w wizji lokalnej.</w:t>
      </w:r>
      <w:bookmarkEnd w:id="136"/>
      <w:bookmarkEnd w:id="137"/>
      <w:bookmarkEnd w:id="138"/>
      <w:bookmarkEnd w:id="139"/>
      <w:bookmarkEnd w:id="140"/>
      <w:bookmarkEnd w:id="142"/>
    </w:p>
    <w:p w14:paraId="0F911C41" w14:textId="133FD152" w:rsidR="000F0C0E" w:rsidRPr="0090358E" w:rsidRDefault="00F264AD" w:rsidP="00FC2945">
      <w:pPr>
        <w:pStyle w:val="Tekstpodstawowy"/>
        <w:numPr>
          <w:ilvl w:val="1"/>
          <w:numId w:val="75"/>
        </w:numPr>
        <w:spacing w:after="0" w:line="264" w:lineRule="auto"/>
        <w:ind w:left="1134" w:right="1" w:hanging="1134"/>
        <w:rPr>
          <w:rFonts w:ascii="Verdana" w:hAnsi="Verdana" w:cstheme="minorHAnsi"/>
          <w:b/>
          <w:sz w:val="18"/>
          <w:szCs w:val="18"/>
        </w:rPr>
      </w:pPr>
      <w:bookmarkStart w:id="143" w:name="_Toc122344748"/>
      <w:r w:rsidRPr="00F264AD">
        <w:rPr>
          <w:rFonts w:ascii="Verdana" w:hAnsi="Verdana" w:cstheme="minorHAnsi"/>
          <w:b/>
          <w:sz w:val="18"/>
          <w:szCs w:val="18"/>
        </w:rPr>
        <w:t xml:space="preserve">Podczas wizji lokalnej nie będą udzielane przez przedstawicieli Zamawiającego odpowiedzi na pytania dotyczące przedmiotu Zamówienia lub SWZ. </w:t>
      </w:r>
      <w:r w:rsidRPr="00F264AD">
        <w:rPr>
          <w:rFonts w:ascii="Verdana" w:hAnsi="Verdana" w:cstheme="minorHAnsi"/>
          <w:sz w:val="18"/>
          <w:szCs w:val="18"/>
        </w:rPr>
        <w:t>Pytania takie należy kierować</w:t>
      </w:r>
      <w:r w:rsidRPr="00F264AD">
        <w:rPr>
          <w:rFonts w:ascii="Verdana" w:hAnsi="Verdana" w:cstheme="minorHAnsi"/>
          <w:b/>
          <w:sz w:val="18"/>
          <w:szCs w:val="18"/>
        </w:rPr>
        <w:t xml:space="preserve"> </w:t>
      </w:r>
      <w:r w:rsidRPr="00F264AD">
        <w:rPr>
          <w:rFonts w:ascii="Verdana" w:hAnsi="Verdana" w:cstheme="minorHAnsi"/>
          <w:sz w:val="18"/>
          <w:szCs w:val="18"/>
        </w:rPr>
        <w:t>za pośrednictwem Systemu Zakupowego</w:t>
      </w:r>
      <w:r w:rsidR="007B78E0" w:rsidRPr="00F264AD">
        <w:rPr>
          <w:rFonts w:ascii="Verdana" w:hAnsi="Verdana" w:cstheme="minorHAnsi"/>
          <w:sz w:val="18"/>
          <w:szCs w:val="18"/>
        </w:rPr>
        <w:t xml:space="preserve"> w</w:t>
      </w:r>
      <w:r w:rsidRPr="00F264AD">
        <w:rPr>
          <w:rFonts w:ascii="Verdana" w:hAnsi="Verdana" w:cstheme="minorHAnsi"/>
          <w:sz w:val="18"/>
          <w:szCs w:val="18"/>
        </w:rPr>
        <w:t xml:space="preserve"> zakładce „Pytania/odpowiedzi”.</w:t>
      </w:r>
      <w:bookmarkEnd w:id="141"/>
      <w:bookmarkEnd w:id="143"/>
    </w:p>
    <w:p w14:paraId="0D27E8A1" w14:textId="1E07AF7D" w:rsidR="00492F12" w:rsidRPr="0090358E" w:rsidRDefault="000B47DF" w:rsidP="00DF1766">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44" w:name="_Toc122344751"/>
      <w:r w:rsidRPr="0090358E">
        <w:rPr>
          <w:rFonts w:ascii="Trebuchet MS" w:eastAsiaTheme="majorEastAsia" w:hAnsi="Trebuchet MS" w:cstheme="majorBidi"/>
          <w:b w:val="0"/>
          <w:caps w:val="0"/>
          <w:color w:val="1A7466"/>
          <w:kern w:val="0"/>
          <w:sz w:val="32"/>
          <w:szCs w:val="32"/>
          <w:lang w:val="pl-PL"/>
        </w:rPr>
        <w:t>PODWYKONAWCY</w:t>
      </w:r>
      <w:bookmarkEnd w:id="144"/>
    </w:p>
    <w:p w14:paraId="7E2E2EAE" w14:textId="112AE7F0" w:rsidR="000D21E1" w:rsidRPr="0090358E" w:rsidRDefault="00EC30F1" w:rsidP="000701C4">
      <w:pPr>
        <w:pStyle w:val="Tekstpodstawowywcity"/>
        <w:numPr>
          <w:ilvl w:val="1"/>
          <w:numId w:val="67"/>
        </w:numPr>
        <w:autoSpaceDE w:val="0"/>
        <w:autoSpaceDN w:val="0"/>
        <w:spacing w:before="120" w:line="240" w:lineRule="auto"/>
        <w:ind w:left="1134" w:right="1" w:hanging="1134"/>
        <w:rPr>
          <w:rFonts w:ascii="Verdana" w:hAnsi="Verdana" w:cstheme="minorHAnsi"/>
          <w:color w:val="000000"/>
          <w:sz w:val="18"/>
          <w:szCs w:val="18"/>
          <w:lang w:eastAsia="pl-PL"/>
        </w:rPr>
      </w:pPr>
      <w:r w:rsidRPr="00EC30F1">
        <w:rPr>
          <w:rFonts w:ascii="Verdana" w:eastAsia="Calibri" w:hAnsi="Verdana" w:cstheme="minorHAnsi"/>
          <w:sz w:val="18"/>
          <w:szCs w:val="18"/>
        </w:rPr>
        <w:t>Zamawiający nie zastrzega obowiązku osobistego wykonania przez Wykonawcę kluczowych zadań</w:t>
      </w:r>
      <w:r w:rsidR="00C85C02" w:rsidRPr="0090358E">
        <w:rPr>
          <w:rFonts w:ascii="Verdana" w:eastAsia="Calibri" w:hAnsi="Verdana" w:cstheme="minorHAnsi"/>
          <w:sz w:val="18"/>
          <w:szCs w:val="18"/>
        </w:rPr>
        <w:t>.</w:t>
      </w:r>
    </w:p>
    <w:p w14:paraId="4CC1B7A8" w14:textId="5E7F1F7C" w:rsidR="000D21E1" w:rsidRPr="0090358E" w:rsidRDefault="008D14F9" w:rsidP="000701C4">
      <w:pPr>
        <w:pStyle w:val="Tekstpodstawowywcity"/>
        <w:numPr>
          <w:ilvl w:val="1"/>
          <w:numId w:val="67"/>
        </w:numPr>
        <w:autoSpaceDE w:val="0"/>
        <w:autoSpaceDN w:val="0"/>
        <w:spacing w:before="120" w:line="240" w:lineRule="auto"/>
        <w:ind w:left="1134" w:right="1" w:hanging="1134"/>
        <w:rPr>
          <w:rFonts w:ascii="Verdana" w:hAnsi="Verdana" w:cstheme="minorHAnsi"/>
          <w:color w:val="000000"/>
          <w:sz w:val="18"/>
          <w:szCs w:val="18"/>
          <w:lang w:eastAsia="pl-PL"/>
        </w:rPr>
      </w:pPr>
      <w:r w:rsidRPr="0090358E">
        <w:rPr>
          <w:rFonts w:ascii="Verdana" w:eastAsia="Calibri" w:hAnsi="Verdana" w:cstheme="minorHAnsi"/>
          <w:sz w:val="18"/>
          <w:szCs w:val="18"/>
        </w:rPr>
        <w:t>Wykonawca może powierzyć wykonanie części Przedm</w:t>
      </w:r>
      <w:r w:rsidR="009273F4" w:rsidRPr="0090358E">
        <w:rPr>
          <w:rFonts w:ascii="Verdana" w:eastAsia="Calibri" w:hAnsi="Verdana" w:cstheme="minorHAnsi"/>
          <w:sz w:val="18"/>
          <w:szCs w:val="18"/>
        </w:rPr>
        <w:t>iotu Zamówienia Podwykonawcy, z </w:t>
      </w:r>
      <w:r w:rsidRPr="0090358E">
        <w:rPr>
          <w:rFonts w:ascii="Verdana" w:eastAsia="Calibri" w:hAnsi="Verdana" w:cstheme="minorHAnsi"/>
          <w:sz w:val="18"/>
          <w:szCs w:val="18"/>
        </w:rPr>
        <w:t>zastrzeżeniem pkt 12.1 SWZ</w:t>
      </w:r>
      <w:r w:rsidR="00C85C02" w:rsidRPr="0090358E">
        <w:rPr>
          <w:rFonts w:ascii="Verdana" w:eastAsia="Calibri" w:hAnsi="Verdana" w:cstheme="minorHAnsi"/>
          <w:sz w:val="18"/>
          <w:szCs w:val="18"/>
        </w:rPr>
        <w:t>.</w:t>
      </w:r>
    </w:p>
    <w:p w14:paraId="3EAF77FB" w14:textId="7BB65379" w:rsidR="000D21E1" w:rsidRPr="0090358E" w:rsidRDefault="007338A1" w:rsidP="000701C4">
      <w:pPr>
        <w:pStyle w:val="Tekstpodstawowywcity"/>
        <w:numPr>
          <w:ilvl w:val="1"/>
          <w:numId w:val="67"/>
        </w:numPr>
        <w:autoSpaceDE w:val="0"/>
        <w:autoSpaceDN w:val="0"/>
        <w:spacing w:before="120" w:line="240" w:lineRule="auto"/>
        <w:ind w:left="1134" w:right="1" w:hanging="1134"/>
        <w:rPr>
          <w:rFonts w:ascii="Verdana" w:hAnsi="Verdana" w:cstheme="minorHAnsi"/>
          <w:color w:val="000000"/>
          <w:sz w:val="18"/>
          <w:szCs w:val="18"/>
          <w:lang w:eastAsia="pl-PL"/>
        </w:rPr>
      </w:pPr>
      <w:r w:rsidRPr="0090358E">
        <w:rPr>
          <w:rFonts w:ascii="Verdana" w:eastAsia="Calibri" w:hAnsi="Verdana" w:cstheme="minorHAnsi"/>
          <w:sz w:val="18"/>
          <w:szCs w:val="18"/>
        </w:rPr>
        <w:t xml:space="preserve">Zamawiający żąda wskazania przez Wykonawcę w </w:t>
      </w:r>
      <w:r w:rsidR="009E2E51" w:rsidRPr="0090358E">
        <w:rPr>
          <w:rFonts w:ascii="Verdana" w:eastAsia="Calibri" w:hAnsi="Verdana" w:cstheme="minorHAnsi"/>
          <w:sz w:val="18"/>
          <w:szCs w:val="18"/>
        </w:rPr>
        <w:t xml:space="preserve">Formularzu Oferty </w:t>
      </w:r>
      <w:r w:rsidRPr="0090358E">
        <w:rPr>
          <w:rFonts w:ascii="Verdana" w:eastAsia="Calibri" w:hAnsi="Verdana" w:cstheme="minorHAnsi"/>
          <w:sz w:val="18"/>
          <w:szCs w:val="18"/>
        </w:rPr>
        <w:t xml:space="preserve">części </w:t>
      </w:r>
      <w:r w:rsidR="009E2E51" w:rsidRPr="0090358E">
        <w:rPr>
          <w:rFonts w:ascii="Verdana" w:eastAsia="Calibri" w:hAnsi="Verdana" w:cstheme="minorHAnsi"/>
          <w:sz w:val="18"/>
          <w:szCs w:val="18"/>
        </w:rPr>
        <w:t>Przedmiotu Z</w:t>
      </w:r>
      <w:r w:rsidRPr="0090358E">
        <w:rPr>
          <w:rFonts w:ascii="Verdana" w:eastAsia="Calibri" w:hAnsi="Verdana" w:cstheme="minorHAnsi"/>
          <w:sz w:val="18"/>
          <w:szCs w:val="18"/>
        </w:rPr>
        <w:t>amówienia, których wykonanie zamierza powierzyć Podwykonawcom</w:t>
      </w:r>
      <w:r w:rsidR="00147310" w:rsidRPr="0090358E">
        <w:rPr>
          <w:rFonts w:ascii="Verdana" w:eastAsia="Calibri" w:hAnsi="Verdana" w:cstheme="minorHAnsi"/>
          <w:sz w:val="18"/>
          <w:szCs w:val="18"/>
        </w:rPr>
        <w:t>, oraz podania ewentualnych Podwykonawców, jeżeli są już znani</w:t>
      </w:r>
      <w:r w:rsidR="00BA3603" w:rsidRPr="0090358E">
        <w:rPr>
          <w:rFonts w:ascii="Verdana" w:eastAsia="Calibri" w:hAnsi="Verdana" w:cstheme="minorHAnsi"/>
          <w:sz w:val="18"/>
          <w:szCs w:val="18"/>
        </w:rPr>
        <w:t xml:space="preserve">. </w:t>
      </w:r>
    </w:p>
    <w:p w14:paraId="6C9AAAC1" w14:textId="77777777" w:rsidR="000D21E1" w:rsidRPr="0090358E" w:rsidRDefault="000B47DF" w:rsidP="000701C4">
      <w:pPr>
        <w:pStyle w:val="Tekstpodstawowywcity"/>
        <w:numPr>
          <w:ilvl w:val="1"/>
          <w:numId w:val="67"/>
        </w:numPr>
        <w:autoSpaceDE w:val="0"/>
        <w:autoSpaceDN w:val="0"/>
        <w:spacing w:before="120" w:line="240" w:lineRule="auto"/>
        <w:ind w:left="1134" w:right="1" w:hanging="1134"/>
        <w:rPr>
          <w:rFonts w:ascii="Verdana" w:hAnsi="Verdana" w:cstheme="minorHAnsi"/>
          <w:color w:val="000000"/>
          <w:sz w:val="18"/>
          <w:szCs w:val="18"/>
          <w:lang w:eastAsia="pl-PL"/>
        </w:rPr>
      </w:pPr>
      <w:r w:rsidRPr="0090358E">
        <w:rPr>
          <w:rFonts w:ascii="Verdana" w:eastAsia="Calibri" w:hAnsi="Verdana" w:cstheme="minorHAnsi"/>
          <w:sz w:val="18"/>
          <w:szCs w:val="18"/>
        </w:rPr>
        <w:t xml:space="preserve">Brak </w:t>
      </w:r>
      <w:r w:rsidR="00573F17" w:rsidRPr="0090358E">
        <w:rPr>
          <w:rFonts w:ascii="Verdana" w:eastAsia="Calibri" w:hAnsi="Verdana" w:cstheme="minorHAnsi"/>
          <w:sz w:val="18"/>
          <w:szCs w:val="18"/>
        </w:rPr>
        <w:t xml:space="preserve">wskazania zakresu podwykonawstwa </w:t>
      </w:r>
      <w:r w:rsidRPr="0090358E">
        <w:rPr>
          <w:rFonts w:ascii="Verdana" w:eastAsia="Calibri" w:hAnsi="Verdana" w:cstheme="minorHAnsi"/>
          <w:sz w:val="18"/>
          <w:szCs w:val="18"/>
        </w:rPr>
        <w:t xml:space="preserve">będzie uznany za </w:t>
      </w:r>
      <w:r w:rsidR="001E19CF" w:rsidRPr="0090358E">
        <w:rPr>
          <w:rFonts w:ascii="Verdana" w:eastAsia="Calibri" w:hAnsi="Verdana" w:cstheme="minorHAnsi"/>
          <w:sz w:val="18"/>
          <w:szCs w:val="18"/>
        </w:rPr>
        <w:t xml:space="preserve">zadeklarowanie </w:t>
      </w:r>
      <w:r w:rsidRPr="0090358E">
        <w:rPr>
          <w:rFonts w:ascii="Verdana" w:eastAsia="Calibri" w:hAnsi="Verdana" w:cstheme="minorHAnsi"/>
          <w:sz w:val="18"/>
          <w:szCs w:val="18"/>
        </w:rPr>
        <w:t>samodzielnego wykonania Zamówienia przez Wykonawcę, który złożył Ofertę.</w:t>
      </w:r>
    </w:p>
    <w:p w14:paraId="04958E66" w14:textId="10BFA238" w:rsidR="000B47DF" w:rsidRPr="0090358E" w:rsidRDefault="000B47DF" w:rsidP="000701C4">
      <w:pPr>
        <w:pStyle w:val="Tekstpodstawowywcity"/>
        <w:numPr>
          <w:ilvl w:val="1"/>
          <w:numId w:val="67"/>
        </w:numPr>
        <w:autoSpaceDE w:val="0"/>
        <w:autoSpaceDN w:val="0"/>
        <w:spacing w:before="120" w:line="240" w:lineRule="auto"/>
        <w:ind w:left="1134" w:right="1" w:hanging="1134"/>
        <w:rPr>
          <w:rFonts w:ascii="Verdana" w:hAnsi="Verdana" w:cstheme="minorHAnsi"/>
          <w:color w:val="000000"/>
          <w:sz w:val="18"/>
          <w:szCs w:val="18"/>
          <w:lang w:eastAsia="pl-PL"/>
        </w:rPr>
      </w:pPr>
      <w:r w:rsidRPr="0090358E">
        <w:rPr>
          <w:rFonts w:ascii="Verdana" w:hAnsi="Verdana" w:cstheme="minorHAnsi"/>
          <w:sz w:val="18"/>
          <w:szCs w:val="18"/>
        </w:rPr>
        <w:t xml:space="preserve">Powierzenie wykonania części </w:t>
      </w:r>
      <w:r w:rsidR="00344554" w:rsidRPr="0090358E">
        <w:rPr>
          <w:rFonts w:ascii="Verdana" w:hAnsi="Verdana" w:cstheme="minorHAnsi"/>
          <w:sz w:val="18"/>
          <w:szCs w:val="18"/>
        </w:rPr>
        <w:t xml:space="preserve">przedmiotu </w:t>
      </w:r>
      <w:r w:rsidRPr="0090358E">
        <w:rPr>
          <w:rFonts w:ascii="Verdana" w:hAnsi="Verdana" w:cstheme="minorHAnsi"/>
          <w:sz w:val="18"/>
          <w:szCs w:val="18"/>
        </w:rPr>
        <w:t>Zamówienia Podwykonawcom nie zwalnia Wykonawcy z odpowiedzialności za należyte wykonanie tego Zamówienia.</w:t>
      </w:r>
    </w:p>
    <w:p w14:paraId="27B74CD0" w14:textId="4DB86EB1" w:rsidR="00534F8C" w:rsidRPr="0090358E"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5" w:name="_Toc122344752"/>
      <w:r w:rsidRPr="0090358E">
        <w:rPr>
          <w:rFonts w:ascii="Trebuchet MS" w:eastAsiaTheme="majorEastAsia" w:hAnsi="Trebuchet MS" w:cstheme="majorBidi"/>
          <w:b w:val="0"/>
          <w:caps w:val="0"/>
          <w:color w:val="1A7466"/>
          <w:kern w:val="0"/>
          <w:sz w:val="32"/>
          <w:szCs w:val="32"/>
          <w:lang w:val="pl-PL"/>
        </w:rPr>
        <w:t>WYKONAWCY WSPÓLNIE UBIEGAJĄCY SIĘ O ZAMÓWIENIE</w:t>
      </w:r>
      <w:bookmarkEnd w:id="145"/>
      <w:r w:rsidRPr="0090358E">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90358E" w:rsidRDefault="00C179C4" w:rsidP="000701C4">
      <w:pPr>
        <w:pStyle w:val="Akapitzlist"/>
        <w:numPr>
          <w:ilvl w:val="0"/>
          <w:numId w:val="67"/>
        </w:numPr>
        <w:spacing w:before="120" w:after="120" w:line="240" w:lineRule="auto"/>
        <w:ind w:right="1"/>
        <w:rPr>
          <w:rFonts w:ascii="Verdana" w:eastAsia="Calibri" w:hAnsi="Verdana" w:cstheme="minorHAnsi"/>
          <w:vanish/>
          <w:sz w:val="18"/>
          <w:szCs w:val="18"/>
        </w:rPr>
      </w:pPr>
    </w:p>
    <w:p w14:paraId="1351E1EC" w14:textId="4DCB76D3" w:rsidR="00F4103E" w:rsidRPr="0090358E" w:rsidRDefault="00F4103E" w:rsidP="000701C4">
      <w:pPr>
        <w:pStyle w:val="Akapitzlist"/>
        <w:numPr>
          <w:ilvl w:val="1"/>
          <w:numId w:val="67"/>
        </w:numPr>
        <w:spacing w:before="120" w:after="120" w:line="240" w:lineRule="auto"/>
        <w:ind w:left="1134" w:right="1" w:hanging="1145"/>
        <w:rPr>
          <w:rFonts w:ascii="Verdana" w:hAnsi="Verdana" w:cstheme="minorHAnsi"/>
          <w:b/>
          <w:sz w:val="18"/>
          <w:szCs w:val="18"/>
        </w:rPr>
      </w:pPr>
      <w:r w:rsidRPr="0090358E">
        <w:rPr>
          <w:rFonts w:ascii="Verdana" w:eastAsia="Calibri" w:hAnsi="Verdana" w:cstheme="minorHAnsi"/>
          <w:sz w:val="18"/>
          <w:szCs w:val="18"/>
        </w:rPr>
        <w:t>Wykonawcy wspólnie ubiegający się o Zamówienie</w:t>
      </w:r>
      <w:r w:rsidR="00D55BFF" w:rsidRPr="0090358E">
        <w:rPr>
          <w:rFonts w:ascii="Verdana" w:eastAsia="Calibri" w:hAnsi="Verdana" w:cstheme="minorHAnsi"/>
          <w:sz w:val="18"/>
          <w:szCs w:val="18"/>
        </w:rPr>
        <w:t xml:space="preserve"> (w tym m.in. tzw. </w:t>
      </w:r>
      <w:r w:rsidR="00D55BFF" w:rsidRPr="0090358E">
        <w:rPr>
          <w:rFonts w:ascii="Verdana" w:eastAsia="Calibri" w:hAnsi="Verdana" w:cstheme="minorHAnsi"/>
          <w:b/>
          <w:sz w:val="18"/>
          <w:szCs w:val="18"/>
        </w:rPr>
        <w:t>konsorcja, wspólnicy spółek cywilnych</w:t>
      </w:r>
      <w:r w:rsidR="00D55BFF" w:rsidRPr="0090358E">
        <w:rPr>
          <w:rFonts w:ascii="Verdana" w:eastAsia="Calibri" w:hAnsi="Verdana" w:cstheme="minorHAnsi"/>
          <w:sz w:val="18"/>
          <w:szCs w:val="18"/>
        </w:rPr>
        <w:t>)</w:t>
      </w:r>
      <w:r w:rsidRPr="0090358E">
        <w:rPr>
          <w:rFonts w:ascii="Verdana" w:eastAsia="Calibri" w:hAnsi="Verdana" w:cstheme="minorHAnsi"/>
          <w:sz w:val="18"/>
          <w:szCs w:val="18"/>
        </w:rPr>
        <w:t>:</w:t>
      </w:r>
    </w:p>
    <w:p w14:paraId="4754DEB2" w14:textId="77777777" w:rsidR="00350EE5" w:rsidRPr="0090358E" w:rsidRDefault="00F4103E" w:rsidP="000701C4">
      <w:pPr>
        <w:pStyle w:val="Akapitzlist"/>
        <w:numPr>
          <w:ilvl w:val="2"/>
          <w:numId w:val="67"/>
        </w:numPr>
        <w:spacing w:line="240" w:lineRule="auto"/>
        <w:ind w:left="1134" w:right="1" w:hanging="1145"/>
        <w:rPr>
          <w:rFonts w:ascii="Verdana" w:hAnsi="Verdana" w:cstheme="minorHAnsi"/>
          <w:b/>
          <w:sz w:val="18"/>
          <w:szCs w:val="18"/>
        </w:rPr>
      </w:pPr>
      <w:r w:rsidRPr="0090358E">
        <w:rPr>
          <w:rFonts w:ascii="Verdana" w:eastAsia="Calibri" w:hAnsi="Verdana" w:cstheme="minorHAnsi"/>
          <w:sz w:val="18"/>
          <w:szCs w:val="18"/>
        </w:rPr>
        <w:t>ponoszą solidarną odpowiedzialność za niewykonanie lub nie</w:t>
      </w:r>
      <w:r w:rsidR="00687A7D" w:rsidRPr="0090358E">
        <w:rPr>
          <w:rFonts w:ascii="Verdana" w:eastAsia="Calibri" w:hAnsi="Verdana" w:cstheme="minorHAnsi"/>
          <w:sz w:val="18"/>
          <w:szCs w:val="18"/>
        </w:rPr>
        <w:t>należyte wykonanie Zamówienia i </w:t>
      </w:r>
      <w:r w:rsidRPr="0090358E">
        <w:rPr>
          <w:rFonts w:ascii="Verdana" w:eastAsia="Calibri" w:hAnsi="Verdana" w:cstheme="minorHAnsi"/>
          <w:sz w:val="18"/>
          <w:szCs w:val="18"/>
        </w:rPr>
        <w:t>wniesienie zabezpieczenia należytego wykonania Umowy</w:t>
      </w:r>
      <w:r w:rsidR="00D55BFF" w:rsidRPr="0090358E">
        <w:rPr>
          <w:rFonts w:ascii="Verdana" w:eastAsia="Calibri" w:hAnsi="Verdana" w:cstheme="minorHAnsi"/>
          <w:sz w:val="18"/>
          <w:szCs w:val="18"/>
        </w:rPr>
        <w:t xml:space="preserve"> (jeżeli dotyczy)</w:t>
      </w:r>
      <w:r w:rsidRPr="0090358E">
        <w:rPr>
          <w:rFonts w:ascii="Verdana" w:eastAsia="Calibri" w:hAnsi="Verdana" w:cstheme="minorHAnsi"/>
          <w:sz w:val="18"/>
          <w:szCs w:val="18"/>
        </w:rPr>
        <w:t>;</w:t>
      </w:r>
    </w:p>
    <w:p w14:paraId="1DF022D7" w14:textId="4F9C99BE" w:rsidR="00350EE5" w:rsidRPr="0090358E" w:rsidRDefault="00F4103E" w:rsidP="000701C4">
      <w:pPr>
        <w:pStyle w:val="Akapitzlist"/>
        <w:numPr>
          <w:ilvl w:val="2"/>
          <w:numId w:val="67"/>
        </w:numPr>
        <w:spacing w:line="240" w:lineRule="auto"/>
        <w:ind w:left="1134" w:right="1" w:hanging="1145"/>
        <w:rPr>
          <w:rFonts w:ascii="Verdana" w:hAnsi="Verdana" w:cstheme="minorHAnsi"/>
          <w:b/>
          <w:sz w:val="18"/>
          <w:szCs w:val="18"/>
        </w:rPr>
      </w:pPr>
      <w:r w:rsidRPr="0090358E">
        <w:rPr>
          <w:rFonts w:ascii="Verdana" w:hAnsi="Verdana" w:cstheme="minorHAnsi"/>
          <w:sz w:val="18"/>
          <w:szCs w:val="18"/>
        </w:rPr>
        <w:t xml:space="preserve">muszą ustanowić pełnomocnika do reprezentowania ich w Postępowaniu </w:t>
      </w:r>
      <w:r w:rsidR="008521EE" w:rsidRPr="0090358E">
        <w:rPr>
          <w:rFonts w:ascii="Verdana" w:hAnsi="Verdana" w:cstheme="minorHAnsi"/>
          <w:sz w:val="18"/>
          <w:szCs w:val="18"/>
          <w:lang w:eastAsia="pl-PL"/>
        </w:rPr>
        <w:t xml:space="preserve">zakupowym </w:t>
      </w:r>
      <w:r w:rsidRPr="0090358E">
        <w:rPr>
          <w:rFonts w:ascii="Verdana" w:hAnsi="Verdana" w:cstheme="minorHAnsi"/>
          <w:sz w:val="18"/>
          <w:szCs w:val="18"/>
        </w:rPr>
        <w:t xml:space="preserve">albo </w:t>
      </w:r>
      <w:r w:rsidR="00534F8C" w:rsidRPr="0090358E">
        <w:rPr>
          <w:rFonts w:ascii="Verdana" w:hAnsi="Verdana" w:cstheme="minorHAnsi"/>
          <w:sz w:val="18"/>
          <w:szCs w:val="18"/>
        </w:rPr>
        <w:t xml:space="preserve">do </w:t>
      </w:r>
      <w:r w:rsidRPr="0090358E">
        <w:rPr>
          <w:rFonts w:ascii="Verdana" w:hAnsi="Verdana" w:cstheme="minorHAnsi"/>
          <w:sz w:val="18"/>
          <w:szCs w:val="18"/>
        </w:rPr>
        <w:t xml:space="preserve">reprezentowania w Postępowaniu </w:t>
      </w:r>
      <w:r w:rsidR="008521EE" w:rsidRPr="0090358E">
        <w:rPr>
          <w:rFonts w:ascii="Verdana" w:hAnsi="Verdana" w:cstheme="minorHAnsi"/>
          <w:sz w:val="18"/>
          <w:szCs w:val="18"/>
          <w:lang w:eastAsia="pl-PL"/>
        </w:rPr>
        <w:t xml:space="preserve">zakupowym </w:t>
      </w:r>
      <w:r w:rsidRPr="0090358E">
        <w:rPr>
          <w:rFonts w:ascii="Verdana" w:hAnsi="Verdana" w:cstheme="minorHAnsi"/>
          <w:sz w:val="18"/>
          <w:szCs w:val="18"/>
        </w:rPr>
        <w:t>i zawarcia Umowy w</w:t>
      </w:r>
      <w:r w:rsidR="009E2E51" w:rsidRPr="0090358E">
        <w:rPr>
          <w:rFonts w:ascii="Verdana" w:hAnsi="Verdana" w:cstheme="minorHAnsi"/>
          <w:sz w:val="18"/>
          <w:szCs w:val="18"/>
        </w:rPr>
        <w:t xml:space="preserve"> sprawie niniejszego Zamówienia </w:t>
      </w:r>
      <w:r w:rsidRPr="0090358E">
        <w:rPr>
          <w:rFonts w:ascii="Verdana" w:hAnsi="Verdana" w:cstheme="minorHAnsi"/>
          <w:sz w:val="18"/>
          <w:szCs w:val="18"/>
        </w:rPr>
        <w:lastRenderedPageBreak/>
        <w:t>– fakt ustanowienia Pełnomocnika musi wynikać z załączonych do Oferty dokumentów – wszelka korespondencja prowadzona będzie wyłącznie z pełnomocnikiem;</w:t>
      </w:r>
    </w:p>
    <w:p w14:paraId="20755338" w14:textId="36680BBF" w:rsidR="00350EE5" w:rsidRPr="0090358E" w:rsidRDefault="00F4103E" w:rsidP="000701C4">
      <w:pPr>
        <w:pStyle w:val="Akapitzlist"/>
        <w:numPr>
          <w:ilvl w:val="2"/>
          <w:numId w:val="67"/>
        </w:numPr>
        <w:spacing w:line="240" w:lineRule="auto"/>
        <w:ind w:left="1134" w:right="1" w:hanging="1145"/>
        <w:rPr>
          <w:rFonts w:ascii="Verdana" w:hAnsi="Verdana" w:cstheme="minorHAnsi"/>
          <w:b/>
          <w:sz w:val="18"/>
          <w:szCs w:val="18"/>
        </w:rPr>
      </w:pPr>
      <w:r w:rsidRPr="0090358E">
        <w:rPr>
          <w:rFonts w:ascii="Verdana" w:hAnsi="Verdana" w:cstheme="minorHAnsi"/>
          <w:sz w:val="18"/>
          <w:szCs w:val="18"/>
        </w:rPr>
        <w:t>pełnomocnictwo powinno jednoznacznie wskazywać jakiego Postępowania</w:t>
      </w:r>
      <w:r w:rsidR="008521EE" w:rsidRPr="0090358E">
        <w:rPr>
          <w:rFonts w:ascii="Verdana" w:hAnsi="Verdana" w:cstheme="minorHAnsi"/>
          <w:sz w:val="18"/>
          <w:szCs w:val="18"/>
        </w:rPr>
        <w:t xml:space="preserve"> </w:t>
      </w:r>
      <w:r w:rsidR="008521EE" w:rsidRPr="0090358E">
        <w:rPr>
          <w:rFonts w:ascii="Verdana" w:hAnsi="Verdana" w:cstheme="minorHAnsi"/>
          <w:sz w:val="18"/>
          <w:szCs w:val="18"/>
          <w:lang w:eastAsia="pl-PL"/>
        </w:rPr>
        <w:t>zakupowego</w:t>
      </w:r>
      <w:r w:rsidRPr="0090358E">
        <w:rPr>
          <w:rFonts w:ascii="Verdana" w:hAnsi="Verdana" w:cstheme="minorHAnsi"/>
          <w:sz w:val="18"/>
          <w:szCs w:val="18"/>
        </w:rPr>
        <w:t xml:space="preserve"> dotyczy, Wykonawców wspólnie ubiegają</w:t>
      </w:r>
      <w:r w:rsidR="00687A7D" w:rsidRPr="0090358E">
        <w:rPr>
          <w:rFonts w:ascii="Verdana" w:hAnsi="Verdana" w:cstheme="minorHAnsi"/>
          <w:sz w:val="18"/>
          <w:szCs w:val="18"/>
        </w:rPr>
        <w:t>cych</w:t>
      </w:r>
      <w:r w:rsidRPr="0090358E">
        <w:rPr>
          <w:rFonts w:ascii="Verdana" w:hAnsi="Verdana" w:cstheme="minorHAnsi"/>
          <w:sz w:val="18"/>
          <w:szCs w:val="18"/>
        </w:rPr>
        <w:t xml:space="preserve"> się o Zamówienie, dane </w:t>
      </w:r>
      <w:r w:rsidR="00687A7D" w:rsidRPr="0090358E">
        <w:rPr>
          <w:rFonts w:ascii="Verdana" w:hAnsi="Verdana" w:cstheme="minorHAnsi"/>
          <w:sz w:val="18"/>
          <w:szCs w:val="18"/>
        </w:rPr>
        <w:t>pełnomocnika, czynności jakie w </w:t>
      </w:r>
      <w:r w:rsidRPr="0090358E">
        <w:rPr>
          <w:rFonts w:ascii="Verdana" w:hAnsi="Verdana" w:cstheme="minorHAnsi"/>
          <w:sz w:val="18"/>
          <w:szCs w:val="18"/>
        </w:rPr>
        <w:t xml:space="preserve">Postępowaniu </w:t>
      </w:r>
      <w:r w:rsidR="008521EE" w:rsidRPr="0090358E">
        <w:rPr>
          <w:rFonts w:ascii="Verdana" w:hAnsi="Verdana" w:cstheme="minorHAnsi"/>
          <w:sz w:val="18"/>
          <w:szCs w:val="18"/>
          <w:lang w:eastAsia="pl-PL"/>
        </w:rPr>
        <w:t xml:space="preserve">zakupowym </w:t>
      </w:r>
      <w:r w:rsidRPr="0090358E">
        <w:rPr>
          <w:rFonts w:ascii="Verdana" w:hAnsi="Verdana" w:cstheme="minorHAnsi"/>
          <w:sz w:val="18"/>
          <w:szCs w:val="18"/>
        </w:rPr>
        <w:t>ma prawo wykonywać pełnomocnik;</w:t>
      </w:r>
    </w:p>
    <w:p w14:paraId="50065F43" w14:textId="7DE8A8DE" w:rsidR="00F4103E" w:rsidRPr="0090358E" w:rsidRDefault="00F4103E" w:rsidP="000701C4">
      <w:pPr>
        <w:pStyle w:val="Akapitzlist"/>
        <w:numPr>
          <w:ilvl w:val="2"/>
          <w:numId w:val="67"/>
        </w:numPr>
        <w:spacing w:line="240" w:lineRule="auto"/>
        <w:ind w:left="1134" w:right="1" w:hanging="1145"/>
        <w:rPr>
          <w:rFonts w:ascii="Verdana" w:hAnsi="Verdana" w:cstheme="minorHAnsi"/>
          <w:b/>
          <w:sz w:val="18"/>
          <w:szCs w:val="18"/>
        </w:rPr>
      </w:pPr>
      <w:r w:rsidRPr="0090358E">
        <w:rPr>
          <w:rFonts w:ascii="Verdana" w:hAnsi="Verdana" w:cstheme="minorHAnsi"/>
          <w:sz w:val="18"/>
          <w:szCs w:val="18"/>
        </w:rPr>
        <w:t xml:space="preserve">przed zawarciem Umowy, jeżeli Oferta </w:t>
      </w:r>
      <w:r w:rsidR="001E19CF" w:rsidRPr="0090358E">
        <w:rPr>
          <w:rFonts w:ascii="Verdana" w:hAnsi="Verdana" w:cstheme="minorHAnsi"/>
          <w:sz w:val="18"/>
          <w:szCs w:val="18"/>
        </w:rPr>
        <w:t>Wykonaw</w:t>
      </w:r>
      <w:r w:rsidR="009273F4" w:rsidRPr="0090358E">
        <w:rPr>
          <w:rFonts w:ascii="Verdana" w:hAnsi="Verdana" w:cstheme="minorHAnsi"/>
          <w:sz w:val="18"/>
          <w:szCs w:val="18"/>
        </w:rPr>
        <w:t>ców wspólnie ubiegających się o </w:t>
      </w:r>
      <w:r w:rsidR="001E19CF" w:rsidRPr="0090358E">
        <w:rPr>
          <w:rFonts w:ascii="Verdana" w:hAnsi="Verdana" w:cstheme="minorHAnsi"/>
          <w:sz w:val="18"/>
          <w:szCs w:val="18"/>
        </w:rPr>
        <w:t>udzielenie zamówienia</w:t>
      </w:r>
      <w:r w:rsidRPr="0090358E">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428110D5" w:rsidR="009E2E51" w:rsidRPr="0090358E" w:rsidRDefault="00F4103E" w:rsidP="000701C4">
      <w:pPr>
        <w:pStyle w:val="Akapitzlist"/>
        <w:numPr>
          <w:ilvl w:val="1"/>
          <w:numId w:val="67"/>
        </w:numPr>
        <w:spacing w:before="120" w:after="120" w:line="240" w:lineRule="auto"/>
        <w:ind w:left="1134" w:right="1" w:hanging="1145"/>
        <w:rPr>
          <w:rFonts w:ascii="Verdana" w:hAnsi="Verdana" w:cstheme="minorHAnsi"/>
          <w:b/>
          <w:sz w:val="18"/>
          <w:szCs w:val="18"/>
        </w:rPr>
      </w:pPr>
      <w:r w:rsidRPr="0090358E">
        <w:rPr>
          <w:rFonts w:ascii="Verdana" w:eastAsia="Calibri" w:hAnsi="Verdana" w:cstheme="minorHAnsi"/>
          <w:sz w:val="18"/>
          <w:szCs w:val="18"/>
        </w:rPr>
        <w:t xml:space="preserve">W przypadku wspólnego ubiegania się o Zamówienie przez Wykonawców, </w:t>
      </w:r>
      <w:r w:rsidR="009E2E51" w:rsidRPr="0090358E">
        <w:rPr>
          <w:rFonts w:ascii="Verdana" w:eastAsia="Calibri" w:hAnsi="Verdana" w:cstheme="minorHAnsi"/>
          <w:sz w:val="18"/>
          <w:szCs w:val="18"/>
        </w:rPr>
        <w:t>k</w:t>
      </w:r>
      <w:r w:rsidR="009E2E51" w:rsidRPr="0090358E">
        <w:rPr>
          <w:rFonts w:ascii="Verdana" w:hAnsi="Verdana" w:cstheme="minorHAnsi"/>
          <w:sz w:val="18"/>
          <w:szCs w:val="18"/>
        </w:rPr>
        <w:t xml:space="preserve">ażdy z Wykonawców składających wspólną ofertę z osobna musi złożyć kopię oryginalnych dokumentów </w:t>
      </w:r>
      <w:r w:rsidR="00943CE8" w:rsidRPr="0090358E">
        <w:rPr>
          <w:rFonts w:ascii="Verdana" w:hAnsi="Verdana" w:cstheme="minorHAnsi"/>
          <w:sz w:val="18"/>
          <w:szCs w:val="18"/>
        </w:rPr>
        <w:t>wymaganych od Wykonawcy, o których mowa w pkt 16.1</w:t>
      </w:r>
      <w:r w:rsidR="00893417" w:rsidRPr="0090358E">
        <w:rPr>
          <w:rFonts w:ascii="Verdana" w:hAnsi="Verdana" w:cstheme="minorHAnsi"/>
          <w:sz w:val="18"/>
          <w:szCs w:val="18"/>
        </w:rPr>
        <w:t>.1</w:t>
      </w:r>
      <w:r w:rsidR="00943CE8" w:rsidRPr="0090358E">
        <w:rPr>
          <w:rFonts w:ascii="Verdana" w:hAnsi="Verdana" w:cstheme="minorHAnsi"/>
          <w:sz w:val="18"/>
          <w:szCs w:val="18"/>
        </w:rPr>
        <w:t xml:space="preserve"> SWZ.</w:t>
      </w:r>
    </w:p>
    <w:p w14:paraId="44E4046A" w14:textId="77777777" w:rsidR="005817FF" w:rsidRPr="0090358E" w:rsidRDefault="00F4103E" w:rsidP="000701C4">
      <w:pPr>
        <w:numPr>
          <w:ilvl w:val="1"/>
          <w:numId w:val="67"/>
        </w:numPr>
        <w:spacing w:before="120" w:after="120" w:line="240" w:lineRule="auto"/>
        <w:ind w:left="1134" w:right="1" w:hanging="1145"/>
        <w:rPr>
          <w:rFonts w:ascii="Verdana" w:hAnsi="Verdana" w:cstheme="minorHAnsi"/>
          <w:b/>
          <w:sz w:val="18"/>
          <w:szCs w:val="18"/>
        </w:rPr>
      </w:pPr>
      <w:r w:rsidRPr="0090358E">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90358E"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6" w:name="_Toc161208958"/>
      <w:bookmarkStart w:id="147" w:name="_Toc243294544"/>
      <w:bookmarkStart w:id="148" w:name="_Toc489350392"/>
      <w:bookmarkStart w:id="149" w:name="_Toc515896284"/>
      <w:bookmarkStart w:id="150" w:name="_Toc122344753"/>
      <w:r w:rsidRPr="0090358E">
        <w:rPr>
          <w:rFonts w:ascii="Trebuchet MS" w:eastAsiaTheme="majorEastAsia" w:hAnsi="Trebuchet MS" w:cstheme="majorBidi"/>
          <w:b w:val="0"/>
          <w:caps w:val="0"/>
          <w:color w:val="1A7466"/>
          <w:kern w:val="0"/>
          <w:sz w:val="32"/>
          <w:szCs w:val="32"/>
          <w:lang w:val="pl-PL"/>
        </w:rPr>
        <w:t>WARUNKI UDZIAŁU W POSTĘPOWANIU</w:t>
      </w:r>
      <w:bookmarkEnd w:id="146"/>
      <w:bookmarkEnd w:id="147"/>
      <w:r w:rsidRPr="0090358E">
        <w:rPr>
          <w:rFonts w:ascii="Trebuchet MS" w:eastAsiaTheme="majorEastAsia" w:hAnsi="Trebuchet MS" w:cstheme="majorBidi"/>
          <w:b w:val="0"/>
          <w:caps w:val="0"/>
          <w:color w:val="1A7466"/>
          <w:kern w:val="0"/>
          <w:sz w:val="32"/>
          <w:szCs w:val="32"/>
          <w:lang w:val="pl-PL"/>
        </w:rPr>
        <w:t xml:space="preserve"> ORAZ PODSTAWY WYKLUCZENIA</w:t>
      </w:r>
      <w:bookmarkEnd w:id="148"/>
      <w:bookmarkEnd w:id="149"/>
      <w:bookmarkEnd w:id="150"/>
    </w:p>
    <w:p w14:paraId="7C97E95F" w14:textId="77777777" w:rsidR="00C179C4" w:rsidRPr="0090358E" w:rsidRDefault="00C179C4" w:rsidP="000701C4">
      <w:pPr>
        <w:pStyle w:val="Akapitzlist"/>
        <w:numPr>
          <w:ilvl w:val="0"/>
          <w:numId w:val="67"/>
        </w:numPr>
        <w:spacing w:before="120" w:after="120" w:line="276" w:lineRule="auto"/>
        <w:ind w:right="-284"/>
        <w:rPr>
          <w:rFonts w:ascii="Verdana" w:hAnsi="Verdana" w:cstheme="minorHAnsi"/>
          <w:vanish/>
          <w:sz w:val="18"/>
          <w:szCs w:val="18"/>
        </w:rPr>
      </w:pPr>
    </w:p>
    <w:p w14:paraId="22005CEC" w14:textId="25EC7D84" w:rsidR="005817FF" w:rsidRPr="0090358E" w:rsidRDefault="005817FF" w:rsidP="000701C4">
      <w:pPr>
        <w:pStyle w:val="Akapitzlist"/>
        <w:numPr>
          <w:ilvl w:val="1"/>
          <w:numId w:val="67"/>
        </w:numPr>
        <w:spacing w:before="120" w:after="120" w:line="276" w:lineRule="auto"/>
        <w:ind w:left="1134" w:right="1" w:hanging="1145"/>
        <w:rPr>
          <w:rFonts w:ascii="Verdana" w:hAnsi="Verdana" w:cstheme="minorHAnsi"/>
          <w:sz w:val="18"/>
          <w:szCs w:val="18"/>
        </w:rPr>
      </w:pPr>
      <w:r w:rsidRPr="0090358E">
        <w:rPr>
          <w:rFonts w:ascii="Verdana" w:hAnsi="Verdana" w:cstheme="minorHAnsi"/>
          <w:sz w:val="18"/>
          <w:szCs w:val="18"/>
        </w:rPr>
        <w:t xml:space="preserve">W niniejszym Postępowaniu </w:t>
      </w:r>
      <w:r w:rsidR="008521EE" w:rsidRPr="0090358E">
        <w:rPr>
          <w:rFonts w:ascii="Verdana" w:hAnsi="Verdana" w:cstheme="minorHAnsi"/>
          <w:sz w:val="18"/>
          <w:szCs w:val="18"/>
          <w:lang w:eastAsia="pl-PL"/>
        </w:rPr>
        <w:t xml:space="preserve">zakupowym </w:t>
      </w:r>
      <w:r w:rsidR="00B76E34" w:rsidRPr="0090358E">
        <w:rPr>
          <w:rFonts w:ascii="Verdana" w:hAnsi="Verdana" w:cstheme="minorHAnsi"/>
          <w:sz w:val="18"/>
          <w:szCs w:val="18"/>
        </w:rPr>
        <w:t>mogą brać udział Wykonawcy, którzy</w:t>
      </w:r>
      <w:r w:rsidRPr="0090358E">
        <w:rPr>
          <w:rFonts w:ascii="Verdana" w:hAnsi="Verdana" w:cstheme="minorHAnsi"/>
          <w:sz w:val="18"/>
          <w:szCs w:val="18"/>
        </w:rPr>
        <w:t>:</w:t>
      </w:r>
    </w:p>
    <w:p w14:paraId="02F97FE9" w14:textId="13336B6A" w:rsidR="00B02314" w:rsidRPr="0090358E" w:rsidRDefault="00B02314" w:rsidP="000701C4">
      <w:pPr>
        <w:pStyle w:val="Akapitzlist"/>
        <w:numPr>
          <w:ilvl w:val="2"/>
          <w:numId w:val="67"/>
        </w:numPr>
        <w:spacing w:line="276" w:lineRule="auto"/>
        <w:ind w:left="1134" w:right="1" w:hanging="1145"/>
        <w:rPr>
          <w:rFonts w:ascii="Verdana" w:hAnsi="Verdana" w:cstheme="minorHAnsi"/>
          <w:sz w:val="18"/>
          <w:szCs w:val="18"/>
        </w:rPr>
      </w:pPr>
      <w:r w:rsidRPr="0090358E">
        <w:rPr>
          <w:rFonts w:ascii="Verdana" w:eastAsia="Calibri" w:hAnsi="Verdana" w:cstheme="minorHAnsi"/>
          <w:sz w:val="18"/>
          <w:szCs w:val="18"/>
        </w:rPr>
        <w:t xml:space="preserve">nie podlegają wykluczeniu zgodnie z pkt </w:t>
      </w:r>
      <w:r w:rsidR="0034137D" w:rsidRPr="0090358E">
        <w:rPr>
          <w:rFonts w:ascii="Verdana" w:eastAsia="Calibri" w:hAnsi="Verdana" w:cstheme="minorHAnsi"/>
          <w:sz w:val="18"/>
          <w:szCs w:val="18"/>
        </w:rPr>
        <w:t>14</w:t>
      </w:r>
      <w:r w:rsidRPr="0090358E">
        <w:rPr>
          <w:rFonts w:ascii="Verdana" w:eastAsia="Calibri" w:hAnsi="Verdana" w:cstheme="minorHAnsi"/>
          <w:sz w:val="18"/>
          <w:szCs w:val="18"/>
        </w:rPr>
        <w:t xml:space="preserve">.2. </w:t>
      </w:r>
      <w:r w:rsidR="00904E94" w:rsidRPr="0090358E">
        <w:rPr>
          <w:rFonts w:ascii="Verdana" w:eastAsia="Calibri" w:hAnsi="Verdana" w:cstheme="minorHAnsi"/>
          <w:sz w:val="18"/>
          <w:szCs w:val="18"/>
        </w:rPr>
        <w:t>SWZ</w:t>
      </w:r>
      <w:r w:rsidRPr="0090358E">
        <w:rPr>
          <w:rFonts w:ascii="Verdana" w:eastAsia="Calibri" w:hAnsi="Verdana" w:cstheme="minorHAnsi"/>
          <w:sz w:val="18"/>
          <w:szCs w:val="18"/>
        </w:rPr>
        <w:t>;</w:t>
      </w:r>
    </w:p>
    <w:p w14:paraId="38ACCDA2" w14:textId="61802A86" w:rsidR="00B02314" w:rsidRPr="0090358E" w:rsidRDefault="00B02314" w:rsidP="000701C4">
      <w:pPr>
        <w:pStyle w:val="Akapitzlist"/>
        <w:numPr>
          <w:ilvl w:val="2"/>
          <w:numId w:val="67"/>
        </w:numPr>
        <w:spacing w:line="276" w:lineRule="auto"/>
        <w:ind w:left="1134" w:right="1" w:hanging="1145"/>
        <w:rPr>
          <w:rFonts w:ascii="Verdana" w:hAnsi="Verdana" w:cstheme="minorHAnsi"/>
          <w:sz w:val="18"/>
          <w:szCs w:val="18"/>
        </w:rPr>
      </w:pPr>
      <w:r w:rsidRPr="0090358E">
        <w:rPr>
          <w:rFonts w:ascii="Verdana" w:eastAsia="Calibri" w:hAnsi="Verdana" w:cstheme="minorHAnsi"/>
          <w:sz w:val="18"/>
          <w:szCs w:val="18"/>
        </w:rPr>
        <w:t xml:space="preserve">spełniają warunki udziału w Postępowaniu </w:t>
      </w:r>
      <w:r w:rsidR="008521EE" w:rsidRPr="0090358E">
        <w:rPr>
          <w:rFonts w:ascii="Verdana" w:hAnsi="Verdana" w:cstheme="minorHAnsi"/>
          <w:sz w:val="18"/>
          <w:szCs w:val="18"/>
          <w:lang w:eastAsia="pl-PL"/>
        </w:rPr>
        <w:t xml:space="preserve">zakupowym </w:t>
      </w:r>
      <w:r w:rsidRPr="0090358E">
        <w:rPr>
          <w:rFonts w:ascii="Verdana" w:eastAsia="Calibri" w:hAnsi="Verdana" w:cstheme="minorHAnsi"/>
          <w:sz w:val="18"/>
          <w:szCs w:val="18"/>
        </w:rPr>
        <w:t xml:space="preserve">zgodnie z pkt </w:t>
      </w:r>
      <w:r w:rsidR="0034137D" w:rsidRPr="0090358E">
        <w:rPr>
          <w:rFonts w:ascii="Verdana" w:eastAsia="Calibri" w:hAnsi="Verdana" w:cstheme="minorHAnsi"/>
          <w:sz w:val="18"/>
          <w:szCs w:val="18"/>
        </w:rPr>
        <w:t>14</w:t>
      </w:r>
      <w:r w:rsidRPr="0090358E">
        <w:rPr>
          <w:rFonts w:ascii="Verdana" w:eastAsia="Calibri" w:hAnsi="Verdana" w:cstheme="minorHAnsi"/>
          <w:sz w:val="18"/>
          <w:szCs w:val="18"/>
        </w:rPr>
        <w:t>.</w:t>
      </w:r>
      <w:r w:rsidR="0034137D" w:rsidRPr="0090358E">
        <w:rPr>
          <w:rFonts w:ascii="Verdana" w:eastAsia="Calibri" w:hAnsi="Verdana" w:cstheme="minorHAnsi"/>
          <w:sz w:val="18"/>
          <w:szCs w:val="18"/>
        </w:rPr>
        <w:t>3</w:t>
      </w:r>
      <w:r w:rsidRPr="0090358E">
        <w:rPr>
          <w:rFonts w:ascii="Verdana" w:eastAsia="Calibri" w:hAnsi="Verdana" w:cstheme="minorHAnsi"/>
          <w:sz w:val="18"/>
          <w:szCs w:val="18"/>
        </w:rPr>
        <w:t xml:space="preserve">. </w:t>
      </w:r>
      <w:r w:rsidR="00904E94" w:rsidRPr="0090358E">
        <w:rPr>
          <w:rFonts w:ascii="Verdana" w:eastAsia="Calibri" w:hAnsi="Verdana" w:cstheme="minorHAnsi"/>
          <w:sz w:val="18"/>
          <w:szCs w:val="18"/>
        </w:rPr>
        <w:t>SWZ</w:t>
      </w:r>
      <w:r w:rsidRPr="0090358E">
        <w:rPr>
          <w:rFonts w:ascii="Verdana" w:eastAsia="Calibri" w:hAnsi="Verdana" w:cstheme="minorHAnsi"/>
          <w:sz w:val="18"/>
          <w:szCs w:val="18"/>
        </w:rPr>
        <w:t>.</w:t>
      </w:r>
    </w:p>
    <w:p w14:paraId="58599E56" w14:textId="2FB9AF22" w:rsidR="00F74DC3" w:rsidRPr="0090358E" w:rsidRDefault="00E74566" w:rsidP="000701C4">
      <w:pPr>
        <w:pStyle w:val="Akapitzlist"/>
        <w:widowControl w:val="0"/>
        <w:numPr>
          <w:ilvl w:val="1"/>
          <w:numId w:val="67"/>
        </w:numPr>
        <w:snapToGrid w:val="0"/>
        <w:spacing w:before="120" w:line="276" w:lineRule="auto"/>
        <w:ind w:left="1134" w:right="1" w:hanging="1145"/>
        <w:outlineLvl w:val="0"/>
        <w:rPr>
          <w:rFonts w:ascii="Verdana" w:hAnsi="Verdana" w:cstheme="minorHAnsi"/>
          <w:spacing w:val="-3"/>
          <w:sz w:val="18"/>
          <w:szCs w:val="18"/>
          <w:lang w:eastAsia="pl-PL"/>
        </w:rPr>
      </w:pPr>
      <w:bookmarkStart w:id="151" w:name="_Toc122344754"/>
      <w:r w:rsidRPr="0090358E">
        <w:rPr>
          <w:rFonts w:ascii="Verdana" w:hAnsi="Verdana" w:cstheme="minorHAnsi"/>
          <w:spacing w:val="-3"/>
          <w:sz w:val="18"/>
          <w:szCs w:val="18"/>
          <w:lang w:eastAsia="pl-PL"/>
        </w:rPr>
        <w:t xml:space="preserve">Wykonawca podlega </w:t>
      </w:r>
      <w:r w:rsidR="003569DC" w:rsidRPr="0090358E">
        <w:rPr>
          <w:rFonts w:ascii="Verdana" w:hAnsi="Verdana" w:cstheme="minorHAnsi"/>
          <w:spacing w:val="-3"/>
          <w:sz w:val="18"/>
          <w:szCs w:val="18"/>
          <w:lang w:eastAsia="pl-PL"/>
        </w:rPr>
        <w:t>wykluczeniu,</w:t>
      </w:r>
      <w:r w:rsidRPr="0090358E">
        <w:rPr>
          <w:rFonts w:ascii="Verdana" w:hAnsi="Verdana" w:cstheme="minorHAnsi"/>
          <w:spacing w:val="-3"/>
          <w:sz w:val="18"/>
          <w:szCs w:val="18"/>
          <w:lang w:eastAsia="pl-PL"/>
        </w:rPr>
        <w:t xml:space="preserve"> jeżeli: </w:t>
      </w:r>
      <w:bookmarkEnd w:id="151"/>
    </w:p>
    <w:p w14:paraId="011C3BF6" w14:textId="5FD54037" w:rsidR="00F74DC3" w:rsidRPr="0090358E" w:rsidRDefault="00F74DC3" w:rsidP="000701C4">
      <w:pPr>
        <w:pStyle w:val="Akapitzlist"/>
        <w:widowControl w:val="0"/>
        <w:numPr>
          <w:ilvl w:val="2"/>
          <w:numId w:val="67"/>
        </w:numPr>
        <w:snapToGrid w:val="0"/>
        <w:spacing w:before="120" w:line="276" w:lineRule="auto"/>
        <w:ind w:left="1134" w:right="1" w:hanging="1145"/>
        <w:outlineLvl w:val="0"/>
        <w:rPr>
          <w:rFonts w:ascii="Verdana" w:hAnsi="Verdana" w:cstheme="minorHAnsi"/>
          <w:spacing w:val="-3"/>
          <w:sz w:val="18"/>
          <w:szCs w:val="18"/>
          <w:lang w:eastAsia="pl-PL"/>
        </w:rPr>
      </w:pPr>
      <w:bookmarkStart w:id="152" w:name="_Toc122344755"/>
      <w:r w:rsidRPr="0090358E">
        <w:rPr>
          <w:rFonts w:ascii="Verdana" w:hAnsi="Verdana" w:cstheme="minorHAnsi"/>
          <w:sz w:val="18"/>
          <w:szCs w:val="18"/>
        </w:rPr>
        <w:t xml:space="preserve">nie spełnia </w:t>
      </w:r>
      <w:r w:rsidR="00C8492A" w:rsidRPr="0090358E">
        <w:rPr>
          <w:rFonts w:ascii="Verdana" w:hAnsi="Verdana" w:cstheme="minorHAnsi"/>
          <w:sz w:val="18"/>
          <w:szCs w:val="18"/>
        </w:rPr>
        <w:t xml:space="preserve">lub nie wykazał spełnienia </w:t>
      </w:r>
      <w:r w:rsidRPr="0090358E">
        <w:rPr>
          <w:rFonts w:ascii="Verdana" w:hAnsi="Verdana" w:cstheme="minorHAnsi"/>
          <w:sz w:val="18"/>
          <w:szCs w:val="18"/>
        </w:rPr>
        <w:t>warunków udziału w Postępowaniu</w:t>
      </w:r>
      <w:r w:rsidR="008521EE" w:rsidRPr="0090358E">
        <w:rPr>
          <w:rFonts w:ascii="Verdana" w:hAnsi="Verdana" w:cstheme="minorHAnsi"/>
          <w:sz w:val="18"/>
          <w:szCs w:val="18"/>
        </w:rPr>
        <w:t xml:space="preserve"> </w:t>
      </w:r>
      <w:r w:rsidR="008521EE" w:rsidRPr="0090358E">
        <w:rPr>
          <w:rFonts w:ascii="Verdana" w:hAnsi="Verdana" w:cstheme="minorHAnsi"/>
          <w:sz w:val="18"/>
          <w:szCs w:val="18"/>
          <w:lang w:eastAsia="pl-PL"/>
        </w:rPr>
        <w:t>zakupowym</w:t>
      </w:r>
      <w:r w:rsidRPr="0090358E">
        <w:rPr>
          <w:rFonts w:ascii="Verdana" w:hAnsi="Verdana" w:cstheme="minorHAnsi"/>
          <w:sz w:val="18"/>
          <w:szCs w:val="18"/>
        </w:rPr>
        <w:t>,</w:t>
      </w:r>
      <w:bookmarkEnd w:id="152"/>
    </w:p>
    <w:p w14:paraId="7F6C581E" w14:textId="656A4396" w:rsidR="00E74566" w:rsidRPr="0090358E" w:rsidRDefault="00E74566" w:rsidP="000701C4">
      <w:pPr>
        <w:pStyle w:val="Akapitzlist"/>
        <w:widowControl w:val="0"/>
        <w:numPr>
          <w:ilvl w:val="2"/>
          <w:numId w:val="67"/>
        </w:numPr>
        <w:snapToGrid w:val="0"/>
        <w:spacing w:before="120" w:line="276" w:lineRule="auto"/>
        <w:ind w:left="1134" w:right="1" w:hanging="1145"/>
        <w:outlineLvl w:val="0"/>
        <w:rPr>
          <w:rFonts w:ascii="Verdana" w:hAnsi="Verdana" w:cstheme="minorHAnsi"/>
          <w:sz w:val="18"/>
          <w:szCs w:val="18"/>
        </w:rPr>
      </w:pPr>
      <w:bookmarkStart w:id="153" w:name="_Toc122344756"/>
      <w:r w:rsidRPr="0090358E">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53"/>
      <w:r w:rsidRPr="0090358E">
        <w:rPr>
          <w:rFonts w:ascii="Verdana" w:hAnsi="Verdana" w:cstheme="minorHAnsi"/>
          <w:sz w:val="18"/>
          <w:szCs w:val="18"/>
        </w:rPr>
        <w:t xml:space="preserve"> </w:t>
      </w:r>
    </w:p>
    <w:p w14:paraId="4B407745" w14:textId="34E6E226" w:rsidR="001C3120" w:rsidRPr="0090358E" w:rsidRDefault="00E74566" w:rsidP="000701C4">
      <w:pPr>
        <w:pStyle w:val="Akapitzlist"/>
        <w:widowControl w:val="0"/>
        <w:numPr>
          <w:ilvl w:val="2"/>
          <w:numId w:val="67"/>
        </w:numPr>
        <w:snapToGrid w:val="0"/>
        <w:spacing w:before="120" w:line="276" w:lineRule="auto"/>
        <w:ind w:left="1134" w:right="1" w:hanging="1145"/>
        <w:outlineLvl w:val="0"/>
        <w:rPr>
          <w:rFonts w:ascii="Verdana" w:hAnsi="Verdana" w:cstheme="minorHAnsi"/>
          <w:sz w:val="18"/>
          <w:szCs w:val="18"/>
        </w:rPr>
      </w:pPr>
      <w:bookmarkStart w:id="154" w:name="_Toc122344757"/>
      <w:r w:rsidRPr="0090358E">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90358E">
        <w:rPr>
          <w:rFonts w:ascii="Verdana" w:hAnsi="Verdana" w:cstheme="minorHAnsi"/>
          <w:sz w:val="18"/>
          <w:szCs w:val="18"/>
          <w:lang w:eastAsia="pl-PL"/>
        </w:rPr>
        <w:t xml:space="preserve">zakupowym </w:t>
      </w:r>
      <w:r w:rsidRPr="0090358E">
        <w:rPr>
          <w:rFonts w:ascii="Verdana" w:hAnsi="Verdana" w:cstheme="minorHAnsi"/>
          <w:sz w:val="18"/>
          <w:szCs w:val="18"/>
        </w:rPr>
        <w:t>lub kryteria selekcji, co mogło mieć istotny wpływ na decyzje podejmowane przez Zamawiającego w Postępowaniu</w:t>
      </w:r>
      <w:r w:rsidR="009D5BC2" w:rsidRPr="0090358E">
        <w:rPr>
          <w:rFonts w:ascii="Verdana" w:hAnsi="Verdana" w:cstheme="minorHAnsi"/>
          <w:sz w:val="18"/>
          <w:szCs w:val="18"/>
        </w:rPr>
        <w:t xml:space="preserve"> </w:t>
      </w:r>
      <w:r w:rsidR="009D5BC2" w:rsidRPr="0090358E">
        <w:rPr>
          <w:rFonts w:ascii="Verdana" w:hAnsi="Verdana" w:cstheme="minorHAnsi"/>
          <w:sz w:val="18"/>
          <w:szCs w:val="18"/>
          <w:lang w:eastAsia="pl-PL"/>
        </w:rPr>
        <w:t>zakupowym</w:t>
      </w:r>
      <w:r w:rsidRPr="0090358E">
        <w:rPr>
          <w:rFonts w:ascii="Verdana" w:hAnsi="Verdana" w:cstheme="minorHAnsi"/>
          <w:sz w:val="18"/>
          <w:szCs w:val="18"/>
        </w:rPr>
        <w:t>, lub który zataił te informacje</w:t>
      </w:r>
      <w:r w:rsidR="00B5737B" w:rsidRPr="0090358E">
        <w:rPr>
          <w:rFonts w:ascii="Verdana" w:hAnsi="Verdana" w:cstheme="minorHAnsi"/>
          <w:sz w:val="18"/>
          <w:szCs w:val="18"/>
        </w:rPr>
        <w:t>,</w:t>
      </w:r>
      <w:bookmarkEnd w:id="154"/>
    </w:p>
    <w:p w14:paraId="12F23A78" w14:textId="301F3E6A" w:rsidR="00E74566" w:rsidRPr="0090358E"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55" w:name="_Toc122344758"/>
      <w:r w:rsidRPr="0090358E">
        <w:rPr>
          <w:rFonts w:ascii="Verdana" w:hAnsi="Verdana" w:cstheme="minorHAnsi"/>
          <w:sz w:val="18"/>
          <w:szCs w:val="18"/>
        </w:rPr>
        <w:t>Wykluczenie Wykonawcy następuje przez okres 2 lat od zaistnienia zdarzenia będącego podstawą wykluczenia</w:t>
      </w:r>
      <w:r w:rsidR="00B5737B" w:rsidRPr="0090358E">
        <w:rPr>
          <w:rFonts w:ascii="Verdana" w:hAnsi="Verdana" w:cstheme="minorHAnsi"/>
          <w:sz w:val="18"/>
          <w:szCs w:val="18"/>
        </w:rPr>
        <w:t>,</w:t>
      </w:r>
      <w:bookmarkEnd w:id="155"/>
    </w:p>
    <w:p w14:paraId="3F491E9A" w14:textId="09EC7324" w:rsidR="00F74DC3" w:rsidRPr="0090358E" w:rsidRDefault="008135A8"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56" w:name="_Toc122344759"/>
      <w:r w:rsidRPr="0090358E">
        <w:rPr>
          <w:rFonts w:ascii="Verdana" w:hAnsi="Verdana" w:cstheme="minorHAnsi"/>
          <w:sz w:val="18"/>
          <w:szCs w:val="18"/>
        </w:rPr>
        <w:t>W</w:t>
      </w:r>
      <w:r w:rsidR="00F74DC3" w:rsidRPr="0090358E">
        <w:rPr>
          <w:rFonts w:ascii="Verdana" w:hAnsi="Verdana" w:cstheme="minorHAnsi"/>
          <w:sz w:val="18"/>
          <w:szCs w:val="18"/>
        </w:rPr>
        <w:t xml:space="preserve">ykonawcę będącego osobą fizyczną, a w przypadku pozostałych wykonawców </w:t>
      </w:r>
      <w:r w:rsidR="0039406D" w:rsidRPr="0090358E">
        <w:rPr>
          <w:rFonts w:ascii="Verdana" w:hAnsi="Verdana" w:cstheme="minorHAnsi"/>
          <w:sz w:val="18"/>
          <w:szCs w:val="18"/>
        </w:rPr>
        <w:t xml:space="preserve">- </w:t>
      </w:r>
      <w:r w:rsidR="00F74DC3" w:rsidRPr="0090358E">
        <w:rPr>
          <w:rFonts w:ascii="Verdana" w:hAnsi="Verdana" w:cstheme="minorHAnsi"/>
          <w:sz w:val="18"/>
          <w:szCs w:val="18"/>
        </w:rPr>
        <w:t>urzędującego członka organu zarządzającego</w:t>
      </w:r>
      <w:r w:rsidR="00F74DC3" w:rsidRPr="0090358E">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56"/>
    </w:p>
    <w:p w14:paraId="59567ECE" w14:textId="7FE3080A" w:rsidR="00E85E82" w:rsidRPr="0090358E" w:rsidRDefault="00E85E82" w:rsidP="000701C4">
      <w:pPr>
        <w:pStyle w:val="Akapitzlist"/>
        <w:numPr>
          <w:ilvl w:val="3"/>
          <w:numId w:val="67"/>
        </w:numPr>
        <w:ind w:left="1134" w:right="1" w:hanging="1145"/>
        <w:rPr>
          <w:rFonts w:ascii="Verdana" w:hAnsi="Verdana" w:cs="Arial"/>
          <w:sz w:val="18"/>
          <w:szCs w:val="18"/>
        </w:rPr>
      </w:pPr>
      <w:r w:rsidRPr="0090358E">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90358E">
        <w:rPr>
          <w:rFonts w:ascii="Verdana" w:hAnsi="Verdana" w:cs="Arial"/>
          <w:sz w:val="18"/>
          <w:szCs w:val="18"/>
        </w:rPr>
        <w:t xml:space="preserve">ustawy z dnia 6 czerwca 1997 r. </w:t>
      </w:r>
      <w:r w:rsidRPr="0090358E">
        <w:rPr>
          <w:rFonts w:ascii="Verdana" w:hAnsi="Verdana" w:cs="Arial"/>
          <w:sz w:val="18"/>
          <w:szCs w:val="18"/>
        </w:rPr>
        <w:t>Kodeks karn</w:t>
      </w:r>
      <w:r w:rsidR="00F11BC2" w:rsidRPr="0090358E">
        <w:rPr>
          <w:rFonts w:ascii="Verdana" w:hAnsi="Verdana" w:cs="Arial"/>
          <w:sz w:val="18"/>
          <w:szCs w:val="18"/>
        </w:rPr>
        <w:t>y (dalej: Kodeks karny)</w:t>
      </w:r>
      <w:r w:rsidR="003E1204" w:rsidRPr="0090358E">
        <w:rPr>
          <w:rFonts w:ascii="Verdana" w:hAnsi="Verdana" w:cs="Arial"/>
          <w:sz w:val="18"/>
          <w:szCs w:val="18"/>
        </w:rPr>
        <w:t>.</w:t>
      </w:r>
    </w:p>
    <w:p w14:paraId="664B7AC7" w14:textId="77777777" w:rsidR="00E85E82" w:rsidRPr="0090358E" w:rsidRDefault="00505464" w:rsidP="000701C4">
      <w:pPr>
        <w:pStyle w:val="Akapitzlist"/>
        <w:numPr>
          <w:ilvl w:val="3"/>
          <w:numId w:val="67"/>
        </w:numPr>
        <w:ind w:left="1134" w:right="1" w:hanging="1145"/>
        <w:rPr>
          <w:rFonts w:ascii="Verdana" w:hAnsi="Verdana" w:cs="Arial"/>
          <w:sz w:val="18"/>
          <w:szCs w:val="18"/>
        </w:rPr>
      </w:pPr>
      <w:r w:rsidRPr="0090358E">
        <w:rPr>
          <w:rFonts w:ascii="Verdana" w:hAnsi="Verdana" w:cs="Arial"/>
          <w:sz w:val="18"/>
          <w:szCs w:val="18"/>
        </w:rPr>
        <w:t>handlu ludźmi, o którym mowa w art. 189a Kodeksu karnego,</w:t>
      </w:r>
    </w:p>
    <w:p w14:paraId="78B20B3E" w14:textId="00210C15" w:rsidR="00505464" w:rsidRPr="0090358E" w:rsidRDefault="00AA33AB" w:rsidP="000701C4">
      <w:pPr>
        <w:pStyle w:val="Akapitzlist"/>
        <w:numPr>
          <w:ilvl w:val="3"/>
          <w:numId w:val="67"/>
        </w:numPr>
        <w:ind w:left="1134" w:right="1" w:hanging="1145"/>
        <w:rPr>
          <w:rFonts w:ascii="Verdana" w:hAnsi="Verdana" w:cs="Arial"/>
          <w:sz w:val="18"/>
          <w:szCs w:val="18"/>
        </w:rPr>
      </w:pPr>
      <w:r w:rsidRPr="0090358E">
        <w:rPr>
          <w:rFonts w:ascii="Verdana" w:hAnsi="Verdana" w:cs="Arial"/>
          <w:sz w:val="18"/>
          <w:szCs w:val="18"/>
        </w:rPr>
        <w:t>o którym mowa w art. 228–230a, art. 250a Kodeksu</w:t>
      </w:r>
      <w:r w:rsidR="009273F4" w:rsidRPr="0090358E">
        <w:rPr>
          <w:rFonts w:ascii="Verdana" w:hAnsi="Verdana" w:cs="Arial"/>
          <w:sz w:val="18"/>
          <w:szCs w:val="18"/>
        </w:rPr>
        <w:t xml:space="preserve"> karnego w art. 46- 48 ustawy z </w:t>
      </w:r>
      <w:r w:rsidRPr="0090358E">
        <w:rPr>
          <w:rFonts w:ascii="Verdana" w:hAnsi="Verdana" w:cs="Arial"/>
          <w:sz w:val="18"/>
          <w:szCs w:val="18"/>
        </w:rPr>
        <w:t xml:space="preserve">dnia 25 czerwca 2010 r. o sporcie (Dz.U. z 2020 r. poz. 1133 oraz z 2021 r. poz. 2054 z </w:t>
      </w:r>
      <w:proofErr w:type="spellStart"/>
      <w:r w:rsidRPr="0090358E">
        <w:rPr>
          <w:rFonts w:ascii="Verdana" w:hAnsi="Verdana" w:cs="Arial"/>
          <w:sz w:val="18"/>
          <w:szCs w:val="18"/>
        </w:rPr>
        <w:t>późn</w:t>
      </w:r>
      <w:proofErr w:type="spellEnd"/>
      <w:r w:rsidRPr="0090358E">
        <w:rPr>
          <w:rFonts w:ascii="Verdana" w:hAnsi="Verdana" w:cs="Arial"/>
          <w:sz w:val="18"/>
          <w:szCs w:val="18"/>
        </w:rPr>
        <w:t xml:space="preserve">. zm.) lub w art. 54 ust. 1-4 ustawy z dnia 12 maja 2011 r. o refundacji leków, środków spożywczych specjalnego przeznaczenia żywieniowego oraz wyrobów medycznych (Dz.U. z 2021 r. poz. 523, 1292, 1559 i 2054 z </w:t>
      </w:r>
      <w:proofErr w:type="spellStart"/>
      <w:r w:rsidRPr="0090358E">
        <w:rPr>
          <w:rFonts w:ascii="Verdana" w:hAnsi="Verdana" w:cs="Arial"/>
          <w:sz w:val="18"/>
          <w:szCs w:val="18"/>
        </w:rPr>
        <w:t>późn</w:t>
      </w:r>
      <w:proofErr w:type="spellEnd"/>
      <w:r w:rsidRPr="0090358E">
        <w:rPr>
          <w:rFonts w:ascii="Verdana" w:hAnsi="Verdana" w:cs="Arial"/>
          <w:sz w:val="18"/>
          <w:szCs w:val="18"/>
        </w:rPr>
        <w:t>. zm.)</w:t>
      </w:r>
      <w:r w:rsidR="00505464" w:rsidRPr="0090358E">
        <w:rPr>
          <w:rFonts w:ascii="Verdana" w:hAnsi="Verdana" w:cs="Arial"/>
          <w:sz w:val="18"/>
          <w:szCs w:val="18"/>
        </w:rPr>
        <w:t>,</w:t>
      </w:r>
    </w:p>
    <w:p w14:paraId="61663964" w14:textId="77777777" w:rsidR="00505464" w:rsidRPr="0090358E" w:rsidRDefault="00505464" w:rsidP="000701C4">
      <w:pPr>
        <w:pStyle w:val="Akapitzlist"/>
        <w:numPr>
          <w:ilvl w:val="3"/>
          <w:numId w:val="67"/>
        </w:numPr>
        <w:ind w:left="1134" w:right="1" w:hanging="1145"/>
        <w:rPr>
          <w:rFonts w:ascii="Verdana" w:hAnsi="Verdana" w:cs="Arial"/>
          <w:sz w:val="18"/>
          <w:szCs w:val="18"/>
        </w:rPr>
      </w:pPr>
      <w:r w:rsidRPr="0090358E">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90358E" w:rsidRDefault="00505464" w:rsidP="000701C4">
      <w:pPr>
        <w:pStyle w:val="Akapitzlist"/>
        <w:numPr>
          <w:ilvl w:val="3"/>
          <w:numId w:val="67"/>
        </w:numPr>
        <w:ind w:left="1134" w:right="1" w:hanging="1145"/>
        <w:rPr>
          <w:rFonts w:ascii="Verdana" w:hAnsi="Verdana" w:cs="Arial"/>
          <w:sz w:val="18"/>
          <w:szCs w:val="18"/>
        </w:rPr>
      </w:pPr>
      <w:r w:rsidRPr="0090358E">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90358E" w:rsidRDefault="00505464" w:rsidP="000701C4">
      <w:pPr>
        <w:pStyle w:val="Akapitzlist"/>
        <w:numPr>
          <w:ilvl w:val="3"/>
          <w:numId w:val="67"/>
        </w:numPr>
        <w:ind w:left="1134" w:right="1" w:hanging="1145"/>
        <w:rPr>
          <w:rFonts w:ascii="Verdana" w:hAnsi="Verdana" w:cs="Arial"/>
          <w:sz w:val="18"/>
          <w:szCs w:val="18"/>
        </w:rPr>
      </w:pPr>
      <w:r w:rsidRPr="0090358E">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90358E">
        <w:rPr>
          <w:rFonts w:ascii="Verdana" w:hAnsi="Verdana" w:cs="Arial"/>
          <w:sz w:val="18"/>
          <w:szCs w:val="18"/>
        </w:rPr>
        <w:t>t.j</w:t>
      </w:r>
      <w:proofErr w:type="spellEnd"/>
      <w:r w:rsidR="00F11BC2" w:rsidRPr="0090358E">
        <w:rPr>
          <w:rFonts w:ascii="Verdana" w:hAnsi="Verdana" w:cs="Arial"/>
          <w:sz w:val="18"/>
          <w:szCs w:val="18"/>
        </w:rPr>
        <w:t xml:space="preserve">. </w:t>
      </w:r>
      <w:r w:rsidRPr="0090358E">
        <w:rPr>
          <w:rFonts w:ascii="Verdana" w:hAnsi="Verdana" w:cs="Arial"/>
          <w:sz w:val="18"/>
          <w:szCs w:val="18"/>
        </w:rPr>
        <w:t xml:space="preserve">Dz. U. </w:t>
      </w:r>
      <w:r w:rsidR="00F11BC2" w:rsidRPr="0090358E">
        <w:rPr>
          <w:rFonts w:ascii="Verdana" w:hAnsi="Verdana" w:cs="Arial"/>
          <w:sz w:val="18"/>
          <w:szCs w:val="18"/>
        </w:rPr>
        <w:t xml:space="preserve">z 2020 r. </w:t>
      </w:r>
      <w:r w:rsidRPr="0090358E">
        <w:rPr>
          <w:rFonts w:ascii="Verdana" w:hAnsi="Verdana" w:cs="Arial"/>
          <w:sz w:val="18"/>
          <w:szCs w:val="18"/>
        </w:rPr>
        <w:t>poz. 769</w:t>
      </w:r>
      <w:r w:rsidR="00F11BC2" w:rsidRPr="0090358E">
        <w:rPr>
          <w:rFonts w:ascii="Verdana" w:hAnsi="Verdana" w:cs="Arial"/>
          <w:sz w:val="18"/>
          <w:szCs w:val="18"/>
        </w:rPr>
        <w:t xml:space="preserve"> ze zm.</w:t>
      </w:r>
      <w:r w:rsidRPr="0090358E">
        <w:rPr>
          <w:rFonts w:ascii="Verdana" w:hAnsi="Verdana" w:cs="Arial"/>
          <w:sz w:val="18"/>
          <w:szCs w:val="18"/>
        </w:rPr>
        <w:t>),</w:t>
      </w:r>
    </w:p>
    <w:p w14:paraId="425E19EC" w14:textId="77777777" w:rsidR="00505464" w:rsidRPr="0090358E" w:rsidRDefault="00505464" w:rsidP="000701C4">
      <w:pPr>
        <w:pStyle w:val="Akapitzlist"/>
        <w:numPr>
          <w:ilvl w:val="3"/>
          <w:numId w:val="67"/>
        </w:numPr>
        <w:ind w:left="1134" w:right="1" w:hanging="1145"/>
        <w:rPr>
          <w:rFonts w:ascii="Verdana" w:hAnsi="Verdana" w:cs="Arial"/>
          <w:sz w:val="18"/>
          <w:szCs w:val="18"/>
        </w:rPr>
      </w:pPr>
      <w:r w:rsidRPr="0090358E">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90358E" w:rsidRDefault="00505464" w:rsidP="00C179C4">
      <w:pPr>
        <w:pStyle w:val="Akapitzlist"/>
        <w:ind w:left="1134" w:right="1"/>
        <w:rPr>
          <w:rFonts w:ascii="Verdana" w:hAnsi="Verdana" w:cs="Arial"/>
          <w:sz w:val="18"/>
          <w:szCs w:val="18"/>
        </w:rPr>
      </w:pPr>
      <w:r w:rsidRPr="0090358E">
        <w:rPr>
          <w:rFonts w:ascii="Verdana" w:hAnsi="Verdana" w:cs="Arial"/>
          <w:sz w:val="18"/>
          <w:szCs w:val="18"/>
        </w:rPr>
        <w:lastRenderedPageBreak/>
        <w:t>- lub za odpowiedni czyn zabroniony określony w przepisach prawa obcego</w:t>
      </w:r>
      <w:r w:rsidR="003E1204" w:rsidRPr="0090358E">
        <w:rPr>
          <w:rFonts w:ascii="Verdana" w:hAnsi="Verdana" w:cs="Arial"/>
          <w:sz w:val="18"/>
          <w:szCs w:val="18"/>
        </w:rPr>
        <w:t>.</w:t>
      </w:r>
    </w:p>
    <w:p w14:paraId="37437F33" w14:textId="4587CD5B" w:rsidR="00492F12" w:rsidRPr="0090358E" w:rsidRDefault="003E1204" w:rsidP="00C179C4">
      <w:pPr>
        <w:pStyle w:val="Akapitzlist"/>
        <w:ind w:left="1134" w:right="1"/>
        <w:rPr>
          <w:rFonts w:ascii="Verdana" w:hAnsi="Verdana" w:cs="Arial"/>
          <w:sz w:val="18"/>
          <w:szCs w:val="18"/>
        </w:rPr>
      </w:pPr>
      <w:r w:rsidRPr="0090358E">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90358E" w:rsidRDefault="00880AE7"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57" w:name="_Toc122344760"/>
      <w:r w:rsidRPr="0090358E">
        <w:rPr>
          <w:rFonts w:ascii="Verdana" w:hAnsi="Verdana" w:cs="Arial"/>
          <w:sz w:val="18"/>
          <w:szCs w:val="18"/>
        </w:rPr>
        <w:t xml:space="preserve">wobec Wykonawcy </w:t>
      </w:r>
      <w:r w:rsidR="008E0E1D" w:rsidRPr="0090358E">
        <w:rPr>
          <w:rFonts w:ascii="Verdana" w:hAnsi="Verdana" w:cs="Arial"/>
          <w:sz w:val="18"/>
          <w:szCs w:val="18"/>
        </w:rPr>
        <w:t>orzeczono zakaz ubiegania się o zamówienia publiczne</w:t>
      </w:r>
      <w:r w:rsidR="003E1204" w:rsidRPr="0090358E">
        <w:rPr>
          <w:rFonts w:ascii="Verdana" w:hAnsi="Verdana" w:cs="Arial"/>
          <w:sz w:val="18"/>
          <w:szCs w:val="18"/>
        </w:rPr>
        <w:t>.</w:t>
      </w:r>
      <w:bookmarkEnd w:id="157"/>
    </w:p>
    <w:p w14:paraId="66251743" w14:textId="1FA8401B" w:rsidR="00F74DC3" w:rsidRPr="0090358E"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58" w:name="_Toc122344761"/>
      <w:r w:rsidRPr="0090358E">
        <w:rPr>
          <w:rFonts w:ascii="Verdana" w:hAnsi="Verdana" w:cs="Arial"/>
          <w:sz w:val="18"/>
          <w:szCs w:val="18"/>
        </w:rPr>
        <w:t>Wykluczenie Wykonawcy następuje na okres, na jaki został prawomocnie orzeczony zakaz ubiegania się o zamówienia publiczne.</w:t>
      </w:r>
      <w:bookmarkEnd w:id="158"/>
    </w:p>
    <w:p w14:paraId="578F67BB" w14:textId="4C3BC65A" w:rsidR="003E1204" w:rsidRPr="0090358E" w:rsidRDefault="00505464"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59" w:name="_Toc122344762"/>
      <w:r w:rsidRPr="0090358E">
        <w:rPr>
          <w:rFonts w:ascii="Verdana" w:hAnsi="Verdana" w:cs="Arial"/>
          <w:sz w:val="18"/>
          <w:szCs w:val="18"/>
        </w:rPr>
        <w:t>Zamawiający może stwierdzić, na podstawie wiarygodnych przesłanek, że Wykonawca zawarł z innymi Wykonawcami porozumienie mające na ce</w:t>
      </w:r>
      <w:r w:rsidR="009273F4" w:rsidRPr="0090358E">
        <w:rPr>
          <w:rFonts w:ascii="Verdana" w:hAnsi="Verdana" w:cs="Arial"/>
          <w:sz w:val="18"/>
          <w:szCs w:val="18"/>
        </w:rPr>
        <w:t>lu zakłócenie konkurencji, w </w:t>
      </w:r>
      <w:r w:rsidR="003569DC" w:rsidRPr="0090358E">
        <w:rPr>
          <w:rFonts w:ascii="Verdana" w:hAnsi="Verdana" w:cs="Arial"/>
          <w:sz w:val="18"/>
          <w:szCs w:val="18"/>
        </w:rPr>
        <w:t>szczególności,</w:t>
      </w:r>
      <w:r w:rsidRPr="0090358E">
        <w:rPr>
          <w:rFonts w:ascii="Verdana" w:hAnsi="Verdana" w:cs="Arial"/>
          <w:sz w:val="18"/>
          <w:szCs w:val="18"/>
        </w:rPr>
        <w:t xml:space="preserve"> jeżeli należąc do tej samej grupy kapitałowej w rozumieniu ustawy z dnia 16 lutego 2007 r. o ochronie konkurencji i konsumentów, złożyli Oferty, chyba że wykażą, że przygotowali Oferty niezależnie od siebie</w:t>
      </w:r>
      <w:r w:rsidR="003E1204" w:rsidRPr="0090358E">
        <w:rPr>
          <w:rFonts w:ascii="Verdana" w:hAnsi="Verdana" w:cs="Arial"/>
          <w:sz w:val="18"/>
          <w:szCs w:val="18"/>
        </w:rPr>
        <w:t>.</w:t>
      </w:r>
      <w:bookmarkEnd w:id="159"/>
    </w:p>
    <w:p w14:paraId="37FA4313" w14:textId="40F24D65" w:rsidR="00505464" w:rsidRPr="0090358E"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60" w:name="_Toc122344763"/>
      <w:r w:rsidRPr="0090358E">
        <w:rPr>
          <w:rFonts w:ascii="Verdana" w:hAnsi="Verdana" w:cs="Arial"/>
          <w:sz w:val="18"/>
          <w:szCs w:val="18"/>
        </w:rPr>
        <w:t xml:space="preserve">Wykluczenie Wykonawcy następuje </w:t>
      </w:r>
      <w:r w:rsidR="001C3120" w:rsidRPr="0090358E">
        <w:rPr>
          <w:rFonts w:ascii="Verdana" w:hAnsi="Verdana" w:cs="Arial"/>
          <w:sz w:val="18"/>
          <w:szCs w:val="18"/>
        </w:rPr>
        <w:t>przez okres 3 lat od zaistnienia zdarzenia będącego podstawą wykluczenia</w:t>
      </w:r>
      <w:r w:rsidRPr="0090358E">
        <w:rPr>
          <w:rFonts w:ascii="Verdana" w:hAnsi="Verdana" w:cs="Arial"/>
          <w:sz w:val="18"/>
          <w:szCs w:val="18"/>
        </w:rPr>
        <w:t>.</w:t>
      </w:r>
      <w:bookmarkEnd w:id="160"/>
    </w:p>
    <w:p w14:paraId="209FFB6A" w14:textId="600993AE" w:rsidR="001C3120" w:rsidRPr="0090358E" w:rsidRDefault="00505464"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61" w:name="_Toc122344764"/>
      <w:r w:rsidRPr="0090358E">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90358E">
        <w:rPr>
          <w:rFonts w:ascii="Verdana" w:hAnsi="Verdana" w:cs="Arial"/>
          <w:sz w:val="18"/>
          <w:szCs w:val="18"/>
        </w:rPr>
        <w:t xml:space="preserve"> </w:t>
      </w:r>
      <w:r w:rsidR="009D5BC2" w:rsidRPr="0090358E">
        <w:rPr>
          <w:rFonts w:ascii="Verdana" w:hAnsi="Verdana" w:cstheme="minorHAnsi"/>
          <w:sz w:val="18"/>
          <w:szCs w:val="18"/>
          <w:lang w:eastAsia="pl-PL"/>
        </w:rPr>
        <w:t>zakupowym</w:t>
      </w:r>
      <w:r w:rsidR="001C3120" w:rsidRPr="0090358E">
        <w:rPr>
          <w:rFonts w:ascii="Verdana" w:hAnsi="Verdana" w:cs="Arial"/>
          <w:sz w:val="18"/>
          <w:szCs w:val="18"/>
        </w:rPr>
        <w:t>.</w:t>
      </w:r>
      <w:bookmarkEnd w:id="161"/>
    </w:p>
    <w:p w14:paraId="16EC12A9" w14:textId="7CF4E430" w:rsidR="00505464" w:rsidRPr="0090358E"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62" w:name="_Toc122344765"/>
      <w:r w:rsidRPr="0090358E">
        <w:rPr>
          <w:rFonts w:ascii="Verdana" w:hAnsi="Verdana" w:cs="Arial"/>
          <w:sz w:val="18"/>
          <w:szCs w:val="18"/>
        </w:rPr>
        <w:t>Wykluczenie Wykonawcy następuje przez okres 3 lat od zaistnienia zdarzenia będącego podstawą wykluczenia.</w:t>
      </w:r>
      <w:bookmarkEnd w:id="162"/>
    </w:p>
    <w:p w14:paraId="7994A04D" w14:textId="149A5A06" w:rsidR="00505464" w:rsidRPr="0090358E" w:rsidRDefault="00505464"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63" w:name="_Toc122344766"/>
      <w:r w:rsidRPr="0090358E">
        <w:rPr>
          <w:rFonts w:ascii="Verdana" w:hAnsi="Verdana" w:cs="Arial"/>
          <w:sz w:val="18"/>
          <w:szCs w:val="18"/>
        </w:rPr>
        <w:t>nie daje rękojmi należytego wykonania Zakupu z uwagi na prowadzone przeciwko niemu lub członkom organów spółki Wykonawcy postępowanie o popełnien</w:t>
      </w:r>
      <w:r w:rsidR="009273F4" w:rsidRPr="0090358E">
        <w:rPr>
          <w:rFonts w:ascii="Verdana" w:hAnsi="Verdana" w:cs="Arial"/>
          <w:sz w:val="18"/>
          <w:szCs w:val="18"/>
        </w:rPr>
        <w:t>ie przestępstwa w </w:t>
      </w:r>
      <w:r w:rsidRPr="0090358E">
        <w:rPr>
          <w:rFonts w:ascii="Verdana" w:hAnsi="Verdana" w:cs="Arial"/>
          <w:sz w:val="18"/>
          <w:szCs w:val="18"/>
        </w:rPr>
        <w:t>związku z prowadzoną działalnością gospodarczą,</w:t>
      </w:r>
      <w:bookmarkEnd w:id="163"/>
    </w:p>
    <w:p w14:paraId="0DDCBB21" w14:textId="77777777" w:rsidR="001C3120" w:rsidRPr="0090358E" w:rsidRDefault="005D7808"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64" w:name="_Toc122344767"/>
      <w:r w:rsidRPr="0090358E">
        <w:rPr>
          <w:rFonts w:ascii="Verdana" w:hAnsi="Verdana" w:cs="Arial"/>
          <w:sz w:val="18"/>
          <w:szCs w:val="18"/>
        </w:rPr>
        <w:t xml:space="preserve">w </w:t>
      </w:r>
      <w:r w:rsidR="00871798" w:rsidRPr="0090358E">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90358E">
        <w:rPr>
          <w:rFonts w:ascii="Verdana" w:hAnsi="Verdana" w:cs="Arial"/>
          <w:sz w:val="18"/>
          <w:szCs w:val="18"/>
        </w:rPr>
        <w:t>.</w:t>
      </w:r>
      <w:bookmarkEnd w:id="164"/>
    </w:p>
    <w:p w14:paraId="55D6B20B" w14:textId="744842BD" w:rsidR="00505464" w:rsidRPr="0090358E"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65" w:name="_Toc122344768"/>
      <w:r w:rsidRPr="0090358E">
        <w:rPr>
          <w:rFonts w:ascii="Verdana" w:hAnsi="Verdana" w:cs="Arial"/>
          <w:sz w:val="18"/>
          <w:szCs w:val="18"/>
        </w:rPr>
        <w:t>Wykluczenie Wykonawcy następuje przez okres 3 lat od zaistnienia zdarzenia będącego podstawą wykluczenia.</w:t>
      </w:r>
      <w:bookmarkEnd w:id="165"/>
    </w:p>
    <w:p w14:paraId="5C90138B" w14:textId="0C54D591" w:rsidR="00C34604" w:rsidRPr="0090358E" w:rsidRDefault="00C34604"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66" w:name="_Toc122344769"/>
      <w:r w:rsidRPr="0090358E">
        <w:rPr>
          <w:rFonts w:ascii="Verdana" w:hAnsi="Verdana" w:cs="Arial"/>
          <w:sz w:val="18"/>
          <w:szCs w:val="18"/>
        </w:rPr>
        <w:t>Wykonawca jest wymieniony w wykazach określonych w Rozporządzeniu Rady (WE) nr 765/2006 z dnia 18 maja 2006 r. dotyczącym środków ograniczających w związku z</w:t>
      </w:r>
      <w:r w:rsidR="009273F4" w:rsidRPr="0090358E">
        <w:rPr>
          <w:rFonts w:ascii="Verdana" w:hAnsi="Verdana" w:cs="Arial"/>
          <w:sz w:val="18"/>
          <w:szCs w:val="18"/>
        </w:rPr>
        <w:t> </w:t>
      </w:r>
      <w:r w:rsidRPr="0090358E">
        <w:rPr>
          <w:rFonts w:ascii="Verdana" w:hAnsi="Verdana" w:cs="Arial"/>
          <w:sz w:val="18"/>
          <w:szCs w:val="18"/>
        </w:rPr>
        <w:t xml:space="preserve">sytuacją na Białorusi i udziałem Białorusi w agresji Rosji wobec Ukrainy (Dz. Urz. UE L 134 z 20.05.2006, str. 1, z </w:t>
      </w:r>
      <w:proofErr w:type="spellStart"/>
      <w:r w:rsidRPr="0090358E">
        <w:rPr>
          <w:rFonts w:ascii="Verdana" w:hAnsi="Verdana" w:cs="Arial"/>
          <w:sz w:val="18"/>
          <w:szCs w:val="18"/>
        </w:rPr>
        <w:t>późn</w:t>
      </w:r>
      <w:proofErr w:type="spellEnd"/>
      <w:r w:rsidRPr="0090358E">
        <w:rPr>
          <w:rFonts w:ascii="Verdana" w:hAnsi="Verdana" w:cs="Arial"/>
          <w:sz w:val="18"/>
          <w:szCs w:val="18"/>
        </w:rPr>
        <w:t>. zm.) (dalej: Rozporządzenie</w:t>
      </w:r>
      <w:r w:rsidR="009273F4" w:rsidRPr="0090358E">
        <w:rPr>
          <w:rFonts w:ascii="Verdana" w:hAnsi="Verdana" w:cs="Arial"/>
          <w:sz w:val="18"/>
          <w:szCs w:val="18"/>
        </w:rPr>
        <w:t xml:space="preserve"> 765/2006) i </w:t>
      </w:r>
      <w:r w:rsidRPr="0090358E">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90358E">
        <w:rPr>
          <w:rFonts w:ascii="Verdana" w:hAnsi="Verdana" w:cs="Arial"/>
          <w:sz w:val="18"/>
          <w:szCs w:val="18"/>
        </w:rPr>
        <w:t>grażających (Dz. Urz. UE L 78 z </w:t>
      </w:r>
      <w:r w:rsidRPr="0090358E">
        <w:rPr>
          <w:rFonts w:ascii="Verdana" w:hAnsi="Verdana" w:cs="Arial"/>
          <w:sz w:val="18"/>
          <w:szCs w:val="18"/>
        </w:rPr>
        <w:t xml:space="preserve">17.03.2014, str. 6, z </w:t>
      </w:r>
      <w:proofErr w:type="spellStart"/>
      <w:r w:rsidRPr="0090358E">
        <w:rPr>
          <w:rFonts w:ascii="Verdana" w:hAnsi="Verdana" w:cs="Arial"/>
          <w:sz w:val="18"/>
          <w:szCs w:val="18"/>
        </w:rPr>
        <w:t>późn</w:t>
      </w:r>
      <w:proofErr w:type="spellEnd"/>
      <w:r w:rsidRPr="0090358E">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90358E">
        <w:rPr>
          <w:rFonts w:ascii="Verdana" w:hAnsi="Verdana" w:cstheme="minorHAnsi"/>
          <w:sz w:val="18"/>
          <w:szCs w:val="18"/>
          <w:lang w:bidi="pl-PL"/>
        </w:rPr>
        <w:t>(</w:t>
      </w:r>
      <w:proofErr w:type="spellStart"/>
      <w:r w:rsidR="0044259B" w:rsidRPr="0090358E">
        <w:rPr>
          <w:rFonts w:ascii="Verdana" w:hAnsi="Verdana" w:cstheme="minorHAnsi"/>
          <w:sz w:val="18"/>
          <w:szCs w:val="18"/>
          <w:lang w:bidi="pl-PL"/>
        </w:rPr>
        <w:t>t.j</w:t>
      </w:r>
      <w:proofErr w:type="spellEnd"/>
      <w:r w:rsidR="0044259B" w:rsidRPr="0090358E">
        <w:rPr>
          <w:rFonts w:ascii="Verdana" w:hAnsi="Verdana" w:cstheme="minorHAnsi"/>
          <w:sz w:val="18"/>
          <w:szCs w:val="18"/>
          <w:lang w:bidi="pl-PL"/>
        </w:rPr>
        <w:t xml:space="preserve">. Dz. U. z 2023 r., poz. 1497 z </w:t>
      </w:r>
      <w:proofErr w:type="spellStart"/>
      <w:r w:rsidR="0044259B" w:rsidRPr="0090358E">
        <w:rPr>
          <w:rFonts w:ascii="Verdana" w:hAnsi="Verdana" w:cstheme="minorHAnsi"/>
          <w:sz w:val="18"/>
          <w:szCs w:val="18"/>
          <w:lang w:bidi="pl-PL"/>
        </w:rPr>
        <w:t>późn</w:t>
      </w:r>
      <w:proofErr w:type="spellEnd"/>
      <w:r w:rsidR="0044259B" w:rsidRPr="0090358E">
        <w:rPr>
          <w:rFonts w:ascii="Verdana" w:hAnsi="Verdana" w:cstheme="minorHAnsi"/>
          <w:sz w:val="18"/>
          <w:szCs w:val="18"/>
          <w:lang w:bidi="pl-PL"/>
        </w:rPr>
        <w:t>. zm.)</w:t>
      </w:r>
      <w:r w:rsidRPr="0090358E">
        <w:rPr>
          <w:rFonts w:ascii="Verdana" w:hAnsi="Verdana" w:cs="Arial"/>
          <w:sz w:val="18"/>
          <w:szCs w:val="18"/>
        </w:rPr>
        <w:t xml:space="preserve"> (dalej: Ustawa przeciwdziałania wspierania agresji),</w:t>
      </w:r>
      <w:bookmarkEnd w:id="166"/>
    </w:p>
    <w:p w14:paraId="1E4AA17A" w14:textId="4CF80D9C" w:rsidR="00C34604" w:rsidRPr="0090358E" w:rsidRDefault="00C34604"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67" w:name="_Toc122344770"/>
      <w:r w:rsidRPr="0090358E">
        <w:rPr>
          <w:rFonts w:ascii="Verdana" w:hAnsi="Verdana" w:cs="Arial"/>
          <w:sz w:val="18"/>
          <w:szCs w:val="18"/>
        </w:rPr>
        <w:t>Wykonawca, którego beneficjentem rzeczywistym w rozumieniu ustawy z dnia 1 marca 2018 r. o przeciwdziałaniu praniu pieniędzy oraz finans</w:t>
      </w:r>
      <w:r w:rsidR="009273F4" w:rsidRPr="0090358E">
        <w:rPr>
          <w:rFonts w:ascii="Verdana" w:hAnsi="Verdana" w:cs="Arial"/>
          <w:sz w:val="18"/>
          <w:szCs w:val="18"/>
        </w:rPr>
        <w:t>owaniu terroryzmu (tj. Dz. U. z </w:t>
      </w:r>
      <w:r w:rsidRPr="0090358E">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67"/>
    </w:p>
    <w:p w14:paraId="302180F7" w14:textId="0D25762A" w:rsidR="00C34604" w:rsidRPr="0090358E" w:rsidRDefault="00C34604"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68" w:name="_Toc122344771"/>
      <w:r w:rsidRPr="0090358E">
        <w:rPr>
          <w:rFonts w:ascii="Verdana" w:hAnsi="Verdana" w:cs="Arial"/>
          <w:sz w:val="18"/>
          <w:szCs w:val="18"/>
        </w:rPr>
        <w:t>Wykonawca, którego jednostką dominującą w rozumieni</w:t>
      </w:r>
      <w:r w:rsidR="009273F4" w:rsidRPr="0090358E">
        <w:rPr>
          <w:rFonts w:ascii="Verdana" w:hAnsi="Verdana" w:cs="Arial"/>
          <w:sz w:val="18"/>
          <w:szCs w:val="18"/>
        </w:rPr>
        <w:t>u art. 3 ust. 1 pkt 37 ustawy z </w:t>
      </w:r>
      <w:r w:rsidRPr="0090358E">
        <w:rPr>
          <w:rFonts w:ascii="Verdana" w:hAnsi="Verdana" w:cs="Arial"/>
          <w:sz w:val="18"/>
          <w:szCs w:val="18"/>
        </w:rPr>
        <w:t>dnia 29 września 1994 r. o rachunkowości (tj.: Dz. U. z 2021 r. poz. 217 ze zm.), jest podmiot wymieniony w wykazach określon</w:t>
      </w:r>
      <w:r w:rsidR="009273F4" w:rsidRPr="0090358E">
        <w:rPr>
          <w:rFonts w:ascii="Verdana" w:hAnsi="Verdana" w:cs="Arial"/>
          <w:sz w:val="18"/>
          <w:szCs w:val="18"/>
        </w:rPr>
        <w:t>ych w Rozporządzeniu 765/2006 i </w:t>
      </w:r>
      <w:r w:rsidRPr="0090358E">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68"/>
    </w:p>
    <w:p w14:paraId="105D4DB0" w14:textId="74183F48" w:rsidR="00C34604" w:rsidRPr="0090358E" w:rsidRDefault="00C34604" w:rsidP="000701C4">
      <w:pPr>
        <w:pStyle w:val="Akapitzlist"/>
        <w:widowControl w:val="0"/>
        <w:numPr>
          <w:ilvl w:val="2"/>
          <w:numId w:val="67"/>
        </w:numPr>
        <w:snapToGrid w:val="0"/>
        <w:spacing w:before="120" w:line="276" w:lineRule="auto"/>
        <w:ind w:left="1134" w:right="1" w:hanging="1145"/>
        <w:outlineLvl w:val="0"/>
        <w:rPr>
          <w:rFonts w:ascii="Verdana" w:hAnsi="Verdana" w:cs="Arial"/>
          <w:sz w:val="18"/>
          <w:szCs w:val="18"/>
        </w:rPr>
      </w:pPr>
      <w:bookmarkStart w:id="169" w:name="_Toc122344772"/>
      <w:r w:rsidRPr="0090358E">
        <w:rPr>
          <w:rFonts w:ascii="Verdana" w:hAnsi="Verdana" w:cs="Arial"/>
          <w:sz w:val="18"/>
          <w:szCs w:val="18"/>
        </w:rPr>
        <w:t>Jest Wykonawcą z udziałem:</w:t>
      </w:r>
      <w:bookmarkEnd w:id="169"/>
      <w:r w:rsidRPr="0090358E">
        <w:rPr>
          <w:rFonts w:ascii="Verdana" w:hAnsi="Verdana" w:cs="Arial"/>
          <w:sz w:val="18"/>
          <w:szCs w:val="18"/>
        </w:rPr>
        <w:t xml:space="preserve"> </w:t>
      </w:r>
    </w:p>
    <w:p w14:paraId="667A1720" w14:textId="217EE9AD" w:rsidR="00C34604" w:rsidRPr="0090358E" w:rsidRDefault="00C34604" w:rsidP="00AB58C1">
      <w:pPr>
        <w:pStyle w:val="Akapitzlist"/>
        <w:ind w:left="1418" w:right="1" w:hanging="283"/>
        <w:rPr>
          <w:rFonts w:ascii="Verdana" w:eastAsia="Calibri" w:hAnsi="Verdana" w:cstheme="minorHAnsi"/>
          <w:sz w:val="18"/>
          <w:szCs w:val="18"/>
        </w:rPr>
      </w:pPr>
      <w:r w:rsidRPr="0090358E">
        <w:rPr>
          <w:rFonts w:ascii="Verdana" w:eastAsia="Calibri" w:hAnsi="Verdana" w:cstheme="minorHAnsi"/>
          <w:sz w:val="18"/>
          <w:szCs w:val="18"/>
        </w:rPr>
        <w:t>a. obywateli rosyjskich lub osób fizycznych lub pr</w:t>
      </w:r>
      <w:r w:rsidR="009273F4" w:rsidRPr="0090358E">
        <w:rPr>
          <w:rFonts w:ascii="Verdana" w:eastAsia="Calibri" w:hAnsi="Verdana" w:cstheme="minorHAnsi"/>
          <w:sz w:val="18"/>
          <w:szCs w:val="18"/>
        </w:rPr>
        <w:t>awnych, podmiotów lub organów z </w:t>
      </w:r>
      <w:r w:rsidRPr="0090358E">
        <w:rPr>
          <w:rFonts w:ascii="Verdana" w:eastAsia="Calibri" w:hAnsi="Verdana" w:cstheme="minorHAnsi"/>
          <w:sz w:val="18"/>
          <w:szCs w:val="18"/>
        </w:rPr>
        <w:t xml:space="preserve">siedzibą w Rosji; </w:t>
      </w:r>
    </w:p>
    <w:p w14:paraId="74D61DAF" w14:textId="77777777" w:rsidR="00C34604" w:rsidRPr="0090358E" w:rsidRDefault="00C34604" w:rsidP="00AB58C1">
      <w:pPr>
        <w:pStyle w:val="Akapitzlist"/>
        <w:ind w:left="1418" w:right="1" w:hanging="283"/>
        <w:rPr>
          <w:rFonts w:ascii="Verdana" w:eastAsia="Calibri" w:hAnsi="Verdana" w:cstheme="minorHAnsi"/>
          <w:sz w:val="18"/>
          <w:szCs w:val="18"/>
        </w:rPr>
      </w:pPr>
      <w:r w:rsidRPr="0090358E">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1D1B42A7" w:rsidR="00C34604" w:rsidRPr="0090358E" w:rsidRDefault="00C34604" w:rsidP="00AB58C1">
      <w:pPr>
        <w:pStyle w:val="Akapitzlist"/>
        <w:ind w:left="1418" w:right="1" w:hanging="283"/>
        <w:rPr>
          <w:rFonts w:ascii="Verdana" w:eastAsia="Calibri" w:hAnsi="Verdana" w:cstheme="minorHAnsi"/>
          <w:sz w:val="18"/>
          <w:szCs w:val="18"/>
        </w:rPr>
      </w:pPr>
      <w:r w:rsidRPr="0090358E">
        <w:rPr>
          <w:rFonts w:ascii="Verdana" w:eastAsia="Calibri" w:hAnsi="Verdana" w:cstheme="minorHAnsi"/>
          <w:sz w:val="18"/>
          <w:szCs w:val="18"/>
        </w:rPr>
        <w:t xml:space="preserve">c. osób fizycznych lub prawnych, podmiotów lub organów działających w imieniu lub pod kierunkiem podmiotu, o którym mowa w lit. a) lub b) niniejszego punktu, - w tym podwykonawców, </w:t>
      </w:r>
      <w:r w:rsidRPr="0090358E">
        <w:rPr>
          <w:rFonts w:ascii="Verdana" w:eastAsia="Calibri" w:hAnsi="Verdana" w:cstheme="minorHAnsi"/>
          <w:sz w:val="18"/>
          <w:szCs w:val="18"/>
        </w:rPr>
        <w:lastRenderedPageBreak/>
        <w:t xml:space="preserve">dostawców lub podmiotów, na których zdolnościach dany Wykonawca polega w celu wykazania spełniania warunków udziału w Postępowaniu, w </w:t>
      </w:r>
      <w:r w:rsidR="003569DC" w:rsidRPr="0090358E">
        <w:rPr>
          <w:rFonts w:ascii="Verdana" w:eastAsia="Calibri" w:hAnsi="Verdana" w:cstheme="minorHAnsi"/>
          <w:sz w:val="18"/>
          <w:szCs w:val="18"/>
        </w:rPr>
        <w:t>przypadku,</w:t>
      </w:r>
      <w:r w:rsidRPr="0090358E">
        <w:rPr>
          <w:rFonts w:ascii="Verdana" w:eastAsia="Calibri" w:hAnsi="Verdana" w:cstheme="minorHAnsi"/>
          <w:sz w:val="18"/>
          <w:szCs w:val="18"/>
        </w:rPr>
        <w:t xml:space="preserve"> gdy przypada na nich ponad 10 % wartości Zamówienia.</w:t>
      </w:r>
      <w:r w:rsidR="00D5048E" w:rsidRPr="0090358E">
        <w:rPr>
          <w:rFonts w:ascii="Verdana" w:eastAsia="Calibri" w:hAnsi="Verdana" w:cstheme="minorHAnsi"/>
          <w:sz w:val="18"/>
          <w:szCs w:val="18"/>
        </w:rPr>
        <w:t xml:space="preserve"> </w:t>
      </w:r>
    </w:p>
    <w:p w14:paraId="19A52C79" w14:textId="49A23393" w:rsidR="00D437D7" w:rsidRPr="0090358E" w:rsidRDefault="00D437D7" w:rsidP="00AB58C1">
      <w:pPr>
        <w:pStyle w:val="Akapitzlist"/>
        <w:ind w:left="1560" w:right="1" w:hanging="142"/>
        <w:rPr>
          <w:rFonts w:ascii="Verdana" w:hAnsi="Verdana" w:cstheme="minorHAnsi"/>
          <w:sz w:val="20"/>
        </w:rPr>
      </w:pPr>
      <w:r w:rsidRPr="0090358E">
        <w:rPr>
          <w:rFonts w:ascii="Verdana" w:hAnsi="Verdana" w:cstheme="minorHAnsi"/>
          <w:sz w:val="20"/>
        </w:rPr>
        <w:t xml:space="preserve"> </w:t>
      </w:r>
    </w:p>
    <w:p w14:paraId="1C73F6D4" w14:textId="28BAF10C" w:rsidR="00D437D7" w:rsidRPr="0090358E"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70" w:name="_Toc122344773"/>
      <w:r w:rsidRPr="0090358E">
        <w:rPr>
          <w:rFonts w:ascii="Verdana" w:hAnsi="Verdana" w:cstheme="minorBidi"/>
          <w:sz w:val="18"/>
          <w:szCs w:val="18"/>
        </w:rPr>
        <w:t xml:space="preserve">Wykluczenie Wykonawcy </w:t>
      </w:r>
      <w:r w:rsidR="00C34604" w:rsidRPr="0090358E">
        <w:rPr>
          <w:rFonts w:ascii="Verdana" w:hAnsi="Verdana" w:cstheme="minorBidi"/>
          <w:sz w:val="18"/>
          <w:szCs w:val="18"/>
        </w:rPr>
        <w:t xml:space="preserve">wskazane w pkt. 14.2.10 - 14.2.13. </w:t>
      </w:r>
      <w:r w:rsidRPr="0090358E">
        <w:rPr>
          <w:rFonts w:ascii="Verdana" w:hAnsi="Verdana" w:cstheme="minorBidi"/>
          <w:sz w:val="18"/>
          <w:szCs w:val="18"/>
        </w:rPr>
        <w:t>następuje na okres trwania wskazanych powyżej okoliczności.</w:t>
      </w:r>
      <w:bookmarkEnd w:id="170"/>
    </w:p>
    <w:p w14:paraId="41647238" w14:textId="0465392D" w:rsidR="00B02314" w:rsidRPr="0090358E" w:rsidRDefault="00B02314" w:rsidP="000701C4">
      <w:pPr>
        <w:pStyle w:val="Akapitzlist"/>
        <w:numPr>
          <w:ilvl w:val="1"/>
          <w:numId w:val="67"/>
        </w:numPr>
        <w:spacing w:before="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t xml:space="preserve">O udzielenie Zamówienia mogą ubiegać się Wykonawcy, którzy spełniają </w:t>
      </w:r>
      <w:r w:rsidR="000C51DC" w:rsidRPr="0090358E">
        <w:rPr>
          <w:rFonts w:ascii="Verdana" w:eastAsia="Calibri" w:hAnsi="Verdana" w:cstheme="minorHAnsi"/>
          <w:sz w:val="18"/>
          <w:szCs w:val="18"/>
        </w:rPr>
        <w:t xml:space="preserve">następujące </w:t>
      </w:r>
      <w:r w:rsidR="00C96348" w:rsidRPr="0090358E">
        <w:rPr>
          <w:rFonts w:ascii="Verdana" w:eastAsia="Calibri" w:hAnsi="Verdana" w:cstheme="minorHAnsi"/>
          <w:sz w:val="18"/>
          <w:szCs w:val="18"/>
        </w:rPr>
        <w:t>warunki udziału w Postępowaniu</w:t>
      </w:r>
      <w:r w:rsidR="009D5BC2" w:rsidRPr="0090358E">
        <w:rPr>
          <w:rFonts w:ascii="Verdana" w:eastAsia="Calibri" w:hAnsi="Verdana" w:cstheme="minorHAnsi"/>
          <w:sz w:val="18"/>
          <w:szCs w:val="18"/>
        </w:rPr>
        <w:t xml:space="preserve"> </w:t>
      </w:r>
      <w:r w:rsidR="009D5BC2" w:rsidRPr="0090358E">
        <w:rPr>
          <w:rFonts w:ascii="Verdana" w:hAnsi="Verdana" w:cstheme="minorHAnsi"/>
          <w:sz w:val="18"/>
          <w:szCs w:val="18"/>
          <w:lang w:eastAsia="pl-PL"/>
        </w:rPr>
        <w:t>zakupowym</w:t>
      </w:r>
      <w:r w:rsidRPr="0090358E">
        <w:rPr>
          <w:rFonts w:ascii="Verdana" w:eastAsia="Calibri" w:hAnsi="Verdana" w:cstheme="minorHAnsi"/>
          <w:sz w:val="18"/>
          <w:szCs w:val="18"/>
        </w:rPr>
        <w:t>:</w:t>
      </w:r>
    </w:p>
    <w:p w14:paraId="457EADF4" w14:textId="65AFE4A5" w:rsidR="00B02314" w:rsidRPr="0090358E" w:rsidRDefault="0063280E" w:rsidP="000701C4">
      <w:pPr>
        <w:pStyle w:val="Akapitzlist"/>
        <w:numPr>
          <w:ilvl w:val="2"/>
          <w:numId w:val="67"/>
        </w:numPr>
        <w:spacing w:line="240" w:lineRule="auto"/>
        <w:ind w:left="1134" w:right="1" w:hanging="1134"/>
        <w:rPr>
          <w:rFonts w:ascii="Verdana" w:hAnsi="Verdana" w:cstheme="minorHAnsi"/>
          <w:sz w:val="18"/>
          <w:szCs w:val="18"/>
        </w:rPr>
      </w:pPr>
      <w:r w:rsidRPr="0090358E">
        <w:rPr>
          <w:rFonts w:ascii="Verdana" w:eastAsia="Calibri" w:hAnsi="Verdana" w:cstheme="minorHAnsi"/>
          <w:b/>
          <w:sz w:val="18"/>
          <w:szCs w:val="18"/>
        </w:rPr>
        <w:t>posiadają u</w:t>
      </w:r>
      <w:r w:rsidR="00EA0696" w:rsidRPr="0090358E">
        <w:rPr>
          <w:rFonts w:ascii="Verdana" w:eastAsia="Calibri" w:hAnsi="Verdana" w:cstheme="minorHAnsi"/>
          <w:b/>
          <w:sz w:val="18"/>
          <w:szCs w:val="18"/>
        </w:rPr>
        <w:t>prawnie</w:t>
      </w:r>
      <w:r w:rsidRPr="0090358E">
        <w:rPr>
          <w:rFonts w:ascii="Verdana" w:eastAsia="Calibri" w:hAnsi="Verdana" w:cstheme="minorHAnsi"/>
          <w:b/>
          <w:sz w:val="18"/>
          <w:szCs w:val="18"/>
        </w:rPr>
        <w:t>nia</w:t>
      </w:r>
      <w:r w:rsidR="00EA0696" w:rsidRPr="0090358E">
        <w:rPr>
          <w:rFonts w:ascii="Verdana" w:eastAsia="Calibri" w:hAnsi="Verdana" w:cstheme="minorHAnsi"/>
          <w:b/>
          <w:sz w:val="18"/>
          <w:szCs w:val="18"/>
        </w:rPr>
        <w:t xml:space="preserve"> </w:t>
      </w:r>
      <w:r w:rsidR="00B02314" w:rsidRPr="0090358E">
        <w:rPr>
          <w:rFonts w:ascii="Verdana" w:eastAsia="Calibri" w:hAnsi="Verdana" w:cstheme="minorHAnsi"/>
          <w:b/>
          <w:sz w:val="18"/>
          <w:szCs w:val="18"/>
        </w:rPr>
        <w:t xml:space="preserve">do </w:t>
      </w:r>
      <w:r w:rsidR="007B5647" w:rsidRPr="0090358E">
        <w:rPr>
          <w:rFonts w:ascii="Verdana" w:eastAsia="Calibri" w:hAnsi="Verdana" w:cstheme="minorHAnsi"/>
          <w:b/>
          <w:sz w:val="18"/>
          <w:szCs w:val="18"/>
        </w:rPr>
        <w:t>prowadzenia określonej działalności gospodarczej lub zawodowej</w:t>
      </w:r>
      <w:r w:rsidR="00B231AF" w:rsidRPr="0090358E">
        <w:rPr>
          <w:rFonts w:ascii="Verdana" w:eastAsia="Calibri" w:hAnsi="Verdana" w:cstheme="minorHAnsi"/>
          <w:b/>
          <w:sz w:val="18"/>
          <w:szCs w:val="18"/>
        </w:rPr>
        <w:t xml:space="preserve">, jeżeli </w:t>
      </w:r>
      <w:r w:rsidR="0017440C" w:rsidRPr="0090358E">
        <w:rPr>
          <w:rFonts w:ascii="Verdana" w:eastAsia="Calibri" w:hAnsi="Verdana" w:cstheme="minorHAnsi"/>
          <w:b/>
          <w:sz w:val="18"/>
          <w:szCs w:val="18"/>
        </w:rPr>
        <w:t xml:space="preserve">odrębne </w:t>
      </w:r>
      <w:r w:rsidR="007B5647" w:rsidRPr="0090358E">
        <w:rPr>
          <w:rFonts w:ascii="Verdana" w:eastAsia="Calibri" w:hAnsi="Verdana" w:cstheme="minorHAnsi"/>
          <w:b/>
          <w:sz w:val="18"/>
          <w:szCs w:val="18"/>
        </w:rPr>
        <w:t xml:space="preserve">przepisy </w:t>
      </w:r>
      <w:r w:rsidR="00B231AF" w:rsidRPr="0090358E">
        <w:rPr>
          <w:rFonts w:ascii="Verdana" w:eastAsia="Calibri" w:hAnsi="Verdana" w:cstheme="minorHAnsi"/>
          <w:b/>
          <w:sz w:val="18"/>
          <w:szCs w:val="18"/>
        </w:rPr>
        <w:t>nakładają obowiązek posiadania takich uprawnień</w:t>
      </w:r>
      <w:r w:rsidR="00B02314" w:rsidRPr="0090358E">
        <w:rPr>
          <w:rFonts w:ascii="Verdana" w:eastAsia="Calibri" w:hAnsi="Verdana" w:cstheme="minorHAnsi"/>
          <w:b/>
          <w:sz w:val="18"/>
          <w:szCs w:val="18"/>
        </w:rPr>
        <w:t xml:space="preserve">, </w:t>
      </w:r>
      <w:r w:rsidR="0096795D" w:rsidRPr="0090358E">
        <w:rPr>
          <w:rFonts w:ascii="Verdana" w:eastAsia="Calibri" w:hAnsi="Verdana" w:cstheme="minorHAnsi"/>
          <w:b/>
          <w:sz w:val="18"/>
          <w:szCs w:val="18"/>
        </w:rPr>
        <w:t>w tym</w:t>
      </w:r>
      <w:r w:rsidR="00B02314" w:rsidRPr="0090358E">
        <w:rPr>
          <w:rFonts w:ascii="Verdana" w:eastAsia="Calibri" w:hAnsi="Verdana" w:cstheme="minorHAnsi"/>
          <w:b/>
          <w:sz w:val="18"/>
          <w:szCs w:val="18"/>
        </w:rPr>
        <w:t>:</w:t>
      </w:r>
    </w:p>
    <w:p w14:paraId="36F72751" w14:textId="2C609798" w:rsidR="00632A5C" w:rsidRPr="0090358E" w:rsidRDefault="0020277B" w:rsidP="00686B18">
      <w:pPr>
        <w:spacing w:before="120" w:line="240" w:lineRule="auto"/>
        <w:ind w:left="1134"/>
        <w:rPr>
          <w:rFonts w:ascii="Verdana" w:hAnsi="Verdana" w:cstheme="minorHAnsi"/>
          <w:sz w:val="18"/>
          <w:szCs w:val="18"/>
        </w:rPr>
      </w:pPr>
      <w:r w:rsidRPr="0020277B">
        <w:rPr>
          <w:rFonts w:ascii="Verdana" w:hAnsi="Verdana" w:cstheme="minorHAnsi"/>
          <w:i/>
          <w:color w:val="000000"/>
          <w:sz w:val="18"/>
          <w:szCs w:val="18"/>
        </w:rPr>
        <w:t>Zamawiający nie stawia szczególnych wymagań w zakresie spełnienia tego warunku.</w:t>
      </w:r>
      <w:r w:rsidR="00632A5C" w:rsidRPr="0090358E">
        <w:rPr>
          <w:rFonts w:ascii="Verdana" w:hAnsi="Verdana" w:cstheme="minorHAnsi"/>
          <w:sz w:val="18"/>
          <w:szCs w:val="18"/>
        </w:rPr>
        <w:t xml:space="preserve"> </w:t>
      </w:r>
    </w:p>
    <w:p w14:paraId="05F1F93F" w14:textId="77777777" w:rsidR="00686B18" w:rsidRPr="0090358E" w:rsidRDefault="00686B18" w:rsidP="0091105A">
      <w:pPr>
        <w:spacing w:line="240" w:lineRule="auto"/>
        <w:ind w:left="1134" w:right="1"/>
        <w:rPr>
          <w:rFonts w:ascii="Verdana" w:hAnsi="Verdana" w:cstheme="minorHAnsi"/>
          <w:b/>
          <w:color w:val="000000"/>
          <w:sz w:val="18"/>
          <w:szCs w:val="18"/>
        </w:rPr>
      </w:pPr>
    </w:p>
    <w:p w14:paraId="5448059A" w14:textId="0ACF1FAB" w:rsidR="00F50732" w:rsidRPr="0090358E" w:rsidRDefault="0063280E" w:rsidP="000701C4">
      <w:pPr>
        <w:pStyle w:val="Akapitzlist"/>
        <w:numPr>
          <w:ilvl w:val="2"/>
          <w:numId w:val="67"/>
        </w:numPr>
        <w:spacing w:line="240" w:lineRule="auto"/>
        <w:ind w:left="1134" w:right="1" w:hanging="1134"/>
        <w:rPr>
          <w:rFonts w:ascii="Verdana" w:hAnsi="Verdana" w:cstheme="minorHAnsi"/>
          <w:sz w:val="18"/>
          <w:szCs w:val="18"/>
        </w:rPr>
      </w:pPr>
      <w:r w:rsidRPr="0090358E">
        <w:rPr>
          <w:rFonts w:ascii="Verdana" w:eastAsia="Calibri" w:hAnsi="Verdana" w:cstheme="minorHAnsi"/>
          <w:b/>
          <w:sz w:val="18"/>
          <w:szCs w:val="18"/>
        </w:rPr>
        <w:t>znajdują się w s</w:t>
      </w:r>
      <w:r w:rsidR="00EA0696" w:rsidRPr="0090358E">
        <w:rPr>
          <w:rFonts w:ascii="Verdana" w:eastAsia="Calibri" w:hAnsi="Verdana" w:cstheme="minorHAnsi"/>
          <w:b/>
          <w:sz w:val="18"/>
          <w:szCs w:val="18"/>
        </w:rPr>
        <w:t xml:space="preserve">ytuacji </w:t>
      </w:r>
      <w:r w:rsidR="00F50732" w:rsidRPr="0090358E">
        <w:rPr>
          <w:rFonts w:ascii="Verdana" w:eastAsia="Calibri" w:hAnsi="Verdana" w:cstheme="minorHAnsi"/>
          <w:b/>
          <w:sz w:val="18"/>
          <w:szCs w:val="18"/>
        </w:rPr>
        <w:t>ekonomicznej lub finansowej</w:t>
      </w:r>
      <w:r w:rsidRPr="0090358E">
        <w:rPr>
          <w:rFonts w:ascii="Verdana" w:eastAsia="Calibri" w:hAnsi="Verdana" w:cstheme="minorHAnsi"/>
          <w:b/>
          <w:sz w:val="18"/>
          <w:szCs w:val="18"/>
        </w:rPr>
        <w:t xml:space="preserve"> zapewniającej wykonanie </w:t>
      </w:r>
      <w:r w:rsidR="002C3402" w:rsidRPr="0090358E">
        <w:rPr>
          <w:rFonts w:ascii="Verdana" w:eastAsia="Calibri" w:hAnsi="Verdana" w:cstheme="minorHAnsi"/>
          <w:b/>
          <w:sz w:val="18"/>
          <w:szCs w:val="18"/>
        </w:rPr>
        <w:t>Z</w:t>
      </w:r>
      <w:r w:rsidRPr="0090358E">
        <w:rPr>
          <w:rFonts w:ascii="Verdana" w:eastAsia="Calibri" w:hAnsi="Verdana" w:cstheme="minorHAnsi"/>
          <w:b/>
          <w:sz w:val="18"/>
          <w:szCs w:val="18"/>
        </w:rPr>
        <w:t>akupu</w:t>
      </w:r>
      <w:r w:rsidR="00F50732" w:rsidRPr="0090358E">
        <w:rPr>
          <w:rFonts w:ascii="Verdana" w:eastAsia="Calibri" w:hAnsi="Verdana" w:cstheme="minorHAnsi"/>
          <w:b/>
          <w:sz w:val="18"/>
          <w:szCs w:val="18"/>
        </w:rPr>
        <w:t xml:space="preserve">, </w:t>
      </w:r>
      <w:r w:rsidR="008E52AA" w:rsidRPr="0090358E">
        <w:rPr>
          <w:rFonts w:ascii="Verdana" w:eastAsia="Calibri" w:hAnsi="Verdana" w:cstheme="minorHAnsi"/>
          <w:b/>
          <w:sz w:val="18"/>
          <w:szCs w:val="18"/>
        </w:rPr>
        <w:t>w tym</w:t>
      </w:r>
      <w:r w:rsidR="00F50732" w:rsidRPr="0090358E">
        <w:rPr>
          <w:rFonts w:ascii="Verdana" w:eastAsia="Calibri" w:hAnsi="Verdana" w:cstheme="minorHAnsi"/>
          <w:b/>
          <w:sz w:val="18"/>
          <w:szCs w:val="18"/>
        </w:rPr>
        <w:t>:</w:t>
      </w:r>
    </w:p>
    <w:p w14:paraId="5EABC1D0" w14:textId="7A3F503B" w:rsidR="00DC3866" w:rsidRPr="0090358E" w:rsidRDefault="00DC3866" w:rsidP="00AB58C1">
      <w:pPr>
        <w:pStyle w:val="Akapitzlist"/>
        <w:spacing w:before="120" w:line="240" w:lineRule="auto"/>
        <w:ind w:left="1134" w:right="1"/>
        <w:rPr>
          <w:rFonts w:ascii="Verdana" w:hAnsi="Verdana" w:cstheme="minorHAnsi"/>
          <w:i/>
          <w:color w:val="000000"/>
          <w:sz w:val="18"/>
          <w:szCs w:val="18"/>
        </w:rPr>
      </w:pPr>
      <w:r w:rsidRPr="0090358E">
        <w:rPr>
          <w:rFonts w:ascii="Verdana" w:hAnsi="Verdana" w:cstheme="minorHAnsi"/>
          <w:i/>
          <w:color w:val="000000"/>
          <w:sz w:val="18"/>
          <w:szCs w:val="18"/>
        </w:rPr>
        <w:t>Zamawiający nie stawia szczególnych wymagań w zakresie spełnienia tego warunku</w:t>
      </w:r>
      <w:r w:rsidR="00686B18" w:rsidRPr="0090358E">
        <w:rPr>
          <w:rFonts w:ascii="Verdana" w:hAnsi="Verdana" w:cstheme="minorHAnsi"/>
          <w:i/>
          <w:color w:val="000000"/>
          <w:sz w:val="18"/>
          <w:szCs w:val="18"/>
        </w:rPr>
        <w:t>.</w:t>
      </w:r>
    </w:p>
    <w:p w14:paraId="69F5D2E1" w14:textId="77777777" w:rsidR="00686B18" w:rsidRPr="0090358E" w:rsidRDefault="00686B18" w:rsidP="00AB58C1">
      <w:pPr>
        <w:pStyle w:val="Akapitzlist"/>
        <w:spacing w:before="120" w:line="240" w:lineRule="auto"/>
        <w:ind w:left="1134" w:right="1"/>
        <w:rPr>
          <w:rFonts w:ascii="Verdana" w:hAnsi="Verdana" w:cstheme="minorHAnsi"/>
          <w:i/>
          <w:sz w:val="18"/>
          <w:szCs w:val="18"/>
        </w:rPr>
      </w:pPr>
    </w:p>
    <w:p w14:paraId="71EEFA49" w14:textId="2EAD5837" w:rsidR="00F50732" w:rsidRPr="0090358E" w:rsidRDefault="00460B67" w:rsidP="000701C4">
      <w:pPr>
        <w:pStyle w:val="Akapitzlist"/>
        <w:numPr>
          <w:ilvl w:val="2"/>
          <w:numId w:val="67"/>
        </w:numPr>
        <w:spacing w:line="240" w:lineRule="auto"/>
        <w:ind w:left="1134" w:right="1" w:hanging="1134"/>
        <w:rPr>
          <w:rFonts w:ascii="Verdana" w:hAnsi="Verdana" w:cstheme="minorHAnsi"/>
          <w:b/>
          <w:sz w:val="18"/>
          <w:szCs w:val="18"/>
        </w:rPr>
      </w:pPr>
      <w:r w:rsidRPr="0090358E">
        <w:rPr>
          <w:rFonts w:ascii="Verdana" w:hAnsi="Verdana" w:cstheme="minorHAnsi"/>
          <w:b/>
          <w:sz w:val="18"/>
          <w:szCs w:val="18"/>
        </w:rPr>
        <w:t>posiadają</w:t>
      </w:r>
      <w:r w:rsidR="00EA0696" w:rsidRPr="0090358E">
        <w:rPr>
          <w:rFonts w:ascii="Verdana" w:hAnsi="Verdana" w:cstheme="minorHAnsi"/>
          <w:b/>
          <w:sz w:val="18"/>
          <w:szCs w:val="18"/>
        </w:rPr>
        <w:t xml:space="preserve"> </w:t>
      </w:r>
      <w:r w:rsidR="00FE3379" w:rsidRPr="0090358E">
        <w:rPr>
          <w:rFonts w:ascii="Verdana" w:hAnsi="Verdana" w:cstheme="minorHAnsi"/>
          <w:b/>
          <w:sz w:val="18"/>
          <w:szCs w:val="18"/>
        </w:rPr>
        <w:t>niezbędn</w:t>
      </w:r>
      <w:r w:rsidRPr="0090358E">
        <w:rPr>
          <w:rFonts w:ascii="Verdana" w:hAnsi="Verdana" w:cstheme="minorHAnsi"/>
          <w:b/>
          <w:sz w:val="18"/>
          <w:szCs w:val="18"/>
        </w:rPr>
        <w:t>e</w:t>
      </w:r>
      <w:r w:rsidR="00FE3379" w:rsidRPr="0090358E">
        <w:rPr>
          <w:rFonts w:ascii="Verdana" w:hAnsi="Verdana" w:cstheme="minorHAnsi"/>
          <w:b/>
          <w:sz w:val="18"/>
          <w:szCs w:val="18"/>
        </w:rPr>
        <w:t xml:space="preserve"> zdolności techniczn</w:t>
      </w:r>
      <w:r w:rsidRPr="0090358E">
        <w:rPr>
          <w:rFonts w:ascii="Verdana" w:hAnsi="Verdana" w:cstheme="minorHAnsi"/>
          <w:b/>
          <w:sz w:val="18"/>
          <w:szCs w:val="18"/>
        </w:rPr>
        <w:t>e</w:t>
      </w:r>
      <w:r w:rsidR="00FE3379" w:rsidRPr="0090358E">
        <w:rPr>
          <w:rFonts w:ascii="Verdana" w:hAnsi="Verdana" w:cstheme="minorHAnsi"/>
          <w:b/>
          <w:sz w:val="18"/>
          <w:szCs w:val="18"/>
        </w:rPr>
        <w:t xml:space="preserve"> lub zawodow</w:t>
      </w:r>
      <w:r w:rsidRPr="0090358E">
        <w:rPr>
          <w:rFonts w:ascii="Verdana" w:hAnsi="Verdana" w:cstheme="minorHAnsi"/>
          <w:b/>
          <w:sz w:val="18"/>
          <w:szCs w:val="18"/>
        </w:rPr>
        <w:t>e</w:t>
      </w:r>
      <w:r w:rsidR="009273F4" w:rsidRPr="0090358E">
        <w:rPr>
          <w:rFonts w:ascii="Verdana" w:hAnsi="Verdana" w:cstheme="minorHAnsi"/>
          <w:b/>
          <w:sz w:val="18"/>
          <w:szCs w:val="18"/>
        </w:rPr>
        <w:t xml:space="preserve"> do zrealizowania Zakupu, w </w:t>
      </w:r>
      <w:r w:rsidR="00FE3379" w:rsidRPr="0090358E">
        <w:rPr>
          <w:rFonts w:ascii="Verdana" w:hAnsi="Verdana" w:cstheme="minorHAnsi"/>
          <w:b/>
          <w:sz w:val="18"/>
          <w:szCs w:val="18"/>
        </w:rPr>
        <w:t>szczególności wiedzę i doświadczenie oraz dyspon</w:t>
      </w:r>
      <w:r w:rsidRPr="0090358E">
        <w:rPr>
          <w:rFonts w:ascii="Verdana" w:hAnsi="Verdana" w:cstheme="minorHAnsi"/>
          <w:b/>
          <w:sz w:val="18"/>
          <w:szCs w:val="18"/>
        </w:rPr>
        <w:t>ują</w:t>
      </w:r>
      <w:r w:rsidR="009273F4" w:rsidRPr="0090358E">
        <w:rPr>
          <w:rFonts w:ascii="Verdana" w:hAnsi="Verdana" w:cstheme="minorHAnsi"/>
          <w:b/>
          <w:sz w:val="18"/>
          <w:szCs w:val="18"/>
        </w:rPr>
        <w:t xml:space="preserve"> potencjałem technicznym i </w:t>
      </w:r>
      <w:r w:rsidR="00FE3379" w:rsidRPr="0090358E">
        <w:rPr>
          <w:rFonts w:ascii="Verdana" w:hAnsi="Verdana" w:cstheme="minorHAnsi"/>
          <w:b/>
          <w:sz w:val="18"/>
          <w:szCs w:val="18"/>
        </w:rPr>
        <w:t>osobami zdolnymi do realizacji Zakupu</w:t>
      </w:r>
      <w:r w:rsidRPr="0090358E">
        <w:rPr>
          <w:rFonts w:ascii="Verdana" w:hAnsi="Verdana" w:cstheme="minorHAnsi"/>
          <w:b/>
          <w:sz w:val="18"/>
          <w:szCs w:val="18"/>
        </w:rPr>
        <w:t xml:space="preserve">, </w:t>
      </w:r>
      <w:r w:rsidR="008E52AA" w:rsidRPr="0090358E">
        <w:rPr>
          <w:rFonts w:ascii="Verdana" w:eastAsia="Calibri" w:hAnsi="Verdana" w:cstheme="minorHAnsi"/>
          <w:b/>
          <w:sz w:val="18"/>
          <w:szCs w:val="18"/>
        </w:rPr>
        <w:t>w tym</w:t>
      </w:r>
      <w:r w:rsidR="00F50732" w:rsidRPr="0090358E">
        <w:rPr>
          <w:rFonts w:ascii="Verdana" w:eastAsia="Calibri" w:hAnsi="Verdana" w:cstheme="minorHAnsi"/>
          <w:b/>
          <w:sz w:val="18"/>
          <w:szCs w:val="18"/>
        </w:rPr>
        <w:t>:</w:t>
      </w:r>
    </w:p>
    <w:p w14:paraId="580BF814" w14:textId="636C2866" w:rsidR="00C77147" w:rsidRPr="00AE006B" w:rsidRDefault="00C77147" w:rsidP="00AE006B">
      <w:pPr>
        <w:pStyle w:val="Akapitzlist"/>
        <w:spacing w:line="240" w:lineRule="auto"/>
        <w:ind w:left="1134" w:right="1"/>
        <w:rPr>
          <w:rFonts w:ascii="Verdana" w:hAnsi="Verdana" w:cstheme="minorHAnsi"/>
          <w:i/>
          <w:sz w:val="18"/>
          <w:szCs w:val="18"/>
        </w:rPr>
      </w:pPr>
      <w:r w:rsidRPr="00C77147">
        <w:rPr>
          <w:rFonts w:ascii="Verdana" w:hAnsi="Verdana" w:cstheme="minorHAnsi"/>
          <w:i/>
          <w:sz w:val="18"/>
          <w:szCs w:val="18"/>
        </w:rPr>
        <w:t xml:space="preserve">w okresie ostatnich </w:t>
      </w:r>
      <w:r w:rsidR="00784384" w:rsidRPr="00DE0DA6">
        <w:rPr>
          <w:rFonts w:ascii="Verdana" w:hAnsi="Verdana" w:cstheme="minorHAnsi"/>
          <w:b/>
          <w:bCs/>
          <w:i/>
          <w:sz w:val="18"/>
          <w:szCs w:val="18"/>
        </w:rPr>
        <w:t>5</w:t>
      </w:r>
      <w:r w:rsidR="001869DB">
        <w:rPr>
          <w:rFonts w:ascii="Verdana" w:hAnsi="Verdana" w:cstheme="minorHAnsi"/>
          <w:i/>
          <w:sz w:val="18"/>
          <w:szCs w:val="18"/>
        </w:rPr>
        <w:t xml:space="preserve"> </w:t>
      </w:r>
      <w:r w:rsidRPr="00C77147">
        <w:rPr>
          <w:rFonts w:ascii="Verdana" w:hAnsi="Verdana" w:cstheme="minorHAnsi"/>
          <w:b/>
          <w:i/>
          <w:sz w:val="18"/>
          <w:szCs w:val="18"/>
        </w:rPr>
        <w:t>lat</w:t>
      </w:r>
      <w:r w:rsidRPr="00C77147">
        <w:rPr>
          <w:rFonts w:ascii="Verdana" w:hAnsi="Verdana" w:cstheme="minorHAnsi"/>
          <w:i/>
          <w:sz w:val="18"/>
          <w:szCs w:val="18"/>
        </w:rPr>
        <w:t xml:space="preserve"> przed upływem terminu składania Ofert, a jeżeli okres prowadzonej działalności jest krótszy – w tym okresie, należycie wykonał </w:t>
      </w:r>
      <w:r w:rsidR="00BF08B9" w:rsidRPr="00BF08B9">
        <w:rPr>
          <w:rFonts w:ascii="Verdana" w:hAnsi="Verdana" w:cstheme="minorHAnsi"/>
          <w:b/>
          <w:bCs/>
          <w:i/>
          <w:sz w:val="18"/>
          <w:szCs w:val="18"/>
        </w:rPr>
        <w:t xml:space="preserve">co najmniej </w:t>
      </w:r>
      <w:r w:rsidR="00784384">
        <w:rPr>
          <w:rFonts w:ascii="Verdana" w:hAnsi="Verdana" w:cstheme="minorHAnsi"/>
          <w:b/>
          <w:bCs/>
          <w:i/>
          <w:sz w:val="18"/>
          <w:szCs w:val="18"/>
        </w:rPr>
        <w:t>1</w:t>
      </w:r>
      <w:r w:rsidR="00BF08B9" w:rsidRPr="00BF08B9">
        <w:rPr>
          <w:rFonts w:ascii="Verdana" w:hAnsi="Verdana" w:cstheme="minorHAnsi"/>
          <w:b/>
          <w:bCs/>
          <w:i/>
          <w:sz w:val="18"/>
          <w:szCs w:val="18"/>
        </w:rPr>
        <w:t xml:space="preserve"> zadani</w:t>
      </w:r>
      <w:r w:rsidR="00DE0DA6">
        <w:rPr>
          <w:rFonts w:ascii="Verdana" w:hAnsi="Verdana" w:cstheme="minorHAnsi"/>
          <w:b/>
          <w:bCs/>
          <w:i/>
          <w:sz w:val="18"/>
          <w:szCs w:val="18"/>
        </w:rPr>
        <w:t>e</w:t>
      </w:r>
      <w:r w:rsidR="00BF08B9" w:rsidRPr="00BF08B9">
        <w:rPr>
          <w:rFonts w:ascii="Verdana" w:hAnsi="Verdana" w:cstheme="minorHAnsi"/>
          <w:i/>
          <w:sz w:val="18"/>
          <w:szCs w:val="18"/>
        </w:rPr>
        <w:t xml:space="preserve"> </w:t>
      </w:r>
      <w:r w:rsidR="001E5B49">
        <w:rPr>
          <w:rFonts w:ascii="Verdana" w:hAnsi="Verdana" w:cstheme="minorHAnsi"/>
          <w:i/>
          <w:sz w:val="18"/>
          <w:szCs w:val="18"/>
        </w:rPr>
        <w:t xml:space="preserve">w </w:t>
      </w:r>
      <w:r w:rsidR="00BF08B9" w:rsidRPr="00BF08B9">
        <w:rPr>
          <w:rFonts w:ascii="Verdana" w:hAnsi="Verdana" w:cstheme="minorHAnsi"/>
          <w:i/>
          <w:sz w:val="18"/>
          <w:szCs w:val="18"/>
        </w:rPr>
        <w:t>zakresie</w:t>
      </w:r>
      <w:r w:rsidR="00A43893">
        <w:rPr>
          <w:rFonts w:ascii="Verdana" w:hAnsi="Verdana" w:cstheme="minorHAnsi"/>
          <w:i/>
          <w:sz w:val="18"/>
          <w:szCs w:val="18"/>
        </w:rPr>
        <w:t xml:space="preserve"> </w:t>
      </w:r>
      <w:r w:rsidR="00784384">
        <w:rPr>
          <w:rFonts w:ascii="Verdana" w:hAnsi="Verdana" w:cstheme="minorHAnsi"/>
          <w:i/>
          <w:sz w:val="18"/>
          <w:szCs w:val="18"/>
        </w:rPr>
        <w:t xml:space="preserve">modernizacji systemu p.poż. </w:t>
      </w:r>
      <w:r w:rsidR="00DE0DA6">
        <w:rPr>
          <w:rFonts w:ascii="Verdana" w:hAnsi="Verdana" w:cstheme="minorHAnsi"/>
          <w:i/>
          <w:sz w:val="18"/>
          <w:szCs w:val="18"/>
        </w:rPr>
        <w:t>na</w:t>
      </w:r>
      <w:r w:rsidR="00784384">
        <w:rPr>
          <w:rFonts w:ascii="Verdana" w:hAnsi="Verdana" w:cstheme="minorHAnsi"/>
          <w:i/>
          <w:sz w:val="18"/>
          <w:szCs w:val="18"/>
        </w:rPr>
        <w:t xml:space="preserve"> kwo</w:t>
      </w:r>
      <w:r w:rsidR="00DE0DA6">
        <w:rPr>
          <w:rFonts w:ascii="Verdana" w:hAnsi="Verdana" w:cstheme="minorHAnsi"/>
          <w:i/>
          <w:sz w:val="18"/>
          <w:szCs w:val="18"/>
        </w:rPr>
        <w:t xml:space="preserve">tę </w:t>
      </w:r>
      <w:r w:rsidR="00784384">
        <w:rPr>
          <w:rFonts w:ascii="Verdana" w:hAnsi="Verdana" w:cstheme="minorHAnsi"/>
          <w:i/>
          <w:sz w:val="18"/>
          <w:szCs w:val="18"/>
        </w:rPr>
        <w:t xml:space="preserve">powyżej </w:t>
      </w:r>
      <w:r w:rsidR="00B439E0">
        <w:rPr>
          <w:rFonts w:ascii="Verdana" w:hAnsi="Verdana" w:cstheme="minorHAnsi"/>
          <w:i/>
          <w:sz w:val="18"/>
          <w:szCs w:val="18"/>
        </w:rPr>
        <w:t>4</w:t>
      </w:r>
      <w:r w:rsidR="00784384">
        <w:rPr>
          <w:rFonts w:ascii="Verdana" w:hAnsi="Verdana" w:cstheme="minorHAnsi"/>
          <w:i/>
          <w:sz w:val="18"/>
          <w:szCs w:val="18"/>
        </w:rPr>
        <w:t>00 000,00 zł</w:t>
      </w:r>
      <w:r w:rsidRPr="00C77147">
        <w:rPr>
          <w:rFonts w:ascii="Verdana" w:hAnsi="Verdana" w:cstheme="minorHAnsi"/>
          <w:i/>
          <w:sz w:val="18"/>
          <w:szCs w:val="18"/>
        </w:rPr>
        <w:t>;</w:t>
      </w:r>
    </w:p>
    <w:p w14:paraId="7EC5031D" w14:textId="7A3949CD" w:rsidR="005F413E" w:rsidRPr="0090358E" w:rsidRDefault="00850D5F" w:rsidP="00AB58C1">
      <w:pPr>
        <w:spacing w:before="120" w:line="240" w:lineRule="auto"/>
        <w:ind w:left="1134" w:right="1"/>
        <w:rPr>
          <w:rFonts w:ascii="Verdana" w:hAnsi="Verdana" w:cstheme="minorHAnsi"/>
          <w:sz w:val="18"/>
          <w:szCs w:val="18"/>
        </w:rPr>
      </w:pPr>
      <w:r w:rsidRPr="0090358E">
        <w:rPr>
          <w:rFonts w:ascii="Verdana" w:hAnsi="Verdana" w:cstheme="minorHAnsi"/>
          <w:sz w:val="18"/>
          <w:szCs w:val="18"/>
        </w:rPr>
        <w:t>W przypadku Wykonawców wspólnie ubiegających się o udzielenie zamówienia Zamawiający nie określa szczególnego sposob</w:t>
      </w:r>
      <w:r w:rsidR="009273F4" w:rsidRPr="0090358E">
        <w:rPr>
          <w:rFonts w:ascii="Verdana" w:hAnsi="Verdana" w:cstheme="minorHAnsi"/>
          <w:sz w:val="18"/>
          <w:szCs w:val="18"/>
        </w:rPr>
        <w:t>u spełniania warunków udziału w </w:t>
      </w:r>
      <w:r w:rsidRPr="0090358E">
        <w:rPr>
          <w:rFonts w:ascii="Verdana" w:hAnsi="Verdana" w:cstheme="minorHAnsi"/>
          <w:sz w:val="18"/>
          <w:szCs w:val="18"/>
        </w:rPr>
        <w:t>Postępowaniu</w:t>
      </w:r>
      <w:r w:rsidR="009D5BC2" w:rsidRPr="0090358E">
        <w:rPr>
          <w:rFonts w:ascii="Verdana" w:hAnsi="Verdana" w:cstheme="minorHAnsi"/>
          <w:sz w:val="18"/>
          <w:szCs w:val="18"/>
        </w:rPr>
        <w:t xml:space="preserve"> </w:t>
      </w:r>
      <w:r w:rsidR="009D5BC2" w:rsidRPr="0090358E">
        <w:rPr>
          <w:rFonts w:ascii="Verdana" w:hAnsi="Verdana" w:cstheme="minorHAnsi"/>
          <w:sz w:val="18"/>
          <w:szCs w:val="18"/>
          <w:lang w:eastAsia="pl-PL"/>
        </w:rPr>
        <w:t>zakupowym</w:t>
      </w:r>
      <w:r w:rsidRPr="0090358E">
        <w:rPr>
          <w:rFonts w:ascii="Verdana" w:hAnsi="Verdana" w:cstheme="minorHAnsi"/>
          <w:sz w:val="18"/>
          <w:szCs w:val="18"/>
        </w:rPr>
        <w:t>.</w:t>
      </w:r>
      <w:r w:rsidR="00B33A86" w:rsidRPr="0090358E">
        <w:rPr>
          <w:rFonts w:ascii="Verdana" w:hAnsi="Verdana" w:cstheme="minorHAnsi"/>
          <w:sz w:val="18"/>
          <w:szCs w:val="18"/>
        </w:rPr>
        <w:t xml:space="preserve"> </w:t>
      </w:r>
      <w:r w:rsidR="005F413E" w:rsidRPr="0090358E">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90358E">
        <w:rPr>
          <w:rFonts w:ascii="Verdana" w:hAnsi="Verdana" w:cstheme="minorHAnsi"/>
          <w:sz w:val="18"/>
          <w:szCs w:val="18"/>
          <w:lang w:eastAsia="pl-PL"/>
        </w:rPr>
        <w:t>zakupowym</w:t>
      </w:r>
      <w:r w:rsidR="009D5BC2" w:rsidRPr="0090358E">
        <w:rPr>
          <w:rFonts w:ascii="Verdana" w:hAnsi="Verdana" w:cstheme="minorHAnsi"/>
          <w:sz w:val="18"/>
          <w:szCs w:val="18"/>
        </w:rPr>
        <w:t xml:space="preserve"> </w:t>
      </w:r>
      <w:r w:rsidR="005F413E" w:rsidRPr="0090358E">
        <w:rPr>
          <w:rFonts w:ascii="Verdana" w:hAnsi="Verdana" w:cstheme="minorHAnsi"/>
          <w:sz w:val="18"/>
          <w:szCs w:val="18"/>
        </w:rPr>
        <w:t>dot. zdoln</w:t>
      </w:r>
      <w:r w:rsidR="002F06B9" w:rsidRPr="0090358E">
        <w:rPr>
          <w:rFonts w:ascii="Verdana" w:hAnsi="Verdana" w:cstheme="minorHAnsi"/>
          <w:sz w:val="18"/>
          <w:szCs w:val="18"/>
        </w:rPr>
        <w:t>ości technicznej lub zawodowej.</w:t>
      </w:r>
    </w:p>
    <w:p w14:paraId="77F2A61B" w14:textId="7DFDD229" w:rsidR="00F50732" w:rsidRPr="0090358E" w:rsidRDefault="002F06B9" w:rsidP="000701C4">
      <w:pPr>
        <w:numPr>
          <w:ilvl w:val="1"/>
          <w:numId w:val="67"/>
        </w:numPr>
        <w:spacing w:before="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t>Nie dotyczy.</w:t>
      </w:r>
    </w:p>
    <w:p w14:paraId="7C7078C9" w14:textId="48D72483" w:rsidR="00F50732" w:rsidRPr="003569DC" w:rsidRDefault="00F50732" w:rsidP="000701C4">
      <w:pPr>
        <w:numPr>
          <w:ilvl w:val="1"/>
          <w:numId w:val="67"/>
        </w:numPr>
        <w:spacing w:before="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t xml:space="preserve">Ocena spełnienia warunków udziału w Postępowaniu </w:t>
      </w:r>
      <w:r w:rsidR="009D5BC2" w:rsidRPr="0090358E">
        <w:rPr>
          <w:rFonts w:ascii="Verdana" w:hAnsi="Verdana" w:cstheme="minorHAnsi"/>
          <w:sz w:val="18"/>
          <w:szCs w:val="18"/>
          <w:lang w:eastAsia="pl-PL"/>
        </w:rPr>
        <w:t>zakupowym</w:t>
      </w:r>
      <w:r w:rsidR="009D5BC2" w:rsidRPr="0090358E">
        <w:rPr>
          <w:rFonts w:ascii="Verdana" w:eastAsia="Calibri" w:hAnsi="Verdana" w:cstheme="minorHAnsi"/>
          <w:sz w:val="18"/>
          <w:szCs w:val="18"/>
        </w:rPr>
        <w:t xml:space="preserve"> </w:t>
      </w:r>
      <w:r w:rsidRPr="0090358E">
        <w:rPr>
          <w:rFonts w:ascii="Verdana" w:eastAsia="Calibri" w:hAnsi="Verdana" w:cstheme="minorHAnsi"/>
          <w:sz w:val="18"/>
          <w:szCs w:val="18"/>
        </w:rPr>
        <w:t xml:space="preserve">oraz ocena braku podstaw do wykluczenia z udziału w Postępowaniu </w:t>
      </w:r>
      <w:r w:rsidR="009D5BC2" w:rsidRPr="0090358E">
        <w:rPr>
          <w:rFonts w:ascii="Verdana" w:hAnsi="Verdana" w:cstheme="minorHAnsi"/>
          <w:sz w:val="18"/>
          <w:szCs w:val="18"/>
          <w:lang w:eastAsia="pl-PL"/>
        </w:rPr>
        <w:t>zakupowym</w:t>
      </w:r>
      <w:r w:rsidR="009D5BC2" w:rsidRPr="0090358E">
        <w:rPr>
          <w:rFonts w:ascii="Verdana" w:eastAsia="Calibri" w:hAnsi="Verdana" w:cstheme="minorHAnsi"/>
          <w:sz w:val="18"/>
          <w:szCs w:val="18"/>
        </w:rPr>
        <w:t xml:space="preserve"> </w:t>
      </w:r>
      <w:r w:rsidRPr="0090358E">
        <w:rPr>
          <w:rFonts w:ascii="Verdana" w:eastAsia="Calibri" w:hAnsi="Verdana" w:cstheme="minorHAnsi"/>
          <w:sz w:val="18"/>
          <w:szCs w:val="18"/>
        </w:rPr>
        <w:t>zostanie dokonana wg formuły „spełnia - nie spełnia”, w oparciu o informacje zawarte w dokumentach i oświadczeniach.</w:t>
      </w:r>
    </w:p>
    <w:p w14:paraId="21F1F248" w14:textId="77777777" w:rsidR="003569DC" w:rsidRPr="0090358E" w:rsidRDefault="003569DC" w:rsidP="003569DC">
      <w:pPr>
        <w:spacing w:before="120" w:line="240" w:lineRule="auto"/>
        <w:ind w:left="1134" w:right="1"/>
        <w:rPr>
          <w:rFonts w:ascii="Verdana" w:hAnsi="Verdana" w:cstheme="minorHAnsi"/>
          <w:sz w:val="18"/>
          <w:szCs w:val="18"/>
        </w:rPr>
      </w:pPr>
    </w:p>
    <w:p w14:paraId="22239B5B" w14:textId="344B4DC0" w:rsidR="005817FF" w:rsidRPr="0090358E"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1" w:name="_Toc122344778"/>
      <w:r w:rsidRPr="0090358E">
        <w:rPr>
          <w:rFonts w:ascii="Trebuchet MS" w:eastAsiaTheme="majorEastAsia" w:hAnsi="Trebuchet MS" w:cstheme="majorBidi"/>
          <w:b w:val="0"/>
          <w:caps w:val="0"/>
          <w:color w:val="1A7466"/>
          <w:kern w:val="0"/>
          <w:sz w:val="32"/>
          <w:szCs w:val="32"/>
          <w:lang w:val="pl-PL"/>
        </w:rPr>
        <w:t xml:space="preserve">KORZYSTANIE Z POTENCJAŁU </w:t>
      </w:r>
      <w:r w:rsidR="00EA3BA1" w:rsidRPr="0090358E">
        <w:rPr>
          <w:rFonts w:ascii="Trebuchet MS" w:eastAsiaTheme="majorEastAsia" w:hAnsi="Trebuchet MS" w:cstheme="majorBidi"/>
          <w:b w:val="0"/>
          <w:caps w:val="0"/>
          <w:color w:val="1A7466"/>
          <w:kern w:val="0"/>
          <w:sz w:val="32"/>
          <w:szCs w:val="32"/>
          <w:lang w:val="pl-PL"/>
        </w:rPr>
        <w:t xml:space="preserve">PODMIOTÓW </w:t>
      </w:r>
      <w:r w:rsidR="00951423" w:rsidRPr="0090358E">
        <w:rPr>
          <w:rFonts w:ascii="Trebuchet MS" w:eastAsiaTheme="majorEastAsia" w:hAnsi="Trebuchet MS" w:cstheme="majorBidi"/>
          <w:b w:val="0"/>
          <w:caps w:val="0"/>
          <w:color w:val="1A7466"/>
          <w:kern w:val="0"/>
          <w:sz w:val="32"/>
          <w:szCs w:val="32"/>
          <w:lang w:val="pl-PL"/>
        </w:rPr>
        <w:t>UDOSTĘPNIAJĄCYCH ZASOBY</w:t>
      </w:r>
      <w:bookmarkEnd w:id="171"/>
    </w:p>
    <w:p w14:paraId="4B0BA9A8" w14:textId="77777777" w:rsidR="00B33A86" w:rsidRPr="0090358E"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90358E" w:rsidRDefault="00EA3BA1" w:rsidP="000701C4">
      <w:pPr>
        <w:pStyle w:val="Akapitzlist"/>
        <w:numPr>
          <w:ilvl w:val="0"/>
          <w:numId w:val="39"/>
        </w:numPr>
        <w:spacing w:before="240" w:after="120" w:line="240" w:lineRule="auto"/>
        <w:ind w:right="-284"/>
        <w:rPr>
          <w:rFonts w:ascii="Verdana" w:eastAsia="Calibri" w:hAnsi="Verdana" w:cstheme="minorHAnsi"/>
          <w:vanish/>
          <w:sz w:val="20"/>
        </w:rPr>
      </w:pPr>
    </w:p>
    <w:p w14:paraId="1B6FE67E" w14:textId="77777777" w:rsidR="00EA3BA1" w:rsidRPr="0090358E" w:rsidRDefault="00EA3BA1" w:rsidP="000701C4">
      <w:pPr>
        <w:pStyle w:val="Akapitzlist"/>
        <w:numPr>
          <w:ilvl w:val="0"/>
          <w:numId w:val="39"/>
        </w:numPr>
        <w:spacing w:before="240" w:after="120" w:line="240" w:lineRule="auto"/>
        <w:ind w:right="-284"/>
        <w:rPr>
          <w:rFonts w:ascii="Verdana" w:eastAsia="Calibri" w:hAnsi="Verdana" w:cstheme="minorHAnsi"/>
          <w:vanish/>
          <w:sz w:val="20"/>
        </w:rPr>
      </w:pPr>
    </w:p>
    <w:p w14:paraId="19787A56" w14:textId="30B81200" w:rsidR="005817FF" w:rsidRPr="00431E10" w:rsidRDefault="00431E10" w:rsidP="00431E10">
      <w:pPr>
        <w:pStyle w:val="Akapitzlist"/>
        <w:numPr>
          <w:ilvl w:val="1"/>
          <w:numId w:val="39"/>
        </w:numPr>
        <w:spacing w:before="240" w:after="120" w:line="240" w:lineRule="auto"/>
        <w:ind w:left="1134" w:right="1" w:hanging="1135"/>
        <w:rPr>
          <w:rFonts w:ascii="Verdana" w:eastAsia="Calibri" w:hAnsi="Verdana" w:cstheme="minorHAnsi"/>
          <w:sz w:val="18"/>
          <w:szCs w:val="18"/>
        </w:rPr>
      </w:pPr>
      <w:r w:rsidRPr="00431E10">
        <w:rPr>
          <w:rFonts w:ascii="Verdana" w:eastAsia="Calibri" w:hAnsi="Verdana" w:cstheme="minorHAnsi"/>
          <w:sz w:val="18"/>
          <w:szCs w:val="18"/>
        </w:rPr>
        <w:t xml:space="preserve">Wykonawca może w celu potwierdzenia spełniania warunków udziału w Postępowaniu zakupowym, o których mowa w pkt 14.3.3. SWZ w stosownych sytuacjach oraz w odniesieniu do Przedmiotu Zamówienia, lub jego części, polegać na zdolnościach technicznych lub zawodowych podmiotów udostępniających zasoby, niezależnie od charakteru prawnego łączących go z nimi stosunków. </w:t>
      </w:r>
    </w:p>
    <w:p w14:paraId="31E48B31" w14:textId="6E784F79" w:rsidR="0081165A" w:rsidRPr="0090358E" w:rsidRDefault="0081165A" w:rsidP="000701C4">
      <w:pPr>
        <w:pStyle w:val="Akapitzlist"/>
        <w:numPr>
          <w:ilvl w:val="1"/>
          <w:numId w:val="39"/>
        </w:numPr>
        <w:spacing w:before="24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90358E">
        <w:rPr>
          <w:rFonts w:ascii="Verdana" w:hAnsi="Verdana" w:cstheme="minorHAnsi"/>
          <w:sz w:val="18"/>
          <w:szCs w:val="18"/>
        </w:rPr>
        <w:t>.</w:t>
      </w:r>
      <w:r w:rsidR="00544375" w:rsidRPr="0090358E">
        <w:rPr>
          <w:rFonts w:ascii="Verdana" w:hAnsi="Verdana" w:cstheme="minorHAnsi"/>
          <w:sz w:val="18"/>
          <w:szCs w:val="18"/>
        </w:rPr>
        <w:t xml:space="preserve"> Zapis nie ma zastosowania dla zamówień, których przedmiotem są dostawy.</w:t>
      </w:r>
    </w:p>
    <w:p w14:paraId="3DF9E2B9" w14:textId="366E23CF" w:rsidR="00F50732" w:rsidRPr="0090358E" w:rsidRDefault="00F50732" w:rsidP="000701C4">
      <w:pPr>
        <w:pStyle w:val="Akapitzlist"/>
        <w:numPr>
          <w:ilvl w:val="1"/>
          <w:numId w:val="39"/>
        </w:numPr>
        <w:spacing w:before="12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 xml:space="preserve">Wykonawca, który polega na zdolnościach </w:t>
      </w:r>
      <w:r w:rsidR="00A129C0" w:rsidRPr="0090358E">
        <w:rPr>
          <w:rFonts w:ascii="Verdana" w:eastAsia="Calibri" w:hAnsi="Verdana" w:cstheme="minorHAnsi"/>
          <w:sz w:val="18"/>
          <w:szCs w:val="18"/>
        </w:rPr>
        <w:t>podmiotów udostępniających zasoby</w:t>
      </w:r>
      <w:r w:rsidRPr="0090358E">
        <w:rPr>
          <w:rFonts w:ascii="Verdana" w:eastAsia="Calibri" w:hAnsi="Verdana" w:cstheme="minorHAnsi"/>
          <w:sz w:val="18"/>
          <w:szCs w:val="18"/>
        </w:rPr>
        <w:t xml:space="preserve">, </w:t>
      </w:r>
      <w:r w:rsidR="008135A8" w:rsidRPr="0090358E">
        <w:rPr>
          <w:rFonts w:ascii="Verdana" w:eastAsia="Calibri" w:hAnsi="Verdana" w:cstheme="minorHAnsi"/>
          <w:sz w:val="18"/>
          <w:szCs w:val="18"/>
        </w:rPr>
        <w:t xml:space="preserve">jest zobowiązany w Formularzu Oferty wskazać nazwy </w:t>
      </w:r>
      <w:r w:rsidR="004F5761" w:rsidRPr="0090358E">
        <w:rPr>
          <w:rFonts w:ascii="Verdana" w:eastAsia="Calibri" w:hAnsi="Verdana" w:cstheme="minorHAnsi"/>
          <w:sz w:val="18"/>
          <w:szCs w:val="18"/>
        </w:rPr>
        <w:t xml:space="preserve">tych </w:t>
      </w:r>
      <w:r w:rsidR="008135A8" w:rsidRPr="0090358E">
        <w:rPr>
          <w:rFonts w:ascii="Verdana" w:eastAsia="Calibri" w:hAnsi="Verdana" w:cstheme="minorHAnsi"/>
          <w:sz w:val="18"/>
          <w:szCs w:val="18"/>
        </w:rPr>
        <w:t xml:space="preserve">podmiotów oraz </w:t>
      </w:r>
      <w:r w:rsidRPr="0090358E">
        <w:rPr>
          <w:rFonts w:ascii="Verdana" w:eastAsia="Calibri" w:hAnsi="Verdana" w:cstheme="minorHAnsi"/>
          <w:sz w:val="18"/>
          <w:szCs w:val="18"/>
        </w:rPr>
        <w:t>musi udowodnić Zamawiającemu, że realizując Zamówienie, będzie dysponował niezbęd</w:t>
      </w:r>
      <w:r w:rsidR="00AC76C4" w:rsidRPr="0090358E">
        <w:rPr>
          <w:rFonts w:ascii="Verdana" w:eastAsia="Calibri" w:hAnsi="Verdana" w:cstheme="minorHAnsi"/>
          <w:sz w:val="18"/>
          <w:szCs w:val="18"/>
        </w:rPr>
        <w:t xml:space="preserve">nymi zasobami tych podmiotów, </w:t>
      </w:r>
      <w:r w:rsidR="00AC76C4" w:rsidRPr="0090358E">
        <w:rPr>
          <w:rFonts w:ascii="Verdana" w:eastAsia="Calibri" w:hAnsi="Verdana" w:cstheme="minorHAnsi"/>
          <w:b/>
          <w:sz w:val="18"/>
          <w:szCs w:val="18"/>
          <w:u w:val="single"/>
        </w:rPr>
        <w:t>w </w:t>
      </w:r>
      <w:r w:rsidRPr="0090358E">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90358E">
        <w:rPr>
          <w:rFonts w:ascii="Verdana" w:eastAsia="Calibri" w:hAnsi="Verdana" w:cstheme="minorHAnsi"/>
          <w:sz w:val="18"/>
          <w:szCs w:val="18"/>
        </w:rPr>
        <w:t xml:space="preserve"> (dalej „Zobowiązanie”). Wzór </w:t>
      </w:r>
      <w:r w:rsidR="0081759F" w:rsidRPr="0090358E">
        <w:rPr>
          <w:rFonts w:ascii="Verdana" w:eastAsia="Calibri" w:hAnsi="Verdana" w:cstheme="minorHAnsi"/>
          <w:sz w:val="18"/>
          <w:szCs w:val="18"/>
        </w:rPr>
        <w:t xml:space="preserve">Zobowiązania </w:t>
      </w:r>
      <w:r w:rsidRPr="0090358E">
        <w:rPr>
          <w:rFonts w:ascii="Verdana" w:eastAsia="Calibri" w:hAnsi="Verdana" w:cstheme="minorHAnsi"/>
          <w:sz w:val="18"/>
          <w:szCs w:val="18"/>
        </w:rPr>
        <w:t xml:space="preserve">stanowi Załącznik nr </w:t>
      </w:r>
      <w:r w:rsidR="0084677B" w:rsidRPr="0090358E">
        <w:rPr>
          <w:rFonts w:ascii="Verdana" w:eastAsia="Calibri" w:hAnsi="Verdana" w:cstheme="minorHAnsi"/>
          <w:sz w:val="18"/>
          <w:szCs w:val="18"/>
        </w:rPr>
        <w:t>4</w:t>
      </w:r>
      <w:r w:rsidRPr="0090358E">
        <w:rPr>
          <w:rFonts w:ascii="Verdana" w:eastAsia="Calibri" w:hAnsi="Verdana" w:cstheme="minorHAnsi"/>
          <w:sz w:val="18"/>
          <w:szCs w:val="18"/>
        </w:rPr>
        <w:t xml:space="preserve"> do </w:t>
      </w:r>
      <w:r w:rsidR="00904E94" w:rsidRPr="0090358E">
        <w:rPr>
          <w:rFonts w:ascii="Verdana" w:eastAsia="Calibri" w:hAnsi="Verdana" w:cstheme="minorHAnsi"/>
          <w:sz w:val="18"/>
          <w:szCs w:val="18"/>
        </w:rPr>
        <w:t>SWZ</w:t>
      </w:r>
      <w:r w:rsidRPr="0090358E">
        <w:rPr>
          <w:rFonts w:ascii="Verdana" w:eastAsia="Calibri" w:hAnsi="Verdana" w:cstheme="minorHAnsi"/>
          <w:sz w:val="18"/>
          <w:szCs w:val="18"/>
        </w:rPr>
        <w:t>.</w:t>
      </w:r>
      <w:r w:rsidR="00AC76C4" w:rsidRPr="0090358E">
        <w:rPr>
          <w:rFonts w:ascii="Verdana" w:eastAsia="Calibri" w:hAnsi="Verdana" w:cstheme="minorHAnsi"/>
          <w:sz w:val="18"/>
          <w:szCs w:val="18"/>
        </w:rPr>
        <w:t xml:space="preserve"> </w:t>
      </w:r>
      <w:r w:rsidR="00AC76C4" w:rsidRPr="0090358E">
        <w:rPr>
          <w:rFonts w:ascii="Verdana" w:eastAsia="Calibri" w:hAnsi="Verdana" w:cstheme="minorHAnsi"/>
          <w:b/>
          <w:sz w:val="18"/>
          <w:szCs w:val="18"/>
        </w:rPr>
        <w:t>Zobowiązanie powinno być podpisane przez osobę</w:t>
      </w:r>
      <w:r w:rsidR="00295929" w:rsidRPr="0090358E">
        <w:rPr>
          <w:rFonts w:ascii="Verdana" w:eastAsia="Calibri" w:hAnsi="Verdana" w:cstheme="minorHAnsi"/>
          <w:b/>
          <w:sz w:val="18"/>
          <w:szCs w:val="18"/>
        </w:rPr>
        <w:t>/y</w:t>
      </w:r>
      <w:r w:rsidR="00AC76C4" w:rsidRPr="0090358E">
        <w:rPr>
          <w:rFonts w:ascii="Verdana" w:eastAsia="Calibri" w:hAnsi="Verdana" w:cstheme="minorHAnsi"/>
          <w:b/>
          <w:sz w:val="18"/>
          <w:szCs w:val="18"/>
        </w:rPr>
        <w:t xml:space="preserve"> upoważnioną</w:t>
      </w:r>
      <w:r w:rsidR="00295929" w:rsidRPr="0090358E">
        <w:rPr>
          <w:rFonts w:ascii="Verdana" w:eastAsia="Calibri" w:hAnsi="Verdana" w:cstheme="minorHAnsi"/>
          <w:b/>
          <w:sz w:val="18"/>
          <w:szCs w:val="18"/>
        </w:rPr>
        <w:t>/e</w:t>
      </w:r>
      <w:r w:rsidR="00AC76C4" w:rsidRPr="0090358E">
        <w:rPr>
          <w:rFonts w:ascii="Verdana" w:eastAsia="Calibri" w:hAnsi="Verdana" w:cstheme="minorHAnsi"/>
          <w:b/>
          <w:sz w:val="18"/>
          <w:szCs w:val="18"/>
        </w:rPr>
        <w:t xml:space="preserve"> do reprezentowania podmiotu</w:t>
      </w:r>
      <w:r w:rsidR="0081759F" w:rsidRPr="0090358E">
        <w:rPr>
          <w:rFonts w:ascii="Verdana" w:eastAsia="Calibri" w:hAnsi="Verdana" w:cstheme="minorHAnsi"/>
          <w:b/>
          <w:sz w:val="18"/>
          <w:szCs w:val="18"/>
        </w:rPr>
        <w:t xml:space="preserve"> udostępniającego zasoby</w:t>
      </w:r>
      <w:r w:rsidR="00AC76C4" w:rsidRPr="0090358E">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90358E">
        <w:rPr>
          <w:rFonts w:ascii="Verdana" w:eastAsia="Calibri" w:hAnsi="Verdana" w:cstheme="minorHAnsi"/>
          <w:b/>
          <w:sz w:val="18"/>
          <w:szCs w:val="18"/>
        </w:rPr>
        <w:t xml:space="preserve">tego </w:t>
      </w:r>
      <w:r w:rsidR="00637D3C" w:rsidRPr="0090358E">
        <w:rPr>
          <w:rFonts w:ascii="Verdana" w:eastAsia="Calibri" w:hAnsi="Verdana" w:cstheme="minorHAnsi"/>
          <w:b/>
          <w:sz w:val="18"/>
          <w:szCs w:val="18"/>
        </w:rPr>
        <w:t>podmiotu</w:t>
      </w:r>
      <w:r w:rsidR="00AC76C4" w:rsidRPr="0090358E">
        <w:rPr>
          <w:rFonts w:ascii="Verdana" w:eastAsia="Calibri" w:hAnsi="Verdana" w:cstheme="minorHAnsi"/>
          <w:b/>
          <w:sz w:val="18"/>
          <w:szCs w:val="18"/>
        </w:rPr>
        <w:t>, to należy dołączyć pełnomocnictw</w:t>
      </w:r>
      <w:r w:rsidR="00754A30" w:rsidRPr="0090358E">
        <w:rPr>
          <w:rFonts w:ascii="Verdana" w:eastAsia="Calibri" w:hAnsi="Verdana" w:cstheme="minorHAnsi"/>
          <w:b/>
          <w:sz w:val="18"/>
          <w:szCs w:val="18"/>
        </w:rPr>
        <w:t>o.</w:t>
      </w:r>
    </w:p>
    <w:p w14:paraId="43230617" w14:textId="7E612BB0" w:rsidR="005449B6" w:rsidRPr="0090358E" w:rsidRDefault="00F50732" w:rsidP="000701C4">
      <w:pPr>
        <w:pStyle w:val="Akapitzlist"/>
        <w:numPr>
          <w:ilvl w:val="1"/>
          <w:numId w:val="39"/>
        </w:numPr>
        <w:spacing w:before="120" w:after="120" w:line="240" w:lineRule="auto"/>
        <w:ind w:left="1134" w:right="1" w:hanging="1135"/>
        <w:contextualSpacing w:val="0"/>
        <w:rPr>
          <w:rFonts w:ascii="Verdana" w:hAnsi="Verdana" w:cstheme="minorHAnsi"/>
          <w:sz w:val="18"/>
          <w:szCs w:val="18"/>
        </w:rPr>
      </w:pPr>
      <w:r w:rsidRPr="0090358E">
        <w:rPr>
          <w:rFonts w:ascii="Verdana" w:eastAsia="Calibri" w:hAnsi="Verdana" w:cstheme="minorHAnsi"/>
          <w:sz w:val="18"/>
          <w:szCs w:val="18"/>
        </w:rPr>
        <w:t xml:space="preserve">W celu oceny, czy Wykonawca polegając na sytuacji </w:t>
      </w:r>
      <w:r w:rsidR="00AA5F57" w:rsidRPr="0090358E">
        <w:rPr>
          <w:rFonts w:ascii="Verdana" w:eastAsia="Calibri" w:hAnsi="Verdana" w:cstheme="minorHAnsi"/>
          <w:sz w:val="18"/>
          <w:szCs w:val="18"/>
        </w:rPr>
        <w:t>podmiotów udostępniających zasoby</w:t>
      </w:r>
      <w:r w:rsidRPr="0090358E">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90358E" w:rsidRDefault="00F50732" w:rsidP="000701C4">
      <w:pPr>
        <w:pStyle w:val="Akapitzlist"/>
        <w:numPr>
          <w:ilvl w:val="2"/>
          <w:numId w:val="39"/>
        </w:numPr>
        <w:spacing w:before="12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lastRenderedPageBreak/>
        <w:t xml:space="preserve">zakres dostępnych Wykonawcy zasobów </w:t>
      </w:r>
      <w:r w:rsidR="00BC5B0F" w:rsidRPr="0090358E">
        <w:rPr>
          <w:rFonts w:ascii="Verdana" w:eastAsia="Calibri" w:hAnsi="Verdana" w:cstheme="minorHAnsi"/>
          <w:sz w:val="18"/>
          <w:szCs w:val="18"/>
        </w:rPr>
        <w:t>podmiotu udostępniającego zasoby</w:t>
      </w:r>
      <w:r w:rsidRPr="0090358E">
        <w:rPr>
          <w:rFonts w:ascii="Verdana" w:eastAsia="Calibri" w:hAnsi="Verdana" w:cstheme="minorHAnsi"/>
          <w:sz w:val="18"/>
          <w:szCs w:val="18"/>
        </w:rPr>
        <w:t>;</w:t>
      </w:r>
    </w:p>
    <w:p w14:paraId="66BA0765" w14:textId="331FFF0F" w:rsidR="005449B6" w:rsidRPr="0090358E" w:rsidRDefault="00F50732" w:rsidP="000701C4">
      <w:pPr>
        <w:pStyle w:val="Akapitzlist"/>
        <w:numPr>
          <w:ilvl w:val="2"/>
          <w:numId w:val="39"/>
        </w:numPr>
        <w:spacing w:before="12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 xml:space="preserve">sposób wykorzystania zasobów </w:t>
      </w:r>
      <w:r w:rsidR="00BC5B0F" w:rsidRPr="0090358E">
        <w:rPr>
          <w:rFonts w:ascii="Verdana" w:eastAsia="Calibri" w:hAnsi="Verdana" w:cstheme="minorHAnsi"/>
          <w:sz w:val="18"/>
          <w:szCs w:val="18"/>
        </w:rPr>
        <w:t>podmiotu udostępniającego zasoby</w:t>
      </w:r>
      <w:r w:rsidRPr="0090358E">
        <w:rPr>
          <w:rFonts w:ascii="Verdana" w:eastAsia="Calibri" w:hAnsi="Verdana" w:cstheme="minorHAnsi"/>
          <w:sz w:val="18"/>
          <w:szCs w:val="18"/>
        </w:rPr>
        <w:t>, przez Wykonawcę, przy wykonywaniu zamówienia;</w:t>
      </w:r>
    </w:p>
    <w:p w14:paraId="09BA9ED6" w14:textId="6D88AA4E" w:rsidR="005449B6" w:rsidRPr="0090358E" w:rsidRDefault="00F50732" w:rsidP="000701C4">
      <w:pPr>
        <w:pStyle w:val="Akapitzlist"/>
        <w:numPr>
          <w:ilvl w:val="2"/>
          <w:numId w:val="39"/>
        </w:numPr>
        <w:spacing w:before="12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 xml:space="preserve">zakres i okres udziału </w:t>
      </w:r>
      <w:r w:rsidR="00BC5B0F" w:rsidRPr="0090358E">
        <w:rPr>
          <w:rFonts w:ascii="Verdana" w:eastAsia="Calibri" w:hAnsi="Verdana" w:cstheme="minorHAnsi"/>
          <w:sz w:val="18"/>
          <w:szCs w:val="18"/>
        </w:rPr>
        <w:t>podmiotu udostępniającego zasoby</w:t>
      </w:r>
      <w:r w:rsidRPr="0090358E">
        <w:rPr>
          <w:rFonts w:ascii="Verdana" w:eastAsia="Calibri" w:hAnsi="Verdana" w:cstheme="minorHAnsi"/>
          <w:sz w:val="18"/>
          <w:szCs w:val="18"/>
        </w:rPr>
        <w:t xml:space="preserve"> przy wykonywaniu zamówienia </w:t>
      </w:r>
      <w:r w:rsidR="0084677B" w:rsidRPr="0090358E">
        <w:rPr>
          <w:rFonts w:ascii="Verdana" w:eastAsia="Calibri" w:hAnsi="Verdana" w:cstheme="minorHAnsi"/>
          <w:sz w:val="18"/>
          <w:szCs w:val="18"/>
        </w:rPr>
        <w:t>nie</w:t>
      </w:r>
      <w:r w:rsidRPr="0090358E">
        <w:rPr>
          <w:rFonts w:ascii="Verdana" w:eastAsia="Calibri" w:hAnsi="Verdana" w:cstheme="minorHAnsi"/>
          <w:sz w:val="18"/>
          <w:szCs w:val="18"/>
        </w:rPr>
        <w:t>publicznego;</w:t>
      </w:r>
    </w:p>
    <w:p w14:paraId="576C35DB" w14:textId="1A07A91E" w:rsidR="005449B6" w:rsidRPr="0090358E" w:rsidRDefault="00F50732" w:rsidP="000701C4">
      <w:pPr>
        <w:pStyle w:val="Akapitzlist"/>
        <w:numPr>
          <w:ilvl w:val="2"/>
          <w:numId w:val="39"/>
        </w:numPr>
        <w:spacing w:before="12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informacji, czy podmiot</w:t>
      </w:r>
      <w:r w:rsidR="00AF4FAB" w:rsidRPr="0090358E">
        <w:rPr>
          <w:rFonts w:ascii="Verdana" w:eastAsia="Calibri" w:hAnsi="Verdana" w:cstheme="minorHAnsi"/>
          <w:sz w:val="18"/>
          <w:szCs w:val="18"/>
        </w:rPr>
        <w:t xml:space="preserve"> udostępniający zasoby,</w:t>
      </w:r>
      <w:r w:rsidRPr="0090358E">
        <w:rPr>
          <w:rFonts w:ascii="Verdana" w:eastAsia="Calibri" w:hAnsi="Verdana" w:cstheme="minorHAnsi"/>
          <w:sz w:val="18"/>
          <w:szCs w:val="18"/>
        </w:rPr>
        <w:t xml:space="preserve"> w odniesieniu do</w:t>
      </w:r>
      <w:r w:rsidR="007D33B9" w:rsidRPr="0090358E">
        <w:rPr>
          <w:rFonts w:ascii="Verdana" w:eastAsia="Calibri" w:hAnsi="Verdana" w:cstheme="minorHAnsi"/>
          <w:sz w:val="18"/>
          <w:szCs w:val="18"/>
        </w:rPr>
        <w:t xml:space="preserve"> wyksz</w:t>
      </w:r>
      <w:r w:rsidR="00754A30" w:rsidRPr="0090358E">
        <w:rPr>
          <w:rFonts w:ascii="Verdana" w:eastAsia="Calibri" w:hAnsi="Verdana" w:cstheme="minorHAnsi"/>
          <w:sz w:val="18"/>
          <w:szCs w:val="18"/>
        </w:rPr>
        <w:t>t</w:t>
      </w:r>
      <w:r w:rsidR="007D33B9" w:rsidRPr="0090358E">
        <w:rPr>
          <w:rFonts w:ascii="Verdana" w:eastAsia="Calibri" w:hAnsi="Verdana" w:cstheme="minorHAnsi"/>
          <w:sz w:val="18"/>
          <w:szCs w:val="18"/>
        </w:rPr>
        <w:t>ałcenia lub</w:t>
      </w:r>
      <w:r w:rsidRPr="0090358E">
        <w:rPr>
          <w:rFonts w:ascii="Verdana" w:eastAsia="Calibri" w:hAnsi="Verdana" w:cstheme="minorHAnsi"/>
          <w:sz w:val="18"/>
          <w:szCs w:val="18"/>
        </w:rPr>
        <w:t xml:space="preserve"> </w:t>
      </w:r>
      <w:r w:rsidR="007D33B9" w:rsidRPr="0090358E">
        <w:rPr>
          <w:rFonts w:ascii="Verdana" w:eastAsia="Calibri" w:hAnsi="Verdana" w:cstheme="minorHAnsi"/>
          <w:sz w:val="18"/>
          <w:szCs w:val="18"/>
        </w:rPr>
        <w:t xml:space="preserve">kwalifikacji zawodowych lub </w:t>
      </w:r>
      <w:r w:rsidRPr="0090358E">
        <w:rPr>
          <w:rFonts w:ascii="Verdana" w:eastAsia="Calibri" w:hAnsi="Verdana" w:cstheme="minorHAnsi"/>
          <w:sz w:val="18"/>
          <w:szCs w:val="18"/>
        </w:rPr>
        <w:t>doświadczenia, zrealizuje</w:t>
      </w:r>
      <w:r w:rsidR="007D33B9" w:rsidRPr="0090358E">
        <w:rPr>
          <w:rFonts w:ascii="Verdana" w:eastAsia="Calibri" w:hAnsi="Verdana" w:cstheme="minorHAnsi"/>
          <w:sz w:val="18"/>
          <w:szCs w:val="18"/>
        </w:rPr>
        <w:t xml:space="preserve"> roboty budowlane/</w:t>
      </w:r>
      <w:r w:rsidRPr="0090358E">
        <w:rPr>
          <w:rFonts w:ascii="Verdana" w:eastAsia="Calibri" w:hAnsi="Verdana" w:cstheme="minorHAnsi"/>
          <w:sz w:val="18"/>
          <w:szCs w:val="18"/>
        </w:rPr>
        <w:t xml:space="preserve"> usługi, których wskazane zdolności dotyczą.</w:t>
      </w:r>
    </w:p>
    <w:p w14:paraId="6D5B02A6" w14:textId="6634434C" w:rsidR="007D33B9" w:rsidRPr="0090358E" w:rsidRDefault="007D33B9" w:rsidP="000701C4">
      <w:pPr>
        <w:pStyle w:val="Akapitzlist"/>
        <w:numPr>
          <w:ilvl w:val="1"/>
          <w:numId w:val="39"/>
        </w:numPr>
        <w:spacing w:before="12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 xml:space="preserve">Wykonawca, poprzez treść przedstawionych dokumentów, musi wykazać realny sposób, </w:t>
      </w:r>
      <w:r w:rsidRPr="0090358E">
        <w:rPr>
          <w:rFonts w:ascii="Verdana" w:eastAsia="Calibri" w:hAnsi="Verdana" w:cstheme="minorHAnsi"/>
          <w:sz w:val="18"/>
          <w:szCs w:val="18"/>
        </w:rPr>
        <w:br/>
        <w:t xml:space="preserve">w jaki przewidziane jest korzystanie ze zdolności </w:t>
      </w:r>
      <w:r w:rsidR="00BC5B0F" w:rsidRPr="0090358E">
        <w:rPr>
          <w:rFonts w:ascii="Verdana" w:eastAsia="Calibri" w:hAnsi="Verdana" w:cstheme="minorHAnsi"/>
          <w:sz w:val="18"/>
          <w:szCs w:val="18"/>
        </w:rPr>
        <w:t>podmiotu udostępniającego zasobu</w:t>
      </w:r>
      <w:r w:rsidR="00487B32" w:rsidRPr="0090358E">
        <w:rPr>
          <w:rFonts w:ascii="Verdana" w:eastAsia="Calibri" w:hAnsi="Verdana" w:cstheme="minorHAnsi"/>
          <w:sz w:val="18"/>
          <w:szCs w:val="18"/>
        </w:rPr>
        <w:t>,</w:t>
      </w:r>
      <w:r w:rsidRPr="0090358E">
        <w:rPr>
          <w:rFonts w:ascii="Verdana" w:eastAsia="Calibri" w:hAnsi="Verdana" w:cstheme="minorHAnsi"/>
          <w:sz w:val="18"/>
          <w:szCs w:val="18"/>
        </w:rPr>
        <w:t xml:space="preserve"> tzn. gwarantujący Wykonawcy rzeczywisty dostęp do udostępnianych zdolności/zasobów w stopniu niezb</w:t>
      </w:r>
      <w:r w:rsidR="002D280D" w:rsidRPr="0090358E">
        <w:rPr>
          <w:rFonts w:ascii="Verdana" w:eastAsia="Calibri" w:hAnsi="Verdana" w:cstheme="minorHAnsi"/>
          <w:sz w:val="18"/>
          <w:szCs w:val="18"/>
        </w:rPr>
        <w:t>ędnym dla należytego wykonania Z</w:t>
      </w:r>
      <w:r w:rsidRPr="0090358E">
        <w:rPr>
          <w:rFonts w:ascii="Verdana" w:eastAsia="Calibri" w:hAnsi="Verdana" w:cstheme="minorHAnsi"/>
          <w:sz w:val="18"/>
          <w:szCs w:val="18"/>
        </w:rPr>
        <w:t>amówienia.</w:t>
      </w:r>
    </w:p>
    <w:p w14:paraId="57819051" w14:textId="7436DED1" w:rsidR="005817FF" w:rsidRPr="0090358E" w:rsidRDefault="00F50732" w:rsidP="000701C4">
      <w:pPr>
        <w:pStyle w:val="Akapitzlist"/>
        <w:numPr>
          <w:ilvl w:val="1"/>
          <w:numId w:val="39"/>
        </w:numPr>
        <w:spacing w:before="120" w:after="120" w:line="240" w:lineRule="auto"/>
        <w:ind w:left="1134" w:right="1" w:hanging="1135"/>
        <w:contextualSpacing w:val="0"/>
        <w:rPr>
          <w:rFonts w:ascii="Verdana" w:hAnsi="Verdana" w:cstheme="minorHAnsi"/>
          <w:sz w:val="18"/>
          <w:szCs w:val="18"/>
        </w:rPr>
      </w:pPr>
      <w:r w:rsidRPr="0090358E">
        <w:rPr>
          <w:rFonts w:ascii="Verdana" w:eastAsia="Calibri" w:hAnsi="Verdana" w:cstheme="minorHAnsi"/>
          <w:sz w:val="18"/>
          <w:szCs w:val="18"/>
        </w:rPr>
        <w:t xml:space="preserve">Zamawiający ocenia, czy udostępniane Wykonawcy przez </w:t>
      </w:r>
      <w:r w:rsidR="00BC5B0F" w:rsidRPr="0090358E">
        <w:rPr>
          <w:rFonts w:ascii="Verdana" w:eastAsia="Calibri" w:hAnsi="Verdana" w:cstheme="minorHAnsi"/>
          <w:sz w:val="18"/>
          <w:szCs w:val="18"/>
        </w:rPr>
        <w:t>podmioty udostępniające zasoby</w:t>
      </w:r>
      <w:r w:rsidRPr="0090358E">
        <w:rPr>
          <w:rFonts w:ascii="Verdana" w:eastAsia="Calibri" w:hAnsi="Verdana" w:cstheme="minorHAnsi"/>
          <w:sz w:val="18"/>
          <w:szCs w:val="18"/>
        </w:rPr>
        <w:t xml:space="preserve"> </w:t>
      </w:r>
      <w:r w:rsidR="001F5CD3" w:rsidRPr="0090358E">
        <w:rPr>
          <w:rFonts w:ascii="Verdana" w:eastAsia="Calibri" w:hAnsi="Verdana" w:cstheme="minorHAnsi"/>
          <w:sz w:val="18"/>
          <w:szCs w:val="18"/>
        </w:rPr>
        <w:t>niezbędne zdolności techniczne lub zawodowe</w:t>
      </w:r>
      <w:r w:rsidR="00BC5B0F" w:rsidRPr="0090358E">
        <w:rPr>
          <w:rFonts w:ascii="Verdana" w:eastAsia="Calibri" w:hAnsi="Verdana" w:cstheme="minorHAnsi"/>
          <w:sz w:val="18"/>
          <w:szCs w:val="18"/>
        </w:rPr>
        <w:t xml:space="preserve"> do zrealizowania Zakupu</w:t>
      </w:r>
      <w:r w:rsidR="000F3AAE" w:rsidRPr="0090358E">
        <w:rPr>
          <w:rFonts w:ascii="Verdana" w:eastAsia="Calibri" w:hAnsi="Verdana" w:cstheme="minorHAnsi"/>
          <w:sz w:val="18"/>
          <w:szCs w:val="18"/>
        </w:rPr>
        <w:t>, w szczególności wiedza i </w:t>
      </w:r>
      <w:r w:rsidR="00BC5B0F" w:rsidRPr="0090358E">
        <w:rPr>
          <w:rFonts w:ascii="Verdana" w:eastAsia="Calibri" w:hAnsi="Verdana" w:cstheme="minorHAnsi"/>
          <w:sz w:val="18"/>
          <w:szCs w:val="18"/>
        </w:rPr>
        <w:t>doświadczenie oraz dysponowanie potencjałem technicznym i osobami zdolnymi do realizacji Zakupu</w:t>
      </w:r>
      <w:r w:rsidR="00DB6BB2" w:rsidRPr="0090358E">
        <w:rPr>
          <w:rFonts w:ascii="Verdana" w:eastAsia="Calibri" w:hAnsi="Verdana" w:cstheme="minorHAnsi"/>
          <w:sz w:val="18"/>
          <w:szCs w:val="18"/>
        </w:rPr>
        <w:t xml:space="preserve"> </w:t>
      </w:r>
      <w:r w:rsidRPr="0090358E">
        <w:rPr>
          <w:rFonts w:ascii="Verdana" w:eastAsia="Calibri" w:hAnsi="Verdana" w:cstheme="minorHAnsi"/>
          <w:sz w:val="18"/>
          <w:szCs w:val="18"/>
        </w:rPr>
        <w:t xml:space="preserve">lub ich sytuacja finansowa lub ekonomiczna, pozwalają na wykazanie przez Wykonawcę spełniania warunków udziału w </w:t>
      </w:r>
      <w:r w:rsidR="005133E6" w:rsidRPr="0090358E">
        <w:rPr>
          <w:rFonts w:ascii="Verdana" w:eastAsia="Calibri" w:hAnsi="Verdana" w:cstheme="minorHAnsi"/>
          <w:sz w:val="18"/>
          <w:szCs w:val="18"/>
        </w:rPr>
        <w:t xml:space="preserve">Postępowaniu </w:t>
      </w:r>
      <w:r w:rsidR="009D5BC2" w:rsidRPr="0090358E">
        <w:rPr>
          <w:rFonts w:ascii="Verdana" w:hAnsi="Verdana" w:cstheme="minorHAnsi"/>
          <w:sz w:val="18"/>
          <w:szCs w:val="18"/>
          <w:lang w:eastAsia="pl-PL"/>
        </w:rPr>
        <w:t>zakupowym</w:t>
      </w:r>
      <w:r w:rsidRPr="0090358E">
        <w:rPr>
          <w:rFonts w:ascii="Verdana" w:eastAsia="Calibri" w:hAnsi="Verdana" w:cstheme="minorHAnsi"/>
          <w:sz w:val="18"/>
          <w:szCs w:val="18"/>
        </w:rPr>
        <w:t xml:space="preserve">. Powyższa ocena zostanie dokonana na podstawie wypełnionych i przedstawionych zobowiązań podmiotów </w:t>
      </w:r>
      <w:r w:rsidR="00AF4FAB" w:rsidRPr="0090358E">
        <w:rPr>
          <w:rFonts w:ascii="Verdana" w:eastAsia="Calibri" w:hAnsi="Verdana" w:cstheme="minorHAnsi"/>
          <w:sz w:val="18"/>
          <w:szCs w:val="18"/>
        </w:rPr>
        <w:t>udostępniających zasoby</w:t>
      </w:r>
      <w:r w:rsidRPr="0090358E">
        <w:rPr>
          <w:rFonts w:ascii="Verdana" w:eastAsia="Calibri" w:hAnsi="Verdana" w:cstheme="minorHAnsi"/>
          <w:sz w:val="18"/>
          <w:szCs w:val="18"/>
        </w:rPr>
        <w:t xml:space="preserve"> oraz innych dokumentów dotyczących stosunków łączący</w:t>
      </w:r>
      <w:r w:rsidR="00AC76C4" w:rsidRPr="0090358E">
        <w:rPr>
          <w:rFonts w:ascii="Verdana" w:eastAsia="Calibri" w:hAnsi="Verdana" w:cstheme="minorHAnsi"/>
          <w:sz w:val="18"/>
          <w:szCs w:val="18"/>
        </w:rPr>
        <w:t>ch</w:t>
      </w:r>
      <w:r w:rsidRPr="0090358E">
        <w:rPr>
          <w:rFonts w:ascii="Verdana" w:eastAsia="Calibri" w:hAnsi="Verdana" w:cstheme="minorHAnsi"/>
          <w:sz w:val="18"/>
          <w:szCs w:val="18"/>
        </w:rPr>
        <w:t xml:space="preserve"> Wykonawcę z tymi podmiotami, przedstawiony</w:t>
      </w:r>
      <w:r w:rsidR="0084677B" w:rsidRPr="0090358E">
        <w:rPr>
          <w:rFonts w:ascii="Verdana" w:eastAsia="Calibri" w:hAnsi="Verdana" w:cstheme="minorHAnsi"/>
          <w:sz w:val="18"/>
          <w:szCs w:val="18"/>
        </w:rPr>
        <w:t>ch</w:t>
      </w:r>
      <w:r w:rsidRPr="0090358E">
        <w:rPr>
          <w:rFonts w:ascii="Verdana" w:eastAsia="Calibri" w:hAnsi="Verdana" w:cstheme="minorHAnsi"/>
          <w:sz w:val="18"/>
          <w:szCs w:val="18"/>
        </w:rPr>
        <w:t xml:space="preserve"> przez Wykonawcę.</w:t>
      </w:r>
    </w:p>
    <w:p w14:paraId="6B4C9E74" w14:textId="77777777" w:rsidR="002C51CB" w:rsidRPr="0090358E"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72" w:name="_Toc489350394"/>
      <w:bookmarkStart w:id="173" w:name="_Toc515896286"/>
      <w:bookmarkStart w:id="174" w:name="_Toc122344779"/>
      <w:r w:rsidRPr="0090358E">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72"/>
      <w:bookmarkEnd w:id="173"/>
      <w:bookmarkEnd w:id="174"/>
    </w:p>
    <w:p w14:paraId="417D877A" w14:textId="77777777" w:rsidR="0076398B" w:rsidRPr="0090358E" w:rsidRDefault="0076398B" w:rsidP="000701C4">
      <w:pPr>
        <w:pStyle w:val="Akapitzlist"/>
        <w:numPr>
          <w:ilvl w:val="0"/>
          <w:numId w:val="40"/>
        </w:numPr>
        <w:spacing w:before="120" w:after="120" w:line="240" w:lineRule="auto"/>
        <w:ind w:right="-284"/>
        <w:rPr>
          <w:rFonts w:ascii="Verdana" w:hAnsi="Verdana" w:cstheme="minorHAnsi"/>
          <w:vanish/>
          <w:sz w:val="20"/>
        </w:rPr>
      </w:pPr>
    </w:p>
    <w:p w14:paraId="62F0AEDD" w14:textId="77777777" w:rsidR="0076398B" w:rsidRPr="0090358E" w:rsidRDefault="0076398B" w:rsidP="000701C4">
      <w:pPr>
        <w:pStyle w:val="Akapitzlist"/>
        <w:numPr>
          <w:ilvl w:val="0"/>
          <w:numId w:val="40"/>
        </w:numPr>
        <w:spacing w:before="120" w:after="120" w:line="240" w:lineRule="auto"/>
        <w:ind w:right="-284"/>
        <w:rPr>
          <w:rFonts w:ascii="Verdana" w:hAnsi="Verdana" w:cstheme="minorHAnsi"/>
          <w:vanish/>
          <w:sz w:val="20"/>
        </w:rPr>
      </w:pPr>
    </w:p>
    <w:p w14:paraId="3C8C7712" w14:textId="77777777" w:rsidR="00A519A9" w:rsidRPr="0090358E" w:rsidRDefault="00A519A9" w:rsidP="000701C4">
      <w:pPr>
        <w:pStyle w:val="Akapitzlist"/>
        <w:numPr>
          <w:ilvl w:val="0"/>
          <w:numId w:val="55"/>
        </w:numPr>
        <w:spacing w:before="120" w:after="120" w:line="240" w:lineRule="auto"/>
        <w:ind w:right="-284"/>
        <w:contextualSpacing w:val="0"/>
        <w:rPr>
          <w:rFonts w:ascii="Verdana" w:eastAsia="Calibri" w:hAnsi="Verdana" w:cstheme="minorHAnsi"/>
          <w:vanish/>
          <w:sz w:val="18"/>
          <w:szCs w:val="18"/>
        </w:rPr>
      </w:pPr>
    </w:p>
    <w:p w14:paraId="470C5622" w14:textId="77777777" w:rsidR="00A519A9" w:rsidRPr="0090358E" w:rsidRDefault="00A519A9" w:rsidP="000701C4">
      <w:pPr>
        <w:pStyle w:val="Akapitzlist"/>
        <w:numPr>
          <w:ilvl w:val="0"/>
          <w:numId w:val="55"/>
        </w:numPr>
        <w:spacing w:before="120" w:after="120" w:line="240" w:lineRule="auto"/>
        <w:ind w:right="-284"/>
        <w:contextualSpacing w:val="0"/>
        <w:rPr>
          <w:rFonts w:ascii="Verdana" w:eastAsia="Calibri" w:hAnsi="Verdana" w:cstheme="minorHAnsi"/>
          <w:vanish/>
          <w:sz w:val="18"/>
          <w:szCs w:val="18"/>
        </w:rPr>
      </w:pPr>
    </w:p>
    <w:p w14:paraId="2806213C" w14:textId="77777777" w:rsidR="00A519A9" w:rsidRPr="0090358E" w:rsidRDefault="00A519A9" w:rsidP="000701C4">
      <w:pPr>
        <w:pStyle w:val="Akapitzlist"/>
        <w:numPr>
          <w:ilvl w:val="1"/>
          <w:numId w:val="55"/>
        </w:numPr>
        <w:spacing w:before="120" w:after="120" w:line="240" w:lineRule="auto"/>
        <w:ind w:right="-284"/>
        <w:contextualSpacing w:val="0"/>
        <w:rPr>
          <w:rFonts w:ascii="Verdana" w:eastAsia="Calibri" w:hAnsi="Verdana" w:cstheme="minorHAnsi"/>
          <w:vanish/>
          <w:sz w:val="18"/>
          <w:szCs w:val="18"/>
        </w:rPr>
      </w:pPr>
    </w:p>
    <w:p w14:paraId="362719C9" w14:textId="19A1C8B6" w:rsidR="00222346" w:rsidRPr="0090358E" w:rsidRDefault="00222346" w:rsidP="000701C4">
      <w:pPr>
        <w:pStyle w:val="Akapitzlist"/>
        <w:numPr>
          <w:ilvl w:val="1"/>
          <w:numId w:val="40"/>
        </w:numPr>
        <w:spacing w:before="120" w:after="120" w:line="240" w:lineRule="auto"/>
        <w:ind w:left="1134" w:right="1" w:hanging="1135"/>
        <w:rPr>
          <w:rFonts w:ascii="Verdana" w:hAnsi="Verdana" w:cstheme="minorHAnsi"/>
          <w:sz w:val="18"/>
          <w:szCs w:val="18"/>
        </w:rPr>
      </w:pPr>
      <w:r w:rsidRPr="0090358E">
        <w:rPr>
          <w:rFonts w:ascii="Verdana" w:hAnsi="Verdana" w:cstheme="minorHAnsi"/>
          <w:sz w:val="18"/>
          <w:szCs w:val="18"/>
        </w:rPr>
        <w:t xml:space="preserve">Wykonawca, w celu wykazania braku podstaw do wykluczenia z Postępowania </w:t>
      </w:r>
      <w:r w:rsidRPr="0090358E">
        <w:rPr>
          <w:rFonts w:ascii="Verdana" w:hAnsi="Verdana" w:cstheme="minorHAnsi"/>
          <w:sz w:val="18"/>
          <w:szCs w:val="18"/>
          <w:lang w:eastAsia="pl-PL"/>
        </w:rPr>
        <w:t>zakupowego</w:t>
      </w:r>
      <w:r w:rsidRPr="0090358E">
        <w:rPr>
          <w:rFonts w:ascii="Verdana" w:eastAsia="Calibri" w:hAnsi="Verdana" w:cstheme="minorHAnsi"/>
          <w:sz w:val="18"/>
          <w:szCs w:val="18"/>
        </w:rPr>
        <w:t xml:space="preserve"> </w:t>
      </w:r>
      <w:r w:rsidRPr="0090358E">
        <w:rPr>
          <w:rFonts w:ascii="Verdana" w:hAnsi="Verdana" w:cstheme="minorHAnsi"/>
          <w:sz w:val="18"/>
          <w:szCs w:val="18"/>
        </w:rPr>
        <w:t xml:space="preserve">oraz spełnienia warunków udziału w postępowaniu </w:t>
      </w:r>
      <w:r w:rsidRPr="0090358E">
        <w:rPr>
          <w:rFonts w:ascii="Verdana" w:hAnsi="Verdana" w:cstheme="minorHAnsi"/>
          <w:sz w:val="18"/>
          <w:szCs w:val="18"/>
          <w:lang w:eastAsia="pl-PL"/>
        </w:rPr>
        <w:t>zakupowym</w:t>
      </w:r>
      <w:r w:rsidRPr="0090358E">
        <w:rPr>
          <w:rFonts w:ascii="Verdana" w:hAnsi="Verdana" w:cstheme="minorHAnsi"/>
          <w:sz w:val="18"/>
          <w:szCs w:val="18"/>
        </w:rPr>
        <w:t>, zobowiązany jest złożyć wraz z Ofertą następujące dokumenty/oświadczenia:</w:t>
      </w:r>
    </w:p>
    <w:p w14:paraId="6855F1B3" w14:textId="054B7D25" w:rsidR="00222346" w:rsidRPr="0090358E" w:rsidRDefault="00222346" w:rsidP="000701C4">
      <w:pPr>
        <w:pStyle w:val="Tekstpodstawowy"/>
        <w:numPr>
          <w:ilvl w:val="2"/>
          <w:numId w:val="55"/>
        </w:numPr>
        <w:spacing w:before="120" w:line="240" w:lineRule="auto"/>
        <w:ind w:left="1134" w:right="1" w:hanging="1134"/>
        <w:rPr>
          <w:rStyle w:val="ui-provider"/>
          <w:rFonts w:ascii="Verdana" w:hAnsi="Verdana" w:cstheme="minorHAnsi"/>
          <w:sz w:val="18"/>
          <w:szCs w:val="18"/>
        </w:rPr>
      </w:pPr>
      <w:r w:rsidRPr="0090358E">
        <w:rPr>
          <w:rFonts w:ascii="Verdana" w:eastAsia="Calibri" w:hAnsi="Verdana" w:cstheme="minorHAnsi"/>
          <w:sz w:val="18"/>
          <w:szCs w:val="18"/>
        </w:rPr>
        <w:t xml:space="preserve">W celu potwierdzenia </w:t>
      </w:r>
      <w:r w:rsidRPr="0090358E">
        <w:rPr>
          <w:rFonts w:ascii="Verdana" w:eastAsia="Calibri" w:hAnsi="Verdana" w:cstheme="minorHAnsi"/>
          <w:b/>
          <w:sz w:val="18"/>
          <w:szCs w:val="18"/>
        </w:rPr>
        <w:t>braku podstaw wykluczenia</w:t>
      </w:r>
      <w:r w:rsidRPr="0090358E">
        <w:rPr>
          <w:rFonts w:ascii="Verdana" w:eastAsia="Calibri" w:hAnsi="Verdana" w:cstheme="minorHAnsi"/>
          <w:sz w:val="18"/>
          <w:szCs w:val="18"/>
        </w:rPr>
        <w:t xml:space="preserve"> Wykonawcy, o których mowa w pkt 14.2.</w:t>
      </w:r>
      <w:r w:rsidRPr="0090358E" w:rsidDel="00A76A4D">
        <w:rPr>
          <w:rFonts w:ascii="Verdana" w:eastAsia="Calibri" w:hAnsi="Verdana" w:cstheme="minorHAnsi"/>
          <w:sz w:val="18"/>
          <w:szCs w:val="18"/>
        </w:rPr>
        <w:t xml:space="preserve"> </w:t>
      </w:r>
      <w:r w:rsidRPr="0090358E">
        <w:rPr>
          <w:rFonts w:ascii="Verdana" w:eastAsia="Calibri" w:hAnsi="Verdana" w:cstheme="minorHAnsi"/>
          <w:sz w:val="18"/>
          <w:szCs w:val="18"/>
        </w:rPr>
        <w:t>SWZ, Wykonawca winien złożyć stosowne oświadczenia w treści Formularza Oferty.</w:t>
      </w:r>
    </w:p>
    <w:p w14:paraId="66448A3A" w14:textId="53153E44" w:rsidR="006D7D75" w:rsidRDefault="006D7D75" w:rsidP="00222346">
      <w:pPr>
        <w:ind w:left="1134"/>
        <w:rPr>
          <w:rStyle w:val="ui-provider"/>
          <w:rFonts w:ascii="Verdana" w:hAnsi="Verdana"/>
          <w:sz w:val="18"/>
          <w:szCs w:val="18"/>
        </w:rPr>
      </w:pPr>
      <w:r w:rsidRPr="006B0420">
        <w:rPr>
          <w:rFonts w:ascii="Verdana" w:hAnsi="Verdana" w:cstheme="minorHAnsi"/>
          <w:b/>
          <w:sz w:val="18"/>
          <w:szCs w:val="18"/>
        </w:rPr>
        <w:t xml:space="preserve">Wykonawcy wspólnie ubiegający się o udzielenie zamówienia, poprzez ustanowionego pełnomocnika do reprezentowania w Postępowaniu </w:t>
      </w:r>
      <w:r w:rsidRPr="006B0420">
        <w:rPr>
          <w:rFonts w:ascii="Verdana" w:hAnsi="Verdana" w:cstheme="minorHAnsi"/>
          <w:b/>
          <w:sz w:val="18"/>
          <w:szCs w:val="18"/>
          <w:lang w:eastAsia="pl-PL"/>
        </w:rPr>
        <w:t>zakupowym</w:t>
      </w:r>
      <w:r w:rsidRPr="006B0420">
        <w:rPr>
          <w:rFonts w:ascii="Verdana" w:hAnsi="Verdana" w:cstheme="minorHAnsi"/>
          <w:b/>
          <w:sz w:val="18"/>
          <w:szCs w:val="18"/>
        </w:rPr>
        <w:t>, mogą złożyć wspólne oświadczenia zgodnie z treścią Formularza Oferty</w:t>
      </w:r>
      <w:r>
        <w:rPr>
          <w:rFonts w:ascii="Verdana" w:hAnsi="Verdana" w:cstheme="minorHAnsi"/>
          <w:b/>
          <w:sz w:val="18"/>
          <w:szCs w:val="18"/>
        </w:rPr>
        <w:t>.</w:t>
      </w:r>
    </w:p>
    <w:p w14:paraId="3E7AEB2E" w14:textId="77777777" w:rsidR="006D7D75" w:rsidRDefault="006D7D75" w:rsidP="00222346">
      <w:pPr>
        <w:ind w:left="1134"/>
        <w:rPr>
          <w:rStyle w:val="ui-provider"/>
          <w:rFonts w:ascii="Verdana" w:hAnsi="Verdana"/>
          <w:sz w:val="18"/>
          <w:szCs w:val="18"/>
        </w:rPr>
      </w:pPr>
    </w:p>
    <w:p w14:paraId="44265943" w14:textId="6EAC6250" w:rsidR="00222346" w:rsidRPr="0090358E" w:rsidRDefault="00222346" w:rsidP="00222346">
      <w:pPr>
        <w:ind w:left="1134"/>
        <w:rPr>
          <w:rStyle w:val="ui-provider"/>
          <w:rFonts w:ascii="Verdana" w:hAnsi="Verdana"/>
          <w:sz w:val="18"/>
          <w:szCs w:val="18"/>
        </w:rPr>
      </w:pPr>
      <w:r w:rsidRPr="0090358E">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okoliczności, o których mowa w pkt.  14.2.13. SWZ, w szczególności: </w:t>
      </w:r>
    </w:p>
    <w:p w14:paraId="0E3B3523" w14:textId="77777777" w:rsidR="00222346" w:rsidRPr="0090358E" w:rsidRDefault="00222346" w:rsidP="000701C4">
      <w:pPr>
        <w:pStyle w:val="Akapitzlist"/>
        <w:numPr>
          <w:ilvl w:val="0"/>
          <w:numId w:val="71"/>
        </w:numPr>
        <w:spacing w:after="160" w:line="259" w:lineRule="auto"/>
        <w:ind w:left="1418" w:hanging="284"/>
        <w:rPr>
          <w:rFonts w:ascii="Verdana" w:hAnsi="Verdana"/>
          <w:sz w:val="18"/>
          <w:szCs w:val="18"/>
        </w:rPr>
      </w:pPr>
      <w:r w:rsidRPr="0090358E">
        <w:rPr>
          <w:rFonts w:ascii="Verdana" w:hAnsi="Verdana"/>
          <w:sz w:val="18"/>
          <w:szCs w:val="18"/>
        </w:rPr>
        <w:t xml:space="preserve">odpisów/wyciągów z odpowiedniego rejestru zawierającego informacje o beneficjentach rzeczywistych </w:t>
      </w:r>
    </w:p>
    <w:p w14:paraId="1072325F" w14:textId="77777777" w:rsidR="00222346" w:rsidRPr="0090358E" w:rsidRDefault="00222346" w:rsidP="000701C4">
      <w:pPr>
        <w:pStyle w:val="Akapitzlist"/>
        <w:numPr>
          <w:ilvl w:val="0"/>
          <w:numId w:val="71"/>
        </w:numPr>
        <w:spacing w:after="120" w:line="259" w:lineRule="auto"/>
        <w:ind w:left="1418" w:hanging="284"/>
        <w:contextualSpacing w:val="0"/>
        <w:rPr>
          <w:rFonts w:ascii="Verdana" w:hAnsi="Verdana"/>
          <w:sz w:val="18"/>
          <w:szCs w:val="18"/>
        </w:rPr>
      </w:pPr>
      <w:r w:rsidRPr="0090358E">
        <w:rPr>
          <w:rFonts w:ascii="Verdana" w:hAnsi="Verdana"/>
          <w:sz w:val="18"/>
          <w:szCs w:val="18"/>
        </w:rPr>
        <w:t>oświadczenia ze wskazaniem jego beneficjentów rzeczywistych.</w:t>
      </w:r>
    </w:p>
    <w:p w14:paraId="09D620E1" w14:textId="77777777" w:rsidR="00222346" w:rsidRPr="0090358E" w:rsidRDefault="00222346" w:rsidP="000701C4">
      <w:pPr>
        <w:pStyle w:val="Akapitzlist"/>
        <w:numPr>
          <w:ilvl w:val="0"/>
          <w:numId w:val="63"/>
        </w:numPr>
        <w:spacing w:before="120" w:after="120" w:line="240" w:lineRule="auto"/>
        <w:contextualSpacing w:val="0"/>
        <w:rPr>
          <w:rFonts w:ascii="Verdana" w:eastAsia="Calibri" w:hAnsi="Verdana" w:cstheme="minorHAnsi"/>
          <w:vanish/>
          <w:sz w:val="18"/>
          <w:szCs w:val="18"/>
        </w:rPr>
      </w:pPr>
    </w:p>
    <w:p w14:paraId="0D709035" w14:textId="77777777" w:rsidR="00222346" w:rsidRPr="0090358E" w:rsidRDefault="00222346" w:rsidP="000701C4">
      <w:pPr>
        <w:pStyle w:val="Akapitzlist"/>
        <w:numPr>
          <w:ilvl w:val="0"/>
          <w:numId w:val="63"/>
        </w:numPr>
        <w:spacing w:before="120" w:after="120" w:line="240" w:lineRule="auto"/>
        <w:contextualSpacing w:val="0"/>
        <w:rPr>
          <w:rFonts w:ascii="Verdana" w:eastAsia="Calibri" w:hAnsi="Verdana" w:cstheme="minorHAnsi"/>
          <w:vanish/>
          <w:sz w:val="18"/>
          <w:szCs w:val="18"/>
        </w:rPr>
      </w:pPr>
    </w:p>
    <w:p w14:paraId="1B4F68FC" w14:textId="77777777" w:rsidR="00222346" w:rsidRPr="0090358E" w:rsidRDefault="00222346" w:rsidP="000701C4">
      <w:pPr>
        <w:pStyle w:val="Akapitzlist"/>
        <w:numPr>
          <w:ilvl w:val="1"/>
          <w:numId w:val="63"/>
        </w:numPr>
        <w:spacing w:before="120" w:after="120" w:line="240" w:lineRule="auto"/>
        <w:contextualSpacing w:val="0"/>
        <w:rPr>
          <w:rFonts w:ascii="Verdana" w:eastAsia="Calibri" w:hAnsi="Verdana" w:cstheme="minorHAnsi"/>
          <w:vanish/>
          <w:sz w:val="18"/>
          <w:szCs w:val="18"/>
        </w:rPr>
      </w:pPr>
    </w:p>
    <w:p w14:paraId="262A3874" w14:textId="77777777" w:rsidR="00222346" w:rsidRPr="0090358E" w:rsidRDefault="00222346" w:rsidP="000701C4">
      <w:pPr>
        <w:pStyle w:val="Akapitzlist"/>
        <w:numPr>
          <w:ilvl w:val="2"/>
          <w:numId w:val="63"/>
        </w:numPr>
        <w:spacing w:before="120" w:after="120" w:line="240" w:lineRule="auto"/>
        <w:contextualSpacing w:val="0"/>
        <w:rPr>
          <w:rFonts w:ascii="Verdana" w:eastAsia="Calibri" w:hAnsi="Verdana" w:cstheme="minorHAnsi"/>
          <w:vanish/>
          <w:sz w:val="18"/>
          <w:szCs w:val="18"/>
        </w:rPr>
      </w:pPr>
    </w:p>
    <w:p w14:paraId="080311E6" w14:textId="507B52F4" w:rsidR="00222346" w:rsidRPr="0090358E" w:rsidRDefault="00222346" w:rsidP="000701C4">
      <w:pPr>
        <w:pStyle w:val="Tekstpodstawowy"/>
        <w:numPr>
          <w:ilvl w:val="2"/>
          <w:numId w:val="63"/>
        </w:numPr>
        <w:spacing w:before="120" w:line="240" w:lineRule="auto"/>
        <w:ind w:left="1134" w:hanging="1134"/>
        <w:rPr>
          <w:rFonts w:ascii="Verdana" w:hAnsi="Verdana" w:cstheme="minorHAnsi"/>
          <w:sz w:val="18"/>
          <w:szCs w:val="18"/>
        </w:rPr>
      </w:pPr>
      <w:r w:rsidRPr="0090358E">
        <w:rPr>
          <w:rFonts w:ascii="Verdana" w:eastAsia="Calibri" w:hAnsi="Verdana" w:cstheme="minorHAnsi"/>
          <w:sz w:val="18"/>
          <w:szCs w:val="18"/>
        </w:rPr>
        <w:t xml:space="preserve">W celu potwierdzenia </w:t>
      </w:r>
      <w:r w:rsidRPr="0090358E">
        <w:rPr>
          <w:rFonts w:ascii="Verdana" w:eastAsia="Calibri" w:hAnsi="Verdana" w:cstheme="minorHAnsi"/>
          <w:b/>
          <w:sz w:val="18"/>
          <w:szCs w:val="18"/>
        </w:rPr>
        <w:t>spełniania</w:t>
      </w:r>
      <w:r w:rsidRPr="0090358E">
        <w:rPr>
          <w:rFonts w:ascii="Verdana" w:eastAsia="Calibri" w:hAnsi="Verdana" w:cstheme="minorHAnsi"/>
          <w:sz w:val="18"/>
          <w:szCs w:val="18"/>
        </w:rPr>
        <w:t xml:space="preserve"> przez Wykonawcę </w:t>
      </w:r>
      <w:r w:rsidRPr="0090358E">
        <w:rPr>
          <w:rFonts w:ascii="Verdana" w:eastAsia="Calibri" w:hAnsi="Verdana" w:cstheme="minorHAnsi"/>
          <w:b/>
          <w:sz w:val="18"/>
          <w:szCs w:val="18"/>
        </w:rPr>
        <w:t>warunków udziału</w:t>
      </w:r>
      <w:r w:rsidRPr="0090358E">
        <w:rPr>
          <w:rFonts w:ascii="Verdana" w:eastAsia="Calibri" w:hAnsi="Verdana" w:cstheme="minorHAnsi"/>
          <w:sz w:val="18"/>
          <w:szCs w:val="18"/>
        </w:rPr>
        <w:t xml:space="preserve"> w Postępowaniu </w:t>
      </w:r>
      <w:r w:rsidRPr="0090358E">
        <w:rPr>
          <w:rFonts w:ascii="Verdana" w:hAnsi="Verdana" w:cstheme="minorHAnsi"/>
          <w:sz w:val="18"/>
          <w:szCs w:val="18"/>
          <w:lang w:eastAsia="pl-PL"/>
        </w:rPr>
        <w:t>zakupowym</w:t>
      </w:r>
      <w:r w:rsidRPr="0090358E">
        <w:rPr>
          <w:rFonts w:ascii="Verdana" w:eastAsia="Calibri" w:hAnsi="Verdana" w:cstheme="minorHAnsi"/>
          <w:sz w:val="18"/>
          <w:szCs w:val="18"/>
        </w:rPr>
        <w:t>, o których mowa w pkt 14.3. SWZ, Wykonawca złoży następujące dokumenty/oświadczenia:</w:t>
      </w:r>
    </w:p>
    <w:p w14:paraId="78D25E8C" w14:textId="451AFC00" w:rsidR="00222346" w:rsidRPr="0090358E" w:rsidRDefault="00222346" w:rsidP="000701C4">
      <w:pPr>
        <w:pStyle w:val="Tekstpodstawowy"/>
        <w:numPr>
          <w:ilvl w:val="3"/>
          <w:numId w:val="63"/>
        </w:numPr>
        <w:spacing w:before="120" w:line="240" w:lineRule="auto"/>
        <w:ind w:left="1134" w:rightChars="-129" w:right="-284" w:hanging="1134"/>
        <w:rPr>
          <w:rFonts w:ascii="Verdana" w:hAnsi="Verdana" w:cstheme="minorHAnsi"/>
          <w:sz w:val="18"/>
          <w:szCs w:val="18"/>
        </w:rPr>
      </w:pPr>
      <w:r w:rsidRPr="0090358E">
        <w:rPr>
          <w:rFonts w:ascii="Verdana" w:eastAsia="Calibri" w:hAnsi="Verdana" w:cstheme="minorHAnsi"/>
          <w:sz w:val="18"/>
          <w:szCs w:val="18"/>
        </w:rPr>
        <w:t>W celu wykazania spełnienia przez Wykonawcę warunków, o których mowa w pkt 14.3.1.:</w:t>
      </w:r>
      <w:r w:rsidR="006D7D75">
        <w:rPr>
          <w:rFonts w:ascii="Verdana" w:eastAsia="Calibri" w:hAnsi="Verdana" w:cstheme="minorHAnsi"/>
          <w:sz w:val="18"/>
          <w:szCs w:val="18"/>
        </w:rPr>
        <w:t xml:space="preserve"> </w:t>
      </w:r>
      <w:r w:rsidR="006D7D75" w:rsidRPr="0090358E">
        <w:rPr>
          <w:rFonts w:ascii="Verdana" w:eastAsia="Calibri" w:hAnsi="Verdana" w:cstheme="minorHAnsi"/>
          <w:sz w:val="18"/>
          <w:szCs w:val="18"/>
        </w:rPr>
        <w:t>nie dotyczy</w:t>
      </w:r>
    </w:p>
    <w:p w14:paraId="3A09BA06" w14:textId="56A79144" w:rsidR="00222346" w:rsidRPr="0090358E" w:rsidRDefault="00222346" w:rsidP="000701C4">
      <w:pPr>
        <w:pStyle w:val="Tekstpodstawowy"/>
        <w:numPr>
          <w:ilvl w:val="3"/>
          <w:numId w:val="63"/>
        </w:numPr>
        <w:spacing w:before="120" w:line="240" w:lineRule="auto"/>
        <w:ind w:left="1133" w:rightChars="-129" w:right="-284" w:hanging="1133"/>
        <w:rPr>
          <w:rFonts w:ascii="Verdana" w:hAnsi="Verdana" w:cstheme="minorHAnsi"/>
          <w:sz w:val="18"/>
          <w:szCs w:val="18"/>
        </w:rPr>
      </w:pPr>
      <w:r w:rsidRPr="0090358E">
        <w:rPr>
          <w:rFonts w:ascii="Verdana" w:eastAsia="Calibri" w:hAnsi="Verdana" w:cstheme="minorHAnsi"/>
          <w:sz w:val="18"/>
          <w:szCs w:val="18"/>
        </w:rPr>
        <w:t>W celu wykazania spełnienia przez Wykonawcę warunków, o których mowa w pkt 14.3.2.:</w:t>
      </w:r>
      <w:r w:rsidR="00BE7C8B">
        <w:rPr>
          <w:rFonts w:ascii="Verdana" w:eastAsia="Calibri" w:hAnsi="Verdana" w:cstheme="minorHAnsi"/>
          <w:sz w:val="18"/>
          <w:szCs w:val="18"/>
        </w:rPr>
        <w:t xml:space="preserve"> </w:t>
      </w:r>
      <w:r w:rsidR="002800E1" w:rsidRPr="0090358E">
        <w:rPr>
          <w:rFonts w:ascii="Verdana" w:eastAsia="Calibri" w:hAnsi="Verdana" w:cstheme="minorHAnsi"/>
          <w:sz w:val="18"/>
          <w:szCs w:val="18"/>
        </w:rPr>
        <w:t>nie dotyczy</w:t>
      </w:r>
    </w:p>
    <w:p w14:paraId="7C092372" w14:textId="6783214D" w:rsidR="00222346" w:rsidRPr="0090358E" w:rsidRDefault="00222346" w:rsidP="000701C4">
      <w:pPr>
        <w:pStyle w:val="Tekstpodstawowy"/>
        <w:numPr>
          <w:ilvl w:val="3"/>
          <w:numId w:val="63"/>
        </w:numPr>
        <w:spacing w:before="120" w:line="240" w:lineRule="auto"/>
        <w:ind w:left="1134" w:right="-283" w:hanging="1132"/>
        <w:rPr>
          <w:rFonts w:ascii="Verdana" w:hAnsi="Verdana" w:cstheme="minorHAnsi"/>
          <w:sz w:val="18"/>
          <w:szCs w:val="18"/>
        </w:rPr>
      </w:pPr>
      <w:r w:rsidRPr="0090358E">
        <w:rPr>
          <w:rFonts w:ascii="Verdana" w:eastAsia="Calibri" w:hAnsi="Verdana" w:cstheme="minorHAnsi"/>
          <w:sz w:val="18"/>
          <w:szCs w:val="18"/>
        </w:rPr>
        <w:t>W celu wykazania spełnienia przez Wykonawcę warunków, o których mowa w pkt 14.3.3.:</w:t>
      </w:r>
    </w:p>
    <w:p w14:paraId="1B24CD8C" w14:textId="08776DE0" w:rsidR="00222346" w:rsidRPr="00DE0DA6" w:rsidRDefault="006D7D75" w:rsidP="006D7D75">
      <w:pPr>
        <w:pStyle w:val="Default"/>
        <w:numPr>
          <w:ilvl w:val="0"/>
          <w:numId w:val="53"/>
        </w:numPr>
        <w:spacing w:after="42"/>
        <w:ind w:right="1"/>
        <w:jc w:val="both"/>
        <w:rPr>
          <w:rFonts w:ascii="Verdana" w:hAnsi="Verdana" w:cstheme="minorHAnsi"/>
          <w:sz w:val="18"/>
          <w:szCs w:val="18"/>
        </w:rPr>
      </w:pPr>
      <w:r w:rsidRPr="00DE0DA6">
        <w:rPr>
          <w:rFonts w:ascii="Verdana" w:hAnsi="Verdana" w:cstheme="minorHAnsi"/>
          <w:sz w:val="18"/>
          <w:szCs w:val="18"/>
        </w:rPr>
        <w:t xml:space="preserve">wykaz </w:t>
      </w:r>
      <w:r w:rsidR="00093709" w:rsidRPr="00DE0DA6">
        <w:rPr>
          <w:rFonts w:ascii="Verdana" w:hAnsi="Verdana" w:cstheme="minorHAnsi"/>
          <w:sz w:val="18"/>
          <w:szCs w:val="18"/>
        </w:rPr>
        <w:t>usług</w:t>
      </w:r>
      <w:r w:rsidRPr="00DE0DA6">
        <w:rPr>
          <w:rFonts w:ascii="Verdana" w:hAnsi="Verdana" w:cstheme="minorHAnsi"/>
          <w:sz w:val="18"/>
          <w:szCs w:val="18"/>
        </w:rPr>
        <w:t xml:space="preserve"> wykonanych w okresie ostatnich</w:t>
      </w:r>
      <w:r w:rsidR="0095744A" w:rsidRPr="00DE0DA6">
        <w:rPr>
          <w:rFonts w:ascii="Verdana" w:hAnsi="Verdana" w:cstheme="minorHAnsi"/>
          <w:sz w:val="18"/>
          <w:szCs w:val="18"/>
        </w:rPr>
        <w:t xml:space="preserve"> 5</w:t>
      </w:r>
      <w:r w:rsidRPr="00DE0DA6">
        <w:rPr>
          <w:rFonts w:ascii="Verdana" w:hAnsi="Verdana" w:cstheme="minorHAnsi"/>
          <w:sz w:val="18"/>
          <w:szCs w:val="18"/>
        </w:rPr>
        <w:t xml:space="preserve"> lat przed upływem terminu składania Ofert, a jeżeli okres prowadzenia działalności jest krótszy – w tym okresie, wraz z podaniem ich rodzaju,</w:t>
      </w:r>
      <w:r w:rsidR="00427BAF" w:rsidRPr="00DE0DA6">
        <w:rPr>
          <w:rFonts w:ascii="Verdana" w:hAnsi="Verdana" w:cstheme="minorHAnsi"/>
          <w:sz w:val="18"/>
          <w:szCs w:val="18"/>
        </w:rPr>
        <w:t xml:space="preserve"> wartości,</w:t>
      </w:r>
      <w:r w:rsidRPr="00DE0DA6">
        <w:rPr>
          <w:rFonts w:ascii="Verdana" w:hAnsi="Verdana" w:cstheme="minorHAnsi"/>
          <w:sz w:val="18"/>
          <w:szCs w:val="18"/>
        </w:rPr>
        <w:t xml:space="preserve"> daty i miejsca wykonania oraz dokumentów potwierdzających należyte ich wykonanie</w:t>
      </w:r>
      <w:r w:rsidR="00222346" w:rsidRPr="00DE0DA6">
        <w:rPr>
          <w:rFonts w:ascii="Verdana" w:hAnsi="Verdana" w:cstheme="minorHAnsi"/>
          <w:sz w:val="18"/>
          <w:szCs w:val="18"/>
        </w:rPr>
        <w:t xml:space="preserve">, </w:t>
      </w:r>
    </w:p>
    <w:p w14:paraId="051C631E" w14:textId="3D1B1D94" w:rsidR="00612559" w:rsidRPr="0090358E" w:rsidRDefault="00247230" w:rsidP="000701C4">
      <w:pPr>
        <w:pStyle w:val="Default"/>
        <w:numPr>
          <w:ilvl w:val="1"/>
          <w:numId w:val="72"/>
        </w:numPr>
        <w:spacing w:before="120" w:after="120"/>
        <w:ind w:left="1134" w:hanging="1134"/>
        <w:jc w:val="both"/>
        <w:rPr>
          <w:rFonts w:ascii="Verdana" w:hAnsi="Verdana" w:cstheme="minorHAnsi"/>
          <w:sz w:val="18"/>
          <w:szCs w:val="18"/>
        </w:rPr>
      </w:pPr>
      <w:r w:rsidRPr="0090358E">
        <w:rPr>
          <w:rFonts w:ascii="Verdana" w:hAnsi="Verdana" w:cstheme="minorHAnsi"/>
          <w:sz w:val="18"/>
          <w:szCs w:val="18"/>
        </w:rPr>
        <w:t xml:space="preserve">Jeżeli Wykonawca ma siedzibę lub miejsce zamieszkania poza terytorium Rzeczypospolitej Polskiej, w celu </w:t>
      </w:r>
      <w:r w:rsidR="00AA33AB" w:rsidRPr="0090358E">
        <w:rPr>
          <w:rFonts w:ascii="Verdana" w:hAnsi="Verdana" w:cstheme="minorHAnsi"/>
          <w:sz w:val="18"/>
          <w:szCs w:val="18"/>
        </w:rPr>
        <w:t xml:space="preserve">wykazania braku podstaw do wykluczenia z udziału w </w:t>
      </w:r>
      <w:r w:rsidR="005133E6" w:rsidRPr="0090358E">
        <w:rPr>
          <w:rFonts w:ascii="Verdana" w:hAnsi="Verdana" w:cstheme="minorHAnsi"/>
          <w:sz w:val="18"/>
          <w:szCs w:val="18"/>
        </w:rPr>
        <w:t xml:space="preserve">Postępowaniu </w:t>
      </w:r>
      <w:r w:rsidR="009D5BC2" w:rsidRPr="0090358E">
        <w:rPr>
          <w:rFonts w:ascii="Verdana" w:hAnsi="Verdana" w:cstheme="minorHAnsi"/>
          <w:sz w:val="18"/>
          <w:szCs w:val="18"/>
        </w:rPr>
        <w:t>zakupowym</w:t>
      </w:r>
      <w:r w:rsidR="002D280D" w:rsidRPr="0090358E">
        <w:rPr>
          <w:rFonts w:ascii="Verdana" w:hAnsi="Verdana" w:cstheme="minorHAnsi"/>
          <w:sz w:val="18"/>
          <w:szCs w:val="18"/>
        </w:rPr>
        <w:t>,</w:t>
      </w:r>
      <w:r w:rsidRPr="0090358E">
        <w:rPr>
          <w:rFonts w:ascii="Verdana" w:hAnsi="Verdana" w:cstheme="minorHAnsi"/>
          <w:sz w:val="18"/>
          <w:szCs w:val="18"/>
        </w:rPr>
        <w:t xml:space="preserve"> składa oświadczenie, że:</w:t>
      </w:r>
    </w:p>
    <w:p w14:paraId="2D132A46" w14:textId="1E6397E6" w:rsidR="00612559" w:rsidRPr="0090358E" w:rsidRDefault="00247230" w:rsidP="000701C4">
      <w:pPr>
        <w:pStyle w:val="Default"/>
        <w:numPr>
          <w:ilvl w:val="2"/>
          <w:numId w:val="72"/>
        </w:numPr>
        <w:spacing w:before="120" w:after="120"/>
        <w:ind w:left="1134" w:hanging="1134"/>
        <w:jc w:val="both"/>
        <w:rPr>
          <w:rFonts w:ascii="Verdana" w:hAnsi="Verdana" w:cstheme="minorHAnsi"/>
          <w:sz w:val="18"/>
          <w:szCs w:val="18"/>
        </w:rPr>
      </w:pPr>
      <w:r w:rsidRPr="0090358E">
        <w:rPr>
          <w:rFonts w:ascii="Verdana" w:hAnsi="Verdana" w:cstheme="minorHAnsi"/>
          <w:sz w:val="18"/>
          <w:szCs w:val="18"/>
        </w:rPr>
        <w:t>jest uprawniony do występowania w obrocie prawnym, nie otwarto jego likwidacji</w:t>
      </w:r>
      <w:r w:rsidR="00432CB2" w:rsidRPr="0090358E">
        <w:rPr>
          <w:rFonts w:ascii="Verdana" w:hAnsi="Verdana" w:cstheme="minorHAnsi"/>
          <w:sz w:val="18"/>
          <w:szCs w:val="18"/>
        </w:rPr>
        <w:t>, nie</w:t>
      </w:r>
      <w:r w:rsidRPr="0090358E">
        <w:rPr>
          <w:rFonts w:ascii="Verdana" w:hAnsi="Verdana" w:cstheme="minorHAnsi"/>
          <w:sz w:val="18"/>
          <w:szCs w:val="18"/>
        </w:rPr>
        <w:t xml:space="preserve"> </w:t>
      </w:r>
      <w:r w:rsidR="00432CB2" w:rsidRPr="0090358E">
        <w:rPr>
          <w:rFonts w:ascii="Verdana" w:hAnsi="Verdana" w:cstheme="minorHAnsi"/>
          <w:sz w:val="18"/>
          <w:szCs w:val="18"/>
        </w:rPr>
        <w:t>ogłoszono upadłości, którego aktywami zarządza lik</w:t>
      </w:r>
      <w:r w:rsidR="000F3AAE" w:rsidRPr="0090358E">
        <w:rPr>
          <w:rFonts w:ascii="Verdana" w:hAnsi="Verdana" w:cstheme="minorHAnsi"/>
          <w:sz w:val="18"/>
          <w:szCs w:val="18"/>
        </w:rPr>
        <w:t>widator lub sąd, zawarł układ z </w:t>
      </w:r>
      <w:r w:rsidR="00432CB2" w:rsidRPr="0090358E">
        <w:rPr>
          <w:rFonts w:ascii="Verdana" w:hAnsi="Verdana" w:cstheme="minorHAnsi"/>
          <w:sz w:val="18"/>
          <w:szCs w:val="18"/>
        </w:rPr>
        <w:t xml:space="preserve">wierzycielami, którego </w:t>
      </w:r>
      <w:r w:rsidR="00432CB2" w:rsidRPr="0090358E">
        <w:rPr>
          <w:rFonts w:ascii="Verdana" w:hAnsi="Verdana" w:cstheme="minorHAnsi"/>
          <w:sz w:val="18"/>
          <w:szCs w:val="18"/>
        </w:rPr>
        <w:lastRenderedPageBreak/>
        <w:t>działalność gospodarcza jest za</w:t>
      </w:r>
      <w:r w:rsidR="000F3AAE" w:rsidRPr="0090358E">
        <w:rPr>
          <w:rFonts w:ascii="Verdana" w:hAnsi="Verdana" w:cstheme="minorHAnsi"/>
          <w:sz w:val="18"/>
          <w:szCs w:val="18"/>
        </w:rPr>
        <w:t>wieszona albo znajduje się on w </w:t>
      </w:r>
      <w:r w:rsidR="00432CB2" w:rsidRPr="0090358E">
        <w:rPr>
          <w:rFonts w:ascii="Verdana" w:hAnsi="Verdana" w:cstheme="minorHAnsi"/>
          <w:sz w:val="18"/>
          <w:szCs w:val="18"/>
        </w:rPr>
        <w:t>innej tego rodzaju sytuacji wynikającej z pod</w:t>
      </w:r>
      <w:r w:rsidR="000F3AAE" w:rsidRPr="0090358E">
        <w:rPr>
          <w:rFonts w:ascii="Verdana" w:hAnsi="Verdana" w:cstheme="minorHAnsi"/>
          <w:sz w:val="18"/>
          <w:szCs w:val="18"/>
        </w:rPr>
        <w:t>obnej procedury przewidzianej w </w:t>
      </w:r>
      <w:r w:rsidR="00432CB2" w:rsidRPr="0090358E">
        <w:rPr>
          <w:rFonts w:ascii="Verdana" w:hAnsi="Verdana" w:cstheme="minorHAnsi"/>
          <w:sz w:val="18"/>
          <w:szCs w:val="18"/>
        </w:rPr>
        <w:t>przepisach miejsca wszczęcia tej procedury</w:t>
      </w:r>
      <w:r w:rsidR="00612559" w:rsidRPr="0090358E">
        <w:rPr>
          <w:rFonts w:ascii="Verdana" w:hAnsi="Verdana" w:cstheme="minorHAnsi"/>
          <w:sz w:val="18"/>
          <w:szCs w:val="18"/>
        </w:rPr>
        <w:t>;</w:t>
      </w:r>
    </w:p>
    <w:p w14:paraId="534997FE" w14:textId="77777777" w:rsidR="00612559" w:rsidRPr="0090358E" w:rsidRDefault="00247230" w:rsidP="000701C4">
      <w:pPr>
        <w:pStyle w:val="Default"/>
        <w:numPr>
          <w:ilvl w:val="2"/>
          <w:numId w:val="72"/>
        </w:numPr>
        <w:spacing w:before="120" w:after="120"/>
        <w:ind w:left="1134" w:hanging="1134"/>
        <w:jc w:val="both"/>
        <w:rPr>
          <w:rFonts w:ascii="Verdana" w:hAnsi="Verdana" w:cstheme="minorHAnsi"/>
          <w:sz w:val="18"/>
          <w:szCs w:val="18"/>
        </w:rPr>
      </w:pPr>
      <w:r w:rsidRPr="0090358E">
        <w:rPr>
          <w:rFonts w:ascii="Verdana" w:hAnsi="Verdana" w:cstheme="minorHAnsi"/>
          <w:sz w:val="18"/>
          <w:szCs w:val="18"/>
        </w:rPr>
        <w:t>nie orzeczono wobec niego zakazu ubiega</w:t>
      </w:r>
      <w:r w:rsidR="00612559" w:rsidRPr="0090358E">
        <w:rPr>
          <w:rFonts w:ascii="Verdana" w:hAnsi="Verdana" w:cstheme="minorHAnsi"/>
          <w:sz w:val="18"/>
          <w:szCs w:val="18"/>
        </w:rPr>
        <w:t>nia się o udzielenie zamówienia;</w:t>
      </w:r>
    </w:p>
    <w:p w14:paraId="4958DFF0" w14:textId="5EB752B1" w:rsidR="00247230" w:rsidRPr="0090358E" w:rsidRDefault="00247230" w:rsidP="000701C4">
      <w:pPr>
        <w:pStyle w:val="Default"/>
        <w:numPr>
          <w:ilvl w:val="2"/>
          <w:numId w:val="72"/>
        </w:numPr>
        <w:spacing w:before="120" w:after="120"/>
        <w:ind w:left="1134" w:hanging="1134"/>
        <w:jc w:val="both"/>
        <w:rPr>
          <w:rFonts w:ascii="Verdana" w:hAnsi="Verdana" w:cstheme="minorHAnsi"/>
          <w:sz w:val="18"/>
          <w:szCs w:val="18"/>
        </w:rPr>
      </w:pPr>
      <w:r w:rsidRPr="0090358E">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FA7A9AD" w:rsidR="00D93BF4" w:rsidRPr="0090358E" w:rsidRDefault="00D93BF4" w:rsidP="000701C4">
      <w:pPr>
        <w:pStyle w:val="Akapitzlist"/>
        <w:numPr>
          <w:ilvl w:val="1"/>
          <w:numId w:val="72"/>
        </w:numPr>
        <w:spacing w:before="120" w:after="120" w:line="240" w:lineRule="auto"/>
        <w:ind w:left="1134" w:hanging="1134"/>
        <w:contextualSpacing w:val="0"/>
        <w:rPr>
          <w:rFonts w:ascii="Verdana" w:hAnsi="Verdana" w:cstheme="minorHAnsi"/>
          <w:sz w:val="18"/>
          <w:szCs w:val="18"/>
        </w:rPr>
      </w:pPr>
      <w:r w:rsidRPr="0090358E">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90358E">
        <w:rPr>
          <w:rFonts w:ascii="Verdana" w:eastAsia="Calibri" w:hAnsi="Verdana" w:cstheme="minorHAnsi"/>
          <w:sz w:val="18"/>
          <w:szCs w:val="18"/>
        </w:rPr>
        <w:t>Postępowania</w:t>
      </w:r>
      <w:r w:rsidR="009D5BC2" w:rsidRPr="0090358E">
        <w:rPr>
          <w:rFonts w:ascii="Verdana" w:eastAsia="Calibri" w:hAnsi="Verdana" w:cstheme="minorHAnsi"/>
          <w:sz w:val="18"/>
          <w:szCs w:val="18"/>
        </w:rPr>
        <w:t xml:space="preserve"> </w:t>
      </w:r>
      <w:r w:rsidR="009D5BC2" w:rsidRPr="0090358E">
        <w:rPr>
          <w:rFonts w:ascii="Verdana" w:hAnsi="Verdana" w:cstheme="minorHAnsi"/>
          <w:sz w:val="18"/>
          <w:szCs w:val="18"/>
          <w:lang w:eastAsia="pl-PL"/>
        </w:rPr>
        <w:t>zakupowego</w:t>
      </w:r>
      <w:r w:rsidR="00AA0BD6" w:rsidRPr="0090358E">
        <w:rPr>
          <w:rFonts w:ascii="Verdana" w:eastAsia="Calibri" w:hAnsi="Verdana" w:cstheme="minorHAnsi"/>
          <w:sz w:val="18"/>
          <w:szCs w:val="18"/>
        </w:rPr>
        <w:t xml:space="preserve"> w Systemie Zakupowym, </w:t>
      </w:r>
      <w:r w:rsidRPr="0090358E">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90358E">
        <w:rPr>
          <w:rFonts w:ascii="Verdana" w:eastAsia="Calibri" w:hAnsi="Verdana" w:cstheme="minorHAnsi"/>
          <w:sz w:val="18"/>
          <w:szCs w:val="18"/>
        </w:rPr>
        <w:t xml:space="preserve">Postępowania </w:t>
      </w:r>
      <w:r w:rsidR="009D5BC2" w:rsidRPr="0090358E">
        <w:rPr>
          <w:rFonts w:ascii="Verdana" w:hAnsi="Verdana" w:cstheme="minorHAnsi"/>
          <w:sz w:val="18"/>
          <w:szCs w:val="18"/>
          <w:lang w:eastAsia="pl-PL"/>
        </w:rPr>
        <w:t xml:space="preserve">zakupowego </w:t>
      </w:r>
      <w:r w:rsidR="00AA0BD6" w:rsidRPr="0090358E">
        <w:rPr>
          <w:rFonts w:ascii="Verdana" w:eastAsia="Calibri" w:hAnsi="Verdana" w:cstheme="minorHAnsi"/>
          <w:sz w:val="18"/>
          <w:szCs w:val="18"/>
        </w:rPr>
        <w:t>w Systemie Zakupowym</w:t>
      </w:r>
      <w:r w:rsidRPr="0090358E">
        <w:rPr>
          <w:rFonts w:ascii="Verdana" w:eastAsia="Calibri" w:hAnsi="Verdana" w:cstheme="minorHAnsi"/>
          <w:sz w:val="18"/>
          <w:szCs w:val="18"/>
        </w:rPr>
        <w:t>.</w:t>
      </w:r>
    </w:p>
    <w:p w14:paraId="4E28CE80" w14:textId="28F506D5" w:rsidR="00D93BF4" w:rsidRPr="0090358E" w:rsidRDefault="00D93BF4" w:rsidP="000701C4">
      <w:pPr>
        <w:pStyle w:val="Akapitzlist"/>
        <w:numPr>
          <w:ilvl w:val="1"/>
          <w:numId w:val="72"/>
        </w:numPr>
        <w:spacing w:before="120" w:after="120" w:line="240" w:lineRule="auto"/>
        <w:ind w:left="1134" w:hanging="1134"/>
        <w:contextualSpacing w:val="0"/>
        <w:rPr>
          <w:rFonts w:ascii="Verdana" w:hAnsi="Verdana" w:cstheme="minorHAnsi"/>
          <w:sz w:val="18"/>
          <w:szCs w:val="18"/>
        </w:rPr>
      </w:pPr>
      <w:r w:rsidRPr="0090358E">
        <w:rPr>
          <w:rFonts w:ascii="Verdana" w:eastAsia="Calibri" w:hAnsi="Verdana" w:cstheme="minorHAnsi"/>
          <w:sz w:val="18"/>
          <w:szCs w:val="18"/>
        </w:rPr>
        <w:t xml:space="preserve">W przypadku wskazania przez Wykonawcę w Ofercie </w:t>
      </w:r>
      <w:r w:rsidR="00222BAE" w:rsidRPr="0090358E">
        <w:rPr>
          <w:rFonts w:ascii="Verdana" w:eastAsia="Calibri" w:hAnsi="Verdana" w:cstheme="minorHAnsi"/>
          <w:sz w:val="18"/>
          <w:szCs w:val="18"/>
        </w:rPr>
        <w:t xml:space="preserve">lub samodzielnego zidentyfikowania przez Zamawiającego </w:t>
      </w:r>
      <w:r w:rsidRPr="0090358E">
        <w:rPr>
          <w:rFonts w:ascii="Verdana" w:eastAsia="Calibri" w:hAnsi="Verdana" w:cstheme="minorHAnsi"/>
          <w:sz w:val="18"/>
          <w:szCs w:val="18"/>
        </w:rPr>
        <w:t xml:space="preserve">dostępności </w:t>
      </w:r>
      <w:r w:rsidR="002A44A2" w:rsidRPr="0090358E">
        <w:rPr>
          <w:rFonts w:ascii="Verdana" w:eastAsia="Calibri" w:hAnsi="Verdana" w:cstheme="minorHAnsi"/>
          <w:sz w:val="18"/>
          <w:szCs w:val="18"/>
        </w:rPr>
        <w:t xml:space="preserve">aktualnych </w:t>
      </w:r>
      <w:r w:rsidRPr="0090358E">
        <w:rPr>
          <w:rFonts w:ascii="Verdana" w:eastAsia="Calibri" w:hAnsi="Verdana" w:cstheme="minorHAnsi"/>
          <w:sz w:val="18"/>
          <w:szCs w:val="18"/>
        </w:rPr>
        <w:t xml:space="preserve">oświadczeń lub dokumentów, o których mowa w pkt </w:t>
      </w:r>
      <w:r w:rsidR="00A76A4D" w:rsidRPr="0090358E">
        <w:rPr>
          <w:rFonts w:ascii="Verdana" w:eastAsia="Calibri" w:hAnsi="Verdana" w:cstheme="minorHAnsi"/>
          <w:sz w:val="18"/>
          <w:szCs w:val="18"/>
        </w:rPr>
        <w:t>16</w:t>
      </w:r>
      <w:r w:rsidR="00FA3219" w:rsidRPr="0090358E">
        <w:rPr>
          <w:rFonts w:ascii="Verdana" w:eastAsia="Calibri" w:hAnsi="Verdana" w:cstheme="minorHAnsi"/>
          <w:sz w:val="18"/>
          <w:szCs w:val="18"/>
        </w:rPr>
        <w:t>.</w:t>
      </w:r>
      <w:r w:rsidRPr="0090358E">
        <w:rPr>
          <w:rFonts w:ascii="Verdana" w:eastAsia="Calibri" w:hAnsi="Verdana" w:cstheme="minorHAnsi"/>
          <w:sz w:val="18"/>
          <w:szCs w:val="18"/>
        </w:rPr>
        <w:t xml:space="preserve"> </w:t>
      </w:r>
      <w:r w:rsidR="00904E94" w:rsidRPr="0090358E">
        <w:rPr>
          <w:rFonts w:ascii="Verdana" w:eastAsia="Calibri" w:hAnsi="Verdana" w:cstheme="minorHAnsi"/>
          <w:sz w:val="18"/>
          <w:szCs w:val="18"/>
        </w:rPr>
        <w:t>SWZ</w:t>
      </w:r>
      <w:r w:rsidRPr="0090358E">
        <w:rPr>
          <w:rFonts w:ascii="Verdana" w:eastAsia="Calibri" w:hAnsi="Verdana" w:cstheme="minorHAnsi"/>
          <w:sz w:val="18"/>
          <w:szCs w:val="18"/>
        </w:rPr>
        <w:t>, w formie elektronicznej pod określonymi adresami i</w:t>
      </w:r>
      <w:r w:rsidR="000F3AAE" w:rsidRPr="0090358E">
        <w:rPr>
          <w:rFonts w:ascii="Verdana" w:eastAsia="Calibri" w:hAnsi="Verdana" w:cstheme="minorHAnsi"/>
          <w:sz w:val="18"/>
          <w:szCs w:val="18"/>
        </w:rPr>
        <w:t>nternetowymi ogólnodostępnych i </w:t>
      </w:r>
      <w:r w:rsidRPr="0090358E">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90358E" w:rsidRDefault="00D93BF4" w:rsidP="000701C4">
      <w:pPr>
        <w:pStyle w:val="Akapitzlist"/>
        <w:numPr>
          <w:ilvl w:val="1"/>
          <w:numId w:val="72"/>
        </w:numPr>
        <w:spacing w:before="120" w:after="120" w:line="240" w:lineRule="auto"/>
        <w:ind w:left="1134" w:hanging="1134"/>
        <w:contextualSpacing w:val="0"/>
        <w:rPr>
          <w:rFonts w:ascii="Verdana" w:hAnsi="Verdana" w:cstheme="minorHAnsi"/>
          <w:sz w:val="18"/>
          <w:szCs w:val="18"/>
        </w:rPr>
      </w:pPr>
      <w:r w:rsidRPr="0090358E">
        <w:rPr>
          <w:rFonts w:ascii="Verdana" w:eastAsia="Calibri" w:hAnsi="Verdana" w:cstheme="minorHAnsi"/>
          <w:sz w:val="18"/>
          <w:szCs w:val="18"/>
        </w:rPr>
        <w:t xml:space="preserve">W przypadku wskazania przez Wykonawcę w Ofercie oświadczeń lub dokumentów, o których mowa w pkt </w:t>
      </w:r>
      <w:r w:rsidR="00A76A4D" w:rsidRPr="0090358E">
        <w:rPr>
          <w:rFonts w:ascii="Verdana" w:eastAsia="Calibri" w:hAnsi="Verdana" w:cstheme="minorHAnsi"/>
          <w:sz w:val="18"/>
          <w:szCs w:val="18"/>
        </w:rPr>
        <w:t>16</w:t>
      </w:r>
      <w:r w:rsidR="002D280D" w:rsidRPr="0090358E">
        <w:rPr>
          <w:rFonts w:ascii="Verdana" w:eastAsia="Calibri" w:hAnsi="Verdana" w:cstheme="minorHAnsi"/>
          <w:sz w:val="18"/>
          <w:szCs w:val="18"/>
        </w:rPr>
        <w:t>.</w:t>
      </w:r>
      <w:r w:rsidR="00582716" w:rsidRPr="0090358E">
        <w:rPr>
          <w:rFonts w:ascii="Verdana" w:eastAsia="Calibri" w:hAnsi="Verdana" w:cstheme="minorHAnsi"/>
          <w:sz w:val="18"/>
          <w:szCs w:val="18"/>
        </w:rPr>
        <w:t xml:space="preserve"> </w:t>
      </w:r>
      <w:r w:rsidR="00904E94" w:rsidRPr="0090358E">
        <w:rPr>
          <w:rFonts w:ascii="Verdana" w:eastAsia="Calibri" w:hAnsi="Verdana" w:cstheme="minorHAnsi"/>
          <w:sz w:val="18"/>
          <w:szCs w:val="18"/>
        </w:rPr>
        <w:t>SWZ</w:t>
      </w:r>
      <w:r w:rsidRPr="0090358E">
        <w:rPr>
          <w:rFonts w:ascii="Verdana" w:eastAsia="Calibri" w:hAnsi="Verdana" w:cstheme="minorHAnsi"/>
          <w:sz w:val="18"/>
          <w:szCs w:val="18"/>
        </w:rPr>
        <w:t>, które znajdują się w posiadaniu Zamawiającego, w szczególności oświadczeń lub dokumentów przechowywanych przez Zamawiającego</w:t>
      </w:r>
      <w:r w:rsidR="002A44A2" w:rsidRPr="0090358E">
        <w:rPr>
          <w:rFonts w:ascii="Verdana" w:eastAsia="Calibri" w:hAnsi="Verdana" w:cstheme="minorHAnsi"/>
          <w:sz w:val="18"/>
          <w:szCs w:val="18"/>
        </w:rPr>
        <w:t xml:space="preserve"> w związku z innymi </w:t>
      </w:r>
      <w:r w:rsidR="00583216" w:rsidRPr="0090358E">
        <w:rPr>
          <w:rFonts w:ascii="Verdana" w:eastAsia="Calibri" w:hAnsi="Verdana" w:cstheme="minorHAnsi"/>
          <w:sz w:val="18"/>
          <w:szCs w:val="18"/>
        </w:rPr>
        <w:t>p</w:t>
      </w:r>
      <w:r w:rsidR="002A44A2" w:rsidRPr="0090358E">
        <w:rPr>
          <w:rFonts w:ascii="Verdana" w:eastAsia="Calibri" w:hAnsi="Verdana" w:cstheme="minorHAnsi"/>
          <w:sz w:val="18"/>
          <w:szCs w:val="18"/>
        </w:rPr>
        <w:t>ostępowaniami zakupowymi</w:t>
      </w:r>
      <w:r w:rsidRPr="0090358E">
        <w:rPr>
          <w:rFonts w:ascii="Verdana" w:eastAsia="Calibri" w:hAnsi="Verdana" w:cstheme="minorHAnsi"/>
          <w:sz w:val="18"/>
          <w:szCs w:val="18"/>
        </w:rPr>
        <w:t xml:space="preserve">, Zamawiający </w:t>
      </w:r>
      <w:r w:rsidR="00AA0BD6" w:rsidRPr="0090358E">
        <w:rPr>
          <w:rFonts w:ascii="Verdana" w:eastAsia="Calibri" w:hAnsi="Verdana" w:cstheme="minorHAnsi"/>
          <w:sz w:val="18"/>
          <w:szCs w:val="18"/>
        </w:rPr>
        <w:t>może s</w:t>
      </w:r>
      <w:r w:rsidRPr="0090358E">
        <w:rPr>
          <w:rFonts w:ascii="Verdana" w:eastAsia="Calibri" w:hAnsi="Verdana" w:cstheme="minorHAnsi"/>
          <w:sz w:val="18"/>
          <w:szCs w:val="18"/>
        </w:rPr>
        <w:t>korzysta</w:t>
      </w:r>
      <w:r w:rsidR="00AA0BD6" w:rsidRPr="0090358E">
        <w:rPr>
          <w:rFonts w:ascii="Verdana" w:eastAsia="Calibri" w:hAnsi="Verdana" w:cstheme="minorHAnsi"/>
          <w:sz w:val="18"/>
          <w:szCs w:val="18"/>
        </w:rPr>
        <w:t>ć</w:t>
      </w:r>
      <w:r w:rsidRPr="0090358E">
        <w:rPr>
          <w:rFonts w:ascii="Verdana" w:eastAsia="Calibri" w:hAnsi="Verdana" w:cstheme="minorHAnsi"/>
          <w:sz w:val="18"/>
          <w:szCs w:val="18"/>
        </w:rPr>
        <w:t xml:space="preserve"> z posiadanych oświadczeń lub dokumentów, o ile są one aktualne.</w:t>
      </w:r>
    </w:p>
    <w:p w14:paraId="03453F18" w14:textId="29A2FA17" w:rsidR="002D280D" w:rsidRPr="0090358E" w:rsidRDefault="00AC3F28" w:rsidP="000701C4">
      <w:pPr>
        <w:pStyle w:val="Nagwek1"/>
        <w:keepNext w:val="0"/>
        <w:keepLines w:val="0"/>
        <w:numPr>
          <w:ilvl w:val="1"/>
          <w:numId w:val="72"/>
        </w:numPr>
        <w:suppressAutoHyphens/>
        <w:spacing w:before="120" w:after="120" w:line="240" w:lineRule="auto"/>
        <w:ind w:left="1134" w:right="1" w:hanging="1134"/>
        <w:rPr>
          <w:rFonts w:ascii="Verdana" w:hAnsi="Verdana" w:cstheme="minorHAnsi"/>
          <w:b w:val="0"/>
          <w:i/>
          <w:caps w:val="0"/>
          <w:sz w:val="18"/>
          <w:szCs w:val="18"/>
          <w:lang w:val="pl-PL"/>
        </w:rPr>
      </w:pPr>
      <w:bookmarkStart w:id="175" w:name="_Toc404679040"/>
      <w:bookmarkStart w:id="176" w:name="_Toc360717307"/>
      <w:bookmarkStart w:id="177" w:name="_Toc462325348"/>
      <w:bookmarkStart w:id="178" w:name="_Toc40987391"/>
      <w:bookmarkStart w:id="179" w:name="_Toc122344780"/>
      <w:bookmarkStart w:id="180" w:name="_Toc40987401"/>
      <w:r w:rsidRPr="0090358E">
        <w:rPr>
          <w:rFonts w:ascii="Verdana" w:hAnsi="Verdana" w:cstheme="minorHAnsi"/>
          <w:b w:val="0"/>
          <w:caps w:val="0"/>
          <w:sz w:val="18"/>
          <w:szCs w:val="18"/>
          <w:lang w:val="pl-PL"/>
        </w:rPr>
        <w:t>Nie dotyczy.</w:t>
      </w:r>
      <w:r w:rsidR="002D280D" w:rsidRPr="0090358E">
        <w:rPr>
          <w:rFonts w:ascii="Verdana" w:hAnsi="Verdana" w:cstheme="minorHAnsi"/>
          <w:b w:val="0"/>
          <w:caps w:val="0"/>
          <w:sz w:val="18"/>
          <w:szCs w:val="18"/>
          <w:lang w:val="pl-PL"/>
        </w:rPr>
        <w:t xml:space="preserve"> </w:t>
      </w:r>
      <w:bookmarkEnd w:id="175"/>
      <w:bookmarkEnd w:id="176"/>
      <w:bookmarkEnd w:id="177"/>
      <w:bookmarkEnd w:id="178"/>
      <w:bookmarkEnd w:id="179"/>
    </w:p>
    <w:bookmarkEnd w:id="180"/>
    <w:p w14:paraId="0E5FD4E0" w14:textId="77777777" w:rsidR="00612559" w:rsidRPr="0090358E" w:rsidRDefault="00D34D7E" w:rsidP="000701C4">
      <w:pPr>
        <w:pStyle w:val="Tekstpodstawowy"/>
        <w:numPr>
          <w:ilvl w:val="1"/>
          <w:numId w:val="72"/>
        </w:numPr>
        <w:spacing w:before="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t>Forma dokumentów i oświadczeń</w:t>
      </w:r>
      <w:r w:rsidR="000032C2" w:rsidRPr="0090358E">
        <w:rPr>
          <w:rFonts w:ascii="Verdana" w:eastAsia="Calibri" w:hAnsi="Verdana" w:cstheme="minorHAnsi"/>
          <w:sz w:val="18"/>
          <w:szCs w:val="18"/>
        </w:rPr>
        <w:t>:</w:t>
      </w:r>
    </w:p>
    <w:p w14:paraId="0D764854" w14:textId="296EF914" w:rsidR="00612559" w:rsidRPr="0090358E" w:rsidRDefault="000B58AE" w:rsidP="000701C4">
      <w:pPr>
        <w:pStyle w:val="Tekstpodstawowy"/>
        <w:numPr>
          <w:ilvl w:val="2"/>
          <w:numId w:val="72"/>
        </w:numPr>
        <w:spacing w:before="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t>Dokumenty</w:t>
      </w:r>
      <w:r w:rsidR="00100C39" w:rsidRPr="0090358E">
        <w:rPr>
          <w:rFonts w:ascii="Verdana" w:eastAsia="Calibri" w:hAnsi="Verdana" w:cstheme="minorHAnsi"/>
          <w:sz w:val="18"/>
          <w:szCs w:val="18"/>
        </w:rPr>
        <w:t xml:space="preserve"> lub oświadczenia, o których mowa w pkt </w:t>
      </w:r>
      <w:r w:rsidR="00411BFE" w:rsidRPr="0090358E">
        <w:rPr>
          <w:rFonts w:ascii="Verdana" w:eastAsia="Calibri" w:hAnsi="Verdana" w:cstheme="minorHAnsi"/>
          <w:sz w:val="18"/>
          <w:szCs w:val="18"/>
        </w:rPr>
        <w:t xml:space="preserve">15.3. </w:t>
      </w:r>
      <w:r w:rsidR="00791F71" w:rsidRPr="0090358E">
        <w:rPr>
          <w:rFonts w:ascii="Verdana" w:eastAsia="Calibri" w:hAnsi="Verdana" w:cstheme="minorHAnsi"/>
          <w:sz w:val="18"/>
          <w:szCs w:val="18"/>
        </w:rPr>
        <w:t>oraz</w:t>
      </w:r>
      <w:r w:rsidR="00411BFE" w:rsidRPr="0090358E">
        <w:rPr>
          <w:rFonts w:ascii="Verdana" w:eastAsia="Calibri" w:hAnsi="Verdana" w:cstheme="minorHAnsi"/>
          <w:sz w:val="18"/>
          <w:szCs w:val="18"/>
        </w:rPr>
        <w:t xml:space="preserve"> </w:t>
      </w:r>
      <w:r w:rsidR="00A76A4D" w:rsidRPr="0090358E">
        <w:rPr>
          <w:rFonts w:ascii="Verdana" w:eastAsia="Calibri" w:hAnsi="Verdana" w:cstheme="minorHAnsi"/>
          <w:sz w:val="18"/>
          <w:szCs w:val="18"/>
        </w:rPr>
        <w:t xml:space="preserve">16 </w:t>
      </w:r>
      <w:r w:rsidR="00904E94" w:rsidRPr="0090358E">
        <w:rPr>
          <w:rFonts w:ascii="Verdana" w:eastAsia="Calibri" w:hAnsi="Verdana" w:cstheme="minorHAnsi"/>
          <w:sz w:val="18"/>
          <w:szCs w:val="18"/>
        </w:rPr>
        <w:t>SWZ</w:t>
      </w:r>
      <w:r w:rsidR="00582716" w:rsidRPr="0090358E">
        <w:rPr>
          <w:rFonts w:ascii="Verdana" w:eastAsia="Calibri" w:hAnsi="Verdana" w:cstheme="minorHAnsi"/>
          <w:sz w:val="18"/>
          <w:szCs w:val="18"/>
        </w:rPr>
        <w:t xml:space="preserve"> </w:t>
      </w:r>
      <w:r w:rsidR="00D34D7E" w:rsidRPr="0090358E">
        <w:rPr>
          <w:rFonts w:ascii="Verdana" w:eastAsia="Calibri" w:hAnsi="Verdana" w:cstheme="minorHAnsi"/>
          <w:sz w:val="18"/>
          <w:szCs w:val="18"/>
        </w:rPr>
        <w:t xml:space="preserve">składane </w:t>
      </w:r>
      <w:r w:rsidR="00582716" w:rsidRPr="0090358E">
        <w:rPr>
          <w:rFonts w:ascii="Verdana" w:eastAsia="Calibri" w:hAnsi="Verdana" w:cstheme="minorHAnsi"/>
          <w:sz w:val="18"/>
          <w:szCs w:val="18"/>
        </w:rPr>
        <w:t xml:space="preserve">są elektronicznie </w:t>
      </w:r>
      <w:r w:rsidR="00D34D7E" w:rsidRPr="0090358E">
        <w:rPr>
          <w:rFonts w:ascii="Verdana" w:eastAsia="Calibri" w:hAnsi="Verdana" w:cstheme="minorHAnsi"/>
          <w:sz w:val="18"/>
          <w:szCs w:val="18"/>
        </w:rPr>
        <w:t xml:space="preserve">w </w:t>
      </w:r>
      <w:r w:rsidR="00AA0BD6" w:rsidRPr="0090358E">
        <w:rPr>
          <w:rFonts w:ascii="Verdana" w:eastAsia="Calibri" w:hAnsi="Verdana" w:cstheme="minorHAnsi"/>
          <w:sz w:val="18"/>
          <w:szCs w:val="18"/>
        </w:rPr>
        <w:t xml:space="preserve">formie skanu </w:t>
      </w:r>
      <w:r w:rsidR="00D34D7E" w:rsidRPr="0090358E">
        <w:rPr>
          <w:rFonts w:ascii="Verdana" w:eastAsia="Calibri" w:hAnsi="Verdana" w:cstheme="minorHAnsi"/>
          <w:sz w:val="18"/>
          <w:szCs w:val="18"/>
        </w:rPr>
        <w:t>orygina</w:t>
      </w:r>
      <w:r w:rsidR="00AA0BD6" w:rsidRPr="0090358E">
        <w:rPr>
          <w:rFonts w:ascii="Verdana" w:eastAsia="Calibri" w:hAnsi="Verdana" w:cstheme="minorHAnsi"/>
          <w:sz w:val="18"/>
          <w:szCs w:val="18"/>
        </w:rPr>
        <w:t>łu</w:t>
      </w:r>
      <w:r w:rsidR="00582716" w:rsidRPr="0090358E">
        <w:rPr>
          <w:rFonts w:ascii="Verdana" w:eastAsia="Calibri" w:hAnsi="Verdana" w:cstheme="minorHAnsi"/>
          <w:sz w:val="18"/>
          <w:szCs w:val="18"/>
        </w:rPr>
        <w:t xml:space="preserve"> </w:t>
      </w:r>
      <w:r w:rsidR="0028748D" w:rsidRPr="0090358E">
        <w:rPr>
          <w:rFonts w:ascii="Verdana" w:eastAsia="Calibri" w:hAnsi="Verdana" w:cstheme="minorHAnsi"/>
          <w:sz w:val="18"/>
          <w:szCs w:val="18"/>
        </w:rPr>
        <w:t xml:space="preserve">dokumentu sporządzonego w formie pisemnej </w:t>
      </w:r>
      <w:r w:rsidR="00582716" w:rsidRPr="0090358E">
        <w:rPr>
          <w:rFonts w:ascii="Verdana" w:eastAsia="Calibri" w:hAnsi="Verdana" w:cstheme="minorHAnsi"/>
          <w:sz w:val="18"/>
          <w:szCs w:val="18"/>
        </w:rPr>
        <w:t xml:space="preserve">lub </w:t>
      </w:r>
      <w:r w:rsidR="00247230" w:rsidRPr="0090358E">
        <w:rPr>
          <w:rFonts w:ascii="Verdana" w:eastAsia="Calibri" w:hAnsi="Verdana" w:cstheme="minorHAnsi"/>
          <w:sz w:val="18"/>
          <w:szCs w:val="18"/>
        </w:rPr>
        <w:t xml:space="preserve">skanu kopii </w:t>
      </w:r>
      <w:r w:rsidR="00D34D7E" w:rsidRPr="0090358E">
        <w:rPr>
          <w:rFonts w:ascii="Verdana" w:eastAsia="Calibri" w:hAnsi="Verdana" w:cstheme="minorHAnsi"/>
          <w:sz w:val="18"/>
          <w:szCs w:val="18"/>
        </w:rPr>
        <w:t>poświadczonej za zgodność z oryginałem</w:t>
      </w:r>
      <w:r w:rsidR="00582716" w:rsidRPr="0090358E">
        <w:rPr>
          <w:rFonts w:ascii="Verdana" w:eastAsia="Calibri" w:hAnsi="Verdana" w:cstheme="minorHAnsi"/>
          <w:sz w:val="18"/>
          <w:szCs w:val="18"/>
        </w:rPr>
        <w:t xml:space="preserve"> lub w </w:t>
      </w:r>
      <w:r w:rsidR="0028748D" w:rsidRPr="0090358E">
        <w:rPr>
          <w:rFonts w:ascii="Verdana" w:eastAsia="Calibri" w:hAnsi="Verdana" w:cstheme="minorHAnsi"/>
          <w:sz w:val="18"/>
          <w:szCs w:val="18"/>
        </w:rPr>
        <w:t xml:space="preserve">postaci elektronicznej </w:t>
      </w:r>
      <w:r w:rsidR="00886A63" w:rsidRPr="0090358E">
        <w:rPr>
          <w:rFonts w:ascii="Verdana" w:eastAsia="Calibri" w:hAnsi="Verdana" w:cstheme="minorHAnsi"/>
          <w:sz w:val="18"/>
          <w:szCs w:val="18"/>
        </w:rPr>
        <w:t>podpisanej</w:t>
      </w:r>
      <w:r w:rsidR="00582716" w:rsidRPr="0090358E">
        <w:rPr>
          <w:rFonts w:ascii="Verdana" w:eastAsia="Calibri" w:hAnsi="Verdana" w:cstheme="minorHAnsi"/>
          <w:sz w:val="18"/>
          <w:szCs w:val="18"/>
        </w:rPr>
        <w:t xml:space="preserve"> kwalifikowanym podpisem</w:t>
      </w:r>
      <w:r w:rsidR="0028748D" w:rsidRPr="0090358E">
        <w:rPr>
          <w:rFonts w:ascii="Verdana" w:eastAsia="Calibri" w:hAnsi="Verdana" w:cstheme="minorHAnsi"/>
          <w:sz w:val="18"/>
          <w:szCs w:val="18"/>
        </w:rPr>
        <w:t xml:space="preserve"> elektronicznym</w:t>
      </w:r>
      <w:r w:rsidR="00612559" w:rsidRPr="0090358E">
        <w:rPr>
          <w:rFonts w:ascii="Verdana" w:eastAsia="Calibri" w:hAnsi="Verdana" w:cstheme="minorHAnsi"/>
          <w:sz w:val="18"/>
          <w:szCs w:val="18"/>
        </w:rPr>
        <w:t>;</w:t>
      </w:r>
    </w:p>
    <w:p w14:paraId="0DC185C7" w14:textId="2156432B" w:rsidR="00612559" w:rsidRPr="0090358E" w:rsidRDefault="00D34D7E" w:rsidP="000701C4">
      <w:pPr>
        <w:pStyle w:val="Tekstpodstawowy"/>
        <w:numPr>
          <w:ilvl w:val="2"/>
          <w:numId w:val="72"/>
        </w:numPr>
        <w:spacing w:before="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t xml:space="preserve">Poświadczenia za zgodność z oryginałem dokonuje odpowiednio Wykonawca, podmiot </w:t>
      </w:r>
      <w:r w:rsidR="00411BFE" w:rsidRPr="0090358E">
        <w:rPr>
          <w:rFonts w:ascii="Verdana" w:eastAsia="Calibri" w:hAnsi="Verdana" w:cstheme="minorHAnsi"/>
          <w:sz w:val="18"/>
          <w:szCs w:val="18"/>
        </w:rPr>
        <w:t>udostępniający zasoby</w:t>
      </w:r>
      <w:r w:rsidRPr="0090358E">
        <w:rPr>
          <w:rFonts w:ascii="Verdana" w:eastAsia="Calibri" w:hAnsi="Verdana" w:cstheme="minorHAnsi"/>
          <w:sz w:val="18"/>
          <w:szCs w:val="18"/>
        </w:rPr>
        <w:t>, Wykonawcy wspólnie ubiegający się</w:t>
      </w:r>
      <w:r w:rsidR="00EB6F5D" w:rsidRPr="0090358E">
        <w:rPr>
          <w:rFonts w:ascii="Verdana" w:eastAsia="Calibri" w:hAnsi="Verdana" w:cstheme="minorHAnsi"/>
          <w:sz w:val="18"/>
          <w:szCs w:val="18"/>
        </w:rPr>
        <w:t xml:space="preserve"> </w:t>
      </w:r>
      <w:r w:rsidRPr="0090358E">
        <w:rPr>
          <w:rFonts w:ascii="Verdana" w:eastAsia="Calibri" w:hAnsi="Verdana" w:cstheme="minorHAnsi"/>
          <w:sz w:val="18"/>
          <w:szCs w:val="18"/>
        </w:rPr>
        <w:t xml:space="preserve">o udzielenie </w:t>
      </w:r>
      <w:r w:rsidR="0028748D" w:rsidRPr="0090358E">
        <w:rPr>
          <w:rFonts w:ascii="Verdana" w:eastAsia="Calibri" w:hAnsi="Verdana" w:cstheme="minorHAnsi"/>
          <w:sz w:val="18"/>
          <w:szCs w:val="18"/>
        </w:rPr>
        <w:t>Z</w:t>
      </w:r>
      <w:r w:rsidRPr="0090358E">
        <w:rPr>
          <w:rFonts w:ascii="Verdana" w:eastAsia="Calibri" w:hAnsi="Verdana" w:cstheme="minorHAnsi"/>
          <w:sz w:val="18"/>
          <w:szCs w:val="18"/>
        </w:rPr>
        <w:t xml:space="preserve">amówienia </w:t>
      </w:r>
      <w:r w:rsidR="00247230" w:rsidRPr="0090358E">
        <w:rPr>
          <w:rFonts w:ascii="Verdana" w:eastAsia="Calibri" w:hAnsi="Verdana" w:cstheme="minorHAnsi"/>
          <w:sz w:val="18"/>
          <w:szCs w:val="18"/>
        </w:rPr>
        <w:t>nie</w:t>
      </w:r>
      <w:r w:rsidRPr="0090358E">
        <w:rPr>
          <w:rFonts w:ascii="Verdana" w:eastAsia="Calibri" w:hAnsi="Verdana" w:cstheme="minorHAnsi"/>
          <w:sz w:val="18"/>
          <w:szCs w:val="18"/>
        </w:rPr>
        <w:t>publicznego</w:t>
      </w:r>
      <w:r w:rsidR="00612559" w:rsidRPr="0090358E">
        <w:rPr>
          <w:rFonts w:ascii="Verdana" w:eastAsia="Calibri" w:hAnsi="Verdana" w:cstheme="minorHAnsi"/>
          <w:sz w:val="18"/>
          <w:szCs w:val="18"/>
        </w:rPr>
        <w:t xml:space="preserve"> albo podwykonawca</w:t>
      </w:r>
      <w:r w:rsidRPr="0090358E">
        <w:rPr>
          <w:rFonts w:ascii="Verdana" w:eastAsia="Calibri" w:hAnsi="Verdana" w:cstheme="minorHAnsi"/>
          <w:sz w:val="18"/>
          <w:szCs w:val="18"/>
        </w:rPr>
        <w:t>, w</w:t>
      </w:r>
      <w:r w:rsidR="00EB6F5D" w:rsidRPr="0090358E">
        <w:rPr>
          <w:rFonts w:ascii="Verdana" w:eastAsia="Calibri" w:hAnsi="Verdana" w:cstheme="minorHAnsi"/>
          <w:sz w:val="18"/>
          <w:szCs w:val="18"/>
        </w:rPr>
        <w:t> </w:t>
      </w:r>
      <w:r w:rsidRPr="0090358E">
        <w:rPr>
          <w:rFonts w:ascii="Verdana" w:eastAsia="Calibri" w:hAnsi="Verdana" w:cstheme="minorHAnsi"/>
          <w:sz w:val="18"/>
          <w:szCs w:val="18"/>
        </w:rPr>
        <w:t>zakresie dokumentów, które każdego z nich dotyczą</w:t>
      </w:r>
      <w:r w:rsidR="00582716" w:rsidRPr="0090358E">
        <w:rPr>
          <w:rFonts w:ascii="Verdana" w:eastAsia="Calibri" w:hAnsi="Verdana" w:cstheme="minorHAnsi"/>
          <w:sz w:val="18"/>
          <w:szCs w:val="18"/>
        </w:rPr>
        <w:t xml:space="preserve"> lub w ich imieniu ustanowiony pełnomocnik</w:t>
      </w:r>
      <w:r w:rsidR="00612559" w:rsidRPr="0090358E">
        <w:rPr>
          <w:rFonts w:ascii="Verdana" w:eastAsia="Calibri" w:hAnsi="Verdana" w:cstheme="minorHAnsi"/>
          <w:sz w:val="18"/>
          <w:szCs w:val="18"/>
        </w:rPr>
        <w:t>;</w:t>
      </w:r>
    </w:p>
    <w:p w14:paraId="5435CCCD" w14:textId="475C0C1A" w:rsidR="00612559" w:rsidRPr="0090358E" w:rsidRDefault="00D34D7E" w:rsidP="000701C4">
      <w:pPr>
        <w:pStyle w:val="Tekstpodstawowy"/>
        <w:numPr>
          <w:ilvl w:val="2"/>
          <w:numId w:val="72"/>
        </w:numPr>
        <w:spacing w:before="120" w:line="240" w:lineRule="auto"/>
        <w:ind w:left="1134" w:right="1" w:hanging="1134"/>
        <w:rPr>
          <w:rFonts w:ascii="Verdana" w:hAnsi="Verdana" w:cstheme="minorHAnsi"/>
          <w:sz w:val="18"/>
          <w:szCs w:val="18"/>
        </w:rPr>
      </w:pPr>
      <w:r w:rsidRPr="0090358E">
        <w:rPr>
          <w:rFonts w:ascii="Verdana" w:eastAsia="Calibri" w:hAnsi="Verdana" w:cstheme="minorHAnsi"/>
          <w:sz w:val="18"/>
          <w:szCs w:val="18"/>
        </w:rPr>
        <w:t xml:space="preserve">Wszelkie dokumenty sporządzone w języku obcym </w:t>
      </w:r>
      <w:r w:rsidR="002F6DDD" w:rsidRPr="0090358E">
        <w:rPr>
          <w:rFonts w:ascii="Verdana" w:eastAsia="Calibri" w:hAnsi="Verdana" w:cstheme="minorHAnsi"/>
          <w:sz w:val="18"/>
          <w:szCs w:val="18"/>
        </w:rPr>
        <w:t xml:space="preserve">należy złożyć </w:t>
      </w:r>
      <w:r w:rsidRPr="0090358E">
        <w:rPr>
          <w:rFonts w:ascii="Verdana" w:eastAsia="Calibri" w:hAnsi="Verdana" w:cstheme="minorHAnsi"/>
          <w:sz w:val="18"/>
          <w:szCs w:val="18"/>
        </w:rPr>
        <w:t>wraz</w:t>
      </w:r>
      <w:r w:rsidR="00612559" w:rsidRPr="0090358E">
        <w:rPr>
          <w:rFonts w:ascii="Verdana" w:eastAsia="Calibri" w:hAnsi="Verdana" w:cstheme="minorHAnsi"/>
          <w:sz w:val="18"/>
          <w:szCs w:val="18"/>
        </w:rPr>
        <w:t xml:space="preserve"> z tłumaczeniem na język polski;</w:t>
      </w:r>
    </w:p>
    <w:p w14:paraId="2EFEC671" w14:textId="77777777" w:rsidR="00612559" w:rsidRPr="0090358E" w:rsidRDefault="000C50F4" w:rsidP="000701C4">
      <w:pPr>
        <w:pStyle w:val="Tekstpodstawowy"/>
        <w:numPr>
          <w:ilvl w:val="2"/>
          <w:numId w:val="72"/>
        </w:numPr>
        <w:spacing w:before="120" w:line="240" w:lineRule="auto"/>
        <w:ind w:left="1134" w:right="1" w:hanging="1134"/>
        <w:rPr>
          <w:rFonts w:ascii="Verdana" w:hAnsi="Verdana" w:cstheme="minorHAnsi"/>
          <w:sz w:val="18"/>
          <w:szCs w:val="18"/>
        </w:rPr>
      </w:pPr>
      <w:r w:rsidRPr="0090358E">
        <w:rPr>
          <w:rFonts w:ascii="Verdana" w:hAnsi="Verdana" w:cstheme="minorHAnsi"/>
          <w:sz w:val="18"/>
          <w:szCs w:val="18"/>
        </w:rPr>
        <w:t xml:space="preserve">Wszelkie pełnomocnictwa należy złożyć w </w:t>
      </w:r>
      <w:r w:rsidR="00CA2F37" w:rsidRPr="0090358E">
        <w:rPr>
          <w:rFonts w:ascii="Verdana" w:hAnsi="Verdana" w:cstheme="minorHAnsi"/>
          <w:sz w:val="18"/>
          <w:szCs w:val="18"/>
        </w:rPr>
        <w:t xml:space="preserve">formie skanu </w:t>
      </w:r>
      <w:r w:rsidRPr="0090358E">
        <w:rPr>
          <w:rFonts w:ascii="Verdana" w:hAnsi="Verdana" w:cstheme="minorHAnsi"/>
          <w:sz w:val="18"/>
          <w:szCs w:val="18"/>
        </w:rPr>
        <w:t>orygina</w:t>
      </w:r>
      <w:r w:rsidR="00CA2F37" w:rsidRPr="0090358E">
        <w:rPr>
          <w:rFonts w:ascii="Verdana" w:hAnsi="Verdana" w:cstheme="minorHAnsi"/>
          <w:sz w:val="18"/>
          <w:szCs w:val="18"/>
        </w:rPr>
        <w:t>łu</w:t>
      </w:r>
      <w:r w:rsidR="00AC4EB5" w:rsidRPr="0090358E">
        <w:rPr>
          <w:rFonts w:ascii="Verdana" w:hAnsi="Verdana" w:cstheme="minorHAnsi"/>
          <w:sz w:val="18"/>
          <w:szCs w:val="18"/>
        </w:rPr>
        <w:t xml:space="preserve"> </w:t>
      </w:r>
      <w:r w:rsidR="0028748D" w:rsidRPr="0090358E">
        <w:rPr>
          <w:rFonts w:ascii="Verdana" w:hAnsi="Verdana" w:cstheme="minorHAnsi"/>
          <w:sz w:val="18"/>
          <w:szCs w:val="18"/>
        </w:rPr>
        <w:t xml:space="preserve">pełnomocnictwa sporządzonego w formie pisemnej </w:t>
      </w:r>
      <w:r w:rsidR="00C529D8" w:rsidRPr="0090358E">
        <w:rPr>
          <w:rFonts w:ascii="Verdana" w:hAnsi="Verdana" w:cstheme="minorHAnsi"/>
          <w:sz w:val="18"/>
          <w:szCs w:val="18"/>
        </w:rPr>
        <w:t>lub w postaci</w:t>
      </w:r>
      <w:r w:rsidR="00AC4EB5" w:rsidRPr="0090358E">
        <w:rPr>
          <w:rFonts w:ascii="Verdana" w:hAnsi="Verdana" w:cstheme="minorHAnsi"/>
          <w:sz w:val="18"/>
          <w:szCs w:val="18"/>
        </w:rPr>
        <w:t xml:space="preserve"> elektronicznej podpisanej kwalifik</w:t>
      </w:r>
      <w:r w:rsidR="00612559" w:rsidRPr="0090358E">
        <w:rPr>
          <w:rFonts w:ascii="Verdana" w:hAnsi="Verdana" w:cstheme="minorHAnsi"/>
          <w:sz w:val="18"/>
          <w:szCs w:val="18"/>
        </w:rPr>
        <w:t>owanym podpisem elektronicznym;</w:t>
      </w:r>
    </w:p>
    <w:p w14:paraId="7F0F9B16" w14:textId="54C07A36" w:rsidR="000E04A9" w:rsidRPr="0090358E" w:rsidRDefault="0074314A" w:rsidP="000701C4">
      <w:pPr>
        <w:pStyle w:val="Tekstpodstawowy"/>
        <w:numPr>
          <w:ilvl w:val="2"/>
          <w:numId w:val="72"/>
        </w:numPr>
        <w:spacing w:before="120" w:line="240" w:lineRule="auto"/>
        <w:ind w:left="1134" w:right="1" w:hanging="1134"/>
        <w:rPr>
          <w:rFonts w:ascii="Verdana" w:hAnsi="Verdana" w:cstheme="minorHAnsi"/>
          <w:sz w:val="18"/>
          <w:szCs w:val="18"/>
        </w:rPr>
      </w:pPr>
      <w:r w:rsidRPr="0090358E">
        <w:rPr>
          <w:rFonts w:ascii="Verdana" w:hAnsi="Verdana" w:cstheme="minorHAnsi"/>
          <w:sz w:val="18"/>
          <w:szCs w:val="18"/>
        </w:rPr>
        <w:t>Zamawiaj</w:t>
      </w:r>
      <w:r w:rsidR="0028748D" w:rsidRPr="0090358E">
        <w:rPr>
          <w:rFonts w:ascii="Verdana" w:hAnsi="Verdana" w:cstheme="minorHAnsi"/>
          <w:sz w:val="18"/>
          <w:szCs w:val="18"/>
        </w:rPr>
        <w:t>ący</w:t>
      </w:r>
      <w:r w:rsidRPr="0090358E">
        <w:rPr>
          <w:rFonts w:ascii="Verdana" w:hAnsi="Verdana" w:cstheme="minorHAnsi"/>
          <w:sz w:val="18"/>
          <w:szCs w:val="18"/>
        </w:rPr>
        <w:t xml:space="preserve"> jest uprawniony do żądania na każdym etapie Postępowania </w:t>
      </w:r>
      <w:r w:rsidR="009D5BC2" w:rsidRPr="0090358E">
        <w:rPr>
          <w:rFonts w:ascii="Verdana" w:hAnsi="Verdana" w:cstheme="minorHAnsi"/>
          <w:sz w:val="18"/>
          <w:szCs w:val="18"/>
          <w:lang w:eastAsia="pl-PL"/>
        </w:rPr>
        <w:t xml:space="preserve">zakupowego </w:t>
      </w:r>
      <w:r w:rsidRPr="0090358E">
        <w:rPr>
          <w:rFonts w:ascii="Verdana" w:hAnsi="Verdana" w:cstheme="minorHAnsi"/>
          <w:sz w:val="18"/>
          <w:szCs w:val="18"/>
        </w:rPr>
        <w:t>złożenia przez Wykonawcę innych dokumentów niż określone w pkt</w:t>
      </w:r>
      <w:r w:rsidR="0028748D" w:rsidRPr="0090358E">
        <w:rPr>
          <w:rFonts w:ascii="Verdana" w:hAnsi="Verdana" w:cstheme="minorHAnsi"/>
          <w:sz w:val="18"/>
          <w:szCs w:val="18"/>
        </w:rPr>
        <w:t xml:space="preserve"> 1</w:t>
      </w:r>
      <w:r w:rsidR="00B61ABA" w:rsidRPr="0090358E">
        <w:rPr>
          <w:rFonts w:ascii="Verdana" w:hAnsi="Verdana" w:cstheme="minorHAnsi"/>
          <w:sz w:val="18"/>
          <w:szCs w:val="18"/>
        </w:rPr>
        <w:t>6</w:t>
      </w:r>
      <w:r w:rsidR="0028748D" w:rsidRPr="0090358E">
        <w:rPr>
          <w:rFonts w:ascii="Verdana" w:hAnsi="Verdana" w:cstheme="minorHAnsi"/>
          <w:sz w:val="18"/>
          <w:szCs w:val="18"/>
        </w:rPr>
        <w:t xml:space="preserve">. </w:t>
      </w:r>
      <w:r w:rsidR="00904E94" w:rsidRPr="0090358E">
        <w:rPr>
          <w:rFonts w:ascii="Verdana" w:hAnsi="Verdana" w:cstheme="minorHAnsi"/>
          <w:sz w:val="18"/>
          <w:szCs w:val="18"/>
        </w:rPr>
        <w:t>SWZ</w:t>
      </w:r>
      <w:r w:rsidRPr="0090358E">
        <w:rPr>
          <w:rFonts w:ascii="Verdana" w:hAnsi="Verdana" w:cstheme="minorHAnsi"/>
          <w:sz w:val="18"/>
          <w:szCs w:val="18"/>
        </w:rPr>
        <w:t xml:space="preserve">, celem wykazania spełnienia warunków udziału w Postępowaniu </w:t>
      </w:r>
      <w:r w:rsidR="009D5BC2" w:rsidRPr="0090358E">
        <w:rPr>
          <w:rFonts w:ascii="Verdana" w:hAnsi="Verdana" w:cstheme="minorHAnsi"/>
          <w:sz w:val="18"/>
          <w:szCs w:val="18"/>
          <w:lang w:eastAsia="pl-PL"/>
        </w:rPr>
        <w:t>zakupowym</w:t>
      </w:r>
      <w:r w:rsidR="009D5BC2" w:rsidRPr="0090358E">
        <w:rPr>
          <w:rFonts w:ascii="Verdana" w:eastAsia="Calibri" w:hAnsi="Verdana" w:cstheme="minorHAnsi"/>
          <w:sz w:val="18"/>
          <w:szCs w:val="18"/>
        </w:rPr>
        <w:t xml:space="preserve"> </w:t>
      </w:r>
      <w:r w:rsidRPr="0090358E">
        <w:rPr>
          <w:rFonts w:ascii="Verdana" w:hAnsi="Verdana" w:cstheme="minorHAnsi"/>
          <w:sz w:val="18"/>
          <w:szCs w:val="18"/>
        </w:rPr>
        <w:t xml:space="preserve">lub braku przesłanek do wykluczenia. </w:t>
      </w:r>
    </w:p>
    <w:p w14:paraId="2A02AD6D" w14:textId="37700461" w:rsidR="00FB20E0" w:rsidRPr="0090358E" w:rsidRDefault="00FB20E0" w:rsidP="000701C4">
      <w:pPr>
        <w:pStyle w:val="Tekstpodstawowy"/>
        <w:numPr>
          <w:ilvl w:val="1"/>
          <w:numId w:val="72"/>
        </w:numPr>
        <w:spacing w:before="120" w:line="240" w:lineRule="auto"/>
        <w:ind w:left="1134" w:right="1" w:hanging="1134"/>
        <w:rPr>
          <w:rFonts w:ascii="Verdana" w:hAnsi="Verdana" w:cstheme="minorHAnsi"/>
          <w:sz w:val="18"/>
          <w:szCs w:val="18"/>
        </w:rPr>
      </w:pPr>
      <w:r w:rsidRPr="0090358E">
        <w:rPr>
          <w:rFonts w:ascii="Verdana" w:hAnsi="Verdana" w:cstheme="minorHAnsi"/>
          <w:sz w:val="18"/>
          <w:szCs w:val="18"/>
        </w:rPr>
        <w:t xml:space="preserve">W przypadku </w:t>
      </w:r>
      <w:r w:rsidR="004D04AD" w:rsidRPr="0090358E">
        <w:rPr>
          <w:rFonts w:ascii="Verdana" w:hAnsi="Verdana" w:cstheme="minorHAnsi"/>
          <w:sz w:val="18"/>
          <w:szCs w:val="18"/>
        </w:rPr>
        <w:t xml:space="preserve">powzięcia przez Zamawiającego </w:t>
      </w:r>
      <w:r w:rsidR="00A122C3" w:rsidRPr="0090358E">
        <w:rPr>
          <w:rFonts w:ascii="Verdana" w:hAnsi="Verdana" w:cstheme="minorHAnsi"/>
          <w:sz w:val="18"/>
          <w:szCs w:val="18"/>
        </w:rPr>
        <w:t xml:space="preserve">na etapie Postępowania </w:t>
      </w:r>
      <w:r w:rsidR="009D5BC2" w:rsidRPr="0090358E">
        <w:rPr>
          <w:rFonts w:ascii="Verdana" w:hAnsi="Verdana" w:cstheme="minorHAnsi"/>
          <w:sz w:val="18"/>
          <w:szCs w:val="18"/>
          <w:lang w:eastAsia="pl-PL"/>
        </w:rPr>
        <w:t xml:space="preserve">zakupowego </w:t>
      </w:r>
      <w:r w:rsidR="00A122C3" w:rsidRPr="0090358E">
        <w:rPr>
          <w:rFonts w:ascii="Verdana" w:hAnsi="Verdana" w:cstheme="minorHAnsi"/>
          <w:sz w:val="18"/>
          <w:szCs w:val="18"/>
        </w:rPr>
        <w:t xml:space="preserve">lub realizacji zamówienia </w:t>
      </w:r>
      <w:r w:rsidRPr="0090358E">
        <w:rPr>
          <w:rFonts w:ascii="Verdana" w:hAnsi="Verdana" w:cstheme="minorHAnsi"/>
          <w:sz w:val="18"/>
          <w:szCs w:val="18"/>
        </w:rPr>
        <w:t xml:space="preserve">wątpliwości dotyczących treści </w:t>
      </w:r>
      <w:r w:rsidR="004D04AD" w:rsidRPr="0090358E">
        <w:rPr>
          <w:rFonts w:ascii="Verdana" w:hAnsi="Verdana" w:cstheme="minorHAnsi"/>
          <w:sz w:val="18"/>
          <w:szCs w:val="18"/>
        </w:rPr>
        <w:t xml:space="preserve">lub zgodności ze stanem faktycznym </w:t>
      </w:r>
      <w:r w:rsidRPr="0090358E">
        <w:rPr>
          <w:rFonts w:ascii="Verdana" w:hAnsi="Verdana" w:cstheme="minorHAnsi"/>
          <w:sz w:val="18"/>
          <w:szCs w:val="18"/>
        </w:rPr>
        <w:t xml:space="preserve">oświadczeń złożonych przez Wykonawcę, o których mowa w punktach 16.1 </w:t>
      </w:r>
      <w:r w:rsidR="00AC3FF3" w:rsidRPr="0090358E">
        <w:rPr>
          <w:rFonts w:ascii="Verdana" w:hAnsi="Verdana" w:cstheme="minorHAnsi"/>
          <w:sz w:val="18"/>
          <w:szCs w:val="18"/>
        </w:rPr>
        <w:t xml:space="preserve">lub 16.2. </w:t>
      </w:r>
      <w:r w:rsidRPr="0090358E">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90358E" w:rsidRDefault="00D34D7E" w:rsidP="000701C4">
      <w:pPr>
        <w:pStyle w:val="Nagwek1"/>
        <w:keepNext w:val="0"/>
        <w:keepLines w:val="0"/>
        <w:widowControl w:val="0"/>
        <w:numPr>
          <w:ilvl w:val="0"/>
          <w:numId w:val="7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81" w:name="_Toc122344788"/>
      <w:r w:rsidRPr="0090358E">
        <w:rPr>
          <w:rFonts w:ascii="Trebuchet MS" w:eastAsiaTheme="majorEastAsia" w:hAnsi="Trebuchet MS" w:cstheme="majorBidi"/>
          <w:b w:val="0"/>
          <w:caps w:val="0"/>
          <w:color w:val="1A7466"/>
          <w:kern w:val="0"/>
          <w:sz w:val="32"/>
          <w:szCs w:val="32"/>
          <w:lang w:val="pl-PL"/>
        </w:rPr>
        <w:t>WYMAGANIA DOTYCZĄCE WADIUM</w:t>
      </w:r>
      <w:bookmarkEnd w:id="181"/>
    </w:p>
    <w:p w14:paraId="75A54F6D" w14:textId="77777777" w:rsidR="008B075B" w:rsidRPr="0090358E" w:rsidRDefault="008B075B" w:rsidP="000701C4">
      <w:pPr>
        <w:pStyle w:val="Akapitzlist"/>
        <w:numPr>
          <w:ilvl w:val="0"/>
          <w:numId w:val="41"/>
        </w:numPr>
        <w:shd w:val="clear" w:color="auto" w:fill="FFFFFF"/>
        <w:spacing w:before="120" w:after="120" w:line="240" w:lineRule="auto"/>
        <w:ind w:right="1"/>
        <w:contextualSpacing w:val="0"/>
        <w:rPr>
          <w:rFonts w:ascii="Verdana" w:eastAsia="Calibri" w:hAnsi="Verdana" w:cstheme="minorHAnsi"/>
          <w:vanish/>
          <w:sz w:val="20"/>
        </w:rPr>
      </w:pPr>
    </w:p>
    <w:p w14:paraId="28C386EA" w14:textId="77777777" w:rsidR="008B075B" w:rsidRPr="0090358E" w:rsidRDefault="008B075B" w:rsidP="000701C4">
      <w:pPr>
        <w:pStyle w:val="Akapitzlist"/>
        <w:numPr>
          <w:ilvl w:val="0"/>
          <w:numId w:val="41"/>
        </w:numPr>
        <w:shd w:val="clear" w:color="auto" w:fill="FFFFFF"/>
        <w:spacing w:before="120" w:after="120" w:line="240" w:lineRule="auto"/>
        <w:ind w:right="1"/>
        <w:contextualSpacing w:val="0"/>
        <w:rPr>
          <w:rFonts w:ascii="Verdana" w:eastAsia="Calibri" w:hAnsi="Verdana" w:cstheme="minorHAnsi"/>
          <w:vanish/>
          <w:sz w:val="20"/>
        </w:rPr>
      </w:pPr>
    </w:p>
    <w:p w14:paraId="4B420487" w14:textId="0904F940" w:rsidR="009305E7" w:rsidRPr="0090358E" w:rsidRDefault="009305E7" w:rsidP="005A1EA5">
      <w:pPr>
        <w:pStyle w:val="Tekstpodstawowy"/>
        <w:shd w:val="clear" w:color="auto" w:fill="FFFFFF"/>
        <w:spacing w:before="120" w:line="240" w:lineRule="auto"/>
        <w:ind w:left="1134" w:right="1"/>
        <w:rPr>
          <w:rFonts w:ascii="Verdana" w:hAnsi="Verdana" w:cstheme="minorHAnsi"/>
          <w:b/>
          <w:sz w:val="18"/>
          <w:szCs w:val="18"/>
          <w:u w:val="single"/>
        </w:rPr>
      </w:pPr>
      <w:r w:rsidRPr="0090358E">
        <w:rPr>
          <w:rFonts w:ascii="Verdana" w:eastAsia="Calibri" w:hAnsi="Verdana" w:cstheme="minorHAnsi"/>
          <w:sz w:val="18"/>
          <w:szCs w:val="18"/>
        </w:rPr>
        <w:t xml:space="preserve">Zamawiający </w:t>
      </w:r>
      <w:r w:rsidRPr="0090358E">
        <w:rPr>
          <w:rFonts w:ascii="Verdana" w:eastAsia="Calibri" w:hAnsi="Verdana" w:cstheme="minorHAnsi"/>
          <w:b/>
          <w:sz w:val="18"/>
          <w:szCs w:val="18"/>
        </w:rPr>
        <w:t>odstępuje od żądania wadium</w:t>
      </w:r>
      <w:r w:rsidRPr="0090358E">
        <w:rPr>
          <w:rFonts w:ascii="Verdana" w:eastAsia="Calibri" w:hAnsi="Verdana" w:cstheme="minorHAnsi"/>
          <w:sz w:val="18"/>
          <w:szCs w:val="18"/>
        </w:rPr>
        <w:t xml:space="preserve"> w niniejszym Postępowaniu</w:t>
      </w:r>
      <w:r w:rsidR="009D5BC2" w:rsidRPr="0090358E">
        <w:rPr>
          <w:rFonts w:ascii="Verdana" w:eastAsia="Calibri" w:hAnsi="Verdana" w:cstheme="minorHAnsi"/>
          <w:sz w:val="18"/>
          <w:szCs w:val="18"/>
        </w:rPr>
        <w:t xml:space="preserve"> </w:t>
      </w:r>
      <w:r w:rsidR="009D5BC2" w:rsidRPr="0090358E">
        <w:rPr>
          <w:rFonts w:ascii="Verdana" w:hAnsi="Verdana" w:cstheme="minorHAnsi"/>
          <w:sz w:val="18"/>
          <w:szCs w:val="18"/>
          <w:lang w:eastAsia="pl-PL"/>
        </w:rPr>
        <w:t>zakupowym</w:t>
      </w:r>
      <w:r w:rsidRPr="0090358E">
        <w:rPr>
          <w:rFonts w:ascii="Verdana" w:eastAsia="Calibri" w:hAnsi="Verdana" w:cstheme="minorHAnsi"/>
          <w:sz w:val="18"/>
          <w:szCs w:val="18"/>
        </w:rPr>
        <w:t>.</w:t>
      </w:r>
      <w:r w:rsidR="00AC3F28" w:rsidRPr="0090358E">
        <w:rPr>
          <w:rFonts w:ascii="Verdana" w:hAnsi="Verdana" w:cstheme="minorHAnsi"/>
          <w:b/>
          <w:sz w:val="18"/>
          <w:szCs w:val="18"/>
          <w:u w:val="single"/>
        </w:rPr>
        <w:t xml:space="preserve"> </w:t>
      </w:r>
    </w:p>
    <w:p w14:paraId="30DD6E8D" w14:textId="77777777" w:rsidR="005817FF" w:rsidRPr="0090358E" w:rsidRDefault="009305E7" w:rsidP="000701C4">
      <w:pPr>
        <w:pStyle w:val="Nagwek1"/>
        <w:keepNext w:val="0"/>
        <w:keepLines w:val="0"/>
        <w:widowControl w:val="0"/>
        <w:numPr>
          <w:ilvl w:val="0"/>
          <w:numId w:val="7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82" w:name="_Toc122344789"/>
      <w:r w:rsidRPr="0090358E">
        <w:rPr>
          <w:rFonts w:ascii="Trebuchet MS" w:eastAsiaTheme="majorEastAsia" w:hAnsi="Trebuchet MS" w:cstheme="majorBidi"/>
          <w:b w:val="0"/>
          <w:caps w:val="0"/>
          <w:color w:val="1A7466"/>
          <w:kern w:val="0"/>
          <w:sz w:val="32"/>
          <w:szCs w:val="32"/>
          <w:lang w:val="pl-PL"/>
        </w:rPr>
        <w:t>TERMIN ZWIĄZANIA OFERTĄ</w:t>
      </w:r>
      <w:bookmarkEnd w:id="182"/>
    </w:p>
    <w:p w14:paraId="7501AAD0" w14:textId="77777777" w:rsidR="009567F2" w:rsidRPr="0090358E" w:rsidRDefault="009567F2" w:rsidP="000701C4">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90358E" w:rsidRDefault="009567F2" w:rsidP="000701C4">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39E6D51D" w14:textId="3F54BCEA" w:rsidR="000E334F" w:rsidRPr="0090358E" w:rsidRDefault="009305E7" w:rsidP="000701C4">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Wykonawca składając Ofertę pozo</w:t>
      </w:r>
      <w:r w:rsidR="00A24F56">
        <w:rPr>
          <w:rFonts w:ascii="Verdana" w:eastAsia="Calibri" w:hAnsi="Verdana" w:cstheme="minorHAnsi"/>
          <w:sz w:val="18"/>
          <w:szCs w:val="18"/>
        </w:rPr>
        <w:t>staje nią związany przez okres 9</w:t>
      </w:r>
      <w:r w:rsidRPr="0090358E">
        <w:rPr>
          <w:rFonts w:ascii="Verdana" w:eastAsia="Calibri" w:hAnsi="Verdana" w:cstheme="minorHAnsi"/>
          <w:sz w:val="18"/>
          <w:szCs w:val="18"/>
        </w:rPr>
        <w:t>0</w:t>
      </w:r>
      <w:r w:rsidR="00AC3F28" w:rsidRPr="0090358E">
        <w:rPr>
          <w:rFonts w:ascii="Verdana" w:eastAsia="Calibri" w:hAnsi="Verdana" w:cstheme="minorHAnsi"/>
          <w:sz w:val="18"/>
          <w:szCs w:val="18"/>
        </w:rPr>
        <w:t xml:space="preserve"> </w:t>
      </w:r>
      <w:r w:rsidRPr="0090358E">
        <w:rPr>
          <w:rFonts w:ascii="Verdana" w:eastAsia="Calibri" w:hAnsi="Verdana" w:cstheme="minorHAnsi"/>
          <w:sz w:val="18"/>
          <w:szCs w:val="18"/>
        </w:rPr>
        <w:t>dni licząc od dnia upływu terminu składania Ofert.</w:t>
      </w:r>
    </w:p>
    <w:p w14:paraId="678A94B9" w14:textId="77777777" w:rsidR="000E334F" w:rsidRPr="0090358E" w:rsidRDefault="00317077" w:rsidP="000701C4">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90358E" w:rsidRDefault="003B7D6E" w:rsidP="000701C4">
      <w:pPr>
        <w:pStyle w:val="Nagwek1"/>
        <w:keepNext w:val="0"/>
        <w:keepLines w:val="0"/>
        <w:widowControl w:val="0"/>
        <w:numPr>
          <w:ilvl w:val="0"/>
          <w:numId w:val="7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83" w:name="_Toc122344790"/>
      <w:r w:rsidRPr="0090358E">
        <w:rPr>
          <w:rFonts w:ascii="Trebuchet MS" w:eastAsiaTheme="majorEastAsia" w:hAnsi="Trebuchet MS" w:cstheme="majorBidi"/>
          <w:b w:val="0"/>
          <w:caps w:val="0"/>
          <w:color w:val="1A7466"/>
          <w:kern w:val="0"/>
          <w:sz w:val="32"/>
          <w:szCs w:val="32"/>
          <w:lang w:val="pl-PL"/>
        </w:rPr>
        <w:lastRenderedPageBreak/>
        <w:t xml:space="preserve">WYJAŚNIENIA ORAZ MODYFIKACJA </w:t>
      </w:r>
      <w:r w:rsidR="00904E94" w:rsidRPr="0090358E">
        <w:rPr>
          <w:rFonts w:ascii="Trebuchet MS" w:eastAsiaTheme="majorEastAsia" w:hAnsi="Trebuchet MS" w:cstheme="majorBidi"/>
          <w:b w:val="0"/>
          <w:caps w:val="0"/>
          <w:color w:val="1A7466"/>
          <w:kern w:val="0"/>
          <w:sz w:val="32"/>
          <w:szCs w:val="32"/>
          <w:lang w:val="pl-PL"/>
        </w:rPr>
        <w:t>SWZ</w:t>
      </w:r>
      <w:bookmarkEnd w:id="183"/>
    </w:p>
    <w:p w14:paraId="71639C62" w14:textId="77777777" w:rsidR="009567F2" w:rsidRPr="0090358E" w:rsidRDefault="009567F2" w:rsidP="000701C4">
      <w:pPr>
        <w:pStyle w:val="Akapitzlist"/>
        <w:keepLines/>
        <w:numPr>
          <w:ilvl w:val="0"/>
          <w:numId w:val="56"/>
        </w:numPr>
        <w:spacing w:before="120" w:after="120" w:line="240" w:lineRule="auto"/>
        <w:ind w:right="1"/>
        <w:contextualSpacing w:val="0"/>
        <w:outlineLvl w:val="1"/>
        <w:rPr>
          <w:rFonts w:ascii="Verdana" w:hAnsi="Verdana" w:cstheme="minorHAnsi"/>
          <w:vanish/>
          <w:sz w:val="20"/>
          <w:lang w:eastAsia="pl-PL"/>
        </w:rPr>
      </w:pPr>
      <w:bookmarkStart w:id="184" w:name="_Toc122344791"/>
      <w:bookmarkEnd w:id="184"/>
    </w:p>
    <w:p w14:paraId="05174547" w14:textId="77777777" w:rsidR="009567F2" w:rsidRPr="0090358E" w:rsidRDefault="009567F2" w:rsidP="000701C4">
      <w:pPr>
        <w:pStyle w:val="Akapitzlist"/>
        <w:keepLines/>
        <w:numPr>
          <w:ilvl w:val="0"/>
          <w:numId w:val="56"/>
        </w:numPr>
        <w:spacing w:before="120" w:after="120" w:line="240" w:lineRule="auto"/>
        <w:ind w:right="1"/>
        <w:contextualSpacing w:val="0"/>
        <w:outlineLvl w:val="1"/>
        <w:rPr>
          <w:rFonts w:ascii="Verdana" w:hAnsi="Verdana" w:cstheme="minorHAnsi"/>
          <w:vanish/>
          <w:sz w:val="20"/>
          <w:lang w:eastAsia="pl-PL"/>
        </w:rPr>
      </w:pPr>
      <w:bookmarkStart w:id="185" w:name="_Toc122344792"/>
      <w:bookmarkEnd w:id="185"/>
    </w:p>
    <w:p w14:paraId="1F519933" w14:textId="4B7A3CB9" w:rsidR="00E6650A" w:rsidRPr="0090358E" w:rsidRDefault="00E6650A" w:rsidP="000701C4">
      <w:pPr>
        <w:pStyle w:val="Nagwek2"/>
        <w:keepNext w:val="0"/>
        <w:numPr>
          <w:ilvl w:val="1"/>
          <w:numId w:val="56"/>
        </w:numPr>
        <w:spacing w:before="120" w:after="120" w:line="240" w:lineRule="auto"/>
        <w:ind w:left="1134" w:right="1" w:hanging="1135"/>
        <w:rPr>
          <w:rFonts w:ascii="Verdana" w:hAnsi="Verdana" w:cstheme="minorHAnsi"/>
          <w:b w:val="0"/>
          <w:sz w:val="18"/>
          <w:szCs w:val="18"/>
          <w:lang w:val="pl-PL"/>
        </w:rPr>
      </w:pPr>
      <w:bookmarkStart w:id="186" w:name="_Toc122344793"/>
      <w:r w:rsidRPr="0090358E">
        <w:rPr>
          <w:rFonts w:ascii="Verdana" w:hAnsi="Verdana" w:cstheme="minorHAnsi"/>
          <w:b w:val="0"/>
          <w:sz w:val="18"/>
          <w:szCs w:val="18"/>
          <w:lang w:val="pl-PL" w:eastAsia="pl-PL"/>
        </w:rPr>
        <w:t xml:space="preserve">Wykonawca może zwrócić się do Zamawiającego o wyjaśnienie treści </w:t>
      </w:r>
      <w:r w:rsidR="00904E94" w:rsidRPr="0090358E">
        <w:rPr>
          <w:rFonts w:ascii="Verdana" w:hAnsi="Verdana" w:cstheme="minorHAnsi"/>
          <w:b w:val="0"/>
          <w:sz w:val="18"/>
          <w:szCs w:val="18"/>
          <w:lang w:val="pl-PL" w:eastAsia="pl-PL"/>
        </w:rPr>
        <w:t>SWZ</w:t>
      </w:r>
      <w:r w:rsidRPr="0090358E">
        <w:rPr>
          <w:rFonts w:ascii="Verdana" w:hAnsi="Verdana" w:cstheme="minorHAnsi"/>
          <w:b w:val="0"/>
          <w:sz w:val="18"/>
          <w:szCs w:val="18"/>
          <w:lang w:val="pl-PL" w:eastAsia="pl-PL"/>
        </w:rPr>
        <w:t>, kierując wniosek poprzez zakładkę "Pytania/</w:t>
      </w:r>
      <w:r w:rsidR="00E94AFE" w:rsidRPr="0090358E">
        <w:rPr>
          <w:rFonts w:ascii="Verdana" w:hAnsi="Verdana" w:cstheme="minorHAnsi"/>
          <w:b w:val="0"/>
          <w:sz w:val="18"/>
          <w:szCs w:val="18"/>
          <w:lang w:val="pl-PL" w:eastAsia="pl-PL"/>
        </w:rPr>
        <w:t>o</w:t>
      </w:r>
      <w:r w:rsidRPr="0090358E">
        <w:rPr>
          <w:rFonts w:ascii="Verdana" w:hAnsi="Verdana" w:cstheme="minorHAnsi"/>
          <w:b w:val="0"/>
          <w:sz w:val="18"/>
          <w:szCs w:val="18"/>
          <w:lang w:val="pl-PL" w:eastAsia="pl-PL"/>
        </w:rPr>
        <w:t xml:space="preserve">dpowiedzi". Zamawiający prosi </w:t>
      </w:r>
      <w:r w:rsidR="000F3AAE" w:rsidRPr="0090358E">
        <w:rPr>
          <w:rFonts w:ascii="Verdana" w:hAnsi="Verdana" w:cstheme="minorHAnsi"/>
          <w:b w:val="0"/>
          <w:sz w:val="18"/>
          <w:szCs w:val="18"/>
          <w:lang w:val="pl-PL" w:eastAsia="pl-PL"/>
        </w:rPr>
        <w:t>o przekazywanie pytań również w </w:t>
      </w:r>
      <w:r w:rsidRPr="0090358E">
        <w:rPr>
          <w:rFonts w:ascii="Verdana" w:hAnsi="Verdana" w:cstheme="minorHAnsi"/>
          <w:b w:val="0"/>
          <w:sz w:val="18"/>
          <w:szCs w:val="18"/>
          <w:lang w:val="pl-PL" w:eastAsia="pl-PL"/>
        </w:rPr>
        <w:t xml:space="preserve">formie edytowalnej, gdyż skróci to czas udzielania wyjaśnień. </w:t>
      </w:r>
      <w:r w:rsidRPr="0090358E">
        <w:rPr>
          <w:rFonts w:ascii="Verdana" w:hAnsi="Verdana" w:cstheme="minorHAnsi"/>
          <w:b w:val="0"/>
          <w:sz w:val="18"/>
          <w:szCs w:val="18"/>
          <w:lang w:val="pl-PL"/>
        </w:rPr>
        <w:t xml:space="preserve">Zamawiający zobowiązuje się niezwłocznie udzielić wyjaśnień, </w:t>
      </w:r>
      <w:r w:rsidRPr="0090358E">
        <w:rPr>
          <w:rFonts w:ascii="Verdana" w:eastAsia="Calibri" w:hAnsi="Verdana" w:cstheme="minorHAnsi"/>
          <w:b w:val="0"/>
          <w:sz w:val="18"/>
          <w:szCs w:val="18"/>
          <w:lang w:val="pl-PL"/>
        </w:rPr>
        <w:t xml:space="preserve">za pośrednictwem </w:t>
      </w:r>
      <w:r w:rsidRPr="0090358E">
        <w:rPr>
          <w:rFonts w:ascii="Verdana" w:hAnsi="Verdana" w:cstheme="minorHAnsi"/>
          <w:b w:val="0"/>
          <w:sz w:val="18"/>
          <w:szCs w:val="18"/>
          <w:lang w:val="pl-PL" w:eastAsia="pl-PL"/>
        </w:rPr>
        <w:t>Systemu Zakupowego,</w:t>
      </w:r>
      <w:r w:rsidRPr="0090358E">
        <w:rPr>
          <w:rFonts w:ascii="Verdana" w:hAnsi="Verdana" w:cstheme="minorHAnsi"/>
          <w:b w:val="0"/>
          <w:sz w:val="18"/>
          <w:szCs w:val="18"/>
          <w:lang w:val="pl-PL"/>
        </w:rPr>
        <w:t xml:space="preserve"> pod warunkiem, że wniosek o wyjaśnienie wpłynie nie później niż 3 dni robocze przed upływem terminu składania ofert.</w:t>
      </w:r>
      <w:r w:rsidRPr="0090358E">
        <w:rPr>
          <w:rFonts w:ascii="Verdana" w:hAnsi="Verdana" w:cstheme="minorHAnsi"/>
          <w:sz w:val="18"/>
          <w:szCs w:val="18"/>
          <w:lang w:val="pl-PL"/>
        </w:rPr>
        <w:t xml:space="preserve"> </w:t>
      </w:r>
      <w:r w:rsidRPr="0090358E">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86"/>
    </w:p>
    <w:p w14:paraId="186EEF67" w14:textId="3C2D7BB9" w:rsidR="003B7D6E" w:rsidRPr="0090358E" w:rsidRDefault="003B7D6E" w:rsidP="000701C4">
      <w:pPr>
        <w:pStyle w:val="Nagwek2"/>
        <w:keepNext w:val="0"/>
        <w:keepLines w:val="0"/>
        <w:widowControl w:val="0"/>
        <w:numPr>
          <w:ilvl w:val="1"/>
          <w:numId w:val="56"/>
        </w:numPr>
        <w:suppressAutoHyphens/>
        <w:spacing w:before="0" w:line="240" w:lineRule="auto"/>
        <w:ind w:left="1134" w:right="1" w:hanging="1135"/>
        <w:rPr>
          <w:rFonts w:ascii="Verdana" w:hAnsi="Verdana" w:cstheme="minorHAnsi"/>
          <w:b w:val="0"/>
          <w:sz w:val="18"/>
          <w:szCs w:val="18"/>
          <w:lang w:val="pl-PL" w:eastAsia="pl-PL"/>
        </w:rPr>
      </w:pPr>
      <w:bookmarkStart w:id="187" w:name="_Toc354752433"/>
      <w:bookmarkStart w:id="188" w:name="_Toc516566372"/>
      <w:bookmarkStart w:id="189" w:name="_Toc516581642"/>
      <w:bookmarkStart w:id="190" w:name="_Toc516734827"/>
      <w:bookmarkStart w:id="191" w:name="_Toc516738857"/>
      <w:bookmarkStart w:id="192" w:name="_Toc122344794"/>
      <w:r w:rsidRPr="0090358E">
        <w:rPr>
          <w:rFonts w:ascii="Verdana" w:hAnsi="Verdana" w:cstheme="minorHAnsi"/>
          <w:b w:val="0"/>
          <w:sz w:val="18"/>
          <w:szCs w:val="18"/>
          <w:lang w:val="pl-PL" w:eastAsia="pl-PL"/>
        </w:rPr>
        <w:t xml:space="preserve">Zamawiający może w każdym czasie przed upływem terminu składania ofert zmodyfikować treść </w:t>
      </w:r>
      <w:r w:rsidR="00904E94" w:rsidRPr="0090358E">
        <w:rPr>
          <w:rFonts w:ascii="Verdana" w:hAnsi="Verdana" w:cstheme="minorHAnsi"/>
          <w:b w:val="0"/>
          <w:sz w:val="18"/>
          <w:szCs w:val="18"/>
          <w:lang w:val="pl-PL" w:eastAsia="pl-PL"/>
        </w:rPr>
        <w:t>SWZ</w:t>
      </w:r>
      <w:r w:rsidRPr="0090358E">
        <w:rPr>
          <w:rFonts w:ascii="Verdana" w:hAnsi="Verdana" w:cstheme="minorHAnsi"/>
          <w:b w:val="0"/>
          <w:sz w:val="18"/>
          <w:szCs w:val="18"/>
          <w:lang w:val="pl-PL" w:eastAsia="pl-PL"/>
        </w:rPr>
        <w:t>. Informację o modyfikacji Zamawiający przekaże niezwłocznie Wykonawcom</w:t>
      </w:r>
      <w:r w:rsidR="00D94CBF" w:rsidRPr="0090358E">
        <w:rPr>
          <w:rFonts w:ascii="Verdana" w:hAnsi="Verdana" w:cstheme="minorHAnsi"/>
          <w:b w:val="0"/>
          <w:sz w:val="18"/>
          <w:szCs w:val="18"/>
          <w:lang w:val="pl-PL" w:eastAsia="pl-PL"/>
        </w:rPr>
        <w:t xml:space="preserve"> za pośrednictwem Systemu Zakupowego </w:t>
      </w:r>
      <w:r w:rsidRPr="0090358E">
        <w:rPr>
          <w:rFonts w:ascii="Verdana" w:hAnsi="Verdana" w:cstheme="minorHAnsi"/>
          <w:b w:val="0"/>
          <w:sz w:val="18"/>
          <w:szCs w:val="18"/>
          <w:lang w:val="pl-PL" w:eastAsia="pl-PL"/>
        </w:rPr>
        <w:t>i będzie ona dla Wykonawców wiążąca.</w:t>
      </w:r>
      <w:bookmarkEnd w:id="187"/>
      <w:bookmarkEnd w:id="188"/>
      <w:bookmarkEnd w:id="189"/>
      <w:bookmarkEnd w:id="190"/>
      <w:bookmarkEnd w:id="191"/>
      <w:bookmarkEnd w:id="192"/>
    </w:p>
    <w:p w14:paraId="72E30CE5" w14:textId="77777777" w:rsidR="00504C98" w:rsidRPr="0090358E" w:rsidRDefault="00317077"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3" w:name="_Toc137824138"/>
      <w:bookmarkStart w:id="194" w:name="_Toc154823354"/>
      <w:bookmarkStart w:id="195" w:name="_Toc165273920"/>
      <w:bookmarkStart w:id="196" w:name="_Toc165274189"/>
      <w:bookmarkStart w:id="197" w:name="_Toc243294549"/>
      <w:bookmarkStart w:id="198" w:name="_Toc489350398"/>
      <w:bookmarkStart w:id="199" w:name="_Toc515896290"/>
      <w:bookmarkStart w:id="200" w:name="_Toc122344795"/>
      <w:r w:rsidRPr="0090358E">
        <w:rPr>
          <w:rFonts w:ascii="Trebuchet MS" w:eastAsiaTheme="majorEastAsia" w:hAnsi="Trebuchet MS" w:cstheme="majorBidi"/>
          <w:b w:val="0"/>
          <w:caps w:val="0"/>
          <w:color w:val="1A7466"/>
          <w:kern w:val="0"/>
          <w:sz w:val="32"/>
          <w:szCs w:val="32"/>
          <w:lang w:val="pl-PL"/>
        </w:rPr>
        <w:t>OPIS SPOSOBU PRZYGOTOWANIA OFERT</w:t>
      </w:r>
      <w:bookmarkEnd w:id="193"/>
      <w:bookmarkEnd w:id="194"/>
      <w:bookmarkEnd w:id="195"/>
      <w:bookmarkEnd w:id="196"/>
      <w:bookmarkEnd w:id="197"/>
      <w:bookmarkEnd w:id="198"/>
      <w:bookmarkEnd w:id="199"/>
      <w:bookmarkEnd w:id="200"/>
    </w:p>
    <w:p w14:paraId="29686A63" w14:textId="77777777" w:rsidR="00905C2A" w:rsidRPr="0090358E" w:rsidRDefault="00905C2A" w:rsidP="000701C4">
      <w:pPr>
        <w:pStyle w:val="Akapitzlist"/>
        <w:numPr>
          <w:ilvl w:val="0"/>
          <w:numId w:val="43"/>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90358E" w:rsidRDefault="00905C2A" w:rsidP="000701C4">
      <w:pPr>
        <w:pStyle w:val="Akapitzlist"/>
        <w:numPr>
          <w:ilvl w:val="0"/>
          <w:numId w:val="43"/>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90358E" w:rsidRDefault="00317077" w:rsidP="000701C4">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90358E">
        <w:rPr>
          <w:rFonts w:ascii="Verdana" w:eastAsia="Calibri" w:hAnsi="Verdana" w:cstheme="minorHAnsi"/>
          <w:sz w:val="18"/>
          <w:szCs w:val="18"/>
          <w:lang w:eastAsia="pl-PL"/>
        </w:rPr>
        <w:t>Wykonawca może złożyć tylko je</w:t>
      </w:r>
      <w:r w:rsidR="007A51D2" w:rsidRPr="0090358E">
        <w:rPr>
          <w:rFonts w:ascii="Verdana" w:eastAsia="Calibri" w:hAnsi="Verdana" w:cstheme="minorHAnsi"/>
          <w:sz w:val="18"/>
          <w:szCs w:val="18"/>
          <w:lang w:eastAsia="pl-PL"/>
        </w:rPr>
        <w:t>dną Ofertę. Dotyczy to zarówno O</w:t>
      </w:r>
      <w:r w:rsidRPr="0090358E">
        <w:rPr>
          <w:rFonts w:ascii="Verdana" w:eastAsia="Calibri" w:hAnsi="Verdana" w:cstheme="minorHAnsi"/>
          <w:sz w:val="18"/>
          <w:szCs w:val="18"/>
          <w:lang w:eastAsia="pl-PL"/>
        </w:rPr>
        <w:t xml:space="preserve">fert składanych indywidualnie, jak i </w:t>
      </w:r>
      <w:r w:rsidR="007A51D2" w:rsidRPr="0090358E">
        <w:rPr>
          <w:rFonts w:ascii="Verdana" w:eastAsia="Calibri" w:hAnsi="Verdana" w:cstheme="minorHAnsi"/>
          <w:sz w:val="18"/>
          <w:szCs w:val="18"/>
          <w:lang w:eastAsia="pl-PL"/>
        </w:rPr>
        <w:t>O</w:t>
      </w:r>
      <w:r w:rsidRPr="0090358E">
        <w:rPr>
          <w:rFonts w:ascii="Verdana" w:eastAsia="Calibri" w:hAnsi="Verdana" w:cstheme="minorHAnsi"/>
          <w:sz w:val="18"/>
          <w:szCs w:val="18"/>
          <w:lang w:eastAsia="pl-PL"/>
        </w:rPr>
        <w:t xml:space="preserve">fert Wykonawców ubiegających się wspólnie o udzielenie zamówienia. Złożenie większej </w:t>
      </w:r>
      <w:r w:rsidR="007A51D2" w:rsidRPr="0090358E">
        <w:rPr>
          <w:rFonts w:ascii="Verdana" w:eastAsia="Calibri" w:hAnsi="Verdana" w:cstheme="minorHAnsi"/>
          <w:sz w:val="18"/>
          <w:szCs w:val="18"/>
          <w:lang w:eastAsia="pl-PL"/>
        </w:rPr>
        <w:t>liczby</w:t>
      </w:r>
      <w:r w:rsidRPr="0090358E">
        <w:rPr>
          <w:rFonts w:ascii="Verdana" w:eastAsia="Calibri" w:hAnsi="Verdana" w:cstheme="minorHAnsi"/>
          <w:sz w:val="18"/>
          <w:szCs w:val="18"/>
          <w:lang w:eastAsia="pl-PL"/>
        </w:rPr>
        <w:t xml:space="preserve"> </w:t>
      </w:r>
      <w:r w:rsidR="007A51D2" w:rsidRPr="0090358E">
        <w:rPr>
          <w:rFonts w:ascii="Verdana" w:eastAsia="Calibri" w:hAnsi="Verdana" w:cstheme="minorHAnsi"/>
          <w:sz w:val="18"/>
          <w:szCs w:val="18"/>
          <w:lang w:eastAsia="pl-PL"/>
        </w:rPr>
        <w:t>O</w:t>
      </w:r>
      <w:r w:rsidRPr="0090358E">
        <w:rPr>
          <w:rFonts w:ascii="Verdana" w:eastAsia="Calibri" w:hAnsi="Verdana" w:cstheme="minorHAnsi"/>
          <w:sz w:val="18"/>
          <w:szCs w:val="18"/>
          <w:lang w:eastAsia="pl-PL"/>
        </w:rPr>
        <w:t xml:space="preserve">fert spowoduje odrzucenie </w:t>
      </w:r>
      <w:r w:rsidR="007A51D2" w:rsidRPr="0090358E">
        <w:rPr>
          <w:rFonts w:ascii="Verdana" w:eastAsia="Calibri" w:hAnsi="Verdana" w:cstheme="minorHAnsi"/>
          <w:sz w:val="18"/>
          <w:szCs w:val="18"/>
          <w:lang w:eastAsia="pl-PL"/>
        </w:rPr>
        <w:t>O</w:t>
      </w:r>
      <w:r w:rsidRPr="0090358E">
        <w:rPr>
          <w:rFonts w:ascii="Verdana" w:eastAsia="Calibri" w:hAnsi="Verdana" w:cstheme="minorHAnsi"/>
          <w:sz w:val="18"/>
          <w:szCs w:val="18"/>
          <w:lang w:eastAsia="pl-PL"/>
        </w:rPr>
        <w:t>fert.</w:t>
      </w:r>
    </w:p>
    <w:p w14:paraId="46DDAB2F" w14:textId="29A388FC" w:rsidR="00FA2691" w:rsidRPr="0090358E" w:rsidRDefault="00EA0F24" w:rsidP="000701C4">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90358E">
        <w:rPr>
          <w:rFonts w:ascii="Verdana" w:eastAsia="Calibri" w:hAnsi="Verdana" w:cstheme="minorHAnsi"/>
          <w:sz w:val="18"/>
          <w:szCs w:val="18"/>
          <w:lang w:eastAsia="pl-PL"/>
        </w:rPr>
        <w:t xml:space="preserve">Ofertę należy złożyć </w:t>
      </w:r>
      <w:r w:rsidR="00C60B73" w:rsidRPr="0090358E">
        <w:rPr>
          <w:rFonts w:ascii="Verdana" w:eastAsia="Calibri" w:hAnsi="Verdana" w:cstheme="minorHAnsi"/>
          <w:sz w:val="18"/>
          <w:szCs w:val="18"/>
          <w:lang w:eastAsia="pl-PL"/>
        </w:rPr>
        <w:t>w Systemie Zakupowym.</w:t>
      </w:r>
      <w:r w:rsidR="00FA2691" w:rsidRPr="0090358E">
        <w:rPr>
          <w:rFonts w:ascii="Verdana" w:eastAsia="Calibri" w:hAnsi="Verdana" w:cstheme="minorHAnsi"/>
          <w:sz w:val="18"/>
          <w:szCs w:val="18"/>
          <w:lang w:eastAsia="pl-PL"/>
        </w:rPr>
        <w:t xml:space="preserve"> </w:t>
      </w:r>
      <w:r w:rsidR="00FA2691" w:rsidRPr="0090358E">
        <w:rPr>
          <w:rFonts w:ascii="Verdana" w:eastAsia="Calibri" w:hAnsi="Verdana" w:cstheme="minorHAnsi"/>
          <w:sz w:val="18"/>
          <w:szCs w:val="18"/>
        </w:rPr>
        <w:t>Wymaga się, aby Oferta i oświadczenia Wykonawcy</w:t>
      </w:r>
      <w:r w:rsidR="0062401C" w:rsidRPr="0090358E">
        <w:rPr>
          <w:rFonts w:ascii="Verdana" w:eastAsia="Calibri" w:hAnsi="Verdana" w:cstheme="minorHAnsi"/>
          <w:sz w:val="18"/>
          <w:szCs w:val="18"/>
        </w:rPr>
        <w:t>,</w:t>
      </w:r>
      <w:r w:rsidR="00FA2691" w:rsidRPr="0090358E">
        <w:rPr>
          <w:rFonts w:ascii="Verdana" w:eastAsia="Calibri" w:hAnsi="Verdana" w:cstheme="minorHAnsi"/>
          <w:sz w:val="18"/>
          <w:szCs w:val="18"/>
        </w:rPr>
        <w:t xml:space="preserve"> </w:t>
      </w:r>
      <w:r w:rsidR="00E27FAF" w:rsidRPr="0090358E">
        <w:rPr>
          <w:rFonts w:ascii="Verdana" w:eastAsia="Calibri" w:hAnsi="Verdana" w:cstheme="minorHAnsi"/>
          <w:sz w:val="18"/>
          <w:szCs w:val="18"/>
        </w:rPr>
        <w:t xml:space="preserve">podpisane przez osobę lub osoby uprawnione do reprezentowania Wykonawcy </w:t>
      </w:r>
      <w:r w:rsidR="00FA2691" w:rsidRPr="0090358E">
        <w:rPr>
          <w:rFonts w:ascii="Verdana" w:eastAsia="Calibri" w:hAnsi="Verdana" w:cstheme="minorHAnsi"/>
          <w:sz w:val="18"/>
          <w:szCs w:val="18"/>
        </w:rPr>
        <w:t xml:space="preserve">były </w:t>
      </w:r>
      <w:r w:rsidR="00E27FAF" w:rsidRPr="0090358E">
        <w:rPr>
          <w:rFonts w:ascii="Verdana" w:eastAsia="Calibri" w:hAnsi="Verdana" w:cstheme="minorHAnsi"/>
          <w:sz w:val="18"/>
          <w:szCs w:val="18"/>
        </w:rPr>
        <w:t>złożone w formie skanu</w:t>
      </w:r>
      <w:r w:rsidR="00D94CBF" w:rsidRPr="0090358E">
        <w:rPr>
          <w:rFonts w:ascii="Verdana" w:eastAsia="Calibri" w:hAnsi="Verdana" w:cstheme="minorHAnsi"/>
          <w:sz w:val="18"/>
          <w:szCs w:val="18"/>
        </w:rPr>
        <w:t xml:space="preserve"> oryginału </w:t>
      </w:r>
      <w:r w:rsidR="00E6650A" w:rsidRPr="0090358E">
        <w:rPr>
          <w:rFonts w:ascii="Verdana" w:eastAsia="Calibri" w:hAnsi="Verdana" w:cstheme="minorHAnsi"/>
          <w:sz w:val="18"/>
          <w:szCs w:val="18"/>
        </w:rPr>
        <w:t xml:space="preserve">sporządzonego w formie pisemnej </w:t>
      </w:r>
      <w:r w:rsidR="00D94CBF" w:rsidRPr="0090358E">
        <w:rPr>
          <w:rFonts w:ascii="Verdana" w:eastAsia="Calibri" w:hAnsi="Verdana" w:cstheme="minorHAnsi"/>
          <w:sz w:val="18"/>
          <w:szCs w:val="18"/>
        </w:rPr>
        <w:t>lub w postaci elektronicznej podpisanej kwalifikowanym podpisem elektronicznym</w:t>
      </w:r>
      <w:r w:rsidR="00FA2691" w:rsidRPr="0090358E">
        <w:rPr>
          <w:rFonts w:ascii="Verdana" w:eastAsia="Calibri" w:hAnsi="Verdana" w:cstheme="minorHAnsi"/>
          <w:sz w:val="18"/>
          <w:szCs w:val="18"/>
        </w:rPr>
        <w:t>. Ka</w:t>
      </w:r>
      <w:r w:rsidR="007A51D2" w:rsidRPr="0090358E">
        <w:rPr>
          <w:rFonts w:ascii="Verdana" w:eastAsia="Calibri" w:hAnsi="Verdana" w:cstheme="minorHAnsi"/>
          <w:sz w:val="18"/>
          <w:szCs w:val="18"/>
        </w:rPr>
        <w:t>żdy dokument składający się na O</w:t>
      </w:r>
      <w:r w:rsidR="00FA2691" w:rsidRPr="0090358E">
        <w:rPr>
          <w:rFonts w:ascii="Verdana" w:eastAsia="Calibri" w:hAnsi="Verdana" w:cstheme="minorHAnsi"/>
          <w:sz w:val="18"/>
          <w:szCs w:val="18"/>
        </w:rPr>
        <w:t>fertę powinien być czytelny.</w:t>
      </w:r>
    </w:p>
    <w:p w14:paraId="40FCFF31" w14:textId="77777777" w:rsidR="005817FF" w:rsidRPr="0090358E" w:rsidRDefault="00317077" w:rsidP="000701C4">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90358E">
        <w:rPr>
          <w:rFonts w:ascii="Verdana" w:eastAsia="Calibri" w:hAnsi="Verdana" w:cstheme="minorHAnsi"/>
          <w:sz w:val="18"/>
          <w:szCs w:val="18"/>
          <w:lang w:eastAsia="pl-PL"/>
        </w:rPr>
        <w:t>Zamawiający wymaga, aby Oferta zawierała:</w:t>
      </w:r>
    </w:p>
    <w:p w14:paraId="5B534943" w14:textId="76DD0908" w:rsidR="00737A6D" w:rsidRPr="000654D1" w:rsidRDefault="00E27FAF" w:rsidP="000654D1">
      <w:pPr>
        <w:pStyle w:val="Tekstpodstawowy"/>
        <w:numPr>
          <w:ilvl w:val="2"/>
          <w:numId w:val="43"/>
        </w:numPr>
        <w:spacing w:before="120" w:line="240" w:lineRule="auto"/>
        <w:ind w:left="1134" w:right="1" w:hanging="1135"/>
        <w:rPr>
          <w:rFonts w:ascii="Verdana" w:hAnsi="Verdana" w:cstheme="minorHAnsi"/>
          <w:b/>
          <w:bCs/>
          <w:iCs/>
          <w:spacing w:val="-6"/>
          <w:sz w:val="18"/>
          <w:szCs w:val="18"/>
        </w:rPr>
      </w:pPr>
      <w:r w:rsidRPr="0090358E">
        <w:rPr>
          <w:rFonts w:ascii="Verdana" w:hAnsi="Verdana" w:cstheme="minorHAnsi"/>
          <w:iCs/>
          <w:sz w:val="18"/>
          <w:szCs w:val="18"/>
        </w:rPr>
        <w:t xml:space="preserve">Formularz Oferty, </w:t>
      </w:r>
      <w:r w:rsidRPr="0090358E">
        <w:rPr>
          <w:rFonts w:ascii="Verdana" w:hAnsi="Verdana" w:cstheme="minorHAnsi"/>
          <w:b/>
          <w:iCs/>
          <w:sz w:val="18"/>
          <w:szCs w:val="18"/>
        </w:rPr>
        <w:t xml:space="preserve">którego wzór stanowi Załącznik nr 3 do </w:t>
      </w:r>
      <w:r w:rsidR="00904E94" w:rsidRPr="0090358E">
        <w:rPr>
          <w:rFonts w:ascii="Verdana" w:hAnsi="Verdana" w:cstheme="minorHAnsi"/>
          <w:b/>
          <w:iCs/>
          <w:sz w:val="18"/>
          <w:szCs w:val="18"/>
        </w:rPr>
        <w:t>SWZ</w:t>
      </w:r>
      <w:r w:rsidR="00317077" w:rsidRPr="0090358E">
        <w:rPr>
          <w:rFonts w:ascii="Verdana" w:eastAsia="Calibri" w:hAnsi="Verdana" w:cstheme="minorHAnsi"/>
          <w:sz w:val="18"/>
          <w:szCs w:val="18"/>
        </w:rPr>
        <w:t>;</w:t>
      </w:r>
      <w:r w:rsidR="00E9312D" w:rsidRPr="0090358E">
        <w:rPr>
          <w:rFonts w:ascii="Verdana" w:eastAsia="Calibri" w:hAnsi="Verdana" w:cstheme="minorHAnsi"/>
          <w:sz w:val="18"/>
          <w:szCs w:val="18"/>
        </w:rPr>
        <w:t xml:space="preserve"> dodatkowo </w:t>
      </w:r>
      <w:r w:rsidR="00F14E15" w:rsidRPr="0090358E">
        <w:rPr>
          <w:rFonts w:ascii="Verdana" w:eastAsia="Calibri" w:hAnsi="Verdana" w:cstheme="minorHAnsi"/>
          <w:sz w:val="18"/>
          <w:szCs w:val="18"/>
        </w:rPr>
        <w:t>c</w:t>
      </w:r>
      <w:r w:rsidR="00E9312D" w:rsidRPr="0090358E">
        <w:rPr>
          <w:rFonts w:ascii="Verdana" w:eastAsia="Calibri" w:hAnsi="Verdana" w:cstheme="minorHAnsi"/>
          <w:sz w:val="18"/>
          <w:szCs w:val="18"/>
        </w:rPr>
        <w:t>enę Oferty należy wskazać w Systemie Zakupowym</w:t>
      </w:r>
      <w:r w:rsidR="000654D1">
        <w:rPr>
          <w:rFonts w:ascii="Verdana" w:eastAsia="Calibri" w:hAnsi="Verdana" w:cstheme="minorHAnsi"/>
          <w:sz w:val="18"/>
          <w:szCs w:val="18"/>
        </w:rPr>
        <w:t>.</w:t>
      </w:r>
    </w:p>
    <w:p w14:paraId="28436266" w14:textId="77777777" w:rsidR="007A51D2" w:rsidRPr="0090358E" w:rsidRDefault="007A51D2" w:rsidP="000701C4">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90358E">
        <w:rPr>
          <w:rFonts w:ascii="Verdana" w:eastAsia="Calibri" w:hAnsi="Verdana" w:cstheme="minorHAnsi"/>
          <w:sz w:val="18"/>
          <w:szCs w:val="18"/>
          <w:lang w:eastAsia="pl-PL"/>
        </w:rPr>
        <w:t>Wraz z Ofertą Wykonawca winien złożyć:</w:t>
      </w:r>
    </w:p>
    <w:p w14:paraId="3C22A67E" w14:textId="225C1BDF" w:rsidR="00DB3802" w:rsidRPr="0090358E" w:rsidRDefault="00DB3802" w:rsidP="000701C4">
      <w:pPr>
        <w:pStyle w:val="Tekstpodstawowy"/>
        <w:numPr>
          <w:ilvl w:val="2"/>
          <w:numId w:val="43"/>
        </w:numPr>
        <w:spacing w:before="120" w:line="240" w:lineRule="auto"/>
        <w:ind w:left="1134" w:right="1" w:hanging="1135"/>
        <w:rPr>
          <w:rFonts w:ascii="Verdana" w:hAnsi="Verdana" w:cstheme="minorHAnsi"/>
          <w:b/>
          <w:bCs/>
          <w:iCs/>
          <w:spacing w:val="-6"/>
          <w:sz w:val="18"/>
          <w:szCs w:val="18"/>
        </w:rPr>
      </w:pPr>
      <w:r w:rsidRPr="0090358E">
        <w:rPr>
          <w:rFonts w:ascii="Verdana" w:eastAsia="Calibri" w:hAnsi="Verdana" w:cstheme="minorHAnsi"/>
          <w:sz w:val="18"/>
          <w:szCs w:val="18"/>
          <w:lang w:eastAsia="pl-PL"/>
        </w:rPr>
        <w:t>W</w:t>
      </w:r>
      <w:r w:rsidR="002D69D1" w:rsidRPr="0090358E">
        <w:rPr>
          <w:rFonts w:ascii="Verdana" w:eastAsia="Calibri" w:hAnsi="Verdana" w:cstheme="minorHAnsi"/>
          <w:sz w:val="18"/>
          <w:szCs w:val="18"/>
          <w:lang w:eastAsia="pl-PL"/>
        </w:rPr>
        <w:t xml:space="preserve">ypełnione i podpisane zobowiązania </w:t>
      </w:r>
      <w:r w:rsidR="0064455B" w:rsidRPr="0090358E">
        <w:rPr>
          <w:rFonts w:ascii="Verdana" w:eastAsia="Calibri" w:hAnsi="Verdana" w:cstheme="minorHAnsi"/>
          <w:sz w:val="18"/>
          <w:szCs w:val="18"/>
          <w:lang w:eastAsia="pl-PL"/>
        </w:rPr>
        <w:t>podmiotów udostępniających zasoby</w:t>
      </w:r>
      <w:r w:rsidR="002D69D1" w:rsidRPr="0090358E">
        <w:rPr>
          <w:rFonts w:ascii="Verdana" w:eastAsia="Calibri" w:hAnsi="Verdana" w:cstheme="minorHAnsi"/>
          <w:sz w:val="18"/>
          <w:szCs w:val="18"/>
          <w:lang w:eastAsia="pl-PL"/>
        </w:rPr>
        <w:t>, jeśli Wykonawca korzysta</w:t>
      </w:r>
      <w:r w:rsidR="00921FCD" w:rsidRPr="0090358E">
        <w:rPr>
          <w:rFonts w:ascii="Verdana" w:eastAsia="Calibri" w:hAnsi="Verdana" w:cstheme="minorHAnsi"/>
          <w:sz w:val="18"/>
          <w:szCs w:val="18"/>
          <w:lang w:eastAsia="pl-PL"/>
        </w:rPr>
        <w:t xml:space="preserve"> </w:t>
      </w:r>
      <w:r w:rsidR="002D69D1" w:rsidRPr="0090358E">
        <w:rPr>
          <w:rFonts w:ascii="Verdana" w:eastAsia="Calibri" w:hAnsi="Verdana" w:cstheme="minorHAnsi"/>
          <w:sz w:val="18"/>
          <w:szCs w:val="18"/>
          <w:lang w:eastAsia="pl-PL"/>
        </w:rPr>
        <w:t>z zasobów tych podmiotów</w:t>
      </w:r>
      <w:r w:rsidR="003D3604" w:rsidRPr="0090358E">
        <w:rPr>
          <w:rFonts w:ascii="Verdana" w:eastAsia="Calibri" w:hAnsi="Verdana" w:cstheme="minorHAnsi"/>
          <w:sz w:val="18"/>
          <w:szCs w:val="18"/>
          <w:lang w:eastAsia="pl-PL"/>
        </w:rPr>
        <w:t xml:space="preserve"> </w:t>
      </w:r>
      <w:r w:rsidR="002D69D1" w:rsidRPr="0090358E">
        <w:rPr>
          <w:rFonts w:ascii="Verdana" w:eastAsia="Calibri" w:hAnsi="Verdana" w:cstheme="minorHAnsi"/>
          <w:sz w:val="18"/>
          <w:szCs w:val="18"/>
          <w:lang w:eastAsia="pl-PL"/>
        </w:rPr>
        <w:t>– na formularzu zgodnym z</w:t>
      </w:r>
      <w:r w:rsidR="003D3604" w:rsidRPr="0090358E">
        <w:rPr>
          <w:rFonts w:ascii="Verdana" w:eastAsia="Calibri" w:hAnsi="Verdana" w:cstheme="minorHAnsi"/>
          <w:sz w:val="18"/>
          <w:szCs w:val="18"/>
          <w:lang w:eastAsia="pl-PL"/>
        </w:rPr>
        <w:t>e</w:t>
      </w:r>
      <w:r w:rsidR="002D69D1" w:rsidRPr="0090358E">
        <w:rPr>
          <w:rFonts w:ascii="Verdana" w:eastAsia="Calibri" w:hAnsi="Verdana" w:cstheme="minorHAnsi"/>
          <w:sz w:val="18"/>
          <w:szCs w:val="18"/>
          <w:lang w:eastAsia="pl-PL"/>
        </w:rPr>
        <w:t xml:space="preserve"> wzorem stanowiącym Załącznik nr </w:t>
      </w:r>
      <w:r w:rsidR="00C60B73" w:rsidRPr="0090358E">
        <w:rPr>
          <w:rFonts w:ascii="Verdana" w:eastAsia="Calibri" w:hAnsi="Verdana" w:cstheme="minorHAnsi"/>
          <w:sz w:val="18"/>
          <w:szCs w:val="18"/>
          <w:lang w:eastAsia="pl-PL"/>
        </w:rPr>
        <w:t xml:space="preserve">4 </w:t>
      </w:r>
      <w:r w:rsidR="002D69D1" w:rsidRPr="0090358E">
        <w:rPr>
          <w:rFonts w:ascii="Verdana" w:eastAsia="Calibri" w:hAnsi="Verdana" w:cstheme="minorHAnsi"/>
          <w:sz w:val="18"/>
          <w:szCs w:val="18"/>
          <w:lang w:eastAsia="pl-PL"/>
        </w:rPr>
        <w:t xml:space="preserve">do </w:t>
      </w:r>
      <w:r w:rsidR="00904E94" w:rsidRPr="0090358E">
        <w:rPr>
          <w:rFonts w:ascii="Verdana" w:eastAsia="Calibri" w:hAnsi="Verdana" w:cstheme="minorHAnsi"/>
          <w:sz w:val="18"/>
          <w:szCs w:val="18"/>
          <w:lang w:eastAsia="pl-PL"/>
        </w:rPr>
        <w:t>SWZ</w:t>
      </w:r>
      <w:r w:rsidR="000023D8" w:rsidRPr="0090358E">
        <w:rPr>
          <w:rFonts w:ascii="Verdana" w:eastAsia="Calibri" w:hAnsi="Verdana" w:cstheme="minorHAnsi"/>
          <w:sz w:val="18"/>
          <w:szCs w:val="18"/>
          <w:lang w:eastAsia="pl-PL"/>
        </w:rPr>
        <w:t xml:space="preserve"> (skan)</w:t>
      </w:r>
      <w:r w:rsidR="002D69D1" w:rsidRPr="0090358E">
        <w:rPr>
          <w:rFonts w:ascii="Verdana" w:eastAsia="Calibri" w:hAnsi="Verdana" w:cstheme="minorHAnsi"/>
          <w:sz w:val="18"/>
          <w:szCs w:val="18"/>
          <w:lang w:eastAsia="pl-PL"/>
        </w:rPr>
        <w:t>;</w:t>
      </w:r>
      <w:r w:rsidR="00E27FAF" w:rsidRPr="0090358E">
        <w:rPr>
          <w:rFonts w:ascii="Verdana" w:eastAsia="Calibri" w:hAnsi="Verdana" w:cstheme="minorHAnsi"/>
          <w:sz w:val="18"/>
          <w:szCs w:val="18"/>
          <w:lang w:eastAsia="pl-PL"/>
        </w:rPr>
        <w:t xml:space="preserve"> </w:t>
      </w:r>
    </w:p>
    <w:p w14:paraId="34B6664D" w14:textId="4AB59FA7" w:rsidR="0062401C" w:rsidRPr="0090358E" w:rsidRDefault="0062401C" w:rsidP="000701C4">
      <w:pPr>
        <w:pStyle w:val="Tekstpodstawowy"/>
        <w:numPr>
          <w:ilvl w:val="2"/>
          <w:numId w:val="43"/>
        </w:numPr>
        <w:spacing w:before="120" w:line="240" w:lineRule="auto"/>
        <w:ind w:left="1134" w:right="1" w:hanging="1135"/>
        <w:rPr>
          <w:rFonts w:ascii="Verdana" w:eastAsia="Calibri" w:hAnsi="Verdana" w:cstheme="minorHAnsi"/>
          <w:sz w:val="18"/>
          <w:szCs w:val="18"/>
          <w:lang w:eastAsia="pl-PL"/>
        </w:rPr>
      </w:pPr>
      <w:r w:rsidRPr="0090358E">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90358E">
        <w:rPr>
          <w:rFonts w:ascii="Verdana" w:eastAsia="Calibri" w:hAnsi="Verdana" w:cstheme="minorHAnsi"/>
          <w:sz w:val="18"/>
          <w:szCs w:val="18"/>
          <w:lang w:eastAsia="pl-PL"/>
        </w:rPr>
        <w:t xml:space="preserve"> rejestrowych lub bezpłatnych i </w:t>
      </w:r>
      <w:r w:rsidRPr="0090358E">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90358E" w:rsidRDefault="004D045E" w:rsidP="000701C4">
      <w:pPr>
        <w:pStyle w:val="Tekstpodstawowy"/>
        <w:numPr>
          <w:ilvl w:val="2"/>
          <w:numId w:val="43"/>
        </w:numPr>
        <w:spacing w:before="120" w:line="240" w:lineRule="auto"/>
        <w:ind w:left="1134" w:right="1" w:hanging="1135"/>
        <w:rPr>
          <w:rFonts w:ascii="Verdana" w:hAnsi="Verdana" w:cstheme="minorHAnsi"/>
          <w:b/>
          <w:bCs/>
          <w:iCs/>
          <w:spacing w:val="-6"/>
          <w:sz w:val="18"/>
          <w:szCs w:val="18"/>
        </w:rPr>
      </w:pPr>
      <w:r w:rsidRPr="0090358E">
        <w:rPr>
          <w:rFonts w:ascii="Verdana" w:eastAsia="Calibri" w:hAnsi="Verdana" w:cstheme="minorHAnsi"/>
          <w:sz w:val="18"/>
          <w:szCs w:val="18"/>
          <w:lang w:eastAsia="pl-PL"/>
        </w:rPr>
        <w:t>Pełnomocnictwo do reprezentowania wszystkich Wykonawców wspólnie ubiegając</w:t>
      </w:r>
      <w:r w:rsidR="007A51D2" w:rsidRPr="0090358E">
        <w:rPr>
          <w:rFonts w:ascii="Verdana" w:eastAsia="Calibri" w:hAnsi="Verdana" w:cstheme="minorHAnsi"/>
          <w:sz w:val="18"/>
          <w:szCs w:val="18"/>
          <w:lang w:eastAsia="pl-PL"/>
        </w:rPr>
        <w:t>ych się o udzielenie zamówienia</w:t>
      </w:r>
      <w:r w:rsidR="00DB3802" w:rsidRPr="0090358E">
        <w:rPr>
          <w:rFonts w:ascii="Verdana" w:eastAsia="Calibri" w:hAnsi="Verdana" w:cstheme="minorHAnsi"/>
          <w:sz w:val="18"/>
          <w:szCs w:val="18"/>
          <w:lang w:eastAsia="pl-PL"/>
        </w:rPr>
        <w:t>;</w:t>
      </w:r>
    </w:p>
    <w:p w14:paraId="519FB8AA" w14:textId="77777777" w:rsidR="00DB3802" w:rsidRPr="0090358E" w:rsidRDefault="004D045E" w:rsidP="000701C4">
      <w:pPr>
        <w:pStyle w:val="Tekstpodstawowy"/>
        <w:numPr>
          <w:ilvl w:val="2"/>
          <w:numId w:val="43"/>
        </w:numPr>
        <w:spacing w:before="120" w:line="240" w:lineRule="auto"/>
        <w:ind w:left="1134" w:right="1" w:hanging="1135"/>
        <w:rPr>
          <w:rFonts w:ascii="Verdana" w:hAnsi="Verdana" w:cstheme="minorHAnsi"/>
          <w:b/>
          <w:bCs/>
          <w:iCs/>
          <w:spacing w:val="-6"/>
          <w:sz w:val="18"/>
          <w:szCs w:val="18"/>
        </w:rPr>
      </w:pPr>
      <w:r w:rsidRPr="0090358E">
        <w:rPr>
          <w:rFonts w:ascii="Verdana" w:eastAsia="Calibri" w:hAnsi="Verdana" w:cstheme="minorHAnsi"/>
          <w:sz w:val="18"/>
          <w:szCs w:val="18"/>
          <w:lang w:eastAsia="pl-PL"/>
        </w:rPr>
        <w:t>Uzasadnienie zastrzeżenia informacji stanowiącej tajemnicę przedsiębiorstwa</w:t>
      </w:r>
      <w:r w:rsidR="00DB3802" w:rsidRPr="0090358E">
        <w:rPr>
          <w:rFonts w:ascii="Verdana" w:eastAsia="Calibri" w:hAnsi="Verdana" w:cstheme="minorHAnsi"/>
          <w:sz w:val="18"/>
          <w:szCs w:val="18"/>
          <w:lang w:eastAsia="pl-PL"/>
        </w:rPr>
        <w:t>;</w:t>
      </w:r>
    </w:p>
    <w:p w14:paraId="777C23E0" w14:textId="26BCAE8A" w:rsidR="007A51D2" w:rsidRPr="0090358E" w:rsidRDefault="00CA254E" w:rsidP="000701C4">
      <w:pPr>
        <w:pStyle w:val="Tekstpodstawowy"/>
        <w:numPr>
          <w:ilvl w:val="2"/>
          <w:numId w:val="43"/>
        </w:numPr>
        <w:spacing w:before="120" w:line="240" w:lineRule="auto"/>
        <w:ind w:left="1134" w:right="1" w:hanging="1135"/>
        <w:rPr>
          <w:rFonts w:ascii="Verdana" w:hAnsi="Verdana" w:cstheme="minorHAnsi"/>
          <w:b/>
          <w:bCs/>
          <w:iCs/>
          <w:spacing w:val="-6"/>
          <w:sz w:val="18"/>
          <w:szCs w:val="18"/>
        </w:rPr>
      </w:pPr>
      <w:r w:rsidRPr="0090358E">
        <w:rPr>
          <w:rFonts w:ascii="Verdana" w:eastAsia="Calibri" w:hAnsi="Verdana" w:cstheme="minorHAnsi"/>
          <w:sz w:val="18"/>
          <w:szCs w:val="18"/>
          <w:lang w:eastAsia="pl-PL"/>
        </w:rPr>
        <w:t>Nie dotyczy.</w:t>
      </w:r>
      <w:r w:rsidRPr="0090358E">
        <w:rPr>
          <w:rFonts w:ascii="Verdana" w:hAnsi="Verdana" w:cstheme="minorHAnsi"/>
          <w:b/>
          <w:bCs/>
          <w:iCs/>
          <w:spacing w:val="-6"/>
          <w:sz w:val="18"/>
          <w:szCs w:val="18"/>
        </w:rPr>
        <w:t xml:space="preserve"> </w:t>
      </w:r>
    </w:p>
    <w:p w14:paraId="4E5AE456" w14:textId="7E38A362" w:rsidR="00DC1851" w:rsidRPr="0090358E" w:rsidRDefault="004141DE" w:rsidP="000701C4">
      <w:pPr>
        <w:pStyle w:val="Tekstpodstawowy"/>
        <w:numPr>
          <w:ilvl w:val="2"/>
          <w:numId w:val="43"/>
        </w:numPr>
        <w:spacing w:before="120" w:line="240" w:lineRule="auto"/>
        <w:ind w:left="1134" w:right="1" w:hanging="1135"/>
        <w:rPr>
          <w:rFonts w:ascii="Verdana" w:hAnsi="Verdana" w:cstheme="minorHAnsi"/>
          <w:b/>
          <w:bCs/>
          <w:iCs/>
          <w:spacing w:val="-6"/>
          <w:sz w:val="18"/>
          <w:szCs w:val="18"/>
        </w:rPr>
      </w:pPr>
      <w:r w:rsidRPr="0090358E">
        <w:rPr>
          <w:rFonts w:ascii="Verdana" w:eastAsia="Calibri" w:hAnsi="Verdana" w:cstheme="minorHAnsi"/>
          <w:sz w:val="18"/>
          <w:szCs w:val="18"/>
          <w:lang w:eastAsia="pl-PL"/>
        </w:rPr>
        <w:t>Dokumenty wskazane w pkt. 1</w:t>
      </w:r>
      <w:r w:rsidR="008F78C3" w:rsidRPr="0090358E">
        <w:rPr>
          <w:rFonts w:ascii="Verdana" w:eastAsia="Calibri" w:hAnsi="Verdana" w:cstheme="minorHAnsi"/>
          <w:sz w:val="18"/>
          <w:szCs w:val="18"/>
          <w:lang w:eastAsia="pl-PL"/>
        </w:rPr>
        <w:t>6</w:t>
      </w:r>
      <w:r w:rsidRPr="0090358E">
        <w:rPr>
          <w:rFonts w:ascii="Verdana" w:eastAsia="Calibri" w:hAnsi="Verdana" w:cstheme="minorHAnsi"/>
          <w:sz w:val="18"/>
          <w:szCs w:val="18"/>
          <w:lang w:eastAsia="pl-PL"/>
        </w:rPr>
        <w:t>.1., 1</w:t>
      </w:r>
      <w:r w:rsidR="008F78C3" w:rsidRPr="0090358E">
        <w:rPr>
          <w:rFonts w:ascii="Verdana" w:eastAsia="Calibri" w:hAnsi="Verdana" w:cstheme="minorHAnsi"/>
          <w:sz w:val="18"/>
          <w:szCs w:val="18"/>
          <w:lang w:eastAsia="pl-PL"/>
        </w:rPr>
        <w:t>6</w:t>
      </w:r>
      <w:r w:rsidR="00CA254E" w:rsidRPr="0090358E">
        <w:rPr>
          <w:rFonts w:ascii="Verdana" w:eastAsia="Calibri" w:hAnsi="Verdana" w:cstheme="minorHAnsi"/>
          <w:sz w:val="18"/>
          <w:szCs w:val="18"/>
          <w:lang w:eastAsia="pl-PL"/>
        </w:rPr>
        <w:t>.2.</w:t>
      </w:r>
      <w:r w:rsidRPr="0090358E">
        <w:rPr>
          <w:rFonts w:ascii="Verdana" w:eastAsia="Calibri" w:hAnsi="Verdana" w:cstheme="minorHAnsi"/>
          <w:sz w:val="18"/>
          <w:szCs w:val="18"/>
          <w:lang w:eastAsia="pl-PL"/>
        </w:rPr>
        <w:t>(o ile dotyczy)</w:t>
      </w:r>
      <w:r w:rsidR="00BF5D6B" w:rsidRPr="0090358E">
        <w:rPr>
          <w:rFonts w:ascii="Verdana" w:eastAsia="Calibri" w:hAnsi="Verdana" w:cstheme="minorHAnsi"/>
          <w:sz w:val="18"/>
          <w:szCs w:val="18"/>
          <w:lang w:eastAsia="pl-PL"/>
        </w:rPr>
        <w:t>.</w:t>
      </w:r>
    </w:p>
    <w:p w14:paraId="09C9828C" w14:textId="3CB0CDEF" w:rsidR="00DC1851" w:rsidRPr="0090358E" w:rsidRDefault="00DC1851" w:rsidP="000701C4">
      <w:pPr>
        <w:pStyle w:val="Tekstpodstawowy"/>
        <w:numPr>
          <w:ilvl w:val="2"/>
          <w:numId w:val="43"/>
        </w:numPr>
        <w:spacing w:before="120" w:line="240" w:lineRule="auto"/>
        <w:ind w:left="1134" w:right="1" w:hanging="1135"/>
        <w:rPr>
          <w:rFonts w:ascii="Verdana" w:hAnsi="Verdana" w:cstheme="minorHAnsi"/>
          <w:bCs/>
          <w:iCs/>
          <w:spacing w:val="-6"/>
          <w:sz w:val="18"/>
          <w:szCs w:val="18"/>
        </w:rPr>
      </w:pPr>
      <w:r w:rsidRPr="0090358E">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90358E">
        <w:rPr>
          <w:rFonts w:ascii="Verdana" w:hAnsi="Verdana" w:cstheme="minorHAnsi"/>
          <w:bCs/>
          <w:iCs/>
          <w:spacing w:val="-6"/>
          <w:sz w:val="18"/>
          <w:szCs w:val="18"/>
        </w:rPr>
        <w:t>ppkt</w:t>
      </w:r>
      <w:proofErr w:type="spellEnd"/>
      <w:r w:rsidRPr="0090358E">
        <w:rPr>
          <w:rFonts w:ascii="Verdana" w:hAnsi="Verdana" w:cstheme="minorHAnsi"/>
          <w:bCs/>
          <w:iCs/>
          <w:spacing w:val="-6"/>
          <w:sz w:val="18"/>
          <w:szCs w:val="18"/>
        </w:rPr>
        <w:t xml:space="preserve"> 2 lit. j) </w:t>
      </w:r>
      <w:r w:rsidR="00092EA5" w:rsidRPr="0090358E">
        <w:rPr>
          <w:rFonts w:ascii="Verdana" w:hAnsi="Verdana" w:cstheme="minorHAnsi"/>
          <w:bCs/>
          <w:iCs/>
          <w:spacing w:val="-6"/>
          <w:sz w:val="18"/>
          <w:szCs w:val="18"/>
        </w:rPr>
        <w:t xml:space="preserve">i k) </w:t>
      </w:r>
      <w:r w:rsidRPr="0090358E">
        <w:rPr>
          <w:rFonts w:ascii="Verdana" w:hAnsi="Verdana" w:cstheme="minorHAnsi"/>
          <w:bCs/>
          <w:iCs/>
          <w:spacing w:val="-6"/>
          <w:sz w:val="18"/>
          <w:szCs w:val="18"/>
        </w:rPr>
        <w:t>Formularza oferty.</w:t>
      </w:r>
    </w:p>
    <w:p w14:paraId="78552256" w14:textId="3582AD12" w:rsidR="007A51D2" w:rsidRPr="0090358E" w:rsidRDefault="00060608" w:rsidP="000701C4">
      <w:pPr>
        <w:pStyle w:val="Tekstpodstawowy"/>
        <w:numPr>
          <w:ilvl w:val="1"/>
          <w:numId w:val="43"/>
        </w:numPr>
        <w:spacing w:before="120" w:line="240" w:lineRule="auto"/>
        <w:ind w:left="1134" w:right="1" w:hanging="1135"/>
        <w:rPr>
          <w:rFonts w:ascii="Verdana" w:hAnsi="Verdana" w:cstheme="minorHAnsi"/>
          <w:b/>
          <w:bCs/>
          <w:iCs/>
          <w:spacing w:val="-6"/>
          <w:sz w:val="18"/>
          <w:szCs w:val="18"/>
        </w:rPr>
      </w:pPr>
      <w:r w:rsidRPr="0090358E">
        <w:rPr>
          <w:rFonts w:ascii="Verdana" w:eastAsia="Calibri" w:hAnsi="Verdana" w:cstheme="minorHAnsi"/>
          <w:sz w:val="18"/>
          <w:szCs w:val="18"/>
        </w:rPr>
        <w:t xml:space="preserve">Wykonawca odpowiada za kompletność </w:t>
      </w:r>
      <w:r w:rsidR="007A51D2" w:rsidRPr="0090358E">
        <w:rPr>
          <w:rFonts w:ascii="Verdana" w:eastAsia="Calibri" w:hAnsi="Verdana" w:cstheme="minorHAnsi"/>
          <w:sz w:val="18"/>
          <w:szCs w:val="18"/>
        </w:rPr>
        <w:t>O</w:t>
      </w:r>
      <w:r w:rsidRPr="0090358E">
        <w:rPr>
          <w:rFonts w:ascii="Verdana" w:eastAsia="Calibri" w:hAnsi="Verdana" w:cstheme="minorHAnsi"/>
          <w:sz w:val="18"/>
          <w:szCs w:val="18"/>
        </w:rPr>
        <w:t>ferty i zgodność jej treści z treścią Specyfikacji Warunków Zamówienia.</w:t>
      </w:r>
    </w:p>
    <w:p w14:paraId="21822CF6" w14:textId="77777777" w:rsidR="00791FCC" w:rsidRPr="00FE56A2" w:rsidRDefault="00791FCC" w:rsidP="00791FCC">
      <w:pPr>
        <w:pStyle w:val="Tekstpodstawowy"/>
        <w:numPr>
          <w:ilvl w:val="1"/>
          <w:numId w:val="43"/>
        </w:numPr>
        <w:spacing w:before="120" w:line="240" w:lineRule="auto"/>
        <w:ind w:left="1134" w:right="1" w:hanging="1135"/>
        <w:rPr>
          <w:rFonts w:ascii="Verdana" w:hAnsi="Verdana" w:cstheme="minorHAnsi"/>
          <w:sz w:val="20"/>
        </w:rPr>
      </w:pPr>
      <w:bookmarkStart w:id="201" w:name="_Toc165273921"/>
      <w:bookmarkStart w:id="202" w:name="_Toc165274190"/>
      <w:bookmarkStart w:id="203" w:name="_Toc243294550"/>
      <w:bookmarkStart w:id="204" w:name="_Toc489350399"/>
      <w:bookmarkStart w:id="205" w:name="_Toc515896292"/>
      <w:bookmarkStart w:id="206" w:name="_Toc122344796"/>
      <w:r w:rsidRPr="00FE56A2">
        <w:rPr>
          <w:rFonts w:ascii="Verdana" w:eastAsia="Calibri" w:hAnsi="Verdana" w:cstheme="minorHAnsi"/>
          <w:sz w:val="18"/>
          <w:szCs w:val="18"/>
        </w:rPr>
        <w:t>Wykonawca może przed upływem terminu do składania Ofert zmienić lub wycofać Ofertę za pośrednictwem Systemu Zakupowego. Sposób zmiany/wycofania Oferty został opisany w </w:t>
      </w:r>
      <w:r>
        <w:rPr>
          <w:rFonts w:ascii="Verdana" w:eastAsia="Calibri" w:hAnsi="Verdana" w:cstheme="minorHAnsi"/>
          <w:sz w:val="18"/>
          <w:szCs w:val="18"/>
        </w:rPr>
        <w:t>dokumencie</w:t>
      </w:r>
      <w:r w:rsidRPr="00FE56A2">
        <w:rPr>
          <w:rFonts w:ascii="Verdana" w:eastAsia="Calibri" w:hAnsi="Verdana" w:cstheme="minorHAnsi"/>
          <w:sz w:val="18"/>
          <w:szCs w:val="18"/>
        </w:rPr>
        <w:t xml:space="preserve"> „</w:t>
      </w:r>
      <w:r w:rsidRPr="009F6C08">
        <w:rPr>
          <w:rFonts w:ascii="Verdana" w:eastAsia="Calibri" w:hAnsi="Verdana" w:cstheme="minorHAnsi"/>
          <w:sz w:val="18"/>
          <w:szCs w:val="18"/>
        </w:rPr>
        <w:t>Szczegółowa instrukcja korzystania z Systemu Zakupowego GK PGE dla</w:t>
      </w:r>
      <w:r>
        <w:rPr>
          <w:rFonts w:ascii="Verdana" w:eastAsia="Calibri" w:hAnsi="Verdana" w:cstheme="minorHAnsi"/>
          <w:sz w:val="18"/>
          <w:szCs w:val="18"/>
        </w:rPr>
        <w:t> </w:t>
      </w:r>
      <w:r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90358E" w:rsidRDefault="00575407"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r w:rsidRPr="0090358E">
        <w:rPr>
          <w:rFonts w:ascii="Trebuchet MS" w:eastAsiaTheme="majorEastAsia" w:hAnsi="Trebuchet MS" w:cstheme="majorBidi"/>
          <w:b w:val="0"/>
          <w:caps w:val="0"/>
          <w:color w:val="1A7466"/>
          <w:kern w:val="0"/>
          <w:sz w:val="32"/>
          <w:szCs w:val="32"/>
          <w:lang w:val="pl-PL"/>
        </w:rPr>
        <w:t>SPOSÓB</w:t>
      </w:r>
      <w:r w:rsidR="007427F4" w:rsidRPr="0090358E">
        <w:rPr>
          <w:rFonts w:ascii="Trebuchet MS" w:eastAsiaTheme="majorEastAsia" w:hAnsi="Trebuchet MS" w:cstheme="majorBidi"/>
          <w:b w:val="0"/>
          <w:caps w:val="0"/>
          <w:color w:val="1A7466"/>
          <w:kern w:val="0"/>
          <w:sz w:val="32"/>
          <w:szCs w:val="32"/>
          <w:lang w:val="pl-PL"/>
        </w:rPr>
        <w:t xml:space="preserve"> ORAZ TERMIN SKŁADANIA I OTWARCIA OFERT</w:t>
      </w:r>
      <w:bookmarkEnd w:id="201"/>
      <w:bookmarkEnd w:id="202"/>
      <w:bookmarkEnd w:id="203"/>
      <w:bookmarkEnd w:id="204"/>
      <w:bookmarkEnd w:id="205"/>
      <w:bookmarkEnd w:id="206"/>
    </w:p>
    <w:p w14:paraId="399BDC3D" w14:textId="77777777" w:rsidR="00905C2A" w:rsidRPr="0090358E" w:rsidRDefault="00905C2A" w:rsidP="000701C4">
      <w:pPr>
        <w:pStyle w:val="Akapitzlist"/>
        <w:numPr>
          <w:ilvl w:val="0"/>
          <w:numId w:val="44"/>
        </w:numPr>
        <w:spacing w:before="120" w:after="120" w:line="240" w:lineRule="auto"/>
        <w:ind w:right="-284"/>
        <w:contextualSpacing w:val="0"/>
        <w:rPr>
          <w:rFonts w:ascii="Verdana" w:eastAsia="Calibri" w:hAnsi="Verdana" w:cstheme="minorHAnsi"/>
          <w:vanish/>
          <w:sz w:val="20"/>
        </w:rPr>
      </w:pPr>
    </w:p>
    <w:p w14:paraId="25DD5B6F" w14:textId="77777777" w:rsidR="00905C2A" w:rsidRPr="0090358E" w:rsidRDefault="00905C2A" w:rsidP="000701C4">
      <w:pPr>
        <w:pStyle w:val="Akapitzlist"/>
        <w:numPr>
          <w:ilvl w:val="0"/>
          <w:numId w:val="44"/>
        </w:numPr>
        <w:spacing w:before="120" w:after="120" w:line="240" w:lineRule="auto"/>
        <w:ind w:right="-284"/>
        <w:contextualSpacing w:val="0"/>
        <w:rPr>
          <w:rFonts w:ascii="Verdana" w:eastAsia="Calibri" w:hAnsi="Verdana" w:cstheme="minorHAnsi"/>
          <w:vanish/>
          <w:sz w:val="20"/>
        </w:rPr>
      </w:pPr>
    </w:p>
    <w:p w14:paraId="27822F36" w14:textId="323D967E" w:rsidR="00824198" w:rsidRPr="00824198" w:rsidRDefault="007427F4" w:rsidP="000701C4">
      <w:pPr>
        <w:pStyle w:val="Tekstpodstawowy"/>
        <w:numPr>
          <w:ilvl w:val="1"/>
          <w:numId w:val="44"/>
        </w:numPr>
        <w:spacing w:before="120" w:line="240" w:lineRule="auto"/>
        <w:ind w:left="1134" w:right="1" w:hanging="994"/>
        <w:rPr>
          <w:rFonts w:ascii="Verdana" w:hAnsi="Verdana" w:cstheme="minorHAnsi"/>
          <w:sz w:val="18"/>
          <w:szCs w:val="18"/>
        </w:rPr>
      </w:pPr>
      <w:r w:rsidRPr="0090358E">
        <w:rPr>
          <w:rFonts w:ascii="Verdana" w:eastAsia="Calibri" w:hAnsi="Verdana" w:cstheme="minorHAnsi"/>
          <w:sz w:val="18"/>
          <w:szCs w:val="18"/>
        </w:rPr>
        <w:t xml:space="preserve">Oferty powinny być złożone </w:t>
      </w:r>
      <w:r w:rsidR="00EA0F24" w:rsidRPr="0090358E">
        <w:rPr>
          <w:rFonts w:ascii="Verdana" w:eastAsia="Calibri" w:hAnsi="Verdana" w:cstheme="minorHAnsi"/>
          <w:sz w:val="18"/>
          <w:szCs w:val="18"/>
        </w:rPr>
        <w:t>za pośrednictwem Systemu Zakupowego</w:t>
      </w:r>
      <w:r w:rsidRPr="0090358E">
        <w:rPr>
          <w:rFonts w:ascii="Verdana" w:eastAsia="Calibri" w:hAnsi="Verdana" w:cstheme="minorHAnsi"/>
          <w:sz w:val="18"/>
          <w:szCs w:val="18"/>
        </w:rPr>
        <w:t xml:space="preserve">, w terminie do dnia </w:t>
      </w:r>
      <w:r w:rsidR="004D671E">
        <w:rPr>
          <w:rFonts w:ascii="Verdana" w:eastAsia="Calibri" w:hAnsi="Verdana" w:cstheme="minorHAnsi"/>
          <w:b/>
          <w:sz w:val="18"/>
          <w:szCs w:val="18"/>
        </w:rPr>
        <w:t>05</w:t>
      </w:r>
      <w:r w:rsidR="000654D1">
        <w:rPr>
          <w:rFonts w:ascii="Verdana" w:eastAsia="Calibri" w:hAnsi="Verdana" w:cstheme="minorHAnsi"/>
          <w:b/>
          <w:sz w:val="18"/>
          <w:szCs w:val="18"/>
        </w:rPr>
        <w:t>.</w:t>
      </w:r>
      <w:r w:rsidR="00DD50B2">
        <w:rPr>
          <w:rFonts w:ascii="Verdana" w:eastAsia="Calibri" w:hAnsi="Verdana" w:cstheme="minorHAnsi"/>
          <w:b/>
          <w:sz w:val="18"/>
          <w:szCs w:val="18"/>
        </w:rPr>
        <w:t>1</w:t>
      </w:r>
      <w:r w:rsidR="000654D1">
        <w:rPr>
          <w:rFonts w:ascii="Verdana" w:eastAsia="Calibri" w:hAnsi="Verdana" w:cstheme="minorHAnsi"/>
          <w:b/>
          <w:sz w:val="18"/>
          <w:szCs w:val="18"/>
        </w:rPr>
        <w:t>2</w:t>
      </w:r>
      <w:r w:rsidR="00824198" w:rsidRPr="00824198">
        <w:rPr>
          <w:rFonts w:ascii="Verdana" w:eastAsia="Calibri" w:hAnsi="Verdana" w:cstheme="minorHAnsi"/>
          <w:b/>
          <w:sz w:val="18"/>
          <w:szCs w:val="18"/>
        </w:rPr>
        <w:t>.2025 r.</w:t>
      </w:r>
      <w:r w:rsidRPr="00824198">
        <w:rPr>
          <w:rFonts w:ascii="Verdana" w:eastAsia="Calibri" w:hAnsi="Verdana" w:cstheme="minorHAnsi"/>
          <w:b/>
          <w:sz w:val="18"/>
          <w:szCs w:val="18"/>
        </w:rPr>
        <w:t xml:space="preserve"> do godziny </w:t>
      </w:r>
      <w:r w:rsidR="00824198" w:rsidRPr="00824198">
        <w:rPr>
          <w:rFonts w:ascii="Verdana" w:eastAsia="Calibri" w:hAnsi="Verdana" w:cstheme="minorHAnsi"/>
          <w:b/>
          <w:sz w:val="18"/>
          <w:szCs w:val="18"/>
        </w:rPr>
        <w:t>1</w:t>
      </w:r>
      <w:r w:rsidR="002D067A">
        <w:rPr>
          <w:rFonts w:ascii="Verdana" w:eastAsia="Calibri" w:hAnsi="Verdana" w:cstheme="minorHAnsi"/>
          <w:b/>
          <w:sz w:val="18"/>
          <w:szCs w:val="18"/>
        </w:rPr>
        <w:t>0</w:t>
      </w:r>
      <w:r w:rsidR="00824198" w:rsidRPr="00824198">
        <w:rPr>
          <w:rFonts w:ascii="Verdana" w:eastAsia="Calibri" w:hAnsi="Verdana" w:cstheme="minorHAnsi"/>
          <w:b/>
          <w:sz w:val="18"/>
          <w:szCs w:val="18"/>
        </w:rPr>
        <w:t>:00.</w:t>
      </w:r>
    </w:p>
    <w:p w14:paraId="3FB9BBB0" w14:textId="6BF11184" w:rsidR="00003E6E" w:rsidRPr="0090358E" w:rsidRDefault="00B72A6D" w:rsidP="00824198">
      <w:pPr>
        <w:pStyle w:val="Tekstpodstawowy"/>
        <w:spacing w:before="120" w:line="240" w:lineRule="auto"/>
        <w:ind w:left="1134" w:right="1"/>
        <w:rPr>
          <w:rFonts w:ascii="Verdana" w:hAnsi="Verdana" w:cstheme="minorHAnsi"/>
          <w:sz w:val="18"/>
          <w:szCs w:val="18"/>
        </w:rPr>
      </w:pPr>
      <w:r w:rsidRPr="0090358E">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90358E">
        <w:rPr>
          <w:rFonts w:ascii="Verdana" w:eastAsia="Calibri" w:hAnsi="Verdana" w:cstheme="minorHAnsi"/>
          <w:sz w:val="18"/>
          <w:szCs w:val="18"/>
        </w:rPr>
        <w:t xml:space="preserve"> są o składanie dokumentów w </w:t>
      </w:r>
      <w:r w:rsidR="00250B1A" w:rsidRPr="0090358E">
        <w:rPr>
          <w:rFonts w:ascii="Verdana" w:eastAsia="Calibri" w:hAnsi="Verdana" w:cstheme="minorHAnsi"/>
          <w:sz w:val="18"/>
          <w:szCs w:val="18"/>
        </w:rPr>
        <w:t>Systemie Zakupowym</w:t>
      </w:r>
      <w:r w:rsidR="00905C2A" w:rsidRPr="0090358E">
        <w:rPr>
          <w:rFonts w:ascii="Verdana" w:eastAsia="Calibri" w:hAnsi="Verdana" w:cstheme="minorHAnsi"/>
          <w:sz w:val="18"/>
          <w:szCs w:val="18"/>
        </w:rPr>
        <w:t xml:space="preserve"> </w:t>
      </w:r>
      <w:r w:rsidR="00250B1A" w:rsidRPr="0090358E">
        <w:rPr>
          <w:rFonts w:ascii="Verdana" w:eastAsia="Calibri" w:hAnsi="Verdana" w:cstheme="minorHAnsi"/>
          <w:sz w:val="18"/>
          <w:szCs w:val="18"/>
        </w:rPr>
        <w:t xml:space="preserve">z </w:t>
      </w:r>
      <w:r w:rsidR="00250B1A" w:rsidRPr="0090358E">
        <w:rPr>
          <w:rFonts w:ascii="Verdana" w:eastAsia="Calibri" w:hAnsi="Verdana" w:cstheme="minorHAnsi"/>
          <w:sz w:val="18"/>
          <w:szCs w:val="18"/>
        </w:rPr>
        <w:lastRenderedPageBreak/>
        <w:t>odpowiednim wyprzedzeniem czasowym.</w:t>
      </w:r>
      <w:r w:rsidR="004D17A2" w:rsidRPr="0090358E">
        <w:rPr>
          <w:rFonts w:ascii="Verdana" w:eastAsia="Calibri" w:hAnsi="Verdana" w:cstheme="minorHAnsi"/>
          <w:sz w:val="18"/>
          <w:szCs w:val="18"/>
        </w:rPr>
        <w:t xml:space="preserve"> </w:t>
      </w:r>
      <w:r w:rsidR="004D17A2" w:rsidRPr="0090358E">
        <w:rPr>
          <w:rFonts w:ascii="Verdana" w:hAnsi="Verdana" w:cstheme="minorHAnsi"/>
          <w:sz w:val="18"/>
          <w:szCs w:val="18"/>
        </w:rPr>
        <w:t xml:space="preserve">Moment złożenia </w:t>
      </w:r>
      <w:r w:rsidR="00905C2A" w:rsidRPr="0090358E">
        <w:rPr>
          <w:rFonts w:ascii="Verdana" w:hAnsi="Verdana" w:cstheme="minorHAnsi"/>
          <w:sz w:val="18"/>
          <w:szCs w:val="18"/>
        </w:rPr>
        <w:t>Oferty</w:t>
      </w:r>
      <w:r w:rsidR="004D17A2" w:rsidRPr="0090358E">
        <w:rPr>
          <w:rFonts w:ascii="Verdana" w:hAnsi="Verdana" w:cstheme="minorHAnsi"/>
          <w:sz w:val="18"/>
          <w:szCs w:val="18"/>
        </w:rPr>
        <w:t>/wniosku następuje wraz z zakończeniem procesu składania tj. kliknięciu na</w:t>
      </w:r>
      <w:r w:rsidR="000023D8" w:rsidRPr="0090358E">
        <w:rPr>
          <w:rFonts w:ascii="Verdana" w:hAnsi="Verdana" w:cstheme="minorHAnsi"/>
          <w:sz w:val="18"/>
          <w:szCs w:val="18"/>
        </w:rPr>
        <w:t xml:space="preserve"> przycisk „Złóż wniosek/ofertę” </w:t>
      </w:r>
      <w:r w:rsidR="004D17A2" w:rsidRPr="0090358E">
        <w:rPr>
          <w:rFonts w:ascii="Verdana" w:hAnsi="Verdana" w:cstheme="minorHAnsi"/>
          <w:b/>
          <w:sz w:val="18"/>
          <w:szCs w:val="18"/>
          <w:u w:val="single"/>
        </w:rPr>
        <w:t xml:space="preserve">i wyświetleniu przez </w:t>
      </w:r>
      <w:r w:rsidR="00905C2A" w:rsidRPr="0090358E">
        <w:rPr>
          <w:rFonts w:ascii="Verdana" w:hAnsi="Verdana" w:cstheme="minorHAnsi"/>
          <w:b/>
          <w:sz w:val="18"/>
          <w:szCs w:val="18"/>
          <w:u w:val="single"/>
        </w:rPr>
        <w:t xml:space="preserve">System </w:t>
      </w:r>
      <w:r w:rsidR="004D17A2" w:rsidRPr="0090358E">
        <w:rPr>
          <w:rFonts w:ascii="Verdana" w:hAnsi="Verdana" w:cstheme="minorHAnsi"/>
          <w:b/>
          <w:sz w:val="18"/>
          <w:szCs w:val="18"/>
          <w:u w:val="single"/>
        </w:rPr>
        <w:t>komunikatu „Oferta złożona poprawnie”.</w:t>
      </w:r>
    </w:p>
    <w:p w14:paraId="53621931" w14:textId="3D3E1188" w:rsidR="00003E6E" w:rsidRPr="0090358E" w:rsidRDefault="000023D8" w:rsidP="000701C4">
      <w:pPr>
        <w:pStyle w:val="Tekstpodstawowy"/>
        <w:numPr>
          <w:ilvl w:val="1"/>
          <w:numId w:val="44"/>
        </w:numPr>
        <w:spacing w:before="120" w:line="240" w:lineRule="auto"/>
        <w:ind w:left="1134" w:right="1" w:hanging="994"/>
        <w:rPr>
          <w:rStyle w:val="Odwoaniedokomentarza"/>
          <w:rFonts w:ascii="Verdana" w:hAnsi="Verdana" w:cstheme="minorHAnsi"/>
          <w:sz w:val="18"/>
          <w:szCs w:val="18"/>
        </w:rPr>
      </w:pPr>
      <w:r w:rsidRPr="0090358E">
        <w:rPr>
          <w:rFonts w:ascii="Verdana" w:eastAsia="Calibri" w:hAnsi="Verdana" w:cstheme="minorHAnsi"/>
          <w:sz w:val="18"/>
          <w:szCs w:val="18"/>
        </w:rPr>
        <w:t xml:space="preserve">Niepubliczne (bez udziału Wykonawców) </w:t>
      </w:r>
      <w:r w:rsidR="00DF2594" w:rsidRPr="0090358E">
        <w:rPr>
          <w:rFonts w:ascii="Verdana" w:eastAsia="Calibri" w:hAnsi="Verdana" w:cstheme="minorHAnsi"/>
          <w:sz w:val="18"/>
          <w:szCs w:val="18"/>
        </w:rPr>
        <w:t>otwarci</w:t>
      </w:r>
      <w:r w:rsidRPr="0090358E">
        <w:rPr>
          <w:rFonts w:ascii="Verdana" w:eastAsia="Calibri" w:hAnsi="Verdana" w:cstheme="minorHAnsi"/>
          <w:sz w:val="18"/>
          <w:szCs w:val="18"/>
        </w:rPr>
        <w:t xml:space="preserve">e </w:t>
      </w:r>
      <w:r w:rsidR="00DF2594" w:rsidRPr="0090358E">
        <w:rPr>
          <w:rFonts w:ascii="Verdana" w:eastAsia="Calibri" w:hAnsi="Verdana" w:cstheme="minorHAnsi"/>
          <w:sz w:val="18"/>
          <w:szCs w:val="18"/>
        </w:rPr>
        <w:t xml:space="preserve">ofert </w:t>
      </w:r>
      <w:r w:rsidRPr="0090358E">
        <w:rPr>
          <w:rFonts w:ascii="Verdana" w:eastAsia="Calibri" w:hAnsi="Verdana" w:cstheme="minorHAnsi"/>
          <w:sz w:val="18"/>
          <w:szCs w:val="18"/>
        </w:rPr>
        <w:t>nastąpi</w:t>
      </w:r>
      <w:r w:rsidRPr="0090358E">
        <w:rPr>
          <w:rStyle w:val="Odwoaniedokomentarza"/>
          <w:rFonts w:ascii="Verdana" w:hAnsi="Verdana" w:cstheme="minorHAnsi"/>
          <w:sz w:val="18"/>
          <w:szCs w:val="18"/>
          <w:lang w:eastAsia="pl-PL"/>
        </w:rPr>
        <w:t xml:space="preserve"> po upływie określonego w pkt </w:t>
      </w:r>
      <w:r w:rsidR="0007523E" w:rsidRPr="0090358E">
        <w:rPr>
          <w:rStyle w:val="Odwoaniedokomentarza"/>
          <w:rFonts w:ascii="Verdana" w:hAnsi="Verdana" w:cstheme="minorHAnsi"/>
          <w:sz w:val="18"/>
          <w:szCs w:val="18"/>
          <w:lang w:eastAsia="pl-PL"/>
        </w:rPr>
        <w:t>21</w:t>
      </w:r>
      <w:r w:rsidRPr="0090358E">
        <w:rPr>
          <w:rStyle w:val="Odwoaniedokomentarza"/>
          <w:rFonts w:ascii="Verdana" w:hAnsi="Verdana" w:cstheme="minorHAnsi"/>
          <w:sz w:val="18"/>
          <w:szCs w:val="18"/>
          <w:lang w:eastAsia="pl-PL"/>
        </w:rPr>
        <w:t xml:space="preserve">.1 </w:t>
      </w:r>
      <w:r w:rsidR="00904E94" w:rsidRPr="0090358E">
        <w:rPr>
          <w:rStyle w:val="Odwoaniedokomentarza"/>
          <w:rFonts w:ascii="Verdana" w:hAnsi="Verdana" w:cstheme="minorHAnsi"/>
          <w:sz w:val="18"/>
          <w:szCs w:val="18"/>
          <w:lang w:eastAsia="pl-PL"/>
        </w:rPr>
        <w:t>SWZ</w:t>
      </w:r>
      <w:r w:rsidRPr="0090358E">
        <w:rPr>
          <w:rStyle w:val="Odwoaniedokomentarza"/>
          <w:rFonts w:ascii="Verdana" w:hAnsi="Verdana" w:cstheme="minorHAnsi"/>
          <w:sz w:val="18"/>
          <w:szCs w:val="18"/>
          <w:lang w:eastAsia="pl-PL"/>
        </w:rPr>
        <w:t>, ter</w:t>
      </w:r>
      <w:r w:rsidR="00327A09" w:rsidRPr="0090358E">
        <w:rPr>
          <w:rStyle w:val="Odwoaniedokomentarza"/>
          <w:rFonts w:ascii="Verdana" w:hAnsi="Verdana" w:cstheme="minorHAnsi"/>
          <w:sz w:val="18"/>
          <w:szCs w:val="18"/>
          <w:lang w:eastAsia="pl-PL"/>
        </w:rPr>
        <w:t>m</w:t>
      </w:r>
      <w:r w:rsidRPr="0090358E">
        <w:rPr>
          <w:rStyle w:val="Odwoaniedokomentarza"/>
          <w:rFonts w:ascii="Verdana" w:hAnsi="Verdana" w:cstheme="minorHAnsi"/>
          <w:sz w:val="18"/>
          <w:szCs w:val="18"/>
          <w:lang w:eastAsia="pl-PL"/>
        </w:rPr>
        <w:t>inu składania ofert.</w:t>
      </w:r>
    </w:p>
    <w:p w14:paraId="756D46DD" w14:textId="6824B0EB" w:rsidR="00003E6E" w:rsidRPr="0090358E" w:rsidRDefault="00AE2D37" w:rsidP="000701C4">
      <w:pPr>
        <w:pStyle w:val="Tekstpodstawowy"/>
        <w:numPr>
          <w:ilvl w:val="1"/>
          <w:numId w:val="44"/>
        </w:numPr>
        <w:spacing w:before="120" w:line="240" w:lineRule="auto"/>
        <w:ind w:left="1134" w:right="1" w:hanging="994"/>
        <w:rPr>
          <w:rFonts w:ascii="Verdana" w:hAnsi="Verdana" w:cstheme="minorHAnsi"/>
          <w:sz w:val="18"/>
          <w:szCs w:val="18"/>
        </w:rPr>
      </w:pPr>
      <w:r w:rsidRPr="0090358E">
        <w:rPr>
          <w:rFonts w:ascii="Verdana" w:eastAsia="Calibri" w:hAnsi="Verdana" w:cstheme="minorHAnsi"/>
          <w:sz w:val="18"/>
          <w:szCs w:val="18"/>
        </w:rPr>
        <w:t>Zamawiający</w:t>
      </w:r>
      <w:r w:rsidR="003B7D6E" w:rsidRPr="0090358E">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90358E">
        <w:rPr>
          <w:rFonts w:ascii="Verdana" w:hAnsi="Verdana" w:cstheme="minorHAnsi"/>
          <w:sz w:val="18"/>
          <w:szCs w:val="18"/>
        </w:rPr>
        <w:t>wymagań określonych w SWZ,</w:t>
      </w:r>
      <w:r w:rsidR="003B7D6E" w:rsidRPr="0090358E">
        <w:rPr>
          <w:rFonts w:ascii="Verdana" w:hAnsi="Verdana" w:cstheme="minorHAnsi"/>
          <w:sz w:val="18"/>
          <w:szCs w:val="18"/>
        </w:rPr>
        <w:t xml:space="preserve"> Wykonawca, który ją złożył, zostanie wykluczony z </w:t>
      </w:r>
      <w:r w:rsidR="003A0604" w:rsidRPr="0090358E">
        <w:rPr>
          <w:rFonts w:ascii="Verdana" w:hAnsi="Verdana" w:cstheme="minorHAnsi"/>
          <w:sz w:val="18"/>
          <w:szCs w:val="18"/>
        </w:rPr>
        <w:t xml:space="preserve">Postępowania </w:t>
      </w:r>
      <w:r w:rsidR="009D5BC2" w:rsidRPr="0090358E">
        <w:rPr>
          <w:rFonts w:ascii="Verdana" w:hAnsi="Verdana" w:cstheme="minorHAnsi"/>
          <w:sz w:val="18"/>
          <w:szCs w:val="18"/>
          <w:lang w:eastAsia="pl-PL"/>
        </w:rPr>
        <w:t>zakupowego</w:t>
      </w:r>
      <w:r w:rsidR="003B7D6E" w:rsidRPr="0090358E">
        <w:rPr>
          <w:rFonts w:ascii="Verdana" w:hAnsi="Verdana" w:cstheme="minorHAnsi"/>
          <w:sz w:val="18"/>
          <w:szCs w:val="18"/>
        </w:rPr>
        <w:t xml:space="preserve">, a jego Oferta uznana za odrzuconą. Po wykluczeniu Wykonawców i odrzuceniu Ofert niespełniających wymagań, </w:t>
      </w:r>
      <w:r w:rsidR="007A51D2" w:rsidRPr="0090358E">
        <w:rPr>
          <w:rFonts w:ascii="Verdana" w:hAnsi="Verdana" w:cstheme="minorHAnsi"/>
          <w:sz w:val="18"/>
          <w:szCs w:val="18"/>
        </w:rPr>
        <w:t>Zamawiaj</w:t>
      </w:r>
      <w:r w:rsidRPr="0090358E">
        <w:rPr>
          <w:rFonts w:ascii="Verdana" w:hAnsi="Verdana" w:cstheme="minorHAnsi"/>
          <w:sz w:val="18"/>
          <w:szCs w:val="18"/>
        </w:rPr>
        <w:t>ą</w:t>
      </w:r>
      <w:r w:rsidR="007A51D2" w:rsidRPr="0090358E">
        <w:rPr>
          <w:rFonts w:ascii="Verdana" w:hAnsi="Verdana" w:cstheme="minorHAnsi"/>
          <w:sz w:val="18"/>
          <w:szCs w:val="18"/>
        </w:rPr>
        <w:t xml:space="preserve">cy </w:t>
      </w:r>
      <w:r w:rsidR="003B7D6E" w:rsidRPr="0090358E">
        <w:rPr>
          <w:rFonts w:ascii="Verdana" w:hAnsi="Verdana" w:cstheme="minorHAnsi"/>
          <w:sz w:val="18"/>
          <w:szCs w:val="18"/>
        </w:rPr>
        <w:t>przystąpi do oceny ofert</w:t>
      </w:r>
      <w:r w:rsidR="00DF2594" w:rsidRPr="0090358E">
        <w:rPr>
          <w:rFonts w:ascii="Verdana" w:eastAsia="Calibri" w:hAnsi="Verdana" w:cstheme="minorHAnsi"/>
          <w:sz w:val="18"/>
          <w:szCs w:val="18"/>
        </w:rPr>
        <w:t>.</w:t>
      </w:r>
    </w:p>
    <w:p w14:paraId="7C4472DC" w14:textId="69A04FFC" w:rsidR="00DB08C5" w:rsidRPr="0090358E" w:rsidRDefault="00AE2D37" w:rsidP="000701C4">
      <w:pPr>
        <w:pStyle w:val="Tekstpodstawowy"/>
        <w:numPr>
          <w:ilvl w:val="1"/>
          <w:numId w:val="44"/>
        </w:numPr>
        <w:spacing w:before="120" w:line="240" w:lineRule="auto"/>
        <w:ind w:left="1134" w:right="1" w:hanging="994"/>
        <w:rPr>
          <w:rFonts w:ascii="Verdana" w:hAnsi="Verdana" w:cstheme="minorHAnsi"/>
          <w:sz w:val="18"/>
          <w:szCs w:val="18"/>
        </w:rPr>
      </w:pPr>
      <w:r w:rsidRPr="0090358E">
        <w:rPr>
          <w:rFonts w:ascii="Verdana" w:eastAsia="Calibri" w:hAnsi="Verdana" w:cstheme="minorHAnsi"/>
          <w:sz w:val="18"/>
          <w:szCs w:val="18"/>
        </w:rPr>
        <w:t>Zamawiają</w:t>
      </w:r>
      <w:r w:rsidR="00DB08C5" w:rsidRPr="0090358E">
        <w:rPr>
          <w:rFonts w:ascii="Verdana" w:eastAsia="Calibri" w:hAnsi="Verdana" w:cstheme="minorHAnsi"/>
          <w:sz w:val="18"/>
          <w:szCs w:val="18"/>
        </w:rPr>
        <w:t xml:space="preserve">cy odrzuca Ofertę </w:t>
      </w:r>
      <w:r w:rsidR="003569DC" w:rsidRPr="0090358E">
        <w:rPr>
          <w:rFonts w:ascii="Verdana" w:eastAsia="Calibri" w:hAnsi="Verdana" w:cstheme="minorHAnsi"/>
          <w:sz w:val="18"/>
          <w:szCs w:val="18"/>
        </w:rPr>
        <w:t>Wykonawcy,</w:t>
      </w:r>
      <w:r w:rsidR="00DB08C5" w:rsidRPr="0090358E">
        <w:rPr>
          <w:rFonts w:ascii="Verdana" w:eastAsia="Calibri" w:hAnsi="Verdana" w:cstheme="minorHAnsi"/>
          <w:sz w:val="18"/>
          <w:szCs w:val="18"/>
        </w:rPr>
        <w:t xml:space="preserve"> jeżeli:</w:t>
      </w:r>
    </w:p>
    <w:p w14:paraId="68F75562" w14:textId="26D6D1CD" w:rsidR="00003E6E"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 xml:space="preserve">Oferta została </w:t>
      </w:r>
      <w:r w:rsidR="00905C2A" w:rsidRPr="0090358E">
        <w:rPr>
          <w:rFonts w:ascii="Verdana" w:hAnsi="Verdana" w:cstheme="minorHAnsi"/>
          <w:sz w:val="18"/>
          <w:szCs w:val="18"/>
        </w:rPr>
        <w:t xml:space="preserve">złożona </w:t>
      </w:r>
      <w:r w:rsidRPr="0090358E">
        <w:rPr>
          <w:rFonts w:ascii="Verdana" w:hAnsi="Verdana" w:cstheme="minorHAnsi"/>
          <w:sz w:val="18"/>
          <w:szCs w:val="18"/>
        </w:rPr>
        <w:t>po terminie składania Ofert</w:t>
      </w:r>
      <w:r w:rsidR="00003E6E" w:rsidRPr="0090358E">
        <w:rPr>
          <w:rFonts w:ascii="Verdana" w:hAnsi="Verdana" w:cstheme="minorHAnsi"/>
          <w:sz w:val="18"/>
          <w:szCs w:val="18"/>
        </w:rPr>
        <w:t>;</w:t>
      </w:r>
      <w:r w:rsidR="00DB08C5" w:rsidRPr="0090358E">
        <w:rPr>
          <w:rFonts w:ascii="Verdana" w:hAnsi="Verdana" w:cstheme="minorHAnsi"/>
          <w:sz w:val="18"/>
          <w:szCs w:val="18"/>
        </w:rPr>
        <w:t xml:space="preserve"> </w:t>
      </w:r>
    </w:p>
    <w:p w14:paraId="73938D5B" w14:textId="34C28E81" w:rsidR="00003E6E"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 xml:space="preserve">Oferta została złożona przez Wykonawcę podlegającego wykluczeniu z </w:t>
      </w:r>
      <w:r w:rsidR="005133E6" w:rsidRPr="0090358E">
        <w:rPr>
          <w:rFonts w:ascii="Verdana" w:hAnsi="Verdana" w:cstheme="minorHAnsi"/>
          <w:sz w:val="18"/>
          <w:szCs w:val="18"/>
        </w:rPr>
        <w:t xml:space="preserve">Postępowania </w:t>
      </w:r>
      <w:r w:rsidR="009D5BC2" w:rsidRPr="0090358E">
        <w:rPr>
          <w:rFonts w:ascii="Verdana" w:hAnsi="Verdana" w:cstheme="minorHAnsi"/>
          <w:sz w:val="18"/>
          <w:szCs w:val="18"/>
        </w:rPr>
        <w:t>zakupowego</w:t>
      </w:r>
      <w:r w:rsidRPr="0090358E">
        <w:rPr>
          <w:rFonts w:ascii="Verdana" w:hAnsi="Verdana" w:cstheme="minorHAnsi"/>
          <w:sz w:val="18"/>
          <w:szCs w:val="18"/>
        </w:rPr>
        <w:t xml:space="preserve"> lub niespełniającego warunków udziału w </w:t>
      </w:r>
      <w:r w:rsidR="005133E6" w:rsidRPr="0090358E">
        <w:rPr>
          <w:rFonts w:ascii="Verdana" w:hAnsi="Verdana" w:cstheme="minorHAnsi"/>
          <w:sz w:val="18"/>
          <w:szCs w:val="18"/>
        </w:rPr>
        <w:t xml:space="preserve">Postępowaniu </w:t>
      </w:r>
      <w:r w:rsidR="009D5BC2" w:rsidRPr="0090358E">
        <w:rPr>
          <w:rFonts w:ascii="Verdana" w:hAnsi="Verdana" w:cstheme="minorHAnsi"/>
          <w:sz w:val="18"/>
          <w:szCs w:val="18"/>
        </w:rPr>
        <w:t>zakupowym</w:t>
      </w:r>
      <w:r w:rsidR="00003E6E" w:rsidRPr="0090358E">
        <w:rPr>
          <w:rFonts w:ascii="Verdana" w:hAnsi="Verdana" w:cstheme="minorHAnsi"/>
          <w:sz w:val="18"/>
          <w:szCs w:val="18"/>
        </w:rPr>
        <w:t>;</w:t>
      </w:r>
      <w:r w:rsidR="00DB08C5" w:rsidRPr="0090358E">
        <w:rPr>
          <w:rFonts w:ascii="Verdana" w:hAnsi="Verdana" w:cstheme="minorHAnsi"/>
          <w:sz w:val="18"/>
          <w:szCs w:val="18"/>
        </w:rPr>
        <w:t xml:space="preserve"> </w:t>
      </w:r>
    </w:p>
    <w:p w14:paraId="7EA2C674" w14:textId="0DD9D2C2" w:rsidR="00003E6E"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Oferta nie odpowiada wymaganiom określonym przez Zamawiającego w dokumentach Postępowania zakupowego</w:t>
      </w:r>
      <w:r w:rsidR="00003E6E" w:rsidRPr="0090358E">
        <w:rPr>
          <w:rFonts w:ascii="Verdana" w:hAnsi="Verdana" w:cstheme="minorHAnsi"/>
          <w:sz w:val="18"/>
          <w:szCs w:val="18"/>
        </w:rPr>
        <w:t>;</w:t>
      </w:r>
      <w:r w:rsidR="00DB08C5" w:rsidRPr="0090358E">
        <w:rPr>
          <w:rFonts w:ascii="Verdana" w:hAnsi="Verdana" w:cstheme="minorHAnsi"/>
          <w:sz w:val="18"/>
          <w:szCs w:val="18"/>
        </w:rPr>
        <w:t xml:space="preserve"> </w:t>
      </w:r>
    </w:p>
    <w:p w14:paraId="45A44DA5" w14:textId="677CBC1B" w:rsidR="00003E6E"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Oferta zawiera rażąco niską cenę lub koszt w stosunku do przedmiotu Zakupu</w:t>
      </w:r>
      <w:r w:rsidR="00003E6E" w:rsidRPr="0090358E">
        <w:rPr>
          <w:rFonts w:ascii="Verdana" w:hAnsi="Verdana" w:cstheme="minorHAnsi"/>
          <w:sz w:val="18"/>
          <w:szCs w:val="18"/>
        </w:rPr>
        <w:t>;</w:t>
      </w:r>
      <w:r w:rsidR="00DB08C5" w:rsidRPr="0090358E">
        <w:rPr>
          <w:rFonts w:ascii="Verdana" w:hAnsi="Verdana" w:cstheme="minorHAnsi"/>
          <w:sz w:val="18"/>
          <w:szCs w:val="18"/>
        </w:rPr>
        <w:t xml:space="preserve"> </w:t>
      </w:r>
    </w:p>
    <w:p w14:paraId="4B43965F" w14:textId="6CBF5874" w:rsidR="00003E6E"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Oferta jest nieważna na gruncie obowiązujących przepisów prawa</w:t>
      </w:r>
      <w:r w:rsidR="00003E6E" w:rsidRPr="0090358E">
        <w:rPr>
          <w:rFonts w:ascii="Verdana" w:hAnsi="Verdana" w:cstheme="minorHAnsi"/>
          <w:sz w:val="18"/>
          <w:szCs w:val="18"/>
        </w:rPr>
        <w:t>;</w:t>
      </w:r>
    </w:p>
    <w:p w14:paraId="7AEC95C5" w14:textId="43559DDB" w:rsidR="00003E6E"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Wykonawca na wezwanie Zamawiającego nie poprawił omyłek w Ofercie lub nie wyraził zgody na ich poprawienie przez Zamawiającego</w:t>
      </w:r>
      <w:r w:rsidR="00003E6E" w:rsidRPr="0090358E">
        <w:rPr>
          <w:rFonts w:ascii="Verdana" w:hAnsi="Verdana" w:cstheme="minorHAnsi"/>
          <w:sz w:val="18"/>
          <w:szCs w:val="18"/>
        </w:rPr>
        <w:t>;</w:t>
      </w:r>
      <w:r w:rsidR="00DB08C5" w:rsidRPr="0090358E">
        <w:rPr>
          <w:rFonts w:ascii="Verdana" w:hAnsi="Verdana" w:cstheme="minorHAnsi"/>
          <w:sz w:val="18"/>
          <w:szCs w:val="18"/>
        </w:rPr>
        <w:t xml:space="preserve"> </w:t>
      </w:r>
    </w:p>
    <w:p w14:paraId="613AAFE9" w14:textId="76F76D14" w:rsidR="00003E6E"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90358E">
        <w:rPr>
          <w:rFonts w:ascii="Verdana" w:hAnsi="Verdana" w:cstheme="minorHAnsi"/>
          <w:sz w:val="18"/>
          <w:szCs w:val="18"/>
        </w:rPr>
        <w:t>;</w:t>
      </w:r>
      <w:r w:rsidR="00DB08C5" w:rsidRPr="0090358E">
        <w:rPr>
          <w:rFonts w:ascii="Verdana" w:hAnsi="Verdana" w:cstheme="minorHAnsi"/>
          <w:sz w:val="18"/>
          <w:szCs w:val="18"/>
        </w:rPr>
        <w:t xml:space="preserve"> </w:t>
      </w:r>
    </w:p>
    <w:p w14:paraId="237B558A" w14:textId="3410AC3F" w:rsidR="00DB08C5"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Oferta została złożona w warunkach czynu nieuczciwej konkurencji w rozumieniu ustawy z dnia 16 kwietnia 1993 r. o zwalczaniu nieuczciwej konkurencji;</w:t>
      </w:r>
      <w:r w:rsidR="00DB08C5" w:rsidRPr="0090358E">
        <w:rPr>
          <w:rFonts w:ascii="Verdana" w:hAnsi="Verdana" w:cstheme="minorHAnsi"/>
          <w:sz w:val="18"/>
          <w:szCs w:val="18"/>
        </w:rPr>
        <w:t xml:space="preserve"> </w:t>
      </w:r>
    </w:p>
    <w:p w14:paraId="4D8D4515" w14:textId="77777777" w:rsidR="00204F9C"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Wykonawca nie wniósł wadium lub nie utrzymywał wadium do upływu terminu związania ofertą, lub wniósł wadium w sposób nieprawidłowy</w:t>
      </w:r>
      <w:r w:rsidR="00740FAF" w:rsidRPr="0090358E">
        <w:rPr>
          <w:rFonts w:ascii="Verdana" w:hAnsi="Verdana" w:cstheme="minorHAnsi"/>
          <w:sz w:val="18"/>
          <w:szCs w:val="18"/>
        </w:rPr>
        <w:t xml:space="preserve"> (jeżeli dotyczy)</w:t>
      </w:r>
      <w:r w:rsidRPr="0090358E">
        <w:rPr>
          <w:rFonts w:ascii="Verdana" w:hAnsi="Verdana" w:cstheme="minorHAnsi"/>
          <w:sz w:val="18"/>
          <w:szCs w:val="18"/>
        </w:rPr>
        <w:t>;</w:t>
      </w:r>
    </w:p>
    <w:p w14:paraId="7962ABBF" w14:textId="219951CF" w:rsidR="00204F9C"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Oferta została złożona bez odbycia wizji lokalnej lub bez sprawdzenia dokumentów niezbędnych do realizacji zamówienia dostępnyc</w:t>
      </w:r>
      <w:r w:rsidR="000F3AAE" w:rsidRPr="0090358E">
        <w:rPr>
          <w:rFonts w:ascii="Verdana" w:hAnsi="Verdana" w:cstheme="minorHAnsi"/>
          <w:sz w:val="18"/>
          <w:szCs w:val="18"/>
        </w:rPr>
        <w:t>h na miejscu u Zamawiającego, w </w:t>
      </w:r>
      <w:r w:rsidR="003569DC" w:rsidRPr="0090358E">
        <w:rPr>
          <w:rFonts w:ascii="Verdana" w:hAnsi="Verdana" w:cstheme="minorHAnsi"/>
          <w:sz w:val="18"/>
          <w:szCs w:val="18"/>
        </w:rPr>
        <w:t>przypadku,</w:t>
      </w:r>
      <w:r w:rsidRPr="0090358E">
        <w:rPr>
          <w:rFonts w:ascii="Verdana" w:hAnsi="Verdana" w:cstheme="minorHAnsi"/>
          <w:sz w:val="18"/>
          <w:szCs w:val="18"/>
        </w:rPr>
        <w:t xml:space="preserve"> gdy Zamawiający tego wymagał w dokumentach Zakupu</w:t>
      </w:r>
      <w:r w:rsidR="00740FAF" w:rsidRPr="0090358E">
        <w:rPr>
          <w:rFonts w:ascii="Verdana" w:hAnsi="Verdana" w:cstheme="minorHAnsi"/>
          <w:sz w:val="18"/>
          <w:szCs w:val="18"/>
        </w:rPr>
        <w:t xml:space="preserve"> (jeżeli dotyczy)</w:t>
      </w:r>
      <w:r w:rsidRPr="0090358E">
        <w:rPr>
          <w:rFonts w:ascii="Verdana" w:hAnsi="Verdana" w:cstheme="minorHAnsi"/>
          <w:sz w:val="18"/>
          <w:szCs w:val="18"/>
        </w:rPr>
        <w:t>;</w:t>
      </w:r>
    </w:p>
    <w:p w14:paraId="5963BF56" w14:textId="2BCB65DF" w:rsidR="00204F9C" w:rsidRPr="0090358E" w:rsidRDefault="00204F9C"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Oferta została sporządzona lub przekazana w sposób niezgodny z wymaganiami technicznymi lub organizacyjnymi sporządzania lub p</w:t>
      </w:r>
      <w:r w:rsidR="000F3AAE" w:rsidRPr="0090358E">
        <w:rPr>
          <w:rFonts w:ascii="Verdana" w:hAnsi="Verdana" w:cstheme="minorHAnsi"/>
          <w:sz w:val="18"/>
          <w:szCs w:val="18"/>
        </w:rPr>
        <w:t>rzekazywania Ofert wskazanymi w </w:t>
      </w:r>
      <w:r w:rsidRPr="0090358E">
        <w:rPr>
          <w:rFonts w:ascii="Verdana" w:hAnsi="Verdana" w:cstheme="minorHAnsi"/>
          <w:sz w:val="18"/>
          <w:szCs w:val="18"/>
        </w:rPr>
        <w:t>SWZ</w:t>
      </w:r>
      <w:r w:rsidR="00AC3FF3" w:rsidRPr="0090358E">
        <w:rPr>
          <w:rFonts w:ascii="Verdana" w:hAnsi="Verdana" w:cstheme="minorHAnsi"/>
          <w:sz w:val="18"/>
          <w:szCs w:val="18"/>
        </w:rPr>
        <w:t>;</w:t>
      </w:r>
    </w:p>
    <w:p w14:paraId="520A9CD8" w14:textId="32B6A231" w:rsidR="00AC3FF3" w:rsidRPr="0090358E" w:rsidRDefault="00AC3FF3" w:rsidP="000701C4">
      <w:pPr>
        <w:pStyle w:val="Default"/>
        <w:numPr>
          <w:ilvl w:val="2"/>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90358E" w:rsidRDefault="00575407" w:rsidP="000701C4">
      <w:pPr>
        <w:pStyle w:val="Default"/>
        <w:numPr>
          <w:ilvl w:val="1"/>
          <w:numId w:val="44"/>
        </w:numPr>
        <w:ind w:left="1134" w:right="1" w:hanging="994"/>
        <w:rPr>
          <w:rFonts w:ascii="Verdana" w:hAnsi="Verdana" w:cstheme="minorHAnsi"/>
          <w:sz w:val="18"/>
          <w:szCs w:val="18"/>
        </w:rPr>
      </w:pPr>
      <w:r w:rsidRPr="0090358E">
        <w:rPr>
          <w:rFonts w:ascii="Verdana" w:hAnsi="Verdana" w:cstheme="minorHAnsi"/>
          <w:sz w:val="18"/>
          <w:szCs w:val="18"/>
        </w:rPr>
        <w:t xml:space="preserve">Postępowanie </w:t>
      </w:r>
      <w:r w:rsidR="007F1451" w:rsidRPr="0090358E">
        <w:rPr>
          <w:rFonts w:ascii="Verdana" w:hAnsi="Verdana" w:cstheme="minorHAnsi"/>
          <w:sz w:val="18"/>
          <w:szCs w:val="18"/>
        </w:rPr>
        <w:t xml:space="preserve">unieważnia się, jeżeli: </w:t>
      </w:r>
    </w:p>
    <w:p w14:paraId="1D46AF36" w14:textId="2DD200F4" w:rsidR="00003E6E" w:rsidRPr="0090358E" w:rsidRDefault="007F1451" w:rsidP="000701C4">
      <w:pPr>
        <w:pStyle w:val="Default"/>
        <w:numPr>
          <w:ilvl w:val="2"/>
          <w:numId w:val="44"/>
        </w:numPr>
        <w:ind w:left="1134" w:right="1" w:hanging="994"/>
        <w:jc w:val="both"/>
        <w:rPr>
          <w:rFonts w:ascii="Verdana" w:hAnsi="Verdana" w:cstheme="minorHAnsi"/>
          <w:sz w:val="18"/>
          <w:szCs w:val="18"/>
        </w:rPr>
      </w:pPr>
      <w:r w:rsidRPr="0090358E">
        <w:rPr>
          <w:rFonts w:ascii="Verdana" w:hAnsi="Verdana" w:cstheme="minorHAnsi"/>
          <w:sz w:val="18"/>
          <w:szCs w:val="18"/>
        </w:rPr>
        <w:t xml:space="preserve">w Postępowaniu </w:t>
      </w:r>
      <w:r w:rsidR="009D5BC2" w:rsidRPr="0090358E">
        <w:rPr>
          <w:rFonts w:ascii="Verdana" w:hAnsi="Verdana" w:cstheme="minorHAnsi"/>
          <w:sz w:val="18"/>
          <w:szCs w:val="18"/>
        </w:rPr>
        <w:t>zakupowym</w:t>
      </w:r>
      <w:r w:rsidR="009D5BC2" w:rsidRPr="0090358E">
        <w:rPr>
          <w:rFonts w:ascii="Verdana" w:eastAsia="Calibri" w:hAnsi="Verdana" w:cstheme="minorHAnsi"/>
          <w:sz w:val="18"/>
          <w:szCs w:val="18"/>
        </w:rPr>
        <w:t xml:space="preserve"> </w:t>
      </w:r>
      <w:r w:rsidRPr="0090358E">
        <w:rPr>
          <w:rFonts w:ascii="Verdana" w:hAnsi="Verdana" w:cstheme="minorHAnsi"/>
          <w:sz w:val="18"/>
          <w:szCs w:val="18"/>
        </w:rPr>
        <w:t>nie złożono Oferty lub wszystkie złożo</w:t>
      </w:r>
      <w:r w:rsidR="00003E6E" w:rsidRPr="0090358E">
        <w:rPr>
          <w:rFonts w:ascii="Verdana" w:hAnsi="Verdana" w:cstheme="minorHAnsi"/>
          <w:sz w:val="18"/>
          <w:szCs w:val="18"/>
        </w:rPr>
        <w:t>ne Oferty podlegają odrzuceniu;</w:t>
      </w:r>
    </w:p>
    <w:p w14:paraId="3BBC7878" w14:textId="54B54648" w:rsidR="00003E6E" w:rsidRPr="0090358E" w:rsidRDefault="007F1451" w:rsidP="000701C4">
      <w:pPr>
        <w:pStyle w:val="Default"/>
        <w:numPr>
          <w:ilvl w:val="2"/>
          <w:numId w:val="44"/>
        </w:numPr>
        <w:ind w:left="1134" w:right="1" w:hanging="994"/>
        <w:jc w:val="both"/>
        <w:rPr>
          <w:rFonts w:ascii="Verdana" w:hAnsi="Verdana" w:cstheme="minorHAnsi"/>
          <w:sz w:val="18"/>
          <w:szCs w:val="18"/>
        </w:rPr>
      </w:pPr>
      <w:r w:rsidRPr="0090358E">
        <w:rPr>
          <w:rFonts w:ascii="Verdana" w:hAnsi="Verdana" w:cstheme="minorHAnsi"/>
          <w:sz w:val="18"/>
          <w:szCs w:val="18"/>
        </w:rPr>
        <w:t>Postępowanie</w:t>
      </w:r>
      <w:r w:rsidR="009D5BC2" w:rsidRPr="0090358E">
        <w:rPr>
          <w:rFonts w:ascii="Verdana" w:hAnsi="Verdana" w:cstheme="minorHAnsi"/>
          <w:sz w:val="18"/>
          <w:szCs w:val="18"/>
        </w:rPr>
        <w:t xml:space="preserve"> zakupowe</w:t>
      </w:r>
      <w:r w:rsidRPr="0090358E">
        <w:rPr>
          <w:rFonts w:ascii="Verdana" w:hAnsi="Verdana" w:cstheme="minorHAnsi"/>
          <w:sz w:val="18"/>
          <w:szCs w:val="18"/>
        </w:rPr>
        <w:t xml:space="preserve"> jest dotknięte wadą, która uni</w:t>
      </w:r>
      <w:r w:rsidR="00B71EE2" w:rsidRPr="0090358E">
        <w:rPr>
          <w:rFonts w:ascii="Verdana" w:hAnsi="Verdana" w:cstheme="minorHAnsi"/>
          <w:sz w:val="18"/>
          <w:szCs w:val="18"/>
        </w:rPr>
        <w:t>emożliwia zawarcie ważnej Umowy</w:t>
      </w:r>
      <w:r w:rsidR="00003E6E" w:rsidRPr="0090358E">
        <w:rPr>
          <w:rFonts w:ascii="Verdana" w:hAnsi="Verdana" w:cstheme="minorHAnsi"/>
          <w:sz w:val="18"/>
          <w:szCs w:val="18"/>
        </w:rPr>
        <w:t>;</w:t>
      </w:r>
    </w:p>
    <w:p w14:paraId="486662DE" w14:textId="77777777" w:rsidR="00003E6E" w:rsidRPr="0090358E" w:rsidRDefault="007F1451" w:rsidP="000701C4">
      <w:pPr>
        <w:pStyle w:val="Default"/>
        <w:numPr>
          <w:ilvl w:val="2"/>
          <w:numId w:val="44"/>
        </w:numPr>
        <w:ind w:left="1134" w:right="1" w:hanging="994"/>
        <w:jc w:val="both"/>
        <w:rPr>
          <w:rFonts w:ascii="Verdana" w:hAnsi="Verdana" w:cstheme="minorHAnsi"/>
          <w:sz w:val="18"/>
          <w:szCs w:val="18"/>
        </w:rPr>
      </w:pPr>
      <w:r w:rsidRPr="0090358E">
        <w:rPr>
          <w:rFonts w:ascii="Verdana" w:hAnsi="Verdana" w:cstheme="minorHAnsi"/>
          <w:sz w:val="18"/>
          <w:szCs w:val="18"/>
        </w:rPr>
        <w:t xml:space="preserve">udzielenie </w:t>
      </w:r>
      <w:r w:rsidR="00B71EE2" w:rsidRPr="0090358E">
        <w:rPr>
          <w:rFonts w:ascii="Verdana" w:hAnsi="Verdana" w:cstheme="minorHAnsi"/>
          <w:sz w:val="18"/>
          <w:szCs w:val="18"/>
        </w:rPr>
        <w:t>Z</w:t>
      </w:r>
      <w:r w:rsidRPr="0090358E">
        <w:rPr>
          <w:rFonts w:ascii="Verdana" w:hAnsi="Verdana" w:cstheme="minorHAnsi"/>
          <w:sz w:val="18"/>
          <w:szCs w:val="18"/>
        </w:rPr>
        <w:t xml:space="preserve">amówienia na oferowanych warunkach nie leży w interesie </w:t>
      </w:r>
      <w:r w:rsidR="00003E6E" w:rsidRPr="0090358E">
        <w:rPr>
          <w:rFonts w:ascii="Verdana" w:hAnsi="Verdana" w:cstheme="minorHAnsi"/>
          <w:sz w:val="18"/>
          <w:szCs w:val="18"/>
        </w:rPr>
        <w:t>Zamawiającego;</w:t>
      </w:r>
    </w:p>
    <w:p w14:paraId="1AEBBF3C" w14:textId="77777777" w:rsidR="007F1451" w:rsidRPr="0090358E" w:rsidRDefault="007F1451" w:rsidP="000701C4">
      <w:pPr>
        <w:pStyle w:val="Default"/>
        <w:numPr>
          <w:ilvl w:val="2"/>
          <w:numId w:val="44"/>
        </w:numPr>
        <w:ind w:left="1134" w:right="1" w:hanging="994"/>
        <w:jc w:val="both"/>
        <w:rPr>
          <w:rFonts w:ascii="Verdana" w:hAnsi="Verdana" w:cstheme="minorHAnsi"/>
          <w:sz w:val="18"/>
          <w:szCs w:val="18"/>
        </w:rPr>
      </w:pPr>
      <w:r w:rsidRPr="0090358E">
        <w:rPr>
          <w:rFonts w:ascii="Verdana" w:hAnsi="Verdana" w:cstheme="minorHAnsi"/>
          <w:sz w:val="18"/>
          <w:szCs w:val="18"/>
        </w:rPr>
        <w:t xml:space="preserve">cena </w:t>
      </w:r>
      <w:r w:rsidR="00B71EE2" w:rsidRPr="0090358E">
        <w:rPr>
          <w:rFonts w:ascii="Verdana" w:hAnsi="Verdana" w:cstheme="minorHAnsi"/>
          <w:sz w:val="18"/>
          <w:szCs w:val="18"/>
        </w:rPr>
        <w:t>n</w:t>
      </w:r>
      <w:r w:rsidRPr="0090358E">
        <w:rPr>
          <w:rFonts w:ascii="Verdana" w:hAnsi="Verdana" w:cstheme="minorHAnsi"/>
          <w:sz w:val="18"/>
          <w:szCs w:val="18"/>
        </w:rPr>
        <w:t>ajkorzystniejszej Oferty przewyższa kwotę, którą Zamawiający zamierza przeznaczyć na sfinansowanie Za</w:t>
      </w:r>
      <w:r w:rsidR="00B71EE2" w:rsidRPr="0090358E">
        <w:rPr>
          <w:rFonts w:ascii="Verdana" w:hAnsi="Verdana" w:cstheme="minorHAnsi"/>
          <w:sz w:val="18"/>
          <w:szCs w:val="18"/>
        </w:rPr>
        <w:t>mówienia</w:t>
      </w:r>
      <w:r w:rsidRPr="0090358E">
        <w:rPr>
          <w:rFonts w:ascii="Verdana" w:hAnsi="Verdana" w:cstheme="minorHAnsi"/>
          <w:sz w:val="18"/>
          <w:szCs w:val="18"/>
        </w:rPr>
        <w:t xml:space="preserve">. </w:t>
      </w:r>
    </w:p>
    <w:p w14:paraId="5B20EA2D" w14:textId="5FE90CD7" w:rsidR="007F1451" w:rsidRPr="0090358E" w:rsidRDefault="004A3F8F" w:rsidP="000701C4">
      <w:pPr>
        <w:pStyle w:val="Default"/>
        <w:numPr>
          <w:ilvl w:val="1"/>
          <w:numId w:val="44"/>
        </w:numPr>
        <w:spacing w:after="42"/>
        <w:ind w:left="1134" w:right="1" w:hanging="994"/>
        <w:jc w:val="both"/>
        <w:rPr>
          <w:rFonts w:ascii="Verdana" w:hAnsi="Verdana" w:cstheme="minorHAnsi"/>
          <w:sz w:val="18"/>
          <w:szCs w:val="18"/>
        </w:rPr>
      </w:pPr>
      <w:r w:rsidRPr="0090358E">
        <w:rPr>
          <w:rFonts w:ascii="Verdana" w:hAnsi="Verdana" w:cstheme="minorHAnsi"/>
          <w:sz w:val="18"/>
          <w:szCs w:val="18"/>
        </w:rPr>
        <w:t xml:space="preserve">Ponadto </w:t>
      </w:r>
      <w:r w:rsidR="00B71EE2" w:rsidRPr="0090358E">
        <w:rPr>
          <w:rFonts w:ascii="Verdana" w:hAnsi="Verdana" w:cstheme="minorHAnsi"/>
          <w:sz w:val="18"/>
          <w:szCs w:val="18"/>
        </w:rPr>
        <w:t>Zamawiaj</w:t>
      </w:r>
      <w:r w:rsidRPr="0090358E">
        <w:rPr>
          <w:rFonts w:ascii="Verdana" w:hAnsi="Verdana" w:cstheme="minorHAnsi"/>
          <w:sz w:val="18"/>
          <w:szCs w:val="18"/>
        </w:rPr>
        <w:t>ą</w:t>
      </w:r>
      <w:r w:rsidR="00B71EE2" w:rsidRPr="0090358E">
        <w:rPr>
          <w:rFonts w:ascii="Verdana" w:hAnsi="Verdana" w:cstheme="minorHAnsi"/>
          <w:sz w:val="18"/>
          <w:szCs w:val="18"/>
        </w:rPr>
        <w:t xml:space="preserve">cy </w:t>
      </w:r>
      <w:bookmarkStart w:id="207" w:name="_Toc354752480"/>
      <w:bookmarkStart w:id="208" w:name="_Toc516566408"/>
      <w:bookmarkStart w:id="209" w:name="_Toc516581682"/>
      <w:bookmarkStart w:id="210" w:name="_Toc516734868"/>
      <w:bookmarkStart w:id="211" w:name="_Toc516738898"/>
      <w:r w:rsidR="00B71EE2" w:rsidRPr="0090358E">
        <w:rPr>
          <w:rFonts w:ascii="Verdana" w:hAnsi="Verdana" w:cstheme="minorHAnsi"/>
          <w:color w:val="auto"/>
          <w:sz w:val="18"/>
          <w:szCs w:val="18"/>
        </w:rPr>
        <w:t xml:space="preserve">zastrzega sobie prawo unieważnienia </w:t>
      </w:r>
      <w:r w:rsidR="005133E6" w:rsidRPr="0090358E">
        <w:rPr>
          <w:rFonts w:ascii="Verdana" w:hAnsi="Verdana" w:cstheme="minorHAnsi"/>
          <w:color w:val="auto"/>
          <w:sz w:val="18"/>
          <w:szCs w:val="18"/>
        </w:rPr>
        <w:t xml:space="preserve">Postępowania </w:t>
      </w:r>
      <w:r w:rsidR="009D5BC2" w:rsidRPr="0090358E">
        <w:rPr>
          <w:rFonts w:ascii="Verdana" w:hAnsi="Verdana" w:cstheme="minorHAnsi"/>
          <w:sz w:val="18"/>
          <w:szCs w:val="18"/>
        </w:rPr>
        <w:t xml:space="preserve">zakupowego </w:t>
      </w:r>
      <w:r w:rsidR="00B71EE2" w:rsidRPr="0090358E">
        <w:rPr>
          <w:rFonts w:ascii="Verdana" w:hAnsi="Verdana" w:cstheme="minorHAnsi"/>
          <w:color w:val="auto"/>
          <w:sz w:val="18"/>
          <w:szCs w:val="18"/>
        </w:rPr>
        <w:t>bez podania przyczyny</w:t>
      </w:r>
      <w:r w:rsidRPr="0090358E">
        <w:rPr>
          <w:rFonts w:ascii="Verdana" w:hAnsi="Verdana" w:cstheme="minorHAnsi"/>
          <w:color w:val="auto"/>
          <w:sz w:val="18"/>
          <w:szCs w:val="18"/>
        </w:rPr>
        <w:t xml:space="preserve"> w każdym czasie, aż do momentu zawarcia umowy</w:t>
      </w:r>
      <w:r w:rsidR="00B71EE2" w:rsidRPr="0090358E">
        <w:rPr>
          <w:rFonts w:ascii="Verdana" w:hAnsi="Verdana" w:cstheme="minorHAnsi"/>
          <w:color w:val="auto"/>
          <w:sz w:val="18"/>
          <w:szCs w:val="18"/>
        </w:rPr>
        <w:t>.</w:t>
      </w:r>
      <w:r w:rsidRPr="0090358E">
        <w:rPr>
          <w:rFonts w:ascii="Verdana" w:hAnsi="Verdana" w:cstheme="minorHAnsi"/>
          <w:color w:val="auto"/>
          <w:sz w:val="18"/>
          <w:szCs w:val="18"/>
        </w:rPr>
        <w:t xml:space="preserve"> </w:t>
      </w:r>
      <w:r w:rsidR="00B71EE2" w:rsidRPr="0090358E">
        <w:rPr>
          <w:rFonts w:ascii="Verdana" w:hAnsi="Verdana" w:cstheme="minorHAnsi"/>
          <w:color w:val="auto"/>
          <w:sz w:val="18"/>
          <w:szCs w:val="18"/>
        </w:rPr>
        <w:t>Z tytułu unieważnienia przetargu Wykonawcom nie przysługują żadne roszczenia wobec Zamawiającego.</w:t>
      </w:r>
      <w:bookmarkEnd w:id="207"/>
      <w:bookmarkEnd w:id="208"/>
      <w:bookmarkEnd w:id="209"/>
      <w:bookmarkEnd w:id="210"/>
      <w:bookmarkEnd w:id="211"/>
      <w:r w:rsidR="00B71EE2" w:rsidRPr="0090358E">
        <w:rPr>
          <w:rFonts w:ascii="Verdana" w:hAnsi="Verdana" w:cstheme="minorHAnsi"/>
          <w:sz w:val="18"/>
          <w:szCs w:val="18"/>
        </w:rPr>
        <w:t xml:space="preserve"> </w:t>
      </w:r>
      <w:r w:rsidR="007F1451" w:rsidRPr="0090358E">
        <w:rPr>
          <w:rFonts w:ascii="Verdana" w:hAnsi="Verdana" w:cstheme="minorHAnsi"/>
          <w:sz w:val="18"/>
          <w:szCs w:val="18"/>
        </w:rPr>
        <w:t xml:space="preserve">O unieważnieniu </w:t>
      </w:r>
      <w:r w:rsidR="00B71EE2" w:rsidRPr="0090358E">
        <w:rPr>
          <w:rFonts w:ascii="Verdana" w:hAnsi="Verdana" w:cstheme="minorHAnsi"/>
          <w:sz w:val="18"/>
          <w:szCs w:val="18"/>
        </w:rPr>
        <w:t>P</w:t>
      </w:r>
      <w:r w:rsidR="007F1451" w:rsidRPr="0090358E">
        <w:rPr>
          <w:rFonts w:ascii="Verdana" w:hAnsi="Verdana" w:cstheme="minorHAnsi"/>
          <w:sz w:val="18"/>
          <w:szCs w:val="18"/>
        </w:rPr>
        <w:t xml:space="preserve">ostępowania </w:t>
      </w:r>
      <w:r w:rsidR="009D5BC2" w:rsidRPr="0090358E">
        <w:rPr>
          <w:rFonts w:ascii="Verdana" w:hAnsi="Verdana" w:cstheme="minorHAnsi"/>
          <w:sz w:val="18"/>
          <w:szCs w:val="18"/>
        </w:rPr>
        <w:t xml:space="preserve">zakupowego </w:t>
      </w:r>
      <w:r w:rsidR="007F1451" w:rsidRPr="0090358E">
        <w:rPr>
          <w:rFonts w:ascii="Verdana" w:hAnsi="Verdana" w:cstheme="minorHAnsi"/>
          <w:sz w:val="18"/>
          <w:szCs w:val="18"/>
        </w:rPr>
        <w:t>Zamawiający zawiadamia Wykonawców biorących udział w Postępowaniu</w:t>
      </w:r>
      <w:r w:rsidR="009D5BC2" w:rsidRPr="0090358E">
        <w:rPr>
          <w:rFonts w:ascii="Verdana" w:hAnsi="Verdana" w:cstheme="minorHAnsi"/>
          <w:sz w:val="18"/>
          <w:szCs w:val="18"/>
        </w:rPr>
        <w:t xml:space="preserve"> zakupowym</w:t>
      </w:r>
      <w:r w:rsidR="009D5BC2" w:rsidRPr="0090358E">
        <w:rPr>
          <w:rFonts w:ascii="Verdana" w:eastAsia="Calibri" w:hAnsi="Verdana" w:cstheme="minorHAnsi"/>
          <w:sz w:val="18"/>
          <w:szCs w:val="18"/>
        </w:rPr>
        <w:t xml:space="preserve"> </w:t>
      </w:r>
      <w:r w:rsidR="007F1451" w:rsidRPr="0090358E">
        <w:rPr>
          <w:rFonts w:ascii="Verdana" w:hAnsi="Verdana" w:cstheme="minorHAnsi"/>
          <w:sz w:val="18"/>
          <w:szCs w:val="18"/>
        </w:rPr>
        <w:t xml:space="preserve">lub, jeśli do unieważnienia </w:t>
      </w:r>
      <w:r w:rsidR="00B71EE2" w:rsidRPr="0090358E">
        <w:rPr>
          <w:rFonts w:ascii="Verdana" w:hAnsi="Verdana" w:cstheme="minorHAnsi"/>
          <w:sz w:val="18"/>
          <w:szCs w:val="18"/>
        </w:rPr>
        <w:t>P</w:t>
      </w:r>
      <w:r w:rsidR="007F1451" w:rsidRPr="0090358E">
        <w:rPr>
          <w:rFonts w:ascii="Verdana" w:hAnsi="Verdana" w:cstheme="minorHAnsi"/>
          <w:sz w:val="18"/>
          <w:szCs w:val="18"/>
        </w:rPr>
        <w:t xml:space="preserve">ostępowania </w:t>
      </w:r>
      <w:r w:rsidR="009D5BC2" w:rsidRPr="0090358E">
        <w:rPr>
          <w:rFonts w:ascii="Verdana" w:hAnsi="Verdana" w:cstheme="minorHAnsi"/>
          <w:sz w:val="18"/>
          <w:szCs w:val="18"/>
        </w:rPr>
        <w:t xml:space="preserve">zakupowego </w:t>
      </w:r>
      <w:r w:rsidR="007F1451" w:rsidRPr="0090358E">
        <w:rPr>
          <w:rFonts w:ascii="Verdana" w:hAnsi="Verdana" w:cstheme="minorHAnsi"/>
          <w:sz w:val="18"/>
          <w:szCs w:val="18"/>
        </w:rPr>
        <w:t xml:space="preserve">dochodzi przed upływem terminu składania ofert, publikuje odpowiednią informację w </w:t>
      </w:r>
      <w:r w:rsidR="00B71EE2" w:rsidRPr="0090358E">
        <w:rPr>
          <w:rFonts w:ascii="Verdana" w:hAnsi="Verdana" w:cstheme="minorHAnsi"/>
          <w:sz w:val="18"/>
          <w:szCs w:val="18"/>
        </w:rPr>
        <w:t>Systemie Zakupowym</w:t>
      </w:r>
      <w:r w:rsidR="00DA3E99" w:rsidRPr="0090358E">
        <w:rPr>
          <w:rFonts w:ascii="Verdana" w:hAnsi="Verdana" w:cstheme="minorHAnsi"/>
          <w:sz w:val="18"/>
          <w:szCs w:val="18"/>
        </w:rPr>
        <w:t>.</w:t>
      </w:r>
    </w:p>
    <w:p w14:paraId="18C4B04B" w14:textId="77777777" w:rsidR="005817FF" w:rsidRPr="0090358E" w:rsidRDefault="00DF2594"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2" w:name="_Toc122344797"/>
      <w:r w:rsidRPr="0090358E">
        <w:rPr>
          <w:rFonts w:ascii="Trebuchet MS" w:eastAsiaTheme="majorEastAsia" w:hAnsi="Trebuchet MS" w:cstheme="majorBidi"/>
          <w:b w:val="0"/>
          <w:caps w:val="0"/>
          <w:color w:val="1A7466"/>
          <w:kern w:val="0"/>
          <w:sz w:val="32"/>
          <w:szCs w:val="32"/>
          <w:lang w:val="pl-PL"/>
        </w:rPr>
        <w:t>OPIS SPOSOBU OBLICZENIA CENY</w:t>
      </w:r>
      <w:bookmarkEnd w:id="212"/>
    </w:p>
    <w:p w14:paraId="58825D97" w14:textId="77777777" w:rsidR="009E6E3A" w:rsidRPr="0090358E" w:rsidRDefault="009E6E3A" w:rsidP="000701C4">
      <w:pPr>
        <w:pStyle w:val="Akapitzlist"/>
        <w:numPr>
          <w:ilvl w:val="0"/>
          <w:numId w:val="45"/>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90358E" w:rsidRDefault="009E6E3A" w:rsidP="000701C4">
      <w:pPr>
        <w:pStyle w:val="Akapitzlist"/>
        <w:numPr>
          <w:ilvl w:val="0"/>
          <w:numId w:val="45"/>
        </w:numPr>
        <w:autoSpaceDE w:val="0"/>
        <w:autoSpaceDN w:val="0"/>
        <w:spacing w:before="240" w:after="120" w:line="240" w:lineRule="auto"/>
        <w:ind w:right="-284"/>
        <w:rPr>
          <w:rFonts w:ascii="Verdana" w:eastAsia="Calibri" w:hAnsi="Verdana" w:cstheme="minorHAnsi"/>
          <w:vanish/>
          <w:sz w:val="20"/>
        </w:rPr>
      </w:pPr>
    </w:p>
    <w:p w14:paraId="4CABEEF5" w14:textId="114FFE9A" w:rsidR="00630DAE" w:rsidRPr="0090358E" w:rsidRDefault="00DF2594" w:rsidP="000701C4">
      <w:pPr>
        <w:pStyle w:val="Akapitzlist"/>
        <w:numPr>
          <w:ilvl w:val="1"/>
          <w:numId w:val="45"/>
        </w:numPr>
        <w:autoSpaceDE w:val="0"/>
        <w:autoSpaceDN w:val="0"/>
        <w:spacing w:before="240"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 xml:space="preserve">Cena Oferty </w:t>
      </w:r>
      <w:r w:rsidR="007A51D2" w:rsidRPr="0090358E">
        <w:rPr>
          <w:rFonts w:ascii="Verdana" w:eastAsia="Calibri" w:hAnsi="Verdana" w:cstheme="minorHAnsi"/>
          <w:sz w:val="18"/>
          <w:szCs w:val="18"/>
        </w:rPr>
        <w:t>Z</w:t>
      </w:r>
      <w:r w:rsidR="002D0528" w:rsidRPr="0090358E">
        <w:rPr>
          <w:rFonts w:ascii="Verdana" w:eastAsia="Calibri" w:hAnsi="Verdana" w:cstheme="minorHAnsi"/>
          <w:sz w:val="18"/>
          <w:szCs w:val="18"/>
        </w:rPr>
        <w:t xml:space="preserve">amówienia </w:t>
      </w:r>
      <w:r w:rsidRPr="0090358E">
        <w:rPr>
          <w:rFonts w:ascii="Verdana" w:eastAsia="Calibri" w:hAnsi="Verdana" w:cstheme="minorHAnsi"/>
          <w:sz w:val="18"/>
          <w:szCs w:val="18"/>
        </w:rPr>
        <w:t xml:space="preserve">musi być podana w polskich złotych. Całość rozliczeń między </w:t>
      </w:r>
      <w:r w:rsidR="007A51D2" w:rsidRPr="0090358E">
        <w:rPr>
          <w:rFonts w:ascii="Verdana" w:eastAsia="Calibri" w:hAnsi="Verdana" w:cstheme="minorHAnsi"/>
          <w:sz w:val="18"/>
          <w:szCs w:val="18"/>
        </w:rPr>
        <w:t>Zamawiającym</w:t>
      </w:r>
      <w:r w:rsidRPr="0090358E">
        <w:rPr>
          <w:rFonts w:ascii="Verdana" w:eastAsia="Calibri" w:hAnsi="Verdana" w:cstheme="minorHAnsi"/>
          <w:sz w:val="18"/>
          <w:szCs w:val="18"/>
        </w:rPr>
        <w:t xml:space="preserve"> a Wykonawcą będzie prowadzona w złotych polskich.</w:t>
      </w:r>
    </w:p>
    <w:p w14:paraId="7AFB124E" w14:textId="2E37ED70" w:rsidR="00003E6E" w:rsidRPr="0090358E" w:rsidRDefault="00DF2594" w:rsidP="000701C4">
      <w:pPr>
        <w:pStyle w:val="Akapitzlist"/>
        <w:numPr>
          <w:ilvl w:val="1"/>
          <w:numId w:val="45"/>
        </w:numPr>
        <w:autoSpaceDE w:val="0"/>
        <w:autoSpaceDN w:val="0"/>
        <w:spacing w:after="120" w:line="240" w:lineRule="auto"/>
        <w:ind w:left="1134" w:right="1" w:hanging="1135"/>
        <w:rPr>
          <w:rFonts w:ascii="Verdana" w:hAnsi="Verdana" w:cstheme="minorHAnsi"/>
          <w:sz w:val="18"/>
          <w:szCs w:val="18"/>
        </w:rPr>
      </w:pPr>
      <w:r w:rsidRPr="0090358E">
        <w:rPr>
          <w:rFonts w:ascii="Verdana" w:eastAsia="Calibri" w:hAnsi="Verdana" w:cstheme="minorHAnsi"/>
          <w:sz w:val="18"/>
          <w:szCs w:val="18"/>
        </w:rPr>
        <w:t xml:space="preserve">Cena Oferty </w:t>
      </w:r>
      <w:r w:rsidR="007A51D2" w:rsidRPr="0090358E">
        <w:rPr>
          <w:rFonts w:ascii="Verdana" w:eastAsia="Calibri" w:hAnsi="Verdana" w:cstheme="minorHAnsi"/>
          <w:sz w:val="18"/>
          <w:szCs w:val="18"/>
        </w:rPr>
        <w:t>Z</w:t>
      </w:r>
      <w:r w:rsidR="002D0528" w:rsidRPr="0090358E">
        <w:rPr>
          <w:rFonts w:ascii="Verdana" w:eastAsia="Calibri" w:hAnsi="Verdana" w:cstheme="minorHAnsi"/>
          <w:sz w:val="18"/>
          <w:szCs w:val="18"/>
        </w:rPr>
        <w:t xml:space="preserve">amówienia </w:t>
      </w:r>
      <w:r w:rsidRPr="0090358E">
        <w:rPr>
          <w:rFonts w:ascii="Verdana" w:eastAsia="Calibri" w:hAnsi="Verdana" w:cstheme="minorHAnsi"/>
          <w:sz w:val="18"/>
          <w:szCs w:val="18"/>
        </w:rPr>
        <w:t xml:space="preserve">uwzględnia wszelkiego rodzaju opłaty oraz podatki oraz wszystkie koszty związane z realizacją Zamówienia, transport, ewentualne upusty i rabaty oraz pozostałe składniki cenotwórcze. Podana cena nie ulega zmianie przez okres realizacji (wykonania) Zamówienia, </w:t>
      </w:r>
      <w:r w:rsidRPr="0090358E">
        <w:rPr>
          <w:rFonts w:ascii="Verdana" w:eastAsia="Calibri" w:hAnsi="Verdana" w:cstheme="minorHAnsi"/>
          <w:sz w:val="18"/>
          <w:szCs w:val="18"/>
        </w:rPr>
        <w:lastRenderedPageBreak/>
        <w:t xml:space="preserve">z zastrzeżeniem warunków wynikających z Umowy w sprawie </w:t>
      </w:r>
      <w:r w:rsidR="007A51D2" w:rsidRPr="0090358E">
        <w:rPr>
          <w:rFonts w:ascii="Verdana" w:eastAsia="Calibri" w:hAnsi="Verdana" w:cstheme="minorHAnsi"/>
          <w:sz w:val="18"/>
          <w:szCs w:val="18"/>
        </w:rPr>
        <w:t>Z</w:t>
      </w:r>
      <w:r w:rsidRPr="0090358E">
        <w:rPr>
          <w:rFonts w:ascii="Verdana" w:eastAsia="Calibri" w:hAnsi="Verdana" w:cstheme="minorHAnsi"/>
          <w:sz w:val="18"/>
          <w:szCs w:val="18"/>
        </w:rPr>
        <w:t xml:space="preserve">amówienia, której projekt stanowi Załącznik nr </w:t>
      </w:r>
      <w:r w:rsidR="00250B1A" w:rsidRPr="0090358E">
        <w:rPr>
          <w:rFonts w:ascii="Verdana" w:eastAsia="Calibri" w:hAnsi="Verdana" w:cstheme="minorHAnsi"/>
          <w:sz w:val="18"/>
          <w:szCs w:val="18"/>
        </w:rPr>
        <w:t>2</w:t>
      </w:r>
      <w:r w:rsidRPr="0090358E">
        <w:rPr>
          <w:rFonts w:ascii="Verdana" w:eastAsia="Calibri" w:hAnsi="Verdana" w:cstheme="minorHAnsi"/>
          <w:sz w:val="18"/>
          <w:szCs w:val="18"/>
        </w:rPr>
        <w:t xml:space="preserve"> do </w:t>
      </w:r>
      <w:r w:rsidR="00904E94" w:rsidRPr="0090358E">
        <w:rPr>
          <w:rFonts w:ascii="Verdana" w:eastAsia="Calibri" w:hAnsi="Verdana" w:cstheme="minorHAnsi"/>
          <w:sz w:val="18"/>
          <w:szCs w:val="18"/>
        </w:rPr>
        <w:t>SWZ</w:t>
      </w:r>
      <w:r w:rsidRPr="0090358E">
        <w:rPr>
          <w:rFonts w:ascii="Verdana" w:eastAsia="Calibri" w:hAnsi="Verdana" w:cstheme="minorHAnsi"/>
          <w:sz w:val="18"/>
          <w:szCs w:val="18"/>
        </w:rPr>
        <w:t>.</w:t>
      </w:r>
    </w:p>
    <w:p w14:paraId="1713ECB7" w14:textId="573DBD70" w:rsidR="00DF2594" w:rsidRPr="0090358E" w:rsidRDefault="00DF2594" w:rsidP="000701C4">
      <w:pPr>
        <w:pStyle w:val="Akapitzlist"/>
        <w:numPr>
          <w:ilvl w:val="1"/>
          <w:numId w:val="45"/>
        </w:numPr>
        <w:autoSpaceDE w:val="0"/>
        <w:autoSpaceDN w:val="0"/>
        <w:spacing w:after="120" w:line="240" w:lineRule="auto"/>
        <w:ind w:left="1134" w:right="1" w:hanging="1135"/>
        <w:rPr>
          <w:rFonts w:ascii="Verdana" w:hAnsi="Verdana"/>
          <w:sz w:val="18"/>
          <w:szCs w:val="18"/>
          <w:lang w:eastAsia="pl-PL"/>
        </w:rPr>
      </w:pPr>
      <w:r w:rsidRPr="0090358E">
        <w:rPr>
          <w:rFonts w:ascii="Verdana" w:eastAsia="Calibri" w:hAnsi="Verdana" w:cstheme="minorHAnsi"/>
          <w:sz w:val="18"/>
          <w:szCs w:val="18"/>
        </w:rPr>
        <w:t>Wykonawca określi cenę realizacji Przedmiotu zamówienia poprzez wskazanie łącznej ceny netto, podatku VAT oraz ceny brutto zamówienia</w:t>
      </w:r>
      <w:r w:rsidR="00CA254E" w:rsidRPr="0090358E">
        <w:rPr>
          <w:rFonts w:ascii="Verdana" w:eastAsia="Calibri" w:hAnsi="Verdana" w:cstheme="minorHAnsi"/>
          <w:sz w:val="18"/>
          <w:szCs w:val="18"/>
        </w:rPr>
        <w:t>.</w:t>
      </w:r>
      <w:r w:rsidR="00737A6D" w:rsidRPr="00866151">
        <w:rPr>
          <w:rFonts w:ascii="Verdana" w:eastAsia="Calibri" w:hAnsi="Verdana" w:cstheme="minorHAnsi"/>
          <w:sz w:val="18"/>
          <w:szCs w:val="18"/>
        </w:rPr>
        <w:t xml:space="preserve"> </w:t>
      </w:r>
      <w:r w:rsidR="000077C9" w:rsidRPr="0090358E">
        <w:rPr>
          <w:rFonts w:ascii="Verdana" w:eastAsia="Calibri" w:hAnsi="Verdana" w:cstheme="minorHAnsi"/>
          <w:sz w:val="18"/>
          <w:szCs w:val="18"/>
        </w:rPr>
        <w:t xml:space="preserve">Cenę Oferty należy wprowadzić do Formularza Oferty stanowiącego Załącznik nr 3 do </w:t>
      </w:r>
      <w:r w:rsidR="00904E94" w:rsidRPr="0090358E">
        <w:rPr>
          <w:rFonts w:ascii="Verdana" w:eastAsia="Calibri" w:hAnsi="Verdana" w:cstheme="minorHAnsi"/>
          <w:sz w:val="18"/>
          <w:szCs w:val="18"/>
        </w:rPr>
        <w:t>SWZ</w:t>
      </w:r>
      <w:r w:rsidR="000077C9" w:rsidRPr="0090358E">
        <w:rPr>
          <w:rFonts w:ascii="Verdana" w:eastAsia="Calibri" w:hAnsi="Verdana" w:cstheme="minorHAnsi"/>
          <w:sz w:val="18"/>
          <w:szCs w:val="18"/>
        </w:rPr>
        <w:t>, a także wpisać w Systemie Zak</w:t>
      </w:r>
      <w:r w:rsidR="00DA3E99" w:rsidRPr="0090358E">
        <w:rPr>
          <w:rFonts w:ascii="Verdana" w:eastAsia="Calibri" w:hAnsi="Verdana" w:cstheme="minorHAnsi"/>
          <w:sz w:val="18"/>
          <w:szCs w:val="18"/>
        </w:rPr>
        <w:t>upowym.</w:t>
      </w:r>
    </w:p>
    <w:p w14:paraId="726CEE89" w14:textId="77777777" w:rsidR="005817FF" w:rsidRPr="0090358E" w:rsidRDefault="00DF2594"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3" w:name="_Toc137824141"/>
      <w:bookmarkStart w:id="214" w:name="_Toc154823357"/>
      <w:bookmarkStart w:id="215" w:name="_Toc165273923"/>
      <w:bookmarkStart w:id="216" w:name="_Toc165274192"/>
      <w:bookmarkStart w:id="217" w:name="_Toc243294552"/>
      <w:bookmarkStart w:id="218" w:name="_Toc489350401"/>
      <w:bookmarkStart w:id="219" w:name="_Toc515896294"/>
      <w:bookmarkStart w:id="220" w:name="_Toc122344798"/>
      <w:r w:rsidRPr="0090358E">
        <w:rPr>
          <w:rFonts w:ascii="Trebuchet MS" w:eastAsiaTheme="majorEastAsia" w:hAnsi="Trebuchet MS" w:cstheme="majorBidi"/>
          <w:b w:val="0"/>
          <w:caps w:val="0"/>
          <w:color w:val="1A7466"/>
          <w:kern w:val="0"/>
          <w:sz w:val="32"/>
          <w:szCs w:val="32"/>
          <w:lang w:val="pl-PL"/>
        </w:rPr>
        <w:t>OPIS KRYTERIÓW I SPOSÓB OCENY OFERT</w:t>
      </w:r>
      <w:bookmarkEnd w:id="213"/>
      <w:bookmarkEnd w:id="214"/>
      <w:bookmarkEnd w:id="215"/>
      <w:bookmarkEnd w:id="216"/>
      <w:bookmarkEnd w:id="217"/>
      <w:bookmarkEnd w:id="218"/>
      <w:bookmarkEnd w:id="219"/>
      <w:bookmarkEnd w:id="220"/>
    </w:p>
    <w:p w14:paraId="584B8656" w14:textId="77777777" w:rsidR="009E6E3A" w:rsidRPr="0090358E" w:rsidRDefault="009E6E3A" w:rsidP="000701C4">
      <w:pPr>
        <w:pStyle w:val="Akapitzlist"/>
        <w:numPr>
          <w:ilvl w:val="0"/>
          <w:numId w:val="46"/>
        </w:numPr>
        <w:spacing w:before="120" w:after="120" w:line="240" w:lineRule="auto"/>
        <w:ind w:right="-284"/>
        <w:contextualSpacing w:val="0"/>
        <w:rPr>
          <w:rFonts w:ascii="Verdana" w:eastAsia="Calibri" w:hAnsi="Verdana" w:cstheme="minorHAnsi"/>
          <w:vanish/>
          <w:sz w:val="20"/>
        </w:rPr>
      </w:pPr>
    </w:p>
    <w:p w14:paraId="5605070A" w14:textId="77777777" w:rsidR="009E6E3A" w:rsidRPr="0090358E" w:rsidRDefault="009E6E3A" w:rsidP="000701C4">
      <w:pPr>
        <w:pStyle w:val="Akapitzlist"/>
        <w:numPr>
          <w:ilvl w:val="0"/>
          <w:numId w:val="46"/>
        </w:numPr>
        <w:spacing w:before="120" w:after="120" w:line="240" w:lineRule="auto"/>
        <w:ind w:right="-284"/>
        <w:contextualSpacing w:val="0"/>
        <w:rPr>
          <w:rFonts w:ascii="Verdana" w:eastAsia="Calibri" w:hAnsi="Verdana" w:cstheme="minorHAnsi"/>
          <w:vanish/>
          <w:sz w:val="20"/>
        </w:rPr>
      </w:pPr>
    </w:p>
    <w:p w14:paraId="5807F79A" w14:textId="469AC545" w:rsidR="00395A0E" w:rsidRPr="0090358E" w:rsidRDefault="00DF2594" w:rsidP="000701C4">
      <w:pPr>
        <w:pStyle w:val="Lista2"/>
        <w:numPr>
          <w:ilvl w:val="1"/>
          <w:numId w:val="46"/>
        </w:numPr>
        <w:spacing w:before="120" w:after="120" w:line="276" w:lineRule="auto"/>
        <w:ind w:left="1134" w:right="1" w:hanging="1135"/>
        <w:jc w:val="both"/>
        <w:rPr>
          <w:rFonts w:ascii="Verdana" w:hAnsi="Verdana" w:cstheme="minorHAnsi"/>
          <w:sz w:val="18"/>
          <w:szCs w:val="18"/>
        </w:rPr>
      </w:pPr>
      <w:r w:rsidRPr="0090358E">
        <w:rPr>
          <w:rFonts w:ascii="Verdana" w:eastAsia="Calibri" w:hAnsi="Verdana" w:cstheme="minorHAnsi"/>
          <w:sz w:val="18"/>
          <w:szCs w:val="18"/>
          <w:lang w:eastAsia="en-US"/>
        </w:rPr>
        <w:t>Spośród Ofert niepodlegających odrzuceniu, Zamawiający wybierze najkorzystniejszą Ofertę</w:t>
      </w:r>
      <w:r w:rsidR="00DE00BF" w:rsidRPr="0090358E">
        <w:rPr>
          <w:rFonts w:ascii="Verdana" w:eastAsia="Calibri" w:hAnsi="Verdana" w:cstheme="minorHAnsi"/>
          <w:sz w:val="18"/>
          <w:szCs w:val="18"/>
          <w:lang w:eastAsia="en-US"/>
        </w:rPr>
        <w:t>,</w:t>
      </w:r>
      <w:r w:rsidRPr="0090358E">
        <w:rPr>
          <w:rFonts w:ascii="Verdana" w:eastAsia="Calibri" w:hAnsi="Verdana" w:cstheme="minorHAnsi"/>
          <w:sz w:val="18"/>
          <w:szCs w:val="18"/>
          <w:lang w:eastAsia="en-US"/>
        </w:rPr>
        <w:t xml:space="preserve"> kierując się kryterium:</w:t>
      </w:r>
    </w:p>
    <w:p w14:paraId="44B2B645" w14:textId="506E7376" w:rsidR="00DF2594" w:rsidRPr="0090358E" w:rsidRDefault="00DF2594" w:rsidP="00087DD1">
      <w:pPr>
        <w:spacing w:before="120" w:after="120" w:line="276" w:lineRule="auto"/>
        <w:ind w:left="1134" w:right="1"/>
        <w:jc w:val="center"/>
        <w:rPr>
          <w:rFonts w:ascii="Verdana" w:hAnsi="Verdana" w:cstheme="minorHAnsi"/>
          <w:b/>
          <w:sz w:val="18"/>
          <w:szCs w:val="18"/>
        </w:rPr>
      </w:pPr>
      <w:r w:rsidRPr="0090358E">
        <w:rPr>
          <w:rFonts w:ascii="Verdana" w:hAnsi="Verdana" w:cstheme="minorHAnsi"/>
          <w:b/>
          <w:sz w:val="18"/>
          <w:szCs w:val="18"/>
        </w:rPr>
        <w:t>Kryterium: Cena</w:t>
      </w:r>
      <w:r w:rsidR="00740FAF" w:rsidRPr="0090358E">
        <w:rPr>
          <w:rFonts w:ascii="Verdana" w:hAnsi="Verdana" w:cstheme="minorHAnsi"/>
          <w:b/>
          <w:sz w:val="18"/>
          <w:szCs w:val="18"/>
        </w:rPr>
        <w:t xml:space="preserve"> netto</w:t>
      </w:r>
      <w:r w:rsidRPr="0090358E">
        <w:rPr>
          <w:rFonts w:ascii="Verdana" w:hAnsi="Verdana" w:cstheme="minorHAnsi"/>
          <w:b/>
          <w:sz w:val="18"/>
          <w:szCs w:val="18"/>
        </w:rPr>
        <w:t xml:space="preserve">. Waga kryterium - </w:t>
      </w:r>
      <w:r w:rsidR="00CA254E" w:rsidRPr="0090358E">
        <w:rPr>
          <w:rFonts w:ascii="Verdana" w:hAnsi="Verdana" w:cstheme="minorHAnsi"/>
          <w:b/>
          <w:sz w:val="18"/>
          <w:szCs w:val="18"/>
        </w:rPr>
        <w:t>100</w:t>
      </w:r>
      <w:r w:rsidRPr="0090358E">
        <w:rPr>
          <w:rFonts w:ascii="Verdana" w:hAnsi="Verdana" w:cstheme="minorHAnsi"/>
          <w:b/>
          <w:bCs/>
          <w:iCs/>
          <w:sz w:val="18"/>
          <w:szCs w:val="18"/>
        </w:rPr>
        <w:t>%:</w:t>
      </w:r>
    </w:p>
    <w:p w14:paraId="1707616A" w14:textId="77777777" w:rsidR="00DF2594" w:rsidRPr="0090358E" w:rsidRDefault="00DF2594" w:rsidP="00087DD1">
      <w:pPr>
        <w:spacing w:before="120" w:after="120" w:line="276" w:lineRule="auto"/>
        <w:ind w:left="1134" w:right="1"/>
        <w:jc w:val="center"/>
        <w:rPr>
          <w:rFonts w:ascii="Verdana" w:hAnsi="Verdana" w:cstheme="minorHAnsi"/>
          <w:sz w:val="18"/>
          <w:szCs w:val="18"/>
        </w:rPr>
      </w:pPr>
      <w:r w:rsidRPr="0090358E">
        <w:rPr>
          <w:rFonts w:ascii="Verdana" w:hAnsi="Verdana" w:cstheme="minorHAnsi"/>
          <w:sz w:val="18"/>
          <w:szCs w:val="18"/>
        </w:rPr>
        <w:t>Sposób oceny ofert dla Kryterium Ceny:</w:t>
      </w:r>
    </w:p>
    <w:p w14:paraId="1130EC03" w14:textId="5CC6525C" w:rsidR="006D1E8E" w:rsidRPr="0090358E"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6D06838" w14:textId="77777777" w:rsidR="00425D97" w:rsidRPr="0090358E" w:rsidRDefault="00DF2594" w:rsidP="006B0420">
      <w:pPr>
        <w:spacing w:before="120" w:after="120" w:line="276" w:lineRule="auto"/>
        <w:ind w:left="1134" w:right="1"/>
        <w:rPr>
          <w:rFonts w:ascii="Verdana" w:hAnsi="Verdana" w:cstheme="minorHAnsi"/>
          <w:sz w:val="18"/>
          <w:szCs w:val="18"/>
        </w:rPr>
      </w:pPr>
      <w:r w:rsidRPr="0090358E">
        <w:rPr>
          <w:rFonts w:ascii="Verdana" w:hAnsi="Verdana" w:cstheme="minorHAnsi"/>
          <w:sz w:val="18"/>
          <w:szCs w:val="18"/>
        </w:rPr>
        <w:t xml:space="preserve">gdzie: </w:t>
      </w:r>
    </w:p>
    <w:p w14:paraId="543ADE3F" w14:textId="77777777" w:rsidR="00DF2594" w:rsidRPr="0090358E" w:rsidRDefault="00DF2594" w:rsidP="009131D2">
      <w:pPr>
        <w:spacing w:before="120" w:after="120" w:line="276" w:lineRule="auto"/>
        <w:ind w:left="1560" w:right="1" w:hanging="426"/>
        <w:jc w:val="left"/>
        <w:rPr>
          <w:rFonts w:ascii="Verdana" w:hAnsi="Verdana" w:cstheme="minorHAnsi"/>
          <w:sz w:val="18"/>
          <w:szCs w:val="18"/>
        </w:rPr>
      </w:pPr>
      <w:r w:rsidRPr="0090358E">
        <w:rPr>
          <w:rFonts w:ascii="Verdana" w:hAnsi="Verdana" w:cstheme="minorHAnsi"/>
          <w:sz w:val="18"/>
          <w:szCs w:val="18"/>
        </w:rPr>
        <w:t>A -</w:t>
      </w:r>
      <w:r w:rsidRPr="0090358E">
        <w:rPr>
          <w:rFonts w:ascii="Verdana" w:hAnsi="Verdana" w:cstheme="minorHAnsi"/>
          <w:sz w:val="18"/>
          <w:szCs w:val="18"/>
        </w:rPr>
        <w:tab/>
        <w:t>najniższa Cena</w:t>
      </w:r>
      <w:r w:rsidR="00DE00BF" w:rsidRPr="0090358E">
        <w:rPr>
          <w:rFonts w:ascii="Verdana" w:hAnsi="Verdana" w:cstheme="minorHAnsi"/>
          <w:sz w:val="18"/>
          <w:szCs w:val="18"/>
        </w:rPr>
        <w:t xml:space="preserve"> </w:t>
      </w:r>
      <w:r w:rsidR="00B71EE2" w:rsidRPr="0090358E">
        <w:rPr>
          <w:rFonts w:ascii="Verdana" w:hAnsi="Verdana" w:cstheme="minorHAnsi"/>
          <w:sz w:val="18"/>
          <w:szCs w:val="18"/>
        </w:rPr>
        <w:t xml:space="preserve">netto </w:t>
      </w:r>
      <w:r w:rsidR="00DE00BF" w:rsidRPr="0090358E">
        <w:rPr>
          <w:rFonts w:ascii="Verdana" w:hAnsi="Verdana" w:cstheme="minorHAnsi"/>
          <w:sz w:val="18"/>
          <w:szCs w:val="18"/>
        </w:rPr>
        <w:t>spośród wszystkich ofert niepodlegających odrzuceniu</w:t>
      </w:r>
    </w:p>
    <w:p w14:paraId="716CEFAD" w14:textId="4A2A808F" w:rsidR="00DF2594" w:rsidRPr="0090358E" w:rsidRDefault="00DF2594" w:rsidP="009131D2">
      <w:pPr>
        <w:spacing w:before="120" w:after="120" w:line="276" w:lineRule="auto"/>
        <w:ind w:left="1560" w:right="1" w:hanging="426"/>
        <w:jc w:val="left"/>
        <w:rPr>
          <w:rFonts w:ascii="Verdana" w:hAnsi="Verdana" w:cstheme="minorHAnsi"/>
          <w:sz w:val="18"/>
          <w:szCs w:val="18"/>
        </w:rPr>
      </w:pPr>
      <w:r w:rsidRPr="0090358E">
        <w:rPr>
          <w:rFonts w:ascii="Verdana" w:hAnsi="Verdana" w:cstheme="minorHAnsi"/>
          <w:sz w:val="18"/>
          <w:szCs w:val="18"/>
        </w:rPr>
        <w:t xml:space="preserve">B - </w:t>
      </w:r>
      <w:r w:rsidRPr="0090358E">
        <w:rPr>
          <w:rFonts w:ascii="Verdana" w:hAnsi="Verdana" w:cstheme="minorHAnsi"/>
          <w:sz w:val="18"/>
          <w:szCs w:val="18"/>
        </w:rPr>
        <w:tab/>
        <w:t xml:space="preserve">Cena </w:t>
      </w:r>
      <w:r w:rsidR="0007523E" w:rsidRPr="0090358E">
        <w:rPr>
          <w:rFonts w:ascii="Verdana" w:hAnsi="Verdana" w:cstheme="minorHAnsi"/>
          <w:sz w:val="18"/>
          <w:szCs w:val="18"/>
        </w:rPr>
        <w:t xml:space="preserve">netto </w:t>
      </w:r>
      <w:r w:rsidRPr="0090358E">
        <w:rPr>
          <w:rFonts w:ascii="Verdana" w:hAnsi="Verdana" w:cstheme="minorHAnsi"/>
          <w:sz w:val="18"/>
          <w:szCs w:val="18"/>
        </w:rPr>
        <w:t>oferty ocenianej</w:t>
      </w:r>
    </w:p>
    <w:p w14:paraId="07031673" w14:textId="558B6CDB" w:rsidR="00DF2594" w:rsidRPr="0090358E" w:rsidRDefault="00DF2594" w:rsidP="008A3FB8">
      <w:pPr>
        <w:spacing w:before="120" w:after="120" w:line="276" w:lineRule="auto"/>
        <w:ind w:left="1560" w:right="1" w:hanging="426"/>
        <w:jc w:val="left"/>
        <w:rPr>
          <w:rFonts w:ascii="Verdana" w:hAnsi="Verdana" w:cstheme="minorHAnsi"/>
          <w:sz w:val="18"/>
          <w:szCs w:val="18"/>
        </w:rPr>
      </w:pPr>
      <w:proofErr w:type="spellStart"/>
      <w:r w:rsidRPr="0090358E">
        <w:rPr>
          <w:rFonts w:ascii="Verdana" w:hAnsi="Verdana" w:cstheme="minorHAnsi"/>
          <w:sz w:val="18"/>
          <w:szCs w:val="18"/>
        </w:rPr>
        <w:t>Kc</w:t>
      </w:r>
      <w:proofErr w:type="spellEnd"/>
      <w:r w:rsidRPr="0090358E">
        <w:rPr>
          <w:rFonts w:ascii="Verdana" w:hAnsi="Verdana" w:cstheme="minorHAnsi"/>
          <w:sz w:val="18"/>
          <w:szCs w:val="18"/>
        </w:rPr>
        <w:t xml:space="preserve"> - liczba uzyskanych punktów w kryterium Cena</w:t>
      </w:r>
    </w:p>
    <w:p w14:paraId="2C9EBF97" w14:textId="77777777" w:rsidR="00395A0E" w:rsidRPr="0090358E" w:rsidRDefault="00425D97" w:rsidP="000701C4">
      <w:pPr>
        <w:pStyle w:val="Lista2"/>
        <w:numPr>
          <w:ilvl w:val="1"/>
          <w:numId w:val="46"/>
        </w:numPr>
        <w:spacing w:before="120" w:after="120"/>
        <w:ind w:left="1134" w:right="1" w:hanging="1134"/>
        <w:jc w:val="both"/>
        <w:rPr>
          <w:rFonts w:ascii="Verdana" w:hAnsi="Verdana" w:cstheme="minorHAnsi"/>
          <w:sz w:val="18"/>
          <w:szCs w:val="18"/>
        </w:rPr>
      </w:pPr>
      <w:r w:rsidRPr="0090358E">
        <w:rPr>
          <w:rFonts w:ascii="Verdana" w:eastAsia="Calibri" w:hAnsi="Verdana" w:cstheme="minorHAnsi"/>
          <w:sz w:val="18"/>
          <w:szCs w:val="18"/>
          <w:lang w:eastAsia="en-US"/>
        </w:rPr>
        <w:t>Wszystkie obliczenia będą dokonywane z dokładnością do dwóch miejsc po przecinku.</w:t>
      </w:r>
    </w:p>
    <w:p w14:paraId="6128DAEC" w14:textId="3AAF7283" w:rsidR="00E573ED" w:rsidRPr="0090358E" w:rsidRDefault="00425D97" w:rsidP="000701C4">
      <w:pPr>
        <w:pStyle w:val="Lista2"/>
        <w:numPr>
          <w:ilvl w:val="1"/>
          <w:numId w:val="46"/>
        </w:numPr>
        <w:spacing w:before="120" w:after="120"/>
        <w:ind w:left="1134" w:right="1" w:hanging="1134"/>
        <w:jc w:val="both"/>
        <w:rPr>
          <w:rFonts w:ascii="Verdana" w:hAnsi="Verdana" w:cstheme="minorHAnsi"/>
          <w:sz w:val="18"/>
          <w:szCs w:val="18"/>
        </w:rPr>
      </w:pPr>
      <w:r w:rsidRPr="0090358E">
        <w:rPr>
          <w:rFonts w:ascii="Verdana" w:eastAsia="Calibri" w:hAnsi="Verdana" w:cstheme="minorHAnsi"/>
          <w:sz w:val="18"/>
          <w:szCs w:val="18"/>
          <w:lang w:eastAsia="en-US"/>
        </w:rPr>
        <w:t>Za najkorzystniejszą Ofertę zostanie uznana ta, która uzyska najwyższą liczbę punktów na podstawie ww. kryterium oceny Ofert.</w:t>
      </w:r>
      <w:r w:rsidR="005817FF" w:rsidRPr="0090358E">
        <w:rPr>
          <w:rFonts w:ascii="Verdana" w:hAnsi="Verdana" w:cstheme="minorHAnsi"/>
          <w:sz w:val="18"/>
          <w:szCs w:val="18"/>
        </w:rPr>
        <w:t xml:space="preserve"> </w:t>
      </w:r>
    </w:p>
    <w:p w14:paraId="38384EEF" w14:textId="77777777" w:rsidR="00D5790E" w:rsidRPr="0090358E" w:rsidRDefault="00D923C2" w:rsidP="000701C4">
      <w:pPr>
        <w:pStyle w:val="Lista2"/>
        <w:numPr>
          <w:ilvl w:val="1"/>
          <w:numId w:val="46"/>
        </w:numPr>
        <w:spacing w:before="120" w:after="120"/>
        <w:ind w:left="1134" w:right="1" w:hanging="1134"/>
        <w:jc w:val="both"/>
        <w:rPr>
          <w:rFonts w:ascii="Verdana" w:hAnsi="Verdana" w:cstheme="minorHAnsi"/>
          <w:sz w:val="18"/>
          <w:szCs w:val="18"/>
        </w:rPr>
      </w:pPr>
      <w:r w:rsidRPr="0090358E">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90358E" w:rsidRDefault="00D923C2" w:rsidP="000701C4">
      <w:pPr>
        <w:pStyle w:val="Lista2"/>
        <w:numPr>
          <w:ilvl w:val="1"/>
          <w:numId w:val="46"/>
        </w:numPr>
        <w:spacing w:before="120" w:after="120"/>
        <w:ind w:left="1134" w:right="1" w:hanging="1134"/>
        <w:jc w:val="both"/>
        <w:rPr>
          <w:rFonts w:ascii="Verdana" w:hAnsi="Verdana" w:cstheme="minorHAnsi"/>
          <w:sz w:val="18"/>
          <w:szCs w:val="18"/>
        </w:rPr>
      </w:pPr>
      <w:r w:rsidRPr="0090358E">
        <w:rPr>
          <w:rFonts w:ascii="Verdana" w:eastAsia="Calibri" w:hAnsi="Verdana" w:cstheme="minorHAnsi"/>
          <w:sz w:val="18"/>
          <w:szCs w:val="18"/>
          <w:lang w:eastAsia="en-US"/>
        </w:rPr>
        <w:t xml:space="preserve"> </w:t>
      </w:r>
      <w:r w:rsidR="00D5790E" w:rsidRPr="0090358E">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90358E" w:rsidRDefault="004C1B0C"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1" w:name="_Toc489350402"/>
      <w:bookmarkStart w:id="222" w:name="_Toc515896295"/>
      <w:bookmarkStart w:id="223" w:name="_Toc122344799"/>
      <w:r w:rsidRPr="0090358E">
        <w:rPr>
          <w:rFonts w:ascii="Trebuchet MS" w:eastAsiaTheme="majorEastAsia" w:hAnsi="Trebuchet MS" w:cstheme="majorBidi"/>
          <w:b w:val="0"/>
          <w:caps w:val="0"/>
          <w:color w:val="1A7466"/>
          <w:kern w:val="0"/>
          <w:sz w:val="32"/>
          <w:szCs w:val="32"/>
          <w:lang w:val="pl-PL"/>
        </w:rPr>
        <w:t xml:space="preserve">NEGOCJACJE HANDLOWE I </w:t>
      </w:r>
      <w:r w:rsidR="00425D97" w:rsidRPr="0090358E">
        <w:rPr>
          <w:rFonts w:ascii="Trebuchet MS" w:eastAsiaTheme="majorEastAsia" w:hAnsi="Trebuchet MS" w:cstheme="majorBidi"/>
          <w:b w:val="0"/>
          <w:caps w:val="0"/>
          <w:color w:val="1A7466"/>
          <w:kern w:val="0"/>
          <w:sz w:val="32"/>
          <w:szCs w:val="32"/>
          <w:lang w:val="pl-PL"/>
        </w:rPr>
        <w:t>AUKCJA ELEKTRONICZNA</w:t>
      </w:r>
      <w:bookmarkEnd w:id="221"/>
      <w:bookmarkEnd w:id="222"/>
      <w:r w:rsidR="008D2AB5" w:rsidRPr="0090358E">
        <w:rPr>
          <w:rFonts w:ascii="Trebuchet MS" w:eastAsiaTheme="majorEastAsia" w:hAnsi="Trebuchet MS" w:cstheme="majorBidi"/>
          <w:b w:val="0"/>
          <w:caps w:val="0"/>
          <w:color w:val="1A7466"/>
          <w:kern w:val="0"/>
          <w:sz w:val="32"/>
          <w:szCs w:val="32"/>
          <w:lang w:val="pl-PL"/>
        </w:rPr>
        <w:t>, WYBÓR OFERTY NAJKORZYSTNIEJSZEJ</w:t>
      </w:r>
      <w:bookmarkEnd w:id="223"/>
    </w:p>
    <w:p w14:paraId="04DCAEAD" w14:textId="77777777" w:rsidR="00FA4965" w:rsidRPr="0090358E" w:rsidRDefault="00FA4965" w:rsidP="000701C4">
      <w:pPr>
        <w:pStyle w:val="Akapitzlist"/>
        <w:numPr>
          <w:ilvl w:val="0"/>
          <w:numId w:val="47"/>
        </w:numPr>
        <w:spacing w:before="120" w:after="120" w:line="240" w:lineRule="auto"/>
        <w:ind w:right="-284"/>
        <w:contextualSpacing w:val="0"/>
        <w:rPr>
          <w:rFonts w:ascii="Verdana" w:hAnsi="Verdana" w:cstheme="minorHAnsi"/>
          <w:vanish/>
          <w:sz w:val="20"/>
          <w:lang w:eastAsia="pl-PL"/>
        </w:rPr>
      </w:pPr>
    </w:p>
    <w:p w14:paraId="43EC7C34" w14:textId="77777777" w:rsidR="00FA4965" w:rsidRPr="0090358E" w:rsidRDefault="00FA4965" w:rsidP="000701C4">
      <w:pPr>
        <w:pStyle w:val="Akapitzlist"/>
        <w:numPr>
          <w:ilvl w:val="0"/>
          <w:numId w:val="47"/>
        </w:numPr>
        <w:spacing w:before="120" w:after="120" w:line="240" w:lineRule="auto"/>
        <w:ind w:right="-284"/>
        <w:contextualSpacing w:val="0"/>
        <w:rPr>
          <w:rFonts w:ascii="Verdana" w:hAnsi="Verdana" w:cstheme="minorHAnsi"/>
          <w:vanish/>
          <w:sz w:val="20"/>
          <w:lang w:eastAsia="pl-PL"/>
        </w:rPr>
      </w:pPr>
    </w:p>
    <w:p w14:paraId="3D343F42" w14:textId="712A33CA" w:rsidR="00003E6E" w:rsidRPr="0090358E" w:rsidRDefault="00AE2D37" w:rsidP="000701C4">
      <w:pPr>
        <w:pStyle w:val="Lista2"/>
        <w:numPr>
          <w:ilvl w:val="1"/>
          <w:numId w:val="47"/>
        </w:numPr>
        <w:spacing w:before="120" w:after="120"/>
        <w:ind w:left="1134" w:right="1" w:hanging="1135"/>
        <w:jc w:val="both"/>
        <w:rPr>
          <w:rFonts w:ascii="Verdana" w:hAnsi="Verdana" w:cstheme="minorHAnsi"/>
          <w:sz w:val="18"/>
          <w:szCs w:val="18"/>
        </w:rPr>
      </w:pPr>
      <w:r w:rsidRPr="0090358E">
        <w:rPr>
          <w:rFonts w:ascii="Verdana" w:hAnsi="Verdana" w:cstheme="minorHAnsi"/>
          <w:sz w:val="18"/>
          <w:szCs w:val="18"/>
        </w:rPr>
        <w:t>Zamawiający</w:t>
      </w:r>
      <w:r w:rsidR="00DB08C5" w:rsidRPr="0090358E">
        <w:rPr>
          <w:rFonts w:ascii="Verdana" w:eastAsia="Calibri" w:hAnsi="Verdana" w:cstheme="minorHAnsi"/>
          <w:bCs/>
          <w:sz w:val="18"/>
          <w:szCs w:val="18"/>
          <w:lang w:eastAsia="en-US"/>
        </w:rPr>
        <w:t xml:space="preserve">, w </w:t>
      </w:r>
      <w:r w:rsidR="00DB08C5" w:rsidRPr="0090358E">
        <w:rPr>
          <w:rFonts w:ascii="Verdana" w:hAnsi="Verdana" w:cstheme="minorHAnsi"/>
          <w:sz w:val="18"/>
          <w:szCs w:val="18"/>
        </w:rPr>
        <w:t xml:space="preserve">celu uzyskania </w:t>
      </w:r>
      <w:r w:rsidR="00DA4310" w:rsidRPr="0090358E">
        <w:rPr>
          <w:rFonts w:ascii="Verdana" w:hAnsi="Verdana" w:cstheme="minorHAnsi"/>
          <w:sz w:val="18"/>
          <w:szCs w:val="18"/>
        </w:rPr>
        <w:t xml:space="preserve">optymalnych </w:t>
      </w:r>
      <w:r w:rsidR="00DB08C5" w:rsidRPr="0090358E">
        <w:rPr>
          <w:rFonts w:ascii="Verdana" w:hAnsi="Verdana" w:cstheme="minorHAnsi"/>
          <w:sz w:val="18"/>
          <w:szCs w:val="18"/>
        </w:rPr>
        <w:t>warunków handlowych</w:t>
      </w:r>
      <w:r w:rsidR="00DA4310" w:rsidRPr="0090358E">
        <w:rPr>
          <w:rFonts w:ascii="Verdana" w:hAnsi="Verdana" w:cstheme="minorHAnsi"/>
          <w:sz w:val="18"/>
          <w:szCs w:val="18"/>
        </w:rPr>
        <w:t xml:space="preserve"> dla Zamawiającego</w:t>
      </w:r>
      <w:r w:rsidR="00575407" w:rsidRPr="0090358E">
        <w:rPr>
          <w:rFonts w:ascii="Verdana" w:hAnsi="Verdana" w:cstheme="minorHAnsi"/>
          <w:sz w:val="18"/>
          <w:szCs w:val="18"/>
        </w:rPr>
        <w:t>,</w:t>
      </w:r>
      <w:r w:rsidR="00DB08C5" w:rsidRPr="0090358E">
        <w:rPr>
          <w:rFonts w:ascii="Verdana" w:hAnsi="Verdana" w:cstheme="minorHAnsi"/>
          <w:sz w:val="18"/>
          <w:szCs w:val="18"/>
        </w:rPr>
        <w:t xml:space="preserve"> może przeprowadzać negocjacje handlowe lub aukcje elektroniczne</w:t>
      </w:r>
      <w:r w:rsidR="00F165B8" w:rsidRPr="0090358E">
        <w:rPr>
          <w:rFonts w:ascii="Verdana" w:hAnsi="Verdana" w:cstheme="minorHAnsi"/>
          <w:sz w:val="18"/>
          <w:szCs w:val="18"/>
        </w:rPr>
        <w:t xml:space="preserve"> za pośrednictwem Systemu Zakupowego</w:t>
      </w:r>
      <w:r w:rsidR="00DB08C5" w:rsidRPr="0090358E">
        <w:rPr>
          <w:rFonts w:ascii="Verdana" w:hAnsi="Verdana" w:cstheme="minorHAnsi"/>
          <w:sz w:val="18"/>
          <w:szCs w:val="18"/>
        </w:rPr>
        <w:t xml:space="preserve">. Do negocjacji handlowych lub aukcji elektronicznej prowadzonych po złożeniu Ofert zaprasza się tych Wykonawców, którzy </w:t>
      </w:r>
      <w:r w:rsidR="007A51D2" w:rsidRPr="0090358E">
        <w:rPr>
          <w:rFonts w:ascii="Verdana" w:hAnsi="Verdana" w:cstheme="minorHAnsi"/>
          <w:sz w:val="18"/>
          <w:szCs w:val="18"/>
        </w:rPr>
        <w:t xml:space="preserve">nie zostali wykluczeni lub którzy </w:t>
      </w:r>
      <w:r w:rsidR="00DB08C5" w:rsidRPr="0090358E">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90358E">
        <w:rPr>
          <w:rFonts w:ascii="Verdana" w:hAnsi="Verdana" w:cstheme="minorHAnsi"/>
          <w:sz w:val="18"/>
          <w:szCs w:val="18"/>
        </w:rPr>
        <w:t xml:space="preserve"> Ofertę</w:t>
      </w:r>
      <w:r w:rsidR="00DB08C5" w:rsidRPr="0090358E">
        <w:rPr>
          <w:rFonts w:ascii="Verdana" w:hAnsi="Verdana" w:cstheme="minorHAnsi"/>
          <w:sz w:val="18"/>
          <w:szCs w:val="18"/>
        </w:rPr>
        <w:t>.</w:t>
      </w:r>
      <w:r w:rsidR="00F165B8" w:rsidRPr="0090358E">
        <w:rPr>
          <w:rFonts w:ascii="Verdana" w:hAnsi="Verdana" w:cstheme="minorHAnsi"/>
          <w:sz w:val="18"/>
          <w:szCs w:val="18"/>
        </w:rPr>
        <w:t xml:space="preserve"> </w:t>
      </w:r>
    </w:p>
    <w:p w14:paraId="1607D160" w14:textId="56FD0E1A" w:rsidR="000C530B" w:rsidRPr="0090358E" w:rsidRDefault="000C530B" w:rsidP="000701C4">
      <w:pPr>
        <w:pStyle w:val="Lista2"/>
        <w:numPr>
          <w:ilvl w:val="1"/>
          <w:numId w:val="47"/>
        </w:numPr>
        <w:spacing w:before="120" w:after="120"/>
        <w:ind w:left="1134" w:right="1" w:hanging="1135"/>
        <w:jc w:val="both"/>
        <w:rPr>
          <w:rFonts w:ascii="Verdana" w:hAnsi="Verdana" w:cstheme="minorHAnsi"/>
          <w:bCs/>
          <w:sz w:val="18"/>
          <w:szCs w:val="18"/>
        </w:rPr>
      </w:pPr>
      <w:r w:rsidRPr="0090358E">
        <w:rPr>
          <w:rFonts w:ascii="Verdana" w:hAnsi="Verdana" w:cstheme="minorHAnsi"/>
          <w:bCs/>
          <w:sz w:val="18"/>
          <w:szCs w:val="18"/>
        </w:rPr>
        <w:t xml:space="preserve">Instrukcje i zasady korzystania z Systemu Zakupowego, w tym sposób działania w postępowaniach </w:t>
      </w:r>
      <w:r w:rsidR="009D5BC2" w:rsidRPr="0090358E">
        <w:rPr>
          <w:rFonts w:ascii="Verdana" w:hAnsi="Verdana" w:cstheme="minorHAnsi"/>
          <w:sz w:val="18"/>
          <w:szCs w:val="18"/>
        </w:rPr>
        <w:t xml:space="preserve">zakupowych </w:t>
      </w:r>
      <w:r w:rsidRPr="0090358E">
        <w:rPr>
          <w:rFonts w:ascii="Verdana" w:hAnsi="Verdana" w:cstheme="minorHAnsi"/>
          <w:bCs/>
          <w:sz w:val="18"/>
          <w:szCs w:val="18"/>
        </w:rPr>
        <w:t xml:space="preserve">z aukcją, opisane zostały przede wszystkim w instrukcjach </w:t>
      </w:r>
      <w:r w:rsidR="0041765E" w:rsidRPr="0090358E">
        <w:rPr>
          <w:rFonts w:ascii="Verdana" w:hAnsi="Verdana" w:cstheme="minorHAnsi"/>
          <w:bCs/>
          <w:sz w:val="18"/>
          <w:szCs w:val="18"/>
        </w:rPr>
        <w:t>zamieszczonych</w:t>
      </w:r>
      <w:r w:rsidRPr="0090358E">
        <w:rPr>
          <w:rFonts w:ascii="Verdana" w:hAnsi="Verdana" w:cstheme="minorHAnsi"/>
          <w:bCs/>
          <w:sz w:val="18"/>
          <w:szCs w:val="18"/>
        </w:rPr>
        <w:t xml:space="preserve"> na stronie </w:t>
      </w:r>
      <w:hyperlink r:id="rId22" w:history="1">
        <w:r w:rsidRPr="0090358E">
          <w:rPr>
            <w:rStyle w:val="Hipercze"/>
            <w:rFonts w:ascii="Verdana" w:hAnsi="Verdana" w:cstheme="minorHAnsi"/>
            <w:bCs/>
            <w:sz w:val="18"/>
            <w:szCs w:val="18"/>
          </w:rPr>
          <w:t>https://swpp2.gkpge.pl</w:t>
        </w:r>
      </w:hyperlink>
      <w:r w:rsidRPr="0090358E">
        <w:rPr>
          <w:rFonts w:ascii="Verdana" w:hAnsi="Verdana" w:cstheme="minorHAnsi"/>
          <w:bCs/>
          <w:sz w:val="18"/>
          <w:szCs w:val="18"/>
        </w:rPr>
        <w:t xml:space="preserve">: </w:t>
      </w:r>
    </w:p>
    <w:p w14:paraId="44F80513" w14:textId="5F860BE0" w:rsidR="000C530B" w:rsidRPr="0090358E" w:rsidRDefault="000C530B" w:rsidP="000701C4">
      <w:pPr>
        <w:pStyle w:val="Lista2"/>
        <w:numPr>
          <w:ilvl w:val="0"/>
          <w:numId w:val="65"/>
        </w:numPr>
        <w:spacing w:before="120" w:after="120"/>
        <w:ind w:left="1418" w:right="1" w:hanging="283"/>
        <w:jc w:val="both"/>
        <w:rPr>
          <w:rFonts w:ascii="Verdana" w:hAnsi="Verdana" w:cstheme="minorHAnsi"/>
          <w:bCs/>
          <w:sz w:val="18"/>
          <w:szCs w:val="18"/>
        </w:rPr>
      </w:pPr>
      <w:r w:rsidRPr="0090358E">
        <w:rPr>
          <w:rFonts w:ascii="Verdana" w:hAnsi="Verdana" w:cstheme="minorHAnsi"/>
          <w:bCs/>
          <w:sz w:val="18"/>
          <w:szCs w:val="18"/>
        </w:rPr>
        <w:t>dla użytkowników posiadających konto i zalogowanych na stronie internetowej https://swpp2.gkpge.pl w zakładce „Baza Wiedzy” (zwłaszc</w:t>
      </w:r>
      <w:r w:rsidR="000F3AAE" w:rsidRPr="0090358E">
        <w:rPr>
          <w:rFonts w:ascii="Verdana" w:hAnsi="Verdana" w:cstheme="minorHAnsi"/>
          <w:bCs/>
          <w:sz w:val="18"/>
          <w:szCs w:val="18"/>
        </w:rPr>
        <w:t>za w sekcji „Dokumenty”) oraz w </w:t>
      </w:r>
      <w:r w:rsidRPr="0090358E">
        <w:rPr>
          <w:rFonts w:ascii="Verdana" w:hAnsi="Verdana" w:cstheme="minorHAnsi"/>
          <w:bCs/>
          <w:sz w:val="18"/>
          <w:szCs w:val="18"/>
        </w:rPr>
        <w:t>zakładce „Strefa publiczna”, sekcja „Pytania i odpowiedzi/FAQ”;</w:t>
      </w:r>
    </w:p>
    <w:p w14:paraId="186B88EB" w14:textId="058E3306" w:rsidR="00003E6E" w:rsidRPr="0090358E" w:rsidRDefault="000C530B" w:rsidP="000701C4">
      <w:pPr>
        <w:pStyle w:val="Lista2"/>
        <w:numPr>
          <w:ilvl w:val="0"/>
          <w:numId w:val="65"/>
        </w:numPr>
        <w:spacing w:before="120" w:after="120"/>
        <w:ind w:left="1418" w:right="1" w:hanging="283"/>
        <w:jc w:val="both"/>
        <w:rPr>
          <w:rFonts w:ascii="Verdana" w:hAnsi="Verdana" w:cstheme="minorHAnsi"/>
          <w:sz w:val="18"/>
          <w:szCs w:val="18"/>
        </w:rPr>
      </w:pPr>
      <w:r w:rsidRPr="0090358E">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90358E">
        <w:rPr>
          <w:rFonts w:ascii="Verdana" w:hAnsi="Verdana" w:cstheme="minorHAnsi"/>
          <w:bCs/>
          <w:sz w:val="18"/>
          <w:szCs w:val="18"/>
        </w:rPr>
        <w:t xml:space="preserve">. </w:t>
      </w:r>
    </w:p>
    <w:p w14:paraId="19899443" w14:textId="77777777" w:rsidR="00F424D3" w:rsidRPr="00FE56A2" w:rsidRDefault="00F424D3" w:rsidP="00F424D3">
      <w:pPr>
        <w:pStyle w:val="Lista2"/>
        <w:numPr>
          <w:ilvl w:val="1"/>
          <w:numId w:val="47"/>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3" w:history="1">
        <w:r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Pr>
          <w:rFonts w:ascii="Verdana" w:hAnsi="Verdana" w:cstheme="minorHAnsi"/>
          <w:bCs/>
          <w:sz w:val="18"/>
          <w:szCs w:val="18"/>
        </w:rPr>
        <w:t xml:space="preserve">możliwość </w:t>
      </w:r>
      <w:r w:rsidRPr="00FE56A2">
        <w:rPr>
          <w:rFonts w:ascii="Verdana" w:hAnsi="Verdana" w:cstheme="minorHAnsi"/>
          <w:bCs/>
          <w:sz w:val="18"/>
          <w:szCs w:val="18"/>
        </w:rPr>
        <w:t>składani</w:t>
      </w:r>
      <w:r>
        <w:rPr>
          <w:rFonts w:ascii="Verdana" w:hAnsi="Verdana" w:cstheme="minorHAnsi"/>
          <w:bCs/>
          <w:sz w:val="18"/>
          <w:szCs w:val="18"/>
        </w:rPr>
        <w:t>a</w:t>
      </w:r>
      <w:r w:rsidRPr="00FE56A2">
        <w:rPr>
          <w:rFonts w:ascii="Verdana" w:hAnsi="Verdana" w:cstheme="minorHAnsi"/>
          <w:bCs/>
          <w:sz w:val="18"/>
          <w:szCs w:val="18"/>
        </w:rPr>
        <w:t xml:space="preserve"> ofert</w:t>
      </w:r>
      <w:r>
        <w:rPr>
          <w:rFonts w:ascii="Verdana" w:hAnsi="Verdana" w:cstheme="minorHAnsi"/>
          <w:bCs/>
          <w:sz w:val="18"/>
          <w:szCs w:val="18"/>
        </w:rPr>
        <w:t xml:space="preserve"> </w:t>
      </w:r>
      <w:r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1EFF2E7" w:rsidR="00003E6E" w:rsidRPr="0090358E" w:rsidRDefault="009B4E6B" w:rsidP="000701C4">
      <w:pPr>
        <w:pStyle w:val="Lista2"/>
        <w:numPr>
          <w:ilvl w:val="1"/>
          <w:numId w:val="47"/>
        </w:numPr>
        <w:spacing w:before="120" w:after="120"/>
        <w:ind w:left="1134" w:right="1" w:hanging="1134"/>
        <w:jc w:val="both"/>
        <w:rPr>
          <w:rFonts w:ascii="Verdana" w:hAnsi="Verdana" w:cstheme="minorHAnsi"/>
          <w:sz w:val="18"/>
          <w:szCs w:val="18"/>
        </w:rPr>
      </w:pPr>
      <w:r w:rsidRPr="0090358E">
        <w:rPr>
          <w:rFonts w:ascii="Verdana" w:hAnsi="Verdana" w:cstheme="minorHAnsi"/>
          <w:bCs/>
          <w:sz w:val="18"/>
          <w:szCs w:val="18"/>
        </w:rPr>
        <w:lastRenderedPageBreak/>
        <w:t xml:space="preserve">W przypadku, gdy Zamawiający przeprowadza aukcję próbną, Wykonawca powinien wziąć w niej udział </w:t>
      </w:r>
      <w:r w:rsidR="00DB08C5" w:rsidRPr="0090358E">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90358E">
        <w:rPr>
          <w:rFonts w:ascii="Verdana" w:hAnsi="Verdana" w:cstheme="minorHAnsi"/>
          <w:bCs/>
          <w:sz w:val="18"/>
          <w:szCs w:val="18"/>
        </w:rPr>
        <w:t>Systemu</w:t>
      </w:r>
      <w:r w:rsidR="00C4733A" w:rsidRPr="0090358E">
        <w:rPr>
          <w:rFonts w:ascii="Verdana" w:hAnsi="Verdana" w:cstheme="minorHAnsi"/>
          <w:bCs/>
          <w:sz w:val="18"/>
          <w:szCs w:val="18"/>
        </w:rPr>
        <w:t xml:space="preserve"> Zakupowego</w:t>
      </w:r>
      <w:r w:rsidR="00DB08C5" w:rsidRPr="0090358E">
        <w:rPr>
          <w:rFonts w:ascii="Verdana" w:hAnsi="Verdana" w:cstheme="minorHAnsi"/>
          <w:bCs/>
          <w:sz w:val="18"/>
          <w:szCs w:val="18"/>
        </w:rPr>
        <w:t xml:space="preserve">. </w:t>
      </w:r>
    </w:p>
    <w:p w14:paraId="3620115C" w14:textId="77777777" w:rsidR="00DB08C5" w:rsidRPr="0090358E" w:rsidRDefault="00AE2D37" w:rsidP="000701C4">
      <w:pPr>
        <w:pStyle w:val="Lista2"/>
        <w:numPr>
          <w:ilvl w:val="1"/>
          <w:numId w:val="47"/>
        </w:numPr>
        <w:spacing w:before="120" w:after="120"/>
        <w:ind w:left="1134" w:right="1" w:hanging="1134"/>
        <w:jc w:val="both"/>
        <w:rPr>
          <w:rFonts w:ascii="Verdana" w:hAnsi="Verdana" w:cstheme="minorHAnsi"/>
          <w:sz w:val="18"/>
          <w:szCs w:val="18"/>
        </w:rPr>
      </w:pPr>
      <w:r w:rsidRPr="0090358E">
        <w:rPr>
          <w:rFonts w:ascii="Verdana" w:hAnsi="Verdana" w:cstheme="minorHAnsi"/>
          <w:sz w:val="18"/>
          <w:szCs w:val="18"/>
        </w:rPr>
        <w:t>Zamawiający</w:t>
      </w:r>
      <w:r w:rsidR="00DB08C5" w:rsidRPr="0090358E">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90358E" w:rsidRDefault="00DB08C5" w:rsidP="000701C4">
      <w:pPr>
        <w:pStyle w:val="Lista2"/>
        <w:numPr>
          <w:ilvl w:val="2"/>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bCs/>
          <w:sz w:val="18"/>
          <w:szCs w:val="18"/>
        </w:rPr>
        <w:t>pozycji złożonych przez nich Ofert i otrzymanej pu</w:t>
      </w:r>
      <w:r w:rsidR="00003E6E" w:rsidRPr="0090358E">
        <w:rPr>
          <w:rFonts w:ascii="Verdana" w:hAnsi="Verdana" w:cstheme="minorHAnsi"/>
          <w:bCs/>
          <w:sz w:val="18"/>
          <w:szCs w:val="18"/>
        </w:rPr>
        <w:t>nktacji;</w:t>
      </w:r>
    </w:p>
    <w:p w14:paraId="4151BBCA" w14:textId="77777777" w:rsidR="00003E6E" w:rsidRPr="0090358E" w:rsidRDefault="00DB08C5" w:rsidP="000701C4">
      <w:pPr>
        <w:pStyle w:val="Lista2"/>
        <w:numPr>
          <w:ilvl w:val="2"/>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bCs/>
          <w:sz w:val="18"/>
          <w:szCs w:val="18"/>
        </w:rPr>
        <w:t>minimalnych wartości postąpień składanyc</w:t>
      </w:r>
      <w:r w:rsidR="00003E6E" w:rsidRPr="0090358E">
        <w:rPr>
          <w:rFonts w:ascii="Verdana" w:hAnsi="Verdana" w:cstheme="minorHAnsi"/>
          <w:bCs/>
          <w:sz w:val="18"/>
          <w:szCs w:val="18"/>
        </w:rPr>
        <w:t>h w toku aukcji elektronicznej;</w:t>
      </w:r>
    </w:p>
    <w:p w14:paraId="779E11D1" w14:textId="77777777" w:rsidR="00003E6E" w:rsidRPr="0090358E" w:rsidRDefault="00DB08C5" w:rsidP="000701C4">
      <w:pPr>
        <w:pStyle w:val="Lista2"/>
        <w:numPr>
          <w:ilvl w:val="2"/>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bCs/>
          <w:sz w:val="18"/>
          <w:szCs w:val="18"/>
        </w:rPr>
        <w:t xml:space="preserve">terminie </w:t>
      </w:r>
      <w:r w:rsidR="00003E6E" w:rsidRPr="0090358E">
        <w:rPr>
          <w:rFonts w:ascii="Verdana" w:hAnsi="Verdana" w:cstheme="minorHAnsi"/>
          <w:bCs/>
          <w:sz w:val="18"/>
          <w:szCs w:val="18"/>
        </w:rPr>
        <w:t>otwarcia aukcji elektronicznej;</w:t>
      </w:r>
    </w:p>
    <w:p w14:paraId="061E6C2D" w14:textId="77777777" w:rsidR="00003E6E" w:rsidRPr="0090358E" w:rsidRDefault="00DB08C5" w:rsidP="000701C4">
      <w:pPr>
        <w:pStyle w:val="Lista2"/>
        <w:numPr>
          <w:ilvl w:val="2"/>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bCs/>
          <w:sz w:val="18"/>
          <w:szCs w:val="18"/>
        </w:rPr>
        <w:t>terminie i warunkach za</w:t>
      </w:r>
      <w:r w:rsidR="00003E6E" w:rsidRPr="0090358E">
        <w:rPr>
          <w:rFonts w:ascii="Verdana" w:hAnsi="Verdana" w:cstheme="minorHAnsi"/>
          <w:bCs/>
          <w:sz w:val="18"/>
          <w:szCs w:val="18"/>
        </w:rPr>
        <w:t>mknięcia aukcji elektronicznej;</w:t>
      </w:r>
    </w:p>
    <w:p w14:paraId="5828A787" w14:textId="77777777" w:rsidR="00DB08C5" w:rsidRPr="0090358E" w:rsidRDefault="00DB08C5" w:rsidP="000701C4">
      <w:pPr>
        <w:pStyle w:val="Lista2"/>
        <w:numPr>
          <w:ilvl w:val="2"/>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bCs/>
          <w:sz w:val="18"/>
          <w:szCs w:val="18"/>
        </w:rPr>
        <w:t xml:space="preserve">sposobie oceny </w:t>
      </w:r>
      <w:r w:rsidR="00AE2D37" w:rsidRPr="0090358E">
        <w:rPr>
          <w:rFonts w:ascii="Verdana" w:hAnsi="Verdana" w:cstheme="minorHAnsi"/>
          <w:bCs/>
          <w:sz w:val="18"/>
          <w:szCs w:val="18"/>
        </w:rPr>
        <w:t>O</w:t>
      </w:r>
      <w:r w:rsidRPr="0090358E">
        <w:rPr>
          <w:rFonts w:ascii="Verdana" w:hAnsi="Verdana" w:cstheme="minorHAnsi"/>
          <w:bCs/>
          <w:sz w:val="18"/>
          <w:szCs w:val="18"/>
        </w:rPr>
        <w:t xml:space="preserve">fert w toku aukcji elektronicznej. </w:t>
      </w:r>
    </w:p>
    <w:p w14:paraId="2AAFD430" w14:textId="77777777" w:rsidR="00DB08C5" w:rsidRPr="0090358E" w:rsidRDefault="00AE2D37" w:rsidP="000701C4">
      <w:pPr>
        <w:pStyle w:val="Lista2"/>
        <w:numPr>
          <w:ilvl w:val="1"/>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sz w:val="18"/>
          <w:szCs w:val="18"/>
        </w:rPr>
        <w:t>Zamawiający</w:t>
      </w:r>
      <w:r w:rsidR="00DB08C5" w:rsidRPr="0090358E">
        <w:rPr>
          <w:rFonts w:ascii="Verdana" w:hAnsi="Verdana" w:cstheme="minorHAnsi"/>
          <w:bCs/>
          <w:sz w:val="18"/>
          <w:szCs w:val="18"/>
        </w:rPr>
        <w:t xml:space="preserve"> informuje, iż parametrem licytowanym w aukcji elektronicznej będzie cena netto</w:t>
      </w:r>
      <w:r w:rsidR="007A51D2" w:rsidRPr="0090358E">
        <w:rPr>
          <w:rFonts w:ascii="Verdana" w:hAnsi="Verdana" w:cstheme="minorHAnsi"/>
          <w:bCs/>
          <w:sz w:val="18"/>
          <w:szCs w:val="18"/>
        </w:rPr>
        <w:t xml:space="preserve"> za wykonanie przedmiotu Z</w:t>
      </w:r>
      <w:r w:rsidR="00DB08C5" w:rsidRPr="0090358E">
        <w:rPr>
          <w:rFonts w:ascii="Verdana" w:hAnsi="Verdana" w:cstheme="minorHAnsi"/>
          <w:bCs/>
          <w:sz w:val="18"/>
          <w:szCs w:val="18"/>
        </w:rPr>
        <w:t xml:space="preserve">amówienia. </w:t>
      </w:r>
    </w:p>
    <w:p w14:paraId="366C0FBA" w14:textId="0731F3F1" w:rsidR="00003E6E" w:rsidRPr="0090358E" w:rsidRDefault="00DB08C5" w:rsidP="000701C4">
      <w:pPr>
        <w:pStyle w:val="Lista2"/>
        <w:numPr>
          <w:ilvl w:val="1"/>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bCs/>
          <w:sz w:val="18"/>
          <w:szCs w:val="18"/>
        </w:rPr>
        <w:t xml:space="preserve">W przypadku, gdy awaria Systemu Zakupowego spowoduje przerwanie aukcji elektronicznej, </w:t>
      </w:r>
      <w:r w:rsidR="00AE2D37" w:rsidRPr="0090358E">
        <w:rPr>
          <w:rFonts w:ascii="Verdana" w:hAnsi="Verdana" w:cstheme="minorHAnsi"/>
          <w:sz w:val="18"/>
          <w:szCs w:val="18"/>
        </w:rPr>
        <w:t>Zamawiający</w:t>
      </w:r>
      <w:r w:rsidRPr="0090358E">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90358E">
        <w:rPr>
          <w:rFonts w:ascii="Verdana" w:hAnsi="Verdana" w:cstheme="minorHAnsi"/>
          <w:bCs/>
          <w:sz w:val="18"/>
          <w:szCs w:val="18"/>
        </w:rPr>
        <w:t>aukcji na adres e-mail podany w </w:t>
      </w:r>
      <w:r w:rsidRPr="0090358E">
        <w:rPr>
          <w:rFonts w:ascii="Verdana" w:hAnsi="Verdana" w:cstheme="minorHAnsi"/>
          <w:bCs/>
          <w:sz w:val="18"/>
          <w:szCs w:val="18"/>
        </w:rPr>
        <w:t xml:space="preserve">formularzu oferty. </w:t>
      </w:r>
    </w:p>
    <w:p w14:paraId="6AA427B0" w14:textId="25CCC106" w:rsidR="00492640" w:rsidRPr="0090358E" w:rsidRDefault="00DB08C5" w:rsidP="000701C4">
      <w:pPr>
        <w:pStyle w:val="Lista2"/>
        <w:numPr>
          <w:ilvl w:val="1"/>
          <w:numId w:val="47"/>
        </w:numPr>
        <w:spacing w:before="120" w:after="120"/>
        <w:ind w:left="1134" w:right="1" w:hanging="1134"/>
        <w:jc w:val="both"/>
        <w:rPr>
          <w:rFonts w:ascii="Verdana" w:hAnsi="Verdana" w:cstheme="minorHAnsi"/>
          <w:bCs/>
          <w:sz w:val="18"/>
          <w:szCs w:val="18"/>
        </w:rPr>
      </w:pPr>
      <w:r w:rsidRPr="0090358E">
        <w:rPr>
          <w:rFonts w:ascii="Verdana" w:hAnsi="Verdana" w:cstheme="minorHAnsi"/>
          <w:bCs/>
          <w:sz w:val="18"/>
          <w:szCs w:val="18"/>
        </w:rPr>
        <w:t xml:space="preserve">Po zamknięciu aukcji </w:t>
      </w:r>
      <w:r w:rsidR="00AE2D37" w:rsidRPr="0090358E">
        <w:rPr>
          <w:rFonts w:ascii="Verdana" w:hAnsi="Verdana" w:cstheme="minorHAnsi"/>
          <w:sz w:val="18"/>
          <w:szCs w:val="18"/>
        </w:rPr>
        <w:t>Zamawiający</w:t>
      </w:r>
      <w:r w:rsidRPr="0090358E">
        <w:rPr>
          <w:rFonts w:ascii="Verdana" w:hAnsi="Verdana" w:cstheme="minorHAnsi"/>
          <w:bCs/>
          <w:sz w:val="18"/>
          <w:szCs w:val="18"/>
        </w:rPr>
        <w:t xml:space="preserve"> wybiera najkorzystniejszą </w:t>
      </w:r>
      <w:r w:rsidR="008521EE" w:rsidRPr="0090358E">
        <w:rPr>
          <w:rFonts w:ascii="Verdana" w:hAnsi="Verdana" w:cstheme="minorHAnsi"/>
          <w:bCs/>
          <w:sz w:val="18"/>
          <w:szCs w:val="18"/>
        </w:rPr>
        <w:t xml:space="preserve">Ofertę </w:t>
      </w:r>
      <w:r w:rsidRPr="0090358E">
        <w:rPr>
          <w:rFonts w:ascii="Verdana" w:hAnsi="Verdana" w:cstheme="minorHAnsi"/>
          <w:bCs/>
          <w:sz w:val="18"/>
          <w:szCs w:val="18"/>
        </w:rPr>
        <w:t xml:space="preserve">w oparciu o kryteria oceny Ofert określone w </w:t>
      </w:r>
      <w:r w:rsidR="00904E94" w:rsidRPr="0090358E">
        <w:rPr>
          <w:rFonts w:ascii="Verdana" w:hAnsi="Verdana" w:cstheme="minorHAnsi"/>
          <w:bCs/>
          <w:sz w:val="18"/>
          <w:szCs w:val="18"/>
        </w:rPr>
        <w:t>SWZ</w:t>
      </w:r>
      <w:r w:rsidRPr="0090358E">
        <w:rPr>
          <w:rFonts w:ascii="Verdana" w:hAnsi="Verdana" w:cstheme="minorHAnsi"/>
          <w:bCs/>
          <w:sz w:val="18"/>
          <w:szCs w:val="18"/>
        </w:rPr>
        <w:t xml:space="preserve">, z uwzględnieniem wyników aukcji elektronicznej. </w:t>
      </w:r>
      <w:r w:rsidR="00265891" w:rsidRPr="0090358E">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90358E">
        <w:rPr>
          <w:rFonts w:ascii="Verdana" w:hAnsi="Verdana" w:cstheme="minorHAnsi"/>
          <w:bCs/>
          <w:sz w:val="18"/>
          <w:szCs w:val="18"/>
        </w:rPr>
        <w:t xml:space="preserve"> </w:t>
      </w:r>
      <w:r w:rsidR="00492640" w:rsidRPr="0090358E">
        <w:rPr>
          <w:rFonts w:ascii="Verdana" w:hAnsi="Verdana" w:cstheme="minorHAnsi"/>
          <w:bCs/>
          <w:sz w:val="18"/>
          <w:szCs w:val="18"/>
        </w:rPr>
        <w:t xml:space="preserve">Potwierdzenie ceny należy złożyć za pośrednictwem Systemu Zakupowego. </w:t>
      </w:r>
      <w:r w:rsidR="00492640" w:rsidRPr="0090358E">
        <w:rPr>
          <w:rFonts w:ascii="Verdana" w:hAnsi="Verdana" w:cstheme="minorHAnsi"/>
          <w:sz w:val="18"/>
          <w:szCs w:val="18"/>
        </w:rPr>
        <w:t xml:space="preserve">Złożenie </w:t>
      </w:r>
      <w:r w:rsidR="00DD64DC" w:rsidRPr="0090358E">
        <w:rPr>
          <w:rFonts w:ascii="Verdana" w:hAnsi="Verdana" w:cstheme="minorHAnsi"/>
          <w:sz w:val="18"/>
          <w:szCs w:val="18"/>
        </w:rPr>
        <w:t xml:space="preserve">najkorzystniejszej </w:t>
      </w:r>
      <w:r w:rsidR="00492640" w:rsidRPr="0090358E">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90358E">
        <w:rPr>
          <w:rFonts w:ascii="Verdana" w:hAnsi="Verdana" w:cstheme="minorHAnsi"/>
          <w:sz w:val="18"/>
          <w:szCs w:val="18"/>
        </w:rPr>
        <w:t>Zamawiający</w:t>
      </w:r>
      <w:r w:rsidR="00492640" w:rsidRPr="0090358E">
        <w:rPr>
          <w:rFonts w:ascii="Verdana" w:hAnsi="Verdana" w:cstheme="minorHAnsi"/>
          <w:sz w:val="18"/>
          <w:szCs w:val="18"/>
        </w:rPr>
        <w:t xml:space="preserve"> może zdecydować o przeprowadzeniu negocjacji handlowych z Wykonawcą</w:t>
      </w:r>
      <w:r w:rsidR="00DD64DC" w:rsidRPr="0090358E">
        <w:rPr>
          <w:rFonts w:ascii="Verdana" w:hAnsi="Verdana" w:cstheme="minorHAnsi"/>
          <w:sz w:val="18"/>
          <w:szCs w:val="18"/>
        </w:rPr>
        <w:t>,</w:t>
      </w:r>
      <w:r w:rsidR="00492640" w:rsidRPr="0090358E">
        <w:rPr>
          <w:rFonts w:ascii="Verdana" w:hAnsi="Verdana" w:cstheme="minorHAnsi"/>
          <w:sz w:val="18"/>
          <w:szCs w:val="18"/>
        </w:rPr>
        <w:t xml:space="preserve"> który złożył najkorzystniejszą </w:t>
      </w:r>
      <w:r w:rsidR="003A0604" w:rsidRPr="0090358E">
        <w:rPr>
          <w:rFonts w:ascii="Verdana" w:hAnsi="Verdana" w:cstheme="minorHAnsi"/>
          <w:sz w:val="18"/>
          <w:szCs w:val="18"/>
        </w:rPr>
        <w:t xml:space="preserve">Ofertę </w:t>
      </w:r>
      <w:r w:rsidR="00492640" w:rsidRPr="0090358E">
        <w:rPr>
          <w:rFonts w:ascii="Verdana" w:hAnsi="Verdana" w:cstheme="minorHAnsi"/>
          <w:sz w:val="18"/>
          <w:szCs w:val="18"/>
        </w:rPr>
        <w:t xml:space="preserve">w toku aukcji. </w:t>
      </w:r>
    </w:p>
    <w:p w14:paraId="6C09C5FD" w14:textId="5EFE5D0B" w:rsidR="002D62B2" w:rsidRPr="0090358E" w:rsidRDefault="002D62B2" w:rsidP="000701C4">
      <w:pPr>
        <w:pStyle w:val="Lista2"/>
        <w:numPr>
          <w:ilvl w:val="1"/>
          <w:numId w:val="47"/>
        </w:numPr>
        <w:spacing w:before="120" w:after="120"/>
        <w:ind w:left="1134" w:right="1" w:hanging="1134"/>
        <w:jc w:val="both"/>
        <w:rPr>
          <w:rFonts w:ascii="Verdana" w:hAnsi="Verdana" w:cstheme="minorHAnsi"/>
          <w:sz w:val="18"/>
          <w:szCs w:val="18"/>
        </w:rPr>
      </w:pPr>
      <w:r w:rsidRPr="0090358E">
        <w:rPr>
          <w:rFonts w:ascii="Verdana" w:eastAsia="Calibri" w:hAnsi="Verdana" w:cstheme="minorHAnsi"/>
          <w:sz w:val="18"/>
          <w:szCs w:val="18"/>
          <w:lang w:eastAsia="en-US"/>
        </w:rPr>
        <w:t xml:space="preserve">Zamawiający </w:t>
      </w:r>
      <w:r w:rsidR="008D2AB5" w:rsidRPr="0090358E">
        <w:rPr>
          <w:rFonts w:ascii="Verdana" w:eastAsia="Calibri" w:hAnsi="Verdana" w:cstheme="minorHAnsi"/>
          <w:sz w:val="18"/>
          <w:szCs w:val="18"/>
          <w:lang w:eastAsia="en-US"/>
        </w:rPr>
        <w:t xml:space="preserve">poinformuje Wykonawców, który złożyli oferty w </w:t>
      </w:r>
      <w:r w:rsidR="005133E6" w:rsidRPr="0090358E">
        <w:rPr>
          <w:rFonts w:ascii="Verdana" w:eastAsia="Calibri" w:hAnsi="Verdana" w:cstheme="minorHAnsi"/>
          <w:sz w:val="18"/>
          <w:szCs w:val="18"/>
          <w:lang w:eastAsia="en-US"/>
        </w:rPr>
        <w:t xml:space="preserve">Postępowaniu </w:t>
      </w:r>
      <w:r w:rsidR="009D5BC2" w:rsidRPr="0090358E">
        <w:rPr>
          <w:rFonts w:ascii="Verdana" w:hAnsi="Verdana" w:cstheme="minorHAnsi"/>
          <w:sz w:val="18"/>
          <w:szCs w:val="18"/>
        </w:rPr>
        <w:t>zakupowym</w:t>
      </w:r>
      <w:r w:rsidR="009D5BC2" w:rsidRPr="0090358E">
        <w:rPr>
          <w:rFonts w:ascii="Verdana" w:eastAsia="Calibri" w:hAnsi="Verdana" w:cstheme="minorHAnsi"/>
          <w:sz w:val="18"/>
          <w:szCs w:val="18"/>
        </w:rPr>
        <w:t xml:space="preserve"> </w:t>
      </w:r>
      <w:r w:rsidR="008D2AB5" w:rsidRPr="0090358E">
        <w:rPr>
          <w:rFonts w:ascii="Verdana" w:eastAsia="Calibri" w:hAnsi="Verdana" w:cstheme="minorHAnsi"/>
          <w:sz w:val="18"/>
          <w:szCs w:val="18"/>
          <w:lang w:eastAsia="en-US"/>
        </w:rPr>
        <w:t>o dokonanym wyborze najkorzystniejszej</w:t>
      </w:r>
      <w:r w:rsidR="008521EE" w:rsidRPr="0090358E">
        <w:rPr>
          <w:rFonts w:ascii="Verdana" w:eastAsia="Calibri" w:hAnsi="Verdana" w:cstheme="minorHAnsi"/>
          <w:sz w:val="18"/>
          <w:szCs w:val="18"/>
          <w:lang w:eastAsia="en-US"/>
        </w:rPr>
        <w:t xml:space="preserve"> Oferty</w:t>
      </w:r>
      <w:r w:rsidR="008D2AB5" w:rsidRPr="0090358E">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6055369A" w:rsidR="00AA33AB" w:rsidRPr="0090358E" w:rsidRDefault="00AA33AB" w:rsidP="000701C4">
      <w:pPr>
        <w:pStyle w:val="Lista2"/>
        <w:numPr>
          <w:ilvl w:val="1"/>
          <w:numId w:val="47"/>
        </w:numPr>
        <w:spacing w:before="120" w:after="120"/>
        <w:ind w:left="1134" w:right="1" w:hanging="1134"/>
        <w:jc w:val="both"/>
        <w:rPr>
          <w:rFonts w:ascii="Verdana" w:hAnsi="Verdana" w:cstheme="minorHAnsi"/>
          <w:sz w:val="18"/>
          <w:szCs w:val="18"/>
        </w:rPr>
      </w:pPr>
      <w:r w:rsidRPr="0090358E">
        <w:rPr>
          <w:rFonts w:ascii="Verdana" w:hAnsi="Verdana" w:cstheme="minorHAnsi"/>
          <w:sz w:val="18"/>
          <w:szCs w:val="18"/>
        </w:rPr>
        <w:t xml:space="preserve">W </w:t>
      </w:r>
      <w:r w:rsidR="003569DC" w:rsidRPr="0090358E">
        <w:rPr>
          <w:rFonts w:ascii="Verdana" w:hAnsi="Verdana" w:cstheme="minorHAnsi"/>
          <w:sz w:val="18"/>
          <w:szCs w:val="18"/>
        </w:rPr>
        <w:t>przypadku,</w:t>
      </w:r>
      <w:r w:rsidRPr="0090358E">
        <w:rPr>
          <w:rFonts w:ascii="Verdana" w:hAnsi="Verdana" w:cstheme="minorHAnsi"/>
          <w:sz w:val="18"/>
          <w:szCs w:val="18"/>
        </w:rPr>
        <w:t xml:space="preserve">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90358E" w:rsidRDefault="00AA33AB" w:rsidP="000701C4">
      <w:pPr>
        <w:pStyle w:val="Lista2"/>
        <w:numPr>
          <w:ilvl w:val="1"/>
          <w:numId w:val="47"/>
        </w:numPr>
        <w:spacing w:before="120" w:after="120"/>
        <w:ind w:left="1134" w:right="1" w:hanging="1134"/>
        <w:jc w:val="both"/>
        <w:rPr>
          <w:rFonts w:ascii="Verdana" w:hAnsi="Verdana" w:cstheme="minorHAnsi"/>
          <w:sz w:val="18"/>
          <w:szCs w:val="18"/>
        </w:rPr>
      </w:pPr>
      <w:r w:rsidRPr="0090358E">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90358E">
        <w:rPr>
          <w:rFonts w:ascii="Verdana" w:hAnsi="Verdana" w:cstheme="minorHAnsi"/>
          <w:sz w:val="18"/>
          <w:szCs w:val="18"/>
        </w:rPr>
        <w:t>n</w:t>
      </w:r>
      <w:r w:rsidRPr="0090358E">
        <w:rPr>
          <w:rFonts w:ascii="Verdana" w:hAnsi="Verdana" w:cstheme="minorHAnsi"/>
          <w:sz w:val="18"/>
          <w:szCs w:val="18"/>
        </w:rPr>
        <w:t>ajkorzystniejszą Ofertę spośród pozostałych Ofert.</w:t>
      </w:r>
    </w:p>
    <w:p w14:paraId="5187E134" w14:textId="77777777" w:rsidR="005817FF" w:rsidRPr="0090358E" w:rsidRDefault="005D3279"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4" w:name="_Toc137824145"/>
      <w:bookmarkStart w:id="225" w:name="_Toc154823362"/>
      <w:bookmarkStart w:id="226" w:name="_Toc165273928"/>
      <w:bookmarkStart w:id="227" w:name="_Toc165274197"/>
      <w:bookmarkStart w:id="228" w:name="_Toc243294557"/>
      <w:bookmarkStart w:id="229" w:name="_Toc489350407"/>
      <w:bookmarkStart w:id="230" w:name="_Toc243294553"/>
      <w:bookmarkStart w:id="231" w:name="_Toc489350403"/>
      <w:bookmarkStart w:id="232" w:name="_Toc515896296"/>
      <w:bookmarkStart w:id="233" w:name="_Toc122344800"/>
      <w:r w:rsidRPr="0090358E">
        <w:rPr>
          <w:rFonts w:ascii="Trebuchet MS" w:eastAsiaTheme="majorEastAsia" w:hAnsi="Trebuchet MS" w:cstheme="majorBidi"/>
          <w:b w:val="0"/>
          <w:caps w:val="0"/>
          <w:color w:val="1A7466"/>
          <w:kern w:val="0"/>
          <w:sz w:val="32"/>
          <w:szCs w:val="32"/>
          <w:lang w:val="pl-PL"/>
        </w:rPr>
        <w:t xml:space="preserve">INFORMACJE </w:t>
      </w:r>
      <w:r w:rsidR="00E33679" w:rsidRPr="0090358E">
        <w:rPr>
          <w:rFonts w:ascii="Trebuchet MS" w:eastAsiaTheme="majorEastAsia" w:hAnsi="Trebuchet MS" w:cstheme="majorBidi"/>
          <w:b w:val="0"/>
          <w:caps w:val="0"/>
          <w:color w:val="1A7466"/>
          <w:kern w:val="0"/>
          <w:sz w:val="32"/>
          <w:szCs w:val="32"/>
          <w:lang w:val="pl-PL"/>
        </w:rPr>
        <w:t xml:space="preserve">DOTYCZĄCE </w:t>
      </w:r>
      <w:r w:rsidRPr="0090358E">
        <w:rPr>
          <w:rFonts w:ascii="Trebuchet MS" w:eastAsiaTheme="majorEastAsia" w:hAnsi="Trebuchet MS" w:cstheme="majorBidi"/>
          <w:b w:val="0"/>
          <w:caps w:val="0"/>
          <w:color w:val="1A7466"/>
          <w:kern w:val="0"/>
          <w:sz w:val="32"/>
          <w:szCs w:val="32"/>
          <w:lang w:val="pl-PL"/>
        </w:rPr>
        <w:t>ZAWARCIA UMOWY</w:t>
      </w:r>
      <w:bookmarkEnd w:id="224"/>
      <w:bookmarkEnd w:id="225"/>
      <w:bookmarkEnd w:id="226"/>
      <w:bookmarkEnd w:id="227"/>
      <w:bookmarkEnd w:id="228"/>
      <w:bookmarkEnd w:id="229"/>
      <w:bookmarkEnd w:id="230"/>
      <w:bookmarkEnd w:id="231"/>
      <w:bookmarkEnd w:id="232"/>
      <w:bookmarkEnd w:id="233"/>
    </w:p>
    <w:p w14:paraId="1933FEEA" w14:textId="77777777" w:rsidR="00C4733A" w:rsidRPr="0090358E" w:rsidRDefault="00C4733A" w:rsidP="000701C4">
      <w:pPr>
        <w:pStyle w:val="Akapitzlist"/>
        <w:numPr>
          <w:ilvl w:val="0"/>
          <w:numId w:val="48"/>
        </w:numPr>
        <w:spacing w:before="240" w:after="120" w:line="240" w:lineRule="auto"/>
        <w:ind w:right="-284"/>
        <w:rPr>
          <w:rFonts w:ascii="Verdana" w:hAnsi="Verdana" w:cstheme="minorHAnsi"/>
          <w:vanish/>
          <w:sz w:val="20"/>
        </w:rPr>
      </w:pPr>
    </w:p>
    <w:p w14:paraId="40770DE4" w14:textId="77777777" w:rsidR="00C4733A" w:rsidRPr="0090358E" w:rsidRDefault="00C4733A" w:rsidP="000701C4">
      <w:pPr>
        <w:pStyle w:val="Akapitzlist"/>
        <w:numPr>
          <w:ilvl w:val="0"/>
          <w:numId w:val="48"/>
        </w:numPr>
        <w:spacing w:before="240" w:after="120" w:line="240" w:lineRule="auto"/>
        <w:ind w:right="-284"/>
        <w:rPr>
          <w:rFonts w:ascii="Verdana" w:hAnsi="Verdana" w:cstheme="minorHAnsi"/>
          <w:vanish/>
          <w:sz w:val="20"/>
        </w:rPr>
      </w:pPr>
    </w:p>
    <w:p w14:paraId="64D764E0" w14:textId="762C5DA9" w:rsidR="00003E6E" w:rsidRPr="0090358E" w:rsidRDefault="005D3279" w:rsidP="000701C4">
      <w:pPr>
        <w:pStyle w:val="Akapitzlist"/>
        <w:numPr>
          <w:ilvl w:val="1"/>
          <w:numId w:val="48"/>
        </w:numPr>
        <w:spacing w:before="240" w:after="120" w:line="240" w:lineRule="auto"/>
        <w:ind w:left="1134" w:right="1" w:hanging="1134"/>
        <w:rPr>
          <w:rFonts w:ascii="Verdana" w:hAnsi="Verdana" w:cstheme="minorHAnsi"/>
          <w:b/>
          <w:bCs/>
          <w:sz w:val="18"/>
          <w:szCs w:val="18"/>
        </w:rPr>
      </w:pPr>
      <w:r w:rsidRPr="0090358E">
        <w:rPr>
          <w:rFonts w:ascii="Verdana" w:hAnsi="Verdana" w:cstheme="minorHAnsi"/>
          <w:sz w:val="18"/>
          <w:szCs w:val="18"/>
        </w:rPr>
        <w:t>Z Wykonawcą, którego Oferta zostanie wybrana jako najkorzystniejsza</w:t>
      </w:r>
      <w:r w:rsidR="008521EE" w:rsidRPr="0090358E">
        <w:rPr>
          <w:rFonts w:ascii="Verdana" w:hAnsi="Verdana" w:cstheme="minorHAnsi"/>
          <w:sz w:val="18"/>
          <w:szCs w:val="18"/>
        </w:rPr>
        <w:t xml:space="preserve"> Oferta</w:t>
      </w:r>
      <w:r w:rsidRPr="0090358E">
        <w:rPr>
          <w:rFonts w:ascii="Verdana" w:hAnsi="Verdana" w:cstheme="minorHAnsi"/>
          <w:sz w:val="18"/>
          <w:szCs w:val="18"/>
        </w:rPr>
        <w:t xml:space="preserve">, zostanie zawarta przez Zamawiającego Umowa, zgodnie ze wzorem wskazanym w Załączniku nr </w:t>
      </w:r>
      <w:r w:rsidR="0068756E" w:rsidRPr="0090358E">
        <w:rPr>
          <w:rFonts w:ascii="Verdana" w:hAnsi="Verdana" w:cstheme="minorHAnsi"/>
          <w:sz w:val="18"/>
          <w:szCs w:val="18"/>
        </w:rPr>
        <w:t>2</w:t>
      </w:r>
      <w:r w:rsidRPr="0090358E">
        <w:rPr>
          <w:rFonts w:ascii="Verdana" w:hAnsi="Verdana" w:cstheme="minorHAnsi"/>
          <w:b/>
          <w:sz w:val="18"/>
          <w:szCs w:val="18"/>
        </w:rPr>
        <w:t xml:space="preserve"> </w:t>
      </w:r>
      <w:r w:rsidRPr="0090358E">
        <w:rPr>
          <w:rFonts w:ascii="Verdana" w:hAnsi="Verdana" w:cstheme="minorHAnsi"/>
          <w:sz w:val="18"/>
          <w:szCs w:val="18"/>
        </w:rPr>
        <w:t xml:space="preserve">do </w:t>
      </w:r>
      <w:r w:rsidR="00904E94" w:rsidRPr="0090358E">
        <w:rPr>
          <w:rFonts w:ascii="Verdana" w:hAnsi="Verdana" w:cstheme="minorHAnsi"/>
          <w:sz w:val="18"/>
          <w:szCs w:val="18"/>
        </w:rPr>
        <w:t>SWZ</w:t>
      </w:r>
      <w:r w:rsidR="00E33679" w:rsidRPr="0090358E">
        <w:rPr>
          <w:rFonts w:ascii="Verdana" w:hAnsi="Verdana" w:cstheme="minorHAnsi"/>
          <w:sz w:val="18"/>
          <w:szCs w:val="18"/>
        </w:rPr>
        <w:t>.</w:t>
      </w:r>
      <w:r w:rsidR="00DF05F8" w:rsidRPr="0090358E">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90358E" w:rsidRDefault="002B7BEC" w:rsidP="000701C4">
      <w:pPr>
        <w:pStyle w:val="Akapitzlist"/>
        <w:numPr>
          <w:ilvl w:val="1"/>
          <w:numId w:val="48"/>
        </w:numPr>
        <w:spacing w:before="240" w:after="120" w:line="240" w:lineRule="auto"/>
        <w:ind w:left="1134" w:right="1" w:hanging="1134"/>
        <w:rPr>
          <w:rFonts w:ascii="Verdana" w:hAnsi="Verdana" w:cstheme="minorHAnsi"/>
          <w:sz w:val="18"/>
          <w:szCs w:val="18"/>
        </w:rPr>
      </w:pPr>
      <w:r w:rsidRPr="0090358E">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90358E">
        <w:rPr>
          <w:rFonts w:ascii="Verdana" w:hAnsi="Verdana" w:cstheme="minorHAnsi"/>
          <w:sz w:val="18"/>
          <w:szCs w:val="18"/>
        </w:rPr>
        <w:t>przekazanych Zamawiającemu w toku postępowania</w:t>
      </w:r>
      <w:r w:rsidR="00917741" w:rsidRPr="0090358E">
        <w:rPr>
          <w:rFonts w:ascii="Verdana" w:hAnsi="Verdana" w:cstheme="minorHAnsi"/>
          <w:sz w:val="18"/>
          <w:szCs w:val="18"/>
        </w:rPr>
        <w:t xml:space="preserve"> </w:t>
      </w:r>
      <w:r w:rsidR="009D5BC2" w:rsidRPr="0090358E">
        <w:rPr>
          <w:rFonts w:ascii="Verdana" w:hAnsi="Verdana" w:cstheme="minorHAnsi"/>
          <w:sz w:val="18"/>
          <w:szCs w:val="18"/>
          <w:lang w:eastAsia="pl-PL"/>
        </w:rPr>
        <w:t xml:space="preserve">zakupowego </w:t>
      </w:r>
      <w:r w:rsidR="00C472EA" w:rsidRPr="0090358E">
        <w:rPr>
          <w:rFonts w:ascii="Verdana" w:hAnsi="Verdana" w:cstheme="minorHAnsi"/>
          <w:sz w:val="18"/>
          <w:szCs w:val="18"/>
        </w:rPr>
        <w:t>lub wprost z dokumentów rejestrowych lub bezpłatnych i ogólnodostępnych baz danych</w:t>
      </w:r>
      <w:r w:rsidRPr="0090358E">
        <w:rPr>
          <w:rFonts w:ascii="Verdana" w:hAnsi="Verdana" w:cstheme="minorHAnsi"/>
          <w:sz w:val="18"/>
          <w:szCs w:val="18"/>
        </w:rPr>
        <w:t xml:space="preserve">. </w:t>
      </w:r>
    </w:p>
    <w:p w14:paraId="4FC0AADD" w14:textId="24A43599" w:rsidR="00003E6E" w:rsidRPr="0090358E" w:rsidRDefault="00506640" w:rsidP="000701C4">
      <w:pPr>
        <w:pStyle w:val="Akapitzlist"/>
        <w:numPr>
          <w:ilvl w:val="1"/>
          <w:numId w:val="48"/>
        </w:numPr>
        <w:spacing w:before="240" w:after="120" w:line="240" w:lineRule="auto"/>
        <w:ind w:left="1134" w:right="1" w:hanging="1134"/>
        <w:rPr>
          <w:rFonts w:ascii="Verdana" w:hAnsi="Verdana"/>
          <w:b/>
          <w:bCs/>
          <w:sz w:val="18"/>
          <w:szCs w:val="18"/>
        </w:rPr>
      </w:pPr>
      <w:r w:rsidRPr="00506640">
        <w:rPr>
          <w:rFonts w:ascii="Verdana" w:hAnsi="Verdana" w:cstheme="minorHAnsi"/>
          <w:sz w:val="18"/>
          <w:szCs w:val="18"/>
        </w:rPr>
        <w:t>W przypadku, gdy Wykonawca, którego Oferta została wybrana uchyla się od zawarcia Umowy w sprawie zamówienia niepublicznego, Zamawiający może wybrać najkorzystniejszą Ofertę spośród pozostałych Ofert bez przeprowadzania ich ponownego badania i oceny, chyba że zachodzą przesłanki unieważnienia Postępowania zakupowego</w:t>
      </w:r>
      <w:r w:rsidR="00003E6E" w:rsidRPr="0090358E">
        <w:rPr>
          <w:rFonts w:ascii="Verdana" w:hAnsi="Verdana" w:cstheme="minorHAnsi"/>
          <w:sz w:val="18"/>
          <w:szCs w:val="18"/>
        </w:rPr>
        <w:t>.</w:t>
      </w:r>
    </w:p>
    <w:p w14:paraId="2D67BD46" w14:textId="77777777" w:rsidR="005817FF" w:rsidRPr="0090358E" w:rsidRDefault="005D3279"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4" w:name="_Toc137824143"/>
      <w:bookmarkStart w:id="235" w:name="_Toc154823359"/>
      <w:bookmarkStart w:id="236" w:name="_Toc165273925"/>
      <w:bookmarkStart w:id="237" w:name="_Toc165274194"/>
      <w:bookmarkStart w:id="238" w:name="_Toc243294554"/>
      <w:bookmarkStart w:id="239" w:name="_Toc489350404"/>
      <w:bookmarkStart w:id="240" w:name="_Toc515896297"/>
      <w:bookmarkStart w:id="241" w:name="_Toc122344801"/>
      <w:r w:rsidRPr="0090358E">
        <w:rPr>
          <w:rFonts w:ascii="Trebuchet MS" w:eastAsiaTheme="majorEastAsia" w:hAnsi="Trebuchet MS" w:cstheme="majorBidi"/>
          <w:b w:val="0"/>
          <w:caps w:val="0"/>
          <w:color w:val="1A7466"/>
          <w:kern w:val="0"/>
          <w:sz w:val="32"/>
          <w:szCs w:val="32"/>
          <w:lang w:val="pl-PL"/>
        </w:rPr>
        <w:lastRenderedPageBreak/>
        <w:t>WYMAGANIA DOTYCZĄCE ZABEZPIECZENIA NALEŻYTEGO WYKONANIA UMOWY</w:t>
      </w:r>
      <w:bookmarkEnd w:id="234"/>
      <w:bookmarkEnd w:id="235"/>
      <w:bookmarkEnd w:id="236"/>
      <w:bookmarkEnd w:id="237"/>
      <w:bookmarkEnd w:id="238"/>
      <w:bookmarkEnd w:id="239"/>
      <w:bookmarkEnd w:id="240"/>
      <w:bookmarkEnd w:id="241"/>
    </w:p>
    <w:p w14:paraId="1E0E9A5E" w14:textId="77777777" w:rsidR="005010DA" w:rsidRPr="0090358E" w:rsidRDefault="005010DA" w:rsidP="000701C4">
      <w:pPr>
        <w:pStyle w:val="Akapitzlist"/>
        <w:numPr>
          <w:ilvl w:val="0"/>
          <w:numId w:val="49"/>
        </w:numPr>
        <w:spacing w:before="120" w:after="120" w:line="240" w:lineRule="auto"/>
        <w:ind w:right="-284"/>
        <w:rPr>
          <w:rFonts w:ascii="Verdana" w:eastAsia="Calibri" w:hAnsi="Verdana" w:cstheme="minorHAnsi"/>
          <w:vanish/>
          <w:sz w:val="20"/>
        </w:rPr>
      </w:pPr>
    </w:p>
    <w:p w14:paraId="3509D8DC" w14:textId="77777777" w:rsidR="005010DA" w:rsidRPr="0090358E" w:rsidRDefault="005010DA" w:rsidP="000701C4">
      <w:pPr>
        <w:pStyle w:val="Akapitzlist"/>
        <w:numPr>
          <w:ilvl w:val="0"/>
          <w:numId w:val="49"/>
        </w:numPr>
        <w:spacing w:before="120" w:after="120" w:line="240" w:lineRule="auto"/>
        <w:ind w:right="-284"/>
        <w:rPr>
          <w:rFonts w:ascii="Verdana" w:eastAsia="Calibri" w:hAnsi="Verdana" w:cstheme="minorHAnsi"/>
          <w:vanish/>
          <w:sz w:val="20"/>
        </w:rPr>
      </w:pPr>
    </w:p>
    <w:p w14:paraId="00493DBF" w14:textId="56E68ABC" w:rsidR="00037C0C" w:rsidRPr="00132EEE" w:rsidRDefault="00037C0C" w:rsidP="00037C0C">
      <w:pPr>
        <w:pStyle w:val="Akapitzlist"/>
        <w:numPr>
          <w:ilvl w:val="1"/>
          <w:numId w:val="49"/>
        </w:numPr>
        <w:spacing w:before="120" w:after="120" w:line="240" w:lineRule="auto"/>
        <w:ind w:left="1134" w:right="1" w:hanging="1135"/>
        <w:rPr>
          <w:rFonts w:ascii="Verdana" w:hAnsi="Verdana" w:cstheme="minorHAnsi"/>
          <w:i/>
          <w:sz w:val="18"/>
          <w:szCs w:val="18"/>
        </w:rPr>
      </w:pPr>
      <w:bookmarkStart w:id="242" w:name="_Toc360717346"/>
      <w:bookmarkStart w:id="243" w:name="_Toc404679081"/>
      <w:bookmarkStart w:id="244" w:name="_Toc462325366"/>
      <w:bookmarkStart w:id="245" w:name="_Toc122344805"/>
      <w:r w:rsidRPr="00132EEE">
        <w:rPr>
          <w:rFonts w:ascii="Verdana" w:eastAsia="Calibri" w:hAnsi="Verdana" w:cstheme="minorHAnsi"/>
          <w:sz w:val="18"/>
          <w:szCs w:val="18"/>
        </w:rPr>
        <w:t xml:space="preserve">Zamawiający wymaga, aby Wykonawca, którego Oferta zostanie wybrana jako najkorzystniejsza wniósł zabezpieczenie należytego wykonania umowy w wysokości </w:t>
      </w:r>
      <w:r w:rsidRPr="00037C0C">
        <w:rPr>
          <w:rFonts w:ascii="Verdana" w:eastAsia="Calibri" w:hAnsi="Verdana" w:cstheme="minorHAnsi"/>
          <w:b/>
          <w:bCs/>
          <w:sz w:val="18"/>
          <w:szCs w:val="18"/>
        </w:rPr>
        <w:t xml:space="preserve">5% wynagrodzenia (netto) </w:t>
      </w:r>
      <w:r w:rsidRPr="00132EEE">
        <w:rPr>
          <w:rFonts w:ascii="Verdana" w:eastAsia="Calibri" w:hAnsi="Verdana" w:cstheme="minorHAnsi"/>
          <w:sz w:val="18"/>
          <w:szCs w:val="18"/>
        </w:rPr>
        <w:t>należnego Wykonawcy na podstawie Umowy.</w:t>
      </w:r>
    </w:p>
    <w:p w14:paraId="14D27F63" w14:textId="77777777" w:rsidR="00037C0C" w:rsidRPr="00132EEE" w:rsidRDefault="00037C0C" w:rsidP="00037C0C">
      <w:pPr>
        <w:pStyle w:val="Akapitzlist"/>
        <w:numPr>
          <w:ilvl w:val="1"/>
          <w:numId w:val="49"/>
        </w:numPr>
        <w:spacing w:before="120" w:after="120" w:line="240" w:lineRule="auto"/>
        <w:ind w:left="1134" w:right="1" w:hanging="1135"/>
        <w:rPr>
          <w:rFonts w:ascii="Verdana" w:hAnsi="Verdana" w:cstheme="minorHAnsi"/>
          <w:i/>
          <w:sz w:val="18"/>
          <w:szCs w:val="18"/>
        </w:rPr>
      </w:pPr>
      <w:r w:rsidRPr="00132EEE">
        <w:rPr>
          <w:rFonts w:ascii="Verdana" w:eastAsia="Calibri" w:hAnsi="Verdana" w:cstheme="minorHAnsi"/>
          <w:sz w:val="18"/>
          <w:szCs w:val="18"/>
        </w:rPr>
        <w:t>Wykonawca zobowiązany jest wnieść zabezpieczenie należytego wykonania Umowy w formach przewidzianych w Projekcie Umowy stanowiącym Załącznik nr 2 do SWZ.</w:t>
      </w:r>
    </w:p>
    <w:p w14:paraId="6A6DB8E1" w14:textId="3BF02C12" w:rsidR="00037C0C" w:rsidRPr="00132EEE" w:rsidRDefault="00037C0C" w:rsidP="00037C0C">
      <w:pPr>
        <w:pStyle w:val="Nagwek1"/>
        <w:keepNext w:val="0"/>
        <w:keepLines w:val="0"/>
        <w:numPr>
          <w:ilvl w:val="1"/>
          <w:numId w:val="49"/>
        </w:numPr>
        <w:tabs>
          <w:tab w:val="num" w:pos="1440"/>
        </w:tabs>
        <w:suppressAutoHyphens/>
        <w:spacing w:before="120" w:after="120" w:line="240" w:lineRule="auto"/>
        <w:ind w:left="1134" w:right="1" w:hanging="1135"/>
        <w:rPr>
          <w:rFonts w:ascii="Verdana" w:hAnsi="Verdana" w:cstheme="minorHAnsi"/>
          <w:b w:val="0"/>
          <w:caps w:val="0"/>
          <w:sz w:val="18"/>
          <w:szCs w:val="18"/>
          <w:lang w:val="pl-PL"/>
        </w:rPr>
      </w:pPr>
      <w:bookmarkStart w:id="246" w:name="_Toc122344802"/>
      <w:r w:rsidRPr="00132EEE">
        <w:rPr>
          <w:rFonts w:ascii="Verdana" w:hAnsi="Verdana" w:cstheme="minorHAnsi"/>
          <w:b w:val="0"/>
          <w:caps w:val="0"/>
          <w:sz w:val="18"/>
          <w:szCs w:val="18"/>
          <w:lang w:val="pl-PL"/>
        </w:rPr>
        <w:t xml:space="preserve">Zabezpieczenie należytego wykonania Umowy w pieniądzu należy wnieść na rachunek bankowy Zamawiającego, tj. PGE </w:t>
      </w:r>
      <w:r>
        <w:rPr>
          <w:rFonts w:ascii="Verdana" w:hAnsi="Verdana" w:cstheme="minorHAnsi"/>
          <w:b w:val="0"/>
          <w:caps w:val="0"/>
          <w:sz w:val="18"/>
          <w:szCs w:val="18"/>
          <w:lang w:val="pl-PL"/>
        </w:rPr>
        <w:t>Toruń</w:t>
      </w:r>
      <w:r w:rsidRPr="00132EEE">
        <w:rPr>
          <w:rFonts w:ascii="Verdana" w:hAnsi="Verdana" w:cstheme="minorHAnsi"/>
          <w:b w:val="0"/>
          <w:caps w:val="0"/>
          <w:sz w:val="18"/>
          <w:szCs w:val="18"/>
          <w:lang w:val="pl-PL"/>
        </w:rPr>
        <w:t xml:space="preserve"> S.A.:</w:t>
      </w:r>
      <w:bookmarkEnd w:id="246"/>
    </w:p>
    <w:p w14:paraId="0E5A75A0" w14:textId="63C39A11" w:rsidR="00037C0C" w:rsidRPr="00132EEE" w:rsidRDefault="00037C0C" w:rsidP="00037C0C">
      <w:pPr>
        <w:pStyle w:val="Nagwek1"/>
        <w:keepNext w:val="0"/>
        <w:keepLines w:val="0"/>
        <w:suppressAutoHyphens/>
        <w:spacing w:before="120" w:after="120" w:line="240" w:lineRule="auto"/>
        <w:ind w:left="1134" w:right="1"/>
        <w:jc w:val="center"/>
        <w:rPr>
          <w:rFonts w:ascii="Verdana" w:hAnsi="Verdana" w:cstheme="minorHAnsi"/>
          <w:caps w:val="0"/>
          <w:sz w:val="18"/>
          <w:szCs w:val="18"/>
          <w:lang w:val="pl-PL"/>
        </w:rPr>
      </w:pPr>
      <w:bookmarkStart w:id="247" w:name="_Toc122344803"/>
      <w:r w:rsidRPr="00132EEE">
        <w:rPr>
          <w:rFonts w:ascii="Verdana" w:hAnsi="Verdana" w:cstheme="minorHAnsi"/>
          <w:caps w:val="0"/>
          <w:sz w:val="18"/>
          <w:szCs w:val="18"/>
          <w:lang w:val="pl-PL"/>
        </w:rPr>
        <w:t xml:space="preserve">Nr konta bankowego: Bank PEKAO S.A. </w:t>
      </w:r>
      <w:bookmarkEnd w:id="247"/>
      <w:r w:rsidR="0077274B" w:rsidRPr="0077274B">
        <w:rPr>
          <w:rFonts w:ascii="Verdana" w:hAnsi="Verdana" w:cstheme="minorHAnsi"/>
          <w:caps w:val="0"/>
          <w:sz w:val="18"/>
          <w:szCs w:val="18"/>
          <w:lang w:val="pl-PL"/>
        </w:rPr>
        <w:t>41 1240 6292 1111 0010 7724 1994</w:t>
      </w:r>
    </w:p>
    <w:p w14:paraId="3F5F37AB" w14:textId="77777777" w:rsidR="00037C0C" w:rsidRPr="00132EEE" w:rsidRDefault="00037C0C" w:rsidP="00037C0C">
      <w:pPr>
        <w:pStyle w:val="Nagwek1"/>
        <w:keepNext w:val="0"/>
        <w:keepLines w:val="0"/>
        <w:suppressAutoHyphens/>
        <w:spacing w:before="120" w:after="120" w:line="240" w:lineRule="auto"/>
        <w:ind w:left="1134" w:right="1"/>
        <w:jc w:val="center"/>
        <w:rPr>
          <w:rFonts w:ascii="Verdana" w:hAnsi="Verdana" w:cstheme="minorHAnsi"/>
          <w:caps w:val="0"/>
          <w:sz w:val="18"/>
          <w:szCs w:val="18"/>
          <w:lang w:val="pl-PL"/>
        </w:rPr>
      </w:pPr>
      <w:bookmarkStart w:id="248" w:name="_Toc122344804"/>
      <w:r w:rsidRPr="00132EEE">
        <w:rPr>
          <w:rFonts w:ascii="Verdana" w:hAnsi="Verdana" w:cstheme="minorHAnsi"/>
          <w:caps w:val="0"/>
          <w:sz w:val="18"/>
          <w:szCs w:val="18"/>
          <w:lang w:val="pl-PL"/>
        </w:rPr>
        <w:t>W tytule przelewu należy wpisać: ZABEZPIECZENIE, nr Umowy.</w:t>
      </w:r>
      <w:bookmarkEnd w:id="248"/>
    </w:p>
    <w:p w14:paraId="42E76BF8" w14:textId="77777777" w:rsidR="00037C0C" w:rsidRPr="00132EEE" w:rsidRDefault="00037C0C" w:rsidP="00037C0C">
      <w:pPr>
        <w:numPr>
          <w:ilvl w:val="1"/>
          <w:numId w:val="49"/>
        </w:numPr>
        <w:spacing w:before="120" w:after="120" w:line="240" w:lineRule="auto"/>
        <w:ind w:left="1134" w:right="1" w:hanging="1135"/>
        <w:rPr>
          <w:rFonts w:ascii="Verdana" w:hAnsi="Verdana" w:cstheme="minorHAnsi"/>
          <w:i/>
          <w:sz w:val="18"/>
          <w:szCs w:val="18"/>
        </w:rPr>
      </w:pPr>
      <w:r w:rsidRPr="00132EEE">
        <w:rPr>
          <w:rFonts w:ascii="Verdana" w:eastAsia="Calibri" w:hAnsi="Verdana" w:cstheme="minorHAnsi"/>
          <w:sz w:val="18"/>
          <w:szCs w:val="18"/>
        </w:rPr>
        <w:t xml:space="preserve">Sposób wniesienia zabezpieczenia należytego wykonania Umowy oraz zwrot zabezpieczenia określa Projekt Umowy stanowiący Załącznik nr 2 do SWZ. </w:t>
      </w:r>
    </w:p>
    <w:p w14:paraId="4325E28F" w14:textId="77777777" w:rsidR="00037C0C" w:rsidRPr="00132EEE" w:rsidRDefault="00037C0C" w:rsidP="00037C0C">
      <w:pPr>
        <w:numPr>
          <w:ilvl w:val="1"/>
          <w:numId w:val="49"/>
        </w:numPr>
        <w:spacing w:before="120" w:after="120" w:line="240" w:lineRule="auto"/>
        <w:ind w:left="1134" w:right="1" w:hanging="1135"/>
        <w:rPr>
          <w:rFonts w:ascii="Verdana" w:hAnsi="Verdana" w:cstheme="minorHAnsi"/>
          <w:i/>
          <w:sz w:val="18"/>
          <w:szCs w:val="18"/>
        </w:rPr>
      </w:pPr>
      <w:r w:rsidRPr="00132EEE">
        <w:rPr>
          <w:rFonts w:ascii="Verdana" w:eastAsia="Calibri" w:hAnsi="Verdana" w:cstheme="minorHAnsi"/>
          <w:b/>
          <w:sz w:val="18"/>
          <w:szCs w:val="18"/>
          <w:u w:val="single"/>
        </w:rPr>
        <w:t>Oryginał dokumentu potwierdzającego wniesienie zabezpieczenia należytego wykonania Umowy musi być dostarczony do Zamawiającego w terminie określonym we wzorze umowy</w:t>
      </w:r>
      <w:r w:rsidRPr="00132EEE">
        <w:rPr>
          <w:rFonts w:ascii="Verdana" w:eastAsia="Calibri" w:hAnsi="Verdana" w:cstheme="minorHAnsi"/>
          <w:sz w:val="18"/>
          <w:szCs w:val="18"/>
        </w:rPr>
        <w:t>. Dopuszczalnym jest wniesienie zabezpieczenia należytego wykonania Umowy w formach wskazanych w pkt 26.2 także w postaci  elektronicznej, opatrzonej kwalifikowanym podpisem elektronicznym.</w:t>
      </w:r>
    </w:p>
    <w:p w14:paraId="1F715D25" w14:textId="77777777" w:rsidR="00037C0C" w:rsidRPr="00132EEE" w:rsidRDefault="00037C0C" w:rsidP="00037C0C">
      <w:pPr>
        <w:numPr>
          <w:ilvl w:val="1"/>
          <w:numId w:val="49"/>
        </w:numPr>
        <w:spacing w:before="120" w:after="120" w:line="240" w:lineRule="auto"/>
        <w:ind w:left="1134" w:right="1" w:hanging="1135"/>
        <w:rPr>
          <w:rFonts w:ascii="Verdana" w:hAnsi="Verdana" w:cstheme="minorHAnsi"/>
          <w:i/>
          <w:sz w:val="18"/>
          <w:szCs w:val="18"/>
        </w:rPr>
      </w:pPr>
      <w:r w:rsidRPr="00132EEE">
        <w:rPr>
          <w:rFonts w:ascii="Verdana" w:eastAsia="Calibri" w:hAnsi="Verdana" w:cstheme="minorHAnsi"/>
          <w:sz w:val="18"/>
          <w:szCs w:val="18"/>
        </w:rPr>
        <w:t xml:space="preserve">W przypadku wnoszenia zabezpieczenia w formie niepieniężnej Zamawiający nie dopuszcza w treści gwarancji/poręczenia zapisów uzależniających wypłatę od spełnienia jakichkolwiek warunków lub od dostarczenia innych dokumentów poza oświadczeniem Zamawiającego, że zaistniały okoliczności związane z niewykonaniem lub nienależytym wykonaniem umowy  (w szczególności przedkładania protokołów odbioru, faktur, opinii biegłego itp.). </w:t>
      </w:r>
    </w:p>
    <w:p w14:paraId="5B0F1C12" w14:textId="77777777" w:rsidR="00037C0C" w:rsidRPr="00132EEE" w:rsidRDefault="00037C0C" w:rsidP="00037C0C">
      <w:pPr>
        <w:numPr>
          <w:ilvl w:val="1"/>
          <w:numId w:val="49"/>
        </w:numPr>
        <w:spacing w:before="120" w:after="120" w:line="240" w:lineRule="auto"/>
        <w:ind w:left="1134" w:right="1" w:hanging="1135"/>
        <w:rPr>
          <w:rFonts w:ascii="Verdana" w:hAnsi="Verdana" w:cstheme="minorHAnsi"/>
          <w:i/>
          <w:sz w:val="18"/>
          <w:szCs w:val="18"/>
        </w:rPr>
      </w:pPr>
      <w:r w:rsidRPr="00132EEE">
        <w:rPr>
          <w:rFonts w:ascii="Verdana" w:eastAsia="Calibri" w:hAnsi="Verdana" w:cstheme="minorHAnsi"/>
          <w:sz w:val="18"/>
          <w:szCs w:val="18"/>
        </w:rPr>
        <w:t xml:space="preserve">Zabezpieczenie należytego wykonania Umowy w formie niepieniężnej musi zawierać oświadczenie gwaranta / poręczyciela, że żadna zmiana, uzupełnienie lub modyfikacja warunków Umowy lub zakresu zamówienia, które mają być wykonane lub któregokolwiek z dokumentów Umowy, uzgodnione pomiędzy Zamawiającym i Wykonawcą w żaden sposób nie zwalnia gwaranta / poręczyciela z żadnego zobowiązania w ramach gwarancji / poręczenia oraz nie wymaga konieczności powiadamiania gwaranta / poręczyciela o takiej zmianie, uzupełnieniu lub modyfikacji; </w:t>
      </w:r>
    </w:p>
    <w:p w14:paraId="6DB4D140" w14:textId="77777777" w:rsidR="00037C0C" w:rsidRPr="00132EEE" w:rsidRDefault="00037C0C" w:rsidP="00037C0C">
      <w:pPr>
        <w:numPr>
          <w:ilvl w:val="1"/>
          <w:numId w:val="49"/>
        </w:numPr>
        <w:spacing w:before="120" w:after="120" w:line="240" w:lineRule="auto"/>
        <w:ind w:left="1134" w:right="1" w:hanging="1135"/>
        <w:rPr>
          <w:rFonts w:ascii="Verdana" w:hAnsi="Verdana" w:cstheme="minorHAnsi"/>
          <w:i/>
          <w:sz w:val="18"/>
          <w:szCs w:val="18"/>
        </w:rPr>
      </w:pPr>
      <w:r w:rsidRPr="00132EEE">
        <w:rPr>
          <w:rFonts w:ascii="Verdana" w:eastAsia="Calibri" w:hAnsi="Verdana" w:cstheme="minorHAnsi"/>
          <w:sz w:val="18"/>
          <w:szCs w:val="18"/>
        </w:rPr>
        <w:t xml:space="preserve">W przypadku zabezpieczenia należytego wykonania Umowy w formie gwarancji bankowej lub gwarancji ubezpieczeniowej, muszą one spełniać także wymogi określone w Załączniku nr 2 do SWZ - Projekt Umowy. </w:t>
      </w:r>
    </w:p>
    <w:p w14:paraId="4CCC87F9" w14:textId="77777777" w:rsidR="00037C0C" w:rsidRPr="00132EEE" w:rsidRDefault="00037C0C" w:rsidP="00037C0C">
      <w:pPr>
        <w:numPr>
          <w:ilvl w:val="1"/>
          <w:numId w:val="49"/>
        </w:numPr>
        <w:spacing w:before="120" w:after="120" w:line="240" w:lineRule="auto"/>
        <w:ind w:left="1134" w:right="1" w:hanging="1135"/>
        <w:rPr>
          <w:rFonts w:ascii="Verdana" w:hAnsi="Verdana" w:cstheme="minorHAnsi"/>
          <w:i/>
          <w:sz w:val="18"/>
          <w:szCs w:val="18"/>
        </w:rPr>
      </w:pPr>
      <w:r w:rsidRPr="00132EEE">
        <w:rPr>
          <w:rFonts w:ascii="Verdana" w:eastAsia="Calibri" w:hAnsi="Verdana" w:cstheme="minorHAnsi"/>
          <w:sz w:val="18"/>
          <w:szCs w:val="18"/>
        </w:rPr>
        <w:t xml:space="preserve">Zabezpieczenie w formie innej niż pieniężna wnoszone jest w oryginale i wymaga uprzedniego zaakceptowania treści przez Zamawiającego. </w:t>
      </w:r>
    </w:p>
    <w:p w14:paraId="4CB3BA08" w14:textId="77777777" w:rsidR="005D3279" w:rsidRPr="0090358E" w:rsidRDefault="005D3279"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r w:rsidRPr="0090358E">
        <w:rPr>
          <w:rFonts w:ascii="Trebuchet MS" w:eastAsiaTheme="majorEastAsia" w:hAnsi="Trebuchet MS" w:cstheme="majorBidi"/>
          <w:b w:val="0"/>
          <w:caps w:val="0"/>
          <w:color w:val="1A7466"/>
          <w:kern w:val="0"/>
          <w:sz w:val="32"/>
          <w:szCs w:val="32"/>
          <w:lang w:val="pl-PL"/>
        </w:rPr>
        <w:t>INFORMACJA O F</w:t>
      </w:r>
      <w:r w:rsidR="00BF1B92" w:rsidRPr="0090358E">
        <w:rPr>
          <w:rFonts w:ascii="Trebuchet MS" w:eastAsiaTheme="majorEastAsia" w:hAnsi="Trebuchet MS" w:cstheme="majorBidi"/>
          <w:b w:val="0"/>
          <w:caps w:val="0"/>
          <w:color w:val="1A7466"/>
          <w:kern w:val="0"/>
          <w:sz w:val="32"/>
          <w:szCs w:val="32"/>
          <w:lang w:val="pl-PL"/>
        </w:rPr>
        <w:t xml:space="preserve">INANSOWANIU ZAMÓWIENIA </w:t>
      </w:r>
      <w:bookmarkEnd w:id="242"/>
      <w:bookmarkEnd w:id="243"/>
      <w:bookmarkEnd w:id="244"/>
      <w:bookmarkEnd w:id="245"/>
    </w:p>
    <w:p w14:paraId="25F4AD6F"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36AE3DB6"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55824668"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01D3F514"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3B6DA5F5"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7884697E"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0ACFEE2E"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65F1014C"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69CBAF5A" w14:textId="77777777" w:rsidR="00DE36E3" w:rsidRPr="0090358E" w:rsidRDefault="00DE36E3" w:rsidP="000701C4">
      <w:pPr>
        <w:pStyle w:val="Akapitzlist"/>
        <w:numPr>
          <w:ilvl w:val="0"/>
          <w:numId w:val="29"/>
        </w:numPr>
        <w:spacing w:before="120" w:after="120" w:line="240" w:lineRule="auto"/>
        <w:contextualSpacing w:val="0"/>
        <w:rPr>
          <w:rFonts w:ascii="Verdana" w:eastAsia="Calibri" w:hAnsi="Verdana" w:cstheme="minorHAnsi"/>
          <w:vanish/>
          <w:sz w:val="20"/>
        </w:rPr>
      </w:pPr>
    </w:p>
    <w:p w14:paraId="4612FB5E" w14:textId="022C5466" w:rsidR="00BF1B92" w:rsidRPr="0090358E" w:rsidRDefault="00BF1B92" w:rsidP="008A3FB8">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249" w:name="_Toc122344806"/>
      <w:r w:rsidRPr="0090358E">
        <w:rPr>
          <w:rFonts w:ascii="Verdana" w:hAnsi="Verdana" w:cstheme="minorHAnsi"/>
          <w:b w:val="0"/>
          <w:caps w:val="0"/>
          <w:sz w:val="18"/>
          <w:szCs w:val="18"/>
          <w:lang w:val="pl-PL"/>
        </w:rPr>
        <w:t xml:space="preserve">Zamawiający oświadcza, iż Przedmiot Zamówienia nie będzie finansowany z udziałem środków z Funduszy UE lub innych środków zewnętrznych </w:t>
      </w:r>
      <w:bookmarkEnd w:id="249"/>
    </w:p>
    <w:p w14:paraId="73DC6388" w14:textId="77777777" w:rsidR="0077555C" w:rsidRPr="0090358E" w:rsidRDefault="0077555C"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0" w:name="_Toc531685150"/>
      <w:bookmarkStart w:id="251" w:name="_Toc7422300"/>
      <w:bookmarkStart w:id="252" w:name="_Toc122344808"/>
      <w:r w:rsidRPr="0090358E">
        <w:rPr>
          <w:rFonts w:ascii="Trebuchet MS" w:eastAsiaTheme="majorEastAsia" w:hAnsi="Trebuchet MS" w:cstheme="majorBidi"/>
          <w:b w:val="0"/>
          <w:caps w:val="0"/>
          <w:color w:val="1A7466"/>
          <w:kern w:val="0"/>
          <w:sz w:val="32"/>
          <w:szCs w:val="32"/>
          <w:lang w:val="pl-PL"/>
        </w:rPr>
        <w:t>OCHRONA DANYCH OSOBOWYCH</w:t>
      </w:r>
      <w:bookmarkEnd w:id="250"/>
      <w:bookmarkEnd w:id="251"/>
      <w:bookmarkEnd w:id="252"/>
    </w:p>
    <w:p w14:paraId="7FCDFCD3" w14:textId="77777777" w:rsidR="00690615" w:rsidRPr="0090358E" w:rsidRDefault="00690615" w:rsidP="000701C4">
      <w:pPr>
        <w:pStyle w:val="Akapitzlist"/>
        <w:widowControl w:val="0"/>
        <w:numPr>
          <w:ilvl w:val="0"/>
          <w:numId w:val="50"/>
        </w:numPr>
        <w:spacing w:before="120" w:after="120" w:line="240" w:lineRule="auto"/>
        <w:ind w:right="-284"/>
        <w:contextualSpacing w:val="0"/>
        <w:outlineLvl w:val="1"/>
        <w:rPr>
          <w:rFonts w:ascii="Verdana" w:hAnsi="Verdana"/>
          <w:vanish/>
          <w:sz w:val="20"/>
          <w:lang w:eastAsia="pl-PL"/>
        </w:rPr>
      </w:pPr>
      <w:bookmarkStart w:id="253" w:name="_Toc122344809"/>
      <w:bookmarkEnd w:id="253"/>
    </w:p>
    <w:p w14:paraId="0A785B7B" w14:textId="77777777" w:rsidR="00690615" w:rsidRPr="0090358E" w:rsidRDefault="00690615" w:rsidP="000701C4">
      <w:pPr>
        <w:pStyle w:val="Akapitzlist"/>
        <w:widowControl w:val="0"/>
        <w:numPr>
          <w:ilvl w:val="0"/>
          <w:numId w:val="50"/>
        </w:numPr>
        <w:spacing w:before="120" w:after="120" w:line="240" w:lineRule="auto"/>
        <w:ind w:right="-284"/>
        <w:contextualSpacing w:val="0"/>
        <w:outlineLvl w:val="1"/>
        <w:rPr>
          <w:rFonts w:ascii="Verdana" w:hAnsi="Verdana"/>
          <w:vanish/>
          <w:sz w:val="20"/>
          <w:lang w:eastAsia="pl-PL"/>
        </w:rPr>
      </w:pPr>
      <w:bookmarkStart w:id="254" w:name="_Toc122344810"/>
      <w:bookmarkEnd w:id="254"/>
    </w:p>
    <w:p w14:paraId="1B5413C6" w14:textId="77777777"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55" w:name="_Toc122344811"/>
      <w:r w:rsidRPr="0090358E">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0358E">
        <w:rPr>
          <w:rFonts w:ascii="Verdana" w:hAnsi="Verdana"/>
          <w:sz w:val="18"/>
          <w:szCs w:val="18"/>
          <w:lang w:val="pl-PL" w:eastAsia="pl-PL"/>
        </w:rPr>
        <w:t>RODO</w:t>
      </w:r>
      <w:r w:rsidRPr="0090358E">
        <w:rPr>
          <w:rFonts w:ascii="Verdana" w:hAnsi="Verdana"/>
          <w:b w:val="0"/>
          <w:sz w:val="18"/>
          <w:szCs w:val="18"/>
          <w:lang w:val="pl-PL" w:eastAsia="pl-PL"/>
        </w:rPr>
        <w:t>”) informujemy, że:</w:t>
      </w:r>
      <w:bookmarkEnd w:id="255"/>
    </w:p>
    <w:p w14:paraId="7954020D" w14:textId="310EB0E2" w:rsidR="00BA4433" w:rsidRPr="006861AD" w:rsidRDefault="00BA4433" w:rsidP="006861AD">
      <w:pPr>
        <w:pStyle w:val="Akapitzlist"/>
        <w:numPr>
          <w:ilvl w:val="1"/>
          <w:numId w:val="50"/>
        </w:numPr>
        <w:ind w:left="1134" w:hanging="1134"/>
        <w:rPr>
          <w:rFonts w:ascii="Verdana" w:hAnsi="Verdana"/>
          <w:sz w:val="18"/>
          <w:szCs w:val="18"/>
          <w:lang w:eastAsia="pl-PL"/>
        </w:rPr>
      </w:pPr>
      <w:bookmarkStart w:id="256" w:name="_Toc122344812"/>
      <w:r w:rsidRPr="006861AD">
        <w:rPr>
          <w:rFonts w:ascii="Verdana" w:hAnsi="Verdana"/>
          <w:sz w:val="18"/>
          <w:szCs w:val="18"/>
          <w:lang w:eastAsia="pl-PL"/>
        </w:rPr>
        <w:t>Administratorem Pani / Pana danych osobowych („ADO”) jest:</w:t>
      </w:r>
      <w:bookmarkEnd w:id="256"/>
      <w:r w:rsidR="001E22D1" w:rsidRPr="006861AD">
        <w:rPr>
          <w:rFonts w:ascii="Verdana" w:hAnsi="Verdana"/>
          <w:sz w:val="18"/>
          <w:szCs w:val="18"/>
          <w:lang w:eastAsia="pl-PL"/>
        </w:rPr>
        <w:t xml:space="preserve"> </w:t>
      </w:r>
      <w:r w:rsidR="006861AD" w:rsidRPr="006861AD">
        <w:rPr>
          <w:rFonts w:ascii="Verdana" w:hAnsi="Verdana"/>
          <w:sz w:val="18"/>
          <w:szCs w:val="18"/>
          <w:lang w:eastAsia="pl-PL"/>
        </w:rPr>
        <w:t>PGE Toruń S.A. z siedzibą w Toruniu (87-100) przy ul. Ceramicznej 6</w:t>
      </w:r>
      <w:r w:rsidR="00B81625" w:rsidRPr="006861AD">
        <w:rPr>
          <w:rFonts w:ascii="Verdana" w:hAnsi="Verdana"/>
          <w:sz w:val="18"/>
          <w:szCs w:val="18"/>
          <w:lang w:eastAsia="pl-PL"/>
        </w:rPr>
        <w:t>.</w:t>
      </w:r>
    </w:p>
    <w:p w14:paraId="26DFA822" w14:textId="73F5142F"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57" w:name="_Toc122344814"/>
      <w:r w:rsidRPr="0090358E">
        <w:rPr>
          <w:rFonts w:ascii="Verdana" w:hAnsi="Verdana"/>
          <w:b w:val="0"/>
          <w:sz w:val="18"/>
          <w:szCs w:val="18"/>
          <w:lang w:val="pl-PL" w:eastAsia="pl-PL"/>
        </w:rPr>
        <w:t>W sprawie ochrony swoich danych osobowych może Pani/Pan skontaktować się z:</w:t>
      </w:r>
      <w:r w:rsidR="00B81625" w:rsidRPr="0090358E">
        <w:rPr>
          <w:b w:val="0"/>
          <w:lang w:val="pl-PL"/>
        </w:rPr>
        <w:t xml:space="preserve"> </w:t>
      </w:r>
      <w:r w:rsidR="00B81625" w:rsidRPr="0090358E">
        <w:rPr>
          <w:rFonts w:ascii="Verdana" w:hAnsi="Verdana"/>
          <w:b w:val="0"/>
          <w:sz w:val="18"/>
          <w:szCs w:val="18"/>
          <w:lang w:val="pl-PL" w:eastAsia="pl-PL"/>
        </w:rPr>
        <w:t xml:space="preserve">Inspektorem Ochrony Danych </w:t>
      </w:r>
      <w:r w:rsidR="00AE3E6C">
        <w:rPr>
          <w:rFonts w:ascii="Verdana" w:hAnsi="Verdana"/>
          <w:b w:val="0"/>
          <w:sz w:val="18"/>
          <w:szCs w:val="18"/>
          <w:lang w:val="pl-PL" w:eastAsia="pl-PL"/>
        </w:rPr>
        <w:t>PGE Toruń</w:t>
      </w:r>
      <w:r w:rsidR="001E22D1" w:rsidRPr="001E22D1">
        <w:rPr>
          <w:rFonts w:ascii="Verdana" w:hAnsi="Verdana"/>
          <w:b w:val="0"/>
          <w:sz w:val="18"/>
          <w:szCs w:val="18"/>
          <w:lang w:val="pl-PL" w:eastAsia="pl-PL"/>
        </w:rPr>
        <w:t xml:space="preserve"> S.A.:</w:t>
      </w:r>
      <w:r w:rsidR="00AE3E6C">
        <w:rPr>
          <w:rFonts w:ascii="Verdana" w:hAnsi="Verdana"/>
          <w:b w:val="0"/>
          <w:sz w:val="18"/>
          <w:szCs w:val="18"/>
          <w:lang w:val="pl-PL" w:eastAsia="pl-PL"/>
        </w:rPr>
        <w:t>N</w:t>
      </w:r>
      <w:r w:rsidR="006861AD" w:rsidRPr="006861AD">
        <w:rPr>
          <w:rFonts w:ascii="Arial" w:hAnsi="Arial" w:cs="Arial"/>
          <w:b w:val="0"/>
          <w:sz w:val="20"/>
          <w:lang w:val="pl-PL"/>
        </w:rPr>
        <w:t xml:space="preserve"> </w:t>
      </w:r>
      <w:hyperlink r:id="rId24" w:history="1">
        <w:r w:rsidR="006861AD" w:rsidRPr="00AE3E6C">
          <w:rPr>
            <w:rFonts w:ascii="Verdana" w:hAnsi="Verdana"/>
            <w:b w:val="0"/>
            <w:sz w:val="18"/>
            <w:szCs w:val="18"/>
            <w:lang w:val="pl-PL" w:eastAsia="pl-PL"/>
          </w:rPr>
          <w:t>iod.pgetorun@gkpge.pl</w:t>
        </w:r>
      </w:hyperlink>
      <w:r w:rsidR="001E22D1" w:rsidRPr="001E22D1">
        <w:rPr>
          <w:rFonts w:ascii="Verdana" w:hAnsi="Verdana"/>
          <w:b w:val="0"/>
          <w:sz w:val="18"/>
          <w:szCs w:val="18"/>
          <w:lang w:val="pl-PL" w:eastAsia="pl-PL"/>
        </w:rPr>
        <w:t xml:space="preserve"> lub pisemnie na adres naszej siedziby wskazany w punkcie 28.2</w:t>
      </w:r>
      <w:r w:rsidRPr="0090358E">
        <w:rPr>
          <w:rFonts w:ascii="Verdana" w:hAnsi="Verdana"/>
          <w:b w:val="0"/>
          <w:sz w:val="18"/>
          <w:szCs w:val="18"/>
          <w:lang w:val="pl-PL" w:eastAsia="pl-PL"/>
        </w:rPr>
        <w:t>.</w:t>
      </w:r>
      <w:bookmarkEnd w:id="257"/>
    </w:p>
    <w:p w14:paraId="6D41DA1E" w14:textId="77777777"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58" w:name="_Toc122344815"/>
      <w:r w:rsidRPr="0090358E">
        <w:rPr>
          <w:rFonts w:ascii="Verdana" w:hAnsi="Verdana"/>
          <w:b w:val="0"/>
          <w:sz w:val="18"/>
          <w:szCs w:val="18"/>
          <w:lang w:val="pl-PL" w:eastAsia="pl-PL"/>
        </w:rPr>
        <w:t>Pani/Pana dane osobowe będą przetwarzane na podstawie:</w:t>
      </w:r>
      <w:bookmarkEnd w:id="258"/>
    </w:p>
    <w:p w14:paraId="1259B2D4" w14:textId="77777777" w:rsidR="00BA4433" w:rsidRPr="0090358E" w:rsidRDefault="00BA4433" w:rsidP="000701C4">
      <w:pPr>
        <w:pStyle w:val="Nagwek2"/>
        <w:keepNext w:val="0"/>
        <w:keepLines w:val="0"/>
        <w:widowControl w:val="0"/>
        <w:numPr>
          <w:ilvl w:val="2"/>
          <w:numId w:val="50"/>
        </w:numPr>
        <w:spacing w:before="120" w:after="120" w:line="240" w:lineRule="auto"/>
        <w:ind w:left="1134" w:right="1" w:hanging="1135"/>
        <w:rPr>
          <w:rFonts w:ascii="Verdana" w:hAnsi="Verdana"/>
          <w:b w:val="0"/>
          <w:sz w:val="18"/>
          <w:szCs w:val="18"/>
          <w:lang w:val="pl-PL" w:eastAsia="pl-PL"/>
        </w:rPr>
      </w:pPr>
      <w:bookmarkStart w:id="259" w:name="_Toc122344816"/>
      <w:r w:rsidRPr="0090358E">
        <w:rPr>
          <w:rFonts w:ascii="Verdana" w:hAnsi="Verdana"/>
          <w:b w:val="0"/>
          <w:sz w:val="18"/>
          <w:szCs w:val="18"/>
          <w:lang w:val="pl-PL" w:eastAsia="pl-PL"/>
        </w:rPr>
        <w:t xml:space="preserve">art. 6 ust. 1 lit. b) RODO – przetwarzanie danych jest niezbędne do zawarcia umowy lub podjęcia </w:t>
      </w:r>
      <w:r w:rsidRPr="0090358E">
        <w:rPr>
          <w:rFonts w:ascii="Verdana" w:hAnsi="Verdana"/>
          <w:b w:val="0"/>
          <w:sz w:val="18"/>
          <w:szCs w:val="18"/>
          <w:lang w:val="pl-PL" w:eastAsia="pl-PL"/>
        </w:rPr>
        <w:lastRenderedPageBreak/>
        <w:t>działań przed zawarciem umowy (w przypadku umów zawieranych z osobami fizycznymi lub spółkami cywilnymi)</w:t>
      </w:r>
      <w:bookmarkEnd w:id="259"/>
    </w:p>
    <w:p w14:paraId="162E214C" w14:textId="77777777" w:rsidR="00BA4433" w:rsidRPr="0090358E" w:rsidRDefault="00BA4433" w:rsidP="000701C4">
      <w:pPr>
        <w:pStyle w:val="Nagwek2"/>
        <w:keepNext w:val="0"/>
        <w:keepLines w:val="0"/>
        <w:widowControl w:val="0"/>
        <w:numPr>
          <w:ilvl w:val="2"/>
          <w:numId w:val="50"/>
        </w:numPr>
        <w:spacing w:before="120" w:after="120" w:line="240" w:lineRule="auto"/>
        <w:ind w:left="1134" w:right="1" w:hanging="1135"/>
        <w:rPr>
          <w:rFonts w:ascii="Verdana" w:hAnsi="Verdana"/>
          <w:b w:val="0"/>
          <w:sz w:val="18"/>
          <w:szCs w:val="18"/>
          <w:lang w:val="pl-PL" w:eastAsia="pl-PL"/>
        </w:rPr>
      </w:pPr>
      <w:bookmarkStart w:id="260" w:name="_Toc122344817"/>
      <w:r w:rsidRPr="0090358E">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60"/>
    </w:p>
    <w:p w14:paraId="02C00F85" w14:textId="77777777" w:rsidR="00BA4433" w:rsidRPr="0090358E" w:rsidRDefault="00BA4433" w:rsidP="000701C4">
      <w:pPr>
        <w:pStyle w:val="Nagwek2"/>
        <w:keepNext w:val="0"/>
        <w:keepLines w:val="0"/>
        <w:widowControl w:val="0"/>
        <w:numPr>
          <w:ilvl w:val="2"/>
          <w:numId w:val="50"/>
        </w:numPr>
        <w:spacing w:before="120" w:after="120" w:line="240" w:lineRule="auto"/>
        <w:ind w:left="1134" w:right="1" w:hanging="1135"/>
        <w:rPr>
          <w:rFonts w:ascii="Verdana" w:hAnsi="Verdana"/>
          <w:b w:val="0"/>
          <w:sz w:val="18"/>
          <w:szCs w:val="18"/>
          <w:lang w:val="pl-PL" w:eastAsia="pl-PL"/>
        </w:rPr>
      </w:pPr>
      <w:bookmarkStart w:id="261" w:name="_Toc122344818"/>
      <w:r w:rsidRPr="0090358E">
        <w:rPr>
          <w:rFonts w:ascii="Verdana" w:hAnsi="Verdana"/>
          <w:b w:val="0"/>
          <w:sz w:val="18"/>
          <w:szCs w:val="18"/>
          <w:lang w:val="pl-PL" w:eastAsia="pl-PL"/>
        </w:rPr>
        <w:t>art. 6 ust. 1 lit. f) RODO (prawnie uzasadniony interes Administratora):</w:t>
      </w:r>
      <w:bookmarkEnd w:id="261"/>
    </w:p>
    <w:p w14:paraId="1D20098E" w14:textId="77777777" w:rsidR="00BA4433" w:rsidRPr="0090358E" w:rsidRDefault="00BA4433" w:rsidP="000701C4">
      <w:pPr>
        <w:pStyle w:val="Nagwek2"/>
        <w:keepNext w:val="0"/>
        <w:keepLines w:val="0"/>
        <w:widowControl w:val="0"/>
        <w:numPr>
          <w:ilvl w:val="3"/>
          <w:numId w:val="50"/>
        </w:numPr>
        <w:spacing w:before="120" w:after="120" w:line="240" w:lineRule="auto"/>
        <w:ind w:left="1134" w:right="1" w:hanging="1135"/>
        <w:rPr>
          <w:rFonts w:ascii="Verdana" w:hAnsi="Verdana"/>
          <w:b w:val="0"/>
          <w:sz w:val="18"/>
          <w:szCs w:val="18"/>
          <w:lang w:val="pl-PL" w:eastAsia="pl-PL"/>
        </w:rPr>
      </w:pPr>
      <w:bookmarkStart w:id="262" w:name="_Toc122344819"/>
      <w:r w:rsidRPr="0090358E">
        <w:rPr>
          <w:rFonts w:ascii="Verdana" w:hAnsi="Verdana"/>
          <w:b w:val="0"/>
          <w:sz w:val="18"/>
          <w:szCs w:val="18"/>
          <w:lang w:val="pl-PL" w:eastAsia="pl-PL"/>
        </w:rPr>
        <w:t>w celu zawarcia umowy z Administratorem lub podjęcia działań przed zawarciem umowy (w przypadku umów zawieranych z podmiotami prawnymi),</w:t>
      </w:r>
      <w:bookmarkEnd w:id="262"/>
    </w:p>
    <w:p w14:paraId="711B54D1" w14:textId="77777777" w:rsidR="00BA4433" w:rsidRPr="0090358E" w:rsidRDefault="00BA4433" w:rsidP="000701C4">
      <w:pPr>
        <w:pStyle w:val="Nagwek2"/>
        <w:keepNext w:val="0"/>
        <w:keepLines w:val="0"/>
        <w:widowControl w:val="0"/>
        <w:numPr>
          <w:ilvl w:val="3"/>
          <w:numId w:val="50"/>
        </w:numPr>
        <w:spacing w:before="120" w:after="120" w:line="240" w:lineRule="auto"/>
        <w:ind w:left="1134" w:right="1" w:hanging="1135"/>
        <w:rPr>
          <w:rFonts w:ascii="Verdana" w:hAnsi="Verdana" w:cstheme="minorHAnsi"/>
          <w:b w:val="0"/>
          <w:sz w:val="18"/>
          <w:szCs w:val="18"/>
          <w:lang w:val="pl-PL" w:eastAsia="pl-PL"/>
        </w:rPr>
      </w:pPr>
      <w:bookmarkStart w:id="263" w:name="_Toc122344820"/>
      <w:r w:rsidRPr="0090358E">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90358E">
        <w:rPr>
          <w:rFonts w:ascii="Verdana" w:hAnsi="Verdana" w:cstheme="minorHAnsi"/>
          <w:b w:val="0"/>
          <w:sz w:val="18"/>
          <w:szCs w:val="18"/>
          <w:lang w:val="pl-PL" w:eastAsia="pl-PL"/>
        </w:rPr>
        <w:t>faktów,</w:t>
      </w:r>
      <w:bookmarkEnd w:id="263"/>
    </w:p>
    <w:p w14:paraId="4091CAAA" w14:textId="77777777" w:rsidR="00BA4433" w:rsidRPr="0090358E" w:rsidRDefault="00BA4433" w:rsidP="000701C4">
      <w:pPr>
        <w:pStyle w:val="Nagwek2"/>
        <w:keepNext w:val="0"/>
        <w:keepLines w:val="0"/>
        <w:widowControl w:val="0"/>
        <w:numPr>
          <w:ilvl w:val="3"/>
          <w:numId w:val="50"/>
        </w:numPr>
        <w:spacing w:before="120" w:after="120" w:line="240" w:lineRule="auto"/>
        <w:ind w:left="1134" w:right="1" w:hanging="1135"/>
        <w:rPr>
          <w:rFonts w:ascii="Verdana" w:hAnsi="Verdana" w:cstheme="minorHAnsi"/>
          <w:b w:val="0"/>
          <w:sz w:val="18"/>
          <w:szCs w:val="18"/>
          <w:lang w:val="pl-PL" w:eastAsia="pl-PL"/>
        </w:rPr>
      </w:pPr>
      <w:bookmarkStart w:id="264" w:name="_Toc122344821"/>
      <w:r w:rsidRPr="0090358E">
        <w:rPr>
          <w:rFonts w:ascii="Verdana" w:hAnsi="Verdana" w:cstheme="minorHAnsi"/>
          <w:b w:val="0"/>
          <w:sz w:val="18"/>
          <w:szCs w:val="18"/>
          <w:lang w:val="pl-PL" w:eastAsia="pl-PL"/>
        </w:rPr>
        <w:t>w celu ewentualnego ustalenia, dochodzenia lub obrony przed roszczeniami,</w:t>
      </w:r>
      <w:bookmarkEnd w:id="264"/>
    </w:p>
    <w:p w14:paraId="3418B599" w14:textId="77777777" w:rsidR="00BA4433" w:rsidRPr="0090358E" w:rsidRDefault="00BA4433" w:rsidP="000701C4">
      <w:pPr>
        <w:pStyle w:val="Nagwek2"/>
        <w:keepNext w:val="0"/>
        <w:keepLines w:val="0"/>
        <w:widowControl w:val="0"/>
        <w:numPr>
          <w:ilvl w:val="3"/>
          <w:numId w:val="50"/>
        </w:numPr>
        <w:spacing w:before="120" w:after="120" w:line="240" w:lineRule="auto"/>
        <w:ind w:left="1134" w:right="1" w:hanging="1135"/>
        <w:rPr>
          <w:rFonts w:ascii="Verdana" w:hAnsi="Verdana" w:cstheme="minorHAnsi"/>
          <w:b w:val="0"/>
          <w:sz w:val="18"/>
          <w:szCs w:val="18"/>
          <w:lang w:val="pl-PL" w:eastAsia="pl-PL"/>
        </w:rPr>
      </w:pPr>
      <w:bookmarkStart w:id="265" w:name="_Toc122344822"/>
      <w:r w:rsidRPr="0090358E">
        <w:rPr>
          <w:rFonts w:ascii="Verdana" w:hAnsi="Verdana" w:cstheme="minorHAnsi"/>
          <w:b w:val="0"/>
          <w:sz w:val="18"/>
          <w:szCs w:val="18"/>
          <w:lang w:val="pl-PL" w:eastAsia="pl-PL"/>
        </w:rPr>
        <w:t>w celu ułatwienia komunikacji między podmiotami Grupy Kapitałowej PGE.</w:t>
      </w:r>
      <w:bookmarkEnd w:id="265"/>
    </w:p>
    <w:p w14:paraId="32FB8041" w14:textId="77777777"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66" w:name="_Toc122344823"/>
      <w:r w:rsidRPr="0090358E">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66"/>
    </w:p>
    <w:p w14:paraId="75741700" w14:textId="01AF0824" w:rsidR="00BA4433" w:rsidRPr="0090358E" w:rsidRDefault="00BA4433" w:rsidP="000701C4">
      <w:pPr>
        <w:pStyle w:val="Nagwek2"/>
        <w:keepNext w:val="0"/>
        <w:keepLines w:val="0"/>
        <w:widowControl w:val="0"/>
        <w:numPr>
          <w:ilvl w:val="2"/>
          <w:numId w:val="50"/>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67" w:name="_Toc122344824"/>
      <w:r w:rsidRPr="0090358E">
        <w:rPr>
          <w:rFonts w:ascii="Verdana" w:hAnsi="Verdana"/>
          <w:b w:val="0"/>
          <w:color w:val="1D1B11" w:themeColor="background2" w:themeShade="1A"/>
          <w:sz w:val="18"/>
          <w:szCs w:val="18"/>
          <w:lang w:val="pl-PL" w:eastAsia="pl-PL"/>
        </w:rPr>
        <w:t>dane przetw</w:t>
      </w:r>
      <w:r w:rsidR="00DA3E99" w:rsidRPr="0090358E">
        <w:rPr>
          <w:rFonts w:ascii="Verdana" w:hAnsi="Verdana"/>
          <w:b w:val="0"/>
          <w:color w:val="1D1B11" w:themeColor="background2" w:themeShade="1A"/>
          <w:sz w:val="18"/>
          <w:szCs w:val="18"/>
          <w:lang w:val="pl-PL" w:eastAsia="pl-PL"/>
        </w:rPr>
        <w:t xml:space="preserve">arzane w celu wykonania umowy </w:t>
      </w:r>
      <w:r w:rsidRPr="0090358E">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90358E">
        <w:rPr>
          <w:rFonts w:ascii="Verdana" w:hAnsi="Verdana"/>
          <w:b w:val="0"/>
          <w:color w:val="1D1B11" w:themeColor="background2" w:themeShade="1A"/>
          <w:sz w:val="18"/>
          <w:szCs w:val="18"/>
          <w:lang w:val="pl-PL" w:eastAsia="pl-PL"/>
        </w:rPr>
        <w:t>o ich dochodzenia lub obrony (w </w:t>
      </w:r>
      <w:r w:rsidRPr="0090358E">
        <w:rPr>
          <w:rFonts w:ascii="Verdana" w:hAnsi="Verdana"/>
          <w:b w:val="0"/>
          <w:color w:val="1D1B11" w:themeColor="background2" w:themeShade="1A"/>
          <w:sz w:val="18"/>
          <w:szCs w:val="18"/>
          <w:lang w:val="pl-PL" w:eastAsia="pl-PL"/>
        </w:rPr>
        <w:t>przypadku umów zawieranych z osobami fizycznymi lub spółkami cywilnymi)</w:t>
      </w:r>
      <w:bookmarkEnd w:id="267"/>
    </w:p>
    <w:p w14:paraId="01A34F98" w14:textId="77777777" w:rsidR="00BA4433" w:rsidRPr="0090358E" w:rsidRDefault="00BA4433" w:rsidP="000701C4">
      <w:pPr>
        <w:pStyle w:val="Nagwek2"/>
        <w:keepNext w:val="0"/>
        <w:keepLines w:val="0"/>
        <w:widowControl w:val="0"/>
        <w:numPr>
          <w:ilvl w:val="2"/>
          <w:numId w:val="50"/>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68" w:name="_Toc122344825"/>
      <w:r w:rsidRPr="0090358E">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68"/>
    </w:p>
    <w:p w14:paraId="71311F9B" w14:textId="21615496" w:rsidR="00BA4433" w:rsidRPr="0090358E" w:rsidRDefault="00BA4433" w:rsidP="000701C4">
      <w:pPr>
        <w:pStyle w:val="Nagwek2"/>
        <w:keepNext w:val="0"/>
        <w:keepLines w:val="0"/>
        <w:widowControl w:val="0"/>
        <w:numPr>
          <w:ilvl w:val="2"/>
          <w:numId w:val="50"/>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69" w:name="_Toc122344826"/>
      <w:r w:rsidRPr="0090358E">
        <w:rPr>
          <w:rFonts w:ascii="Verdana" w:hAnsi="Verdana"/>
          <w:b w:val="0"/>
          <w:color w:val="1D1B11" w:themeColor="background2" w:themeShade="1A"/>
          <w:sz w:val="18"/>
          <w:szCs w:val="18"/>
          <w:lang w:val="pl-PL" w:eastAsia="pl-PL"/>
        </w:rPr>
        <w:t>dane przetwarzane na podstawie prawnie usprawiedliwi</w:t>
      </w:r>
      <w:r w:rsidR="00DA3E99" w:rsidRPr="0090358E">
        <w:rPr>
          <w:rFonts w:ascii="Verdana" w:hAnsi="Verdana"/>
          <w:b w:val="0"/>
          <w:color w:val="1D1B11" w:themeColor="background2" w:themeShade="1A"/>
          <w:sz w:val="18"/>
          <w:szCs w:val="18"/>
          <w:lang w:val="pl-PL" w:eastAsia="pl-PL"/>
        </w:rPr>
        <w:t xml:space="preserve">onego interesu Administratora </w:t>
      </w:r>
      <w:r w:rsidRPr="0090358E">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69"/>
      <w:r w:rsidRPr="0090358E">
        <w:rPr>
          <w:rFonts w:ascii="Verdana" w:hAnsi="Verdana"/>
          <w:b w:val="0"/>
          <w:color w:val="1D1B11" w:themeColor="background2" w:themeShade="1A"/>
          <w:sz w:val="18"/>
          <w:szCs w:val="18"/>
          <w:lang w:val="pl-PL" w:eastAsia="pl-PL"/>
        </w:rPr>
        <w:t xml:space="preserve"> </w:t>
      </w:r>
    </w:p>
    <w:p w14:paraId="04966FA7" w14:textId="77777777"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70" w:name="_Toc122344827"/>
      <w:r w:rsidRPr="0090358E">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70"/>
    </w:p>
    <w:p w14:paraId="1A461FBB" w14:textId="487C5FE6"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71" w:name="_Toc122344828"/>
      <w:r w:rsidRPr="0090358E">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71"/>
      <w:r w:rsidR="00F424D3">
        <w:rPr>
          <w:rFonts w:ascii="Verdana" w:hAnsi="Verdana"/>
          <w:b w:val="0"/>
          <w:sz w:val="18"/>
          <w:szCs w:val="18"/>
          <w:lang w:val="pl-PL" w:eastAsia="pl-PL"/>
        </w:rPr>
        <w:t xml:space="preserve"> </w:t>
      </w:r>
      <w:r w:rsidR="00F424D3" w:rsidRPr="00FC3370">
        <w:rPr>
          <w:rFonts w:ascii="Verdana" w:hAnsi="Verdana"/>
          <w:b w:val="0"/>
          <w:sz w:val="18"/>
          <w:szCs w:val="18"/>
          <w:lang w:val="pl-PL" w:eastAsia="pl-PL"/>
        </w:rPr>
        <w:t>ul. Moniuszki 1A, 00-014 Warszawa</w:t>
      </w:r>
      <w:r w:rsidR="00F424D3" w:rsidRPr="00FE56A2">
        <w:rPr>
          <w:rFonts w:ascii="Verdana" w:hAnsi="Verdana"/>
          <w:b w:val="0"/>
          <w:sz w:val="18"/>
          <w:szCs w:val="18"/>
          <w:lang w:val="pl-PL" w:eastAsia="pl-PL"/>
        </w:rPr>
        <w:t>).</w:t>
      </w:r>
    </w:p>
    <w:p w14:paraId="0F3BF60B" w14:textId="77777777"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72" w:name="_Toc122344829"/>
      <w:r w:rsidRPr="0090358E">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i PGE Energia Ciepła S.A. Dane osobowe mogą być przekazywane spółce PGE Polska Grupa Energetyczna S.A., w zakresie niezbędnym do celów kontaktowych (wspólne przedsięwzięcie, projekt), w celu sprawowania nadzoru właścicielskiego.</w:t>
      </w:r>
      <w:bookmarkEnd w:id="272"/>
      <w:r w:rsidRPr="0090358E">
        <w:rPr>
          <w:rFonts w:ascii="Verdana" w:hAnsi="Verdana"/>
          <w:b w:val="0"/>
          <w:sz w:val="18"/>
          <w:szCs w:val="18"/>
          <w:lang w:val="pl-PL" w:eastAsia="pl-PL"/>
        </w:rPr>
        <w:t xml:space="preserve"> </w:t>
      </w:r>
      <w:r w:rsidRPr="0090358E" w:rsidDel="00BC756D">
        <w:rPr>
          <w:rFonts w:ascii="Verdana" w:hAnsi="Verdana"/>
          <w:b w:val="0"/>
          <w:sz w:val="18"/>
          <w:szCs w:val="18"/>
          <w:lang w:val="pl-PL" w:eastAsia="pl-PL"/>
        </w:rPr>
        <w:t xml:space="preserve"> </w:t>
      </w:r>
    </w:p>
    <w:p w14:paraId="0A5AC4D0" w14:textId="29D7B092"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73" w:name="_Toc122344830"/>
      <w:r w:rsidRPr="0090358E">
        <w:rPr>
          <w:rFonts w:ascii="Verdana" w:hAnsi="Verdana"/>
          <w:b w:val="0"/>
          <w:sz w:val="18"/>
          <w:szCs w:val="18"/>
          <w:lang w:val="pl-PL" w:eastAsia="pl-PL"/>
        </w:rPr>
        <w:t xml:space="preserve">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w:t>
      </w:r>
      <w:r w:rsidRPr="0090358E">
        <w:rPr>
          <w:rFonts w:ascii="Verdana" w:hAnsi="Verdana"/>
          <w:b w:val="0"/>
          <w:sz w:val="18"/>
          <w:szCs w:val="18"/>
          <w:lang w:val="pl-PL" w:eastAsia="pl-PL"/>
        </w:rPr>
        <w:lastRenderedPageBreak/>
        <w:t>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73"/>
    </w:p>
    <w:p w14:paraId="573D179C" w14:textId="1C97A73E"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74" w:name="_Toc122344831"/>
      <w:r w:rsidRPr="0090358E">
        <w:rPr>
          <w:rFonts w:ascii="Verdana" w:hAnsi="Verdana"/>
          <w:b w:val="0"/>
          <w:sz w:val="18"/>
          <w:szCs w:val="18"/>
          <w:lang w:val="pl-PL" w:eastAsia="pl-PL"/>
        </w:rPr>
        <w:t>Informacja o dobrowolności podania danych. Podanie danych jest wymagane w celu wzięcia udziału w Postępowaniu.</w:t>
      </w:r>
      <w:bookmarkEnd w:id="274"/>
    </w:p>
    <w:p w14:paraId="5DBF906A" w14:textId="7852693C"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b w:val="0"/>
          <w:sz w:val="18"/>
          <w:szCs w:val="18"/>
          <w:lang w:val="pl-PL" w:eastAsia="pl-PL"/>
        </w:rPr>
      </w:pPr>
      <w:bookmarkStart w:id="275" w:name="_Toc122344832"/>
      <w:r w:rsidRPr="0090358E">
        <w:rPr>
          <w:rFonts w:ascii="Verdana" w:hAnsi="Verdana"/>
          <w:b w:val="0"/>
          <w:sz w:val="18"/>
          <w:szCs w:val="18"/>
          <w:lang w:val="pl-PL" w:eastAsia="pl-PL"/>
        </w:rPr>
        <w:t>Zautomatyzowane podejmowanie decyzji. Informujemy, że w</w:t>
      </w:r>
      <w:r w:rsidR="000F3AAE" w:rsidRPr="0090358E">
        <w:rPr>
          <w:rFonts w:ascii="Verdana" w:hAnsi="Verdana"/>
          <w:b w:val="0"/>
          <w:sz w:val="18"/>
          <w:szCs w:val="18"/>
          <w:lang w:val="pl-PL" w:eastAsia="pl-PL"/>
        </w:rPr>
        <w:t xml:space="preserve"> ramach przetwarzania danych, o </w:t>
      </w:r>
      <w:r w:rsidRPr="0090358E">
        <w:rPr>
          <w:rFonts w:ascii="Verdana" w:hAnsi="Verdana"/>
          <w:b w:val="0"/>
          <w:sz w:val="18"/>
          <w:szCs w:val="18"/>
          <w:lang w:val="pl-PL" w:eastAsia="pl-PL"/>
        </w:rPr>
        <w:t>których mowa powyżej nie będą podejmowane dec</w:t>
      </w:r>
      <w:r w:rsidR="000F3AAE" w:rsidRPr="0090358E">
        <w:rPr>
          <w:rFonts w:ascii="Verdana" w:hAnsi="Verdana"/>
          <w:b w:val="0"/>
          <w:sz w:val="18"/>
          <w:szCs w:val="18"/>
          <w:lang w:val="pl-PL" w:eastAsia="pl-PL"/>
        </w:rPr>
        <w:t>yzje w sposób zautomatyzowany i </w:t>
      </w:r>
      <w:r w:rsidRPr="0090358E">
        <w:rPr>
          <w:rFonts w:ascii="Verdana" w:hAnsi="Verdana"/>
          <w:b w:val="0"/>
          <w:sz w:val="18"/>
          <w:szCs w:val="18"/>
          <w:lang w:val="pl-PL" w:eastAsia="pl-PL"/>
        </w:rPr>
        <w:t>Pani/Pana dane nie będą profilowane.</w:t>
      </w:r>
      <w:bookmarkEnd w:id="275"/>
    </w:p>
    <w:p w14:paraId="19141D0F" w14:textId="3CEA3D45" w:rsidR="00BA4433" w:rsidRPr="0090358E" w:rsidRDefault="00BA4433" w:rsidP="000701C4">
      <w:pPr>
        <w:pStyle w:val="Nagwek2"/>
        <w:keepNext w:val="0"/>
        <w:keepLines w:val="0"/>
        <w:widowControl w:val="0"/>
        <w:numPr>
          <w:ilvl w:val="1"/>
          <w:numId w:val="50"/>
        </w:numPr>
        <w:spacing w:before="120" w:after="120" w:line="240" w:lineRule="auto"/>
        <w:ind w:left="1134" w:right="1" w:hanging="1135"/>
        <w:rPr>
          <w:rFonts w:ascii="Verdana" w:hAnsi="Verdana" w:cstheme="minorHAnsi"/>
          <w:b w:val="0"/>
          <w:sz w:val="18"/>
          <w:szCs w:val="18"/>
          <w:lang w:val="pl-PL" w:eastAsia="pl-PL"/>
        </w:rPr>
      </w:pPr>
      <w:bookmarkStart w:id="276" w:name="_Toc122344833"/>
      <w:r w:rsidRPr="0090358E">
        <w:rPr>
          <w:rFonts w:ascii="Verdana" w:hAnsi="Verdana"/>
          <w:b w:val="0"/>
          <w:sz w:val="18"/>
          <w:szCs w:val="18"/>
          <w:lang w:val="pl-PL" w:eastAsia="pl-PL"/>
        </w:rPr>
        <w:t>Realizacja</w:t>
      </w:r>
      <w:r w:rsidRPr="0090358E">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76"/>
    </w:p>
    <w:p w14:paraId="305973F1" w14:textId="43339F78" w:rsidR="00EF5547" w:rsidRPr="0090358E" w:rsidRDefault="00EF5547" w:rsidP="006B0420">
      <w:pPr>
        <w:spacing w:before="240" w:after="240" w:line="240" w:lineRule="auto"/>
        <w:ind w:left="1134"/>
        <w:rPr>
          <w:rFonts w:ascii="Trebuchet MS" w:hAnsi="Trebuchet MS" w:cstheme="minorHAnsi"/>
          <w:color w:val="1A7466"/>
          <w:sz w:val="28"/>
          <w:szCs w:val="28"/>
        </w:rPr>
      </w:pPr>
      <w:bookmarkStart w:id="277" w:name="_Toc122344834"/>
      <w:r w:rsidRPr="0090358E">
        <w:rPr>
          <w:rFonts w:ascii="Trebuchet MS" w:hAnsi="Trebuchet MS" w:cstheme="minorHAnsi"/>
          <w:color w:val="1A7466"/>
          <w:sz w:val="28"/>
          <w:szCs w:val="28"/>
        </w:rPr>
        <w:t>KLAUZULA INFORMACYJNA DLA PRACOWNIKÓW / WSPÓŁPRACOWNIKÓW / OSÓB TRZECICH, WSKAZANYCH PRZEZ WYKONAWCĘ</w:t>
      </w:r>
      <w:bookmarkEnd w:id="277"/>
      <w:r w:rsidRPr="0090358E">
        <w:rPr>
          <w:rFonts w:ascii="Trebuchet MS" w:hAnsi="Trebuchet MS" w:cstheme="minorHAnsi"/>
          <w:color w:val="1A7466"/>
          <w:sz w:val="28"/>
          <w:szCs w:val="28"/>
        </w:rPr>
        <w:t>.</w:t>
      </w:r>
    </w:p>
    <w:p w14:paraId="12A803A4" w14:textId="5BE5E147" w:rsidR="00BA4433" w:rsidRPr="0090358E" w:rsidRDefault="00BA4433" w:rsidP="006B0420">
      <w:pPr>
        <w:spacing w:line="276" w:lineRule="auto"/>
        <w:ind w:left="1134" w:right="1"/>
        <w:rPr>
          <w:rFonts w:ascii="Verdana" w:hAnsi="Verdana" w:cstheme="minorHAnsi"/>
          <w:b/>
          <w:sz w:val="18"/>
          <w:szCs w:val="18"/>
        </w:rPr>
      </w:pPr>
      <w:bookmarkStart w:id="278" w:name="_Toc122344835"/>
      <w:r w:rsidRPr="0090358E">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78"/>
    </w:p>
    <w:p w14:paraId="52A06D57" w14:textId="77777777" w:rsidR="00BA4433" w:rsidRPr="0090358E" w:rsidRDefault="00BA4433" w:rsidP="00EF5547">
      <w:pPr>
        <w:ind w:right="1"/>
        <w:rPr>
          <w:rFonts w:ascii="Verdana" w:hAnsi="Verdana"/>
          <w:sz w:val="18"/>
          <w:szCs w:val="18"/>
        </w:rPr>
      </w:pPr>
    </w:p>
    <w:p w14:paraId="6F8F765F" w14:textId="77777777" w:rsidR="00BA4433" w:rsidRPr="0090358E" w:rsidRDefault="00BA4433" w:rsidP="00EF5547">
      <w:pPr>
        <w:spacing w:line="276" w:lineRule="auto"/>
        <w:ind w:left="1134" w:right="1"/>
        <w:rPr>
          <w:rFonts w:ascii="Verdana" w:hAnsi="Verdana" w:cstheme="minorHAnsi"/>
          <w:b/>
          <w:sz w:val="18"/>
          <w:szCs w:val="18"/>
        </w:rPr>
      </w:pPr>
      <w:r w:rsidRPr="0090358E">
        <w:rPr>
          <w:rFonts w:ascii="Verdana" w:hAnsi="Verdana" w:cstheme="minorHAnsi"/>
          <w:sz w:val="18"/>
          <w:szCs w:val="18"/>
        </w:rPr>
        <w:t xml:space="preserve">Zgodnie z art. 14 ust. 1-2 RODO informujemy, że: </w:t>
      </w:r>
    </w:p>
    <w:p w14:paraId="6DBD1D8F" w14:textId="75471BDA" w:rsidR="00BA4433" w:rsidRPr="0090358E" w:rsidRDefault="00BA4433" w:rsidP="000701C4">
      <w:pPr>
        <w:numPr>
          <w:ilvl w:val="0"/>
          <w:numId w:val="62"/>
        </w:numPr>
        <w:spacing w:before="120" w:after="120" w:line="276" w:lineRule="auto"/>
        <w:ind w:left="1560" w:right="1" w:hanging="426"/>
        <w:rPr>
          <w:rFonts w:ascii="Verdana" w:hAnsi="Verdana" w:cstheme="minorHAnsi"/>
          <w:sz w:val="18"/>
          <w:szCs w:val="18"/>
        </w:rPr>
      </w:pPr>
      <w:r w:rsidRPr="0090358E">
        <w:rPr>
          <w:rFonts w:ascii="Verdana" w:hAnsi="Verdana" w:cstheme="minorHAnsi"/>
          <w:b/>
          <w:sz w:val="18"/>
          <w:szCs w:val="18"/>
        </w:rPr>
        <w:t>Administratorem</w:t>
      </w:r>
      <w:r w:rsidRPr="0090358E">
        <w:rPr>
          <w:rFonts w:ascii="Verdana" w:hAnsi="Verdana" w:cstheme="minorHAnsi"/>
          <w:sz w:val="18"/>
          <w:szCs w:val="18"/>
        </w:rPr>
        <w:t xml:space="preserve"> </w:t>
      </w:r>
      <w:r w:rsidR="00B81625" w:rsidRPr="0090358E">
        <w:rPr>
          <w:rFonts w:ascii="Verdana" w:hAnsi="Verdana" w:cstheme="minorHAnsi"/>
          <w:sz w:val="18"/>
          <w:szCs w:val="18"/>
        </w:rPr>
        <w:t>Pani/Pana danych osobowych jest</w:t>
      </w:r>
      <w:r w:rsidR="00AE3E6C">
        <w:rPr>
          <w:rFonts w:ascii="Verdana" w:hAnsi="Verdana" w:cstheme="minorHAnsi"/>
          <w:sz w:val="18"/>
          <w:szCs w:val="18"/>
        </w:rPr>
        <w:t xml:space="preserve"> </w:t>
      </w:r>
      <w:r w:rsidR="00AE3E6C" w:rsidRPr="00AE3E6C">
        <w:rPr>
          <w:rFonts w:ascii="Verdana" w:hAnsi="Verdana" w:cstheme="minorHAnsi"/>
          <w:sz w:val="18"/>
          <w:szCs w:val="18"/>
        </w:rPr>
        <w:t>PGE Toruń S.A. z siedzibą w Toruniu (87-100) przy ul. Ceramicznej 6</w:t>
      </w:r>
      <w:r w:rsidR="00B81625" w:rsidRPr="0090358E">
        <w:rPr>
          <w:rFonts w:ascii="Verdana" w:hAnsi="Verdana" w:cstheme="minorHAnsi"/>
          <w:sz w:val="18"/>
          <w:szCs w:val="18"/>
        </w:rPr>
        <w:t>.</w:t>
      </w:r>
    </w:p>
    <w:p w14:paraId="0B23EB51" w14:textId="061E6A48" w:rsidR="00BA4433" w:rsidRPr="0090358E" w:rsidRDefault="00BA4433" w:rsidP="000701C4">
      <w:pPr>
        <w:numPr>
          <w:ilvl w:val="0"/>
          <w:numId w:val="62"/>
        </w:numPr>
        <w:spacing w:before="120" w:after="120" w:line="276" w:lineRule="auto"/>
        <w:ind w:left="1560" w:right="1" w:hanging="426"/>
        <w:rPr>
          <w:rFonts w:ascii="Verdana" w:hAnsi="Verdana" w:cstheme="minorHAnsi"/>
          <w:sz w:val="18"/>
          <w:szCs w:val="18"/>
        </w:rPr>
      </w:pPr>
      <w:r w:rsidRPr="0090358E">
        <w:rPr>
          <w:rFonts w:ascii="Verdana" w:hAnsi="Verdana" w:cstheme="minorHAnsi"/>
          <w:sz w:val="18"/>
          <w:szCs w:val="18"/>
        </w:rPr>
        <w:t xml:space="preserve">W sprawie ochrony Pani/Pana danych osobowych można skontaktować się z: </w:t>
      </w:r>
      <w:r w:rsidR="00B81625" w:rsidRPr="0090358E">
        <w:rPr>
          <w:rFonts w:ascii="Verdana" w:hAnsi="Verdana" w:cstheme="minorHAnsi"/>
          <w:sz w:val="18"/>
          <w:szCs w:val="18"/>
        </w:rPr>
        <w:t xml:space="preserve">Inspektorem Ochrony Danych </w:t>
      </w:r>
      <w:r w:rsidR="00AE3E6C">
        <w:rPr>
          <w:rFonts w:ascii="Verdana" w:hAnsi="Verdana" w:cstheme="minorHAnsi"/>
          <w:sz w:val="18"/>
          <w:szCs w:val="18"/>
        </w:rPr>
        <w:t>PGE Toruń</w:t>
      </w:r>
      <w:r w:rsidR="001E22D1" w:rsidRPr="001E22D1">
        <w:rPr>
          <w:rFonts w:ascii="Verdana" w:hAnsi="Verdana" w:cstheme="minorHAnsi"/>
          <w:sz w:val="18"/>
          <w:szCs w:val="18"/>
        </w:rPr>
        <w:t xml:space="preserve"> S.A.:</w:t>
      </w:r>
      <w:r w:rsidR="00AE3E6C" w:rsidRPr="00AE3E6C">
        <w:rPr>
          <w:rFonts w:ascii="Arial" w:hAnsi="Arial" w:cs="Arial"/>
          <w:sz w:val="20"/>
        </w:rPr>
        <w:t xml:space="preserve"> </w:t>
      </w:r>
      <w:hyperlink r:id="rId25" w:history="1">
        <w:r w:rsidR="00AE3E6C" w:rsidRPr="00AE3E6C">
          <w:rPr>
            <w:rFonts w:ascii="Verdana" w:hAnsi="Verdana" w:cstheme="minorHAnsi"/>
            <w:sz w:val="18"/>
            <w:szCs w:val="18"/>
          </w:rPr>
          <w:t>iod.pgetorun@gkpge.pl</w:t>
        </w:r>
      </w:hyperlink>
      <w:r w:rsidRPr="0090358E">
        <w:rPr>
          <w:rFonts w:ascii="Verdana" w:hAnsi="Verdana" w:cstheme="minorHAnsi"/>
          <w:sz w:val="18"/>
          <w:szCs w:val="18"/>
        </w:rPr>
        <w:t xml:space="preserve"> bądź pisemnie na adres naszej siedziby wskazany w punkcie I powyżej. </w:t>
      </w:r>
    </w:p>
    <w:p w14:paraId="7C073958" w14:textId="77777777" w:rsidR="00BA4433" w:rsidRPr="0090358E" w:rsidRDefault="00BA4433" w:rsidP="000701C4">
      <w:pPr>
        <w:numPr>
          <w:ilvl w:val="0"/>
          <w:numId w:val="62"/>
        </w:numPr>
        <w:spacing w:before="120" w:after="120" w:line="276" w:lineRule="auto"/>
        <w:ind w:left="1560" w:right="1" w:hanging="426"/>
        <w:rPr>
          <w:rFonts w:ascii="Verdana" w:hAnsi="Verdana" w:cstheme="minorHAnsi"/>
          <w:b/>
          <w:sz w:val="18"/>
          <w:szCs w:val="18"/>
        </w:rPr>
      </w:pPr>
      <w:r w:rsidRPr="0090358E">
        <w:rPr>
          <w:rFonts w:ascii="Verdana" w:hAnsi="Verdana" w:cstheme="minorHAnsi"/>
          <w:b/>
          <w:sz w:val="18"/>
          <w:szCs w:val="18"/>
        </w:rPr>
        <w:t>Źródło danych</w:t>
      </w:r>
    </w:p>
    <w:p w14:paraId="3C2FEAA4" w14:textId="61E5A8E2" w:rsidR="00BA4433" w:rsidRPr="0090358E" w:rsidRDefault="00BA4433" w:rsidP="00EF5547">
      <w:pPr>
        <w:spacing w:before="120" w:after="120" w:line="276" w:lineRule="auto"/>
        <w:ind w:left="1560" w:right="1"/>
        <w:rPr>
          <w:rFonts w:ascii="Verdana" w:hAnsi="Verdana" w:cstheme="minorHAnsi"/>
          <w:sz w:val="18"/>
          <w:szCs w:val="18"/>
        </w:rPr>
      </w:pPr>
      <w:r w:rsidRPr="0090358E">
        <w:rPr>
          <w:rFonts w:ascii="Verdana" w:hAnsi="Verdana" w:cstheme="minorHAnsi"/>
          <w:sz w:val="18"/>
          <w:szCs w:val="18"/>
        </w:rPr>
        <w:t>Pani/Pana dane osobowe zostały przekazane pr</w:t>
      </w:r>
      <w:r w:rsidR="00DA3E99" w:rsidRPr="0090358E">
        <w:rPr>
          <w:rFonts w:ascii="Verdana" w:hAnsi="Verdana" w:cstheme="minorHAnsi"/>
          <w:sz w:val="18"/>
          <w:szCs w:val="18"/>
        </w:rPr>
        <w:t xml:space="preserve">zez [nazwa i adres Wykonawcy], </w:t>
      </w:r>
      <w:r w:rsidRPr="0090358E">
        <w:rPr>
          <w:rFonts w:ascii="Verdana" w:hAnsi="Verdana" w:cstheme="minorHAnsi"/>
          <w:sz w:val="18"/>
          <w:szCs w:val="18"/>
        </w:rPr>
        <w:t xml:space="preserve">tj. Stronę Postępowania o udzielnie zamówienia niepublicznego nr </w:t>
      </w:r>
      <w:r w:rsidR="00B81625" w:rsidRPr="0090358E">
        <w:rPr>
          <w:rFonts w:ascii="Verdana" w:hAnsi="Verdana" w:cstheme="minorHAnsi"/>
          <w:b/>
          <w:bCs/>
          <w:sz w:val="18"/>
          <w:szCs w:val="18"/>
        </w:rPr>
        <w:t>POST/PEC/PEC/</w:t>
      </w:r>
      <w:r w:rsidR="00040A25">
        <w:rPr>
          <w:rFonts w:ascii="Verdana" w:hAnsi="Verdana" w:cstheme="minorHAnsi"/>
          <w:b/>
          <w:bCs/>
          <w:sz w:val="18"/>
          <w:szCs w:val="18"/>
        </w:rPr>
        <w:t>UZR</w:t>
      </w:r>
      <w:r w:rsidR="00B81625" w:rsidRPr="0090358E">
        <w:rPr>
          <w:rFonts w:ascii="Verdana" w:hAnsi="Verdana" w:cstheme="minorHAnsi"/>
          <w:b/>
          <w:bCs/>
          <w:sz w:val="18"/>
          <w:szCs w:val="18"/>
        </w:rPr>
        <w:t>/00</w:t>
      </w:r>
      <w:r w:rsidR="00AE3E6C">
        <w:rPr>
          <w:rFonts w:ascii="Verdana" w:hAnsi="Verdana" w:cstheme="minorHAnsi"/>
          <w:b/>
          <w:bCs/>
          <w:sz w:val="18"/>
          <w:szCs w:val="18"/>
        </w:rPr>
        <w:t>925</w:t>
      </w:r>
      <w:r w:rsidR="00B81625" w:rsidRPr="0090358E">
        <w:rPr>
          <w:rFonts w:ascii="Verdana" w:hAnsi="Verdana" w:cstheme="minorHAnsi"/>
          <w:b/>
          <w:bCs/>
          <w:sz w:val="18"/>
          <w:szCs w:val="18"/>
        </w:rPr>
        <w:t>/2025</w:t>
      </w:r>
      <w:r w:rsidR="00B81625" w:rsidRPr="0090358E">
        <w:rPr>
          <w:rFonts w:ascii="Verdana" w:hAnsi="Verdana" w:cstheme="minorHAnsi"/>
          <w:sz w:val="18"/>
          <w:szCs w:val="18"/>
        </w:rPr>
        <w:t xml:space="preserve"> </w:t>
      </w:r>
      <w:r w:rsidRPr="0090358E">
        <w:rPr>
          <w:rFonts w:ascii="Verdana" w:hAnsi="Verdana" w:cstheme="minorHAnsi"/>
          <w:sz w:val="18"/>
          <w:szCs w:val="18"/>
        </w:rPr>
        <w:t>(dalej: „</w:t>
      </w:r>
      <w:r w:rsidRPr="0090358E">
        <w:rPr>
          <w:rFonts w:ascii="Verdana" w:hAnsi="Verdana" w:cstheme="minorHAnsi"/>
          <w:b/>
          <w:sz w:val="18"/>
          <w:szCs w:val="18"/>
        </w:rPr>
        <w:t>Wykonawca</w:t>
      </w:r>
      <w:r w:rsidRPr="0090358E">
        <w:rPr>
          <w:rFonts w:ascii="Verdana" w:hAnsi="Verdana" w:cstheme="minorHAnsi"/>
          <w:sz w:val="18"/>
          <w:szCs w:val="18"/>
        </w:rPr>
        <w:t>”).</w:t>
      </w:r>
    </w:p>
    <w:p w14:paraId="15497138" w14:textId="77777777" w:rsidR="00BA4433" w:rsidRPr="0090358E" w:rsidRDefault="00BA4433" w:rsidP="000701C4">
      <w:pPr>
        <w:numPr>
          <w:ilvl w:val="0"/>
          <w:numId w:val="62"/>
        </w:numPr>
        <w:spacing w:before="120" w:after="120" w:line="276" w:lineRule="auto"/>
        <w:ind w:left="1560" w:right="1" w:hanging="426"/>
        <w:rPr>
          <w:rFonts w:ascii="Verdana" w:hAnsi="Verdana" w:cstheme="minorHAnsi"/>
          <w:b/>
          <w:sz w:val="18"/>
          <w:szCs w:val="18"/>
        </w:rPr>
      </w:pPr>
      <w:r w:rsidRPr="0090358E">
        <w:rPr>
          <w:rFonts w:ascii="Verdana" w:hAnsi="Verdana" w:cstheme="minorHAnsi"/>
          <w:sz w:val="18"/>
          <w:szCs w:val="18"/>
        </w:rPr>
        <w:t xml:space="preserve"> </w:t>
      </w:r>
      <w:r w:rsidRPr="0090358E">
        <w:rPr>
          <w:rFonts w:ascii="Verdana" w:hAnsi="Verdana" w:cstheme="minorHAnsi"/>
          <w:b/>
          <w:sz w:val="18"/>
          <w:szCs w:val="18"/>
        </w:rPr>
        <w:t>Cele i podstawy przetwarzania</w:t>
      </w:r>
    </w:p>
    <w:p w14:paraId="3D892A71" w14:textId="77777777" w:rsidR="00BA4433" w:rsidRPr="0090358E" w:rsidRDefault="00BA4433" w:rsidP="00EF5547">
      <w:pPr>
        <w:spacing w:line="276" w:lineRule="auto"/>
        <w:ind w:left="1418" w:right="1" w:hanging="284"/>
        <w:rPr>
          <w:rFonts w:ascii="Verdana" w:hAnsi="Verdana" w:cstheme="minorHAnsi"/>
          <w:sz w:val="18"/>
          <w:szCs w:val="18"/>
        </w:rPr>
      </w:pPr>
      <w:r w:rsidRPr="0090358E">
        <w:rPr>
          <w:rFonts w:ascii="Verdana" w:hAnsi="Verdana" w:cstheme="minorHAnsi"/>
          <w:sz w:val="18"/>
          <w:szCs w:val="18"/>
        </w:rPr>
        <w:t>Będziemy przetwarzać Pani/Pana dane osobowe:</w:t>
      </w:r>
    </w:p>
    <w:p w14:paraId="522DF443" w14:textId="77777777" w:rsidR="00BA4433" w:rsidRPr="0090358E" w:rsidRDefault="00BA4433" w:rsidP="000701C4">
      <w:pPr>
        <w:numPr>
          <w:ilvl w:val="3"/>
          <w:numId w:val="59"/>
        </w:numPr>
        <w:spacing w:line="276" w:lineRule="auto"/>
        <w:ind w:left="1418" w:right="1" w:hanging="284"/>
        <w:contextualSpacing/>
        <w:rPr>
          <w:rFonts w:ascii="Verdana" w:eastAsiaTheme="minorHAnsi" w:hAnsi="Verdana" w:cstheme="minorHAnsi"/>
          <w:sz w:val="18"/>
          <w:szCs w:val="18"/>
        </w:rPr>
      </w:pPr>
      <w:r w:rsidRPr="0090358E">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2C399AC3" w:rsidR="00BA4433" w:rsidRPr="0090358E" w:rsidRDefault="00BA4433" w:rsidP="000701C4">
      <w:pPr>
        <w:numPr>
          <w:ilvl w:val="3"/>
          <w:numId w:val="59"/>
        </w:numPr>
        <w:spacing w:line="276" w:lineRule="auto"/>
        <w:ind w:left="1418" w:right="1" w:hanging="284"/>
        <w:contextualSpacing/>
        <w:rPr>
          <w:rFonts w:ascii="Verdana" w:eastAsiaTheme="minorHAnsi" w:hAnsi="Verdana" w:cstheme="minorHAnsi"/>
          <w:sz w:val="18"/>
          <w:szCs w:val="18"/>
        </w:rPr>
      </w:pPr>
      <w:r w:rsidRPr="0090358E">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90358E" w:rsidRDefault="00BA4433" w:rsidP="000701C4">
      <w:pPr>
        <w:numPr>
          <w:ilvl w:val="4"/>
          <w:numId w:val="59"/>
        </w:numPr>
        <w:spacing w:line="276" w:lineRule="auto"/>
        <w:ind w:left="1701" w:right="1" w:hanging="284"/>
        <w:contextualSpacing/>
        <w:rPr>
          <w:rFonts w:ascii="Verdana" w:eastAsiaTheme="minorHAnsi" w:hAnsi="Verdana" w:cstheme="minorHAnsi"/>
          <w:sz w:val="18"/>
          <w:szCs w:val="18"/>
        </w:rPr>
      </w:pPr>
      <w:r w:rsidRPr="0090358E">
        <w:rPr>
          <w:rFonts w:ascii="Verdana" w:eastAsiaTheme="minorHAnsi" w:hAnsi="Verdana" w:cstheme="minorHAnsi"/>
          <w:sz w:val="18"/>
          <w:szCs w:val="18"/>
        </w:rPr>
        <w:t>w celu realizacji Postępowania między Wykonawcą a Administratorem,</w:t>
      </w:r>
    </w:p>
    <w:p w14:paraId="2F7AF4D2" w14:textId="77777777" w:rsidR="00BA4433" w:rsidRPr="0090358E" w:rsidRDefault="00BA4433" w:rsidP="000701C4">
      <w:pPr>
        <w:numPr>
          <w:ilvl w:val="4"/>
          <w:numId w:val="59"/>
        </w:numPr>
        <w:spacing w:line="276" w:lineRule="auto"/>
        <w:ind w:left="1701" w:right="1" w:hanging="284"/>
        <w:contextualSpacing/>
        <w:rPr>
          <w:rFonts w:ascii="Verdana" w:eastAsiaTheme="minorHAnsi" w:hAnsi="Verdana" w:cstheme="minorHAnsi"/>
          <w:sz w:val="18"/>
          <w:szCs w:val="18"/>
        </w:rPr>
      </w:pPr>
      <w:r w:rsidRPr="0090358E">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90358E" w:rsidRDefault="00BA4433" w:rsidP="000701C4">
      <w:pPr>
        <w:numPr>
          <w:ilvl w:val="4"/>
          <w:numId w:val="59"/>
        </w:numPr>
        <w:spacing w:line="276" w:lineRule="auto"/>
        <w:ind w:left="1701" w:right="1" w:hanging="284"/>
        <w:contextualSpacing/>
        <w:rPr>
          <w:rFonts w:ascii="Verdana" w:hAnsi="Verdana" w:cstheme="minorHAnsi"/>
          <w:sz w:val="18"/>
          <w:szCs w:val="18"/>
        </w:rPr>
      </w:pPr>
      <w:r w:rsidRPr="0090358E">
        <w:rPr>
          <w:rFonts w:ascii="Verdana" w:hAnsi="Verdana" w:cstheme="minorHAnsi"/>
          <w:sz w:val="18"/>
          <w:szCs w:val="18"/>
        </w:rPr>
        <w:t>w celu ewentualnego ustalenia, dochodzenia lub obrony przed roszczeniami.</w:t>
      </w:r>
    </w:p>
    <w:p w14:paraId="24508C57" w14:textId="77777777" w:rsidR="00BA4433" w:rsidRPr="0090358E" w:rsidRDefault="00BA4433" w:rsidP="000701C4">
      <w:pPr>
        <w:numPr>
          <w:ilvl w:val="0"/>
          <w:numId w:val="62"/>
        </w:numPr>
        <w:spacing w:before="120" w:after="120" w:line="276" w:lineRule="auto"/>
        <w:ind w:left="1560" w:right="1" w:hanging="426"/>
        <w:contextualSpacing/>
        <w:rPr>
          <w:rFonts w:ascii="Verdana" w:eastAsiaTheme="minorHAnsi" w:hAnsi="Verdana" w:cstheme="minorHAnsi"/>
          <w:b/>
          <w:sz w:val="18"/>
          <w:szCs w:val="18"/>
        </w:rPr>
      </w:pPr>
      <w:r w:rsidRPr="0090358E">
        <w:rPr>
          <w:rFonts w:ascii="Verdana" w:eastAsiaTheme="minorHAnsi" w:hAnsi="Verdana" w:cstheme="minorHAnsi"/>
          <w:b/>
          <w:sz w:val="18"/>
          <w:szCs w:val="18"/>
        </w:rPr>
        <w:t>Prawo do sprzeciwu</w:t>
      </w:r>
    </w:p>
    <w:p w14:paraId="4124A9DE" w14:textId="77777777" w:rsidR="00BA4433" w:rsidRPr="0090358E" w:rsidRDefault="00BA4433" w:rsidP="00EF5547">
      <w:pPr>
        <w:spacing w:before="120" w:after="120" w:line="276" w:lineRule="auto"/>
        <w:ind w:left="1560" w:right="1"/>
        <w:contextualSpacing/>
        <w:rPr>
          <w:rFonts w:ascii="Verdana" w:eastAsiaTheme="minorHAnsi" w:hAnsi="Verdana" w:cstheme="minorHAnsi"/>
          <w:sz w:val="18"/>
          <w:szCs w:val="18"/>
        </w:rPr>
      </w:pPr>
      <w:r w:rsidRPr="0090358E">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90358E" w:rsidRDefault="00BA4433" w:rsidP="000701C4">
      <w:pPr>
        <w:numPr>
          <w:ilvl w:val="0"/>
          <w:numId w:val="62"/>
        </w:numPr>
        <w:spacing w:before="120" w:after="120" w:line="276" w:lineRule="auto"/>
        <w:ind w:left="1560" w:right="1" w:hanging="426"/>
        <w:rPr>
          <w:rFonts w:ascii="Verdana" w:hAnsi="Verdana" w:cstheme="minorHAnsi"/>
          <w:b/>
          <w:sz w:val="18"/>
          <w:szCs w:val="18"/>
        </w:rPr>
      </w:pPr>
      <w:r w:rsidRPr="0090358E">
        <w:rPr>
          <w:rFonts w:ascii="Verdana" w:hAnsi="Verdana" w:cstheme="minorHAnsi"/>
          <w:b/>
          <w:sz w:val="18"/>
          <w:szCs w:val="18"/>
        </w:rPr>
        <w:t>Kategorie danych</w:t>
      </w:r>
    </w:p>
    <w:p w14:paraId="1DDCE6E0" w14:textId="77777777" w:rsidR="00BA4433" w:rsidRPr="0090358E" w:rsidRDefault="00BA4433" w:rsidP="00EF5547">
      <w:pPr>
        <w:spacing w:line="276" w:lineRule="auto"/>
        <w:ind w:left="1134" w:right="1"/>
        <w:rPr>
          <w:rFonts w:ascii="Verdana" w:hAnsi="Verdana" w:cstheme="minorHAnsi"/>
          <w:sz w:val="18"/>
          <w:szCs w:val="18"/>
        </w:rPr>
      </w:pPr>
      <w:r w:rsidRPr="0090358E">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90358E" w:rsidRDefault="00BA4433" w:rsidP="000701C4">
      <w:pPr>
        <w:numPr>
          <w:ilvl w:val="0"/>
          <w:numId w:val="62"/>
        </w:numPr>
        <w:spacing w:before="120" w:after="120" w:line="276" w:lineRule="auto"/>
        <w:ind w:left="1560" w:right="1" w:hanging="426"/>
        <w:rPr>
          <w:rFonts w:ascii="Verdana" w:hAnsi="Verdana" w:cstheme="minorHAnsi"/>
          <w:b/>
          <w:sz w:val="18"/>
          <w:szCs w:val="18"/>
        </w:rPr>
      </w:pPr>
      <w:r w:rsidRPr="0090358E">
        <w:rPr>
          <w:rFonts w:ascii="Verdana" w:hAnsi="Verdana" w:cstheme="minorHAnsi"/>
          <w:b/>
          <w:sz w:val="18"/>
          <w:szCs w:val="18"/>
        </w:rPr>
        <w:t>Okres przechowywania danych</w:t>
      </w:r>
    </w:p>
    <w:p w14:paraId="7AA92E7E" w14:textId="77777777" w:rsidR="00BA4433" w:rsidRPr="0090358E" w:rsidRDefault="00BA4433" w:rsidP="00EF5547">
      <w:pPr>
        <w:spacing w:line="276" w:lineRule="auto"/>
        <w:ind w:left="1134" w:right="1" w:firstLine="11"/>
        <w:rPr>
          <w:rFonts w:ascii="Verdana" w:hAnsi="Verdana" w:cstheme="minorHAnsi"/>
          <w:sz w:val="18"/>
          <w:szCs w:val="18"/>
        </w:rPr>
      </w:pPr>
      <w:r w:rsidRPr="0090358E">
        <w:rPr>
          <w:rFonts w:ascii="Verdana" w:hAnsi="Verdana" w:cstheme="minorHAnsi"/>
          <w:sz w:val="18"/>
          <w:szCs w:val="18"/>
        </w:rPr>
        <w:lastRenderedPageBreak/>
        <w:t>Dane osobowe będą przetwarzane przez czas:</w:t>
      </w:r>
    </w:p>
    <w:p w14:paraId="4769A47D" w14:textId="47CCC6C7" w:rsidR="00BA4433" w:rsidRPr="0090358E" w:rsidRDefault="00BA4433" w:rsidP="000701C4">
      <w:pPr>
        <w:numPr>
          <w:ilvl w:val="0"/>
          <w:numId w:val="61"/>
        </w:numPr>
        <w:spacing w:line="276" w:lineRule="auto"/>
        <w:ind w:left="1560" w:right="1" w:hanging="426"/>
        <w:textAlignment w:val="center"/>
        <w:rPr>
          <w:rFonts w:ascii="Verdana" w:hAnsi="Verdana" w:cstheme="minorHAnsi"/>
          <w:sz w:val="18"/>
          <w:szCs w:val="18"/>
        </w:rPr>
      </w:pPr>
      <w:r w:rsidRPr="0090358E">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90358E" w:rsidRDefault="00BA4433" w:rsidP="000701C4">
      <w:pPr>
        <w:numPr>
          <w:ilvl w:val="0"/>
          <w:numId w:val="61"/>
        </w:numPr>
        <w:spacing w:line="276" w:lineRule="auto"/>
        <w:ind w:left="1560" w:right="1" w:hanging="426"/>
        <w:textAlignment w:val="center"/>
        <w:rPr>
          <w:rFonts w:ascii="Verdana" w:hAnsi="Verdana" w:cstheme="minorHAnsi"/>
          <w:sz w:val="18"/>
          <w:szCs w:val="18"/>
        </w:rPr>
      </w:pPr>
      <w:r w:rsidRPr="0090358E">
        <w:rPr>
          <w:rFonts w:ascii="Verdana" w:hAnsi="Verdana" w:cstheme="minorHAnsi"/>
          <w:sz w:val="18"/>
          <w:szCs w:val="18"/>
        </w:rPr>
        <w:t>dane przetwarzane na podstawie przepisu prawa - przez okres wynikający z prawa powszechnie obowiązującego,</w:t>
      </w:r>
    </w:p>
    <w:p w14:paraId="126B45A6" w14:textId="77777777" w:rsidR="00BA4433" w:rsidRPr="0090358E" w:rsidRDefault="00BA4433" w:rsidP="000701C4">
      <w:pPr>
        <w:numPr>
          <w:ilvl w:val="0"/>
          <w:numId w:val="61"/>
        </w:numPr>
        <w:spacing w:line="276" w:lineRule="auto"/>
        <w:ind w:left="1560" w:right="1" w:hanging="426"/>
        <w:textAlignment w:val="center"/>
        <w:rPr>
          <w:rFonts w:ascii="Verdana" w:hAnsi="Verdana" w:cstheme="minorHAnsi"/>
          <w:sz w:val="18"/>
          <w:szCs w:val="18"/>
        </w:rPr>
      </w:pPr>
      <w:r w:rsidRPr="0090358E">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90358E" w:rsidRDefault="00BA4433" w:rsidP="000701C4">
      <w:pPr>
        <w:numPr>
          <w:ilvl w:val="0"/>
          <w:numId w:val="62"/>
        </w:numPr>
        <w:spacing w:before="120" w:after="120" w:line="276" w:lineRule="auto"/>
        <w:ind w:left="1701" w:right="1" w:hanging="567"/>
        <w:rPr>
          <w:rFonts w:ascii="Verdana" w:hAnsi="Verdana" w:cstheme="minorHAnsi"/>
          <w:b/>
          <w:sz w:val="18"/>
          <w:szCs w:val="18"/>
        </w:rPr>
      </w:pPr>
      <w:r w:rsidRPr="0090358E">
        <w:rPr>
          <w:rFonts w:ascii="Verdana" w:hAnsi="Verdana" w:cstheme="minorHAnsi"/>
          <w:b/>
          <w:sz w:val="18"/>
          <w:szCs w:val="18"/>
        </w:rPr>
        <w:t xml:space="preserve">Odbiorcy danych </w:t>
      </w:r>
    </w:p>
    <w:p w14:paraId="2F7416D4" w14:textId="77777777" w:rsidR="00BA4433" w:rsidRPr="0090358E" w:rsidRDefault="00BA4433" w:rsidP="00EF5547">
      <w:pPr>
        <w:spacing w:line="276" w:lineRule="auto"/>
        <w:ind w:left="2127" w:right="1" w:hanging="426"/>
        <w:rPr>
          <w:rFonts w:ascii="Verdana" w:hAnsi="Verdana" w:cstheme="minorHAnsi"/>
          <w:sz w:val="18"/>
          <w:szCs w:val="18"/>
        </w:rPr>
      </w:pPr>
      <w:r w:rsidRPr="0090358E">
        <w:rPr>
          <w:rFonts w:ascii="Verdana" w:hAnsi="Verdana" w:cstheme="minorHAnsi"/>
          <w:sz w:val="18"/>
          <w:szCs w:val="18"/>
        </w:rPr>
        <w:t>Pani/Pana dane mogą być przekazywane:</w:t>
      </w:r>
    </w:p>
    <w:p w14:paraId="139C9391" w14:textId="77777777" w:rsidR="00BA4433" w:rsidRPr="0090358E" w:rsidRDefault="00BA4433" w:rsidP="000701C4">
      <w:pPr>
        <w:numPr>
          <w:ilvl w:val="0"/>
          <w:numId w:val="58"/>
        </w:numPr>
        <w:tabs>
          <w:tab w:val="num" w:pos="1069"/>
        </w:tabs>
        <w:spacing w:line="276" w:lineRule="auto"/>
        <w:ind w:left="2127" w:right="1" w:hanging="426"/>
        <w:textAlignment w:val="center"/>
        <w:rPr>
          <w:rFonts w:ascii="Verdana" w:hAnsi="Verdana" w:cstheme="minorHAnsi"/>
          <w:sz w:val="18"/>
          <w:szCs w:val="18"/>
        </w:rPr>
      </w:pPr>
      <w:r w:rsidRPr="0090358E">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90358E" w:rsidRDefault="00BA4433" w:rsidP="000701C4">
      <w:pPr>
        <w:numPr>
          <w:ilvl w:val="0"/>
          <w:numId w:val="58"/>
        </w:numPr>
        <w:spacing w:line="276" w:lineRule="auto"/>
        <w:ind w:left="2127" w:right="1" w:hanging="426"/>
        <w:textAlignment w:val="center"/>
        <w:rPr>
          <w:rFonts w:ascii="Verdana" w:hAnsi="Verdana" w:cstheme="minorHAnsi"/>
          <w:sz w:val="18"/>
          <w:szCs w:val="18"/>
        </w:rPr>
      </w:pPr>
      <w:r w:rsidRPr="0090358E">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90358E" w:rsidRDefault="00BA4433" w:rsidP="000701C4">
      <w:pPr>
        <w:numPr>
          <w:ilvl w:val="0"/>
          <w:numId w:val="58"/>
        </w:numPr>
        <w:spacing w:line="276" w:lineRule="auto"/>
        <w:ind w:left="2127" w:right="1" w:hanging="426"/>
        <w:textAlignment w:val="center"/>
        <w:rPr>
          <w:rFonts w:ascii="Verdana" w:hAnsi="Verdana" w:cstheme="minorHAnsi"/>
          <w:sz w:val="18"/>
          <w:szCs w:val="18"/>
        </w:rPr>
      </w:pPr>
      <w:r w:rsidRPr="0090358E">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90358E">
        <w:rPr>
          <w:rFonts w:ascii="Verdana" w:hAnsi="Verdana" w:cstheme="minorHAnsi"/>
          <w:color w:val="000000"/>
          <w:sz w:val="18"/>
          <w:szCs w:val="18"/>
        </w:rPr>
        <w:t>którym te dane są powierzane, w </w:t>
      </w:r>
      <w:r w:rsidRPr="0090358E">
        <w:rPr>
          <w:rFonts w:ascii="Verdana" w:hAnsi="Verdana" w:cstheme="minorHAnsi"/>
          <w:color w:val="000000"/>
          <w:sz w:val="18"/>
          <w:szCs w:val="18"/>
        </w:rPr>
        <w:t>szczególności spółce PGE Systemy S.A. i PGE Energia Ciepła S.A.</w:t>
      </w:r>
    </w:p>
    <w:p w14:paraId="06518AD0" w14:textId="77777777" w:rsidR="00BA4433" w:rsidRPr="0090358E" w:rsidRDefault="00BA4433" w:rsidP="000701C4">
      <w:pPr>
        <w:numPr>
          <w:ilvl w:val="0"/>
          <w:numId w:val="62"/>
        </w:numPr>
        <w:spacing w:before="120" w:after="120" w:line="276" w:lineRule="auto"/>
        <w:ind w:left="1701" w:right="1" w:hanging="567"/>
        <w:rPr>
          <w:rFonts w:ascii="Verdana" w:hAnsi="Verdana" w:cstheme="minorHAnsi"/>
          <w:b/>
          <w:sz w:val="18"/>
          <w:szCs w:val="18"/>
        </w:rPr>
      </w:pPr>
      <w:r w:rsidRPr="0090358E">
        <w:rPr>
          <w:rFonts w:ascii="Verdana" w:hAnsi="Verdana" w:cstheme="minorHAnsi"/>
          <w:b/>
          <w:sz w:val="18"/>
          <w:szCs w:val="18"/>
        </w:rPr>
        <w:t>Przekazywanie danych osobowych poza EOG</w:t>
      </w:r>
    </w:p>
    <w:p w14:paraId="0147089C" w14:textId="5C932544" w:rsidR="00BA4433" w:rsidRPr="0090358E" w:rsidRDefault="00BA4433" w:rsidP="00EF5547">
      <w:pPr>
        <w:spacing w:line="276" w:lineRule="auto"/>
        <w:ind w:left="1701" w:right="1"/>
        <w:textAlignment w:val="center"/>
        <w:rPr>
          <w:rFonts w:ascii="Verdana" w:hAnsi="Verdana" w:cstheme="minorHAnsi"/>
          <w:sz w:val="18"/>
          <w:szCs w:val="18"/>
        </w:rPr>
      </w:pPr>
      <w:r w:rsidRPr="0090358E">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90358E" w:rsidRDefault="00BA4433" w:rsidP="000701C4">
      <w:pPr>
        <w:numPr>
          <w:ilvl w:val="0"/>
          <w:numId w:val="62"/>
        </w:numPr>
        <w:spacing w:before="120" w:after="120" w:line="276" w:lineRule="auto"/>
        <w:ind w:left="1701" w:right="1" w:hanging="567"/>
        <w:rPr>
          <w:rFonts w:ascii="Verdana" w:hAnsi="Verdana" w:cstheme="minorHAnsi"/>
          <w:b/>
          <w:sz w:val="18"/>
          <w:szCs w:val="18"/>
        </w:rPr>
      </w:pPr>
      <w:r w:rsidRPr="0090358E">
        <w:rPr>
          <w:rFonts w:ascii="Verdana" w:hAnsi="Verdana" w:cstheme="minorHAnsi"/>
          <w:b/>
          <w:sz w:val="18"/>
          <w:szCs w:val="18"/>
        </w:rPr>
        <w:t>Prawa osób, których dane dotyczą</w:t>
      </w:r>
    </w:p>
    <w:p w14:paraId="3C9686AF" w14:textId="77777777" w:rsidR="00BA4433" w:rsidRPr="0090358E" w:rsidRDefault="00BA4433" w:rsidP="00EF5547">
      <w:pPr>
        <w:spacing w:line="276" w:lineRule="auto"/>
        <w:ind w:left="1985" w:right="1" w:hanging="284"/>
        <w:rPr>
          <w:rFonts w:ascii="Verdana" w:hAnsi="Verdana" w:cstheme="minorHAnsi"/>
          <w:sz w:val="18"/>
          <w:szCs w:val="18"/>
        </w:rPr>
      </w:pPr>
      <w:r w:rsidRPr="0090358E">
        <w:rPr>
          <w:rFonts w:ascii="Verdana" w:hAnsi="Verdana" w:cstheme="minorHAnsi"/>
          <w:sz w:val="18"/>
          <w:szCs w:val="18"/>
        </w:rPr>
        <w:t>Zgodnie z RODO, przysługuje Pani/Panu prawo do:</w:t>
      </w:r>
    </w:p>
    <w:p w14:paraId="75B9C0C6" w14:textId="77777777" w:rsidR="00BA4433" w:rsidRPr="0090358E" w:rsidRDefault="00BA4433" w:rsidP="000701C4">
      <w:pPr>
        <w:numPr>
          <w:ilvl w:val="0"/>
          <w:numId w:val="60"/>
        </w:numPr>
        <w:tabs>
          <w:tab w:val="num" w:pos="1068"/>
        </w:tabs>
        <w:spacing w:line="276" w:lineRule="auto"/>
        <w:ind w:left="1985" w:right="1" w:hanging="284"/>
        <w:textAlignment w:val="center"/>
        <w:rPr>
          <w:rFonts w:ascii="Verdana" w:hAnsi="Verdana" w:cstheme="minorHAnsi"/>
          <w:sz w:val="18"/>
          <w:szCs w:val="18"/>
        </w:rPr>
      </w:pPr>
      <w:r w:rsidRPr="0090358E">
        <w:rPr>
          <w:rFonts w:ascii="Verdana" w:hAnsi="Verdana" w:cstheme="minorHAnsi"/>
          <w:sz w:val="18"/>
          <w:szCs w:val="18"/>
        </w:rPr>
        <w:t>żądania dostępu do swoich danych oraz otrzymania ich kopii,</w:t>
      </w:r>
    </w:p>
    <w:p w14:paraId="72256250" w14:textId="77777777" w:rsidR="00BA4433" w:rsidRPr="0090358E" w:rsidRDefault="00BA4433" w:rsidP="000701C4">
      <w:pPr>
        <w:numPr>
          <w:ilvl w:val="0"/>
          <w:numId w:val="60"/>
        </w:numPr>
        <w:tabs>
          <w:tab w:val="num" w:pos="1068"/>
        </w:tabs>
        <w:spacing w:line="276" w:lineRule="auto"/>
        <w:ind w:left="1985" w:right="1" w:hanging="284"/>
        <w:textAlignment w:val="center"/>
        <w:rPr>
          <w:rFonts w:ascii="Verdana" w:hAnsi="Verdana" w:cstheme="minorHAnsi"/>
          <w:sz w:val="18"/>
          <w:szCs w:val="18"/>
        </w:rPr>
      </w:pPr>
      <w:r w:rsidRPr="0090358E">
        <w:rPr>
          <w:rFonts w:ascii="Verdana" w:hAnsi="Verdana" w:cstheme="minorHAnsi"/>
          <w:sz w:val="18"/>
          <w:szCs w:val="18"/>
        </w:rPr>
        <w:t>żądania sprostowania (poprawiania) swoich danych,</w:t>
      </w:r>
    </w:p>
    <w:p w14:paraId="1F3996F8" w14:textId="77777777" w:rsidR="00BA4433" w:rsidRPr="0090358E" w:rsidRDefault="00BA4433" w:rsidP="000701C4">
      <w:pPr>
        <w:numPr>
          <w:ilvl w:val="0"/>
          <w:numId w:val="60"/>
        </w:numPr>
        <w:tabs>
          <w:tab w:val="num" w:pos="1068"/>
        </w:tabs>
        <w:spacing w:line="276" w:lineRule="auto"/>
        <w:ind w:left="1985" w:right="1" w:hanging="284"/>
        <w:textAlignment w:val="center"/>
        <w:rPr>
          <w:rFonts w:ascii="Verdana" w:hAnsi="Verdana" w:cstheme="minorHAnsi"/>
          <w:sz w:val="18"/>
          <w:szCs w:val="18"/>
        </w:rPr>
      </w:pPr>
      <w:r w:rsidRPr="0090358E">
        <w:rPr>
          <w:rFonts w:ascii="Verdana" w:hAnsi="Verdana" w:cstheme="minorHAnsi"/>
          <w:sz w:val="18"/>
          <w:szCs w:val="18"/>
        </w:rPr>
        <w:t>żądania usunięcia, ograniczenia lub wniesienia sprzeciwu wobec ich przetwarzania,</w:t>
      </w:r>
    </w:p>
    <w:p w14:paraId="7F615DF7" w14:textId="77777777" w:rsidR="00BA4433" w:rsidRPr="0090358E" w:rsidRDefault="00BA4433" w:rsidP="000701C4">
      <w:pPr>
        <w:numPr>
          <w:ilvl w:val="0"/>
          <w:numId w:val="60"/>
        </w:numPr>
        <w:tabs>
          <w:tab w:val="num" w:pos="1068"/>
        </w:tabs>
        <w:spacing w:line="276" w:lineRule="auto"/>
        <w:ind w:left="1985" w:right="1" w:hanging="284"/>
        <w:textAlignment w:val="center"/>
        <w:rPr>
          <w:rFonts w:ascii="Verdana" w:hAnsi="Verdana" w:cstheme="minorHAnsi"/>
          <w:sz w:val="18"/>
          <w:szCs w:val="18"/>
        </w:rPr>
      </w:pPr>
      <w:r w:rsidRPr="0090358E">
        <w:rPr>
          <w:rFonts w:ascii="Verdana" w:hAnsi="Verdana" w:cstheme="minorHAnsi"/>
          <w:sz w:val="18"/>
          <w:szCs w:val="18"/>
        </w:rPr>
        <w:t xml:space="preserve">żądania przenoszenia danych, </w:t>
      </w:r>
    </w:p>
    <w:p w14:paraId="555EBD92" w14:textId="77777777" w:rsidR="00BA4433" w:rsidRPr="0090358E" w:rsidRDefault="00BA4433" w:rsidP="000701C4">
      <w:pPr>
        <w:numPr>
          <w:ilvl w:val="0"/>
          <w:numId w:val="60"/>
        </w:numPr>
        <w:tabs>
          <w:tab w:val="num" w:pos="1068"/>
        </w:tabs>
        <w:spacing w:line="276" w:lineRule="auto"/>
        <w:ind w:left="1985" w:right="1" w:hanging="284"/>
        <w:textAlignment w:val="center"/>
        <w:rPr>
          <w:rFonts w:ascii="Verdana" w:hAnsi="Verdana" w:cstheme="minorHAnsi"/>
          <w:sz w:val="18"/>
          <w:szCs w:val="18"/>
        </w:rPr>
      </w:pPr>
      <w:r w:rsidRPr="0090358E">
        <w:rPr>
          <w:rFonts w:ascii="Verdana" w:hAnsi="Verdana" w:cstheme="minorHAnsi"/>
          <w:sz w:val="18"/>
          <w:szCs w:val="18"/>
        </w:rPr>
        <w:t xml:space="preserve">wniesienia skargi do organu nadzorczego. </w:t>
      </w:r>
    </w:p>
    <w:p w14:paraId="2E9B7929" w14:textId="77777777" w:rsidR="00BA4433" w:rsidRPr="0090358E" w:rsidRDefault="00BA4433" w:rsidP="000701C4">
      <w:pPr>
        <w:numPr>
          <w:ilvl w:val="0"/>
          <w:numId w:val="62"/>
        </w:numPr>
        <w:spacing w:before="120" w:after="120" w:line="276" w:lineRule="auto"/>
        <w:ind w:left="1701" w:right="1" w:hanging="567"/>
        <w:rPr>
          <w:rFonts w:ascii="Verdana" w:hAnsi="Verdana" w:cstheme="minorHAnsi"/>
          <w:b/>
          <w:sz w:val="18"/>
          <w:szCs w:val="18"/>
        </w:rPr>
      </w:pPr>
      <w:r w:rsidRPr="0090358E">
        <w:rPr>
          <w:rFonts w:ascii="Verdana" w:hAnsi="Verdana" w:cstheme="minorHAnsi"/>
          <w:b/>
          <w:sz w:val="18"/>
          <w:szCs w:val="18"/>
        </w:rPr>
        <w:t>Zautomatyzowane podejmowanie decyzji</w:t>
      </w:r>
    </w:p>
    <w:p w14:paraId="1D83DBAF" w14:textId="77777777" w:rsidR="00BA4433" w:rsidRPr="0090358E" w:rsidRDefault="00BA4433" w:rsidP="00EF5547">
      <w:pPr>
        <w:spacing w:line="276" w:lineRule="auto"/>
        <w:ind w:left="1701" w:right="1"/>
        <w:rPr>
          <w:rFonts w:ascii="Verdana" w:hAnsi="Verdana" w:cstheme="minorHAnsi"/>
          <w:sz w:val="18"/>
          <w:szCs w:val="18"/>
        </w:rPr>
      </w:pPr>
      <w:r w:rsidRPr="0090358E">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90358E" w:rsidRDefault="0077555C" w:rsidP="000701C4">
      <w:pPr>
        <w:pStyle w:val="Akapitzlist"/>
        <w:keepNext/>
        <w:numPr>
          <w:ilvl w:val="0"/>
          <w:numId w:val="56"/>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79" w:name="_Toc39813090"/>
      <w:bookmarkStart w:id="280" w:name="_Toc122344836"/>
      <w:bookmarkEnd w:id="279"/>
      <w:bookmarkEnd w:id="280"/>
    </w:p>
    <w:p w14:paraId="3B35DF41" w14:textId="77777777" w:rsidR="002E3D8B" w:rsidRPr="0090358E" w:rsidRDefault="002E3D8B" w:rsidP="000701C4">
      <w:pPr>
        <w:pStyle w:val="Akapitzlist"/>
        <w:keepNext/>
        <w:numPr>
          <w:ilvl w:val="0"/>
          <w:numId w:val="57"/>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81" w:name="_Toc122344837"/>
      <w:bookmarkEnd w:id="281"/>
    </w:p>
    <w:p w14:paraId="7F901F1D" w14:textId="0512BEFF" w:rsidR="0077555C" w:rsidRPr="0090358E" w:rsidRDefault="0077555C"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2" w:name="_Toc122344838"/>
      <w:r w:rsidRPr="0090358E">
        <w:rPr>
          <w:rFonts w:ascii="Trebuchet MS" w:eastAsiaTheme="majorEastAsia" w:hAnsi="Trebuchet MS" w:cstheme="majorBidi"/>
          <w:b w:val="0"/>
          <w:caps w:val="0"/>
          <w:color w:val="1A7466"/>
          <w:kern w:val="0"/>
          <w:sz w:val="32"/>
          <w:szCs w:val="32"/>
          <w:lang w:val="pl-PL"/>
        </w:rPr>
        <w:t>INNE INFORMACJE</w:t>
      </w:r>
      <w:bookmarkEnd w:id="282"/>
    </w:p>
    <w:p w14:paraId="73EC4666" w14:textId="77777777" w:rsidR="005A1EA5" w:rsidRPr="0090358E" w:rsidRDefault="005A1EA5" w:rsidP="000701C4">
      <w:pPr>
        <w:pStyle w:val="Akapitzlist"/>
        <w:numPr>
          <w:ilvl w:val="0"/>
          <w:numId w:val="57"/>
        </w:numPr>
        <w:spacing w:before="120" w:after="120" w:line="240" w:lineRule="auto"/>
        <w:ind w:right="1"/>
        <w:rPr>
          <w:rFonts w:ascii="Verdana" w:eastAsia="Calibri" w:hAnsi="Verdana" w:cstheme="minorHAnsi"/>
          <w:vanish/>
          <w:sz w:val="18"/>
          <w:szCs w:val="18"/>
        </w:rPr>
      </w:pPr>
    </w:p>
    <w:p w14:paraId="57069957" w14:textId="6D15AF20" w:rsidR="00B95166" w:rsidRPr="0090358E" w:rsidRDefault="0077555C" w:rsidP="000701C4">
      <w:pPr>
        <w:pStyle w:val="Akapitzlist"/>
        <w:numPr>
          <w:ilvl w:val="1"/>
          <w:numId w:val="57"/>
        </w:numPr>
        <w:spacing w:before="120" w:after="120" w:line="240" w:lineRule="auto"/>
        <w:ind w:left="1134" w:hanging="1134"/>
        <w:contextualSpacing w:val="0"/>
        <w:rPr>
          <w:rFonts w:ascii="Verdana" w:hAnsi="Verdana" w:cstheme="minorHAnsi"/>
          <w:i/>
          <w:sz w:val="18"/>
          <w:szCs w:val="18"/>
        </w:rPr>
      </w:pPr>
      <w:r w:rsidRPr="0090358E">
        <w:rPr>
          <w:rFonts w:ascii="Verdana" w:eastAsia="Calibri" w:hAnsi="Verdana" w:cstheme="minorHAnsi"/>
          <w:sz w:val="18"/>
          <w:szCs w:val="18"/>
        </w:rPr>
        <w:t>W zakresie nieuregulowanym w niniejszej Specyfikacji stosuje się postanowienia Kodeksu cywilnego.</w:t>
      </w:r>
    </w:p>
    <w:p w14:paraId="33358316" w14:textId="3A46B345" w:rsidR="0077555C" w:rsidRPr="0090358E" w:rsidRDefault="0077555C" w:rsidP="000701C4">
      <w:pPr>
        <w:pStyle w:val="Akapitzlist"/>
        <w:numPr>
          <w:ilvl w:val="1"/>
          <w:numId w:val="57"/>
        </w:numPr>
        <w:spacing w:before="120" w:after="120" w:line="240" w:lineRule="auto"/>
        <w:ind w:left="1134" w:hanging="1134"/>
        <w:contextualSpacing w:val="0"/>
        <w:rPr>
          <w:rFonts w:ascii="Verdana" w:hAnsi="Verdana" w:cstheme="minorHAnsi"/>
          <w:i/>
          <w:sz w:val="18"/>
          <w:szCs w:val="18"/>
        </w:rPr>
      </w:pPr>
      <w:r w:rsidRPr="0090358E">
        <w:rPr>
          <w:rFonts w:ascii="Verdana" w:eastAsia="Calibri" w:hAnsi="Verdana" w:cstheme="minorHAnsi"/>
          <w:sz w:val="18"/>
          <w:szCs w:val="18"/>
        </w:rPr>
        <w:t>Wszystkie koszty związane z udziałem w Postępowaniu</w:t>
      </w:r>
      <w:r w:rsidR="009D5BC2" w:rsidRPr="0090358E">
        <w:rPr>
          <w:rFonts w:ascii="Verdana" w:eastAsia="Calibri" w:hAnsi="Verdana" w:cstheme="minorHAnsi"/>
          <w:sz w:val="18"/>
          <w:szCs w:val="18"/>
        </w:rPr>
        <w:t xml:space="preserve"> </w:t>
      </w:r>
      <w:r w:rsidR="009D5BC2" w:rsidRPr="0090358E">
        <w:rPr>
          <w:rFonts w:ascii="Verdana" w:hAnsi="Verdana" w:cstheme="minorHAnsi"/>
          <w:sz w:val="18"/>
          <w:szCs w:val="18"/>
          <w:lang w:eastAsia="pl-PL"/>
        </w:rPr>
        <w:t>zakupowym</w:t>
      </w:r>
      <w:r w:rsidRPr="0090358E">
        <w:rPr>
          <w:rFonts w:ascii="Verdana" w:eastAsia="Calibri" w:hAnsi="Verdana" w:cstheme="minorHAnsi"/>
          <w:sz w:val="18"/>
          <w:szCs w:val="18"/>
        </w:rPr>
        <w:t>, w szczególności związane ze sporządzeniem i złożeniem Oferty ponosi Wykonawca.</w:t>
      </w:r>
    </w:p>
    <w:p w14:paraId="26F2ACB9" w14:textId="0765D17B" w:rsidR="0077555C" w:rsidRPr="0090358E" w:rsidRDefault="0077555C" w:rsidP="000701C4">
      <w:pPr>
        <w:pStyle w:val="Nagwek1"/>
        <w:keepNext w:val="0"/>
        <w:keepLines w:val="0"/>
        <w:widowControl w:val="0"/>
        <w:numPr>
          <w:ilvl w:val="0"/>
          <w:numId w:val="7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3" w:name="_Toc165273929"/>
      <w:bookmarkStart w:id="284" w:name="_Toc165274198"/>
      <w:bookmarkStart w:id="285" w:name="_Toc243294558"/>
      <w:bookmarkStart w:id="286" w:name="_Toc489350408"/>
      <w:bookmarkStart w:id="287" w:name="_Toc515896301"/>
      <w:bookmarkStart w:id="288" w:name="_Toc122344839"/>
      <w:r w:rsidRPr="0090358E">
        <w:rPr>
          <w:rFonts w:ascii="Trebuchet MS" w:eastAsiaTheme="majorEastAsia" w:hAnsi="Trebuchet MS" w:cstheme="majorBidi"/>
          <w:b w:val="0"/>
          <w:caps w:val="0"/>
          <w:color w:val="1A7466"/>
          <w:kern w:val="0"/>
          <w:sz w:val="32"/>
          <w:szCs w:val="32"/>
          <w:lang w:val="pl-PL"/>
        </w:rPr>
        <w:lastRenderedPageBreak/>
        <w:t xml:space="preserve">ZAŁĄCZNIKI DO </w:t>
      </w:r>
      <w:bookmarkEnd w:id="283"/>
      <w:bookmarkEnd w:id="284"/>
      <w:bookmarkEnd w:id="285"/>
      <w:bookmarkEnd w:id="286"/>
      <w:bookmarkEnd w:id="287"/>
      <w:r w:rsidR="00904E94" w:rsidRPr="0090358E">
        <w:rPr>
          <w:rFonts w:ascii="Trebuchet MS" w:eastAsiaTheme="majorEastAsia" w:hAnsi="Trebuchet MS" w:cstheme="majorBidi"/>
          <w:b w:val="0"/>
          <w:caps w:val="0"/>
          <w:color w:val="1A7466"/>
          <w:kern w:val="0"/>
          <w:sz w:val="32"/>
          <w:szCs w:val="32"/>
          <w:lang w:val="pl-PL"/>
        </w:rPr>
        <w:t>SWZ</w:t>
      </w:r>
      <w:bookmarkEnd w:id="288"/>
    </w:p>
    <w:tbl>
      <w:tblPr>
        <w:tblStyle w:val="Tabela-Siatka3"/>
        <w:tblW w:w="8789" w:type="dxa"/>
        <w:tblInd w:w="1129" w:type="dxa"/>
        <w:tblLook w:val="04A0" w:firstRow="1" w:lastRow="0" w:firstColumn="1" w:lastColumn="0" w:noHBand="0" w:noVBand="1"/>
      </w:tblPr>
      <w:tblGrid>
        <w:gridCol w:w="1843"/>
        <w:gridCol w:w="6946"/>
      </w:tblGrid>
      <w:tr w:rsidR="00087DD1" w:rsidRPr="0090358E" w14:paraId="45CF220E" w14:textId="77777777" w:rsidTr="00087DD1">
        <w:trPr>
          <w:trHeight w:val="424"/>
        </w:trPr>
        <w:tc>
          <w:tcPr>
            <w:tcW w:w="1843" w:type="dxa"/>
            <w:shd w:val="clear" w:color="auto" w:fill="1A7466"/>
            <w:vAlign w:val="center"/>
          </w:tcPr>
          <w:p w14:paraId="40E96845" w14:textId="77777777" w:rsidR="00087DD1" w:rsidRPr="0090358E" w:rsidRDefault="00087DD1" w:rsidP="00087DD1">
            <w:pPr>
              <w:spacing w:before="120" w:after="120" w:line="276" w:lineRule="auto"/>
              <w:jc w:val="left"/>
              <w:rPr>
                <w:rFonts w:ascii="Verdana" w:hAnsi="Verdana" w:cs="Calibri"/>
                <w:b/>
                <w:color w:val="002060"/>
                <w:sz w:val="16"/>
                <w:szCs w:val="16"/>
              </w:rPr>
            </w:pPr>
            <w:r w:rsidRPr="0090358E">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90358E" w:rsidRDefault="00087DD1" w:rsidP="00087DD1">
            <w:pPr>
              <w:tabs>
                <w:tab w:val="left" w:pos="1980"/>
              </w:tabs>
              <w:spacing w:before="120" w:after="120" w:line="276" w:lineRule="auto"/>
              <w:rPr>
                <w:rFonts w:ascii="Verdana" w:hAnsi="Verdana" w:cs="Calibri"/>
                <w:b/>
                <w:color w:val="002060"/>
                <w:sz w:val="16"/>
                <w:szCs w:val="16"/>
              </w:rPr>
            </w:pPr>
            <w:r w:rsidRPr="0090358E">
              <w:rPr>
                <w:rFonts w:ascii="Verdana" w:hAnsi="Verdana" w:cs="Calibri"/>
                <w:b/>
                <w:sz w:val="16"/>
                <w:szCs w:val="16"/>
              </w:rPr>
              <w:t>Opis Przedmiotu Zamówienia (OPZ)</w:t>
            </w:r>
          </w:p>
        </w:tc>
      </w:tr>
      <w:tr w:rsidR="00087DD1" w:rsidRPr="0090358E" w14:paraId="7633420C" w14:textId="77777777" w:rsidTr="00087DD1">
        <w:trPr>
          <w:trHeight w:val="488"/>
        </w:trPr>
        <w:tc>
          <w:tcPr>
            <w:tcW w:w="1843" w:type="dxa"/>
            <w:shd w:val="clear" w:color="auto" w:fill="1A7466"/>
            <w:vAlign w:val="center"/>
          </w:tcPr>
          <w:p w14:paraId="365A50F9" w14:textId="77777777" w:rsidR="00087DD1" w:rsidRPr="0090358E" w:rsidRDefault="00087DD1" w:rsidP="00087DD1">
            <w:pPr>
              <w:spacing w:before="120" w:after="120" w:line="276" w:lineRule="auto"/>
              <w:jc w:val="left"/>
              <w:rPr>
                <w:rFonts w:ascii="Verdana" w:hAnsi="Verdana" w:cs="Calibri"/>
                <w:b/>
                <w:color w:val="002060"/>
                <w:sz w:val="16"/>
                <w:szCs w:val="16"/>
              </w:rPr>
            </w:pPr>
            <w:r w:rsidRPr="0090358E">
              <w:rPr>
                <w:rFonts w:ascii="Verdana" w:hAnsi="Verdana" w:cs="Calibri"/>
                <w:b/>
                <w:color w:val="002060"/>
                <w:sz w:val="16"/>
                <w:szCs w:val="16"/>
              </w:rPr>
              <w:t>Załącznik nr 2</w:t>
            </w:r>
          </w:p>
        </w:tc>
        <w:tc>
          <w:tcPr>
            <w:tcW w:w="6946" w:type="dxa"/>
            <w:shd w:val="clear" w:color="auto" w:fill="1A7466"/>
            <w:vAlign w:val="center"/>
          </w:tcPr>
          <w:p w14:paraId="41E12AC9" w14:textId="374C2C2E" w:rsidR="00087DD1" w:rsidRPr="0090358E" w:rsidDel="0065578D" w:rsidRDefault="003E35E0" w:rsidP="00087DD1">
            <w:pPr>
              <w:tabs>
                <w:tab w:val="left" w:pos="1980"/>
              </w:tabs>
              <w:spacing w:before="120" w:after="120" w:line="276" w:lineRule="auto"/>
              <w:rPr>
                <w:rFonts w:ascii="Verdana" w:hAnsi="Verdana" w:cs="Calibri"/>
                <w:b/>
                <w:sz w:val="16"/>
                <w:szCs w:val="16"/>
              </w:rPr>
            </w:pPr>
            <w:r w:rsidRPr="003E35E0">
              <w:rPr>
                <w:rFonts w:ascii="Verdana" w:hAnsi="Verdana" w:cs="Calibri"/>
                <w:b/>
                <w:sz w:val="16"/>
                <w:szCs w:val="16"/>
              </w:rPr>
              <w:t>Projekt Umowy</w:t>
            </w:r>
          </w:p>
        </w:tc>
      </w:tr>
      <w:tr w:rsidR="00087DD1" w:rsidRPr="0090358E" w14:paraId="73A25244" w14:textId="77777777" w:rsidTr="00087DD1">
        <w:trPr>
          <w:trHeight w:val="488"/>
        </w:trPr>
        <w:tc>
          <w:tcPr>
            <w:tcW w:w="1843" w:type="dxa"/>
            <w:shd w:val="clear" w:color="auto" w:fill="1A7466"/>
            <w:vAlign w:val="center"/>
          </w:tcPr>
          <w:p w14:paraId="61C53C6D" w14:textId="0E02D97A" w:rsidR="00087DD1" w:rsidRPr="0090358E" w:rsidRDefault="00087DD1" w:rsidP="00087DD1">
            <w:pPr>
              <w:spacing w:before="120" w:after="120" w:line="276" w:lineRule="auto"/>
              <w:jc w:val="left"/>
              <w:rPr>
                <w:rFonts w:ascii="Verdana" w:hAnsi="Verdana" w:cs="Calibri"/>
                <w:b/>
                <w:color w:val="002060"/>
                <w:sz w:val="16"/>
                <w:szCs w:val="16"/>
              </w:rPr>
            </w:pPr>
            <w:r w:rsidRPr="0090358E">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90358E" w:rsidRDefault="00087DD1" w:rsidP="00087DD1">
            <w:pPr>
              <w:tabs>
                <w:tab w:val="left" w:pos="1980"/>
              </w:tabs>
              <w:spacing w:before="120" w:after="120" w:line="276" w:lineRule="auto"/>
              <w:rPr>
                <w:rFonts w:ascii="Verdana" w:hAnsi="Verdana" w:cs="Calibri"/>
                <w:b/>
                <w:sz w:val="16"/>
                <w:szCs w:val="16"/>
              </w:rPr>
            </w:pPr>
            <w:r w:rsidRPr="0090358E">
              <w:rPr>
                <w:rFonts w:ascii="Verdana" w:hAnsi="Verdana" w:cstheme="minorHAnsi"/>
                <w:b/>
                <w:sz w:val="16"/>
                <w:szCs w:val="16"/>
              </w:rPr>
              <w:t>Formularz Oferty - WZÓR</w:t>
            </w:r>
          </w:p>
        </w:tc>
      </w:tr>
      <w:tr w:rsidR="00087DD1" w:rsidRPr="0090358E" w14:paraId="5ABE8B1F" w14:textId="77777777" w:rsidTr="00087DD1">
        <w:trPr>
          <w:trHeight w:val="488"/>
        </w:trPr>
        <w:tc>
          <w:tcPr>
            <w:tcW w:w="1843" w:type="dxa"/>
            <w:shd w:val="clear" w:color="auto" w:fill="1A7466"/>
            <w:vAlign w:val="center"/>
          </w:tcPr>
          <w:p w14:paraId="573585A9" w14:textId="6EA052D4" w:rsidR="00087DD1" w:rsidRPr="0090358E" w:rsidRDefault="00087DD1" w:rsidP="00087DD1">
            <w:pPr>
              <w:spacing w:before="120" w:after="120" w:line="276" w:lineRule="auto"/>
              <w:jc w:val="left"/>
              <w:rPr>
                <w:rFonts w:ascii="Verdana" w:hAnsi="Verdana" w:cs="Calibri"/>
                <w:b/>
                <w:color w:val="002060"/>
                <w:sz w:val="16"/>
                <w:szCs w:val="16"/>
              </w:rPr>
            </w:pPr>
            <w:r w:rsidRPr="0090358E">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90358E" w:rsidRDefault="00087DD1" w:rsidP="00087DD1">
            <w:pPr>
              <w:tabs>
                <w:tab w:val="left" w:pos="1980"/>
              </w:tabs>
              <w:spacing w:before="120" w:after="120" w:line="276" w:lineRule="auto"/>
              <w:rPr>
                <w:rFonts w:ascii="Verdana" w:hAnsi="Verdana" w:cs="Calibri"/>
                <w:b/>
                <w:sz w:val="16"/>
                <w:szCs w:val="16"/>
              </w:rPr>
            </w:pPr>
            <w:r w:rsidRPr="0090358E">
              <w:rPr>
                <w:rFonts w:ascii="Verdana" w:hAnsi="Verdana" w:cstheme="minorHAnsi"/>
                <w:b/>
                <w:sz w:val="16"/>
                <w:szCs w:val="16"/>
              </w:rPr>
              <w:t>Zobowiązanie podmiotu do oddania zasobów – WZÓR</w:t>
            </w:r>
          </w:p>
        </w:tc>
      </w:tr>
      <w:tr w:rsidR="00087DD1" w:rsidRPr="0090358E" w14:paraId="5C5EC763" w14:textId="77777777" w:rsidTr="00087DD1">
        <w:trPr>
          <w:trHeight w:val="488"/>
        </w:trPr>
        <w:tc>
          <w:tcPr>
            <w:tcW w:w="1843" w:type="dxa"/>
            <w:shd w:val="clear" w:color="auto" w:fill="1A7466"/>
            <w:vAlign w:val="center"/>
          </w:tcPr>
          <w:p w14:paraId="52A248CD" w14:textId="723F1524" w:rsidR="00087DD1" w:rsidRPr="0090358E" w:rsidRDefault="00B81625" w:rsidP="00087DD1">
            <w:pPr>
              <w:spacing w:before="120" w:after="120" w:line="276" w:lineRule="auto"/>
              <w:jc w:val="left"/>
              <w:rPr>
                <w:rFonts w:ascii="Verdana" w:hAnsi="Verdana" w:cs="Calibri"/>
                <w:b/>
                <w:color w:val="002060"/>
                <w:sz w:val="16"/>
                <w:szCs w:val="16"/>
              </w:rPr>
            </w:pPr>
            <w:r w:rsidRPr="0090358E">
              <w:rPr>
                <w:rFonts w:ascii="Verdana" w:hAnsi="Verdana" w:cs="Calibri"/>
                <w:b/>
                <w:color w:val="002060"/>
                <w:sz w:val="16"/>
                <w:szCs w:val="16"/>
              </w:rPr>
              <w:t>Załącznik nr 5</w:t>
            </w:r>
          </w:p>
        </w:tc>
        <w:tc>
          <w:tcPr>
            <w:tcW w:w="6946" w:type="dxa"/>
            <w:shd w:val="clear" w:color="auto" w:fill="1A7466"/>
            <w:vAlign w:val="center"/>
          </w:tcPr>
          <w:p w14:paraId="36CFC900" w14:textId="6C5D91D9" w:rsidR="00087DD1" w:rsidRPr="0090358E" w:rsidRDefault="00AE3E6C" w:rsidP="00087DD1">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Nie dotyczy</w:t>
            </w:r>
          </w:p>
        </w:tc>
      </w:tr>
      <w:tr w:rsidR="003E35E0" w:rsidRPr="00185AAB" w14:paraId="337BF9D9" w14:textId="77777777" w:rsidTr="00507A0D">
        <w:trPr>
          <w:trHeight w:val="488"/>
        </w:trPr>
        <w:tc>
          <w:tcPr>
            <w:tcW w:w="1843" w:type="dxa"/>
            <w:shd w:val="clear" w:color="auto" w:fill="1A7466"/>
            <w:vAlign w:val="center"/>
          </w:tcPr>
          <w:p w14:paraId="02B8A019" w14:textId="77777777" w:rsidR="003E35E0" w:rsidRPr="006B0420" w:rsidRDefault="003E35E0" w:rsidP="00507A0D">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6</w:t>
            </w:r>
          </w:p>
        </w:tc>
        <w:tc>
          <w:tcPr>
            <w:tcW w:w="6946" w:type="dxa"/>
            <w:shd w:val="clear" w:color="auto" w:fill="1A7466"/>
            <w:vAlign w:val="center"/>
          </w:tcPr>
          <w:p w14:paraId="7FE29BB2" w14:textId="31B7E737" w:rsidR="003E35E0" w:rsidRPr="006B0420" w:rsidRDefault="003E35E0" w:rsidP="00507A0D">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 xml:space="preserve">Wykaz wykonanych </w:t>
            </w:r>
            <w:r w:rsidR="00040A25">
              <w:rPr>
                <w:rFonts w:ascii="Verdana" w:hAnsi="Verdana" w:cstheme="minorHAnsi"/>
                <w:b/>
                <w:sz w:val="16"/>
                <w:szCs w:val="16"/>
              </w:rPr>
              <w:t>usług</w:t>
            </w:r>
            <w:r w:rsidRPr="006B0420">
              <w:rPr>
                <w:rFonts w:ascii="Verdana" w:hAnsi="Verdana" w:cstheme="minorHAnsi"/>
                <w:b/>
                <w:sz w:val="16"/>
                <w:szCs w:val="16"/>
              </w:rPr>
              <w:t xml:space="preserve"> – WZÓR</w:t>
            </w:r>
          </w:p>
        </w:tc>
      </w:tr>
    </w:tbl>
    <w:p w14:paraId="4D320B58" w14:textId="4552AA80" w:rsidR="003E35E0" w:rsidRDefault="003E35E0">
      <w:pPr>
        <w:spacing w:line="240" w:lineRule="auto"/>
        <w:jc w:val="left"/>
        <w:rPr>
          <w:rFonts w:ascii="Verdana" w:hAnsi="Verdana"/>
          <w:b/>
          <w:sz w:val="18"/>
          <w:szCs w:val="18"/>
        </w:rPr>
      </w:pPr>
      <w:bookmarkStart w:id="289" w:name="_Toc515896302"/>
      <w:bookmarkStart w:id="290" w:name="_Toc122344840"/>
      <w:bookmarkEnd w:id="87"/>
    </w:p>
    <w:p w14:paraId="0F63D1D6" w14:textId="77777777" w:rsidR="003E35E0" w:rsidRDefault="003E35E0">
      <w:pPr>
        <w:spacing w:line="240" w:lineRule="auto"/>
        <w:jc w:val="left"/>
        <w:rPr>
          <w:rFonts w:ascii="Verdana" w:hAnsi="Verdana"/>
          <w:b/>
          <w:sz w:val="18"/>
          <w:szCs w:val="18"/>
        </w:rPr>
      </w:pPr>
      <w:r>
        <w:rPr>
          <w:rFonts w:ascii="Verdana" w:hAnsi="Verdana"/>
          <w:b/>
          <w:sz w:val="18"/>
          <w:szCs w:val="18"/>
        </w:rPr>
        <w:br w:type="page"/>
      </w:r>
    </w:p>
    <w:p w14:paraId="1EB949D8" w14:textId="77777777" w:rsidR="00806375" w:rsidRPr="0090358E" w:rsidRDefault="00806375">
      <w:pPr>
        <w:spacing w:line="240" w:lineRule="auto"/>
        <w:jc w:val="left"/>
        <w:rPr>
          <w:rFonts w:ascii="Verdana" w:hAnsi="Verdana"/>
          <w:b/>
          <w:sz w:val="18"/>
          <w:szCs w:val="18"/>
        </w:rPr>
      </w:pPr>
    </w:p>
    <w:p w14:paraId="29503B00" w14:textId="6BB9AD16" w:rsidR="007C46A4" w:rsidRPr="0090358E" w:rsidRDefault="008D0ACB" w:rsidP="006B0420">
      <w:pPr>
        <w:spacing w:after="80" w:line="240" w:lineRule="auto"/>
        <w:jc w:val="right"/>
        <w:rPr>
          <w:rFonts w:ascii="Verdana" w:hAnsi="Verdana"/>
          <w:sz w:val="18"/>
          <w:szCs w:val="18"/>
        </w:rPr>
      </w:pPr>
      <w:r w:rsidRPr="0090358E">
        <w:rPr>
          <w:rFonts w:ascii="Verdana" w:hAnsi="Verdana"/>
          <w:b/>
          <w:sz w:val="18"/>
          <w:szCs w:val="18"/>
        </w:rPr>
        <w:t>Z</w:t>
      </w:r>
      <w:r w:rsidR="004A54CB" w:rsidRPr="0090358E">
        <w:rPr>
          <w:rFonts w:ascii="Verdana" w:hAnsi="Verdana"/>
          <w:b/>
          <w:sz w:val="18"/>
          <w:szCs w:val="18"/>
        </w:rPr>
        <w:t xml:space="preserve">AŁĄCZNIK NR 1 DO </w:t>
      </w:r>
      <w:r w:rsidR="00904E94" w:rsidRPr="0090358E">
        <w:rPr>
          <w:rFonts w:ascii="Verdana" w:hAnsi="Verdana"/>
          <w:b/>
          <w:sz w:val="18"/>
          <w:szCs w:val="18"/>
        </w:rPr>
        <w:t>SWZ</w:t>
      </w:r>
      <w:r w:rsidR="004A54CB" w:rsidRPr="0090358E">
        <w:rPr>
          <w:rFonts w:ascii="Verdana" w:hAnsi="Verdana"/>
          <w:b/>
          <w:sz w:val="18"/>
          <w:szCs w:val="18"/>
        </w:rPr>
        <w:t xml:space="preserve"> –</w:t>
      </w:r>
      <w:r w:rsidR="003D3E0D" w:rsidRPr="0090358E">
        <w:rPr>
          <w:rFonts w:ascii="Verdana" w:hAnsi="Verdana"/>
          <w:b/>
          <w:sz w:val="18"/>
          <w:szCs w:val="18"/>
        </w:rPr>
        <w:t xml:space="preserve"> </w:t>
      </w:r>
      <w:r w:rsidR="004A54CB" w:rsidRPr="0090358E">
        <w:rPr>
          <w:rFonts w:ascii="Verdana" w:hAnsi="Verdana"/>
          <w:b/>
          <w:sz w:val="18"/>
          <w:szCs w:val="18"/>
        </w:rPr>
        <w:t>OPIS PRZEDMIOTU ZAMÓWIENIA</w:t>
      </w:r>
      <w:r w:rsidR="003D3E0D" w:rsidRPr="0090358E">
        <w:rPr>
          <w:rFonts w:ascii="Verdana" w:hAnsi="Verdana"/>
          <w:b/>
          <w:sz w:val="18"/>
          <w:szCs w:val="18"/>
        </w:rPr>
        <w:t xml:space="preserve"> (OPZ)</w:t>
      </w:r>
      <w:bookmarkEnd w:id="289"/>
      <w:r w:rsidR="002965D7" w:rsidRPr="0090358E">
        <w:rPr>
          <w:rFonts w:ascii="Verdana" w:hAnsi="Verdana"/>
          <w:b/>
          <w:sz w:val="18"/>
          <w:szCs w:val="18"/>
        </w:rPr>
        <w:t xml:space="preserve"> – ODRĘBNY DOKUMENT</w:t>
      </w:r>
      <w:bookmarkEnd w:id="290"/>
    </w:p>
    <w:p w14:paraId="11DC0B68" w14:textId="0BD54386" w:rsidR="00607551" w:rsidRPr="0090358E" w:rsidRDefault="00607551">
      <w:pPr>
        <w:spacing w:line="240" w:lineRule="auto"/>
        <w:jc w:val="left"/>
        <w:rPr>
          <w:rFonts w:ascii="Verdana" w:hAnsi="Verdana" w:cstheme="minorHAnsi"/>
          <w:sz w:val="20"/>
        </w:rPr>
      </w:pPr>
      <w:r w:rsidRPr="0090358E">
        <w:rPr>
          <w:rFonts w:ascii="Verdana" w:hAnsi="Verdana" w:cstheme="minorHAnsi"/>
          <w:sz w:val="20"/>
        </w:rPr>
        <w:br w:type="page"/>
      </w:r>
    </w:p>
    <w:p w14:paraId="41AE3DD8" w14:textId="759AFFCB" w:rsidR="004A54CB" w:rsidRPr="0090358E" w:rsidRDefault="004A54CB" w:rsidP="007B3BC1">
      <w:pPr>
        <w:spacing w:after="80" w:line="240" w:lineRule="auto"/>
        <w:jc w:val="right"/>
        <w:rPr>
          <w:rFonts w:ascii="Verdana" w:hAnsi="Verdana"/>
          <w:sz w:val="18"/>
          <w:szCs w:val="18"/>
        </w:rPr>
      </w:pPr>
      <w:bookmarkStart w:id="291" w:name="_Toc515896303"/>
      <w:bookmarkStart w:id="292" w:name="_Toc122344841"/>
      <w:r w:rsidRPr="0090358E">
        <w:rPr>
          <w:rFonts w:ascii="Verdana" w:hAnsi="Verdana"/>
          <w:b/>
          <w:sz w:val="18"/>
          <w:szCs w:val="18"/>
        </w:rPr>
        <w:lastRenderedPageBreak/>
        <w:t xml:space="preserve">ZAŁĄCZNIK NR 2 DO </w:t>
      </w:r>
      <w:r w:rsidR="00904E94" w:rsidRPr="0090358E">
        <w:rPr>
          <w:rFonts w:ascii="Verdana" w:hAnsi="Verdana"/>
          <w:b/>
          <w:sz w:val="18"/>
          <w:szCs w:val="18"/>
        </w:rPr>
        <w:t>SWZ</w:t>
      </w:r>
      <w:r w:rsidRPr="0090358E">
        <w:rPr>
          <w:rFonts w:ascii="Verdana" w:hAnsi="Verdana"/>
          <w:b/>
          <w:sz w:val="18"/>
          <w:szCs w:val="18"/>
        </w:rPr>
        <w:t xml:space="preserve"> – </w:t>
      </w:r>
      <w:bookmarkEnd w:id="291"/>
      <w:r w:rsidR="00717976" w:rsidRPr="006B0420">
        <w:rPr>
          <w:rFonts w:ascii="Verdana" w:hAnsi="Verdana"/>
          <w:b/>
          <w:sz w:val="18"/>
          <w:szCs w:val="18"/>
        </w:rPr>
        <w:t>PROJEKT UMOWY</w:t>
      </w:r>
      <w:r w:rsidR="002965D7" w:rsidRPr="0090358E">
        <w:rPr>
          <w:rFonts w:ascii="Verdana" w:hAnsi="Verdana"/>
          <w:b/>
          <w:sz w:val="18"/>
          <w:szCs w:val="18"/>
        </w:rPr>
        <w:t xml:space="preserve"> – ODRĘBNY DOKUMENT</w:t>
      </w:r>
      <w:bookmarkEnd w:id="292"/>
      <w:r w:rsidR="002965D7" w:rsidRPr="0090358E">
        <w:rPr>
          <w:rFonts w:ascii="Verdana" w:hAnsi="Verdana"/>
          <w:b/>
          <w:sz w:val="18"/>
          <w:szCs w:val="18"/>
        </w:rPr>
        <w:t xml:space="preserve"> </w:t>
      </w:r>
    </w:p>
    <w:p w14:paraId="3E89E34F" w14:textId="77777777" w:rsidR="007D6D4F" w:rsidRPr="0090358E" w:rsidRDefault="007D6D4F">
      <w:pPr>
        <w:spacing w:line="240" w:lineRule="auto"/>
        <w:jc w:val="left"/>
        <w:rPr>
          <w:rFonts w:ascii="Verdana" w:hAnsi="Verdana"/>
          <w:b/>
          <w:sz w:val="18"/>
          <w:szCs w:val="18"/>
        </w:rPr>
      </w:pPr>
      <w:r w:rsidRPr="0090358E">
        <w:rPr>
          <w:rFonts w:ascii="Verdana" w:hAnsi="Verdana"/>
          <w:b/>
          <w:sz w:val="18"/>
          <w:szCs w:val="18"/>
        </w:rPr>
        <w:br w:type="page"/>
      </w:r>
    </w:p>
    <w:p w14:paraId="2742507A" w14:textId="0A600CE0" w:rsidR="0042031F" w:rsidRPr="0090358E" w:rsidRDefault="0042031F" w:rsidP="006B0420">
      <w:pPr>
        <w:spacing w:after="80" w:line="240" w:lineRule="auto"/>
        <w:jc w:val="right"/>
        <w:rPr>
          <w:rFonts w:ascii="Verdana" w:hAnsi="Verdana"/>
          <w:b/>
          <w:sz w:val="18"/>
          <w:szCs w:val="18"/>
        </w:rPr>
      </w:pPr>
      <w:bookmarkStart w:id="293" w:name="_Toc531077252"/>
      <w:bookmarkStart w:id="294" w:name="_Toc122344842"/>
      <w:r w:rsidRPr="0090358E">
        <w:rPr>
          <w:rFonts w:ascii="Verdana" w:hAnsi="Verdana"/>
          <w:b/>
          <w:sz w:val="18"/>
          <w:szCs w:val="18"/>
        </w:rPr>
        <w:lastRenderedPageBreak/>
        <w:t xml:space="preserve">ZAŁĄCZNIK NR 3 DO </w:t>
      </w:r>
      <w:r w:rsidR="00904E94" w:rsidRPr="0090358E">
        <w:rPr>
          <w:rFonts w:ascii="Verdana" w:hAnsi="Verdana"/>
          <w:b/>
          <w:sz w:val="18"/>
          <w:szCs w:val="18"/>
        </w:rPr>
        <w:t>SWZ</w:t>
      </w:r>
      <w:r w:rsidRPr="0090358E">
        <w:rPr>
          <w:rFonts w:ascii="Verdana" w:hAnsi="Verdana"/>
          <w:b/>
          <w:sz w:val="18"/>
          <w:szCs w:val="18"/>
        </w:rPr>
        <w:t xml:space="preserve"> – FORMULARZ OFERTY</w:t>
      </w:r>
      <w:bookmarkEnd w:id="293"/>
      <w:bookmarkEnd w:id="294"/>
    </w:p>
    <w:p w14:paraId="3A96B70C" w14:textId="77777777" w:rsidR="007D6D4F" w:rsidRPr="0090358E"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90358E" w:rsidRDefault="0042031F" w:rsidP="006B0420">
      <w:pPr>
        <w:widowControl w:val="0"/>
        <w:suppressAutoHyphens/>
        <w:spacing w:before="120" w:after="160" w:line="360" w:lineRule="auto"/>
        <w:ind w:left="-180"/>
        <w:jc w:val="center"/>
        <w:rPr>
          <w:rFonts w:ascii="Verdana" w:hAnsi="Verdana" w:cs="Arial"/>
          <w:b/>
          <w:bCs/>
          <w:color w:val="1A7466"/>
          <w:sz w:val="20"/>
        </w:rPr>
      </w:pPr>
      <w:r w:rsidRPr="0090358E">
        <w:rPr>
          <w:rFonts w:ascii="Trebuchet MS" w:eastAsiaTheme="minorHAnsi" w:hAnsi="Trebuchet MS" w:cs="Arial"/>
          <w:bCs/>
          <w:color w:val="1A7466"/>
          <w:sz w:val="32"/>
          <w:szCs w:val="32"/>
        </w:rPr>
        <w:t>OFERTA</w:t>
      </w:r>
      <w:r w:rsidRPr="0090358E">
        <w:rPr>
          <w:rFonts w:ascii="Verdana" w:hAnsi="Verdana" w:cs="Arial"/>
          <w:b/>
          <w:bCs/>
          <w:color w:val="1A7466"/>
          <w:sz w:val="20"/>
        </w:rPr>
        <w:t xml:space="preserve"> </w:t>
      </w:r>
    </w:p>
    <w:p w14:paraId="09563CB1" w14:textId="77777777" w:rsidR="0042031F" w:rsidRPr="0090358E" w:rsidRDefault="0042031F" w:rsidP="000701C4">
      <w:pPr>
        <w:widowControl w:val="0"/>
        <w:numPr>
          <w:ilvl w:val="0"/>
          <w:numId w:val="51"/>
        </w:numPr>
        <w:suppressAutoHyphens/>
        <w:spacing w:before="120" w:after="120" w:line="360" w:lineRule="auto"/>
        <w:ind w:left="142" w:hanging="142"/>
        <w:jc w:val="left"/>
        <w:rPr>
          <w:rFonts w:ascii="Verdana" w:hAnsi="Verdana" w:cs="Arial"/>
          <w:sz w:val="20"/>
          <w:lang w:eastAsia="pl-PL"/>
        </w:rPr>
      </w:pPr>
      <w:r w:rsidRPr="0090358E">
        <w:rPr>
          <w:rFonts w:ascii="Verdana" w:hAnsi="Verdana" w:cs="Arial"/>
          <w:b/>
          <w:caps/>
          <w:sz w:val="20"/>
          <w:lang w:eastAsia="pl-PL"/>
        </w:rPr>
        <w:t xml:space="preserve">Ofertę </w:t>
      </w:r>
      <w:r w:rsidRPr="0090358E">
        <w:rPr>
          <w:rFonts w:ascii="Verdana" w:hAnsi="Verdana" w:cs="Arial"/>
          <w:b/>
          <w:sz w:val="20"/>
          <w:lang w:eastAsia="pl-PL"/>
        </w:rPr>
        <w:t>składa</w:t>
      </w:r>
      <w:r w:rsidRPr="0090358E">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90358E"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90358E"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90358E"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90358E">
              <w:rPr>
                <w:rFonts w:ascii="Verdana" w:hAnsi="Verdana" w:cs="Arial"/>
                <w:b/>
                <w:sz w:val="18"/>
                <w:szCs w:val="18"/>
                <w:lang w:eastAsia="pl-PL"/>
              </w:rPr>
              <w:t>Nazwa i adres Wykonawcy/ów, KRS, NIP, REGON</w:t>
            </w:r>
          </w:p>
        </w:tc>
      </w:tr>
      <w:tr w:rsidR="0042031F" w:rsidRPr="0090358E" w14:paraId="3C124400" w14:textId="77777777" w:rsidTr="006B0420">
        <w:trPr>
          <w:trHeight w:val="672"/>
        </w:trPr>
        <w:tc>
          <w:tcPr>
            <w:tcW w:w="4036" w:type="dxa"/>
            <w:vAlign w:val="center"/>
          </w:tcPr>
          <w:p w14:paraId="05D9C519" w14:textId="77777777" w:rsidR="0042031F" w:rsidRPr="0090358E" w:rsidRDefault="0042031F" w:rsidP="006B0420">
            <w:pPr>
              <w:widowControl w:val="0"/>
              <w:suppressAutoHyphens/>
              <w:spacing w:before="120" w:after="120" w:line="240" w:lineRule="auto"/>
              <w:ind w:left="170"/>
              <w:jc w:val="center"/>
              <w:rPr>
                <w:rFonts w:ascii="Verdana" w:hAnsi="Verdana" w:cs="Arial"/>
                <w:sz w:val="20"/>
                <w:lang w:eastAsia="pl-PL"/>
              </w:rPr>
            </w:pPr>
            <w:r w:rsidRPr="0090358E">
              <w:rPr>
                <w:rFonts w:ascii="Verdana" w:hAnsi="Verdana" w:cs="Arial"/>
                <w:sz w:val="20"/>
                <w:lang w:eastAsia="pl-PL"/>
              </w:rPr>
              <w:t>Wykonawca</w:t>
            </w:r>
            <w:r w:rsidRPr="0090358E">
              <w:rPr>
                <w:rStyle w:val="Odwoanieprzypisudolnego"/>
                <w:rFonts w:ascii="Verdana" w:hAnsi="Verdana" w:cs="Arial"/>
                <w:sz w:val="20"/>
                <w:lang w:eastAsia="pl-PL"/>
              </w:rPr>
              <w:footnoteReference w:id="1"/>
            </w:r>
          </w:p>
        </w:tc>
        <w:tc>
          <w:tcPr>
            <w:tcW w:w="6095" w:type="dxa"/>
            <w:vAlign w:val="center"/>
          </w:tcPr>
          <w:p w14:paraId="0E6B0E5A" w14:textId="77777777" w:rsidR="0042031F" w:rsidRPr="0090358E"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90358E"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90358E" w:rsidRDefault="0042031F" w:rsidP="000701C4">
      <w:pPr>
        <w:widowControl w:val="0"/>
        <w:numPr>
          <w:ilvl w:val="0"/>
          <w:numId w:val="51"/>
        </w:numPr>
        <w:suppressAutoHyphens/>
        <w:spacing w:before="120" w:after="120" w:line="360" w:lineRule="auto"/>
        <w:ind w:left="142" w:hanging="142"/>
        <w:jc w:val="left"/>
        <w:rPr>
          <w:rFonts w:ascii="Verdana" w:hAnsi="Verdana" w:cs="Arial"/>
          <w:b/>
          <w:sz w:val="20"/>
          <w:lang w:eastAsia="pl-PL"/>
        </w:rPr>
      </w:pPr>
      <w:r w:rsidRPr="0090358E">
        <w:rPr>
          <w:rFonts w:ascii="Verdana" w:hAnsi="Verdana" w:cs="Arial"/>
          <w:b/>
          <w:sz w:val="20"/>
          <w:lang w:eastAsia="pl-PL"/>
        </w:rPr>
        <w:t xml:space="preserve">OSOBA </w:t>
      </w:r>
      <w:r w:rsidRPr="0090358E">
        <w:rPr>
          <w:rFonts w:ascii="Verdana" w:hAnsi="Verdana" w:cs="Arial"/>
          <w:b/>
          <w:caps/>
          <w:sz w:val="20"/>
          <w:lang w:eastAsia="pl-PL"/>
        </w:rPr>
        <w:t>uprawniona</w:t>
      </w:r>
      <w:r w:rsidRPr="0090358E">
        <w:rPr>
          <w:rFonts w:ascii="Verdana" w:hAnsi="Verdana" w:cs="Arial"/>
          <w:b/>
          <w:sz w:val="20"/>
          <w:lang w:eastAsia="pl-PL"/>
        </w:rPr>
        <w:t xml:space="preserve"> DO KONTAKTÓW </w:t>
      </w:r>
      <w:r w:rsidRPr="0090358E">
        <w:rPr>
          <w:rFonts w:ascii="Verdana" w:hAnsi="Verdana" w:cs="Arial"/>
          <w:b/>
          <w:caps/>
          <w:sz w:val="20"/>
          <w:lang w:eastAsia="pl-PL"/>
        </w:rPr>
        <w:t>z zamawiającym</w:t>
      </w:r>
      <w:r w:rsidRPr="0090358E">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90358E" w14:paraId="1021A775" w14:textId="77777777" w:rsidTr="006B0420">
        <w:tc>
          <w:tcPr>
            <w:tcW w:w="3327" w:type="dxa"/>
            <w:shd w:val="clear" w:color="auto" w:fill="1A7466"/>
          </w:tcPr>
          <w:p w14:paraId="4FF9E494" w14:textId="77777777" w:rsidR="0042031F" w:rsidRPr="0090358E" w:rsidRDefault="0042031F" w:rsidP="006B0420">
            <w:pPr>
              <w:widowControl w:val="0"/>
              <w:suppressAutoHyphens/>
              <w:spacing w:before="120" w:after="120" w:line="240" w:lineRule="auto"/>
              <w:ind w:left="215"/>
              <w:rPr>
                <w:rFonts w:ascii="Verdana" w:hAnsi="Verdana" w:cs="Arial"/>
                <w:b/>
                <w:sz w:val="18"/>
                <w:szCs w:val="18"/>
                <w:lang w:eastAsia="pl-PL"/>
              </w:rPr>
            </w:pPr>
            <w:r w:rsidRPr="0090358E">
              <w:rPr>
                <w:rFonts w:ascii="Verdana" w:hAnsi="Verdana" w:cs="Arial"/>
                <w:b/>
                <w:sz w:val="18"/>
                <w:szCs w:val="18"/>
                <w:lang w:eastAsia="pl-PL"/>
              </w:rPr>
              <w:t>Imię i nazwisko:</w:t>
            </w:r>
          </w:p>
        </w:tc>
        <w:tc>
          <w:tcPr>
            <w:tcW w:w="6804" w:type="dxa"/>
          </w:tcPr>
          <w:p w14:paraId="40C2E6EB" w14:textId="77777777" w:rsidR="0042031F" w:rsidRPr="0090358E"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90358E" w14:paraId="1783FE09" w14:textId="77777777" w:rsidTr="006B0420">
        <w:tc>
          <w:tcPr>
            <w:tcW w:w="3327" w:type="dxa"/>
            <w:shd w:val="clear" w:color="auto" w:fill="1A7466"/>
          </w:tcPr>
          <w:p w14:paraId="7621DE0F" w14:textId="77777777" w:rsidR="0042031F" w:rsidRPr="0090358E" w:rsidRDefault="0042031F" w:rsidP="006B0420">
            <w:pPr>
              <w:widowControl w:val="0"/>
              <w:suppressAutoHyphens/>
              <w:spacing w:before="120" w:after="120" w:line="240" w:lineRule="auto"/>
              <w:ind w:left="215"/>
              <w:rPr>
                <w:rFonts w:ascii="Verdana" w:hAnsi="Verdana" w:cs="Arial"/>
                <w:b/>
                <w:sz w:val="18"/>
                <w:szCs w:val="18"/>
                <w:lang w:eastAsia="pl-PL"/>
              </w:rPr>
            </w:pPr>
            <w:r w:rsidRPr="0090358E">
              <w:rPr>
                <w:rFonts w:ascii="Verdana" w:hAnsi="Verdana" w:cs="Arial"/>
                <w:b/>
                <w:sz w:val="18"/>
                <w:szCs w:val="18"/>
                <w:lang w:eastAsia="pl-PL"/>
              </w:rPr>
              <w:t>Firma:</w:t>
            </w:r>
          </w:p>
        </w:tc>
        <w:tc>
          <w:tcPr>
            <w:tcW w:w="6804" w:type="dxa"/>
          </w:tcPr>
          <w:p w14:paraId="0C50EC40" w14:textId="77777777" w:rsidR="0042031F" w:rsidRPr="0090358E"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90358E" w14:paraId="35BC55B7" w14:textId="77777777" w:rsidTr="006B0420">
        <w:tc>
          <w:tcPr>
            <w:tcW w:w="3327" w:type="dxa"/>
            <w:shd w:val="clear" w:color="auto" w:fill="1A7466"/>
          </w:tcPr>
          <w:p w14:paraId="3DB56E3F" w14:textId="219A6117" w:rsidR="0042031F" w:rsidRPr="0090358E" w:rsidRDefault="0042031F" w:rsidP="006865ED">
            <w:pPr>
              <w:widowControl w:val="0"/>
              <w:tabs>
                <w:tab w:val="right" w:pos="3187"/>
              </w:tabs>
              <w:suppressAutoHyphens/>
              <w:spacing w:before="120" w:after="120" w:line="240" w:lineRule="auto"/>
              <w:ind w:left="215"/>
              <w:rPr>
                <w:rFonts w:ascii="Verdana" w:hAnsi="Verdana" w:cs="Arial"/>
                <w:b/>
                <w:sz w:val="18"/>
                <w:szCs w:val="18"/>
              </w:rPr>
            </w:pPr>
            <w:r w:rsidRPr="0090358E">
              <w:rPr>
                <w:rFonts w:ascii="Verdana" w:hAnsi="Verdana" w:cs="Arial"/>
                <w:b/>
                <w:sz w:val="18"/>
                <w:szCs w:val="18"/>
              </w:rPr>
              <w:t>Telefon:</w:t>
            </w:r>
            <w:r w:rsidR="006865ED" w:rsidRPr="0090358E">
              <w:rPr>
                <w:rFonts w:ascii="Verdana" w:hAnsi="Verdana" w:cs="Arial"/>
                <w:b/>
                <w:sz w:val="18"/>
                <w:szCs w:val="18"/>
              </w:rPr>
              <w:tab/>
            </w:r>
          </w:p>
        </w:tc>
        <w:tc>
          <w:tcPr>
            <w:tcW w:w="6804" w:type="dxa"/>
          </w:tcPr>
          <w:p w14:paraId="74532B98" w14:textId="77777777" w:rsidR="0042031F" w:rsidRPr="0090358E"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90358E" w14:paraId="2E69BE7E" w14:textId="77777777" w:rsidTr="006B0420">
        <w:tc>
          <w:tcPr>
            <w:tcW w:w="3327" w:type="dxa"/>
            <w:shd w:val="clear" w:color="auto" w:fill="1A7466"/>
          </w:tcPr>
          <w:p w14:paraId="15310BC0" w14:textId="77777777" w:rsidR="0042031F" w:rsidRPr="0090358E" w:rsidRDefault="0042031F" w:rsidP="006B0420">
            <w:pPr>
              <w:widowControl w:val="0"/>
              <w:suppressAutoHyphens/>
              <w:spacing w:before="120" w:after="120" w:line="240" w:lineRule="auto"/>
              <w:ind w:left="215"/>
              <w:rPr>
                <w:rFonts w:ascii="Verdana" w:hAnsi="Verdana" w:cs="Arial"/>
                <w:b/>
                <w:sz w:val="18"/>
                <w:szCs w:val="18"/>
                <w:lang w:eastAsia="pl-PL"/>
              </w:rPr>
            </w:pPr>
            <w:r w:rsidRPr="0090358E">
              <w:rPr>
                <w:rFonts w:ascii="Verdana" w:hAnsi="Verdana" w:cs="Arial"/>
                <w:b/>
                <w:sz w:val="18"/>
                <w:szCs w:val="18"/>
                <w:lang w:eastAsia="pl-PL"/>
              </w:rPr>
              <w:t>e-mail:</w:t>
            </w:r>
          </w:p>
        </w:tc>
        <w:tc>
          <w:tcPr>
            <w:tcW w:w="6804" w:type="dxa"/>
          </w:tcPr>
          <w:p w14:paraId="159C760E" w14:textId="77777777" w:rsidR="0042031F" w:rsidRPr="0090358E" w:rsidRDefault="0042031F" w:rsidP="00D33133">
            <w:pPr>
              <w:widowControl w:val="0"/>
              <w:suppressAutoHyphens/>
              <w:spacing w:before="100" w:line="240" w:lineRule="auto"/>
              <w:ind w:left="1134"/>
              <w:jc w:val="left"/>
              <w:rPr>
                <w:rFonts w:ascii="Verdana" w:hAnsi="Verdana" w:cs="Arial"/>
                <w:sz w:val="20"/>
                <w:lang w:eastAsia="pl-PL"/>
              </w:rPr>
            </w:pPr>
          </w:p>
        </w:tc>
      </w:tr>
    </w:tbl>
    <w:p w14:paraId="29BDC596" w14:textId="77777777" w:rsidR="0042031F" w:rsidRPr="0090358E"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051CEDA" w14:textId="77777777" w:rsidR="0042031F" w:rsidRPr="0090358E" w:rsidRDefault="0042031F" w:rsidP="000701C4">
      <w:pPr>
        <w:widowControl w:val="0"/>
        <w:numPr>
          <w:ilvl w:val="0"/>
          <w:numId w:val="51"/>
        </w:numPr>
        <w:suppressAutoHyphens/>
        <w:spacing w:before="120" w:after="120" w:line="360" w:lineRule="auto"/>
        <w:ind w:left="142" w:hanging="142"/>
        <w:jc w:val="left"/>
        <w:rPr>
          <w:rFonts w:ascii="Verdana" w:hAnsi="Verdana" w:cs="Arial"/>
          <w:b/>
          <w:sz w:val="20"/>
          <w:lang w:eastAsia="pl-PL"/>
        </w:rPr>
      </w:pPr>
      <w:r w:rsidRPr="0090358E">
        <w:rPr>
          <w:rFonts w:ascii="Verdana" w:hAnsi="Verdana" w:cs="Arial"/>
          <w:b/>
          <w:sz w:val="20"/>
          <w:lang w:eastAsia="pl-PL"/>
        </w:rPr>
        <w:t>OFERTA WYKONAWCY</w:t>
      </w:r>
    </w:p>
    <w:p w14:paraId="0D79665A" w14:textId="78605377" w:rsidR="0042031F" w:rsidRPr="0090358E" w:rsidRDefault="0042031F" w:rsidP="0042031F">
      <w:pPr>
        <w:widowControl w:val="0"/>
        <w:suppressAutoHyphens/>
        <w:rPr>
          <w:rFonts w:ascii="Verdana" w:hAnsi="Verdana" w:cstheme="minorHAnsi"/>
          <w:b/>
          <w:bCs/>
          <w:sz w:val="18"/>
          <w:szCs w:val="18"/>
        </w:rPr>
      </w:pPr>
      <w:r w:rsidRPr="0090358E">
        <w:rPr>
          <w:rFonts w:ascii="Verdana" w:hAnsi="Verdana" w:cs="Arial"/>
          <w:sz w:val="18"/>
          <w:szCs w:val="18"/>
        </w:rPr>
        <w:t xml:space="preserve">My, niżej podpisani, nawiązując do postępowania o udzielenie zamówienia </w:t>
      </w:r>
      <w:r w:rsidRPr="0090358E">
        <w:rPr>
          <w:rFonts w:ascii="Verdana" w:hAnsi="Verdana" w:cstheme="minorHAnsi"/>
          <w:sz w:val="18"/>
          <w:szCs w:val="18"/>
        </w:rPr>
        <w:t xml:space="preserve">nr </w:t>
      </w:r>
      <w:r w:rsidR="007C4398" w:rsidRPr="0090358E">
        <w:rPr>
          <w:rFonts w:ascii="Verdana" w:eastAsia="Calibri" w:hAnsi="Verdana" w:cstheme="minorHAnsi"/>
          <w:b/>
          <w:bCs/>
          <w:sz w:val="18"/>
          <w:szCs w:val="18"/>
          <w:lang w:eastAsia="pl-PL"/>
        </w:rPr>
        <w:t>POST/PEC/PEC/</w:t>
      </w:r>
      <w:r w:rsidR="00040A25">
        <w:rPr>
          <w:rFonts w:ascii="Verdana" w:eastAsia="Calibri" w:hAnsi="Verdana" w:cstheme="minorHAnsi"/>
          <w:b/>
          <w:bCs/>
          <w:sz w:val="18"/>
          <w:szCs w:val="18"/>
          <w:lang w:eastAsia="pl-PL"/>
        </w:rPr>
        <w:t>UZR</w:t>
      </w:r>
      <w:r w:rsidR="007C4398" w:rsidRPr="0090358E">
        <w:rPr>
          <w:rFonts w:ascii="Verdana" w:eastAsia="Calibri" w:hAnsi="Verdana" w:cstheme="minorHAnsi"/>
          <w:b/>
          <w:bCs/>
          <w:sz w:val="18"/>
          <w:szCs w:val="18"/>
          <w:lang w:eastAsia="pl-PL"/>
        </w:rPr>
        <w:t>/00</w:t>
      </w:r>
      <w:r w:rsidR="003459B7">
        <w:rPr>
          <w:rFonts w:ascii="Verdana" w:eastAsia="Calibri" w:hAnsi="Verdana" w:cstheme="minorHAnsi"/>
          <w:b/>
          <w:bCs/>
          <w:sz w:val="18"/>
          <w:szCs w:val="18"/>
          <w:lang w:eastAsia="pl-PL"/>
        </w:rPr>
        <w:t>925</w:t>
      </w:r>
      <w:r w:rsidR="007C4398" w:rsidRPr="0090358E">
        <w:rPr>
          <w:rFonts w:ascii="Verdana" w:eastAsia="Calibri" w:hAnsi="Verdana" w:cstheme="minorHAnsi"/>
          <w:b/>
          <w:bCs/>
          <w:sz w:val="18"/>
          <w:szCs w:val="18"/>
          <w:lang w:eastAsia="pl-PL"/>
        </w:rPr>
        <w:t xml:space="preserve">/2025 </w:t>
      </w:r>
      <w:r w:rsidRPr="0090358E">
        <w:rPr>
          <w:rFonts w:ascii="Verdana" w:hAnsi="Verdana" w:cstheme="minorHAnsi"/>
          <w:sz w:val="18"/>
          <w:szCs w:val="18"/>
        </w:rPr>
        <w:t>prowadzonego w trybie przetargu nieograniczonego na wykonanie</w:t>
      </w:r>
      <w:r w:rsidR="00BF6F69" w:rsidRPr="0090358E">
        <w:rPr>
          <w:rFonts w:ascii="Verdana" w:hAnsi="Verdana" w:cstheme="minorHAnsi"/>
          <w:sz w:val="18"/>
          <w:szCs w:val="18"/>
        </w:rPr>
        <w:t xml:space="preserve"> </w:t>
      </w:r>
      <w:r w:rsidR="00E1363E">
        <w:rPr>
          <w:rFonts w:ascii="Verdana" w:hAnsi="Verdana" w:cstheme="minorHAnsi"/>
          <w:sz w:val="18"/>
          <w:szCs w:val="18"/>
        </w:rPr>
        <w:t>usług</w:t>
      </w:r>
      <w:r w:rsidRPr="0090358E">
        <w:rPr>
          <w:rFonts w:ascii="Verdana" w:hAnsi="Verdana" w:cstheme="minorHAnsi"/>
          <w:sz w:val="18"/>
          <w:szCs w:val="18"/>
        </w:rPr>
        <w:t xml:space="preserve"> pn. </w:t>
      </w:r>
      <w:r w:rsidR="007C4398" w:rsidRPr="0090358E">
        <w:rPr>
          <w:rFonts w:ascii="Verdana" w:hAnsi="Verdana" w:cstheme="minorHAnsi"/>
          <w:sz w:val="18"/>
          <w:szCs w:val="18"/>
        </w:rPr>
        <w:t>„</w:t>
      </w:r>
      <w:r w:rsidR="003459B7" w:rsidRPr="003459B7">
        <w:rPr>
          <w:rFonts w:ascii="Verdana" w:hAnsi="Verdana" w:cstheme="minorHAnsi"/>
          <w:b/>
          <w:bCs/>
          <w:sz w:val="18"/>
          <w:szCs w:val="18"/>
        </w:rPr>
        <w:t>Modernizacja systemów p.poż. na instalacjach i budynkach EC1</w:t>
      </w:r>
      <w:r w:rsidR="001F059F" w:rsidRPr="001F059F">
        <w:rPr>
          <w:rFonts w:ascii="Verdana" w:hAnsi="Verdana" w:cstheme="minorHAnsi"/>
          <w:b/>
          <w:bCs/>
          <w:sz w:val="18"/>
          <w:szCs w:val="18"/>
        </w:rPr>
        <w:t>.</w:t>
      </w:r>
      <w:r w:rsidR="007C4398" w:rsidRPr="0090358E">
        <w:rPr>
          <w:rFonts w:ascii="Verdana" w:hAnsi="Verdana" w:cstheme="minorHAnsi"/>
          <w:b/>
          <w:bCs/>
          <w:sz w:val="18"/>
          <w:szCs w:val="18"/>
        </w:rPr>
        <w:t>”,</w:t>
      </w:r>
      <w:r w:rsidR="00BF6F69" w:rsidRPr="0090358E">
        <w:rPr>
          <w:rFonts w:ascii="Verdana" w:hAnsi="Verdana" w:cstheme="minorHAnsi"/>
          <w:b/>
          <w:bCs/>
          <w:sz w:val="18"/>
          <w:szCs w:val="18"/>
        </w:rPr>
        <w:t xml:space="preserve"> </w:t>
      </w:r>
      <w:r w:rsidRPr="0090358E">
        <w:rPr>
          <w:rFonts w:ascii="Verdana" w:hAnsi="Verdana" w:cstheme="minorHAnsi"/>
          <w:sz w:val="18"/>
          <w:szCs w:val="18"/>
        </w:rPr>
        <w:t>niniejszym</w:t>
      </w:r>
      <w:r w:rsidRPr="0090358E">
        <w:rPr>
          <w:rFonts w:ascii="Verdana" w:hAnsi="Verdana" w:cs="Arial"/>
          <w:sz w:val="18"/>
          <w:szCs w:val="18"/>
        </w:rPr>
        <w:t xml:space="preserve"> oświadczamy, że:</w:t>
      </w:r>
    </w:p>
    <w:p w14:paraId="05584691" w14:textId="77777777"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rPr>
      </w:pPr>
      <w:r w:rsidRPr="0090358E">
        <w:rPr>
          <w:rFonts w:ascii="Verdana" w:hAnsi="Verdana" w:cs="Arial"/>
          <w:sz w:val="18"/>
          <w:szCs w:val="18"/>
        </w:rPr>
        <w:t>Zrealizujemy Przedmiot Zamówienia za następującą Cenę w wysokości:</w:t>
      </w:r>
    </w:p>
    <w:p w14:paraId="678A2851" w14:textId="77777777" w:rsidR="008A46DE" w:rsidRPr="0090358E" w:rsidRDefault="008A46DE" w:rsidP="0042031F">
      <w:pPr>
        <w:pStyle w:val="Akapitzlist"/>
        <w:widowControl w:val="0"/>
        <w:suppressAutoHyphens/>
        <w:spacing w:before="120"/>
        <w:ind w:left="426"/>
        <w:rPr>
          <w:rFonts w:ascii="Verdana" w:hAnsi="Verdana" w:cs="Arial"/>
          <w:b/>
          <w:sz w:val="18"/>
          <w:szCs w:val="18"/>
        </w:rPr>
      </w:pPr>
    </w:p>
    <w:p w14:paraId="2697E12C" w14:textId="70636716" w:rsidR="0042031F" w:rsidRDefault="0042031F" w:rsidP="0042031F">
      <w:pPr>
        <w:pStyle w:val="Akapitzlist"/>
        <w:widowControl w:val="0"/>
        <w:suppressAutoHyphens/>
        <w:spacing w:before="120"/>
        <w:ind w:left="426"/>
        <w:rPr>
          <w:rFonts w:ascii="Verdana" w:hAnsi="Verdana" w:cs="Arial"/>
          <w:b/>
          <w:sz w:val="18"/>
          <w:szCs w:val="18"/>
        </w:rPr>
      </w:pPr>
      <w:r w:rsidRPr="0090358E">
        <w:rPr>
          <w:rFonts w:ascii="Verdana" w:hAnsi="Verdana" w:cs="Arial"/>
          <w:b/>
          <w:sz w:val="18"/>
          <w:szCs w:val="18"/>
        </w:rPr>
        <w:t xml:space="preserve">[......] PLN </w:t>
      </w:r>
      <w:r w:rsidRPr="0090358E">
        <w:rPr>
          <w:rFonts w:ascii="Verdana" w:hAnsi="Verdana" w:cs="Arial"/>
          <w:sz w:val="18"/>
          <w:szCs w:val="18"/>
        </w:rPr>
        <w:t xml:space="preserve">słownie: </w:t>
      </w:r>
      <w:r w:rsidRPr="0090358E">
        <w:rPr>
          <w:rFonts w:ascii="Verdana" w:hAnsi="Verdana" w:cs="Arial"/>
          <w:b/>
          <w:sz w:val="18"/>
          <w:szCs w:val="18"/>
        </w:rPr>
        <w:t>[......] netto</w:t>
      </w:r>
      <w:r w:rsidRPr="0090358E">
        <w:rPr>
          <w:rFonts w:ascii="Verdana" w:hAnsi="Verdana" w:cs="Arial"/>
          <w:sz w:val="18"/>
          <w:szCs w:val="18"/>
        </w:rPr>
        <w:t>,</w:t>
      </w:r>
      <w:r w:rsidRPr="0090358E">
        <w:rPr>
          <w:rFonts w:ascii="Verdana" w:hAnsi="Verdana" w:cs="Arial"/>
          <w:b/>
          <w:sz w:val="18"/>
          <w:szCs w:val="18"/>
        </w:rPr>
        <w:t xml:space="preserve"> </w:t>
      </w:r>
      <w:r w:rsidRPr="0090358E">
        <w:rPr>
          <w:rFonts w:ascii="Verdana" w:hAnsi="Verdana" w:cs="Arial"/>
          <w:sz w:val="18"/>
          <w:szCs w:val="18"/>
        </w:rPr>
        <w:t xml:space="preserve">powiększoną o wartość podatku (….%) </w:t>
      </w:r>
      <w:r w:rsidRPr="0090358E">
        <w:rPr>
          <w:rFonts w:ascii="Verdana" w:hAnsi="Verdana" w:cs="Arial"/>
          <w:b/>
          <w:sz w:val="18"/>
          <w:szCs w:val="18"/>
        </w:rPr>
        <w:t>VAT w wysokości</w:t>
      </w:r>
      <w:r w:rsidRPr="0090358E">
        <w:rPr>
          <w:rFonts w:ascii="Verdana" w:hAnsi="Verdana" w:cs="Arial"/>
          <w:sz w:val="18"/>
          <w:szCs w:val="18"/>
        </w:rPr>
        <w:t xml:space="preserve"> </w:t>
      </w:r>
      <w:r w:rsidRPr="0090358E">
        <w:rPr>
          <w:rFonts w:ascii="Verdana" w:hAnsi="Verdana" w:cs="Arial"/>
          <w:b/>
          <w:sz w:val="18"/>
          <w:szCs w:val="18"/>
        </w:rPr>
        <w:t>[.....] PLN</w:t>
      </w:r>
      <w:r w:rsidRPr="0090358E">
        <w:rPr>
          <w:rFonts w:ascii="Verdana" w:hAnsi="Verdana" w:cs="Arial"/>
          <w:sz w:val="18"/>
          <w:szCs w:val="18"/>
        </w:rPr>
        <w:t xml:space="preserve"> słownie: [......] wyliczoną zgodnie z aktualnie obowiązującymi przepisami prawa, co da cenę w wysokości: </w:t>
      </w:r>
      <w:r w:rsidRPr="0090358E">
        <w:rPr>
          <w:rFonts w:ascii="Verdana" w:hAnsi="Verdana" w:cs="Arial"/>
          <w:b/>
          <w:sz w:val="18"/>
          <w:szCs w:val="18"/>
        </w:rPr>
        <w:t xml:space="preserve">[......] PLN </w:t>
      </w:r>
      <w:r w:rsidRPr="0090358E">
        <w:rPr>
          <w:rFonts w:ascii="Verdana" w:hAnsi="Verdana" w:cs="Arial"/>
          <w:sz w:val="18"/>
          <w:szCs w:val="18"/>
        </w:rPr>
        <w:t>słownie: [......]</w:t>
      </w:r>
      <w:r w:rsidRPr="0090358E">
        <w:rPr>
          <w:rFonts w:ascii="Verdana" w:hAnsi="Verdana" w:cs="Arial"/>
          <w:b/>
          <w:sz w:val="18"/>
          <w:szCs w:val="18"/>
        </w:rPr>
        <w:t xml:space="preserve"> brutto.</w:t>
      </w:r>
    </w:p>
    <w:p w14:paraId="5AE6CCAB" w14:textId="4713A5C9" w:rsidR="00AE1D9D"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rPr>
      </w:pPr>
      <w:r w:rsidRPr="0090358E">
        <w:rPr>
          <w:rFonts w:ascii="Verdana" w:hAnsi="Verdana" w:cs="Arial"/>
          <w:b/>
          <w:sz w:val="18"/>
          <w:szCs w:val="18"/>
        </w:rPr>
        <w:t>Oświadczamy,</w:t>
      </w:r>
      <w:r w:rsidRPr="0090358E">
        <w:rPr>
          <w:rFonts w:ascii="Verdana" w:hAnsi="Verdana" w:cs="Arial"/>
          <w:sz w:val="18"/>
          <w:szCs w:val="18"/>
        </w:rPr>
        <w:t xml:space="preserve"> że nie podlegamy wykluczeniu </w:t>
      </w:r>
      <w:r w:rsidR="00A0753C" w:rsidRPr="0090358E">
        <w:rPr>
          <w:rFonts w:ascii="Verdana" w:hAnsi="Verdana" w:cs="Arial"/>
          <w:sz w:val="18"/>
          <w:szCs w:val="18"/>
        </w:rPr>
        <w:t xml:space="preserve">z Postępowania </w:t>
      </w:r>
      <w:r w:rsidR="009D5BC2" w:rsidRPr="0090358E">
        <w:rPr>
          <w:rFonts w:ascii="Verdana" w:hAnsi="Verdana" w:cstheme="minorHAnsi"/>
          <w:sz w:val="18"/>
          <w:szCs w:val="18"/>
          <w:lang w:eastAsia="pl-PL"/>
        </w:rPr>
        <w:t xml:space="preserve">zakupowego </w:t>
      </w:r>
      <w:r w:rsidR="00A0753C" w:rsidRPr="0090358E">
        <w:rPr>
          <w:rFonts w:ascii="Verdana" w:hAnsi="Verdana" w:cs="Arial"/>
          <w:sz w:val="18"/>
          <w:szCs w:val="18"/>
        </w:rPr>
        <w:t xml:space="preserve">na podstawie przesłanek określonych w pkt </w:t>
      </w:r>
      <w:r w:rsidR="000E59B0" w:rsidRPr="0090358E">
        <w:rPr>
          <w:rFonts w:ascii="Verdana" w:hAnsi="Verdana" w:cs="Arial"/>
          <w:sz w:val="18"/>
          <w:szCs w:val="18"/>
        </w:rPr>
        <w:t>14</w:t>
      </w:r>
      <w:r w:rsidR="00BF1B92" w:rsidRPr="0090358E">
        <w:rPr>
          <w:rFonts w:ascii="Verdana" w:hAnsi="Verdana" w:cs="Arial"/>
          <w:sz w:val="18"/>
          <w:szCs w:val="18"/>
        </w:rPr>
        <w:t>.</w:t>
      </w:r>
      <w:r w:rsidR="003F6267" w:rsidRPr="0090358E">
        <w:rPr>
          <w:rFonts w:ascii="Verdana" w:hAnsi="Verdana" w:cs="Arial"/>
          <w:sz w:val="18"/>
          <w:szCs w:val="18"/>
        </w:rPr>
        <w:t>2</w:t>
      </w:r>
      <w:r w:rsidR="00A0753C" w:rsidRPr="0090358E">
        <w:rPr>
          <w:rFonts w:ascii="Verdana" w:hAnsi="Verdana" w:cs="Arial"/>
          <w:sz w:val="18"/>
          <w:szCs w:val="18"/>
        </w:rPr>
        <w:t xml:space="preserve"> </w:t>
      </w:r>
      <w:r w:rsidR="00904E94" w:rsidRPr="0090358E">
        <w:rPr>
          <w:rFonts w:ascii="Verdana" w:hAnsi="Verdana" w:cs="Arial"/>
          <w:sz w:val="18"/>
          <w:szCs w:val="18"/>
        </w:rPr>
        <w:t>SWZ</w:t>
      </w:r>
      <w:r w:rsidR="00AE1D9D" w:rsidRPr="0090358E">
        <w:rPr>
          <w:rFonts w:ascii="Verdana" w:hAnsi="Verdana" w:cs="Arial"/>
          <w:sz w:val="18"/>
          <w:szCs w:val="18"/>
        </w:rPr>
        <w:t>, w tym:</w:t>
      </w:r>
    </w:p>
    <w:p w14:paraId="5D85C32A" w14:textId="0A410096" w:rsidR="00105495" w:rsidRPr="0090358E" w:rsidRDefault="00A6553F"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spełnia</w:t>
      </w:r>
      <w:r w:rsidR="00563A80" w:rsidRPr="0090358E">
        <w:rPr>
          <w:rFonts w:ascii="Verdana" w:hAnsi="Verdana" w:cs="Arial"/>
          <w:sz w:val="18"/>
          <w:szCs w:val="18"/>
        </w:rPr>
        <w:t>my warunki</w:t>
      </w:r>
      <w:r w:rsidRPr="0090358E">
        <w:rPr>
          <w:rFonts w:ascii="Verdana" w:hAnsi="Verdana" w:cs="Arial"/>
          <w:sz w:val="18"/>
          <w:szCs w:val="18"/>
        </w:rPr>
        <w:t xml:space="preserve"> udziału w Postępowaniu zakupowym</w:t>
      </w:r>
      <w:r w:rsidR="00105495" w:rsidRPr="0090358E">
        <w:rPr>
          <w:rFonts w:ascii="Verdana" w:hAnsi="Verdana" w:cs="Arial"/>
          <w:sz w:val="18"/>
          <w:szCs w:val="18"/>
        </w:rPr>
        <w:t>,</w:t>
      </w:r>
    </w:p>
    <w:p w14:paraId="49CCEEF5" w14:textId="15455EDD" w:rsidR="00105495" w:rsidRPr="0090358E" w:rsidRDefault="00563A80"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 xml:space="preserve">nie </w:t>
      </w:r>
      <w:r w:rsidR="00A6553F" w:rsidRPr="0090358E">
        <w:rPr>
          <w:rFonts w:ascii="Verdana" w:hAnsi="Verdana" w:cs="Arial"/>
          <w:sz w:val="18"/>
          <w:szCs w:val="18"/>
        </w:rPr>
        <w:t>zalega</w:t>
      </w:r>
      <w:r w:rsidRPr="0090358E">
        <w:rPr>
          <w:rFonts w:ascii="Verdana" w:hAnsi="Verdana" w:cs="Arial"/>
          <w:sz w:val="18"/>
          <w:szCs w:val="18"/>
        </w:rPr>
        <w:t>my</w:t>
      </w:r>
      <w:r w:rsidR="00A6553F" w:rsidRPr="0090358E">
        <w:rPr>
          <w:rFonts w:ascii="Verdana" w:hAnsi="Verdana" w:cs="Arial"/>
          <w:sz w:val="18"/>
          <w:szCs w:val="18"/>
        </w:rPr>
        <w:t xml:space="preserve"> z uiszczeniem podatków, opłat lub składek na ubezpieczenie społeczne lub zdrowotne</w:t>
      </w:r>
      <w:r w:rsidR="00126EA5" w:rsidRPr="0090358E">
        <w:rPr>
          <w:rFonts w:ascii="Verdana" w:hAnsi="Verdana" w:cs="Arial"/>
          <w:sz w:val="18"/>
          <w:szCs w:val="18"/>
        </w:rPr>
        <w:t>, a jeśli</w:t>
      </w:r>
      <w:r w:rsidR="00A6553F" w:rsidRPr="0090358E">
        <w:rPr>
          <w:rFonts w:ascii="Verdana" w:hAnsi="Verdana" w:cs="Arial"/>
          <w:sz w:val="18"/>
          <w:szCs w:val="18"/>
        </w:rPr>
        <w:t xml:space="preserve"> </w:t>
      </w:r>
      <w:r w:rsidR="000B7FAB" w:rsidRPr="0090358E">
        <w:rPr>
          <w:rFonts w:ascii="Verdana" w:hAnsi="Verdana" w:cs="Arial"/>
          <w:sz w:val="18"/>
          <w:szCs w:val="18"/>
        </w:rPr>
        <w:t>zalegamy z uiszczeniem podatków, opłat lub składek na ubezpieczenie społeczne l</w:t>
      </w:r>
      <w:r w:rsidR="00126EA5" w:rsidRPr="0090358E">
        <w:rPr>
          <w:rFonts w:ascii="Verdana" w:hAnsi="Verdana" w:cs="Arial"/>
          <w:sz w:val="18"/>
          <w:szCs w:val="18"/>
        </w:rPr>
        <w:t>ub zdrowotne, to</w:t>
      </w:r>
      <w:r w:rsidR="000B7FAB" w:rsidRPr="0090358E">
        <w:rPr>
          <w:rFonts w:ascii="Verdana" w:hAnsi="Verdana" w:cs="Arial"/>
          <w:sz w:val="18"/>
          <w:szCs w:val="18"/>
        </w:rPr>
        <w:t xml:space="preserve"> przed upływem składania Ofert dokonaliśmy płatności należnych podatków, opłat lub składek co będziemy w stanie wykazać Zamawiającemu</w:t>
      </w:r>
      <w:r w:rsidR="00126EA5" w:rsidRPr="0090358E">
        <w:rPr>
          <w:rFonts w:ascii="Verdana" w:hAnsi="Verdana" w:cs="Arial"/>
          <w:sz w:val="18"/>
          <w:szCs w:val="18"/>
        </w:rPr>
        <w:t>,</w:t>
      </w:r>
    </w:p>
    <w:p w14:paraId="1B69572D" w14:textId="6DA0A435" w:rsidR="00105495" w:rsidRPr="0090358E" w:rsidRDefault="00A6553F"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 xml:space="preserve">w wyniku zamierzonego działania lub rażącego niedbalstwa </w:t>
      </w:r>
      <w:r w:rsidR="00026932" w:rsidRPr="0090358E">
        <w:rPr>
          <w:rFonts w:ascii="Verdana" w:hAnsi="Verdana" w:cs="Arial"/>
          <w:sz w:val="18"/>
          <w:szCs w:val="18"/>
        </w:rPr>
        <w:t>nie wprowadzi</w:t>
      </w:r>
      <w:r w:rsidR="003D611B" w:rsidRPr="0090358E">
        <w:rPr>
          <w:rFonts w:ascii="Verdana" w:hAnsi="Verdana" w:cs="Arial"/>
          <w:sz w:val="18"/>
          <w:szCs w:val="18"/>
        </w:rPr>
        <w:t>li</w:t>
      </w:r>
      <w:r w:rsidR="00026932" w:rsidRPr="0090358E">
        <w:rPr>
          <w:rFonts w:ascii="Verdana" w:hAnsi="Verdana" w:cs="Arial"/>
          <w:sz w:val="18"/>
          <w:szCs w:val="18"/>
        </w:rPr>
        <w:t>śmy</w:t>
      </w:r>
      <w:r w:rsidRPr="0090358E">
        <w:rPr>
          <w:rFonts w:ascii="Verdana" w:hAnsi="Verdana" w:cs="Arial"/>
          <w:sz w:val="18"/>
          <w:szCs w:val="18"/>
        </w:rPr>
        <w:t xml:space="preserve"> Zamawiającego w błąd przy przedstawianiu informacji, że nie podlega</w:t>
      </w:r>
      <w:r w:rsidR="00026932" w:rsidRPr="0090358E">
        <w:rPr>
          <w:rFonts w:ascii="Verdana" w:hAnsi="Verdana" w:cs="Arial"/>
          <w:sz w:val="18"/>
          <w:szCs w:val="18"/>
        </w:rPr>
        <w:t>my</w:t>
      </w:r>
      <w:r w:rsidRPr="0090358E">
        <w:rPr>
          <w:rFonts w:ascii="Verdana" w:hAnsi="Verdana" w:cs="Arial"/>
          <w:sz w:val="18"/>
          <w:szCs w:val="18"/>
        </w:rPr>
        <w:t xml:space="preserve"> wykluczeniu, spełnia</w:t>
      </w:r>
      <w:r w:rsidR="00026932" w:rsidRPr="0090358E">
        <w:rPr>
          <w:rFonts w:ascii="Verdana" w:hAnsi="Verdana" w:cs="Arial"/>
          <w:sz w:val="18"/>
          <w:szCs w:val="18"/>
        </w:rPr>
        <w:t>my</w:t>
      </w:r>
      <w:r w:rsidRPr="0090358E">
        <w:rPr>
          <w:rFonts w:ascii="Verdana" w:hAnsi="Verdana" w:cs="Arial"/>
          <w:sz w:val="18"/>
          <w:szCs w:val="18"/>
        </w:rPr>
        <w:t xml:space="preserve"> warunki udziału w Postępowaniu zakupowym lub kryteria selekcji, co mogło mieć istotny wpływ na decyzje podejmowane przez Zamawiającego w P</w:t>
      </w:r>
      <w:r w:rsidR="00026932" w:rsidRPr="0090358E">
        <w:rPr>
          <w:rFonts w:ascii="Verdana" w:hAnsi="Verdana" w:cs="Arial"/>
          <w:sz w:val="18"/>
          <w:szCs w:val="18"/>
        </w:rPr>
        <w:t>ostępowaniu zakupowym, a także nie zatailiśmy tych informacji</w:t>
      </w:r>
      <w:r w:rsidR="00105495" w:rsidRPr="0090358E">
        <w:rPr>
          <w:rFonts w:ascii="Verdana" w:hAnsi="Verdana" w:cs="Arial"/>
          <w:sz w:val="18"/>
          <w:szCs w:val="18"/>
        </w:rPr>
        <w:t>,</w:t>
      </w:r>
    </w:p>
    <w:p w14:paraId="180474EA" w14:textId="0901D0D0" w:rsidR="00A6553F" w:rsidRPr="0090358E" w:rsidRDefault="009C63A0"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Wykonawcy</w:t>
      </w:r>
      <w:r w:rsidR="00A6553F" w:rsidRPr="0090358E">
        <w:rPr>
          <w:rFonts w:ascii="Verdana" w:hAnsi="Verdana" w:cs="Arial"/>
          <w:sz w:val="18"/>
          <w:szCs w:val="18"/>
        </w:rPr>
        <w:t xml:space="preserve"> będącego osobą fizyc</w:t>
      </w:r>
      <w:r w:rsidRPr="0090358E">
        <w:rPr>
          <w:rFonts w:ascii="Verdana" w:hAnsi="Verdana" w:cs="Arial"/>
          <w:sz w:val="18"/>
          <w:szCs w:val="18"/>
        </w:rPr>
        <w:t>zną, a w przypadku pozostałych W</w:t>
      </w:r>
      <w:r w:rsidR="00A6553F" w:rsidRPr="0090358E">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90358E">
        <w:rPr>
          <w:rFonts w:ascii="Verdana" w:hAnsi="Verdana" w:cs="Arial"/>
          <w:sz w:val="18"/>
          <w:szCs w:val="18"/>
        </w:rPr>
        <w:t>nie skazano prawomocnie</w:t>
      </w:r>
      <w:r w:rsidR="00A6553F" w:rsidRPr="0090358E">
        <w:rPr>
          <w:rFonts w:ascii="Verdana" w:hAnsi="Verdana" w:cs="Arial"/>
          <w:sz w:val="18"/>
          <w:szCs w:val="18"/>
        </w:rPr>
        <w:t xml:space="preserve"> za </w:t>
      </w:r>
      <w:r w:rsidR="00026932" w:rsidRPr="0090358E">
        <w:rPr>
          <w:rFonts w:ascii="Verdana" w:hAnsi="Verdana" w:cs="Arial"/>
          <w:sz w:val="18"/>
          <w:szCs w:val="18"/>
        </w:rPr>
        <w:t>żadne z przestępstw wymienionych</w:t>
      </w:r>
      <w:r w:rsidR="000F3AAE" w:rsidRPr="0090358E">
        <w:rPr>
          <w:rFonts w:ascii="Verdana" w:hAnsi="Verdana" w:cs="Arial"/>
          <w:sz w:val="18"/>
          <w:szCs w:val="18"/>
        </w:rPr>
        <w:t xml:space="preserve"> w </w:t>
      </w:r>
      <w:r w:rsidR="00A6553F" w:rsidRPr="0090358E">
        <w:rPr>
          <w:rFonts w:ascii="Verdana" w:hAnsi="Verdana" w:cs="Arial"/>
          <w:sz w:val="18"/>
          <w:szCs w:val="18"/>
        </w:rPr>
        <w:t>pkt 14.2.4 SWZ,</w:t>
      </w:r>
    </w:p>
    <w:p w14:paraId="4C0A397E" w14:textId="7E1F5678" w:rsidR="00A6553F" w:rsidRPr="0090358E" w:rsidRDefault="00A6553F"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 xml:space="preserve">wobec Wykonawcy </w:t>
      </w:r>
      <w:r w:rsidR="00026932" w:rsidRPr="0090358E">
        <w:rPr>
          <w:rFonts w:ascii="Verdana" w:hAnsi="Verdana" w:cs="Arial"/>
          <w:sz w:val="18"/>
          <w:szCs w:val="18"/>
        </w:rPr>
        <w:t xml:space="preserve">nie </w:t>
      </w:r>
      <w:r w:rsidRPr="0090358E">
        <w:rPr>
          <w:rFonts w:ascii="Verdana" w:hAnsi="Verdana" w:cs="Arial"/>
          <w:sz w:val="18"/>
          <w:szCs w:val="18"/>
        </w:rPr>
        <w:t>orzeczono zakaz</w:t>
      </w:r>
      <w:r w:rsidR="00026932" w:rsidRPr="0090358E">
        <w:rPr>
          <w:rFonts w:ascii="Verdana" w:hAnsi="Verdana" w:cs="Arial"/>
          <w:sz w:val="18"/>
          <w:szCs w:val="18"/>
        </w:rPr>
        <w:t>u</w:t>
      </w:r>
      <w:r w:rsidRPr="0090358E">
        <w:rPr>
          <w:rFonts w:ascii="Verdana" w:hAnsi="Verdana" w:cs="Arial"/>
          <w:sz w:val="18"/>
          <w:szCs w:val="18"/>
        </w:rPr>
        <w:t xml:space="preserve"> ubiegania się o zamówienia publiczne,</w:t>
      </w:r>
    </w:p>
    <w:p w14:paraId="6C0C7143" w14:textId="702E3D70" w:rsidR="00A6553F" w:rsidRPr="0090358E" w:rsidRDefault="00A6553F"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lastRenderedPageBreak/>
        <w:t xml:space="preserve">Wykonawca </w:t>
      </w:r>
      <w:r w:rsidR="003D611B" w:rsidRPr="0090358E">
        <w:rPr>
          <w:rFonts w:ascii="Verdana" w:hAnsi="Verdana" w:cs="Arial"/>
          <w:sz w:val="18"/>
          <w:szCs w:val="18"/>
        </w:rPr>
        <w:t xml:space="preserve">nie </w:t>
      </w:r>
      <w:r w:rsidRPr="0090358E">
        <w:rPr>
          <w:rFonts w:ascii="Verdana" w:hAnsi="Verdana" w:cs="Arial"/>
          <w:sz w:val="18"/>
          <w:szCs w:val="18"/>
        </w:rPr>
        <w:t>zawarł z innymi Wykonawcami porozumieni</w:t>
      </w:r>
      <w:r w:rsidR="003D611B" w:rsidRPr="0090358E">
        <w:rPr>
          <w:rFonts w:ascii="Verdana" w:hAnsi="Verdana" w:cs="Arial"/>
          <w:sz w:val="18"/>
          <w:szCs w:val="18"/>
        </w:rPr>
        <w:t>a</w:t>
      </w:r>
      <w:r w:rsidRPr="0090358E">
        <w:rPr>
          <w:rFonts w:ascii="Verdana" w:hAnsi="Verdana" w:cs="Arial"/>
          <w:sz w:val="18"/>
          <w:szCs w:val="18"/>
        </w:rPr>
        <w:t xml:space="preserve"> mając</w:t>
      </w:r>
      <w:r w:rsidR="003D611B" w:rsidRPr="0090358E">
        <w:rPr>
          <w:rFonts w:ascii="Verdana" w:hAnsi="Verdana" w:cs="Arial"/>
          <w:sz w:val="18"/>
          <w:szCs w:val="18"/>
        </w:rPr>
        <w:t>ego</w:t>
      </w:r>
      <w:r w:rsidRPr="0090358E">
        <w:rPr>
          <w:rFonts w:ascii="Verdana" w:hAnsi="Verdana" w:cs="Arial"/>
          <w:sz w:val="18"/>
          <w:szCs w:val="18"/>
        </w:rPr>
        <w:t xml:space="preserve"> </w:t>
      </w:r>
      <w:r w:rsidR="00026932" w:rsidRPr="0090358E">
        <w:rPr>
          <w:rFonts w:ascii="Verdana" w:hAnsi="Verdana" w:cs="Arial"/>
          <w:sz w:val="18"/>
          <w:szCs w:val="18"/>
        </w:rPr>
        <w:t>na celu zakłócenie konkurencji,</w:t>
      </w:r>
    </w:p>
    <w:p w14:paraId="0BC01507" w14:textId="581DC862" w:rsidR="00A6553F" w:rsidRPr="0090358E" w:rsidRDefault="00A6553F"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 xml:space="preserve">bezprawnie </w:t>
      </w:r>
      <w:r w:rsidR="00026932" w:rsidRPr="0090358E">
        <w:rPr>
          <w:rFonts w:ascii="Verdana" w:hAnsi="Verdana" w:cs="Arial"/>
          <w:sz w:val="18"/>
          <w:szCs w:val="18"/>
        </w:rPr>
        <w:t>nie wpływaliśmy, nie próbowaliśmy</w:t>
      </w:r>
      <w:r w:rsidRPr="0090358E">
        <w:rPr>
          <w:rFonts w:ascii="Verdana" w:hAnsi="Verdana" w:cs="Arial"/>
          <w:sz w:val="18"/>
          <w:szCs w:val="18"/>
        </w:rPr>
        <w:t xml:space="preserve"> wpływać na czynności Zamawia</w:t>
      </w:r>
      <w:r w:rsidR="00026932" w:rsidRPr="0090358E">
        <w:rPr>
          <w:rFonts w:ascii="Verdana" w:hAnsi="Verdana" w:cs="Arial"/>
          <w:sz w:val="18"/>
          <w:szCs w:val="18"/>
        </w:rPr>
        <w:t>jącego, nie próbowaliśmy pozyskać, a także</w:t>
      </w:r>
      <w:r w:rsidRPr="0090358E">
        <w:rPr>
          <w:rFonts w:ascii="Verdana" w:hAnsi="Verdana" w:cs="Arial"/>
          <w:sz w:val="18"/>
          <w:szCs w:val="18"/>
        </w:rPr>
        <w:t xml:space="preserve"> </w:t>
      </w:r>
      <w:r w:rsidR="00026932" w:rsidRPr="0090358E">
        <w:rPr>
          <w:rFonts w:ascii="Verdana" w:hAnsi="Verdana" w:cs="Arial"/>
          <w:sz w:val="18"/>
          <w:szCs w:val="18"/>
        </w:rPr>
        <w:t>nie pozyskaliśmy informacji poufnych, mogących dać Wykonawcy</w:t>
      </w:r>
      <w:r w:rsidRPr="0090358E">
        <w:rPr>
          <w:rFonts w:ascii="Verdana" w:hAnsi="Verdana" w:cs="Arial"/>
          <w:sz w:val="18"/>
          <w:szCs w:val="18"/>
        </w:rPr>
        <w:t xml:space="preserve"> przewagę w Postępowaniu zakupowym</w:t>
      </w:r>
      <w:r w:rsidR="008968EB" w:rsidRPr="0090358E">
        <w:rPr>
          <w:rFonts w:ascii="Verdana" w:hAnsi="Verdana" w:cs="Arial"/>
          <w:sz w:val="18"/>
          <w:szCs w:val="18"/>
        </w:rPr>
        <w:t>,</w:t>
      </w:r>
    </w:p>
    <w:p w14:paraId="37D9E74A" w14:textId="1AB6B004" w:rsidR="00A6553F" w:rsidRPr="0090358E" w:rsidRDefault="00A6553F"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daje</w:t>
      </w:r>
      <w:r w:rsidR="00026932" w:rsidRPr="0090358E">
        <w:rPr>
          <w:rFonts w:ascii="Verdana" w:hAnsi="Verdana" w:cs="Arial"/>
          <w:sz w:val="18"/>
          <w:szCs w:val="18"/>
        </w:rPr>
        <w:t>my</w:t>
      </w:r>
      <w:r w:rsidRPr="0090358E">
        <w:rPr>
          <w:rFonts w:ascii="Verdana" w:hAnsi="Verdana" w:cs="Arial"/>
          <w:sz w:val="18"/>
          <w:szCs w:val="18"/>
        </w:rPr>
        <w:t xml:space="preserve"> rękojmi</w:t>
      </w:r>
      <w:r w:rsidR="00026932" w:rsidRPr="0090358E">
        <w:rPr>
          <w:rFonts w:ascii="Verdana" w:hAnsi="Verdana" w:cs="Arial"/>
          <w:sz w:val="18"/>
          <w:szCs w:val="18"/>
        </w:rPr>
        <w:t>ę</w:t>
      </w:r>
      <w:r w:rsidRPr="0090358E">
        <w:rPr>
          <w:rFonts w:ascii="Verdana" w:hAnsi="Verdana" w:cs="Arial"/>
          <w:sz w:val="18"/>
          <w:szCs w:val="18"/>
        </w:rPr>
        <w:t xml:space="preserve"> należytego wykonania Zakupu z uwagi na </w:t>
      </w:r>
      <w:r w:rsidR="00026932" w:rsidRPr="0090358E">
        <w:rPr>
          <w:rFonts w:ascii="Verdana" w:hAnsi="Verdana" w:cs="Arial"/>
          <w:sz w:val="18"/>
          <w:szCs w:val="18"/>
        </w:rPr>
        <w:t xml:space="preserve">brak </w:t>
      </w:r>
      <w:r w:rsidRPr="0090358E">
        <w:rPr>
          <w:rFonts w:ascii="Verdana" w:hAnsi="Verdana" w:cs="Arial"/>
          <w:sz w:val="18"/>
          <w:szCs w:val="18"/>
        </w:rPr>
        <w:t>prowadzone</w:t>
      </w:r>
      <w:r w:rsidR="00026932" w:rsidRPr="0090358E">
        <w:rPr>
          <w:rFonts w:ascii="Verdana" w:hAnsi="Verdana" w:cs="Arial"/>
          <w:sz w:val="18"/>
          <w:szCs w:val="18"/>
        </w:rPr>
        <w:t>go przeciwko Wykonawcy</w:t>
      </w:r>
      <w:r w:rsidRPr="0090358E">
        <w:rPr>
          <w:rFonts w:ascii="Verdana" w:hAnsi="Verdana" w:cs="Arial"/>
          <w:sz w:val="18"/>
          <w:szCs w:val="18"/>
        </w:rPr>
        <w:t xml:space="preserve"> lub członkom organ</w:t>
      </w:r>
      <w:r w:rsidR="00026932" w:rsidRPr="0090358E">
        <w:rPr>
          <w:rFonts w:ascii="Verdana" w:hAnsi="Verdana" w:cs="Arial"/>
          <w:sz w:val="18"/>
          <w:szCs w:val="18"/>
        </w:rPr>
        <w:t>ów spółki Wykonawcy postępowania</w:t>
      </w:r>
      <w:r w:rsidR="000F3AAE" w:rsidRPr="0090358E">
        <w:rPr>
          <w:rFonts w:ascii="Verdana" w:hAnsi="Verdana" w:cs="Arial"/>
          <w:sz w:val="18"/>
          <w:szCs w:val="18"/>
        </w:rPr>
        <w:t xml:space="preserve"> o popełnienie </w:t>
      </w:r>
      <w:r w:rsidRPr="0090358E">
        <w:rPr>
          <w:rFonts w:ascii="Verdana" w:hAnsi="Verdana" w:cs="Arial"/>
          <w:sz w:val="18"/>
          <w:szCs w:val="18"/>
        </w:rPr>
        <w:t>przestępstwa w związku z prowadzoną działalnością gospodarczą</w:t>
      </w:r>
      <w:r w:rsidR="00563A80" w:rsidRPr="0090358E">
        <w:rPr>
          <w:rFonts w:ascii="Verdana" w:hAnsi="Verdana" w:cs="Arial"/>
          <w:sz w:val="18"/>
          <w:szCs w:val="18"/>
        </w:rPr>
        <w:t>,</w:t>
      </w:r>
    </w:p>
    <w:p w14:paraId="1DF0DD2E" w14:textId="77777777" w:rsidR="003C1D1E" w:rsidRPr="0090358E" w:rsidRDefault="00563A80"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 xml:space="preserve">w stosunku do Wykonawcy </w:t>
      </w:r>
      <w:r w:rsidR="00026932" w:rsidRPr="0090358E">
        <w:rPr>
          <w:rFonts w:ascii="Verdana" w:hAnsi="Verdana" w:cs="Arial"/>
          <w:sz w:val="18"/>
          <w:szCs w:val="18"/>
        </w:rPr>
        <w:t>nie otwarto likwidacji</w:t>
      </w:r>
      <w:r w:rsidRPr="0090358E">
        <w:rPr>
          <w:rFonts w:ascii="Verdana" w:hAnsi="Verdana" w:cs="Arial"/>
          <w:sz w:val="18"/>
          <w:szCs w:val="18"/>
        </w:rPr>
        <w:t xml:space="preserve">, </w:t>
      </w:r>
      <w:r w:rsidR="00026932" w:rsidRPr="0090358E">
        <w:rPr>
          <w:rFonts w:ascii="Verdana" w:hAnsi="Verdana" w:cs="Arial"/>
          <w:sz w:val="18"/>
          <w:szCs w:val="18"/>
        </w:rPr>
        <w:t>nie ogłoszono upadłości</w:t>
      </w:r>
      <w:r w:rsidRPr="0090358E">
        <w:rPr>
          <w:rFonts w:ascii="Verdana" w:hAnsi="Verdana" w:cs="Arial"/>
          <w:sz w:val="18"/>
          <w:szCs w:val="18"/>
        </w:rPr>
        <w:t xml:space="preserve">, aktywami </w:t>
      </w:r>
      <w:r w:rsidR="008968EB" w:rsidRPr="0090358E">
        <w:rPr>
          <w:rFonts w:ascii="Verdana" w:hAnsi="Verdana" w:cs="Arial"/>
          <w:sz w:val="18"/>
          <w:szCs w:val="18"/>
        </w:rPr>
        <w:t xml:space="preserve">Wykonawcy </w:t>
      </w:r>
      <w:r w:rsidR="00026932" w:rsidRPr="0090358E">
        <w:rPr>
          <w:rFonts w:ascii="Verdana" w:hAnsi="Verdana" w:cs="Arial"/>
          <w:sz w:val="18"/>
          <w:szCs w:val="18"/>
        </w:rPr>
        <w:t xml:space="preserve">nie </w:t>
      </w:r>
      <w:r w:rsidRPr="0090358E">
        <w:rPr>
          <w:rFonts w:ascii="Verdana" w:hAnsi="Verdana" w:cs="Arial"/>
          <w:sz w:val="18"/>
          <w:szCs w:val="18"/>
        </w:rPr>
        <w:t xml:space="preserve">zarządza likwidator lub sąd, </w:t>
      </w:r>
      <w:r w:rsidR="008968EB" w:rsidRPr="0090358E">
        <w:rPr>
          <w:rFonts w:ascii="Verdana" w:hAnsi="Verdana" w:cs="Arial"/>
          <w:sz w:val="18"/>
          <w:szCs w:val="18"/>
        </w:rPr>
        <w:t xml:space="preserve">Wykonawca </w:t>
      </w:r>
      <w:r w:rsidR="00BE1833" w:rsidRPr="0090358E">
        <w:rPr>
          <w:rFonts w:ascii="Verdana" w:hAnsi="Verdana" w:cs="Arial"/>
          <w:sz w:val="18"/>
          <w:szCs w:val="18"/>
        </w:rPr>
        <w:t xml:space="preserve">nie </w:t>
      </w:r>
      <w:r w:rsidRPr="0090358E">
        <w:rPr>
          <w:rFonts w:ascii="Verdana" w:hAnsi="Verdana" w:cs="Arial"/>
          <w:sz w:val="18"/>
          <w:szCs w:val="18"/>
        </w:rPr>
        <w:t>zawarł układ</w:t>
      </w:r>
      <w:r w:rsidR="00BE1833" w:rsidRPr="0090358E">
        <w:rPr>
          <w:rFonts w:ascii="Verdana" w:hAnsi="Verdana" w:cs="Arial"/>
          <w:sz w:val="18"/>
          <w:szCs w:val="18"/>
        </w:rPr>
        <w:t>u</w:t>
      </w:r>
      <w:r w:rsidRPr="0090358E">
        <w:rPr>
          <w:rFonts w:ascii="Verdana" w:hAnsi="Verdana" w:cs="Arial"/>
          <w:sz w:val="18"/>
          <w:szCs w:val="18"/>
        </w:rPr>
        <w:t xml:space="preserve"> z wierzycielami, działalność gospodarcza </w:t>
      </w:r>
      <w:r w:rsidR="008968EB" w:rsidRPr="0090358E">
        <w:rPr>
          <w:rFonts w:ascii="Verdana" w:hAnsi="Verdana" w:cs="Arial"/>
          <w:sz w:val="18"/>
          <w:szCs w:val="18"/>
        </w:rPr>
        <w:t xml:space="preserve">Wykonawcy </w:t>
      </w:r>
      <w:r w:rsidR="00BE1833" w:rsidRPr="0090358E">
        <w:rPr>
          <w:rFonts w:ascii="Verdana" w:hAnsi="Verdana" w:cs="Arial"/>
          <w:sz w:val="18"/>
          <w:szCs w:val="18"/>
        </w:rPr>
        <w:t>nie jest zawieszona, a także nie</w:t>
      </w:r>
      <w:r w:rsidRPr="0090358E">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90358E" w:rsidRDefault="00BF7966" w:rsidP="000701C4">
      <w:pPr>
        <w:pStyle w:val="Akapitzlist"/>
        <w:widowControl w:val="0"/>
        <w:numPr>
          <w:ilvl w:val="1"/>
          <w:numId w:val="60"/>
        </w:numPr>
        <w:suppressAutoHyphens/>
        <w:ind w:left="709" w:hanging="425"/>
        <w:contextualSpacing w:val="0"/>
        <w:rPr>
          <w:rFonts w:ascii="Verdana" w:hAnsi="Verdana" w:cs="Arial"/>
          <w:sz w:val="18"/>
          <w:szCs w:val="18"/>
        </w:rPr>
      </w:pPr>
      <w:r w:rsidRPr="0090358E">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90358E" w:rsidRDefault="00BF7966" w:rsidP="000570A8">
      <w:pPr>
        <w:pStyle w:val="Akapitzlist"/>
        <w:widowControl w:val="0"/>
        <w:suppressAutoHyphens/>
        <w:ind w:left="993" w:hanging="284"/>
        <w:contextualSpacing w:val="0"/>
        <w:rPr>
          <w:rFonts w:ascii="Verdana" w:hAnsi="Verdana" w:cs="Arial"/>
          <w:sz w:val="18"/>
          <w:szCs w:val="18"/>
        </w:rPr>
      </w:pPr>
      <w:r w:rsidRPr="0090358E">
        <w:rPr>
          <w:rFonts w:ascii="Verdana" w:hAnsi="Verdana" w:cs="Arial"/>
          <w:sz w:val="18"/>
          <w:szCs w:val="18"/>
        </w:rPr>
        <w:t>-</w:t>
      </w:r>
      <w:r w:rsidRPr="0090358E">
        <w:rPr>
          <w:rFonts w:ascii="Verdana" w:hAnsi="Verdana" w:cs="Arial"/>
          <w:sz w:val="18"/>
          <w:szCs w:val="18"/>
        </w:rPr>
        <w:tab/>
        <w:t>nie jesteśmy wymienieni w wykazach określon</w:t>
      </w:r>
      <w:r w:rsidR="000F3AAE" w:rsidRPr="0090358E">
        <w:rPr>
          <w:rFonts w:ascii="Verdana" w:hAnsi="Verdana" w:cs="Arial"/>
          <w:sz w:val="18"/>
          <w:szCs w:val="18"/>
        </w:rPr>
        <w:t>ych w rozporządzeniu 765/2006 i </w:t>
      </w:r>
      <w:r w:rsidRPr="0090358E">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90358E" w:rsidRDefault="00BF7966" w:rsidP="000570A8">
      <w:pPr>
        <w:pStyle w:val="Akapitzlist"/>
        <w:widowControl w:val="0"/>
        <w:suppressAutoHyphens/>
        <w:ind w:left="993" w:hanging="284"/>
        <w:contextualSpacing w:val="0"/>
        <w:rPr>
          <w:rFonts w:ascii="Verdana" w:hAnsi="Verdana" w:cs="Arial"/>
          <w:sz w:val="18"/>
          <w:szCs w:val="18"/>
        </w:rPr>
      </w:pPr>
      <w:r w:rsidRPr="0090358E">
        <w:rPr>
          <w:rFonts w:ascii="Verdana" w:hAnsi="Verdana" w:cs="Arial"/>
          <w:sz w:val="18"/>
          <w:szCs w:val="18"/>
        </w:rPr>
        <w:t>-</w:t>
      </w:r>
      <w:r w:rsidRPr="0090358E">
        <w:rPr>
          <w:rFonts w:ascii="Verdana" w:hAnsi="Verdana" w:cs="Arial"/>
          <w:sz w:val="18"/>
          <w:szCs w:val="18"/>
        </w:rPr>
        <w:tab/>
        <w:t xml:space="preserve">naszym beneficjentem rzeczywistym w rozumieniu </w:t>
      </w:r>
      <w:r w:rsidR="000F3AAE" w:rsidRPr="0090358E">
        <w:rPr>
          <w:rFonts w:ascii="Verdana" w:hAnsi="Verdana" w:cs="Arial"/>
          <w:sz w:val="18"/>
          <w:szCs w:val="18"/>
        </w:rPr>
        <w:t>ustawy z dnia 1 marca 2018 r. o </w:t>
      </w:r>
      <w:r w:rsidRPr="0090358E">
        <w:rPr>
          <w:rFonts w:ascii="Verdana" w:hAnsi="Verdana" w:cs="Arial"/>
          <w:sz w:val="18"/>
          <w:szCs w:val="18"/>
        </w:rPr>
        <w:t xml:space="preserve">przeciwdziałaniu praniu pieniędzy oraz finansowaniu terroryzmu (Dz. U. z 2022 r. poz. 593 </w:t>
      </w:r>
      <w:r w:rsidR="00540EAB" w:rsidRPr="0090358E">
        <w:rPr>
          <w:rFonts w:ascii="Verdana" w:hAnsi="Verdana" w:cs="Arial"/>
          <w:sz w:val="18"/>
          <w:szCs w:val="18"/>
        </w:rPr>
        <w:t>ze zm.</w:t>
      </w:r>
      <w:r w:rsidRPr="0090358E">
        <w:rPr>
          <w:rFonts w:ascii="Verdana" w:hAnsi="Verdana" w:cs="Arial"/>
          <w:sz w:val="18"/>
          <w:szCs w:val="18"/>
        </w:rPr>
        <w:t>) nie jest osoba wymieniona w wykazach określon</w:t>
      </w:r>
      <w:r w:rsidR="000F3AAE" w:rsidRPr="0090358E">
        <w:rPr>
          <w:rFonts w:ascii="Verdana" w:hAnsi="Verdana" w:cs="Arial"/>
          <w:sz w:val="18"/>
          <w:szCs w:val="18"/>
        </w:rPr>
        <w:t>ych w rozporządzeniu 765/2006 i </w:t>
      </w:r>
      <w:r w:rsidRPr="0090358E">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90358E" w:rsidRDefault="00BF7966" w:rsidP="000570A8">
      <w:pPr>
        <w:pStyle w:val="Akapitzlist"/>
        <w:widowControl w:val="0"/>
        <w:suppressAutoHyphens/>
        <w:ind w:left="993" w:hanging="284"/>
        <w:contextualSpacing w:val="0"/>
        <w:rPr>
          <w:rFonts w:ascii="Verdana" w:hAnsi="Verdana" w:cs="Arial"/>
          <w:sz w:val="18"/>
          <w:szCs w:val="18"/>
        </w:rPr>
      </w:pPr>
      <w:r w:rsidRPr="0090358E">
        <w:rPr>
          <w:rFonts w:ascii="Verdana" w:hAnsi="Verdana" w:cs="Arial"/>
          <w:sz w:val="18"/>
          <w:szCs w:val="18"/>
        </w:rPr>
        <w:t>-</w:t>
      </w:r>
      <w:r w:rsidRPr="0090358E">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90358E">
        <w:rPr>
          <w:rFonts w:ascii="Verdana" w:hAnsi="Verdana" w:cs="Arial"/>
          <w:sz w:val="18"/>
          <w:szCs w:val="18"/>
        </w:rPr>
        <w:t>,</w:t>
      </w:r>
    </w:p>
    <w:p w14:paraId="2238B790" w14:textId="7E03AD45" w:rsidR="00252EF2" w:rsidRPr="0090358E" w:rsidRDefault="00252EF2" w:rsidP="000701C4">
      <w:pPr>
        <w:pStyle w:val="Akapitzlist"/>
        <w:widowControl w:val="0"/>
        <w:numPr>
          <w:ilvl w:val="1"/>
          <w:numId w:val="60"/>
        </w:numPr>
        <w:suppressAutoHyphens/>
        <w:ind w:left="709" w:hanging="283"/>
        <w:contextualSpacing w:val="0"/>
        <w:rPr>
          <w:rFonts w:ascii="Verdana" w:hAnsi="Verdana" w:cs="Arial"/>
          <w:sz w:val="18"/>
          <w:szCs w:val="18"/>
        </w:rPr>
      </w:pPr>
      <w:r w:rsidRPr="0090358E">
        <w:rPr>
          <w:rFonts w:ascii="Verdana" w:hAnsi="Verdana" w:cs="Arial"/>
          <w:sz w:val="18"/>
          <w:szCs w:val="18"/>
        </w:rPr>
        <w:t>nie jesteśmy:</w:t>
      </w:r>
    </w:p>
    <w:p w14:paraId="7632EC34" w14:textId="3C43CC38" w:rsidR="00252EF2" w:rsidRPr="0090358E" w:rsidRDefault="00252EF2" w:rsidP="000701C4">
      <w:pPr>
        <w:pStyle w:val="Akapitzlist"/>
        <w:widowControl w:val="0"/>
        <w:numPr>
          <w:ilvl w:val="0"/>
          <w:numId w:val="70"/>
        </w:numPr>
        <w:suppressAutoHyphens/>
        <w:ind w:left="993" w:hanging="284"/>
        <w:contextualSpacing w:val="0"/>
        <w:rPr>
          <w:rFonts w:ascii="Verdana" w:hAnsi="Verdana" w:cs="Arial"/>
          <w:sz w:val="18"/>
          <w:szCs w:val="18"/>
        </w:rPr>
      </w:pPr>
      <w:r w:rsidRPr="0090358E">
        <w:rPr>
          <w:rFonts w:ascii="Verdana" w:hAnsi="Verdana" w:cs="Arial"/>
          <w:sz w:val="18"/>
          <w:szCs w:val="18"/>
        </w:rPr>
        <w:t>obywatelem rosyjskim lub osobą fizyczną lub prawną, podmiotem lub organem z siedzibą w Rosji;</w:t>
      </w:r>
      <w:r w:rsidR="006415D1" w:rsidRPr="0090358E">
        <w:rPr>
          <w:rFonts w:ascii="Verdana" w:hAnsi="Verdana" w:cs="Arial"/>
          <w:sz w:val="18"/>
          <w:szCs w:val="18"/>
        </w:rPr>
        <w:t xml:space="preserve"> </w:t>
      </w:r>
      <w:r w:rsidRPr="0090358E">
        <w:rPr>
          <w:rFonts w:ascii="Verdana" w:hAnsi="Verdana" w:cs="Arial"/>
          <w:sz w:val="18"/>
          <w:szCs w:val="18"/>
        </w:rPr>
        <w:t>osobą prawną, podmiotem lub organem, do których prawa własności bezpośrednio lub pośrednio w ponad 50 % należą do podmiotu, o którym mowa w pkt 1 powyżej; lub</w:t>
      </w:r>
      <w:r w:rsidR="006415D1" w:rsidRPr="0090358E">
        <w:rPr>
          <w:rFonts w:ascii="Verdana" w:hAnsi="Verdana" w:cs="Arial"/>
          <w:sz w:val="18"/>
          <w:szCs w:val="18"/>
        </w:rPr>
        <w:t xml:space="preserve"> </w:t>
      </w:r>
      <w:r w:rsidRPr="0090358E">
        <w:rPr>
          <w:rFonts w:ascii="Verdana" w:hAnsi="Verdana" w:cs="Arial"/>
          <w:sz w:val="18"/>
          <w:szCs w:val="18"/>
        </w:rPr>
        <w:t>osobą fizyczną lub prawną, podmiotem lub organem działającym w imieniu lub pod kierunkiem podmiotu, o którym mowa w pkt 1 lub pkt 2 powyżej,</w:t>
      </w:r>
    </w:p>
    <w:p w14:paraId="6DB184E9" w14:textId="7497DABB" w:rsidR="00252EF2" w:rsidRPr="0090358E" w:rsidRDefault="00252EF2" w:rsidP="00BD029A">
      <w:pPr>
        <w:widowControl w:val="0"/>
        <w:suppressAutoHyphens/>
        <w:ind w:left="709"/>
        <w:rPr>
          <w:rFonts w:ascii="Verdana" w:hAnsi="Verdana" w:cs="Arial"/>
          <w:sz w:val="18"/>
          <w:szCs w:val="18"/>
        </w:rPr>
      </w:pPr>
      <w:r w:rsidRPr="0090358E">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90358E">
        <w:rPr>
          <w:rFonts w:ascii="Verdana" w:hAnsi="Verdana" w:cs="Arial"/>
          <w:sz w:val="18"/>
          <w:szCs w:val="18"/>
        </w:rPr>
        <w:t>tiret</w:t>
      </w:r>
      <w:proofErr w:type="spellEnd"/>
      <w:r w:rsidRPr="0090358E">
        <w:rPr>
          <w:rFonts w:ascii="Verdana" w:hAnsi="Verdana" w:cs="Arial"/>
          <w:sz w:val="18"/>
          <w:szCs w:val="18"/>
        </w:rPr>
        <w:t xml:space="preserve"> 1-3 powyżej.</w:t>
      </w:r>
    </w:p>
    <w:p w14:paraId="69E52117" w14:textId="52B2630A" w:rsidR="00563A80" w:rsidRPr="0090358E" w:rsidDel="00A23FDE" w:rsidRDefault="00BF7966" w:rsidP="00BF7966">
      <w:pPr>
        <w:widowControl w:val="0"/>
        <w:suppressAutoHyphens/>
        <w:ind w:left="709"/>
        <w:rPr>
          <w:rFonts w:ascii="Verdana" w:hAnsi="Verdana" w:cs="Arial"/>
          <w:sz w:val="18"/>
          <w:szCs w:val="18"/>
        </w:rPr>
      </w:pPr>
      <w:r w:rsidRPr="0090358E" w:rsidDel="00A23FDE">
        <w:rPr>
          <w:rFonts w:ascii="Verdana" w:hAnsi="Verdana" w:cs="Arial"/>
          <w:sz w:val="18"/>
          <w:szCs w:val="18"/>
        </w:rPr>
        <w:t xml:space="preserve">Ponadto zobowiązujemy się na żądanie Zamawiającego, na każdym etapie </w:t>
      </w:r>
      <w:r w:rsidR="005133E6" w:rsidRPr="0090358E">
        <w:rPr>
          <w:rFonts w:ascii="Verdana" w:hAnsi="Verdana" w:cs="Arial"/>
          <w:sz w:val="18"/>
          <w:szCs w:val="18"/>
        </w:rPr>
        <w:t>P</w:t>
      </w:r>
      <w:r w:rsidR="005133E6" w:rsidRPr="0090358E" w:rsidDel="00A23FDE">
        <w:rPr>
          <w:rFonts w:ascii="Verdana" w:hAnsi="Verdana" w:cs="Arial"/>
          <w:sz w:val="18"/>
          <w:szCs w:val="18"/>
        </w:rPr>
        <w:t xml:space="preserve">ostępowania </w:t>
      </w:r>
      <w:r w:rsidR="00D149A9" w:rsidRPr="0090358E" w:rsidDel="00A23FDE">
        <w:rPr>
          <w:rFonts w:ascii="Verdana" w:hAnsi="Verdana" w:cstheme="minorHAnsi"/>
          <w:sz w:val="18"/>
          <w:szCs w:val="18"/>
          <w:lang w:eastAsia="pl-PL"/>
        </w:rPr>
        <w:t>zakupowego</w:t>
      </w:r>
      <w:r w:rsidRPr="0090358E" w:rsidDel="00A23FDE">
        <w:rPr>
          <w:rFonts w:ascii="Verdana" w:hAnsi="Verdana" w:cs="Arial"/>
          <w:sz w:val="18"/>
          <w:szCs w:val="18"/>
        </w:rPr>
        <w:t>, złożyć dodatkowe dokumenty potwierdzające brak podstaw do wykluczenia Wykonawcy na podstawie ww. przepisów</w:t>
      </w:r>
      <w:r w:rsidR="00563A80" w:rsidRPr="0090358E" w:rsidDel="00A23FDE">
        <w:rPr>
          <w:rFonts w:ascii="Verdana" w:hAnsi="Verdana" w:cs="Arial"/>
          <w:sz w:val="18"/>
          <w:szCs w:val="18"/>
        </w:rPr>
        <w:t>.</w:t>
      </w:r>
    </w:p>
    <w:p w14:paraId="099CCB70" w14:textId="6ED25973" w:rsidR="00A6553F" w:rsidRPr="0090358E" w:rsidRDefault="003E1E11" w:rsidP="002A6CA3">
      <w:pPr>
        <w:pStyle w:val="Akapitzlist"/>
        <w:widowControl w:val="0"/>
        <w:suppressAutoHyphens/>
        <w:spacing w:before="240"/>
        <w:ind w:left="425"/>
        <w:contextualSpacing w:val="0"/>
        <w:rPr>
          <w:rFonts w:ascii="Verdana" w:hAnsi="Verdana" w:cs="Arial"/>
          <w:sz w:val="18"/>
          <w:szCs w:val="18"/>
        </w:rPr>
      </w:pPr>
      <w:r w:rsidRPr="0090358E">
        <w:rPr>
          <w:rFonts w:ascii="Verdana" w:hAnsi="Verdana" w:cs="Arial"/>
          <w:b/>
          <w:sz w:val="18"/>
          <w:szCs w:val="18"/>
        </w:rPr>
        <w:t>Oświadczamy,</w:t>
      </w:r>
      <w:r w:rsidRPr="0090358E">
        <w:rPr>
          <w:rFonts w:ascii="Verdana" w:hAnsi="Verdana" w:cs="Arial"/>
          <w:sz w:val="18"/>
          <w:szCs w:val="18"/>
        </w:rPr>
        <w:t xml:space="preserve"> że nie podlegamy wykluczeniu z Postępowania </w:t>
      </w:r>
      <w:r w:rsidR="00D149A9" w:rsidRPr="0090358E">
        <w:rPr>
          <w:rFonts w:ascii="Verdana" w:hAnsi="Verdana" w:cstheme="minorHAnsi"/>
          <w:sz w:val="18"/>
          <w:szCs w:val="18"/>
          <w:lang w:eastAsia="pl-PL"/>
        </w:rPr>
        <w:t xml:space="preserve">zakupowego </w:t>
      </w:r>
      <w:r w:rsidRPr="0090358E">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90358E" w:rsidRDefault="00AE1D9D" w:rsidP="000701C4">
      <w:pPr>
        <w:pStyle w:val="Akapitzlist"/>
        <w:widowControl w:val="0"/>
        <w:numPr>
          <w:ilvl w:val="3"/>
          <w:numId w:val="51"/>
        </w:numPr>
        <w:suppressAutoHyphens/>
        <w:spacing w:before="240" w:line="276" w:lineRule="auto"/>
        <w:ind w:left="425" w:hanging="425"/>
        <w:contextualSpacing w:val="0"/>
        <w:rPr>
          <w:rFonts w:ascii="Verdana" w:hAnsi="Verdana" w:cs="Arial"/>
          <w:sz w:val="18"/>
          <w:szCs w:val="18"/>
        </w:rPr>
      </w:pPr>
      <w:r w:rsidRPr="0090358E">
        <w:rPr>
          <w:rFonts w:ascii="Verdana" w:hAnsi="Verdana" w:cs="Arial"/>
          <w:b/>
          <w:sz w:val="18"/>
          <w:szCs w:val="18"/>
        </w:rPr>
        <w:t>Oświadczamy,</w:t>
      </w:r>
      <w:r w:rsidRPr="0090358E">
        <w:rPr>
          <w:rFonts w:ascii="Verdana" w:hAnsi="Verdana" w:cs="Arial"/>
          <w:sz w:val="18"/>
          <w:szCs w:val="18"/>
        </w:rPr>
        <w:t xml:space="preserve"> że</w:t>
      </w:r>
      <w:r w:rsidR="00BF1B92" w:rsidRPr="0090358E">
        <w:rPr>
          <w:rFonts w:ascii="Verdana" w:hAnsi="Verdana" w:cs="Arial"/>
          <w:sz w:val="18"/>
          <w:szCs w:val="18"/>
        </w:rPr>
        <w:t xml:space="preserve"> spełniamy warunki udziału </w:t>
      </w:r>
      <w:r w:rsidR="0042031F" w:rsidRPr="0090358E">
        <w:rPr>
          <w:rFonts w:ascii="Verdana" w:hAnsi="Verdana" w:cs="Arial"/>
          <w:sz w:val="18"/>
          <w:szCs w:val="18"/>
        </w:rPr>
        <w:t xml:space="preserve">w </w:t>
      </w:r>
      <w:r w:rsidR="00A0753C" w:rsidRPr="0090358E">
        <w:rPr>
          <w:rFonts w:ascii="Verdana" w:hAnsi="Verdana" w:cs="Arial"/>
          <w:sz w:val="18"/>
          <w:szCs w:val="18"/>
        </w:rPr>
        <w:t>P</w:t>
      </w:r>
      <w:r w:rsidR="0042031F" w:rsidRPr="0090358E">
        <w:rPr>
          <w:rFonts w:ascii="Verdana" w:hAnsi="Verdana" w:cs="Arial"/>
          <w:sz w:val="18"/>
          <w:szCs w:val="18"/>
        </w:rPr>
        <w:t xml:space="preserve">ostępowaniu </w:t>
      </w:r>
      <w:r w:rsidR="00D149A9" w:rsidRPr="0090358E">
        <w:rPr>
          <w:rFonts w:ascii="Verdana" w:hAnsi="Verdana" w:cstheme="minorHAnsi"/>
          <w:sz w:val="18"/>
          <w:szCs w:val="18"/>
          <w:lang w:eastAsia="pl-PL"/>
        </w:rPr>
        <w:t>zakupowym</w:t>
      </w:r>
      <w:r w:rsidR="00D149A9" w:rsidRPr="0090358E">
        <w:rPr>
          <w:rFonts w:ascii="Verdana" w:eastAsia="Calibri" w:hAnsi="Verdana" w:cstheme="minorHAnsi"/>
          <w:sz w:val="18"/>
          <w:szCs w:val="18"/>
        </w:rPr>
        <w:t xml:space="preserve"> </w:t>
      </w:r>
      <w:r w:rsidR="009D68E1" w:rsidRPr="0090358E">
        <w:rPr>
          <w:rFonts w:ascii="Verdana" w:hAnsi="Verdana" w:cs="Arial"/>
          <w:sz w:val="18"/>
          <w:szCs w:val="18"/>
        </w:rPr>
        <w:t xml:space="preserve">określone w pkt </w:t>
      </w:r>
      <w:r w:rsidR="000E59B0" w:rsidRPr="0090358E">
        <w:rPr>
          <w:rFonts w:ascii="Verdana" w:hAnsi="Verdana" w:cs="Arial"/>
          <w:sz w:val="18"/>
          <w:szCs w:val="18"/>
        </w:rPr>
        <w:t>14</w:t>
      </w:r>
      <w:r w:rsidR="00BF1B92" w:rsidRPr="0090358E">
        <w:rPr>
          <w:rFonts w:ascii="Verdana" w:hAnsi="Verdana" w:cs="Arial"/>
          <w:sz w:val="18"/>
          <w:szCs w:val="18"/>
        </w:rPr>
        <w:t>.</w:t>
      </w:r>
      <w:r w:rsidR="000E59B0" w:rsidRPr="0090358E">
        <w:rPr>
          <w:rFonts w:ascii="Verdana" w:hAnsi="Verdana" w:cs="Arial"/>
          <w:sz w:val="18"/>
          <w:szCs w:val="18"/>
        </w:rPr>
        <w:t>3</w:t>
      </w:r>
      <w:r w:rsidR="00BF1B92" w:rsidRPr="0090358E">
        <w:rPr>
          <w:rFonts w:ascii="Verdana" w:hAnsi="Verdana" w:cs="Arial"/>
          <w:sz w:val="18"/>
          <w:szCs w:val="18"/>
        </w:rPr>
        <w:t xml:space="preserve">. </w:t>
      </w:r>
      <w:r w:rsidR="00904E94" w:rsidRPr="0090358E">
        <w:rPr>
          <w:rFonts w:ascii="Verdana" w:hAnsi="Verdana" w:cs="Arial"/>
          <w:sz w:val="18"/>
          <w:szCs w:val="18"/>
        </w:rPr>
        <w:t>SWZ</w:t>
      </w:r>
      <w:r w:rsidR="000F3AAE" w:rsidRPr="0090358E">
        <w:rPr>
          <w:rFonts w:ascii="Verdana" w:hAnsi="Verdana" w:cs="Arial"/>
          <w:sz w:val="18"/>
          <w:szCs w:val="18"/>
        </w:rPr>
        <w:t>, w </w:t>
      </w:r>
      <w:r w:rsidRPr="0090358E">
        <w:rPr>
          <w:rFonts w:ascii="Verdana" w:hAnsi="Verdana" w:cs="Arial"/>
          <w:sz w:val="18"/>
          <w:szCs w:val="18"/>
        </w:rPr>
        <w:t>tym:</w:t>
      </w:r>
    </w:p>
    <w:p w14:paraId="05F55BB8" w14:textId="1FF50FDE" w:rsidR="00563A80" w:rsidRPr="0090358E" w:rsidRDefault="00563A80" w:rsidP="000701C4">
      <w:pPr>
        <w:pStyle w:val="Akapitzlist"/>
        <w:widowControl w:val="0"/>
        <w:numPr>
          <w:ilvl w:val="1"/>
          <w:numId w:val="66"/>
        </w:numPr>
        <w:suppressAutoHyphens/>
        <w:spacing w:line="276" w:lineRule="auto"/>
        <w:ind w:left="709" w:hanging="283"/>
        <w:contextualSpacing w:val="0"/>
        <w:rPr>
          <w:rFonts w:ascii="Verdana" w:hAnsi="Verdana" w:cs="Arial"/>
          <w:sz w:val="18"/>
          <w:szCs w:val="18"/>
        </w:rPr>
      </w:pPr>
      <w:r w:rsidRPr="0090358E">
        <w:rPr>
          <w:rFonts w:ascii="Verdana" w:hAnsi="Verdana" w:cs="Arial"/>
          <w:sz w:val="18"/>
          <w:szCs w:val="18"/>
        </w:rPr>
        <w:lastRenderedPageBreak/>
        <w:t>posiadamy uprawnienia do prowadzenia określonej działalności gospodarczej lub zawodowej, jeżeli odrębne przepisy nakładają obowiązek posiadania takich uprawnień,</w:t>
      </w:r>
    </w:p>
    <w:p w14:paraId="19539828" w14:textId="527F9E40" w:rsidR="00563A80" w:rsidRPr="0090358E" w:rsidRDefault="00563A80" w:rsidP="000701C4">
      <w:pPr>
        <w:pStyle w:val="Akapitzlist"/>
        <w:widowControl w:val="0"/>
        <w:numPr>
          <w:ilvl w:val="1"/>
          <w:numId w:val="66"/>
        </w:numPr>
        <w:suppressAutoHyphens/>
        <w:spacing w:line="276" w:lineRule="auto"/>
        <w:ind w:left="709" w:hanging="283"/>
        <w:contextualSpacing w:val="0"/>
        <w:rPr>
          <w:rFonts w:ascii="Verdana" w:hAnsi="Verdana" w:cs="Arial"/>
          <w:sz w:val="18"/>
          <w:szCs w:val="18"/>
        </w:rPr>
      </w:pPr>
      <w:r w:rsidRPr="0090358E">
        <w:rPr>
          <w:rFonts w:ascii="Verdana" w:hAnsi="Verdana" w:cs="Arial"/>
          <w:sz w:val="18"/>
          <w:szCs w:val="18"/>
        </w:rPr>
        <w:t xml:space="preserve">znajdujemy się w sytuacji ekonomicznej </w:t>
      </w:r>
      <w:r w:rsidR="008968EB" w:rsidRPr="0090358E">
        <w:rPr>
          <w:rFonts w:ascii="Verdana" w:hAnsi="Verdana" w:cs="Arial"/>
          <w:sz w:val="18"/>
          <w:szCs w:val="18"/>
        </w:rPr>
        <w:t xml:space="preserve">i </w:t>
      </w:r>
      <w:r w:rsidRPr="0090358E">
        <w:rPr>
          <w:rFonts w:ascii="Verdana" w:hAnsi="Verdana" w:cs="Arial"/>
          <w:sz w:val="18"/>
          <w:szCs w:val="18"/>
        </w:rPr>
        <w:t>finansowej zapewniającej wykonanie Zakupu,</w:t>
      </w:r>
    </w:p>
    <w:p w14:paraId="211FE92C" w14:textId="6C3A7A39" w:rsidR="0042031F" w:rsidRPr="0090358E" w:rsidRDefault="00563A80" w:rsidP="000701C4">
      <w:pPr>
        <w:pStyle w:val="Akapitzlist"/>
        <w:widowControl w:val="0"/>
        <w:numPr>
          <w:ilvl w:val="1"/>
          <w:numId w:val="66"/>
        </w:numPr>
        <w:suppressAutoHyphens/>
        <w:spacing w:line="276" w:lineRule="auto"/>
        <w:ind w:left="709" w:hanging="283"/>
        <w:contextualSpacing w:val="0"/>
        <w:rPr>
          <w:rFonts w:ascii="Verdana" w:hAnsi="Verdana" w:cs="Arial"/>
          <w:sz w:val="18"/>
          <w:szCs w:val="18"/>
        </w:rPr>
      </w:pPr>
      <w:r w:rsidRPr="0090358E">
        <w:rPr>
          <w:rFonts w:ascii="Verdana" w:hAnsi="Verdana" w:cs="Arial"/>
          <w:sz w:val="18"/>
          <w:szCs w:val="18"/>
        </w:rPr>
        <w:t>posiadamy niezbędne zdolności techniczne lub zawo</w:t>
      </w:r>
      <w:r w:rsidR="000F3AAE" w:rsidRPr="0090358E">
        <w:rPr>
          <w:rFonts w:ascii="Verdana" w:hAnsi="Verdana" w:cs="Arial"/>
          <w:sz w:val="18"/>
          <w:szCs w:val="18"/>
        </w:rPr>
        <w:t>dowe do zrealizowania Zakupu, w </w:t>
      </w:r>
      <w:r w:rsidRPr="0090358E">
        <w:rPr>
          <w:rFonts w:ascii="Verdana" w:hAnsi="Verdana" w:cs="Arial"/>
          <w:sz w:val="18"/>
          <w:szCs w:val="18"/>
        </w:rPr>
        <w:t>szczególności wiedzę i doświadczenie oraz dyspon</w:t>
      </w:r>
      <w:r w:rsidR="000F3AAE" w:rsidRPr="0090358E">
        <w:rPr>
          <w:rFonts w:ascii="Verdana" w:hAnsi="Verdana" w:cs="Arial"/>
          <w:sz w:val="18"/>
          <w:szCs w:val="18"/>
        </w:rPr>
        <w:t>ujemy potencjałem technicznym i </w:t>
      </w:r>
      <w:r w:rsidRPr="0090358E">
        <w:rPr>
          <w:rFonts w:ascii="Verdana" w:hAnsi="Verdana" w:cs="Arial"/>
          <w:sz w:val="18"/>
          <w:szCs w:val="18"/>
        </w:rPr>
        <w:t>osobami zdolnymi do realizacji Zakupu</w:t>
      </w:r>
      <w:r w:rsidR="00BE1833" w:rsidRPr="0090358E">
        <w:rPr>
          <w:rFonts w:ascii="Verdana" w:hAnsi="Verdana" w:cs="Arial"/>
          <w:sz w:val="18"/>
          <w:szCs w:val="18"/>
        </w:rPr>
        <w:t>.</w:t>
      </w:r>
    </w:p>
    <w:p w14:paraId="6040FDF2" w14:textId="3F8EE4E5"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rPr>
      </w:pPr>
      <w:r w:rsidRPr="0090358E">
        <w:rPr>
          <w:rFonts w:ascii="Verdana" w:hAnsi="Verdana" w:cs="Arial"/>
          <w:sz w:val="18"/>
          <w:szCs w:val="18"/>
        </w:rPr>
        <w:t xml:space="preserve">Zapoznaliśmy się i w pełni </w:t>
      </w:r>
      <w:r w:rsidRPr="0090358E">
        <w:rPr>
          <w:rFonts w:ascii="Verdana" w:hAnsi="Verdana" w:cs="Arial"/>
          <w:sz w:val="18"/>
          <w:szCs w:val="18"/>
          <w:u w:val="single"/>
        </w:rPr>
        <w:t xml:space="preserve">akceptujemy treść </w:t>
      </w:r>
      <w:r w:rsidR="00904E94" w:rsidRPr="0090358E">
        <w:rPr>
          <w:rFonts w:ascii="Verdana" w:hAnsi="Verdana" w:cs="Arial"/>
          <w:sz w:val="18"/>
          <w:szCs w:val="18"/>
          <w:u w:val="single"/>
        </w:rPr>
        <w:t>SWZ</w:t>
      </w:r>
      <w:r w:rsidRPr="0090358E">
        <w:rPr>
          <w:rFonts w:ascii="Verdana" w:hAnsi="Verdana" w:cs="Arial"/>
          <w:sz w:val="18"/>
          <w:szCs w:val="18"/>
          <w:u w:val="single"/>
        </w:rPr>
        <w:t xml:space="preserve"> wraz ze wszystkimi załącznikami </w:t>
      </w:r>
      <w:r w:rsidR="009D68E1" w:rsidRPr="0090358E">
        <w:rPr>
          <w:rFonts w:ascii="Verdana" w:hAnsi="Verdana" w:cs="Arial"/>
          <w:sz w:val="18"/>
          <w:szCs w:val="18"/>
          <w:u w:val="single"/>
        </w:rPr>
        <w:t xml:space="preserve">oraz wyjaśnieniami i zmianami </w:t>
      </w:r>
      <w:r w:rsidR="00904E94" w:rsidRPr="0090358E">
        <w:rPr>
          <w:rFonts w:ascii="Verdana" w:hAnsi="Verdana" w:cs="Arial"/>
          <w:sz w:val="18"/>
          <w:szCs w:val="18"/>
          <w:u w:val="single"/>
        </w:rPr>
        <w:t>SWZ</w:t>
      </w:r>
      <w:r w:rsidR="009D68E1" w:rsidRPr="0090358E">
        <w:rPr>
          <w:rFonts w:ascii="Verdana" w:hAnsi="Verdana" w:cs="Arial"/>
          <w:sz w:val="18"/>
          <w:szCs w:val="18"/>
          <w:u w:val="single"/>
        </w:rPr>
        <w:t xml:space="preserve"> </w:t>
      </w:r>
      <w:r w:rsidRPr="0090358E">
        <w:rPr>
          <w:rFonts w:ascii="Verdana" w:hAnsi="Verdana" w:cs="Arial"/>
          <w:sz w:val="18"/>
          <w:szCs w:val="18"/>
          <w:u w:val="single"/>
        </w:rPr>
        <w:t>i nie wnosimy do nich zastrzeżeń</w:t>
      </w:r>
      <w:r w:rsidRPr="0090358E">
        <w:rPr>
          <w:rFonts w:ascii="Verdana" w:hAnsi="Verdana" w:cs="Arial"/>
          <w:sz w:val="18"/>
          <w:szCs w:val="18"/>
        </w:rPr>
        <w:t xml:space="preserve">, a w przypadku wyboru naszej Oferty zobowiązujemy się do zawarcia Umowy, zgodnie ze wzorem załączonym do </w:t>
      </w:r>
      <w:r w:rsidR="00904E94" w:rsidRPr="0090358E">
        <w:rPr>
          <w:rFonts w:ascii="Verdana" w:hAnsi="Verdana" w:cs="Arial"/>
          <w:sz w:val="18"/>
          <w:szCs w:val="18"/>
        </w:rPr>
        <w:t>SWZ</w:t>
      </w:r>
      <w:r w:rsidR="001B2760" w:rsidRPr="0090358E">
        <w:rPr>
          <w:rFonts w:ascii="Verdana" w:hAnsi="Verdana"/>
          <w:sz w:val="18"/>
          <w:szCs w:val="18"/>
        </w:rPr>
        <w:t>.</w:t>
      </w:r>
    </w:p>
    <w:p w14:paraId="385B1943" w14:textId="4A1CC314" w:rsidR="003F6267" w:rsidRPr="0090358E" w:rsidRDefault="00E4639A" w:rsidP="000701C4">
      <w:pPr>
        <w:pStyle w:val="Akapitzlist"/>
        <w:widowControl w:val="0"/>
        <w:numPr>
          <w:ilvl w:val="3"/>
          <w:numId w:val="51"/>
        </w:numPr>
        <w:suppressAutoHyphens/>
        <w:spacing w:before="240"/>
        <w:ind w:left="425" w:hanging="425"/>
        <w:contextualSpacing w:val="0"/>
        <w:rPr>
          <w:rFonts w:ascii="Verdana" w:hAnsi="Verdana" w:cs="Arial"/>
          <w:sz w:val="18"/>
          <w:szCs w:val="18"/>
        </w:rPr>
      </w:pPr>
      <w:r w:rsidRPr="0090358E">
        <w:rPr>
          <w:rFonts w:ascii="Verdana" w:hAnsi="Verdana" w:cs="Arial"/>
          <w:sz w:val="18"/>
          <w:szCs w:val="18"/>
        </w:rPr>
        <w:t>Oświadczamy, że z</w:t>
      </w:r>
      <w:r w:rsidR="0042031F" w:rsidRPr="0090358E">
        <w:rPr>
          <w:rFonts w:ascii="Verdana" w:hAnsi="Verdana" w:cs="Arial"/>
          <w:sz w:val="18"/>
          <w:szCs w:val="18"/>
        </w:rPr>
        <w:t>apoznaliśmy się z zasadami określonymi w Kodeksie Postępowania dla Partnerów Biznesowych Spółek G</w:t>
      </w:r>
      <w:r w:rsidR="00FC2016" w:rsidRPr="0090358E">
        <w:rPr>
          <w:rFonts w:ascii="Verdana" w:hAnsi="Verdana" w:cs="Arial"/>
          <w:sz w:val="18"/>
          <w:szCs w:val="18"/>
        </w:rPr>
        <w:t xml:space="preserve">rupy </w:t>
      </w:r>
      <w:r w:rsidR="0042031F" w:rsidRPr="0090358E">
        <w:rPr>
          <w:rFonts w:ascii="Verdana" w:hAnsi="Verdana" w:cs="Arial"/>
          <w:sz w:val="18"/>
          <w:szCs w:val="18"/>
        </w:rPr>
        <w:t>K</w:t>
      </w:r>
      <w:r w:rsidR="00FC2016" w:rsidRPr="0090358E">
        <w:rPr>
          <w:rFonts w:ascii="Verdana" w:hAnsi="Verdana" w:cs="Arial"/>
          <w:sz w:val="18"/>
          <w:szCs w:val="18"/>
        </w:rPr>
        <w:t>apitałowej</w:t>
      </w:r>
      <w:r w:rsidR="0042031F" w:rsidRPr="0090358E">
        <w:rPr>
          <w:rFonts w:ascii="Verdana" w:hAnsi="Verdana" w:cs="Arial"/>
          <w:sz w:val="18"/>
          <w:szCs w:val="18"/>
        </w:rPr>
        <w:t xml:space="preserve"> PGE oraz w Dobrych praktykach zakupowych. W przypadku wyboru naszej Oferty zapewniamy,</w:t>
      </w:r>
      <w:r w:rsidR="004B65F5" w:rsidRPr="0090358E">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90358E">
        <w:rPr>
          <w:rFonts w:ascii="Verdana" w:hAnsi="Verdana" w:cs="Calibri"/>
          <w:sz w:val="18"/>
          <w:szCs w:val="18"/>
        </w:rPr>
        <w:t>.</w:t>
      </w:r>
    </w:p>
    <w:p w14:paraId="19E4EBD8" w14:textId="110AC762" w:rsidR="003F6267"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rPr>
      </w:pPr>
      <w:r w:rsidRPr="0090358E">
        <w:rPr>
          <w:rFonts w:ascii="Verdana" w:hAnsi="Verdana" w:cs="Arial"/>
          <w:sz w:val="18"/>
          <w:szCs w:val="18"/>
        </w:rPr>
        <w:t>Jesteśmy/nie jesteśmy</w:t>
      </w:r>
      <w:r w:rsidRPr="0090358E">
        <w:rPr>
          <w:rStyle w:val="Odwoanieprzypisudolnego"/>
          <w:rFonts w:ascii="Verdana" w:hAnsi="Verdana" w:cs="Arial"/>
          <w:sz w:val="18"/>
          <w:szCs w:val="18"/>
        </w:rPr>
        <w:footnoteReference w:id="2"/>
      </w:r>
      <w:r w:rsidRPr="0090358E">
        <w:rPr>
          <w:rFonts w:ascii="Verdana" w:hAnsi="Verdana" w:cs="Arial"/>
          <w:sz w:val="18"/>
          <w:szCs w:val="18"/>
        </w:rPr>
        <w:t xml:space="preserve"> czynnym podatnikiem VAT</w:t>
      </w:r>
      <w:r w:rsidR="003779AF" w:rsidRPr="0090358E">
        <w:rPr>
          <w:rFonts w:ascii="Verdana" w:hAnsi="Verdana" w:cs="Arial"/>
          <w:sz w:val="18"/>
          <w:szCs w:val="18"/>
        </w:rPr>
        <w:t>.</w:t>
      </w:r>
    </w:p>
    <w:p w14:paraId="7E388266" w14:textId="77777777" w:rsidR="003F6267" w:rsidRPr="0090358E" w:rsidRDefault="003F6267" w:rsidP="000701C4">
      <w:pPr>
        <w:pStyle w:val="Akapitzlist"/>
        <w:widowControl w:val="0"/>
        <w:numPr>
          <w:ilvl w:val="3"/>
          <w:numId w:val="51"/>
        </w:numPr>
        <w:suppressAutoHyphens/>
        <w:spacing w:before="240"/>
        <w:ind w:left="425" w:hanging="425"/>
        <w:contextualSpacing w:val="0"/>
        <w:rPr>
          <w:rFonts w:ascii="Verdana" w:hAnsi="Verdana" w:cs="Arial"/>
          <w:sz w:val="18"/>
          <w:szCs w:val="18"/>
        </w:rPr>
      </w:pPr>
      <w:r w:rsidRPr="0090358E">
        <w:rPr>
          <w:rFonts w:ascii="Verdana" w:hAnsi="Verdana" w:cs="Calibri"/>
          <w:sz w:val="18"/>
          <w:szCs w:val="18"/>
        </w:rPr>
        <w:t>Oświadczamy, że jesteśmy/nie jesteśmy</w:t>
      </w:r>
      <w:r w:rsidRPr="0090358E">
        <w:rPr>
          <w:rFonts w:ascii="Verdana" w:hAnsi="Verdana"/>
          <w:sz w:val="18"/>
          <w:szCs w:val="18"/>
          <w:vertAlign w:val="superscript"/>
        </w:rPr>
        <w:footnoteReference w:id="3"/>
      </w:r>
      <w:r w:rsidRPr="0090358E">
        <w:rPr>
          <w:rFonts w:ascii="Verdana" w:hAnsi="Verdana" w:cs="Calibri"/>
          <w:sz w:val="18"/>
          <w:szCs w:val="18"/>
        </w:rPr>
        <w:t xml:space="preserve"> </w:t>
      </w:r>
      <w:proofErr w:type="spellStart"/>
      <w:r w:rsidRPr="0090358E">
        <w:rPr>
          <w:rFonts w:ascii="Verdana" w:hAnsi="Verdana" w:cs="Calibri"/>
          <w:sz w:val="18"/>
          <w:szCs w:val="18"/>
        </w:rPr>
        <w:t>mikroprzedsiębiorcą</w:t>
      </w:r>
      <w:proofErr w:type="spellEnd"/>
      <w:r w:rsidRPr="0090358E">
        <w:rPr>
          <w:rFonts w:ascii="Verdana" w:hAnsi="Verdana" w:cs="Calibri"/>
          <w:sz w:val="18"/>
          <w:szCs w:val="18"/>
        </w:rPr>
        <w:t xml:space="preserve"> bądź małym lub średnim przedsiębiorcą.</w:t>
      </w:r>
      <w:r w:rsidRPr="0090358E">
        <w:rPr>
          <w:rFonts w:ascii="Verdana" w:hAnsi="Verdana"/>
          <w:sz w:val="18"/>
          <w:szCs w:val="18"/>
          <w:vertAlign w:val="superscript"/>
        </w:rPr>
        <w:footnoteReference w:id="4"/>
      </w:r>
    </w:p>
    <w:p w14:paraId="58EF8774" w14:textId="77777777"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rPr>
      </w:pPr>
      <w:r w:rsidRPr="0090358E">
        <w:rPr>
          <w:rFonts w:ascii="Verdana" w:hAnsi="Verdana" w:cs="Arial"/>
          <w:sz w:val="18"/>
          <w:szCs w:val="18"/>
        </w:rPr>
        <w:t>Otrzymaliśmy konieczne informacje do przygotowania Oferty i wykonania zamówienia.</w:t>
      </w:r>
    </w:p>
    <w:p w14:paraId="55725F71" w14:textId="270EF914"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lang w:eastAsia="pl-PL"/>
        </w:rPr>
      </w:pPr>
      <w:r w:rsidRPr="0090358E">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90358E">
        <w:rPr>
          <w:rFonts w:ascii="Verdana" w:hAnsi="Verdana" w:cs="Arial"/>
          <w:sz w:val="18"/>
          <w:szCs w:val="18"/>
          <w:lang w:eastAsia="pl-PL"/>
        </w:rPr>
        <w:t xml:space="preserve"> (</w:t>
      </w:r>
      <w:r w:rsidR="00A94A12" w:rsidRPr="0090358E">
        <w:rPr>
          <w:rFonts w:ascii="Verdana" w:hAnsi="Verdana" w:cs="Arial"/>
          <w:sz w:val="18"/>
          <w:szCs w:val="18"/>
          <w:lang w:eastAsia="pl-PL"/>
        </w:rPr>
        <w:t xml:space="preserve">o ile </w:t>
      </w:r>
      <w:r w:rsidR="004D77D6" w:rsidRPr="0090358E">
        <w:rPr>
          <w:rFonts w:ascii="Verdana" w:hAnsi="Verdana" w:cs="Arial"/>
          <w:sz w:val="18"/>
          <w:szCs w:val="18"/>
          <w:lang w:eastAsia="pl-PL"/>
        </w:rPr>
        <w:t>p</w:t>
      </w:r>
      <w:r w:rsidR="00A94A12" w:rsidRPr="0090358E">
        <w:rPr>
          <w:rFonts w:ascii="Verdana" w:hAnsi="Verdana" w:cs="Arial"/>
          <w:sz w:val="18"/>
          <w:szCs w:val="18"/>
          <w:lang w:eastAsia="pl-PL"/>
        </w:rPr>
        <w:t>odwykonawcy są już znani</w:t>
      </w:r>
      <w:r w:rsidR="00556D56" w:rsidRPr="0090358E">
        <w:rPr>
          <w:rFonts w:ascii="Verdana" w:hAnsi="Verdana" w:cs="Arial"/>
          <w:sz w:val="18"/>
          <w:szCs w:val="18"/>
          <w:lang w:eastAsia="pl-PL"/>
        </w:rPr>
        <w:t>)</w:t>
      </w:r>
      <w:r w:rsidRPr="0090358E">
        <w:rPr>
          <w:rStyle w:val="Odwoanieprzypisudolnego"/>
          <w:rFonts w:ascii="Verdana" w:hAnsi="Verdana" w:cs="Arial"/>
          <w:sz w:val="18"/>
          <w:szCs w:val="18"/>
          <w:lang w:eastAsia="pl-PL"/>
        </w:rPr>
        <w:footnoteReference w:id="5"/>
      </w:r>
      <w:r w:rsidRPr="0090358E">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90358E"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90358E" w:rsidRDefault="0042031F" w:rsidP="00D33133">
            <w:pPr>
              <w:widowControl w:val="0"/>
              <w:suppressAutoHyphens/>
              <w:jc w:val="center"/>
              <w:rPr>
                <w:rFonts w:ascii="Verdana" w:hAnsi="Verdana" w:cs="Arial"/>
                <w:b/>
                <w:sz w:val="16"/>
                <w:szCs w:val="16"/>
              </w:rPr>
            </w:pPr>
            <w:r w:rsidRPr="0090358E">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90358E" w:rsidRDefault="0042031F" w:rsidP="00D33133">
            <w:pPr>
              <w:widowControl w:val="0"/>
              <w:suppressAutoHyphens/>
              <w:jc w:val="center"/>
              <w:rPr>
                <w:rFonts w:ascii="Verdana" w:hAnsi="Verdana" w:cs="Arial"/>
                <w:b/>
                <w:sz w:val="16"/>
                <w:szCs w:val="16"/>
              </w:rPr>
            </w:pPr>
            <w:r w:rsidRPr="0090358E">
              <w:rPr>
                <w:rFonts w:ascii="Verdana" w:hAnsi="Verdana" w:cs="Arial"/>
                <w:b/>
                <w:sz w:val="16"/>
                <w:szCs w:val="16"/>
              </w:rPr>
              <w:t>Podwykonawca /</w:t>
            </w:r>
            <w:r w:rsidRPr="0090358E">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90358E" w:rsidRDefault="0042031F" w:rsidP="00D33133">
            <w:pPr>
              <w:widowControl w:val="0"/>
              <w:suppressAutoHyphens/>
              <w:jc w:val="center"/>
              <w:rPr>
                <w:rFonts w:ascii="Verdana" w:hAnsi="Verdana" w:cs="Arial"/>
                <w:b/>
                <w:sz w:val="16"/>
                <w:szCs w:val="16"/>
              </w:rPr>
            </w:pPr>
            <w:r w:rsidRPr="0090358E">
              <w:rPr>
                <w:rFonts w:ascii="Verdana" w:hAnsi="Verdana" w:cs="Arial"/>
                <w:b/>
                <w:sz w:val="16"/>
                <w:szCs w:val="16"/>
              </w:rPr>
              <w:t>Punkt kontaktowy Podwykonawcy /</w:t>
            </w:r>
            <w:r w:rsidRPr="0090358E">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90358E" w:rsidRDefault="0042031F" w:rsidP="00D33133">
            <w:pPr>
              <w:widowControl w:val="0"/>
              <w:suppressAutoHyphens/>
              <w:jc w:val="center"/>
              <w:rPr>
                <w:rFonts w:ascii="Verdana" w:hAnsi="Verdana" w:cs="Arial"/>
                <w:b/>
                <w:sz w:val="16"/>
                <w:szCs w:val="16"/>
              </w:rPr>
            </w:pPr>
            <w:r w:rsidRPr="0090358E">
              <w:rPr>
                <w:rFonts w:ascii="Verdana" w:hAnsi="Verdana" w:cs="Arial"/>
                <w:b/>
                <w:sz w:val="16"/>
                <w:szCs w:val="16"/>
              </w:rPr>
              <w:t>Podwykonawca / Dalszy Podwykonawca Obiektowy</w:t>
            </w:r>
          </w:p>
          <w:p w14:paraId="35DB9268" w14:textId="77777777" w:rsidR="0042031F" w:rsidRPr="0090358E" w:rsidRDefault="0042031F" w:rsidP="00D33133">
            <w:pPr>
              <w:widowControl w:val="0"/>
              <w:suppressAutoHyphens/>
              <w:jc w:val="center"/>
              <w:rPr>
                <w:rFonts w:ascii="Verdana" w:hAnsi="Verdana" w:cs="Arial"/>
                <w:b/>
                <w:sz w:val="16"/>
                <w:szCs w:val="16"/>
              </w:rPr>
            </w:pPr>
            <w:r w:rsidRPr="0090358E">
              <w:rPr>
                <w:rFonts w:ascii="Verdana" w:hAnsi="Verdana" w:cs="Arial"/>
                <w:b/>
                <w:sz w:val="16"/>
                <w:szCs w:val="16"/>
              </w:rPr>
              <w:t>[TAK / NIE]</w:t>
            </w:r>
          </w:p>
        </w:tc>
      </w:tr>
      <w:tr w:rsidR="0042031F" w:rsidRPr="0090358E"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90358E"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90358E"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90358E"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90358E" w:rsidRDefault="0042031F" w:rsidP="00D33133">
            <w:pPr>
              <w:widowControl w:val="0"/>
              <w:suppressAutoHyphens/>
              <w:jc w:val="center"/>
              <w:rPr>
                <w:rFonts w:ascii="Verdana" w:hAnsi="Verdana" w:cs="Arial"/>
                <w:sz w:val="18"/>
                <w:szCs w:val="18"/>
              </w:rPr>
            </w:pPr>
          </w:p>
        </w:tc>
      </w:tr>
      <w:tr w:rsidR="0042031F" w:rsidRPr="0090358E"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90358E"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90358E"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90358E"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90358E" w:rsidRDefault="0042031F" w:rsidP="00D33133">
            <w:pPr>
              <w:widowControl w:val="0"/>
              <w:suppressAutoHyphens/>
              <w:jc w:val="center"/>
              <w:rPr>
                <w:rFonts w:ascii="Verdana" w:hAnsi="Verdana" w:cs="Arial"/>
                <w:sz w:val="18"/>
                <w:szCs w:val="18"/>
              </w:rPr>
            </w:pPr>
          </w:p>
        </w:tc>
      </w:tr>
      <w:tr w:rsidR="0042031F" w:rsidRPr="0090358E"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90358E"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90358E"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90358E"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90358E" w:rsidRDefault="0042031F" w:rsidP="00D33133">
            <w:pPr>
              <w:widowControl w:val="0"/>
              <w:suppressAutoHyphens/>
              <w:jc w:val="center"/>
              <w:rPr>
                <w:rFonts w:ascii="Verdana" w:hAnsi="Verdana" w:cs="Arial"/>
                <w:sz w:val="18"/>
                <w:szCs w:val="18"/>
              </w:rPr>
            </w:pPr>
          </w:p>
        </w:tc>
      </w:tr>
    </w:tbl>
    <w:p w14:paraId="460197F1" w14:textId="351FF3A6"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lang w:eastAsia="pl-PL"/>
        </w:rPr>
      </w:pPr>
      <w:r w:rsidRPr="0090358E">
        <w:rPr>
          <w:rFonts w:ascii="Verdana" w:hAnsi="Verdana" w:cs="Arial"/>
          <w:bCs/>
          <w:sz w:val="18"/>
          <w:szCs w:val="18"/>
          <w:lang w:eastAsia="pl-PL"/>
        </w:rPr>
        <w:t>Oświadczamy, że w celu potwierdzenia spełniania warunków udziału w</w:t>
      </w:r>
      <w:r w:rsidR="005133E6" w:rsidRPr="0090358E">
        <w:rPr>
          <w:rFonts w:ascii="Verdana" w:hAnsi="Verdana" w:cs="Arial"/>
          <w:bCs/>
          <w:sz w:val="18"/>
          <w:szCs w:val="18"/>
          <w:lang w:eastAsia="pl-PL"/>
        </w:rPr>
        <w:t xml:space="preserve"> Postępowaniu </w:t>
      </w:r>
      <w:r w:rsidR="00D149A9" w:rsidRPr="0090358E">
        <w:rPr>
          <w:rFonts w:ascii="Verdana" w:hAnsi="Verdana" w:cstheme="minorHAnsi"/>
          <w:sz w:val="18"/>
          <w:szCs w:val="18"/>
          <w:lang w:eastAsia="pl-PL"/>
        </w:rPr>
        <w:t>zakupowym</w:t>
      </w:r>
      <w:r w:rsidRPr="0090358E">
        <w:rPr>
          <w:rStyle w:val="Odwoanieprzypisudolnego"/>
          <w:rFonts w:ascii="Verdana" w:hAnsi="Verdana" w:cs="Arial"/>
          <w:bCs/>
          <w:sz w:val="18"/>
          <w:szCs w:val="18"/>
          <w:lang w:eastAsia="pl-PL"/>
        </w:rPr>
        <w:footnoteReference w:id="6"/>
      </w:r>
      <w:r w:rsidRPr="0090358E">
        <w:rPr>
          <w:rFonts w:ascii="Verdana" w:hAnsi="Verdana" w:cs="Arial"/>
          <w:bCs/>
          <w:sz w:val="18"/>
          <w:szCs w:val="18"/>
          <w:lang w:eastAsia="pl-PL"/>
        </w:rPr>
        <w:t>:</w:t>
      </w:r>
    </w:p>
    <w:p w14:paraId="462EDB88" w14:textId="79F1BBDB" w:rsidR="0042031F" w:rsidRPr="0090358E" w:rsidRDefault="0042031F" w:rsidP="000701C4">
      <w:pPr>
        <w:pStyle w:val="Akapitzlist"/>
        <w:widowControl w:val="0"/>
        <w:numPr>
          <w:ilvl w:val="0"/>
          <w:numId w:val="52"/>
        </w:numPr>
        <w:suppressAutoHyphens/>
        <w:spacing w:before="240"/>
        <w:ind w:left="851" w:hanging="284"/>
        <w:rPr>
          <w:rFonts w:ascii="Verdana" w:hAnsi="Verdana" w:cs="Arial"/>
          <w:sz w:val="18"/>
          <w:szCs w:val="18"/>
        </w:rPr>
      </w:pPr>
      <w:r w:rsidRPr="0090358E">
        <w:rPr>
          <w:rFonts w:ascii="Verdana" w:hAnsi="Verdana" w:cs="Arial"/>
          <w:sz w:val="18"/>
          <w:szCs w:val="18"/>
        </w:rPr>
        <w:t xml:space="preserve">nie opieramy się na potencjale </w:t>
      </w:r>
      <w:r w:rsidR="00BC5B0F" w:rsidRPr="0090358E">
        <w:rPr>
          <w:rFonts w:ascii="Verdana" w:hAnsi="Verdana" w:cs="Arial"/>
          <w:sz w:val="18"/>
          <w:szCs w:val="18"/>
        </w:rPr>
        <w:t>podmiotu udostępniającego zasoby</w:t>
      </w:r>
      <w:r w:rsidRPr="0090358E">
        <w:rPr>
          <w:rFonts w:ascii="Verdana" w:hAnsi="Verdana" w:cs="Arial"/>
          <w:sz w:val="18"/>
          <w:szCs w:val="18"/>
        </w:rPr>
        <w:t xml:space="preserve"> *</w:t>
      </w:r>
    </w:p>
    <w:p w14:paraId="0EA8C83A" w14:textId="0DC72022" w:rsidR="0042031F" w:rsidRPr="0090358E" w:rsidRDefault="0042031F" w:rsidP="000701C4">
      <w:pPr>
        <w:pStyle w:val="Akapitzlist"/>
        <w:widowControl w:val="0"/>
        <w:numPr>
          <w:ilvl w:val="0"/>
          <w:numId w:val="52"/>
        </w:numPr>
        <w:suppressAutoHyphens/>
        <w:spacing w:before="240"/>
        <w:ind w:left="851" w:hanging="284"/>
        <w:rPr>
          <w:rFonts w:ascii="Verdana" w:hAnsi="Verdana" w:cs="Arial"/>
          <w:sz w:val="18"/>
          <w:szCs w:val="18"/>
        </w:rPr>
      </w:pPr>
      <w:r w:rsidRPr="0090358E">
        <w:rPr>
          <w:rFonts w:ascii="Verdana" w:hAnsi="Verdana" w:cs="Arial"/>
          <w:sz w:val="18"/>
          <w:szCs w:val="18"/>
        </w:rPr>
        <w:t xml:space="preserve">opieramy się na potencjale </w:t>
      </w:r>
      <w:r w:rsidR="00BC5B0F" w:rsidRPr="0090358E">
        <w:rPr>
          <w:rFonts w:ascii="Verdana" w:hAnsi="Verdana" w:cs="Arial"/>
          <w:sz w:val="18"/>
          <w:szCs w:val="18"/>
        </w:rPr>
        <w:t>podmiotu udostępniającego zasoby</w:t>
      </w:r>
      <w:r w:rsidRPr="0090358E">
        <w:rPr>
          <w:rFonts w:ascii="Verdana" w:hAnsi="Verdana" w:cs="Arial"/>
          <w:sz w:val="18"/>
          <w:szCs w:val="18"/>
        </w:rPr>
        <w:t xml:space="preserve"> w niżej wymienionym zakresie (podać zakres oraz nazwę </w:t>
      </w:r>
      <w:r w:rsidR="00A0753C" w:rsidRPr="0090358E">
        <w:rPr>
          <w:rFonts w:ascii="Verdana" w:hAnsi="Verdana" w:cs="Arial"/>
          <w:sz w:val="18"/>
          <w:szCs w:val="18"/>
        </w:rPr>
        <w:t xml:space="preserve">innego </w:t>
      </w:r>
      <w:r w:rsidRPr="0090358E">
        <w:rPr>
          <w:rFonts w:ascii="Verdana" w:hAnsi="Verdana" w:cs="Arial"/>
          <w:sz w:val="18"/>
          <w:szCs w:val="18"/>
        </w:rPr>
        <w:t>podmiotu</w:t>
      </w:r>
      <w:r w:rsidR="00036D8D" w:rsidRPr="0090358E">
        <w:rPr>
          <w:rFonts w:ascii="Verdana" w:hAnsi="Verdana" w:cs="Arial"/>
          <w:sz w:val="18"/>
          <w:szCs w:val="18"/>
        </w:rPr>
        <w:t>)</w:t>
      </w:r>
      <w:r w:rsidRPr="0090358E">
        <w:rPr>
          <w:rFonts w:ascii="Verdana" w:hAnsi="Verdana" w:cs="Arial"/>
          <w:sz w:val="18"/>
          <w:szCs w:val="18"/>
        </w:rPr>
        <w:t>*</w:t>
      </w:r>
    </w:p>
    <w:p w14:paraId="7C16080C" w14:textId="77777777" w:rsidR="0042031F" w:rsidRPr="0090358E" w:rsidRDefault="0042031F" w:rsidP="0042031F">
      <w:pPr>
        <w:pStyle w:val="Akapitzlist"/>
        <w:widowControl w:val="0"/>
        <w:suppressAutoHyphens/>
        <w:spacing w:before="240"/>
        <w:ind w:left="851" w:hanging="425"/>
        <w:rPr>
          <w:rFonts w:ascii="Verdana" w:hAnsi="Verdana" w:cs="Arial"/>
          <w:sz w:val="18"/>
          <w:szCs w:val="18"/>
        </w:rPr>
      </w:pPr>
      <w:r w:rsidRPr="0090358E">
        <w:rPr>
          <w:rFonts w:ascii="Verdana" w:hAnsi="Verdana" w:cs="Arial"/>
          <w:sz w:val="18"/>
          <w:szCs w:val="18"/>
        </w:rPr>
        <w:t>………………………………………………………………………………………………………………………</w:t>
      </w:r>
    </w:p>
    <w:p w14:paraId="743FB04A" w14:textId="2D4219A1" w:rsidR="008D0ACB" w:rsidRPr="0090358E" w:rsidRDefault="008D0ACB" w:rsidP="000701C4">
      <w:pPr>
        <w:pStyle w:val="Akapitzlist"/>
        <w:numPr>
          <w:ilvl w:val="3"/>
          <w:numId w:val="51"/>
        </w:numPr>
        <w:spacing w:line="360" w:lineRule="auto"/>
        <w:ind w:left="425" w:right="2" w:hanging="425"/>
        <w:rPr>
          <w:rFonts w:ascii="Verdana" w:hAnsi="Verdana" w:cstheme="minorHAnsi"/>
          <w:sz w:val="18"/>
          <w:szCs w:val="18"/>
        </w:rPr>
      </w:pPr>
      <w:r w:rsidRPr="0090358E">
        <w:rPr>
          <w:rFonts w:ascii="Verdana" w:hAnsi="Verdana" w:cstheme="minorHAnsi"/>
          <w:sz w:val="18"/>
          <w:szCs w:val="18"/>
        </w:rPr>
        <w:lastRenderedPageBreak/>
        <w:t>Oświadczam, że w stosunku do wska</w:t>
      </w:r>
      <w:r w:rsidR="00875B53" w:rsidRPr="0090358E">
        <w:rPr>
          <w:rFonts w:ascii="Verdana" w:hAnsi="Verdana" w:cstheme="minorHAnsi"/>
          <w:sz w:val="18"/>
          <w:szCs w:val="18"/>
        </w:rPr>
        <w:t>zanego/</w:t>
      </w:r>
      <w:proofErr w:type="spellStart"/>
      <w:r w:rsidR="00875B53" w:rsidRPr="0090358E">
        <w:rPr>
          <w:rFonts w:ascii="Verdana" w:hAnsi="Verdana" w:cstheme="minorHAnsi"/>
          <w:sz w:val="18"/>
          <w:szCs w:val="18"/>
        </w:rPr>
        <w:t>ych</w:t>
      </w:r>
      <w:proofErr w:type="spellEnd"/>
      <w:r w:rsidRPr="0090358E">
        <w:rPr>
          <w:rFonts w:ascii="Verdana" w:hAnsi="Verdana" w:cstheme="minorHAnsi"/>
          <w:sz w:val="18"/>
          <w:szCs w:val="18"/>
        </w:rPr>
        <w:t xml:space="preserve"> w pkt </w:t>
      </w:r>
      <w:r w:rsidR="002B7BEC" w:rsidRPr="0090358E">
        <w:rPr>
          <w:rFonts w:ascii="Verdana" w:hAnsi="Verdana" w:cstheme="minorHAnsi"/>
          <w:sz w:val="18"/>
          <w:szCs w:val="18"/>
        </w:rPr>
        <w:t xml:space="preserve">10 </w:t>
      </w:r>
      <w:r w:rsidRPr="0090358E">
        <w:rPr>
          <w:rFonts w:ascii="Verdana" w:hAnsi="Verdana" w:cstheme="minorHAnsi"/>
          <w:sz w:val="18"/>
          <w:szCs w:val="18"/>
        </w:rPr>
        <w:t>podmiotu/ów, na którego/</w:t>
      </w:r>
      <w:proofErr w:type="spellStart"/>
      <w:r w:rsidRPr="0090358E">
        <w:rPr>
          <w:rFonts w:ascii="Verdana" w:hAnsi="Verdana" w:cstheme="minorHAnsi"/>
          <w:sz w:val="18"/>
          <w:szCs w:val="18"/>
        </w:rPr>
        <w:t>ych</w:t>
      </w:r>
      <w:proofErr w:type="spellEnd"/>
      <w:r w:rsidRPr="0090358E">
        <w:rPr>
          <w:rFonts w:ascii="Verdana" w:hAnsi="Verdana" w:cstheme="minorHAnsi"/>
          <w:sz w:val="18"/>
          <w:szCs w:val="18"/>
        </w:rPr>
        <w:t xml:space="preserve"> zasoby powołuję się w niniejszym </w:t>
      </w:r>
      <w:r w:rsidR="005133E6" w:rsidRPr="0090358E">
        <w:rPr>
          <w:rFonts w:ascii="Verdana" w:hAnsi="Verdana" w:cstheme="minorHAnsi"/>
          <w:sz w:val="18"/>
          <w:szCs w:val="18"/>
        </w:rPr>
        <w:t xml:space="preserve">Postępowaniu </w:t>
      </w:r>
      <w:r w:rsidR="00D149A9" w:rsidRPr="0090358E">
        <w:rPr>
          <w:rFonts w:ascii="Verdana" w:hAnsi="Verdana" w:cstheme="minorHAnsi"/>
          <w:sz w:val="18"/>
          <w:szCs w:val="18"/>
          <w:lang w:eastAsia="pl-PL"/>
        </w:rPr>
        <w:t>zakupowym</w:t>
      </w:r>
      <w:r w:rsidRPr="0090358E">
        <w:rPr>
          <w:rFonts w:ascii="Verdana" w:hAnsi="Verdana" w:cstheme="minorHAnsi"/>
          <w:sz w:val="18"/>
          <w:szCs w:val="18"/>
        </w:rPr>
        <w:t>,</w:t>
      </w:r>
      <w:r w:rsidRPr="0090358E">
        <w:rPr>
          <w:rFonts w:ascii="Verdana" w:hAnsi="Verdana" w:cstheme="minorHAnsi"/>
          <w:i/>
          <w:sz w:val="18"/>
          <w:szCs w:val="18"/>
        </w:rPr>
        <w:t xml:space="preserve"> </w:t>
      </w:r>
      <w:r w:rsidRPr="0090358E">
        <w:rPr>
          <w:rFonts w:ascii="Verdana" w:hAnsi="Verdana" w:cstheme="minorHAnsi"/>
          <w:sz w:val="18"/>
          <w:szCs w:val="18"/>
        </w:rPr>
        <w:t>nie zachodzą podstawy wykluczenia z postępowania o udzielenie zamówienia niepublicznego</w:t>
      </w:r>
      <w:r w:rsidR="00FA3219" w:rsidRPr="0090358E">
        <w:rPr>
          <w:rFonts w:ascii="Verdana" w:hAnsi="Verdana" w:cstheme="minorHAnsi"/>
          <w:sz w:val="18"/>
          <w:szCs w:val="18"/>
        </w:rPr>
        <w:t xml:space="preserve"> określone w pkt </w:t>
      </w:r>
      <w:r w:rsidR="000E59B0" w:rsidRPr="0090358E">
        <w:rPr>
          <w:rFonts w:ascii="Verdana" w:hAnsi="Verdana" w:cstheme="minorHAnsi"/>
          <w:sz w:val="18"/>
          <w:szCs w:val="18"/>
        </w:rPr>
        <w:t>14</w:t>
      </w:r>
      <w:r w:rsidR="00FA3219" w:rsidRPr="0090358E">
        <w:rPr>
          <w:rFonts w:ascii="Verdana" w:hAnsi="Verdana" w:cstheme="minorHAnsi"/>
          <w:sz w:val="18"/>
          <w:szCs w:val="18"/>
        </w:rPr>
        <w:t xml:space="preserve">.2 </w:t>
      </w:r>
      <w:r w:rsidR="00904E94" w:rsidRPr="0090358E">
        <w:rPr>
          <w:rFonts w:ascii="Verdana" w:hAnsi="Verdana" w:cstheme="minorHAnsi"/>
          <w:sz w:val="18"/>
          <w:szCs w:val="18"/>
        </w:rPr>
        <w:t>SWZ</w:t>
      </w:r>
      <w:r w:rsidRPr="0090358E">
        <w:rPr>
          <w:rFonts w:ascii="Verdana" w:hAnsi="Verdana" w:cstheme="minorHAnsi"/>
          <w:sz w:val="18"/>
          <w:szCs w:val="18"/>
        </w:rPr>
        <w:t>.</w:t>
      </w:r>
    </w:p>
    <w:p w14:paraId="4A5AF181" w14:textId="255C0924"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bCs/>
          <w:sz w:val="18"/>
          <w:szCs w:val="18"/>
          <w:lang w:eastAsia="pl-PL"/>
        </w:rPr>
      </w:pPr>
      <w:r w:rsidRPr="0090358E">
        <w:rPr>
          <w:rFonts w:ascii="Verdana" w:hAnsi="Verdana" w:cs="Arial"/>
          <w:bCs/>
          <w:sz w:val="18"/>
          <w:szCs w:val="18"/>
          <w:lang w:eastAsia="pl-PL"/>
        </w:rPr>
        <w:t xml:space="preserve">Uważamy się za związanych niniejszą ofertą </w:t>
      </w:r>
      <w:r w:rsidR="00B61ABA" w:rsidRPr="0090358E">
        <w:rPr>
          <w:rFonts w:ascii="Verdana" w:hAnsi="Verdana" w:cs="Arial"/>
          <w:bCs/>
          <w:sz w:val="18"/>
          <w:szCs w:val="18"/>
          <w:lang w:eastAsia="pl-PL"/>
        </w:rPr>
        <w:t>przez okres określony</w:t>
      </w:r>
      <w:r w:rsidR="000F6F3E" w:rsidRPr="0090358E">
        <w:rPr>
          <w:rFonts w:ascii="Verdana" w:hAnsi="Verdana" w:cs="Arial"/>
          <w:bCs/>
          <w:sz w:val="18"/>
          <w:szCs w:val="18"/>
          <w:lang w:eastAsia="pl-PL"/>
        </w:rPr>
        <w:t xml:space="preserve"> w pkt. 18.1 SWZ.</w:t>
      </w:r>
    </w:p>
    <w:p w14:paraId="1DEFCDFD" w14:textId="77777777"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bCs/>
          <w:sz w:val="18"/>
          <w:szCs w:val="18"/>
          <w:lang w:eastAsia="pl-PL"/>
        </w:rPr>
      </w:pPr>
      <w:r w:rsidRPr="0090358E">
        <w:rPr>
          <w:rFonts w:ascii="Verdana" w:hAnsi="Verdana" w:cs="Arial"/>
          <w:bCs/>
          <w:sz w:val="18"/>
          <w:szCs w:val="18"/>
          <w:lang w:eastAsia="pl-PL"/>
        </w:rPr>
        <w:t>Oświadczamy, iż zachowamy poufność danych uzyskanych w toku postępowania zakupowego.</w:t>
      </w:r>
    </w:p>
    <w:p w14:paraId="13BE1A83" w14:textId="4A79DF40"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lang w:eastAsia="pl-PL"/>
        </w:rPr>
      </w:pPr>
      <w:r w:rsidRPr="0090358E">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6" w:history="1">
        <w:r w:rsidRPr="0090358E">
          <w:rPr>
            <w:rStyle w:val="Hipercze"/>
            <w:rFonts w:ascii="Verdana" w:hAnsi="Verdana" w:cs="Arial"/>
            <w:color w:val="00B0F0"/>
            <w:sz w:val="18"/>
            <w:szCs w:val="18"/>
            <w:lang w:eastAsia="pl-PL"/>
          </w:rPr>
          <w:t>www.gkpge.pl/bip/przetargi</w:t>
        </w:r>
      </w:hyperlink>
      <w:r w:rsidRPr="0090358E">
        <w:rPr>
          <w:rFonts w:ascii="Verdana" w:hAnsi="Verdana" w:cs="Arial"/>
          <w:sz w:val="18"/>
          <w:szCs w:val="18"/>
          <w:lang w:eastAsia="pl-PL"/>
        </w:rPr>
        <w:t>.</w:t>
      </w:r>
    </w:p>
    <w:p w14:paraId="7F0BBE85" w14:textId="77777777"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lang w:eastAsia="pl-PL"/>
        </w:rPr>
      </w:pPr>
      <w:r w:rsidRPr="0090358E">
        <w:rPr>
          <w:rFonts w:ascii="Verdana" w:hAnsi="Verdana" w:cs="Arial"/>
          <w:sz w:val="18"/>
          <w:szCs w:val="18"/>
          <w:lang w:eastAsia="pl-PL"/>
        </w:rPr>
        <w:t xml:space="preserve">Zapewniamy wystarczające gwarancje wdrożenia odpowiednich środków technicznych </w:t>
      </w:r>
      <w:r w:rsidRPr="0090358E">
        <w:rPr>
          <w:rFonts w:ascii="Verdana" w:hAnsi="Verdana" w:cs="Arial"/>
          <w:sz w:val="18"/>
          <w:szCs w:val="18"/>
          <w:lang w:eastAsia="pl-PL"/>
        </w:rPr>
        <w:br/>
        <w:t xml:space="preserve">i organizacyjnych, aby przetwarzanie danych osobowych spełniało wymogi wynikające </w:t>
      </w:r>
      <w:r w:rsidRPr="0090358E">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90358E">
        <w:rPr>
          <w:rFonts w:ascii="Verdana" w:hAnsi="Verdana" w:cs="Arial"/>
          <w:sz w:val="18"/>
          <w:szCs w:val="18"/>
          <w:lang w:eastAsia="pl-PL"/>
        </w:rPr>
        <w:t>.</w:t>
      </w:r>
      <w:r w:rsidRPr="0090358E">
        <w:rPr>
          <w:rFonts w:ascii="Verdana" w:hAnsi="Verdana" w:cs="Arial"/>
          <w:sz w:val="18"/>
          <w:szCs w:val="18"/>
          <w:lang w:eastAsia="pl-PL"/>
        </w:rPr>
        <w:t xml:space="preserve"> </w:t>
      </w:r>
    </w:p>
    <w:p w14:paraId="0098F798" w14:textId="77777777"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lang w:eastAsia="pl-PL"/>
        </w:rPr>
      </w:pPr>
      <w:r w:rsidRPr="0090358E">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90358E">
        <w:rPr>
          <w:rFonts w:ascii="Verdana" w:hAnsi="Verdana" w:cs="Arial"/>
          <w:sz w:val="18"/>
          <w:szCs w:val="18"/>
          <w:lang w:eastAsia="pl-PL"/>
        </w:rPr>
        <w:t>.</w:t>
      </w:r>
      <w:r w:rsidRPr="0090358E">
        <w:rPr>
          <w:rFonts w:ascii="Verdana" w:hAnsi="Verdana" w:cs="Arial"/>
          <w:sz w:val="18"/>
          <w:szCs w:val="18"/>
          <w:lang w:eastAsia="pl-PL"/>
        </w:rPr>
        <w:t xml:space="preserve"> </w:t>
      </w:r>
    </w:p>
    <w:p w14:paraId="075F3EB1" w14:textId="6E1C029F"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sz w:val="18"/>
          <w:szCs w:val="18"/>
          <w:lang w:eastAsia="pl-PL"/>
        </w:rPr>
      </w:pPr>
      <w:r w:rsidRPr="0090358E">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0FB2A49A"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Arial"/>
          <w:b/>
          <w:sz w:val="18"/>
          <w:szCs w:val="18"/>
          <w:lang w:eastAsia="pl-PL"/>
        </w:rPr>
      </w:pPr>
      <w:r w:rsidRPr="0090358E">
        <w:rPr>
          <w:rFonts w:ascii="Verdana" w:hAnsi="Verdana" w:cs="Arial"/>
          <w:sz w:val="18"/>
          <w:szCs w:val="18"/>
          <w:lang w:eastAsia="pl-PL"/>
        </w:rPr>
        <w:t xml:space="preserve">Przekazywane przez nas dane osobowe mogą być wykorzystane wyłącznie w celach związanych z prowadzonym postępowaniem niepublicznym nr </w:t>
      </w:r>
      <w:r w:rsidR="00307A3A" w:rsidRPr="0090358E">
        <w:rPr>
          <w:rFonts w:ascii="Verdana" w:eastAsia="Calibri" w:hAnsi="Verdana" w:cstheme="minorHAnsi"/>
          <w:b/>
          <w:bCs/>
          <w:sz w:val="18"/>
          <w:szCs w:val="18"/>
          <w:lang w:eastAsia="pl-PL"/>
        </w:rPr>
        <w:t>POST/PEC/PEC/</w:t>
      </w:r>
      <w:r w:rsidR="00E1363E">
        <w:rPr>
          <w:rFonts w:ascii="Verdana" w:eastAsia="Calibri" w:hAnsi="Verdana" w:cstheme="minorHAnsi"/>
          <w:b/>
          <w:bCs/>
          <w:sz w:val="18"/>
          <w:szCs w:val="18"/>
          <w:lang w:eastAsia="pl-PL"/>
        </w:rPr>
        <w:t>UZR</w:t>
      </w:r>
      <w:r w:rsidR="00307A3A" w:rsidRPr="0090358E">
        <w:rPr>
          <w:rFonts w:ascii="Verdana" w:eastAsia="Calibri" w:hAnsi="Verdana" w:cstheme="minorHAnsi"/>
          <w:b/>
          <w:bCs/>
          <w:sz w:val="18"/>
          <w:szCs w:val="18"/>
          <w:lang w:eastAsia="pl-PL"/>
        </w:rPr>
        <w:t>/00</w:t>
      </w:r>
      <w:r w:rsidR="003459B7">
        <w:rPr>
          <w:rFonts w:ascii="Verdana" w:eastAsia="Calibri" w:hAnsi="Verdana" w:cstheme="minorHAnsi"/>
          <w:b/>
          <w:bCs/>
          <w:sz w:val="18"/>
          <w:szCs w:val="18"/>
          <w:lang w:eastAsia="pl-PL"/>
        </w:rPr>
        <w:t>925</w:t>
      </w:r>
      <w:r w:rsidR="00307A3A" w:rsidRPr="0090358E">
        <w:rPr>
          <w:rFonts w:ascii="Verdana" w:eastAsia="Calibri" w:hAnsi="Verdana" w:cstheme="minorHAnsi"/>
          <w:b/>
          <w:bCs/>
          <w:sz w:val="18"/>
          <w:szCs w:val="18"/>
          <w:lang w:eastAsia="pl-PL"/>
        </w:rPr>
        <w:t>/2025.</w:t>
      </w:r>
    </w:p>
    <w:p w14:paraId="2509CE04" w14:textId="77777777" w:rsidR="00FA1019" w:rsidRPr="0090358E" w:rsidRDefault="00FA1019" w:rsidP="00556D56">
      <w:pPr>
        <w:autoSpaceDE w:val="0"/>
        <w:autoSpaceDN w:val="0"/>
        <w:spacing w:before="40" w:after="40" w:line="240" w:lineRule="auto"/>
        <w:rPr>
          <w:rFonts w:ascii="Verdana" w:hAnsi="Verdana"/>
          <w:sz w:val="18"/>
          <w:szCs w:val="18"/>
        </w:rPr>
      </w:pPr>
    </w:p>
    <w:p w14:paraId="04312CAC" w14:textId="24EBCBE7" w:rsidR="00C121A1" w:rsidRPr="0090358E" w:rsidRDefault="00C121A1" w:rsidP="000701C4">
      <w:pPr>
        <w:pStyle w:val="Akapitzlist"/>
        <w:numPr>
          <w:ilvl w:val="3"/>
          <w:numId w:val="51"/>
        </w:numPr>
        <w:autoSpaceDE w:val="0"/>
        <w:autoSpaceDN w:val="0"/>
        <w:spacing w:before="40" w:after="40" w:line="240" w:lineRule="auto"/>
        <w:ind w:left="426" w:hanging="426"/>
        <w:rPr>
          <w:rFonts w:ascii="Verdana" w:hAnsi="Verdana" w:cstheme="minorHAnsi"/>
          <w:sz w:val="18"/>
          <w:szCs w:val="18"/>
        </w:rPr>
      </w:pPr>
      <w:r w:rsidRPr="0090358E">
        <w:rPr>
          <w:rFonts w:ascii="Verdana" w:hAnsi="Verdana" w:cstheme="minorHAnsi"/>
          <w:sz w:val="18"/>
          <w:szCs w:val="18"/>
        </w:rPr>
        <w:t xml:space="preserve">Następujące oświadczenia lub dokumenty, o których mowa w pkt ……. </w:t>
      </w:r>
      <w:r w:rsidR="00904E94" w:rsidRPr="0090358E">
        <w:rPr>
          <w:rFonts w:ascii="Verdana" w:hAnsi="Verdana" w:cstheme="minorHAnsi"/>
          <w:sz w:val="18"/>
          <w:szCs w:val="18"/>
        </w:rPr>
        <w:t>SWZ</w:t>
      </w:r>
      <w:r w:rsidR="000F3AAE" w:rsidRPr="0090358E">
        <w:rPr>
          <w:rFonts w:ascii="Verdana" w:hAnsi="Verdana" w:cstheme="minorHAnsi"/>
          <w:sz w:val="18"/>
          <w:szCs w:val="18"/>
        </w:rPr>
        <w:t>, znajdują się w </w:t>
      </w:r>
      <w:r w:rsidRPr="0090358E">
        <w:rPr>
          <w:rFonts w:ascii="Verdana" w:hAnsi="Verdana" w:cstheme="minorHAnsi"/>
          <w:sz w:val="18"/>
          <w:szCs w:val="18"/>
        </w:rPr>
        <w:t xml:space="preserve">posiadaniu Zamawiającego tj. w </w:t>
      </w:r>
      <w:r w:rsidR="005133E6" w:rsidRPr="0090358E">
        <w:rPr>
          <w:rFonts w:ascii="Verdana" w:hAnsi="Verdana" w:cstheme="minorHAnsi"/>
          <w:sz w:val="18"/>
          <w:szCs w:val="18"/>
        </w:rPr>
        <w:t xml:space="preserve">Postępowaniu </w:t>
      </w:r>
      <w:r w:rsidR="00D149A9" w:rsidRPr="0090358E">
        <w:rPr>
          <w:rFonts w:ascii="Verdana" w:hAnsi="Verdana" w:cstheme="minorHAnsi"/>
          <w:sz w:val="18"/>
          <w:szCs w:val="18"/>
          <w:lang w:eastAsia="pl-PL"/>
        </w:rPr>
        <w:t>zakupowym</w:t>
      </w:r>
      <w:r w:rsidR="00D149A9" w:rsidRPr="0090358E">
        <w:rPr>
          <w:rFonts w:ascii="Verdana" w:eastAsia="Calibri" w:hAnsi="Verdana" w:cstheme="minorHAnsi"/>
          <w:sz w:val="18"/>
          <w:szCs w:val="18"/>
        </w:rPr>
        <w:t xml:space="preserve"> </w:t>
      </w:r>
      <w:r w:rsidRPr="0090358E">
        <w:rPr>
          <w:rFonts w:ascii="Verdana" w:hAnsi="Verdana" w:cstheme="minorHAnsi"/>
          <w:sz w:val="18"/>
          <w:szCs w:val="18"/>
        </w:rPr>
        <w:t>nr ………………………….., którego Organizatorem był ………………</w:t>
      </w:r>
      <w:r w:rsidRPr="0090358E">
        <w:rPr>
          <w:rFonts w:ascii="Verdana" w:hAnsi="Verdana" w:cstheme="minorHAnsi"/>
          <w:color w:val="000000"/>
          <w:sz w:val="18"/>
          <w:szCs w:val="18"/>
        </w:rPr>
        <w:t xml:space="preserve"> </w:t>
      </w:r>
    </w:p>
    <w:p w14:paraId="6D8B8551" w14:textId="3555CB2B" w:rsidR="00C121A1" w:rsidRPr="0090358E" w:rsidRDefault="00492640" w:rsidP="000701C4">
      <w:pPr>
        <w:pStyle w:val="Akapitzlist"/>
        <w:numPr>
          <w:ilvl w:val="3"/>
          <w:numId w:val="51"/>
        </w:numPr>
        <w:autoSpaceDE w:val="0"/>
        <w:autoSpaceDN w:val="0"/>
        <w:spacing w:before="40" w:after="40" w:line="300" w:lineRule="atLeast"/>
        <w:ind w:left="426" w:hanging="426"/>
        <w:rPr>
          <w:rFonts w:ascii="Verdana" w:hAnsi="Verdana" w:cstheme="minorHAnsi"/>
          <w:sz w:val="18"/>
          <w:szCs w:val="18"/>
        </w:rPr>
      </w:pPr>
      <w:r w:rsidRPr="0090358E">
        <w:rPr>
          <w:rFonts w:ascii="Verdana" w:hAnsi="Verdana" w:cstheme="minorHAnsi"/>
          <w:bCs/>
          <w:sz w:val="18"/>
          <w:szCs w:val="18"/>
        </w:rPr>
        <w:t xml:space="preserve">Następujące dokumenty </w:t>
      </w:r>
      <w:r w:rsidR="00794A5D" w:rsidRPr="0090358E">
        <w:rPr>
          <w:rFonts w:ascii="Verdana" w:hAnsi="Verdana" w:cstheme="minorHAnsi"/>
          <w:bCs/>
          <w:sz w:val="18"/>
          <w:szCs w:val="18"/>
        </w:rPr>
        <w:t xml:space="preserve">Zamawiający </w:t>
      </w:r>
      <w:r w:rsidRPr="0090358E">
        <w:rPr>
          <w:rFonts w:ascii="Verdana" w:hAnsi="Verdana" w:cstheme="minorHAnsi"/>
          <w:bCs/>
          <w:sz w:val="18"/>
          <w:szCs w:val="18"/>
        </w:rPr>
        <w:t xml:space="preserve">może pobrać </w:t>
      </w:r>
      <w:r w:rsidR="00C121A1" w:rsidRPr="0090358E">
        <w:rPr>
          <w:rFonts w:ascii="Verdana" w:hAnsi="Verdana" w:cstheme="minorHAnsi"/>
          <w:bCs/>
          <w:sz w:val="18"/>
          <w:szCs w:val="18"/>
        </w:rPr>
        <w:t>bezpłatnie z ogólnodostępnych baz danych</w:t>
      </w:r>
      <w:r w:rsidRPr="0090358E">
        <w:rPr>
          <w:rFonts w:ascii="Verdana" w:hAnsi="Verdana" w:cstheme="minorHAnsi"/>
          <w:bCs/>
          <w:sz w:val="18"/>
          <w:szCs w:val="18"/>
        </w:rPr>
        <w:t>:</w:t>
      </w:r>
      <w:r w:rsidR="003E1E11" w:rsidRPr="0090358E">
        <w:rPr>
          <w:rFonts w:ascii="Verdana" w:hAnsi="Verdana" w:cstheme="minorHAnsi"/>
          <w:bCs/>
          <w:sz w:val="18"/>
          <w:szCs w:val="18"/>
        </w:rPr>
        <w:t>……………………………….</w:t>
      </w:r>
    </w:p>
    <w:p w14:paraId="1C867588" w14:textId="77777777" w:rsidR="0042031F" w:rsidRPr="0090358E" w:rsidRDefault="0042031F" w:rsidP="000701C4">
      <w:pPr>
        <w:pStyle w:val="Akapitzlist"/>
        <w:widowControl w:val="0"/>
        <w:numPr>
          <w:ilvl w:val="3"/>
          <w:numId w:val="51"/>
        </w:numPr>
        <w:suppressAutoHyphens/>
        <w:spacing w:before="240"/>
        <w:ind w:left="425" w:hanging="425"/>
        <w:contextualSpacing w:val="0"/>
        <w:rPr>
          <w:rFonts w:ascii="Verdana" w:hAnsi="Verdana" w:cstheme="minorHAnsi"/>
          <w:sz w:val="18"/>
          <w:szCs w:val="18"/>
          <w:lang w:eastAsia="pl-PL"/>
        </w:rPr>
      </w:pPr>
      <w:r w:rsidRPr="0090358E">
        <w:rPr>
          <w:rFonts w:ascii="Verdana" w:hAnsi="Verdana" w:cstheme="minorHAnsi"/>
          <w:sz w:val="18"/>
          <w:szCs w:val="18"/>
          <w:lang w:eastAsia="pl-PL"/>
        </w:rPr>
        <w:t>Do niniejszej oferty są dołączone następujące załączniki:</w:t>
      </w:r>
    </w:p>
    <w:p w14:paraId="6D5794AE" w14:textId="77777777" w:rsidR="0042031F" w:rsidRPr="0090358E"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90358E">
        <w:rPr>
          <w:rFonts w:ascii="Verdana" w:hAnsi="Verdana" w:cs="Arial"/>
          <w:bCs/>
          <w:i/>
          <w:sz w:val="18"/>
          <w:szCs w:val="18"/>
        </w:rPr>
        <w:t>Załącznik nr 1 - …………</w:t>
      </w:r>
    </w:p>
    <w:p w14:paraId="53EFD2D7" w14:textId="77777777" w:rsidR="0042031F" w:rsidRPr="0090358E"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90358E">
        <w:rPr>
          <w:rFonts w:ascii="Verdana" w:hAnsi="Verdana" w:cs="Arial"/>
          <w:bCs/>
          <w:i/>
          <w:sz w:val="18"/>
          <w:szCs w:val="18"/>
        </w:rPr>
        <w:t>Załącznik nr 2 - …………</w:t>
      </w:r>
    </w:p>
    <w:p w14:paraId="32787738" w14:textId="77777777" w:rsidR="0042031F" w:rsidRPr="0090358E"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Pr="0090358E" w:rsidRDefault="0042031F" w:rsidP="002A6CA3">
      <w:pPr>
        <w:widowControl w:val="0"/>
        <w:suppressAutoHyphens/>
        <w:ind w:left="2127" w:right="-993" w:hanging="1701"/>
        <w:rPr>
          <w:rFonts w:ascii="Verdana" w:hAnsi="Verdana"/>
          <w:sz w:val="20"/>
        </w:rPr>
      </w:pPr>
      <w:r w:rsidRPr="0090358E">
        <w:rPr>
          <w:rFonts w:ascii="Verdana" w:hAnsi="Verdana"/>
          <w:sz w:val="18"/>
          <w:szCs w:val="18"/>
        </w:rPr>
        <w:t>.............................., dn. .........................</w:t>
      </w:r>
      <w:r w:rsidRPr="0090358E">
        <w:rPr>
          <w:rFonts w:ascii="Verdana" w:hAnsi="Verdana"/>
          <w:sz w:val="20"/>
        </w:rPr>
        <w:tab/>
        <w:t xml:space="preserve">           </w:t>
      </w:r>
      <w:r w:rsidRPr="0090358E">
        <w:rPr>
          <w:rFonts w:ascii="Verdana" w:hAnsi="Verdana"/>
          <w:sz w:val="20"/>
        </w:rPr>
        <w:tab/>
      </w:r>
      <w:r w:rsidRPr="0090358E">
        <w:rPr>
          <w:rFonts w:ascii="Verdana" w:hAnsi="Verdana"/>
          <w:sz w:val="20"/>
        </w:rPr>
        <w:tab/>
      </w:r>
      <w:r w:rsidRPr="0090358E">
        <w:rPr>
          <w:rFonts w:ascii="Verdana" w:hAnsi="Verdana"/>
          <w:sz w:val="20"/>
        </w:rPr>
        <w:tab/>
      </w:r>
      <w:r w:rsidR="00797279" w:rsidRPr="0090358E">
        <w:rPr>
          <w:rFonts w:ascii="Verdana" w:hAnsi="Verdana"/>
          <w:sz w:val="20"/>
        </w:rPr>
        <w:tab/>
      </w:r>
      <w:r w:rsidR="00797279" w:rsidRPr="0090358E">
        <w:rPr>
          <w:rFonts w:ascii="Verdana" w:hAnsi="Verdana"/>
          <w:sz w:val="20"/>
        </w:rPr>
        <w:tab/>
      </w:r>
      <w:r w:rsidR="00797279" w:rsidRPr="0090358E">
        <w:rPr>
          <w:rFonts w:ascii="Verdana" w:hAnsi="Verdana"/>
          <w:sz w:val="20"/>
        </w:rPr>
        <w:tab/>
      </w:r>
      <w:r w:rsidR="00797279" w:rsidRPr="0090358E">
        <w:rPr>
          <w:rFonts w:ascii="Verdana" w:hAnsi="Verdana"/>
          <w:sz w:val="20"/>
        </w:rPr>
        <w:tab/>
      </w:r>
      <w:r w:rsidRPr="0090358E">
        <w:rPr>
          <w:rFonts w:ascii="Verdana" w:hAnsi="Verdana"/>
          <w:sz w:val="20"/>
        </w:rPr>
        <w:tab/>
        <w:t xml:space="preserve">   </w:t>
      </w:r>
      <w:r w:rsidR="00797279" w:rsidRPr="0090358E">
        <w:rPr>
          <w:rFonts w:ascii="Verdana" w:hAnsi="Verdana"/>
          <w:sz w:val="20"/>
        </w:rPr>
        <w:tab/>
      </w:r>
      <w:r w:rsidR="00797279" w:rsidRPr="0090358E">
        <w:rPr>
          <w:rFonts w:ascii="Verdana" w:hAnsi="Verdana"/>
          <w:sz w:val="20"/>
        </w:rPr>
        <w:tab/>
      </w:r>
    </w:p>
    <w:p w14:paraId="52827583" w14:textId="021F6AF7" w:rsidR="0042031F" w:rsidRPr="0090358E" w:rsidRDefault="0042031F" w:rsidP="006B0420">
      <w:pPr>
        <w:widowControl w:val="0"/>
        <w:suppressAutoHyphens/>
        <w:ind w:left="2127" w:right="426" w:hanging="1701"/>
        <w:jc w:val="right"/>
        <w:rPr>
          <w:rFonts w:ascii="Verdana" w:hAnsi="Verdana"/>
          <w:sz w:val="18"/>
          <w:szCs w:val="18"/>
        </w:rPr>
      </w:pPr>
      <w:r w:rsidRPr="0090358E">
        <w:rPr>
          <w:rFonts w:ascii="Verdana" w:hAnsi="Verdana"/>
          <w:sz w:val="18"/>
          <w:szCs w:val="18"/>
        </w:rPr>
        <w:t>...............................................................</w:t>
      </w:r>
    </w:p>
    <w:p w14:paraId="2478130A" w14:textId="77777777" w:rsidR="00794A5D" w:rsidRPr="0090358E" w:rsidRDefault="00794A5D" w:rsidP="00794A5D">
      <w:pPr>
        <w:widowControl w:val="0"/>
        <w:suppressAutoHyphens/>
        <w:spacing w:line="240" w:lineRule="auto"/>
        <w:ind w:left="5398" w:right="68"/>
        <w:jc w:val="center"/>
        <w:rPr>
          <w:rFonts w:ascii="Verdana" w:hAnsi="Verdana"/>
          <w:b/>
          <w:sz w:val="16"/>
          <w:szCs w:val="16"/>
        </w:rPr>
      </w:pPr>
      <w:r w:rsidRPr="0090358E">
        <w:rPr>
          <w:rFonts w:ascii="Verdana" w:hAnsi="Verdana"/>
          <w:b/>
          <w:sz w:val="16"/>
          <w:szCs w:val="16"/>
        </w:rPr>
        <w:t xml:space="preserve">podpis osoby uprawnionej/ osób uprawnionych do składania oświadczeń woli w imieniu </w:t>
      </w:r>
    </w:p>
    <w:p w14:paraId="2D7F3AB4" w14:textId="77777777" w:rsidR="00794A5D" w:rsidRPr="0090358E" w:rsidRDefault="00794A5D" w:rsidP="00794A5D">
      <w:pPr>
        <w:widowControl w:val="0"/>
        <w:suppressAutoHyphens/>
        <w:spacing w:line="240" w:lineRule="auto"/>
        <w:ind w:left="5398" w:right="68"/>
        <w:jc w:val="center"/>
        <w:rPr>
          <w:rFonts w:ascii="Verdana" w:hAnsi="Verdana"/>
          <w:b/>
          <w:sz w:val="16"/>
          <w:szCs w:val="16"/>
        </w:rPr>
      </w:pPr>
      <w:r w:rsidRPr="0090358E">
        <w:rPr>
          <w:rFonts w:ascii="Verdana" w:hAnsi="Verdana"/>
          <w:b/>
          <w:sz w:val="16"/>
          <w:szCs w:val="16"/>
        </w:rPr>
        <w:t xml:space="preserve">Wykonawcy </w:t>
      </w:r>
    </w:p>
    <w:p w14:paraId="71E2F815" w14:textId="6A443AE7" w:rsidR="0042031F" w:rsidRPr="0090358E" w:rsidRDefault="0042031F" w:rsidP="0042031F">
      <w:pPr>
        <w:widowControl w:val="0"/>
        <w:suppressAutoHyphens/>
        <w:spacing w:line="240" w:lineRule="auto"/>
        <w:ind w:left="5398" w:right="68"/>
        <w:jc w:val="center"/>
        <w:rPr>
          <w:rFonts w:ascii="Verdana" w:hAnsi="Verdana"/>
          <w:i/>
          <w:sz w:val="20"/>
        </w:rPr>
      </w:pPr>
      <w:r w:rsidRPr="0090358E">
        <w:rPr>
          <w:rFonts w:ascii="Verdana" w:hAnsi="Verdana"/>
          <w:i/>
          <w:sz w:val="20"/>
        </w:rPr>
        <w:t xml:space="preserve"> </w:t>
      </w:r>
    </w:p>
    <w:p w14:paraId="2B542123" w14:textId="77777777" w:rsidR="0042031F" w:rsidRPr="0090358E"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90358E" w:rsidRDefault="00B95166" w:rsidP="00556D56">
      <w:pPr>
        <w:widowControl w:val="0"/>
        <w:suppressAutoHyphens/>
        <w:spacing w:line="240" w:lineRule="auto"/>
        <w:ind w:right="68"/>
        <w:rPr>
          <w:rFonts w:ascii="Verdana" w:hAnsi="Verdana"/>
          <w:i/>
          <w:sz w:val="20"/>
        </w:rPr>
      </w:pPr>
    </w:p>
    <w:p w14:paraId="092AE79F" w14:textId="2BC089BD" w:rsidR="00E1363E" w:rsidRDefault="00E1363E">
      <w:pPr>
        <w:spacing w:line="240" w:lineRule="auto"/>
        <w:jc w:val="left"/>
        <w:rPr>
          <w:rFonts w:ascii="Verdana" w:hAnsi="Verdana"/>
          <w:b/>
          <w:sz w:val="18"/>
          <w:szCs w:val="18"/>
        </w:rPr>
      </w:pPr>
      <w:bookmarkStart w:id="296" w:name="_Toc515896308"/>
      <w:bookmarkStart w:id="297" w:name="_Toc122344843"/>
      <w:r>
        <w:rPr>
          <w:rFonts w:ascii="Verdana" w:hAnsi="Verdana"/>
          <w:b/>
          <w:sz w:val="18"/>
          <w:szCs w:val="18"/>
        </w:rPr>
        <w:br w:type="page"/>
      </w:r>
    </w:p>
    <w:p w14:paraId="1470D960" w14:textId="77777777" w:rsidR="000570A8" w:rsidRPr="0090358E" w:rsidRDefault="000570A8">
      <w:pPr>
        <w:spacing w:line="240" w:lineRule="auto"/>
        <w:jc w:val="left"/>
        <w:rPr>
          <w:rFonts w:ascii="Verdana" w:hAnsi="Verdana"/>
          <w:b/>
          <w:sz w:val="18"/>
          <w:szCs w:val="18"/>
        </w:rPr>
      </w:pPr>
    </w:p>
    <w:p w14:paraId="256CBDA1" w14:textId="27E7F83C" w:rsidR="00EA7443" w:rsidRPr="0090358E" w:rsidRDefault="00EA7443" w:rsidP="006B0420">
      <w:pPr>
        <w:spacing w:after="80" w:line="240" w:lineRule="auto"/>
        <w:jc w:val="right"/>
        <w:rPr>
          <w:rFonts w:ascii="Verdana" w:hAnsi="Verdana"/>
          <w:sz w:val="18"/>
          <w:szCs w:val="18"/>
        </w:rPr>
      </w:pPr>
      <w:r w:rsidRPr="0090358E">
        <w:rPr>
          <w:rFonts w:ascii="Verdana" w:hAnsi="Verdana"/>
          <w:b/>
          <w:sz w:val="18"/>
          <w:szCs w:val="18"/>
        </w:rPr>
        <w:t xml:space="preserve">ZAŁĄCZNIK NR 4 DO </w:t>
      </w:r>
      <w:r w:rsidR="00904E94" w:rsidRPr="0090358E">
        <w:rPr>
          <w:rFonts w:ascii="Verdana" w:hAnsi="Verdana"/>
          <w:b/>
          <w:sz w:val="18"/>
          <w:szCs w:val="18"/>
        </w:rPr>
        <w:t>SWZ</w:t>
      </w:r>
      <w:r w:rsidRPr="0090358E">
        <w:rPr>
          <w:rFonts w:ascii="Verdana" w:hAnsi="Verdana"/>
          <w:b/>
          <w:sz w:val="18"/>
          <w:szCs w:val="18"/>
        </w:rPr>
        <w:t xml:space="preserve"> – ZOBOWIĄZANIE PODMIOTU DO ODDANIA ZASOBÓW</w:t>
      </w:r>
      <w:bookmarkEnd w:id="296"/>
      <w:bookmarkEnd w:id="297"/>
    </w:p>
    <w:p w14:paraId="57B38F3F" w14:textId="77777777" w:rsidR="00EA7443" w:rsidRPr="0090358E"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90358E" w14:paraId="21FFF1ED" w14:textId="77777777" w:rsidTr="006B0420">
        <w:tc>
          <w:tcPr>
            <w:tcW w:w="10420" w:type="dxa"/>
          </w:tcPr>
          <w:p w14:paraId="297CC162" w14:textId="77777777" w:rsidR="000570A8" w:rsidRPr="0090358E"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90358E">
              <w:rPr>
                <w:rFonts w:ascii="Trebuchet MS" w:hAnsi="Trebuchet MS"/>
                <w:b w:val="0"/>
                <w:color w:val="1A7466"/>
                <w:sz w:val="32"/>
                <w:szCs w:val="32"/>
                <w:lang w:val="pl-PL"/>
              </w:rPr>
              <w:t xml:space="preserve">ZOBOWIĄZANIE PODMIOTU DO ODDANIA WYKONAWCY </w:t>
            </w:r>
            <w:bookmarkStart w:id="298" w:name="_Toc40987563"/>
            <w:bookmarkStart w:id="299" w:name="_Toc51166480"/>
            <w:r w:rsidRPr="0090358E">
              <w:rPr>
                <w:rFonts w:ascii="Trebuchet MS" w:hAnsi="Trebuchet MS"/>
                <w:b w:val="0"/>
                <w:caps w:val="0"/>
                <w:color w:val="1A7466"/>
                <w:sz w:val="32"/>
                <w:szCs w:val="32"/>
                <w:lang w:val="pl-PL"/>
              </w:rPr>
              <w:t xml:space="preserve">DO DYSPOZYCJI NIEZBĘDNYCH ZASOBÓW </w:t>
            </w:r>
          </w:p>
          <w:p w14:paraId="068C67AF" w14:textId="77777777" w:rsidR="000570A8" w:rsidRPr="0090358E"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3D315182" w:rsidR="000570A8" w:rsidRPr="0090358E" w:rsidRDefault="000570A8" w:rsidP="003459B7">
            <w:pPr>
              <w:pStyle w:val="Nagwek1"/>
              <w:keepNext w:val="0"/>
              <w:keepLines w:val="0"/>
              <w:suppressAutoHyphens/>
              <w:spacing w:before="120" w:after="120" w:line="240" w:lineRule="auto"/>
              <w:ind w:left="360" w:right="-284"/>
              <w:jc w:val="center"/>
              <w:rPr>
                <w:rFonts w:ascii="Verdana" w:hAnsi="Verdana"/>
                <w:bCs/>
                <w:sz w:val="18"/>
                <w:szCs w:val="18"/>
                <w:lang w:val="pl-PL"/>
              </w:rPr>
            </w:pPr>
            <w:r w:rsidRPr="0090358E">
              <w:rPr>
                <w:rFonts w:ascii="Verdana" w:hAnsi="Verdana"/>
                <w:b w:val="0"/>
                <w:sz w:val="18"/>
                <w:szCs w:val="18"/>
                <w:lang w:val="pl-PL"/>
              </w:rPr>
              <w:t>w trakcie realizacji Zamówienia pn.:</w:t>
            </w:r>
            <w:bookmarkStart w:id="300" w:name="_Toc40987564"/>
            <w:bookmarkStart w:id="301" w:name="_Toc51166481"/>
            <w:bookmarkEnd w:id="298"/>
            <w:bookmarkEnd w:id="299"/>
            <w:r w:rsidRPr="0090358E">
              <w:rPr>
                <w:rFonts w:ascii="Verdana" w:hAnsi="Verdana"/>
                <w:caps w:val="0"/>
                <w:sz w:val="18"/>
                <w:szCs w:val="18"/>
                <w:lang w:val="pl-PL"/>
              </w:rPr>
              <w:t xml:space="preserve"> </w:t>
            </w:r>
            <w:r w:rsidRPr="0090358E">
              <w:rPr>
                <w:rFonts w:ascii="Verdana" w:hAnsi="Verdana"/>
                <w:b w:val="0"/>
                <w:caps w:val="0"/>
                <w:sz w:val="18"/>
                <w:szCs w:val="18"/>
                <w:lang w:val="pl-PL"/>
              </w:rPr>
              <w:t>„</w:t>
            </w:r>
            <w:r w:rsidR="003459B7" w:rsidRPr="003459B7">
              <w:rPr>
                <w:rFonts w:ascii="Verdana" w:hAnsi="Verdana"/>
                <w:bCs/>
                <w:sz w:val="18"/>
                <w:szCs w:val="18"/>
                <w:lang w:val="pl-PL"/>
              </w:rPr>
              <w:t>Modernizacja systemów p.poż. na instalacjach i budynkach EC1</w:t>
            </w:r>
            <w:r w:rsidRPr="0090358E">
              <w:rPr>
                <w:rFonts w:ascii="Verdana" w:hAnsi="Verdana"/>
                <w:b w:val="0"/>
                <w:caps w:val="0"/>
                <w:sz w:val="18"/>
                <w:szCs w:val="18"/>
                <w:lang w:val="pl-PL"/>
              </w:rPr>
              <w:t>”</w:t>
            </w:r>
            <w:bookmarkEnd w:id="300"/>
            <w:bookmarkEnd w:id="301"/>
          </w:p>
          <w:p w14:paraId="16BEA030" w14:textId="77777777" w:rsidR="000570A8" w:rsidRPr="0090358E" w:rsidRDefault="000570A8" w:rsidP="000032C2">
            <w:pPr>
              <w:jc w:val="center"/>
              <w:rPr>
                <w:sz w:val="18"/>
                <w:szCs w:val="18"/>
              </w:rPr>
            </w:pPr>
            <w:bookmarkStart w:id="302" w:name="_Toc40987565"/>
            <w:bookmarkStart w:id="303" w:name="_Toc51166482"/>
          </w:p>
          <w:p w14:paraId="06A5CEEC" w14:textId="02E7C44B" w:rsidR="00EA7443" w:rsidRPr="0090358E" w:rsidRDefault="000570A8" w:rsidP="00E36B7D">
            <w:pPr>
              <w:jc w:val="center"/>
              <w:rPr>
                <w:rFonts w:ascii="Verdana" w:hAnsi="Verdana" w:cstheme="minorHAnsi"/>
                <w:b/>
                <w:bCs/>
                <w:iCs/>
                <w:color w:val="FF0000"/>
                <w:sz w:val="20"/>
              </w:rPr>
            </w:pPr>
            <w:r w:rsidRPr="0090358E">
              <w:rPr>
                <w:rFonts w:ascii="Verdana" w:hAnsi="Verdana"/>
                <w:b/>
                <w:sz w:val="18"/>
                <w:szCs w:val="18"/>
              </w:rPr>
              <w:t xml:space="preserve">(numer ref. Postępowania: </w:t>
            </w:r>
            <w:r w:rsidR="00307A3A" w:rsidRPr="0090358E">
              <w:rPr>
                <w:rFonts w:ascii="Verdana" w:hAnsi="Verdana"/>
                <w:b/>
                <w:bCs/>
                <w:sz w:val="18"/>
                <w:szCs w:val="18"/>
              </w:rPr>
              <w:t>POST/PEC/PEC/</w:t>
            </w:r>
            <w:r w:rsidR="00E1363E">
              <w:rPr>
                <w:rFonts w:ascii="Verdana" w:hAnsi="Verdana"/>
                <w:b/>
                <w:bCs/>
                <w:sz w:val="18"/>
                <w:szCs w:val="18"/>
              </w:rPr>
              <w:t>UZR</w:t>
            </w:r>
            <w:r w:rsidR="00307A3A" w:rsidRPr="0090358E">
              <w:rPr>
                <w:rFonts w:ascii="Verdana" w:hAnsi="Verdana"/>
                <w:b/>
                <w:bCs/>
                <w:sz w:val="18"/>
                <w:szCs w:val="18"/>
              </w:rPr>
              <w:t>/00</w:t>
            </w:r>
            <w:r w:rsidR="003459B7">
              <w:rPr>
                <w:rFonts w:ascii="Verdana" w:hAnsi="Verdana"/>
                <w:b/>
                <w:bCs/>
                <w:sz w:val="18"/>
                <w:szCs w:val="18"/>
              </w:rPr>
              <w:t>925</w:t>
            </w:r>
            <w:r w:rsidR="00307A3A" w:rsidRPr="0090358E">
              <w:rPr>
                <w:rFonts w:ascii="Verdana" w:hAnsi="Verdana"/>
                <w:b/>
                <w:bCs/>
                <w:sz w:val="18"/>
                <w:szCs w:val="18"/>
              </w:rPr>
              <w:t>/2025</w:t>
            </w:r>
            <w:r w:rsidRPr="0090358E">
              <w:rPr>
                <w:rFonts w:ascii="Verdana" w:hAnsi="Verdana"/>
                <w:b/>
                <w:sz w:val="18"/>
                <w:szCs w:val="18"/>
              </w:rPr>
              <w:t>)</w:t>
            </w:r>
            <w:bookmarkEnd w:id="302"/>
            <w:bookmarkEnd w:id="303"/>
          </w:p>
        </w:tc>
      </w:tr>
    </w:tbl>
    <w:p w14:paraId="4D6F5D0C" w14:textId="77777777" w:rsidR="000570A8" w:rsidRPr="0090358E"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90358E" w:rsidRDefault="00EA7443" w:rsidP="000570A8">
      <w:pPr>
        <w:autoSpaceDE w:val="0"/>
        <w:autoSpaceDN w:val="0"/>
        <w:adjustRightInd w:val="0"/>
        <w:ind w:left="1418" w:hanging="1418"/>
        <w:rPr>
          <w:rFonts w:ascii="Verdana" w:hAnsi="Verdana" w:cstheme="minorHAnsi"/>
          <w:b/>
          <w:bCs/>
          <w:sz w:val="20"/>
        </w:rPr>
      </w:pPr>
      <w:r w:rsidRPr="0090358E">
        <w:rPr>
          <w:rFonts w:ascii="Verdana" w:hAnsi="Verdana" w:cstheme="minorHAnsi"/>
          <w:b/>
          <w:bCs/>
          <w:sz w:val="20"/>
        </w:rPr>
        <w:t>Działając w imieniu i na rzecz:</w:t>
      </w:r>
    </w:p>
    <w:p w14:paraId="1E131AA4" w14:textId="77777777" w:rsidR="00EA7443" w:rsidRPr="0090358E"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90358E" w14:paraId="5151D29B" w14:textId="77777777" w:rsidTr="006B0420">
        <w:trPr>
          <w:cantSplit/>
          <w:trHeight w:val="532"/>
        </w:trPr>
        <w:tc>
          <w:tcPr>
            <w:tcW w:w="4536" w:type="dxa"/>
            <w:shd w:val="clear" w:color="auto" w:fill="1A7466"/>
            <w:vAlign w:val="center"/>
          </w:tcPr>
          <w:p w14:paraId="5DF1BCA6" w14:textId="77777777" w:rsidR="00EA7443" w:rsidRPr="0090358E" w:rsidRDefault="00EA7443" w:rsidP="00AB4C0C">
            <w:pPr>
              <w:jc w:val="center"/>
              <w:rPr>
                <w:rFonts w:ascii="Verdana" w:hAnsi="Verdana" w:cstheme="minorHAnsi"/>
                <w:b/>
                <w:sz w:val="16"/>
                <w:szCs w:val="16"/>
              </w:rPr>
            </w:pPr>
            <w:r w:rsidRPr="0090358E">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90358E" w:rsidRDefault="00EA7443" w:rsidP="000077C9">
            <w:pPr>
              <w:jc w:val="center"/>
              <w:rPr>
                <w:rFonts w:ascii="Verdana" w:hAnsi="Verdana" w:cstheme="minorHAnsi"/>
                <w:b/>
                <w:sz w:val="16"/>
                <w:szCs w:val="16"/>
              </w:rPr>
            </w:pPr>
            <w:r w:rsidRPr="0090358E">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90358E" w:rsidRDefault="00EA7443" w:rsidP="000032C2">
            <w:pPr>
              <w:jc w:val="center"/>
              <w:rPr>
                <w:rFonts w:ascii="Verdana" w:hAnsi="Verdana" w:cstheme="minorHAnsi"/>
                <w:b/>
                <w:sz w:val="16"/>
                <w:szCs w:val="16"/>
              </w:rPr>
            </w:pPr>
            <w:r w:rsidRPr="0090358E">
              <w:rPr>
                <w:rFonts w:ascii="Verdana" w:hAnsi="Verdana" w:cstheme="minorHAnsi"/>
                <w:b/>
                <w:sz w:val="16"/>
                <w:szCs w:val="16"/>
              </w:rPr>
              <w:t>NIP/REGON</w:t>
            </w:r>
          </w:p>
        </w:tc>
      </w:tr>
      <w:tr w:rsidR="00EA7443" w:rsidRPr="0090358E" w14:paraId="107D0C87" w14:textId="77777777" w:rsidTr="006B0420">
        <w:trPr>
          <w:cantSplit/>
          <w:trHeight w:val="485"/>
        </w:trPr>
        <w:tc>
          <w:tcPr>
            <w:tcW w:w="4536" w:type="dxa"/>
          </w:tcPr>
          <w:p w14:paraId="4B0966D7" w14:textId="77777777" w:rsidR="00EA7443" w:rsidRPr="0090358E" w:rsidRDefault="00EA7443" w:rsidP="000032C2">
            <w:pPr>
              <w:jc w:val="center"/>
              <w:rPr>
                <w:rFonts w:ascii="Verdana" w:hAnsi="Verdana" w:cstheme="minorHAnsi"/>
                <w:sz w:val="20"/>
              </w:rPr>
            </w:pPr>
          </w:p>
          <w:p w14:paraId="42BB1A7A" w14:textId="77777777" w:rsidR="00EA7443" w:rsidRPr="0090358E" w:rsidRDefault="00EA7443" w:rsidP="000032C2">
            <w:pPr>
              <w:rPr>
                <w:rFonts w:ascii="Verdana" w:hAnsi="Verdana" w:cstheme="minorHAnsi"/>
                <w:sz w:val="20"/>
              </w:rPr>
            </w:pPr>
          </w:p>
        </w:tc>
        <w:tc>
          <w:tcPr>
            <w:tcW w:w="2835" w:type="dxa"/>
          </w:tcPr>
          <w:p w14:paraId="1EF38207" w14:textId="77777777" w:rsidR="00EA7443" w:rsidRPr="0090358E" w:rsidRDefault="00EA7443" w:rsidP="000032C2">
            <w:pPr>
              <w:jc w:val="center"/>
              <w:rPr>
                <w:rFonts w:ascii="Verdana" w:hAnsi="Verdana" w:cstheme="minorHAnsi"/>
                <w:sz w:val="20"/>
              </w:rPr>
            </w:pPr>
          </w:p>
        </w:tc>
        <w:tc>
          <w:tcPr>
            <w:tcW w:w="2977" w:type="dxa"/>
          </w:tcPr>
          <w:p w14:paraId="7ED019DC" w14:textId="77777777" w:rsidR="00EA7443" w:rsidRPr="0090358E" w:rsidRDefault="00EA7443" w:rsidP="000032C2">
            <w:pPr>
              <w:jc w:val="center"/>
              <w:rPr>
                <w:rFonts w:ascii="Verdana" w:hAnsi="Verdana" w:cstheme="minorHAnsi"/>
                <w:sz w:val="20"/>
              </w:rPr>
            </w:pPr>
          </w:p>
        </w:tc>
      </w:tr>
    </w:tbl>
    <w:p w14:paraId="28565768" w14:textId="77777777" w:rsidR="00EA7443" w:rsidRPr="0090358E" w:rsidRDefault="00EA7443" w:rsidP="00EA7443">
      <w:pPr>
        <w:autoSpaceDE w:val="0"/>
        <w:autoSpaceDN w:val="0"/>
        <w:adjustRightInd w:val="0"/>
        <w:rPr>
          <w:rFonts w:ascii="Verdana" w:hAnsi="Verdana" w:cstheme="minorHAnsi"/>
          <w:b/>
          <w:bCs/>
          <w:sz w:val="20"/>
        </w:rPr>
      </w:pPr>
    </w:p>
    <w:p w14:paraId="13640BBF" w14:textId="12F56B26" w:rsidR="00EA7443" w:rsidRPr="0090358E" w:rsidRDefault="00EA7443" w:rsidP="001261C2">
      <w:pPr>
        <w:autoSpaceDE w:val="0"/>
        <w:autoSpaceDN w:val="0"/>
        <w:adjustRightInd w:val="0"/>
        <w:spacing w:before="120" w:after="120" w:line="240" w:lineRule="auto"/>
        <w:rPr>
          <w:rFonts w:ascii="Verdana" w:hAnsi="Verdana" w:cstheme="minorHAnsi"/>
          <w:b/>
          <w:bCs/>
          <w:sz w:val="18"/>
          <w:szCs w:val="18"/>
        </w:rPr>
      </w:pPr>
      <w:r w:rsidRPr="0090358E">
        <w:rPr>
          <w:rFonts w:ascii="Verdana" w:hAnsi="Verdana" w:cstheme="minorHAnsi"/>
          <w:b/>
          <w:sz w:val="18"/>
          <w:szCs w:val="18"/>
        </w:rPr>
        <w:t>OŚWIADCZAMY</w:t>
      </w:r>
      <w:r w:rsidRPr="0090358E">
        <w:rPr>
          <w:rFonts w:ascii="Verdana" w:hAnsi="Verdana" w:cstheme="minorHAnsi"/>
          <w:sz w:val="18"/>
          <w:szCs w:val="18"/>
        </w:rPr>
        <w:t xml:space="preserve">, iż zobowiązujemy się do oddania Wykonawcy, </w:t>
      </w:r>
      <w:r w:rsidR="00EB5431" w:rsidRPr="0090358E">
        <w:rPr>
          <w:rFonts w:ascii="Verdana" w:hAnsi="Verdana" w:cstheme="minorHAnsi"/>
          <w:sz w:val="18"/>
          <w:szCs w:val="18"/>
        </w:rPr>
        <w:t>…………………….</w:t>
      </w:r>
      <w:r w:rsidRPr="0090358E">
        <w:rPr>
          <w:rFonts w:ascii="Verdana" w:hAnsi="Verdana" w:cstheme="minorHAnsi"/>
          <w:sz w:val="18"/>
          <w:szCs w:val="18"/>
        </w:rPr>
        <w:t xml:space="preserve">tj. </w:t>
      </w:r>
      <w:r w:rsidR="00307A3A" w:rsidRPr="0090358E">
        <w:rPr>
          <w:rFonts w:ascii="Verdana" w:hAnsi="Verdana" w:cstheme="minorHAnsi"/>
          <w:sz w:val="18"/>
          <w:szCs w:val="18"/>
        </w:rPr>
        <w:t>„</w:t>
      </w:r>
      <w:r w:rsidR="000F3AAE" w:rsidRPr="0090358E">
        <w:rPr>
          <w:rFonts w:ascii="Verdana" w:hAnsi="Verdana" w:cstheme="minorHAnsi"/>
          <w:sz w:val="18"/>
          <w:szCs w:val="18"/>
        </w:rPr>
        <w:t>z </w:t>
      </w:r>
      <w:r w:rsidRPr="0090358E">
        <w:rPr>
          <w:rFonts w:ascii="Verdana" w:hAnsi="Verdana" w:cstheme="minorHAnsi"/>
          <w:sz w:val="18"/>
          <w:szCs w:val="18"/>
        </w:rPr>
        <w:t>siedzibą w …………………………………….., do dyspozycji niezbędne zasoby na potrzeby realizacji przedmiotowego Zamówienia</w:t>
      </w:r>
      <w:r w:rsidR="00EB5431" w:rsidRPr="0090358E">
        <w:rPr>
          <w:rFonts w:ascii="Verdana" w:hAnsi="Verdana" w:cstheme="minorHAnsi"/>
          <w:sz w:val="18"/>
          <w:szCs w:val="18"/>
        </w:rPr>
        <w:t xml:space="preserve"> </w:t>
      </w:r>
      <w:r w:rsidRPr="0090358E">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90358E" w14:paraId="7CDAEF18" w14:textId="77777777" w:rsidTr="006B0420">
        <w:trPr>
          <w:trHeight w:val="1171"/>
        </w:trPr>
        <w:tc>
          <w:tcPr>
            <w:tcW w:w="2156" w:type="dxa"/>
            <w:shd w:val="clear" w:color="auto" w:fill="1A7466"/>
            <w:vAlign w:val="center"/>
          </w:tcPr>
          <w:p w14:paraId="0023657F" w14:textId="4B5FC407" w:rsidR="00EA7443" w:rsidRPr="0090358E" w:rsidRDefault="00EA7443" w:rsidP="00AB4C0C">
            <w:pPr>
              <w:autoSpaceDE w:val="0"/>
              <w:autoSpaceDN w:val="0"/>
              <w:adjustRightInd w:val="0"/>
              <w:jc w:val="center"/>
              <w:rPr>
                <w:rFonts w:ascii="Verdana" w:hAnsi="Verdana" w:cstheme="minorHAnsi"/>
                <w:b/>
                <w:sz w:val="16"/>
                <w:szCs w:val="16"/>
              </w:rPr>
            </w:pPr>
            <w:r w:rsidRPr="0090358E">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90358E" w:rsidRDefault="00EA7443" w:rsidP="000032C2">
            <w:pPr>
              <w:autoSpaceDE w:val="0"/>
              <w:autoSpaceDN w:val="0"/>
              <w:adjustRightInd w:val="0"/>
              <w:jc w:val="center"/>
              <w:rPr>
                <w:rFonts w:ascii="Verdana" w:hAnsi="Verdana" w:cstheme="minorHAnsi"/>
                <w:b/>
                <w:sz w:val="16"/>
                <w:szCs w:val="16"/>
              </w:rPr>
            </w:pPr>
            <w:r w:rsidRPr="0090358E">
              <w:rPr>
                <w:rFonts w:ascii="Verdana" w:hAnsi="Verdana" w:cstheme="minorHAnsi"/>
                <w:b/>
                <w:sz w:val="16"/>
                <w:szCs w:val="16"/>
              </w:rPr>
              <w:t>Rodzaj zasobu</w:t>
            </w:r>
          </w:p>
        </w:tc>
        <w:tc>
          <w:tcPr>
            <w:tcW w:w="1701" w:type="dxa"/>
            <w:shd w:val="clear" w:color="auto" w:fill="1A7466"/>
            <w:vAlign w:val="center"/>
          </w:tcPr>
          <w:p w14:paraId="45F35BC0" w14:textId="77777777" w:rsidR="00EA7443" w:rsidRPr="0090358E" w:rsidRDefault="00EA7443" w:rsidP="000032C2">
            <w:pPr>
              <w:autoSpaceDE w:val="0"/>
              <w:autoSpaceDN w:val="0"/>
              <w:adjustRightInd w:val="0"/>
              <w:jc w:val="center"/>
              <w:rPr>
                <w:rFonts w:ascii="Verdana" w:hAnsi="Verdana" w:cstheme="minorHAnsi"/>
                <w:b/>
                <w:sz w:val="16"/>
                <w:szCs w:val="16"/>
              </w:rPr>
            </w:pPr>
            <w:r w:rsidRPr="0090358E">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90358E" w:rsidRDefault="00EA7443" w:rsidP="000032C2">
            <w:pPr>
              <w:autoSpaceDE w:val="0"/>
              <w:autoSpaceDN w:val="0"/>
              <w:adjustRightInd w:val="0"/>
              <w:jc w:val="center"/>
              <w:rPr>
                <w:rFonts w:ascii="Verdana" w:hAnsi="Verdana" w:cstheme="minorHAnsi"/>
                <w:b/>
                <w:sz w:val="16"/>
                <w:szCs w:val="16"/>
              </w:rPr>
            </w:pPr>
            <w:r w:rsidRPr="0090358E">
              <w:rPr>
                <w:rFonts w:ascii="Verdana" w:hAnsi="Verdana" w:cstheme="minorHAnsi"/>
                <w:b/>
                <w:sz w:val="16"/>
                <w:szCs w:val="16"/>
              </w:rPr>
              <w:t xml:space="preserve">Sposób wykorzystania zasobów przez Wykonawcę, przy wykonywaniu zamówienia </w:t>
            </w:r>
            <w:r w:rsidR="001B63ED" w:rsidRPr="0090358E">
              <w:rPr>
                <w:rFonts w:ascii="Verdana" w:hAnsi="Verdana" w:cstheme="minorHAnsi"/>
                <w:b/>
                <w:sz w:val="16"/>
                <w:szCs w:val="16"/>
              </w:rPr>
              <w:t>nie</w:t>
            </w:r>
            <w:r w:rsidRPr="0090358E">
              <w:rPr>
                <w:rFonts w:ascii="Verdana" w:hAnsi="Verdana" w:cstheme="minorHAnsi"/>
                <w:b/>
                <w:sz w:val="16"/>
                <w:szCs w:val="16"/>
              </w:rPr>
              <w:t>publicznego</w:t>
            </w:r>
          </w:p>
        </w:tc>
        <w:tc>
          <w:tcPr>
            <w:tcW w:w="2269" w:type="dxa"/>
            <w:shd w:val="clear" w:color="auto" w:fill="1A7466"/>
            <w:vAlign w:val="center"/>
          </w:tcPr>
          <w:p w14:paraId="1FFE60F9" w14:textId="77777777" w:rsidR="00EA7443" w:rsidRPr="0090358E" w:rsidRDefault="00EA7443" w:rsidP="000032C2">
            <w:pPr>
              <w:autoSpaceDE w:val="0"/>
              <w:autoSpaceDN w:val="0"/>
              <w:adjustRightInd w:val="0"/>
              <w:jc w:val="center"/>
              <w:rPr>
                <w:rFonts w:ascii="Verdana" w:hAnsi="Verdana" w:cstheme="minorHAnsi"/>
                <w:b/>
                <w:sz w:val="16"/>
                <w:szCs w:val="16"/>
              </w:rPr>
            </w:pPr>
            <w:r w:rsidRPr="0090358E">
              <w:rPr>
                <w:rFonts w:ascii="Verdana" w:hAnsi="Verdana" w:cstheme="minorHAnsi"/>
                <w:b/>
                <w:sz w:val="16"/>
                <w:szCs w:val="16"/>
              </w:rPr>
              <w:t>Czy zasoby są udostępniane na cały okres realizacji zamówienia/umowy (TAK/NIE</w:t>
            </w:r>
            <w:r w:rsidRPr="0090358E">
              <w:rPr>
                <w:rFonts w:ascii="Verdana" w:hAnsi="Verdana" w:cstheme="minorHAnsi"/>
                <w:b/>
                <w:sz w:val="16"/>
                <w:szCs w:val="16"/>
                <w:vertAlign w:val="superscript"/>
              </w:rPr>
              <w:footnoteReference w:id="7"/>
            </w:r>
            <w:r w:rsidRPr="0090358E">
              <w:rPr>
                <w:rFonts w:ascii="Verdana" w:hAnsi="Verdana" w:cstheme="minorHAnsi"/>
                <w:b/>
                <w:sz w:val="16"/>
                <w:szCs w:val="16"/>
              </w:rPr>
              <w:t>)</w:t>
            </w:r>
          </w:p>
        </w:tc>
      </w:tr>
      <w:tr w:rsidR="00EA7443" w:rsidRPr="0090358E" w14:paraId="4627295B" w14:textId="77777777" w:rsidTr="006B0420">
        <w:trPr>
          <w:trHeight w:val="451"/>
        </w:trPr>
        <w:tc>
          <w:tcPr>
            <w:tcW w:w="2156" w:type="dxa"/>
            <w:shd w:val="clear" w:color="auto" w:fill="F2F2F2" w:themeFill="background1" w:themeFillShade="F2"/>
            <w:vAlign w:val="center"/>
          </w:tcPr>
          <w:p w14:paraId="479D767F" w14:textId="47D75426" w:rsidR="00EA7443" w:rsidRPr="0090358E" w:rsidRDefault="001B63ED" w:rsidP="00EB5431">
            <w:pPr>
              <w:autoSpaceDE w:val="0"/>
              <w:autoSpaceDN w:val="0"/>
              <w:adjustRightInd w:val="0"/>
              <w:spacing w:line="240" w:lineRule="auto"/>
              <w:jc w:val="center"/>
              <w:rPr>
                <w:rFonts w:ascii="Verdana" w:hAnsi="Verdana" w:cstheme="minorHAnsi"/>
                <w:sz w:val="16"/>
                <w:szCs w:val="16"/>
              </w:rPr>
            </w:pPr>
            <w:r w:rsidRPr="0090358E">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681E1540" w:rsidR="00EA7443" w:rsidRPr="0090358E" w:rsidRDefault="00EA7443" w:rsidP="00507A0D">
            <w:pPr>
              <w:autoSpaceDE w:val="0"/>
              <w:autoSpaceDN w:val="0"/>
              <w:adjustRightInd w:val="0"/>
              <w:jc w:val="center"/>
              <w:rPr>
                <w:rFonts w:ascii="Verdana" w:hAnsi="Verdana" w:cstheme="minorHAnsi"/>
                <w:sz w:val="16"/>
                <w:szCs w:val="16"/>
              </w:rPr>
            </w:pPr>
            <w:r w:rsidRPr="0090358E">
              <w:rPr>
                <w:rFonts w:ascii="Verdana" w:hAnsi="Verdana" w:cstheme="minorHAnsi"/>
                <w:sz w:val="16"/>
                <w:szCs w:val="16"/>
              </w:rPr>
              <w:t>Doświadczenie</w:t>
            </w:r>
          </w:p>
        </w:tc>
        <w:tc>
          <w:tcPr>
            <w:tcW w:w="1701" w:type="dxa"/>
          </w:tcPr>
          <w:p w14:paraId="3382A74C" w14:textId="77777777" w:rsidR="00EA7443" w:rsidRPr="0090358E"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90358E"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90358E" w:rsidRDefault="00EA7443" w:rsidP="000032C2">
            <w:pPr>
              <w:autoSpaceDE w:val="0"/>
              <w:autoSpaceDN w:val="0"/>
              <w:adjustRightInd w:val="0"/>
              <w:rPr>
                <w:rFonts w:ascii="Verdana" w:hAnsi="Verdana" w:cstheme="minorHAnsi"/>
                <w:sz w:val="20"/>
              </w:rPr>
            </w:pPr>
          </w:p>
        </w:tc>
      </w:tr>
    </w:tbl>
    <w:p w14:paraId="676A66C4" w14:textId="77777777" w:rsidR="00EA7443" w:rsidRPr="0090358E" w:rsidRDefault="00EA7443">
      <w:pPr>
        <w:autoSpaceDE w:val="0"/>
        <w:autoSpaceDN w:val="0"/>
        <w:adjustRightInd w:val="0"/>
        <w:rPr>
          <w:rFonts w:ascii="Verdana" w:hAnsi="Verdana" w:cstheme="minorHAnsi"/>
          <w:i/>
          <w:sz w:val="18"/>
          <w:szCs w:val="18"/>
        </w:rPr>
      </w:pPr>
      <w:r w:rsidRPr="0090358E">
        <w:rPr>
          <w:rFonts w:ascii="Verdana" w:hAnsi="Verdana" w:cstheme="minorHAnsi"/>
          <w:b/>
          <w:i/>
          <w:sz w:val="18"/>
          <w:szCs w:val="18"/>
        </w:rPr>
        <w:t xml:space="preserve">Uwaga: </w:t>
      </w:r>
      <w:r w:rsidRPr="0090358E">
        <w:rPr>
          <w:rFonts w:ascii="Verdana" w:hAnsi="Verdana" w:cstheme="minorHAnsi"/>
          <w:i/>
          <w:sz w:val="18"/>
          <w:szCs w:val="18"/>
        </w:rPr>
        <w:t xml:space="preserve">Prosimy nie modyfikować pól tabeli oznaczonych kolorem szarym. Podmiot </w:t>
      </w:r>
      <w:r w:rsidR="00AB4C0C" w:rsidRPr="0090358E">
        <w:rPr>
          <w:rFonts w:ascii="Verdana" w:hAnsi="Verdana" w:cstheme="minorHAnsi"/>
          <w:i/>
          <w:sz w:val="18"/>
          <w:szCs w:val="18"/>
        </w:rPr>
        <w:t>uz</w:t>
      </w:r>
      <w:r w:rsidRPr="0090358E">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90358E" w:rsidRDefault="00EA7443">
      <w:pPr>
        <w:rPr>
          <w:rFonts w:ascii="Verdana" w:hAnsi="Verdana" w:cstheme="minorHAnsi"/>
          <w:bCs/>
          <w:iCs/>
          <w:sz w:val="18"/>
          <w:szCs w:val="18"/>
        </w:rPr>
      </w:pPr>
    </w:p>
    <w:p w14:paraId="7FE3A76C" w14:textId="77777777" w:rsidR="003032AD" w:rsidRPr="0090358E" w:rsidRDefault="00A23FDE" w:rsidP="006B0420">
      <w:pPr>
        <w:rPr>
          <w:rFonts w:ascii="Verdana" w:hAnsi="Verdana" w:cstheme="minorHAnsi"/>
          <w:bCs/>
          <w:iCs/>
          <w:sz w:val="18"/>
          <w:szCs w:val="18"/>
        </w:rPr>
      </w:pPr>
      <w:r w:rsidRPr="0090358E">
        <w:rPr>
          <w:rFonts w:ascii="Verdana" w:hAnsi="Verdana" w:cstheme="minorHAnsi"/>
          <w:bCs/>
          <w:iCs/>
          <w:sz w:val="18"/>
          <w:szCs w:val="18"/>
        </w:rPr>
        <w:t>Oświadczamy, że nie zachodzą wobec nas podstawy wykluczenia, o których mowa w</w:t>
      </w:r>
      <w:r w:rsidR="003032AD" w:rsidRPr="0090358E">
        <w:rPr>
          <w:rFonts w:ascii="Verdana" w:hAnsi="Verdana" w:cstheme="minorHAnsi"/>
          <w:bCs/>
          <w:iCs/>
          <w:sz w:val="18"/>
          <w:szCs w:val="18"/>
        </w:rPr>
        <w:t xml:space="preserve"> pkt. 14.2.10 – 14.2.13 SWZ. </w:t>
      </w:r>
    </w:p>
    <w:p w14:paraId="1EFB8130" w14:textId="77777777" w:rsidR="00A23FDE" w:rsidRPr="0090358E" w:rsidRDefault="00A23FDE" w:rsidP="002A6CA3">
      <w:pPr>
        <w:ind w:left="4254"/>
        <w:jc w:val="left"/>
        <w:rPr>
          <w:rFonts w:ascii="Verdana" w:hAnsi="Verdana" w:cstheme="minorHAnsi"/>
          <w:bCs/>
          <w:iCs/>
          <w:sz w:val="20"/>
        </w:rPr>
      </w:pPr>
    </w:p>
    <w:p w14:paraId="7D47010B" w14:textId="77777777" w:rsidR="001261C2" w:rsidRPr="0090358E" w:rsidRDefault="00EA7443" w:rsidP="001261C2">
      <w:pPr>
        <w:ind w:left="5103"/>
        <w:jc w:val="left"/>
        <w:rPr>
          <w:rFonts w:ascii="Verdana" w:hAnsi="Verdana" w:cstheme="minorHAnsi"/>
          <w:bCs/>
          <w:iCs/>
          <w:sz w:val="20"/>
        </w:rPr>
      </w:pPr>
      <w:r w:rsidRPr="0090358E">
        <w:rPr>
          <w:rFonts w:ascii="Verdana" w:hAnsi="Verdana" w:cstheme="minorHAnsi"/>
          <w:bCs/>
          <w:iCs/>
          <w:sz w:val="20"/>
        </w:rPr>
        <w:t xml:space="preserve">         </w:t>
      </w:r>
    </w:p>
    <w:p w14:paraId="6100BA09" w14:textId="77777777" w:rsidR="001261C2" w:rsidRPr="0090358E" w:rsidRDefault="001261C2" w:rsidP="001261C2">
      <w:pPr>
        <w:ind w:left="5103"/>
        <w:jc w:val="left"/>
        <w:rPr>
          <w:rFonts w:ascii="Verdana" w:hAnsi="Verdana" w:cstheme="minorHAnsi"/>
          <w:bCs/>
          <w:iCs/>
          <w:sz w:val="20"/>
        </w:rPr>
      </w:pPr>
    </w:p>
    <w:p w14:paraId="1B1D1B5B" w14:textId="32938922" w:rsidR="00EA7443" w:rsidRPr="0090358E" w:rsidRDefault="00EA7443" w:rsidP="001261C2">
      <w:pPr>
        <w:ind w:left="5103"/>
        <w:jc w:val="left"/>
        <w:rPr>
          <w:rFonts w:ascii="Verdana" w:hAnsi="Verdana" w:cstheme="minorHAnsi"/>
          <w:bCs/>
          <w:iCs/>
          <w:sz w:val="18"/>
          <w:szCs w:val="18"/>
        </w:rPr>
      </w:pPr>
      <w:r w:rsidRPr="0090358E">
        <w:rPr>
          <w:rFonts w:ascii="Verdana" w:hAnsi="Verdana" w:cstheme="minorHAnsi"/>
          <w:bCs/>
          <w:iCs/>
          <w:sz w:val="20"/>
        </w:rPr>
        <w:t xml:space="preserve">                                                                                                       </w:t>
      </w:r>
      <w:r w:rsidRPr="0090358E">
        <w:rPr>
          <w:rFonts w:ascii="Verdana" w:hAnsi="Verdana" w:cstheme="minorHAnsi"/>
          <w:bCs/>
          <w:iCs/>
          <w:sz w:val="18"/>
          <w:szCs w:val="18"/>
        </w:rPr>
        <w:t>............................................................................</w:t>
      </w:r>
    </w:p>
    <w:p w14:paraId="46AF326C" w14:textId="6A0E3E0A" w:rsidR="00EA7443" w:rsidRPr="0090358E" w:rsidRDefault="00EA7443" w:rsidP="00EA7443">
      <w:pPr>
        <w:autoSpaceDE w:val="0"/>
        <w:autoSpaceDN w:val="0"/>
        <w:adjustRightInd w:val="0"/>
        <w:ind w:left="4963"/>
        <w:rPr>
          <w:rFonts w:ascii="Verdana" w:hAnsi="Verdana" w:cstheme="minorHAnsi"/>
          <w:b/>
          <w:sz w:val="16"/>
          <w:szCs w:val="16"/>
        </w:rPr>
      </w:pPr>
      <w:r w:rsidRPr="0090358E">
        <w:rPr>
          <w:rFonts w:ascii="Verdana" w:hAnsi="Verdana" w:cstheme="minorHAnsi"/>
          <w:b/>
          <w:sz w:val="16"/>
          <w:szCs w:val="16"/>
        </w:rPr>
        <w:t>podpis osoby umocowanej / osób umocowanych do złożenia podpisu w imieniu podmiotu oddającego do dyspozycji niezbęd</w:t>
      </w:r>
      <w:r w:rsidR="006C38EF" w:rsidRPr="0090358E">
        <w:rPr>
          <w:rFonts w:ascii="Verdana" w:hAnsi="Verdana" w:cstheme="minorHAnsi"/>
          <w:b/>
          <w:sz w:val="16"/>
          <w:szCs w:val="16"/>
        </w:rPr>
        <w:t>n</w:t>
      </w:r>
      <w:r w:rsidRPr="0090358E">
        <w:rPr>
          <w:rFonts w:ascii="Verdana" w:hAnsi="Verdana" w:cstheme="minorHAnsi"/>
          <w:b/>
          <w:sz w:val="16"/>
          <w:szCs w:val="16"/>
        </w:rPr>
        <w:t>e zasoby</w:t>
      </w:r>
    </w:p>
    <w:p w14:paraId="72B81D2B" w14:textId="77777777" w:rsidR="001261C2" w:rsidRPr="0090358E" w:rsidRDefault="001261C2" w:rsidP="006B0420">
      <w:pPr>
        <w:spacing w:after="80" w:line="240" w:lineRule="auto"/>
        <w:jc w:val="right"/>
        <w:rPr>
          <w:rFonts w:ascii="Verdana" w:hAnsi="Verdana"/>
          <w:sz w:val="18"/>
          <w:szCs w:val="18"/>
        </w:rPr>
      </w:pPr>
      <w:bookmarkStart w:id="304" w:name="_Toc122344844"/>
    </w:p>
    <w:bookmarkEnd w:id="304"/>
    <w:p w14:paraId="43CBDA9E" w14:textId="14C051CE" w:rsidR="00FB3D9F" w:rsidRDefault="00FB3D9F" w:rsidP="003459B7">
      <w:pPr>
        <w:spacing w:line="240" w:lineRule="auto"/>
        <w:jc w:val="left"/>
        <w:rPr>
          <w:rFonts w:ascii="Verdana" w:hAnsi="Verdana"/>
          <w:b/>
          <w:sz w:val="18"/>
          <w:szCs w:val="18"/>
        </w:rPr>
      </w:pPr>
      <w:r>
        <w:rPr>
          <w:rFonts w:ascii="Verdana" w:hAnsi="Verdana"/>
          <w:b/>
          <w:sz w:val="18"/>
          <w:szCs w:val="18"/>
        </w:rPr>
        <w:br w:type="page"/>
      </w:r>
    </w:p>
    <w:p w14:paraId="2BEDD4D4" w14:textId="77777777" w:rsidR="00AB4C0C" w:rsidRPr="0090358E" w:rsidRDefault="00AB4C0C" w:rsidP="00EB5431">
      <w:pPr>
        <w:spacing w:line="240" w:lineRule="auto"/>
        <w:jc w:val="left"/>
        <w:rPr>
          <w:rFonts w:ascii="Verdana" w:hAnsi="Verdana"/>
          <w:b/>
          <w:sz w:val="18"/>
          <w:szCs w:val="18"/>
        </w:rPr>
      </w:pPr>
    </w:p>
    <w:p w14:paraId="0A2D6BDC" w14:textId="65BCDDAD" w:rsidR="00CA696C" w:rsidRPr="0090358E" w:rsidRDefault="00CA696C">
      <w:pPr>
        <w:spacing w:line="240" w:lineRule="auto"/>
        <w:jc w:val="left"/>
        <w:rPr>
          <w:rFonts w:ascii="Verdana" w:hAnsi="Verdana" w:cstheme="minorHAnsi"/>
          <w:b/>
          <w:caps/>
          <w:kern w:val="28"/>
          <w:sz w:val="20"/>
        </w:rPr>
      </w:pPr>
      <w:bookmarkStart w:id="305" w:name="_Toc515896306"/>
      <w:bookmarkStart w:id="306" w:name="_Toc122344847"/>
    </w:p>
    <w:p w14:paraId="3EDD80DF" w14:textId="297F0D68" w:rsidR="004A54CB" w:rsidRPr="0090358E" w:rsidRDefault="00F65191" w:rsidP="006B0420">
      <w:pPr>
        <w:spacing w:after="80" w:line="240" w:lineRule="auto"/>
        <w:jc w:val="right"/>
        <w:rPr>
          <w:rFonts w:ascii="Verdana" w:hAnsi="Verdana"/>
          <w:sz w:val="18"/>
          <w:szCs w:val="18"/>
        </w:rPr>
      </w:pPr>
      <w:r w:rsidRPr="0090358E">
        <w:rPr>
          <w:rFonts w:ascii="Verdana" w:hAnsi="Verdana"/>
          <w:b/>
          <w:sz w:val="18"/>
          <w:szCs w:val="18"/>
        </w:rPr>
        <w:t xml:space="preserve">ZAŁĄCZNIK NR </w:t>
      </w:r>
      <w:r w:rsidR="00FB3D9F">
        <w:rPr>
          <w:rFonts w:ascii="Verdana" w:hAnsi="Verdana"/>
          <w:b/>
          <w:sz w:val="18"/>
          <w:szCs w:val="18"/>
        </w:rPr>
        <w:t>6</w:t>
      </w:r>
      <w:r w:rsidR="004A54CB" w:rsidRPr="0090358E">
        <w:rPr>
          <w:rFonts w:ascii="Verdana" w:hAnsi="Verdana"/>
          <w:b/>
          <w:sz w:val="18"/>
          <w:szCs w:val="18"/>
        </w:rPr>
        <w:t xml:space="preserve"> DO </w:t>
      </w:r>
      <w:r w:rsidR="00904E94" w:rsidRPr="0090358E">
        <w:rPr>
          <w:rFonts w:ascii="Verdana" w:hAnsi="Verdana"/>
          <w:b/>
          <w:sz w:val="18"/>
          <w:szCs w:val="18"/>
        </w:rPr>
        <w:t>SWZ</w:t>
      </w:r>
      <w:r w:rsidR="004A54CB" w:rsidRPr="0090358E">
        <w:rPr>
          <w:rFonts w:ascii="Verdana" w:hAnsi="Verdana"/>
          <w:b/>
          <w:sz w:val="18"/>
          <w:szCs w:val="18"/>
        </w:rPr>
        <w:t xml:space="preserve"> – </w:t>
      </w:r>
      <w:bookmarkEnd w:id="305"/>
      <w:r w:rsidRPr="0090358E">
        <w:rPr>
          <w:rFonts w:ascii="Verdana" w:hAnsi="Verdana"/>
          <w:b/>
          <w:sz w:val="18"/>
          <w:szCs w:val="18"/>
        </w:rPr>
        <w:t xml:space="preserve">WYKAZ WYKONANYCH </w:t>
      </w:r>
      <w:bookmarkEnd w:id="306"/>
      <w:r w:rsidR="00E1363E">
        <w:rPr>
          <w:rFonts w:ascii="Verdana" w:hAnsi="Verdana"/>
          <w:b/>
          <w:sz w:val="18"/>
          <w:szCs w:val="18"/>
        </w:rPr>
        <w:t>USŁUG</w:t>
      </w:r>
    </w:p>
    <w:p w14:paraId="52A5C1A1" w14:textId="77777777" w:rsidR="00601841" w:rsidRPr="0090358E" w:rsidRDefault="00601841" w:rsidP="004A54CB">
      <w:pPr>
        <w:rPr>
          <w:rFonts w:ascii="Verdana" w:hAnsi="Verdana" w:cstheme="minorHAnsi"/>
          <w:sz w:val="20"/>
        </w:rPr>
      </w:pPr>
    </w:p>
    <w:p w14:paraId="3C02166E" w14:textId="128A8C68" w:rsidR="00B3599D" w:rsidRPr="0090358E" w:rsidRDefault="00B3599D" w:rsidP="00B3599D">
      <w:pPr>
        <w:spacing w:line="240" w:lineRule="auto"/>
        <w:jc w:val="center"/>
        <w:rPr>
          <w:rFonts w:ascii="Verdana" w:hAnsi="Verdana" w:cstheme="minorHAnsi"/>
          <w:b/>
          <w:sz w:val="20"/>
        </w:rPr>
      </w:pPr>
      <w:r w:rsidRPr="0090358E">
        <w:rPr>
          <w:rFonts w:ascii="Trebuchet MS" w:eastAsiaTheme="minorHAnsi" w:hAnsi="Trebuchet MS" w:cs="Arial"/>
          <w:bCs/>
          <w:color w:val="1A7466"/>
          <w:sz w:val="32"/>
          <w:szCs w:val="32"/>
        </w:rPr>
        <w:t>WYKAZ WYKONANYCH</w:t>
      </w:r>
      <w:r w:rsidRPr="0090358E">
        <w:rPr>
          <w:rFonts w:ascii="Trebuchet MS" w:hAnsi="Trebuchet MS"/>
          <w:caps/>
          <w:color w:val="1A7466"/>
          <w:kern w:val="28"/>
          <w:sz w:val="32"/>
          <w:szCs w:val="32"/>
        </w:rPr>
        <w:t xml:space="preserve"> </w:t>
      </w:r>
      <w:r w:rsidR="00E1363E">
        <w:rPr>
          <w:rFonts w:ascii="Trebuchet MS" w:hAnsi="Trebuchet MS"/>
          <w:caps/>
          <w:color w:val="1A7466"/>
          <w:kern w:val="28"/>
          <w:sz w:val="32"/>
          <w:szCs w:val="32"/>
        </w:rPr>
        <w:t>USŁUG</w:t>
      </w:r>
      <w:r w:rsidRPr="0090358E">
        <w:rPr>
          <w:rFonts w:ascii="Verdana" w:hAnsi="Verdana" w:cstheme="minorHAnsi"/>
          <w:b/>
          <w:sz w:val="20"/>
        </w:rPr>
        <w:t xml:space="preserve"> </w:t>
      </w:r>
    </w:p>
    <w:p w14:paraId="005FA049" w14:textId="77777777" w:rsidR="001261C2" w:rsidRPr="0090358E" w:rsidRDefault="001261C2" w:rsidP="00B3599D">
      <w:pPr>
        <w:spacing w:line="240" w:lineRule="auto"/>
        <w:jc w:val="center"/>
        <w:rPr>
          <w:rFonts w:ascii="Verdana" w:hAnsi="Verdana" w:cstheme="minorHAnsi"/>
          <w:b/>
          <w:sz w:val="18"/>
          <w:szCs w:val="18"/>
        </w:rPr>
      </w:pPr>
    </w:p>
    <w:p w14:paraId="372344BE" w14:textId="1FDADF5C" w:rsidR="00B3599D" w:rsidRPr="0090358E" w:rsidRDefault="001261C2" w:rsidP="006B0420">
      <w:pPr>
        <w:spacing w:before="120" w:after="120" w:line="240" w:lineRule="auto"/>
        <w:jc w:val="center"/>
        <w:rPr>
          <w:rFonts w:ascii="Verdana" w:hAnsi="Verdana" w:cstheme="minorHAnsi"/>
          <w:b/>
          <w:sz w:val="18"/>
          <w:szCs w:val="18"/>
        </w:rPr>
      </w:pPr>
      <w:r w:rsidRPr="0090358E">
        <w:rPr>
          <w:rFonts w:ascii="Verdana" w:hAnsi="Verdana" w:cstheme="minorHAnsi"/>
          <w:b/>
          <w:sz w:val="18"/>
          <w:szCs w:val="18"/>
        </w:rPr>
        <w:t xml:space="preserve">w okresie ostatnich </w:t>
      </w:r>
      <w:r w:rsidR="00EB5431" w:rsidRPr="0090358E">
        <w:rPr>
          <w:rFonts w:ascii="Verdana" w:hAnsi="Verdana" w:cstheme="minorHAnsi"/>
          <w:b/>
          <w:sz w:val="18"/>
          <w:szCs w:val="18"/>
        </w:rPr>
        <w:t>5</w:t>
      </w:r>
      <w:r w:rsidRPr="0090358E">
        <w:rPr>
          <w:rFonts w:ascii="Verdana" w:hAnsi="Verdana" w:cstheme="minorHAnsi"/>
          <w:b/>
          <w:sz w:val="18"/>
          <w:szCs w:val="18"/>
        </w:rPr>
        <w:t xml:space="preserve"> lat z podaniem </w:t>
      </w:r>
    </w:p>
    <w:p w14:paraId="5F10EB23" w14:textId="0C628049" w:rsidR="00B3599D" w:rsidRPr="0090358E" w:rsidRDefault="001261C2" w:rsidP="006B0420">
      <w:pPr>
        <w:spacing w:before="120" w:after="120" w:line="240" w:lineRule="auto"/>
        <w:jc w:val="center"/>
        <w:rPr>
          <w:rFonts w:ascii="Verdana" w:hAnsi="Verdana" w:cstheme="minorHAnsi"/>
          <w:b/>
          <w:sz w:val="18"/>
          <w:szCs w:val="18"/>
        </w:rPr>
      </w:pPr>
      <w:r w:rsidRPr="0090358E">
        <w:rPr>
          <w:rFonts w:ascii="Verdana" w:hAnsi="Verdana" w:cstheme="minorHAnsi"/>
          <w:b/>
          <w:sz w:val="18"/>
          <w:szCs w:val="18"/>
        </w:rPr>
        <w:t>przedmiotu, dat ich wykonania i odbiorców</w:t>
      </w:r>
    </w:p>
    <w:p w14:paraId="27198DCF" w14:textId="77777777" w:rsidR="00B3599D" w:rsidRPr="0090358E" w:rsidRDefault="00B3599D" w:rsidP="00B3599D">
      <w:pPr>
        <w:rPr>
          <w:rFonts w:ascii="Verdana" w:hAnsi="Verdana" w:cstheme="minorHAnsi"/>
          <w:sz w:val="20"/>
        </w:rPr>
      </w:pPr>
    </w:p>
    <w:p w14:paraId="1A620DDA" w14:textId="76DB6BD2" w:rsidR="00B3599D" w:rsidRPr="0090358E" w:rsidRDefault="00F65191" w:rsidP="00D32BD3">
      <w:pPr>
        <w:spacing w:after="120" w:line="240" w:lineRule="auto"/>
        <w:rPr>
          <w:rFonts w:ascii="Verdana" w:hAnsi="Verdana" w:cstheme="minorHAnsi"/>
          <w:b/>
          <w:bCs/>
          <w:i/>
          <w:sz w:val="18"/>
          <w:szCs w:val="18"/>
        </w:rPr>
      </w:pPr>
      <w:r w:rsidRPr="0090358E">
        <w:rPr>
          <w:rFonts w:ascii="Verdana" w:hAnsi="Verdana" w:cstheme="minorHAnsi"/>
          <w:sz w:val="18"/>
          <w:szCs w:val="18"/>
          <w:lang w:eastAsia="pl-PL"/>
        </w:rPr>
        <w:t xml:space="preserve">W związku z ubieganiem się o udzielenie zamówienia </w:t>
      </w:r>
      <w:r w:rsidR="00AB4C0C" w:rsidRPr="0090358E">
        <w:rPr>
          <w:rFonts w:ascii="Verdana" w:hAnsi="Verdana" w:cstheme="minorHAnsi"/>
          <w:sz w:val="18"/>
          <w:szCs w:val="18"/>
          <w:lang w:eastAsia="pl-PL"/>
        </w:rPr>
        <w:t>nie</w:t>
      </w:r>
      <w:r w:rsidRPr="0090358E">
        <w:rPr>
          <w:rFonts w:ascii="Verdana" w:hAnsi="Verdana" w:cstheme="minorHAnsi"/>
          <w:sz w:val="18"/>
          <w:szCs w:val="18"/>
          <w:lang w:eastAsia="pl-PL"/>
        </w:rPr>
        <w:t xml:space="preserve">publicznego w postępowaniu </w:t>
      </w:r>
      <w:r w:rsidR="00D149A9" w:rsidRPr="0090358E">
        <w:rPr>
          <w:rFonts w:ascii="Verdana" w:hAnsi="Verdana" w:cstheme="minorHAnsi"/>
          <w:sz w:val="18"/>
          <w:szCs w:val="18"/>
          <w:lang w:eastAsia="pl-PL"/>
        </w:rPr>
        <w:t>zakupowym</w:t>
      </w:r>
      <w:r w:rsidR="00D149A9" w:rsidRPr="0090358E">
        <w:rPr>
          <w:rFonts w:ascii="Verdana" w:eastAsia="Calibri" w:hAnsi="Verdana" w:cstheme="minorHAnsi"/>
          <w:sz w:val="18"/>
          <w:szCs w:val="18"/>
        </w:rPr>
        <w:t xml:space="preserve"> </w:t>
      </w:r>
      <w:r w:rsidRPr="0090358E">
        <w:rPr>
          <w:rFonts w:ascii="Verdana" w:hAnsi="Verdana" w:cstheme="minorHAnsi"/>
          <w:sz w:val="18"/>
          <w:szCs w:val="18"/>
          <w:lang w:eastAsia="pl-PL"/>
        </w:rPr>
        <w:t>prowadzonym</w:t>
      </w:r>
      <w:r w:rsidR="00B3599D" w:rsidRPr="0090358E">
        <w:rPr>
          <w:rFonts w:ascii="Verdana" w:hAnsi="Verdana" w:cstheme="minorHAnsi"/>
          <w:sz w:val="18"/>
          <w:szCs w:val="18"/>
          <w:lang w:eastAsia="pl-PL"/>
        </w:rPr>
        <w:t xml:space="preserve"> w trybie przetargu nieograniczonego </w:t>
      </w:r>
      <w:r w:rsidR="00955CB0">
        <w:rPr>
          <w:rFonts w:ascii="Verdana" w:hAnsi="Verdana" w:cstheme="minorHAnsi"/>
          <w:sz w:val="18"/>
          <w:szCs w:val="18"/>
          <w:lang w:eastAsia="pl-PL"/>
        </w:rPr>
        <w:t>pn.</w:t>
      </w:r>
      <w:r w:rsidR="00B3599D" w:rsidRPr="0090358E">
        <w:rPr>
          <w:rFonts w:ascii="Verdana" w:hAnsi="Verdana" w:cstheme="minorHAnsi"/>
          <w:sz w:val="18"/>
          <w:szCs w:val="18"/>
          <w:lang w:eastAsia="pl-PL"/>
        </w:rPr>
        <w:t xml:space="preserve"> </w:t>
      </w:r>
      <w:r w:rsidR="003459B7" w:rsidRPr="003459B7">
        <w:rPr>
          <w:rFonts w:ascii="Verdana" w:hAnsi="Verdana" w:cstheme="minorHAnsi"/>
          <w:b/>
          <w:bCs/>
          <w:i/>
          <w:sz w:val="18"/>
          <w:szCs w:val="18"/>
        </w:rPr>
        <w:t>Modernizacja systemów p.poż. na instalacjach i budynkach EC1</w:t>
      </w:r>
      <w:r w:rsidR="003459B7">
        <w:rPr>
          <w:rFonts w:ascii="Verdana" w:hAnsi="Verdana" w:cstheme="minorHAnsi"/>
          <w:b/>
          <w:bCs/>
          <w:i/>
          <w:sz w:val="18"/>
          <w:szCs w:val="18"/>
        </w:rPr>
        <w:t xml:space="preserve">. </w:t>
      </w:r>
      <w:r w:rsidR="00B3599D" w:rsidRPr="0090358E">
        <w:rPr>
          <w:rFonts w:ascii="Verdana" w:hAnsi="Verdana" w:cstheme="minorHAnsi"/>
          <w:sz w:val="18"/>
          <w:szCs w:val="18"/>
        </w:rPr>
        <w:t>(numer ref. postępowania:</w:t>
      </w:r>
      <w:r w:rsidR="00B3599D" w:rsidRPr="0090358E">
        <w:rPr>
          <w:rFonts w:ascii="Verdana" w:hAnsi="Verdana" w:cstheme="minorHAnsi"/>
          <w:b/>
          <w:sz w:val="18"/>
          <w:szCs w:val="18"/>
        </w:rPr>
        <w:t xml:space="preserve"> </w:t>
      </w:r>
      <w:r w:rsidR="00EB5431" w:rsidRPr="0090358E">
        <w:rPr>
          <w:rFonts w:ascii="Verdana" w:hAnsi="Verdana" w:cstheme="minorHAnsi"/>
          <w:b/>
          <w:bCs/>
          <w:sz w:val="18"/>
          <w:szCs w:val="18"/>
        </w:rPr>
        <w:t>POST/PEC/PEC/</w:t>
      </w:r>
      <w:r w:rsidR="00E1363E">
        <w:rPr>
          <w:rFonts w:ascii="Verdana" w:hAnsi="Verdana" w:cstheme="minorHAnsi"/>
          <w:b/>
          <w:bCs/>
          <w:sz w:val="18"/>
          <w:szCs w:val="18"/>
        </w:rPr>
        <w:t>UZR</w:t>
      </w:r>
      <w:r w:rsidR="00EB5431" w:rsidRPr="0090358E">
        <w:rPr>
          <w:rFonts w:ascii="Verdana" w:hAnsi="Verdana" w:cstheme="minorHAnsi"/>
          <w:b/>
          <w:bCs/>
          <w:sz w:val="18"/>
          <w:szCs w:val="18"/>
        </w:rPr>
        <w:t>/00</w:t>
      </w:r>
      <w:r w:rsidR="003459B7">
        <w:rPr>
          <w:rFonts w:ascii="Verdana" w:hAnsi="Verdana" w:cstheme="minorHAnsi"/>
          <w:b/>
          <w:bCs/>
          <w:sz w:val="18"/>
          <w:szCs w:val="18"/>
        </w:rPr>
        <w:t>925</w:t>
      </w:r>
      <w:r w:rsidR="00EB5431" w:rsidRPr="0090358E">
        <w:rPr>
          <w:rFonts w:ascii="Verdana" w:hAnsi="Verdana" w:cstheme="minorHAnsi"/>
          <w:b/>
          <w:bCs/>
          <w:sz w:val="18"/>
          <w:szCs w:val="18"/>
        </w:rPr>
        <w:t>/2025</w:t>
      </w:r>
      <w:r w:rsidR="00B3599D" w:rsidRPr="0090358E">
        <w:rPr>
          <w:rFonts w:ascii="Verdana" w:hAnsi="Verdana" w:cstheme="minorHAnsi"/>
          <w:sz w:val="18"/>
          <w:szCs w:val="18"/>
        </w:rPr>
        <w:t>)</w:t>
      </w:r>
      <w:r w:rsidR="00B3599D" w:rsidRPr="0090358E">
        <w:rPr>
          <w:rFonts w:ascii="Verdana" w:hAnsi="Verdana" w:cstheme="minorHAnsi"/>
          <w:b/>
          <w:sz w:val="18"/>
          <w:szCs w:val="18"/>
        </w:rPr>
        <w:t xml:space="preserve">, </w:t>
      </w:r>
      <w:r w:rsidR="00B3599D" w:rsidRPr="0090358E">
        <w:rPr>
          <w:rFonts w:ascii="Verdana" w:hAnsi="Verdana" w:cstheme="minorHAnsi"/>
          <w:b/>
          <w:sz w:val="18"/>
          <w:szCs w:val="18"/>
          <w:lang w:eastAsia="pl-PL"/>
        </w:rPr>
        <w:t>OŚWIADCZAMY</w:t>
      </w:r>
      <w:r w:rsidR="00B3599D" w:rsidRPr="0090358E">
        <w:rPr>
          <w:rFonts w:ascii="Verdana" w:hAnsi="Verdana" w:cstheme="minorHAnsi"/>
          <w:sz w:val="18"/>
          <w:szCs w:val="18"/>
          <w:lang w:eastAsia="pl-PL"/>
        </w:rPr>
        <w:t xml:space="preserve">, </w:t>
      </w:r>
      <w:r w:rsidR="00B3599D" w:rsidRPr="0090358E">
        <w:rPr>
          <w:rFonts w:ascii="Verdana" w:hAnsi="Verdana" w:cstheme="minorHAnsi"/>
          <w:bCs/>
          <w:sz w:val="18"/>
          <w:szCs w:val="18"/>
          <w:lang w:eastAsia="pl-PL"/>
        </w:rPr>
        <w:t>że</w:t>
      </w:r>
      <w:r w:rsidR="00B3599D" w:rsidRPr="0090358E">
        <w:rPr>
          <w:rFonts w:ascii="Verdana" w:hAnsi="Verdana" w:cstheme="minorHAnsi"/>
          <w:sz w:val="18"/>
          <w:szCs w:val="18"/>
          <w:lang w:eastAsia="pl-PL"/>
        </w:rPr>
        <w:t xml:space="preserve"> w okresie ostatnich </w:t>
      </w:r>
      <w:r w:rsidR="00EB5431" w:rsidRPr="0090358E">
        <w:rPr>
          <w:rFonts w:ascii="Verdana" w:hAnsi="Verdana" w:cstheme="minorHAnsi"/>
          <w:sz w:val="18"/>
          <w:szCs w:val="18"/>
          <w:lang w:eastAsia="pl-PL"/>
        </w:rPr>
        <w:t xml:space="preserve">5 </w:t>
      </w:r>
      <w:r w:rsidR="00B3599D" w:rsidRPr="0090358E">
        <w:rPr>
          <w:rFonts w:ascii="Verdana" w:hAnsi="Verdana" w:cstheme="minorHAnsi"/>
          <w:sz w:val="18"/>
          <w:szCs w:val="18"/>
          <w:lang w:eastAsia="pl-PL"/>
        </w:rPr>
        <w:t xml:space="preserve">lat przed upływem terminu składania Ofert wykonaliśmy następujące </w:t>
      </w:r>
      <w:r w:rsidR="00955CB0">
        <w:rPr>
          <w:rFonts w:ascii="Verdana" w:hAnsi="Verdana" w:cstheme="minorHAnsi"/>
          <w:sz w:val="20"/>
          <w:lang w:eastAsia="pl-PL"/>
        </w:rPr>
        <w:t>usługi</w:t>
      </w:r>
      <w:r w:rsidR="00B3599D" w:rsidRPr="0090358E">
        <w:rPr>
          <w:rFonts w:ascii="Verdana" w:hAnsi="Verdana" w:cstheme="minorHAnsi"/>
          <w:sz w:val="18"/>
          <w:szCs w:val="18"/>
          <w:lang w:eastAsia="pl-PL"/>
        </w:rPr>
        <w:t>:</w:t>
      </w:r>
    </w:p>
    <w:p w14:paraId="3F85C038" w14:textId="77777777" w:rsidR="00D32BD3" w:rsidRPr="0090358E"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3685"/>
        <w:gridCol w:w="1418"/>
        <w:gridCol w:w="1275"/>
        <w:gridCol w:w="1418"/>
        <w:gridCol w:w="1984"/>
      </w:tblGrid>
      <w:tr w:rsidR="00D0582E" w:rsidRPr="0090358E" w14:paraId="5576ABDA" w14:textId="77777777" w:rsidTr="00D0582E">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D0582E" w:rsidRPr="0090358E" w:rsidRDefault="00D0582E" w:rsidP="00B3599D">
            <w:pPr>
              <w:jc w:val="center"/>
              <w:rPr>
                <w:rFonts w:ascii="Verdana" w:hAnsi="Verdana" w:cstheme="minorHAnsi"/>
                <w:b/>
                <w:sz w:val="16"/>
                <w:szCs w:val="16"/>
              </w:rPr>
            </w:pPr>
          </w:p>
          <w:p w14:paraId="04A68D99" w14:textId="77777777" w:rsidR="00D0582E" w:rsidRPr="0090358E" w:rsidRDefault="00D0582E" w:rsidP="00B3599D">
            <w:pPr>
              <w:jc w:val="center"/>
              <w:rPr>
                <w:rFonts w:ascii="Verdana" w:hAnsi="Verdana" w:cstheme="minorHAnsi"/>
                <w:b/>
                <w:sz w:val="16"/>
                <w:szCs w:val="16"/>
              </w:rPr>
            </w:pPr>
            <w:r w:rsidRPr="0090358E">
              <w:rPr>
                <w:rFonts w:ascii="Verdana" w:hAnsi="Verdana" w:cstheme="minorHAnsi"/>
                <w:b/>
                <w:sz w:val="16"/>
                <w:szCs w:val="16"/>
              </w:rPr>
              <w:t>Lp.</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D0582E" w:rsidRPr="0090358E" w:rsidRDefault="00D0582E" w:rsidP="00B3599D">
            <w:pPr>
              <w:jc w:val="center"/>
              <w:rPr>
                <w:rFonts w:ascii="Verdana" w:hAnsi="Verdana" w:cstheme="minorHAnsi"/>
                <w:b/>
                <w:sz w:val="16"/>
                <w:szCs w:val="16"/>
              </w:rPr>
            </w:pPr>
          </w:p>
          <w:p w14:paraId="12E38AAE" w14:textId="77777777" w:rsidR="00D0582E" w:rsidRPr="0090358E" w:rsidRDefault="00D0582E" w:rsidP="00B3599D">
            <w:pPr>
              <w:spacing w:line="240" w:lineRule="auto"/>
              <w:jc w:val="center"/>
              <w:rPr>
                <w:rFonts w:ascii="Verdana" w:hAnsi="Verdana" w:cstheme="minorHAnsi"/>
                <w:b/>
                <w:sz w:val="16"/>
                <w:szCs w:val="16"/>
              </w:rPr>
            </w:pPr>
            <w:r w:rsidRPr="0090358E">
              <w:rPr>
                <w:rFonts w:ascii="Verdana" w:hAnsi="Verdana" w:cstheme="minorHAnsi"/>
                <w:b/>
                <w:sz w:val="16"/>
                <w:szCs w:val="16"/>
              </w:rPr>
              <w:t xml:space="preserve">Przedmiot zamówienia </w:t>
            </w:r>
          </w:p>
          <w:p w14:paraId="3E4C02FD" w14:textId="77777777" w:rsidR="00D0582E" w:rsidRPr="0090358E" w:rsidRDefault="00D0582E" w:rsidP="00B3599D">
            <w:pPr>
              <w:spacing w:line="240" w:lineRule="auto"/>
              <w:jc w:val="center"/>
              <w:rPr>
                <w:rFonts w:ascii="Verdana" w:hAnsi="Verdana" w:cstheme="minorHAnsi"/>
                <w:b/>
                <w:sz w:val="16"/>
                <w:szCs w:val="16"/>
              </w:rPr>
            </w:pPr>
          </w:p>
        </w:tc>
        <w:tc>
          <w:tcPr>
            <w:tcW w:w="1418" w:type="dxa"/>
            <w:vMerge w:val="restart"/>
            <w:tcBorders>
              <w:top w:val="single" w:sz="4" w:space="0" w:color="auto"/>
            </w:tcBorders>
            <w:shd w:val="clear" w:color="auto" w:fill="1A7466"/>
            <w:vAlign w:val="center"/>
          </w:tcPr>
          <w:p w14:paraId="0F826126" w14:textId="5B236842" w:rsidR="00D0582E" w:rsidRPr="0090358E" w:rsidRDefault="00D0582E" w:rsidP="00D0582E">
            <w:pPr>
              <w:jc w:val="center"/>
              <w:rPr>
                <w:rFonts w:ascii="Verdana" w:hAnsi="Verdana" w:cstheme="minorHAnsi"/>
                <w:b/>
                <w:sz w:val="16"/>
                <w:szCs w:val="16"/>
              </w:rPr>
            </w:pPr>
            <w:r>
              <w:rPr>
                <w:rFonts w:ascii="Verdana" w:hAnsi="Verdana" w:cstheme="minorHAnsi"/>
                <w:b/>
                <w:sz w:val="16"/>
                <w:szCs w:val="16"/>
              </w:rPr>
              <w:t>Wartość zamówienia</w:t>
            </w:r>
          </w:p>
        </w:tc>
        <w:tc>
          <w:tcPr>
            <w:tcW w:w="2693" w:type="dxa"/>
            <w:gridSpan w:val="2"/>
            <w:tcBorders>
              <w:top w:val="single" w:sz="4" w:space="0" w:color="auto"/>
              <w:bottom w:val="single" w:sz="4" w:space="0" w:color="auto"/>
            </w:tcBorders>
            <w:shd w:val="clear" w:color="auto" w:fill="1A7466"/>
            <w:vAlign w:val="center"/>
          </w:tcPr>
          <w:p w14:paraId="6A243E35" w14:textId="49C7C2A0" w:rsidR="00D0582E" w:rsidRPr="0090358E" w:rsidRDefault="00D0582E" w:rsidP="00B9336B">
            <w:pPr>
              <w:jc w:val="center"/>
              <w:rPr>
                <w:rFonts w:ascii="Verdana" w:hAnsi="Verdana" w:cstheme="minorHAnsi"/>
                <w:b/>
                <w:sz w:val="16"/>
                <w:szCs w:val="16"/>
              </w:rPr>
            </w:pPr>
            <w:r w:rsidRPr="0090358E">
              <w:rPr>
                <w:rFonts w:ascii="Verdana" w:hAnsi="Verdana" w:cstheme="minorHAnsi"/>
                <w:b/>
                <w:sz w:val="16"/>
                <w:szCs w:val="16"/>
              </w:rPr>
              <w:t>Termin realizacji</w:t>
            </w:r>
            <w:r>
              <w:rPr>
                <w:rFonts w:ascii="Verdana" w:hAnsi="Verdana" w:cstheme="minorHAnsi"/>
                <w:b/>
                <w:sz w:val="16"/>
                <w:szCs w:val="16"/>
              </w:rPr>
              <w:t xml:space="preserve"> usługi</w:t>
            </w:r>
          </w:p>
        </w:tc>
        <w:tc>
          <w:tcPr>
            <w:tcW w:w="1984" w:type="dxa"/>
            <w:vMerge w:val="restart"/>
            <w:tcBorders>
              <w:top w:val="single" w:sz="4" w:space="0" w:color="auto"/>
              <w:left w:val="nil"/>
              <w:right w:val="single" w:sz="4" w:space="0" w:color="auto"/>
            </w:tcBorders>
            <w:shd w:val="clear" w:color="auto" w:fill="1A7466"/>
            <w:vAlign w:val="center"/>
          </w:tcPr>
          <w:p w14:paraId="64595C1A" w14:textId="77777777" w:rsidR="00D0582E" w:rsidRPr="0090358E" w:rsidRDefault="00D0582E" w:rsidP="00B3599D">
            <w:pPr>
              <w:spacing w:line="240" w:lineRule="auto"/>
              <w:jc w:val="center"/>
              <w:rPr>
                <w:rFonts w:ascii="Verdana" w:hAnsi="Verdana" w:cstheme="minorHAnsi"/>
                <w:b/>
                <w:sz w:val="16"/>
                <w:szCs w:val="16"/>
                <w:lang w:eastAsia="pl-PL"/>
              </w:rPr>
            </w:pPr>
            <w:r w:rsidRPr="0090358E">
              <w:rPr>
                <w:rFonts w:ascii="Verdana" w:hAnsi="Verdana" w:cstheme="minorHAnsi"/>
                <w:b/>
                <w:sz w:val="16"/>
                <w:szCs w:val="16"/>
                <w:lang w:eastAsia="pl-PL"/>
              </w:rPr>
              <w:t>Nazwa Odbiorcy</w:t>
            </w:r>
          </w:p>
          <w:p w14:paraId="532F37A6" w14:textId="69E9AF93" w:rsidR="00D0582E" w:rsidRPr="0090358E" w:rsidRDefault="00D0582E" w:rsidP="00B3599D">
            <w:pPr>
              <w:spacing w:line="240" w:lineRule="auto"/>
              <w:jc w:val="center"/>
              <w:rPr>
                <w:rFonts w:ascii="Verdana" w:hAnsi="Verdana" w:cstheme="minorHAnsi"/>
                <w:sz w:val="16"/>
                <w:szCs w:val="16"/>
                <w:lang w:eastAsia="pl-PL"/>
              </w:rPr>
            </w:pPr>
            <w:r w:rsidRPr="0090358E">
              <w:rPr>
                <w:rFonts w:ascii="Verdana" w:hAnsi="Verdana" w:cstheme="minorHAnsi"/>
                <w:b/>
                <w:sz w:val="16"/>
                <w:szCs w:val="16"/>
                <w:lang w:eastAsia="pl-PL"/>
              </w:rPr>
              <w:t>(wraz z adresem i nr telefonu)</w:t>
            </w:r>
          </w:p>
        </w:tc>
      </w:tr>
      <w:tr w:rsidR="00D0582E" w:rsidRPr="0090358E" w14:paraId="6782B4CA" w14:textId="77777777" w:rsidTr="00D0582E">
        <w:trPr>
          <w:cantSplit/>
          <w:trHeight w:val="504"/>
          <w:tblHeader/>
        </w:trPr>
        <w:tc>
          <w:tcPr>
            <w:tcW w:w="597" w:type="dxa"/>
            <w:vMerge/>
            <w:tcBorders>
              <w:left w:val="single" w:sz="4" w:space="0" w:color="auto"/>
            </w:tcBorders>
            <w:shd w:val="clear" w:color="auto" w:fill="00B050"/>
            <w:vAlign w:val="center"/>
          </w:tcPr>
          <w:p w14:paraId="44ABAE26" w14:textId="77777777" w:rsidR="00D0582E" w:rsidRPr="0090358E" w:rsidRDefault="00D0582E" w:rsidP="00B3599D">
            <w:pPr>
              <w:jc w:val="center"/>
              <w:rPr>
                <w:rFonts w:ascii="Verdana" w:hAnsi="Verdana" w:cstheme="minorHAnsi"/>
                <w:b/>
                <w:sz w:val="16"/>
                <w:szCs w:val="16"/>
              </w:rPr>
            </w:pPr>
          </w:p>
        </w:tc>
        <w:tc>
          <w:tcPr>
            <w:tcW w:w="3685" w:type="dxa"/>
            <w:vMerge/>
            <w:tcBorders>
              <w:top w:val="nil"/>
              <w:right w:val="single" w:sz="4" w:space="0" w:color="auto"/>
            </w:tcBorders>
            <w:shd w:val="clear" w:color="auto" w:fill="00B050"/>
            <w:vAlign w:val="center"/>
          </w:tcPr>
          <w:p w14:paraId="0944CD7C" w14:textId="77777777" w:rsidR="00D0582E" w:rsidRPr="0090358E" w:rsidRDefault="00D0582E" w:rsidP="00B3599D">
            <w:pPr>
              <w:jc w:val="center"/>
              <w:rPr>
                <w:rFonts w:ascii="Verdana" w:hAnsi="Verdana" w:cstheme="minorHAnsi"/>
                <w:b/>
                <w:sz w:val="16"/>
                <w:szCs w:val="16"/>
              </w:rPr>
            </w:pPr>
          </w:p>
        </w:tc>
        <w:tc>
          <w:tcPr>
            <w:tcW w:w="1418" w:type="dxa"/>
            <w:vMerge/>
            <w:shd w:val="clear" w:color="auto" w:fill="1A7466"/>
          </w:tcPr>
          <w:p w14:paraId="7B6602D0" w14:textId="77777777" w:rsidR="00D0582E" w:rsidRPr="0090358E" w:rsidRDefault="00D0582E" w:rsidP="00B3599D">
            <w:pPr>
              <w:jc w:val="center"/>
              <w:rPr>
                <w:rFonts w:ascii="Verdana" w:hAnsi="Verdana" w:cstheme="minorHAnsi"/>
                <w:b/>
                <w:sz w:val="16"/>
                <w:szCs w:val="16"/>
              </w:rPr>
            </w:pPr>
          </w:p>
        </w:tc>
        <w:tc>
          <w:tcPr>
            <w:tcW w:w="1275" w:type="dxa"/>
            <w:tcBorders>
              <w:top w:val="nil"/>
              <w:bottom w:val="single" w:sz="6" w:space="0" w:color="auto"/>
            </w:tcBorders>
            <w:shd w:val="clear" w:color="auto" w:fill="1A7466"/>
            <w:vAlign w:val="center"/>
          </w:tcPr>
          <w:p w14:paraId="2257C327" w14:textId="17D5AD4C" w:rsidR="00D0582E" w:rsidRPr="0090358E" w:rsidRDefault="00D0582E" w:rsidP="00B3599D">
            <w:pPr>
              <w:jc w:val="center"/>
              <w:rPr>
                <w:rFonts w:ascii="Verdana" w:hAnsi="Verdana" w:cstheme="minorHAnsi"/>
                <w:b/>
                <w:sz w:val="16"/>
                <w:szCs w:val="16"/>
              </w:rPr>
            </w:pPr>
            <w:r w:rsidRPr="0090358E">
              <w:rPr>
                <w:rFonts w:ascii="Verdana" w:hAnsi="Verdana" w:cstheme="minorHAnsi"/>
                <w:b/>
                <w:sz w:val="16"/>
                <w:szCs w:val="16"/>
              </w:rPr>
              <w:t>Data</w:t>
            </w:r>
          </w:p>
          <w:p w14:paraId="1BE66BDD" w14:textId="2ED965A8" w:rsidR="00D0582E" w:rsidRPr="0090358E" w:rsidRDefault="00D0582E" w:rsidP="00B3599D">
            <w:pPr>
              <w:jc w:val="center"/>
              <w:rPr>
                <w:rFonts w:ascii="Verdana" w:hAnsi="Verdana" w:cstheme="minorHAnsi"/>
                <w:b/>
                <w:sz w:val="16"/>
                <w:szCs w:val="16"/>
              </w:rPr>
            </w:pPr>
            <w:r w:rsidRPr="0090358E">
              <w:rPr>
                <w:rFonts w:ascii="Verdana" w:hAnsi="Verdana" w:cstheme="minorHAnsi"/>
                <w:b/>
                <w:sz w:val="16"/>
                <w:szCs w:val="16"/>
              </w:rPr>
              <w:t>rozpoczęcia</w:t>
            </w:r>
          </w:p>
        </w:tc>
        <w:tc>
          <w:tcPr>
            <w:tcW w:w="1418" w:type="dxa"/>
            <w:tcBorders>
              <w:top w:val="nil"/>
              <w:bottom w:val="single" w:sz="6" w:space="0" w:color="auto"/>
              <w:right w:val="single" w:sz="4" w:space="0" w:color="auto"/>
            </w:tcBorders>
            <w:shd w:val="clear" w:color="auto" w:fill="1A7466"/>
            <w:vAlign w:val="center"/>
          </w:tcPr>
          <w:p w14:paraId="71C4B5B4" w14:textId="77777777" w:rsidR="00D0582E" w:rsidRPr="0090358E" w:rsidRDefault="00D0582E" w:rsidP="00B3599D">
            <w:pPr>
              <w:jc w:val="center"/>
              <w:rPr>
                <w:rFonts w:ascii="Verdana" w:hAnsi="Verdana" w:cstheme="minorHAnsi"/>
                <w:b/>
                <w:sz w:val="16"/>
                <w:szCs w:val="16"/>
              </w:rPr>
            </w:pPr>
            <w:r w:rsidRPr="0090358E">
              <w:rPr>
                <w:rFonts w:ascii="Verdana" w:hAnsi="Verdana" w:cstheme="minorHAnsi"/>
                <w:b/>
                <w:sz w:val="16"/>
                <w:szCs w:val="16"/>
              </w:rPr>
              <w:t>Data</w:t>
            </w:r>
          </w:p>
          <w:p w14:paraId="227BB1FA" w14:textId="77777777" w:rsidR="00D0582E" w:rsidRPr="0090358E" w:rsidRDefault="00D0582E" w:rsidP="00B3599D">
            <w:pPr>
              <w:jc w:val="center"/>
              <w:rPr>
                <w:rFonts w:ascii="Verdana" w:hAnsi="Verdana" w:cstheme="minorHAnsi"/>
                <w:b/>
                <w:sz w:val="16"/>
                <w:szCs w:val="16"/>
              </w:rPr>
            </w:pPr>
            <w:r w:rsidRPr="0090358E">
              <w:rPr>
                <w:rFonts w:ascii="Verdana" w:hAnsi="Verdana" w:cstheme="minorHAnsi"/>
                <w:b/>
                <w:sz w:val="16"/>
                <w:szCs w:val="16"/>
              </w:rPr>
              <w:t>zakończenia</w:t>
            </w:r>
          </w:p>
        </w:tc>
        <w:tc>
          <w:tcPr>
            <w:tcW w:w="1984" w:type="dxa"/>
            <w:vMerge/>
            <w:tcBorders>
              <w:left w:val="single" w:sz="4" w:space="0" w:color="auto"/>
              <w:bottom w:val="single" w:sz="4" w:space="0" w:color="auto"/>
              <w:right w:val="single" w:sz="4" w:space="0" w:color="auto"/>
            </w:tcBorders>
            <w:shd w:val="clear" w:color="auto" w:fill="00B050"/>
          </w:tcPr>
          <w:p w14:paraId="7E6799C2" w14:textId="77777777" w:rsidR="00D0582E" w:rsidRPr="0090358E" w:rsidRDefault="00D0582E" w:rsidP="00B3599D">
            <w:pPr>
              <w:jc w:val="center"/>
              <w:rPr>
                <w:rFonts w:ascii="Verdana" w:hAnsi="Verdana" w:cstheme="minorHAnsi"/>
                <w:sz w:val="16"/>
                <w:szCs w:val="16"/>
              </w:rPr>
            </w:pPr>
          </w:p>
        </w:tc>
      </w:tr>
      <w:tr w:rsidR="00D0582E" w:rsidRPr="0090358E" w14:paraId="2793A6BC" w14:textId="77777777" w:rsidTr="00D0582E">
        <w:trPr>
          <w:trHeight w:val="443"/>
        </w:trPr>
        <w:tc>
          <w:tcPr>
            <w:tcW w:w="597" w:type="dxa"/>
          </w:tcPr>
          <w:p w14:paraId="1C5E9967" w14:textId="77777777" w:rsidR="00D0582E" w:rsidRPr="0090358E" w:rsidRDefault="00D0582E" w:rsidP="000701C4">
            <w:pPr>
              <w:numPr>
                <w:ilvl w:val="0"/>
                <w:numId w:val="24"/>
              </w:numPr>
              <w:autoSpaceDE w:val="0"/>
              <w:autoSpaceDN w:val="0"/>
              <w:spacing w:before="120" w:after="200" w:line="240" w:lineRule="auto"/>
              <w:jc w:val="left"/>
              <w:rPr>
                <w:rFonts w:ascii="Verdana" w:hAnsi="Verdana" w:cstheme="minorHAnsi"/>
                <w:sz w:val="16"/>
                <w:szCs w:val="16"/>
              </w:rPr>
            </w:pPr>
          </w:p>
        </w:tc>
        <w:tc>
          <w:tcPr>
            <w:tcW w:w="3685" w:type="dxa"/>
            <w:tcBorders>
              <w:right w:val="single" w:sz="4" w:space="0" w:color="auto"/>
            </w:tcBorders>
          </w:tcPr>
          <w:p w14:paraId="742FCD18" w14:textId="77777777" w:rsidR="00D0582E" w:rsidRPr="0090358E" w:rsidRDefault="00D0582E" w:rsidP="00B3599D">
            <w:pPr>
              <w:spacing w:before="120"/>
              <w:rPr>
                <w:rFonts w:ascii="Verdana" w:hAnsi="Verdana" w:cstheme="minorHAnsi"/>
                <w:sz w:val="16"/>
                <w:szCs w:val="16"/>
              </w:rPr>
            </w:pPr>
          </w:p>
        </w:tc>
        <w:tc>
          <w:tcPr>
            <w:tcW w:w="1418" w:type="dxa"/>
          </w:tcPr>
          <w:p w14:paraId="3A4BB4D0" w14:textId="77777777" w:rsidR="00D0582E" w:rsidRPr="0090358E" w:rsidRDefault="00D0582E" w:rsidP="00B3599D">
            <w:pPr>
              <w:spacing w:before="120"/>
              <w:rPr>
                <w:rFonts w:ascii="Verdana" w:hAnsi="Verdana" w:cstheme="minorHAnsi"/>
                <w:sz w:val="16"/>
                <w:szCs w:val="16"/>
              </w:rPr>
            </w:pPr>
          </w:p>
        </w:tc>
        <w:tc>
          <w:tcPr>
            <w:tcW w:w="1275" w:type="dxa"/>
            <w:tcBorders>
              <w:top w:val="single" w:sz="6" w:space="0" w:color="auto"/>
              <w:bottom w:val="single" w:sz="4" w:space="0" w:color="auto"/>
              <w:right w:val="single" w:sz="4" w:space="0" w:color="auto"/>
            </w:tcBorders>
          </w:tcPr>
          <w:p w14:paraId="5EC20FCE" w14:textId="1386ED56" w:rsidR="00D0582E" w:rsidRPr="0090358E" w:rsidRDefault="00D0582E" w:rsidP="00B3599D">
            <w:pPr>
              <w:spacing w:before="120"/>
              <w:rPr>
                <w:rFonts w:ascii="Verdana" w:hAnsi="Verdana" w:cstheme="minorHAnsi"/>
                <w:sz w:val="16"/>
                <w:szCs w:val="16"/>
              </w:rPr>
            </w:pPr>
          </w:p>
        </w:tc>
        <w:tc>
          <w:tcPr>
            <w:tcW w:w="1418" w:type="dxa"/>
            <w:tcBorders>
              <w:top w:val="single" w:sz="6" w:space="0" w:color="auto"/>
              <w:left w:val="single" w:sz="4" w:space="0" w:color="auto"/>
              <w:bottom w:val="single" w:sz="4" w:space="0" w:color="auto"/>
              <w:right w:val="single" w:sz="4" w:space="0" w:color="auto"/>
            </w:tcBorders>
          </w:tcPr>
          <w:p w14:paraId="55E54453" w14:textId="77777777" w:rsidR="00D0582E" w:rsidRPr="0090358E" w:rsidRDefault="00D0582E" w:rsidP="00B3599D">
            <w:pPr>
              <w:spacing w:before="120"/>
              <w:rPr>
                <w:rFonts w:ascii="Verdana" w:hAnsi="Verdana"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tcPr>
          <w:p w14:paraId="577B12F8" w14:textId="77777777" w:rsidR="00D0582E" w:rsidRPr="0090358E" w:rsidRDefault="00D0582E" w:rsidP="00B3599D">
            <w:pPr>
              <w:spacing w:before="120"/>
              <w:rPr>
                <w:rFonts w:ascii="Verdana" w:hAnsi="Verdana" w:cstheme="minorHAnsi"/>
                <w:sz w:val="16"/>
                <w:szCs w:val="16"/>
              </w:rPr>
            </w:pPr>
          </w:p>
        </w:tc>
      </w:tr>
      <w:tr w:rsidR="00D0582E" w:rsidRPr="0090358E" w14:paraId="063D3F94" w14:textId="77777777" w:rsidTr="00D0582E">
        <w:trPr>
          <w:trHeight w:val="443"/>
        </w:trPr>
        <w:tc>
          <w:tcPr>
            <w:tcW w:w="597" w:type="dxa"/>
          </w:tcPr>
          <w:p w14:paraId="6691AD92" w14:textId="77777777" w:rsidR="00D0582E" w:rsidRPr="0090358E" w:rsidRDefault="00D0582E" w:rsidP="000701C4">
            <w:pPr>
              <w:numPr>
                <w:ilvl w:val="0"/>
                <w:numId w:val="24"/>
              </w:numPr>
              <w:autoSpaceDE w:val="0"/>
              <w:autoSpaceDN w:val="0"/>
              <w:spacing w:before="120" w:after="200" w:line="240" w:lineRule="auto"/>
              <w:jc w:val="left"/>
              <w:rPr>
                <w:rFonts w:ascii="Verdana" w:hAnsi="Verdana" w:cstheme="minorHAnsi"/>
                <w:sz w:val="16"/>
                <w:szCs w:val="16"/>
              </w:rPr>
            </w:pPr>
          </w:p>
        </w:tc>
        <w:tc>
          <w:tcPr>
            <w:tcW w:w="3685" w:type="dxa"/>
            <w:tcBorders>
              <w:right w:val="single" w:sz="4" w:space="0" w:color="auto"/>
            </w:tcBorders>
          </w:tcPr>
          <w:p w14:paraId="7DBC97FF" w14:textId="77777777" w:rsidR="00D0582E" w:rsidRPr="0090358E" w:rsidRDefault="00D0582E" w:rsidP="00B3599D">
            <w:pPr>
              <w:spacing w:before="120"/>
              <w:rPr>
                <w:rFonts w:ascii="Verdana" w:hAnsi="Verdana" w:cstheme="minorHAnsi"/>
                <w:sz w:val="16"/>
                <w:szCs w:val="16"/>
              </w:rPr>
            </w:pPr>
          </w:p>
        </w:tc>
        <w:tc>
          <w:tcPr>
            <w:tcW w:w="1418" w:type="dxa"/>
          </w:tcPr>
          <w:p w14:paraId="78F87CE8" w14:textId="77777777" w:rsidR="00D0582E" w:rsidRPr="0090358E" w:rsidRDefault="00D0582E" w:rsidP="00B3599D">
            <w:pPr>
              <w:spacing w:before="120"/>
              <w:rPr>
                <w:rFonts w:ascii="Verdana" w:hAnsi="Verdana" w:cstheme="minorHAnsi"/>
                <w:sz w:val="16"/>
                <w:szCs w:val="16"/>
              </w:rPr>
            </w:pPr>
          </w:p>
        </w:tc>
        <w:tc>
          <w:tcPr>
            <w:tcW w:w="1275" w:type="dxa"/>
            <w:tcBorders>
              <w:top w:val="single" w:sz="4" w:space="0" w:color="auto"/>
              <w:right w:val="single" w:sz="4" w:space="0" w:color="auto"/>
            </w:tcBorders>
          </w:tcPr>
          <w:p w14:paraId="4720094C" w14:textId="05646EBA" w:rsidR="00D0582E" w:rsidRPr="0090358E" w:rsidRDefault="00D0582E" w:rsidP="00B3599D">
            <w:pPr>
              <w:spacing w:before="120"/>
              <w:rPr>
                <w:rFonts w:ascii="Verdana" w:hAnsi="Verdana" w:cstheme="minorHAnsi"/>
                <w:sz w:val="16"/>
                <w:szCs w:val="16"/>
              </w:rPr>
            </w:pPr>
          </w:p>
        </w:tc>
        <w:tc>
          <w:tcPr>
            <w:tcW w:w="1418" w:type="dxa"/>
            <w:tcBorders>
              <w:top w:val="single" w:sz="4" w:space="0" w:color="auto"/>
              <w:left w:val="single" w:sz="4" w:space="0" w:color="auto"/>
              <w:right w:val="single" w:sz="4" w:space="0" w:color="auto"/>
            </w:tcBorders>
          </w:tcPr>
          <w:p w14:paraId="33118599" w14:textId="77777777" w:rsidR="00D0582E" w:rsidRPr="0090358E" w:rsidRDefault="00D0582E" w:rsidP="00B3599D">
            <w:pPr>
              <w:spacing w:before="120"/>
              <w:rPr>
                <w:rFonts w:ascii="Verdana" w:hAnsi="Verdana"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tcPr>
          <w:p w14:paraId="423F0205" w14:textId="77777777" w:rsidR="00D0582E" w:rsidRPr="0090358E" w:rsidRDefault="00D0582E" w:rsidP="00B3599D">
            <w:pPr>
              <w:spacing w:before="120"/>
              <w:rPr>
                <w:rFonts w:ascii="Verdana" w:hAnsi="Verdana" w:cstheme="minorHAnsi"/>
                <w:sz w:val="16"/>
                <w:szCs w:val="16"/>
              </w:rPr>
            </w:pPr>
          </w:p>
        </w:tc>
      </w:tr>
    </w:tbl>
    <w:p w14:paraId="667050B0" w14:textId="77777777" w:rsidR="00B17724" w:rsidRPr="0090358E" w:rsidRDefault="00B17724" w:rsidP="00D32BD3">
      <w:pPr>
        <w:spacing w:before="120"/>
        <w:ind w:right="1"/>
        <w:outlineLvl w:val="0"/>
        <w:rPr>
          <w:rFonts w:ascii="Verdana" w:hAnsi="Verdana" w:cstheme="minorHAnsi"/>
          <w:sz w:val="18"/>
          <w:szCs w:val="18"/>
        </w:rPr>
      </w:pPr>
      <w:bookmarkStart w:id="307" w:name="_Toc515896307"/>
      <w:bookmarkStart w:id="308" w:name="_Toc122344848"/>
      <w:r w:rsidRPr="0090358E">
        <w:rPr>
          <w:rFonts w:ascii="Verdana" w:hAnsi="Verdana" w:cstheme="minorHAnsi"/>
          <w:sz w:val="18"/>
          <w:szCs w:val="18"/>
        </w:rPr>
        <w:t>UWAGA: Należy dostosować ilość wierszy do ilości wykazywanych zadań</w:t>
      </w:r>
      <w:bookmarkEnd w:id="307"/>
      <w:bookmarkEnd w:id="308"/>
    </w:p>
    <w:p w14:paraId="7DD45A55" w14:textId="68942D1E" w:rsidR="009C4AC1" w:rsidRPr="0090358E" w:rsidRDefault="009C4AC1" w:rsidP="00D32BD3">
      <w:pPr>
        <w:spacing w:before="120"/>
        <w:ind w:right="1"/>
        <w:rPr>
          <w:rFonts w:ascii="Verdana" w:hAnsi="Verdana" w:cstheme="minorHAnsi"/>
          <w:sz w:val="18"/>
          <w:szCs w:val="18"/>
        </w:rPr>
      </w:pPr>
      <w:r w:rsidRPr="0090358E">
        <w:rPr>
          <w:rFonts w:ascii="Verdana" w:hAnsi="Verdana" w:cstheme="minorHAnsi"/>
          <w:sz w:val="18"/>
          <w:szCs w:val="18"/>
        </w:rPr>
        <w:t>Do niniejszego wykazu dołączam dowody potwierdzające, że ww. zamówienia zos</w:t>
      </w:r>
      <w:r w:rsidR="007B3BC1" w:rsidRPr="0090358E">
        <w:rPr>
          <w:rFonts w:ascii="Verdana" w:hAnsi="Verdana" w:cstheme="minorHAnsi"/>
          <w:sz w:val="18"/>
          <w:szCs w:val="18"/>
        </w:rPr>
        <w:t>tały wykonane należycie.</w:t>
      </w:r>
    </w:p>
    <w:p w14:paraId="569A6C62" w14:textId="77777777" w:rsidR="00B3599D" w:rsidRPr="0090358E" w:rsidRDefault="00B3599D" w:rsidP="00B3599D">
      <w:pPr>
        <w:ind w:right="-993"/>
        <w:rPr>
          <w:rFonts w:ascii="Verdana" w:hAnsi="Verdana" w:cstheme="minorHAnsi"/>
          <w:sz w:val="20"/>
        </w:rPr>
      </w:pPr>
    </w:p>
    <w:p w14:paraId="7D3CCF07" w14:textId="00F68D92" w:rsidR="00B3599D" w:rsidRPr="0090358E" w:rsidRDefault="00B3599D" w:rsidP="00544D2E">
      <w:pPr>
        <w:ind w:left="-284" w:right="-993"/>
        <w:rPr>
          <w:rFonts w:ascii="Verdana" w:hAnsi="Verdana" w:cstheme="minorHAnsi"/>
          <w:sz w:val="20"/>
        </w:rPr>
      </w:pPr>
    </w:p>
    <w:p w14:paraId="0DA1C760" w14:textId="77777777" w:rsidR="00D32BD3" w:rsidRPr="0090358E" w:rsidRDefault="00D32BD3" w:rsidP="00544D2E">
      <w:pPr>
        <w:ind w:left="-284" w:right="-993"/>
        <w:rPr>
          <w:rFonts w:ascii="Verdana" w:hAnsi="Verdana" w:cstheme="minorHAnsi"/>
          <w:sz w:val="20"/>
        </w:rPr>
      </w:pPr>
    </w:p>
    <w:p w14:paraId="20DF412C" w14:textId="5AF82ED2" w:rsidR="00B3599D" w:rsidRPr="0090358E" w:rsidRDefault="00B3599D" w:rsidP="00D32BD3">
      <w:pPr>
        <w:ind w:left="5670" w:right="-993"/>
        <w:rPr>
          <w:rFonts w:ascii="Verdana" w:hAnsi="Verdana" w:cstheme="minorHAnsi"/>
          <w:sz w:val="16"/>
          <w:szCs w:val="16"/>
        </w:rPr>
      </w:pPr>
      <w:r w:rsidRPr="0090358E">
        <w:rPr>
          <w:rFonts w:ascii="Verdana" w:hAnsi="Verdana" w:cstheme="minorHAnsi"/>
          <w:sz w:val="20"/>
        </w:rPr>
        <w:tab/>
        <w:t xml:space="preserve">        </w:t>
      </w:r>
      <w:r w:rsidR="00544D2E" w:rsidRPr="0090358E">
        <w:rPr>
          <w:rFonts w:ascii="Verdana" w:hAnsi="Verdana" w:cstheme="minorHAnsi"/>
          <w:sz w:val="20"/>
        </w:rPr>
        <w:tab/>
        <w:t xml:space="preserve">  </w:t>
      </w:r>
      <w:r w:rsidR="00F65191" w:rsidRPr="0090358E">
        <w:rPr>
          <w:rFonts w:ascii="Verdana" w:hAnsi="Verdana" w:cstheme="minorHAnsi"/>
          <w:sz w:val="20"/>
        </w:rPr>
        <w:t xml:space="preserve">                                                                                                        </w:t>
      </w:r>
      <w:r w:rsidR="00544D2E" w:rsidRPr="0090358E">
        <w:rPr>
          <w:rFonts w:ascii="Verdana" w:hAnsi="Verdana" w:cstheme="minorHAnsi"/>
          <w:sz w:val="16"/>
          <w:szCs w:val="16"/>
        </w:rPr>
        <w:t>…….</w:t>
      </w:r>
      <w:r w:rsidRPr="0090358E">
        <w:rPr>
          <w:rFonts w:ascii="Verdana" w:hAnsi="Verdana" w:cstheme="minorHAnsi"/>
          <w:sz w:val="16"/>
          <w:szCs w:val="16"/>
        </w:rPr>
        <w:t>………..….........</w:t>
      </w:r>
      <w:r w:rsidR="00D32BD3" w:rsidRPr="0090358E">
        <w:rPr>
          <w:rFonts w:ascii="Verdana" w:hAnsi="Verdana" w:cstheme="minorHAnsi"/>
          <w:sz w:val="16"/>
          <w:szCs w:val="16"/>
        </w:rPr>
        <w:t>..............</w:t>
      </w:r>
      <w:r w:rsidRPr="0090358E">
        <w:rPr>
          <w:rFonts w:ascii="Verdana" w:hAnsi="Verdana" w:cstheme="minorHAnsi"/>
          <w:sz w:val="16"/>
          <w:szCs w:val="16"/>
        </w:rPr>
        <w:t>.................................</w:t>
      </w:r>
    </w:p>
    <w:p w14:paraId="6894F642" w14:textId="0B744A71" w:rsidR="0072669D" w:rsidRPr="0090358E" w:rsidRDefault="00794A5D" w:rsidP="00CA696C">
      <w:pPr>
        <w:spacing w:line="240" w:lineRule="auto"/>
        <w:ind w:left="5398" w:right="68"/>
        <w:jc w:val="center"/>
        <w:rPr>
          <w:rFonts w:ascii="Verdana" w:hAnsi="Verdana" w:cstheme="minorHAnsi"/>
          <w:b/>
          <w:sz w:val="16"/>
          <w:szCs w:val="16"/>
        </w:rPr>
      </w:pPr>
      <w:r w:rsidRPr="0090358E">
        <w:rPr>
          <w:rFonts w:ascii="Verdana" w:hAnsi="Verdana" w:cstheme="minorHAnsi"/>
          <w:b/>
          <w:sz w:val="16"/>
          <w:szCs w:val="16"/>
        </w:rPr>
        <w:t xml:space="preserve">podpis osoby uprawnionej/ osób uprawnionych do składania oświadczeń woli w imieniu Wykonawcy </w:t>
      </w:r>
    </w:p>
    <w:p w14:paraId="714A9B47" w14:textId="5A157807" w:rsidR="00E5014A" w:rsidRDefault="00E5014A" w:rsidP="00EB5431">
      <w:pPr>
        <w:spacing w:line="240" w:lineRule="auto"/>
        <w:jc w:val="left"/>
        <w:rPr>
          <w:rFonts w:ascii="Verdana" w:hAnsi="Verdana" w:cstheme="minorHAnsi"/>
          <w:b/>
          <w:i/>
          <w:sz w:val="20"/>
        </w:rPr>
      </w:pPr>
    </w:p>
    <w:p w14:paraId="04AA783E" w14:textId="44BCA017" w:rsidR="00E5014A" w:rsidRDefault="00E5014A">
      <w:pPr>
        <w:spacing w:line="240" w:lineRule="auto"/>
        <w:jc w:val="left"/>
        <w:rPr>
          <w:rFonts w:ascii="Verdana" w:hAnsi="Verdana" w:cstheme="minorHAnsi"/>
          <w:b/>
          <w:i/>
          <w:sz w:val="20"/>
        </w:rPr>
      </w:pPr>
    </w:p>
    <w:sectPr w:rsidR="00E5014A" w:rsidSect="006B0420">
      <w:headerReference w:type="default" r:id="rId27"/>
      <w:footerReference w:type="default" r:id="rId28"/>
      <w:headerReference w:type="first" r:id="rId29"/>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BAB83" w14:textId="77777777" w:rsidR="00463D85" w:rsidRDefault="00463D85">
      <w:r>
        <w:separator/>
      </w:r>
    </w:p>
  </w:endnote>
  <w:endnote w:type="continuationSeparator" w:id="0">
    <w:p w14:paraId="02A19BD4" w14:textId="77777777" w:rsidR="00463D85" w:rsidRDefault="0046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altName w:val="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507A0D" w:rsidRPr="0072383F" w:rsidRDefault="00507A0D"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8138178" w:rsidR="00507A0D" w:rsidRPr="00796896" w:rsidRDefault="00507A0D"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065BB">
              <w:rPr>
                <w:rFonts w:ascii="Arial" w:hAnsi="Arial" w:cs="Arial"/>
                <w:bCs/>
                <w:noProof/>
                <w:sz w:val="16"/>
                <w:szCs w:val="16"/>
                <w:lang w:eastAsia="pl-PL"/>
              </w:rPr>
              <w:t>29</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065BB">
              <w:rPr>
                <w:rFonts w:ascii="Arial" w:hAnsi="Arial" w:cs="Arial"/>
                <w:bCs/>
                <w:noProof/>
                <w:sz w:val="16"/>
                <w:szCs w:val="16"/>
                <w:lang w:eastAsia="pl-PL"/>
              </w:rPr>
              <w:t>30</w:t>
            </w:r>
            <w:r w:rsidRPr="00796896">
              <w:rPr>
                <w:rFonts w:ascii="Arial" w:hAnsi="Arial" w:cs="Arial"/>
                <w:bCs/>
                <w:sz w:val="16"/>
                <w:szCs w:val="16"/>
                <w:lang w:eastAsia="pl-PL"/>
              </w:rPr>
              <w:fldChar w:fldCharType="end"/>
            </w:r>
          </w:p>
        </w:sdtContent>
      </w:sdt>
    </w:sdtContent>
  </w:sdt>
  <w:p w14:paraId="270B7F7F" w14:textId="77777777" w:rsidR="00507A0D" w:rsidRDefault="00507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24F9D" w14:textId="77777777" w:rsidR="00463D85" w:rsidRDefault="00463D85">
      <w:r>
        <w:separator/>
      </w:r>
    </w:p>
  </w:footnote>
  <w:footnote w:type="continuationSeparator" w:id="0">
    <w:p w14:paraId="5ED9EEF2" w14:textId="77777777" w:rsidR="00463D85" w:rsidRDefault="00463D85">
      <w:r>
        <w:continuationSeparator/>
      </w:r>
    </w:p>
  </w:footnote>
  <w:footnote w:id="1">
    <w:p w14:paraId="76090856" w14:textId="77777777" w:rsidR="00507A0D" w:rsidRPr="006B0420" w:rsidRDefault="00507A0D"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507A0D" w:rsidRPr="00A67F2D" w:rsidDel="00900F4B" w:rsidRDefault="00507A0D" w:rsidP="0042031F">
      <w:pPr>
        <w:pStyle w:val="Tekstprzypisudolnego"/>
        <w:rPr>
          <w:del w:id="295" w:author="Auto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507A0D" w:rsidRPr="006B0420" w:rsidRDefault="00507A0D"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54783952" w:rsidR="00507A0D" w:rsidRPr="006B0420" w:rsidRDefault="00507A0D"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2063C295" w:rsidR="00507A0D" w:rsidRPr="006B0420" w:rsidRDefault="00507A0D"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507A0D" w:rsidRPr="006B0420" w:rsidRDefault="00507A0D"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507A0D" w:rsidRPr="006B0420" w:rsidRDefault="00507A0D"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507A0D" w:rsidRPr="006B0420" w:rsidRDefault="00507A0D"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507A0D" w:rsidRPr="00D32BD3" w:rsidRDefault="00507A0D"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507A0D" w:rsidRPr="006B0420" w:rsidRDefault="00507A0D"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507A0D" w:rsidRPr="00E14220" w14:paraId="246C804D" w14:textId="77777777" w:rsidTr="006B0420">
      <w:trPr>
        <w:trHeight w:val="1135"/>
      </w:trPr>
      <w:tc>
        <w:tcPr>
          <w:tcW w:w="5105" w:type="dxa"/>
        </w:tcPr>
        <w:p w14:paraId="4A59253D" w14:textId="77777777" w:rsidR="00507A0D" w:rsidRPr="00796896" w:rsidRDefault="00507A0D"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507A0D" w:rsidRDefault="00507A0D" w:rsidP="00E76A8B">
          <w:pPr>
            <w:suppressAutoHyphens/>
            <w:ind w:right="187"/>
            <w:rPr>
              <w:rFonts w:ascii="Trebuchet MS" w:hAnsi="Trebuchet MS"/>
              <w:color w:val="000000" w:themeColor="text1"/>
              <w:sz w:val="14"/>
              <w:szCs w:val="18"/>
            </w:rPr>
          </w:pPr>
        </w:p>
        <w:p w14:paraId="2C64D147" w14:textId="77777777" w:rsidR="00905237" w:rsidRDefault="00507A0D" w:rsidP="0066628B">
          <w:pPr>
            <w:suppressAutoHyphens/>
            <w:ind w:right="187"/>
            <w:rPr>
              <w:rFonts w:asciiTheme="majorHAnsi" w:hAnsiTheme="majorHAnsi"/>
              <w:b/>
              <w:bCs/>
              <w:color w:val="000000" w:themeColor="text1"/>
              <w:sz w:val="14"/>
              <w:szCs w:val="18"/>
            </w:rPr>
          </w:pPr>
          <w:r w:rsidRPr="00777B65">
            <w:rPr>
              <w:rFonts w:asciiTheme="majorHAnsi" w:hAnsiTheme="majorHAnsi"/>
              <w:color w:val="000000" w:themeColor="text1"/>
              <w:sz w:val="14"/>
              <w:szCs w:val="18"/>
            </w:rPr>
            <w:t>„</w:t>
          </w:r>
          <w:r w:rsidR="00905237" w:rsidRPr="00905237">
            <w:rPr>
              <w:rFonts w:asciiTheme="majorHAnsi" w:hAnsiTheme="majorHAnsi"/>
              <w:b/>
              <w:bCs/>
              <w:color w:val="000000" w:themeColor="text1"/>
              <w:sz w:val="14"/>
              <w:szCs w:val="18"/>
            </w:rPr>
            <w:t>Modernizacja systemów p.poż. na instalacjach i budynkach EC1</w:t>
          </w:r>
          <w:r w:rsidR="00905237">
            <w:rPr>
              <w:rFonts w:asciiTheme="majorHAnsi" w:hAnsiTheme="majorHAnsi"/>
              <w:b/>
              <w:bCs/>
              <w:color w:val="000000" w:themeColor="text1"/>
              <w:sz w:val="14"/>
              <w:szCs w:val="18"/>
            </w:rPr>
            <w:t>”</w:t>
          </w:r>
        </w:p>
        <w:p w14:paraId="1F21387A" w14:textId="5B8C31F1" w:rsidR="00507A0D" w:rsidRPr="00E14220" w:rsidRDefault="00507A0D" w:rsidP="0066628B">
          <w:pPr>
            <w:suppressAutoHyphens/>
            <w:ind w:right="187"/>
            <w:rPr>
              <w:rFonts w:asciiTheme="majorHAnsi" w:hAnsiTheme="majorHAnsi"/>
              <w:color w:val="000000" w:themeColor="text1"/>
              <w:sz w:val="14"/>
              <w:szCs w:val="18"/>
            </w:rPr>
          </w:pPr>
          <w:r w:rsidRPr="00777B65">
            <w:rPr>
              <w:rFonts w:asciiTheme="majorHAnsi" w:hAnsiTheme="majorHAnsi"/>
              <w:b/>
              <w:bCs/>
              <w:color w:val="000000" w:themeColor="text1"/>
              <w:sz w:val="14"/>
              <w:szCs w:val="18"/>
            </w:rPr>
            <w:t>POST/PEC/PEC/</w:t>
          </w:r>
          <w:r w:rsidR="00F30F69">
            <w:rPr>
              <w:rFonts w:asciiTheme="majorHAnsi" w:hAnsiTheme="majorHAnsi"/>
              <w:b/>
              <w:bCs/>
              <w:color w:val="000000" w:themeColor="text1"/>
              <w:sz w:val="14"/>
              <w:szCs w:val="18"/>
            </w:rPr>
            <w:t>UZR</w:t>
          </w:r>
          <w:r w:rsidRPr="00777B65">
            <w:rPr>
              <w:rFonts w:asciiTheme="majorHAnsi" w:hAnsiTheme="majorHAnsi"/>
              <w:b/>
              <w:bCs/>
              <w:color w:val="000000" w:themeColor="text1"/>
              <w:sz w:val="14"/>
              <w:szCs w:val="18"/>
            </w:rPr>
            <w:t>/00</w:t>
          </w:r>
          <w:r w:rsidR="00905237">
            <w:rPr>
              <w:rFonts w:asciiTheme="majorHAnsi" w:hAnsiTheme="majorHAnsi"/>
              <w:b/>
              <w:bCs/>
              <w:color w:val="000000" w:themeColor="text1"/>
              <w:sz w:val="14"/>
              <w:szCs w:val="18"/>
            </w:rPr>
            <w:t>925</w:t>
          </w:r>
          <w:r w:rsidRPr="00777B65">
            <w:rPr>
              <w:rFonts w:asciiTheme="majorHAnsi" w:hAnsiTheme="majorHAnsi"/>
              <w:b/>
              <w:bCs/>
              <w:color w:val="000000" w:themeColor="text1"/>
              <w:sz w:val="14"/>
              <w:szCs w:val="18"/>
            </w:rPr>
            <w:t>/2025</w:t>
          </w:r>
        </w:p>
      </w:tc>
      <w:tc>
        <w:tcPr>
          <w:tcW w:w="5106" w:type="dxa"/>
        </w:tcPr>
        <w:p w14:paraId="52A1F6A9" w14:textId="77777777" w:rsidR="00507A0D" w:rsidRPr="00796896" w:rsidRDefault="00507A0D"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40.05pt">
                <v:imagedata r:id="rId1" o:title=""/>
              </v:shape>
              <o:OLEObject Type="Embed" ProgID="PBrush" ShapeID="_x0000_i1025" DrawAspect="Content" ObjectID="_1824890850" r:id="rId2"/>
            </w:object>
          </w:r>
        </w:p>
        <w:p w14:paraId="2A80A5FC" w14:textId="77777777" w:rsidR="00507A0D" w:rsidRPr="00E14220" w:rsidRDefault="00507A0D" w:rsidP="00E76A8B">
          <w:pPr>
            <w:suppressAutoHyphens/>
            <w:jc w:val="right"/>
            <w:rPr>
              <w:rFonts w:eastAsia="Verdana" w:cs="Calibri"/>
              <w:color w:val="008000"/>
              <w:szCs w:val="22"/>
            </w:rPr>
          </w:pPr>
        </w:p>
      </w:tc>
    </w:tr>
  </w:tbl>
  <w:p w14:paraId="45F5AF70" w14:textId="631ABFE5" w:rsidR="00507A0D" w:rsidRPr="0072383F" w:rsidRDefault="00507A0D">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507A0D" w:rsidRPr="00E14220" w14:paraId="76FE0116" w14:textId="77777777" w:rsidTr="006B0420">
      <w:trPr>
        <w:trHeight w:val="320"/>
      </w:trPr>
      <w:tc>
        <w:tcPr>
          <w:tcW w:w="5105" w:type="dxa"/>
        </w:tcPr>
        <w:p w14:paraId="712A9E51" w14:textId="5789067B" w:rsidR="00507A0D" w:rsidRPr="00796896" w:rsidRDefault="00507A0D"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507A0D" w:rsidRDefault="00507A0D" w:rsidP="00DE4180">
          <w:pPr>
            <w:suppressAutoHyphens/>
            <w:ind w:right="187"/>
            <w:rPr>
              <w:rFonts w:ascii="Trebuchet MS" w:hAnsi="Trebuchet MS"/>
              <w:color w:val="000000" w:themeColor="text1"/>
              <w:sz w:val="14"/>
              <w:szCs w:val="18"/>
            </w:rPr>
          </w:pPr>
        </w:p>
        <w:p w14:paraId="54E81085" w14:textId="4062852B" w:rsidR="00507A0D" w:rsidRPr="00777B65" w:rsidRDefault="00507A0D" w:rsidP="00777B65">
          <w:pPr>
            <w:jc w:val="left"/>
            <w:rPr>
              <w:rFonts w:ascii="Trebuchet MS" w:hAnsi="Trebuchet MS"/>
              <w:color w:val="000000" w:themeColor="text1"/>
              <w:sz w:val="14"/>
              <w:szCs w:val="18"/>
            </w:rPr>
          </w:pPr>
          <w:r>
            <w:rPr>
              <w:rFonts w:ascii="Trebuchet MS" w:hAnsi="Trebuchet MS"/>
              <w:color w:val="000000" w:themeColor="text1"/>
              <w:sz w:val="14"/>
              <w:szCs w:val="18"/>
            </w:rPr>
            <w:t>„</w:t>
          </w:r>
          <w:r w:rsidR="00905237" w:rsidRPr="00905237">
            <w:rPr>
              <w:rFonts w:ascii="Trebuchet MS" w:hAnsi="Trebuchet MS"/>
              <w:color w:val="000000" w:themeColor="text1"/>
              <w:sz w:val="14"/>
              <w:szCs w:val="18"/>
            </w:rPr>
            <w:t>Modernizacja systemów p.poż. na instalacjach i budynkach EC1</w:t>
          </w:r>
          <w:r w:rsidR="00905237">
            <w:rPr>
              <w:rFonts w:ascii="Trebuchet MS" w:hAnsi="Trebuchet MS"/>
              <w:color w:val="000000" w:themeColor="text1"/>
              <w:sz w:val="14"/>
              <w:szCs w:val="18"/>
            </w:rPr>
            <w:t>”</w:t>
          </w:r>
        </w:p>
        <w:p w14:paraId="293C60DD" w14:textId="32BD6BC2" w:rsidR="00507A0D" w:rsidRPr="00E14220" w:rsidRDefault="00507A0D" w:rsidP="00777B65">
          <w:pPr>
            <w:jc w:val="left"/>
            <w:rPr>
              <w:rFonts w:asciiTheme="majorHAnsi" w:hAnsiTheme="majorHAnsi"/>
              <w:color w:val="000000" w:themeColor="text1"/>
              <w:sz w:val="14"/>
              <w:szCs w:val="18"/>
            </w:rPr>
          </w:pPr>
          <w:r>
            <w:rPr>
              <w:rFonts w:ascii="Trebuchet MS" w:hAnsi="Trebuchet MS"/>
              <w:color w:val="000000" w:themeColor="text1"/>
              <w:sz w:val="14"/>
              <w:szCs w:val="18"/>
            </w:rPr>
            <w:t>POST/PEC/PEC/</w:t>
          </w:r>
          <w:r w:rsidR="00F30F69">
            <w:rPr>
              <w:rFonts w:ascii="Trebuchet MS" w:hAnsi="Trebuchet MS"/>
              <w:color w:val="000000" w:themeColor="text1"/>
              <w:sz w:val="14"/>
              <w:szCs w:val="18"/>
            </w:rPr>
            <w:t>UZR</w:t>
          </w:r>
          <w:r>
            <w:rPr>
              <w:rFonts w:ascii="Trebuchet MS" w:hAnsi="Trebuchet MS"/>
              <w:color w:val="000000" w:themeColor="text1"/>
              <w:sz w:val="14"/>
              <w:szCs w:val="18"/>
            </w:rPr>
            <w:t>/00</w:t>
          </w:r>
          <w:r w:rsidR="00905237">
            <w:rPr>
              <w:rFonts w:ascii="Trebuchet MS" w:hAnsi="Trebuchet MS"/>
              <w:color w:val="000000" w:themeColor="text1"/>
              <w:sz w:val="14"/>
              <w:szCs w:val="18"/>
            </w:rPr>
            <w:t>925</w:t>
          </w:r>
          <w:r w:rsidRPr="00777B65">
            <w:rPr>
              <w:rFonts w:ascii="Trebuchet MS" w:hAnsi="Trebuchet MS"/>
              <w:color w:val="000000" w:themeColor="text1"/>
              <w:sz w:val="14"/>
              <w:szCs w:val="18"/>
            </w:rPr>
            <w:t>/2025</w:t>
          </w:r>
        </w:p>
      </w:tc>
      <w:tc>
        <w:tcPr>
          <w:tcW w:w="5106" w:type="dxa"/>
        </w:tcPr>
        <w:p w14:paraId="5C418A52" w14:textId="77777777" w:rsidR="00507A0D" w:rsidRPr="00796896" w:rsidRDefault="00507A0D"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40.05pt">
                <v:imagedata r:id="rId1" o:title=""/>
              </v:shape>
              <o:OLEObject Type="Embed" ProgID="PBrush" ShapeID="_x0000_i1026" DrawAspect="Content" ObjectID="_1824890851" r:id="rId2"/>
            </w:object>
          </w:r>
        </w:p>
        <w:p w14:paraId="596446D3" w14:textId="77777777" w:rsidR="00507A0D" w:rsidRPr="00E14220" w:rsidRDefault="00507A0D" w:rsidP="00DE4180">
          <w:pPr>
            <w:suppressAutoHyphens/>
            <w:jc w:val="right"/>
            <w:rPr>
              <w:rFonts w:eastAsia="Verdana" w:cs="Calibri"/>
              <w:color w:val="008000"/>
              <w:szCs w:val="22"/>
            </w:rPr>
          </w:pPr>
        </w:p>
      </w:tc>
    </w:tr>
  </w:tbl>
  <w:p w14:paraId="14A0D765" w14:textId="08620FDA" w:rsidR="00507A0D" w:rsidRPr="00796896" w:rsidRDefault="00507A0D"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B46371A"/>
    <w:multiLevelType w:val="multilevel"/>
    <w:tmpl w:val="F73663F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12F323A"/>
    <w:multiLevelType w:val="multilevel"/>
    <w:tmpl w:val="35C8B690"/>
    <w:lvl w:ilvl="0">
      <w:start w:val="16"/>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b w:val="0"/>
        <w:i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2"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65"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4BE859D6"/>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6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0"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4"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8"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9"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6"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9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89805095">
    <w:abstractNumId w:val="49"/>
  </w:num>
  <w:num w:numId="2" w16cid:durableId="26148955">
    <w:abstractNumId w:val="41"/>
  </w:num>
  <w:num w:numId="3" w16cid:durableId="1263802530">
    <w:abstractNumId w:val="83"/>
  </w:num>
  <w:num w:numId="4" w16cid:durableId="579293122">
    <w:abstractNumId w:val="55"/>
  </w:num>
  <w:num w:numId="5" w16cid:durableId="1110468722">
    <w:abstractNumId w:val="27"/>
  </w:num>
  <w:num w:numId="6" w16cid:durableId="2128695349">
    <w:abstractNumId w:val="60"/>
  </w:num>
  <w:num w:numId="7" w16cid:durableId="843398269">
    <w:abstractNumId w:val="47"/>
  </w:num>
  <w:num w:numId="8" w16cid:durableId="1963878710">
    <w:abstractNumId w:val="72"/>
  </w:num>
  <w:num w:numId="9" w16cid:durableId="1304576191">
    <w:abstractNumId w:val="43"/>
  </w:num>
  <w:num w:numId="10" w16cid:durableId="2044136929">
    <w:abstractNumId w:val="42"/>
  </w:num>
  <w:num w:numId="11" w16cid:durableId="266544881">
    <w:abstractNumId w:val="65"/>
  </w:num>
  <w:num w:numId="12" w16cid:durableId="1338771511">
    <w:abstractNumId w:val="82"/>
  </w:num>
  <w:num w:numId="13" w16cid:durableId="70740903">
    <w:abstractNumId w:val="63"/>
  </w:num>
  <w:num w:numId="14" w16cid:durableId="1274675517">
    <w:abstractNumId w:val="51"/>
  </w:num>
  <w:num w:numId="15" w16cid:durableId="851602260">
    <w:abstractNumId w:val="22"/>
  </w:num>
  <w:num w:numId="16" w16cid:durableId="1130903538">
    <w:abstractNumId w:val="29"/>
  </w:num>
  <w:num w:numId="17" w16cid:durableId="1740131879">
    <w:abstractNumId w:val="93"/>
  </w:num>
  <w:num w:numId="18" w16cid:durableId="1863325210">
    <w:abstractNumId w:val="84"/>
  </w:num>
  <w:num w:numId="19" w16cid:durableId="776603054">
    <w:abstractNumId w:val="85"/>
  </w:num>
  <w:num w:numId="20" w16cid:durableId="361059068">
    <w:abstractNumId w:val="1"/>
  </w:num>
  <w:num w:numId="21" w16cid:durableId="1036661675">
    <w:abstractNumId w:val="81"/>
  </w:num>
  <w:num w:numId="22" w16cid:durableId="1064449460">
    <w:abstractNumId w:val="20"/>
  </w:num>
  <w:num w:numId="23" w16cid:durableId="72553026">
    <w:abstractNumId w:val="0"/>
  </w:num>
  <w:num w:numId="24" w16cid:durableId="1913660305">
    <w:abstractNumId w:val="46"/>
  </w:num>
  <w:num w:numId="25" w16cid:durableId="1291939050">
    <w:abstractNumId w:val="69"/>
    <w:lvlOverride w:ilvl="0">
      <w:startOverride w:val="1"/>
    </w:lvlOverride>
  </w:num>
  <w:num w:numId="26" w16cid:durableId="297223095">
    <w:abstractNumId w:val="78"/>
  </w:num>
  <w:num w:numId="27" w16cid:durableId="1986884999">
    <w:abstractNumId w:val="68"/>
  </w:num>
  <w:num w:numId="28" w16cid:durableId="666133025">
    <w:abstractNumId w:val="56"/>
  </w:num>
  <w:num w:numId="29" w16cid:durableId="736978116">
    <w:abstractNumId w:val="87"/>
  </w:num>
  <w:num w:numId="30" w16cid:durableId="726955062">
    <w:abstractNumId w:val="24"/>
  </w:num>
  <w:num w:numId="31" w16cid:durableId="2064062957">
    <w:abstractNumId w:val="33"/>
  </w:num>
  <w:num w:numId="32" w16cid:durableId="817110227">
    <w:abstractNumId w:val="48"/>
  </w:num>
  <w:num w:numId="33" w16cid:durableId="1599407119">
    <w:abstractNumId w:val="57"/>
    <w:lvlOverride w:ilvl="0">
      <w:startOverride w:val="1"/>
    </w:lvlOverride>
  </w:num>
  <w:num w:numId="34" w16cid:durableId="596983113">
    <w:abstractNumId w:val="76"/>
    <w:lvlOverride w:ilvl="0">
      <w:startOverride w:val="1"/>
    </w:lvlOverride>
  </w:num>
  <w:num w:numId="35" w16cid:durableId="248734937">
    <w:abstractNumId w:val="39"/>
  </w:num>
  <w:num w:numId="36" w16cid:durableId="805052144">
    <w:abstractNumId w:val="44"/>
  </w:num>
  <w:num w:numId="37" w16cid:durableId="1111702456">
    <w:abstractNumId w:val="79"/>
  </w:num>
  <w:num w:numId="38" w16cid:durableId="986131515">
    <w:abstractNumId w:val="74"/>
  </w:num>
  <w:num w:numId="39" w16cid:durableId="1956254698">
    <w:abstractNumId w:val="37"/>
  </w:num>
  <w:num w:numId="40" w16cid:durableId="1059012565">
    <w:abstractNumId w:val="70"/>
  </w:num>
  <w:num w:numId="41" w16cid:durableId="1605574480">
    <w:abstractNumId w:val="91"/>
  </w:num>
  <w:num w:numId="42" w16cid:durableId="2000230854">
    <w:abstractNumId w:val="30"/>
  </w:num>
  <w:num w:numId="43" w16cid:durableId="2100515146">
    <w:abstractNumId w:val="31"/>
  </w:num>
  <w:num w:numId="44" w16cid:durableId="241064954">
    <w:abstractNumId w:val="77"/>
  </w:num>
  <w:num w:numId="45" w16cid:durableId="286010028">
    <w:abstractNumId w:val="21"/>
  </w:num>
  <w:num w:numId="46" w16cid:durableId="808671302">
    <w:abstractNumId w:val="40"/>
  </w:num>
  <w:num w:numId="47" w16cid:durableId="1087846906">
    <w:abstractNumId w:val="32"/>
  </w:num>
  <w:num w:numId="48" w16cid:durableId="1789204013">
    <w:abstractNumId w:val="86"/>
  </w:num>
  <w:num w:numId="49" w16cid:durableId="877013713">
    <w:abstractNumId w:val="62"/>
  </w:num>
  <w:num w:numId="50" w16cid:durableId="1143156050">
    <w:abstractNumId w:val="38"/>
  </w:num>
  <w:num w:numId="51" w16cid:durableId="851842185">
    <w:abstractNumId w:val="54"/>
  </w:num>
  <w:num w:numId="52" w16cid:durableId="1166627786">
    <w:abstractNumId w:val="58"/>
  </w:num>
  <w:num w:numId="53" w16cid:durableId="986126561">
    <w:abstractNumId w:val="23"/>
  </w:num>
  <w:num w:numId="54" w16cid:durableId="434056065">
    <w:abstractNumId w:val="92"/>
  </w:num>
  <w:num w:numId="55" w16cid:durableId="438452326">
    <w:abstractNumId w:val="26"/>
  </w:num>
  <w:num w:numId="56" w16cid:durableId="344526378">
    <w:abstractNumId w:val="18"/>
  </w:num>
  <w:num w:numId="57" w16cid:durableId="346907707">
    <w:abstractNumId w:val="75"/>
  </w:num>
  <w:num w:numId="58" w16cid:durableId="3450648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284982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7391575">
    <w:abstractNumId w:val="52"/>
  </w:num>
  <w:num w:numId="61" w16cid:durableId="1333333302">
    <w:abstractNumId w:val="34"/>
  </w:num>
  <w:num w:numId="62" w16cid:durableId="1045836377">
    <w:abstractNumId w:val="59"/>
  </w:num>
  <w:num w:numId="63" w16cid:durableId="637226733">
    <w:abstractNumId w:val="45"/>
  </w:num>
  <w:num w:numId="64" w16cid:durableId="1025863785">
    <w:abstractNumId w:val="7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20658969">
    <w:abstractNumId w:val="88"/>
  </w:num>
  <w:num w:numId="66" w16cid:durableId="221017159">
    <w:abstractNumId w:val="66"/>
  </w:num>
  <w:num w:numId="67" w16cid:durableId="1723168533">
    <w:abstractNumId w:val="53"/>
  </w:num>
  <w:num w:numId="68" w16cid:durableId="62022337">
    <w:abstractNumId w:val="89"/>
  </w:num>
  <w:num w:numId="69" w16cid:durableId="1288467900">
    <w:abstractNumId w:val="16"/>
  </w:num>
  <w:num w:numId="70" w16cid:durableId="494491337">
    <w:abstractNumId w:val="36"/>
  </w:num>
  <w:num w:numId="71" w16cid:durableId="2113356120">
    <w:abstractNumId w:val="50"/>
  </w:num>
  <w:num w:numId="72" w16cid:durableId="740563227">
    <w:abstractNumId w:val="35"/>
  </w:num>
  <w:num w:numId="73" w16cid:durableId="1478956293">
    <w:abstractNumId w:val="67"/>
  </w:num>
  <w:num w:numId="74" w16cid:durableId="467018072">
    <w:abstractNumId w:val="61"/>
  </w:num>
  <w:num w:numId="75" w16cid:durableId="2029134266">
    <w:abstractNumId w:val="15"/>
  </w:num>
  <w:num w:numId="76" w16cid:durableId="808521329">
    <w:abstractNumId w:val="90"/>
  </w:num>
  <w:num w:numId="77" w16cid:durableId="2121682019">
    <w:abstractNumId w:val="64"/>
  </w:num>
  <w:num w:numId="78" w16cid:durableId="1291939664">
    <w:abstractNumId w:val="25"/>
  </w:num>
  <w:num w:numId="79" w16cid:durableId="964577372">
    <w:abstractNumId w:val="71"/>
  </w:num>
  <w:num w:numId="80" w16cid:durableId="1059523519">
    <w:abstractNumId w:val="2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GB"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9BC"/>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AC1"/>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37C0C"/>
    <w:rsid w:val="00040135"/>
    <w:rsid w:val="00040A2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5FC"/>
    <w:rsid w:val="00063C84"/>
    <w:rsid w:val="00064768"/>
    <w:rsid w:val="0006488D"/>
    <w:rsid w:val="00064D41"/>
    <w:rsid w:val="00064E3A"/>
    <w:rsid w:val="000654D1"/>
    <w:rsid w:val="0006571B"/>
    <w:rsid w:val="00065990"/>
    <w:rsid w:val="00065A8F"/>
    <w:rsid w:val="00065AF8"/>
    <w:rsid w:val="000662B0"/>
    <w:rsid w:val="00066788"/>
    <w:rsid w:val="00066995"/>
    <w:rsid w:val="00066A4F"/>
    <w:rsid w:val="00066E47"/>
    <w:rsid w:val="00067236"/>
    <w:rsid w:val="000701C4"/>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4E95"/>
    <w:rsid w:val="00085288"/>
    <w:rsid w:val="000859F6"/>
    <w:rsid w:val="00087315"/>
    <w:rsid w:val="00087983"/>
    <w:rsid w:val="00087DD1"/>
    <w:rsid w:val="00091A8C"/>
    <w:rsid w:val="00092EA5"/>
    <w:rsid w:val="000933D6"/>
    <w:rsid w:val="00093709"/>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45D"/>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1BB"/>
    <w:rsid w:val="00137AA4"/>
    <w:rsid w:val="00137ED2"/>
    <w:rsid w:val="00137FE4"/>
    <w:rsid w:val="00140710"/>
    <w:rsid w:val="001407C5"/>
    <w:rsid w:val="001414FC"/>
    <w:rsid w:val="00141DA0"/>
    <w:rsid w:val="001423A1"/>
    <w:rsid w:val="00142D8D"/>
    <w:rsid w:val="00143380"/>
    <w:rsid w:val="00143463"/>
    <w:rsid w:val="0014662F"/>
    <w:rsid w:val="00146914"/>
    <w:rsid w:val="00147310"/>
    <w:rsid w:val="00147C2A"/>
    <w:rsid w:val="00147D0F"/>
    <w:rsid w:val="00150B42"/>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69DB"/>
    <w:rsid w:val="0018793E"/>
    <w:rsid w:val="00187F4E"/>
    <w:rsid w:val="001907F8"/>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1D1F"/>
    <w:rsid w:val="001A2AD3"/>
    <w:rsid w:val="001A2E20"/>
    <w:rsid w:val="001A34DC"/>
    <w:rsid w:val="001A3A44"/>
    <w:rsid w:val="001A4DF8"/>
    <w:rsid w:val="001A56A1"/>
    <w:rsid w:val="001A5917"/>
    <w:rsid w:val="001A7358"/>
    <w:rsid w:val="001B01C2"/>
    <w:rsid w:val="001B0987"/>
    <w:rsid w:val="001B0B90"/>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3E82"/>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04FC"/>
    <w:rsid w:val="001E19CF"/>
    <w:rsid w:val="001E1EDB"/>
    <w:rsid w:val="001E22D1"/>
    <w:rsid w:val="001E29D3"/>
    <w:rsid w:val="001E3172"/>
    <w:rsid w:val="001E3898"/>
    <w:rsid w:val="001E38DD"/>
    <w:rsid w:val="001E452E"/>
    <w:rsid w:val="001E4B93"/>
    <w:rsid w:val="001E4D18"/>
    <w:rsid w:val="001E4E52"/>
    <w:rsid w:val="001E5AE8"/>
    <w:rsid w:val="001E5B49"/>
    <w:rsid w:val="001E5DAA"/>
    <w:rsid w:val="001E6F72"/>
    <w:rsid w:val="001E7BB1"/>
    <w:rsid w:val="001E7C39"/>
    <w:rsid w:val="001F004F"/>
    <w:rsid w:val="001F0116"/>
    <w:rsid w:val="001F059F"/>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77B"/>
    <w:rsid w:val="00203905"/>
    <w:rsid w:val="00203ABF"/>
    <w:rsid w:val="00203E3D"/>
    <w:rsid w:val="00204F9C"/>
    <w:rsid w:val="0020590B"/>
    <w:rsid w:val="00205DBC"/>
    <w:rsid w:val="002065BB"/>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C80"/>
    <w:rsid w:val="00217D2E"/>
    <w:rsid w:val="002200F7"/>
    <w:rsid w:val="00220A80"/>
    <w:rsid w:val="00220E0B"/>
    <w:rsid w:val="00220E80"/>
    <w:rsid w:val="00221123"/>
    <w:rsid w:val="002215C5"/>
    <w:rsid w:val="002215CB"/>
    <w:rsid w:val="0022174F"/>
    <w:rsid w:val="00221803"/>
    <w:rsid w:val="0022202D"/>
    <w:rsid w:val="00222346"/>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4ED"/>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D89"/>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0E1"/>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592D"/>
    <w:rsid w:val="002963F9"/>
    <w:rsid w:val="002964DF"/>
    <w:rsid w:val="002965D7"/>
    <w:rsid w:val="00296BB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3F4F"/>
    <w:rsid w:val="002C452E"/>
    <w:rsid w:val="002C4892"/>
    <w:rsid w:val="002C4961"/>
    <w:rsid w:val="002C4A4B"/>
    <w:rsid w:val="002C4FA0"/>
    <w:rsid w:val="002C51CB"/>
    <w:rsid w:val="002C5376"/>
    <w:rsid w:val="002D02FE"/>
    <w:rsid w:val="002D0528"/>
    <w:rsid w:val="002D067A"/>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6B9"/>
    <w:rsid w:val="002F0D76"/>
    <w:rsid w:val="002F2641"/>
    <w:rsid w:val="002F2816"/>
    <w:rsid w:val="002F2A93"/>
    <w:rsid w:val="002F2FE3"/>
    <w:rsid w:val="002F380F"/>
    <w:rsid w:val="002F3E31"/>
    <w:rsid w:val="002F4126"/>
    <w:rsid w:val="002F43E4"/>
    <w:rsid w:val="002F480D"/>
    <w:rsid w:val="002F4940"/>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7A3A"/>
    <w:rsid w:val="00310919"/>
    <w:rsid w:val="00310CB0"/>
    <w:rsid w:val="00310E20"/>
    <w:rsid w:val="003110C8"/>
    <w:rsid w:val="003124EF"/>
    <w:rsid w:val="00312B35"/>
    <w:rsid w:val="00312BB1"/>
    <w:rsid w:val="00312D50"/>
    <w:rsid w:val="00313451"/>
    <w:rsid w:val="00313C2B"/>
    <w:rsid w:val="00314088"/>
    <w:rsid w:val="0031536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4D1A"/>
    <w:rsid w:val="00325349"/>
    <w:rsid w:val="00325439"/>
    <w:rsid w:val="00325C87"/>
    <w:rsid w:val="00327A09"/>
    <w:rsid w:val="00327F42"/>
    <w:rsid w:val="00330079"/>
    <w:rsid w:val="00330CBF"/>
    <w:rsid w:val="00331286"/>
    <w:rsid w:val="00332124"/>
    <w:rsid w:val="0033282B"/>
    <w:rsid w:val="00332AC1"/>
    <w:rsid w:val="00332F8B"/>
    <w:rsid w:val="003334A6"/>
    <w:rsid w:val="00333629"/>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59B7"/>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9DC"/>
    <w:rsid w:val="00356B10"/>
    <w:rsid w:val="00357FA1"/>
    <w:rsid w:val="00357FAD"/>
    <w:rsid w:val="0036074F"/>
    <w:rsid w:val="003608D4"/>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8BA"/>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5FE7"/>
    <w:rsid w:val="00387202"/>
    <w:rsid w:val="0038728E"/>
    <w:rsid w:val="003875FE"/>
    <w:rsid w:val="00387D08"/>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1FC2"/>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233C"/>
    <w:rsid w:val="003C2E5C"/>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7E8"/>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5E0"/>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57"/>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2EBF"/>
    <w:rsid w:val="0042325F"/>
    <w:rsid w:val="004233E6"/>
    <w:rsid w:val="00423884"/>
    <w:rsid w:val="00423B8F"/>
    <w:rsid w:val="0042563E"/>
    <w:rsid w:val="0042581B"/>
    <w:rsid w:val="00425D97"/>
    <w:rsid w:val="00425FAF"/>
    <w:rsid w:val="004266D7"/>
    <w:rsid w:val="00426A51"/>
    <w:rsid w:val="004276A9"/>
    <w:rsid w:val="00427BAF"/>
    <w:rsid w:val="00427C79"/>
    <w:rsid w:val="0043056D"/>
    <w:rsid w:val="00430C39"/>
    <w:rsid w:val="00430C99"/>
    <w:rsid w:val="00431003"/>
    <w:rsid w:val="00431527"/>
    <w:rsid w:val="0043174C"/>
    <w:rsid w:val="00431E10"/>
    <w:rsid w:val="00431F02"/>
    <w:rsid w:val="00432A4D"/>
    <w:rsid w:val="00432CB2"/>
    <w:rsid w:val="004333C8"/>
    <w:rsid w:val="00433BFC"/>
    <w:rsid w:val="004341C0"/>
    <w:rsid w:val="004347B5"/>
    <w:rsid w:val="00434A23"/>
    <w:rsid w:val="0043793A"/>
    <w:rsid w:val="00437B85"/>
    <w:rsid w:val="00437FB1"/>
    <w:rsid w:val="00440B8A"/>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B84"/>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66A"/>
    <w:rsid w:val="00460953"/>
    <w:rsid w:val="00460B67"/>
    <w:rsid w:val="00461DAD"/>
    <w:rsid w:val="0046300B"/>
    <w:rsid w:val="00463390"/>
    <w:rsid w:val="004637AC"/>
    <w:rsid w:val="00463D85"/>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42F"/>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80"/>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0BD"/>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1E"/>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CF0"/>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640"/>
    <w:rsid w:val="00506E26"/>
    <w:rsid w:val="00506F14"/>
    <w:rsid w:val="005070F3"/>
    <w:rsid w:val="00507A0D"/>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3C"/>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3CC"/>
    <w:rsid w:val="00555A69"/>
    <w:rsid w:val="00555FD9"/>
    <w:rsid w:val="0055635B"/>
    <w:rsid w:val="00556B64"/>
    <w:rsid w:val="00556D56"/>
    <w:rsid w:val="005574D1"/>
    <w:rsid w:val="0056211F"/>
    <w:rsid w:val="005629D7"/>
    <w:rsid w:val="00562CD6"/>
    <w:rsid w:val="00563339"/>
    <w:rsid w:val="0056351C"/>
    <w:rsid w:val="00563775"/>
    <w:rsid w:val="0056388C"/>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4C4B"/>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53F"/>
    <w:rsid w:val="0058369B"/>
    <w:rsid w:val="0058394C"/>
    <w:rsid w:val="00583CE3"/>
    <w:rsid w:val="00584BF6"/>
    <w:rsid w:val="00584D32"/>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EA5"/>
    <w:rsid w:val="005A1F87"/>
    <w:rsid w:val="005A28AA"/>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3FDA"/>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6A0"/>
    <w:rsid w:val="00602B40"/>
    <w:rsid w:val="00602CF5"/>
    <w:rsid w:val="006042B7"/>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AA3"/>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2A5C"/>
    <w:rsid w:val="00633062"/>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5D1"/>
    <w:rsid w:val="00641DFC"/>
    <w:rsid w:val="006424D8"/>
    <w:rsid w:val="0064264A"/>
    <w:rsid w:val="00642678"/>
    <w:rsid w:val="00643C0C"/>
    <w:rsid w:val="006444F1"/>
    <w:rsid w:val="0064455B"/>
    <w:rsid w:val="00644B47"/>
    <w:rsid w:val="0064524E"/>
    <w:rsid w:val="00645444"/>
    <w:rsid w:val="006459A1"/>
    <w:rsid w:val="006466ED"/>
    <w:rsid w:val="00647206"/>
    <w:rsid w:val="006475DF"/>
    <w:rsid w:val="00652149"/>
    <w:rsid w:val="006524F7"/>
    <w:rsid w:val="006526FE"/>
    <w:rsid w:val="00653090"/>
    <w:rsid w:val="00653F1E"/>
    <w:rsid w:val="006550FA"/>
    <w:rsid w:val="00655330"/>
    <w:rsid w:val="00655D62"/>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28B"/>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61AD"/>
    <w:rsid w:val="006865ED"/>
    <w:rsid w:val="00686B18"/>
    <w:rsid w:val="0068756E"/>
    <w:rsid w:val="00687A7D"/>
    <w:rsid w:val="00690615"/>
    <w:rsid w:val="00690BE6"/>
    <w:rsid w:val="00690E30"/>
    <w:rsid w:val="00691711"/>
    <w:rsid w:val="00691C9F"/>
    <w:rsid w:val="0069378D"/>
    <w:rsid w:val="00694054"/>
    <w:rsid w:val="006941DE"/>
    <w:rsid w:val="00694A27"/>
    <w:rsid w:val="00696B4D"/>
    <w:rsid w:val="00696E80"/>
    <w:rsid w:val="0069753B"/>
    <w:rsid w:val="006A0991"/>
    <w:rsid w:val="006A0B9D"/>
    <w:rsid w:val="006A0D55"/>
    <w:rsid w:val="006A20FD"/>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1E9E"/>
    <w:rsid w:val="006B2CCA"/>
    <w:rsid w:val="006B30A8"/>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D75"/>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C2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5CAB"/>
    <w:rsid w:val="0071607D"/>
    <w:rsid w:val="00716F7E"/>
    <w:rsid w:val="007173C8"/>
    <w:rsid w:val="007175C5"/>
    <w:rsid w:val="00717821"/>
    <w:rsid w:val="00717976"/>
    <w:rsid w:val="00717B9B"/>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37A6D"/>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584C"/>
    <w:rsid w:val="007478C5"/>
    <w:rsid w:val="00747CBE"/>
    <w:rsid w:val="00750394"/>
    <w:rsid w:val="00751F62"/>
    <w:rsid w:val="00754679"/>
    <w:rsid w:val="00754A30"/>
    <w:rsid w:val="007553FE"/>
    <w:rsid w:val="0075606B"/>
    <w:rsid w:val="00756AF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274B"/>
    <w:rsid w:val="007736E2"/>
    <w:rsid w:val="0077396C"/>
    <w:rsid w:val="007744B2"/>
    <w:rsid w:val="007752D6"/>
    <w:rsid w:val="0077555C"/>
    <w:rsid w:val="007757C7"/>
    <w:rsid w:val="007758C5"/>
    <w:rsid w:val="007758F4"/>
    <w:rsid w:val="00775D3E"/>
    <w:rsid w:val="00776FCE"/>
    <w:rsid w:val="00777B65"/>
    <w:rsid w:val="00777CAC"/>
    <w:rsid w:val="00777D96"/>
    <w:rsid w:val="00781FD8"/>
    <w:rsid w:val="00782439"/>
    <w:rsid w:val="00782F70"/>
    <w:rsid w:val="0078350B"/>
    <w:rsid w:val="00783602"/>
    <w:rsid w:val="00784384"/>
    <w:rsid w:val="00784785"/>
    <w:rsid w:val="007852D3"/>
    <w:rsid w:val="0078585B"/>
    <w:rsid w:val="00785A07"/>
    <w:rsid w:val="00785B86"/>
    <w:rsid w:val="00786592"/>
    <w:rsid w:val="00786C91"/>
    <w:rsid w:val="0078759E"/>
    <w:rsid w:val="007877F6"/>
    <w:rsid w:val="00790083"/>
    <w:rsid w:val="00790A5A"/>
    <w:rsid w:val="0079140A"/>
    <w:rsid w:val="00791F71"/>
    <w:rsid w:val="00791FCC"/>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457"/>
    <w:rsid w:val="007B3BC1"/>
    <w:rsid w:val="007B3CD9"/>
    <w:rsid w:val="007B3D3A"/>
    <w:rsid w:val="007B3F9D"/>
    <w:rsid w:val="007B4547"/>
    <w:rsid w:val="007B5592"/>
    <w:rsid w:val="007B5647"/>
    <w:rsid w:val="007B60CF"/>
    <w:rsid w:val="007B6230"/>
    <w:rsid w:val="007B769C"/>
    <w:rsid w:val="007B78E0"/>
    <w:rsid w:val="007B7F10"/>
    <w:rsid w:val="007C011D"/>
    <w:rsid w:val="007C110F"/>
    <w:rsid w:val="007C15D7"/>
    <w:rsid w:val="007C1AA5"/>
    <w:rsid w:val="007C2FFC"/>
    <w:rsid w:val="007C4398"/>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4AD"/>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198"/>
    <w:rsid w:val="00824873"/>
    <w:rsid w:val="00825AD5"/>
    <w:rsid w:val="00826B20"/>
    <w:rsid w:val="00826E89"/>
    <w:rsid w:val="00826F7F"/>
    <w:rsid w:val="00826FCB"/>
    <w:rsid w:val="0082735B"/>
    <w:rsid w:val="008273DB"/>
    <w:rsid w:val="0083033C"/>
    <w:rsid w:val="00830C4B"/>
    <w:rsid w:val="00830CAD"/>
    <w:rsid w:val="00830D51"/>
    <w:rsid w:val="00830E57"/>
    <w:rsid w:val="00831A28"/>
    <w:rsid w:val="00832844"/>
    <w:rsid w:val="008335AB"/>
    <w:rsid w:val="0083373E"/>
    <w:rsid w:val="008338BE"/>
    <w:rsid w:val="008342E2"/>
    <w:rsid w:val="00834372"/>
    <w:rsid w:val="008352E4"/>
    <w:rsid w:val="00837BB0"/>
    <w:rsid w:val="0084090F"/>
    <w:rsid w:val="00840E10"/>
    <w:rsid w:val="00840E32"/>
    <w:rsid w:val="008410DC"/>
    <w:rsid w:val="00841279"/>
    <w:rsid w:val="00842029"/>
    <w:rsid w:val="008420F3"/>
    <w:rsid w:val="00842C38"/>
    <w:rsid w:val="00843435"/>
    <w:rsid w:val="00843E48"/>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564C"/>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9A9"/>
    <w:rsid w:val="00881E6A"/>
    <w:rsid w:val="0088258C"/>
    <w:rsid w:val="00883DC8"/>
    <w:rsid w:val="00884863"/>
    <w:rsid w:val="00884912"/>
    <w:rsid w:val="00884BE2"/>
    <w:rsid w:val="00884BFF"/>
    <w:rsid w:val="00885828"/>
    <w:rsid w:val="00886630"/>
    <w:rsid w:val="0088676A"/>
    <w:rsid w:val="00886976"/>
    <w:rsid w:val="00886A63"/>
    <w:rsid w:val="00887C7F"/>
    <w:rsid w:val="00887E06"/>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4E0"/>
    <w:rsid w:val="008A171C"/>
    <w:rsid w:val="008A224E"/>
    <w:rsid w:val="008A294C"/>
    <w:rsid w:val="008A29ED"/>
    <w:rsid w:val="008A3FB8"/>
    <w:rsid w:val="008A46DE"/>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B7E2F"/>
    <w:rsid w:val="008C03E7"/>
    <w:rsid w:val="008C0881"/>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58E"/>
    <w:rsid w:val="00903EBA"/>
    <w:rsid w:val="0090427E"/>
    <w:rsid w:val="0090437F"/>
    <w:rsid w:val="009045EA"/>
    <w:rsid w:val="00904761"/>
    <w:rsid w:val="00904AE6"/>
    <w:rsid w:val="00904DEA"/>
    <w:rsid w:val="00904E94"/>
    <w:rsid w:val="00905237"/>
    <w:rsid w:val="0090529E"/>
    <w:rsid w:val="00905529"/>
    <w:rsid w:val="00905C2A"/>
    <w:rsid w:val="0090602B"/>
    <w:rsid w:val="00906CB6"/>
    <w:rsid w:val="00907240"/>
    <w:rsid w:val="00907976"/>
    <w:rsid w:val="00907C11"/>
    <w:rsid w:val="00907CF0"/>
    <w:rsid w:val="00910005"/>
    <w:rsid w:val="0091068A"/>
    <w:rsid w:val="00910C59"/>
    <w:rsid w:val="0091105A"/>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3C1"/>
    <w:rsid w:val="00952548"/>
    <w:rsid w:val="00952D39"/>
    <w:rsid w:val="00952FD0"/>
    <w:rsid w:val="009531F9"/>
    <w:rsid w:val="00954A6D"/>
    <w:rsid w:val="009555C6"/>
    <w:rsid w:val="009557F2"/>
    <w:rsid w:val="00955B01"/>
    <w:rsid w:val="00955CB0"/>
    <w:rsid w:val="009567F2"/>
    <w:rsid w:val="00956911"/>
    <w:rsid w:val="00956C55"/>
    <w:rsid w:val="0095744A"/>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4A0"/>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3B3"/>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8B"/>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07A"/>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2F5A"/>
    <w:rsid w:val="009E34A5"/>
    <w:rsid w:val="009E4A74"/>
    <w:rsid w:val="009E5845"/>
    <w:rsid w:val="009E6DBA"/>
    <w:rsid w:val="009E6E3A"/>
    <w:rsid w:val="009F030C"/>
    <w:rsid w:val="009F1361"/>
    <w:rsid w:val="009F1CC9"/>
    <w:rsid w:val="009F20C6"/>
    <w:rsid w:val="009F2CA2"/>
    <w:rsid w:val="009F2D0D"/>
    <w:rsid w:val="009F3242"/>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0F8"/>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28B"/>
    <w:rsid w:val="00A2433F"/>
    <w:rsid w:val="00A24AB0"/>
    <w:rsid w:val="00A24F56"/>
    <w:rsid w:val="00A25232"/>
    <w:rsid w:val="00A260AA"/>
    <w:rsid w:val="00A269F1"/>
    <w:rsid w:val="00A26BCF"/>
    <w:rsid w:val="00A26C49"/>
    <w:rsid w:val="00A2742C"/>
    <w:rsid w:val="00A27A04"/>
    <w:rsid w:val="00A27AA8"/>
    <w:rsid w:val="00A31060"/>
    <w:rsid w:val="00A3168C"/>
    <w:rsid w:val="00A31810"/>
    <w:rsid w:val="00A31A12"/>
    <w:rsid w:val="00A32764"/>
    <w:rsid w:val="00A32993"/>
    <w:rsid w:val="00A339D5"/>
    <w:rsid w:val="00A355FD"/>
    <w:rsid w:val="00A357C6"/>
    <w:rsid w:val="00A36728"/>
    <w:rsid w:val="00A36F3E"/>
    <w:rsid w:val="00A36FB0"/>
    <w:rsid w:val="00A37188"/>
    <w:rsid w:val="00A37D9A"/>
    <w:rsid w:val="00A40022"/>
    <w:rsid w:val="00A41211"/>
    <w:rsid w:val="00A4164C"/>
    <w:rsid w:val="00A417E0"/>
    <w:rsid w:val="00A4180B"/>
    <w:rsid w:val="00A437F2"/>
    <w:rsid w:val="00A43893"/>
    <w:rsid w:val="00A438C8"/>
    <w:rsid w:val="00A43945"/>
    <w:rsid w:val="00A43D9A"/>
    <w:rsid w:val="00A441D8"/>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4A01"/>
    <w:rsid w:val="00A54D3B"/>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67F2D"/>
    <w:rsid w:val="00A7007D"/>
    <w:rsid w:val="00A70840"/>
    <w:rsid w:val="00A711E0"/>
    <w:rsid w:val="00A71A68"/>
    <w:rsid w:val="00A71E71"/>
    <w:rsid w:val="00A7281A"/>
    <w:rsid w:val="00A72968"/>
    <w:rsid w:val="00A72ACE"/>
    <w:rsid w:val="00A72DB1"/>
    <w:rsid w:val="00A733C8"/>
    <w:rsid w:val="00A73811"/>
    <w:rsid w:val="00A739D6"/>
    <w:rsid w:val="00A740E6"/>
    <w:rsid w:val="00A74266"/>
    <w:rsid w:val="00A74841"/>
    <w:rsid w:val="00A74F60"/>
    <w:rsid w:val="00A7594F"/>
    <w:rsid w:val="00A75EA1"/>
    <w:rsid w:val="00A761CA"/>
    <w:rsid w:val="00A763B0"/>
    <w:rsid w:val="00A76523"/>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4CF1"/>
    <w:rsid w:val="00AA519D"/>
    <w:rsid w:val="00AA54B2"/>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B7A97"/>
    <w:rsid w:val="00AC03DF"/>
    <w:rsid w:val="00AC04FD"/>
    <w:rsid w:val="00AC1DB4"/>
    <w:rsid w:val="00AC2449"/>
    <w:rsid w:val="00AC3B57"/>
    <w:rsid w:val="00AC3C7B"/>
    <w:rsid w:val="00AC3F28"/>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6B"/>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3E6C"/>
    <w:rsid w:val="00AE4159"/>
    <w:rsid w:val="00AE460A"/>
    <w:rsid w:val="00AE4A45"/>
    <w:rsid w:val="00AE4C3C"/>
    <w:rsid w:val="00AE53DA"/>
    <w:rsid w:val="00AE55CE"/>
    <w:rsid w:val="00AE6B69"/>
    <w:rsid w:val="00AE7452"/>
    <w:rsid w:val="00AE7769"/>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E8E"/>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6CDC"/>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9E0"/>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625"/>
    <w:rsid w:val="00B81C4F"/>
    <w:rsid w:val="00B81D60"/>
    <w:rsid w:val="00B82288"/>
    <w:rsid w:val="00B829E9"/>
    <w:rsid w:val="00B82C1F"/>
    <w:rsid w:val="00B82CC6"/>
    <w:rsid w:val="00B83079"/>
    <w:rsid w:val="00B832C0"/>
    <w:rsid w:val="00B83304"/>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36B"/>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A7B"/>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9D0"/>
    <w:rsid w:val="00BE1DDB"/>
    <w:rsid w:val="00BE3687"/>
    <w:rsid w:val="00BE386D"/>
    <w:rsid w:val="00BE39E5"/>
    <w:rsid w:val="00BE39F0"/>
    <w:rsid w:val="00BE3A87"/>
    <w:rsid w:val="00BE3FC4"/>
    <w:rsid w:val="00BE416D"/>
    <w:rsid w:val="00BE4515"/>
    <w:rsid w:val="00BE4721"/>
    <w:rsid w:val="00BE529E"/>
    <w:rsid w:val="00BE5938"/>
    <w:rsid w:val="00BE5A46"/>
    <w:rsid w:val="00BE5AA4"/>
    <w:rsid w:val="00BE67B8"/>
    <w:rsid w:val="00BE7252"/>
    <w:rsid w:val="00BE7B05"/>
    <w:rsid w:val="00BE7C8B"/>
    <w:rsid w:val="00BF00F6"/>
    <w:rsid w:val="00BF014E"/>
    <w:rsid w:val="00BF08B9"/>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643"/>
    <w:rsid w:val="00BF6784"/>
    <w:rsid w:val="00BF6F69"/>
    <w:rsid w:val="00BF7966"/>
    <w:rsid w:val="00BF7B1E"/>
    <w:rsid w:val="00BF7BED"/>
    <w:rsid w:val="00BF7D08"/>
    <w:rsid w:val="00C0114B"/>
    <w:rsid w:val="00C027B0"/>
    <w:rsid w:val="00C0285A"/>
    <w:rsid w:val="00C02D48"/>
    <w:rsid w:val="00C031C6"/>
    <w:rsid w:val="00C043ED"/>
    <w:rsid w:val="00C044F9"/>
    <w:rsid w:val="00C05228"/>
    <w:rsid w:val="00C062B6"/>
    <w:rsid w:val="00C06CDD"/>
    <w:rsid w:val="00C07743"/>
    <w:rsid w:val="00C07CD1"/>
    <w:rsid w:val="00C101A5"/>
    <w:rsid w:val="00C1025A"/>
    <w:rsid w:val="00C10481"/>
    <w:rsid w:val="00C1181B"/>
    <w:rsid w:val="00C1184C"/>
    <w:rsid w:val="00C121A1"/>
    <w:rsid w:val="00C1227B"/>
    <w:rsid w:val="00C12286"/>
    <w:rsid w:val="00C1249E"/>
    <w:rsid w:val="00C12CD5"/>
    <w:rsid w:val="00C12D07"/>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8F1"/>
    <w:rsid w:val="00C21F09"/>
    <w:rsid w:val="00C21F4D"/>
    <w:rsid w:val="00C2200B"/>
    <w:rsid w:val="00C25057"/>
    <w:rsid w:val="00C25608"/>
    <w:rsid w:val="00C258CC"/>
    <w:rsid w:val="00C278E2"/>
    <w:rsid w:val="00C27B09"/>
    <w:rsid w:val="00C27B26"/>
    <w:rsid w:val="00C27BD0"/>
    <w:rsid w:val="00C27E37"/>
    <w:rsid w:val="00C303E2"/>
    <w:rsid w:val="00C307BA"/>
    <w:rsid w:val="00C30D8C"/>
    <w:rsid w:val="00C315AD"/>
    <w:rsid w:val="00C31916"/>
    <w:rsid w:val="00C32A4F"/>
    <w:rsid w:val="00C3377A"/>
    <w:rsid w:val="00C33B09"/>
    <w:rsid w:val="00C343E5"/>
    <w:rsid w:val="00C34420"/>
    <w:rsid w:val="00C34604"/>
    <w:rsid w:val="00C34A02"/>
    <w:rsid w:val="00C34D66"/>
    <w:rsid w:val="00C34F38"/>
    <w:rsid w:val="00C34FBA"/>
    <w:rsid w:val="00C35398"/>
    <w:rsid w:val="00C356C1"/>
    <w:rsid w:val="00C35ABD"/>
    <w:rsid w:val="00C35BA1"/>
    <w:rsid w:val="00C35D5D"/>
    <w:rsid w:val="00C36A3B"/>
    <w:rsid w:val="00C36B65"/>
    <w:rsid w:val="00C40EE9"/>
    <w:rsid w:val="00C42033"/>
    <w:rsid w:val="00C43221"/>
    <w:rsid w:val="00C436B8"/>
    <w:rsid w:val="00C437D5"/>
    <w:rsid w:val="00C438BC"/>
    <w:rsid w:val="00C44AA0"/>
    <w:rsid w:val="00C460C5"/>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3EC"/>
    <w:rsid w:val="00C734F0"/>
    <w:rsid w:val="00C75798"/>
    <w:rsid w:val="00C759C6"/>
    <w:rsid w:val="00C75B44"/>
    <w:rsid w:val="00C77147"/>
    <w:rsid w:val="00C772B4"/>
    <w:rsid w:val="00C77377"/>
    <w:rsid w:val="00C7748F"/>
    <w:rsid w:val="00C806E1"/>
    <w:rsid w:val="00C81DC1"/>
    <w:rsid w:val="00C83190"/>
    <w:rsid w:val="00C8492A"/>
    <w:rsid w:val="00C84E66"/>
    <w:rsid w:val="00C859E9"/>
    <w:rsid w:val="00C85C02"/>
    <w:rsid w:val="00C85C60"/>
    <w:rsid w:val="00C863E7"/>
    <w:rsid w:val="00C90982"/>
    <w:rsid w:val="00C91437"/>
    <w:rsid w:val="00C92219"/>
    <w:rsid w:val="00C92C12"/>
    <w:rsid w:val="00C9315D"/>
    <w:rsid w:val="00C93B6D"/>
    <w:rsid w:val="00C95306"/>
    <w:rsid w:val="00C95325"/>
    <w:rsid w:val="00C96348"/>
    <w:rsid w:val="00C96B1E"/>
    <w:rsid w:val="00C96BB3"/>
    <w:rsid w:val="00C96C55"/>
    <w:rsid w:val="00C96D16"/>
    <w:rsid w:val="00C97E33"/>
    <w:rsid w:val="00CA133D"/>
    <w:rsid w:val="00CA1726"/>
    <w:rsid w:val="00CA1A2F"/>
    <w:rsid w:val="00CA254E"/>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2CD"/>
    <w:rsid w:val="00D01C30"/>
    <w:rsid w:val="00D021EB"/>
    <w:rsid w:val="00D02408"/>
    <w:rsid w:val="00D02940"/>
    <w:rsid w:val="00D029A1"/>
    <w:rsid w:val="00D043F7"/>
    <w:rsid w:val="00D04C08"/>
    <w:rsid w:val="00D052FD"/>
    <w:rsid w:val="00D0582E"/>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17F52"/>
    <w:rsid w:val="00D20B7C"/>
    <w:rsid w:val="00D21BAB"/>
    <w:rsid w:val="00D22064"/>
    <w:rsid w:val="00D22E20"/>
    <w:rsid w:val="00D230BC"/>
    <w:rsid w:val="00D23E26"/>
    <w:rsid w:val="00D243A9"/>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37E81"/>
    <w:rsid w:val="00D40CA3"/>
    <w:rsid w:val="00D41207"/>
    <w:rsid w:val="00D423E8"/>
    <w:rsid w:val="00D4240D"/>
    <w:rsid w:val="00D424FF"/>
    <w:rsid w:val="00D42B33"/>
    <w:rsid w:val="00D43613"/>
    <w:rsid w:val="00D437D7"/>
    <w:rsid w:val="00D43B64"/>
    <w:rsid w:val="00D441EB"/>
    <w:rsid w:val="00D44AE4"/>
    <w:rsid w:val="00D44B00"/>
    <w:rsid w:val="00D45225"/>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6EAA"/>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060C"/>
    <w:rsid w:val="00DC12D9"/>
    <w:rsid w:val="00DC14CD"/>
    <w:rsid w:val="00DC14F5"/>
    <w:rsid w:val="00DC1615"/>
    <w:rsid w:val="00DC1851"/>
    <w:rsid w:val="00DC31B0"/>
    <w:rsid w:val="00DC31F1"/>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0B2"/>
    <w:rsid w:val="00DD51A3"/>
    <w:rsid w:val="00DD521A"/>
    <w:rsid w:val="00DD5C50"/>
    <w:rsid w:val="00DD5FC2"/>
    <w:rsid w:val="00DD64B7"/>
    <w:rsid w:val="00DD64DC"/>
    <w:rsid w:val="00DD6757"/>
    <w:rsid w:val="00DD6D40"/>
    <w:rsid w:val="00DD6F93"/>
    <w:rsid w:val="00DD71EA"/>
    <w:rsid w:val="00DD7666"/>
    <w:rsid w:val="00DD786F"/>
    <w:rsid w:val="00DD7B49"/>
    <w:rsid w:val="00DE00BF"/>
    <w:rsid w:val="00DE0593"/>
    <w:rsid w:val="00DE0876"/>
    <w:rsid w:val="00DE0DA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766"/>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4CC"/>
    <w:rsid w:val="00E1296B"/>
    <w:rsid w:val="00E134EE"/>
    <w:rsid w:val="00E1363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17E59"/>
    <w:rsid w:val="00E209A1"/>
    <w:rsid w:val="00E21BB8"/>
    <w:rsid w:val="00E227E6"/>
    <w:rsid w:val="00E229AD"/>
    <w:rsid w:val="00E23692"/>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7D"/>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14A"/>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91F"/>
    <w:rsid w:val="00E5600C"/>
    <w:rsid w:val="00E5616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054C"/>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431"/>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30F1"/>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1C2"/>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1A0F"/>
    <w:rsid w:val="00EE2232"/>
    <w:rsid w:val="00EE2363"/>
    <w:rsid w:val="00EE23FB"/>
    <w:rsid w:val="00EE276E"/>
    <w:rsid w:val="00EE27D3"/>
    <w:rsid w:val="00EE2D26"/>
    <w:rsid w:val="00EE446F"/>
    <w:rsid w:val="00EE571E"/>
    <w:rsid w:val="00EE5B3B"/>
    <w:rsid w:val="00EE603A"/>
    <w:rsid w:val="00EE6215"/>
    <w:rsid w:val="00EE6785"/>
    <w:rsid w:val="00EE7A1B"/>
    <w:rsid w:val="00EF1557"/>
    <w:rsid w:val="00EF33C5"/>
    <w:rsid w:val="00EF3B32"/>
    <w:rsid w:val="00EF3D0E"/>
    <w:rsid w:val="00EF4693"/>
    <w:rsid w:val="00EF5547"/>
    <w:rsid w:val="00EF5B77"/>
    <w:rsid w:val="00EF5BB7"/>
    <w:rsid w:val="00EF5CC0"/>
    <w:rsid w:val="00EF6DB4"/>
    <w:rsid w:val="00EF73C5"/>
    <w:rsid w:val="00F00B1C"/>
    <w:rsid w:val="00F0126F"/>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3ED9"/>
    <w:rsid w:val="00F24592"/>
    <w:rsid w:val="00F24770"/>
    <w:rsid w:val="00F24B48"/>
    <w:rsid w:val="00F25222"/>
    <w:rsid w:val="00F253CF"/>
    <w:rsid w:val="00F264AD"/>
    <w:rsid w:val="00F267F1"/>
    <w:rsid w:val="00F30110"/>
    <w:rsid w:val="00F30A64"/>
    <w:rsid w:val="00F30F69"/>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4D3"/>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9B0"/>
    <w:rsid w:val="00F60EB4"/>
    <w:rsid w:val="00F61106"/>
    <w:rsid w:val="00F618BA"/>
    <w:rsid w:val="00F629A3"/>
    <w:rsid w:val="00F62C33"/>
    <w:rsid w:val="00F63470"/>
    <w:rsid w:val="00F63D59"/>
    <w:rsid w:val="00F64050"/>
    <w:rsid w:val="00F6499D"/>
    <w:rsid w:val="00F65191"/>
    <w:rsid w:val="00F66C13"/>
    <w:rsid w:val="00F66DB1"/>
    <w:rsid w:val="00F6736B"/>
    <w:rsid w:val="00F6736F"/>
    <w:rsid w:val="00F6774E"/>
    <w:rsid w:val="00F700FC"/>
    <w:rsid w:val="00F70859"/>
    <w:rsid w:val="00F7279F"/>
    <w:rsid w:val="00F73D8D"/>
    <w:rsid w:val="00F73F29"/>
    <w:rsid w:val="00F73FA5"/>
    <w:rsid w:val="00F7461F"/>
    <w:rsid w:val="00F74DA6"/>
    <w:rsid w:val="00F74DC3"/>
    <w:rsid w:val="00F7570A"/>
    <w:rsid w:val="00F75F7B"/>
    <w:rsid w:val="00F767F6"/>
    <w:rsid w:val="00F76B31"/>
    <w:rsid w:val="00F77768"/>
    <w:rsid w:val="00F779B3"/>
    <w:rsid w:val="00F77AF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6DCD"/>
    <w:rsid w:val="00F8759E"/>
    <w:rsid w:val="00F87CE8"/>
    <w:rsid w:val="00F90432"/>
    <w:rsid w:val="00F90713"/>
    <w:rsid w:val="00F90A98"/>
    <w:rsid w:val="00F90DCE"/>
    <w:rsid w:val="00F9117F"/>
    <w:rsid w:val="00F913DF"/>
    <w:rsid w:val="00F92004"/>
    <w:rsid w:val="00F929B7"/>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2BCF"/>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3D9F"/>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1E03"/>
    <w:rsid w:val="00FC2016"/>
    <w:rsid w:val="00FC2945"/>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1570"/>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EA327F2E-018A-45F5-9900-1760FD47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6A20FD"/>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6A20FD"/>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7"/>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7"/>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7"/>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7"/>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7"/>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905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7658">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81864839">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197665534">
      <w:bodyDiv w:val="1"/>
      <w:marLeft w:val="0"/>
      <w:marRight w:val="0"/>
      <w:marTop w:val="0"/>
      <w:marBottom w:val="0"/>
      <w:divBdr>
        <w:top w:val="none" w:sz="0" w:space="0" w:color="auto"/>
        <w:left w:val="none" w:sz="0" w:space="0" w:color="auto"/>
        <w:bottom w:val="none" w:sz="0" w:space="0" w:color="auto"/>
        <w:right w:val="none" w:sz="0" w:space="0" w:color="auto"/>
      </w:divBdr>
    </w:div>
    <w:div w:id="282542207">
      <w:bodyDiv w:val="1"/>
      <w:marLeft w:val="0"/>
      <w:marRight w:val="0"/>
      <w:marTop w:val="0"/>
      <w:marBottom w:val="0"/>
      <w:divBdr>
        <w:top w:val="none" w:sz="0" w:space="0" w:color="auto"/>
        <w:left w:val="none" w:sz="0" w:space="0" w:color="auto"/>
        <w:bottom w:val="none" w:sz="0" w:space="0" w:color="auto"/>
        <w:right w:val="none" w:sz="0" w:space="0" w:color="auto"/>
      </w:divBdr>
    </w:div>
    <w:div w:id="366368309">
      <w:bodyDiv w:val="1"/>
      <w:marLeft w:val="0"/>
      <w:marRight w:val="0"/>
      <w:marTop w:val="0"/>
      <w:marBottom w:val="0"/>
      <w:divBdr>
        <w:top w:val="none" w:sz="0" w:space="0" w:color="auto"/>
        <w:left w:val="none" w:sz="0" w:space="0" w:color="auto"/>
        <w:bottom w:val="none" w:sz="0" w:space="0" w:color="auto"/>
        <w:right w:val="none" w:sz="0" w:space="0" w:color="auto"/>
      </w:divBdr>
    </w:div>
    <w:div w:id="375204580">
      <w:bodyDiv w:val="1"/>
      <w:marLeft w:val="0"/>
      <w:marRight w:val="0"/>
      <w:marTop w:val="0"/>
      <w:marBottom w:val="0"/>
      <w:divBdr>
        <w:top w:val="none" w:sz="0" w:space="0" w:color="auto"/>
        <w:left w:val="none" w:sz="0" w:space="0" w:color="auto"/>
        <w:bottom w:val="none" w:sz="0" w:space="0" w:color="auto"/>
        <w:right w:val="none" w:sz="0" w:space="0" w:color="auto"/>
      </w:divBdr>
    </w:div>
    <w:div w:id="386608915">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17335154">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466243097">
      <w:bodyDiv w:val="1"/>
      <w:marLeft w:val="0"/>
      <w:marRight w:val="0"/>
      <w:marTop w:val="0"/>
      <w:marBottom w:val="0"/>
      <w:divBdr>
        <w:top w:val="none" w:sz="0" w:space="0" w:color="auto"/>
        <w:left w:val="none" w:sz="0" w:space="0" w:color="auto"/>
        <w:bottom w:val="none" w:sz="0" w:space="0" w:color="auto"/>
        <w:right w:val="none" w:sz="0" w:space="0" w:color="auto"/>
      </w:divBdr>
    </w:div>
    <w:div w:id="481846250">
      <w:bodyDiv w:val="1"/>
      <w:marLeft w:val="0"/>
      <w:marRight w:val="0"/>
      <w:marTop w:val="0"/>
      <w:marBottom w:val="0"/>
      <w:divBdr>
        <w:top w:val="none" w:sz="0" w:space="0" w:color="auto"/>
        <w:left w:val="none" w:sz="0" w:space="0" w:color="auto"/>
        <w:bottom w:val="none" w:sz="0" w:space="0" w:color="auto"/>
        <w:right w:val="none" w:sz="0" w:space="0" w:color="auto"/>
      </w:divBdr>
    </w:div>
    <w:div w:id="508179888">
      <w:bodyDiv w:val="1"/>
      <w:marLeft w:val="0"/>
      <w:marRight w:val="0"/>
      <w:marTop w:val="0"/>
      <w:marBottom w:val="0"/>
      <w:divBdr>
        <w:top w:val="none" w:sz="0" w:space="0" w:color="auto"/>
        <w:left w:val="none" w:sz="0" w:space="0" w:color="auto"/>
        <w:bottom w:val="none" w:sz="0" w:space="0" w:color="auto"/>
        <w:right w:val="none" w:sz="0" w:space="0" w:color="auto"/>
      </w:divBdr>
    </w:div>
    <w:div w:id="527179938">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547955773">
      <w:bodyDiv w:val="1"/>
      <w:marLeft w:val="0"/>
      <w:marRight w:val="0"/>
      <w:marTop w:val="0"/>
      <w:marBottom w:val="0"/>
      <w:divBdr>
        <w:top w:val="none" w:sz="0" w:space="0" w:color="auto"/>
        <w:left w:val="none" w:sz="0" w:space="0" w:color="auto"/>
        <w:bottom w:val="none" w:sz="0" w:space="0" w:color="auto"/>
        <w:right w:val="none" w:sz="0" w:space="0" w:color="auto"/>
      </w:divBdr>
    </w:div>
    <w:div w:id="614597901">
      <w:bodyDiv w:val="1"/>
      <w:marLeft w:val="0"/>
      <w:marRight w:val="0"/>
      <w:marTop w:val="0"/>
      <w:marBottom w:val="0"/>
      <w:divBdr>
        <w:top w:val="none" w:sz="0" w:space="0" w:color="auto"/>
        <w:left w:val="none" w:sz="0" w:space="0" w:color="auto"/>
        <w:bottom w:val="none" w:sz="0" w:space="0" w:color="auto"/>
        <w:right w:val="none" w:sz="0" w:space="0" w:color="auto"/>
      </w:divBdr>
    </w:div>
    <w:div w:id="657342167">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65207100">
      <w:bodyDiv w:val="1"/>
      <w:marLeft w:val="0"/>
      <w:marRight w:val="0"/>
      <w:marTop w:val="0"/>
      <w:marBottom w:val="0"/>
      <w:divBdr>
        <w:top w:val="none" w:sz="0" w:space="0" w:color="auto"/>
        <w:left w:val="none" w:sz="0" w:space="0" w:color="auto"/>
        <w:bottom w:val="none" w:sz="0" w:space="0" w:color="auto"/>
        <w:right w:val="none" w:sz="0" w:space="0" w:color="auto"/>
      </w:divBdr>
    </w:div>
    <w:div w:id="666441283">
      <w:bodyDiv w:val="1"/>
      <w:marLeft w:val="0"/>
      <w:marRight w:val="0"/>
      <w:marTop w:val="0"/>
      <w:marBottom w:val="0"/>
      <w:divBdr>
        <w:top w:val="none" w:sz="0" w:space="0" w:color="auto"/>
        <w:left w:val="none" w:sz="0" w:space="0" w:color="auto"/>
        <w:bottom w:val="none" w:sz="0" w:space="0" w:color="auto"/>
        <w:right w:val="none" w:sz="0" w:space="0" w:color="auto"/>
      </w:divBdr>
    </w:div>
    <w:div w:id="667446886">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29511849">
      <w:bodyDiv w:val="1"/>
      <w:marLeft w:val="0"/>
      <w:marRight w:val="0"/>
      <w:marTop w:val="0"/>
      <w:marBottom w:val="0"/>
      <w:divBdr>
        <w:top w:val="none" w:sz="0" w:space="0" w:color="auto"/>
        <w:left w:val="none" w:sz="0" w:space="0" w:color="auto"/>
        <w:bottom w:val="none" w:sz="0" w:space="0" w:color="auto"/>
        <w:right w:val="none" w:sz="0" w:space="0" w:color="auto"/>
      </w:divBdr>
    </w:div>
    <w:div w:id="947280052">
      <w:bodyDiv w:val="1"/>
      <w:marLeft w:val="0"/>
      <w:marRight w:val="0"/>
      <w:marTop w:val="0"/>
      <w:marBottom w:val="0"/>
      <w:divBdr>
        <w:top w:val="none" w:sz="0" w:space="0" w:color="auto"/>
        <w:left w:val="none" w:sz="0" w:space="0" w:color="auto"/>
        <w:bottom w:val="none" w:sz="0" w:space="0" w:color="auto"/>
        <w:right w:val="none" w:sz="0" w:space="0" w:color="auto"/>
      </w:divBdr>
    </w:div>
    <w:div w:id="950938118">
      <w:bodyDiv w:val="1"/>
      <w:marLeft w:val="0"/>
      <w:marRight w:val="0"/>
      <w:marTop w:val="0"/>
      <w:marBottom w:val="0"/>
      <w:divBdr>
        <w:top w:val="none" w:sz="0" w:space="0" w:color="auto"/>
        <w:left w:val="none" w:sz="0" w:space="0" w:color="auto"/>
        <w:bottom w:val="none" w:sz="0" w:space="0" w:color="auto"/>
        <w:right w:val="none" w:sz="0" w:space="0" w:color="auto"/>
      </w:divBdr>
    </w:div>
    <w:div w:id="960845562">
      <w:bodyDiv w:val="1"/>
      <w:marLeft w:val="0"/>
      <w:marRight w:val="0"/>
      <w:marTop w:val="0"/>
      <w:marBottom w:val="0"/>
      <w:divBdr>
        <w:top w:val="none" w:sz="0" w:space="0" w:color="auto"/>
        <w:left w:val="none" w:sz="0" w:space="0" w:color="auto"/>
        <w:bottom w:val="none" w:sz="0" w:space="0" w:color="auto"/>
        <w:right w:val="none" w:sz="0" w:space="0" w:color="auto"/>
      </w:divBdr>
    </w:div>
    <w:div w:id="1090353142">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92032">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2543944">
      <w:bodyDiv w:val="1"/>
      <w:marLeft w:val="0"/>
      <w:marRight w:val="0"/>
      <w:marTop w:val="0"/>
      <w:marBottom w:val="0"/>
      <w:divBdr>
        <w:top w:val="none" w:sz="0" w:space="0" w:color="auto"/>
        <w:left w:val="none" w:sz="0" w:space="0" w:color="auto"/>
        <w:bottom w:val="none" w:sz="0" w:space="0" w:color="auto"/>
        <w:right w:val="none" w:sz="0" w:space="0" w:color="auto"/>
      </w:divBdr>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8780449">
      <w:bodyDiv w:val="1"/>
      <w:marLeft w:val="0"/>
      <w:marRight w:val="0"/>
      <w:marTop w:val="0"/>
      <w:marBottom w:val="0"/>
      <w:divBdr>
        <w:top w:val="none" w:sz="0" w:space="0" w:color="auto"/>
        <w:left w:val="none" w:sz="0" w:space="0" w:color="auto"/>
        <w:bottom w:val="none" w:sz="0" w:space="0" w:color="auto"/>
        <w:right w:val="none" w:sz="0" w:space="0" w:color="auto"/>
      </w:divBdr>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35689520">
      <w:bodyDiv w:val="1"/>
      <w:marLeft w:val="0"/>
      <w:marRight w:val="0"/>
      <w:marTop w:val="0"/>
      <w:marBottom w:val="0"/>
      <w:divBdr>
        <w:top w:val="none" w:sz="0" w:space="0" w:color="auto"/>
        <w:left w:val="none" w:sz="0" w:space="0" w:color="auto"/>
        <w:bottom w:val="none" w:sz="0" w:space="0" w:color="auto"/>
        <w:right w:val="none" w:sz="0" w:space="0" w:color="auto"/>
      </w:divBdr>
    </w:div>
    <w:div w:id="1362973110">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458640570">
      <w:bodyDiv w:val="1"/>
      <w:marLeft w:val="0"/>
      <w:marRight w:val="0"/>
      <w:marTop w:val="0"/>
      <w:marBottom w:val="0"/>
      <w:divBdr>
        <w:top w:val="none" w:sz="0" w:space="0" w:color="auto"/>
        <w:left w:val="none" w:sz="0" w:space="0" w:color="auto"/>
        <w:bottom w:val="none" w:sz="0" w:space="0" w:color="auto"/>
        <w:right w:val="none" w:sz="0" w:space="0" w:color="auto"/>
      </w:divBdr>
    </w:div>
    <w:div w:id="1479683411">
      <w:bodyDiv w:val="1"/>
      <w:marLeft w:val="0"/>
      <w:marRight w:val="0"/>
      <w:marTop w:val="0"/>
      <w:marBottom w:val="0"/>
      <w:divBdr>
        <w:top w:val="none" w:sz="0" w:space="0" w:color="auto"/>
        <w:left w:val="none" w:sz="0" w:space="0" w:color="auto"/>
        <w:bottom w:val="none" w:sz="0" w:space="0" w:color="auto"/>
        <w:right w:val="none" w:sz="0" w:space="0" w:color="auto"/>
      </w:divBdr>
    </w:div>
    <w:div w:id="1488008648">
      <w:bodyDiv w:val="1"/>
      <w:marLeft w:val="0"/>
      <w:marRight w:val="0"/>
      <w:marTop w:val="0"/>
      <w:marBottom w:val="0"/>
      <w:divBdr>
        <w:top w:val="none" w:sz="0" w:space="0" w:color="auto"/>
        <w:left w:val="none" w:sz="0" w:space="0" w:color="auto"/>
        <w:bottom w:val="none" w:sz="0" w:space="0" w:color="auto"/>
        <w:right w:val="none" w:sz="0" w:space="0" w:color="auto"/>
      </w:divBdr>
    </w:div>
    <w:div w:id="1495801593">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30100238">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0824838">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21765239">
      <w:bodyDiv w:val="1"/>
      <w:marLeft w:val="0"/>
      <w:marRight w:val="0"/>
      <w:marTop w:val="0"/>
      <w:marBottom w:val="0"/>
      <w:divBdr>
        <w:top w:val="none" w:sz="0" w:space="0" w:color="auto"/>
        <w:left w:val="none" w:sz="0" w:space="0" w:color="auto"/>
        <w:bottom w:val="none" w:sz="0" w:space="0" w:color="auto"/>
        <w:right w:val="none" w:sz="0" w:space="0" w:color="auto"/>
      </w:divBdr>
    </w:div>
    <w:div w:id="1643122499">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7629892">
      <w:bodyDiv w:val="1"/>
      <w:marLeft w:val="0"/>
      <w:marRight w:val="0"/>
      <w:marTop w:val="0"/>
      <w:marBottom w:val="0"/>
      <w:divBdr>
        <w:top w:val="none" w:sz="0" w:space="0" w:color="auto"/>
        <w:left w:val="none" w:sz="0" w:space="0" w:color="auto"/>
        <w:bottom w:val="none" w:sz="0" w:space="0" w:color="auto"/>
        <w:right w:val="none" w:sz="0" w:space="0" w:color="auto"/>
      </w:divBdr>
    </w:div>
    <w:div w:id="1862430890">
      <w:bodyDiv w:val="1"/>
      <w:marLeft w:val="0"/>
      <w:marRight w:val="0"/>
      <w:marTop w:val="0"/>
      <w:marBottom w:val="0"/>
      <w:divBdr>
        <w:top w:val="none" w:sz="0" w:space="0" w:color="auto"/>
        <w:left w:val="none" w:sz="0" w:space="0" w:color="auto"/>
        <w:bottom w:val="none" w:sz="0" w:space="0" w:color="auto"/>
        <w:right w:val="none" w:sz="0" w:space="0" w:color="auto"/>
      </w:divBdr>
    </w:div>
    <w:div w:id="1906450699">
      <w:bodyDiv w:val="1"/>
      <w:marLeft w:val="0"/>
      <w:marRight w:val="0"/>
      <w:marTop w:val="0"/>
      <w:marBottom w:val="0"/>
      <w:divBdr>
        <w:top w:val="none" w:sz="0" w:space="0" w:color="auto"/>
        <w:left w:val="none" w:sz="0" w:space="0" w:color="auto"/>
        <w:bottom w:val="none" w:sz="0" w:space="0" w:color="auto"/>
        <w:right w:val="none" w:sz="0" w:space="0" w:color="auto"/>
      </w:divBdr>
    </w:div>
    <w:div w:id="1908832430">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0901575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yperlink" Target="http://www.gkpge.pl/bip/przetargi" TargetMode="Externa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iod.pgetorun@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iod.pgetorun@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gkpge.pl/grupa-pge/przetargi/zakup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SWZ_(925_2025).docx</dmsv2BaseFileName>
    <dmsv2BaseDisplayName xmlns="http://schemas.microsoft.com/sharepoint/v3">SWZ_(925_2025)</dmsv2BaseDisplayName>
    <dmsv2SWPP2ObjectNumber xmlns="http://schemas.microsoft.com/sharepoint/v3">POST/PEC/PEC/UZR/00925/2025                       </dmsv2SWPP2ObjectNumber>
    <dmsv2SWPP2SumMD5 xmlns="http://schemas.microsoft.com/sharepoint/v3">c6d67beef64141360115a5791e1392bd</dmsv2SWPP2SumMD5>
    <dmsv2BaseMoved xmlns="http://schemas.microsoft.com/sharepoint/v3">false</dmsv2BaseMoved>
    <dmsv2BaseIsSensitive xmlns="http://schemas.microsoft.com/sharepoint/v3">true</dmsv2BaseIsSensitive>
    <dmsv2SWPP2IDSWPP2 xmlns="http://schemas.microsoft.com/sharepoint/v3">695706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23748161</dmsv2BaseClientSystemDocumentID>
    <dmsv2BaseModifiedByID xmlns="http://schemas.microsoft.com/sharepoint/v3">19100794</dmsv2BaseModifiedByID>
    <dmsv2BaseCreatedByID xmlns="http://schemas.microsoft.com/sharepoint/v3">19100794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DPFVW34YURAE-150815970-19407</_dlc_DocId>
    <_dlc_DocIdUrl xmlns="a19cb1c7-c5c7-46d4-85ae-d83685407bba">
      <Url>https://swpp2.dms.gkpge.pl/sites/40/_layouts/15/DocIdRedir.aspx?ID=DPFVW34YURAE-150815970-19407</Url>
      <Description>DPFVW34YURAE-150815970-19407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F4532DB-8826-447E-B163-4EC0CB719B27}">
  <ds:schemaRefs>
    <ds:schemaRef ds:uri="http://schemas.openxmlformats.org/officeDocument/2006/bibliography"/>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121BDA01-661F-4D15-9177-CB8184202CAD}"/>
</file>

<file path=customXml/itemProps5.xml><?xml version="1.0" encoding="utf-8"?>
<ds:datastoreItem xmlns:ds="http://schemas.openxmlformats.org/officeDocument/2006/customXml" ds:itemID="{E01EE2D2-531F-4B3A-AD5D-41AC0D20DB5A}"/>
</file>

<file path=docProps/app.xml><?xml version="1.0" encoding="utf-8"?>
<Properties xmlns="http://schemas.openxmlformats.org/officeDocument/2006/extended-properties" xmlns:vt="http://schemas.openxmlformats.org/officeDocument/2006/docPropsVTypes">
  <Template>Normal.dotm</Template>
  <TotalTime>142</TotalTime>
  <Pages>28</Pages>
  <Words>11654</Words>
  <Characters>69928</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Gankowski Paweł [EC Zielona Góra S.A.]</dc:creator>
  <cp:keywords/>
  <cp:lastModifiedBy>Bawankiewicz Agnieszka [PGE EC S.A.]</cp:lastModifiedBy>
  <cp:revision>8</cp:revision>
  <dcterms:created xsi:type="dcterms:W3CDTF">2025-11-05T10:51:00Z</dcterms:created>
  <dcterms:modified xsi:type="dcterms:W3CDTF">2025-11-17T12:21:00Z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2025-09-09T10:00:01Z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e6a3fb93-3d7f-44b2-9095-7806ba0b0667</vt:lpwstr>
  </property>
  <property fmtid="{D5CDD505-2E9C-101B-9397-08002B2CF9AE}" pid="9" name="MSIP_Label_66b5d990-821a-4d41-b503-280f184b2126_ContentBits">
    <vt:lpwstr>0</vt:lpwstr>
  </property>
  <property fmtid="{D5CDD505-2E9C-101B-9397-08002B2CF9AE}" pid="10" name="_dlc_DocIdItemGuid">
    <vt:lpwstr>2e5ac81e-e43c-4978-9736-e5c3202fa302</vt:lpwstr>
  </property>
</Properties>
</file>