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4290" w:rsidRPr="006B0420" w:rsidRDefault="00BA4290" w:rsidP="00BA4290">
      <w:pPr>
        <w:spacing w:after="80" w:line="240" w:lineRule="auto"/>
        <w:jc w:val="right"/>
        <w:rPr>
          <w:rFonts w:ascii="Verdana" w:hAnsi="Verdana"/>
          <w:b/>
          <w:sz w:val="18"/>
          <w:szCs w:val="18"/>
        </w:rPr>
      </w:pPr>
      <w:bookmarkStart w:id="0" w:name="_Toc531077252"/>
      <w:bookmarkStart w:id="1" w:name="_Toc122344842"/>
      <w:r w:rsidRPr="006B0420">
        <w:rPr>
          <w:rFonts w:ascii="Verdana" w:hAnsi="Verdana"/>
          <w:b/>
          <w:sz w:val="18"/>
          <w:szCs w:val="18"/>
        </w:rPr>
        <w:t>ZAŁĄCZNIK NR 3 DO SWZ – FORMULARZ OFERTY</w:t>
      </w:r>
      <w:bookmarkEnd w:id="0"/>
      <w:bookmarkEnd w:id="1"/>
    </w:p>
    <w:p w:rsidR="00BA4290" w:rsidRDefault="00BA4290" w:rsidP="00BA4290">
      <w:pPr>
        <w:widowControl w:val="0"/>
        <w:suppressAutoHyphens/>
        <w:spacing w:before="120" w:line="360" w:lineRule="auto"/>
        <w:ind w:left="-180"/>
        <w:jc w:val="center"/>
        <w:rPr>
          <w:rFonts w:ascii="Verdana" w:hAnsi="Verdana" w:cs="Arial"/>
          <w:b/>
          <w:bCs/>
          <w:sz w:val="20"/>
        </w:rPr>
      </w:pPr>
    </w:p>
    <w:p w:rsidR="00BA4290" w:rsidRPr="006B0420" w:rsidRDefault="00BA4290" w:rsidP="00BA4290">
      <w:pPr>
        <w:widowControl w:val="0"/>
        <w:suppressAutoHyphens/>
        <w:spacing w:before="120" w:after="160" w:line="360" w:lineRule="auto"/>
        <w:ind w:left="-180"/>
        <w:jc w:val="center"/>
        <w:rPr>
          <w:rFonts w:ascii="Verdana" w:hAnsi="Verdana" w:cs="Arial"/>
          <w:b/>
          <w:bCs/>
          <w:color w:val="1A7466"/>
          <w:sz w:val="20"/>
        </w:rPr>
      </w:pPr>
      <w:bookmarkStart w:id="2" w:name="_GoBack"/>
      <w:bookmarkEnd w:id="2"/>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rsidR="00BA4290" w:rsidRPr="00D32BD3" w:rsidRDefault="00BA4290" w:rsidP="00BA4290">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BA4290" w:rsidRPr="00D32BD3" w:rsidTr="000764CB">
        <w:trPr>
          <w:trHeight w:val="233"/>
        </w:trPr>
        <w:tc>
          <w:tcPr>
            <w:tcW w:w="4036" w:type="dxa"/>
            <w:tcBorders>
              <w:top w:val="single" w:sz="4" w:space="0" w:color="auto"/>
              <w:left w:val="single" w:sz="4" w:space="0" w:color="auto"/>
            </w:tcBorders>
            <w:vAlign w:val="center"/>
          </w:tcPr>
          <w:p w:rsidR="00BA4290" w:rsidRPr="00D32BD3" w:rsidRDefault="00BA4290" w:rsidP="000764CB">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rsidR="00BA4290" w:rsidRPr="006B0420" w:rsidRDefault="00BA4290" w:rsidP="000764CB">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BA4290" w:rsidRPr="00D32BD3" w:rsidTr="000764CB">
        <w:trPr>
          <w:trHeight w:val="672"/>
        </w:trPr>
        <w:tc>
          <w:tcPr>
            <w:tcW w:w="4036" w:type="dxa"/>
            <w:vAlign w:val="center"/>
          </w:tcPr>
          <w:p w:rsidR="00BA4290" w:rsidRPr="00D32BD3" w:rsidRDefault="00BA4290" w:rsidP="000764CB">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rsidR="00BA4290" w:rsidRPr="00D32BD3" w:rsidRDefault="00BA4290" w:rsidP="000764CB">
            <w:pPr>
              <w:widowControl w:val="0"/>
              <w:suppressAutoHyphens/>
              <w:spacing w:before="120" w:line="240" w:lineRule="auto"/>
              <w:ind w:left="-70"/>
              <w:jc w:val="center"/>
              <w:rPr>
                <w:rFonts w:ascii="Verdana" w:hAnsi="Verdana" w:cs="Arial"/>
                <w:color w:val="000000"/>
                <w:sz w:val="20"/>
                <w:lang w:eastAsia="pl-PL"/>
              </w:rPr>
            </w:pPr>
          </w:p>
        </w:tc>
      </w:tr>
    </w:tbl>
    <w:p w:rsidR="00BA4290" w:rsidRPr="00D32BD3" w:rsidRDefault="00BA4290" w:rsidP="00BA4290">
      <w:pPr>
        <w:widowControl w:val="0"/>
        <w:suppressAutoHyphens/>
        <w:spacing w:line="240" w:lineRule="auto"/>
        <w:ind w:left="1134"/>
        <w:jc w:val="left"/>
        <w:rPr>
          <w:rFonts w:ascii="Verdana" w:hAnsi="Verdana" w:cs="Arial"/>
          <w:sz w:val="20"/>
          <w:lang w:eastAsia="pl-PL"/>
        </w:rPr>
      </w:pPr>
    </w:p>
    <w:p w:rsidR="00BA4290" w:rsidRPr="00D32BD3" w:rsidRDefault="00BA4290" w:rsidP="00BA4290">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BA4290" w:rsidRPr="00D32BD3" w:rsidTr="000764CB">
        <w:tc>
          <w:tcPr>
            <w:tcW w:w="3327" w:type="dxa"/>
            <w:shd w:val="clear" w:color="auto" w:fill="1A7466"/>
          </w:tcPr>
          <w:p w:rsidR="00BA4290" w:rsidRPr="006B0420" w:rsidRDefault="00BA4290" w:rsidP="000764CB">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rsidR="00BA4290" w:rsidRPr="00D32BD3" w:rsidRDefault="00BA4290" w:rsidP="000764CB">
            <w:pPr>
              <w:widowControl w:val="0"/>
              <w:suppressAutoHyphens/>
              <w:spacing w:before="100" w:line="240" w:lineRule="auto"/>
              <w:ind w:left="1134"/>
              <w:jc w:val="left"/>
              <w:rPr>
                <w:rFonts w:ascii="Verdana" w:hAnsi="Verdana" w:cs="Arial"/>
                <w:sz w:val="20"/>
                <w:lang w:eastAsia="pl-PL"/>
              </w:rPr>
            </w:pPr>
          </w:p>
        </w:tc>
      </w:tr>
      <w:tr w:rsidR="00BA4290" w:rsidRPr="00D32BD3" w:rsidTr="000764CB">
        <w:tc>
          <w:tcPr>
            <w:tcW w:w="3327" w:type="dxa"/>
            <w:shd w:val="clear" w:color="auto" w:fill="1A7466"/>
          </w:tcPr>
          <w:p w:rsidR="00BA4290" w:rsidRPr="006B0420" w:rsidRDefault="00BA4290" w:rsidP="000764CB">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rsidR="00BA4290" w:rsidRPr="00D32BD3" w:rsidRDefault="00BA4290" w:rsidP="000764CB">
            <w:pPr>
              <w:widowControl w:val="0"/>
              <w:suppressAutoHyphens/>
              <w:spacing w:before="100" w:line="240" w:lineRule="auto"/>
              <w:ind w:left="1134"/>
              <w:jc w:val="left"/>
              <w:rPr>
                <w:rFonts w:ascii="Verdana" w:hAnsi="Verdana" w:cs="Arial"/>
                <w:sz w:val="20"/>
                <w:lang w:eastAsia="pl-PL"/>
              </w:rPr>
            </w:pPr>
          </w:p>
        </w:tc>
      </w:tr>
      <w:tr w:rsidR="00BA4290" w:rsidRPr="00D32BD3" w:rsidTr="000764CB">
        <w:tc>
          <w:tcPr>
            <w:tcW w:w="3327" w:type="dxa"/>
            <w:shd w:val="clear" w:color="auto" w:fill="1A7466"/>
          </w:tcPr>
          <w:p w:rsidR="00BA4290" w:rsidRPr="006B0420" w:rsidRDefault="00BA4290" w:rsidP="000764CB">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rsidR="00BA4290" w:rsidRPr="00D32BD3" w:rsidRDefault="00BA4290" w:rsidP="000764CB">
            <w:pPr>
              <w:widowControl w:val="0"/>
              <w:suppressAutoHyphens/>
              <w:spacing w:before="100" w:line="240" w:lineRule="auto"/>
              <w:ind w:left="1134"/>
              <w:jc w:val="left"/>
              <w:rPr>
                <w:rFonts w:ascii="Verdana" w:hAnsi="Verdana" w:cs="Arial"/>
                <w:sz w:val="20"/>
                <w:lang w:eastAsia="pl-PL"/>
              </w:rPr>
            </w:pPr>
          </w:p>
        </w:tc>
      </w:tr>
      <w:tr w:rsidR="00BA4290" w:rsidRPr="00D32BD3" w:rsidTr="000764CB">
        <w:tc>
          <w:tcPr>
            <w:tcW w:w="3327" w:type="dxa"/>
            <w:shd w:val="clear" w:color="auto" w:fill="1A7466"/>
          </w:tcPr>
          <w:p w:rsidR="00BA4290" w:rsidRPr="006B0420" w:rsidRDefault="00BA4290" w:rsidP="000764CB">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rsidR="00BA4290" w:rsidRPr="00D32BD3" w:rsidRDefault="00BA4290" w:rsidP="000764CB">
            <w:pPr>
              <w:widowControl w:val="0"/>
              <w:suppressAutoHyphens/>
              <w:spacing w:before="100" w:line="240" w:lineRule="auto"/>
              <w:ind w:left="1134"/>
              <w:jc w:val="left"/>
              <w:rPr>
                <w:rFonts w:ascii="Verdana" w:hAnsi="Verdana" w:cs="Arial"/>
                <w:sz w:val="20"/>
                <w:lang w:val="de-DE" w:eastAsia="pl-PL"/>
              </w:rPr>
            </w:pPr>
          </w:p>
        </w:tc>
      </w:tr>
    </w:tbl>
    <w:p w:rsidR="00BA4290" w:rsidRPr="00D32BD3" w:rsidRDefault="00BA4290" w:rsidP="00BA4290">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rsidR="00BA4290" w:rsidRPr="00D32BD3" w:rsidRDefault="00BA4290" w:rsidP="00BA4290">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rsidR="00BA4290" w:rsidRPr="006B0420" w:rsidRDefault="00BA4290" w:rsidP="00BA4290">
      <w:pPr>
        <w:suppressAutoHyphens/>
        <w:ind w:right="36"/>
        <w:rPr>
          <w:rFonts w:ascii="Verdana" w:hAnsi="Verdana" w:cs="Arial"/>
          <w:b/>
          <w:sz w:val="18"/>
          <w:szCs w:val="18"/>
        </w:rPr>
      </w:pPr>
      <w:r w:rsidRPr="006B0420">
        <w:rPr>
          <w:rFonts w:ascii="Verdana" w:hAnsi="Verdana" w:cs="Arial"/>
          <w:sz w:val="18"/>
          <w:szCs w:val="18"/>
        </w:rPr>
        <w:t xml:space="preserve">My, niżej podpisani, nawiązując do postępowania o udzielenie zamówienia </w:t>
      </w:r>
      <w:r w:rsidRPr="00D4583B">
        <w:rPr>
          <w:rFonts w:ascii="Verdana" w:hAnsi="Verdana" w:cs="Arial"/>
          <w:sz w:val="18"/>
          <w:szCs w:val="18"/>
        </w:rPr>
        <w:t xml:space="preserve">nr </w:t>
      </w:r>
      <w:r w:rsidRPr="004D35FB">
        <w:rPr>
          <w:rFonts w:ascii="Verdana" w:hAnsi="Verdana" w:cs="Arial"/>
          <w:sz w:val="18"/>
          <w:szCs w:val="18"/>
        </w:rPr>
        <w:t>POST/PEC/PEC/UZR/00562/2025</w:t>
      </w:r>
      <w:r>
        <w:rPr>
          <w:rFonts w:ascii="Verdana" w:eastAsia="Calibri" w:hAnsi="Verdana" w:cstheme="minorHAnsi"/>
          <w:bCs/>
          <w:sz w:val="18"/>
          <w:szCs w:val="18"/>
          <w:lang w:eastAsia="pl-PL"/>
        </w:rPr>
        <w:t xml:space="preserve"> </w:t>
      </w:r>
      <w:r w:rsidRPr="006B0420">
        <w:rPr>
          <w:rFonts w:ascii="Verdana" w:hAnsi="Verdana" w:cstheme="minorHAnsi"/>
          <w:sz w:val="18"/>
          <w:szCs w:val="18"/>
        </w:rPr>
        <w:t xml:space="preserve">prowadzonego w trybie przetargu nieograniczonego na wykonanie </w:t>
      </w:r>
      <w:r w:rsidRPr="004D35FB">
        <w:rPr>
          <w:rFonts w:ascii="Verdana" w:hAnsi="Verdana" w:cstheme="minorHAnsi"/>
          <w:sz w:val="18"/>
          <w:szCs w:val="18"/>
        </w:rPr>
        <w:t>dostaw</w:t>
      </w:r>
      <w:r w:rsidRPr="006B0420">
        <w:rPr>
          <w:rFonts w:ascii="Verdana" w:hAnsi="Verdana" w:cstheme="minorHAnsi"/>
          <w:sz w:val="18"/>
          <w:szCs w:val="18"/>
        </w:rPr>
        <w:t xml:space="preserve"> pn. </w:t>
      </w:r>
      <w:r w:rsidRPr="004D35FB">
        <w:rPr>
          <w:rFonts w:ascii="Verdana" w:hAnsi="Verdana" w:cstheme="minorHAnsi"/>
          <w:b/>
          <w:sz w:val="18"/>
          <w:szCs w:val="18"/>
        </w:rPr>
        <w:t xml:space="preserve">Zakup i dostawa 2 sztuk przekładni w ramach modernizacji suwnic Q-50t w PGE Energia Ciepła S.A. Oddział Wybrzeże </w:t>
      </w:r>
      <w:r>
        <w:rPr>
          <w:rFonts w:ascii="Verdana" w:hAnsi="Verdana" w:cstheme="minorHAnsi"/>
          <w:b/>
          <w:sz w:val="18"/>
          <w:szCs w:val="18"/>
        </w:rPr>
        <w:br/>
      </w:r>
      <w:r w:rsidRPr="004D35FB">
        <w:rPr>
          <w:rFonts w:ascii="Verdana" w:hAnsi="Verdana" w:cstheme="minorHAnsi"/>
          <w:b/>
          <w:sz w:val="18"/>
          <w:szCs w:val="18"/>
        </w:rPr>
        <w:t>w Gdańsku</w:t>
      </w:r>
      <w:r>
        <w:rPr>
          <w:rFonts w:ascii="Verdana" w:hAnsi="Verdana" w:cstheme="minorHAnsi"/>
          <w:b/>
          <w:sz w:val="18"/>
          <w:szCs w:val="18"/>
        </w:rPr>
        <w:t>,</w:t>
      </w:r>
      <w:r w:rsidRPr="004D35FB">
        <w:rPr>
          <w:rFonts w:ascii="Verdana" w:hAnsi="Verdana" w:cstheme="minorHAnsi"/>
          <w:sz w:val="18"/>
          <w:szCs w:val="18"/>
        </w:rPr>
        <w:t xml:space="preserve"> </w:t>
      </w:r>
      <w:r w:rsidRPr="006B0420">
        <w:rPr>
          <w:rFonts w:ascii="Verdana" w:hAnsi="Verdana" w:cstheme="minorHAnsi"/>
          <w:sz w:val="18"/>
          <w:szCs w:val="18"/>
        </w:rPr>
        <w:t>niniejszym</w:t>
      </w:r>
      <w:r w:rsidRPr="00D4583B">
        <w:rPr>
          <w:rFonts w:ascii="Verdana" w:hAnsi="Verdana" w:cstheme="minorHAnsi"/>
          <w:sz w:val="18"/>
          <w:szCs w:val="18"/>
        </w:rPr>
        <w:t xml:space="preserve"> oświadcz</w:t>
      </w:r>
      <w:r w:rsidRPr="006B0420">
        <w:rPr>
          <w:rFonts w:ascii="Verdana" w:hAnsi="Verdana" w:cs="Arial"/>
          <w:sz w:val="18"/>
          <w:szCs w:val="18"/>
        </w:rPr>
        <w:t>amy, że:</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Zrealizujemy Przedmiot Zamówienia za następującą Cenę w wysokości:</w:t>
      </w:r>
    </w:p>
    <w:p w:rsidR="00BA4290" w:rsidRPr="006B0420" w:rsidRDefault="00BA4290" w:rsidP="00BA4290">
      <w:pPr>
        <w:pStyle w:val="Akapitzlist"/>
        <w:widowControl w:val="0"/>
        <w:suppressAutoHyphens/>
        <w:spacing w:before="120"/>
        <w:ind w:left="426"/>
        <w:rPr>
          <w:rFonts w:ascii="Verdana" w:hAnsi="Verdana" w:cs="Arial"/>
          <w:b/>
          <w:sz w:val="18"/>
          <w:szCs w:val="18"/>
        </w:rPr>
      </w:pPr>
      <w:r w:rsidRPr="006B0420">
        <w:rPr>
          <w:rFonts w:ascii="Verdana" w:hAnsi="Verdana" w:cs="Arial"/>
          <w:b/>
          <w:sz w:val="18"/>
          <w:szCs w:val="18"/>
        </w:rPr>
        <w:t xml:space="preserve">[......] PLN </w:t>
      </w:r>
      <w:r w:rsidRPr="006B0420">
        <w:rPr>
          <w:rFonts w:ascii="Verdana" w:hAnsi="Verdana" w:cs="Arial"/>
          <w:sz w:val="18"/>
          <w:szCs w:val="18"/>
        </w:rPr>
        <w:t xml:space="preserve">słownie:  </w:t>
      </w:r>
      <w:r w:rsidRPr="006B0420">
        <w:rPr>
          <w:rFonts w:ascii="Verdana" w:hAnsi="Verdana" w:cs="Arial"/>
          <w:b/>
          <w:sz w:val="18"/>
          <w:szCs w:val="18"/>
        </w:rPr>
        <w:t xml:space="preserve">[......] </w:t>
      </w:r>
      <w:proofErr w:type="gramStart"/>
      <w:r w:rsidRPr="006B0420">
        <w:rPr>
          <w:rFonts w:ascii="Verdana" w:hAnsi="Verdana" w:cs="Arial"/>
          <w:b/>
          <w:sz w:val="18"/>
          <w:szCs w:val="18"/>
        </w:rPr>
        <w:t>netto</w:t>
      </w:r>
      <w:proofErr w:type="gramEnd"/>
      <w:r w:rsidRPr="006B0420">
        <w:rPr>
          <w:rFonts w:ascii="Verdana" w:hAnsi="Verdana" w:cs="Arial"/>
          <w:sz w:val="18"/>
          <w:szCs w:val="18"/>
        </w:rPr>
        <w:t>,</w:t>
      </w:r>
      <w:r w:rsidRPr="006B0420">
        <w:rPr>
          <w:rFonts w:ascii="Verdana" w:hAnsi="Verdana" w:cs="Arial"/>
          <w:b/>
          <w:sz w:val="18"/>
          <w:szCs w:val="18"/>
        </w:rPr>
        <w:t xml:space="preserve"> </w:t>
      </w:r>
      <w:r w:rsidRPr="006B0420">
        <w:rPr>
          <w:rFonts w:ascii="Verdana" w:hAnsi="Verdana" w:cs="Arial"/>
          <w:sz w:val="18"/>
          <w:szCs w:val="18"/>
        </w:rPr>
        <w:t xml:space="preserve">powiększoną o wartość podatku (….%) </w:t>
      </w:r>
      <w:r w:rsidRPr="006B0420">
        <w:rPr>
          <w:rFonts w:ascii="Verdana" w:hAnsi="Verdana" w:cs="Arial"/>
          <w:b/>
          <w:sz w:val="18"/>
          <w:szCs w:val="18"/>
        </w:rPr>
        <w:t>VAT w wysokości</w:t>
      </w:r>
      <w:r w:rsidRPr="006B0420">
        <w:rPr>
          <w:rFonts w:ascii="Verdana" w:hAnsi="Verdana" w:cs="Arial"/>
          <w:sz w:val="18"/>
          <w:szCs w:val="18"/>
        </w:rPr>
        <w:t xml:space="preserve"> </w:t>
      </w:r>
      <w:r w:rsidRPr="006B0420">
        <w:rPr>
          <w:rFonts w:ascii="Verdana" w:hAnsi="Verdana" w:cs="Arial"/>
          <w:b/>
          <w:sz w:val="18"/>
          <w:szCs w:val="18"/>
        </w:rPr>
        <w:t>[.....] PLN</w:t>
      </w:r>
      <w:r w:rsidRPr="006B0420">
        <w:rPr>
          <w:rFonts w:ascii="Verdana" w:hAnsi="Verdana" w:cs="Arial"/>
          <w:sz w:val="18"/>
          <w:szCs w:val="18"/>
        </w:rPr>
        <w:t xml:space="preserve"> słownie: [......] </w:t>
      </w:r>
      <w:proofErr w:type="gramStart"/>
      <w:r w:rsidRPr="006B0420">
        <w:rPr>
          <w:rFonts w:ascii="Verdana" w:hAnsi="Verdana" w:cs="Arial"/>
          <w:sz w:val="18"/>
          <w:szCs w:val="18"/>
        </w:rPr>
        <w:t>wyliczoną</w:t>
      </w:r>
      <w:proofErr w:type="gramEnd"/>
      <w:r w:rsidRPr="006B0420">
        <w:rPr>
          <w:rFonts w:ascii="Verdana" w:hAnsi="Verdana" w:cs="Arial"/>
          <w:sz w:val="18"/>
          <w:szCs w:val="18"/>
        </w:rPr>
        <w:t xml:space="preserve"> zgodnie z aktualnie obowiązującymi przepisami prawa, co da cenę w wysokości: </w:t>
      </w:r>
      <w:r w:rsidRPr="006B0420">
        <w:rPr>
          <w:rFonts w:ascii="Verdana" w:hAnsi="Verdana" w:cs="Arial"/>
          <w:b/>
          <w:sz w:val="18"/>
          <w:szCs w:val="18"/>
        </w:rPr>
        <w:t xml:space="preserve">[......] PLN </w:t>
      </w:r>
      <w:r w:rsidRPr="006B0420">
        <w:rPr>
          <w:rFonts w:ascii="Verdana" w:hAnsi="Verdana" w:cs="Arial"/>
          <w:sz w:val="18"/>
          <w:szCs w:val="18"/>
        </w:rPr>
        <w:t>słownie:  [......]</w:t>
      </w:r>
      <w:r w:rsidRPr="006B0420">
        <w:rPr>
          <w:rFonts w:ascii="Verdana" w:hAnsi="Verdana" w:cs="Arial"/>
          <w:b/>
          <w:sz w:val="18"/>
          <w:szCs w:val="18"/>
        </w:rPr>
        <w:t xml:space="preserve"> </w:t>
      </w:r>
      <w:proofErr w:type="gramStart"/>
      <w:r w:rsidRPr="006B0420">
        <w:rPr>
          <w:rFonts w:ascii="Verdana" w:hAnsi="Verdana" w:cs="Arial"/>
          <w:b/>
          <w:sz w:val="18"/>
          <w:szCs w:val="18"/>
        </w:rPr>
        <w:t>brutto</w:t>
      </w:r>
      <w:proofErr w:type="gramEnd"/>
      <w:r w:rsidRPr="006B0420">
        <w:rPr>
          <w:rFonts w:ascii="Verdana" w:hAnsi="Verdana" w:cs="Arial"/>
          <w:b/>
          <w:sz w:val="18"/>
          <w:szCs w:val="18"/>
        </w:rPr>
        <w:t>.</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14.2 SWZ, w tym:</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spełniamy</w:t>
      </w:r>
      <w:proofErr w:type="gramEnd"/>
      <w:r w:rsidRPr="006B0420">
        <w:rPr>
          <w:rFonts w:ascii="Verdana" w:hAnsi="Verdana" w:cs="Arial"/>
          <w:sz w:val="18"/>
          <w:szCs w:val="18"/>
        </w:rPr>
        <w:t xml:space="preserve"> warunki udziału w Postępowaniu zakupowym,</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nie</w:t>
      </w:r>
      <w:proofErr w:type="gramEnd"/>
      <w:r w:rsidRPr="006B0420">
        <w:rPr>
          <w:rFonts w:ascii="Verdana" w:hAnsi="Verdana" w:cs="Arial"/>
          <w:sz w:val="18"/>
          <w:szCs w:val="18"/>
        </w:rPr>
        <w:t xml:space="preserv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w</w:t>
      </w:r>
      <w:proofErr w:type="gramEnd"/>
      <w:r w:rsidRPr="006B0420">
        <w:rPr>
          <w:rFonts w:ascii="Verdana" w:hAnsi="Verdana" w:cs="Arial"/>
          <w:sz w:val="18"/>
          <w:szCs w:val="18"/>
        </w:rPr>
        <w:t xml:space="preserve">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wobec</w:t>
      </w:r>
      <w:proofErr w:type="gramEnd"/>
      <w:r w:rsidRPr="006B0420">
        <w:rPr>
          <w:rFonts w:ascii="Verdana" w:hAnsi="Verdana" w:cs="Arial"/>
          <w:sz w:val="18"/>
          <w:szCs w:val="18"/>
        </w:rPr>
        <w:t xml:space="preserve"> Wykonawcy nie orzeczono zakazu ubiegania się o zamówienia publiczne,</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Wykonawca nie zawarł z innymi Wykonawcami porozumienia mającego na celu zakłócenie konkurencji,</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lastRenderedPageBreak/>
        <w:t>bezprawnie</w:t>
      </w:r>
      <w:proofErr w:type="gramEnd"/>
      <w:r w:rsidRPr="006B0420">
        <w:rPr>
          <w:rFonts w:ascii="Verdana" w:hAnsi="Verdana" w:cs="Arial"/>
          <w:sz w:val="18"/>
          <w:szCs w:val="18"/>
        </w:rPr>
        <w:t xml:space="preserve"> nie wpływaliśmy, nie próbowaliśmy wpływać na czynności Zamawiającego, nie próbowaliśmy pozyskać, a także nie pozyskaliśmy informacji poufnych, mogących dać Wykonawcy przewagę w Postępowaniu zakupowym,</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dajemy</w:t>
      </w:r>
      <w:proofErr w:type="gramEnd"/>
      <w:r w:rsidRPr="006B0420">
        <w:rPr>
          <w:rFonts w:ascii="Verdana" w:hAnsi="Verdana" w:cs="Arial"/>
          <w:sz w:val="18"/>
          <w:szCs w:val="18"/>
        </w:rPr>
        <w:t xml:space="preserve"> rękojmię należytego wykonania Zakupu z uwagi na brak prowadzonego przeciwko Wykonawcy lub członkom organów spółki Wykonawcy postępowania o popełnienie przestępstwa w związku z prowadzoną działalnością gospodarczą,</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w</w:t>
      </w:r>
      <w:proofErr w:type="gramEnd"/>
      <w:r w:rsidRPr="006B0420">
        <w:rPr>
          <w:rFonts w:ascii="Verdana" w:hAnsi="Verdana" w:cs="Arial"/>
          <w:sz w:val="18"/>
          <w:szCs w:val="18"/>
        </w:rPr>
        <w:t xml:space="preserve">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rsidR="00BA4290" w:rsidRPr="006B0420" w:rsidRDefault="00BA4290" w:rsidP="00BA4290">
      <w:pPr>
        <w:pStyle w:val="Akapitzlist"/>
        <w:widowControl w:val="0"/>
        <w:numPr>
          <w:ilvl w:val="1"/>
          <w:numId w:val="3"/>
        </w:numPr>
        <w:suppressAutoHyphens/>
        <w:ind w:left="709" w:hanging="425"/>
        <w:contextualSpacing w:val="0"/>
        <w:rPr>
          <w:rFonts w:ascii="Verdana" w:hAnsi="Verdana" w:cs="Arial"/>
          <w:sz w:val="18"/>
          <w:szCs w:val="18"/>
        </w:rPr>
      </w:pPr>
      <w:proofErr w:type="gramStart"/>
      <w:r w:rsidRPr="006B0420">
        <w:rPr>
          <w:rFonts w:ascii="Verdana" w:hAnsi="Verdana" w:cs="Arial"/>
          <w:sz w:val="18"/>
          <w:szCs w:val="18"/>
        </w:rPr>
        <w:t>zgodnie</w:t>
      </w:r>
      <w:proofErr w:type="gramEnd"/>
      <w:r w:rsidRPr="006B0420">
        <w:rPr>
          <w:rFonts w:ascii="Verdana" w:hAnsi="Verdana" w:cs="Arial"/>
          <w:sz w:val="18"/>
          <w:szCs w:val="18"/>
        </w:rPr>
        <w:t xml:space="preserve"> z treścią ustawy z dnia 13 kwietnia 2022 r. o szczególnych rozwiązaniach w zakresie przeciwdziałania wspieraniu agresji na Ukrainę oraz służących ochronie bezpieczeństwa narodowego niniejszym oświadczamy, że:</w:t>
      </w:r>
    </w:p>
    <w:p w:rsidR="00BA4290" w:rsidRPr="006B0420" w:rsidRDefault="00BA4290" w:rsidP="00BA4290">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A4290" w:rsidRPr="006B0420" w:rsidRDefault="00BA4290" w:rsidP="00BA4290">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naszym beneficjentem rzeczywistym w rozumieniu ustawy z dnia 1 marca 2018 r. o przeciwdziałaniu praniu pieniędzy oraz finansowaniu terroryzmu (Dz. U. </w:t>
      </w:r>
      <w:proofErr w:type="gramStart"/>
      <w:r w:rsidRPr="006B0420">
        <w:rPr>
          <w:rFonts w:ascii="Verdana" w:hAnsi="Verdana" w:cs="Arial"/>
          <w:sz w:val="18"/>
          <w:szCs w:val="18"/>
        </w:rPr>
        <w:t>z</w:t>
      </w:r>
      <w:proofErr w:type="gramEnd"/>
      <w:r w:rsidRPr="006B0420">
        <w:rPr>
          <w:rFonts w:ascii="Verdana" w:hAnsi="Verdana" w:cs="Arial"/>
          <w:sz w:val="18"/>
          <w:szCs w:val="18"/>
        </w:rPr>
        <w:t xml:space="preserve"> 2022 r. poz. 593 ze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A4290" w:rsidRPr="006B0420" w:rsidRDefault="00BA4290" w:rsidP="00BA4290">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naszą jednostką dominującą w rozumieniu art. 3 ust. 1 pkt 37 ustawy z dnia 29 września 1994 r. o rachunkowości (Dz. U. </w:t>
      </w:r>
      <w:proofErr w:type="gramStart"/>
      <w:r w:rsidRPr="006B0420">
        <w:rPr>
          <w:rFonts w:ascii="Verdana" w:hAnsi="Verdana" w:cs="Arial"/>
          <w:sz w:val="18"/>
          <w:szCs w:val="18"/>
        </w:rPr>
        <w:t>z</w:t>
      </w:r>
      <w:proofErr w:type="gramEnd"/>
      <w:r w:rsidRPr="006B0420">
        <w:rPr>
          <w:rFonts w:ascii="Verdana" w:hAnsi="Verdana" w:cs="Arial"/>
          <w:sz w:val="18"/>
          <w:szCs w:val="18"/>
        </w:rPr>
        <w:t xml:space="preserve">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A4290" w:rsidRPr="006B0420" w:rsidRDefault="00BA4290" w:rsidP="00BA4290">
      <w:pPr>
        <w:pStyle w:val="Akapitzlist"/>
        <w:widowControl w:val="0"/>
        <w:numPr>
          <w:ilvl w:val="1"/>
          <w:numId w:val="3"/>
        </w:numPr>
        <w:suppressAutoHyphens/>
        <w:ind w:left="709" w:hanging="283"/>
        <w:contextualSpacing w:val="0"/>
        <w:rPr>
          <w:rFonts w:ascii="Verdana" w:hAnsi="Verdana" w:cs="Arial"/>
          <w:sz w:val="18"/>
          <w:szCs w:val="18"/>
        </w:rPr>
      </w:pPr>
      <w:proofErr w:type="gramStart"/>
      <w:r w:rsidRPr="006B0420">
        <w:rPr>
          <w:rFonts w:ascii="Verdana" w:hAnsi="Verdana" w:cs="Arial"/>
          <w:sz w:val="18"/>
          <w:szCs w:val="18"/>
        </w:rPr>
        <w:t>nie</w:t>
      </w:r>
      <w:proofErr w:type="gramEnd"/>
      <w:r w:rsidRPr="006B0420">
        <w:rPr>
          <w:rFonts w:ascii="Verdana" w:hAnsi="Verdana" w:cs="Arial"/>
          <w:sz w:val="18"/>
          <w:szCs w:val="18"/>
        </w:rPr>
        <w:t xml:space="preserve"> jesteśmy:</w:t>
      </w:r>
    </w:p>
    <w:p w:rsidR="00BA4290" w:rsidRPr="006B0420" w:rsidRDefault="00BA4290" w:rsidP="00BA4290">
      <w:pPr>
        <w:pStyle w:val="Akapitzlist"/>
        <w:widowControl w:val="0"/>
        <w:numPr>
          <w:ilvl w:val="0"/>
          <w:numId w:val="5"/>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organem z siedzibą w </w:t>
      </w:r>
      <w:proofErr w:type="spellStart"/>
      <w:r w:rsidRPr="006B0420">
        <w:rPr>
          <w:rFonts w:ascii="Verdana" w:hAnsi="Verdana" w:cs="Arial"/>
          <w:sz w:val="18"/>
          <w:szCs w:val="18"/>
        </w:rPr>
        <w:t>Rosji</w:t>
      </w:r>
      <w:proofErr w:type="gramStart"/>
      <w:r w:rsidRPr="006B0420">
        <w:rPr>
          <w:rFonts w:ascii="Verdana" w:hAnsi="Verdana" w:cs="Arial"/>
          <w:sz w:val="18"/>
          <w:szCs w:val="18"/>
        </w:rPr>
        <w:t>;osobą</w:t>
      </w:r>
      <w:proofErr w:type="spellEnd"/>
      <w:proofErr w:type="gramEnd"/>
      <w:r w:rsidRPr="006B0420">
        <w:rPr>
          <w:rFonts w:ascii="Verdana" w:hAnsi="Verdana" w:cs="Arial"/>
          <w:sz w:val="18"/>
          <w:szCs w:val="18"/>
        </w:rPr>
        <w:t xml:space="preserve"> prawną, podmiotem lub organem, do których prawa własności bezpośrednio lub pośrednio w ponad 50 % należą do podmiotu, o którym mowa w pkt 1 powyżej; </w:t>
      </w:r>
      <w:proofErr w:type="spellStart"/>
      <w:r w:rsidRPr="006B0420">
        <w:rPr>
          <w:rFonts w:ascii="Verdana" w:hAnsi="Verdana" w:cs="Arial"/>
          <w:sz w:val="18"/>
          <w:szCs w:val="18"/>
        </w:rPr>
        <w:t>lubosobą</w:t>
      </w:r>
      <w:proofErr w:type="spellEnd"/>
      <w:r w:rsidRPr="006B0420">
        <w:rPr>
          <w:rFonts w:ascii="Verdana" w:hAnsi="Verdana" w:cs="Arial"/>
          <w:sz w:val="18"/>
          <w:szCs w:val="18"/>
        </w:rPr>
        <w:t xml:space="preserve"> fizyczną lub prawną, podmiotem lub organem działającym w imieniu lub pod kierunkiem podmiotu, o którym mowa w pkt 1 lub pkt 2 powyżej,</w:t>
      </w:r>
    </w:p>
    <w:p w:rsidR="00BA4290" w:rsidRPr="006B0420" w:rsidRDefault="00BA4290" w:rsidP="00BA4290">
      <w:pPr>
        <w:widowControl w:val="0"/>
        <w:suppressAutoHyphens/>
        <w:ind w:left="709"/>
        <w:rPr>
          <w:rFonts w:ascii="Verdana" w:hAnsi="Verdana" w:cs="Arial"/>
          <w:sz w:val="18"/>
          <w:szCs w:val="18"/>
        </w:rPr>
      </w:pPr>
      <w:proofErr w:type="gramStart"/>
      <w:r w:rsidRPr="006B0420">
        <w:rPr>
          <w:rFonts w:ascii="Verdana" w:hAnsi="Verdana" w:cs="Arial"/>
          <w:sz w:val="18"/>
          <w:szCs w:val="18"/>
        </w:rPr>
        <w:t>oraz</w:t>
      </w:r>
      <w:proofErr w:type="gramEnd"/>
      <w:r w:rsidRPr="006B0420">
        <w:rPr>
          <w:rFonts w:ascii="Verdana" w:hAnsi="Verdana" w:cs="Arial"/>
          <w:sz w:val="18"/>
          <w:szCs w:val="18"/>
        </w:rPr>
        <w:t xml:space="preserve">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rsidR="00BA4290" w:rsidRPr="006B0420" w:rsidDel="00A23FDE" w:rsidRDefault="00BA4290" w:rsidP="00BA4290">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Pr="006B0420">
        <w:rPr>
          <w:rFonts w:ascii="Verdana" w:hAnsi="Verdana" w:cs="Arial"/>
          <w:sz w:val="18"/>
          <w:szCs w:val="18"/>
        </w:rPr>
        <w:t>P</w:t>
      </w:r>
      <w:r w:rsidRPr="006B0420" w:rsidDel="00A23FDE">
        <w:rPr>
          <w:rFonts w:ascii="Verdana" w:hAnsi="Verdana" w:cs="Arial"/>
          <w:sz w:val="18"/>
          <w:szCs w:val="18"/>
        </w:rPr>
        <w:t xml:space="preserve">ostępowania </w:t>
      </w:r>
      <w:r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p>
    <w:p w:rsidR="00BA4290" w:rsidRPr="006B0420" w:rsidRDefault="00BA4290" w:rsidP="00BA4290">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rsidR="00BA4290" w:rsidRPr="006B0420" w:rsidRDefault="00BA4290" w:rsidP="00BA4290">
      <w:pPr>
        <w:pStyle w:val="Akapitzlist"/>
        <w:widowControl w:val="0"/>
        <w:numPr>
          <w:ilvl w:val="3"/>
          <w:numId w:val="1"/>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spełniamy warunki udziału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Arial"/>
          <w:sz w:val="18"/>
          <w:szCs w:val="18"/>
        </w:rPr>
        <w:t>określone w pkt 14.3. SWZ, w tym:</w:t>
      </w:r>
    </w:p>
    <w:p w:rsidR="00BA4290" w:rsidRPr="006B0420" w:rsidRDefault="00BA4290" w:rsidP="00BA4290">
      <w:pPr>
        <w:pStyle w:val="Akapitzlist"/>
        <w:widowControl w:val="0"/>
        <w:numPr>
          <w:ilvl w:val="1"/>
          <w:numId w:val="4"/>
        </w:numPr>
        <w:suppressAutoHyphens/>
        <w:spacing w:line="276" w:lineRule="auto"/>
        <w:ind w:left="709" w:hanging="283"/>
        <w:contextualSpacing w:val="0"/>
        <w:rPr>
          <w:rFonts w:ascii="Verdana" w:hAnsi="Verdana" w:cs="Arial"/>
          <w:sz w:val="18"/>
          <w:szCs w:val="18"/>
        </w:rPr>
      </w:pPr>
      <w:proofErr w:type="gramStart"/>
      <w:r w:rsidRPr="006B0420">
        <w:rPr>
          <w:rFonts w:ascii="Verdana" w:hAnsi="Verdana" w:cs="Arial"/>
          <w:sz w:val="18"/>
          <w:szCs w:val="18"/>
        </w:rPr>
        <w:t>posiadamy</w:t>
      </w:r>
      <w:proofErr w:type="gramEnd"/>
      <w:r w:rsidRPr="006B0420">
        <w:rPr>
          <w:rFonts w:ascii="Verdana" w:hAnsi="Verdana" w:cs="Arial"/>
          <w:sz w:val="18"/>
          <w:szCs w:val="18"/>
        </w:rPr>
        <w:t xml:space="preserve"> uprawnienia do prowadzenia określonej działalności gospodarczej lub zawodowej, jeżeli odrębne przepisy nakładają obowiązek posiadania takich uprawnień,</w:t>
      </w:r>
    </w:p>
    <w:p w:rsidR="00BA4290" w:rsidRPr="006B0420" w:rsidRDefault="00BA4290" w:rsidP="00BA4290">
      <w:pPr>
        <w:pStyle w:val="Akapitzlist"/>
        <w:widowControl w:val="0"/>
        <w:numPr>
          <w:ilvl w:val="1"/>
          <w:numId w:val="4"/>
        </w:numPr>
        <w:suppressAutoHyphens/>
        <w:spacing w:line="276" w:lineRule="auto"/>
        <w:ind w:left="709" w:hanging="283"/>
        <w:contextualSpacing w:val="0"/>
        <w:rPr>
          <w:rFonts w:ascii="Verdana" w:hAnsi="Verdana" w:cs="Arial"/>
          <w:sz w:val="18"/>
          <w:szCs w:val="18"/>
        </w:rPr>
      </w:pPr>
      <w:proofErr w:type="gramStart"/>
      <w:r w:rsidRPr="006B0420">
        <w:rPr>
          <w:rFonts w:ascii="Verdana" w:hAnsi="Verdana" w:cs="Arial"/>
          <w:sz w:val="18"/>
          <w:szCs w:val="18"/>
        </w:rPr>
        <w:lastRenderedPageBreak/>
        <w:t>znajdujemy</w:t>
      </w:r>
      <w:proofErr w:type="gramEnd"/>
      <w:r w:rsidRPr="006B0420">
        <w:rPr>
          <w:rFonts w:ascii="Verdana" w:hAnsi="Verdana" w:cs="Arial"/>
          <w:sz w:val="18"/>
          <w:szCs w:val="18"/>
        </w:rPr>
        <w:t xml:space="preserve"> się w sytuacji ekonomicznej i finansowej zapewniającej wykonanie Zakupu,</w:t>
      </w:r>
    </w:p>
    <w:p w:rsidR="00BA4290" w:rsidRDefault="00BA4290" w:rsidP="00BA4290">
      <w:pPr>
        <w:pStyle w:val="Akapitzlist"/>
        <w:widowControl w:val="0"/>
        <w:numPr>
          <w:ilvl w:val="1"/>
          <w:numId w:val="4"/>
        </w:numPr>
        <w:suppressAutoHyphens/>
        <w:spacing w:line="276" w:lineRule="auto"/>
        <w:ind w:left="709" w:hanging="283"/>
        <w:contextualSpacing w:val="0"/>
        <w:rPr>
          <w:rFonts w:ascii="Verdana" w:hAnsi="Verdana" w:cs="Arial"/>
          <w:sz w:val="18"/>
          <w:szCs w:val="18"/>
        </w:rPr>
      </w:pPr>
      <w:proofErr w:type="gramStart"/>
      <w:r w:rsidRPr="006B0420">
        <w:rPr>
          <w:rFonts w:ascii="Verdana" w:hAnsi="Verdana" w:cs="Arial"/>
          <w:sz w:val="18"/>
          <w:szCs w:val="18"/>
        </w:rPr>
        <w:t>posiadamy</w:t>
      </w:r>
      <w:proofErr w:type="gramEnd"/>
      <w:r w:rsidRPr="006B0420">
        <w:rPr>
          <w:rFonts w:ascii="Verdana" w:hAnsi="Verdana" w:cs="Arial"/>
          <w:sz w:val="18"/>
          <w:szCs w:val="18"/>
        </w:rPr>
        <w:t xml:space="preserve"> niezbędne zdolności techniczne lub zawodowe do zrealizowania Zakupu, w szczególności wiedzę i doświadczenie oraz dysponujemy potencjałem technicznym i osobami zdolnymi do realizacji Zakupu.</w:t>
      </w:r>
    </w:p>
    <w:p w:rsidR="00BA4290" w:rsidRPr="006B0420" w:rsidRDefault="00BA4290" w:rsidP="00BA4290">
      <w:pPr>
        <w:pStyle w:val="Akapitzlist"/>
        <w:widowControl w:val="0"/>
        <w:numPr>
          <w:ilvl w:val="1"/>
          <w:numId w:val="4"/>
        </w:numPr>
        <w:suppressAutoHyphens/>
        <w:spacing w:line="276" w:lineRule="auto"/>
        <w:ind w:left="709" w:hanging="283"/>
        <w:contextualSpacing w:val="0"/>
        <w:rPr>
          <w:rFonts w:ascii="Verdana" w:hAnsi="Verdana" w:cs="Arial"/>
          <w:sz w:val="18"/>
          <w:szCs w:val="18"/>
        </w:rPr>
      </w:pPr>
      <w:proofErr w:type="gramStart"/>
      <w:r w:rsidRPr="004D35FB">
        <w:rPr>
          <w:rFonts w:ascii="Verdana" w:hAnsi="Verdana" w:cs="Arial"/>
          <w:sz w:val="18"/>
          <w:szCs w:val="18"/>
        </w:rPr>
        <w:t>w</w:t>
      </w:r>
      <w:proofErr w:type="gramEnd"/>
      <w:r w:rsidRPr="004D35FB">
        <w:rPr>
          <w:rFonts w:ascii="Verdana" w:hAnsi="Verdana" w:cs="Arial"/>
          <w:sz w:val="18"/>
          <w:szCs w:val="18"/>
        </w:rPr>
        <w:t xml:space="preserve"> okresie ostatnich 5 lat przed upływem terminu składania ofert zrealizowaliśmy dostawę, o której mowa w pkt 14.3.3.</w:t>
      </w:r>
      <w:r>
        <w:rPr>
          <w:rFonts w:ascii="Verdana" w:hAnsi="Verdana" w:cs="Arial"/>
          <w:sz w:val="18"/>
          <w:szCs w:val="18"/>
        </w:rPr>
        <w:t xml:space="preserve"> SWZ.</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akceptujemy treść SWZ wraz ze wszystkimi załącznikami oraz wyjaśnieniami i zmianami SWZ i nie wnosimy do nich zastrzeżeń</w:t>
      </w:r>
      <w:r w:rsidRPr="006B0420">
        <w:rPr>
          <w:rFonts w:ascii="Verdana" w:hAnsi="Verdana" w:cs="Arial"/>
          <w:sz w:val="18"/>
          <w:szCs w:val="18"/>
        </w:rPr>
        <w:t>, a w przypadku wyboru naszej Oferty zobowiązujemy się do zawarcia Umowy, zgodnie ze wzorem załączonym do SWZ</w:t>
      </w:r>
      <w:r w:rsidRPr="006B0420">
        <w:rPr>
          <w:rFonts w:ascii="Verdana" w:hAnsi="Verdana"/>
          <w:sz w:val="18"/>
          <w:szCs w:val="18"/>
        </w:rPr>
        <w:t>.</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6B0420">
        <w:rPr>
          <w:rFonts w:ascii="Verdana" w:hAnsi="Verdana" w:cs="Calibri"/>
          <w:sz w:val="18"/>
          <w:szCs w:val="18"/>
        </w:rPr>
        <w:t>.</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BA4290" w:rsidRPr="00D32BD3" w:rsidTr="000764CB">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rsidR="00BA4290" w:rsidRPr="006B0420" w:rsidRDefault="00BA4290" w:rsidP="000764CB">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rsidR="00BA4290" w:rsidRPr="006B0420" w:rsidRDefault="00BA4290" w:rsidP="000764CB">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rsidR="00BA4290" w:rsidRPr="006B0420" w:rsidRDefault="00BA4290" w:rsidP="000764CB">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rsidR="00BA4290" w:rsidRPr="006B0420" w:rsidRDefault="00BA4290" w:rsidP="000764CB">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rsidR="00BA4290" w:rsidRPr="006B0420" w:rsidRDefault="00BA4290" w:rsidP="000764CB">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BA4290" w:rsidRPr="00D32BD3" w:rsidTr="000764CB">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hAnsi="Verdana" w:cs="Arial"/>
                <w:sz w:val="18"/>
                <w:szCs w:val="18"/>
              </w:rPr>
            </w:pPr>
          </w:p>
        </w:tc>
      </w:tr>
      <w:tr w:rsidR="00BA4290" w:rsidRPr="00D32BD3" w:rsidTr="000764CB">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hAnsi="Verdana" w:cs="Arial"/>
                <w:sz w:val="18"/>
                <w:szCs w:val="18"/>
              </w:rPr>
            </w:pPr>
          </w:p>
        </w:tc>
      </w:tr>
      <w:tr w:rsidR="00BA4290" w:rsidRPr="00D32BD3" w:rsidTr="000764CB">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rsidR="00BA4290" w:rsidRPr="006B0420" w:rsidRDefault="00BA4290" w:rsidP="000764CB">
            <w:pPr>
              <w:widowControl w:val="0"/>
              <w:suppressAutoHyphens/>
              <w:jc w:val="center"/>
              <w:rPr>
                <w:rFonts w:ascii="Verdana" w:hAnsi="Verdana" w:cs="Arial"/>
                <w:sz w:val="18"/>
                <w:szCs w:val="18"/>
              </w:rPr>
            </w:pPr>
          </w:p>
        </w:tc>
      </w:tr>
    </w:tbl>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bCs/>
          <w:sz w:val="18"/>
          <w:szCs w:val="18"/>
          <w:lang w:eastAsia="pl-PL"/>
        </w:rPr>
        <w:t xml:space="preserve">Oświadczamy, że w celu potwierdzenia spełniania warunków udziału w Postępowaniu </w:t>
      </w:r>
      <w:r w:rsidRPr="006B0420">
        <w:rPr>
          <w:rFonts w:ascii="Verdana" w:hAnsi="Verdana" w:cstheme="minorHAnsi"/>
          <w:sz w:val="18"/>
          <w:szCs w:val="18"/>
          <w:lang w:eastAsia="pl-PL"/>
        </w:rPr>
        <w:t>zakupowym</w:t>
      </w:r>
      <w:r w:rsidRPr="006B0420">
        <w:rPr>
          <w:rStyle w:val="Odwoanieprzypisudolnego"/>
          <w:rFonts w:ascii="Verdana" w:hAnsi="Verdana" w:cs="Arial"/>
          <w:bCs/>
          <w:sz w:val="18"/>
          <w:szCs w:val="18"/>
          <w:lang w:eastAsia="pl-PL"/>
        </w:rPr>
        <w:footnoteReference w:id="6"/>
      </w:r>
      <w:r w:rsidRPr="006B0420">
        <w:rPr>
          <w:rFonts w:ascii="Verdana" w:hAnsi="Verdana" w:cs="Arial"/>
          <w:bCs/>
          <w:sz w:val="18"/>
          <w:szCs w:val="18"/>
          <w:lang w:eastAsia="pl-PL"/>
        </w:rPr>
        <w:t>:</w:t>
      </w:r>
    </w:p>
    <w:p w:rsidR="00BA4290" w:rsidRPr="006B0420" w:rsidRDefault="00BA4290" w:rsidP="00BA4290">
      <w:pPr>
        <w:pStyle w:val="Akapitzlist"/>
        <w:widowControl w:val="0"/>
        <w:numPr>
          <w:ilvl w:val="0"/>
          <w:numId w:val="2"/>
        </w:numPr>
        <w:suppressAutoHyphens/>
        <w:spacing w:before="240"/>
        <w:ind w:left="851" w:hanging="284"/>
        <w:rPr>
          <w:rFonts w:ascii="Verdana" w:hAnsi="Verdana" w:cs="Arial"/>
          <w:sz w:val="18"/>
          <w:szCs w:val="18"/>
        </w:rPr>
      </w:pPr>
      <w:proofErr w:type="gramStart"/>
      <w:r w:rsidRPr="006B0420">
        <w:rPr>
          <w:rFonts w:ascii="Verdana" w:hAnsi="Verdana" w:cs="Arial"/>
          <w:sz w:val="18"/>
          <w:szCs w:val="18"/>
        </w:rPr>
        <w:t>nie</w:t>
      </w:r>
      <w:proofErr w:type="gramEnd"/>
      <w:r w:rsidRPr="006B0420">
        <w:rPr>
          <w:rFonts w:ascii="Verdana" w:hAnsi="Verdana" w:cs="Arial"/>
          <w:sz w:val="18"/>
          <w:szCs w:val="18"/>
        </w:rPr>
        <w:t xml:space="preserve"> opieramy się na potencjale podmiotu udostępniającego zasoby *</w:t>
      </w:r>
    </w:p>
    <w:p w:rsidR="00BA4290" w:rsidRPr="006B0420" w:rsidRDefault="00BA4290" w:rsidP="00BA4290">
      <w:pPr>
        <w:pStyle w:val="Akapitzlist"/>
        <w:widowControl w:val="0"/>
        <w:numPr>
          <w:ilvl w:val="0"/>
          <w:numId w:val="2"/>
        </w:numPr>
        <w:suppressAutoHyphens/>
        <w:spacing w:before="240"/>
        <w:ind w:left="851" w:hanging="284"/>
        <w:rPr>
          <w:rFonts w:ascii="Verdana" w:hAnsi="Verdana" w:cs="Arial"/>
          <w:sz w:val="18"/>
          <w:szCs w:val="18"/>
        </w:rPr>
      </w:pPr>
      <w:proofErr w:type="gramStart"/>
      <w:r w:rsidRPr="006B0420">
        <w:rPr>
          <w:rFonts w:ascii="Verdana" w:hAnsi="Verdana" w:cs="Arial"/>
          <w:sz w:val="18"/>
          <w:szCs w:val="18"/>
        </w:rPr>
        <w:t>opieramy</w:t>
      </w:r>
      <w:proofErr w:type="gramEnd"/>
      <w:r w:rsidRPr="006B0420">
        <w:rPr>
          <w:rFonts w:ascii="Verdana" w:hAnsi="Verdana" w:cs="Arial"/>
          <w:sz w:val="18"/>
          <w:szCs w:val="18"/>
        </w:rPr>
        <w:t xml:space="preserve"> się na potencjale podmiotu udostępniającego zasoby w niżej wymienionym zakresie (podać zakres oraz nazwę innego podmiotu)*</w:t>
      </w:r>
    </w:p>
    <w:p w:rsidR="00BA4290" w:rsidRPr="006B0420" w:rsidRDefault="00BA4290" w:rsidP="00BA4290">
      <w:pPr>
        <w:pStyle w:val="Akapitzlist"/>
        <w:widowControl w:val="0"/>
        <w:suppressAutoHyphens/>
        <w:spacing w:before="240"/>
        <w:ind w:left="851" w:hanging="425"/>
        <w:rPr>
          <w:rFonts w:ascii="Verdana" w:hAnsi="Verdana" w:cs="Arial"/>
          <w:sz w:val="18"/>
          <w:szCs w:val="18"/>
        </w:rPr>
      </w:pPr>
      <w:r w:rsidRPr="006B0420">
        <w:rPr>
          <w:rFonts w:ascii="Verdana" w:hAnsi="Verdana" w:cs="Arial"/>
          <w:sz w:val="18"/>
          <w:szCs w:val="18"/>
        </w:rPr>
        <w:t>………………………………………………………………………………………………………………………</w:t>
      </w:r>
    </w:p>
    <w:p w:rsidR="00BA4290" w:rsidRPr="006B0420" w:rsidRDefault="00BA4290" w:rsidP="00BA4290">
      <w:pPr>
        <w:pStyle w:val="Akapitzlist"/>
        <w:numPr>
          <w:ilvl w:val="3"/>
          <w:numId w:val="1"/>
        </w:numPr>
        <w:spacing w:line="240" w:lineRule="auto"/>
        <w:ind w:left="425" w:hanging="425"/>
        <w:rPr>
          <w:rFonts w:ascii="Verdana" w:hAnsi="Verdana" w:cstheme="minorHAnsi"/>
          <w:sz w:val="18"/>
          <w:szCs w:val="18"/>
        </w:rPr>
      </w:pPr>
      <w:r w:rsidRPr="00D4583B">
        <w:rPr>
          <w:rFonts w:ascii="Verdana" w:hAnsi="Verdana" w:cs="Arial"/>
          <w:sz w:val="18"/>
          <w:szCs w:val="18"/>
        </w:rPr>
        <w:lastRenderedPageBreak/>
        <w:t>Oświadczam, że w stosunku do wskazanego/</w:t>
      </w:r>
      <w:proofErr w:type="spellStart"/>
      <w:r w:rsidRPr="00D4583B">
        <w:rPr>
          <w:rFonts w:ascii="Verdana" w:hAnsi="Verdana" w:cs="Arial"/>
          <w:sz w:val="18"/>
          <w:szCs w:val="18"/>
        </w:rPr>
        <w:t>ych</w:t>
      </w:r>
      <w:proofErr w:type="spellEnd"/>
      <w:r w:rsidRPr="00D4583B">
        <w:rPr>
          <w:rFonts w:ascii="Verdana" w:hAnsi="Verdana" w:cs="Arial"/>
          <w:sz w:val="18"/>
          <w:szCs w:val="18"/>
        </w:rPr>
        <w:t xml:space="preserve"> w pkt </w:t>
      </w:r>
      <w:r w:rsidRPr="004D35FB">
        <w:rPr>
          <w:rFonts w:ascii="Verdana" w:hAnsi="Verdana" w:cs="Arial"/>
          <w:sz w:val="18"/>
          <w:szCs w:val="18"/>
        </w:rPr>
        <w:t>10 podmiotu/ów, na którego/</w:t>
      </w:r>
      <w:proofErr w:type="spellStart"/>
      <w:r w:rsidRPr="004D35FB">
        <w:rPr>
          <w:rFonts w:ascii="Verdana" w:hAnsi="Verdana" w:cs="Arial"/>
          <w:sz w:val="18"/>
          <w:szCs w:val="18"/>
        </w:rPr>
        <w:t>ych</w:t>
      </w:r>
      <w:proofErr w:type="spellEnd"/>
      <w:r w:rsidRPr="004D35FB">
        <w:rPr>
          <w:rFonts w:ascii="Verdana" w:hAnsi="Verdana" w:cs="Arial"/>
          <w:sz w:val="18"/>
          <w:szCs w:val="18"/>
        </w:rPr>
        <w:t xml:space="preserve"> zasoby powołuję się w niniejszym Postępowaniu zakupowym</w:t>
      </w:r>
      <w:proofErr w:type="gramStart"/>
      <w:r w:rsidRPr="004D35FB">
        <w:rPr>
          <w:rFonts w:ascii="Verdana" w:hAnsi="Verdana" w:cs="Arial"/>
          <w:sz w:val="18"/>
          <w:szCs w:val="18"/>
        </w:rPr>
        <w:t xml:space="preserve">,  </w:t>
      </w:r>
      <w:r w:rsidRPr="00D4583B">
        <w:rPr>
          <w:rFonts w:ascii="Verdana" w:hAnsi="Verdana" w:cs="Arial"/>
          <w:sz w:val="18"/>
          <w:szCs w:val="18"/>
        </w:rPr>
        <w:t>nie</w:t>
      </w:r>
      <w:proofErr w:type="gramEnd"/>
      <w:r w:rsidRPr="00D4583B">
        <w:rPr>
          <w:rFonts w:ascii="Verdana" w:hAnsi="Verdana" w:cs="Arial"/>
          <w:sz w:val="18"/>
          <w:szCs w:val="18"/>
        </w:rPr>
        <w:t xml:space="preserve"> zachodzą podstawy wykluczenia z postępowania o udzielenie zamówienia niepublicznego określone w pkt 14.2 </w:t>
      </w:r>
      <w:r w:rsidRPr="004D35FB">
        <w:rPr>
          <w:rFonts w:ascii="Verdana" w:hAnsi="Verdana" w:cs="Arial"/>
          <w:sz w:val="18"/>
          <w:szCs w:val="18"/>
        </w:rPr>
        <w:t>SWZ</w:t>
      </w:r>
      <w:r w:rsidRPr="006B0420">
        <w:rPr>
          <w:rFonts w:ascii="Verdana" w:hAnsi="Verdana" w:cstheme="minorHAnsi"/>
          <w:sz w:val="18"/>
          <w:szCs w:val="18"/>
        </w:rPr>
        <w:t>.</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Uważamy się za związanych niniejszą ofertą przez okres określony w pkt. 18.1 SWZ.</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7"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Zapewniamy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 </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Pr="004D35FB">
        <w:rPr>
          <w:rFonts w:ascii="Verdana" w:hAnsi="Verdana" w:cs="Arial"/>
          <w:sz w:val="18"/>
          <w:szCs w:val="18"/>
          <w:lang w:eastAsia="pl-PL"/>
        </w:rPr>
        <w:t>POST/PEC/PEC/UZR/00562/2025</w:t>
      </w:r>
      <w:r>
        <w:rPr>
          <w:rFonts w:ascii="Verdana" w:hAnsi="Verdana" w:cs="Arial"/>
          <w:sz w:val="18"/>
          <w:szCs w:val="18"/>
          <w:lang w:eastAsia="pl-PL"/>
        </w:rPr>
        <w:t>.</w:t>
      </w:r>
    </w:p>
    <w:p w:rsidR="00BA4290" w:rsidRPr="004D35FB"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4D35FB">
        <w:rPr>
          <w:rFonts w:ascii="Verdana" w:hAnsi="Verdana" w:cs="Arial"/>
          <w:sz w:val="18"/>
          <w:szCs w:val="18"/>
          <w:lang w:eastAsia="pl-PL"/>
        </w:rPr>
        <w:t xml:space="preserve">Następujące oświadczenia lub dokumenty, o których mowa w pkt ……. SWZ, znajdują się w posiadaniu Zamawiającego tj. w Postępowaniu zakupowym nr ………………………….., którego Organizatorem był ……………… </w:t>
      </w:r>
    </w:p>
    <w:p w:rsidR="00BA4290" w:rsidRPr="004D35FB" w:rsidRDefault="00BA4290" w:rsidP="00BA4290">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4D35FB">
        <w:rPr>
          <w:rFonts w:ascii="Verdana" w:hAnsi="Verdana" w:cs="Arial"/>
          <w:sz w:val="18"/>
          <w:szCs w:val="18"/>
          <w:lang w:eastAsia="pl-PL"/>
        </w:rPr>
        <w:t>Następujące dokumenty Zamawiający może pobrać bezpłatnie z ogólnodostępnych baz danych:……………………………….</w:t>
      </w:r>
    </w:p>
    <w:p w:rsidR="00BA4290" w:rsidRPr="006B0420" w:rsidRDefault="00BA4290" w:rsidP="00BA4290">
      <w:pPr>
        <w:pStyle w:val="Akapitzlist"/>
        <w:widowControl w:val="0"/>
        <w:numPr>
          <w:ilvl w:val="3"/>
          <w:numId w:val="1"/>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rsidR="00BA4290" w:rsidRPr="006B0420" w:rsidRDefault="00BA4290" w:rsidP="00BA4290">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rsidR="00BA4290" w:rsidRPr="006B0420" w:rsidRDefault="00BA4290" w:rsidP="00BA4290">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rsidR="00BA4290" w:rsidRPr="006B0420" w:rsidRDefault="00BA4290" w:rsidP="00BA4290">
      <w:pPr>
        <w:widowControl w:val="0"/>
        <w:tabs>
          <w:tab w:val="left" w:pos="2340"/>
        </w:tabs>
        <w:suppressAutoHyphens/>
        <w:spacing w:line="240" w:lineRule="auto"/>
        <w:jc w:val="left"/>
        <w:rPr>
          <w:rFonts w:ascii="Verdana" w:hAnsi="Verdana" w:cs="Arial"/>
          <w:bCs/>
          <w:i/>
          <w:sz w:val="18"/>
          <w:szCs w:val="18"/>
        </w:rPr>
      </w:pPr>
    </w:p>
    <w:p w:rsidR="00BA4290" w:rsidRDefault="00BA4290" w:rsidP="00BA4290">
      <w:pPr>
        <w:widowControl w:val="0"/>
        <w:suppressAutoHyphens/>
        <w:ind w:left="2127" w:right="-993" w:hanging="1701"/>
        <w:rPr>
          <w:rFonts w:ascii="Verdana" w:hAnsi="Verdana"/>
          <w:sz w:val="18"/>
          <w:szCs w:val="18"/>
        </w:rPr>
      </w:pPr>
    </w:p>
    <w:p w:rsidR="00BA4290" w:rsidRDefault="00BA4290" w:rsidP="00BA4290">
      <w:pPr>
        <w:widowControl w:val="0"/>
        <w:suppressAutoHyphens/>
        <w:ind w:left="2127" w:right="-993" w:hanging="1701"/>
        <w:rPr>
          <w:rFonts w:ascii="Verdana" w:hAnsi="Verdana"/>
          <w:sz w:val="20"/>
        </w:rPr>
      </w:pPr>
      <w:r w:rsidRPr="006B0420">
        <w:rPr>
          <w:rFonts w:ascii="Verdana" w:hAnsi="Verdana"/>
          <w:sz w:val="18"/>
          <w:szCs w:val="18"/>
        </w:rPr>
        <w:t xml:space="preserve">.............................., </w:t>
      </w:r>
      <w:proofErr w:type="gramStart"/>
      <w:r w:rsidRPr="006B0420">
        <w:rPr>
          <w:rFonts w:ascii="Verdana" w:hAnsi="Verdana"/>
          <w:sz w:val="18"/>
          <w:szCs w:val="18"/>
        </w:rPr>
        <w:t>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t xml:space="preserve">   </w:t>
      </w:r>
      <w:proofErr w:type="gramEnd"/>
      <w:r w:rsidRPr="00D32BD3">
        <w:rPr>
          <w:rFonts w:ascii="Verdana" w:hAnsi="Verdana"/>
          <w:sz w:val="20"/>
        </w:rPr>
        <w:tab/>
      </w:r>
      <w:r w:rsidRPr="00D32BD3">
        <w:rPr>
          <w:rFonts w:ascii="Verdana" w:hAnsi="Verdana"/>
          <w:sz w:val="20"/>
        </w:rPr>
        <w:tab/>
      </w:r>
    </w:p>
    <w:p w:rsidR="00BA4290" w:rsidRPr="006B0420" w:rsidRDefault="00BA4290" w:rsidP="00BA4290">
      <w:pPr>
        <w:widowControl w:val="0"/>
        <w:suppressAutoHyphens/>
        <w:ind w:left="2127" w:right="426" w:hanging="1701"/>
        <w:jc w:val="right"/>
        <w:rPr>
          <w:rFonts w:ascii="Verdana" w:hAnsi="Verdana"/>
          <w:sz w:val="18"/>
          <w:szCs w:val="18"/>
        </w:rPr>
      </w:pPr>
      <w:r w:rsidRPr="006B0420">
        <w:rPr>
          <w:rFonts w:ascii="Verdana" w:hAnsi="Verdana"/>
          <w:sz w:val="18"/>
          <w:szCs w:val="18"/>
        </w:rPr>
        <w:t>...............................................................</w:t>
      </w:r>
    </w:p>
    <w:p w:rsidR="00BA4290" w:rsidRPr="006B0420" w:rsidRDefault="00BA4290" w:rsidP="00BA4290">
      <w:pPr>
        <w:widowControl w:val="0"/>
        <w:suppressAutoHyphens/>
        <w:spacing w:line="240" w:lineRule="auto"/>
        <w:ind w:left="5398" w:right="68"/>
        <w:jc w:val="center"/>
        <w:rPr>
          <w:rFonts w:ascii="Verdana" w:hAnsi="Verdana"/>
          <w:b/>
          <w:sz w:val="16"/>
          <w:szCs w:val="16"/>
        </w:rPr>
      </w:pPr>
      <w:proofErr w:type="gramStart"/>
      <w:r w:rsidRPr="006B0420">
        <w:rPr>
          <w:rFonts w:ascii="Verdana" w:hAnsi="Verdana"/>
          <w:b/>
          <w:sz w:val="16"/>
          <w:szCs w:val="16"/>
        </w:rPr>
        <w:t>podpis</w:t>
      </w:r>
      <w:proofErr w:type="gramEnd"/>
      <w:r w:rsidRPr="006B0420">
        <w:rPr>
          <w:rFonts w:ascii="Verdana" w:hAnsi="Verdana"/>
          <w:b/>
          <w:sz w:val="16"/>
          <w:szCs w:val="16"/>
        </w:rPr>
        <w:t xml:space="preserve"> osoby uprawnionej/ osób uprawnionych do składania oświadczeń woli w imieniu </w:t>
      </w:r>
    </w:p>
    <w:p w:rsidR="00BA4290" w:rsidRPr="006B0420" w:rsidRDefault="00BA4290" w:rsidP="00BA4290">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rsidR="00BA4290" w:rsidRPr="002A6CA3" w:rsidRDefault="00BA4290" w:rsidP="00BA4290">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rsidR="00BA4290" w:rsidRPr="002A6CA3" w:rsidRDefault="00BA4290" w:rsidP="00BA4290">
      <w:pPr>
        <w:widowControl w:val="0"/>
        <w:suppressAutoHyphens/>
        <w:spacing w:line="240" w:lineRule="auto"/>
        <w:ind w:left="5398" w:right="68"/>
        <w:jc w:val="center"/>
        <w:rPr>
          <w:rFonts w:ascii="Verdana" w:hAnsi="Verdana"/>
          <w:i/>
          <w:sz w:val="20"/>
        </w:rPr>
      </w:pPr>
    </w:p>
    <w:p w:rsidR="00BA4290" w:rsidRPr="002A6CA3" w:rsidRDefault="00BA4290" w:rsidP="00BA4290">
      <w:pPr>
        <w:widowControl w:val="0"/>
        <w:suppressAutoHyphens/>
        <w:spacing w:line="240" w:lineRule="auto"/>
        <w:ind w:right="68"/>
        <w:rPr>
          <w:rFonts w:ascii="Verdana" w:hAnsi="Verdana"/>
          <w:i/>
          <w:sz w:val="20"/>
        </w:rPr>
      </w:pPr>
    </w:p>
    <w:p w:rsidR="00BA4290" w:rsidRDefault="00BA4290" w:rsidP="00BA4290">
      <w:pPr>
        <w:spacing w:line="240" w:lineRule="auto"/>
        <w:jc w:val="left"/>
        <w:rPr>
          <w:rFonts w:ascii="Verdana" w:hAnsi="Verdana"/>
          <w:b/>
          <w:sz w:val="18"/>
          <w:szCs w:val="18"/>
        </w:rPr>
      </w:pPr>
      <w:bookmarkStart w:id="6" w:name="_Toc515896308"/>
      <w:bookmarkStart w:id="7" w:name="_Toc122344843"/>
      <w:r>
        <w:rPr>
          <w:rFonts w:ascii="Verdana" w:hAnsi="Verdana"/>
          <w:b/>
          <w:sz w:val="18"/>
          <w:szCs w:val="18"/>
        </w:rPr>
        <w:br w:type="page"/>
      </w:r>
    </w:p>
    <w:p w:rsidR="00BA4290" w:rsidRPr="006B0420" w:rsidRDefault="00BA4290" w:rsidP="00BA4290">
      <w:pPr>
        <w:spacing w:after="80" w:line="240" w:lineRule="auto"/>
        <w:jc w:val="right"/>
        <w:rPr>
          <w:rFonts w:ascii="Verdana" w:hAnsi="Verdana"/>
          <w:sz w:val="18"/>
          <w:szCs w:val="18"/>
        </w:rPr>
      </w:pPr>
      <w:r w:rsidRPr="006B0420">
        <w:rPr>
          <w:rFonts w:ascii="Verdana" w:hAnsi="Verdana"/>
          <w:b/>
          <w:sz w:val="18"/>
          <w:szCs w:val="18"/>
        </w:rPr>
        <w:lastRenderedPageBreak/>
        <w:t>ZAŁĄCZNIK NR 4 DO SWZ – ZOBOWIĄZANIE PODMIOTU DO ODDANIA ZASOBÓW</w:t>
      </w:r>
      <w:bookmarkEnd w:id="6"/>
      <w:bookmarkEnd w:id="7"/>
    </w:p>
    <w:p w:rsidR="00BA4290" w:rsidRPr="002A6CA3" w:rsidRDefault="00BA4290" w:rsidP="00BA4290">
      <w:pPr>
        <w:rPr>
          <w:rFonts w:ascii="Verdana" w:hAnsi="Verdana" w:cstheme="minorHAnsi"/>
          <w:sz w:val="20"/>
        </w:rPr>
      </w:pPr>
    </w:p>
    <w:tbl>
      <w:tblPr>
        <w:tblW w:w="10420" w:type="dxa"/>
        <w:tblInd w:w="-214" w:type="dxa"/>
        <w:tblLayout w:type="fixed"/>
        <w:tblCellMar>
          <w:left w:w="70" w:type="dxa"/>
          <w:right w:w="70" w:type="dxa"/>
        </w:tblCellMar>
        <w:tblLook w:val="0000" w:firstRow="0" w:lastRow="0" w:firstColumn="0" w:lastColumn="0" w:noHBand="0" w:noVBand="0"/>
      </w:tblPr>
      <w:tblGrid>
        <w:gridCol w:w="10420"/>
      </w:tblGrid>
      <w:tr w:rsidR="00BA4290" w:rsidRPr="00624AE0" w:rsidTr="000764CB">
        <w:tc>
          <w:tcPr>
            <w:tcW w:w="10420" w:type="dxa"/>
          </w:tcPr>
          <w:p w:rsidR="00BA4290" w:rsidRPr="00487079" w:rsidRDefault="00BA4290" w:rsidP="000764CB">
            <w:pPr>
              <w:pStyle w:val="Nagwek1"/>
              <w:keepNext w:val="0"/>
              <w:keepLines w:val="0"/>
              <w:suppressAutoHyphens/>
              <w:spacing w:before="240" w:after="120" w:line="240" w:lineRule="auto"/>
              <w:ind w:left="360"/>
              <w:jc w:val="center"/>
              <w:rPr>
                <w:rFonts w:ascii="Trebuchet MS" w:hAnsi="Trebuchet MS"/>
                <w:b w:val="0"/>
                <w:caps w:val="0"/>
                <w:color w:val="1A7466"/>
                <w:sz w:val="32"/>
                <w:szCs w:val="32"/>
                <w:lang w:val="pl-PL"/>
              </w:rPr>
            </w:pPr>
            <w:r w:rsidRPr="004D2A93">
              <w:rPr>
                <w:rFonts w:ascii="Trebuchet MS" w:hAnsi="Trebuchet MS"/>
                <w:b w:val="0"/>
                <w:color w:val="1A7466"/>
                <w:sz w:val="32"/>
                <w:szCs w:val="32"/>
              </w:rPr>
              <w:t xml:space="preserve">ZOBOWIĄZANIE PODMIOTU DO ODDANIA WYKONAWCY </w:t>
            </w:r>
            <w:bookmarkStart w:id="8" w:name="_Toc40987563"/>
            <w:bookmarkStart w:id="9" w:name="_Toc51166480"/>
            <w:r w:rsidRPr="00487079">
              <w:rPr>
                <w:rFonts w:ascii="Trebuchet MS" w:hAnsi="Trebuchet MS"/>
                <w:b w:val="0"/>
                <w:caps w:val="0"/>
                <w:color w:val="1A7466"/>
                <w:sz w:val="32"/>
                <w:szCs w:val="32"/>
                <w:lang w:val="pl-PL"/>
              </w:rPr>
              <w:t xml:space="preserve">DO DYSPOZYCJI NIEZBĘDNYCH ZASOBÓW </w:t>
            </w:r>
          </w:p>
          <w:p w:rsidR="00BA4290" w:rsidRDefault="00BA4290" w:rsidP="000764CB">
            <w:pPr>
              <w:pStyle w:val="Nagwek1"/>
              <w:keepNext w:val="0"/>
              <w:keepLines w:val="0"/>
              <w:suppressAutoHyphens/>
              <w:spacing w:before="120" w:after="120" w:line="240" w:lineRule="auto"/>
              <w:ind w:left="360" w:right="-284"/>
              <w:jc w:val="center"/>
              <w:rPr>
                <w:b w:val="0"/>
                <w:sz w:val="18"/>
                <w:szCs w:val="18"/>
              </w:rPr>
            </w:pPr>
          </w:p>
          <w:p w:rsidR="00BA4290" w:rsidRPr="006B0420" w:rsidRDefault="00BA4290" w:rsidP="000764CB">
            <w:pPr>
              <w:suppressAutoHyphens/>
              <w:ind w:right="36"/>
              <w:jc w:val="center"/>
              <w:rPr>
                <w:rFonts w:ascii="Verdana" w:hAnsi="Verdana"/>
                <w:sz w:val="18"/>
                <w:szCs w:val="18"/>
              </w:rPr>
            </w:pPr>
            <w:proofErr w:type="gramStart"/>
            <w:r w:rsidRPr="006B0420">
              <w:rPr>
                <w:rFonts w:ascii="Verdana" w:hAnsi="Verdana"/>
                <w:b/>
                <w:sz w:val="18"/>
                <w:szCs w:val="18"/>
              </w:rPr>
              <w:t>w</w:t>
            </w:r>
            <w:proofErr w:type="gramEnd"/>
            <w:r w:rsidRPr="006B0420">
              <w:rPr>
                <w:rFonts w:ascii="Verdana" w:hAnsi="Verdana"/>
                <w:b/>
                <w:sz w:val="18"/>
                <w:szCs w:val="18"/>
              </w:rPr>
              <w:t xml:space="preserve"> trakcie realizacji Zamówienia pn.:</w:t>
            </w:r>
            <w:bookmarkStart w:id="10" w:name="_Toc40987564"/>
            <w:bookmarkStart w:id="11" w:name="_Toc51166481"/>
            <w:bookmarkEnd w:id="8"/>
            <w:bookmarkEnd w:id="9"/>
            <w:r w:rsidRPr="006B0420">
              <w:rPr>
                <w:rFonts w:ascii="Verdana" w:hAnsi="Verdana"/>
                <w:caps/>
                <w:sz w:val="18"/>
                <w:szCs w:val="18"/>
              </w:rPr>
              <w:t xml:space="preserve"> </w:t>
            </w:r>
            <w:r w:rsidRPr="006B0420">
              <w:rPr>
                <w:rFonts w:ascii="Verdana" w:hAnsi="Verdana"/>
                <w:b/>
                <w:caps/>
                <w:sz w:val="18"/>
                <w:szCs w:val="18"/>
              </w:rPr>
              <w:t>„</w:t>
            </w:r>
            <w:r w:rsidRPr="004D35FB">
              <w:rPr>
                <w:rFonts w:ascii="Verdana" w:hAnsi="Verdana"/>
                <w:b/>
                <w:sz w:val="18"/>
                <w:szCs w:val="18"/>
              </w:rPr>
              <w:t xml:space="preserve">Zakup i dostawa </w:t>
            </w:r>
            <w:r w:rsidRPr="00814593">
              <w:rPr>
                <w:rFonts w:ascii="Verdana" w:hAnsi="Verdana"/>
                <w:b/>
                <w:sz w:val="18"/>
                <w:szCs w:val="18"/>
              </w:rPr>
              <w:t>w PGE Energia Ciepła S.A. Oddział Wybrzeże w Gdańsku</w:t>
            </w:r>
            <w:r w:rsidRPr="004D35FB">
              <w:rPr>
                <w:rFonts w:ascii="Verdana" w:hAnsi="Verdana"/>
                <w:b/>
                <w:sz w:val="18"/>
                <w:szCs w:val="18"/>
              </w:rPr>
              <w:t xml:space="preserve"> 2 sztuk przekładni w ramach modernizacji suwnic Q-50t </w:t>
            </w:r>
            <w:r w:rsidRPr="006B0420">
              <w:rPr>
                <w:rFonts w:ascii="Verdana" w:hAnsi="Verdana"/>
                <w:b/>
                <w:caps/>
                <w:sz w:val="18"/>
                <w:szCs w:val="18"/>
              </w:rPr>
              <w:t>”</w:t>
            </w:r>
            <w:bookmarkEnd w:id="10"/>
            <w:bookmarkEnd w:id="11"/>
          </w:p>
          <w:p w:rsidR="00BA4290" w:rsidRDefault="00BA4290" w:rsidP="000764CB">
            <w:pPr>
              <w:jc w:val="center"/>
              <w:rPr>
                <w:sz w:val="18"/>
                <w:szCs w:val="18"/>
              </w:rPr>
            </w:pPr>
            <w:bookmarkStart w:id="12" w:name="_Toc40987565"/>
            <w:bookmarkStart w:id="13" w:name="_Toc51166482"/>
          </w:p>
          <w:p w:rsidR="00BA4290" w:rsidRPr="002A6CA3" w:rsidRDefault="00BA4290" w:rsidP="000764CB">
            <w:pPr>
              <w:jc w:val="center"/>
              <w:rPr>
                <w:rFonts w:ascii="Verdana" w:hAnsi="Verdana" w:cstheme="minorHAnsi"/>
                <w:b/>
                <w:bCs/>
                <w:iCs/>
                <w:color w:val="FF0000"/>
                <w:sz w:val="20"/>
              </w:rPr>
            </w:pPr>
            <w:r w:rsidRPr="006B0420">
              <w:rPr>
                <w:rFonts w:ascii="Verdana" w:hAnsi="Verdana"/>
                <w:b/>
                <w:sz w:val="18"/>
                <w:szCs w:val="18"/>
              </w:rPr>
              <w:t xml:space="preserve">(numer ref. Postępowania: </w:t>
            </w:r>
            <w:r w:rsidRPr="004D35FB">
              <w:rPr>
                <w:rFonts w:ascii="Verdana" w:hAnsi="Verdana"/>
                <w:b/>
                <w:sz w:val="18"/>
                <w:szCs w:val="18"/>
              </w:rPr>
              <w:t>POST/PEC/PEC/UZR/00562/2025</w:t>
            </w:r>
            <w:bookmarkEnd w:id="12"/>
            <w:bookmarkEnd w:id="13"/>
            <w:r>
              <w:rPr>
                <w:rFonts w:ascii="Verdana" w:hAnsi="Verdana"/>
                <w:b/>
                <w:sz w:val="18"/>
                <w:szCs w:val="18"/>
              </w:rPr>
              <w:t>)</w:t>
            </w:r>
          </w:p>
        </w:tc>
      </w:tr>
    </w:tbl>
    <w:p w:rsidR="00BA4290" w:rsidRDefault="00BA4290" w:rsidP="00BA4290">
      <w:pPr>
        <w:tabs>
          <w:tab w:val="left" w:pos="0"/>
        </w:tabs>
        <w:autoSpaceDE w:val="0"/>
        <w:autoSpaceDN w:val="0"/>
        <w:adjustRightInd w:val="0"/>
        <w:ind w:left="1418" w:hanging="1702"/>
        <w:rPr>
          <w:rFonts w:ascii="Verdana" w:hAnsi="Verdana" w:cstheme="minorHAnsi"/>
          <w:b/>
          <w:bCs/>
          <w:sz w:val="20"/>
        </w:rPr>
      </w:pPr>
    </w:p>
    <w:p w:rsidR="00BA4290" w:rsidRPr="002A6CA3" w:rsidRDefault="00BA4290" w:rsidP="00BA4290">
      <w:pPr>
        <w:autoSpaceDE w:val="0"/>
        <w:autoSpaceDN w:val="0"/>
        <w:adjustRightInd w:val="0"/>
        <w:ind w:left="1418" w:hanging="1418"/>
        <w:rPr>
          <w:rFonts w:ascii="Verdana" w:hAnsi="Verdana" w:cstheme="minorHAnsi"/>
          <w:b/>
          <w:bCs/>
          <w:sz w:val="20"/>
        </w:rPr>
      </w:pPr>
      <w:r w:rsidRPr="002A6CA3">
        <w:rPr>
          <w:rFonts w:ascii="Verdana" w:hAnsi="Verdana" w:cstheme="minorHAnsi"/>
          <w:b/>
          <w:bCs/>
          <w:sz w:val="20"/>
        </w:rPr>
        <w:t>Działając w imieniu i na rzecz:</w:t>
      </w:r>
    </w:p>
    <w:p w:rsidR="00BA4290" w:rsidRPr="002A6CA3" w:rsidRDefault="00BA4290" w:rsidP="00BA4290">
      <w:pPr>
        <w:tabs>
          <w:tab w:val="left" w:pos="0"/>
        </w:tabs>
        <w:autoSpaceDE w:val="0"/>
        <w:autoSpaceDN w:val="0"/>
        <w:adjustRightInd w:val="0"/>
        <w:ind w:left="1418" w:hanging="1418"/>
        <w:rPr>
          <w:rFonts w:ascii="Verdana" w:hAnsi="Verdana" w:cstheme="minorHAnsi"/>
          <w:b/>
          <w:bCs/>
          <w:sz w:val="20"/>
        </w:rPr>
      </w:pP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2835"/>
        <w:gridCol w:w="2977"/>
      </w:tblGrid>
      <w:tr w:rsidR="00BA4290" w:rsidRPr="00624AE0" w:rsidTr="000764CB">
        <w:trPr>
          <w:cantSplit/>
          <w:trHeight w:val="532"/>
        </w:trPr>
        <w:tc>
          <w:tcPr>
            <w:tcW w:w="4536" w:type="dxa"/>
            <w:shd w:val="clear" w:color="auto" w:fill="1A7466"/>
            <w:vAlign w:val="center"/>
          </w:tcPr>
          <w:p w:rsidR="00BA4290" w:rsidRPr="006B0420" w:rsidRDefault="00BA4290" w:rsidP="000764CB">
            <w:pPr>
              <w:jc w:val="center"/>
              <w:rPr>
                <w:rFonts w:ascii="Verdana" w:hAnsi="Verdana" w:cstheme="minorHAnsi"/>
                <w:b/>
                <w:sz w:val="16"/>
                <w:szCs w:val="16"/>
              </w:rPr>
            </w:pPr>
            <w:r w:rsidRPr="006B0420">
              <w:rPr>
                <w:rFonts w:ascii="Verdana" w:hAnsi="Verdana" w:cstheme="minorHAnsi"/>
                <w:b/>
                <w:sz w:val="16"/>
                <w:szCs w:val="16"/>
              </w:rPr>
              <w:t>Pełna nazwa podmiotu oddającego do dyspozycji niezbędne zasoby</w:t>
            </w:r>
          </w:p>
        </w:tc>
        <w:tc>
          <w:tcPr>
            <w:tcW w:w="2835" w:type="dxa"/>
            <w:shd w:val="clear" w:color="auto" w:fill="1A7466"/>
            <w:vAlign w:val="center"/>
          </w:tcPr>
          <w:p w:rsidR="00BA4290" w:rsidRPr="006B0420" w:rsidRDefault="00BA4290" w:rsidP="000764CB">
            <w:pPr>
              <w:jc w:val="center"/>
              <w:rPr>
                <w:rFonts w:ascii="Verdana" w:hAnsi="Verdana" w:cstheme="minorHAnsi"/>
                <w:b/>
                <w:sz w:val="16"/>
                <w:szCs w:val="16"/>
              </w:rPr>
            </w:pPr>
            <w:r w:rsidRPr="006B0420">
              <w:rPr>
                <w:rFonts w:ascii="Verdana" w:hAnsi="Verdana" w:cstheme="minorHAnsi"/>
                <w:b/>
                <w:sz w:val="16"/>
                <w:szCs w:val="16"/>
              </w:rPr>
              <w:t xml:space="preserve">Adres podmiotu </w:t>
            </w:r>
          </w:p>
        </w:tc>
        <w:tc>
          <w:tcPr>
            <w:tcW w:w="2977" w:type="dxa"/>
            <w:shd w:val="clear" w:color="auto" w:fill="1A7466"/>
            <w:vAlign w:val="center"/>
          </w:tcPr>
          <w:p w:rsidR="00BA4290" w:rsidRPr="006B0420" w:rsidRDefault="00BA4290" w:rsidP="000764CB">
            <w:pPr>
              <w:jc w:val="center"/>
              <w:rPr>
                <w:rFonts w:ascii="Verdana" w:hAnsi="Verdana" w:cstheme="minorHAnsi"/>
                <w:b/>
                <w:sz w:val="16"/>
                <w:szCs w:val="16"/>
              </w:rPr>
            </w:pPr>
            <w:r w:rsidRPr="006B0420">
              <w:rPr>
                <w:rFonts w:ascii="Verdana" w:hAnsi="Verdana" w:cstheme="minorHAnsi"/>
                <w:b/>
                <w:sz w:val="16"/>
                <w:szCs w:val="16"/>
              </w:rPr>
              <w:t>NIP/REGON</w:t>
            </w:r>
          </w:p>
        </w:tc>
      </w:tr>
      <w:tr w:rsidR="00BA4290" w:rsidRPr="00624AE0" w:rsidTr="000764CB">
        <w:trPr>
          <w:cantSplit/>
          <w:trHeight w:val="485"/>
        </w:trPr>
        <w:tc>
          <w:tcPr>
            <w:tcW w:w="4536" w:type="dxa"/>
          </w:tcPr>
          <w:p w:rsidR="00BA4290" w:rsidRPr="002A6CA3" w:rsidRDefault="00BA4290" w:rsidP="000764CB">
            <w:pPr>
              <w:jc w:val="center"/>
              <w:rPr>
                <w:rFonts w:ascii="Verdana" w:hAnsi="Verdana" w:cstheme="minorHAnsi"/>
                <w:sz w:val="20"/>
              </w:rPr>
            </w:pPr>
          </w:p>
          <w:p w:rsidR="00BA4290" w:rsidRPr="002A6CA3" w:rsidRDefault="00BA4290" w:rsidP="000764CB">
            <w:pPr>
              <w:rPr>
                <w:rFonts w:ascii="Verdana" w:hAnsi="Verdana" w:cstheme="minorHAnsi"/>
                <w:sz w:val="20"/>
              </w:rPr>
            </w:pPr>
          </w:p>
        </w:tc>
        <w:tc>
          <w:tcPr>
            <w:tcW w:w="2835" w:type="dxa"/>
          </w:tcPr>
          <w:p w:rsidR="00BA4290" w:rsidRPr="002A6CA3" w:rsidRDefault="00BA4290" w:rsidP="000764CB">
            <w:pPr>
              <w:jc w:val="center"/>
              <w:rPr>
                <w:rFonts w:ascii="Verdana" w:hAnsi="Verdana" w:cstheme="minorHAnsi"/>
                <w:sz w:val="20"/>
              </w:rPr>
            </w:pPr>
          </w:p>
        </w:tc>
        <w:tc>
          <w:tcPr>
            <w:tcW w:w="2977" w:type="dxa"/>
          </w:tcPr>
          <w:p w:rsidR="00BA4290" w:rsidRPr="002A6CA3" w:rsidRDefault="00BA4290" w:rsidP="000764CB">
            <w:pPr>
              <w:jc w:val="center"/>
              <w:rPr>
                <w:rFonts w:ascii="Verdana" w:hAnsi="Verdana" w:cstheme="minorHAnsi"/>
                <w:sz w:val="20"/>
              </w:rPr>
            </w:pPr>
          </w:p>
        </w:tc>
      </w:tr>
    </w:tbl>
    <w:p w:rsidR="00BA4290" w:rsidRPr="002A6CA3" w:rsidRDefault="00BA4290" w:rsidP="00BA4290">
      <w:pPr>
        <w:autoSpaceDE w:val="0"/>
        <w:autoSpaceDN w:val="0"/>
        <w:adjustRightInd w:val="0"/>
        <w:rPr>
          <w:rFonts w:ascii="Verdana" w:hAnsi="Verdana" w:cstheme="minorHAnsi"/>
          <w:b/>
          <w:bCs/>
          <w:sz w:val="20"/>
        </w:rPr>
      </w:pPr>
    </w:p>
    <w:p w:rsidR="00BA4290" w:rsidRPr="006B0420" w:rsidRDefault="00BA4290" w:rsidP="00BA4290">
      <w:pPr>
        <w:autoSpaceDE w:val="0"/>
        <w:autoSpaceDN w:val="0"/>
        <w:adjustRightInd w:val="0"/>
        <w:spacing w:before="120" w:after="120" w:line="240" w:lineRule="auto"/>
        <w:rPr>
          <w:rFonts w:ascii="Verdana" w:hAnsi="Verdana" w:cstheme="minorHAnsi"/>
          <w:sz w:val="18"/>
          <w:szCs w:val="18"/>
        </w:rPr>
      </w:pPr>
      <w:r w:rsidRPr="006B0420">
        <w:rPr>
          <w:rFonts w:ascii="Verdana" w:hAnsi="Verdana" w:cstheme="minorHAnsi"/>
          <w:b/>
          <w:sz w:val="18"/>
          <w:szCs w:val="18"/>
        </w:rPr>
        <w:t>OŚWIADCZAMY</w:t>
      </w:r>
      <w:r w:rsidRPr="006B0420">
        <w:rPr>
          <w:rFonts w:ascii="Verdana" w:hAnsi="Verdana" w:cstheme="minorHAnsi"/>
          <w:sz w:val="18"/>
          <w:szCs w:val="18"/>
        </w:rPr>
        <w:t xml:space="preserve">, iż zobowiązujemy się do oddania Wykonawcy, tj. </w:t>
      </w:r>
      <w:r w:rsidRPr="006B0420">
        <w:rPr>
          <w:rFonts w:ascii="Verdana" w:hAnsi="Verdana" w:cstheme="minorHAnsi"/>
          <w:sz w:val="18"/>
          <w:szCs w:val="18"/>
          <w:highlight w:val="green"/>
        </w:rPr>
        <w:t>………………………………….……... z siedzibą w ……………………………………..,</w:t>
      </w:r>
      <w:r w:rsidRPr="006B0420">
        <w:rPr>
          <w:rFonts w:ascii="Verdana" w:hAnsi="Verdana" w:cstheme="minorHAnsi"/>
          <w:sz w:val="18"/>
          <w:szCs w:val="18"/>
        </w:rPr>
        <w:t xml:space="preserve"> </w:t>
      </w:r>
      <w:proofErr w:type="gramStart"/>
      <w:r w:rsidRPr="006B0420">
        <w:rPr>
          <w:rFonts w:ascii="Verdana" w:hAnsi="Verdana" w:cstheme="minorHAnsi"/>
          <w:sz w:val="18"/>
          <w:szCs w:val="18"/>
        </w:rPr>
        <w:t>do</w:t>
      </w:r>
      <w:proofErr w:type="gramEnd"/>
      <w:r w:rsidRPr="006B0420">
        <w:rPr>
          <w:rFonts w:ascii="Verdana" w:hAnsi="Verdana" w:cstheme="minorHAnsi"/>
          <w:sz w:val="18"/>
          <w:szCs w:val="18"/>
        </w:rPr>
        <w:t xml:space="preserve"> dyspozycji niezbędne zasoby na potrzeby realizacji przedmiotowego </w:t>
      </w:r>
      <w:r w:rsidRPr="006B0420">
        <w:rPr>
          <w:rFonts w:ascii="Verdana" w:hAnsi="Verdana" w:cstheme="minorHAnsi"/>
          <w:sz w:val="18"/>
          <w:szCs w:val="18"/>
          <w:highlight w:val="green"/>
        </w:rPr>
        <w:t>Zamówienia</w:t>
      </w:r>
      <w:r>
        <w:rPr>
          <w:rFonts w:ascii="Verdana" w:hAnsi="Verdana" w:cstheme="minorHAnsi"/>
          <w:sz w:val="18"/>
          <w:szCs w:val="18"/>
          <w:highlight w:val="green"/>
        </w:rPr>
        <w:t xml:space="preserve"> </w:t>
      </w:r>
      <w:r w:rsidRPr="006B0420">
        <w:rPr>
          <w:rFonts w:ascii="Verdana" w:hAnsi="Verdana" w:cstheme="minorHAnsi"/>
          <w:sz w:val="18"/>
          <w:szCs w:val="18"/>
        </w:rPr>
        <w:t xml:space="preserve">w zakresie: </w:t>
      </w: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813"/>
        <w:gridCol w:w="1701"/>
        <w:gridCol w:w="2410"/>
        <w:gridCol w:w="2269"/>
      </w:tblGrid>
      <w:tr w:rsidR="00BA4290" w:rsidRPr="00624AE0" w:rsidTr="000764CB">
        <w:trPr>
          <w:trHeight w:val="1171"/>
        </w:trPr>
        <w:tc>
          <w:tcPr>
            <w:tcW w:w="2156" w:type="dxa"/>
            <w:shd w:val="clear" w:color="auto" w:fill="1A7466"/>
            <w:vAlign w:val="center"/>
          </w:tcPr>
          <w:p w:rsidR="00BA4290" w:rsidRPr="006B0420" w:rsidRDefault="00BA4290" w:rsidP="000764CB">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 xml:space="preserve">Warunek, na spełnienie którego </w:t>
            </w:r>
            <w:proofErr w:type="gramStart"/>
            <w:r w:rsidRPr="006B0420">
              <w:rPr>
                <w:rFonts w:ascii="Verdana" w:hAnsi="Verdana" w:cstheme="minorHAnsi"/>
                <w:b/>
                <w:sz w:val="16"/>
                <w:szCs w:val="16"/>
              </w:rPr>
              <w:t>podmiot  udostępnia</w:t>
            </w:r>
            <w:proofErr w:type="gramEnd"/>
            <w:r w:rsidRPr="006B0420">
              <w:rPr>
                <w:rFonts w:ascii="Verdana" w:hAnsi="Verdana" w:cstheme="minorHAnsi"/>
                <w:b/>
                <w:sz w:val="16"/>
                <w:szCs w:val="16"/>
              </w:rPr>
              <w:t xml:space="preserve"> zasoby</w:t>
            </w:r>
          </w:p>
        </w:tc>
        <w:tc>
          <w:tcPr>
            <w:tcW w:w="1813" w:type="dxa"/>
            <w:shd w:val="clear" w:color="auto" w:fill="1A7466"/>
            <w:vAlign w:val="center"/>
          </w:tcPr>
          <w:p w:rsidR="00BA4290" w:rsidRPr="006B0420" w:rsidRDefault="00BA4290" w:rsidP="000764CB">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Rodzaj zasobu</w:t>
            </w:r>
          </w:p>
        </w:tc>
        <w:tc>
          <w:tcPr>
            <w:tcW w:w="1701" w:type="dxa"/>
            <w:shd w:val="clear" w:color="auto" w:fill="1A7466"/>
            <w:vAlign w:val="center"/>
          </w:tcPr>
          <w:p w:rsidR="00BA4290" w:rsidRPr="006B0420" w:rsidRDefault="00BA4290" w:rsidP="000764CB">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Zakres udostępnianych zasobów</w:t>
            </w:r>
          </w:p>
        </w:tc>
        <w:tc>
          <w:tcPr>
            <w:tcW w:w="2410" w:type="dxa"/>
            <w:shd w:val="clear" w:color="auto" w:fill="1A7466"/>
            <w:vAlign w:val="center"/>
          </w:tcPr>
          <w:p w:rsidR="00BA4290" w:rsidRPr="006B0420" w:rsidRDefault="00BA4290" w:rsidP="000764CB">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Sposób wykorzystania zasobów przez Wykonawcę, przy wykonywaniu zamówienia niepublicznego</w:t>
            </w:r>
          </w:p>
        </w:tc>
        <w:tc>
          <w:tcPr>
            <w:tcW w:w="2269" w:type="dxa"/>
            <w:shd w:val="clear" w:color="auto" w:fill="1A7466"/>
            <w:vAlign w:val="center"/>
          </w:tcPr>
          <w:p w:rsidR="00BA4290" w:rsidRPr="006B0420" w:rsidRDefault="00BA4290" w:rsidP="000764CB">
            <w:pPr>
              <w:autoSpaceDE w:val="0"/>
              <w:autoSpaceDN w:val="0"/>
              <w:adjustRightInd w:val="0"/>
              <w:jc w:val="center"/>
              <w:rPr>
                <w:rFonts w:ascii="Verdana" w:hAnsi="Verdana" w:cstheme="minorHAnsi"/>
                <w:b/>
                <w:sz w:val="16"/>
                <w:szCs w:val="16"/>
              </w:rPr>
            </w:pPr>
            <w:r w:rsidRPr="006B0420">
              <w:rPr>
                <w:rFonts w:ascii="Verdana" w:hAnsi="Verdana" w:cstheme="minorHAnsi"/>
                <w:b/>
                <w:sz w:val="16"/>
                <w:szCs w:val="16"/>
              </w:rPr>
              <w:t>Czy zasoby są udostępniane na cały okres realizacji zamówienia/umowy (TAK/NIE</w:t>
            </w:r>
            <w:r w:rsidRPr="006B0420">
              <w:rPr>
                <w:rFonts w:ascii="Verdana" w:hAnsi="Verdana" w:cstheme="minorHAnsi"/>
                <w:b/>
                <w:sz w:val="16"/>
                <w:szCs w:val="16"/>
                <w:vertAlign w:val="superscript"/>
              </w:rPr>
              <w:footnoteReference w:id="7"/>
            </w:r>
            <w:r w:rsidRPr="006B0420">
              <w:rPr>
                <w:rFonts w:ascii="Verdana" w:hAnsi="Verdana" w:cstheme="minorHAnsi"/>
                <w:b/>
                <w:sz w:val="16"/>
                <w:szCs w:val="16"/>
              </w:rPr>
              <w:t>)</w:t>
            </w:r>
          </w:p>
        </w:tc>
      </w:tr>
      <w:tr w:rsidR="00BA4290" w:rsidRPr="00624AE0" w:rsidTr="000764CB">
        <w:trPr>
          <w:trHeight w:val="451"/>
        </w:trPr>
        <w:tc>
          <w:tcPr>
            <w:tcW w:w="2156" w:type="dxa"/>
            <w:shd w:val="clear" w:color="auto" w:fill="F2F2F2" w:themeFill="background1" w:themeFillShade="F2"/>
            <w:vAlign w:val="center"/>
          </w:tcPr>
          <w:p w:rsidR="00BA4290" w:rsidRPr="004D35FB" w:rsidRDefault="00BA4290" w:rsidP="000764CB">
            <w:pPr>
              <w:autoSpaceDE w:val="0"/>
              <w:autoSpaceDN w:val="0"/>
              <w:adjustRightInd w:val="0"/>
              <w:spacing w:line="240" w:lineRule="auto"/>
              <w:jc w:val="center"/>
              <w:rPr>
                <w:rFonts w:ascii="Verdana" w:hAnsi="Verdana" w:cstheme="minorHAnsi"/>
                <w:sz w:val="16"/>
                <w:szCs w:val="16"/>
              </w:rPr>
            </w:pPr>
            <w:proofErr w:type="gramStart"/>
            <w:r w:rsidRPr="004D35FB">
              <w:rPr>
                <w:rFonts w:ascii="Verdana" w:hAnsi="Verdana" w:cstheme="minorHAnsi"/>
                <w:sz w:val="16"/>
                <w:szCs w:val="16"/>
              </w:rPr>
              <w:t>doświadczenie</w:t>
            </w:r>
            <w:proofErr w:type="gramEnd"/>
          </w:p>
        </w:tc>
        <w:tc>
          <w:tcPr>
            <w:tcW w:w="1813" w:type="dxa"/>
            <w:shd w:val="clear" w:color="auto" w:fill="F2F2F2" w:themeFill="background1" w:themeFillShade="F2"/>
            <w:vAlign w:val="center"/>
          </w:tcPr>
          <w:p w:rsidR="00BA4290" w:rsidRPr="004D35FB" w:rsidRDefault="00BA4290" w:rsidP="000764CB">
            <w:pPr>
              <w:autoSpaceDE w:val="0"/>
              <w:autoSpaceDN w:val="0"/>
              <w:adjustRightInd w:val="0"/>
              <w:jc w:val="center"/>
              <w:rPr>
                <w:rFonts w:ascii="Verdana" w:hAnsi="Verdana" w:cstheme="minorHAnsi"/>
                <w:sz w:val="16"/>
                <w:szCs w:val="16"/>
              </w:rPr>
            </w:pPr>
            <w:r w:rsidRPr="004D35FB">
              <w:rPr>
                <w:rFonts w:ascii="Verdana" w:hAnsi="Verdana" w:cstheme="minorHAnsi"/>
                <w:sz w:val="16"/>
                <w:szCs w:val="16"/>
              </w:rPr>
              <w:t>Doświadczenie</w:t>
            </w:r>
          </w:p>
        </w:tc>
        <w:tc>
          <w:tcPr>
            <w:tcW w:w="1701" w:type="dxa"/>
          </w:tcPr>
          <w:p w:rsidR="00BA4290" w:rsidRPr="002A6CA3" w:rsidRDefault="00BA4290" w:rsidP="000764CB">
            <w:pPr>
              <w:autoSpaceDE w:val="0"/>
              <w:autoSpaceDN w:val="0"/>
              <w:adjustRightInd w:val="0"/>
              <w:rPr>
                <w:rFonts w:ascii="Verdana" w:hAnsi="Verdana" w:cstheme="minorHAnsi"/>
                <w:sz w:val="20"/>
              </w:rPr>
            </w:pPr>
          </w:p>
        </w:tc>
        <w:tc>
          <w:tcPr>
            <w:tcW w:w="2410" w:type="dxa"/>
          </w:tcPr>
          <w:p w:rsidR="00BA4290" w:rsidRPr="002A6CA3" w:rsidRDefault="00BA4290" w:rsidP="000764CB">
            <w:pPr>
              <w:autoSpaceDE w:val="0"/>
              <w:autoSpaceDN w:val="0"/>
              <w:adjustRightInd w:val="0"/>
              <w:rPr>
                <w:rFonts w:ascii="Verdana" w:hAnsi="Verdana" w:cstheme="minorHAnsi"/>
                <w:sz w:val="20"/>
              </w:rPr>
            </w:pPr>
          </w:p>
        </w:tc>
        <w:tc>
          <w:tcPr>
            <w:tcW w:w="2269" w:type="dxa"/>
          </w:tcPr>
          <w:p w:rsidR="00BA4290" w:rsidRPr="002A6CA3" w:rsidRDefault="00BA4290" w:rsidP="000764CB">
            <w:pPr>
              <w:autoSpaceDE w:val="0"/>
              <w:autoSpaceDN w:val="0"/>
              <w:adjustRightInd w:val="0"/>
              <w:rPr>
                <w:rFonts w:ascii="Verdana" w:hAnsi="Verdana" w:cstheme="minorHAnsi"/>
                <w:sz w:val="20"/>
              </w:rPr>
            </w:pPr>
          </w:p>
        </w:tc>
      </w:tr>
    </w:tbl>
    <w:p w:rsidR="00BA4290" w:rsidRPr="006B0420" w:rsidRDefault="00BA4290" w:rsidP="00BA4290">
      <w:pPr>
        <w:autoSpaceDE w:val="0"/>
        <w:autoSpaceDN w:val="0"/>
        <w:adjustRightInd w:val="0"/>
        <w:rPr>
          <w:rFonts w:ascii="Verdana" w:hAnsi="Verdana" w:cstheme="minorHAnsi"/>
          <w:i/>
          <w:sz w:val="18"/>
          <w:szCs w:val="18"/>
        </w:rPr>
      </w:pPr>
      <w:r w:rsidRPr="006B0420">
        <w:rPr>
          <w:rFonts w:ascii="Verdana" w:hAnsi="Verdana" w:cstheme="minorHAnsi"/>
          <w:b/>
          <w:i/>
          <w:sz w:val="18"/>
          <w:szCs w:val="18"/>
        </w:rPr>
        <w:t xml:space="preserve">Uwaga: </w:t>
      </w:r>
      <w:r w:rsidRPr="006B0420">
        <w:rPr>
          <w:rFonts w:ascii="Verdana" w:hAnsi="Verdana" w:cstheme="minorHAnsi"/>
          <w:i/>
          <w:sz w:val="18"/>
          <w:szCs w:val="18"/>
        </w:rPr>
        <w:t>Prosimy nie modyfikować pól tabeli oznaczonych kolorem szarym. Podmiot uzupełnia jedynie te pola (wiersze tabeli) w odniesieniu do których udostępnia zasoby. Pozostałe wiersze należy przekreślić, pozostawić puste lub usunąć.</w:t>
      </w:r>
    </w:p>
    <w:p w:rsidR="00BA4290" w:rsidRPr="006B0420" w:rsidRDefault="00BA4290" w:rsidP="00BA4290">
      <w:pPr>
        <w:rPr>
          <w:rFonts w:ascii="Verdana" w:hAnsi="Verdana" w:cstheme="minorHAnsi"/>
          <w:bCs/>
          <w:iCs/>
          <w:sz w:val="18"/>
          <w:szCs w:val="18"/>
        </w:rPr>
      </w:pPr>
    </w:p>
    <w:p w:rsidR="00BA4290" w:rsidRPr="006B0420" w:rsidRDefault="00BA4290" w:rsidP="00BA4290">
      <w:pPr>
        <w:rPr>
          <w:rFonts w:ascii="Verdana" w:hAnsi="Verdana" w:cstheme="minorHAnsi"/>
          <w:bCs/>
          <w:iCs/>
          <w:sz w:val="18"/>
          <w:szCs w:val="18"/>
        </w:rPr>
      </w:pPr>
      <w:r w:rsidRPr="006B0420">
        <w:rPr>
          <w:rFonts w:ascii="Verdana" w:hAnsi="Verdana" w:cstheme="minorHAnsi"/>
          <w:bCs/>
          <w:iCs/>
          <w:sz w:val="18"/>
          <w:szCs w:val="18"/>
        </w:rPr>
        <w:t xml:space="preserve">Oświadczamy, że nie zachodzą wobec nas podstawy wykluczenia, o których mowa w pkt. 14.2.10 – 14.2.13 SWZ. </w:t>
      </w:r>
    </w:p>
    <w:p w:rsidR="00BA4290" w:rsidRDefault="00BA4290" w:rsidP="00BA4290">
      <w:pPr>
        <w:ind w:left="4254"/>
        <w:jc w:val="left"/>
        <w:rPr>
          <w:rFonts w:ascii="Verdana" w:hAnsi="Verdana" w:cstheme="minorHAnsi"/>
          <w:bCs/>
          <w:iCs/>
          <w:sz w:val="20"/>
        </w:rPr>
      </w:pPr>
    </w:p>
    <w:p w:rsidR="00BA4290" w:rsidRDefault="00BA4290" w:rsidP="00BA4290">
      <w:pPr>
        <w:ind w:left="5103"/>
        <w:jc w:val="left"/>
        <w:rPr>
          <w:rFonts w:ascii="Verdana" w:hAnsi="Verdana" w:cstheme="minorHAnsi"/>
          <w:bCs/>
          <w:iCs/>
          <w:sz w:val="20"/>
        </w:rPr>
      </w:pPr>
      <w:r w:rsidRPr="002A6CA3">
        <w:rPr>
          <w:rFonts w:ascii="Verdana" w:hAnsi="Verdana" w:cstheme="minorHAnsi"/>
          <w:bCs/>
          <w:iCs/>
          <w:sz w:val="20"/>
        </w:rPr>
        <w:t xml:space="preserve">         </w:t>
      </w:r>
    </w:p>
    <w:p w:rsidR="00BA4290" w:rsidRDefault="00BA4290" w:rsidP="00BA4290">
      <w:pPr>
        <w:ind w:left="5103"/>
        <w:jc w:val="left"/>
        <w:rPr>
          <w:rFonts w:ascii="Verdana" w:hAnsi="Verdana" w:cstheme="minorHAnsi"/>
          <w:bCs/>
          <w:iCs/>
          <w:sz w:val="20"/>
        </w:rPr>
      </w:pPr>
    </w:p>
    <w:p w:rsidR="00BA4290" w:rsidRPr="006B0420" w:rsidRDefault="00BA4290" w:rsidP="00BA4290">
      <w:pPr>
        <w:ind w:left="5103"/>
        <w:jc w:val="left"/>
        <w:rPr>
          <w:rFonts w:ascii="Verdana" w:hAnsi="Verdana" w:cstheme="minorHAnsi"/>
          <w:bCs/>
          <w:iCs/>
          <w:sz w:val="18"/>
          <w:szCs w:val="18"/>
        </w:rPr>
      </w:pPr>
      <w:r w:rsidRPr="002A6CA3">
        <w:rPr>
          <w:rFonts w:ascii="Verdana" w:hAnsi="Verdana" w:cstheme="minorHAnsi"/>
          <w:bCs/>
          <w:iCs/>
          <w:sz w:val="20"/>
        </w:rPr>
        <w:t xml:space="preserve">                                                                                                       </w:t>
      </w:r>
      <w:r w:rsidRPr="006B0420">
        <w:rPr>
          <w:rFonts w:ascii="Verdana" w:hAnsi="Verdana" w:cstheme="minorHAnsi"/>
          <w:bCs/>
          <w:iCs/>
          <w:sz w:val="18"/>
          <w:szCs w:val="18"/>
        </w:rPr>
        <w:t>............................................................................</w:t>
      </w:r>
    </w:p>
    <w:p w:rsidR="00BA4290" w:rsidRPr="006B0420" w:rsidRDefault="00BA4290" w:rsidP="00BA4290">
      <w:pPr>
        <w:autoSpaceDE w:val="0"/>
        <w:autoSpaceDN w:val="0"/>
        <w:adjustRightInd w:val="0"/>
        <w:ind w:left="4963"/>
        <w:rPr>
          <w:rFonts w:ascii="Verdana" w:hAnsi="Verdana" w:cstheme="minorHAnsi"/>
          <w:b/>
          <w:sz w:val="16"/>
          <w:szCs w:val="16"/>
        </w:rPr>
      </w:pPr>
      <w:proofErr w:type="gramStart"/>
      <w:r w:rsidRPr="006B0420">
        <w:rPr>
          <w:rFonts w:ascii="Verdana" w:hAnsi="Verdana" w:cstheme="minorHAnsi"/>
          <w:b/>
          <w:sz w:val="16"/>
          <w:szCs w:val="16"/>
        </w:rPr>
        <w:t>podpis  osoby</w:t>
      </w:r>
      <w:proofErr w:type="gramEnd"/>
      <w:r w:rsidRPr="006B0420">
        <w:rPr>
          <w:rFonts w:ascii="Verdana" w:hAnsi="Verdana" w:cstheme="minorHAnsi"/>
          <w:b/>
          <w:sz w:val="16"/>
          <w:szCs w:val="16"/>
        </w:rPr>
        <w:t xml:space="preserve"> umocowanej / osób umocowanych do złożenia podpisu w imieniu podmiotu oddającego do dyspozycji niezbędne  zasoby</w:t>
      </w:r>
    </w:p>
    <w:p w:rsidR="00BA4290" w:rsidRDefault="00BA4290" w:rsidP="00BA4290">
      <w:pPr>
        <w:spacing w:after="80" w:line="240" w:lineRule="auto"/>
        <w:jc w:val="right"/>
        <w:rPr>
          <w:rFonts w:ascii="Verdana" w:hAnsi="Verdana"/>
          <w:sz w:val="18"/>
          <w:szCs w:val="18"/>
        </w:rPr>
      </w:pPr>
      <w:bookmarkStart w:id="14" w:name="_Toc122344844"/>
    </w:p>
    <w:bookmarkEnd w:id="14"/>
    <w:p w:rsidR="00BA4290" w:rsidRPr="00CA696C" w:rsidRDefault="00BA4290" w:rsidP="00BA4290">
      <w:pPr>
        <w:spacing w:line="240" w:lineRule="auto"/>
        <w:ind w:right="68"/>
        <w:rPr>
          <w:rFonts w:ascii="Verdana" w:hAnsi="Verdana" w:cstheme="minorHAnsi"/>
          <w:i/>
          <w:sz w:val="20"/>
        </w:rPr>
      </w:pPr>
    </w:p>
    <w:p w:rsidR="00022F86" w:rsidRDefault="00022F86"/>
    <w:sectPr w:rsidR="00022F86" w:rsidSect="00BA4290">
      <w:headerReference w:type="default" r:id="rId8"/>
      <w:footerReference w:type="default" r:id="rId9"/>
      <w:headerReference w:type="first" r:id="rId10"/>
      <w:pgSz w:w="11909" w:h="16834" w:code="9"/>
      <w:pgMar w:top="180" w:right="710" w:bottom="992" w:left="992" w:header="133" w:footer="278"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4290" w:rsidRDefault="00BA4290" w:rsidP="00BA4290">
      <w:pPr>
        <w:spacing w:line="240" w:lineRule="auto"/>
      </w:pPr>
      <w:r>
        <w:separator/>
      </w:r>
    </w:p>
  </w:endnote>
  <w:endnote w:type="continuationSeparator" w:id="0">
    <w:p w:rsidR="00BA4290" w:rsidRDefault="00BA4290" w:rsidP="00BA429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564" w:rsidRPr="0072383F" w:rsidRDefault="00BA4290"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rsidR="00F20564" w:rsidRDefault="00BA42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4290" w:rsidRDefault="00BA4290" w:rsidP="00BA4290">
      <w:pPr>
        <w:spacing w:line="240" w:lineRule="auto"/>
      </w:pPr>
      <w:r>
        <w:separator/>
      </w:r>
    </w:p>
  </w:footnote>
  <w:footnote w:type="continuationSeparator" w:id="0">
    <w:p w:rsidR="00BA4290" w:rsidRDefault="00BA4290" w:rsidP="00BA4290">
      <w:pPr>
        <w:spacing w:line="240" w:lineRule="auto"/>
      </w:pPr>
      <w:r>
        <w:continuationSeparator/>
      </w:r>
    </w:p>
  </w:footnote>
  <w:footnote w:id="1">
    <w:p w:rsidR="00BA4290" w:rsidRPr="006B0420" w:rsidRDefault="00BA4290" w:rsidP="00BA4290">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rsidR="00BA4290" w:rsidRPr="00D32BD3" w:rsidDel="00900F4B" w:rsidRDefault="00BA4290" w:rsidP="00BA4290">
      <w:pPr>
        <w:pStyle w:val="Tekstprzypisudolnego"/>
        <w:rPr>
          <w:del w:id="3" w:author="Autor"/>
          <w:rFonts w:ascii="Verdana" w:hAnsi="Verdana" w:cstheme="minorHAnsi"/>
          <w:sz w:val="14"/>
          <w:szCs w:val="14"/>
          <w:rPrChange w:id="4" w:author="Autor">
            <w:rPr>
              <w:del w:id="5" w:author="Autor"/>
              <w:rFonts w:ascii="Verdana" w:hAnsi="Verdana" w:cstheme="minorHAnsi"/>
              <w:sz w:val="18"/>
              <w:szCs w:val="18"/>
            </w:rPr>
          </w:rPrChange>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rsidR="00BA4290" w:rsidRPr="006B0420" w:rsidRDefault="00BA4290" w:rsidP="00BA4290">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rsidR="00BA4290" w:rsidRPr="006B0420" w:rsidRDefault="00BA4290" w:rsidP="00BA4290">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t>
      </w:r>
      <w:proofErr w:type="gramStart"/>
      <w:r w:rsidRPr="006B0420">
        <w:rPr>
          <w:rFonts w:ascii="Verdana" w:eastAsiaTheme="minorHAnsi" w:hAnsi="Verdana" w:cstheme="minorHAnsi"/>
          <w:sz w:val="14"/>
          <w:szCs w:val="14"/>
          <w:lang w:eastAsia="en-US"/>
        </w:rPr>
        <w:t>warunki:  zatrudniał</w:t>
      </w:r>
      <w:proofErr w:type="gramEnd"/>
      <w:r w:rsidRPr="006B0420">
        <w:rPr>
          <w:rFonts w:ascii="Verdana" w:eastAsiaTheme="minorHAnsi" w:hAnsi="Verdana" w:cstheme="minorHAnsi"/>
          <w:sz w:val="14"/>
          <w:szCs w:val="14"/>
          <w:lang w:eastAsia="en-US"/>
        </w:rPr>
        <w:t xml:space="preserve">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rsidR="00BA4290" w:rsidRPr="006B0420" w:rsidRDefault="00BA4290" w:rsidP="00BA4290">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w:t>
      </w:r>
      <w:proofErr w:type="gramStart"/>
      <w:r w:rsidRPr="006B0420">
        <w:rPr>
          <w:rFonts w:ascii="Verdana" w:eastAsiaTheme="minorHAnsi" w:hAnsi="Verdana" w:cstheme="minorHAnsi"/>
          <w:sz w:val="14"/>
          <w:szCs w:val="14"/>
        </w:rPr>
        <w:t>oraz  osiągnął</w:t>
      </w:r>
      <w:proofErr w:type="gramEnd"/>
      <w:r w:rsidRPr="006B0420">
        <w:rPr>
          <w:rFonts w:ascii="Verdana" w:eastAsiaTheme="minorHAnsi" w:hAnsi="Verdana" w:cstheme="minorHAnsi"/>
          <w:sz w:val="14"/>
          <w:szCs w:val="14"/>
        </w:rPr>
        <w:t xml:space="preserve">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BA4290" w:rsidRPr="006B0420" w:rsidRDefault="00BA4290" w:rsidP="00BA4290">
      <w:pPr>
        <w:autoSpaceDE w:val="0"/>
        <w:autoSpaceDN w:val="0"/>
        <w:adjustRightInd w:val="0"/>
        <w:spacing w:line="240" w:lineRule="auto"/>
        <w:rPr>
          <w:rFonts w:ascii="Verdana" w:hAnsi="Verdana" w:cstheme="minorHAnsi"/>
          <w:sz w:val="14"/>
          <w:szCs w:val="14"/>
        </w:rPr>
      </w:pPr>
      <w:proofErr w:type="gramStart"/>
      <w:r w:rsidRPr="006B0420">
        <w:rPr>
          <w:rFonts w:ascii="Verdana" w:eastAsiaTheme="minorHAnsi" w:hAnsi="Verdana" w:cstheme="minorHAnsi"/>
          <w:sz w:val="14"/>
          <w:szCs w:val="14"/>
        </w:rPr>
        <w:t>średni</w:t>
      </w:r>
      <w:proofErr w:type="gramEnd"/>
      <w:r w:rsidRPr="006B0420">
        <w:rPr>
          <w:rFonts w:ascii="Verdana" w:eastAsiaTheme="minorHAnsi" w:hAnsi="Verdana" w:cstheme="minorHAnsi"/>
          <w:sz w:val="14"/>
          <w:szCs w:val="14"/>
        </w:rPr>
        <w:t xml:space="preserve">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rsidR="00BA4290" w:rsidRPr="006B0420" w:rsidRDefault="00BA4290" w:rsidP="00BA4290">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xml:space="preserve">- </w:t>
      </w:r>
      <w:proofErr w:type="gramStart"/>
      <w:r w:rsidRPr="006B0420">
        <w:rPr>
          <w:rFonts w:ascii="Verdana" w:hAnsi="Verdana" w:cstheme="minorHAnsi"/>
          <w:sz w:val="14"/>
          <w:szCs w:val="14"/>
        </w:rPr>
        <w:t>brak</w:t>
      </w:r>
      <w:proofErr w:type="gramEnd"/>
      <w:r w:rsidRPr="006B0420">
        <w:rPr>
          <w:rFonts w:ascii="Verdana" w:hAnsi="Verdana" w:cstheme="minorHAnsi"/>
          <w:sz w:val="14"/>
          <w:szCs w:val="14"/>
        </w:rPr>
        <w:t xml:space="preserve"> skreślenia oznacza, że Wykonawca przy realizacji zamówienia nie będzie korzystać z podwykonawców.</w:t>
      </w:r>
    </w:p>
  </w:footnote>
  <w:footnote w:id="6">
    <w:p w:rsidR="00BA4290" w:rsidRPr="006B0420" w:rsidRDefault="00BA4290" w:rsidP="00BA4290">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 niepotrzebne skreślić</w:t>
      </w:r>
    </w:p>
    <w:p w:rsidR="00BA4290" w:rsidRPr="00D32BD3" w:rsidRDefault="00BA4290" w:rsidP="00BA4290">
      <w:pPr>
        <w:pStyle w:val="Tekstprzypisudolnego"/>
        <w:jc w:val="both"/>
        <w:rPr>
          <w:rFonts w:asciiTheme="minorHAnsi" w:hAnsiTheme="minorHAnsi" w:cstheme="minorHAnsi"/>
          <w:sz w:val="14"/>
          <w:szCs w:val="14"/>
        </w:rPr>
      </w:pPr>
      <w:r w:rsidRPr="006B0420">
        <w:rPr>
          <w:rFonts w:ascii="Verdana" w:hAnsi="Verdana" w:cstheme="minorHAnsi"/>
          <w:sz w:val="14"/>
          <w:szCs w:val="14"/>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rsidR="00BA4290" w:rsidRPr="006B0420" w:rsidRDefault="00BA4290" w:rsidP="00BA4290">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2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5"/>
      <w:gridCol w:w="5106"/>
    </w:tblGrid>
    <w:tr w:rsidR="00F20564" w:rsidRPr="00E14220" w:rsidTr="006B0420">
      <w:trPr>
        <w:trHeight w:val="1135"/>
      </w:trPr>
      <w:tc>
        <w:tcPr>
          <w:tcW w:w="5105" w:type="dxa"/>
        </w:tcPr>
        <w:p w:rsidR="00F20564" w:rsidRPr="00796896" w:rsidRDefault="00BA4290" w:rsidP="00562AA4">
          <w:pPr>
            <w:jc w:val="left"/>
            <w:rPr>
              <w:rFonts w:ascii="Arial" w:hAnsi="Arial" w:cs="Arial"/>
              <w:sz w:val="16"/>
            </w:rPr>
          </w:pPr>
          <w:r>
            <w:rPr>
              <w:rFonts w:ascii="Trebuchet MS" w:hAnsi="Trebuchet MS"/>
              <w:color w:val="000000" w:themeColor="text1"/>
              <w:sz w:val="14"/>
              <w:szCs w:val="18"/>
            </w:rPr>
            <w:t>Specyfikacja Warunków Zamówienia</w:t>
          </w:r>
        </w:p>
        <w:p w:rsidR="00F20564" w:rsidRDefault="00BA4290" w:rsidP="00562AA4">
          <w:pPr>
            <w:suppressAutoHyphens/>
            <w:ind w:right="36"/>
            <w:jc w:val="left"/>
            <w:rPr>
              <w:rFonts w:asciiTheme="minorHAnsi" w:hAnsiTheme="minorHAnsi" w:cstheme="minorHAnsi"/>
              <w:sz w:val="16"/>
              <w:szCs w:val="16"/>
            </w:rPr>
          </w:pPr>
          <w:r w:rsidRPr="007223E3">
            <w:rPr>
              <w:rFonts w:asciiTheme="minorHAnsi" w:hAnsiTheme="minorHAnsi" w:cstheme="minorHAnsi"/>
              <w:sz w:val="16"/>
              <w:szCs w:val="16"/>
            </w:rPr>
            <w:t xml:space="preserve">Zakup i dostawa 2 sztuk przekładni w ramach modernizacji suwnic Q-50t </w:t>
          </w:r>
        </w:p>
        <w:p w:rsidR="00F20564" w:rsidRDefault="00BA4290" w:rsidP="00562AA4">
          <w:pPr>
            <w:suppressAutoHyphens/>
            <w:ind w:right="36"/>
            <w:jc w:val="left"/>
            <w:rPr>
              <w:rFonts w:asciiTheme="minorHAnsi" w:hAnsiTheme="minorHAnsi" w:cstheme="minorHAnsi"/>
              <w:sz w:val="16"/>
              <w:szCs w:val="16"/>
            </w:rPr>
          </w:pPr>
          <w:proofErr w:type="gramStart"/>
          <w:r w:rsidRPr="007223E3">
            <w:rPr>
              <w:rFonts w:asciiTheme="minorHAnsi" w:hAnsiTheme="minorHAnsi" w:cstheme="minorHAnsi"/>
              <w:sz w:val="16"/>
              <w:szCs w:val="16"/>
            </w:rPr>
            <w:t>w</w:t>
          </w:r>
          <w:proofErr w:type="gramEnd"/>
          <w:r w:rsidRPr="007223E3">
            <w:rPr>
              <w:rFonts w:asciiTheme="minorHAnsi" w:hAnsiTheme="minorHAnsi" w:cstheme="minorHAnsi"/>
              <w:sz w:val="16"/>
              <w:szCs w:val="16"/>
            </w:rPr>
            <w:t xml:space="preserve"> PGE Energia Ciepła S.A. Oddział Wybrzeże w Gdańsku, </w:t>
          </w:r>
        </w:p>
        <w:p w:rsidR="00F20564" w:rsidRPr="00E14220" w:rsidRDefault="00BA4290" w:rsidP="00E76A8B">
          <w:pPr>
            <w:suppressAutoHyphens/>
            <w:ind w:right="187"/>
            <w:rPr>
              <w:rFonts w:asciiTheme="majorHAnsi" w:hAnsiTheme="majorHAnsi"/>
              <w:color w:val="000000" w:themeColor="text1"/>
              <w:sz w:val="14"/>
              <w:szCs w:val="18"/>
            </w:rPr>
          </w:pPr>
          <w:proofErr w:type="gramStart"/>
          <w:r w:rsidRPr="007223E3">
            <w:rPr>
              <w:rFonts w:asciiTheme="minorHAnsi" w:hAnsiTheme="minorHAnsi" w:cstheme="minorHAnsi"/>
              <w:sz w:val="16"/>
              <w:szCs w:val="16"/>
            </w:rPr>
            <w:t>postępowanie</w:t>
          </w:r>
          <w:proofErr w:type="gramEnd"/>
          <w:r w:rsidRPr="007223E3">
            <w:rPr>
              <w:rFonts w:asciiTheme="minorHAnsi" w:hAnsiTheme="minorHAnsi" w:cstheme="minorHAnsi"/>
              <w:sz w:val="16"/>
              <w:szCs w:val="16"/>
            </w:rPr>
            <w:t xml:space="preserve"> nr </w:t>
          </w:r>
          <w:r w:rsidRPr="007223E3">
            <w:rPr>
              <w:rStyle w:val="pre-wrap"/>
              <w:rFonts w:asciiTheme="minorHAnsi" w:hAnsiTheme="minorHAnsi" w:cstheme="minorHAnsi"/>
              <w:sz w:val="16"/>
              <w:szCs w:val="16"/>
            </w:rPr>
            <w:t>POST/PEC/PEC/UZR/00562/2025</w:t>
          </w:r>
        </w:p>
      </w:tc>
      <w:tc>
        <w:tcPr>
          <w:tcW w:w="5106" w:type="dxa"/>
        </w:tcPr>
        <w:p w:rsidR="00F20564" w:rsidRPr="00796896" w:rsidRDefault="00BA4290" w:rsidP="00E76A8B">
          <w:pPr>
            <w:tabs>
              <w:tab w:val="center" w:pos="4536"/>
              <w:tab w:val="right" w:pos="9072"/>
            </w:tabs>
            <w:spacing w:line="240" w:lineRule="auto"/>
            <w:ind w:right="-1"/>
            <w:jc w:val="right"/>
            <w:rPr>
              <w:rFonts w:ascii="Arial" w:hAnsi="Arial" w:cs="Arial"/>
              <w:sz w:val="16"/>
            </w:rPr>
          </w:pPr>
          <w:r>
            <w:object w:dxaOrig="19201" w:dyaOrig="7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6pt;height:38.75pt">
                <v:imagedata r:id="rId1" o:title=""/>
              </v:shape>
              <o:OLEObject Type="Embed" ProgID="PBrush" ShapeID="_x0000_i1025" DrawAspect="Content" ObjectID="_1811141943" r:id="rId2"/>
            </w:object>
          </w:r>
        </w:p>
        <w:p w:rsidR="00F20564" w:rsidRPr="00E14220" w:rsidRDefault="00BA4290" w:rsidP="00E76A8B">
          <w:pPr>
            <w:suppressAutoHyphens/>
            <w:jc w:val="right"/>
            <w:rPr>
              <w:rFonts w:eastAsia="Verdana" w:cs="Calibri"/>
              <w:color w:val="008000"/>
              <w:szCs w:val="22"/>
            </w:rPr>
          </w:pPr>
        </w:p>
      </w:tc>
    </w:tr>
  </w:tbl>
  <w:p w:rsidR="00F20564" w:rsidRPr="0072383F" w:rsidRDefault="00BA4290">
    <w:pPr>
      <w:pStyle w:val="Nagwek"/>
      <w:spacing w:line="240" w:lineRule="auto"/>
      <w:ind w:hanging="284"/>
      <w:jc w:val="center"/>
      <w:rPr>
        <w:rFonts w:ascii="Calibri" w:hAnsi="Calibri"/>
        <w:b/>
        <w:bCs/>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10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252"/>
    </w:tblGrid>
    <w:tr w:rsidR="00F20564" w:rsidRPr="00E14220" w:rsidTr="00BA4290">
      <w:trPr>
        <w:trHeight w:val="320"/>
      </w:trPr>
      <w:tc>
        <w:tcPr>
          <w:tcW w:w="6096" w:type="dxa"/>
        </w:tcPr>
        <w:p w:rsidR="00F20564" w:rsidRPr="00796896" w:rsidRDefault="00BA4290" w:rsidP="00DE4180">
          <w:pPr>
            <w:jc w:val="left"/>
            <w:rPr>
              <w:rFonts w:ascii="Arial" w:hAnsi="Arial" w:cs="Arial"/>
              <w:sz w:val="16"/>
            </w:rPr>
          </w:pPr>
          <w:r>
            <w:rPr>
              <w:rFonts w:ascii="Trebuchet MS" w:hAnsi="Trebuchet MS"/>
              <w:color w:val="000000" w:themeColor="text1"/>
              <w:sz w:val="14"/>
              <w:szCs w:val="18"/>
            </w:rPr>
            <w:t>Specyfikacja Warunków Zamówienia</w:t>
          </w:r>
        </w:p>
        <w:p w:rsidR="00F20564" w:rsidRDefault="00BA4290" w:rsidP="004D35FB">
          <w:pPr>
            <w:suppressAutoHyphens/>
            <w:ind w:right="36"/>
            <w:jc w:val="left"/>
            <w:rPr>
              <w:rFonts w:asciiTheme="minorHAnsi" w:hAnsiTheme="minorHAnsi" w:cstheme="minorHAnsi"/>
              <w:sz w:val="16"/>
              <w:szCs w:val="16"/>
            </w:rPr>
          </w:pPr>
          <w:r w:rsidRPr="007223E3">
            <w:rPr>
              <w:rFonts w:asciiTheme="minorHAnsi" w:hAnsiTheme="minorHAnsi" w:cstheme="minorHAnsi"/>
              <w:sz w:val="16"/>
              <w:szCs w:val="16"/>
            </w:rPr>
            <w:t xml:space="preserve">Zakup i dostawa 2 sztuk przekładni w ramach modernizacji suwnic Q-50t </w:t>
          </w:r>
        </w:p>
        <w:p w:rsidR="00F20564" w:rsidRDefault="00BA4290" w:rsidP="004D35FB">
          <w:pPr>
            <w:suppressAutoHyphens/>
            <w:ind w:right="36"/>
            <w:jc w:val="left"/>
            <w:rPr>
              <w:rFonts w:asciiTheme="minorHAnsi" w:hAnsiTheme="minorHAnsi" w:cstheme="minorHAnsi"/>
              <w:sz w:val="16"/>
              <w:szCs w:val="16"/>
            </w:rPr>
          </w:pPr>
          <w:proofErr w:type="gramStart"/>
          <w:r w:rsidRPr="007223E3">
            <w:rPr>
              <w:rFonts w:asciiTheme="minorHAnsi" w:hAnsiTheme="minorHAnsi" w:cstheme="minorHAnsi"/>
              <w:sz w:val="16"/>
              <w:szCs w:val="16"/>
            </w:rPr>
            <w:t>w</w:t>
          </w:r>
          <w:proofErr w:type="gramEnd"/>
          <w:r w:rsidRPr="007223E3">
            <w:rPr>
              <w:rFonts w:asciiTheme="minorHAnsi" w:hAnsiTheme="minorHAnsi" w:cstheme="minorHAnsi"/>
              <w:sz w:val="16"/>
              <w:szCs w:val="16"/>
            </w:rPr>
            <w:t xml:space="preserve"> PGE Energia Ciepła S.A. Oddział Wybrzeże w Gdańsku, </w:t>
          </w:r>
        </w:p>
        <w:p w:rsidR="00F20564" w:rsidRPr="00E14220" w:rsidRDefault="00BA4290" w:rsidP="004D35FB">
          <w:pPr>
            <w:suppressAutoHyphens/>
            <w:ind w:right="36"/>
            <w:jc w:val="left"/>
            <w:rPr>
              <w:rFonts w:asciiTheme="majorHAnsi" w:hAnsiTheme="majorHAnsi"/>
              <w:color w:val="000000" w:themeColor="text1"/>
              <w:sz w:val="14"/>
              <w:szCs w:val="18"/>
            </w:rPr>
          </w:pPr>
          <w:proofErr w:type="gramStart"/>
          <w:r w:rsidRPr="007223E3">
            <w:rPr>
              <w:rFonts w:asciiTheme="minorHAnsi" w:hAnsiTheme="minorHAnsi" w:cstheme="minorHAnsi"/>
              <w:sz w:val="16"/>
              <w:szCs w:val="16"/>
            </w:rPr>
            <w:t>postępowanie</w:t>
          </w:r>
          <w:proofErr w:type="gramEnd"/>
          <w:r w:rsidRPr="007223E3">
            <w:rPr>
              <w:rFonts w:asciiTheme="minorHAnsi" w:hAnsiTheme="minorHAnsi" w:cstheme="minorHAnsi"/>
              <w:sz w:val="16"/>
              <w:szCs w:val="16"/>
            </w:rPr>
            <w:t xml:space="preserve"> nr </w:t>
          </w:r>
          <w:r w:rsidRPr="007223E3">
            <w:rPr>
              <w:rStyle w:val="pre-wrap"/>
              <w:rFonts w:asciiTheme="minorHAnsi" w:hAnsiTheme="minorHAnsi" w:cstheme="minorHAnsi"/>
              <w:sz w:val="16"/>
              <w:szCs w:val="16"/>
            </w:rPr>
            <w:t>POST/PEC/PEC/UZR/00562/2025</w:t>
          </w:r>
        </w:p>
      </w:tc>
      <w:tc>
        <w:tcPr>
          <w:tcW w:w="4252" w:type="dxa"/>
        </w:tcPr>
        <w:p w:rsidR="00F20564" w:rsidRPr="00796896" w:rsidRDefault="00BA4290" w:rsidP="00DE4180">
          <w:pPr>
            <w:tabs>
              <w:tab w:val="center" w:pos="4536"/>
              <w:tab w:val="right" w:pos="9072"/>
            </w:tabs>
            <w:spacing w:line="240" w:lineRule="auto"/>
            <w:ind w:right="-1"/>
            <w:jc w:val="right"/>
            <w:rPr>
              <w:rFonts w:ascii="Arial" w:hAnsi="Arial" w:cs="Arial"/>
              <w:sz w:val="16"/>
            </w:rPr>
          </w:pPr>
          <w:r>
            <w:object w:dxaOrig="19201" w:dyaOrig="70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6pt;height:38.75pt">
                <v:imagedata r:id="rId1" o:title=""/>
              </v:shape>
              <o:OLEObject Type="Embed" ProgID="PBrush" ShapeID="_x0000_i1026" DrawAspect="Content" ObjectID="_1811141944" r:id="rId2"/>
            </w:object>
          </w:r>
        </w:p>
        <w:p w:rsidR="00F20564" w:rsidRPr="00E14220" w:rsidRDefault="00BA4290" w:rsidP="00DE4180">
          <w:pPr>
            <w:suppressAutoHyphens/>
            <w:jc w:val="right"/>
            <w:rPr>
              <w:rFonts w:eastAsia="Verdana" w:cs="Calibri"/>
              <w:color w:val="008000"/>
              <w:szCs w:val="22"/>
            </w:rPr>
          </w:pPr>
        </w:p>
      </w:tc>
    </w:tr>
  </w:tbl>
  <w:p w:rsidR="00F20564" w:rsidRPr="00796896" w:rsidRDefault="00BA4290" w:rsidP="00DE4180">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290"/>
    <w:rsid w:val="00022F86"/>
    <w:rsid w:val="00BA42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FE932"/>
  <w15:chartTrackingRefBased/>
  <w15:docId w15:val="{E4A3DB19-FF4C-4774-BCB6-871626AE1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4290"/>
    <w:pPr>
      <w:spacing w:after="0" w:line="288" w:lineRule="auto"/>
      <w:jc w:val="both"/>
    </w:pPr>
    <w:rPr>
      <w:rFonts w:ascii="Times New Roman" w:eastAsia="Times New Roman" w:hAnsi="Times New Roman" w:cs="Times New Roman"/>
      <w:szCs w:val="20"/>
    </w:rPr>
  </w:style>
  <w:style w:type="paragraph" w:styleId="Nagwek1">
    <w:name w:val="heading 1"/>
    <w:aliases w:val="Nagłówek dokumentów,Topic Heading 1,H1,h1,L1,Heading 1 Char,Nagłówek I"/>
    <w:basedOn w:val="Normalny"/>
    <w:next w:val="Normalny"/>
    <w:link w:val="Nagwek1Znak"/>
    <w:uiPriority w:val="99"/>
    <w:qFormat/>
    <w:rsid w:val="00BA4290"/>
    <w:pPr>
      <w:keepNext/>
      <w:keepLines/>
      <w:spacing w:before="360" w:after="240"/>
      <w:outlineLvl w:val="0"/>
    </w:pPr>
    <w:rPr>
      <w:b/>
      <w:caps/>
      <w:kern w:val="28"/>
      <w:lang w:val="en-G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BA4290"/>
    <w:rPr>
      <w:rFonts w:ascii="Times New Roman" w:eastAsia="Times New Roman" w:hAnsi="Times New Roman" w:cs="Times New Roman"/>
      <w:b/>
      <w:caps/>
      <w:kern w:val="28"/>
      <w:szCs w:val="20"/>
      <w:lang w:val="en-GB"/>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BA4290"/>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BA4290"/>
    <w:rPr>
      <w:rFonts w:ascii="Times New Roman" w:eastAsia="Times New Roman" w:hAnsi="Times New Roman" w:cs="Times New Roman"/>
      <w:sz w:val="16"/>
      <w:szCs w:val="20"/>
    </w:rPr>
  </w:style>
  <w:style w:type="paragraph" w:styleId="Stopka">
    <w:name w:val="footer"/>
    <w:basedOn w:val="Normalny"/>
    <w:link w:val="StopkaZnak"/>
    <w:uiPriority w:val="99"/>
    <w:rsid w:val="00BA4290"/>
    <w:pPr>
      <w:tabs>
        <w:tab w:val="center" w:pos="4536"/>
        <w:tab w:val="right" w:pos="9072"/>
      </w:tabs>
    </w:pPr>
  </w:style>
  <w:style w:type="character" w:customStyle="1" w:styleId="StopkaZnak">
    <w:name w:val="Stopka Znak"/>
    <w:basedOn w:val="Domylnaczcionkaakapitu"/>
    <w:link w:val="Stopka"/>
    <w:uiPriority w:val="99"/>
    <w:rsid w:val="00BA4290"/>
    <w:rPr>
      <w:rFonts w:ascii="Times New Roman" w:eastAsia="Times New Roman" w:hAnsi="Times New Roman" w:cs="Times New Roman"/>
      <w:szCs w:val="20"/>
    </w:rPr>
  </w:style>
  <w:style w:type="character" w:styleId="Hipercze">
    <w:name w:val="Hyperlink"/>
    <w:basedOn w:val="Domylnaczcionkaakapitu"/>
    <w:uiPriority w:val="99"/>
    <w:rsid w:val="00BA4290"/>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BA4290"/>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BA4290"/>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BA4290"/>
    <w:rPr>
      <w:rFonts w:cs="Times New Roman"/>
      <w:vertAlign w:val="superscript"/>
    </w:rPr>
  </w:style>
  <w:style w:type="table" w:styleId="Tabela-Siatka">
    <w:name w:val="Table Grid"/>
    <w:basedOn w:val="Standardowy"/>
    <w:rsid w:val="00BA429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A4290"/>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BA4290"/>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BA4290"/>
    <w:rPr>
      <w:rFonts w:ascii="Times New Roman" w:eastAsia="Times New Roman" w:hAnsi="Times New Roman" w:cs="Times New Roman"/>
      <w:szCs w:val="20"/>
    </w:rPr>
  </w:style>
  <w:style w:type="character" w:customStyle="1" w:styleId="pre-wrap">
    <w:name w:val="pre-wrap"/>
    <w:basedOn w:val="Domylnaczcionkaakapitu"/>
    <w:rsid w:val="00BA4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www.gkpge.pl/bip/przetargi"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wersja do edycji.docx</dmsv2BaseFileName>
    <dmsv2BaseDisplayName xmlns="http://schemas.microsoft.com/sharepoint/v3">Załączniki do SWZ wersja do edycji</dmsv2BaseDisplayName>
    <dmsv2SWPP2ObjectNumber xmlns="http://schemas.microsoft.com/sharepoint/v3">POST/PEC/PEC/UZR/00562/2025                       </dmsv2SWPP2ObjectNumber>
    <dmsv2SWPP2SumMD5 xmlns="http://schemas.microsoft.com/sharepoint/v3">2605d20daf2853a0044f19d648558e8e</dmsv2SWPP2SumMD5>
    <dmsv2BaseMoved xmlns="http://schemas.microsoft.com/sharepoint/v3">false</dmsv2BaseMoved>
    <dmsv2BaseIsSensitive xmlns="http://schemas.microsoft.com/sharepoint/v3">true</dmsv2BaseIsSensitive>
    <dmsv2SWPP2IDSWPP2 xmlns="http://schemas.microsoft.com/sharepoint/v3">683010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22691280</dmsv2BaseClientSystemDocumentID>
    <dmsv2BaseModifiedByID xmlns="http://schemas.microsoft.com/sharepoint/v3">19100304</dmsv2BaseModifiedByID>
    <dmsv2BaseCreatedByID xmlns="http://schemas.microsoft.com/sharepoint/v3">19100304</dmsv2BaseCreatedByID>
    <dmsv2SWPP2ObjectDepartment xmlns="http://schemas.microsoft.com/sharepoint/v3">00000001000l00030002</dmsv2SWPP2ObjectDepartment>
    <dmsv2SWPP2ObjectName xmlns="http://schemas.microsoft.com/sharepoint/v3">Postępowanie</dmsv2SWPP2ObjectName>
    <_dlc_DocId xmlns="a19cb1c7-c5c7-46d4-85ae-d83685407bba">XD3KHSRJV2AP-92384522-20101</_dlc_DocId>
    <_dlc_DocIdUrl xmlns="a19cb1c7-c5c7-46d4-85ae-d83685407bba">
      <Url>https://swpp2.dms.gkpge.pl/sites/38/_layouts/15/DocIdRedir.aspx?ID=XD3KHSRJV2AP-92384522-20101</Url>
      <Description>XD3KHSRJV2AP-92384522-20101</Description>
    </_dlc_DocIdUrl>
  </documentManagement>
</p:properties>
</file>

<file path=customXml/itemProps1.xml><?xml version="1.0" encoding="utf-8"?>
<ds:datastoreItem xmlns:ds="http://schemas.openxmlformats.org/officeDocument/2006/customXml" ds:itemID="{D00C9C02-764D-4DFB-A7AB-E1E84D70B1FA}"/>
</file>

<file path=customXml/itemProps2.xml><?xml version="1.0" encoding="utf-8"?>
<ds:datastoreItem xmlns:ds="http://schemas.openxmlformats.org/officeDocument/2006/customXml" ds:itemID="{36CF07CE-219F-4FE6-B3FC-2D47E1E30D84}"/>
</file>

<file path=customXml/itemProps3.xml><?xml version="1.0" encoding="utf-8"?>
<ds:datastoreItem xmlns:ds="http://schemas.openxmlformats.org/officeDocument/2006/customXml" ds:itemID="{4678122A-76CA-4893-9149-27A2E175E5C5}"/>
</file>

<file path=customXml/itemProps4.xml><?xml version="1.0" encoding="utf-8"?>
<ds:datastoreItem xmlns:ds="http://schemas.openxmlformats.org/officeDocument/2006/customXml" ds:itemID="{35535F49-FDF7-4E3E-A2F3-BAB912AEA1DC}"/>
</file>

<file path=docProps/app.xml><?xml version="1.0" encoding="utf-8"?>
<Properties xmlns="http://schemas.openxmlformats.org/officeDocument/2006/extended-properties" xmlns:vt="http://schemas.openxmlformats.org/officeDocument/2006/docPropsVTypes">
  <Template>Normal</Template>
  <TotalTime>2</TotalTime>
  <Pages>5</Pages>
  <Words>1844</Words>
  <Characters>11065</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Robaczewski Piotr [PGE EC S.A.]</dc:creator>
  <cp:keywords/>
  <dc:description/>
  <cp:lastModifiedBy>Robaczewski Piotr [PGE EC S.A.]</cp:lastModifiedBy>
  <cp:revision>1</cp:revision>
  <dcterms:created xsi:type="dcterms:W3CDTF">2025-06-11T08:11:00Z</dcterms:created>
  <dcterms:modified xsi:type="dcterms:W3CDTF">2025-06-11T08:13:00Z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08996abf-1605-48ec-a2f6-5e7d55ed3145</vt:lpwstr>
  </property>
</Properties>
</file>