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13B1DB05"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E57E53">
        <w:rPr>
          <w:rFonts w:ascii="Trebuchet MS" w:hAnsi="Trebuchet MS" w:cstheme="minorHAnsi"/>
          <w:sz w:val="32"/>
          <w:szCs w:val="32"/>
        </w:rPr>
        <w:t>NA USŁUGI</w:t>
      </w:r>
      <w:r w:rsidRPr="00E57E53">
        <w:rPr>
          <w:rFonts w:ascii="Trebuchet MS" w:hAnsi="Trebuchet MS" w:cstheme="minorHAnsi"/>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22F8773C" w:rsidR="00E76A8B" w:rsidRDefault="0021089C" w:rsidP="00AF38DC">
      <w:pPr>
        <w:pStyle w:val="PODTYTU0"/>
        <w:spacing w:before="0" w:after="0"/>
        <w:jc w:val="center"/>
      </w:pPr>
      <w:r>
        <w:rPr>
          <w:rFonts w:ascii="Trebuchet MS" w:hAnsi="Trebuchet MS"/>
        </w:rPr>
        <w:t>„</w:t>
      </w:r>
      <w:r w:rsidR="003339D5" w:rsidRPr="003339D5">
        <w:rPr>
          <w:rFonts w:ascii="Trebuchet MS" w:hAnsi="Trebuchet MS"/>
          <w:b/>
          <w:bCs/>
        </w:rPr>
        <w:t>Sukcesywna usługa lokalizacji uszkodzenia sieci ciepłowniczych dla PGE Energia Ciepła S.A. Oddział Elektrociepłownia w Gorzowie Wielkopolskim.</w:t>
      </w:r>
      <w:r>
        <w:rPr>
          <w:rFonts w:ascii="Trebuchet MS" w:hAnsi="Trebuchet MS"/>
        </w:rPr>
        <w:t>”</w:t>
      </w:r>
    </w:p>
    <w:p w14:paraId="5EF9CCA3" w14:textId="77777777" w:rsidR="00E76A8B" w:rsidRDefault="00E76A8B" w:rsidP="006B0420">
      <w:pPr>
        <w:pStyle w:val="tekst"/>
        <w:rPr>
          <w:rFonts w:ascii="Verdana" w:hAnsi="Verdana"/>
        </w:rPr>
      </w:pPr>
    </w:p>
    <w:p w14:paraId="7663652C" w14:textId="135308A0"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E57E53" w:rsidRPr="00E57E53">
        <w:rPr>
          <w:rFonts w:ascii="Verdana" w:hAnsi="Verdana"/>
        </w:rPr>
        <w:t>POST/PEC/PEC/UZL/00615/2025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3501AEB9"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3</w:t>
            </w:r>
            <w:r w:rsidR="00D16C4C" w:rsidRPr="00632716">
              <w:rPr>
                <w:rFonts w:ascii="Verdana" w:hAnsi="Verdana"/>
                <w:noProof/>
                <w:webHidden/>
                <w:sz w:val="20"/>
              </w:rPr>
              <w:fldChar w:fldCharType="end"/>
            </w:r>
          </w:hyperlink>
        </w:p>
        <w:p w14:paraId="44B89A9E" w14:textId="0DB7293E"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3</w:t>
            </w:r>
            <w:r w:rsidR="00D16C4C" w:rsidRPr="00632716">
              <w:rPr>
                <w:rFonts w:ascii="Verdana" w:hAnsi="Verdana"/>
                <w:noProof/>
                <w:webHidden/>
                <w:sz w:val="20"/>
              </w:rPr>
              <w:fldChar w:fldCharType="end"/>
            </w:r>
          </w:hyperlink>
        </w:p>
        <w:p w14:paraId="2FD25DDD" w14:textId="60A2B93C"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4</w:t>
            </w:r>
            <w:r w:rsidR="00D16C4C" w:rsidRPr="00632716">
              <w:rPr>
                <w:rFonts w:ascii="Verdana" w:hAnsi="Verdana"/>
                <w:noProof/>
                <w:webHidden/>
                <w:sz w:val="20"/>
              </w:rPr>
              <w:fldChar w:fldCharType="end"/>
            </w:r>
          </w:hyperlink>
        </w:p>
        <w:p w14:paraId="723D343C" w14:textId="37FE28B8"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3109D650" w14:textId="1E7E3166"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616F7FEB" w14:textId="443F65AC"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0D8B57CE" w14:textId="4BC890D9"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35B42FDC" w14:textId="19E8263C"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1CB33D1C" w14:textId="296699B4"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5</w:t>
            </w:r>
            <w:r w:rsidR="00D16C4C" w:rsidRPr="00632716">
              <w:rPr>
                <w:rFonts w:ascii="Verdana" w:hAnsi="Verdana"/>
                <w:noProof/>
                <w:webHidden/>
                <w:sz w:val="20"/>
              </w:rPr>
              <w:fldChar w:fldCharType="end"/>
            </w:r>
          </w:hyperlink>
        </w:p>
        <w:p w14:paraId="53BC2CA2" w14:textId="3E1C4937"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6</w:t>
            </w:r>
            <w:r w:rsidR="00D16C4C" w:rsidRPr="00632716">
              <w:rPr>
                <w:rFonts w:ascii="Verdana" w:hAnsi="Verdana"/>
                <w:noProof/>
                <w:webHidden/>
                <w:sz w:val="20"/>
              </w:rPr>
              <w:fldChar w:fldCharType="end"/>
            </w:r>
          </w:hyperlink>
        </w:p>
        <w:p w14:paraId="7A453C78" w14:textId="6D47A2ED"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6</w:t>
            </w:r>
            <w:r w:rsidR="00D16C4C" w:rsidRPr="00632716">
              <w:rPr>
                <w:rFonts w:ascii="Verdana" w:hAnsi="Verdana"/>
                <w:noProof/>
                <w:webHidden/>
                <w:sz w:val="20"/>
              </w:rPr>
              <w:fldChar w:fldCharType="end"/>
            </w:r>
          </w:hyperlink>
        </w:p>
        <w:p w14:paraId="5B013E6F" w14:textId="438AFFED"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6</w:t>
            </w:r>
            <w:r w:rsidR="00D16C4C" w:rsidRPr="00632716">
              <w:rPr>
                <w:rFonts w:ascii="Verdana" w:hAnsi="Verdana"/>
                <w:noProof/>
                <w:webHidden/>
                <w:sz w:val="20"/>
              </w:rPr>
              <w:fldChar w:fldCharType="end"/>
            </w:r>
          </w:hyperlink>
        </w:p>
        <w:p w14:paraId="59C4FF9D" w14:textId="18A505EE"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6</w:t>
            </w:r>
            <w:r w:rsidR="00D16C4C" w:rsidRPr="00632716">
              <w:rPr>
                <w:rFonts w:ascii="Verdana" w:hAnsi="Verdana"/>
                <w:noProof/>
                <w:webHidden/>
                <w:sz w:val="20"/>
              </w:rPr>
              <w:fldChar w:fldCharType="end"/>
            </w:r>
          </w:hyperlink>
        </w:p>
        <w:p w14:paraId="758F1B53" w14:textId="34818117"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6</w:t>
            </w:r>
            <w:r w:rsidR="00D16C4C" w:rsidRPr="00632716">
              <w:rPr>
                <w:rFonts w:ascii="Verdana" w:hAnsi="Verdana"/>
                <w:noProof/>
                <w:webHidden/>
                <w:sz w:val="20"/>
              </w:rPr>
              <w:fldChar w:fldCharType="end"/>
            </w:r>
          </w:hyperlink>
        </w:p>
        <w:p w14:paraId="2FB239D9" w14:textId="6AA6FADE"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9</w:t>
            </w:r>
            <w:r w:rsidR="00D16C4C" w:rsidRPr="00632716">
              <w:rPr>
                <w:rFonts w:ascii="Verdana" w:hAnsi="Verdana"/>
                <w:noProof/>
                <w:webHidden/>
                <w:sz w:val="20"/>
              </w:rPr>
              <w:fldChar w:fldCharType="end"/>
            </w:r>
          </w:hyperlink>
        </w:p>
        <w:p w14:paraId="636213D2" w14:textId="2112E16B"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9</w:t>
            </w:r>
            <w:r w:rsidR="00D16C4C" w:rsidRPr="00632716">
              <w:rPr>
                <w:rFonts w:ascii="Verdana" w:hAnsi="Verdana"/>
                <w:noProof/>
                <w:webHidden/>
                <w:sz w:val="20"/>
              </w:rPr>
              <w:fldChar w:fldCharType="end"/>
            </w:r>
          </w:hyperlink>
        </w:p>
        <w:p w14:paraId="1F8374D4" w14:textId="08DB8B27"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10</w:t>
            </w:r>
            <w:r w:rsidR="00D16C4C" w:rsidRPr="00632716">
              <w:rPr>
                <w:rFonts w:ascii="Verdana" w:hAnsi="Verdana"/>
                <w:noProof/>
                <w:webHidden/>
                <w:sz w:val="20"/>
              </w:rPr>
              <w:fldChar w:fldCharType="end"/>
            </w:r>
          </w:hyperlink>
        </w:p>
        <w:p w14:paraId="11259BAC" w14:textId="27793075"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10</w:t>
            </w:r>
            <w:r w:rsidR="00D16C4C" w:rsidRPr="00632716">
              <w:rPr>
                <w:rFonts w:ascii="Verdana" w:hAnsi="Verdana"/>
                <w:noProof/>
                <w:webHidden/>
                <w:sz w:val="20"/>
              </w:rPr>
              <w:fldChar w:fldCharType="end"/>
            </w:r>
          </w:hyperlink>
        </w:p>
        <w:p w14:paraId="6AD1C0DE" w14:textId="0E21F430"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10</w:t>
            </w:r>
            <w:r w:rsidR="00D16C4C" w:rsidRPr="00632716">
              <w:rPr>
                <w:rFonts w:ascii="Verdana" w:hAnsi="Verdana"/>
                <w:noProof/>
                <w:webHidden/>
                <w:sz w:val="20"/>
              </w:rPr>
              <w:fldChar w:fldCharType="end"/>
            </w:r>
          </w:hyperlink>
        </w:p>
        <w:p w14:paraId="17DC4240" w14:textId="1DC2EDAB"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11</w:t>
            </w:r>
            <w:r w:rsidR="00D16C4C" w:rsidRPr="00632716">
              <w:rPr>
                <w:rFonts w:ascii="Verdana" w:hAnsi="Verdana"/>
                <w:noProof/>
                <w:webHidden/>
                <w:sz w:val="20"/>
              </w:rPr>
              <w:fldChar w:fldCharType="end"/>
            </w:r>
          </w:hyperlink>
        </w:p>
        <w:p w14:paraId="77E65176" w14:textId="16EE3874"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11</w:t>
            </w:r>
            <w:r w:rsidR="00D16C4C" w:rsidRPr="00632716">
              <w:rPr>
                <w:rFonts w:ascii="Verdana" w:hAnsi="Verdana"/>
                <w:noProof/>
                <w:webHidden/>
                <w:sz w:val="20"/>
              </w:rPr>
              <w:fldChar w:fldCharType="end"/>
            </w:r>
          </w:hyperlink>
        </w:p>
        <w:p w14:paraId="59D00F41" w14:textId="27792735"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12</w:t>
            </w:r>
            <w:r w:rsidR="00D16C4C" w:rsidRPr="00632716">
              <w:rPr>
                <w:rFonts w:ascii="Verdana" w:hAnsi="Verdana"/>
                <w:noProof/>
                <w:webHidden/>
                <w:sz w:val="20"/>
              </w:rPr>
              <w:fldChar w:fldCharType="end"/>
            </w:r>
          </w:hyperlink>
        </w:p>
        <w:p w14:paraId="1DE62654" w14:textId="5F450830"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12</w:t>
            </w:r>
            <w:r w:rsidR="00D16C4C" w:rsidRPr="00632716">
              <w:rPr>
                <w:rFonts w:ascii="Verdana" w:hAnsi="Verdana"/>
                <w:noProof/>
                <w:webHidden/>
                <w:sz w:val="20"/>
              </w:rPr>
              <w:fldChar w:fldCharType="end"/>
            </w:r>
          </w:hyperlink>
        </w:p>
        <w:p w14:paraId="215925B5" w14:textId="34B9E3CE"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13</w:t>
            </w:r>
            <w:r w:rsidR="00D16C4C" w:rsidRPr="00632716">
              <w:rPr>
                <w:rFonts w:ascii="Verdana" w:hAnsi="Verdana"/>
                <w:noProof/>
                <w:webHidden/>
                <w:sz w:val="20"/>
              </w:rPr>
              <w:fldChar w:fldCharType="end"/>
            </w:r>
          </w:hyperlink>
        </w:p>
        <w:p w14:paraId="74084547" w14:textId="1480BB4F"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14</w:t>
            </w:r>
            <w:r w:rsidR="00D16C4C" w:rsidRPr="00632716">
              <w:rPr>
                <w:rFonts w:ascii="Verdana" w:hAnsi="Verdana"/>
                <w:noProof/>
                <w:webHidden/>
                <w:sz w:val="20"/>
              </w:rPr>
              <w:fldChar w:fldCharType="end"/>
            </w:r>
          </w:hyperlink>
        </w:p>
        <w:p w14:paraId="7C569B4B" w14:textId="658BEFBA"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14</w:t>
            </w:r>
            <w:r w:rsidR="00D16C4C" w:rsidRPr="00632716">
              <w:rPr>
                <w:rFonts w:ascii="Verdana" w:hAnsi="Verdana"/>
                <w:noProof/>
                <w:webHidden/>
                <w:sz w:val="20"/>
              </w:rPr>
              <w:fldChar w:fldCharType="end"/>
            </w:r>
          </w:hyperlink>
        </w:p>
        <w:p w14:paraId="1A168636" w14:textId="7AA1607D"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14</w:t>
            </w:r>
            <w:r w:rsidR="00D16C4C" w:rsidRPr="00632716">
              <w:rPr>
                <w:rFonts w:ascii="Verdana" w:hAnsi="Verdana"/>
                <w:noProof/>
                <w:webHidden/>
                <w:sz w:val="20"/>
              </w:rPr>
              <w:fldChar w:fldCharType="end"/>
            </w:r>
          </w:hyperlink>
        </w:p>
        <w:p w14:paraId="5BCD49AE" w14:textId="4859F60A"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15</w:t>
            </w:r>
            <w:r w:rsidR="00D16C4C" w:rsidRPr="00632716">
              <w:rPr>
                <w:rFonts w:ascii="Verdana" w:hAnsi="Verdana"/>
                <w:noProof/>
                <w:webHidden/>
                <w:sz w:val="20"/>
              </w:rPr>
              <w:fldChar w:fldCharType="end"/>
            </w:r>
          </w:hyperlink>
        </w:p>
        <w:p w14:paraId="56C48855" w14:textId="0AF24A55" w:rsidR="00D16C4C" w:rsidRPr="00632716" w:rsidRDefault="003E79EE"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18</w:t>
            </w:r>
            <w:r w:rsidR="00D16C4C" w:rsidRPr="00632716">
              <w:rPr>
                <w:rFonts w:ascii="Verdana" w:hAnsi="Verdana"/>
                <w:noProof/>
                <w:webHidden/>
                <w:sz w:val="20"/>
              </w:rPr>
              <w:fldChar w:fldCharType="end"/>
            </w:r>
          </w:hyperlink>
        </w:p>
        <w:p w14:paraId="4CAF0589" w14:textId="1B483505" w:rsidR="00D16C4C" w:rsidRDefault="003E79EE"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66549">
              <w:rPr>
                <w:rFonts w:ascii="Verdana" w:hAnsi="Verdana"/>
                <w:noProof/>
                <w:webHidden/>
                <w:sz w:val="20"/>
              </w:rPr>
              <w:t>18</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42D6C753" w:rsidR="005817FF" w:rsidRPr="00E57E53"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E57E53">
        <w:rPr>
          <w:rFonts w:ascii="Verdana" w:hAnsi="Verdana" w:cstheme="minorHAnsi"/>
          <w:bCs/>
          <w:sz w:val="18"/>
          <w:szCs w:val="18"/>
        </w:rPr>
        <w:t xml:space="preserve">Zamawiającym w </w:t>
      </w:r>
      <w:r w:rsidR="008521EE" w:rsidRPr="00E57E53">
        <w:rPr>
          <w:rFonts w:ascii="Verdana" w:hAnsi="Verdana" w:cstheme="minorHAnsi"/>
          <w:bCs/>
          <w:sz w:val="18"/>
          <w:szCs w:val="18"/>
        </w:rPr>
        <w:t>P</w:t>
      </w:r>
      <w:r w:rsidRPr="00E57E53">
        <w:rPr>
          <w:rFonts w:ascii="Verdana" w:hAnsi="Verdana" w:cstheme="minorHAnsi"/>
          <w:bCs/>
          <w:sz w:val="18"/>
          <w:szCs w:val="18"/>
        </w:rPr>
        <w:t xml:space="preserve">ostępowaniu </w:t>
      </w:r>
      <w:r w:rsidR="008521EE" w:rsidRPr="00E57E53">
        <w:rPr>
          <w:rFonts w:ascii="Verdana" w:hAnsi="Verdana" w:cstheme="minorHAnsi"/>
          <w:bCs/>
          <w:sz w:val="18"/>
          <w:szCs w:val="18"/>
        </w:rPr>
        <w:t xml:space="preserve">zakupowym </w:t>
      </w:r>
      <w:r w:rsidRPr="00E57E53">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E57E53">
        <w:rPr>
          <w:rFonts w:ascii="Verdana" w:hAnsi="Verdana" w:cstheme="minorHAnsi"/>
          <w:bCs/>
          <w:sz w:val="18"/>
          <w:szCs w:val="18"/>
        </w:rPr>
        <w:t>:</w:t>
      </w:r>
    </w:p>
    <w:p w14:paraId="4B4A3BE2" w14:textId="2CB818BC" w:rsidR="00615B23" w:rsidRPr="00E57E53"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122344668"/>
      <w:r w:rsidRPr="00E57E53">
        <w:rPr>
          <w:rFonts w:ascii="Verdana" w:hAnsi="Verdana" w:cstheme="minorHAnsi"/>
          <w:caps w:val="0"/>
          <w:sz w:val="18"/>
          <w:szCs w:val="18"/>
          <w:lang w:val="pl-PL"/>
        </w:rPr>
        <w:t>PGE Energia Ciepła S.A.</w:t>
      </w:r>
      <w:r w:rsidRPr="00E57E53">
        <w:rPr>
          <w:rFonts w:ascii="Verdana" w:hAnsi="Verdana" w:cstheme="minorHAnsi"/>
          <w:b w:val="0"/>
          <w:caps w:val="0"/>
          <w:sz w:val="18"/>
          <w:szCs w:val="18"/>
          <w:lang w:val="pl-PL"/>
        </w:rPr>
        <w:t xml:space="preserve">, z siedzibą w Warszawie, Budynek </w:t>
      </w:r>
      <w:proofErr w:type="spellStart"/>
      <w:r w:rsidRPr="00E57E53">
        <w:rPr>
          <w:rFonts w:ascii="Verdana" w:hAnsi="Verdana" w:cstheme="minorHAnsi"/>
          <w:b w:val="0"/>
          <w:caps w:val="0"/>
          <w:sz w:val="18"/>
          <w:szCs w:val="18"/>
          <w:lang w:val="pl-PL"/>
        </w:rPr>
        <w:t>Skylight</w:t>
      </w:r>
      <w:proofErr w:type="spellEnd"/>
      <w:r w:rsidRPr="00E57E53">
        <w:rPr>
          <w:rFonts w:ascii="Verdana" w:hAnsi="Verdana" w:cstheme="minorHAnsi"/>
          <w:b w:val="0"/>
          <w:caps w:val="0"/>
          <w:sz w:val="18"/>
          <w:szCs w:val="18"/>
          <w:lang w:val="pl-PL"/>
        </w:rPr>
        <w:t>, XII p. przy ul. Złotej 59, zarejestrowana</w:t>
      </w:r>
      <w:r w:rsidR="00624AE0" w:rsidRPr="00E57E53">
        <w:rPr>
          <w:rFonts w:ascii="Verdana" w:hAnsi="Verdana" w:cstheme="minorHAnsi"/>
          <w:b w:val="0"/>
          <w:caps w:val="0"/>
          <w:sz w:val="18"/>
          <w:szCs w:val="18"/>
          <w:lang w:val="pl-PL"/>
        </w:rPr>
        <w:t xml:space="preserve"> </w:t>
      </w:r>
      <w:r w:rsidRPr="00E57E53">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E57E53">
        <w:rPr>
          <w:rFonts w:ascii="Verdana" w:hAnsi="Verdana" w:cstheme="minorHAnsi"/>
          <w:b w:val="0"/>
          <w:caps w:val="0"/>
          <w:sz w:val="18"/>
          <w:szCs w:val="18"/>
          <w:lang w:val="pl-PL"/>
        </w:rPr>
        <w:t>2 501 281 240 PLN</w:t>
      </w:r>
      <w:bookmarkStart w:id="37" w:name="_Toc40987092"/>
      <w:bookmarkStart w:id="38" w:name="_Toc51165976"/>
      <w:r w:rsidRPr="00E57E53">
        <w:rPr>
          <w:rFonts w:ascii="Verdana" w:hAnsi="Verdana" w:cstheme="minorHAnsi"/>
          <w:b w:val="0"/>
          <w:caps w:val="0"/>
          <w:sz w:val="18"/>
          <w:szCs w:val="18"/>
          <w:lang w:val="pl-PL"/>
        </w:rPr>
        <w:t xml:space="preserve"> opłacony w całości</w:t>
      </w:r>
      <w:bookmarkEnd w:id="36"/>
      <w:bookmarkEnd w:id="37"/>
      <w:bookmarkEnd w:id="38"/>
      <w:r w:rsidR="00E57E53" w:rsidRPr="00E57E53">
        <w:rPr>
          <w:rFonts w:ascii="Verdana" w:hAnsi="Verdana" w:cstheme="minorHAnsi"/>
          <w:b w:val="0"/>
          <w:caps w:val="0"/>
          <w:sz w:val="18"/>
          <w:szCs w:val="18"/>
          <w:lang w:val="pl-PL"/>
        </w:rPr>
        <w:t>.</w:t>
      </w:r>
    </w:p>
    <w:p w14:paraId="106DE000" w14:textId="6CE0D8ED" w:rsidR="00976E39" w:rsidRPr="00E57E53"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E57E53">
        <w:rPr>
          <w:rFonts w:ascii="Verdana" w:hAnsi="Verdana" w:cstheme="minorHAnsi"/>
          <w:bCs/>
          <w:sz w:val="18"/>
          <w:szCs w:val="18"/>
        </w:rPr>
        <w:t>Adr</w:t>
      </w:r>
      <w:r w:rsidR="00623AF0" w:rsidRPr="00E57E53">
        <w:rPr>
          <w:rFonts w:ascii="Verdana" w:hAnsi="Verdana" w:cstheme="minorHAnsi"/>
          <w:bCs/>
          <w:sz w:val="18"/>
          <w:szCs w:val="18"/>
        </w:rPr>
        <w:t>es strony internetowej</w:t>
      </w:r>
      <w:r w:rsidRPr="00E57E53">
        <w:rPr>
          <w:rFonts w:ascii="Verdana" w:hAnsi="Verdana" w:cstheme="minorHAnsi"/>
          <w:bCs/>
          <w:sz w:val="18"/>
          <w:szCs w:val="18"/>
        </w:rPr>
        <w:t xml:space="preserve"> Zamawiającego</w:t>
      </w:r>
      <w:r w:rsidR="00976E39" w:rsidRPr="00E57E53">
        <w:rPr>
          <w:rFonts w:ascii="Verdana" w:hAnsi="Verdana" w:cstheme="minorHAnsi"/>
          <w:bCs/>
          <w:sz w:val="18"/>
          <w:szCs w:val="18"/>
        </w:rPr>
        <w:t>:</w:t>
      </w:r>
    </w:p>
    <w:p w14:paraId="19E37AE4" w14:textId="2E1DD4B9" w:rsidR="00615B23" w:rsidRPr="00E57E53" w:rsidRDefault="003E79EE" w:rsidP="00E76A8B">
      <w:pPr>
        <w:suppressAutoHyphens/>
        <w:spacing w:before="120" w:after="120" w:line="240" w:lineRule="auto"/>
        <w:ind w:left="1134" w:right="-284"/>
        <w:outlineLvl w:val="0"/>
        <w:rPr>
          <w:rFonts w:ascii="Verdana" w:hAnsi="Verdana" w:cstheme="minorHAnsi"/>
          <w:color w:val="00B0F0"/>
          <w:kern w:val="28"/>
          <w:sz w:val="18"/>
          <w:szCs w:val="18"/>
        </w:rPr>
      </w:pPr>
      <w:hyperlink r:id="rId12" w:history="1">
        <w:bookmarkStart w:id="41" w:name="_Toc122344673"/>
        <w:r w:rsidR="00615B23" w:rsidRPr="00E57E53">
          <w:rPr>
            <w:rFonts w:ascii="Verdana" w:hAnsi="Verdana" w:cstheme="minorHAnsi"/>
            <w:color w:val="00B0F0"/>
            <w:kern w:val="28"/>
            <w:sz w:val="18"/>
            <w:szCs w:val="18"/>
            <w:u w:val="single"/>
          </w:rPr>
          <w:t>www.pgeenergiaciepla.pl</w:t>
        </w:r>
        <w:bookmarkEnd w:id="39"/>
        <w:bookmarkEnd w:id="40"/>
      </w:hyperlink>
      <w:r w:rsidR="00615B23" w:rsidRPr="00E57E53">
        <w:rPr>
          <w:rFonts w:ascii="Verdana" w:hAnsi="Verdana" w:cstheme="minorHAnsi"/>
          <w:color w:val="00B0F0"/>
          <w:kern w:val="28"/>
          <w:sz w:val="18"/>
          <w:szCs w:val="18"/>
        </w:rPr>
        <w:t>,</w:t>
      </w:r>
      <w:bookmarkEnd w:id="41"/>
    </w:p>
    <w:p w14:paraId="4F4F2B7B" w14:textId="18C5AAD6" w:rsidR="00CE4C3E" w:rsidRPr="006B0420" w:rsidRDefault="00433BFC"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Komórką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2"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3" w:history="1">
        <w:r w:rsidR="00CA2F37" w:rsidRPr="006B0420">
          <w:rPr>
            <w:rStyle w:val="Hipercze"/>
            <w:rFonts w:ascii="Verdana" w:hAnsi="Verdana" w:cs="Calibri"/>
            <w:bCs/>
            <w:color w:val="00B0F0"/>
            <w:sz w:val="18"/>
            <w:szCs w:val="18"/>
          </w:rPr>
          <w:t>www.pgeenergiaciepla.pl</w:t>
        </w:r>
      </w:hyperlink>
    </w:p>
    <w:p w14:paraId="6807467C" w14:textId="69391FBC" w:rsidR="00AC03DF" w:rsidRPr="006B0420"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6B0420">
        <w:rPr>
          <w:rFonts w:ascii="Verdana" w:hAnsi="Verdana" w:cs="Calibri"/>
          <w:bCs/>
          <w:sz w:val="18"/>
          <w:szCs w:val="18"/>
        </w:rPr>
        <w:t xml:space="preserve">Adres do korespondencji: </w:t>
      </w:r>
    </w:p>
    <w:p w14:paraId="7A2801E6" w14:textId="77777777" w:rsidR="00E623DA" w:rsidRPr="00E57E53" w:rsidRDefault="006941DE" w:rsidP="00121F7A">
      <w:pPr>
        <w:tabs>
          <w:tab w:val="left" w:pos="1134"/>
        </w:tabs>
        <w:spacing w:line="240" w:lineRule="auto"/>
        <w:ind w:left="1134"/>
        <w:rPr>
          <w:rFonts w:ascii="Verdana" w:hAnsi="Verdana" w:cs="Calibri"/>
          <w:bCs/>
          <w:sz w:val="18"/>
          <w:szCs w:val="18"/>
        </w:rPr>
      </w:pPr>
      <w:r w:rsidRPr="00E57E53">
        <w:rPr>
          <w:rFonts w:ascii="Verdana" w:hAnsi="Verdana" w:cs="Calibri"/>
          <w:bCs/>
          <w:sz w:val="18"/>
          <w:szCs w:val="18"/>
        </w:rPr>
        <w:t xml:space="preserve">PGE Energia Ciepła S.A. </w:t>
      </w:r>
      <w:r w:rsidR="00E623DA" w:rsidRPr="00E57E53">
        <w:rPr>
          <w:rFonts w:ascii="Verdana" w:hAnsi="Verdana" w:cs="Calibri"/>
          <w:bCs/>
          <w:sz w:val="18"/>
          <w:szCs w:val="18"/>
        </w:rPr>
        <w:t>Departament Zakupów</w:t>
      </w:r>
      <w:r w:rsidR="00C66D66" w:rsidRPr="00E57E53">
        <w:rPr>
          <w:rFonts w:ascii="Verdana" w:hAnsi="Verdana" w:cs="Calibri"/>
          <w:bCs/>
          <w:sz w:val="18"/>
          <w:szCs w:val="18"/>
        </w:rPr>
        <w:t>:</w:t>
      </w:r>
    </w:p>
    <w:p w14:paraId="757ADB9A" w14:textId="27DC28BE" w:rsidR="00A8471E" w:rsidRDefault="00E06682" w:rsidP="00560DDC">
      <w:pPr>
        <w:pStyle w:val="Nagwek2"/>
        <w:keepNext w:val="0"/>
        <w:keepLines w:val="0"/>
        <w:suppressAutoHyphens/>
        <w:spacing w:before="120" w:after="120" w:line="240" w:lineRule="auto"/>
        <w:ind w:left="425" w:firstLine="709"/>
        <w:rPr>
          <w:rFonts w:ascii="Verdana" w:hAnsi="Verdana" w:cstheme="minorHAnsi"/>
          <w:sz w:val="18"/>
          <w:szCs w:val="18"/>
          <w:lang w:val="pl-PL"/>
        </w:rPr>
      </w:pPr>
      <w:bookmarkStart w:id="43" w:name="_Toc122344687"/>
      <w:r w:rsidRPr="00E57E53">
        <w:rPr>
          <w:rFonts w:ascii="Verdana" w:hAnsi="Verdana" w:cstheme="minorHAnsi"/>
          <w:sz w:val="18"/>
          <w:szCs w:val="18"/>
          <w:lang w:val="pl-PL"/>
        </w:rPr>
        <w:t>70-010 Szczecin; ul. Szczawiowa 25/26.</w:t>
      </w:r>
      <w:bookmarkEnd w:id="43"/>
    </w:p>
    <w:p w14:paraId="4F1B599A" w14:textId="77777777" w:rsidR="00560DDC" w:rsidRPr="00560DDC" w:rsidRDefault="00560DDC" w:rsidP="00560DDC"/>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4"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4"/>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5" w:name="_Toc528334427"/>
      <w:bookmarkStart w:id="46" w:name="_Toc122344689"/>
      <w:bookmarkStart w:id="47" w:name="_Toc3460015"/>
      <w:bookmarkStart w:id="48" w:name="_Toc3876124"/>
      <w:bookmarkStart w:id="49"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1457F5">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0" w:name="_Toc528334428"/>
      <w:bookmarkEnd w:id="45"/>
      <w:r w:rsidRPr="006B0420">
        <w:rPr>
          <w:rFonts w:ascii="Verdana" w:hAnsi="Verdana" w:cstheme="minorHAnsi"/>
          <w:b w:val="0"/>
          <w:sz w:val="18"/>
          <w:szCs w:val="18"/>
          <w:lang w:val="pl-PL" w:eastAsia="pl-PL"/>
        </w:rPr>
        <w:t>.</w:t>
      </w:r>
      <w:bookmarkEnd w:id="46"/>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1"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1"/>
      <w:r w:rsidRPr="006B0420">
        <w:rPr>
          <w:rFonts w:ascii="Verdana" w:hAnsi="Verdana" w:cstheme="minorHAnsi"/>
          <w:b w:val="0"/>
          <w:sz w:val="18"/>
          <w:szCs w:val="18"/>
          <w:lang w:val="pl-PL" w:eastAsia="pl-PL"/>
        </w:rPr>
        <w:t xml:space="preserve"> </w:t>
      </w:r>
    </w:p>
    <w:p w14:paraId="0DAE90EE" w14:textId="51F020CE" w:rsidR="003B43D8" w:rsidRPr="001457F5"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1"/>
      <w:r w:rsidRPr="006B0420">
        <w:rPr>
          <w:rFonts w:ascii="Verdana" w:hAnsi="Verdana" w:cstheme="minorHAnsi"/>
          <w:b w:val="0"/>
          <w:sz w:val="18"/>
          <w:szCs w:val="18"/>
          <w:lang w:val="pl-PL" w:eastAsia="pl-PL"/>
        </w:rPr>
        <w:t>Szczegółowe</w:t>
      </w:r>
      <w:r w:rsidRPr="001457F5">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1457F5">
        <w:rPr>
          <w:rFonts w:ascii="Verdana" w:hAnsi="Verdana" w:cstheme="minorHAnsi"/>
          <w:b w:val="0"/>
          <w:sz w:val="18"/>
          <w:szCs w:val="18"/>
          <w:lang w:val="pl-PL" w:eastAsia="pl-PL"/>
        </w:rPr>
        <w:t xml:space="preserve">, składania skanów dokumentów elektronicznych, elektronicznych kopi dokumentów </w:t>
      </w:r>
      <w:r w:rsidR="008E07D2" w:rsidRPr="001457F5">
        <w:rPr>
          <w:rFonts w:ascii="Verdana" w:hAnsi="Verdana" w:cstheme="minorHAnsi"/>
          <w:b w:val="0"/>
          <w:sz w:val="18"/>
          <w:szCs w:val="18"/>
          <w:lang w:val="pl-PL" w:eastAsia="pl-PL"/>
        </w:rPr>
        <w:t>i</w:t>
      </w:r>
      <w:r w:rsidR="00451802" w:rsidRPr="001457F5">
        <w:rPr>
          <w:rFonts w:ascii="Verdana" w:hAnsi="Verdana" w:cstheme="minorHAnsi"/>
          <w:b w:val="0"/>
          <w:sz w:val="18"/>
          <w:szCs w:val="18"/>
          <w:lang w:val="pl-PL" w:eastAsia="pl-PL"/>
        </w:rPr>
        <w:t xml:space="preserve"> oświadczeń</w:t>
      </w:r>
      <w:r w:rsidRPr="001457F5">
        <w:rPr>
          <w:rFonts w:ascii="Verdana" w:hAnsi="Verdana" w:cstheme="minorHAnsi"/>
          <w:b w:val="0"/>
          <w:sz w:val="18"/>
          <w:szCs w:val="18"/>
          <w:lang w:val="pl-PL" w:eastAsia="pl-PL"/>
        </w:rPr>
        <w:t xml:space="preserve"> opisane zostały w instrukcjach </w:t>
      </w:r>
      <w:r w:rsidR="0041765E" w:rsidRPr="001457F5">
        <w:rPr>
          <w:rFonts w:ascii="Verdana" w:hAnsi="Verdana" w:cstheme="minorHAnsi"/>
          <w:b w:val="0"/>
          <w:sz w:val="18"/>
          <w:szCs w:val="18"/>
          <w:lang w:val="pl-PL" w:eastAsia="pl-PL"/>
        </w:rPr>
        <w:t>zamieszczonych</w:t>
      </w:r>
      <w:r w:rsidRPr="001457F5">
        <w:rPr>
          <w:rFonts w:ascii="Verdana" w:hAnsi="Verdana" w:cstheme="minorHAnsi"/>
          <w:b w:val="0"/>
          <w:sz w:val="18"/>
          <w:szCs w:val="18"/>
          <w:lang w:val="pl-PL" w:eastAsia="pl-PL"/>
        </w:rPr>
        <w:t xml:space="preserve"> na stronie </w:t>
      </w:r>
      <w:hyperlink r:id="rId14" w:history="1">
        <w:r w:rsidRPr="001457F5">
          <w:rPr>
            <w:rStyle w:val="Hipercze"/>
            <w:rFonts w:ascii="Verdana" w:hAnsi="Verdana" w:cstheme="minorHAnsi"/>
            <w:b w:val="0"/>
            <w:color w:val="00B0F0"/>
            <w:sz w:val="18"/>
            <w:szCs w:val="18"/>
            <w:lang w:val="pl-PL" w:eastAsia="pl-PL"/>
          </w:rPr>
          <w:t>https://swpp2.gkpge.pl</w:t>
        </w:r>
        <w:bookmarkEnd w:id="52"/>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6"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2"/>
      <w:r w:rsidRPr="006B0420">
        <w:rPr>
          <w:rFonts w:ascii="Verdana" w:hAnsi="Verdana" w:cstheme="minorHAnsi"/>
          <w:b w:val="0"/>
          <w:sz w:val="18"/>
          <w:szCs w:val="18"/>
          <w:lang w:val="pl-PL" w:eastAsia="pl-PL"/>
        </w:rPr>
        <w:t>Korzystanie z Systemu Zakupowego GK PGE jest bezpłatne.</w:t>
      </w:r>
      <w:bookmarkEnd w:id="53"/>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7"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4"/>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8"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5"/>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w:t>
      </w:r>
      <w:r w:rsidRPr="006B0420">
        <w:rPr>
          <w:rFonts w:ascii="Verdana" w:hAnsi="Verdana" w:cstheme="minorHAnsi"/>
          <w:b w:val="0"/>
          <w:sz w:val="18"/>
          <w:szCs w:val="18"/>
          <w:lang w:val="pl-PL" w:eastAsia="pl-PL"/>
        </w:rPr>
        <w:lastRenderedPageBreak/>
        <w:t xml:space="preserve">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6"/>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7"/>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8"/>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9"/>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60"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9"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60"/>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1"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7"/>
      <w:bookmarkEnd w:id="48"/>
      <w:bookmarkEnd w:id="49"/>
      <w:bookmarkEnd w:id="50"/>
      <w:bookmarkEnd w:id="61"/>
      <w:r w:rsidR="000168B6" w:rsidRPr="00815540" w:rsidDel="000168B6">
        <w:rPr>
          <w:rFonts w:ascii="Verdana" w:hAnsi="Verdana" w:cstheme="minorHAnsi"/>
          <w:b w:val="0"/>
          <w:sz w:val="18"/>
          <w:szCs w:val="18"/>
          <w:lang w:val="pl-PL" w:eastAsia="pl-PL"/>
        </w:rPr>
        <w:t xml:space="preserve"> </w:t>
      </w:r>
    </w:p>
    <w:p w14:paraId="18D1EC82" w14:textId="0F6B3138" w:rsidR="00682375" w:rsidRPr="00E57E53" w:rsidRDefault="00682375" w:rsidP="00E57E53">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2"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bookmarkStart w:id="63" w:name="_Toc243294533"/>
      <w:bookmarkStart w:id="64" w:name="_Toc43108581"/>
      <w:bookmarkEnd w:id="42"/>
      <w:bookmarkEnd w:id="62"/>
      <w:r w:rsidR="00E57E53" w:rsidRPr="00246B5D">
        <w:rPr>
          <w:rFonts w:ascii="Verdana" w:hAnsi="Verdana" w:cstheme="minorHAnsi"/>
          <w:b w:val="0"/>
          <w:bCs/>
          <w:sz w:val="18"/>
          <w:szCs w:val="18"/>
          <w:lang w:val="pl-PL"/>
        </w:rPr>
        <w:t xml:space="preserve">Anita Dunajewska, </w:t>
      </w:r>
      <w:r w:rsidR="00E57E53" w:rsidRPr="00246B5D">
        <w:rPr>
          <w:rFonts w:ascii="Verdana" w:hAnsi="Verdana" w:cstheme="minorHAnsi"/>
          <w:b w:val="0"/>
          <w:bCs/>
          <w:sz w:val="18"/>
          <w:szCs w:val="18"/>
          <w:lang w:val="pl-PL"/>
        </w:rPr>
        <w:br/>
        <w:t xml:space="preserve">e-mail: </w:t>
      </w:r>
      <w:hyperlink r:id="rId20" w:history="1">
        <w:r w:rsidR="00E57E53" w:rsidRPr="00246B5D">
          <w:rPr>
            <w:rStyle w:val="Hipercze"/>
            <w:rFonts w:ascii="Verdana" w:hAnsi="Verdana" w:cstheme="minorHAnsi"/>
            <w:b w:val="0"/>
            <w:bCs/>
            <w:color w:val="auto"/>
            <w:sz w:val="18"/>
            <w:szCs w:val="18"/>
            <w:u w:val="none"/>
            <w:lang w:val="pl-PL"/>
          </w:rPr>
          <w:t>anita.dunajewska@gkpge.pl</w:t>
        </w:r>
      </w:hyperlink>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5"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5"/>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6" w:name="_Toc122344703"/>
      <w:bookmarkEnd w:id="63"/>
      <w:bookmarkEnd w:id="64"/>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6"/>
    </w:p>
    <w:p w14:paraId="49A3A296" w14:textId="423E3428" w:rsidR="00816B67" w:rsidRPr="00E57E53"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E57E53">
        <w:rPr>
          <w:rFonts w:ascii="Verdana" w:eastAsia="Calibri" w:hAnsi="Verdana" w:cstheme="minorHAnsi"/>
          <w:b w:val="0"/>
          <w:sz w:val="18"/>
          <w:szCs w:val="18"/>
          <w:lang w:val="pl-PL"/>
        </w:rPr>
        <w:t xml:space="preserve">Przedmiotowe postępowanie o udzielenie zamówienia prowadzone jest </w:t>
      </w:r>
      <w:r w:rsidR="00B351A3" w:rsidRPr="00E57E53">
        <w:rPr>
          <w:rFonts w:ascii="Verdana" w:eastAsia="Calibri" w:hAnsi="Verdana" w:cstheme="minorHAnsi"/>
          <w:b w:val="0"/>
          <w:sz w:val="18"/>
          <w:szCs w:val="18"/>
          <w:lang w:val="pl-PL"/>
        </w:rPr>
        <w:t xml:space="preserve">w trybie przetargu nieograniczonego, </w:t>
      </w:r>
      <w:r w:rsidRPr="00E57E53">
        <w:rPr>
          <w:rFonts w:ascii="Verdana" w:eastAsia="Calibri" w:hAnsi="Verdana" w:cstheme="minorHAnsi"/>
          <w:b w:val="0"/>
          <w:sz w:val="18"/>
          <w:szCs w:val="18"/>
          <w:lang w:val="pl-PL"/>
        </w:rPr>
        <w:t xml:space="preserve">na podstawie </w:t>
      </w:r>
      <w:r w:rsidR="00B351A3" w:rsidRPr="00E57E53">
        <w:rPr>
          <w:rFonts w:ascii="Verdana" w:eastAsia="Calibri" w:hAnsi="Verdana" w:cstheme="minorHAnsi"/>
          <w:b w:val="0"/>
          <w:sz w:val="18"/>
          <w:szCs w:val="18"/>
          <w:lang w:val="pl-PL"/>
        </w:rPr>
        <w:t xml:space="preserve">niniejszej </w:t>
      </w:r>
      <w:r w:rsidR="00904E94" w:rsidRPr="00E57E53">
        <w:rPr>
          <w:rFonts w:ascii="Verdana" w:eastAsia="Calibri" w:hAnsi="Verdana" w:cstheme="minorHAnsi"/>
          <w:b w:val="0"/>
          <w:sz w:val="18"/>
          <w:szCs w:val="18"/>
          <w:lang w:val="pl-PL"/>
        </w:rPr>
        <w:t>SWZ</w:t>
      </w:r>
      <w:r w:rsidR="00B351A3" w:rsidRPr="00E57E53">
        <w:rPr>
          <w:rFonts w:ascii="Verdana" w:eastAsia="Calibri" w:hAnsi="Verdana" w:cstheme="minorHAnsi"/>
          <w:b w:val="0"/>
          <w:sz w:val="18"/>
          <w:szCs w:val="18"/>
          <w:lang w:val="pl-PL"/>
        </w:rPr>
        <w:t xml:space="preserve"> oraz na podstawie Procedury </w:t>
      </w:r>
      <w:r w:rsidR="000B383C" w:rsidRPr="00E57E53">
        <w:rPr>
          <w:rFonts w:ascii="Verdana" w:eastAsia="Calibri" w:hAnsi="Verdana" w:cstheme="minorHAnsi"/>
          <w:b w:val="0"/>
          <w:sz w:val="18"/>
          <w:szCs w:val="18"/>
          <w:lang w:val="pl-PL"/>
        </w:rPr>
        <w:t>z</w:t>
      </w:r>
      <w:r w:rsidR="00B351A3" w:rsidRPr="00E57E53">
        <w:rPr>
          <w:rFonts w:ascii="Verdana" w:eastAsia="Calibri" w:hAnsi="Verdana" w:cstheme="minorHAnsi"/>
          <w:b w:val="0"/>
          <w:sz w:val="18"/>
          <w:szCs w:val="18"/>
          <w:lang w:val="pl-PL"/>
        </w:rPr>
        <w:t>akupów w Grupie PGE EC</w:t>
      </w:r>
      <w:bookmarkEnd w:id="68"/>
      <w:r w:rsidR="00D06CC2" w:rsidRPr="00E57E53">
        <w:rPr>
          <w:rFonts w:ascii="Verdana" w:eastAsia="Calibri" w:hAnsi="Verdana" w:cstheme="minorHAnsi"/>
          <w:b w:val="0"/>
          <w:sz w:val="18"/>
          <w:szCs w:val="18"/>
          <w:lang w:val="pl-PL"/>
        </w:rPr>
        <w:t xml:space="preserve"> i Procedury Ogólnej Zakupów GK PGE</w:t>
      </w:r>
      <w:r w:rsidRPr="00E57E53">
        <w:rPr>
          <w:rFonts w:ascii="Verdana" w:eastAsia="Calibri" w:hAnsi="Verdana" w:cstheme="minorHAnsi"/>
          <w:b w:val="0"/>
          <w:sz w:val="18"/>
          <w:szCs w:val="18"/>
          <w:lang w:val="pl-PL"/>
        </w:rPr>
        <w:t>.</w:t>
      </w:r>
      <w:bookmarkEnd w:id="69"/>
      <w:bookmarkEnd w:id="70"/>
      <w:bookmarkEnd w:id="71"/>
      <w:r w:rsidR="00EB3001" w:rsidRPr="00E57E53">
        <w:rPr>
          <w:rFonts w:ascii="Verdana" w:eastAsia="Calibri" w:hAnsi="Verdana" w:cstheme="minorHAnsi"/>
          <w:b w:val="0"/>
          <w:sz w:val="18"/>
          <w:szCs w:val="18"/>
          <w:lang w:val="pl-PL"/>
        </w:rPr>
        <w:t xml:space="preserve"> Do niniejszego Postępowania</w:t>
      </w:r>
      <w:r w:rsidR="008521EE" w:rsidRPr="00E57E53">
        <w:rPr>
          <w:rFonts w:ascii="Verdana" w:eastAsia="Calibri" w:hAnsi="Verdana" w:cstheme="minorHAnsi"/>
          <w:b w:val="0"/>
          <w:sz w:val="18"/>
          <w:szCs w:val="18"/>
          <w:lang w:val="pl-PL"/>
        </w:rPr>
        <w:t xml:space="preserve"> </w:t>
      </w:r>
      <w:r w:rsidR="008521EE" w:rsidRPr="00E57E53">
        <w:rPr>
          <w:rFonts w:ascii="Verdana" w:hAnsi="Verdana" w:cstheme="minorHAnsi"/>
          <w:b w:val="0"/>
          <w:sz w:val="18"/>
          <w:szCs w:val="18"/>
          <w:lang w:val="pl-PL" w:eastAsia="pl-PL"/>
        </w:rPr>
        <w:t>zakupowego</w:t>
      </w:r>
      <w:r w:rsidR="00EB3001" w:rsidRPr="00E57E53">
        <w:rPr>
          <w:rFonts w:ascii="Verdana" w:eastAsia="Calibri" w:hAnsi="Verdana" w:cstheme="minorHAnsi"/>
          <w:b w:val="0"/>
          <w:sz w:val="18"/>
          <w:szCs w:val="18"/>
          <w:lang w:val="pl-PL"/>
        </w:rPr>
        <w:t xml:space="preserve"> nie mają zastosowania przepisy ustawy z dnia </w:t>
      </w:r>
      <w:r w:rsidR="00FD2058" w:rsidRPr="00E57E53">
        <w:rPr>
          <w:rFonts w:ascii="Verdana" w:eastAsia="Calibri" w:hAnsi="Verdana" w:cstheme="minorHAnsi"/>
          <w:b w:val="0"/>
          <w:sz w:val="18"/>
          <w:szCs w:val="18"/>
          <w:lang w:val="pl-PL"/>
        </w:rPr>
        <w:t xml:space="preserve">11 </w:t>
      </w:r>
      <w:r w:rsidR="00904E94" w:rsidRPr="00E57E53">
        <w:rPr>
          <w:rFonts w:ascii="Verdana" w:eastAsia="Calibri" w:hAnsi="Verdana" w:cstheme="minorHAnsi"/>
          <w:b w:val="0"/>
          <w:sz w:val="18"/>
          <w:szCs w:val="18"/>
          <w:lang w:val="pl-PL"/>
        </w:rPr>
        <w:t>września 2019</w:t>
      </w:r>
      <w:r w:rsidR="00300C17" w:rsidRPr="00E57E53">
        <w:rPr>
          <w:rFonts w:ascii="Verdana" w:eastAsia="Calibri" w:hAnsi="Verdana" w:cstheme="minorHAnsi"/>
          <w:b w:val="0"/>
          <w:sz w:val="18"/>
          <w:szCs w:val="18"/>
          <w:lang w:val="pl-PL"/>
        </w:rPr>
        <w:t xml:space="preserve"> r. Prawo zamówień publicznych.</w:t>
      </w:r>
      <w:bookmarkEnd w:id="72"/>
      <w:r w:rsidR="00300C17" w:rsidRPr="00E57E53">
        <w:rPr>
          <w:rFonts w:ascii="Verdana" w:eastAsia="Calibri" w:hAnsi="Verdana" w:cstheme="minorHAnsi"/>
          <w:b w:val="0"/>
          <w:sz w:val="18"/>
          <w:szCs w:val="18"/>
          <w:lang w:val="pl-PL"/>
        </w:rPr>
        <w:t xml:space="preserve"> </w:t>
      </w:r>
    </w:p>
    <w:p w14:paraId="25A13959" w14:textId="60463D28" w:rsidR="00A11EF6" w:rsidRPr="00E57E53"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E57E53">
        <w:rPr>
          <w:rFonts w:ascii="Verdana" w:eastAsia="Calibri" w:hAnsi="Verdana" w:cstheme="minorHAnsi"/>
          <w:b w:val="0"/>
          <w:sz w:val="18"/>
          <w:szCs w:val="18"/>
          <w:lang w:val="pl-PL"/>
        </w:rPr>
        <w:t xml:space="preserve">Przetarg nieograniczony jest trybem udzielania zamówienia, w którym w odpowiedzi na </w:t>
      </w:r>
      <w:r w:rsidR="00904E94" w:rsidRPr="00E57E53">
        <w:rPr>
          <w:rFonts w:ascii="Verdana" w:eastAsia="Calibri" w:hAnsi="Verdana" w:cstheme="minorHAnsi"/>
          <w:b w:val="0"/>
          <w:sz w:val="18"/>
          <w:szCs w:val="18"/>
          <w:lang w:val="pl-PL"/>
        </w:rPr>
        <w:t>SWZ</w:t>
      </w:r>
      <w:r w:rsidR="00B351A3" w:rsidRPr="00E57E53">
        <w:rPr>
          <w:rFonts w:ascii="Verdana" w:eastAsia="Calibri" w:hAnsi="Verdana" w:cstheme="minorHAnsi"/>
          <w:b w:val="0"/>
          <w:sz w:val="18"/>
          <w:szCs w:val="18"/>
          <w:lang w:val="pl-PL"/>
        </w:rPr>
        <w:t xml:space="preserve"> opublikowaną w Systemie Zakupowym GK PGE,</w:t>
      </w:r>
      <w:r w:rsidRPr="00E57E53">
        <w:rPr>
          <w:rFonts w:ascii="Verdana" w:eastAsia="Calibri" w:hAnsi="Verdana" w:cstheme="minorHAnsi"/>
          <w:b w:val="0"/>
          <w:sz w:val="18"/>
          <w:szCs w:val="18"/>
          <w:lang w:val="pl-PL"/>
        </w:rPr>
        <w:t xml:space="preserve"> Oferty mogą składać wszyscy zainteresowani Wykonawcy.</w:t>
      </w:r>
      <w:bookmarkEnd w:id="77"/>
      <w:bookmarkEnd w:id="78"/>
      <w:bookmarkEnd w:id="79"/>
      <w:bookmarkEnd w:id="80"/>
      <w:bookmarkEnd w:id="81"/>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7"/>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8"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2"/>
      <w:bookmarkEnd w:id="83"/>
      <w:bookmarkEnd w:id="84"/>
      <w:bookmarkEnd w:id="85"/>
      <w:bookmarkEnd w:id="88"/>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w:t>
      </w:r>
      <w:r w:rsidRPr="006B0420">
        <w:rPr>
          <w:rFonts w:ascii="Verdana" w:hAnsi="Verdana" w:cstheme="minorHAnsi"/>
          <w:sz w:val="18"/>
          <w:szCs w:val="18"/>
        </w:rPr>
        <w:lastRenderedPageBreak/>
        <w:t>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1468CD49" w:rsidR="00BA7DC4" w:rsidRPr="007C6816" w:rsidRDefault="00C559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7C6816">
        <w:rPr>
          <w:rFonts w:ascii="Verdana" w:hAnsi="Verdana" w:cstheme="minorHAnsi"/>
          <w:b/>
          <w:sz w:val="18"/>
          <w:szCs w:val="18"/>
        </w:rPr>
        <w:t xml:space="preserve">Umowie ramowej </w:t>
      </w:r>
      <w:r w:rsidRPr="007C6816">
        <w:rPr>
          <w:rFonts w:ascii="Verdana" w:hAnsi="Verdana" w:cstheme="minorHAnsi"/>
          <w:sz w:val="18"/>
          <w:szCs w:val="18"/>
        </w:rPr>
        <w:t xml:space="preserve">– należy przez to rozumieć umowę zawartą w wyniku Postępowania </w:t>
      </w:r>
      <w:r w:rsidR="008521EE" w:rsidRPr="007C6816">
        <w:rPr>
          <w:rFonts w:ascii="Verdana" w:hAnsi="Verdana" w:cstheme="minorHAnsi"/>
          <w:sz w:val="18"/>
          <w:szCs w:val="18"/>
        </w:rPr>
        <w:t xml:space="preserve"> zakupowe</w:t>
      </w:r>
      <w:r w:rsidR="008521EE" w:rsidRPr="007C6816">
        <w:rPr>
          <w:rFonts w:ascii="Verdana" w:hAnsi="Verdana" w:cstheme="minorHAnsi"/>
          <w:bCs/>
          <w:sz w:val="18"/>
          <w:szCs w:val="18"/>
        </w:rPr>
        <w:t xml:space="preserve">go </w:t>
      </w:r>
      <w:r w:rsidRPr="007C6816">
        <w:rPr>
          <w:rFonts w:ascii="Verdana" w:hAnsi="Verdana" w:cstheme="minorHAnsi"/>
          <w:sz w:val="18"/>
          <w:szCs w:val="18"/>
        </w:rPr>
        <w:t>pomiędzy Zamawiającym a jednym lub większą liczbą Wykonawc</w:t>
      </w:r>
      <w:r w:rsidRPr="001457F5">
        <w:rPr>
          <w:rFonts w:ascii="Verdana" w:hAnsi="Verdana" w:cstheme="minorHAnsi"/>
          <w:sz w:val="18"/>
          <w:szCs w:val="18"/>
        </w:rPr>
        <w:t>ów, której celem jest ustalenie wa</w:t>
      </w:r>
      <w:r w:rsidR="004D33DB" w:rsidRPr="001457F5">
        <w:rPr>
          <w:rFonts w:ascii="Verdana" w:hAnsi="Verdana" w:cstheme="minorHAnsi"/>
          <w:sz w:val="18"/>
          <w:szCs w:val="18"/>
        </w:rPr>
        <w:t>runków dotyczących odpłatnych Zamówień</w:t>
      </w:r>
      <w:r w:rsidRPr="001457F5">
        <w:rPr>
          <w:rFonts w:ascii="Verdana" w:hAnsi="Verdana" w:cstheme="minorHAnsi"/>
          <w:sz w:val="18"/>
          <w:szCs w:val="18"/>
        </w:rPr>
        <w:t>, jakie mogą zostać dokonane w okresie jej obowiązywania</w:t>
      </w:r>
      <w:r w:rsidR="00BA7DC4" w:rsidRPr="007C6816">
        <w:rPr>
          <w:rFonts w:ascii="Verdana" w:hAnsi="Verdana" w:cstheme="minorHAnsi"/>
          <w:sz w:val="18"/>
          <w:szCs w:val="18"/>
        </w:rPr>
        <w:t>.</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9" w:name="_Toc514847122"/>
      <w:bookmarkStart w:id="90" w:name="_Toc515881655"/>
      <w:bookmarkStart w:id="91" w:name="_Toc515881836"/>
      <w:bookmarkStart w:id="92" w:name="_Toc515896265"/>
      <w:bookmarkStart w:id="93" w:name="_Toc122344708"/>
      <w:bookmarkEnd w:id="86"/>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1457F5">
        <w:rPr>
          <w:rFonts w:ascii="Verdana" w:hAnsi="Verdana" w:cstheme="minorHAnsi"/>
          <w:b w:val="0"/>
          <w:bCs/>
          <w:sz w:val="18"/>
          <w:szCs w:val="18"/>
          <w:lang w:val="pl-PL"/>
        </w:rPr>
        <w:t>go</w:t>
      </w:r>
      <w:r w:rsidR="008521EE" w:rsidRPr="001457F5">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9"/>
      <w:bookmarkEnd w:id="90"/>
      <w:bookmarkEnd w:id="91"/>
      <w:bookmarkEnd w:id="92"/>
      <w:bookmarkEnd w:id="93"/>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4" w:name="_Toc243294536"/>
      <w:bookmarkStart w:id="95" w:name="_Toc489350384"/>
      <w:bookmarkStart w:id="96" w:name="_Toc515896271"/>
      <w:bookmarkStart w:id="97" w:name="_Toc122344709"/>
      <w:bookmarkEnd w:id="75"/>
      <w:r w:rsidRPr="006B0420">
        <w:rPr>
          <w:rFonts w:ascii="Trebuchet MS" w:eastAsiaTheme="majorEastAsia" w:hAnsi="Trebuchet MS" w:cstheme="majorBidi"/>
          <w:b w:val="0"/>
          <w:caps w:val="0"/>
          <w:color w:val="1A7466"/>
          <w:kern w:val="0"/>
          <w:sz w:val="32"/>
          <w:szCs w:val="32"/>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693643B3"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8" w:name="_Toc243294537"/>
      <w:bookmarkStart w:id="109" w:name="_Toc514847131"/>
      <w:r w:rsidRPr="006B0420">
        <w:rPr>
          <w:rFonts w:ascii="Verdana" w:eastAsia="Calibri" w:hAnsi="Verdana" w:cstheme="minorHAnsi"/>
          <w:sz w:val="18"/>
          <w:szCs w:val="18"/>
        </w:rPr>
        <w:t xml:space="preserve">Przedmiotem Zamówienia </w:t>
      </w:r>
      <w:bookmarkEnd w:id="108"/>
      <w:r w:rsidRPr="006B0420">
        <w:rPr>
          <w:rFonts w:ascii="Verdana" w:eastAsia="Calibri" w:hAnsi="Verdana" w:cstheme="minorHAnsi"/>
          <w:sz w:val="18"/>
          <w:szCs w:val="18"/>
        </w:rPr>
        <w:t xml:space="preserve">jest: </w:t>
      </w:r>
      <w:bookmarkStart w:id="110" w:name="_Toc515881663"/>
      <w:bookmarkStart w:id="111" w:name="_Toc515881844"/>
      <w:bookmarkStart w:id="112" w:name="_Toc515896273"/>
      <w:bookmarkEnd w:id="109"/>
      <w:r w:rsidR="007C6816" w:rsidRPr="007C6816">
        <w:rPr>
          <w:rFonts w:ascii="Verdana" w:eastAsia="Calibri" w:hAnsi="Verdana" w:cstheme="minorHAnsi"/>
          <w:b/>
          <w:bCs/>
          <w:sz w:val="18"/>
          <w:szCs w:val="18"/>
        </w:rPr>
        <w:t>Sukcesywna usługa lokalizacji uszkodzenia sieci ciepłowniczych dla PGE Energia Ciepła S.A. Oddział Elektrociepłownia w Gorzowie Wielkopolskim.</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3" w:name="_Toc40987175"/>
      <w:bookmarkEnd w:id="110"/>
      <w:bookmarkEnd w:id="111"/>
      <w:bookmarkEnd w:id="112"/>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0"/>
      <w:bookmarkEnd w:id="113"/>
      <w:r w:rsidRPr="006B0420">
        <w:rPr>
          <w:rFonts w:ascii="Trebuchet MS" w:eastAsiaTheme="majorEastAsia" w:hAnsi="Trebuchet MS" w:cstheme="majorBidi"/>
          <w:b w:val="0"/>
          <w:caps w:val="0"/>
          <w:color w:val="1A7466"/>
          <w:kern w:val="0"/>
          <w:sz w:val="32"/>
          <w:szCs w:val="32"/>
          <w:lang w:val="pl-PL"/>
        </w:rPr>
        <w:t>OFERTY CZĘŚCIOWE</w:t>
      </w:r>
      <w:bookmarkEnd w:id="114"/>
      <w:r w:rsidRPr="006B0420">
        <w:rPr>
          <w:rFonts w:ascii="Trebuchet MS" w:eastAsiaTheme="majorEastAsia" w:hAnsi="Trebuchet MS" w:cstheme="majorBidi"/>
          <w:b w:val="0"/>
          <w:caps w:val="0"/>
          <w:color w:val="1A7466"/>
          <w:kern w:val="0"/>
          <w:sz w:val="32"/>
          <w:szCs w:val="32"/>
          <w:lang w:val="pl-PL"/>
        </w:rPr>
        <w:t xml:space="preserve"> </w:t>
      </w:r>
    </w:p>
    <w:p w14:paraId="629E10C1" w14:textId="159EE30F"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6B0420">
        <w:rPr>
          <w:rFonts w:ascii="Verdana" w:eastAsia="Calibri" w:hAnsi="Verdana" w:cstheme="minorHAnsi"/>
          <w:sz w:val="18"/>
          <w:szCs w:val="18"/>
        </w:rPr>
        <w:t xml:space="preserve">Zamawiający </w:t>
      </w:r>
      <w:r w:rsidRPr="007C6816">
        <w:rPr>
          <w:rFonts w:ascii="Verdana" w:eastAsia="Calibri" w:hAnsi="Verdana" w:cstheme="minorHAnsi"/>
          <w:b/>
          <w:bCs/>
          <w:sz w:val="18"/>
          <w:szCs w:val="18"/>
        </w:rPr>
        <w:t xml:space="preserve">nie dopuszcza składania </w:t>
      </w:r>
      <w:r w:rsidRPr="006B0420">
        <w:rPr>
          <w:rFonts w:ascii="Verdana" w:eastAsia="Calibri" w:hAnsi="Verdana" w:cstheme="minorHAnsi"/>
          <w:sz w:val="18"/>
          <w:szCs w:val="18"/>
        </w:rPr>
        <w:t>Ofert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1"/>
      <w:r w:rsidRPr="006B0420">
        <w:rPr>
          <w:rFonts w:ascii="Trebuchet MS" w:eastAsiaTheme="majorEastAsia" w:hAnsi="Trebuchet MS" w:cstheme="majorBidi"/>
          <w:b w:val="0"/>
          <w:caps w:val="0"/>
          <w:color w:val="1A7466"/>
          <w:kern w:val="0"/>
          <w:sz w:val="32"/>
          <w:szCs w:val="32"/>
          <w:lang w:val="pl-PL"/>
        </w:rPr>
        <w:t>OFERTY WARIANTOWE</w:t>
      </w:r>
      <w:bookmarkEnd w:id="115"/>
    </w:p>
    <w:p w14:paraId="64E52534" w14:textId="138F6C7C" w:rsidR="008953D9" w:rsidRPr="007C6816"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7C6816">
        <w:rPr>
          <w:rFonts w:ascii="Verdana" w:eastAsia="Calibri" w:hAnsi="Verdana" w:cstheme="minorHAnsi"/>
          <w:sz w:val="18"/>
          <w:szCs w:val="18"/>
        </w:rPr>
        <w:t xml:space="preserve">Zamawiający </w:t>
      </w:r>
      <w:r w:rsidRPr="007C6816">
        <w:rPr>
          <w:rFonts w:ascii="Verdana" w:eastAsia="Calibri" w:hAnsi="Verdana" w:cstheme="minorHAnsi"/>
          <w:b/>
          <w:bCs/>
          <w:sz w:val="18"/>
          <w:szCs w:val="18"/>
        </w:rPr>
        <w:t>nie dopuszcza składania</w:t>
      </w:r>
      <w:r w:rsidRPr="007C6816">
        <w:rPr>
          <w:rFonts w:ascii="Verdana" w:eastAsia="Calibri" w:hAnsi="Verdana" w:cstheme="minorHAnsi"/>
          <w:sz w:val="18"/>
          <w:szCs w:val="18"/>
        </w:rPr>
        <w:t xml:space="preserve"> Ofert wariantowych</w:t>
      </w:r>
      <w:r w:rsidR="007C6816" w:rsidRPr="007C6816">
        <w:rPr>
          <w:rFonts w:ascii="Verdana" w:eastAsia="Calibri" w:hAnsi="Verdana" w:cstheme="minorHAnsi"/>
          <w:sz w:val="18"/>
          <w:szCs w:val="18"/>
        </w:rPr>
        <w:t>.</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2"/>
      <w:r w:rsidRPr="006B0420">
        <w:rPr>
          <w:rFonts w:ascii="Trebuchet MS" w:eastAsiaTheme="majorEastAsia" w:hAnsi="Trebuchet MS" w:cstheme="majorBidi"/>
          <w:b w:val="0"/>
          <w:caps w:val="0"/>
          <w:color w:val="1A7466"/>
          <w:kern w:val="0"/>
          <w:sz w:val="32"/>
          <w:szCs w:val="32"/>
          <w:lang w:val="pl-PL"/>
        </w:rPr>
        <w:t>UMOWA RAMOWA</w:t>
      </w:r>
      <w:bookmarkEnd w:id="116"/>
    </w:p>
    <w:p w14:paraId="7C4C5B5E" w14:textId="3BBE6BA8" w:rsidR="005817FF" w:rsidRPr="007C6816"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Zamawiający </w:t>
      </w:r>
      <w:r w:rsidRPr="007C6816">
        <w:rPr>
          <w:rFonts w:ascii="Verdana" w:eastAsia="Calibri" w:hAnsi="Verdana" w:cstheme="minorHAnsi"/>
          <w:sz w:val="18"/>
          <w:szCs w:val="18"/>
        </w:rPr>
        <w:t xml:space="preserve">nie przewiduje zawarcia </w:t>
      </w:r>
      <w:r w:rsidRPr="006B0420">
        <w:rPr>
          <w:rFonts w:ascii="Verdana" w:eastAsia="Calibri" w:hAnsi="Verdana" w:cstheme="minorHAnsi"/>
          <w:sz w:val="18"/>
          <w:szCs w:val="18"/>
        </w:rPr>
        <w:t>Umowy ramowej.</w:t>
      </w:r>
    </w:p>
    <w:p w14:paraId="5738A910" w14:textId="77777777" w:rsidR="007C6816" w:rsidRPr="006B0420" w:rsidRDefault="007C6816" w:rsidP="007C6816">
      <w:pPr>
        <w:pStyle w:val="Akapitzlist"/>
        <w:spacing w:line="240" w:lineRule="auto"/>
        <w:ind w:left="1134" w:right="1"/>
        <w:rPr>
          <w:rFonts w:ascii="Verdana" w:hAnsi="Verdana" w:cstheme="minorHAnsi"/>
          <w:sz w:val="18"/>
          <w:szCs w:val="18"/>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7"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7"/>
    </w:p>
    <w:p w14:paraId="14C45021"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7C832489"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5E2765B0" w14:textId="5580D055" w:rsidR="00FC0566" w:rsidRPr="007C6816" w:rsidRDefault="00FC0566" w:rsidP="007C6816">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7C6816">
        <w:rPr>
          <w:rFonts w:ascii="Verdana" w:hAnsi="Verdana" w:cstheme="minorHAnsi"/>
          <w:sz w:val="18"/>
          <w:szCs w:val="18"/>
        </w:rPr>
        <w:t>Zamawiajacy</w:t>
      </w:r>
      <w:proofErr w:type="spellEnd"/>
      <w:r w:rsidRPr="007C6816">
        <w:rPr>
          <w:rFonts w:ascii="Verdana" w:hAnsi="Verdana" w:cstheme="minorHAnsi"/>
          <w:sz w:val="18"/>
          <w:szCs w:val="18"/>
        </w:rPr>
        <w:t xml:space="preserve"> nie przewiduje prawa opcji</w:t>
      </w:r>
      <w:bookmarkStart w:id="118" w:name="_Toc122344714"/>
      <w:bookmarkStart w:id="119" w:name="_Toc122344722"/>
      <w:bookmarkEnd w:id="118"/>
      <w:bookmarkEnd w:id="119"/>
      <w:r w:rsidR="007C6816" w:rsidRPr="007C6816">
        <w:rPr>
          <w:rFonts w:ascii="Verdana" w:hAnsi="Verdana" w:cstheme="minorHAnsi"/>
          <w:sz w:val="18"/>
          <w:szCs w:val="18"/>
        </w:rPr>
        <w:t>.</w:t>
      </w:r>
    </w:p>
    <w:p w14:paraId="6D916522" w14:textId="77777777" w:rsidR="007C6816" w:rsidRPr="00815540" w:rsidRDefault="007C6816" w:rsidP="007C6816">
      <w:pPr>
        <w:spacing w:before="120" w:after="120" w:line="240" w:lineRule="auto"/>
        <w:ind w:left="-1" w:right="1"/>
        <w:contextualSpacing/>
        <w:rPr>
          <w:rFonts w:ascii="Verdana" w:hAnsi="Verdana" w:cstheme="minorHAnsi"/>
          <w:kern w:val="28"/>
          <w:sz w:val="18"/>
          <w:szCs w:val="18"/>
          <w:highlight w:val="green"/>
        </w:rPr>
      </w:pP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27F6D2FE" w14:textId="77777777" w:rsidR="00A8471E" w:rsidRPr="001457F5" w:rsidRDefault="0022174F" w:rsidP="00A8471E">
      <w:pPr>
        <w:pStyle w:val="Nagwek2"/>
        <w:keepNext w:val="0"/>
        <w:keepLines w:val="0"/>
        <w:spacing w:before="120" w:after="120" w:line="240" w:lineRule="auto"/>
        <w:ind w:left="1134" w:right="1"/>
        <w:rPr>
          <w:rFonts w:ascii="Verdana" w:hAnsi="Verdana" w:cstheme="minorHAnsi"/>
          <w:b w:val="0"/>
          <w:sz w:val="18"/>
          <w:szCs w:val="18"/>
          <w:lang w:val="pl-PL"/>
        </w:rPr>
      </w:pPr>
      <w:bookmarkStart w:id="121" w:name="_Toc122344731"/>
      <w:r w:rsidRPr="001457F5">
        <w:rPr>
          <w:rFonts w:ascii="Verdana" w:hAnsi="Verdana" w:cstheme="minorHAnsi"/>
          <w:b w:val="0"/>
          <w:sz w:val="18"/>
          <w:szCs w:val="18"/>
          <w:lang w:val="pl-PL"/>
        </w:rPr>
        <w:t>PGE Energia Ciepła S.A.; Oddział Elektrociepłownia w Gorzowie Wielkopolskim - 66-400 Gorzów Wlkp., ul. Energetyków 6</w:t>
      </w:r>
      <w:bookmarkEnd w:id="121"/>
      <w:r w:rsidR="007C6816" w:rsidRPr="001457F5">
        <w:rPr>
          <w:rFonts w:ascii="Verdana" w:hAnsi="Verdana" w:cstheme="minorHAnsi"/>
          <w:b w:val="0"/>
          <w:sz w:val="18"/>
          <w:szCs w:val="18"/>
          <w:lang w:val="pl-PL"/>
        </w:rPr>
        <w:t>.</w:t>
      </w:r>
    </w:p>
    <w:p w14:paraId="29FCBE5D" w14:textId="67E4C103" w:rsidR="007C6816" w:rsidRPr="001457F5" w:rsidRDefault="00A8471E" w:rsidP="00560DDC">
      <w:pPr>
        <w:pStyle w:val="Nagwek2"/>
        <w:keepNext w:val="0"/>
        <w:keepLines w:val="0"/>
        <w:spacing w:before="120" w:after="120" w:line="240" w:lineRule="auto"/>
        <w:ind w:left="1134" w:right="1"/>
        <w:rPr>
          <w:rFonts w:ascii="Verdana" w:hAnsi="Verdana" w:cstheme="minorHAnsi"/>
          <w:b w:val="0"/>
          <w:bCs/>
          <w:sz w:val="18"/>
          <w:szCs w:val="18"/>
          <w:lang w:val="pl-PL"/>
        </w:rPr>
      </w:pPr>
      <w:r w:rsidRPr="001457F5">
        <w:rPr>
          <w:rFonts w:ascii="Verdana" w:hAnsi="Verdana" w:cs="Calibri"/>
          <w:b w:val="0"/>
          <w:bCs/>
          <w:sz w:val="18"/>
          <w:szCs w:val="18"/>
          <w:lang w:val="pl-PL"/>
        </w:rPr>
        <w:t>Przedmiot zamówienia będzie realizowany na terenie Gorzowa Wielkopolskiego w obrębie istniejącego systemu ciepłowniczego.</w:t>
      </w: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2" w:name="_Toc122344744"/>
      <w:r w:rsidRPr="006B0420">
        <w:rPr>
          <w:rFonts w:ascii="Trebuchet MS" w:eastAsiaTheme="majorEastAsia" w:hAnsi="Trebuchet MS" w:cstheme="majorBidi"/>
          <w:b w:val="0"/>
          <w:caps w:val="0"/>
          <w:color w:val="1A7466"/>
          <w:kern w:val="0"/>
          <w:sz w:val="32"/>
          <w:szCs w:val="32"/>
          <w:lang w:val="pl-PL"/>
        </w:rPr>
        <w:lastRenderedPageBreak/>
        <w:t>TERMIN WYKONANIA ZAMÓWIENIA</w:t>
      </w:r>
      <w:bookmarkStart w:id="123" w:name="_Toc122344745"/>
      <w:bookmarkEnd w:id="122"/>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65D4A6CA" w14:textId="5F0DC169" w:rsidR="00E90787" w:rsidRPr="001457F5"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lang w:val="pl-PL"/>
        </w:rPr>
      </w:pPr>
      <w:r w:rsidRPr="003339D5">
        <w:rPr>
          <w:rFonts w:ascii="Verdana" w:hAnsi="Verdana" w:cstheme="minorHAnsi"/>
          <w:b w:val="0"/>
          <w:caps w:val="0"/>
          <w:sz w:val="18"/>
          <w:szCs w:val="18"/>
          <w:lang w:val="pl-PL"/>
        </w:rPr>
        <w:t xml:space="preserve">Wymagany termin realizacji zamówienia – </w:t>
      </w:r>
      <w:bookmarkEnd w:id="123"/>
      <w:r w:rsidR="007C6816" w:rsidRPr="003339D5">
        <w:rPr>
          <w:rFonts w:ascii="Verdana" w:hAnsi="Verdana" w:cstheme="minorHAnsi"/>
          <w:b w:val="0"/>
          <w:caps w:val="0"/>
          <w:sz w:val="18"/>
          <w:szCs w:val="18"/>
          <w:lang w:val="pl-PL"/>
        </w:rPr>
        <w:t xml:space="preserve">Zamówienie zostanie zawarte na okres </w:t>
      </w:r>
      <w:r w:rsidR="00BF300F" w:rsidRPr="003339D5">
        <w:rPr>
          <w:rFonts w:ascii="Verdana" w:hAnsi="Verdana" w:cstheme="minorHAnsi"/>
          <w:b w:val="0"/>
          <w:caps w:val="0"/>
          <w:sz w:val="18"/>
          <w:szCs w:val="18"/>
          <w:lang w:val="pl-PL"/>
        </w:rPr>
        <w:t>36</w:t>
      </w:r>
      <w:r w:rsidR="007C6816" w:rsidRPr="003339D5">
        <w:rPr>
          <w:rFonts w:ascii="Verdana" w:hAnsi="Verdana" w:cstheme="minorHAnsi"/>
          <w:b w:val="0"/>
          <w:caps w:val="0"/>
          <w:sz w:val="18"/>
          <w:szCs w:val="18"/>
          <w:lang w:val="pl-PL"/>
        </w:rPr>
        <w:t xml:space="preserve"> miesięcy od daty udzielenia Zamówienia</w:t>
      </w:r>
      <w:r w:rsidR="0010598E">
        <w:rPr>
          <w:rFonts w:ascii="Verdana" w:hAnsi="Verdana" w:cstheme="minorHAnsi"/>
          <w:b w:val="0"/>
          <w:caps w:val="0"/>
          <w:sz w:val="18"/>
          <w:szCs w:val="18"/>
          <w:lang w:val="pl-PL"/>
        </w:rPr>
        <w:t xml:space="preserve">, jednak nie wcześniej niż od </w:t>
      </w:r>
      <w:r w:rsidR="0009407E">
        <w:rPr>
          <w:rFonts w:ascii="Verdana" w:hAnsi="Verdana" w:cstheme="minorHAnsi"/>
          <w:b w:val="0"/>
          <w:caps w:val="0"/>
          <w:sz w:val="18"/>
          <w:szCs w:val="18"/>
          <w:lang w:val="pl-PL"/>
        </w:rPr>
        <w:t>30.09.2025</w:t>
      </w:r>
      <w:r w:rsidR="001457F5">
        <w:rPr>
          <w:rFonts w:ascii="Verdana" w:hAnsi="Verdana" w:cstheme="minorHAnsi"/>
          <w:b w:val="0"/>
          <w:caps w:val="0"/>
          <w:sz w:val="18"/>
          <w:szCs w:val="18"/>
          <w:lang w:val="pl-PL"/>
        </w:rPr>
        <w:t xml:space="preserve"> r</w:t>
      </w:r>
      <w:r w:rsidR="007C6816" w:rsidRPr="003339D5">
        <w:rPr>
          <w:rFonts w:ascii="Verdana" w:hAnsi="Verdana" w:cstheme="minorHAnsi"/>
          <w:b w:val="0"/>
          <w:caps w:val="0"/>
          <w:sz w:val="18"/>
          <w:szCs w:val="18"/>
          <w:lang w:val="pl-PL"/>
        </w:rPr>
        <w:t xml:space="preserve">. </w:t>
      </w:r>
    </w:p>
    <w:p w14:paraId="5E2DB32E" w14:textId="59257D08" w:rsidR="00560DDC" w:rsidRPr="00560DDC" w:rsidRDefault="000B47DF" w:rsidP="00560DDC">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Postanowienia </w:t>
      </w:r>
      <w:r w:rsidR="00560DDC" w:rsidRPr="00560DDC">
        <w:rPr>
          <w:rFonts w:ascii="Verdana" w:eastAsia="Calibri" w:hAnsi="Verdana" w:cstheme="minorHAnsi"/>
          <w:sz w:val="18"/>
          <w:szCs w:val="18"/>
        </w:rPr>
        <w:t xml:space="preserve">szczegółowe w zakresie zasad i terminów realizacji </w:t>
      </w:r>
      <w:r w:rsidR="00560DDC">
        <w:rPr>
          <w:rFonts w:ascii="Verdana" w:eastAsia="Calibri" w:hAnsi="Verdana" w:cstheme="minorHAnsi"/>
          <w:sz w:val="18"/>
          <w:szCs w:val="18"/>
        </w:rPr>
        <w:t>usług</w:t>
      </w:r>
      <w:r w:rsidR="00560DDC" w:rsidRPr="00560DDC">
        <w:rPr>
          <w:rFonts w:ascii="Verdana" w:eastAsia="Calibri" w:hAnsi="Verdana" w:cstheme="minorHAnsi"/>
          <w:sz w:val="18"/>
          <w:szCs w:val="18"/>
        </w:rPr>
        <w:t xml:space="preserve"> w ramach wykonania przedmiotu Zamówienia określają Ogólne Warunki Zamówienia (OWZ), których wzór stanowi Załącznik Nr 2 do SWZ oraz Zamówienie do OWZ, którego wzór stanowi Załącznik nr 2A do SWZ. </w:t>
      </w:r>
    </w:p>
    <w:p w14:paraId="19CDF51C" w14:textId="77777777" w:rsidR="00560DDC" w:rsidRPr="006B0420" w:rsidRDefault="00560DDC" w:rsidP="00560DDC">
      <w:pPr>
        <w:pStyle w:val="Akapitzlist"/>
        <w:spacing w:before="120" w:after="120" w:line="240" w:lineRule="auto"/>
        <w:ind w:left="1134" w:right="1"/>
        <w:rPr>
          <w:rFonts w:ascii="Verdana" w:hAnsi="Verdana" w:cstheme="minorHAnsi"/>
          <w:sz w:val="18"/>
          <w:szCs w:val="18"/>
        </w:rPr>
      </w:pPr>
    </w:p>
    <w:p w14:paraId="5BE32A95" w14:textId="77777777" w:rsidR="005817FF" w:rsidRPr="00560DDC"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4" w:name="_Toc122344746"/>
      <w:r w:rsidRPr="00560DDC">
        <w:rPr>
          <w:rFonts w:ascii="Trebuchet MS" w:eastAsiaTheme="majorEastAsia" w:hAnsi="Trebuchet MS" w:cstheme="majorBidi"/>
          <w:b w:val="0"/>
          <w:caps w:val="0"/>
          <w:color w:val="1A7466"/>
          <w:kern w:val="0"/>
          <w:sz w:val="32"/>
          <w:szCs w:val="32"/>
          <w:lang w:val="pl-PL"/>
        </w:rPr>
        <w:t>WIZJA LOKALNA</w:t>
      </w:r>
      <w:bookmarkEnd w:id="124"/>
    </w:p>
    <w:p w14:paraId="0646A323" w14:textId="77777777" w:rsidR="00C179C4" w:rsidRPr="00560DDC" w:rsidRDefault="00C179C4" w:rsidP="00D32BD3">
      <w:pPr>
        <w:pStyle w:val="Akapitzlist"/>
        <w:numPr>
          <w:ilvl w:val="0"/>
          <w:numId w:val="21"/>
        </w:numPr>
        <w:spacing w:line="264" w:lineRule="auto"/>
        <w:ind w:right="1"/>
        <w:contextualSpacing w:val="0"/>
        <w:rPr>
          <w:rFonts w:ascii="Verdana" w:eastAsia="Calibri" w:hAnsi="Verdana" w:cstheme="minorHAnsi"/>
          <w:vanish/>
          <w:sz w:val="20"/>
        </w:rPr>
      </w:pPr>
    </w:p>
    <w:p w14:paraId="34E58A32" w14:textId="40F8078E" w:rsidR="001B4621" w:rsidRPr="00560DDC" w:rsidRDefault="001B4621" w:rsidP="006B0420">
      <w:pPr>
        <w:pStyle w:val="Tekstpodstawowy"/>
        <w:numPr>
          <w:ilvl w:val="1"/>
          <w:numId w:val="21"/>
        </w:numPr>
        <w:spacing w:after="0" w:line="264" w:lineRule="auto"/>
        <w:ind w:left="1134" w:right="1" w:hanging="1134"/>
        <w:rPr>
          <w:rFonts w:ascii="Verdana" w:hAnsi="Verdana" w:cstheme="minorHAnsi"/>
          <w:b/>
          <w:sz w:val="18"/>
          <w:szCs w:val="18"/>
        </w:rPr>
      </w:pPr>
      <w:r w:rsidRPr="00560DDC">
        <w:rPr>
          <w:rFonts w:ascii="Verdana" w:eastAsia="Calibri" w:hAnsi="Verdana" w:cstheme="minorHAnsi"/>
          <w:sz w:val="18"/>
          <w:szCs w:val="18"/>
        </w:rPr>
        <w:t xml:space="preserve">Zamawiający nie przewiduje przeprowadzenia wizji lokalnej. </w:t>
      </w:r>
    </w:p>
    <w:p w14:paraId="64F36180" w14:textId="77777777" w:rsidR="001B4621" w:rsidRPr="00560DDC" w:rsidRDefault="001B4621" w:rsidP="00C179C4">
      <w:pPr>
        <w:pStyle w:val="Tekstpodstawowy"/>
        <w:spacing w:after="0" w:line="264" w:lineRule="auto"/>
        <w:ind w:right="1"/>
        <w:rPr>
          <w:rFonts w:ascii="Verdana" w:eastAsia="Calibri" w:hAnsi="Verdana" w:cstheme="minorHAnsi"/>
          <w:sz w:val="18"/>
          <w:szCs w:val="18"/>
        </w:rPr>
      </w:pPr>
    </w:p>
    <w:p w14:paraId="0D27E8A1" w14:textId="1E07AF7D" w:rsidR="00492F12" w:rsidRPr="00560DDC"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5" w:name="_Toc122344751"/>
      <w:r w:rsidRPr="00560DDC">
        <w:rPr>
          <w:rFonts w:ascii="Trebuchet MS" w:eastAsiaTheme="majorEastAsia" w:hAnsi="Trebuchet MS" w:cstheme="majorBidi"/>
          <w:b w:val="0"/>
          <w:caps w:val="0"/>
          <w:color w:val="1A7466"/>
          <w:kern w:val="0"/>
          <w:sz w:val="32"/>
          <w:szCs w:val="32"/>
          <w:lang w:val="pl-PL"/>
        </w:rPr>
        <w:t>PODWYKONAWCY</w:t>
      </w:r>
      <w:bookmarkEnd w:id="125"/>
    </w:p>
    <w:p w14:paraId="7E2E2EAE" w14:textId="462BDE6E" w:rsidR="000D21E1" w:rsidRPr="00560DDC"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560DDC">
        <w:rPr>
          <w:rFonts w:ascii="Verdana" w:eastAsia="Calibri" w:hAnsi="Verdana" w:cstheme="minorHAnsi"/>
          <w:sz w:val="18"/>
          <w:szCs w:val="18"/>
        </w:rPr>
        <w:t xml:space="preserve">Zamawiający nie zastrzega obowiązku osobistego wykonania przez Wykonawcę </w:t>
      </w:r>
      <w:r w:rsidR="00212F9B" w:rsidRPr="00560DDC">
        <w:rPr>
          <w:rFonts w:ascii="Verdana" w:eastAsia="Calibri" w:hAnsi="Verdana" w:cstheme="minorHAnsi"/>
          <w:sz w:val="18"/>
          <w:szCs w:val="18"/>
        </w:rPr>
        <w:t xml:space="preserve">kluczowych </w:t>
      </w:r>
      <w:r w:rsidR="006330BC" w:rsidRPr="00560DDC">
        <w:rPr>
          <w:rFonts w:ascii="Verdana" w:eastAsia="Calibri" w:hAnsi="Verdana" w:cstheme="minorHAnsi"/>
          <w:sz w:val="18"/>
          <w:szCs w:val="18"/>
        </w:rPr>
        <w:t>zadań</w:t>
      </w:r>
      <w:r w:rsidRPr="00560DDC">
        <w:rPr>
          <w:rFonts w:ascii="Verdana" w:eastAsia="Calibri" w:hAnsi="Verdana" w:cstheme="minorHAnsi"/>
          <w:sz w:val="18"/>
          <w:szCs w:val="18"/>
        </w:rPr>
        <w:t xml:space="preserve">. </w:t>
      </w:r>
    </w:p>
    <w:p w14:paraId="4CC1B7A8" w14:textId="2500DA4D" w:rsidR="000D21E1" w:rsidRPr="00560DDC"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560DDC">
        <w:rPr>
          <w:rFonts w:ascii="Verdana" w:eastAsia="Calibri" w:hAnsi="Verdana" w:cstheme="minorHAnsi"/>
          <w:sz w:val="18"/>
          <w:szCs w:val="18"/>
        </w:rPr>
        <w:t>Wykonawca może powierzyć wykonanie części Przedm</w:t>
      </w:r>
      <w:r w:rsidR="009273F4" w:rsidRPr="00560DDC">
        <w:rPr>
          <w:rFonts w:ascii="Verdana" w:eastAsia="Calibri" w:hAnsi="Verdana" w:cstheme="minorHAnsi"/>
          <w:sz w:val="18"/>
          <w:szCs w:val="18"/>
        </w:rPr>
        <w:t>iotu Zamówienia Podwykonawcy</w:t>
      </w:r>
      <w:r w:rsidR="003339D5" w:rsidRPr="00560DDC">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560DDC"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1395851A" w14:textId="77777777" w:rsidR="00560DDC" w:rsidRPr="006B0420" w:rsidRDefault="00560DDC" w:rsidP="00560DDC">
      <w:pPr>
        <w:pStyle w:val="Tekstpodstawowywcity"/>
        <w:autoSpaceDE w:val="0"/>
        <w:autoSpaceDN w:val="0"/>
        <w:spacing w:before="120" w:line="240" w:lineRule="auto"/>
        <w:ind w:left="1134" w:right="1"/>
        <w:rPr>
          <w:rFonts w:ascii="Verdana" w:hAnsi="Verdana" w:cstheme="minorHAnsi"/>
          <w:color w:val="000000"/>
          <w:sz w:val="18"/>
          <w:szCs w:val="18"/>
          <w:lang w:eastAsia="pl-PL"/>
        </w:rPr>
      </w:pP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6"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6"/>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3339D5"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6DB1EBE3" w14:textId="77777777" w:rsidR="003339D5" w:rsidRPr="006B0420" w:rsidRDefault="003339D5" w:rsidP="003339D5">
      <w:pPr>
        <w:spacing w:before="120" w:after="120" w:line="240" w:lineRule="auto"/>
        <w:ind w:left="1134" w:right="1"/>
        <w:rPr>
          <w:rFonts w:ascii="Verdana" w:hAnsi="Verdana" w:cstheme="minorHAnsi"/>
          <w:b/>
          <w:sz w:val="18"/>
          <w:szCs w:val="18"/>
        </w:rPr>
      </w:pP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161208958"/>
      <w:bookmarkStart w:id="128" w:name="_Toc243294544"/>
      <w:bookmarkStart w:id="129" w:name="_Toc489350392"/>
      <w:bookmarkStart w:id="130" w:name="_Toc515896284"/>
      <w:bookmarkStart w:id="131"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27"/>
      <w:bookmarkEnd w:id="128"/>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29"/>
      <w:bookmarkEnd w:id="130"/>
      <w:bookmarkEnd w:id="131"/>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2" w:name="_Toc122344754"/>
      <w:r w:rsidRPr="006B0420">
        <w:rPr>
          <w:rFonts w:ascii="Verdana" w:hAnsi="Verdana" w:cstheme="minorHAnsi"/>
          <w:spacing w:val="-3"/>
          <w:sz w:val="18"/>
          <w:szCs w:val="18"/>
          <w:lang w:eastAsia="pl-PL"/>
        </w:rPr>
        <w:t xml:space="preserve">Wykonawca podlega wykluczeniu jeżeli: </w:t>
      </w:r>
      <w:bookmarkEnd w:id="132"/>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3" w:name="_Toc122344755"/>
      <w:r w:rsidRPr="006B0420">
        <w:rPr>
          <w:rFonts w:ascii="Verdana" w:hAnsi="Verdana" w:cstheme="minorHAnsi"/>
          <w:sz w:val="18"/>
          <w:szCs w:val="18"/>
        </w:rPr>
        <w:lastRenderedPageBreak/>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3"/>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4"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4"/>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5"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5"/>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6"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6"/>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7"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37"/>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8"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38"/>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39" w:name="_Toc122344761"/>
      <w:r w:rsidRPr="006B0420">
        <w:rPr>
          <w:rFonts w:ascii="Verdana" w:hAnsi="Verdana" w:cs="Arial"/>
          <w:sz w:val="18"/>
          <w:szCs w:val="18"/>
        </w:rPr>
        <w:t>Wykluczenie Wykonawcy następuje na okres, na jaki został prawomocnie orzeczony zakaz ubiegania się o zamówienia publiczne.</w:t>
      </w:r>
      <w:bookmarkEnd w:id="139"/>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0"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0"/>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1"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1"/>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2"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2"/>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3" w:name="_Toc122344765"/>
      <w:r w:rsidRPr="006B0420">
        <w:rPr>
          <w:rFonts w:ascii="Verdana" w:hAnsi="Verdana" w:cs="Arial"/>
          <w:sz w:val="18"/>
          <w:szCs w:val="18"/>
        </w:rPr>
        <w:t>Wykluczenie Wykonawcy następuje przez okres 3 lat od zaistnienia zdarzenia będącego podstawą wykluczenia.</w:t>
      </w:r>
      <w:bookmarkEnd w:id="143"/>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4"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 xml:space="preserve">związku z </w:t>
      </w:r>
      <w:r w:rsidRPr="006B0420">
        <w:rPr>
          <w:rFonts w:ascii="Verdana" w:hAnsi="Verdana" w:cs="Arial"/>
          <w:sz w:val="18"/>
          <w:szCs w:val="18"/>
        </w:rPr>
        <w:lastRenderedPageBreak/>
        <w:t>prowadzoną działalnością gospodarczą,</w:t>
      </w:r>
      <w:bookmarkEnd w:id="144"/>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5"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5"/>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8"/>
      <w:r w:rsidRPr="006B0420">
        <w:rPr>
          <w:rFonts w:ascii="Verdana" w:hAnsi="Verdana" w:cs="Arial"/>
          <w:sz w:val="18"/>
          <w:szCs w:val="18"/>
        </w:rPr>
        <w:t>Wykluczenie Wykonawcy następuje przez okres 3 lat od zaistnienia zdarzenia będącego podstawą wykluczenia.</w:t>
      </w:r>
      <w:bookmarkEnd w:id="146"/>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47"/>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8"/>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9"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49"/>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50" w:name="_Toc122344772"/>
      <w:r w:rsidRPr="006B0420">
        <w:rPr>
          <w:rFonts w:ascii="Verdana" w:hAnsi="Verdana" w:cs="Arial"/>
          <w:sz w:val="18"/>
          <w:szCs w:val="18"/>
        </w:rPr>
        <w:t>Jest Wykonawcą z udziałem:</w:t>
      </w:r>
      <w:bookmarkEnd w:id="150"/>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19A52C79" w14:textId="18EEC236" w:rsidR="00D437D7" w:rsidRPr="006D63E5" w:rsidRDefault="00C34604" w:rsidP="006D63E5">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0D73A5EA" w14:textId="2CA5CBAF" w:rsidR="006D63E5" w:rsidRDefault="00AA33AB" w:rsidP="006D63E5">
      <w:pPr>
        <w:pStyle w:val="Akapitzlist"/>
        <w:widowControl w:val="0"/>
        <w:snapToGrid w:val="0"/>
        <w:spacing w:before="120" w:line="276" w:lineRule="auto"/>
        <w:ind w:left="1134" w:right="1"/>
        <w:outlineLvl w:val="0"/>
        <w:rPr>
          <w:rFonts w:ascii="Verdana" w:hAnsi="Verdana" w:cstheme="minorBidi"/>
          <w:sz w:val="18"/>
          <w:szCs w:val="18"/>
        </w:rPr>
      </w:pPr>
      <w:bookmarkStart w:id="151"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1"/>
    </w:p>
    <w:p w14:paraId="47B2A0CA" w14:textId="77777777" w:rsidR="006D63E5" w:rsidRPr="006D63E5" w:rsidRDefault="006D63E5" w:rsidP="006D63E5">
      <w:pPr>
        <w:pStyle w:val="Akapitzlist"/>
        <w:widowControl w:val="0"/>
        <w:snapToGrid w:val="0"/>
        <w:spacing w:before="120" w:line="276" w:lineRule="auto"/>
        <w:ind w:left="1134" w:right="1"/>
        <w:outlineLvl w:val="0"/>
        <w:rPr>
          <w:rFonts w:ascii="Verdana" w:hAnsi="Verdana" w:cstheme="minorBidi"/>
          <w:sz w:val="18"/>
          <w:szCs w:val="18"/>
        </w:rPr>
      </w:pPr>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2FA04421" w:rsidR="00B02314"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nakładają obowiązek posiadania takich uprawnień</w:t>
      </w:r>
      <w:r w:rsidR="00B02314" w:rsidRPr="006B0420">
        <w:rPr>
          <w:rFonts w:ascii="Verdana" w:eastAsia="Calibri" w:hAnsi="Verdana" w:cstheme="minorHAnsi"/>
          <w:b/>
          <w:sz w:val="18"/>
          <w:szCs w:val="18"/>
        </w:rPr>
        <w:t xml:space="preserve">, </w:t>
      </w:r>
      <w:r w:rsidR="006D63E5">
        <w:rPr>
          <w:rFonts w:ascii="Verdana" w:eastAsia="Calibri" w:hAnsi="Verdana" w:cstheme="minorHAnsi"/>
          <w:b/>
          <w:sz w:val="18"/>
          <w:szCs w:val="18"/>
        </w:rPr>
        <w:br/>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Pr="003339D5" w:rsidRDefault="00DC3866" w:rsidP="00AB58C1">
      <w:pPr>
        <w:pStyle w:val="Akapitzlist"/>
        <w:spacing w:line="240" w:lineRule="auto"/>
        <w:ind w:left="1117" w:right="1"/>
        <w:rPr>
          <w:rFonts w:ascii="Verdana" w:hAnsi="Verdana" w:cstheme="minorHAnsi"/>
          <w:color w:val="000000"/>
          <w:sz w:val="18"/>
          <w:szCs w:val="18"/>
        </w:rPr>
      </w:pPr>
      <w:r w:rsidRPr="003339D5">
        <w:rPr>
          <w:rFonts w:ascii="Verdana" w:hAnsi="Verdana" w:cstheme="minorHAnsi"/>
          <w:color w:val="000000"/>
          <w:sz w:val="18"/>
          <w:szCs w:val="18"/>
        </w:rPr>
        <w:t>Zamawiający nie stawia szczególnych wymagań w zakresie spełnienia tego warunku.</w:t>
      </w:r>
    </w:p>
    <w:p w14:paraId="328FDE18" w14:textId="77777777" w:rsidR="00025F2D" w:rsidRPr="003339D5" w:rsidRDefault="00025F2D" w:rsidP="003339D5">
      <w:pPr>
        <w:spacing w:line="240" w:lineRule="auto"/>
        <w:ind w:right="1"/>
        <w:rPr>
          <w:rFonts w:ascii="Verdana" w:hAnsi="Verdana" w:cstheme="minorHAnsi"/>
          <w:b/>
          <w:color w:val="000000"/>
          <w:sz w:val="18"/>
          <w:szCs w:val="18"/>
        </w:rPr>
      </w:pPr>
    </w:p>
    <w:p w14:paraId="514A08BD" w14:textId="229D5265" w:rsidR="003339D5" w:rsidRPr="003339D5" w:rsidRDefault="0063280E" w:rsidP="003339D5">
      <w:pPr>
        <w:pStyle w:val="Akapitzlist"/>
        <w:numPr>
          <w:ilvl w:val="2"/>
          <w:numId w:val="89"/>
        </w:numPr>
        <w:spacing w:line="240" w:lineRule="auto"/>
        <w:ind w:left="1134" w:right="1" w:hanging="1134"/>
        <w:rPr>
          <w:rFonts w:ascii="Verdana" w:hAnsi="Verdana" w:cstheme="minorHAnsi"/>
          <w:sz w:val="18"/>
          <w:szCs w:val="18"/>
        </w:rPr>
      </w:pPr>
      <w:r w:rsidRPr="003339D5">
        <w:rPr>
          <w:rFonts w:ascii="Verdana" w:eastAsia="Calibri" w:hAnsi="Verdana" w:cstheme="minorHAnsi"/>
          <w:b/>
          <w:sz w:val="18"/>
          <w:szCs w:val="18"/>
        </w:rPr>
        <w:t>znajdują się w s</w:t>
      </w:r>
      <w:r w:rsidR="00EA0696" w:rsidRPr="003339D5">
        <w:rPr>
          <w:rFonts w:ascii="Verdana" w:eastAsia="Calibri" w:hAnsi="Verdana" w:cstheme="minorHAnsi"/>
          <w:b/>
          <w:sz w:val="18"/>
          <w:szCs w:val="18"/>
        </w:rPr>
        <w:t xml:space="preserve">ytuacji </w:t>
      </w:r>
      <w:r w:rsidR="00F50732" w:rsidRPr="003339D5">
        <w:rPr>
          <w:rFonts w:ascii="Verdana" w:eastAsia="Calibri" w:hAnsi="Verdana" w:cstheme="minorHAnsi"/>
          <w:b/>
          <w:sz w:val="18"/>
          <w:szCs w:val="18"/>
        </w:rPr>
        <w:t>ekonomicznej lub finansowej</w:t>
      </w:r>
      <w:r w:rsidRPr="003339D5">
        <w:rPr>
          <w:rFonts w:ascii="Verdana" w:eastAsia="Calibri" w:hAnsi="Verdana" w:cstheme="minorHAnsi"/>
          <w:b/>
          <w:sz w:val="18"/>
          <w:szCs w:val="18"/>
        </w:rPr>
        <w:t xml:space="preserve"> zapewniającej wykonanie </w:t>
      </w:r>
      <w:r w:rsidR="002C3402" w:rsidRPr="003339D5">
        <w:rPr>
          <w:rFonts w:ascii="Verdana" w:eastAsia="Calibri" w:hAnsi="Verdana" w:cstheme="minorHAnsi"/>
          <w:b/>
          <w:sz w:val="18"/>
          <w:szCs w:val="18"/>
        </w:rPr>
        <w:t>Z</w:t>
      </w:r>
      <w:r w:rsidRPr="003339D5">
        <w:rPr>
          <w:rFonts w:ascii="Verdana" w:eastAsia="Calibri" w:hAnsi="Verdana" w:cstheme="minorHAnsi"/>
          <w:b/>
          <w:sz w:val="18"/>
          <w:szCs w:val="18"/>
        </w:rPr>
        <w:t>akupu</w:t>
      </w:r>
      <w:r w:rsidR="00F50732" w:rsidRPr="003339D5">
        <w:rPr>
          <w:rFonts w:ascii="Verdana" w:eastAsia="Calibri" w:hAnsi="Verdana" w:cstheme="minorHAnsi"/>
          <w:b/>
          <w:sz w:val="18"/>
          <w:szCs w:val="18"/>
        </w:rPr>
        <w:t xml:space="preserve">, </w:t>
      </w:r>
      <w:r w:rsidR="006D63E5">
        <w:rPr>
          <w:rFonts w:ascii="Verdana" w:eastAsia="Calibri" w:hAnsi="Verdana" w:cstheme="minorHAnsi"/>
          <w:b/>
          <w:sz w:val="18"/>
          <w:szCs w:val="18"/>
        </w:rPr>
        <w:br/>
      </w:r>
      <w:r w:rsidR="008E52AA" w:rsidRPr="003339D5">
        <w:rPr>
          <w:rFonts w:ascii="Verdana" w:eastAsia="Calibri" w:hAnsi="Verdana" w:cstheme="minorHAnsi"/>
          <w:b/>
          <w:sz w:val="18"/>
          <w:szCs w:val="18"/>
        </w:rPr>
        <w:t>w tym</w:t>
      </w:r>
      <w:r w:rsidR="00F50732" w:rsidRPr="003339D5">
        <w:rPr>
          <w:rFonts w:ascii="Verdana" w:eastAsia="Calibri" w:hAnsi="Verdana" w:cstheme="minorHAnsi"/>
          <w:b/>
          <w:sz w:val="18"/>
          <w:szCs w:val="18"/>
        </w:rPr>
        <w:t>:</w:t>
      </w:r>
    </w:p>
    <w:p w14:paraId="5EABC1D0" w14:textId="0A76324C" w:rsidR="00DC3866" w:rsidRPr="003339D5" w:rsidRDefault="00DC3866" w:rsidP="003339D5">
      <w:pPr>
        <w:pStyle w:val="Akapitzlist"/>
        <w:spacing w:line="240" w:lineRule="auto"/>
        <w:ind w:left="1134" w:right="1"/>
        <w:rPr>
          <w:rFonts w:ascii="Verdana" w:hAnsi="Verdana" w:cstheme="minorHAnsi"/>
          <w:sz w:val="18"/>
          <w:szCs w:val="18"/>
        </w:rPr>
      </w:pPr>
      <w:r w:rsidRPr="003339D5">
        <w:rPr>
          <w:rFonts w:ascii="Verdana" w:hAnsi="Verdana" w:cstheme="minorHAnsi"/>
          <w:color w:val="000000"/>
          <w:sz w:val="18"/>
          <w:szCs w:val="18"/>
        </w:rPr>
        <w:t>Zamawiający nie stawia szczególnych wymagań w zakresie spełnienia tego warunku</w:t>
      </w:r>
      <w:r w:rsidR="006D63E5">
        <w:rPr>
          <w:rFonts w:ascii="Verdana" w:hAnsi="Verdana" w:cstheme="minorHAnsi"/>
          <w:color w:val="000000"/>
          <w:sz w:val="18"/>
          <w:szCs w:val="18"/>
        </w:rPr>
        <w:t>.</w:t>
      </w:r>
    </w:p>
    <w:p w14:paraId="6DD7268E" w14:textId="77777777" w:rsidR="00932C86" w:rsidRPr="003339D5"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3339D5"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3339D5">
        <w:rPr>
          <w:rFonts w:ascii="Verdana" w:hAnsi="Verdana" w:cstheme="minorHAnsi"/>
          <w:b/>
          <w:sz w:val="18"/>
          <w:szCs w:val="18"/>
        </w:rPr>
        <w:t>posiadają</w:t>
      </w:r>
      <w:r w:rsidR="00EA0696" w:rsidRPr="003339D5">
        <w:rPr>
          <w:rFonts w:ascii="Verdana" w:hAnsi="Verdana" w:cstheme="minorHAnsi"/>
          <w:b/>
          <w:sz w:val="18"/>
          <w:szCs w:val="18"/>
        </w:rPr>
        <w:t xml:space="preserve"> </w:t>
      </w:r>
      <w:r w:rsidR="00FE3379" w:rsidRPr="003339D5">
        <w:rPr>
          <w:rFonts w:ascii="Verdana" w:hAnsi="Verdana" w:cstheme="minorHAnsi"/>
          <w:b/>
          <w:sz w:val="18"/>
          <w:szCs w:val="18"/>
        </w:rPr>
        <w:t>niezbędn</w:t>
      </w:r>
      <w:r w:rsidRPr="003339D5">
        <w:rPr>
          <w:rFonts w:ascii="Verdana" w:hAnsi="Verdana" w:cstheme="minorHAnsi"/>
          <w:b/>
          <w:sz w:val="18"/>
          <w:szCs w:val="18"/>
        </w:rPr>
        <w:t>e</w:t>
      </w:r>
      <w:r w:rsidR="00FE3379" w:rsidRPr="003339D5">
        <w:rPr>
          <w:rFonts w:ascii="Verdana" w:hAnsi="Verdana" w:cstheme="minorHAnsi"/>
          <w:b/>
          <w:sz w:val="18"/>
          <w:szCs w:val="18"/>
        </w:rPr>
        <w:t xml:space="preserve"> zdolności techniczn</w:t>
      </w:r>
      <w:r w:rsidRPr="003339D5">
        <w:rPr>
          <w:rFonts w:ascii="Verdana" w:hAnsi="Verdana" w:cstheme="minorHAnsi"/>
          <w:b/>
          <w:sz w:val="18"/>
          <w:szCs w:val="18"/>
        </w:rPr>
        <w:t>e</w:t>
      </w:r>
      <w:r w:rsidR="00FE3379" w:rsidRPr="003339D5">
        <w:rPr>
          <w:rFonts w:ascii="Verdana" w:hAnsi="Verdana" w:cstheme="minorHAnsi"/>
          <w:b/>
          <w:sz w:val="18"/>
          <w:szCs w:val="18"/>
        </w:rPr>
        <w:t xml:space="preserve"> lub zawodow</w:t>
      </w:r>
      <w:r w:rsidRPr="003339D5">
        <w:rPr>
          <w:rFonts w:ascii="Verdana" w:hAnsi="Verdana" w:cstheme="minorHAnsi"/>
          <w:b/>
          <w:sz w:val="18"/>
          <w:szCs w:val="18"/>
        </w:rPr>
        <w:t>e</w:t>
      </w:r>
      <w:r w:rsidR="009273F4" w:rsidRPr="003339D5">
        <w:rPr>
          <w:rFonts w:ascii="Verdana" w:hAnsi="Verdana" w:cstheme="minorHAnsi"/>
          <w:b/>
          <w:sz w:val="18"/>
          <w:szCs w:val="18"/>
        </w:rPr>
        <w:t xml:space="preserve"> do zrealizowania Zakupu, w </w:t>
      </w:r>
      <w:r w:rsidR="00FE3379" w:rsidRPr="003339D5">
        <w:rPr>
          <w:rFonts w:ascii="Verdana" w:hAnsi="Verdana" w:cstheme="minorHAnsi"/>
          <w:b/>
          <w:sz w:val="18"/>
          <w:szCs w:val="18"/>
        </w:rPr>
        <w:t>szczególności wiedzę i doświadczenie oraz dyspon</w:t>
      </w:r>
      <w:r w:rsidRPr="003339D5">
        <w:rPr>
          <w:rFonts w:ascii="Verdana" w:hAnsi="Verdana" w:cstheme="minorHAnsi"/>
          <w:b/>
          <w:sz w:val="18"/>
          <w:szCs w:val="18"/>
        </w:rPr>
        <w:t>ują</w:t>
      </w:r>
      <w:r w:rsidR="009273F4" w:rsidRPr="003339D5">
        <w:rPr>
          <w:rFonts w:ascii="Verdana" w:hAnsi="Verdana" w:cstheme="minorHAnsi"/>
          <w:b/>
          <w:sz w:val="18"/>
          <w:szCs w:val="18"/>
        </w:rPr>
        <w:t xml:space="preserve"> potencjałem technicznym i </w:t>
      </w:r>
      <w:r w:rsidR="00FE3379" w:rsidRPr="003339D5">
        <w:rPr>
          <w:rFonts w:ascii="Verdana" w:hAnsi="Verdana" w:cstheme="minorHAnsi"/>
          <w:b/>
          <w:sz w:val="18"/>
          <w:szCs w:val="18"/>
        </w:rPr>
        <w:t>osobami zdolnymi do realizacji Zakupu</w:t>
      </w:r>
      <w:r w:rsidRPr="003339D5">
        <w:rPr>
          <w:rFonts w:ascii="Verdana" w:hAnsi="Verdana" w:cstheme="minorHAnsi"/>
          <w:b/>
          <w:sz w:val="18"/>
          <w:szCs w:val="18"/>
        </w:rPr>
        <w:t xml:space="preserve">, </w:t>
      </w:r>
      <w:r w:rsidR="008E52AA" w:rsidRPr="003339D5">
        <w:rPr>
          <w:rFonts w:ascii="Verdana" w:eastAsia="Calibri" w:hAnsi="Verdana" w:cstheme="minorHAnsi"/>
          <w:b/>
          <w:sz w:val="18"/>
          <w:szCs w:val="18"/>
        </w:rPr>
        <w:t>w tym</w:t>
      </w:r>
      <w:r w:rsidR="00F50732" w:rsidRPr="003339D5">
        <w:rPr>
          <w:rFonts w:ascii="Verdana" w:eastAsia="Calibri" w:hAnsi="Verdana" w:cstheme="minorHAnsi"/>
          <w:b/>
          <w:sz w:val="18"/>
          <w:szCs w:val="18"/>
        </w:rPr>
        <w:t>:</w:t>
      </w:r>
    </w:p>
    <w:p w14:paraId="012EB56C" w14:textId="03FB51FA" w:rsidR="00C7748F" w:rsidRPr="006D63E5" w:rsidRDefault="009D6EFA" w:rsidP="006D63E5">
      <w:pPr>
        <w:spacing w:line="240" w:lineRule="auto"/>
        <w:ind w:left="1134" w:right="1"/>
        <w:rPr>
          <w:rFonts w:ascii="Verdana" w:hAnsi="Verdana" w:cstheme="minorHAnsi"/>
          <w:color w:val="000000"/>
          <w:sz w:val="18"/>
          <w:szCs w:val="18"/>
        </w:rPr>
      </w:pPr>
      <w:r w:rsidRPr="003339D5">
        <w:rPr>
          <w:rFonts w:ascii="Verdana" w:hAnsi="Verdana" w:cstheme="minorHAnsi"/>
          <w:color w:val="000000"/>
          <w:sz w:val="18"/>
          <w:szCs w:val="18"/>
        </w:rPr>
        <w:t>Zamawiający nie stawia szczególnych wymagań w zakresie spełnienia tego warunku</w:t>
      </w:r>
      <w:r w:rsidR="006D63E5">
        <w:rPr>
          <w:rFonts w:ascii="Verdana" w:hAnsi="Verdana" w:cstheme="minorHAnsi"/>
          <w:color w:val="000000"/>
          <w:sz w:val="18"/>
          <w:szCs w:val="18"/>
        </w:rPr>
        <w:t>.</w:t>
      </w:r>
    </w:p>
    <w:p w14:paraId="1D9BC8BB" w14:textId="153B1ABE" w:rsidR="00DB5CEB" w:rsidRPr="003339D5" w:rsidRDefault="003339D5" w:rsidP="003339D5">
      <w:pPr>
        <w:numPr>
          <w:ilvl w:val="1"/>
          <w:numId w:val="89"/>
        </w:numPr>
        <w:spacing w:before="120" w:line="240" w:lineRule="auto"/>
        <w:ind w:left="1134" w:right="1" w:hanging="1134"/>
        <w:rPr>
          <w:rFonts w:ascii="Verdana" w:hAnsi="Verdana" w:cs="Calibri"/>
          <w:b/>
          <w:sz w:val="18"/>
          <w:szCs w:val="18"/>
        </w:rPr>
      </w:pPr>
      <w:r w:rsidRPr="003339D5">
        <w:rPr>
          <w:rFonts w:ascii="Verdana" w:eastAsia="Calibri" w:hAnsi="Verdana" w:cstheme="minorHAnsi"/>
          <w:sz w:val="18"/>
          <w:szCs w:val="18"/>
        </w:rPr>
        <w:lastRenderedPageBreak/>
        <w:t xml:space="preserve">Nie dotyczy. </w:t>
      </w:r>
    </w:p>
    <w:p w14:paraId="2EC50089" w14:textId="7962652E" w:rsidR="006D63E5" w:rsidRPr="00560DDC" w:rsidRDefault="00F50732" w:rsidP="006D63E5">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542DA8B4"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2"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2"/>
      <w:r w:rsidR="000B73CC">
        <w:rPr>
          <w:rFonts w:ascii="Trebuchet MS" w:eastAsiaTheme="majorEastAsia" w:hAnsi="Trebuchet MS" w:cstheme="majorBidi"/>
          <w:b w:val="0"/>
          <w:caps w:val="0"/>
          <w:color w:val="1A7466"/>
          <w:kern w:val="0"/>
          <w:sz w:val="32"/>
          <w:szCs w:val="32"/>
          <w:lang w:val="pl-PL"/>
        </w:rPr>
        <w:t xml:space="preserve"> – NIE DOTYCZY </w:t>
      </w:r>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3" w:name="_Toc489350394"/>
      <w:bookmarkStart w:id="154" w:name="_Toc515896286"/>
      <w:bookmarkStart w:id="155"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3"/>
      <w:bookmarkEnd w:id="154"/>
      <w:bookmarkEnd w:id="155"/>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73370771" w:rsidR="00B85629" w:rsidRPr="006D63E5"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6D63E5">
        <w:rPr>
          <w:rFonts w:ascii="Verdana" w:hAnsi="Verdana" w:cstheme="minorHAnsi"/>
          <w:sz w:val="18"/>
          <w:szCs w:val="18"/>
        </w:rPr>
        <w:t xml:space="preserve">Wykonawca, w </w:t>
      </w:r>
      <w:r w:rsidR="00B41C59" w:rsidRPr="006D63E5">
        <w:rPr>
          <w:rFonts w:ascii="Verdana" w:hAnsi="Verdana" w:cstheme="minorHAnsi"/>
          <w:sz w:val="18"/>
          <w:szCs w:val="18"/>
        </w:rPr>
        <w:t>celu wykazania braku podstaw do wykluczenia z </w:t>
      </w:r>
      <w:r w:rsidR="005133E6" w:rsidRPr="006D63E5">
        <w:rPr>
          <w:rFonts w:ascii="Verdana" w:hAnsi="Verdana" w:cstheme="minorHAnsi"/>
          <w:sz w:val="18"/>
          <w:szCs w:val="18"/>
        </w:rPr>
        <w:t xml:space="preserve">Postępowania </w:t>
      </w:r>
      <w:r w:rsidR="009D5BC2" w:rsidRPr="006D63E5">
        <w:rPr>
          <w:rFonts w:ascii="Verdana" w:hAnsi="Verdana" w:cstheme="minorHAnsi"/>
          <w:sz w:val="18"/>
          <w:szCs w:val="18"/>
          <w:lang w:eastAsia="pl-PL"/>
        </w:rPr>
        <w:t>zakupowego</w:t>
      </w:r>
      <w:r w:rsidR="009D5BC2" w:rsidRPr="006D63E5">
        <w:rPr>
          <w:rFonts w:ascii="Verdana" w:eastAsia="Calibri" w:hAnsi="Verdana" w:cstheme="minorHAnsi"/>
          <w:sz w:val="18"/>
          <w:szCs w:val="18"/>
        </w:rPr>
        <w:t xml:space="preserve"> </w:t>
      </w:r>
      <w:r w:rsidR="00B41C59" w:rsidRPr="006D63E5">
        <w:rPr>
          <w:rFonts w:ascii="Verdana" w:hAnsi="Verdana" w:cstheme="minorHAnsi"/>
          <w:sz w:val="18"/>
          <w:szCs w:val="18"/>
        </w:rPr>
        <w:t>oraz spełnienia warunków udziału w postępowaniu</w:t>
      </w:r>
      <w:r w:rsidR="009D5BC2" w:rsidRPr="006D63E5">
        <w:rPr>
          <w:rFonts w:ascii="Verdana" w:hAnsi="Verdana" w:cstheme="minorHAnsi"/>
          <w:sz w:val="18"/>
          <w:szCs w:val="18"/>
        </w:rPr>
        <w:t xml:space="preserve"> </w:t>
      </w:r>
      <w:r w:rsidR="009D5BC2" w:rsidRPr="006D63E5">
        <w:rPr>
          <w:rFonts w:ascii="Verdana" w:hAnsi="Verdana" w:cstheme="minorHAnsi"/>
          <w:sz w:val="18"/>
          <w:szCs w:val="18"/>
          <w:lang w:eastAsia="pl-PL"/>
        </w:rPr>
        <w:t>zakupowym</w:t>
      </w:r>
      <w:r w:rsidR="00B41C59" w:rsidRPr="006D63E5">
        <w:rPr>
          <w:rFonts w:ascii="Verdana" w:hAnsi="Verdana" w:cstheme="minorHAnsi"/>
          <w:sz w:val="18"/>
          <w:szCs w:val="18"/>
        </w:rPr>
        <w:t xml:space="preserve">, </w:t>
      </w:r>
      <w:r w:rsidRPr="006D63E5">
        <w:rPr>
          <w:rFonts w:ascii="Verdana" w:hAnsi="Verdana" w:cstheme="minorHAnsi"/>
          <w:sz w:val="18"/>
          <w:szCs w:val="18"/>
        </w:rPr>
        <w:t>zobowiązany jest złożyć wraz z Ofertą następujące dokumenty</w:t>
      </w:r>
      <w:r w:rsidR="00BD4897" w:rsidRPr="006D63E5">
        <w:rPr>
          <w:rFonts w:ascii="Verdana" w:hAnsi="Verdana" w:cstheme="minorHAnsi"/>
          <w:sz w:val="18"/>
          <w:szCs w:val="18"/>
        </w:rPr>
        <w:t>/oświadczenia</w:t>
      </w:r>
      <w:r w:rsidRPr="006D63E5">
        <w:rPr>
          <w:rFonts w:ascii="Verdana" w:hAnsi="Verdana" w:cstheme="minorHAnsi"/>
          <w:sz w:val="18"/>
          <w:szCs w:val="18"/>
        </w:rPr>
        <w:t>:</w:t>
      </w:r>
    </w:p>
    <w:p w14:paraId="23E3FD70" w14:textId="77777777" w:rsidR="0076398B" w:rsidRPr="006D63E5"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rPr>
      </w:pPr>
    </w:p>
    <w:p w14:paraId="1CA79822" w14:textId="77777777" w:rsidR="0076398B" w:rsidRPr="006D63E5"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rPr>
      </w:pPr>
    </w:p>
    <w:p w14:paraId="39541983" w14:textId="77777777" w:rsidR="0076398B" w:rsidRPr="006D63E5" w:rsidRDefault="0076398B" w:rsidP="006A30E7">
      <w:pPr>
        <w:pStyle w:val="Akapitzlist"/>
        <w:numPr>
          <w:ilvl w:val="1"/>
          <w:numId w:val="76"/>
        </w:numPr>
        <w:spacing w:before="120" w:after="120" w:line="240" w:lineRule="auto"/>
        <w:ind w:left="1134" w:right="1" w:hanging="1135"/>
        <w:contextualSpacing w:val="0"/>
        <w:rPr>
          <w:rFonts w:ascii="Verdana" w:eastAsia="Calibri" w:hAnsi="Verdana" w:cstheme="minorHAnsi"/>
          <w:vanish/>
          <w:sz w:val="18"/>
          <w:szCs w:val="18"/>
        </w:rPr>
      </w:pPr>
    </w:p>
    <w:p w14:paraId="09FBCE60" w14:textId="77777777" w:rsidR="0076398B" w:rsidRPr="006D63E5" w:rsidRDefault="0076398B" w:rsidP="006A30E7">
      <w:pPr>
        <w:pStyle w:val="Akapitzlist"/>
        <w:numPr>
          <w:ilvl w:val="2"/>
          <w:numId w:val="76"/>
        </w:numPr>
        <w:spacing w:before="120" w:after="120" w:line="240" w:lineRule="auto"/>
        <w:ind w:left="1134" w:right="1" w:hanging="1135"/>
        <w:contextualSpacing w:val="0"/>
        <w:rPr>
          <w:rFonts w:ascii="Verdana" w:eastAsia="Calibri" w:hAnsi="Verdana" w:cstheme="minorHAnsi"/>
          <w:vanish/>
          <w:sz w:val="18"/>
          <w:szCs w:val="18"/>
        </w:rPr>
      </w:pPr>
    </w:p>
    <w:p w14:paraId="13FA800D" w14:textId="77777777" w:rsidR="007758C5" w:rsidRPr="006D63E5" w:rsidRDefault="007758C5" w:rsidP="006D63E5">
      <w:pPr>
        <w:pStyle w:val="Akapitzlist"/>
        <w:spacing w:before="120" w:after="120" w:line="240" w:lineRule="auto"/>
        <w:ind w:left="1134" w:right="1"/>
        <w:contextualSpacing w:val="0"/>
        <w:rPr>
          <w:rFonts w:ascii="Verdana" w:eastAsia="Calibri" w:hAnsi="Verdana" w:cstheme="minorHAnsi"/>
          <w:sz w:val="18"/>
          <w:szCs w:val="18"/>
        </w:rPr>
      </w:pPr>
    </w:p>
    <w:p w14:paraId="3C8C7712" w14:textId="77777777" w:rsidR="00A519A9" w:rsidRPr="006D63E5"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470C5622" w14:textId="77777777" w:rsidR="00A519A9" w:rsidRPr="006D63E5"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rPr>
      </w:pPr>
    </w:p>
    <w:p w14:paraId="2806213C" w14:textId="77777777" w:rsidR="00A519A9" w:rsidRPr="006D63E5"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rPr>
      </w:pPr>
    </w:p>
    <w:p w14:paraId="46AA5B3B" w14:textId="189E12BD" w:rsidR="0044259B" w:rsidRPr="006D63E5" w:rsidRDefault="00BD4897" w:rsidP="0044259B">
      <w:pPr>
        <w:pStyle w:val="Tekstpodstawowy"/>
        <w:numPr>
          <w:ilvl w:val="2"/>
          <w:numId w:val="65"/>
        </w:numPr>
        <w:spacing w:before="120" w:line="240" w:lineRule="auto"/>
        <w:ind w:left="1134" w:right="1" w:hanging="1134"/>
        <w:rPr>
          <w:rStyle w:val="ui-provider"/>
          <w:rFonts w:ascii="Verdana" w:hAnsi="Verdana" w:cstheme="minorHAnsi"/>
          <w:sz w:val="18"/>
          <w:szCs w:val="18"/>
        </w:rPr>
      </w:pPr>
      <w:r w:rsidRPr="006D63E5">
        <w:rPr>
          <w:rFonts w:ascii="Verdana" w:eastAsia="Calibri" w:hAnsi="Verdana" w:cstheme="minorHAnsi"/>
          <w:sz w:val="18"/>
          <w:szCs w:val="18"/>
        </w:rPr>
        <w:t xml:space="preserve">W celu potwierdzenia </w:t>
      </w:r>
      <w:r w:rsidRPr="006D63E5">
        <w:rPr>
          <w:rFonts w:ascii="Verdana" w:eastAsia="Calibri" w:hAnsi="Verdana" w:cstheme="minorHAnsi"/>
          <w:b/>
          <w:sz w:val="18"/>
          <w:szCs w:val="18"/>
        </w:rPr>
        <w:t>braku podstaw wykluczenia</w:t>
      </w:r>
      <w:r w:rsidRPr="006D63E5">
        <w:rPr>
          <w:rFonts w:ascii="Verdana" w:eastAsia="Calibri" w:hAnsi="Verdana" w:cstheme="minorHAnsi"/>
          <w:sz w:val="18"/>
          <w:szCs w:val="18"/>
        </w:rPr>
        <w:t xml:space="preserve"> Wykonawcy, o których mowa w pkt </w:t>
      </w:r>
      <w:r w:rsidR="00A76A4D" w:rsidRPr="006D63E5">
        <w:rPr>
          <w:rFonts w:ascii="Verdana" w:eastAsia="Calibri" w:hAnsi="Verdana" w:cstheme="minorHAnsi"/>
          <w:sz w:val="18"/>
          <w:szCs w:val="18"/>
        </w:rPr>
        <w:t>14</w:t>
      </w:r>
      <w:r w:rsidRPr="006D63E5">
        <w:rPr>
          <w:rFonts w:ascii="Verdana" w:eastAsia="Calibri" w:hAnsi="Verdana" w:cstheme="minorHAnsi"/>
          <w:sz w:val="18"/>
          <w:szCs w:val="18"/>
        </w:rPr>
        <w:t>.2.</w:t>
      </w:r>
      <w:r w:rsidR="00A76A4D" w:rsidRPr="006D63E5" w:rsidDel="00A76A4D">
        <w:rPr>
          <w:rFonts w:ascii="Verdana" w:eastAsia="Calibri" w:hAnsi="Verdana" w:cstheme="minorHAnsi"/>
          <w:sz w:val="18"/>
          <w:szCs w:val="18"/>
        </w:rPr>
        <w:t xml:space="preserve"> </w:t>
      </w:r>
      <w:r w:rsidRPr="006D63E5">
        <w:rPr>
          <w:rFonts w:ascii="Verdana" w:eastAsia="Calibri" w:hAnsi="Verdana" w:cstheme="minorHAnsi"/>
          <w:sz w:val="18"/>
          <w:szCs w:val="18"/>
        </w:rPr>
        <w:t xml:space="preserve"> </w:t>
      </w:r>
      <w:r w:rsidR="00904E94" w:rsidRPr="006D63E5">
        <w:rPr>
          <w:rFonts w:ascii="Verdana" w:eastAsia="Calibri" w:hAnsi="Verdana" w:cstheme="minorHAnsi"/>
          <w:sz w:val="18"/>
          <w:szCs w:val="18"/>
        </w:rPr>
        <w:t>SWZ</w:t>
      </w:r>
      <w:r w:rsidRPr="006D63E5">
        <w:rPr>
          <w:rFonts w:ascii="Verdana" w:eastAsia="Calibri" w:hAnsi="Verdana" w:cstheme="minorHAnsi"/>
          <w:sz w:val="18"/>
          <w:szCs w:val="18"/>
        </w:rPr>
        <w:t>, Wykonawca winien złożyć stosowne oświadczenia w treści Formularza Oferty.</w:t>
      </w: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53291943" w14:textId="65AC9403" w:rsidR="00622390" w:rsidRPr="006B0420" w:rsidRDefault="00407A74" w:rsidP="006A30E7">
      <w:pPr>
        <w:pStyle w:val="Tekstpodstawowy"/>
        <w:numPr>
          <w:ilvl w:val="2"/>
          <w:numId w:val="76"/>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6C445F3E" w:rsidR="00407A74" w:rsidRPr="006B0420"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6D63E5">
        <w:rPr>
          <w:rFonts w:ascii="Verdana" w:eastAsia="Calibri" w:hAnsi="Verdana" w:cstheme="minorHAnsi"/>
          <w:sz w:val="18"/>
          <w:szCs w:val="18"/>
        </w:rPr>
        <w:t xml:space="preserve"> nie dotyczy.</w:t>
      </w:r>
    </w:p>
    <w:p w14:paraId="4701C489" w14:textId="2B886436"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w:t>
      </w:r>
      <w:r w:rsidRPr="006D63E5">
        <w:rPr>
          <w:rFonts w:ascii="Verdana" w:eastAsia="Calibri" w:hAnsi="Verdana" w:cstheme="minorHAnsi"/>
          <w:sz w:val="18"/>
          <w:szCs w:val="18"/>
        </w:rPr>
        <w:t xml:space="preserve">pkt </w:t>
      </w:r>
      <w:r w:rsidR="00122B27" w:rsidRPr="006D63E5">
        <w:rPr>
          <w:rFonts w:ascii="Verdana" w:eastAsia="Calibri" w:hAnsi="Verdana" w:cstheme="minorHAnsi"/>
          <w:sz w:val="18"/>
          <w:szCs w:val="18"/>
        </w:rPr>
        <w:t>14</w:t>
      </w:r>
      <w:r w:rsidR="0097580E" w:rsidRPr="006D63E5">
        <w:rPr>
          <w:rFonts w:ascii="Verdana" w:eastAsia="Calibri" w:hAnsi="Verdana" w:cstheme="minorHAnsi"/>
          <w:sz w:val="18"/>
          <w:szCs w:val="18"/>
        </w:rPr>
        <w:t>.</w:t>
      </w:r>
      <w:r w:rsidR="00122B27" w:rsidRPr="006D63E5">
        <w:rPr>
          <w:rFonts w:ascii="Verdana" w:eastAsia="Calibri" w:hAnsi="Verdana" w:cstheme="minorHAnsi"/>
          <w:sz w:val="18"/>
          <w:szCs w:val="18"/>
        </w:rPr>
        <w:t>3</w:t>
      </w:r>
      <w:r w:rsidR="0097580E" w:rsidRPr="006D63E5">
        <w:rPr>
          <w:rFonts w:ascii="Verdana" w:eastAsia="Calibri" w:hAnsi="Verdana" w:cstheme="minorHAnsi"/>
          <w:sz w:val="18"/>
          <w:szCs w:val="18"/>
        </w:rPr>
        <w:t>.2</w:t>
      </w:r>
      <w:r w:rsidRPr="006D63E5">
        <w:rPr>
          <w:rFonts w:ascii="Verdana" w:eastAsia="Calibri" w:hAnsi="Verdana" w:cstheme="minorHAnsi"/>
          <w:sz w:val="18"/>
          <w:szCs w:val="18"/>
        </w:rPr>
        <w:t>.:</w:t>
      </w:r>
      <w:r w:rsidR="006D63E5" w:rsidRPr="006D63E5">
        <w:rPr>
          <w:rFonts w:ascii="Verdana" w:eastAsia="Calibri" w:hAnsi="Verdana" w:cstheme="minorHAnsi"/>
          <w:sz w:val="18"/>
          <w:szCs w:val="18"/>
        </w:rPr>
        <w:t xml:space="preserve"> </w:t>
      </w:r>
      <w:r w:rsidR="006D63E5">
        <w:rPr>
          <w:rFonts w:ascii="Verdana" w:eastAsia="Calibri" w:hAnsi="Verdana" w:cstheme="minorHAnsi"/>
          <w:sz w:val="18"/>
          <w:szCs w:val="18"/>
        </w:rPr>
        <w:t>nie dotyczy.</w:t>
      </w:r>
    </w:p>
    <w:p w14:paraId="117D9856" w14:textId="787E5D5F" w:rsidR="00407A74" w:rsidRPr="006D63E5"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r w:rsidR="006D63E5" w:rsidRPr="006D63E5">
        <w:rPr>
          <w:rFonts w:ascii="Verdana" w:eastAsia="Calibri" w:hAnsi="Verdana" w:cstheme="minorHAnsi"/>
          <w:sz w:val="18"/>
          <w:szCs w:val="18"/>
        </w:rPr>
        <w:t xml:space="preserve"> </w:t>
      </w:r>
      <w:r w:rsidR="006D63E5">
        <w:rPr>
          <w:rFonts w:ascii="Verdana" w:eastAsia="Calibri" w:hAnsi="Verdana" w:cstheme="minorHAnsi"/>
          <w:sz w:val="18"/>
          <w:szCs w:val="18"/>
        </w:rPr>
        <w:t>nie dotyczy.</w:t>
      </w:r>
    </w:p>
    <w:p w14:paraId="583651C0" w14:textId="77777777" w:rsidR="006D63E5" w:rsidRPr="006B0420" w:rsidRDefault="006D63E5" w:rsidP="006D63E5">
      <w:pPr>
        <w:pStyle w:val="Tekstpodstawowy"/>
        <w:spacing w:before="120" w:line="240" w:lineRule="auto"/>
        <w:ind w:left="2" w:right="-283"/>
        <w:rPr>
          <w:rFonts w:ascii="Verdana" w:hAnsi="Verdana" w:cstheme="minorHAnsi"/>
          <w:sz w:val="18"/>
          <w:szCs w:val="18"/>
        </w:rPr>
      </w:pP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 xml:space="preserve">bezpłatnych baz danych, Zamawiający pobierze samodzielnie z tych baz danych wskazane przez </w:t>
      </w:r>
      <w:r w:rsidRPr="006B0420">
        <w:rPr>
          <w:rFonts w:ascii="Verdana" w:eastAsia="Calibri" w:hAnsi="Verdana" w:cstheme="minorHAnsi"/>
          <w:sz w:val="18"/>
          <w:szCs w:val="18"/>
        </w:rPr>
        <w:lastRenderedPageBreak/>
        <w:t>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48D086A5" w:rsidR="002D280D" w:rsidRPr="006D63E5" w:rsidRDefault="006D63E5"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rPr>
      </w:pPr>
      <w:bookmarkStart w:id="156" w:name="_Toc404679040"/>
      <w:bookmarkStart w:id="157" w:name="_Toc360717307"/>
      <w:bookmarkStart w:id="158" w:name="_Toc462325348"/>
      <w:bookmarkStart w:id="159" w:name="_Toc40987391"/>
      <w:bookmarkStart w:id="160" w:name="_Toc122344780"/>
      <w:bookmarkStart w:id="161" w:name="_Toc40987401"/>
      <w:proofErr w:type="spellStart"/>
      <w:r w:rsidRPr="006D63E5">
        <w:rPr>
          <w:rFonts w:ascii="Verdana" w:hAnsi="Verdana" w:cstheme="minorHAnsi"/>
          <w:b w:val="0"/>
          <w:caps w:val="0"/>
          <w:sz w:val="18"/>
          <w:szCs w:val="18"/>
        </w:rPr>
        <w:t>Nie</w:t>
      </w:r>
      <w:proofErr w:type="spellEnd"/>
      <w:r w:rsidRPr="006D63E5">
        <w:rPr>
          <w:rFonts w:ascii="Verdana" w:hAnsi="Verdana" w:cstheme="minorHAnsi"/>
          <w:b w:val="0"/>
          <w:caps w:val="0"/>
          <w:sz w:val="18"/>
          <w:szCs w:val="18"/>
        </w:rPr>
        <w:t xml:space="preserve"> </w:t>
      </w:r>
      <w:proofErr w:type="spellStart"/>
      <w:r w:rsidRPr="006D63E5">
        <w:rPr>
          <w:rFonts w:ascii="Verdana" w:hAnsi="Verdana" w:cstheme="minorHAnsi"/>
          <w:b w:val="0"/>
          <w:caps w:val="0"/>
          <w:sz w:val="18"/>
          <w:szCs w:val="18"/>
        </w:rPr>
        <w:t>dotyczy</w:t>
      </w:r>
      <w:proofErr w:type="spellEnd"/>
      <w:r w:rsidRPr="006D63E5">
        <w:rPr>
          <w:rFonts w:ascii="Verdana" w:hAnsi="Verdana" w:cstheme="minorHAnsi"/>
          <w:b w:val="0"/>
          <w:caps w:val="0"/>
          <w:sz w:val="18"/>
          <w:szCs w:val="18"/>
        </w:rPr>
        <w:t>.</w:t>
      </w:r>
      <w:bookmarkEnd w:id="156"/>
      <w:bookmarkEnd w:id="157"/>
      <w:bookmarkEnd w:id="158"/>
      <w:bookmarkEnd w:id="159"/>
      <w:bookmarkEnd w:id="160"/>
    </w:p>
    <w:bookmarkEnd w:id="161"/>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2"/>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4B420487" w14:textId="32F4279C" w:rsidR="009305E7" w:rsidRPr="006D63E5" w:rsidRDefault="009305E7" w:rsidP="0094067E">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6D63E5">
        <w:rPr>
          <w:rFonts w:ascii="Verdana" w:eastAsia="Calibri" w:hAnsi="Verdana" w:cstheme="minorHAnsi"/>
          <w:sz w:val="18"/>
          <w:szCs w:val="18"/>
        </w:rPr>
        <w:t xml:space="preserve">Zamawiający </w:t>
      </w:r>
      <w:r w:rsidRPr="006D63E5">
        <w:rPr>
          <w:rFonts w:ascii="Verdana" w:eastAsia="Calibri" w:hAnsi="Verdana" w:cstheme="minorHAnsi"/>
          <w:b/>
          <w:sz w:val="18"/>
          <w:szCs w:val="18"/>
        </w:rPr>
        <w:t>odstępuje od żądania wadium</w:t>
      </w:r>
      <w:r w:rsidRPr="006D63E5">
        <w:rPr>
          <w:rFonts w:ascii="Verdana" w:eastAsia="Calibri" w:hAnsi="Verdana" w:cstheme="minorHAnsi"/>
          <w:sz w:val="18"/>
          <w:szCs w:val="18"/>
        </w:rPr>
        <w:t xml:space="preserve"> w niniejszym Postępowaniu</w:t>
      </w:r>
      <w:r w:rsidR="009D5BC2" w:rsidRPr="006D63E5">
        <w:rPr>
          <w:rFonts w:ascii="Verdana" w:eastAsia="Calibri" w:hAnsi="Verdana" w:cstheme="minorHAnsi"/>
          <w:sz w:val="18"/>
          <w:szCs w:val="18"/>
        </w:rPr>
        <w:t xml:space="preserve"> </w:t>
      </w:r>
      <w:r w:rsidR="009D5BC2" w:rsidRPr="006D63E5">
        <w:rPr>
          <w:rFonts w:ascii="Verdana" w:hAnsi="Verdana" w:cstheme="minorHAnsi"/>
          <w:sz w:val="18"/>
          <w:szCs w:val="18"/>
          <w:lang w:eastAsia="pl-PL"/>
        </w:rPr>
        <w:t>zakupowym</w:t>
      </w:r>
      <w:r w:rsidRPr="006D63E5">
        <w:rPr>
          <w:rFonts w:ascii="Verdana" w:eastAsia="Calibri" w:hAnsi="Verdana" w:cstheme="minorHAnsi"/>
          <w:sz w:val="18"/>
          <w:szCs w:val="18"/>
        </w:rPr>
        <w:t>.</w:t>
      </w:r>
      <w:r w:rsidR="006D63E5" w:rsidRPr="006D63E5">
        <w:rPr>
          <w:rFonts w:ascii="Verdana" w:hAnsi="Verdana" w:cstheme="minorHAnsi"/>
          <w:b/>
          <w:sz w:val="18"/>
          <w:szCs w:val="18"/>
          <w:u w:val="single"/>
        </w:rPr>
        <w:t xml:space="preserve"> </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3"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3"/>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3A242359"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000B73CC">
        <w:rPr>
          <w:rFonts w:ascii="Verdana" w:eastAsia="Calibri" w:hAnsi="Verdana" w:cstheme="minorHAnsi"/>
          <w:b/>
          <w:bCs/>
          <w:sz w:val="18"/>
          <w:szCs w:val="18"/>
        </w:rPr>
        <w:t>9</w:t>
      </w:r>
      <w:r w:rsidR="00CC5EDC" w:rsidRPr="006D63E5">
        <w:rPr>
          <w:rFonts w:ascii="Verdana" w:eastAsia="Calibri" w:hAnsi="Verdana" w:cstheme="minorHAnsi"/>
          <w:b/>
          <w:bCs/>
          <w:sz w:val="18"/>
          <w:szCs w:val="18"/>
        </w:rPr>
        <w:t>0</w:t>
      </w:r>
      <w:r w:rsidRPr="006D63E5">
        <w:rPr>
          <w:rFonts w:ascii="Verdana" w:eastAsia="Calibri" w:hAnsi="Verdana" w:cstheme="minorHAnsi"/>
          <w:b/>
          <w:bCs/>
          <w:sz w:val="18"/>
          <w:szCs w:val="18"/>
        </w:rPr>
        <w:t xml:space="preserve"> dni</w:t>
      </w:r>
      <w:r w:rsidRPr="006B0420">
        <w:rPr>
          <w:rFonts w:ascii="Verdana" w:eastAsia="Calibri" w:hAnsi="Verdana" w:cstheme="minorHAnsi"/>
          <w:sz w:val="18"/>
          <w:szCs w:val="18"/>
        </w:rPr>
        <w:t xml:space="preserve">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4"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4"/>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5" w:name="_Toc122344791"/>
      <w:bookmarkEnd w:id="165"/>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6" w:name="_Toc122344792"/>
      <w:bookmarkEnd w:id="166"/>
    </w:p>
    <w:p w14:paraId="1F519933" w14:textId="4FEFD6E4" w:rsidR="00E6650A" w:rsidRPr="001457F5"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lang w:val="pl-PL"/>
        </w:rPr>
      </w:pPr>
      <w:bookmarkStart w:id="167"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1457F5">
        <w:rPr>
          <w:rFonts w:ascii="Verdana" w:hAnsi="Verdana" w:cstheme="minorHAnsi"/>
          <w:b w:val="0"/>
          <w:sz w:val="18"/>
          <w:szCs w:val="18"/>
          <w:lang w:val="pl-PL"/>
        </w:rPr>
        <w:t xml:space="preserve">Zamawiający zobowiązuje się niezwłocznie udzielić wyjaśnień, </w:t>
      </w:r>
      <w:r w:rsidRPr="001457F5">
        <w:rPr>
          <w:rFonts w:ascii="Verdana" w:eastAsia="Calibri" w:hAnsi="Verdana" w:cstheme="minorHAnsi"/>
          <w:b w:val="0"/>
          <w:sz w:val="18"/>
          <w:szCs w:val="18"/>
          <w:lang w:val="pl-PL"/>
        </w:rPr>
        <w:t xml:space="preserve">za pośrednictwem </w:t>
      </w:r>
      <w:r w:rsidRPr="001457F5">
        <w:rPr>
          <w:rFonts w:ascii="Verdana" w:hAnsi="Verdana" w:cstheme="minorHAnsi"/>
          <w:b w:val="0"/>
          <w:sz w:val="18"/>
          <w:szCs w:val="18"/>
          <w:lang w:val="pl-PL" w:eastAsia="pl-PL"/>
        </w:rPr>
        <w:t>Systemu Zakupowego GK PGE,</w:t>
      </w:r>
      <w:r w:rsidRPr="001457F5">
        <w:rPr>
          <w:rFonts w:ascii="Verdana" w:hAnsi="Verdana" w:cstheme="minorHAnsi"/>
          <w:b w:val="0"/>
          <w:sz w:val="18"/>
          <w:szCs w:val="18"/>
          <w:lang w:val="pl-PL"/>
        </w:rPr>
        <w:t xml:space="preserve"> pod warunkiem, że wniosek o wyjaśnienie wpłynie nie później niż 3 dni robocze przed upływem terminu składania ofert.</w:t>
      </w:r>
      <w:r w:rsidRPr="001457F5">
        <w:rPr>
          <w:rFonts w:ascii="Verdana" w:hAnsi="Verdana" w:cstheme="minorHAnsi"/>
          <w:sz w:val="18"/>
          <w:szCs w:val="18"/>
          <w:lang w:val="pl-PL"/>
        </w:rPr>
        <w:t xml:space="preserve"> </w:t>
      </w:r>
      <w:r w:rsidRPr="001457F5">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67"/>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68" w:name="_Toc354752433"/>
      <w:bookmarkStart w:id="169" w:name="_Toc516566372"/>
      <w:bookmarkStart w:id="170" w:name="_Toc516581642"/>
      <w:bookmarkStart w:id="171" w:name="_Toc516734827"/>
      <w:bookmarkStart w:id="172" w:name="_Toc516738857"/>
      <w:bookmarkStart w:id="173"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8"/>
      <w:bookmarkEnd w:id="169"/>
      <w:bookmarkEnd w:id="170"/>
      <w:bookmarkEnd w:id="171"/>
      <w:bookmarkEnd w:id="172"/>
      <w:bookmarkEnd w:id="173"/>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4" w:name="_Toc137824138"/>
      <w:bookmarkStart w:id="175" w:name="_Toc154823354"/>
      <w:bookmarkStart w:id="176" w:name="_Toc165273920"/>
      <w:bookmarkStart w:id="177" w:name="_Toc165274189"/>
      <w:bookmarkStart w:id="178" w:name="_Toc243294549"/>
      <w:bookmarkStart w:id="179" w:name="_Toc489350398"/>
      <w:bookmarkStart w:id="180" w:name="_Toc515896290"/>
      <w:bookmarkStart w:id="181" w:name="_Toc122344795"/>
      <w:r w:rsidRPr="006B0420">
        <w:rPr>
          <w:rFonts w:ascii="Trebuchet MS" w:eastAsiaTheme="majorEastAsia" w:hAnsi="Trebuchet MS" w:cstheme="majorBidi"/>
          <w:b w:val="0"/>
          <w:caps w:val="0"/>
          <w:color w:val="1A7466"/>
          <w:kern w:val="0"/>
          <w:sz w:val="32"/>
          <w:szCs w:val="32"/>
          <w:lang w:val="pl-PL"/>
        </w:rPr>
        <w:lastRenderedPageBreak/>
        <w:t>OPIS SPOSOBU PRZYGOTOWANIA OFERT</w:t>
      </w:r>
      <w:bookmarkEnd w:id="174"/>
      <w:bookmarkEnd w:id="175"/>
      <w:bookmarkEnd w:id="176"/>
      <w:bookmarkEnd w:id="177"/>
      <w:bookmarkEnd w:id="178"/>
      <w:bookmarkEnd w:id="179"/>
      <w:bookmarkEnd w:id="180"/>
      <w:bookmarkEnd w:id="181"/>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FCECD66"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132BF0FF" w:rsidR="00DB3802" w:rsidRPr="006B0420" w:rsidRDefault="001F51A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59FC29DF" w:rsidR="007A51D2" w:rsidRPr="006B0420" w:rsidRDefault="006D63E5"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p>
    <w:p w14:paraId="4E5AE456" w14:textId="1BBABC42" w:rsidR="00DC1851" w:rsidRPr="006B04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Dokumenty wskazane w pkt. 1</w:t>
      </w:r>
      <w:r w:rsidR="008F78C3" w:rsidRPr="006B0420">
        <w:rPr>
          <w:rFonts w:ascii="Verdana" w:eastAsia="Calibri" w:hAnsi="Verdana" w:cstheme="minorHAnsi"/>
          <w:sz w:val="18"/>
          <w:szCs w:val="18"/>
          <w:lang w:eastAsia="pl-PL"/>
        </w:rPr>
        <w:t>6</w:t>
      </w:r>
      <w:r w:rsidRPr="006B0420">
        <w:rPr>
          <w:rFonts w:ascii="Verdana" w:eastAsia="Calibri" w:hAnsi="Verdana" w:cstheme="minorHAnsi"/>
          <w:sz w:val="18"/>
          <w:szCs w:val="18"/>
          <w:lang w:eastAsia="pl-PL"/>
        </w:rPr>
        <w:t>.1</w:t>
      </w:r>
      <w:r w:rsidRPr="006D63E5">
        <w:rPr>
          <w:rFonts w:ascii="Verdana" w:eastAsia="Calibri" w:hAnsi="Verdana" w:cstheme="minorHAnsi"/>
          <w:sz w:val="18"/>
          <w:szCs w:val="18"/>
          <w:lang w:eastAsia="pl-PL"/>
        </w:rPr>
        <w:t>., 1</w:t>
      </w:r>
      <w:r w:rsidR="008F78C3" w:rsidRPr="006D63E5">
        <w:rPr>
          <w:rFonts w:ascii="Verdana" w:eastAsia="Calibri" w:hAnsi="Verdana" w:cstheme="minorHAnsi"/>
          <w:sz w:val="18"/>
          <w:szCs w:val="18"/>
          <w:lang w:eastAsia="pl-PL"/>
        </w:rPr>
        <w:t>6</w:t>
      </w:r>
      <w:r w:rsidRPr="006D63E5">
        <w:rPr>
          <w:rFonts w:ascii="Verdana" w:eastAsia="Calibri" w:hAnsi="Verdana" w:cstheme="minorHAnsi"/>
          <w:sz w:val="18"/>
          <w:szCs w:val="18"/>
          <w:lang w:eastAsia="pl-PL"/>
        </w:rPr>
        <w:t>.2. (o ile dotyczy)</w:t>
      </w:r>
      <w:r w:rsidR="00BF5D6B" w:rsidRPr="006D63E5">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2" w:name="_Toc165273921"/>
      <w:bookmarkStart w:id="183" w:name="_Toc165274190"/>
      <w:bookmarkStart w:id="184" w:name="_Toc243294550"/>
      <w:bookmarkStart w:id="185" w:name="_Toc489350399"/>
      <w:bookmarkStart w:id="186" w:name="_Toc515896292"/>
      <w:bookmarkStart w:id="187"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2"/>
      <w:bookmarkEnd w:id="183"/>
      <w:bookmarkEnd w:id="184"/>
      <w:bookmarkEnd w:id="185"/>
      <w:bookmarkEnd w:id="186"/>
      <w:bookmarkEnd w:id="187"/>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52915C0E"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w:t>
      </w:r>
      <w:r w:rsidRPr="006D63E5">
        <w:rPr>
          <w:rFonts w:ascii="Verdana" w:eastAsia="Calibri" w:hAnsi="Verdana" w:cstheme="minorHAnsi"/>
          <w:b/>
          <w:bCs/>
          <w:sz w:val="18"/>
          <w:szCs w:val="18"/>
        </w:rPr>
        <w:t xml:space="preserve">do dnia </w:t>
      </w:r>
      <w:r w:rsidR="003842B5">
        <w:rPr>
          <w:rFonts w:ascii="Verdana" w:eastAsia="Calibri" w:hAnsi="Verdana" w:cstheme="minorHAnsi"/>
          <w:b/>
          <w:bCs/>
          <w:sz w:val="18"/>
          <w:szCs w:val="18"/>
        </w:rPr>
        <w:t>18.07.2025 r.</w:t>
      </w:r>
      <w:r w:rsidRPr="006D63E5">
        <w:rPr>
          <w:rFonts w:ascii="Verdana" w:eastAsia="Calibri" w:hAnsi="Verdana" w:cstheme="minorHAnsi"/>
          <w:b/>
          <w:bCs/>
          <w:sz w:val="18"/>
          <w:szCs w:val="18"/>
        </w:rPr>
        <w:t xml:space="preserve"> do godziny </w:t>
      </w:r>
      <w:r w:rsidR="003842B5">
        <w:rPr>
          <w:rFonts w:ascii="Verdana" w:eastAsia="Calibri" w:hAnsi="Verdana" w:cstheme="minorHAnsi"/>
          <w:b/>
          <w:bCs/>
          <w:sz w:val="18"/>
          <w:szCs w:val="18"/>
        </w:rPr>
        <w:t>11:00.</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8" w:name="_Toc354752480"/>
      <w:bookmarkStart w:id="189" w:name="_Toc516566408"/>
      <w:bookmarkStart w:id="190" w:name="_Toc516581682"/>
      <w:bookmarkStart w:id="191" w:name="_Toc516734868"/>
      <w:bookmarkStart w:id="192"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8"/>
      <w:bookmarkEnd w:id="189"/>
      <w:bookmarkEnd w:id="190"/>
      <w:bookmarkEnd w:id="191"/>
      <w:bookmarkEnd w:id="192"/>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3"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3"/>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705D3FB3"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323CFE05" w:rsidR="00003E6E"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amówienia, które</w:t>
      </w:r>
      <w:r w:rsidR="006D63E5">
        <w:rPr>
          <w:rFonts w:ascii="Verdana" w:eastAsia="Calibri" w:hAnsi="Verdana" w:cstheme="minorHAnsi"/>
          <w:sz w:val="18"/>
          <w:szCs w:val="18"/>
        </w:rPr>
        <w:t>go</w:t>
      </w:r>
      <w:r w:rsidRPr="006B0420">
        <w:rPr>
          <w:rFonts w:ascii="Verdana" w:eastAsia="Calibri" w:hAnsi="Verdana" w:cstheme="minorHAnsi"/>
          <w:sz w:val="18"/>
          <w:szCs w:val="18"/>
        </w:rPr>
        <w:t xml:space="preserve"> projekt stanowi Załączni</w:t>
      </w:r>
      <w:r w:rsidRPr="006D63E5">
        <w:rPr>
          <w:rFonts w:ascii="Verdana" w:eastAsia="Calibri" w:hAnsi="Verdana" w:cstheme="minorHAnsi"/>
          <w:sz w:val="18"/>
          <w:szCs w:val="18"/>
        </w:rPr>
        <w:t xml:space="preserve">k nr </w:t>
      </w:r>
      <w:r w:rsidR="00250B1A" w:rsidRPr="006D63E5">
        <w:rPr>
          <w:rFonts w:ascii="Verdana" w:eastAsia="Calibri" w:hAnsi="Verdana" w:cstheme="minorHAnsi"/>
          <w:sz w:val="18"/>
          <w:szCs w:val="18"/>
        </w:rPr>
        <w:t>2</w:t>
      </w:r>
      <w:r w:rsidR="006D63E5" w:rsidRPr="006D63E5">
        <w:rPr>
          <w:rFonts w:ascii="Verdana" w:eastAsia="Calibri" w:hAnsi="Verdana" w:cstheme="minorHAnsi"/>
          <w:sz w:val="18"/>
          <w:szCs w:val="18"/>
        </w:rPr>
        <w:t>A</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0FE8DE0B"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Wykonawca określi cenę realizacji Przedmiotu zamówienia poprzez wskazanie łącznej ceny netto, podatku VAT oraz ceny brutto zamówienia</w:t>
      </w:r>
      <w:r w:rsidR="006D63E5">
        <w:rPr>
          <w:rFonts w:ascii="Verdana" w:eastAsia="Calibri" w:hAnsi="Verdana" w:cstheme="minorHAnsi"/>
          <w:sz w:val="18"/>
          <w:szCs w:val="18"/>
        </w:rPr>
        <w:t xml:space="preserve">. </w:t>
      </w:r>
      <w:r w:rsidRPr="006D63E5">
        <w:rPr>
          <w:rFonts w:ascii="Verdana" w:eastAsia="Calibri" w:hAnsi="Verdana" w:cstheme="minorHAnsi"/>
          <w:b/>
          <w:bCs/>
          <w:sz w:val="18"/>
          <w:szCs w:val="18"/>
        </w:rPr>
        <w:t xml:space="preserve">Wyliczenia ceny </w:t>
      </w:r>
      <w:r w:rsidR="00B71EE2" w:rsidRPr="006D63E5">
        <w:rPr>
          <w:rFonts w:ascii="Verdana" w:eastAsia="Calibri" w:hAnsi="Verdana" w:cstheme="minorHAnsi"/>
          <w:b/>
          <w:bCs/>
          <w:sz w:val="18"/>
          <w:szCs w:val="18"/>
        </w:rPr>
        <w:t>netto</w:t>
      </w:r>
      <w:r w:rsidR="00DD64B7" w:rsidRPr="006D63E5">
        <w:rPr>
          <w:rFonts w:ascii="Verdana" w:eastAsia="Calibri" w:hAnsi="Verdana" w:cstheme="minorHAnsi"/>
          <w:b/>
          <w:bCs/>
          <w:sz w:val="18"/>
          <w:szCs w:val="18"/>
        </w:rPr>
        <w:t xml:space="preserve"> </w:t>
      </w:r>
      <w:r w:rsidRPr="006D63E5">
        <w:rPr>
          <w:rFonts w:ascii="Verdana" w:eastAsia="Calibri" w:hAnsi="Verdana" w:cstheme="minorHAnsi"/>
          <w:b/>
          <w:bCs/>
          <w:sz w:val="18"/>
          <w:szCs w:val="18"/>
        </w:rPr>
        <w:t>Oferty należy dokonać zgodnie z</w:t>
      </w:r>
      <w:r w:rsidR="00EB6F5D" w:rsidRPr="006D63E5">
        <w:rPr>
          <w:rFonts w:ascii="Verdana" w:eastAsia="Calibri" w:hAnsi="Verdana" w:cstheme="minorHAnsi"/>
          <w:b/>
          <w:bCs/>
          <w:sz w:val="18"/>
          <w:szCs w:val="18"/>
        </w:rPr>
        <w:t> </w:t>
      </w:r>
      <w:r w:rsidR="00250B1A" w:rsidRPr="006D63E5">
        <w:rPr>
          <w:rFonts w:ascii="Verdana" w:eastAsia="Calibri" w:hAnsi="Verdana" w:cstheme="minorHAnsi"/>
          <w:b/>
          <w:bCs/>
          <w:sz w:val="18"/>
          <w:szCs w:val="18"/>
        </w:rPr>
        <w:t xml:space="preserve">treścią Formularza </w:t>
      </w:r>
      <w:r w:rsidR="00AD36D1" w:rsidRPr="006D63E5">
        <w:rPr>
          <w:rFonts w:ascii="Verdana" w:eastAsia="Calibri" w:hAnsi="Verdana" w:cstheme="minorHAnsi"/>
          <w:b/>
          <w:bCs/>
          <w:sz w:val="18"/>
          <w:szCs w:val="18"/>
        </w:rPr>
        <w:t xml:space="preserve">cenowego stanowiącego Załącznik nr </w:t>
      </w:r>
      <w:r w:rsidR="001B63ED" w:rsidRPr="006D63E5">
        <w:rPr>
          <w:rFonts w:ascii="Verdana" w:eastAsia="Calibri" w:hAnsi="Verdana" w:cstheme="minorHAnsi"/>
          <w:b/>
          <w:bCs/>
          <w:sz w:val="18"/>
          <w:szCs w:val="18"/>
        </w:rPr>
        <w:t>5</w:t>
      </w:r>
      <w:r w:rsidR="00AD36D1" w:rsidRPr="006D63E5">
        <w:rPr>
          <w:rFonts w:ascii="Verdana" w:eastAsia="Calibri" w:hAnsi="Verdana" w:cstheme="minorHAnsi"/>
          <w:b/>
          <w:bCs/>
          <w:sz w:val="18"/>
          <w:szCs w:val="18"/>
        </w:rPr>
        <w:t xml:space="preserve"> do </w:t>
      </w:r>
      <w:r w:rsidR="00904E94" w:rsidRPr="006D63E5">
        <w:rPr>
          <w:rFonts w:ascii="Verdana" w:eastAsia="Calibri" w:hAnsi="Verdana" w:cstheme="minorHAnsi"/>
          <w:b/>
          <w:bCs/>
          <w:sz w:val="18"/>
          <w:szCs w:val="18"/>
        </w:rPr>
        <w:t>SWZ</w:t>
      </w:r>
      <w:r w:rsidR="000077C9" w:rsidRPr="006B0420">
        <w:rPr>
          <w:rFonts w:ascii="Verdana" w:eastAsia="Calibri" w:hAnsi="Verdana" w:cstheme="minorHAnsi"/>
          <w:sz w:val="18"/>
          <w:szCs w:val="18"/>
        </w:rPr>
        <w:t xml:space="preserve">.  Cenę Oferty należy wprowadzić do Formularza Oferty stanowiącego Załącznik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4" w:name="_Toc137824141"/>
      <w:bookmarkStart w:id="195" w:name="_Toc154823357"/>
      <w:bookmarkStart w:id="196" w:name="_Toc165273923"/>
      <w:bookmarkStart w:id="197" w:name="_Toc165274192"/>
      <w:bookmarkStart w:id="198" w:name="_Toc243294552"/>
      <w:bookmarkStart w:id="199" w:name="_Toc489350401"/>
      <w:bookmarkStart w:id="200" w:name="_Toc515896294"/>
      <w:bookmarkStart w:id="201"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4"/>
      <w:bookmarkEnd w:id="195"/>
      <w:bookmarkEnd w:id="196"/>
      <w:bookmarkEnd w:id="197"/>
      <w:bookmarkEnd w:id="198"/>
      <w:bookmarkEnd w:id="199"/>
      <w:bookmarkEnd w:id="200"/>
      <w:bookmarkEnd w:id="201"/>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3A5E76D4" w:rsidR="00395A0E" w:rsidRPr="006B0420"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w:t>
      </w:r>
      <w:r w:rsidRPr="006B0420">
        <w:rPr>
          <w:rFonts w:ascii="Verdana" w:eastAsia="Calibri" w:hAnsi="Verdana" w:cstheme="minorHAnsi"/>
          <w:sz w:val="18"/>
          <w:szCs w:val="18"/>
          <w:lang w:eastAsia="en-US"/>
        </w:rPr>
        <w:t xml:space="preserve"> kierując się kryterium:</w:t>
      </w:r>
    </w:p>
    <w:p w14:paraId="44B2B645" w14:textId="4F9A957C" w:rsidR="00DF2594" w:rsidRPr="006D63E5" w:rsidRDefault="00DF2594" w:rsidP="00087DD1">
      <w:pPr>
        <w:spacing w:before="120" w:after="120" w:line="276" w:lineRule="auto"/>
        <w:ind w:left="1134" w:right="1"/>
        <w:jc w:val="center"/>
        <w:rPr>
          <w:rFonts w:ascii="Verdana" w:hAnsi="Verdana" w:cstheme="minorHAnsi"/>
          <w:b/>
          <w:sz w:val="18"/>
          <w:szCs w:val="18"/>
        </w:rPr>
      </w:pPr>
      <w:r w:rsidRPr="006D63E5">
        <w:rPr>
          <w:rFonts w:ascii="Verdana" w:hAnsi="Verdana" w:cstheme="minorHAnsi"/>
          <w:b/>
          <w:sz w:val="18"/>
          <w:szCs w:val="18"/>
        </w:rPr>
        <w:t>Kryterium: Cena</w:t>
      </w:r>
      <w:r w:rsidR="00740FAF" w:rsidRPr="006D63E5">
        <w:rPr>
          <w:rFonts w:ascii="Verdana" w:hAnsi="Verdana" w:cstheme="minorHAnsi"/>
          <w:b/>
          <w:sz w:val="18"/>
          <w:szCs w:val="18"/>
        </w:rPr>
        <w:t xml:space="preserve"> netto</w:t>
      </w:r>
      <w:r w:rsidRPr="006D63E5">
        <w:rPr>
          <w:rFonts w:ascii="Verdana" w:hAnsi="Verdana" w:cstheme="minorHAnsi"/>
          <w:b/>
          <w:sz w:val="18"/>
          <w:szCs w:val="18"/>
        </w:rPr>
        <w:t xml:space="preserve">. Waga kryterium </w:t>
      </w:r>
      <w:r w:rsidR="006D63E5" w:rsidRPr="006D63E5">
        <w:rPr>
          <w:rFonts w:ascii="Verdana" w:hAnsi="Verdana" w:cstheme="minorHAnsi"/>
          <w:b/>
          <w:sz w:val="18"/>
          <w:szCs w:val="18"/>
        </w:rPr>
        <w:t>–</w:t>
      </w:r>
      <w:r w:rsidRPr="006D63E5">
        <w:rPr>
          <w:rFonts w:ascii="Verdana" w:hAnsi="Verdana" w:cstheme="minorHAnsi"/>
          <w:b/>
          <w:sz w:val="18"/>
          <w:szCs w:val="18"/>
        </w:rPr>
        <w:t xml:space="preserve"> </w:t>
      </w:r>
      <w:r w:rsidR="006D63E5" w:rsidRPr="006D63E5">
        <w:rPr>
          <w:rFonts w:ascii="Verdana" w:hAnsi="Verdana" w:cstheme="minorHAnsi"/>
          <w:b/>
          <w:sz w:val="18"/>
          <w:szCs w:val="18"/>
        </w:rPr>
        <w:t xml:space="preserve">100 </w:t>
      </w:r>
      <w:r w:rsidRPr="006D63E5">
        <w:rPr>
          <w:rFonts w:ascii="Verdana" w:hAnsi="Verdana" w:cstheme="minorHAnsi"/>
          <w:b/>
          <w:bCs/>
          <w:iCs/>
          <w:sz w:val="18"/>
          <w:szCs w:val="18"/>
        </w:rPr>
        <w:t>%:</w:t>
      </w:r>
    </w:p>
    <w:p w14:paraId="1707616A" w14:textId="77777777" w:rsidR="00DF2594" w:rsidRPr="006D63E5" w:rsidRDefault="00DF2594" w:rsidP="00087DD1">
      <w:pPr>
        <w:spacing w:before="120" w:after="120" w:line="276" w:lineRule="auto"/>
        <w:ind w:left="1134" w:right="1"/>
        <w:jc w:val="center"/>
        <w:rPr>
          <w:rFonts w:ascii="Verdana" w:hAnsi="Verdana" w:cstheme="minorHAnsi"/>
          <w:sz w:val="18"/>
          <w:szCs w:val="18"/>
        </w:rPr>
      </w:pPr>
      <w:r w:rsidRPr="006D63E5">
        <w:rPr>
          <w:rFonts w:ascii="Verdana" w:hAnsi="Verdana" w:cstheme="minorHAnsi"/>
          <w:sz w:val="18"/>
          <w:szCs w:val="18"/>
        </w:rPr>
        <w:t>Sposób oceny ofert dla Kryterium Ceny:</w:t>
      </w:r>
    </w:p>
    <w:p w14:paraId="1130EC03" w14:textId="77777777" w:rsidR="006D1E8E" w:rsidRPr="006B042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6B0420" w:rsidRDefault="00DF2594" w:rsidP="0094067E">
      <w:pPr>
        <w:spacing w:before="120" w:after="120" w:line="276" w:lineRule="auto"/>
        <w:ind w:left="709" w:right="1"/>
        <w:jc w:val="center"/>
        <w:rPr>
          <w:rFonts w:ascii="Verdana" w:hAnsi="Verdana" w:cstheme="minorHAnsi"/>
          <w:sz w:val="18"/>
          <w:szCs w:val="18"/>
          <w:highlight w:val="cyan"/>
        </w:rPr>
      </w:pPr>
    </w:p>
    <w:p w14:paraId="16D06838" w14:textId="77777777" w:rsidR="00425D97" w:rsidRPr="006D63E5" w:rsidRDefault="00DF2594" w:rsidP="006B0420">
      <w:pPr>
        <w:spacing w:before="120" w:after="120" w:line="276" w:lineRule="auto"/>
        <w:ind w:left="1134" w:right="1"/>
        <w:rPr>
          <w:rFonts w:ascii="Verdana" w:hAnsi="Verdana" w:cstheme="minorHAnsi"/>
          <w:sz w:val="18"/>
          <w:szCs w:val="18"/>
        </w:rPr>
      </w:pPr>
      <w:r w:rsidRPr="006D63E5">
        <w:rPr>
          <w:rFonts w:ascii="Verdana" w:hAnsi="Verdana" w:cstheme="minorHAnsi"/>
          <w:sz w:val="18"/>
          <w:szCs w:val="18"/>
        </w:rPr>
        <w:t xml:space="preserve">gdzie: </w:t>
      </w:r>
    </w:p>
    <w:p w14:paraId="543ADE3F" w14:textId="77777777" w:rsidR="00DF2594" w:rsidRPr="006D63E5" w:rsidRDefault="00DF2594" w:rsidP="009131D2">
      <w:pPr>
        <w:spacing w:before="120" w:after="120" w:line="276" w:lineRule="auto"/>
        <w:ind w:left="1560" w:right="1" w:hanging="426"/>
        <w:jc w:val="left"/>
        <w:rPr>
          <w:rFonts w:ascii="Verdana" w:hAnsi="Verdana" w:cstheme="minorHAnsi"/>
          <w:sz w:val="18"/>
          <w:szCs w:val="18"/>
        </w:rPr>
      </w:pPr>
      <w:r w:rsidRPr="006D63E5">
        <w:rPr>
          <w:rFonts w:ascii="Verdana" w:hAnsi="Verdana" w:cstheme="minorHAnsi"/>
          <w:sz w:val="18"/>
          <w:szCs w:val="18"/>
        </w:rPr>
        <w:t>A -</w:t>
      </w:r>
      <w:r w:rsidRPr="006D63E5">
        <w:rPr>
          <w:rFonts w:ascii="Verdana" w:hAnsi="Verdana" w:cstheme="minorHAnsi"/>
          <w:sz w:val="18"/>
          <w:szCs w:val="18"/>
        </w:rPr>
        <w:tab/>
        <w:t>najniższa Cena</w:t>
      </w:r>
      <w:r w:rsidR="00DE00BF" w:rsidRPr="006D63E5">
        <w:rPr>
          <w:rFonts w:ascii="Verdana" w:hAnsi="Verdana" w:cstheme="minorHAnsi"/>
          <w:sz w:val="18"/>
          <w:szCs w:val="18"/>
        </w:rPr>
        <w:t xml:space="preserve"> </w:t>
      </w:r>
      <w:r w:rsidR="00B71EE2" w:rsidRPr="006D63E5">
        <w:rPr>
          <w:rFonts w:ascii="Verdana" w:hAnsi="Verdana" w:cstheme="minorHAnsi"/>
          <w:sz w:val="18"/>
          <w:szCs w:val="18"/>
        </w:rPr>
        <w:t xml:space="preserve">netto </w:t>
      </w:r>
      <w:r w:rsidR="00DE00BF" w:rsidRPr="006D63E5">
        <w:rPr>
          <w:rFonts w:ascii="Verdana" w:hAnsi="Verdana" w:cstheme="minorHAnsi"/>
          <w:sz w:val="18"/>
          <w:szCs w:val="18"/>
        </w:rPr>
        <w:t>spośród wszystkich ofert niepodlegających odrzuceniu</w:t>
      </w:r>
    </w:p>
    <w:p w14:paraId="716CEFAD" w14:textId="4A2A808F" w:rsidR="00DF2594" w:rsidRPr="006D63E5" w:rsidRDefault="00DF2594" w:rsidP="009131D2">
      <w:pPr>
        <w:spacing w:before="120" w:after="120" w:line="276" w:lineRule="auto"/>
        <w:ind w:left="1560" w:right="1" w:hanging="426"/>
        <w:jc w:val="left"/>
        <w:rPr>
          <w:rFonts w:ascii="Verdana" w:hAnsi="Verdana" w:cstheme="minorHAnsi"/>
          <w:sz w:val="18"/>
          <w:szCs w:val="18"/>
        </w:rPr>
      </w:pPr>
      <w:r w:rsidRPr="006D63E5">
        <w:rPr>
          <w:rFonts w:ascii="Verdana" w:hAnsi="Verdana" w:cstheme="minorHAnsi"/>
          <w:sz w:val="18"/>
          <w:szCs w:val="18"/>
        </w:rPr>
        <w:t xml:space="preserve">B - </w:t>
      </w:r>
      <w:r w:rsidRPr="006D63E5">
        <w:rPr>
          <w:rFonts w:ascii="Verdana" w:hAnsi="Verdana" w:cstheme="minorHAnsi"/>
          <w:sz w:val="18"/>
          <w:szCs w:val="18"/>
        </w:rPr>
        <w:tab/>
        <w:t xml:space="preserve">Cena </w:t>
      </w:r>
      <w:r w:rsidR="0007523E" w:rsidRPr="006D63E5">
        <w:rPr>
          <w:rFonts w:ascii="Verdana" w:hAnsi="Verdana" w:cstheme="minorHAnsi"/>
          <w:sz w:val="18"/>
          <w:szCs w:val="18"/>
        </w:rPr>
        <w:t xml:space="preserve">netto </w:t>
      </w:r>
      <w:r w:rsidRPr="006D63E5">
        <w:rPr>
          <w:rFonts w:ascii="Verdana" w:hAnsi="Verdana" w:cstheme="minorHAnsi"/>
          <w:sz w:val="18"/>
          <w:szCs w:val="18"/>
        </w:rPr>
        <w:t>oferty ocenianej</w:t>
      </w:r>
    </w:p>
    <w:p w14:paraId="7B33A30D" w14:textId="0D6DFCEF" w:rsidR="00DF2594" w:rsidRPr="006D63E5" w:rsidRDefault="00DF2594" w:rsidP="009131D2">
      <w:pPr>
        <w:spacing w:before="120" w:after="120" w:line="276" w:lineRule="auto"/>
        <w:ind w:left="1560" w:right="1" w:hanging="426"/>
        <w:jc w:val="left"/>
        <w:rPr>
          <w:rFonts w:ascii="Verdana" w:hAnsi="Verdana" w:cstheme="minorHAnsi"/>
          <w:sz w:val="18"/>
          <w:szCs w:val="18"/>
        </w:rPr>
      </w:pPr>
      <w:proofErr w:type="spellStart"/>
      <w:r w:rsidRPr="006D63E5">
        <w:rPr>
          <w:rFonts w:ascii="Verdana" w:hAnsi="Verdana" w:cstheme="minorHAnsi"/>
          <w:sz w:val="18"/>
          <w:szCs w:val="18"/>
        </w:rPr>
        <w:t>Kc</w:t>
      </w:r>
      <w:proofErr w:type="spellEnd"/>
      <w:r w:rsidRPr="006D63E5">
        <w:rPr>
          <w:rFonts w:ascii="Verdana" w:hAnsi="Verdana" w:cstheme="minorHAnsi"/>
          <w:sz w:val="18"/>
          <w:szCs w:val="18"/>
        </w:rPr>
        <w:t xml:space="preserve"> - liczba uzyskanych punktów w kryterium Cena</w:t>
      </w:r>
    </w:p>
    <w:p w14:paraId="07031673" w14:textId="77777777" w:rsidR="00DF2594" w:rsidRPr="006B0420" w:rsidRDefault="00DF2594" w:rsidP="00DF2594">
      <w:pPr>
        <w:spacing w:before="120" w:after="120" w:line="276" w:lineRule="auto"/>
        <w:jc w:val="center"/>
        <w:rPr>
          <w:rFonts w:ascii="Verdana" w:hAnsi="Verdana" w:cstheme="minorHAnsi"/>
          <w:b/>
          <w:sz w:val="18"/>
          <w:szCs w:val="18"/>
          <w:highlight w:val="green"/>
        </w:rPr>
      </w:pPr>
    </w:p>
    <w:p w14:paraId="2C9EBF97" w14:textId="77777777" w:rsidR="00395A0E"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Wszystkie obliczenia będą dokonywane z dokładnością do dwóch miejsc po przecinku.</w:t>
      </w:r>
    </w:p>
    <w:p w14:paraId="6128DAEC" w14:textId="7B791DCD"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Za najkorzystniejszą Ofertę zostanie uznana ta, która uzyska najwyższą liczbę punktów na podstawie w</w:t>
      </w:r>
      <w:r w:rsidRPr="006D63E5">
        <w:rPr>
          <w:rFonts w:ascii="Verdana" w:eastAsia="Calibri" w:hAnsi="Verdana" w:cstheme="minorHAnsi"/>
          <w:sz w:val="18"/>
          <w:szCs w:val="18"/>
          <w:lang w:eastAsia="en-US"/>
        </w:rPr>
        <w:t>w. kryterium</w:t>
      </w:r>
      <w:r w:rsidRPr="006B0420">
        <w:rPr>
          <w:rFonts w:ascii="Verdana" w:eastAsia="Calibri" w:hAnsi="Verdana" w:cstheme="minorHAnsi"/>
          <w:sz w:val="18"/>
          <w:szCs w:val="18"/>
          <w:lang w:eastAsia="en-US"/>
        </w:rPr>
        <w:t xml:space="preserve"> oceny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489350402"/>
      <w:bookmarkStart w:id="203" w:name="_Toc515896295"/>
      <w:bookmarkStart w:id="204"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2"/>
      <w:bookmarkEnd w:id="203"/>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4"/>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3"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lastRenderedPageBreak/>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137824145"/>
      <w:bookmarkStart w:id="206" w:name="_Toc154823362"/>
      <w:bookmarkStart w:id="207" w:name="_Toc165273928"/>
      <w:bookmarkStart w:id="208" w:name="_Toc165274197"/>
      <w:bookmarkStart w:id="209" w:name="_Toc243294557"/>
      <w:bookmarkStart w:id="210" w:name="_Toc489350407"/>
      <w:bookmarkStart w:id="211" w:name="_Toc243294553"/>
      <w:bookmarkStart w:id="212" w:name="_Toc489350403"/>
      <w:bookmarkStart w:id="213" w:name="_Toc515896296"/>
      <w:bookmarkStart w:id="214"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5"/>
      <w:bookmarkEnd w:id="206"/>
      <w:bookmarkEnd w:id="207"/>
      <w:bookmarkEnd w:id="208"/>
      <w:bookmarkEnd w:id="209"/>
      <w:bookmarkEnd w:id="210"/>
      <w:bookmarkEnd w:id="211"/>
      <w:bookmarkEnd w:id="212"/>
      <w:bookmarkEnd w:id="213"/>
      <w:bookmarkEnd w:id="214"/>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068BD2FE"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5" w:name="_Toc137824143"/>
      <w:bookmarkStart w:id="216" w:name="_Toc154823359"/>
      <w:bookmarkStart w:id="217" w:name="_Toc165273925"/>
      <w:bookmarkStart w:id="218" w:name="_Toc165274194"/>
      <w:bookmarkStart w:id="219" w:name="_Toc243294554"/>
      <w:bookmarkStart w:id="220" w:name="_Toc489350404"/>
      <w:bookmarkStart w:id="221" w:name="_Toc515896297"/>
      <w:bookmarkStart w:id="222"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5"/>
      <w:bookmarkEnd w:id="216"/>
      <w:bookmarkEnd w:id="217"/>
      <w:bookmarkEnd w:id="218"/>
      <w:bookmarkEnd w:id="219"/>
      <w:bookmarkEnd w:id="220"/>
      <w:bookmarkEnd w:id="221"/>
      <w:bookmarkEnd w:id="222"/>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23E7740C" w:rsidR="005817FF" w:rsidRPr="006D63E5"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6D63E5">
        <w:rPr>
          <w:rFonts w:ascii="Verdana" w:eastAsia="Calibri" w:hAnsi="Verdana" w:cstheme="minorHAnsi"/>
          <w:sz w:val="18"/>
          <w:szCs w:val="18"/>
        </w:rPr>
        <w:t>Zamawiający odstępuje od żądania zabezpieczenia należytego wykonania umowy w niniejszym Postępowaniu</w:t>
      </w:r>
      <w:r w:rsidR="009D5BC2" w:rsidRPr="006D63E5">
        <w:rPr>
          <w:rFonts w:ascii="Verdana" w:eastAsia="Calibri" w:hAnsi="Verdana" w:cstheme="minorHAnsi"/>
          <w:sz w:val="18"/>
          <w:szCs w:val="18"/>
        </w:rPr>
        <w:t xml:space="preserve"> </w:t>
      </w:r>
      <w:r w:rsidR="009D5BC2" w:rsidRPr="006D63E5">
        <w:rPr>
          <w:rFonts w:ascii="Verdana" w:hAnsi="Verdana" w:cstheme="minorHAnsi"/>
          <w:sz w:val="18"/>
          <w:szCs w:val="18"/>
          <w:lang w:eastAsia="pl-PL"/>
        </w:rPr>
        <w:t>zakupowym</w:t>
      </w:r>
      <w:r w:rsidR="006D63E5" w:rsidRPr="006D63E5">
        <w:rPr>
          <w:rFonts w:ascii="Verdana" w:hAnsi="Verdana" w:cstheme="minorHAnsi"/>
          <w:sz w:val="18"/>
          <w:szCs w:val="18"/>
          <w:lang w:eastAsia="pl-PL"/>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3" w:name="_Toc360717346"/>
      <w:bookmarkStart w:id="224" w:name="_Toc404679081"/>
      <w:bookmarkStart w:id="225" w:name="_Toc462325366"/>
      <w:bookmarkStart w:id="226"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23"/>
      <w:bookmarkEnd w:id="224"/>
      <w:bookmarkEnd w:id="225"/>
      <w:bookmarkEnd w:id="226"/>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7E6F8BA3" w:rsidR="00BF1B92" w:rsidRPr="001457F5" w:rsidRDefault="00BF1B92" w:rsidP="00560DDC">
      <w:pPr>
        <w:pStyle w:val="Nagwek1"/>
        <w:keepNext w:val="0"/>
        <w:keepLines w:val="0"/>
        <w:numPr>
          <w:ilvl w:val="1"/>
          <w:numId w:val="22"/>
        </w:numPr>
        <w:suppressAutoHyphens/>
        <w:spacing w:before="120" w:after="120" w:line="240" w:lineRule="auto"/>
        <w:ind w:left="1134" w:right="1" w:hanging="1134"/>
        <w:rPr>
          <w:rFonts w:ascii="Verdana" w:hAnsi="Verdana" w:cstheme="minorHAnsi"/>
          <w:b w:val="0"/>
          <w:caps w:val="0"/>
          <w:sz w:val="18"/>
          <w:szCs w:val="18"/>
          <w:lang w:val="pl-PL"/>
        </w:rPr>
      </w:pPr>
      <w:bookmarkStart w:id="227" w:name="_Toc122344806"/>
      <w:r w:rsidRPr="001457F5">
        <w:rPr>
          <w:rFonts w:ascii="Verdana" w:hAnsi="Verdana" w:cstheme="minorHAnsi"/>
          <w:b w:val="0"/>
          <w:caps w:val="0"/>
          <w:sz w:val="18"/>
          <w:szCs w:val="18"/>
          <w:lang w:val="pl-PL"/>
        </w:rPr>
        <w:t xml:space="preserve">Zamawiający oświadcza, iż Przedmiot Zamówienia nie będzie finansowany z udziałem środków </w:t>
      </w:r>
      <w:r w:rsidR="000360B3" w:rsidRPr="001457F5">
        <w:rPr>
          <w:rFonts w:ascii="Verdana" w:hAnsi="Verdana" w:cstheme="minorHAnsi"/>
          <w:b w:val="0"/>
          <w:caps w:val="0"/>
          <w:sz w:val="18"/>
          <w:szCs w:val="18"/>
          <w:lang w:val="pl-PL"/>
        </w:rPr>
        <w:br/>
      </w:r>
      <w:r w:rsidRPr="001457F5">
        <w:rPr>
          <w:rFonts w:ascii="Verdana" w:hAnsi="Verdana" w:cstheme="minorHAnsi"/>
          <w:b w:val="0"/>
          <w:caps w:val="0"/>
          <w:sz w:val="18"/>
          <w:szCs w:val="18"/>
          <w:lang w:val="pl-PL"/>
        </w:rPr>
        <w:t>z Funduszy UE lub innych środków zewnętrznych</w:t>
      </w:r>
      <w:r w:rsidR="000360B3" w:rsidRPr="001457F5">
        <w:rPr>
          <w:rFonts w:ascii="Verdana" w:hAnsi="Verdana" w:cstheme="minorHAnsi"/>
          <w:b w:val="0"/>
          <w:caps w:val="0"/>
          <w:sz w:val="18"/>
          <w:szCs w:val="18"/>
          <w:lang w:val="pl-PL"/>
        </w:rPr>
        <w:t>.</w:t>
      </w:r>
      <w:r w:rsidRPr="001457F5">
        <w:rPr>
          <w:rFonts w:ascii="Verdana" w:hAnsi="Verdana" w:cstheme="minorHAnsi"/>
          <w:b w:val="0"/>
          <w:caps w:val="0"/>
          <w:sz w:val="18"/>
          <w:szCs w:val="18"/>
          <w:lang w:val="pl-PL"/>
        </w:rPr>
        <w:t xml:space="preserve"> </w:t>
      </w:r>
      <w:bookmarkEnd w:id="227"/>
    </w:p>
    <w:p w14:paraId="73DC6388" w14:textId="0C90352B" w:rsidR="0077555C" w:rsidRPr="006B0420" w:rsidRDefault="0077555C" w:rsidP="00560DDC">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8" w:name="_Toc531685150"/>
      <w:bookmarkStart w:id="229" w:name="_Toc7422300"/>
      <w:bookmarkStart w:id="230" w:name="_Toc122344808"/>
      <w:r w:rsidRPr="006B0420">
        <w:rPr>
          <w:rFonts w:ascii="Trebuchet MS" w:eastAsiaTheme="majorEastAsia" w:hAnsi="Trebuchet MS" w:cstheme="majorBidi"/>
          <w:b w:val="0"/>
          <w:caps w:val="0"/>
          <w:color w:val="1A7466"/>
          <w:kern w:val="0"/>
          <w:sz w:val="32"/>
          <w:szCs w:val="32"/>
          <w:lang w:val="pl-PL"/>
        </w:rPr>
        <w:lastRenderedPageBreak/>
        <w:t>OCHRONA DANYCH OSOBOWYCH</w:t>
      </w:r>
      <w:bookmarkEnd w:id="228"/>
      <w:bookmarkEnd w:id="229"/>
      <w:bookmarkEnd w:id="230"/>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1" w:name="_Toc122344809"/>
      <w:bookmarkEnd w:id="231"/>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2" w:name="_Toc122344810"/>
      <w:bookmarkEnd w:id="232"/>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3"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3"/>
    </w:p>
    <w:p w14:paraId="038751A6" w14:textId="5DFE82A2"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4" w:name="_Toc122344812"/>
      <w:r w:rsidRPr="006B0420">
        <w:rPr>
          <w:rFonts w:ascii="Verdana" w:hAnsi="Verdana"/>
          <w:b w:val="0"/>
          <w:sz w:val="18"/>
          <w:szCs w:val="18"/>
          <w:lang w:val="pl-PL" w:eastAsia="pl-PL"/>
        </w:rPr>
        <w:t>Administratorem Pani / Pana danych osobowych („ADO”) jest:</w:t>
      </w:r>
      <w:bookmarkEnd w:id="234"/>
      <w:r w:rsidRPr="006B0420">
        <w:rPr>
          <w:rFonts w:ascii="Verdana" w:hAnsi="Verdana"/>
          <w:b w:val="0"/>
          <w:sz w:val="18"/>
          <w:szCs w:val="18"/>
          <w:lang w:val="pl-PL" w:eastAsia="pl-PL"/>
        </w:rPr>
        <w:t xml:space="preserve"> </w:t>
      </w:r>
      <w:r w:rsidR="000B73CC" w:rsidRPr="00D15A2E">
        <w:rPr>
          <w:rFonts w:ascii="Verdana" w:hAnsi="Verdana"/>
          <w:bCs/>
          <w:sz w:val="18"/>
          <w:szCs w:val="18"/>
          <w:lang w:val="pl-PL" w:eastAsia="pl-PL"/>
        </w:rPr>
        <w:t xml:space="preserve">PGE Energia Ciepła S.A. z siedzibą w Warszawie (00-120) przy ul. </w:t>
      </w:r>
      <w:proofErr w:type="spellStart"/>
      <w:r w:rsidR="000B73CC" w:rsidRPr="002C67A7">
        <w:rPr>
          <w:rFonts w:ascii="Verdana" w:hAnsi="Verdana"/>
          <w:bCs/>
          <w:sz w:val="18"/>
          <w:szCs w:val="18"/>
          <w:lang w:eastAsia="pl-PL"/>
        </w:rPr>
        <w:t>Złotej</w:t>
      </w:r>
      <w:proofErr w:type="spellEnd"/>
      <w:r w:rsidR="000B73CC" w:rsidRPr="002C67A7">
        <w:rPr>
          <w:rFonts w:ascii="Verdana" w:hAnsi="Verdana"/>
          <w:bCs/>
          <w:sz w:val="18"/>
          <w:szCs w:val="18"/>
          <w:lang w:eastAsia="pl-PL"/>
        </w:rPr>
        <w:t xml:space="preserve"> 59.</w:t>
      </w:r>
    </w:p>
    <w:p w14:paraId="26DFA822" w14:textId="5988E919"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5" w:name="_Toc122344814"/>
      <w:r w:rsidRPr="006B0420">
        <w:rPr>
          <w:rFonts w:ascii="Verdana" w:hAnsi="Verdana"/>
          <w:b w:val="0"/>
          <w:sz w:val="18"/>
          <w:szCs w:val="18"/>
          <w:lang w:val="pl-PL" w:eastAsia="pl-PL"/>
        </w:rPr>
        <w:t xml:space="preserve">W sprawie ochrony swoich danych osobowych może Pani/Pan skontaktować się z: </w:t>
      </w:r>
      <w:r w:rsidR="000B73CC" w:rsidRPr="00ED3D5E">
        <w:rPr>
          <w:rFonts w:ascii="Verdana" w:hAnsi="Verdana" w:cstheme="minorHAnsi"/>
          <w:bCs/>
          <w:sz w:val="18"/>
          <w:szCs w:val="18"/>
          <w:lang w:val="pl-PL"/>
        </w:rPr>
        <w:t xml:space="preserve">Inspektorem Ochrony Danych PGE Energia Ciepła S.A.: </w:t>
      </w:r>
      <w:hyperlink r:id="rId24" w:history="1">
        <w:r w:rsidR="000B73CC" w:rsidRPr="00ED3D5E">
          <w:rPr>
            <w:rStyle w:val="Hipercze"/>
            <w:rFonts w:ascii="Verdana" w:hAnsi="Verdana" w:cstheme="minorHAnsi"/>
            <w:bCs/>
            <w:color w:val="auto"/>
            <w:sz w:val="18"/>
            <w:szCs w:val="18"/>
            <w:lang w:val="pl-PL"/>
          </w:rPr>
          <w:t>iod.pgeec@gkpge.pl</w:t>
        </w:r>
      </w:hyperlink>
      <w:r w:rsidRPr="006B0420">
        <w:rPr>
          <w:rFonts w:ascii="Verdana" w:hAnsi="Verdana"/>
          <w:b w:val="0"/>
          <w:sz w:val="18"/>
          <w:szCs w:val="18"/>
          <w:lang w:val="pl-PL" w:eastAsia="pl-PL"/>
        </w:rPr>
        <w:t xml:space="preserve"> 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5"/>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6" w:name="_Toc122344815"/>
      <w:r w:rsidRPr="006B0420">
        <w:rPr>
          <w:rFonts w:ascii="Verdana" w:hAnsi="Verdana"/>
          <w:b w:val="0"/>
          <w:sz w:val="18"/>
          <w:szCs w:val="18"/>
          <w:lang w:val="pl-PL" w:eastAsia="pl-PL"/>
        </w:rPr>
        <w:t>Pani/Pana dane osobowe będą przetwarzane na podstawie:</w:t>
      </w:r>
      <w:bookmarkEnd w:id="236"/>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7"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7"/>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8"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8"/>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9" w:name="_Toc122344818"/>
      <w:r w:rsidRPr="006B0420">
        <w:rPr>
          <w:rFonts w:ascii="Verdana" w:hAnsi="Verdana"/>
          <w:b w:val="0"/>
          <w:sz w:val="18"/>
          <w:szCs w:val="18"/>
          <w:lang w:val="pl-PL" w:eastAsia="pl-PL"/>
        </w:rPr>
        <w:t>art. 6 ust. 1 lit. f) RODO (prawnie uzasadniony interes Administratora):</w:t>
      </w:r>
      <w:bookmarkEnd w:id="239"/>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40"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0"/>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1"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1"/>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2" w:name="_Toc122344821"/>
      <w:r w:rsidRPr="006B0420">
        <w:rPr>
          <w:rFonts w:ascii="Verdana" w:hAnsi="Verdana" w:cstheme="minorHAnsi"/>
          <w:b w:val="0"/>
          <w:sz w:val="18"/>
          <w:szCs w:val="18"/>
          <w:lang w:val="pl-PL" w:eastAsia="pl-PL"/>
        </w:rPr>
        <w:t>w celu ewentualnego ustalenia, dochodzenia lub obrony przed roszczeniami,</w:t>
      </w:r>
      <w:bookmarkEnd w:id="242"/>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3" w:name="_Toc122344822"/>
      <w:r w:rsidRPr="006B0420">
        <w:rPr>
          <w:rFonts w:ascii="Verdana" w:hAnsi="Verdana" w:cstheme="minorHAnsi"/>
          <w:b w:val="0"/>
          <w:sz w:val="18"/>
          <w:szCs w:val="18"/>
          <w:lang w:val="pl-PL" w:eastAsia="pl-PL"/>
        </w:rPr>
        <w:t>w celu ułatwienia komunikacji między podmiotami Grupy Kapitałowej PGE.</w:t>
      </w:r>
      <w:bookmarkEnd w:id="243"/>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4"/>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5"/>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6"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6"/>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7"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7"/>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8"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8"/>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9"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9"/>
    </w:p>
    <w:p w14:paraId="0F3BF60B" w14:textId="1EA7B68A"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0" w:name="_Toc122344829"/>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w:t>
      </w:r>
      <w:r w:rsidR="000360B3">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Dane osobowe mogą być </w:t>
      </w:r>
      <w:r w:rsidRPr="006B0420">
        <w:rPr>
          <w:rFonts w:ascii="Verdana" w:hAnsi="Verdana"/>
          <w:b w:val="0"/>
          <w:sz w:val="18"/>
          <w:szCs w:val="18"/>
          <w:lang w:val="pl-PL" w:eastAsia="pl-PL"/>
        </w:rPr>
        <w:lastRenderedPageBreak/>
        <w:t>przekazywane spółce PGE Polska Grupa Energetyczna S.A., w zakresie niezbędnym do celów kontaktowych (wspólne przedsięwzięcie, projekt), w celu sprawowania nadzoru właścicielskiego.</w:t>
      </w:r>
      <w:bookmarkEnd w:id="250"/>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1"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1"/>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2"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2"/>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3"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3"/>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4"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4"/>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5"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5"/>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6"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6"/>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16167D2E"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0B73CC" w:rsidRPr="000B73CC">
        <w:rPr>
          <w:rFonts w:ascii="Verdana" w:hAnsi="Verdana"/>
          <w:b/>
          <w:sz w:val="18"/>
          <w:szCs w:val="18"/>
          <w:lang w:eastAsia="pl-PL"/>
        </w:rPr>
        <w:t>PGE Energia Ciepła S.A. z siedzibą w Warszawie (00-120) przy ul. Złotej 59.</w:t>
      </w:r>
    </w:p>
    <w:p w14:paraId="0B23EB51" w14:textId="7A6A3E65"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 xml:space="preserve">W sprawie ochrony Pani/Pana danych osobowych można skontaktować się z: </w:t>
      </w:r>
      <w:r w:rsidR="000B73CC" w:rsidRPr="000B73CC">
        <w:rPr>
          <w:rFonts w:ascii="Verdana" w:hAnsi="Verdana" w:cstheme="minorHAnsi"/>
          <w:b/>
          <w:sz w:val="18"/>
          <w:szCs w:val="18"/>
        </w:rPr>
        <w:t xml:space="preserve">Inspektorem Ochrony Danych PGE Energia Ciepła S.A.: </w:t>
      </w:r>
      <w:hyperlink r:id="rId25" w:history="1">
        <w:r w:rsidR="000B73CC" w:rsidRPr="000B73CC">
          <w:rPr>
            <w:rStyle w:val="Hipercze"/>
            <w:rFonts w:ascii="Verdana" w:hAnsi="Verdana" w:cstheme="minorHAnsi"/>
            <w:b/>
            <w:color w:val="auto"/>
            <w:sz w:val="18"/>
            <w:szCs w:val="18"/>
          </w:rPr>
          <w:t>iod.pgeec@gkpge.pl</w:t>
        </w:r>
      </w:hyperlink>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2398CE66"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0360B3" w:rsidRPr="000360B3">
        <w:rPr>
          <w:rFonts w:ascii="Verdana" w:hAnsi="Verdana"/>
          <w:sz w:val="18"/>
          <w:szCs w:val="18"/>
        </w:rPr>
        <w:t>POST/PEC/PEC/UZL/00615/2025</w:t>
      </w:r>
      <w:r w:rsidRPr="006B0420">
        <w:rPr>
          <w:rFonts w:ascii="Verdana" w:hAnsi="Verdana" w:cstheme="minorHAnsi"/>
          <w:sz w:val="18"/>
          <w:szCs w:val="18"/>
        </w:rPr>
        <w:t xml:space="preserve">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lastRenderedPageBreak/>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303B4178"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szczególności spółce PGE Systemy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lastRenderedPageBreak/>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7" w:name="_Toc39813090"/>
      <w:bookmarkStart w:id="258" w:name="_Toc122344836"/>
      <w:bookmarkEnd w:id="257"/>
      <w:bookmarkEnd w:id="258"/>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9" w:name="_Toc122344837"/>
      <w:bookmarkEnd w:id="259"/>
    </w:p>
    <w:p w14:paraId="7F901F1D" w14:textId="0512BEFF" w:rsidR="0077555C" w:rsidRPr="006B0420" w:rsidRDefault="0077555C" w:rsidP="00560DDC">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122344838"/>
      <w:r w:rsidRPr="006B0420">
        <w:rPr>
          <w:rFonts w:ascii="Trebuchet MS" w:eastAsiaTheme="majorEastAsia" w:hAnsi="Trebuchet MS" w:cstheme="majorBidi"/>
          <w:b w:val="0"/>
          <w:caps w:val="0"/>
          <w:color w:val="1A7466"/>
          <w:kern w:val="0"/>
          <w:sz w:val="32"/>
          <w:szCs w:val="32"/>
          <w:lang w:val="pl-PL"/>
        </w:rPr>
        <w:t>INNE INFORMACJE</w:t>
      </w:r>
      <w:bookmarkEnd w:id="260"/>
    </w:p>
    <w:p w14:paraId="57069957" w14:textId="67B6F17A" w:rsidR="00B95166" w:rsidRPr="00560DDC" w:rsidRDefault="0077555C" w:rsidP="00560DDC">
      <w:pPr>
        <w:pStyle w:val="Akapitzlist"/>
        <w:numPr>
          <w:ilvl w:val="1"/>
          <w:numId w:val="22"/>
        </w:numPr>
        <w:spacing w:before="120" w:after="120" w:line="240" w:lineRule="auto"/>
        <w:ind w:left="1134" w:right="1" w:hanging="1134"/>
        <w:rPr>
          <w:rFonts w:ascii="Verdana" w:hAnsi="Verdana" w:cstheme="minorHAnsi"/>
          <w:i/>
          <w:sz w:val="18"/>
          <w:szCs w:val="18"/>
        </w:rPr>
      </w:pPr>
      <w:r w:rsidRPr="00560DDC">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560DDC">
      <w:pPr>
        <w:pStyle w:val="Akapitzlist"/>
        <w:numPr>
          <w:ilvl w:val="1"/>
          <w:numId w:val="22"/>
        </w:numPr>
        <w:spacing w:before="120" w:after="120" w:line="240" w:lineRule="auto"/>
        <w:ind w:left="1134" w:right="1" w:hanging="1134"/>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560DDC">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1" w:name="_Toc165273929"/>
      <w:bookmarkStart w:id="262" w:name="_Toc165274198"/>
      <w:bookmarkStart w:id="263" w:name="_Toc243294558"/>
      <w:bookmarkStart w:id="264" w:name="_Toc489350408"/>
      <w:bookmarkStart w:id="265" w:name="_Toc515896301"/>
      <w:bookmarkStart w:id="266"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1"/>
      <w:bookmarkEnd w:id="262"/>
      <w:bookmarkEnd w:id="263"/>
      <w:bookmarkEnd w:id="264"/>
      <w:bookmarkEnd w:id="265"/>
      <w:r w:rsidR="00904E94" w:rsidRPr="006B0420">
        <w:rPr>
          <w:rFonts w:ascii="Trebuchet MS" w:eastAsiaTheme="majorEastAsia" w:hAnsi="Trebuchet MS" w:cstheme="majorBidi"/>
          <w:b w:val="0"/>
          <w:caps w:val="0"/>
          <w:color w:val="1A7466"/>
          <w:kern w:val="0"/>
          <w:sz w:val="32"/>
          <w:szCs w:val="32"/>
          <w:lang w:val="pl-PL"/>
        </w:rPr>
        <w:t>SWZ</w:t>
      </w:r>
      <w:bookmarkEnd w:id="266"/>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A09D528" w:rsidR="00087DD1" w:rsidRPr="00087DD1" w:rsidDel="0065578D" w:rsidRDefault="000360B3" w:rsidP="00087DD1">
            <w:pPr>
              <w:tabs>
                <w:tab w:val="left" w:pos="1980"/>
              </w:tabs>
              <w:spacing w:before="120" w:after="120" w:line="276" w:lineRule="auto"/>
              <w:rPr>
                <w:rFonts w:ascii="Verdana" w:hAnsi="Verdana" w:cs="Calibri"/>
                <w:b/>
                <w:sz w:val="16"/>
                <w:szCs w:val="16"/>
              </w:rPr>
            </w:pPr>
            <w:r>
              <w:rPr>
                <w:rFonts w:ascii="Verdana" w:hAnsi="Verdana" w:cs="Calibri"/>
                <w:b/>
                <w:sz w:val="16"/>
                <w:szCs w:val="16"/>
              </w:rPr>
              <w:t>Ogólne Warunki Zamówienia (OWZ)</w:t>
            </w:r>
          </w:p>
        </w:tc>
      </w:tr>
      <w:tr w:rsidR="00087DD1" w:rsidRPr="00185AAB" w14:paraId="5EA74B25" w14:textId="77777777" w:rsidTr="00087DD1">
        <w:trPr>
          <w:trHeight w:val="488"/>
        </w:trPr>
        <w:tc>
          <w:tcPr>
            <w:tcW w:w="1843" w:type="dxa"/>
            <w:shd w:val="clear" w:color="auto" w:fill="1A7466"/>
            <w:vAlign w:val="center"/>
          </w:tcPr>
          <w:p w14:paraId="52CBD83D" w14:textId="1D529EB6" w:rsidR="00087DD1" w:rsidRPr="000360B3" w:rsidRDefault="00087DD1" w:rsidP="00087DD1">
            <w:pPr>
              <w:spacing w:before="120" w:after="120" w:line="276" w:lineRule="auto"/>
              <w:jc w:val="left"/>
              <w:rPr>
                <w:rFonts w:ascii="Verdana" w:hAnsi="Verdana" w:cs="Calibri"/>
                <w:b/>
                <w:color w:val="002060"/>
                <w:sz w:val="16"/>
                <w:szCs w:val="16"/>
              </w:rPr>
            </w:pPr>
            <w:r w:rsidRPr="000360B3">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0360B3" w:rsidRDefault="00087DD1" w:rsidP="00087DD1">
            <w:pPr>
              <w:tabs>
                <w:tab w:val="left" w:pos="1980"/>
              </w:tabs>
              <w:spacing w:before="120" w:after="120" w:line="276" w:lineRule="auto"/>
              <w:rPr>
                <w:rFonts w:ascii="Verdana" w:hAnsi="Verdana" w:cs="Calibri"/>
                <w:b/>
                <w:sz w:val="16"/>
                <w:szCs w:val="16"/>
              </w:rPr>
            </w:pPr>
            <w:r w:rsidRPr="000360B3">
              <w:rPr>
                <w:rFonts w:ascii="Verdana" w:hAnsi="Verdana" w:cstheme="minorHAnsi"/>
                <w:b/>
                <w:sz w:val="16"/>
                <w:szCs w:val="16"/>
              </w:rPr>
              <w:t>Zamówienie do OWZ - WZÓR</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3F0BF5C0" w:rsidR="00087DD1" w:rsidRPr="00087DD1" w:rsidRDefault="000B73CC" w:rsidP="00087DD1">
            <w:pPr>
              <w:tabs>
                <w:tab w:val="left" w:pos="1980"/>
              </w:tabs>
              <w:spacing w:before="120" w:after="120" w:line="276" w:lineRule="auto"/>
              <w:rPr>
                <w:rFonts w:ascii="Verdana" w:hAnsi="Verdana" w:cs="Calibri"/>
                <w:b/>
                <w:sz w:val="16"/>
                <w:szCs w:val="16"/>
              </w:rPr>
            </w:pPr>
            <w:r>
              <w:rPr>
                <w:rFonts w:ascii="Verdana" w:hAnsi="Verdana" w:cstheme="minorHAnsi"/>
                <w:b/>
                <w:sz w:val="16"/>
                <w:szCs w:val="16"/>
              </w:rPr>
              <w:t xml:space="preserve">NIE DOTYCZY </w:t>
            </w:r>
            <w:r w:rsidR="000360B3">
              <w:rPr>
                <w:rFonts w:ascii="Verdana" w:hAnsi="Verdana" w:cstheme="minorHAnsi"/>
                <w:b/>
                <w:sz w:val="16"/>
                <w:szCs w:val="16"/>
              </w:rPr>
              <w:t xml:space="preserve"> </w:t>
            </w:r>
          </w:p>
        </w:tc>
      </w:tr>
      <w:tr w:rsidR="00087DD1" w:rsidRPr="00185AAB" w14:paraId="3ECCEB90" w14:textId="77777777" w:rsidTr="000360B3">
        <w:trPr>
          <w:trHeight w:val="357"/>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bl>
    <w:p w14:paraId="685A4FF1" w14:textId="77777777" w:rsidR="00806375" w:rsidRDefault="00806375" w:rsidP="006B0420">
      <w:pPr>
        <w:spacing w:after="80" w:line="240" w:lineRule="auto"/>
        <w:jc w:val="right"/>
        <w:rPr>
          <w:rFonts w:ascii="Verdana" w:hAnsi="Verdana"/>
          <w:b/>
          <w:sz w:val="18"/>
          <w:szCs w:val="18"/>
        </w:rPr>
      </w:pPr>
      <w:bookmarkStart w:id="267" w:name="_Toc515896302"/>
      <w:bookmarkStart w:id="268" w:name="_Toc122344840"/>
      <w:bookmarkEnd w:id="76"/>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7"/>
      <w:r w:rsidR="002965D7" w:rsidRPr="006B0420">
        <w:rPr>
          <w:rFonts w:ascii="Verdana" w:hAnsi="Verdana"/>
          <w:b/>
          <w:sz w:val="18"/>
          <w:szCs w:val="18"/>
        </w:rPr>
        <w:t xml:space="preserve"> – ODRĘBNY DOKUMENT</w:t>
      </w:r>
      <w:bookmarkEnd w:id="268"/>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7400F84" w:rsidR="004A54CB" w:rsidRPr="006B0420" w:rsidRDefault="004A54CB" w:rsidP="006B0420">
      <w:pPr>
        <w:spacing w:after="80" w:line="240" w:lineRule="auto"/>
        <w:jc w:val="right"/>
        <w:rPr>
          <w:rFonts w:ascii="Verdana" w:hAnsi="Verdana"/>
          <w:sz w:val="18"/>
          <w:szCs w:val="18"/>
        </w:rPr>
      </w:pPr>
      <w:bookmarkStart w:id="269" w:name="_Toc515896303"/>
      <w:bookmarkStart w:id="270"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bookmarkEnd w:id="269"/>
      <w:r w:rsidR="000360B3">
        <w:rPr>
          <w:rFonts w:ascii="Verdana" w:hAnsi="Verdana"/>
          <w:b/>
          <w:sz w:val="18"/>
          <w:szCs w:val="18"/>
        </w:rPr>
        <w:t>OGÓLNE WARUNKI ZAMÓWIENIA (OWZ)</w:t>
      </w:r>
      <w:r w:rsidR="002965D7" w:rsidRPr="006B0420">
        <w:rPr>
          <w:rFonts w:ascii="Verdana" w:hAnsi="Verdana"/>
          <w:b/>
          <w:sz w:val="18"/>
          <w:szCs w:val="18"/>
        </w:rPr>
        <w:t xml:space="preserve"> – ODRĘBNY DOKUMENT</w:t>
      </w:r>
      <w:bookmarkEnd w:id="270"/>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7008BF31" w14:textId="31AC6ACC"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858"/>
        <w:gridCol w:w="1802"/>
        <w:gridCol w:w="1546"/>
        <w:gridCol w:w="991"/>
      </w:tblGrid>
      <w:tr w:rsidR="00BE386D" w:rsidRPr="00CF5364" w14:paraId="629B901B" w14:textId="77777777" w:rsidTr="006B0420">
        <w:tc>
          <w:tcPr>
            <w:tcW w:w="10352" w:type="dxa"/>
            <w:gridSpan w:val="8"/>
            <w:tcBorders>
              <w:bottom w:val="single" w:sz="4" w:space="0" w:color="auto"/>
            </w:tcBorders>
            <w:shd w:val="clear" w:color="auto" w:fill="1A7466"/>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D32BD3" w14:paraId="05B8DB29" w14:textId="77777777" w:rsidTr="005B0BC7">
        <w:tc>
          <w:tcPr>
            <w:tcW w:w="5155" w:type="dxa"/>
            <w:gridSpan w:val="4"/>
            <w:tcBorders>
              <w:right w:val="nil"/>
            </w:tcBorders>
          </w:tcPr>
          <w:p w14:paraId="04F452F3" w14:textId="77777777" w:rsidR="00BE386D" w:rsidRPr="005B0BC7" w:rsidRDefault="00BE386D" w:rsidP="00121F7A">
            <w:pPr>
              <w:autoSpaceDE w:val="0"/>
              <w:autoSpaceDN w:val="0"/>
              <w:adjustRightInd w:val="0"/>
              <w:spacing w:line="240" w:lineRule="auto"/>
              <w:jc w:val="left"/>
              <w:rPr>
                <w:rFonts w:ascii="Verdana" w:hAnsi="Verdana" w:cs="Calibri"/>
                <w:sz w:val="18"/>
                <w:szCs w:val="18"/>
              </w:rPr>
            </w:pPr>
            <w:r w:rsidRPr="005B0BC7">
              <w:rPr>
                <w:rFonts w:ascii="Verdana" w:hAnsi="Verdana" w:cs="Calibri"/>
                <w:sz w:val="18"/>
                <w:szCs w:val="18"/>
              </w:rPr>
              <w:t xml:space="preserve">PGE Energia Ciepła S.A. </w:t>
            </w:r>
          </w:p>
          <w:p w14:paraId="2C1EE069" w14:textId="77777777" w:rsidR="00BE386D" w:rsidRPr="005B0BC7" w:rsidRDefault="00BE386D" w:rsidP="00121F7A">
            <w:pPr>
              <w:autoSpaceDE w:val="0"/>
              <w:autoSpaceDN w:val="0"/>
              <w:adjustRightInd w:val="0"/>
              <w:spacing w:line="240" w:lineRule="auto"/>
              <w:jc w:val="left"/>
              <w:rPr>
                <w:rFonts w:ascii="Verdana" w:hAnsi="Verdana" w:cs="Calibri"/>
                <w:sz w:val="18"/>
                <w:szCs w:val="18"/>
              </w:rPr>
            </w:pPr>
            <w:r w:rsidRPr="005B0BC7">
              <w:rPr>
                <w:rFonts w:ascii="Verdana" w:hAnsi="Verdana" w:cs="Calibri"/>
                <w:sz w:val="18"/>
                <w:szCs w:val="18"/>
              </w:rPr>
              <w:t>ul. Złota 59, 00-120 Warszawa</w:t>
            </w:r>
          </w:p>
          <w:p w14:paraId="2F0D12D4" w14:textId="77777777" w:rsidR="00BE386D" w:rsidRPr="005B0BC7" w:rsidRDefault="00BE386D" w:rsidP="00121F7A">
            <w:pPr>
              <w:spacing w:line="240" w:lineRule="auto"/>
              <w:jc w:val="left"/>
              <w:rPr>
                <w:rFonts w:ascii="Verdana" w:hAnsi="Verdana" w:cs="Calibri"/>
                <w:sz w:val="18"/>
                <w:szCs w:val="18"/>
              </w:rPr>
            </w:pPr>
            <w:r w:rsidRPr="005B0BC7">
              <w:rPr>
                <w:rFonts w:ascii="Verdana" w:hAnsi="Verdana" w:cs="Calibri"/>
                <w:sz w:val="18"/>
                <w:szCs w:val="18"/>
              </w:rPr>
              <w:t>Oddział Elektrociepłownia w Gorzowie Wielkopolskim</w:t>
            </w:r>
          </w:p>
          <w:p w14:paraId="3374B06B" w14:textId="77777777" w:rsidR="00BE386D" w:rsidRDefault="00BE386D" w:rsidP="00121F7A">
            <w:pPr>
              <w:spacing w:line="240" w:lineRule="auto"/>
              <w:jc w:val="left"/>
              <w:rPr>
                <w:rFonts w:ascii="Verdana" w:hAnsi="Verdana" w:cs="Calibri"/>
                <w:sz w:val="18"/>
                <w:szCs w:val="18"/>
              </w:rPr>
            </w:pPr>
            <w:r w:rsidRPr="005B0BC7">
              <w:rPr>
                <w:rFonts w:ascii="Verdana" w:hAnsi="Verdana" w:cs="Calibri"/>
                <w:sz w:val="18"/>
                <w:szCs w:val="18"/>
              </w:rPr>
              <w:t>ul. Energetyków 6, 66-400 Gorzów Wielkopolski</w:t>
            </w:r>
          </w:p>
          <w:p w14:paraId="038C05AD" w14:textId="3AB95FC5" w:rsidR="005B0BC7" w:rsidRPr="006B0420" w:rsidRDefault="005B0BC7" w:rsidP="00121F7A">
            <w:pPr>
              <w:spacing w:line="240" w:lineRule="auto"/>
              <w:jc w:val="left"/>
              <w:rPr>
                <w:rFonts w:ascii="Verdana" w:hAnsi="Verdana" w:cs="Calibri"/>
                <w:sz w:val="18"/>
                <w:szCs w:val="18"/>
                <w:highlight w:val="green"/>
              </w:rPr>
            </w:pPr>
          </w:p>
        </w:tc>
        <w:tc>
          <w:tcPr>
            <w:tcW w:w="5197" w:type="dxa"/>
            <w:gridSpan w:val="4"/>
            <w:tcBorders>
              <w:left w:val="nil"/>
            </w:tcBorders>
          </w:tcPr>
          <w:p w14:paraId="2DC27D17" w14:textId="77777777" w:rsidR="00BE386D" w:rsidRPr="005B0BC7" w:rsidRDefault="00BE386D" w:rsidP="00121F7A">
            <w:pPr>
              <w:autoSpaceDE w:val="0"/>
              <w:autoSpaceDN w:val="0"/>
              <w:adjustRightInd w:val="0"/>
              <w:spacing w:line="240" w:lineRule="auto"/>
              <w:ind w:left="1305"/>
              <w:jc w:val="left"/>
              <w:rPr>
                <w:rFonts w:ascii="Verdana" w:hAnsi="Verdana" w:cs="Calibri"/>
                <w:sz w:val="18"/>
                <w:szCs w:val="18"/>
              </w:rPr>
            </w:pPr>
            <w:r w:rsidRPr="005B0BC7">
              <w:rPr>
                <w:rFonts w:ascii="Verdana" w:hAnsi="Verdana" w:cs="Calibri"/>
                <w:sz w:val="18"/>
                <w:szCs w:val="18"/>
              </w:rPr>
              <w:t>NIP:PL6420000642</w:t>
            </w:r>
          </w:p>
          <w:p w14:paraId="642F4D64" w14:textId="0630D04B"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tc>
      </w:tr>
      <w:tr w:rsidR="00BE386D" w:rsidRPr="00D32BD3" w14:paraId="18F92325" w14:textId="77777777" w:rsidTr="006B0420">
        <w:tc>
          <w:tcPr>
            <w:tcW w:w="10352" w:type="dxa"/>
            <w:gridSpan w:val="8"/>
            <w:shd w:val="clear" w:color="auto" w:fill="1A7466"/>
          </w:tcPr>
          <w:p w14:paraId="1FBC619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Adres dostawy/Miejsce wykonania</w:t>
            </w:r>
          </w:p>
        </w:tc>
      </w:tr>
      <w:tr w:rsidR="00BE386D" w:rsidRPr="00D32BD3" w14:paraId="5579A1C9" w14:textId="77777777" w:rsidTr="00121F7A">
        <w:tc>
          <w:tcPr>
            <w:tcW w:w="10352" w:type="dxa"/>
            <w:gridSpan w:val="8"/>
          </w:tcPr>
          <w:p w14:paraId="187AF13E" w14:textId="77777777" w:rsidR="00BE386D" w:rsidRPr="005B0BC7" w:rsidRDefault="00BE386D" w:rsidP="00121F7A">
            <w:pPr>
              <w:spacing w:line="240" w:lineRule="auto"/>
              <w:jc w:val="left"/>
              <w:rPr>
                <w:rFonts w:ascii="Verdana" w:hAnsi="Verdana" w:cs="Calibri"/>
                <w:sz w:val="18"/>
                <w:szCs w:val="18"/>
              </w:rPr>
            </w:pPr>
            <w:r w:rsidRPr="005B0BC7">
              <w:rPr>
                <w:rFonts w:ascii="Verdana" w:hAnsi="Verdana" w:cs="Calibri"/>
                <w:sz w:val="18"/>
                <w:szCs w:val="18"/>
              </w:rPr>
              <w:t>PGE Energia Ciepła S.A. Oddział Elektrociepłownia w Gorzowie Wielkopolskim</w:t>
            </w:r>
          </w:p>
          <w:p w14:paraId="3F85926B" w14:textId="77777777" w:rsidR="00BE386D" w:rsidRPr="005B0BC7" w:rsidRDefault="00BE386D" w:rsidP="00121F7A">
            <w:pPr>
              <w:spacing w:line="240" w:lineRule="auto"/>
              <w:jc w:val="left"/>
              <w:rPr>
                <w:rFonts w:ascii="Verdana" w:hAnsi="Verdana" w:cs="Calibri"/>
                <w:sz w:val="18"/>
                <w:szCs w:val="18"/>
              </w:rPr>
            </w:pPr>
            <w:r w:rsidRPr="005B0BC7">
              <w:rPr>
                <w:rFonts w:ascii="Verdana" w:hAnsi="Verdana" w:cs="Calibri"/>
                <w:sz w:val="18"/>
                <w:szCs w:val="18"/>
              </w:rPr>
              <w:t>ul. Energetyków 6, 66-400 Gorzów Wielkopolski</w:t>
            </w:r>
          </w:p>
          <w:p w14:paraId="39EA9F95" w14:textId="6141DEF3" w:rsidR="005B0BC7" w:rsidRPr="005B0BC7" w:rsidRDefault="005B0BC7" w:rsidP="00121F7A">
            <w:pPr>
              <w:spacing w:line="240" w:lineRule="auto"/>
              <w:jc w:val="left"/>
              <w:rPr>
                <w:rFonts w:cs="Calibri"/>
                <w:szCs w:val="22"/>
              </w:rPr>
            </w:pPr>
            <w:r w:rsidRPr="005B0BC7">
              <w:rPr>
                <w:rFonts w:cs="Calibri"/>
                <w:szCs w:val="22"/>
              </w:rPr>
              <w:t>Przedmiot zamówienia będzie realizowany na terenie Gorzowa Wielkopolskiego i powiatu gorzowskiego w obrębie istniejącego systemu ciepłowniczego.</w:t>
            </w:r>
          </w:p>
          <w:p w14:paraId="48ED5F9B" w14:textId="42DE980F" w:rsidR="00BE386D" w:rsidRPr="006B0420" w:rsidRDefault="00BE386D" w:rsidP="00121F7A">
            <w:pPr>
              <w:spacing w:line="240" w:lineRule="auto"/>
              <w:jc w:val="left"/>
              <w:rPr>
                <w:rFonts w:ascii="Verdana" w:hAnsi="Verdana" w:cs="Calibri"/>
                <w:sz w:val="18"/>
                <w:szCs w:val="18"/>
                <w:highlight w:val="green"/>
              </w:rPr>
            </w:pPr>
          </w:p>
        </w:tc>
      </w:tr>
      <w:tr w:rsidR="00BE386D" w:rsidRPr="00D32BD3" w14:paraId="654C042F" w14:textId="77777777" w:rsidTr="006B0420">
        <w:tc>
          <w:tcPr>
            <w:tcW w:w="10352" w:type="dxa"/>
            <w:gridSpan w:val="8"/>
            <w:shd w:val="clear" w:color="auto" w:fill="1A7466"/>
          </w:tcPr>
          <w:p w14:paraId="36408C1D"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Dostawca/Wykonawca</w:t>
            </w:r>
          </w:p>
        </w:tc>
      </w:tr>
      <w:tr w:rsidR="00BE386D" w:rsidRPr="00D32BD3" w14:paraId="0625B8E6" w14:textId="77777777" w:rsidTr="005B0BC7">
        <w:tc>
          <w:tcPr>
            <w:tcW w:w="5155" w:type="dxa"/>
            <w:gridSpan w:val="4"/>
          </w:tcPr>
          <w:p w14:paraId="30495C23"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Nazwa Wykonawcy</w:t>
            </w:r>
          </w:p>
          <w:p w14:paraId="0960751F" w14:textId="77777777" w:rsidR="00BE386D" w:rsidRPr="006B0420" w:rsidRDefault="00BE386D" w:rsidP="00121F7A">
            <w:pPr>
              <w:tabs>
                <w:tab w:val="left" w:pos="1320"/>
              </w:tabs>
              <w:spacing w:line="240" w:lineRule="auto"/>
              <w:jc w:val="left"/>
              <w:rPr>
                <w:rFonts w:ascii="Verdana" w:hAnsi="Verdana" w:cs="Calibri"/>
                <w:sz w:val="18"/>
                <w:szCs w:val="18"/>
              </w:rPr>
            </w:pPr>
          </w:p>
          <w:p w14:paraId="5479E7E6" w14:textId="77777777" w:rsidR="00BE386D" w:rsidRPr="006B0420" w:rsidRDefault="00BE386D" w:rsidP="00121F7A">
            <w:pPr>
              <w:tabs>
                <w:tab w:val="left" w:pos="1320"/>
              </w:tabs>
              <w:spacing w:line="240" w:lineRule="auto"/>
              <w:jc w:val="left"/>
              <w:rPr>
                <w:rFonts w:ascii="Verdana" w:hAnsi="Verdana" w:cs="Calibri"/>
                <w:sz w:val="18"/>
                <w:szCs w:val="18"/>
              </w:rPr>
            </w:pPr>
            <w:r w:rsidRPr="006B0420">
              <w:rPr>
                <w:rFonts w:ascii="Verdana" w:hAnsi="Verdana" w:cs="Calibri"/>
                <w:sz w:val="18"/>
                <w:szCs w:val="18"/>
              </w:rPr>
              <w:t>Adres Wykonawcy</w:t>
            </w:r>
          </w:p>
        </w:tc>
        <w:tc>
          <w:tcPr>
            <w:tcW w:w="5197" w:type="dxa"/>
            <w:gridSpan w:val="4"/>
          </w:tcPr>
          <w:p w14:paraId="63C240E3"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NIP:</w:t>
            </w:r>
          </w:p>
          <w:p w14:paraId="2E40389B"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p w14:paraId="70C85A9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T:</w:t>
            </w:r>
          </w:p>
          <w:p w14:paraId="51491DB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NR DOSTAWCY/</w:t>
            </w:r>
          </w:p>
          <w:p w14:paraId="7D06BA4B" w14:textId="77777777" w:rsidR="00BE386D" w:rsidRPr="006B0420" w:rsidRDefault="00BE386D" w:rsidP="00121F7A">
            <w:pPr>
              <w:spacing w:line="240" w:lineRule="auto"/>
              <w:ind w:left="1305"/>
              <w:jc w:val="left"/>
              <w:rPr>
                <w:rFonts w:ascii="Verdana" w:hAnsi="Verdana" w:cs="Calibri"/>
                <w:sz w:val="18"/>
                <w:szCs w:val="18"/>
              </w:rPr>
            </w:pPr>
            <w:r w:rsidRPr="006B0420">
              <w:rPr>
                <w:rFonts w:ascii="Verdana" w:hAnsi="Verdana" w:cs="Calibri"/>
                <w:sz w:val="18"/>
                <w:szCs w:val="18"/>
              </w:rPr>
              <w:t>WYKONAWCY:</w:t>
            </w:r>
          </w:p>
        </w:tc>
      </w:tr>
      <w:tr w:rsidR="00BE386D" w:rsidRPr="00D32BD3" w14:paraId="070B16BE" w14:textId="77777777" w:rsidTr="005B0BC7">
        <w:tc>
          <w:tcPr>
            <w:tcW w:w="2832" w:type="dxa"/>
            <w:gridSpan w:val="2"/>
            <w:shd w:val="clear" w:color="auto" w:fill="1A7466"/>
          </w:tcPr>
          <w:p w14:paraId="7033078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Numer umowy</w:t>
            </w:r>
          </w:p>
        </w:tc>
        <w:tc>
          <w:tcPr>
            <w:tcW w:w="2323" w:type="dxa"/>
            <w:gridSpan w:val="2"/>
            <w:shd w:val="clear" w:color="auto" w:fill="1A7466"/>
          </w:tcPr>
          <w:p w14:paraId="70B493D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Termin dostawy</w:t>
            </w:r>
          </w:p>
        </w:tc>
        <w:tc>
          <w:tcPr>
            <w:tcW w:w="5197" w:type="dxa"/>
            <w:gridSpan w:val="4"/>
            <w:shd w:val="clear" w:color="auto" w:fill="1A7466"/>
          </w:tcPr>
          <w:p w14:paraId="5A97A7BE"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Prowadzący</w:t>
            </w:r>
          </w:p>
        </w:tc>
      </w:tr>
      <w:tr w:rsidR="00BE386D" w:rsidRPr="00D32BD3" w14:paraId="6C48DFE5" w14:textId="77777777" w:rsidTr="005B0BC7">
        <w:tc>
          <w:tcPr>
            <w:tcW w:w="2832" w:type="dxa"/>
            <w:gridSpan w:val="2"/>
          </w:tcPr>
          <w:p w14:paraId="4F742E05" w14:textId="77777777" w:rsidR="00BE386D" w:rsidRPr="006B0420" w:rsidRDefault="00BE386D" w:rsidP="00121F7A">
            <w:pPr>
              <w:spacing w:line="240" w:lineRule="auto"/>
              <w:jc w:val="left"/>
              <w:rPr>
                <w:rFonts w:ascii="Verdana" w:hAnsi="Verdana" w:cs="Calibri"/>
                <w:sz w:val="18"/>
                <w:szCs w:val="18"/>
              </w:rPr>
            </w:pPr>
          </w:p>
        </w:tc>
        <w:tc>
          <w:tcPr>
            <w:tcW w:w="2323" w:type="dxa"/>
            <w:gridSpan w:val="2"/>
          </w:tcPr>
          <w:p w14:paraId="37165C18" w14:textId="77777777" w:rsidR="00BE386D" w:rsidRPr="006B0420" w:rsidRDefault="00BE386D" w:rsidP="00121F7A">
            <w:pPr>
              <w:spacing w:line="240" w:lineRule="auto"/>
              <w:jc w:val="left"/>
              <w:rPr>
                <w:rFonts w:ascii="Verdana" w:hAnsi="Verdana" w:cs="Calibri"/>
                <w:sz w:val="18"/>
                <w:szCs w:val="18"/>
              </w:rPr>
            </w:pPr>
          </w:p>
        </w:tc>
        <w:tc>
          <w:tcPr>
            <w:tcW w:w="5197" w:type="dxa"/>
            <w:gridSpan w:val="4"/>
            <w:vMerge w:val="restart"/>
          </w:tcPr>
          <w:p w14:paraId="6FD7DC3B"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Imię Nazwisko</w:t>
            </w:r>
          </w:p>
          <w:p w14:paraId="4728C9A1"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E-mail:</w:t>
            </w:r>
          </w:p>
          <w:p w14:paraId="02CC0B9F"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T:</w:t>
            </w:r>
          </w:p>
          <w:p w14:paraId="68E675FA"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F:</w:t>
            </w:r>
          </w:p>
        </w:tc>
      </w:tr>
      <w:tr w:rsidR="00BE386D" w:rsidRPr="00D32BD3" w14:paraId="03ECE8EC" w14:textId="77777777" w:rsidTr="005B0BC7">
        <w:tc>
          <w:tcPr>
            <w:tcW w:w="2832" w:type="dxa"/>
            <w:gridSpan w:val="2"/>
            <w:shd w:val="clear" w:color="auto" w:fill="1A7466"/>
          </w:tcPr>
          <w:p w14:paraId="42C2507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Miejsce wystawienia</w:t>
            </w:r>
          </w:p>
        </w:tc>
        <w:tc>
          <w:tcPr>
            <w:tcW w:w="2323" w:type="dxa"/>
            <w:gridSpan w:val="2"/>
            <w:shd w:val="clear" w:color="auto" w:fill="1A7466"/>
          </w:tcPr>
          <w:p w14:paraId="3396FF2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Data wystawienia</w:t>
            </w:r>
          </w:p>
        </w:tc>
        <w:tc>
          <w:tcPr>
            <w:tcW w:w="5197" w:type="dxa"/>
            <w:gridSpan w:val="4"/>
            <w:vMerge/>
          </w:tcPr>
          <w:p w14:paraId="42C7BEB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6751E4D8" w14:textId="77777777" w:rsidTr="005B0BC7">
        <w:tc>
          <w:tcPr>
            <w:tcW w:w="2832" w:type="dxa"/>
            <w:gridSpan w:val="2"/>
          </w:tcPr>
          <w:p w14:paraId="32B0692C" w14:textId="77777777" w:rsidR="00BE386D" w:rsidRPr="006B0420" w:rsidRDefault="00BE386D" w:rsidP="00121F7A">
            <w:pPr>
              <w:spacing w:line="240" w:lineRule="auto"/>
              <w:jc w:val="left"/>
              <w:rPr>
                <w:rFonts w:ascii="Verdana" w:hAnsi="Verdana" w:cs="Calibri"/>
                <w:sz w:val="18"/>
                <w:szCs w:val="18"/>
              </w:rPr>
            </w:pPr>
          </w:p>
        </w:tc>
        <w:tc>
          <w:tcPr>
            <w:tcW w:w="2323" w:type="dxa"/>
            <w:gridSpan w:val="2"/>
          </w:tcPr>
          <w:p w14:paraId="34BF82BE" w14:textId="77777777" w:rsidR="00BE386D" w:rsidRPr="006B0420" w:rsidRDefault="00BE386D" w:rsidP="00121F7A">
            <w:pPr>
              <w:spacing w:line="240" w:lineRule="auto"/>
              <w:jc w:val="left"/>
              <w:rPr>
                <w:rFonts w:ascii="Verdana" w:hAnsi="Verdana" w:cs="Calibri"/>
                <w:sz w:val="18"/>
                <w:szCs w:val="18"/>
              </w:rPr>
            </w:pPr>
          </w:p>
        </w:tc>
        <w:tc>
          <w:tcPr>
            <w:tcW w:w="5197" w:type="dxa"/>
            <w:gridSpan w:val="4"/>
            <w:vMerge/>
          </w:tcPr>
          <w:p w14:paraId="320790FC"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0D97F6B" w14:textId="77777777" w:rsidTr="005B0BC7">
        <w:tc>
          <w:tcPr>
            <w:tcW w:w="5155" w:type="dxa"/>
            <w:gridSpan w:val="4"/>
            <w:shd w:val="clear" w:color="auto" w:fill="1A7466"/>
          </w:tcPr>
          <w:p w14:paraId="4BC50F6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Warunki płatności</w:t>
            </w:r>
          </w:p>
        </w:tc>
        <w:tc>
          <w:tcPr>
            <w:tcW w:w="5197" w:type="dxa"/>
            <w:gridSpan w:val="4"/>
            <w:vMerge/>
          </w:tcPr>
          <w:p w14:paraId="61EBDF11"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CE5154E" w14:textId="77777777" w:rsidTr="005B0BC7">
        <w:tc>
          <w:tcPr>
            <w:tcW w:w="5155" w:type="dxa"/>
            <w:gridSpan w:val="4"/>
            <w:tcBorders>
              <w:bottom w:val="single" w:sz="4" w:space="0" w:color="auto"/>
            </w:tcBorders>
          </w:tcPr>
          <w:p w14:paraId="22FA0975"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sz w:val="18"/>
                <w:szCs w:val="18"/>
              </w:rPr>
              <w:t>30 dni od otrzymania dokumentu</w:t>
            </w:r>
          </w:p>
        </w:tc>
        <w:tc>
          <w:tcPr>
            <w:tcW w:w="5197" w:type="dxa"/>
            <w:gridSpan w:val="4"/>
            <w:vMerge/>
            <w:tcBorders>
              <w:bottom w:val="single" w:sz="4" w:space="0" w:color="auto"/>
            </w:tcBorders>
          </w:tcPr>
          <w:p w14:paraId="6D49A252"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04F861B7" w14:textId="77777777" w:rsidTr="005B0BC7">
        <w:tc>
          <w:tcPr>
            <w:tcW w:w="5155" w:type="dxa"/>
            <w:gridSpan w:val="4"/>
            <w:tcBorders>
              <w:left w:val="nil"/>
              <w:bottom w:val="nil"/>
              <w:right w:val="nil"/>
            </w:tcBorders>
          </w:tcPr>
          <w:p w14:paraId="3B6F325E" w14:textId="77777777" w:rsidR="00BE386D" w:rsidRPr="006B0420" w:rsidRDefault="00BE386D" w:rsidP="00121F7A">
            <w:pPr>
              <w:spacing w:line="240" w:lineRule="auto"/>
              <w:jc w:val="left"/>
              <w:rPr>
                <w:rFonts w:ascii="Verdana" w:hAnsi="Verdana" w:cs="Calibri"/>
                <w:sz w:val="18"/>
                <w:szCs w:val="18"/>
              </w:rPr>
            </w:pPr>
          </w:p>
        </w:tc>
        <w:tc>
          <w:tcPr>
            <w:tcW w:w="5197" w:type="dxa"/>
            <w:gridSpan w:val="4"/>
            <w:tcBorders>
              <w:left w:val="nil"/>
              <w:bottom w:val="nil"/>
              <w:right w:val="nil"/>
            </w:tcBorders>
          </w:tcPr>
          <w:p w14:paraId="33EC229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10E66CDD" w14:textId="77777777" w:rsidTr="00121F7A">
        <w:tc>
          <w:tcPr>
            <w:tcW w:w="10352" w:type="dxa"/>
            <w:gridSpan w:val="8"/>
            <w:tcBorders>
              <w:top w:val="nil"/>
              <w:left w:val="nil"/>
              <w:bottom w:val="nil"/>
              <w:right w:val="nil"/>
            </w:tcBorders>
          </w:tcPr>
          <w:p w14:paraId="47C94EF2" w14:textId="503599E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b/>
                <w:sz w:val="18"/>
                <w:szCs w:val="18"/>
              </w:rPr>
              <w:t xml:space="preserve">ZAMÓWIENIE NR: </w:t>
            </w:r>
            <w:r w:rsidR="005B0BC7">
              <w:rPr>
                <w:rFonts w:ascii="Verdana" w:hAnsi="Verdana" w:cs="Calibri"/>
                <w:b/>
                <w:sz w:val="18"/>
                <w:szCs w:val="18"/>
              </w:rPr>
              <w:t>..</w:t>
            </w:r>
            <w:r w:rsidRPr="006B0420">
              <w:rPr>
                <w:rFonts w:ascii="Verdana" w:hAnsi="Verdana" w:cs="Calibri"/>
                <w:b/>
                <w:sz w:val="18"/>
                <w:szCs w:val="18"/>
              </w:rPr>
              <w:t>………</w:t>
            </w:r>
          </w:p>
        </w:tc>
      </w:tr>
      <w:tr w:rsidR="00BE386D" w:rsidRPr="00D32BD3" w14:paraId="79C273C9" w14:textId="77777777" w:rsidTr="005B0BC7">
        <w:tc>
          <w:tcPr>
            <w:tcW w:w="5155" w:type="dxa"/>
            <w:gridSpan w:val="4"/>
            <w:tcBorders>
              <w:top w:val="nil"/>
              <w:left w:val="nil"/>
              <w:right w:val="nil"/>
            </w:tcBorders>
          </w:tcPr>
          <w:p w14:paraId="72EB10AE" w14:textId="77777777" w:rsidR="00BE386D" w:rsidRPr="006B0420" w:rsidRDefault="00BE386D" w:rsidP="00121F7A">
            <w:pPr>
              <w:spacing w:line="240" w:lineRule="auto"/>
              <w:jc w:val="left"/>
              <w:rPr>
                <w:rFonts w:ascii="Verdana" w:hAnsi="Verdana" w:cs="Calibri"/>
                <w:sz w:val="18"/>
                <w:szCs w:val="18"/>
              </w:rPr>
            </w:pPr>
          </w:p>
        </w:tc>
        <w:tc>
          <w:tcPr>
            <w:tcW w:w="5197" w:type="dxa"/>
            <w:gridSpan w:val="4"/>
            <w:tcBorders>
              <w:top w:val="nil"/>
              <w:left w:val="nil"/>
              <w:right w:val="nil"/>
            </w:tcBorders>
          </w:tcPr>
          <w:p w14:paraId="3EEBDE78"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F137DDB" w14:textId="77777777" w:rsidTr="005B0BC7">
        <w:tc>
          <w:tcPr>
            <w:tcW w:w="522" w:type="dxa"/>
            <w:vMerge w:val="restart"/>
            <w:shd w:val="clear" w:color="auto" w:fill="1A7466"/>
          </w:tcPr>
          <w:p w14:paraId="33E0F03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Lp.</w:t>
            </w:r>
          </w:p>
        </w:tc>
        <w:tc>
          <w:tcPr>
            <w:tcW w:w="2672" w:type="dxa"/>
            <w:gridSpan w:val="2"/>
            <w:shd w:val="clear" w:color="auto" w:fill="1A7466"/>
          </w:tcPr>
          <w:p w14:paraId="576B392D"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Nr materiału/usługi</w:t>
            </w:r>
          </w:p>
        </w:tc>
        <w:tc>
          <w:tcPr>
            <w:tcW w:w="1961" w:type="dxa"/>
            <w:vMerge w:val="restart"/>
            <w:shd w:val="clear" w:color="auto" w:fill="1A7466"/>
          </w:tcPr>
          <w:p w14:paraId="477D681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Ilość</w:t>
            </w:r>
          </w:p>
        </w:tc>
        <w:tc>
          <w:tcPr>
            <w:tcW w:w="858" w:type="dxa"/>
            <w:vMerge w:val="restart"/>
            <w:shd w:val="clear" w:color="auto" w:fill="1A7466"/>
          </w:tcPr>
          <w:p w14:paraId="310EEDA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JM</w:t>
            </w:r>
          </w:p>
        </w:tc>
        <w:tc>
          <w:tcPr>
            <w:tcW w:w="1802" w:type="dxa"/>
            <w:vMerge w:val="restart"/>
            <w:shd w:val="clear" w:color="auto" w:fill="1A7466"/>
          </w:tcPr>
          <w:p w14:paraId="24C1165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Cena jedn. netto</w:t>
            </w:r>
          </w:p>
        </w:tc>
        <w:tc>
          <w:tcPr>
            <w:tcW w:w="1546" w:type="dxa"/>
            <w:vMerge w:val="restart"/>
            <w:shd w:val="clear" w:color="auto" w:fill="1A7466"/>
          </w:tcPr>
          <w:p w14:paraId="1E81B655"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Wartość netto</w:t>
            </w:r>
          </w:p>
        </w:tc>
        <w:tc>
          <w:tcPr>
            <w:tcW w:w="991" w:type="dxa"/>
            <w:vMerge w:val="restart"/>
            <w:shd w:val="clear" w:color="auto" w:fill="1A7466"/>
          </w:tcPr>
          <w:p w14:paraId="713CA85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Waluta</w:t>
            </w:r>
          </w:p>
        </w:tc>
      </w:tr>
      <w:tr w:rsidR="00BE386D" w:rsidRPr="00D32BD3" w14:paraId="7EFD8C5E" w14:textId="77777777" w:rsidTr="005B0BC7">
        <w:tc>
          <w:tcPr>
            <w:tcW w:w="522" w:type="dxa"/>
            <w:vMerge/>
            <w:shd w:val="clear" w:color="auto" w:fill="BFBFBF"/>
          </w:tcPr>
          <w:p w14:paraId="69D00975" w14:textId="77777777" w:rsidR="00BE386D" w:rsidRPr="006B0420" w:rsidRDefault="00BE386D" w:rsidP="00121F7A">
            <w:pPr>
              <w:spacing w:line="240" w:lineRule="auto"/>
              <w:jc w:val="center"/>
              <w:rPr>
                <w:rFonts w:ascii="Verdana" w:hAnsi="Verdana" w:cs="Calibri"/>
                <w:b/>
                <w:sz w:val="18"/>
                <w:szCs w:val="18"/>
              </w:rPr>
            </w:pPr>
          </w:p>
        </w:tc>
        <w:tc>
          <w:tcPr>
            <w:tcW w:w="2672" w:type="dxa"/>
            <w:gridSpan w:val="2"/>
            <w:shd w:val="clear" w:color="auto" w:fill="1A7466"/>
          </w:tcPr>
          <w:p w14:paraId="6D07B19B"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Opis materiału/usługi</w:t>
            </w:r>
          </w:p>
        </w:tc>
        <w:tc>
          <w:tcPr>
            <w:tcW w:w="1961" w:type="dxa"/>
            <w:vMerge/>
            <w:shd w:val="clear" w:color="auto" w:fill="BFBFBF"/>
          </w:tcPr>
          <w:p w14:paraId="5B357AEC" w14:textId="77777777" w:rsidR="00BE386D" w:rsidRPr="006B0420" w:rsidRDefault="00BE386D" w:rsidP="00121F7A">
            <w:pPr>
              <w:spacing w:line="240" w:lineRule="auto"/>
              <w:jc w:val="center"/>
              <w:rPr>
                <w:rFonts w:ascii="Verdana" w:hAnsi="Verdana" w:cs="Calibri"/>
                <w:b/>
                <w:sz w:val="18"/>
                <w:szCs w:val="18"/>
              </w:rPr>
            </w:pPr>
          </w:p>
        </w:tc>
        <w:tc>
          <w:tcPr>
            <w:tcW w:w="858" w:type="dxa"/>
            <w:vMerge/>
            <w:shd w:val="clear" w:color="auto" w:fill="BFBFBF"/>
          </w:tcPr>
          <w:p w14:paraId="2DB99411" w14:textId="77777777" w:rsidR="00BE386D" w:rsidRPr="006B0420" w:rsidRDefault="00BE386D" w:rsidP="00121F7A">
            <w:pPr>
              <w:spacing w:line="240" w:lineRule="auto"/>
              <w:jc w:val="center"/>
              <w:rPr>
                <w:rFonts w:ascii="Verdana" w:hAnsi="Verdana" w:cs="Calibri"/>
                <w:b/>
                <w:sz w:val="18"/>
                <w:szCs w:val="18"/>
              </w:rPr>
            </w:pPr>
          </w:p>
        </w:tc>
        <w:tc>
          <w:tcPr>
            <w:tcW w:w="1802" w:type="dxa"/>
            <w:vMerge/>
            <w:shd w:val="clear" w:color="auto" w:fill="BFBFBF"/>
          </w:tcPr>
          <w:p w14:paraId="43720BF8" w14:textId="77777777" w:rsidR="00BE386D" w:rsidRPr="006B0420" w:rsidRDefault="00BE386D" w:rsidP="00121F7A">
            <w:pPr>
              <w:spacing w:line="240" w:lineRule="auto"/>
              <w:jc w:val="center"/>
              <w:rPr>
                <w:rFonts w:ascii="Verdana" w:hAnsi="Verdana" w:cs="Calibri"/>
                <w:b/>
                <w:sz w:val="18"/>
                <w:szCs w:val="18"/>
              </w:rPr>
            </w:pPr>
          </w:p>
        </w:tc>
        <w:tc>
          <w:tcPr>
            <w:tcW w:w="1546" w:type="dxa"/>
            <w:vMerge/>
            <w:shd w:val="clear" w:color="auto" w:fill="BFBFBF"/>
          </w:tcPr>
          <w:p w14:paraId="094200FD" w14:textId="77777777" w:rsidR="00BE386D" w:rsidRPr="006B0420" w:rsidRDefault="00BE386D" w:rsidP="00121F7A">
            <w:pPr>
              <w:spacing w:line="240" w:lineRule="auto"/>
              <w:jc w:val="center"/>
              <w:rPr>
                <w:rFonts w:ascii="Verdana" w:hAnsi="Verdana" w:cs="Calibri"/>
                <w:b/>
                <w:sz w:val="18"/>
                <w:szCs w:val="18"/>
              </w:rPr>
            </w:pPr>
          </w:p>
        </w:tc>
        <w:tc>
          <w:tcPr>
            <w:tcW w:w="991" w:type="dxa"/>
            <w:vMerge/>
            <w:shd w:val="clear" w:color="auto" w:fill="BFBFBF"/>
          </w:tcPr>
          <w:p w14:paraId="442C9FDC"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6359D229" w14:textId="77777777" w:rsidTr="005B0BC7">
        <w:tc>
          <w:tcPr>
            <w:tcW w:w="522" w:type="dxa"/>
            <w:vMerge/>
            <w:shd w:val="clear" w:color="auto" w:fill="BFBFBF"/>
          </w:tcPr>
          <w:p w14:paraId="5FFEDCFF" w14:textId="77777777" w:rsidR="00BE386D" w:rsidRPr="006B0420" w:rsidRDefault="00BE386D" w:rsidP="00121F7A">
            <w:pPr>
              <w:spacing w:line="240" w:lineRule="auto"/>
              <w:jc w:val="center"/>
              <w:rPr>
                <w:rFonts w:ascii="Verdana" w:hAnsi="Verdana" w:cs="Calibri"/>
                <w:b/>
                <w:sz w:val="18"/>
                <w:szCs w:val="18"/>
              </w:rPr>
            </w:pPr>
          </w:p>
        </w:tc>
        <w:tc>
          <w:tcPr>
            <w:tcW w:w="2672" w:type="dxa"/>
            <w:gridSpan w:val="2"/>
            <w:tcBorders>
              <w:bottom w:val="single" w:sz="4" w:space="0" w:color="auto"/>
            </w:tcBorders>
            <w:shd w:val="clear" w:color="auto" w:fill="1A7466"/>
          </w:tcPr>
          <w:p w14:paraId="4F70FD60"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Informacje dodatkowe</w:t>
            </w:r>
          </w:p>
        </w:tc>
        <w:tc>
          <w:tcPr>
            <w:tcW w:w="1961" w:type="dxa"/>
            <w:vMerge/>
            <w:tcBorders>
              <w:bottom w:val="single" w:sz="4" w:space="0" w:color="auto"/>
            </w:tcBorders>
            <w:shd w:val="clear" w:color="auto" w:fill="BFBFBF"/>
          </w:tcPr>
          <w:p w14:paraId="3CB52471" w14:textId="77777777" w:rsidR="00BE386D" w:rsidRPr="006B0420" w:rsidRDefault="00BE386D" w:rsidP="00121F7A">
            <w:pPr>
              <w:spacing w:line="240" w:lineRule="auto"/>
              <w:jc w:val="center"/>
              <w:rPr>
                <w:rFonts w:ascii="Verdana" w:hAnsi="Verdana" w:cs="Calibri"/>
                <w:b/>
                <w:sz w:val="18"/>
                <w:szCs w:val="18"/>
              </w:rPr>
            </w:pPr>
          </w:p>
        </w:tc>
        <w:tc>
          <w:tcPr>
            <w:tcW w:w="858" w:type="dxa"/>
            <w:vMerge/>
            <w:tcBorders>
              <w:bottom w:val="single" w:sz="4" w:space="0" w:color="auto"/>
            </w:tcBorders>
            <w:shd w:val="clear" w:color="auto" w:fill="BFBFBF"/>
          </w:tcPr>
          <w:p w14:paraId="0C43D15B" w14:textId="77777777" w:rsidR="00BE386D" w:rsidRPr="006B0420" w:rsidRDefault="00BE386D" w:rsidP="00121F7A">
            <w:pPr>
              <w:spacing w:line="240" w:lineRule="auto"/>
              <w:jc w:val="center"/>
              <w:rPr>
                <w:rFonts w:ascii="Verdana" w:hAnsi="Verdana" w:cs="Calibri"/>
                <w:b/>
                <w:sz w:val="18"/>
                <w:szCs w:val="18"/>
              </w:rPr>
            </w:pPr>
          </w:p>
        </w:tc>
        <w:tc>
          <w:tcPr>
            <w:tcW w:w="1802" w:type="dxa"/>
            <w:vMerge/>
            <w:tcBorders>
              <w:bottom w:val="single" w:sz="4" w:space="0" w:color="auto"/>
            </w:tcBorders>
            <w:shd w:val="clear" w:color="auto" w:fill="BFBFBF"/>
          </w:tcPr>
          <w:p w14:paraId="20C33C6B" w14:textId="77777777" w:rsidR="00BE386D" w:rsidRPr="006B0420" w:rsidRDefault="00BE386D" w:rsidP="00121F7A">
            <w:pPr>
              <w:spacing w:line="240" w:lineRule="auto"/>
              <w:jc w:val="center"/>
              <w:rPr>
                <w:rFonts w:ascii="Verdana" w:hAnsi="Verdana" w:cs="Calibri"/>
                <w:b/>
                <w:sz w:val="18"/>
                <w:szCs w:val="18"/>
              </w:rPr>
            </w:pPr>
          </w:p>
        </w:tc>
        <w:tc>
          <w:tcPr>
            <w:tcW w:w="1546" w:type="dxa"/>
            <w:vMerge/>
            <w:tcBorders>
              <w:bottom w:val="single" w:sz="4" w:space="0" w:color="auto"/>
            </w:tcBorders>
            <w:shd w:val="clear" w:color="auto" w:fill="BFBFBF"/>
          </w:tcPr>
          <w:p w14:paraId="7CF19CB9" w14:textId="77777777" w:rsidR="00BE386D" w:rsidRPr="006B0420" w:rsidRDefault="00BE386D" w:rsidP="00121F7A">
            <w:pPr>
              <w:spacing w:line="240" w:lineRule="auto"/>
              <w:jc w:val="center"/>
              <w:rPr>
                <w:rFonts w:ascii="Verdana" w:hAnsi="Verdana" w:cs="Calibri"/>
                <w:b/>
                <w:sz w:val="18"/>
                <w:szCs w:val="18"/>
              </w:rPr>
            </w:pPr>
          </w:p>
        </w:tc>
        <w:tc>
          <w:tcPr>
            <w:tcW w:w="991" w:type="dxa"/>
            <w:vMerge/>
            <w:tcBorders>
              <w:bottom w:val="single" w:sz="4" w:space="0" w:color="auto"/>
            </w:tcBorders>
            <w:shd w:val="clear" w:color="auto" w:fill="BFBFBF"/>
          </w:tcPr>
          <w:p w14:paraId="5C166CD3"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4B410F9B" w14:textId="77777777" w:rsidTr="005B0BC7">
        <w:tc>
          <w:tcPr>
            <w:tcW w:w="522" w:type="dxa"/>
            <w:vMerge w:val="restart"/>
            <w:shd w:val="clear" w:color="auto" w:fill="auto"/>
          </w:tcPr>
          <w:p w14:paraId="0787851E" w14:textId="77777777" w:rsidR="00BE386D" w:rsidRDefault="00BE386D" w:rsidP="00121F7A">
            <w:pPr>
              <w:spacing w:line="240" w:lineRule="auto"/>
              <w:jc w:val="center"/>
              <w:rPr>
                <w:rFonts w:ascii="Verdana" w:hAnsi="Verdana" w:cs="Calibri"/>
                <w:b/>
                <w:sz w:val="18"/>
                <w:szCs w:val="18"/>
              </w:rPr>
            </w:pPr>
          </w:p>
          <w:p w14:paraId="07E0643C" w14:textId="3B0B1ACF" w:rsidR="005B0BC7" w:rsidRPr="006B0420" w:rsidRDefault="005B0BC7" w:rsidP="00121F7A">
            <w:pPr>
              <w:spacing w:line="240" w:lineRule="auto"/>
              <w:jc w:val="center"/>
              <w:rPr>
                <w:rFonts w:ascii="Verdana" w:hAnsi="Verdana" w:cs="Calibri"/>
                <w:b/>
                <w:sz w:val="18"/>
                <w:szCs w:val="18"/>
              </w:rPr>
            </w:pPr>
            <w:r>
              <w:rPr>
                <w:rFonts w:ascii="Verdana" w:hAnsi="Verdana" w:cs="Calibri"/>
                <w:b/>
                <w:sz w:val="18"/>
                <w:szCs w:val="18"/>
              </w:rPr>
              <w:t>1.</w:t>
            </w:r>
          </w:p>
        </w:tc>
        <w:tc>
          <w:tcPr>
            <w:tcW w:w="2672" w:type="dxa"/>
            <w:gridSpan w:val="2"/>
            <w:tcBorders>
              <w:bottom w:val="nil"/>
              <w:right w:val="nil"/>
            </w:tcBorders>
            <w:shd w:val="clear" w:color="auto" w:fill="auto"/>
          </w:tcPr>
          <w:p w14:paraId="46721682" w14:textId="77777777" w:rsidR="00BE386D" w:rsidRPr="005B0BC7" w:rsidRDefault="00BE386D" w:rsidP="00121F7A">
            <w:pPr>
              <w:spacing w:line="240" w:lineRule="auto"/>
              <w:jc w:val="left"/>
              <w:rPr>
                <w:rFonts w:ascii="Verdana" w:hAnsi="Verdana" w:cs="Calibri"/>
                <w:bCs/>
                <w:sz w:val="18"/>
                <w:szCs w:val="18"/>
              </w:rPr>
            </w:pPr>
          </w:p>
        </w:tc>
        <w:tc>
          <w:tcPr>
            <w:tcW w:w="1961" w:type="dxa"/>
            <w:tcBorders>
              <w:left w:val="nil"/>
              <w:bottom w:val="nil"/>
              <w:right w:val="nil"/>
            </w:tcBorders>
            <w:shd w:val="clear" w:color="auto" w:fill="auto"/>
          </w:tcPr>
          <w:p w14:paraId="21D6425C" w14:textId="77777777" w:rsidR="00BE386D" w:rsidRPr="006B0420" w:rsidRDefault="00BE386D" w:rsidP="00121F7A">
            <w:pPr>
              <w:spacing w:line="240" w:lineRule="auto"/>
              <w:jc w:val="center"/>
              <w:rPr>
                <w:rFonts w:ascii="Verdana" w:hAnsi="Verdana" w:cs="Calibri"/>
                <w:b/>
                <w:sz w:val="18"/>
                <w:szCs w:val="18"/>
              </w:rPr>
            </w:pPr>
          </w:p>
        </w:tc>
        <w:tc>
          <w:tcPr>
            <w:tcW w:w="858" w:type="dxa"/>
            <w:tcBorders>
              <w:left w:val="nil"/>
              <w:bottom w:val="nil"/>
              <w:right w:val="nil"/>
            </w:tcBorders>
            <w:shd w:val="clear" w:color="auto" w:fill="auto"/>
          </w:tcPr>
          <w:p w14:paraId="33BC81B0" w14:textId="77777777" w:rsidR="00BE386D" w:rsidRPr="006B0420" w:rsidRDefault="00BE386D" w:rsidP="00121F7A">
            <w:pPr>
              <w:spacing w:line="240" w:lineRule="auto"/>
              <w:jc w:val="center"/>
              <w:rPr>
                <w:rFonts w:ascii="Verdana" w:hAnsi="Verdana" w:cs="Calibri"/>
                <w:b/>
                <w:sz w:val="18"/>
                <w:szCs w:val="18"/>
              </w:rPr>
            </w:pPr>
          </w:p>
        </w:tc>
        <w:tc>
          <w:tcPr>
            <w:tcW w:w="1802" w:type="dxa"/>
            <w:tcBorders>
              <w:left w:val="nil"/>
              <w:bottom w:val="nil"/>
              <w:right w:val="nil"/>
            </w:tcBorders>
            <w:shd w:val="clear" w:color="auto" w:fill="auto"/>
          </w:tcPr>
          <w:p w14:paraId="61C8149A" w14:textId="77777777" w:rsidR="00BE386D" w:rsidRPr="006B0420" w:rsidRDefault="00BE386D" w:rsidP="00121F7A">
            <w:pPr>
              <w:spacing w:line="240" w:lineRule="auto"/>
              <w:jc w:val="center"/>
              <w:rPr>
                <w:rFonts w:ascii="Verdana" w:hAnsi="Verdana" w:cs="Calibri"/>
                <w:b/>
                <w:sz w:val="18"/>
                <w:szCs w:val="18"/>
              </w:rPr>
            </w:pPr>
          </w:p>
        </w:tc>
        <w:tc>
          <w:tcPr>
            <w:tcW w:w="1546" w:type="dxa"/>
            <w:tcBorders>
              <w:left w:val="nil"/>
              <w:bottom w:val="nil"/>
              <w:right w:val="nil"/>
            </w:tcBorders>
            <w:shd w:val="clear" w:color="auto" w:fill="auto"/>
          </w:tcPr>
          <w:p w14:paraId="53CB45B7" w14:textId="77777777" w:rsidR="00BE386D" w:rsidRPr="006B0420" w:rsidRDefault="00BE386D" w:rsidP="00121F7A">
            <w:pPr>
              <w:spacing w:line="240" w:lineRule="auto"/>
              <w:jc w:val="center"/>
              <w:rPr>
                <w:rFonts w:ascii="Verdana" w:hAnsi="Verdana" w:cs="Calibri"/>
                <w:b/>
                <w:sz w:val="18"/>
                <w:szCs w:val="18"/>
              </w:rPr>
            </w:pPr>
          </w:p>
        </w:tc>
        <w:tc>
          <w:tcPr>
            <w:tcW w:w="991" w:type="dxa"/>
            <w:tcBorders>
              <w:left w:val="nil"/>
              <w:bottom w:val="nil"/>
            </w:tcBorders>
            <w:shd w:val="clear" w:color="auto" w:fill="auto"/>
          </w:tcPr>
          <w:p w14:paraId="383E5B4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4EF13E8" w14:textId="77777777" w:rsidTr="005B0BC7">
        <w:tc>
          <w:tcPr>
            <w:tcW w:w="522" w:type="dxa"/>
            <w:vMerge/>
            <w:tcBorders>
              <w:bottom w:val="single" w:sz="4" w:space="0" w:color="auto"/>
            </w:tcBorders>
            <w:shd w:val="clear" w:color="auto" w:fill="auto"/>
          </w:tcPr>
          <w:p w14:paraId="1A009277" w14:textId="77777777" w:rsidR="00BE386D" w:rsidRPr="006B0420" w:rsidRDefault="00BE386D" w:rsidP="00121F7A">
            <w:pPr>
              <w:spacing w:line="240" w:lineRule="auto"/>
              <w:jc w:val="center"/>
              <w:rPr>
                <w:rFonts w:ascii="Verdana" w:hAnsi="Verdana" w:cs="Calibri"/>
                <w:b/>
                <w:sz w:val="18"/>
                <w:szCs w:val="18"/>
              </w:rPr>
            </w:pPr>
          </w:p>
        </w:tc>
        <w:tc>
          <w:tcPr>
            <w:tcW w:w="2672" w:type="dxa"/>
            <w:gridSpan w:val="2"/>
            <w:tcBorders>
              <w:top w:val="nil"/>
              <w:bottom w:val="single" w:sz="4" w:space="0" w:color="auto"/>
              <w:right w:val="nil"/>
            </w:tcBorders>
            <w:shd w:val="clear" w:color="auto" w:fill="auto"/>
          </w:tcPr>
          <w:p w14:paraId="1E0B6178" w14:textId="77777777" w:rsidR="00BE386D" w:rsidRPr="005B0BC7" w:rsidRDefault="003E79EE" w:rsidP="00121F7A">
            <w:pPr>
              <w:spacing w:line="240" w:lineRule="auto"/>
              <w:jc w:val="left"/>
              <w:rPr>
                <w:rFonts w:ascii="Verdana" w:hAnsi="Verdana" w:cs="Calibri"/>
                <w:bCs/>
                <w:sz w:val="18"/>
                <w:szCs w:val="18"/>
              </w:rPr>
            </w:pPr>
            <w:hyperlink r:id="rId26" w:history="1">
              <w:r w:rsidR="005B0BC7" w:rsidRPr="005B0BC7">
                <w:rPr>
                  <w:rStyle w:val="Hipercze"/>
                  <w:rFonts w:ascii="Verdana" w:hAnsi="Verdana" w:cs="Calibri"/>
                  <w:bCs/>
                  <w:color w:val="auto"/>
                  <w:sz w:val="18"/>
                  <w:szCs w:val="18"/>
                  <w:u w:val="none"/>
                </w:rPr>
                <w:t>USUWANIE AWARII SIECI CIEPŁOWNICZEJ</w:t>
              </w:r>
            </w:hyperlink>
          </w:p>
          <w:p w14:paraId="22FF9AF3" w14:textId="621A1EDF" w:rsidR="005B0BC7" w:rsidRPr="005B0BC7" w:rsidRDefault="005B0BC7" w:rsidP="00121F7A">
            <w:pPr>
              <w:spacing w:line="240" w:lineRule="auto"/>
              <w:jc w:val="left"/>
              <w:rPr>
                <w:rFonts w:ascii="Verdana" w:hAnsi="Verdana" w:cs="Calibri"/>
                <w:bCs/>
                <w:sz w:val="18"/>
                <w:szCs w:val="18"/>
              </w:rPr>
            </w:pPr>
          </w:p>
        </w:tc>
        <w:tc>
          <w:tcPr>
            <w:tcW w:w="1961" w:type="dxa"/>
            <w:tcBorders>
              <w:top w:val="nil"/>
              <w:left w:val="nil"/>
              <w:bottom w:val="single" w:sz="4" w:space="0" w:color="auto"/>
              <w:right w:val="nil"/>
            </w:tcBorders>
            <w:shd w:val="clear" w:color="auto" w:fill="auto"/>
          </w:tcPr>
          <w:p w14:paraId="42E82D33" w14:textId="64A5E705" w:rsidR="00BE386D" w:rsidRPr="003A7584" w:rsidRDefault="003A7584" w:rsidP="00121F7A">
            <w:pPr>
              <w:spacing w:line="240" w:lineRule="auto"/>
              <w:jc w:val="center"/>
              <w:rPr>
                <w:rFonts w:ascii="Verdana" w:hAnsi="Verdana" w:cs="Calibri"/>
                <w:bCs/>
                <w:sz w:val="18"/>
                <w:szCs w:val="18"/>
              </w:rPr>
            </w:pPr>
            <w:r w:rsidRPr="003A7584">
              <w:rPr>
                <w:rFonts w:ascii="Verdana" w:hAnsi="Verdana" w:cs="Calibri"/>
                <w:bCs/>
                <w:sz w:val="18"/>
                <w:szCs w:val="18"/>
              </w:rPr>
              <w:t>1</w:t>
            </w:r>
          </w:p>
        </w:tc>
        <w:tc>
          <w:tcPr>
            <w:tcW w:w="858" w:type="dxa"/>
            <w:tcBorders>
              <w:top w:val="nil"/>
              <w:left w:val="nil"/>
              <w:bottom w:val="single" w:sz="4" w:space="0" w:color="auto"/>
              <w:right w:val="nil"/>
            </w:tcBorders>
            <w:shd w:val="clear" w:color="auto" w:fill="auto"/>
          </w:tcPr>
          <w:p w14:paraId="601ADDF5" w14:textId="18D75F50" w:rsidR="00BE386D" w:rsidRPr="003A7584" w:rsidRDefault="003A7584" w:rsidP="00121F7A">
            <w:pPr>
              <w:spacing w:line="240" w:lineRule="auto"/>
              <w:jc w:val="center"/>
              <w:rPr>
                <w:rFonts w:ascii="Verdana" w:hAnsi="Verdana" w:cs="Calibri"/>
                <w:bCs/>
                <w:sz w:val="18"/>
                <w:szCs w:val="18"/>
              </w:rPr>
            </w:pPr>
            <w:r w:rsidRPr="003A7584">
              <w:rPr>
                <w:rFonts w:ascii="Verdana" w:hAnsi="Verdana" w:cs="Calibri"/>
                <w:bCs/>
                <w:sz w:val="18"/>
                <w:szCs w:val="18"/>
              </w:rPr>
              <w:t>USL</w:t>
            </w:r>
          </w:p>
        </w:tc>
        <w:tc>
          <w:tcPr>
            <w:tcW w:w="1802" w:type="dxa"/>
            <w:tcBorders>
              <w:top w:val="nil"/>
              <w:left w:val="nil"/>
              <w:bottom w:val="single" w:sz="4" w:space="0" w:color="auto"/>
              <w:right w:val="nil"/>
            </w:tcBorders>
            <w:shd w:val="clear" w:color="auto" w:fill="auto"/>
          </w:tcPr>
          <w:p w14:paraId="01C1F772" w14:textId="77777777" w:rsidR="00BE386D" w:rsidRPr="003A7584" w:rsidRDefault="00BE386D" w:rsidP="00121F7A">
            <w:pPr>
              <w:spacing w:line="240" w:lineRule="auto"/>
              <w:jc w:val="center"/>
              <w:rPr>
                <w:rFonts w:ascii="Verdana" w:hAnsi="Verdana" w:cs="Calibri"/>
                <w:bCs/>
                <w:sz w:val="18"/>
                <w:szCs w:val="18"/>
              </w:rPr>
            </w:pPr>
          </w:p>
        </w:tc>
        <w:tc>
          <w:tcPr>
            <w:tcW w:w="1546" w:type="dxa"/>
            <w:tcBorders>
              <w:top w:val="nil"/>
              <w:left w:val="nil"/>
              <w:bottom w:val="single" w:sz="4" w:space="0" w:color="auto"/>
              <w:right w:val="nil"/>
            </w:tcBorders>
            <w:shd w:val="clear" w:color="auto" w:fill="auto"/>
          </w:tcPr>
          <w:p w14:paraId="093E720F" w14:textId="77777777" w:rsidR="00BE386D" w:rsidRPr="003A7584" w:rsidRDefault="00BE386D" w:rsidP="00121F7A">
            <w:pPr>
              <w:spacing w:line="240" w:lineRule="auto"/>
              <w:jc w:val="center"/>
              <w:rPr>
                <w:rFonts w:ascii="Verdana" w:hAnsi="Verdana" w:cs="Calibri"/>
                <w:bCs/>
                <w:sz w:val="18"/>
                <w:szCs w:val="18"/>
              </w:rPr>
            </w:pPr>
          </w:p>
        </w:tc>
        <w:tc>
          <w:tcPr>
            <w:tcW w:w="991" w:type="dxa"/>
            <w:tcBorders>
              <w:top w:val="nil"/>
              <w:left w:val="nil"/>
              <w:bottom w:val="single" w:sz="4" w:space="0" w:color="auto"/>
            </w:tcBorders>
            <w:shd w:val="clear" w:color="auto" w:fill="auto"/>
          </w:tcPr>
          <w:p w14:paraId="3BAA7248" w14:textId="54632ED8" w:rsidR="00BE386D" w:rsidRPr="003A7584" w:rsidRDefault="005B0BC7" w:rsidP="00121F7A">
            <w:pPr>
              <w:spacing w:line="240" w:lineRule="auto"/>
              <w:jc w:val="center"/>
              <w:rPr>
                <w:rFonts w:ascii="Verdana" w:hAnsi="Verdana" w:cs="Calibri"/>
                <w:bCs/>
                <w:sz w:val="18"/>
                <w:szCs w:val="18"/>
              </w:rPr>
            </w:pPr>
            <w:r w:rsidRPr="003A7584">
              <w:rPr>
                <w:rFonts w:ascii="Verdana" w:hAnsi="Verdana" w:cs="Calibri"/>
                <w:bCs/>
                <w:sz w:val="18"/>
                <w:szCs w:val="18"/>
              </w:rPr>
              <w:t>PLN</w:t>
            </w:r>
          </w:p>
        </w:tc>
      </w:tr>
      <w:tr w:rsidR="00BE386D" w:rsidRPr="00D32BD3" w14:paraId="1CE3F13E" w14:textId="77777777" w:rsidTr="005B0BC7">
        <w:tc>
          <w:tcPr>
            <w:tcW w:w="522" w:type="dxa"/>
            <w:tcBorders>
              <w:top w:val="single" w:sz="4" w:space="0" w:color="auto"/>
              <w:left w:val="nil"/>
              <w:bottom w:val="nil"/>
              <w:right w:val="nil"/>
            </w:tcBorders>
            <w:shd w:val="clear" w:color="auto" w:fill="auto"/>
          </w:tcPr>
          <w:p w14:paraId="32DB7B15" w14:textId="77777777" w:rsidR="00BE386D" w:rsidRPr="006B0420" w:rsidRDefault="00BE386D" w:rsidP="00121F7A">
            <w:pPr>
              <w:spacing w:line="240" w:lineRule="auto"/>
              <w:jc w:val="center"/>
              <w:rPr>
                <w:rFonts w:ascii="Verdana" w:hAnsi="Verdana" w:cs="Calibri"/>
                <w:b/>
                <w:sz w:val="18"/>
                <w:szCs w:val="18"/>
              </w:rPr>
            </w:pPr>
          </w:p>
        </w:tc>
        <w:tc>
          <w:tcPr>
            <w:tcW w:w="2672" w:type="dxa"/>
            <w:gridSpan w:val="2"/>
            <w:tcBorders>
              <w:top w:val="single" w:sz="4" w:space="0" w:color="auto"/>
              <w:left w:val="nil"/>
              <w:bottom w:val="nil"/>
              <w:right w:val="single" w:sz="4" w:space="0" w:color="auto"/>
            </w:tcBorders>
            <w:shd w:val="clear" w:color="auto" w:fill="auto"/>
          </w:tcPr>
          <w:p w14:paraId="290D9944" w14:textId="77777777" w:rsidR="00BE386D" w:rsidRPr="006B0420" w:rsidRDefault="00BE386D" w:rsidP="00121F7A">
            <w:pPr>
              <w:spacing w:line="240" w:lineRule="auto"/>
              <w:jc w:val="left"/>
              <w:rPr>
                <w:rFonts w:ascii="Verdana" w:hAnsi="Verdana" w:cs="Calibri"/>
                <w:b/>
                <w:sz w:val="18"/>
                <w:szCs w:val="18"/>
              </w:rPr>
            </w:pPr>
          </w:p>
        </w:tc>
        <w:tc>
          <w:tcPr>
            <w:tcW w:w="4621" w:type="dxa"/>
            <w:gridSpan w:val="3"/>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Ogółem wartość zamówienia</w:t>
            </w:r>
          </w:p>
        </w:tc>
        <w:tc>
          <w:tcPr>
            <w:tcW w:w="1546"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6B0420" w:rsidRDefault="00BE386D" w:rsidP="00121F7A">
            <w:pPr>
              <w:spacing w:line="240" w:lineRule="auto"/>
              <w:jc w:val="center"/>
              <w:rPr>
                <w:rFonts w:ascii="Verdana" w:hAnsi="Verdana" w:cs="Calibri"/>
                <w:b/>
                <w:sz w:val="18"/>
                <w:szCs w:val="18"/>
              </w:rPr>
            </w:pPr>
          </w:p>
        </w:tc>
        <w:tc>
          <w:tcPr>
            <w:tcW w:w="991" w:type="dxa"/>
            <w:tcBorders>
              <w:top w:val="single" w:sz="4" w:space="0" w:color="auto"/>
              <w:left w:val="single" w:sz="4" w:space="0" w:color="auto"/>
              <w:bottom w:val="single" w:sz="4" w:space="0" w:color="auto"/>
            </w:tcBorders>
            <w:shd w:val="clear" w:color="auto" w:fill="auto"/>
          </w:tcPr>
          <w:p w14:paraId="1B4ABA90" w14:textId="658F8812" w:rsidR="00BE386D" w:rsidRPr="006B0420" w:rsidRDefault="005B0BC7" w:rsidP="00121F7A">
            <w:pPr>
              <w:spacing w:line="240" w:lineRule="auto"/>
              <w:jc w:val="center"/>
              <w:rPr>
                <w:rFonts w:ascii="Verdana" w:hAnsi="Verdana" w:cs="Calibri"/>
                <w:b/>
                <w:sz w:val="18"/>
                <w:szCs w:val="18"/>
              </w:rPr>
            </w:pPr>
            <w:r>
              <w:rPr>
                <w:rFonts w:ascii="Verdana" w:hAnsi="Verdana" w:cs="Calibri"/>
                <w:b/>
                <w:sz w:val="18"/>
                <w:szCs w:val="18"/>
              </w:rPr>
              <w:t>PLN</w:t>
            </w:r>
          </w:p>
        </w:tc>
      </w:tr>
      <w:tr w:rsidR="00BE386D" w:rsidRPr="00D32BD3" w14:paraId="231D9CE6" w14:textId="77777777" w:rsidTr="005B0BC7">
        <w:tc>
          <w:tcPr>
            <w:tcW w:w="522" w:type="dxa"/>
            <w:tcBorders>
              <w:top w:val="nil"/>
              <w:left w:val="nil"/>
              <w:bottom w:val="nil"/>
              <w:right w:val="nil"/>
            </w:tcBorders>
            <w:shd w:val="clear" w:color="auto" w:fill="auto"/>
          </w:tcPr>
          <w:p w14:paraId="6FAAA393" w14:textId="77777777" w:rsidR="00BE386D" w:rsidRPr="006B0420" w:rsidRDefault="00BE386D" w:rsidP="00121F7A">
            <w:pPr>
              <w:spacing w:line="240" w:lineRule="auto"/>
              <w:jc w:val="center"/>
              <w:rPr>
                <w:rFonts w:ascii="Verdana" w:hAnsi="Verdana" w:cs="Calibri"/>
                <w:b/>
                <w:sz w:val="18"/>
                <w:szCs w:val="18"/>
              </w:rPr>
            </w:pPr>
          </w:p>
        </w:tc>
        <w:tc>
          <w:tcPr>
            <w:tcW w:w="2672" w:type="dxa"/>
            <w:gridSpan w:val="2"/>
            <w:tcBorders>
              <w:top w:val="nil"/>
              <w:left w:val="nil"/>
              <w:bottom w:val="nil"/>
              <w:right w:val="single" w:sz="4" w:space="0" w:color="auto"/>
            </w:tcBorders>
            <w:shd w:val="clear" w:color="auto" w:fill="auto"/>
          </w:tcPr>
          <w:p w14:paraId="00522642" w14:textId="77777777" w:rsidR="00BE386D" w:rsidRPr="006B0420" w:rsidRDefault="00BE386D" w:rsidP="00121F7A">
            <w:pPr>
              <w:spacing w:line="240" w:lineRule="auto"/>
              <w:jc w:val="left"/>
              <w:rPr>
                <w:rFonts w:ascii="Verdana" w:hAnsi="Verdana" w:cs="Calibri"/>
                <w:b/>
                <w:sz w:val="18"/>
                <w:szCs w:val="18"/>
              </w:rPr>
            </w:pPr>
          </w:p>
        </w:tc>
        <w:tc>
          <w:tcPr>
            <w:tcW w:w="4621" w:type="dxa"/>
            <w:gridSpan w:val="3"/>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Ilość pozycji zamówienia</w:t>
            </w:r>
          </w:p>
        </w:tc>
        <w:tc>
          <w:tcPr>
            <w:tcW w:w="2537" w:type="dxa"/>
            <w:gridSpan w:val="2"/>
            <w:tcBorders>
              <w:top w:val="single" w:sz="4" w:space="0" w:color="auto"/>
              <w:left w:val="single" w:sz="4" w:space="0" w:color="auto"/>
              <w:bottom w:val="single" w:sz="4" w:space="0" w:color="auto"/>
            </w:tcBorders>
            <w:shd w:val="clear" w:color="auto" w:fill="auto"/>
          </w:tcPr>
          <w:p w14:paraId="0BE674DB" w14:textId="41B32E1D" w:rsidR="00BE386D" w:rsidRPr="006B0420" w:rsidRDefault="005B0BC7" w:rsidP="00121F7A">
            <w:pPr>
              <w:spacing w:line="240" w:lineRule="auto"/>
              <w:jc w:val="center"/>
              <w:rPr>
                <w:rFonts w:ascii="Verdana" w:hAnsi="Verdana" w:cs="Calibri"/>
                <w:b/>
                <w:sz w:val="18"/>
                <w:szCs w:val="18"/>
              </w:rPr>
            </w:pPr>
            <w:r>
              <w:rPr>
                <w:rFonts w:ascii="Verdana" w:hAnsi="Verdana" w:cs="Calibri"/>
                <w:b/>
                <w:sz w:val="18"/>
                <w:szCs w:val="18"/>
              </w:rPr>
              <w:t>1</w:t>
            </w:r>
          </w:p>
        </w:tc>
      </w:tr>
      <w:tr w:rsidR="00BE386D" w:rsidRPr="00D32BD3" w14:paraId="59F0CFED" w14:textId="77777777" w:rsidTr="005B0BC7">
        <w:tc>
          <w:tcPr>
            <w:tcW w:w="5155" w:type="dxa"/>
            <w:gridSpan w:val="4"/>
            <w:tcBorders>
              <w:top w:val="nil"/>
              <w:left w:val="nil"/>
              <w:bottom w:val="nil"/>
              <w:right w:val="nil"/>
            </w:tcBorders>
          </w:tcPr>
          <w:p w14:paraId="5993243B" w14:textId="77777777" w:rsidR="00BE386D" w:rsidRDefault="00BE386D" w:rsidP="00121F7A">
            <w:pPr>
              <w:spacing w:line="240" w:lineRule="auto"/>
              <w:jc w:val="left"/>
              <w:rPr>
                <w:rFonts w:ascii="Verdana" w:hAnsi="Verdana" w:cs="Calibri"/>
                <w:sz w:val="18"/>
                <w:szCs w:val="18"/>
              </w:rPr>
            </w:pPr>
          </w:p>
          <w:p w14:paraId="4B62C9D7" w14:textId="77777777" w:rsidR="005B0BC7" w:rsidRDefault="005B0BC7" w:rsidP="00121F7A">
            <w:pPr>
              <w:spacing w:line="240" w:lineRule="auto"/>
              <w:jc w:val="left"/>
              <w:rPr>
                <w:rFonts w:ascii="Verdana" w:hAnsi="Verdana" w:cs="Calibri"/>
                <w:sz w:val="18"/>
                <w:szCs w:val="18"/>
              </w:rPr>
            </w:pPr>
          </w:p>
          <w:p w14:paraId="4218E4E4" w14:textId="77777777" w:rsidR="005B0BC7" w:rsidRPr="006B0420" w:rsidRDefault="005B0BC7" w:rsidP="00121F7A">
            <w:pPr>
              <w:spacing w:line="240" w:lineRule="auto"/>
              <w:jc w:val="left"/>
              <w:rPr>
                <w:rFonts w:ascii="Verdana" w:hAnsi="Verdana" w:cs="Calibri"/>
                <w:sz w:val="18"/>
                <w:szCs w:val="18"/>
              </w:rPr>
            </w:pPr>
          </w:p>
        </w:tc>
        <w:tc>
          <w:tcPr>
            <w:tcW w:w="5197" w:type="dxa"/>
            <w:gridSpan w:val="4"/>
            <w:tcBorders>
              <w:top w:val="nil"/>
              <w:left w:val="nil"/>
              <w:bottom w:val="nil"/>
              <w:right w:val="nil"/>
            </w:tcBorders>
          </w:tcPr>
          <w:p w14:paraId="5011E7A7"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D9B411A" w14:textId="77777777" w:rsidTr="005B0BC7">
        <w:tc>
          <w:tcPr>
            <w:tcW w:w="5155" w:type="dxa"/>
            <w:gridSpan w:val="4"/>
            <w:tcBorders>
              <w:top w:val="nil"/>
              <w:left w:val="nil"/>
              <w:bottom w:val="nil"/>
              <w:right w:val="nil"/>
            </w:tcBorders>
          </w:tcPr>
          <w:p w14:paraId="0665A446" w14:textId="77777777" w:rsidR="00BE386D" w:rsidRPr="006B0420" w:rsidRDefault="00BE386D" w:rsidP="00121F7A">
            <w:pPr>
              <w:spacing w:line="240" w:lineRule="auto"/>
              <w:jc w:val="left"/>
              <w:rPr>
                <w:rFonts w:ascii="Verdana" w:hAnsi="Verdana" w:cs="Calibri"/>
                <w:sz w:val="18"/>
                <w:szCs w:val="18"/>
              </w:rPr>
            </w:pPr>
          </w:p>
        </w:tc>
        <w:tc>
          <w:tcPr>
            <w:tcW w:w="5197" w:type="dxa"/>
            <w:gridSpan w:val="4"/>
            <w:tcBorders>
              <w:top w:val="nil"/>
              <w:left w:val="nil"/>
              <w:bottom w:val="nil"/>
              <w:right w:val="nil"/>
            </w:tcBorders>
          </w:tcPr>
          <w:p w14:paraId="045BB77F"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A02D10E" w14:textId="77777777" w:rsidTr="005B0BC7">
        <w:tc>
          <w:tcPr>
            <w:tcW w:w="5155" w:type="dxa"/>
            <w:gridSpan w:val="4"/>
            <w:tcBorders>
              <w:top w:val="nil"/>
              <w:left w:val="nil"/>
              <w:bottom w:val="nil"/>
              <w:right w:val="nil"/>
            </w:tcBorders>
          </w:tcPr>
          <w:p w14:paraId="581D649A" w14:textId="77777777" w:rsidR="00BE386D" w:rsidRPr="006B0420" w:rsidRDefault="00BE386D" w:rsidP="00121F7A">
            <w:pPr>
              <w:spacing w:line="240" w:lineRule="auto"/>
              <w:jc w:val="left"/>
              <w:rPr>
                <w:rFonts w:ascii="Verdana" w:hAnsi="Verdana" w:cs="Calibri"/>
                <w:sz w:val="18"/>
                <w:szCs w:val="18"/>
              </w:rPr>
            </w:pPr>
          </w:p>
        </w:tc>
        <w:tc>
          <w:tcPr>
            <w:tcW w:w="5197" w:type="dxa"/>
            <w:gridSpan w:val="4"/>
            <w:tcBorders>
              <w:top w:val="nil"/>
              <w:left w:val="nil"/>
              <w:bottom w:val="nil"/>
              <w:right w:val="nil"/>
            </w:tcBorders>
          </w:tcPr>
          <w:p w14:paraId="7AA93FD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4A6D0B40">
                      <wp:simplePos x="0" y="0"/>
                      <wp:positionH relativeFrom="column">
                        <wp:posOffset>-11430</wp:posOffset>
                      </wp:positionH>
                      <wp:positionV relativeFrom="paragraph">
                        <wp:posOffset>110490</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BA9A9E"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8.7pt" to="254.5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" strokecolor="windowText" strokeweight=".5pt">
                      <v:stroke joinstyle="miter"/>
                    </v:line>
                  </w:pict>
                </mc:Fallback>
              </mc:AlternateContent>
            </w:r>
          </w:p>
        </w:tc>
      </w:tr>
      <w:tr w:rsidR="00BE386D" w:rsidRPr="00D32BD3" w14:paraId="27450334" w14:textId="77777777" w:rsidTr="005B0BC7">
        <w:tc>
          <w:tcPr>
            <w:tcW w:w="5155" w:type="dxa"/>
            <w:gridSpan w:val="4"/>
            <w:tcBorders>
              <w:top w:val="nil"/>
              <w:left w:val="nil"/>
              <w:bottom w:val="nil"/>
              <w:right w:val="nil"/>
            </w:tcBorders>
          </w:tcPr>
          <w:p w14:paraId="691AD788"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Podpis osoby upoważnionej</w:t>
            </w:r>
          </w:p>
        </w:tc>
        <w:tc>
          <w:tcPr>
            <w:tcW w:w="5197" w:type="dxa"/>
            <w:gridSpan w:val="4"/>
            <w:tcBorders>
              <w:top w:val="nil"/>
              <w:left w:val="nil"/>
              <w:bottom w:val="nil"/>
              <w:right w:val="nil"/>
            </w:tcBorders>
          </w:tcPr>
          <w:p w14:paraId="45CB6741"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Zatwierdził</w:t>
            </w:r>
          </w:p>
        </w:tc>
      </w:tr>
    </w:tbl>
    <w:p w14:paraId="1D98AC86"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024103"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D32BD3" w14:paraId="1E706518" w14:textId="77777777" w:rsidTr="00121F7A">
        <w:tc>
          <w:tcPr>
            <w:tcW w:w="10065" w:type="dxa"/>
          </w:tcPr>
          <w:p w14:paraId="1B0809E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IDFont+F1"/>
                <w:b/>
                <w:sz w:val="18"/>
                <w:szCs w:val="18"/>
              </w:rPr>
              <w:lastRenderedPageBreak/>
              <w:t>Informacje dodatkowe:</w:t>
            </w:r>
          </w:p>
        </w:tc>
      </w:tr>
      <w:tr w:rsidR="00BE386D" w:rsidRPr="00D32BD3" w14:paraId="18A2071F" w14:textId="77777777" w:rsidTr="00121F7A">
        <w:tc>
          <w:tcPr>
            <w:tcW w:w="10065" w:type="dxa"/>
          </w:tcPr>
          <w:p w14:paraId="58E30775" w14:textId="3A6D6714" w:rsidR="00BE386D" w:rsidRPr="000360B3" w:rsidRDefault="00BE386D" w:rsidP="00560DDC">
            <w:pPr>
              <w:numPr>
                <w:ilvl w:val="0"/>
                <w:numId w:val="104"/>
              </w:numPr>
              <w:spacing w:line="240" w:lineRule="auto"/>
              <w:contextualSpacing/>
              <w:rPr>
                <w:rFonts w:ascii="Verdana" w:hAnsi="Verdana" w:cs="Calibri"/>
                <w:sz w:val="18"/>
                <w:szCs w:val="18"/>
              </w:rPr>
            </w:pPr>
            <w:r w:rsidRPr="000360B3">
              <w:rPr>
                <w:rFonts w:ascii="Verdana" w:hAnsi="Verdana" w:cs="CIDFont+F2"/>
                <w:sz w:val="18"/>
                <w:szCs w:val="18"/>
              </w:rPr>
              <w:t xml:space="preserve">Nr postępowania: </w:t>
            </w:r>
            <w:r w:rsidR="000360B3" w:rsidRPr="000360B3">
              <w:rPr>
                <w:rFonts w:ascii="Verdana" w:hAnsi="Verdana"/>
                <w:sz w:val="18"/>
                <w:szCs w:val="18"/>
              </w:rPr>
              <w:t>POST/PEC/PEC/UZL/00615/2025</w:t>
            </w:r>
          </w:p>
        </w:tc>
      </w:tr>
      <w:tr w:rsidR="00BE386D" w:rsidRPr="00D32BD3" w14:paraId="3478295B" w14:textId="77777777" w:rsidTr="00121F7A">
        <w:tc>
          <w:tcPr>
            <w:tcW w:w="10065" w:type="dxa"/>
          </w:tcPr>
          <w:p w14:paraId="1AF7EE28" w14:textId="73571B3C" w:rsidR="000360B3" w:rsidRPr="000360B3" w:rsidRDefault="00BE386D" w:rsidP="00560DDC">
            <w:pPr>
              <w:numPr>
                <w:ilvl w:val="0"/>
                <w:numId w:val="104"/>
              </w:numPr>
              <w:spacing w:line="240" w:lineRule="auto"/>
              <w:contextualSpacing/>
              <w:rPr>
                <w:rFonts w:ascii="Verdana" w:hAnsi="Verdana" w:cs="Calibri"/>
                <w:sz w:val="18"/>
                <w:szCs w:val="18"/>
              </w:rPr>
            </w:pPr>
            <w:r w:rsidRPr="000360B3">
              <w:rPr>
                <w:rFonts w:ascii="Verdana" w:hAnsi="Verdana" w:cs="Calibri"/>
                <w:sz w:val="18"/>
                <w:szCs w:val="18"/>
              </w:rPr>
              <w:t>Nazwa postępowania:</w:t>
            </w:r>
            <w:r w:rsidR="000360B3" w:rsidRPr="000360B3">
              <w:rPr>
                <w:rFonts w:ascii="Verdana" w:hAnsi="Verdana" w:cs="Calibri"/>
                <w:sz w:val="18"/>
                <w:szCs w:val="18"/>
              </w:rPr>
              <w:t xml:space="preserve"> </w:t>
            </w:r>
            <w:r w:rsidR="000360B3" w:rsidRPr="000360B3">
              <w:rPr>
                <w:rFonts w:ascii="Verdana" w:hAnsi="Verdana"/>
                <w:color w:val="000000" w:themeColor="text1"/>
                <w:sz w:val="18"/>
                <w:szCs w:val="18"/>
              </w:rPr>
              <w:t>Sukcesywna usługa lokalizacji uszkodzenia sieci ciepłowniczych dla PGE Energia Ciepła S.A. Oddział Elektrociepłownia w Gorzowie Wielkopolskim.</w:t>
            </w:r>
          </w:p>
        </w:tc>
      </w:tr>
      <w:tr w:rsidR="00BE386D" w:rsidRPr="00D32BD3" w14:paraId="6226E279" w14:textId="77777777" w:rsidTr="00121F7A">
        <w:tc>
          <w:tcPr>
            <w:tcW w:w="10065" w:type="dxa"/>
          </w:tcPr>
          <w:p w14:paraId="00D76413" w14:textId="77777777" w:rsidR="00BE386D" w:rsidRPr="006B0420" w:rsidRDefault="00BE386D" w:rsidP="00560DDC">
            <w:pPr>
              <w:numPr>
                <w:ilvl w:val="0"/>
                <w:numId w:val="104"/>
              </w:numPr>
              <w:spacing w:line="240" w:lineRule="auto"/>
              <w:contextualSpacing/>
              <w:rPr>
                <w:rFonts w:ascii="Verdana" w:hAnsi="Verdana" w:cs="Calibri"/>
                <w:sz w:val="18"/>
                <w:szCs w:val="18"/>
              </w:rPr>
            </w:pPr>
            <w:r w:rsidRPr="006B0420">
              <w:rPr>
                <w:rFonts w:ascii="Verdana" w:hAnsi="Verdana" w:cs="Calibri"/>
                <w:sz w:val="18"/>
                <w:szCs w:val="18"/>
              </w:rPr>
              <w:t>Wykonawca oświadcza, że przyjmuje do realizacji niniejsze Zamówienie na warunkach w nim określonych.</w:t>
            </w:r>
          </w:p>
        </w:tc>
      </w:tr>
      <w:tr w:rsidR="00BE386D" w:rsidRPr="00D32BD3" w14:paraId="7714F66F" w14:textId="77777777" w:rsidTr="00121F7A">
        <w:tc>
          <w:tcPr>
            <w:tcW w:w="10065" w:type="dxa"/>
          </w:tcPr>
          <w:p w14:paraId="08CB374B"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D32BD3" w14:paraId="5CA55C91" w14:textId="77777777" w:rsidTr="00121F7A">
        <w:tc>
          <w:tcPr>
            <w:tcW w:w="10065" w:type="dxa"/>
          </w:tcPr>
          <w:p w14:paraId="7A3EF762" w14:textId="77777777" w:rsidR="00BE386D" w:rsidRPr="006B0420" w:rsidRDefault="00BE386D" w:rsidP="00560DDC">
            <w:pPr>
              <w:numPr>
                <w:ilvl w:val="0"/>
                <w:numId w:val="104"/>
              </w:numPr>
              <w:spacing w:line="240" w:lineRule="auto"/>
              <w:contextualSpacing/>
              <w:rPr>
                <w:rFonts w:ascii="Verdana" w:hAnsi="Verdana" w:cs="Calibri"/>
                <w:sz w:val="18"/>
                <w:szCs w:val="18"/>
              </w:rPr>
            </w:pPr>
            <w:r w:rsidRPr="006B0420">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D32BD3" w14:paraId="4DAE4CDC" w14:textId="77777777" w:rsidTr="00121F7A">
        <w:tc>
          <w:tcPr>
            <w:tcW w:w="10065" w:type="dxa"/>
          </w:tcPr>
          <w:p w14:paraId="4EDD0B27" w14:textId="77777777" w:rsidR="00BE386D" w:rsidRPr="006B0420" w:rsidRDefault="00BE386D" w:rsidP="00560DDC">
            <w:pPr>
              <w:numPr>
                <w:ilvl w:val="0"/>
                <w:numId w:val="104"/>
              </w:numPr>
              <w:spacing w:line="240" w:lineRule="auto"/>
              <w:contextualSpacing/>
              <w:rPr>
                <w:rFonts w:ascii="Verdana" w:hAnsi="Verdana" w:cs="CIDFont+F2"/>
                <w:sz w:val="18"/>
                <w:szCs w:val="18"/>
              </w:rPr>
            </w:pPr>
            <w:r w:rsidRPr="006B0420">
              <w:rPr>
                <w:rFonts w:ascii="Verdana" w:hAnsi="Verdana" w:cs="CIDFont+F2"/>
                <w:sz w:val="18"/>
                <w:szCs w:val="18"/>
              </w:rPr>
              <w:t>Osoba do kontaktu ze strony Zamawiającego:</w:t>
            </w:r>
          </w:p>
          <w:p w14:paraId="1101C744" w14:textId="77777777" w:rsidR="00BE386D" w:rsidRPr="000360B3" w:rsidRDefault="00BE386D" w:rsidP="00560DDC">
            <w:pPr>
              <w:spacing w:line="240" w:lineRule="auto"/>
              <w:ind w:left="360"/>
              <w:contextualSpacing/>
              <w:rPr>
                <w:rFonts w:ascii="Verdana" w:hAnsi="Verdana" w:cs="CIDFont+F2"/>
                <w:sz w:val="18"/>
                <w:szCs w:val="18"/>
                <w:highlight w:val="lightGray"/>
              </w:rPr>
            </w:pPr>
            <w:r w:rsidRPr="000360B3">
              <w:rPr>
                <w:rFonts w:ascii="Verdana" w:hAnsi="Verdana" w:cs="CIDFont+F2"/>
                <w:sz w:val="18"/>
                <w:szCs w:val="18"/>
                <w:highlight w:val="lightGray"/>
              </w:rPr>
              <w:t>Imię i Nazwisko:</w:t>
            </w:r>
          </w:p>
          <w:p w14:paraId="0C4624FE" w14:textId="77777777" w:rsidR="00BE386D" w:rsidRPr="000360B3" w:rsidRDefault="00BE386D" w:rsidP="00560DDC">
            <w:pPr>
              <w:spacing w:line="240" w:lineRule="auto"/>
              <w:ind w:left="360"/>
              <w:contextualSpacing/>
              <w:rPr>
                <w:rFonts w:ascii="Verdana" w:hAnsi="Verdana" w:cs="CIDFont+F2"/>
                <w:sz w:val="18"/>
                <w:szCs w:val="18"/>
                <w:highlight w:val="lightGray"/>
              </w:rPr>
            </w:pPr>
            <w:r w:rsidRPr="000360B3">
              <w:rPr>
                <w:rFonts w:ascii="Verdana" w:hAnsi="Verdana" w:cs="CIDFont+F2"/>
                <w:sz w:val="18"/>
                <w:szCs w:val="18"/>
                <w:highlight w:val="lightGray"/>
              </w:rPr>
              <w:t>telefon:</w:t>
            </w:r>
          </w:p>
          <w:p w14:paraId="7A05DAF8" w14:textId="77777777" w:rsidR="00BE386D" w:rsidRPr="006B0420" w:rsidRDefault="00BE386D" w:rsidP="00560DDC">
            <w:pPr>
              <w:spacing w:line="240" w:lineRule="auto"/>
              <w:ind w:left="360"/>
              <w:contextualSpacing/>
              <w:rPr>
                <w:rFonts w:ascii="Verdana" w:hAnsi="Verdana" w:cs="CIDFont+F2"/>
                <w:sz w:val="18"/>
                <w:szCs w:val="18"/>
              </w:rPr>
            </w:pPr>
            <w:r w:rsidRPr="000360B3">
              <w:rPr>
                <w:rFonts w:ascii="Verdana" w:hAnsi="Verdana" w:cs="CIDFont+F2"/>
                <w:sz w:val="18"/>
                <w:szCs w:val="18"/>
                <w:highlight w:val="lightGray"/>
              </w:rPr>
              <w:t>e-mail: imię.nazwisko@gkpge.pl</w:t>
            </w:r>
          </w:p>
        </w:tc>
      </w:tr>
      <w:tr w:rsidR="00BE386D" w:rsidRPr="00D32BD3" w14:paraId="1F8E3829" w14:textId="77777777" w:rsidTr="00121F7A">
        <w:tc>
          <w:tcPr>
            <w:tcW w:w="10065" w:type="dxa"/>
          </w:tcPr>
          <w:p w14:paraId="32C77C00" w14:textId="77777777" w:rsidR="00BE386D" w:rsidRPr="006B0420" w:rsidRDefault="00BE386D" w:rsidP="00560DDC">
            <w:pPr>
              <w:numPr>
                <w:ilvl w:val="0"/>
                <w:numId w:val="104"/>
              </w:numPr>
              <w:spacing w:line="240" w:lineRule="auto"/>
              <w:contextualSpacing/>
              <w:rPr>
                <w:rFonts w:ascii="Verdana" w:hAnsi="Verdana" w:cs="CIDFont+F2"/>
                <w:sz w:val="18"/>
                <w:szCs w:val="18"/>
              </w:rPr>
            </w:pPr>
            <w:r w:rsidRPr="006B0420">
              <w:rPr>
                <w:rFonts w:ascii="Verdana" w:hAnsi="Verdana" w:cs="CIDFont+F2"/>
                <w:sz w:val="18"/>
                <w:szCs w:val="18"/>
              </w:rPr>
              <w:t>Osoba do kontaktu ze strony Wykonawcy:</w:t>
            </w:r>
          </w:p>
          <w:p w14:paraId="29ECCAF1" w14:textId="77777777" w:rsidR="00BE386D" w:rsidRPr="000360B3" w:rsidRDefault="00BE386D" w:rsidP="00560DDC">
            <w:pPr>
              <w:spacing w:line="240" w:lineRule="auto"/>
              <w:ind w:left="360"/>
              <w:contextualSpacing/>
              <w:rPr>
                <w:rFonts w:ascii="Verdana" w:hAnsi="Verdana" w:cs="CIDFont+F2"/>
                <w:sz w:val="18"/>
                <w:szCs w:val="18"/>
                <w:highlight w:val="lightGray"/>
              </w:rPr>
            </w:pPr>
            <w:r w:rsidRPr="000360B3">
              <w:rPr>
                <w:rFonts w:ascii="Verdana" w:hAnsi="Verdana" w:cs="CIDFont+F2"/>
                <w:sz w:val="18"/>
                <w:szCs w:val="18"/>
                <w:highlight w:val="lightGray"/>
              </w:rPr>
              <w:t>Imię i Nazwisko:</w:t>
            </w:r>
          </w:p>
          <w:p w14:paraId="7C324934" w14:textId="77777777" w:rsidR="00BE386D" w:rsidRPr="000360B3" w:rsidRDefault="00BE386D" w:rsidP="00560DDC">
            <w:pPr>
              <w:spacing w:line="240" w:lineRule="auto"/>
              <w:ind w:left="360"/>
              <w:contextualSpacing/>
              <w:rPr>
                <w:rFonts w:ascii="Verdana" w:hAnsi="Verdana" w:cs="CIDFont+F2"/>
                <w:sz w:val="18"/>
                <w:szCs w:val="18"/>
                <w:highlight w:val="lightGray"/>
              </w:rPr>
            </w:pPr>
            <w:r w:rsidRPr="000360B3">
              <w:rPr>
                <w:rFonts w:ascii="Verdana" w:hAnsi="Verdana" w:cs="CIDFont+F2"/>
                <w:sz w:val="18"/>
                <w:szCs w:val="18"/>
                <w:highlight w:val="lightGray"/>
              </w:rPr>
              <w:t>telefon: …</w:t>
            </w:r>
          </w:p>
          <w:p w14:paraId="302F3EF0" w14:textId="77777777" w:rsidR="00BE386D" w:rsidRPr="006B0420" w:rsidRDefault="00BE386D" w:rsidP="00560DDC">
            <w:pPr>
              <w:spacing w:line="240" w:lineRule="auto"/>
              <w:ind w:left="360"/>
              <w:contextualSpacing/>
              <w:rPr>
                <w:rFonts w:ascii="Verdana" w:hAnsi="Verdana" w:cs="CIDFont+F2"/>
                <w:sz w:val="18"/>
                <w:szCs w:val="18"/>
              </w:rPr>
            </w:pPr>
            <w:r w:rsidRPr="000360B3">
              <w:rPr>
                <w:rFonts w:ascii="Verdana" w:hAnsi="Verdana" w:cs="CIDFont+F2"/>
                <w:sz w:val="18"/>
                <w:szCs w:val="18"/>
                <w:highlight w:val="lightGray"/>
              </w:rPr>
              <w:t>e-mail: …</w:t>
            </w:r>
          </w:p>
        </w:tc>
      </w:tr>
      <w:tr w:rsidR="00BE386D" w:rsidRPr="00D32BD3" w14:paraId="4ABDA16B" w14:textId="77777777" w:rsidTr="00121F7A">
        <w:tc>
          <w:tcPr>
            <w:tcW w:w="10065" w:type="dxa"/>
          </w:tcPr>
          <w:p w14:paraId="2E0D2E80" w14:textId="77777777" w:rsidR="00BE386D" w:rsidRPr="005B0BC7" w:rsidRDefault="00BE386D" w:rsidP="00560DDC">
            <w:pPr>
              <w:numPr>
                <w:ilvl w:val="0"/>
                <w:numId w:val="104"/>
              </w:numPr>
              <w:spacing w:line="240" w:lineRule="auto"/>
              <w:contextualSpacing/>
              <w:rPr>
                <w:rFonts w:ascii="Verdana" w:hAnsi="Verdana" w:cs="CIDFont+F2"/>
                <w:sz w:val="18"/>
                <w:szCs w:val="18"/>
              </w:rPr>
            </w:pPr>
            <w:r w:rsidRPr="005B0BC7">
              <w:rPr>
                <w:rFonts w:ascii="Verdana" w:hAnsi="Verdana" w:cs="CIDFont+F2"/>
                <w:sz w:val="18"/>
                <w:szCs w:val="18"/>
              </w:rPr>
              <w:t xml:space="preserve">W związku z wykonaniem obowiązku wynikającego z art. 4c Ustawy o przeciwdziałaniu nadmiernym opóźnieniom w transakcjach handlowych </w:t>
            </w:r>
            <w:r w:rsidRPr="005B0BC7">
              <w:rPr>
                <w:rFonts w:ascii="Verdana" w:hAnsi="Verdana" w:cs="CIDFont+F2"/>
                <w:b/>
                <w:sz w:val="18"/>
                <w:szCs w:val="18"/>
              </w:rPr>
              <w:t>Wykonawca</w:t>
            </w:r>
            <w:r w:rsidRPr="005B0BC7">
              <w:rPr>
                <w:rFonts w:ascii="Verdana" w:hAnsi="Verdana" w:cs="CIDFont+F2"/>
                <w:sz w:val="18"/>
                <w:szCs w:val="18"/>
              </w:rPr>
              <w:t xml:space="preserve"> oświadcza, że na chwilę zawarcia Umowy </w:t>
            </w:r>
            <w:r w:rsidRPr="00166549">
              <w:rPr>
                <w:rFonts w:ascii="Verdana" w:hAnsi="Verdana" w:cs="CIDFont+F2"/>
                <w:b/>
                <w:sz w:val="18"/>
                <w:szCs w:val="18"/>
                <w:highlight w:val="lightGray"/>
              </w:rPr>
              <w:t>posiada/nie posiada</w:t>
            </w:r>
            <w:r w:rsidRPr="005B0BC7">
              <w:rPr>
                <w:rFonts w:ascii="Verdana" w:hAnsi="Verdana" w:cs="CIDFont+F2"/>
                <w:b/>
                <w:sz w:val="18"/>
                <w:szCs w:val="18"/>
              </w:rPr>
              <w:t xml:space="preserve"> statusu Dużego przedsiębiorcy</w:t>
            </w:r>
            <w:r w:rsidRPr="005B0BC7">
              <w:rPr>
                <w:rFonts w:ascii="Verdana" w:hAnsi="Verdana" w:cs="CIDFont+F2"/>
                <w:sz w:val="18"/>
                <w:szCs w:val="18"/>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5B0BC7">
              <w:rPr>
                <w:rFonts w:ascii="Verdana" w:hAnsi="Verdana" w:cs="CIDFont+F2"/>
                <w:b/>
                <w:sz w:val="18"/>
                <w:szCs w:val="18"/>
              </w:rPr>
              <w:t>Wykonawca</w:t>
            </w:r>
            <w:r w:rsidRPr="005B0BC7">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D32BD3" w14:paraId="1CACF84C" w14:textId="77777777" w:rsidTr="00121F7A">
        <w:tc>
          <w:tcPr>
            <w:tcW w:w="10065" w:type="dxa"/>
          </w:tcPr>
          <w:p w14:paraId="0539FD09" w14:textId="27A9BBBC" w:rsidR="00560DDC" w:rsidRPr="00560DDC" w:rsidRDefault="00BE386D" w:rsidP="00560DDC">
            <w:pPr>
              <w:numPr>
                <w:ilvl w:val="0"/>
                <w:numId w:val="104"/>
              </w:numPr>
              <w:spacing w:line="240" w:lineRule="auto"/>
              <w:contextualSpacing/>
              <w:rPr>
                <w:rFonts w:ascii="Verdana" w:hAnsi="Verdana" w:cs="CIDFont+F2"/>
                <w:sz w:val="18"/>
                <w:szCs w:val="18"/>
              </w:rPr>
            </w:pPr>
            <w:r w:rsidRPr="005B0BC7">
              <w:rPr>
                <w:rFonts w:ascii="Verdana" w:hAnsi="Verdana" w:cs="CIDFont+F2"/>
                <w:sz w:val="18"/>
                <w:szCs w:val="18"/>
              </w:rPr>
              <w:t>Termin realizacji zamówienia:</w:t>
            </w:r>
            <w:r w:rsidR="00560DDC">
              <w:rPr>
                <w:rFonts w:ascii="Verdana" w:hAnsi="Verdana" w:cs="CIDFont+F2"/>
                <w:sz w:val="18"/>
                <w:szCs w:val="18"/>
              </w:rPr>
              <w:t xml:space="preserve"> Zamówienie zostanie zawarte na okres 36 miesięcy od daty udzielenia Zamówienia</w:t>
            </w:r>
            <w:r w:rsidR="0010598E">
              <w:rPr>
                <w:rFonts w:ascii="Verdana" w:hAnsi="Verdana" w:cs="CIDFont+F2"/>
                <w:sz w:val="18"/>
                <w:szCs w:val="18"/>
              </w:rPr>
              <w:t xml:space="preserve">, jednak nie wcześniej niż od </w:t>
            </w:r>
            <w:r w:rsidR="001457F5">
              <w:rPr>
                <w:rFonts w:ascii="Verdana" w:hAnsi="Verdana" w:cs="CIDFont+F2"/>
                <w:sz w:val="18"/>
                <w:szCs w:val="18"/>
              </w:rPr>
              <w:t>30.09.2025 r</w:t>
            </w:r>
            <w:r w:rsidR="00560DDC">
              <w:rPr>
                <w:rFonts w:ascii="Verdana" w:hAnsi="Verdana" w:cs="CIDFont+F2"/>
                <w:sz w:val="18"/>
                <w:szCs w:val="18"/>
              </w:rPr>
              <w:t>.</w:t>
            </w:r>
          </w:p>
        </w:tc>
      </w:tr>
      <w:tr w:rsidR="00BE386D" w:rsidRPr="00D32BD3" w14:paraId="44EA931F" w14:textId="77777777" w:rsidTr="00121F7A">
        <w:tc>
          <w:tcPr>
            <w:tcW w:w="10065" w:type="dxa"/>
          </w:tcPr>
          <w:p w14:paraId="32BE2DAA" w14:textId="6EBBB63D" w:rsidR="00BF300F" w:rsidRPr="005B0BC7" w:rsidRDefault="00BE386D" w:rsidP="00560DDC">
            <w:pPr>
              <w:numPr>
                <w:ilvl w:val="0"/>
                <w:numId w:val="104"/>
              </w:numPr>
              <w:spacing w:line="240" w:lineRule="auto"/>
              <w:contextualSpacing/>
              <w:rPr>
                <w:rFonts w:ascii="Verdana" w:hAnsi="Verdana" w:cs="CIDFont+F2"/>
                <w:sz w:val="18"/>
                <w:szCs w:val="18"/>
              </w:rPr>
            </w:pPr>
            <w:r w:rsidRPr="005B0BC7">
              <w:rPr>
                <w:rFonts w:ascii="Verdana" w:hAnsi="Verdana" w:cs="CIDFont+F2"/>
                <w:sz w:val="18"/>
                <w:szCs w:val="18"/>
              </w:rPr>
              <w:t xml:space="preserve">Na wykonany przedmiot Zamówienia Wykonawca udziela </w:t>
            </w:r>
            <w:r w:rsidR="005B0BC7">
              <w:rPr>
                <w:rFonts w:ascii="Verdana" w:hAnsi="Verdana" w:cs="CIDFont+F2"/>
                <w:sz w:val="18"/>
                <w:szCs w:val="18"/>
              </w:rPr>
              <w:t xml:space="preserve">12 </w:t>
            </w:r>
            <w:r w:rsidRPr="005B0BC7">
              <w:rPr>
                <w:rFonts w:ascii="Verdana" w:hAnsi="Verdana" w:cs="CIDFont+F2"/>
                <w:sz w:val="18"/>
                <w:szCs w:val="18"/>
              </w:rPr>
              <w:t xml:space="preserve">miesięcznej gwarancji oraz </w:t>
            </w:r>
            <w:r w:rsidR="005B0BC7">
              <w:rPr>
                <w:rFonts w:ascii="Verdana" w:hAnsi="Verdana" w:cs="CIDFont+F2"/>
                <w:sz w:val="18"/>
                <w:szCs w:val="18"/>
              </w:rPr>
              <w:t xml:space="preserve">12 </w:t>
            </w:r>
            <w:r w:rsidRPr="005B0BC7">
              <w:rPr>
                <w:rFonts w:ascii="Verdana" w:hAnsi="Verdana" w:cs="CIDFont+F2"/>
                <w:sz w:val="18"/>
                <w:szCs w:val="18"/>
              </w:rPr>
              <w:t>miesięcznej rękojmi.</w:t>
            </w:r>
            <w:r w:rsidR="005B0BC7">
              <w:rPr>
                <w:rFonts w:ascii="Verdana" w:hAnsi="Verdana" w:cs="CIDFont+F2"/>
                <w:sz w:val="18"/>
                <w:szCs w:val="18"/>
              </w:rPr>
              <w:t xml:space="preserve"> </w:t>
            </w:r>
            <w:r w:rsidR="00BF300F" w:rsidRPr="005B0BC7">
              <w:rPr>
                <w:rFonts w:ascii="Verdana" w:hAnsi="Verdana" w:cs="CIDFont+F3"/>
                <w:sz w:val="18"/>
                <w:szCs w:val="18"/>
                <w:lang w:eastAsia="pl-PL"/>
              </w:rPr>
              <w:t>Okres gwarancji i rękojmi będzie liczony każdorazowo od daty wskazania miejsca awarii.</w:t>
            </w:r>
          </w:p>
        </w:tc>
      </w:tr>
      <w:tr w:rsidR="00BE386D" w:rsidRPr="00D32BD3" w14:paraId="0125632E" w14:textId="77777777" w:rsidTr="00121F7A">
        <w:tc>
          <w:tcPr>
            <w:tcW w:w="10065" w:type="dxa"/>
          </w:tcPr>
          <w:p w14:paraId="761AE739" w14:textId="3196C3C6" w:rsidR="002C1483" w:rsidRPr="00870780" w:rsidRDefault="00BF300F" w:rsidP="00870780">
            <w:pPr>
              <w:pStyle w:val="VPoziom5"/>
              <w:numPr>
                <w:ilvl w:val="0"/>
                <w:numId w:val="104"/>
              </w:numPr>
              <w:rPr>
                <w:rFonts w:ascii="Verdana" w:hAnsi="Verdana"/>
              </w:rPr>
            </w:pPr>
            <w:r w:rsidRPr="005B0BC7">
              <w:rPr>
                <w:rFonts w:ascii="Verdana" w:hAnsi="Verdana" w:cs="CIDFont+F2"/>
                <w:szCs w:val="18"/>
              </w:rPr>
              <w:t>Sposób rozliczenia:</w:t>
            </w:r>
            <w:r w:rsidR="005B0BC7" w:rsidRPr="005B0BC7">
              <w:rPr>
                <w:rFonts w:ascii="Verdana" w:hAnsi="Verdana" w:cs="CIDFont+F2"/>
                <w:szCs w:val="18"/>
              </w:rPr>
              <w:t xml:space="preserve"> </w:t>
            </w:r>
            <w:r w:rsidR="00870780" w:rsidRPr="00870780">
              <w:rPr>
                <w:rFonts w:ascii="Verdana" w:hAnsi="Verdana"/>
              </w:rPr>
              <w:t xml:space="preserve">Płatność odbywać się będzie za zrealizowane prace określone każdorazowo </w:t>
            </w:r>
            <w:r w:rsidR="00870780">
              <w:rPr>
                <w:rFonts w:ascii="Verdana" w:hAnsi="Verdana"/>
              </w:rPr>
              <w:br/>
            </w:r>
            <w:r w:rsidR="00870780" w:rsidRPr="00870780">
              <w:rPr>
                <w:rFonts w:ascii="Verdana" w:hAnsi="Verdana"/>
              </w:rPr>
              <w:t>w przekazanym Wykonawcy Zleceniu wykonania usługi</w:t>
            </w:r>
            <w:r w:rsidR="00870780">
              <w:rPr>
                <w:rFonts w:ascii="Verdana" w:hAnsi="Verdana"/>
              </w:rPr>
              <w:t>, na podstawie cen zawartych w Formularzu cenowym stanowiącym Załącznik nr 3 do niniejszego Zamówienia.</w:t>
            </w:r>
            <w:r w:rsidR="00870780" w:rsidRPr="00870780">
              <w:rPr>
                <w:rFonts w:ascii="Verdana" w:hAnsi="Verdana"/>
              </w:rPr>
              <w:t xml:space="preserve"> Podstawą do wystawienia faktury VAT będzie podpisany przez Strony protokół odbioru prac. </w:t>
            </w:r>
          </w:p>
        </w:tc>
      </w:tr>
      <w:tr w:rsidR="00BE386D" w:rsidRPr="00D32BD3" w14:paraId="2EFCA8C6" w14:textId="77777777" w:rsidTr="00121F7A">
        <w:tc>
          <w:tcPr>
            <w:tcW w:w="10065" w:type="dxa"/>
          </w:tcPr>
          <w:p w14:paraId="125A9DBA" w14:textId="77777777" w:rsidR="00BE386D" w:rsidRPr="00BF300F" w:rsidRDefault="00BE386D" w:rsidP="00560DDC">
            <w:pPr>
              <w:spacing w:line="240" w:lineRule="auto"/>
              <w:rPr>
                <w:rFonts w:ascii="Verdana" w:hAnsi="Verdana" w:cs="CIDFont+F2"/>
                <w:sz w:val="18"/>
                <w:szCs w:val="18"/>
              </w:rPr>
            </w:pPr>
            <w:r w:rsidRPr="00BF300F">
              <w:rPr>
                <w:rFonts w:ascii="Verdana" w:hAnsi="Verdana" w:cs="CIDFont+F2"/>
                <w:sz w:val="18"/>
                <w:szCs w:val="18"/>
              </w:rPr>
              <w:t>Załącznikami do niniejszego Zamówienia stanowiącymi jego integralną część są:</w:t>
            </w:r>
          </w:p>
          <w:p w14:paraId="39619D06" w14:textId="5128BFEE" w:rsidR="00BE386D" w:rsidRPr="00BF300F" w:rsidRDefault="00BE386D" w:rsidP="00560DDC">
            <w:pPr>
              <w:numPr>
                <w:ilvl w:val="0"/>
                <w:numId w:val="105"/>
              </w:numPr>
              <w:autoSpaceDE w:val="0"/>
              <w:autoSpaceDN w:val="0"/>
              <w:adjustRightInd w:val="0"/>
              <w:spacing w:line="240" w:lineRule="auto"/>
              <w:contextualSpacing/>
              <w:rPr>
                <w:rFonts w:ascii="Verdana" w:hAnsi="Verdana" w:cs="CIDFont+F2"/>
                <w:sz w:val="18"/>
                <w:szCs w:val="18"/>
              </w:rPr>
            </w:pPr>
            <w:r w:rsidRPr="00BF300F">
              <w:rPr>
                <w:rFonts w:ascii="Verdana" w:hAnsi="Verdana" w:cs="CIDFont+F2"/>
                <w:sz w:val="18"/>
                <w:szCs w:val="18"/>
              </w:rPr>
              <w:t>Ogólne Warunki Zamówienia</w:t>
            </w:r>
            <w:r w:rsidR="00BF300F" w:rsidRPr="00BF300F">
              <w:rPr>
                <w:rFonts w:ascii="Verdana" w:hAnsi="Verdana" w:cs="CIDFont+F2"/>
                <w:sz w:val="18"/>
                <w:szCs w:val="18"/>
              </w:rPr>
              <w:t xml:space="preserve"> (OWZ)</w:t>
            </w:r>
          </w:p>
          <w:p w14:paraId="70D1B3D9" w14:textId="5DD61E8C" w:rsidR="00BE386D" w:rsidRPr="00BF300F" w:rsidRDefault="00BE386D" w:rsidP="00560DDC">
            <w:pPr>
              <w:numPr>
                <w:ilvl w:val="0"/>
                <w:numId w:val="105"/>
              </w:numPr>
              <w:autoSpaceDE w:val="0"/>
              <w:autoSpaceDN w:val="0"/>
              <w:adjustRightInd w:val="0"/>
              <w:spacing w:line="240" w:lineRule="auto"/>
              <w:contextualSpacing/>
              <w:rPr>
                <w:rFonts w:ascii="Verdana" w:hAnsi="Verdana" w:cs="CIDFont+F2"/>
                <w:sz w:val="18"/>
                <w:szCs w:val="18"/>
              </w:rPr>
            </w:pPr>
            <w:r w:rsidRPr="00BF300F">
              <w:rPr>
                <w:rFonts w:ascii="Verdana" w:hAnsi="Verdana" w:cs="CIDFont+F2"/>
                <w:sz w:val="18"/>
                <w:szCs w:val="18"/>
              </w:rPr>
              <w:t xml:space="preserve">Opis </w:t>
            </w:r>
            <w:r w:rsidR="00BF300F" w:rsidRPr="00BF300F">
              <w:rPr>
                <w:rFonts w:ascii="Verdana" w:hAnsi="Verdana" w:cs="CIDFont+F2"/>
                <w:sz w:val="18"/>
                <w:szCs w:val="18"/>
              </w:rPr>
              <w:t>P</w:t>
            </w:r>
            <w:r w:rsidRPr="00BF300F">
              <w:rPr>
                <w:rFonts w:ascii="Verdana" w:hAnsi="Verdana" w:cs="CIDFont+F2"/>
                <w:sz w:val="18"/>
                <w:szCs w:val="18"/>
              </w:rPr>
              <w:t xml:space="preserve">rzedmiotu </w:t>
            </w:r>
            <w:r w:rsidR="00BF300F" w:rsidRPr="00BF300F">
              <w:rPr>
                <w:rFonts w:ascii="Verdana" w:hAnsi="Verdana" w:cs="CIDFont+F2"/>
                <w:sz w:val="18"/>
                <w:szCs w:val="18"/>
              </w:rPr>
              <w:t>Z</w:t>
            </w:r>
            <w:r w:rsidRPr="00BF300F">
              <w:rPr>
                <w:rFonts w:ascii="Verdana" w:hAnsi="Verdana" w:cs="CIDFont+F2"/>
                <w:sz w:val="18"/>
                <w:szCs w:val="18"/>
              </w:rPr>
              <w:t>amówienia</w:t>
            </w:r>
            <w:r w:rsidR="00BF300F" w:rsidRPr="00BF300F">
              <w:rPr>
                <w:rFonts w:ascii="Verdana" w:hAnsi="Verdana" w:cs="CIDFont+F2"/>
                <w:sz w:val="18"/>
                <w:szCs w:val="18"/>
              </w:rPr>
              <w:t xml:space="preserve"> (OPZ)</w:t>
            </w:r>
          </w:p>
          <w:p w14:paraId="37ED8B10" w14:textId="09A6953F" w:rsidR="00BE386D" w:rsidRPr="00BF300F" w:rsidRDefault="00BF300F" w:rsidP="00560DDC">
            <w:pPr>
              <w:numPr>
                <w:ilvl w:val="0"/>
                <w:numId w:val="105"/>
              </w:numPr>
              <w:autoSpaceDE w:val="0"/>
              <w:autoSpaceDN w:val="0"/>
              <w:adjustRightInd w:val="0"/>
              <w:spacing w:line="240" w:lineRule="auto"/>
              <w:contextualSpacing/>
              <w:rPr>
                <w:rFonts w:ascii="Verdana" w:hAnsi="Verdana" w:cs="CIDFont+F2"/>
                <w:sz w:val="18"/>
                <w:szCs w:val="18"/>
              </w:rPr>
            </w:pPr>
            <w:r w:rsidRPr="00BF300F">
              <w:rPr>
                <w:rFonts w:ascii="Verdana" w:hAnsi="Verdana" w:cs="CIDFont+F2"/>
                <w:sz w:val="18"/>
                <w:szCs w:val="18"/>
              </w:rPr>
              <w:t>Formularz cenowy</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71" w:name="_Toc531077252"/>
      <w:bookmarkStart w:id="272"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1"/>
      <w:bookmarkEnd w:id="272"/>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55C6EEF3" w:rsidR="0042031F" w:rsidRPr="000360B3" w:rsidRDefault="0042031F" w:rsidP="000360B3">
      <w:pPr>
        <w:suppressAutoHyphens/>
        <w:ind w:right="187"/>
        <w:rPr>
          <w:rFonts w:ascii="Verdana" w:hAnsi="Verdana"/>
          <w:color w:val="000000" w:themeColor="text1"/>
          <w:sz w:val="18"/>
          <w:szCs w:val="18"/>
        </w:rPr>
      </w:pPr>
      <w:r w:rsidRPr="000360B3">
        <w:rPr>
          <w:rFonts w:ascii="Verdana" w:hAnsi="Verdana" w:cs="Arial"/>
          <w:sz w:val="18"/>
          <w:szCs w:val="18"/>
        </w:rPr>
        <w:t xml:space="preserve">My, niżej podpisani, nawiązując do postępowania o udzielenie zamówienia </w:t>
      </w:r>
      <w:r w:rsidRPr="000360B3">
        <w:rPr>
          <w:rFonts w:ascii="Verdana" w:hAnsi="Verdana" w:cstheme="minorHAnsi"/>
          <w:sz w:val="18"/>
          <w:szCs w:val="18"/>
        </w:rPr>
        <w:t xml:space="preserve">nr </w:t>
      </w:r>
      <w:r w:rsidR="000360B3" w:rsidRPr="000360B3">
        <w:rPr>
          <w:rFonts w:ascii="Verdana" w:hAnsi="Verdana"/>
          <w:b/>
          <w:bCs/>
          <w:sz w:val="18"/>
          <w:szCs w:val="18"/>
        </w:rPr>
        <w:t>POST/PEC/PEC/UZL/00615/2025</w:t>
      </w:r>
      <w:r w:rsidR="000360B3" w:rsidRPr="000360B3">
        <w:rPr>
          <w:rFonts w:ascii="Verdana" w:hAnsi="Verdana"/>
          <w:sz w:val="18"/>
          <w:szCs w:val="18"/>
        </w:rPr>
        <w:t xml:space="preserve"> </w:t>
      </w:r>
      <w:r w:rsidRPr="000360B3">
        <w:rPr>
          <w:rFonts w:ascii="Verdana" w:hAnsi="Verdana" w:cstheme="minorHAnsi"/>
          <w:sz w:val="18"/>
          <w:szCs w:val="18"/>
        </w:rPr>
        <w:t>prowadzonego w trybie przetargu nieograniczonego na wykonanie</w:t>
      </w:r>
      <w:r w:rsidR="000360B3" w:rsidRPr="000360B3">
        <w:rPr>
          <w:rFonts w:ascii="Verdana" w:hAnsi="Verdana" w:cstheme="minorHAnsi"/>
          <w:sz w:val="18"/>
          <w:szCs w:val="18"/>
        </w:rPr>
        <w:t xml:space="preserve"> usług </w:t>
      </w:r>
      <w:r w:rsidRPr="000360B3">
        <w:rPr>
          <w:rFonts w:ascii="Verdana" w:hAnsi="Verdana" w:cstheme="minorHAnsi"/>
          <w:sz w:val="18"/>
          <w:szCs w:val="18"/>
        </w:rPr>
        <w:t xml:space="preserve">pn. </w:t>
      </w:r>
      <w:r w:rsidR="000360B3" w:rsidRPr="000360B3">
        <w:rPr>
          <w:rFonts w:ascii="Verdana" w:hAnsi="Verdana" w:cstheme="minorHAnsi"/>
          <w:b/>
          <w:bCs/>
          <w:sz w:val="18"/>
          <w:szCs w:val="18"/>
        </w:rPr>
        <w:t>„</w:t>
      </w:r>
      <w:r w:rsidR="000360B3" w:rsidRPr="000360B3">
        <w:rPr>
          <w:rFonts w:ascii="Verdana" w:hAnsi="Verdana"/>
          <w:b/>
          <w:bCs/>
          <w:color w:val="000000" w:themeColor="text1"/>
          <w:sz w:val="18"/>
          <w:szCs w:val="18"/>
        </w:rPr>
        <w:t>Sukcesywna usługa lokalizacji uszkodzenia sieci ciepłowniczych dla PGE Energia Ciepła S.A. Oddział Elektrociepłownia w Gorzowie Wielkopolskim.”</w:t>
      </w:r>
      <w:r w:rsidR="009B4E6B" w:rsidRPr="000360B3">
        <w:rPr>
          <w:rFonts w:ascii="Verdana" w:hAnsi="Verdana" w:cstheme="minorHAnsi"/>
          <w:b/>
          <w:sz w:val="18"/>
          <w:szCs w:val="18"/>
        </w:rPr>
        <w:t xml:space="preserve"> </w:t>
      </w:r>
      <w:r w:rsidRPr="000360B3">
        <w:rPr>
          <w:rFonts w:ascii="Verdana" w:hAnsi="Verdana" w:cstheme="minorHAnsi"/>
          <w:sz w:val="18"/>
          <w:szCs w:val="18"/>
        </w:rPr>
        <w:t>niniejszym</w:t>
      </w:r>
      <w:r w:rsidRPr="000360B3">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2BD303BE" w14:textId="77777777" w:rsidR="000360B3" w:rsidRPr="006B0420" w:rsidRDefault="000360B3" w:rsidP="0042031F">
      <w:pPr>
        <w:pStyle w:val="Akapitzlist"/>
        <w:widowControl w:val="0"/>
        <w:suppressAutoHyphens/>
        <w:spacing w:before="120"/>
        <w:ind w:left="426"/>
        <w:rPr>
          <w:rFonts w:ascii="Verdana" w:hAnsi="Verdana" w:cs="Arial"/>
          <w:b/>
          <w:sz w:val="18"/>
          <w:szCs w:val="18"/>
        </w:rPr>
      </w:pPr>
    </w:p>
    <w:p w14:paraId="2BA62D2D" w14:textId="51FBA50E" w:rsidR="0042031F" w:rsidRPr="006B0420" w:rsidRDefault="0042031F" w:rsidP="0042031F">
      <w:pPr>
        <w:pStyle w:val="Akapitzlist"/>
        <w:widowControl w:val="0"/>
        <w:suppressAutoHyphens/>
        <w:spacing w:before="120"/>
        <w:ind w:left="426"/>
        <w:rPr>
          <w:rFonts w:ascii="Verdana" w:hAnsi="Verdana" w:cs="Arial"/>
          <w:sz w:val="18"/>
          <w:szCs w:val="18"/>
        </w:rPr>
      </w:pPr>
      <w:r w:rsidRPr="000360B3">
        <w:rPr>
          <w:rFonts w:ascii="Verdana" w:hAnsi="Verdana" w:cs="Arial"/>
          <w:sz w:val="18"/>
          <w:szCs w:val="18"/>
        </w:rPr>
        <w:t xml:space="preserve">Szczegółowe zestawienie pozycji cenowych składających się na ostateczną wartość Oferty stanowi </w:t>
      </w:r>
      <w:r w:rsidRPr="000360B3">
        <w:rPr>
          <w:rFonts w:ascii="Verdana" w:hAnsi="Verdana" w:cs="Arial"/>
          <w:b/>
          <w:sz w:val="18"/>
          <w:szCs w:val="18"/>
        </w:rPr>
        <w:t xml:space="preserve">Załącznik nr </w:t>
      </w:r>
      <w:r w:rsidR="00A0753C" w:rsidRPr="000360B3">
        <w:rPr>
          <w:rFonts w:ascii="Verdana" w:hAnsi="Verdana" w:cs="Arial"/>
          <w:b/>
          <w:sz w:val="18"/>
          <w:szCs w:val="18"/>
        </w:rPr>
        <w:t>5</w:t>
      </w:r>
      <w:r w:rsidRPr="000360B3">
        <w:rPr>
          <w:rFonts w:ascii="Verdana" w:hAnsi="Verdana" w:cs="Arial"/>
          <w:b/>
          <w:sz w:val="18"/>
          <w:szCs w:val="18"/>
        </w:rPr>
        <w:t xml:space="preserve"> do </w:t>
      </w:r>
      <w:r w:rsidR="00904E94" w:rsidRPr="000360B3">
        <w:rPr>
          <w:rFonts w:ascii="Verdana" w:hAnsi="Verdana" w:cs="Arial"/>
          <w:b/>
          <w:sz w:val="18"/>
          <w:szCs w:val="18"/>
        </w:rPr>
        <w:t>SWZ</w:t>
      </w:r>
      <w:r w:rsidRPr="000360B3">
        <w:rPr>
          <w:rFonts w:ascii="Verdana" w:hAnsi="Verdana" w:cs="Arial"/>
          <w:b/>
          <w:sz w:val="18"/>
          <w:szCs w:val="18"/>
        </w:rPr>
        <w:t xml:space="preserve"> – Formularz Cenowy</w:t>
      </w:r>
      <w:r w:rsidR="000360B3" w:rsidRPr="000360B3">
        <w:rPr>
          <w:rFonts w:ascii="Verdana" w:hAnsi="Verdana" w:cs="Arial"/>
          <w:b/>
          <w:sz w:val="18"/>
          <w:szCs w:val="18"/>
        </w:rPr>
        <w:t>.</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w:t>
      </w:r>
      <w:r w:rsidR="00A6553F" w:rsidRPr="006B0420">
        <w:rPr>
          <w:rFonts w:ascii="Verdana" w:hAnsi="Verdana" w:cs="Arial"/>
          <w:sz w:val="18"/>
          <w:szCs w:val="18"/>
        </w:rPr>
        <w:lastRenderedPageBreak/>
        <w:t xml:space="preserve">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lastRenderedPageBreak/>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350CCD04" w14:textId="40FE4CC9" w:rsidR="001F51AE" w:rsidRPr="001F51AE" w:rsidRDefault="001F51AE" w:rsidP="001F51AE">
      <w:pPr>
        <w:pStyle w:val="Akapitzlist"/>
        <w:widowControl w:val="0"/>
        <w:numPr>
          <w:ilvl w:val="3"/>
          <w:numId w:val="60"/>
        </w:numPr>
        <w:suppressAutoHyphens/>
        <w:spacing w:before="240" w:after="240"/>
        <w:ind w:left="425" w:hanging="425"/>
        <w:contextualSpacing w:val="0"/>
        <w:rPr>
          <w:rFonts w:ascii="Verdana" w:hAnsi="Verdana" w:cs="Arial"/>
          <w:sz w:val="18"/>
          <w:szCs w:val="18"/>
        </w:rPr>
      </w:pPr>
      <w:r>
        <w:rPr>
          <w:rFonts w:ascii="Verdana" w:hAnsi="Verdana" w:cs="Arial"/>
          <w:bCs/>
          <w:sz w:val="18"/>
          <w:szCs w:val="18"/>
          <w:lang w:eastAsia="pl-PL"/>
        </w:rPr>
        <w:t xml:space="preserve">Nie dotyczy. </w:t>
      </w:r>
    </w:p>
    <w:p w14:paraId="743FB04A" w14:textId="56514A2B" w:rsidR="008D0ACB" w:rsidRPr="006B0420" w:rsidRDefault="001F51AE" w:rsidP="001F51AE">
      <w:pPr>
        <w:pStyle w:val="Akapitzlist"/>
        <w:numPr>
          <w:ilvl w:val="3"/>
          <w:numId w:val="60"/>
        </w:numPr>
        <w:spacing w:after="240" w:line="360" w:lineRule="auto"/>
        <w:ind w:left="425" w:right="2" w:hanging="425"/>
        <w:rPr>
          <w:rFonts w:ascii="Verdana" w:hAnsi="Verdana" w:cstheme="minorHAnsi"/>
          <w:sz w:val="18"/>
          <w:szCs w:val="18"/>
        </w:rPr>
      </w:pPr>
      <w:r>
        <w:rPr>
          <w:rFonts w:ascii="Verdana" w:hAnsi="Verdana" w:cstheme="minorHAnsi"/>
          <w:sz w:val="18"/>
          <w:szCs w:val="18"/>
        </w:rPr>
        <w:t xml:space="preserve">Nie dotyczy. </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lastRenderedPageBreak/>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7"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3D783E86" w:rsidR="0042031F" w:rsidRPr="000360B3"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w:t>
      </w:r>
      <w:r w:rsidRPr="000360B3">
        <w:rPr>
          <w:rFonts w:ascii="Verdana" w:hAnsi="Verdana" w:cs="Arial"/>
          <w:sz w:val="18"/>
          <w:szCs w:val="18"/>
          <w:lang w:eastAsia="pl-PL"/>
        </w:rPr>
        <w:t xml:space="preserve">nr </w:t>
      </w:r>
      <w:r w:rsidR="000360B3" w:rsidRPr="000360B3">
        <w:rPr>
          <w:rFonts w:ascii="Verdana" w:hAnsi="Verdana"/>
          <w:b/>
          <w:bCs/>
          <w:sz w:val="18"/>
          <w:szCs w:val="18"/>
        </w:rPr>
        <w:t>POST/PEC/PEC/UZL/00615/2025</w:t>
      </w:r>
      <w:r w:rsidR="000360B3" w:rsidRPr="000360B3">
        <w:rPr>
          <w:rFonts w:ascii="Verdana" w:hAnsi="Verdana"/>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4688BA3B"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6" w:name="_Toc515896308"/>
      <w:bookmarkStart w:id="277" w:name="_Toc122344843"/>
      <w:r>
        <w:rPr>
          <w:rFonts w:ascii="Verdana" w:hAnsi="Verdana"/>
          <w:b/>
          <w:sz w:val="18"/>
          <w:szCs w:val="18"/>
        </w:rPr>
        <w:br w:type="page"/>
      </w:r>
    </w:p>
    <w:p w14:paraId="72B81D2B" w14:textId="3F80F28D" w:rsidR="001261C2" w:rsidRDefault="00EA7443" w:rsidP="005B0BC7">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w:t>
      </w:r>
      <w:bookmarkEnd w:id="276"/>
      <w:bookmarkEnd w:id="277"/>
      <w:r w:rsidR="005B0BC7">
        <w:rPr>
          <w:rFonts w:ascii="Verdana" w:hAnsi="Verdana"/>
          <w:b/>
          <w:sz w:val="18"/>
          <w:szCs w:val="18"/>
        </w:rPr>
        <w:t xml:space="preserve">NIE DOTYCZY </w:t>
      </w:r>
      <w:bookmarkStart w:id="278"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759F385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w:t>
      </w:r>
      <w:r w:rsidRPr="000360B3">
        <w:rPr>
          <w:rFonts w:ascii="Verdana" w:hAnsi="Verdana"/>
          <w:b/>
          <w:sz w:val="18"/>
          <w:szCs w:val="18"/>
        </w:rPr>
        <w:t>CENOWY</w:t>
      </w:r>
      <w:r w:rsidR="003731DA" w:rsidRPr="000360B3">
        <w:rPr>
          <w:rFonts w:ascii="Verdana" w:hAnsi="Verdana"/>
          <w:b/>
          <w:sz w:val="18"/>
          <w:szCs w:val="18"/>
        </w:rPr>
        <w:t xml:space="preserve"> - O</w:t>
      </w:r>
      <w:r w:rsidR="000360B3" w:rsidRPr="000360B3">
        <w:rPr>
          <w:rFonts w:ascii="Verdana" w:hAnsi="Verdana"/>
          <w:b/>
          <w:sz w:val="18"/>
          <w:szCs w:val="18"/>
        </w:rPr>
        <w:t>DRĘBNY</w:t>
      </w:r>
      <w:r w:rsidR="003731DA" w:rsidRPr="000360B3">
        <w:rPr>
          <w:rFonts w:ascii="Verdana" w:hAnsi="Verdana"/>
          <w:b/>
          <w:sz w:val="18"/>
          <w:szCs w:val="18"/>
        </w:rPr>
        <w:t xml:space="preserve"> DOKUMENT</w:t>
      </w:r>
      <w:bookmarkEnd w:id="278"/>
    </w:p>
    <w:p w14:paraId="714A9B47" w14:textId="4EA93051" w:rsidR="00D7603F" w:rsidRPr="000360B3" w:rsidRDefault="00DD1DDB" w:rsidP="000360B3">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p>
    <w:sectPr w:rsidR="00D7603F" w:rsidRPr="000360B3" w:rsidSect="006B0420">
      <w:headerReference w:type="default" r:id="rId28"/>
      <w:footerReference w:type="default" r:id="rId29"/>
      <w:headerReference w:type="first" r:id="rId30"/>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1D916" w14:textId="77777777" w:rsidR="005139C6" w:rsidRDefault="005139C6">
      <w:r>
        <w:separator/>
      </w:r>
    </w:p>
  </w:endnote>
  <w:endnote w:type="continuationSeparator" w:id="0">
    <w:p w14:paraId="7BEE0632" w14:textId="77777777" w:rsidR="005139C6" w:rsidRDefault="0051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CD9E7" w14:textId="77777777" w:rsidR="005139C6" w:rsidRDefault="005139C6">
      <w:r>
        <w:separator/>
      </w:r>
    </w:p>
  </w:footnote>
  <w:footnote w:type="continuationSeparator" w:id="0">
    <w:p w14:paraId="46918A70" w14:textId="77777777" w:rsidR="005139C6" w:rsidRDefault="005139C6">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73" w:author="Autor"/>
          <w:rFonts w:ascii="Verdana" w:hAnsi="Verdana" w:cstheme="minorHAnsi"/>
          <w:sz w:val="14"/>
          <w:szCs w:val="14"/>
          <w:rPrChange w:id="274" w:author="Autor">
            <w:rPr>
              <w:del w:id="275"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6F543EB7" w14:textId="77777777" w:rsidR="003339D5" w:rsidRPr="003339D5" w:rsidRDefault="003339D5" w:rsidP="003339D5">
          <w:pPr>
            <w:suppressAutoHyphens/>
            <w:ind w:right="187"/>
            <w:rPr>
              <w:rFonts w:ascii="Trebuchet MS" w:hAnsi="Trebuchet MS"/>
              <w:color w:val="000000" w:themeColor="text1"/>
              <w:sz w:val="14"/>
              <w:szCs w:val="18"/>
            </w:rPr>
          </w:pPr>
          <w:r w:rsidRPr="003339D5">
            <w:rPr>
              <w:rFonts w:ascii="Trebuchet MS" w:hAnsi="Trebuchet MS"/>
              <w:color w:val="000000" w:themeColor="text1"/>
              <w:sz w:val="14"/>
              <w:szCs w:val="18"/>
            </w:rPr>
            <w:t>Sukcesywna usługa lokalizacji uszkodzenia sieci ciepłowniczych dla PGE Energia Ciepła S.A. Oddział Elektrociepłownia w Gorzowie Wielkopolskim.</w:t>
          </w:r>
        </w:p>
        <w:p w14:paraId="1F21387A" w14:textId="2F5F8053" w:rsidR="00087DD1" w:rsidRPr="00E57E53" w:rsidRDefault="00E57E53" w:rsidP="00E76A8B">
          <w:pPr>
            <w:suppressAutoHyphens/>
            <w:ind w:right="187"/>
            <w:rPr>
              <w:rFonts w:ascii="Trebuchet MS" w:hAnsi="Trebuchet MS"/>
              <w:color w:val="000000" w:themeColor="text1"/>
              <w:sz w:val="14"/>
              <w:szCs w:val="14"/>
            </w:rPr>
          </w:pPr>
          <w:r w:rsidRPr="00E57E53">
            <w:rPr>
              <w:rFonts w:ascii="Trebuchet MS" w:hAnsi="Trebuchet MS"/>
              <w:sz w:val="14"/>
              <w:szCs w:val="14"/>
            </w:rPr>
            <w:t>POST/PEC/PEC/UZL/00615/2025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13122401"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8F4EA4A" w14:textId="77777777" w:rsidR="003339D5" w:rsidRPr="003339D5" w:rsidRDefault="003339D5" w:rsidP="00DE4180">
          <w:pPr>
            <w:suppressAutoHyphens/>
            <w:ind w:right="187"/>
            <w:rPr>
              <w:rFonts w:ascii="Trebuchet MS" w:hAnsi="Trebuchet MS"/>
              <w:color w:val="000000" w:themeColor="text1"/>
              <w:sz w:val="14"/>
              <w:szCs w:val="18"/>
            </w:rPr>
          </w:pPr>
          <w:r w:rsidRPr="003339D5">
            <w:rPr>
              <w:rFonts w:ascii="Trebuchet MS" w:hAnsi="Trebuchet MS"/>
              <w:color w:val="000000" w:themeColor="text1"/>
              <w:sz w:val="14"/>
              <w:szCs w:val="18"/>
            </w:rPr>
            <w:t>Sukcesywna usługa lokalizacji uszkodzenia sieci ciepłowniczych dla PGE Energia Ciepła S.A. Oddział Elektrociepłownia w Gorzowie Wielkopolskim.</w:t>
          </w:r>
        </w:p>
        <w:p w14:paraId="293C60DD" w14:textId="1C223FC3" w:rsidR="00087DD1" w:rsidRPr="00E57E53" w:rsidRDefault="00E57E53" w:rsidP="00DE4180">
          <w:pPr>
            <w:suppressAutoHyphens/>
            <w:ind w:right="187"/>
            <w:rPr>
              <w:rFonts w:ascii="Trebuchet MS" w:hAnsi="Trebuchet MS"/>
              <w:color w:val="000000" w:themeColor="text1"/>
              <w:sz w:val="14"/>
              <w:szCs w:val="18"/>
            </w:rPr>
          </w:pPr>
          <w:r w:rsidRPr="00E57E53">
            <w:rPr>
              <w:rFonts w:ascii="Trebuchet MS" w:hAnsi="Trebuchet MS"/>
              <w:color w:val="000000" w:themeColor="text1"/>
              <w:sz w:val="14"/>
              <w:szCs w:val="18"/>
            </w:rPr>
            <w:t>POST/PEC/PEC/UZL/00615/2025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13122402"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4B021A7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iCs/>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2F3E1BC2"/>
    <w:multiLevelType w:val="multilevel"/>
    <w:tmpl w:val="0D1C6428"/>
    <w:lvl w:ilvl="0">
      <w:start w:val="8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8671800"/>
    <w:multiLevelType w:val="multilevel"/>
    <w:tmpl w:val="2F227DF4"/>
    <w:lvl w:ilvl="0">
      <w:start w:val="1"/>
      <w:numFmt w:val="upperRoman"/>
      <w:pStyle w:val="IPoziom1"/>
      <w:lvlText w:val="%1."/>
      <w:lvlJc w:val="left"/>
      <w:pPr>
        <w:ind w:left="357" w:hanging="357"/>
      </w:pPr>
      <w:rPr>
        <w:rFonts w:hint="default"/>
        <w:b/>
        <w:i w:val="0"/>
        <w:color w:val="1F497D" w:themeColor="text2"/>
        <w:sz w:val="20"/>
      </w:rPr>
    </w:lvl>
    <w:lvl w:ilvl="1">
      <w:start w:val="1"/>
      <w:numFmt w:val="decimal"/>
      <w:pStyle w:val="IIPoziom2"/>
      <w:isLgl/>
      <w:lvlText w:val="%1.%2"/>
      <w:lvlJc w:val="left"/>
      <w:pPr>
        <w:ind w:left="1077" w:hanging="720"/>
      </w:pPr>
      <w:rPr>
        <w:rFonts w:ascii="Arial" w:hAnsi="Arial" w:cs="Arial" w:hint="default"/>
        <w:b/>
        <w:i w:val="0"/>
        <w:color w:val="1F497D"/>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04"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24451759">
    <w:abstractNumId w:val="60"/>
  </w:num>
  <w:num w:numId="2" w16cid:durableId="959801546">
    <w:abstractNumId w:val="47"/>
  </w:num>
  <w:num w:numId="3" w16cid:durableId="2114861702">
    <w:abstractNumId w:val="101"/>
  </w:num>
  <w:num w:numId="4" w16cid:durableId="1754010695">
    <w:abstractNumId w:val="67"/>
  </w:num>
  <w:num w:numId="5" w16cid:durableId="525563039">
    <w:abstractNumId w:val="32"/>
  </w:num>
  <w:num w:numId="6" w16cid:durableId="1050425467">
    <w:abstractNumId w:val="73"/>
  </w:num>
  <w:num w:numId="7" w16cid:durableId="1328434140">
    <w:abstractNumId w:val="58"/>
  </w:num>
  <w:num w:numId="8" w16cid:durableId="823005212">
    <w:abstractNumId w:val="87"/>
  </w:num>
  <w:num w:numId="9" w16cid:durableId="165832436">
    <w:abstractNumId w:val="50"/>
  </w:num>
  <w:num w:numId="10" w16cid:durableId="499078493">
    <w:abstractNumId w:val="48"/>
  </w:num>
  <w:num w:numId="11" w16cid:durableId="495147168">
    <w:abstractNumId w:val="80"/>
  </w:num>
  <w:num w:numId="12" w16cid:durableId="349794560">
    <w:abstractNumId w:val="100"/>
  </w:num>
  <w:num w:numId="13" w16cid:durableId="427577331">
    <w:abstractNumId w:val="77"/>
  </w:num>
  <w:num w:numId="14" w16cid:durableId="1220745159">
    <w:abstractNumId w:val="62"/>
  </w:num>
  <w:num w:numId="15" w16cid:durableId="671028341">
    <w:abstractNumId w:val="25"/>
  </w:num>
  <w:num w:numId="16" w16cid:durableId="1216237918">
    <w:abstractNumId w:val="34"/>
  </w:num>
  <w:num w:numId="17" w16cid:durableId="997999106">
    <w:abstractNumId w:val="115"/>
  </w:num>
  <w:num w:numId="18" w16cid:durableId="1043408199">
    <w:abstractNumId w:val="102"/>
  </w:num>
  <w:num w:numId="19" w16cid:durableId="1028410949">
    <w:abstractNumId w:val="105"/>
  </w:num>
  <w:num w:numId="20" w16cid:durableId="1915973260">
    <w:abstractNumId w:val="1"/>
  </w:num>
  <w:num w:numId="21" w16cid:durableId="894781023">
    <w:abstractNumId w:val="99"/>
  </w:num>
  <w:num w:numId="22" w16cid:durableId="909849247">
    <w:abstractNumId w:val="22"/>
  </w:num>
  <w:num w:numId="23" w16cid:durableId="1565796823">
    <w:abstractNumId w:val="49"/>
  </w:num>
  <w:num w:numId="24" w16cid:durableId="1264921060">
    <w:abstractNumId w:val="0"/>
  </w:num>
  <w:num w:numId="25" w16cid:durableId="98837044">
    <w:abstractNumId w:val="56"/>
  </w:num>
  <w:num w:numId="26" w16cid:durableId="1927953871">
    <w:abstractNumId w:val="83"/>
    <w:lvlOverride w:ilvl="0">
      <w:startOverride w:val="1"/>
    </w:lvlOverride>
  </w:num>
  <w:num w:numId="27" w16cid:durableId="1873298000">
    <w:abstractNumId w:val="94"/>
  </w:num>
  <w:num w:numId="28" w16cid:durableId="1354768496">
    <w:abstractNumId w:val="46"/>
  </w:num>
  <w:num w:numId="29" w16cid:durableId="301621689">
    <w:abstractNumId w:val="82"/>
  </w:num>
  <w:num w:numId="30" w16cid:durableId="377247116">
    <w:abstractNumId w:val="68"/>
  </w:num>
  <w:num w:numId="31" w16cid:durableId="311101293">
    <w:abstractNumId w:val="54"/>
  </w:num>
  <w:num w:numId="32" w16cid:durableId="2096397366">
    <w:abstractNumId w:val="107"/>
  </w:num>
  <w:num w:numId="33" w16cid:durableId="2086411525">
    <w:abstractNumId w:val="28"/>
  </w:num>
  <w:num w:numId="34" w16cid:durableId="1279066602">
    <w:abstractNumId w:val="38"/>
  </w:num>
  <w:num w:numId="35" w16cid:durableId="520238219">
    <w:abstractNumId w:val="75"/>
  </w:num>
  <w:num w:numId="36" w16cid:durableId="14886684">
    <w:abstractNumId w:val="59"/>
  </w:num>
  <w:num w:numId="37" w16cid:durableId="811404535">
    <w:abstractNumId w:val="69"/>
    <w:lvlOverride w:ilvl="0">
      <w:startOverride w:val="1"/>
    </w:lvlOverride>
  </w:num>
  <w:num w:numId="38" w16cid:durableId="1047219478">
    <w:abstractNumId w:val="91"/>
    <w:lvlOverride w:ilvl="0">
      <w:startOverride w:val="1"/>
    </w:lvlOverride>
  </w:num>
  <w:num w:numId="39" w16cid:durableId="1244686929">
    <w:abstractNumId w:val="44"/>
  </w:num>
  <w:num w:numId="40" w16cid:durableId="1954633822">
    <w:abstractNumId w:val="52"/>
  </w:num>
  <w:num w:numId="41" w16cid:durableId="985475918">
    <w:abstractNumId w:val="93"/>
  </w:num>
  <w:num w:numId="42" w16cid:durableId="153113012">
    <w:abstractNumId w:val="15"/>
  </w:num>
  <w:num w:numId="43" w16cid:durableId="133642157">
    <w:abstractNumId w:val="111"/>
  </w:num>
  <w:num w:numId="44" w16cid:durableId="2107995894">
    <w:abstractNumId w:val="96"/>
  </w:num>
  <w:num w:numId="45" w16cid:durableId="2041082321">
    <w:abstractNumId w:val="89"/>
  </w:num>
  <w:num w:numId="46" w16cid:durableId="2038696252">
    <w:abstractNumId w:val="78"/>
  </w:num>
  <w:num w:numId="47" w16cid:durableId="858272970">
    <w:abstractNumId w:val="104"/>
  </w:num>
  <w:num w:numId="48" w16cid:durableId="265818820">
    <w:abstractNumId w:val="41"/>
  </w:num>
  <w:num w:numId="49" w16cid:durableId="1073622228">
    <w:abstractNumId w:val="85"/>
  </w:num>
  <w:num w:numId="50" w16cid:durableId="985352569">
    <w:abstractNumId w:val="112"/>
  </w:num>
  <w:num w:numId="51" w16cid:durableId="1564756953">
    <w:abstractNumId w:val="35"/>
  </w:num>
  <w:num w:numId="52" w16cid:durableId="996424822">
    <w:abstractNumId w:val="36"/>
  </w:num>
  <w:num w:numId="53" w16cid:durableId="1573395434">
    <w:abstractNumId w:val="92"/>
  </w:num>
  <w:num w:numId="54" w16cid:durableId="749934058">
    <w:abstractNumId w:val="24"/>
  </w:num>
  <w:num w:numId="55" w16cid:durableId="663628724">
    <w:abstractNumId w:val="45"/>
  </w:num>
  <w:num w:numId="56" w16cid:durableId="63375149">
    <w:abstractNumId w:val="37"/>
  </w:num>
  <w:num w:numId="57" w16cid:durableId="872883654">
    <w:abstractNumId w:val="106"/>
  </w:num>
  <w:num w:numId="58" w16cid:durableId="1033311678">
    <w:abstractNumId w:val="76"/>
  </w:num>
  <w:num w:numId="59" w16cid:durableId="1401556072">
    <w:abstractNumId w:val="43"/>
  </w:num>
  <w:num w:numId="60" w16cid:durableId="1013729216">
    <w:abstractNumId w:val="66"/>
  </w:num>
  <w:num w:numId="61" w16cid:durableId="1093086051">
    <w:abstractNumId w:val="70"/>
  </w:num>
  <w:num w:numId="62" w16cid:durableId="1911309815">
    <w:abstractNumId w:val="27"/>
  </w:num>
  <w:num w:numId="63" w16cid:durableId="249319991">
    <w:abstractNumId w:val="109"/>
  </w:num>
  <w:num w:numId="64" w16cid:durableId="1371609568">
    <w:abstractNumId w:val="114"/>
  </w:num>
  <w:num w:numId="65" w16cid:durableId="1260062136">
    <w:abstractNumId w:val="31"/>
  </w:num>
  <w:num w:numId="66" w16cid:durableId="1116369717">
    <w:abstractNumId w:val="95"/>
  </w:num>
  <w:num w:numId="67" w16cid:durableId="1003047613">
    <w:abstractNumId w:val="71"/>
  </w:num>
  <w:num w:numId="68" w16cid:durableId="1970089157">
    <w:abstractNumId w:val="84"/>
  </w:num>
  <w:num w:numId="69" w16cid:durableId="420027002">
    <w:abstractNumId w:val="18"/>
  </w:num>
  <w:num w:numId="70" w16cid:durableId="593634964">
    <w:abstractNumId w:val="90"/>
  </w:num>
  <w:num w:numId="71" w16cid:durableId="2137944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99435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66206921">
    <w:abstractNumId w:val="64"/>
  </w:num>
  <w:num w:numId="74" w16cid:durableId="1571188029">
    <w:abstractNumId w:val="39"/>
  </w:num>
  <w:num w:numId="75" w16cid:durableId="626621985">
    <w:abstractNumId w:val="72"/>
  </w:num>
  <w:num w:numId="76" w16cid:durableId="409356243">
    <w:abstractNumId w:val="55"/>
  </w:num>
  <w:num w:numId="77" w16cid:durableId="1931427342">
    <w:abstractNumId w:val="97"/>
  </w:num>
  <w:num w:numId="78" w16cid:durableId="2069645403">
    <w:abstractNumId w:val="26"/>
  </w:num>
  <w:num w:numId="79" w16cid:durableId="1697997252">
    <w:abstractNumId w:val="19"/>
  </w:num>
  <w:num w:numId="80" w16cid:durableId="860361207">
    <w:abstractNumId w:val="113"/>
  </w:num>
  <w:num w:numId="81" w16cid:durableId="1743989645">
    <w:abstractNumId w:val="21"/>
  </w:num>
  <w:num w:numId="82" w16cid:durableId="457996428">
    <w:abstractNumId w:val="57"/>
  </w:num>
  <w:num w:numId="83" w16cid:durableId="1679189512">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41342961">
    <w:abstractNumId w:val="108"/>
  </w:num>
  <w:num w:numId="85" w16cid:durableId="1108892621">
    <w:abstractNumId w:val="23"/>
  </w:num>
  <w:num w:numId="86" w16cid:durableId="1454669098">
    <w:abstractNumId w:val="74"/>
  </w:num>
  <w:num w:numId="87" w16cid:durableId="1602638096">
    <w:abstractNumId w:val="81"/>
  </w:num>
  <w:num w:numId="88" w16cid:durableId="312369352">
    <w:abstractNumId w:val="79"/>
  </w:num>
  <w:num w:numId="89" w16cid:durableId="68230908">
    <w:abstractNumId w:val="65"/>
  </w:num>
  <w:num w:numId="90" w16cid:durableId="50203032">
    <w:abstractNumId w:val="29"/>
  </w:num>
  <w:num w:numId="91" w16cid:durableId="2063751808">
    <w:abstractNumId w:val="86"/>
  </w:num>
  <w:num w:numId="92" w16cid:durableId="583337740">
    <w:abstractNumId w:val="33"/>
  </w:num>
  <w:num w:numId="93" w16cid:durableId="1075394635">
    <w:abstractNumId w:val="42"/>
  </w:num>
  <w:num w:numId="94" w16cid:durableId="12200912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777451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4475471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736274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5913114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331942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2814512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4374099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6729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462278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71903598">
    <w:abstractNumId w:val="110"/>
  </w:num>
  <w:num w:numId="105" w16cid:durableId="185560176">
    <w:abstractNumId w:val="16"/>
  </w:num>
  <w:num w:numId="106" w16cid:durableId="326400215">
    <w:abstractNumId w:val="63"/>
  </w:num>
  <w:num w:numId="107" w16cid:durableId="1988972402">
    <w:abstractNumId w:val="51"/>
  </w:num>
  <w:num w:numId="108" w16cid:durableId="651563799">
    <w:abstractNumId w:val="30"/>
  </w:num>
  <w:num w:numId="109" w16cid:durableId="1221096359">
    <w:abstractNumId w:val="40"/>
  </w:num>
  <w:num w:numId="110" w16cid:durableId="1997031317">
    <w:abstractNumId w:val="61"/>
  </w:num>
  <w:num w:numId="111" w16cid:durableId="1695229833">
    <w:abstractNumId w:val="53"/>
  </w:num>
  <w:num w:numId="112" w16cid:durableId="313413107">
    <w:abstractNumId w:val="10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1AF3"/>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0B3"/>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07E"/>
    <w:rsid w:val="00094315"/>
    <w:rsid w:val="000944AB"/>
    <w:rsid w:val="000952E9"/>
    <w:rsid w:val="000965B8"/>
    <w:rsid w:val="00096944"/>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3CC"/>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C7FC1"/>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598E"/>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57F5"/>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6549"/>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1AE"/>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3D0E"/>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6FB"/>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1483"/>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9FE"/>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9D5"/>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2B5"/>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A758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E79EE"/>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39C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0DDC"/>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360"/>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BC7"/>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50D"/>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4C42"/>
    <w:rsid w:val="005F52B7"/>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4DE"/>
    <w:rsid w:val="006475DF"/>
    <w:rsid w:val="00652149"/>
    <w:rsid w:val="006524F7"/>
    <w:rsid w:val="006526FE"/>
    <w:rsid w:val="00653090"/>
    <w:rsid w:val="00653F1E"/>
    <w:rsid w:val="006550FA"/>
    <w:rsid w:val="00655330"/>
    <w:rsid w:val="0065538E"/>
    <w:rsid w:val="00656590"/>
    <w:rsid w:val="00656921"/>
    <w:rsid w:val="006570CE"/>
    <w:rsid w:val="00657F66"/>
    <w:rsid w:val="00660334"/>
    <w:rsid w:val="006614D7"/>
    <w:rsid w:val="00661C01"/>
    <w:rsid w:val="00661C18"/>
    <w:rsid w:val="00661FC3"/>
    <w:rsid w:val="00662E16"/>
    <w:rsid w:val="00663572"/>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3E5"/>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616"/>
    <w:rsid w:val="00716F7E"/>
    <w:rsid w:val="007173C8"/>
    <w:rsid w:val="007175C5"/>
    <w:rsid w:val="00717821"/>
    <w:rsid w:val="0072004E"/>
    <w:rsid w:val="0072048F"/>
    <w:rsid w:val="00720AF2"/>
    <w:rsid w:val="00720DC3"/>
    <w:rsid w:val="007216A0"/>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435"/>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816"/>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012"/>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5540"/>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780"/>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16A1"/>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1EC"/>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5E1"/>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2DE7"/>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36FD"/>
    <w:rsid w:val="00A8471E"/>
    <w:rsid w:val="00A84BBF"/>
    <w:rsid w:val="00A8547B"/>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182"/>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4EF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4E12"/>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0368"/>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0C64"/>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00F"/>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6C"/>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3"/>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D9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4267"/>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5B0BC7"/>
    <w:rPr>
      <w:color w:val="605E5C"/>
      <w:shd w:val="clear" w:color="auto" w:fill="E1DFDD"/>
    </w:rPr>
  </w:style>
  <w:style w:type="paragraph" w:customStyle="1" w:styleId="IPoziom1">
    <w:name w:val="*I Poziom 1"/>
    <w:basedOn w:val="Normalny"/>
    <w:qFormat/>
    <w:rsid w:val="002C1483"/>
    <w:pPr>
      <w:numPr>
        <w:numId w:val="112"/>
      </w:numPr>
      <w:spacing w:before="120" w:after="60" w:line="260" w:lineRule="exact"/>
    </w:pPr>
    <w:rPr>
      <w:rFonts w:ascii="Arial" w:hAnsi="Arial"/>
      <w:b/>
      <w:color w:val="1F497D"/>
      <w:sz w:val="20"/>
      <w:szCs w:val="24"/>
      <w:lang w:eastAsia="pl-PL"/>
    </w:rPr>
  </w:style>
  <w:style w:type="paragraph" w:customStyle="1" w:styleId="IIPoziom2">
    <w:name w:val="*II Poziom 2"/>
    <w:basedOn w:val="Normalny"/>
    <w:qFormat/>
    <w:rsid w:val="002C1483"/>
    <w:pPr>
      <w:numPr>
        <w:ilvl w:val="1"/>
        <w:numId w:val="112"/>
      </w:numPr>
      <w:spacing w:before="120" w:after="60" w:line="260" w:lineRule="exact"/>
      <w:ind w:left="794" w:hanging="437"/>
    </w:pPr>
    <w:rPr>
      <w:rFonts w:ascii="Arial" w:hAnsi="Arial"/>
      <w:b/>
      <w:smallCaps/>
      <w:color w:val="1F497D"/>
      <w:sz w:val="20"/>
      <w:szCs w:val="24"/>
      <w:lang w:eastAsia="pl-PL"/>
    </w:rPr>
  </w:style>
  <w:style w:type="paragraph" w:customStyle="1" w:styleId="IIIPoziom3">
    <w:name w:val="*III Poziom 3"/>
    <w:basedOn w:val="Normalny"/>
    <w:qFormat/>
    <w:rsid w:val="002C1483"/>
    <w:pPr>
      <w:numPr>
        <w:ilvl w:val="2"/>
        <w:numId w:val="112"/>
      </w:numPr>
      <w:spacing w:line="260" w:lineRule="exact"/>
    </w:pPr>
    <w:rPr>
      <w:rFonts w:ascii="Arial" w:hAnsi="Arial"/>
      <w:sz w:val="18"/>
      <w:szCs w:val="24"/>
      <w:lang w:eastAsia="pl-PL"/>
    </w:rPr>
  </w:style>
  <w:style w:type="paragraph" w:customStyle="1" w:styleId="IVPoziom4">
    <w:name w:val="*IV Poziom 4"/>
    <w:basedOn w:val="Normalny"/>
    <w:qFormat/>
    <w:rsid w:val="002C1483"/>
    <w:pPr>
      <w:numPr>
        <w:ilvl w:val="3"/>
        <w:numId w:val="112"/>
      </w:numPr>
      <w:spacing w:line="260" w:lineRule="exact"/>
    </w:pPr>
    <w:rPr>
      <w:rFonts w:ascii="Arial" w:hAnsi="Arial"/>
      <w:sz w:val="18"/>
      <w:szCs w:val="24"/>
      <w:lang w:eastAsia="pl-PL"/>
    </w:rPr>
  </w:style>
  <w:style w:type="paragraph" w:customStyle="1" w:styleId="VPoziom5">
    <w:name w:val="*V Poziom 5"/>
    <w:basedOn w:val="Normalny"/>
    <w:qFormat/>
    <w:rsid w:val="002C1483"/>
    <w:pPr>
      <w:numPr>
        <w:ilvl w:val="4"/>
        <w:numId w:val="112"/>
      </w:numPr>
      <w:spacing w:line="260" w:lineRule="exact"/>
      <w:ind w:left="1418" w:hanging="227"/>
    </w:pPr>
    <w:rPr>
      <w:rFonts w:ascii="Arial" w:hAnsi="Arial"/>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https://swpp2.gkpge.pl/servlet/HomeServlet?MP_module=demand&amp;MP_action=dealing_tab&amp;demandIdentity=684907" TargetMode="Externa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anita.dunajewska@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iod.pgeec@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hyperlink" Target="http://www.gkpge.pl/bip/przetargi"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SWZ_00615.docx</dmsv2BaseFileName>
    <dmsv2BaseDisplayName xmlns="http://schemas.microsoft.com/sharepoint/v3">SWZ_00615</dmsv2BaseDisplayName>
    <dmsv2SWPP2ObjectNumber xmlns="http://schemas.microsoft.com/sharepoint/v3">POST/PEC/PEC/UZL/00615/2025                       </dmsv2SWPP2ObjectNumber>
    <dmsv2SWPP2SumMD5 xmlns="http://schemas.microsoft.com/sharepoint/v3">af854b7fd92749bff3d7380f7335f133</dmsv2SWPP2SumMD5>
    <dmsv2BaseMoved xmlns="http://schemas.microsoft.com/sharepoint/v3">false</dmsv2BaseMoved>
    <dmsv2BaseIsSensitive xmlns="http://schemas.microsoft.com/sharepoint/v3">true</dmsv2BaseIsSensitive>
    <dmsv2SWPP2IDSWPP2 xmlns="http://schemas.microsoft.com/sharepoint/v3">684907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22849729</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00000001000l00030006</dmsv2SWPP2ObjectDepartment>
    <dmsv2SWPP2ObjectName xmlns="http://schemas.microsoft.com/sharepoint/v3">Postępowanie</dmsv2SWPP2ObjectName>
    <_dlc_DocId xmlns="a19cb1c7-c5c7-46d4-85ae-d83685407bba">XD3KHSRJV2AP-1441292327-1527</_dlc_DocId>
    <_dlc_DocIdUrl xmlns="a19cb1c7-c5c7-46d4-85ae-d83685407bba">
      <Url>https://swpp2.dms.gkpge.pl/sites/38/_layouts/15/DocIdRedir.aspx?ID=XD3KHSRJV2AP-1441292327-1527</Url>
      <Description>XD3KHSRJV2AP-1441292327-1527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6080B9-79F7-4E09-BFEC-E031EFE11385}"/>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5.xml><?xml version="1.0" encoding="utf-8"?>
<ds:datastoreItem xmlns:ds="http://schemas.openxmlformats.org/officeDocument/2006/customXml" ds:itemID="{ECD83182-17E2-4023-BD2C-5FB590682C1B}"/>
</file>

<file path=docProps/app.xml><?xml version="1.0" encoding="utf-8"?>
<Properties xmlns="http://schemas.openxmlformats.org/officeDocument/2006/extended-properties" xmlns:vt="http://schemas.openxmlformats.org/officeDocument/2006/docPropsVTypes">
  <Template>Normal</Template>
  <TotalTime>0</TotalTime>
  <Pages>28</Pages>
  <Words>9631</Words>
  <Characters>64609</Characters>
  <Application>Microsoft Office Word</Application>
  <DocSecurity>0</DocSecurity>
  <Lines>538</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2025-07-02T13:58:00Z</dcterms:created>
  <dcterms:modified xsi:type="dcterms:W3CDTF">2025-07-04T06:20:00Z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6b8e12aa-1973-42c2-b813-49b9f49b3e7c</vt:lpwstr>
  </property>
</Properties>
</file>