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23C5E" w14:textId="77777777" w:rsidR="00EC4367" w:rsidRDefault="00EC4367" w:rsidP="00432A9A">
      <w:pPr>
        <w:spacing w:after="80" w:line="240" w:lineRule="auto"/>
        <w:rPr>
          <w:rFonts w:ascii="Verdana" w:hAnsi="Verdana"/>
          <w:b/>
          <w:sz w:val="18"/>
          <w:szCs w:val="18"/>
        </w:rPr>
      </w:pPr>
      <w:bookmarkStart w:id="0" w:name="_Toc531077252"/>
      <w:bookmarkStart w:id="1" w:name="_Toc122344842"/>
    </w:p>
    <w:p w14:paraId="6976A27E" w14:textId="7C1053B4" w:rsidR="00EC4367" w:rsidRPr="00C207DC" w:rsidRDefault="00EC4367" w:rsidP="00C207DC">
      <w:pPr>
        <w:spacing w:after="80" w:line="240" w:lineRule="auto"/>
        <w:jc w:val="right"/>
        <w:rPr>
          <w:rFonts w:ascii="Verdana" w:hAnsi="Verdana"/>
          <w:b/>
          <w:sz w:val="18"/>
          <w:szCs w:val="18"/>
        </w:rPr>
      </w:pPr>
      <w:r w:rsidRPr="006B0420">
        <w:rPr>
          <w:rFonts w:ascii="Verdana" w:hAnsi="Verdana"/>
          <w:b/>
          <w:sz w:val="18"/>
          <w:szCs w:val="18"/>
        </w:rPr>
        <w:t>ZAŁĄCZNIK NR 3 DO SWZ – FORMULARZ OFERTY</w:t>
      </w:r>
      <w:bookmarkEnd w:id="0"/>
      <w:bookmarkEnd w:id="1"/>
    </w:p>
    <w:p w14:paraId="07449E62" w14:textId="77777777" w:rsidR="00EC4367" w:rsidRPr="006B0420" w:rsidRDefault="00EC4367" w:rsidP="00EC4367">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6E7CCA93" w14:textId="77777777" w:rsidR="00EC4367" w:rsidRPr="00D32BD3" w:rsidRDefault="00EC4367" w:rsidP="00EC4367">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EC4367" w:rsidRPr="00D32BD3" w14:paraId="692CCCC9" w14:textId="77777777" w:rsidTr="00E4134E">
        <w:trPr>
          <w:trHeight w:val="233"/>
        </w:trPr>
        <w:tc>
          <w:tcPr>
            <w:tcW w:w="4036" w:type="dxa"/>
            <w:tcBorders>
              <w:top w:val="single" w:sz="4" w:space="0" w:color="auto"/>
              <w:left w:val="single" w:sz="4" w:space="0" w:color="auto"/>
            </w:tcBorders>
            <w:vAlign w:val="center"/>
          </w:tcPr>
          <w:p w14:paraId="4474535A" w14:textId="77777777" w:rsidR="00EC4367" w:rsidRPr="00D32BD3" w:rsidRDefault="00EC4367" w:rsidP="00E4134E">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3DAE778A" w14:textId="77777777" w:rsidR="00EC4367" w:rsidRPr="006B0420" w:rsidRDefault="00EC4367" w:rsidP="00E4134E">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EC4367" w:rsidRPr="00D32BD3" w14:paraId="6BA79D06" w14:textId="77777777" w:rsidTr="00E4134E">
        <w:trPr>
          <w:trHeight w:val="672"/>
        </w:trPr>
        <w:tc>
          <w:tcPr>
            <w:tcW w:w="4036" w:type="dxa"/>
            <w:vAlign w:val="center"/>
          </w:tcPr>
          <w:p w14:paraId="76B92B2F" w14:textId="77777777" w:rsidR="00EC4367" w:rsidRPr="00D32BD3" w:rsidRDefault="00EC4367" w:rsidP="00E4134E">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38BAA70E" w14:textId="77777777" w:rsidR="00EC4367" w:rsidRPr="00D32BD3" w:rsidRDefault="00EC4367" w:rsidP="00E4134E">
            <w:pPr>
              <w:widowControl w:val="0"/>
              <w:suppressAutoHyphens/>
              <w:spacing w:before="120" w:line="240" w:lineRule="auto"/>
              <w:ind w:left="-70"/>
              <w:jc w:val="center"/>
              <w:rPr>
                <w:rFonts w:ascii="Verdana" w:hAnsi="Verdana" w:cs="Arial"/>
                <w:color w:val="000000"/>
                <w:sz w:val="20"/>
                <w:lang w:eastAsia="pl-PL"/>
              </w:rPr>
            </w:pPr>
          </w:p>
        </w:tc>
      </w:tr>
    </w:tbl>
    <w:p w14:paraId="183FE053" w14:textId="77777777" w:rsidR="00EC4367" w:rsidRPr="00D32BD3" w:rsidRDefault="00EC4367" w:rsidP="00EC4367">
      <w:pPr>
        <w:widowControl w:val="0"/>
        <w:suppressAutoHyphens/>
        <w:spacing w:line="240" w:lineRule="auto"/>
        <w:ind w:left="1134"/>
        <w:jc w:val="left"/>
        <w:rPr>
          <w:rFonts w:ascii="Verdana" w:hAnsi="Verdana" w:cs="Arial"/>
          <w:sz w:val="20"/>
          <w:lang w:eastAsia="pl-PL"/>
        </w:rPr>
      </w:pPr>
    </w:p>
    <w:p w14:paraId="658D8E6A" w14:textId="77777777" w:rsidR="00EC4367" w:rsidRPr="00D32BD3" w:rsidRDefault="00EC4367" w:rsidP="00EC4367">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EC4367" w:rsidRPr="00D32BD3" w14:paraId="4566B2F2" w14:textId="77777777" w:rsidTr="00E4134E">
        <w:tc>
          <w:tcPr>
            <w:tcW w:w="3327" w:type="dxa"/>
            <w:shd w:val="clear" w:color="auto" w:fill="1A7466"/>
          </w:tcPr>
          <w:p w14:paraId="029D768B" w14:textId="77777777" w:rsidR="00EC4367" w:rsidRPr="006B0420" w:rsidRDefault="00EC4367" w:rsidP="00E4134E">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6DD95389" w14:textId="77777777" w:rsidR="00EC4367" w:rsidRPr="00D32BD3" w:rsidRDefault="00EC4367" w:rsidP="00E4134E">
            <w:pPr>
              <w:widowControl w:val="0"/>
              <w:suppressAutoHyphens/>
              <w:spacing w:before="100" w:line="240" w:lineRule="auto"/>
              <w:ind w:left="1134"/>
              <w:jc w:val="left"/>
              <w:rPr>
                <w:rFonts w:ascii="Verdana" w:hAnsi="Verdana" w:cs="Arial"/>
                <w:sz w:val="20"/>
                <w:lang w:eastAsia="pl-PL"/>
              </w:rPr>
            </w:pPr>
          </w:p>
        </w:tc>
      </w:tr>
      <w:tr w:rsidR="00EC4367" w:rsidRPr="00D32BD3" w14:paraId="28A02F89" w14:textId="77777777" w:rsidTr="00E4134E">
        <w:tc>
          <w:tcPr>
            <w:tcW w:w="3327" w:type="dxa"/>
            <w:shd w:val="clear" w:color="auto" w:fill="1A7466"/>
          </w:tcPr>
          <w:p w14:paraId="0FEBC85B" w14:textId="77777777" w:rsidR="00EC4367" w:rsidRPr="006B0420" w:rsidRDefault="00EC4367" w:rsidP="00E4134E">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637207C0" w14:textId="77777777" w:rsidR="00EC4367" w:rsidRPr="00D32BD3" w:rsidRDefault="00EC4367" w:rsidP="00E4134E">
            <w:pPr>
              <w:widowControl w:val="0"/>
              <w:suppressAutoHyphens/>
              <w:spacing w:before="100" w:line="240" w:lineRule="auto"/>
              <w:ind w:left="1134"/>
              <w:jc w:val="left"/>
              <w:rPr>
                <w:rFonts w:ascii="Verdana" w:hAnsi="Verdana" w:cs="Arial"/>
                <w:sz w:val="20"/>
                <w:lang w:eastAsia="pl-PL"/>
              </w:rPr>
            </w:pPr>
          </w:p>
        </w:tc>
      </w:tr>
      <w:tr w:rsidR="00EC4367" w:rsidRPr="00D32BD3" w14:paraId="4AB5B5EE" w14:textId="77777777" w:rsidTr="00E4134E">
        <w:tc>
          <w:tcPr>
            <w:tcW w:w="3327" w:type="dxa"/>
            <w:shd w:val="clear" w:color="auto" w:fill="1A7466"/>
          </w:tcPr>
          <w:p w14:paraId="244C6BFE" w14:textId="77777777" w:rsidR="00EC4367" w:rsidRPr="006B0420" w:rsidRDefault="00EC4367" w:rsidP="00E4134E">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22D7C538" w14:textId="77777777" w:rsidR="00EC4367" w:rsidRPr="00D32BD3" w:rsidRDefault="00EC4367" w:rsidP="00E4134E">
            <w:pPr>
              <w:widowControl w:val="0"/>
              <w:suppressAutoHyphens/>
              <w:spacing w:before="100" w:line="240" w:lineRule="auto"/>
              <w:ind w:left="1134"/>
              <w:jc w:val="left"/>
              <w:rPr>
                <w:rFonts w:ascii="Verdana" w:hAnsi="Verdana" w:cs="Arial"/>
                <w:sz w:val="20"/>
                <w:lang w:eastAsia="pl-PL"/>
              </w:rPr>
            </w:pPr>
          </w:p>
        </w:tc>
      </w:tr>
      <w:tr w:rsidR="00EC4367" w:rsidRPr="00D32BD3" w14:paraId="75DE6B2F" w14:textId="77777777" w:rsidTr="00E4134E">
        <w:tc>
          <w:tcPr>
            <w:tcW w:w="3327" w:type="dxa"/>
            <w:shd w:val="clear" w:color="auto" w:fill="1A7466"/>
          </w:tcPr>
          <w:p w14:paraId="38115B54" w14:textId="77777777" w:rsidR="00EC4367" w:rsidRPr="006B0420" w:rsidRDefault="00EC4367" w:rsidP="00E4134E">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0CE986A0" w14:textId="77777777" w:rsidR="00EC4367" w:rsidRPr="00D32BD3" w:rsidRDefault="00EC4367" w:rsidP="00E4134E">
            <w:pPr>
              <w:widowControl w:val="0"/>
              <w:suppressAutoHyphens/>
              <w:spacing w:before="100" w:line="240" w:lineRule="auto"/>
              <w:ind w:left="1134"/>
              <w:jc w:val="left"/>
              <w:rPr>
                <w:rFonts w:ascii="Verdana" w:hAnsi="Verdana" w:cs="Arial"/>
                <w:sz w:val="20"/>
                <w:lang w:val="de-DE" w:eastAsia="pl-PL"/>
              </w:rPr>
            </w:pPr>
          </w:p>
        </w:tc>
      </w:tr>
    </w:tbl>
    <w:p w14:paraId="70C2D9B7" w14:textId="77777777" w:rsidR="00EC4367" w:rsidRPr="00D32BD3" w:rsidRDefault="00EC4367" w:rsidP="00EC4367">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E273431" w14:textId="77777777" w:rsidR="00EC4367" w:rsidRPr="00D32BD3" w:rsidRDefault="00EC4367" w:rsidP="00EC4367">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410A3F9A" w14:textId="4B2EB8EE" w:rsidR="00EC4367" w:rsidRPr="006B0420" w:rsidRDefault="00EC4367" w:rsidP="00EC4367">
      <w:pPr>
        <w:widowControl w:val="0"/>
        <w:suppressAutoHyphens/>
        <w:rPr>
          <w:rFonts w:ascii="Verdana" w:hAnsi="Verdana" w:cs="Arial"/>
          <w:b/>
          <w:sz w:val="18"/>
          <w:szCs w:val="18"/>
        </w:rPr>
      </w:pPr>
      <w:r w:rsidRPr="006B0420">
        <w:rPr>
          <w:rFonts w:ascii="Verdana" w:hAnsi="Verdana" w:cs="Arial"/>
          <w:sz w:val="18"/>
          <w:szCs w:val="18"/>
        </w:rPr>
        <w:t xml:space="preserve">My, niżej podpisani, nawiązując do postępowania o udzielenie zamówienia </w:t>
      </w:r>
      <w:r w:rsidRPr="006B0420">
        <w:rPr>
          <w:rFonts w:ascii="Verdana" w:hAnsi="Verdana" w:cstheme="minorHAnsi"/>
          <w:sz w:val="18"/>
          <w:szCs w:val="18"/>
        </w:rPr>
        <w:t xml:space="preserve">nr </w:t>
      </w:r>
      <w:r w:rsidR="00062FED" w:rsidRPr="00062FED">
        <w:rPr>
          <w:rFonts w:ascii="Verdana" w:eastAsia="Calibri" w:hAnsi="Verdana" w:cstheme="minorHAnsi"/>
          <w:b/>
          <w:bCs/>
          <w:sz w:val="18"/>
          <w:szCs w:val="18"/>
          <w:lang w:eastAsia="pl-PL"/>
        </w:rPr>
        <w:t>POST/PEC/PEC</w:t>
      </w:r>
      <w:r w:rsidR="00062FED" w:rsidRPr="00EA6667">
        <w:rPr>
          <w:rFonts w:ascii="Verdana" w:eastAsia="Calibri" w:hAnsi="Verdana" w:cstheme="minorHAnsi"/>
          <w:b/>
          <w:bCs/>
          <w:sz w:val="18"/>
          <w:szCs w:val="18"/>
          <w:lang w:eastAsia="pl-PL"/>
        </w:rPr>
        <w:t xml:space="preserve">/UZL/00557/2025 </w:t>
      </w:r>
      <w:r w:rsidRPr="00EA6667">
        <w:rPr>
          <w:rFonts w:ascii="Verdana" w:hAnsi="Verdana" w:cstheme="minorHAnsi"/>
          <w:sz w:val="18"/>
          <w:szCs w:val="18"/>
        </w:rPr>
        <w:t xml:space="preserve">prowadzonego w trybie przetargu nieograniczonego na </w:t>
      </w:r>
      <w:r w:rsidR="00F215FF" w:rsidRPr="00EA6667">
        <w:rPr>
          <w:rFonts w:ascii="Verdana" w:hAnsi="Verdana" w:cstheme="minorHAnsi"/>
          <w:sz w:val="18"/>
          <w:szCs w:val="18"/>
        </w:rPr>
        <w:t xml:space="preserve">wykonanie usług </w:t>
      </w:r>
      <w:r w:rsidRPr="00EA6667">
        <w:rPr>
          <w:rFonts w:ascii="Verdana" w:hAnsi="Verdana" w:cstheme="minorHAnsi"/>
          <w:sz w:val="18"/>
          <w:szCs w:val="18"/>
        </w:rPr>
        <w:t xml:space="preserve">pn. </w:t>
      </w:r>
      <w:r w:rsidR="00EA6667" w:rsidRPr="00EA6667">
        <w:rPr>
          <w:rFonts w:ascii="Verdana" w:hAnsi="Verdana" w:cstheme="minorHAnsi"/>
          <w:b/>
          <w:sz w:val="18"/>
          <w:szCs w:val="18"/>
        </w:rPr>
        <w:t>S</w:t>
      </w:r>
      <w:r w:rsidR="006344A7" w:rsidRPr="00EA6667">
        <w:rPr>
          <w:rFonts w:ascii="Verdana" w:hAnsi="Verdana" w:cstheme="minorHAnsi"/>
          <w:b/>
          <w:sz w:val="18"/>
          <w:szCs w:val="18"/>
        </w:rPr>
        <w:t>ukcesywn</w:t>
      </w:r>
      <w:r w:rsidR="00EA6667" w:rsidRPr="00EA6667">
        <w:rPr>
          <w:rFonts w:ascii="Verdana" w:hAnsi="Verdana" w:cstheme="minorHAnsi"/>
          <w:b/>
          <w:sz w:val="18"/>
          <w:szCs w:val="18"/>
        </w:rPr>
        <w:t>e</w:t>
      </w:r>
      <w:r w:rsidR="006344A7" w:rsidRPr="00EA6667">
        <w:rPr>
          <w:rFonts w:ascii="Verdana" w:hAnsi="Verdana" w:cstheme="minorHAnsi"/>
          <w:b/>
          <w:sz w:val="18"/>
          <w:szCs w:val="18"/>
        </w:rPr>
        <w:t xml:space="preserve"> usług</w:t>
      </w:r>
      <w:r w:rsidR="00EA6667" w:rsidRPr="00EA6667">
        <w:rPr>
          <w:rFonts w:ascii="Verdana" w:hAnsi="Verdana" w:cstheme="minorHAnsi"/>
          <w:b/>
          <w:sz w:val="18"/>
          <w:szCs w:val="18"/>
        </w:rPr>
        <w:t>i</w:t>
      </w:r>
      <w:r w:rsidR="006344A7" w:rsidRPr="00EA6667">
        <w:rPr>
          <w:rFonts w:ascii="Verdana" w:hAnsi="Verdana" w:cstheme="minorHAnsi"/>
          <w:b/>
          <w:sz w:val="18"/>
          <w:szCs w:val="18"/>
        </w:rPr>
        <w:t xml:space="preserve"> konserwacji, przeglądu i wzorcowania urządzeń laboratoryjnych w PGE Energia Ciepła S.A. Oddział Elektrociepłownia w Gorzowie Wielkopolskim</w:t>
      </w:r>
      <w:r w:rsidRPr="00EA6667">
        <w:rPr>
          <w:rFonts w:ascii="Verdana" w:hAnsi="Verdana" w:cstheme="minorHAnsi"/>
          <w:b/>
          <w:sz w:val="18"/>
          <w:szCs w:val="18"/>
        </w:rPr>
        <w:t xml:space="preserve"> </w:t>
      </w:r>
      <w:r w:rsidRPr="00EA6667">
        <w:rPr>
          <w:rFonts w:ascii="Verdana" w:hAnsi="Verdana" w:cstheme="minorHAnsi"/>
          <w:sz w:val="18"/>
          <w:szCs w:val="18"/>
        </w:rPr>
        <w:t>niniejszym</w:t>
      </w:r>
      <w:r w:rsidRPr="00EA6667">
        <w:rPr>
          <w:rFonts w:ascii="Verdana" w:hAnsi="Verdana" w:cs="Arial"/>
          <w:sz w:val="18"/>
          <w:szCs w:val="18"/>
        </w:rPr>
        <w:t xml:space="preserve"> </w:t>
      </w:r>
      <w:r w:rsidRPr="006B0420">
        <w:rPr>
          <w:rFonts w:ascii="Verdana" w:hAnsi="Verdana" w:cs="Arial"/>
          <w:sz w:val="18"/>
          <w:szCs w:val="18"/>
        </w:rPr>
        <w:t>oświadczamy, że:</w:t>
      </w:r>
    </w:p>
    <w:p w14:paraId="5ADA197A" w14:textId="77777777" w:rsidR="00C207DC" w:rsidRPr="00C207DC" w:rsidRDefault="00EC4367" w:rsidP="00C207DC">
      <w:pPr>
        <w:pStyle w:val="Akapitzlist"/>
        <w:widowControl w:val="0"/>
        <w:numPr>
          <w:ilvl w:val="3"/>
          <w:numId w:val="1"/>
        </w:numPr>
        <w:suppressAutoHyphens/>
        <w:spacing w:before="240"/>
        <w:ind w:left="425" w:hanging="425"/>
        <w:contextualSpacing w:val="0"/>
        <w:rPr>
          <w:rFonts w:ascii="Verdana" w:hAnsi="Verdana" w:cs="Arial"/>
          <w:color w:val="FF0000"/>
          <w:sz w:val="18"/>
          <w:szCs w:val="18"/>
        </w:rPr>
      </w:pPr>
      <w:r w:rsidRPr="00F6474E">
        <w:rPr>
          <w:rFonts w:ascii="Verdana" w:hAnsi="Verdana" w:cs="Arial"/>
          <w:sz w:val="18"/>
          <w:szCs w:val="18"/>
        </w:rPr>
        <w:t>Zrealizujemy Przedmiot Zamówienia za następującą Cenę w wysokości:</w:t>
      </w:r>
      <w:bookmarkStart w:id="2" w:name="_Hlk198271228"/>
    </w:p>
    <w:p w14:paraId="5B4D2215" w14:textId="54E7C76A" w:rsidR="002905DE" w:rsidRPr="00C207DC" w:rsidRDefault="002905DE" w:rsidP="00C207DC">
      <w:pPr>
        <w:pStyle w:val="Akapitzlist"/>
        <w:widowControl w:val="0"/>
        <w:suppressAutoHyphens/>
        <w:spacing w:before="240"/>
        <w:ind w:left="425"/>
        <w:contextualSpacing w:val="0"/>
        <w:rPr>
          <w:rFonts w:ascii="Verdana" w:hAnsi="Verdana" w:cs="Arial"/>
          <w:color w:val="FF0000"/>
          <w:sz w:val="18"/>
          <w:szCs w:val="18"/>
        </w:rPr>
      </w:pPr>
      <w:r w:rsidRPr="00C207DC">
        <w:rPr>
          <w:rFonts w:ascii="Verdana" w:hAnsi="Verdana" w:cs="Arial"/>
          <w:b/>
          <w:sz w:val="20"/>
        </w:rPr>
        <w:t>Część nr 1:</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94"/>
        <w:gridCol w:w="1559"/>
        <w:gridCol w:w="1701"/>
        <w:gridCol w:w="2130"/>
        <w:gridCol w:w="1839"/>
      </w:tblGrid>
      <w:tr w:rsidR="00956011" w:rsidRPr="00D90B88" w14:paraId="2D52159D" w14:textId="77777777" w:rsidTr="00956011">
        <w:trPr>
          <w:trHeight w:val="727"/>
          <w:jc w:val="center"/>
        </w:trPr>
        <w:tc>
          <w:tcPr>
            <w:tcW w:w="562" w:type="dxa"/>
            <w:shd w:val="clear" w:color="auto" w:fill="D9D9D9"/>
            <w:vAlign w:val="center"/>
          </w:tcPr>
          <w:p w14:paraId="73111B5E" w14:textId="77777777"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bookmarkStart w:id="3" w:name="_Hlk199871963"/>
            <w:r w:rsidRPr="00D90B88">
              <w:rPr>
                <w:rFonts w:ascii="Verdana" w:hAnsi="Verdana" w:cs="Arial"/>
                <w:b/>
                <w:sz w:val="16"/>
                <w:szCs w:val="16"/>
                <w:lang w:eastAsia="pl-PL"/>
              </w:rPr>
              <w:t>L.p.</w:t>
            </w:r>
          </w:p>
        </w:tc>
        <w:tc>
          <w:tcPr>
            <w:tcW w:w="2694" w:type="dxa"/>
            <w:shd w:val="clear" w:color="auto" w:fill="D9D9D9"/>
            <w:vAlign w:val="center"/>
          </w:tcPr>
          <w:p w14:paraId="7253D6F6" w14:textId="77777777"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Przedmiot zamówienia</w:t>
            </w:r>
          </w:p>
        </w:tc>
        <w:tc>
          <w:tcPr>
            <w:tcW w:w="1559" w:type="dxa"/>
            <w:shd w:val="clear" w:color="auto" w:fill="D9D9D9"/>
            <w:vAlign w:val="center"/>
          </w:tcPr>
          <w:p w14:paraId="156A9847" w14:textId="56E883FB"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Ilość</w:t>
            </w:r>
            <w:r>
              <w:rPr>
                <w:rFonts w:ascii="Verdana" w:hAnsi="Verdana" w:cs="Arial"/>
                <w:b/>
                <w:sz w:val="16"/>
                <w:szCs w:val="16"/>
                <w:lang w:eastAsia="pl-PL"/>
              </w:rPr>
              <w:t xml:space="preserve"> przyrządów pomiarowych</w:t>
            </w:r>
          </w:p>
          <w:p w14:paraId="3560877A" w14:textId="53E585C5"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w:t>
            </w:r>
            <w:r>
              <w:rPr>
                <w:rFonts w:ascii="Verdana" w:hAnsi="Verdana" w:cs="Arial"/>
                <w:b/>
                <w:sz w:val="16"/>
                <w:szCs w:val="16"/>
                <w:lang w:eastAsia="pl-PL"/>
              </w:rPr>
              <w:t>szt.</w:t>
            </w:r>
            <w:r w:rsidRPr="00D90B88">
              <w:rPr>
                <w:rFonts w:ascii="Verdana" w:hAnsi="Verdana" w:cs="Arial"/>
                <w:b/>
                <w:sz w:val="16"/>
                <w:szCs w:val="16"/>
                <w:lang w:eastAsia="pl-PL"/>
              </w:rPr>
              <w:t>]</w:t>
            </w:r>
          </w:p>
        </w:tc>
        <w:tc>
          <w:tcPr>
            <w:tcW w:w="1701" w:type="dxa"/>
            <w:shd w:val="clear" w:color="auto" w:fill="D9D9D9"/>
          </w:tcPr>
          <w:p w14:paraId="43EB989E" w14:textId="2DAAAD01"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Ilość przeglądów</w:t>
            </w:r>
          </w:p>
        </w:tc>
        <w:tc>
          <w:tcPr>
            <w:tcW w:w="2130" w:type="dxa"/>
            <w:shd w:val="clear" w:color="auto" w:fill="D9D9D9"/>
            <w:vAlign w:val="center"/>
          </w:tcPr>
          <w:p w14:paraId="533A2930" w14:textId="43CDA97A"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 xml:space="preserve">Cena jednostkowa netto/za 1 </w:t>
            </w:r>
            <w:r>
              <w:rPr>
                <w:rFonts w:ascii="Verdana" w:hAnsi="Verdana" w:cs="Arial"/>
                <w:b/>
                <w:sz w:val="16"/>
                <w:szCs w:val="16"/>
                <w:lang w:eastAsia="pl-PL"/>
              </w:rPr>
              <w:t>usługę</w:t>
            </w:r>
            <w:r w:rsidRPr="00D90B88">
              <w:rPr>
                <w:rFonts w:ascii="Verdana" w:hAnsi="Verdana" w:cs="Arial"/>
                <w:b/>
                <w:sz w:val="16"/>
                <w:szCs w:val="16"/>
                <w:lang w:eastAsia="pl-PL"/>
              </w:rPr>
              <w:t xml:space="preserve"> [PLN]</w:t>
            </w:r>
          </w:p>
        </w:tc>
        <w:tc>
          <w:tcPr>
            <w:tcW w:w="1839" w:type="dxa"/>
            <w:shd w:val="clear" w:color="auto" w:fill="D9D9D9"/>
            <w:vAlign w:val="center"/>
          </w:tcPr>
          <w:p w14:paraId="794AF66B" w14:textId="77777777"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Wartość</w:t>
            </w:r>
          </w:p>
          <w:p w14:paraId="4BDC5ADC" w14:textId="47E6B60B"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netto [PLN]</w:t>
            </w:r>
            <w:r>
              <w:rPr>
                <w:rFonts w:ascii="Verdana" w:hAnsi="Verdana" w:cs="Arial"/>
                <w:b/>
                <w:sz w:val="16"/>
                <w:szCs w:val="16"/>
                <w:lang w:eastAsia="pl-PL"/>
              </w:rPr>
              <w:t>*</w:t>
            </w:r>
          </w:p>
          <w:p w14:paraId="5F968AA7" w14:textId="77777777" w:rsidR="00956011" w:rsidRPr="00D90B88" w:rsidRDefault="00956011" w:rsidP="001B7876">
            <w:pPr>
              <w:widowControl w:val="0"/>
              <w:autoSpaceDE w:val="0"/>
              <w:autoSpaceDN w:val="0"/>
              <w:adjustRightInd w:val="0"/>
              <w:spacing w:before="120" w:line="240" w:lineRule="auto"/>
              <w:jc w:val="center"/>
              <w:rPr>
                <w:rFonts w:ascii="Verdana" w:hAnsi="Verdana" w:cs="Arial"/>
                <w:sz w:val="16"/>
                <w:szCs w:val="16"/>
                <w:lang w:eastAsia="pl-PL"/>
              </w:rPr>
            </w:pPr>
          </w:p>
        </w:tc>
      </w:tr>
      <w:tr w:rsidR="00956011" w:rsidRPr="00D90B88" w14:paraId="3A144E67" w14:textId="77777777" w:rsidTr="00956011">
        <w:trPr>
          <w:trHeight w:val="315"/>
          <w:jc w:val="center"/>
        </w:trPr>
        <w:tc>
          <w:tcPr>
            <w:tcW w:w="562" w:type="dxa"/>
            <w:shd w:val="clear" w:color="auto" w:fill="D9D9D9"/>
            <w:vAlign w:val="center"/>
          </w:tcPr>
          <w:p w14:paraId="411405EC" w14:textId="77777777"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A</w:t>
            </w:r>
          </w:p>
        </w:tc>
        <w:tc>
          <w:tcPr>
            <w:tcW w:w="2694" w:type="dxa"/>
            <w:shd w:val="clear" w:color="auto" w:fill="D9D9D9"/>
            <w:vAlign w:val="center"/>
          </w:tcPr>
          <w:p w14:paraId="3833F910" w14:textId="77777777"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B</w:t>
            </w:r>
          </w:p>
        </w:tc>
        <w:tc>
          <w:tcPr>
            <w:tcW w:w="1559" w:type="dxa"/>
            <w:shd w:val="clear" w:color="auto" w:fill="D9D9D9"/>
            <w:vAlign w:val="center"/>
          </w:tcPr>
          <w:p w14:paraId="3CE6BBD8" w14:textId="77777777"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C</w:t>
            </w:r>
          </w:p>
        </w:tc>
        <w:tc>
          <w:tcPr>
            <w:tcW w:w="1701" w:type="dxa"/>
            <w:shd w:val="clear" w:color="auto" w:fill="D9D9D9"/>
          </w:tcPr>
          <w:p w14:paraId="0F385198" w14:textId="6940B74F"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D</w:t>
            </w:r>
          </w:p>
        </w:tc>
        <w:tc>
          <w:tcPr>
            <w:tcW w:w="2130" w:type="dxa"/>
            <w:shd w:val="clear" w:color="auto" w:fill="D9D9D9"/>
          </w:tcPr>
          <w:p w14:paraId="7AC12FEC" w14:textId="153D4F9B"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E</w:t>
            </w:r>
          </w:p>
        </w:tc>
        <w:tc>
          <w:tcPr>
            <w:tcW w:w="1839" w:type="dxa"/>
            <w:shd w:val="clear" w:color="auto" w:fill="D9D9D9"/>
            <w:vAlign w:val="center"/>
          </w:tcPr>
          <w:p w14:paraId="6058647F" w14:textId="4FE4C5F8"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F</w:t>
            </w:r>
            <w:r w:rsidRPr="00D90B88">
              <w:rPr>
                <w:rFonts w:ascii="Verdana" w:hAnsi="Verdana" w:cs="Arial"/>
                <w:b/>
                <w:sz w:val="16"/>
                <w:szCs w:val="16"/>
                <w:lang w:eastAsia="pl-PL"/>
              </w:rPr>
              <w:t>=</w:t>
            </w:r>
            <w:proofErr w:type="spellStart"/>
            <w:r w:rsidRPr="00D90B88">
              <w:rPr>
                <w:rFonts w:ascii="Verdana" w:hAnsi="Verdana" w:cs="Arial"/>
                <w:b/>
                <w:sz w:val="16"/>
                <w:szCs w:val="16"/>
                <w:lang w:eastAsia="pl-PL"/>
              </w:rPr>
              <w:t>CxD</w:t>
            </w:r>
            <w:r>
              <w:rPr>
                <w:rFonts w:ascii="Verdana" w:hAnsi="Verdana" w:cs="Arial"/>
                <w:b/>
                <w:sz w:val="16"/>
                <w:szCs w:val="16"/>
                <w:lang w:eastAsia="pl-PL"/>
              </w:rPr>
              <w:t>xE</w:t>
            </w:r>
            <w:proofErr w:type="spellEnd"/>
          </w:p>
        </w:tc>
      </w:tr>
      <w:tr w:rsidR="00956011" w:rsidRPr="00D90B88" w14:paraId="7DCF963F" w14:textId="77777777" w:rsidTr="00956011">
        <w:trPr>
          <w:trHeight w:val="50"/>
          <w:jc w:val="center"/>
        </w:trPr>
        <w:tc>
          <w:tcPr>
            <w:tcW w:w="562" w:type="dxa"/>
            <w:shd w:val="clear" w:color="auto" w:fill="auto"/>
            <w:vAlign w:val="center"/>
          </w:tcPr>
          <w:p w14:paraId="38109F55" w14:textId="77777777" w:rsidR="00956011" w:rsidRPr="00D90B88" w:rsidRDefault="0095601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1.</w:t>
            </w:r>
          </w:p>
        </w:tc>
        <w:tc>
          <w:tcPr>
            <w:tcW w:w="2694" w:type="dxa"/>
            <w:shd w:val="clear" w:color="auto" w:fill="auto"/>
            <w:vAlign w:val="center"/>
          </w:tcPr>
          <w:p w14:paraId="3D0787A2" w14:textId="49282EBE" w:rsidR="00956011" w:rsidRPr="00D90B88" w:rsidRDefault="00956011" w:rsidP="000E3475">
            <w:pPr>
              <w:widowControl w:val="0"/>
              <w:autoSpaceDE w:val="0"/>
              <w:autoSpaceDN w:val="0"/>
              <w:adjustRightInd w:val="0"/>
              <w:spacing w:before="120" w:line="240" w:lineRule="auto"/>
              <w:jc w:val="left"/>
              <w:rPr>
                <w:rFonts w:ascii="Verdana" w:hAnsi="Verdana" w:cs="Arial"/>
                <w:sz w:val="16"/>
              </w:rPr>
            </w:pPr>
            <w:r w:rsidRPr="008D2723">
              <w:rPr>
                <w:rFonts w:ascii="Verdana" w:hAnsi="Verdana" w:cs="Arial"/>
                <w:b/>
                <w:bCs/>
                <w:sz w:val="16"/>
                <w:szCs w:val="16"/>
                <w:lang w:eastAsia="pl-PL"/>
              </w:rPr>
              <w:t xml:space="preserve">Lepkościomierz </w:t>
            </w:r>
            <w:proofErr w:type="spellStart"/>
            <w:r w:rsidRPr="008D2723">
              <w:rPr>
                <w:rFonts w:ascii="Verdana" w:hAnsi="Verdana" w:cs="Arial"/>
                <w:b/>
                <w:bCs/>
                <w:sz w:val="16"/>
                <w:szCs w:val="16"/>
                <w:lang w:eastAsia="pl-PL"/>
              </w:rPr>
              <w:t>Englera</w:t>
            </w:r>
            <w:proofErr w:type="spellEnd"/>
            <w:r w:rsidRPr="008D2723">
              <w:rPr>
                <w:rFonts w:ascii="Verdana" w:hAnsi="Verdana" w:cs="Arial"/>
                <w:sz w:val="16"/>
                <w:szCs w:val="16"/>
                <w:lang w:eastAsia="pl-PL"/>
              </w:rPr>
              <w:t xml:space="preserve"> </w:t>
            </w:r>
            <w:r>
              <w:rPr>
                <w:rFonts w:ascii="Verdana" w:hAnsi="Verdana" w:cs="Arial"/>
                <w:sz w:val="16"/>
                <w:szCs w:val="16"/>
                <w:lang w:eastAsia="pl-PL"/>
              </w:rPr>
              <w:t xml:space="preserve">- </w:t>
            </w:r>
            <w:r w:rsidRPr="00D90B88">
              <w:rPr>
                <w:rFonts w:ascii="Verdana" w:hAnsi="Verdana" w:cs="Arial"/>
                <w:sz w:val="16"/>
                <w:szCs w:val="16"/>
                <w:lang w:eastAsia="pl-PL"/>
              </w:rPr>
              <w:t xml:space="preserve">zgodnie z Opisem Przedmiotu Zamówienia (Załącznikiem nr 1 do SWZ) </w:t>
            </w:r>
            <w:r w:rsidR="00C45160" w:rsidRPr="00C45160">
              <w:rPr>
                <w:rFonts w:ascii="Verdana" w:hAnsi="Verdana" w:cs="Arial"/>
                <w:b/>
                <w:bCs/>
                <w:sz w:val="16"/>
                <w:szCs w:val="16"/>
                <w:lang w:eastAsia="pl-PL"/>
              </w:rPr>
              <w:t>wraz z wystawieniem certyfikatu i dojazdem serwisanta lub odesłaniem urządzenia.</w:t>
            </w:r>
          </w:p>
          <w:p w14:paraId="2AF9BB96" w14:textId="77777777" w:rsidR="00956011" w:rsidRPr="00D90B88" w:rsidRDefault="00956011" w:rsidP="001B7876">
            <w:pPr>
              <w:widowControl w:val="0"/>
              <w:autoSpaceDE w:val="0"/>
              <w:autoSpaceDN w:val="0"/>
              <w:adjustRightInd w:val="0"/>
              <w:spacing w:before="120" w:line="240" w:lineRule="auto"/>
              <w:jc w:val="left"/>
              <w:rPr>
                <w:rFonts w:ascii="Verdana" w:hAnsi="Verdana" w:cs="Arial"/>
                <w:sz w:val="16"/>
                <w:szCs w:val="16"/>
                <w:lang w:eastAsia="pl-PL"/>
              </w:rPr>
            </w:pPr>
          </w:p>
        </w:tc>
        <w:tc>
          <w:tcPr>
            <w:tcW w:w="1559" w:type="dxa"/>
            <w:shd w:val="clear" w:color="auto" w:fill="auto"/>
            <w:vAlign w:val="center"/>
          </w:tcPr>
          <w:p w14:paraId="53978BF3" w14:textId="2FB29C42" w:rsidR="00956011" w:rsidRDefault="00956011" w:rsidP="00956011">
            <w:pPr>
              <w:widowControl w:val="0"/>
              <w:autoSpaceDE w:val="0"/>
              <w:autoSpaceDN w:val="0"/>
              <w:adjustRightInd w:val="0"/>
              <w:spacing w:before="120" w:line="240" w:lineRule="auto"/>
              <w:jc w:val="center"/>
              <w:rPr>
                <w:rFonts w:ascii="Verdana" w:hAnsi="Verdana" w:cs="Arial"/>
                <w:b/>
                <w:bCs/>
                <w:sz w:val="16"/>
                <w:szCs w:val="16"/>
                <w:lang w:eastAsia="pl-PL"/>
              </w:rPr>
            </w:pPr>
            <w:r w:rsidRPr="00956011">
              <w:rPr>
                <w:rFonts w:ascii="Verdana" w:hAnsi="Verdana" w:cs="Arial"/>
                <w:b/>
                <w:bCs/>
                <w:sz w:val="16"/>
                <w:szCs w:val="16"/>
                <w:lang w:eastAsia="pl-PL"/>
              </w:rPr>
              <w:t>1</w:t>
            </w:r>
          </w:p>
          <w:p w14:paraId="499E383E" w14:textId="20C34E6E" w:rsidR="00956011" w:rsidRPr="00C207DC" w:rsidRDefault="00956011" w:rsidP="00956011">
            <w:pPr>
              <w:widowControl w:val="0"/>
              <w:autoSpaceDE w:val="0"/>
              <w:autoSpaceDN w:val="0"/>
              <w:adjustRightInd w:val="0"/>
              <w:spacing w:before="120" w:line="240" w:lineRule="auto"/>
              <w:rPr>
                <w:rFonts w:ascii="Verdana" w:hAnsi="Verdana" w:cs="Arial"/>
                <w:b/>
                <w:bCs/>
                <w:sz w:val="16"/>
                <w:szCs w:val="16"/>
                <w:lang w:eastAsia="pl-PL"/>
              </w:rPr>
            </w:pPr>
          </w:p>
        </w:tc>
        <w:tc>
          <w:tcPr>
            <w:tcW w:w="1701" w:type="dxa"/>
          </w:tcPr>
          <w:p w14:paraId="670FA2C6" w14:textId="77777777" w:rsidR="00956011" w:rsidRDefault="00956011" w:rsidP="00956011">
            <w:pPr>
              <w:widowControl w:val="0"/>
              <w:autoSpaceDE w:val="0"/>
              <w:autoSpaceDN w:val="0"/>
              <w:adjustRightInd w:val="0"/>
              <w:spacing w:before="120" w:line="240" w:lineRule="auto"/>
              <w:rPr>
                <w:rFonts w:ascii="Verdana" w:hAnsi="Verdana" w:cs="Arial"/>
                <w:b/>
                <w:bCs/>
                <w:sz w:val="16"/>
                <w:szCs w:val="16"/>
                <w:lang w:eastAsia="pl-PL"/>
              </w:rPr>
            </w:pPr>
          </w:p>
          <w:p w14:paraId="76A1A4F2" w14:textId="77777777" w:rsidR="00C45160" w:rsidRDefault="00C45160" w:rsidP="001B7876">
            <w:pPr>
              <w:widowControl w:val="0"/>
              <w:autoSpaceDE w:val="0"/>
              <w:autoSpaceDN w:val="0"/>
              <w:adjustRightInd w:val="0"/>
              <w:spacing w:before="120" w:line="240" w:lineRule="auto"/>
              <w:jc w:val="center"/>
              <w:rPr>
                <w:rFonts w:ascii="Verdana" w:hAnsi="Verdana" w:cs="Arial"/>
                <w:b/>
                <w:bCs/>
                <w:sz w:val="16"/>
                <w:szCs w:val="16"/>
                <w:lang w:eastAsia="pl-PL"/>
              </w:rPr>
            </w:pPr>
          </w:p>
          <w:p w14:paraId="31032B26" w14:textId="767EB98F" w:rsidR="00956011" w:rsidRPr="00D90B88" w:rsidRDefault="00956011" w:rsidP="001B7876">
            <w:pPr>
              <w:widowControl w:val="0"/>
              <w:autoSpaceDE w:val="0"/>
              <w:autoSpaceDN w:val="0"/>
              <w:adjustRightInd w:val="0"/>
              <w:spacing w:before="120" w:line="240" w:lineRule="auto"/>
              <w:jc w:val="center"/>
              <w:rPr>
                <w:rFonts w:ascii="Verdana" w:hAnsi="Verdana" w:cs="Arial"/>
                <w:sz w:val="16"/>
                <w:szCs w:val="16"/>
                <w:lang w:eastAsia="pl-PL"/>
              </w:rPr>
            </w:pPr>
            <w:r w:rsidRPr="00956011">
              <w:rPr>
                <w:rFonts w:ascii="Verdana" w:hAnsi="Verdana" w:cs="Arial"/>
                <w:b/>
                <w:bCs/>
                <w:sz w:val="16"/>
                <w:szCs w:val="16"/>
                <w:lang w:eastAsia="pl-PL"/>
              </w:rPr>
              <w:t>1</w:t>
            </w:r>
          </w:p>
        </w:tc>
        <w:tc>
          <w:tcPr>
            <w:tcW w:w="2130" w:type="dxa"/>
            <w:shd w:val="clear" w:color="auto" w:fill="auto"/>
            <w:vAlign w:val="center"/>
          </w:tcPr>
          <w:p w14:paraId="55E078B1" w14:textId="7E9EE6A4" w:rsidR="00956011" w:rsidRPr="00D90B88" w:rsidRDefault="00956011" w:rsidP="001B7876">
            <w:pPr>
              <w:widowControl w:val="0"/>
              <w:autoSpaceDE w:val="0"/>
              <w:autoSpaceDN w:val="0"/>
              <w:adjustRightInd w:val="0"/>
              <w:spacing w:before="120" w:line="240" w:lineRule="auto"/>
              <w:jc w:val="center"/>
              <w:rPr>
                <w:rFonts w:ascii="Verdana" w:hAnsi="Verdana" w:cs="Arial"/>
                <w:sz w:val="16"/>
                <w:szCs w:val="16"/>
                <w:lang w:eastAsia="pl-PL"/>
              </w:rPr>
            </w:pPr>
          </w:p>
        </w:tc>
        <w:tc>
          <w:tcPr>
            <w:tcW w:w="1839" w:type="dxa"/>
            <w:shd w:val="clear" w:color="auto" w:fill="5B9BD5" w:themeFill="accent1"/>
            <w:vAlign w:val="center"/>
          </w:tcPr>
          <w:p w14:paraId="1F82F3CC" w14:textId="77777777" w:rsidR="00956011" w:rsidRPr="00956011" w:rsidRDefault="00956011" w:rsidP="001B7876">
            <w:pPr>
              <w:widowControl w:val="0"/>
              <w:autoSpaceDE w:val="0"/>
              <w:autoSpaceDN w:val="0"/>
              <w:adjustRightInd w:val="0"/>
              <w:spacing w:before="120" w:line="240" w:lineRule="auto"/>
              <w:jc w:val="center"/>
              <w:rPr>
                <w:rFonts w:ascii="Verdana" w:hAnsi="Verdana" w:cs="Arial"/>
                <w:color w:val="5B9BD5" w:themeColor="accent1"/>
                <w:sz w:val="16"/>
                <w:szCs w:val="16"/>
                <w:lang w:eastAsia="pl-PL"/>
              </w:rPr>
            </w:pPr>
          </w:p>
        </w:tc>
      </w:tr>
      <w:bookmarkEnd w:id="3"/>
    </w:tbl>
    <w:p w14:paraId="1FECECD1" w14:textId="77777777" w:rsidR="00122B11" w:rsidRPr="00294F1E" w:rsidRDefault="00122B11" w:rsidP="00294F1E">
      <w:pPr>
        <w:widowControl w:val="0"/>
        <w:suppressAutoHyphens/>
        <w:spacing w:before="240"/>
        <w:rPr>
          <w:rFonts w:ascii="Verdana" w:hAnsi="Verdana" w:cs="Arial"/>
          <w:color w:val="FF0000"/>
          <w:sz w:val="18"/>
          <w:szCs w:val="18"/>
        </w:rPr>
      </w:pPr>
    </w:p>
    <w:p w14:paraId="3B03D763" w14:textId="42B838D2" w:rsidR="002905DE" w:rsidRPr="002905DE" w:rsidRDefault="002905DE" w:rsidP="002905DE">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bookmarkEnd w:id="2"/>
    <w:p w14:paraId="1D6ACBC8" w14:textId="77777777" w:rsidR="002905DE" w:rsidRDefault="002905DE" w:rsidP="002905DE">
      <w:pPr>
        <w:pStyle w:val="Akapitzlist"/>
        <w:widowControl w:val="0"/>
        <w:suppressAutoHyphens/>
        <w:spacing w:before="120"/>
        <w:ind w:left="426"/>
        <w:rPr>
          <w:rFonts w:ascii="Verdana" w:hAnsi="Verdana" w:cs="Arial"/>
          <w:b/>
          <w:sz w:val="20"/>
        </w:rPr>
      </w:pPr>
    </w:p>
    <w:p w14:paraId="0859A79A" w14:textId="77777777" w:rsidR="00122B11" w:rsidRDefault="00122B11" w:rsidP="002905DE">
      <w:pPr>
        <w:pStyle w:val="Akapitzlist"/>
        <w:widowControl w:val="0"/>
        <w:suppressAutoHyphens/>
        <w:spacing w:before="120"/>
        <w:ind w:left="426"/>
        <w:rPr>
          <w:rFonts w:ascii="Verdana" w:hAnsi="Verdana" w:cs="Arial"/>
          <w:b/>
          <w:sz w:val="20"/>
        </w:rPr>
      </w:pPr>
    </w:p>
    <w:p w14:paraId="25A9A11F" w14:textId="3B8260BF" w:rsidR="003A7671" w:rsidRPr="00CC36A0" w:rsidRDefault="002905DE" w:rsidP="00CC36A0">
      <w:pPr>
        <w:pStyle w:val="Akapitzlist"/>
        <w:widowControl w:val="0"/>
        <w:suppressAutoHyphens/>
        <w:spacing w:before="120"/>
        <w:ind w:left="426"/>
        <w:rPr>
          <w:rFonts w:ascii="Verdana" w:hAnsi="Verdana" w:cs="Arial"/>
          <w:b/>
          <w:sz w:val="20"/>
        </w:rPr>
      </w:pPr>
      <w:r>
        <w:rPr>
          <w:rFonts w:ascii="Verdana" w:hAnsi="Verdana" w:cs="Arial"/>
          <w:b/>
          <w:sz w:val="20"/>
        </w:rPr>
        <w:t>Część nr 2:</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94"/>
        <w:gridCol w:w="1559"/>
        <w:gridCol w:w="1701"/>
        <w:gridCol w:w="2130"/>
        <w:gridCol w:w="1839"/>
      </w:tblGrid>
      <w:tr w:rsidR="003A7671" w:rsidRPr="00D90B88" w14:paraId="24A4B308" w14:textId="77777777" w:rsidTr="001B7876">
        <w:trPr>
          <w:trHeight w:val="727"/>
          <w:jc w:val="center"/>
        </w:trPr>
        <w:tc>
          <w:tcPr>
            <w:tcW w:w="562" w:type="dxa"/>
            <w:shd w:val="clear" w:color="auto" w:fill="D9D9D9"/>
            <w:vAlign w:val="center"/>
          </w:tcPr>
          <w:p w14:paraId="4C2A1252"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L.p.</w:t>
            </w:r>
          </w:p>
        </w:tc>
        <w:tc>
          <w:tcPr>
            <w:tcW w:w="2694" w:type="dxa"/>
            <w:shd w:val="clear" w:color="auto" w:fill="D9D9D9"/>
            <w:vAlign w:val="center"/>
          </w:tcPr>
          <w:p w14:paraId="050DB307"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Przedmiot zamówienia</w:t>
            </w:r>
          </w:p>
        </w:tc>
        <w:tc>
          <w:tcPr>
            <w:tcW w:w="1559" w:type="dxa"/>
            <w:shd w:val="clear" w:color="auto" w:fill="D9D9D9"/>
            <w:vAlign w:val="center"/>
          </w:tcPr>
          <w:p w14:paraId="7999C1D8"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Ilość</w:t>
            </w:r>
            <w:r>
              <w:rPr>
                <w:rFonts w:ascii="Verdana" w:hAnsi="Verdana" w:cs="Arial"/>
                <w:b/>
                <w:sz w:val="16"/>
                <w:szCs w:val="16"/>
                <w:lang w:eastAsia="pl-PL"/>
              </w:rPr>
              <w:t xml:space="preserve"> przyrządów pomiarowych</w:t>
            </w:r>
          </w:p>
          <w:p w14:paraId="1AAE856A"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w:t>
            </w:r>
            <w:r>
              <w:rPr>
                <w:rFonts w:ascii="Verdana" w:hAnsi="Verdana" w:cs="Arial"/>
                <w:b/>
                <w:sz w:val="16"/>
                <w:szCs w:val="16"/>
                <w:lang w:eastAsia="pl-PL"/>
              </w:rPr>
              <w:t>szt.</w:t>
            </w:r>
            <w:r w:rsidRPr="00D90B88">
              <w:rPr>
                <w:rFonts w:ascii="Verdana" w:hAnsi="Verdana" w:cs="Arial"/>
                <w:b/>
                <w:sz w:val="16"/>
                <w:szCs w:val="16"/>
                <w:lang w:eastAsia="pl-PL"/>
              </w:rPr>
              <w:t>]</w:t>
            </w:r>
          </w:p>
        </w:tc>
        <w:tc>
          <w:tcPr>
            <w:tcW w:w="1701" w:type="dxa"/>
            <w:shd w:val="clear" w:color="auto" w:fill="D9D9D9"/>
          </w:tcPr>
          <w:p w14:paraId="3440F66B"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Ilość przeglądów</w:t>
            </w:r>
          </w:p>
        </w:tc>
        <w:tc>
          <w:tcPr>
            <w:tcW w:w="2130" w:type="dxa"/>
            <w:shd w:val="clear" w:color="auto" w:fill="D9D9D9"/>
            <w:vAlign w:val="center"/>
          </w:tcPr>
          <w:p w14:paraId="3B3A4894"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 xml:space="preserve">Cena jednostkowa netto/za 1 </w:t>
            </w:r>
            <w:r>
              <w:rPr>
                <w:rFonts w:ascii="Verdana" w:hAnsi="Verdana" w:cs="Arial"/>
                <w:b/>
                <w:sz w:val="16"/>
                <w:szCs w:val="16"/>
                <w:lang w:eastAsia="pl-PL"/>
              </w:rPr>
              <w:t>usługę</w:t>
            </w:r>
            <w:r w:rsidRPr="00D90B88">
              <w:rPr>
                <w:rFonts w:ascii="Verdana" w:hAnsi="Verdana" w:cs="Arial"/>
                <w:b/>
                <w:sz w:val="16"/>
                <w:szCs w:val="16"/>
                <w:lang w:eastAsia="pl-PL"/>
              </w:rPr>
              <w:t xml:space="preserve"> [PLN]</w:t>
            </w:r>
          </w:p>
        </w:tc>
        <w:tc>
          <w:tcPr>
            <w:tcW w:w="1839" w:type="dxa"/>
            <w:shd w:val="clear" w:color="auto" w:fill="D9D9D9"/>
            <w:vAlign w:val="center"/>
          </w:tcPr>
          <w:p w14:paraId="45FF2A36"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Wartość</w:t>
            </w:r>
          </w:p>
          <w:p w14:paraId="6903284A"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netto [PLN]</w:t>
            </w:r>
            <w:r>
              <w:rPr>
                <w:rFonts w:ascii="Verdana" w:hAnsi="Verdana" w:cs="Arial"/>
                <w:b/>
                <w:sz w:val="16"/>
                <w:szCs w:val="16"/>
                <w:lang w:eastAsia="pl-PL"/>
              </w:rPr>
              <w:t>*</w:t>
            </w:r>
          </w:p>
          <w:p w14:paraId="392D9472"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sz w:val="16"/>
                <w:szCs w:val="16"/>
                <w:lang w:eastAsia="pl-PL"/>
              </w:rPr>
            </w:pPr>
          </w:p>
        </w:tc>
      </w:tr>
      <w:tr w:rsidR="003A7671" w:rsidRPr="00D90B88" w14:paraId="48A7A410" w14:textId="77777777" w:rsidTr="001B7876">
        <w:trPr>
          <w:trHeight w:val="315"/>
          <w:jc w:val="center"/>
        </w:trPr>
        <w:tc>
          <w:tcPr>
            <w:tcW w:w="562" w:type="dxa"/>
            <w:shd w:val="clear" w:color="auto" w:fill="D9D9D9"/>
            <w:vAlign w:val="center"/>
          </w:tcPr>
          <w:p w14:paraId="5D74F6AC"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A</w:t>
            </w:r>
          </w:p>
        </w:tc>
        <w:tc>
          <w:tcPr>
            <w:tcW w:w="2694" w:type="dxa"/>
            <w:shd w:val="clear" w:color="auto" w:fill="D9D9D9"/>
            <w:vAlign w:val="center"/>
          </w:tcPr>
          <w:p w14:paraId="6B280A3C"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B</w:t>
            </w:r>
          </w:p>
        </w:tc>
        <w:tc>
          <w:tcPr>
            <w:tcW w:w="1559" w:type="dxa"/>
            <w:shd w:val="clear" w:color="auto" w:fill="D9D9D9"/>
            <w:vAlign w:val="center"/>
          </w:tcPr>
          <w:p w14:paraId="7A1D9342"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C</w:t>
            </w:r>
          </w:p>
        </w:tc>
        <w:tc>
          <w:tcPr>
            <w:tcW w:w="1701" w:type="dxa"/>
            <w:shd w:val="clear" w:color="auto" w:fill="D9D9D9"/>
          </w:tcPr>
          <w:p w14:paraId="5BA747BB"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D</w:t>
            </w:r>
          </w:p>
        </w:tc>
        <w:tc>
          <w:tcPr>
            <w:tcW w:w="2130" w:type="dxa"/>
            <w:shd w:val="clear" w:color="auto" w:fill="D9D9D9"/>
          </w:tcPr>
          <w:p w14:paraId="3B77BB68"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E</w:t>
            </w:r>
          </w:p>
        </w:tc>
        <w:tc>
          <w:tcPr>
            <w:tcW w:w="1839" w:type="dxa"/>
            <w:shd w:val="clear" w:color="auto" w:fill="D9D9D9"/>
            <w:vAlign w:val="center"/>
          </w:tcPr>
          <w:p w14:paraId="7B5D62E3"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F</w:t>
            </w:r>
            <w:r w:rsidRPr="00D90B88">
              <w:rPr>
                <w:rFonts w:ascii="Verdana" w:hAnsi="Verdana" w:cs="Arial"/>
                <w:b/>
                <w:sz w:val="16"/>
                <w:szCs w:val="16"/>
                <w:lang w:eastAsia="pl-PL"/>
              </w:rPr>
              <w:t>=</w:t>
            </w:r>
            <w:proofErr w:type="spellStart"/>
            <w:r w:rsidRPr="00D90B88">
              <w:rPr>
                <w:rFonts w:ascii="Verdana" w:hAnsi="Verdana" w:cs="Arial"/>
                <w:b/>
                <w:sz w:val="16"/>
                <w:szCs w:val="16"/>
                <w:lang w:eastAsia="pl-PL"/>
              </w:rPr>
              <w:t>CxD</w:t>
            </w:r>
            <w:r>
              <w:rPr>
                <w:rFonts w:ascii="Verdana" w:hAnsi="Verdana" w:cs="Arial"/>
                <w:b/>
                <w:sz w:val="16"/>
                <w:szCs w:val="16"/>
                <w:lang w:eastAsia="pl-PL"/>
              </w:rPr>
              <w:t>xE</w:t>
            </w:r>
            <w:proofErr w:type="spellEnd"/>
          </w:p>
        </w:tc>
      </w:tr>
      <w:tr w:rsidR="003A7671" w:rsidRPr="00956011" w14:paraId="68755C42" w14:textId="77777777" w:rsidTr="00C45160">
        <w:trPr>
          <w:trHeight w:val="1676"/>
          <w:jc w:val="center"/>
        </w:trPr>
        <w:tc>
          <w:tcPr>
            <w:tcW w:w="562" w:type="dxa"/>
            <w:shd w:val="clear" w:color="auto" w:fill="auto"/>
            <w:vAlign w:val="center"/>
          </w:tcPr>
          <w:p w14:paraId="624DCE8E"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1.</w:t>
            </w:r>
          </w:p>
        </w:tc>
        <w:tc>
          <w:tcPr>
            <w:tcW w:w="2694" w:type="dxa"/>
            <w:shd w:val="clear" w:color="auto" w:fill="auto"/>
            <w:vAlign w:val="center"/>
          </w:tcPr>
          <w:p w14:paraId="5DFA0822" w14:textId="767F2FB5" w:rsidR="003A7671" w:rsidRPr="00D90B88" w:rsidRDefault="003A7671" w:rsidP="001B7876">
            <w:pPr>
              <w:widowControl w:val="0"/>
              <w:autoSpaceDE w:val="0"/>
              <w:autoSpaceDN w:val="0"/>
              <w:adjustRightInd w:val="0"/>
              <w:spacing w:before="120" w:line="240" w:lineRule="auto"/>
              <w:jc w:val="left"/>
              <w:rPr>
                <w:rFonts w:ascii="Verdana" w:hAnsi="Verdana" w:cs="Arial"/>
                <w:sz w:val="16"/>
              </w:rPr>
            </w:pPr>
            <w:r w:rsidRPr="003A7671">
              <w:rPr>
                <w:rFonts w:ascii="Verdana" w:hAnsi="Verdana" w:cs="Arial"/>
                <w:b/>
                <w:bCs/>
                <w:sz w:val="16"/>
                <w:szCs w:val="16"/>
                <w:lang w:eastAsia="pl-PL"/>
              </w:rPr>
              <w:t xml:space="preserve">Półautomatyczny miernik temperatury zapłonu </w:t>
            </w:r>
            <w:r>
              <w:rPr>
                <w:rFonts w:ascii="Verdana" w:hAnsi="Verdana" w:cs="Arial"/>
                <w:sz w:val="16"/>
                <w:szCs w:val="16"/>
                <w:lang w:eastAsia="pl-PL"/>
              </w:rPr>
              <w:t xml:space="preserve">- </w:t>
            </w:r>
            <w:r w:rsidRPr="00D90B88">
              <w:rPr>
                <w:rFonts w:ascii="Verdana" w:hAnsi="Verdana" w:cs="Arial"/>
                <w:sz w:val="16"/>
                <w:szCs w:val="16"/>
                <w:lang w:eastAsia="pl-PL"/>
              </w:rPr>
              <w:t xml:space="preserve">zgodnie z Opisem Przedmiotu Zamówienia (Załącznikiem nr 1 do SWZ) </w:t>
            </w:r>
            <w:r w:rsidR="00C45160" w:rsidRPr="00C45160">
              <w:rPr>
                <w:rFonts w:ascii="Verdana" w:hAnsi="Verdana" w:cs="Arial"/>
                <w:b/>
                <w:bCs/>
                <w:sz w:val="16"/>
                <w:szCs w:val="16"/>
                <w:lang w:eastAsia="pl-PL"/>
              </w:rPr>
              <w:t>wraz z wystawieniem certyfikatu i dojazdem serwisanta lub odesłaniem urządzenia.</w:t>
            </w:r>
          </w:p>
          <w:p w14:paraId="5C16E56E" w14:textId="77777777" w:rsidR="003A7671" w:rsidRPr="00D90B88" w:rsidRDefault="003A7671" w:rsidP="001B7876">
            <w:pPr>
              <w:widowControl w:val="0"/>
              <w:autoSpaceDE w:val="0"/>
              <w:autoSpaceDN w:val="0"/>
              <w:adjustRightInd w:val="0"/>
              <w:spacing w:before="120" w:line="240" w:lineRule="auto"/>
              <w:jc w:val="left"/>
              <w:rPr>
                <w:rFonts w:ascii="Verdana" w:hAnsi="Verdana" w:cs="Arial"/>
                <w:sz w:val="16"/>
                <w:szCs w:val="16"/>
                <w:lang w:eastAsia="pl-PL"/>
              </w:rPr>
            </w:pPr>
          </w:p>
        </w:tc>
        <w:tc>
          <w:tcPr>
            <w:tcW w:w="1559" w:type="dxa"/>
            <w:shd w:val="clear" w:color="auto" w:fill="auto"/>
            <w:vAlign w:val="center"/>
          </w:tcPr>
          <w:p w14:paraId="756C8812" w14:textId="77777777" w:rsidR="003A7671" w:rsidRDefault="003A7671" w:rsidP="001B7876">
            <w:pPr>
              <w:widowControl w:val="0"/>
              <w:autoSpaceDE w:val="0"/>
              <w:autoSpaceDN w:val="0"/>
              <w:adjustRightInd w:val="0"/>
              <w:spacing w:before="120" w:line="240" w:lineRule="auto"/>
              <w:jc w:val="center"/>
              <w:rPr>
                <w:rFonts w:ascii="Verdana" w:hAnsi="Verdana" w:cs="Arial"/>
                <w:b/>
                <w:bCs/>
                <w:sz w:val="16"/>
                <w:szCs w:val="16"/>
                <w:lang w:eastAsia="pl-PL"/>
              </w:rPr>
            </w:pPr>
            <w:r w:rsidRPr="00956011">
              <w:rPr>
                <w:rFonts w:ascii="Verdana" w:hAnsi="Verdana" w:cs="Arial"/>
                <w:b/>
                <w:bCs/>
                <w:sz w:val="16"/>
                <w:szCs w:val="16"/>
                <w:lang w:eastAsia="pl-PL"/>
              </w:rPr>
              <w:t>1</w:t>
            </w:r>
          </w:p>
          <w:p w14:paraId="5FAD15F2" w14:textId="77777777" w:rsidR="003A7671" w:rsidRPr="00C207DC" w:rsidRDefault="003A7671" w:rsidP="001B7876">
            <w:pPr>
              <w:widowControl w:val="0"/>
              <w:autoSpaceDE w:val="0"/>
              <w:autoSpaceDN w:val="0"/>
              <w:adjustRightInd w:val="0"/>
              <w:spacing w:before="120" w:line="240" w:lineRule="auto"/>
              <w:rPr>
                <w:rFonts w:ascii="Verdana" w:hAnsi="Verdana" w:cs="Arial"/>
                <w:b/>
                <w:bCs/>
                <w:sz w:val="16"/>
                <w:szCs w:val="16"/>
                <w:lang w:eastAsia="pl-PL"/>
              </w:rPr>
            </w:pPr>
          </w:p>
        </w:tc>
        <w:tc>
          <w:tcPr>
            <w:tcW w:w="1701" w:type="dxa"/>
          </w:tcPr>
          <w:p w14:paraId="0E2FC50D" w14:textId="77777777" w:rsidR="003A7671" w:rsidRDefault="003A7671" w:rsidP="001B7876">
            <w:pPr>
              <w:widowControl w:val="0"/>
              <w:autoSpaceDE w:val="0"/>
              <w:autoSpaceDN w:val="0"/>
              <w:adjustRightInd w:val="0"/>
              <w:spacing w:before="120" w:line="240" w:lineRule="auto"/>
              <w:rPr>
                <w:rFonts w:ascii="Verdana" w:hAnsi="Verdana" w:cs="Arial"/>
                <w:b/>
                <w:bCs/>
                <w:sz w:val="16"/>
                <w:szCs w:val="16"/>
                <w:lang w:eastAsia="pl-PL"/>
              </w:rPr>
            </w:pPr>
          </w:p>
          <w:p w14:paraId="6D2D1B57" w14:textId="77777777" w:rsidR="00C45160" w:rsidRDefault="00C45160" w:rsidP="001B7876">
            <w:pPr>
              <w:widowControl w:val="0"/>
              <w:autoSpaceDE w:val="0"/>
              <w:autoSpaceDN w:val="0"/>
              <w:adjustRightInd w:val="0"/>
              <w:spacing w:before="120" w:line="240" w:lineRule="auto"/>
              <w:jc w:val="center"/>
              <w:rPr>
                <w:rFonts w:ascii="Verdana" w:hAnsi="Verdana" w:cs="Arial"/>
                <w:b/>
                <w:bCs/>
                <w:sz w:val="16"/>
                <w:szCs w:val="16"/>
                <w:lang w:eastAsia="pl-PL"/>
              </w:rPr>
            </w:pPr>
          </w:p>
          <w:p w14:paraId="59A738EC" w14:textId="08562DF1" w:rsidR="003A7671" w:rsidRPr="00D90B88" w:rsidRDefault="003A7671" w:rsidP="001B7876">
            <w:pPr>
              <w:widowControl w:val="0"/>
              <w:autoSpaceDE w:val="0"/>
              <w:autoSpaceDN w:val="0"/>
              <w:adjustRightInd w:val="0"/>
              <w:spacing w:before="120" w:line="240" w:lineRule="auto"/>
              <w:jc w:val="center"/>
              <w:rPr>
                <w:rFonts w:ascii="Verdana" w:hAnsi="Verdana" w:cs="Arial"/>
                <w:sz w:val="16"/>
                <w:szCs w:val="16"/>
                <w:lang w:eastAsia="pl-PL"/>
              </w:rPr>
            </w:pPr>
            <w:r w:rsidRPr="00956011">
              <w:rPr>
                <w:rFonts w:ascii="Verdana" w:hAnsi="Verdana" w:cs="Arial"/>
                <w:b/>
                <w:bCs/>
                <w:sz w:val="16"/>
                <w:szCs w:val="16"/>
                <w:lang w:eastAsia="pl-PL"/>
              </w:rPr>
              <w:t>1</w:t>
            </w:r>
          </w:p>
        </w:tc>
        <w:tc>
          <w:tcPr>
            <w:tcW w:w="2130" w:type="dxa"/>
            <w:shd w:val="clear" w:color="auto" w:fill="auto"/>
            <w:vAlign w:val="center"/>
          </w:tcPr>
          <w:p w14:paraId="7F3F8E39" w14:textId="77777777" w:rsidR="003A7671" w:rsidRPr="00D90B88" w:rsidRDefault="003A7671" w:rsidP="001B7876">
            <w:pPr>
              <w:widowControl w:val="0"/>
              <w:autoSpaceDE w:val="0"/>
              <w:autoSpaceDN w:val="0"/>
              <w:adjustRightInd w:val="0"/>
              <w:spacing w:before="120" w:line="240" w:lineRule="auto"/>
              <w:jc w:val="center"/>
              <w:rPr>
                <w:rFonts w:ascii="Verdana" w:hAnsi="Verdana" w:cs="Arial"/>
                <w:sz w:val="16"/>
                <w:szCs w:val="16"/>
                <w:lang w:eastAsia="pl-PL"/>
              </w:rPr>
            </w:pPr>
          </w:p>
        </w:tc>
        <w:tc>
          <w:tcPr>
            <w:tcW w:w="1839" w:type="dxa"/>
            <w:shd w:val="clear" w:color="auto" w:fill="5B9BD5" w:themeFill="accent1"/>
            <w:vAlign w:val="center"/>
          </w:tcPr>
          <w:p w14:paraId="44400E67" w14:textId="77777777" w:rsidR="003A7671" w:rsidRPr="00956011" w:rsidRDefault="003A7671" w:rsidP="001B7876">
            <w:pPr>
              <w:widowControl w:val="0"/>
              <w:autoSpaceDE w:val="0"/>
              <w:autoSpaceDN w:val="0"/>
              <w:adjustRightInd w:val="0"/>
              <w:spacing w:before="120" w:line="240" w:lineRule="auto"/>
              <w:jc w:val="center"/>
              <w:rPr>
                <w:rFonts w:ascii="Verdana" w:hAnsi="Verdana" w:cs="Arial"/>
                <w:color w:val="5B9BD5" w:themeColor="accent1"/>
                <w:sz w:val="16"/>
                <w:szCs w:val="16"/>
                <w:lang w:eastAsia="pl-PL"/>
              </w:rPr>
            </w:pPr>
          </w:p>
        </w:tc>
      </w:tr>
    </w:tbl>
    <w:p w14:paraId="73726439" w14:textId="77777777" w:rsidR="003A7671" w:rsidRDefault="003A7671" w:rsidP="002905DE">
      <w:pPr>
        <w:pStyle w:val="Akapitzlist"/>
        <w:widowControl w:val="0"/>
        <w:suppressAutoHyphens/>
        <w:spacing w:before="120"/>
        <w:ind w:left="426"/>
        <w:rPr>
          <w:rFonts w:ascii="Verdana" w:hAnsi="Verdana" w:cs="Arial"/>
          <w:b/>
          <w:sz w:val="20"/>
        </w:rPr>
      </w:pPr>
    </w:p>
    <w:p w14:paraId="56380404" w14:textId="77777777" w:rsidR="003A7671" w:rsidRDefault="003A7671" w:rsidP="002905DE">
      <w:pPr>
        <w:pStyle w:val="Akapitzlist"/>
        <w:widowControl w:val="0"/>
        <w:suppressAutoHyphens/>
        <w:spacing w:before="120"/>
        <w:ind w:left="426"/>
        <w:rPr>
          <w:rFonts w:ascii="Verdana" w:hAnsi="Verdana" w:cs="Arial"/>
          <w:b/>
          <w:sz w:val="20"/>
        </w:rPr>
      </w:pPr>
    </w:p>
    <w:p w14:paraId="35AD3F32" w14:textId="77777777" w:rsidR="002905DE" w:rsidRDefault="002905DE" w:rsidP="002905DE">
      <w:pPr>
        <w:pStyle w:val="Akapitzlist"/>
        <w:widowControl w:val="0"/>
        <w:suppressAutoHyphens/>
        <w:spacing w:before="120"/>
        <w:ind w:left="426"/>
        <w:rPr>
          <w:rFonts w:ascii="Verdana" w:hAnsi="Verdana" w:cs="Arial"/>
          <w:b/>
          <w:sz w:val="20"/>
        </w:rPr>
      </w:pPr>
    </w:p>
    <w:p w14:paraId="525E3442" w14:textId="77777777" w:rsidR="002905DE" w:rsidRDefault="002905DE" w:rsidP="002905DE">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7B19FD5C" w14:textId="77777777" w:rsidR="002905DE" w:rsidRDefault="002905DE" w:rsidP="002905DE">
      <w:pPr>
        <w:pStyle w:val="Akapitzlist"/>
        <w:widowControl w:val="0"/>
        <w:suppressAutoHyphens/>
        <w:spacing w:before="120"/>
        <w:ind w:left="426"/>
        <w:rPr>
          <w:rFonts w:ascii="Verdana" w:hAnsi="Verdana" w:cs="Arial"/>
          <w:b/>
          <w:sz w:val="20"/>
        </w:rPr>
      </w:pPr>
    </w:p>
    <w:p w14:paraId="1D52B68C" w14:textId="77777777" w:rsidR="00122B11" w:rsidRDefault="00122B11" w:rsidP="002905DE">
      <w:pPr>
        <w:pStyle w:val="Akapitzlist"/>
        <w:widowControl w:val="0"/>
        <w:suppressAutoHyphens/>
        <w:spacing w:before="120"/>
        <w:ind w:left="426"/>
        <w:rPr>
          <w:rFonts w:ascii="Verdana" w:hAnsi="Verdana" w:cs="Arial"/>
          <w:b/>
          <w:sz w:val="20"/>
        </w:rPr>
      </w:pPr>
    </w:p>
    <w:p w14:paraId="78E37B2A" w14:textId="72FB1370" w:rsidR="002905DE" w:rsidRDefault="002905DE" w:rsidP="002905DE">
      <w:pPr>
        <w:pStyle w:val="Akapitzlist"/>
        <w:widowControl w:val="0"/>
        <w:suppressAutoHyphens/>
        <w:spacing w:before="240"/>
        <w:ind w:left="425"/>
        <w:contextualSpacing w:val="0"/>
        <w:rPr>
          <w:rFonts w:ascii="Verdana" w:hAnsi="Verdana" w:cs="Arial"/>
          <w:b/>
          <w:sz w:val="20"/>
          <w:u w:val="single"/>
        </w:rPr>
      </w:pPr>
      <w:bookmarkStart w:id="4" w:name="_Hlk199870357"/>
      <w:r w:rsidRPr="00F6474E">
        <w:rPr>
          <w:rFonts w:ascii="Verdana" w:hAnsi="Verdana" w:cs="Arial"/>
          <w:b/>
          <w:sz w:val="20"/>
          <w:u w:val="single"/>
        </w:rPr>
        <w:t xml:space="preserve">Część nr </w:t>
      </w:r>
      <w:r>
        <w:rPr>
          <w:rFonts w:ascii="Verdana" w:hAnsi="Verdana" w:cs="Arial"/>
          <w:b/>
          <w:sz w:val="20"/>
          <w:u w:val="single"/>
        </w:rPr>
        <w:t>3</w:t>
      </w:r>
      <w:r w:rsidRPr="00F6474E">
        <w:rPr>
          <w:rFonts w:ascii="Verdana" w:hAnsi="Verdana" w:cs="Arial"/>
          <w:b/>
          <w:sz w:val="20"/>
          <w:u w:val="single"/>
        </w:rPr>
        <w:t>:</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94"/>
        <w:gridCol w:w="1559"/>
        <w:gridCol w:w="1701"/>
        <w:gridCol w:w="2130"/>
        <w:gridCol w:w="1839"/>
      </w:tblGrid>
      <w:tr w:rsidR="00CC36A0" w:rsidRPr="00D90B88" w14:paraId="0771E991" w14:textId="77777777" w:rsidTr="001B7876">
        <w:trPr>
          <w:trHeight w:val="727"/>
          <w:jc w:val="center"/>
        </w:trPr>
        <w:tc>
          <w:tcPr>
            <w:tcW w:w="562" w:type="dxa"/>
            <w:shd w:val="clear" w:color="auto" w:fill="D9D9D9"/>
            <w:vAlign w:val="center"/>
          </w:tcPr>
          <w:p w14:paraId="7C028786"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L.p.</w:t>
            </w:r>
          </w:p>
        </w:tc>
        <w:tc>
          <w:tcPr>
            <w:tcW w:w="2694" w:type="dxa"/>
            <w:shd w:val="clear" w:color="auto" w:fill="D9D9D9"/>
            <w:vAlign w:val="center"/>
          </w:tcPr>
          <w:p w14:paraId="0816214F"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Przedmiot zamówienia</w:t>
            </w:r>
          </w:p>
        </w:tc>
        <w:tc>
          <w:tcPr>
            <w:tcW w:w="1559" w:type="dxa"/>
            <w:shd w:val="clear" w:color="auto" w:fill="D9D9D9"/>
            <w:vAlign w:val="center"/>
          </w:tcPr>
          <w:p w14:paraId="54089077"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Ilość</w:t>
            </w:r>
            <w:r>
              <w:rPr>
                <w:rFonts w:ascii="Verdana" w:hAnsi="Verdana" w:cs="Arial"/>
                <w:b/>
                <w:sz w:val="16"/>
                <w:szCs w:val="16"/>
                <w:lang w:eastAsia="pl-PL"/>
              </w:rPr>
              <w:t xml:space="preserve"> przyrządów pomiarowych</w:t>
            </w:r>
          </w:p>
          <w:p w14:paraId="679B0AFB"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w:t>
            </w:r>
            <w:r>
              <w:rPr>
                <w:rFonts w:ascii="Verdana" w:hAnsi="Verdana" w:cs="Arial"/>
                <w:b/>
                <w:sz w:val="16"/>
                <w:szCs w:val="16"/>
                <w:lang w:eastAsia="pl-PL"/>
              </w:rPr>
              <w:t>szt.</w:t>
            </w:r>
            <w:r w:rsidRPr="00D90B88">
              <w:rPr>
                <w:rFonts w:ascii="Verdana" w:hAnsi="Verdana" w:cs="Arial"/>
                <w:b/>
                <w:sz w:val="16"/>
                <w:szCs w:val="16"/>
                <w:lang w:eastAsia="pl-PL"/>
              </w:rPr>
              <w:t>]</w:t>
            </w:r>
          </w:p>
        </w:tc>
        <w:tc>
          <w:tcPr>
            <w:tcW w:w="1701" w:type="dxa"/>
            <w:shd w:val="clear" w:color="auto" w:fill="D9D9D9"/>
          </w:tcPr>
          <w:p w14:paraId="420132A6"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Ilość przeglądów</w:t>
            </w:r>
          </w:p>
        </w:tc>
        <w:tc>
          <w:tcPr>
            <w:tcW w:w="2130" w:type="dxa"/>
            <w:shd w:val="clear" w:color="auto" w:fill="D9D9D9"/>
            <w:vAlign w:val="center"/>
          </w:tcPr>
          <w:p w14:paraId="4300E09F"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 xml:space="preserve">Cena jednostkowa netto/za 1 </w:t>
            </w:r>
            <w:r>
              <w:rPr>
                <w:rFonts w:ascii="Verdana" w:hAnsi="Verdana" w:cs="Arial"/>
                <w:b/>
                <w:sz w:val="16"/>
                <w:szCs w:val="16"/>
                <w:lang w:eastAsia="pl-PL"/>
              </w:rPr>
              <w:t>usługę</w:t>
            </w:r>
            <w:r w:rsidRPr="00D90B88">
              <w:rPr>
                <w:rFonts w:ascii="Verdana" w:hAnsi="Verdana" w:cs="Arial"/>
                <w:b/>
                <w:sz w:val="16"/>
                <w:szCs w:val="16"/>
                <w:lang w:eastAsia="pl-PL"/>
              </w:rPr>
              <w:t xml:space="preserve"> [PLN]</w:t>
            </w:r>
          </w:p>
        </w:tc>
        <w:tc>
          <w:tcPr>
            <w:tcW w:w="1839" w:type="dxa"/>
            <w:shd w:val="clear" w:color="auto" w:fill="D9D9D9"/>
            <w:vAlign w:val="center"/>
          </w:tcPr>
          <w:p w14:paraId="13B61732"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Wartość</w:t>
            </w:r>
          </w:p>
          <w:p w14:paraId="4BA48E10"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netto [PLN]</w:t>
            </w:r>
            <w:r>
              <w:rPr>
                <w:rFonts w:ascii="Verdana" w:hAnsi="Verdana" w:cs="Arial"/>
                <w:b/>
                <w:sz w:val="16"/>
                <w:szCs w:val="16"/>
                <w:lang w:eastAsia="pl-PL"/>
              </w:rPr>
              <w:t>*</w:t>
            </w:r>
          </w:p>
          <w:p w14:paraId="02EADECC"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sz w:val="16"/>
                <w:szCs w:val="16"/>
                <w:lang w:eastAsia="pl-PL"/>
              </w:rPr>
            </w:pPr>
          </w:p>
        </w:tc>
      </w:tr>
      <w:tr w:rsidR="00CC36A0" w:rsidRPr="00D90B88" w14:paraId="0B6DB104" w14:textId="77777777" w:rsidTr="001B7876">
        <w:trPr>
          <w:trHeight w:val="315"/>
          <w:jc w:val="center"/>
        </w:trPr>
        <w:tc>
          <w:tcPr>
            <w:tcW w:w="562" w:type="dxa"/>
            <w:shd w:val="clear" w:color="auto" w:fill="D9D9D9"/>
            <w:vAlign w:val="center"/>
          </w:tcPr>
          <w:p w14:paraId="381A0EA9"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A</w:t>
            </w:r>
          </w:p>
        </w:tc>
        <w:tc>
          <w:tcPr>
            <w:tcW w:w="2694" w:type="dxa"/>
            <w:shd w:val="clear" w:color="auto" w:fill="D9D9D9"/>
            <w:vAlign w:val="center"/>
          </w:tcPr>
          <w:p w14:paraId="5AB12F97"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B</w:t>
            </w:r>
          </w:p>
        </w:tc>
        <w:tc>
          <w:tcPr>
            <w:tcW w:w="1559" w:type="dxa"/>
            <w:shd w:val="clear" w:color="auto" w:fill="D9D9D9"/>
            <w:vAlign w:val="center"/>
          </w:tcPr>
          <w:p w14:paraId="5A7BAC57"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C</w:t>
            </w:r>
          </w:p>
        </w:tc>
        <w:tc>
          <w:tcPr>
            <w:tcW w:w="1701" w:type="dxa"/>
            <w:shd w:val="clear" w:color="auto" w:fill="D9D9D9"/>
          </w:tcPr>
          <w:p w14:paraId="558F6271"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D</w:t>
            </w:r>
          </w:p>
        </w:tc>
        <w:tc>
          <w:tcPr>
            <w:tcW w:w="2130" w:type="dxa"/>
            <w:shd w:val="clear" w:color="auto" w:fill="D9D9D9"/>
          </w:tcPr>
          <w:p w14:paraId="78C064E9"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E</w:t>
            </w:r>
          </w:p>
        </w:tc>
        <w:tc>
          <w:tcPr>
            <w:tcW w:w="1839" w:type="dxa"/>
            <w:shd w:val="clear" w:color="auto" w:fill="D9D9D9"/>
            <w:vAlign w:val="center"/>
          </w:tcPr>
          <w:p w14:paraId="07EC3303"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F</w:t>
            </w:r>
            <w:r w:rsidRPr="00D90B88">
              <w:rPr>
                <w:rFonts w:ascii="Verdana" w:hAnsi="Verdana" w:cs="Arial"/>
                <w:b/>
                <w:sz w:val="16"/>
                <w:szCs w:val="16"/>
                <w:lang w:eastAsia="pl-PL"/>
              </w:rPr>
              <w:t>=</w:t>
            </w:r>
            <w:proofErr w:type="spellStart"/>
            <w:r w:rsidRPr="00D90B88">
              <w:rPr>
                <w:rFonts w:ascii="Verdana" w:hAnsi="Verdana" w:cs="Arial"/>
                <w:b/>
                <w:sz w:val="16"/>
                <w:szCs w:val="16"/>
                <w:lang w:eastAsia="pl-PL"/>
              </w:rPr>
              <w:t>CxD</w:t>
            </w:r>
            <w:r>
              <w:rPr>
                <w:rFonts w:ascii="Verdana" w:hAnsi="Verdana" w:cs="Arial"/>
                <w:b/>
                <w:sz w:val="16"/>
                <w:szCs w:val="16"/>
                <w:lang w:eastAsia="pl-PL"/>
              </w:rPr>
              <w:t>xE</w:t>
            </w:r>
            <w:proofErr w:type="spellEnd"/>
          </w:p>
        </w:tc>
      </w:tr>
      <w:tr w:rsidR="00CC36A0" w:rsidRPr="00956011" w14:paraId="5EDB9D0D" w14:textId="77777777" w:rsidTr="001B7876">
        <w:trPr>
          <w:trHeight w:val="50"/>
          <w:jc w:val="center"/>
        </w:trPr>
        <w:tc>
          <w:tcPr>
            <w:tcW w:w="562" w:type="dxa"/>
            <w:shd w:val="clear" w:color="auto" w:fill="auto"/>
            <w:vAlign w:val="center"/>
          </w:tcPr>
          <w:p w14:paraId="0A2C9F67"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1.</w:t>
            </w:r>
          </w:p>
        </w:tc>
        <w:tc>
          <w:tcPr>
            <w:tcW w:w="2694" w:type="dxa"/>
            <w:shd w:val="clear" w:color="auto" w:fill="auto"/>
            <w:vAlign w:val="center"/>
          </w:tcPr>
          <w:p w14:paraId="6CEBE7B1" w14:textId="03D61184" w:rsidR="00CC36A0" w:rsidRPr="00D90B88" w:rsidRDefault="00CC36A0" w:rsidP="001B7876">
            <w:pPr>
              <w:widowControl w:val="0"/>
              <w:autoSpaceDE w:val="0"/>
              <w:autoSpaceDN w:val="0"/>
              <w:adjustRightInd w:val="0"/>
              <w:spacing w:before="120" w:line="240" w:lineRule="auto"/>
              <w:jc w:val="left"/>
              <w:rPr>
                <w:rFonts w:ascii="Verdana" w:hAnsi="Verdana" w:cs="Arial"/>
                <w:sz w:val="16"/>
              </w:rPr>
            </w:pPr>
            <w:r w:rsidRPr="00CC36A0">
              <w:rPr>
                <w:rFonts w:ascii="Verdana" w:hAnsi="Verdana" w:cs="Arial"/>
                <w:b/>
                <w:bCs/>
                <w:sz w:val="16"/>
                <w:szCs w:val="16"/>
                <w:lang w:eastAsia="pl-PL"/>
              </w:rPr>
              <w:t xml:space="preserve">Aparat do badania napięcia przebicia </w:t>
            </w:r>
            <w:r>
              <w:rPr>
                <w:rFonts w:ascii="Verdana" w:hAnsi="Verdana" w:cs="Arial"/>
                <w:sz w:val="16"/>
                <w:szCs w:val="16"/>
                <w:lang w:eastAsia="pl-PL"/>
              </w:rPr>
              <w:t xml:space="preserve">- </w:t>
            </w:r>
            <w:r w:rsidRPr="00D90B88">
              <w:rPr>
                <w:rFonts w:ascii="Verdana" w:hAnsi="Verdana" w:cs="Arial"/>
                <w:sz w:val="16"/>
                <w:szCs w:val="16"/>
                <w:lang w:eastAsia="pl-PL"/>
              </w:rPr>
              <w:t xml:space="preserve">zgodnie z Opisem Przedmiotu Zamówienia (Załącznikiem nr 1 do SWZ) </w:t>
            </w:r>
            <w:r w:rsidR="00C45160" w:rsidRPr="00C45160">
              <w:rPr>
                <w:rFonts w:ascii="Verdana" w:hAnsi="Verdana" w:cs="Arial"/>
                <w:b/>
                <w:bCs/>
                <w:sz w:val="16"/>
                <w:szCs w:val="16"/>
                <w:lang w:eastAsia="pl-PL"/>
              </w:rPr>
              <w:t>wraz z wystawieniem certyfikatu i dojazdem serwisanta lub odesłaniem urządzenia.</w:t>
            </w:r>
          </w:p>
          <w:p w14:paraId="312450C3" w14:textId="77777777" w:rsidR="00CC36A0" w:rsidRPr="00D90B88" w:rsidRDefault="00CC36A0" w:rsidP="001B7876">
            <w:pPr>
              <w:widowControl w:val="0"/>
              <w:autoSpaceDE w:val="0"/>
              <w:autoSpaceDN w:val="0"/>
              <w:adjustRightInd w:val="0"/>
              <w:spacing w:before="120" w:line="240" w:lineRule="auto"/>
              <w:jc w:val="left"/>
              <w:rPr>
                <w:rFonts w:ascii="Verdana" w:hAnsi="Verdana" w:cs="Arial"/>
                <w:sz w:val="16"/>
                <w:szCs w:val="16"/>
                <w:lang w:eastAsia="pl-PL"/>
              </w:rPr>
            </w:pPr>
          </w:p>
        </w:tc>
        <w:tc>
          <w:tcPr>
            <w:tcW w:w="1559" w:type="dxa"/>
            <w:shd w:val="clear" w:color="auto" w:fill="auto"/>
            <w:vAlign w:val="center"/>
          </w:tcPr>
          <w:p w14:paraId="593B0C33" w14:textId="77777777" w:rsidR="00CC36A0" w:rsidRDefault="00CC36A0" w:rsidP="001B7876">
            <w:pPr>
              <w:widowControl w:val="0"/>
              <w:autoSpaceDE w:val="0"/>
              <w:autoSpaceDN w:val="0"/>
              <w:adjustRightInd w:val="0"/>
              <w:spacing w:before="120" w:line="240" w:lineRule="auto"/>
              <w:jc w:val="center"/>
              <w:rPr>
                <w:rFonts w:ascii="Verdana" w:hAnsi="Verdana" w:cs="Arial"/>
                <w:b/>
                <w:bCs/>
                <w:sz w:val="16"/>
                <w:szCs w:val="16"/>
                <w:lang w:eastAsia="pl-PL"/>
              </w:rPr>
            </w:pPr>
            <w:r w:rsidRPr="00956011">
              <w:rPr>
                <w:rFonts w:ascii="Verdana" w:hAnsi="Verdana" w:cs="Arial"/>
                <w:b/>
                <w:bCs/>
                <w:sz w:val="16"/>
                <w:szCs w:val="16"/>
                <w:lang w:eastAsia="pl-PL"/>
              </w:rPr>
              <w:t>1</w:t>
            </w:r>
          </w:p>
          <w:p w14:paraId="494FE5AE" w14:textId="77777777" w:rsidR="00CC36A0" w:rsidRPr="00C207DC" w:rsidRDefault="00CC36A0" w:rsidP="001B7876">
            <w:pPr>
              <w:widowControl w:val="0"/>
              <w:autoSpaceDE w:val="0"/>
              <w:autoSpaceDN w:val="0"/>
              <w:adjustRightInd w:val="0"/>
              <w:spacing w:before="120" w:line="240" w:lineRule="auto"/>
              <w:rPr>
                <w:rFonts w:ascii="Verdana" w:hAnsi="Verdana" w:cs="Arial"/>
                <w:b/>
                <w:bCs/>
                <w:sz w:val="16"/>
                <w:szCs w:val="16"/>
                <w:lang w:eastAsia="pl-PL"/>
              </w:rPr>
            </w:pPr>
          </w:p>
        </w:tc>
        <w:tc>
          <w:tcPr>
            <w:tcW w:w="1701" w:type="dxa"/>
          </w:tcPr>
          <w:p w14:paraId="192B264B" w14:textId="77777777" w:rsidR="00CC36A0" w:rsidRDefault="00CC36A0" w:rsidP="001B7876">
            <w:pPr>
              <w:widowControl w:val="0"/>
              <w:autoSpaceDE w:val="0"/>
              <w:autoSpaceDN w:val="0"/>
              <w:adjustRightInd w:val="0"/>
              <w:spacing w:before="120" w:line="240" w:lineRule="auto"/>
              <w:rPr>
                <w:rFonts w:ascii="Verdana" w:hAnsi="Verdana" w:cs="Arial"/>
                <w:b/>
                <w:bCs/>
                <w:sz w:val="16"/>
                <w:szCs w:val="16"/>
                <w:lang w:eastAsia="pl-PL"/>
              </w:rPr>
            </w:pPr>
          </w:p>
          <w:p w14:paraId="04453BB7" w14:textId="77777777" w:rsidR="00C45160" w:rsidRDefault="00C45160" w:rsidP="001B7876">
            <w:pPr>
              <w:widowControl w:val="0"/>
              <w:autoSpaceDE w:val="0"/>
              <w:autoSpaceDN w:val="0"/>
              <w:adjustRightInd w:val="0"/>
              <w:spacing w:before="120" w:line="240" w:lineRule="auto"/>
              <w:jc w:val="center"/>
              <w:rPr>
                <w:rFonts w:ascii="Verdana" w:hAnsi="Verdana" w:cs="Arial"/>
                <w:b/>
                <w:bCs/>
                <w:sz w:val="16"/>
                <w:szCs w:val="16"/>
                <w:lang w:eastAsia="pl-PL"/>
              </w:rPr>
            </w:pPr>
          </w:p>
          <w:p w14:paraId="2768DC2C" w14:textId="466AA4E8" w:rsidR="00CC36A0" w:rsidRPr="00D90B88" w:rsidRDefault="00CC36A0" w:rsidP="001B7876">
            <w:pPr>
              <w:widowControl w:val="0"/>
              <w:autoSpaceDE w:val="0"/>
              <w:autoSpaceDN w:val="0"/>
              <w:adjustRightInd w:val="0"/>
              <w:spacing w:before="120" w:line="240" w:lineRule="auto"/>
              <w:jc w:val="center"/>
              <w:rPr>
                <w:rFonts w:ascii="Verdana" w:hAnsi="Verdana" w:cs="Arial"/>
                <w:sz w:val="16"/>
                <w:szCs w:val="16"/>
                <w:lang w:eastAsia="pl-PL"/>
              </w:rPr>
            </w:pPr>
            <w:r w:rsidRPr="00956011">
              <w:rPr>
                <w:rFonts w:ascii="Verdana" w:hAnsi="Verdana" w:cs="Arial"/>
                <w:b/>
                <w:bCs/>
                <w:sz w:val="16"/>
                <w:szCs w:val="16"/>
                <w:lang w:eastAsia="pl-PL"/>
              </w:rPr>
              <w:t>1</w:t>
            </w:r>
          </w:p>
        </w:tc>
        <w:tc>
          <w:tcPr>
            <w:tcW w:w="2130" w:type="dxa"/>
            <w:shd w:val="clear" w:color="auto" w:fill="auto"/>
            <w:vAlign w:val="center"/>
          </w:tcPr>
          <w:p w14:paraId="7CD33E0D"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sz w:val="16"/>
                <w:szCs w:val="16"/>
                <w:lang w:eastAsia="pl-PL"/>
              </w:rPr>
            </w:pPr>
          </w:p>
        </w:tc>
        <w:tc>
          <w:tcPr>
            <w:tcW w:w="1839" w:type="dxa"/>
            <w:shd w:val="clear" w:color="auto" w:fill="5B9BD5" w:themeFill="accent1"/>
            <w:vAlign w:val="center"/>
          </w:tcPr>
          <w:p w14:paraId="4F007028" w14:textId="77777777" w:rsidR="00CC36A0" w:rsidRPr="00956011" w:rsidRDefault="00CC36A0" w:rsidP="001B7876">
            <w:pPr>
              <w:widowControl w:val="0"/>
              <w:autoSpaceDE w:val="0"/>
              <w:autoSpaceDN w:val="0"/>
              <w:adjustRightInd w:val="0"/>
              <w:spacing w:before="120" w:line="240" w:lineRule="auto"/>
              <w:jc w:val="center"/>
              <w:rPr>
                <w:rFonts w:ascii="Verdana" w:hAnsi="Verdana" w:cs="Arial"/>
                <w:color w:val="5B9BD5" w:themeColor="accent1"/>
                <w:sz w:val="16"/>
                <w:szCs w:val="16"/>
                <w:lang w:eastAsia="pl-PL"/>
              </w:rPr>
            </w:pPr>
          </w:p>
        </w:tc>
      </w:tr>
    </w:tbl>
    <w:p w14:paraId="3A5A0341" w14:textId="77777777" w:rsidR="00CC36A0" w:rsidRDefault="00CC36A0" w:rsidP="002905DE">
      <w:pPr>
        <w:pStyle w:val="Akapitzlist"/>
        <w:widowControl w:val="0"/>
        <w:suppressAutoHyphens/>
        <w:spacing w:before="240"/>
        <w:ind w:left="425"/>
        <w:contextualSpacing w:val="0"/>
        <w:rPr>
          <w:rFonts w:ascii="Verdana" w:hAnsi="Verdana" w:cs="Arial"/>
          <w:b/>
          <w:sz w:val="20"/>
          <w:u w:val="single"/>
        </w:rPr>
      </w:pPr>
    </w:p>
    <w:p w14:paraId="49F8E7BA" w14:textId="77777777" w:rsidR="002905DE" w:rsidRPr="00F6474E" w:rsidRDefault="002905DE" w:rsidP="002905DE">
      <w:pPr>
        <w:pStyle w:val="Akapitzlist"/>
        <w:widowControl w:val="0"/>
        <w:suppressAutoHyphens/>
        <w:spacing w:before="240"/>
        <w:ind w:left="425"/>
        <w:contextualSpacing w:val="0"/>
        <w:rPr>
          <w:rFonts w:ascii="Verdana" w:hAnsi="Verdana" w:cs="Arial"/>
          <w:color w:val="FF0000"/>
          <w:sz w:val="18"/>
          <w:szCs w:val="18"/>
        </w:rPr>
      </w:pPr>
    </w:p>
    <w:p w14:paraId="6CDEB2F1" w14:textId="77777777" w:rsidR="002905DE" w:rsidRDefault="002905DE" w:rsidP="002905DE">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 xml:space="preserve">VAT w </w:t>
      </w:r>
      <w:r w:rsidRPr="002A6CA3">
        <w:rPr>
          <w:rFonts w:ascii="Verdana" w:hAnsi="Verdana" w:cs="Arial"/>
          <w:b/>
          <w:sz w:val="20"/>
        </w:rPr>
        <w:lastRenderedPageBreak/>
        <w:t>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0FBF1D13" w14:textId="77777777" w:rsidR="00CC36A0" w:rsidRDefault="00CC36A0" w:rsidP="002905DE">
      <w:pPr>
        <w:pStyle w:val="Akapitzlist"/>
        <w:widowControl w:val="0"/>
        <w:suppressAutoHyphens/>
        <w:spacing w:before="120"/>
        <w:ind w:left="426"/>
        <w:rPr>
          <w:rFonts w:ascii="Verdana" w:hAnsi="Verdana" w:cs="Arial"/>
          <w:b/>
          <w:sz w:val="20"/>
        </w:rPr>
      </w:pPr>
    </w:p>
    <w:p w14:paraId="5AA631E1" w14:textId="77777777" w:rsidR="00CC36A0" w:rsidRDefault="00CC36A0" w:rsidP="002905DE">
      <w:pPr>
        <w:pStyle w:val="Akapitzlist"/>
        <w:widowControl w:val="0"/>
        <w:suppressAutoHyphens/>
        <w:spacing w:before="120"/>
        <w:ind w:left="426"/>
        <w:rPr>
          <w:rFonts w:ascii="Verdana" w:hAnsi="Verdana" w:cs="Arial"/>
          <w:b/>
          <w:sz w:val="20"/>
        </w:rPr>
      </w:pPr>
    </w:p>
    <w:p w14:paraId="0DF1B1E0" w14:textId="77777777" w:rsidR="00294F1E" w:rsidRDefault="00294F1E" w:rsidP="002905DE">
      <w:pPr>
        <w:pStyle w:val="Akapitzlist"/>
        <w:widowControl w:val="0"/>
        <w:suppressAutoHyphens/>
        <w:spacing w:before="120"/>
        <w:ind w:left="426"/>
        <w:rPr>
          <w:rFonts w:ascii="Verdana" w:hAnsi="Verdana" w:cs="Arial"/>
          <w:b/>
          <w:sz w:val="20"/>
        </w:rPr>
      </w:pPr>
    </w:p>
    <w:p w14:paraId="02F3DDE6" w14:textId="77777777" w:rsidR="00EF03B0" w:rsidRPr="002905DE" w:rsidRDefault="00EF03B0" w:rsidP="002905DE">
      <w:pPr>
        <w:pStyle w:val="Akapitzlist"/>
        <w:widowControl w:val="0"/>
        <w:suppressAutoHyphens/>
        <w:spacing w:before="120"/>
        <w:ind w:left="426"/>
        <w:rPr>
          <w:rFonts w:ascii="Verdana" w:hAnsi="Verdana" w:cs="Arial"/>
          <w:b/>
          <w:sz w:val="20"/>
        </w:rPr>
      </w:pPr>
    </w:p>
    <w:bookmarkEnd w:id="4"/>
    <w:p w14:paraId="3FF2E547" w14:textId="5356CEF1" w:rsidR="00294F1E" w:rsidRDefault="00294F1E" w:rsidP="00294F1E">
      <w:pPr>
        <w:pStyle w:val="Akapitzlist"/>
        <w:widowControl w:val="0"/>
        <w:suppressAutoHyphens/>
        <w:spacing w:before="120"/>
        <w:ind w:left="426"/>
        <w:rPr>
          <w:rFonts w:ascii="Verdana" w:hAnsi="Verdana" w:cs="Arial"/>
          <w:b/>
          <w:sz w:val="20"/>
        </w:rPr>
      </w:pPr>
      <w:r w:rsidRPr="00294F1E">
        <w:rPr>
          <w:rFonts w:ascii="Verdana" w:hAnsi="Verdana" w:cs="Arial"/>
          <w:b/>
          <w:sz w:val="20"/>
        </w:rPr>
        <w:t xml:space="preserve">Część nr </w:t>
      </w:r>
      <w:r>
        <w:rPr>
          <w:rFonts w:ascii="Verdana" w:hAnsi="Verdana" w:cs="Arial"/>
          <w:b/>
          <w:sz w:val="20"/>
        </w:rPr>
        <w:t>4</w:t>
      </w:r>
      <w:r w:rsidRPr="00294F1E">
        <w:rPr>
          <w:rFonts w:ascii="Verdana" w:hAnsi="Verdana" w:cs="Arial"/>
          <w:b/>
          <w:sz w:val="20"/>
        </w:rPr>
        <w:t>:</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94"/>
        <w:gridCol w:w="1559"/>
        <w:gridCol w:w="1701"/>
        <w:gridCol w:w="2130"/>
        <w:gridCol w:w="1839"/>
      </w:tblGrid>
      <w:tr w:rsidR="00CC36A0" w:rsidRPr="00D90B88" w14:paraId="7A0D8E06" w14:textId="77777777" w:rsidTr="001B7876">
        <w:trPr>
          <w:trHeight w:val="727"/>
          <w:jc w:val="center"/>
        </w:trPr>
        <w:tc>
          <w:tcPr>
            <w:tcW w:w="562" w:type="dxa"/>
            <w:shd w:val="clear" w:color="auto" w:fill="D9D9D9"/>
            <w:vAlign w:val="center"/>
          </w:tcPr>
          <w:p w14:paraId="31024CA9"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bookmarkStart w:id="5" w:name="_Hlk199872168"/>
            <w:r w:rsidRPr="00D90B88">
              <w:rPr>
                <w:rFonts w:ascii="Verdana" w:hAnsi="Verdana" w:cs="Arial"/>
                <w:b/>
                <w:sz w:val="16"/>
                <w:szCs w:val="16"/>
                <w:lang w:eastAsia="pl-PL"/>
              </w:rPr>
              <w:t>L.p.</w:t>
            </w:r>
          </w:p>
        </w:tc>
        <w:tc>
          <w:tcPr>
            <w:tcW w:w="2694" w:type="dxa"/>
            <w:shd w:val="clear" w:color="auto" w:fill="D9D9D9"/>
            <w:vAlign w:val="center"/>
          </w:tcPr>
          <w:p w14:paraId="4043B18E"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Przedmiot zamówienia</w:t>
            </w:r>
          </w:p>
        </w:tc>
        <w:tc>
          <w:tcPr>
            <w:tcW w:w="1559" w:type="dxa"/>
            <w:shd w:val="clear" w:color="auto" w:fill="D9D9D9"/>
            <w:vAlign w:val="center"/>
          </w:tcPr>
          <w:p w14:paraId="7FFF7D55"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Ilość</w:t>
            </w:r>
            <w:r>
              <w:rPr>
                <w:rFonts w:ascii="Verdana" w:hAnsi="Verdana" w:cs="Arial"/>
                <w:b/>
                <w:sz w:val="16"/>
                <w:szCs w:val="16"/>
                <w:lang w:eastAsia="pl-PL"/>
              </w:rPr>
              <w:t xml:space="preserve"> przyrządów pomiarowych</w:t>
            </w:r>
          </w:p>
          <w:p w14:paraId="0778238A"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w:t>
            </w:r>
            <w:r>
              <w:rPr>
                <w:rFonts w:ascii="Verdana" w:hAnsi="Verdana" w:cs="Arial"/>
                <w:b/>
                <w:sz w:val="16"/>
                <w:szCs w:val="16"/>
                <w:lang w:eastAsia="pl-PL"/>
              </w:rPr>
              <w:t>szt.</w:t>
            </w:r>
            <w:r w:rsidRPr="00D90B88">
              <w:rPr>
                <w:rFonts w:ascii="Verdana" w:hAnsi="Verdana" w:cs="Arial"/>
                <w:b/>
                <w:sz w:val="16"/>
                <w:szCs w:val="16"/>
                <w:lang w:eastAsia="pl-PL"/>
              </w:rPr>
              <w:t>]</w:t>
            </w:r>
          </w:p>
        </w:tc>
        <w:tc>
          <w:tcPr>
            <w:tcW w:w="1701" w:type="dxa"/>
            <w:shd w:val="clear" w:color="auto" w:fill="D9D9D9"/>
          </w:tcPr>
          <w:p w14:paraId="26F809C6"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Ilość przeglądów</w:t>
            </w:r>
          </w:p>
        </w:tc>
        <w:tc>
          <w:tcPr>
            <w:tcW w:w="2130" w:type="dxa"/>
            <w:shd w:val="clear" w:color="auto" w:fill="D9D9D9"/>
            <w:vAlign w:val="center"/>
          </w:tcPr>
          <w:p w14:paraId="149BC3F4"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 xml:space="preserve">Cena jednostkowa netto/za 1 </w:t>
            </w:r>
            <w:r>
              <w:rPr>
                <w:rFonts w:ascii="Verdana" w:hAnsi="Verdana" w:cs="Arial"/>
                <w:b/>
                <w:sz w:val="16"/>
                <w:szCs w:val="16"/>
                <w:lang w:eastAsia="pl-PL"/>
              </w:rPr>
              <w:t>usługę</w:t>
            </w:r>
            <w:r w:rsidRPr="00D90B88">
              <w:rPr>
                <w:rFonts w:ascii="Verdana" w:hAnsi="Verdana" w:cs="Arial"/>
                <w:b/>
                <w:sz w:val="16"/>
                <w:szCs w:val="16"/>
                <w:lang w:eastAsia="pl-PL"/>
              </w:rPr>
              <w:t xml:space="preserve"> [PLN]</w:t>
            </w:r>
          </w:p>
        </w:tc>
        <w:tc>
          <w:tcPr>
            <w:tcW w:w="1839" w:type="dxa"/>
            <w:shd w:val="clear" w:color="auto" w:fill="D9D9D9"/>
            <w:vAlign w:val="center"/>
          </w:tcPr>
          <w:p w14:paraId="36B92502"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Wartość</w:t>
            </w:r>
          </w:p>
          <w:p w14:paraId="77CD8E7F"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netto [PLN]</w:t>
            </w:r>
            <w:r>
              <w:rPr>
                <w:rFonts w:ascii="Verdana" w:hAnsi="Verdana" w:cs="Arial"/>
                <w:b/>
                <w:sz w:val="16"/>
                <w:szCs w:val="16"/>
                <w:lang w:eastAsia="pl-PL"/>
              </w:rPr>
              <w:t>*</w:t>
            </w:r>
          </w:p>
          <w:p w14:paraId="23E09700"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sz w:val="16"/>
                <w:szCs w:val="16"/>
                <w:lang w:eastAsia="pl-PL"/>
              </w:rPr>
            </w:pPr>
          </w:p>
        </w:tc>
      </w:tr>
      <w:tr w:rsidR="00CC36A0" w:rsidRPr="00D90B88" w14:paraId="17474D3F" w14:textId="77777777" w:rsidTr="001B7876">
        <w:trPr>
          <w:trHeight w:val="315"/>
          <w:jc w:val="center"/>
        </w:trPr>
        <w:tc>
          <w:tcPr>
            <w:tcW w:w="562" w:type="dxa"/>
            <w:shd w:val="clear" w:color="auto" w:fill="D9D9D9"/>
            <w:vAlign w:val="center"/>
          </w:tcPr>
          <w:p w14:paraId="750E70C4"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A</w:t>
            </w:r>
          </w:p>
        </w:tc>
        <w:tc>
          <w:tcPr>
            <w:tcW w:w="2694" w:type="dxa"/>
            <w:shd w:val="clear" w:color="auto" w:fill="D9D9D9"/>
            <w:vAlign w:val="center"/>
          </w:tcPr>
          <w:p w14:paraId="46090152"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B</w:t>
            </w:r>
          </w:p>
        </w:tc>
        <w:tc>
          <w:tcPr>
            <w:tcW w:w="1559" w:type="dxa"/>
            <w:shd w:val="clear" w:color="auto" w:fill="D9D9D9"/>
            <w:vAlign w:val="center"/>
          </w:tcPr>
          <w:p w14:paraId="628472D7"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C</w:t>
            </w:r>
          </w:p>
        </w:tc>
        <w:tc>
          <w:tcPr>
            <w:tcW w:w="1701" w:type="dxa"/>
            <w:shd w:val="clear" w:color="auto" w:fill="D9D9D9"/>
          </w:tcPr>
          <w:p w14:paraId="0E3689F6"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D</w:t>
            </w:r>
          </w:p>
        </w:tc>
        <w:tc>
          <w:tcPr>
            <w:tcW w:w="2130" w:type="dxa"/>
            <w:shd w:val="clear" w:color="auto" w:fill="D9D9D9"/>
          </w:tcPr>
          <w:p w14:paraId="5D574C67"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E</w:t>
            </w:r>
          </w:p>
        </w:tc>
        <w:tc>
          <w:tcPr>
            <w:tcW w:w="1839" w:type="dxa"/>
            <w:shd w:val="clear" w:color="auto" w:fill="D9D9D9"/>
            <w:vAlign w:val="center"/>
          </w:tcPr>
          <w:p w14:paraId="791AE16F"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F</w:t>
            </w:r>
            <w:r w:rsidRPr="00D90B88">
              <w:rPr>
                <w:rFonts w:ascii="Verdana" w:hAnsi="Verdana" w:cs="Arial"/>
                <w:b/>
                <w:sz w:val="16"/>
                <w:szCs w:val="16"/>
                <w:lang w:eastAsia="pl-PL"/>
              </w:rPr>
              <w:t>=</w:t>
            </w:r>
            <w:proofErr w:type="spellStart"/>
            <w:r w:rsidRPr="00D90B88">
              <w:rPr>
                <w:rFonts w:ascii="Verdana" w:hAnsi="Verdana" w:cs="Arial"/>
                <w:b/>
                <w:sz w:val="16"/>
                <w:szCs w:val="16"/>
                <w:lang w:eastAsia="pl-PL"/>
              </w:rPr>
              <w:t>CxD</w:t>
            </w:r>
            <w:r>
              <w:rPr>
                <w:rFonts w:ascii="Verdana" w:hAnsi="Verdana" w:cs="Arial"/>
                <w:b/>
                <w:sz w:val="16"/>
                <w:szCs w:val="16"/>
                <w:lang w:eastAsia="pl-PL"/>
              </w:rPr>
              <w:t>xE</w:t>
            </w:r>
            <w:proofErr w:type="spellEnd"/>
          </w:p>
        </w:tc>
      </w:tr>
      <w:tr w:rsidR="00CC36A0" w:rsidRPr="00956011" w14:paraId="28A99543" w14:textId="77777777" w:rsidTr="001B7876">
        <w:trPr>
          <w:trHeight w:val="50"/>
          <w:jc w:val="center"/>
        </w:trPr>
        <w:tc>
          <w:tcPr>
            <w:tcW w:w="562" w:type="dxa"/>
            <w:shd w:val="clear" w:color="auto" w:fill="auto"/>
            <w:vAlign w:val="center"/>
          </w:tcPr>
          <w:p w14:paraId="256B2F59"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1.</w:t>
            </w:r>
          </w:p>
        </w:tc>
        <w:tc>
          <w:tcPr>
            <w:tcW w:w="2694" w:type="dxa"/>
            <w:shd w:val="clear" w:color="auto" w:fill="auto"/>
            <w:vAlign w:val="center"/>
          </w:tcPr>
          <w:p w14:paraId="1C042B6C" w14:textId="6F109061" w:rsidR="00CC36A0" w:rsidRPr="00D90B88" w:rsidRDefault="00CC36A0" w:rsidP="001B7876">
            <w:pPr>
              <w:widowControl w:val="0"/>
              <w:autoSpaceDE w:val="0"/>
              <w:autoSpaceDN w:val="0"/>
              <w:adjustRightInd w:val="0"/>
              <w:spacing w:before="120" w:line="240" w:lineRule="auto"/>
              <w:jc w:val="left"/>
              <w:rPr>
                <w:rFonts w:ascii="Verdana" w:hAnsi="Verdana" w:cs="Arial"/>
                <w:sz w:val="16"/>
              </w:rPr>
            </w:pPr>
            <w:r w:rsidRPr="00766E28">
              <w:rPr>
                <w:rFonts w:ascii="Verdana" w:hAnsi="Verdana" w:cs="Arial"/>
                <w:b/>
                <w:sz w:val="18"/>
                <w:szCs w:val="18"/>
                <w:shd w:val="clear" w:color="auto" w:fill="FDFDFD"/>
              </w:rPr>
              <w:t xml:space="preserve">Aparat do oznaczania wody w olejach </w:t>
            </w:r>
            <w:r>
              <w:rPr>
                <w:rFonts w:ascii="Verdana" w:hAnsi="Verdana" w:cs="Arial"/>
                <w:sz w:val="16"/>
                <w:szCs w:val="16"/>
                <w:lang w:eastAsia="pl-PL"/>
              </w:rPr>
              <w:t xml:space="preserve">- </w:t>
            </w:r>
            <w:r w:rsidRPr="00D90B88">
              <w:rPr>
                <w:rFonts w:ascii="Verdana" w:hAnsi="Verdana" w:cs="Arial"/>
                <w:sz w:val="16"/>
                <w:szCs w:val="16"/>
                <w:lang w:eastAsia="pl-PL"/>
              </w:rPr>
              <w:t xml:space="preserve">zgodnie z Opisem Przedmiotu Zamówienia (Załącznikiem nr 1 do SWZ) </w:t>
            </w:r>
            <w:r w:rsidR="00C45160" w:rsidRPr="00C45160">
              <w:rPr>
                <w:rFonts w:ascii="Verdana" w:hAnsi="Verdana" w:cs="Arial"/>
                <w:b/>
                <w:bCs/>
                <w:sz w:val="16"/>
                <w:szCs w:val="16"/>
                <w:lang w:eastAsia="pl-PL"/>
              </w:rPr>
              <w:t>wraz z wystawieniem certyfikatu i dojazdem serwisanta lub odesłaniem urządzenia.</w:t>
            </w:r>
          </w:p>
          <w:p w14:paraId="670289A7" w14:textId="77777777" w:rsidR="00CC36A0" w:rsidRPr="00D90B88" w:rsidRDefault="00CC36A0" w:rsidP="001B7876">
            <w:pPr>
              <w:widowControl w:val="0"/>
              <w:autoSpaceDE w:val="0"/>
              <w:autoSpaceDN w:val="0"/>
              <w:adjustRightInd w:val="0"/>
              <w:spacing w:before="120" w:line="240" w:lineRule="auto"/>
              <w:jc w:val="left"/>
              <w:rPr>
                <w:rFonts w:ascii="Verdana" w:hAnsi="Verdana" w:cs="Arial"/>
                <w:sz w:val="16"/>
                <w:szCs w:val="16"/>
                <w:lang w:eastAsia="pl-PL"/>
              </w:rPr>
            </w:pPr>
          </w:p>
        </w:tc>
        <w:tc>
          <w:tcPr>
            <w:tcW w:w="1559" w:type="dxa"/>
            <w:shd w:val="clear" w:color="auto" w:fill="auto"/>
            <w:vAlign w:val="center"/>
          </w:tcPr>
          <w:p w14:paraId="6767A714" w14:textId="77777777" w:rsidR="00CC36A0" w:rsidRDefault="00CC36A0" w:rsidP="001B7876">
            <w:pPr>
              <w:widowControl w:val="0"/>
              <w:autoSpaceDE w:val="0"/>
              <w:autoSpaceDN w:val="0"/>
              <w:adjustRightInd w:val="0"/>
              <w:spacing w:before="120" w:line="240" w:lineRule="auto"/>
              <w:jc w:val="center"/>
              <w:rPr>
                <w:rFonts w:ascii="Verdana" w:hAnsi="Verdana" w:cs="Arial"/>
                <w:b/>
                <w:bCs/>
                <w:sz w:val="16"/>
                <w:szCs w:val="16"/>
                <w:lang w:eastAsia="pl-PL"/>
              </w:rPr>
            </w:pPr>
            <w:r w:rsidRPr="00956011">
              <w:rPr>
                <w:rFonts w:ascii="Verdana" w:hAnsi="Verdana" w:cs="Arial"/>
                <w:b/>
                <w:bCs/>
                <w:sz w:val="16"/>
                <w:szCs w:val="16"/>
                <w:lang w:eastAsia="pl-PL"/>
              </w:rPr>
              <w:t>1</w:t>
            </w:r>
          </w:p>
          <w:p w14:paraId="0E819B30" w14:textId="77777777" w:rsidR="00CC36A0" w:rsidRPr="00C207DC" w:rsidRDefault="00CC36A0" w:rsidP="001B7876">
            <w:pPr>
              <w:widowControl w:val="0"/>
              <w:autoSpaceDE w:val="0"/>
              <w:autoSpaceDN w:val="0"/>
              <w:adjustRightInd w:val="0"/>
              <w:spacing w:before="120" w:line="240" w:lineRule="auto"/>
              <w:rPr>
                <w:rFonts w:ascii="Verdana" w:hAnsi="Verdana" w:cs="Arial"/>
                <w:b/>
                <w:bCs/>
                <w:sz w:val="16"/>
                <w:szCs w:val="16"/>
                <w:lang w:eastAsia="pl-PL"/>
              </w:rPr>
            </w:pPr>
          </w:p>
        </w:tc>
        <w:tc>
          <w:tcPr>
            <w:tcW w:w="1701" w:type="dxa"/>
          </w:tcPr>
          <w:p w14:paraId="1D2B29A7" w14:textId="77777777" w:rsidR="00CC36A0" w:rsidRDefault="00CC36A0" w:rsidP="001B7876">
            <w:pPr>
              <w:widowControl w:val="0"/>
              <w:autoSpaceDE w:val="0"/>
              <w:autoSpaceDN w:val="0"/>
              <w:adjustRightInd w:val="0"/>
              <w:spacing w:before="120" w:line="240" w:lineRule="auto"/>
              <w:rPr>
                <w:rFonts w:ascii="Verdana" w:hAnsi="Verdana" w:cs="Arial"/>
                <w:b/>
                <w:bCs/>
                <w:sz w:val="16"/>
                <w:szCs w:val="16"/>
                <w:lang w:eastAsia="pl-PL"/>
              </w:rPr>
            </w:pPr>
          </w:p>
          <w:p w14:paraId="6464883C" w14:textId="77777777" w:rsidR="00C45160" w:rsidRDefault="00C45160" w:rsidP="001B7876">
            <w:pPr>
              <w:widowControl w:val="0"/>
              <w:autoSpaceDE w:val="0"/>
              <w:autoSpaceDN w:val="0"/>
              <w:adjustRightInd w:val="0"/>
              <w:spacing w:before="120" w:line="240" w:lineRule="auto"/>
              <w:jc w:val="center"/>
              <w:rPr>
                <w:rFonts w:ascii="Verdana" w:hAnsi="Verdana" w:cs="Arial"/>
                <w:b/>
                <w:bCs/>
                <w:sz w:val="16"/>
                <w:szCs w:val="16"/>
                <w:lang w:eastAsia="pl-PL"/>
              </w:rPr>
            </w:pPr>
          </w:p>
          <w:p w14:paraId="1BE99B66" w14:textId="697FBC37" w:rsidR="00CC36A0" w:rsidRPr="00D90B88" w:rsidRDefault="00CC36A0" w:rsidP="001B7876">
            <w:pPr>
              <w:widowControl w:val="0"/>
              <w:autoSpaceDE w:val="0"/>
              <w:autoSpaceDN w:val="0"/>
              <w:adjustRightInd w:val="0"/>
              <w:spacing w:before="120" w:line="240" w:lineRule="auto"/>
              <w:jc w:val="center"/>
              <w:rPr>
                <w:rFonts w:ascii="Verdana" w:hAnsi="Verdana" w:cs="Arial"/>
                <w:sz w:val="16"/>
                <w:szCs w:val="16"/>
                <w:lang w:eastAsia="pl-PL"/>
              </w:rPr>
            </w:pPr>
            <w:r w:rsidRPr="00956011">
              <w:rPr>
                <w:rFonts w:ascii="Verdana" w:hAnsi="Verdana" w:cs="Arial"/>
                <w:b/>
                <w:bCs/>
                <w:sz w:val="16"/>
                <w:szCs w:val="16"/>
                <w:lang w:eastAsia="pl-PL"/>
              </w:rPr>
              <w:t>1</w:t>
            </w:r>
          </w:p>
        </w:tc>
        <w:tc>
          <w:tcPr>
            <w:tcW w:w="2130" w:type="dxa"/>
            <w:shd w:val="clear" w:color="auto" w:fill="auto"/>
            <w:vAlign w:val="center"/>
          </w:tcPr>
          <w:p w14:paraId="6BFB6694"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sz w:val="16"/>
                <w:szCs w:val="16"/>
                <w:lang w:eastAsia="pl-PL"/>
              </w:rPr>
            </w:pPr>
          </w:p>
        </w:tc>
        <w:tc>
          <w:tcPr>
            <w:tcW w:w="1839" w:type="dxa"/>
            <w:shd w:val="clear" w:color="auto" w:fill="5B9BD5" w:themeFill="accent1"/>
            <w:vAlign w:val="center"/>
          </w:tcPr>
          <w:p w14:paraId="269B2365" w14:textId="77777777" w:rsidR="00CC36A0" w:rsidRPr="00956011" w:rsidRDefault="00CC36A0" w:rsidP="001B7876">
            <w:pPr>
              <w:widowControl w:val="0"/>
              <w:autoSpaceDE w:val="0"/>
              <w:autoSpaceDN w:val="0"/>
              <w:adjustRightInd w:val="0"/>
              <w:spacing w:before="120" w:line="240" w:lineRule="auto"/>
              <w:jc w:val="center"/>
              <w:rPr>
                <w:rFonts w:ascii="Verdana" w:hAnsi="Verdana" w:cs="Arial"/>
                <w:color w:val="5B9BD5" w:themeColor="accent1"/>
                <w:sz w:val="16"/>
                <w:szCs w:val="16"/>
                <w:lang w:eastAsia="pl-PL"/>
              </w:rPr>
            </w:pPr>
          </w:p>
        </w:tc>
      </w:tr>
      <w:bookmarkEnd w:id="5"/>
    </w:tbl>
    <w:p w14:paraId="6452AA23" w14:textId="77777777" w:rsidR="00294F1E" w:rsidRPr="00294F1E" w:rsidRDefault="00294F1E" w:rsidP="00294F1E">
      <w:pPr>
        <w:pStyle w:val="Akapitzlist"/>
        <w:widowControl w:val="0"/>
        <w:suppressAutoHyphens/>
        <w:spacing w:before="120"/>
        <w:ind w:left="426"/>
        <w:rPr>
          <w:rFonts w:ascii="Verdana" w:hAnsi="Verdana" w:cs="Arial"/>
          <w:b/>
          <w:sz w:val="20"/>
        </w:rPr>
      </w:pPr>
    </w:p>
    <w:p w14:paraId="76A53451" w14:textId="0302749C" w:rsidR="00294F1E" w:rsidRDefault="00294F1E" w:rsidP="00EF03B0">
      <w:pPr>
        <w:pStyle w:val="Akapitzlist"/>
        <w:widowControl w:val="0"/>
        <w:suppressAutoHyphens/>
        <w:spacing w:before="120"/>
        <w:ind w:left="426"/>
        <w:rPr>
          <w:rFonts w:ascii="Verdana" w:hAnsi="Verdana" w:cs="Arial"/>
          <w:b/>
          <w:sz w:val="20"/>
        </w:rPr>
      </w:pPr>
      <w:r w:rsidRPr="00294F1E">
        <w:rPr>
          <w:rFonts w:ascii="Verdana" w:hAnsi="Verdana" w:cs="Arial"/>
          <w:b/>
          <w:sz w:val="20"/>
        </w:rPr>
        <w:t>[......] PLN słownie:  [......] netto, powiększoną o wartość podatku (….%) VAT w wysokości [.....] PLN słownie: [......] wyliczoną zgodnie z aktualnie obowiązującymi przepisami prawa, co da cenę w wysokości: [......] PLN słownie:  [......] brutto.</w:t>
      </w:r>
    </w:p>
    <w:p w14:paraId="0C8E4646" w14:textId="77777777" w:rsidR="00EF03B0" w:rsidRPr="00EF03B0" w:rsidRDefault="00EF03B0" w:rsidP="00EF03B0">
      <w:pPr>
        <w:pStyle w:val="Akapitzlist"/>
        <w:widowControl w:val="0"/>
        <w:suppressAutoHyphens/>
        <w:spacing w:before="120"/>
        <w:ind w:left="426"/>
        <w:rPr>
          <w:rFonts w:ascii="Verdana" w:hAnsi="Verdana" w:cs="Arial"/>
          <w:b/>
          <w:sz w:val="20"/>
        </w:rPr>
      </w:pPr>
    </w:p>
    <w:p w14:paraId="21C4F7CD" w14:textId="23EC2FB8" w:rsidR="00294F1E" w:rsidRDefault="00294F1E" w:rsidP="00294F1E">
      <w:pPr>
        <w:pStyle w:val="Akapitzlist"/>
        <w:widowControl w:val="0"/>
        <w:suppressAutoHyphens/>
        <w:spacing w:before="120"/>
        <w:ind w:left="426"/>
        <w:rPr>
          <w:rFonts w:ascii="Verdana" w:hAnsi="Verdana" w:cs="Arial"/>
          <w:b/>
          <w:sz w:val="20"/>
        </w:rPr>
      </w:pPr>
      <w:r w:rsidRPr="00294F1E">
        <w:rPr>
          <w:rFonts w:ascii="Verdana" w:hAnsi="Verdana" w:cs="Arial"/>
          <w:b/>
          <w:sz w:val="20"/>
        </w:rPr>
        <w:t xml:space="preserve">Część nr </w:t>
      </w:r>
      <w:r w:rsidR="003937A4">
        <w:rPr>
          <w:rFonts w:ascii="Verdana" w:hAnsi="Verdana" w:cs="Arial"/>
          <w:b/>
          <w:sz w:val="20"/>
        </w:rPr>
        <w:t>5</w:t>
      </w:r>
      <w:r w:rsidRPr="00294F1E">
        <w:rPr>
          <w:rFonts w:ascii="Verdana" w:hAnsi="Verdana" w:cs="Arial"/>
          <w:b/>
          <w:sz w:val="20"/>
        </w:rPr>
        <w:t>:</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94"/>
        <w:gridCol w:w="1559"/>
        <w:gridCol w:w="1701"/>
        <w:gridCol w:w="2130"/>
        <w:gridCol w:w="1839"/>
      </w:tblGrid>
      <w:tr w:rsidR="00CC36A0" w:rsidRPr="00D90B88" w14:paraId="6A39C49E" w14:textId="77777777" w:rsidTr="001B7876">
        <w:trPr>
          <w:trHeight w:val="727"/>
          <w:jc w:val="center"/>
        </w:trPr>
        <w:tc>
          <w:tcPr>
            <w:tcW w:w="562" w:type="dxa"/>
            <w:shd w:val="clear" w:color="auto" w:fill="D9D9D9"/>
            <w:vAlign w:val="center"/>
          </w:tcPr>
          <w:p w14:paraId="2D09D2A9"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bookmarkStart w:id="6" w:name="_Hlk199872203"/>
            <w:r w:rsidRPr="00D90B88">
              <w:rPr>
                <w:rFonts w:ascii="Verdana" w:hAnsi="Verdana" w:cs="Arial"/>
                <w:b/>
                <w:sz w:val="16"/>
                <w:szCs w:val="16"/>
                <w:lang w:eastAsia="pl-PL"/>
              </w:rPr>
              <w:t>L.p.</w:t>
            </w:r>
          </w:p>
        </w:tc>
        <w:tc>
          <w:tcPr>
            <w:tcW w:w="2694" w:type="dxa"/>
            <w:shd w:val="clear" w:color="auto" w:fill="D9D9D9"/>
            <w:vAlign w:val="center"/>
          </w:tcPr>
          <w:p w14:paraId="6CE3761B"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Przedmiot zamówienia</w:t>
            </w:r>
          </w:p>
        </w:tc>
        <w:tc>
          <w:tcPr>
            <w:tcW w:w="1559" w:type="dxa"/>
            <w:shd w:val="clear" w:color="auto" w:fill="D9D9D9"/>
            <w:vAlign w:val="center"/>
          </w:tcPr>
          <w:p w14:paraId="6D36EC68"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Ilość</w:t>
            </w:r>
            <w:r>
              <w:rPr>
                <w:rFonts w:ascii="Verdana" w:hAnsi="Verdana" w:cs="Arial"/>
                <w:b/>
                <w:sz w:val="16"/>
                <w:szCs w:val="16"/>
                <w:lang w:eastAsia="pl-PL"/>
              </w:rPr>
              <w:t xml:space="preserve"> przyrządów pomiarowych</w:t>
            </w:r>
          </w:p>
          <w:p w14:paraId="6F1842B2"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w:t>
            </w:r>
            <w:r>
              <w:rPr>
                <w:rFonts w:ascii="Verdana" w:hAnsi="Verdana" w:cs="Arial"/>
                <w:b/>
                <w:sz w:val="16"/>
                <w:szCs w:val="16"/>
                <w:lang w:eastAsia="pl-PL"/>
              </w:rPr>
              <w:t>szt.</w:t>
            </w:r>
            <w:r w:rsidRPr="00D90B88">
              <w:rPr>
                <w:rFonts w:ascii="Verdana" w:hAnsi="Verdana" w:cs="Arial"/>
                <w:b/>
                <w:sz w:val="16"/>
                <w:szCs w:val="16"/>
                <w:lang w:eastAsia="pl-PL"/>
              </w:rPr>
              <w:t>]</w:t>
            </w:r>
          </w:p>
        </w:tc>
        <w:tc>
          <w:tcPr>
            <w:tcW w:w="1701" w:type="dxa"/>
            <w:shd w:val="clear" w:color="auto" w:fill="D9D9D9"/>
          </w:tcPr>
          <w:p w14:paraId="10C39CAE"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Ilość przeglądów</w:t>
            </w:r>
          </w:p>
        </w:tc>
        <w:tc>
          <w:tcPr>
            <w:tcW w:w="2130" w:type="dxa"/>
            <w:shd w:val="clear" w:color="auto" w:fill="D9D9D9"/>
            <w:vAlign w:val="center"/>
          </w:tcPr>
          <w:p w14:paraId="3B5E75FC"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 xml:space="preserve">Cena jednostkowa netto/za 1 </w:t>
            </w:r>
            <w:r>
              <w:rPr>
                <w:rFonts w:ascii="Verdana" w:hAnsi="Verdana" w:cs="Arial"/>
                <w:b/>
                <w:sz w:val="16"/>
                <w:szCs w:val="16"/>
                <w:lang w:eastAsia="pl-PL"/>
              </w:rPr>
              <w:t>usługę</w:t>
            </w:r>
            <w:r w:rsidRPr="00D90B88">
              <w:rPr>
                <w:rFonts w:ascii="Verdana" w:hAnsi="Verdana" w:cs="Arial"/>
                <w:b/>
                <w:sz w:val="16"/>
                <w:szCs w:val="16"/>
                <w:lang w:eastAsia="pl-PL"/>
              </w:rPr>
              <w:t xml:space="preserve"> [PLN]</w:t>
            </w:r>
          </w:p>
        </w:tc>
        <w:tc>
          <w:tcPr>
            <w:tcW w:w="1839" w:type="dxa"/>
            <w:shd w:val="clear" w:color="auto" w:fill="D9D9D9"/>
            <w:vAlign w:val="center"/>
          </w:tcPr>
          <w:p w14:paraId="31E115EC"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Wartość</w:t>
            </w:r>
          </w:p>
          <w:p w14:paraId="2312BC41"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netto [PLN]</w:t>
            </w:r>
            <w:r>
              <w:rPr>
                <w:rFonts w:ascii="Verdana" w:hAnsi="Verdana" w:cs="Arial"/>
                <w:b/>
                <w:sz w:val="16"/>
                <w:szCs w:val="16"/>
                <w:lang w:eastAsia="pl-PL"/>
              </w:rPr>
              <w:t>*</w:t>
            </w:r>
          </w:p>
          <w:p w14:paraId="20CCC1F6"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sz w:val="16"/>
                <w:szCs w:val="16"/>
                <w:lang w:eastAsia="pl-PL"/>
              </w:rPr>
            </w:pPr>
          </w:p>
        </w:tc>
      </w:tr>
      <w:tr w:rsidR="00CC36A0" w:rsidRPr="00D90B88" w14:paraId="03EE70C1" w14:textId="77777777" w:rsidTr="001B7876">
        <w:trPr>
          <w:trHeight w:val="315"/>
          <w:jc w:val="center"/>
        </w:trPr>
        <w:tc>
          <w:tcPr>
            <w:tcW w:w="562" w:type="dxa"/>
            <w:shd w:val="clear" w:color="auto" w:fill="D9D9D9"/>
            <w:vAlign w:val="center"/>
          </w:tcPr>
          <w:p w14:paraId="4538E1D3"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A</w:t>
            </w:r>
          </w:p>
        </w:tc>
        <w:tc>
          <w:tcPr>
            <w:tcW w:w="2694" w:type="dxa"/>
            <w:shd w:val="clear" w:color="auto" w:fill="D9D9D9"/>
            <w:vAlign w:val="center"/>
          </w:tcPr>
          <w:p w14:paraId="323C423B"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B</w:t>
            </w:r>
          </w:p>
        </w:tc>
        <w:tc>
          <w:tcPr>
            <w:tcW w:w="1559" w:type="dxa"/>
            <w:shd w:val="clear" w:color="auto" w:fill="D9D9D9"/>
            <w:vAlign w:val="center"/>
          </w:tcPr>
          <w:p w14:paraId="4CC59E76"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C</w:t>
            </w:r>
          </w:p>
        </w:tc>
        <w:tc>
          <w:tcPr>
            <w:tcW w:w="1701" w:type="dxa"/>
            <w:shd w:val="clear" w:color="auto" w:fill="D9D9D9"/>
          </w:tcPr>
          <w:p w14:paraId="545CE437"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D</w:t>
            </w:r>
          </w:p>
        </w:tc>
        <w:tc>
          <w:tcPr>
            <w:tcW w:w="2130" w:type="dxa"/>
            <w:shd w:val="clear" w:color="auto" w:fill="D9D9D9"/>
          </w:tcPr>
          <w:p w14:paraId="0AABF989"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E</w:t>
            </w:r>
          </w:p>
        </w:tc>
        <w:tc>
          <w:tcPr>
            <w:tcW w:w="1839" w:type="dxa"/>
            <w:shd w:val="clear" w:color="auto" w:fill="D9D9D9"/>
            <w:vAlign w:val="center"/>
          </w:tcPr>
          <w:p w14:paraId="0290B14C"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F</w:t>
            </w:r>
            <w:r w:rsidRPr="00D90B88">
              <w:rPr>
                <w:rFonts w:ascii="Verdana" w:hAnsi="Verdana" w:cs="Arial"/>
                <w:b/>
                <w:sz w:val="16"/>
                <w:szCs w:val="16"/>
                <w:lang w:eastAsia="pl-PL"/>
              </w:rPr>
              <w:t>=</w:t>
            </w:r>
            <w:proofErr w:type="spellStart"/>
            <w:r w:rsidRPr="00D90B88">
              <w:rPr>
                <w:rFonts w:ascii="Verdana" w:hAnsi="Verdana" w:cs="Arial"/>
                <w:b/>
                <w:sz w:val="16"/>
                <w:szCs w:val="16"/>
                <w:lang w:eastAsia="pl-PL"/>
              </w:rPr>
              <w:t>CxD</w:t>
            </w:r>
            <w:r>
              <w:rPr>
                <w:rFonts w:ascii="Verdana" w:hAnsi="Verdana" w:cs="Arial"/>
                <w:b/>
                <w:sz w:val="16"/>
                <w:szCs w:val="16"/>
                <w:lang w:eastAsia="pl-PL"/>
              </w:rPr>
              <w:t>xE</w:t>
            </w:r>
            <w:proofErr w:type="spellEnd"/>
          </w:p>
        </w:tc>
      </w:tr>
      <w:tr w:rsidR="00CC36A0" w:rsidRPr="00956011" w14:paraId="4447968D" w14:textId="77777777" w:rsidTr="001B7876">
        <w:trPr>
          <w:trHeight w:val="50"/>
          <w:jc w:val="center"/>
        </w:trPr>
        <w:tc>
          <w:tcPr>
            <w:tcW w:w="562" w:type="dxa"/>
            <w:shd w:val="clear" w:color="auto" w:fill="auto"/>
            <w:vAlign w:val="center"/>
          </w:tcPr>
          <w:p w14:paraId="6D683BCF"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1.</w:t>
            </w:r>
          </w:p>
        </w:tc>
        <w:tc>
          <w:tcPr>
            <w:tcW w:w="2694" w:type="dxa"/>
            <w:shd w:val="clear" w:color="auto" w:fill="auto"/>
            <w:vAlign w:val="center"/>
          </w:tcPr>
          <w:p w14:paraId="52CB5EAA" w14:textId="33B3FD9F" w:rsidR="00CC36A0" w:rsidRPr="00D90B88" w:rsidRDefault="00CC36A0" w:rsidP="001B7876">
            <w:pPr>
              <w:widowControl w:val="0"/>
              <w:autoSpaceDE w:val="0"/>
              <w:autoSpaceDN w:val="0"/>
              <w:adjustRightInd w:val="0"/>
              <w:spacing w:before="120" w:line="240" w:lineRule="auto"/>
              <w:jc w:val="left"/>
              <w:rPr>
                <w:rFonts w:ascii="Verdana" w:hAnsi="Verdana" w:cs="Arial"/>
                <w:sz w:val="16"/>
              </w:rPr>
            </w:pPr>
            <w:proofErr w:type="spellStart"/>
            <w:r w:rsidRPr="00187B28">
              <w:rPr>
                <w:rFonts w:ascii="Verdana" w:eastAsia="Calibri" w:hAnsi="Verdana" w:cstheme="minorHAnsi"/>
                <w:b/>
                <w:sz w:val="18"/>
                <w:szCs w:val="18"/>
              </w:rPr>
              <w:t>pH</w:t>
            </w:r>
            <w:proofErr w:type="spellEnd"/>
            <w:r w:rsidRPr="00187B28">
              <w:rPr>
                <w:rFonts w:ascii="Verdana" w:eastAsia="Calibri" w:hAnsi="Verdana" w:cstheme="minorHAnsi"/>
                <w:b/>
                <w:sz w:val="18"/>
                <w:szCs w:val="18"/>
              </w:rPr>
              <w:t xml:space="preserve">/ konduktometr CPC </w:t>
            </w:r>
            <w:r>
              <w:rPr>
                <w:rFonts w:ascii="Verdana" w:eastAsia="Calibri" w:hAnsi="Verdana" w:cstheme="minorHAnsi"/>
                <w:b/>
                <w:sz w:val="18"/>
                <w:szCs w:val="18"/>
              </w:rPr>
              <w:t xml:space="preserve">– 505 </w:t>
            </w:r>
            <w:r w:rsidRPr="00187B28">
              <w:rPr>
                <w:rFonts w:ascii="Verdana" w:eastAsia="Calibri" w:hAnsi="Verdana" w:cstheme="minorHAnsi"/>
                <w:b/>
                <w:sz w:val="18"/>
                <w:szCs w:val="18"/>
              </w:rPr>
              <w:t xml:space="preserve">wraz z czujnikami </w:t>
            </w:r>
            <w:r>
              <w:rPr>
                <w:rFonts w:ascii="Verdana" w:hAnsi="Verdana" w:cs="Arial"/>
                <w:sz w:val="16"/>
                <w:szCs w:val="16"/>
                <w:lang w:eastAsia="pl-PL"/>
              </w:rPr>
              <w:t xml:space="preserve">- </w:t>
            </w:r>
            <w:r w:rsidRPr="00D90B88">
              <w:rPr>
                <w:rFonts w:ascii="Verdana" w:hAnsi="Verdana" w:cs="Arial"/>
                <w:sz w:val="16"/>
                <w:szCs w:val="16"/>
                <w:lang w:eastAsia="pl-PL"/>
              </w:rPr>
              <w:t>zgodnie z Opisem Przedmiotu Zamówienia (Załącznikiem nr 1 do SWZ)</w:t>
            </w:r>
            <w:r w:rsidR="00C45160" w:rsidRPr="00C45160">
              <w:rPr>
                <w:rFonts w:ascii="Verdana" w:hAnsi="Verdana" w:cs="Arial"/>
                <w:b/>
                <w:bCs/>
                <w:sz w:val="16"/>
                <w:szCs w:val="16"/>
                <w:lang w:eastAsia="pl-PL"/>
              </w:rPr>
              <w:t xml:space="preserve"> wraz z wystawieniem certyfikatu i dojazdem serwisanta lub odesłaniem urządzenia.</w:t>
            </w:r>
            <w:r w:rsidRPr="00D90B88">
              <w:rPr>
                <w:rFonts w:ascii="Verdana" w:hAnsi="Verdana" w:cs="Arial"/>
                <w:sz w:val="16"/>
                <w:szCs w:val="16"/>
                <w:lang w:eastAsia="pl-PL"/>
              </w:rPr>
              <w:t xml:space="preserve"> </w:t>
            </w:r>
          </w:p>
          <w:p w14:paraId="5EFB6EA8" w14:textId="77777777" w:rsidR="00CC36A0" w:rsidRPr="00D90B88" w:rsidRDefault="00CC36A0" w:rsidP="001B7876">
            <w:pPr>
              <w:widowControl w:val="0"/>
              <w:autoSpaceDE w:val="0"/>
              <w:autoSpaceDN w:val="0"/>
              <w:adjustRightInd w:val="0"/>
              <w:spacing w:before="120" w:line="240" w:lineRule="auto"/>
              <w:jc w:val="left"/>
              <w:rPr>
                <w:rFonts w:ascii="Verdana" w:hAnsi="Verdana" w:cs="Arial"/>
                <w:sz w:val="16"/>
                <w:szCs w:val="16"/>
                <w:lang w:eastAsia="pl-PL"/>
              </w:rPr>
            </w:pPr>
          </w:p>
        </w:tc>
        <w:tc>
          <w:tcPr>
            <w:tcW w:w="1559" w:type="dxa"/>
            <w:shd w:val="clear" w:color="auto" w:fill="auto"/>
            <w:vAlign w:val="center"/>
          </w:tcPr>
          <w:p w14:paraId="6ED10722" w14:textId="7A228D85" w:rsidR="00CC36A0" w:rsidRDefault="00CC36A0" w:rsidP="001B7876">
            <w:pPr>
              <w:widowControl w:val="0"/>
              <w:autoSpaceDE w:val="0"/>
              <w:autoSpaceDN w:val="0"/>
              <w:adjustRightInd w:val="0"/>
              <w:spacing w:before="120" w:line="240" w:lineRule="auto"/>
              <w:jc w:val="center"/>
              <w:rPr>
                <w:rFonts w:ascii="Verdana" w:hAnsi="Verdana" w:cs="Arial"/>
                <w:b/>
                <w:bCs/>
                <w:sz w:val="16"/>
                <w:szCs w:val="16"/>
                <w:lang w:eastAsia="pl-PL"/>
              </w:rPr>
            </w:pPr>
            <w:r>
              <w:rPr>
                <w:rFonts w:ascii="Verdana" w:hAnsi="Verdana" w:cs="Arial"/>
                <w:b/>
                <w:bCs/>
                <w:sz w:val="16"/>
                <w:szCs w:val="16"/>
                <w:lang w:eastAsia="pl-PL"/>
              </w:rPr>
              <w:t>2</w:t>
            </w:r>
          </w:p>
          <w:p w14:paraId="640B96F7" w14:textId="77777777" w:rsidR="00CC36A0" w:rsidRPr="00C207DC" w:rsidRDefault="00CC36A0" w:rsidP="001B7876">
            <w:pPr>
              <w:widowControl w:val="0"/>
              <w:autoSpaceDE w:val="0"/>
              <w:autoSpaceDN w:val="0"/>
              <w:adjustRightInd w:val="0"/>
              <w:spacing w:before="120" w:line="240" w:lineRule="auto"/>
              <w:rPr>
                <w:rFonts w:ascii="Verdana" w:hAnsi="Verdana" w:cs="Arial"/>
                <w:b/>
                <w:bCs/>
                <w:sz w:val="16"/>
                <w:szCs w:val="16"/>
                <w:lang w:eastAsia="pl-PL"/>
              </w:rPr>
            </w:pPr>
          </w:p>
        </w:tc>
        <w:tc>
          <w:tcPr>
            <w:tcW w:w="1701" w:type="dxa"/>
          </w:tcPr>
          <w:p w14:paraId="2BAB6610" w14:textId="77777777" w:rsidR="00CC36A0" w:rsidRDefault="00CC36A0" w:rsidP="001B7876">
            <w:pPr>
              <w:widowControl w:val="0"/>
              <w:autoSpaceDE w:val="0"/>
              <w:autoSpaceDN w:val="0"/>
              <w:adjustRightInd w:val="0"/>
              <w:spacing w:before="120" w:line="240" w:lineRule="auto"/>
              <w:rPr>
                <w:rFonts w:ascii="Verdana" w:hAnsi="Verdana" w:cs="Arial"/>
                <w:b/>
                <w:bCs/>
                <w:sz w:val="16"/>
                <w:szCs w:val="16"/>
                <w:lang w:eastAsia="pl-PL"/>
              </w:rPr>
            </w:pPr>
          </w:p>
          <w:p w14:paraId="3FFA9E66" w14:textId="77777777" w:rsidR="00C45160" w:rsidRDefault="00C45160" w:rsidP="001B7876">
            <w:pPr>
              <w:widowControl w:val="0"/>
              <w:autoSpaceDE w:val="0"/>
              <w:autoSpaceDN w:val="0"/>
              <w:adjustRightInd w:val="0"/>
              <w:spacing w:before="120" w:line="240" w:lineRule="auto"/>
              <w:jc w:val="center"/>
              <w:rPr>
                <w:rFonts w:ascii="Verdana" w:hAnsi="Verdana" w:cs="Arial"/>
                <w:b/>
                <w:bCs/>
                <w:sz w:val="16"/>
                <w:szCs w:val="16"/>
                <w:lang w:eastAsia="pl-PL"/>
              </w:rPr>
            </w:pPr>
          </w:p>
          <w:p w14:paraId="69772F9A" w14:textId="49EA6391" w:rsidR="00CC36A0" w:rsidRPr="00D90B88" w:rsidRDefault="00CC36A0" w:rsidP="001B7876">
            <w:pPr>
              <w:widowControl w:val="0"/>
              <w:autoSpaceDE w:val="0"/>
              <w:autoSpaceDN w:val="0"/>
              <w:adjustRightInd w:val="0"/>
              <w:spacing w:before="120" w:line="240" w:lineRule="auto"/>
              <w:jc w:val="center"/>
              <w:rPr>
                <w:rFonts w:ascii="Verdana" w:hAnsi="Verdana" w:cs="Arial"/>
                <w:sz w:val="16"/>
                <w:szCs w:val="16"/>
                <w:lang w:eastAsia="pl-PL"/>
              </w:rPr>
            </w:pPr>
            <w:r>
              <w:rPr>
                <w:rFonts w:ascii="Verdana" w:hAnsi="Verdana" w:cs="Arial"/>
                <w:b/>
                <w:bCs/>
                <w:sz w:val="16"/>
                <w:szCs w:val="16"/>
                <w:lang w:eastAsia="pl-PL"/>
              </w:rPr>
              <w:t>3</w:t>
            </w:r>
          </w:p>
        </w:tc>
        <w:tc>
          <w:tcPr>
            <w:tcW w:w="2130" w:type="dxa"/>
            <w:shd w:val="clear" w:color="auto" w:fill="auto"/>
            <w:vAlign w:val="center"/>
          </w:tcPr>
          <w:p w14:paraId="1C6A2534"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sz w:val="16"/>
                <w:szCs w:val="16"/>
                <w:lang w:eastAsia="pl-PL"/>
              </w:rPr>
            </w:pPr>
          </w:p>
        </w:tc>
        <w:tc>
          <w:tcPr>
            <w:tcW w:w="1839" w:type="dxa"/>
            <w:shd w:val="clear" w:color="auto" w:fill="5B9BD5" w:themeFill="accent1"/>
            <w:vAlign w:val="center"/>
          </w:tcPr>
          <w:p w14:paraId="2F21F1D7" w14:textId="77777777" w:rsidR="00CC36A0" w:rsidRPr="00956011" w:rsidRDefault="00CC36A0" w:rsidP="001B7876">
            <w:pPr>
              <w:widowControl w:val="0"/>
              <w:autoSpaceDE w:val="0"/>
              <w:autoSpaceDN w:val="0"/>
              <w:adjustRightInd w:val="0"/>
              <w:spacing w:before="120" w:line="240" w:lineRule="auto"/>
              <w:jc w:val="center"/>
              <w:rPr>
                <w:rFonts w:ascii="Verdana" w:hAnsi="Verdana" w:cs="Arial"/>
                <w:color w:val="5B9BD5" w:themeColor="accent1"/>
                <w:sz w:val="16"/>
                <w:szCs w:val="16"/>
                <w:lang w:eastAsia="pl-PL"/>
              </w:rPr>
            </w:pPr>
          </w:p>
        </w:tc>
      </w:tr>
      <w:bookmarkEnd w:id="6"/>
    </w:tbl>
    <w:p w14:paraId="1C6348E5" w14:textId="77777777" w:rsidR="00294F1E" w:rsidRPr="00EF03B0" w:rsidRDefault="00294F1E" w:rsidP="00EF03B0">
      <w:pPr>
        <w:widowControl w:val="0"/>
        <w:suppressAutoHyphens/>
        <w:spacing w:before="120"/>
        <w:rPr>
          <w:rFonts w:ascii="Verdana" w:hAnsi="Verdana" w:cs="Arial"/>
          <w:b/>
          <w:sz w:val="20"/>
        </w:rPr>
      </w:pPr>
    </w:p>
    <w:p w14:paraId="3EDFDC96" w14:textId="1900ED1B" w:rsidR="00294F1E" w:rsidRDefault="00294F1E" w:rsidP="00EF03B0">
      <w:pPr>
        <w:pStyle w:val="Akapitzlist"/>
        <w:widowControl w:val="0"/>
        <w:suppressAutoHyphens/>
        <w:spacing w:before="120"/>
        <w:ind w:left="426"/>
        <w:rPr>
          <w:rFonts w:ascii="Verdana" w:hAnsi="Verdana" w:cs="Arial"/>
          <w:b/>
          <w:sz w:val="20"/>
        </w:rPr>
      </w:pPr>
      <w:r w:rsidRPr="00294F1E">
        <w:rPr>
          <w:rFonts w:ascii="Verdana" w:hAnsi="Verdana" w:cs="Arial"/>
          <w:b/>
          <w:sz w:val="20"/>
        </w:rPr>
        <w:t>[......] PLN słownie:  [......] netto, powiększoną o wartość podatku (….%) VAT w wysokości [.....] PLN słownie: [......] wyliczoną zgodnie z aktualnie obowiązującymi przepisami prawa, co da cenę w wysokości: [......] PLN słownie:  [......] brutto.</w:t>
      </w:r>
    </w:p>
    <w:p w14:paraId="12A15E85" w14:textId="77777777" w:rsidR="00EF03B0" w:rsidRPr="00EF03B0" w:rsidRDefault="00EF03B0" w:rsidP="00EF03B0">
      <w:pPr>
        <w:pStyle w:val="Akapitzlist"/>
        <w:widowControl w:val="0"/>
        <w:suppressAutoHyphens/>
        <w:spacing w:before="120"/>
        <w:ind w:left="426"/>
        <w:rPr>
          <w:rFonts w:ascii="Verdana" w:hAnsi="Verdana" w:cs="Arial"/>
          <w:b/>
          <w:sz w:val="20"/>
        </w:rPr>
      </w:pPr>
    </w:p>
    <w:p w14:paraId="3BCA7554" w14:textId="0E858495" w:rsidR="00294F1E" w:rsidRDefault="00294F1E" w:rsidP="00294F1E">
      <w:pPr>
        <w:pStyle w:val="Akapitzlist"/>
        <w:widowControl w:val="0"/>
        <w:suppressAutoHyphens/>
        <w:spacing w:before="120"/>
        <w:ind w:left="426"/>
        <w:rPr>
          <w:rFonts w:ascii="Verdana" w:hAnsi="Verdana" w:cs="Arial"/>
          <w:b/>
          <w:sz w:val="20"/>
        </w:rPr>
      </w:pPr>
      <w:r w:rsidRPr="00294F1E">
        <w:rPr>
          <w:rFonts w:ascii="Verdana" w:hAnsi="Verdana" w:cs="Arial"/>
          <w:b/>
          <w:sz w:val="20"/>
        </w:rPr>
        <w:lastRenderedPageBreak/>
        <w:t xml:space="preserve">Część nr </w:t>
      </w:r>
      <w:r w:rsidR="003937A4">
        <w:rPr>
          <w:rFonts w:ascii="Verdana" w:hAnsi="Verdana" w:cs="Arial"/>
          <w:b/>
          <w:sz w:val="20"/>
        </w:rPr>
        <w:t>6</w:t>
      </w:r>
      <w:r w:rsidRPr="00294F1E">
        <w:rPr>
          <w:rFonts w:ascii="Verdana" w:hAnsi="Verdana" w:cs="Arial"/>
          <w:b/>
          <w:sz w:val="20"/>
        </w:rPr>
        <w:t>:</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94"/>
        <w:gridCol w:w="1559"/>
        <w:gridCol w:w="1701"/>
        <w:gridCol w:w="2130"/>
        <w:gridCol w:w="1839"/>
      </w:tblGrid>
      <w:tr w:rsidR="00CC36A0" w:rsidRPr="00D90B88" w14:paraId="15416E62" w14:textId="77777777" w:rsidTr="001B7876">
        <w:trPr>
          <w:trHeight w:val="727"/>
          <w:jc w:val="center"/>
        </w:trPr>
        <w:tc>
          <w:tcPr>
            <w:tcW w:w="562" w:type="dxa"/>
            <w:shd w:val="clear" w:color="auto" w:fill="D9D9D9"/>
            <w:vAlign w:val="center"/>
          </w:tcPr>
          <w:p w14:paraId="04DB07FD"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L.p.</w:t>
            </w:r>
          </w:p>
        </w:tc>
        <w:tc>
          <w:tcPr>
            <w:tcW w:w="2694" w:type="dxa"/>
            <w:shd w:val="clear" w:color="auto" w:fill="D9D9D9"/>
            <w:vAlign w:val="center"/>
          </w:tcPr>
          <w:p w14:paraId="61CE2B62"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Przedmiot zamówienia</w:t>
            </w:r>
          </w:p>
        </w:tc>
        <w:tc>
          <w:tcPr>
            <w:tcW w:w="1559" w:type="dxa"/>
            <w:shd w:val="clear" w:color="auto" w:fill="D9D9D9"/>
            <w:vAlign w:val="center"/>
          </w:tcPr>
          <w:p w14:paraId="3D632A77"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Ilość</w:t>
            </w:r>
            <w:r>
              <w:rPr>
                <w:rFonts w:ascii="Verdana" w:hAnsi="Verdana" w:cs="Arial"/>
                <w:b/>
                <w:sz w:val="16"/>
                <w:szCs w:val="16"/>
                <w:lang w:eastAsia="pl-PL"/>
              </w:rPr>
              <w:t xml:space="preserve"> przyrządów pomiarowych</w:t>
            </w:r>
          </w:p>
          <w:p w14:paraId="2060E53C"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w:t>
            </w:r>
            <w:r>
              <w:rPr>
                <w:rFonts w:ascii="Verdana" w:hAnsi="Verdana" w:cs="Arial"/>
                <w:b/>
                <w:sz w:val="16"/>
                <w:szCs w:val="16"/>
                <w:lang w:eastAsia="pl-PL"/>
              </w:rPr>
              <w:t>szt.</w:t>
            </w:r>
            <w:r w:rsidRPr="00D90B88">
              <w:rPr>
                <w:rFonts w:ascii="Verdana" w:hAnsi="Verdana" w:cs="Arial"/>
                <w:b/>
                <w:sz w:val="16"/>
                <w:szCs w:val="16"/>
                <w:lang w:eastAsia="pl-PL"/>
              </w:rPr>
              <w:t>]</w:t>
            </w:r>
          </w:p>
        </w:tc>
        <w:tc>
          <w:tcPr>
            <w:tcW w:w="1701" w:type="dxa"/>
            <w:shd w:val="clear" w:color="auto" w:fill="D9D9D9"/>
          </w:tcPr>
          <w:p w14:paraId="4046E5A5"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Ilość przeglądów</w:t>
            </w:r>
          </w:p>
        </w:tc>
        <w:tc>
          <w:tcPr>
            <w:tcW w:w="2130" w:type="dxa"/>
            <w:shd w:val="clear" w:color="auto" w:fill="D9D9D9"/>
            <w:vAlign w:val="center"/>
          </w:tcPr>
          <w:p w14:paraId="7AE4C347"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 xml:space="preserve">Cena jednostkowa netto/za 1 </w:t>
            </w:r>
            <w:r>
              <w:rPr>
                <w:rFonts w:ascii="Verdana" w:hAnsi="Verdana" w:cs="Arial"/>
                <w:b/>
                <w:sz w:val="16"/>
                <w:szCs w:val="16"/>
                <w:lang w:eastAsia="pl-PL"/>
              </w:rPr>
              <w:t>usługę</w:t>
            </w:r>
            <w:r w:rsidRPr="00D90B88">
              <w:rPr>
                <w:rFonts w:ascii="Verdana" w:hAnsi="Verdana" w:cs="Arial"/>
                <w:b/>
                <w:sz w:val="16"/>
                <w:szCs w:val="16"/>
                <w:lang w:eastAsia="pl-PL"/>
              </w:rPr>
              <w:t xml:space="preserve"> [PLN]</w:t>
            </w:r>
          </w:p>
        </w:tc>
        <w:tc>
          <w:tcPr>
            <w:tcW w:w="1839" w:type="dxa"/>
            <w:shd w:val="clear" w:color="auto" w:fill="D9D9D9"/>
            <w:vAlign w:val="center"/>
          </w:tcPr>
          <w:p w14:paraId="352480EA"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Wartość</w:t>
            </w:r>
          </w:p>
          <w:p w14:paraId="5472703E"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netto [PLN]</w:t>
            </w:r>
            <w:r>
              <w:rPr>
                <w:rFonts w:ascii="Verdana" w:hAnsi="Verdana" w:cs="Arial"/>
                <w:b/>
                <w:sz w:val="16"/>
                <w:szCs w:val="16"/>
                <w:lang w:eastAsia="pl-PL"/>
              </w:rPr>
              <w:t>*</w:t>
            </w:r>
          </w:p>
          <w:p w14:paraId="4548CF31"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sz w:val="16"/>
                <w:szCs w:val="16"/>
                <w:lang w:eastAsia="pl-PL"/>
              </w:rPr>
            </w:pPr>
          </w:p>
        </w:tc>
      </w:tr>
      <w:tr w:rsidR="00CC36A0" w:rsidRPr="00D90B88" w14:paraId="7A51DADC" w14:textId="77777777" w:rsidTr="001B7876">
        <w:trPr>
          <w:trHeight w:val="315"/>
          <w:jc w:val="center"/>
        </w:trPr>
        <w:tc>
          <w:tcPr>
            <w:tcW w:w="562" w:type="dxa"/>
            <w:shd w:val="clear" w:color="auto" w:fill="D9D9D9"/>
            <w:vAlign w:val="center"/>
          </w:tcPr>
          <w:p w14:paraId="0A346871"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A</w:t>
            </w:r>
          </w:p>
        </w:tc>
        <w:tc>
          <w:tcPr>
            <w:tcW w:w="2694" w:type="dxa"/>
            <w:shd w:val="clear" w:color="auto" w:fill="D9D9D9"/>
            <w:vAlign w:val="center"/>
          </w:tcPr>
          <w:p w14:paraId="17976B6E"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B</w:t>
            </w:r>
          </w:p>
        </w:tc>
        <w:tc>
          <w:tcPr>
            <w:tcW w:w="1559" w:type="dxa"/>
            <w:shd w:val="clear" w:color="auto" w:fill="D9D9D9"/>
            <w:vAlign w:val="center"/>
          </w:tcPr>
          <w:p w14:paraId="27010D2A"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C</w:t>
            </w:r>
          </w:p>
        </w:tc>
        <w:tc>
          <w:tcPr>
            <w:tcW w:w="1701" w:type="dxa"/>
            <w:shd w:val="clear" w:color="auto" w:fill="D9D9D9"/>
          </w:tcPr>
          <w:p w14:paraId="6E62D28E"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D</w:t>
            </w:r>
          </w:p>
        </w:tc>
        <w:tc>
          <w:tcPr>
            <w:tcW w:w="2130" w:type="dxa"/>
            <w:shd w:val="clear" w:color="auto" w:fill="D9D9D9"/>
          </w:tcPr>
          <w:p w14:paraId="60348AAB"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E</w:t>
            </w:r>
          </w:p>
        </w:tc>
        <w:tc>
          <w:tcPr>
            <w:tcW w:w="1839" w:type="dxa"/>
            <w:shd w:val="clear" w:color="auto" w:fill="D9D9D9"/>
            <w:vAlign w:val="center"/>
          </w:tcPr>
          <w:p w14:paraId="5AB8B057"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F</w:t>
            </w:r>
            <w:r w:rsidRPr="00D90B88">
              <w:rPr>
                <w:rFonts w:ascii="Verdana" w:hAnsi="Verdana" w:cs="Arial"/>
                <w:b/>
                <w:sz w:val="16"/>
                <w:szCs w:val="16"/>
                <w:lang w:eastAsia="pl-PL"/>
              </w:rPr>
              <w:t>=</w:t>
            </w:r>
            <w:proofErr w:type="spellStart"/>
            <w:r w:rsidRPr="00D90B88">
              <w:rPr>
                <w:rFonts w:ascii="Verdana" w:hAnsi="Verdana" w:cs="Arial"/>
                <w:b/>
                <w:sz w:val="16"/>
                <w:szCs w:val="16"/>
                <w:lang w:eastAsia="pl-PL"/>
              </w:rPr>
              <w:t>CxD</w:t>
            </w:r>
            <w:r>
              <w:rPr>
                <w:rFonts w:ascii="Verdana" w:hAnsi="Verdana" w:cs="Arial"/>
                <w:b/>
                <w:sz w:val="16"/>
                <w:szCs w:val="16"/>
                <w:lang w:eastAsia="pl-PL"/>
              </w:rPr>
              <w:t>xE</w:t>
            </w:r>
            <w:proofErr w:type="spellEnd"/>
          </w:p>
        </w:tc>
      </w:tr>
      <w:tr w:rsidR="00CC36A0" w:rsidRPr="00956011" w14:paraId="7ED36BDE" w14:textId="77777777" w:rsidTr="001B7876">
        <w:trPr>
          <w:trHeight w:val="50"/>
          <w:jc w:val="center"/>
        </w:trPr>
        <w:tc>
          <w:tcPr>
            <w:tcW w:w="562" w:type="dxa"/>
            <w:shd w:val="clear" w:color="auto" w:fill="auto"/>
            <w:vAlign w:val="center"/>
          </w:tcPr>
          <w:p w14:paraId="31462149"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b/>
                <w:sz w:val="16"/>
                <w:szCs w:val="16"/>
                <w:lang w:eastAsia="pl-PL"/>
              </w:rPr>
            </w:pPr>
            <w:r w:rsidRPr="00D90B88">
              <w:rPr>
                <w:rFonts w:ascii="Verdana" w:hAnsi="Verdana" w:cs="Arial"/>
                <w:b/>
                <w:sz w:val="16"/>
                <w:szCs w:val="16"/>
                <w:lang w:eastAsia="pl-PL"/>
              </w:rPr>
              <w:t>1.</w:t>
            </w:r>
          </w:p>
        </w:tc>
        <w:tc>
          <w:tcPr>
            <w:tcW w:w="2694" w:type="dxa"/>
            <w:shd w:val="clear" w:color="auto" w:fill="auto"/>
            <w:vAlign w:val="center"/>
          </w:tcPr>
          <w:p w14:paraId="6A77AEA1" w14:textId="70B229DD" w:rsidR="00CC36A0" w:rsidRPr="00D90B88" w:rsidRDefault="00CC36A0" w:rsidP="001B7876">
            <w:pPr>
              <w:widowControl w:val="0"/>
              <w:autoSpaceDE w:val="0"/>
              <w:autoSpaceDN w:val="0"/>
              <w:adjustRightInd w:val="0"/>
              <w:spacing w:before="120" w:line="240" w:lineRule="auto"/>
              <w:jc w:val="left"/>
              <w:rPr>
                <w:rFonts w:ascii="Verdana" w:hAnsi="Verdana" w:cs="Arial"/>
                <w:sz w:val="16"/>
              </w:rPr>
            </w:pPr>
            <w:r w:rsidRPr="00187B28">
              <w:rPr>
                <w:rFonts w:ascii="Verdana" w:eastAsia="Calibri" w:hAnsi="Verdana" w:cstheme="minorHAnsi"/>
                <w:b/>
                <w:sz w:val="18"/>
                <w:szCs w:val="18"/>
              </w:rPr>
              <w:t xml:space="preserve">Spektrofotometr DR 3900  </w:t>
            </w:r>
            <w:r>
              <w:rPr>
                <w:rFonts w:ascii="Verdana" w:hAnsi="Verdana" w:cs="Arial"/>
                <w:sz w:val="16"/>
                <w:szCs w:val="16"/>
                <w:lang w:eastAsia="pl-PL"/>
              </w:rPr>
              <w:t xml:space="preserve">- </w:t>
            </w:r>
            <w:r w:rsidRPr="00D90B88">
              <w:rPr>
                <w:rFonts w:ascii="Verdana" w:hAnsi="Verdana" w:cs="Arial"/>
                <w:sz w:val="16"/>
                <w:szCs w:val="16"/>
                <w:lang w:eastAsia="pl-PL"/>
              </w:rPr>
              <w:t>zgodnie z Opisem Przedmiotu Zamówienia (Załącznikiem nr 1 do SWZ)</w:t>
            </w:r>
            <w:r w:rsidR="00C45160" w:rsidRPr="00C45160">
              <w:rPr>
                <w:rFonts w:ascii="Verdana" w:hAnsi="Verdana" w:cs="Arial"/>
                <w:b/>
                <w:bCs/>
                <w:sz w:val="16"/>
                <w:szCs w:val="16"/>
                <w:lang w:eastAsia="pl-PL"/>
              </w:rPr>
              <w:t xml:space="preserve"> wraz z wystawieniem certyfikatu i dojazdem serwisanta lub odesłaniem urządzenia.</w:t>
            </w:r>
            <w:r w:rsidRPr="00D90B88">
              <w:rPr>
                <w:rFonts w:ascii="Verdana" w:hAnsi="Verdana" w:cs="Arial"/>
                <w:sz w:val="16"/>
                <w:szCs w:val="16"/>
                <w:lang w:eastAsia="pl-PL"/>
              </w:rPr>
              <w:t xml:space="preserve"> </w:t>
            </w:r>
          </w:p>
          <w:p w14:paraId="0C7350C6" w14:textId="77777777" w:rsidR="00CC36A0" w:rsidRPr="00D90B88" w:rsidRDefault="00CC36A0" w:rsidP="001B7876">
            <w:pPr>
              <w:widowControl w:val="0"/>
              <w:autoSpaceDE w:val="0"/>
              <w:autoSpaceDN w:val="0"/>
              <w:adjustRightInd w:val="0"/>
              <w:spacing w:before="120" w:line="240" w:lineRule="auto"/>
              <w:jc w:val="left"/>
              <w:rPr>
                <w:rFonts w:ascii="Verdana" w:hAnsi="Verdana" w:cs="Arial"/>
                <w:sz w:val="16"/>
                <w:szCs w:val="16"/>
                <w:lang w:eastAsia="pl-PL"/>
              </w:rPr>
            </w:pPr>
          </w:p>
        </w:tc>
        <w:tc>
          <w:tcPr>
            <w:tcW w:w="1559" w:type="dxa"/>
            <w:shd w:val="clear" w:color="auto" w:fill="auto"/>
            <w:vAlign w:val="center"/>
          </w:tcPr>
          <w:p w14:paraId="3EEE8031" w14:textId="77777777" w:rsidR="00CC36A0" w:rsidRDefault="00CC36A0" w:rsidP="001B7876">
            <w:pPr>
              <w:widowControl w:val="0"/>
              <w:autoSpaceDE w:val="0"/>
              <w:autoSpaceDN w:val="0"/>
              <w:adjustRightInd w:val="0"/>
              <w:spacing w:before="120" w:line="240" w:lineRule="auto"/>
              <w:jc w:val="center"/>
              <w:rPr>
                <w:rFonts w:ascii="Verdana" w:hAnsi="Verdana" w:cs="Arial"/>
                <w:b/>
                <w:bCs/>
                <w:sz w:val="16"/>
                <w:szCs w:val="16"/>
                <w:lang w:eastAsia="pl-PL"/>
              </w:rPr>
            </w:pPr>
            <w:r>
              <w:rPr>
                <w:rFonts w:ascii="Verdana" w:hAnsi="Verdana" w:cs="Arial"/>
                <w:b/>
                <w:bCs/>
                <w:sz w:val="16"/>
                <w:szCs w:val="16"/>
                <w:lang w:eastAsia="pl-PL"/>
              </w:rPr>
              <w:t>2</w:t>
            </w:r>
          </w:p>
          <w:p w14:paraId="5EB89D7C" w14:textId="77777777" w:rsidR="00CC36A0" w:rsidRPr="00C207DC" w:rsidRDefault="00CC36A0" w:rsidP="001B7876">
            <w:pPr>
              <w:widowControl w:val="0"/>
              <w:autoSpaceDE w:val="0"/>
              <w:autoSpaceDN w:val="0"/>
              <w:adjustRightInd w:val="0"/>
              <w:spacing w:before="120" w:line="240" w:lineRule="auto"/>
              <w:rPr>
                <w:rFonts w:ascii="Verdana" w:hAnsi="Verdana" w:cs="Arial"/>
                <w:b/>
                <w:bCs/>
                <w:sz w:val="16"/>
                <w:szCs w:val="16"/>
                <w:lang w:eastAsia="pl-PL"/>
              </w:rPr>
            </w:pPr>
          </w:p>
        </w:tc>
        <w:tc>
          <w:tcPr>
            <w:tcW w:w="1701" w:type="dxa"/>
          </w:tcPr>
          <w:p w14:paraId="6B7E7509" w14:textId="77777777" w:rsidR="00CC36A0" w:rsidRDefault="00CC36A0" w:rsidP="001B7876">
            <w:pPr>
              <w:widowControl w:val="0"/>
              <w:autoSpaceDE w:val="0"/>
              <w:autoSpaceDN w:val="0"/>
              <w:adjustRightInd w:val="0"/>
              <w:spacing w:before="120" w:line="240" w:lineRule="auto"/>
              <w:rPr>
                <w:rFonts w:ascii="Verdana" w:hAnsi="Verdana" w:cs="Arial"/>
                <w:b/>
                <w:bCs/>
                <w:sz w:val="16"/>
                <w:szCs w:val="16"/>
                <w:lang w:eastAsia="pl-PL"/>
              </w:rPr>
            </w:pPr>
          </w:p>
          <w:p w14:paraId="6DDAAB66" w14:textId="77777777" w:rsidR="00C45160" w:rsidRDefault="00C45160" w:rsidP="001B7876">
            <w:pPr>
              <w:widowControl w:val="0"/>
              <w:autoSpaceDE w:val="0"/>
              <w:autoSpaceDN w:val="0"/>
              <w:adjustRightInd w:val="0"/>
              <w:spacing w:before="120" w:line="240" w:lineRule="auto"/>
              <w:jc w:val="center"/>
              <w:rPr>
                <w:rFonts w:ascii="Verdana" w:hAnsi="Verdana" w:cs="Arial"/>
                <w:b/>
                <w:bCs/>
                <w:sz w:val="16"/>
                <w:szCs w:val="16"/>
                <w:lang w:eastAsia="pl-PL"/>
              </w:rPr>
            </w:pPr>
          </w:p>
          <w:p w14:paraId="6D5CD60C" w14:textId="7DFCFF4A" w:rsidR="00CC36A0" w:rsidRPr="00D90B88" w:rsidRDefault="00CC36A0" w:rsidP="001B7876">
            <w:pPr>
              <w:widowControl w:val="0"/>
              <w:autoSpaceDE w:val="0"/>
              <w:autoSpaceDN w:val="0"/>
              <w:adjustRightInd w:val="0"/>
              <w:spacing w:before="120" w:line="240" w:lineRule="auto"/>
              <w:jc w:val="center"/>
              <w:rPr>
                <w:rFonts w:ascii="Verdana" w:hAnsi="Verdana" w:cs="Arial"/>
                <w:sz w:val="16"/>
                <w:szCs w:val="16"/>
                <w:lang w:eastAsia="pl-PL"/>
              </w:rPr>
            </w:pPr>
            <w:r>
              <w:rPr>
                <w:rFonts w:ascii="Verdana" w:hAnsi="Verdana" w:cs="Arial"/>
                <w:b/>
                <w:bCs/>
                <w:sz w:val="16"/>
                <w:szCs w:val="16"/>
                <w:lang w:eastAsia="pl-PL"/>
              </w:rPr>
              <w:t>3</w:t>
            </w:r>
          </w:p>
        </w:tc>
        <w:tc>
          <w:tcPr>
            <w:tcW w:w="2130" w:type="dxa"/>
            <w:shd w:val="clear" w:color="auto" w:fill="auto"/>
            <w:vAlign w:val="center"/>
          </w:tcPr>
          <w:p w14:paraId="1D8C8D43" w14:textId="77777777" w:rsidR="00CC36A0" w:rsidRPr="00D90B88" w:rsidRDefault="00CC36A0" w:rsidP="001B7876">
            <w:pPr>
              <w:widowControl w:val="0"/>
              <w:autoSpaceDE w:val="0"/>
              <w:autoSpaceDN w:val="0"/>
              <w:adjustRightInd w:val="0"/>
              <w:spacing w:before="120" w:line="240" w:lineRule="auto"/>
              <w:jc w:val="center"/>
              <w:rPr>
                <w:rFonts w:ascii="Verdana" w:hAnsi="Verdana" w:cs="Arial"/>
                <w:sz w:val="16"/>
                <w:szCs w:val="16"/>
                <w:lang w:eastAsia="pl-PL"/>
              </w:rPr>
            </w:pPr>
          </w:p>
        </w:tc>
        <w:tc>
          <w:tcPr>
            <w:tcW w:w="1839" w:type="dxa"/>
            <w:shd w:val="clear" w:color="auto" w:fill="5B9BD5" w:themeFill="accent1"/>
            <w:vAlign w:val="center"/>
          </w:tcPr>
          <w:p w14:paraId="34140368" w14:textId="77777777" w:rsidR="00CC36A0" w:rsidRPr="00956011" w:rsidRDefault="00CC36A0" w:rsidP="001B7876">
            <w:pPr>
              <w:widowControl w:val="0"/>
              <w:autoSpaceDE w:val="0"/>
              <w:autoSpaceDN w:val="0"/>
              <w:adjustRightInd w:val="0"/>
              <w:spacing w:before="120" w:line="240" w:lineRule="auto"/>
              <w:jc w:val="center"/>
              <w:rPr>
                <w:rFonts w:ascii="Verdana" w:hAnsi="Verdana" w:cs="Arial"/>
                <w:color w:val="5B9BD5" w:themeColor="accent1"/>
                <w:sz w:val="16"/>
                <w:szCs w:val="16"/>
                <w:lang w:eastAsia="pl-PL"/>
              </w:rPr>
            </w:pPr>
          </w:p>
        </w:tc>
      </w:tr>
    </w:tbl>
    <w:p w14:paraId="1B08F3E2" w14:textId="77777777" w:rsidR="00CC36A0" w:rsidRPr="00294F1E" w:rsidRDefault="00CC36A0" w:rsidP="00294F1E">
      <w:pPr>
        <w:pStyle w:val="Akapitzlist"/>
        <w:widowControl w:val="0"/>
        <w:suppressAutoHyphens/>
        <w:spacing w:before="120"/>
        <w:ind w:left="426"/>
        <w:rPr>
          <w:rFonts w:ascii="Verdana" w:hAnsi="Verdana" w:cs="Arial"/>
          <w:b/>
          <w:sz w:val="20"/>
        </w:rPr>
      </w:pPr>
    </w:p>
    <w:p w14:paraId="6103F626" w14:textId="77777777" w:rsidR="00294F1E" w:rsidRPr="00294F1E" w:rsidRDefault="00294F1E" w:rsidP="00294F1E">
      <w:pPr>
        <w:pStyle w:val="Akapitzlist"/>
        <w:widowControl w:val="0"/>
        <w:suppressAutoHyphens/>
        <w:spacing w:before="120"/>
        <w:ind w:left="426"/>
        <w:rPr>
          <w:rFonts w:ascii="Verdana" w:hAnsi="Verdana" w:cs="Arial"/>
          <w:b/>
          <w:sz w:val="20"/>
        </w:rPr>
      </w:pPr>
    </w:p>
    <w:p w14:paraId="7E545A80" w14:textId="7006F973" w:rsidR="00294F1E" w:rsidRDefault="00294F1E" w:rsidP="00294F1E">
      <w:pPr>
        <w:pStyle w:val="Akapitzlist"/>
        <w:widowControl w:val="0"/>
        <w:suppressAutoHyphens/>
        <w:spacing w:before="120"/>
        <w:ind w:left="426"/>
        <w:rPr>
          <w:rFonts w:ascii="Verdana" w:hAnsi="Verdana" w:cs="Arial"/>
          <w:b/>
          <w:sz w:val="20"/>
        </w:rPr>
      </w:pPr>
      <w:r w:rsidRPr="00294F1E">
        <w:rPr>
          <w:rFonts w:ascii="Verdana" w:hAnsi="Verdana" w:cs="Arial"/>
          <w:b/>
          <w:sz w:val="20"/>
        </w:rPr>
        <w:t>[......] PLN słownie:  [......] netto, powiększoną o wartość podatku (….%) VAT w wysokości [.....] PLN słownie: [......] wyliczoną zgodnie z aktualnie obowiązującymi przepisami prawa, co da cenę w wysokości: [......] PLN słownie:  [......] brutto.</w:t>
      </w:r>
    </w:p>
    <w:p w14:paraId="7DB9212F" w14:textId="77777777" w:rsidR="00CC36A0" w:rsidRDefault="00CC36A0" w:rsidP="00294F1E">
      <w:pPr>
        <w:pStyle w:val="Akapitzlist"/>
        <w:widowControl w:val="0"/>
        <w:suppressAutoHyphens/>
        <w:spacing w:before="120"/>
        <w:ind w:left="426"/>
        <w:rPr>
          <w:rFonts w:ascii="Verdana" w:hAnsi="Verdana" w:cs="Arial"/>
          <w:b/>
          <w:sz w:val="20"/>
        </w:rPr>
      </w:pPr>
    </w:p>
    <w:p w14:paraId="134AAA18" w14:textId="77777777" w:rsidR="00C207DC" w:rsidRDefault="00C207DC" w:rsidP="00294F1E">
      <w:pPr>
        <w:pStyle w:val="Akapitzlist"/>
        <w:widowControl w:val="0"/>
        <w:suppressAutoHyphens/>
        <w:spacing w:before="120"/>
        <w:ind w:left="426"/>
        <w:rPr>
          <w:rFonts w:ascii="Verdana" w:hAnsi="Verdana" w:cs="Arial"/>
          <w:b/>
          <w:sz w:val="20"/>
        </w:rPr>
      </w:pPr>
    </w:p>
    <w:p w14:paraId="7674E551" w14:textId="19D3DE7D" w:rsidR="00C207DC" w:rsidRDefault="00C207DC" w:rsidP="00294F1E">
      <w:pPr>
        <w:pStyle w:val="Akapitzlist"/>
        <w:widowControl w:val="0"/>
        <w:suppressAutoHyphens/>
        <w:spacing w:before="120"/>
        <w:ind w:left="426"/>
        <w:rPr>
          <w:rFonts w:ascii="Verdana" w:hAnsi="Verdana" w:cs="Arial"/>
          <w:b/>
          <w:sz w:val="20"/>
        </w:rPr>
      </w:pPr>
      <w:r w:rsidRPr="00AF5AC0">
        <w:rPr>
          <w:rFonts w:ascii="Verdana" w:hAnsi="Verdana" w:cs="Arial"/>
          <w:b/>
          <w:sz w:val="20"/>
          <w:shd w:val="clear" w:color="auto" w:fill="5B9BD5" w:themeFill="accent1"/>
        </w:rPr>
        <w:t>*Uwaga!</w:t>
      </w:r>
      <w:r w:rsidRPr="00C207DC">
        <w:rPr>
          <w:rFonts w:ascii="Verdana" w:hAnsi="Verdana" w:cs="Arial"/>
          <w:b/>
          <w:sz w:val="20"/>
        </w:rPr>
        <w:t xml:space="preserve"> Ceny jednostkowe netto z kolumny „</w:t>
      </w:r>
      <w:r w:rsidR="00AF5AC0">
        <w:rPr>
          <w:rFonts w:ascii="Verdana" w:hAnsi="Verdana" w:cs="Arial"/>
          <w:b/>
          <w:sz w:val="20"/>
        </w:rPr>
        <w:t>F</w:t>
      </w:r>
      <w:r w:rsidRPr="00C207DC">
        <w:rPr>
          <w:rFonts w:ascii="Verdana" w:hAnsi="Verdana" w:cs="Arial"/>
          <w:b/>
          <w:sz w:val="20"/>
        </w:rPr>
        <w:t>” należy wpisać w elektronicznym formularzu ofertowym zamieszczonym w Systemie Zakupowym GK PGE.</w:t>
      </w:r>
    </w:p>
    <w:p w14:paraId="55C7D376" w14:textId="77777777" w:rsidR="00C207DC" w:rsidRDefault="00C207DC" w:rsidP="00294F1E">
      <w:pPr>
        <w:pStyle w:val="Akapitzlist"/>
        <w:widowControl w:val="0"/>
        <w:suppressAutoHyphens/>
        <w:spacing w:before="120"/>
        <w:ind w:left="426"/>
        <w:rPr>
          <w:rFonts w:ascii="Verdana" w:hAnsi="Verdana" w:cs="Arial"/>
          <w:b/>
          <w:sz w:val="20"/>
        </w:rPr>
      </w:pPr>
    </w:p>
    <w:p w14:paraId="0307B2AE" w14:textId="77777777" w:rsidR="002905DE" w:rsidRDefault="002905DE" w:rsidP="002905DE">
      <w:pPr>
        <w:pStyle w:val="Akapitzlist"/>
        <w:widowControl w:val="0"/>
        <w:suppressAutoHyphens/>
        <w:spacing w:before="120"/>
        <w:ind w:left="426"/>
        <w:rPr>
          <w:rFonts w:ascii="Verdana" w:hAnsi="Verdana" w:cs="Arial"/>
          <w:b/>
          <w:sz w:val="20"/>
        </w:rPr>
      </w:pPr>
    </w:p>
    <w:p w14:paraId="595E6380" w14:textId="77777777" w:rsidR="002905DE" w:rsidRPr="00C30D1F" w:rsidRDefault="002905DE" w:rsidP="002905DE">
      <w:pPr>
        <w:widowControl w:val="0"/>
        <w:suppressAutoHyphens/>
        <w:ind w:firstLine="426"/>
        <w:rPr>
          <w:rFonts w:ascii="Verdana" w:hAnsi="Verdana" w:cs="Arial"/>
          <w:b/>
          <w:sz w:val="18"/>
          <w:szCs w:val="18"/>
        </w:rPr>
      </w:pPr>
      <w:r w:rsidRPr="00C30D1F">
        <w:rPr>
          <w:rFonts w:ascii="Verdana" w:hAnsi="Verdana" w:cs="Arial"/>
          <w:b/>
          <w:sz w:val="18"/>
          <w:szCs w:val="18"/>
        </w:rPr>
        <w:t>Uwaga!:</w:t>
      </w:r>
    </w:p>
    <w:p w14:paraId="151BF860" w14:textId="77777777" w:rsidR="002905DE" w:rsidRPr="00A84D03" w:rsidRDefault="002905DE" w:rsidP="002905DE">
      <w:pPr>
        <w:widowControl w:val="0"/>
        <w:suppressAutoHyphens/>
        <w:ind w:left="425"/>
        <w:rPr>
          <w:rFonts w:asciiTheme="minorHAnsi" w:hAnsiTheme="minorHAnsi" w:cs="Arial"/>
          <w:b/>
          <w:szCs w:val="22"/>
        </w:rPr>
      </w:pPr>
      <w:r w:rsidRPr="00C30D1F">
        <w:rPr>
          <w:rFonts w:ascii="Verdana" w:hAnsi="Verdana" w:cs="Arial"/>
          <w:b/>
          <w:sz w:val="18"/>
          <w:szCs w:val="18"/>
        </w:rPr>
        <w:t xml:space="preserve">Wykonawca może złożyć ofertę na dowolną ilość części (na wszystkie części </w:t>
      </w:r>
      <w:r w:rsidRPr="00C30D1F">
        <w:rPr>
          <w:rFonts w:ascii="Verdana" w:hAnsi="Verdana" w:cs="Arial"/>
          <w:b/>
          <w:sz w:val="18"/>
          <w:szCs w:val="18"/>
        </w:rPr>
        <w:br/>
        <w:t>lub wybraną część). W przypadku składania oferty na jedną część, należy skreślić</w:t>
      </w:r>
      <w:r>
        <w:rPr>
          <w:rFonts w:ascii="Verdana" w:hAnsi="Verdana" w:cs="Arial"/>
          <w:b/>
          <w:sz w:val="18"/>
          <w:szCs w:val="18"/>
        </w:rPr>
        <w:t xml:space="preserve"> tą część, której</w:t>
      </w:r>
      <w:r w:rsidRPr="00C30D1F">
        <w:rPr>
          <w:rFonts w:ascii="Verdana" w:hAnsi="Verdana" w:cs="Arial"/>
          <w:b/>
          <w:sz w:val="18"/>
          <w:szCs w:val="18"/>
        </w:rPr>
        <w:t xml:space="preserve"> oferta nie dotyczy</w:t>
      </w:r>
      <w:r w:rsidRPr="00C30D1F">
        <w:rPr>
          <w:rFonts w:asciiTheme="minorHAnsi" w:hAnsiTheme="minorHAnsi" w:cs="Arial"/>
          <w:b/>
          <w:szCs w:val="22"/>
        </w:rPr>
        <w:t>.</w:t>
      </w:r>
    </w:p>
    <w:p w14:paraId="197FB77C" w14:textId="77777777" w:rsidR="002905DE" w:rsidRPr="00FE6E7C" w:rsidRDefault="002905DE" w:rsidP="002905DE">
      <w:pPr>
        <w:pStyle w:val="Akapitzlist"/>
        <w:widowControl w:val="0"/>
        <w:suppressAutoHyphens/>
        <w:spacing w:before="240"/>
        <w:ind w:left="425"/>
        <w:contextualSpacing w:val="0"/>
        <w:rPr>
          <w:rFonts w:ascii="Verdana" w:hAnsi="Verdana" w:cs="Arial"/>
          <w:color w:val="FF0000"/>
          <w:sz w:val="18"/>
          <w:szCs w:val="18"/>
        </w:rPr>
      </w:pPr>
    </w:p>
    <w:p w14:paraId="28911627" w14:textId="77777777" w:rsidR="00EC4367" w:rsidRPr="006B0420" w:rsidRDefault="00EC4367" w:rsidP="00EC4367">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14.2 SWZ, w tym:</w:t>
      </w:r>
    </w:p>
    <w:p w14:paraId="610B9F4C"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spełniamy warunki udziału w Postępowaniu zakupowym,</w:t>
      </w:r>
    </w:p>
    <w:p w14:paraId="15EB0B3E"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751AFAD3"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27155E6D"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Wykonawcy będącego osobą fizyczną, a w przypadku pozostałych Wykonawców - urzędującego członka organu zarządzającego lub nadzorczego, wspólnika spółki w spółce </w:t>
      </w:r>
      <w:r w:rsidRPr="006B0420">
        <w:rPr>
          <w:rFonts w:ascii="Verdana" w:hAnsi="Verdana" w:cs="Arial"/>
          <w:sz w:val="18"/>
          <w:szCs w:val="18"/>
        </w:rPr>
        <w:lastRenderedPageBreak/>
        <w:t>jawnej lub partnerskiej albo komplementariusza w spółce komandytowej lub komandytowo-akcyjnej lub prokurenta, nie skazano prawomocnie za żadne z przestępstw wymienionych w pkt 14.2.4 SWZ,</w:t>
      </w:r>
    </w:p>
    <w:p w14:paraId="79D4331E"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wobec Wykonawcy nie orzeczono zakazu ubiegania się o zamówienia publiczne,</w:t>
      </w:r>
    </w:p>
    <w:p w14:paraId="5CB9F697"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Wykonawca nie zawarł z innymi Wykonawcami porozumienia mającego na celu zakłócenie konkurencji,</w:t>
      </w:r>
    </w:p>
    <w:p w14:paraId="6535DFE3"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5EDAE9EB"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dajemy rękojmię należytego wykonania Zakupu z uwagi na brak prowadzonego przeciwko Wykonawcy lub członkom organów spółki Wykonawcy postępowania o popełnienie przestępstwa w związku z prowadzoną działalnością gospodarczą,</w:t>
      </w:r>
    </w:p>
    <w:p w14:paraId="0F4CD023"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10D99A8C" w14:textId="77777777" w:rsidR="00EC4367" w:rsidRPr="006B0420" w:rsidRDefault="00EC4367" w:rsidP="00EC4367">
      <w:pPr>
        <w:pStyle w:val="Akapitzlist"/>
        <w:widowControl w:val="0"/>
        <w:numPr>
          <w:ilvl w:val="1"/>
          <w:numId w:val="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070A9972" w14:textId="77777777" w:rsidR="00EC4367" w:rsidRPr="006B0420" w:rsidRDefault="00EC4367" w:rsidP="00EC4367">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CAD60D0" w14:textId="77777777" w:rsidR="00EC4367" w:rsidRPr="006B0420" w:rsidRDefault="00EC4367" w:rsidP="00EC4367">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naszym beneficjentem rzeczywistym w rozumieniu ustawy z dnia 1 marca 2018 r. o przeciwdziałaniu praniu pieniędzy oraz finansowaniu terroryzmu (Dz. U. z 2022 r. poz. 593 ze zm.)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267E074" w14:textId="77777777" w:rsidR="00EC4367" w:rsidRPr="006B0420" w:rsidRDefault="00EC4367" w:rsidP="00EC4367">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61ABAA0"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0A7668F7" w14:textId="77777777" w:rsidR="00EC4367" w:rsidRPr="006B0420" w:rsidRDefault="00EC4367" w:rsidP="00EC4367">
      <w:pPr>
        <w:pStyle w:val="Akapitzlist"/>
        <w:widowControl w:val="0"/>
        <w:numPr>
          <w:ilvl w:val="0"/>
          <w:numId w:val="5"/>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14:paraId="7BA5813A" w14:textId="77777777" w:rsidR="00EC4367" w:rsidRPr="006B0420" w:rsidRDefault="00EC4367" w:rsidP="00EC4367">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w:t>
      </w:r>
      <w:r w:rsidRPr="006B0420">
        <w:rPr>
          <w:rFonts w:ascii="Verdana" w:hAnsi="Verdana" w:cs="Arial"/>
          <w:sz w:val="18"/>
          <w:szCs w:val="18"/>
        </w:rPr>
        <w:lastRenderedPageBreak/>
        <w:t xml:space="preserve">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175B8270" w14:textId="77777777" w:rsidR="00EC4367" w:rsidRPr="006B0420" w:rsidDel="00A23FDE" w:rsidRDefault="00EC4367" w:rsidP="00EC4367">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Pr="006B0420">
        <w:rPr>
          <w:rFonts w:ascii="Verdana" w:hAnsi="Verdana" w:cs="Arial"/>
          <w:sz w:val="18"/>
          <w:szCs w:val="18"/>
        </w:rPr>
        <w:t>P</w:t>
      </w:r>
      <w:r w:rsidRPr="006B0420" w:rsidDel="00A23FDE">
        <w:rPr>
          <w:rFonts w:ascii="Verdana" w:hAnsi="Verdana" w:cs="Arial"/>
          <w:sz w:val="18"/>
          <w:szCs w:val="18"/>
        </w:rPr>
        <w:t xml:space="preserve">ostępowania </w:t>
      </w:r>
      <w:r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p>
    <w:p w14:paraId="2CA7B99D" w14:textId="77777777" w:rsidR="00EC4367" w:rsidRPr="006B0420" w:rsidRDefault="00EC4367" w:rsidP="00EC4367">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398874FB" w14:textId="77777777" w:rsidR="00EC4367" w:rsidRDefault="00EC4367" w:rsidP="00EC4367">
      <w:pPr>
        <w:pStyle w:val="Akapitzlist"/>
        <w:widowControl w:val="0"/>
        <w:numPr>
          <w:ilvl w:val="3"/>
          <w:numId w:val="1"/>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spełniamy warunki udziału w Postępowaniu </w:t>
      </w:r>
      <w:r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w:t>
      </w:r>
      <w:r w:rsidRPr="006B0420">
        <w:rPr>
          <w:rFonts w:ascii="Verdana" w:hAnsi="Verdana" w:cs="Arial"/>
          <w:sz w:val="18"/>
          <w:szCs w:val="18"/>
        </w:rPr>
        <w:t>określone w pkt 14.3. SWZ, w tym:</w:t>
      </w:r>
    </w:p>
    <w:p w14:paraId="42FC9CD2" w14:textId="77777777" w:rsidR="00F215FF" w:rsidRPr="006B0420" w:rsidRDefault="00F215FF" w:rsidP="00F215FF">
      <w:pPr>
        <w:pStyle w:val="Akapitzlist"/>
        <w:widowControl w:val="0"/>
        <w:numPr>
          <w:ilvl w:val="1"/>
          <w:numId w:val="4"/>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701903BF" w14:textId="77777777" w:rsidR="00F215FF" w:rsidRPr="006B0420" w:rsidRDefault="00F215FF" w:rsidP="00F215FF">
      <w:pPr>
        <w:pStyle w:val="Akapitzlist"/>
        <w:widowControl w:val="0"/>
        <w:numPr>
          <w:ilvl w:val="1"/>
          <w:numId w:val="4"/>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znajdujemy się w sytuacji ekonomicznej i finansowej zapewniającej wykonanie Zakupu,</w:t>
      </w:r>
    </w:p>
    <w:p w14:paraId="0AB19FF7" w14:textId="77777777" w:rsidR="00F215FF" w:rsidRPr="006B0420" w:rsidRDefault="00F215FF" w:rsidP="00F215FF">
      <w:pPr>
        <w:pStyle w:val="Akapitzlist"/>
        <w:widowControl w:val="0"/>
        <w:numPr>
          <w:ilvl w:val="1"/>
          <w:numId w:val="4"/>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p>
    <w:p w14:paraId="5B5277A8"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akceptujemy treść SWZ wraz ze wszystkimi załącznikami oraz wyjaśnieniami i zmianami SWZ i nie wnosimy do nich zastrzeżeń</w:t>
      </w:r>
      <w:r w:rsidRPr="006B0420">
        <w:rPr>
          <w:rFonts w:ascii="Verdana" w:hAnsi="Verdana" w:cs="Arial"/>
          <w:sz w:val="18"/>
          <w:szCs w:val="18"/>
        </w:rPr>
        <w:t>, a w przypadku wyboru naszej Oferty zobowiązujemy się do zawarcia Umowy, zgodnie ze wzorem załączonym do SWZ</w:t>
      </w:r>
      <w:r w:rsidRPr="006B0420">
        <w:rPr>
          <w:rFonts w:ascii="Verdana" w:hAnsi="Verdana"/>
          <w:sz w:val="18"/>
          <w:szCs w:val="18"/>
        </w:rPr>
        <w:t>.</w:t>
      </w:r>
    </w:p>
    <w:p w14:paraId="05C55954"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6B0420">
        <w:rPr>
          <w:rFonts w:ascii="Verdana" w:hAnsi="Verdana" w:cs="Calibri"/>
          <w:sz w:val="18"/>
          <w:szCs w:val="18"/>
        </w:rPr>
        <w:t>.</w:t>
      </w:r>
    </w:p>
    <w:p w14:paraId="7F009133"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rPr>
      </w:pPr>
      <w:r w:rsidRPr="00605CE0">
        <w:rPr>
          <w:rFonts w:ascii="Verdana" w:hAnsi="Verdana" w:cs="Arial"/>
          <w:color w:val="2E74B5" w:themeColor="accent1" w:themeShade="BF"/>
          <w:sz w:val="18"/>
        </w:rPr>
        <w:t>(nie</w:t>
      </w:r>
      <w:r>
        <w:rPr>
          <w:rFonts w:ascii="Verdana" w:hAnsi="Verdana" w:cs="Arial"/>
          <w:color w:val="2E74B5" w:themeColor="accent1" w:themeShade="BF"/>
          <w:sz w:val="18"/>
        </w:rPr>
        <w:t>właściwe skreślić)</w:t>
      </w: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p>
    <w:p w14:paraId="53CF5FBE"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rPr>
      </w:pPr>
      <w:r w:rsidRPr="00605CE0">
        <w:rPr>
          <w:rFonts w:ascii="Verdana" w:hAnsi="Verdana" w:cs="Arial"/>
          <w:color w:val="2E74B5" w:themeColor="accent1" w:themeShade="BF"/>
          <w:sz w:val="18"/>
        </w:rPr>
        <w:t>(nie</w:t>
      </w:r>
      <w:r>
        <w:rPr>
          <w:rFonts w:ascii="Verdana" w:hAnsi="Verdana" w:cs="Arial"/>
          <w:color w:val="2E74B5" w:themeColor="accent1" w:themeShade="BF"/>
          <w:sz w:val="18"/>
        </w:rPr>
        <w:t>właściwe skreślić)</w:t>
      </w: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598CC92"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61ECE0FE"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05CE0">
        <w:rPr>
          <w:rFonts w:ascii="Verdana" w:hAnsi="Verdana" w:cs="Arial"/>
          <w:color w:val="2E74B5" w:themeColor="accent1" w:themeShade="BF"/>
          <w:sz w:val="18"/>
        </w:rPr>
        <w:t>(nie</w:t>
      </w:r>
      <w:r>
        <w:rPr>
          <w:rFonts w:ascii="Verdana" w:hAnsi="Verdana" w:cs="Arial"/>
          <w:color w:val="2E74B5" w:themeColor="accent1" w:themeShade="BF"/>
          <w:sz w:val="18"/>
        </w:rPr>
        <w:t>właściwe skreślić)</w:t>
      </w:r>
      <w:r w:rsidRPr="006B0420">
        <w:rPr>
          <w:rFonts w:ascii="Verdana" w:hAnsi="Verdana" w:cs="Arial"/>
          <w:sz w:val="18"/>
          <w:szCs w:val="18"/>
          <w:lang w:eastAsia="pl-PL"/>
        </w:rPr>
        <w:t xml:space="preserve">Oświadczamy, że przy realizacji zamówienia nie będziemy korzystać z  podwykonawców / Oświadczamy, że realizację niżej wymienionych części zamówienia </w:t>
      </w:r>
      <w:r w:rsidRPr="006B0420">
        <w:rPr>
          <w:rFonts w:ascii="Verdana" w:hAnsi="Verdana" w:cs="Arial"/>
          <w:sz w:val="18"/>
          <w:szCs w:val="18"/>
          <w:lang w:eastAsia="pl-PL"/>
        </w:rPr>
        <w:lastRenderedPageBreak/>
        <w:t>powierzymy podwykonawcom (o ile podwykonawcy są już znani)</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F215FF" w:rsidRPr="00D32BD3" w14:paraId="6FA792F5" w14:textId="77777777" w:rsidTr="00E4134E">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578055F3" w14:textId="77777777" w:rsidR="00F215FF" w:rsidRPr="006B0420" w:rsidRDefault="00F215FF" w:rsidP="00E4134E">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716E37C5" w14:textId="77777777" w:rsidR="00F215FF" w:rsidRPr="006B0420" w:rsidRDefault="00F215FF" w:rsidP="00E4134E">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2C5E815F" w14:textId="77777777" w:rsidR="00F215FF" w:rsidRPr="006B0420" w:rsidRDefault="00F215FF" w:rsidP="00E4134E">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4095D647" w14:textId="77777777" w:rsidR="00F215FF" w:rsidRPr="006B0420" w:rsidRDefault="00F215FF" w:rsidP="00E4134E">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4F4A478C" w14:textId="77777777" w:rsidR="00F215FF" w:rsidRPr="006B0420" w:rsidRDefault="00F215FF" w:rsidP="00E4134E">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F215FF" w:rsidRPr="00D32BD3" w14:paraId="3F93D3A0" w14:textId="77777777" w:rsidTr="00E4134E">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0ABDBDB0" w14:textId="77777777" w:rsidR="00F215FF" w:rsidRPr="006B0420" w:rsidRDefault="00F215FF" w:rsidP="00E4134E">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2C22C601" w14:textId="77777777" w:rsidR="00F215FF" w:rsidRPr="006B0420" w:rsidRDefault="00F215FF" w:rsidP="00E4134E">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4D12EFA0" w14:textId="77777777" w:rsidR="00F215FF" w:rsidRPr="006B0420" w:rsidRDefault="00F215FF" w:rsidP="00E4134E">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6A7FB01A" w14:textId="77777777" w:rsidR="00F215FF" w:rsidRPr="006B0420" w:rsidRDefault="00F215FF" w:rsidP="00E4134E">
            <w:pPr>
              <w:widowControl w:val="0"/>
              <w:suppressAutoHyphens/>
              <w:jc w:val="center"/>
              <w:rPr>
                <w:rFonts w:ascii="Verdana" w:hAnsi="Verdana" w:cs="Arial"/>
                <w:sz w:val="18"/>
                <w:szCs w:val="18"/>
              </w:rPr>
            </w:pPr>
          </w:p>
        </w:tc>
      </w:tr>
      <w:tr w:rsidR="00F215FF" w:rsidRPr="00D32BD3" w14:paraId="04299937" w14:textId="77777777" w:rsidTr="00E4134E">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52A7678" w14:textId="77777777" w:rsidR="00F215FF" w:rsidRPr="006B0420" w:rsidRDefault="00F215FF" w:rsidP="00E4134E">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690FAF29" w14:textId="77777777" w:rsidR="00F215FF" w:rsidRPr="006B0420" w:rsidRDefault="00F215FF" w:rsidP="00E4134E">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19BFA25F" w14:textId="77777777" w:rsidR="00F215FF" w:rsidRPr="006B0420" w:rsidRDefault="00F215FF" w:rsidP="00E4134E">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67C4CE42" w14:textId="77777777" w:rsidR="00F215FF" w:rsidRPr="006B0420" w:rsidRDefault="00F215FF" w:rsidP="00E4134E">
            <w:pPr>
              <w:widowControl w:val="0"/>
              <w:suppressAutoHyphens/>
              <w:jc w:val="center"/>
              <w:rPr>
                <w:rFonts w:ascii="Verdana" w:hAnsi="Verdana" w:cs="Arial"/>
                <w:sz w:val="18"/>
                <w:szCs w:val="18"/>
              </w:rPr>
            </w:pPr>
          </w:p>
        </w:tc>
      </w:tr>
      <w:tr w:rsidR="00F215FF" w:rsidRPr="00D32BD3" w14:paraId="26381AD5" w14:textId="77777777" w:rsidTr="00E4134E">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4AE78149" w14:textId="77777777" w:rsidR="00F215FF" w:rsidRPr="006B0420" w:rsidRDefault="00F215FF" w:rsidP="00E4134E">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2E57B11A" w14:textId="77777777" w:rsidR="00F215FF" w:rsidRPr="006B0420" w:rsidRDefault="00F215FF" w:rsidP="00E4134E">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7531F547" w14:textId="77777777" w:rsidR="00F215FF" w:rsidRPr="006B0420" w:rsidRDefault="00F215FF" w:rsidP="00E4134E">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189BA5E6" w14:textId="77777777" w:rsidR="00F215FF" w:rsidRPr="006B0420" w:rsidRDefault="00F215FF" w:rsidP="00E4134E">
            <w:pPr>
              <w:widowControl w:val="0"/>
              <w:suppressAutoHyphens/>
              <w:jc w:val="center"/>
              <w:rPr>
                <w:rFonts w:ascii="Verdana" w:hAnsi="Verdana" w:cs="Arial"/>
                <w:sz w:val="18"/>
                <w:szCs w:val="18"/>
              </w:rPr>
            </w:pPr>
          </w:p>
        </w:tc>
      </w:tr>
    </w:tbl>
    <w:p w14:paraId="516A32A6"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rPr>
      </w:pPr>
      <w:r>
        <w:rPr>
          <w:rFonts w:ascii="Verdana" w:hAnsi="Verdana" w:cs="Arial"/>
          <w:bCs/>
          <w:sz w:val="18"/>
          <w:szCs w:val="18"/>
          <w:lang w:eastAsia="pl-PL"/>
        </w:rPr>
        <w:t>Nie dotyczy.</w:t>
      </w:r>
    </w:p>
    <w:p w14:paraId="7225D8E7" w14:textId="77777777" w:rsidR="00F215FF" w:rsidRPr="006B0420" w:rsidRDefault="00F215FF" w:rsidP="00F215FF">
      <w:pPr>
        <w:pStyle w:val="Akapitzlist"/>
        <w:numPr>
          <w:ilvl w:val="3"/>
          <w:numId w:val="1"/>
        </w:numPr>
        <w:spacing w:line="360" w:lineRule="auto"/>
        <w:ind w:left="425" w:right="2" w:hanging="425"/>
        <w:rPr>
          <w:rFonts w:ascii="Verdana" w:hAnsi="Verdana" w:cstheme="minorHAnsi"/>
          <w:sz w:val="18"/>
          <w:szCs w:val="18"/>
        </w:rPr>
      </w:pPr>
      <w:r>
        <w:rPr>
          <w:rFonts w:ascii="Verdana" w:hAnsi="Verdana" w:cstheme="minorHAnsi"/>
          <w:sz w:val="18"/>
          <w:szCs w:val="18"/>
        </w:rPr>
        <w:t>Nie dotyczy.</w:t>
      </w:r>
    </w:p>
    <w:p w14:paraId="30FF0483"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Uważamy się za związanych niniejszą ofertą przez okres określony w pkt. 18.1 SWZ.</w:t>
      </w:r>
    </w:p>
    <w:p w14:paraId="425CF353"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02EF99E9"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3CF0428E"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 xml:space="preserve">z obowiązujących przepisów o ochronie danych osobowych oraz przepisów Rozporządzenia (ogólne rozporządzenie o ochronie danych) – dalej: „RODO”, mających zastosowanie i chroniło prawa osób, których dane dotyczą. </w:t>
      </w:r>
    </w:p>
    <w:p w14:paraId="6836234B"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7FF4DFB1"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70367545" w14:textId="2FB49728"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w:t>
      </w:r>
      <w:r w:rsidRPr="00E610BB">
        <w:rPr>
          <w:rFonts w:ascii="Verdana" w:hAnsi="Verdana" w:cs="Arial"/>
          <w:sz w:val="18"/>
          <w:szCs w:val="18"/>
          <w:lang w:eastAsia="pl-PL"/>
        </w:rPr>
        <w:t xml:space="preserve">dane osobowe mogą być wykorzystane wyłącznie w  celach związanych z prowadzonym postępowaniem niepublicznym nr </w:t>
      </w:r>
      <w:r w:rsidR="0061507A" w:rsidRPr="00062FED">
        <w:rPr>
          <w:rFonts w:ascii="Verdana" w:eastAsia="Calibri" w:hAnsi="Verdana" w:cstheme="minorHAnsi"/>
          <w:b/>
          <w:bCs/>
          <w:sz w:val="18"/>
          <w:szCs w:val="18"/>
          <w:lang w:eastAsia="pl-PL"/>
        </w:rPr>
        <w:t>POST/PEC/PEC/UZL/00557/2025</w:t>
      </w:r>
    </w:p>
    <w:p w14:paraId="743DCE86" w14:textId="77777777" w:rsidR="00F215FF" w:rsidRPr="006B0420" w:rsidRDefault="00F215FF" w:rsidP="00F215FF">
      <w:pPr>
        <w:autoSpaceDE w:val="0"/>
        <w:autoSpaceDN w:val="0"/>
        <w:spacing w:before="40" w:after="40" w:line="240" w:lineRule="auto"/>
        <w:rPr>
          <w:rFonts w:ascii="Verdana" w:hAnsi="Verdana"/>
          <w:sz w:val="18"/>
          <w:szCs w:val="18"/>
        </w:rPr>
      </w:pPr>
    </w:p>
    <w:p w14:paraId="0228F1A1" w14:textId="77777777" w:rsidR="00F215FF" w:rsidRPr="006B0420" w:rsidRDefault="00F215FF" w:rsidP="00F215FF">
      <w:pPr>
        <w:pStyle w:val="Akapitzlist"/>
        <w:numPr>
          <w:ilvl w:val="3"/>
          <w:numId w:val="1"/>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SWZ, znajdują się w posiadaniu Zamawiającego tj. w Postępowaniu </w:t>
      </w:r>
      <w:r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77CA6635" w14:textId="77777777" w:rsidR="00F215FF" w:rsidRPr="006B0420" w:rsidRDefault="00F215FF" w:rsidP="00F215FF">
      <w:pPr>
        <w:pStyle w:val="Akapitzlist"/>
        <w:numPr>
          <w:ilvl w:val="3"/>
          <w:numId w:val="1"/>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Następujące dokumenty Zamawiający może pobrać bezpłatnie z ogólnodostępnych baz danych:……………………………….</w:t>
      </w:r>
    </w:p>
    <w:p w14:paraId="2ABFEC5A"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1FDB153C" w14:textId="77777777" w:rsidR="00F215FF" w:rsidRPr="006B0420" w:rsidRDefault="00F215FF" w:rsidP="00F215F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32CA5EC9" w14:textId="77777777" w:rsidR="00F215FF" w:rsidRPr="006B0420" w:rsidRDefault="00F215FF" w:rsidP="00F215F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18A32382" w14:textId="77777777" w:rsidR="00F215FF" w:rsidRPr="006B0420" w:rsidRDefault="00F215FF" w:rsidP="00F215FF">
      <w:pPr>
        <w:widowControl w:val="0"/>
        <w:tabs>
          <w:tab w:val="left" w:pos="2340"/>
        </w:tabs>
        <w:suppressAutoHyphens/>
        <w:spacing w:line="240" w:lineRule="auto"/>
        <w:jc w:val="left"/>
        <w:rPr>
          <w:rFonts w:ascii="Verdana" w:hAnsi="Verdana" w:cs="Arial"/>
          <w:bCs/>
          <w:i/>
          <w:sz w:val="18"/>
          <w:szCs w:val="18"/>
        </w:rPr>
      </w:pPr>
    </w:p>
    <w:p w14:paraId="4595E793" w14:textId="77777777" w:rsidR="00F215FF" w:rsidRDefault="00F215FF" w:rsidP="00F215FF">
      <w:pPr>
        <w:widowControl w:val="0"/>
        <w:suppressAutoHyphens/>
        <w:ind w:left="2127" w:right="-993" w:hanging="1701"/>
        <w:rPr>
          <w:rFonts w:ascii="Verdana" w:hAnsi="Verdana"/>
          <w:sz w:val="20"/>
        </w:rPr>
      </w:pPr>
      <w:r w:rsidRPr="006B0420">
        <w:rPr>
          <w:rFonts w:ascii="Verdana" w:hAnsi="Verdana"/>
          <w:sz w:val="18"/>
          <w:szCs w:val="18"/>
        </w:rPr>
        <w:lastRenderedPageBreak/>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p>
    <w:p w14:paraId="22E1D8D5" w14:textId="77777777" w:rsidR="00F215FF" w:rsidRPr="006B0420" w:rsidRDefault="00F215FF" w:rsidP="00F215FF">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4D482278" w14:textId="77777777" w:rsidR="00F215FF" w:rsidRPr="006B0420" w:rsidRDefault="00F215FF" w:rsidP="00F215FF">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635F2D2F" w14:textId="77777777" w:rsidR="00F215FF" w:rsidRPr="006B0420" w:rsidRDefault="00F215FF" w:rsidP="00F215FF">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55554AE0" w14:textId="77777777" w:rsidR="00F215FF" w:rsidRPr="002A6CA3" w:rsidRDefault="00F215FF" w:rsidP="00F215F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4426554E" w14:textId="77777777" w:rsidR="00F215FF" w:rsidRDefault="00F215FF" w:rsidP="00F215FF">
      <w:pPr>
        <w:spacing w:line="240" w:lineRule="auto"/>
        <w:jc w:val="left"/>
        <w:rPr>
          <w:rFonts w:ascii="Verdana" w:hAnsi="Verdana"/>
          <w:b/>
          <w:sz w:val="18"/>
          <w:szCs w:val="18"/>
        </w:rPr>
      </w:pPr>
      <w:bookmarkStart w:id="8" w:name="_Toc515896308"/>
      <w:bookmarkStart w:id="9" w:name="_Toc122344843"/>
    </w:p>
    <w:bookmarkEnd w:id="8"/>
    <w:bookmarkEnd w:id="9"/>
    <w:p w14:paraId="0DA37AB0" w14:textId="77777777" w:rsidR="00F215FF" w:rsidRPr="006B0420" w:rsidRDefault="00F215FF" w:rsidP="00F215FF">
      <w:pPr>
        <w:pStyle w:val="Akapitzlist"/>
        <w:widowControl w:val="0"/>
        <w:suppressAutoHyphens/>
        <w:spacing w:before="240" w:line="276" w:lineRule="auto"/>
        <w:ind w:left="425"/>
        <w:contextualSpacing w:val="0"/>
        <w:rPr>
          <w:rFonts w:ascii="Verdana" w:hAnsi="Verdana" w:cs="Arial"/>
          <w:sz w:val="18"/>
          <w:szCs w:val="18"/>
        </w:rPr>
      </w:pPr>
    </w:p>
    <w:p w14:paraId="53A67440" w14:textId="77777777" w:rsidR="001A588A" w:rsidRPr="00EC4367" w:rsidRDefault="001A588A" w:rsidP="00EC4367"/>
    <w:sectPr w:rsidR="001A588A" w:rsidRPr="00EC436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CDFB" w14:textId="77777777" w:rsidR="00C556E9" w:rsidRDefault="00C556E9" w:rsidP="004E43AF">
      <w:pPr>
        <w:spacing w:line="240" w:lineRule="auto"/>
      </w:pPr>
      <w:r>
        <w:separator/>
      </w:r>
    </w:p>
  </w:endnote>
  <w:endnote w:type="continuationSeparator" w:id="0">
    <w:p w14:paraId="5D42643B" w14:textId="77777777" w:rsidR="00C556E9" w:rsidRDefault="00C556E9" w:rsidP="004E43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4DAB2" w14:textId="77777777" w:rsidR="006344A7" w:rsidRDefault="006344A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A0A1F" w14:textId="77777777" w:rsidR="006344A7" w:rsidRDefault="006344A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6BD4A" w14:textId="77777777" w:rsidR="006344A7" w:rsidRDefault="006344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69376" w14:textId="77777777" w:rsidR="00C556E9" w:rsidRDefault="00C556E9" w:rsidP="004E43AF">
      <w:pPr>
        <w:spacing w:line="240" w:lineRule="auto"/>
      </w:pPr>
      <w:r>
        <w:separator/>
      </w:r>
    </w:p>
  </w:footnote>
  <w:footnote w:type="continuationSeparator" w:id="0">
    <w:p w14:paraId="5A6F3BD1" w14:textId="77777777" w:rsidR="00C556E9" w:rsidRDefault="00C556E9" w:rsidP="004E43AF">
      <w:pPr>
        <w:spacing w:line="240" w:lineRule="auto"/>
      </w:pPr>
      <w:r>
        <w:continuationSeparator/>
      </w:r>
    </w:p>
  </w:footnote>
  <w:footnote w:id="1">
    <w:p w14:paraId="0C9CF3FC" w14:textId="77777777" w:rsidR="00EC4367" w:rsidRPr="006B0420" w:rsidRDefault="00EC4367" w:rsidP="00EC43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7C48D46C" w14:textId="77777777" w:rsidR="00F215FF" w:rsidRPr="007F20CB" w:rsidDel="00900F4B" w:rsidRDefault="00F215FF" w:rsidP="00F215FF">
      <w:pPr>
        <w:pStyle w:val="Tekstprzypisudolnego"/>
        <w:rPr>
          <w:del w:id="7" w:author="Auto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110A3730" w14:textId="77777777" w:rsidR="00F215FF" w:rsidRPr="006B0420" w:rsidRDefault="00F215FF" w:rsidP="00F215F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4FF3DAF8" w14:textId="77777777" w:rsidR="00F215FF" w:rsidRPr="006B0420" w:rsidRDefault="00F215FF" w:rsidP="00F215FF">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59242E37" w14:textId="77777777" w:rsidR="00F215FF" w:rsidRPr="006B0420" w:rsidRDefault="00F215FF" w:rsidP="00F215FF">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5C0DD0D1" w14:textId="77777777" w:rsidR="00F215FF" w:rsidRPr="006B0420" w:rsidRDefault="00F215FF" w:rsidP="00F215FF">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1910BDCA" w14:textId="77777777" w:rsidR="00F215FF" w:rsidRPr="006B0420" w:rsidRDefault="00F215FF" w:rsidP="00F215F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E0169" w14:textId="77777777" w:rsidR="006344A7" w:rsidRDefault="006344A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2EF91" w14:textId="77777777" w:rsidR="00EC4367" w:rsidRDefault="00EC4367" w:rsidP="00EC4367">
    <w:pPr>
      <w:tabs>
        <w:tab w:val="left" w:pos="8330"/>
      </w:tabs>
      <w:jc w:val="left"/>
      <w:rPr>
        <w:rFonts w:ascii="Trebuchet MS" w:hAnsi="Trebuchet MS"/>
        <w:color w:val="000000" w:themeColor="text1"/>
        <w:sz w:val="14"/>
        <w:szCs w:val="18"/>
      </w:rPr>
    </w:pPr>
    <w:r>
      <w:rPr>
        <w:rFonts w:ascii="Trebuchet MS" w:hAnsi="Trebuchet MS"/>
        <w:color w:val="000000" w:themeColor="text1"/>
        <w:sz w:val="14"/>
        <w:szCs w:val="18"/>
      </w:rPr>
      <w:t>Specyfikacja Warunków Zamówienia</w:t>
    </w:r>
  </w:p>
  <w:p w14:paraId="6CCD5887" w14:textId="01F9A911" w:rsidR="00EC4367" w:rsidRPr="00796896" w:rsidRDefault="006344A7" w:rsidP="00EC4367">
    <w:pPr>
      <w:tabs>
        <w:tab w:val="left" w:pos="8330"/>
      </w:tabs>
      <w:jc w:val="left"/>
      <w:rPr>
        <w:rFonts w:ascii="Arial" w:hAnsi="Arial" w:cs="Arial"/>
        <w:sz w:val="16"/>
        <w:lang w:eastAsia="pl-PL"/>
      </w:rPr>
    </w:pPr>
    <w:r w:rsidRPr="006344A7">
      <w:rPr>
        <w:rFonts w:ascii="Trebuchet MS" w:hAnsi="Trebuchet MS"/>
        <w:sz w:val="14"/>
        <w:szCs w:val="18"/>
      </w:rPr>
      <w:t>POST/PEC/PEC/UZL/00557/2025</w:t>
    </w:r>
    <w:r w:rsidR="00EC4367">
      <w:rPr>
        <w:rFonts w:ascii="Trebuchet MS" w:hAnsi="Trebuchet MS"/>
        <w:color w:val="000000" w:themeColor="text1"/>
        <w:sz w:val="14"/>
        <w:szCs w:val="18"/>
      </w:rPr>
      <w:tab/>
    </w:r>
  </w:p>
  <w:p w14:paraId="1CCA1E7E" w14:textId="77777777" w:rsidR="00EC4367" w:rsidRDefault="00EC4367" w:rsidP="00EC4367">
    <w:pPr>
      <w:suppressAutoHyphens/>
      <w:ind w:right="187"/>
      <w:rPr>
        <w:rFonts w:ascii="Trebuchet MS" w:hAnsi="Trebuchet MS"/>
        <w:color w:val="000000" w:themeColor="text1"/>
        <w:sz w:val="14"/>
        <w:szCs w:val="18"/>
      </w:rPr>
    </w:pPr>
    <w:r>
      <w:rPr>
        <w:rFonts w:ascii="Trebuchet MS" w:hAnsi="Trebuchet MS"/>
        <w:color w:val="000000" w:themeColor="text1"/>
        <w:sz w:val="14"/>
        <w:szCs w:val="18"/>
      </w:rPr>
      <w:t xml:space="preserve">                                                                                                                                                                </w:t>
    </w:r>
    <w:r w:rsidRPr="00EC4367">
      <w:rPr>
        <w:rFonts w:ascii="Trebuchet MS" w:hAnsi="Trebuchet MS"/>
        <w:color w:val="000000" w:themeColor="text1"/>
        <w:sz w:val="14"/>
        <w:szCs w:val="18"/>
      </w:rPr>
      <w:object w:dxaOrig="19201" w:dyaOrig="7000" w14:anchorId="45F615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85pt;height:41.15pt">
          <v:imagedata r:id="rId1" o:title=""/>
        </v:shape>
        <o:OLEObject Type="Embed" ProgID="Paint.Picture" ShapeID="_x0000_i1025" DrawAspect="Content" ObjectID="_1810522497" r:id="rId2"/>
      </w:object>
    </w:r>
  </w:p>
  <w:p w14:paraId="11008D89" w14:textId="77777777" w:rsidR="00EC4367" w:rsidRDefault="00EC4367" w:rsidP="00EC436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94223" w14:textId="77777777" w:rsidR="006344A7" w:rsidRDefault="006344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C97AC6A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500CE54">
      <w:start w:val="1"/>
      <w:numFmt w:val="decimal"/>
      <w:lvlText w:val="%4."/>
      <w:lvlJc w:val="left"/>
      <w:pPr>
        <w:ind w:left="2880" w:hanging="360"/>
      </w:pPr>
      <w:rPr>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517281558">
    <w:abstractNumId w:val="2"/>
  </w:num>
  <w:num w:numId="2" w16cid:durableId="2067800853">
    <w:abstractNumId w:val="3"/>
  </w:num>
  <w:num w:numId="3" w16cid:durableId="495146947">
    <w:abstractNumId w:val="1"/>
  </w:num>
  <w:num w:numId="4" w16cid:durableId="1794061286">
    <w:abstractNumId w:val="4"/>
  </w:num>
  <w:num w:numId="5" w16cid:durableId="1851486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3AF"/>
    <w:rsid w:val="000343E5"/>
    <w:rsid w:val="000578A5"/>
    <w:rsid w:val="00062FED"/>
    <w:rsid w:val="000A7462"/>
    <w:rsid w:val="000E3475"/>
    <w:rsid w:val="00122B11"/>
    <w:rsid w:val="00127F74"/>
    <w:rsid w:val="001A588A"/>
    <w:rsid w:val="001E4612"/>
    <w:rsid w:val="001E5B73"/>
    <w:rsid w:val="00254BA6"/>
    <w:rsid w:val="002905DE"/>
    <w:rsid w:val="00291F98"/>
    <w:rsid w:val="00294F1E"/>
    <w:rsid w:val="002975AE"/>
    <w:rsid w:val="002F3FC7"/>
    <w:rsid w:val="003937A4"/>
    <w:rsid w:val="003A7671"/>
    <w:rsid w:val="003E7B36"/>
    <w:rsid w:val="003E7E8E"/>
    <w:rsid w:val="00432A9A"/>
    <w:rsid w:val="004520C1"/>
    <w:rsid w:val="004E43AF"/>
    <w:rsid w:val="004E7B7D"/>
    <w:rsid w:val="0054374E"/>
    <w:rsid w:val="005B2A99"/>
    <w:rsid w:val="005B30DF"/>
    <w:rsid w:val="0061507A"/>
    <w:rsid w:val="006344A7"/>
    <w:rsid w:val="00653D0E"/>
    <w:rsid w:val="006A37CB"/>
    <w:rsid w:val="007038C0"/>
    <w:rsid w:val="007A34A4"/>
    <w:rsid w:val="007F20CB"/>
    <w:rsid w:val="00837EBA"/>
    <w:rsid w:val="008865E6"/>
    <w:rsid w:val="008976F3"/>
    <w:rsid w:val="008A4554"/>
    <w:rsid w:val="0090761E"/>
    <w:rsid w:val="00916CD7"/>
    <w:rsid w:val="00956011"/>
    <w:rsid w:val="009714D6"/>
    <w:rsid w:val="00972AFF"/>
    <w:rsid w:val="00973166"/>
    <w:rsid w:val="00980ED2"/>
    <w:rsid w:val="009B2FA7"/>
    <w:rsid w:val="009B6DDC"/>
    <w:rsid w:val="00A66984"/>
    <w:rsid w:val="00AE3C29"/>
    <w:rsid w:val="00AF5AC0"/>
    <w:rsid w:val="00AF5F3B"/>
    <w:rsid w:val="00AF7FB1"/>
    <w:rsid w:val="00B47386"/>
    <w:rsid w:val="00B560FF"/>
    <w:rsid w:val="00C207DC"/>
    <w:rsid w:val="00C45160"/>
    <w:rsid w:val="00C46641"/>
    <w:rsid w:val="00C556E9"/>
    <w:rsid w:val="00C57920"/>
    <w:rsid w:val="00CB5141"/>
    <w:rsid w:val="00CC36A0"/>
    <w:rsid w:val="00D51B02"/>
    <w:rsid w:val="00D55FC0"/>
    <w:rsid w:val="00D70310"/>
    <w:rsid w:val="00D8643B"/>
    <w:rsid w:val="00DD0CC6"/>
    <w:rsid w:val="00DD358C"/>
    <w:rsid w:val="00E112C2"/>
    <w:rsid w:val="00E164A9"/>
    <w:rsid w:val="00E510AE"/>
    <w:rsid w:val="00E610BB"/>
    <w:rsid w:val="00E7681F"/>
    <w:rsid w:val="00EA4335"/>
    <w:rsid w:val="00EA6667"/>
    <w:rsid w:val="00EC4367"/>
    <w:rsid w:val="00EF03B0"/>
    <w:rsid w:val="00EF1F08"/>
    <w:rsid w:val="00F039E1"/>
    <w:rsid w:val="00F215FF"/>
    <w:rsid w:val="00F34874"/>
    <w:rsid w:val="00F6474E"/>
    <w:rsid w:val="00FE6E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A7BE7"/>
  <w15:chartTrackingRefBased/>
  <w15:docId w15:val="{41EF6E73-F9C5-4F33-B6CF-25C889030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36A0"/>
    <w:pPr>
      <w:spacing w:after="0" w:line="288" w:lineRule="auto"/>
      <w:jc w:val="both"/>
    </w:pPr>
    <w:rPr>
      <w:rFonts w:ascii="Times New Roman" w:eastAsia="Times New Roman" w:hAnsi="Times New Roman" w:cs="Times New Roman"/>
      <w:szCs w:val="20"/>
    </w:rPr>
  </w:style>
  <w:style w:type="paragraph" w:styleId="Nagwek2">
    <w:name w:val="heading 2"/>
    <w:basedOn w:val="Normalny"/>
    <w:next w:val="Normalny"/>
    <w:link w:val="Nagwek2Znak"/>
    <w:uiPriority w:val="9"/>
    <w:semiHidden/>
    <w:unhideWhenUsed/>
    <w:qFormat/>
    <w:rsid w:val="00DD358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4E43AF"/>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4E43AF"/>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4E43AF"/>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4E43AF"/>
    <w:rPr>
      <w:rFonts w:cs="Times New Roman"/>
      <w:vertAlign w:val="superscript"/>
    </w:rPr>
  </w:style>
  <w:style w:type="paragraph" w:customStyle="1" w:styleId="Default">
    <w:name w:val="Default"/>
    <w:rsid w:val="004E43AF"/>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4E43AF"/>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4E43AF"/>
    <w:rPr>
      <w:rFonts w:ascii="Times New Roman" w:eastAsia="Times New Roman" w:hAnsi="Times New Roman" w:cs="Times New Roman"/>
      <w:szCs w:val="20"/>
    </w:rPr>
  </w:style>
  <w:style w:type="character" w:customStyle="1" w:styleId="Nagwek2Znak">
    <w:name w:val="Nagłówek 2 Znak"/>
    <w:basedOn w:val="Domylnaczcionkaakapitu"/>
    <w:link w:val="Nagwek2"/>
    <w:uiPriority w:val="9"/>
    <w:semiHidden/>
    <w:rsid w:val="00DD358C"/>
    <w:rPr>
      <w:rFonts w:asciiTheme="majorHAnsi" w:eastAsiaTheme="majorEastAsia" w:hAnsiTheme="majorHAnsi" w:cstheme="majorBidi"/>
      <w:color w:val="2E74B5" w:themeColor="accent1" w:themeShade="BF"/>
      <w:sz w:val="26"/>
      <w:szCs w:val="26"/>
    </w:rPr>
  </w:style>
  <w:style w:type="paragraph" w:styleId="Tekstkomentarza">
    <w:name w:val="annotation text"/>
    <w:basedOn w:val="Normalny"/>
    <w:link w:val="TekstkomentarzaZnak"/>
    <w:autoRedefine/>
    <w:uiPriority w:val="99"/>
    <w:rsid w:val="00127F74"/>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rsid w:val="00127F74"/>
    <w:rPr>
      <w:rFonts w:ascii="Verdana" w:eastAsia="Times New Roman" w:hAnsi="Verdana" w:cstheme="minorHAnsi"/>
      <w:sz w:val="20"/>
      <w:szCs w:val="20"/>
      <w:lang w:eastAsia="pl-PL"/>
    </w:rPr>
  </w:style>
  <w:style w:type="character" w:styleId="Odwoaniedokomentarza">
    <w:name w:val="annotation reference"/>
    <w:basedOn w:val="Domylnaczcionkaakapitu"/>
    <w:uiPriority w:val="99"/>
    <w:rsid w:val="00EC4367"/>
    <w:rPr>
      <w:rFonts w:cs="Times New Roman"/>
      <w:sz w:val="16"/>
    </w:rPr>
  </w:style>
  <w:style w:type="paragraph" w:styleId="Tekstdymka">
    <w:name w:val="Balloon Text"/>
    <w:basedOn w:val="Normalny"/>
    <w:link w:val="TekstdymkaZnak"/>
    <w:uiPriority w:val="99"/>
    <w:semiHidden/>
    <w:unhideWhenUsed/>
    <w:rsid w:val="00EC436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4367"/>
    <w:rPr>
      <w:rFonts w:ascii="Segoe UI" w:eastAsia="Times New Roman" w:hAnsi="Segoe UI" w:cs="Segoe UI"/>
      <w:sz w:val="18"/>
      <w:szCs w:val="18"/>
    </w:rPr>
  </w:style>
  <w:style w:type="paragraph" w:styleId="Nagwek">
    <w:name w:val="header"/>
    <w:basedOn w:val="Normalny"/>
    <w:link w:val="NagwekZnak"/>
    <w:uiPriority w:val="99"/>
    <w:unhideWhenUsed/>
    <w:rsid w:val="00EC4367"/>
    <w:pPr>
      <w:tabs>
        <w:tab w:val="center" w:pos="4536"/>
        <w:tab w:val="right" w:pos="9072"/>
      </w:tabs>
      <w:spacing w:line="240" w:lineRule="auto"/>
    </w:pPr>
  </w:style>
  <w:style w:type="character" w:customStyle="1" w:styleId="NagwekZnak">
    <w:name w:val="Nagłówek Znak"/>
    <w:basedOn w:val="Domylnaczcionkaakapitu"/>
    <w:link w:val="Nagwek"/>
    <w:uiPriority w:val="99"/>
    <w:rsid w:val="00EC4367"/>
    <w:rPr>
      <w:rFonts w:ascii="Times New Roman" w:eastAsia="Times New Roman" w:hAnsi="Times New Roman" w:cs="Times New Roman"/>
      <w:szCs w:val="20"/>
    </w:rPr>
  </w:style>
  <w:style w:type="paragraph" w:styleId="Stopka">
    <w:name w:val="footer"/>
    <w:basedOn w:val="Normalny"/>
    <w:link w:val="StopkaZnak"/>
    <w:uiPriority w:val="99"/>
    <w:unhideWhenUsed/>
    <w:rsid w:val="00EC4367"/>
    <w:pPr>
      <w:tabs>
        <w:tab w:val="center" w:pos="4536"/>
        <w:tab w:val="right" w:pos="9072"/>
      </w:tabs>
      <w:spacing w:line="240" w:lineRule="auto"/>
    </w:pPr>
  </w:style>
  <w:style w:type="character" w:customStyle="1" w:styleId="StopkaZnak">
    <w:name w:val="Stopka Znak"/>
    <w:basedOn w:val="Domylnaczcionkaakapitu"/>
    <w:link w:val="Stopka"/>
    <w:uiPriority w:val="99"/>
    <w:rsid w:val="00EC4367"/>
    <w:rPr>
      <w:rFonts w:ascii="Times New Roman" w:eastAsia="Times New Roman" w:hAnsi="Times New Roman" w:cs="Times New Roman"/>
      <w:szCs w:val="20"/>
    </w:rPr>
  </w:style>
  <w:style w:type="character" w:styleId="Pogrubienie">
    <w:name w:val="Strong"/>
    <w:basedOn w:val="Domylnaczcionkaakapitu"/>
    <w:uiPriority w:val="22"/>
    <w:qFormat/>
    <w:rsid w:val="00F215FF"/>
    <w:rPr>
      <w:b/>
      <w:bCs/>
    </w:rPr>
  </w:style>
  <w:style w:type="paragraph" w:styleId="Tematkomentarza">
    <w:name w:val="annotation subject"/>
    <w:basedOn w:val="Tekstkomentarza"/>
    <w:next w:val="Tekstkomentarza"/>
    <w:link w:val="TematkomentarzaZnak"/>
    <w:uiPriority w:val="99"/>
    <w:semiHidden/>
    <w:unhideWhenUsed/>
    <w:rsid w:val="001E5B73"/>
    <w:pPr>
      <w:jc w:val="both"/>
    </w:pPr>
    <w:rPr>
      <w:rFonts w:ascii="Times New Roman" w:hAnsi="Times New Roman" w:cs="Times New Roman"/>
      <w:b/>
      <w:bCs/>
      <w:lang w:eastAsia="en-US"/>
    </w:rPr>
  </w:style>
  <w:style w:type="character" w:customStyle="1" w:styleId="TematkomentarzaZnak">
    <w:name w:val="Temat komentarza Znak"/>
    <w:basedOn w:val="TekstkomentarzaZnak"/>
    <w:link w:val="Tematkomentarza"/>
    <w:uiPriority w:val="99"/>
    <w:semiHidden/>
    <w:rsid w:val="001E5B73"/>
    <w:rPr>
      <w:rFonts w:ascii="Times New Roman" w:eastAsia="Times New Roman" w:hAnsi="Times New Roman" w:cs="Times New Roman"/>
      <w:b/>
      <w:bCs/>
      <w:sz w:val="20"/>
      <w:szCs w:val="20"/>
      <w:lang w:eastAsia="pl-PL"/>
    </w:rPr>
  </w:style>
  <w:style w:type="paragraph" w:styleId="Poprawka">
    <w:name w:val="Revision"/>
    <w:hidden/>
    <w:uiPriority w:val="99"/>
    <w:semiHidden/>
    <w:rsid w:val="008976F3"/>
    <w:pPr>
      <w:spacing w:after="0" w:line="240" w:lineRule="auto"/>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POST/PEC/PEC/UZL/00557/2025                       </dmsv2SWPP2ObjectNumber>
    <dmsv2SWPP2SumMD5 xmlns="http://schemas.microsoft.com/sharepoint/v3">731cbbbfc6463fbcef59535cb583af0a</dmsv2SWPP2SumMD5>
    <dmsv2BaseMoved xmlns="http://schemas.microsoft.com/sharepoint/v3">false</dmsv2BaseMoved>
    <dmsv2BaseIsSensitive xmlns="http://schemas.microsoft.com/sharepoint/v3">true</dmsv2BaseIsSensitive>
    <dmsv2SWPP2IDSWPP2 xmlns="http://schemas.microsoft.com/sharepoint/v3">682951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22664498</dmsv2BaseClientSystemDocumentID>
    <dmsv2BaseModifiedByID xmlns="http://schemas.microsoft.com/sharepoint/v3">19100170</dmsv2BaseModifiedByID>
    <dmsv2BaseCreatedByID xmlns="http://schemas.microsoft.com/sharepoint/v3">19100170</dmsv2BaseCreatedByID>
    <dmsv2SWPP2ObjectDepartment xmlns="http://schemas.microsoft.com/sharepoint/v3">00000001000l00030006</dmsv2SWPP2ObjectDepartment>
    <dmsv2SWPP2ObjectName xmlns="http://schemas.microsoft.com/sharepoint/v3">Postępowanie</dmsv2SWPP2ObjectName>
    <_dlc_DocId xmlns="a19cb1c7-c5c7-46d4-85ae-d83685407bba">XD3KHSRJV2AP-92384522-8082</_dlc_DocId>
    <_dlc_DocIdUrl xmlns="a19cb1c7-c5c7-46d4-85ae-d83685407bba">
      <Url>https://swpp2.dms.gkpge.pl/sites/38/_layouts/15/DocIdRedir.aspx?ID=XD3KHSRJV2AP-92384522-8082</Url>
      <Description>XD3KHSRJV2AP-92384522-8082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BE6C7BF-4955-468F-9B5D-82A383A9E4C2}">
  <ds:schemaRefs>
    <ds:schemaRef ds:uri="http://schemas.microsoft.com/sharepoint/v3/contenttype/forms"/>
  </ds:schemaRefs>
</ds:datastoreItem>
</file>

<file path=customXml/itemProps2.xml><?xml version="1.0" encoding="utf-8"?>
<ds:datastoreItem xmlns:ds="http://schemas.openxmlformats.org/officeDocument/2006/customXml" ds:itemID="{19BE7476-2F70-444C-8FE7-E8AEE81C513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BB1EB6D3-7C78-400F-8058-C098D8965A83}"/>
</file>

<file path=customXml/itemProps4.xml><?xml version="1.0" encoding="utf-8"?>
<ds:datastoreItem xmlns:ds="http://schemas.openxmlformats.org/officeDocument/2006/customXml" ds:itemID="{571E4431-2611-423D-A8D2-87061A711A5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8</Pages>
  <Words>2070</Words>
  <Characters>12426</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Graczyk Katarzyna [PGE EC S.A.]</dc:creator>
  <cp:keywords/>
  <dc:description/>
  <cp:lastModifiedBy>Otto Krzysztof [PGE EC S.A.]</cp:lastModifiedBy>
  <cp:revision>34</cp:revision>
  <dcterms:created xsi:type="dcterms:W3CDTF">2025-03-21T09:02:00Z</dcterms:created>
  <dcterms:modified xsi:type="dcterms:W3CDTF">2025-06-04T04:09:00Z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5b0d5c1c-bd3b-4899-865c-5aa633589ad8</vt:lpwstr>
  </property>
</Properties>
</file>