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596E195A" w:rsidR="0042031F" w:rsidRPr="002A6CA3" w:rsidRDefault="0042031F" w:rsidP="0042031F">
      <w:pPr>
        <w:widowControl w:val="0"/>
        <w:suppressAutoHyphens/>
        <w:rPr>
          <w:rFonts w:ascii="Verdana" w:hAnsi="Verdana" w:cs="Arial"/>
          <w:b/>
          <w:sz w:val="20"/>
        </w:rPr>
      </w:pPr>
      <w:r w:rsidRPr="002A6CA3">
        <w:rPr>
          <w:rFonts w:ascii="Verdana" w:hAnsi="Verdana" w:cs="Arial"/>
          <w:sz w:val="20"/>
        </w:rPr>
        <w:t>My</w:t>
      </w:r>
      <w:r w:rsidRPr="00F81804">
        <w:rPr>
          <w:rFonts w:ascii="Verdana" w:hAnsi="Verdana" w:cs="Arial"/>
          <w:sz w:val="20"/>
        </w:rPr>
        <w:t xml:space="preserve">, niżej podpisani, nawiązując do postępowania o udzielenie zamówienia </w:t>
      </w:r>
      <w:r w:rsidRPr="00F81804">
        <w:rPr>
          <w:rFonts w:ascii="Verdana" w:hAnsi="Verdana" w:cstheme="minorHAnsi"/>
          <w:sz w:val="20"/>
        </w:rPr>
        <w:t xml:space="preserve">nr </w:t>
      </w:r>
      <w:r w:rsidR="00F81804" w:rsidRPr="00F81804">
        <w:rPr>
          <w:rFonts w:ascii="Verdana" w:hAnsi="Verdana" w:cstheme="minorHAnsi"/>
          <w:sz w:val="20"/>
        </w:rPr>
        <w:t xml:space="preserve">POST/PEC/PEC/UZI/01013/2024 </w:t>
      </w:r>
      <w:r w:rsidRPr="00F81804">
        <w:rPr>
          <w:rFonts w:ascii="Verdana" w:hAnsi="Verdana" w:cstheme="minorHAnsi"/>
          <w:sz w:val="20"/>
        </w:rPr>
        <w:t xml:space="preserve">prowadzonego w trybie przetargu nieograniczonego na wykonanie </w:t>
      </w:r>
      <w:r w:rsidR="00BC5FAB" w:rsidRPr="00F81804">
        <w:rPr>
          <w:rFonts w:ascii="Verdana" w:hAnsi="Verdana" w:cstheme="minorHAnsi"/>
          <w:sz w:val="20"/>
        </w:rPr>
        <w:t>dostaw</w:t>
      </w:r>
      <w:r w:rsidRPr="00F81804">
        <w:rPr>
          <w:rFonts w:ascii="Verdana" w:hAnsi="Verdana" w:cstheme="minorHAnsi"/>
          <w:sz w:val="20"/>
        </w:rPr>
        <w:t xml:space="preserve"> pn. </w:t>
      </w:r>
      <w:r w:rsidR="00F81804" w:rsidRPr="00F81804">
        <w:rPr>
          <w:rFonts w:ascii="Verdana" w:hAnsi="Verdana" w:cstheme="minorHAnsi"/>
          <w:sz w:val="20"/>
        </w:rPr>
        <w:t>„Dostawa bębnów do przenośników taśmowych nawęglania i odżużlania dla PGE E.C. S.A. Oddział nr 1 w Krakowie</w:t>
      </w:r>
      <w:r w:rsidR="00F81804">
        <w:rPr>
          <w:rFonts w:ascii="Verdana" w:hAnsi="Verdana" w:cstheme="minorHAnsi"/>
          <w:sz w:val="20"/>
        </w:rPr>
        <w:t>”</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F81804"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Zrealizujemy Przedmiot </w:t>
      </w:r>
      <w:r w:rsidRPr="00F81804">
        <w:rPr>
          <w:rFonts w:ascii="Verdana" w:hAnsi="Verdana" w:cs="Arial"/>
          <w:sz w:val="20"/>
        </w:rPr>
        <w:t>Zamówienia za następującą Cenę w wysokości:</w:t>
      </w:r>
    </w:p>
    <w:p w14:paraId="2697E12C" w14:textId="72FD552E" w:rsidR="0042031F" w:rsidRPr="00F81804" w:rsidRDefault="0042031F" w:rsidP="0042031F">
      <w:pPr>
        <w:pStyle w:val="Akapitzlist"/>
        <w:widowControl w:val="0"/>
        <w:suppressAutoHyphens/>
        <w:spacing w:before="120"/>
        <w:ind w:left="426"/>
        <w:rPr>
          <w:rFonts w:ascii="Verdana" w:hAnsi="Verdana" w:cs="Arial"/>
          <w:b/>
          <w:sz w:val="20"/>
        </w:rPr>
      </w:pPr>
      <w:r w:rsidRPr="00F81804">
        <w:rPr>
          <w:rFonts w:ascii="Verdana" w:hAnsi="Verdana" w:cs="Arial"/>
          <w:b/>
          <w:sz w:val="20"/>
        </w:rPr>
        <w:t xml:space="preserve">[......] PLN </w:t>
      </w:r>
      <w:r w:rsidRPr="00F81804">
        <w:rPr>
          <w:rFonts w:ascii="Verdana" w:hAnsi="Verdana" w:cs="Arial"/>
          <w:sz w:val="20"/>
        </w:rPr>
        <w:t xml:space="preserve">słownie:  </w:t>
      </w:r>
      <w:r w:rsidRPr="00F81804">
        <w:rPr>
          <w:rFonts w:ascii="Verdana" w:hAnsi="Verdana" w:cs="Arial"/>
          <w:b/>
          <w:sz w:val="20"/>
        </w:rPr>
        <w:t>[......] netto</w:t>
      </w:r>
      <w:r w:rsidRPr="00F81804">
        <w:rPr>
          <w:rFonts w:ascii="Verdana" w:hAnsi="Verdana" w:cs="Arial"/>
          <w:sz w:val="20"/>
        </w:rPr>
        <w:t>,</w:t>
      </w:r>
      <w:r w:rsidRPr="00F81804">
        <w:rPr>
          <w:rFonts w:ascii="Verdana" w:hAnsi="Verdana" w:cs="Arial"/>
          <w:b/>
          <w:sz w:val="20"/>
        </w:rPr>
        <w:t xml:space="preserve"> </w:t>
      </w:r>
      <w:r w:rsidRPr="00F81804">
        <w:rPr>
          <w:rFonts w:ascii="Verdana" w:hAnsi="Verdana" w:cs="Arial"/>
          <w:sz w:val="20"/>
        </w:rPr>
        <w:t xml:space="preserve">powiększoną o wartość podatku (….%) </w:t>
      </w:r>
      <w:r w:rsidRPr="00F81804">
        <w:rPr>
          <w:rFonts w:ascii="Verdana" w:hAnsi="Verdana" w:cs="Arial"/>
          <w:b/>
          <w:sz w:val="20"/>
        </w:rPr>
        <w:t>VAT w wysokości</w:t>
      </w:r>
      <w:r w:rsidRPr="00F81804">
        <w:rPr>
          <w:rFonts w:ascii="Verdana" w:hAnsi="Verdana" w:cs="Arial"/>
          <w:sz w:val="20"/>
        </w:rPr>
        <w:t xml:space="preserve"> </w:t>
      </w:r>
      <w:r w:rsidRPr="00F81804">
        <w:rPr>
          <w:rFonts w:ascii="Verdana" w:hAnsi="Verdana" w:cs="Arial"/>
          <w:b/>
          <w:sz w:val="20"/>
        </w:rPr>
        <w:t>[.....] PLN</w:t>
      </w:r>
      <w:r w:rsidRPr="00F81804">
        <w:rPr>
          <w:rFonts w:ascii="Verdana" w:hAnsi="Verdana" w:cs="Arial"/>
          <w:sz w:val="20"/>
        </w:rPr>
        <w:t xml:space="preserve"> słownie: [......] wyliczoną zgodnie z aktualnie obowiązującymi przepisami prawa, co da cenę w wysokości: </w:t>
      </w:r>
      <w:r w:rsidRPr="00F81804">
        <w:rPr>
          <w:rFonts w:ascii="Verdana" w:hAnsi="Verdana" w:cs="Arial"/>
          <w:b/>
          <w:sz w:val="20"/>
        </w:rPr>
        <w:t xml:space="preserve">[......] PLN </w:t>
      </w:r>
      <w:r w:rsidRPr="00F81804">
        <w:rPr>
          <w:rFonts w:ascii="Verdana" w:hAnsi="Verdana" w:cs="Arial"/>
          <w:sz w:val="20"/>
        </w:rPr>
        <w:t>słownie:  [......]</w:t>
      </w:r>
      <w:r w:rsidRPr="00F81804">
        <w:rPr>
          <w:rFonts w:ascii="Verdana" w:hAnsi="Verdana" w:cs="Arial"/>
          <w:b/>
          <w:sz w:val="20"/>
        </w:rPr>
        <w:t xml:space="preserve"> brutto.</w:t>
      </w:r>
    </w:p>
    <w:p w14:paraId="2BA62D2D" w14:textId="17BB18C0" w:rsidR="0042031F" w:rsidRPr="00F81804" w:rsidRDefault="0042031F" w:rsidP="0042031F">
      <w:pPr>
        <w:pStyle w:val="Akapitzlist"/>
        <w:widowControl w:val="0"/>
        <w:suppressAutoHyphens/>
        <w:spacing w:before="120"/>
        <w:ind w:left="426"/>
        <w:rPr>
          <w:rFonts w:ascii="Verdana" w:hAnsi="Verdana" w:cs="Arial"/>
          <w:sz w:val="20"/>
        </w:rPr>
      </w:pPr>
      <w:r w:rsidRPr="00F81804">
        <w:rPr>
          <w:rFonts w:ascii="Verdana" w:hAnsi="Verdana" w:cs="Arial"/>
          <w:sz w:val="20"/>
        </w:rPr>
        <w:t xml:space="preserve">Szczegółowe zestawienie pozycji cenowych składających się na ostateczną wartość Oferty stanowi </w:t>
      </w:r>
      <w:r w:rsidRPr="00F81804">
        <w:rPr>
          <w:rFonts w:ascii="Verdana" w:hAnsi="Verdana" w:cs="Arial"/>
          <w:b/>
          <w:sz w:val="20"/>
        </w:rPr>
        <w:t xml:space="preserve">Załącznik nr </w:t>
      </w:r>
      <w:r w:rsidR="00A0753C" w:rsidRPr="00F81804">
        <w:rPr>
          <w:rFonts w:ascii="Verdana" w:hAnsi="Verdana" w:cs="Arial"/>
          <w:b/>
          <w:sz w:val="20"/>
        </w:rPr>
        <w:t>5</w:t>
      </w:r>
      <w:r w:rsidRPr="00F81804">
        <w:rPr>
          <w:rFonts w:ascii="Verdana" w:hAnsi="Verdana" w:cs="Arial"/>
          <w:b/>
          <w:sz w:val="20"/>
        </w:rPr>
        <w:t xml:space="preserve"> do </w:t>
      </w:r>
      <w:r w:rsidR="00904E94" w:rsidRPr="00F81804">
        <w:rPr>
          <w:rFonts w:ascii="Verdana" w:hAnsi="Verdana" w:cs="Arial"/>
          <w:b/>
          <w:sz w:val="20"/>
        </w:rPr>
        <w:t>SWZ</w:t>
      </w:r>
      <w:r w:rsidRPr="00F81804">
        <w:rPr>
          <w:rFonts w:ascii="Verdana" w:hAnsi="Verdana" w:cs="Arial"/>
          <w:b/>
          <w:sz w:val="20"/>
        </w:rPr>
        <w:t xml:space="preserve"> – Formularz Cenowy;</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F81804">
        <w:rPr>
          <w:rFonts w:ascii="Verdana" w:hAnsi="Verdana" w:cs="Arial"/>
          <w:b/>
          <w:sz w:val="20"/>
        </w:rPr>
        <w:t>Oświadczamy,</w:t>
      </w:r>
      <w:r w:rsidRPr="00F81804">
        <w:rPr>
          <w:rFonts w:ascii="Verdana" w:hAnsi="Verdana" w:cs="Arial"/>
          <w:sz w:val="20"/>
        </w:rPr>
        <w:t xml:space="preserve"> że nie podlegamy wykluczeniu </w:t>
      </w:r>
      <w:r w:rsidR="00A0753C" w:rsidRPr="00F81804">
        <w:rPr>
          <w:rFonts w:ascii="Verdana" w:hAnsi="Verdana" w:cs="Arial"/>
          <w:sz w:val="20"/>
        </w:rPr>
        <w:t>z Postępowania</w:t>
      </w:r>
      <w:r w:rsidR="00A0753C" w:rsidRPr="002A6CA3">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lastRenderedPageBreak/>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lastRenderedPageBreak/>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r>
      <w:r w:rsidRPr="002A6CA3">
        <w:rPr>
          <w:rFonts w:ascii="Verdana" w:hAnsi="Verdana" w:cs="Arial"/>
          <w:sz w:val="20"/>
          <w:lang w:eastAsia="pl-PL"/>
        </w:rPr>
        <w:lastRenderedPageBreak/>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0217AD73" w:rsidR="0042031F" w:rsidRPr="002A6CA3" w:rsidRDefault="0042031F" w:rsidP="00F81804">
      <w:pPr>
        <w:pStyle w:val="Akapitzlist"/>
        <w:widowControl w:val="0"/>
        <w:numPr>
          <w:ilvl w:val="3"/>
          <w:numId w:val="60"/>
        </w:numPr>
        <w:suppressAutoHyphens/>
        <w:spacing w:before="240"/>
        <w:ind w:left="426"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F81804" w:rsidRPr="00F81804">
        <w:rPr>
          <w:rFonts w:ascii="Verdana" w:hAnsi="Verdana" w:cs="Arial"/>
          <w:sz w:val="20"/>
          <w:lang w:eastAsia="pl-PL"/>
        </w:rPr>
        <w:t>POST/PEC/PEC/UZI/01013/2024</w:t>
      </w:r>
      <w:r w:rsidR="00F81804">
        <w:rPr>
          <w:rFonts w:ascii="Verdana" w:hAnsi="Verdana" w:cs="Arial"/>
          <w:sz w:val="20"/>
          <w:lang w:eastAsia="pl-PL"/>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3" w:name="_Toc515896308"/>
      <w:bookmarkStart w:id="4"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3"/>
      <w:bookmarkEnd w:id="4"/>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F81804" w:rsidRDefault="00EA7443" w:rsidP="000032C2">
            <w:pPr>
              <w:tabs>
                <w:tab w:val="left" w:pos="540"/>
              </w:tabs>
              <w:jc w:val="center"/>
              <w:rPr>
                <w:rFonts w:ascii="Verdana" w:hAnsi="Verdana" w:cstheme="minorHAnsi"/>
                <w:b/>
                <w:sz w:val="20"/>
              </w:rPr>
            </w:pPr>
            <w:r w:rsidRPr="00F81804">
              <w:rPr>
                <w:rFonts w:ascii="Verdana" w:hAnsi="Verdana" w:cstheme="minorHAnsi"/>
                <w:b/>
                <w:iCs/>
                <w:sz w:val="20"/>
              </w:rPr>
              <w:t xml:space="preserve">Zobowiązanie </w:t>
            </w:r>
            <w:r w:rsidRPr="00F81804">
              <w:rPr>
                <w:rFonts w:ascii="Verdana" w:hAnsi="Verdana" w:cstheme="minorHAnsi"/>
                <w:b/>
                <w:sz w:val="20"/>
              </w:rPr>
              <w:t>podmiotu do oddania Wykonawcy</w:t>
            </w:r>
          </w:p>
          <w:p w14:paraId="5F69F321" w14:textId="77777777" w:rsidR="00EA7443" w:rsidRPr="00F81804" w:rsidRDefault="00EA7443" w:rsidP="000032C2">
            <w:pPr>
              <w:tabs>
                <w:tab w:val="left" w:pos="540"/>
              </w:tabs>
              <w:jc w:val="center"/>
              <w:rPr>
                <w:rFonts w:ascii="Verdana" w:hAnsi="Verdana" w:cstheme="minorHAnsi"/>
                <w:b/>
                <w:sz w:val="20"/>
              </w:rPr>
            </w:pPr>
            <w:r w:rsidRPr="00F81804">
              <w:rPr>
                <w:rFonts w:ascii="Verdana" w:hAnsi="Verdana" w:cstheme="minorHAnsi"/>
                <w:b/>
                <w:sz w:val="20"/>
              </w:rPr>
              <w:t xml:space="preserve">do dyspozycji niezbędnych zasobów w trakcie realizacji Zamówienia pn.: </w:t>
            </w:r>
          </w:p>
          <w:p w14:paraId="7EA115E5" w14:textId="2C0862E8" w:rsidR="00EA7443" w:rsidRPr="00F81804" w:rsidRDefault="00EA7443" w:rsidP="000032C2">
            <w:pPr>
              <w:tabs>
                <w:tab w:val="left" w:pos="540"/>
              </w:tabs>
              <w:jc w:val="center"/>
              <w:rPr>
                <w:rFonts w:ascii="Verdana" w:hAnsi="Verdana" w:cstheme="minorHAnsi"/>
                <w:sz w:val="20"/>
              </w:rPr>
            </w:pPr>
            <w:r w:rsidRPr="00F81804">
              <w:rPr>
                <w:rFonts w:ascii="Verdana" w:hAnsi="Verdana" w:cstheme="minorHAnsi"/>
                <w:b/>
                <w:sz w:val="20"/>
              </w:rPr>
              <w:t>„</w:t>
            </w:r>
            <w:r w:rsidR="00F81804" w:rsidRPr="00F81804">
              <w:rPr>
                <w:rFonts w:ascii="Verdana" w:hAnsi="Verdana" w:cstheme="minorHAnsi"/>
                <w:b/>
                <w:sz w:val="20"/>
              </w:rPr>
              <w:t>Dostawa bębnów do przenośników taśmowych nawęglania i odżużlania dla PGE E.C. S.A. Oddział nr 1 w Krakowie</w:t>
            </w:r>
            <w:r w:rsidRPr="00F81804">
              <w:rPr>
                <w:rFonts w:ascii="Verdana" w:hAnsi="Verdana" w:cstheme="minorHAnsi"/>
                <w:b/>
                <w:sz w:val="20"/>
              </w:rPr>
              <w:t>”</w:t>
            </w:r>
            <w:r w:rsidRPr="00F81804">
              <w:rPr>
                <w:rFonts w:ascii="Verdana" w:hAnsi="Verdana" w:cstheme="minorHAnsi"/>
                <w:sz w:val="20"/>
              </w:rPr>
              <w:t xml:space="preserve"> </w:t>
            </w:r>
          </w:p>
          <w:p w14:paraId="04D1FB64" w14:textId="27FD57B2" w:rsidR="00EA7443" w:rsidRPr="002A6CA3" w:rsidRDefault="00EA7443" w:rsidP="000032C2">
            <w:pPr>
              <w:tabs>
                <w:tab w:val="left" w:pos="540"/>
              </w:tabs>
              <w:jc w:val="center"/>
              <w:rPr>
                <w:rFonts w:ascii="Verdana" w:eastAsia="EUAlbertina-Regular-Identity-H" w:hAnsi="Verdana" w:cstheme="minorHAnsi"/>
                <w:sz w:val="20"/>
              </w:rPr>
            </w:pPr>
            <w:r w:rsidRPr="00F81804">
              <w:rPr>
                <w:rFonts w:ascii="Verdana" w:hAnsi="Verdana" w:cstheme="minorHAnsi"/>
                <w:sz w:val="20"/>
              </w:rPr>
              <w:t>(</w:t>
            </w:r>
            <w:r w:rsidR="00F81804" w:rsidRPr="00F81804">
              <w:rPr>
                <w:rFonts w:ascii="Verdana" w:eastAsia="EUAlbertina-Regular-Identity-H" w:hAnsi="Verdana" w:cstheme="minorHAnsi"/>
                <w:sz w:val="20"/>
              </w:rPr>
              <w:t>numer ref. postępowania: POST/PEC/PEC/UZI/01013/2024</w:t>
            </w:r>
            <w:r w:rsidRPr="00F81804">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4774B946"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w:t>
      </w:r>
      <w:r w:rsidRPr="00F81804">
        <w:rPr>
          <w:rFonts w:ascii="Verdana" w:hAnsi="Verdana" w:cstheme="minorHAnsi"/>
          <w:sz w:val="20"/>
        </w:rPr>
        <w:t xml:space="preserve">zobowiązujemy się do oddania Wykonawcy, tj. </w:t>
      </w:r>
      <w:r w:rsidR="000F3AAE" w:rsidRPr="00F81804">
        <w:rPr>
          <w:rFonts w:ascii="Verdana" w:hAnsi="Verdana" w:cstheme="minorHAnsi"/>
          <w:sz w:val="20"/>
        </w:rPr>
        <w:t>………………………………….……... z </w:t>
      </w:r>
      <w:r w:rsidRPr="00F81804">
        <w:rPr>
          <w:rFonts w:ascii="Verdana" w:hAnsi="Verdana" w:cstheme="minorHAnsi"/>
          <w:sz w:val="20"/>
        </w:rPr>
        <w:t>siedzibą w …………………………………….., do dyspozycji niezbędne zasoby na potrzeby realizacji przedmiotowego Zamówienia</w:t>
      </w:r>
      <w:r w:rsidR="00F81804" w:rsidRPr="00F81804">
        <w:rPr>
          <w:rFonts w:ascii="Verdana" w:hAnsi="Verdana" w:cstheme="minorHAnsi"/>
          <w:sz w:val="20"/>
        </w:rPr>
        <w:t xml:space="preserve"> </w:t>
      </w:r>
      <w:r w:rsidRPr="00F81804">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F81804" w:rsidRDefault="00EA7443" w:rsidP="00AB4C0C">
            <w:pPr>
              <w:autoSpaceDE w:val="0"/>
              <w:autoSpaceDN w:val="0"/>
              <w:adjustRightInd w:val="0"/>
              <w:jc w:val="center"/>
              <w:rPr>
                <w:rFonts w:ascii="Verdana" w:hAnsi="Verdana" w:cstheme="minorHAnsi"/>
                <w:b/>
                <w:sz w:val="20"/>
              </w:rPr>
            </w:pPr>
            <w:r w:rsidRPr="00F81804">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F81804" w:rsidRDefault="00EA7443" w:rsidP="000032C2">
            <w:pPr>
              <w:autoSpaceDE w:val="0"/>
              <w:autoSpaceDN w:val="0"/>
              <w:adjustRightInd w:val="0"/>
              <w:jc w:val="center"/>
              <w:rPr>
                <w:rFonts w:ascii="Verdana" w:hAnsi="Verdana" w:cstheme="minorHAnsi"/>
                <w:b/>
                <w:sz w:val="20"/>
              </w:rPr>
            </w:pPr>
            <w:r w:rsidRPr="00F81804">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7B2A4AD7" w:rsidR="00EA7443" w:rsidRPr="00F81804" w:rsidRDefault="00F81804" w:rsidP="00F81804">
            <w:pPr>
              <w:autoSpaceDE w:val="0"/>
              <w:autoSpaceDN w:val="0"/>
              <w:adjustRightInd w:val="0"/>
              <w:spacing w:line="240" w:lineRule="auto"/>
              <w:jc w:val="center"/>
              <w:rPr>
                <w:rFonts w:ascii="Verdana" w:hAnsi="Verdana" w:cstheme="minorHAnsi"/>
                <w:sz w:val="20"/>
              </w:rPr>
            </w:pPr>
            <w:r w:rsidRPr="00F81804">
              <w:rPr>
                <w:rFonts w:ascii="Verdana" w:hAnsi="Verdana" w:cstheme="minorHAnsi"/>
                <w:sz w:val="20"/>
              </w:rPr>
              <w:t>D</w:t>
            </w:r>
            <w:r w:rsidR="001B63ED" w:rsidRPr="00F81804">
              <w:rPr>
                <w:rFonts w:ascii="Verdana" w:hAnsi="Verdana" w:cstheme="minorHAnsi"/>
                <w:sz w:val="20"/>
              </w:rPr>
              <w:t>oświadczenie</w:t>
            </w:r>
          </w:p>
        </w:tc>
        <w:tc>
          <w:tcPr>
            <w:tcW w:w="1984" w:type="dxa"/>
            <w:shd w:val="clear" w:color="auto" w:fill="F2F2F2" w:themeFill="background1" w:themeFillShade="F2"/>
          </w:tcPr>
          <w:p w14:paraId="7ED7AFDD" w14:textId="041E2923" w:rsidR="00EA7443" w:rsidRPr="00F81804" w:rsidRDefault="00EA7443" w:rsidP="00F81804">
            <w:pPr>
              <w:autoSpaceDE w:val="0"/>
              <w:autoSpaceDN w:val="0"/>
              <w:adjustRightInd w:val="0"/>
              <w:jc w:val="center"/>
              <w:rPr>
                <w:rFonts w:ascii="Verdana" w:hAnsi="Verdana" w:cstheme="minorHAnsi"/>
                <w:i/>
                <w:sz w:val="20"/>
              </w:rPr>
            </w:pPr>
            <w:r w:rsidRPr="00F81804">
              <w:rPr>
                <w:rFonts w:ascii="Verdana" w:hAnsi="Verdana" w:cstheme="minorHAnsi"/>
                <w:i/>
                <w:sz w:val="20"/>
              </w:rPr>
              <w:t>Doświadczenie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73874547"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2779A2A4" w14:textId="77777777" w:rsidR="00F81804" w:rsidRPr="002A6CA3" w:rsidRDefault="00F81804" w:rsidP="00EA7443">
      <w:pPr>
        <w:autoSpaceDE w:val="0"/>
        <w:autoSpaceDN w:val="0"/>
        <w:adjustRightInd w:val="0"/>
        <w:ind w:left="4963"/>
        <w:rPr>
          <w:rFonts w:ascii="Verdana" w:hAnsi="Verdana" w:cstheme="minorHAnsi"/>
          <w:i/>
          <w:sz w:val="18"/>
          <w:szCs w:val="18"/>
        </w:rPr>
      </w:pPr>
    </w:p>
    <w:p w14:paraId="035F8DA4" w14:textId="00F722EE" w:rsidR="00F81804" w:rsidRDefault="00F81804" w:rsidP="00DD1DDB">
      <w:pPr>
        <w:tabs>
          <w:tab w:val="left" w:pos="3033"/>
          <w:tab w:val="center" w:pos="4536"/>
        </w:tabs>
        <w:spacing w:before="120" w:after="120" w:line="276" w:lineRule="auto"/>
        <w:jc w:val="left"/>
        <w:rPr>
          <w:rFonts w:ascii="Verdana" w:eastAsia="Calibri" w:hAnsi="Verdana" w:cs="Arial"/>
          <w:b/>
          <w:sz w:val="20"/>
        </w:rPr>
      </w:pPr>
    </w:p>
    <w:p w14:paraId="60AC0A5F" w14:textId="1EBA0373" w:rsidR="00F81804" w:rsidRPr="002A6CA3" w:rsidRDefault="00F81804" w:rsidP="00DD1DDB">
      <w:pPr>
        <w:tabs>
          <w:tab w:val="left" w:pos="3033"/>
          <w:tab w:val="center" w:pos="4536"/>
        </w:tabs>
        <w:spacing w:before="120" w:after="120" w:line="276" w:lineRule="auto"/>
        <w:jc w:val="left"/>
        <w:rPr>
          <w:rFonts w:ascii="Verdana" w:eastAsia="Calibri" w:hAnsi="Verdana" w:cstheme="minorHAnsi"/>
          <w:b/>
          <w:sz w:val="20"/>
        </w:rPr>
      </w:pPr>
      <w:bookmarkStart w:id="5" w:name="_GoBack"/>
      <w:bookmarkEnd w:id="5"/>
    </w:p>
    <w:p w14:paraId="3EDD80DF" w14:textId="257ABE42" w:rsidR="004A54CB" w:rsidRPr="00F81804" w:rsidRDefault="00F65191" w:rsidP="002965D7">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bookmarkStart w:id="6" w:name="_Toc515896306"/>
      <w:bookmarkStart w:id="7" w:name="_Toc122344847"/>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6"/>
      <w:r w:rsidRPr="002A6CA3">
        <w:rPr>
          <w:rFonts w:ascii="Verdana" w:hAnsi="Verdana" w:cstheme="minorHAnsi"/>
          <w:sz w:val="20"/>
          <w:lang w:val="pl-PL"/>
        </w:rPr>
        <w:t xml:space="preserve">WYKAZ WYKONANYCH </w:t>
      </w:r>
      <w:r w:rsidRPr="00F81804">
        <w:rPr>
          <w:rFonts w:ascii="Verdana" w:hAnsi="Verdana" w:cstheme="minorHAnsi"/>
          <w:sz w:val="20"/>
          <w:lang w:val="pl-PL"/>
        </w:rPr>
        <w:t>DOSTAW</w:t>
      </w:r>
      <w:bookmarkEnd w:id="7"/>
    </w:p>
    <w:p w14:paraId="52A5C1A1" w14:textId="77777777" w:rsidR="00601841" w:rsidRPr="00F81804" w:rsidRDefault="00601841" w:rsidP="004A54CB">
      <w:pPr>
        <w:rPr>
          <w:rFonts w:ascii="Verdana" w:hAnsi="Verdana" w:cstheme="minorHAnsi"/>
          <w:sz w:val="20"/>
        </w:rPr>
      </w:pPr>
    </w:p>
    <w:p w14:paraId="3C02166E" w14:textId="2E46DFC5" w:rsidR="00B3599D" w:rsidRPr="00237FEB" w:rsidRDefault="00B3599D" w:rsidP="00B3599D">
      <w:pPr>
        <w:spacing w:line="240" w:lineRule="auto"/>
        <w:jc w:val="center"/>
        <w:rPr>
          <w:rFonts w:ascii="Verdana" w:hAnsi="Verdana" w:cstheme="minorHAnsi"/>
          <w:b/>
          <w:sz w:val="20"/>
        </w:rPr>
      </w:pPr>
      <w:r w:rsidRPr="00237FEB">
        <w:rPr>
          <w:rFonts w:ascii="Verdana" w:hAnsi="Verdana" w:cstheme="minorHAnsi"/>
          <w:b/>
          <w:sz w:val="20"/>
        </w:rPr>
        <w:t xml:space="preserve">WYKAZ WYKONANYCH DOSTAW </w:t>
      </w:r>
    </w:p>
    <w:p w14:paraId="372344BE" w14:textId="469CE354" w:rsidR="00B3599D" w:rsidRPr="00237FEB" w:rsidRDefault="00B3599D" w:rsidP="00B3599D">
      <w:pPr>
        <w:spacing w:line="240" w:lineRule="auto"/>
        <w:jc w:val="center"/>
        <w:rPr>
          <w:rFonts w:ascii="Verdana" w:hAnsi="Verdana" w:cstheme="minorHAnsi"/>
          <w:b/>
          <w:sz w:val="20"/>
        </w:rPr>
      </w:pPr>
      <w:r w:rsidRPr="00237FEB">
        <w:rPr>
          <w:rFonts w:ascii="Verdana" w:hAnsi="Verdana" w:cstheme="minorHAnsi"/>
          <w:b/>
          <w:sz w:val="20"/>
        </w:rPr>
        <w:t xml:space="preserve">W OKRESIE OSTATNICH </w:t>
      </w:r>
      <w:r w:rsidR="00F81804" w:rsidRPr="00237FEB">
        <w:rPr>
          <w:rFonts w:ascii="Verdana" w:hAnsi="Verdana" w:cstheme="minorHAnsi"/>
          <w:b/>
          <w:sz w:val="20"/>
        </w:rPr>
        <w:t>3</w:t>
      </w:r>
      <w:r w:rsidRPr="00237FEB">
        <w:rPr>
          <w:rFonts w:ascii="Verdana" w:hAnsi="Verdana" w:cstheme="minorHAnsi"/>
          <w:b/>
          <w:sz w:val="20"/>
        </w:rPr>
        <w:t xml:space="preserve"> LAT Z PODANIEM </w:t>
      </w:r>
    </w:p>
    <w:p w14:paraId="5F10EB23" w14:textId="77777777" w:rsidR="00B3599D" w:rsidRPr="002A6CA3" w:rsidRDefault="00B3599D" w:rsidP="00B3599D">
      <w:pPr>
        <w:spacing w:line="240" w:lineRule="auto"/>
        <w:jc w:val="center"/>
        <w:rPr>
          <w:rFonts w:ascii="Verdana" w:hAnsi="Verdana" w:cstheme="minorHAnsi"/>
          <w:b/>
          <w:sz w:val="20"/>
        </w:rPr>
      </w:pPr>
      <w:r w:rsidRPr="00237FEB">
        <w:rPr>
          <w:rFonts w:ascii="Verdana" w:hAnsi="Verdana" w:cstheme="minorHAnsi"/>
          <w:b/>
          <w:sz w:val="20"/>
        </w:rPr>
        <w:t>WARTOŚCI, PRZEDMIOTU</w:t>
      </w:r>
      <w:r w:rsidRPr="002A6CA3">
        <w:rPr>
          <w:rFonts w:ascii="Verdana" w:hAnsi="Verdana" w:cstheme="minorHAnsi"/>
          <w:b/>
          <w:sz w:val="20"/>
        </w:rPr>
        <w:t>, DAT ICH WYKONANIA I ODBIORCÓW</w:t>
      </w:r>
    </w:p>
    <w:p w14:paraId="27198DCF" w14:textId="77777777" w:rsidR="00B3599D" w:rsidRPr="002A6CA3" w:rsidRDefault="00B3599D" w:rsidP="00B3599D">
      <w:pPr>
        <w:rPr>
          <w:rFonts w:ascii="Verdana" w:hAnsi="Verdana" w:cstheme="minorHAnsi"/>
          <w:sz w:val="20"/>
        </w:rPr>
      </w:pPr>
    </w:p>
    <w:p w14:paraId="1A620DDA" w14:textId="79D7E01A"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w:t>
      </w:r>
      <w:r w:rsidR="00F81804">
        <w:rPr>
          <w:rFonts w:ascii="Verdana" w:hAnsi="Verdana" w:cstheme="minorHAnsi"/>
          <w:sz w:val="20"/>
          <w:lang w:eastAsia="pl-PL"/>
        </w:rPr>
        <w:t>ie przetargu nieograniczonego pn. „</w:t>
      </w:r>
      <w:r w:rsidR="00F81804" w:rsidRPr="00F81804">
        <w:rPr>
          <w:rFonts w:ascii="Verdana" w:hAnsi="Verdana" w:cstheme="minorHAnsi"/>
          <w:sz w:val="20"/>
          <w:lang w:eastAsia="pl-PL"/>
        </w:rPr>
        <w:t xml:space="preserve">Dostawa </w:t>
      </w:r>
      <w:r w:rsidR="00F81804" w:rsidRPr="003275F5">
        <w:rPr>
          <w:rFonts w:ascii="Verdana" w:hAnsi="Verdana" w:cstheme="minorHAnsi"/>
          <w:sz w:val="20"/>
          <w:lang w:eastAsia="pl-PL"/>
        </w:rPr>
        <w:t>bębnów do przenośników taśmowych nawęglania i odżużlania dla PGE E.C. S.A. Oddział nr 1 w Krakowie”</w:t>
      </w:r>
      <w:r w:rsidR="00B3599D" w:rsidRPr="003275F5">
        <w:rPr>
          <w:rFonts w:ascii="Verdana" w:hAnsi="Verdana" w:cstheme="minorHAnsi"/>
          <w:sz w:val="20"/>
        </w:rPr>
        <w:t xml:space="preserve"> (numer ref. postępowania:</w:t>
      </w:r>
      <w:r w:rsidR="00B3599D" w:rsidRPr="003275F5">
        <w:rPr>
          <w:rFonts w:ascii="Verdana" w:hAnsi="Verdana" w:cstheme="minorHAnsi"/>
          <w:b/>
          <w:sz w:val="20"/>
        </w:rPr>
        <w:t xml:space="preserve"> </w:t>
      </w:r>
      <w:r w:rsidR="00F81804" w:rsidRPr="003275F5">
        <w:rPr>
          <w:rFonts w:ascii="Verdana" w:hAnsi="Verdana" w:cstheme="minorHAnsi"/>
          <w:b/>
          <w:sz w:val="20"/>
        </w:rPr>
        <w:t>POST/PEC/PEC/UZI/01013/2024</w:t>
      </w:r>
      <w:r w:rsidR="00B3599D" w:rsidRPr="003275F5">
        <w:rPr>
          <w:rFonts w:ascii="Verdana" w:hAnsi="Verdana" w:cstheme="minorHAnsi"/>
          <w:sz w:val="20"/>
        </w:rPr>
        <w:t>)</w:t>
      </w:r>
      <w:r w:rsidR="00B3599D" w:rsidRPr="003275F5">
        <w:rPr>
          <w:rFonts w:ascii="Verdana" w:hAnsi="Verdana" w:cstheme="minorHAnsi"/>
          <w:b/>
          <w:sz w:val="20"/>
        </w:rPr>
        <w:t xml:space="preserve">, </w:t>
      </w:r>
      <w:r w:rsidR="00B3599D" w:rsidRPr="003275F5">
        <w:rPr>
          <w:rFonts w:ascii="Verdana" w:hAnsi="Verdana" w:cstheme="minorHAnsi"/>
          <w:b/>
          <w:sz w:val="20"/>
          <w:lang w:eastAsia="pl-PL"/>
        </w:rPr>
        <w:t>OŚWIADCZAMY</w:t>
      </w:r>
      <w:r w:rsidR="00B3599D" w:rsidRPr="003275F5">
        <w:rPr>
          <w:rFonts w:ascii="Verdana" w:hAnsi="Verdana" w:cstheme="minorHAnsi"/>
          <w:sz w:val="20"/>
          <w:lang w:eastAsia="pl-PL"/>
        </w:rPr>
        <w:t xml:space="preserve">, </w:t>
      </w:r>
      <w:r w:rsidR="00B3599D" w:rsidRPr="003275F5">
        <w:rPr>
          <w:rFonts w:ascii="Verdana" w:hAnsi="Verdana" w:cstheme="minorHAnsi"/>
          <w:bCs/>
          <w:sz w:val="20"/>
          <w:lang w:eastAsia="pl-PL"/>
        </w:rPr>
        <w:t>że</w:t>
      </w:r>
      <w:r w:rsidR="00B3599D" w:rsidRPr="003275F5">
        <w:rPr>
          <w:rFonts w:ascii="Verdana" w:hAnsi="Verdana" w:cstheme="minorHAnsi"/>
          <w:sz w:val="20"/>
          <w:lang w:eastAsia="pl-PL"/>
        </w:rPr>
        <w:t xml:space="preserve"> w okresie ostatnich </w:t>
      </w:r>
      <w:r w:rsidR="003275F5" w:rsidRPr="003275F5">
        <w:rPr>
          <w:rFonts w:ascii="Verdana" w:hAnsi="Verdana" w:cstheme="minorHAnsi"/>
          <w:sz w:val="20"/>
          <w:lang w:eastAsia="pl-PL"/>
        </w:rPr>
        <w:t>3</w:t>
      </w:r>
      <w:r w:rsidR="00B3599D" w:rsidRPr="003275F5">
        <w:rPr>
          <w:rFonts w:ascii="Verdana" w:hAnsi="Verdana" w:cstheme="minorHAnsi"/>
          <w:sz w:val="20"/>
          <w:lang w:eastAsia="pl-PL"/>
        </w:rPr>
        <w:t xml:space="preserve"> lat przed upływem terminu składania Ofert wykonaliśmy następujące </w:t>
      </w:r>
      <w:r w:rsidR="003275F5" w:rsidRPr="003275F5">
        <w:rPr>
          <w:rFonts w:ascii="Verdana" w:hAnsi="Verdana" w:cstheme="minorHAnsi"/>
          <w:sz w:val="20"/>
          <w:lang w:eastAsia="pl-PL"/>
        </w:rPr>
        <w:t>dostawy</w:t>
      </w:r>
      <w:r w:rsidR="00B3599D" w:rsidRPr="003275F5">
        <w:rPr>
          <w:rFonts w:ascii="Verdana" w:hAnsi="Verdana" w:cstheme="minorHAnsi"/>
          <w:sz w:val="20"/>
          <w:lang w:eastAsia="pl-PL"/>
        </w:rPr>
        <w:t>:</w:t>
      </w:r>
    </w:p>
    <w:tbl>
      <w:tblPr>
        <w:tblW w:w="10462"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67"/>
        <w:gridCol w:w="1902"/>
        <w:gridCol w:w="2060"/>
        <w:gridCol w:w="1712"/>
        <w:gridCol w:w="1744"/>
        <w:gridCol w:w="2377"/>
      </w:tblGrid>
      <w:tr w:rsidR="00B3599D" w:rsidRPr="00624AE0" w14:paraId="5576ABDA" w14:textId="77777777" w:rsidTr="000547ED">
        <w:trPr>
          <w:cantSplit/>
          <w:trHeight w:val="764"/>
          <w:tblHeader/>
        </w:trPr>
        <w:tc>
          <w:tcPr>
            <w:tcW w:w="667" w:type="dxa"/>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2A6CA3" w:rsidRDefault="00B3599D" w:rsidP="00B3599D">
            <w:pPr>
              <w:jc w:val="center"/>
              <w:rPr>
                <w:rFonts w:ascii="Verdana" w:hAnsi="Verdana" w:cstheme="minorHAnsi"/>
                <w:i/>
                <w:sz w:val="20"/>
              </w:rPr>
            </w:pPr>
          </w:p>
          <w:p w14:paraId="04A68D99"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Lp.</w:t>
            </w:r>
          </w:p>
        </w:tc>
        <w:tc>
          <w:tcPr>
            <w:tcW w:w="1902"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2A6CA3" w:rsidRDefault="00B3599D" w:rsidP="00B3599D">
            <w:pPr>
              <w:jc w:val="center"/>
              <w:rPr>
                <w:rFonts w:ascii="Verdana" w:hAnsi="Verdana" w:cstheme="minorHAnsi"/>
                <w:i/>
                <w:sz w:val="20"/>
              </w:rPr>
            </w:pPr>
          </w:p>
          <w:p w14:paraId="12E38AAE" w14:textId="77777777" w:rsidR="00B3599D" w:rsidRPr="002A6CA3" w:rsidRDefault="00B3599D"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B3599D" w:rsidRPr="002A6CA3" w:rsidRDefault="00B3599D" w:rsidP="00B3599D">
            <w:pPr>
              <w:spacing w:line="240" w:lineRule="auto"/>
              <w:jc w:val="center"/>
              <w:rPr>
                <w:rFonts w:ascii="Verdana" w:hAnsi="Verdana" w:cstheme="minorHAnsi"/>
                <w:i/>
                <w:sz w:val="20"/>
              </w:rPr>
            </w:pPr>
          </w:p>
        </w:tc>
        <w:tc>
          <w:tcPr>
            <w:tcW w:w="2060" w:type="dxa"/>
            <w:vMerge w:val="restart"/>
            <w:tcBorders>
              <w:top w:val="single" w:sz="4" w:space="0" w:color="auto"/>
            </w:tcBorders>
            <w:shd w:val="clear" w:color="auto" w:fill="C6D9F1" w:themeFill="text2" w:themeFillTint="33"/>
          </w:tcPr>
          <w:p w14:paraId="051B6C38" w14:textId="77777777" w:rsidR="00B3599D" w:rsidRPr="002A6CA3" w:rsidRDefault="00B3599D" w:rsidP="00B3599D">
            <w:pPr>
              <w:jc w:val="center"/>
              <w:rPr>
                <w:rFonts w:ascii="Verdana" w:hAnsi="Verdana" w:cstheme="minorHAnsi"/>
                <w:i/>
                <w:sz w:val="20"/>
              </w:rPr>
            </w:pPr>
          </w:p>
          <w:p w14:paraId="08135EB0" w14:textId="2736A53C" w:rsidR="00B3599D" w:rsidRPr="002A6CA3" w:rsidRDefault="00B3599D" w:rsidP="00B3599D">
            <w:pPr>
              <w:jc w:val="center"/>
              <w:rPr>
                <w:rFonts w:ascii="Verdana" w:hAnsi="Verdana" w:cstheme="minorHAnsi"/>
                <w:i/>
                <w:sz w:val="20"/>
              </w:rPr>
            </w:pPr>
            <w:r w:rsidRPr="000F3AAE">
              <w:rPr>
                <w:rFonts w:ascii="Verdana" w:hAnsi="Verdana" w:cstheme="minorHAnsi"/>
                <w:i/>
                <w:sz w:val="20"/>
              </w:rPr>
              <w:t>Wartość zrealizowanych usług/dostaw</w:t>
            </w:r>
            <w:r w:rsidR="0091654E" w:rsidRPr="000F3AAE">
              <w:rPr>
                <w:rFonts w:ascii="Verdana" w:hAnsi="Verdana" w:cstheme="minorHAnsi"/>
                <w:i/>
                <w:sz w:val="20"/>
              </w:rPr>
              <w:t>/</w:t>
            </w:r>
            <w:r w:rsidR="000F3AAE">
              <w:rPr>
                <w:rFonts w:ascii="Verdana" w:hAnsi="Verdana" w:cstheme="minorHAnsi"/>
                <w:i/>
                <w:sz w:val="20"/>
              </w:rPr>
              <w:t xml:space="preserve"> </w:t>
            </w:r>
            <w:r w:rsidR="0091654E" w:rsidRPr="000F3AAE">
              <w:rPr>
                <w:rFonts w:ascii="Verdana" w:hAnsi="Verdana" w:cstheme="minorHAnsi"/>
                <w:i/>
                <w:sz w:val="20"/>
              </w:rPr>
              <w:t>robót</w:t>
            </w:r>
            <w:r w:rsidRPr="002A6CA3">
              <w:rPr>
                <w:rFonts w:ascii="Verdana" w:hAnsi="Verdana" w:cstheme="minorHAnsi"/>
                <w:i/>
                <w:sz w:val="20"/>
              </w:rPr>
              <w:t xml:space="preserve"> </w:t>
            </w:r>
          </w:p>
        </w:tc>
        <w:tc>
          <w:tcPr>
            <w:tcW w:w="3456" w:type="dxa"/>
            <w:gridSpan w:val="2"/>
            <w:tcBorders>
              <w:top w:val="single" w:sz="4" w:space="0" w:color="auto"/>
              <w:bottom w:val="single" w:sz="4" w:space="0" w:color="auto"/>
            </w:tcBorders>
            <w:shd w:val="clear" w:color="auto" w:fill="C6D9F1" w:themeFill="text2" w:themeFillTint="33"/>
            <w:vAlign w:val="center"/>
          </w:tcPr>
          <w:p w14:paraId="6A243E35" w14:textId="061B425B" w:rsidR="00B3599D" w:rsidRPr="002A6CA3" w:rsidRDefault="00B3599D" w:rsidP="003275F5">
            <w:pPr>
              <w:jc w:val="center"/>
              <w:rPr>
                <w:rFonts w:ascii="Verdana" w:hAnsi="Verdana" w:cstheme="minorHAnsi"/>
                <w:i/>
                <w:sz w:val="20"/>
              </w:rPr>
            </w:pPr>
            <w:r w:rsidRPr="002A6CA3">
              <w:rPr>
                <w:rFonts w:ascii="Verdana" w:hAnsi="Verdana" w:cstheme="minorHAnsi"/>
                <w:i/>
                <w:sz w:val="20"/>
              </w:rPr>
              <w:t xml:space="preserve">Termin </w:t>
            </w:r>
            <w:r w:rsidRPr="00237FEB">
              <w:rPr>
                <w:rFonts w:ascii="Verdana" w:hAnsi="Verdana" w:cstheme="minorHAnsi"/>
                <w:i/>
                <w:sz w:val="20"/>
              </w:rPr>
              <w:t>realizacji dostawy</w:t>
            </w:r>
          </w:p>
        </w:tc>
        <w:tc>
          <w:tcPr>
            <w:tcW w:w="2377"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2A6CA3" w:rsidRDefault="00B3599D" w:rsidP="00B3599D">
            <w:pPr>
              <w:jc w:val="center"/>
              <w:rPr>
                <w:rFonts w:ascii="Verdana" w:hAnsi="Verdana" w:cstheme="minorHAnsi"/>
                <w:i/>
                <w:sz w:val="20"/>
              </w:rPr>
            </w:pPr>
          </w:p>
          <w:p w14:paraId="64595C1A" w14:textId="77777777"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sidR="000F3AAE">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B3599D" w:rsidRPr="00624AE0" w14:paraId="6782B4CA" w14:textId="77777777" w:rsidTr="000547ED">
        <w:trPr>
          <w:cantSplit/>
          <w:trHeight w:val="522"/>
          <w:tblHeader/>
        </w:trPr>
        <w:tc>
          <w:tcPr>
            <w:tcW w:w="667" w:type="dxa"/>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1902" w:type="dxa"/>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2060" w:type="dxa"/>
            <w:vMerge/>
          </w:tcPr>
          <w:p w14:paraId="2F8BD42E" w14:textId="77777777" w:rsidR="00B3599D" w:rsidRPr="002A6CA3" w:rsidRDefault="00B3599D" w:rsidP="00B3599D">
            <w:pPr>
              <w:jc w:val="center"/>
              <w:rPr>
                <w:rFonts w:ascii="Verdana" w:hAnsi="Verdana" w:cstheme="minorHAnsi"/>
                <w:i/>
                <w:sz w:val="20"/>
              </w:rPr>
            </w:pPr>
          </w:p>
        </w:tc>
        <w:tc>
          <w:tcPr>
            <w:tcW w:w="1712" w:type="dxa"/>
            <w:tcBorders>
              <w:top w:val="nil"/>
              <w:bottom w:val="single" w:sz="6" w:space="0" w:color="auto"/>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1743" w:type="dxa"/>
            <w:tcBorders>
              <w:top w:val="nil"/>
              <w:bottom w:val="single" w:sz="6" w:space="0" w:color="auto"/>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2377" w:type="dxa"/>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0547ED">
        <w:trPr>
          <w:trHeight w:val="459"/>
        </w:trPr>
        <w:tc>
          <w:tcPr>
            <w:tcW w:w="667" w:type="dxa"/>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1902" w:type="dxa"/>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2060" w:type="dxa"/>
          </w:tcPr>
          <w:p w14:paraId="68DC1943" w14:textId="77777777" w:rsidR="00B3599D" w:rsidRPr="002A6CA3" w:rsidRDefault="00B3599D" w:rsidP="00B3599D">
            <w:pPr>
              <w:spacing w:before="120"/>
              <w:rPr>
                <w:rFonts w:ascii="Verdana" w:hAnsi="Verdana" w:cstheme="minorHAnsi"/>
                <w:sz w:val="20"/>
              </w:rPr>
            </w:pPr>
          </w:p>
        </w:tc>
        <w:tc>
          <w:tcPr>
            <w:tcW w:w="1712" w:type="dxa"/>
            <w:tcBorders>
              <w:top w:val="single" w:sz="6" w:space="0" w:color="auto"/>
              <w:bottom w:val="single" w:sz="6" w:space="0" w:color="auto"/>
            </w:tcBorders>
          </w:tcPr>
          <w:p w14:paraId="5EC20FCE" w14:textId="77777777" w:rsidR="00B3599D" w:rsidRPr="002A6CA3" w:rsidRDefault="00B3599D" w:rsidP="00B3599D">
            <w:pPr>
              <w:spacing w:before="120"/>
              <w:rPr>
                <w:rFonts w:ascii="Verdana" w:hAnsi="Verdana" w:cstheme="minorHAnsi"/>
                <w:sz w:val="20"/>
              </w:rPr>
            </w:pPr>
          </w:p>
        </w:tc>
        <w:tc>
          <w:tcPr>
            <w:tcW w:w="1743" w:type="dxa"/>
            <w:tcBorders>
              <w:top w:val="single" w:sz="6" w:space="0" w:color="auto"/>
              <w:bottom w:val="single" w:sz="6" w:space="0" w:color="auto"/>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2377" w:type="dxa"/>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r w:rsidR="000547ED" w:rsidRPr="00624AE0" w14:paraId="721636FA" w14:textId="77777777" w:rsidTr="000547ED">
        <w:trPr>
          <w:trHeight w:val="459"/>
        </w:trPr>
        <w:tc>
          <w:tcPr>
            <w:tcW w:w="667" w:type="dxa"/>
          </w:tcPr>
          <w:p w14:paraId="668ADCE0" w14:textId="77777777" w:rsidR="000547ED" w:rsidRPr="002A6CA3" w:rsidRDefault="000547ED" w:rsidP="007D157E">
            <w:pPr>
              <w:numPr>
                <w:ilvl w:val="0"/>
                <w:numId w:val="25"/>
              </w:numPr>
              <w:autoSpaceDE w:val="0"/>
              <w:autoSpaceDN w:val="0"/>
              <w:spacing w:before="120" w:after="200" w:line="240" w:lineRule="auto"/>
              <w:jc w:val="left"/>
              <w:rPr>
                <w:rFonts w:ascii="Verdana" w:hAnsi="Verdana" w:cstheme="minorHAnsi"/>
                <w:i/>
                <w:sz w:val="20"/>
              </w:rPr>
            </w:pPr>
          </w:p>
        </w:tc>
        <w:tc>
          <w:tcPr>
            <w:tcW w:w="1902" w:type="dxa"/>
            <w:tcBorders>
              <w:right w:val="single" w:sz="4" w:space="0" w:color="auto"/>
            </w:tcBorders>
          </w:tcPr>
          <w:p w14:paraId="7848611A" w14:textId="77777777" w:rsidR="000547ED" w:rsidRPr="002A6CA3" w:rsidRDefault="000547ED" w:rsidP="00B3599D">
            <w:pPr>
              <w:spacing w:before="120"/>
              <w:rPr>
                <w:rFonts w:ascii="Verdana" w:hAnsi="Verdana" w:cstheme="minorHAnsi"/>
                <w:sz w:val="20"/>
              </w:rPr>
            </w:pPr>
          </w:p>
        </w:tc>
        <w:tc>
          <w:tcPr>
            <w:tcW w:w="2060" w:type="dxa"/>
          </w:tcPr>
          <w:p w14:paraId="0BC21996" w14:textId="77777777" w:rsidR="000547ED" w:rsidRPr="002A6CA3" w:rsidRDefault="000547ED" w:rsidP="00B3599D">
            <w:pPr>
              <w:spacing w:before="120"/>
              <w:rPr>
                <w:rFonts w:ascii="Verdana" w:hAnsi="Verdana" w:cstheme="minorHAnsi"/>
                <w:sz w:val="20"/>
              </w:rPr>
            </w:pPr>
          </w:p>
        </w:tc>
        <w:tc>
          <w:tcPr>
            <w:tcW w:w="1712" w:type="dxa"/>
            <w:tcBorders>
              <w:top w:val="single" w:sz="6" w:space="0" w:color="auto"/>
              <w:bottom w:val="single" w:sz="6" w:space="0" w:color="auto"/>
            </w:tcBorders>
          </w:tcPr>
          <w:p w14:paraId="305C3BC7" w14:textId="77777777" w:rsidR="000547ED" w:rsidRPr="002A6CA3" w:rsidRDefault="000547ED" w:rsidP="00B3599D">
            <w:pPr>
              <w:spacing w:before="120"/>
              <w:rPr>
                <w:rFonts w:ascii="Verdana" w:hAnsi="Verdana" w:cstheme="minorHAnsi"/>
                <w:sz w:val="20"/>
              </w:rPr>
            </w:pPr>
          </w:p>
        </w:tc>
        <w:tc>
          <w:tcPr>
            <w:tcW w:w="1743" w:type="dxa"/>
            <w:tcBorders>
              <w:top w:val="single" w:sz="6" w:space="0" w:color="auto"/>
              <w:bottom w:val="single" w:sz="6" w:space="0" w:color="auto"/>
              <w:right w:val="single" w:sz="4" w:space="0" w:color="auto"/>
            </w:tcBorders>
          </w:tcPr>
          <w:p w14:paraId="5D6E022E" w14:textId="77777777" w:rsidR="000547ED" w:rsidRPr="002A6CA3" w:rsidRDefault="000547ED" w:rsidP="00B3599D">
            <w:pPr>
              <w:spacing w:before="120"/>
              <w:rPr>
                <w:rFonts w:ascii="Verdana" w:hAnsi="Verdana" w:cstheme="minorHAnsi"/>
                <w:sz w:val="20"/>
              </w:rPr>
            </w:pPr>
          </w:p>
        </w:tc>
        <w:tc>
          <w:tcPr>
            <w:tcW w:w="2377" w:type="dxa"/>
            <w:tcBorders>
              <w:top w:val="single" w:sz="4" w:space="0" w:color="auto"/>
              <w:left w:val="single" w:sz="4" w:space="0" w:color="auto"/>
              <w:bottom w:val="single" w:sz="4" w:space="0" w:color="auto"/>
              <w:right w:val="single" w:sz="4" w:space="0" w:color="auto"/>
            </w:tcBorders>
          </w:tcPr>
          <w:p w14:paraId="60568416" w14:textId="77777777" w:rsidR="000547ED" w:rsidRPr="002A6CA3" w:rsidRDefault="000547ED" w:rsidP="00B3599D">
            <w:pPr>
              <w:spacing w:before="120"/>
              <w:rPr>
                <w:rFonts w:ascii="Verdana" w:hAnsi="Verdana" w:cstheme="minorHAnsi"/>
                <w:sz w:val="20"/>
              </w:rPr>
            </w:pPr>
          </w:p>
        </w:tc>
      </w:tr>
      <w:tr w:rsidR="000547ED" w:rsidRPr="00624AE0" w14:paraId="0BBEE163" w14:textId="77777777" w:rsidTr="000547ED">
        <w:trPr>
          <w:trHeight w:val="459"/>
        </w:trPr>
        <w:tc>
          <w:tcPr>
            <w:tcW w:w="667" w:type="dxa"/>
          </w:tcPr>
          <w:p w14:paraId="254BD936" w14:textId="77777777" w:rsidR="000547ED" w:rsidRPr="002A6CA3" w:rsidRDefault="000547ED" w:rsidP="007D157E">
            <w:pPr>
              <w:numPr>
                <w:ilvl w:val="0"/>
                <w:numId w:val="25"/>
              </w:numPr>
              <w:autoSpaceDE w:val="0"/>
              <w:autoSpaceDN w:val="0"/>
              <w:spacing w:before="120" w:after="200" w:line="240" w:lineRule="auto"/>
              <w:jc w:val="left"/>
              <w:rPr>
                <w:rFonts w:ascii="Verdana" w:hAnsi="Verdana" w:cstheme="minorHAnsi"/>
                <w:i/>
                <w:sz w:val="20"/>
              </w:rPr>
            </w:pPr>
          </w:p>
        </w:tc>
        <w:tc>
          <w:tcPr>
            <w:tcW w:w="1902" w:type="dxa"/>
            <w:tcBorders>
              <w:right w:val="single" w:sz="4" w:space="0" w:color="auto"/>
            </w:tcBorders>
          </w:tcPr>
          <w:p w14:paraId="69D8C1A9" w14:textId="77777777" w:rsidR="000547ED" w:rsidRPr="002A6CA3" w:rsidRDefault="000547ED" w:rsidP="00B3599D">
            <w:pPr>
              <w:spacing w:before="120"/>
              <w:rPr>
                <w:rFonts w:ascii="Verdana" w:hAnsi="Verdana" w:cstheme="minorHAnsi"/>
                <w:sz w:val="20"/>
              </w:rPr>
            </w:pPr>
          </w:p>
        </w:tc>
        <w:tc>
          <w:tcPr>
            <w:tcW w:w="2060" w:type="dxa"/>
          </w:tcPr>
          <w:p w14:paraId="3B8A5074" w14:textId="77777777" w:rsidR="000547ED" w:rsidRPr="002A6CA3" w:rsidRDefault="000547ED" w:rsidP="00B3599D">
            <w:pPr>
              <w:spacing w:before="120"/>
              <w:rPr>
                <w:rFonts w:ascii="Verdana" w:hAnsi="Verdana" w:cstheme="minorHAnsi"/>
                <w:sz w:val="20"/>
              </w:rPr>
            </w:pPr>
          </w:p>
        </w:tc>
        <w:tc>
          <w:tcPr>
            <w:tcW w:w="1712" w:type="dxa"/>
            <w:tcBorders>
              <w:top w:val="single" w:sz="6" w:space="0" w:color="auto"/>
              <w:bottom w:val="single" w:sz="6" w:space="0" w:color="auto"/>
            </w:tcBorders>
          </w:tcPr>
          <w:p w14:paraId="443D46BC" w14:textId="77777777" w:rsidR="000547ED" w:rsidRPr="002A6CA3" w:rsidRDefault="000547ED" w:rsidP="00B3599D">
            <w:pPr>
              <w:spacing w:before="120"/>
              <w:rPr>
                <w:rFonts w:ascii="Verdana" w:hAnsi="Verdana" w:cstheme="minorHAnsi"/>
                <w:sz w:val="20"/>
              </w:rPr>
            </w:pPr>
          </w:p>
        </w:tc>
        <w:tc>
          <w:tcPr>
            <w:tcW w:w="1743" w:type="dxa"/>
            <w:tcBorders>
              <w:top w:val="single" w:sz="6" w:space="0" w:color="auto"/>
              <w:bottom w:val="single" w:sz="6" w:space="0" w:color="auto"/>
              <w:right w:val="single" w:sz="4" w:space="0" w:color="auto"/>
            </w:tcBorders>
          </w:tcPr>
          <w:p w14:paraId="7DCF76E8" w14:textId="77777777" w:rsidR="000547ED" w:rsidRPr="002A6CA3" w:rsidRDefault="000547ED" w:rsidP="00B3599D">
            <w:pPr>
              <w:spacing w:before="120"/>
              <w:rPr>
                <w:rFonts w:ascii="Verdana" w:hAnsi="Verdana" w:cstheme="minorHAnsi"/>
                <w:sz w:val="20"/>
              </w:rPr>
            </w:pPr>
          </w:p>
        </w:tc>
        <w:tc>
          <w:tcPr>
            <w:tcW w:w="2377" w:type="dxa"/>
            <w:tcBorders>
              <w:top w:val="single" w:sz="4" w:space="0" w:color="auto"/>
              <w:left w:val="single" w:sz="4" w:space="0" w:color="auto"/>
              <w:bottom w:val="single" w:sz="4" w:space="0" w:color="auto"/>
              <w:right w:val="single" w:sz="4" w:space="0" w:color="auto"/>
            </w:tcBorders>
          </w:tcPr>
          <w:p w14:paraId="1B118F9B" w14:textId="77777777" w:rsidR="000547ED" w:rsidRPr="002A6CA3" w:rsidRDefault="000547ED" w:rsidP="00B3599D">
            <w:pPr>
              <w:spacing w:before="120"/>
              <w:rPr>
                <w:rFonts w:ascii="Verdana" w:hAnsi="Verdana" w:cstheme="minorHAnsi"/>
                <w:sz w:val="20"/>
              </w:rPr>
            </w:pPr>
          </w:p>
        </w:tc>
      </w:tr>
      <w:tr w:rsidR="000547ED" w:rsidRPr="00624AE0" w14:paraId="10ABDCB8" w14:textId="77777777" w:rsidTr="000547ED">
        <w:trPr>
          <w:trHeight w:val="459"/>
        </w:trPr>
        <w:tc>
          <w:tcPr>
            <w:tcW w:w="667" w:type="dxa"/>
          </w:tcPr>
          <w:p w14:paraId="317E4247" w14:textId="77777777" w:rsidR="000547ED" w:rsidRPr="002A6CA3" w:rsidRDefault="000547ED" w:rsidP="007D157E">
            <w:pPr>
              <w:numPr>
                <w:ilvl w:val="0"/>
                <w:numId w:val="25"/>
              </w:numPr>
              <w:autoSpaceDE w:val="0"/>
              <w:autoSpaceDN w:val="0"/>
              <w:spacing w:before="120" w:after="200" w:line="240" w:lineRule="auto"/>
              <w:jc w:val="left"/>
              <w:rPr>
                <w:rFonts w:ascii="Verdana" w:hAnsi="Verdana" w:cstheme="minorHAnsi"/>
                <w:i/>
                <w:sz w:val="20"/>
              </w:rPr>
            </w:pPr>
          </w:p>
        </w:tc>
        <w:tc>
          <w:tcPr>
            <w:tcW w:w="1902" w:type="dxa"/>
            <w:tcBorders>
              <w:right w:val="single" w:sz="4" w:space="0" w:color="auto"/>
            </w:tcBorders>
          </w:tcPr>
          <w:p w14:paraId="53C1723C" w14:textId="77777777" w:rsidR="000547ED" w:rsidRPr="002A6CA3" w:rsidRDefault="000547ED" w:rsidP="00B3599D">
            <w:pPr>
              <w:spacing w:before="120"/>
              <w:rPr>
                <w:rFonts w:ascii="Verdana" w:hAnsi="Verdana" w:cstheme="minorHAnsi"/>
                <w:sz w:val="20"/>
              </w:rPr>
            </w:pPr>
          </w:p>
        </w:tc>
        <w:tc>
          <w:tcPr>
            <w:tcW w:w="2060" w:type="dxa"/>
          </w:tcPr>
          <w:p w14:paraId="3F485CD6" w14:textId="77777777" w:rsidR="000547ED" w:rsidRPr="002A6CA3" w:rsidRDefault="000547ED" w:rsidP="00B3599D">
            <w:pPr>
              <w:spacing w:before="120"/>
              <w:rPr>
                <w:rFonts w:ascii="Verdana" w:hAnsi="Verdana" w:cstheme="minorHAnsi"/>
                <w:sz w:val="20"/>
              </w:rPr>
            </w:pPr>
          </w:p>
        </w:tc>
        <w:tc>
          <w:tcPr>
            <w:tcW w:w="1712" w:type="dxa"/>
            <w:tcBorders>
              <w:top w:val="single" w:sz="6" w:space="0" w:color="auto"/>
            </w:tcBorders>
          </w:tcPr>
          <w:p w14:paraId="561E4CF1" w14:textId="77777777" w:rsidR="000547ED" w:rsidRPr="002A6CA3" w:rsidRDefault="000547ED" w:rsidP="00B3599D">
            <w:pPr>
              <w:spacing w:before="120"/>
              <w:rPr>
                <w:rFonts w:ascii="Verdana" w:hAnsi="Verdana" w:cstheme="minorHAnsi"/>
                <w:sz w:val="20"/>
              </w:rPr>
            </w:pPr>
          </w:p>
        </w:tc>
        <w:tc>
          <w:tcPr>
            <w:tcW w:w="1743" w:type="dxa"/>
            <w:tcBorders>
              <w:top w:val="single" w:sz="6" w:space="0" w:color="auto"/>
              <w:right w:val="single" w:sz="4" w:space="0" w:color="auto"/>
            </w:tcBorders>
          </w:tcPr>
          <w:p w14:paraId="637A932A" w14:textId="77777777" w:rsidR="000547ED" w:rsidRPr="002A6CA3" w:rsidRDefault="000547ED" w:rsidP="00B3599D">
            <w:pPr>
              <w:spacing w:before="120"/>
              <w:rPr>
                <w:rFonts w:ascii="Verdana" w:hAnsi="Verdana" w:cstheme="minorHAnsi"/>
                <w:sz w:val="20"/>
              </w:rPr>
            </w:pPr>
          </w:p>
        </w:tc>
        <w:tc>
          <w:tcPr>
            <w:tcW w:w="2377" w:type="dxa"/>
            <w:tcBorders>
              <w:top w:val="single" w:sz="4" w:space="0" w:color="auto"/>
              <w:left w:val="single" w:sz="4" w:space="0" w:color="auto"/>
              <w:bottom w:val="single" w:sz="4" w:space="0" w:color="auto"/>
              <w:right w:val="single" w:sz="4" w:space="0" w:color="auto"/>
            </w:tcBorders>
          </w:tcPr>
          <w:p w14:paraId="706C9563" w14:textId="77777777" w:rsidR="000547ED" w:rsidRPr="002A6CA3" w:rsidRDefault="000547ED"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8" w:name="_Toc515896307"/>
      <w:bookmarkStart w:id="9" w:name="_Toc122344848"/>
      <w:r w:rsidRPr="002A6CA3">
        <w:rPr>
          <w:rFonts w:ascii="Verdana" w:hAnsi="Verdana" w:cstheme="minorHAnsi"/>
          <w:i/>
          <w:sz w:val="20"/>
        </w:rPr>
        <w:t>UWAGA: Należy dostosować ilość wierszy do ilości wykazywanych zadań</w:t>
      </w:r>
      <w:bookmarkEnd w:id="8"/>
      <w:bookmarkEnd w:id="9"/>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714A9B47" w14:textId="2EB30811" w:rsidR="00D7603F" w:rsidRPr="00237FEB" w:rsidRDefault="00794A5D" w:rsidP="00237FEB">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sectPr w:rsidR="00D7603F" w:rsidRPr="00237FEB" w:rsidSect="00AF6078">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61DCF" w14:textId="77777777" w:rsidR="00432E51" w:rsidRDefault="00432E51">
      <w:r>
        <w:separator/>
      </w:r>
    </w:p>
  </w:endnote>
  <w:endnote w:type="continuationSeparator" w:id="0">
    <w:p w14:paraId="76C39294" w14:textId="77777777" w:rsidR="00432E51" w:rsidRDefault="00432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0468DB" w:rsidRPr="0072383F" w:rsidRDefault="000468DB"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502FB1F3" w:rsidR="000468DB" w:rsidRPr="00796896" w:rsidRDefault="000468DB"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082C99">
              <w:rPr>
                <w:rFonts w:ascii="Arial" w:hAnsi="Arial" w:cs="Arial"/>
                <w:bCs/>
                <w:noProof/>
                <w:sz w:val="16"/>
                <w:szCs w:val="16"/>
                <w:lang w:eastAsia="pl-PL"/>
              </w:rPr>
              <w:t>6</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082C99">
              <w:rPr>
                <w:rFonts w:ascii="Arial" w:hAnsi="Arial" w:cs="Arial"/>
                <w:bCs/>
                <w:noProof/>
                <w:sz w:val="16"/>
                <w:szCs w:val="16"/>
                <w:lang w:eastAsia="pl-PL"/>
              </w:rPr>
              <w:t>7</w:t>
            </w:r>
            <w:r w:rsidRPr="00796896">
              <w:rPr>
                <w:rFonts w:ascii="Arial" w:hAnsi="Arial" w:cs="Arial"/>
                <w:bCs/>
                <w:sz w:val="16"/>
                <w:szCs w:val="16"/>
                <w:lang w:eastAsia="pl-PL"/>
              </w:rPr>
              <w:fldChar w:fldCharType="end"/>
            </w:r>
          </w:p>
        </w:sdtContent>
      </w:sdt>
    </w:sdtContent>
  </w:sdt>
  <w:p w14:paraId="270B7F7F" w14:textId="77777777" w:rsidR="000468DB" w:rsidRDefault="000468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C8972" w14:textId="77777777" w:rsidR="00432E51" w:rsidRDefault="00432E51">
      <w:r>
        <w:separator/>
      </w:r>
    </w:p>
  </w:footnote>
  <w:footnote w:type="continuationSeparator" w:id="0">
    <w:p w14:paraId="24AF3792" w14:textId="77777777" w:rsidR="00432E51" w:rsidRDefault="00432E51">
      <w:r>
        <w:continuationSeparator/>
      </w:r>
    </w:p>
  </w:footnote>
  <w:footnote w:id="1">
    <w:p w14:paraId="76090856" w14:textId="77777777" w:rsidR="000468DB" w:rsidRPr="002A6CA3" w:rsidRDefault="000468DB"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0468DB" w:rsidRPr="002A6CA3" w:rsidDel="00900F4B" w:rsidRDefault="000468DB" w:rsidP="0042031F">
      <w:pPr>
        <w:pStyle w:val="Tekstprzypisudolnego"/>
        <w:rPr>
          <w:del w:id="2"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0468DB" w:rsidRPr="002A6CA3" w:rsidRDefault="000468DB"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0468DB" w:rsidRPr="002A6CA3" w:rsidRDefault="000468DB"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0468DB" w:rsidRPr="002A6CA3" w:rsidRDefault="000468DB"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0468DB" w:rsidRPr="002A6CA3" w:rsidRDefault="000468DB"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0468DB" w:rsidRPr="002A6CA3" w:rsidRDefault="000468DB"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0468DB" w:rsidRPr="002A6CA3" w:rsidRDefault="000468DB"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0468DB" w:rsidRPr="003F6267" w:rsidRDefault="000468DB"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0468DB" w:rsidRPr="002A6CA3" w:rsidRDefault="000468DB"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0468DB" w:rsidRPr="00796896" w14:paraId="6F2D8356" w14:textId="77777777" w:rsidTr="00563339">
      <w:trPr>
        <w:trHeight w:val="841"/>
      </w:trPr>
      <w:tc>
        <w:tcPr>
          <w:tcW w:w="1985" w:type="dxa"/>
        </w:tcPr>
        <w:p w14:paraId="100CED07" w14:textId="77777777" w:rsidR="000468DB" w:rsidRPr="00796896" w:rsidRDefault="000468DB"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0468DB" w:rsidRPr="00796896" w:rsidRDefault="000468DB" w:rsidP="00796896">
          <w:pPr>
            <w:spacing w:line="240" w:lineRule="auto"/>
            <w:jc w:val="right"/>
            <w:rPr>
              <w:rFonts w:ascii="Arial" w:hAnsi="Arial" w:cs="Arial"/>
              <w:b/>
              <w:sz w:val="14"/>
              <w:lang w:eastAsia="pl-PL"/>
            </w:rPr>
          </w:pPr>
        </w:p>
        <w:p w14:paraId="72DEF8A6" w14:textId="77777777" w:rsidR="000468DB" w:rsidRPr="00796896" w:rsidRDefault="000468DB" w:rsidP="00796896">
          <w:pPr>
            <w:spacing w:line="240" w:lineRule="auto"/>
            <w:jc w:val="right"/>
            <w:rPr>
              <w:sz w:val="14"/>
              <w:lang w:eastAsia="pl-PL"/>
            </w:rPr>
          </w:pPr>
        </w:p>
      </w:tc>
      <w:tc>
        <w:tcPr>
          <w:tcW w:w="2092" w:type="dxa"/>
        </w:tcPr>
        <w:p w14:paraId="6EF5E519" w14:textId="77777777" w:rsidR="000468DB" w:rsidRPr="00796896" w:rsidRDefault="000468DB"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0468DB" w:rsidRPr="00245C0A" w:rsidRDefault="000468DB"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0468DB" w:rsidRPr="00245C0A" w:rsidRDefault="000468DB" w:rsidP="00796896">
                          <w:pPr>
                            <w:rPr>
                              <w:rFonts w:ascii="Arial" w:hAnsi="Arial" w:cs="Arial"/>
                              <w:sz w:val="14"/>
                              <w:szCs w:val="16"/>
                            </w:rPr>
                          </w:pPr>
                        </w:p>
                      </w:txbxContent>
                    </v:textbox>
                    <w10:wrap anchorx="margin"/>
                  </v:shape>
                </w:pict>
              </mc:Fallback>
            </mc:AlternateContent>
          </w:r>
        </w:p>
        <w:p w14:paraId="6A62E664" w14:textId="77777777" w:rsidR="000468DB" w:rsidRPr="00796896" w:rsidRDefault="000468DB" w:rsidP="00796896">
          <w:pPr>
            <w:spacing w:line="240" w:lineRule="auto"/>
            <w:ind w:firstLine="708"/>
            <w:jc w:val="left"/>
            <w:rPr>
              <w:lang w:eastAsia="pl-PL"/>
            </w:rPr>
          </w:pPr>
        </w:p>
      </w:tc>
    </w:tr>
  </w:tbl>
  <w:p w14:paraId="68ED044D" w14:textId="0D4ED5C2" w:rsidR="000468DB" w:rsidRPr="0072383F" w:rsidRDefault="000468DB"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0468DB" w:rsidRDefault="000468DB"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7AD9E61A" w:rsidR="000468DB" w:rsidRPr="0072383F" w:rsidRDefault="000468DB" w:rsidP="002932B9">
    <w:pPr>
      <w:pStyle w:val="Nagwek"/>
      <w:jc w:val="center"/>
      <w:rPr>
        <w:rFonts w:ascii="Calibri" w:hAnsi="Calibri"/>
        <w:b/>
        <w:szCs w:val="16"/>
      </w:rPr>
    </w:pPr>
    <w:r>
      <w:rPr>
        <w:rFonts w:ascii="Calibri" w:hAnsi="Calibri"/>
        <w:b/>
        <w:szCs w:val="16"/>
      </w:rPr>
      <w:t xml:space="preserve">pn.  </w:t>
    </w:r>
    <w:r w:rsidRPr="001A0190">
      <w:rPr>
        <w:rFonts w:ascii="Calibri" w:hAnsi="Calibri"/>
        <w:b/>
        <w:szCs w:val="16"/>
      </w:rPr>
      <w:t>Dostawa bębnów do przenośników taśmowych nawęglania i odżużlania dla PGE E.C. S.A. Oddział nr 1 w Krakowie</w:t>
    </w:r>
  </w:p>
  <w:p w14:paraId="4CF09E4C" w14:textId="4A338FD4" w:rsidR="000468DB" w:rsidRPr="0072383F" w:rsidRDefault="000468DB" w:rsidP="004B2A5B">
    <w:pPr>
      <w:pStyle w:val="Nagwek"/>
      <w:spacing w:line="240" w:lineRule="auto"/>
      <w:jc w:val="center"/>
      <w:rPr>
        <w:rFonts w:ascii="Calibri" w:hAnsi="Calibri"/>
        <w:szCs w:val="16"/>
      </w:rPr>
    </w:pPr>
    <w:r>
      <w:rPr>
        <w:rFonts w:ascii="Calibri" w:hAnsi="Calibri"/>
        <w:szCs w:val="16"/>
      </w:rPr>
      <w:t xml:space="preserve">nr </w:t>
    </w:r>
    <w:r w:rsidRPr="001A0190">
      <w:rPr>
        <w:rFonts w:ascii="Calibri" w:hAnsi="Calibri"/>
        <w:szCs w:val="16"/>
      </w:rPr>
      <w:t>POST/PEC/PEC/UZI/01013/2024</w:t>
    </w:r>
  </w:p>
  <w:p w14:paraId="45F5AF70" w14:textId="77777777" w:rsidR="000468DB" w:rsidRPr="0072383F" w:rsidRDefault="000468DB"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0468DB" w:rsidRPr="00796896" w:rsidRDefault="000468DB"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68DB"/>
    <w:rsid w:val="00047DA2"/>
    <w:rsid w:val="0005076D"/>
    <w:rsid w:val="00050A7E"/>
    <w:rsid w:val="00050B1E"/>
    <w:rsid w:val="00050B8B"/>
    <w:rsid w:val="0005118E"/>
    <w:rsid w:val="00051B34"/>
    <w:rsid w:val="00052022"/>
    <w:rsid w:val="00052511"/>
    <w:rsid w:val="00052742"/>
    <w:rsid w:val="00052E01"/>
    <w:rsid w:val="000537D1"/>
    <w:rsid w:val="000547ED"/>
    <w:rsid w:val="00055BFD"/>
    <w:rsid w:val="00056116"/>
    <w:rsid w:val="000565BC"/>
    <w:rsid w:val="000567D1"/>
    <w:rsid w:val="00057220"/>
    <w:rsid w:val="00060064"/>
    <w:rsid w:val="0006027F"/>
    <w:rsid w:val="00060608"/>
    <w:rsid w:val="000621C1"/>
    <w:rsid w:val="000621D6"/>
    <w:rsid w:val="0006340D"/>
    <w:rsid w:val="00063C84"/>
    <w:rsid w:val="00063FE2"/>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99"/>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424"/>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254"/>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A8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190"/>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37FE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5F5"/>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2E51"/>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384"/>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5DCA"/>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1BB7"/>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3C76"/>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706"/>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68"/>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66FF7"/>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280"/>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078"/>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81F"/>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2F4"/>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32C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924"/>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01E"/>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4F97"/>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1804"/>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20218510">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66268072">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33247428">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08920005">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2070736">
      <w:bodyDiv w:val="1"/>
      <w:marLeft w:val="0"/>
      <w:marRight w:val="0"/>
      <w:marTop w:val="0"/>
      <w:marBottom w:val="0"/>
      <w:divBdr>
        <w:top w:val="none" w:sz="0" w:space="0" w:color="auto"/>
        <w:left w:val="none" w:sz="0" w:space="0" w:color="auto"/>
        <w:bottom w:val="none" w:sz="0" w:space="0" w:color="auto"/>
        <w:right w:val="none" w:sz="0" w:space="0" w:color="auto"/>
      </w:divBdr>
    </w:div>
    <w:div w:id="1918785671">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25741420">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 edytowalne.docx</dmsv2BaseFileName>
    <dmsv2BaseDisplayName xmlns="http://schemas.microsoft.com/sharepoint/v3">Załączniki do SWZ - edytowalne</dmsv2BaseDisplayName>
    <dmsv2SWPP2ObjectNumber xmlns="http://schemas.microsoft.com/sharepoint/v3">POST/PEC/PEC/UZI/01013/2024                       </dmsv2SWPP2ObjectNumber>
    <dmsv2SWPP2SumMD5 xmlns="http://schemas.microsoft.com/sharepoint/v3">39a6d8a45e9d61f1835ba0721dba7526</dmsv2SWPP2SumMD5>
    <dmsv2BaseMoved xmlns="http://schemas.microsoft.com/sharepoint/v3">false</dmsv2BaseMoved>
    <dmsv2BaseIsSensitive xmlns="http://schemas.microsoft.com/sharepoint/v3">true</dmsv2BaseIsSensitive>
    <dmsv2SWPP2IDSWPP2 xmlns="http://schemas.microsoft.com/sharepoint/v3">657854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20723476</dmsv2BaseClientSystemDocumentID>
    <dmsv2BaseModifiedByID xmlns="http://schemas.microsoft.com/sharepoint/v3">19101031</dmsv2BaseModifiedByID>
    <dmsv2BaseCreatedByID xmlns="http://schemas.microsoft.com/sharepoint/v3">19101031</dmsv2BaseCreatedByID>
    <dmsv2SWPP2ObjectDepartment xmlns="http://schemas.microsoft.com/sharepoint/v3">00000001000l00030001</dmsv2SWPP2ObjectDepartment>
    <dmsv2SWPP2ObjectName xmlns="http://schemas.microsoft.com/sharepoint/v3">Postępowanie</dmsv2SWPP2ObjectName>
    <_dlc_DocId xmlns="a19cb1c7-c5c7-46d4-85ae-d83685407bba">ZKQJDXMXURTQ-1688516315-12909</_dlc_DocId>
    <_dlc_DocIdUrl xmlns="a19cb1c7-c5c7-46d4-85ae-d83685407bba">
      <Url>https://swpp2.dms.gkpge.pl/sites/31/_layouts/15/DocIdRedir.aspx?ID=ZKQJDXMXURTQ-1688516315-12909</Url>
      <Description>ZKQJDXMXURTQ-1688516315-12909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D8C635179C9B2D4DAC5CD54522DDBB8C" ma:contentTypeVersion="0" ma:contentTypeDescription="SWPP2 Dokument bazowy" ma:contentTypeScope="" ma:versionID="875dadfadf89363da97b465f58c9f3e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3eb562a4-c42a-451e-8373-6e70472c357b"/>
    <ds:schemaRef ds:uri="http://www.w3.org/XML/1998/namespace"/>
  </ds:schemaRefs>
</ds:datastoreItem>
</file>

<file path=customXml/itemProps2.xml><?xml version="1.0" encoding="utf-8"?>
<ds:datastoreItem xmlns:ds="http://schemas.openxmlformats.org/officeDocument/2006/customXml" ds:itemID="{6657777E-7E5B-4DE0-8701-4F017BEEE577}"/>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E1FEEA1F-21E7-4DDF-B32E-146AEB22220A}">
  <ds:schemaRefs>
    <ds:schemaRef ds:uri="http://schemas.openxmlformats.org/officeDocument/2006/bibliography"/>
  </ds:schemaRefs>
</ds:datastoreItem>
</file>

<file path=customXml/itemProps5.xml><?xml version="1.0" encoding="utf-8"?>
<ds:datastoreItem xmlns:ds="http://schemas.openxmlformats.org/officeDocument/2006/customXml" ds:itemID="{9482A9CA-9DCF-44AE-87BB-3FBC9C402C42}"/>
</file>

<file path=docProps/app.xml><?xml version="1.0" encoding="utf-8"?>
<Properties xmlns="http://schemas.openxmlformats.org/officeDocument/2006/extended-properties" xmlns:vt="http://schemas.openxmlformats.org/officeDocument/2006/docPropsVTypes">
  <Template>Normal.dotm</Template>
  <TotalTime>0</TotalTime>
  <Pages>7</Pages>
  <Words>1822</Words>
  <Characters>12321</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2024-10-08T12:20:00Z</dcterms:created>
  <dcterms:modified xsi:type="dcterms:W3CDTF">2024-10-08T12:28:00Z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0x0101891000D8C635179C9B2D4DAC5CD54522DDBB8C</vt:lpwstr>
  </property>
  <property fmtid="{D5CDD505-2E9C-101B-9397-08002B2CF9AE}" pid="3" name="_dlc_DocIdItemGuid">
    <vt:lpwstr>0e4bfeca-3a7b-498a-b945-7a9026d2eb70</vt:lpwstr>
  </property>
</Properties>
</file>