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docProps/app.xml" ContentType="application/vnd.openxmlformats-officedocument.extended-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2742507A" w14:textId="432F917A" w:rsidR="0042031F" w:rsidRPr="00124A28" w:rsidRDefault="0042031F" w:rsidP="00124A28">
      <w:pPr>
        <w:pStyle w:val="Nagwek1"/>
        <w:keepNext w:val="0"/>
        <w:keepLines w:val="0"/>
        <w:pageBreakBefore/>
        <w:shd w:val="clear" w:color="auto" w:fill="DBE5F1" w:themeFill="accent1" w:themeFillTint="33"/>
        <w:suppressAutoHyphens/>
        <w:spacing w:before="120" w:after="120" w:line="240" w:lineRule="auto"/>
        <w:ind w:left="-284" w:right="-284"/>
        <w:rPr>
          <w:rFonts w:ascii="Verdana" w:hAnsi="Verdana" w:cstheme="minorHAnsi"/>
          <w:sz w:val="20"/>
          <w:lang w:val="pl-PL"/>
        </w:rPr>
      </w:pPr>
      <w:bookmarkStart w:id="0" w:name="_Toc531077252"/>
      <w:bookmarkStart w:id="1" w:name="_Toc122344842"/>
      <w:r w:rsidRPr="00124A28">
        <w:rPr>
          <w:rFonts w:ascii="Verdana" w:hAnsi="Verdana" w:cstheme="minorHAnsi"/>
          <w:sz w:val="20"/>
          <w:lang w:val="pl-PL"/>
        </w:rPr>
        <w:t xml:space="preserve">ZAŁĄCZNIK NR 3 DO </w:t>
      </w:r>
      <w:r w:rsidR="00904E94" w:rsidRPr="00124A28">
        <w:rPr>
          <w:rFonts w:ascii="Verdana" w:hAnsi="Verdana" w:cstheme="minorHAnsi"/>
          <w:sz w:val="20"/>
          <w:lang w:val="pl-PL"/>
        </w:rPr>
        <w:t>SWZ</w:t>
      </w:r>
      <w:r w:rsidRPr="00124A28">
        <w:rPr>
          <w:rFonts w:ascii="Verdana" w:hAnsi="Verdana" w:cstheme="minorHAnsi"/>
          <w:sz w:val="20"/>
          <w:lang w:val="pl-PL"/>
        </w:rPr>
        <w:t xml:space="preserve"> – FORMULARZ OFERTY</w:t>
      </w:r>
      <w:bookmarkEnd w:id="0"/>
      <w:bookmarkEnd w:id="1"/>
    </w:p>
    <w:p w14:paraId="36161CA8" w14:textId="77777777" w:rsidR="0042031F" w:rsidRPr="002A6CA3" w:rsidRDefault="0042031F" w:rsidP="0042031F">
      <w:pPr>
        <w:widowControl w:val="0"/>
        <w:suppressAutoHyphens/>
        <w:spacing w:before="120" w:line="360" w:lineRule="auto"/>
        <w:ind w:left="-180"/>
        <w:jc w:val="center"/>
        <w:rPr>
          <w:rFonts w:ascii="Verdana" w:hAnsi="Verdana" w:cs="Arial"/>
          <w:b/>
          <w:bCs/>
          <w:sz w:val="20"/>
        </w:rPr>
      </w:pPr>
      <w:r w:rsidRPr="002A6CA3">
        <w:rPr>
          <w:rFonts w:ascii="Verdana" w:hAnsi="Verdana" w:cs="Arial"/>
          <w:b/>
          <w:bCs/>
          <w:sz w:val="20"/>
        </w:rPr>
        <w:t xml:space="preserve">OFERTA </w:t>
      </w:r>
    </w:p>
    <w:p w14:paraId="09563CB1" w14:textId="77777777" w:rsidR="0042031F" w:rsidRPr="002A6CA3" w:rsidRDefault="0042031F" w:rsidP="0038415A">
      <w:pPr>
        <w:widowControl w:val="0"/>
        <w:numPr>
          <w:ilvl w:val="0"/>
          <w:numId w:val="26"/>
        </w:numPr>
        <w:suppressAutoHyphens/>
        <w:spacing w:before="120" w:after="120" w:line="360" w:lineRule="auto"/>
        <w:ind w:left="142" w:hanging="142"/>
        <w:jc w:val="left"/>
        <w:rPr>
          <w:rFonts w:ascii="Verdana" w:hAnsi="Verdana" w:cs="Arial"/>
          <w:sz w:val="20"/>
          <w:lang w:eastAsia="pl-PL"/>
        </w:rPr>
      </w:pPr>
      <w:r w:rsidRPr="002A6CA3">
        <w:rPr>
          <w:rFonts w:ascii="Verdana" w:hAnsi="Verdana" w:cs="Arial"/>
          <w:b/>
          <w:caps/>
          <w:sz w:val="20"/>
          <w:lang w:eastAsia="pl-PL"/>
        </w:rPr>
        <w:t xml:space="preserve">Ofertę </w:t>
      </w:r>
      <w:r w:rsidRPr="002A6CA3">
        <w:rPr>
          <w:rFonts w:ascii="Verdana" w:hAnsi="Verdana" w:cs="Arial"/>
          <w:b/>
          <w:sz w:val="20"/>
          <w:lang w:eastAsia="pl-PL"/>
        </w:rPr>
        <w:t>składa</w:t>
      </w:r>
      <w:r w:rsidRPr="002A6CA3">
        <w:rPr>
          <w:rFonts w:ascii="Verdana" w:hAnsi="Verdana" w:cs="Arial"/>
          <w:sz w:val="20"/>
          <w:lang w:eastAsia="pl-PL"/>
        </w:rPr>
        <w:t>:</w:t>
      </w:r>
    </w:p>
    <w:tbl>
      <w:tblPr>
        <w:tblW w:w="1013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7012"/>
      </w:tblGrid>
      <w:tr w:rsidR="0042031F" w:rsidRPr="00624AE0" w14:paraId="6E747C84" w14:textId="77777777" w:rsidTr="00124A28">
        <w:trPr>
          <w:trHeight w:val="233"/>
        </w:trPr>
        <w:tc>
          <w:tcPr>
            <w:tcW w:w="3119" w:type="dxa"/>
            <w:tcBorders>
              <w:top w:val="single" w:sz="4" w:space="0" w:color="auto"/>
              <w:left w:val="single" w:sz="4" w:space="0" w:color="auto"/>
            </w:tcBorders>
            <w:vAlign w:val="center"/>
          </w:tcPr>
          <w:p w14:paraId="4C62F5BE" w14:textId="77777777" w:rsidR="0042031F" w:rsidRPr="002A6CA3" w:rsidRDefault="0042031F" w:rsidP="00D33133">
            <w:pPr>
              <w:widowControl w:val="0"/>
              <w:suppressAutoHyphens/>
              <w:spacing w:line="240" w:lineRule="auto"/>
              <w:ind w:left="1134"/>
              <w:jc w:val="center"/>
              <w:rPr>
                <w:rFonts w:ascii="Verdana" w:hAnsi="Verdana" w:cs="Arial"/>
                <w:sz w:val="20"/>
                <w:lang w:eastAsia="pl-PL"/>
              </w:rPr>
            </w:pPr>
          </w:p>
        </w:tc>
        <w:tc>
          <w:tcPr>
            <w:tcW w:w="7012" w:type="dxa"/>
            <w:shd w:val="clear" w:color="auto" w:fill="D9D9D9" w:themeFill="background1" w:themeFillShade="D9"/>
            <w:vAlign w:val="center"/>
          </w:tcPr>
          <w:p w14:paraId="0B7A50A5" w14:textId="77777777" w:rsidR="0042031F" w:rsidRPr="002A6CA3" w:rsidRDefault="0042031F" w:rsidP="00D33133">
            <w:pPr>
              <w:widowControl w:val="0"/>
              <w:suppressAutoHyphens/>
              <w:spacing w:line="240" w:lineRule="auto"/>
              <w:ind w:left="-70"/>
              <w:jc w:val="center"/>
              <w:rPr>
                <w:rFonts w:ascii="Verdana" w:hAnsi="Verdana" w:cs="Arial"/>
                <w:sz w:val="20"/>
                <w:lang w:eastAsia="pl-PL"/>
              </w:rPr>
            </w:pPr>
            <w:r w:rsidRPr="002A6CA3">
              <w:rPr>
                <w:rFonts w:ascii="Verdana" w:hAnsi="Verdana" w:cs="Arial"/>
                <w:sz w:val="20"/>
                <w:lang w:eastAsia="pl-PL"/>
              </w:rPr>
              <w:t>Nazwa i adres Wykonawcy/ów, KRS, NIP, REGON</w:t>
            </w:r>
          </w:p>
        </w:tc>
      </w:tr>
      <w:tr w:rsidR="0042031F" w:rsidRPr="00624AE0" w14:paraId="3C124400" w14:textId="77777777" w:rsidTr="00124A28">
        <w:trPr>
          <w:trHeight w:val="672"/>
        </w:trPr>
        <w:tc>
          <w:tcPr>
            <w:tcW w:w="3119" w:type="dxa"/>
            <w:vAlign w:val="center"/>
          </w:tcPr>
          <w:p w14:paraId="05D9C519" w14:textId="77777777" w:rsidR="0042031F" w:rsidRPr="002A6CA3" w:rsidRDefault="0042031F" w:rsidP="00D33133">
            <w:pPr>
              <w:widowControl w:val="0"/>
              <w:suppressAutoHyphens/>
              <w:spacing w:before="120" w:line="240" w:lineRule="auto"/>
              <w:ind w:left="170"/>
              <w:jc w:val="center"/>
              <w:rPr>
                <w:rFonts w:ascii="Verdana" w:hAnsi="Verdana" w:cs="Arial"/>
                <w:sz w:val="20"/>
                <w:lang w:eastAsia="pl-PL"/>
              </w:rPr>
            </w:pPr>
            <w:r w:rsidRPr="002A6CA3">
              <w:rPr>
                <w:rFonts w:ascii="Verdana" w:hAnsi="Verdana" w:cs="Arial"/>
                <w:sz w:val="20"/>
                <w:lang w:eastAsia="pl-PL"/>
              </w:rPr>
              <w:t>Wykonawca</w:t>
            </w:r>
            <w:r w:rsidRPr="002A6CA3">
              <w:rPr>
                <w:rStyle w:val="Odwoanieprzypisudolnego"/>
                <w:rFonts w:ascii="Verdana" w:hAnsi="Verdana" w:cs="Arial"/>
                <w:sz w:val="20"/>
                <w:lang w:eastAsia="pl-PL"/>
              </w:rPr>
              <w:footnoteReference w:id="1"/>
            </w:r>
          </w:p>
        </w:tc>
        <w:tc>
          <w:tcPr>
            <w:tcW w:w="7012" w:type="dxa"/>
            <w:vAlign w:val="center"/>
          </w:tcPr>
          <w:p w14:paraId="0E6B0E5A" w14:textId="77777777" w:rsidR="0042031F" w:rsidRPr="002A6CA3" w:rsidRDefault="0042031F" w:rsidP="00D33133">
            <w:pPr>
              <w:widowControl w:val="0"/>
              <w:suppressAutoHyphens/>
              <w:spacing w:before="120" w:line="240" w:lineRule="auto"/>
              <w:ind w:left="-70"/>
              <w:jc w:val="center"/>
              <w:rPr>
                <w:rFonts w:ascii="Verdana" w:hAnsi="Verdana" w:cs="Arial"/>
                <w:color w:val="000000"/>
                <w:sz w:val="20"/>
                <w:lang w:eastAsia="pl-PL"/>
              </w:rPr>
            </w:pPr>
          </w:p>
        </w:tc>
      </w:tr>
    </w:tbl>
    <w:p w14:paraId="23C77B69" w14:textId="77777777" w:rsidR="0042031F" w:rsidRPr="002A6CA3" w:rsidRDefault="0042031F" w:rsidP="0042031F">
      <w:pPr>
        <w:widowControl w:val="0"/>
        <w:suppressAutoHyphens/>
        <w:spacing w:line="240" w:lineRule="auto"/>
        <w:ind w:left="1134"/>
        <w:jc w:val="left"/>
        <w:rPr>
          <w:rFonts w:ascii="Verdana" w:hAnsi="Verdana" w:cs="Arial"/>
          <w:sz w:val="20"/>
          <w:lang w:eastAsia="pl-PL"/>
        </w:rPr>
      </w:pPr>
    </w:p>
    <w:p w14:paraId="36D62298" w14:textId="77777777" w:rsidR="0042031F" w:rsidRPr="002A6CA3" w:rsidRDefault="0042031F" w:rsidP="0038415A">
      <w:pPr>
        <w:widowControl w:val="0"/>
        <w:numPr>
          <w:ilvl w:val="0"/>
          <w:numId w:val="26"/>
        </w:numPr>
        <w:suppressAutoHyphens/>
        <w:spacing w:before="120" w:after="120" w:line="360" w:lineRule="auto"/>
        <w:ind w:left="142" w:hanging="142"/>
        <w:jc w:val="left"/>
        <w:rPr>
          <w:rFonts w:ascii="Verdana" w:hAnsi="Verdana" w:cs="Arial"/>
          <w:b/>
          <w:sz w:val="20"/>
          <w:lang w:eastAsia="pl-PL"/>
        </w:rPr>
      </w:pPr>
      <w:r w:rsidRPr="002A6CA3">
        <w:rPr>
          <w:rFonts w:ascii="Verdana" w:hAnsi="Verdana" w:cs="Arial"/>
          <w:b/>
          <w:sz w:val="20"/>
          <w:lang w:eastAsia="pl-PL"/>
        </w:rPr>
        <w:t xml:space="preserve">OSOBA </w:t>
      </w:r>
      <w:r w:rsidRPr="002A6CA3">
        <w:rPr>
          <w:rFonts w:ascii="Verdana" w:hAnsi="Verdana" w:cs="Arial"/>
          <w:b/>
          <w:caps/>
          <w:sz w:val="20"/>
          <w:lang w:eastAsia="pl-PL"/>
        </w:rPr>
        <w:t>uprawniona</w:t>
      </w:r>
      <w:r w:rsidRPr="002A6CA3">
        <w:rPr>
          <w:rFonts w:ascii="Verdana" w:hAnsi="Verdana" w:cs="Arial"/>
          <w:b/>
          <w:sz w:val="20"/>
          <w:lang w:eastAsia="pl-PL"/>
        </w:rPr>
        <w:t xml:space="preserve"> DO KONTAKTÓW </w:t>
      </w:r>
      <w:r w:rsidRPr="002A6CA3">
        <w:rPr>
          <w:rFonts w:ascii="Verdana" w:hAnsi="Verdana" w:cs="Arial"/>
          <w:b/>
          <w:caps/>
          <w:sz w:val="20"/>
          <w:lang w:eastAsia="pl-PL"/>
        </w:rPr>
        <w:t>z zamawiającym</w:t>
      </w:r>
      <w:r w:rsidRPr="002A6CA3">
        <w:rPr>
          <w:rFonts w:ascii="Verdana" w:hAnsi="Verdana" w:cs="Arial"/>
          <w:b/>
          <w:sz w:val="20"/>
          <w:lang w:eastAsia="pl-PL"/>
        </w:rPr>
        <w:t xml:space="preserve"> (w sprawie niniejszej Oferty)</w:t>
      </w:r>
    </w:p>
    <w:tbl>
      <w:tblPr>
        <w:tblW w:w="1013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7863"/>
      </w:tblGrid>
      <w:tr w:rsidR="0042031F" w:rsidRPr="00624AE0" w14:paraId="1021A775" w14:textId="77777777" w:rsidTr="00124A28">
        <w:tc>
          <w:tcPr>
            <w:tcW w:w="2268" w:type="dxa"/>
            <w:shd w:val="clear" w:color="auto" w:fill="D9D9D9" w:themeFill="background1" w:themeFillShade="D9"/>
          </w:tcPr>
          <w:p w14:paraId="4FF9E494" w14:textId="77777777" w:rsidR="0042031F" w:rsidRPr="002A6CA3" w:rsidRDefault="0042031F" w:rsidP="00D33133">
            <w:pPr>
              <w:widowControl w:val="0"/>
              <w:suppressAutoHyphens/>
              <w:spacing w:before="100" w:line="240" w:lineRule="auto"/>
              <w:ind w:left="214"/>
              <w:rPr>
                <w:rFonts w:ascii="Verdana" w:hAnsi="Verdana" w:cs="Arial"/>
                <w:sz w:val="20"/>
                <w:lang w:eastAsia="pl-PL"/>
              </w:rPr>
            </w:pPr>
            <w:r w:rsidRPr="002A6CA3">
              <w:rPr>
                <w:rFonts w:ascii="Verdana" w:hAnsi="Verdana" w:cs="Arial"/>
                <w:sz w:val="20"/>
                <w:lang w:eastAsia="pl-PL"/>
              </w:rPr>
              <w:t>Imię i nazwisko:</w:t>
            </w:r>
          </w:p>
        </w:tc>
        <w:tc>
          <w:tcPr>
            <w:tcW w:w="7863" w:type="dxa"/>
          </w:tcPr>
          <w:p w14:paraId="40C2E6EB" w14:textId="77777777" w:rsidR="0042031F" w:rsidRPr="002A6CA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14:paraId="1783FE09" w14:textId="77777777" w:rsidTr="00124A28">
        <w:tc>
          <w:tcPr>
            <w:tcW w:w="2268" w:type="dxa"/>
            <w:shd w:val="clear" w:color="auto" w:fill="D9D9D9" w:themeFill="background1" w:themeFillShade="D9"/>
          </w:tcPr>
          <w:p w14:paraId="7621DE0F" w14:textId="77777777" w:rsidR="0042031F" w:rsidRPr="002A6CA3" w:rsidRDefault="0042031F" w:rsidP="00D33133">
            <w:pPr>
              <w:widowControl w:val="0"/>
              <w:suppressAutoHyphens/>
              <w:spacing w:before="100" w:line="240" w:lineRule="auto"/>
              <w:ind w:left="214"/>
              <w:rPr>
                <w:rFonts w:ascii="Verdana" w:hAnsi="Verdana" w:cs="Arial"/>
                <w:sz w:val="20"/>
                <w:lang w:eastAsia="pl-PL"/>
              </w:rPr>
            </w:pPr>
            <w:r w:rsidRPr="002A6CA3">
              <w:rPr>
                <w:rFonts w:ascii="Verdana" w:hAnsi="Verdana" w:cs="Arial"/>
                <w:sz w:val="20"/>
                <w:lang w:eastAsia="pl-PL"/>
              </w:rPr>
              <w:t>Firma:</w:t>
            </w:r>
          </w:p>
        </w:tc>
        <w:tc>
          <w:tcPr>
            <w:tcW w:w="7863" w:type="dxa"/>
          </w:tcPr>
          <w:p w14:paraId="0C50EC40" w14:textId="77777777" w:rsidR="0042031F" w:rsidRPr="002A6CA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14:paraId="35BC55B7" w14:textId="77777777" w:rsidTr="00124A28">
        <w:tc>
          <w:tcPr>
            <w:tcW w:w="2268" w:type="dxa"/>
            <w:shd w:val="clear" w:color="auto" w:fill="D9D9D9" w:themeFill="background1" w:themeFillShade="D9"/>
          </w:tcPr>
          <w:p w14:paraId="3DB56E3F" w14:textId="77777777" w:rsidR="0042031F" w:rsidRPr="002A6CA3" w:rsidRDefault="0042031F" w:rsidP="00D33133">
            <w:pPr>
              <w:widowControl w:val="0"/>
              <w:tabs>
                <w:tab w:val="center" w:pos="4536"/>
                <w:tab w:val="right" w:pos="9072"/>
              </w:tabs>
              <w:suppressAutoHyphens/>
              <w:spacing w:before="100" w:line="240" w:lineRule="auto"/>
              <w:ind w:left="214"/>
              <w:rPr>
                <w:rFonts w:ascii="Verdana" w:hAnsi="Verdana" w:cs="Arial"/>
                <w:sz w:val="20"/>
              </w:rPr>
            </w:pPr>
            <w:r w:rsidRPr="002A6CA3">
              <w:rPr>
                <w:rFonts w:ascii="Verdana" w:hAnsi="Verdana" w:cs="Arial"/>
                <w:sz w:val="20"/>
              </w:rPr>
              <w:t>Telefon:</w:t>
            </w:r>
          </w:p>
        </w:tc>
        <w:tc>
          <w:tcPr>
            <w:tcW w:w="7863" w:type="dxa"/>
          </w:tcPr>
          <w:p w14:paraId="74532B98" w14:textId="77777777" w:rsidR="0042031F" w:rsidRPr="002A6CA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14:paraId="2E69BE7E" w14:textId="77777777" w:rsidTr="00124A28">
        <w:tc>
          <w:tcPr>
            <w:tcW w:w="2268" w:type="dxa"/>
            <w:shd w:val="clear" w:color="auto" w:fill="D9D9D9" w:themeFill="background1" w:themeFillShade="D9"/>
          </w:tcPr>
          <w:p w14:paraId="15310BC0" w14:textId="77777777" w:rsidR="0042031F" w:rsidRPr="002A6CA3" w:rsidRDefault="0042031F" w:rsidP="00D33133">
            <w:pPr>
              <w:widowControl w:val="0"/>
              <w:suppressAutoHyphens/>
              <w:spacing w:before="100" w:line="240" w:lineRule="auto"/>
              <w:ind w:left="214"/>
              <w:rPr>
                <w:rFonts w:ascii="Verdana" w:hAnsi="Verdana" w:cs="Arial"/>
                <w:sz w:val="20"/>
                <w:lang w:val="de-DE" w:eastAsia="pl-PL"/>
              </w:rPr>
            </w:pPr>
            <w:r w:rsidRPr="002A6CA3">
              <w:rPr>
                <w:rFonts w:ascii="Verdana" w:hAnsi="Verdana" w:cs="Arial"/>
                <w:sz w:val="20"/>
                <w:lang w:val="de-DE" w:eastAsia="pl-PL"/>
              </w:rPr>
              <w:t>e-mail:</w:t>
            </w:r>
          </w:p>
        </w:tc>
        <w:tc>
          <w:tcPr>
            <w:tcW w:w="7863" w:type="dxa"/>
          </w:tcPr>
          <w:p w14:paraId="159C760E" w14:textId="77777777" w:rsidR="0042031F" w:rsidRPr="002A6CA3" w:rsidRDefault="0042031F" w:rsidP="00D33133">
            <w:pPr>
              <w:widowControl w:val="0"/>
              <w:suppressAutoHyphens/>
              <w:spacing w:before="100" w:line="240" w:lineRule="auto"/>
              <w:ind w:left="1134"/>
              <w:jc w:val="left"/>
              <w:rPr>
                <w:rFonts w:ascii="Verdana" w:hAnsi="Verdana" w:cs="Arial"/>
                <w:sz w:val="20"/>
                <w:lang w:val="de-DE" w:eastAsia="pl-PL"/>
              </w:rPr>
            </w:pPr>
          </w:p>
        </w:tc>
      </w:tr>
    </w:tbl>
    <w:p w14:paraId="29BDC596" w14:textId="77777777" w:rsidR="0042031F" w:rsidRPr="002A6CA3" w:rsidRDefault="0042031F" w:rsidP="0042031F">
      <w:pPr>
        <w:widowControl w:val="0"/>
        <w:tabs>
          <w:tab w:val="left" w:pos="-1440"/>
          <w:tab w:val="left" w:pos="-720"/>
          <w:tab w:val="left" w:pos="714"/>
          <w:tab w:val="left" w:pos="1451"/>
          <w:tab w:val="left" w:pos="2131"/>
        </w:tabs>
        <w:suppressAutoHyphens/>
        <w:spacing w:line="240" w:lineRule="auto"/>
        <w:ind w:left="1134"/>
        <w:rPr>
          <w:rFonts w:ascii="Verdana" w:hAnsi="Verdana" w:cs="Arial"/>
          <w:spacing w:val="-3"/>
          <w:sz w:val="20"/>
          <w:lang w:val="de-DE" w:eastAsia="pl-PL"/>
        </w:rPr>
      </w:pPr>
    </w:p>
    <w:p w14:paraId="7051CEDA" w14:textId="77777777" w:rsidR="0042031F" w:rsidRPr="002A6CA3" w:rsidRDefault="0042031F" w:rsidP="0038415A">
      <w:pPr>
        <w:widowControl w:val="0"/>
        <w:numPr>
          <w:ilvl w:val="0"/>
          <w:numId w:val="26"/>
        </w:numPr>
        <w:suppressAutoHyphens/>
        <w:spacing w:before="120" w:after="120" w:line="360" w:lineRule="auto"/>
        <w:ind w:left="142" w:hanging="142"/>
        <w:jc w:val="left"/>
        <w:rPr>
          <w:rFonts w:ascii="Verdana" w:hAnsi="Verdana" w:cs="Arial"/>
          <w:b/>
          <w:sz w:val="20"/>
          <w:lang w:eastAsia="pl-PL"/>
        </w:rPr>
      </w:pPr>
      <w:r w:rsidRPr="002A6CA3">
        <w:rPr>
          <w:rFonts w:ascii="Verdana" w:hAnsi="Verdana" w:cs="Arial"/>
          <w:b/>
          <w:sz w:val="20"/>
          <w:lang w:eastAsia="pl-PL"/>
        </w:rPr>
        <w:t>OFERTA WYKONAWCY</w:t>
      </w:r>
    </w:p>
    <w:p w14:paraId="0D79665A" w14:textId="3FEFD09B" w:rsidR="0042031F" w:rsidRPr="00124A28" w:rsidRDefault="0042031F" w:rsidP="00790E08">
      <w:pPr>
        <w:widowControl w:val="0"/>
        <w:suppressAutoHyphens/>
        <w:rPr>
          <w:rFonts w:ascii="Verdana" w:hAnsi="Verdana" w:cs="Arial"/>
          <w:b/>
          <w:sz w:val="20"/>
        </w:rPr>
      </w:pPr>
      <w:r w:rsidRPr="00124A28">
        <w:rPr>
          <w:rFonts w:ascii="Verdana" w:hAnsi="Verdana" w:cs="Arial"/>
          <w:sz w:val="20"/>
        </w:rPr>
        <w:t xml:space="preserve">My, niżej podpisani, nawiązując do postępowania o udzielenie zamówienia </w:t>
      </w:r>
      <w:r w:rsidRPr="00124A28">
        <w:rPr>
          <w:rFonts w:ascii="Verdana" w:hAnsi="Verdana" w:cstheme="minorHAnsi"/>
          <w:sz w:val="20"/>
        </w:rPr>
        <w:t xml:space="preserve">nr </w:t>
      </w:r>
      <w:r w:rsidR="00124A28" w:rsidRPr="00790E08">
        <w:rPr>
          <w:rFonts w:ascii="Verdana" w:eastAsia="Calibri" w:hAnsi="Verdana" w:cstheme="minorHAnsi"/>
          <w:b/>
          <w:bCs/>
          <w:sz w:val="20"/>
          <w:lang w:eastAsia="pl-PL"/>
        </w:rPr>
        <w:t>POST/PEC/PEC/UZI/</w:t>
      </w:r>
      <w:r w:rsidR="00941448" w:rsidRPr="00790E08">
        <w:rPr>
          <w:rFonts w:ascii="Verdana" w:eastAsia="Calibri" w:hAnsi="Verdana" w:cstheme="minorHAnsi"/>
          <w:b/>
          <w:bCs/>
          <w:sz w:val="20"/>
          <w:lang w:eastAsia="pl-PL"/>
        </w:rPr>
        <w:t>0</w:t>
      </w:r>
      <w:r w:rsidR="00941448">
        <w:rPr>
          <w:rFonts w:ascii="Verdana" w:eastAsia="Calibri" w:hAnsi="Verdana" w:cstheme="minorHAnsi"/>
          <w:b/>
          <w:bCs/>
          <w:sz w:val="20"/>
          <w:lang w:eastAsia="pl-PL"/>
        </w:rPr>
        <w:t>1011</w:t>
      </w:r>
      <w:r w:rsidR="00124A28" w:rsidRPr="00790E08">
        <w:rPr>
          <w:rFonts w:ascii="Verdana" w:eastAsia="Calibri" w:hAnsi="Verdana" w:cstheme="minorHAnsi"/>
          <w:b/>
          <w:bCs/>
          <w:sz w:val="20"/>
          <w:lang w:eastAsia="pl-PL"/>
        </w:rPr>
        <w:t>/2024</w:t>
      </w:r>
      <w:r w:rsidR="00124A28" w:rsidRPr="00124A28">
        <w:rPr>
          <w:rFonts w:ascii="Verdana" w:eastAsia="Calibri" w:hAnsi="Verdana" w:cstheme="minorHAnsi"/>
          <w:bCs/>
          <w:sz w:val="20"/>
          <w:lang w:eastAsia="pl-PL"/>
        </w:rPr>
        <w:t xml:space="preserve"> </w:t>
      </w:r>
      <w:r w:rsidRPr="00124A28">
        <w:rPr>
          <w:rFonts w:ascii="Verdana" w:hAnsi="Verdana" w:cstheme="minorHAnsi"/>
          <w:sz w:val="20"/>
        </w:rPr>
        <w:t xml:space="preserve">prowadzonego w trybie przetargu nieograniczonego na wykonanie usług pn. </w:t>
      </w:r>
      <w:r w:rsidR="00790E08" w:rsidRPr="00790E08">
        <w:rPr>
          <w:rFonts w:ascii="Verdana" w:hAnsi="Verdana" w:cstheme="minorHAnsi"/>
          <w:b/>
          <w:sz w:val="20"/>
        </w:rPr>
        <w:t>„</w:t>
      </w:r>
      <w:r w:rsidR="00941448" w:rsidRPr="00941448">
        <w:rPr>
          <w:rFonts w:ascii="Verdana" w:hAnsi="Verdana" w:cstheme="minorHAnsi"/>
          <w:b/>
          <w:sz w:val="20"/>
        </w:rPr>
        <w:t>Pomiary okresowe emisji w PGE Energia Ciepła S.A. oddział Elektrociepłownia w Bydgoszczy</w:t>
      </w:r>
      <w:r w:rsidR="00790E08">
        <w:rPr>
          <w:rFonts w:ascii="Verdana" w:hAnsi="Verdana" w:cstheme="minorHAnsi"/>
          <w:b/>
          <w:sz w:val="20"/>
        </w:rPr>
        <w:t xml:space="preserve">” </w:t>
      </w:r>
      <w:r w:rsidRPr="00124A28">
        <w:rPr>
          <w:rFonts w:ascii="Verdana" w:hAnsi="Verdana" w:cstheme="minorHAnsi"/>
          <w:sz w:val="20"/>
        </w:rPr>
        <w:t>niniejszym</w:t>
      </w:r>
      <w:r w:rsidRPr="00124A28">
        <w:rPr>
          <w:rFonts w:ascii="Verdana" w:hAnsi="Verdana" w:cs="Arial"/>
          <w:sz w:val="20"/>
        </w:rPr>
        <w:t xml:space="preserve"> oświadczamy, że</w:t>
      </w:r>
      <w:r w:rsidR="00BB6D2B">
        <w:rPr>
          <w:rStyle w:val="Odwoanieprzypisudolnego"/>
          <w:rFonts w:ascii="Verdana" w:hAnsi="Verdana"/>
          <w:sz w:val="20"/>
        </w:rPr>
        <w:footnoteReference w:id="2"/>
      </w:r>
      <w:r w:rsidRPr="00124A28">
        <w:rPr>
          <w:rFonts w:ascii="Verdana" w:hAnsi="Verdana" w:cs="Arial"/>
          <w:sz w:val="20"/>
        </w:rPr>
        <w:t>:</w:t>
      </w:r>
    </w:p>
    <w:p w14:paraId="05584691" w14:textId="5B5292A7" w:rsidR="0042031F" w:rsidRPr="00124A28" w:rsidRDefault="0042031F" w:rsidP="0038415A">
      <w:pPr>
        <w:pStyle w:val="Akapitzlist"/>
        <w:widowControl w:val="0"/>
        <w:numPr>
          <w:ilvl w:val="3"/>
          <w:numId w:val="26"/>
        </w:numPr>
        <w:suppressAutoHyphens/>
        <w:spacing w:before="240"/>
        <w:ind w:left="425" w:hanging="425"/>
        <w:contextualSpacing w:val="0"/>
        <w:rPr>
          <w:rFonts w:ascii="Verdana" w:hAnsi="Verdana" w:cs="Arial"/>
          <w:sz w:val="20"/>
        </w:rPr>
      </w:pPr>
      <w:r w:rsidRPr="00124A28">
        <w:rPr>
          <w:rFonts w:ascii="Verdana" w:hAnsi="Verdana" w:cs="Arial"/>
          <w:sz w:val="20"/>
        </w:rPr>
        <w:t>Zrealizujemy Przedmiot Zamówienia</w:t>
      </w:r>
      <w:r w:rsidR="00941448">
        <w:rPr>
          <w:rFonts w:ascii="Verdana" w:hAnsi="Verdana" w:cs="Arial"/>
          <w:sz w:val="20"/>
        </w:rPr>
        <w:t>,</w:t>
      </w:r>
      <w:r w:rsidRPr="00124A28">
        <w:rPr>
          <w:rFonts w:ascii="Verdana" w:hAnsi="Verdana" w:cs="Arial"/>
          <w:sz w:val="20"/>
        </w:rPr>
        <w:t xml:space="preserve"> </w:t>
      </w:r>
      <w:r w:rsidR="00941448">
        <w:rPr>
          <w:rFonts w:ascii="Verdana" w:hAnsi="Verdana" w:cs="Arial"/>
          <w:sz w:val="20"/>
        </w:rPr>
        <w:t xml:space="preserve">w zakresie </w:t>
      </w:r>
      <w:r w:rsidR="00941448" w:rsidRPr="007C67C2">
        <w:rPr>
          <w:rFonts w:ascii="Verdana" w:hAnsi="Verdana" w:cs="Arial"/>
          <w:b/>
          <w:sz w:val="20"/>
        </w:rPr>
        <w:t>Części nr 1</w:t>
      </w:r>
      <w:r w:rsidR="001F1AC1">
        <w:rPr>
          <w:rFonts w:ascii="Verdana" w:hAnsi="Verdana" w:cs="Arial"/>
          <w:sz w:val="20"/>
        </w:rPr>
        <w:t xml:space="preserve"> pn</w:t>
      </w:r>
      <w:r w:rsidR="001F1AC1" w:rsidRPr="001F1AC1">
        <w:rPr>
          <w:rFonts w:ascii="Verdana" w:hAnsi="Verdana" w:cs="Arial"/>
          <w:sz w:val="20"/>
        </w:rPr>
        <w:t>.</w:t>
      </w:r>
      <w:r w:rsidR="001F1AC1">
        <w:rPr>
          <w:rFonts w:ascii="Verdana" w:hAnsi="Verdana" w:cs="Arial"/>
          <w:sz w:val="20"/>
        </w:rPr>
        <w:t>:</w:t>
      </w:r>
      <w:r w:rsidR="001F1AC1" w:rsidRPr="001F1AC1">
        <w:rPr>
          <w:rFonts w:ascii="Verdana" w:hAnsi="Verdana" w:cs="Arial"/>
          <w:b/>
          <w:sz w:val="20"/>
        </w:rPr>
        <w:t xml:space="preserve"> „Pomiary okresowe w gazach odlotowych na emitorach E1.1, E1.2, E2 i E3 w EC Bydgoszcz I w zakresie pyłu, NOx, SO2 , CO, O2 i CO2”</w:t>
      </w:r>
      <w:r w:rsidR="00941448">
        <w:rPr>
          <w:rFonts w:ascii="Verdana" w:hAnsi="Verdana" w:cs="Arial"/>
          <w:sz w:val="20"/>
        </w:rPr>
        <w:t xml:space="preserve">, </w:t>
      </w:r>
      <w:r w:rsidRPr="00124A28">
        <w:rPr>
          <w:rFonts w:ascii="Verdana" w:hAnsi="Verdana" w:cs="Arial"/>
          <w:sz w:val="20"/>
        </w:rPr>
        <w:t>za następującą Cenę w wysokości:</w:t>
      </w:r>
    </w:p>
    <w:p w14:paraId="2697E12C" w14:textId="5D7A7778" w:rsidR="0042031F" w:rsidRDefault="0042031F" w:rsidP="0042031F">
      <w:pPr>
        <w:pStyle w:val="Akapitzlist"/>
        <w:widowControl w:val="0"/>
        <w:suppressAutoHyphens/>
        <w:spacing w:before="120"/>
        <w:ind w:left="426"/>
        <w:rPr>
          <w:rFonts w:ascii="Verdana" w:hAnsi="Verdana" w:cs="Arial"/>
          <w:b/>
          <w:sz w:val="20"/>
        </w:rPr>
      </w:pPr>
      <w:r w:rsidRPr="00124A28">
        <w:rPr>
          <w:rFonts w:ascii="Verdana" w:hAnsi="Verdana" w:cs="Arial"/>
          <w:b/>
          <w:sz w:val="20"/>
        </w:rPr>
        <w:t xml:space="preserve">[......] PLN </w:t>
      </w:r>
      <w:r w:rsidRPr="00124A28">
        <w:rPr>
          <w:rFonts w:ascii="Verdana" w:hAnsi="Verdana" w:cs="Arial"/>
          <w:sz w:val="20"/>
        </w:rPr>
        <w:t xml:space="preserve">słownie:  </w:t>
      </w:r>
      <w:r w:rsidRPr="00124A28">
        <w:rPr>
          <w:rFonts w:ascii="Verdana" w:hAnsi="Verdana" w:cs="Arial"/>
          <w:b/>
          <w:sz w:val="20"/>
        </w:rPr>
        <w:t>[......] netto</w:t>
      </w:r>
      <w:r w:rsidRPr="00124A28">
        <w:rPr>
          <w:rFonts w:ascii="Verdana" w:hAnsi="Verdana" w:cs="Arial"/>
          <w:sz w:val="20"/>
        </w:rPr>
        <w:t>,</w:t>
      </w:r>
      <w:r w:rsidRPr="00124A28">
        <w:rPr>
          <w:rFonts w:ascii="Verdana" w:hAnsi="Verdana" w:cs="Arial"/>
          <w:b/>
          <w:sz w:val="20"/>
        </w:rPr>
        <w:t xml:space="preserve"> </w:t>
      </w:r>
      <w:r w:rsidRPr="00124A28">
        <w:rPr>
          <w:rFonts w:ascii="Verdana" w:hAnsi="Verdana" w:cs="Arial"/>
          <w:sz w:val="20"/>
        </w:rPr>
        <w:t xml:space="preserve">powiększoną o wartość podatku (….%) </w:t>
      </w:r>
      <w:r w:rsidRPr="00124A28">
        <w:rPr>
          <w:rFonts w:ascii="Verdana" w:hAnsi="Verdana" w:cs="Arial"/>
          <w:b/>
          <w:sz w:val="20"/>
        </w:rPr>
        <w:t>VAT w wysokości</w:t>
      </w:r>
      <w:r w:rsidRPr="00124A28">
        <w:rPr>
          <w:rFonts w:ascii="Verdana" w:hAnsi="Verdana" w:cs="Arial"/>
          <w:sz w:val="20"/>
        </w:rPr>
        <w:t xml:space="preserve"> </w:t>
      </w:r>
      <w:r w:rsidRPr="00124A28">
        <w:rPr>
          <w:rFonts w:ascii="Verdana" w:hAnsi="Verdana" w:cs="Arial"/>
          <w:b/>
          <w:sz w:val="20"/>
        </w:rPr>
        <w:t>[.....] PLN</w:t>
      </w:r>
      <w:r w:rsidRPr="00124A28">
        <w:rPr>
          <w:rFonts w:ascii="Verdana" w:hAnsi="Verdana" w:cs="Arial"/>
          <w:sz w:val="20"/>
        </w:rPr>
        <w:t xml:space="preserve"> słownie: [......] wyliczoną zgodnie z aktualnie obowiązującymi przepisami prawa, co da cenę w wysokości: </w:t>
      </w:r>
      <w:r w:rsidRPr="00124A28">
        <w:rPr>
          <w:rFonts w:ascii="Verdana" w:hAnsi="Verdana" w:cs="Arial"/>
          <w:b/>
          <w:sz w:val="20"/>
        </w:rPr>
        <w:t xml:space="preserve">[......] PLN </w:t>
      </w:r>
      <w:r w:rsidRPr="00124A28">
        <w:rPr>
          <w:rFonts w:ascii="Verdana" w:hAnsi="Verdana" w:cs="Arial"/>
          <w:sz w:val="20"/>
        </w:rPr>
        <w:t>słownie:  [......]</w:t>
      </w:r>
      <w:r w:rsidRPr="00124A28">
        <w:rPr>
          <w:rFonts w:ascii="Verdana" w:hAnsi="Verdana" w:cs="Arial"/>
          <w:b/>
          <w:sz w:val="20"/>
        </w:rPr>
        <w:t xml:space="preserve"> brutto.</w:t>
      </w:r>
    </w:p>
    <w:p w14:paraId="576ED793" w14:textId="49F59BD8" w:rsidR="00941448" w:rsidRPr="00124A28" w:rsidRDefault="00941448" w:rsidP="0038415A">
      <w:pPr>
        <w:pStyle w:val="Akapitzlist"/>
        <w:widowControl w:val="0"/>
        <w:numPr>
          <w:ilvl w:val="3"/>
          <w:numId w:val="26"/>
        </w:numPr>
        <w:suppressAutoHyphens/>
        <w:spacing w:before="240"/>
        <w:ind w:left="425" w:hanging="425"/>
        <w:contextualSpacing w:val="0"/>
        <w:rPr>
          <w:rFonts w:ascii="Verdana" w:hAnsi="Verdana" w:cs="Arial"/>
          <w:sz w:val="20"/>
        </w:rPr>
      </w:pPr>
      <w:r w:rsidRPr="00124A28">
        <w:rPr>
          <w:rFonts w:ascii="Verdana" w:hAnsi="Verdana" w:cs="Arial"/>
          <w:sz w:val="20"/>
        </w:rPr>
        <w:t>Zrealizujemy Przedmiot Zamówienia</w:t>
      </w:r>
      <w:r>
        <w:rPr>
          <w:rFonts w:ascii="Verdana" w:hAnsi="Verdana" w:cs="Arial"/>
          <w:sz w:val="20"/>
        </w:rPr>
        <w:t>,</w:t>
      </w:r>
      <w:r w:rsidRPr="00124A28">
        <w:rPr>
          <w:rFonts w:ascii="Verdana" w:hAnsi="Verdana" w:cs="Arial"/>
          <w:sz w:val="20"/>
        </w:rPr>
        <w:t xml:space="preserve"> </w:t>
      </w:r>
      <w:r>
        <w:rPr>
          <w:rFonts w:ascii="Verdana" w:hAnsi="Verdana" w:cs="Arial"/>
          <w:sz w:val="20"/>
        </w:rPr>
        <w:t xml:space="preserve">w zakresie </w:t>
      </w:r>
      <w:r w:rsidRPr="007C67C2">
        <w:rPr>
          <w:rFonts w:ascii="Verdana" w:hAnsi="Verdana" w:cs="Arial"/>
          <w:b/>
          <w:sz w:val="20"/>
        </w:rPr>
        <w:t>Części nr 2</w:t>
      </w:r>
      <w:r w:rsidR="001F1AC1">
        <w:rPr>
          <w:rFonts w:ascii="Verdana" w:hAnsi="Verdana" w:cs="Arial"/>
          <w:sz w:val="20"/>
        </w:rPr>
        <w:t xml:space="preserve"> pn.: </w:t>
      </w:r>
      <w:r w:rsidR="001F1AC1" w:rsidRPr="001F1AC1">
        <w:rPr>
          <w:rFonts w:ascii="Verdana" w:hAnsi="Verdana" w:cs="Arial"/>
          <w:b/>
          <w:sz w:val="20"/>
        </w:rPr>
        <w:t>„Pomiary okresowych w gazach odlotowych na emitorach E-1, E-2, E-IOS (EC Bydgoszcz II) w zakresie HCl i HF, metali i metaloidów oraz SO3 (E-IOS)</w:t>
      </w:r>
      <w:r w:rsidR="001F1AC1">
        <w:rPr>
          <w:rFonts w:ascii="Verdana" w:hAnsi="Verdana" w:cs="Arial"/>
          <w:b/>
          <w:sz w:val="20"/>
        </w:rPr>
        <w:t>”</w:t>
      </w:r>
      <w:r>
        <w:rPr>
          <w:rFonts w:ascii="Verdana" w:hAnsi="Verdana" w:cs="Arial"/>
          <w:sz w:val="20"/>
        </w:rPr>
        <w:t xml:space="preserve">, </w:t>
      </w:r>
      <w:r w:rsidRPr="00124A28">
        <w:rPr>
          <w:rFonts w:ascii="Verdana" w:hAnsi="Verdana" w:cs="Arial"/>
          <w:sz w:val="20"/>
        </w:rPr>
        <w:t>za następującą Cenę w wysokości:</w:t>
      </w:r>
    </w:p>
    <w:p w14:paraId="525107DB" w14:textId="77777777" w:rsidR="00941448" w:rsidRPr="00124A28" w:rsidRDefault="00941448" w:rsidP="00941448">
      <w:pPr>
        <w:pStyle w:val="Akapitzlist"/>
        <w:widowControl w:val="0"/>
        <w:suppressAutoHyphens/>
        <w:spacing w:before="120"/>
        <w:ind w:left="426"/>
        <w:rPr>
          <w:rFonts w:ascii="Verdana" w:hAnsi="Verdana" w:cs="Arial"/>
          <w:b/>
          <w:sz w:val="20"/>
        </w:rPr>
      </w:pPr>
      <w:r w:rsidRPr="00124A28">
        <w:rPr>
          <w:rFonts w:ascii="Verdana" w:hAnsi="Verdana" w:cs="Arial"/>
          <w:b/>
          <w:sz w:val="20"/>
        </w:rPr>
        <w:t xml:space="preserve">[......] PLN </w:t>
      </w:r>
      <w:r w:rsidRPr="00124A28">
        <w:rPr>
          <w:rFonts w:ascii="Verdana" w:hAnsi="Verdana" w:cs="Arial"/>
          <w:sz w:val="20"/>
        </w:rPr>
        <w:t xml:space="preserve">słownie:  </w:t>
      </w:r>
      <w:r w:rsidRPr="00124A28">
        <w:rPr>
          <w:rFonts w:ascii="Verdana" w:hAnsi="Verdana" w:cs="Arial"/>
          <w:b/>
          <w:sz w:val="20"/>
        </w:rPr>
        <w:t>[......] netto</w:t>
      </w:r>
      <w:r w:rsidRPr="00124A28">
        <w:rPr>
          <w:rFonts w:ascii="Verdana" w:hAnsi="Verdana" w:cs="Arial"/>
          <w:sz w:val="20"/>
        </w:rPr>
        <w:t>,</w:t>
      </w:r>
      <w:r w:rsidRPr="00124A28">
        <w:rPr>
          <w:rFonts w:ascii="Verdana" w:hAnsi="Verdana" w:cs="Arial"/>
          <w:b/>
          <w:sz w:val="20"/>
        </w:rPr>
        <w:t xml:space="preserve"> </w:t>
      </w:r>
      <w:r w:rsidRPr="00124A28">
        <w:rPr>
          <w:rFonts w:ascii="Verdana" w:hAnsi="Verdana" w:cs="Arial"/>
          <w:sz w:val="20"/>
        </w:rPr>
        <w:t xml:space="preserve">powiększoną o wartość podatku (….%) </w:t>
      </w:r>
      <w:r w:rsidRPr="00124A28">
        <w:rPr>
          <w:rFonts w:ascii="Verdana" w:hAnsi="Verdana" w:cs="Arial"/>
          <w:b/>
          <w:sz w:val="20"/>
        </w:rPr>
        <w:t>VAT w wysokości</w:t>
      </w:r>
      <w:r w:rsidRPr="00124A28">
        <w:rPr>
          <w:rFonts w:ascii="Verdana" w:hAnsi="Verdana" w:cs="Arial"/>
          <w:sz w:val="20"/>
        </w:rPr>
        <w:t xml:space="preserve"> </w:t>
      </w:r>
      <w:r w:rsidRPr="00124A28">
        <w:rPr>
          <w:rFonts w:ascii="Verdana" w:hAnsi="Verdana" w:cs="Arial"/>
          <w:b/>
          <w:sz w:val="20"/>
        </w:rPr>
        <w:t>[.....] PLN</w:t>
      </w:r>
      <w:r w:rsidRPr="00124A28">
        <w:rPr>
          <w:rFonts w:ascii="Verdana" w:hAnsi="Verdana" w:cs="Arial"/>
          <w:sz w:val="20"/>
        </w:rPr>
        <w:t xml:space="preserve"> słownie: [......] wyliczoną zgodnie z aktualnie obowiązującymi przepisami prawa, co da cenę w wysokości: </w:t>
      </w:r>
      <w:r w:rsidRPr="00124A28">
        <w:rPr>
          <w:rFonts w:ascii="Verdana" w:hAnsi="Verdana" w:cs="Arial"/>
          <w:b/>
          <w:sz w:val="20"/>
        </w:rPr>
        <w:t xml:space="preserve">[......] PLN </w:t>
      </w:r>
      <w:r w:rsidRPr="00124A28">
        <w:rPr>
          <w:rFonts w:ascii="Verdana" w:hAnsi="Verdana" w:cs="Arial"/>
          <w:sz w:val="20"/>
        </w:rPr>
        <w:t>słownie:  [......]</w:t>
      </w:r>
      <w:r w:rsidRPr="00124A28">
        <w:rPr>
          <w:rFonts w:ascii="Verdana" w:hAnsi="Verdana" w:cs="Arial"/>
          <w:b/>
          <w:sz w:val="20"/>
        </w:rPr>
        <w:t xml:space="preserve"> brutto.</w:t>
      </w:r>
    </w:p>
    <w:p w14:paraId="4DAEC179" w14:textId="0B385AEF" w:rsidR="00941448" w:rsidRPr="00124A28" w:rsidRDefault="00941448" w:rsidP="0038415A">
      <w:pPr>
        <w:pStyle w:val="Akapitzlist"/>
        <w:widowControl w:val="0"/>
        <w:numPr>
          <w:ilvl w:val="3"/>
          <w:numId w:val="26"/>
        </w:numPr>
        <w:suppressAutoHyphens/>
        <w:spacing w:before="240"/>
        <w:ind w:left="425" w:hanging="425"/>
        <w:contextualSpacing w:val="0"/>
        <w:rPr>
          <w:rFonts w:ascii="Verdana" w:hAnsi="Verdana" w:cs="Arial"/>
          <w:sz w:val="20"/>
        </w:rPr>
      </w:pPr>
      <w:r w:rsidRPr="00124A28">
        <w:rPr>
          <w:rFonts w:ascii="Verdana" w:hAnsi="Verdana" w:cs="Arial"/>
          <w:sz w:val="20"/>
        </w:rPr>
        <w:t>Zrealizujemy Przedmiot Zamówienia</w:t>
      </w:r>
      <w:r>
        <w:rPr>
          <w:rFonts w:ascii="Verdana" w:hAnsi="Verdana" w:cs="Arial"/>
          <w:sz w:val="20"/>
        </w:rPr>
        <w:t>,</w:t>
      </w:r>
      <w:r w:rsidRPr="00124A28">
        <w:rPr>
          <w:rFonts w:ascii="Verdana" w:hAnsi="Verdana" w:cs="Arial"/>
          <w:sz w:val="20"/>
        </w:rPr>
        <w:t xml:space="preserve"> </w:t>
      </w:r>
      <w:r>
        <w:rPr>
          <w:rFonts w:ascii="Verdana" w:hAnsi="Verdana" w:cs="Arial"/>
          <w:sz w:val="20"/>
        </w:rPr>
        <w:t xml:space="preserve">w zakresie </w:t>
      </w:r>
      <w:r w:rsidRPr="007C67C2">
        <w:rPr>
          <w:rFonts w:ascii="Verdana" w:hAnsi="Verdana" w:cs="Arial"/>
          <w:b/>
          <w:sz w:val="20"/>
        </w:rPr>
        <w:t>Części nr 3</w:t>
      </w:r>
      <w:r w:rsidR="001F1AC1">
        <w:rPr>
          <w:rFonts w:ascii="Verdana" w:hAnsi="Verdana" w:cs="Arial"/>
          <w:sz w:val="20"/>
        </w:rPr>
        <w:t xml:space="preserve"> pn.: „</w:t>
      </w:r>
      <w:r w:rsidR="001F1AC1" w:rsidRPr="001F1AC1">
        <w:rPr>
          <w:rFonts w:ascii="Verdana" w:hAnsi="Verdana" w:cs="Arial"/>
          <w:b/>
          <w:sz w:val="20"/>
        </w:rPr>
        <w:t>Pomiary okresowe w gazach odlotowych na emitorach E-1, E-2, E-IOS (EC Bydgoszcz II) w zakresie rtęci oraz E-3 (kocioł olejowy TOMA) w zakresie pyłu, NOx, SO2 , CO, O2 i CO2</w:t>
      </w:r>
      <w:r w:rsidR="001F1AC1">
        <w:rPr>
          <w:rFonts w:ascii="Verdana" w:hAnsi="Verdana" w:cs="Arial"/>
          <w:b/>
          <w:sz w:val="20"/>
        </w:rPr>
        <w:t>”</w:t>
      </w:r>
      <w:r>
        <w:rPr>
          <w:rFonts w:ascii="Verdana" w:hAnsi="Verdana" w:cs="Arial"/>
          <w:sz w:val="20"/>
        </w:rPr>
        <w:t xml:space="preserve">, </w:t>
      </w:r>
      <w:r w:rsidRPr="00124A28">
        <w:rPr>
          <w:rFonts w:ascii="Verdana" w:hAnsi="Verdana" w:cs="Arial"/>
          <w:sz w:val="20"/>
        </w:rPr>
        <w:t>za następującą Cenę w wysokości:</w:t>
      </w:r>
    </w:p>
    <w:p w14:paraId="44412DDA" w14:textId="79F44DA4" w:rsidR="00941448" w:rsidRDefault="00941448" w:rsidP="00941448">
      <w:pPr>
        <w:pStyle w:val="Akapitzlist"/>
        <w:widowControl w:val="0"/>
        <w:suppressAutoHyphens/>
        <w:spacing w:before="120"/>
        <w:ind w:left="426"/>
        <w:rPr>
          <w:rFonts w:ascii="Verdana" w:hAnsi="Verdana" w:cs="Arial"/>
          <w:b/>
          <w:sz w:val="20"/>
        </w:rPr>
      </w:pPr>
      <w:r w:rsidRPr="00124A28">
        <w:rPr>
          <w:rFonts w:ascii="Verdana" w:hAnsi="Verdana" w:cs="Arial"/>
          <w:b/>
          <w:sz w:val="20"/>
        </w:rPr>
        <w:t xml:space="preserve">[......] PLN </w:t>
      </w:r>
      <w:r w:rsidRPr="00124A28">
        <w:rPr>
          <w:rFonts w:ascii="Verdana" w:hAnsi="Verdana" w:cs="Arial"/>
          <w:sz w:val="20"/>
        </w:rPr>
        <w:t xml:space="preserve">słownie:  </w:t>
      </w:r>
      <w:r w:rsidRPr="00124A28">
        <w:rPr>
          <w:rFonts w:ascii="Verdana" w:hAnsi="Verdana" w:cs="Arial"/>
          <w:b/>
          <w:sz w:val="20"/>
        </w:rPr>
        <w:t>[......] netto</w:t>
      </w:r>
      <w:r w:rsidRPr="00124A28">
        <w:rPr>
          <w:rFonts w:ascii="Verdana" w:hAnsi="Verdana" w:cs="Arial"/>
          <w:sz w:val="20"/>
        </w:rPr>
        <w:t>,</w:t>
      </w:r>
      <w:r w:rsidRPr="00124A28">
        <w:rPr>
          <w:rFonts w:ascii="Verdana" w:hAnsi="Verdana" w:cs="Arial"/>
          <w:b/>
          <w:sz w:val="20"/>
        </w:rPr>
        <w:t xml:space="preserve"> </w:t>
      </w:r>
      <w:r w:rsidRPr="00124A28">
        <w:rPr>
          <w:rFonts w:ascii="Verdana" w:hAnsi="Verdana" w:cs="Arial"/>
          <w:sz w:val="20"/>
        </w:rPr>
        <w:t xml:space="preserve">powiększoną o wartość podatku (….%) </w:t>
      </w:r>
      <w:r w:rsidRPr="00124A28">
        <w:rPr>
          <w:rFonts w:ascii="Verdana" w:hAnsi="Verdana" w:cs="Arial"/>
          <w:b/>
          <w:sz w:val="20"/>
        </w:rPr>
        <w:t>VAT w wysokości</w:t>
      </w:r>
      <w:r w:rsidRPr="00124A28">
        <w:rPr>
          <w:rFonts w:ascii="Verdana" w:hAnsi="Verdana" w:cs="Arial"/>
          <w:sz w:val="20"/>
        </w:rPr>
        <w:t xml:space="preserve"> </w:t>
      </w:r>
      <w:r w:rsidRPr="00124A28">
        <w:rPr>
          <w:rFonts w:ascii="Verdana" w:hAnsi="Verdana" w:cs="Arial"/>
          <w:b/>
          <w:sz w:val="20"/>
        </w:rPr>
        <w:t>[.....] PLN</w:t>
      </w:r>
      <w:r w:rsidRPr="00124A28">
        <w:rPr>
          <w:rFonts w:ascii="Verdana" w:hAnsi="Verdana" w:cs="Arial"/>
          <w:sz w:val="20"/>
        </w:rPr>
        <w:t xml:space="preserve"> słownie: [......] wyliczoną zgodnie z aktualnie obowiązującymi przepisami prawa, co da cenę w wysokości: </w:t>
      </w:r>
      <w:r w:rsidRPr="00124A28">
        <w:rPr>
          <w:rFonts w:ascii="Verdana" w:hAnsi="Verdana" w:cs="Arial"/>
          <w:b/>
          <w:sz w:val="20"/>
        </w:rPr>
        <w:t xml:space="preserve">[......] PLN </w:t>
      </w:r>
      <w:r w:rsidRPr="00124A28">
        <w:rPr>
          <w:rFonts w:ascii="Verdana" w:hAnsi="Verdana" w:cs="Arial"/>
          <w:sz w:val="20"/>
        </w:rPr>
        <w:t>słownie:  [......]</w:t>
      </w:r>
      <w:r w:rsidRPr="00124A28">
        <w:rPr>
          <w:rFonts w:ascii="Verdana" w:hAnsi="Verdana" w:cs="Arial"/>
          <w:b/>
          <w:sz w:val="20"/>
        </w:rPr>
        <w:t xml:space="preserve"> brutto.</w:t>
      </w:r>
    </w:p>
    <w:p w14:paraId="206E5385" w14:textId="77777777" w:rsidR="00BB6D2B" w:rsidRPr="002A6CA3" w:rsidRDefault="00BB6D2B" w:rsidP="00BB6D2B">
      <w:pPr>
        <w:pStyle w:val="Akapitzlist"/>
        <w:widowControl w:val="0"/>
        <w:suppressAutoHyphens/>
        <w:spacing w:before="120"/>
        <w:ind w:left="426"/>
        <w:rPr>
          <w:rFonts w:ascii="Verdana" w:hAnsi="Verdana" w:cs="Arial"/>
          <w:sz w:val="20"/>
        </w:rPr>
      </w:pPr>
      <w:r w:rsidRPr="00EE0920">
        <w:rPr>
          <w:rFonts w:ascii="Verdana" w:hAnsi="Verdana" w:cs="Arial"/>
          <w:sz w:val="20"/>
        </w:rPr>
        <w:lastRenderedPageBreak/>
        <w:t xml:space="preserve">Szczegółowe zestawienie pozycji cenowych składających się na ostateczną wartość Oferty stanowi </w:t>
      </w:r>
      <w:r w:rsidRPr="00EE0920">
        <w:rPr>
          <w:rFonts w:ascii="Verdana" w:hAnsi="Verdana" w:cs="Arial"/>
          <w:b/>
          <w:sz w:val="20"/>
        </w:rPr>
        <w:t>Załącznik nr 5 do SWZ – Formularz Cenowy;</w:t>
      </w:r>
    </w:p>
    <w:p w14:paraId="5AE6CCAB" w14:textId="4713A5C9" w:rsidR="00AE1D9D" w:rsidRPr="002A6CA3" w:rsidRDefault="0042031F" w:rsidP="0038415A">
      <w:pPr>
        <w:pStyle w:val="Akapitzlist"/>
        <w:widowControl w:val="0"/>
        <w:numPr>
          <w:ilvl w:val="3"/>
          <w:numId w:val="26"/>
        </w:numPr>
        <w:suppressAutoHyphens/>
        <w:spacing w:before="240"/>
        <w:ind w:left="425" w:hanging="425"/>
        <w:contextualSpacing w:val="0"/>
        <w:rPr>
          <w:rFonts w:ascii="Verdana" w:hAnsi="Verdana" w:cs="Arial"/>
          <w:sz w:val="20"/>
        </w:rPr>
      </w:pPr>
      <w:r w:rsidRPr="00124A28">
        <w:rPr>
          <w:rFonts w:ascii="Verdana" w:hAnsi="Verdana" w:cs="Arial"/>
          <w:b/>
          <w:sz w:val="20"/>
        </w:rPr>
        <w:t>Oświadczamy,</w:t>
      </w:r>
      <w:r w:rsidRPr="00124A28">
        <w:rPr>
          <w:rFonts w:ascii="Verdana" w:hAnsi="Verdana" w:cs="Arial"/>
          <w:sz w:val="20"/>
        </w:rPr>
        <w:t xml:space="preserve"> że nie podlegamy wykluczeniu</w:t>
      </w:r>
      <w:r w:rsidRPr="002A6CA3">
        <w:rPr>
          <w:rFonts w:ascii="Verdana" w:hAnsi="Verdana" w:cs="Arial"/>
          <w:sz w:val="20"/>
        </w:rPr>
        <w:t xml:space="preserve"> </w:t>
      </w:r>
      <w:r w:rsidR="00A0753C" w:rsidRPr="002A6CA3">
        <w:rPr>
          <w:rFonts w:ascii="Verdana" w:hAnsi="Verdana" w:cs="Arial"/>
          <w:sz w:val="20"/>
        </w:rPr>
        <w:t xml:space="preserve">z Postępowania </w:t>
      </w:r>
      <w:r w:rsidR="009D5BC2" w:rsidRPr="00221C35">
        <w:rPr>
          <w:rFonts w:ascii="Verdana" w:hAnsi="Verdana" w:cstheme="minorHAnsi"/>
          <w:sz w:val="20"/>
          <w:lang w:eastAsia="pl-PL"/>
        </w:rPr>
        <w:t>zakupow</w:t>
      </w:r>
      <w:r w:rsidR="009D5BC2">
        <w:rPr>
          <w:rFonts w:ascii="Verdana" w:hAnsi="Verdana" w:cstheme="minorHAnsi"/>
          <w:sz w:val="20"/>
          <w:lang w:eastAsia="pl-PL"/>
        </w:rPr>
        <w:t xml:space="preserve">ego </w:t>
      </w:r>
      <w:r w:rsidR="00A0753C" w:rsidRPr="002A6CA3">
        <w:rPr>
          <w:rFonts w:ascii="Verdana" w:hAnsi="Verdana" w:cs="Arial"/>
          <w:sz w:val="20"/>
        </w:rPr>
        <w:t xml:space="preserve">na podstawie przesłanek określonych w pkt </w:t>
      </w:r>
      <w:r w:rsidR="000E59B0" w:rsidRPr="002A6CA3">
        <w:rPr>
          <w:rFonts w:ascii="Verdana" w:hAnsi="Verdana" w:cs="Arial"/>
          <w:sz w:val="20"/>
        </w:rPr>
        <w:t>14</w:t>
      </w:r>
      <w:r w:rsidR="00BF1B92" w:rsidRPr="002A6CA3">
        <w:rPr>
          <w:rFonts w:ascii="Verdana" w:hAnsi="Verdana" w:cs="Arial"/>
          <w:sz w:val="20"/>
        </w:rPr>
        <w:t>.</w:t>
      </w:r>
      <w:r w:rsidR="003F6267" w:rsidRPr="002A6CA3">
        <w:rPr>
          <w:rFonts w:ascii="Verdana" w:hAnsi="Verdana" w:cs="Arial"/>
          <w:sz w:val="20"/>
        </w:rPr>
        <w:t>2</w:t>
      </w:r>
      <w:r w:rsidR="00A0753C" w:rsidRPr="002A6CA3">
        <w:rPr>
          <w:rFonts w:ascii="Verdana" w:hAnsi="Verdana" w:cs="Arial"/>
          <w:sz w:val="20"/>
        </w:rPr>
        <w:t xml:space="preserve"> </w:t>
      </w:r>
      <w:r w:rsidR="00904E94" w:rsidRPr="002A6CA3">
        <w:rPr>
          <w:rFonts w:ascii="Verdana" w:hAnsi="Verdana" w:cs="Arial"/>
          <w:sz w:val="20"/>
        </w:rPr>
        <w:t>SWZ</w:t>
      </w:r>
      <w:r w:rsidR="00AE1D9D" w:rsidRPr="002A6CA3">
        <w:rPr>
          <w:rFonts w:ascii="Verdana" w:hAnsi="Verdana" w:cs="Arial"/>
          <w:sz w:val="20"/>
        </w:rPr>
        <w:t>, w tym:</w:t>
      </w:r>
    </w:p>
    <w:p w14:paraId="5D85C32A" w14:textId="0A410096" w:rsidR="00105495" w:rsidRDefault="00A6553F" w:rsidP="0038415A">
      <w:pPr>
        <w:pStyle w:val="Akapitzlist"/>
        <w:widowControl w:val="0"/>
        <w:numPr>
          <w:ilvl w:val="1"/>
          <w:numId w:val="30"/>
        </w:numPr>
        <w:suppressAutoHyphens/>
        <w:ind w:left="709" w:hanging="283"/>
        <w:contextualSpacing w:val="0"/>
        <w:rPr>
          <w:rFonts w:ascii="Verdana" w:hAnsi="Verdana" w:cs="Arial"/>
          <w:sz w:val="20"/>
        </w:rPr>
      </w:pPr>
      <w:r w:rsidRPr="002A6CA3">
        <w:rPr>
          <w:rFonts w:ascii="Verdana" w:hAnsi="Verdana" w:cs="Arial"/>
          <w:sz w:val="20"/>
        </w:rPr>
        <w:t>spełnia</w:t>
      </w:r>
      <w:r w:rsidR="00563A80" w:rsidRPr="002A6CA3">
        <w:rPr>
          <w:rFonts w:ascii="Verdana" w:hAnsi="Verdana" w:cs="Arial"/>
          <w:sz w:val="20"/>
        </w:rPr>
        <w:t>my warunki</w:t>
      </w:r>
      <w:r w:rsidRPr="002A6CA3">
        <w:rPr>
          <w:rFonts w:ascii="Verdana" w:hAnsi="Verdana" w:cs="Arial"/>
          <w:sz w:val="20"/>
        </w:rPr>
        <w:t xml:space="preserve"> udziału w Postępowaniu zakupowym</w:t>
      </w:r>
      <w:r w:rsidR="00105495" w:rsidRPr="002A6CA3">
        <w:rPr>
          <w:rFonts w:ascii="Verdana" w:hAnsi="Verdana" w:cs="Arial"/>
          <w:sz w:val="20"/>
        </w:rPr>
        <w:t>,</w:t>
      </w:r>
    </w:p>
    <w:p w14:paraId="49CCEEF5" w14:textId="15455EDD" w:rsidR="00105495" w:rsidRPr="002A6CA3" w:rsidRDefault="00563A80" w:rsidP="0038415A">
      <w:pPr>
        <w:pStyle w:val="Akapitzlist"/>
        <w:widowControl w:val="0"/>
        <w:numPr>
          <w:ilvl w:val="1"/>
          <w:numId w:val="30"/>
        </w:numPr>
        <w:suppressAutoHyphens/>
        <w:ind w:left="709" w:hanging="283"/>
        <w:contextualSpacing w:val="0"/>
        <w:rPr>
          <w:rFonts w:ascii="Verdana" w:hAnsi="Verdana" w:cs="Arial"/>
          <w:sz w:val="20"/>
        </w:rPr>
      </w:pPr>
      <w:r w:rsidRPr="002A6CA3">
        <w:rPr>
          <w:rFonts w:ascii="Verdana" w:hAnsi="Verdana" w:cs="Arial"/>
          <w:sz w:val="20"/>
        </w:rPr>
        <w:t xml:space="preserve">nie </w:t>
      </w:r>
      <w:r w:rsidR="00A6553F" w:rsidRPr="002A6CA3">
        <w:rPr>
          <w:rFonts w:ascii="Verdana" w:hAnsi="Verdana" w:cs="Arial"/>
          <w:sz w:val="20"/>
        </w:rPr>
        <w:t>zalega</w:t>
      </w:r>
      <w:r w:rsidRPr="002A6CA3">
        <w:rPr>
          <w:rFonts w:ascii="Verdana" w:hAnsi="Verdana" w:cs="Arial"/>
          <w:sz w:val="20"/>
        </w:rPr>
        <w:t>my</w:t>
      </w:r>
      <w:r w:rsidR="00A6553F" w:rsidRPr="002A6CA3">
        <w:rPr>
          <w:rFonts w:ascii="Verdana" w:hAnsi="Verdana" w:cs="Arial"/>
          <w:sz w:val="20"/>
        </w:rPr>
        <w:t xml:space="preserve"> z uiszczeniem podatków, opłat lub składek na ubezpieczenie społeczne lub zdrowotne</w:t>
      </w:r>
      <w:r w:rsidR="00126EA5" w:rsidRPr="002A6CA3">
        <w:rPr>
          <w:rFonts w:ascii="Verdana" w:hAnsi="Verdana" w:cs="Arial"/>
          <w:sz w:val="20"/>
        </w:rPr>
        <w:t>, a jeśli</w:t>
      </w:r>
      <w:r w:rsidR="00A6553F" w:rsidRPr="002A6CA3">
        <w:rPr>
          <w:rFonts w:ascii="Verdana" w:hAnsi="Verdana" w:cs="Arial"/>
          <w:sz w:val="20"/>
        </w:rPr>
        <w:t xml:space="preserve"> </w:t>
      </w:r>
      <w:r w:rsidR="000B7FAB" w:rsidRPr="002A6CA3">
        <w:rPr>
          <w:rFonts w:ascii="Verdana" w:hAnsi="Verdana" w:cs="Arial"/>
          <w:sz w:val="20"/>
        </w:rPr>
        <w:t>zalegamy z uiszczeniem podatków, opłat lub składek na ubezpieczenie społeczne l</w:t>
      </w:r>
      <w:r w:rsidR="00126EA5" w:rsidRPr="002A6CA3">
        <w:rPr>
          <w:rFonts w:ascii="Verdana" w:hAnsi="Verdana" w:cs="Arial"/>
          <w:sz w:val="20"/>
        </w:rPr>
        <w:t>ub zdrowotne, to</w:t>
      </w:r>
      <w:r w:rsidR="000B7FAB" w:rsidRPr="002A6CA3">
        <w:rPr>
          <w:rFonts w:ascii="Verdana" w:hAnsi="Verdana" w:cs="Arial"/>
          <w:sz w:val="20"/>
        </w:rPr>
        <w:t xml:space="preserve"> przed upływem składania Ofert dokonaliśmy płatności należnych podatków, opłat lub składek co będziemy w stanie wykazać Zamawiającemu</w:t>
      </w:r>
      <w:r w:rsidR="00126EA5" w:rsidRPr="002A6CA3">
        <w:rPr>
          <w:rFonts w:ascii="Verdana" w:hAnsi="Verdana" w:cs="Arial"/>
          <w:sz w:val="20"/>
        </w:rPr>
        <w:t>,</w:t>
      </w:r>
    </w:p>
    <w:p w14:paraId="1B69572D" w14:textId="6DA0A435" w:rsidR="00105495" w:rsidRPr="002A6CA3" w:rsidRDefault="00A6553F" w:rsidP="0038415A">
      <w:pPr>
        <w:pStyle w:val="Akapitzlist"/>
        <w:widowControl w:val="0"/>
        <w:numPr>
          <w:ilvl w:val="1"/>
          <w:numId w:val="30"/>
        </w:numPr>
        <w:suppressAutoHyphens/>
        <w:ind w:left="709" w:hanging="283"/>
        <w:contextualSpacing w:val="0"/>
        <w:rPr>
          <w:rFonts w:ascii="Verdana" w:hAnsi="Verdana" w:cs="Arial"/>
          <w:sz w:val="20"/>
        </w:rPr>
      </w:pPr>
      <w:r w:rsidRPr="002A6CA3">
        <w:rPr>
          <w:rFonts w:ascii="Verdana" w:hAnsi="Verdana" w:cs="Arial"/>
          <w:sz w:val="20"/>
        </w:rPr>
        <w:t xml:space="preserve">w wyniku zamierzonego działania lub rażącego niedbalstwa </w:t>
      </w:r>
      <w:r w:rsidR="00026932" w:rsidRPr="002A6CA3">
        <w:rPr>
          <w:rFonts w:ascii="Verdana" w:hAnsi="Verdana" w:cs="Arial"/>
          <w:sz w:val="20"/>
        </w:rPr>
        <w:t>nie wprowadzi</w:t>
      </w:r>
      <w:r w:rsidR="003D611B" w:rsidRPr="002A6CA3">
        <w:rPr>
          <w:rFonts w:ascii="Verdana" w:hAnsi="Verdana" w:cs="Arial"/>
          <w:sz w:val="20"/>
        </w:rPr>
        <w:t>li</w:t>
      </w:r>
      <w:r w:rsidR="00026932" w:rsidRPr="002A6CA3">
        <w:rPr>
          <w:rFonts w:ascii="Verdana" w:hAnsi="Verdana" w:cs="Arial"/>
          <w:sz w:val="20"/>
        </w:rPr>
        <w:t>śmy</w:t>
      </w:r>
      <w:r w:rsidRPr="002A6CA3">
        <w:rPr>
          <w:rFonts w:ascii="Verdana" w:hAnsi="Verdana" w:cs="Arial"/>
          <w:sz w:val="20"/>
        </w:rPr>
        <w:t xml:space="preserve"> Zamawiającego w błąd przy przedstawianiu informacji, że nie podlega</w:t>
      </w:r>
      <w:r w:rsidR="00026932" w:rsidRPr="002A6CA3">
        <w:rPr>
          <w:rFonts w:ascii="Verdana" w:hAnsi="Verdana" w:cs="Arial"/>
          <w:sz w:val="20"/>
        </w:rPr>
        <w:t>my</w:t>
      </w:r>
      <w:r w:rsidRPr="002A6CA3">
        <w:rPr>
          <w:rFonts w:ascii="Verdana" w:hAnsi="Verdana" w:cs="Arial"/>
          <w:sz w:val="20"/>
        </w:rPr>
        <w:t xml:space="preserve"> wykluczeniu, spełnia</w:t>
      </w:r>
      <w:r w:rsidR="00026932" w:rsidRPr="002A6CA3">
        <w:rPr>
          <w:rFonts w:ascii="Verdana" w:hAnsi="Verdana" w:cs="Arial"/>
          <w:sz w:val="20"/>
        </w:rPr>
        <w:t>my</w:t>
      </w:r>
      <w:r w:rsidRPr="002A6CA3">
        <w:rPr>
          <w:rFonts w:ascii="Verdana" w:hAnsi="Verdana" w:cs="Arial"/>
          <w:sz w:val="20"/>
        </w:rPr>
        <w:t xml:space="preserve"> warunki udziału w Postępowaniu zakupowym lub kryteria selekcji, co mogło mieć istotny wpływ na decyzje podejmowane przez Zamawiającego w P</w:t>
      </w:r>
      <w:r w:rsidR="00026932" w:rsidRPr="002A6CA3">
        <w:rPr>
          <w:rFonts w:ascii="Verdana" w:hAnsi="Verdana" w:cs="Arial"/>
          <w:sz w:val="20"/>
        </w:rPr>
        <w:t>ostępowaniu zakupowym, a także nie zatailiśmy tych informacji</w:t>
      </w:r>
      <w:r w:rsidR="00105495" w:rsidRPr="002A6CA3">
        <w:rPr>
          <w:rFonts w:ascii="Verdana" w:hAnsi="Verdana" w:cs="Arial"/>
          <w:sz w:val="20"/>
        </w:rPr>
        <w:t>,</w:t>
      </w:r>
    </w:p>
    <w:p w14:paraId="180474EA" w14:textId="0901D0D0" w:rsidR="00A6553F" w:rsidRPr="002A6CA3" w:rsidRDefault="009C63A0" w:rsidP="0038415A">
      <w:pPr>
        <w:pStyle w:val="Akapitzlist"/>
        <w:widowControl w:val="0"/>
        <w:numPr>
          <w:ilvl w:val="1"/>
          <w:numId w:val="30"/>
        </w:numPr>
        <w:suppressAutoHyphens/>
        <w:ind w:left="709" w:hanging="283"/>
        <w:contextualSpacing w:val="0"/>
        <w:rPr>
          <w:rFonts w:ascii="Verdana" w:hAnsi="Verdana" w:cs="Arial"/>
          <w:sz w:val="20"/>
        </w:rPr>
      </w:pPr>
      <w:r w:rsidRPr="002A6CA3">
        <w:rPr>
          <w:rFonts w:ascii="Verdana" w:hAnsi="Verdana" w:cs="Arial"/>
          <w:sz w:val="20"/>
        </w:rPr>
        <w:t>Wykonawcy</w:t>
      </w:r>
      <w:r w:rsidR="00A6553F" w:rsidRPr="002A6CA3">
        <w:rPr>
          <w:rFonts w:ascii="Verdana" w:hAnsi="Verdana" w:cs="Arial"/>
          <w:sz w:val="20"/>
        </w:rPr>
        <w:t xml:space="preserve"> będącego osobą fizyc</w:t>
      </w:r>
      <w:r w:rsidRPr="002A6CA3">
        <w:rPr>
          <w:rFonts w:ascii="Verdana" w:hAnsi="Verdana" w:cs="Arial"/>
          <w:sz w:val="20"/>
        </w:rPr>
        <w:t>zną, a w przypadku pozostałych W</w:t>
      </w:r>
      <w:r w:rsidR="00A6553F" w:rsidRPr="002A6CA3">
        <w:rPr>
          <w:rFonts w:ascii="Verdana" w:hAnsi="Verdana" w:cs="Arial"/>
          <w:sz w:val="20"/>
        </w:rPr>
        <w:t xml:space="preserve">ykonawców - urzędującego członka organu zarządzającego lub nadzorczego, wspólnika spółki w spółce jawnej lub partnerskiej albo komplementariusza w spółce komandytowej lub komandytowo-akcyjnej lub prokurenta, </w:t>
      </w:r>
      <w:r w:rsidR="00026932" w:rsidRPr="002A6CA3">
        <w:rPr>
          <w:rFonts w:ascii="Verdana" w:hAnsi="Verdana" w:cs="Arial"/>
          <w:sz w:val="20"/>
        </w:rPr>
        <w:t>nie skazano prawomocnie</w:t>
      </w:r>
      <w:r w:rsidR="00A6553F" w:rsidRPr="002A6CA3">
        <w:rPr>
          <w:rFonts w:ascii="Verdana" w:hAnsi="Verdana" w:cs="Arial"/>
          <w:sz w:val="20"/>
        </w:rPr>
        <w:t xml:space="preserve"> za </w:t>
      </w:r>
      <w:r w:rsidR="00026932" w:rsidRPr="002A6CA3">
        <w:rPr>
          <w:rFonts w:ascii="Verdana" w:hAnsi="Verdana" w:cs="Arial"/>
          <w:sz w:val="20"/>
        </w:rPr>
        <w:t>żadne z przestępstw wymienionych</w:t>
      </w:r>
      <w:r w:rsidR="000F3AAE">
        <w:rPr>
          <w:rFonts w:ascii="Verdana" w:hAnsi="Verdana" w:cs="Arial"/>
          <w:sz w:val="20"/>
        </w:rPr>
        <w:t xml:space="preserve"> w </w:t>
      </w:r>
      <w:r w:rsidR="00A6553F" w:rsidRPr="002A6CA3">
        <w:rPr>
          <w:rFonts w:ascii="Verdana" w:hAnsi="Verdana" w:cs="Arial"/>
          <w:sz w:val="20"/>
        </w:rPr>
        <w:t>pkt 14.2.4 SWZ,</w:t>
      </w:r>
    </w:p>
    <w:p w14:paraId="4C0A397E" w14:textId="7E1F5678" w:rsidR="00A6553F" w:rsidRPr="002A6CA3" w:rsidRDefault="00A6553F" w:rsidP="0038415A">
      <w:pPr>
        <w:pStyle w:val="Akapitzlist"/>
        <w:widowControl w:val="0"/>
        <w:numPr>
          <w:ilvl w:val="1"/>
          <w:numId w:val="30"/>
        </w:numPr>
        <w:suppressAutoHyphens/>
        <w:ind w:left="709" w:hanging="283"/>
        <w:contextualSpacing w:val="0"/>
        <w:rPr>
          <w:rFonts w:ascii="Verdana" w:hAnsi="Verdana" w:cs="Arial"/>
          <w:sz w:val="20"/>
        </w:rPr>
      </w:pPr>
      <w:r w:rsidRPr="002A6CA3">
        <w:rPr>
          <w:rFonts w:ascii="Verdana" w:hAnsi="Verdana" w:cs="Arial"/>
          <w:sz w:val="20"/>
        </w:rPr>
        <w:t xml:space="preserve">wobec Wykonawcy </w:t>
      </w:r>
      <w:r w:rsidR="00026932" w:rsidRPr="002A6CA3">
        <w:rPr>
          <w:rFonts w:ascii="Verdana" w:hAnsi="Verdana" w:cs="Arial"/>
          <w:sz w:val="20"/>
        </w:rPr>
        <w:t xml:space="preserve">nie </w:t>
      </w:r>
      <w:r w:rsidRPr="002A6CA3">
        <w:rPr>
          <w:rFonts w:ascii="Verdana" w:hAnsi="Verdana" w:cs="Arial"/>
          <w:sz w:val="20"/>
        </w:rPr>
        <w:t>orzeczono zakaz</w:t>
      </w:r>
      <w:r w:rsidR="00026932" w:rsidRPr="002A6CA3">
        <w:rPr>
          <w:rFonts w:ascii="Verdana" w:hAnsi="Verdana" w:cs="Arial"/>
          <w:sz w:val="20"/>
        </w:rPr>
        <w:t>u</w:t>
      </w:r>
      <w:r w:rsidRPr="002A6CA3">
        <w:rPr>
          <w:rFonts w:ascii="Verdana" w:hAnsi="Verdana" w:cs="Arial"/>
          <w:sz w:val="20"/>
        </w:rPr>
        <w:t xml:space="preserve"> ubiegania się o zamówienia publiczne,</w:t>
      </w:r>
    </w:p>
    <w:p w14:paraId="6C0C7143" w14:textId="702E3D70" w:rsidR="00A6553F" w:rsidRPr="002A6CA3" w:rsidRDefault="00A6553F" w:rsidP="0038415A">
      <w:pPr>
        <w:pStyle w:val="Akapitzlist"/>
        <w:widowControl w:val="0"/>
        <w:numPr>
          <w:ilvl w:val="1"/>
          <w:numId w:val="30"/>
        </w:numPr>
        <w:suppressAutoHyphens/>
        <w:ind w:left="709" w:hanging="283"/>
        <w:contextualSpacing w:val="0"/>
        <w:rPr>
          <w:rFonts w:ascii="Verdana" w:hAnsi="Verdana" w:cs="Arial"/>
          <w:sz w:val="20"/>
        </w:rPr>
      </w:pPr>
      <w:r w:rsidRPr="002A6CA3">
        <w:rPr>
          <w:rFonts w:ascii="Verdana" w:hAnsi="Verdana" w:cs="Arial"/>
          <w:sz w:val="20"/>
        </w:rPr>
        <w:t xml:space="preserve">Wykonawca </w:t>
      </w:r>
      <w:r w:rsidR="003D611B" w:rsidRPr="002A6CA3">
        <w:rPr>
          <w:rFonts w:ascii="Verdana" w:hAnsi="Verdana" w:cs="Arial"/>
          <w:sz w:val="20"/>
        </w:rPr>
        <w:t xml:space="preserve">nie </w:t>
      </w:r>
      <w:r w:rsidRPr="002A6CA3">
        <w:rPr>
          <w:rFonts w:ascii="Verdana" w:hAnsi="Verdana" w:cs="Arial"/>
          <w:sz w:val="20"/>
        </w:rPr>
        <w:t>zawarł z innymi Wykonawcami porozumieni</w:t>
      </w:r>
      <w:r w:rsidR="003D611B" w:rsidRPr="002A6CA3">
        <w:rPr>
          <w:rFonts w:ascii="Verdana" w:hAnsi="Verdana" w:cs="Arial"/>
          <w:sz w:val="20"/>
        </w:rPr>
        <w:t>a</w:t>
      </w:r>
      <w:r w:rsidRPr="002A6CA3">
        <w:rPr>
          <w:rFonts w:ascii="Verdana" w:hAnsi="Verdana" w:cs="Arial"/>
          <w:sz w:val="20"/>
        </w:rPr>
        <w:t xml:space="preserve"> mając</w:t>
      </w:r>
      <w:r w:rsidR="003D611B" w:rsidRPr="002A6CA3">
        <w:rPr>
          <w:rFonts w:ascii="Verdana" w:hAnsi="Verdana" w:cs="Arial"/>
          <w:sz w:val="20"/>
        </w:rPr>
        <w:t>ego</w:t>
      </w:r>
      <w:r w:rsidRPr="002A6CA3">
        <w:rPr>
          <w:rFonts w:ascii="Verdana" w:hAnsi="Verdana" w:cs="Arial"/>
          <w:sz w:val="20"/>
        </w:rPr>
        <w:t xml:space="preserve"> </w:t>
      </w:r>
      <w:r w:rsidR="00026932" w:rsidRPr="002A6CA3">
        <w:rPr>
          <w:rFonts w:ascii="Verdana" w:hAnsi="Verdana" w:cs="Arial"/>
          <w:sz w:val="20"/>
        </w:rPr>
        <w:t>na celu zakłócenie konkurencji,</w:t>
      </w:r>
    </w:p>
    <w:p w14:paraId="0BC01507" w14:textId="581DC862" w:rsidR="00A6553F" w:rsidRPr="002A6CA3" w:rsidRDefault="00A6553F" w:rsidP="0038415A">
      <w:pPr>
        <w:pStyle w:val="Akapitzlist"/>
        <w:widowControl w:val="0"/>
        <w:numPr>
          <w:ilvl w:val="1"/>
          <w:numId w:val="30"/>
        </w:numPr>
        <w:suppressAutoHyphens/>
        <w:ind w:left="709" w:hanging="283"/>
        <w:contextualSpacing w:val="0"/>
        <w:rPr>
          <w:rFonts w:ascii="Verdana" w:hAnsi="Verdana" w:cs="Arial"/>
          <w:sz w:val="20"/>
        </w:rPr>
      </w:pPr>
      <w:r w:rsidRPr="002A6CA3">
        <w:rPr>
          <w:rFonts w:ascii="Verdana" w:hAnsi="Verdana" w:cs="Arial"/>
          <w:sz w:val="20"/>
        </w:rPr>
        <w:t xml:space="preserve">bezprawnie </w:t>
      </w:r>
      <w:r w:rsidR="00026932" w:rsidRPr="002A6CA3">
        <w:rPr>
          <w:rFonts w:ascii="Verdana" w:hAnsi="Verdana" w:cs="Arial"/>
          <w:sz w:val="20"/>
        </w:rPr>
        <w:t>nie wpływaliśmy, nie próbowaliśmy</w:t>
      </w:r>
      <w:r w:rsidRPr="002A6CA3">
        <w:rPr>
          <w:rFonts w:ascii="Verdana" w:hAnsi="Verdana" w:cs="Arial"/>
          <w:sz w:val="20"/>
        </w:rPr>
        <w:t xml:space="preserve"> wpływać na czynności Zamawia</w:t>
      </w:r>
      <w:r w:rsidR="00026932" w:rsidRPr="002A6CA3">
        <w:rPr>
          <w:rFonts w:ascii="Verdana" w:hAnsi="Verdana" w:cs="Arial"/>
          <w:sz w:val="20"/>
        </w:rPr>
        <w:t>jącego, nie próbowaliśmy pozyskać, a także</w:t>
      </w:r>
      <w:r w:rsidRPr="002A6CA3">
        <w:rPr>
          <w:rFonts w:ascii="Verdana" w:hAnsi="Verdana" w:cs="Arial"/>
          <w:sz w:val="20"/>
        </w:rPr>
        <w:t xml:space="preserve"> </w:t>
      </w:r>
      <w:r w:rsidR="00026932" w:rsidRPr="002A6CA3">
        <w:rPr>
          <w:rFonts w:ascii="Verdana" w:hAnsi="Verdana" w:cs="Arial"/>
          <w:sz w:val="20"/>
        </w:rPr>
        <w:t>nie pozyskaliśmy informacji poufnych, mogących dać Wykonawcy</w:t>
      </w:r>
      <w:r w:rsidRPr="002A6CA3">
        <w:rPr>
          <w:rFonts w:ascii="Verdana" w:hAnsi="Verdana" w:cs="Arial"/>
          <w:sz w:val="20"/>
        </w:rPr>
        <w:t xml:space="preserve"> przewagę w Postępowaniu zakupowym</w:t>
      </w:r>
      <w:r w:rsidR="008968EB" w:rsidRPr="002A6CA3">
        <w:rPr>
          <w:rFonts w:ascii="Verdana" w:hAnsi="Verdana" w:cs="Arial"/>
          <w:sz w:val="20"/>
        </w:rPr>
        <w:t>,</w:t>
      </w:r>
    </w:p>
    <w:p w14:paraId="37D9E74A" w14:textId="1AB6B004" w:rsidR="00A6553F" w:rsidRPr="002A6CA3" w:rsidRDefault="00A6553F" w:rsidP="0038415A">
      <w:pPr>
        <w:pStyle w:val="Akapitzlist"/>
        <w:widowControl w:val="0"/>
        <w:numPr>
          <w:ilvl w:val="1"/>
          <w:numId w:val="30"/>
        </w:numPr>
        <w:suppressAutoHyphens/>
        <w:ind w:left="709" w:hanging="283"/>
        <w:contextualSpacing w:val="0"/>
        <w:rPr>
          <w:rFonts w:ascii="Verdana" w:hAnsi="Verdana" w:cs="Arial"/>
          <w:sz w:val="20"/>
        </w:rPr>
      </w:pPr>
      <w:r w:rsidRPr="002A6CA3">
        <w:rPr>
          <w:rFonts w:ascii="Verdana" w:hAnsi="Verdana" w:cs="Arial"/>
          <w:sz w:val="20"/>
        </w:rPr>
        <w:t>daje</w:t>
      </w:r>
      <w:r w:rsidR="00026932" w:rsidRPr="002A6CA3">
        <w:rPr>
          <w:rFonts w:ascii="Verdana" w:hAnsi="Verdana" w:cs="Arial"/>
          <w:sz w:val="20"/>
        </w:rPr>
        <w:t>my</w:t>
      </w:r>
      <w:r w:rsidRPr="002A6CA3">
        <w:rPr>
          <w:rFonts w:ascii="Verdana" w:hAnsi="Verdana" w:cs="Arial"/>
          <w:sz w:val="20"/>
        </w:rPr>
        <w:t xml:space="preserve"> rękojmi</w:t>
      </w:r>
      <w:r w:rsidR="00026932" w:rsidRPr="002A6CA3">
        <w:rPr>
          <w:rFonts w:ascii="Verdana" w:hAnsi="Verdana" w:cs="Arial"/>
          <w:sz w:val="20"/>
        </w:rPr>
        <w:t>ę</w:t>
      </w:r>
      <w:r w:rsidRPr="002A6CA3">
        <w:rPr>
          <w:rFonts w:ascii="Verdana" w:hAnsi="Verdana" w:cs="Arial"/>
          <w:sz w:val="20"/>
        </w:rPr>
        <w:t xml:space="preserve"> należytego wykonania Zakupu z uwagi na </w:t>
      </w:r>
      <w:r w:rsidR="00026932" w:rsidRPr="002A6CA3">
        <w:rPr>
          <w:rFonts w:ascii="Verdana" w:hAnsi="Verdana" w:cs="Arial"/>
          <w:sz w:val="20"/>
        </w:rPr>
        <w:t xml:space="preserve">brak </w:t>
      </w:r>
      <w:r w:rsidRPr="002A6CA3">
        <w:rPr>
          <w:rFonts w:ascii="Verdana" w:hAnsi="Verdana" w:cs="Arial"/>
          <w:sz w:val="20"/>
        </w:rPr>
        <w:t>prowadzone</w:t>
      </w:r>
      <w:r w:rsidR="00026932" w:rsidRPr="002A6CA3">
        <w:rPr>
          <w:rFonts w:ascii="Verdana" w:hAnsi="Verdana" w:cs="Arial"/>
          <w:sz w:val="20"/>
        </w:rPr>
        <w:t>go przeciwko Wykonawcy</w:t>
      </w:r>
      <w:r w:rsidRPr="002A6CA3">
        <w:rPr>
          <w:rFonts w:ascii="Verdana" w:hAnsi="Verdana" w:cs="Arial"/>
          <w:sz w:val="20"/>
        </w:rPr>
        <w:t xml:space="preserve"> lub członkom organ</w:t>
      </w:r>
      <w:r w:rsidR="00026932" w:rsidRPr="002A6CA3">
        <w:rPr>
          <w:rFonts w:ascii="Verdana" w:hAnsi="Verdana" w:cs="Arial"/>
          <w:sz w:val="20"/>
        </w:rPr>
        <w:t>ów spółki Wykonawcy postępowania</w:t>
      </w:r>
      <w:r w:rsidR="000F3AAE">
        <w:rPr>
          <w:rFonts w:ascii="Verdana" w:hAnsi="Verdana" w:cs="Arial"/>
          <w:sz w:val="20"/>
        </w:rPr>
        <w:t xml:space="preserve"> o popełnienie </w:t>
      </w:r>
      <w:r w:rsidRPr="002A6CA3">
        <w:rPr>
          <w:rFonts w:ascii="Verdana" w:hAnsi="Verdana" w:cs="Arial"/>
          <w:sz w:val="20"/>
        </w:rPr>
        <w:t>przestępstwa w związku z prowadzoną działalnością gospodarczą</w:t>
      </w:r>
      <w:r w:rsidR="00563A80" w:rsidRPr="002A6CA3">
        <w:rPr>
          <w:rFonts w:ascii="Verdana" w:hAnsi="Verdana" w:cs="Arial"/>
          <w:sz w:val="20"/>
        </w:rPr>
        <w:t>,</w:t>
      </w:r>
    </w:p>
    <w:p w14:paraId="1DF0DD2E" w14:textId="77777777" w:rsidR="003C1D1E" w:rsidRDefault="00563A80" w:rsidP="0038415A">
      <w:pPr>
        <w:pStyle w:val="Akapitzlist"/>
        <w:widowControl w:val="0"/>
        <w:numPr>
          <w:ilvl w:val="1"/>
          <w:numId w:val="30"/>
        </w:numPr>
        <w:suppressAutoHyphens/>
        <w:ind w:left="709" w:hanging="283"/>
        <w:contextualSpacing w:val="0"/>
        <w:rPr>
          <w:rFonts w:ascii="Verdana" w:hAnsi="Verdana" w:cs="Arial"/>
          <w:sz w:val="20"/>
        </w:rPr>
      </w:pPr>
      <w:r w:rsidRPr="002A6CA3">
        <w:rPr>
          <w:rFonts w:ascii="Verdana" w:hAnsi="Verdana" w:cs="Arial"/>
          <w:sz w:val="20"/>
        </w:rPr>
        <w:t xml:space="preserve">w stosunku do Wykonawcy </w:t>
      </w:r>
      <w:r w:rsidR="00026932" w:rsidRPr="002A6CA3">
        <w:rPr>
          <w:rFonts w:ascii="Verdana" w:hAnsi="Verdana" w:cs="Arial"/>
          <w:sz w:val="20"/>
        </w:rPr>
        <w:t>nie otwarto likwidacji</w:t>
      </w:r>
      <w:r w:rsidRPr="002A6CA3">
        <w:rPr>
          <w:rFonts w:ascii="Verdana" w:hAnsi="Verdana" w:cs="Arial"/>
          <w:sz w:val="20"/>
        </w:rPr>
        <w:t xml:space="preserve">, </w:t>
      </w:r>
      <w:r w:rsidR="00026932" w:rsidRPr="002A6CA3">
        <w:rPr>
          <w:rFonts w:ascii="Verdana" w:hAnsi="Verdana" w:cs="Arial"/>
          <w:sz w:val="20"/>
        </w:rPr>
        <w:t>nie ogłoszono upadłości</w:t>
      </w:r>
      <w:r w:rsidRPr="002A6CA3">
        <w:rPr>
          <w:rFonts w:ascii="Verdana" w:hAnsi="Verdana" w:cs="Arial"/>
          <w:sz w:val="20"/>
        </w:rPr>
        <w:t xml:space="preserve">, aktywami </w:t>
      </w:r>
      <w:r w:rsidR="008968EB" w:rsidRPr="002A6CA3">
        <w:rPr>
          <w:rFonts w:ascii="Verdana" w:hAnsi="Verdana" w:cs="Arial"/>
          <w:sz w:val="20"/>
        </w:rPr>
        <w:t xml:space="preserve">Wykonawcy </w:t>
      </w:r>
      <w:r w:rsidR="00026932" w:rsidRPr="002A6CA3">
        <w:rPr>
          <w:rFonts w:ascii="Verdana" w:hAnsi="Verdana" w:cs="Arial"/>
          <w:sz w:val="20"/>
        </w:rPr>
        <w:t xml:space="preserve">nie </w:t>
      </w:r>
      <w:r w:rsidRPr="002A6CA3">
        <w:rPr>
          <w:rFonts w:ascii="Verdana" w:hAnsi="Verdana" w:cs="Arial"/>
          <w:sz w:val="20"/>
        </w:rPr>
        <w:t xml:space="preserve">zarządza likwidator lub sąd, </w:t>
      </w:r>
      <w:r w:rsidR="008968EB" w:rsidRPr="002A6CA3">
        <w:rPr>
          <w:rFonts w:ascii="Verdana" w:hAnsi="Verdana" w:cs="Arial"/>
          <w:sz w:val="20"/>
        </w:rPr>
        <w:t xml:space="preserve">Wykonawca </w:t>
      </w:r>
      <w:r w:rsidR="00BE1833" w:rsidRPr="002A6CA3">
        <w:rPr>
          <w:rFonts w:ascii="Verdana" w:hAnsi="Verdana" w:cs="Arial"/>
          <w:sz w:val="20"/>
        </w:rPr>
        <w:t xml:space="preserve">nie </w:t>
      </w:r>
      <w:r w:rsidRPr="002A6CA3">
        <w:rPr>
          <w:rFonts w:ascii="Verdana" w:hAnsi="Verdana" w:cs="Arial"/>
          <w:sz w:val="20"/>
        </w:rPr>
        <w:t>zawarł układ</w:t>
      </w:r>
      <w:r w:rsidR="00BE1833" w:rsidRPr="002A6CA3">
        <w:rPr>
          <w:rFonts w:ascii="Verdana" w:hAnsi="Verdana" w:cs="Arial"/>
          <w:sz w:val="20"/>
        </w:rPr>
        <w:t>u</w:t>
      </w:r>
      <w:r w:rsidRPr="002A6CA3">
        <w:rPr>
          <w:rFonts w:ascii="Verdana" w:hAnsi="Verdana" w:cs="Arial"/>
          <w:sz w:val="20"/>
        </w:rPr>
        <w:t xml:space="preserve"> z wierzycielami, działalność gospodarcza </w:t>
      </w:r>
      <w:r w:rsidR="008968EB" w:rsidRPr="002A6CA3">
        <w:rPr>
          <w:rFonts w:ascii="Verdana" w:hAnsi="Verdana" w:cs="Arial"/>
          <w:sz w:val="20"/>
        </w:rPr>
        <w:t xml:space="preserve">Wykonawcy </w:t>
      </w:r>
      <w:r w:rsidR="00BE1833" w:rsidRPr="002A6CA3">
        <w:rPr>
          <w:rFonts w:ascii="Verdana" w:hAnsi="Verdana" w:cs="Arial"/>
          <w:sz w:val="20"/>
        </w:rPr>
        <w:t>nie jest zawieszona, a także nie</w:t>
      </w:r>
      <w:r w:rsidRPr="002A6CA3">
        <w:rPr>
          <w:rFonts w:ascii="Verdana" w:hAnsi="Verdana" w:cs="Arial"/>
          <w:sz w:val="20"/>
        </w:rPr>
        <w:t xml:space="preserve"> znajduje się on w innej tego rodzaju sytuacji wynikającej z podobnej procedury przewidzianej w przepisach miejsca wszczęcia tej procedury,</w:t>
      </w:r>
    </w:p>
    <w:p w14:paraId="4A8019BD" w14:textId="4ABBBAD9" w:rsidR="00BF7966" w:rsidRPr="002B6A44" w:rsidRDefault="00BF7966" w:rsidP="0038415A">
      <w:pPr>
        <w:pStyle w:val="Akapitzlist"/>
        <w:widowControl w:val="0"/>
        <w:numPr>
          <w:ilvl w:val="1"/>
          <w:numId w:val="30"/>
        </w:numPr>
        <w:suppressAutoHyphens/>
        <w:ind w:left="709" w:hanging="425"/>
        <w:contextualSpacing w:val="0"/>
        <w:rPr>
          <w:rFonts w:ascii="Verdana" w:hAnsi="Verdana" w:cs="Arial"/>
          <w:sz w:val="20"/>
        </w:rPr>
      </w:pPr>
      <w:r w:rsidRPr="002B6A44">
        <w:rPr>
          <w:rFonts w:ascii="Verdana" w:hAnsi="Verdana" w:cs="Arial"/>
          <w:sz w:val="20"/>
        </w:rPr>
        <w:t>zgodnie z treścią ustawy z dnia 13 kwietnia 2022 r. o szczególnych rozwiązaniach w zakresie przeciwdziałania wspieraniu agresji na Ukrainę oraz służących ochronie bezpieczeństwa narodowego niniejszym oświadczamy, że:</w:t>
      </w:r>
    </w:p>
    <w:p w14:paraId="47E1AF1E" w14:textId="7E2D7BD0" w:rsidR="00BF7966" w:rsidRPr="002A6CA3" w:rsidRDefault="00BF7966" w:rsidP="006266DD">
      <w:pPr>
        <w:pStyle w:val="Akapitzlist"/>
        <w:widowControl w:val="0"/>
        <w:suppressAutoHyphens/>
        <w:ind w:left="993" w:hanging="426"/>
        <w:contextualSpacing w:val="0"/>
        <w:rPr>
          <w:rFonts w:ascii="Verdana" w:hAnsi="Verdana" w:cs="Arial"/>
          <w:sz w:val="20"/>
        </w:rPr>
      </w:pPr>
      <w:r w:rsidRPr="002A6CA3">
        <w:rPr>
          <w:rFonts w:ascii="Verdana" w:hAnsi="Verdana" w:cs="Arial"/>
          <w:sz w:val="20"/>
        </w:rPr>
        <w:t>-</w:t>
      </w:r>
      <w:r w:rsidRPr="002A6CA3">
        <w:rPr>
          <w:rFonts w:ascii="Verdana" w:hAnsi="Verdana" w:cs="Arial"/>
          <w:sz w:val="20"/>
        </w:rPr>
        <w:tab/>
        <w:t>nie jesteśmy wymienieni w wykazach określon</w:t>
      </w:r>
      <w:r w:rsidR="000F3AAE">
        <w:rPr>
          <w:rFonts w:ascii="Verdana" w:hAnsi="Verdana" w:cs="Arial"/>
          <w:sz w:val="20"/>
        </w:rPr>
        <w:t>ych w rozporządzeniu 765/2006 i </w:t>
      </w:r>
      <w:r w:rsidRPr="002A6CA3">
        <w:rPr>
          <w:rFonts w:ascii="Verdana" w:hAnsi="Verdana" w:cs="Arial"/>
          <w:sz w:val="20"/>
        </w:rPr>
        <w:t>rozporządzeniu 269/2014 albo wpisani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66D091B6" w14:textId="4E847B78" w:rsidR="00BF7966" w:rsidRPr="002A6CA3" w:rsidRDefault="00BF7966" w:rsidP="006266DD">
      <w:pPr>
        <w:pStyle w:val="Akapitzlist"/>
        <w:widowControl w:val="0"/>
        <w:suppressAutoHyphens/>
        <w:ind w:left="993" w:hanging="426"/>
        <w:contextualSpacing w:val="0"/>
        <w:rPr>
          <w:rFonts w:ascii="Verdana" w:hAnsi="Verdana" w:cs="Arial"/>
          <w:sz w:val="20"/>
        </w:rPr>
      </w:pPr>
      <w:r w:rsidRPr="002A6CA3">
        <w:rPr>
          <w:rFonts w:ascii="Verdana" w:hAnsi="Verdana" w:cs="Arial"/>
          <w:sz w:val="20"/>
        </w:rPr>
        <w:t>-</w:t>
      </w:r>
      <w:r w:rsidRPr="002A6CA3">
        <w:rPr>
          <w:rFonts w:ascii="Verdana" w:hAnsi="Verdana" w:cs="Arial"/>
          <w:sz w:val="20"/>
        </w:rPr>
        <w:tab/>
        <w:t xml:space="preserve">naszym beneficjentem rzeczywistym w rozumieniu </w:t>
      </w:r>
      <w:r w:rsidR="000F3AAE">
        <w:rPr>
          <w:rFonts w:ascii="Verdana" w:hAnsi="Verdana" w:cs="Arial"/>
          <w:sz w:val="20"/>
        </w:rPr>
        <w:t>ustawy z dnia 1 marca 2018 r. o </w:t>
      </w:r>
      <w:r w:rsidRPr="002A6CA3">
        <w:rPr>
          <w:rFonts w:ascii="Verdana" w:hAnsi="Verdana" w:cs="Arial"/>
          <w:sz w:val="20"/>
        </w:rPr>
        <w:t xml:space="preserve">przeciwdziałaniu praniu pieniędzy oraz finansowaniu terroryzmu (Dz. U. z 2022 r. poz. 593 </w:t>
      </w:r>
      <w:r w:rsidR="00540EAB">
        <w:rPr>
          <w:rFonts w:ascii="Verdana" w:hAnsi="Verdana" w:cs="Arial"/>
          <w:sz w:val="20"/>
        </w:rPr>
        <w:t>ze zm.</w:t>
      </w:r>
      <w:r w:rsidRPr="002A6CA3">
        <w:rPr>
          <w:rFonts w:ascii="Verdana" w:hAnsi="Verdana" w:cs="Arial"/>
          <w:sz w:val="20"/>
        </w:rPr>
        <w:t>) nie jest osoba wymieniona w wykazach określon</w:t>
      </w:r>
      <w:r w:rsidR="000F3AAE">
        <w:rPr>
          <w:rFonts w:ascii="Verdana" w:hAnsi="Verdana" w:cs="Arial"/>
          <w:sz w:val="20"/>
        </w:rPr>
        <w:t>ych w rozporządzeniu 765/2006 i </w:t>
      </w:r>
      <w:r w:rsidRPr="002A6CA3">
        <w:rPr>
          <w:rFonts w:ascii="Verdana" w:hAnsi="Verdana" w:cs="Arial"/>
          <w:sz w:val="20"/>
        </w:rPr>
        <w:t xml:space="preserve">rozporządzeniu 269/2014 albo wpisana na listę lub będąca takim beneficjentem rzeczywistym od dnia 24 lutego 2022 r., o ile została wpisana na listę na podstawie decyzji w sprawie wpisu na listę rozstrzygającej o zastosowaniu środka, o którym mowa w art. 1 </w:t>
      </w:r>
      <w:r w:rsidRPr="002A6CA3">
        <w:rPr>
          <w:rFonts w:ascii="Verdana" w:hAnsi="Verdana" w:cs="Arial"/>
          <w:sz w:val="20"/>
        </w:rPr>
        <w:lastRenderedPageBreak/>
        <w:t>pkt 3 ustawy z dnia 13 kwietnia 2022 r. o szczególnych rozwiązaniach w zakresie przeciwdziałania wspieraniu agresji na Ukrainę oraz służących ochronie bezpieczeństwa narodowego;</w:t>
      </w:r>
    </w:p>
    <w:p w14:paraId="32FF5758" w14:textId="5D55089A" w:rsidR="00BF7966" w:rsidRPr="000F3AAE" w:rsidRDefault="00BF7966" w:rsidP="006266DD">
      <w:pPr>
        <w:pStyle w:val="Akapitzlist"/>
        <w:widowControl w:val="0"/>
        <w:suppressAutoHyphens/>
        <w:ind w:left="993" w:hanging="426"/>
        <w:contextualSpacing w:val="0"/>
        <w:rPr>
          <w:rFonts w:ascii="Verdana" w:hAnsi="Verdana" w:cs="Arial"/>
          <w:sz w:val="20"/>
        </w:rPr>
      </w:pPr>
      <w:r w:rsidRPr="002A6CA3">
        <w:rPr>
          <w:rFonts w:ascii="Verdana" w:hAnsi="Verdana" w:cs="Arial"/>
          <w:sz w:val="20"/>
        </w:rPr>
        <w:t>-</w:t>
      </w:r>
      <w:r w:rsidRPr="002A6CA3">
        <w:rPr>
          <w:rFonts w:ascii="Verdana" w:hAnsi="Verdana" w:cs="Arial"/>
          <w:sz w:val="20"/>
        </w:rPr>
        <w:tab/>
        <w:t xml:space="preserve">naszą jednostką dominującą w rozumieniu art. 3 ust. 1 pkt 37 ustawy z dnia 29 września 1994 r. o rachunkowości (Dz. U. z 2021 r. poz. 217, 2105 i 2106),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w:t>
      </w:r>
      <w:r w:rsidRPr="000F3AAE">
        <w:rPr>
          <w:rFonts w:ascii="Verdana" w:hAnsi="Verdana" w:cs="Arial"/>
          <w:sz w:val="20"/>
        </w:rPr>
        <w:t>1 pkt 3 ustawy z dnia 13 kwietnia 2022 r. o szczególnych rozwiązaniach w zakresie przeciwdziałania wspieraniu agresji na Ukrainę oraz służących ochronie bezpieczeństwa narodowego</w:t>
      </w:r>
      <w:r w:rsidR="005242B0" w:rsidRPr="000F3AAE">
        <w:rPr>
          <w:rFonts w:ascii="Verdana" w:hAnsi="Verdana" w:cs="Arial"/>
          <w:sz w:val="20"/>
        </w:rPr>
        <w:t>,</w:t>
      </w:r>
    </w:p>
    <w:p w14:paraId="2238B790" w14:textId="7E03AD45" w:rsidR="00252EF2" w:rsidRPr="000F3AAE" w:rsidRDefault="00252EF2" w:rsidP="0038415A">
      <w:pPr>
        <w:pStyle w:val="Akapitzlist"/>
        <w:widowControl w:val="0"/>
        <w:numPr>
          <w:ilvl w:val="1"/>
          <w:numId w:val="30"/>
        </w:numPr>
        <w:suppressAutoHyphens/>
        <w:ind w:left="709" w:hanging="283"/>
        <w:contextualSpacing w:val="0"/>
        <w:rPr>
          <w:rFonts w:ascii="Verdana" w:hAnsi="Verdana" w:cs="Arial"/>
          <w:sz w:val="20"/>
        </w:rPr>
      </w:pPr>
      <w:r w:rsidRPr="000F3AAE">
        <w:rPr>
          <w:rFonts w:ascii="Verdana" w:hAnsi="Verdana" w:cs="Arial"/>
          <w:sz w:val="20"/>
        </w:rPr>
        <w:t>nie jesteśmy:</w:t>
      </w:r>
    </w:p>
    <w:p w14:paraId="7632EC34" w14:textId="13029BF4" w:rsidR="00252EF2" w:rsidRPr="00B77D2B" w:rsidRDefault="00252EF2" w:rsidP="0038415A">
      <w:pPr>
        <w:pStyle w:val="Akapitzlist"/>
        <w:widowControl w:val="0"/>
        <w:numPr>
          <w:ilvl w:val="0"/>
          <w:numId w:val="34"/>
        </w:numPr>
        <w:suppressAutoHyphens/>
        <w:contextualSpacing w:val="0"/>
        <w:rPr>
          <w:rFonts w:ascii="Verdana" w:hAnsi="Verdana" w:cs="Arial"/>
          <w:sz w:val="20"/>
        </w:rPr>
      </w:pPr>
      <w:r w:rsidRPr="000F3AAE">
        <w:rPr>
          <w:rFonts w:ascii="Verdana" w:hAnsi="Verdana" w:cs="Arial"/>
          <w:sz w:val="20"/>
        </w:rPr>
        <w:t xml:space="preserve">obywatelem rosyjskim lub osobą fizyczną lub prawną, podmiotem lub organem z siedzibą </w:t>
      </w:r>
      <w:r w:rsidRPr="002A6CA3">
        <w:rPr>
          <w:rFonts w:ascii="Verdana" w:hAnsi="Verdana" w:cs="Arial"/>
          <w:sz w:val="20"/>
        </w:rPr>
        <w:t>w Rosji;</w:t>
      </w:r>
      <w:r w:rsidRPr="00B77D2B">
        <w:rPr>
          <w:rFonts w:ascii="Verdana" w:hAnsi="Verdana" w:cs="Arial"/>
          <w:sz w:val="20"/>
        </w:rPr>
        <w:t>osobą prawną, podmiotem lub organem, do których prawa własności bezpośrednio lub pośrednio w ponad 50 % należą do podmiotu, o którym mowa w pkt 1 powyżej; lubosobą fizyczną lub prawną, podmiotem lub organem działającym w imieniu lub pod kierunkiem podmiotu, o którym mowa w pkt 1 lub pkt 2 powyżej,</w:t>
      </w:r>
    </w:p>
    <w:p w14:paraId="6DB184E9" w14:textId="7497DABB" w:rsidR="00252EF2" w:rsidRPr="002A6CA3" w:rsidRDefault="00252EF2" w:rsidP="00BD029A">
      <w:pPr>
        <w:widowControl w:val="0"/>
        <w:suppressAutoHyphens/>
        <w:ind w:left="709"/>
        <w:rPr>
          <w:rFonts w:ascii="Verdana" w:hAnsi="Verdana" w:cs="Arial"/>
          <w:sz w:val="20"/>
        </w:rPr>
      </w:pPr>
      <w:r w:rsidRPr="002A6CA3">
        <w:rPr>
          <w:rFonts w:ascii="Verdana" w:hAnsi="Verdana" w:cs="Arial"/>
          <w:sz w:val="20"/>
        </w:rPr>
        <w:t>oraz oświadczamy, że nie ubiegamy się o udzielenie zamówienia z udziałem podwykonawców, dostawców lub podmiotów, na zdolności których będziemy polegać przy realizacji zamówienia, na których przypada ponad 10 % wartości zamówienia, będących równocześnie obywatelami, osobami, podmiotami lub organami wymienionymi w tiret 1-3 powyżej.</w:t>
      </w:r>
    </w:p>
    <w:p w14:paraId="69E52117" w14:textId="52B2630A" w:rsidR="00563A80" w:rsidRPr="000F3AAE" w:rsidDel="00A23FDE" w:rsidRDefault="00BF7966" w:rsidP="00BF7966">
      <w:pPr>
        <w:widowControl w:val="0"/>
        <w:suppressAutoHyphens/>
        <w:ind w:left="709"/>
        <w:rPr>
          <w:rFonts w:ascii="Verdana" w:hAnsi="Verdana" w:cs="Arial"/>
          <w:sz w:val="20"/>
        </w:rPr>
      </w:pPr>
      <w:r w:rsidRPr="002A6CA3" w:rsidDel="00A23FDE">
        <w:rPr>
          <w:rFonts w:ascii="Verdana" w:hAnsi="Verdana" w:cs="Arial"/>
          <w:sz w:val="20"/>
        </w:rPr>
        <w:t xml:space="preserve">Ponadto zobowiązujemy się na żądanie </w:t>
      </w:r>
      <w:r w:rsidRPr="000F3AAE" w:rsidDel="00A23FDE">
        <w:rPr>
          <w:rFonts w:ascii="Verdana" w:hAnsi="Verdana" w:cs="Arial"/>
          <w:sz w:val="20"/>
        </w:rPr>
        <w:t xml:space="preserve">Zamawiającego, na każdym etapie </w:t>
      </w:r>
      <w:r w:rsidR="005133E6">
        <w:rPr>
          <w:rFonts w:ascii="Verdana" w:hAnsi="Verdana" w:cs="Arial"/>
          <w:sz w:val="20"/>
        </w:rPr>
        <w:t>P</w:t>
      </w:r>
      <w:r w:rsidR="005133E6" w:rsidRPr="000F3AAE" w:rsidDel="00A23FDE">
        <w:rPr>
          <w:rFonts w:ascii="Verdana" w:hAnsi="Verdana" w:cs="Arial"/>
          <w:sz w:val="20"/>
        </w:rPr>
        <w:t>ostępowania</w:t>
      </w:r>
      <w:r w:rsidR="005133E6" w:rsidDel="00A23FDE">
        <w:rPr>
          <w:rFonts w:ascii="Verdana" w:hAnsi="Verdana" w:cs="Arial"/>
          <w:sz w:val="20"/>
        </w:rPr>
        <w:t xml:space="preserve"> </w:t>
      </w:r>
      <w:r w:rsidR="00D149A9" w:rsidRPr="00221C35" w:rsidDel="00A23FDE">
        <w:rPr>
          <w:rFonts w:ascii="Verdana" w:hAnsi="Verdana" w:cstheme="minorHAnsi"/>
          <w:sz w:val="20"/>
          <w:lang w:eastAsia="pl-PL"/>
        </w:rPr>
        <w:t>zakupow</w:t>
      </w:r>
      <w:r w:rsidR="00D149A9" w:rsidDel="00A23FDE">
        <w:rPr>
          <w:rFonts w:ascii="Verdana" w:hAnsi="Verdana" w:cstheme="minorHAnsi"/>
          <w:sz w:val="20"/>
          <w:lang w:eastAsia="pl-PL"/>
        </w:rPr>
        <w:t>ego</w:t>
      </w:r>
      <w:r w:rsidRPr="000F3AAE" w:rsidDel="00A23FDE">
        <w:rPr>
          <w:rFonts w:ascii="Verdana" w:hAnsi="Verdana" w:cs="Arial"/>
          <w:sz w:val="20"/>
        </w:rPr>
        <w:t>, złożyć dodatkowe dokumenty potwierdzające brak podstaw do wykluczenia Wykonawcy na podstawie ww. przepisów</w:t>
      </w:r>
      <w:r w:rsidR="00563A80" w:rsidRPr="000F3AAE" w:rsidDel="00A23FDE">
        <w:rPr>
          <w:rFonts w:ascii="Verdana" w:hAnsi="Verdana" w:cs="Arial"/>
          <w:sz w:val="20"/>
        </w:rPr>
        <w:t>.</w:t>
      </w:r>
    </w:p>
    <w:p w14:paraId="099CCB70" w14:textId="6ED25973" w:rsidR="00A6553F" w:rsidRPr="000F3AAE" w:rsidRDefault="003E1E11" w:rsidP="002A6CA3">
      <w:pPr>
        <w:pStyle w:val="Akapitzlist"/>
        <w:widowControl w:val="0"/>
        <w:suppressAutoHyphens/>
        <w:spacing w:before="240"/>
        <w:ind w:left="425"/>
        <w:contextualSpacing w:val="0"/>
        <w:rPr>
          <w:rFonts w:ascii="Verdana" w:hAnsi="Verdana" w:cs="Arial"/>
          <w:sz w:val="20"/>
        </w:rPr>
      </w:pPr>
      <w:r w:rsidRPr="000F3AAE">
        <w:rPr>
          <w:rFonts w:ascii="Verdana" w:hAnsi="Verdana" w:cs="Arial"/>
          <w:b/>
          <w:sz w:val="20"/>
        </w:rPr>
        <w:t>Oświadczamy,</w:t>
      </w:r>
      <w:r w:rsidRPr="000F3AAE">
        <w:rPr>
          <w:rFonts w:ascii="Verdana" w:hAnsi="Verdana" w:cs="Arial"/>
          <w:sz w:val="20"/>
        </w:rPr>
        <w:t xml:space="preserve"> że nie podlegamy wykluczeniu z Postępowania </w:t>
      </w:r>
      <w:r w:rsidR="00D149A9" w:rsidRPr="00221C35">
        <w:rPr>
          <w:rFonts w:ascii="Verdana" w:hAnsi="Verdana" w:cstheme="minorHAnsi"/>
          <w:sz w:val="20"/>
          <w:lang w:eastAsia="pl-PL"/>
        </w:rPr>
        <w:t>zakupow</w:t>
      </w:r>
      <w:r w:rsidR="00D149A9">
        <w:rPr>
          <w:rFonts w:ascii="Verdana" w:hAnsi="Verdana" w:cstheme="minorHAnsi"/>
          <w:sz w:val="20"/>
          <w:lang w:eastAsia="pl-PL"/>
        </w:rPr>
        <w:t xml:space="preserve">ego </w:t>
      </w:r>
      <w:r w:rsidRPr="000F3AAE">
        <w:rPr>
          <w:rFonts w:ascii="Verdana" w:hAnsi="Verdana" w:cs="Arial"/>
          <w:sz w:val="20"/>
        </w:rPr>
        <w:t>na podstawie przesłanek określonych w pkt 16.2 SWZ (dotyczy Wykonawców mających siedzibę lub miejsce zamieszkania poza terytorium Rzeczypospolitej Polskiej).</w:t>
      </w:r>
    </w:p>
    <w:p w14:paraId="7E7295DD" w14:textId="0ED02041" w:rsidR="00563A80" w:rsidRPr="000F3AAE" w:rsidRDefault="00AE1D9D" w:rsidP="0038415A">
      <w:pPr>
        <w:pStyle w:val="Akapitzlist"/>
        <w:widowControl w:val="0"/>
        <w:numPr>
          <w:ilvl w:val="3"/>
          <w:numId w:val="26"/>
        </w:numPr>
        <w:suppressAutoHyphens/>
        <w:spacing w:before="240" w:line="276" w:lineRule="auto"/>
        <w:ind w:left="425" w:hanging="425"/>
        <w:contextualSpacing w:val="0"/>
        <w:rPr>
          <w:rFonts w:ascii="Verdana" w:hAnsi="Verdana" w:cs="Arial"/>
          <w:sz w:val="20"/>
        </w:rPr>
      </w:pPr>
      <w:r w:rsidRPr="000F3AAE">
        <w:rPr>
          <w:rFonts w:ascii="Verdana" w:hAnsi="Verdana" w:cs="Arial"/>
          <w:b/>
          <w:sz w:val="20"/>
        </w:rPr>
        <w:t>Oświadczamy,</w:t>
      </w:r>
      <w:r w:rsidRPr="000F3AAE">
        <w:rPr>
          <w:rFonts w:ascii="Verdana" w:hAnsi="Verdana" w:cs="Arial"/>
          <w:sz w:val="20"/>
        </w:rPr>
        <w:t xml:space="preserve"> że</w:t>
      </w:r>
      <w:r w:rsidR="00BF1B92" w:rsidRPr="000F3AAE">
        <w:rPr>
          <w:rFonts w:ascii="Verdana" w:hAnsi="Verdana" w:cs="Arial"/>
          <w:sz w:val="20"/>
        </w:rPr>
        <w:t xml:space="preserve"> spełniamy warunki udziału </w:t>
      </w:r>
      <w:r w:rsidR="0042031F" w:rsidRPr="000F3AAE">
        <w:rPr>
          <w:rFonts w:ascii="Verdana" w:hAnsi="Verdana" w:cs="Arial"/>
          <w:sz w:val="20"/>
        </w:rPr>
        <w:t xml:space="preserve">w </w:t>
      </w:r>
      <w:r w:rsidR="00A0753C" w:rsidRPr="000F3AAE">
        <w:rPr>
          <w:rFonts w:ascii="Verdana" w:hAnsi="Verdana" w:cs="Arial"/>
          <w:sz w:val="20"/>
        </w:rPr>
        <w:t>P</w:t>
      </w:r>
      <w:r w:rsidR="0042031F" w:rsidRPr="000F3AAE">
        <w:rPr>
          <w:rFonts w:ascii="Verdana" w:hAnsi="Verdana" w:cs="Arial"/>
          <w:sz w:val="20"/>
        </w:rPr>
        <w:t xml:space="preserve">ostępowaniu </w:t>
      </w:r>
      <w:r w:rsidR="00D149A9" w:rsidRPr="00221C35">
        <w:rPr>
          <w:rFonts w:ascii="Verdana" w:hAnsi="Verdana" w:cstheme="minorHAnsi"/>
          <w:sz w:val="20"/>
          <w:lang w:eastAsia="pl-PL"/>
        </w:rPr>
        <w:t>zakupowym</w:t>
      </w:r>
      <w:r w:rsidR="00D149A9" w:rsidRPr="002A6CA3">
        <w:rPr>
          <w:rFonts w:ascii="Verdana" w:eastAsia="Calibri" w:hAnsi="Verdana" w:cstheme="minorHAnsi"/>
          <w:sz w:val="20"/>
        </w:rPr>
        <w:t xml:space="preserve"> </w:t>
      </w:r>
      <w:r w:rsidR="009D68E1" w:rsidRPr="000F3AAE">
        <w:rPr>
          <w:rFonts w:ascii="Verdana" w:hAnsi="Verdana" w:cs="Arial"/>
          <w:sz w:val="20"/>
        </w:rPr>
        <w:t xml:space="preserve">określone w pkt </w:t>
      </w:r>
      <w:r w:rsidR="000E59B0" w:rsidRPr="000F3AAE">
        <w:rPr>
          <w:rFonts w:ascii="Verdana" w:hAnsi="Verdana" w:cs="Arial"/>
          <w:sz w:val="20"/>
        </w:rPr>
        <w:t>14</w:t>
      </w:r>
      <w:r w:rsidR="00BF1B92" w:rsidRPr="000F3AAE">
        <w:rPr>
          <w:rFonts w:ascii="Verdana" w:hAnsi="Verdana" w:cs="Arial"/>
          <w:sz w:val="20"/>
        </w:rPr>
        <w:t>.</w:t>
      </w:r>
      <w:r w:rsidR="000E59B0" w:rsidRPr="000F3AAE">
        <w:rPr>
          <w:rFonts w:ascii="Verdana" w:hAnsi="Verdana" w:cs="Arial"/>
          <w:sz w:val="20"/>
        </w:rPr>
        <w:t>3</w:t>
      </w:r>
      <w:r w:rsidR="00BF1B92" w:rsidRPr="000F3AAE">
        <w:rPr>
          <w:rFonts w:ascii="Verdana" w:hAnsi="Verdana" w:cs="Arial"/>
          <w:sz w:val="20"/>
        </w:rPr>
        <w:t xml:space="preserve">. </w:t>
      </w:r>
      <w:r w:rsidR="00904E94" w:rsidRPr="000F3AAE">
        <w:rPr>
          <w:rFonts w:ascii="Verdana" w:hAnsi="Verdana" w:cs="Arial"/>
          <w:sz w:val="20"/>
        </w:rPr>
        <w:t>SWZ</w:t>
      </w:r>
      <w:r w:rsidR="000F3AAE">
        <w:rPr>
          <w:rFonts w:ascii="Verdana" w:hAnsi="Verdana" w:cs="Arial"/>
          <w:sz w:val="20"/>
        </w:rPr>
        <w:t>, w </w:t>
      </w:r>
      <w:r w:rsidRPr="000F3AAE">
        <w:rPr>
          <w:rFonts w:ascii="Verdana" w:hAnsi="Verdana" w:cs="Arial"/>
          <w:sz w:val="20"/>
        </w:rPr>
        <w:t>tym:</w:t>
      </w:r>
    </w:p>
    <w:p w14:paraId="05F55BB8" w14:textId="1FF50FDE" w:rsidR="00563A80" w:rsidRPr="002A6CA3" w:rsidRDefault="00563A80" w:rsidP="0038415A">
      <w:pPr>
        <w:pStyle w:val="Akapitzlist"/>
        <w:widowControl w:val="0"/>
        <w:numPr>
          <w:ilvl w:val="1"/>
          <w:numId w:val="33"/>
        </w:numPr>
        <w:suppressAutoHyphens/>
        <w:spacing w:line="276" w:lineRule="auto"/>
        <w:ind w:left="709" w:hanging="283"/>
        <w:contextualSpacing w:val="0"/>
        <w:rPr>
          <w:rFonts w:ascii="Verdana" w:hAnsi="Verdana" w:cs="Arial"/>
          <w:sz w:val="20"/>
        </w:rPr>
      </w:pPr>
      <w:r w:rsidRPr="002A6CA3">
        <w:rPr>
          <w:rFonts w:ascii="Verdana" w:hAnsi="Verdana" w:cs="Arial"/>
          <w:sz w:val="20"/>
        </w:rPr>
        <w:t>posiadamy uprawnienia do prowadzenia określonej działalności gospodarczej lub zawodowej, jeżeli odrębne przepisy nakładają obowiązek posiadania takich uprawnień,</w:t>
      </w:r>
    </w:p>
    <w:p w14:paraId="19539828" w14:textId="527F9E40" w:rsidR="00563A80" w:rsidRPr="002A6CA3" w:rsidRDefault="00563A80" w:rsidP="0038415A">
      <w:pPr>
        <w:pStyle w:val="Akapitzlist"/>
        <w:widowControl w:val="0"/>
        <w:numPr>
          <w:ilvl w:val="1"/>
          <w:numId w:val="33"/>
        </w:numPr>
        <w:suppressAutoHyphens/>
        <w:spacing w:line="276" w:lineRule="auto"/>
        <w:ind w:left="709" w:hanging="283"/>
        <w:contextualSpacing w:val="0"/>
        <w:rPr>
          <w:rFonts w:ascii="Verdana" w:hAnsi="Verdana" w:cs="Arial"/>
          <w:sz w:val="20"/>
        </w:rPr>
      </w:pPr>
      <w:r w:rsidRPr="002A6CA3">
        <w:rPr>
          <w:rFonts w:ascii="Verdana" w:hAnsi="Verdana" w:cs="Arial"/>
          <w:sz w:val="20"/>
        </w:rPr>
        <w:t xml:space="preserve">znajdujemy się w sytuacji ekonomicznej </w:t>
      </w:r>
      <w:r w:rsidR="008968EB" w:rsidRPr="002A6CA3">
        <w:rPr>
          <w:rFonts w:ascii="Verdana" w:hAnsi="Verdana" w:cs="Arial"/>
          <w:sz w:val="20"/>
        </w:rPr>
        <w:t xml:space="preserve">i </w:t>
      </w:r>
      <w:r w:rsidRPr="002A6CA3">
        <w:rPr>
          <w:rFonts w:ascii="Verdana" w:hAnsi="Verdana" w:cs="Arial"/>
          <w:sz w:val="20"/>
        </w:rPr>
        <w:t>finansowej zapewniającej wykonanie Zakupu,</w:t>
      </w:r>
    </w:p>
    <w:p w14:paraId="211FE92C" w14:textId="6F4A307D" w:rsidR="0042031F" w:rsidRDefault="00563A80" w:rsidP="0038415A">
      <w:pPr>
        <w:pStyle w:val="Akapitzlist"/>
        <w:widowControl w:val="0"/>
        <w:numPr>
          <w:ilvl w:val="1"/>
          <w:numId w:val="33"/>
        </w:numPr>
        <w:suppressAutoHyphens/>
        <w:spacing w:line="276" w:lineRule="auto"/>
        <w:ind w:left="709" w:hanging="283"/>
        <w:contextualSpacing w:val="0"/>
        <w:rPr>
          <w:rFonts w:ascii="Verdana" w:hAnsi="Verdana" w:cs="Arial"/>
          <w:sz w:val="20"/>
        </w:rPr>
      </w:pPr>
      <w:r w:rsidRPr="002A6CA3">
        <w:rPr>
          <w:rFonts w:ascii="Verdana" w:hAnsi="Verdana" w:cs="Arial"/>
          <w:sz w:val="20"/>
        </w:rPr>
        <w:t>posiadamy niezbędne zdolności techniczne lub zawo</w:t>
      </w:r>
      <w:r w:rsidR="000F3AAE">
        <w:rPr>
          <w:rFonts w:ascii="Verdana" w:hAnsi="Verdana" w:cs="Arial"/>
          <w:sz w:val="20"/>
        </w:rPr>
        <w:t>dowe do zrealizowania Zakupu, w </w:t>
      </w:r>
      <w:r w:rsidRPr="002A6CA3">
        <w:rPr>
          <w:rFonts w:ascii="Verdana" w:hAnsi="Verdana" w:cs="Arial"/>
          <w:sz w:val="20"/>
        </w:rPr>
        <w:t>szczególności wiedzę i doświadczenie oraz dyspon</w:t>
      </w:r>
      <w:r w:rsidR="000F3AAE">
        <w:rPr>
          <w:rFonts w:ascii="Verdana" w:hAnsi="Verdana" w:cs="Arial"/>
          <w:sz w:val="20"/>
        </w:rPr>
        <w:t>ujemy potencjałem technicznym i </w:t>
      </w:r>
      <w:r w:rsidRPr="002A6CA3">
        <w:rPr>
          <w:rFonts w:ascii="Verdana" w:hAnsi="Verdana" w:cs="Arial"/>
          <w:sz w:val="20"/>
        </w:rPr>
        <w:t>osobami zdolnymi do realizacji Zakupu</w:t>
      </w:r>
      <w:r w:rsidR="00BE1833" w:rsidRPr="002A6CA3">
        <w:rPr>
          <w:rFonts w:ascii="Verdana" w:hAnsi="Verdana" w:cs="Arial"/>
          <w:sz w:val="20"/>
        </w:rPr>
        <w:t>.</w:t>
      </w:r>
    </w:p>
    <w:p w14:paraId="26E37ACD" w14:textId="423464B5" w:rsidR="003005C6" w:rsidRPr="003005C6" w:rsidRDefault="003005C6" w:rsidP="0038415A">
      <w:pPr>
        <w:pStyle w:val="Akapitzlist"/>
        <w:widowControl w:val="0"/>
        <w:numPr>
          <w:ilvl w:val="1"/>
          <w:numId w:val="33"/>
        </w:numPr>
        <w:suppressAutoHyphens/>
        <w:spacing w:line="276" w:lineRule="auto"/>
        <w:ind w:left="709" w:hanging="283"/>
        <w:contextualSpacing w:val="0"/>
        <w:rPr>
          <w:rFonts w:ascii="Verdana" w:hAnsi="Verdana" w:cs="Arial"/>
          <w:sz w:val="20"/>
        </w:rPr>
      </w:pPr>
      <w:r w:rsidRPr="003005C6">
        <w:rPr>
          <w:rFonts w:ascii="Verdana" w:hAnsi="Verdana" w:cs="Arial"/>
          <w:sz w:val="20"/>
        </w:rPr>
        <w:t>dysponuje</w:t>
      </w:r>
      <w:r>
        <w:rPr>
          <w:rFonts w:ascii="Verdana" w:hAnsi="Verdana" w:cs="Arial"/>
          <w:sz w:val="20"/>
        </w:rPr>
        <w:t>my</w:t>
      </w:r>
      <w:r w:rsidRPr="003005C6">
        <w:rPr>
          <w:rFonts w:ascii="Verdana" w:hAnsi="Verdana" w:cs="Arial"/>
          <w:sz w:val="20"/>
        </w:rPr>
        <w:t xml:space="preserve"> personelem technicznym posiadającym ważne świadectwa kwalifikacyjne E do wykonywania prac przy urządzeniach energetycznych stosowne do rodzaju wykonywanych prac, tj. Grupa 2 pkt 1,10 w zakresie czynności: kontrolno-pomiarowym. </w:t>
      </w:r>
    </w:p>
    <w:p w14:paraId="6040FDF2" w14:textId="3F8EE4E5" w:rsidR="0042031F" w:rsidRPr="002A6CA3" w:rsidRDefault="0042031F" w:rsidP="0038415A">
      <w:pPr>
        <w:pStyle w:val="Akapitzlist"/>
        <w:widowControl w:val="0"/>
        <w:numPr>
          <w:ilvl w:val="3"/>
          <w:numId w:val="26"/>
        </w:numPr>
        <w:suppressAutoHyphens/>
        <w:spacing w:before="240"/>
        <w:ind w:left="425" w:hanging="425"/>
        <w:contextualSpacing w:val="0"/>
        <w:rPr>
          <w:rFonts w:ascii="Verdana" w:hAnsi="Verdana" w:cs="Arial"/>
          <w:sz w:val="20"/>
        </w:rPr>
      </w:pPr>
      <w:r w:rsidRPr="002A6CA3">
        <w:rPr>
          <w:rFonts w:ascii="Verdana" w:hAnsi="Verdana" w:cs="Arial"/>
          <w:sz w:val="20"/>
        </w:rPr>
        <w:t xml:space="preserve">Zapoznaliśmy się i w pełni </w:t>
      </w:r>
      <w:r w:rsidRPr="002A6CA3">
        <w:rPr>
          <w:rFonts w:ascii="Verdana" w:hAnsi="Verdana" w:cs="Arial"/>
          <w:sz w:val="20"/>
          <w:u w:val="single"/>
        </w:rPr>
        <w:t xml:space="preserve">akceptujemy treść </w:t>
      </w:r>
      <w:r w:rsidR="00904E94" w:rsidRPr="002A6CA3">
        <w:rPr>
          <w:rFonts w:ascii="Verdana" w:hAnsi="Verdana" w:cs="Arial"/>
          <w:sz w:val="20"/>
          <w:u w:val="single"/>
        </w:rPr>
        <w:t>SWZ</w:t>
      </w:r>
      <w:r w:rsidRPr="002A6CA3">
        <w:rPr>
          <w:rFonts w:ascii="Verdana" w:hAnsi="Verdana" w:cs="Arial"/>
          <w:sz w:val="20"/>
          <w:u w:val="single"/>
        </w:rPr>
        <w:t xml:space="preserve"> wraz ze wszystkimi załącznikami </w:t>
      </w:r>
      <w:r w:rsidR="009D68E1" w:rsidRPr="002A6CA3">
        <w:rPr>
          <w:rFonts w:ascii="Verdana" w:hAnsi="Verdana" w:cs="Arial"/>
          <w:sz w:val="20"/>
          <w:u w:val="single"/>
        </w:rPr>
        <w:t xml:space="preserve">oraz wyjaśnieniami i zmianami </w:t>
      </w:r>
      <w:r w:rsidR="00904E94" w:rsidRPr="002A6CA3">
        <w:rPr>
          <w:rFonts w:ascii="Verdana" w:hAnsi="Verdana" w:cs="Arial"/>
          <w:sz w:val="20"/>
          <w:u w:val="single"/>
        </w:rPr>
        <w:t>SWZ</w:t>
      </w:r>
      <w:r w:rsidR="009D68E1" w:rsidRPr="002A6CA3">
        <w:rPr>
          <w:rFonts w:ascii="Verdana" w:hAnsi="Verdana" w:cs="Arial"/>
          <w:sz w:val="20"/>
          <w:u w:val="single"/>
        </w:rPr>
        <w:t xml:space="preserve"> </w:t>
      </w:r>
      <w:r w:rsidRPr="002A6CA3">
        <w:rPr>
          <w:rFonts w:ascii="Verdana" w:hAnsi="Verdana" w:cs="Arial"/>
          <w:sz w:val="20"/>
          <w:u w:val="single"/>
        </w:rPr>
        <w:t>i nie wnosimy do nich zastrzeżeń</w:t>
      </w:r>
      <w:r w:rsidRPr="002A6CA3">
        <w:rPr>
          <w:rFonts w:ascii="Verdana" w:hAnsi="Verdana" w:cs="Arial"/>
          <w:sz w:val="20"/>
        </w:rPr>
        <w:t xml:space="preserve">, a w przypadku wyboru naszej Oferty zobowiązujemy się do zawarcia Umowy, zgodnie ze wzorem załączonym do </w:t>
      </w:r>
      <w:r w:rsidR="00904E94" w:rsidRPr="002A6CA3">
        <w:rPr>
          <w:rFonts w:ascii="Verdana" w:hAnsi="Verdana" w:cs="Arial"/>
          <w:sz w:val="20"/>
        </w:rPr>
        <w:t>SWZ</w:t>
      </w:r>
      <w:r w:rsidR="001B2760" w:rsidRPr="002A6CA3">
        <w:rPr>
          <w:rFonts w:ascii="Verdana" w:hAnsi="Verdana"/>
          <w:sz w:val="20"/>
        </w:rPr>
        <w:t>.</w:t>
      </w:r>
    </w:p>
    <w:p w14:paraId="385B1943" w14:textId="4A1CC314" w:rsidR="003F6267" w:rsidRPr="002A6CA3" w:rsidRDefault="00E4639A" w:rsidP="0038415A">
      <w:pPr>
        <w:pStyle w:val="Akapitzlist"/>
        <w:widowControl w:val="0"/>
        <w:numPr>
          <w:ilvl w:val="3"/>
          <w:numId w:val="26"/>
        </w:numPr>
        <w:suppressAutoHyphens/>
        <w:spacing w:before="240"/>
        <w:ind w:left="425" w:hanging="425"/>
        <w:contextualSpacing w:val="0"/>
        <w:rPr>
          <w:rFonts w:ascii="Verdana" w:hAnsi="Verdana" w:cs="Arial"/>
          <w:sz w:val="20"/>
        </w:rPr>
      </w:pPr>
      <w:r>
        <w:rPr>
          <w:rFonts w:ascii="Verdana" w:hAnsi="Verdana" w:cs="Arial"/>
          <w:sz w:val="20"/>
        </w:rPr>
        <w:t>Oświadczamy, że z</w:t>
      </w:r>
      <w:r w:rsidR="0042031F" w:rsidRPr="002A6CA3">
        <w:rPr>
          <w:rFonts w:ascii="Verdana" w:hAnsi="Verdana" w:cs="Arial"/>
          <w:sz w:val="20"/>
        </w:rPr>
        <w:t>apoznaliśmy się z zasadami określonymi w Kodeksie Postępowania dla Partnerów Biznesowych Spółek G</w:t>
      </w:r>
      <w:r w:rsidR="00FC2016">
        <w:rPr>
          <w:rFonts w:ascii="Verdana" w:hAnsi="Verdana" w:cs="Arial"/>
          <w:sz w:val="20"/>
        </w:rPr>
        <w:t xml:space="preserve">rupy </w:t>
      </w:r>
      <w:r w:rsidR="0042031F" w:rsidRPr="002A6CA3">
        <w:rPr>
          <w:rFonts w:ascii="Verdana" w:hAnsi="Verdana" w:cs="Arial"/>
          <w:sz w:val="20"/>
        </w:rPr>
        <w:t>K</w:t>
      </w:r>
      <w:r w:rsidR="00FC2016">
        <w:rPr>
          <w:rFonts w:ascii="Verdana" w:hAnsi="Verdana" w:cs="Arial"/>
          <w:sz w:val="20"/>
        </w:rPr>
        <w:t>apitałowej</w:t>
      </w:r>
      <w:r w:rsidR="0042031F" w:rsidRPr="002A6CA3">
        <w:rPr>
          <w:rFonts w:ascii="Verdana" w:hAnsi="Verdana" w:cs="Arial"/>
          <w:sz w:val="20"/>
        </w:rPr>
        <w:t xml:space="preserve"> PGE oraz w Dobrych praktykach zakupowych. W przypadku wyboru naszej Oferty zapewniamy,</w:t>
      </w:r>
      <w:r w:rsidR="004B65F5" w:rsidRPr="002A6CA3">
        <w:rPr>
          <w:rFonts w:ascii="Verdana" w:hAnsi="Verdana" w:cs="Arial"/>
          <w:sz w:val="20"/>
        </w:rPr>
        <w:t xml:space="preserve"> że w swojej działalności będziemy przestrzegać wszystkich obowiązujących przepisów prawa oraz postanowień wyżej wymienionych dokumentów. </w:t>
      </w:r>
      <w:r w:rsidR="004B65F5" w:rsidRPr="002A6CA3">
        <w:rPr>
          <w:rFonts w:ascii="Verdana" w:hAnsi="Verdana" w:cs="Arial"/>
          <w:sz w:val="20"/>
        </w:rPr>
        <w:lastRenderedPageBreak/>
        <w:t>Oświadczamy, że dołożymy należytej staranności, aby nasi pracownicy, współpracownicy, podwykonawcy lub osoby, przy pomocy których będziemy świadczyć usługi/dostawy/roboty budowlane przestrzegali postanowień wyżej wymienionych dokumentów</w:t>
      </w:r>
      <w:r w:rsidR="003F6267" w:rsidRPr="002A6CA3">
        <w:rPr>
          <w:rFonts w:ascii="Verdana" w:hAnsi="Verdana" w:cs="Calibri"/>
          <w:sz w:val="20"/>
        </w:rPr>
        <w:t>.</w:t>
      </w:r>
    </w:p>
    <w:p w14:paraId="19E4EBD8" w14:textId="110AC762" w:rsidR="003F6267" w:rsidRPr="002A6CA3" w:rsidRDefault="0042031F" w:rsidP="0038415A">
      <w:pPr>
        <w:pStyle w:val="Akapitzlist"/>
        <w:widowControl w:val="0"/>
        <w:numPr>
          <w:ilvl w:val="3"/>
          <w:numId w:val="26"/>
        </w:numPr>
        <w:suppressAutoHyphens/>
        <w:spacing w:before="240"/>
        <w:ind w:left="425" w:hanging="425"/>
        <w:contextualSpacing w:val="0"/>
        <w:rPr>
          <w:rFonts w:ascii="Verdana" w:hAnsi="Verdana" w:cs="Arial"/>
          <w:sz w:val="20"/>
        </w:rPr>
      </w:pPr>
      <w:r w:rsidRPr="002A6CA3">
        <w:rPr>
          <w:rFonts w:ascii="Verdana" w:hAnsi="Verdana" w:cs="Arial"/>
          <w:sz w:val="20"/>
        </w:rPr>
        <w:t>Jesteśmy/nie jesteśmy</w:t>
      </w:r>
      <w:r w:rsidRPr="002A6CA3">
        <w:rPr>
          <w:rStyle w:val="Odwoanieprzypisudolnego"/>
          <w:rFonts w:ascii="Verdana" w:hAnsi="Verdana" w:cs="Arial"/>
          <w:sz w:val="20"/>
        </w:rPr>
        <w:footnoteReference w:id="3"/>
      </w:r>
      <w:r w:rsidRPr="002A6CA3">
        <w:rPr>
          <w:rFonts w:ascii="Verdana" w:hAnsi="Verdana" w:cs="Arial"/>
          <w:sz w:val="20"/>
        </w:rPr>
        <w:t xml:space="preserve"> czynnym podatnikiem VAT</w:t>
      </w:r>
      <w:r w:rsidR="003779AF">
        <w:rPr>
          <w:rFonts w:ascii="Verdana" w:hAnsi="Verdana" w:cs="Arial"/>
          <w:sz w:val="20"/>
        </w:rPr>
        <w:t>.</w:t>
      </w:r>
    </w:p>
    <w:p w14:paraId="7E388266" w14:textId="77777777" w:rsidR="003F6267" w:rsidRPr="002A6CA3" w:rsidRDefault="003F6267" w:rsidP="0038415A">
      <w:pPr>
        <w:pStyle w:val="Akapitzlist"/>
        <w:widowControl w:val="0"/>
        <w:numPr>
          <w:ilvl w:val="3"/>
          <w:numId w:val="26"/>
        </w:numPr>
        <w:suppressAutoHyphens/>
        <w:spacing w:before="240"/>
        <w:ind w:left="425" w:hanging="425"/>
        <w:contextualSpacing w:val="0"/>
        <w:rPr>
          <w:rFonts w:ascii="Verdana" w:hAnsi="Verdana" w:cs="Arial"/>
          <w:sz w:val="20"/>
        </w:rPr>
      </w:pPr>
      <w:r w:rsidRPr="002A6CA3">
        <w:rPr>
          <w:rFonts w:ascii="Verdana" w:hAnsi="Verdana" w:cs="Calibri"/>
          <w:sz w:val="20"/>
        </w:rPr>
        <w:t>Oświadczamy, że jesteśmy/nie jesteśmy</w:t>
      </w:r>
      <w:r w:rsidRPr="002A6CA3">
        <w:rPr>
          <w:rFonts w:ascii="Verdana" w:hAnsi="Verdana"/>
          <w:sz w:val="20"/>
          <w:vertAlign w:val="superscript"/>
        </w:rPr>
        <w:footnoteReference w:id="4"/>
      </w:r>
      <w:r w:rsidRPr="002A6CA3">
        <w:rPr>
          <w:rFonts w:ascii="Verdana" w:hAnsi="Verdana" w:cs="Calibri"/>
          <w:sz w:val="20"/>
        </w:rPr>
        <w:t xml:space="preserve"> mikroprzedsiębiorcą bądź małym lub średnim przedsiębiorcą.</w:t>
      </w:r>
      <w:r w:rsidRPr="002A6CA3">
        <w:rPr>
          <w:rFonts w:ascii="Verdana" w:hAnsi="Verdana"/>
          <w:sz w:val="20"/>
          <w:vertAlign w:val="superscript"/>
        </w:rPr>
        <w:footnoteReference w:id="5"/>
      </w:r>
    </w:p>
    <w:p w14:paraId="58EF8774" w14:textId="77777777" w:rsidR="0042031F" w:rsidRPr="002A6CA3" w:rsidRDefault="0042031F" w:rsidP="0038415A">
      <w:pPr>
        <w:pStyle w:val="Akapitzlist"/>
        <w:widowControl w:val="0"/>
        <w:numPr>
          <w:ilvl w:val="3"/>
          <w:numId w:val="26"/>
        </w:numPr>
        <w:suppressAutoHyphens/>
        <w:spacing w:before="240"/>
        <w:ind w:left="425" w:hanging="425"/>
        <w:contextualSpacing w:val="0"/>
        <w:rPr>
          <w:rFonts w:ascii="Verdana" w:hAnsi="Verdana" w:cs="Arial"/>
          <w:sz w:val="20"/>
        </w:rPr>
      </w:pPr>
      <w:r w:rsidRPr="002A6CA3">
        <w:rPr>
          <w:rFonts w:ascii="Verdana" w:hAnsi="Verdana" w:cs="Arial"/>
          <w:sz w:val="20"/>
        </w:rPr>
        <w:t>Otrzymaliśmy konieczne informacje do przygotowania Oferty i wykonania zamówienia.</w:t>
      </w:r>
    </w:p>
    <w:p w14:paraId="55725F71" w14:textId="099EA762" w:rsidR="0042031F" w:rsidRPr="002A6CA3" w:rsidRDefault="0042031F" w:rsidP="0038415A">
      <w:pPr>
        <w:pStyle w:val="Akapitzlist"/>
        <w:widowControl w:val="0"/>
        <w:numPr>
          <w:ilvl w:val="3"/>
          <w:numId w:val="26"/>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Oświadczamy, że przy realizacji zamówienia nie będziemy korzystać z  podwykonawców / Oświadczamy, że realizację niżej wymienionych części zamówienia powierzymy podwykonawcom</w:t>
      </w:r>
      <w:r w:rsidR="00556D56" w:rsidRPr="002A6CA3">
        <w:rPr>
          <w:rFonts w:ascii="Verdana" w:hAnsi="Verdana" w:cs="Arial"/>
          <w:sz w:val="20"/>
          <w:lang w:eastAsia="pl-PL"/>
        </w:rPr>
        <w:t xml:space="preserve"> (</w:t>
      </w:r>
      <w:r w:rsidR="00A94A12" w:rsidRPr="002A6CA3">
        <w:rPr>
          <w:rFonts w:ascii="Verdana" w:hAnsi="Verdana" w:cs="Arial"/>
          <w:sz w:val="20"/>
          <w:lang w:eastAsia="pl-PL"/>
        </w:rPr>
        <w:t xml:space="preserve">o ile </w:t>
      </w:r>
      <w:r w:rsidR="004D77D6" w:rsidRPr="002A6CA3">
        <w:rPr>
          <w:rFonts w:ascii="Verdana" w:hAnsi="Verdana" w:cs="Arial"/>
          <w:sz w:val="20"/>
          <w:lang w:eastAsia="pl-PL"/>
        </w:rPr>
        <w:t>p</w:t>
      </w:r>
      <w:r w:rsidR="00A94A12" w:rsidRPr="002A6CA3">
        <w:rPr>
          <w:rFonts w:ascii="Verdana" w:hAnsi="Verdana" w:cs="Arial"/>
          <w:sz w:val="20"/>
          <w:lang w:eastAsia="pl-PL"/>
        </w:rPr>
        <w:t>odwykonawcy są już znani</w:t>
      </w:r>
      <w:r w:rsidR="00556D56" w:rsidRPr="002A6CA3">
        <w:rPr>
          <w:rFonts w:ascii="Verdana" w:hAnsi="Verdana" w:cs="Arial"/>
          <w:sz w:val="20"/>
          <w:lang w:eastAsia="pl-PL"/>
        </w:rPr>
        <w:t>)</w:t>
      </w:r>
      <w:r w:rsidRPr="002A6CA3">
        <w:rPr>
          <w:rStyle w:val="Odwoanieprzypisudolnego"/>
          <w:rFonts w:ascii="Verdana" w:hAnsi="Verdana" w:cs="Arial"/>
          <w:sz w:val="20"/>
          <w:lang w:eastAsia="pl-PL"/>
        </w:rPr>
        <w:footnoteReference w:id="6"/>
      </w:r>
      <w:r w:rsidRPr="002A6CA3">
        <w:rPr>
          <w:rFonts w:ascii="Verdana" w:hAnsi="Verdana" w:cs="Arial"/>
          <w:i/>
          <w:sz w:val="20"/>
          <w:lang w:eastAsia="pl-PL"/>
        </w:rPr>
        <w:t>:</w:t>
      </w:r>
    </w:p>
    <w:tbl>
      <w:tblPr>
        <w:tblW w:w="8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66"/>
        <w:gridCol w:w="2176"/>
        <w:gridCol w:w="2368"/>
        <w:gridCol w:w="2177"/>
      </w:tblGrid>
      <w:tr w:rsidR="0042031F" w:rsidRPr="00624AE0" w14:paraId="438C786C" w14:textId="77777777" w:rsidTr="00D33133">
        <w:trPr>
          <w:trHeight w:val="680"/>
          <w:jc w:val="center"/>
        </w:trPr>
        <w:tc>
          <w:tcPr>
            <w:tcW w:w="174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FC45149"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Zakres podwykonawstwa</w:t>
            </w:r>
          </w:p>
        </w:tc>
        <w:tc>
          <w:tcPr>
            <w:tcW w:w="22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6F3230"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Podwykonawca /</w:t>
            </w:r>
            <w:r w:rsidRPr="002A6CA3">
              <w:rPr>
                <w:rFonts w:ascii="Verdana" w:hAnsi="Verdana" w:cs="Arial"/>
                <w:b/>
                <w:sz w:val="20"/>
              </w:rPr>
              <w:br/>
              <w:t>Dalszy Podwykonawca</w:t>
            </w:r>
          </w:p>
        </w:tc>
        <w:tc>
          <w:tcPr>
            <w:tcW w:w="25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E53F04"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Punkt kontaktowy Podwykonawcy /</w:t>
            </w:r>
            <w:r w:rsidRPr="002A6CA3">
              <w:rPr>
                <w:rFonts w:ascii="Verdana" w:hAnsi="Verdana" w:cs="Arial"/>
                <w:b/>
                <w:sz w:val="20"/>
              </w:rPr>
              <w:br/>
              <w:t>Dalszego Podwykonawcy</w:t>
            </w:r>
          </w:p>
        </w:tc>
        <w:tc>
          <w:tcPr>
            <w:tcW w:w="22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AAF65A6"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Podwykonawca / Dalszy Podwykonawca Obiektowy</w:t>
            </w:r>
          </w:p>
          <w:p w14:paraId="35DB9268"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[TAK / NIE]</w:t>
            </w:r>
          </w:p>
        </w:tc>
      </w:tr>
      <w:tr w:rsidR="0042031F" w:rsidRPr="00624AE0" w14:paraId="00AD8C98" w14:textId="77777777" w:rsidTr="00D33133">
        <w:trPr>
          <w:trHeight w:val="340"/>
          <w:jc w:val="center"/>
        </w:trPr>
        <w:tc>
          <w:tcPr>
            <w:tcW w:w="1743" w:type="dxa"/>
            <w:tcBorders>
              <w:top w:val="single" w:sz="4" w:space="0" w:color="auto"/>
              <w:left w:val="single" w:sz="4" w:space="0" w:color="auto"/>
              <w:bottom w:val="single" w:sz="4" w:space="0" w:color="auto"/>
              <w:right w:val="single" w:sz="4" w:space="0" w:color="auto"/>
            </w:tcBorders>
            <w:vAlign w:val="center"/>
          </w:tcPr>
          <w:p w14:paraId="7EF49C80"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0924CF77" w14:textId="77777777" w:rsidR="0042031F" w:rsidRPr="002A6CA3" w:rsidRDefault="0042031F" w:rsidP="00D33133">
            <w:pPr>
              <w:widowControl w:val="0"/>
              <w:suppressAutoHyphens/>
              <w:jc w:val="center"/>
              <w:rPr>
                <w:rFonts w:ascii="Verdana" w:eastAsia="Arial Unicode MS" w:hAnsi="Verdana" w:cs="Arial"/>
                <w:sz w:val="20"/>
              </w:rPr>
            </w:pPr>
          </w:p>
        </w:tc>
        <w:tc>
          <w:tcPr>
            <w:tcW w:w="2560" w:type="dxa"/>
            <w:tcBorders>
              <w:top w:val="single" w:sz="4" w:space="0" w:color="auto"/>
              <w:left w:val="single" w:sz="4" w:space="0" w:color="auto"/>
              <w:bottom w:val="single" w:sz="4" w:space="0" w:color="auto"/>
              <w:right w:val="single" w:sz="4" w:space="0" w:color="auto"/>
            </w:tcBorders>
            <w:vAlign w:val="center"/>
          </w:tcPr>
          <w:p w14:paraId="6437D089"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4C47FC79" w14:textId="77777777" w:rsidR="0042031F" w:rsidRPr="002A6CA3" w:rsidRDefault="0042031F" w:rsidP="00D33133">
            <w:pPr>
              <w:widowControl w:val="0"/>
              <w:suppressAutoHyphens/>
              <w:jc w:val="center"/>
              <w:rPr>
                <w:rFonts w:ascii="Verdana" w:hAnsi="Verdana" w:cs="Arial"/>
                <w:sz w:val="20"/>
              </w:rPr>
            </w:pPr>
          </w:p>
        </w:tc>
      </w:tr>
      <w:tr w:rsidR="0042031F" w:rsidRPr="00624AE0" w14:paraId="3F2C4528" w14:textId="77777777" w:rsidTr="00D33133">
        <w:trPr>
          <w:trHeight w:val="340"/>
          <w:jc w:val="center"/>
        </w:trPr>
        <w:tc>
          <w:tcPr>
            <w:tcW w:w="1743" w:type="dxa"/>
            <w:tcBorders>
              <w:top w:val="single" w:sz="4" w:space="0" w:color="auto"/>
              <w:left w:val="single" w:sz="4" w:space="0" w:color="auto"/>
              <w:bottom w:val="single" w:sz="4" w:space="0" w:color="auto"/>
              <w:right w:val="single" w:sz="4" w:space="0" w:color="auto"/>
            </w:tcBorders>
            <w:vAlign w:val="center"/>
          </w:tcPr>
          <w:p w14:paraId="1CF76682"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5A24410C" w14:textId="77777777" w:rsidR="0042031F" w:rsidRPr="002A6CA3" w:rsidRDefault="0042031F" w:rsidP="00D33133">
            <w:pPr>
              <w:widowControl w:val="0"/>
              <w:suppressAutoHyphens/>
              <w:jc w:val="center"/>
              <w:rPr>
                <w:rFonts w:ascii="Verdana" w:eastAsia="Arial Unicode MS" w:hAnsi="Verdana" w:cs="Arial"/>
                <w:sz w:val="20"/>
              </w:rPr>
            </w:pPr>
          </w:p>
        </w:tc>
        <w:tc>
          <w:tcPr>
            <w:tcW w:w="2560" w:type="dxa"/>
            <w:tcBorders>
              <w:top w:val="single" w:sz="4" w:space="0" w:color="auto"/>
              <w:left w:val="single" w:sz="4" w:space="0" w:color="auto"/>
              <w:bottom w:val="single" w:sz="4" w:space="0" w:color="auto"/>
              <w:right w:val="single" w:sz="4" w:space="0" w:color="auto"/>
            </w:tcBorders>
            <w:vAlign w:val="center"/>
          </w:tcPr>
          <w:p w14:paraId="3BE05B10"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291253F9" w14:textId="77777777" w:rsidR="0042031F" w:rsidRPr="002A6CA3" w:rsidRDefault="0042031F" w:rsidP="00D33133">
            <w:pPr>
              <w:widowControl w:val="0"/>
              <w:suppressAutoHyphens/>
              <w:jc w:val="center"/>
              <w:rPr>
                <w:rFonts w:ascii="Verdana" w:hAnsi="Verdana" w:cs="Arial"/>
                <w:sz w:val="20"/>
              </w:rPr>
            </w:pPr>
          </w:p>
        </w:tc>
      </w:tr>
      <w:tr w:rsidR="0042031F" w:rsidRPr="00624AE0" w14:paraId="2208C887" w14:textId="77777777" w:rsidTr="00D33133">
        <w:trPr>
          <w:trHeight w:val="340"/>
          <w:jc w:val="center"/>
        </w:trPr>
        <w:tc>
          <w:tcPr>
            <w:tcW w:w="1743" w:type="dxa"/>
            <w:tcBorders>
              <w:top w:val="single" w:sz="4" w:space="0" w:color="auto"/>
              <w:left w:val="single" w:sz="4" w:space="0" w:color="auto"/>
              <w:bottom w:val="single" w:sz="4" w:space="0" w:color="auto"/>
              <w:right w:val="single" w:sz="4" w:space="0" w:color="auto"/>
            </w:tcBorders>
            <w:vAlign w:val="center"/>
          </w:tcPr>
          <w:p w14:paraId="2065F73C"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02CA7B43" w14:textId="77777777" w:rsidR="0042031F" w:rsidRPr="002A6CA3" w:rsidRDefault="0042031F" w:rsidP="00D33133">
            <w:pPr>
              <w:widowControl w:val="0"/>
              <w:suppressAutoHyphens/>
              <w:jc w:val="center"/>
              <w:rPr>
                <w:rFonts w:ascii="Verdana" w:eastAsia="Arial Unicode MS" w:hAnsi="Verdana" w:cs="Arial"/>
                <w:sz w:val="20"/>
              </w:rPr>
            </w:pPr>
          </w:p>
        </w:tc>
        <w:tc>
          <w:tcPr>
            <w:tcW w:w="2560" w:type="dxa"/>
            <w:tcBorders>
              <w:top w:val="single" w:sz="4" w:space="0" w:color="auto"/>
              <w:left w:val="single" w:sz="4" w:space="0" w:color="auto"/>
              <w:bottom w:val="single" w:sz="4" w:space="0" w:color="auto"/>
              <w:right w:val="single" w:sz="4" w:space="0" w:color="auto"/>
            </w:tcBorders>
            <w:vAlign w:val="center"/>
          </w:tcPr>
          <w:p w14:paraId="2CE7713D"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45EFF7F8" w14:textId="77777777" w:rsidR="0042031F" w:rsidRPr="002A6CA3" w:rsidRDefault="0042031F" w:rsidP="00D33133">
            <w:pPr>
              <w:widowControl w:val="0"/>
              <w:suppressAutoHyphens/>
              <w:jc w:val="center"/>
              <w:rPr>
                <w:rFonts w:ascii="Verdana" w:hAnsi="Verdana" w:cs="Arial"/>
                <w:sz w:val="20"/>
              </w:rPr>
            </w:pPr>
          </w:p>
        </w:tc>
      </w:tr>
    </w:tbl>
    <w:p w14:paraId="460197F1" w14:textId="351FF3A6" w:rsidR="0042031F" w:rsidRPr="002A6CA3" w:rsidRDefault="0042031F" w:rsidP="0038415A">
      <w:pPr>
        <w:pStyle w:val="Akapitzlist"/>
        <w:widowControl w:val="0"/>
        <w:numPr>
          <w:ilvl w:val="3"/>
          <w:numId w:val="26"/>
        </w:numPr>
        <w:suppressAutoHyphens/>
        <w:spacing w:before="240"/>
        <w:ind w:left="425" w:hanging="425"/>
        <w:contextualSpacing w:val="0"/>
        <w:rPr>
          <w:rFonts w:ascii="Verdana" w:hAnsi="Verdana" w:cs="Arial"/>
          <w:sz w:val="20"/>
          <w:lang w:eastAsia="pl-PL"/>
        </w:rPr>
      </w:pPr>
      <w:r w:rsidRPr="002A6CA3">
        <w:rPr>
          <w:rFonts w:ascii="Verdana" w:hAnsi="Verdana" w:cs="Arial"/>
          <w:bCs/>
          <w:sz w:val="20"/>
          <w:lang w:eastAsia="pl-PL"/>
        </w:rPr>
        <w:t>Oświadczamy, że w celu potwierdzenia spełniania warunków udziału w</w:t>
      </w:r>
      <w:r w:rsidR="005133E6">
        <w:rPr>
          <w:rFonts w:ascii="Verdana" w:hAnsi="Verdana" w:cs="Arial"/>
          <w:bCs/>
          <w:sz w:val="20"/>
          <w:lang w:eastAsia="pl-PL"/>
        </w:rPr>
        <w:t xml:space="preserve"> P</w:t>
      </w:r>
      <w:r w:rsidR="005133E6" w:rsidRPr="002A6CA3">
        <w:rPr>
          <w:rFonts w:ascii="Verdana" w:hAnsi="Verdana" w:cs="Arial"/>
          <w:bCs/>
          <w:sz w:val="20"/>
          <w:lang w:eastAsia="pl-PL"/>
        </w:rPr>
        <w:t>ostępowaniu</w:t>
      </w:r>
      <w:r w:rsidR="005133E6">
        <w:rPr>
          <w:rFonts w:ascii="Verdana" w:hAnsi="Verdana" w:cs="Arial"/>
          <w:bCs/>
          <w:sz w:val="20"/>
          <w:lang w:eastAsia="pl-PL"/>
        </w:rPr>
        <w:t xml:space="preserve"> </w:t>
      </w:r>
      <w:r w:rsidR="00D149A9" w:rsidRPr="00221C35">
        <w:rPr>
          <w:rFonts w:ascii="Verdana" w:hAnsi="Verdana" w:cstheme="minorHAnsi"/>
          <w:sz w:val="20"/>
          <w:lang w:eastAsia="pl-PL"/>
        </w:rPr>
        <w:t>zakupowym</w:t>
      </w:r>
      <w:r w:rsidRPr="002A6CA3">
        <w:rPr>
          <w:rStyle w:val="Odwoanieprzypisudolnego"/>
          <w:rFonts w:ascii="Verdana" w:hAnsi="Verdana" w:cs="Arial"/>
          <w:bCs/>
          <w:sz w:val="20"/>
          <w:lang w:eastAsia="pl-PL"/>
        </w:rPr>
        <w:footnoteReference w:id="7"/>
      </w:r>
      <w:r w:rsidRPr="002A6CA3">
        <w:rPr>
          <w:rFonts w:ascii="Verdana" w:hAnsi="Verdana" w:cs="Arial"/>
          <w:bCs/>
          <w:sz w:val="20"/>
          <w:lang w:eastAsia="pl-PL"/>
        </w:rPr>
        <w:t>:</w:t>
      </w:r>
    </w:p>
    <w:p w14:paraId="462EDB88" w14:textId="79F1BBDB" w:rsidR="0042031F" w:rsidRPr="002A6CA3" w:rsidRDefault="0042031F" w:rsidP="0038415A">
      <w:pPr>
        <w:pStyle w:val="Akapitzlist"/>
        <w:widowControl w:val="0"/>
        <w:numPr>
          <w:ilvl w:val="0"/>
          <w:numId w:val="27"/>
        </w:numPr>
        <w:suppressAutoHyphens/>
        <w:spacing w:before="240"/>
        <w:ind w:left="851" w:hanging="284"/>
        <w:rPr>
          <w:rFonts w:ascii="Verdana" w:hAnsi="Verdana" w:cs="Arial"/>
          <w:sz w:val="20"/>
        </w:rPr>
      </w:pPr>
      <w:r w:rsidRPr="002A6CA3">
        <w:rPr>
          <w:rFonts w:ascii="Verdana" w:hAnsi="Verdana" w:cs="Arial"/>
          <w:sz w:val="20"/>
        </w:rPr>
        <w:t xml:space="preserve">nie opieramy się na potencjale </w:t>
      </w:r>
      <w:r w:rsidR="00BC5B0F" w:rsidRPr="002A6CA3">
        <w:rPr>
          <w:rFonts w:ascii="Verdana" w:hAnsi="Verdana" w:cs="Arial"/>
          <w:sz w:val="20"/>
        </w:rPr>
        <w:t>podmiotu udostępniającego zasoby</w:t>
      </w:r>
      <w:r w:rsidRPr="002A6CA3">
        <w:rPr>
          <w:rFonts w:ascii="Verdana" w:hAnsi="Verdana" w:cs="Arial"/>
          <w:sz w:val="20"/>
        </w:rPr>
        <w:t xml:space="preserve"> *</w:t>
      </w:r>
    </w:p>
    <w:p w14:paraId="0EA8C83A" w14:textId="0DC72022" w:rsidR="0042031F" w:rsidRPr="002A6CA3" w:rsidRDefault="0042031F" w:rsidP="0038415A">
      <w:pPr>
        <w:pStyle w:val="Akapitzlist"/>
        <w:widowControl w:val="0"/>
        <w:numPr>
          <w:ilvl w:val="0"/>
          <w:numId w:val="27"/>
        </w:numPr>
        <w:suppressAutoHyphens/>
        <w:spacing w:before="240"/>
        <w:ind w:left="851" w:hanging="284"/>
        <w:rPr>
          <w:rFonts w:ascii="Verdana" w:hAnsi="Verdana" w:cs="Arial"/>
          <w:sz w:val="20"/>
        </w:rPr>
      </w:pPr>
      <w:r w:rsidRPr="002A6CA3">
        <w:rPr>
          <w:rFonts w:ascii="Verdana" w:hAnsi="Verdana" w:cs="Arial"/>
          <w:sz w:val="20"/>
        </w:rPr>
        <w:t xml:space="preserve">opieramy się na potencjale </w:t>
      </w:r>
      <w:r w:rsidR="00BC5B0F" w:rsidRPr="002A6CA3">
        <w:rPr>
          <w:rFonts w:ascii="Verdana" w:hAnsi="Verdana" w:cs="Arial"/>
          <w:sz w:val="20"/>
        </w:rPr>
        <w:t>podmiotu udostępniającego zasoby</w:t>
      </w:r>
      <w:r w:rsidRPr="002A6CA3">
        <w:rPr>
          <w:rFonts w:ascii="Verdana" w:hAnsi="Verdana" w:cs="Arial"/>
          <w:sz w:val="20"/>
        </w:rPr>
        <w:t xml:space="preserve"> w niżej wymienionym zakresie (podać zakres oraz nazwę </w:t>
      </w:r>
      <w:r w:rsidR="00A0753C" w:rsidRPr="002A6CA3">
        <w:rPr>
          <w:rFonts w:ascii="Verdana" w:hAnsi="Verdana" w:cs="Arial"/>
          <w:sz w:val="20"/>
        </w:rPr>
        <w:t xml:space="preserve">innego </w:t>
      </w:r>
      <w:r w:rsidRPr="002A6CA3">
        <w:rPr>
          <w:rFonts w:ascii="Verdana" w:hAnsi="Verdana" w:cs="Arial"/>
          <w:sz w:val="20"/>
        </w:rPr>
        <w:t>podmiotu</w:t>
      </w:r>
      <w:r w:rsidR="00036D8D">
        <w:rPr>
          <w:rFonts w:ascii="Verdana" w:hAnsi="Verdana" w:cs="Arial"/>
          <w:sz w:val="20"/>
        </w:rPr>
        <w:t>)</w:t>
      </w:r>
      <w:r w:rsidRPr="002A6CA3">
        <w:rPr>
          <w:rFonts w:ascii="Verdana" w:hAnsi="Verdana" w:cs="Arial"/>
          <w:sz w:val="20"/>
        </w:rPr>
        <w:t>*</w:t>
      </w:r>
    </w:p>
    <w:p w14:paraId="7C16080C" w14:textId="77777777" w:rsidR="0042031F" w:rsidRPr="002A6CA3" w:rsidRDefault="0042031F" w:rsidP="0042031F">
      <w:pPr>
        <w:pStyle w:val="Akapitzlist"/>
        <w:widowControl w:val="0"/>
        <w:suppressAutoHyphens/>
        <w:spacing w:before="240"/>
        <w:ind w:left="851" w:hanging="425"/>
        <w:rPr>
          <w:rFonts w:ascii="Verdana" w:hAnsi="Verdana" w:cs="Arial"/>
          <w:sz w:val="20"/>
        </w:rPr>
      </w:pPr>
      <w:r w:rsidRPr="002A6CA3">
        <w:rPr>
          <w:rFonts w:ascii="Verdana" w:hAnsi="Verdana" w:cs="Arial"/>
          <w:sz w:val="20"/>
        </w:rPr>
        <w:t>………………………………………………………………………………………………………………………</w:t>
      </w:r>
    </w:p>
    <w:p w14:paraId="743FB04A" w14:textId="07D7DE0A" w:rsidR="008D0ACB" w:rsidRPr="002A6CA3" w:rsidRDefault="008D0ACB" w:rsidP="0038415A">
      <w:pPr>
        <w:pStyle w:val="Akapitzlist"/>
        <w:numPr>
          <w:ilvl w:val="3"/>
          <w:numId w:val="26"/>
        </w:numPr>
        <w:spacing w:line="360" w:lineRule="auto"/>
        <w:ind w:left="425" w:right="2" w:hanging="425"/>
        <w:rPr>
          <w:rFonts w:ascii="Verdana" w:hAnsi="Verdana" w:cstheme="minorHAnsi"/>
          <w:sz w:val="20"/>
        </w:rPr>
      </w:pPr>
      <w:r w:rsidRPr="002A6CA3">
        <w:rPr>
          <w:rFonts w:ascii="Verdana" w:hAnsi="Verdana" w:cstheme="minorHAnsi"/>
          <w:sz w:val="20"/>
        </w:rPr>
        <w:lastRenderedPageBreak/>
        <w:t>Oświadczam, że w stosunku do wska</w:t>
      </w:r>
      <w:r w:rsidR="00875B53" w:rsidRPr="002A6CA3">
        <w:rPr>
          <w:rFonts w:ascii="Verdana" w:hAnsi="Verdana" w:cstheme="minorHAnsi"/>
          <w:sz w:val="20"/>
        </w:rPr>
        <w:t>zanego/ych</w:t>
      </w:r>
      <w:r w:rsidRPr="002A6CA3">
        <w:rPr>
          <w:rFonts w:ascii="Verdana" w:hAnsi="Verdana" w:cstheme="minorHAnsi"/>
          <w:sz w:val="20"/>
        </w:rPr>
        <w:t xml:space="preserve"> w pkt </w:t>
      </w:r>
      <w:r w:rsidR="002B7BEC">
        <w:rPr>
          <w:rFonts w:ascii="Verdana" w:hAnsi="Verdana" w:cstheme="minorHAnsi"/>
          <w:sz w:val="20"/>
        </w:rPr>
        <w:t>10</w:t>
      </w:r>
      <w:r w:rsidR="002B7BEC" w:rsidRPr="002A6CA3">
        <w:rPr>
          <w:rFonts w:ascii="Verdana" w:hAnsi="Verdana" w:cstheme="minorHAnsi"/>
          <w:sz w:val="20"/>
        </w:rPr>
        <w:t xml:space="preserve"> </w:t>
      </w:r>
      <w:r w:rsidRPr="002A6CA3">
        <w:rPr>
          <w:rFonts w:ascii="Verdana" w:hAnsi="Verdana" w:cstheme="minorHAnsi"/>
          <w:sz w:val="20"/>
        </w:rPr>
        <w:t>podmiotu/ów, na którego/ych zasoby powołuję się w niniejszym </w:t>
      </w:r>
      <w:r w:rsidR="005133E6">
        <w:rPr>
          <w:rFonts w:ascii="Verdana" w:hAnsi="Verdana" w:cstheme="minorHAnsi"/>
          <w:sz w:val="20"/>
        </w:rPr>
        <w:t>P</w:t>
      </w:r>
      <w:r w:rsidR="005133E6" w:rsidRPr="002A6CA3">
        <w:rPr>
          <w:rFonts w:ascii="Verdana" w:hAnsi="Verdana" w:cstheme="minorHAnsi"/>
          <w:sz w:val="20"/>
        </w:rPr>
        <w:t>ostępowaniu</w:t>
      </w:r>
      <w:r w:rsidR="005133E6">
        <w:rPr>
          <w:rFonts w:ascii="Verdana" w:hAnsi="Verdana" w:cstheme="minorHAnsi"/>
          <w:sz w:val="20"/>
        </w:rPr>
        <w:t xml:space="preserve"> </w:t>
      </w:r>
      <w:r w:rsidR="00D149A9" w:rsidRPr="00221C35">
        <w:rPr>
          <w:rFonts w:ascii="Verdana" w:hAnsi="Verdana" w:cstheme="minorHAnsi"/>
          <w:sz w:val="20"/>
          <w:lang w:eastAsia="pl-PL"/>
        </w:rPr>
        <w:t>zakupowym</w:t>
      </w:r>
      <w:r w:rsidRPr="002A6CA3">
        <w:rPr>
          <w:rFonts w:ascii="Verdana" w:hAnsi="Verdana" w:cstheme="minorHAnsi"/>
          <w:sz w:val="20"/>
        </w:rPr>
        <w:t>, </w:t>
      </w:r>
      <w:r w:rsidRPr="002A6CA3">
        <w:rPr>
          <w:rFonts w:ascii="Verdana" w:hAnsi="Verdana" w:cstheme="minorHAnsi"/>
          <w:i/>
          <w:sz w:val="20"/>
        </w:rPr>
        <w:t xml:space="preserve"> </w:t>
      </w:r>
      <w:r w:rsidRPr="002A6CA3">
        <w:rPr>
          <w:rFonts w:ascii="Verdana" w:hAnsi="Verdana" w:cstheme="minorHAnsi"/>
          <w:sz w:val="20"/>
        </w:rPr>
        <w:t>nie zachodzą podstawy wykluczenia z postępowania o udzielenie zamówienia niepublicznego</w:t>
      </w:r>
      <w:r w:rsidR="00FA3219" w:rsidRPr="002A6CA3">
        <w:rPr>
          <w:rFonts w:ascii="Verdana" w:hAnsi="Verdana" w:cstheme="minorHAnsi"/>
          <w:sz w:val="20"/>
        </w:rPr>
        <w:t xml:space="preserve"> określone w pkt </w:t>
      </w:r>
      <w:r w:rsidR="000E59B0" w:rsidRPr="002A6CA3">
        <w:rPr>
          <w:rFonts w:ascii="Verdana" w:hAnsi="Verdana" w:cstheme="minorHAnsi"/>
          <w:sz w:val="20"/>
        </w:rPr>
        <w:t>14</w:t>
      </w:r>
      <w:r w:rsidR="00FA3219" w:rsidRPr="002A6CA3">
        <w:rPr>
          <w:rFonts w:ascii="Verdana" w:hAnsi="Verdana" w:cstheme="minorHAnsi"/>
          <w:sz w:val="20"/>
        </w:rPr>
        <w:t xml:space="preserve">.2 </w:t>
      </w:r>
      <w:r w:rsidR="00904E94" w:rsidRPr="002A6CA3">
        <w:rPr>
          <w:rFonts w:ascii="Verdana" w:hAnsi="Verdana" w:cstheme="minorHAnsi"/>
          <w:sz w:val="20"/>
        </w:rPr>
        <w:t>SWZ</w:t>
      </w:r>
      <w:r w:rsidRPr="002A6CA3">
        <w:rPr>
          <w:rFonts w:ascii="Verdana" w:hAnsi="Verdana" w:cstheme="minorHAnsi"/>
          <w:sz w:val="20"/>
        </w:rPr>
        <w:t>.</w:t>
      </w:r>
    </w:p>
    <w:p w14:paraId="4A5AF181" w14:textId="255C0924" w:rsidR="0042031F" w:rsidRPr="002A6CA3" w:rsidRDefault="0042031F" w:rsidP="0038415A">
      <w:pPr>
        <w:pStyle w:val="Akapitzlist"/>
        <w:widowControl w:val="0"/>
        <w:numPr>
          <w:ilvl w:val="3"/>
          <w:numId w:val="26"/>
        </w:numPr>
        <w:suppressAutoHyphens/>
        <w:spacing w:before="240"/>
        <w:ind w:left="425" w:hanging="425"/>
        <w:contextualSpacing w:val="0"/>
        <w:rPr>
          <w:rFonts w:ascii="Verdana" w:hAnsi="Verdana" w:cs="Arial"/>
          <w:bCs/>
          <w:sz w:val="20"/>
          <w:lang w:eastAsia="pl-PL"/>
        </w:rPr>
      </w:pPr>
      <w:r w:rsidRPr="002A6CA3">
        <w:rPr>
          <w:rFonts w:ascii="Verdana" w:hAnsi="Verdana" w:cs="Arial"/>
          <w:bCs/>
          <w:sz w:val="20"/>
          <w:lang w:eastAsia="pl-PL"/>
        </w:rPr>
        <w:t xml:space="preserve">Uważamy się za związanych niniejszą ofertą </w:t>
      </w:r>
      <w:r w:rsidR="00B61ABA" w:rsidRPr="002A6CA3">
        <w:rPr>
          <w:rFonts w:ascii="Verdana" w:hAnsi="Verdana" w:cs="Arial"/>
          <w:bCs/>
          <w:sz w:val="20"/>
          <w:lang w:eastAsia="pl-PL"/>
        </w:rPr>
        <w:t>przez okres określony</w:t>
      </w:r>
      <w:r w:rsidR="000F6F3E" w:rsidRPr="002A6CA3">
        <w:rPr>
          <w:rFonts w:ascii="Verdana" w:hAnsi="Verdana" w:cs="Arial"/>
          <w:bCs/>
          <w:sz w:val="20"/>
          <w:lang w:eastAsia="pl-PL"/>
        </w:rPr>
        <w:t xml:space="preserve"> w pkt. 18.1 SWZ.</w:t>
      </w:r>
    </w:p>
    <w:p w14:paraId="1DEFCDFD" w14:textId="77777777" w:rsidR="0042031F" w:rsidRPr="002A6CA3" w:rsidRDefault="0042031F" w:rsidP="0038415A">
      <w:pPr>
        <w:pStyle w:val="Akapitzlist"/>
        <w:widowControl w:val="0"/>
        <w:numPr>
          <w:ilvl w:val="3"/>
          <w:numId w:val="26"/>
        </w:numPr>
        <w:suppressAutoHyphens/>
        <w:spacing w:before="240"/>
        <w:ind w:left="425" w:hanging="425"/>
        <w:contextualSpacing w:val="0"/>
        <w:rPr>
          <w:rFonts w:ascii="Verdana" w:hAnsi="Verdana" w:cs="Arial"/>
          <w:bCs/>
          <w:sz w:val="20"/>
          <w:lang w:eastAsia="pl-PL"/>
        </w:rPr>
      </w:pPr>
      <w:r w:rsidRPr="002A6CA3">
        <w:rPr>
          <w:rFonts w:ascii="Verdana" w:hAnsi="Verdana" w:cs="Arial"/>
          <w:bCs/>
          <w:sz w:val="20"/>
          <w:lang w:eastAsia="pl-PL"/>
        </w:rPr>
        <w:t>Oświadczamy, iż zachowamy poufność danych uzyskanych w toku postępowania zakupowego.</w:t>
      </w:r>
    </w:p>
    <w:p w14:paraId="13BE1A83" w14:textId="77777777" w:rsidR="0042031F" w:rsidRPr="002A6CA3" w:rsidRDefault="0042031F" w:rsidP="0038415A">
      <w:pPr>
        <w:pStyle w:val="Akapitzlist"/>
        <w:widowControl w:val="0"/>
        <w:numPr>
          <w:ilvl w:val="3"/>
          <w:numId w:val="26"/>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 xml:space="preserve">Zapoznaliśmy się z Komunikatem dot. obowiązku informacyjnego wynikającym </w:t>
      </w:r>
      <w:r w:rsidRPr="002A6CA3">
        <w:rPr>
          <w:rFonts w:ascii="Verdana" w:hAnsi="Verdana" w:cs="Arial"/>
          <w:sz w:val="20"/>
          <w:lang w:eastAsia="pl-PL"/>
        </w:rPr>
        <w:br/>
        <w:t xml:space="preserve">z Rozporządzenia Parlamentu Europejskiego i Rady (UE) 2016/679 z dnia 27 kwietnia 2016 r. </w:t>
      </w:r>
      <w:r w:rsidRPr="002A6CA3">
        <w:rPr>
          <w:rFonts w:ascii="Verdana" w:hAnsi="Verdana" w:cs="Arial"/>
          <w:sz w:val="20"/>
          <w:lang w:eastAsia="pl-PL"/>
        </w:rPr>
        <w:br/>
        <w:t xml:space="preserve">w sprawie ochrony osób fizycznych w związku z  przetwarzaniem danych osobowych </w:t>
      </w:r>
      <w:r w:rsidRPr="002A6CA3">
        <w:rPr>
          <w:rFonts w:ascii="Verdana" w:hAnsi="Verdana" w:cs="Arial"/>
          <w:sz w:val="20"/>
          <w:lang w:eastAsia="pl-PL"/>
        </w:rPr>
        <w:br/>
        <w:t xml:space="preserve">i w sprawie swobodnego przepływu takich danych oraz uchylenia dyrektywy 95/46/WE (dalej „Rozporządzenie”), znajdującym się na stronie internetowej: </w:t>
      </w:r>
      <w:hyperlink r:id="rId11" w:history="1">
        <w:r w:rsidRPr="002A6CA3">
          <w:rPr>
            <w:rStyle w:val="Hipercze"/>
            <w:rFonts w:ascii="Verdana" w:hAnsi="Verdana" w:cs="Arial"/>
            <w:sz w:val="20"/>
            <w:lang w:eastAsia="pl-PL"/>
          </w:rPr>
          <w:t>www.gkpge.pl/bip/przetargi</w:t>
        </w:r>
      </w:hyperlink>
      <w:r w:rsidRPr="002A6CA3">
        <w:rPr>
          <w:rFonts w:ascii="Verdana" w:hAnsi="Verdana" w:cs="Arial"/>
          <w:sz w:val="20"/>
          <w:lang w:eastAsia="pl-PL"/>
        </w:rPr>
        <w:t>.</w:t>
      </w:r>
    </w:p>
    <w:p w14:paraId="7F0BBE85" w14:textId="77777777" w:rsidR="0042031F" w:rsidRPr="002A6CA3" w:rsidRDefault="0042031F" w:rsidP="0038415A">
      <w:pPr>
        <w:pStyle w:val="Akapitzlist"/>
        <w:widowControl w:val="0"/>
        <w:numPr>
          <w:ilvl w:val="3"/>
          <w:numId w:val="26"/>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 xml:space="preserve">Zapewniamy wystarczające gwarancje wdrożenia odpowiednich środków technicznych </w:t>
      </w:r>
      <w:r w:rsidRPr="002A6CA3">
        <w:rPr>
          <w:rFonts w:ascii="Verdana" w:hAnsi="Verdana" w:cs="Arial"/>
          <w:sz w:val="20"/>
          <w:lang w:eastAsia="pl-PL"/>
        </w:rPr>
        <w:br/>
        <w:t xml:space="preserve">i organizacyjnych, aby przetwarzanie danych osobowych spełniało wymogi wynikające </w:t>
      </w:r>
      <w:r w:rsidRPr="002A6CA3">
        <w:rPr>
          <w:rFonts w:ascii="Verdana" w:hAnsi="Verdana" w:cs="Arial"/>
          <w:sz w:val="20"/>
          <w:lang w:eastAsia="pl-PL"/>
        </w:rPr>
        <w:br/>
        <w:t>z obowiązujących przepisów o ochronie danych osobowych oraz przepisów Rozporządzenia (ogólne rozporządzenie o ochronie danych) – dalej: „RODO”, mających zastosowanie i chroniło prawa osób, których dane dotyczą</w:t>
      </w:r>
      <w:r w:rsidR="00484CBC" w:rsidRPr="002A6CA3">
        <w:rPr>
          <w:rFonts w:ascii="Verdana" w:hAnsi="Verdana" w:cs="Arial"/>
          <w:sz w:val="20"/>
          <w:lang w:eastAsia="pl-PL"/>
        </w:rPr>
        <w:t>.</w:t>
      </w:r>
      <w:r w:rsidRPr="002A6CA3">
        <w:rPr>
          <w:rFonts w:ascii="Verdana" w:hAnsi="Verdana" w:cs="Arial"/>
          <w:sz w:val="20"/>
          <w:lang w:eastAsia="pl-PL"/>
        </w:rPr>
        <w:t xml:space="preserve"> </w:t>
      </w:r>
    </w:p>
    <w:p w14:paraId="0098F798" w14:textId="77777777" w:rsidR="0042031F" w:rsidRPr="002A6CA3" w:rsidRDefault="0042031F" w:rsidP="0038415A">
      <w:pPr>
        <w:pStyle w:val="Akapitzlist"/>
        <w:widowControl w:val="0"/>
        <w:numPr>
          <w:ilvl w:val="3"/>
          <w:numId w:val="26"/>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Znane są nam wszelkie obowiązki wynikające z obowiązujących przepisów o ochronie danych osobowych i przepisów RODO mających zastosowanie, które zobowiązany jest wykonywać podmiot przetwarzający dane osobowe na zlecenie administratora danych</w:t>
      </w:r>
      <w:r w:rsidR="00484CBC" w:rsidRPr="002A6CA3">
        <w:rPr>
          <w:rFonts w:ascii="Verdana" w:hAnsi="Verdana" w:cs="Arial"/>
          <w:sz w:val="20"/>
          <w:lang w:eastAsia="pl-PL"/>
        </w:rPr>
        <w:t>.</w:t>
      </w:r>
      <w:r w:rsidRPr="002A6CA3">
        <w:rPr>
          <w:rFonts w:ascii="Verdana" w:hAnsi="Verdana" w:cs="Arial"/>
          <w:sz w:val="20"/>
          <w:lang w:eastAsia="pl-PL"/>
        </w:rPr>
        <w:t xml:space="preserve"> </w:t>
      </w:r>
    </w:p>
    <w:p w14:paraId="075F3EB1" w14:textId="77777777" w:rsidR="0042031F" w:rsidRPr="002A6CA3" w:rsidRDefault="0042031F" w:rsidP="0038415A">
      <w:pPr>
        <w:pStyle w:val="Akapitzlist"/>
        <w:widowControl w:val="0"/>
        <w:numPr>
          <w:ilvl w:val="3"/>
          <w:numId w:val="26"/>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 xml:space="preserve">Dopełniliśmy wszelkich obowiązków w stosunku do osób, których dane przekazujemy oraz </w:t>
      </w:r>
      <w:r w:rsidRPr="002A6CA3">
        <w:rPr>
          <w:rFonts w:ascii="Verdana" w:hAnsi="Verdana" w:cs="Arial"/>
          <w:sz w:val="20"/>
          <w:lang w:eastAsia="pl-PL"/>
        </w:rPr>
        <w:br/>
        <w:t xml:space="preserve">w stosunku do Zamawiającego wynikających z przepisów o  ochronie danych osobowych </w:t>
      </w:r>
      <w:r w:rsidRPr="002A6CA3">
        <w:rPr>
          <w:rFonts w:ascii="Verdana" w:hAnsi="Verdana" w:cs="Arial"/>
          <w:sz w:val="20"/>
          <w:lang w:eastAsia="pl-PL"/>
        </w:rPr>
        <w:br/>
        <w:t xml:space="preserve">i przepisów RODO. </w:t>
      </w:r>
    </w:p>
    <w:p w14:paraId="6BF4AFD1" w14:textId="540F692D" w:rsidR="0042031F" w:rsidRPr="00124A28" w:rsidRDefault="0042031F" w:rsidP="0038415A">
      <w:pPr>
        <w:pStyle w:val="Akapitzlist"/>
        <w:widowControl w:val="0"/>
        <w:numPr>
          <w:ilvl w:val="3"/>
          <w:numId w:val="26"/>
        </w:numPr>
        <w:suppressAutoHyphens/>
        <w:spacing w:before="240"/>
        <w:ind w:left="425" w:hanging="425"/>
        <w:contextualSpacing w:val="0"/>
        <w:rPr>
          <w:rFonts w:ascii="Verdana" w:hAnsi="Verdana" w:cs="Arial"/>
          <w:sz w:val="20"/>
          <w:lang w:eastAsia="pl-PL"/>
        </w:rPr>
      </w:pPr>
      <w:r w:rsidRPr="00124A28">
        <w:rPr>
          <w:rFonts w:ascii="Verdana" w:hAnsi="Verdana" w:cs="Arial"/>
          <w:sz w:val="20"/>
          <w:lang w:eastAsia="pl-PL"/>
        </w:rPr>
        <w:t xml:space="preserve">Przekazywane przez nas dane osobowe mogą być wykorzystane wyłącznie w  celach związanych z prowadzonym postępowaniem niepublicznym nr </w:t>
      </w:r>
      <w:r w:rsidR="00124A28" w:rsidRPr="00124A28">
        <w:rPr>
          <w:rFonts w:ascii="Verdana" w:hAnsi="Verdana" w:cs="Arial"/>
          <w:sz w:val="20"/>
          <w:lang w:eastAsia="pl-PL"/>
        </w:rPr>
        <w:t>POST/PEC/PEC/UZI/009</w:t>
      </w:r>
      <w:r w:rsidR="000B588B">
        <w:rPr>
          <w:rFonts w:ascii="Verdana" w:hAnsi="Verdana" w:cs="Arial"/>
          <w:sz w:val="20"/>
          <w:lang w:eastAsia="pl-PL"/>
        </w:rPr>
        <w:t>45</w:t>
      </w:r>
      <w:r w:rsidR="00124A28" w:rsidRPr="00124A28">
        <w:rPr>
          <w:rFonts w:ascii="Verdana" w:hAnsi="Verdana" w:cs="Arial"/>
          <w:sz w:val="20"/>
          <w:lang w:eastAsia="pl-PL"/>
        </w:rPr>
        <w:t>/2024</w:t>
      </w:r>
    </w:p>
    <w:p w14:paraId="04312CAC" w14:textId="24EBCBE7" w:rsidR="00C121A1" w:rsidRPr="00124A28" w:rsidRDefault="00C121A1" w:rsidP="0038415A">
      <w:pPr>
        <w:pStyle w:val="Akapitzlist"/>
        <w:widowControl w:val="0"/>
        <w:numPr>
          <w:ilvl w:val="3"/>
          <w:numId w:val="26"/>
        </w:numPr>
        <w:suppressAutoHyphens/>
        <w:spacing w:before="240"/>
        <w:ind w:left="425" w:hanging="425"/>
        <w:contextualSpacing w:val="0"/>
        <w:rPr>
          <w:rFonts w:ascii="Verdana" w:hAnsi="Verdana" w:cs="Arial"/>
          <w:sz w:val="20"/>
          <w:lang w:eastAsia="pl-PL"/>
        </w:rPr>
      </w:pPr>
      <w:r w:rsidRPr="00124A28">
        <w:rPr>
          <w:rFonts w:ascii="Verdana" w:hAnsi="Verdana" w:cs="Arial"/>
          <w:sz w:val="20"/>
          <w:lang w:eastAsia="pl-PL"/>
        </w:rPr>
        <w:t xml:space="preserve">Następujące oświadczenia lub dokumenty, o których mowa w pkt ……. </w:t>
      </w:r>
      <w:r w:rsidR="00904E94" w:rsidRPr="00124A28">
        <w:rPr>
          <w:rFonts w:ascii="Verdana" w:hAnsi="Verdana" w:cs="Arial"/>
          <w:sz w:val="20"/>
          <w:lang w:eastAsia="pl-PL"/>
        </w:rPr>
        <w:t>SWZ</w:t>
      </w:r>
      <w:r w:rsidR="000F3AAE" w:rsidRPr="00124A28">
        <w:rPr>
          <w:rFonts w:ascii="Verdana" w:hAnsi="Verdana" w:cs="Arial"/>
          <w:sz w:val="20"/>
          <w:lang w:eastAsia="pl-PL"/>
        </w:rPr>
        <w:t>, znajdują się w </w:t>
      </w:r>
      <w:r w:rsidRPr="00124A28">
        <w:rPr>
          <w:rFonts w:ascii="Verdana" w:hAnsi="Verdana" w:cs="Arial"/>
          <w:sz w:val="20"/>
          <w:lang w:eastAsia="pl-PL"/>
        </w:rPr>
        <w:t xml:space="preserve">posiadaniu Zamawiającego tj. w </w:t>
      </w:r>
      <w:r w:rsidR="005133E6" w:rsidRPr="00124A28">
        <w:rPr>
          <w:rFonts w:ascii="Verdana" w:hAnsi="Verdana" w:cs="Arial"/>
          <w:sz w:val="20"/>
          <w:lang w:eastAsia="pl-PL"/>
        </w:rPr>
        <w:t xml:space="preserve">Postępowaniu </w:t>
      </w:r>
      <w:r w:rsidR="00D149A9" w:rsidRPr="00124A28">
        <w:rPr>
          <w:rFonts w:ascii="Verdana" w:hAnsi="Verdana" w:cs="Arial"/>
          <w:sz w:val="20"/>
          <w:lang w:eastAsia="pl-PL"/>
        </w:rPr>
        <w:t xml:space="preserve">zakupowym </w:t>
      </w:r>
      <w:r w:rsidRPr="00124A28">
        <w:rPr>
          <w:rFonts w:ascii="Verdana" w:hAnsi="Verdana" w:cs="Arial"/>
          <w:sz w:val="20"/>
          <w:lang w:eastAsia="pl-PL"/>
        </w:rPr>
        <w:t xml:space="preserve">nr ………………………….., którego Organizatorem był ……………… </w:t>
      </w:r>
    </w:p>
    <w:p w14:paraId="6D8B8551" w14:textId="3555CB2B" w:rsidR="00C121A1" w:rsidRPr="00124A28" w:rsidRDefault="00492640" w:rsidP="0038415A">
      <w:pPr>
        <w:pStyle w:val="Akapitzlist"/>
        <w:widowControl w:val="0"/>
        <w:numPr>
          <w:ilvl w:val="3"/>
          <w:numId w:val="26"/>
        </w:numPr>
        <w:suppressAutoHyphens/>
        <w:spacing w:before="240"/>
        <w:ind w:left="425" w:hanging="425"/>
        <w:contextualSpacing w:val="0"/>
        <w:rPr>
          <w:rFonts w:ascii="Verdana" w:hAnsi="Verdana" w:cs="Arial"/>
          <w:sz w:val="20"/>
          <w:lang w:eastAsia="pl-PL"/>
        </w:rPr>
      </w:pPr>
      <w:r w:rsidRPr="00124A28">
        <w:rPr>
          <w:rFonts w:ascii="Verdana" w:hAnsi="Verdana" w:cs="Arial"/>
          <w:sz w:val="20"/>
          <w:lang w:eastAsia="pl-PL"/>
        </w:rPr>
        <w:t xml:space="preserve">Następujące dokumenty </w:t>
      </w:r>
      <w:r w:rsidR="00794A5D" w:rsidRPr="00124A28">
        <w:rPr>
          <w:rFonts w:ascii="Verdana" w:hAnsi="Verdana" w:cs="Arial"/>
          <w:sz w:val="20"/>
          <w:lang w:eastAsia="pl-PL"/>
        </w:rPr>
        <w:t xml:space="preserve">Zamawiający </w:t>
      </w:r>
      <w:r w:rsidRPr="00124A28">
        <w:rPr>
          <w:rFonts w:ascii="Verdana" w:hAnsi="Verdana" w:cs="Arial"/>
          <w:sz w:val="20"/>
          <w:lang w:eastAsia="pl-PL"/>
        </w:rPr>
        <w:t xml:space="preserve">może pobrać </w:t>
      </w:r>
      <w:r w:rsidR="00C121A1" w:rsidRPr="00124A28">
        <w:rPr>
          <w:rFonts w:ascii="Verdana" w:hAnsi="Verdana" w:cs="Arial"/>
          <w:sz w:val="20"/>
          <w:lang w:eastAsia="pl-PL"/>
        </w:rPr>
        <w:t>bezpłatnie z ogólnodostępnych baz danych</w:t>
      </w:r>
      <w:r w:rsidRPr="00124A28">
        <w:rPr>
          <w:rFonts w:ascii="Verdana" w:hAnsi="Verdana" w:cs="Arial"/>
          <w:sz w:val="20"/>
          <w:lang w:eastAsia="pl-PL"/>
        </w:rPr>
        <w:t>:</w:t>
      </w:r>
      <w:r w:rsidR="003E1E11" w:rsidRPr="00124A28">
        <w:rPr>
          <w:rFonts w:ascii="Verdana" w:hAnsi="Verdana" w:cs="Arial"/>
          <w:sz w:val="20"/>
          <w:lang w:eastAsia="pl-PL"/>
        </w:rPr>
        <w:t>……………………………….</w:t>
      </w:r>
    </w:p>
    <w:p w14:paraId="1C867588" w14:textId="77777777" w:rsidR="0042031F" w:rsidRPr="00124A28" w:rsidRDefault="0042031F" w:rsidP="0038415A">
      <w:pPr>
        <w:pStyle w:val="Akapitzlist"/>
        <w:widowControl w:val="0"/>
        <w:numPr>
          <w:ilvl w:val="3"/>
          <w:numId w:val="26"/>
        </w:numPr>
        <w:suppressAutoHyphens/>
        <w:spacing w:before="240"/>
        <w:ind w:left="425" w:hanging="425"/>
        <w:contextualSpacing w:val="0"/>
        <w:rPr>
          <w:rFonts w:ascii="Verdana" w:hAnsi="Verdana" w:cs="Arial"/>
          <w:sz w:val="20"/>
          <w:lang w:eastAsia="pl-PL"/>
        </w:rPr>
      </w:pPr>
      <w:r w:rsidRPr="00124A28">
        <w:rPr>
          <w:rFonts w:ascii="Verdana" w:hAnsi="Verdana" w:cs="Arial"/>
          <w:sz w:val="20"/>
          <w:lang w:eastAsia="pl-PL"/>
        </w:rPr>
        <w:t>Do niniejszej oferty są dołączone następujące załączniki:</w:t>
      </w:r>
    </w:p>
    <w:p w14:paraId="6D5794AE" w14:textId="77777777" w:rsidR="0042031F" w:rsidRPr="002A6CA3" w:rsidRDefault="0042031F" w:rsidP="0042031F">
      <w:pPr>
        <w:widowControl w:val="0"/>
        <w:tabs>
          <w:tab w:val="left" w:pos="2340"/>
        </w:tabs>
        <w:suppressAutoHyphens/>
        <w:spacing w:line="240" w:lineRule="auto"/>
        <w:ind w:firstLine="426"/>
        <w:jc w:val="left"/>
        <w:rPr>
          <w:rFonts w:ascii="Verdana" w:hAnsi="Verdana" w:cs="Arial"/>
          <w:bCs/>
          <w:i/>
          <w:sz w:val="20"/>
        </w:rPr>
      </w:pPr>
      <w:r w:rsidRPr="002A6CA3">
        <w:rPr>
          <w:rFonts w:ascii="Verdana" w:hAnsi="Verdana" w:cs="Arial"/>
          <w:bCs/>
          <w:i/>
          <w:sz w:val="20"/>
        </w:rPr>
        <w:t>Załącznik nr 1 - …………</w:t>
      </w:r>
    </w:p>
    <w:p w14:paraId="53EFD2D7" w14:textId="77777777" w:rsidR="0042031F" w:rsidRPr="002A6CA3" w:rsidRDefault="0042031F" w:rsidP="0042031F">
      <w:pPr>
        <w:widowControl w:val="0"/>
        <w:tabs>
          <w:tab w:val="left" w:pos="2340"/>
        </w:tabs>
        <w:suppressAutoHyphens/>
        <w:spacing w:line="240" w:lineRule="auto"/>
        <w:ind w:firstLine="426"/>
        <w:jc w:val="left"/>
        <w:rPr>
          <w:rFonts w:ascii="Verdana" w:hAnsi="Verdana" w:cs="Arial"/>
          <w:bCs/>
          <w:i/>
          <w:sz w:val="20"/>
        </w:rPr>
      </w:pPr>
      <w:r w:rsidRPr="002A6CA3">
        <w:rPr>
          <w:rFonts w:ascii="Verdana" w:hAnsi="Verdana" w:cs="Arial"/>
          <w:bCs/>
          <w:i/>
          <w:sz w:val="20"/>
        </w:rPr>
        <w:t>Załącznik nr 2 - …………</w:t>
      </w:r>
    </w:p>
    <w:p w14:paraId="32787738" w14:textId="77777777" w:rsidR="0042031F" w:rsidRPr="002A6CA3" w:rsidRDefault="0042031F" w:rsidP="0042031F">
      <w:pPr>
        <w:widowControl w:val="0"/>
        <w:tabs>
          <w:tab w:val="left" w:pos="2340"/>
        </w:tabs>
        <w:suppressAutoHyphens/>
        <w:spacing w:line="240" w:lineRule="auto"/>
        <w:jc w:val="left"/>
        <w:rPr>
          <w:rFonts w:ascii="Verdana" w:hAnsi="Verdana" w:cs="Arial"/>
          <w:bCs/>
          <w:i/>
          <w:sz w:val="20"/>
        </w:rPr>
      </w:pPr>
    </w:p>
    <w:p w14:paraId="52827583" w14:textId="3A764E71" w:rsidR="0042031F" w:rsidRPr="002A6CA3" w:rsidRDefault="0042031F" w:rsidP="002A6CA3">
      <w:pPr>
        <w:widowControl w:val="0"/>
        <w:suppressAutoHyphens/>
        <w:ind w:left="2127" w:right="-993" w:hanging="1701"/>
        <w:rPr>
          <w:rFonts w:ascii="Verdana" w:hAnsi="Verdana"/>
          <w:sz w:val="20"/>
        </w:rPr>
      </w:pPr>
      <w:r w:rsidRPr="002A6CA3">
        <w:rPr>
          <w:rFonts w:ascii="Verdana" w:hAnsi="Verdana"/>
          <w:sz w:val="20"/>
        </w:rPr>
        <w:t>.............................., dn. .........................</w:t>
      </w:r>
      <w:r w:rsidRPr="002A6CA3">
        <w:rPr>
          <w:rFonts w:ascii="Verdana" w:hAnsi="Verdana"/>
          <w:sz w:val="20"/>
        </w:rPr>
        <w:tab/>
        <w:t xml:space="preserve">           </w:t>
      </w:r>
      <w:r w:rsidRPr="002A6CA3">
        <w:rPr>
          <w:rFonts w:ascii="Verdana" w:hAnsi="Verdana"/>
          <w:sz w:val="20"/>
        </w:rPr>
        <w:tab/>
      </w:r>
      <w:r w:rsidRPr="002A6CA3">
        <w:rPr>
          <w:rFonts w:ascii="Verdana" w:hAnsi="Verdana"/>
          <w:sz w:val="20"/>
        </w:rPr>
        <w:tab/>
      </w:r>
      <w:r w:rsidRPr="002A6CA3">
        <w:rPr>
          <w:rFonts w:ascii="Verdana" w:hAnsi="Verdana"/>
          <w:sz w:val="20"/>
        </w:rPr>
        <w:tab/>
      </w:r>
      <w:r w:rsidR="00797279">
        <w:rPr>
          <w:rFonts w:ascii="Verdana" w:hAnsi="Verdana"/>
          <w:sz w:val="20"/>
        </w:rPr>
        <w:tab/>
      </w:r>
      <w:r w:rsidR="00797279">
        <w:rPr>
          <w:rFonts w:ascii="Verdana" w:hAnsi="Verdana"/>
          <w:sz w:val="20"/>
        </w:rPr>
        <w:tab/>
      </w:r>
      <w:r w:rsidR="00797279">
        <w:rPr>
          <w:rFonts w:ascii="Verdana" w:hAnsi="Verdana"/>
          <w:sz w:val="20"/>
        </w:rPr>
        <w:tab/>
      </w:r>
      <w:r w:rsidR="00797279">
        <w:rPr>
          <w:rFonts w:ascii="Verdana" w:hAnsi="Verdana"/>
          <w:sz w:val="20"/>
        </w:rPr>
        <w:tab/>
      </w:r>
      <w:r w:rsidRPr="002A6CA3">
        <w:rPr>
          <w:rFonts w:ascii="Verdana" w:hAnsi="Verdana"/>
          <w:sz w:val="20"/>
        </w:rPr>
        <w:tab/>
        <w:t xml:space="preserve">   </w:t>
      </w:r>
      <w:r w:rsidR="00797279">
        <w:rPr>
          <w:rFonts w:ascii="Verdana" w:hAnsi="Verdana"/>
          <w:sz w:val="20"/>
        </w:rPr>
        <w:tab/>
      </w:r>
      <w:r w:rsidR="00797279">
        <w:rPr>
          <w:rFonts w:ascii="Verdana" w:hAnsi="Verdana"/>
          <w:sz w:val="20"/>
        </w:rPr>
        <w:tab/>
      </w:r>
      <w:r w:rsidRPr="002A6CA3">
        <w:rPr>
          <w:rFonts w:ascii="Verdana" w:hAnsi="Verdana"/>
          <w:sz w:val="20"/>
        </w:rPr>
        <w:t xml:space="preserve"> ...............................................................</w:t>
      </w:r>
    </w:p>
    <w:p w14:paraId="2478130A" w14:textId="77777777" w:rsidR="00794A5D" w:rsidRPr="002A6CA3" w:rsidRDefault="00794A5D" w:rsidP="00794A5D">
      <w:pPr>
        <w:widowControl w:val="0"/>
        <w:suppressAutoHyphens/>
        <w:spacing w:line="240" w:lineRule="auto"/>
        <w:ind w:left="5398" w:right="68"/>
        <w:jc w:val="center"/>
        <w:rPr>
          <w:rFonts w:ascii="Verdana" w:hAnsi="Verdana"/>
          <w:i/>
          <w:sz w:val="18"/>
          <w:szCs w:val="18"/>
        </w:rPr>
      </w:pPr>
      <w:r w:rsidRPr="002A6CA3">
        <w:rPr>
          <w:rFonts w:ascii="Verdana" w:hAnsi="Verdana"/>
          <w:i/>
          <w:sz w:val="18"/>
          <w:szCs w:val="18"/>
        </w:rPr>
        <w:t xml:space="preserve">podpis osoby uprawnionej/ osób uprawnionych do składania oświadczeń woli w imieniu </w:t>
      </w:r>
    </w:p>
    <w:p w14:paraId="2D7F3AB4" w14:textId="77777777" w:rsidR="00794A5D" w:rsidRPr="002A6CA3" w:rsidRDefault="00794A5D" w:rsidP="00794A5D">
      <w:pPr>
        <w:widowControl w:val="0"/>
        <w:suppressAutoHyphens/>
        <w:spacing w:line="240" w:lineRule="auto"/>
        <w:ind w:left="5398" w:right="68"/>
        <w:jc w:val="center"/>
        <w:rPr>
          <w:rFonts w:ascii="Verdana" w:hAnsi="Verdana"/>
          <w:i/>
          <w:sz w:val="18"/>
          <w:szCs w:val="18"/>
        </w:rPr>
      </w:pPr>
      <w:r w:rsidRPr="002A6CA3">
        <w:rPr>
          <w:rFonts w:ascii="Verdana" w:hAnsi="Verdana"/>
          <w:i/>
          <w:sz w:val="18"/>
          <w:szCs w:val="18"/>
        </w:rPr>
        <w:t xml:space="preserve">Wykonawcy </w:t>
      </w:r>
    </w:p>
    <w:p w14:paraId="71E2F815" w14:textId="6A443AE7" w:rsidR="0042031F" w:rsidRPr="002A6CA3" w:rsidRDefault="0042031F" w:rsidP="0042031F">
      <w:pPr>
        <w:widowControl w:val="0"/>
        <w:suppressAutoHyphens/>
        <w:spacing w:line="240" w:lineRule="auto"/>
        <w:ind w:left="5398" w:right="68"/>
        <w:jc w:val="center"/>
        <w:rPr>
          <w:rFonts w:ascii="Verdana" w:hAnsi="Verdana"/>
          <w:i/>
          <w:sz w:val="20"/>
        </w:rPr>
      </w:pPr>
      <w:r w:rsidRPr="002A6CA3">
        <w:rPr>
          <w:rFonts w:ascii="Verdana" w:hAnsi="Verdana"/>
          <w:i/>
          <w:sz w:val="20"/>
        </w:rPr>
        <w:t xml:space="preserve"> </w:t>
      </w:r>
    </w:p>
    <w:p w14:paraId="2B542123" w14:textId="77777777" w:rsidR="0042031F" w:rsidRPr="002A6CA3" w:rsidRDefault="0042031F" w:rsidP="0042031F">
      <w:pPr>
        <w:widowControl w:val="0"/>
        <w:suppressAutoHyphens/>
        <w:spacing w:line="240" w:lineRule="auto"/>
        <w:ind w:left="5398" w:right="68"/>
        <w:jc w:val="center"/>
        <w:rPr>
          <w:rFonts w:ascii="Verdana" w:hAnsi="Verdana"/>
          <w:i/>
          <w:sz w:val="20"/>
        </w:rPr>
      </w:pPr>
    </w:p>
    <w:p w14:paraId="22898609" w14:textId="7FB78410" w:rsidR="00B95166" w:rsidRPr="002A6CA3" w:rsidRDefault="00B95166" w:rsidP="00556D56">
      <w:pPr>
        <w:widowControl w:val="0"/>
        <w:suppressAutoHyphens/>
        <w:spacing w:line="240" w:lineRule="auto"/>
        <w:ind w:right="68"/>
        <w:rPr>
          <w:rFonts w:ascii="Verdana" w:hAnsi="Verdana"/>
          <w:i/>
          <w:sz w:val="20"/>
        </w:rPr>
      </w:pPr>
    </w:p>
    <w:p w14:paraId="256CBDA1" w14:textId="080D6EAF" w:rsidR="00EA7443" w:rsidRPr="002A6CA3" w:rsidRDefault="00EA7443" w:rsidP="00F3261F">
      <w:pPr>
        <w:pStyle w:val="Nagwek1"/>
        <w:keepNext w:val="0"/>
        <w:keepLines w:val="0"/>
        <w:pageBreakBefore/>
        <w:shd w:val="clear" w:color="auto" w:fill="DBE5F1" w:themeFill="accent1" w:themeFillTint="33"/>
        <w:suppressAutoHyphens/>
        <w:spacing w:before="120" w:after="120" w:line="240" w:lineRule="auto"/>
        <w:ind w:left="-284" w:right="-284"/>
        <w:rPr>
          <w:rFonts w:ascii="Verdana" w:hAnsi="Verdana" w:cstheme="minorHAnsi"/>
          <w:sz w:val="20"/>
          <w:lang w:val="pl-PL"/>
        </w:rPr>
      </w:pPr>
      <w:bookmarkStart w:id="3" w:name="_Toc515896308"/>
      <w:bookmarkStart w:id="4" w:name="_Toc122344843"/>
      <w:r w:rsidRPr="002A6CA3">
        <w:rPr>
          <w:rFonts w:ascii="Verdana" w:hAnsi="Verdana" w:cstheme="minorHAnsi"/>
          <w:sz w:val="20"/>
          <w:lang w:val="pl-PL"/>
        </w:rPr>
        <w:lastRenderedPageBreak/>
        <w:t xml:space="preserve">ZAŁĄCZNIK NR 4 DO </w:t>
      </w:r>
      <w:r w:rsidR="00904E94" w:rsidRPr="002A6CA3">
        <w:rPr>
          <w:rFonts w:ascii="Verdana" w:hAnsi="Verdana" w:cstheme="minorHAnsi"/>
          <w:sz w:val="20"/>
          <w:lang w:val="pl-PL"/>
        </w:rPr>
        <w:t>SWZ</w:t>
      </w:r>
      <w:r w:rsidRPr="002A6CA3">
        <w:rPr>
          <w:rFonts w:ascii="Verdana" w:hAnsi="Verdana" w:cstheme="minorHAnsi"/>
          <w:sz w:val="20"/>
          <w:lang w:val="pl-PL"/>
        </w:rPr>
        <w:t xml:space="preserve"> – ZOBOWIĄZANIE PODMIOTU DO ODDANIA ZASOBÓW</w:t>
      </w:r>
      <w:bookmarkEnd w:id="3"/>
      <w:bookmarkEnd w:id="4"/>
    </w:p>
    <w:p w14:paraId="57B38F3F" w14:textId="77777777" w:rsidR="00EA7443" w:rsidRPr="002A6CA3" w:rsidRDefault="00EA7443" w:rsidP="00EA7443">
      <w:pPr>
        <w:rPr>
          <w:rFonts w:ascii="Verdana" w:hAnsi="Verdana" w:cstheme="minorHAnsi"/>
          <w:sz w:val="20"/>
        </w:rPr>
      </w:pPr>
    </w:p>
    <w:tbl>
      <w:tblPr>
        <w:tblW w:w="10420" w:type="dxa"/>
        <w:tblInd w:w="-214" w:type="dxa"/>
        <w:tblLayout w:type="fixed"/>
        <w:tblCellMar>
          <w:left w:w="70" w:type="dxa"/>
          <w:right w:w="70" w:type="dxa"/>
        </w:tblCellMar>
        <w:tblLook w:val="0000" w:firstRow="0" w:lastRow="0" w:firstColumn="0" w:lastColumn="0" w:noHBand="0" w:noVBand="0"/>
      </w:tblPr>
      <w:tblGrid>
        <w:gridCol w:w="10420"/>
      </w:tblGrid>
      <w:tr w:rsidR="00EA7443" w:rsidRPr="00B1782B" w14:paraId="21FFF1ED" w14:textId="77777777" w:rsidTr="00F3261F">
        <w:tc>
          <w:tcPr>
            <w:tcW w:w="10420" w:type="dxa"/>
          </w:tcPr>
          <w:p w14:paraId="1E8B41D9" w14:textId="77777777" w:rsidR="00EA7443" w:rsidRPr="00B1782B" w:rsidRDefault="00EA7443" w:rsidP="000032C2">
            <w:pPr>
              <w:tabs>
                <w:tab w:val="left" w:pos="540"/>
              </w:tabs>
              <w:jc w:val="center"/>
              <w:rPr>
                <w:rFonts w:ascii="Verdana" w:hAnsi="Verdana" w:cstheme="minorHAnsi"/>
                <w:b/>
                <w:sz w:val="20"/>
              </w:rPr>
            </w:pPr>
            <w:r w:rsidRPr="00B1782B">
              <w:rPr>
                <w:rFonts w:ascii="Verdana" w:hAnsi="Verdana" w:cstheme="minorHAnsi"/>
                <w:b/>
                <w:iCs/>
                <w:sz w:val="20"/>
              </w:rPr>
              <w:t xml:space="preserve">Zobowiązanie </w:t>
            </w:r>
            <w:r w:rsidRPr="00B1782B">
              <w:rPr>
                <w:rFonts w:ascii="Verdana" w:hAnsi="Verdana" w:cstheme="minorHAnsi"/>
                <w:b/>
                <w:sz w:val="20"/>
              </w:rPr>
              <w:t>podmiotu do oddania Wykonawcy</w:t>
            </w:r>
          </w:p>
          <w:p w14:paraId="5F69F321" w14:textId="77777777" w:rsidR="00EA7443" w:rsidRPr="00B1782B" w:rsidRDefault="00EA7443" w:rsidP="000032C2">
            <w:pPr>
              <w:tabs>
                <w:tab w:val="left" w:pos="540"/>
              </w:tabs>
              <w:jc w:val="center"/>
              <w:rPr>
                <w:rFonts w:ascii="Verdana" w:hAnsi="Verdana" w:cstheme="minorHAnsi"/>
                <w:b/>
                <w:sz w:val="20"/>
              </w:rPr>
            </w:pPr>
            <w:r w:rsidRPr="00B1782B">
              <w:rPr>
                <w:rFonts w:ascii="Verdana" w:hAnsi="Verdana" w:cstheme="minorHAnsi"/>
                <w:b/>
                <w:sz w:val="20"/>
              </w:rPr>
              <w:t xml:space="preserve">do dyspozycji niezbędnych zasobów w trakcie realizacji Zamówienia pn.: </w:t>
            </w:r>
          </w:p>
          <w:p w14:paraId="3FD8C099" w14:textId="77777777" w:rsidR="00941448" w:rsidRDefault="00EA7443" w:rsidP="00B1782B">
            <w:pPr>
              <w:tabs>
                <w:tab w:val="left" w:pos="540"/>
              </w:tabs>
              <w:jc w:val="center"/>
              <w:rPr>
                <w:rFonts w:ascii="Verdana" w:hAnsi="Verdana" w:cstheme="minorHAnsi"/>
                <w:b/>
                <w:i/>
                <w:sz w:val="20"/>
              </w:rPr>
            </w:pPr>
            <w:r w:rsidRPr="00B1782B">
              <w:rPr>
                <w:rFonts w:ascii="Verdana" w:hAnsi="Verdana" w:cstheme="minorHAnsi"/>
                <w:b/>
                <w:sz w:val="20"/>
              </w:rPr>
              <w:t>„</w:t>
            </w:r>
            <w:r w:rsidR="00941448" w:rsidRPr="00941448">
              <w:rPr>
                <w:rFonts w:ascii="Verdana" w:hAnsi="Verdana" w:cstheme="minorHAnsi"/>
                <w:b/>
                <w:i/>
                <w:sz w:val="20"/>
              </w:rPr>
              <w:t xml:space="preserve">Pomiary okresowe emisji w PGE Energia Ciepła S.A. </w:t>
            </w:r>
          </w:p>
          <w:p w14:paraId="7EA115E5" w14:textId="1FD414C0" w:rsidR="00EA7443" w:rsidRDefault="00941448" w:rsidP="00B1782B">
            <w:pPr>
              <w:tabs>
                <w:tab w:val="left" w:pos="540"/>
              </w:tabs>
              <w:jc w:val="center"/>
              <w:rPr>
                <w:rFonts w:ascii="Verdana" w:hAnsi="Verdana" w:cstheme="minorHAnsi"/>
                <w:sz w:val="20"/>
              </w:rPr>
            </w:pPr>
            <w:r w:rsidRPr="00941448">
              <w:rPr>
                <w:rFonts w:ascii="Verdana" w:hAnsi="Verdana" w:cstheme="minorHAnsi"/>
                <w:b/>
                <w:i/>
                <w:sz w:val="20"/>
              </w:rPr>
              <w:t>oddział Elektrociepłownia w Bydgoszczy</w:t>
            </w:r>
            <w:r w:rsidR="00EA7443" w:rsidRPr="00B1782B">
              <w:rPr>
                <w:rFonts w:ascii="Verdana" w:hAnsi="Verdana" w:cstheme="minorHAnsi"/>
                <w:b/>
                <w:sz w:val="20"/>
              </w:rPr>
              <w:t>”</w:t>
            </w:r>
            <w:r w:rsidR="00EA7443" w:rsidRPr="00B1782B">
              <w:rPr>
                <w:rFonts w:ascii="Verdana" w:hAnsi="Verdana" w:cstheme="minorHAnsi"/>
                <w:sz w:val="20"/>
              </w:rPr>
              <w:t xml:space="preserve"> </w:t>
            </w:r>
          </w:p>
          <w:p w14:paraId="262CDC19" w14:textId="7E381F51" w:rsidR="00F526E5" w:rsidRDefault="00F526E5" w:rsidP="00B1782B">
            <w:pPr>
              <w:tabs>
                <w:tab w:val="left" w:pos="540"/>
              </w:tabs>
              <w:jc w:val="center"/>
              <w:rPr>
                <w:rFonts w:ascii="Verdana" w:hAnsi="Verdana" w:cstheme="minorHAnsi"/>
                <w:sz w:val="20"/>
              </w:rPr>
            </w:pPr>
            <w:r>
              <w:rPr>
                <w:rFonts w:ascii="Verdana" w:hAnsi="Verdana" w:cstheme="minorHAnsi"/>
                <w:sz w:val="20"/>
              </w:rPr>
              <w:t>w zakresie:</w:t>
            </w:r>
          </w:p>
          <w:p w14:paraId="619887AE" w14:textId="291ED7E7" w:rsidR="00F526E5" w:rsidRPr="00F526E5" w:rsidRDefault="00F526E5" w:rsidP="0038415A">
            <w:pPr>
              <w:pStyle w:val="Akapitzlist"/>
              <w:numPr>
                <w:ilvl w:val="0"/>
                <w:numId w:val="41"/>
              </w:numPr>
              <w:tabs>
                <w:tab w:val="left" w:pos="282"/>
              </w:tabs>
              <w:ind w:left="1700" w:hanging="1700"/>
              <w:jc w:val="left"/>
              <w:rPr>
                <w:rFonts w:ascii="Verdana" w:hAnsi="Verdana" w:cstheme="minorHAnsi"/>
                <w:b/>
                <w:sz w:val="20"/>
                <w:highlight w:val="lightGray"/>
              </w:rPr>
            </w:pPr>
            <w:r w:rsidRPr="00F526E5">
              <w:rPr>
                <w:rFonts w:ascii="Verdana" w:hAnsi="Verdana" w:cstheme="minorHAnsi"/>
                <w:b/>
                <w:sz w:val="20"/>
                <w:highlight w:val="lightGray"/>
              </w:rPr>
              <w:t>Części nr 1 – Pomiary okresowe w gazach odlotowych na emitorach E1.1, E1.2, E2 i E3 w EC Bydgoszcz I w zakresie pyłu, NOx, SO2 , CO, O2 i CO2.</w:t>
            </w:r>
          </w:p>
          <w:p w14:paraId="339A095C" w14:textId="1FD2B83D" w:rsidR="00F526E5" w:rsidRPr="00F526E5" w:rsidRDefault="00F526E5" w:rsidP="0038415A">
            <w:pPr>
              <w:pStyle w:val="Akapitzlist"/>
              <w:numPr>
                <w:ilvl w:val="0"/>
                <w:numId w:val="41"/>
              </w:numPr>
              <w:tabs>
                <w:tab w:val="left" w:pos="282"/>
              </w:tabs>
              <w:ind w:left="1700" w:hanging="1700"/>
              <w:jc w:val="left"/>
              <w:rPr>
                <w:rFonts w:ascii="Verdana" w:hAnsi="Verdana" w:cstheme="minorHAnsi"/>
                <w:b/>
                <w:sz w:val="20"/>
                <w:highlight w:val="lightGray"/>
              </w:rPr>
            </w:pPr>
            <w:r w:rsidRPr="00F526E5">
              <w:rPr>
                <w:rFonts w:ascii="Verdana" w:hAnsi="Verdana" w:cstheme="minorHAnsi"/>
                <w:b/>
                <w:sz w:val="20"/>
                <w:highlight w:val="lightGray"/>
              </w:rPr>
              <w:t>Części nr 2 – Pomiary okresowych w gazach odlotowych na emitorach E-1, E-2, E-IOS (EC Bydgoszcz II) w zakresie HCl i HF, metali i metaloidów oraz SO3 (E-IOS)</w:t>
            </w:r>
          </w:p>
          <w:p w14:paraId="4A165877" w14:textId="77E0FF20" w:rsidR="00F526E5" w:rsidRPr="00F526E5" w:rsidRDefault="00F526E5" w:rsidP="0038415A">
            <w:pPr>
              <w:pStyle w:val="Akapitzlist"/>
              <w:numPr>
                <w:ilvl w:val="0"/>
                <w:numId w:val="41"/>
              </w:numPr>
              <w:tabs>
                <w:tab w:val="left" w:pos="282"/>
              </w:tabs>
              <w:ind w:left="1700" w:hanging="1700"/>
              <w:jc w:val="left"/>
              <w:rPr>
                <w:rFonts w:ascii="Verdana" w:hAnsi="Verdana" w:cstheme="minorHAnsi"/>
                <w:b/>
                <w:sz w:val="20"/>
                <w:highlight w:val="lightGray"/>
              </w:rPr>
            </w:pPr>
            <w:r w:rsidRPr="00F526E5">
              <w:rPr>
                <w:rFonts w:ascii="Verdana" w:hAnsi="Verdana" w:cstheme="minorHAnsi"/>
                <w:b/>
                <w:sz w:val="20"/>
                <w:highlight w:val="lightGray"/>
              </w:rPr>
              <w:t>Cześci nr 3 – Pomiary okresowe w gazach odlotowych na emitorach E-1, E-2, E-IOS (EC Bydgoszcz II) w zakresie rtęci oraz E-3 (kocioł olejowy TOMA) w zakresie pyłu, NOx, SO2 , CO, O2 i CO2</w:t>
            </w:r>
            <w:r>
              <w:rPr>
                <w:rStyle w:val="Odwoanieprzypisudolnego"/>
                <w:rFonts w:ascii="Verdana" w:hAnsi="Verdana"/>
                <w:b/>
                <w:sz w:val="20"/>
                <w:highlight w:val="lightGray"/>
              </w:rPr>
              <w:footnoteReference w:id="8"/>
            </w:r>
          </w:p>
          <w:p w14:paraId="06A5CEEC" w14:textId="19723B05" w:rsidR="00EA7443" w:rsidRPr="008D5762" w:rsidRDefault="00EA7443" w:rsidP="00941448">
            <w:pPr>
              <w:tabs>
                <w:tab w:val="left" w:pos="540"/>
              </w:tabs>
              <w:jc w:val="center"/>
              <w:rPr>
                <w:rFonts w:ascii="Verdana" w:eastAsia="EUAlbertina-Regular-Identity-H" w:hAnsi="Verdana" w:cstheme="minorHAnsi"/>
                <w:sz w:val="20"/>
              </w:rPr>
            </w:pPr>
            <w:r w:rsidRPr="00B1782B">
              <w:rPr>
                <w:rFonts w:ascii="Verdana" w:hAnsi="Verdana" w:cstheme="minorHAnsi"/>
                <w:sz w:val="20"/>
              </w:rPr>
              <w:t>(</w:t>
            </w:r>
            <w:r w:rsidRPr="00B1782B">
              <w:rPr>
                <w:rFonts w:ascii="Verdana" w:eastAsia="EUAlbertina-Regular-Identity-H" w:hAnsi="Verdana" w:cstheme="minorHAnsi"/>
                <w:sz w:val="20"/>
              </w:rPr>
              <w:t xml:space="preserve">numer ref. postępowania: </w:t>
            </w:r>
            <w:r w:rsidR="00F3261F" w:rsidRPr="00B1782B">
              <w:rPr>
                <w:rFonts w:ascii="Verdana" w:eastAsia="EUAlbertina-Regular-Identity-H" w:hAnsi="Verdana" w:cstheme="minorHAnsi"/>
                <w:b/>
                <w:sz w:val="20"/>
              </w:rPr>
              <w:t>POST/PEC/PEC/UZI/</w:t>
            </w:r>
            <w:r w:rsidR="00941448">
              <w:rPr>
                <w:rFonts w:ascii="Verdana" w:eastAsia="EUAlbertina-Regular-Identity-H" w:hAnsi="Verdana" w:cstheme="minorHAnsi"/>
                <w:b/>
                <w:sz w:val="20"/>
              </w:rPr>
              <w:t>01011</w:t>
            </w:r>
            <w:r w:rsidR="00F3261F" w:rsidRPr="00B1782B">
              <w:rPr>
                <w:rFonts w:ascii="Verdana" w:eastAsia="EUAlbertina-Regular-Identity-H" w:hAnsi="Verdana" w:cstheme="minorHAnsi"/>
                <w:b/>
                <w:sz w:val="20"/>
              </w:rPr>
              <w:t>/2024</w:t>
            </w:r>
          </w:p>
        </w:tc>
      </w:tr>
    </w:tbl>
    <w:p w14:paraId="72F0E1CB" w14:textId="77777777" w:rsidR="00EA7443" w:rsidRPr="00B1782B" w:rsidRDefault="00EA7443" w:rsidP="00EA7443">
      <w:pPr>
        <w:tabs>
          <w:tab w:val="left" w:pos="0"/>
        </w:tabs>
        <w:autoSpaceDE w:val="0"/>
        <w:autoSpaceDN w:val="0"/>
        <w:adjustRightInd w:val="0"/>
        <w:ind w:left="1418" w:hanging="1702"/>
        <w:rPr>
          <w:rFonts w:ascii="Verdana" w:hAnsi="Verdana" w:cstheme="minorHAnsi"/>
          <w:b/>
          <w:bCs/>
          <w:sz w:val="20"/>
        </w:rPr>
      </w:pPr>
      <w:r w:rsidRPr="00B1782B">
        <w:rPr>
          <w:rFonts w:ascii="Verdana" w:hAnsi="Verdana" w:cstheme="minorHAnsi"/>
          <w:b/>
          <w:bCs/>
          <w:sz w:val="20"/>
        </w:rPr>
        <w:t>Działając w imieniu i na rzecz:</w:t>
      </w:r>
    </w:p>
    <w:p w14:paraId="1E131AA4" w14:textId="77777777" w:rsidR="00EA7443" w:rsidRPr="00B1782B" w:rsidRDefault="00EA7443" w:rsidP="00EA7443">
      <w:pPr>
        <w:tabs>
          <w:tab w:val="left" w:pos="0"/>
        </w:tabs>
        <w:autoSpaceDE w:val="0"/>
        <w:autoSpaceDN w:val="0"/>
        <w:adjustRightInd w:val="0"/>
        <w:ind w:left="1418" w:hanging="1418"/>
        <w:rPr>
          <w:rFonts w:ascii="Verdana" w:hAnsi="Verdana" w:cstheme="minorHAnsi"/>
          <w:b/>
          <w:bCs/>
          <w:sz w:val="20"/>
        </w:rPr>
      </w:pPr>
    </w:p>
    <w:tbl>
      <w:tblPr>
        <w:tblW w:w="10483"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3611"/>
        <w:gridCol w:w="2619"/>
      </w:tblGrid>
      <w:tr w:rsidR="00EA7443" w:rsidRPr="00B1782B" w14:paraId="5151D29B" w14:textId="77777777" w:rsidTr="00F3261F">
        <w:trPr>
          <w:cantSplit/>
          <w:trHeight w:val="532"/>
        </w:trPr>
        <w:tc>
          <w:tcPr>
            <w:tcW w:w="4253" w:type="dxa"/>
            <w:shd w:val="clear" w:color="auto" w:fill="DBE5F1" w:themeFill="accent1" w:themeFillTint="33"/>
            <w:vAlign w:val="center"/>
          </w:tcPr>
          <w:p w14:paraId="5DF1BCA6" w14:textId="77777777" w:rsidR="00EA7443" w:rsidRPr="00B1782B" w:rsidRDefault="00EA7443" w:rsidP="00AB4C0C">
            <w:pPr>
              <w:jc w:val="center"/>
              <w:rPr>
                <w:rFonts w:ascii="Verdana" w:hAnsi="Verdana" w:cstheme="minorHAnsi"/>
                <w:sz w:val="20"/>
              </w:rPr>
            </w:pPr>
            <w:r w:rsidRPr="00B1782B">
              <w:rPr>
                <w:rFonts w:ascii="Verdana" w:hAnsi="Verdana" w:cstheme="minorHAnsi"/>
                <w:sz w:val="20"/>
              </w:rPr>
              <w:t>Pełna nazwa podmiotu oddającego do dyspozycji niezbędne zasoby</w:t>
            </w:r>
          </w:p>
        </w:tc>
        <w:tc>
          <w:tcPr>
            <w:tcW w:w="3611" w:type="dxa"/>
            <w:shd w:val="clear" w:color="auto" w:fill="DBE5F1" w:themeFill="accent1" w:themeFillTint="33"/>
            <w:vAlign w:val="center"/>
          </w:tcPr>
          <w:p w14:paraId="1DDF198D" w14:textId="77777777" w:rsidR="00EA7443" w:rsidRPr="00B1782B" w:rsidRDefault="00EA7443" w:rsidP="000077C9">
            <w:pPr>
              <w:jc w:val="center"/>
              <w:rPr>
                <w:rFonts w:ascii="Verdana" w:hAnsi="Verdana" w:cstheme="minorHAnsi"/>
                <w:sz w:val="20"/>
              </w:rPr>
            </w:pPr>
            <w:r w:rsidRPr="00B1782B">
              <w:rPr>
                <w:rFonts w:ascii="Verdana" w:hAnsi="Verdana" w:cstheme="minorHAnsi"/>
                <w:sz w:val="20"/>
              </w:rPr>
              <w:t xml:space="preserve">Adres podmiotu </w:t>
            </w:r>
          </w:p>
        </w:tc>
        <w:tc>
          <w:tcPr>
            <w:tcW w:w="2619" w:type="dxa"/>
            <w:shd w:val="clear" w:color="auto" w:fill="DBE5F1" w:themeFill="accent1" w:themeFillTint="33"/>
            <w:vAlign w:val="center"/>
          </w:tcPr>
          <w:p w14:paraId="12E4099F" w14:textId="77777777" w:rsidR="00EA7443" w:rsidRPr="00B1782B" w:rsidRDefault="00EA7443" w:rsidP="000032C2">
            <w:pPr>
              <w:jc w:val="center"/>
              <w:rPr>
                <w:rFonts w:ascii="Verdana" w:hAnsi="Verdana" w:cstheme="minorHAnsi"/>
                <w:sz w:val="20"/>
              </w:rPr>
            </w:pPr>
            <w:r w:rsidRPr="00B1782B">
              <w:rPr>
                <w:rFonts w:ascii="Verdana" w:hAnsi="Verdana" w:cstheme="minorHAnsi"/>
                <w:sz w:val="20"/>
              </w:rPr>
              <w:t>NIP/REGON</w:t>
            </w:r>
          </w:p>
        </w:tc>
      </w:tr>
      <w:tr w:rsidR="00EA7443" w:rsidRPr="00B1782B" w14:paraId="107D0C87" w14:textId="77777777" w:rsidTr="00F3261F">
        <w:trPr>
          <w:cantSplit/>
          <w:trHeight w:val="485"/>
        </w:trPr>
        <w:tc>
          <w:tcPr>
            <w:tcW w:w="4253" w:type="dxa"/>
          </w:tcPr>
          <w:p w14:paraId="4B0966D7" w14:textId="77777777" w:rsidR="00EA7443" w:rsidRPr="00B1782B" w:rsidRDefault="00EA7443" w:rsidP="000032C2">
            <w:pPr>
              <w:jc w:val="center"/>
              <w:rPr>
                <w:rFonts w:ascii="Verdana" w:hAnsi="Verdana" w:cstheme="minorHAnsi"/>
                <w:sz w:val="20"/>
              </w:rPr>
            </w:pPr>
          </w:p>
          <w:p w14:paraId="42BB1A7A" w14:textId="77777777" w:rsidR="00EA7443" w:rsidRPr="00B1782B" w:rsidRDefault="00EA7443" w:rsidP="000032C2">
            <w:pPr>
              <w:rPr>
                <w:rFonts w:ascii="Verdana" w:hAnsi="Verdana" w:cstheme="minorHAnsi"/>
                <w:sz w:val="20"/>
              </w:rPr>
            </w:pPr>
          </w:p>
        </w:tc>
        <w:tc>
          <w:tcPr>
            <w:tcW w:w="3611" w:type="dxa"/>
          </w:tcPr>
          <w:p w14:paraId="1EF38207" w14:textId="77777777" w:rsidR="00EA7443" w:rsidRPr="00B1782B" w:rsidRDefault="00EA7443" w:rsidP="000032C2">
            <w:pPr>
              <w:jc w:val="center"/>
              <w:rPr>
                <w:rFonts w:ascii="Verdana" w:hAnsi="Verdana" w:cstheme="minorHAnsi"/>
                <w:sz w:val="20"/>
              </w:rPr>
            </w:pPr>
          </w:p>
        </w:tc>
        <w:tc>
          <w:tcPr>
            <w:tcW w:w="2619" w:type="dxa"/>
          </w:tcPr>
          <w:p w14:paraId="7ED019DC" w14:textId="77777777" w:rsidR="00EA7443" w:rsidRPr="00B1782B" w:rsidRDefault="00EA7443" w:rsidP="000032C2">
            <w:pPr>
              <w:jc w:val="center"/>
              <w:rPr>
                <w:rFonts w:ascii="Verdana" w:hAnsi="Verdana" w:cstheme="minorHAnsi"/>
                <w:sz w:val="20"/>
              </w:rPr>
            </w:pPr>
          </w:p>
        </w:tc>
      </w:tr>
    </w:tbl>
    <w:p w14:paraId="28565768" w14:textId="77777777" w:rsidR="00EA7443" w:rsidRPr="00B1782B" w:rsidRDefault="00EA7443" w:rsidP="00EA7443">
      <w:pPr>
        <w:autoSpaceDE w:val="0"/>
        <w:autoSpaceDN w:val="0"/>
        <w:adjustRightInd w:val="0"/>
        <w:rPr>
          <w:rFonts w:ascii="Verdana" w:hAnsi="Verdana" w:cstheme="minorHAnsi"/>
          <w:b/>
          <w:bCs/>
          <w:sz w:val="20"/>
        </w:rPr>
      </w:pPr>
    </w:p>
    <w:p w14:paraId="13640BBF" w14:textId="7F754E05" w:rsidR="00EA7443" w:rsidRPr="002A6CA3" w:rsidRDefault="00EA7443" w:rsidP="00EA7443">
      <w:pPr>
        <w:autoSpaceDE w:val="0"/>
        <w:autoSpaceDN w:val="0"/>
        <w:adjustRightInd w:val="0"/>
        <w:spacing w:before="120" w:after="120" w:line="240" w:lineRule="auto"/>
        <w:ind w:left="-284"/>
        <w:rPr>
          <w:rFonts w:ascii="Verdana" w:hAnsi="Verdana" w:cstheme="minorHAnsi"/>
          <w:sz w:val="20"/>
        </w:rPr>
      </w:pPr>
      <w:r w:rsidRPr="00B1782B">
        <w:rPr>
          <w:rFonts w:ascii="Verdana" w:hAnsi="Verdana" w:cstheme="minorHAnsi"/>
          <w:b/>
          <w:sz w:val="20"/>
        </w:rPr>
        <w:t>OŚWIADCZAMY</w:t>
      </w:r>
      <w:r w:rsidRPr="00B1782B">
        <w:rPr>
          <w:rFonts w:ascii="Verdana" w:hAnsi="Verdana" w:cstheme="minorHAnsi"/>
          <w:sz w:val="20"/>
        </w:rPr>
        <w:t xml:space="preserve">, iż zobowiązujemy się do oddania Wykonawcy, tj. </w:t>
      </w:r>
      <w:r w:rsidR="000F3AAE" w:rsidRPr="00B1782B">
        <w:rPr>
          <w:rFonts w:ascii="Verdana" w:hAnsi="Verdana" w:cstheme="minorHAnsi"/>
          <w:sz w:val="20"/>
          <w:highlight w:val="lightGray"/>
        </w:rPr>
        <w:t>………………………………….……...</w:t>
      </w:r>
      <w:r w:rsidR="000F3AAE" w:rsidRPr="00B1782B">
        <w:rPr>
          <w:rFonts w:ascii="Verdana" w:hAnsi="Verdana" w:cstheme="minorHAnsi"/>
          <w:sz w:val="20"/>
        </w:rPr>
        <w:t xml:space="preserve"> z </w:t>
      </w:r>
      <w:r w:rsidRPr="00B1782B">
        <w:rPr>
          <w:rFonts w:ascii="Verdana" w:hAnsi="Verdana" w:cstheme="minorHAnsi"/>
          <w:sz w:val="20"/>
        </w:rPr>
        <w:t xml:space="preserve">siedzibą w </w:t>
      </w:r>
      <w:r w:rsidRPr="00B1782B">
        <w:rPr>
          <w:rFonts w:ascii="Verdana" w:hAnsi="Verdana" w:cstheme="minorHAnsi"/>
          <w:sz w:val="20"/>
          <w:highlight w:val="lightGray"/>
        </w:rPr>
        <w:t>……………………………………..,</w:t>
      </w:r>
      <w:r w:rsidRPr="00B1782B">
        <w:rPr>
          <w:rFonts w:ascii="Verdana" w:hAnsi="Verdana" w:cstheme="minorHAnsi"/>
          <w:sz w:val="20"/>
        </w:rPr>
        <w:t xml:space="preserve"> do dyspozycji niezbędne zasoby na potrzeby realizacji przedmiotowego Zamówienia</w:t>
      </w:r>
      <w:r w:rsidR="003F6267" w:rsidRPr="00B1782B">
        <w:rPr>
          <w:rFonts w:ascii="Verdana" w:hAnsi="Verdana" w:cstheme="minorHAnsi"/>
          <w:sz w:val="20"/>
        </w:rPr>
        <w:t xml:space="preserve"> </w:t>
      </w:r>
      <w:r w:rsidRPr="00B1782B">
        <w:rPr>
          <w:rFonts w:ascii="Verdana" w:hAnsi="Verdana" w:cstheme="minorHAnsi"/>
          <w:sz w:val="20"/>
        </w:rPr>
        <w:t>w zakresie</w:t>
      </w:r>
      <w:r w:rsidRPr="002A6CA3">
        <w:rPr>
          <w:rFonts w:ascii="Verdana" w:hAnsi="Verdana" w:cstheme="minorHAnsi"/>
          <w:sz w:val="20"/>
        </w:rPr>
        <w:t xml:space="preserve">: </w:t>
      </w:r>
    </w:p>
    <w:tbl>
      <w:tblPr>
        <w:tblW w:w="1037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6"/>
        <w:gridCol w:w="1984"/>
        <w:gridCol w:w="1559"/>
        <w:gridCol w:w="2410"/>
        <w:gridCol w:w="2269"/>
      </w:tblGrid>
      <w:tr w:rsidR="00EA7443" w:rsidRPr="00624AE0" w14:paraId="7CDAEF18" w14:textId="77777777" w:rsidTr="00B1782B">
        <w:trPr>
          <w:trHeight w:val="1171"/>
        </w:trPr>
        <w:tc>
          <w:tcPr>
            <w:tcW w:w="2156" w:type="dxa"/>
            <w:shd w:val="clear" w:color="auto" w:fill="DBE5F1" w:themeFill="accent1" w:themeFillTint="33"/>
            <w:vAlign w:val="center"/>
          </w:tcPr>
          <w:p w14:paraId="0023657F" w14:textId="77777777" w:rsidR="00EA7443" w:rsidRPr="002A6CA3" w:rsidRDefault="00EA7443" w:rsidP="00AB4C0C">
            <w:pPr>
              <w:autoSpaceDE w:val="0"/>
              <w:autoSpaceDN w:val="0"/>
              <w:adjustRightInd w:val="0"/>
              <w:jc w:val="center"/>
              <w:rPr>
                <w:rFonts w:ascii="Verdana" w:hAnsi="Verdana" w:cstheme="minorHAnsi"/>
                <w:b/>
                <w:sz w:val="20"/>
              </w:rPr>
            </w:pPr>
            <w:r w:rsidRPr="002A6CA3">
              <w:rPr>
                <w:rFonts w:ascii="Verdana" w:hAnsi="Verdana" w:cstheme="minorHAnsi"/>
                <w:b/>
                <w:sz w:val="20"/>
              </w:rPr>
              <w:t>Warunek, na spełnienie którego podmiot  udostępnia zasoby</w:t>
            </w:r>
          </w:p>
        </w:tc>
        <w:tc>
          <w:tcPr>
            <w:tcW w:w="1984" w:type="dxa"/>
            <w:shd w:val="clear" w:color="auto" w:fill="DBE5F1" w:themeFill="accent1" w:themeFillTint="33"/>
            <w:vAlign w:val="center"/>
          </w:tcPr>
          <w:p w14:paraId="68F97B12" w14:textId="77777777" w:rsidR="00EA7443" w:rsidRPr="002A6CA3" w:rsidRDefault="00EA7443" w:rsidP="000032C2">
            <w:pPr>
              <w:autoSpaceDE w:val="0"/>
              <w:autoSpaceDN w:val="0"/>
              <w:adjustRightInd w:val="0"/>
              <w:jc w:val="center"/>
              <w:rPr>
                <w:rFonts w:ascii="Verdana" w:hAnsi="Verdana" w:cstheme="minorHAnsi"/>
                <w:b/>
                <w:sz w:val="20"/>
              </w:rPr>
            </w:pPr>
            <w:r w:rsidRPr="002A6CA3">
              <w:rPr>
                <w:rFonts w:ascii="Verdana" w:hAnsi="Verdana" w:cstheme="minorHAnsi"/>
                <w:b/>
                <w:sz w:val="20"/>
              </w:rPr>
              <w:t>Rodzaj zasobu</w:t>
            </w:r>
          </w:p>
        </w:tc>
        <w:tc>
          <w:tcPr>
            <w:tcW w:w="1559" w:type="dxa"/>
            <w:shd w:val="clear" w:color="auto" w:fill="DBE5F1" w:themeFill="accent1" w:themeFillTint="33"/>
            <w:vAlign w:val="center"/>
          </w:tcPr>
          <w:p w14:paraId="45F35BC0" w14:textId="77777777" w:rsidR="00EA7443" w:rsidRPr="002A6CA3" w:rsidRDefault="00EA7443" w:rsidP="000032C2">
            <w:pPr>
              <w:autoSpaceDE w:val="0"/>
              <w:autoSpaceDN w:val="0"/>
              <w:adjustRightInd w:val="0"/>
              <w:jc w:val="center"/>
              <w:rPr>
                <w:rFonts w:ascii="Verdana" w:hAnsi="Verdana" w:cstheme="minorHAnsi"/>
                <w:b/>
                <w:sz w:val="20"/>
              </w:rPr>
            </w:pPr>
            <w:r w:rsidRPr="002A6CA3">
              <w:rPr>
                <w:rFonts w:ascii="Verdana" w:hAnsi="Verdana" w:cstheme="minorHAnsi"/>
                <w:b/>
                <w:sz w:val="20"/>
              </w:rPr>
              <w:t>Zakres udostępnianych zasobów</w:t>
            </w:r>
          </w:p>
        </w:tc>
        <w:tc>
          <w:tcPr>
            <w:tcW w:w="2410" w:type="dxa"/>
            <w:shd w:val="clear" w:color="auto" w:fill="DBE5F1" w:themeFill="accent1" w:themeFillTint="33"/>
            <w:vAlign w:val="center"/>
          </w:tcPr>
          <w:p w14:paraId="2413A06E" w14:textId="77777777" w:rsidR="00EA7443" w:rsidRPr="002A6CA3" w:rsidRDefault="00EA7443" w:rsidP="000032C2">
            <w:pPr>
              <w:autoSpaceDE w:val="0"/>
              <w:autoSpaceDN w:val="0"/>
              <w:adjustRightInd w:val="0"/>
              <w:jc w:val="center"/>
              <w:rPr>
                <w:rFonts w:ascii="Verdana" w:hAnsi="Verdana" w:cstheme="minorHAnsi"/>
                <w:b/>
                <w:sz w:val="20"/>
              </w:rPr>
            </w:pPr>
            <w:r w:rsidRPr="002A6CA3">
              <w:rPr>
                <w:rFonts w:ascii="Verdana" w:hAnsi="Verdana" w:cstheme="minorHAnsi"/>
                <w:b/>
                <w:sz w:val="20"/>
              </w:rPr>
              <w:t xml:space="preserve">Sposób wykorzystania zasobów przez Wykonawcę, przy wykonywaniu zamówienia </w:t>
            </w:r>
            <w:r w:rsidR="001B63ED" w:rsidRPr="002A6CA3">
              <w:rPr>
                <w:rFonts w:ascii="Verdana" w:hAnsi="Verdana" w:cstheme="minorHAnsi"/>
                <w:b/>
                <w:sz w:val="20"/>
              </w:rPr>
              <w:t>nie</w:t>
            </w:r>
            <w:r w:rsidRPr="002A6CA3">
              <w:rPr>
                <w:rFonts w:ascii="Verdana" w:hAnsi="Verdana" w:cstheme="minorHAnsi"/>
                <w:b/>
                <w:sz w:val="20"/>
              </w:rPr>
              <w:t>publicznego</w:t>
            </w:r>
          </w:p>
        </w:tc>
        <w:tc>
          <w:tcPr>
            <w:tcW w:w="2269" w:type="dxa"/>
            <w:shd w:val="clear" w:color="auto" w:fill="DBE5F1" w:themeFill="accent1" w:themeFillTint="33"/>
            <w:vAlign w:val="center"/>
          </w:tcPr>
          <w:p w14:paraId="1FFE60F9" w14:textId="77777777" w:rsidR="00EA7443" w:rsidRPr="002A6CA3" w:rsidRDefault="00EA7443" w:rsidP="000032C2">
            <w:pPr>
              <w:autoSpaceDE w:val="0"/>
              <w:autoSpaceDN w:val="0"/>
              <w:adjustRightInd w:val="0"/>
              <w:jc w:val="center"/>
              <w:rPr>
                <w:rFonts w:ascii="Verdana" w:hAnsi="Verdana" w:cstheme="minorHAnsi"/>
                <w:b/>
                <w:sz w:val="20"/>
              </w:rPr>
            </w:pPr>
            <w:r w:rsidRPr="002A6CA3">
              <w:rPr>
                <w:rFonts w:ascii="Verdana" w:hAnsi="Verdana" w:cstheme="minorHAnsi"/>
                <w:b/>
                <w:sz w:val="20"/>
              </w:rPr>
              <w:t>Czy zasoby są udostępniane na cały okres realizacji zamówienia/umowy (TAK/NIE</w:t>
            </w:r>
            <w:r w:rsidRPr="002A6CA3">
              <w:rPr>
                <w:rFonts w:ascii="Verdana" w:hAnsi="Verdana" w:cstheme="minorHAnsi"/>
                <w:b/>
                <w:sz w:val="20"/>
                <w:vertAlign w:val="superscript"/>
              </w:rPr>
              <w:footnoteReference w:id="9"/>
            </w:r>
            <w:r w:rsidRPr="002A6CA3">
              <w:rPr>
                <w:rFonts w:ascii="Verdana" w:hAnsi="Verdana" w:cstheme="minorHAnsi"/>
                <w:b/>
                <w:sz w:val="20"/>
              </w:rPr>
              <w:t>)</w:t>
            </w:r>
          </w:p>
        </w:tc>
      </w:tr>
      <w:tr w:rsidR="00EA7443" w:rsidRPr="00624AE0" w14:paraId="4627295B" w14:textId="77777777" w:rsidTr="00F526E5">
        <w:trPr>
          <w:trHeight w:val="451"/>
        </w:trPr>
        <w:tc>
          <w:tcPr>
            <w:tcW w:w="2156" w:type="dxa"/>
            <w:shd w:val="clear" w:color="auto" w:fill="F2F2F2" w:themeFill="background1" w:themeFillShade="F2"/>
            <w:vAlign w:val="center"/>
          </w:tcPr>
          <w:p w14:paraId="479D767F" w14:textId="4A21054A" w:rsidR="00F3261F" w:rsidRPr="00F3261F" w:rsidRDefault="00F3261F" w:rsidP="00F3261F">
            <w:pPr>
              <w:autoSpaceDE w:val="0"/>
              <w:autoSpaceDN w:val="0"/>
              <w:adjustRightInd w:val="0"/>
              <w:spacing w:line="240" w:lineRule="auto"/>
              <w:jc w:val="center"/>
              <w:rPr>
                <w:rFonts w:ascii="Verdana" w:hAnsi="Verdana" w:cstheme="minorHAnsi"/>
                <w:sz w:val="20"/>
              </w:rPr>
            </w:pPr>
            <w:r w:rsidRPr="00F3261F">
              <w:rPr>
                <w:rFonts w:ascii="Verdana" w:hAnsi="Verdana" w:cstheme="minorHAnsi"/>
                <w:sz w:val="20"/>
              </w:rPr>
              <w:t xml:space="preserve">Zasoby </w:t>
            </w:r>
          </w:p>
        </w:tc>
        <w:tc>
          <w:tcPr>
            <w:tcW w:w="1984" w:type="dxa"/>
            <w:shd w:val="clear" w:color="auto" w:fill="F2F2F2" w:themeFill="background1" w:themeFillShade="F2"/>
            <w:vAlign w:val="center"/>
          </w:tcPr>
          <w:p w14:paraId="7ED7AFDD" w14:textId="301AC83B" w:rsidR="00EA7443" w:rsidRPr="00F3261F" w:rsidRDefault="00F3261F" w:rsidP="00F3261F">
            <w:pPr>
              <w:autoSpaceDE w:val="0"/>
              <w:autoSpaceDN w:val="0"/>
              <w:adjustRightInd w:val="0"/>
              <w:jc w:val="center"/>
              <w:rPr>
                <w:rFonts w:ascii="Verdana" w:hAnsi="Verdana" w:cstheme="minorHAnsi"/>
                <w:i/>
                <w:sz w:val="20"/>
              </w:rPr>
            </w:pPr>
            <w:r w:rsidRPr="00F3261F">
              <w:rPr>
                <w:rFonts w:ascii="Verdana" w:hAnsi="Verdana" w:cstheme="minorHAnsi"/>
                <w:i/>
                <w:sz w:val="20"/>
              </w:rPr>
              <w:t>Laboratorium</w:t>
            </w:r>
          </w:p>
        </w:tc>
        <w:tc>
          <w:tcPr>
            <w:tcW w:w="1559" w:type="dxa"/>
            <w:vAlign w:val="center"/>
          </w:tcPr>
          <w:p w14:paraId="3382A74C" w14:textId="77777777" w:rsidR="00EA7443" w:rsidRPr="00F3261F" w:rsidRDefault="00EA7443" w:rsidP="000032C2">
            <w:pPr>
              <w:autoSpaceDE w:val="0"/>
              <w:autoSpaceDN w:val="0"/>
              <w:adjustRightInd w:val="0"/>
              <w:rPr>
                <w:rFonts w:ascii="Verdana" w:hAnsi="Verdana" w:cstheme="minorHAnsi"/>
                <w:sz w:val="20"/>
              </w:rPr>
            </w:pPr>
          </w:p>
        </w:tc>
        <w:tc>
          <w:tcPr>
            <w:tcW w:w="2410" w:type="dxa"/>
            <w:vAlign w:val="center"/>
          </w:tcPr>
          <w:p w14:paraId="3658EBBF" w14:textId="77777777" w:rsidR="00EA7443" w:rsidRPr="002A6CA3" w:rsidRDefault="00EA7443" w:rsidP="000032C2">
            <w:pPr>
              <w:autoSpaceDE w:val="0"/>
              <w:autoSpaceDN w:val="0"/>
              <w:adjustRightInd w:val="0"/>
              <w:rPr>
                <w:rFonts w:ascii="Verdana" w:hAnsi="Verdana" w:cstheme="minorHAnsi"/>
                <w:sz w:val="20"/>
              </w:rPr>
            </w:pPr>
          </w:p>
        </w:tc>
        <w:tc>
          <w:tcPr>
            <w:tcW w:w="2269" w:type="dxa"/>
            <w:vAlign w:val="center"/>
          </w:tcPr>
          <w:p w14:paraId="0C58CFC3" w14:textId="77777777" w:rsidR="00EA7443" w:rsidRPr="002A6CA3" w:rsidRDefault="00EA7443" w:rsidP="000032C2">
            <w:pPr>
              <w:autoSpaceDE w:val="0"/>
              <w:autoSpaceDN w:val="0"/>
              <w:adjustRightInd w:val="0"/>
              <w:rPr>
                <w:rFonts w:ascii="Verdana" w:hAnsi="Verdana" w:cstheme="minorHAnsi"/>
                <w:sz w:val="20"/>
              </w:rPr>
            </w:pPr>
          </w:p>
        </w:tc>
      </w:tr>
    </w:tbl>
    <w:p w14:paraId="676A66C4" w14:textId="77777777" w:rsidR="00EA7443" w:rsidRPr="002A6CA3" w:rsidRDefault="00EA7443" w:rsidP="00EA7443">
      <w:pPr>
        <w:autoSpaceDE w:val="0"/>
        <w:autoSpaceDN w:val="0"/>
        <w:adjustRightInd w:val="0"/>
        <w:ind w:left="-284"/>
        <w:rPr>
          <w:rFonts w:ascii="Verdana" w:hAnsi="Verdana" w:cstheme="minorHAnsi"/>
          <w:i/>
          <w:sz w:val="20"/>
        </w:rPr>
      </w:pPr>
      <w:r w:rsidRPr="002A6CA3">
        <w:rPr>
          <w:rFonts w:ascii="Verdana" w:hAnsi="Verdana" w:cstheme="minorHAnsi"/>
          <w:b/>
          <w:i/>
          <w:sz w:val="20"/>
        </w:rPr>
        <w:t xml:space="preserve">Uwaga: </w:t>
      </w:r>
      <w:r w:rsidRPr="002A6CA3">
        <w:rPr>
          <w:rFonts w:ascii="Verdana" w:hAnsi="Verdana" w:cstheme="minorHAnsi"/>
          <w:i/>
          <w:sz w:val="20"/>
        </w:rPr>
        <w:t xml:space="preserve">Prosimy nie modyfikować pól tabeli oznaczonych kolorem szarym. Podmiot </w:t>
      </w:r>
      <w:r w:rsidR="00AB4C0C" w:rsidRPr="002A6CA3">
        <w:rPr>
          <w:rFonts w:ascii="Verdana" w:hAnsi="Verdana" w:cstheme="minorHAnsi"/>
          <w:i/>
          <w:sz w:val="20"/>
        </w:rPr>
        <w:t>uz</w:t>
      </w:r>
      <w:r w:rsidRPr="002A6CA3">
        <w:rPr>
          <w:rFonts w:ascii="Verdana" w:hAnsi="Verdana" w:cstheme="minorHAnsi"/>
          <w:i/>
          <w:sz w:val="20"/>
        </w:rPr>
        <w:t>upełnia jedynie te pola (wiersze tabeli) w odniesieniu do których udostępnia zasoby. Pozostałe wiersze należy przekreślić, pozostawić puste lub usunąć.</w:t>
      </w:r>
    </w:p>
    <w:p w14:paraId="77F55DD1" w14:textId="77777777" w:rsidR="00EA7443" w:rsidRPr="002A6CA3" w:rsidRDefault="00EA7443" w:rsidP="00EA7443">
      <w:pPr>
        <w:rPr>
          <w:rFonts w:ascii="Verdana" w:hAnsi="Verdana" w:cstheme="minorHAnsi"/>
          <w:bCs/>
          <w:iCs/>
          <w:sz w:val="20"/>
        </w:rPr>
      </w:pPr>
    </w:p>
    <w:p w14:paraId="7FE3A76C" w14:textId="77777777" w:rsidR="003032AD" w:rsidRDefault="00A23FDE" w:rsidP="00A23FDE">
      <w:pPr>
        <w:ind w:left="-142"/>
        <w:jc w:val="left"/>
        <w:rPr>
          <w:rFonts w:ascii="Verdana" w:hAnsi="Verdana" w:cstheme="minorHAnsi"/>
          <w:bCs/>
          <w:iCs/>
          <w:sz w:val="20"/>
        </w:rPr>
      </w:pPr>
      <w:r w:rsidRPr="00A23FDE">
        <w:rPr>
          <w:rFonts w:ascii="Verdana" w:hAnsi="Verdana" w:cstheme="minorHAnsi"/>
          <w:bCs/>
          <w:iCs/>
          <w:sz w:val="20"/>
        </w:rPr>
        <w:t>Oświadczamy, że nie zachodzą wobec nas podstawy wykluczenia, o których mowa w</w:t>
      </w:r>
      <w:r w:rsidR="003032AD">
        <w:rPr>
          <w:rFonts w:ascii="Verdana" w:hAnsi="Verdana" w:cstheme="minorHAnsi"/>
          <w:bCs/>
          <w:iCs/>
          <w:sz w:val="20"/>
        </w:rPr>
        <w:t xml:space="preserve"> pkt. 14.2.10 – 14.2.13 SWZ. </w:t>
      </w:r>
    </w:p>
    <w:p w14:paraId="1EFB8130" w14:textId="77777777" w:rsidR="00A23FDE" w:rsidRDefault="00A23FDE" w:rsidP="002A6CA3">
      <w:pPr>
        <w:ind w:left="4254"/>
        <w:jc w:val="left"/>
        <w:rPr>
          <w:rFonts w:ascii="Verdana" w:hAnsi="Verdana" w:cstheme="minorHAnsi"/>
          <w:bCs/>
          <w:iCs/>
          <w:sz w:val="20"/>
        </w:rPr>
      </w:pPr>
    </w:p>
    <w:p w14:paraId="1B1D1B5B" w14:textId="08D7F18C" w:rsidR="00EA7443" w:rsidRPr="002A6CA3" w:rsidRDefault="00EA7443" w:rsidP="002A6CA3">
      <w:pPr>
        <w:ind w:left="4254"/>
        <w:jc w:val="left"/>
        <w:rPr>
          <w:rFonts w:ascii="Verdana" w:hAnsi="Verdana" w:cstheme="minorHAnsi"/>
          <w:bCs/>
          <w:iCs/>
          <w:sz w:val="20"/>
        </w:rPr>
      </w:pPr>
      <w:r w:rsidRPr="002A6CA3">
        <w:rPr>
          <w:rFonts w:ascii="Verdana" w:hAnsi="Verdana" w:cstheme="minorHAnsi"/>
          <w:bCs/>
          <w:iCs/>
          <w:sz w:val="20"/>
        </w:rPr>
        <w:lastRenderedPageBreak/>
        <w:t xml:space="preserve">                                                                               ............................................................................</w:t>
      </w:r>
    </w:p>
    <w:p w14:paraId="46AF326C" w14:textId="534C4E30" w:rsidR="00EA7443" w:rsidRPr="002A6CA3" w:rsidRDefault="00EA7443" w:rsidP="00EA7443">
      <w:pPr>
        <w:autoSpaceDE w:val="0"/>
        <w:autoSpaceDN w:val="0"/>
        <w:adjustRightInd w:val="0"/>
        <w:ind w:left="4963"/>
        <w:rPr>
          <w:rFonts w:ascii="Verdana" w:hAnsi="Verdana" w:cstheme="minorHAnsi"/>
          <w:i/>
          <w:sz w:val="18"/>
          <w:szCs w:val="18"/>
        </w:rPr>
      </w:pPr>
      <w:r w:rsidRPr="002A6CA3">
        <w:rPr>
          <w:rFonts w:ascii="Verdana" w:hAnsi="Verdana" w:cstheme="minorHAnsi"/>
          <w:i/>
          <w:sz w:val="18"/>
          <w:szCs w:val="18"/>
        </w:rPr>
        <w:t xml:space="preserve">podpis  osoby umocowanej / osób umocowanych do złożenia podpisu </w:t>
      </w:r>
      <w:r w:rsidRPr="002A6CA3">
        <w:rPr>
          <w:rFonts w:ascii="Verdana" w:hAnsi="Verdana" w:cstheme="minorHAnsi"/>
          <w:b/>
          <w:i/>
          <w:sz w:val="18"/>
          <w:szCs w:val="18"/>
        </w:rPr>
        <w:t>w imieniu podmiotu oddającego do dyspozycji niezbęd</w:t>
      </w:r>
      <w:r w:rsidR="006C38EF" w:rsidRPr="002A6CA3">
        <w:rPr>
          <w:rFonts w:ascii="Verdana" w:hAnsi="Verdana" w:cstheme="minorHAnsi"/>
          <w:b/>
          <w:i/>
          <w:sz w:val="18"/>
          <w:szCs w:val="18"/>
        </w:rPr>
        <w:t>n</w:t>
      </w:r>
      <w:r w:rsidRPr="002A6CA3">
        <w:rPr>
          <w:rFonts w:ascii="Verdana" w:hAnsi="Verdana" w:cstheme="minorHAnsi"/>
          <w:b/>
          <w:i/>
          <w:sz w:val="18"/>
          <w:szCs w:val="18"/>
        </w:rPr>
        <w:t>e  zasoby</w:t>
      </w:r>
    </w:p>
    <w:p w14:paraId="580EC388" w14:textId="433CD3ED" w:rsidR="00BB6D2B" w:rsidRDefault="00BB6D2B">
      <w:pPr>
        <w:spacing w:line="240" w:lineRule="auto"/>
        <w:jc w:val="left"/>
        <w:rPr>
          <w:rFonts w:ascii="Verdana" w:hAnsi="Verdana" w:cstheme="minorHAnsi"/>
          <w:b/>
          <w:caps/>
          <w:kern w:val="28"/>
          <w:sz w:val="20"/>
        </w:rPr>
      </w:pPr>
      <w:bookmarkStart w:id="5" w:name="_Toc122344844"/>
      <w:bookmarkStart w:id="6" w:name="_GoBack"/>
      <w:bookmarkEnd w:id="5"/>
      <w:bookmarkEnd w:id="6"/>
    </w:p>
    <w:sectPr w:rsidR="00BB6D2B" w:rsidSect="006137D0">
      <w:headerReference w:type="default" r:id="rId12"/>
      <w:footerReference w:type="default" r:id="rId13"/>
      <w:headerReference w:type="first" r:id="rId14"/>
      <w:pgSz w:w="11909" w:h="16834" w:code="9"/>
      <w:pgMar w:top="567" w:right="710" w:bottom="992" w:left="992" w:header="567" w:footer="278" w:gutter="0"/>
      <w:pgBorders>
        <w:top w:val="twistedLines1" w:sz="5" w:space="24" w:color="17365D" w:themeColor="text2" w:themeShade="BF"/>
        <w:left w:val="twistedLines1" w:sz="5" w:space="24" w:color="17365D" w:themeColor="text2" w:themeShade="BF"/>
        <w:bottom w:val="twistedLines1" w:sz="5" w:space="24" w:color="17365D" w:themeColor="text2" w:themeShade="BF"/>
        <w:right w:val="twistedLines1" w:sz="5" w:space="24" w:color="17365D" w:themeColor="text2" w:themeShade="BF"/>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44361A" w14:textId="77777777" w:rsidR="003A010C" w:rsidRDefault="003A010C">
      <w:r>
        <w:separator/>
      </w:r>
    </w:p>
  </w:endnote>
  <w:endnote w:type="continuationSeparator" w:id="0">
    <w:p w14:paraId="64B9B6C2" w14:textId="77777777" w:rsidR="003A010C" w:rsidRDefault="003A01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81"/>
    <w:family w:val="auto"/>
    <w:notTrueType/>
    <w:pitch w:val="default"/>
    <w:sig w:usb0="00000001" w:usb1="09060000" w:usb2="00000010" w:usb3="00000000" w:csb0="0008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altName w:val="Arial Unicode MS"/>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 w:name="EUAlbertina-Regular-Identity-H">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2CF7AC" w14:textId="77777777" w:rsidR="00565605" w:rsidRPr="0072383F" w:rsidRDefault="00565605"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p w14:paraId="4726655D" w14:textId="3D45E769" w:rsidR="00565605" w:rsidRPr="00796896" w:rsidRDefault="00565605" w:rsidP="00796896">
    <w:pPr>
      <w:tabs>
        <w:tab w:val="center" w:pos="5102"/>
      </w:tabs>
      <w:spacing w:after="120" w:line="240" w:lineRule="auto"/>
      <w:jc w:val="center"/>
      <w:rPr>
        <w:rFonts w:ascii="Arial" w:hAnsi="Arial" w:cs="Arial"/>
        <w:sz w:val="20"/>
        <w:lang w:eastAsia="pl-PL"/>
      </w:rPr>
    </w:pPr>
  </w:p>
  <w:p w14:paraId="270B7F7F" w14:textId="77777777" w:rsidR="00565605" w:rsidRDefault="0056560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188863" w14:textId="77777777" w:rsidR="003A010C" w:rsidRDefault="003A010C">
      <w:r>
        <w:separator/>
      </w:r>
    </w:p>
  </w:footnote>
  <w:footnote w:type="continuationSeparator" w:id="0">
    <w:p w14:paraId="416469FA" w14:textId="77777777" w:rsidR="003A010C" w:rsidRDefault="003A010C">
      <w:r>
        <w:continuationSeparator/>
      </w:r>
    </w:p>
  </w:footnote>
  <w:footnote w:id="1">
    <w:p w14:paraId="76090856" w14:textId="77777777" w:rsidR="00565605" w:rsidRPr="002A6CA3" w:rsidRDefault="00565605" w:rsidP="0042031F">
      <w:pPr>
        <w:pStyle w:val="Tekstprzypisudolnego"/>
        <w:jc w:val="both"/>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W przypadku konsorcjum należy wpisać wszystkich wykonawców oraz wskazać lidera.</w:t>
      </w:r>
    </w:p>
  </w:footnote>
  <w:footnote w:id="2">
    <w:p w14:paraId="6E229157" w14:textId="341DAF61" w:rsidR="00BB6D2B" w:rsidRDefault="00BB6D2B">
      <w:pPr>
        <w:pStyle w:val="Tekstprzypisudolnego"/>
      </w:pPr>
      <w:r>
        <w:rPr>
          <w:rStyle w:val="Odwoanieprzypisudolnego"/>
        </w:rPr>
        <w:footnoteRef/>
      </w:r>
      <w:r>
        <w:t xml:space="preserve"> Należy podać wartości oferty dla części postępowania, na które Wykonawca składa ofertę. Zapisy dotyczące części, na które Wykonawca oferty nie składa należy wykreślić.</w:t>
      </w:r>
    </w:p>
  </w:footnote>
  <w:footnote w:id="3">
    <w:p w14:paraId="5391D389" w14:textId="77777777" w:rsidR="00565605" w:rsidRPr="002A6CA3" w:rsidDel="00900F4B" w:rsidRDefault="00565605" w:rsidP="0042031F">
      <w:pPr>
        <w:pStyle w:val="Tekstprzypisudolnego"/>
        <w:rPr>
          <w:del w:id="2" w:author="Auto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Niewłaściwe skreślić</w:t>
      </w:r>
    </w:p>
  </w:footnote>
  <w:footnote w:id="4">
    <w:p w14:paraId="3865849E" w14:textId="77777777" w:rsidR="00565605" w:rsidRPr="002A6CA3" w:rsidRDefault="00565605" w:rsidP="003F6267">
      <w:pPr>
        <w:pStyle w:val="Tekstprzypisudolnego"/>
        <w:jc w:val="both"/>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Niewłaściwe skreślić</w:t>
      </w:r>
    </w:p>
  </w:footnote>
  <w:footnote w:id="5">
    <w:p w14:paraId="299D70D3" w14:textId="77777777" w:rsidR="00565605" w:rsidRPr="002A6CA3" w:rsidRDefault="00565605" w:rsidP="003F6267">
      <w:pPr>
        <w:pStyle w:val="Default"/>
        <w:jc w:val="both"/>
        <w:rPr>
          <w:rFonts w:ascii="Verdana" w:eastAsiaTheme="minorHAnsi" w:hAnsi="Verdana" w:cstheme="minorHAnsi"/>
          <w:color w:val="auto"/>
          <w:sz w:val="18"/>
          <w:szCs w:val="18"/>
          <w:lang w:eastAsia="en-US"/>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w:t>
      </w:r>
      <w:r w:rsidRPr="002A6CA3">
        <w:rPr>
          <w:rFonts w:ascii="Verdana" w:eastAsiaTheme="minorHAnsi" w:hAnsi="Verdana" w:cstheme="minorHAnsi"/>
          <w:sz w:val="18"/>
          <w:szCs w:val="18"/>
          <w:lang w:eastAsia="en-US"/>
        </w:rPr>
        <w:t xml:space="preserve">mikroprzedsiębiorca – oznacza przedsiębiorcę, który w co najmniej jednym roku z dwóch ostatnich lat obrotowych spełniał łącznie następujące warunki:  zatrudniał średniorocznie mniej niż 10 pracowników oraz osiągnął roczny obrót netto ze sprzedaży towarów, wyrobów i usług oraz z operacji finansowych nieprzekraczający równowartości w złotych 2 milionów euro, lub sumy aktywów jego bilansu sporządzonego na </w:t>
      </w:r>
      <w:r w:rsidRPr="002A6CA3">
        <w:rPr>
          <w:rFonts w:ascii="Verdana" w:eastAsiaTheme="minorHAnsi" w:hAnsi="Verdana" w:cstheme="minorHAnsi"/>
          <w:color w:val="auto"/>
          <w:sz w:val="18"/>
          <w:szCs w:val="18"/>
          <w:lang w:eastAsia="en-US"/>
        </w:rPr>
        <w:t xml:space="preserve">koniec jednego z tych lat nie przekroczyły równowartości w złotych 2 milionów euro; </w:t>
      </w:r>
    </w:p>
    <w:p w14:paraId="17FE16D0" w14:textId="77777777" w:rsidR="00565605" w:rsidRPr="002A6CA3" w:rsidRDefault="00565605" w:rsidP="003F6267">
      <w:pPr>
        <w:autoSpaceDE w:val="0"/>
        <w:autoSpaceDN w:val="0"/>
        <w:adjustRightInd w:val="0"/>
        <w:spacing w:line="240" w:lineRule="auto"/>
        <w:rPr>
          <w:rFonts w:ascii="Verdana" w:eastAsiaTheme="minorHAnsi" w:hAnsi="Verdana" w:cstheme="minorHAnsi"/>
          <w:sz w:val="18"/>
          <w:szCs w:val="18"/>
        </w:rPr>
      </w:pPr>
      <w:r w:rsidRPr="002A6CA3">
        <w:rPr>
          <w:rFonts w:ascii="Verdana" w:eastAsiaTheme="minorHAnsi" w:hAnsi="Verdana" w:cstheme="minorHAnsi"/>
          <w:sz w:val="18"/>
          <w:szCs w:val="18"/>
        </w:rPr>
        <w:t xml:space="preserve">mały przedsiębiorca – oznacza przedsiębiorcę, który w co najmniej jednym roku z dwóch ostatnich lat obrotowych spełniał łącznie następujące warunki: zatrudniał średniorocznie mniej niż 50 pracowników oraz  osiągnął roczny obrót netto ze sprzedaży towarów, wyrobów i usług oraz z operacji finansowych nieprzekraczający równowartości w złotych 10 milionów euro, lub sumy aktywów jego bilansu sporządzonego na koniec jednego z tych lat nie przekroczyły równowartości w złotych 10 milionów euro </w:t>
      </w:r>
    </w:p>
    <w:p w14:paraId="09BDD9F8" w14:textId="77777777" w:rsidR="00565605" w:rsidRPr="002A6CA3" w:rsidRDefault="00565605" w:rsidP="003F6267">
      <w:pPr>
        <w:autoSpaceDE w:val="0"/>
        <w:autoSpaceDN w:val="0"/>
        <w:adjustRightInd w:val="0"/>
        <w:spacing w:line="240" w:lineRule="auto"/>
        <w:rPr>
          <w:rFonts w:ascii="Verdana" w:hAnsi="Verdana" w:cstheme="minorHAnsi"/>
          <w:sz w:val="18"/>
          <w:szCs w:val="18"/>
        </w:rPr>
      </w:pPr>
      <w:r w:rsidRPr="002A6CA3">
        <w:rPr>
          <w:rFonts w:ascii="Verdana" w:eastAsiaTheme="minorHAnsi" w:hAnsi="Verdana" w:cstheme="minorHAnsi"/>
          <w:sz w:val="18"/>
          <w:szCs w:val="18"/>
        </w:rPr>
        <w:t xml:space="preserve">średni przedsiębiorca – oznacza przedsiębiorcę, który w co najmniej jednym roku z dwóch ostatnich lat obrotowych spełniał łącznie następujące warunki: zatrudniał średniorocznie mniej niż 250 pracowników oraz </w:t>
      </w:r>
      <w:r w:rsidRPr="002A6CA3">
        <w:rPr>
          <w:rFonts w:ascii="Verdana" w:hAnsi="Verdana" w:cstheme="minorHAnsi"/>
          <w:sz w:val="18"/>
          <w:szCs w:val="18"/>
        </w:rPr>
        <w:t>osiągnął roczny obrót netto ze sprzedaży towarów, wyrobów i usług oraz z operacji finansowych nieprzekraczający równowartości w złotych 50 milionów euro, lub sumy aktywów jego bilansu sporządzonego na koniec jednego z tych lat nie przekroczyły równowartości w złotych 43 milionów euro</w:t>
      </w:r>
    </w:p>
  </w:footnote>
  <w:footnote w:id="6">
    <w:p w14:paraId="535FBF9B" w14:textId="574DB4B3" w:rsidR="00565605" w:rsidRPr="002A6CA3" w:rsidRDefault="00565605" w:rsidP="0042031F">
      <w:pPr>
        <w:pStyle w:val="Tekstprzypisudolnego"/>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Niewłaściwe skreślić</w:t>
      </w:r>
      <w:r>
        <w:rPr>
          <w:rFonts w:ascii="Verdana" w:hAnsi="Verdana" w:cstheme="minorHAnsi"/>
          <w:sz w:val="18"/>
          <w:szCs w:val="18"/>
        </w:rPr>
        <w:t xml:space="preserve">. </w:t>
      </w:r>
      <w:r>
        <w:rPr>
          <w:rFonts w:ascii="Verdana" w:hAnsi="Verdana" w:cstheme="minorHAnsi"/>
          <w:sz w:val="18"/>
          <w:szCs w:val="18"/>
        </w:rPr>
        <w:br/>
        <w:t xml:space="preserve">- brak skreślenia oznacza, że Wykonawca </w:t>
      </w:r>
      <w:r w:rsidRPr="00900F4B">
        <w:rPr>
          <w:rFonts w:ascii="Verdana" w:hAnsi="Verdana" w:cstheme="minorHAnsi"/>
          <w:sz w:val="18"/>
          <w:szCs w:val="18"/>
        </w:rPr>
        <w:t>przy re</w:t>
      </w:r>
      <w:r>
        <w:rPr>
          <w:rFonts w:ascii="Verdana" w:hAnsi="Verdana" w:cstheme="minorHAnsi"/>
          <w:sz w:val="18"/>
          <w:szCs w:val="18"/>
        </w:rPr>
        <w:t xml:space="preserve">alizacji zamówienia nie będzie korzystać z </w:t>
      </w:r>
      <w:r w:rsidRPr="00900F4B">
        <w:rPr>
          <w:rFonts w:ascii="Verdana" w:hAnsi="Verdana" w:cstheme="minorHAnsi"/>
          <w:sz w:val="18"/>
          <w:szCs w:val="18"/>
        </w:rPr>
        <w:t>podwykonawców</w:t>
      </w:r>
      <w:r>
        <w:rPr>
          <w:rFonts w:ascii="Verdana" w:hAnsi="Verdana" w:cstheme="minorHAnsi"/>
          <w:sz w:val="18"/>
          <w:szCs w:val="18"/>
        </w:rPr>
        <w:t>.</w:t>
      </w:r>
    </w:p>
  </w:footnote>
  <w:footnote w:id="7">
    <w:p w14:paraId="1B468636" w14:textId="77777777" w:rsidR="00565605" w:rsidRPr="002A6CA3" w:rsidRDefault="00565605" w:rsidP="0042031F">
      <w:pPr>
        <w:pStyle w:val="Tekstprzypisudolnego"/>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 niepotrzebne skreślić</w:t>
      </w:r>
    </w:p>
    <w:p w14:paraId="7B97847B" w14:textId="77777777" w:rsidR="00565605" w:rsidRPr="003F6267" w:rsidRDefault="00565605" w:rsidP="0042031F">
      <w:pPr>
        <w:pStyle w:val="Tekstprzypisudolnego"/>
        <w:jc w:val="both"/>
        <w:rPr>
          <w:rFonts w:asciiTheme="minorHAnsi" w:hAnsiTheme="minorHAnsi" w:cstheme="minorHAnsi"/>
          <w:sz w:val="14"/>
          <w:szCs w:val="14"/>
        </w:rPr>
      </w:pPr>
      <w:r w:rsidRPr="002A6CA3">
        <w:rPr>
          <w:rFonts w:ascii="Verdana" w:hAnsi="Verdana" w:cstheme="minorHAnsi"/>
          <w:sz w:val="18"/>
          <w:szCs w:val="18"/>
        </w:rPr>
        <w:t>- brak skreślenia oznacza, że Wykonawca spełnia warunki udziału w postępowaniu samodzielnie. W sytuacji powoływania się na zasoby innego podmiotu konieczne jest złożenie zobowiązania tego podmiotu do oddania do dyspozycji Wykonawcy swoich zasobów Wykonawcy.</w:t>
      </w:r>
    </w:p>
  </w:footnote>
  <w:footnote w:id="8">
    <w:p w14:paraId="0DA8659D" w14:textId="2C17EB3D" w:rsidR="00F526E5" w:rsidRDefault="00F526E5">
      <w:pPr>
        <w:pStyle w:val="Tekstprzypisudolnego"/>
      </w:pPr>
      <w:r>
        <w:rPr>
          <w:rStyle w:val="Odwoanieprzypisudolnego"/>
        </w:rPr>
        <w:footnoteRef/>
      </w:r>
      <w:r>
        <w:t xml:space="preserve"> Należy pozostawić tytuły części zamówienia, dla których podmito udostępnia zasoby. Tytuły części, których nie dotyczy zobowiązanie należy wykreślić.</w:t>
      </w:r>
    </w:p>
  </w:footnote>
  <w:footnote w:id="9">
    <w:p w14:paraId="7EC24BBB" w14:textId="77777777" w:rsidR="00565605" w:rsidRPr="002A6CA3" w:rsidRDefault="00565605" w:rsidP="00EA7443">
      <w:pPr>
        <w:pStyle w:val="Tekstprzypisudolnego"/>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Jeśli NIE - prosimy wskazać okres/etap realizacji zamówienia/umowy w sprawie zamówienia na jaki będą udostępnione zasoby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6"/>
      <w:gridCol w:w="8155"/>
    </w:tblGrid>
    <w:tr w:rsidR="00565605" w:rsidRPr="00796896" w14:paraId="3F4BF1E1" w14:textId="77777777" w:rsidTr="006D2FD7">
      <w:trPr>
        <w:trHeight w:val="841"/>
      </w:trPr>
      <w:tc>
        <w:tcPr>
          <w:tcW w:w="1946" w:type="dxa"/>
        </w:tcPr>
        <w:p w14:paraId="1077972E" w14:textId="77777777" w:rsidR="00565605" w:rsidRPr="00796896" w:rsidRDefault="00565605" w:rsidP="00121BD7">
          <w:pPr>
            <w:tabs>
              <w:tab w:val="left" w:pos="3840"/>
            </w:tabs>
            <w:spacing w:line="240" w:lineRule="auto"/>
            <w:jc w:val="left"/>
            <w:rPr>
              <w:sz w:val="16"/>
              <w:szCs w:val="16"/>
              <w:lang w:eastAsia="pl-PL"/>
            </w:rPr>
          </w:pPr>
          <w:r w:rsidRPr="00796896">
            <w:rPr>
              <w:rFonts w:ascii="Arial" w:hAnsi="Arial" w:cs="Arial"/>
              <w:noProof/>
              <w:sz w:val="16"/>
              <w:szCs w:val="16"/>
              <w:lang w:eastAsia="pl-PL"/>
            </w:rPr>
            <w:drawing>
              <wp:anchor distT="0" distB="0" distL="114300" distR="114300" simplePos="0" relativeHeight="251659264" behindDoc="1" locked="0" layoutInCell="1" allowOverlap="1" wp14:anchorId="774EE35D" wp14:editId="28757154">
                <wp:simplePos x="0" y="0"/>
                <wp:positionH relativeFrom="column">
                  <wp:posOffset>-135966</wp:posOffset>
                </wp:positionH>
                <wp:positionV relativeFrom="paragraph">
                  <wp:posOffset>-85725</wp:posOffset>
                </wp:positionV>
                <wp:extent cx="1346200" cy="658495"/>
                <wp:effectExtent l="19050" t="19050" r="25400" b="27305"/>
                <wp:wrapNone/>
                <wp:docPr id="6"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tc>
      <w:tc>
        <w:tcPr>
          <w:tcW w:w="8155" w:type="dxa"/>
          <w:vAlign w:val="center"/>
        </w:tcPr>
        <w:p w14:paraId="56EF8744" w14:textId="77777777" w:rsidR="00565605" w:rsidRPr="006D2FD7" w:rsidRDefault="00565605" w:rsidP="00121BD7">
          <w:pPr>
            <w:jc w:val="center"/>
            <w:rPr>
              <w:rFonts w:ascii="Verdana" w:hAnsi="Verdana" w:cstheme="minorHAnsi"/>
              <w:sz w:val="14"/>
              <w:szCs w:val="16"/>
              <w:lang w:eastAsia="pl-PL"/>
            </w:rPr>
          </w:pPr>
          <w:r w:rsidRPr="006D2FD7">
            <w:rPr>
              <w:rFonts w:ascii="Verdana" w:hAnsi="Verdana" w:cstheme="minorHAnsi"/>
              <w:sz w:val="14"/>
              <w:szCs w:val="16"/>
              <w:lang w:eastAsia="pl-PL"/>
            </w:rPr>
            <w:t>Specyfikacja Warunków Zamówienia SWZ</w:t>
          </w:r>
        </w:p>
        <w:p w14:paraId="704B2A11" w14:textId="1E7BF1F0" w:rsidR="00565605" w:rsidRPr="006D2FD7" w:rsidRDefault="00565605" w:rsidP="00A87AEC">
          <w:pPr>
            <w:jc w:val="center"/>
            <w:rPr>
              <w:rFonts w:ascii="Verdana" w:hAnsi="Verdana" w:cstheme="minorHAnsi"/>
              <w:b/>
              <w:sz w:val="14"/>
              <w:szCs w:val="16"/>
              <w:lang w:eastAsia="pl-PL"/>
            </w:rPr>
          </w:pPr>
          <w:r w:rsidRPr="006D2FD7">
            <w:rPr>
              <w:rFonts w:ascii="Verdana" w:hAnsi="Verdana" w:cstheme="minorHAnsi"/>
              <w:b/>
              <w:sz w:val="14"/>
              <w:szCs w:val="16"/>
              <w:lang w:eastAsia="pl-PL"/>
            </w:rPr>
            <w:t>Pomiary okresowe emisji w PGE Energia Ciepła S.A. oddział Elektrociepłownia w Bydgoszczy.</w:t>
          </w:r>
        </w:p>
        <w:p w14:paraId="32674843" w14:textId="6E6D405D" w:rsidR="00565605" w:rsidRPr="00796896" w:rsidRDefault="00565605" w:rsidP="00A87AEC">
          <w:pPr>
            <w:tabs>
              <w:tab w:val="left" w:pos="3471"/>
            </w:tabs>
            <w:spacing w:line="240" w:lineRule="auto"/>
            <w:jc w:val="center"/>
            <w:rPr>
              <w:lang w:eastAsia="pl-PL"/>
            </w:rPr>
          </w:pPr>
          <w:r w:rsidRPr="006D2FD7">
            <w:rPr>
              <w:rFonts w:ascii="Verdana" w:hAnsi="Verdana" w:cstheme="minorHAnsi"/>
              <w:sz w:val="14"/>
              <w:szCs w:val="16"/>
              <w:lang w:eastAsia="pl-PL"/>
            </w:rPr>
            <w:t xml:space="preserve">Nr postępowania: </w:t>
          </w:r>
          <w:r w:rsidRPr="006D2FD7">
            <w:rPr>
              <w:rFonts w:ascii="Verdana" w:hAnsi="Verdana" w:cstheme="minorHAnsi"/>
              <w:b/>
              <w:sz w:val="14"/>
              <w:szCs w:val="16"/>
              <w:lang w:eastAsia="pl-PL"/>
            </w:rPr>
            <w:t>POST/PEC/PEC/UZI/01011/2024</w:t>
          </w:r>
        </w:p>
      </w:tc>
    </w:tr>
  </w:tbl>
  <w:p w14:paraId="5F8B1FC6" w14:textId="77777777" w:rsidR="00565605" w:rsidRPr="007637F4" w:rsidRDefault="00565605" w:rsidP="00121BD7">
    <w:pPr>
      <w:pStyle w:val="Nagwek"/>
    </w:pPr>
    <w:r w:rsidRPr="00796896">
      <w:rPr>
        <w:noProof/>
        <w:sz w:val="20"/>
        <w:lang w:eastAsia="pl-PL"/>
      </w:rPr>
      <mc:AlternateContent>
        <mc:Choice Requires="wps">
          <w:drawing>
            <wp:anchor distT="0" distB="0" distL="114300" distR="114300" simplePos="0" relativeHeight="251660288" behindDoc="0" locked="0" layoutInCell="1" allowOverlap="1" wp14:anchorId="3C8977CF" wp14:editId="00C6274E">
              <wp:simplePos x="0" y="0"/>
              <wp:positionH relativeFrom="margin">
                <wp:posOffset>0</wp:posOffset>
              </wp:positionH>
              <wp:positionV relativeFrom="paragraph">
                <wp:posOffset>41563</wp:posOffset>
              </wp:positionV>
              <wp:extent cx="6299835" cy="0"/>
              <wp:effectExtent l="0" t="0" r="24765" b="19050"/>
              <wp:wrapNone/>
              <wp:docPr id="8"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9835" cy="0"/>
                      </a:xfrm>
                      <a:prstGeom prst="straightConnector1">
                        <a:avLst/>
                      </a:prstGeom>
                      <a:noFill/>
                      <a:ln w="9525">
                        <a:solidFill>
                          <a:srgbClr val="EF7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8D62DCF" id="_x0000_t32" coordsize="21600,21600" o:spt="32" o:oned="t" path="m,l21600,21600e" filled="f">
              <v:path arrowok="t" fillok="f" o:connecttype="none"/>
              <o:lock v:ext="edit" shapetype="t"/>
            </v:shapetype>
            <v:shape id="AutoShape 2" o:spid="_x0000_s1026" type="#_x0000_t32" style="position:absolute;margin-left:0;margin-top:3.25pt;width:496.05pt;height:0;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" strokecolor="#ef7f00">
              <w10:wrap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A0D765" w14:textId="08620FDA" w:rsidR="00565605" w:rsidRPr="00796896" w:rsidRDefault="00565605" w:rsidP="00796896">
    <w:pPr>
      <w:tabs>
        <w:tab w:val="center" w:pos="4536"/>
        <w:tab w:val="right" w:pos="9072"/>
      </w:tabs>
      <w:spacing w:line="240" w:lineRule="auto"/>
      <w:ind w:right="-1"/>
      <w:jc w:val="left"/>
      <w:rPr>
        <w:rFonts w:ascii="Arial" w:hAnsi="Arial" w:cs="Arial"/>
        <w:sz w:val="16"/>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1D919EB"/>
    <w:multiLevelType w:val="multilevel"/>
    <w:tmpl w:val="135ABCDA"/>
    <w:lvl w:ilvl="0">
      <w:start w:val="1"/>
      <w:numFmt w:val="upperRoman"/>
      <w:pStyle w:val="IPoziom1"/>
      <w:lvlText w:val="%1."/>
      <w:lvlJc w:val="left"/>
      <w:pPr>
        <w:ind w:left="357" w:hanging="357"/>
      </w:pPr>
      <w:rPr>
        <w:rFonts w:hint="default"/>
        <w:b/>
        <w:i w:val="0"/>
        <w:color w:val="092D74"/>
        <w:sz w:val="20"/>
      </w:rPr>
    </w:lvl>
    <w:lvl w:ilvl="1">
      <w:start w:val="1"/>
      <w:numFmt w:val="decimal"/>
      <w:pStyle w:val="IIpoziom"/>
      <w:isLgl/>
      <w:lvlText w:val="%1.%2"/>
      <w:lvlJc w:val="left"/>
      <w:pPr>
        <w:ind w:left="1077" w:hanging="720"/>
      </w:pPr>
      <w:rPr>
        <w:rFonts w:ascii="Arial" w:hAnsi="Arial" w:cs="Arial" w:hint="default"/>
        <w:b/>
        <w:i w:val="0"/>
        <w:color w:val="092D74"/>
        <w:sz w:val="20"/>
      </w:rPr>
    </w:lvl>
    <w:lvl w:ilvl="2">
      <w:start w:val="1"/>
      <w:numFmt w:val="decimal"/>
      <w:pStyle w:val="IIIPoziom3"/>
      <w:isLgl/>
      <w:lvlText w:val="%1.%2.%3"/>
      <w:lvlJc w:val="left"/>
      <w:pPr>
        <w:ind w:left="1146" w:hanging="720"/>
      </w:pPr>
      <w:rPr>
        <w:rFonts w:ascii="Arial" w:hAnsi="Arial" w:cs="Arial" w:hint="default"/>
        <w:b w:val="0"/>
        <w:i w:val="0"/>
        <w:sz w:val="18"/>
      </w:rPr>
    </w:lvl>
    <w:lvl w:ilvl="3">
      <w:start w:val="1"/>
      <w:numFmt w:val="decimal"/>
      <w:pStyle w:val="IVPoziom4"/>
      <w:isLgl/>
      <w:lvlText w:val="%1.%2.%3.%4"/>
      <w:lvlJc w:val="left"/>
      <w:pPr>
        <w:ind w:left="1077" w:hanging="720"/>
      </w:pPr>
      <w:rPr>
        <w:rFonts w:hint="default"/>
        <w:b w:val="0"/>
      </w:rPr>
    </w:lvl>
    <w:lvl w:ilvl="4">
      <w:start w:val="1"/>
      <w:numFmt w:val="lowerLetter"/>
      <w:pStyle w:val="VPoziom5"/>
      <w:lvlText w:val="%5."/>
      <w:lvlJc w:val="left"/>
      <w:pPr>
        <w:ind w:left="1417" w:hanging="22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bullet"/>
      <w:lvlRestart w:val="0"/>
      <w:lvlText w:val=""/>
      <w:lvlJc w:val="left"/>
      <w:pPr>
        <w:ind w:left="1701" w:hanging="227"/>
      </w:pPr>
      <w:rPr>
        <w:rFonts w:ascii="Symbol" w:hAnsi="Symbol" w:hint="default"/>
        <w:b w:val="0"/>
        <w:i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abstractNum w:abstractNumId="16" w15:restartNumberingAfterBreak="0">
    <w:nsid w:val="02871A8B"/>
    <w:multiLevelType w:val="hybridMultilevel"/>
    <w:tmpl w:val="15524EF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03312AEA"/>
    <w:multiLevelType w:val="multilevel"/>
    <w:tmpl w:val="6C5C93EE"/>
    <w:lvl w:ilvl="0">
      <w:start w:val="1"/>
      <w:numFmt w:val="decimal"/>
      <w:lvlText w:val="%1"/>
      <w:lvlJc w:val="left"/>
      <w:pPr>
        <w:tabs>
          <w:tab w:val="num" w:pos="705"/>
        </w:tabs>
        <w:ind w:left="703" w:hanging="703"/>
      </w:pPr>
      <w:rPr>
        <w:rFonts w:asciiTheme="minorHAnsi" w:hAnsiTheme="minorHAnsi" w:hint="default"/>
        <w:b/>
        <w:i w:val="0"/>
        <w:sz w:val="24"/>
      </w:rPr>
    </w:lvl>
    <w:lvl w:ilvl="1">
      <w:start w:val="1"/>
      <w:numFmt w:val="decimal"/>
      <w:lvlText w:val="%1.%2"/>
      <w:lvlJc w:val="left"/>
      <w:pPr>
        <w:tabs>
          <w:tab w:val="num" w:pos="705"/>
        </w:tabs>
        <w:ind w:left="705" w:hanging="705"/>
      </w:pPr>
      <w:rPr>
        <w:rFonts w:asciiTheme="minorHAnsi" w:hAnsiTheme="minorHAnsi" w:hint="default"/>
        <w:b w:val="0"/>
        <w:i w:val="0"/>
        <w:sz w:val="20"/>
      </w:rPr>
    </w:lvl>
    <w:lvl w:ilvl="2">
      <w:start w:val="1"/>
      <w:numFmt w:val="lowerLetter"/>
      <w:lvlText w:val="%3) "/>
      <w:lvlJc w:val="left"/>
      <w:pPr>
        <w:tabs>
          <w:tab w:val="num" w:pos="720"/>
        </w:tabs>
        <w:ind w:left="1134" w:hanging="431"/>
      </w:pPr>
      <w:rPr>
        <w:rFonts w:ascii="Arial" w:hAnsi="Arial"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pStyle w:val="PGEECZaczniki1"/>
      <w:suff w:val="space"/>
      <w:lvlText w:val="Załącznik nr %5 -"/>
      <w:lvlJc w:val="left"/>
      <w:pPr>
        <w:ind w:left="1080" w:hanging="1080"/>
      </w:pPr>
      <w:rPr>
        <w:rFonts w:ascii="Arial" w:hAnsi="Arial" w:hint="default"/>
        <w:b w:val="0"/>
        <w:i/>
        <w:sz w:val="18"/>
      </w:rPr>
    </w:lvl>
    <w:lvl w:ilvl="5">
      <w:start w:val="1"/>
      <w:numFmt w:val="lowerLetter"/>
      <w:pStyle w:val="PGEECZaczniki2"/>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15:restartNumberingAfterBreak="0">
    <w:nsid w:val="05303A57"/>
    <w:multiLevelType w:val="multilevel"/>
    <w:tmpl w:val="C9CAF9C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0"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1" w15:restartNumberingAfterBreak="0">
    <w:nsid w:val="0E0207DF"/>
    <w:multiLevelType w:val="multilevel"/>
    <w:tmpl w:val="4DF42382"/>
    <w:lvl w:ilvl="0">
      <w:start w:val="1"/>
      <w:numFmt w:val="decimal"/>
      <w:pStyle w:val="PGEECNagwek1"/>
      <w:lvlText w:val="%1."/>
      <w:lvlJc w:val="left"/>
      <w:pPr>
        <w:tabs>
          <w:tab w:val="num" w:pos="705"/>
        </w:tabs>
        <w:ind w:left="709" w:hanging="709"/>
      </w:pPr>
      <w:rPr>
        <w:rFonts w:ascii="Verdana" w:hAnsi="Verdana" w:hint="default"/>
        <w:b/>
        <w:i w:val="0"/>
        <w:sz w:val="20"/>
      </w:rPr>
    </w:lvl>
    <w:lvl w:ilvl="1">
      <w:start w:val="1"/>
      <w:numFmt w:val="decimal"/>
      <w:pStyle w:val="PGEECNagwek2"/>
      <w:lvlText w:val="%1.%2."/>
      <w:lvlJc w:val="left"/>
      <w:pPr>
        <w:tabs>
          <w:tab w:val="num" w:pos="705"/>
        </w:tabs>
        <w:ind w:left="709" w:hanging="709"/>
      </w:pPr>
      <w:rPr>
        <w:rFonts w:ascii="Verdana" w:hAnsi="Verdana" w:hint="default"/>
        <w:b w:val="0"/>
        <w:i w:val="0"/>
        <w:color w:val="auto"/>
        <w:sz w:val="20"/>
      </w:rPr>
    </w:lvl>
    <w:lvl w:ilvl="2">
      <w:start w:val="1"/>
      <w:numFmt w:val="decimal"/>
      <w:pStyle w:val="PGEECNagwek3"/>
      <w:lvlText w:val="%1.%2.%3."/>
      <w:lvlJc w:val="left"/>
      <w:pPr>
        <w:tabs>
          <w:tab w:val="num" w:pos="851"/>
        </w:tabs>
        <w:ind w:left="1701" w:hanging="992"/>
      </w:pPr>
      <w:rPr>
        <w:rFonts w:ascii="Verdana" w:hAnsi="Verdana" w:hint="default"/>
        <w:b w:val="0"/>
        <w:i w:val="0"/>
        <w:sz w:val="20"/>
      </w:rPr>
    </w:lvl>
    <w:lvl w:ilvl="3">
      <w:start w:val="1"/>
      <w:numFmt w:val="lowerLetter"/>
      <w:pStyle w:val="PGEECPunktor1"/>
      <w:lvlText w:val="%4)"/>
      <w:lvlJc w:val="left"/>
      <w:pPr>
        <w:tabs>
          <w:tab w:val="num" w:pos="1985"/>
        </w:tabs>
        <w:ind w:left="1985" w:hanging="284"/>
      </w:pPr>
      <w:rPr>
        <w:rFonts w:ascii="Verdana" w:hAnsi="Verdana" w:hint="default"/>
        <w:b w:val="0"/>
        <w:i w:val="0"/>
        <w:caps w:val="0"/>
        <w:color w:val="auto"/>
        <w:sz w:val="20"/>
      </w:rPr>
    </w:lvl>
    <w:lvl w:ilvl="4">
      <w:start w:val="1"/>
      <w:numFmt w:val="bullet"/>
      <w:pStyle w:val="PGEECPunktor2"/>
      <w:lvlText w:val=""/>
      <w:lvlJc w:val="left"/>
      <w:pPr>
        <w:tabs>
          <w:tab w:val="num" w:pos="2268"/>
        </w:tabs>
        <w:ind w:left="2268" w:hanging="283"/>
      </w:pPr>
      <w:rPr>
        <w:rFonts w:ascii="Symbol" w:hAnsi="Symbol" w:hint="default"/>
        <w:b w:val="0"/>
        <w:i w:val="0"/>
        <w:sz w:val="20"/>
      </w:rPr>
    </w:lvl>
    <w:lvl w:ilvl="5">
      <w:start w:val="1"/>
      <w:numFmt w:val="bullet"/>
      <w:lvlText w:val="o"/>
      <w:lvlJc w:val="left"/>
      <w:pPr>
        <w:ind w:left="1080" w:hanging="1080"/>
      </w:pPr>
      <w:rPr>
        <w:rFonts w:ascii="Courier New" w:hAnsi="Courier New" w:cs="Courier New"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2"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3"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4"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5" w15:restartNumberingAfterBreak="0">
    <w:nsid w:val="1DD945AF"/>
    <w:multiLevelType w:val="hybridMultilevel"/>
    <w:tmpl w:val="AF2EED6A"/>
    <w:lvl w:ilvl="0" w:tplc="BE3C732A">
      <w:start w:val="1"/>
      <w:numFmt w:val="decimal"/>
      <w:lvlText w:val="%1."/>
      <w:lvlJc w:val="left"/>
      <w:pPr>
        <w:ind w:left="720" w:hanging="360"/>
      </w:pPr>
      <w:rPr>
        <w:rFonts w:hint="default"/>
        <w:color w:val="auto"/>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21864B0A"/>
    <w:multiLevelType w:val="hybridMultilevel"/>
    <w:tmpl w:val="F0B87E0C"/>
    <w:lvl w:ilvl="0" w:tplc="A374013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2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0"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31"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32" w15:restartNumberingAfterBreak="0">
    <w:nsid w:val="376615C3"/>
    <w:multiLevelType w:val="hybridMultilevel"/>
    <w:tmpl w:val="3BF6A9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34"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5" w15:restartNumberingAfterBreak="0">
    <w:nsid w:val="3D6340BC"/>
    <w:multiLevelType w:val="hybridMultilevel"/>
    <w:tmpl w:val="47DE6C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7" w15:restartNumberingAfterBreak="0">
    <w:nsid w:val="3EFD3CEF"/>
    <w:multiLevelType w:val="hybridMultilevel"/>
    <w:tmpl w:val="9B802A8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3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0"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5BE4DB5"/>
    <w:multiLevelType w:val="hybridMultilevel"/>
    <w:tmpl w:val="3F4CA9AC"/>
    <w:lvl w:ilvl="0" w:tplc="95E01ED4">
      <w:start w:val="1"/>
      <w:numFmt w:val="upperRoman"/>
      <w:lvlText w:val="%1."/>
      <w:lvlJc w:val="left"/>
      <w:pPr>
        <w:ind w:left="720" w:hanging="360"/>
      </w:pPr>
      <w:rPr>
        <w:rFonts w:ascii="Verdana" w:hAnsi="Verdana" w:cstheme="minorHAnsi" w:hint="default"/>
        <w:b w:val="0"/>
        <w:color w:val="auto"/>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4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44"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47"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4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9" w15:restartNumberingAfterBreak="0">
    <w:nsid w:val="637678E4"/>
    <w:multiLevelType w:val="hybridMultilevel"/>
    <w:tmpl w:val="ACDACA64"/>
    <w:lvl w:ilvl="0" w:tplc="DC16F0AE">
      <w:start w:val="1"/>
      <w:numFmt w:val="upperRoman"/>
      <w:lvlText w:val="%1."/>
      <w:lvlJc w:val="left"/>
      <w:pPr>
        <w:ind w:left="720" w:hanging="360"/>
      </w:pPr>
      <w:rPr>
        <w:rFonts w:ascii="Calibri" w:hAnsi="Calibri" w:cstheme="minorHAnsi" w:hint="default"/>
        <w:b w:val="0"/>
        <w:color w:val="auto"/>
        <w:sz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5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53" w15:restartNumberingAfterBreak="0">
    <w:nsid w:val="7541224F"/>
    <w:multiLevelType w:val="hybridMultilevel"/>
    <w:tmpl w:val="E5D240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33"/>
  </w:num>
  <w:num w:numId="2">
    <w:abstractNumId w:val="28"/>
  </w:num>
  <w:num w:numId="3">
    <w:abstractNumId w:val="51"/>
  </w:num>
  <w:num w:numId="4">
    <w:abstractNumId w:val="38"/>
  </w:num>
  <w:num w:numId="5">
    <w:abstractNumId w:val="23"/>
  </w:num>
  <w:num w:numId="6">
    <w:abstractNumId w:val="42"/>
  </w:num>
  <w:num w:numId="7">
    <w:abstractNumId w:val="31"/>
  </w:num>
  <w:num w:numId="8">
    <w:abstractNumId w:val="47"/>
  </w:num>
  <w:num w:numId="9">
    <w:abstractNumId w:val="30"/>
  </w:num>
  <w:num w:numId="10">
    <w:abstractNumId w:val="29"/>
  </w:num>
  <w:num w:numId="11">
    <w:abstractNumId w:val="50"/>
  </w:num>
  <w:num w:numId="12">
    <w:abstractNumId w:val="43"/>
  </w:num>
  <w:num w:numId="13">
    <w:abstractNumId w:val="34"/>
  </w:num>
  <w:num w:numId="14">
    <w:abstractNumId w:val="20"/>
  </w:num>
  <w:num w:numId="15">
    <w:abstractNumId w:val="24"/>
  </w:num>
  <w:num w:numId="16">
    <w:abstractNumId w:val="54"/>
  </w:num>
  <w:num w:numId="17">
    <w:abstractNumId w:val="52"/>
  </w:num>
  <w:num w:numId="18">
    <w:abstractNumId w:val="1"/>
  </w:num>
  <w:num w:numId="19">
    <w:abstractNumId w:val="0"/>
  </w:num>
  <w:num w:numId="20">
    <w:abstractNumId w:val="46"/>
    <w:lvlOverride w:ilvl="0">
      <w:startOverride w:val="1"/>
    </w:lvlOverride>
  </w:num>
  <w:num w:numId="21">
    <w:abstractNumId w:val="45"/>
  </w:num>
  <w:num w:numId="22">
    <w:abstractNumId w:val="22"/>
  </w:num>
  <w:num w:numId="23">
    <w:abstractNumId w:val="39"/>
    <w:lvlOverride w:ilvl="0">
      <w:startOverride w:val="1"/>
    </w:lvlOverride>
  </w:num>
  <w:num w:numId="24">
    <w:abstractNumId w:val="48"/>
    <w:lvlOverride w:ilvl="0">
      <w:startOverride w:val="1"/>
    </w:lvlOverride>
  </w:num>
  <w:num w:numId="25">
    <w:abstractNumId w:val="27"/>
  </w:num>
  <w:num w:numId="26">
    <w:abstractNumId w:val="37"/>
  </w:num>
  <w:num w:numId="27">
    <w:abstractNumId w:val="40"/>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6"/>
  </w:num>
  <w:num w:numId="31">
    <w:abstractNumId w:val="25"/>
  </w:num>
  <w:num w:numId="32">
    <w:abstractNumId w:val="41"/>
  </w:num>
  <w:num w:numId="33">
    <w:abstractNumId w:val="44"/>
  </w:num>
  <w:num w:numId="34">
    <w:abstractNumId w:val="26"/>
  </w:num>
  <w:num w:numId="35">
    <w:abstractNumId w:val="21"/>
  </w:num>
  <w:num w:numId="36">
    <w:abstractNumId w:val="17"/>
  </w:num>
  <w:num w:numId="37">
    <w:abstractNumId w:val="15"/>
  </w:num>
  <w:num w:numId="38">
    <w:abstractNumId w:val="53"/>
  </w:num>
  <w:num w:numId="39">
    <w:abstractNumId w:val="16"/>
  </w:num>
  <w:num w:numId="40">
    <w:abstractNumId w:val="35"/>
  </w:num>
  <w:num w:numId="41">
    <w:abstractNumId w:val="32"/>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displayBackgroundShape/>
  <w:hideSpellingErrors/>
  <w:hideGrammatical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E26"/>
    <w:rsid w:val="00000C34"/>
    <w:rsid w:val="00000CF6"/>
    <w:rsid w:val="000014D4"/>
    <w:rsid w:val="000017D4"/>
    <w:rsid w:val="00001D5D"/>
    <w:rsid w:val="000023D8"/>
    <w:rsid w:val="000024B7"/>
    <w:rsid w:val="00002844"/>
    <w:rsid w:val="000032C2"/>
    <w:rsid w:val="00003916"/>
    <w:rsid w:val="00003B5E"/>
    <w:rsid w:val="00003E6E"/>
    <w:rsid w:val="000040B6"/>
    <w:rsid w:val="0000446D"/>
    <w:rsid w:val="000047B8"/>
    <w:rsid w:val="000055BC"/>
    <w:rsid w:val="00006D75"/>
    <w:rsid w:val="00006EF7"/>
    <w:rsid w:val="000077C9"/>
    <w:rsid w:val="00007B8A"/>
    <w:rsid w:val="0001061B"/>
    <w:rsid w:val="00010D42"/>
    <w:rsid w:val="00011347"/>
    <w:rsid w:val="00013183"/>
    <w:rsid w:val="00013FFD"/>
    <w:rsid w:val="000140BB"/>
    <w:rsid w:val="00015061"/>
    <w:rsid w:val="000151A5"/>
    <w:rsid w:val="000151E7"/>
    <w:rsid w:val="00015397"/>
    <w:rsid w:val="00015573"/>
    <w:rsid w:val="000157E8"/>
    <w:rsid w:val="000168B6"/>
    <w:rsid w:val="00016982"/>
    <w:rsid w:val="00016C5B"/>
    <w:rsid w:val="00017648"/>
    <w:rsid w:val="00017D3E"/>
    <w:rsid w:val="000203DE"/>
    <w:rsid w:val="00020FB3"/>
    <w:rsid w:val="000221EE"/>
    <w:rsid w:val="00022686"/>
    <w:rsid w:val="00022C01"/>
    <w:rsid w:val="000235F6"/>
    <w:rsid w:val="00024498"/>
    <w:rsid w:val="00024AB2"/>
    <w:rsid w:val="000250E6"/>
    <w:rsid w:val="00025362"/>
    <w:rsid w:val="00025368"/>
    <w:rsid w:val="00025670"/>
    <w:rsid w:val="00025F2D"/>
    <w:rsid w:val="000264B8"/>
    <w:rsid w:val="0002661C"/>
    <w:rsid w:val="00026831"/>
    <w:rsid w:val="00026932"/>
    <w:rsid w:val="0002704F"/>
    <w:rsid w:val="00027161"/>
    <w:rsid w:val="00027A5D"/>
    <w:rsid w:val="00030009"/>
    <w:rsid w:val="000303B3"/>
    <w:rsid w:val="00030A83"/>
    <w:rsid w:val="000318D1"/>
    <w:rsid w:val="00031E77"/>
    <w:rsid w:val="00032261"/>
    <w:rsid w:val="00032401"/>
    <w:rsid w:val="000325AE"/>
    <w:rsid w:val="000328B1"/>
    <w:rsid w:val="00033342"/>
    <w:rsid w:val="00034296"/>
    <w:rsid w:val="00034DB1"/>
    <w:rsid w:val="00035ABD"/>
    <w:rsid w:val="00036688"/>
    <w:rsid w:val="00036D8D"/>
    <w:rsid w:val="00040135"/>
    <w:rsid w:val="00040A29"/>
    <w:rsid w:val="000411CD"/>
    <w:rsid w:val="00042A35"/>
    <w:rsid w:val="00042B85"/>
    <w:rsid w:val="00042BC9"/>
    <w:rsid w:val="00042BFB"/>
    <w:rsid w:val="00043428"/>
    <w:rsid w:val="000439BC"/>
    <w:rsid w:val="00044D60"/>
    <w:rsid w:val="00044FA9"/>
    <w:rsid w:val="00045953"/>
    <w:rsid w:val="00045C4F"/>
    <w:rsid w:val="00047DA2"/>
    <w:rsid w:val="0005076D"/>
    <w:rsid w:val="00050A7E"/>
    <w:rsid w:val="00050B1E"/>
    <w:rsid w:val="00050B8B"/>
    <w:rsid w:val="0005118E"/>
    <w:rsid w:val="00051B34"/>
    <w:rsid w:val="00052022"/>
    <w:rsid w:val="00052511"/>
    <w:rsid w:val="00052742"/>
    <w:rsid w:val="00052E01"/>
    <w:rsid w:val="000537D1"/>
    <w:rsid w:val="00055BFD"/>
    <w:rsid w:val="00056116"/>
    <w:rsid w:val="000565BC"/>
    <w:rsid w:val="000567D1"/>
    <w:rsid w:val="00057220"/>
    <w:rsid w:val="00060064"/>
    <w:rsid w:val="0006027F"/>
    <w:rsid w:val="00060608"/>
    <w:rsid w:val="00061CFF"/>
    <w:rsid w:val="000621C1"/>
    <w:rsid w:val="000621D6"/>
    <w:rsid w:val="0006340D"/>
    <w:rsid w:val="00063C84"/>
    <w:rsid w:val="00064768"/>
    <w:rsid w:val="0006488D"/>
    <w:rsid w:val="00064D41"/>
    <w:rsid w:val="00064E3A"/>
    <w:rsid w:val="0006571B"/>
    <w:rsid w:val="00065A8F"/>
    <w:rsid w:val="00065AF8"/>
    <w:rsid w:val="000662B0"/>
    <w:rsid w:val="00066788"/>
    <w:rsid w:val="00066995"/>
    <w:rsid w:val="00066A4F"/>
    <w:rsid w:val="00066E47"/>
    <w:rsid w:val="00067236"/>
    <w:rsid w:val="00070873"/>
    <w:rsid w:val="00070D25"/>
    <w:rsid w:val="0007104A"/>
    <w:rsid w:val="000711A6"/>
    <w:rsid w:val="00071B2D"/>
    <w:rsid w:val="00071F3D"/>
    <w:rsid w:val="000721CB"/>
    <w:rsid w:val="000721DA"/>
    <w:rsid w:val="00072987"/>
    <w:rsid w:val="00072EDA"/>
    <w:rsid w:val="0007322F"/>
    <w:rsid w:val="00073901"/>
    <w:rsid w:val="000740B6"/>
    <w:rsid w:val="00074197"/>
    <w:rsid w:val="0007523E"/>
    <w:rsid w:val="00075796"/>
    <w:rsid w:val="00075C2F"/>
    <w:rsid w:val="00076597"/>
    <w:rsid w:val="0008078E"/>
    <w:rsid w:val="0008080C"/>
    <w:rsid w:val="00081498"/>
    <w:rsid w:val="0008178D"/>
    <w:rsid w:val="000821A9"/>
    <w:rsid w:val="00082BF7"/>
    <w:rsid w:val="00082CA3"/>
    <w:rsid w:val="00085288"/>
    <w:rsid w:val="000859F6"/>
    <w:rsid w:val="00087315"/>
    <w:rsid w:val="00087983"/>
    <w:rsid w:val="00091A8C"/>
    <w:rsid w:val="00092EA5"/>
    <w:rsid w:val="000933D6"/>
    <w:rsid w:val="00093A61"/>
    <w:rsid w:val="00094024"/>
    <w:rsid w:val="00094315"/>
    <w:rsid w:val="000944AB"/>
    <w:rsid w:val="000952E9"/>
    <w:rsid w:val="00095322"/>
    <w:rsid w:val="000965B8"/>
    <w:rsid w:val="00096B52"/>
    <w:rsid w:val="00096C96"/>
    <w:rsid w:val="00097761"/>
    <w:rsid w:val="0009779F"/>
    <w:rsid w:val="00097D2D"/>
    <w:rsid w:val="00097E41"/>
    <w:rsid w:val="000A11BA"/>
    <w:rsid w:val="000A17B2"/>
    <w:rsid w:val="000A187B"/>
    <w:rsid w:val="000A19FA"/>
    <w:rsid w:val="000A26FC"/>
    <w:rsid w:val="000A2788"/>
    <w:rsid w:val="000A38B8"/>
    <w:rsid w:val="000A3F0F"/>
    <w:rsid w:val="000A4098"/>
    <w:rsid w:val="000A509D"/>
    <w:rsid w:val="000A5836"/>
    <w:rsid w:val="000A5F4F"/>
    <w:rsid w:val="000A62E7"/>
    <w:rsid w:val="000A68A4"/>
    <w:rsid w:val="000A7053"/>
    <w:rsid w:val="000A75AB"/>
    <w:rsid w:val="000A7AD3"/>
    <w:rsid w:val="000A7CF6"/>
    <w:rsid w:val="000A7FE1"/>
    <w:rsid w:val="000B0ECD"/>
    <w:rsid w:val="000B1D4D"/>
    <w:rsid w:val="000B280A"/>
    <w:rsid w:val="000B2F83"/>
    <w:rsid w:val="000B3098"/>
    <w:rsid w:val="000B373B"/>
    <w:rsid w:val="000B383C"/>
    <w:rsid w:val="000B47DF"/>
    <w:rsid w:val="000B494E"/>
    <w:rsid w:val="000B5560"/>
    <w:rsid w:val="000B588B"/>
    <w:rsid w:val="000B58AE"/>
    <w:rsid w:val="000B5C61"/>
    <w:rsid w:val="000B5EBE"/>
    <w:rsid w:val="000B61B2"/>
    <w:rsid w:val="000B63B7"/>
    <w:rsid w:val="000B6A8B"/>
    <w:rsid w:val="000B6CF7"/>
    <w:rsid w:val="000B72B1"/>
    <w:rsid w:val="000B7550"/>
    <w:rsid w:val="000B76C2"/>
    <w:rsid w:val="000B77C0"/>
    <w:rsid w:val="000B7FAB"/>
    <w:rsid w:val="000C0680"/>
    <w:rsid w:val="000C1758"/>
    <w:rsid w:val="000C19FD"/>
    <w:rsid w:val="000C1DD5"/>
    <w:rsid w:val="000C22DD"/>
    <w:rsid w:val="000C25BB"/>
    <w:rsid w:val="000C28E3"/>
    <w:rsid w:val="000C2A88"/>
    <w:rsid w:val="000C444A"/>
    <w:rsid w:val="000C4649"/>
    <w:rsid w:val="000C48C0"/>
    <w:rsid w:val="000C50F4"/>
    <w:rsid w:val="000C51DC"/>
    <w:rsid w:val="000C5275"/>
    <w:rsid w:val="000C530B"/>
    <w:rsid w:val="000C5590"/>
    <w:rsid w:val="000C5EC3"/>
    <w:rsid w:val="000C68EB"/>
    <w:rsid w:val="000C71FA"/>
    <w:rsid w:val="000C79AA"/>
    <w:rsid w:val="000C7F3D"/>
    <w:rsid w:val="000D1698"/>
    <w:rsid w:val="000D1B71"/>
    <w:rsid w:val="000D21E1"/>
    <w:rsid w:val="000D26F6"/>
    <w:rsid w:val="000D2C82"/>
    <w:rsid w:val="000D2F78"/>
    <w:rsid w:val="000D4AE4"/>
    <w:rsid w:val="000D532D"/>
    <w:rsid w:val="000D53EF"/>
    <w:rsid w:val="000D57E7"/>
    <w:rsid w:val="000D5941"/>
    <w:rsid w:val="000D658F"/>
    <w:rsid w:val="000D6930"/>
    <w:rsid w:val="000D6DD4"/>
    <w:rsid w:val="000D7F7A"/>
    <w:rsid w:val="000E00CE"/>
    <w:rsid w:val="000E00DA"/>
    <w:rsid w:val="000E04A9"/>
    <w:rsid w:val="000E05D0"/>
    <w:rsid w:val="000E0673"/>
    <w:rsid w:val="000E0E0B"/>
    <w:rsid w:val="000E0FD0"/>
    <w:rsid w:val="000E1329"/>
    <w:rsid w:val="000E1375"/>
    <w:rsid w:val="000E1B38"/>
    <w:rsid w:val="000E30D4"/>
    <w:rsid w:val="000E334F"/>
    <w:rsid w:val="000E33CA"/>
    <w:rsid w:val="000E447A"/>
    <w:rsid w:val="000E45C6"/>
    <w:rsid w:val="000E4B40"/>
    <w:rsid w:val="000E548E"/>
    <w:rsid w:val="000E59B0"/>
    <w:rsid w:val="000E71DE"/>
    <w:rsid w:val="000E7E82"/>
    <w:rsid w:val="000F0333"/>
    <w:rsid w:val="000F0347"/>
    <w:rsid w:val="000F084D"/>
    <w:rsid w:val="000F0C0E"/>
    <w:rsid w:val="000F0C6F"/>
    <w:rsid w:val="000F11E1"/>
    <w:rsid w:val="000F1297"/>
    <w:rsid w:val="000F1FDA"/>
    <w:rsid w:val="000F3171"/>
    <w:rsid w:val="000F3AAE"/>
    <w:rsid w:val="000F3F89"/>
    <w:rsid w:val="000F42A5"/>
    <w:rsid w:val="000F4710"/>
    <w:rsid w:val="000F5334"/>
    <w:rsid w:val="000F550D"/>
    <w:rsid w:val="000F5550"/>
    <w:rsid w:val="000F58BD"/>
    <w:rsid w:val="000F6710"/>
    <w:rsid w:val="000F6D19"/>
    <w:rsid w:val="000F6F3E"/>
    <w:rsid w:val="000F7A02"/>
    <w:rsid w:val="000F7B09"/>
    <w:rsid w:val="00100C1A"/>
    <w:rsid w:val="00100C39"/>
    <w:rsid w:val="001017B3"/>
    <w:rsid w:val="00102DD1"/>
    <w:rsid w:val="001046DC"/>
    <w:rsid w:val="00104CF0"/>
    <w:rsid w:val="00105495"/>
    <w:rsid w:val="0010563A"/>
    <w:rsid w:val="0010574F"/>
    <w:rsid w:val="0010617A"/>
    <w:rsid w:val="00106239"/>
    <w:rsid w:val="001075C1"/>
    <w:rsid w:val="00107F04"/>
    <w:rsid w:val="00110366"/>
    <w:rsid w:val="00110AEB"/>
    <w:rsid w:val="00110B8A"/>
    <w:rsid w:val="00111015"/>
    <w:rsid w:val="00111B90"/>
    <w:rsid w:val="00113AEC"/>
    <w:rsid w:val="001145CB"/>
    <w:rsid w:val="00114C27"/>
    <w:rsid w:val="00116F51"/>
    <w:rsid w:val="001178CF"/>
    <w:rsid w:val="00117AC7"/>
    <w:rsid w:val="00120526"/>
    <w:rsid w:val="00120623"/>
    <w:rsid w:val="001207FE"/>
    <w:rsid w:val="00120806"/>
    <w:rsid w:val="00120D09"/>
    <w:rsid w:val="00121736"/>
    <w:rsid w:val="00121BD7"/>
    <w:rsid w:val="00121F7A"/>
    <w:rsid w:val="001220B3"/>
    <w:rsid w:val="00122B27"/>
    <w:rsid w:val="00122D28"/>
    <w:rsid w:val="00123043"/>
    <w:rsid w:val="001236C4"/>
    <w:rsid w:val="00123911"/>
    <w:rsid w:val="0012395B"/>
    <w:rsid w:val="00124A28"/>
    <w:rsid w:val="00124C80"/>
    <w:rsid w:val="00125118"/>
    <w:rsid w:val="001255DB"/>
    <w:rsid w:val="001257DD"/>
    <w:rsid w:val="00125C6D"/>
    <w:rsid w:val="00126A2D"/>
    <w:rsid w:val="00126EA5"/>
    <w:rsid w:val="001271D3"/>
    <w:rsid w:val="0012771D"/>
    <w:rsid w:val="00130F43"/>
    <w:rsid w:val="00131A9B"/>
    <w:rsid w:val="00132508"/>
    <w:rsid w:val="0013351B"/>
    <w:rsid w:val="001338B8"/>
    <w:rsid w:val="00135394"/>
    <w:rsid w:val="00135E56"/>
    <w:rsid w:val="00136670"/>
    <w:rsid w:val="00137AA4"/>
    <w:rsid w:val="00137ED2"/>
    <w:rsid w:val="00140710"/>
    <w:rsid w:val="001407C5"/>
    <w:rsid w:val="001414FC"/>
    <w:rsid w:val="00141DA0"/>
    <w:rsid w:val="00142D8D"/>
    <w:rsid w:val="00143380"/>
    <w:rsid w:val="00143463"/>
    <w:rsid w:val="0014662F"/>
    <w:rsid w:val="00147310"/>
    <w:rsid w:val="00147C2A"/>
    <w:rsid w:val="00147D0F"/>
    <w:rsid w:val="001513C4"/>
    <w:rsid w:val="00151862"/>
    <w:rsid w:val="00151A9F"/>
    <w:rsid w:val="00151DC6"/>
    <w:rsid w:val="00151E4C"/>
    <w:rsid w:val="00152DF3"/>
    <w:rsid w:val="00153679"/>
    <w:rsid w:val="001537D9"/>
    <w:rsid w:val="00153ACB"/>
    <w:rsid w:val="0015418E"/>
    <w:rsid w:val="001543E4"/>
    <w:rsid w:val="00154450"/>
    <w:rsid w:val="001547B6"/>
    <w:rsid w:val="00154916"/>
    <w:rsid w:val="0015555A"/>
    <w:rsid w:val="001557E6"/>
    <w:rsid w:val="00155CBD"/>
    <w:rsid w:val="00156647"/>
    <w:rsid w:val="00156F3E"/>
    <w:rsid w:val="00157C4D"/>
    <w:rsid w:val="001601B2"/>
    <w:rsid w:val="001609B2"/>
    <w:rsid w:val="00161555"/>
    <w:rsid w:val="00161599"/>
    <w:rsid w:val="001618C3"/>
    <w:rsid w:val="00162E4D"/>
    <w:rsid w:val="0016366D"/>
    <w:rsid w:val="00164156"/>
    <w:rsid w:val="00164228"/>
    <w:rsid w:val="00164642"/>
    <w:rsid w:val="00166372"/>
    <w:rsid w:val="001670EA"/>
    <w:rsid w:val="00167BFC"/>
    <w:rsid w:val="00167CD2"/>
    <w:rsid w:val="00170791"/>
    <w:rsid w:val="00170F8F"/>
    <w:rsid w:val="001716B5"/>
    <w:rsid w:val="0017234E"/>
    <w:rsid w:val="001723EB"/>
    <w:rsid w:val="001724C8"/>
    <w:rsid w:val="00172706"/>
    <w:rsid w:val="00172E5B"/>
    <w:rsid w:val="00173513"/>
    <w:rsid w:val="00173E36"/>
    <w:rsid w:val="0017440C"/>
    <w:rsid w:val="00174858"/>
    <w:rsid w:val="00174A0F"/>
    <w:rsid w:val="00176144"/>
    <w:rsid w:val="0017694B"/>
    <w:rsid w:val="00176C7D"/>
    <w:rsid w:val="00177AFF"/>
    <w:rsid w:val="00180A6E"/>
    <w:rsid w:val="00180BBB"/>
    <w:rsid w:val="00180CA1"/>
    <w:rsid w:val="00180E4B"/>
    <w:rsid w:val="00181CDD"/>
    <w:rsid w:val="00182A12"/>
    <w:rsid w:val="00183545"/>
    <w:rsid w:val="00184277"/>
    <w:rsid w:val="00184CA6"/>
    <w:rsid w:val="001850CF"/>
    <w:rsid w:val="001852E7"/>
    <w:rsid w:val="001852F8"/>
    <w:rsid w:val="0018578C"/>
    <w:rsid w:val="00186002"/>
    <w:rsid w:val="00186296"/>
    <w:rsid w:val="0018793E"/>
    <w:rsid w:val="00187F4E"/>
    <w:rsid w:val="0019082D"/>
    <w:rsid w:val="00190C31"/>
    <w:rsid w:val="00191477"/>
    <w:rsid w:val="00191803"/>
    <w:rsid w:val="0019245E"/>
    <w:rsid w:val="00192BEE"/>
    <w:rsid w:val="0019372A"/>
    <w:rsid w:val="001939DD"/>
    <w:rsid w:val="00194B16"/>
    <w:rsid w:val="00194EFB"/>
    <w:rsid w:val="00195230"/>
    <w:rsid w:val="001957F2"/>
    <w:rsid w:val="001959C1"/>
    <w:rsid w:val="00195EBE"/>
    <w:rsid w:val="00195F26"/>
    <w:rsid w:val="001963D1"/>
    <w:rsid w:val="00196B61"/>
    <w:rsid w:val="00196DFE"/>
    <w:rsid w:val="00196E28"/>
    <w:rsid w:val="00197193"/>
    <w:rsid w:val="0019720F"/>
    <w:rsid w:val="00197464"/>
    <w:rsid w:val="00197F87"/>
    <w:rsid w:val="001A0473"/>
    <w:rsid w:val="001A0CAD"/>
    <w:rsid w:val="001A1734"/>
    <w:rsid w:val="001A2AD3"/>
    <w:rsid w:val="001A2E20"/>
    <w:rsid w:val="001A34DC"/>
    <w:rsid w:val="001A3A44"/>
    <w:rsid w:val="001A4DF8"/>
    <w:rsid w:val="001A56A1"/>
    <w:rsid w:val="001A56E4"/>
    <w:rsid w:val="001A5917"/>
    <w:rsid w:val="001A7358"/>
    <w:rsid w:val="001B01C2"/>
    <w:rsid w:val="001B0987"/>
    <w:rsid w:val="001B0E32"/>
    <w:rsid w:val="001B2196"/>
    <w:rsid w:val="001B2760"/>
    <w:rsid w:val="001B356C"/>
    <w:rsid w:val="001B36ED"/>
    <w:rsid w:val="001B4400"/>
    <w:rsid w:val="001B4621"/>
    <w:rsid w:val="001B4C77"/>
    <w:rsid w:val="001B63ED"/>
    <w:rsid w:val="001B6AF2"/>
    <w:rsid w:val="001B7DE4"/>
    <w:rsid w:val="001C04B8"/>
    <w:rsid w:val="001C0506"/>
    <w:rsid w:val="001C1222"/>
    <w:rsid w:val="001C1543"/>
    <w:rsid w:val="001C2A9B"/>
    <w:rsid w:val="001C2D29"/>
    <w:rsid w:val="001C307B"/>
    <w:rsid w:val="001C3120"/>
    <w:rsid w:val="001C3968"/>
    <w:rsid w:val="001C3A80"/>
    <w:rsid w:val="001C476D"/>
    <w:rsid w:val="001C5D66"/>
    <w:rsid w:val="001C5EB3"/>
    <w:rsid w:val="001C62B7"/>
    <w:rsid w:val="001C66CB"/>
    <w:rsid w:val="001C7160"/>
    <w:rsid w:val="001C7B7D"/>
    <w:rsid w:val="001D03CC"/>
    <w:rsid w:val="001D312E"/>
    <w:rsid w:val="001D38BB"/>
    <w:rsid w:val="001D38FB"/>
    <w:rsid w:val="001D4056"/>
    <w:rsid w:val="001D5858"/>
    <w:rsid w:val="001D5C85"/>
    <w:rsid w:val="001D78C1"/>
    <w:rsid w:val="001E19CF"/>
    <w:rsid w:val="001E1EDB"/>
    <w:rsid w:val="001E29D3"/>
    <w:rsid w:val="001E3172"/>
    <w:rsid w:val="001E3898"/>
    <w:rsid w:val="001E38DD"/>
    <w:rsid w:val="001E452E"/>
    <w:rsid w:val="001E4B93"/>
    <w:rsid w:val="001E4D18"/>
    <w:rsid w:val="001E4E52"/>
    <w:rsid w:val="001E5AE8"/>
    <w:rsid w:val="001E5DAA"/>
    <w:rsid w:val="001E6F72"/>
    <w:rsid w:val="001E7BB1"/>
    <w:rsid w:val="001E7C39"/>
    <w:rsid w:val="001F004F"/>
    <w:rsid w:val="001F0116"/>
    <w:rsid w:val="001F063C"/>
    <w:rsid w:val="001F07B6"/>
    <w:rsid w:val="001F1053"/>
    <w:rsid w:val="001F15B0"/>
    <w:rsid w:val="001F1666"/>
    <w:rsid w:val="001F1AC1"/>
    <w:rsid w:val="001F1C51"/>
    <w:rsid w:val="001F2A97"/>
    <w:rsid w:val="001F2C88"/>
    <w:rsid w:val="001F32B2"/>
    <w:rsid w:val="001F3318"/>
    <w:rsid w:val="001F3AC9"/>
    <w:rsid w:val="001F4210"/>
    <w:rsid w:val="001F5CD3"/>
    <w:rsid w:val="001F655F"/>
    <w:rsid w:val="001F7030"/>
    <w:rsid w:val="001F7389"/>
    <w:rsid w:val="001F7F63"/>
    <w:rsid w:val="001F7FCE"/>
    <w:rsid w:val="002009EF"/>
    <w:rsid w:val="00200CE5"/>
    <w:rsid w:val="00201387"/>
    <w:rsid w:val="00201A22"/>
    <w:rsid w:val="00201C52"/>
    <w:rsid w:val="00203905"/>
    <w:rsid w:val="00203ABF"/>
    <w:rsid w:val="00203E3D"/>
    <w:rsid w:val="00204F9C"/>
    <w:rsid w:val="0020590B"/>
    <w:rsid w:val="00205DBC"/>
    <w:rsid w:val="002069F0"/>
    <w:rsid w:val="00207A72"/>
    <w:rsid w:val="00210351"/>
    <w:rsid w:val="002103B4"/>
    <w:rsid w:val="00210A22"/>
    <w:rsid w:val="00211CB7"/>
    <w:rsid w:val="00212F9B"/>
    <w:rsid w:val="00213739"/>
    <w:rsid w:val="002139A9"/>
    <w:rsid w:val="00213C2D"/>
    <w:rsid w:val="00214127"/>
    <w:rsid w:val="0021486E"/>
    <w:rsid w:val="002159FE"/>
    <w:rsid w:val="0021635E"/>
    <w:rsid w:val="0021688F"/>
    <w:rsid w:val="00217442"/>
    <w:rsid w:val="00217823"/>
    <w:rsid w:val="00217D2E"/>
    <w:rsid w:val="002200F7"/>
    <w:rsid w:val="00220A80"/>
    <w:rsid w:val="00220E0B"/>
    <w:rsid w:val="00220E80"/>
    <w:rsid w:val="00221123"/>
    <w:rsid w:val="002215C5"/>
    <w:rsid w:val="002215CB"/>
    <w:rsid w:val="0022174F"/>
    <w:rsid w:val="00221803"/>
    <w:rsid w:val="00222715"/>
    <w:rsid w:val="002229C7"/>
    <w:rsid w:val="00222BAE"/>
    <w:rsid w:val="00222FEB"/>
    <w:rsid w:val="00223175"/>
    <w:rsid w:val="0022331D"/>
    <w:rsid w:val="00223332"/>
    <w:rsid w:val="00223F63"/>
    <w:rsid w:val="00223FE2"/>
    <w:rsid w:val="00224A86"/>
    <w:rsid w:val="00224B30"/>
    <w:rsid w:val="00224DE6"/>
    <w:rsid w:val="0022514B"/>
    <w:rsid w:val="002251C7"/>
    <w:rsid w:val="00227B23"/>
    <w:rsid w:val="00227C44"/>
    <w:rsid w:val="00230149"/>
    <w:rsid w:val="0023074C"/>
    <w:rsid w:val="00231B24"/>
    <w:rsid w:val="00231B41"/>
    <w:rsid w:val="0023254E"/>
    <w:rsid w:val="00232DD2"/>
    <w:rsid w:val="0023365F"/>
    <w:rsid w:val="00234006"/>
    <w:rsid w:val="00234947"/>
    <w:rsid w:val="00234AB8"/>
    <w:rsid w:val="00234C83"/>
    <w:rsid w:val="002355F2"/>
    <w:rsid w:val="0023579B"/>
    <w:rsid w:val="00235FB8"/>
    <w:rsid w:val="00235FBB"/>
    <w:rsid w:val="0023738B"/>
    <w:rsid w:val="0024074B"/>
    <w:rsid w:val="002413C3"/>
    <w:rsid w:val="00241668"/>
    <w:rsid w:val="00241BBA"/>
    <w:rsid w:val="00241EE9"/>
    <w:rsid w:val="00242181"/>
    <w:rsid w:val="0024384D"/>
    <w:rsid w:val="00243DFA"/>
    <w:rsid w:val="00244570"/>
    <w:rsid w:val="0024465D"/>
    <w:rsid w:val="00246D9C"/>
    <w:rsid w:val="00246DEB"/>
    <w:rsid w:val="00247230"/>
    <w:rsid w:val="00250654"/>
    <w:rsid w:val="00250B1A"/>
    <w:rsid w:val="00251002"/>
    <w:rsid w:val="00251063"/>
    <w:rsid w:val="0025157A"/>
    <w:rsid w:val="00251BE8"/>
    <w:rsid w:val="00251C6A"/>
    <w:rsid w:val="00252EF2"/>
    <w:rsid w:val="0025370B"/>
    <w:rsid w:val="00253813"/>
    <w:rsid w:val="0025463E"/>
    <w:rsid w:val="00256C7A"/>
    <w:rsid w:val="00257265"/>
    <w:rsid w:val="002575FC"/>
    <w:rsid w:val="00257865"/>
    <w:rsid w:val="00257B95"/>
    <w:rsid w:val="00260AB3"/>
    <w:rsid w:val="00261849"/>
    <w:rsid w:val="0026187D"/>
    <w:rsid w:val="0026239E"/>
    <w:rsid w:val="00263165"/>
    <w:rsid w:val="00263A8D"/>
    <w:rsid w:val="00263EEE"/>
    <w:rsid w:val="00265891"/>
    <w:rsid w:val="00265D6D"/>
    <w:rsid w:val="0026678B"/>
    <w:rsid w:val="00266911"/>
    <w:rsid w:val="0026696B"/>
    <w:rsid w:val="00266B5D"/>
    <w:rsid w:val="002672FF"/>
    <w:rsid w:val="00267A60"/>
    <w:rsid w:val="002700FD"/>
    <w:rsid w:val="0027030E"/>
    <w:rsid w:val="00270D3C"/>
    <w:rsid w:val="0027170F"/>
    <w:rsid w:val="00271946"/>
    <w:rsid w:val="00271E2A"/>
    <w:rsid w:val="00272E7F"/>
    <w:rsid w:val="0027382D"/>
    <w:rsid w:val="00274132"/>
    <w:rsid w:val="00274693"/>
    <w:rsid w:val="002746AD"/>
    <w:rsid w:val="0027478C"/>
    <w:rsid w:val="00274F9B"/>
    <w:rsid w:val="002769E4"/>
    <w:rsid w:val="00276E06"/>
    <w:rsid w:val="002804BE"/>
    <w:rsid w:val="00280B5E"/>
    <w:rsid w:val="00280E67"/>
    <w:rsid w:val="002810E0"/>
    <w:rsid w:val="00281FA4"/>
    <w:rsid w:val="00282793"/>
    <w:rsid w:val="002830C2"/>
    <w:rsid w:val="00283D7F"/>
    <w:rsid w:val="00284322"/>
    <w:rsid w:val="00284C77"/>
    <w:rsid w:val="00285061"/>
    <w:rsid w:val="00285B9B"/>
    <w:rsid w:val="002860B2"/>
    <w:rsid w:val="002863BA"/>
    <w:rsid w:val="00286909"/>
    <w:rsid w:val="00286F8E"/>
    <w:rsid w:val="00287066"/>
    <w:rsid w:val="00287206"/>
    <w:rsid w:val="0028748D"/>
    <w:rsid w:val="002874F9"/>
    <w:rsid w:val="00287E2C"/>
    <w:rsid w:val="00287FB5"/>
    <w:rsid w:val="00290481"/>
    <w:rsid w:val="00290CDA"/>
    <w:rsid w:val="00290D21"/>
    <w:rsid w:val="002912CA"/>
    <w:rsid w:val="002914B9"/>
    <w:rsid w:val="00291891"/>
    <w:rsid w:val="00292B9B"/>
    <w:rsid w:val="002930E6"/>
    <w:rsid w:val="002932B9"/>
    <w:rsid w:val="0029343C"/>
    <w:rsid w:val="002937E9"/>
    <w:rsid w:val="00293D9B"/>
    <w:rsid w:val="002945A9"/>
    <w:rsid w:val="00295243"/>
    <w:rsid w:val="0029574F"/>
    <w:rsid w:val="00295929"/>
    <w:rsid w:val="002963F9"/>
    <w:rsid w:val="002964DF"/>
    <w:rsid w:val="002965D7"/>
    <w:rsid w:val="002A0512"/>
    <w:rsid w:val="002A06B7"/>
    <w:rsid w:val="002A0880"/>
    <w:rsid w:val="002A0ECA"/>
    <w:rsid w:val="002A1351"/>
    <w:rsid w:val="002A1ABF"/>
    <w:rsid w:val="002A1D8E"/>
    <w:rsid w:val="002A22D2"/>
    <w:rsid w:val="002A2686"/>
    <w:rsid w:val="002A26FA"/>
    <w:rsid w:val="002A293F"/>
    <w:rsid w:val="002A2D37"/>
    <w:rsid w:val="002A2EFF"/>
    <w:rsid w:val="002A2FF6"/>
    <w:rsid w:val="002A350B"/>
    <w:rsid w:val="002A395B"/>
    <w:rsid w:val="002A3F6F"/>
    <w:rsid w:val="002A42FA"/>
    <w:rsid w:val="002A443A"/>
    <w:rsid w:val="002A44A2"/>
    <w:rsid w:val="002A4E08"/>
    <w:rsid w:val="002A5194"/>
    <w:rsid w:val="002A54EC"/>
    <w:rsid w:val="002A5840"/>
    <w:rsid w:val="002A5ED4"/>
    <w:rsid w:val="002A678B"/>
    <w:rsid w:val="002A6CA3"/>
    <w:rsid w:val="002A7951"/>
    <w:rsid w:val="002A7C52"/>
    <w:rsid w:val="002A7FFA"/>
    <w:rsid w:val="002B0495"/>
    <w:rsid w:val="002B08D1"/>
    <w:rsid w:val="002B0D85"/>
    <w:rsid w:val="002B3745"/>
    <w:rsid w:val="002B493F"/>
    <w:rsid w:val="002B58C0"/>
    <w:rsid w:val="002B6600"/>
    <w:rsid w:val="002B6967"/>
    <w:rsid w:val="002B6A44"/>
    <w:rsid w:val="002B6C1A"/>
    <w:rsid w:val="002B6D2C"/>
    <w:rsid w:val="002B7BEC"/>
    <w:rsid w:val="002C058E"/>
    <w:rsid w:val="002C08CB"/>
    <w:rsid w:val="002C0BE4"/>
    <w:rsid w:val="002C0F7A"/>
    <w:rsid w:val="002C1434"/>
    <w:rsid w:val="002C2C9C"/>
    <w:rsid w:val="002C3402"/>
    <w:rsid w:val="002C34B5"/>
    <w:rsid w:val="002C3773"/>
    <w:rsid w:val="002C390A"/>
    <w:rsid w:val="002C452E"/>
    <w:rsid w:val="002C4892"/>
    <w:rsid w:val="002C4961"/>
    <w:rsid w:val="002C4A4B"/>
    <w:rsid w:val="002C4FA0"/>
    <w:rsid w:val="002C51CB"/>
    <w:rsid w:val="002C5376"/>
    <w:rsid w:val="002D02FE"/>
    <w:rsid w:val="002D0528"/>
    <w:rsid w:val="002D1A44"/>
    <w:rsid w:val="002D20B5"/>
    <w:rsid w:val="002D26D0"/>
    <w:rsid w:val="002D280D"/>
    <w:rsid w:val="002D2A63"/>
    <w:rsid w:val="002D2F7D"/>
    <w:rsid w:val="002D312D"/>
    <w:rsid w:val="002D316A"/>
    <w:rsid w:val="002D38C4"/>
    <w:rsid w:val="002D3F43"/>
    <w:rsid w:val="002D4400"/>
    <w:rsid w:val="002D5907"/>
    <w:rsid w:val="002D62B2"/>
    <w:rsid w:val="002D65B8"/>
    <w:rsid w:val="002D6782"/>
    <w:rsid w:val="002D68F0"/>
    <w:rsid w:val="002D69D1"/>
    <w:rsid w:val="002D7026"/>
    <w:rsid w:val="002D72DC"/>
    <w:rsid w:val="002E01A0"/>
    <w:rsid w:val="002E08B6"/>
    <w:rsid w:val="002E0A2B"/>
    <w:rsid w:val="002E1C87"/>
    <w:rsid w:val="002E1E75"/>
    <w:rsid w:val="002E3D8B"/>
    <w:rsid w:val="002E4A54"/>
    <w:rsid w:val="002E4B30"/>
    <w:rsid w:val="002E4DC0"/>
    <w:rsid w:val="002E5EEF"/>
    <w:rsid w:val="002E691C"/>
    <w:rsid w:val="002E7AE3"/>
    <w:rsid w:val="002E7FE7"/>
    <w:rsid w:val="002F0D76"/>
    <w:rsid w:val="002F2641"/>
    <w:rsid w:val="002F2816"/>
    <w:rsid w:val="002F2A93"/>
    <w:rsid w:val="002F2FE3"/>
    <w:rsid w:val="002F380F"/>
    <w:rsid w:val="002F3E31"/>
    <w:rsid w:val="002F4126"/>
    <w:rsid w:val="002F43E4"/>
    <w:rsid w:val="002F480D"/>
    <w:rsid w:val="002F4999"/>
    <w:rsid w:val="002F5763"/>
    <w:rsid w:val="002F576D"/>
    <w:rsid w:val="002F58A8"/>
    <w:rsid w:val="002F58C6"/>
    <w:rsid w:val="002F6632"/>
    <w:rsid w:val="002F6DDD"/>
    <w:rsid w:val="002F6EA6"/>
    <w:rsid w:val="003005C6"/>
    <w:rsid w:val="00300C17"/>
    <w:rsid w:val="00302146"/>
    <w:rsid w:val="00302AE5"/>
    <w:rsid w:val="00302E46"/>
    <w:rsid w:val="003030D3"/>
    <w:rsid w:val="003032AD"/>
    <w:rsid w:val="00303678"/>
    <w:rsid w:val="00303A10"/>
    <w:rsid w:val="00303C25"/>
    <w:rsid w:val="00303F3F"/>
    <w:rsid w:val="003040E7"/>
    <w:rsid w:val="003041E4"/>
    <w:rsid w:val="00304B13"/>
    <w:rsid w:val="003058FC"/>
    <w:rsid w:val="00305EA6"/>
    <w:rsid w:val="00306210"/>
    <w:rsid w:val="0030670A"/>
    <w:rsid w:val="00310919"/>
    <w:rsid w:val="00310CB0"/>
    <w:rsid w:val="00310E20"/>
    <w:rsid w:val="003110C8"/>
    <w:rsid w:val="003124EF"/>
    <w:rsid w:val="00312B35"/>
    <w:rsid w:val="00312BB1"/>
    <w:rsid w:val="00312D50"/>
    <w:rsid w:val="00313451"/>
    <w:rsid w:val="00313C2B"/>
    <w:rsid w:val="00314088"/>
    <w:rsid w:val="003155A1"/>
    <w:rsid w:val="00315B48"/>
    <w:rsid w:val="00315D1D"/>
    <w:rsid w:val="00315D99"/>
    <w:rsid w:val="003160E6"/>
    <w:rsid w:val="0031627B"/>
    <w:rsid w:val="00317077"/>
    <w:rsid w:val="00317343"/>
    <w:rsid w:val="00320E4E"/>
    <w:rsid w:val="00321081"/>
    <w:rsid w:val="00321A44"/>
    <w:rsid w:val="00321D8D"/>
    <w:rsid w:val="003236AA"/>
    <w:rsid w:val="00323BAF"/>
    <w:rsid w:val="00323C59"/>
    <w:rsid w:val="00325349"/>
    <w:rsid w:val="00325439"/>
    <w:rsid w:val="00325C87"/>
    <w:rsid w:val="00327A09"/>
    <w:rsid w:val="00327F42"/>
    <w:rsid w:val="00330CBF"/>
    <w:rsid w:val="00331286"/>
    <w:rsid w:val="0033282B"/>
    <w:rsid w:val="00332AC1"/>
    <w:rsid w:val="00332F8B"/>
    <w:rsid w:val="00333EAC"/>
    <w:rsid w:val="00334548"/>
    <w:rsid w:val="00334AFE"/>
    <w:rsid w:val="00334B0E"/>
    <w:rsid w:val="00335988"/>
    <w:rsid w:val="00336277"/>
    <w:rsid w:val="0033660B"/>
    <w:rsid w:val="00337010"/>
    <w:rsid w:val="00337243"/>
    <w:rsid w:val="00337493"/>
    <w:rsid w:val="00337498"/>
    <w:rsid w:val="003376EC"/>
    <w:rsid w:val="00337E3A"/>
    <w:rsid w:val="0034008B"/>
    <w:rsid w:val="00341036"/>
    <w:rsid w:val="00341173"/>
    <w:rsid w:val="0034137D"/>
    <w:rsid w:val="00341A03"/>
    <w:rsid w:val="00342465"/>
    <w:rsid w:val="00342BAA"/>
    <w:rsid w:val="00342F89"/>
    <w:rsid w:val="00343601"/>
    <w:rsid w:val="003439D4"/>
    <w:rsid w:val="00343F2C"/>
    <w:rsid w:val="00344032"/>
    <w:rsid w:val="0034428B"/>
    <w:rsid w:val="003444FA"/>
    <w:rsid w:val="00344554"/>
    <w:rsid w:val="00346DC4"/>
    <w:rsid w:val="00347036"/>
    <w:rsid w:val="00347328"/>
    <w:rsid w:val="003509B2"/>
    <w:rsid w:val="00350EE5"/>
    <w:rsid w:val="00351B07"/>
    <w:rsid w:val="003532FD"/>
    <w:rsid w:val="00353524"/>
    <w:rsid w:val="003545FC"/>
    <w:rsid w:val="00354621"/>
    <w:rsid w:val="00354CFA"/>
    <w:rsid w:val="003552E8"/>
    <w:rsid w:val="0035538F"/>
    <w:rsid w:val="00356797"/>
    <w:rsid w:val="00356B10"/>
    <w:rsid w:val="00357FA1"/>
    <w:rsid w:val="00357FAD"/>
    <w:rsid w:val="0036074F"/>
    <w:rsid w:val="00360CE7"/>
    <w:rsid w:val="00360F06"/>
    <w:rsid w:val="003614B5"/>
    <w:rsid w:val="00361512"/>
    <w:rsid w:val="00363F5A"/>
    <w:rsid w:val="003649DB"/>
    <w:rsid w:val="00364ED1"/>
    <w:rsid w:val="00365CB9"/>
    <w:rsid w:val="003668FE"/>
    <w:rsid w:val="00367006"/>
    <w:rsid w:val="00367204"/>
    <w:rsid w:val="00367D30"/>
    <w:rsid w:val="003700D0"/>
    <w:rsid w:val="00370E83"/>
    <w:rsid w:val="0037111E"/>
    <w:rsid w:val="003716F2"/>
    <w:rsid w:val="003719B7"/>
    <w:rsid w:val="00371DAE"/>
    <w:rsid w:val="0037225E"/>
    <w:rsid w:val="00372632"/>
    <w:rsid w:val="003731DA"/>
    <w:rsid w:val="00373BC3"/>
    <w:rsid w:val="00374A4F"/>
    <w:rsid w:val="00375311"/>
    <w:rsid w:val="00375B3A"/>
    <w:rsid w:val="003767A4"/>
    <w:rsid w:val="00376B02"/>
    <w:rsid w:val="00376B43"/>
    <w:rsid w:val="003775A7"/>
    <w:rsid w:val="00377631"/>
    <w:rsid w:val="00377983"/>
    <w:rsid w:val="003779AF"/>
    <w:rsid w:val="0038030D"/>
    <w:rsid w:val="00380D09"/>
    <w:rsid w:val="0038153A"/>
    <w:rsid w:val="00381691"/>
    <w:rsid w:val="003824C5"/>
    <w:rsid w:val="003837AA"/>
    <w:rsid w:val="00383BEE"/>
    <w:rsid w:val="0038415A"/>
    <w:rsid w:val="003847CF"/>
    <w:rsid w:val="00384C22"/>
    <w:rsid w:val="003851F6"/>
    <w:rsid w:val="00385434"/>
    <w:rsid w:val="00387202"/>
    <w:rsid w:val="0038728E"/>
    <w:rsid w:val="003875FE"/>
    <w:rsid w:val="00387F36"/>
    <w:rsid w:val="00390751"/>
    <w:rsid w:val="00390851"/>
    <w:rsid w:val="00390AC6"/>
    <w:rsid w:val="00390D2B"/>
    <w:rsid w:val="00390EA5"/>
    <w:rsid w:val="00391816"/>
    <w:rsid w:val="00391E36"/>
    <w:rsid w:val="00392D27"/>
    <w:rsid w:val="0039378E"/>
    <w:rsid w:val="00393B8E"/>
    <w:rsid w:val="0039406D"/>
    <w:rsid w:val="00394BFE"/>
    <w:rsid w:val="00394C3C"/>
    <w:rsid w:val="00394D13"/>
    <w:rsid w:val="0039520C"/>
    <w:rsid w:val="003954BA"/>
    <w:rsid w:val="0039567C"/>
    <w:rsid w:val="0039584C"/>
    <w:rsid w:val="00395A0E"/>
    <w:rsid w:val="00395F0E"/>
    <w:rsid w:val="00396A56"/>
    <w:rsid w:val="00397097"/>
    <w:rsid w:val="00397571"/>
    <w:rsid w:val="003A010C"/>
    <w:rsid w:val="003A0604"/>
    <w:rsid w:val="003A0734"/>
    <w:rsid w:val="003A0E25"/>
    <w:rsid w:val="003A19D3"/>
    <w:rsid w:val="003A31A0"/>
    <w:rsid w:val="003A3EF7"/>
    <w:rsid w:val="003A4454"/>
    <w:rsid w:val="003A47CE"/>
    <w:rsid w:val="003A5238"/>
    <w:rsid w:val="003A5BA6"/>
    <w:rsid w:val="003A5E90"/>
    <w:rsid w:val="003A6CD7"/>
    <w:rsid w:val="003A6F14"/>
    <w:rsid w:val="003B1294"/>
    <w:rsid w:val="003B1895"/>
    <w:rsid w:val="003B2B39"/>
    <w:rsid w:val="003B3029"/>
    <w:rsid w:val="003B3492"/>
    <w:rsid w:val="003B3692"/>
    <w:rsid w:val="003B375D"/>
    <w:rsid w:val="003B3BE0"/>
    <w:rsid w:val="003B43D8"/>
    <w:rsid w:val="003B499B"/>
    <w:rsid w:val="003B4D5F"/>
    <w:rsid w:val="003B64D8"/>
    <w:rsid w:val="003B6BE5"/>
    <w:rsid w:val="003B7717"/>
    <w:rsid w:val="003B7D6E"/>
    <w:rsid w:val="003C0C0C"/>
    <w:rsid w:val="003C14B6"/>
    <w:rsid w:val="003C1652"/>
    <w:rsid w:val="003C1D1E"/>
    <w:rsid w:val="003C1F0E"/>
    <w:rsid w:val="003C1F10"/>
    <w:rsid w:val="003C28AA"/>
    <w:rsid w:val="003C2B0E"/>
    <w:rsid w:val="003C324F"/>
    <w:rsid w:val="003C369E"/>
    <w:rsid w:val="003C38BD"/>
    <w:rsid w:val="003C3DD9"/>
    <w:rsid w:val="003C43DE"/>
    <w:rsid w:val="003C5302"/>
    <w:rsid w:val="003C571C"/>
    <w:rsid w:val="003C63FE"/>
    <w:rsid w:val="003C6DD5"/>
    <w:rsid w:val="003C71E7"/>
    <w:rsid w:val="003C7DD6"/>
    <w:rsid w:val="003D03BF"/>
    <w:rsid w:val="003D0C1F"/>
    <w:rsid w:val="003D1324"/>
    <w:rsid w:val="003D145B"/>
    <w:rsid w:val="003D15CC"/>
    <w:rsid w:val="003D1FE9"/>
    <w:rsid w:val="003D2FCD"/>
    <w:rsid w:val="003D3604"/>
    <w:rsid w:val="003D3E0D"/>
    <w:rsid w:val="003D41BD"/>
    <w:rsid w:val="003D4211"/>
    <w:rsid w:val="003D4B93"/>
    <w:rsid w:val="003D527E"/>
    <w:rsid w:val="003D59D4"/>
    <w:rsid w:val="003D5B12"/>
    <w:rsid w:val="003D5D95"/>
    <w:rsid w:val="003D5FB5"/>
    <w:rsid w:val="003D60E8"/>
    <w:rsid w:val="003D611B"/>
    <w:rsid w:val="003D775C"/>
    <w:rsid w:val="003D777A"/>
    <w:rsid w:val="003E0B15"/>
    <w:rsid w:val="003E0FF7"/>
    <w:rsid w:val="003E1204"/>
    <w:rsid w:val="003E1E11"/>
    <w:rsid w:val="003E23F1"/>
    <w:rsid w:val="003E25CC"/>
    <w:rsid w:val="003E2A60"/>
    <w:rsid w:val="003E2F6B"/>
    <w:rsid w:val="003E3771"/>
    <w:rsid w:val="003E4225"/>
    <w:rsid w:val="003E4419"/>
    <w:rsid w:val="003E52DC"/>
    <w:rsid w:val="003E55AB"/>
    <w:rsid w:val="003E5FA8"/>
    <w:rsid w:val="003E60A7"/>
    <w:rsid w:val="003E7066"/>
    <w:rsid w:val="003E79DE"/>
    <w:rsid w:val="003F15B3"/>
    <w:rsid w:val="003F16B4"/>
    <w:rsid w:val="003F19B9"/>
    <w:rsid w:val="003F20C5"/>
    <w:rsid w:val="003F28F2"/>
    <w:rsid w:val="003F34DB"/>
    <w:rsid w:val="003F3805"/>
    <w:rsid w:val="003F49B1"/>
    <w:rsid w:val="003F4EC1"/>
    <w:rsid w:val="003F51AF"/>
    <w:rsid w:val="003F51C8"/>
    <w:rsid w:val="003F570D"/>
    <w:rsid w:val="003F5D69"/>
    <w:rsid w:val="003F6123"/>
    <w:rsid w:val="003F6267"/>
    <w:rsid w:val="003F7181"/>
    <w:rsid w:val="003F732F"/>
    <w:rsid w:val="003F7D7A"/>
    <w:rsid w:val="003F7DB3"/>
    <w:rsid w:val="004004FE"/>
    <w:rsid w:val="00400C58"/>
    <w:rsid w:val="00401627"/>
    <w:rsid w:val="0040162A"/>
    <w:rsid w:val="00401B4B"/>
    <w:rsid w:val="00402290"/>
    <w:rsid w:val="00402687"/>
    <w:rsid w:val="00402B99"/>
    <w:rsid w:val="004032D4"/>
    <w:rsid w:val="0040461A"/>
    <w:rsid w:val="0040520C"/>
    <w:rsid w:val="004055BF"/>
    <w:rsid w:val="004061B7"/>
    <w:rsid w:val="004063D2"/>
    <w:rsid w:val="00406909"/>
    <w:rsid w:val="00407A74"/>
    <w:rsid w:val="00407BFB"/>
    <w:rsid w:val="00407C32"/>
    <w:rsid w:val="00410621"/>
    <w:rsid w:val="00410AB1"/>
    <w:rsid w:val="004110F9"/>
    <w:rsid w:val="00411A0F"/>
    <w:rsid w:val="00411BFE"/>
    <w:rsid w:val="00411D44"/>
    <w:rsid w:val="0041255E"/>
    <w:rsid w:val="0041334C"/>
    <w:rsid w:val="004141DE"/>
    <w:rsid w:val="00414836"/>
    <w:rsid w:val="0041529B"/>
    <w:rsid w:val="004159E3"/>
    <w:rsid w:val="00416265"/>
    <w:rsid w:val="0041736A"/>
    <w:rsid w:val="00417430"/>
    <w:rsid w:val="0041765E"/>
    <w:rsid w:val="00420263"/>
    <w:rsid w:val="0042031F"/>
    <w:rsid w:val="004210C9"/>
    <w:rsid w:val="00421B2D"/>
    <w:rsid w:val="00421E7A"/>
    <w:rsid w:val="00422C09"/>
    <w:rsid w:val="0042325F"/>
    <w:rsid w:val="004233E6"/>
    <w:rsid w:val="00423884"/>
    <w:rsid w:val="00423B8F"/>
    <w:rsid w:val="00424E93"/>
    <w:rsid w:val="0042563E"/>
    <w:rsid w:val="0042581B"/>
    <w:rsid w:val="00425D97"/>
    <w:rsid w:val="00425FAF"/>
    <w:rsid w:val="004266D7"/>
    <w:rsid w:val="00426A51"/>
    <w:rsid w:val="004276A9"/>
    <w:rsid w:val="00427C79"/>
    <w:rsid w:val="0043056D"/>
    <w:rsid w:val="00430C39"/>
    <w:rsid w:val="00430C99"/>
    <w:rsid w:val="00431003"/>
    <w:rsid w:val="00431527"/>
    <w:rsid w:val="0043174C"/>
    <w:rsid w:val="00431F02"/>
    <w:rsid w:val="00432A4D"/>
    <w:rsid w:val="00432CB2"/>
    <w:rsid w:val="004333C8"/>
    <w:rsid w:val="00433BFC"/>
    <w:rsid w:val="004341C0"/>
    <w:rsid w:val="004347B5"/>
    <w:rsid w:val="00434A23"/>
    <w:rsid w:val="0043732C"/>
    <w:rsid w:val="00437B85"/>
    <w:rsid w:val="00437FB1"/>
    <w:rsid w:val="00441885"/>
    <w:rsid w:val="004422B4"/>
    <w:rsid w:val="0044259B"/>
    <w:rsid w:val="004426B9"/>
    <w:rsid w:val="00442711"/>
    <w:rsid w:val="00443125"/>
    <w:rsid w:val="00443C49"/>
    <w:rsid w:val="00444260"/>
    <w:rsid w:val="004443A3"/>
    <w:rsid w:val="004449F3"/>
    <w:rsid w:val="0044600D"/>
    <w:rsid w:val="0044634F"/>
    <w:rsid w:val="004463A5"/>
    <w:rsid w:val="00446DEF"/>
    <w:rsid w:val="00446E83"/>
    <w:rsid w:val="00447789"/>
    <w:rsid w:val="00447C41"/>
    <w:rsid w:val="00447D65"/>
    <w:rsid w:val="00447F0D"/>
    <w:rsid w:val="0045082B"/>
    <w:rsid w:val="00450D21"/>
    <w:rsid w:val="00450E68"/>
    <w:rsid w:val="004510EB"/>
    <w:rsid w:val="004510FB"/>
    <w:rsid w:val="00451802"/>
    <w:rsid w:val="004528CE"/>
    <w:rsid w:val="00452DC3"/>
    <w:rsid w:val="00452E36"/>
    <w:rsid w:val="004530E5"/>
    <w:rsid w:val="00454BE5"/>
    <w:rsid w:val="00454CFE"/>
    <w:rsid w:val="0045573D"/>
    <w:rsid w:val="0045592D"/>
    <w:rsid w:val="00457492"/>
    <w:rsid w:val="004578B4"/>
    <w:rsid w:val="00457A6C"/>
    <w:rsid w:val="0046004A"/>
    <w:rsid w:val="00460953"/>
    <w:rsid w:val="00460B67"/>
    <w:rsid w:val="0046300B"/>
    <w:rsid w:val="00463390"/>
    <w:rsid w:val="004637AC"/>
    <w:rsid w:val="00463DDB"/>
    <w:rsid w:val="00464C9C"/>
    <w:rsid w:val="00464DFB"/>
    <w:rsid w:val="004651BA"/>
    <w:rsid w:val="0046556A"/>
    <w:rsid w:val="004657DB"/>
    <w:rsid w:val="00465840"/>
    <w:rsid w:val="00465DF1"/>
    <w:rsid w:val="00467801"/>
    <w:rsid w:val="00467998"/>
    <w:rsid w:val="00470828"/>
    <w:rsid w:val="00470A4B"/>
    <w:rsid w:val="00471018"/>
    <w:rsid w:val="00471362"/>
    <w:rsid w:val="004713F9"/>
    <w:rsid w:val="0047140E"/>
    <w:rsid w:val="00471DDC"/>
    <w:rsid w:val="00472409"/>
    <w:rsid w:val="00473211"/>
    <w:rsid w:val="004738CE"/>
    <w:rsid w:val="00473B30"/>
    <w:rsid w:val="00473D60"/>
    <w:rsid w:val="00473D97"/>
    <w:rsid w:val="00473E6F"/>
    <w:rsid w:val="00473FE4"/>
    <w:rsid w:val="00474055"/>
    <w:rsid w:val="00474236"/>
    <w:rsid w:val="00474746"/>
    <w:rsid w:val="00474E98"/>
    <w:rsid w:val="00474F34"/>
    <w:rsid w:val="004758AE"/>
    <w:rsid w:val="00475B73"/>
    <w:rsid w:val="00475C47"/>
    <w:rsid w:val="00476126"/>
    <w:rsid w:val="00476AE2"/>
    <w:rsid w:val="00477931"/>
    <w:rsid w:val="00477F46"/>
    <w:rsid w:val="004819C6"/>
    <w:rsid w:val="00481EE1"/>
    <w:rsid w:val="00482259"/>
    <w:rsid w:val="00482521"/>
    <w:rsid w:val="0048259F"/>
    <w:rsid w:val="004836F7"/>
    <w:rsid w:val="00483B52"/>
    <w:rsid w:val="00483D0B"/>
    <w:rsid w:val="00483FDD"/>
    <w:rsid w:val="00484752"/>
    <w:rsid w:val="00484CBC"/>
    <w:rsid w:val="00484E6B"/>
    <w:rsid w:val="00485149"/>
    <w:rsid w:val="00485464"/>
    <w:rsid w:val="00485FBB"/>
    <w:rsid w:val="004860B3"/>
    <w:rsid w:val="00486308"/>
    <w:rsid w:val="00486445"/>
    <w:rsid w:val="004865CE"/>
    <w:rsid w:val="0048717C"/>
    <w:rsid w:val="00487B32"/>
    <w:rsid w:val="00490165"/>
    <w:rsid w:val="004911C2"/>
    <w:rsid w:val="004913D1"/>
    <w:rsid w:val="00491898"/>
    <w:rsid w:val="0049189C"/>
    <w:rsid w:val="00492640"/>
    <w:rsid w:val="00492D67"/>
    <w:rsid w:val="00492F12"/>
    <w:rsid w:val="00493592"/>
    <w:rsid w:val="00493931"/>
    <w:rsid w:val="004940A2"/>
    <w:rsid w:val="0049474B"/>
    <w:rsid w:val="00494B38"/>
    <w:rsid w:val="004950F8"/>
    <w:rsid w:val="004958E7"/>
    <w:rsid w:val="0049652C"/>
    <w:rsid w:val="0049781E"/>
    <w:rsid w:val="00497DA5"/>
    <w:rsid w:val="00497EF0"/>
    <w:rsid w:val="004A071D"/>
    <w:rsid w:val="004A0F30"/>
    <w:rsid w:val="004A102A"/>
    <w:rsid w:val="004A1E51"/>
    <w:rsid w:val="004A242C"/>
    <w:rsid w:val="004A3D6B"/>
    <w:rsid w:val="004A3F8F"/>
    <w:rsid w:val="004A53AD"/>
    <w:rsid w:val="004A547A"/>
    <w:rsid w:val="004A54CB"/>
    <w:rsid w:val="004A5641"/>
    <w:rsid w:val="004A56AC"/>
    <w:rsid w:val="004A6ADF"/>
    <w:rsid w:val="004A6F4A"/>
    <w:rsid w:val="004B0436"/>
    <w:rsid w:val="004B082A"/>
    <w:rsid w:val="004B1052"/>
    <w:rsid w:val="004B1345"/>
    <w:rsid w:val="004B18C0"/>
    <w:rsid w:val="004B2069"/>
    <w:rsid w:val="004B2398"/>
    <w:rsid w:val="004B2477"/>
    <w:rsid w:val="004B25E9"/>
    <w:rsid w:val="004B2A5B"/>
    <w:rsid w:val="004B34B4"/>
    <w:rsid w:val="004B353D"/>
    <w:rsid w:val="004B3E37"/>
    <w:rsid w:val="004B4449"/>
    <w:rsid w:val="004B468E"/>
    <w:rsid w:val="004B568D"/>
    <w:rsid w:val="004B659D"/>
    <w:rsid w:val="004B65F5"/>
    <w:rsid w:val="004B6774"/>
    <w:rsid w:val="004B7298"/>
    <w:rsid w:val="004B72B5"/>
    <w:rsid w:val="004B7D6C"/>
    <w:rsid w:val="004B7E1E"/>
    <w:rsid w:val="004B7E53"/>
    <w:rsid w:val="004C028E"/>
    <w:rsid w:val="004C12AB"/>
    <w:rsid w:val="004C16EC"/>
    <w:rsid w:val="004C1A1A"/>
    <w:rsid w:val="004C1B0C"/>
    <w:rsid w:val="004C246F"/>
    <w:rsid w:val="004C261C"/>
    <w:rsid w:val="004C2628"/>
    <w:rsid w:val="004C274B"/>
    <w:rsid w:val="004C321F"/>
    <w:rsid w:val="004C3FDF"/>
    <w:rsid w:val="004C42E1"/>
    <w:rsid w:val="004C4D8C"/>
    <w:rsid w:val="004C524A"/>
    <w:rsid w:val="004C54B2"/>
    <w:rsid w:val="004C59B8"/>
    <w:rsid w:val="004C618F"/>
    <w:rsid w:val="004C69DB"/>
    <w:rsid w:val="004C7BA2"/>
    <w:rsid w:val="004C7F0D"/>
    <w:rsid w:val="004D045E"/>
    <w:rsid w:val="004D04AD"/>
    <w:rsid w:val="004D0C3E"/>
    <w:rsid w:val="004D17A2"/>
    <w:rsid w:val="004D1B5A"/>
    <w:rsid w:val="004D33DB"/>
    <w:rsid w:val="004D4284"/>
    <w:rsid w:val="004D51A9"/>
    <w:rsid w:val="004D56F0"/>
    <w:rsid w:val="004D5B2A"/>
    <w:rsid w:val="004D6087"/>
    <w:rsid w:val="004D6760"/>
    <w:rsid w:val="004D77D6"/>
    <w:rsid w:val="004D7B12"/>
    <w:rsid w:val="004E0021"/>
    <w:rsid w:val="004E16F7"/>
    <w:rsid w:val="004E18F3"/>
    <w:rsid w:val="004E19B8"/>
    <w:rsid w:val="004E1B2E"/>
    <w:rsid w:val="004E237E"/>
    <w:rsid w:val="004E457A"/>
    <w:rsid w:val="004E4BBD"/>
    <w:rsid w:val="004E5B60"/>
    <w:rsid w:val="004E63E8"/>
    <w:rsid w:val="004E6750"/>
    <w:rsid w:val="004E6818"/>
    <w:rsid w:val="004E6FF8"/>
    <w:rsid w:val="004F010C"/>
    <w:rsid w:val="004F0B5A"/>
    <w:rsid w:val="004F0C6C"/>
    <w:rsid w:val="004F237A"/>
    <w:rsid w:val="004F2889"/>
    <w:rsid w:val="004F28C1"/>
    <w:rsid w:val="004F4228"/>
    <w:rsid w:val="004F4259"/>
    <w:rsid w:val="004F47B1"/>
    <w:rsid w:val="004F4BE1"/>
    <w:rsid w:val="004F5761"/>
    <w:rsid w:val="004F5E9A"/>
    <w:rsid w:val="004F61AD"/>
    <w:rsid w:val="004F68CD"/>
    <w:rsid w:val="004F74DB"/>
    <w:rsid w:val="004F7DE2"/>
    <w:rsid w:val="005010DA"/>
    <w:rsid w:val="00501B00"/>
    <w:rsid w:val="00502AD5"/>
    <w:rsid w:val="00503256"/>
    <w:rsid w:val="005049D1"/>
    <w:rsid w:val="00504C98"/>
    <w:rsid w:val="00504DCE"/>
    <w:rsid w:val="00505464"/>
    <w:rsid w:val="005058C1"/>
    <w:rsid w:val="00505ED2"/>
    <w:rsid w:val="00506E26"/>
    <w:rsid w:val="00506F14"/>
    <w:rsid w:val="005070F3"/>
    <w:rsid w:val="00507EB5"/>
    <w:rsid w:val="00510035"/>
    <w:rsid w:val="005104FA"/>
    <w:rsid w:val="00510FEC"/>
    <w:rsid w:val="0051165A"/>
    <w:rsid w:val="00512C1F"/>
    <w:rsid w:val="00512E2E"/>
    <w:rsid w:val="00513089"/>
    <w:rsid w:val="005133E6"/>
    <w:rsid w:val="005148D9"/>
    <w:rsid w:val="005151CF"/>
    <w:rsid w:val="00515C15"/>
    <w:rsid w:val="00515D85"/>
    <w:rsid w:val="00516FF8"/>
    <w:rsid w:val="005173FD"/>
    <w:rsid w:val="0051793D"/>
    <w:rsid w:val="005206C8"/>
    <w:rsid w:val="00520B91"/>
    <w:rsid w:val="0052125A"/>
    <w:rsid w:val="00521559"/>
    <w:rsid w:val="0052207C"/>
    <w:rsid w:val="00522133"/>
    <w:rsid w:val="00522A60"/>
    <w:rsid w:val="005234E8"/>
    <w:rsid w:val="005236B9"/>
    <w:rsid w:val="00523CB2"/>
    <w:rsid w:val="00523CB3"/>
    <w:rsid w:val="005242B0"/>
    <w:rsid w:val="005248B3"/>
    <w:rsid w:val="00525261"/>
    <w:rsid w:val="005252BA"/>
    <w:rsid w:val="00525341"/>
    <w:rsid w:val="00525754"/>
    <w:rsid w:val="00525FEF"/>
    <w:rsid w:val="005264F4"/>
    <w:rsid w:val="00526E30"/>
    <w:rsid w:val="005271C2"/>
    <w:rsid w:val="005273DE"/>
    <w:rsid w:val="00527FD3"/>
    <w:rsid w:val="0053021A"/>
    <w:rsid w:val="00531D80"/>
    <w:rsid w:val="0053206C"/>
    <w:rsid w:val="00532A19"/>
    <w:rsid w:val="00532F1A"/>
    <w:rsid w:val="00532FA2"/>
    <w:rsid w:val="005330F5"/>
    <w:rsid w:val="0053318E"/>
    <w:rsid w:val="00533655"/>
    <w:rsid w:val="00533DB2"/>
    <w:rsid w:val="005340AC"/>
    <w:rsid w:val="005342DC"/>
    <w:rsid w:val="005346DC"/>
    <w:rsid w:val="00534F8C"/>
    <w:rsid w:val="005352A7"/>
    <w:rsid w:val="00535679"/>
    <w:rsid w:val="00535E2F"/>
    <w:rsid w:val="00535FEA"/>
    <w:rsid w:val="00536503"/>
    <w:rsid w:val="0053678A"/>
    <w:rsid w:val="00536DE4"/>
    <w:rsid w:val="00540EAB"/>
    <w:rsid w:val="005420DE"/>
    <w:rsid w:val="005424E2"/>
    <w:rsid w:val="0054252E"/>
    <w:rsid w:val="0054303C"/>
    <w:rsid w:val="0054355C"/>
    <w:rsid w:val="0054373F"/>
    <w:rsid w:val="00543C56"/>
    <w:rsid w:val="00544375"/>
    <w:rsid w:val="005449B6"/>
    <w:rsid w:val="00544BFE"/>
    <w:rsid w:val="00544D2E"/>
    <w:rsid w:val="00545837"/>
    <w:rsid w:val="005462BC"/>
    <w:rsid w:val="00546F63"/>
    <w:rsid w:val="0054761A"/>
    <w:rsid w:val="005507EE"/>
    <w:rsid w:val="00552507"/>
    <w:rsid w:val="005525BB"/>
    <w:rsid w:val="00553CA3"/>
    <w:rsid w:val="00553CD1"/>
    <w:rsid w:val="00554057"/>
    <w:rsid w:val="00554AAB"/>
    <w:rsid w:val="005551C2"/>
    <w:rsid w:val="0055529A"/>
    <w:rsid w:val="00555A69"/>
    <w:rsid w:val="00555FD9"/>
    <w:rsid w:val="0055635B"/>
    <w:rsid w:val="00556B64"/>
    <w:rsid w:val="00556D56"/>
    <w:rsid w:val="005574D1"/>
    <w:rsid w:val="0056122D"/>
    <w:rsid w:val="0056211F"/>
    <w:rsid w:val="005629D7"/>
    <w:rsid w:val="00562CD6"/>
    <w:rsid w:val="00563339"/>
    <w:rsid w:val="0056351C"/>
    <w:rsid w:val="00563775"/>
    <w:rsid w:val="00563A80"/>
    <w:rsid w:val="00563D8D"/>
    <w:rsid w:val="005647BB"/>
    <w:rsid w:val="0056486C"/>
    <w:rsid w:val="00564AD7"/>
    <w:rsid w:val="00564D39"/>
    <w:rsid w:val="00564FE4"/>
    <w:rsid w:val="00565605"/>
    <w:rsid w:val="005656B1"/>
    <w:rsid w:val="00565781"/>
    <w:rsid w:val="00565B16"/>
    <w:rsid w:val="00566C8A"/>
    <w:rsid w:val="005703A1"/>
    <w:rsid w:val="00570D97"/>
    <w:rsid w:val="00570DFA"/>
    <w:rsid w:val="00570EFC"/>
    <w:rsid w:val="005711EB"/>
    <w:rsid w:val="005722C8"/>
    <w:rsid w:val="00573F17"/>
    <w:rsid w:val="005744A2"/>
    <w:rsid w:val="00575075"/>
    <w:rsid w:val="00575407"/>
    <w:rsid w:val="00575AE3"/>
    <w:rsid w:val="0057607C"/>
    <w:rsid w:val="0057667D"/>
    <w:rsid w:val="00576964"/>
    <w:rsid w:val="00576EBD"/>
    <w:rsid w:val="00580F00"/>
    <w:rsid w:val="00581151"/>
    <w:rsid w:val="005811F6"/>
    <w:rsid w:val="005817FF"/>
    <w:rsid w:val="00582361"/>
    <w:rsid w:val="00582716"/>
    <w:rsid w:val="005828AF"/>
    <w:rsid w:val="00582AD0"/>
    <w:rsid w:val="00583216"/>
    <w:rsid w:val="00583416"/>
    <w:rsid w:val="0058369B"/>
    <w:rsid w:val="00583CE3"/>
    <w:rsid w:val="00584BF6"/>
    <w:rsid w:val="00584E16"/>
    <w:rsid w:val="005853BE"/>
    <w:rsid w:val="0058540C"/>
    <w:rsid w:val="00585454"/>
    <w:rsid w:val="0058551B"/>
    <w:rsid w:val="0058554C"/>
    <w:rsid w:val="005857CD"/>
    <w:rsid w:val="00585A6B"/>
    <w:rsid w:val="00586C2B"/>
    <w:rsid w:val="00587CD7"/>
    <w:rsid w:val="00590967"/>
    <w:rsid w:val="00591A5D"/>
    <w:rsid w:val="00591B85"/>
    <w:rsid w:val="00592250"/>
    <w:rsid w:val="005925A7"/>
    <w:rsid w:val="00592BF9"/>
    <w:rsid w:val="00592E9C"/>
    <w:rsid w:val="00593730"/>
    <w:rsid w:val="0059450A"/>
    <w:rsid w:val="00595470"/>
    <w:rsid w:val="00595B50"/>
    <w:rsid w:val="00595C6D"/>
    <w:rsid w:val="00595E60"/>
    <w:rsid w:val="00596475"/>
    <w:rsid w:val="00596E4C"/>
    <w:rsid w:val="005977F6"/>
    <w:rsid w:val="00597A24"/>
    <w:rsid w:val="005A014B"/>
    <w:rsid w:val="005A0719"/>
    <w:rsid w:val="005A08CC"/>
    <w:rsid w:val="005A0EB3"/>
    <w:rsid w:val="005A1339"/>
    <w:rsid w:val="005A13F3"/>
    <w:rsid w:val="005A1690"/>
    <w:rsid w:val="005A1AB8"/>
    <w:rsid w:val="005A1BB8"/>
    <w:rsid w:val="005A1F87"/>
    <w:rsid w:val="005A2E45"/>
    <w:rsid w:val="005A394C"/>
    <w:rsid w:val="005A3C77"/>
    <w:rsid w:val="005A457E"/>
    <w:rsid w:val="005A6374"/>
    <w:rsid w:val="005A67BF"/>
    <w:rsid w:val="005A6E14"/>
    <w:rsid w:val="005A6F2B"/>
    <w:rsid w:val="005A7321"/>
    <w:rsid w:val="005A7E25"/>
    <w:rsid w:val="005B08B8"/>
    <w:rsid w:val="005B0D29"/>
    <w:rsid w:val="005B0FC9"/>
    <w:rsid w:val="005B114D"/>
    <w:rsid w:val="005B12B5"/>
    <w:rsid w:val="005B1575"/>
    <w:rsid w:val="005B21DF"/>
    <w:rsid w:val="005B3294"/>
    <w:rsid w:val="005B4343"/>
    <w:rsid w:val="005B465D"/>
    <w:rsid w:val="005B5705"/>
    <w:rsid w:val="005B68D0"/>
    <w:rsid w:val="005C1328"/>
    <w:rsid w:val="005C17D9"/>
    <w:rsid w:val="005C18FD"/>
    <w:rsid w:val="005C1FFD"/>
    <w:rsid w:val="005C34BA"/>
    <w:rsid w:val="005C3EF8"/>
    <w:rsid w:val="005C411D"/>
    <w:rsid w:val="005C453D"/>
    <w:rsid w:val="005C6221"/>
    <w:rsid w:val="005C6461"/>
    <w:rsid w:val="005C66A7"/>
    <w:rsid w:val="005C7135"/>
    <w:rsid w:val="005C7CB7"/>
    <w:rsid w:val="005D06C6"/>
    <w:rsid w:val="005D098B"/>
    <w:rsid w:val="005D20BD"/>
    <w:rsid w:val="005D28BD"/>
    <w:rsid w:val="005D30B6"/>
    <w:rsid w:val="005D3279"/>
    <w:rsid w:val="005D4359"/>
    <w:rsid w:val="005D4477"/>
    <w:rsid w:val="005D44C0"/>
    <w:rsid w:val="005D49FB"/>
    <w:rsid w:val="005D4A91"/>
    <w:rsid w:val="005D4B03"/>
    <w:rsid w:val="005D5876"/>
    <w:rsid w:val="005D6716"/>
    <w:rsid w:val="005D7772"/>
    <w:rsid w:val="005D7808"/>
    <w:rsid w:val="005D7D91"/>
    <w:rsid w:val="005E00ED"/>
    <w:rsid w:val="005E09FD"/>
    <w:rsid w:val="005E0ED4"/>
    <w:rsid w:val="005E18FD"/>
    <w:rsid w:val="005E20E5"/>
    <w:rsid w:val="005E3078"/>
    <w:rsid w:val="005E4A1E"/>
    <w:rsid w:val="005E5208"/>
    <w:rsid w:val="005E53D3"/>
    <w:rsid w:val="005E6041"/>
    <w:rsid w:val="005E6415"/>
    <w:rsid w:val="005E6A41"/>
    <w:rsid w:val="005E6D33"/>
    <w:rsid w:val="005E7051"/>
    <w:rsid w:val="005E7D31"/>
    <w:rsid w:val="005E7FCB"/>
    <w:rsid w:val="005F05C4"/>
    <w:rsid w:val="005F0717"/>
    <w:rsid w:val="005F0FA5"/>
    <w:rsid w:val="005F1457"/>
    <w:rsid w:val="005F147E"/>
    <w:rsid w:val="005F23C7"/>
    <w:rsid w:val="005F27A4"/>
    <w:rsid w:val="005F3558"/>
    <w:rsid w:val="005F3B81"/>
    <w:rsid w:val="005F413E"/>
    <w:rsid w:val="005F4D91"/>
    <w:rsid w:val="005F540C"/>
    <w:rsid w:val="005F55B1"/>
    <w:rsid w:val="005F5C26"/>
    <w:rsid w:val="005F7C0C"/>
    <w:rsid w:val="005F7D23"/>
    <w:rsid w:val="005F7E99"/>
    <w:rsid w:val="006009B4"/>
    <w:rsid w:val="00600F6F"/>
    <w:rsid w:val="00601262"/>
    <w:rsid w:val="00601841"/>
    <w:rsid w:val="00601DD3"/>
    <w:rsid w:val="00602B40"/>
    <w:rsid w:val="00602CF5"/>
    <w:rsid w:val="006043C0"/>
    <w:rsid w:val="00604410"/>
    <w:rsid w:val="0060450B"/>
    <w:rsid w:val="0060458A"/>
    <w:rsid w:val="00605859"/>
    <w:rsid w:val="0060629A"/>
    <w:rsid w:val="00606583"/>
    <w:rsid w:val="00606831"/>
    <w:rsid w:val="00606BEE"/>
    <w:rsid w:val="00607264"/>
    <w:rsid w:val="00607551"/>
    <w:rsid w:val="00607BDB"/>
    <w:rsid w:val="00607C98"/>
    <w:rsid w:val="00607F78"/>
    <w:rsid w:val="006102BD"/>
    <w:rsid w:val="00610B4E"/>
    <w:rsid w:val="00610D27"/>
    <w:rsid w:val="00610E1C"/>
    <w:rsid w:val="0061142D"/>
    <w:rsid w:val="0061167F"/>
    <w:rsid w:val="00611C3F"/>
    <w:rsid w:val="00611DF8"/>
    <w:rsid w:val="00611F38"/>
    <w:rsid w:val="00612365"/>
    <w:rsid w:val="00612559"/>
    <w:rsid w:val="0061307D"/>
    <w:rsid w:val="006137D0"/>
    <w:rsid w:val="00614570"/>
    <w:rsid w:val="006147B6"/>
    <w:rsid w:val="00614BE0"/>
    <w:rsid w:val="00615202"/>
    <w:rsid w:val="00615B23"/>
    <w:rsid w:val="0061661A"/>
    <w:rsid w:val="006205FA"/>
    <w:rsid w:val="00621C70"/>
    <w:rsid w:val="00622390"/>
    <w:rsid w:val="00622930"/>
    <w:rsid w:val="0062394F"/>
    <w:rsid w:val="00623AF0"/>
    <w:rsid w:val="00623BD0"/>
    <w:rsid w:val="00623F9C"/>
    <w:rsid w:val="0062401C"/>
    <w:rsid w:val="006248A2"/>
    <w:rsid w:val="00624995"/>
    <w:rsid w:val="00624AE0"/>
    <w:rsid w:val="00625803"/>
    <w:rsid w:val="0062588A"/>
    <w:rsid w:val="006260EA"/>
    <w:rsid w:val="006266DD"/>
    <w:rsid w:val="00627293"/>
    <w:rsid w:val="00627816"/>
    <w:rsid w:val="00627FC8"/>
    <w:rsid w:val="00630084"/>
    <w:rsid w:val="00630266"/>
    <w:rsid w:val="006303E7"/>
    <w:rsid w:val="00630DAE"/>
    <w:rsid w:val="00631117"/>
    <w:rsid w:val="006313C7"/>
    <w:rsid w:val="00632038"/>
    <w:rsid w:val="00632232"/>
    <w:rsid w:val="006325EA"/>
    <w:rsid w:val="00632716"/>
    <w:rsid w:val="0063280E"/>
    <w:rsid w:val="006330BC"/>
    <w:rsid w:val="00633728"/>
    <w:rsid w:val="0063397B"/>
    <w:rsid w:val="0063412B"/>
    <w:rsid w:val="00634451"/>
    <w:rsid w:val="00634B93"/>
    <w:rsid w:val="00635616"/>
    <w:rsid w:val="006368D6"/>
    <w:rsid w:val="00636C2C"/>
    <w:rsid w:val="00637D3C"/>
    <w:rsid w:val="00640074"/>
    <w:rsid w:val="006400B4"/>
    <w:rsid w:val="00640247"/>
    <w:rsid w:val="006406E3"/>
    <w:rsid w:val="00640936"/>
    <w:rsid w:val="00640DCF"/>
    <w:rsid w:val="006410B5"/>
    <w:rsid w:val="0064154B"/>
    <w:rsid w:val="00641DFC"/>
    <w:rsid w:val="006424D8"/>
    <w:rsid w:val="0064264A"/>
    <w:rsid w:val="00642678"/>
    <w:rsid w:val="006444F1"/>
    <w:rsid w:val="0064455B"/>
    <w:rsid w:val="00644B47"/>
    <w:rsid w:val="00644DD9"/>
    <w:rsid w:val="00645444"/>
    <w:rsid w:val="006459A1"/>
    <w:rsid w:val="006466ED"/>
    <w:rsid w:val="00647206"/>
    <w:rsid w:val="006475DF"/>
    <w:rsid w:val="00652149"/>
    <w:rsid w:val="006524F7"/>
    <w:rsid w:val="006526FE"/>
    <w:rsid w:val="00653090"/>
    <w:rsid w:val="00653F1E"/>
    <w:rsid w:val="006550FA"/>
    <w:rsid w:val="00655330"/>
    <w:rsid w:val="00656590"/>
    <w:rsid w:val="00656921"/>
    <w:rsid w:val="006570CE"/>
    <w:rsid w:val="00657F66"/>
    <w:rsid w:val="00660334"/>
    <w:rsid w:val="006614D7"/>
    <w:rsid w:val="00661C01"/>
    <w:rsid w:val="00661C18"/>
    <w:rsid w:val="00661FC3"/>
    <w:rsid w:val="00662E16"/>
    <w:rsid w:val="00663C9F"/>
    <w:rsid w:val="00663DFE"/>
    <w:rsid w:val="0066423D"/>
    <w:rsid w:val="00664896"/>
    <w:rsid w:val="00664A61"/>
    <w:rsid w:val="00665648"/>
    <w:rsid w:val="00666C3E"/>
    <w:rsid w:val="0067041F"/>
    <w:rsid w:val="00670572"/>
    <w:rsid w:val="0067116F"/>
    <w:rsid w:val="00671677"/>
    <w:rsid w:val="00671B2E"/>
    <w:rsid w:val="00671D17"/>
    <w:rsid w:val="00672225"/>
    <w:rsid w:val="00672FAA"/>
    <w:rsid w:val="00672FE3"/>
    <w:rsid w:val="0067345C"/>
    <w:rsid w:val="00673D35"/>
    <w:rsid w:val="006746A6"/>
    <w:rsid w:val="006749E6"/>
    <w:rsid w:val="00674A04"/>
    <w:rsid w:val="0067598F"/>
    <w:rsid w:val="00675CBC"/>
    <w:rsid w:val="00676C20"/>
    <w:rsid w:val="00676C71"/>
    <w:rsid w:val="00676E53"/>
    <w:rsid w:val="006770B0"/>
    <w:rsid w:val="006770EC"/>
    <w:rsid w:val="006775A7"/>
    <w:rsid w:val="0068119C"/>
    <w:rsid w:val="00681688"/>
    <w:rsid w:val="00681B40"/>
    <w:rsid w:val="00681C99"/>
    <w:rsid w:val="00681FD4"/>
    <w:rsid w:val="00682375"/>
    <w:rsid w:val="006837ED"/>
    <w:rsid w:val="00683CF2"/>
    <w:rsid w:val="00683DE9"/>
    <w:rsid w:val="006846FD"/>
    <w:rsid w:val="006847B9"/>
    <w:rsid w:val="00684FCC"/>
    <w:rsid w:val="00685166"/>
    <w:rsid w:val="0068558E"/>
    <w:rsid w:val="00685A61"/>
    <w:rsid w:val="00686079"/>
    <w:rsid w:val="0068756E"/>
    <w:rsid w:val="00687A7D"/>
    <w:rsid w:val="00690615"/>
    <w:rsid w:val="00690BE6"/>
    <w:rsid w:val="00690CF8"/>
    <w:rsid w:val="00690E30"/>
    <w:rsid w:val="00691711"/>
    <w:rsid w:val="00691C9F"/>
    <w:rsid w:val="0069378D"/>
    <w:rsid w:val="00694054"/>
    <w:rsid w:val="006941DE"/>
    <w:rsid w:val="00696B4D"/>
    <w:rsid w:val="00696E80"/>
    <w:rsid w:val="0069753B"/>
    <w:rsid w:val="006A0991"/>
    <w:rsid w:val="006A0B9D"/>
    <w:rsid w:val="006A0D55"/>
    <w:rsid w:val="006A252F"/>
    <w:rsid w:val="006A29A2"/>
    <w:rsid w:val="006A34A7"/>
    <w:rsid w:val="006A3656"/>
    <w:rsid w:val="006A36D8"/>
    <w:rsid w:val="006A384D"/>
    <w:rsid w:val="006A450C"/>
    <w:rsid w:val="006A472D"/>
    <w:rsid w:val="006A6266"/>
    <w:rsid w:val="006A6445"/>
    <w:rsid w:val="006A6DEC"/>
    <w:rsid w:val="006A7262"/>
    <w:rsid w:val="006A7CBF"/>
    <w:rsid w:val="006A7CF6"/>
    <w:rsid w:val="006B020E"/>
    <w:rsid w:val="006B0F35"/>
    <w:rsid w:val="006B13BD"/>
    <w:rsid w:val="006B15FC"/>
    <w:rsid w:val="006B18AD"/>
    <w:rsid w:val="006B1906"/>
    <w:rsid w:val="006B1A0C"/>
    <w:rsid w:val="006B1D0F"/>
    <w:rsid w:val="006B2CCA"/>
    <w:rsid w:val="006B31CE"/>
    <w:rsid w:val="006B3869"/>
    <w:rsid w:val="006B40F4"/>
    <w:rsid w:val="006B42F9"/>
    <w:rsid w:val="006B44F3"/>
    <w:rsid w:val="006B4725"/>
    <w:rsid w:val="006B4DC9"/>
    <w:rsid w:val="006B5A2D"/>
    <w:rsid w:val="006B6759"/>
    <w:rsid w:val="006B6AAC"/>
    <w:rsid w:val="006B6E84"/>
    <w:rsid w:val="006C0668"/>
    <w:rsid w:val="006C1050"/>
    <w:rsid w:val="006C1073"/>
    <w:rsid w:val="006C1AD9"/>
    <w:rsid w:val="006C1D4A"/>
    <w:rsid w:val="006C2655"/>
    <w:rsid w:val="006C38EF"/>
    <w:rsid w:val="006C3AA5"/>
    <w:rsid w:val="006C3B4E"/>
    <w:rsid w:val="006C5146"/>
    <w:rsid w:val="006C57C9"/>
    <w:rsid w:val="006C60FC"/>
    <w:rsid w:val="006D1B36"/>
    <w:rsid w:val="006D1E8E"/>
    <w:rsid w:val="006D205B"/>
    <w:rsid w:val="006D22A0"/>
    <w:rsid w:val="006D28BA"/>
    <w:rsid w:val="006D28C0"/>
    <w:rsid w:val="006D2FD7"/>
    <w:rsid w:val="006D3A97"/>
    <w:rsid w:val="006D4D26"/>
    <w:rsid w:val="006D573F"/>
    <w:rsid w:val="006D634D"/>
    <w:rsid w:val="006D6359"/>
    <w:rsid w:val="006D6479"/>
    <w:rsid w:val="006D6924"/>
    <w:rsid w:val="006D695F"/>
    <w:rsid w:val="006D6A38"/>
    <w:rsid w:val="006D6AA6"/>
    <w:rsid w:val="006D6CDF"/>
    <w:rsid w:val="006D6F46"/>
    <w:rsid w:val="006D7753"/>
    <w:rsid w:val="006E11AE"/>
    <w:rsid w:val="006E140F"/>
    <w:rsid w:val="006E205B"/>
    <w:rsid w:val="006E23B6"/>
    <w:rsid w:val="006E2865"/>
    <w:rsid w:val="006E293F"/>
    <w:rsid w:val="006E3458"/>
    <w:rsid w:val="006E38F7"/>
    <w:rsid w:val="006E3FED"/>
    <w:rsid w:val="006E4250"/>
    <w:rsid w:val="006E4880"/>
    <w:rsid w:val="006E549B"/>
    <w:rsid w:val="006E55DA"/>
    <w:rsid w:val="006E5D03"/>
    <w:rsid w:val="006E63DA"/>
    <w:rsid w:val="006E64A9"/>
    <w:rsid w:val="006E6FE0"/>
    <w:rsid w:val="006E7B69"/>
    <w:rsid w:val="006F09B1"/>
    <w:rsid w:val="006F189B"/>
    <w:rsid w:val="006F236F"/>
    <w:rsid w:val="006F263D"/>
    <w:rsid w:val="006F2EBC"/>
    <w:rsid w:val="006F332F"/>
    <w:rsid w:val="006F33F2"/>
    <w:rsid w:val="006F40EA"/>
    <w:rsid w:val="006F41DF"/>
    <w:rsid w:val="006F460A"/>
    <w:rsid w:val="006F4A21"/>
    <w:rsid w:val="006F5F01"/>
    <w:rsid w:val="006F5F2B"/>
    <w:rsid w:val="0070018D"/>
    <w:rsid w:val="007001E1"/>
    <w:rsid w:val="00700363"/>
    <w:rsid w:val="007006A9"/>
    <w:rsid w:val="00701799"/>
    <w:rsid w:val="00702825"/>
    <w:rsid w:val="0070288F"/>
    <w:rsid w:val="00702998"/>
    <w:rsid w:val="00703356"/>
    <w:rsid w:val="0070335D"/>
    <w:rsid w:val="00703580"/>
    <w:rsid w:val="007038CE"/>
    <w:rsid w:val="00703981"/>
    <w:rsid w:val="00704B30"/>
    <w:rsid w:val="007050E8"/>
    <w:rsid w:val="007052C4"/>
    <w:rsid w:val="00705675"/>
    <w:rsid w:val="0070699B"/>
    <w:rsid w:val="00706CA7"/>
    <w:rsid w:val="00706F40"/>
    <w:rsid w:val="007070BB"/>
    <w:rsid w:val="0070719F"/>
    <w:rsid w:val="00710B9E"/>
    <w:rsid w:val="00711996"/>
    <w:rsid w:val="00712ACB"/>
    <w:rsid w:val="007147B2"/>
    <w:rsid w:val="00714AF9"/>
    <w:rsid w:val="0071607D"/>
    <w:rsid w:val="00716F7E"/>
    <w:rsid w:val="007173C8"/>
    <w:rsid w:val="007175C5"/>
    <w:rsid w:val="00717821"/>
    <w:rsid w:val="0072004E"/>
    <w:rsid w:val="0072048F"/>
    <w:rsid w:val="00720AF2"/>
    <w:rsid w:val="00720DC3"/>
    <w:rsid w:val="00721E90"/>
    <w:rsid w:val="00721FB7"/>
    <w:rsid w:val="00722555"/>
    <w:rsid w:val="0072383F"/>
    <w:rsid w:val="00723FC6"/>
    <w:rsid w:val="0072458E"/>
    <w:rsid w:val="00725164"/>
    <w:rsid w:val="00725356"/>
    <w:rsid w:val="0072669D"/>
    <w:rsid w:val="00726DDB"/>
    <w:rsid w:val="00726FD3"/>
    <w:rsid w:val="007270D9"/>
    <w:rsid w:val="00727247"/>
    <w:rsid w:val="007274B9"/>
    <w:rsid w:val="00727C25"/>
    <w:rsid w:val="00730983"/>
    <w:rsid w:val="00731160"/>
    <w:rsid w:val="00731232"/>
    <w:rsid w:val="00731548"/>
    <w:rsid w:val="00732D97"/>
    <w:rsid w:val="007338A1"/>
    <w:rsid w:val="00733DB6"/>
    <w:rsid w:val="00733EAE"/>
    <w:rsid w:val="00733FD5"/>
    <w:rsid w:val="0073438A"/>
    <w:rsid w:val="007346CF"/>
    <w:rsid w:val="00734D5C"/>
    <w:rsid w:val="00735F97"/>
    <w:rsid w:val="007364E6"/>
    <w:rsid w:val="007367BD"/>
    <w:rsid w:val="00736D20"/>
    <w:rsid w:val="00737603"/>
    <w:rsid w:val="00740CD2"/>
    <w:rsid w:val="00740EC6"/>
    <w:rsid w:val="00740FAF"/>
    <w:rsid w:val="007415AF"/>
    <w:rsid w:val="007418E5"/>
    <w:rsid w:val="00741E18"/>
    <w:rsid w:val="007421C0"/>
    <w:rsid w:val="00742559"/>
    <w:rsid w:val="007427F4"/>
    <w:rsid w:val="0074305C"/>
    <w:rsid w:val="0074314A"/>
    <w:rsid w:val="00743B0B"/>
    <w:rsid w:val="007442F9"/>
    <w:rsid w:val="00744D30"/>
    <w:rsid w:val="00745683"/>
    <w:rsid w:val="007478C5"/>
    <w:rsid w:val="00747CBE"/>
    <w:rsid w:val="00750394"/>
    <w:rsid w:val="00751F62"/>
    <w:rsid w:val="00754679"/>
    <w:rsid w:val="00754A30"/>
    <w:rsid w:val="007553FE"/>
    <w:rsid w:val="0075606B"/>
    <w:rsid w:val="00756CFB"/>
    <w:rsid w:val="007602ED"/>
    <w:rsid w:val="00760ACA"/>
    <w:rsid w:val="0076203A"/>
    <w:rsid w:val="007638ED"/>
    <w:rsid w:val="0076398B"/>
    <w:rsid w:val="00763C48"/>
    <w:rsid w:val="0076519B"/>
    <w:rsid w:val="007655FE"/>
    <w:rsid w:val="00765785"/>
    <w:rsid w:val="0076607E"/>
    <w:rsid w:val="007667C1"/>
    <w:rsid w:val="00766C4F"/>
    <w:rsid w:val="00767140"/>
    <w:rsid w:val="007676C5"/>
    <w:rsid w:val="007678EA"/>
    <w:rsid w:val="0077054D"/>
    <w:rsid w:val="00770996"/>
    <w:rsid w:val="00771741"/>
    <w:rsid w:val="00771911"/>
    <w:rsid w:val="0077233C"/>
    <w:rsid w:val="007736E2"/>
    <w:rsid w:val="0077396C"/>
    <w:rsid w:val="007744B2"/>
    <w:rsid w:val="007752D6"/>
    <w:rsid w:val="0077555C"/>
    <w:rsid w:val="007757C7"/>
    <w:rsid w:val="007758C5"/>
    <w:rsid w:val="007758F4"/>
    <w:rsid w:val="00775D3E"/>
    <w:rsid w:val="00776FCE"/>
    <w:rsid w:val="00777CAC"/>
    <w:rsid w:val="00777D96"/>
    <w:rsid w:val="00781FD8"/>
    <w:rsid w:val="00782439"/>
    <w:rsid w:val="00782F70"/>
    <w:rsid w:val="0078350B"/>
    <w:rsid w:val="00783602"/>
    <w:rsid w:val="00784785"/>
    <w:rsid w:val="007852D3"/>
    <w:rsid w:val="0078585B"/>
    <w:rsid w:val="00785A07"/>
    <w:rsid w:val="00785B86"/>
    <w:rsid w:val="00786592"/>
    <w:rsid w:val="00786C91"/>
    <w:rsid w:val="00786CD0"/>
    <w:rsid w:val="0078759E"/>
    <w:rsid w:val="007877F6"/>
    <w:rsid w:val="00787DBD"/>
    <w:rsid w:val="00790083"/>
    <w:rsid w:val="00790A5A"/>
    <w:rsid w:val="00790E08"/>
    <w:rsid w:val="0079140A"/>
    <w:rsid w:val="00791D91"/>
    <w:rsid w:val="00791F71"/>
    <w:rsid w:val="007935B1"/>
    <w:rsid w:val="00793AAC"/>
    <w:rsid w:val="00793D15"/>
    <w:rsid w:val="00794103"/>
    <w:rsid w:val="00794A5D"/>
    <w:rsid w:val="00795213"/>
    <w:rsid w:val="00795E7D"/>
    <w:rsid w:val="0079613E"/>
    <w:rsid w:val="007967C3"/>
    <w:rsid w:val="00796896"/>
    <w:rsid w:val="00797070"/>
    <w:rsid w:val="00797279"/>
    <w:rsid w:val="00797361"/>
    <w:rsid w:val="007976E3"/>
    <w:rsid w:val="00797C30"/>
    <w:rsid w:val="007A0994"/>
    <w:rsid w:val="007A0B48"/>
    <w:rsid w:val="007A0E61"/>
    <w:rsid w:val="007A238D"/>
    <w:rsid w:val="007A2794"/>
    <w:rsid w:val="007A395D"/>
    <w:rsid w:val="007A3EDA"/>
    <w:rsid w:val="007A484C"/>
    <w:rsid w:val="007A51D2"/>
    <w:rsid w:val="007A535D"/>
    <w:rsid w:val="007A55D1"/>
    <w:rsid w:val="007A5E71"/>
    <w:rsid w:val="007A658D"/>
    <w:rsid w:val="007A7681"/>
    <w:rsid w:val="007A7C7B"/>
    <w:rsid w:val="007B02FB"/>
    <w:rsid w:val="007B0A32"/>
    <w:rsid w:val="007B1EA3"/>
    <w:rsid w:val="007B29A9"/>
    <w:rsid w:val="007B33A6"/>
    <w:rsid w:val="007B3CD9"/>
    <w:rsid w:val="007B3D3A"/>
    <w:rsid w:val="007B3F9D"/>
    <w:rsid w:val="007B4547"/>
    <w:rsid w:val="007B5647"/>
    <w:rsid w:val="007B6230"/>
    <w:rsid w:val="007B769C"/>
    <w:rsid w:val="007B7F10"/>
    <w:rsid w:val="007C011D"/>
    <w:rsid w:val="007C110F"/>
    <w:rsid w:val="007C15D7"/>
    <w:rsid w:val="007C1AA5"/>
    <w:rsid w:val="007C2FFC"/>
    <w:rsid w:val="007C43AB"/>
    <w:rsid w:val="007C46A4"/>
    <w:rsid w:val="007C46D9"/>
    <w:rsid w:val="007C5360"/>
    <w:rsid w:val="007C5647"/>
    <w:rsid w:val="007C58CF"/>
    <w:rsid w:val="007C5E32"/>
    <w:rsid w:val="007C62FB"/>
    <w:rsid w:val="007C67C2"/>
    <w:rsid w:val="007C710A"/>
    <w:rsid w:val="007C7841"/>
    <w:rsid w:val="007C7F47"/>
    <w:rsid w:val="007D12AF"/>
    <w:rsid w:val="007D1389"/>
    <w:rsid w:val="007D157E"/>
    <w:rsid w:val="007D17B9"/>
    <w:rsid w:val="007D1956"/>
    <w:rsid w:val="007D25C8"/>
    <w:rsid w:val="007D2AD9"/>
    <w:rsid w:val="007D33B9"/>
    <w:rsid w:val="007D34FE"/>
    <w:rsid w:val="007D351D"/>
    <w:rsid w:val="007D43F1"/>
    <w:rsid w:val="007D4CB8"/>
    <w:rsid w:val="007D4D69"/>
    <w:rsid w:val="007D56A9"/>
    <w:rsid w:val="007D5FCE"/>
    <w:rsid w:val="007D6108"/>
    <w:rsid w:val="007D6DF0"/>
    <w:rsid w:val="007D75C1"/>
    <w:rsid w:val="007D7F94"/>
    <w:rsid w:val="007E0B23"/>
    <w:rsid w:val="007E0C25"/>
    <w:rsid w:val="007E1B5C"/>
    <w:rsid w:val="007E1E2D"/>
    <w:rsid w:val="007E3892"/>
    <w:rsid w:val="007E44E3"/>
    <w:rsid w:val="007E4C03"/>
    <w:rsid w:val="007E4F69"/>
    <w:rsid w:val="007E5A55"/>
    <w:rsid w:val="007E5BAD"/>
    <w:rsid w:val="007E63FD"/>
    <w:rsid w:val="007E65F7"/>
    <w:rsid w:val="007E6791"/>
    <w:rsid w:val="007E76CF"/>
    <w:rsid w:val="007E7D60"/>
    <w:rsid w:val="007F00AB"/>
    <w:rsid w:val="007F0D79"/>
    <w:rsid w:val="007F1451"/>
    <w:rsid w:val="007F1C82"/>
    <w:rsid w:val="007F2EC7"/>
    <w:rsid w:val="007F3B36"/>
    <w:rsid w:val="007F3B86"/>
    <w:rsid w:val="007F3BBF"/>
    <w:rsid w:val="007F3EFD"/>
    <w:rsid w:val="007F46A3"/>
    <w:rsid w:val="007F53C6"/>
    <w:rsid w:val="007F60A7"/>
    <w:rsid w:val="007F630B"/>
    <w:rsid w:val="007F69B3"/>
    <w:rsid w:val="007F6F47"/>
    <w:rsid w:val="007F712E"/>
    <w:rsid w:val="007F7EF0"/>
    <w:rsid w:val="008003A6"/>
    <w:rsid w:val="00800C85"/>
    <w:rsid w:val="00800F42"/>
    <w:rsid w:val="0080140D"/>
    <w:rsid w:val="00801DB8"/>
    <w:rsid w:val="00802329"/>
    <w:rsid w:val="0080277A"/>
    <w:rsid w:val="008027E5"/>
    <w:rsid w:val="00802824"/>
    <w:rsid w:val="008035DF"/>
    <w:rsid w:val="00803A71"/>
    <w:rsid w:val="00803E77"/>
    <w:rsid w:val="00804007"/>
    <w:rsid w:val="008040C2"/>
    <w:rsid w:val="0080435B"/>
    <w:rsid w:val="00804721"/>
    <w:rsid w:val="008048A6"/>
    <w:rsid w:val="00804F03"/>
    <w:rsid w:val="008052DC"/>
    <w:rsid w:val="008052EE"/>
    <w:rsid w:val="00805CFD"/>
    <w:rsid w:val="00806486"/>
    <w:rsid w:val="008077B6"/>
    <w:rsid w:val="00807D63"/>
    <w:rsid w:val="00810586"/>
    <w:rsid w:val="008106B8"/>
    <w:rsid w:val="00810903"/>
    <w:rsid w:val="00811314"/>
    <w:rsid w:val="0081146D"/>
    <w:rsid w:val="00811654"/>
    <w:rsid w:val="0081165A"/>
    <w:rsid w:val="00811C55"/>
    <w:rsid w:val="008120C6"/>
    <w:rsid w:val="0081296C"/>
    <w:rsid w:val="00812A5F"/>
    <w:rsid w:val="00812D98"/>
    <w:rsid w:val="00813465"/>
    <w:rsid w:val="008135A8"/>
    <w:rsid w:val="008139DF"/>
    <w:rsid w:val="0081448C"/>
    <w:rsid w:val="00815237"/>
    <w:rsid w:val="00816194"/>
    <w:rsid w:val="00816201"/>
    <w:rsid w:val="008162D1"/>
    <w:rsid w:val="00816B67"/>
    <w:rsid w:val="00816D2B"/>
    <w:rsid w:val="00816DDA"/>
    <w:rsid w:val="008173E3"/>
    <w:rsid w:val="0081759F"/>
    <w:rsid w:val="0081761F"/>
    <w:rsid w:val="008179EA"/>
    <w:rsid w:val="00820BC2"/>
    <w:rsid w:val="0082133B"/>
    <w:rsid w:val="0082143F"/>
    <w:rsid w:val="008214E0"/>
    <w:rsid w:val="008218B9"/>
    <w:rsid w:val="00822A6B"/>
    <w:rsid w:val="008230F1"/>
    <w:rsid w:val="008231A9"/>
    <w:rsid w:val="00823947"/>
    <w:rsid w:val="0082401F"/>
    <w:rsid w:val="00824873"/>
    <w:rsid w:val="00825AD5"/>
    <w:rsid w:val="00826B20"/>
    <w:rsid w:val="00826E89"/>
    <w:rsid w:val="00826F7F"/>
    <w:rsid w:val="00826FCB"/>
    <w:rsid w:val="0082735B"/>
    <w:rsid w:val="008273DB"/>
    <w:rsid w:val="00830C4B"/>
    <w:rsid w:val="00830D51"/>
    <w:rsid w:val="00830E57"/>
    <w:rsid w:val="00831A28"/>
    <w:rsid w:val="00832844"/>
    <w:rsid w:val="008335AB"/>
    <w:rsid w:val="0083373E"/>
    <w:rsid w:val="008338BE"/>
    <w:rsid w:val="008342E2"/>
    <w:rsid w:val="00834372"/>
    <w:rsid w:val="008352E4"/>
    <w:rsid w:val="00837BB0"/>
    <w:rsid w:val="0084090F"/>
    <w:rsid w:val="00840E32"/>
    <w:rsid w:val="008410DC"/>
    <w:rsid w:val="00841279"/>
    <w:rsid w:val="00842029"/>
    <w:rsid w:val="008420F3"/>
    <w:rsid w:val="00844121"/>
    <w:rsid w:val="0084421B"/>
    <w:rsid w:val="00844F81"/>
    <w:rsid w:val="00845BB1"/>
    <w:rsid w:val="008464A2"/>
    <w:rsid w:val="0084677B"/>
    <w:rsid w:val="00847669"/>
    <w:rsid w:val="00847761"/>
    <w:rsid w:val="0085015B"/>
    <w:rsid w:val="00850D5F"/>
    <w:rsid w:val="008515D8"/>
    <w:rsid w:val="00851B6B"/>
    <w:rsid w:val="00851F02"/>
    <w:rsid w:val="008521EE"/>
    <w:rsid w:val="008527AA"/>
    <w:rsid w:val="00852B42"/>
    <w:rsid w:val="00852DE1"/>
    <w:rsid w:val="008530BA"/>
    <w:rsid w:val="00853147"/>
    <w:rsid w:val="0085331F"/>
    <w:rsid w:val="00853E4A"/>
    <w:rsid w:val="00854D4D"/>
    <w:rsid w:val="008553D9"/>
    <w:rsid w:val="0085634C"/>
    <w:rsid w:val="00856352"/>
    <w:rsid w:val="00856A66"/>
    <w:rsid w:val="008571B5"/>
    <w:rsid w:val="0085722F"/>
    <w:rsid w:val="00857ABE"/>
    <w:rsid w:val="00860464"/>
    <w:rsid w:val="00860CDA"/>
    <w:rsid w:val="00862695"/>
    <w:rsid w:val="0086283A"/>
    <w:rsid w:val="00862A26"/>
    <w:rsid w:val="00862F0A"/>
    <w:rsid w:val="008630FE"/>
    <w:rsid w:val="008634AC"/>
    <w:rsid w:val="0086378E"/>
    <w:rsid w:val="00863DC5"/>
    <w:rsid w:val="00866157"/>
    <w:rsid w:val="00866BCC"/>
    <w:rsid w:val="00866E4C"/>
    <w:rsid w:val="00870586"/>
    <w:rsid w:val="008708DF"/>
    <w:rsid w:val="00870C8A"/>
    <w:rsid w:val="0087160E"/>
    <w:rsid w:val="00871798"/>
    <w:rsid w:val="00871AC4"/>
    <w:rsid w:val="0087274F"/>
    <w:rsid w:val="00872E61"/>
    <w:rsid w:val="008732E6"/>
    <w:rsid w:val="0087525D"/>
    <w:rsid w:val="00875B53"/>
    <w:rsid w:val="00876064"/>
    <w:rsid w:val="008767FC"/>
    <w:rsid w:val="00876A52"/>
    <w:rsid w:val="00876A7C"/>
    <w:rsid w:val="00876B7D"/>
    <w:rsid w:val="008775F3"/>
    <w:rsid w:val="008777EB"/>
    <w:rsid w:val="00877C94"/>
    <w:rsid w:val="008806E9"/>
    <w:rsid w:val="008809E7"/>
    <w:rsid w:val="008809FC"/>
    <w:rsid w:val="00880AE7"/>
    <w:rsid w:val="0088100A"/>
    <w:rsid w:val="00881E6A"/>
    <w:rsid w:val="0088258C"/>
    <w:rsid w:val="00883DC8"/>
    <w:rsid w:val="00884863"/>
    <w:rsid w:val="00884912"/>
    <w:rsid w:val="00884BE2"/>
    <w:rsid w:val="00884BFF"/>
    <w:rsid w:val="00885828"/>
    <w:rsid w:val="00886630"/>
    <w:rsid w:val="0088676A"/>
    <w:rsid w:val="00886976"/>
    <w:rsid w:val="00886A63"/>
    <w:rsid w:val="00887C7F"/>
    <w:rsid w:val="00890811"/>
    <w:rsid w:val="00890AFB"/>
    <w:rsid w:val="00890E6E"/>
    <w:rsid w:val="00893417"/>
    <w:rsid w:val="008939E5"/>
    <w:rsid w:val="00893B97"/>
    <w:rsid w:val="00894072"/>
    <w:rsid w:val="0089484D"/>
    <w:rsid w:val="00894F7A"/>
    <w:rsid w:val="008953D9"/>
    <w:rsid w:val="0089540A"/>
    <w:rsid w:val="008968EB"/>
    <w:rsid w:val="008971EA"/>
    <w:rsid w:val="00897DB4"/>
    <w:rsid w:val="008A08B6"/>
    <w:rsid w:val="008A0C0C"/>
    <w:rsid w:val="008A0F49"/>
    <w:rsid w:val="008A10A4"/>
    <w:rsid w:val="008A171C"/>
    <w:rsid w:val="008A224E"/>
    <w:rsid w:val="008A294C"/>
    <w:rsid w:val="008A29ED"/>
    <w:rsid w:val="008A5B5E"/>
    <w:rsid w:val="008A5B64"/>
    <w:rsid w:val="008A6308"/>
    <w:rsid w:val="008A67C8"/>
    <w:rsid w:val="008A694C"/>
    <w:rsid w:val="008A6A40"/>
    <w:rsid w:val="008A6A58"/>
    <w:rsid w:val="008A6B74"/>
    <w:rsid w:val="008A756B"/>
    <w:rsid w:val="008A7A65"/>
    <w:rsid w:val="008B075B"/>
    <w:rsid w:val="008B1781"/>
    <w:rsid w:val="008B1B33"/>
    <w:rsid w:val="008B22F1"/>
    <w:rsid w:val="008B2915"/>
    <w:rsid w:val="008B3CDF"/>
    <w:rsid w:val="008B43B3"/>
    <w:rsid w:val="008B4D2C"/>
    <w:rsid w:val="008B519B"/>
    <w:rsid w:val="008B592D"/>
    <w:rsid w:val="008B5B72"/>
    <w:rsid w:val="008B5EF1"/>
    <w:rsid w:val="008B6926"/>
    <w:rsid w:val="008B6F4C"/>
    <w:rsid w:val="008B7BD4"/>
    <w:rsid w:val="008C03E7"/>
    <w:rsid w:val="008C0C67"/>
    <w:rsid w:val="008C0C94"/>
    <w:rsid w:val="008C2077"/>
    <w:rsid w:val="008C298F"/>
    <w:rsid w:val="008C36FA"/>
    <w:rsid w:val="008C3A1A"/>
    <w:rsid w:val="008C3B32"/>
    <w:rsid w:val="008C411A"/>
    <w:rsid w:val="008C4472"/>
    <w:rsid w:val="008C44C2"/>
    <w:rsid w:val="008C46D4"/>
    <w:rsid w:val="008C501A"/>
    <w:rsid w:val="008C593D"/>
    <w:rsid w:val="008C5B8B"/>
    <w:rsid w:val="008C5BAC"/>
    <w:rsid w:val="008C5FDC"/>
    <w:rsid w:val="008C7572"/>
    <w:rsid w:val="008C7627"/>
    <w:rsid w:val="008C7CC1"/>
    <w:rsid w:val="008D01BC"/>
    <w:rsid w:val="008D0510"/>
    <w:rsid w:val="008D0ACB"/>
    <w:rsid w:val="008D14F9"/>
    <w:rsid w:val="008D24EB"/>
    <w:rsid w:val="008D2AB5"/>
    <w:rsid w:val="008D3124"/>
    <w:rsid w:val="008D44F9"/>
    <w:rsid w:val="008D494D"/>
    <w:rsid w:val="008D54DF"/>
    <w:rsid w:val="008D5762"/>
    <w:rsid w:val="008D5FC5"/>
    <w:rsid w:val="008D6090"/>
    <w:rsid w:val="008D64FA"/>
    <w:rsid w:val="008D666D"/>
    <w:rsid w:val="008D6786"/>
    <w:rsid w:val="008D6E9D"/>
    <w:rsid w:val="008D716D"/>
    <w:rsid w:val="008D7176"/>
    <w:rsid w:val="008D7A1B"/>
    <w:rsid w:val="008E011E"/>
    <w:rsid w:val="008E013B"/>
    <w:rsid w:val="008E07D2"/>
    <w:rsid w:val="008E0E1D"/>
    <w:rsid w:val="008E0F38"/>
    <w:rsid w:val="008E1241"/>
    <w:rsid w:val="008E1457"/>
    <w:rsid w:val="008E4425"/>
    <w:rsid w:val="008E50F7"/>
    <w:rsid w:val="008E52AA"/>
    <w:rsid w:val="008E5348"/>
    <w:rsid w:val="008E5E9B"/>
    <w:rsid w:val="008E79A5"/>
    <w:rsid w:val="008E79D6"/>
    <w:rsid w:val="008E79E5"/>
    <w:rsid w:val="008E7F99"/>
    <w:rsid w:val="008F12F1"/>
    <w:rsid w:val="008F1B14"/>
    <w:rsid w:val="008F1DF0"/>
    <w:rsid w:val="008F1F97"/>
    <w:rsid w:val="008F1FE3"/>
    <w:rsid w:val="008F25CE"/>
    <w:rsid w:val="008F280A"/>
    <w:rsid w:val="008F31FD"/>
    <w:rsid w:val="008F39FC"/>
    <w:rsid w:val="008F441B"/>
    <w:rsid w:val="008F45E6"/>
    <w:rsid w:val="008F489C"/>
    <w:rsid w:val="008F4CFF"/>
    <w:rsid w:val="008F59BF"/>
    <w:rsid w:val="008F70D4"/>
    <w:rsid w:val="008F78C3"/>
    <w:rsid w:val="00900F4B"/>
    <w:rsid w:val="0090101A"/>
    <w:rsid w:val="009011BC"/>
    <w:rsid w:val="00901E30"/>
    <w:rsid w:val="009028D8"/>
    <w:rsid w:val="00903389"/>
    <w:rsid w:val="00903EBA"/>
    <w:rsid w:val="0090427E"/>
    <w:rsid w:val="0090437F"/>
    <w:rsid w:val="009045EA"/>
    <w:rsid w:val="00904761"/>
    <w:rsid w:val="00904AE6"/>
    <w:rsid w:val="00904DEA"/>
    <w:rsid w:val="00904E94"/>
    <w:rsid w:val="0090529E"/>
    <w:rsid w:val="00905529"/>
    <w:rsid w:val="00905C2A"/>
    <w:rsid w:val="0090602B"/>
    <w:rsid w:val="00906CB6"/>
    <w:rsid w:val="00907240"/>
    <w:rsid w:val="00907976"/>
    <w:rsid w:val="00907C11"/>
    <w:rsid w:val="00907CF0"/>
    <w:rsid w:val="00910005"/>
    <w:rsid w:val="0091068A"/>
    <w:rsid w:val="00910C59"/>
    <w:rsid w:val="00911068"/>
    <w:rsid w:val="00911917"/>
    <w:rsid w:val="00912B98"/>
    <w:rsid w:val="00912E8F"/>
    <w:rsid w:val="00913718"/>
    <w:rsid w:val="0091392F"/>
    <w:rsid w:val="00913E96"/>
    <w:rsid w:val="009141E0"/>
    <w:rsid w:val="00914CE8"/>
    <w:rsid w:val="0091525F"/>
    <w:rsid w:val="0091594D"/>
    <w:rsid w:val="0091654E"/>
    <w:rsid w:val="009165DE"/>
    <w:rsid w:val="00916694"/>
    <w:rsid w:val="0091681C"/>
    <w:rsid w:val="00916C72"/>
    <w:rsid w:val="009175C7"/>
    <w:rsid w:val="00917741"/>
    <w:rsid w:val="00917880"/>
    <w:rsid w:val="00917AB3"/>
    <w:rsid w:val="00917C64"/>
    <w:rsid w:val="00917DFD"/>
    <w:rsid w:val="00917E86"/>
    <w:rsid w:val="00920D5A"/>
    <w:rsid w:val="0092142B"/>
    <w:rsid w:val="00921A3F"/>
    <w:rsid w:val="00921E5C"/>
    <w:rsid w:val="00921FCD"/>
    <w:rsid w:val="00922645"/>
    <w:rsid w:val="009228E9"/>
    <w:rsid w:val="00922D42"/>
    <w:rsid w:val="00923171"/>
    <w:rsid w:val="00923328"/>
    <w:rsid w:val="0092397F"/>
    <w:rsid w:val="009242C5"/>
    <w:rsid w:val="0092675A"/>
    <w:rsid w:val="009270DD"/>
    <w:rsid w:val="0092723B"/>
    <w:rsid w:val="009273F4"/>
    <w:rsid w:val="009274FB"/>
    <w:rsid w:val="00930269"/>
    <w:rsid w:val="009303F3"/>
    <w:rsid w:val="009305E7"/>
    <w:rsid w:val="00932258"/>
    <w:rsid w:val="00932498"/>
    <w:rsid w:val="009324F2"/>
    <w:rsid w:val="00932C86"/>
    <w:rsid w:val="009334FB"/>
    <w:rsid w:val="00933DA7"/>
    <w:rsid w:val="00934967"/>
    <w:rsid w:val="00940843"/>
    <w:rsid w:val="00940F7F"/>
    <w:rsid w:val="009411E9"/>
    <w:rsid w:val="00941448"/>
    <w:rsid w:val="00941CBA"/>
    <w:rsid w:val="00941F37"/>
    <w:rsid w:val="009431A3"/>
    <w:rsid w:val="009434D9"/>
    <w:rsid w:val="009436FD"/>
    <w:rsid w:val="00943CE8"/>
    <w:rsid w:val="00944236"/>
    <w:rsid w:val="00944E1F"/>
    <w:rsid w:val="009457C9"/>
    <w:rsid w:val="00945873"/>
    <w:rsid w:val="0094595F"/>
    <w:rsid w:val="009463BE"/>
    <w:rsid w:val="00946EDC"/>
    <w:rsid w:val="00947565"/>
    <w:rsid w:val="009502BE"/>
    <w:rsid w:val="00951423"/>
    <w:rsid w:val="0095155E"/>
    <w:rsid w:val="0095179F"/>
    <w:rsid w:val="00951B78"/>
    <w:rsid w:val="00952034"/>
    <w:rsid w:val="00952548"/>
    <w:rsid w:val="00952D39"/>
    <w:rsid w:val="00952FD0"/>
    <w:rsid w:val="009531F9"/>
    <w:rsid w:val="00954A6D"/>
    <w:rsid w:val="009555C6"/>
    <w:rsid w:val="009557F2"/>
    <w:rsid w:val="00955B01"/>
    <w:rsid w:val="009567F2"/>
    <w:rsid w:val="00956911"/>
    <w:rsid w:val="00956C55"/>
    <w:rsid w:val="0096081C"/>
    <w:rsid w:val="00960D96"/>
    <w:rsid w:val="0096123E"/>
    <w:rsid w:val="009616D9"/>
    <w:rsid w:val="00962B6F"/>
    <w:rsid w:val="009630FC"/>
    <w:rsid w:val="009632D5"/>
    <w:rsid w:val="0096434F"/>
    <w:rsid w:val="00964780"/>
    <w:rsid w:val="009647A2"/>
    <w:rsid w:val="00964FB0"/>
    <w:rsid w:val="009655C0"/>
    <w:rsid w:val="00965872"/>
    <w:rsid w:val="00965AE7"/>
    <w:rsid w:val="00965AF9"/>
    <w:rsid w:val="00967159"/>
    <w:rsid w:val="0096795D"/>
    <w:rsid w:val="00967EC4"/>
    <w:rsid w:val="00970657"/>
    <w:rsid w:val="00971D20"/>
    <w:rsid w:val="00971F32"/>
    <w:rsid w:val="00973E49"/>
    <w:rsid w:val="00974531"/>
    <w:rsid w:val="00974F22"/>
    <w:rsid w:val="009750CD"/>
    <w:rsid w:val="009752B1"/>
    <w:rsid w:val="00975387"/>
    <w:rsid w:val="00975631"/>
    <w:rsid w:val="0097580E"/>
    <w:rsid w:val="00976003"/>
    <w:rsid w:val="009769C1"/>
    <w:rsid w:val="00976E39"/>
    <w:rsid w:val="0097755C"/>
    <w:rsid w:val="00980BFF"/>
    <w:rsid w:val="00981BBD"/>
    <w:rsid w:val="00981D25"/>
    <w:rsid w:val="00981F3C"/>
    <w:rsid w:val="00982924"/>
    <w:rsid w:val="00982A09"/>
    <w:rsid w:val="00982FF4"/>
    <w:rsid w:val="009839DF"/>
    <w:rsid w:val="00983D8D"/>
    <w:rsid w:val="00984266"/>
    <w:rsid w:val="00985944"/>
    <w:rsid w:val="00985F8E"/>
    <w:rsid w:val="009860C4"/>
    <w:rsid w:val="0098624C"/>
    <w:rsid w:val="009862DC"/>
    <w:rsid w:val="00986997"/>
    <w:rsid w:val="009869FD"/>
    <w:rsid w:val="00987EA9"/>
    <w:rsid w:val="00990F02"/>
    <w:rsid w:val="00991241"/>
    <w:rsid w:val="00991264"/>
    <w:rsid w:val="00991268"/>
    <w:rsid w:val="00992658"/>
    <w:rsid w:val="00992A0B"/>
    <w:rsid w:val="00992E3B"/>
    <w:rsid w:val="00993E58"/>
    <w:rsid w:val="009942B3"/>
    <w:rsid w:val="009944AB"/>
    <w:rsid w:val="00995B9E"/>
    <w:rsid w:val="00995DF2"/>
    <w:rsid w:val="00995EBD"/>
    <w:rsid w:val="00996D36"/>
    <w:rsid w:val="009970E5"/>
    <w:rsid w:val="009A003C"/>
    <w:rsid w:val="009A03D2"/>
    <w:rsid w:val="009A0872"/>
    <w:rsid w:val="009A11DE"/>
    <w:rsid w:val="009A1865"/>
    <w:rsid w:val="009A1E75"/>
    <w:rsid w:val="009A2830"/>
    <w:rsid w:val="009A29F2"/>
    <w:rsid w:val="009A2A3D"/>
    <w:rsid w:val="009A3139"/>
    <w:rsid w:val="009A5C2E"/>
    <w:rsid w:val="009A66A5"/>
    <w:rsid w:val="009A74D0"/>
    <w:rsid w:val="009A74F0"/>
    <w:rsid w:val="009B0C43"/>
    <w:rsid w:val="009B0D9D"/>
    <w:rsid w:val="009B16A3"/>
    <w:rsid w:val="009B314D"/>
    <w:rsid w:val="009B34AF"/>
    <w:rsid w:val="009B442B"/>
    <w:rsid w:val="009B4B21"/>
    <w:rsid w:val="009B4E6B"/>
    <w:rsid w:val="009B4FAA"/>
    <w:rsid w:val="009B52E5"/>
    <w:rsid w:val="009B56B6"/>
    <w:rsid w:val="009B5C39"/>
    <w:rsid w:val="009B61FD"/>
    <w:rsid w:val="009B67D1"/>
    <w:rsid w:val="009B681B"/>
    <w:rsid w:val="009B6A7F"/>
    <w:rsid w:val="009B7519"/>
    <w:rsid w:val="009B7737"/>
    <w:rsid w:val="009C014C"/>
    <w:rsid w:val="009C0A1B"/>
    <w:rsid w:val="009C0DC2"/>
    <w:rsid w:val="009C1AB1"/>
    <w:rsid w:val="009C2188"/>
    <w:rsid w:val="009C23CF"/>
    <w:rsid w:val="009C2CB3"/>
    <w:rsid w:val="009C3243"/>
    <w:rsid w:val="009C375A"/>
    <w:rsid w:val="009C3E85"/>
    <w:rsid w:val="009C4561"/>
    <w:rsid w:val="009C4AC1"/>
    <w:rsid w:val="009C4E62"/>
    <w:rsid w:val="009C5A3F"/>
    <w:rsid w:val="009C613C"/>
    <w:rsid w:val="009C6246"/>
    <w:rsid w:val="009C63A0"/>
    <w:rsid w:val="009C6779"/>
    <w:rsid w:val="009C6A82"/>
    <w:rsid w:val="009C70D1"/>
    <w:rsid w:val="009D042F"/>
    <w:rsid w:val="009D149F"/>
    <w:rsid w:val="009D23BB"/>
    <w:rsid w:val="009D23E1"/>
    <w:rsid w:val="009D2FE6"/>
    <w:rsid w:val="009D363B"/>
    <w:rsid w:val="009D3B29"/>
    <w:rsid w:val="009D3BE6"/>
    <w:rsid w:val="009D3EA4"/>
    <w:rsid w:val="009D4E49"/>
    <w:rsid w:val="009D5BC2"/>
    <w:rsid w:val="009D68E1"/>
    <w:rsid w:val="009D6EFA"/>
    <w:rsid w:val="009D7751"/>
    <w:rsid w:val="009D7852"/>
    <w:rsid w:val="009E09DE"/>
    <w:rsid w:val="009E0CCA"/>
    <w:rsid w:val="009E1015"/>
    <w:rsid w:val="009E1555"/>
    <w:rsid w:val="009E175F"/>
    <w:rsid w:val="009E182E"/>
    <w:rsid w:val="009E200D"/>
    <w:rsid w:val="009E212B"/>
    <w:rsid w:val="009E21FB"/>
    <w:rsid w:val="009E28E6"/>
    <w:rsid w:val="009E2B1E"/>
    <w:rsid w:val="009E2E51"/>
    <w:rsid w:val="009E34A5"/>
    <w:rsid w:val="009E3A27"/>
    <w:rsid w:val="009E4A74"/>
    <w:rsid w:val="009E5845"/>
    <w:rsid w:val="009E6DBA"/>
    <w:rsid w:val="009E6E3A"/>
    <w:rsid w:val="009F030C"/>
    <w:rsid w:val="009F1361"/>
    <w:rsid w:val="009F1CC9"/>
    <w:rsid w:val="009F20C6"/>
    <w:rsid w:val="009F262F"/>
    <w:rsid w:val="009F2CA2"/>
    <w:rsid w:val="009F2D0D"/>
    <w:rsid w:val="009F34E5"/>
    <w:rsid w:val="009F378F"/>
    <w:rsid w:val="009F39A0"/>
    <w:rsid w:val="009F3E9A"/>
    <w:rsid w:val="009F4D39"/>
    <w:rsid w:val="009F50C4"/>
    <w:rsid w:val="009F5209"/>
    <w:rsid w:val="009F53FF"/>
    <w:rsid w:val="009F5F94"/>
    <w:rsid w:val="009F6276"/>
    <w:rsid w:val="009F6873"/>
    <w:rsid w:val="009F7262"/>
    <w:rsid w:val="009F7780"/>
    <w:rsid w:val="00A007B8"/>
    <w:rsid w:val="00A00A28"/>
    <w:rsid w:val="00A01314"/>
    <w:rsid w:val="00A0155B"/>
    <w:rsid w:val="00A017E1"/>
    <w:rsid w:val="00A02603"/>
    <w:rsid w:val="00A02FB1"/>
    <w:rsid w:val="00A0487C"/>
    <w:rsid w:val="00A04BE7"/>
    <w:rsid w:val="00A0539D"/>
    <w:rsid w:val="00A05F5B"/>
    <w:rsid w:val="00A061A6"/>
    <w:rsid w:val="00A064B9"/>
    <w:rsid w:val="00A0753C"/>
    <w:rsid w:val="00A119EE"/>
    <w:rsid w:val="00A11C37"/>
    <w:rsid w:val="00A11EF6"/>
    <w:rsid w:val="00A12115"/>
    <w:rsid w:val="00A122C3"/>
    <w:rsid w:val="00A125F8"/>
    <w:rsid w:val="00A129C0"/>
    <w:rsid w:val="00A138A4"/>
    <w:rsid w:val="00A13D12"/>
    <w:rsid w:val="00A14461"/>
    <w:rsid w:val="00A14834"/>
    <w:rsid w:val="00A14BC2"/>
    <w:rsid w:val="00A15D04"/>
    <w:rsid w:val="00A162A3"/>
    <w:rsid w:val="00A16D95"/>
    <w:rsid w:val="00A16F83"/>
    <w:rsid w:val="00A17568"/>
    <w:rsid w:val="00A175C1"/>
    <w:rsid w:val="00A175F8"/>
    <w:rsid w:val="00A204C8"/>
    <w:rsid w:val="00A2148C"/>
    <w:rsid w:val="00A21774"/>
    <w:rsid w:val="00A2226D"/>
    <w:rsid w:val="00A234FC"/>
    <w:rsid w:val="00A23FDE"/>
    <w:rsid w:val="00A2433F"/>
    <w:rsid w:val="00A24AB0"/>
    <w:rsid w:val="00A25232"/>
    <w:rsid w:val="00A260AA"/>
    <w:rsid w:val="00A269F1"/>
    <w:rsid w:val="00A26BCF"/>
    <w:rsid w:val="00A26C49"/>
    <w:rsid w:val="00A2742C"/>
    <w:rsid w:val="00A27A04"/>
    <w:rsid w:val="00A31060"/>
    <w:rsid w:val="00A3168C"/>
    <w:rsid w:val="00A31810"/>
    <w:rsid w:val="00A32993"/>
    <w:rsid w:val="00A339D5"/>
    <w:rsid w:val="00A355FD"/>
    <w:rsid w:val="00A357C6"/>
    <w:rsid w:val="00A36728"/>
    <w:rsid w:val="00A36F3E"/>
    <w:rsid w:val="00A36FB0"/>
    <w:rsid w:val="00A37188"/>
    <w:rsid w:val="00A40022"/>
    <w:rsid w:val="00A41211"/>
    <w:rsid w:val="00A4164C"/>
    <w:rsid w:val="00A417E0"/>
    <w:rsid w:val="00A4180B"/>
    <w:rsid w:val="00A437F2"/>
    <w:rsid w:val="00A438C8"/>
    <w:rsid w:val="00A43945"/>
    <w:rsid w:val="00A43D9A"/>
    <w:rsid w:val="00A443DD"/>
    <w:rsid w:val="00A44E55"/>
    <w:rsid w:val="00A451EA"/>
    <w:rsid w:val="00A453A8"/>
    <w:rsid w:val="00A4596B"/>
    <w:rsid w:val="00A45CD4"/>
    <w:rsid w:val="00A468A7"/>
    <w:rsid w:val="00A4745F"/>
    <w:rsid w:val="00A47F2E"/>
    <w:rsid w:val="00A5056D"/>
    <w:rsid w:val="00A51192"/>
    <w:rsid w:val="00A51313"/>
    <w:rsid w:val="00A519A9"/>
    <w:rsid w:val="00A51B5A"/>
    <w:rsid w:val="00A523FB"/>
    <w:rsid w:val="00A532C0"/>
    <w:rsid w:val="00A53477"/>
    <w:rsid w:val="00A53697"/>
    <w:rsid w:val="00A53A01"/>
    <w:rsid w:val="00A546EA"/>
    <w:rsid w:val="00A55B60"/>
    <w:rsid w:val="00A55F8A"/>
    <w:rsid w:val="00A57CDB"/>
    <w:rsid w:val="00A60905"/>
    <w:rsid w:val="00A60C55"/>
    <w:rsid w:val="00A613AA"/>
    <w:rsid w:val="00A6144E"/>
    <w:rsid w:val="00A6261E"/>
    <w:rsid w:val="00A62DA0"/>
    <w:rsid w:val="00A62EC4"/>
    <w:rsid w:val="00A63015"/>
    <w:rsid w:val="00A6381F"/>
    <w:rsid w:val="00A64B97"/>
    <w:rsid w:val="00A6553F"/>
    <w:rsid w:val="00A65953"/>
    <w:rsid w:val="00A65DA7"/>
    <w:rsid w:val="00A66373"/>
    <w:rsid w:val="00A663FB"/>
    <w:rsid w:val="00A66A29"/>
    <w:rsid w:val="00A67523"/>
    <w:rsid w:val="00A7007D"/>
    <w:rsid w:val="00A70840"/>
    <w:rsid w:val="00A711E0"/>
    <w:rsid w:val="00A71A68"/>
    <w:rsid w:val="00A71D33"/>
    <w:rsid w:val="00A71E71"/>
    <w:rsid w:val="00A7281A"/>
    <w:rsid w:val="00A72968"/>
    <w:rsid w:val="00A72ACE"/>
    <w:rsid w:val="00A733C8"/>
    <w:rsid w:val="00A73811"/>
    <w:rsid w:val="00A739D6"/>
    <w:rsid w:val="00A740E6"/>
    <w:rsid w:val="00A74266"/>
    <w:rsid w:val="00A74841"/>
    <w:rsid w:val="00A74F60"/>
    <w:rsid w:val="00A7594F"/>
    <w:rsid w:val="00A75EA1"/>
    <w:rsid w:val="00A761CA"/>
    <w:rsid w:val="00A763B0"/>
    <w:rsid w:val="00A76A4D"/>
    <w:rsid w:val="00A77C2F"/>
    <w:rsid w:val="00A8024F"/>
    <w:rsid w:val="00A80A23"/>
    <w:rsid w:val="00A81A82"/>
    <w:rsid w:val="00A82183"/>
    <w:rsid w:val="00A822A4"/>
    <w:rsid w:val="00A835CE"/>
    <w:rsid w:val="00A84BBF"/>
    <w:rsid w:val="00A85D49"/>
    <w:rsid w:val="00A85D55"/>
    <w:rsid w:val="00A8611D"/>
    <w:rsid w:val="00A8666B"/>
    <w:rsid w:val="00A86BE8"/>
    <w:rsid w:val="00A870DE"/>
    <w:rsid w:val="00A8747A"/>
    <w:rsid w:val="00A87AEC"/>
    <w:rsid w:val="00A87E8D"/>
    <w:rsid w:val="00A902F1"/>
    <w:rsid w:val="00A9165B"/>
    <w:rsid w:val="00A91816"/>
    <w:rsid w:val="00A91E31"/>
    <w:rsid w:val="00A91FAB"/>
    <w:rsid w:val="00A92C79"/>
    <w:rsid w:val="00A93374"/>
    <w:rsid w:val="00A94A12"/>
    <w:rsid w:val="00A94AD0"/>
    <w:rsid w:val="00A94BEE"/>
    <w:rsid w:val="00A94CDB"/>
    <w:rsid w:val="00A95CA1"/>
    <w:rsid w:val="00A95FC4"/>
    <w:rsid w:val="00A97333"/>
    <w:rsid w:val="00AA0273"/>
    <w:rsid w:val="00AA0507"/>
    <w:rsid w:val="00AA0BD6"/>
    <w:rsid w:val="00AA0F97"/>
    <w:rsid w:val="00AA3179"/>
    <w:rsid w:val="00AA33AB"/>
    <w:rsid w:val="00AA3F5D"/>
    <w:rsid w:val="00AA4885"/>
    <w:rsid w:val="00AA4B88"/>
    <w:rsid w:val="00AA4CEA"/>
    <w:rsid w:val="00AA519D"/>
    <w:rsid w:val="00AA5B93"/>
    <w:rsid w:val="00AA5F57"/>
    <w:rsid w:val="00AA5FE7"/>
    <w:rsid w:val="00AA6125"/>
    <w:rsid w:val="00AA7014"/>
    <w:rsid w:val="00AA7036"/>
    <w:rsid w:val="00AB0937"/>
    <w:rsid w:val="00AB126A"/>
    <w:rsid w:val="00AB1C3F"/>
    <w:rsid w:val="00AB225E"/>
    <w:rsid w:val="00AB2941"/>
    <w:rsid w:val="00AB2C07"/>
    <w:rsid w:val="00AB3725"/>
    <w:rsid w:val="00AB397E"/>
    <w:rsid w:val="00AB4C0C"/>
    <w:rsid w:val="00AB5138"/>
    <w:rsid w:val="00AB667A"/>
    <w:rsid w:val="00AB6F0A"/>
    <w:rsid w:val="00AC03DF"/>
    <w:rsid w:val="00AC04FD"/>
    <w:rsid w:val="00AC1DB4"/>
    <w:rsid w:val="00AC2449"/>
    <w:rsid w:val="00AC33B5"/>
    <w:rsid w:val="00AC3B57"/>
    <w:rsid w:val="00AC3C7B"/>
    <w:rsid w:val="00AC3FF3"/>
    <w:rsid w:val="00AC48DA"/>
    <w:rsid w:val="00AC4CEA"/>
    <w:rsid w:val="00AC4EB5"/>
    <w:rsid w:val="00AC514D"/>
    <w:rsid w:val="00AC5233"/>
    <w:rsid w:val="00AC56ED"/>
    <w:rsid w:val="00AC5EDA"/>
    <w:rsid w:val="00AC5FD4"/>
    <w:rsid w:val="00AC624A"/>
    <w:rsid w:val="00AC6FCA"/>
    <w:rsid w:val="00AC7166"/>
    <w:rsid w:val="00AC76C4"/>
    <w:rsid w:val="00AD0DD0"/>
    <w:rsid w:val="00AD1187"/>
    <w:rsid w:val="00AD1330"/>
    <w:rsid w:val="00AD2C77"/>
    <w:rsid w:val="00AD2C9C"/>
    <w:rsid w:val="00AD36D1"/>
    <w:rsid w:val="00AD3ED9"/>
    <w:rsid w:val="00AD4FD8"/>
    <w:rsid w:val="00AE00A4"/>
    <w:rsid w:val="00AE0A84"/>
    <w:rsid w:val="00AE0AC8"/>
    <w:rsid w:val="00AE0E13"/>
    <w:rsid w:val="00AE0E40"/>
    <w:rsid w:val="00AE1D44"/>
    <w:rsid w:val="00AE1D82"/>
    <w:rsid w:val="00AE1D9D"/>
    <w:rsid w:val="00AE1DCF"/>
    <w:rsid w:val="00AE1E51"/>
    <w:rsid w:val="00AE22DE"/>
    <w:rsid w:val="00AE2D37"/>
    <w:rsid w:val="00AE34A1"/>
    <w:rsid w:val="00AE3C59"/>
    <w:rsid w:val="00AE3D5F"/>
    <w:rsid w:val="00AE4159"/>
    <w:rsid w:val="00AE460A"/>
    <w:rsid w:val="00AE4A45"/>
    <w:rsid w:val="00AE4C3C"/>
    <w:rsid w:val="00AE53DA"/>
    <w:rsid w:val="00AE55CE"/>
    <w:rsid w:val="00AE6B69"/>
    <w:rsid w:val="00AE7452"/>
    <w:rsid w:val="00AF0578"/>
    <w:rsid w:val="00AF09CB"/>
    <w:rsid w:val="00AF0DE0"/>
    <w:rsid w:val="00AF1FB0"/>
    <w:rsid w:val="00AF2890"/>
    <w:rsid w:val="00AF2ED5"/>
    <w:rsid w:val="00AF3232"/>
    <w:rsid w:val="00AF3348"/>
    <w:rsid w:val="00AF4258"/>
    <w:rsid w:val="00AF4A4F"/>
    <w:rsid w:val="00AF4C2F"/>
    <w:rsid w:val="00AF4DF2"/>
    <w:rsid w:val="00AF4F53"/>
    <w:rsid w:val="00AF4FAB"/>
    <w:rsid w:val="00AF4FD6"/>
    <w:rsid w:val="00AF562C"/>
    <w:rsid w:val="00AF5EFB"/>
    <w:rsid w:val="00AF6D9C"/>
    <w:rsid w:val="00AF7117"/>
    <w:rsid w:val="00AF7210"/>
    <w:rsid w:val="00AF72FF"/>
    <w:rsid w:val="00B007A9"/>
    <w:rsid w:val="00B0186F"/>
    <w:rsid w:val="00B02314"/>
    <w:rsid w:val="00B023C0"/>
    <w:rsid w:val="00B02B03"/>
    <w:rsid w:val="00B02D5F"/>
    <w:rsid w:val="00B02E49"/>
    <w:rsid w:val="00B0315B"/>
    <w:rsid w:val="00B0333F"/>
    <w:rsid w:val="00B03838"/>
    <w:rsid w:val="00B03D6D"/>
    <w:rsid w:val="00B0426A"/>
    <w:rsid w:val="00B04942"/>
    <w:rsid w:val="00B05B08"/>
    <w:rsid w:val="00B05F8D"/>
    <w:rsid w:val="00B0612C"/>
    <w:rsid w:val="00B062B5"/>
    <w:rsid w:val="00B0757B"/>
    <w:rsid w:val="00B07D83"/>
    <w:rsid w:val="00B10361"/>
    <w:rsid w:val="00B10988"/>
    <w:rsid w:val="00B10C52"/>
    <w:rsid w:val="00B111E1"/>
    <w:rsid w:val="00B12829"/>
    <w:rsid w:val="00B12B78"/>
    <w:rsid w:val="00B12F3F"/>
    <w:rsid w:val="00B13283"/>
    <w:rsid w:val="00B13465"/>
    <w:rsid w:val="00B134E1"/>
    <w:rsid w:val="00B13605"/>
    <w:rsid w:val="00B13626"/>
    <w:rsid w:val="00B13A69"/>
    <w:rsid w:val="00B13B45"/>
    <w:rsid w:val="00B142E2"/>
    <w:rsid w:val="00B14989"/>
    <w:rsid w:val="00B160C3"/>
    <w:rsid w:val="00B1710F"/>
    <w:rsid w:val="00B1715D"/>
    <w:rsid w:val="00B17724"/>
    <w:rsid w:val="00B1782B"/>
    <w:rsid w:val="00B20865"/>
    <w:rsid w:val="00B214AB"/>
    <w:rsid w:val="00B21BE5"/>
    <w:rsid w:val="00B231AF"/>
    <w:rsid w:val="00B23579"/>
    <w:rsid w:val="00B251AE"/>
    <w:rsid w:val="00B26E0E"/>
    <w:rsid w:val="00B2712F"/>
    <w:rsid w:val="00B27EFE"/>
    <w:rsid w:val="00B31703"/>
    <w:rsid w:val="00B32C9C"/>
    <w:rsid w:val="00B32CA3"/>
    <w:rsid w:val="00B33087"/>
    <w:rsid w:val="00B334AF"/>
    <w:rsid w:val="00B33A86"/>
    <w:rsid w:val="00B341E9"/>
    <w:rsid w:val="00B34A5B"/>
    <w:rsid w:val="00B351A3"/>
    <w:rsid w:val="00B35363"/>
    <w:rsid w:val="00B3599D"/>
    <w:rsid w:val="00B35CDF"/>
    <w:rsid w:val="00B364FE"/>
    <w:rsid w:val="00B365D2"/>
    <w:rsid w:val="00B366FA"/>
    <w:rsid w:val="00B36F38"/>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EAD"/>
    <w:rsid w:val="00B451E1"/>
    <w:rsid w:val="00B4570A"/>
    <w:rsid w:val="00B45CBA"/>
    <w:rsid w:val="00B46F91"/>
    <w:rsid w:val="00B474A3"/>
    <w:rsid w:val="00B47771"/>
    <w:rsid w:val="00B5022A"/>
    <w:rsid w:val="00B50731"/>
    <w:rsid w:val="00B50DBE"/>
    <w:rsid w:val="00B5135A"/>
    <w:rsid w:val="00B51D01"/>
    <w:rsid w:val="00B5287E"/>
    <w:rsid w:val="00B52A19"/>
    <w:rsid w:val="00B52E10"/>
    <w:rsid w:val="00B54134"/>
    <w:rsid w:val="00B54479"/>
    <w:rsid w:val="00B54E72"/>
    <w:rsid w:val="00B54F60"/>
    <w:rsid w:val="00B552F6"/>
    <w:rsid w:val="00B55A1A"/>
    <w:rsid w:val="00B562AF"/>
    <w:rsid w:val="00B562F2"/>
    <w:rsid w:val="00B5737B"/>
    <w:rsid w:val="00B600E0"/>
    <w:rsid w:val="00B6032B"/>
    <w:rsid w:val="00B607E7"/>
    <w:rsid w:val="00B608E5"/>
    <w:rsid w:val="00B615F7"/>
    <w:rsid w:val="00B61ABA"/>
    <w:rsid w:val="00B61D94"/>
    <w:rsid w:val="00B61E84"/>
    <w:rsid w:val="00B62CBB"/>
    <w:rsid w:val="00B62FB1"/>
    <w:rsid w:val="00B63F54"/>
    <w:rsid w:val="00B65B09"/>
    <w:rsid w:val="00B664A7"/>
    <w:rsid w:val="00B7058F"/>
    <w:rsid w:val="00B70791"/>
    <w:rsid w:val="00B7084F"/>
    <w:rsid w:val="00B708BC"/>
    <w:rsid w:val="00B7160A"/>
    <w:rsid w:val="00B71AA7"/>
    <w:rsid w:val="00B71EE2"/>
    <w:rsid w:val="00B71FA7"/>
    <w:rsid w:val="00B72A6D"/>
    <w:rsid w:val="00B73437"/>
    <w:rsid w:val="00B73697"/>
    <w:rsid w:val="00B73702"/>
    <w:rsid w:val="00B74403"/>
    <w:rsid w:val="00B755B0"/>
    <w:rsid w:val="00B75E1D"/>
    <w:rsid w:val="00B76024"/>
    <w:rsid w:val="00B767B8"/>
    <w:rsid w:val="00B76E34"/>
    <w:rsid w:val="00B778EF"/>
    <w:rsid w:val="00B77D2B"/>
    <w:rsid w:val="00B80EFD"/>
    <w:rsid w:val="00B811A8"/>
    <w:rsid w:val="00B81D60"/>
    <w:rsid w:val="00B82288"/>
    <w:rsid w:val="00B829E9"/>
    <w:rsid w:val="00B82C1F"/>
    <w:rsid w:val="00B82CC6"/>
    <w:rsid w:val="00B83079"/>
    <w:rsid w:val="00B832C0"/>
    <w:rsid w:val="00B8370D"/>
    <w:rsid w:val="00B84A77"/>
    <w:rsid w:val="00B85384"/>
    <w:rsid w:val="00B85439"/>
    <w:rsid w:val="00B85629"/>
    <w:rsid w:val="00B85C48"/>
    <w:rsid w:val="00B85C5C"/>
    <w:rsid w:val="00B86461"/>
    <w:rsid w:val="00B8673A"/>
    <w:rsid w:val="00B86DD3"/>
    <w:rsid w:val="00B86E7E"/>
    <w:rsid w:val="00B8744C"/>
    <w:rsid w:val="00B874C2"/>
    <w:rsid w:val="00B90742"/>
    <w:rsid w:val="00B9074D"/>
    <w:rsid w:val="00B90D6C"/>
    <w:rsid w:val="00B9116F"/>
    <w:rsid w:val="00B912A1"/>
    <w:rsid w:val="00B917D8"/>
    <w:rsid w:val="00B91B02"/>
    <w:rsid w:val="00B923B2"/>
    <w:rsid w:val="00B92415"/>
    <w:rsid w:val="00B92AAC"/>
    <w:rsid w:val="00B92CEC"/>
    <w:rsid w:val="00B92DB8"/>
    <w:rsid w:val="00B930BD"/>
    <w:rsid w:val="00B93211"/>
    <w:rsid w:val="00B93644"/>
    <w:rsid w:val="00B93B69"/>
    <w:rsid w:val="00B942FE"/>
    <w:rsid w:val="00B94333"/>
    <w:rsid w:val="00B946A0"/>
    <w:rsid w:val="00B9489F"/>
    <w:rsid w:val="00B948A3"/>
    <w:rsid w:val="00B94F25"/>
    <w:rsid w:val="00B94F70"/>
    <w:rsid w:val="00B95166"/>
    <w:rsid w:val="00B95C2D"/>
    <w:rsid w:val="00B95C59"/>
    <w:rsid w:val="00B95DE3"/>
    <w:rsid w:val="00B97048"/>
    <w:rsid w:val="00B9743D"/>
    <w:rsid w:val="00B97694"/>
    <w:rsid w:val="00B97E5B"/>
    <w:rsid w:val="00BA0A1D"/>
    <w:rsid w:val="00BA1E9A"/>
    <w:rsid w:val="00BA2889"/>
    <w:rsid w:val="00BA2FE7"/>
    <w:rsid w:val="00BA3070"/>
    <w:rsid w:val="00BA35BD"/>
    <w:rsid w:val="00BA3603"/>
    <w:rsid w:val="00BA3D92"/>
    <w:rsid w:val="00BA3FAA"/>
    <w:rsid w:val="00BA4433"/>
    <w:rsid w:val="00BA48FD"/>
    <w:rsid w:val="00BA5C6C"/>
    <w:rsid w:val="00BA608A"/>
    <w:rsid w:val="00BA65E9"/>
    <w:rsid w:val="00BA7DC4"/>
    <w:rsid w:val="00BB0196"/>
    <w:rsid w:val="00BB1CE9"/>
    <w:rsid w:val="00BB241E"/>
    <w:rsid w:val="00BB2DEB"/>
    <w:rsid w:val="00BB3532"/>
    <w:rsid w:val="00BB4997"/>
    <w:rsid w:val="00BB4A6C"/>
    <w:rsid w:val="00BB4C70"/>
    <w:rsid w:val="00BB4F04"/>
    <w:rsid w:val="00BB5ACE"/>
    <w:rsid w:val="00BB5ADD"/>
    <w:rsid w:val="00BB5E2F"/>
    <w:rsid w:val="00BB6298"/>
    <w:rsid w:val="00BB6D2B"/>
    <w:rsid w:val="00BB7AE3"/>
    <w:rsid w:val="00BC028D"/>
    <w:rsid w:val="00BC078A"/>
    <w:rsid w:val="00BC0A97"/>
    <w:rsid w:val="00BC0C84"/>
    <w:rsid w:val="00BC254B"/>
    <w:rsid w:val="00BC2725"/>
    <w:rsid w:val="00BC2985"/>
    <w:rsid w:val="00BC4797"/>
    <w:rsid w:val="00BC4BD1"/>
    <w:rsid w:val="00BC4C60"/>
    <w:rsid w:val="00BC5493"/>
    <w:rsid w:val="00BC5B0F"/>
    <w:rsid w:val="00BC5FAB"/>
    <w:rsid w:val="00BC67DC"/>
    <w:rsid w:val="00BC6903"/>
    <w:rsid w:val="00BC72FF"/>
    <w:rsid w:val="00BC782E"/>
    <w:rsid w:val="00BD029A"/>
    <w:rsid w:val="00BD080D"/>
    <w:rsid w:val="00BD0B0E"/>
    <w:rsid w:val="00BD11C5"/>
    <w:rsid w:val="00BD1A83"/>
    <w:rsid w:val="00BD1DB4"/>
    <w:rsid w:val="00BD22B4"/>
    <w:rsid w:val="00BD28B5"/>
    <w:rsid w:val="00BD3990"/>
    <w:rsid w:val="00BD3A1D"/>
    <w:rsid w:val="00BD3B66"/>
    <w:rsid w:val="00BD3BEE"/>
    <w:rsid w:val="00BD3E5C"/>
    <w:rsid w:val="00BD46A9"/>
    <w:rsid w:val="00BD4897"/>
    <w:rsid w:val="00BD49C4"/>
    <w:rsid w:val="00BD5B23"/>
    <w:rsid w:val="00BD5CCF"/>
    <w:rsid w:val="00BD5DDC"/>
    <w:rsid w:val="00BD7A24"/>
    <w:rsid w:val="00BD7BEE"/>
    <w:rsid w:val="00BE0769"/>
    <w:rsid w:val="00BE1833"/>
    <w:rsid w:val="00BE1928"/>
    <w:rsid w:val="00BE197C"/>
    <w:rsid w:val="00BE1DDB"/>
    <w:rsid w:val="00BE3687"/>
    <w:rsid w:val="00BE386D"/>
    <w:rsid w:val="00BE39E5"/>
    <w:rsid w:val="00BE39F0"/>
    <w:rsid w:val="00BE3A87"/>
    <w:rsid w:val="00BE3FC4"/>
    <w:rsid w:val="00BE4515"/>
    <w:rsid w:val="00BE4721"/>
    <w:rsid w:val="00BE529E"/>
    <w:rsid w:val="00BE5938"/>
    <w:rsid w:val="00BE5A46"/>
    <w:rsid w:val="00BE5AA4"/>
    <w:rsid w:val="00BE67B8"/>
    <w:rsid w:val="00BE7252"/>
    <w:rsid w:val="00BE78E4"/>
    <w:rsid w:val="00BE7B05"/>
    <w:rsid w:val="00BF00F6"/>
    <w:rsid w:val="00BF014E"/>
    <w:rsid w:val="00BF0A9E"/>
    <w:rsid w:val="00BF13FD"/>
    <w:rsid w:val="00BF1B92"/>
    <w:rsid w:val="00BF26EE"/>
    <w:rsid w:val="00BF27E8"/>
    <w:rsid w:val="00BF2BFF"/>
    <w:rsid w:val="00BF3F2F"/>
    <w:rsid w:val="00BF410E"/>
    <w:rsid w:val="00BF4A5B"/>
    <w:rsid w:val="00BF4BD5"/>
    <w:rsid w:val="00BF4D99"/>
    <w:rsid w:val="00BF4F3D"/>
    <w:rsid w:val="00BF4F53"/>
    <w:rsid w:val="00BF515F"/>
    <w:rsid w:val="00BF5C7F"/>
    <w:rsid w:val="00BF5D6B"/>
    <w:rsid w:val="00BF5DB5"/>
    <w:rsid w:val="00BF5F08"/>
    <w:rsid w:val="00BF6784"/>
    <w:rsid w:val="00BF7966"/>
    <w:rsid w:val="00BF7B1E"/>
    <w:rsid w:val="00BF7BED"/>
    <w:rsid w:val="00BF7D08"/>
    <w:rsid w:val="00C027B0"/>
    <w:rsid w:val="00C0285A"/>
    <w:rsid w:val="00C02D48"/>
    <w:rsid w:val="00C031C6"/>
    <w:rsid w:val="00C034E2"/>
    <w:rsid w:val="00C043ED"/>
    <w:rsid w:val="00C05228"/>
    <w:rsid w:val="00C062B6"/>
    <w:rsid w:val="00C06CDD"/>
    <w:rsid w:val="00C07CD1"/>
    <w:rsid w:val="00C101A5"/>
    <w:rsid w:val="00C1025A"/>
    <w:rsid w:val="00C10481"/>
    <w:rsid w:val="00C1181B"/>
    <w:rsid w:val="00C1184C"/>
    <w:rsid w:val="00C121A1"/>
    <w:rsid w:val="00C1227B"/>
    <w:rsid w:val="00C12286"/>
    <w:rsid w:val="00C1249E"/>
    <w:rsid w:val="00C12CD5"/>
    <w:rsid w:val="00C12EC3"/>
    <w:rsid w:val="00C14188"/>
    <w:rsid w:val="00C143BC"/>
    <w:rsid w:val="00C14921"/>
    <w:rsid w:val="00C14F59"/>
    <w:rsid w:val="00C15079"/>
    <w:rsid w:val="00C152AB"/>
    <w:rsid w:val="00C15952"/>
    <w:rsid w:val="00C16248"/>
    <w:rsid w:val="00C16B40"/>
    <w:rsid w:val="00C17A9E"/>
    <w:rsid w:val="00C20B19"/>
    <w:rsid w:val="00C2172E"/>
    <w:rsid w:val="00C21F09"/>
    <w:rsid w:val="00C21F4D"/>
    <w:rsid w:val="00C2200B"/>
    <w:rsid w:val="00C25057"/>
    <w:rsid w:val="00C25608"/>
    <w:rsid w:val="00C258CC"/>
    <w:rsid w:val="00C278E2"/>
    <w:rsid w:val="00C27B09"/>
    <w:rsid w:val="00C27B26"/>
    <w:rsid w:val="00C27BD0"/>
    <w:rsid w:val="00C27E37"/>
    <w:rsid w:val="00C307BA"/>
    <w:rsid w:val="00C30D8C"/>
    <w:rsid w:val="00C315AD"/>
    <w:rsid w:val="00C31916"/>
    <w:rsid w:val="00C32A4F"/>
    <w:rsid w:val="00C3377A"/>
    <w:rsid w:val="00C33B09"/>
    <w:rsid w:val="00C343E5"/>
    <w:rsid w:val="00C34420"/>
    <w:rsid w:val="00C34604"/>
    <w:rsid w:val="00C34A02"/>
    <w:rsid w:val="00C34D66"/>
    <w:rsid w:val="00C35398"/>
    <w:rsid w:val="00C356C1"/>
    <w:rsid w:val="00C35ABD"/>
    <w:rsid w:val="00C35BA1"/>
    <w:rsid w:val="00C35D5D"/>
    <w:rsid w:val="00C36A3B"/>
    <w:rsid w:val="00C36B65"/>
    <w:rsid w:val="00C40EE9"/>
    <w:rsid w:val="00C43221"/>
    <w:rsid w:val="00C437D5"/>
    <w:rsid w:val="00C438BC"/>
    <w:rsid w:val="00C44AA0"/>
    <w:rsid w:val="00C470E7"/>
    <w:rsid w:val="00C47198"/>
    <w:rsid w:val="00C472EA"/>
    <w:rsid w:val="00C47332"/>
    <w:rsid w:val="00C4733A"/>
    <w:rsid w:val="00C47B4E"/>
    <w:rsid w:val="00C5088A"/>
    <w:rsid w:val="00C50904"/>
    <w:rsid w:val="00C50E5C"/>
    <w:rsid w:val="00C5127E"/>
    <w:rsid w:val="00C51BB7"/>
    <w:rsid w:val="00C52520"/>
    <w:rsid w:val="00C52787"/>
    <w:rsid w:val="00C529D8"/>
    <w:rsid w:val="00C53CD9"/>
    <w:rsid w:val="00C53D45"/>
    <w:rsid w:val="00C53FD6"/>
    <w:rsid w:val="00C54118"/>
    <w:rsid w:val="00C552C1"/>
    <w:rsid w:val="00C55940"/>
    <w:rsid w:val="00C55BC4"/>
    <w:rsid w:val="00C55E90"/>
    <w:rsid w:val="00C56A25"/>
    <w:rsid w:val="00C57778"/>
    <w:rsid w:val="00C60298"/>
    <w:rsid w:val="00C608AD"/>
    <w:rsid w:val="00C60B73"/>
    <w:rsid w:val="00C60F8A"/>
    <w:rsid w:val="00C61FCD"/>
    <w:rsid w:val="00C62716"/>
    <w:rsid w:val="00C62AE2"/>
    <w:rsid w:val="00C64044"/>
    <w:rsid w:val="00C648B1"/>
    <w:rsid w:val="00C65DE2"/>
    <w:rsid w:val="00C65E9D"/>
    <w:rsid w:val="00C66D66"/>
    <w:rsid w:val="00C66F0E"/>
    <w:rsid w:val="00C6765F"/>
    <w:rsid w:val="00C67727"/>
    <w:rsid w:val="00C70471"/>
    <w:rsid w:val="00C70968"/>
    <w:rsid w:val="00C719F9"/>
    <w:rsid w:val="00C7294A"/>
    <w:rsid w:val="00C734F0"/>
    <w:rsid w:val="00C75798"/>
    <w:rsid w:val="00C759C6"/>
    <w:rsid w:val="00C75B44"/>
    <w:rsid w:val="00C772B4"/>
    <w:rsid w:val="00C77377"/>
    <w:rsid w:val="00C7748F"/>
    <w:rsid w:val="00C806E1"/>
    <w:rsid w:val="00C83190"/>
    <w:rsid w:val="00C8492A"/>
    <w:rsid w:val="00C84E66"/>
    <w:rsid w:val="00C859E9"/>
    <w:rsid w:val="00C85C60"/>
    <w:rsid w:val="00C863E7"/>
    <w:rsid w:val="00C90982"/>
    <w:rsid w:val="00C91437"/>
    <w:rsid w:val="00C92219"/>
    <w:rsid w:val="00C92C12"/>
    <w:rsid w:val="00C9315D"/>
    <w:rsid w:val="00C93B6D"/>
    <w:rsid w:val="00C95325"/>
    <w:rsid w:val="00C96348"/>
    <w:rsid w:val="00C96B1E"/>
    <w:rsid w:val="00C96BB3"/>
    <w:rsid w:val="00C96C55"/>
    <w:rsid w:val="00C96D16"/>
    <w:rsid w:val="00CA133D"/>
    <w:rsid w:val="00CA1726"/>
    <w:rsid w:val="00CA1A2F"/>
    <w:rsid w:val="00CA2D0A"/>
    <w:rsid w:val="00CA2EC8"/>
    <w:rsid w:val="00CA2F37"/>
    <w:rsid w:val="00CA3284"/>
    <w:rsid w:val="00CA4F0B"/>
    <w:rsid w:val="00CA4F21"/>
    <w:rsid w:val="00CA545D"/>
    <w:rsid w:val="00CA56DF"/>
    <w:rsid w:val="00CA5811"/>
    <w:rsid w:val="00CA59CF"/>
    <w:rsid w:val="00CA696C"/>
    <w:rsid w:val="00CA6D9E"/>
    <w:rsid w:val="00CA7980"/>
    <w:rsid w:val="00CA7A20"/>
    <w:rsid w:val="00CB05B6"/>
    <w:rsid w:val="00CB2B1D"/>
    <w:rsid w:val="00CB2F9C"/>
    <w:rsid w:val="00CB3086"/>
    <w:rsid w:val="00CB3DE3"/>
    <w:rsid w:val="00CB4FEE"/>
    <w:rsid w:val="00CB554C"/>
    <w:rsid w:val="00CB69FB"/>
    <w:rsid w:val="00CB6BD6"/>
    <w:rsid w:val="00CB6D6A"/>
    <w:rsid w:val="00CB7D6F"/>
    <w:rsid w:val="00CB7FE6"/>
    <w:rsid w:val="00CC05FC"/>
    <w:rsid w:val="00CC066D"/>
    <w:rsid w:val="00CC2201"/>
    <w:rsid w:val="00CC2546"/>
    <w:rsid w:val="00CC29BA"/>
    <w:rsid w:val="00CC2D74"/>
    <w:rsid w:val="00CC344C"/>
    <w:rsid w:val="00CC3995"/>
    <w:rsid w:val="00CC3CDB"/>
    <w:rsid w:val="00CC426B"/>
    <w:rsid w:val="00CC4B0B"/>
    <w:rsid w:val="00CC5779"/>
    <w:rsid w:val="00CC598C"/>
    <w:rsid w:val="00CC5EDC"/>
    <w:rsid w:val="00CC6005"/>
    <w:rsid w:val="00CC61E2"/>
    <w:rsid w:val="00CC6C46"/>
    <w:rsid w:val="00CC7A22"/>
    <w:rsid w:val="00CC7EB0"/>
    <w:rsid w:val="00CD06AD"/>
    <w:rsid w:val="00CD0F0D"/>
    <w:rsid w:val="00CD1634"/>
    <w:rsid w:val="00CD1B19"/>
    <w:rsid w:val="00CD2509"/>
    <w:rsid w:val="00CD2B8D"/>
    <w:rsid w:val="00CD2EBD"/>
    <w:rsid w:val="00CD395B"/>
    <w:rsid w:val="00CD3B7D"/>
    <w:rsid w:val="00CD436B"/>
    <w:rsid w:val="00CD4902"/>
    <w:rsid w:val="00CD4CB3"/>
    <w:rsid w:val="00CD62F2"/>
    <w:rsid w:val="00CD66BB"/>
    <w:rsid w:val="00CD6C82"/>
    <w:rsid w:val="00CD752A"/>
    <w:rsid w:val="00CD7678"/>
    <w:rsid w:val="00CE01E4"/>
    <w:rsid w:val="00CE05B5"/>
    <w:rsid w:val="00CE08F6"/>
    <w:rsid w:val="00CE0FD8"/>
    <w:rsid w:val="00CE13BB"/>
    <w:rsid w:val="00CE13FA"/>
    <w:rsid w:val="00CE1B69"/>
    <w:rsid w:val="00CE236A"/>
    <w:rsid w:val="00CE24DB"/>
    <w:rsid w:val="00CE2890"/>
    <w:rsid w:val="00CE2F64"/>
    <w:rsid w:val="00CE35D2"/>
    <w:rsid w:val="00CE4508"/>
    <w:rsid w:val="00CE4AFA"/>
    <w:rsid w:val="00CE4C3E"/>
    <w:rsid w:val="00CE54CA"/>
    <w:rsid w:val="00CE57F7"/>
    <w:rsid w:val="00CE5DB5"/>
    <w:rsid w:val="00CE6048"/>
    <w:rsid w:val="00CE60E4"/>
    <w:rsid w:val="00CE60FD"/>
    <w:rsid w:val="00CE626F"/>
    <w:rsid w:val="00CE6D31"/>
    <w:rsid w:val="00CE7746"/>
    <w:rsid w:val="00CF0408"/>
    <w:rsid w:val="00CF09C2"/>
    <w:rsid w:val="00CF0C84"/>
    <w:rsid w:val="00CF10D1"/>
    <w:rsid w:val="00CF2935"/>
    <w:rsid w:val="00CF3F73"/>
    <w:rsid w:val="00CF45B2"/>
    <w:rsid w:val="00CF528B"/>
    <w:rsid w:val="00CF5920"/>
    <w:rsid w:val="00CF64E3"/>
    <w:rsid w:val="00CF66F2"/>
    <w:rsid w:val="00CF6708"/>
    <w:rsid w:val="00CF6E93"/>
    <w:rsid w:val="00CF754E"/>
    <w:rsid w:val="00D00030"/>
    <w:rsid w:val="00D00AEF"/>
    <w:rsid w:val="00D00FAB"/>
    <w:rsid w:val="00D01C30"/>
    <w:rsid w:val="00D021EB"/>
    <w:rsid w:val="00D02408"/>
    <w:rsid w:val="00D02940"/>
    <w:rsid w:val="00D029A1"/>
    <w:rsid w:val="00D043F7"/>
    <w:rsid w:val="00D04C08"/>
    <w:rsid w:val="00D052FD"/>
    <w:rsid w:val="00D06003"/>
    <w:rsid w:val="00D06CC2"/>
    <w:rsid w:val="00D06CFA"/>
    <w:rsid w:val="00D07158"/>
    <w:rsid w:val="00D1061E"/>
    <w:rsid w:val="00D10C9C"/>
    <w:rsid w:val="00D11C55"/>
    <w:rsid w:val="00D12EC3"/>
    <w:rsid w:val="00D12FD5"/>
    <w:rsid w:val="00D13078"/>
    <w:rsid w:val="00D14521"/>
    <w:rsid w:val="00D149A9"/>
    <w:rsid w:val="00D14A56"/>
    <w:rsid w:val="00D14E31"/>
    <w:rsid w:val="00D14EAB"/>
    <w:rsid w:val="00D153D4"/>
    <w:rsid w:val="00D155CF"/>
    <w:rsid w:val="00D16995"/>
    <w:rsid w:val="00D16C4C"/>
    <w:rsid w:val="00D172B1"/>
    <w:rsid w:val="00D17585"/>
    <w:rsid w:val="00D20B7C"/>
    <w:rsid w:val="00D21BAB"/>
    <w:rsid w:val="00D22064"/>
    <w:rsid w:val="00D22E20"/>
    <w:rsid w:val="00D230BC"/>
    <w:rsid w:val="00D23E26"/>
    <w:rsid w:val="00D248F4"/>
    <w:rsid w:val="00D24DD6"/>
    <w:rsid w:val="00D255C0"/>
    <w:rsid w:val="00D256F0"/>
    <w:rsid w:val="00D257B2"/>
    <w:rsid w:val="00D26FF8"/>
    <w:rsid w:val="00D2733D"/>
    <w:rsid w:val="00D277B5"/>
    <w:rsid w:val="00D30075"/>
    <w:rsid w:val="00D300BF"/>
    <w:rsid w:val="00D30334"/>
    <w:rsid w:val="00D30B2F"/>
    <w:rsid w:val="00D30B45"/>
    <w:rsid w:val="00D318E4"/>
    <w:rsid w:val="00D31DC6"/>
    <w:rsid w:val="00D329FB"/>
    <w:rsid w:val="00D32B5D"/>
    <w:rsid w:val="00D32D6F"/>
    <w:rsid w:val="00D330F1"/>
    <w:rsid w:val="00D33133"/>
    <w:rsid w:val="00D337F6"/>
    <w:rsid w:val="00D33F9F"/>
    <w:rsid w:val="00D3426B"/>
    <w:rsid w:val="00D342E7"/>
    <w:rsid w:val="00D34953"/>
    <w:rsid w:val="00D34B22"/>
    <w:rsid w:val="00D34C6D"/>
    <w:rsid w:val="00D34D7E"/>
    <w:rsid w:val="00D3552C"/>
    <w:rsid w:val="00D36869"/>
    <w:rsid w:val="00D369A5"/>
    <w:rsid w:val="00D369B2"/>
    <w:rsid w:val="00D37480"/>
    <w:rsid w:val="00D40CA3"/>
    <w:rsid w:val="00D41207"/>
    <w:rsid w:val="00D4240D"/>
    <w:rsid w:val="00D424FF"/>
    <w:rsid w:val="00D42B33"/>
    <w:rsid w:val="00D43613"/>
    <w:rsid w:val="00D437D7"/>
    <w:rsid w:val="00D43B64"/>
    <w:rsid w:val="00D441EB"/>
    <w:rsid w:val="00D44AE4"/>
    <w:rsid w:val="00D44B00"/>
    <w:rsid w:val="00D452BF"/>
    <w:rsid w:val="00D467B1"/>
    <w:rsid w:val="00D46856"/>
    <w:rsid w:val="00D46B98"/>
    <w:rsid w:val="00D50363"/>
    <w:rsid w:val="00D5048E"/>
    <w:rsid w:val="00D50766"/>
    <w:rsid w:val="00D5095C"/>
    <w:rsid w:val="00D50A1F"/>
    <w:rsid w:val="00D50E15"/>
    <w:rsid w:val="00D50F02"/>
    <w:rsid w:val="00D515D4"/>
    <w:rsid w:val="00D516EE"/>
    <w:rsid w:val="00D5189F"/>
    <w:rsid w:val="00D535FA"/>
    <w:rsid w:val="00D537C0"/>
    <w:rsid w:val="00D53A31"/>
    <w:rsid w:val="00D54D81"/>
    <w:rsid w:val="00D55BFF"/>
    <w:rsid w:val="00D56095"/>
    <w:rsid w:val="00D560F2"/>
    <w:rsid w:val="00D567F4"/>
    <w:rsid w:val="00D5790E"/>
    <w:rsid w:val="00D60CFD"/>
    <w:rsid w:val="00D60DE6"/>
    <w:rsid w:val="00D6154D"/>
    <w:rsid w:val="00D617B4"/>
    <w:rsid w:val="00D62219"/>
    <w:rsid w:val="00D62449"/>
    <w:rsid w:val="00D629BF"/>
    <w:rsid w:val="00D632C5"/>
    <w:rsid w:val="00D63408"/>
    <w:rsid w:val="00D63D9A"/>
    <w:rsid w:val="00D6412A"/>
    <w:rsid w:val="00D651F9"/>
    <w:rsid w:val="00D6529B"/>
    <w:rsid w:val="00D65C43"/>
    <w:rsid w:val="00D667EC"/>
    <w:rsid w:val="00D66874"/>
    <w:rsid w:val="00D66C1F"/>
    <w:rsid w:val="00D67E27"/>
    <w:rsid w:val="00D67F17"/>
    <w:rsid w:val="00D703A7"/>
    <w:rsid w:val="00D70B98"/>
    <w:rsid w:val="00D7270A"/>
    <w:rsid w:val="00D72D21"/>
    <w:rsid w:val="00D73AC0"/>
    <w:rsid w:val="00D740A4"/>
    <w:rsid w:val="00D74CB9"/>
    <w:rsid w:val="00D7603F"/>
    <w:rsid w:val="00D7643E"/>
    <w:rsid w:val="00D7785E"/>
    <w:rsid w:val="00D77C71"/>
    <w:rsid w:val="00D80039"/>
    <w:rsid w:val="00D80C56"/>
    <w:rsid w:val="00D81382"/>
    <w:rsid w:val="00D82314"/>
    <w:rsid w:val="00D82368"/>
    <w:rsid w:val="00D8294D"/>
    <w:rsid w:val="00D8318B"/>
    <w:rsid w:val="00D845FF"/>
    <w:rsid w:val="00D86073"/>
    <w:rsid w:val="00D8728A"/>
    <w:rsid w:val="00D90009"/>
    <w:rsid w:val="00D91177"/>
    <w:rsid w:val="00D91907"/>
    <w:rsid w:val="00D923C2"/>
    <w:rsid w:val="00D93BF4"/>
    <w:rsid w:val="00D941A2"/>
    <w:rsid w:val="00D94527"/>
    <w:rsid w:val="00D94CBF"/>
    <w:rsid w:val="00D955C8"/>
    <w:rsid w:val="00DA0496"/>
    <w:rsid w:val="00DA0FA8"/>
    <w:rsid w:val="00DA1855"/>
    <w:rsid w:val="00DA1E8B"/>
    <w:rsid w:val="00DA239B"/>
    <w:rsid w:val="00DA306F"/>
    <w:rsid w:val="00DA3225"/>
    <w:rsid w:val="00DA32A7"/>
    <w:rsid w:val="00DA3AE2"/>
    <w:rsid w:val="00DA3E99"/>
    <w:rsid w:val="00DA4310"/>
    <w:rsid w:val="00DA4A92"/>
    <w:rsid w:val="00DA5139"/>
    <w:rsid w:val="00DA6C46"/>
    <w:rsid w:val="00DA6C66"/>
    <w:rsid w:val="00DB0031"/>
    <w:rsid w:val="00DB08C5"/>
    <w:rsid w:val="00DB0E76"/>
    <w:rsid w:val="00DB17EE"/>
    <w:rsid w:val="00DB1DB8"/>
    <w:rsid w:val="00DB2046"/>
    <w:rsid w:val="00DB2898"/>
    <w:rsid w:val="00DB3465"/>
    <w:rsid w:val="00DB3500"/>
    <w:rsid w:val="00DB35B3"/>
    <w:rsid w:val="00DB3802"/>
    <w:rsid w:val="00DB39B4"/>
    <w:rsid w:val="00DB461B"/>
    <w:rsid w:val="00DB532C"/>
    <w:rsid w:val="00DB540A"/>
    <w:rsid w:val="00DB5CEB"/>
    <w:rsid w:val="00DB5F26"/>
    <w:rsid w:val="00DB6BB2"/>
    <w:rsid w:val="00DB6C20"/>
    <w:rsid w:val="00DB7118"/>
    <w:rsid w:val="00DC0120"/>
    <w:rsid w:val="00DC0391"/>
    <w:rsid w:val="00DC12D9"/>
    <w:rsid w:val="00DC14CD"/>
    <w:rsid w:val="00DC14F5"/>
    <w:rsid w:val="00DC1615"/>
    <w:rsid w:val="00DC1851"/>
    <w:rsid w:val="00DC31B0"/>
    <w:rsid w:val="00DC337A"/>
    <w:rsid w:val="00DC3866"/>
    <w:rsid w:val="00DC3AFF"/>
    <w:rsid w:val="00DC3E78"/>
    <w:rsid w:val="00DC41BC"/>
    <w:rsid w:val="00DC482B"/>
    <w:rsid w:val="00DC55C7"/>
    <w:rsid w:val="00DC5D15"/>
    <w:rsid w:val="00DC5E43"/>
    <w:rsid w:val="00DC6243"/>
    <w:rsid w:val="00DC689E"/>
    <w:rsid w:val="00DC74E8"/>
    <w:rsid w:val="00DC7D33"/>
    <w:rsid w:val="00DD016E"/>
    <w:rsid w:val="00DD07A5"/>
    <w:rsid w:val="00DD1066"/>
    <w:rsid w:val="00DD1DDB"/>
    <w:rsid w:val="00DD20B3"/>
    <w:rsid w:val="00DD2287"/>
    <w:rsid w:val="00DD299E"/>
    <w:rsid w:val="00DD2C6A"/>
    <w:rsid w:val="00DD35C9"/>
    <w:rsid w:val="00DD376E"/>
    <w:rsid w:val="00DD446A"/>
    <w:rsid w:val="00DD51A3"/>
    <w:rsid w:val="00DD521A"/>
    <w:rsid w:val="00DD5C50"/>
    <w:rsid w:val="00DD5FC2"/>
    <w:rsid w:val="00DD64B7"/>
    <w:rsid w:val="00DD64DC"/>
    <w:rsid w:val="00DD6757"/>
    <w:rsid w:val="00DD6826"/>
    <w:rsid w:val="00DD6D40"/>
    <w:rsid w:val="00DD6F93"/>
    <w:rsid w:val="00DD71EA"/>
    <w:rsid w:val="00DD786F"/>
    <w:rsid w:val="00DD7B49"/>
    <w:rsid w:val="00DE00BF"/>
    <w:rsid w:val="00DE0593"/>
    <w:rsid w:val="00DE0876"/>
    <w:rsid w:val="00DE10A3"/>
    <w:rsid w:val="00DE1870"/>
    <w:rsid w:val="00DE2B08"/>
    <w:rsid w:val="00DE2FEF"/>
    <w:rsid w:val="00DE30F4"/>
    <w:rsid w:val="00DE3652"/>
    <w:rsid w:val="00DE36E3"/>
    <w:rsid w:val="00DE3F2D"/>
    <w:rsid w:val="00DE4B36"/>
    <w:rsid w:val="00DE6270"/>
    <w:rsid w:val="00DE67E7"/>
    <w:rsid w:val="00DE716F"/>
    <w:rsid w:val="00DE7310"/>
    <w:rsid w:val="00DE7409"/>
    <w:rsid w:val="00DE7584"/>
    <w:rsid w:val="00DE7ACD"/>
    <w:rsid w:val="00DF05F8"/>
    <w:rsid w:val="00DF12E2"/>
    <w:rsid w:val="00DF15BB"/>
    <w:rsid w:val="00DF16E1"/>
    <w:rsid w:val="00DF18F8"/>
    <w:rsid w:val="00DF1AD8"/>
    <w:rsid w:val="00DF1AE6"/>
    <w:rsid w:val="00DF2594"/>
    <w:rsid w:val="00DF30AC"/>
    <w:rsid w:val="00DF3436"/>
    <w:rsid w:val="00DF4934"/>
    <w:rsid w:val="00DF4AAD"/>
    <w:rsid w:val="00DF4E2B"/>
    <w:rsid w:val="00DF50BD"/>
    <w:rsid w:val="00DF5690"/>
    <w:rsid w:val="00DF60EC"/>
    <w:rsid w:val="00DF6209"/>
    <w:rsid w:val="00DF623C"/>
    <w:rsid w:val="00DF64FA"/>
    <w:rsid w:val="00DF72F3"/>
    <w:rsid w:val="00DF76A8"/>
    <w:rsid w:val="00E003AC"/>
    <w:rsid w:val="00E00768"/>
    <w:rsid w:val="00E0165F"/>
    <w:rsid w:val="00E025D1"/>
    <w:rsid w:val="00E02C54"/>
    <w:rsid w:val="00E036D6"/>
    <w:rsid w:val="00E037B0"/>
    <w:rsid w:val="00E03CF4"/>
    <w:rsid w:val="00E0461E"/>
    <w:rsid w:val="00E04DD8"/>
    <w:rsid w:val="00E05063"/>
    <w:rsid w:val="00E056ED"/>
    <w:rsid w:val="00E05F52"/>
    <w:rsid w:val="00E05FC2"/>
    <w:rsid w:val="00E06682"/>
    <w:rsid w:val="00E069B8"/>
    <w:rsid w:val="00E06A0E"/>
    <w:rsid w:val="00E07166"/>
    <w:rsid w:val="00E103E5"/>
    <w:rsid w:val="00E10AA7"/>
    <w:rsid w:val="00E124A9"/>
    <w:rsid w:val="00E1296B"/>
    <w:rsid w:val="00E134EE"/>
    <w:rsid w:val="00E13A50"/>
    <w:rsid w:val="00E140D5"/>
    <w:rsid w:val="00E1462F"/>
    <w:rsid w:val="00E146AE"/>
    <w:rsid w:val="00E14726"/>
    <w:rsid w:val="00E14782"/>
    <w:rsid w:val="00E14D24"/>
    <w:rsid w:val="00E15444"/>
    <w:rsid w:val="00E160F6"/>
    <w:rsid w:val="00E16306"/>
    <w:rsid w:val="00E16554"/>
    <w:rsid w:val="00E16D89"/>
    <w:rsid w:val="00E1701A"/>
    <w:rsid w:val="00E171E3"/>
    <w:rsid w:val="00E171EF"/>
    <w:rsid w:val="00E1743D"/>
    <w:rsid w:val="00E209A1"/>
    <w:rsid w:val="00E21BB8"/>
    <w:rsid w:val="00E227E6"/>
    <w:rsid w:val="00E229AD"/>
    <w:rsid w:val="00E23E2D"/>
    <w:rsid w:val="00E25384"/>
    <w:rsid w:val="00E25F6A"/>
    <w:rsid w:val="00E263CF"/>
    <w:rsid w:val="00E27E83"/>
    <w:rsid w:val="00E27FAF"/>
    <w:rsid w:val="00E30413"/>
    <w:rsid w:val="00E304FF"/>
    <w:rsid w:val="00E31562"/>
    <w:rsid w:val="00E31570"/>
    <w:rsid w:val="00E31E89"/>
    <w:rsid w:val="00E32625"/>
    <w:rsid w:val="00E3293C"/>
    <w:rsid w:val="00E32D4B"/>
    <w:rsid w:val="00E32F10"/>
    <w:rsid w:val="00E3340D"/>
    <w:rsid w:val="00E33679"/>
    <w:rsid w:val="00E33F76"/>
    <w:rsid w:val="00E3418A"/>
    <w:rsid w:val="00E3419F"/>
    <w:rsid w:val="00E35268"/>
    <w:rsid w:val="00E35993"/>
    <w:rsid w:val="00E35E49"/>
    <w:rsid w:val="00E361F4"/>
    <w:rsid w:val="00E36B4E"/>
    <w:rsid w:val="00E36BE6"/>
    <w:rsid w:val="00E37470"/>
    <w:rsid w:val="00E37842"/>
    <w:rsid w:val="00E37918"/>
    <w:rsid w:val="00E379C3"/>
    <w:rsid w:val="00E40359"/>
    <w:rsid w:val="00E40721"/>
    <w:rsid w:val="00E40F62"/>
    <w:rsid w:val="00E414E2"/>
    <w:rsid w:val="00E43476"/>
    <w:rsid w:val="00E4382E"/>
    <w:rsid w:val="00E4405B"/>
    <w:rsid w:val="00E44ACA"/>
    <w:rsid w:val="00E44CEB"/>
    <w:rsid w:val="00E457B7"/>
    <w:rsid w:val="00E45810"/>
    <w:rsid w:val="00E45A2A"/>
    <w:rsid w:val="00E45B43"/>
    <w:rsid w:val="00E4639A"/>
    <w:rsid w:val="00E47329"/>
    <w:rsid w:val="00E4745D"/>
    <w:rsid w:val="00E475F9"/>
    <w:rsid w:val="00E47D57"/>
    <w:rsid w:val="00E47FA2"/>
    <w:rsid w:val="00E502C6"/>
    <w:rsid w:val="00E507B4"/>
    <w:rsid w:val="00E50D3F"/>
    <w:rsid w:val="00E51939"/>
    <w:rsid w:val="00E52116"/>
    <w:rsid w:val="00E5227C"/>
    <w:rsid w:val="00E52D45"/>
    <w:rsid w:val="00E52E21"/>
    <w:rsid w:val="00E538FE"/>
    <w:rsid w:val="00E539DB"/>
    <w:rsid w:val="00E53AB9"/>
    <w:rsid w:val="00E53F7A"/>
    <w:rsid w:val="00E54357"/>
    <w:rsid w:val="00E54A39"/>
    <w:rsid w:val="00E54DC4"/>
    <w:rsid w:val="00E5600C"/>
    <w:rsid w:val="00E5690D"/>
    <w:rsid w:val="00E56E45"/>
    <w:rsid w:val="00E571B9"/>
    <w:rsid w:val="00E573ED"/>
    <w:rsid w:val="00E57E59"/>
    <w:rsid w:val="00E60779"/>
    <w:rsid w:val="00E608A0"/>
    <w:rsid w:val="00E60BA8"/>
    <w:rsid w:val="00E61197"/>
    <w:rsid w:val="00E623DA"/>
    <w:rsid w:val="00E62AA4"/>
    <w:rsid w:val="00E62B3B"/>
    <w:rsid w:val="00E62E9F"/>
    <w:rsid w:val="00E635E0"/>
    <w:rsid w:val="00E649F8"/>
    <w:rsid w:val="00E653F9"/>
    <w:rsid w:val="00E65FFE"/>
    <w:rsid w:val="00E66247"/>
    <w:rsid w:val="00E6650A"/>
    <w:rsid w:val="00E66B45"/>
    <w:rsid w:val="00E67B08"/>
    <w:rsid w:val="00E72030"/>
    <w:rsid w:val="00E72167"/>
    <w:rsid w:val="00E7289B"/>
    <w:rsid w:val="00E728C4"/>
    <w:rsid w:val="00E7295E"/>
    <w:rsid w:val="00E72DF8"/>
    <w:rsid w:val="00E73114"/>
    <w:rsid w:val="00E7319E"/>
    <w:rsid w:val="00E73BB6"/>
    <w:rsid w:val="00E73E45"/>
    <w:rsid w:val="00E73FC6"/>
    <w:rsid w:val="00E74566"/>
    <w:rsid w:val="00E75437"/>
    <w:rsid w:val="00E75A87"/>
    <w:rsid w:val="00E75BB9"/>
    <w:rsid w:val="00E767B1"/>
    <w:rsid w:val="00E76E8F"/>
    <w:rsid w:val="00E77413"/>
    <w:rsid w:val="00E806D5"/>
    <w:rsid w:val="00E81672"/>
    <w:rsid w:val="00E82124"/>
    <w:rsid w:val="00E82A54"/>
    <w:rsid w:val="00E8347B"/>
    <w:rsid w:val="00E8360D"/>
    <w:rsid w:val="00E837A4"/>
    <w:rsid w:val="00E83C33"/>
    <w:rsid w:val="00E84176"/>
    <w:rsid w:val="00E84766"/>
    <w:rsid w:val="00E84C8E"/>
    <w:rsid w:val="00E854E5"/>
    <w:rsid w:val="00E85756"/>
    <w:rsid w:val="00E85D3E"/>
    <w:rsid w:val="00E85DA6"/>
    <w:rsid w:val="00E85E82"/>
    <w:rsid w:val="00E85F21"/>
    <w:rsid w:val="00E8605A"/>
    <w:rsid w:val="00E866F0"/>
    <w:rsid w:val="00E86C86"/>
    <w:rsid w:val="00E86EAA"/>
    <w:rsid w:val="00E872D0"/>
    <w:rsid w:val="00E8747B"/>
    <w:rsid w:val="00E87D42"/>
    <w:rsid w:val="00E90787"/>
    <w:rsid w:val="00E91577"/>
    <w:rsid w:val="00E91B04"/>
    <w:rsid w:val="00E92782"/>
    <w:rsid w:val="00E92915"/>
    <w:rsid w:val="00E92D57"/>
    <w:rsid w:val="00E9312D"/>
    <w:rsid w:val="00E931BF"/>
    <w:rsid w:val="00E93A8F"/>
    <w:rsid w:val="00E93B05"/>
    <w:rsid w:val="00E94AFE"/>
    <w:rsid w:val="00E94C2F"/>
    <w:rsid w:val="00E94CB8"/>
    <w:rsid w:val="00E95977"/>
    <w:rsid w:val="00E95CA4"/>
    <w:rsid w:val="00E96351"/>
    <w:rsid w:val="00E96954"/>
    <w:rsid w:val="00EA0144"/>
    <w:rsid w:val="00EA0696"/>
    <w:rsid w:val="00EA0BF1"/>
    <w:rsid w:val="00EA0F24"/>
    <w:rsid w:val="00EA1500"/>
    <w:rsid w:val="00EA1FC2"/>
    <w:rsid w:val="00EA204D"/>
    <w:rsid w:val="00EA3BA1"/>
    <w:rsid w:val="00EA49A2"/>
    <w:rsid w:val="00EA4C0B"/>
    <w:rsid w:val="00EA4CCE"/>
    <w:rsid w:val="00EA5200"/>
    <w:rsid w:val="00EA5A9F"/>
    <w:rsid w:val="00EA7078"/>
    <w:rsid w:val="00EA7443"/>
    <w:rsid w:val="00EA7A79"/>
    <w:rsid w:val="00EB0F64"/>
    <w:rsid w:val="00EB16D9"/>
    <w:rsid w:val="00EB1C5A"/>
    <w:rsid w:val="00EB2FD7"/>
    <w:rsid w:val="00EB3001"/>
    <w:rsid w:val="00EB3CE2"/>
    <w:rsid w:val="00EB4383"/>
    <w:rsid w:val="00EB4AA9"/>
    <w:rsid w:val="00EB4B74"/>
    <w:rsid w:val="00EB4BE1"/>
    <w:rsid w:val="00EB5003"/>
    <w:rsid w:val="00EB5C3C"/>
    <w:rsid w:val="00EB60A0"/>
    <w:rsid w:val="00EB61AE"/>
    <w:rsid w:val="00EB6EDE"/>
    <w:rsid w:val="00EB6F07"/>
    <w:rsid w:val="00EB6F5D"/>
    <w:rsid w:val="00EB717B"/>
    <w:rsid w:val="00EB7502"/>
    <w:rsid w:val="00EB7AA4"/>
    <w:rsid w:val="00EC004A"/>
    <w:rsid w:val="00EC07BB"/>
    <w:rsid w:val="00EC13BF"/>
    <w:rsid w:val="00EC1B79"/>
    <w:rsid w:val="00EC27C2"/>
    <w:rsid w:val="00EC28EB"/>
    <w:rsid w:val="00EC40D8"/>
    <w:rsid w:val="00EC43D8"/>
    <w:rsid w:val="00EC49ED"/>
    <w:rsid w:val="00EC568F"/>
    <w:rsid w:val="00EC59BA"/>
    <w:rsid w:val="00EC7C7A"/>
    <w:rsid w:val="00EC7EB6"/>
    <w:rsid w:val="00ED0748"/>
    <w:rsid w:val="00ED0DB1"/>
    <w:rsid w:val="00ED1487"/>
    <w:rsid w:val="00ED15AD"/>
    <w:rsid w:val="00ED201E"/>
    <w:rsid w:val="00ED2158"/>
    <w:rsid w:val="00ED2586"/>
    <w:rsid w:val="00ED2807"/>
    <w:rsid w:val="00ED29F5"/>
    <w:rsid w:val="00ED3DF4"/>
    <w:rsid w:val="00ED3FB8"/>
    <w:rsid w:val="00ED423E"/>
    <w:rsid w:val="00ED4FB8"/>
    <w:rsid w:val="00ED50E9"/>
    <w:rsid w:val="00ED52C8"/>
    <w:rsid w:val="00ED5B19"/>
    <w:rsid w:val="00ED6223"/>
    <w:rsid w:val="00ED6A96"/>
    <w:rsid w:val="00ED6FCD"/>
    <w:rsid w:val="00ED7244"/>
    <w:rsid w:val="00ED78D7"/>
    <w:rsid w:val="00EE0198"/>
    <w:rsid w:val="00EE0454"/>
    <w:rsid w:val="00EE1301"/>
    <w:rsid w:val="00EE1676"/>
    <w:rsid w:val="00EE2232"/>
    <w:rsid w:val="00EE2363"/>
    <w:rsid w:val="00EE23FB"/>
    <w:rsid w:val="00EE276E"/>
    <w:rsid w:val="00EE27D3"/>
    <w:rsid w:val="00EE2D26"/>
    <w:rsid w:val="00EE446F"/>
    <w:rsid w:val="00EE509D"/>
    <w:rsid w:val="00EE571E"/>
    <w:rsid w:val="00EE5B3B"/>
    <w:rsid w:val="00EE603A"/>
    <w:rsid w:val="00EE6215"/>
    <w:rsid w:val="00EE7A1B"/>
    <w:rsid w:val="00EF1557"/>
    <w:rsid w:val="00EF33C5"/>
    <w:rsid w:val="00EF3B32"/>
    <w:rsid w:val="00EF3D0E"/>
    <w:rsid w:val="00EF4693"/>
    <w:rsid w:val="00EF5B77"/>
    <w:rsid w:val="00EF5BB7"/>
    <w:rsid w:val="00EF5CC0"/>
    <w:rsid w:val="00EF6DB4"/>
    <w:rsid w:val="00EF73C5"/>
    <w:rsid w:val="00F00B1C"/>
    <w:rsid w:val="00F01C1B"/>
    <w:rsid w:val="00F0213A"/>
    <w:rsid w:val="00F0220C"/>
    <w:rsid w:val="00F025EF"/>
    <w:rsid w:val="00F03956"/>
    <w:rsid w:val="00F03960"/>
    <w:rsid w:val="00F0408A"/>
    <w:rsid w:val="00F04299"/>
    <w:rsid w:val="00F04499"/>
    <w:rsid w:val="00F04505"/>
    <w:rsid w:val="00F045EC"/>
    <w:rsid w:val="00F045FC"/>
    <w:rsid w:val="00F0490E"/>
    <w:rsid w:val="00F04D77"/>
    <w:rsid w:val="00F077FF"/>
    <w:rsid w:val="00F07852"/>
    <w:rsid w:val="00F07AC9"/>
    <w:rsid w:val="00F101DA"/>
    <w:rsid w:val="00F108B2"/>
    <w:rsid w:val="00F10BC4"/>
    <w:rsid w:val="00F10E7D"/>
    <w:rsid w:val="00F11701"/>
    <w:rsid w:val="00F11BC2"/>
    <w:rsid w:val="00F12E24"/>
    <w:rsid w:val="00F12F3C"/>
    <w:rsid w:val="00F13756"/>
    <w:rsid w:val="00F14370"/>
    <w:rsid w:val="00F14C79"/>
    <w:rsid w:val="00F14E15"/>
    <w:rsid w:val="00F160A7"/>
    <w:rsid w:val="00F16395"/>
    <w:rsid w:val="00F1652D"/>
    <w:rsid w:val="00F165B8"/>
    <w:rsid w:val="00F16B31"/>
    <w:rsid w:val="00F1773B"/>
    <w:rsid w:val="00F2096E"/>
    <w:rsid w:val="00F20E63"/>
    <w:rsid w:val="00F21B5C"/>
    <w:rsid w:val="00F22AB6"/>
    <w:rsid w:val="00F22B9D"/>
    <w:rsid w:val="00F22C42"/>
    <w:rsid w:val="00F2330E"/>
    <w:rsid w:val="00F24592"/>
    <w:rsid w:val="00F24770"/>
    <w:rsid w:val="00F24B48"/>
    <w:rsid w:val="00F25222"/>
    <w:rsid w:val="00F253CF"/>
    <w:rsid w:val="00F267F1"/>
    <w:rsid w:val="00F30110"/>
    <w:rsid w:val="00F30A64"/>
    <w:rsid w:val="00F31DC2"/>
    <w:rsid w:val="00F31F50"/>
    <w:rsid w:val="00F324AD"/>
    <w:rsid w:val="00F3261F"/>
    <w:rsid w:val="00F32E9D"/>
    <w:rsid w:val="00F33861"/>
    <w:rsid w:val="00F33ED3"/>
    <w:rsid w:val="00F3402D"/>
    <w:rsid w:val="00F34258"/>
    <w:rsid w:val="00F34508"/>
    <w:rsid w:val="00F34B13"/>
    <w:rsid w:val="00F353C9"/>
    <w:rsid w:val="00F4029F"/>
    <w:rsid w:val="00F40FCB"/>
    <w:rsid w:val="00F4103E"/>
    <w:rsid w:val="00F4147C"/>
    <w:rsid w:val="00F414EB"/>
    <w:rsid w:val="00F41C6A"/>
    <w:rsid w:val="00F42555"/>
    <w:rsid w:val="00F42BBC"/>
    <w:rsid w:val="00F42DBA"/>
    <w:rsid w:val="00F42E6C"/>
    <w:rsid w:val="00F4340A"/>
    <w:rsid w:val="00F44015"/>
    <w:rsid w:val="00F4449D"/>
    <w:rsid w:val="00F44BAE"/>
    <w:rsid w:val="00F45BE2"/>
    <w:rsid w:val="00F45BF9"/>
    <w:rsid w:val="00F45C33"/>
    <w:rsid w:val="00F4614F"/>
    <w:rsid w:val="00F46521"/>
    <w:rsid w:val="00F471FD"/>
    <w:rsid w:val="00F473AA"/>
    <w:rsid w:val="00F4788E"/>
    <w:rsid w:val="00F50732"/>
    <w:rsid w:val="00F509AD"/>
    <w:rsid w:val="00F509FD"/>
    <w:rsid w:val="00F50FC7"/>
    <w:rsid w:val="00F51429"/>
    <w:rsid w:val="00F51602"/>
    <w:rsid w:val="00F516EB"/>
    <w:rsid w:val="00F519F8"/>
    <w:rsid w:val="00F51C43"/>
    <w:rsid w:val="00F526DD"/>
    <w:rsid w:val="00F526E5"/>
    <w:rsid w:val="00F52DD0"/>
    <w:rsid w:val="00F52E7F"/>
    <w:rsid w:val="00F53D8A"/>
    <w:rsid w:val="00F560EF"/>
    <w:rsid w:val="00F56633"/>
    <w:rsid w:val="00F56BF7"/>
    <w:rsid w:val="00F56F16"/>
    <w:rsid w:val="00F5750A"/>
    <w:rsid w:val="00F60EB4"/>
    <w:rsid w:val="00F61106"/>
    <w:rsid w:val="00F618BA"/>
    <w:rsid w:val="00F629A3"/>
    <w:rsid w:val="00F62C33"/>
    <w:rsid w:val="00F63470"/>
    <w:rsid w:val="00F63D59"/>
    <w:rsid w:val="00F6499D"/>
    <w:rsid w:val="00F65191"/>
    <w:rsid w:val="00F66C13"/>
    <w:rsid w:val="00F66DB1"/>
    <w:rsid w:val="00F6736B"/>
    <w:rsid w:val="00F6736F"/>
    <w:rsid w:val="00F6774E"/>
    <w:rsid w:val="00F700FC"/>
    <w:rsid w:val="00F7279F"/>
    <w:rsid w:val="00F73D8D"/>
    <w:rsid w:val="00F73F29"/>
    <w:rsid w:val="00F73FA5"/>
    <w:rsid w:val="00F7461F"/>
    <w:rsid w:val="00F74DA6"/>
    <w:rsid w:val="00F74DC3"/>
    <w:rsid w:val="00F7570A"/>
    <w:rsid w:val="00F75F7B"/>
    <w:rsid w:val="00F767F6"/>
    <w:rsid w:val="00F76B31"/>
    <w:rsid w:val="00F77768"/>
    <w:rsid w:val="00F779B3"/>
    <w:rsid w:val="00F77CD6"/>
    <w:rsid w:val="00F77FA2"/>
    <w:rsid w:val="00F8038D"/>
    <w:rsid w:val="00F805F9"/>
    <w:rsid w:val="00F80667"/>
    <w:rsid w:val="00F80860"/>
    <w:rsid w:val="00F808FD"/>
    <w:rsid w:val="00F80AC3"/>
    <w:rsid w:val="00F8147A"/>
    <w:rsid w:val="00F81756"/>
    <w:rsid w:val="00F8274F"/>
    <w:rsid w:val="00F827CA"/>
    <w:rsid w:val="00F82E84"/>
    <w:rsid w:val="00F8587A"/>
    <w:rsid w:val="00F85CE4"/>
    <w:rsid w:val="00F86825"/>
    <w:rsid w:val="00F8759E"/>
    <w:rsid w:val="00F87CE8"/>
    <w:rsid w:val="00F90432"/>
    <w:rsid w:val="00F90713"/>
    <w:rsid w:val="00F90A98"/>
    <w:rsid w:val="00F90DCE"/>
    <w:rsid w:val="00F9117F"/>
    <w:rsid w:val="00F913DF"/>
    <w:rsid w:val="00F92004"/>
    <w:rsid w:val="00F9366D"/>
    <w:rsid w:val="00F93EE8"/>
    <w:rsid w:val="00F9518D"/>
    <w:rsid w:val="00F96777"/>
    <w:rsid w:val="00F96B91"/>
    <w:rsid w:val="00F96D8C"/>
    <w:rsid w:val="00F97984"/>
    <w:rsid w:val="00FA052B"/>
    <w:rsid w:val="00FA1019"/>
    <w:rsid w:val="00FA10A1"/>
    <w:rsid w:val="00FA197F"/>
    <w:rsid w:val="00FA1AE3"/>
    <w:rsid w:val="00FA1BC5"/>
    <w:rsid w:val="00FA1C73"/>
    <w:rsid w:val="00FA1F3C"/>
    <w:rsid w:val="00FA2691"/>
    <w:rsid w:val="00FA3219"/>
    <w:rsid w:val="00FA390B"/>
    <w:rsid w:val="00FA3C56"/>
    <w:rsid w:val="00FA3D7E"/>
    <w:rsid w:val="00FA3EC9"/>
    <w:rsid w:val="00FA4965"/>
    <w:rsid w:val="00FA4ACF"/>
    <w:rsid w:val="00FA5395"/>
    <w:rsid w:val="00FA5FD6"/>
    <w:rsid w:val="00FA6099"/>
    <w:rsid w:val="00FA68D0"/>
    <w:rsid w:val="00FA7B0F"/>
    <w:rsid w:val="00FA7B5A"/>
    <w:rsid w:val="00FB0F55"/>
    <w:rsid w:val="00FB10B6"/>
    <w:rsid w:val="00FB1281"/>
    <w:rsid w:val="00FB1312"/>
    <w:rsid w:val="00FB1491"/>
    <w:rsid w:val="00FB20E0"/>
    <w:rsid w:val="00FB2325"/>
    <w:rsid w:val="00FB28DD"/>
    <w:rsid w:val="00FB29DB"/>
    <w:rsid w:val="00FB2F07"/>
    <w:rsid w:val="00FB4AC2"/>
    <w:rsid w:val="00FB4FED"/>
    <w:rsid w:val="00FB5411"/>
    <w:rsid w:val="00FB58A1"/>
    <w:rsid w:val="00FB6251"/>
    <w:rsid w:val="00FB6697"/>
    <w:rsid w:val="00FB6CAE"/>
    <w:rsid w:val="00FB708B"/>
    <w:rsid w:val="00FC03BF"/>
    <w:rsid w:val="00FC0566"/>
    <w:rsid w:val="00FC0ECD"/>
    <w:rsid w:val="00FC1178"/>
    <w:rsid w:val="00FC1590"/>
    <w:rsid w:val="00FC1A5E"/>
    <w:rsid w:val="00FC2016"/>
    <w:rsid w:val="00FC29AD"/>
    <w:rsid w:val="00FC2DEB"/>
    <w:rsid w:val="00FC310C"/>
    <w:rsid w:val="00FC3690"/>
    <w:rsid w:val="00FC4082"/>
    <w:rsid w:val="00FC418E"/>
    <w:rsid w:val="00FC4B98"/>
    <w:rsid w:val="00FC56C7"/>
    <w:rsid w:val="00FC61D0"/>
    <w:rsid w:val="00FC7B4F"/>
    <w:rsid w:val="00FC7B5C"/>
    <w:rsid w:val="00FD0404"/>
    <w:rsid w:val="00FD0F45"/>
    <w:rsid w:val="00FD1409"/>
    <w:rsid w:val="00FD2058"/>
    <w:rsid w:val="00FD2505"/>
    <w:rsid w:val="00FD2577"/>
    <w:rsid w:val="00FD26A7"/>
    <w:rsid w:val="00FD3FF8"/>
    <w:rsid w:val="00FD4BEB"/>
    <w:rsid w:val="00FD534D"/>
    <w:rsid w:val="00FD5505"/>
    <w:rsid w:val="00FD5506"/>
    <w:rsid w:val="00FD65F9"/>
    <w:rsid w:val="00FD6C71"/>
    <w:rsid w:val="00FD6D3B"/>
    <w:rsid w:val="00FE0860"/>
    <w:rsid w:val="00FE0F0C"/>
    <w:rsid w:val="00FE1178"/>
    <w:rsid w:val="00FE1979"/>
    <w:rsid w:val="00FE2867"/>
    <w:rsid w:val="00FE3379"/>
    <w:rsid w:val="00FE34F2"/>
    <w:rsid w:val="00FE3F83"/>
    <w:rsid w:val="00FE41F3"/>
    <w:rsid w:val="00FE470A"/>
    <w:rsid w:val="00FE492B"/>
    <w:rsid w:val="00FE49ED"/>
    <w:rsid w:val="00FE5009"/>
    <w:rsid w:val="00FE5506"/>
    <w:rsid w:val="00FE590F"/>
    <w:rsid w:val="00FE5A2B"/>
    <w:rsid w:val="00FE5F08"/>
    <w:rsid w:val="00FE5F90"/>
    <w:rsid w:val="00FE615F"/>
    <w:rsid w:val="00FE6466"/>
    <w:rsid w:val="00FE69FD"/>
    <w:rsid w:val="00FE6BF7"/>
    <w:rsid w:val="00FE6F4C"/>
    <w:rsid w:val="00FE753D"/>
    <w:rsid w:val="00FF02A3"/>
    <w:rsid w:val="00FF0454"/>
    <w:rsid w:val="00FF051B"/>
    <w:rsid w:val="00FF0839"/>
    <w:rsid w:val="00FF1497"/>
    <w:rsid w:val="00FF1E4C"/>
    <w:rsid w:val="00FF20F0"/>
    <w:rsid w:val="00FF2238"/>
    <w:rsid w:val="00FF2452"/>
    <w:rsid w:val="00FF282D"/>
    <w:rsid w:val="00FF290F"/>
    <w:rsid w:val="00FF2C44"/>
    <w:rsid w:val="00FF326B"/>
    <w:rsid w:val="00FF4BC5"/>
    <w:rsid w:val="00FF4FD9"/>
    <w:rsid w:val="00FF5118"/>
    <w:rsid w:val="00FF5DC0"/>
    <w:rsid w:val="00FF71C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FC23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A1690"/>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spacing w:before="240"/>
      <w:outlineLvl w:val="1"/>
    </w:pPr>
    <w:rPr>
      <w:b/>
      <w:lang w:val="en-US"/>
    </w:rPr>
  </w:style>
  <w:style w:type="paragraph" w:styleId="Nagwek3">
    <w:name w:val="heading 3"/>
    <w:basedOn w:val="Normalny"/>
    <w:next w:val="Normalny"/>
    <w:link w:val="Nagwek3Znak"/>
    <w:uiPriority w:val="99"/>
    <w:qFormat/>
    <w:rsid w:val="007D75C1"/>
    <w:pPr>
      <w:outlineLvl w:val="2"/>
    </w:pPr>
  </w:style>
  <w:style w:type="paragraph" w:styleId="Nagwek4">
    <w:name w:val="heading 4"/>
    <w:basedOn w:val="Normalny"/>
    <w:next w:val="Normalny"/>
    <w:link w:val="Nagwek4Znak"/>
    <w:uiPriority w:val="99"/>
    <w:qFormat/>
    <w:rsid w:val="007D75C1"/>
    <w:pPr>
      <w:outlineLvl w:val="3"/>
    </w:pPr>
    <w:rPr>
      <w:lang w:val="en-US"/>
    </w:rPr>
  </w:style>
  <w:style w:type="paragraph" w:styleId="Nagwek5">
    <w:name w:val="heading 5"/>
    <w:basedOn w:val="Normalny"/>
    <w:link w:val="Nagwek5Znak"/>
    <w:uiPriority w:val="99"/>
    <w:qFormat/>
    <w:rsid w:val="007D75C1"/>
    <w:pPr>
      <w:tabs>
        <w:tab w:val="left" w:pos="1985"/>
      </w:tabs>
      <w:spacing w:before="40" w:after="40"/>
      <w:outlineLvl w:val="4"/>
    </w:pPr>
    <w:rPr>
      <w:lang w:val="en-US"/>
    </w:rPr>
  </w:style>
  <w:style w:type="paragraph" w:styleId="Nagwek6">
    <w:name w:val="heading 6"/>
    <w:basedOn w:val="Normalny"/>
    <w:link w:val="Nagwek6Znak"/>
    <w:uiPriority w:val="99"/>
    <w:qFormat/>
    <w:rsid w:val="007D75C1"/>
    <w:p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uiPriority w:val="39"/>
    <w:rsid w:val="007D75C1"/>
    <w:pPr>
      <w:ind w:left="851"/>
    </w:pPr>
  </w:style>
  <w:style w:type="paragraph" w:styleId="Spistreci5">
    <w:name w:val="toc 5"/>
    <w:basedOn w:val="Normalny"/>
    <w:next w:val="Normalny"/>
    <w:uiPriority w:val="39"/>
    <w:rsid w:val="007D75C1"/>
    <w:pPr>
      <w:ind w:left="1134"/>
    </w:pPr>
  </w:style>
  <w:style w:type="paragraph" w:styleId="Spistreci6">
    <w:name w:val="toc 6"/>
    <w:basedOn w:val="Normalny"/>
    <w:next w:val="Normalny"/>
    <w:uiPriority w:val="39"/>
    <w:rsid w:val="007D75C1"/>
    <w:pPr>
      <w:ind w:left="1418"/>
    </w:pPr>
  </w:style>
  <w:style w:type="paragraph" w:styleId="Spistreci7">
    <w:name w:val="toc 7"/>
    <w:basedOn w:val="Normalny"/>
    <w:next w:val="Normalny"/>
    <w:uiPriority w:val="39"/>
    <w:rsid w:val="007D75C1"/>
    <w:pPr>
      <w:ind w:left="1701"/>
    </w:pPr>
  </w:style>
  <w:style w:type="paragraph" w:styleId="Spistreci8">
    <w:name w:val="toc 8"/>
    <w:basedOn w:val="Normalny"/>
    <w:next w:val="Normalny"/>
    <w:uiPriority w:val="39"/>
    <w:rsid w:val="007D75C1"/>
    <w:pPr>
      <w:ind w:left="1985"/>
    </w:pPr>
  </w:style>
  <w:style w:type="paragraph" w:styleId="Spistreci9">
    <w:name w:val="toc 9"/>
    <w:basedOn w:val="Normalny"/>
    <w:next w:val="Normalny"/>
    <w:uiPriority w:val="39"/>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autoRedefine/>
    <w:uiPriority w:val="99"/>
    <w:rsid w:val="00DF3436"/>
    <w:pPr>
      <w:spacing w:line="240" w:lineRule="auto"/>
      <w:jc w:val="left"/>
    </w:pPr>
    <w:rPr>
      <w:rFonts w:ascii="Verdana" w:hAnsi="Verdana" w:cstheme="minorHAnsi"/>
      <w:sz w:val="20"/>
      <w:lang w:eastAsia="pl-PL"/>
    </w:rPr>
  </w:style>
  <w:style w:type="character" w:customStyle="1" w:styleId="TekstkomentarzaZnak">
    <w:name w:val="Tekst komentarza Znak"/>
    <w:basedOn w:val="Domylnaczcionkaakapitu"/>
    <w:link w:val="Tekstkomentarza"/>
    <w:uiPriority w:val="99"/>
    <w:locked/>
    <w:rsid w:val="00DF3436"/>
    <w:rPr>
      <w:rFonts w:ascii="Verdana" w:hAnsi="Verdana" w:cstheme="minorHAnsi"/>
      <w:sz w:val="20"/>
      <w:szCs w:val="20"/>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jc w:val="both"/>
    </w:pPr>
    <w:rPr>
      <w:b/>
      <w:bCs/>
      <w:lang w:eastAsia="en-US"/>
    </w:rPr>
  </w:style>
  <w:style w:type="character" w:customStyle="1" w:styleId="TematkomentarzaZnak">
    <w:name w:val="Temat komentarza Znak"/>
    <w:basedOn w:val="TekstkomentarzaZnak"/>
    <w:link w:val="Tematkomentarza"/>
    <w:semiHidden/>
    <w:locked/>
    <w:rsid w:val="00983D8D"/>
    <w:rPr>
      <w:rFonts w:ascii="Verdana" w:hAnsi="Verdana" w:cs="Times New Roman"/>
      <w:b/>
      <w:i w:val="0"/>
      <w:sz w:val="20"/>
      <w:szCs w:val="20"/>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2"/>
      </w:numPr>
      <w:spacing w:after="140" w:line="290" w:lineRule="auto"/>
    </w:pPr>
    <w:rPr>
      <w:rFonts w:ascii="Arial" w:hAnsi="Arial"/>
      <w:kern w:val="20"/>
      <w:sz w:val="20"/>
      <w:szCs w:val="24"/>
    </w:rPr>
  </w:style>
  <w:style w:type="paragraph" w:customStyle="1" w:styleId="alpha4">
    <w:name w:val="alpha 4"/>
    <w:basedOn w:val="Normalny"/>
    <w:rsid w:val="00BC4C60"/>
    <w:pPr>
      <w:numPr>
        <w:numId w:val="14"/>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5"/>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6"/>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17"/>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A1690"/>
    <w:rPr>
      <w:rFonts w:ascii="Verdana" w:hAnsi="Verdana"/>
      <w:sz w:val="20"/>
      <w:vertAlign w:val="superscript"/>
    </w:rPr>
  </w:style>
  <w:style w:type="paragraph" w:customStyle="1" w:styleId="Lista1">
    <w:name w:val="Lista1"/>
    <w:autoRedefine/>
    <w:uiPriority w:val="99"/>
    <w:rsid w:val="000A68A4"/>
    <w:pPr>
      <w:numPr>
        <w:numId w:val="18"/>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3"/>
      </w:numPr>
    </w:pPr>
  </w:style>
  <w:style w:type="numbering" w:customStyle="1" w:styleId="Styl2">
    <w:name w:val="Styl2"/>
    <w:rsid w:val="008D29F6"/>
    <w:pPr>
      <w:numPr>
        <w:numId w:val="11"/>
      </w:numPr>
    </w:pPr>
  </w:style>
  <w:style w:type="numbering" w:customStyle="1" w:styleId="Biecalista11">
    <w:name w:val="Bieżąca lista11"/>
    <w:rsid w:val="00220E80"/>
    <w:pPr>
      <w:numPr>
        <w:numId w:val="19"/>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qFormat/>
    <w:rsid w:val="00C719F9"/>
    <w:rPr>
      <w:szCs w:val="20"/>
      <w:lang w:eastAsia="en-US"/>
    </w:rPr>
  </w:style>
  <w:style w:type="paragraph" w:customStyle="1" w:styleId="INFORMACJAPODSTAWOWANUMEROWANA">
    <w:name w:val="INFORMACJA PODSTAWOWA NUMEROWANA"/>
    <w:basedOn w:val="Normalny"/>
    <w:rsid w:val="00B364FE"/>
    <w:pPr>
      <w:numPr>
        <w:numId w:val="20"/>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21"/>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21"/>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21"/>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21"/>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21"/>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22"/>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23"/>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24"/>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25"/>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25"/>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25"/>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25"/>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 w:type="paragraph" w:customStyle="1" w:styleId="Nagwek1mj">
    <w:name w:val="Nagłówek 1 mój"/>
    <w:basedOn w:val="Nagwek1"/>
    <w:qFormat/>
    <w:rsid w:val="003B43D8"/>
    <w:pPr>
      <w:shd w:val="clear" w:color="auto" w:fill="C6D9F1" w:themeFill="text2" w:themeFillTint="33"/>
      <w:tabs>
        <w:tab w:val="num" w:pos="360"/>
      </w:tabs>
      <w:spacing w:before="0" w:after="0"/>
    </w:pPr>
    <w:rPr>
      <w:rFonts w:asciiTheme="minorHAnsi" w:hAnsiTheme="minorHAnsi" w:cstheme="minorHAnsi"/>
      <w:caps w:val="0"/>
      <w:szCs w:val="22"/>
      <w:lang w:val="pl-PL"/>
    </w:rPr>
  </w:style>
  <w:style w:type="table" w:customStyle="1" w:styleId="Tabela-Siatka6">
    <w:name w:val="Tabela - Siatka6"/>
    <w:basedOn w:val="Standardowy"/>
    <w:next w:val="Tabela-Siatka"/>
    <w:uiPriority w:val="39"/>
    <w:rsid w:val="00BE386D"/>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omylnaczcionkaakapitu"/>
    <w:rsid w:val="0044259B"/>
  </w:style>
  <w:style w:type="paragraph" w:customStyle="1" w:styleId="PGEECNagwek1">
    <w:name w:val="PGE EC Nagłówek 1"/>
    <w:next w:val="Normalny"/>
    <w:qFormat/>
    <w:rsid w:val="00121BD7"/>
    <w:pPr>
      <w:numPr>
        <w:numId w:val="35"/>
      </w:numPr>
      <w:shd w:val="clear" w:color="auto" w:fill="DBE5F1" w:themeFill="accent1" w:themeFillTint="33"/>
      <w:spacing w:before="180" w:after="120" w:line="259" w:lineRule="auto"/>
      <w:jc w:val="both"/>
    </w:pPr>
    <w:rPr>
      <w:rFonts w:ascii="Verdana" w:eastAsiaTheme="minorHAnsi" w:hAnsi="Verdana" w:cstheme="minorBidi"/>
      <w:b/>
      <w:caps/>
      <w:sz w:val="20"/>
      <w:lang w:eastAsia="en-US"/>
    </w:rPr>
  </w:style>
  <w:style w:type="paragraph" w:customStyle="1" w:styleId="PGEECNagwek2">
    <w:name w:val="PGE EC Nagłówek 2"/>
    <w:next w:val="Normalny"/>
    <w:link w:val="PGEECNagwek2Znak"/>
    <w:qFormat/>
    <w:rsid w:val="00121BD7"/>
    <w:pPr>
      <w:numPr>
        <w:ilvl w:val="1"/>
        <w:numId w:val="35"/>
      </w:numPr>
      <w:spacing w:after="60"/>
      <w:jc w:val="both"/>
    </w:pPr>
    <w:rPr>
      <w:rFonts w:ascii="Verdana" w:eastAsiaTheme="minorHAnsi" w:hAnsi="Verdana" w:cstheme="minorBidi"/>
      <w:sz w:val="20"/>
      <w:lang w:eastAsia="en-US"/>
    </w:rPr>
  </w:style>
  <w:style w:type="character" w:customStyle="1" w:styleId="PGEECNagwek2Znak">
    <w:name w:val="PGE EC Nagłówek 2 Znak"/>
    <w:basedOn w:val="Domylnaczcionkaakapitu"/>
    <w:link w:val="PGEECNagwek2"/>
    <w:rsid w:val="00121BD7"/>
    <w:rPr>
      <w:rFonts w:ascii="Verdana" w:eastAsiaTheme="minorHAnsi" w:hAnsi="Verdana" w:cstheme="minorBidi"/>
      <w:sz w:val="20"/>
      <w:lang w:eastAsia="en-US"/>
    </w:rPr>
  </w:style>
  <w:style w:type="paragraph" w:customStyle="1" w:styleId="PGEECNagwek3">
    <w:name w:val="PGE EC Nagłówek 3"/>
    <w:basedOn w:val="PGEECNagwek2"/>
    <w:next w:val="Normalny"/>
    <w:link w:val="PGEECNagwek3Znak"/>
    <w:qFormat/>
    <w:rsid w:val="00121BD7"/>
    <w:pPr>
      <w:numPr>
        <w:ilvl w:val="2"/>
      </w:numPr>
    </w:pPr>
  </w:style>
  <w:style w:type="character" w:customStyle="1" w:styleId="PGEECNagwek3Znak">
    <w:name w:val="PGE EC Nagłówek 3 Znak"/>
    <w:basedOn w:val="PGEECNagwek2Znak"/>
    <w:link w:val="PGEECNagwek3"/>
    <w:rsid w:val="00121BD7"/>
    <w:rPr>
      <w:rFonts w:ascii="Verdana" w:eastAsiaTheme="minorHAnsi" w:hAnsi="Verdana" w:cstheme="minorBidi"/>
      <w:sz w:val="20"/>
      <w:lang w:eastAsia="en-US"/>
    </w:rPr>
  </w:style>
  <w:style w:type="paragraph" w:customStyle="1" w:styleId="PGEECPunktor1">
    <w:name w:val="PGE EC Punktor 1"/>
    <w:basedOn w:val="PGEECNagwek3"/>
    <w:next w:val="Normalny"/>
    <w:link w:val="PGEECPunktor1Znak"/>
    <w:qFormat/>
    <w:rsid w:val="00121BD7"/>
    <w:pPr>
      <w:numPr>
        <w:ilvl w:val="3"/>
      </w:numPr>
      <w:tabs>
        <w:tab w:val="left" w:pos="1418"/>
      </w:tabs>
    </w:pPr>
  </w:style>
  <w:style w:type="character" w:customStyle="1" w:styleId="PGEECPunktor1Znak">
    <w:name w:val="PGE EC Punktor 1 Znak"/>
    <w:basedOn w:val="Domylnaczcionkaakapitu"/>
    <w:link w:val="PGEECPunktor1"/>
    <w:rsid w:val="00121BD7"/>
    <w:rPr>
      <w:rFonts w:ascii="Verdana" w:eastAsiaTheme="minorHAnsi" w:hAnsi="Verdana" w:cstheme="minorBidi"/>
      <w:sz w:val="20"/>
      <w:lang w:eastAsia="en-US"/>
    </w:rPr>
  </w:style>
  <w:style w:type="paragraph" w:customStyle="1" w:styleId="PGEECPunktor2">
    <w:name w:val="PGE EC Punktor 2"/>
    <w:link w:val="PGEECPunktor2Znak"/>
    <w:qFormat/>
    <w:rsid w:val="00121BD7"/>
    <w:pPr>
      <w:numPr>
        <w:ilvl w:val="4"/>
        <w:numId w:val="35"/>
      </w:numPr>
      <w:spacing w:after="60"/>
      <w:jc w:val="both"/>
    </w:pPr>
    <w:rPr>
      <w:rFonts w:ascii="Verdana" w:eastAsiaTheme="minorHAnsi" w:hAnsi="Verdana" w:cstheme="minorBidi"/>
      <w:sz w:val="20"/>
      <w:lang w:eastAsia="en-US"/>
    </w:rPr>
  </w:style>
  <w:style w:type="character" w:customStyle="1" w:styleId="PGEECPunktor2Znak">
    <w:name w:val="PGE EC Punktor 2 Znak"/>
    <w:basedOn w:val="Domylnaczcionkaakapitu"/>
    <w:link w:val="PGEECPunktor2"/>
    <w:rsid w:val="00121BD7"/>
    <w:rPr>
      <w:rFonts w:ascii="Verdana" w:eastAsiaTheme="minorHAnsi" w:hAnsi="Verdana" w:cstheme="minorBidi"/>
      <w:sz w:val="20"/>
      <w:lang w:eastAsia="en-US"/>
    </w:rPr>
  </w:style>
  <w:style w:type="paragraph" w:customStyle="1" w:styleId="PGEECZaczniki1">
    <w:name w:val="PGE EC Załączniki 1"/>
    <w:next w:val="Normalny"/>
    <w:qFormat/>
    <w:rsid w:val="00121BD7"/>
    <w:pPr>
      <w:numPr>
        <w:ilvl w:val="4"/>
        <w:numId w:val="36"/>
      </w:numPr>
      <w:spacing w:after="160" w:line="259" w:lineRule="auto"/>
      <w:jc w:val="right"/>
    </w:pPr>
    <w:rPr>
      <w:rFonts w:ascii="Calibri" w:eastAsiaTheme="minorHAnsi" w:hAnsi="Calibri" w:cstheme="minorBidi"/>
      <w:b/>
      <w:sz w:val="24"/>
      <w:lang w:eastAsia="en-US"/>
    </w:rPr>
  </w:style>
  <w:style w:type="paragraph" w:customStyle="1" w:styleId="PGEECZaczniki2">
    <w:name w:val="PGE EC Załączniki 2"/>
    <w:next w:val="Normalny"/>
    <w:qFormat/>
    <w:rsid w:val="00121BD7"/>
    <w:pPr>
      <w:numPr>
        <w:ilvl w:val="5"/>
        <w:numId w:val="36"/>
      </w:numPr>
      <w:spacing w:after="160" w:line="259" w:lineRule="auto"/>
      <w:jc w:val="right"/>
    </w:pPr>
    <w:rPr>
      <w:rFonts w:ascii="Arial" w:eastAsiaTheme="minorHAnsi" w:hAnsi="Arial" w:cstheme="minorBidi"/>
      <w:i/>
      <w:sz w:val="18"/>
      <w:lang w:eastAsia="en-US"/>
    </w:rPr>
  </w:style>
  <w:style w:type="paragraph" w:customStyle="1" w:styleId="IIpoziom">
    <w:name w:val="**II poziom"/>
    <w:basedOn w:val="Akapitzlist"/>
    <w:autoRedefine/>
    <w:qFormat/>
    <w:rsid w:val="00AA4885"/>
    <w:pPr>
      <w:keepNext/>
      <w:numPr>
        <w:ilvl w:val="1"/>
        <w:numId w:val="37"/>
      </w:numPr>
      <w:spacing w:before="120" w:after="60" w:line="240" w:lineRule="auto"/>
      <w:contextualSpacing w:val="0"/>
      <w:jc w:val="left"/>
      <w:outlineLvl w:val="1"/>
    </w:pPr>
    <w:rPr>
      <w:rFonts w:ascii="Arial" w:hAnsi="Arial" w:cs="Arial"/>
      <w:b/>
      <w:smallCaps/>
      <w:color w:val="092D74"/>
      <w:sz w:val="20"/>
      <w:lang w:eastAsia="pl-PL"/>
    </w:rPr>
  </w:style>
  <w:style w:type="paragraph" w:customStyle="1" w:styleId="IPoziom1">
    <w:name w:val="*I Poziom 1"/>
    <w:basedOn w:val="Normalny"/>
    <w:qFormat/>
    <w:rsid w:val="00AA4885"/>
    <w:pPr>
      <w:numPr>
        <w:numId w:val="37"/>
      </w:numPr>
      <w:spacing w:before="120" w:after="60" w:line="260" w:lineRule="exact"/>
    </w:pPr>
    <w:rPr>
      <w:rFonts w:ascii="Arial" w:hAnsi="Arial"/>
      <w:b/>
      <w:color w:val="1F497D"/>
      <w:sz w:val="20"/>
      <w:szCs w:val="24"/>
      <w:lang w:eastAsia="pl-PL"/>
    </w:rPr>
  </w:style>
  <w:style w:type="paragraph" w:customStyle="1" w:styleId="IIIPoziom3">
    <w:name w:val="*III Poziom 3"/>
    <w:basedOn w:val="Normalny"/>
    <w:link w:val="IIIPoziom3Znak"/>
    <w:qFormat/>
    <w:rsid w:val="00AA4885"/>
    <w:pPr>
      <w:numPr>
        <w:ilvl w:val="2"/>
        <w:numId w:val="37"/>
      </w:numPr>
      <w:spacing w:line="260" w:lineRule="exact"/>
    </w:pPr>
    <w:rPr>
      <w:rFonts w:ascii="Arial" w:hAnsi="Arial"/>
      <w:sz w:val="18"/>
      <w:szCs w:val="24"/>
      <w:lang w:eastAsia="pl-PL"/>
    </w:rPr>
  </w:style>
  <w:style w:type="paragraph" w:customStyle="1" w:styleId="IVPoziom4">
    <w:name w:val="*IV Poziom 4"/>
    <w:basedOn w:val="Normalny"/>
    <w:qFormat/>
    <w:rsid w:val="00AA4885"/>
    <w:pPr>
      <w:numPr>
        <w:ilvl w:val="3"/>
        <w:numId w:val="37"/>
      </w:numPr>
      <w:spacing w:line="260" w:lineRule="exact"/>
    </w:pPr>
    <w:rPr>
      <w:rFonts w:ascii="Arial" w:hAnsi="Arial"/>
      <w:sz w:val="18"/>
      <w:szCs w:val="24"/>
      <w:lang w:eastAsia="pl-PL"/>
    </w:rPr>
  </w:style>
  <w:style w:type="paragraph" w:customStyle="1" w:styleId="VPoziom5">
    <w:name w:val="*V Poziom 5"/>
    <w:basedOn w:val="Normalny"/>
    <w:qFormat/>
    <w:rsid w:val="00AA4885"/>
    <w:pPr>
      <w:numPr>
        <w:ilvl w:val="4"/>
        <w:numId w:val="37"/>
      </w:numPr>
      <w:spacing w:line="260" w:lineRule="exact"/>
    </w:pPr>
    <w:rPr>
      <w:rFonts w:ascii="Arial" w:hAnsi="Arial"/>
      <w:sz w:val="18"/>
      <w:szCs w:val="24"/>
      <w:lang w:eastAsia="pl-PL"/>
    </w:rPr>
  </w:style>
  <w:style w:type="character" w:customStyle="1" w:styleId="IIIPoziom3Znak">
    <w:name w:val="*III Poziom 3 Znak"/>
    <w:basedOn w:val="Domylnaczcionkaakapitu"/>
    <w:link w:val="IIIPoziom3"/>
    <w:rsid w:val="00AA4885"/>
    <w:rPr>
      <w:rFonts w:ascii="Arial" w:hAnsi="Arial"/>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843142">
      <w:bodyDiv w:val="1"/>
      <w:marLeft w:val="0"/>
      <w:marRight w:val="0"/>
      <w:marTop w:val="0"/>
      <w:marBottom w:val="0"/>
      <w:divBdr>
        <w:top w:val="none" w:sz="0" w:space="0" w:color="auto"/>
        <w:left w:val="none" w:sz="0" w:space="0" w:color="auto"/>
        <w:bottom w:val="none" w:sz="0" w:space="0" w:color="auto"/>
        <w:right w:val="none" w:sz="0" w:space="0" w:color="auto"/>
      </w:divBdr>
    </w:div>
    <w:div w:id="196896323">
      <w:bodyDiv w:val="1"/>
      <w:marLeft w:val="0"/>
      <w:marRight w:val="0"/>
      <w:marTop w:val="0"/>
      <w:marBottom w:val="0"/>
      <w:divBdr>
        <w:top w:val="none" w:sz="0" w:space="0" w:color="auto"/>
        <w:left w:val="none" w:sz="0" w:space="0" w:color="auto"/>
        <w:bottom w:val="none" w:sz="0" w:space="0" w:color="auto"/>
        <w:right w:val="none" w:sz="0" w:space="0" w:color="auto"/>
      </w:divBdr>
    </w:div>
    <w:div w:id="223612468">
      <w:bodyDiv w:val="1"/>
      <w:marLeft w:val="0"/>
      <w:marRight w:val="0"/>
      <w:marTop w:val="0"/>
      <w:marBottom w:val="0"/>
      <w:divBdr>
        <w:top w:val="none" w:sz="0" w:space="0" w:color="auto"/>
        <w:left w:val="none" w:sz="0" w:space="0" w:color="auto"/>
        <w:bottom w:val="none" w:sz="0" w:space="0" w:color="auto"/>
        <w:right w:val="none" w:sz="0" w:space="0" w:color="auto"/>
      </w:divBdr>
    </w:div>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547451555">
      <w:bodyDiv w:val="1"/>
      <w:marLeft w:val="0"/>
      <w:marRight w:val="0"/>
      <w:marTop w:val="0"/>
      <w:marBottom w:val="0"/>
      <w:divBdr>
        <w:top w:val="none" w:sz="0" w:space="0" w:color="auto"/>
        <w:left w:val="none" w:sz="0" w:space="0" w:color="auto"/>
        <w:bottom w:val="none" w:sz="0" w:space="0" w:color="auto"/>
        <w:right w:val="none" w:sz="0" w:space="0" w:color="auto"/>
      </w:divBdr>
    </w:div>
    <w:div w:id="661472619">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708190956">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334650466">
      <w:bodyDiv w:val="1"/>
      <w:marLeft w:val="0"/>
      <w:marRight w:val="0"/>
      <w:marTop w:val="0"/>
      <w:marBottom w:val="0"/>
      <w:divBdr>
        <w:top w:val="none" w:sz="0" w:space="0" w:color="auto"/>
        <w:left w:val="none" w:sz="0" w:space="0" w:color="auto"/>
        <w:bottom w:val="none" w:sz="0" w:space="0" w:color="auto"/>
        <w:right w:val="none" w:sz="0" w:space="0" w:color="auto"/>
      </w:divBdr>
    </w:div>
    <w:div w:id="1443332093">
      <w:bodyDiv w:val="1"/>
      <w:marLeft w:val="0"/>
      <w:marRight w:val="0"/>
      <w:marTop w:val="0"/>
      <w:marBottom w:val="0"/>
      <w:divBdr>
        <w:top w:val="none" w:sz="0" w:space="0" w:color="auto"/>
        <w:left w:val="none" w:sz="0" w:space="0" w:color="auto"/>
        <w:bottom w:val="none" w:sz="0" w:space="0" w:color="auto"/>
        <w:right w:val="none" w:sz="0" w:space="0" w:color="auto"/>
      </w:divBdr>
    </w:div>
    <w:div w:id="1452212805">
      <w:bodyDiv w:val="1"/>
      <w:marLeft w:val="0"/>
      <w:marRight w:val="0"/>
      <w:marTop w:val="0"/>
      <w:marBottom w:val="0"/>
      <w:divBdr>
        <w:top w:val="none" w:sz="0" w:space="0" w:color="auto"/>
        <w:left w:val="none" w:sz="0" w:space="0" w:color="auto"/>
        <w:bottom w:val="none" w:sz="0" w:space="0" w:color="auto"/>
        <w:right w:val="none" w:sz="0" w:space="0" w:color="auto"/>
      </w:divBdr>
    </w:div>
    <w:div w:id="1526793651">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583875703">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698851592">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1662539">
      <w:bodyDiv w:val="1"/>
      <w:marLeft w:val="0"/>
      <w:marRight w:val="0"/>
      <w:marTop w:val="0"/>
      <w:marBottom w:val="0"/>
      <w:divBdr>
        <w:top w:val="none" w:sz="0" w:space="0" w:color="auto"/>
        <w:left w:val="none" w:sz="0" w:space="0" w:color="auto"/>
        <w:bottom w:val="none" w:sz="0" w:space="0" w:color="auto"/>
        <w:right w:val="none" w:sz="0" w:space="0" w:color="auto"/>
      </w:divBdr>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kpge.pl/bip/przetarg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5DFEF756863D2244BAD4B95B5E41FAA3" ma:contentTypeVersion="0" ma:contentTypeDescription="SWPP2 Dokument bazowy" ma:contentTypeScope="" ma:versionID="af0d3f49921958e106f2a541630bef4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01011-2024_PROC_00a_Wzory dokumentów.docx</dmsv2BaseFileName>
    <dmsv2BaseDisplayName xmlns="http://schemas.microsoft.com/sharepoint/v3">01011-2024_PROC_00a_Wzory dokumentów</dmsv2BaseDisplayName>
    <dmsv2SWPP2ObjectNumber xmlns="http://schemas.microsoft.com/sharepoint/v3">POST/PEC/PEC/UZI/01011/2024                       </dmsv2SWPP2ObjectNumber>
    <dmsv2SWPP2SumMD5 xmlns="http://schemas.microsoft.com/sharepoint/v3">fc72694509615bc73e7f182e79eef289</dmsv2SWPP2SumMD5>
    <dmsv2BaseMoved xmlns="http://schemas.microsoft.com/sharepoint/v3">false</dmsv2BaseMoved>
    <dmsv2BaseIsSensitive xmlns="http://schemas.microsoft.com/sharepoint/v3">true</dmsv2BaseIsSensitive>
    <dmsv2SWPP2IDSWPP2 xmlns="http://schemas.microsoft.com/sharepoint/v3">657732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20747431</dmsv2BaseClientSystemDocumentID>
    <dmsv2BaseModifiedByID xmlns="http://schemas.microsoft.com/sharepoint/v3">19100617</dmsv2BaseModifiedByID>
    <dmsv2BaseCreatedByID xmlns="http://schemas.microsoft.com/sharepoint/v3">19100617</dmsv2BaseCreatedByID>
    <dmsv2SWPP2ObjectDepartment xmlns="http://schemas.microsoft.com/sharepoint/v3">00000001000l00030007</dmsv2SWPP2ObjectDepartment>
    <dmsv2SWPP2ObjectName xmlns="http://schemas.microsoft.com/sharepoint/v3">Postępowanie</dmsv2SWPP2ObjectName>
    <_dlc_DocId xmlns="a19cb1c7-c5c7-46d4-85ae-d83685407bba">ZKQJDXMXURTQ-578776459-1298</_dlc_DocId>
    <_dlc_DocIdUrl xmlns="a19cb1c7-c5c7-46d4-85ae-d83685407bba">
      <Url>https://swpp2.dms.gkpge.pl/sites/31/_layouts/15/DocIdRedir.aspx?ID=ZKQJDXMXURTQ-578776459-1298</Url>
      <Description>ZKQJDXMXURTQ-578776459-1298</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78C8866D-E233-4193-BEE4-FB9BD7AF95EC}"/>
</file>

<file path=customXml/itemProps2.xml><?xml version="1.0" encoding="utf-8"?>
<ds:datastoreItem xmlns:ds="http://schemas.openxmlformats.org/officeDocument/2006/customXml" ds:itemID="{C7AF5DB2-E60A-407A-8356-EF2A9D571959}">
  <ds:schemaRefs>
    <ds:schemaRef ds:uri="http://schemas.microsoft.com/office/2006/metadata/properties"/>
    <ds:schemaRef ds:uri="http://schemas.microsoft.com/office/infopath/2007/PartnerControls"/>
    <ds:schemaRef ds:uri="3eb562a4-c42a-451e-8373-6e70472c357b"/>
  </ds:schemaRefs>
</ds:datastoreItem>
</file>

<file path=customXml/itemProps3.xml><?xml version="1.0" encoding="utf-8"?>
<ds:datastoreItem xmlns:ds="http://schemas.openxmlformats.org/officeDocument/2006/customXml" ds:itemID="{BEC350CE-AA6B-4B67-BB6A-0BE551FD420A}">
  <ds:schemaRefs>
    <ds:schemaRef ds:uri="http://schemas.microsoft.com/sharepoint/v3/contenttype/forms"/>
  </ds:schemaRefs>
</ds:datastoreItem>
</file>

<file path=customXml/itemProps4.xml><?xml version="1.0" encoding="utf-8"?>
<ds:datastoreItem xmlns:ds="http://schemas.openxmlformats.org/officeDocument/2006/customXml" ds:itemID="{2741A204-C7B8-4C26-B6D5-D98B2A44A57F}">
  <ds:schemaRefs>
    <ds:schemaRef ds:uri="http://schemas.openxmlformats.org/officeDocument/2006/bibliography"/>
  </ds:schemaRefs>
</ds:datastoreItem>
</file>

<file path=customXml/itemProps5.xml><?xml version="1.0" encoding="utf-8"?>
<ds:datastoreItem xmlns:ds="http://schemas.openxmlformats.org/officeDocument/2006/customXml" ds:itemID="{2ADC523D-43EF-415C-B140-84FEEBA4B1FE}"/>
</file>

<file path=docProps/app.xml><?xml version="1.0" encoding="utf-8"?>
<Properties xmlns="http://schemas.openxmlformats.org/officeDocument/2006/extended-properties" xmlns:vt="http://schemas.openxmlformats.org/officeDocument/2006/docPropsVTypes">
  <Template>Normal.dotm</Template>
  <TotalTime>0</TotalTime>
  <Pages>7</Pages>
  <Words>2103</Words>
  <Characters>12620</Characters>
  <Application>Microsoft Office Word</Application>
  <DocSecurity>0</DocSecurity>
  <Lines>105</Lines>
  <Paragraphs>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2024-10-11T06:43:00Z</dcterms:created>
  <dcterms:modified xsi:type="dcterms:W3CDTF">2024-10-11T06:44:00Z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0x01018910005DFEF756863D2244BAD4B95B5E41FAA3</vt:lpwstr>
  </property>
  <property fmtid="{D5CDD505-2E9C-101B-9397-08002B2CF9AE}" pid="3" name="MSIP_Label_66b5d990-821a-4d41-b503-280f184b2126_Enabled">
    <vt:lpwstr>true</vt:lpwstr>
  </property>
  <property fmtid="{D5CDD505-2E9C-101B-9397-08002B2CF9AE}" pid="4" name="MSIP_Label_66b5d990-821a-4d41-b503-280f184b2126_SetDate">
    <vt:lpwstr>2024-09-09T11:14:43Z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1e639092-19d7-4820-8a1e-c6396f8582c3</vt:lpwstr>
  </property>
  <property fmtid="{D5CDD505-2E9C-101B-9397-08002B2CF9AE}" pid="9" name="MSIP_Label_66b5d990-821a-4d41-b503-280f184b2126_ContentBits">
    <vt:lpwstr>0</vt:lpwstr>
  </property>
  <property fmtid="{D5CDD505-2E9C-101B-9397-08002B2CF9AE}" pid="10" name="_dlc_DocIdItemGuid">
    <vt:lpwstr>5c40354a-7bf9-45f4-b806-3240c58281d4</vt:lpwstr>
  </property>
</Properties>
</file>