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E84266"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C46707"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w:t>
      </w:r>
      <w:r w:rsidRPr="00C46707">
        <w:rPr>
          <w:rFonts w:ascii="Trebuchet MS" w:hAnsi="Trebuchet MS" w:cstheme="minorHAnsi"/>
          <w:sz w:val="32"/>
          <w:szCs w:val="32"/>
        </w:rPr>
        <w:t>IENIA NIEPUBLICZNEGO</w:t>
      </w:r>
    </w:p>
    <w:p w14:paraId="1AAD1DDC" w14:textId="2FD20D97"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C46707">
        <w:rPr>
          <w:rFonts w:ascii="Trebuchet MS" w:hAnsi="Trebuchet MS" w:cstheme="minorHAnsi"/>
          <w:sz w:val="32"/>
          <w:szCs w:val="32"/>
        </w:rPr>
        <w:t>NA USŁUG</w:t>
      </w:r>
      <w:r w:rsidR="00C46707" w:rsidRPr="00C46707">
        <w:rPr>
          <w:rFonts w:ascii="Trebuchet MS" w:hAnsi="Trebuchet MS" w:cstheme="minorHAnsi"/>
          <w:sz w:val="32"/>
          <w:szCs w:val="32"/>
        </w:rPr>
        <w:t>I</w:t>
      </w:r>
      <w:r w:rsidR="00C46707" w:rsidRPr="006B0420">
        <w:rPr>
          <w:rFonts w:ascii="Trebuchet MS" w:hAnsi="Trebuchet MS" w:cstheme="minorHAnsi"/>
          <w:color w:val="17365D" w:themeColor="text2" w:themeShade="BF"/>
          <w:szCs w:val="22"/>
        </w:rPr>
        <w:t xml:space="preserve"> </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1D4A1CD8" w:rsidR="00E76A8B" w:rsidRDefault="0021089C" w:rsidP="00AF38DC">
      <w:pPr>
        <w:pStyle w:val="PODTYTU0"/>
        <w:spacing w:before="0" w:after="0"/>
        <w:jc w:val="center"/>
      </w:pPr>
      <w:r>
        <w:rPr>
          <w:rFonts w:ascii="Trebuchet MS" w:hAnsi="Trebuchet MS"/>
        </w:rPr>
        <w:t>„</w:t>
      </w:r>
      <w:r w:rsidR="003B755F" w:rsidRPr="003B755F">
        <w:rPr>
          <w:rFonts w:ascii="Trebuchet MS" w:hAnsi="Trebuchet MS"/>
        </w:rPr>
        <w:t>Sukcesywne opracowywanie projektów technicznych i koncepcji węzłów cieplnych dla PGE Toruń S.A.</w:t>
      </w:r>
      <w:r>
        <w:rPr>
          <w:rFonts w:ascii="Trebuchet MS" w:hAnsi="Trebuchet MS"/>
        </w:rPr>
        <w:t>”</w:t>
      </w:r>
    </w:p>
    <w:p w14:paraId="5EF9CCA3" w14:textId="77777777" w:rsidR="00E76A8B" w:rsidRDefault="00E76A8B" w:rsidP="006B0420">
      <w:pPr>
        <w:pStyle w:val="tekst"/>
        <w:rPr>
          <w:rFonts w:ascii="Verdana" w:hAnsi="Verdana"/>
        </w:rPr>
      </w:pPr>
    </w:p>
    <w:p w14:paraId="7663652C" w14:textId="19B91CA8"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1E293A" w:rsidRPr="001E293A">
        <w:rPr>
          <w:rFonts w:ascii="Verdana" w:hAnsi="Verdana"/>
        </w:rPr>
        <w:t>POST/PEC/PEC/UZI/00496/2025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32FE1E2D" w:rsidR="005817FF" w:rsidRPr="00797725"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797725">
        <w:rPr>
          <w:rFonts w:ascii="Verdana" w:hAnsi="Verdana" w:cstheme="minorHAnsi"/>
          <w:bCs/>
          <w:sz w:val="18"/>
          <w:szCs w:val="18"/>
        </w:rPr>
        <w:t xml:space="preserve">Zamawiającym w </w:t>
      </w:r>
      <w:r w:rsidR="008521EE" w:rsidRPr="00797725">
        <w:rPr>
          <w:rFonts w:ascii="Verdana" w:hAnsi="Verdana" w:cstheme="minorHAnsi"/>
          <w:bCs/>
          <w:sz w:val="18"/>
          <w:szCs w:val="18"/>
        </w:rPr>
        <w:t>P</w:t>
      </w:r>
      <w:r w:rsidRPr="00797725">
        <w:rPr>
          <w:rFonts w:ascii="Verdana" w:hAnsi="Verdana" w:cstheme="minorHAnsi"/>
          <w:bCs/>
          <w:sz w:val="18"/>
          <w:szCs w:val="18"/>
        </w:rPr>
        <w:t xml:space="preserve">ostępowaniu </w:t>
      </w:r>
      <w:r w:rsidR="008521EE" w:rsidRPr="00797725">
        <w:rPr>
          <w:rFonts w:ascii="Verdana" w:hAnsi="Verdana" w:cstheme="minorHAnsi"/>
          <w:bCs/>
          <w:sz w:val="18"/>
          <w:szCs w:val="18"/>
        </w:rPr>
        <w:t xml:space="preserve">zakupowym </w:t>
      </w:r>
      <w:r w:rsidRPr="00797725">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797725">
        <w:rPr>
          <w:rFonts w:ascii="Verdana" w:hAnsi="Verdana" w:cstheme="minorHAnsi"/>
          <w:bCs/>
          <w:sz w:val="18"/>
          <w:szCs w:val="18"/>
        </w:rPr>
        <w:t>:</w:t>
      </w:r>
    </w:p>
    <w:p w14:paraId="79E82BCF" w14:textId="24BC1170" w:rsidR="00615B23" w:rsidRPr="00797725"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3"/>
      <w:bookmarkStart w:id="37" w:name="_Toc51165977"/>
      <w:bookmarkStart w:id="38" w:name="_Toc122344669"/>
      <w:r w:rsidRPr="00797725">
        <w:rPr>
          <w:rFonts w:ascii="Verdana" w:hAnsi="Verdana" w:cstheme="minorHAnsi"/>
          <w:caps w:val="0"/>
          <w:sz w:val="18"/>
          <w:szCs w:val="18"/>
          <w:lang w:val="pl-PL"/>
        </w:rPr>
        <w:t>PGE Toruń S.A.</w:t>
      </w:r>
      <w:r w:rsidRPr="00797725">
        <w:rPr>
          <w:rFonts w:ascii="Verdana" w:hAnsi="Verdana" w:cstheme="minorHAnsi"/>
          <w:b w:val="0"/>
          <w:caps w:val="0"/>
          <w:sz w:val="18"/>
          <w:szCs w:val="18"/>
          <w:lang w:val="pl-PL"/>
        </w:rPr>
        <w:t>, z siedzibą w Toruniu przy ul. Ceramicznej 6, zarejestrowana w Sądzie Rejonowym w Toruniu, VII Wydział Gospodarczy Krajowego Rejestru Sądowego pod numerem KRS 0000021671, NIP 8790170662, kapitał zakładowy: 39 044 129 PLN opłacony w całości;</w:t>
      </w:r>
      <w:bookmarkEnd w:id="36"/>
      <w:bookmarkEnd w:id="37"/>
      <w:bookmarkEnd w:id="38"/>
    </w:p>
    <w:p w14:paraId="106DE000" w14:textId="6CE0D8ED" w:rsidR="00976E39" w:rsidRPr="005B658E"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6B0420">
        <w:rPr>
          <w:rFonts w:ascii="Verdana" w:hAnsi="Verdana" w:cstheme="minorHAnsi"/>
          <w:bCs/>
          <w:sz w:val="18"/>
          <w:szCs w:val="18"/>
        </w:rPr>
        <w:t>Adr</w:t>
      </w:r>
      <w:r w:rsidR="00623AF0" w:rsidRPr="006B0420">
        <w:rPr>
          <w:rFonts w:ascii="Verdana" w:hAnsi="Verdana" w:cstheme="minorHAnsi"/>
          <w:bCs/>
          <w:sz w:val="18"/>
          <w:szCs w:val="18"/>
        </w:rPr>
        <w:t>es strony internet</w:t>
      </w:r>
      <w:r w:rsidR="00623AF0" w:rsidRPr="005B658E">
        <w:rPr>
          <w:rFonts w:ascii="Verdana" w:hAnsi="Verdana" w:cstheme="minorHAnsi"/>
          <w:bCs/>
          <w:sz w:val="18"/>
          <w:szCs w:val="18"/>
        </w:rPr>
        <w:t>owej</w:t>
      </w:r>
      <w:r w:rsidRPr="005B658E">
        <w:rPr>
          <w:rFonts w:ascii="Verdana" w:hAnsi="Verdana" w:cstheme="minorHAnsi"/>
          <w:bCs/>
          <w:sz w:val="18"/>
          <w:szCs w:val="18"/>
        </w:rPr>
        <w:t xml:space="preserve"> Zamawiającego</w:t>
      </w:r>
      <w:r w:rsidR="00976E39" w:rsidRPr="005B658E">
        <w:rPr>
          <w:rFonts w:ascii="Verdana" w:hAnsi="Verdana" w:cstheme="minorHAnsi"/>
          <w:bCs/>
          <w:sz w:val="18"/>
          <w:szCs w:val="18"/>
        </w:rPr>
        <w:t>:</w:t>
      </w:r>
    </w:p>
    <w:bookmarkEnd w:id="39"/>
    <w:bookmarkEnd w:id="40"/>
    <w:p w14:paraId="46EE30C1" w14:textId="16687B42" w:rsidR="00615B23" w:rsidRPr="005B658E" w:rsidRDefault="00000000" w:rsidP="00E76A8B">
      <w:pPr>
        <w:ind w:left="1134"/>
        <w:rPr>
          <w:rFonts w:ascii="Verdana" w:hAnsi="Verdana" w:cstheme="minorHAnsi"/>
          <w:b/>
          <w:caps/>
          <w:color w:val="00B0F0"/>
          <w:sz w:val="18"/>
          <w:szCs w:val="18"/>
        </w:rPr>
      </w:pPr>
      <w:r w:rsidRPr="005B658E">
        <w:fldChar w:fldCharType="begin"/>
      </w:r>
      <w:r w:rsidRPr="005B658E">
        <w:instrText>HYPERLINK "http://www.pgetorun.pl"</w:instrText>
      </w:r>
      <w:r w:rsidRPr="005B658E">
        <w:fldChar w:fldCharType="separate"/>
      </w:r>
      <w:r w:rsidR="00615B23" w:rsidRPr="005B658E">
        <w:rPr>
          <w:rFonts w:ascii="Verdana" w:hAnsi="Verdana" w:cstheme="minorHAnsi"/>
          <w:color w:val="00B0F0"/>
          <w:sz w:val="18"/>
          <w:szCs w:val="18"/>
          <w:u w:val="single"/>
        </w:rPr>
        <w:t>www.pgetorun.pl</w:t>
      </w:r>
      <w:r w:rsidRPr="005B658E">
        <w:rPr>
          <w:rFonts w:ascii="Verdana" w:hAnsi="Verdana" w:cstheme="minorHAnsi"/>
          <w:color w:val="00B0F0"/>
          <w:sz w:val="18"/>
          <w:szCs w:val="18"/>
          <w:u w:val="single"/>
        </w:rPr>
        <w:fldChar w:fldCharType="end"/>
      </w:r>
      <w:r w:rsidR="00615B23" w:rsidRPr="005B658E">
        <w:rPr>
          <w:rFonts w:ascii="Verdana" w:hAnsi="Verdana" w:cstheme="minorHAnsi"/>
          <w:color w:val="00B0F0"/>
          <w:sz w:val="18"/>
          <w:szCs w:val="18"/>
        </w:rPr>
        <w:t xml:space="preserve">, </w:t>
      </w:r>
    </w:p>
    <w:p w14:paraId="4F4F2B7B" w14:textId="39BF81F0" w:rsidR="00CE4C3E" w:rsidRPr="006B0420"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5B658E">
        <w:rPr>
          <w:rFonts w:ascii="Verdana" w:hAnsi="Verdana" w:cstheme="minorHAnsi"/>
          <w:b/>
          <w:sz w:val="18"/>
          <w:szCs w:val="18"/>
        </w:rPr>
        <w:t>Zamawiający powierzył przygotowanie i przeprowadzenie postępowania o udzielenie zamówienia</w:t>
      </w:r>
      <w:r w:rsidR="00850D5F" w:rsidRPr="005B658E">
        <w:rPr>
          <w:rFonts w:ascii="Verdana" w:hAnsi="Verdana" w:cstheme="minorHAnsi"/>
          <w:b/>
          <w:sz w:val="18"/>
          <w:szCs w:val="18"/>
        </w:rPr>
        <w:t xml:space="preserve"> </w:t>
      </w:r>
      <w:r w:rsidR="00433BFC" w:rsidRPr="005B658E">
        <w:rPr>
          <w:rFonts w:ascii="Verdana" w:hAnsi="Verdana" w:cstheme="minorHAnsi"/>
          <w:b/>
          <w:sz w:val="18"/>
          <w:szCs w:val="18"/>
        </w:rPr>
        <w:t>PGE Energia Ciepła S.A.</w:t>
      </w:r>
      <w:r w:rsidR="00850D5F" w:rsidRPr="005B658E">
        <w:rPr>
          <w:rFonts w:ascii="Verdana" w:hAnsi="Verdana" w:cstheme="minorHAnsi"/>
          <w:b/>
          <w:sz w:val="18"/>
          <w:szCs w:val="18"/>
        </w:rPr>
        <w:t xml:space="preserve"> </w:t>
      </w:r>
      <w:r w:rsidR="00433BFC" w:rsidRPr="006B0420">
        <w:rPr>
          <w:rFonts w:ascii="Verdana" w:hAnsi="Verdana" w:cstheme="minorHAnsi"/>
          <w:b/>
          <w:sz w:val="18"/>
          <w:szCs w:val="18"/>
        </w:rPr>
        <w:t>Komórką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41" w:name="_Toc43108578"/>
    </w:p>
    <w:p w14:paraId="2B43EDD1" w14:textId="77777777" w:rsidR="00CA2F37" w:rsidRPr="005B658E"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2" w:history="1">
        <w:r w:rsidR="00CA2F37" w:rsidRPr="005B658E">
          <w:rPr>
            <w:rStyle w:val="Hipercze"/>
            <w:rFonts w:ascii="Verdana" w:hAnsi="Verdana" w:cs="Calibri"/>
            <w:bCs/>
            <w:color w:val="00B0F0"/>
            <w:sz w:val="18"/>
            <w:szCs w:val="18"/>
          </w:rPr>
          <w:t>www.pgeenergiaciepla.pl</w:t>
        </w:r>
      </w:hyperlink>
    </w:p>
    <w:p w14:paraId="6807467C" w14:textId="69391FBC" w:rsidR="00AC03DF" w:rsidRPr="005B658E"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5B658E">
        <w:rPr>
          <w:rFonts w:ascii="Verdana" w:hAnsi="Verdana" w:cs="Calibri"/>
          <w:bCs/>
          <w:sz w:val="18"/>
          <w:szCs w:val="18"/>
        </w:rPr>
        <w:t xml:space="preserve">Adres do korespondencji: </w:t>
      </w:r>
    </w:p>
    <w:p w14:paraId="7A2801E6" w14:textId="77777777" w:rsidR="00E623DA" w:rsidRPr="005B658E" w:rsidRDefault="006941DE" w:rsidP="00121F7A">
      <w:pPr>
        <w:tabs>
          <w:tab w:val="left" w:pos="1134"/>
        </w:tabs>
        <w:spacing w:line="240" w:lineRule="auto"/>
        <w:ind w:left="1134"/>
        <w:rPr>
          <w:rFonts w:ascii="Verdana" w:hAnsi="Verdana" w:cs="Calibri"/>
          <w:bCs/>
          <w:sz w:val="18"/>
          <w:szCs w:val="18"/>
        </w:rPr>
      </w:pPr>
      <w:r w:rsidRPr="005B658E">
        <w:rPr>
          <w:rFonts w:ascii="Verdana" w:hAnsi="Verdana" w:cs="Calibri"/>
          <w:bCs/>
          <w:sz w:val="18"/>
          <w:szCs w:val="18"/>
        </w:rPr>
        <w:t xml:space="preserve">PGE Energia Ciepła S.A. </w:t>
      </w:r>
      <w:r w:rsidR="00E623DA" w:rsidRPr="005B658E">
        <w:rPr>
          <w:rFonts w:ascii="Verdana" w:hAnsi="Verdana" w:cs="Calibri"/>
          <w:bCs/>
          <w:sz w:val="18"/>
          <w:szCs w:val="18"/>
        </w:rPr>
        <w:t>Departament Zakupów</w:t>
      </w:r>
      <w:r w:rsidR="00C66D66" w:rsidRPr="005B658E">
        <w:rPr>
          <w:rFonts w:ascii="Verdana" w:hAnsi="Verdana" w:cs="Calibri"/>
          <w:bCs/>
          <w:sz w:val="18"/>
          <w:szCs w:val="18"/>
        </w:rPr>
        <w:t>:</w:t>
      </w:r>
    </w:p>
    <w:p w14:paraId="6DE1A846" w14:textId="22FB6D5F" w:rsidR="004D33DB" w:rsidRPr="005B658E"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42" w:name="_Toc122344677"/>
      <w:r w:rsidRPr="005B658E">
        <w:rPr>
          <w:rFonts w:ascii="Verdana" w:hAnsi="Verdana" w:cstheme="minorHAnsi"/>
          <w:sz w:val="18"/>
          <w:szCs w:val="18"/>
        </w:rPr>
        <w:t xml:space="preserve">80-867 </w:t>
      </w:r>
      <w:proofErr w:type="spellStart"/>
      <w:r w:rsidRPr="005B658E">
        <w:rPr>
          <w:rFonts w:ascii="Verdana" w:hAnsi="Verdana" w:cstheme="minorHAnsi"/>
          <w:sz w:val="18"/>
          <w:szCs w:val="18"/>
        </w:rPr>
        <w:t>Gdańsk</w:t>
      </w:r>
      <w:proofErr w:type="spellEnd"/>
      <w:r w:rsidRPr="005B658E">
        <w:rPr>
          <w:rFonts w:ascii="Verdana" w:hAnsi="Verdana" w:cstheme="minorHAnsi"/>
          <w:sz w:val="18"/>
          <w:szCs w:val="18"/>
        </w:rPr>
        <w:t xml:space="preserve">; </w:t>
      </w:r>
      <w:proofErr w:type="spellStart"/>
      <w:r w:rsidRPr="005B658E">
        <w:rPr>
          <w:rFonts w:ascii="Verdana" w:hAnsi="Verdana" w:cstheme="minorHAnsi"/>
          <w:sz w:val="18"/>
          <w:szCs w:val="18"/>
        </w:rPr>
        <w:t>ul</w:t>
      </w:r>
      <w:proofErr w:type="spellEnd"/>
      <w:r w:rsidRPr="005B658E">
        <w:rPr>
          <w:rFonts w:ascii="Verdana" w:hAnsi="Verdana" w:cstheme="minorHAnsi"/>
          <w:sz w:val="18"/>
          <w:szCs w:val="18"/>
        </w:rPr>
        <w:t xml:space="preserve">. </w:t>
      </w:r>
      <w:proofErr w:type="spellStart"/>
      <w:r w:rsidRPr="005B658E">
        <w:rPr>
          <w:rFonts w:ascii="Verdana" w:hAnsi="Verdana" w:cstheme="minorHAnsi"/>
          <w:sz w:val="18"/>
          <w:szCs w:val="18"/>
        </w:rPr>
        <w:t>Swojska</w:t>
      </w:r>
      <w:proofErr w:type="spellEnd"/>
      <w:r w:rsidRPr="005B658E">
        <w:rPr>
          <w:rFonts w:ascii="Verdana" w:hAnsi="Verdana" w:cstheme="minorHAnsi"/>
          <w:sz w:val="18"/>
          <w:szCs w:val="18"/>
        </w:rPr>
        <w:t xml:space="preserve"> 9</w:t>
      </w:r>
      <w:bookmarkEnd w:id="42"/>
      <w:r w:rsidR="005B658E" w:rsidRPr="005B658E">
        <w:rPr>
          <w:rFonts w:ascii="Verdana" w:hAnsi="Verdana" w:cstheme="minorHAnsi"/>
          <w:sz w:val="18"/>
          <w:szCs w:val="18"/>
        </w:rPr>
        <w:t>.</w:t>
      </w:r>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Cs/>
          <w:sz w:val="18"/>
          <w:szCs w:val="18"/>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DAE90EE" w14:textId="51F020CE" w:rsidR="003B43D8" w:rsidRPr="006B0420"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eastAsia="pl-PL"/>
        </w:rPr>
      </w:pPr>
      <w:bookmarkStart w:id="51" w:name="_Toc122344691"/>
      <w:r w:rsidRPr="006B0420">
        <w:rPr>
          <w:rFonts w:ascii="Verdana" w:hAnsi="Verdana" w:cstheme="minorHAnsi"/>
          <w:b w:val="0"/>
          <w:sz w:val="18"/>
          <w:szCs w:val="18"/>
          <w:lang w:val="pl-PL" w:eastAsia="pl-PL"/>
        </w:rPr>
        <w:t>Szczegółowe</w:t>
      </w:r>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techniczne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organizacyjne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wysyłania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odbierania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dokumentów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elektronicznych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informacji</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przekazywanych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przy</w:t>
      </w:r>
      <w:proofErr w:type="spellEnd"/>
      <w:r w:rsidRPr="006B0420">
        <w:rPr>
          <w:rFonts w:ascii="Verdana" w:hAnsi="Verdana" w:cstheme="minorHAnsi"/>
          <w:b w:val="0"/>
          <w:sz w:val="18"/>
          <w:szCs w:val="18"/>
          <w:lang w:eastAsia="pl-PL"/>
        </w:rPr>
        <w:t xml:space="preserve"> ich </w:t>
      </w:r>
      <w:proofErr w:type="spellStart"/>
      <w:r w:rsidRPr="006B0420">
        <w:rPr>
          <w:rFonts w:ascii="Verdana" w:hAnsi="Verdana" w:cstheme="minorHAnsi"/>
          <w:b w:val="0"/>
          <w:sz w:val="18"/>
          <w:szCs w:val="18"/>
          <w:lang w:eastAsia="pl-PL"/>
        </w:rPr>
        <w:t>użyciu</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tym</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wymagania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aplikacyjno-sprzętowe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oraz</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instrukcje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dla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Wykonawców</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dotyczące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składania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Ofert</w:t>
      </w:r>
      <w:proofErr w:type="spellEnd"/>
      <w:r w:rsidRPr="006B0420">
        <w:rPr>
          <w:rFonts w:ascii="Verdana" w:hAnsi="Verdana" w:cstheme="minorHAnsi"/>
          <w:b w:val="0"/>
          <w:sz w:val="18"/>
          <w:szCs w:val="18"/>
          <w:lang w:eastAsia="pl-PL"/>
        </w:rPr>
        <w:t xml:space="preserve"> / </w:t>
      </w:r>
      <w:proofErr w:type="spellStart"/>
      <w:r w:rsidRPr="006B0420">
        <w:rPr>
          <w:rFonts w:ascii="Verdana" w:hAnsi="Verdana" w:cstheme="minorHAnsi"/>
          <w:b w:val="0"/>
          <w:sz w:val="18"/>
          <w:szCs w:val="18"/>
          <w:lang w:eastAsia="pl-PL"/>
        </w:rPr>
        <w:t>wniosków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składania</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skanów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elektronicznych</w:t>
      </w:r>
      <w:proofErr w:type="spellEnd"/>
      <w:r w:rsidR="00451802" w:rsidRPr="006B0420">
        <w:rPr>
          <w:rFonts w:ascii="Verdana" w:hAnsi="Verdana" w:cstheme="minorHAnsi"/>
          <w:b w:val="0"/>
          <w:sz w:val="18"/>
          <w:szCs w:val="18"/>
          <w:lang w:eastAsia="pl-PL"/>
        </w:rPr>
        <w:t xml:space="preserve"> kopi </w:t>
      </w:r>
      <w:proofErr w:type="spellStart"/>
      <w:r w:rsidR="00451802" w:rsidRPr="006B0420">
        <w:rPr>
          <w:rFonts w:ascii="Verdana" w:hAnsi="Verdana" w:cstheme="minorHAnsi"/>
          <w:b w:val="0"/>
          <w:sz w:val="18"/>
          <w:szCs w:val="18"/>
          <w:lang w:eastAsia="pl-PL"/>
        </w:rPr>
        <w:t>dokumentów</w:t>
      </w:r>
      <w:proofErr w:type="spellEnd"/>
      <w:r w:rsidR="00451802" w:rsidRPr="006B0420">
        <w:rPr>
          <w:rFonts w:ascii="Verdana" w:hAnsi="Verdana" w:cstheme="minorHAnsi"/>
          <w:b w:val="0"/>
          <w:sz w:val="18"/>
          <w:szCs w:val="18"/>
          <w:lang w:eastAsia="pl-PL"/>
        </w:rPr>
        <w:t xml:space="preserve"> </w:t>
      </w:r>
      <w:proofErr w:type="spellStart"/>
      <w:r w:rsidR="008E07D2" w:rsidRPr="006B0420">
        <w:rPr>
          <w:rFonts w:ascii="Verdana" w:hAnsi="Verdana" w:cstheme="minorHAnsi"/>
          <w:b w:val="0"/>
          <w:sz w:val="18"/>
          <w:szCs w:val="18"/>
          <w:lang w:eastAsia="pl-PL"/>
        </w:rPr>
        <w:t>i</w:t>
      </w:r>
      <w:proofErr w:type="spellEnd"/>
      <w:r w:rsidR="00451802" w:rsidRPr="006B0420">
        <w:rPr>
          <w:rFonts w:ascii="Verdana" w:hAnsi="Verdana" w:cstheme="minorHAnsi"/>
          <w:b w:val="0"/>
          <w:sz w:val="18"/>
          <w:szCs w:val="18"/>
          <w:lang w:eastAsia="pl-PL"/>
        </w:rPr>
        <w:t xml:space="preserve"> </w:t>
      </w:r>
      <w:proofErr w:type="spellStart"/>
      <w:r w:rsidR="00451802" w:rsidRPr="006B0420">
        <w:rPr>
          <w:rFonts w:ascii="Verdana" w:hAnsi="Verdana" w:cstheme="minorHAnsi"/>
          <w:b w:val="0"/>
          <w:sz w:val="18"/>
          <w:szCs w:val="18"/>
          <w:lang w:eastAsia="pl-PL"/>
        </w:rPr>
        <w:t>oświadczeń</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opisane</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zostały</w:t>
      </w:r>
      <w:proofErr w:type="spellEnd"/>
      <w:r w:rsidRPr="006B0420">
        <w:rPr>
          <w:rFonts w:ascii="Verdana" w:hAnsi="Verdana" w:cstheme="minorHAnsi"/>
          <w:b w:val="0"/>
          <w:sz w:val="18"/>
          <w:szCs w:val="18"/>
          <w:lang w:eastAsia="pl-PL"/>
        </w:rPr>
        <w:t xml:space="preserve"> w </w:t>
      </w:r>
      <w:proofErr w:type="spellStart"/>
      <w:r w:rsidRPr="006B0420">
        <w:rPr>
          <w:rFonts w:ascii="Verdana" w:hAnsi="Verdana" w:cstheme="minorHAnsi"/>
          <w:b w:val="0"/>
          <w:sz w:val="18"/>
          <w:szCs w:val="18"/>
          <w:lang w:eastAsia="pl-PL"/>
        </w:rPr>
        <w:t>instrukcjach</w:t>
      </w:r>
      <w:proofErr w:type="spellEnd"/>
      <w:r w:rsidRPr="006B0420">
        <w:rPr>
          <w:rFonts w:ascii="Verdana" w:hAnsi="Verdana" w:cstheme="minorHAnsi"/>
          <w:b w:val="0"/>
          <w:sz w:val="18"/>
          <w:szCs w:val="18"/>
          <w:lang w:eastAsia="pl-PL"/>
        </w:rPr>
        <w:t xml:space="preserve"> </w:t>
      </w:r>
      <w:proofErr w:type="spellStart"/>
      <w:r w:rsidR="0041765E" w:rsidRPr="006B0420">
        <w:rPr>
          <w:rFonts w:ascii="Verdana" w:hAnsi="Verdana" w:cstheme="minorHAnsi"/>
          <w:b w:val="0"/>
          <w:sz w:val="18"/>
          <w:szCs w:val="18"/>
          <w:lang w:eastAsia="pl-PL"/>
        </w:rPr>
        <w:t>zamieszczonych</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na</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stronie</w:t>
      </w:r>
      <w:proofErr w:type="spellEnd"/>
      <w:r w:rsidRPr="006B0420">
        <w:rPr>
          <w:rFonts w:ascii="Verdana" w:hAnsi="Verdana" w:cstheme="minorHAnsi"/>
          <w:b w:val="0"/>
          <w:sz w:val="18"/>
          <w:szCs w:val="18"/>
          <w:lang w:eastAsia="pl-PL"/>
        </w:rPr>
        <w:t xml:space="preserve"> </w:t>
      </w:r>
      <w:hyperlink r:id="rId13" w:history="1">
        <w:r w:rsidRPr="006B0420">
          <w:rPr>
            <w:rStyle w:val="Hipercze"/>
            <w:rFonts w:ascii="Verdana" w:hAnsi="Verdana" w:cstheme="minorHAnsi"/>
            <w:b w:val="0"/>
            <w:color w:val="00B0F0"/>
            <w:sz w:val="18"/>
            <w:szCs w:val="18"/>
            <w:lang w:eastAsia="pl-PL"/>
          </w:rPr>
          <w:t>https://swpp2.gkpge.pl</w:t>
        </w:r>
        <w:bookmarkEnd w:id="51"/>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5"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6"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7"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lastRenderedPageBreak/>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6"/>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8"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6B0420" w:rsidDel="000168B6">
        <w:rPr>
          <w:rFonts w:ascii="Verdana" w:hAnsi="Verdana" w:cstheme="minorHAnsi"/>
          <w:b w:val="0"/>
          <w:sz w:val="18"/>
          <w:szCs w:val="18"/>
          <w:lang w:eastAsia="pl-PL"/>
        </w:rPr>
        <w:t xml:space="preserve"> </w:t>
      </w:r>
    </w:p>
    <w:p w14:paraId="18D1EC82" w14:textId="5CA2912C"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1067B0">
        <w:rPr>
          <w:rFonts w:ascii="Verdana" w:hAnsi="Verdana" w:cstheme="minorHAnsi"/>
          <w:b w:val="0"/>
          <w:sz w:val="18"/>
          <w:szCs w:val="18"/>
          <w:lang w:val="pl-PL"/>
        </w:rPr>
        <w:t>Konrad Antoszczyk,</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1067B0">
        <w:rPr>
          <w:rStyle w:val="Hipercze"/>
          <w:rFonts w:ascii="Verdana" w:hAnsi="Verdana" w:cstheme="minorHAnsi"/>
          <w:b w:val="0"/>
          <w:color w:val="auto"/>
          <w:sz w:val="18"/>
          <w:szCs w:val="18"/>
          <w:lang w:val="pl-PL"/>
        </w:rPr>
        <w:t>Konrad.Antoszczyk@gkpge.pl</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1067B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6B0420">
        <w:rPr>
          <w:rFonts w:ascii="Verdana" w:eastAsia="Calibri" w:hAnsi="Verdana" w:cstheme="minorHAnsi"/>
          <w:b w:val="0"/>
          <w:sz w:val="18"/>
          <w:szCs w:val="18"/>
          <w:lang w:val="pl-PL"/>
        </w:rPr>
        <w:t xml:space="preserve">Przedmiotowe postępowanie o udzielenie zamówienia </w:t>
      </w:r>
      <w:r w:rsidRPr="001067B0">
        <w:rPr>
          <w:rFonts w:ascii="Verdana" w:eastAsia="Calibri" w:hAnsi="Verdana" w:cstheme="minorHAnsi"/>
          <w:b w:val="0"/>
          <w:sz w:val="18"/>
          <w:szCs w:val="18"/>
          <w:lang w:val="pl-PL"/>
        </w:rPr>
        <w:t xml:space="preserve">prowadzone jest </w:t>
      </w:r>
      <w:r w:rsidR="00B351A3" w:rsidRPr="001067B0">
        <w:rPr>
          <w:rFonts w:ascii="Verdana" w:eastAsia="Calibri" w:hAnsi="Verdana" w:cstheme="minorHAnsi"/>
          <w:b w:val="0"/>
          <w:sz w:val="18"/>
          <w:szCs w:val="18"/>
          <w:lang w:val="pl-PL"/>
        </w:rPr>
        <w:t xml:space="preserve">w trybie przetargu nieograniczonego, </w:t>
      </w:r>
      <w:r w:rsidRPr="001067B0">
        <w:rPr>
          <w:rFonts w:ascii="Verdana" w:eastAsia="Calibri" w:hAnsi="Verdana" w:cstheme="minorHAnsi"/>
          <w:b w:val="0"/>
          <w:sz w:val="18"/>
          <w:szCs w:val="18"/>
          <w:lang w:val="pl-PL"/>
        </w:rPr>
        <w:t xml:space="preserve">na podstawie </w:t>
      </w:r>
      <w:r w:rsidR="00B351A3" w:rsidRPr="001067B0">
        <w:rPr>
          <w:rFonts w:ascii="Verdana" w:eastAsia="Calibri" w:hAnsi="Verdana" w:cstheme="minorHAnsi"/>
          <w:b w:val="0"/>
          <w:sz w:val="18"/>
          <w:szCs w:val="18"/>
          <w:lang w:val="pl-PL"/>
        </w:rPr>
        <w:t xml:space="preserve">niniejszej </w:t>
      </w:r>
      <w:r w:rsidR="00904E94" w:rsidRPr="001067B0">
        <w:rPr>
          <w:rFonts w:ascii="Verdana" w:eastAsia="Calibri" w:hAnsi="Verdana" w:cstheme="minorHAnsi"/>
          <w:b w:val="0"/>
          <w:sz w:val="18"/>
          <w:szCs w:val="18"/>
          <w:lang w:val="pl-PL"/>
        </w:rPr>
        <w:t>SWZ</w:t>
      </w:r>
      <w:r w:rsidR="00B351A3" w:rsidRPr="001067B0">
        <w:rPr>
          <w:rFonts w:ascii="Verdana" w:eastAsia="Calibri" w:hAnsi="Verdana" w:cstheme="minorHAnsi"/>
          <w:b w:val="0"/>
          <w:sz w:val="18"/>
          <w:szCs w:val="18"/>
          <w:lang w:val="pl-PL"/>
        </w:rPr>
        <w:t xml:space="preserve"> oraz na podstawie Procedury </w:t>
      </w:r>
      <w:r w:rsidR="000B383C" w:rsidRPr="001067B0">
        <w:rPr>
          <w:rFonts w:ascii="Verdana" w:eastAsia="Calibri" w:hAnsi="Verdana" w:cstheme="minorHAnsi"/>
          <w:b w:val="0"/>
          <w:sz w:val="18"/>
          <w:szCs w:val="18"/>
          <w:lang w:val="pl-PL"/>
        </w:rPr>
        <w:t>z</w:t>
      </w:r>
      <w:r w:rsidR="00B351A3" w:rsidRPr="001067B0">
        <w:rPr>
          <w:rFonts w:ascii="Verdana" w:eastAsia="Calibri" w:hAnsi="Verdana" w:cstheme="minorHAnsi"/>
          <w:b w:val="0"/>
          <w:sz w:val="18"/>
          <w:szCs w:val="18"/>
          <w:lang w:val="pl-PL"/>
        </w:rPr>
        <w:t>akupów w Grupie PGE EC</w:t>
      </w:r>
      <w:bookmarkEnd w:id="67"/>
      <w:r w:rsidR="00D06CC2" w:rsidRPr="001067B0">
        <w:rPr>
          <w:rFonts w:ascii="Verdana" w:eastAsia="Calibri" w:hAnsi="Verdana" w:cstheme="minorHAnsi"/>
          <w:b w:val="0"/>
          <w:sz w:val="18"/>
          <w:szCs w:val="18"/>
          <w:lang w:val="pl-PL"/>
        </w:rPr>
        <w:t xml:space="preserve"> i Procedury Ogólnej Zakupów GK PGE</w:t>
      </w:r>
      <w:r w:rsidRPr="001067B0">
        <w:rPr>
          <w:rFonts w:ascii="Verdana" w:eastAsia="Calibri" w:hAnsi="Verdana" w:cstheme="minorHAnsi"/>
          <w:b w:val="0"/>
          <w:sz w:val="18"/>
          <w:szCs w:val="18"/>
          <w:lang w:val="pl-PL"/>
        </w:rPr>
        <w:t>.</w:t>
      </w:r>
      <w:bookmarkEnd w:id="68"/>
      <w:bookmarkEnd w:id="69"/>
      <w:bookmarkEnd w:id="70"/>
      <w:r w:rsidR="00EB3001" w:rsidRPr="001067B0">
        <w:rPr>
          <w:rFonts w:ascii="Verdana" w:eastAsia="Calibri" w:hAnsi="Verdana" w:cstheme="minorHAnsi"/>
          <w:b w:val="0"/>
          <w:sz w:val="18"/>
          <w:szCs w:val="18"/>
          <w:lang w:val="pl-PL"/>
        </w:rPr>
        <w:t xml:space="preserve"> Do niniejszego Postępowania</w:t>
      </w:r>
      <w:r w:rsidR="008521EE" w:rsidRPr="006B0420">
        <w:rPr>
          <w:rFonts w:ascii="Verdana" w:eastAsia="Calibri" w:hAnsi="Verdana" w:cstheme="minorHAnsi"/>
          <w:b w:val="0"/>
          <w:sz w:val="18"/>
          <w:szCs w:val="18"/>
          <w:lang w:val="pl-PL"/>
        </w:rPr>
        <w:t xml:space="preserve"> </w:t>
      </w:r>
      <w:r w:rsidR="008521EE" w:rsidRPr="006B0420">
        <w:rPr>
          <w:rFonts w:ascii="Verdana" w:hAnsi="Verdana" w:cstheme="minorHAnsi"/>
          <w:b w:val="0"/>
          <w:sz w:val="18"/>
          <w:szCs w:val="18"/>
          <w:lang w:val="pl-PL" w:eastAsia="pl-PL"/>
        </w:rPr>
        <w:t>zakupowego</w:t>
      </w:r>
      <w:r w:rsidR="00EB3001" w:rsidRPr="006B0420">
        <w:rPr>
          <w:rFonts w:ascii="Verdana" w:eastAsia="Calibri" w:hAnsi="Verdana" w:cstheme="minorHAnsi"/>
          <w:b w:val="0"/>
          <w:sz w:val="18"/>
          <w:szCs w:val="18"/>
          <w:lang w:val="pl-PL"/>
        </w:rPr>
        <w:t xml:space="preserve"> nie mają zastosowania przepisy ustawy z dnia </w:t>
      </w:r>
      <w:r w:rsidR="00FD2058" w:rsidRPr="006B0420">
        <w:rPr>
          <w:rFonts w:ascii="Verdana" w:eastAsia="Calibri" w:hAnsi="Verdana" w:cstheme="minorHAnsi"/>
          <w:b w:val="0"/>
          <w:sz w:val="18"/>
          <w:szCs w:val="18"/>
          <w:lang w:val="pl-PL"/>
        </w:rPr>
        <w:t xml:space="preserve">11 </w:t>
      </w:r>
      <w:r w:rsidR="00904E94" w:rsidRPr="001067B0">
        <w:rPr>
          <w:rFonts w:ascii="Verdana" w:eastAsia="Calibri" w:hAnsi="Verdana" w:cstheme="minorHAnsi"/>
          <w:b w:val="0"/>
          <w:sz w:val="18"/>
          <w:szCs w:val="18"/>
          <w:lang w:val="pl-PL"/>
        </w:rPr>
        <w:t>września 2019</w:t>
      </w:r>
      <w:r w:rsidR="00300C17" w:rsidRPr="001067B0">
        <w:rPr>
          <w:rFonts w:ascii="Verdana" w:eastAsia="Calibri" w:hAnsi="Verdana" w:cstheme="minorHAnsi"/>
          <w:b w:val="0"/>
          <w:sz w:val="18"/>
          <w:szCs w:val="18"/>
          <w:lang w:val="pl-PL"/>
        </w:rPr>
        <w:t xml:space="preserve"> r. Prawo zamówień publicznych.</w:t>
      </w:r>
      <w:bookmarkEnd w:id="71"/>
      <w:r w:rsidR="00300C17" w:rsidRPr="001067B0">
        <w:rPr>
          <w:rFonts w:ascii="Verdana" w:eastAsia="Calibri" w:hAnsi="Verdana" w:cstheme="minorHAnsi"/>
          <w:b w:val="0"/>
          <w:sz w:val="18"/>
          <w:szCs w:val="18"/>
          <w:lang w:val="pl-PL"/>
        </w:rPr>
        <w:t xml:space="preserve"> </w:t>
      </w:r>
    </w:p>
    <w:p w14:paraId="25A13959" w14:textId="60463D28" w:rsidR="00A11EF6" w:rsidRPr="001067B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1067B0">
        <w:rPr>
          <w:rFonts w:ascii="Verdana" w:eastAsia="Calibri" w:hAnsi="Verdana" w:cstheme="minorHAnsi"/>
          <w:b w:val="0"/>
          <w:sz w:val="18"/>
          <w:szCs w:val="18"/>
          <w:lang w:val="pl-PL"/>
        </w:rPr>
        <w:t xml:space="preserve">Przetarg nieograniczony jest trybem udzielania zamówienia, w którym w odpowiedzi na </w:t>
      </w:r>
      <w:r w:rsidR="00904E94" w:rsidRPr="001067B0">
        <w:rPr>
          <w:rFonts w:ascii="Verdana" w:eastAsia="Calibri" w:hAnsi="Verdana" w:cstheme="minorHAnsi"/>
          <w:b w:val="0"/>
          <w:sz w:val="18"/>
          <w:szCs w:val="18"/>
          <w:lang w:val="pl-PL"/>
        </w:rPr>
        <w:t>SWZ</w:t>
      </w:r>
      <w:r w:rsidR="00B351A3" w:rsidRPr="001067B0">
        <w:rPr>
          <w:rFonts w:ascii="Verdana" w:eastAsia="Calibri" w:hAnsi="Verdana" w:cstheme="minorHAnsi"/>
          <w:b w:val="0"/>
          <w:sz w:val="18"/>
          <w:szCs w:val="18"/>
          <w:lang w:val="pl-PL"/>
        </w:rPr>
        <w:t xml:space="preserve"> opublikowaną w Systemie Zakupowym GK PGE,</w:t>
      </w:r>
      <w:r w:rsidRPr="001067B0">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lastRenderedPageBreak/>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7E28810A" w:rsidR="00BA7DC4" w:rsidRPr="001067B0" w:rsidRDefault="001067B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1067B0">
        <w:rPr>
          <w:rFonts w:ascii="Verdana" w:hAnsi="Verdana" w:cstheme="minorHAnsi"/>
          <w:bCs/>
          <w:sz w:val="18"/>
          <w:szCs w:val="18"/>
        </w:rPr>
        <w:t>Nie dotyczy</w:t>
      </w:r>
      <w:r w:rsidR="00BA7DC4" w:rsidRPr="001067B0">
        <w:rPr>
          <w:rFonts w:ascii="Verdana" w:hAnsi="Verdana" w:cstheme="minorHAnsi"/>
          <w:bCs/>
          <w:sz w:val="18"/>
          <w:szCs w:val="18"/>
        </w:rPr>
        <w:t>.</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6B0420">
        <w:rPr>
          <w:rFonts w:ascii="Verdana" w:hAnsi="Verdana" w:cstheme="minorHAnsi"/>
          <w:b w:val="0"/>
          <w:bCs/>
          <w:sz w:val="18"/>
          <w:szCs w:val="18"/>
        </w:rPr>
        <w:t>go</w:t>
      </w:r>
      <w:r w:rsidR="008521EE" w:rsidRPr="006B0420">
        <w:rPr>
          <w:rFonts w:ascii="Verdana" w:hAnsi="Verdana" w:cstheme="minorHAnsi"/>
          <w:bCs/>
          <w:sz w:val="18"/>
          <w:szCs w:val="18"/>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19"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0"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7EFC32D8"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7" w:name="_Toc243294537"/>
      <w:bookmarkStart w:id="108" w:name="_Toc514847131"/>
      <w:r w:rsidRPr="006B0420">
        <w:rPr>
          <w:rFonts w:ascii="Verdana" w:eastAsia="Calibri" w:hAnsi="Verdana" w:cstheme="minorHAnsi"/>
          <w:sz w:val="18"/>
          <w:szCs w:val="18"/>
        </w:rPr>
        <w:t xml:space="preserve">Przedmiotem Zamówienia </w:t>
      </w:r>
      <w:bookmarkEnd w:id="107"/>
      <w:r w:rsidR="00643D1F">
        <w:rPr>
          <w:rFonts w:ascii="Verdana" w:eastAsia="Calibri" w:hAnsi="Verdana" w:cstheme="minorHAnsi"/>
          <w:sz w:val="18"/>
          <w:szCs w:val="18"/>
        </w:rPr>
        <w:t>są</w:t>
      </w:r>
      <w:r w:rsidRPr="006B0420">
        <w:rPr>
          <w:rFonts w:ascii="Verdana" w:eastAsia="Calibri" w:hAnsi="Verdana" w:cstheme="minorHAnsi"/>
          <w:sz w:val="18"/>
          <w:szCs w:val="18"/>
        </w:rPr>
        <w:t xml:space="preserve">: </w:t>
      </w:r>
      <w:bookmarkStart w:id="109" w:name="_Toc515881663"/>
      <w:bookmarkStart w:id="110" w:name="_Toc515881844"/>
      <w:bookmarkStart w:id="111" w:name="_Toc515896273"/>
      <w:bookmarkEnd w:id="108"/>
      <w:r w:rsidR="00643D1F" w:rsidRPr="00643D1F">
        <w:rPr>
          <w:rFonts w:ascii="Verdana" w:eastAsia="Calibri" w:hAnsi="Verdana" w:cstheme="minorHAnsi"/>
          <w:sz w:val="18"/>
          <w:szCs w:val="18"/>
        </w:rPr>
        <w:t>Sukcesywne opracowywanie projektów technicznych i koncepcji węzłów cieplnych dla PGE Toruń S.A.</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2" w:name="_Toc40987175"/>
      <w:bookmarkEnd w:id="109"/>
      <w:bookmarkEnd w:id="110"/>
      <w:bookmarkEnd w:id="111"/>
    </w:p>
    <w:p w14:paraId="36CC9C89" w14:textId="77777777" w:rsidR="00EC49ED" w:rsidRPr="00F257AA"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F257AA">
        <w:rPr>
          <w:rFonts w:ascii="Trebuchet MS" w:eastAsiaTheme="majorEastAsia" w:hAnsi="Trebuchet MS" w:cstheme="majorBidi"/>
          <w:b w:val="0"/>
          <w:caps w:val="0"/>
          <w:color w:val="1A7466"/>
          <w:kern w:val="0"/>
          <w:sz w:val="32"/>
          <w:szCs w:val="32"/>
          <w:lang w:val="pl-PL"/>
        </w:rPr>
        <w:t>OFERTY CZĘŚCIOWE</w:t>
      </w:r>
      <w:bookmarkEnd w:id="113"/>
      <w:r w:rsidRPr="00F257AA">
        <w:rPr>
          <w:rFonts w:ascii="Trebuchet MS" w:eastAsiaTheme="majorEastAsia" w:hAnsi="Trebuchet MS" w:cstheme="majorBidi"/>
          <w:b w:val="0"/>
          <w:caps w:val="0"/>
          <w:color w:val="1A7466"/>
          <w:kern w:val="0"/>
          <w:sz w:val="32"/>
          <w:szCs w:val="32"/>
          <w:lang w:val="pl-PL"/>
        </w:rPr>
        <w:t xml:space="preserve"> </w:t>
      </w:r>
    </w:p>
    <w:p w14:paraId="629E10C1" w14:textId="6B258914" w:rsidR="005817FF" w:rsidRPr="006B042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F257AA">
        <w:rPr>
          <w:rFonts w:ascii="Verdana" w:eastAsia="Calibri" w:hAnsi="Verdana" w:cstheme="minorHAnsi"/>
          <w:sz w:val="18"/>
          <w:szCs w:val="18"/>
        </w:rPr>
        <w:t>Zamawiający nie dopuszcza składania Ofert częściowych</w:t>
      </w:r>
      <w:r w:rsidR="002672FF" w:rsidRPr="006B0420">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4D4B7C48" w:rsidR="008953D9" w:rsidRPr="00F257AA"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F257AA">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6B0420">
        <w:rPr>
          <w:rFonts w:ascii="Trebuchet MS" w:eastAsiaTheme="majorEastAsia" w:hAnsi="Trebuchet MS" w:cstheme="majorBidi"/>
          <w:b w:val="0"/>
          <w:caps w:val="0"/>
          <w:color w:val="1A7466"/>
          <w:kern w:val="0"/>
          <w:sz w:val="32"/>
          <w:szCs w:val="32"/>
          <w:lang w:val="pl-PL"/>
        </w:rPr>
        <w:t>UMOWA RAMOWA</w:t>
      </w:r>
      <w:bookmarkEnd w:id="115"/>
    </w:p>
    <w:p w14:paraId="7C4C5B5E" w14:textId="4DEF6B08" w:rsidR="005817FF" w:rsidRPr="006B0420" w:rsidRDefault="002C058E" w:rsidP="001C4AEB">
      <w:pPr>
        <w:pStyle w:val="Akapitzlist"/>
        <w:numPr>
          <w:ilvl w:val="1"/>
          <w:numId w:val="23"/>
        </w:numPr>
        <w:spacing w:after="240" w:line="240" w:lineRule="auto"/>
        <w:ind w:left="1134" w:right="1" w:hanging="1134"/>
        <w:rPr>
          <w:rFonts w:ascii="Verdana" w:hAnsi="Verdana" w:cstheme="minorHAnsi"/>
          <w:sz w:val="18"/>
          <w:szCs w:val="18"/>
        </w:rPr>
      </w:pPr>
      <w:r w:rsidRPr="00F257AA">
        <w:rPr>
          <w:rFonts w:ascii="Verdana" w:eastAsia="Calibri" w:hAnsi="Verdana" w:cstheme="minorHAnsi"/>
          <w:sz w:val="18"/>
          <w:szCs w:val="18"/>
        </w:rPr>
        <w:t>Zamawiający nie przewiduje zawarcia Umowy</w:t>
      </w:r>
      <w:r w:rsidRPr="006B0420">
        <w:rPr>
          <w:rFonts w:ascii="Verdana" w:eastAsia="Calibri" w:hAnsi="Verdana" w:cstheme="minorHAnsi"/>
          <w:sz w:val="18"/>
          <w:szCs w:val="18"/>
        </w:rPr>
        <w:t xml:space="preserve"> ramowej.</w:t>
      </w:r>
    </w:p>
    <w:p w14:paraId="7253860E" w14:textId="2463883F" w:rsidR="00D16C4C" w:rsidRPr="00A16B3B"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6B0420">
        <w:rPr>
          <w:rFonts w:ascii="Trebuchet MS" w:eastAsiaTheme="majorEastAsia" w:hAnsi="Trebuchet MS" w:cstheme="majorBidi"/>
          <w:b w:val="0"/>
          <w:caps w:val="0"/>
          <w:color w:val="1A7466"/>
          <w:kern w:val="0"/>
          <w:sz w:val="32"/>
          <w:szCs w:val="32"/>
          <w:lang w:val="pl-PL"/>
        </w:rPr>
        <w:t xml:space="preserve">INFORMACJA O PRAWIE </w:t>
      </w:r>
      <w:r w:rsidRPr="00A16B3B">
        <w:rPr>
          <w:rFonts w:ascii="Trebuchet MS" w:eastAsiaTheme="majorEastAsia" w:hAnsi="Trebuchet MS" w:cstheme="majorBidi"/>
          <w:b w:val="0"/>
          <w:caps w:val="0"/>
          <w:color w:val="1A7466"/>
          <w:kern w:val="0"/>
          <w:sz w:val="32"/>
          <w:szCs w:val="32"/>
          <w:lang w:val="pl-PL"/>
        </w:rPr>
        <w:t>OPCJI</w:t>
      </w:r>
      <w:bookmarkEnd w:id="116"/>
    </w:p>
    <w:p w14:paraId="14C45021" w14:textId="77777777" w:rsidR="003334A6" w:rsidRPr="00A16B3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A16B3B"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665EEAA8" w:rsidR="00D16C4C" w:rsidRPr="00A16B3B" w:rsidRDefault="00FC0566" w:rsidP="00A16B3B">
      <w:pPr>
        <w:pStyle w:val="Akapitzlist"/>
        <w:numPr>
          <w:ilvl w:val="1"/>
          <w:numId w:val="21"/>
        </w:numPr>
        <w:spacing w:before="120" w:after="240" w:line="240" w:lineRule="auto"/>
        <w:ind w:left="1134" w:right="1" w:hanging="1135"/>
        <w:rPr>
          <w:rFonts w:ascii="Verdana" w:hAnsi="Verdana" w:cstheme="minorHAnsi"/>
          <w:sz w:val="18"/>
          <w:szCs w:val="18"/>
        </w:rPr>
      </w:pPr>
      <w:proofErr w:type="spellStart"/>
      <w:r w:rsidRPr="00A16B3B">
        <w:rPr>
          <w:rFonts w:ascii="Verdana" w:hAnsi="Verdana" w:cstheme="minorHAnsi"/>
          <w:sz w:val="18"/>
          <w:szCs w:val="18"/>
        </w:rPr>
        <w:t>Zamawiajacy</w:t>
      </w:r>
      <w:proofErr w:type="spellEnd"/>
      <w:r w:rsidRPr="00A16B3B">
        <w:rPr>
          <w:rFonts w:ascii="Verdana" w:hAnsi="Verdana" w:cstheme="minorHAnsi"/>
          <w:sz w:val="18"/>
          <w:szCs w:val="18"/>
        </w:rPr>
        <w:t xml:space="preserve"> nie przewiduje prawa opcji</w:t>
      </w:r>
      <w:bookmarkStart w:id="117" w:name="_Toc122344714"/>
      <w:bookmarkStart w:id="118" w:name="_Toc122344722"/>
      <w:bookmarkStart w:id="119" w:name="_Toc122344723"/>
      <w:bookmarkEnd w:id="117"/>
      <w:bookmarkEnd w:id="118"/>
      <w:r w:rsidR="00A16B3B" w:rsidRPr="00A16B3B">
        <w:rPr>
          <w:rFonts w:ascii="Verdana" w:hAnsi="Verdana" w:cstheme="minorHAnsi"/>
          <w:sz w:val="18"/>
          <w:szCs w:val="18"/>
        </w:rPr>
        <w:t>.</w:t>
      </w:r>
    </w:p>
    <w:p w14:paraId="7164AFFB" w14:textId="665EEAA8"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bookmarkEnd w:id="119"/>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3EC01CFB" w14:textId="785E49C8" w:rsidR="00EB717B" w:rsidRPr="002451BE" w:rsidRDefault="002451BE" w:rsidP="002451BE">
      <w:pPr>
        <w:pStyle w:val="Nagwek2"/>
        <w:keepNext w:val="0"/>
        <w:keepLines w:val="0"/>
        <w:numPr>
          <w:ilvl w:val="0"/>
          <w:numId w:val="36"/>
        </w:numPr>
        <w:spacing w:before="120" w:after="240" w:line="240" w:lineRule="auto"/>
        <w:ind w:left="1418" w:right="1" w:hanging="284"/>
        <w:rPr>
          <w:rFonts w:ascii="Verdana" w:hAnsi="Verdana" w:cstheme="minorHAnsi"/>
          <w:b w:val="0"/>
          <w:sz w:val="18"/>
          <w:szCs w:val="18"/>
        </w:rPr>
      </w:pPr>
      <w:r w:rsidRPr="002451BE">
        <w:rPr>
          <w:rFonts w:ascii="Verdana" w:hAnsi="Verdana" w:cstheme="minorHAnsi"/>
          <w:b w:val="0"/>
          <w:sz w:val="18"/>
          <w:szCs w:val="18"/>
        </w:rPr>
        <w:t xml:space="preserve">PGE Toruń S.A. - 87-100 Toruń, </w:t>
      </w:r>
      <w:proofErr w:type="spellStart"/>
      <w:r w:rsidRPr="002451BE">
        <w:rPr>
          <w:rFonts w:ascii="Verdana" w:hAnsi="Verdana" w:cstheme="minorHAnsi"/>
          <w:b w:val="0"/>
          <w:sz w:val="18"/>
          <w:szCs w:val="18"/>
        </w:rPr>
        <w:t>ul</w:t>
      </w:r>
      <w:proofErr w:type="spellEnd"/>
      <w:r w:rsidRPr="002451BE">
        <w:rPr>
          <w:rFonts w:ascii="Verdana" w:hAnsi="Verdana" w:cstheme="minorHAnsi"/>
          <w:b w:val="0"/>
          <w:sz w:val="18"/>
          <w:szCs w:val="18"/>
        </w:rPr>
        <w:t xml:space="preserve">. </w:t>
      </w:r>
      <w:proofErr w:type="spellStart"/>
      <w:r w:rsidRPr="002451BE">
        <w:rPr>
          <w:rFonts w:ascii="Verdana" w:hAnsi="Verdana" w:cstheme="minorHAnsi"/>
          <w:b w:val="0"/>
          <w:sz w:val="18"/>
          <w:szCs w:val="18"/>
        </w:rPr>
        <w:t>Ceramiczna</w:t>
      </w:r>
      <w:proofErr w:type="spellEnd"/>
      <w:r w:rsidRPr="002451BE">
        <w:rPr>
          <w:rFonts w:ascii="Verdana" w:hAnsi="Verdana" w:cstheme="minorHAnsi"/>
          <w:b w:val="0"/>
          <w:sz w:val="18"/>
          <w:szCs w:val="18"/>
        </w:rPr>
        <w:t xml:space="preserve"> 6 (</w:t>
      </w:r>
      <w:proofErr w:type="spellStart"/>
      <w:r w:rsidRPr="002451BE">
        <w:rPr>
          <w:rFonts w:ascii="Verdana" w:hAnsi="Verdana" w:cstheme="minorHAnsi"/>
          <w:b w:val="0"/>
          <w:sz w:val="18"/>
          <w:szCs w:val="18"/>
        </w:rPr>
        <w:t>granice</w:t>
      </w:r>
      <w:proofErr w:type="spellEnd"/>
      <w:r w:rsidRPr="002451BE">
        <w:rPr>
          <w:rFonts w:ascii="Verdana" w:hAnsi="Verdana" w:cstheme="minorHAnsi"/>
          <w:b w:val="0"/>
          <w:sz w:val="18"/>
          <w:szCs w:val="18"/>
        </w:rPr>
        <w:t xml:space="preserve"> </w:t>
      </w:r>
      <w:proofErr w:type="spellStart"/>
      <w:r w:rsidRPr="002451BE">
        <w:rPr>
          <w:rFonts w:ascii="Verdana" w:hAnsi="Verdana" w:cstheme="minorHAnsi"/>
          <w:b w:val="0"/>
          <w:sz w:val="18"/>
          <w:szCs w:val="18"/>
        </w:rPr>
        <w:t>administracyjne</w:t>
      </w:r>
      <w:proofErr w:type="spellEnd"/>
      <w:r w:rsidRPr="002451BE">
        <w:rPr>
          <w:rFonts w:ascii="Verdana" w:hAnsi="Verdana" w:cstheme="minorHAnsi"/>
          <w:b w:val="0"/>
          <w:sz w:val="18"/>
          <w:szCs w:val="18"/>
        </w:rPr>
        <w:t xml:space="preserve"> </w:t>
      </w:r>
      <w:proofErr w:type="spellStart"/>
      <w:r w:rsidRPr="002451BE">
        <w:rPr>
          <w:rFonts w:ascii="Verdana" w:hAnsi="Verdana" w:cstheme="minorHAnsi"/>
          <w:b w:val="0"/>
          <w:sz w:val="18"/>
          <w:szCs w:val="18"/>
        </w:rPr>
        <w:t>miasta</w:t>
      </w:r>
      <w:proofErr w:type="spellEnd"/>
      <w:r w:rsidRPr="002451BE">
        <w:rPr>
          <w:rFonts w:ascii="Verdana" w:hAnsi="Verdana" w:cstheme="minorHAnsi"/>
          <w:b w:val="0"/>
          <w:sz w:val="18"/>
          <w:szCs w:val="18"/>
        </w:rPr>
        <w:t xml:space="preserve"> </w:t>
      </w:r>
      <w:proofErr w:type="spellStart"/>
      <w:r w:rsidRPr="002451BE">
        <w:rPr>
          <w:rFonts w:ascii="Verdana" w:hAnsi="Verdana" w:cstheme="minorHAnsi"/>
          <w:b w:val="0"/>
          <w:sz w:val="18"/>
          <w:szCs w:val="18"/>
        </w:rPr>
        <w:t>Torunia</w:t>
      </w:r>
      <w:proofErr w:type="spellEnd"/>
      <w:r w:rsidRPr="002451BE">
        <w:rPr>
          <w:rFonts w:ascii="Verdana" w:hAnsi="Verdana" w:cstheme="minorHAnsi"/>
          <w:b w:val="0"/>
          <w:sz w:val="18"/>
          <w:szCs w:val="18"/>
        </w:rPr>
        <w:t>).</w:t>
      </w: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1" w:name="_Toc122344744"/>
      <w:r w:rsidRPr="006B0420">
        <w:rPr>
          <w:rFonts w:ascii="Trebuchet MS" w:eastAsiaTheme="majorEastAsia" w:hAnsi="Trebuchet MS" w:cstheme="majorBidi"/>
          <w:b w:val="0"/>
          <w:caps w:val="0"/>
          <w:color w:val="1A7466"/>
          <w:kern w:val="0"/>
          <w:sz w:val="32"/>
          <w:szCs w:val="32"/>
          <w:lang w:val="pl-PL"/>
        </w:rPr>
        <w:t>TERMIN WYKONANIA ZAMÓWIENIA</w:t>
      </w:r>
      <w:bookmarkStart w:id="122" w:name="_Toc122344745"/>
      <w:bookmarkEnd w:id="121"/>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65D4A6CA" w14:textId="464FD565" w:rsidR="00E90787" w:rsidRPr="00187F1F"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rPr>
      </w:pPr>
      <w:r w:rsidRPr="00187F1F">
        <w:rPr>
          <w:rFonts w:ascii="Verdana" w:hAnsi="Verdana" w:cstheme="minorHAnsi"/>
          <w:b w:val="0"/>
          <w:caps w:val="0"/>
          <w:sz w:val="18"/>
          <w:szCs w:val="18"/>
          <w:lang w:val="pl-PL"/>
        </w:rPr>
        <w:t xml:space="preserve">Wymagany termin realizacji zamówienia – </w:t>
      </w:r>
      <w:r w:rsidR="00EE6215" w:rsidRPr="00187F1F">
        <w:rPr>
          <w:rFonts w:ascii="Verdana" w:hAnsi="Verdana" w:cstheme="minorHAnsi"/>
          <w:b w:val="0"/>
          <w:caps w:val="0"/>
          <w:sz w:val="18"/>
          <w:szCs w:val="18"/>
          <w:lang w:val="pl-PL"/>
        </w:rPr>
        <w:t>U</w:t>
      </w:r>
      <w:r w:rsidRPr="00187F1F">
        <w:rPr>
          <w:rFonts w:ascii="Verdana" w:hAnsi="Verdana" w:cstheme="minorHAnsi"/>
          <w:b w:val="0"/>
          <w:caps w:val="0"/>
          <w:sz w:val="18"/>
          <w:szCs w:val="18"/>
          <w:lang w:val="pl-PL"/>
        </w:rPr>
        <w:t xml:space="preserve">mowa </w:t>
      </w:r>
      <w:r w:rsidR="00BB3532" w:rsidRPr="00187F1F">
        <w:rPr>
          <w:rFonts w:ascii="Verdana" w:hAnsi="Verdana" w:cstheme="minorHAnsi"/>
          <w:b w:val="0"/>
          <w:caps w:val="0"/>
          <w:sz w:val="18"/>
          <w:szCs w:val="18"/>
          <w:lang w:val="pl-PL"/>
        </w:rPr>
        <w:t xml:space="preserve">zostanie </w:t>
      </w:r>
      <w:r w:rsidRPr="00187F1F">
        <w:rPr>
          <w:rFonts w:ascii="Verdana" w:hAnsi="Verdana" w:cstheme="minorHAnsi"/>
          <w:b w:val="0"/>
          <w:caps w:val="0"/>
          <w:sz w:val="18"/>
          <w:szCs w:val="18"/>
          <w:lang w:val="pl-PL"/>
        </w:rPr>
        <w:t xml:space="preserve">zawarta na okres </w:t>
      </w:r>
      <w:r w:rsidR="002451BE" w:rsidRPr="00187F1F">
        <w:rPr>
          <w:rFonts w:ascii="Verdana" w:hAnsi="Verdana" w:cstheme="minorHAnsi"/>
          <w:b w:val="0"/>
          <w:caps w:val="0"/>
          <w:sz w:val="18"/>
          <w:szCs w:val="18"/>
          <w:lang w:val="pl-PL"/>
        </w:rPr>
        <w:t xml:space="preserve">36 </w:t>
      </w:r>
      <w:r w:rsidRPr="00187F1F">
        <w:rPr>
          <w:rFonts w:ascii="Verdana" w:hAnsi="Verdana" w:cstheme="minorHAnsi"/>
          <w:b w:val="0"/>
          <w:caps w:val="0"/>
          <w:sz w:val="18"/>
          <w:szCs w:val="18"/>
          <w:lang w:val="pl-PL"/>
        </w:rPr>
        <w:t>miesięcy</w:t>
      </w:r>
      <w:r w:rsidR="002451BE" w:rsidRPr="00187F1F">
        <w:rPr>
          <w:rFonts w:ascii="Verdana" w:hAnsi="Verdana" w:cstheme="minorHAnsi"/>
          <w:b w:val="0"/>
          <w:caps w:val="0"/>
          <w:sz w:val="18"/>
          <w:szCs w:val="18"/>
          <w:lang w:val="pl-PL"/>
        </w:rPr>
        <w:t xml:space="preserve"> </w:t>
      </w:r>
      <w:r w:rsidRPr="00187F1F">
        <w:rPr>
          <w:rFonts w:ascii="Verdana" w:hAnsi="Verdana" w:cstheme="minorHAnsi"/>
          <w:b w:val="0"/>
          <w:caps w:val="0"/>
          <w:sz w:val="18"/>
          <w:szCs w:val="18"/>
          <w:lang w:val="pl-PL"/>
        </w:rPr>
        <w:t>z mocą obowiązywania od</w:t>
      </w:r>
      <w:r w:rsidR="00187F1F" w:rsidRPr="00187F1F">
        <w:rPr>
          <w:rFonts w:ascii="Verdana" w:hAnsi="Verdana" w:cstheme="minorHAnsi"/>
          <w:b w:val="0"/>
          <w:caps w:val="0"/>
          <w:sz w:val="18"/>
          <w:szCs w:val="18"/>
          <w:lang w:val="pl-PL"/>
        </w:rPr>
        <w:t xml:space="preserve"> Daty Wejścia w Życie</w:t>
      </w:r>
      <w:r w:rsidR="00187F1F">
        <w:rPr>
          <w:rFonts w:ascii="Verdana" w:hAnsi="Verdana" w:cstheme="minorHAnsi"/>
          <w:b w:val="0"/>
          <w:caps w:val="0"/>
          <w:sz w:val="18"/>
          <w:szCs w:val="18"/>
          <w:lang w:val="pl-PL"/>
        </w:rPr>
        <w:t xml:space="preserve"> (któ</w:t>
      </w:r>
      <w:r w:rsidR="00DE43EE">
        <w:rPr>
          <w:rFonts w:ascii="Verdana" w:hAnsi="Verdana" w:cstheme="minorHAnsi"/>
          <w:b w:val="0"/>
          <w:caps w:val="0"/>
          <w:sz w:val="18"/>
          <w:szCs w:val="18"/>
          <w:lang w:val="pl-PL"/>
        </w:rPr>
        <w:t>ry to termin został zdefiniowany w Załączniku nr 2 do SWZ – Projekt Umowy),</w:t>
      </w:r>
      <w:r w:rsidR="00187F1F" w:rsidRPr="00187F1F">
        <w:rPr>
          <w:rFonts w:ascii="Verdana" w:hAnsi="Verdana" w:cstheme="minorHAnsi"/>
          <w:b w:val="0"/>
          <w:caps w:val="0"/>
          <w:sz w:val="18"/>
          <w:szCs w:val="18"/>
          <w:lang w:val="pl-PL"/>
        </w:rPr>
        <w:t xml:space="preserve"> lecz nie wcześniej niż od 01.01.2026 r.</w:t>
      </w:r>
      <w:bookmarkEnd w:id="122"/>
    </w:p>
    <w:p w14:paraId="2E004852" w14:textId="5589E942"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Postanowienia szczegółowe w zakresie zasad i terminów realizacji </w:t>
      </w:r>
      <w:r w:rsidRPr="00DE43EE">
        <w:rPr>
          <w:rFonts w:ascii="Verdana" w:eastAsia="Calibri" w:hAnsi="Verdana" w:cstheme="minorHAnsi"/>
          <w:sz w:val="18"/>
          <w:szCs w:val="18"/>
        </w:rPr>
        <w:t xml:space="preserve">poszczególnych </w:t>
      </w:r>
      <w:r w:rsidR="00FF326B" w:rsidRPr="00DE43EE">
        <w:rPr>
          <w:rFonts w:ascii="Verdana" w:eastAsia="Calibri" w:hAnsi="Verdana" w:cstheme="minorHAnsi"/>
          <w:sz w:val="18"/>
          <w:szCs w:val="18"/>
        </w:rPr>
        <w:t>prac</w:t>
      </w:r>
      <w:r w:rsidRPr="00DE43EE">
        <w:rPr>
          <w:rFonts w:ascii="Verdana" w:eastAsia="Calibri" w:hAnsi="Verdana" w:cstheme="minorHAnsi"/>
          <w:sz w:val="18"/>
          <w:szCs w:val="18"/>
        </w:rPr>
        <w:t xml:space="preserve"> w ramach wykonania przedmiotu Zamówienia określa Projekt Umowy, którego wzór stanowi Załącznik Nr</w:t>
      </w:r>
      <w:r w:rsidRPr="006B0420">
        <w:rPr>
          <w:rFonts w:ascii="Verdana" w:eastAsia="Calibri" w:hAnsi="Verdana" w:cstheme="minorHAnsi"/>
          <w:sz w:val="18"/>
          <w:szCs w:val="18"/>
        </w:rPr>
        <w:t xml:space="preserve">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77777777"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3" w:name="_Toc122344746"/>
      <w:r w:rsidRPr="006B0420">
        <w:rPr>
          <w:rFonts w:ascii="Trebuchet MS" w:eastAsiaTheme="majorEastAsia" w:hAnsi="Trebuchet MS" w:cstheme="majorBidi"/>
          <w:b w:val="0"/>
          <w:caps w:val="0"/>
          <w:color w:val="1A7466"/>
          <w:kern w:val="0"/>
          <w:sz w:val="32"/>
          <w:szCs w:val="32"/>
          <w:lang w:val="pl-PL"/>
        </w:rPr>
        <w:t>WIZJA LOKALNA</w:t>
      </w:r>
      <w:bookmarkEnd w:id="123"/>
    </w:p>
    <w:p w14:paraId="0646A323" w14:textId="77777777" w:rsidR="00C179C4" w:rsidRPr="00C179C4" w:rsidRDefault="00C179C4" w:rsidP="00D32BD3">
      <w:pPr>
        <w:pStyle w:val="Akapitzlist"/>
        <w:numPr>
          <w:ilvl w:val="0"/>
          <w:numId w:val="21"/>
        </w:numPr>
        <w:spacing w:line="264" w:lineRule="auto"/>
        <w:ind w:right="1"/>
        <w:contextualSpacing w:val="0"/>
        <w:rPr>
          <w:rFonts w:ascii="Verdana" w:eastAsia="Calibri" w:hAnsi="Verdana" w:cstheme="minorHAnsi"/>
          <w:vanish/>
          <w:sz w:val="20"/>
          <w:highlight w:val="cyan"/>
        </w:rPr>
      </w:pPr>
    </w:p>
    <w:p w14:paraId="34E58A32" w14:textId="40F8078E" w:rsidR="001B4621" w:rsidRPr="00DE43EE" w:rsidRDefault="001B4621" w:rsidP="0006724D">
      <w:pPr>
        <w:pStyle w:val="Tekstpodstawowy"/>
        <w:numPr>
          <w:ilvl w:val="1"/>
          <w:numId w:val="21"/>
        </w:numPr>
        <w:spacing w:line="264" w:lineRule="auto"/>
        <w:ind w:left="1134" w:right="1" w:hanging="1134"/>
        <w:rPr>
          <w:rFonts w:ascii="Verdana" w:hAnsi="Verdana" w:cstheme="minorHAnsi"/>
          <w:b/>
          <w:sz w:val="18"/>
          <w:szCs w:val="18"/>
        </w:rPr>
      </w:pPr>
      <w:r w:rsidRPr="00DE43EE">
        <w:rPr>
          <w:rFonts w:ascii="Verdana" w:eastAsia="Calibri" w:hAnsi="Verdana" w:cstheme="minorHAnsi"/>
          <w:sz w:val="18"/>
          <w:szCs w:val="18"/>
        </w:rPr>
        <w:t xml:space="preserve">Zamawiający nie przewiduje przeprowadzenia wizji lokalnej. </w:t>
      </w: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24" w:name="_Toc122344751"/>
      <w:r w:rsidRPr="006B0420">
        <w:rPr>
          <w:rFonts w:ascii="Trebuchet MS" w:eastAsiaTheme="majorEastAsia" w:hAnsi="Trebuchet MS" w:cstheme="majorBidi"/>
          <w:b w:val="0"/>
          <w:caps w:val="0"/>
          <w:color w:val="1A7466"/>
          <w:kern w:val="0"/>
          <w:sz w:val="32"/>
          <w:szCs w:val="32"/>
          <w:lang w:val="pl-PL"/>
        </w:rPr>
        <w:t>PODWYKONAWCY</w:t>
      </w:r>
      <w:bookmarkEnd w:id="124"/>
    </w:p>
    <w:p w14:paraId="7E2E2EAE" w14:textId="6DDDF1B4" w:rsidR="000D21E1" w:rsidRPr="00025676"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06724D">
        <w:rPr>
          <w:rFonts w:ascii="Verdana" w:eastAsia="Calibri" w:hAnsi="Verdana" w:cstheme="minorHAnsi"/>
          <w:sz w:val="18"/>
          <w:szCs w:val="18"/>
        </w:rPr>
        <w:t xml:space="preserve">Zamawiający nie zastrzega obowiązku </w:t>
      </w:r>
      <w:r w:rsidRPr="00025676">
        <w:rPr>
          <w:rFonts w:ascii="Verdana" w:eastAsia="Calibri" w:hAnsi="Verdana" w:cstheme="minorHAnsi"/>
          <w:sz w:val="18"/>
          <w:szCs w:val="18"/>
        </w:rPr>
        <w:t xml:space="preserve">osobistego wykonania przez Wykonawcę </w:t>
      </w:r>
      <w:r w:rsidR="00212F9B" w:rsidRPr="00025676">
        <w:rPr>
          <w:rFonts w:ascii="Verdana" w:eastAsia="Calibri" w:hAnsi="Verdana" w:cstheme="minorHAnsi"/>
          <w:sz w:val="18"/>
          <w:szCs w:val="18"/>
        </w:rPr>
        <w:t xml:space="preserve">kluczowych </w:t>
      </w:r>
      <w:r w:rsidR="006330BC" w:rsidRPr="00025676">
        <w:rPr>
          <w:rFonts w:ascii="Verdana" w:eastAsia="Calibri" w:hAnsi="Verdana" w:cstheme="minorHAnsi"/>
          <w:sz w:val="18"/>
          <w:szCs w:val="18"/>
        </w:rPr>
        <w:t>zadań</w:t>
      </w:r>
      <w:r w:rsidRPr="00025676">
        <w:rPr>
          <w:rFonts w:ascii="Verdana" w:eastAsia="Calibri" w:hAnsi="Verdana" w:cstheme="minorHAnsi"/>
          <w:sz w:val="18"/>
          <w:szCs w:val="18"/>
        </w:rPr>
        <w:t>.</w:t>
      </w:r>
    </w:p>
    <w:p w14:paraId="4CC1B7A8" w14:textId="07BBEB74" w:rsidR="000D21E1" w:rsidRPr="00025676"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025676">
        <w:rPr>
          <w:rFonts w:ascii="Verdana" w:eastAsia="Calibri" w:hAnsi="Verdana" w:cstheme="minorHAnsi"/>
          <w:sz w:val="18"/>
          <w:szCs w:val="18"/>
        </w:rPr>
        <w:t>Wykonawca może powierzyć wykonanie części Przedm</w:t>
      </w:r>
      <w:r w:rsidR="009273F4" w:rsidRPr="00025676">
        <w:rPr>
          <w:rFonts w:ascii="Verdana" w:eastAsia="Calibri" w:hAnsi="Verdana" w:cstheme="minorHAnsi"/>
          <w:sz w:val="18"/>
          <w:szCs w:val="18"/>
        </w:rPr>
        <w:t>iotu Zamówienia Podwykonawcy</w:t>
      </w:r>
      <w:r w:rsidR="00BC782E" w:rsidRPr="00025676">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025676">
        <w:rPr>
          <w:rFonts w:ascii="Verdana" w:eastAsia="Calibri" w:hAnsi="Verdana" w:cstheme="minorHAnsi"/>
          <w:sz w:val="18"/>
          <w:szCs w:val="18"/>
        </w:rPr>
        <w:t>Zamawiający żąda wskazania przez Wykonawcę w</w:t>
      </w:r>
      <w:r w:rsidRPr="006B0420">
        <w:rPr>
          <w:rFonts w:ascii="Verdana" w:eastAsia="Calibri" w:hAnsi="Verdana" w:cstheme="minorHAnsi"/>
          <w:sz w:val="18"/>
          <w:szCs w:val="18"/>
        </w:rPr>
        <w:t xml:space="preserve">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5"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25"/>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6" w:name="_Toc161208958"/>
      <w:bookmarkStart w:id="127" w:name="_Toc243294544"/>
      <w:bookmarkStart w:id="128" w:name="_Toc489350392"/>
      <w:bookmarkStart w:id="129" w:name="_Toc515896284"/>
      <w:bookmarkStart w:id="130"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26"/>
      <w:bookmarkEnd w:id="127"/>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28"/>
      <w:bookmarkEnd w:id="129"/>
      <w:bookmarkEnd w:id="130"/>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1" w:name="_Toc122344754"/>
      <w:r w:rsidRPr="006B0420">
        <w:rPr>
          <w:rFonts w:ascii="Verdana" w:hAnsi="Verdana" w:cstheme="minorHAnsi"/>
          <w:spacing w:val="-3"/>
          <w:sz w:val="18"/>
          <w:szCs w:val="18"/>
          <w:lang w:eastAsia="pl-PL"/>
        </w:rPr>
        <w:t xml:space="preserve">Wykonawca podlega wykluczeniu jeżeli: </w:t>
      </w:r>
      <w:bookmarkEnd w:id="131"/>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32"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2"/>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3"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3"/>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34"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34"/>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35"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35"/>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6"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36"/>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lastRenderedPageBreak/>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7"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37"/>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38" w:name="_Toc122344761"/>
      <w:r w:rsidRPr="006B0420">
        <w:rPr>
          <w:rFonts w:ascii="Verdana" w:hAnsi="Verdana" w:cs="Arial"/>
          <w:sz w:val="18"/>
          <w:szCs w:val="18"/>
        </w:rPr>
        <w:t>Wykluczenie Wykonawcy następuje na okres, na jaki został prawomocnie orzeczony zakaz ubiegania się o zamówienia publiczne.</w:t>
      </w:r>
      <w:bookmarkEnd w:id="138"/>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9"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39"/>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0"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0"/>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1"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1"/>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2" w:name="_Toc122344765"/>
      <w:r w:rsidRPr="006B0420">
        <w:rPr>
          <w:rFonts w:ascii="Verdana" w:hAnsi="Verdana" w:cs="Arial"/>
          <w:sz w:val="18"/>
          <w:szCs w:val="18"/>
        </w:rPr>
        <w:t>Wykluczenie Wykonawcy następuje przez okres 3 lat od zaistnienia zdarzenia będącego podstawą wykluczenia.</w:t>
      </w:r>
      <w:bookmarkEnd w:id="142"/>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3"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3"/>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4"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44"/>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5" w:name="_Toc122344768"/>
      <w:r w:rsidRPr="006B0420">
        <w:rPr>
          <w:rFonts w:ascii="Verdana" w:hAnsi="Verdana" w:cs="Arial"/>
          <w:sz w:val="18"/>
          <w:szCs w:val="18"/>
        </w:rPr>
        <w:t>Wykluczenie Wykonawcy następuje przez okres 3 lat od zaistnienia zdarzenia będącego podstawą wykluczenia.</w:t>
      </w:r>
      <w:bookmarkEnd w:id="145"/>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6"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t>
      </w:r>
      <w:r w:rsidRPr="006B0420">
        <w:rPr>
          <w:rFonts w:ascii="Verdana" w:hAnsi="Verdana" w:cs="Arial"/>
          <w:sz w:val="18"/>
          <w:szCs w:val="18"/>
        </w:rPr>
        <w:lastRenderedPageBreak/>
        <w:t xml:space="preserve">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46"/>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7"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7"/>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8"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48"/>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49" w:name="_Toc122344772"/>
      <w:r w:rsidRPr="006B0420">
        <w:rPr>
          <w:rFonts w:ascii="Verdana" w:hAnsi="Verdana" w:cs="Arial"/>
          <w:sz w:val="18"/>
          <w:szCs w:val="18"/>
        </w:rPr>
        <w:t>Jest Wykonawcą z udziałem:</w:t>
      </w:r>
      <w:bookmarkEnd w:id="149"/>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0"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0"/>
    </w:p>
    <w:p w14:paraId="41647238" w14:textId="0465392D" w:rsidR="00B02314" w:rsidRPr="00BE3D7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6D2A7828" w14:textId="77777777" w:rsidR="00BE3D70" w:rsidRPr="006B0420" w:rsidRDefault="00BE3D70" w:rsidP="00BE3D70">
      <w:pPr>
        <w:pStyle w:val="Akapitzlist"/>
        <w:spacing w:before="120" w:line="240" w:lineRule="auto"/>
        <w:ind w:left="1134" w:right="1"/>
        <w:rPr>
          <w:rFonts w:ascii="Verdana" w:hAnsi="Verdana" w:cstheme="minorHAnsi"/>
          <w:sz w:val="18"/>
          <w:szCs w:val="18"/>
        </w:rPr>
      </w:pPr>
    </w:p>
    <w:p w14:paraId="457EADF4" w14:textId="6EA15AD4" w:rsidR="00B02314"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Default="00DC3866" w:rsidP="00AB58C1">
      <w:pPr>
        <w:pStyle w:val="Akapitzlist"/>
        <w:spacing w:line="240" w:lineRule="auto"/>
        <w:ind w:left="1117" w:right="1"/>
        <w:rPr>
          <w:rFonts w:ascii="Verdana" w:hAnsi="Verdana" w:cstheme="minorHAnsi"/>
          <w:color w:val="000000"/>
          <w:sz w:val="18"/>
          <w:szCs w:val="18"/>
        </w:rPr>
      </w:pPr>
      <w:r w:rsidRPr="00BE3D70">
        <w:rPr>
          <w:rFonts w:ascii="Verdana" w:hAnsi="Verdana" w:cstheme="minorHAnsi"/>
          <w:color w:val="000000"/>
          <w:sz w:val="18"/>
          <w:szCs w:val="18"/>
        </w:rPr>
        <w:t>Zamawiający nie stawia szczególnych wymagań w zakresie spełnienia tego warunku.</w:t>
      </w:r>
    </w:p>
    <w:p w14:paraId="0D4DCFBE" w14:textId="77777777" w:rsidR="00BE3D70" w:rsidRPr="00BE3D70" w:rsidRDefault="00BE3D70" w:rsidP="00AB58C1">
      <w:pPr>
        <w:pStyle w:val="Akapitzlist"/>
        <w:spacing w:line="240" w:lineRule="auto"/>
        <w:ind w:left="1117" w:right="1"/>
        <w:rPr>
          <w:rFonts w:ascii="Verdana" w:hAnsi="Verdana" w:cstheme="minorHAnsi"/>
          <w:color w:val="000000"/>
          <w:sz w:val="18"/>
          <w:szCs w:val="18"/>
        </w:rPr>
      </w:pPr>
    </w:p>
    <w:p w14:paraId="5448059A" w14:textId="0ACF1FAB" w:rsidR="00F50732" w:rsidRPr="006B0420"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wykonanie </w:t>
      </w:r>
      <w:r w:rsidR="002C3402" w:rsidRPr="006B0420">
        <w:rPr>
          <w:rFonts w:ascii="Verdana" w:eastAsia="Calibri" w:hAnsi="Verdana" w:cstheme="minorHAnsi"/>
          <w:b/>
          <w:sz w:val="18"/>
          <w:szCs w:val="18"/>
        </w:rPr>
        <w:t>Z</w:t>
      </w:r>
      <w:r w:rsidRPr="006B0420">
        <w:rPr>
          <w:rFonts w:ascii="Verdana" w:eastAsia="Calibri" w:hAnsi="Verdana" w:cstheme="minorHAnsi"/>
          <w:b/>
          <w:sz w:val="18"/>
          <w:szCs w:val="18"/>
        </w:rPr>
        <w:t>akupu</w:t>
      </w:r>
      <w:r w:rsidR="00F50732" w:rsidRPr="006B0420">
        <w:rPr>
          <w:rFonts w:ascii="Verdana" w:eastAsia="Calibri"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5EABC1D0" w14:textId="46BFF38C" w:rsidR="00DC3866" w:rsidRPr="00502FC4" w:rsidRDefault="00DC3866" w:rsidP="00AB58C1">
      <w:pPr>
        <w:pStyle w:val="Akapitzlist"/>
        <w:spacing w:before="120" w:line="240" w:lineRule="auto"/>
        <w:ind w:left="1134" w:right="1"/>
        <w:rPr>
          <w:rFonts w:ascii="Verdana" w:hAnsi="Verdana" w:cstheme="minorHAnsi"/>
          <w:sz w:val="18"/>
          <w:szCs w:val="18"/>
        </w:rPr>
      </w:pPr>
      <w:r w:rsidRPr="00502FC4">
        <w:rPr>
          <w:rFonts w:ascii="Verdana" w:hAnsi="Verdana" w:cstheme="minorHAnsi"/>
          <w:color w:val="000000"/>
          <w:sz w:val="18"/>
          <w:szCs w:val="18"/>
        </w:rPr>
        <w:t>Zamawiający nie stawia szczególnych wymagań w zakresie spełnienia tego warunku</w:t>
      </w:r>
      <w:r w:rsidR="00502FC4">
        <w:rPr>
          <w:rFonts w:ascii="Verdana" w:hAnsi="Verdana" w:cstheme="minorHAnsi"/>
          <w:color w:val="000000"/>
          <w:sz w:val="18"/>
          <w:szCs w:val="18"/>
        </w:rPr>
        <w:t>.</w:t>
      </w:r>
    </w:p>
    <w:p w14:paraId="313CD1CD" w14:textId="44DBB402" w:rsidR="00034296" w:rsidRPr="006B0420" w:rsidRDefault="00034296" w:rsidP="00AB58C1">
      <w:pPr>
        <w:pStyle w:val="Akapitzlist"/>
        <w:spacing w:line="240" w:lineRule="auto"/>
        <w:ind w:left="1134" w:right="1"/>
        <w:rPr>
          <w:rFonts w:ascii="Verdana" w:hAnsi="Verdana" w:cstheme="minorHAnsi"/>
          <w:i/>
          <w:sz w:val="18"/>
          <w:szCs w:val="18"/>
          <w:highlight w:val="green"/>
        </w:rPr>
      </w:pPr>
      <w:r w:rsidRPr="006B0420">
        <w:rPr>
          <w:rFonts w:ascii="Verdana" w:hAnsi="Verdana" w:cstheme="minorHAnsi"/>
          <w:i/>
          <w:sz w:val="18"/>
          <w:szCs w:val="18"/>
          <w:highlight w:val="green"/>
        </w:rPr>
        <w:t xml:space="preserve"> </w:t>
      </w:r>
    </w:p>
    <w:p w14:paraId="71EEFA49" w14:textId="2EAD5837" w:rsidR="00F50732" w:rsidRPr="00324B8B" w:rsidRDefault="00460B67" w:rsidP="00AB58C1">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682FF270" w14:textId="77777777" w:rsidR="00324B8B" w:rsidRPr="006B0420" w:rsidRDefault="00324B8B" w:rsidP="00324B8B">
      <w:pPr>
        <w:pStyle w:val="Akapitzlist"/>
        <w:spacing w:line="240" w:lineRule="auto"/>
        <w:ind w:left="1134" w:right="1"/>
        <w:rPr>
          <w:rFonts w:ascii="Verdana" w:hAnsi="Verdana" w:cstheme="minorHAnsi"/>
          <w:b/>
          <w:sz w:val="18"/>
          <w:szCs w:val="18"/>
        </w:rPr>
      </w:pPr>
    </w:p>
    <w:p w14:paraId="7804C784" w14:textId="08CF8493" w:rsidR="00502FC4" w:rsidRPr="00324B8B" w:rsidRDefault="00FB68E1" w:rsidP="00FB68E1">
      <w:pPr>
        <w:pStyle w:val="Akapitzlist"/>
        <w:numPr>
          <w:ilvl w:val="0"/>
          <w:numId w:val="111"/>
        </w:numPr>
        <w:spacing w:line="240" w:lineRule="auto"/>
        <w:ind w:right="1"/>
        <w:rPr>
          <w:rFonts w:ascii="Verdana" w:hAnsi="Verdana" w:cstheme="minorHAnsi"/>
          <w:iCs/>
          <w:sz w:val="18"/>
          <w:szCs w:val="18"/>
        </w:rPr>
      </w:pPr>
      <w:r w:rsidRPr="00324B8B">
        <w:rPr>
          <w:rFonts w:ascii="Verdana" w:hAnsi="Verdana" w:cstheme="minorHAnsi"/>
          <w:iCs/>
          <w:sz w:val="18"/>
          <w:szCs w:val="18"/>
        </w:rPr>
        <w:t xml:space="preserve">w okresie ostatnich </w:t>
      </w:r>
      <w:r w:rsidR="00324B8B">
        <w:rPr>
          <w:rFonts w:ascii="Verdana" w:hAnsi="Verdana" w:cstheme="minorHAnsi"/>
          <w:iCs/>
          <w:sz w:val="18"/>
          <w:szCs w:val="18"/>
        </w:rPr>
        <w:t>czterech</w:t>
      </w:r>
      <w:r w:rsidRPr="00324B8B">
        <w:rPr>
          <w:rFonts w:ascii="Verdana" w:hAnsi="Verdana" w:cstheme="minorHAnsi"/>
          <w:iCs/>
          <w:sz w:val="18"/>
          <w:szCs w:val="18"/>
        </w:rPr>
        <w:t xml:space="preserve"> lat przed upływem terminu składania Ofert, a jeżeli okres prowadzenia działalności jest krótszy – w tym okresie, wykonał należycie co najmniej trzy </w:t>
      </w:r>
      <w:r w:rsidR="00441882">
        <w:rPr>
          <w:rFonts w:ascii="Verdana" w:hAnsi="Verdana" w:cstheme="minorHAnsi"/>
          <w:iCs/>
          <w:sz w:val="18"/>
          <w:szCs w:val="18"/>
        </w:rPr>
        <w:t>zadania</w:t>
      </w:r>
      <w:r w:rsidRPr="00324B8B">
        <w:rPr>
          <w:rFonts w:ascii="Verdana" w:hAnsi="Verdana" w:cstheme="minorHAnsi"/>
          <w:iCs/>
          <w:sz w:val="18"/>
          <w:szCs w:val="18"/>
        </w:rPr>
        <w:t xml:space="preserve"> polegające na wykonaniu projektu węzła cieplnego;</w:t>
      </w:r>
    </w:p>
    <w:p w14:paraId="709CBE89" w14:textId="77777777" w:rsidR="00324B8B" w:rsidRDefault="00324B8B" w:rsidP="00324B8B">
      <w:pPr>
        <w:pStyle w:val="Akapitzlist"/>
        <w:spacing w:line="240" w:lineRule="auto"/>
        <w:ind w:left="1494" w:right="1"/>
        <w:rPr>
          <w:rFonts w:ascii="Verdana" w:hAnsi="Verdana" w:cstheme="minorHAnsi"/>
          <w:i/>
          <w:sz w:val="18"/>
          <w:szCs w:val="18"/>
        </w:rPr>
      </w:pPr>
    </w:p>
    <w:p w14:paraId="5B204520" w14:textId="77777777" w:rsidR="00324B8B" w:rsidRDefault="00324B8B" w:rsidP="00324B8B">
      <w:pPr>
        <w:pStyle w:val="Akapitzlist"/>
        <w:numPr>
          <w:ilvl w:val="0"/>
          <w:numId w:val="111"/>
        </w:numPr>
        <w:spacing w:line="240" w:lineRule="auto"/>
        <w:ind w:right="1"/>
        <w:rPr>
          <w:rFonts w:ascii="Verdana" w:hAnsi="Verdana" w:cstheme="minorHAnsi"/>
          <w:iCs/>
          <w:sz w:val="18"/>
          <w:szCs w:val="18"/>
        </w:rPr>
      </w:pPr>
      <w:r w:rsidRPr="00441882">
        <w:rPr>
          <w:rFonts w:ascii="Verdana" w:hAnsi="Verdana" w:cstheme="minorHAnsi"/>
          <w:iCs/>
          <w:sz w:val="18"/>
          <w:szCs w:val="18"/>
        </w:rPr>
        <w:t>dysponuje lub będzie dysponował podczas realizacji zamówienia co najmniej 2 osobami, zgodnie z poniższym:</w:t>
      </w:r>
    </w:p>
    <w:p w14:paraId="3004DD4D" w14:textId="77777777" w:rsidR="00F506A4" w:rsidRPr="00F506A4" w:rsidRDefault="00F506A4" w:rsidP="00F506A4">
      <w:pPr>
        <w:spacing w:line="240" w:lineRule="auto"/>
        <w:ind w:right="1"/>
        <w:rPr>
          <w:rFonts w:ascii="Verdana" w:hAnsi="Verdana" w:cstheme="minorHAnsi"/>
          <w:iCs/>
          <w:sz w:val="18"/>
          <w:szCs w:val="18"/>
        </w:rPr>
      </w:pPr>
    </w:p>
    <w:p w14:paraId="0008B69E" w14:textId="77777777" w:rsidR="00324B8B" w:rsidRDefault="00324B8B" w:rsidP="00324B8B">
      <w:pPr>
        <w:pStyle w:val="Akapitzlist"/>
        <w:spacing w:line="240" w:lineRule="auto"/>
        <w:ind w:left="1494" w:right="1"/>
        <w:rPr>
          <w:rFonts w:ascii="Verdana" w:hAnsi="Verdana" w:cstheme="minorHAnsi"/>
          <w:iCs/>
          <w:sz w:val="18"/>
          <w:szCs w:val="18"/>
        </w:rPr>
      </w:pPr>
      <w:r w:rsidRPr="00F506A4">
        <w:rPr>
          <w:rFonts w:ascii="Verdana" w:hAnsi="Verdana" w:cstheme="minorHAnsi"/>
          <w:b/>
          <w:bCs/>
          <w:iCs/>
          <w:sz w:val="18"/>
          <w:szCs w:val="18"/>
        </w:rPr>
        <w:t>− Projektant branży sanitarnej</w:t>
      </w:r>
      <w:r w:rsidRPr="00441882">
        <w:rPr>
          <w:rFonts w:ascii="Verdana" w:hAnsi="Verdana" w:cstheme="minorHAnsi"/>
          <w:iCs/>
          <w:sz w:val="18"/>
          <w:szCs w:val="18"/>
        </w:rPr>
        <w:t xml:space="preserve"> – co najmniej 1 osoba posiadająca uprawnienia budowlane do projektowania bez ograniczeń w specjalności instalacyjnej w zakresie sieci, instalacji i urządzeń cieplnych, wentylacyjnych, gazowych, wodociągowych i kanalizacyjnych;</w:t>
      </w:r>
    </w:p>
    <w:p w14:paraId="4E5348E5" w14:textId="77777777" w:rsidR="00F506A4" w:rsidRPr="00441882" w:rsidRDefault="00F506A4" w:rsidP="00324B8B">
      <w:pPr>
        <w:pStyle w:val="Akapitzlist"/>
        <w:spacing w:line="240" w:lineRule="auto"/>
        <w:ind w:left="1494" w:right="1"/>
        <w:rPr>
          <w:rFonts w:ascii="Verdana" w:hAnsi="Verdana" w:cstheme="minorHAnsi"/>
          <w:iCs/>
          <w:sz w:val="18"/>
          <w:szCs w:val="18"/>
        </w:rPr>
      </w:pPr>
    </w:p>
    <w:p w14:paraId="24F619B7" w14:textId="695284A4" w:rsidR="00FB68E1" w:rsidRPr="00441882" w:rsidRDefault="00324B8B" w:rsidP="00324B8B">
      <w:pPr>
        <w:pStyle w:val="Akapitzlist"/>
        <w:spacing w:line="240" w:lineRule="auto"/>
        <w:ind w:left="1494" w:right="1"/>
        <w:rPr>
          <w:rFonts w:ascii="Verdana" w:hAnsi="Verdana" w:cstheme="minorHAnsi"/>
          <w:iCs/>
          <w:sz w:val="18"/>
          <w:szCs w:val="18"/>
        </w:rPr>
      </w:pPr>
      <w:r w:rsidRPr="00F506A4">
        <w:rPr>
          <w:rFonts w:ascii="Verdana" w:hAnsi="Verdana" w:cstheme="minorHAnsi"/>
          <w:b/>
          <w:bCs/>
          <w:iCs/>
          <w:sz w:val="18"/>
          <w:szCs w:val="18"/>
        </w:rPr>
        <w:t xml:space="preserve">− </w:t>
      </w:r>
      <w:bookmarkStart w:id="151" w:name="_Hlk199407017"/>
      <w:r w:rsidRPr="00F506A4">
        <w:rPr>
          <w:rFonts w:ascii="Verdana" w:hAnsi="Verdana" w:cstheme="minorHAnsi"/>
          <w:b/>
          <w:bCs/>
          <w:iCs/>
          <w:sz w:val="18"/>
          <w:szCs w:val="18"/>
        </w:rPr>
        <w:t>Projektant branży elektrycznej</w:t>
      </w:r>
      <w:r w:rsidRPr="00441882">
        <w:rPr>
          <w:rFonts w:ascii="Verdana" w:hAnsi="Verdana" w:cstheme="minorHAnsi"/>
          <w:iCs/>
          <w:sz w:val="18"/>
          <w:szCs w:val="18"/>
        </w:rPr>
        <w:t xml:space="preserve"> – co najmniej 1 osoba posiadająca uprawnienia budowlane do projektowania bez ograniczeń w specjalności instalacyjnej w zakresie sieci, instalacji i urządzeń elektrycznych i elektroenergetycznych.</w:t>
      </w:r>
      <w:bookmarkEnd w:id="151"/>
    </w:p>
    <w:p w14:paraId="523DE7F3" w14:textId="6A5F255E" w:rsidR="000A62E7" w:rsidRPr="006B0420" w:rsidRDefault="000A62E7" w:rsidP="00AB58C1">
      <w:pPr>
        <w:pStyle w:val="Akapitzlist"/>
        <w:spacing w:line="240" w:lineRule="auto"/>
        <w:ind w:left="1117" w:right="1"/>
        <w:rPr>
          <w:rFonts w:ascii="Verdana" w:hAnsi="Verdana" w:cstheme="minorHAnsi"/>
          <w:i/>
          <w:sz w:val="18"/>
          <w:szCs w:val="18"/>
          <w:highlight w:val="green"/>
        </w:rPr>
      </w:pPr>
    </w:p>
    <w:p w14:paraId="2BF84872" w14:textId="77777777" w:rsidR="000A62E7" w:rsidRPr="006B0420" w:rsidRDefault="000A62E7" w:rsidP="00AB58C1">
      <w:pPr>
        <w:pStyle w:val="Akapitzlist"/>
        <w:spacing w:line="240" w:lineRule="auto"/>
        <w:ind w:left="1418" w:right="1"/>
        <w:rPr>
          <w:rFonts w:ascii="Verdana" w:hAnsi="Verdana" w:cstheme="minorHAnsi"/>
          <w:i/>
          <w:sz w:val="18"/>
          <w:szCs w:val="18"/>
          <w:highlight w:val="green"/>
        </w:rPr>
      </w:pPr>
    </w:p>
    <w:p w14:paraId="7E6B3BEA" w14:textId="52D030B9" w:rsidR="00310E20" w:rsidRPr="006B0420" w:rsidRDefault="00310E20" w:rsidP="00AB58C1">
      <w:pPr>
        <w:pStyle w:val="Default"/>
        <w:ind w:left="1134" w:right="1"/>
        <w:jc w:val="both"/>
        <w:rPr>
          <w:rFonts w:ascii="Verdana" w:hAnsi="Verdana" w:cstheme="minorHAnsi"/>
          <w:i/>
          <w:sz w:val="18"/>
          <w:szCs w:val="18"/>
          <w:highlight w:val="green"/>
        </w:rPr>
      </w:pPr>
    </w:p>
    <w:p w14:paraId="72E67079" w14:textId="77777777" w:rsidR="00850D5F" w:rsidRPr="006B0420" w:rsidRDefault="00850D5F" w:rsidP="00AB58C1">
      <w:pPr>
        <w:pStyle w:val="Akapitzlist"/>
        <w:spacing w:line="240" w:lineRule="auto"/>
        <w:ind w:left="1134" w:right="1"/>
        <w:rPr>
          <w:rFonts w:ascii="Verdana" w:hAnsi="Verdana" w:cstheme="minorHAnsi"/>
          <w:i/>
          <w:sz w:val="18"/>
          <w:szCs w:val="18"/>
          <w:highlight w:val="green"/>
        </w:rPr>
      </w:pPr>
    </w:p>
    <w:p w14:paraId="7EC5031D" w14:textId="54437910" w:rsidR="005F413E" w:rsidRPr="005028FF" w:rsidRDefault="00850D5F" w:rsidP="00AB58C1">
      <w:pPr>
        <w:spacing w:before="120" w:line="240" w:lineRule="auto"/>
        <w:ind w:left="1134" w:right="1"/>
        <w:rPr>
          <w:rFonts w:ascii="Verdana" w:hAnsi="Verdana" w:cstheme="minorHAnsi"/>
          <w:sz w:val="18"/>
          <w:szCs w:val="18"/>
        </w:rPr>
      </w:pPr>
      <w:r w:rsidRPr="005028FF">
        <w:rPr>
          <w:rFonts w:ascii="Verdana" w:hAnsi="Verdana" w:cstheme="minorHAnsi"/>
          <w:sz w:val="18"/>
          <w:szCs w:val="18"/>
        </w:rPr>
        <w:t>W przypadku Wykonawców wspólnie ubiegających się o udzielenie zamówienia Zamawiający nie określa szczególnego sposob</w:t>
      </w:r>
      <w:r w:rsidR="009273F4" w:rsidRPr="005028FF">
        <w:rPr>
          <w:rFonts w:ascii="Verdana" w:hAnsi="Verdana" w:cstheme="minorHAnsi"/>
          <w:sz w:val="18"/>
          <w:szCs w:val="18"/>
        </w:rPr>
        <w:t>u spełniania warunków udziału w </w:t>
      </w:r>
      <w:r w:rsidRPr="005028FF">
        <w:rPr>
          <w:rFonts w:ascii="Verdana" w:hAnsi="Verdana" w:cstheme="minorHAnsi"/>
          <w:sz w:val="18"/>
          <w:szCs w:val="18"/>
        </w:rPr>
        <w:t>Postępowaniu</w:t>
      </w:r>
      <w:r w:rsidR="009D5BC2" w:rsidRPr="005028FF">
        <w:rPr>
          <w:rFonts w:ascii="Verdana" w:hAnsi="Verdana" w:cstheme="minorHAnsi"/>
          <w:sz w:val="18"/>
          <w:szCs w:val="18"/>
        </w:rPr>
        <w:t xml:space="preserve"> </w:t>
      </w:r>
      <w:r w:rsidR="009D5BC2" w:rsidRPr="005028FF">
        <w:rPr>
          <w:rFonts w:ascii="Verdana" w:hAnsi="Verdana" w:cstheme="minorHAnsi"/>
          <w:sz w:val="18"/>
          <w:szCs w:val="18"/>
          <w:lang w:eastAsia="pl-PL"/>
        </w:rPr>
        <w:t>zakupowym</w:t>
      </w:r>
      <w:r w:rsidRPr="005028FF">
        <w:rPr>
          <w:rFonts w:ascii="Verdana" w:hAnsi="Verdana" w:cstheme="minorHAnsi"/>
          <w:sz w:val="18"/>
          <w:szCs w:val="18"/>
        </w:rPr>
        <w:t>.</w:t>
      </w:r>
      <w:r w:rsidR="00B33A86" w:rsidRPr="005028FF">
        <w:rPr>
          <w:rFonts w:ascii="Verdana" w:hAnsi="Verdana" w:cstheme="minorHAnsi"/>
          <w:sz w:val="18"/>
          <w:szCs w:val="18"/>
        </w:rPr>
        <w:t xml:space="preserve"> </w:t>
      </w:r>
      <w:r w:rsidR="005F413E" w:rsidRPr="005028FF">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5028FF">
        <w:rPr>
          <w:rFonts w:ascii="Verdana" w:hAnsi="Verdana" w:cstheme="minorHAnsi"/>
          <w:sz w:val="18"/>
          <w:szCs w:val="18"/>
          <w:lang w:eastAsia="pl-PL"/>
        </w:rPr>
        <w:t>zakupowym</w:t>
      </w:r>
      <w:r w:rsidR="009D5BC2" w:rsidRPr="005028FF">
        <w:rPr>
          <w:rFonts w:ascii="Verdana" w:hAnsi="Verdana" w:cstheme="minorHAnsi"/>
          <w:sz w:val="18"/>
          <w:szCs w:val="18"/>
        </w:rPr>
        <w:t xml:space="preserve"> </w:t>
      </w:r>
      <w:r w:rsidR="005F413E" w:rsidRPr="005028FF">
        <w:rPr>
          <w:rFonts w:ascii="Verdana" w:hAnsi="Verdana" w:cstheme="minorHAnsi"/>
          <w:sz w:val="18"/>
          <w:szCs w:val="18"/>
        </w:rPr>
        <w:t>dot. zdolności technicznej lub zawodowej</w:t>
      </w:r>
      <w:r w:rsidR="005028FF" w:rsidRPr="005028FF">
        <w:rPr>
          <w:rFonts w:ascii="Verdana" w:hAnsi="Verdana" w:cstheme="minorHAnsi"/>
          <w:sz w:val="18"/>
          <w:szCs w:val="18"/>
        </w:rPr>
        <w:t>.</w:t>
      </w:r>
    </w:p>
    <w:p w14:paraId="77F2A61B" w14:textId="4C25F78B" w:rsidR="00F50732" w:rsidRPr="005028FF" w:rsidRDefault="008139DF" w:rsidP="00AB58C1">
      <w:pPr>
        <w:numPr>
          <w:ilvl w:val="1"/>
          <w:numId w:val="89"/>
        </w:numPr>
        <w:spacing w:before="120" w:line="240" w:lineRule="auto"/>
        <w:ind w:left="1134" w:right="1" w:hanging="1134"/>
        <w:rPr>
          <w:rFonts w:ascii="Verdana" w:hAnsi="Verdana" w:cstheme="minorHAnsi"/>
          <w:sz w:val="18"/>
          <w:szCs w:val="18"/>
        </w:rPr>
      </w:pPr>
      <w:r w:rsidRPr="005028FF">
        <w:rPr>
          <w:rFonts w:ascii="Verdana" w:eastAsia="Calibri" w:hAnsi="Verdana" w:cstheme="minorHAnsi"/>
          <w:sz w:val="18"/>
          <w:szCs w:val="18"/>
        </w:rPr>
        <w:t>Nie dotyczy</w:t>
      </w:r>
      <w:r w:rsidR="005028FF" w:rsidRPr="005028FF">
        <w:rPr>
          <w:rFonts w:ascii="Verdana" w:eastAsia="Calibri" w:hAnsi="Verdana" w:cstheme="minorHAnsi"/>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2"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2"/>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26727CA5"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zdolnościach technicznych lub zawodowych podmiotów udostępniających zasoby, niezależnie od charakteru prawnego łączących go z nimi stosunków</w:t>
      </w:r>
      <w:r w:rsidRPr="006B0420">
        <w:rPr>
          <w:rFonts w:ascii="Verdana" w:eastAsia="Calibri" w:hAnsi="Verdana" w:cstheme="minorHAnsi"/>
          <w:sz w:val="18"/>
          <w:szCs w:val="18"/>
        </w:rPr>
        <w:t>.</w:t>
      </w:r>
    </w:p>
    <w:p w14:paraId="31E48B31" w14:textId="6E784F79" w:rsidR="0081165A" w:rsidRPr="006B0420" w:rsidRDefault="0081165A"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2E5106"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w:t>
      </w:r>
      <w:r w:rsidRPr="002E5106">
        <w:rPr>
          <w:rFonts w:ascii="Verdana" w:eastAsia="Calibri" w:hAnsi="Verdana" w:cstheme="minorHAnsi"/>
          <w:sz w:val="18"/>
          <w:szCs w:val="18"/>
        </w:rPr>
        <w:t>tów dotyczących stosunków łączący</w:t>
      </w:r>
      <w:r w:rsidR="00AC76C4" w:rsidRPr="002E5106">
        <w:rPr>
          <w:rFonts w:ascii="Verdana" w:eastAsia="Calibri" w:hAnsi="Verdana" w:cstheme="minorHAnsi"/>
          <w:sz w:val="18"/>
          <w:szCs w:val="18"/>
        </w:rPr>
        <w:t>ch</w:t>
      </w:r>
      <w:r w:rsidRPr="002E5106">
        <w:rPr>
          <w:rFonts w:ascii="Verdana" w:eastAsia="Calibri" w:hAnsi="Verdana" w:cstheme="minorHAnsi"/>
          <w:sz w:val="18"/>
          <w:szCs w:val="18"/>
        </w:rPr>
        <w:t xml:space="preserve"> Wykonawcę z tymi podmiotami, przedstawiony</w:t>
      </w:r>
      <w:r w:rsidR="0084677B" w:rsidRPr="002E5106">
        <w:rPr>
          <w:rFonts w:ascii="Verdana" w:eastAsia="Calibri" w:hAnsi="Verdana" w:cstheme="minorHAnsi"/>
          <w:sz w:val="18"/>
          <w:szCs w:val="18"/>
        </w:rPr>
        <w:t>ch</w:t>
      </w:r>
      <w:r w:rsidRPr="002E5106">
        <w:rPr>
          <w:rFonts w:ascii="Verdana" w:eastAsia="Calibri" w:hAnsi="Verdana" w:cstheme="minorHAnsi"/>
          <w:sz w:val="18"/>
          <w:szCs w:val="18"/>
        </w:rPr>
        <w:t xml:space="preserve"> przez Wykonawcę.</w:t>
      </w:r>
    </w:p>
    <w:p w14:paraId="208A5090" w14:textId="7E3C80CF" w:rsidR="007A7681" w:rsidRPr="002E5106" w:rsidRDefault="002E5106"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2E5106">
        <w:rPr>
          <w:rFonts w:ascii="Verdana" w:eastAsia="Calibri" w:hAnsi="Verdana" w:cstheme="minorHAnsi"/>
          <w:sz w:val="18"/>
          <w:szCs w:val="18"/>
        </w:rPr>
        <w:t>Nie dotyczy</w:t>
      </w:r>
      <w:r w:rsidR="00F50732" w:rsidRPr="002E5106">
        <w:rPr>
          <w:rFonts w:ascii="Verdana" w:eastAsia="Calibri" w:hAnsi="Verdana" w:cstheme="minorHAnsi"/>
          <w:sz w:val="18"/>
          <w:szCs w:val="18"/>
        </w:rPr>
        <w:t>.</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3" w:name="_Toc489350394"/>
      <w:bookmarkStart w:id="154" w:name="_Toc515896286"/>
      <w:bookmarkStart w:id="155" w:name="_Toc122344779"/>
      <w:r w:rsidRPr="006B0420">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 POSTĘPOWANIU ORAZ BRAK </w:t>
      </w:r>
      <w:r w:rsidRPr="006B0420">
        <w:rPr>
          <w:rFonts w:ascii="Trebuchet MS" w:eastAsiaTheme="majorEastAsia" w:hAnsi="Trebuchet MS" w:cstheme="majorBidi"/>
          <w:b w:val="0"/>
          <w:caps w:val="0"/>
          <w:color w:val="1A7466"/>
          <w:kern w:val="0"/>
          <w:sz w:val="32"/>
          <w:szCs w:val="32"/>
          <w:lang w:val="pl-PL"/>
        </w:rPr>
        <w:lastRenderedPageBreak/>
        <w:t>PODSTAW WYKLUCZENIA</w:t>
      </w:r>
      <w:bookmarkEnd w:id="153"/>
      <w:bookmarkEnd w:id="154"/>
      <w:bookmarkEnd w:id="155"/>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3C8C7712" w14:textId="77777777"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470C5622" w14:textId="77777777" w:rsidR="00A519A9" w:rsidRPr="006B042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18"/>
          <w:szCs w:val="18"/>
          <w:highlight w:val="green"/>
        </w:rPr>
      </w:pPr>
    </w:p>
    <w:p w14:paraId="2806213C" w14:textId="77777777" w:rsidR="00A519A9" w:rsidRPr="006B0420"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18"/>
          <w:szCs w:val="18"/>
          <w:highlight w:val="green"/>
        </w:rPr>
      </w:pPr>
    </w:p>
    <w:p w14:paraId="563CB483" w14:textId="77777777" w:rsidR="00E51D4D" w:rsidRPr="00E51D4D" w:rsidRDefault="00E51D4D" w:rsidP="00E51D4D">
      <w:pPr>
        <w:pStyle w:val="Akapitzlist"/>
        <w:numPr>
          <w:ilvl w:val="0"/>
          <w:numId w:val="48"/>
        </w:numPr>
        <w:spacing w:before="120" w:after="120" w:line="240" w:lineRule="auto"/>
        <w:ind w:right="1"/>
        <w:contextualSpacing w:val="0"/>
        <w:rPr>
          <w:rFonts w:ascii="Verdana" w:eastAsia="Calibri" w:hAnsi="Verdana" w:cstheme="minorHAnsi"/>
          <w:vanish/>
          <w:sz w:val="18"/>
          <w:szCs w:val="18"/>
        </w:rPr>
      </w:pPr>
    </w:p>
    <w:p w14:paraId="17459EB1" w14:textId="41E0557F" w:rsidR="00482A8B" w:rsidRPr="003F6F9B" w:rsidRDefault="00D93091" w:rsidP="00E51D4D">
      <w:pPr>
        <w:pStyle w:val="Akapitzlist"/>
        <w:numPr>
          <w:ilvl w:val="1"/>
          <w:numId w:val="48"/>
        </w:numPr>
        <w:spacing w:before="120" w:after="120" w:line="240" w:lineRule="auto"/>
        <w:ind w:left="1134" w:right="1" w:hanging="1135"/>
        <w:contextualSpacing w:val="0"/>
        <w:rPr>
          <w:rFonts w:ascii="Verdana" w:eastAsia="Calibri" w:hAnsi="Verdana" w:cstheme="minorHAnsi"/>
          <w:sz w:val="18"/>
          <w:szCs w:val="18"/>
        </w:rPr>
      </w:pPr>
      <w:r w:rsidRPr="003F6F9B">
        <w:rPr>
          <w:rFonts w:ascii="Verdana" w:eastAsia="Calibri" w:hAnsi="Verdana" w:cstheme="minorHAnsi"/>
          <w:sz w:val="18"/>
          <w:szCs w:val="18"/>
        </w:rPr>
        <w:t>Wykonawca, w celu wykazania braku podstaw do wykluczenia z Postępowania zakupowego oraz spełnienia warunków udziału w postępowaniu zakupowym, zobowiązany jest złożyć wraz z Ofertą następujące dokumenty/oświadczenia:</w:t>
      </w:r>
    </w:p>
    <w:p w14:paraId="5AD295B3" w14:textId="4768B71D" w:rsidR="00BD4897" w:rsidRPr="00271B8C" w:rsidRDefault="00BD4897" w:rsidP="006A30E7">
      <w:pPr>
        <w:pStyle w:val="Tekstpodstawowy"/>
        <w:numPr>
          <w:ilvl w:val="2"/>
          <w:numId w:val="65"/>
        </w:numPr>
        <w:spacing w:before="120" w:line="240" w:lineRule="auto"/>
        <w:ind w:left="1134" w:right="1" w:hanging="1134"/>
        <w:rPr>
          <w:rFonts w:ascii="Verdana" w:hAnsi="Verdana" w:cstheme="minorHAnsi"/>
          <w:sz w:val="18"/>
          <w:szCs w:val="18"/>
        </w:rPr>
      </w:pPr>
      <w:r w:rsidRPr="00271B8C">
        <w:rPr>
          <w:rFonts w:ascii="Verdana" w:eastAsia="Calibri" w:hAnsi="Verdana" w:cstheme="minorHAnsi"/>
          <w:sz w:val="18"/>
          <w:szCs w:val="18"/>
        </w:rPr>
        <w:t xml:space="preserve">W celu potwierdzenia </w:t>
      </w:r>
      <w:r w:rsidRPr="00271B8C">
        <w:rPr>
          <w:rFonts w:ascii="Verdana" w:eastAsia="Calibri" w:hAnsi="Verdana" w:cstheme="minorHAnsi"/>
          <w:b/>
          <w:sz w:val="18"/>
          <w:szCs w:val="18"/>
        </w:rPr>
        <w:t>braku podstaw wykluczenia</w:t>
      </w:r>
      <w:r w:rsidRPr="00271B8C">
        <w:rPr>
          <w:rFonts w:ascii="Verdana" w:eastAsia="Calibri" w:hAnsi="Verdana" w:cstheme="minorHAnsi"/>
          <w:sz w:val="18"/>
          <w:szCs w:val="18"/>
        </w:rPr>
        <w:t xml:space="preserve"> Wykonawcy, o których mowa w pkt </w:t>
      </w:r>
      <w:r w:rsidR="00A76A4D" w:rsidRPr="00271B8C">
        <w:rPr>
          <w:rFonts w:ascii="Verdana" w:eastAsia="Calibri" w:hAnsi="Verdana" w:cstheme="minorHAnsi"/>
          <w:sz w:val="18"/>
          <w:szCs w:val="18"/>
        </w:rPr>
        <w:t>14</w:t>
      </w:r>
      <w:r w:rsidRPr="00271B8C">
        <w:rPr>
          <w:rFonts w:ascii="Verdana" w:eastAsia="Calibri" w:hAnsi="Verdana" w:cstheme="minorHAnsi"/>
          <w:sz w:val="18"/>
          <w:szCs w:val="18"/>
        </w:rPr>
        <w:t>.2.</w:t>
      </w:r>
      <w:r w:rsidR="00A76A4D" w:rsidRPr="00271B8C" w:rsidDel="00A76A4D">
        <w:rPr>
          <w:rFonts w:ascii="Verdana" w:eastAsia="Calibri" w:hAnsi="Verdana" w:cstheme="minorHAnsi"/>
          <w:sz w:val="18"/>
          <w:szCs w:val="18"/>
        </w:rPr>
        <w:t xml:space="preserve"> </w:t>
      </w:r>
      <w:r w:rsidR="00904E94" w:rsidRPr="00271B8C">
        <w:rPr>
          <w:rFonts w:ascii="Verdana" w:eastAsia="Calibri" w:hAnsi="Verdana" w:cstheme="minorHAnsi"/>
          <w:sz w:val="18"/>
          <w:szCs w:val="18"/>
        </w:rPr>
        <w:t>SWZ</w:t>
      </w:r>
      <w:r w:rsidRPr="00271B8C">
        <w:rPr>
          <w:rFonts w:ascii="Verdana" w:eastAsia="Calibri" w:hAnsi="Verdana" w:cstheme="minorHAnsi"/>
          <w:sz w:val="18"/>
          <w:szCs w:val="18"/>
        </w:rPr>
        <w:t>, Wykonawca winien złożyć stosowne oświadczenia w treści Formularza Oferty.</w:t>
      </w:r>
    </w:p>
    <w:p w14:paraId="107AD1F5" w14:textId="5EC86120" w:rsidR="0044259B" w:rsidRPr="006B0420" w:rsidRDefault="0044259B" w:rsidP="006A30E7">
      <w:pPr>
        <w:ind w:left="1134"/>
        <w:rPr>
          <w:rStyle w:val="ui-provider"/>
          <w:rFonts w:ascii="Verdana" w:hAnsi="Verdana"/>
          <w:sz w:val="18"/>
          <w:szCs w:val="18"/>
        </w:rPr>
      </w:pPr>
      <w:r w:rsidRPr="00271B8C">
        <w:rPr>
          <w:rStyle w:val="ui-provider"/>
          <w:rFonts w:ascii="Verdana" w:hAnsi="Verdana"/>
          <w:sz w:val="18"/>
          <w:szCs w:val="18"/>
        </w:rPr>
        <w:t>Zamawiający zastrzega sobie prawo do żądania od Wykonawcy na każdym etapie</w:t>
      </w:r>
      <w:r w:rsidRPr="006B0420">
        <w:rPr>
          <w:rStyle w:val="ui-provider"/>
          <w:rFonts w:ascii="Verdana" w:hAnsi="Verdana"/>
          <w:sz w:val="18"/>
          <w:szCs w:val="18"/>
        </w:rPr>
        <w:t xml:space="preserv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53291943" w14:textId="65AC9403" w:rsidR="00622390" w:rsidRPr="0010712B" w:rsidRDefault="00407A74" w:rsidP="0010712B">
      <w:pPr>
        <w:pStyle w:val="Tekstpodstawowy"/>
        <w:numPr>
          <w:ilvl w:val="2"/>
          <w:numId w:val="65"/>
        </w:numPr>
        <w:spacing w:before="120" w:line="240" w:lineRule="auto"/>
        <w:ind w:left="1134" w:right="1" w:hanging="1134"/>
        <w:rPr>
          <w:rFonts w:ascii="Verdana" w:eastAsia="Calibri" w:hAnsi="Verdana" w:cstheme="minorHAnsi"/>
          <w:sz w:val="18"/>
          <w:szCs w:val="18"/>
        </w:rPr>
      </w:pPr>
      <w:r w:rsidRPr="006B0420">
        <w:rPr>
          <w:rFonts w:ascii="Verdana" w:eastAsia="Calibri" w:hAnsi="Verdana" w:cstheme="minorHAnsi"/>
          <w:sz w:val="18"/>
          <w:szCs w:val="18"/>
        </w:rPr>
        <w:t xml:space="preserve">W celu potwierdzenia </w:t>
      </w:r>
      <w:r w:rsidRPr="0010712B">
        <w:rPr>
          <w:rFonts w:ascii="Verdana" w:eastAsia="Calibri" w:hAnsi="Verdana" w:cstheme="minorHAnsi"/>
          <w:sz w:val="18"/>
          <w:szCs w:val="18"/>
        </w:rPr>
        <w:t>spełniania</w:t>
      </w:r>
      <w:r w:rsidRPr="006B0420">
        <w:rPr>
          <w:rFonts w:ascii="Verdana" w:eastAsia="Calibri" w:hAnsi="Verdana" w:cstheme="minorHAnsi"/>
          <w:sz w:val="18"/>
          <w:szCs w:val="18"/>
        </w:rPr>
        <w:t xml:space="preserve"> przez Wykonawcę </w:t>
      </w:r>
      <w:r w:rsidRPr="0010712B">
        <w:rPr>
          <w:rFonts w:ascii="Verdana" w:eastAsia="Calibri" w:hAnsi="Verdana" w:cstheme="minorHAnsi"/>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10712B">
        <w:rPr>
          <w:rFonts w:ascii="Verdana" w:eastAsia="Calibri" w:hAnsi="Verdana" w:cstheme="minorHAnsi"/>
          <w:sz w:val="18"/>
          <w:szCs w:val="18"/>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5137C36C" w14:textId="77777777" w:rsidR="00E51D4D" w:rsidRPr="00E51D4D" w:rsidRDefault="00E51D4D" w:rsidP="00E51D4D">
      <w:pPr>
        <w:pStyle w:val="Akapitzlist"/>
        <w:numPr>
          <w:ilvl w:val="0"/>
          <w:numId w:val="76"/>
        </w:numPr>
        <w:spacing w:before="120" w:after="120" w:line="240" w:lineRule="auto"/>
        <w:ind w:rightChars="-129" w:right="-284"/>
        <w:contextualSpacing w:val="0"/>
        <w:rPr>
          <w:rFonts w:ascii="Verdana" w:eastAsia="Calibri" w:hAnsi="Verdana" w:cstheme="minorHAnsi"/>
          <w:vanish/>
          <w:sz w:val="18"/>
          <w:szCs w:val="18"/>
        </w:rPr>
      </w:pPr>
    </w:p>
    <w:p w14:paraId="3296D4B8" w14:textId="77777777" w:rsidR="00E51D4D" w:rsidRPr="00E51D4D" w:rsidRDefault="00E51D4D" w:rsidP="00E51D4D">
      <w:pPr>
        <w:pStyle w:val="Akapitzlist"/>
        <w:numPr>
          <w:ilvl w:val="0"/>
          <w:numId w:val="76"/>
        </w:numPr>
        <w:spacing w:before="120" w:after="120" w:line="240" w:lineRule="auto"/>
        <w:ind w:rightChars="-129" w:right="-284"/>
        <w:contextualSpacing w:val="0"/>
        <w:rPr>
          <w:rFonts w:ascii="Verdana" w:eastAsia="Calibri" w:hAnsi="Verdana" w:cstheme="minorHAnsi"/>
          <w:vanish/>
          <w:sz w:val="18"/>
          <w:szCs w:val="18"/>
        </w:rPr>
      </w:pPr>
    </w:p>
    <w:p w14:paraId="36DA663D" w14:textId="77777777" w:rsidR="00E51D4D" w:rsidRPr="00E51D4D" w:rsidRDefault="00E51D4D" w:rsidP="00E51D4D">
      <w:pPr>
        <w:pStyle w:val="Akapitzlist"/>
        <w:numPr>
          <w:ilvl w:val="1"/>
          <w:numId w:val="76"/>
        </w:numPr>
        <w:spacing w:before="120" w:after="120" w:line="240" w:lineRule="auto"/>
        <w:ind w:rightChars="-129" w:right="-284"/>
        <w:contextualSpacing w:val="0"/>
        <w:rPr>
          <w:rFonts w:ascii="Verdana" w:eastAsia="Calibri" w:hAnsi="Verdana" w:cstheme="minorHAnsi"/>
          <w:vanish/>
          <w:sz w:val="18"/>
          <w:szCs w:val="18"/>
        </w:rPr>
      </w:pPr>
    </w:p>
    <w:p w14:paraId="1F3585C9" w14:textId="77777777" w:rsidR="00E51D4D" w:rsidRPr="00E51D4D" w:rsidRDefault="00E51D4D" w:rsidP="00E51D4D">
      <w:pPr>
        <w:pStyle w:val="Akapitzlist"/>
        <w:numPr>
          <w:ilvl w:val="2"/>
          <w:numId w:val="76"/>
        </w:numPr>
        <w:spacing w:before="120" w:after="120" w:line="240" w:lineRule="auto"/>
        <w:ind w:rightChars="-129" w:right="-284"/>
        <w:contextualSpacing w:val="0"/>
        <w:rPr>
          <w:rFonts w:ascii="Verdana" w:eastAsia="Calibri" w:hAnsi="Verdana" w:cstheme="minorHAnsi"/>
          <w:vanish/>
          <w:sz w:val="18"/>
          <w:szCs w:val="18"/>
        </w:rPr>
      </w:pPr>
    </w:p>
    <w:p w14:paraId="6ABAFC79" w14:textId="73911091" w:rsidR="00407A74" w:rsidRPr="002B2BBE" w:rsidRDefault="00407A74" w:rsidP="00E51D4D">
      <w:pPr>
        <w:pStyle w:val="Tekstpodstawowy"/>
        <w:numPr>
          <w:ilvl w:val="3"/>
          <w:numId w:val="76"/>
        </w:numPr>
        <w:spacing w:before="120" w:line="240" w:lineRule="auto"/>
        <w:ind w:rightChars="-129" w:right="-28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p>
    <w:p w14:paraId="428EB68F" w14:textId="74169201" w:rsidR="002B2BBE" w:rsidRPr="002B2BBE" w:rsidRDefault="002B2BBE" w:rsidP="002B2BBE">
      <w:pPr>
        <w:pStyle w:val="Tekstpodstawowy"/>
        <w:spacing w:before="120" w:line="240" w:lineRule="auto"/>
        <w:ind w:left="1134" w:rightChars="-129" w:right="-284"/>
        <w:rPr>
          <w:rFonts w:ascii="Verdana" w:hAnsi="Verdana" w:cstheme="minorHAnsi"/>
          <w:b/>
          <w:bCs/>
          <w:sz w:val="18"/>
          <w:szCs w:val="18"/>
        </w:rPr>
      </w:pPr>
      <w:r w:rsidRPr="002B2BBE">
        <w:rPr>
          <w:rFonts w:ascii="Verdana" w:eastAsia="Calibri" w:hAnsi="Verdana" w:cstheme="minorHAnsi"/>
          <w:b/>
          <w:bCs/>
          <w:sz w:val="18"/>
          <w:szCs w:val="18"/>
        </w:rPr>
        <w:t>Nie dotyczy.</w:t>
      </w:r>
    </w:p>
    <w:p w14:paraId="4701C489" w14:textId="30B9214F" w:rsidR="00407A74" w:rsidRPr="009C432C"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w:t>
      </w:r>
      <w:r w:rsidRPr="009C432C">
        <w:rPr>
          <w:rFonts w:ascii="Verdana" w:eastAsia="Calibri" w:hAnsi="Verdana" w:cstheme="minorHAnsi"/>
          <w:sz w:val="18"/>
          <w:szCs w:val="18"/>
        </w:rPr>
        <w:t xml:space="preserve">pkt </w:t>
      </w:r>
      <w:r w:rsidR="00122B27" w:rsidRPr="009C432C">
        <w:rPr>
          <w:rFonts w:ascii="Verdana" w:eastAsia="Calibri" w:hAnsi="Verdana" w:cstheme="minorHAnsi"/>
          <w:sz w:val="18"/>
          <w:szCs w:val="18"/>
        </w:rPr>
        <w:t>14</w:t>
      </w:r>
      <w:r w:rsidR="0097580E" w:rsidRPr="009C432C">
        <w:rPr>
          <w:rFonts w:ascii="Verdana" w:eastAsia="Calibri" w:hAnsi="Verdana" w:cstheme="minorHAnsi"/>
          <w:sz w:val="18"/>
          <w:szCs w:val="18"/>
        </w:rPr>
        <w:t>.</w:t>
      </w:r>
      <w:r w:rsidR="00122B27" w:rsidRPr="009C432C">
        <w:rPr>
          <w:rFonts w:ascii="Verdana" w:eastAsia="Calibri" w:hAnsi="Verdana" w:cstheme="minorHAnsi"/>
          <w:sz w:val="18"/>
          <w:szCs w:val="18"/>
        </w:rPr>
        <w:t>3</w:t>
      </w:r>
      <w:r w:rsidR="0097580E" w:rsidRPr="009C432C">
        <w:rPr>
          <w:rFonts w:ascii="Verdana" w:eastAsia="Calibri" w:hAnsi="Verdana" w:cstheme="minorHAnsi"/>
          <w:sz w:val="18"/>
          <w:szCs w:val="18"/>
        </w:rPr>
        <w:t>.2</w:t>
      </w:r>
      <w:r w:rsidRPr="009C432C">
        <w:rPr>
          <w:rFonts w:ascii="Verdana" w:eastAsia="Calibri" w:hAnsi="Verdana" w:cstheme="minorHAnsi"/>
          <w:sz w:val="18"/>
          <w:szCs w:val="18"/>
        </w:rPr>
        <w:t>.:</w:t>
      </w:r>
    </w:p>
    <w:p w14:paraId="72BBCD0F" w14:textId="67B4F1B1" w:rsidR="002B2BBE" w:rsidRPr="009C432C" w:rsidRDefault="002B2BBE" w:rsidP="002B2BBE">
      <w:pPr>
        <w:pStyle w:val="Tekstpodstawowy"/>
        <w:spacing w:before="120" w:line="240" w:lineRule="auto"/>
        <w:ind w:left="1133" w:rightChars="-129" w:right="-284"/>
        <w:rPr>
          <w:rFonts w:ascii="Verdana" w:hAnsi="Verdana" w:cstheme="minorHAnsi"/>
          <w:b/>
          <w:bCs/>
          <w:sz w:val="18"/>
          <w:szCs w:val="18"/>
        </w:rPr>
      </w:pPr>
      <w:r w:rsidRPr="009C432C">
        <w:rPr>
          <w:rFonts w:ascii="Verdana" w:eastAsia="Calibri" w:hAnsi="Verdana" w:cstheme="minorHAnsi"/>
          <w:b/>
          <w:bCs/>
          <w:sz w:val="18"/>
          <w:szCs w:val="18"/>
        </w:rPr>
        <w:t>Nie dotyczy.</w:t>
      </w:r>
    </w:p>
    <w:p w14:paraId="117D9856" w14:textId="493FA213" w:rsidR="00407A74" w:rsidRPr="006B0420"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p>
    <w:p w14:paraId="2E0FA0C7" w14:textId="6536731D" w:rsidR="001017B3" w:rsidRDefault="001017B3" w:rsidP="006A30E7">
      <w:pPr>
        <w:pStyle w:val="Default"/>
        <w:numPr>
          <w:ilvl w:val="0"/>
          <w:numId w:val="62"/>
        </w:numPr>
        <w:spacing w:after="42"/>
        <w:ind w:left="1418" w:right="1" w:hanging="284"/>
        <w:jc w:val="both"/>
        <w:rPr>
          <w:rFonts w:ascii="Verdana" w:hAnsi="Verdana" w:cstheme="minorHAnsi"/>
          <w:sz w:val="18"/>
          <w:szCs w:val="18"/>
        </w:rPr>
      </w:pPr>
      <w:r w:rsidRPr="00050513">
        <w:rPr>
          <w:rFonts w:ascii="Verdana" w:hAnsi="Verdana" w:cstheme="minorHAnsi"/>
          <w:sz w:val="18"/>
          <w:szCs w:val="18"/>
        </w:rPr>
        <w:t xml:space="preserve">wykaz usług wykonanych w okresie ostatnich </w:t>
      </w:r>
      <w:r w:rsidR="00050513" w:rsidRPr="00050513">
        <w:rPr>
          <w:rFonts w:ascii="Verdana" w:hAnsi="Verdana" w:cstheme="minorHAnsi"/>
          <w:sz w:val="18"/>
          <w:szCs w:val="18"/>
        </w:rPr>
        <w:t>4</w:t>
      </w:r>
      <w:r w:rsidRPr="00050513">
        <w:rPr>
          <w:rFonts w:ascii="Verdana" w:hAnsi="Verdana" w:cstheme="minorHAnsi"/>
          <w:sz w:val="18"/>
          <w:szCs w:val="18"/>
        </w:rPr>
        <w:t xml:space="preserve"> lat przed upływem terminu składania Ofert, a jeżeli okres prowadzenia działalności jest krótszy – w tym okresie</w:t>
      </w:r>
      <w:r w:rsidR="000F3AAE" w:rsidRPr="00050513">
        <w:rPr>
          <w:rFonts w:ascii="Verdana" w:hAnsi="Verdana" w:cstheme="minorHAnsi"/>
          <w:sz w:val="18"/>
          <w:szCs w:val="18"/>
        </w:rPr>
        <w:t>, wraz z podaniem ich rodzaju</w:t>
      </w:r>
      <w:r w:rsidRPr="00050513">
        <w:rPr>
          <w:rFonts w:ascii="Verdana" w:hAnsi="Verdana" w:cstheme="minorHAnsi"/>
          <w:sz w:val="18"/>
          <w:szCs w:val="18"/>
        </w:rPr>
        <w:t xml:space="preserve">, daty i miejsca wykonania oraz dokumentów potwierdzających należyte ich wykonanie, </w:t>
      </w:r>
    </w:p>
    <w:p w14:paraId="44CCB865" w14:textId="1432D50E" w:rsidR="00582077" w:rsidRPr="00050513" w:rsidRDefault="00582077" w:rsidP="006A30E7">
      <w:pPr>
        <w:pStyle w:val="Default"/>
        <w:numPr>
          <w:ilvl w:val="0"/>
          <w:numId w:val="62"/>
        </w:numPr>
        <w:spacing w:after="42"/>
        <w:ind w:left="1418" w:right="1" w:hanging="284"/>
        <w:jc w:val="both"/>
        <w:rPr>
          <w:rFonts w:ascii="Verdana" w:hAnsi="Verdana" w:cstheme="minorHAnsi"/>
          <w:sz w:val="18"/>
          <w:szCs w:val="18"/>
        </w:rPr>
      </w:pPr>
      <w:r w:rsidRPr="00582077">
        <w:rPr>
          <w:rFonts w:ascii="Verdana" w:hAnsi="Verdana" w:cstheme="minorHAnsi"/>
          <w:sz w:val="18"/>
          <w:szCs w:val="18"/>
        </w:rPr>
        <w:t xml:space="preserve">oświadczenia Wykonawcy o dysponowaniu osobami, które zostaną skierowane do realizacji Zamówienia publicznego, w szczególności odpowiedzialnych za świadczenie usług, kontrolę jakości lub kierowanie robotami budowlanymi. </w:t>
      </w:r>
      <w:r w:rsidR="00C8402E">
        <w:rPr>
          <w:rFonts w:ascii="Verdana" w:hAnsi="Verdana" w:cstheme="minorHAnsi"/>
          <w:sz w:val="18"/>
          <w:szCs w:val="18"/>
        </w:rPr>
        <w:t>Stosowne o</w:t>
      </w:r>
      <w:r w:rsidRPr="00582077">
        <w:rPr>
          <w:rFonts w:ascii="Verdana" w:hAnsi="Verdana" w:cstheme="minorHAnsi"/>
          <w:sz w:val="18"/>
          <w:szCs w:val="18"/>
        </w:rPr>
        <w:t>świadczeni</w:t>
      </w:r>
      <w:r w:rsidR="00C8402E">
        <w:rPr>
          <w:rFonts w:ascii="Verdana" w:hAnsi="Verdana" w:cstheme="minorHAnsi"/>
          <w:sz w:val="18"/>
          <w:szCs w:val="18"/>
        </w:rPr>
        <w:t>e w treści Formularza Oferty</w:t>
      </w:r>
      <w:r w:rsidRPr="00582077">
        <w:rPr>
          <w:rFonts w:ascii="Verdana" w:hAnsi="Verdana" w:cstheme="minorHAnsi"/>
          <w:sz w:val="18"/>
          <w:szCs w:val="18"/>
        </w:rPr>
        <w:t>.</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30918D17" w:rsidR="002D280D" w:rsidRPr="00AB345E" w:rsidRDefault="00AB345E"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rPr>
      </w:pPr>
      <w:bookmarkStart w:id="156" w:name="_Toc360717307"/>
      <w:bookmarkStart w:id="157" w:name="_Toc462325348"/>
      <w:bookmarkStart w:id="158" w:name="_Toc40987391"/>
      <w:bookmarkStart w:id="159" w:name="_Toc122344780"/>
      <w:bookmarkStart w:id="160" w:name="_Toc40987401"/>
      <w:proofErr w:type="spellStart"/>
      <w:r w:rsidRPr="00AB345E">
        <w:rPr>
          <w:rFonts w:ascii="Verdana" w:hAnsi="Verdana" w:cstheme="minorHAnsi"/>
          <w:b w:val="0"/>
          <w:caps w:val="0"/>
          <w:sz w:val="18"/>
          <w:szCs w:val="18"/>
        </w:rPr>
        <w:lastRenderedPageBreak/>
        <w:t>Nie</w:t>
      </w:r>
      <w:proofErr w:type="spellEnd"/>
      <w:r w:rsidRPr="00AB345E">
        <w:rPr>
          <w:rFonts w:ascii="Verdana" w:hAnsi="Verdana" w:cstheme="minorHAnsi"/>
          <w:b w:val="0"/>
          <w:caps w:val="0"/>
          <w:sz w:val="18"/>
          <w:szCs w:val="18"/>
        </w:rPr>
        <w:t xml:space="preserve"> </w:t>
      </w:r>
      <w:proofErr w:type="spellStart"/>
      <w:r w:rsidRPr="00AB345E">
        <w:rPr>
          <w:rFonts w:ascii="Verdana" w:hAnsi="Verdana" w:cstheme="minorHAnsi"/>
          <w:b w:val="0"/>
          <w:caps w:val="0"/>
          <w:sz w:val="18"/>
          <w:szCs w:val="18"/>
        </w:rPr>
        <w:t>dotyczy</w:t>
      </w:r>
      <w:proofErr w:type="spellEnd"/>
      <w:r w:rsidRPr="00AB345E">
        <w:rPr>
          <w:rFonts w:ascii="Verdana" w:hAnsi="Verdana" w:cstheme="minorHAnsi"/>
          <w:b w:val="0"/>
          <w:caps w:val="0"/>
          <w:sz w:val="18"/>
          <w:szCs w:val="18"/>
        </w:rPr>
        <w:t>.</w:t>
      </w:r>
      <w:bookmarkEnd w:id="156"/>
      <w:bookmarkEnd w:id="157"/>
      <w:bookmarkEnd w:id="158"/>
      <w:bookmarkEnd w:id="159"/>
    </w:p>
    <w:bookmarkEnd w:id="160"/>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1"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1"/>
    </w:p>
    <w:p w14:paraId="75A54F6D" w14:textId="77777777" w:rsidR="008B075B" w:rsidRPr="00167C09"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167C09"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rPr>
      </w:pPr>
    </w:p>
    <w:p w14:paraId="4B420487" w14:textId="7E2672BF" w:rsidR="009305E7" w:rsidRPr="00167C09" w:rsidRDefault="009305E7" w:rsidP="0094067E">
      <w:pPr>
        <w:pStyle w:val="Tekstpodstawowy"/>
        <w:numPr>
          <w:ilvl w:val="1"/>
          <w:numId w:val="50"/>
        </w:numPr>
        <w:shd w:val="clear" w:color="auto" w:fill="FFFFFF"/>
        <w:spacing w:before="120" w:line="240" w:lineRule="auto"/>
        <w:ind w:left="1134" w:right="1" w:hanging="1135"/>
        <w:rPr>
          <w:rFonts w:ascii="Verdana" w:hAnsi="Verdana" w:cstheme="minorHAnsi"/>
          <w:b/>
          <w:sz w:val="18"/>
          <w:szCs w:val="18"/>
          <w:u w:val="single"/>
        </w:rPr>
      </w:pPr>
      <w:r w:rsidRPr="00167C09">
        <w:rPr>
          <w:rFonts w:ascii="Verdana" w:eastAsia="Calibri" w:hAnsi="Verdana" w:cstheme="minorHAnsi"/>
          <w:sz w:val="18"/>
          <w:szCs w:val="18"/>
        </w:rPr>
        <w:t xml:space="preserve">Zamawiający </w:t>
      </w:r>
      <w:r w:rsidRPr="00167C09">
        <w:rPr>
          <w:rFonts w:ascii="Verdana" w:eastAsia="Calibri" w:hAnsi="Verdana" w:cstheme="minorHAnsi"/>
          <w:b/>
          <w:sz w:val="18"/>
          <w:szCs w:val="18"/>
        </w:rPr>
        <w:t>odstępuje od żądania wadium</w:t>
      </w:r>
      <w:r w:rsidRPr="00167C09">
        <w:rPr>
          <w:rFonts w:ascii="Verdana" w:eastAsia="Calibri" w:hAnsi="Verdana" w:cstheme="minorHAnsi"/>
          <w:sz w:val="18"/>
          <w:szCs w:val="18"/>
        </w:rPr>
        <w:t xml:space="preserve"> w niniejszym Postępowaniu</w:t>
      </w:r>
      <w:r w:rsidR="009D5BC2" w:rsidRPr="00167C09">
        <w:rPr>
          <w:rFonts w:ascii="Verdana" w:eastAsia="Calibri" w:hAnsi="Verdana" w:cstheme="minorHAnsi"/>
          <w:sz w:val="18"/>
          <w:szCs w:val="18"/>
        </w:rPr>
        <w:t xml:space="preserve"> </w:t>
      </w:r>
      <w:r w:rsidR="009D5BC2" w:rsidRPr="00167C09">
        <w:rPr>
          <w:rFonts w:ascii="Verdana" w:hAnsi="Verdana" w:cstheme="minorHAnsi"/>
          <w:sz w:val="18"/>
          <w:szCs w:val="18"/>
          <w:lang w:eastAsia="pl-PL"/>
        </w:rPr>
        <w:t>zakupowym</w:t>
      </w:r>
      <w:r w:rsidR="00167C09" w:rsidRPr="00167C09">
        <w:rPr>
          <w:rFonts w:ascii="Verdana" w:eastAsia="Calibri" w:hAnsi="Verdana" w:cstheme="minorHAnsi"/>
          <w:sz w:val="18"/>
          <w:szCs w:val="18"/>
        </w:rPr>
        <w:t>.</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2"/>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5FE1B627"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w:t>
      </w:r>
      <w:r w:rsidRPr="00F0018A">
        <w:rPr>
          <w:rFonts w:ascii="Verdana" w:eastAsia="Calibri" w:hAnsi="Verdana" w:cstheme="minorHAnsi"/>
          <w:sz w:val="18"/>
          <w:szCs w:val="18"/>
        </w:rPr>
        <w:t xml:space="preserve">okres </w:t>
      </w:r>
      <w:r w:rsidR="00CC5EDC" w:rsidRPr="00F0018A">
        <w:rPr>
          <w:rFonts w:ascii="Verdana" w:eastAsia="Calibri" w:hAnsi="Verdana" w:cstheme="minorHAnsi"/>
          <w:sz w:val="18"/>
          <w:szCs w:val="18"/>
        </w:rPr>
        <w:t>90</w:t>
      </w:r>
      <w:r w:rsidRPr="006B0420">
        <w:rPr>
          <w:rFonts w:ascii="Verdana" w:eastAsia="Calibri" w:hAnsi="Verdana" w:cstheme="minorHAnsi"/>
          <w:sz w:val="18"/>
          <w:szCs w:val="18"/>
        </w:rPr>
        <w:t xml:space="preserve"> dni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3"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3"/>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4" w:name="_Toc122344791"/>
      <w:bookmarkEnd w:id="164"/>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65" w:name="_Toc122344792"/>
      <w:bookmarkEnd w:id="165"/>
    </w:p>
    <w:p w14:paraId="1F519933" w14:textId="4FEFD6E4" w:rsidR="00E6650A" w:rsidRPr="006B0420"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rPr>
      </w:pPr>
      <w:bookmarkStart w:id="166"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proofErr w:type="spellStart"/>
      <w:r w:rsidRPr="006B0420">
        <w:rPr>
          <w:rFonts w:ascii="Verdana" w:hAnsi="Verdana" w:cstheme="minorHAnsi"/>
          <w:b w:val="0"/>
          <w:sz w:val="18"/>
          <w:szCs w:val="18"/>
        </w:rPr>
        <w:t>Zamawiający</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zobowiązuje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się</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niezwłocznie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udzielić</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wyjaśnień</w:t>
      </w:r>
      <w:proofErr w:type="spellEnd"/>
      <w:r w:rsidRPr="006B0420">
        <w:rPr>
          <w:rFonts w:ascii="Verdana" w:hAnsi="Verdana" w:cstheme="minorHAnsi"/>
          <w:b w:val="0"/>
          <w:sz w:val="18"/>
          <w:szCs w:val="18"/>
        </w:rPr>
        <w:t xml:space="preserve">, </w:t>
      </w:r>
      <w:r w:rsidRPr="006B0420">
        <w:rPr>
          <w:rFonts w:ascii="Verdana" w:eastAsia="Calibri" w:hAnsi="Verdana" w:cstheme="minorHAnsi"/>
          <w:b w:val="0"/>
          <w:sz w:val="18"/>
          <w:szCs w:val="18"/>
        </w:rPr>
        <w:t xml:space="preserve">za </w:t>
      </w:r>
      <w:proofErr w:type="spellStart"/>
      <w:r w:rsidRPr="006B0420">
        <w:rPr>
          <w:rFonts w:ascii="Verdana" w:eastAsia="Calibri" w:hAnsi="Verdana" w:cstheme="minorHAnsi"/>
          <w:b w:val="0"/>
          <w:sz w:val="18"/>
          <w:szCs w:val="18"/>
        </w:rPr>
        <w:t>pośrednictwem</w:t>
      </w:r>
      <w:proofErr w:type="spellEnd"/>
      <w:r w:rsidRPr="006B0420">
        <w:rPr>
          <w:rFonts w:ascii="Verdana" w:eastAsia="Calibri" w:hAnsi="Verdana" w:cstheme="minorHAnsi"/>
          <w:b w:val="0"/>
          <w:sz w:val="18"/>
          <w:szCs w:val="18"/>
        </w:rPr>
        <w:t xml:space="preserve"> </w:t>
      </w:r>
      <w:proofErr w:type="spellStart"/>
      <w:r w:rsidRPr="006B0420">
        <w:rPr>
          <w:rFonts w:ascii="Verdana" w:hAnsi="Verdana" w:cstheme="minorHAnsi"/>
          <w:b w:val="0"/>
          <w:sz w:val="18"/>
          <w:szCs w:val="18"/>
          <w:lang w:eastAsia="pl-PL"/>
        </w:rPr>
        <w:t>Systemu</w:t>
      </w:r>
      <w:proofErr w:type="spellEnd"/>
      <w:r w:rsidRPr="006B0420">
        <w:rPr>
          <w:rFonts w:ascii="Verdana" w:hAnsi="Verdana" w:cstheme="minorHAnsi"/>
          <w:b w:val="0"/>
          <w:sz w:val="18"/>
          <w:szCs w:val="18"/>
          <w:lang w:eastAsia="pl-PL"/>
        </w:rPr>
        <w:t xml:space="preserve"> </w:t>
      </w:r>
      <w:proofErr w:type="spellStart"/>
      <w:r w:rsidRPr="006B0420">
        <w:rPr>
          <w:rFonts w:ascii="Verdana" w:hAnsi="Verdana" w:cstheme="minorHAnsi"/>
          <w:b w:val="0"/>
          <w:sz w:val="18"/>
          <w:szCs w:val="18"/>
          <w:lang w:eastAsia="pl-PL"/>
        </w:rPr>
        <w:t>Zakupowego</w:t>
      </w:r>
      <w:proofErr w:type="spellEnd"/>
      <w:r w:rsidRPr="006B0420">
        <w:rPr>
          <w:rFonts w:ascii="Verdana" w:hAnsi="Verdana" w:cstheme="minorHAnsi"/>
          <w:b w:val="0"/>
          <w:sz w:val="18"/>
          <w:szCs w:val="18"/>
          <w:lang w:eastAsia="pl-PL"/>
        </w:rPr>
        <w:t xml:space="preserve"> GK PGE,</w:t>
      </w:r>
      <w:r w:rsidRPr="006B0420">
        <w:rPr>
          <w:rFonts w:ascii="Verdana" w:hAnsi="Verdana" w:cstheme="minorHAnsi"/>
          <w:b w:val="0"/>
          <w:sz w:val="18"/>
          <w:szCs w:val="18"/>
        </w:rPr>
        <w:t xml:space="preserve"> pod </w:t>
      </w:r>
      <w:proofErr w:type="spellStart"/>
      <w:r w:rsidRPr="006B0420">
        <w:rPr>
          <w:rFonts w:ascii="Verdana" w:hAnsi="Verdana" w:cstheme="minorHAnsi"/>
          <w:b w:val="0"/>
          <w:sz w:val="18"/>
          <w:szCs w:val="18"/>
        </w:rPr>
        <w:t>warunkiem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że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wniosek</w:t>
      </w:r>
      <w:proofErr w:type="spellEnd"/>
      <w:r w:rsidRPr="006B0420">
        <w:rPr>
          <w:rFonts w:ascii="Verdana" w:hAnsi="Verdana" w:cstheme="minorHAnsi"/>
          <w:b w:val="0"/>
          <w:sz w:val="18"/>
          <w:szCs w:val="18"/>
        </w:rPr>
        <w:t xml:space="preserve"> o </w:t>
      </w:r>
      <w:proofErr w:type="spellStart"/>
      <w:r w:rsidRPr="006B0420">
        <w:rPr>
          <w:rFonts w:ascii="Verdana" w:hAnsi="Verdana" w:cstheme="minorHAnsi"/>
          <w:b w:val="0"/>
          <w:sz w:val="18"/>
          <w:szCs w:val="18"/>
        </w:rPr>
        <w:t>wyjaśnienie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wpłynie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później</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niż</w:t>
      </w:r>
      <w:proofErr w:type="spellEnd"/>
      <w:r w:rsidRPr="006B0420">
        <w:rPr>
          <w:rFonts w:ascii="Verdana" w:hAnsi="Verdana" w:cstheme="minorHAnsi"/>
          <w:b w:val="0"/>
          <w:sz w:val="18"/>
          <w:szCs w:val="18"/>
        </w:rPr>
        <w:t xml:space="preserve"> 3 </w:t>
      </w:r>
      <w:proofErr w:type="spellStart"/>
      <w:r w:rsidRPr="006B0420">
        <w:rPr>
          <w:rFonts w:ascii="Verdana" w:hAnsi="Verdana" w:cstheme="minorHAnsi"/>
          <w:b w:val="0"/>
          <w:sz w:val="18"/>
          <w:szCs w:val="18"/>
        </w:rPr>
        <w:t>dni</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robocze</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przed</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upływem</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terminu</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składania</w:t>
      </w:r>
      <w:proofErr w:type="spellEnd"/>
      <w:r w:rsidRPr="006B0420">
        <w:rPr>
          <w:rFonts w:ascii="Verdana" w:hAnsi="Verdana" w:cstheme="minorHAnsi"/>
          <w:b w:val="0"/>
          <w:sz w:val="18"/>
          <w:szCs w:val="18"/>
        </w:rPr>
        <w:t xml:space="preserve"> </w:t>
      </w:r>
      <w:proofErr w:type="spellStart"/>
      <w:r w:rsidRPr="006B0420">
        <w:rPr>
          <w:rFonts w:ascii="Verdana" w:hAnsi="Verdana" w:cstheme="minorHAnsi"/>
          <w:b w:val="0"/>
          <w:sz w:val="18"/>
          <w:szCs w:val="18"/>
        </w:rPr>
        <w:t>ofert</w:t>
      </w:r>
      <w:proofErr w:type="spellEnd"/>
      <w:r w:rsidRPr="006B0420">
        <w:rPr>
          <w:rFonts w:ascii="Verdana" w:hAnsi="Verdana" w:cstheme="minorHAnsi"/>
          <w:b w:val="0"/>
          <w:sz w:val="18"/>
          <w:szCs w:val="18"/>
        </w:rPr>
        <w:t>.</w:t>
      </w:r>
      <w:r w:rsidRPr="006B0420">
        <w:rPr>
          <w:rFonts w:ascii="Verdana" w:hAnsi="Verdana" w:cstheme="minorHAnsi"/>
          <w:sz w:val="18"/>
          <w:szCs w:val="18"/>
        </w:rPr>
        <w:t xml:space="preserve"> </w:t>
      </w:r>
      <w:r w:rsidRPr="006B0420">
        <w:rPr>
          <w:rFonts w:ascii="Verdana" w:hAnsi="Verdana" w:cstheme="minorHAnsi"/>
          <w:sz w:val="18"/>
          <w:szCs w:val="18"/>
          <w:u w:val="single"/>
        </w:rPr>
        <w:t xml:space="preserve">W </w:t>
      </w:r>
      <w:proofErr w:type="spellStart"/>
      <w:r w:rsidRPr="006B0420">
        <w:rPr>
          <w:rFonts w:ascii="Verdana" w:hAnsi="Verdana" w:cstheme="minorHAnsi"/>
          <w:sz w:val="18"/>
          <w:szCs w:val="18"/>
          <w:u w:val="single"/>
        </w:rPr>
        <w:t>celu</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przekazania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wniosku</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do </w:t>
      </w:r>
      <w:proofErr w:type="spellStart"/>
      <w:r w:rsidRPr="006B0420">
        <w:rPr>
          <w:rFonts w:ascii="Verdana" w:hAnsi="Verdana" w:cstheme="minorHAnsi"/>
          <w:sz w:val="18"/>
          <w:szCs w:val="18"/>
          <w:u w:val="single"/>
        </w:rPr>
        <w:t>Zamawiającego</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należy</w:t>
      </w:r>
      <w:proofErr w:type="spellEnd"/>
      <w:r w:rsidRPr="006B0420">
        <w:rPr>
          <w:rFonts w:ascii="Verdana" w:hAnsi="Verdana" w:cstheme="minorHAnsi"/>
          <w:sz w:val="18"/>
          <w:szCs w:val="18"/>
          <w:u w:val="single"/>
        </w:rPr>
        <w:t xml:space="preserve"> w </w:t>
      </w:r>
      <w:proofErr w:type="spellStart"/>
      <w:r w:rsidRPr="006B0420">
        <w:rPr>
          <w:rFonts w:ascii="Verdana" w:hAnsi="Verdana" w:cstheme="minorHAnsi"/>
          <w:sz w:val="18"/>
          <w:szCs w:val="18"/>
          <w:u w:val="single"/>
        </w:rPr>
        <w:t>zakładce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Pytania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odpowiedzi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wypełnić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obowiązkowe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pola</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i</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wniosek</w:t>
      </w:r>
      <w:proofErr w:type="spellEnd"/>
      <w:r w:rsidRPr="006B0420">
        <w:rPr>
          <w:rFonts w:ascii="Verdana" w:hAnsi="Verdana" w:cstheme="minorHAnsi"/>
          <w:sz w:val="18"/>
          <w:szCs w:val="18"/>
          <w:u w:val="single"/>
        </w:rPr>
        <w:t>/</w:t>
      </w:r>
      <w:proofErr w:type="spellStart"/>
      <w:r w:rsidRPr="006B0420">
        <w:rPr>
          <w:rFonts w:ascii="Verdana" w:hAnsi="Verdana" w:cstheme="minorHAnsi"/>
          <w:sz w:val="18"/>
          <w:szCs w:val="18"/>
          <w:u w:val="single"/>
        </w:rPr>
        <w:t>pytanie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Zapisz</w:t>
      </w:r>
      <w:proofErr w:type="spellEnd"/>
      <w:r w:rsidRPr="006B0420">
        <w:rPr>
          <w:rFonts w:ascii="Verdana" w:hAnsi="Verdana" w:cstheme="minorHAnsi"/>
          <w:sz w:val="18"/>
          <w:szCs w:val="18"/>
          <w:u w:val="single"/>
        </w:rPr>
        <w:t xml:space="preserve">”) a </w:t>
      </w:r>
      <w:proofErr w:type="spellStart"/>
      <w:r w:rsidRPr="006B0420">
        <w:rPr>
          <w:rFonts w:ascii="Verdana" w:hAnsi="Verdana" w:cstheme="minorHAnsi"/>
          <w:sz w:val="18"/>
          <w:szCs w:val="18"/>
          <w:u w:val="single"/>
        </w:rPr>
        <w:t>następnie</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wysłać</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przycisk</w:t>
      </w:r>
      <w:proofErr w:type="spellEnd"/>
      <w:r w:rsidRPr="006B0420">
        <w:rPr>
          <w:rFonts w:ascii="Verdana" w:hAnsi="Verdana" w:cstheme="minorHAnsi"/>
          <w:sz w:val="18"/>
          <w:szCs w:val="18"/>
          <w:u w:val="single"/>
        </w:rPr>
        <w:t xml:space="preserve"> „</w:t>
      </w:r>
      <w:proofErr w:type="spellStart"/>
      <w:r w:rsidRPr="006B0420">
        <w:rPr>
          <w:rFonts w:ascii="Verdana" w:hAnsi="Verdana" w:cstheme="minorHAnsi"/>
          <w:sz w:val="18"/>
          <w:szCs w:val="18"/>
          <w:u w:val="single"/>
        </w:rPr>
        <w:t>Wyślij</w:t>
      </w:r>
      <w:proofErr w:type="spellEnd"/>
      <w:r w:rsidRPr="006B0420">
        <w:rPr>
          <w:rFonts w:ascii="Verdana" w:hAnsi="Verdana" w:cstheme="minorHAnsi"/>
          <w:sz w:val="18"/>
          <w:szCs w:val="18"/>
          <w:u w:val="single"/>
        </w:rPr>
        <w:t>”).</w:t>
      </w:r>
      <w:bookmarkEnd w:id="166"/>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67" w:name="_Toc354752433"/>
      <w:bookmarkStart w:id="168" w:name="_Toc516566372"/>
      <w:bookmarkStart w:id="169" w:name="_Toc516581642"/>
      <w:bookmarkStart w:id="170" w:name="_Toc516734827"/>
      <w:bookmarkStart w:id="171" w:name="_Toc516738857"/>
      <w:bookmarkStart w:id="172"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7"/>
      <w:bookmarkEnd w:id="168"/>
      <w:bookmarkEnd w:id="169"/>
      <w:bookmarkEnd w:id="170"/>
      <w:bookmarkEnd w:id="171"/>
      <w:bookmarkEnd w:id="172"/>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3" w:name="_Toc137824138"/>
      <w:bookmarkStart w:id="174" w:name="_Toc154823354"/>
      <w:bookmarkStart w:id="175" w:name="_Toc165273920"/>
      <w:bookmarkStart w:id="176" w:name="_Toc165274189"/>
      <w:bookmarkStart w:id="177" w:name="_Toc243294549"/>
      <w:bookmarkStart w:id="178" w:name="_Toc489350398"/>
      <w:bookmarkStart w:id="179" w:name="_Toc515896290"/>
      <w:bookmarkStart w:id="180"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3"/>
      <w:bookmarkEnd w:id="174"/>
      <w:bookmarkEnd w:id="175"/>
      <w:bookmarkEnd w:id="176"/>
      <w:bookmarkEnd w:id="177"/>
      <w:bookmarkEnd w:id="178"/>
      <w:bookmarkEnd w:id="179"/>
      <w:bookmarkEnd w:id="180"/>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 xml:space="preserve">lub w postaci elektronicznej </w:t>
      </w:r>
      <w:r w:rsidR="00D94CBF" w:rsidRPr="006B0420">
        <w:rPr>
          <w:rFonts w:ascii="Verdana" w:eastAsia="Calibri" w:hAnsi="Verdana" w:cstheme="minorHAnsi"/>
          <w:sz w:val="18"/>
          <w:szCs w:val="18"/>
        </w:rPr>
        <w:lastRenderedPageBreak/>
        <w:t>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1FCECD66"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17EAE755" w:rsidR="007A51D2" w:rsidRPr="006B0420" w:rsidRDefault="00970647"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w:t>
      </w:r>
      <w:r w:rsidRPr="00970647">
        <w:rPr>
          <w:rFonts w:ascii="Verdana" w:eastAsia="Calibri" w:hAnsi="Verdana" w:cstheme="minorHAnsi"/>
          <w:sz w:val="18"/>
          <w:szCs w:val="18"/>
          <w:lang w:eastAsia="pl-PL"/>
        </w:rPr>
        <w:t>dotyczy</w:t>
      </w:r>
      <w:r w:rsidR="00476AE2" w:rsidRPr="00970647">
        <w:rPr>
          <w:rFonts w:ascii="Verdana" w:eastAsia="Calibri" w:hAnsi="Verdana" w:cstheme="minorHAnsi"/>
          <w:sz w:val="18"/>
          <w:szCs w:val="18"/>
          <w:lang w:eastAsia="pl-PL"/>
        </w:rPr>
        <w:t>;</w:t>
      </w:r>
    </w:p>
    <w:p w14:paraId="4E5AE456" w14:textId="74EF0E32" w:rsidR="00DC1851" w:rsidRPr="006F67B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F67B0">
        <w:rPr>
          <w:rFonts w:ascii="Verdana" w:eastAsia="Calibri" w:hAnsi="Verdana" w:cstheme="minorHAnsi"/>
          <w:sz w:val="18"/>
          <w:szCs w:val="18"/>
          <w:lang w:eastAsia="pl-PL"/>
        </w:rPr>
        <w:t>Dokumenty wskazane w pkt. 1</w:t>
      </w:r>
      <w:r w:rsidR="008F78C3" w:rsidRPr="006F67B0">
        <w:rPr>
          <w:rFonts w:ascii="Verdana" w:eastAsia="Calibri" w:hAnsi="Verdana" w:cstheme="minorHAnsi"/>
          <w:sz w:val="18"/>
          <w:szCs w:val="18"/>
          <w:lang w:eastAsia="pl-PL"/>
        </w:rPr>
        <w:t>6</w:t>
      </w:r>
      <w:r w:rsidRPr="006F67B0">
        <w:rPr>
          <w:rFonts w:ascii="Verdana" w:eastAsia="Calibri" w:hAnsi="Verdana" w:cstheme="minorHAnsi"/>
          <w:sz w:val="18"/>
          <w:szCs w:val="18"/>
          <w:lang w:eastAsia="pl-PL"/>
        </w:rPr>
        <w:t>.1., 1</w:t>
      </w:r>
      <w:r w:rsidR="008F78C3" w:rsidRPr="006F67B0">
        <w:rPr>
          <w:rFonts w:ascii="Verdana" w:eastAsia="Calibri" w:hAnsi="Verdana" w:cstheme="minorHAnsi"/>
          <w:sz w:val="18"/>
          <w:szCs w:val="18"/>
          <w:lang w:eastAsia="pl-PL"/>
        </w:rPr>
        <w:t>6</w:t>
      </w:r>
      <w:r w:rsidRPr="006F67B0">
        <w:rPr>
          <w:rFonts w:ascii="Verdana" w:eastAsia="Calibri" w:hAnsi="Verdana" w:cstheme="minorHAnsi"/>
          <w:sz w:val="18"/>
          <w:szCs w:val="18"/>
          <w:lang w:eastAsia="pl-PL"/>
        </w:rPr>
        <w:t>.2. (o ile dotyczy)</w:t>
      </w:r>
      <w:r w:rsidR="00BF5D6B" w:rsidRPr="006F67B0">
        <w:rPr>
          <w:rFonts w:ascii="Verdana" w:eastAsia="Calibri" w:hAnsi="Verdana" w:cstheme="minorHAnsi"/>
          <w:sz w:val="18"/>
          <w:szCs w:val="18"/>
          <w:lang w:eastAsia="pl-PL"/>
        </w:rPr>
        <w:t>.</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1" w:name="_Toc165273921"/>
      <w:bookmarkStart w:id="182" w:name="_Toc165274190"/>
      <w:bookmarkStart w:id="183" w:name="_Toc243294550"/>
      <w:bookmarkStart w:id="184" w:name="_Toc489350399"/>
      <w:bookmarkStart w:id="185" w:name="_Toc515896292"/>
      <w:bookmarkStart w:id="186"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1"/>
      <w:bookmarkEnd w:id="182"/>
      <w:bookmarkEnd w:id="183"/>
      <w:bookmarkEnd w:id="184"/>
      <w:bookmarkEnd w:id="185"/>
      <w:bookmarkEnd w:id="186"/>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342A535C"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t>
      </w:r>
      <w:r w:rsidRPr="00B41023">
        <w:rPr>
          <w:rFonts w:ascii="Verdana" w:eastAsia="Calibri" w:hAnsi="Verdana" w:cstheme="minorHAnsi"/>
          <w:b/>
          <w:bCs/>
          <w:sz w:val="18"/>
          <w:szCs w:val="18"/>
        </w:rPr>
        <w:t xml:space="preserve">w terminie do dnia </w:t>
      </w:r>
      <w:r w:rsidR="00B41023" w:rsidRPr="00B41023">
        <w:rPr>
          <w:rFonts w:ascii="Verdana" w:eastAsia="Calibri" w:hAnsi="Verdana" w:cstheme="minorHAnsi"/>
          <w:b/>
          <w:bCs/>
          <w:sz w:val="18"/>
          <w:szCs w:val="18"/>
        </w:rPr>
        <w:t>16.06.2025 r.</w:t>
      </w:r>
      <w:r w:rsidRPr="00B41023">
        <w:rPr>
          <w:rFonts w:ascii="Verdana" w:eastAsia="Calibri" w:hAnsi="Verdana" w:cstheme="minorHAnsi"/>
          <w:b/>
          <w:bCs/>
          <w:sz w:val="18"/>
          <w:szCs w:val="18"/>
        </w:rPr>
        <w:t xml:space="preserve"> do godziny</w:t>
      </w:r>
      <w:r w:rsidR="00B41023" w:rsidRPr="00B41023">
        <w:rPr>
          <w:rFonts w:ascii="Verdana" w:eastAsia="Calibri" w:hAnsi="Verdana" w:cstheme="minorHAnsi"/>
          <w:b/>
          <w:bCs/>
          <w:sz w:val="18"/>
          <w:szCs w:val="18"/>
        </w:rPr>
        <w:t xml:space="preserve"> 11:00.</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7" w:name="_Toc354752480"/>
      <w:bookmarkStart w:id="188" w:name="_Toc516566408"/>
      <w:bookmarkStart w:id="189" w:name="_Toc516581682"/>
      <w:bookmarkStart w:id="190" w:name="_Toc516734868"/>
      <w:bookmarkStart w:id="191"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7"/>
      <w:bookmarkEnd w:id="188"/>
      <w:bookmarkEnd w:id="189"/>
      <w:bookmarkEnd w:id="190"/>
      <w:bookmarkEnd w:id="191"/>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2"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2"/>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4D86C7E4" w:rsidR="00630DAE" w:rsidRPr="006B0420"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6FCCE724" w:rsidR="00003E6E"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stanowi </w:t>
      </w:r>
      <w:r w:rsidRPr="006F67B0">
        <w:rPr>
          <w:rFonts w:ascii="Verdana" w:eastAsia="Calibri" w:hAnsi="Verdana" w:cstheme="minorHAnsi"/>
          <w:sz w:val="18"/>
          <w:szCs w:val="18"/>
        </w:rPr>
        <w:t xml:space="preserve">Załącznik nr </w:t>
      </w:r>
      <w:r w:rsidR="00250B1A" w:rsidRPr="006F67B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5E48EEB0"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 xml:space="preserve">Wykonawca określi cenę realizacji Przedmiotu zamówienia poprzez wskazanie łącznej ceny netto, podatku VAT oraz ceny brutto </w:t>
      </w:r>
      <w:r w:rsidRPr="006F67B0">
        <w:rPr>
          <w:rFonts w:ascii="Verdana" w:eastAsia="Calibri" w:hAnsi="Verdana" w:cstheme="minorHAnsi"/>
          <w:sz w:val="18"/>
          <w:szCs w:val="18"/>
        </w:rPr>
        <w:t xml:space="preserve">zamówienia. Wyliczenia ceny </w:t>
      </w:r>
      <w:r w:rsidR="00B71EE2" w:rsidRPr="006F67B0">
        <w:rPr>
          <w:rFonts w:ascii="Verdana" w:eastAsia="Calibri" w:hAnsi="Verdana" w:cstheme="minorHAnsi"/>
          <w:sz w:val="18"/>
          <w:szCs w:val="18"/>
        </w:rPr>
        <w:t>netto</w:t>
      </w:r>
      <w:r w:rsidR="00DD64B7" w:rsidRPr="006F67B0">
        <w:rPr>
          <w:rFonts w:ascii="Verdana" w:eastAsia="Calibri" w:hAnsi="Verdana" w:cstheme="minorHAnsi"/>
          <w:sz w:val="18"/>
          <w:szCs w:val="18"/>
        </w:rPr>
        <w:t xml:space="preserve"> </w:t>
      </w:r>
      <w:r w:rsidRPr="006F67B0">
        <w:rPr>
          <w:rFonts w:ascii="Verdana" w:eastAsia="Calibri" w:hAnsi="Verdana" w:cstheme="minorHAnsi"/>
          <w:sz w:val="18"/>
          <w:szCs w:val="18"/>
        </w:rPr>
        <w:t>Oferty należy dokonać zgodnie z</w:t>
      </w:r>
      <w:r w:rsidR="00EB6F5D" w:rsidRPr="006F67B0">
        <w:rPr>
          <w:rFonts w:ascii="Verdana" w:eastAsia="Calibri" w:hAnsi="Verdana" w:cstheme="minorHAnsi"/>
          <w:sz w:val="18"/>
          <w:szCs w:val="18"/>
        </w:rPr>
        <w:t> </w:t>
      </w:r>
      <w:r w:rsidR="00250B1A" w:rsidRPr="006F67B0">
        <w:rPr>
          <w:rFonts w:ascii="Verdana" w:eastAsia="Calibri" w:hAnsi="Verdana" w:cstheme="minorHAnsi"/>
          <w:sz w:val="18"/>
          <w:szCs w:val="18"/>
        </w:rPr>
        <w:t xml:space="preserve">treścią Formularza </w:t>
      </w:r>
      <w:r w:rsidR="00AD36D1" w:rsidRPr="006F67B0">
        <w:rPr>
          <w:rFonts w:ascii="Verdana" w:eastAsia="Calibri" w:hAnsi="Verdana" w:cstheme="minorHAnsi"/>
          <w:sz w:val="18"/>
          <w:szCs w:val="18"/>
        </w:rPr>
        <w:t xml:space="preserve">cenowego stanowiącego Załącznik nr </w:t>
      </w:r>
      <w:r w:rsidR="001B63ED" w:rsidRPr="006F67B0">
        <w:rPr>
          <w:rFonts w:ascii="Verdana" w:eastAsia="Calibri" w:hAnsi="Verdana" w:cstheme="minorHAnsi"/>
          <w:sz w:val="18"/>
          <w:szCs w:val="18"/>
        </w:rPr>
        <w:t>5</w:t>
      </w:r>
      <w:r w:rsidR="00AD36D1" w:rsidRPr="006F67B0">
        <w:rPr>
          <w:rFonts w:ascii="Verdana" w:eastAsia="Calibri" w:hAnsi="Verdana" w:cstheme="minorHAnsi"/>
          <w:sz w:val="18"/>
          <w:szCs w:val="18"/>
        </w:rPr>
        <w:t xml:space="preserve"> do </w:t>
      </w:r>
      <w:r w:rsidR="00904E94" w:rsidRPr="006F67B0">
        <w:rPr>
          <w:rFonts w:ascii="Verdana" w:eastAsia="Calibri" w:hAnsi="Verdana" w:cstheme="minorHAnsi"/>
          <w:sz w:val="18"/>
          <w:szCs w:val="18"/>
        </w:rPr>
        <w:t>SWZ</w:t>
      </w:r>
      <w:r w:rsidR="000077C9" w:rsidRPr="006F67B0">
        <w:rPr>
          <w:rFonts w:ascii="Verdana" w:eastAsia="Calibri" w:hAnsi="Verdana" w:cstheme="minorHAnsi"/>
          <w:sz w:val="18"/>
          <w:szCs w:val="18"/>
        </w:rPr>
        <w:t>.  Cenę</w:t>
      </w:r>
      <w:r w:rsidR="000077C9" w:rsidRPr="006B0420">
        <w:rPr>
          <w:rFonts w:ascii="Verdana" w:eastAsia="Calibri" w:hAnsi="Verdana" w:cstheme="minorHAnsi"/>
          <w:sz w:val="18"/>
          <w:szCs w:val="18"/>
        </w:rPr>
        <w:t xml:space="preserve"> Oferty należy wprowadzić do Formularza Oferty stanowiącego Załącznik nr 3 do </w:t>
      </w:r>
      <w:r w:rsidR="00904E94" w:rsidRPr="006B0420">
        <w:rPr>
          <w:rFonts w:ascii="Verdana" w:eastAsia="Calibri" w:hAnsi="Verdana" w:cstheme="minorHAnsi"/>
          <w:sz w:val="18"/>
          <w:szCs w:val="18"/>
        </w:rPr>
        <w:t>SWZ</w:t>
      </w:r>
      <w:r w:rsidR="000077C9" w:rsidRPr="006B0420">
        <w:rPr>
          <w:rFonts w:ascii="Verdana" w:eastAsia="Calibri" w:hAnsi="Verdana" w:cstheme="minorHAnsi"/>
          <w:sz w:val="18"/>
          <w:szCs w:val="18"/>
        </w:rPr>
        <w:t>, a także wpisać w Systemie Zak</w:t>
      </w:r>
      <w:r w:rsidR="00DA3E99" w:rsidRPr="006B0420">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3" w:name="_Toc137824141"/>
      <w:bookmarkStart w:id="194" w:name="_Toc154823357"/>
      <w:bookmarkStart w:id="195" w:name="_Toc165273923"/>
      <w:bookmarkStart w:id="196" w:name="_Toc165274192"/>
      <w:bookmarkStart w:id="197" w:name="_Toc243294552"/>
      <w:bookmarkStart w:id="198" w:name="_Toc489350401"/>
      <w:bookmarkStart w:id="199" w:name="_Toc515896294"/>
      <w:bookmarkStart w:id="200"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3"/>
      <w:bookmarkEnd w:id="194"/>
      <w:bookmarkEnd w:id="195"/>
      <w:bookmarkEnd w:id="196"/>
      <w:bookmarkEnd w:id="197"/>
      <w:bookmarkEnd w:id="198"/>
      <w:bookmarkEnd w:id="199"/>
      <w:bookmarkEnd w:id="200"/>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7B468C15" w:rsidR="00395A0E" w:rsidRPr="003E67E3"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Spośród Ofert niepodlegających odrzuceniu, Zamawiający wybierze najkorzystniejszą Ofertę</w:t>
      </w:r>
      <w:r w:rsidR="00DE00BF" w:rsidRPr="006B0420">
        <w:rPr>
          <w:rFonts w:ascii="Verdana" w:eastAsia="Calibri" w:hAnsi="Verdana" w:cstheme="minorHAnsi"/>
          <w:sz w:val="18"/>
          <w:szCs w:val="18"/>
          <w:lang w:eastAsia="en-US"/>
        </w:rPr>
        <w:t>,</w:t>
      </w:r>
      <w:r w:rsidRPr="006B0420">
        <w:rPr>
          <w:rFonts w:ascii="Verdana" w:eastAsia="Calibri" w:hAnsi="Verdana" w:cstheme="minorHAnsi"/>
          <w:sz w:val="18"/>
          <w:szCs w:val="18"/>
          <w:lang w:eastAsia="en-US"/>
        </w:rPr>
        <w:t xml:space="preserve"> kierując s</w:t>
      </w:r>
      <w:r w:rsidRPr="003E67E3">
        <w:rPr>
          <w:rFonts w:ascii="Verdana" w:eastAsia="Calibri" w:hAnsi="Verdana" w:cstheme="minorHAnsi"/>
          <w:sz w:val="18"/>
          <w:szCs w:val="18"/>
          <w:lang w:eastAsia="en-US"/>
        </w:rPr>
        <w:t>ię kryterium:</w:t>
      </w:r>
    </w:p>
    <w:p w14:paraId="44B2B645" w14:textId="4F3331C3" w:rsidR="00DF2594" w:rsidRPr="003E67E3" w:rsidRDefault="00DF2594" w:rsidP="00087DD1">
      <w:pPr>
        <w:spacing w:before="120" w:after="120" w:line="276" w:lineRule="auto"/>
        <w:ind w:left="1134" w:right="1"/>
        <w:jc w:val="center"/>
        <w:rPr>
          <w:rFonts w:ascii="Verdana" w:hAnsi="Verdana" w:cstheme="minorHAnsi"/>
          <w:b/>
          <w:sz w:val="18"/>
          <w:szCs w:val="18"/>
        </w:rPr>
      </w:pPr>
      <w:r w:rsidRPr="003E67E3">
        <w:rPr>
          <w:rFonts w:ascii="Verdana" w:hAnsi="Verdana" w:cstheme="minorHAnsi"/>
          <w:b/>
          <w:sz w:val="18"/>
          <w:szCs w:val="18"/>
        </w:rPr>
        <w:t>Kryterium: Cena</w:t>
      </w:r>
      <w:r w:rsidR="00740FAF" w:rsidRPr="003E67E3">
        <w:rPr>
          <w:rFonts w:ascii="Verdana" w:hAnsi="Verdana" w:cstheme="minorHAnsi"/>
          <w:b/>
          <w:sz w:val="18"/>
          <w:szCs w:val="18"/>
        </w:rPr>
        <w:t xml:space="preserve"> netto</w:t>
      </w:r>
      <w:r w:rsidRPr="003E67E3">
        <w:rPr>
          <w:rFonts w:ascii="Verdana" w:hAnsi="Verdana" w:cstheme="minorHAnsi"/>
          <w:b/>
          <w:sz w:val="18"/>
          <w:szCs w:val="18"/>
        </w:rPr>
        <w:t xml:space="preserve">. Waga kryterium - </w:t>
      </w:r>
      <w:r w:rsidR="006F67B0" w:rsidRPr="003E67E3">
        <w:rPr>
          <w:rFonts w:ascii="Verdana" w:hAnsi="Verdana" w:cstheme="minorHAnsi"/>
          <w:b/>
          <w:sz w:val="18"/>
          <w:szCs w:val="18"/>
        </w:rPr>
        <w:t>100</w:t>
      </w:r>
      <w:r w:rsidRPr="003E67E3">
        <w:rPr>
          <w:rFonts w:ascii="Verdana" w:hAnsi="Verdana" w:cstheme="minorHAnsi"/>
          <w:b/>
          <w:bCs/>
          <w:iCs/>
          <w:sz w:val="18"/>
          <w:szCs w:val="18"/>
        </w:rPr>
        <w:t>%:</w:t>
      </w:r>
    </w:p>
    <w:p w14:paraId="1707616A" w14:textId="77777777" w:rsidR="00DF2594" w:rsidRPr="003E67E3" w:rsidRDefault="00DF2594" w:rsidP="00087DD1">
      <w:pPr>
        <w:spacing w:before="120" w:after="120" w:line="276" w:lineRule="auto"/>
        <w:ind w:left="1134" w:right="1"/>
        <w:jc w:val="center"/>
        <w:rPr>
          <w:rFonts w:ascii="Verdana" w:hAnsi="Verdana" w:cstheme="minorHAnsi"/>
          <w:sz w:val="18"/>
          <w:szCs w:val="18"/>
        </w:rPr>
      </w:pPr>
      <w:r w:rsidRPr="003E67E3">
        <w:rPr>
          <w:rFonts w:ascii="Verdana" w:hAnsi="Verdana" w:cstheme="minorHAnsi"/>
          <w:sz w:val="18"/>
          <w:szCs w:val="18"/>
        </w:rPr>
        <w:t>Sposób oceny ofert dla Kryterium Ceny:</w:t>
      </w:r>
    </w:p>
    <w:p w14:paraId="1130EC03" w14:textId="1A563730" w:rsidR="006D1E8E" w:rsidRPr="006B0420"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6B0420" w:rsidRDefault="00DF2594" w:rsidP="0094067E">
      <w:pPr>
        <w:spacing w:before="120" w:after="120" w:line="276" w:lineRule="auto"/>
        <w:ind w:left="709" w:right="1"/>
        <w:jc w:val="center"/>
        <w:rPr>
          <w:rFonts w:ascii="Verdana" w:hAnsi="Verdana" w:cstheme="minorHAnsi"/>
          <w:sz w:val="18"/>
          <w:szCs w:val="18"/>
          <w:highlight w:val="cyan"/>
        </w:rPr>
      </w:pPr>
    </w:p>
    <w:p w14:paraId="16D06838" w14:textId="77777777" w:rsidR="00425D97" w:rsidRPr="003E67E3" w:rsidRDefault="00DF2594" w:rsidP="006B0420">
      <w:pPr>
        <w:spacing w:before="120" w:after="120" w:line="276" w:lineRule="auto"/>
        <w:ind w:left="1134" w:right="1"/>
        <w:rPr>
          <w:rFonts w:ascii="Verdana" w:hAnsi="Verdana" w:cstheme="minorHAnsi"/>
          <w:sz w:val="18"/>
          <w:szCs w:val="18"/>
        </w:rPr>
      </w:pPr>
      <w:r w:rsidRPr="003E67E3">
        <w:rPr>
          <w:rFonts w:ascii="Verdana" w:hAnsi="Verdana" w:cstheme="minorHAnsi"/>
          <w:sz w:val="18"/>
          <w:szCs w:val="18"/>
        </w:rPr>
        <w:t xml:space="preserve">gdzie: </w:t>
      </w:r>
    </w:p>
    <w:p w14:paraId="543ADE3F" w14:textId="77777777" w:rsidR="00DF2594" w:rsidRPr="003E67E3" w:rsidRDefault="00DF2594" w:rsidP="009131D2">
      <w:pPr>
        <w:spacing w:before="120" w:after="120" w:line="276" w:lineRule="auto"/>
        <w:ind w:left="1560" w:right="1" w:hanging="426"/>
        <w:jc w:val="left"/>
        <w:rPr>
          <w:rFonts w:ascii="Verdana" w:hAnsi="Verdana" w:cstheme="minorHAnsi"/>
          <w:sz w:val="18"/>
          <w:szCs w:val="18"/>
        </w:rPr>
      </w:pPr>
      <w:r w:rsidRPr="003E67E3">
        <w:rPr>
          <w:rFonts w:ascii="Verdana" w:hAnsi="Verdana" w:cstheme="minorHAnsi"/>
          <w:sz w:val="18"/>
          <w:szCs w:val="18"/>
        </w:rPr>
        <w:t>A -</w:t>
      </w:r>
      <w:r w:rsidRPr="003E67E3">
        <w:rPr>
          <w:rFonts w:ascii="Verdana" w:hAnsi="Verdana" w:cstheme="minorHAnsi"/>
          <w:sz w:val="18"/>
          <w:szCs w:val="18"/>
        </w:rPr>
        <w:tab/>
        <w:t>najniższa Cena</w:t>
      </w:r>
      <w:r w:rsidR="00DE00BF" w:rsidRPr="003E67E3">
        <w:rPr>
          <w:rFonts w:ascii="Verdana" w:hAnsi="Verdana" w:cstheme="minorHAnsi"/>
          <w:sz w:val="18"/>
          <w:szCs w:val="18"/>
        </w:rPr>
        <w:t xml:space="preserve"> </w:t>
      </w:r>
      <w:r w:rsidR="00B71EE2" w:rsidRPr="003E67E3">
        <w:rPr>
          <w:rFonts w:ascii="Verdana" w:hAnsi="Verdana" w:cstheme="minorHAnsi"/>
          <w:sz w:val="18"/>
          <w:szCs w:val="18"/>
        </w:rPr>
        <w:t xml:space="preserve">netto </w:t>
      </w:r>
      <w:r w:rsidR="00DE00BF" w:rsidRPr="003E67E3">
        <w:rPr>
          <w:rFonts w:ascii="Verdana" w:hAnsi="Verdana" w:cstheme="minorHAnsi"/>
          <w:sz w:val="18"/>
          <w:szCs w:val="18"/>
        </w:rPr>
        <w:t>spośród wszystkich ofert niepodlegających odrzuceniu</w:t>
      </w:r>
    </w:p>
    <w:p w14:paraId="716CEFAD" w14:textId="4A2A808F" w:rsidR="00DF2594" w:rsidRPr="003E67E3" w:rsidRDefault="00DF2594" w:rsidP="009131D2">
      <w:pPr>
        <w:spacing w:before="120" w:after="120" w:line="276" w:lineRule="auto"/>
        <w:ind w:left="1560" w:right="1" w:hanging="426"/>
        <w:jc w:val="left"/>
        <w:rPr>
          <w:rFonts w:ascii="Verdana" w:hAnsi="Verdana" w:cstheme="minorHAnsi"/>
          <w:sz w:val="18"/>
          <w:szCs w:val="18"/>
        </w:rPr>
      </w:pPr>
      <w:r w:rsidRPr="003E67E3">
        <w:rPr>
          <w:rFonts w:ascii="Verdana" w:hAnsi="Verdana" w:cstheme="minorHAnsi"/>
          <w:sz w:val="18"/>
          <w:szCs w:val="18"/>
        </w:rPr>
        <w:t xml:space="preserve">B - </w:t>
      </w:r>
      <w:r w:rsidRPr="003E67E3">
        <w:rPr>
          <w:rFonts w:ascii="Verdana" w:hAnsi="Verdana" w:cstheme="minorHAnsi"/>
          <w:sz w:val="18"/>
          <w:szCs w:val="18"/>
        </w:rPr>
        <w:tab/>
        <w:t xml:space="preserve">Cena </w:t>
      </w:r>
      <w:r w:rsidR="0007523E" w:rsidRPr="003E67E3">
        <w:rPr>
          <w:rFonts w:ascii="Verdana" w:hAnsi="Verdana" w:cstheme="minorHAnsi"/>
          <w:sz w:val="18"/>
          <w:szCs w:val="18"/>
        </w:rPr>
        <w:t xml:space="preserve">netto </w:t>
      </w:r>
      <w:r w:rsidRPr="003E67E3">
        <w:rPr>
          <w:rFonts w:ascii="Verdana" w:hAnsi="Verdana" w:cstheme="minorHAnsi"/>
          <w:sz w:val="18"/>
          <w:szCs w:val="18"/>
        </w:rPr>
        <w:t>oferty ocenianej</w:t>
      </w:r>
    </w:p>
    <w:p w14:paraId="7B33A30D" w14:textId="77700529" w:rsidR="00DF2594" w:rsidRPr="003E67E3" w:rsidRDefault="00DF2594" w:rsidP="009131D2">
      <w:pPr>
        <w:spacing w:before="120" w:after="120" w:line="276" w:lineRule="auto"/>
        <w:ind w:left="1560" w:right="1" w:hanging="426"/>
        <w:jc w:val="left"/>
        <w:rPr>
          <w:rFonts w:ascii="Verdana" w:hAnsi="Verdana" w:cstheme="minorHAnsi"/>
          <w:sz w:val="18"/>
          <w:szCs w:val="18"/>
        </w:rPr>
      </w:pPr>
      <w:proofErr w:type="spellStart"/>
      <w:r w:rsidRPr="003E67E3">
        <w:rPr>
          <w:rFonts w:ascii="Verdana" w:hAnsi="Verdana" w:cstheme="minorHAnsi"/>
          <w:sz w:val="18"/>
          <w:szCs w:val="18"/>
        </w:rPr>
        <w:lastRenderedPageBreak/>
        <w:t>Kc</w:t>
      </w:r>
      <w:proofErr w:type="spellEnd"/>
      <w:r w:rsidRPr="003E67E3">
        <w:rPr>
          <w:rFonts w:ascii="Verdana" w:hAnsi="Verdana" w:cstheme="minorHAnsi"/>
          <w:sz w:val="18"/>
          <w:szCs w:val="18"/>
        </w:rPr>
        <w:t xml:space="preserve"> - liczba uzyskanych punktów w kryterium Cena</w:t>
      </w:r>
      <w:r w:rsidR="003E67E3">
        <w:rPr>
          <w:rFonts w:ascii="Verdana" w:hAnsi="Verdana" w:cstheme="minorHAnsi"/>
          <w:sz w:val="18"/>
          <w:szCs w:val="18"/>
        </w:rPr>
        <w:t>.</w:t>
      </w:r>
    </w:p>
    <w:p w14:paraId="2C9EBF97" w14:textId="77777777" w:rsidR="00395A0E"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Wszystkie obliczenia będą dokonywane z dokładnością do dwóch miejsc po przecinku.</w:t>
      </w:r>
    </w:p>
    <w:p w14:paraId="6128DAEC" w14:textId="3B744C35"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Za najkorzystniejszą O</w:t>
      </w:r>
      <w:r w:rsidRPr="00EB57A7">
        <w:rPr>
          <w:rFonts w:ascii="Verdana" w:eastAsia="Calibri" w:hAnsi="Verdana" w:cstheme="minorHAnsi"/>
          <w:sz w:val="18"/>
          <w:szCs w:val="18"/>
          <w:lang w:eastAsia="en-US"/>
        </w:rPr>
        <w:t>fertę zostanie uznana ta, która uzyska najwyższą liczbę punktów na podstawie ww. kryterium oceny</w:t>
      </w:r>
      <w:r w:rsidRPr="006B0420">
        <w:rPr>
          <w:rFonts w:ascii="Verdana" w:eastAsia="Calibri" w:hAnsi="Verdana" w:cstheme="minorHAnsi"/>
          <w:sz w:val="18"/>
          <w:szCs w:val="18"/>
          <w:lang w:eastAsia="en-US"/>
        </w:rPr>
        <w:t xml:space="preserve">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1" w:name="_Toc489350402"/>
      <w:bookmarkStart w:id="202" w:name="_Toc515896295"/>
      <w:bookmarkStart w:id="203"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1"/>
      <w:bookmarkEnd w:id="202"/>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3"/>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1"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lastRenderedPageBreak/>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4" w:name="_Toc137824145"/>
      <w:bookmarkStart w:id="205" w:name="_Toc154823362"/>
      <w:bookmarkStart w:id="206" w:name="_Toc165273928"/>
      <w:bookmarkStart w:id="207" w:name="_Toc165274197"/>
      <w:bookmarkStart w:id="208" w:name="_Toc243294557"/>
      <w:bookmarkStart w:id="209" w:name="_Toc489350407"/>
      <w:bookmarkStart w:id="210" w:name="_Toc243294553"/>
      <w:bookmarkStart w:id="211" w:name="_Toc489350403"/>
      <w:bookmarkStart w:id="212" w:name="_Toc515896296"/>
      <w:bookmarkStart w:id="213"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4"/>
      <w:bookmarkEnd w:id="205"/>
      <w:bookmarkEnd w:id="206"/>
      <w:bookmarkEnd w:id="207"/>
      <w:bookmarkEnd w:id="208"/>
      <w:bookmarkEnd w:id="209"/>
      <w:bookmarkEnd w:id="210"/>
      <w:bookmarkEnd w:id="211"/>
      <w:bookmarkEnd w:id="212"/>
      <w:bookmarkEnd w:id="213"/>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489E75F3"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2F58A8" w:rsidRPr="006B0420">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4" w:name="_Toc137824143"/>
      <w:bookmarkStart w:id="215" w:name="_Toc154823359"/>
      <w:bookmarkStart w:id="216" w:name="_Toc165273925"/>
      <w:bookmarkStart w:id="217" w:name="_Toc165274194"/>
      <w:bookmarkStart w:id="218" w:name="_Toc243294554"/>
      <w:bookmarkStart w:id="219" w:name="_Toc489350404"/>
      <w:bookmarkStart w:id="220" w:name="_Toc515896297"/>
      <w:bookmarkStart w:id="221"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4"/>
      <w:bookmarkEnd w:id="215"/>
      <w:bookmarkEnd w:id="216"/>
      <w:bookmarkEnd w:id="217"/>
      <w:bookmarkEnd w:id="218"/>
      <w:bookmarkEnd w:id="219"/>
      <w:bookmarkEnd w:id="220"/>
      <w:bookmarkEnd w:id="221"/>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41DBD85A" w:rsidR="005817FF" w:rsidRPr="00EB57A7" w:rsidRDefault="005D3279" w:rsidP="009131D2">
      <w:pPr>
        <w:pStyle w:val="Akapitzlist"/>
        <w:numPr>
          <w:ilvl w:val="1"/>
          <w:numId w:val="58"/>
        </w:numPr>
        <w:spacing w:before="120" w:after="120" w:line="240" w:lineRule="auto"/>
        <w:ind w:left="1134" w:right="1" w:hanging="1135"/>
        <w:rPr>
          <w:rFonts w:ascii="Verdana" w:hAnsi="Verdana" w:cstheme="minorHAnsi"/>
          <w:i/>
          <w:sz w:val="18"/>
          <w:szCs w:val="18"/>
        </w:rPr>
      </w:pPr>
      <w:r w:rsidRPr="00EB57A7">
        <w:rPr>
          <w:rFonts w:ascii="Verdana" w:eastAsia="Calibri" w:hAnsi="Verdana" w:cstheme="minorHAnsi"/>
          <w:sz w:val="18"/>
          <w:szCs w:val="18"/>
        </w:rPr>
        <w:t>Zamawiający odstępuje od żądania zabezpieczenia należytego wykonania umowy w niniejszym Postępowaniu</w:t>
      </w:r>
      <w:r w:rsidR="009D5BC2" w:rsidRPr="00EB57A7">
        <w:rPr>
          <w:rFonts w:ascii="Verdana" w:eastAsia="Calibri" w:hAnsi="Verdana" w:cstheme="minorHAnsi"/>
          <w:sz w:val="18"/>
          <w:szCs w:val="18"/>
        </w:rPr>
        <w:t xml:space="preserve"> </w:t>
      </w:r>
      <w:r w:rsidR="009D5BC2" w:rsidRPr="00EB57A7">
        <w:rPr>
          <w:rFonts w:ascii="Verdana" w:hAnsi="Verdana" w:cstheme="minorHAnsi"/>
          <w:sz w:val="18"/>
          <w:szCs w:val="18"/>
          <w:lang w:eastAsia="pl-PL"/>
        </w:rPr>
        <w:t>zakupowym</w:t>
      </w:r>
      <w:r w:rsidRPr="00EB57A7">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2" w:name="_Toc360717346"/>
      <w:bookmarkStart w:id="223" w:name="_Toc404679081"/>
      <w:bookmarkStart w:id="224" w:name="_Toc462325366"/>
      <w:bookmarkStart w:id="225"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22"/>
      <w:bookmarkEnd w:id="223"/>
      <w:bookmarkEnd w:id="224"/>
      <w:bookmarkEnd w:id="225"/>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6988129B" w:rsidR="00BF1B92" w:rsidRPr="00E67738"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rPr>
      </w:pPr>
      <w:bookmarkStart w:id="226" w:name="_Toc122344806"/>
      <w:proofErr w:type="spellStart"/>
      <w:r w:rsidRPr="00E67738">
        <w:rPr>
          <w:rFonts w:ascii="Verdana" w:hAnsi="Verdana" w:cstheme="minorHAnsi"/>
          <w:b w:val="0"/>
          <w:caps w:val="0"/>
          <w:sz w:val="18"/>
          <w:szCs w:val="18"/>
        </w:rPr>
        <w:t>Zamawiający</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oświadcza</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iż</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Przedmiot</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Zamówienia</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nie</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będzie</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finansowany</w:t>
      </w:r>
      <w:proofErr w:type="spellEnd"/>
      <w:r w:rsidRPr="00E67738">
        <w:rPr>
          <w:rFonts w:ascii="Verdana" w:hAnsi="Verdana" w:cstheme="minorHAnsi"/>
          <w:b w:val="0"/>
          <w:caps w:val="0"/>
          <w:sz w:val="18"/>
          <w:szCs w:val="18"/>
        </w:rPr>
        <w:t xml:space="preserve"> z </w:t>
      </w:r>
      <w:proofErr w:type="spellStart"/>
      <w:r w:rsidRPr="00E67738">
        <w:rPr>
          <w:rFonts w:ascii="Verdana" w:hAnsi="Verdana" w:cstheme="minorHAnsi"/>
          <w:b w:val="0"/>
          <w:caps w:val="0"/>
          <w:sz w:val="18"/>
          <w:szCs w:val="18"/>
        </w:rPr>
        <w:t>udziałem</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środków</w:t>
      </w:r>
      <w:proofErr w:type="spellEnd"/>
      <w:r w:rsidRPr="00E67738">
        <w:rPr>
          <w:rFonts w:ascii="Verdana" w:hAnsi="Verdana" w:cstheme="minorHAnsi"/>
          <w:b w:val="0"/>
          <w:caps w:val="0"/>
          <w:sz w:val="18"/>
          <w:szCs w:val="18"/>
        </w:rPr>
        <w:t xml:space="preserve"> z </w:t>
      </w:r>
      <w:proofErr w:type="spellStart"/>
      <w:r w:rsidRPr="00E67738">
        <w:rPr>
          <w:rFonts w:ascii="Verdana" w:hAnsi="Verdana" w:cstheme="minorHAnsi"/>
          <w:b w:val="0"/>
          <w:caps w:val="0"/>
          <w:sz w:val="18"/>
          <w:szCs w:val="18"/>
        </w:rPr>
        <w:t>Funduszy</w:t>
      </w:r>
      <w:proofErr w:type="spellEnd"/>
      <w:r w:rsidRPr="00E67738">
        <w:rPr>
          <w:rFonts w:ascii="Verdana" w:hAnsi="Verdana" w:cstheme="minorHAnsi"/>
          <w:b w:val="0"/>
          <w:caps w:val="0"/>
          <w:sz w:val="18"/>
          <w:szCs w:val="18"/>
        </w:rPr>
        <w:t xml:space="preserve"> UE </w:t>
      </w:r>
      <w:proofErr w:type="spellStart"/>
      <w:r w:rsidRPr="00E67738">
        <w:rPr>
          <w:rFonts w:ascii="Verdana" w:hAnsi="Verdana" w:cstheme="minorHAnsi"/>
          <w:b w:val="0"/>
          <w:caps w:val="0"/>
          <w:sz w:val="18"/>
          <w:szCs w:val="18"/>
        </w:rPr>
        <w:t>lub</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innych</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środków</w:t>
      </w:r>
      <w:proofErr w:type="spellEnd"/>
      <w:r w:rsidRPr="00E67738">
        <w:rPr>
          <w:rFonts w:ascii="Verdana" w:hAnsi="Verdana" w:cstheme="minorHAnsi"/>
          <w:b w:val="0"/>
          <w:caps w:val="0"/>
          <w:sz w:val="18"/>
          <w:szCs w:val="18"/>
        </w:rPr>
        <w:t xml:space="preserve"> </w:t>
      </w:r>
      <w:proofErr w:type="spellStart"/>
      <w:r w:rsidRPr="00E67738">
        <w:rPr>
          <w:rFonts w:ascii="Verdana" w:hAnsi="Verdana" w:cstheme="minorHAnsi"/>
          <w:b w:val="0"/>
          <w:caps w:val="0"/>
          <w:sz w:val="18"/>
          <w:szCs w:val="18"/>
        </w:rPr>
        <w:t>zewnętrznych</w:t>
      </w:r>
      <w:proofErr w:type="spellEnd"/>
      <w:r w:rsidRPr="00E67738">
        <w:rPr>
          <w:rFonts w:ascii="Verdana" w:hAnsi="Verdana" w:cstheme="minorHAnsi"/>
          <w:b w:val="0"/>
          <w:caps w:val="0"/>
          <w:sz w:val="18"/>
          <w:szCs w:val="18"/>
        </w:rPr>
        <w:t>.</w:t>
      </w:r>
      <w:bookmarkEnd w:id="226"/>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7" w:name="_Toc531685150"/>
      <w:bookmarkStart w:id="228" w:name="_Toc7422300"/>
      <w:bookmarkStart w:id="229"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7"/>
      <w:bookmarkEnd w:id="228"/>
      <w:bookmarkEnd w:id="229"/>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0" w:name="_Toc122344809"/>
      <w:bookmarkEnd w:id="230"/>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1" w:name="_Toc122344810"/>
      <w:bookmarkEnd w:id="231"/>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2"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2"/>
    </w:p>
    <w:p w14:paraId="038751A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3" w:name="_Toc122344812"/>
      <w:r w:rsidRPr="006B0420">
        <w:rPr>
          <w:rFonts w:ascii="Verdana" w:hAnsi="Verdana"/>
          <w:b w:val="0"/>
          <w:sz w:val="18"/>
          <w:szCs w:val="18"/>
          <w:lang w:val="pl-PL" w:eastAsia="pl-PL"/>
        </w:rPr>
        <w:t>Administratorem Pani / Pana danych osobowych („ADO”) jest:</w:t>
      </w:r>
      <w:bookmarkEnd w:id="233"/>
      <w:r w:rsidRPr="006B0420">
        <w:rPr>
          <w:rFonts w:ascii="Verdana" w:hAnsi="Verdana"/>
          <w:b w:val="0"/>
          <w:sz w:val="18"/>
          <w:szCs w:val="18"/>
          <w:lang w:val="pl-PL" w:eastAsia="pl-PL"/>
        </w:rPr>
        <w:t xml:space="preserve"> </w:t>
      </w:r>
    </w:p>
    <w:p w14:paraId="7954020D" w14:textId="793AE7B6" w:rsidR="00BA4433" w:rsidRPr="006B0420" w:rsidRDefault="00E67738" w:rsidP="009131D2">
      <w:pPr>
        <w:pStyle w:val="Nagwek2"/>
        <w:keepNext w:val="0"/>
        <w:keepLines w:val="0"/>
        <w:widowControl w:val="0"/>
        <w:spacing w:before="120" w:after="120" w:line="240" w:lineRule="auto"/>
        <w:ind w:left="1134" w:right="1"/>
        <w:rPr>
          <w:rFonts w:ascii="Verdana" w:hAnsi="Verdana"/>
          <w:sz w:val="18"/>
          <w:szCs w:val="18"/>
          <w:highlight w:val="green"/>
          <w:lang w:val="pl-PL" w:eastAsia="pl-PL"/>
        </w:rPr>
      </w:pPr>
      <w:r w:rsidRPr="00E67738">
        <w:rPr>
          <w:rFonts w:ascii="Verdana" w:hAnsi="Verdana"/>
          <w:sz w:val="18"/>
          <w:szCs w:val="18"/>
          <w:lang w:val="pl-PL" w:eastAsia="pl-PL"/>
        </w:rPr>
        <w:lastRenderedPageBreak/>
        <w:t>PGE Toruń S.A. z siedzibą w Toruniu (87-100) przy ul. Ceramicznej 6.</w:t>
      </w:r>
    </w:p>
    <w:p w14:paraId="26DFA822" w14:textId="18E9EC8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4" w:name="_Toc122344814"/>
      <w:r w:rsidRPr="006B0420">
        <w:rPr>
          <w:rFonts w:ascii="Verdana" w:hAnsi="Verdana"/>
          <w:b w:val="0"/>
          <w:sz w:val="18"/>
          <w:szCs w:val="18"/>
          <w:lang w:val="pl-PL" w:eastAsia="pl-PL"/>
        </w:rPr>
        <w:t xml:space="preserve">W sprawie ochrony swoich danych osobowych może Pani/Pan skontaktować się z: </w:t>
      </w:r>
      <w:hyperlink r:id="rId22" w:history="1">
        <w:r w:rsidR="0017369A" w:rsidRPr="001449B1">
          <w:rPr>
            <w:rStyle w:val="Hipercze"/>
            <w:rFonts w:ascii="Verdana" w:hAnsi="Verdana"/>
            <w:b w:val="0"/>
            <w:sz w:val="18"/>
            <w:szCs w:val="18"/>
            <w:lang w:val="pl-PL" w:eastAsia="pl-PL"/>
          </w:rPr>
          <w:t>iod.pgetorun@gkpge.pl</w:t>
        </w:r>
      </w:hyperlink>
      <w:r w:rsidR="0017369A">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4"/>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5" w:name="_Toc122344815"/>
      <w:r w:rsidRPr="006B0420">
        <w:rPr>
          <w:rFonts w:ascii="Verdana" w:hAnsi="Verdana"/>
          <w:b w:val="0"/>
          <w:sz w:val="18"/>
          <w:szCs w:val="18"/>
          <w:lang w:val="pl-PL" w:eastAsia="pl-PL"/>
        </w:rPr>
        <w:t>Pani/Pana dane osobowe będą przetwarzane na podstawie:</w:t>
      </w:r>
      <w:bookmarkEnd w:id="235"/>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6"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6"/>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7"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7"/>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38" w:name="_Toc122344818"/>
      <w:r w:rsidRPr="006B0420">
        <w:rPr>
          <w:rFonts w:ascii="Verdana" w:hAnsi="Verdana"/>
          <w:b w:val="0"/>
          <w:sz w:val="18"/>
          <w:szCs w:val="18"/>
          <w:lang w:val="pl-PL" w:eastAsia="pl-PL"/>
        </w:rPr>
        <w:t>art. 6 ust. 1 lit. f) RODO (prawnie uzasadniony interes Administratora):</w:t>
      </w:r>
      <w:bookmarkEnd w:id="238"/>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39"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39"/>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0"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0"/>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1" w:name="_Toc122344821"/>
      <w:r w:rsidRPr="006B0420">
        <w:rPr>
          <w:rFonts w:ascii="Verdana" w:hAnsi="Verdana" w:cstheme="minorHAnsi"/>
          <w:b w:val="0"/>
          <w:sz w:val="18"/>
          <w:szCs w:val="18"/>
          <w:lang w:val="pl-PL" w:eastAsia="pl-PL"/>
        </w:rPr>
        <w:t>w celu ewentualnego ustalenia, dochodzenia lub obrony przed roszczeniami,</w:t>
      </w:r>
      <w:bookmarkEnd w:id="241"/>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42" w:name="_Toc122344822"/>
      <w:r w:rsidRPr="006B0420">
        <w:rPr>
          <w:rFonts w:ascii="Verdana" w:hAnsi="Verdana" w:cstheme="minorHAnsi"/>
          <w:b w:val="0"/>
          <w:sz w:val="18"/>
          <w:szCs w:val="18"/>
          <w:lang w:val="pl-PL" w:eastAsia="pl-PL"/>
        </w:rPr>
        <w:t>w celu ułatwienia komunikacji między podmiotami Grupy Kapitałowej PGE.</w:t>
      </w:r>
      <w:bookmarkEnd w:id="242"/>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3"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3"/>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44"/>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5"/>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6"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6"/>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7"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7"/>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8"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8"/>
    </w:p>
    <w:p w14:paraId="0F3BF60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49" w:name="_Toc122344829"/>
      <w:r w:rsidRPr="006B0420">
        <w:rPr>
          <w:rFonts w:ascii="Verdana" w:hAnsi="Verdana"/>
          <w:b w:val="0"/>
          <w:sz w:val="18"/>
          <w:szCs w:val="18"/>
          <w:lang w:val="pl-PL" w:eastAsia="pl-PL"/>
        </w:rPr>
        <w:t>Odbiorcy danych. Pani/Pana dane osobowe mogą być przekazywane uprawnionym instytucjom określonym przez przepisy prawa (np. Urząd Skarbowy, ZUS, lub innym), podmiotom</w:t>
      </w:r>
      <w:r w:rsidRPr="0017369A">
        <w:rPr>
          <w:rFonts w:ascii="Verdana" w:hAnsi="Verdana"/>
          <w:b w:val="0"/>
          <w:sz w:val="18"/>
          <w:szCs w:val="18"/>
          <w:lang w:val="pl-PL" w:eastAsia="pl-PL"/>
        </w:rPr>
        <w:t>, które świadczą usługi na rzecz Administratora danych (np. firmom audytorskim, prawniczym), również tym, którym dane są powierzane, w szczególności spółce PGE Systemy S.A. i PGE Energia Ciepła S.A. Dane osobowe mogą być przekazywane spółce PGE Polska Grupa Energetyczna S.A., w zakresie</w:t>
      </w:r>
      <w:r w:rsidRPr="006B0420">
        <w:rPr>
          <w:rFonts w:ascii="Verdana" w:hAnsi="Verdana"/>
          <w:b w:val="0"/>
          <w:sz w:val="18"/>
          <w:szCs w:val="18"/>
          <w:lang w:val="pl-PL" w:eastAsia="pl-PL"/>
        </w:rPr>
        <w:t xml:space="preserve"> niezbędnym do celów kontaktowych (wspólne przedsięwzięcie, projekt), w celu sprawowania nadzoru właścicielskiego.</w:t>
      </w:r>
      <w:bookmarkEnd w:id="249"/>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0" w:name="_Toc122344830"/>
      <w:r w:rsidRPr="006B0420">
        <w:rPr>
          <w:rFonts w:ascii="Verdana" w:hAnsi="Verdana"/>
          <w:b w:val="0"/>
          <w:sz w:val="18"/>
          <w:szCs w:val="18"/>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w:t>
      </w:r>
      <w:r w:rsidRPr="006B0420">
        <w:rPr>
          <w:rFonts w:ascii="Verdana" w:hAnsi="Verdana"/>
          <w:b w:val="0"/>
          <w:sz w:val="18"/>
          <w:szCs w:val="18"/>
          <w:lang w:val="pl-PL" w:eastAsia="pl-PL"/>
        </w:rPr>
        <w:lastRenderedPageBreak/>
        <w:t>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0"/>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1"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1"/>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52"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2"/>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53"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3"/>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4"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4"/>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5"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55"/>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5F3D06ED"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17369A" w:rsidRPr="0017369A">
        <w:rPr>
          <w:rFonts w:ascii="Verdana" w:hAnsi="Verdana" w:cstheme="minorHAnsi"/>
          <w:sz w:val="18"/>
          <w:szCs w:val="18"/>
        </w:rPr>
        <w:t>PGE Toruń S.A. z siedzibą w Toruniu (87-100) przy ul. Ceramicznej 6</w:t>
      </w:r>
      <w:r w:rsidR="0017369A">
        <w:rPr>
          <w:rFonts w:ascii="Verdana" w:hAnsi="Verdana" w:cstheme="minorHAnsi"/>
          <w:sz w:val="18"/>
          <w:szCs w:val="18"/>
        </w:rPr>
        <w:t>.</w:t>
      </w:r>
      <w:r w:rsidRPr="006B0420">
        <w:rPr>
          <w:rFonts w:ascii="Verdana" w:hAnsi="Verdana" w:cstheme="minorHAnsi"/>
          <w:sz w:val="18"/>
          <w:szCs w:val="18"/>
        </w:rPr>
        <w:t xml:space="preserve"> </w:t>
      </w:r>
    </w:p>
    <w:p w14:paraId="0B23EB51" w14:textId="447CE034" w:rsidR="00BA4433" w:rsidRPr="006B0420"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 xml:space="preserve">W sprawie ochrony Pani/Pana danych osobowych można skontaktować się z: </w:t>
      </w:r>
      <w:r w:rsidR="0017369A" w:rsidRPr="0017369A">
        <w:rPr>
          <w:rFonts w:ascii="Verdana" w:hAnsi="Verdana" w:cstheme="minorHAnsi"/>
          <w:sz w:val="18"/>
          <w:szCs w:val="18"/>
        </w:rPr>
        <w:t>iod.pgetorun@gkpge.pl</w:t>
      </w:r>
      <w:r w:rsidRPr="0017369A">
        <w:rPr>
          <w:rFonts w:ascii="Verdana" w:hAnsi="Verdana" w:cstheme="minorHAnsi"/>
          <w:sz w:val="18"/>
          <w:szCs w:val="18"/>
        </w:rPr>
        <w:t>,</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3D668B52"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tj. Stronę Postępowania o udzielnie zamówienia niepublicznego nr [</w:t>
      </w:r>
      <w:r w:rsidR="004850B5" w:rsidRPr="004850B5">
        <w:rPr>
          <w:rFonts w:ascii="Verdana" w:hAnsi="Verdana" w:cstheme="minorHAnsi"/>
          <w:sz w:val="18"/>
          <w:szCs w:val="18"/>
        </w:rPr>
        <w:t>POST/PEC/PEC/</w:t>
      </w:r>
      <w:r w:rsidR="001E293A">
        <w:rPr>
          <w:rFonts w:ascii="Verdana" w:hAnsi="Verdana" w:cstheme="minorHAnsi"/>
          <w:sz w:val="18"/>
          <w:szCs w:val="18"/>
        </w:rPr>
        <w:t>UZI</w:t>
      </w:r>
      <w:r w:rsidR="004850B5" w:rsidRPr="004850B5">
        <w:rPr>
          <w:rFonts w:ascii="Verdana" w:hAnsi="Verdana" w:cstheme="minorHAnsi"/>
          <w:sz w:val="18"/>
          <w:szCs w:val="18"/>
        </w:rPr>
        <w:t>/00496/2025</w:t>
      </w:r>
      <w:r w:rsidRPr="006B0420">
        <w:rPr>
          <w:rFonts w:ascii="Verdana" w:hAnsi="Verdana" w:cstheme="minorHAnsi"/>
          <w:sz w:val="18"/>
          <w:szCs w:val="18"/>
        </w:rPr>
        <w:t>]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lastRenderedPageBreak/>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 xml:space="preserve">którym te </w:t>
      </w:r>
      <w:r w:rsidR="000F3AAE" w:rsidRPr="004850B5">
        <w:rPr>
          <w:rFonts w:ascii="Verdana" w:hAnsi="Verdana" w:cstheme="minorHAnsi"/>
          <w:color w:val="000000"/>
          <w:sz w:val="18"/>
          <w:szCs w:val="18"/>
        </w:rPr>
        <w:t>dane są powierzane, w </w:t>
      </w:r>
      <w:r w:rsidRPr="004850B5">
        <w:rPr>
          <w:rFonts w:ascii="Verdana" w:hAnsi="Verdana" w:cstheme="minorHAnsi"/>
          <w:color w:val="000000"/>
          <w:sz w:val="18"/>
          <w:szCs w:val="18"/>
        </w:rPr>
        <w:t>szczególności spółce PGE Systemy S.A. i PGE Energia Ciepła S.A.</w:t>
      </w:r>
    </w:p>
    <w:p w14:paraId="06518AD0"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6" w:name="_Toc39813090"/>
      <w:bookmarkStart w:id="257" w:name="_Toc122344836"/>
      <w:bookmarkEnd w:id="256"/>
      <w:bookmarkEnd w:id="257"/>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8" w:name="_Toc122344837"/>
      <w:bookmarkEnd w:id="258"/>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22344838"/>
      <w:r w:rsidRPr="006B0420">
        <w:rPr>
          <w:rFonts w:ascii="Trebuchet MS" w:eastAsiaTheme="majorEastAsia" w:hAnsi="Trebuchet MS" w:cstheme="majorBidi"/>
          <w:b w:val="0"/>
          <w:caps w:val="0"/>
          <w:color w:val="1A7466"/>
          <w:kern w:val="0"/>
          <w:sz w:val="32"/>
          <w:szCs w:val="32"/>
          <w:lang w:val="pl-PL"/>
        </w:rPr>
        <w:t>INNE INFORMACJE</w:t>
      </w:r>
      <w:bookmarkEnd w:id="259"/>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165273929"/>
      <w:bookmarkStart w:id="261" w:name="_Toc165274198"/>
      <w:bookmarkStart w:id="262" w:name="_Toc243294558"/>
      <w:bookmarkStart w:id="263" w:name="_Toc489350408"/>
      <w:bookmarkStart w:id="264" w:name="_Toc515896301"/>
      <w:bookmarkStart w:id="265"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0"/>
      <w:bookmarkEnd w:id="261"/>
      <w:bookmarkEnd w:id="262"/>
      <w:bookmarkEnd w:id="263"/>
      <w:bookmarkEnd w:id="264"/>
      <w:r w:rsidR="00904E94" w:rsidRPr="006B0420">
        <w:rPr>
          <w:rFonts w:ascii="Trebuchet MS" w:eastAsiaTheme="majorEastAsia" w:hAnsi="Trebuchet MS" w:cstheme="majorBidi"/>
          <w:b w:val="0"/>
          <w:caps w:val="0"/>
          <w:color w:val="1A7466"/>
          <w:kern w:val="0"/>
          <w:sz w:val="32"/>
          <w:szCs w:val="32"/>
          <w:lang w:val="pl-PL"/>
        </w:rPr>
        <w:t>SWZ</w:t>
      </w:r>
      <w:bookmarkEnd w:id="265"/>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36CFC900" w14:textId="55AE2896"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usług– WZÓR</w:t>
            </w:r>
          </w:p>
        </w:tc>
      </w:tr>
    </w:tbl>
    <w:p w14:paraId="685A4FF1" w14:textId="77777777" w:rsidR="00806375" w:rsidRDefault="00806375" w:rsidP="006B0420">
      <w:pPr>
        <w:spacing w:after="80" w:line="240" w:lineRule="auto"/>
        <w:jc w:val="right"/>
        <w:rPr>
          <w:rFonts w:ascii="Verdana" w:hAnsi="Verdana"/>
          <w:b/>
          <w:sz w:val="18"/>
          <w:szCs w:val="18"/>
        </w:rPr>
      </w:pPr>
      <w:bookmarkStart w:id="266" w:name="_Toc515896302"/>
      <w:bookmarkStart w:id="267"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6"/>
      <w:r w:rsidR="002965D7" w:rsidRPr="006B0420">
        <w:rPr>
          <w:rFonts w:ascii="Verdana" w:hAnsi="Verdana"/>
          <w:b/>
          <w:sz w:val="18"/>
          <w:szCs w:val="18"/>
        </w:rPr>
        <w:t xml:space="preserve"> – ODRĘBNY DOKUMENT</w:t>
      </w:r>
      <w:bookmarkEnd w:id="267"/>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6B0420">
      <w:pPr>
        <w:spacing w:after="80" w:line="240" w:lineRule="auto"/>
        <w:jc w:val="right"/>
        <w:rPr>
          <w:rFonts w:ascii="Verdana" w:hAnsi="Verdana"/>
          <w:sz w:val="18"/>
          <w:szCs w:val="18"/>
        </w:rPr>
      </w:pPr>
      <w:bookmarkStart w:id="268" w:name="_Toc515896303"/>
      <w:bookmarkStart w:id="269"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68"/>
      <w:r w:rsidR="002965D7" w:rsidRPr="006B0420">
        <w:rPr>
          <w:rFonts w:ascii="Verdana" w:hAnsi="Verdana"/>
          <w:b/>
          <w:sz w:val="18"/>
          <w:szCs w:val="18"/>
        </w:rPr>
        <w:t xml:space="preserve"> – ODRĘBNY DOKUMENT</w:t>
      </w:r>
      <w:bookmarkEnd w:id="269"/>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2DE3841B" w14:textId="038924EB" w:rsidR="00BE386D" w:rsidRDefault="00BE386D" w:rsidP="00785712">
      <w:pPr>
        <w:spacing w:after="160" w:line="259" w:lineRule="auto"/>
        <w:jc w:val="left"/>
        <w:rPr>
          <w:rFonts w:ascii="Verdana" w:hAnsi="Verdana" w:cs="Arial"/>
          <w:b/>
          <w:bCs/>
          <w:sz w:val="20"/>
        </w:rPr>
      </w:pPr>
      <w:r w:rsidRPr="006B0420">
        <w:rPr>
          <w:rFonts w:ascii="Verdana" w:eastAsia="Calibri" w:hAnsi="Verdana" w:cs="Calibri"/>
          <w:noProof/>
          <w:sz w:val="18"/>
          <w:szCs w:val="18"/>
          <w:lang w:eastAsia="pl-PL"/>
        </w:rPr>
        <w:lastRenderedPageBreak/>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319FF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6B0420" w:rsidRDefault="0042031F" w:rsidP="006B0420">
      <w:pPr>
        <w:spacing w:after="80" w:line="240" w:lineRule="auto"/>
        <w:jc w:val="right"/>
        <w:rPr>
          <w:rFonts w:ascii="Verdana" w:hAnsi="Verdana"/>
          <w:b/>
          <w:sz w:val="18"/>
          <w:szCs w:val="18"/>
        </w:rPr>
      </w:pPr>
      <w:bookmarkStart w:id="270" w:name="_Toc531077252"/>
      <w:bookmarkStart w:id="271"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0"/>
      <w:bookmarkEnd w:id="27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4C527324"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w:t>
      </w:r>
      <w:r w:rsidRPr="00236BEB">
        <w:rPr>
          <w:rFonts w:ascii="Verdana" w:hAnsi="Verdana" w:cs="Arial"/>
          <w:sz w:val="18"/>
          <w:szCs w:val="18"/>
        </w:rPr>
        <w:t xml:space="preserve">zamówienia </w:t>
      </w:r>
      <w:r w:rsidRPr="00236BEB">
        <w:rPr>
          <w:rFonts w:ascii="Verdana" w:hAnsi="Verdana" w:cstheme="minorHAnsi"/>
          <w:sz w:val="18"/>
          <w:szCs w:val="18"/>
        </w:rPr>
        <w:t xml:space="preserve">nr </w:t>
      </w:r>
      <w:r w:rsidR="00236BEB" w:rsidRPr="00236BEB">
        <w:rPr>
          <w:rFonts w:ascii="Verdana" w:eastAsia="Calibri" w:hAnsi="Verdana" w:cstheme="minorHAnsi"/>
          <w:bCs/>
          <w:sz w:val="18"/>
          <w:szCs w:val="18"/>
          <w:lang w:eastAsia="pl-PL"/>
        </w:rPr>
        <w:t>POST/PEC/PEC/</w:t>
      </w:r>
      <w:r w:rsidR="001E293A">
        <w:rPr>
          <w:rFonts w:ascii="Verdana" w:eastAsia="Calibri" w:hAnsi="Verdana" w:cstheme="minorHAnsi"/>
          <w:bCs/>
          <w:sz w:val="18"/>
          <w:szCs w:val="18"/>
          <w:lang w:eastAsia="pl-PL"/>
        </w:rPr>
        <w:t>UZI</w:t>
      </w:r>
      <w:r w:rsidR="00236BEB" w:rsidRPr="00236BEB">
        <w:rPr>
          <w:rFonts w:ascii="Verdana" w:eastAsia="Calibri" w:hAnsi="Verdana" w:cstheme="minorHAnsi"/>
          <w:bCs/>
          <w:sz w:val="18"/>
          <w:szCs w:val="18"/>
          <w:lang w:eastAsia="pl-PL"/>
        </w:rPr>
        <w:t xml:space="preserve">/00496/2025 </w:t>
      </w:r>
      <w:r w:rsidRPr="00236BEB">
        <w:rPr>
          <w:rFonts w:ascii="Verdana" w:hAnsi="Verdana" w:cstheme="minorHAnsi"/>
          <w:sz w:val="18"/>
          <w:szCs w:val="18"/>
        </w:rPr>
        <w:t>prowadzonego w trybie przetargu nieograniczonego na wykonanie usług pn.</w:t>
      </w:r>
      <w:r w:rsidRPr="006B0420">
        <w:rPr>
          <w:rFonts w:ascii="Verdana" w:hAnsi="Verdana" w:cstheme="minorHAnsi"/>
          <w:sz w:val="18"/>
          <w:szCs w:val="18"/>
        </w:rPr>
        <w:t xml:space="preserve"> </w:t>
      </w:r>
      <w:r w:rsidR="00236BEB" w:rsidRPr="00236BEB">
        <w:rPr>
          <w:rFonts w:ascii="Verdana" w:hAnsi="Verdana" w:cstheme="minorHAnsi"/>
          <w:b/>
          <w:sz w:val="18"/>
          <w:szCs w:val="18"/>
        </w:rPr>
        <w:t>Sukcesywne opracowywanie projektów technicznych i koncepcji węzłów cieplnych dla PGE Toruń S.A.</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2BA62D2D" w14:textId="2875C154" w:rsidR="0042031F" w:rsidRPr="006B0420" w:rsidRDefault="0042031F" w:rsidP="0042031F">
      <w:pPr>
        <w:pStyle w:val="Akapitzlist"/>
        <w:widowControl w:val="0"/>
        <w:suppressAutoHyphens/>
        <w:spacing w:before="120"/>
        <w:ind w:left="426"/>
        <w:rPr>
          <w:rFonts w:ascii="Verdana" w:hAnsi="Verdana" w:cs="Arial"/>
          <w:sz w:val="18"/>
          <w:szCs w:val="18"/>
        </w:rPr>
      </w:pPr>
      <w:r w:rsidRPr="00834758">
        <w:rPr>
          <w:rFonts w:ascii="Verdana" w:hAnsi="Verdana" w:cs="Arial"/>
          <w:sz w:val="18"/>
          <w:szCs w:val="18"/>
        </w:rPr>
        <w:t xml:space="preserve">Szczegółowe zestawienie pozycji cenowych składających się na ostateczną wartość Oferty stanowi </w:t>
      </w:r>
      <w:r w:rsidRPr="00834758">
        <w:rPr>
          <w:rFonts w:ascii="Verdana" w:hAnsi="Verdana" w:cs="Arial"/>
          <w:b/>
          <w:sz w:val="18"/>
          <w:szCs w:val="18"/>
        </w:rPr>
        <w:t xml:space="preserve">Załącznik nr </w:t>
      </w:r>
      <w:r w:rsidR="00A0753C" w:rsidRPr="00834758">
        <w:rPr>
          <w:rFonts w:ascii="Verdana" w:hAnsi="Verdana" w:cs="Arial"/>
          <w:b/>
          <w:sz w:val="18"/>
          <w:szCs w:val="18"/>
        </w:rPr>
        <w:t>5</w:t>
      </w:r>
      <w:r w:rsidRPr="00834758">
        <w:rPr>
          <w:rFonts w:ascii="Verdana" w:hAnsi="Verdana" w:cs="Arial"/>
          <w:b/>
          <w:sz w:val="18"/>
          <w:szCs w:val="18"/>
        </w:rPr>
        <w:t xml:space="preserve"> do </w:t>
      </w:r>
      <w:r w:rsidR="00904E94" w:rsidRPr="00834758">
        <w:rPr>
          <w:rFonts w:ascii="Verdana" w:hAnsi="Verdana" w:cs="Arial"/>
          <w:b/>
          <w:sz w:val="18"/>
          <w:szCs w:val="18"/>
        </w:rPr>
        <w:t>SWZ</w:t>
      </w:r>
      <w:r w:rsidRPr="00834758">
        <w:rPr>
          <w:rFonts w:ascii="Verdana" w:hAnsi="Verdana" w:cs="Arial"/>
          <w:b/>
          <w:sz w:val="18"/>
          <w:szCs w:val="18"/>
        </w:rPr>
        <w:t xml:space="preserve"> – Formularz Cenowy</w:t>
      </w:r>
      <w:r w:rsidR="00834758" w:rsidRPr="00834758">
        <w:rPr>
          <w:rFonts w:ascii="Verdana" w:hAnsi="Verdana" w:cs="Arial"/>
          <w:b/>
          <w:sz w:val="18"/>
          <w:szCs w:val="18"/>
        </w:rPr>
        <w:t>.</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lastRenderedPageBreak/>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11C976A4" w:rsidR="0042031F"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834758">
        <w:rPr>
          <w:rFonts w:ascii="Verdana" w:hAnsi="Verdana" w:cs="Arial"/>
          <w:sz w:val="18"/>
          <w:szCs w:val="18"/>
        </w:rPr>
        <w:t>, w tym:</w:t>
      </w:r>
    </w:p>
    <w:p w14:paraId="3C7B06C0" w14:textId="4D55168D" w:rsidR="00834758" w:rsidRDefault="00674DDB" w:rsidP="00674DDB">
      <w:pPr>
        <w:pStyle w:val="Akapitzlist"/>
        <w:widowControl w:val="0"/>
        <w:numPr>
          <w:ilvl w:val="0"/>
          <w:numId w:val="112"/>
        </w:numPr>
        <w:suppressAutoHyphens/>
        <w:spacing w:line="276" w:lineRule="auto"/>
        <w:ind w:left="1418" w:hanging="349"/>
        <w:contextualSpacing w:val="0"/>
        <w:rPr>
          <w:rFonts w:ascii="Verdana" w:hAnsi="Verdana" w:cs="Arial"/>
          <w:sz w:val="18"/>
          <w:szCs w:val="18"/>
        </w:rPr>
      </w:pPr>
      <w:r>
        <w:rPr>
          <w:rFonts w:ascii="Verdana" w:hAnsi="Verdana" w:cs="Arial"/>
          <w:sz w:val="18"/>
          <w:szCs w:val="18"/>
        </w:rPr>
        <w:t>dysponujemy lub będziemy dysponować podczas realizacji zamówienia co najmniej 2 osobami, zgodnie z poniższym:</w:t>
      </w:r>
    </w:p>
    <w:p w14:paraId="767BD80C" w14:textId="75FCDBF7" w:rsidR="00674DDB" w:rsidRDefault="003936FC" w:rsidP="00674DDB">
      <w:pPr>
        <w:pStyle w:val="Akapitzlist"/>
        <w:widowControl w:val="0"/>
        <w:numPr>
          <w:ilvl w:val="0"/>
          <w:numId w:val="36"/>
        </w:numPr>
        <w:suppressAutoHyphens/>
        <w:spacing w:line="276" w:lineRule="auto"/>
        <w:ind w:left="1701" w:hanging="283"/>
        <w:contextualSpacing w:val="0"/>
        <w:rPr>
          <w:rFonts w:ascii="Verdana" w:hAnsi="Verdana" w:cs="Arial"/>
          <w:sz w:val="18"/>
          <w:szCs w:val="18"/>
        </w:rPr>
      </w:pPr>
      <w:r w:rsidRPr="003936FC">
        <w:rPr>
          <w:rFonts w:ascii="Verdana" w:hAnsi="Verdana" w:cs="Arial"/>
          <w:b/>
          <w:bCs/>
          <w:sz w:val="18"/>
          <w:szCs w:val="18"/>
        </w:rPr>
        <w:t>Projektant branży sanitarnej</w:t>
      </w:r>
      <w:r w:rsidRPr="003936FC">
        <w:rPr>
          <w:rFonts w:ascii="Verdana" w:hAnsi="Verdana" w:cs="Arial"/>
          <w:sz w:val="18"/>
          <w:szCs w:val="18"/>
        </w:rPr>
        <w:t xml:space="preserve"> – co najmniej 1 osoba posiadająca uprawnienia budowlane do projektowania bez ograniczeń w specjalności instalacyjnej w zakresie sieci, instalacji i urządzeń cieplnych, wentylacyjnych, gazowych, wodociągowych i kanalizacyjnych;</w:t>
      </w:r>
    </w:p>
    <w:p w14:paraId="1C4A2BED" w14:textId="26C90C5F" w:rsidR="003936FC" w:rsidRPr="006B0420" w:rsidRDefault="003936FC" w:rsidP="00674DDB">
      <w:pPr>
        <w:pStyle w:val="Akapitzlist"/>
        <w:widowControl w:val="0"/>
        <w:numPr>
          <w:ilvl w:val="0"/>
          <w:numId w:val="36"/>
        </w:numPr>
        <w:suppressAutoHyphens/>
        <w:spacing w:line="276" w:lineRule="auto"/>
        <w:ind w:left="1701" w:hanging="283"/>
        <w:contextualSpacing w:val="0"/>
        <w:rPr>
          <w:rFonts w:ascii="Verdana" w:hAnsi="Verdana" w:cs="Arial"/>
          <w:sz w:val="18"/>
          <w:szCs w:val="18"/>
        </w:rPr>
      </w:pPr>
      <w:r w:rsidRPr="003936FC">
        <w:rPr>
          <w:rFonts w:ascii="Verdana" w:hAnsi="Verdana" w:cs="Arial"/>
          <w:b/>
          <w:bCs/>
          <w:sz w:val="18"/>
          <w:szCs w:val="18"/>
        </w:rPr>
        <w:t>Projektant branży elektrycznej</w:t>
      </w:r>
      <w:r w:rsidRPr="003936FC">
        <w:rPr>
          <w:rFonts w:ascii="Verdana" w:hAnsi="Verdana" w:cs="Arial"/>
          <w:sz w:val="18"/>
          <w:szCs w:val="18"/>
        </w:rPr>
        <w:t xml:space="preserve"> – co najmniej 1 osoba posiadająca uprawnienia budowlane do projektowania bez ograniczeń w specjalności instalacyjnej w zakresie sieci, instalacji i urządzeń elektrycznych i elektroenergetycznych.</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lastRenderedPageBreak/>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3"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56CBDA1" w14:textId="40575202" w:rsidR="00EA7443" w:rsidRPr="006B0420" w:rsidRDefault="000570A8" w:rsidP="0033562D">
      <w:pPr>
        <w:spacing w:line="240" w:lineRule="auto"/>
        <w:jc w:val="left"/>
        <w:rPr>
          <w:rFonts w:ascii="Verdana" w:hAnsi="Verdana"/>
          <w:sz w:val="18"/>
          <w:szCs w:val="18"/>
        </w:rPr>
      </w:pPr>
      <w:bookmarkStart w:id="275" w:name="_Toc515896308"/>
      <w:bookmarkStart w:id="276" w:name="_Toc122344843"/>
      <w:r>
        <w:rPr>
          <w:rFonts w:ascii="Verdana" w:hAnsi="Verdana"/>
          <w:b/>
          <w:sz w:val="18"/>
          <w:szCs w:val="18"/>
        </w:rPr>
        <w:br w:type="page"/>
      </w:r>
      <w:r w:rsidR="00EA7443"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00EA7443" w:rsidRPr="006B0420">
        <w:rPr>
          <w:rFonts w:ascii="Verdana" w:hAnsi="Verdana"/>
          <w:b/>
          <w:sz w:val="18"/>
          <w:szCs w:val="18"/>
        </w:rPr>
        <w:t xml:space="preserve"> – ZOBOWIĄZANIE PODMIOTU DO ODDANIA ZASOBÓW</w:t>
      </w:r>
      <w:bookmarkEnd w:id="275"/>
      <w:bookmarkEnd w:id="276"/>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D2A93">
              <w:rPr>
                <w:rFonts w:ascii="Trebuchet MS" w:hAnsi="Trebuchet MS"/>
                <w:b w:val="0"/>
                <w:color w:val="1A7466"/>
                <w:sz w:val="32"/>
                <w:szCs w:val="32"/>
              </w:rPr>
              <w:t xml:space="preserve">ZOBOWIĄZANIE PODMIOTU DO ODDANIA WYKONAWCY </w:t>
            </w:r>
            <w:bookmarkStart w:id="277" w:name="_Toc40987563"/>
            <w:bookmarkStart w:id="278"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Default="000570A8" w:rsidP="000570A8">
            <w:pPr>
              <w:pStyle w:val="Nagwek1"/>
              <w:keepNext w:val="0"/>
              <w:keepLines w:val="0"/>
              <w:suppressAutoHyphens/>
              <w:spacing w:before="120" w:after="120" w:line="240" w:lineRule="auto"/>
              <w:ind w:left="360" w:right="-284"/>
              <w:jc w:val="center"/>
              <w:rPr>
                <w:b w:val="0"/>
                <w:sz w:val="18"/>
                <w:szCs w:val="18"/>
              </w:rPr>
            </w:pPr>
          </w:p>
          <w:p w14:paraId="3213906A" w14:textId="2CB7F941"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6B0420">
              <w:rPr>
                <w:rFonts w:ascii="Verdana" w:hAnsi="Verdana"/>
                <w:b w:val="0"/>
                <w:sz w:val="18"/>
                <w:szCs w:val="18"/>
              </w:rPr>
              <w:t>w trakcie realizacji Zamówienia pn.:</w:t>
            </w:r>
            <w:bookmarkStart w:id="279" w:name="_Toc40987564"/>
            <w:bookmarkStart w:id="280" w:name="_Toc51166481"/>
            <w:bookmarkEnd w:id="277"/>
            <w:bookmarkEnd w:id="278"/>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33562D" w:rsidRPr="0033562D">
              <w:rPr>
                <w:rFonts w:ascii="Verdana" w:hAnsi="Verdana"/>
                <w:b w:val="0"/>
                <w:caps w:val="0"/>
                <w:sz w:val="18"/>
                <w:szCs w:val="18"/>
                <w:lang w:val="pl-PL"/>
              </w:rPr>
              <w:t>Sukcesywne opracowywanie projektów technicznych i koncepcji węzłów cieplnych dla PGE Toruń S.A.</w:t>
            </w:r>
            <w:r w:rsidRPr="006B0420">
              <w:rPr>
                <w:rFonts w:ascii="Verdana" w:hAnsi="Verdana"/>
                <w:b w:val="0"/>
                <w:caps w:val="0"/>
                <w:sz w:val="18"/>
                <w:szCs w:val="18"/>
                <w:lang w:val="pl-PL"/>
              </w:rPr>
              <w:t>”</w:t>
            </w:r>
            <w:bookmarkEnd w:id="279"/>
            <w:bookmarkEnd w:id="280"/>
          </w:p>
          <w:p w14:paraId="16BEA030" w14:textId="77777777" w:rsidR="000570A8" w:rsidRDefault="000570A8" w:rsidP="000032C2">
            <w:pPr>
              <w:jc w:val="center"/>
              <w:rPr>
                <w:sz w:val="18"/>
                <w:szCs w:val="18"/>
              </w:rPr>
            </w:pPr>
            <w:bookmarkStart w:id="281" w:name="_Toc40987565"/>
            <w:bookmarkStart w:id="282" w:name="_Toc51166482"/>
          </w:p>
          <w:p w14:paraId="06A5CEEC" w14:textId="155394D8"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33562D" w:rsidRPr="0033562D">
              <w:rPr>
                <w:rFonts w:ascii="Verdana" w:hAnsi="Verdana"/>
                <w:b/>
                <w:sz w:val="18"/>
                <w:szCs w:val="18"/>
              </w:rPr>
              <w:t>POST/PEC/PEC/</w:t>
            </w:r>
            <w:r w:rsidR="001E293A">
              <w:rPr>
                <w:rFonts w:ascii="Verdana" w:hAnsi="Verdana"/>
                <w:b/>
                <w:sz w:val="18"/>
                <w:szCs w:val="18"/>
              </w:rPr>
              <w:t>UZI</w:t>
            </w:r>
            <w:r w:rsidR="0033562D" w:rsidRPr="0033562D">
              <w:rPr>
                <w:rFonts w:ascii="Verdana" w:hAnsi="Verdana"/>
                <w:b/>
                <w:sz w:val="18"/>
                <w:szCs w:val="18"/>
              </w:rPr>
              <w:t>/00496/2025</w:t>
            </w:r>
            <w:r w:rsidRPr="006B0420">
              <w:rPr>
                <w:rFonts w:ascii="Verdana" w:hAnsi="Verdana"/>
                <w:b/>
                <w:sz w:val="18"/>
                <w:szCs w:val="18"/>
              </w:rPr>
              <w:t>)</w:t>
            </w:r>
            <w:bookmarkEnd w:id="281"/>
            <w:bookmarkEnd w:id="282"/>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83CD16D"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realizacji </w:t>
      </w:r>
      <w:r w:rsidRPr="00FF5998">
        <w:rPr>
          <w:rFonts w:ascii="Verdana" w:hAnsi="Verdana" w:cstheme="minorHAnsi"/>
          <w:sz w:val="18"/>
          <w:szCs w:val="18"/>
        </w:rPr>
        <w:t>przedmiotowego Zamówienia</w:t>
      </w:r>
      <w:r w:rsidR="003F6267" w:rsidRPr="006B0420">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FF5998">
        <w:trPr>
          <w:trHeight w:val="856"/>
        </w:trPr>
        <w:tc>
          <w:tcPr>
            <w:tcW w:w="2156" w:type="dxa"/>
            <w:shd w:val="clear" w:color="auto" w:fill="F2F2F2" w:themeFill="background1" w:themeFillShade="F2"/>
            <w:vAlign w:val="center"/>
          </w:tcPr>
          <w:p w14:paraId="479D767F" w14:textId="77777777" w:rsidR="00EA7443" w:rsidRPr="006B0420" w:rsidRDefault="001B63ED" w:rsidP="000032C2">
            <w:pPr>
              <w:autoSpaceDE w:val="0"/>
              <w:autoSpaceDN w:val="0"/>
              <w:adjustRightInd w:val="0"/>
              <w:spacing w:line="240" w:lineRule="auto"/>
              <w:jc w:val="center"/>
              <w:rPr>
                <w:rFonts w:ascii="Verdana" w:hAnsi="Verdana" w:cstheme="minorHAnsi"/>
                <w:sz w:val="16"/>
                <w:szCs w:val="16"/>
                <w:highlight w:val="green"/>
              </w:rPr>
            </w:pPr>
            <w:r w:rsidRPr="006B0420">
              <w:rPr>
                <w:rFonts w:ascii="Verdana" w:hAnsi="Verdana" w:cstheme="minorHAnsi"/>
                <w:sz w:val="16"/>
                <w:szCs w:val="16"/>
                <w:highlight w:val="green"/>
              </w:rPr>
              <w:t>Wiedza/doświadczenie/zasoby kadrowe</w:t>
            </w:r>
          </w:p>
        </w:tc>
        <w:tc>
          <w:tcPr>
            <w:tcW w:w="1813" w:type="dxa"/>
            <w:shd w:val="clear" w:color="auto" w:fill="F2F2F2" w:themeFill="background1" w:themeFillShade="F2"/>
            <w:vAlign w:val="center"/>
          </w:tcPr>
          <w:p w14:paraId="7ED7AFDD" w14:textId="57F73C2E" w:rsidR="00EA7443" w:rsidRPr="006B0420" w:rsidRDefault="00EA7443" w:rsidP="000032C2">
            <w:pPr>
              <w:autoSpaceDE w:val="0"/>
              <w:autoSpaceDN w:val="0"/>
              <w:adjustRightInd w:val="0"/>
              <w:jc w:val="center"/>
              <w:rPr>
                <w:rFonts w:ascii="Verdana" w:hAnsi="Verdana" w:cstheme="minorHAnsi"/>
                <w:sz w:val="16"/>
                <w:szCs w:val="16"/>
                <w:highlight w:val="green"/>
              </w:rPr>
            </w:pPr>
            <w:r w:rsidRPr="006B0420">
              <w:rPr>
                <w:rFonts w:ascii="Verdana" w:hAnsi="Verdana" w:cstheme="minorHAnsi"/>
                <w:sz w:val="16"/>
                <w:szCs w:val="16"/>
                <w:highlight w:val="green"/>
              </w:rPr>
              <w:t xml:space="preserve">Doświadczenie/Zasoby osobowe </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3"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051EF6DA"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CENOWY</w:t>
      </w:r>
      <w:r w:rsidR="003731DA" w:rsidRPr="006B0420">
        <w:rPr>
          <w:rFonts w:ascii="Verdana" w:hAnsi="Verdana"/>
          <w:b/>
          <w:sz w:val="18"/>
          <w:szCs w:val="18"/>
        </w:rPr>
        <w:t xml:space="preserve"> </w:t>
      </w:r>
      <w:bookmarkEnd w:id="283"/>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201CE227" w14:textId="0A013105" w:rsidR="00DD1DDB" w:rsidRPr="006B0420" w:rsidRDefault="00DD1DDB" w:rsidP="006B0420">
      <w:pPr>
        <w:tabs>
          <w:tab w:val="left" w:pos="3033"/>
          <w:tab w:val="center" w:pos="4536"/>
        </w:tabs>
        <w:spacing w:before="120" w:after="120" w:line="276" w:lineRule="auto"/>
        <w:jc w:val="center"/>
        <w:rPr>
          <w:rFonts w:ascii="Trebuchet MS" w:hAnsi="Trebuchet MS"/>
          <w:caps/>
          <w:color w:val="1A7466"/>
          <w:kern w:val="28"/>
          <w:sz w:val="32"/>
          <w:szCs w:val="32"/>
          <w:vertAlign w:val="superscript"/>
          <w:lang w:val="en-GB"/>
        </w:rPr>
      </w:pPr>
      <w:r w:rsidRPr="006B0420">
        <w:rPr>
          <w:rFonts w:ascii="Trebuchet MS" w:hAnsi="Trebuchet MS"/>
          <w:caps/>
          <w:color w:val="1A7466"/>
          <w:kern w:val="28"/>
          <w:sz w:val="32"/>
          <w:szCs w:val="32"/>
          <w:lang w:val="en-GB"/>
        </w:rPr>
        <w:t>FORMULARZ CENOWY</w:t>
      </w:r>
      <w:r w:rsidRPr="006B0420">
        <w:rPr>
          <w:rFonts w:ascii="Trebuchet MS" w:hAnsi="Trebuchet MS"/>
          <w:caps/>
          <w:color w:val="1A7466"/>
          <w:kern w:val="28"/>
          <w:sz w:val="32"/>
          <w:szCs w:val="32"/>
          <w:vertAlign w:val="superscript"/>
          <w:lang w:val="en-GB"/>
        </w:rPr>
        <w:footnoteReference w:id="8"/>
      </w:r>
    </w:p>
    <w:p w14:paraId="0F1CC604" w14:textId="0997C6B3" w:rsidR="00DD1DDB" w:rsidRPr="006B0420" w:rsidRDefault="00DD1DDB" w:rsidP="00DD1DDB">
      <w:pPr>
        <w:spacing w:before="120" w:after="120" w:line="276" w:lineRule="auto"/>
        <w:rPr>
          <w:rFonts w:ascii="Verdana" w:eastAsia="Calibri" w:hAnsi="Verdana" w:cstheme="minorHAnsi"/>
          <w:sz w:val="18"/>
          <w:szCs w:val="18"/>
        </w:rPr>
      </w:pPr>
      <w:r w:rsidRPr="006B0420">
        <w:rPr>
          <w:rFonts w:ascii="Verdana" w:eastAsia="Calibri" w:hAnsi="Verdana" w:cstheme="minorHAnsi"/>
          <w:sz w:val="18"/>
          <w:szCs w:val="18"/>
        </w:rPr>
        <w:t xml:space="preserve">Postępowanie o udzielenie zamówienia </w:t>
      </w:r>
      <w:r w:rsidR="001B63ED" w:rsidRPr="006B0420">
        <w:rPr>
          <w:rFonts w:ascii="Verdana" w:eastAsia="Calibri" w:hAnsi="Verdana" w:cstheme="minorHAnsi"/>
          <w:sz w:val="18"/>
          <w:szCs w:val="18"/>
        </w:rPr>
        <w:t>nie</w:t>
      </w:r>
      <w:r w:rsidRPr="006B0420">
        <w:rPr>
          <w:rFonts w:ascii="Verdana" w:eastAsia="Calibri" w:hAnsi="Verdana" w:cstheme="minorHAnsi"/>
          <w:sz w:val="18"/>
          <w:szCs w:val="18"/>
        </w:rPr>
        <w:t xml:space="preserve">publicznego w trybie przetargu nieograniczonego pod nazwą </w:t>
      </w:r>
      <w:r w:rsidR="00714F01" w:rsidRPr="00714F01">
        <w:rPr>
          <w:rFonts w:ascii="Verdana" w:eastAsia="Calibri" w:hAnsi="Verdana" w:cstheme="minorHAnsi"/>
          <w:sz w:val="18"/>
          <w:szCs w:val="18"/>
        </w:rPr>
        <w:t>Sukcesywne opracowywanie projektów technicznych i koncepcji węzłów cieplnych dla PGE Toruń S.A.</w:t>
      </w:r>
    </w:p>
    <w:tbl>
      <w:tblPr>
        <w:tblW w:w="10206" w:type="dxa"/>
        <w:tblInd w:w="-5" w:type="dxa"/>
        <w:tblLayout w:type="fixed"/>
        <w:tblCellMar>
          <w:left w:w="70" w:type="dxa"/>
          <w:right w:w="70" w:type="dxa"/>
        </w:tblCellMar>
        <w:tblLook w:val="04A0" w:firstRow="1" w:lastRow="0" w:firstColumn="1" w:lastColumn="0" w:noHBand="0" w:noVBand="1"/>
      </w:tblPr>
      <w:tblGrid>
        <w:gridCol w:w="474"/>
        <w:gridCol w:w="1931"/>
        <w:gridCol w:w="1139"/>
        <w:gridCol w:w="1844"/>
        <w:gridCol w:w="1280"/>
        <w:gridCol w:w="1696"/>
        <w:gridCol w:w="1842"/>
      </w:tblGrid>
      <w:tr w:rsidR="008C0871" w:rsidRPr="008C0871" w14:paraId="170F028F" w14:textId="77777777" w:rsidTr="00FF5998">
        <w:trPr>
          <w:trHeight w:val="977"/>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C5CB8"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L.p.</w:t>
            </w:r>
          </w:p>
          <w:p w14:paraId="72CDC858"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 </w:t>
            </w:r>
          </w:p>
        </w:tc>
        <w:tc>
          <w:tcPr>
            <w:tcW w:w="3070" w:type="dxa"/>
            <w:gridSpan w:val="2"/>
            <w:tcBorders>
              <w:top w:val="single" w:sz="4" w:space="0" w:color="auto"/>
              <w:left w:val="nil"/>
              <w:bottom w:val="single" w:sz="4" w:space="0" w:color="auto"/>
              <w:right w:val="single" w:sz="4" w:space="0" w:color="auto"/>
            </w:tcBorders>
            <w:shd w:val="clear" w:color="auto" w:fill="auto"/>
            <w:vAlign w:val="center"/>
            <w:hideMark/>
          </w:tcPr>
          <w:p w14:paraId="5B8BDF7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Nazwa zadania</w:t>
            </w:r>
          </w:p>
          <w:p w14:paraId="2007B51D"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14:paraId="62BBE2D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Opis / moc cieplna urządzeń</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5CF9382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Szacowana ilość projektów [</w:t>
            </w:r>
            <w:proofErr w:type="spellStart"/>
            <w:r w:rsidRPr="008C0871">
              <w:rPr>
                <w:rFonts w:ascii="Verdana" w:hAnsi="Verdana" w:cs="Arial"/>
                <w:color w:val="000000"/>
                <w:sz w:val="18"/>
                <w:szCs w:val="18"/>
              </w:rPr>
              <w:t>szt</w:t>
            </w:r>
            <w:proofErr w:type="spellEnd"/>
            <w:r w:rsidRPr="008C0871">
              <w:rPr>
                <w:rFonts w:ascii="Verdana" w:hAnsi="Verdana" w:cs="Arial"/>
                <w:color w:val="000000"/>
                <w:sz w:val="18"/>
                <w:szCs w:val="18"/>
              </w:rPr>
              <w:t>]</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FEB1969"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Jednostkowa cena netto (PLN)</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593ABFAA"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 xml:space="preserve">Wartość pozycji netto </w:t>
            </w:r>
          </w:p>
          <w:p w14:paraId="3DD7B386"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(PLN)</w:t>
            </w:r>
          </w:p>
        </w:tc>
      </w:tr>
      <w:tr w:rsidR="008C0871" w:rsidRPr="008C0871" w14:paraId="7015E4EF" w14:textId="77777777" w:rsidTr="00FF5998">
        <w:trPr>
          <w:trHeight w:val="121"/>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35E1EA7D" w14:textId="77777777" w:rsidR="008C0871" w:rsidRPr="008C0871" w:rsidRDefault="008C0871" w:rsidP="00AC7AC2">
            <w:pPr>
              <w:jc w:val="center"/>
              <w:rPr>
                <w:rFonts w:ascii="Verdana" w:hAnsi="Verdana" w:cs="Arial"/>
                <w:b/>
                <w:color w:val="000000"/>
                <w:sz w:val="18"/>
                <w:szCs w:val="18"/>
              </w:rPr>
            </w:pPr>
          </w:p>
        </w:tc>
        <w:tc>
          <w:tcPr>
            <w:tcW w:w="3070" w:type="dxa"/>
            <w:gridSpan w:val="2"/>
            <w:tcBorders>
              <w:top w:val="single" w:sz="4" w:space="0" w:color="auto"/>
              <w:left w:val="nil"/>
              <w:bottom w:val="single" w:sz="4" w:space="0" w:color="auto"/>
              <w:right w:val="single" w:sz="4" w:space="0" w:color="auto"/>
            </w:tcBorders>
            <w:shd w:val="clear" w:color="auto" w:fill="auto"/>
            <w:vAlign w:val="center"/>
          </w:tcPr>
          <w:p w14:paraId="36ED7C47" w14:textId="77777777" w:rsidR="008C0871" w:rsidRPr="008C0871" w:rsidRDefault="008C0871" w:rsidP="00AC7AC2">
            <w:pPr>
              <w:jc w:val="center"/>
              <w:rPr>
                <w:rFonts w:ascii="Verdana" w:hAnsi="Verdana" w:cs="Arial"/>
                <w:b/>
                <w:color w:val="000000"/>
                <w:sz w:val="18"/>
                <w:szCs w:val="18"/>
              </w:rPr>
            </w:pPr>
            <w:r w:rsidRPr="008C0871">
              <w:rPr>
                <w:rFonts w:ascii="Verdana" w:hAnsi="Verdana" w:cs="Arial"/>
                <w:b/>
                <w:color w:val="000000"/>
                <w:sz w:val="18"/>
                <w:szCs w:val="18"/>
              </w:rPr>
              <w:t>a</w:t>
            </w:r>
          </w:p>
        </w:tc>
        <w:tc>
          <w:tcPr>
            <w:tcW w:w="1844" w:type="dxa"/>
            <w:tcBorders>
              <w:top w:val="single" w:sz="4" w:space="0" w:color="auto"/>
              <w:left w:val="nil"/>
              <w:bottom w:val="single" w:sz="4" w:space="0" w:color="auto"/>
              <w:right w:val="single" w:sz="4" w:space="0" w:color="auto"/>
            </w:tcBorders>
            <w:shd w:val="clear" w:color="auto" w:fill="auto"/>
            <w:vAlign w:val="center"/>
          </w:tcPr>
          <w:p w14:paraId="4FC5727A" w14:textId="77777777" w:rsidR="008C0871" w:rsidRPr="008C0871" w:rsidRDefault="008C0871" w:rsidP="00AC7AC2">
            <w:pPr>
              <w:jc w:val="center"/>
              <w:rPr>
                <w:rFonts w:ascii="Verdana" w:hAnsi="Verdana" w:cs="Arial"/>
                <w:b/>
                <w:color w:val="000000"/>
                <w:sz w:val="18"/>
                <w:szCs w:val="18"/>
              </w:rPr>
            </w:pPr>
            <w:r w:rsidRPr="008C0871">
              <w:rPr>
                <w:rFonts w:ascii="Verdana" w:hAnsi="Verdana" w:cs="Arial"/>
                <w:b/>
                <w:color w:val="000000"/>
                <w:sz w:val="18"/>
                <w:szCs w:val="18"/>
              </w:rPr>
              <w:t>b</w:t>
            </w:r>
          </w:p>
        </w:tc>
        <w:tc>
          <w:tcPr>
            <w:tcW w:w="1280" w:type="dxa"/>
            <w:tcBorders>
              <w:top w:val="single" w:sz="4" w:space="0" w:color="auto"/>
              <w:left w:val="nil"/>
              <w:bottom w:val="single" w:sz="4" w:space="0" w:color="auto"/>
              <w:right w:val="single" w:sz="4" w:space="0" w:color="auto"/>
            </w:tcBorders>
            <w:shd w:val="clear" w:color="auto" w:fill="auto"/>
            <w:vAlign w:val="center"/>
          </w:tcPr>
          <w:p w14:paraId="64C5A57C" w14:textId="77777777" w:rsidR="008C0871" w:rsidRPr="008C0871" w:rsidRDefault="008C0871" w:rsidP="00AC7AC2">
            <w:pPr>
              <w:jc w:val="center"/>
              <w:rPr>
                <w:rFonts w:ascii="Verdana" w:hAnsi="Verdana" w:cs="Arial"/>
                <w:b/>
                <w:color w:val="000000"/>
                <w:sz w:val="18"/>
                <w:szCs w:val="18"/>
              </w:rPr>
            </w:pPr>
            <w:r w:rsidRPr="008C0871">
              <w:rPr>
                <w:rFonts w:ascii="Verdana" w:hAnsi="Verdana" w:cs="Arial"/>
                <w:b/>
                <w:color w:val="000000"/>
                <w:sz w:val="18"/>
                <w:szCs w:val="18"/>
              </w:rPr>
              <w:t>c</w:t>
            </w:r>
          </w:p>
        </w:tc>
        <w:tc>
          <w:tcPr>
            <w:tcW w:w="1696" w:type="dxa"/>
            <w:tcBorders>
              <w:top w:val="single" w:sz="4" w:space="0" w:color="auto"/>
              <w:left w:val="nil"/>
              <w:bottom w:val="single" w:sz="4" w:space="0" w:color="auto"/>
              <w:right w:val="single" w:sz="4" w:space="0" w:color="auto"/>
            </w:tcBorders>
            <w:shd w:val="clear" w:color="auto" w:fill="auto"/>
            <w:vAlign w:val="center"/>
          </w:tcPr>
          <w:p w14:paraId="0D6A66DC" w14:textId="77777777" w:rsidR="008C0871" w:rsidRPr="008C0871" w:rsidRDefault="008C0871" w:rsidP="00AC7AC2">
            <w:pPr>
              <w:jc w:val="center"/>
              <w:rPr>
                <w:rFonts w:ascii="Verdana" w:hAnsi="Verdana" w:cs="Arial"/>
                <w:b/>
                <w:color w:val="000000"/>
                <w:sz w:val="18"/>
                <w:szCs w:val="18"/>
              </w:rPr>
            </w:pPr>
            <w:r w:rsidRPr="008C0871">
              <w:rPr>
                <w:rFonts w:ascii="Verdana" w:hAnsi="Verdana" w:cs="Arial"/>
                <w:b/>
                <w:color w:val="000000"/>
                <w:sz w:val="18"/>
                <w:szCs w:val="18"/>
              </w:rPr>
              <w:t>d</w:t>
            </w:r>
          </w:p>
        </w:tc>
        <w:tc>
          <w:tcPr>
            <w:tcW w:w="1842" w:type="dxa"/>
            <w:tcBorders>
              <w:top w:val="single" w:sz="4" w:space="0" w:color="auto"/>
              <w:left w:val="nil"/>
              <w:bottom w:val="single" w:sz="4" w:space="0" w:color="auto"/>
              <w:right w:val="single" w:sz="4" w:space="0" w:color="auto"/>
            </w:tcBorders>
            <w:shd w:val="clear" w:color="auto" w:fill="auto"/>
            <w:vAlign w:val="center"/>
          </w:tcPr>
          <w:p w14:paraId="45F8AD1C" w14:textId="77777777" w:rsidR="008C0871" w:rsidRPr="008C0871" w:rsidRDefault="008C0871" w:rsidP="00AC7AC2">
            <w:pPr>
              <w:jc w:val="center"/>
              <w:rPr>
                <w:rFonts w:ascii="Verdana" w:hAnsi="Verdana" w:cs="Arial"/>
                <w:b/>
                <w:color w:val="000000"/>
                <w:sz w:val="18"/>
                <w:szCs w:val="18"/>
              </w:rPr>
            </w:pPr>
            <w:r w:rsidRPr="008C0871">
              <w:rPr>
                <w:rFonts w:ascii="Verdana" w:hAnsi="Verdana" w:cs="Arial"/>
                <w:b/>
                <w:color w:val="000000"/>
                <w:sz w:val="18"/>
                <w:szCs w:val="18"/>
              </w:rPr>
              <w:t>c x d</w:t>
            </w:r>
          </w:p>
        </w:tc>
      </w:tr>
      <w:tr w:rsidR="008C0871" w:rsidRPr="008C0871" w14:paraId="42CD2DAB" w14:textId="77777777" w:rsidTr="00FF5998">
        <w:trPr>
          <w:trHeight w:val="345"/>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C95E5"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3070" w:type="dxa"/>
            <w:gridSpan w:val="2"/>
            <w:vMerge w:val="restart"/>
            <w:tcBorders>
              <w:top w:val="single" w:sz="4" w:space="0" w:color="auto"/>
              <w:left w:val="single" w:sz="4" w:space="0" w:color="auto"/>
              <w:right w:val="single" w:sz="4" w:space="0" w:color="auto"/>
            </w:tcBorders>
            <w:shd w:val="clear" w:color="auto" w:fill="auto"/>
            <w:vAlign w:val="center"/>
            <w:hideMark/>
          </w:tcPr>
          <w:p w14:paraId="7F0F296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xml:space="preserve">Inwentaryzacja pomieszczenia </w:t>
            </w:r>
          </w:p>
          <w:p w14:paraId="03B49C5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o powierzchni</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E0DAB"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15 m</w:t>
            </w:r>
            <w:r w:rsidRPr="008C0871">
              <w:rPr>
                <w:rFonts w:ascii="Verdana" w:hAnsi="Verdana" w:cs="Arial"/>
                <w:color w:val="000000"/>
                <w:sz w:val="18"/>
                <w:szCs w:val="18"/>
                <w:vertAlign w:val="superscript"/>
              </w:rPr>
              <w:t>2</w:t>
            </w:r>
          </w:p>
        </w:tc>
        <w:tc>
          <w:tcPr>
            <w:tcW w:w="1280" w:type="dxa"/>
            <w:tcBorders>
              <w:top w:val="single" w:sz="4" w:space="0" w:color="auto"/>
              <w:left w:val="nil"/>
              <w:bottom w:val="single" w:sz="4" w:space="0" w:color="auto"/>
              <w:right w:val="single" w:sz="4" w:space="0" w:color="auto"/>
            </w:tcBorders>
            <w:shd w:val="clear" w:color="auto" w:fill="auto"/>
            <w:vAlign w:val="center"/>
          </w:tcPr>
          <w:p w14:paraId="5BBF3A14"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3</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223ECC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73E79A3"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238CBB52"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45DCF96"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w:t>
            </w:r>
          </w:p>
        </w:tc>
        <w:tc>
          <w:tcPr>
            <w:tcW w:w="3070" w:type="dxa"/>
            <w:gridSpan w:val="2"/>
            <w:vMerge/>
            <w:tcBorders>
              <w:left w:val="single" w:sz="4" w:space="0" w:color="auto"/>
              <w:right w:val="single" w:sz="4" w:space="0" w:color="auto"/>
            </w:tcBorders>
            <w:vAlign w:val="center"/>
            <w:hideMark/>
          </w:tcPr>
          <w:p w14:paraId="2DF19EDC"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hideMark/>
          </w:tcPr>
          <w:p w14:paraId="296830F2"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16-30 m</w:t>
            </w:r>
            <w:r w:rsidRPr="008C0871">
              <w:rPr>
                <w:rFonts w:ascii="Verdana" w:hAnsi="Verdana" w:cs="Arial"/>
                <w:color w:val="000000"/>
                <w:sz w:val="18"/>
                <w:szCs w:val="18"/>
                <w:vertAlign w:val="superscript"/>
              </w:rPr>
              <w:t>2</w:t>
            </w:r>
          </w:p>
        </w:tc>
        <w:tc>
          <w:tcPr>
            <w:tcW w:w="1280" w:type="dxa"/>
            <w:tcBorders>
              <w:top w:val="nil"/>
              <w:left w:val="nil"/>
              <w:bottom w:val="single" w:sz="4" w:space="0" w:color="auto"/>
              <w:right w:val="single" w:sz="4" w:space="0" w:color="auto"/>
            </w:tcBorders>
            <w:shd w:val="clear" w:color="auto" w:fill="auto"/>
            <w:vAlign w:val="center"/>
          </w:tcPr>
          <w:p w14:paraId="1D2A7148"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2</w:t>
            </w:r>
          </w:p>
        </w:tc>
        <w:tc>
          <w:tcPr>
            <w:tcW w:w="1696" w:type="dxa"/>
            <w:tcBorders>
              <w:top w:val="nil"/>
              <w:left w:val="nil"/>
              <w:bottom w:val="single" w:sz="4" w:space="0" w:color="auto"/>
              <w:right w:val="single" w:sz="4" w:space="0" w:color="auto"/>
            </w:tcBorders>
            <w:shd w:val="clear" w:color="auto" w:fill="auto"/>
            <w:vAlign w:val="center"/>
            <w:hideMark/>
          </w:tcPr>
          <w:p w14:paraId="0048A7E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E5F27F4"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293CBC91"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8FB0E6E"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3</w:t>
            </w:r>
          </w:p>
        </w:tc>
        <w:tc>
          <w:tcPr>
            <w:tcW w:w="3070" w:type="dxa"/>
            <w:gridSpan w:val="2"/>
            <w:vMerge/>
            <w:tcBorders>
              <w:left w:val="single" w:sz="4" w:space="0" w:color="auto"/>
              <w:bottom w:val="single" w:sz="4" w:space="0" w:color="auto"/>
              <w:right w:val="single" w:sz="4" w:space="0" w:color="auto"/>
            </w:tcBorders>
            <w:vAlign w:val="center"/>
            <w:hideMark/>
          </w:tcPr>
          <w:p w14:paraId="02658368" w14:textId="77777777" w:rsidR="008C0871" w:rsidRPr="008C0871" w:rsidRDefault="008C0871" w:rsidP="00AC7AC2">
            <w:pPr>
              <w:jc w:val="center"/>
              <w:rPr>
                <w:rFonts w:ascii="Verdana" w:hAnsi="Verdana" w:cs="Arial"/>
                <w:color w:val="000000"/>
                <w:sz w:val="18"/>
                <w:szCs w:val="18"/>
              </w:rPr>
            </w:pPr>
          </w:p>
        </w:tc>
        <w:tc>
          <w:tcPr>
            <w:tcW w:w="1844" w:type="dxa"/>
            <w:tcBorders>
              <w:top w:val="nil"/>
              <w:left w:val="single" w:sz="4" w:space="0" w:color="auto"/>
              <w:bottom w:val="single" w:sz="4" w:space="0" w:color="auto"/>
              <w:right w:val="single" w:sz="4" w:space="0" w:color="auto"/>
            </w:tcBorders>
            <w:shd w:val="clear" w:color="auto" w:fill="auto"/>
            <w:vAlign w:val="center"/>
            <w:hideMark/>
          </w:tcPr>
          <w:p w14:paraId="0B6EE06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31-60 m</w:t>
            </w:r>
            <w:r w:rsidRPr="008C0871">
              <w:rPr>
                <w:rFonts w:ascii="Verdana" w:hAnsi="Verdana" w:cs="Arial"/>
                <w:color w:val="000000"/>
                <w:sz w:val="18"/>
                <w:szCs w:val="18"/>
                <w:vertAlign w:val="superscript"/>
              </w:rPr>
              <w:t>2</w:t>
            </w:r>
          </w:p>
        </w:tc>
        <w:tc>
          <w:tcPr>
            <w:tcW w:w="1280" w:type="dxa"/>
            <w:tcBorders>
              <w:top w:val="nil"/>
              <w:left w:val="nil"/>
              <w:bottom w:val="single" w:sz="4" w:space="0" w:color="auto"/>
              <w:right w:val="single" w:sz="4" w:space="0" w:color="auto"/>
            </w:tcBorders>
            <w:shd w:val="clear" w:color="auto" w:fill="auto"/>
            <w:vAlign w:val="center"/>
          </w:tcPr>
          <w:p w14:paraId="37A3D565"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233E457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26FBE99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1B0463D9" w14:textId="77777777" w:rsidTr="00FF5998">
        <w:trPr>
          <w:trHeight w:val="49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A1ACC7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4</w:t>
            </w:r>
          </w:p>
        </w:tc>
        <w:tc>
          <w:tcPr>
            <w:tcW w:w="1931" w:type="dxa"/>
            <w:vMerge w:val="restart"/>
            <w:tcBorders>
              <w:top w:val="single" w:sz="4" w:space="0" w:color="auto"/>
              <w:left w:val="single" w:sz="4" w:space="0" w:color="auto"/>
              <w:right w:val="single" w:sz="4" w:space="0" w:color="auto"/>
            </w:tcBorders>
            <w:textDirection w:val="btLr"/>
            <w:vAlign w:val="center"/>
            <w:hideMark/>
          </w:tcPr>
          <w:p w14:paraId="11219C4A" w14:textId="77777777" w:rsidR="008C0871" w:rsidRPr="008C0871" w:rsidRDefault="008C0871" w:rsidP="00AC7AC2">
            <w:pPr>
              <w:ind w:left="113" w:right="113"/>
              <w:jc w:val="center"/>
              <w:rPr>
                <w:rFonts w:ascii="Verdana" w:hAnsi="Verdana" w:cs="Arial"/>
                <w:color w:val="000000"/>
                <w:sz w:val="18"/>
                <w:szCs w:val="18"/>
              </w:rPr>
            </w:pPr>
            <w:r w:rsidRPr="008C0871">
              <w:rPr>
                <w:rFonts w:ascii="Verdana" w:hAnsi="Verdana" w:cs="Arial"/>
                <w:color w:val="000000"/>
                <w:sz w:val="18"/>
                <w:szCs w:val="18"/>
              </w:rPr>
              <w:t>Projekt techniczny węzła cieplnego</w:t>
            </w:r>
          </w:p>
        </w:tc>
        <w:tc>
          <w:tcPr>
            <w:tcW w:w="1139" w:type="dxa"/>
            <w:vMerge w:val="restart"/>
            <w:tcBorders>
              <w:top w:val="single" w:sz="4" w:space="0" w:color="auto"/>
              <w:left w:val="single" w:sz="4" w:space="0" w:color="auto"/>
              <w:right w:val="single" w:sz="4" w:space="0" w:color="auto"/>
            </w:tcBorders>
            <w:textDirection w:val="btLr"/>
            <w:vAlign w:val="center"/>
          </w:tcPr>
          <w:p w14:paraId="51756DD1" w14:textId="77777777" w:rsidR="008C0871" w:rsidRPr="008C0871" w:rsidRDefault="008C0871" w:rsidP="00AC7AC2">
            <w:pPr>
              <w:ind w:left="113" w:right="113"/>
              <w:jc w:val="center"/>
              <w:rPr>
                <w:rFonts w:ascii="Verdana" w:hAnsi="Verdana" w:cs="Arial"/>
                <w:color w:val="000000"/>
                <w:sz w:val="18"/>
                <w:szCs w:val="18"/>
              </w:rPr>
            </w:pPr>
            <w:r w:rsidRPr="008C0871">
              <w:rPr>
                <w:rFonts w:ascii="Verdana" w:hAnsi="Verdana" w:cs="Arial"/>
                <w:color w:val="000000"/>
                <w:sz w:val="18"/>
                <w:szCs w:val="18"/>
              </w:rPr>
              <w:t>Węzeł jednofunkcyjny</w:t>
            </w:r>
          </w:p>
        </w:tc>
        <w:tc>
          <w:tcPr>
            <w:tcW w:w="1844" w:type="dxa"/>
            <w:tcBorders>
              <w:top w:val="single" w:sz="4" w:space="0" w:color="auto"/>
              <w:left w:val="single" w:sz="4" w:space="0" w:color="auto"/>
              <w:bottom w:val="single" w:sz="4" w:space="0" w:color="auto"/>
              <w:right w:val="single" w:sz="4" w:space="0" w:color="auto"/>
            </w:tcBorders>
            <w:vAlign w:val="center"/>
          </w:tcPr>
          <w:p w14:paraId="2102C7D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200 kW</w:t>
            </w:r>
          </w:p>
        </w:tc>
        <w:tc>
          <w:tcPr>
            <w:tcW w:w="1280" w:type="dxa"/>
            <w:tcBorders>
              <w:top w:val="nil"/>
              <w:left w:val="nil"/>
              <w:bottom w:val="single" w:sz="4" w:space="0" w:color="auto"/>
              <w:right w:val="single" w:sz="4" w:space="0" w:color="auto"/>
            </w:tcBorders>
            <w:shd w:val="clear" w:color="auto" w:fill="auto"/>
            <w:vAlign w:val="center"/>
          </w:tcPr>
          <w:p w14:paraId="02B93F94"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4</w:t>
            </w:r>
          </w:p>
        </w:tc>
        <w:tc>
          <w:tcPr>
            <w:tcW w:w="1696" w:type="dxa"/>
            <w:tcBorders>
              <w:top w:val="nil"/>
              <w:left w:val="nil"/>
              <w:bottom w:val="single" w:sz="4" w:space="0" w:color="auto"/>
              <w:right w:val="single" w:sz="4" w:space="0" w:color="auto"/>
            </w:tcBorders>
            <w:shd w:val="clear" w:color="auto" w:fill="auto"/>
            <w:vAlign w:val="center"/>
            <w:hideMark/>
          </w:tcPr>
          <w:p w14:paraId="17C8B44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9B90BB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20C127E5"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2773DE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5</w:t>
            </w:r>
          </w:p>
        </w:tc>
        <w:tc>
          <w:tcPr>
            <w:tcW w:w="1931" w:type="dxa"/>
            <w:vMerge/>
            <w:tcBorders>
              <w:left w:val="single" w:sz="4" w:space="0" w:color="auto"/>
              <w:right w:val="single" w:sz="4" w:space="0" w:color="auto"/>
            </w:tcBorders>
            <w:vAlign w:val="center"/>
            <w:hideMark/>
          </w:tcPr>
          <w:p w14:paraId="038F4228"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29E9AD95"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4B4F7B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201-500 kW</w:t>
            </w:r>
          </w:p>
        </w:tc>
        <w:tc>
          <w:tcPr>
            <w:tcW w:w="1280" w:type="dxa"/>
            <w:tcBorders>
              <w:top w:val="nil"/>
              <w:left w:val="nil"/>
              <w:bottom w:val="single" w:sz="4" w:space="0" w:color="auto"/>
              <w:right w:val="single" w:sz="4" w:space="0" w:color="auto"/>
            </w:tcBorders>
            <w:shd w:val="clear" w:color="auto" w:fill="auto"/>
            <w:vAlign w:val="center"/>
          </w:tcPr>
          <w:p w14:paraId="2D8EC426"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5</w:t>
            </w:r>
          </w:p>
        </w:tc>
        <w:tc>
          <w:tcPr>
            <w:tcW w:w="1696" w:type="dxa"/>
            <w:tcBorders>
              <w:top w:val="nil"/>
              <w:left w:val="nil"/>
              <w:bottom w:val="single" w:sz="4" w:space="0" w:color="auto"/>
              <w:right w:val="single" w:sz="4" w:space="0" w:color="auto"/>
            </w:tcBorders>
            <w:shd w:val="clear" w:color="auto" w:fill="auto"/>
            <w:vAlign w:val="center"/>
            <w:hideMark/>
          </w:tcPr>
          <w:p w14:paraId="5907BBE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18C0351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3F77268"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D2437B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6</w:t>
            </w:r>
          </w:p>
        </w:tc>
        <w:tc>
          <w:tcPr>
            <w:tcW w:w="1931" w:type="dxa"/>
            <w:vMerge/>
            <w:tcBorders>
              <w:left w:val="single" w:sz="4" w:space="0" w:color="auto"/>
              <w:right w:val="single" w:sz="4" w:space="0" w:color="auto"/>
            </w:tcBorders>
            <w:vAlign w:val="center"/>
            <w:hideMark/>
          </w:tcPr>
          <w:p w14:paraId="617916F4"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7D727B6F"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2BF647A3"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center"/>
          </w:tcPr>
          <w:p w14:paraId="22270ADD"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3</w:t>
            </w:r>
          </w:p>
        </w:tc>
        <w:tc>
          <w:tcPr>
            <w:tcW w:w="1696" w:type="dxa"/>
            <w:tcBorders>
              <w:top w:val="nil"/>
              <w:left w:val="nil"/>
              <w:bottom w:val="single" w:sz="4" w:space="0" w:color="auto"/>
              <w:right w:val="single" w:sz="4" w:space="0" w:color="auto"/>
            </w:tcBorders>
            <w:shd w:val="clear" w:color="auto" w:fill="auto"/>
            <w:vAlign w:val="center"/>
            <w:hideMark/>
          </w:tcPr>
          <w:p w14:paraId="4ED8812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62E05A5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32FC1AEB"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6ECEAB4"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7</w:t>
            </w:r>
          </w:p>
        </w:tc>
        <w:tc>
          <w:tcPr>
            <w:tcW w:w="1931" w:type="dxa"/>
            <w:vMerge/>
            <w:tcBorders>
              <w:left w:val="single" w:sz="4" w:space="0" w:color="auto"/>
              <w:right w:val="single" w:sz="4" w:space="0" w:color="auto"/>
            </w:tcBorders>
            <w:vAlign w:val="center"/>
            <w:hideMark/>
          </w:tcPr>
          <w:p w14:paraId="59F4DCF2"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21CD1CC9"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4D621E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xml:space="preserve">1001-2500 </w:t>
            </w:r>
            <w:proofErr w:type="spellStart"/>
            <w:r w:rsidRPr="008C0871">
              <w:rPr>
                <w:rFonts w:ascii="Verdana" w:hAnsi="Verdana" w:cs="Arial"/>
                <w:color w:val="000000"/>
                <w:sz w:val="18"/>
                <w:szCs w:val="18"/>
              </w:rPr>
              <w:t>kw</w:t>
            </w:r>
            <w:proofErr w:type="spellEnd"/>
          </w:p>
        </w:tc>
        <w:tc>
          <w:tcPr>
            <w:tcW w:w="1280" w:type="dxa"/>
            <w:tcBorders>
              <w:top w:val="nil"/>
              <w:left w:val="nil"/>
              <w:bottom w:val="single" w:sz="4" w:space="0" w:color="auto"/>
              <w:right w:val="single" w:sz="4" w:space="0" w:color="auto"/>
            </w:tcBorders>
            <w:shd w:val="clear" w:color="auto" w:fill="auto"/>
            <w:vAlign w:val="center"/>
          </w:tcPr>
          <w:p w14:paraId="35E0C2A3"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0A97C7E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BDB9BF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2B272A3" w14:textId="77777777" w:rsidTr="00FF5998">
        <w:trPr>
          <w:trHeight w:val="31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0CA17354"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8</w:t>
            </w:r>
          </w:p>
        </w:tc>
        <w:tc>
          <w:tcPr>
            <w:tcW w:w="1931" w:type="dxa"/>
            <w:vMerge/>
            <w:tcBorders>
              <w:left w:val="single" w:sz="4" w:space="0" w:color="auto"/>
              <w:right w:val="single" w:sz="4" w:space="0" w:color="auto"/>
            </w:tcBorders>
            <w:vAlign w:val="center"/>
            <w:hideMark/>
          </w:tcPr>
          <w:p w14:paraId="28D21BB5"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1F7DBF74"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362690AB"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powyżej 2500 kW</w:t>
            </w:r>
          </w:p>
        </w:tc>
        <w:tc>
          <w:tcPr>
            <w:tcW w:w="1280" w:type="dxa"/>
            <w:tcBorders>
              <w:top w:val="nil"/>
              <w:left w:val="nil"/>
              <w:bottom w:val="single" w:sz="4" w:space="0" w:color="auto"/>
              <w:right w:val="single" w:sz="4" w:space="0" w:color="auto"/>
            </w:tcBorders>
            <w:shd w:val="clear" w:color="auto" w:fill="auto"/>
            <w:vAlign w:val="center"/>
          </w:tcPr>
          <w:p w14:paraId="0088CD9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1B42ADD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681397C6"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3E6118A4" w14:textId="77777777" w:rsidTr="00FF5998">
        <w:trPr>
          <w:trHeight w:val="42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2E4C85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9</w:t>
            </w:r>
          </w:p>
        </w:tc>
        <w:tc>
          <w:tcPr>
            <w:tcW w:w="1931" w:type="dxa"/>
            <w:vMerge/>
            <w:tcBorders>
              <w:left w:val="single" w:sz="4" w:space="0" w:color="auto"/>
              <w:right w:val="single" w:sz="4" w:space="0" w:color="auto"/>
            </w:tcBorders>
            <w:vAlign w:val="center"/>
            <w:hideMark/>
          </w:tcPr>
          <w:p w14:paraId="3DE72F8A" w14:textId="77777777" w:rsidR="008C0871" w:rsidRPr="008C0871" w:rsidRDefault="008C0871" w:rsidP="00AC7AC2">
            <w:pPr>
              <w:jc w:val="center"/>
              <w:rPr>
                <w:rFonts w:ascii="Verdana" w:hAnsi="Verdana" w:cs="Arial"/>
                <w:color w:val="000000"/>
                <w:sz w:val="18"/>
                <w:szCs w:val="18"/>
              </w:rPr>
            </w:pPr>
          </w:p>
        </w:tc>
        <w:tc>
          <w:tcPr>
            <w:tcW w:w="1139" w:type="dxa"/>
            <w:vMerge w:val="restart"/>
            <w:tcBorders>
              <w:top w:val="single" w:sz="4" w:space="0" w:color="auto"/>
              <w:left w:val="single" w:sz="4" w:space="0" w:color="auto"/>
              <w:right w:val="single" w:sz="4" w:space="0" w:color="auto"/>
            </w:tcBorders>
            <w:textDirection w:val="btLr"/>
            <w:vAlign w:val="center"/>
          </w:tcPr>
          <w:p w14:paraId="69178ADC" w14:textId="77777777" w:rsidR="008C0871" w:rsidRPr="008C0871" w:rsidRDefault="008C0871" w:rsidP="00AC7AC2">
            <w:pPr>
              <w:ind w:left="113" w:right="113"/>
              <w:jc w:val="center"/>
              <w:rPr>
                <w:rFonts w:ascii="Verdana" w:hAnsi="Verdana" w:cs="Arial"/>
                <w:color w:val="000000"/>
                <w:sz w:val="18"/>
                <w:szCs w:val="18"/>
              </w:rPr>
            </w:pPr>
            <w:r w:rsidRPr="008C0871">
              <w:rPr>
                <w:rFonts w:ascii="Verdana" w:hAnsi="Verdana" w:cs="Arial"/>
                <w:color w:val="000000"/>
                <w:sz w:val="18"/>
                <w:szCs w:val="18"/>
              </w:rPr>
              <w:t>Węzeł wielofunkcyjny</w:t>
            </w:r>
          </w:p>
        </w:tc>
        <w:tc>
          <w:tcPr>
            <w:tcW w:w="1844" w:type="dxa"/>
            <w:tcBorders>
              <w:top w:val="single" w:sz="4" w:space="0" w:color="auto"/>
              <w:left w:val="single" w:sz="4" w:space="0" w:color="auto"/>
              <w:bottom w:val="single" w:sz="4" w:space="0" w:color="auto"/>
              <w:right w:val="single" w:sz="4" w:space="0" w:color="auto"/>
            </w:tcBorders>
            <w:vAlign w:val="center"/>
          </w:tcPr>
          <w:p w14:paraId="47370FE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200 kW</w:t>
            </w:r>
          </w:p>
        </w:tc>
        <w:tc>
          <w:tcPr>
            <w:tcW w:w="1280" w:type="dxa"/>
            <w:tcBorders>
              <w:top w:val="nil"/>
              <w:left w:val="nil"/>
              <w:bottom w:val="single" w:sz="4" w:space="0" w:color="auto"/>
              <w:right w:val="single" w:sz="4" w:space="0" w:color="auto"/>
            </w:tcBorders>
            <w:shd w:val="clear" w:color="auto" w:fill="auto"/>
            <w:vAlign w:val="center"/>
          </w:tcPr>
          <w:p w14:paraId="266B20E3"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56</w:t>
            </w:r>
          </w:p>
        </w:tc>
        <w:tc>
          <w:tcPr>
            <w:tcW w:w="1696" w:type="dxa"/>
            <w:tcBorders>
              <w:top w:val="nil"/>
              <w:left w:val="nil"/>
              <w:bottom w:val="single" w:sz="4" w:space="0" w:color="auto"/>
              <w:right w:val="single" w:sz="4" w:space="0" w:color="auto"/>
            </w:tcBorders>
            <w:shd w:val="clear" w:color="auto" w:fill="auto"/>
            <w:vAlign w:val="center"/>
            <w:hideMark/>
          </w:tcPr>
          <w:p w14:paraId="76D96ED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E7F22A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22B8013" w14:textId="77777777" w:rsidTr="00FF5998">
        <w:trPr>
          <w:trHeight w:val="41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DFB195B"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10</w:t>
            </w:r>
          </w:p>
        </w:tc>
        <w:tc>
          <w:tcPr>
            <w:tcW w:w="1931" w:type="dxa"/>
            <w:vMerge/>
            <w:tcBorders>
              <w:left w:val="single" w:sz="4" w:space="0" w:color="auto"/>
              <w:right w:val="single" w:sz="4" w:space="0" w:color="auto"/>
            </w:tcBorders>
            <w:vAlign w:val="center"/>
            <w:hideMark/>
          </w:tcPr>
          <w:p w14:paraId="1508805E"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0231547E" w14:textId="77777777" w:rsidR="008C0871" w:rsidRPr="008C0871" w:rsidRDefault="008C0871" w:rsidP="00AC7AC2">
            <w:pPr>
              <w:jc w:val="center"/>
              <w:rPr>
                <w:rFonts w:ascii="Verdana" w:hAnsi="Verdana" w:cs="Arial"/>
                <w:color w:val="000000"/>
                <w:sz w:val="18"/>
                <w:szCs w:val="18"/>
              </w:rPr>
            </w:pPr>
          </w:p>
        </w:tc>
        <w:tc>
          <w:tcPr>
            <w:tcW w:w="1844" w:type="dxa"/>
            <w:tcBorders>
              <w:top w:val="nil"/>
              <w:left w:val="nil"/>
              <w:bottom w:val="single" w:sz="4" w:space="0" w:color="auto"/>
              <w:right w:val="single" w:sz="4" w:space="0" w:color="auto"/>
            </w:tcBorders>
            <w:shd w:val="clear" w:color="auto" w:fill="auto"/>
            <w:vAlign w:val="center"/>
          </w:tcPr>
          <w:p w14:paraId="39831E0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201-500 kW</w:t>
            </w:r>
          </w:p>
        </w:tc>
        <w:tc>
          <w:tcPr>
            <w:tcW w:w="1280" w:type="dxa"/>
            <w:tcBorders>
              <w:top w:val="nil"/>
              <w:left w:val="nil"/>
              <w:bottom w:val="single" w:sz="4" w:space="0" w:color="auto"/>
              <w:right w:val="single" w:sz="4" w:space="0" w:color="auto"/>
            </w:tcBorders>
            <w:shd w:val="clear" w:color="auto" w:fill="auto"/>
            <w:vAlign w:val="center"/>
          </w:tcPr>
          <w:p w14:paraId="762475A5"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125</w:t>
            </w:r>
          </w:p>
        </w:tc>
        <w:tc>
          <w:tcPr>
            <w:tcW w:w="1696" w:type="dxa"/>
            <w:tcBorders>
              <w:top w:val="nil"/>
              <w:left w:val="nil"/>
              <w:bottom w:val="single" w:sz="4" w:space="0" w:color="auto"/>
              <w:right w:val="single" w:sz="4" w:space="0" w:color="auto"/>
            </w:tcBorders>
            <w:shd w:val="clear" w:color="auto" w:fill="auto"/>
            <w:vAlign w:val="center"/>
            <w:hideMark/>
          </w:tcPr>
          <w:p w14:paraId="6FC2302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7BD3F2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2E028716" w14:textId="77777777" w:rsidTr="00FF5998">
        <w:trPr>
          <w:trHeight w:val="5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9DD1D63"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11</w:t>
            </w:r>
          </w:p>
        </w:tc>
        <w:tc>
          <w:tcPr>
            <w:tcW w:w="1931" w:type="dxa"/>
            <w:vMerge/>
            <w:tcBorders>
              <w:left w:val="single" w:sz="4" w:space="0" w:color="auto"/>
              <w:right w:val="single" w:sz="4" w:space="0" w:color="auto"/>
            </w:tcBorders>
            <w:vAlign w:val="center"/>
            <w:hideMark/>
          </w:tcPr>
          <w:p w14:paraId="12BD398F"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0055DE39"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93AD7D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center"/>
          </w:tcPr>
          <w:p w14:paraId="61766616"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22</w:t>
            </w:r>
          </w:p>
        </w:tc>
        <w:tc>
          <w:tcPr>
            <w:tcW w:w="1696" w:type="dxa"/>
            <w:tcBorders>
              <w:top w:val="nil"/>
              <w:left w:val="nil"/>
              <w:bottom w:val="single" w:sz="4" w:space="0" w:color="auto"/>
              <w:right w:val="single" w:sz="4" w:space="0" w:color="auto"/>
            </w:tcBorders>
            <w:shd w:val="clear" w:color="auto" w:fill="auto"/>
            <w:vAlign w:val="center"/>
            <w:hideMark/>
          </w:tcPr>
          <w:p w14:paraId="16373748"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5F507E1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0B98E43" w14:textId="77777777" w:rsidTr="00FF5998">
        <w:trPr>
          <w:trHeight w:val="416"/>
        </w:trPr>
        <w:tc>
          <w:tcPr>
            <w:tcW w:w="474" w:type="dxa"/>
            <w:tcBorders>
              <w:top w:val="nil"/>
              <w:left w:val="single" w:sz="4" w:space="0" w:color="auto"/>
              <w:bottom w:val="single" w:sz="4" w:space="0" w:color="auto"/>
              <w:right w:val="single" w:sz="4" w:space="0" w:color="auto"/>
            </w:tcBorders>
            <w:shd w:val="clear" w:color="auto" w:fill="auto"/>
            <w:vAlign w:val="center"/>
          </w:tcPr>
          <w:p w14:paraId="32051017"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12</w:t>
            </w:r>
          </w:p>
        </w:tc>
        <w:tc>
          <w:tcPr>
            <w:tcW w:w="1931" w:type="dxa"/>
            <w:vMerge/>
            <w:tcBorders>
              <w:left w:val="single" w:sz="4" w:space="0" w:color="auto"/>
              <w:right w:val="single" w:sz="4" w:space="0" w:color="auto"/>
            </w:tcBorders>
            <w:vAlign w:val="center"/>
          </w:tcPr>
          <w:p w14:paraId="07470592"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4AAD62E4"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8B7AF26"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1001-2500 kW</w:t>
            </w:r>
          </w:p>
        </w:tc>
        <w:tc>
          <w:tcPr>
            <w:tcW w:w="1280" w:type="dxa"/>
            <w:tcBorders>
              <w:top w:val="nil"/>
              <w:left w:val="nil"/>
              <w:bottom w:val="single" w:sz="4" w:space="0" w:color="auto"/>
              <w:right w:val="single" w:sz="4" w:space="0" w:color="auto"/>
            </w:tcBorders>
            <w:shd w:val="clear" w:color="auto" w:fill="auto"/>
            <w:vAlign w:val="center"/>
          </w:tcPr>
          <w:p w14:paraId="39C73B58"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4</w:t>
            </w:r>
          </w:p>
        </w:tc>
        <w:tc>
          <w:tcPr>
            <w:tcW w:w="1696" w:type="dxa"/>
            <w:tcBorders>
              <w:top w:val="nil"/>
              <w:left w:val="nil"/>
              <w:bottom w:val="single" w:sz="4" w:space="0" w:color="auto"/>
              <w:right w:val="single" w:sz="4" w:space="0" w:color="auto"/>
            </w:tcBorders>
            <w:shd w:val="clear" w:color="auto" w:fill="auto"/>
            <w:vAlign w:val="center"/>
          </w:tcPr>
          <w:p w14:paraId="2B3C603C" w14:textId="77777777" w:rsidR="008C0871" w:rsidRPr="008C0871" w:rsidRDefault="008C0871" w:rsidP="00AC7AC2">
            <w:pPr>
              <w:rPr>
                <w:rFonts w:ascii="Verdana" w:hAnsi="Verdana" w:cs="Arial"/>
                <w:color w:val="000000"/>
                <w:sz w:val="18"/>
                <w:szCs w:val="18"/>
              </w:rPr>
            </w:pPr>
          </w:p>
        </w:tc>
        <w:tc>
          <w:tcPr>
            <w:tcW w:w="1842" w:type="dxa"/>
            <w:tcBorders>
              <w:top w:val="nil"/>
              <w:left w:val="nil"/>
              <w:bottom w:val="single" w:sz="4" w:space="0" w:color="auto"/>
              <w:right w:val="single" w:sz="4" w:space="0" w:color="auto"/>
            </w:tcBorders>
            <w:shd w:val="clear" w:color="auto" w:fill="auto"/>
            <w:vAlign w:val="center"/>
          </w:tcPr>
          <w:p w14:paraId="4644994A" w14:textId="77777777" w:rsidR="008C0871" w:rsidRPr="008C0871" w:rsidRDefault="008C0871" w:rsidP="00AC7AC2">
            <w:pPr>
              <w:rPr>
                <w:rFonts w:ascii="Verdana" w:hAnsi="Verdana" w:cs="Arial"/>
                <w:color w:val="000000"/>
                <w:sz w:val="18"/>
                <w:szCs w:val="18"/>
              </w:rPr>
            </w:pPr>
          </w:p>
        </w:tc>
      </w:tr>
      <w:tr w:rsidR="008C0871" w:rsidRPr="008C0871" w14:paraId="41A18DA2" w14:textId="77777777" w:rsidTr="00FF5998">
        <w:trPr>
          <w:trHeight w:val="421"/>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79938D22"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13</w:t>
            </w:r>
          </w:p>
        </w:tc>
        <w:tc>
          <w:tcPr>
            <w:tcW w:w="1931" w:type="dxa"/>
            <w:vMerge/>
            <w:tcBorders>
              <w:left w:val="single" w:sz="4" w:space="0" w:color="auto"/>
              <w:right w:val="single" w:sz="4" w:space="0" w:color="auto"/>
            </w:tcBorders>
            <w:vAlign w:val="center"/>
          </w:tcPr>
          <w:p w14:paraId="2C9A47AA"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right w:val="single" w:sz="4" w:space="0" w:color="auto"/>
            </w:tcBorders>
            <w:vAlign w:val="center"/>
          </w:tcPr>
          <w:p w14:paraId="35BC1768"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0BDAB1A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powyżej 2500 kW</w:t>
            </w:r>
          </w:p>
        </w:tc>
        <w:tc>
          <w:tcPr>
            <w:tcW w:w="1280" w:type="dxa"/>
            <w:tcBorders>
              <w:top w:val="single" w:sz="4" w:space="0" w:color="auto"/>
              <w:left w:val="nil"/>
              <w:bottom w:val="single" w:sz="4" w:space="0" w:color="auto"/>
              <w:right w:val="single" w:sz="4" w:space="0" w:color="auto"/>
            </w:tcBorders>
            <w:shd w:val="clear" w:color="auto" w:fill="auto"/>
            <w:vAlign w:val="center"/>
          </w:tcPr>
          <w:p w14:paraId="5FDED27F"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single" w:sz="4" w:space="0" w:color="auto"/>
              <w:left w:val="nil"/>
              <w:bottom w:val="single" w:sz="4" w:space="0" w:color="auto"/>
              <w:right w:val="single" w:sz="4" w:space="0" w:color="auto"/>
            </w:tcBorders>
            <w:shd w:val="clear" w:color="auto" w:fill="auto"/>
            <w:vAlign w:val="center"/>
          </w:tcPr>
          <w:p w14:paraId="023E4920" w14:textId="77777777" w:rsidR="008C0871" w:rsidRPr="008C0871" w:rsidRDefault="008C0871" w:rsidP="00AC7AC2">
            <w:pPr>
              <w:rPr>
                <w:rFonts w:ascii="Verdana" w:hAnsi="Verdana" w:cs="Arial"/>
                <w:color w:val="000000"/>
                <w:sz w:val="18"/>
                <w:szCs w:val="18"/>
              </w:rPr>
            </w:pPr>
          </w:p>
        </w:tc>
        <w:tc>
          <w:tcPr>
            <w:tcW w:w="1842" w:type="dxa"/>
            <w:tcBorders>
              <w:top w:val="single" w:sz="4" w:space="0" w:color="auto"/>
              <w:left w:val="nil"/>
              <w:bottom w:val="single" w:sz="4" w:space="0" w:color="auto"/>
              <w:right w:val="single" w:sz="4" w:space="0" w:color="auto"/>
            </w:tcBorders>
            <w:shd w:val="clear" w:color="auto" w:fill="auto"/>
            <w:vAlign w:val="center"/>
          </w:tcPr>
          <w:p w14:paraId="2A881530" w14:textId="77777777" w:rsidR="008C0871" w:rsidRPr="008C0871" w:rsidRDefault="008C0871" w:rsidP="00AC7AC2">
            <w:pPr>
              <w:rPr>
                <w:rFonts w:ascii="Verdana" w:hAnsi="Verdana" w:cs="Arial"/>
                <w:color w:val="000000"/>
                <w:sz w:val="18"/>
                <w:szCs w:val="18"/>
              </w:rPr>
            </w:pPr>
          </w:p>
        </w:tc>
      </w:tr>
      <w:tr w:rsidR="008C0871" w:rsidRPr="008C0871" w14:paraId="5EB82F36"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DC35D5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14</w:t>
            </w:r>
          </w:p>
        </w:tc>
        <w:tc>
          <w:tcPr>
            <w:tcW w:w="1931" w:type="dxa"/>
            <w:vMerge w:val="restart"/>
            <w:tcBorders>
              <w:top w:val="single" w:sz="4" w:space="0" w:color="auto"/>
              <w:left w:val="single" w:sz="4" w:space="0" w:color="auto"/>
              <w:right w:val="single" w:sz="4" w:space="0" w:color="auto"/>
            </w:tcBorders>
            <w:textDirection w:val="btLr"/>
            <w:vAlign w:val="center"/>
            <w:hideMark/>
          </w:tcPr>
          <w:p w14:paraId="7AE186A2"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 xml:space="preserve">Projekt techniczny węzła cieplnego dla ogrzewania </w:t>
            </w:r>
            <w:proofErr w:type="spellStart"/>
            <w:r w:rsidRPr="008C0871">
              <w:rPr>
                <w:rFonts w:ascii="Verdana" w:hAnsi="Verdana" w:cs="Arial"/>
                <w:color w:val="000000"/>
                <w:sz w:val="18"/>
                <w:szCs w:val="18"/>
              </w:rPr>
              <w:t>podogowego</w:t>
            </w:r>
            <w:proofErr w:type="spellEnd"/>
          </w:p>
        </w:tc>
        <w:tc>
          <w:tcPr>
            <w:tcW w:w="1139" w:type="dxa"/>
            <w:vMerge w:val="restart"/>
            <w:tcBorders>
              <w:top w:val="single" w:sz="4" w:space="0" w:color="auto"/>
              <w:left w:val="single" w:sz="4" w:space="0" w:color="auto"/>
              <w:right w:val="single" w:sz="4" w:space="0" w:color="auto"/>
            </w:tcBorders>
            <w:textDirection w:val="btLr"/>
            <w:vAlign w:val="center"/>
          </w:tcPr>
          <w:p w14:paraId="38F6EA91"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Węzeł jednofunkcyjny</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73917DE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200 kW</w:t>
            </w:r>
          </w:p>
        </w:tc>
        <w:tc>
          <w:tcPr>
            <w:tcW w:w="1280" w:type="dxa"/>
            <w:tcBorders>
              <w:top w:val="nil"/>
              <w:left w:val="nil"/>
              <w:bottom w:val="single" w:sz="4" w:space="0" w:color="auto"/>
              <w:right w:val="single" w:sz="4" w:space="0" w:color="auto"/>
            </w:tcBorders>
            <w:shd w:val="clear" w:color="auto" w:fill="auto"/>
            <w:vAlign w:val="center"/>
          </w:tcPr>
          <w:p w14:paraId="2F99420C"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2587828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5AA7496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7EE2E15B"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AF8244D"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15</w:t>
            </w:r>
          </w:p>
        </w:tc>
        <w:tc>
          <w:tcPr>
            <w:tcW w:w="1931" w:type="dxa"/>
            <w:vMerge/>
            <w:tcBorders>
              <w:left w:val="single" w:sz="4" w:space="0" w:color="auto"/>
              <w:right w:val="single" w:sz="4" w:space="0" w:color="auto"/>
            </w:tcBorders>
            <w:vAlign w:val="center"/>
            <w:hideMark/>
          </w:tcPr>
          <w:p w14:paraId="7C957735"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bottom w:val="single" w:sz="4" w:space="0" w:color="auto"/>
              <w:right w:val="single" w:sz="4" w:space="0" w:color="auto"/>
            </w:tcBorders>
            <w:vAlign w:val="center"/>
          </w:tcPr>
          <w:p w14:paraId="0D0B3946"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02A0E03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center"/>
          </w:tcPr>
          <w:p w14:paraId="70C650C7"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0315E85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A7F40B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672FDED3" w14:textId="77777777" w:rsidTr="00FF5998">
        <w:trPr>
          <w:trHeight w:val="464"/>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0EC6368"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16</w:t>
            </w:r>
          </w:p>
        </w:tc>
        <w:tc>
          <w:tcPr>
            <w:tcW w:w="1931" w:type="dxa"/>
            <w:vMerge/>
            <w:tcBorders>
              <w:left w:val="single" w:sz="4" w:space="0" w:color="auto"/>
              <w:right w:val="single" w:sz="4" w:space="0" w:color="auto"/>
            </w:tcBorders>
            <w:vAlign w:val="center"/>
            <w:hideMark/>
          </w:tcPr>
          <w:p w14:paraId="67AE76A7" w14:textId="77777777" w:rsidR="008C0871" w:rsidRPr="008C0871" w:rsidRDefault="008C0871" w:rsidP="00AC7AC2">
            <w:pPr>
              <w:jc w:val="center"/>
              <w:rPr>
                <w:rFonts w:ascii="Verdana" w:hAnsi="Verdana" w:cs="Arial"/>
                <w:color w:val="000000"/>
                <w:sz w:val="18"/>
                <w:szCs w:val="18"/>
              </w:rPr>
            </w:pPr>
          </w:p>
        </w:tc>
        <w:tc>
          <w:tcPr>
            <w:tcW w:w="1139" w:type="dxa"/>
            <w:vMerge w:val="restart"/>
            <w:tcBorders>
              <w:top w:val="single" w:sz="4" w:space="0" w:color="auto"/>
              <w:left w:val="single" w:sz="4" w:space="0" w:color="auto"/>
              <w:right w:val="single" w:sz="4" w:space="0" w:color="auto"/>
            </w:tcBorders>
            <w:textDirection w:val="btLr"/>
            <w:vAlign w:val="center"/>
          </w:tcPr>
          <w:p w14:paraId="2B0AD7C2" w14:textId="77777777" w:rsidR="008C0871" w:rsidRPr="008C0871" w:rsidRDefault="008C0871" w:rsidP="00AC7AC2">
            <w:pPr>
              <w:ind w:left="113" w:right="113"/>
              <w:jc w:val="center"/>
              <w:rPr>
                <w:rFonts w:ascii="Verdana" w:hAnsi="Verdana" w:cs="Arial"/>
                <w:color w:val="000000"/>
                <w:sz w:val="18"/>
                <w:szCs w:val="18"/>
              </w:rPr>
            </w:pPr>
            <w:r w:rsidRPr="008C0871">
              <w:rPr>
                <w:rFonts w:ascii="Verdana" w:hAnsi="Verdana" w:cs="Arial"/>
                <w:color w:val="000000"/>
                <w:sz w:val="18"/>
                <w:szCs w:val="18"/>
              </w:rPr>
              <w:t>Węzeł wielofunkcyjny</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04075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200 kW</w:t>
            </w:r>
          </w:p>
        </w:tc>
        <w:tc>
          <w:tcPr>
            <w:tcW w:w="1280" w:type="dxa"/>
            <w:tcBorders>
              <w:top w:val="nil"/>
              <w:left w:val="nil"/>
              <w:bottom w:val="single" w:sz="4" w:space="0" w:color="auto"/>
              <w:right w:val="single" w:sz="4" w:space="0" w:color="auto"/>
            </w:tcBorders>
            <w:shd w:val="clear" w:color="auto" w:fill="auto"/>
            <w:vAlign w:val="center"/>
          </w:tcPr>
          <w:p w14:paraId="67998018"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06D4187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11BBA82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1235719A" w14:textId="77777777" w:rsidTr="00FF5998">
        <w:trPr>
          <w:trHeight w:val="39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28436FE"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17</w:t>
            </w:r>
          </w:p>
        </w:tc>
        <w:tc>
          <w:tcPr>
            <w:tcW w:w="1931" w:type="dxa"/>
            <w:vMerge/>
            <w:tcBorders>
              <w:left w:val="single" w:sz="4" w:space="0" w:color="auto"/>
              <w:bottom w:val="single" w:sz="4" w:space="0" w:color="auto"/>
              <w:right w:val="single" w:sz="4" w:space="0" w:color="auto"/>
            </w:tcBorders>
            <w:vAlign w:val="center"/>
            <w:hideMark/>
          </w:tcPr>
          <w:p w14:paraId="153E8F29" w14:textId="77777777" w:rsidR="008C0871" w:rsidRPr="008C0871" w:rsidRDefault="008C0871" w:rsidP="00AC7AC2">
            <w:pPr>
              <w:jc w:val="center"/>
              <w:rPr>
                <w:rFonts w:ascii="Verdana" w:hAnsi="Verdana" w:cs="Arial"/>
                <w:color w:val="000000"/>
                <w:sz w:val="18"/>
                <w:szCs w:val="18"/>
              </w:rPr>
            </w:pPr>
          </w:p>
        </w:tc>
        <w:tc>
          <w:tcPr>
            <w:tcW w:w="1139" w:type="dxa"/>
            <w:vMerge/>
            <w:tcBorders>
              <w:left w:val="single" w:sz="4" w:space="0" w:color="auto"/>
              <w:bottom w:val="single" w:sz="4" w:space="0" w:color="auto"/>
              <w:right w:val="single" w:sz="4" w:space="0" w:color="auto"/>
            </w:tcBorders>
            <w:vAlign w:val="center"/>
          </w:tcPr>
          <w:p w14:paraId="1C06C60E"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4AE8B65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center"/>
          </w:tcPr>
          <w:p w14:paraId="5CA8FF3A"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5A542E0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6A77D50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4F5B065" w14:textId="77777777" w:rsidTr="00FF5998">
        <w:trPr>
          <w:trHeight w:val="1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753C98F"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18</w:t>
            </w:r>
          </w:p>
        </w:tc>
        <w:tc>
          <w:tcPr>
            <w:tcW w:w="30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46837A8"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Projekt sprawdzenia pracy węzła cieplnego</w:t>
            </w:r>
          </w:p>
        </w:tc>
        <w:tc>
          <w:tcPr>
            <w:tcW w:w="1844" w:type="dxa"/>
            <w:tcBorders>
              <w:top w:val="nil"/>
              <w:left w:val="single" w:sz="4" w:space="0" w:color="auto"/>
              <w:bottom w:val="single" w:sz="4" w:space="0" w:color="auto"/>
              <w:right w:val="single" w:sz="4" w:space="0" w:color="auto"/>
            </w:tcBorders>
            <w:shd w:val="clear" w:color="auto" w:fill="auto"/>
            <w:vAlign w:val="center"/>
          </w:tcPr>
          <w:p w14:paraId="3D2C1786"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150 kW</w:t>
            </w:r>
          </w:p>
        </w:tc>
        <w:tc>
          <w:tcPr>
            <w:tcW w:w="1280" w:type="dxa"/>
            <w:tcBorders>
              <w:top w:val="nil"/>
              <w:left w:val="nil"/>
              <w:bottom w:val="single" w:sz="4" w:space="0" w:color="auto"/>
              <w:right w:val="single" w:sz="4" w:space="0" w:color="auto"/>
            </w:tcBorders>
            <w:shd w:val="clear" w:color="auto" w:fill="auto"/>
            <w:vAlign w:val="center"/>
          </w:tcPr>
          <w:p w14:paraId="5F8F544F"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2</w:t>
            </w:r>
          </w:p>
        </w:tc>
        <w:tc>
          <w:tcPr>
            <w:tcW w:w="1696" w:type="dxa"/>
            <w:tcBorders>
              <w:top w:val="nil"/>
              <w:left w:val="nil"/>
              <w:bottom w:val="single" w:sz="4" w:space="0" w:color="auto"/>
              <w:right w:val="single" w:sz="4" w:space="0" w:color="auto"/>
            </w:tcBorders>
            <w:shd w:val="clear" w:color="auto" w:fill="auto"/>
            <w:vAlign w:val="center"/>
            <w:hideMark/>
          </w:tcPr>
          <w:p w14:paraId="18A2325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2173078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654D7102" w14:textId="77777777" w:rsidTr="00FF5998">
        <w:trPr>
          <w:trHeight w:val="31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07CFC6A"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19</w:t>
            </w:r>
          </w:p>
        </w:tc>
        <w:tc>
          <w:tcPr>
            <w:tcW w:w="3070" w:type="dxa"/>
            <w:gridSpan w:val="2"/>
            <w:vMerge/>
            <w:tcBorders>
              <w:top w:val="nil"/>
              <w:left w:val="single" w:sz="4" w:space="0" w:color="auto"/>
              <w:bottom w:val="single" w:sz="4" w:space="0" w:color="auto"/>
              <w:right w:val="single" w:sz="4" w:space="0" w:color="auto"/>
            </w:tcBorders>
            <w:vAlign w:val="center"/>
            <w:hideMark/>
          </w:tcPr>
          <w:p w14:paraId="05EC53AA" w14:textId="77777777" w:rsidR="008C0871" w:rsidRPr="008C0871" w:rsidRDefault="008C0871" w:rsidP="00AC7AC2">
            <w:pPr>
              <w:rPr>
                <w:rFonts w:ascii="Verdana" w:hAnsi="Verdana" w:cs="Arial"/>
                <w:color w:val="000000"/>
                <w:sz w:val="18"/>
                <w:szCs w:val="18"/>
              </w:rPr>
            </w:pPr>
          </w:p>
        </w:tc>
        <w:tc>
          <w:tcPr>
            <w:tcW w:w="1844" w:type="dxa"/>
            <w:tcBorders>
              <w:top w:val="nil"/>
              <w:left w:val="single" w:sz="4" w:space="0" w:color="auto"/>
              <w:bottom w:val="single" w:sz="4" w:space="0" w:color="auto"/>
              <w:right w:val="single" w:sz="4" w:space="0" w:color="auto"/>
            </w:tcBorders>
            <w:shd w:val="clear" w:color="auto" w:fill="auto"/>
            <w:vAlign w:val="center"/>
          </w:tcPr>
          <w:p w14:paraId="56525CA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center"/>
          </w:tcPr>
          <w:p w14:paraId="30B844F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3</w:t>
            </w:r>
          </w:p>
        </w:tc>
        <w:tc>
          <w:tcPr>
            <w:tcW w:w="1696" w:type="dxa"/>
            <w:tcBorders>
              <w:top w:val="nil"/>
              <w:left w:val="nil"/>
              <w:bottom w:val="single" w:sz="4" w:space="0" w:color="auto"/>
              <w:right w:val="single" w:sz="4" w:space="0" w:color="auto"/>
            </w:tcBorders>
            <w:shd w:val="clear" w:color="auto" w:fill="auto"/>
            <w:vAlign w:val="center"/>
            <w:hideMark/>
          </w:tcPr>
          <w:p w14:paraId="283B4FBD"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66ED77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B05478F"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6F54612"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20</w:t>
            </w:r>
          </w:p>
        </w:tc>
        <w:tc>
          <w:tcPr>
            <w:tcW w:w="3070" w:type="dxa"/>
            <w:gridSpan w:val="2"/>
            <w:vMerge/>
            <w:tcBorders>
              <w:top w:val="nil"/>
              <w:left w:val="single" w:sz="4" w:space="0" w:color="auto"/>
              <w:bottom w:val="single" w:sz="4" w:space="0" w:color="auto"/>
              <w:right w:val="single" w:sz="4" w:space="0" w:color="auto"/>
            </w:tcBorders>
            <w:vAlign w:val="center"/>
            <w:hideMark/>
          </w:tcPr>
          <w:p w14:paraId="6A8E1367" w14:textId="77777777" w:rsidR="008C0871" w:rsidRPr="008C0871" w:rsidRDefault="008C0871" w:rsidP="00AC7AC2">
            <w:pP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678B41B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center"/>
          </w:tcPr>
          <w:p w14:paraId="6464E783"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0E128B3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873BC2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77B9B5C1"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496FF4E"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21</w:t>
            </w:r>
          </w:p>
        </w:tc>
        <w:tc>
          <w:tcPr>
            <w:tcW w:w="307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CD42A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Projekt doboru ciepłomierza</w:t>
            </w:r>
          </w:p>
        </w:tc>
        <w:tc>
          <w:tcPr>
            <w:tcW w:w="1844" w:type="dxa"/>
            <w:tcBorders>
              <w:top w:val="single" w:sz="4" w:space="0" w:color="auto"/>
              <w:left w:val="single" w:sz="4" w:space="0" w:color="auto"/>
              <w:bottom w:val="single" w:sz="4" w:space="0" w:color="auto"/>
              <w:right w:val="single" w:sz="4" w:space="0" w:color="auto"/>
            </w:tcBorders>
            <w:vAlign w:val="center"/>
          </w:tcPr>
          <w:p w14:paraId="5083E3E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150 kW</w:t>
            </w:r>
          </w:p>
        </w:tc>
        <w:tc>
          <w:tcPr>
            <w:tcW w:w="1280" w:type="dxa"/>
            <w:tcBorders>
              <w:top w:val="nil"/>
              <w:left w:val="nil"/>
              <w:bottom w:val="single" w:sz="4" w:space="0" w:color="auto"/>
              <w:right w:val="single" w:sz="4" w:space="0" w:color="auto"/>
            </w:tcBorders>
            <w:shd w:val="clear" w:color="auto" w:fill="auto"/>
            <w:vAlign w:val="center"/>
          </w:tcPr>
          <w:p w14:paraId="6ECAF4D3"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7B1F2FAB"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674BE69"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C1E8793" w14:textId="77777777" w:rsidTr="00FF5998">
        <w:trPr>
          <w:trHeight w:val="31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A7EB7CF"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22</w:t>
            </w:r>
          </w:p>
        </w:tc>
        <w:tc>
          <w:tcPr>
            <w:tcW w:w="3070" w:type="dxa"/>
            <w:gridSpan w:val="2"/>
            <w:vMerge/>
            <w:tcBorders>
              <w:top w:val="nil"/>
              <w:left w:val="single" w:sz="4" w:space="0" w:color="auto"/>
              <w:bottom w:val="single" w:sz="4" w:space="0" w:color="auto"/>
              <w:right w:val="single" w:sz="4" w:space="0" w:color="auto"/>
            </w:tcBorders>
            <w:vAlign w:val="center"/>
            <w:hideMark/>
          </w:tcPr>
          <w:p w14:paraId="5A5E3C11" w14:textId="77777777" w:rsidR="008C0871" w:rsidRPr="008C0871" w:rsidRDefault="008C0871" w:rsidP="00AC7AC2">
            <w:pPr>
              <w:rPr>
                <w:rFonts w:ascii="Verdana" w:hAnsi="Verdana" w:cs="Arial"/>
                <w:color w:val="000000"/>
                <w:sz w:val="18"/>
                <w:szCs w:val="18"/>
              </w:rPr>
            </w:pPr>
          </w:p>
        </w:tc>
        <w:tc>
          <w:tcPr>
            <w:tcW w:w="1844" w:type="dxa"/>
            <w:tcBorders>
              <w:top w:val="nil"/>
              <w:left w:val="single" w:sz="4" w:space="0" w:color="auto"/>
              <w:bottom w:val="single" w:sz="4" w:space="0" w:color="auto"/>
              <w:right w:val="single" w:sz="4" w:space="0" w:color="auto"/>
            </w:tcBorders>
            <w:shd w:val="clear" w:color="auto" w:fill="auto"/>
            <w:vAlign w:val="center"/>
          </w:tcPr>
          <w:p w14:paraId="6C333708"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bottom"/>
          </w:tcPr>
          <w:p w14:paraId="03D32C77"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575D7CC3"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38883323"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D17EEAA"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1A4405A5"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23</w:t>
            </w:r>
          </w:p>
        </w:tc>
        <w:tc>
          <w:tcPr>
            <w:tcW w:w="3070" w:type="dxa"/>
            <w:gridSpan w:val="2"/>
            <w:vMerge/>
            <w:tcBorders>
              <w:top w:val="nil"/>
              <w:left w:val="single" w:sz="4" w:space="0" w:color="auto"/>
              <w:bottom w:val="single" w:sz="4" w:space="0" w:color="auto"/>
              <w:right w:val="single" w:sz="4" w:space="0" w:color="auto"/>
            </w:tcBorders>
            <w:vAlign w:val="center"/>
            <w:hideMark/>
          </w:tcPr>
          <w:p w14:paraId="3E994C5B" w14:textId="77777777" w:rsidR="008C0871" w:rsidRPr="008C0871" w:rsidRDefault="008C0871" w:rsidP="00AC7AC2">
            <w:pP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1A13087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center"/>
          </w:tcPr>
          <w:p w14:paraId="67397D8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23925168"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3F49CBB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7FE8CE1C" w14:textId="77777777" w:rsidTr="00FF5998">
        <w:trPr>
          <w:trHeight w:val="237"/>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A2BAD6C"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24</w:t>
            </w:r>
          </w:p>
        </w:tc>
        <w:tc>
          <w:tcPr>
            <w:tcW w:w="30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8A8F4E2"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Projekt doboru stabilizatora temp. c.w.u. lub naczynia przeponowego</w:t>
            </w:r>
          </w:p>
        </w:tc>
        <w:tc>
          <w:tcPr>
            <w:tcW w:w="1844" w:type="dxa"/>
            <w:tcBorders>
              <w:top w:val="nil"/>
              <w:left w:val="single" w:sz="4" w:space="0" w:color="auto"/>
              <w:bottom w:val="single" w:sz="4" w:space="0" w:color="auto"/>
              <w:right w:val="single" w:sz="4" w:space="0" w:color="auto"/>
            </w:tcBorders>
            <w:shd w:val="clear" w:color="auto" w:fill="auto"/>
            <w:vAlign w:val="center"/>
          </w:tcPr>
          <w:p w14:paraId="74C7441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 150 kW</w:t>
            </w:r>
          </w:p>
        </w:tc>
        <w:tc>
          <w:tcPr>
            <w:tcW w:w="1280" w:type="dxa"/>
            <w:tcBorders>
              <w:top w:val="nil"/>
              <w:left w:val="nil"/>
              <w:bottom w:val="single" w:sz="4" w:space="0" w:color="auto"/>
              <w:right w:val="single" w:sz="4" w:space="0" w:color="auto"/>
            </w:tcBorders>
            <w:shd w:val="clear" w:color="auto" w:fill="auto"/>
            <w:vAlign w:val="bottom"/>
          </w:tcPr>
          <w:p w14:paraId="1B8CE75A"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079420D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58BDAED4"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5554CD70" w14:textId="77777777" w:rsidTr="00FF5998">
        <w:trPr>
          <w:trHeight w:val="21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2137F2DF"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25</w:t>
            </w:r>
          </w:p>
        </w:tc>
        <w:tc>
          <w:tcPr>
            <w:tcW w:w="3070" w:type="dxa"/>
            <w:gridSpan w:val="2"/>
            <w:vMerge/>
            <w:tcBorders>
              <w:top w:val="nil"/>
              <w:left w:val="single" w:sz="4" w:space="0" w:color="auto"/>
              <w:bottom w:val="single" w:sz="4" w:space="0" w:color="auto"/>
              <w:right w:val="single" w:sz="4" w:space="0" w:color="auto"/>
            </w:tcBorders>
            <w:vAlign w:val="center"/>
            <w:hideMark/>
          </w:tcPr>
          <w:p w14:paraId="7A6D21A9" w14:textId="77777777" w:rsidR="008C0871" w:rsidRPr="008C0871" w:rsidRDefault="008C0871" w:rsidP="00AC7AC2">
            <w:pP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47B149A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powyżej 150 kW</w:t>
            </w:r>
          </w:p>
        </w:tc>
        <w:tc>
          <w:tcPr>
            <w:tcW w:w="1280" w:type="dxa"/>
            <w:tcBorders>
              <w:top w:val="nil"/>
              <w:left w:val="nil"/>
              <w:bottom w:val="single" w:sz="4" w:space="0" w:color="auto"/>
              <w:right w:val="single" w:sz="4" w:space="0" w:color="auto"/>
            </w:tcBorders>
            <w:shd w:val="clear" w:color="auto" w:fill="auto"/>
            <w:vAlign w:val="center"/>
          </w:tcPr>
          <w:p w14:paraId="77627B6E"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182611E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78A07AB"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FA1AB39"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315A22DF"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26</w:t>
            </w:r>
          </w:p>
        </w:tc>
        <w:tc>
          <w:tcPr>
            <w:tcW w:w="307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F88F0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Koncepcja węzła cieplnego</w:t>
            </w:r>
          </w:p>
        </w:tc>
        <w:tc>
          <w:tcPr>
            <w:tcW w:w="1844" w:type="dxa"/>
            <w:tcBorders>
              <w:top w:val="single" w:sz="4" w:space="0" w:color="auto"/>
              <w:left w:val="single" w:sz="4" w:space="0" w:color="auto"/>
              <w:bottom w:val="single" w:sz="4" w:space="0" w:color="auto"/>
              <w:right w:val="single" w:sz="4" w:space="0" w:color="auto"/>
            </w:tcBorders>
            <w:vAlign w:val="center"/>
          </w:tcPr>
          <w:p w14:paraId="7F945E2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61-150 kW</w:t>
            </w:r>
          </w:p>
        </w:tc>
        <w:tc>
          <w:tcPr>
            <w:tcW w:w="1280" w:type="dxa"/>
            <w:tcBorders>
              <w:top w:val="nil"/>
              <w:left w:val="nil"/>
              <w:bottom w:val="single" w:sz="4" w:space="0" w:color="auto"/>
              <w:right w:val="single" w:sz="4" w:space="0" w:color="auto"/>
            </w:tcBorders>
            <w:shd w:val="clear" w:color="auto" w:fill="auto"/>
            <w:vAlign w:val="center"/>
          </w:tcPr>
          <w:p w14:paraId="79ECF11B"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11EA8B3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6DEBF1A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17141C7" w14:textId="77777777" w:rsidTr="00FF5998">
        <w:trPr>
          <w:trHeight w:val="31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48325564"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27</w:t>
            </w:r>
          </w:p>
        </w:tc>
        <w:tc>
          <w:tcPr>
            <w:tcW w:w="3070" w:type="dxa"/>
            <w:gridSpan w:val="2"/>
            <w:vMerge/>
            <w:tcBorders>
              <w:top w:val="nil"/>
              <w:left w:val="single" w:sz="4" w:space="0" w:color="auto"/>
              <w:bottom w:val="single" w:sz="4" w:space="0" w:color="auto"/>
              <w:right w:val="single" w:sz="4" w:space="0" w:color="auto"/>
            </w:tcBorders>
            <w:vAlign w:val="center"/>
            <w:hideMark/>
          </w:tcPr>
          <w:p w14:paraId="4E02B332" w14:textId="77777777" w:rsidR="008C0871" w:rsidRPr="008C0871" w:rsidRDefault="008C0871" w:rsidP="00AC7AC2">
            <w:pPr>
              <w:jc w:val="center"/>
              <w:rPr>
                <w:rFonts w:ascii="Verdana" w:hAnsi="Verdana" w:cs="Arial"/>
                <w:color w:val="000000"/>
                <w:sz w:val="18"/>
                <w:szCs w:val="18"/>
              </w:rPr>
            </w:pPr>
          </w:p>
        </w:tc>
        <w:tc>
          <w:tcPr>
            <w:tcW w:w="1844" w:type="dxa"/>
            <w:tcBorders>
              <w:top w:val="nil"/>
              <w:left w:val="single" w:sz="4" w:space="0" w:color="auto"/>
              <w:bottom w:val="single" w:sz="4" w:space="0" w:color="auto"/>
              <w:right w:val="single" w:sz="4" w:space="0" w:color="auto"/>
            </w:tcBorders>
            <w:shd w:val="clear" w:color="auto" w:fill="auto"/>
            <w:vAlign w:val="center"/>
          </w:tcPr>
          <w:p w14:paraId="58A1652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bottom"/>
          </w:tcPr>
          <w:p w14:paraId="42B2306E"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48F8CCB1"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BD18F40"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69F783B4"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70F51342"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lastRenderedPageBreak/>
              <w:t>28</w:t>
            </w:r>
          </w:p>
        </w:tc>
        <w:tc>
          <w:tcPr>
            <w:tcW w:w="3070" w:type="dxa"/>
            <w:gridSpan w:val="2"/>
            <w:vMerge/>
            <w:tcBorders>
              <w:top w:val="nil"/>
              <w:left w:val="single" w:sz="4" w:space="0" w:color="auto"/>
              <w:bottom w:val="single" w:sz="4" w:space="0" w:color="auto"/>
              <w:right w:val="single" w:sz="4" w:space="0" w:color="auto"/>
            </w:tcBorders>
            <w:vAlign w:val="center"/>
            <w:hideMark/>
          </w:tcPr>
          <w:p w14:paraId="04F0AC04"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2003B6CC"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center"/>
          </w:tcPr>
          <w:p w14:paraId="4988836E"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1526EC34"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1140472F"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6B6A490B" w14:textId="77777777" w:rsidTr="00FF5998">
        <w:trPr>
          <w:trHeight w:val="1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578481FB"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29</w:t>
            </w:r>
          </w:p>
        </w:tc>
        <w:tc>
          <w:tcPr>
            <w:tcW w:w="30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17B621D"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Audyt efektywności energetycznej węzła cieplnego</w:t>
            </w:r>
          </w:p>
        </w:tc>
        <w:tc>
          <w:tcPr>
            <w:tcW w:w="1844" w:type="dxa"/>
            <w:tcBorders>
              <w:top w:val="nil"/>
              <w:left w:val="single" w:sz="4" w:space="0" w:color="auto"/>
              <w:bottom w:val="single" w:sz="4" w:space="0" w:color="auto"/>
              <w:right w:val="single" w:sz="4" w:space="0" w:color="auto"/>
            </w:tcBorders>
            <w:shd w:val="clear" w:color="auto" w:fill="auto"/>
            <w:vAlign w:val="center"/>
          </w:tcPr>
          <w:p w14:paraId="456FA38A"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do150 kW</w:t>
            </w:r>
          </w:p>
        </w:tc>
        <w:tc>
          <w:tcPr>
            <w:tcW w:w="1280" w:type="dxa"/>
            <w:tcBorders>
              <w:top w:val="nil"/>
              <w:left w:val="nil"/>
              <w:bottom w:val="single" w:sz="4" w:space="0" w:color="auto"/>
              <w:right w:val="single" w:sz="4" w:space="0" w:color="auto"/>
            </w:tcBorders>
            <w:shd w:val="clear" w:color="auto" w:fill="auto"/>
            <w:vAlign w:val="bottom"/>
          </w:tcPr>
          <w:p w14:paraId="66E1B707"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7C3775D6"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76B07AF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0DA0CF4D" w14:textId="77777777" w:rsidTr="00FF5998">
        <w:trPr>
          <w:trHeight w:val="345"/>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78119D0"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30</w:t>
            </w:r>
          </w:p>
        </w:tc>
        <w:tc>
          <w:tcPr>
            <w:tcW w:w="3070" w:type="dxa"/>
            <w:gridSpan w:val="2"/>
            <w:vMerge/>
            <w:tcBorders>
              <w:top w:val="nil"/>
              <w:left w:val="single" w:sz="4" w:space="0" w:color="auto"/>
              <w:bottom w:val="single" w:sz="4" w:space="0" w:color="auto"/>
              <w:right w:val="single" w:sz="4" w:space="0" w:color="auto"/>
            </w:tcBorders>
            <w:vAlign w:val="center"/>
            <w:hideMark/>
          </w:tcPr>
          <w:p w14:paraId="5EC83347" w14:textId="77777777" w:rsidR="008C0871" w:rsidRPr="008C0871" w:rsidRDefault="008C0871" w:rsidP="00AC7AC2">
            <w:pPr>
              <w:jc w:val="center"/>
              <w:rPr>
                <w:rFonts w:ascii="Verdana" w:hAnsi="Verdana" w:cs="Arial"/>
                <w:color w:val="000000"/>
                <w:sz w:val="18"/>
                <w:szCs w:val="18"/>
              </w:rPr>
            </w:pPr>
          </w:p>
        </w:tc>
        <w:tc>
          <w:tcPr>
            <w:tcW w:w="1844" w:type="dxa"/>
            <w:tcBorders>
              <w:top w:val="single" w:sz="4" w:space="0" w:color="auto"/>
              <w:left w:val="single" w:sz="4" w:space="0" w:color="auto"/>
              <w:bottom w:val="single" w:sz="4" w:space="0" w:color="auto"/>
              <w:right w:val="single" w:sz="4" w:space="0" w:color="auto"/>
            </w:tcBorders>
            <w:vAlign w:val="center"/>
          </w:tcPr>
          <w:p w14:paraId="41640827"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151-500 kW</w:t>
            </w:r>
          </w:p>
        </w:tc>
        <w:tc>
          <w:tcPr>
            <w:tcW w:w="1280" w:type="dxa"/>
            <w:tcBorders>
              <w:top w:val="nil"/>
              <w:left w:val="nil"/>
              <w:bottom w:val="single" w:sz="4" w:space="0" w:color="auto"/>
              <w:right w:val="single" w:sz="4" w:space="0" w:color="auto"/>
            </w:tcBorders>
            <w:shd w:val="clear" w:color="auto" w:fill="auto"/>
            <w:vAlign w:val="center"/>
          </w:tcPr>
          <w:p w14:paraId="3599A672" w14:textId="77777777" w:rsidR="008C0871" w:rsidRPr="008C0871" w:rsidRDefault="008C0871" w:rsidP="00AC7AC2">
            <w:pPr>
              <w:jc w:val="center"/>
              <w:rPr>
                <w:rFonts w:ascii="Verdana" w:hAnsi="Verdana" w:cs="Arial"/>
                <w:sz w:val="18"/>
                <w:szCs w:val="18"/>
              </w:rPr>
            </w:pPr>
            <w:r w:rsidRPr="008C0871">
              <w:rPr>
                <w:rFonts w:ascii="Verdana" w:hAnsi="Verdana" w:cs="Arial"/>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62933AE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45489C4B"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739B62E0" w14:textId="77777777" w:rsidTr="00FF5998">
        <w:trPr>
          <w:trHeight w:val="313"/>
        </w:trPr>
        <w:tc>
          <w:tcPr>
            <w:tcW w:w="474" w:type="dxa"/>
            <w:tcBorders>
              <w:top w:val="nil"/>
              <w:left w:val="single" w:sz="4" w:space="0" w:color="auto"/>
              <w:bottom w:val="single" w:sz="4" w:space="0" w:color="auto"/>
              <w:right w:val="single" w:sz="4" w:space="0" w:color="auto"/>
            </w:tcBorders>
            <w:shd w:val="clear" w:color="auto" w:fill="auto"/>
            <w:vAlign w:val="center"/>
            <w:hideMark/>
          </w:tcPr>
          <w:p w14:paraId="6D3D7F95"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31</w:t>
            </w:r>
          </w:p>
        </w:tc>
        <w:tc>
          <w:tcPr>
            <w:tcW w:w="3070" w:type="dxa"/>
            <w:gridSpan w:val="2"/>
            <w:vMerge/>
            <w:tcBorders>
              <w:top w:val="nil"/>
              <w:left w:val="single" w:sz="4" w:space="0" w:color="auto"/>
              <w:bottom w:val="single" w:sz="4" w:space="0" w:color="auto"/>
              <w:right w:val="single" w:sz="4" w:space="0" w:color="auto"/>
            </w:tcBorders>
            <w:vAlign w:val="center"/>
            <w:hideMark/>
          </w:tcPr>
          <w:p w14:paraId="6B546353" w14:textId="77777777" w:rsidR="008C0871" w:rsidRPr="008C0871" w:rsidRDefault="008C0871" w:rsidP="00AC7AC2">
            <w:pPr>
              <w:jc w:val="center"/>
              <w:rPr>
                <w:rFonts w:ascii="Verdana" w:hAnsi="Verdana" w:cs="Arial"/>
                <w:color w:val="000000"/>
                <w:sz w:val="18"/>
                <w:szCs w:val="18"/>
              </w:rPr>
            </w:pPr>
          </w:p>
        </w:tc>
        <w:tc>
          <w:tcPr>
            <w:tcW w:w="1844" w:type="dxa"/>
            <w:tcBorders>
              <w:top w:val="nil"/>
              <w:left w:val="single" w:sz="4" w:space="0" w:color="auto"/>
              <w:bottom w:val="single" w:sz="4" w:space="0" w:color="auto"/>
              <w:right w:val="single" w:sz="4" w:space="0" w:color="auto"/>
            </w:tcBorders>
            <w:shd w:val="clear" w:color="auto" w:fill="auto"/>
            <w:vAlign w:val="center"/>
          </w:tcPr>
          <w:p w14:paraId="1F734C15"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501-1000 kW</w:t>
            </w:r>
          </w:p>
        </w:tc>
        <w:tc>
          <w:tcPr>
            <w:tcW w:w="1280" w:type="dxa"/>
            <w:tcBorders>
              <w:top w:val="nil"/>
              <w:left w:val="nil"/>
              <w:bottom w:val="single" w:sz="4" w:space="0" w:color="auto"/>
              <w:right w:val="single" w:sz="4" w:space="0" w:color="auto"/>
            </w:tcBorders>
            <w:shd w:val="clear" w:color="auto" w:fill="auto"/>
            <w:vAlign w:val="bottom"/>
          </w:tcPr>
          <w:p w14:paraId="253A8EE2" w14:textId="77777777" w:rsidR="008C0871" w:rsidRPr="008C0871" w:rsidRDefault="008C0871" w:rsidP="00AC7AC2">
            <w:pPr>
              <w:jc w:val="center"/>
              <w:rPr>
                <w:rFonts w:ascii="Verdana" w:hAnsi="Verdana" w:cs="Arial"/>
                <w:color w:val="000000"/>
                <w:sz w:val="18"/>
                <w:szCs w:val="18"/>
              </w:rPr>
            </w:pPr>
            <w:r w:rsidRPr="008C0871">
              <w:rPr>
                <w:rFonts w:ascii="Verdana" w:hAnsi="Verdana" w:cs="Arial"/>
                <w:color w:val="000000"/>
                <w:sz w:val="18"/>
                <w:szCs w:val="18"/>
              </w:rPr>
              <w:t>1</w:t>
            </w:r>
          </w:p>
        </w:tc>
        <w:tc>
          <w:tcPr>
            <w:tcW w:w="1696" w:type="dxa"/>
            <w:tcBorders>
              <w:top w:val="nil"/>
              <w:left w:val="nil"/>
              <w:bottom w:val="single" w:sz="4" w:space="0" w:color="auto"/>
              <w:right w:val="single" w:sz="4" w:space="0" w:color="auto"/>
            </w:tcBorders>
            <w:shd w:val="clear" w:color="auto" w:fill="auto"/>
            <w:vAlign w:val="center"/>
            <w:hideMark/>
          </w:tcPr>
          <w:p w14:paraId="528831FE"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4DF2B876"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r w:rsidR="008C0871" w:rsidRPr="008C0871" w14:paraId="1DB5E536" w14:textId="77777777" w:rsidTr="00FF5998">
        <w:trPr>
          <w:trHeight w:val="162"/>
        </w:trPr>
        <w:tc>
          <w:tcPr>
            <w:tcW w:w="6668" w:type="dxa"/>
            <w:gridSpan w:val="5"/>
            <w:tcBorders>
              <w:top w:val="nil"/>
              <w:left w:val="nil"/>
              <w:bottom w:val="nil"/>
              <w:right w:val="single" w:sz="4" w:space="0" w:color="auto"/>
            </w:tcBorders>
            <w:shd w:val="clear" w:color="auto" w:fill="auto"/>
            <w:noWrap/>
            <w:vAlign w:val="bottom"/>
            <w:hideMark/>
          </w:tcPr>
          <w:p w14:paraId="2B2D2DAD" w14:textId="77777777" w:rsidR="008C0871" w:rsidRPr="008C0871" w:rsidRDefault="008C0871" w:rsidP="00AC7AC2">
            <w:pPr>
              <w:jc w:val="right"/>
              <w:rPr>
                <w:rFonts w:ascii="Verdana" w:hAnsi="Verdana" w:cs="Arial"/>
                <w:b/>
                <w:bCs/>
                <w:color w:val="000000"/>
                <w:sz w:val="18"/>
                <w:szCs w:val="18"/>
              </w:rPr>
            </w:pPr>
            <w:r w:rsidRPr="008C0871">
              <w:rPr>
                <w:rFonts w:ascii="Verdana" w:hAnsi="Verdana" w:cs="Arial"/>
                <w:b/>
                <w:bCs/>
                <w:color w:val="000000"/>
                <w:sz w:val="18"/>
                <w:szCs w:val="18"/>
              </w:rPr>
              <w:t>Razem</w:t>
            </w:r>
          </w:p>
        </w:tc>
        <w:tc>
          <w:tcPr>
            <w:tcW w:w="1696" w:type="dxa"/>
            <w:tcBorders>
              <w:top w:val="nil"/>
              <w:left w:val="nil"/>
              <w:bottom w:val="single" w:sz="4" w:space="0" w:color="auto"/>
              <w:right w:val="single" w:sz="4" w:space="0" w:color="auto"/>
            </w:tcBorders>
            <w:shd w:val="clear" w:color="auto" w:fill="auto"/>
            <w:vAlign w:val="center"/>
            <w:hideMark/>
          </w:tcPr>
          <w:p w14:paraId="7F3E1AE3"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c>
          <w:tcPr>
            <w:tcW w:w="1842" w:type="dxa"/>
            <w:tcBorders>
              <w:top w:val="nil"/>
              <w:left w:val="nil"/>
              <w:bottom w:val="single" w:sz="4" w:space="0" w:color="auto"/>
              <w:right w:val="single" w:sz="4" w:space="0" w:color="auto"/>
            </w:tcBorders>
            <w:shd w:val="clear" w:color="auto" w:fill="auto"/>
            <w:vAlign w:val="center"/>
            <w:hideMark/>
          </w:tcPr>
          <w:p w14:paraId="0C9A7CE4" w14:textId="77777777" w:rsidR="008C0871" w:rsidRPr="008C0871" w:rsidRDefault="008C0871" w:rsidP="00AC7AC2">
            <w:pPr>
              <w:rPr>
                <w:rFonts w:ascii="Verdana" w:hAnsi="Verdana" w:cs="Arial"/>
                <w:color w:val="000000"/>
                <w:sz w:val="18"/>
                <w:szCs w:val="18"/>
              </w:rPr>
            </w:pPr>
            <w:r w:rsidRPr="008C0871">
              <w:rPr>
                <w:rFonts w:ascii="Verdana" w:hAnsi="Verdana" w:cs="Arial"/>
                <w:color w:val="000000"/>
                <w:sz w:val="18"/>
                <w:szCs w:val="18"/>
              </w:rPr>
              <w:t> </w:t>
            </w:r>
          </w:p>
        </w:tc>
      </w:tr>
    </w:tbl>
    <w:p w14:paraId="40083D65" w14:textId="194EEAC6" w:rsidR="003F6267" w:rsidRPr="006B0420" w:rsidRDefault="003F6267" w:rsidP="001261C2">
      <w:pPr>
        <w:pStyle w:val="Nagwek1"/>
        <w:keepNext w:val="0"/>
        <w:keepLines w:val="0"/>
        <w:suppressAutoHyphens/>
        <w:spacing w:before="120" w:after="120" w:line="240" w:lineRule="auto"/>
        <w:ind w:right="-284"/>
        <w:rPr>
          <w:rFonts w:ascii="Verdana" w:hAnsi="Verdana" w:cstheme="minorHAnsi"/>
          <w:b w:val="0"/>
          <w:caps w:val="0"/>
          <w:sz w:val="18"/>
          <w:szCs w:val="18"/>
        </w:rPr>
      </w:pPr>
      <w:r w:rsidRPr="006B0420">
        <w:rPr>
          <w:rFonts w:ascii="Verdana" w:hAnsi="Verdana" w:cstheme="minorHAnsi"/>
          <w:b w:val="0"/>
          <w:caps w:val="0"/>
          <w:sz w:val="18"/>
          <w:szCs w:val="18"/>
        </w:rPr>
        <w:t xml:space="preserve">Cena </w:t>
      </w:r>
      <w:proofErr w:type="spellStart"/>
      <w:r w:rsidRPr="006B0420">
        <w:rPr>
          <w:rFonts w:ascii="Verdana" w:hAnsi="Verdana" w:cstheme="minorHAnsi"/>
          <w:b w:val="0"/>
          <w:caps w:val="0"/>
          <w:sz w:val="18"/>
          <w:szCs w:val="18"/>
        </w:rPr>
        <w:t>netto</w:t>
      </w:r>
      <w:proofErr w:type="spellEnd"/>
      <w:r w:rsidRPr="006B0420">
        <w:rPr>
          <w:rFonts w:ascii="Verdana" w:hAnsi="Verdana" w:cstheme="minorHAnsi"/>
          <w:b w:val="0"/>
          <w:caps w:val="0"/>
          <w:sz w:val="18"/>
          <w:szCs w:val="18"/>
        </w:rPr>
        <w:t xml:space="preserve"> </w:t>
      </w:r>
      <w:proofErr w:type="spellStart"/>
      <w:r w:rsidRPr="006B0420">
        <w:rPr>
          <w:rFonts w:ascii="Verdana" w:hAnsi="Verdana" w:cstheme="minorHAnsi"/>
          <w:b w:val="0"/>
          <w:caps w:val="0"/>
          <w:sz w:val="18"/>
          <w:szCs w:val="18"/>
        </w:rPr>
        <w:t>Oferty</w:t>
      </w:r>
      <w:proofErr w:type="spellEnd"/>
      <w:r w:rsidRPr="006B0420">
        <w:rPr>
          <w:rFonts w:ascii="Verdana" w:hAnsi="Verdana" w:cstheme="minorHAnsi"/>
          <w:b w:val="0"/>
          <w:caps w:val="0"/>
          <w:sz w:val="18"/>
          <w:szCs w:val="18"/>
        </w:rPr>
        <w:t xml:space="preserve"> (PLN) </w:t>
      </w:r>
      <w:proofErr w:type="spellStart"/>
      <w:r w:rsidRPr="006B0420">
        <w:rPr>
          <w:rFonts w:ascii="Verdana" w:hAnsi="Verdana" w:cstheme="minorHAnsi"/>
          <w:b w:val="0"/>
          <w:caps w:val="0"/>
          <w:sz w:val="18"/>
          <w:szCs w:val="18"/>
        </w:rPr>
        <w:t>słownie</w:t>
      </w:r>
      <w:proofErr w:type="spellEnd"/>
      <w:r w:rsidRPr="006B0420">
        <w:rPr>
          <w:rFonts w:ascii="Verdana" w:hAnsi="Verdana" w:cstheme="minorHAnsi"/>
          <w:b w:val="0"/>
          <w:caps w:val="0"/>
          <w:sz w:val="18"/>
          <w:szCs w:val="18"/>
        </w:rPr>
        <w:t xml:space="preserve"> [</w:t>
      </w:r>
      <w:r w:rsidRPr="006B0420">
        <w:rPr>
          <w:rFonts w:ascii="Verdana" w:hAnsi="Verdana" w:cstheme="minorHAnsi"/>
          <w:b w:val="0"/>
          <w:caps w:val="0"/>
          <w:sz w:val="18"/>
          <w:szCs w:val="18"/>
          <w:highlight w:val="green"/>
        </w:rPr>
        <w:t>......</w:t>
      </w:r>
      <w:r w:rsidRPr="006B0420">
        <w:rPr>
          <w:rFonts w:ascii="Verdana" w:hAnsi="Verdana" w:cstheme="minorHAnsi"/>
          <w:b w:val="0"/>
          <w:caps w:val="0"/>
          <w:sz w:val="18"/>
          <w:szCs w:val="18"/>
        </w:rPr>
        <w:t>]</w:t>
      </w:r>
      <w:r w:rsidRPr="006B0420">
        <w:rPr>
          <w:rFonts w:ascii="Verdana" w:hAnsi="Verdana" w:cstheme="minorHAnsi"/>
          <w:b w:val="0"/>
          <w:caps w:val="0"/>
          <w:sz w:val="18"/>
          <w:szCs w:val="18"/>
          <w:vertAlign w:val="superscript"/>
        </w:rPr>
        <w:footnoteReference w:id="9"/>
      </w:r>
    </w:p>
    <w:p w14:paraId="2AF09240" w14:textId="77777777" w:rsidR="001261C2" w:rsidRDefault="001261C2" w:rsidP="001261C2">
      <w:pPr>
        <w:pStyle w:val="Nagwek1"/>
        <w:keepNext w:val="0"/>
        <w:keepLines w:val="0"/>
        <w:suppressAutoHyphens/>
        <w:spacing w:before="120" w:after="120" w:line="240" w:lineRule="auto"/>
        <w:ind w:right="-284"/>
        <w:rPr>
          <w:rFonts w:ascii="Verdana" w:hAnsi="Verdana" w:cstheme="minorHAnsi"/>
          <w:caps w:val="0"/>
          <w:sz w:val="18"/>
          <w:szCs w:val="18"/>
        </w:rPr>
      </w:pPr>
      <w:bookmarkStart w:id="284" w:name="_Toc40987610"/>
      <w:bookmarkStart w:id="285" w:name="_Toc122344846"/>
    </w:p>
    <w:p w14:paraId="17281367" w14:textId="113C023E" w:rsidR="003F6267" w:rsidRPr="006B0420" w:rsidRDefault="003F6267" w:rsidP="00AF38DC">
      <w:pPr>
        <w:pStyle w:val="Nagwek1"/>
        <w:keepNext w:val="0"/>
        <w:keepLines w:val="0"/>
        <w:suppressAutoHyphens/>
        <w:spacing w:before="120" w:after="120" w:line="240" w:lineRule="auto"/>
        <w:ind w:right="1"/>
        <w:rPr>
          <w:rFonts w:ascii="Verdana" w:hAnsi="Verdana" w:cstheme="minorHAnsi"/>
          <w:caps w:val="0"/>
          <w:sz w:val="18"/>
          <w:szCs w:val="18"/>
        </w:rPr>
      </w:pPr>
      <w:r w:rsidRPr="006B0420">
        <w:rPr>
          <w:rFonts w:ascii="Verdana" w:hAnsi="Verdana" w:cstheme="minorHAnsi"/>
          <w:caps w:val="0"/>
          <w:sz w:val="18"/>
          <w:szCs w:val="18"/>
        </w:rPr>
        <w:t xml:space="preserve">UWAGA: w </w:t>
      </w:r>
      <w:proofErr w:type="spellStart"/>
      <w:r w:rsidR="00FA3219" w:rsidRPr="006B0420">
        <w:rPr>
          <w:rFonts w:ascii="Verdana" w:hAnsi="Verdana" w:cstheme="minorHAnsi"/>
          <w:caps w:val="0"/>
          <w:sz w:val="18"/>
          <w:szCs w:val="18"/>
        </w:rPr>
        <w:t>Systemie</w:t>
      </w:r>
      <w:proofErr w:type="spellEnd"/>
      <w:r w:rsidR="00FA3219" w:rsidRPr="006B0420">
        <w:rPr>
          <w:rFonts w:ascii="Verdana" w:hAnsi="Verdana" w:cstheme="minorHAnsi"/>
          <w:caps w:val="0"/>
          <w:sz w:val="18"/>
          <w:szCs w:val="18"/>
        </w:rPr>
        <w:t xml:space="preserve"> </w:t>
      </w:r>
      <w:proofErr w:type="spellStart"/>
      <w:r w:rsidR="00794A5D" w:rsidRPr="006B0420">
        <w:rPr>
          <w:rFonts w:ascii="Verdana" w:hAnsi="Verdana" w:cstheme="minorHAnsi"/>
          <w:caps w:val="0"/>
          <w:sz w:val="18"/>
          <w:szCs w:val="18"/>
        </w:rPr>
        <w:t>Zakupowym</w:t>
      </w:r>
      <w:proofErr w:type="spellEnd"/>
      <w:r w:rsidR="00794A5D" w:rsidRPr="006B0420">
        <w:rPr>
          <w:rFonts w:ascii="Verdana" w:hAnsi="Verdana" w:cstheme="minorHAnsi"/>
          <w:caps w:val="0"/>
          <w:sz w:val="18"/>
          <w:szCs w:val="18"/>
        </w:rPr>
        <w:t xml:space="preserve"> </w:t>
      </w:r>
      <w:r w:rsidR="00FA3219" w:rsidRPr="006B0420">
        <w:rPr>
          <w:rFonts w:ascii="Verdana" w:hAnsi="Verdana" w:cstheme="minorHAnsi"/>
          <w:caps w:val="0"/>
          <w:sz w:val="18"/>
          <w:szCs w:val="18"/>
        </w:rPr>
        <w:t xml:space="preserve">GK PGE </w:t>
      </w:r>
      <w:proofErr w:type="spellStart"/>
      <w:r w:rsidRPr="006B0420">
        <w:rPr>
          <w:rFonts w:ascii="Verdana" w:hAnsi="Verdana" w:cstheme="minorHAnsi"/>
          <w:caps w:val="0"/>
          <w:sz w:val="18"/>
          <w:szCs w:val="18"/>
        </w:rPr>
        <w:t>należy</w:t>
      </w:r>
      <w:proofErr w:type="spellEnd"/>
      <w:r w:rsidRPr="006B0420">
        <w:rPr>
          <w:rFonts w:ascii="Verdana" w:hAnsi="Verdana" w:cstheme="minorHAnsi"/>
          <w:caps w:val="0"/>
          <w:sz w:val="18"/>
          <w:szCs w:val="18"/>
        </w:rPr>
        <w:t xml:space="preserve"> </w:t>
      </w:r>
      <w:proofErr w:type="spellStart"/>
      <w:r w:rsidRPr="006B0420">
        <w:rPr>
          <w:rFonts w:ascii="Verdana" w:hAnsi="Verdana" w:cstheme="minorHAnsi"/>
          <w:caps w:val="0"/>
          <w:sz w:val="18"/>
          <w:szCs w:val="18"/>
        </w:rPr>
        <w:t>wpisać</w:t>
      </w:r>
      <w:proofErr w:type="spellEnd"/>
      <w:r w:rsidRPr="006B0420">
        <w:rPr>
          <w:rFonts w:ascii="Verdana" w:hAnsi="Verdana" w:cstheme="minorHAnsi"/>
          <w:caps w:val="0"/>
          <w:sz w:val="18"/>
          <w:szCs w:val="18"/>
        </w:rPr>
        <w:t xml:space="preserve"> </w:t>
      </w:r>
      <w:proofErr w:type="spellStart"/>
      <w:r w:rsidRPr="006B0420">
        <w:rPr>
          <w:rFonts w:ascii="Verdana" w:hAnsi="Verdana" w:cstheme="minorHAnsi"/>
          <w:caps w:val="0"/>
          <w:sz w:val="18"/>
          <w:szCs w:val="18"/>
        </w:rPr>
        <w:t>cenę</w:t>
      </w:r>
      <w:proofErr w:type="spellEnd"/>
      <w:r w:rsidRPr="006B0420">
        <w:rPr>
          <w:rFonts w:ascii="Verdana" w:hAnsi="Verdana" w:cstheme="minorHAnsi"/>
          <w:caps w:val="0"/>
          <w:sz w:val="18"/>
          <w:szCs w:val="18"/>
        </w:rPr>
        <w:t xml:space="preserve"> </w:t>
      </w:r>
      <w:proofErr w:type="spellStart"/>
      <w:r w:rsidRPr="006B0420">
        <w:rPr>
          <w:rFonts w:ascii="Verdana" w:hAnsi="Verdana" w:cstheme="minorHAnsi"/>
          <w:caps w:val="0"/>
          <w:sz w:val="18"/>
          <w:szCs w:val="18"/>
        </w:rPr>
        <w:t>netto</w:t>
      </w:r>
      <w:proofErr w:type="spellEnd"/>
      <w:r w:rsidRPr="006B0420">
        <w:rPr>
          <w:rFonts w:ascii="Verdana" w:hAnsi="Verdana" w:cstheme="minorHAnsi"/>
          <w:caps w:val="0"/>
          <w:sz w:val="18"/>
          <w:szCs w:val="18"/>
        </w:rPr>
        <w:t>.</w:t>
      </w:r>
      <w:bookmarkEnd w:id="284"/>
      <w:bookmarkEnd w:id="285"/>
    </w:p>
    <w:p w14:paraId="777D035F" w14:textId="77777777" w:rsidR="00DD1DDB" w:rsidRPr="002A6CA3" w:rsidRDefault="00DD1DDB" w:rsidP="00DD1DDB">
      <w:pPr>
        <w:spacing w:before="120" w:after="120" w:line="276" w:lineRule="auto"/>
        <w:rPr>
          <w:rFonts w:ascii="Verdana" w:eastAsia="Calibri" w:hAnsi="Verdana" w:cstheme="minorHAnsi"/>
          <w:b/>
          <w:sz w:val="20"/>
          <w:u w:val="single"/>
        </w:rPr>
      </w:pPr>
    </w:p>
    <w:p w14:paraId="11F7531E" w14:textId="66C04790" w:rsidR="00DD1DDB" w:rsidRPr="006B0420" w:rsidRDefault="00F65191" w:rsidP="001261C2">
      <w:pPr>
        <w:ind w:left="5812" w:right="-993" w:hanging="1"/>
        <w:rPr>
          <w:rFonts w:ascii="Verdana" w:hAnsi="Verdana" w:cstheme="minorHAnsi"/>
          <w:sz w:val="18"/>
          <w:szCs w:val="18"/>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r>
      <w:r w:rsidR="00DD1DDB" w:rsidRPr="006B0420">
        <w:rPr>
          <w:rFonts w:ascii="Verdana" w:hAnsi="Verdana" w:cstheme="minorHAnsi"/>
          <w:sz w:val="18"/>
          <w:szCs w:val="18"/>
        </w:rPr>
        <w:t xml:space="preserve">     ...........................................................</w:t>
      </w:r>
    </w:p>
    <w:p w14:paraId="583C6643" w14:textId="77777777" w:rsidR="00DD1DDB" w:rsidRPr="006B0420" w:rsidRDefault="00F65191" w:rsidP="00DD1DDB">
      <w:pPr>
        <w:spacing w:line="240" w:lineRule="auto"/>
        <w:ind w:left="5398" w:right="68" w:hanging="153"/>
        <w:jc w:val="center"/>
        <w:rPr>
          <w:rFonts w:ascii="Verdana" w:hAnsi="Verdana" w:cstheme="minorHAnsi"/>
          <w:b/>
          <w:sz w:val="16"/>
          <w:szCs w:val="16"/>
        </w:rPr>
      </w:pPr>
      <w:r w:rsidRPr="006B0420">
        <w:rPr>
          <w:rFonts w:ascii="Verdana" w:hAnsi="Verdana" w:cstheme="minorHAnsi"/>
          <w:b/>
          <w:sz w:val="16"/>
          <w:szCs w:val="16"/>
        </w:rPr>
        <w:t>p</w:t>
      </w:r>
      <w:r w:rsidR="00DD1DDB" w:rsidRPr="006B0420">
        <w:rPr>
          <w:rFonts w:ascii="Verdana" w:hAnsi="Verdana" w:cstheme="minorHAnsi"/>
          <w:b/>
          <w:sz w:val="16"/>
          <w:szCs w:val="16"/>
        </w:rPr>
        <w:t>odpis</w:t>
      </w:r>
      <w:r w:rsidR="004530E5" w:rsidRPr="006B0420">
        <w:rPr>
          <w:rFonts w:ascii="Verdana" w:hAnsi="Verdana" w:cstheme="minorHAnsi"/>
          <w:b/>
          <w:sz w:val="16"/>
          <w:szCs w:val="16"/>
        </w:rPr>
        <w:t xml:space="preserve"> osoby uprawnionej/</w:t>
      </w:r>
      <w:r w:rsidR="00DD1DDB" w:rsidRPr="006B0420">
        <w:rPr>
          <w:rFonts w:ascii="Verdana" w:hAnsi="Verdana" w:cstheme="minorHAnsi"/>
          <w:b/>
          <w:sz w:val="16"/>
          <w:szCs w:val="16"/>
        </w:rPr>
        <w:t xml:space="preserve"> osób uprawnionych do składania oświadczeń woli w imieniu Wykonawcy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6" w:name="_Toc515896306"/>
      <w:bookmarkStart w:id="287" w:name="_Toc122344847"/>
      <w:r>
        <w:rPr>
          <w:rFonts w:ascii="Verdana" w:hAnsi="Verdana" w:cstheme="minorHAnsi"/>
          <w:sz w:val="20"/>
        </w:rPr>
        <w:br w:type="page"/>
      </w:r>
    </w:p>
    <w:p w14:paraId="3EDD80DF" w14:textId="54959978"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6"/>
      <w:r w:rsidRPr="006B0420">
        <w:rPr>
          <w:rFonts w:ascii="Verdana" w:hAnsi="Verdana"/>
          <w:b/>
          <w:sz w:val="18"/>
          <w:szCs w:val="18"/>
        </w:rPr>
        <w:t>WYKAZ WYKONANYCH USŁUG/DOSTAW/ROBÓT BUDOWLANYCH</w:t>
      </w:r>
      <w:bookmarkEnd w:id="287"/>
    </w:p>
    <w:p w14:paraId="52A5C1A1" w14:textId="77777777" w:rsidR="00601841" w:rsidRPr="002A6CA3" w:rsidRDefault="00601841" w:rsidP="004A54CB">
      <w:pPr>
        <w:rPr>
          <w:rFonts w:ascii="Verdana" w:hAnsi="Verdana" w:cstheme="minorHAnsi"/>
          <w:sz w:val="20"/>
        </w:rPr>
      </w:pPr>
    </w:p>
    <w:p w14:paraId="3C02166E" w14:textId="3F23B2D5" w:rsidR="00B3599D" w:rsidRPr="002A6CA3"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0D3B65">
        <w:rPr>
          <w:rFonts w:ascii="Trebuchet MS" w:eastAsiaTheme="minorHAnsi" w:hAnsi="Trebuchet MS" w:cs="Arial"/>
          <w:bCs/>
          <w:color w:val="1A7466"/>
          <w:sz w:val="32"/>
          <w:szCs w:val="32"/>
        </w:rPr>
        <w:t>WYKONANYCH</w:t>
      </w:r>
      <w:r w:rsidRPr="000D3B65">
        <w:rPr>
          <w:rFonts w:ascii="Trebuchet MS" w:hAnsi="Trebuchet MS"/>
          <w:caps/>
          <w:color w:val="1A7466"/>
          <w:kern w:val="28"/>
          <w:sz w:val="32"/>
          <w:szCs w:val="32"/>
          <w:lang w:val="en-GB"/>
        </w:rPr>
        <w:t xml:space="preserve"> USŁUG</w:t>
      </w:r>
      <w:r w:rsidRPr="002A6CA3">
        <w:rPr>
          <w:rFonts w:ascii="Verdana" w:hAnsi="Verdana" w:cstheme="minorHAnsi"/>
          <w:b/>
          <w:sz w:val="20"/>
        </w:rPr>
        <w:t xml:space="preserve"> </w:t>
      </w:r>
    </w:p>
    <w:p w14:paraId="005FA049" w14:textId="77777777" w:rsidR="001261C2" w:rsidRDefault="001261C2" w:rsidP="00B3599D">
      <w:pPr>
        <w:spacing w:line="240" w:lineRule="auto"/>
        <w:jc w:val="center"/>
        <w:rPr>
          <w:rFonts w:ascii="Verdana" w:hAnsi="Verdana" w:cstheme="minorHAnsi"/>
          <w:b/>
          <w:sz w:val="18"/>
          <w:szCs w:val="18"/>
        </w:rPr>
      </w:pPr>
    </w:p>
    <w:p w14:paraId="372344BE" w14:textId="585E47AA" w:rsidR="00B3599D" w:rsidRPr="006B042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w:t>
      </w:r>
      <w:r w:rsidRPr="000D3B65">
        <w:rPr>
          <w:rFonts w:ascii="Verdana" w:hAnsi="Verdana" w:cstheme="minorHAnsi"/>
          <w:b/>
          <w:sz w:val="18"/>
          <w:szCs w:val="18"/>
        </w:rPr>
        <w:t xml:space="preserve">ostatnich </w:t>
      </w:r>
      <w:r w:rsidR="000D3B65" w:rsidRPr="000D3B65">
        <w:rPr>
          <w:rFonts w:ascii="Verdana" w:hAnsi="Verdana" w:cstheme="minorHAnsi"/>
          <w:b/>
          <w:sz w:val="18"/>
          <w:szCs w:val="18"/>
        </w:rPr>
        <w:t>4</w:t>
      </w:r>
      <w:r w:rsidRPr="000D3B65">
        <w:rPr>
          <w:rFonts w:ascii="Verdana" w:hAnsi="Verdana" w:cstheme="minorHAnsi"/>
          <w:b/>
          <w:sz w:val="18"/>
          <w:szCs w:val="18"/>
        </w:rPr>
        <w:t xml:space="preserve"> lat</w:t>
      </w:r>
      <w:r w:rsidRPr="00D32BD3">
        <w:rPr>
          <w:rFonts w:ascii="Verdana" w:hAnsi="Verdana" w:cstheme="minorHAnsi"/>
          <w:b/>
          <w:sz w:val="18"/>
          <w:szCs w:val="18"/>
        </w:rPr>
        <w:t xml:space="preserve"> z podaniem </w:t>
      </w:r>
    </w:p>
    <w:p w14:paraId="5F10EB23" w14:textId="33F02FC2" w:rsidR="00B3599D" w:rsidRPr="006B042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1F56574D" w:rsidR="00B3599D" w:rsidRDefault="00F65191" w:rsidP="00D32BD3">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 trybie przetargu nieograniczonego na </w:t>
      </w:r>
      <w:r w:rsidR="006B6846">
        <w:rPr>
          <w:rFonts w:ascii="Verdana" w:hAnsi="Verdana" w:cstheme="minorHAnsi"/>
          <w:sz w:val="18"/>
          <w:szCs w:val="18"/>
          <w:lang w:eastAsia="pl-PL"/>
        </w:rPr>
        <w:t>„</w:t>
      </w:r>
      <w:r w:rsidR="006B6846" w:rsidRPr="006B6846">
        <w:rPr>
          <w:rFonts w:ascii="Verdana" w:hAnsi="Verdana" w:cstheme="minorHAnsi"/>
          <w:b/>
          <w:i/>
          <w:sz w:val="18"/>
          <w:szCs w:val="18"/>
        </w:rPr>
        <w:t xml:space="preserve">Sukcesywne opracowywanie projektów technicznych i koncepcji węzłów cieplnych dla </w:t>
      </w:r>
      <w:r w:rsidR="006B6846" w:rsidRPr="000D3B65">
        <w:rPr>
          <w:rFonts w:ascii="Verdana" w:hAnsi="Verdana" w:cstheme="minorHAnsi"/>
          <w:b/>
          <w:i/>
          <w:sz w:val="18"/>
          <w:szCs w:val="18"/>
        </w:rPr>
        <w:t>PGE Toruń S.A.”</w:t>
      </w:r>
      <w:r w:rsidR="00B3599D" w:rsidRPr="000D3B65">
        <w:rPr>
          <w:rFonts w:ascii="Verdana" w:hAnsi="Verdana" w:cstheme="minorHAnsi"/>
          <w:sz w:val="18"/>
          <w:szCs w:val="18"/>
        </w:rPr>
        <w:t xml:space="preserve"> (numer ref. postępowania:</w:t>
      </w:r>
      <w:r w:rsidR="00B3599D" w:rsidRPr="000D3B65">
        <w:rPr>
          <w:rFonts w:ascii="Verdana" w:hAnsi="Verdana" w:cstheme="minorHAnsi"/>
          <w:b/>
          <w:sz w:val="18"/>
          <w:szCs w:val="18"/>
        </w:rPr>
        <w:t xml:space="preserve"> </w:t>
      </w:r>
      <w:r w:rsidR="006B6846" w:rsidRPr="000D3B65">
        <w:rPr>
          <w:rFonts w:ascii="Verdana" w:eastAsia="EUAlbertina-Regular-Identity-H" w:hAnsi="Verdana" w:cstheme="minorHAnsi"/>
          <w:b/>
          <w:bCs/>
          <w:sz w:val="18"/>
          <w:szCs w:val="18"/>
        </w:rPr>
        <w:t>POST/PEC/PEC/</w:t>
      </w:r>
      <w:r w:rsidR="001E293A">
        <w:rPr>
          <w:rFonts w:ascii="Verdana" w:eastAsia="EUAlbertina-Regular-Identity-H" w:hAnsi="Verdana" w:cstheme="minorHAnsi"/>
          <w:b/>
          <w:bCs/>
          <w:sz w:val="18"/>
          <w:szCs w:val="18"/>
        </w:rPr>
        <w:t>UZI</w:t>
      </w:r>
      <w:r w:rsidR="006B6846" w:rsidRPr="000D3B65">
        <w:rPr>
          <w:rFonts w:ascii="Verdana" w:eastAsia="EUAlbertina-Regular-Identity-H" w:hAnsi="Verdana" w:cstheme="minorHAnsi"/>
          <w:b/>
          <w:bCs/>
          <w:sz w:val="18"/>
          <w:szCs w:val="18"/>
        </w:rPr>
        <w:t>/00496/2025</w:t>
      </w:r>
      <w:r w:rsidR="00B3599D" w:rsidRPr="000D3B65">
        <w:rPr>
          <w:rFonts w:ascii="Verdana" w:hAnsi="Verdana" w:cstheme="minorHAnsi"/>
          <w:sz w:val="18"/>
          <w:szCs w:val="18"/>
        </w:rPr>
        <w:t>)</w:t>
      </w:r>
      <w:r w:rsidR="00B3599D" w:rsidRPr="000D3B65">
        <w:rPr>
          <w:rFonts w:ascii="Verdana" w:hAnsi="Verdana" w:cstheme="minorHAnsi"/>
          <w:b/>
          <w:sz w:val="18"/>
          <w:szCs w:val="18"/>
        </w:rPr>
        <w:t xml:space="preserve">, </w:t>
      </w:r>
      <w:r w:rsidR="00B3599D" w:rsidRPr="000D3B65">
        <w:rPr>
          <w:rFonts w:ascii="Verdana" w:hAnsi="Verdana" w:cstheme="minorHAnsi"/>
          <w:b/>
          <w:sz w:val="18"/>
          <w:szCs w:val="18"/>
          <w:lang w:eastAsia="pl-PL"/>
        </w:rPr>
        <w:t>OŚWIADCZAMY</w:t>
      </w:r>
      <w:r w:rsidR="00B3599D" w:rsidRPr="000D3B65">
        <w:rPr>
          <w:rFonts w:ascii="Verdana" w:hAnsi="Verdana" w:cstheme="minorHAnsi"/>
          <w:sz w:val="18"/>
          <w:szCs w:val="18"/>
          <w:lang w:eastAsia="pl-PL"/>
        </w:rPr>
        <w:t xml:space="preserve">, </w:t>
      </w:r>
      <w:r w:rsidR="00B3599D" w:rsidRPr="000D3B65">
        <w:rPr>
          <w:rFonts w:ascii="Verdana" w:hAnsi="Verdana" w:cstheme="minorHAnsi"/>
          <w:bCs/>
          <w:sz w:val="18"/>
          <w:szCs w:val="18"/>
          <w:lang w:eastAsia="pl-PL"/>
        </w:rPr>
        <w:t>że</w:t>
      </w:r>
      <w:r w:rsidR="00B3599D" w:rsidRPr="000D3B65">
        <w:rPr>
          <w:rFonts w:ascii="Verdana" w:hAnsi="Verdana" w:cstheme="minorHAnsi"/>
          <w:sz w:val="18"/>
          <w:szCs w:val="18"/>
          <w:lang w:eastAsia="pl-PL"/>
        </w:rPr>
        <w:t xml:space="preserve"> w okresie ostatnich </w:t>
      </w:r>
      <w:r w:rsidR="000D3B65" w:rsidRPr="000D3B65">
        <w:rPr>
          <w:rFonts w:ascii="Verdana" w:hAnsi="Verdana" w:cstheme="minorHAnsi"/>
          <w:sz w:val="18"/>
          <w:szCs w:val="18"/>
          <w:lang w:eastAsia="pl-PL"/>
        </w:rPr>
        <w:t>4</w:t>
      </w:r>
      <w:r w:rsidR="00B3599D" w:rsidRPr="000D3B65">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976"/>
        <w:gridCol w:w="1560"/>
        <w:gridCol w:w="1701"/>
        <w:gridCol w:w="3543"/>
      </w:tblGrid>
      <w:tr w:rsidR="000D3B65" w:rsidRPr="00624AE0" w14:paraId="5576ABDA" w14:textId="77777777" w:rsidTr="00C63906">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0D3B65" w:rsidRPr="006B0420" w:rsidRDefault="000D3B65" w:rsidP="00B3599D">
            <w:pPr>
              <w:jc w:val="center"/>
              <w:rPr>
                <w:rFonts w:ascii="Verdana" w:hAnsi="Verdana" w:cstheme="minorHAnsi"/>
                <w:b/>
                <w:sz w:val="16"/>
                <w:szCs w:val="16"/>
              </w:rPr>
            </w:pPr>
          </w:p>
          <w:p w14:paraId="04A68D99" w14:textId="77777777" w:rsidR="000D3B65" w:rsidRPr="006B0420" w:rsidRDefault="000D3B65"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0D3B65" w:rsidRPr="006B0420" w:rsidRDefault="000D3B65" w:rsidP="00B3599D">
            <w:pPr>
              <w:jc w:val="center"/>
              <w:rPr>
                <w:rFonts w:ascii="Verdana" w:hAnsi="Verdana" w:cstheme="minorHAnsi"/>
                <w:b/>
                <w:sz w:val="16"/>
                <w:szCs w:val="16"/>
              </w:rPr>
            </w:pPr>
          </w:p>
          <w:p w14:paraId="12E38AAE" w14:textId="77777777" w:rsidR="000D3B65" w:rsidRPr="006B0420" w:rsidRDefault="000D3B65"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0D3B65" w:rsidRPr="006B0420" w:rsidRDefault="000D3B65" w:rsidP="00B3599D">
            <w:pPr>
              <w:spacing w:line="240" w:lineRule="auto"/>
              <w:jc w:val="center"/>
              <w:rPr>
                <w:rFonts w:ascii="Verdana" w:hAnsi="Verdana" w:cstheme="minorHAnsi"/>
                <w:b/>
                <w:sz w:val="16"/>
                <w:szCs w:val="16"/>
              </w:rPr>
            </w:pPr>
          </w:p>
        </w:tc>
        <w:tc>
          <w:tcPr>
            <w:tcW w:w="3261" w:type="dxa"/>
            <w:gridSpan w:val="2"/>
            <w:tcBorders>
              <w:top w:val="single" w:sz="4" w:space="0" w:color="auto"/>
              <w:bottom w:val="single" w:sz="4" w:space="0" w:color="auto"/>
            </w:tcBorders>
            <w:shd w:val="clear" w:color="auto" w:fill="1A7466"/>
            <w:vAlign w:val="center"/>
          </w:tcPr>
          <w:p w14:paraId="6A243E35" w14:textId="092D801D" w:rsidR="000D3B65" w:rsidRPr="006B0420" w:rsidRDefault="000D3B65" w:rsidP="0091654E">
            <w:pPr>
              <w:jc w:val="center"/>
              <w:rPr>
                <w:rFonts w:ascii="Verdana" w:hAnsi="Verdana" w:cstheme="minorHAnsi"/>
                <w:b/>
                <w:sz w:val="16"/>
                <w:szCs w:val="16"/>
              </w:rPr>
            </w:pPr>
            <w:r w:rsidRPr="006B0420">
              <w:rPr>
                <w:rFonts w:ascii="Verdana" w:hAnsi="Verdana" w:cstheme="minorHAnsi"/>
                <w:b/>
                <w:sz w:val="16"/>
                <w:szCs w:val="16"/>
              </w:rPr>
              <w:t xml:space="preserve">Termin </w:t>
            </w:r>
            <w:r w:rsidRPr="000D3B65">
              <w:rPr>
                <w:rFonts w:ascii="Verdana" w:hAnsi="Verdana" w:cstheme="minorHAnsi"/>
                <w:b/>
                <w:sz w:val="16"/>
                <w:szCs w:val="16"/>
              </w:rPr>
              <w:t>realizacji usługi</w:t>
            </w:r>
          </w:p>
        </w:tc>
        <w:tc>
          <w:tcPr>
            <w:tcW w:w="3543" w:type="dxa"/>
            <w:vMerge w:val="restart"/>
            <w:tcBorders>
              <w:top w:val="single" w:sz="4" w:space="0" w:color="auto"/>
              <w:left w:val="nil"/>
              <w:right w:val="single" w:sz="4" w:space="0" w:color="auto"/>
            </w:tcBorders>
            <w:shd w:val="clear" w:color="auto" w:fill="1A7466"/>
            <w:vAlign w:val="center"/>
          </w:tcPr>
          <w:p w14:paraId="64595C1A" w14:textId="77777777" w:rsidR="000D3B65" w:rsidRPr="006B0420" w:rsidRDefault="000D3B65"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0D3B65" w:rsidRPr="006B0420" w:rsidRDefault="000D3B65"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0D3B65" w:rsidRPr="00624AE0" w14:paraId="6782B4CA" w14:textId="77777777" w:rsidTr="00C63906">
        <w:trPr>
          <w:cantSplit/>
          <w:trHeight w:val="504"/>
          <w:tblHeader/>
        </w:trPr>
        <w:tc>
          <w:tcPr>
            <w:tcW w:w="597" w:type="dxa"/>
            <w:vMerge/>
            <w:tcBorders>
              <w:left w:val="single" w:sz="4" w:space="0" w:color="auto"/>
            </w:tcBorders>
            <w:shd w:val="clear" w:color="auto" w:fill="00B050"/>
            <w:vAlign w:val="center"/>
          </w:tcPr>
          <w:p w14:paraId="44ABAE26" w14:textId="77777777" w:rsidR="000D3B65" w:rsidRPr="006B0420" w:rsidRDefault="000D3B65" w:rsidP="00B3599D">
            <w:pPr>
              <w:jc w:val="center"/>
              <w:rPr>
                <w:rFonts w:ascii="Verdana" w:hAnsi="Verdana" w:cstheme="minorHAnsi"/>
                <w:b/>
                <w:sz w:val="16"/>
                <w:szCs w:val="16"/>
              </w:rPr>
            </w:pPr>
          </w:p>
        </w:tc>
        <w:tc>
          <w:tcPr>
            <w:tcW w:w="2976" w:type="dxa"/>
            <w:vMerge/>
            <w:tcBorders>
              <w:top w:val="nil"/>
              <w:right w:val="single" w:sz="4" w:space="0" w:color="auto"/>
            </w:tcBorders>
            <w:shd w:val="clear" w:color="auto" w:fill="00B050"/>
            <w:vAlign w:val="center"/>
          </w:tcPr>
          <w:p w14:paraId="0944CD7C" w14:textId="77777777" w:rsidR="000D3B65" w:rsidRPr="006B0420" w:rsidRDefault="000D3B65" w:rsidP="00B3599D">
            <w:pPr>
              <w:jc w:val="center"/>
              <w:rPr>
                <w:rFonts w:ascii="Verdana" w:hAnsi="Verdana" w:cstheme="minorHAnsi"/>
                <w:b/>
                <w:sz w:val="16"/>
                <w:szCs w:val="16"/>
              </w:rPr>
            </w:pPr>
          </w:p>
        </w:tc>
        <w:tc>
          <w:tcPr>
            <w:tcW w:w="1560" w:type="dxa"/>
            <w:tcBorders>
              <w:top w:val="nil"/>
            </w:tcBorders>
            <w:shd w:val="clear" w:color="auto" w:fill="1A7466"/>
            <w:vAlign w:val="center"/>
          </w:tcPr>
          <w:p w14:paraId="2257C327" w14:textId="77777777" w:rsidR="000D3B65" w:rsidRPr="006B0420" w:rsidRDefault="000D3B65"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0D3B65" w:rsidRPr="006B0420" w:rsidRDefault="000D3B65" w:rsidP="00B3599D">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701" w:type="dxa"/>
            <w:tcBorders>
              <w:top w:val="nil"/>
              <w:right w:val="single" w:sz="4" w:space="0" w:color="auto"/>
            </w:tcBorders>
            <w:shd w:val="clear" w:color="auto" w:fill="1A7466"/>
            <w:vAlign w:val="center"/>
          </w:tcPr>
          <w:p w14:paraId="71C4B5B4" w14:textId="77777777" w:rsidR="000D3B65" w:rsidRPr="006B0420" w:rsidRDefault="000D3B65"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0D3B65" w:rsidRPr="006B0420" w:rsidRDefault="000D3B65"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3543" w:type="dxa"/>
            <w:vMerge/>
            <w:tcBorders>
              <w:left w:val="single" w:sz="4" w:space="0" w:color="auto"/>
              <w:bottom w:val="single" w:sz="4" w:space="0" w:color="auto"/>
              <w:right w:val="single" w:sz="4" w:space="0" w:color="auto"/>
            </w:tcBorders>
            <w:shd w:val="clear" w:color="auto" w:fill="00B050"/>
          </w:tcPr>
          <w:p w14:paraId="7E6799C2" w14:textId="77777777" w:rsidR="000D3B65" w:rsidRPr="006B0420" w:rsidRDefault="000D3B65" w:rsidP="00B3599D">
            <w:pPr>
              <w:jc w:val="center"/>
              <w:rPr>
                <w:rFonts w:ascii="Verdana" w:hAnsi="Verdana" w:cstheme="minorHAnsi"/>
                <w:sz w:val="16"/>
                <w:szCs w:val="16"/>
              </w:rPr>
            </w:pPr>
          </w:p>
        </w:tc>
      </w:tr>
      <w:tr w:rsidR="000D3B65" w:rsidRPr="00624AE0" w14:paraId="2793A6BC" w14:textId="77777777" w:rsidTr="00C63906">
        <w:trPr>
          <w:trHeight w:val="443"/>
        </w:trPr>
        <w:tc>
          <w:tcPr>
            <w:tcW w:w="597" w:type="dxa"/>
          </w:tcPr>
          <w:p w14:paraId="1C5E9967" w14:textId="77777777" w:rsidR="000D3B65" w:rsidRPr="006B0420" w:rsidRDefault="000D3B65"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976" w:type="dxa"/>
            <w:tcBorders>
              <w:right w:val="single" w:sz="4" w:space="0" w:color="auto"/>
            </w:tcBorders>
          </w:tcPr>
          <w:p w14:paraId="742FCD18" w14:textId="77777777" w:rsidR="000D3B65" w:rsidRPr="006B0420" w:rsidRDefault="000D3B65" w:rsidP="00B3599D">
            <w:pPr>
              <w:spacing w:before="120"/>
              <w:rPr>
                <w:rFonts w:ascii="Verdana" w:hAnsi="Verdana" w:cstheme="minorHAnsi"/>
                <w:sz w:val="16"/>
                <w:szCs w:val="16"/>
              </w:rPr>
            </w:pPr>
          </w:p>
        </w:tc>
        <w:tc>
          <w:tcPr>
            <w:tcW w:w="1560" w:type="dxa"/>
            <w:tcBorders>
              <w:top w:val="nil"/>
            </w:tcBorders>
          </w:tcPr>
          <w:p w14:paraId="5EC20FCE" w14:textId="77777777" w:rsidR="000D3B65" w:rsidRPr="006B0420" w:rsidRDefault="000D3B65" w:rsidP="00B3599D">
            <w:pPr>
              <w:spacing w:before="120"/>
              <w:rPr>
                <w:rFonts w:ascii="Verdana" w:hAnsi="Verdana" w:cstheme="minorHAnsi"/>
                <w:sz w:val="16"/>
                <w:szCs w:val="16"/>
              </w:rPr>
            </w:pPr>
          </w:p>
        </w:tc>
        <w:tc>
          <w:tcPr>
            <w:tcW w:w="1701" w:type="dxa"/>
            <w:tcBorders>
              <w:top w:val="nil"/>
              <w:right w:val="single" w:sz="4" w:space="0" w:color="auto"/>
            </w:tcBorders>
          </w:tcPr>
          <w:p w14:paraId="55E54453" w14:textId="77777777" w:rsidR="000D3B65" w:rsidRPr="006B0420" w:rsidRDefault="000D3B65" w:rsidP="00B3599D">
            <w:pPr>
              <w:spacing w:before="120"/>
              <w:rPr>
                <w:rFonts w:ascii="Verdana" w:hAnsi="Verdana" w:cstheme="minorHAnsi"/>
                <w:sz w:val="16"/>
                <w:szCs w:val="16"/>
              </w:rPr>
            </w:pPr>
          </w:p>
        </w:tc>
        <w:tc>
          <w:tcPr>
            <w:tcW w:w="3543" w:type="dxa"/>
            <w:tcBorders>
              <w:top w:val="single" w:sz="4" w:space="0" w:color="auto"/>
              <w:left w:val="single" w:sz="4" w:space="0" w:color="auto"/>
              <w:bottom w:val="single" w:sz="4" w:space="0" w:color="auto"/>
              <w:right w:val="single" w:sz="4" w:space="0" w:color="auto"/>
            </w:tcBorders>
          </w:tcPr>
          <w:p w14:paraId="577B12F8" w14:textId="77777777" w:rsidR="000D3B65" w:rsidRPr="006B0420" w:rsidRDefault="000D3B65"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88" w:name="_Toc515896307"/>
      <w:bookmarkStart w:id="289" w:name="_Toc122344848"/>
      <w:r w:rsidRPr="006B0420">
        <w:rPr>
          <w:rFonts w:ascii="Verdana" w:hAnsi="Verdana" w:cstheme="minorHAnsi"/>
          <w:sz w:val="18"/>
          <w:szCs w:val="18"/>
        </w:rPr>
        <w:t>UWAGA: Należy dostosować ilość wierszy do ilości wykazywanych zadań</w:t>
      </w:r>
      <w:bookmarkEnd w:id="288"/>
      <w:bookmarkEnd w:id="289"/>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69CD7F6B" w:rsidR="00D7603F" w:rsidRPr="00B6731F" w:rsidRDefault="00D7603F" w:rsidP="00B6731F">
      <w:pPr>
        <w:spacing w:line="240" w:lineRule="auto"/>
        <w:jc w:val="left"/>
        <w:rPr>
          <w:rFonts w:ascii="Verdana" w:hAnsi="Verdana" w:cstheme="minorHAnsi"/>
          <w:b/>
          <w:i/>
          <w:sz w:val="20"/>
        </w:rPr>
      </w:pPr>
    </w:p>
    <w:sectPr w:rsidR="00D7603F" w:rsidRPr="00B6731F" w:rsidSect="006B0420">
      <w:headerReference w:type="default" r:id="rId24"/>
      <w:footerReference w:type="default" r:id="rId25"/>
      <w:headerReference w:type="first" r:id="rId26"/>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EF000" w14:textId="77777777" w:rsidR="00B41F4A" w:rsidRDefault="00B41F4A">
      <w:r>
        <w:separator/>
      </w:r>
    </w:p>
  </w:endnote>
  <w:endnote w:type="continuationSeparator" w:id="0">
    <w:p w14:paraId="03824EBA" w14:textId="77777777" w:rsidR="00B41F4A" w:rsidRDefault="00B4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BB506" w14:textId="77777777" w:rsidR="00B41F4A" w:rsidRDefault="00B41F4A">
      <w:r>
        <w:separator/>
      </w:r>
    </w:p>
  </w:footnote>
  <w:footnote w:type="continuationSeparator" w:id="0">
    <w:p w14:paraId="7E9992B2" w14:textId="77777777" w:rsidR="00B41F4A" w:rsidRDefault="00B41F4A">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D32BD3" w:rsidDel="00900F4B" w:rsidRDefault="00087DD1" w:rsidP="0042031F">
      <w:pPr>
        <w:pStyle w:val="Tekstprzypisudolnego"/>
        <w:rPr>
          <w:del w:id="272" w:author="Autor"/>
          <w:rFonts w:ascii="Verdana" w:hAnsi="Verdana" w:cstheme="minorHAnsi"/>
          <w:sz w:val="14"/>
          <w:szCs w:val="14"/>
          <w:rPrChange w:id="273" w:author="Autor">
            <w:rPr>
              <w:del w:id="274"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 w:id="8">
    <w:p w14:paraId="7EE0383F" w14:textId="5CDCCB82" w:rsidR="00087DD1" w:rsidRPr="006B0420" w:rsidRDefault="00087DD1" w:rsidP="00F65191">
      <w:pPr>
        <w:pStyle w:val="Tekstprzypisudolnego"/>
        <w:ind w:left="284" w:hanging="284"/>
        <w:jc w:val="both"/>
        <w:rPr>
          <w:rFonts w:ascii="Verdana" w:hAnsi="Verdana" w:cstheme="minorHAnsi"/>
          <w:sz w:val="14"/>
          <w:szCs w:val="14"/>
        </w:rPr>
      </w:pPr>
      <w:r w:rsidRPr="006B0420">
        <w:rPr>
          <w:rStyle w:val="Odwoanieprzypisudolnego"/>
          <w:rFonts w:ascii="Verdana" w:hAnsi="Verdana" w:cs="Arial"/>
          <w:sz w:val="14"/>
          <w:szCs w:val="14"/>
        </w:rPr>
        <w:footnoteRef/>
      </w:r>
      <w:r w:rsidRPr="006B0420">
        <w:rPr>
          <w:rFonts w:ascii="Verdana" w:hAnsi="Verdana" w:cs="Arial"/>
          <w:sz w:val="14"/>
          <w:szCs w:val="14"/>
        </w:rPr>
        <w:t xml:space="preserve"> </w:t>
      </w:r>
      <w:r w:rsidRPr="006B0420">
        <w:rPr>
          <w:rFonts w:ascii="Verdana" w:hAnsi="Verdana" w:cstheme="minorHAnsi"/>
          <w:sz w:val="14"/>
          <w:szCs w:val="14"/>
        </w:rPr>
        <w:t>Wszystkie kwoty winny być podane w złotych i groszach. Najniższą wartością może być 1 grosz</w:t>
      </w:r>
    </w:p>
  </w:footnote>
  <w:footnote w:id="9">
    <w:p w14:paraId="7ADAB7B4" w14:textId="306E19EC" w:rsidR="00087DD1" w:rsidRPr="006B0420" w:rsidRDefault="00087DD1" w:rsidP="003F6267">
      <w:pPr>
        <w:pStyle w:val="Tekstprzypisudolnego"/>
        <w:jc w:val="both"/>
        <w:rPr>
          <w:rFonts w:ascii="Arial" w:hAnsi="Arial" w:cs="Arial"/>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Cena wskazana słownie powinna być tożsama z ceną wpisaną w Formularzu oferty w Systemie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58ED5AAA" w:rsidR="00087DD1" w:rsidRPr="00E14220" w:rsidRDefault="00797725" w:rsidP="00E76A8B">
          <w:pPr>
            <w:tabs>
              <w:tab w:val="left" w:pos="6946"/>
            </w:tabs>
            <w:rPr>
              <w:rFonts w:ascii="Trebuchet MS" w:hAnsi="Trebuchet MS"/>
              <w:color w:val="000000" w:themeColor="text1"/>
              <w:sz w:val="14"/>
              <w:szCs w:val="18"/>
            </w:rPr>
          </w:pPr>
          <w:r w:rsidRPr="00797725">
            <w:rPr>
              <w:rFonts w:asciiTheme="majorHAnsi" w:hAnsiTheme="majorHAnsi"/>
              <w:color w:val="000000" w:themeColor="text1"/>
              <w:sz w:val="14"/>
              <w:szCs w:val="18"/>
            </w:rPr>
            <w:t>Sukcesywne opracowywanie projektów technicznych i koncepcji węzłów cieplnych dla PGE Toruń S.A.</w:t>
          </w:r>
        </w:p>
        <w:p w14:paraId="1F21387A" w14:textId="4FBD8DBC" w:rsidR="00087DD1" w:rsidRPr="00E14220" w:rsidRDefault="00797725" w:rsidP="00E76A8B">
          <w:pPr>
            <w:suppressAutoHyphens/>
            <w:ind w:right="187"/>
            <w:rPr>
              <w:rFonts w:asciiTheme="majorHAnsi" w:hAnsiTheme="majorHAnsi"/>
              <w:color w:val="000000" w:themeColor="text1"/>
              <w:sz w:val="14"/>
              <w:szCs w:val="18"/>
            </w:rPr>
          </w:pPr>
          <w:r w:rsidRPr="00797725">
            <w:rPr>
              <w:rFonts w:asciiTheme="majorHAnsi" w:hAnsiTheme="majorHAnsi"/>
              <w:color w:val="000000" w:themeColor="text1"/>
              <w:sz w:val="14"/>
              <w:szCs w:val="18"/>
            </w:rPr>
            <w:t>POST/PEC/PEC/</w:t>
          </w:r>
          <w:r w:rsidR="001E293A">
            <w:rPr>
              <w:rFonts w:asciiTheme="majorHAnsi" w:hAnsiTheme="majorHAnsi"/>
              <w:color w:val="000000" w:themeColor="text1"/>
              <w:sz w:val="14"/>
              <w:szCs w:val="18"/>
            </w:rPr>
            <w:t>UZI</w:t>
          </w:r>
          <w:r w:rsidRPr="00797725">
            <w:rPr>
              <w:rFonts w:asciiTheme="majorHAnsi" w:hAnsiTheme="majorHAnsi"/>
              <w:color w:val="000000" w:themeColor="text1"/>
              <w:sz w:val="14"/>
              <w:szCs w:val="18"/>
            </w:rPr>
            <w:t>/00496/2025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1037909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5249CFBB" w:rsidR="00087DD1" w:rsidRPr="00E14220" w:rsidRDefault="003B755F" w:rsidP="00DE4180">
          <w:pPr>
            <w:tabs>
              <w:tab w:val="left" w:pos="6946"/>
            </w:tabs>
            <w:rPr>
              <w:rFonts w:ascii="Trebuchet MS" w:hAnsi="Trebuchet MS"/>
              <w:color w:val="000000" w:themeColor="text1"/>
              <w:sz w:val="14"/>
              <w:szCs w:val="18"/>
            </w:rPr>
          </w:pPr>
          <w:r w:rsidRPr="003B755F">
            <w:rPr>
              <w:rFonts w:asciiTheme="majorHAnsi" w:hAnsiTheme="majorHAnsi"/>
              <w:color w:val="000000" w:themeColor="text1"/>
              <w:sz w:val="14"/>
              <w:szCs w:val="18"/>
            </w:rPr>
            <w:t>Sukcesywne opracowywanie projektów technicznych i koncepcji węzłów cieplnych dla PGE Toruń S.A.</w:t>
          </w:r>
          <w:r w:rsidR="00087DD1">
            <w:rPr>
              <w:rFonts w:asciiTheme="majorHAnsi" w:hAnsiTheme="majorHAnsi"/>
              <w:color w:val="000000" w:themeColor="text1"/>
              <w:sz w:val="14"/>
              <w:szCs w:val="18"/>
            </w:rPr>
            <w:t xml:space="preserve"> </w:t>
          </w:r>
        </w:p>
        <w:p w14:paraId="293C60DD" w14:textId="7101D606" w:rsidR="00087DD1" w:rsidRPr="00E14220" w:rsidRDefault="00C46707" w:rsidP="00DE4180">
          <w:pPr>
            <w:suppressAutoHyphens/>
            <w:ind w:right="187"/>
            <w:rPr>
              <w:rFonts w:asciiTheme="majorHAnsi" w:hAnsiTheme="majorHAnsi"/>
              <w:color w:val="000000" w:themeColor="text1"/>
              <w:sz w:val="14"/>
              <w:szCs w:val="18"/>
            </w:rPr>
          </w:pPr>
          <w:r w:rsidRPr="00C46707">
            <w:rPr>
              <w:rFonts w:asciiTheme="majorHAnsi" w:hAnsiTheme="majorHAnsi"/>
              <w:color w:val="000000" w:themeColor="text1"/>
              <w:sz w:val="14"/>
              <w:szCs w:val="18"/>
            </w:rPr>
            <w:t>POST/PEC/PEC/</w:t>
          </w:r>
          <w:r w:rsidR="001E293A">
            <w:rPr>
              <w:rFonts w:asciiTheme="majorHAnsi" w:hAnsiTheme="majorHAnsi"/>
              <w:color w:val="000000" w:themeColor="text1"/>
              <w:sz w:val="14"/>
              <w:szCs w:val="18"/>
            </w:rPr>
            <w:t>UZI</w:t>
          </w:r>
          <w:r w:rsidRPr="00C46707">
            <w:rPr>
              <w:rFonts w:asciiTheme="majorHAnsi" w:hAnsiTheme="majorHAnsi"/>
              <w:color w:val="000000" w:themeColor="text1"/>
              <w:sz w:val="14"/>
              <w:szCs w:val="18"/>
            </w:rPr>
            <w:t>/00496/2025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10379095"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4B0530"/>
    <w:multiLevelType w:val="hybridMultilevel"/>
    <w:tmpl w:val="705028B0"/>
    <w:lvl w:ilvl="0" w:tplc="7E1674B2">
      <w:start w:val="1"/>
      <w:numFmt w:val="lowerLetter"/>
      <w:lvlText w:val="%1)"/>
      <w:lvlJc w:val="left"/>
      <w:pPr>
        <w:ind w:left="1494" w:hanging="360"/>
      </w:pPr>
      <w:rPr>
        <w:rFonts w:hint="default"/>
        <w:i w:val="0"/>
        <w:color w:val="00000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B7ADC6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4E0BD2"/>
    <w:multiLevelType w:val="hybridMultilevel"/>
    <w:tmpl w:val="6B10C7C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40350209">
    <w:abstractNumId w:val="60"/>
  </w:num>
  <w:num w:numId="2" w16cid:durableId="1813060396">
    <w:abstractNumId w:val="48"/>
  </w:num>
  <w:num w:numId="3" w16cid:durableId="1692028617">
    <w:abstractNumId w:val="101"/>
  </w:num>
  <w:num w:numId="4" w16cid:durableId="292057471">
    <w:abstractNumId w:val="67"/>
  </w:num>
  <w:num w:numId="5" w16cid:durableId="522281157">
    <w:abstractNumId w:val="33"/>
  </w:num>
  <w:num w:numId="6" w16cid:durableId="757482914">
    <w:abstractNumId w:val="73"/>
  </w:num>
  <w:num w:numId="7" w16cid:durableId="101732185">
    <w:abstractNumId w:val="58"/>
  </w:num>
  <w:num w:numId="8" w16cid:durableId="1286040651">
    <w:abstractNumId w:val="87"/>
  </w:num>
  <w:num w:numId="9" w16cid:durableId="1887058725">
    <w:abstractNumId w:val="51"/>
  </w:num>
  <w:num w:numId="10" w16cid:durableId="1190417262">
    <w:abstractNumId w:val="49"/>
  </w:num>
  <w:num w:numId="11" w16cid:durableId="1266811547">
    <w:abstractNumId w:val="80"/>
  </w:num>
  <w:num w:numId="12" w16cid:durableId="781415831">
    <w:abstractNumId w:val="100"/>
  </w:num>
  <w:num w:numId="13" w16cid:durableId="643705980">
    <w:abstractNumId w:val="77"/>
  </w:num>
  <w:num w:numId="14" w16cid:durableId="1650985835">
    <w:abstractNumId w:val="62"/>
  </w:num>
  <w:num w:numId="15" w16cid:durableId="287707798">
    <w:abstractNumId w:val="25"/>
  </w:num>
  <w:num w:numId="16" w16cid:durableId="1644582572">
    <w:abstractNumId w:val="35"/>
  </w:num>
  <w:num w:numId="17" w16cid:durableId="485977285">
    <w:abstractNumId w:val="115"/>
  </w:num>
  <w:num w:numId="18" w16cid:durableId="2143425712">
    <w:abstractNumId w:val="102"/>
  </w:num>
  <w:num w:numId="19" w16cid:durableId="1759711623">
    <w:abstractNumId w:val="104"/>
  </w:num>
  <w:num w:numId="20" w16cid:durableId="1900364662">
    <w:abstractNumId w:val="1"/>
  </w:num>
  <w:num w:numId="21" w16cid:durableId="202405749">
    <w:abstractNumId w:val="99"/>
  </w:num>
  <w:num w:numId="22" w16cid:durableId="1705865959">
    <w:abstractNumId w:val="22"/>
  </w:num>
  <w:num w:numId="23" w16cid:durableId="349990273">
    <w:abstractNumId w:val="50"/>
  </w:num>
  <w:num w:numId="24" w16cid:durableId="2027126064">
    <w:abstractNumId w:val="0"/>
  </w:num>
  <w:num w:numId="25" w16cid:durableId="1488130646">
    <w:abstractNumId w:val="56"/>
  </w:num>
  <w:num w:numId="26" w16cid:durableId="1098331129">
    <w:abstractNumId w:val="83"/>
    <w:lvlOverride w:ilvl="0">
      <w:startOverride w:val="1"/>
    </w:lvlOverride>
  </w:num>
  <w:num w:numId="27" w16cid:durableId="220020239">
    <w:abstractNumId w:val="94"/>
  </w:num>
  <w:num w:numId="28" w16cid:durableId="397285771">
    <w:abstractNumId w:val="47"/>
  </w:num>
  <w:num w:numId="29" w16cid:durableId="2135828656">
    <w:abstractNumId w:val="82"/>
  </w:num>
  <w:num w:numId="30" w16cid:durableId="1738936130">
    <w:abstractNumId w:val="68"/>
  </w:num>
  <w:num w:numId="31" w16cid:durableId="778260301">
    <w:abstractNumId w:val="54"/>
  </w:num>
  <w:num w:numId="32" w16cid:durableId="1576941261">
    <w:abstractNumId w:val="106"/>
  </w:num>
  <w:num w:numId="33" w16cid:durableId="1571501877">
    <w:abstractNumId w:val="28"/>
  </w:num>
  <w:num w:numId="34" w16cid:durableId="2053531834">
    <w:abstractNumId w:val="39"/>
  </w:num>
  <w:num w:numId="35" w16cid:durableId="572273232">
    <w:abstractNumId w:val="75"/>
  </w:num>
  <w:num w:numId="36" w16cid:durableId="2068066003">
    <w:abstractNumId w:val="59"/>
  </w:num>
  <w:num w:numId="37" w16cid:durableId="580455970">
    <w:abstractNumId w:val="69"/>
    <w:lvlOverride w:ilvl="0">
      <w:startOverride w:val="1"/>
    </w:lvlOverride>
  </w:num>
  <w:num w:numId="38" w16cid:durableId="691147693">
    <w:abstractNumId w:val="91"/>
    <w:lvlOverride w:ilvl="0">
      <w:startOverride w:val="1"/>
    </w:lvlOverride>
  </w:num>
  <w:num w:numId="39" w16cid:durableId="988939566">
    <w:abstractNumId w:val="45"/>
  </w:num>
  <w:num w:numId="40" w16cid:durableId="1167481110">
    <w:abstractNumId w:val="53"/>
  </w:num>
  <w:num w:numId="41" w16cid:durableId="1578200660">
    <w:abstractNumId w:val="93"/>
  </w:num>
  <w:num w:numId="42" w16cid:durableId="1284848728">
    <w:abstractNumId w:val="15"/>
  </w:num>
  <w:num w:numId="43" w16cid:durableId="50814270">
    <w:abstractNumId w:val="110"/>
  </w:num>
  <w:num w:numId="44" w16cid:durableId="770856860">
    <w:abstractNumId w:val="96"/>
  </w:num>
  <w:num w:numId="45" w16cid:durableId="1573003343">
    <w:abstractNumId w:val="89"/>
  </w:num>
  <w:num w:numId="46" w16cid:durableId="1515459795">
    <w:abstractNumId w:val="78"/>
  </w:num>
  <w:num w:numId="47" w16cid:durableId="1249341165">
    <w:abstractNumId w:val="103"/>
  </w:num>
  <w:num w:numId="48" w16cid:durableId="245382066">
    <w:abstractNumId w:val="42"/>
  </w:num>
  <w:num w:numId="49" w16cid:durableId="227033825">
    <w:abstractNumId w:val="85"/>
  </w:num>
  <w:num w:numId="50" w16cid:durableId="277488590">
    <w:abstractNumId w:val="112"/>
  </w:num>
  <w:num w:numId="51" w16cid:durableId="1452433409">
    <w:abstractNumId w:val="36"/>
  </w:num>
  <w:num w:numId="52" w16cid:durableId="414589718">
    <w:abstractNumId w:val="37"/>
  </w:num>
  <w:num w:numId="53" w16cid:durableId="1839467334">
    <w:abstractNumId w:val="92"/>
  </w:num>
  <w:num w:numId="54" w16cid:durableId="1759671562">
    <w:abstractNumId w:val="24"/>
  </w:num>
  <w:num w:numId="55" w16cid:durableId="326133195">
    <w:abstractNumId w:val="46"/>
  </w:num>
  <w:num w:numId="56" w16cid:durableId="529685651">
    <w:abstractNumId w:val="38"/>
  </w:num>
  <w:num w:numId="57" w16cid:durableId="667175173">
    <w:abstractNumId w:val="105"/>
  </w:num>
  <w:num w:numId="58" w16cid:durableId="469178963">
    <w:abstractNumId w:val="76"/>
  </w:num>
  <w:num w:numId="59" w16cid:durableId="1518350952">
    <w:abstractNumId w:val="44"/>
  </w:num>
  <w:num w:numId="60" w16cid:durableId="1114177652">
    <w:abstractNumId w:val="66"/>
  </w:num>
  <w:num w:numId="61" w16cid:durableId="1377319680">
    <w:abstractNumId w:val="70"/>
  </w:num>
  <w:num w:numId="62" w16cid:durableId="2113163883">
    <w:abstractNumId w:val="27"/>
  </w:num>
  <w:num w:numId="63" w16cid:durableId="1048532520">
    <w:abstractNumId w:val="108"/>
  </w:num>
  <w:num w:numId="64" w16cid:durableId="1242330123">
    <w:abstractNumId w:val="114"/>
  </w:num>
  <w:num w:numId="65" w16cid:durableId="1084231345">
    <w:abstractNumId w:val="32"/>
  </w:num>
  <w:num w:numId="66" w16cid:durableId="794175135">
    <w:abstractNumId w:val="95"/>
  </w:num>
  <w:num w:numId="67" w16cid:durableId="1959217683">
    <w:abstractNumId w:val="71"/>
  </w:num>
  <w:num w:numId="68" w16cid:durableId="841705898">
    <w:abstractNumId w:val="84"/>
  </w:num>
  <w:num w:numId="69" w16cid:durableId="76559871">
    <w:abstractNumId w:val="18"/>
  </w:num>
  <w:num w:numId="70" w16cid:durableId="1690109225">
    <w:abstractNumId w:val="90"/>
  </w:num>
  <w:num w:numId="71" w16cid:durableId="20172649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927430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2788041">
    <w:abstractNumId w:val="64"/>
  </w:num>
  <w:num w:numId="74" w16cid:durableId="702637324">
    <w:abstractNumId w:val="40"/>
  </w:num>
  <w:num w:numId="75" w16cid:durableId="1785877554">
    <w:abstractNumId w:val="72"/>
  </w:num>
  <w:num w:numId="76" w16cid:durableId="1084954471">
    <w:abstractNumId w:val="55"/>
  </w:num>
  <w:num w:numId="77" w16cid:durableId="1170951154">
    <w:abstractNumId w:val="97"/>
  </w:num>
  <w:num w:numId="78" w16cid:durableId="953636596">
    <w:abstractNumId w:val="26"/>
  </w:num>
  <w:num w:numId="79" w16cid:durableId="120389762">
    <w:abstractNumId w:val="19"/>
  </w:num>
  <w:num w:numId="80" w16cid:durableId="93526487">
    <w:abstractNumId w:val="113"/>
  </w:num>
  <w:num w:numId="81" w16cid:durableId="1092555133">
    <w:abstractNumId w:val="21"/>
  </w:num>
  <w:num w:numId="82" w16cid:durableId="771050231">
    <w:abstractNumId w:val="57"/>
  </w:num>
  <w:num w:numId="83" w16cid:durableId="1900705577">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57910030">
    <w:abstractNumId w:val="107"/>
  </w:num>
  <w:num w:numId="85" w16cid:durableId="1308702951">
    <w:abstractNumId w:val="23"/>
  </w:num>
  <w:num w:numId="86" w16cid:durableId="273052038">
    <w:abstractNumId w:val="74"/>
  </w:num>
  <w:num w:numId="87" w16cid:durableId="184903278">
    <w:abstractNumId w:val="81"/>
  </w:num>
  <w:num w:numId="88" w16cid:durableId="927543397">
    <w:abstractNumId w:val="79"/>
  </w:num>
  <w:num w:numId="89" w16cid:durableId="1841577370">
    <w:abstractNumId w:val="65"/>
  </w:num>
  <w:num w:numId="90" w16cid:durableId="1855804478">
    <w:abstractNumId w:val="29"/>
  </w:num>
  <w:num w:numId="91" w16cid:durableId="606231005">
    <w:abstractNumId w:val="86"/>
  </w:num>
  <w:num w:numId="92" w16cid:durableId="1267497182">
    <w:abstractNumId w:val="34"/>
  </w:num>
  <w:num w:numId="93" w16cid:durableId="1162507218">
    <w:abstractNumId w:val="43"/>
  </w:num>
  <w:num w:numId="94" w16cid:durableId="9885550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338778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720778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6384134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0202343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361529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633773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858331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748700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84381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639573119">
    <w:abstractNumId w:val="109"/>
  </w:num>
  <w:num w:numId="105" w16cid:durableId="1324972506">
    <w:abstractNumId w:val="16"/>
  </w:num>
  <w:num w:numId="106" w16cid:durableId="1967275053">
    <w:abstractNumId w:val="63"/>
  </w:num>
  <w:num w:numId="107" w16cid:durableId="659846489">
    <w:abstractNumId w:val="52"/>
  </w:num>
  <w:num w:numId="108" w16cid:durableId="855002046">
    <w:abstractNumId w:val="31"/>
  </w:num>
  <w:num w:numId="109" w16cid:durableId="1337461167">
    <w:abstractNumId w:val="41"/>
  </w:num>
  <w:num w:numId="110" w16cid:durableId="125660745">
    <w:abstractNumId w:val="61"/>
  </w:num>
  <w:num w:numId="111" w16cid:durableId="1345395544">
    <w:abstractNumId w:val="30"/>
  </w:num>
  <w:num w:numId="112" w16cid:durableId="376206523">
    <w:abstractNumId w:val="11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676"/>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513"/>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24D"/>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D08"/>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3B65"/>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67B0"/>
    <w:rsid w:val="0010712B"/>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09"/>
    <w:rsid w:val="00167CD2"/>
    <w:rsid w:val="00170791"/>
    <w:rsid w:val="00170F8F"/>
    <w:rsid w:val="001716B5"/>
    <w:rsid w:val="0017234E"/>
    <w:rsid w:val="001723EB"/>
    <w:rsid w:val="001724C8"/>
    <w:rsid w:val="00172706"/>
    <w:rsid w:val="00172E5B"/>
    <w:rsid w:val="00173513"/>
    <w:rsid w:val="0017369A"/>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1F"/>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4AEB"/>
    <w:rsid w:val="001C5D66"/>
    <w:rsid w:val="001C5EB3"/>
    <w:rsid w:val="001C62B7"/>
    <w:rsid w:val="001C66CB"/>
    <w:rsid w:val="001C7160"/>
    <w:rsid w:val="001C7B7D"/>
    <w:rsid w:val="001D03CC"/>
    <w:rsid w:val="001D312E"/>
    <w:rsid w:val="001D38BB"/>
    <w:rsid w:val="001D38FB"/>
    <w:rsid w:val="001D4056"/>
    <w:rsid w:val="001D5858"/>
    <w:rsid w:val="001D5B75"/>
    <w:rsid w:val="001D5C85"/>
    <w:rsid w:val="001D78C1"/>
    <w:rsid w:val="001E19CF"/>
    <w:rsid w:val="001E1EDB"/>
    <w:rsid w:val="001E293A"/>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BEB"/>
    <w:rsid w:val="0023738B"/>
    <w:rsid w:val="002413C3"/>
    <w:rsid w:val="00241668"/>
    <w:rsid w:val="00241BBA"/>
    <w:rsid w:val="00241EE9"/>
    <w:rsid w:val="00242181"/>
    <w:rsid w:val="0024384D"/>
    <w:rsid w:val="00243DFA"/>
    <w:rsid w:val="00244570"/>
    <w:rsid w:val="0024465D"/>
    <w:rsid w:val="002451BE"/>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A59"/>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B8C"/>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2BBE"/>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106"/>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B8B"/>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62D"/>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6FC"/>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55F"/>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67E3"/>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6F9B"/>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2"/>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2A8B"/>
    <w:rsid w:val="004836F7"/>
    <w:rsid w:val="00483B52"/>
    <w:rsid w:val="00483D0B"/>
    <w:rsid w:val="00483FDD"/>
    <w:rsid w:val="00484752"/>
    <w:rsid w:val="00484CBC"/>
    <w:rsid w:val="00484E6B"/>
    <w:rsid w:val="004850B5"/>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8FF"/>
    <w:rsid w:val="00502AD5"/>
    <w:rsid w:val="00502FC4"/>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077"/>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58E"/>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3D1F"/>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4DDB"/>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846"/>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6F67B0"/>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07F8A"/>
    <w:rsid w:val="00710B9E"/>
    <w:rsid w:val="00711996"/>
    <w:rsid w:val="00712ACB"/>
    <w:rsid w:val="007147B2"/>
    <w:rsid w:val="00714AF9"/>
    <w:rsid w:val="00714F01"/>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CBE"/>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712"/>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725"/>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4758"/>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871"/>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47"/>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32C"/>
    <w:rsid w:val="009C4561"/>
    <w:rsid w:val="009C4AC1"/>
    <w:rsid w:val="009C4E62"/>
    <w:rsid w:val="009C5A3F"/>
    <w:rsid w:val="009C613C"/>
    <w:rsid w:val="009C6246"/>
    <w:rsid w:val="009C63A0"/>
    <w:rsid w:val="009C6779"/>
    <w:rsid w:val="009C6A82"/>
    <w:rsid w:val="009C7FA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B3B"/>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4047"/>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45E"/>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23"/>
    <w:rsid w:val="00B410DF"/>
    <w:rsid w:val="00B4182A"/>
    <w:rsid w:val="00B41C59"/>
    <w:rsid w:val="00B41D07"/>
    <w:rsid w:val="00B41E18"/>
    <w:rsid w:val="00B41F4A"/>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6731F"/>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D70"/>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6707"/>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3906"/>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02E"/>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48B"/>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091"/>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3EE"/>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1D4D"/>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738"/>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7A7"/>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18A"/>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57AA"/>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6A4"/>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8E1"/>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99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173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kpge.pl/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iod.pgetorun@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SWZ_00496-2025.docx</dmsv2BaseFileName>
    <dmsv2BaseDisplayName xmlns="http://schemas.microsoft.com/sharepoint/v3">SWZ_00496-2025</dmsv2BaseDisplayName>
    <dmsv2SWPP2ObjectNumber xmlns="http://schemas.microsoft.com/sharepoint/v3">POST/PEC/PEC/UZI/00496/2025                       </dmsv2SWPP2ObjectNumber>
    <dmsv2SWPP2SumMD5 xmlns="http://schemas.microsoft.com/sharepoint/v3">890f5e1e291e573aaa40b2d154680e11</dmsv2SWPP2SumMD5>
    <dmsv2BaseMoved xmlns="http://schemas.microsoft.com/sharepoint/v3">false</dmsv2BaseMoved>
    <dmsv2BaseIsSensitive xmlns="http://schemas.microsoft.com/sharepoint/v3">true</dmsv2BaseIsSensitive>
    <dmsv2SWPP2IDSWPP2 xmlns="http://schemas.microsoft.com/sharepoint/v3">680969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22606332</dmsv2BaseClientSystemDocumentID>
    <dmsv2BaseModifiedByID xmlns="http://schemas.microsoft.com/sharepoint/v3">19100861</dmsv2BaseModifiedByID>
    <dmsv2BaseCreatedByID xmlns="http://schemas.microsoft.com/sharepoint/v3">19100861</dmsv2BaseCreatedByID>
    <dmsv2SWPP2ObjectDepartment xmlns="http://schemas.microsoft.com/sharepoint/v3">00000001000l0003000q</dmsv2SWPP2ObjectDepartment>
    <dmsv2SWPP2ObjectName xmlns="http://schemas.microsoft.com/sharepoint/v3">Postępowanie</dmsv2SWPP2ObjectName>
    <_dlc_DocId xmlns="a19cb1c7-c5c7-46d4-85ae-d83685407bba">M37YNRNYPV7A-513987650-14038</_dlc_DocId>
    <_dlc_DocIdUrl xmlns="a19cb1c7-c5c7-46d4-85ae-d83685407bba">
      <Url>https://swpp2.dms.gkpge.pl/sites/37/_layouts/15/DocIdRedir.aspx?ID=M37YNRNYPV7A-513987650-14038</Url>
      <Description>M37YNRNYPV7A-513987650-14038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23D1E937-1598-4784-86AA-2C411874F9A6}"/>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105AD196-19F1-417D-9E0C-AA0CFF10C542}"/>
</file>

<file path=docProps/app.xml><?xml version="1.0" encoding="utf-8"?>
<Properties xmlns="http://schemas.openxmlformats.org/officeDocument/2006/extended-properties" xmlns:vt="http://schemas.openxmlformats.org/officeDocument/2006/docPropsVTypes">
  <Template>Normal</Template>
  <TotalTime>0</TotalTime>
  <Pages>30</Pages>
  <Words>11551</Words>
  <Characters>69309</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2025-05-28T11:47:00Z</dcterms:created>
  <dcterms:modified xsi:type="dcterms:W3CDTF">2025-06-02T12:19:00Z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02f251b4-fb3d-4a75-b2fd-c31d46d41acf</vt:lpwstr>
  </property>
</Properties>
</file>