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29503B00" w14:textId="6BB9AD16" w:rsidR="007C46A4" w:rsidRPr="006B0420" w:rsidRDefault="008D0ACB" w:rsidP="006B0420">
      <w:pPr>
        <w:spacing w:after="80" w:line="240" w:lineRule="auto"/>
        <w:jc w:val="right"/>
        <w:rPr>
          <w:rFonts w:ascii="Verdana" w:hAnsi="Verdana"/>
          <w:sz w:val="18"/>
          <w:szCs w:val="18"/>
        </w:rPr>
      </w:pPr>
      <w:bookmarkStart w:id="0" w:name="_Toc515896302"/>
      <w:bookmarkStart w:id="1" w:name="_Toc122344840"/>
      <w:r w:rsidRPr="006B0420">
        <w:rPr>
          <w:rFonts w:ascii="Verdana" w:hAnsi="Verdana"/>
          <w:b/>
          <w:sz w:val="18"/>
          <w:szCs w:val="18"/>
        </w:rPr>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0"/>
      <w:r w:rsidR="002965D7" w:rsidRPr="006B0420">
        <w:rPr>
          <w:rFonts w:ascii="Verdana" w:hAnsi="Verdana"/>
          <w:b/>
          <w:sz w:val="18"/>
          <w:szCs w:val="18"/>
        </w:rPr>
        <w:t xml:space="preserve"> – ODRĘBNY DOKUMENT</w:t>
      </w:r>
      <w:bookmarkEnd w:id="1"/>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6B0420" w:rsidRDefault="004A54CB" w:rsidP="006B0420">
      <w:pPr>
        <w:spacing w:after="80" w:line="240" w:lineRule="auto"/>
        <w:jc w:val="right"/>
        <w:rPr>
          <w:rFonts w:ascii="Verdana" w:hAnsi="Verdana"/>
          <w:sz w:val="18"/>
          <w:szCs w:val="18"/>
        </w:rPr>
      </w:pPr>
      <w:bookmarkStart w:id="2" w:name="_Toc515896303"/>
      <w:bookmarkStart w:id="3"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r w:rsidR="006E5D03" w:rsidRPr="006B0420">
        <w:rPr>
          <w:rFonts w:ascii="Verdana" w:hAnsi="Verdana"/>
          <w:b/>
          <w:sz w:val="18"/>
          <w:szCs w:val="18"/>
        </w:rPr>
        <w:t>PROJEKT UMOWY</w:t>
      </w:r>
      <w:bookmarkEnd w:id="2"/>
      <w:r w:rsidR="002965D7" w:rsidRPr="006B0420">
        <w:rPr>
          <w:rFonts w:ascii="Verdana" w:hAnsi="Verdana"/>
          <w:b/>
          <w:sz w:val="18"/>
          <w:szCs w:val="18"/>
        </w:rPr>
        <w:t xml:space="preserve"> – ODRĘBNY DOKUMENT</w:t>
      </w:r>
      <w:bookmarkEnd w:id="3"/>
      <w:r w:rsidR="002965D7" w:rsidRPr="006B0420">
        <w:rPr>
          <w:rFonts w:ascii="Verdana" w:hAnsi="Verdana"/>
          <w:b/>
          <w:sz w:val="18"/>
          <w:szCs w:val="18"/>
        </w:rPr>
        <w:t xml:space="preserve"> </w:t>
      </w:r>
    </w:p>
    <w:p w14:paraId="3E89E34F" w14:textId="77777777" w:rsidR="007D6D4F" w:rsidRDefault="007D6D4F">
      <w:pPr>
        <w:spacing w:line="240" w:lineRule="auto"/>
        <w:jc w:val="left"/>
        <w:rPr>
          <w:rFonts w:ascii="Verdana" w:hAnsi="Verdana"/>
          <w:b/>
          <w:sz w:val="18"/>
          <w:szCs w:val="18"/>
        </w:rPr>
      </w:pPr>
      <w:r>
        <w:rPr>
          <w:rFonts w:ascii="Verdana" w:hAnsi="Verdana"/>
          <w:b/>
          <w:sz w:val="18"/>
          <w:szCs w:val="18"/>
        </w:rPr>
        <w:br w:type="page"/>
      </w:r>
    </w:p>
    <w:p w14:paraId="2742507A" w14:textId="0A600CE0" w:rsidR="0042031F" w:rsidRPr="006B0420" w:rsidRDefault="0042031F" w:rsidP="006B0420">
      <w:pPr>
        <w:spacing w:after="80" w:line="240" w:lineRule="auto"/>
        <w:jc w:val="right"/>
        <w:rPr>
          <w:rFonts w:ascii="Verdana" w:hAnsi="Verdana"/>
          <w:b/>
          <w:sz w:val="18"/>
          <w:szCs w:val="18"/>
        </w:rPr>
      </w:pPr>
      <w:bookmarkStart w:id="4" w:name="_Toc531077252"/>
      <w:bookmarkStart w:id="5" w:name="_Toc122344842"/>
      <w:r w:rsidRPr="006B0420">
        <w:rPr>
          <w:rFonts w:ascii="Verdana" w:hAnsi="Verdana"/>
          <w:b/>
          <w:sz w:val="18"/>
          <w:szCs w:val="18"/>
        </w:rPr>
        <w:lastRenderedPageBreak/>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4"/>
      <w:bookmarkEnd w:id="5"/>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689CA837" w:rsidR="0042031F" w:rsidRPr="00917C6D" w:rsidRDefault="0042031F" w:rsidP="00917C6D">
      <w:pPr>
        <w:widowControl w:val="0"/>
        <w:suppressAutoHyphens/>
        <w:rPr>
          <w:rFonts w:ascii="Verdana" w:eastAsia="Calibri" w:hAnsi="Verdana" w:cstheme="minorHAnsi"/>
          <w:bCs/>
          <w:sz w:val="18"/>
          <w:szCs w:val="18"/>
          <w:lang w:eastAsia="pl-PL"/>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 xml:space="preserve">nr </w:t>
      </w:r>
      <w:r w:rsidR="00917C6D" w:rsidRPr="00917C6D">
        <w:rPr>
          <w:rFonts w:ascii="Verdana" w:eastAsia="Calibri" w:hAnsi="Verdana" w:cstheme="minorHAnsi"/>
          <w:bCs/>
          <w:sz w:val="18"/>
          <w:szCs w:val="18"/>
          <w:lang w:eastAsia="pl-PL"/>
        </w:rPr>
        <w:t>POST/PEC/PEC/</w:t>
      </w:r>
      <w:r w:rsidR="0059181C">
        <w:rPr>
          <w:rFonts w:ascii="Verdana" w:eastAsia="Calibri" w:hAnsi="Verdana" w:cstheme="minorHAnsi"/>
          <w:bCs/>
          <w:sz w:val="18"/>
          <w:szCs w:val="18"/>
          <w:lang w:eastAsia="pl-PL"/>
        </w:rPr>
        <w:t>UZC</w:t>
      </w:r>
      <w:r w:rsidR="00917C6D" w:rsidRPr="00917C6D">
        <w:rPr>
          <w:rFonts w:ascii="Verdana" w:eastAsia="Calibri" w:hAnsi="Verdana" w:cstheme="minorHAnsi"/>
          <w:bCs/>
          <w:sz w:val="18"/>
          <w:szCs w:val="18"/>
          <w:lang w:eastAsia="pl-PL"/>
        </w:rPr>
        <w:t>/00548/2025</w:t>
      </w:r>
      <w:r w:rsidR="00917C6D">
        <w:rPr>
          <w:rFonts w:ascii="Verdana" w:eastAsia="Calibri" w:hAnsi="Verdana" w:cstheme="minorHAnsi"/>
          <w:bCs/>
          <w:sz w:val="18"/>
          <w:szCs w:val="18"/>
          <w:lang w:eastAsia="pl-PL"/>
        </w:rPr>
        <w:t xml:space="preserve"> </w:t>
      </w:r>
      <w:r w:rsidRPr="006B0420">
        <w:rPr>
          <w:rFonts w:ascii="Verdana" w:hAnsi="Verdana" w:cstheme="minorHAnsi"/>
          <w:sz w:val="18"/>
          <w:szCs w:val="18"/>
        </w:rPr>
        <w:t xml:space="preserve">prowadzonego w trybie przetargu nieograniczonego na </w:t>
      </w:r>
      <w:r w:rsidRPr="002E6009">
        <w:rPr>
          <w:rFonts w:ascii="Verdana" w:hAnsi="Verdana" w:cstheme="minorHAnsi"/>
          <w:sz w:val="18"/>
          <w:szCs w:val="18"/>
        </w:rPr>
        <w:t xml:space="preserve">wykonanie </w:t>
      </w:r>
      <w:r w:rsidR="00BC5FAB" w:rsidRPr="002E6009">
        <w:rPr>
          <w:rFonts w:ascii="Verdana" w:hAnsi="Verdana" w:cstheme="minorHAnsi"/>
          <w:sz w:val="18"/>
          <w:szCs w:val="18"/>
          <w:shd w:val="clear" w:color="auto" w:fill="00B050"/>
        </w:rPr>
        <w:t>dostaw</w:t>
      </w:r>
      <w:r w:rsidRPr="002E6009">
        <w:rPr>
          <w:rFonts w:ascii="Verdana" w:hAnsi="Verdana" w:cstheme="minorHAnsi"/>
          <w:sz w:val="18"/>
          <w:szCs w:val="18"/>
        </w:rPr>
        <w:t xml:space="preserve"> pn</w:t>
      </w:r>
      <w:r w:rsidRPr="006B0420">
        <w:rPr>
          <w:rFonts w:ascii="Verdana" w:hAnsi="Verdana" w:cstheme="minorHAnsi"/>
          <w:sz w:val="18"/>
          <w:szCs w:val="18"/>
        </w:rPr>
        <w:t xml:space="preserve">. </w:t>
      </w:r>
      <w:r w:rsidR="00DB734D">
        <w:rPr>
          <w:rFonts w:ascii="Verdana" w:hAnsi="Verdana" w:cstheme="minorHAnsi"/>
          <w:sz w:val="18"/>
          <w:szCs w:val="18"/>
        </w:rPr>
        <w:t>„</w:t>
      </w:r>
      <w:r w:rsidR="00917C6D" w:rsidRPr="00917C6D">
        <w:rPr>
          <w:rFonts w:ascii="Verdana" w:hAnsi="Verdana" w:cstheme="minorHAnsi"/>
          <w:b/>
          <w:sz w:val="18"/>
          <w:szCs w:val="18"/>
        </w:rPr>
        <w:t>Sukcesywna dostawa środków związanych z ochroną indywidualną i higieną dla lokalizacji: PGE EC O. w Bydgoszczy</w:t>
      </w:r>
      <w:r w:rsidR="00DB734D">
        <w:rPr>
          <w:rFonts w:ascii="Verdana" w:hAnsi="Verdana" w:cstheme="minorHAnsi"/>
          <w:b/>
          <w:sz w:val="18"/>
          <w:szCs w:val="18"/>
        </w:rPr>
        <w:t>,</w:t>
      </w:r>
      <w:r w:rsidR="00917C6D" w:rsidRPr="00917C6D">
        <w:rPr>
          <w:rFonts w:ascii="Verdana" w:hAnsi="Verdana" w:cstheme="minorHAnsi"/>
          <w:b/>
          <w:sz w:val="18"/>
          <w:szCs w:val="18"/>
        </w:rPr>
        <w:t xml:space="preserve"> PGE EC O. w Gorzowie Wielkopolskim</w:t>
      </w:r>
      <w:r w:rsidR="00DB734D">
        <w:rPr>
          <w:rFonts w:ascii="Verdana" w:hAnsi="Verdana" w:cstheme="minorHAnsi"/>
          <w:b/>
          <w:sz w:val="18"/>
          <w:szCs w:val="18"/>
        </w:rPr>
        <w:t>,</w:t>
      </w:r>
      <w:r w:rsidR="00917C6D" w:rsidRPr="00917C6D">
        <w:rPr>
          <w:rFonts w:ascii="Verdana" w:hAnsi="Verdana" w:cstheme="minorHAnsi"/>
          <w:b/>
          <w:sz w:val="18"/>
          <w:szCs w:val="18"/>
        </w:rPr>
        <w:t xml:space="preserve"> PGE EC O. w Kielcach</w:t>
      </w:r>
      <w:r w:rsidR="00DB734D">
        <w:rPr>
          <w:rFonts w:ascii="Verdana" w:hAnsi="Verdana" w:cstheme="minorHAnsi"/>
          <w:b/>
          <w:sz w:val="18"/>
          <w:szCs w:val="18"/>
        </w:rPr>
        <w:t>,</w:t>
      </w:r>
      <w:r w:rsidR="00917C6D" w:rsidRPr="00917C6D">
        <w:rPr>
          <w:rFonts w:ascii="Verdana" w:hAnsi="Verdana" w:cstheme="minorHAnsi"/>
          <w:b/>
          <w:sz w:val="18"/>
          <w:szCs w:val="18"/>
        </w:rPr>
        <w:t xml:space="preserve"> PGE EC O. w Lublinie</w:t>
      </w:r>
      <w:r w:rsidR="00DB734D">
        <w:rPr>
          <w:rFonts w:ascii="Verdana" w:hAnsi="Verdana" w:cstheme="minorHAnsi"/>
          <w:b/>
          <w:sz w:val="18"/>
          <w:szCs w:val="18"/>
        </w:rPr>
        <w:t>,</w:t>
      </w:r>
      <w:r w:rsidR="00917C6D" w:rsidRPr="00917C6D">
        <w:rPr>
          <w:rFonts w:ascii="Verdana" w:hAnsi="Verdana" w:cstheme="minorHAnsi"/>
          <w:b/>
          <w:sz w:val="18"/>
          <w:szCs w:val="18"/>
        </w:rPr>
        <w:t xml:space="preserve"> PGE EC O. w Rzeszowie</w:t>
      </w:r>
      <w:r w:rsidR="00DB734D">
        <w:rPr>
          <w:rFonts w:ascii="Verdana" w:hAnsi="Verdana" w:cstheme="minorHAnsi"/>
          <w:b/>
          <w:sz w:val="18"/>
          <w:szCs w:val="18"/>
        </w:rPr>
        <w:t>,</w:t>
      </w:r>
      <w:r w:rsidR="00917C6D" w:rsidRPr="00917C6D">
        <w:rPr>
          <w:rFonts w:ascii="Verdana" w:hAnsi="Verdana" w:cstheme="minorHAnsi"/>
          <w:b/>
          <w:sz w:val="18"/>
          <w:szCs w:val="18"/>
        </w:rPr>
        <w:t xml:space="preserve"> PGE EC O. w Zgierz</w:t>
      </w:r>
      <w:r w:rsidR="00DB734D">
        <w:rPr>
          <w:rFonts w:ascii="Verdana" w:hAnsi="Verdana" w:cstheme="minorHAnsi"/>
          <w:b/>
          <w:sz w:val="18"/>
          <w:szCs w:val="18"/>
        </w:rPr>
        <w:t>u,</w:t>
      </w:r>
      <w:r w:rsidR="00917C6D" w:rsidRPr="00917C6D">
        <w:rPr>
          <w:rFonts w:ascii="Verdana" w:hAnsi="Verdana" w:cstheme="minorHAnsi"/>
          <w:b/>
          <w:sz w:val="18"/>
          <w:szCs w:val="18"/>
        </w:rPr>
        <w:t xml:space="preserve"> PGE EC O. w Krakowie</w:t>
      </w:r>
      <w:r w:rsidR="00DB734D">
        <w:rPr>
          <w:rFonts w:ascii="Verdana" w:hAnsi="Verdana" w:cstheme="minorHAnsi"/>
          <w:b/>
          <w:sz w:val="18"/>
          <w:szCs w:val="18"/>
        </w:rPr>
        <w:t>,</w:t>
      </w:r>
      <w:r w:rsidR="00917C6D" w:rsidRPr="00917C6D">
        <w:rPr>
          <w:rFonts w:ascii="Verdana" w:hAnsi="Verdana" w:cstheme="minorHAnsi"/>
          <w:b/>
          <w:sz w:val="18"/>
          <w:szCs w:val="18"/>
        </w:rPr>
        <w:t xml:space="preserve"> PGE EC O. Wybrzeże w Gdańsku i w Gdyni</w:t>
      </w:r>
      <w:r w:rsidR="00DB734D">
        <w:rPr>
          <w:rFonts w:ascii="Verdana" w:hAnsi="Verdana" w:cstheme="minorHAnsi"/>
          <w:b/>
          <w:sz w:val="18"/>
          <w:szCs w:val="18"/>
        </w:rPr>
        <w:t>,</w:t>
      </w:r>
      <w:r w:rsidR="00917C6D" w:rsidRPr="00917C6D">
        <w:rPr>
          <w:rFonts w:ascii="Verdana" w:hAnsi="Verdana" w:cstheme="minorHAnsi"/>
          <w:b/>
          <w:sz w:val="18"/>
          <w:szCs w:val="18"/>
        </w:rPr>
        <w:t xml:space="preserve"> PGE EC </w:t>
      </w:r>
      <w:r w:rsidR="00DB734D">
        <w:rPr>
          <w:rFonts w:ascii="Verdana" w:hAnsi="Verdana" w:cstheme="minorHAnsi"/>
          <w:b/>
          <w:sz w:val="18"/>
          <w:szCs w:val="18"/>
        </w:rPr>
        <w:t>O.</w:t>
      </w:r>
      <w:r w:rsidR="00DB734D" w:rsidRPr="00917C6D">
        <w:rPr>
          <w:rFonts w:ascii="Verdana" w:hAnsi="Verdana" w:cstheme="minorHAnsi"/>
          <w:b/>
          <w:sz w:val="18"/>
          <w:szCs w:val="18"/>
        </w:rPr>
        <w:t xml:space="preserve"> </w:t>
      </w:r>
      <w:r w:rsidR="00917C6D" w:rsidRPr="00917C6D">
        <w:rPr>
          <w:rFonts w:ascii="Verdana" w:hAnsi="Verdana" w:cstheme="minorHAnsi"/>
          <w:b/>
          <w:sz w:val="18"/>
          <w:szCs w:val="18"/>
        </w:rPr>
        <w:t>w Szczecinie</w:t>
      </w:r>
      <w:r w:rsidR="00DB734D">
        <w:rPr>
          <w:rFonts w:ascii="Verdana" w:hAnsi="Verdana" w:cstheme="minorHAnsi"/>
          <w:b/>
          <w:sz w:val="18"/>
          <w:szCs w:val="18"/>
        </w:rPr>
        <w:t>,</w:t>
      </w:r>
      <w:r w:rsidR="00917C6D" w:rsidRPr="00917C6D">
        <w:rPr>
          <w:rFonts w:ascii="Verdana" w:hAnsi="Verdana" w:cstheme="minorHAnsi"/>
          <w:b/>
          <w:sz w:val="18"/>
          <w:szCs w:val="18"/>
        </w:rPr>
        <w:t xml:space="preserve"> Elektrociepłownia „Zielona Góra” S.A</w:t>
      </w:r>
      <w:r w:rsidR="00DB734D">
        <w:rPr>
          <w:rFonts w:ascii="Verdana" w:hAnsi="Verdana" w:cstheme="minorHAnsi"/>
          <w:b/>
          <w:sz w:val="18"/>
          <w:szCs w:val="18"/>
        </w:rPr>
        <w:t>.,</w:t>
      </w:r>
      <w:r w:rsidR="00917C6D" w:rsidRPr="00917C6D">
        <w:rPr>
          <w:rFonts w:ascii="Verdana" w:hAnsi="Verdana" w:cstheme="minorHAnsi"/>
          <w:b/>
          <w:sz w:val="18"/>
          <w:szCs w:val="18"/>
        </w:rPr>
        <w:t xml:space="preserve"> PGE Toruń S.A.</w:t>
      </w:r>
      <w:r w:rsidR="00C90D23">
        <w:rPr>
          <w:rFonts w:ascii="Verdana" w:hAnsi="Verdana" w:cstheme="minorHAnsi"/>
          <w:b/>
          <w:sz w:val="18"/>
          <w:szCs w:val="18"/>
        </w:rPr>
        <w:t>,</w:t>
      </w:r>
      <w:r w:rsidR="00917C6D" w:rsidRPr="00917C6D">
        <w:rPr>
          <w:rFonts w:ascii="Verdana" w:hAnsi="Verdana" w:cstheme="minorHAnsi"/>
          <w:b/>
          <w:sz w:val="18"/>
          <w:szCs w:val="18"/>
        </w:rPr>
        <w:t xml:space="preserve"> </w:t>
      </w:r>
      <w:r w:rsidR="00C90D23" w:rsidRPr="00426836">
        <w:rPr>
          <w:rFonts w:ascii="Verdana" w:hAnsi="Verdana" w:cstheme="minorHAnsi"/>
          <w:b/>
          <w:sz w:val="18"/>
          <w:szCs w:val="18"/>
        </w:rPr>
        <w:t>Zespół Elektrociepłowni Wrocławskich</w:t>
      </w:r>
      <w:r w:rsidR="00C90D23">
        <w:rPr>
          <w:rFonts w:ascii="Verdana" w:hAnsi="Verdana" w:cstheme="minorHAnsi"/>
          <w:b/>
          <w:sz w:val="18"/>
          <w:szCs w:val="18"/>
        </w:rPr>
        <w:t xml:space="preserve"> </w:t>
      </w:r>
      <w:r w:rsidR="00917C6D" w:rsidRPr="00917C6D">
        <w:rPr>
          <w:rFonts w:ascii="Verdana" w:hAnsi="Verdana" w:cstheme="minorHAnsi"/>
          <w:b/>
          <w:sz w:val="18"/>
          <w:szCs w:val="18"/>
        </w:rPr>
        <w:t xml:space="preserve"> KOGENERACJA </w:t>
      </w:r>
      <w:r w:rsidR="00C90D23">
        <w:rPr>
          <w:rFonts w:ascii="Verdana" w:hAnsi="Verdana" w:cstheme="minorHAnsi"/>
          <w:b/>
          <w:sz w:val="18"/>
          <w:szCs w:val="18"/>
        </w:rPr>
        <w:t xml:space="preserve">S.A. </w:t>
      </w:r>
      <w:r w:rsidR="00917C6D" w:rsidRPr="00917C6D">
        <w:rPr>
          <w:rFonts w:ascii="Verdana" w:hAnsi="Verdana" w:cstheme="minorHAnsi"/>
          <w:b/>
          <w:sz w:val="18"/>
          <w:szCs w:val="18"/>
        </w:rPr>
        <w:t>we Wrocławiu</w:t>
      </w:r>
      <w:r w:rsidR="00DB734D">
        <w:rPr>
          <w:rFonts w:ascii="Verdana" w:hAnsi="Verdana" w:cstheme="minorHAnsi"/>
          <w:b/>
          <w:sz w:val="18"/>
          <w:szCs w:val="18"/>
        </w:rPr>
        <w:t>”</w:t>
      </w:r>
      <w:r w:rsidR="009B4E6B" w:rsidRPr="006B0420">
        <w:rPr>
          <w:rFonts w:ascii="Verdana" w:hAnsi="Verdana" w:cstheme="minorHAnsi"/>
          <w:b/>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2BA62D2D" w14:textId="17BB18C0" w:rsidR="0042031F" w:rsidRPr="006B0420" w:rsidRDefault="0042031F" w:rsidP="0042031F">
      <w:pPr>
        <w:pStyle w:val="Akapitzlist"/>
        <w:widowControl w:val="0"/>
        <w:suppressAutoHyphens/>
        <w:spacing w:before="120"/>
        <w:ind w:left="426"/>
        <w:rPr>
          <w:rFonts w:ascii="Verdana" w:hAnsi="Verdana" w:cs="Arial"/>
          <w:sz w:val="18"/>
          <w:szCs w:val="18"/>
        </w:rPr>
      </w:pPr>
      <w:r w:rsidRPr="00917C6D">
        <w:rPr>
          <w:rFonts w:ascii="Verdana" w:hAnsi="Verdana" w:cs="Arial"/>
          <w:sz w:val="18"/>
          <w:szCs w:val="18"/>
        </w:rPr>
        <w:t xml:space="preserve">Szczegółowe zestawienie pozycji cenowych składających się na ostateczną wartość Oferty stanowi </w:t>
      </w:r>
      <w:r w:rsidRPr="00917C6D">
        <w:rPr>
          <w:rFonts w:ascii="Verdana" w:hAnsi="Verdana" w:cs="Arial"/>
          <w:b/>
          <w:sz w:val="18"/>
          <w:szCs w:val="18"/>
        </w:rPr>
        <w:t xml:space="preserve">Załącznik nr </w:t>
      </w:r>
      <w:r w:rsidR="00A0753C" w:rsidRPr="00917C6D">
        <w:rPr>
          <w:rFonts w:ascii="Verdana" w:hAnsi="Verdana" w:cs="Arial"/>
          <w:b/>
          <w:sz w:val="18"/>
          <w:szCs w:val="18"/>
        </w:rPr>
        <w:t>5</w:t>
      </w:r>
      <w:r w:rsidRPr="00917C6D">
        <w:rPr>
          <w:rFonts w:ascii="Verdana" w:hAnsi="Verdana" w:cs="Arial"/>
          <w:b/>
          <w:sz w:val="18"/>
          <w:szCs w:val="18"/>
        </w:rPr>
        <w:t xml:space="preserve"> do </w:t>
      </w:r>
      <w:r w:rsidR="00904E94" w:rsidRPr="00917C6D">
        <w:rPr>
          <w:rFonts w:ascii="Verdana" w:hAnsi="Verdana" w:cs="Arial"/>
          <w:b/>
          <w:sz w:val="18"/>
          <w:szCs w:val="18"/>
        </w:rPr>
        <w:t>SWZ</w:t>
      </w:r>
      <w:r w:rsidRPr="00917C6D">
        <w:rPr>
          <w:rFonts w:ascii="Verdana" w:hAnsi="Verdana" w:cs="Arial"/>
          <w:b/>
          <w:sz w:val="18"/>
          <w:szCs w:val="18"/>
        </w:rPr>
        <w:t xml:space="preserve"> – Formularz Cenowy;</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w:t>
      </w:r>
      <w:r w:rsidRPr="006B0420">
        <w:rPr>
          <w:rFonts w:ascii="Verdana" w:hAnsi="Verdana" w:cs="Arial"/>
          <w:sz w:val="18"/>
          <w:szCs w:val="18"/>
        </w:rPr>
        <w:lastRenderedPageBreak/>
        <w:t>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xml:space="preserve">, </w:t>
      </w:r>
      <w:r w:rsidRPr="006B0420" w:rsidDel="00A23FDE">
        <w:rPr>
          <w:rFonts w:ascii="Verdana" w:hAnsi="Verdana" w:cs="Arial"/>
          <w:sz w:val="18"/>
          <w:szCs w:val="18"/>
        </w:rPr>
        <w:lastRenderedPageBreak/>
        <w:t>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3C1C0E25"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dostawy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5CEE43EF"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917C6D" w:rsidRPr="00917C6D">
        <w:rPr>
          <w:rFonts w:ascii="Verdana" w:hAnsi="Verdana" w:cs="Arial"/>
          <w:b/>
          <w:bCs/>
          <w:sz w:val="18"/>
          <w:szCs w:val="18"/>
          <w:lang w:eastAsia="pl-PL"/>
        </w:rPr>
        <w:t>POST/PEC/PEC/</w:t>
      </w:r>
      <w:r w:rsidR="0059181C">
        <w:rPr>
          <w:rFonts w:ascii="Verdana" w:hAnsi="Verdana" w:cs="Arial"/>
          <w:b/>
          <w:bCs/>
          <w:sz w:val="18"/>
          <w:szCs w:val="18"/>
          <w:lang w:eastAsia="pl-PL"/>
        </w:rPr>
        <w:t>UZC</w:t>
      </w:r>
      <w:r w:rsidR="00917C6D" w:rsidRPr="00917C6D">
        <w:rPr>
          <w:rFonts w:ascii="Verdana" w:hAnsi="Verdana" w:cs="Arial"/>
          <w:b/>
          <w:bCs/>
          <w:sz w:val="18"/>
          <w:szCs w:val="18"/>
          <w:lang w:eastAsia="pl-PL"/>
        </w:rPr>
        <w:t>/00548/2025</w:t>
      </w:r>
      <w:r w:rsidR="00917C6D">
        <w:rPr>
          <w:rFonts w:ascii="Verdana" w:eastAsia="Calibri" w:hAnsi="Verdana" w:cstheme="minorHAnsi"/>
          <w:bCs/>
          <w:sz w:val="18"/>
          <w:szCs w:val="18"/>
          <w:lang w:eastAsia="pl-PL"/>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lastRenderedPageBreak/>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9" w:name="_Toc515896308"/>
      <w:bookmarkStart w:id="10"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9"/>
      <w:bookmarkEnd w:id="10"/>
    </w:p>
    <w:p w14:paraId="57B38F3F" w14:textId="77777777" w:rsidR="00EA7443" w:rsidRPr="002A6CA3" w:rsidRDefault="00EA7443" w:rsidP="00EA7443">
      <w:pPr>
        <w:rPr>
          <w:rFonts w:ascii="Verdana" w:hAnsi="Verdana" w:cstheme="minorHAnsi"/>
          <w:sz w:val="20"/>
        </w:rPr>
      </w:pPr>
    </w:p>
    <w:tbl>
      <w:tblPr>
        <w:tblW w:w="11108" w:type="dxa"/>
        <w:tblInd w:w="-572" w:type="dxa"/>
        <w:tblLayout w:type="fixed"/>
        <w:tblCellMar>
          <w:left w:w="70" w:type="dxa"/>
          <w:right w:w="70" w:type="dxa"/>
        </w:tblCellMar>
        <w:tblLook w:val="0000" w:firstRow="0" w:lastRow="0" w:firstColumn="0" w:lastColumn="0" w:noHBand="0" w:noVBand="0"/>
      </w:tblPr>
      <w:tblGrid>
        <w:gridCol w:w="11108"/>
      </w:tblGrid>
      <w:tr w:rsidR="00EA7443" w:rsidRPr="00624AE0" w14:paraId="21FFF1ED" w14:textId="77777777" w:rsidTr="002E6009">
        <w:trPr>
          <w:trHeight w:val="3225"/>
        </w:trPr>
        <w:tc>
          <w:tcPr>
            <w:tcW w:w="11108"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E0169A">
              <w:rPr>
                <w:rFonts w:ascii="Trebuchet MS" w:hAnsi="Trebuchet MS"/>
                <w:b w:val="0"/>
                <w:color w:val="1A7466"/>
                <w:sz w:val="32"/>
                <w:szCs w:val="32"/>
                <w:lang w:val="pl-PL"/>
              </w:rPr>
              <w:t xml:space="preserve">ZOBOWIĄZANIE PODMIOTU DO ODDANIA WYKONAWCY </w:t>
            </w:r>
            <w:bookmarkStart w:id="11" w:name="_Toc40987563"/>
            <w:bookmarkStart w:id="12"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E0169A"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7774EC6F" w:rsidR="000570A8" w:rsidRPr="002E6009" w:rsidRDefault="000570A8" w:rsidP="00DB734D">
            <w:pPr>
              <w:pStyle w:val="Nagwek1"/>
              <w:keepNext w:val="0"/>
              <w:keepLines w:val="0"/>
              <w:suppressAutoHyphens/>
              <w:spacing w:before="120" w:after="120" w:line="240" w:lineRule="auto"/>
              <w:ind w:left="360" w:right="-284"/>
              <w:jc w:val="center"/>
              <w:rPr>
                <w:rFonts w:ascii="Verdana" w:hAnsi="Verdana"/>
                <w:b w:val="0"/>
                <w:caps w:val="0"/>
                <w:sz w:val="18"/>
                <w:szCs w:val="18"/>
                <w:lang w:val="pl-PL"/>
              </w:rPr>
            </w:pPr>
            <w:r w:rsidRPr="00E0169A">
              <w:rPr>
                <w:rFonts w:ascii="Verdana" w:hAnsi="Verdana"/>
                <w:b w:val="0"/>
                <w:sz w:val="18"/>
                <w:szCs w:val="18"/>
                <w:lang w:val="pl-PL"/>
              </w:rPr>
              <w:t>w trakcie realizacji Zamówienia pn.:</w:t>
            </w:r>
            <w:bookmarkStart w:id="13" w:name="_Toc40987564"/>
            <w:bookmarkStart w:id="14" w:name="_Toc51166481"/>
            <w:bookmarkEnd w:id="11"/>
            <w:bookmarkEnd w:id="12"/>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F966A2" w:rsidRPr="00F966A2">
              <w:rPr>
                <w:rFonts w:ascii="Verdana" w:hAnsi="Verdana"/>
                <w:b w:val="0"/>
                <w:caps w:val="0"/>
                <w:sz w:val="18"/>
                <w:szCs w:val="18"/>
                <w:lang w:val="pl-PL"/>
              </w:rPr>
              <w:t>Sukcesywna dostawa środków związanych z ochroną indywidualną i higieną dla lokalizacji: PGE EC O. w Bydgoszczy</w:t>
            </w:r>
            <w:r w:rsidR="00DB734D">
              <w:rPr>
                <w:rFonts w:ascii="Verdana" w:hAnsi="Verdana"/>
                <w:b w:val="0"/>
                <w:caps w:val="0"/>
                <w:sz w:val="18"/>
                <w:szCs w:val="18"/>
                <w:lang w:val="pl-PL"/>
              </w:rPr>
              <w:t>,</w:t>
            </w:r>
            <w:r w:rsidR="00F966A2" w:rsidRPr="00F966A2">
              <w:rPr>
                <w:rFonts w:ascii="Verdana" w:hAnsi="Verdana"/>
                <w:b w:val="0"/>
                <w:caps w:val="0"/>
                <w:sz w:val="18"/>
                <w:szCs w:val="18"/>
                <w:lang w:val="pl-PL"/>
              </w:rPr>
              <w:t xml:space="preserve"> PGE EC O. w Gorzowie Wielkopolskim</w:t>
            </w:r>
            <w:r w:rsidR="00DB734D">
              <w:rPr>
                <w:rFonts w:ascii="Verdana" w:hAnsi="Verdana"/>
                <w:b w:val="0"/>
                <w:caps w:val="0"/>
                <w:sz w:val="18"/>
                <w:szCs w:val="18"/>
                <w:lang w:val="pl-PL"/>
              </w:rPr>
              <w:t>,</w:t>
            </w:r>
            <w:r w:rsidR="00F966A2" w:rsidRPr="00F966A2">
              <w:rPr>
                <w:rFonts w:ascii="Verdana" w:hAnsi="Verdana"/>
                <w:b w:val="0"/>
                <w:caps w:val="0"/>
                <w:sz w:val="18"/>
                <w:szCs w:val="18"/>
                <w:lang w:val="pl-PL"/>
              </w:rPr>
              <w:t xml:space="preserve"> PGE EC O. w Kielcach</w:t>
            </w:r>
            <w:r w:rsidR="00DB734D">
              <w:rPr>
                <w:rFonts w:ascii="Verdana" w:hAnsi="Verdana"/>
                <w:b w:val="0"/>
                <w:caps w:val="0"/>
                <w:sz w:val="18"/>
                <w:szCs w:val="18"/>
                <w:lang w:val="pl-PL"/>
              </w:rPr>
              <w:t xml:space="preserve">,                  </w:t>
            </w:r>
            <w:r w:rsidR="00F966A2" w:rsidRPr="00F966A2">
              <w:rPr>
                <w:rFonts w:ascii="Verdana" w:hAnsi="Verdana"/>
                <w:b w:val="0"/>
                <w:caps w:val="0"/>
                <w:sz w:val="18"/>
                <w:szCs w:val="18"/>
                <w:lang w:val="pl-PL"/>
              </w:rPr>
              <w:t>PGE EC O. w Lublinie</w:t>
            </w:r>
            <w:r w:rsidR="00DB734D">
              <w:rPr>
                <w:rFonts w:ascii="Verdana" w:hAnsi="Verdana"/>
                <w:b w:val="0"/>
                <w:caps w:val="0"/>
                <w:sz w:val="18"/>
                <w:szCs w:val="18"/>
                <w:lang w:val="pl-PL"/>
              </w:rPr>
              <w:t>,</w:t>
            </w:r>
            <w:r w:rsidR="00F966A2" w:rsidRPr="00F966A2">
              <w:rPr>
                <w:rFonts w:ascii="Verdana" w:hAnsi="Verdana"/>
                <w:b w:val="0"/>
                <w:caps w:val="0"/>
                <w:sz w:val="18"/>
                <w:szCs w:val="18"/>
                <w:lang w:val="pl-PL"/>
              </w:rPr>
              <w:t xml:space="preserve"> PGE EC O. w Rzeszowie</w:t>
            </w:r>
            <w:r w:rsidR="00DB734D">
              <w:rPr>
                <w:rFonts w:ascii="Verdana" w:hAnsi="Verdana"/>
                <w:b w:val="0"/>
                <w:caps w:val="0"/>
                <w:sz w:val="18"/>
                <w:szCs w:val="18"/>
                <w:lang w:val="pl-PL"/>
              </w:rPr>
              <w:t>,</w:t>
            </w:r>
            <w:r w:rsidR="00F966A2" w:rsidRPr="00F966A2">
              <w:rPr>
                <w:rFonts w:ascii="Verdana" w:hAnsi="Verdana"/>
                <w:b w:val="0"/>
                <w:caps w:val="0"/>
                <w:sz w:val="18"/>
                <w:szCs w:val="18"/>
                <w:lang w:val="pl-PL"/>
              </w:rPr>
              <w:t xml:space="preserve"> PGE EC O. w Zgierz</w:t>
            </w:r>
            <w:r w:rsidR="00DB734D">
              <w:rPr>
                <w:rFonts w:ascii="Verdana" w:hAnsi="Verdana"/>
                <w:b w:val="0"/>
                <w:caps w:val="0"/>
                <w:sz w:val="18"/>
                <w:szCs w:val="18"/>
                <w:lang w:val="pl-PL"/>
              </w:rPr>
              <w:t>u,</w:t>
            </w:r>
            <w:r w:rsidR="00F966A2" w:rsidRPr="00F966A2">
              <w:rPr>
                <w:rFonts w:ascii="Verdana" w:hAnsi="Verdana"/>
                <w:b w:val="0"/>
                <w:caps w:val="0"/>
                <w:sz w:val="18"/>
                <w:szCs w:val="18"/>
                <w:lang w:val="pl-PL"/>
              </w:rPr>
              <w:t xml:space="preserve"> PGE EC O. w Krakowie</w:t>
            </w:r>
            <w:r w:rsidR="00DB734D">
              <w:rPr>
                <w:rFonts w:ascii="Verdana" w:hAnsi="Verdana"/>
                <w:b w:val="0"/>
                <w:caps w:val="0"/>
                <w:sz w:val="18"/>
                <w:szCs w:val="18"/>
                <w:lang w:val="pl-PL"/>
              </w:rPr>
              <w:t>,</w:t>
            </w:r>
            <w:r w:rsidR="00F966A2" w:rsidRPr="00F966A2">
              <w:rPr>
                <w:rFonts w:ascii="Verdana" w:hAnsi="Verdana"/>
                <w:b w:val="0"/>
                <w:caps w:val="0"/>
                <w:sz w:val="18"/>
                <w:szCs w:val="18"/>
                <w:lang w:val="pl-PL"/>
              </w:rPr>
              <w:t xml:space="preserve"> PGE EC O. Wybrzeże</w:t>
            </w:r>
            <w:r w:rsidR="00DB734D">
              <w:rPr>
                <w:rFonts w:ascii="Verdana" w:hAnsi="Verdana"/>
                <w:b w:val="0"/>
                <w:caps w:val="0"/>
                <w:sz w:val="18"/>
                <w:szCs w:val="18"/>
                <w:lang w:val="pl-PL"/>
              </w:rPr>
              <w:t xml:space="preserve">             </w:t>
            </w:r>
            <w:r w:rsidR="00F966A2" w:rsidRPr="00F966A2">
              <w:rPr>
                <w:rFonts w:ascii="Verdana" w:hAnsi="Verdana"/>
                <w:b w:val="0"/>
                <w:caps w:val="0"/>
                <w:sz w:val="18"/>
                <w:szCs w:val="18"/>
                <w:lang w:val="pl-PL"/>
              </w:rPr>
              <w:t xml:space="preserve"> w Gdańsku i w Gdyni</w:t>
            </w:r>
            <w:r w:rsidR="00DB734D">
              <w:rPr>
                <w:rFonts w:ascii="Verdana" w:hAnsi="Verdana"/>
                <w:b w:val="0"/>
                <w:caps w:val="0"/>
                <w:sz w:val="18"/>
                <w:szCs w:val="18"/>
                <w:lang w:val="pl-PL"/>
              </w:rPr>
              <w:t>,</w:t>
            </w:r>
            <w:r w:rsidR="00F966A2" w:rsidRPr="00F966A2">
              <w:rPr>
                <w:rFonts w:ascii="Verdana" w:hAnsi="Verdana"/>
                <w:b w:val="0"/>
                <w:caps w:val="0"/>
                <w:sz w:val="18"/>
                <w:szCs w:val="18"/>
                <w:lang w:val="pl-PL"/>
              </w:rPr>
              <w:t xml:space="preserve"> PGE EC </w:t>
            </w:r>
            <w:r w:rsidR="00DB734D">
              <w:rPr>
                <w:rFonts w:ascii="Verdana" w:hAnsi="Verdana"/>
                <w:b w:val="0"/>
                <w:caps w:val="0"/>
                <w:sz w:val="18"/>
                <w:szCs w:val="18"/>
                <w:lang w:val="pl-PL"/>
              </w:rPr>
              <w:t>O.</w:t>
            </w:r>
            <w:r w:rsidR="00DB734D" w:rsidRPr="00F966A2">
              <w:rPr>
                <w:rFonts w:ascii="Verdana" w:hAnsi="Verdana"/>
                <w:b w:val="0"/>
                <w:caps w:val="0"/>
                <w:sz w:val="18"/>
                <w:szCs w:val="18"/>
                <w:lang w:val="pl-PL"/>
              </w:rPr>
              <w:t xml:space="preserve"> </w:t>
            </w:r>
            <w:r w:rsidR="00F966A2" w:rsidRPr="00F966A2">
              <w:rPr>
                <w:rFonts w:ascii="Verdana" w:hAnsi="Verdana"/>
                <w:b w:val="0"/>
                <w:caps w:val="0"/>
                <w:sz w:val="18"/>
                <w:szCs w:val="18"/>
                <w:lang w:val="pl-PL"/>
              </w:rPr>
              <w:t>w Szczecinie</w:t>
            </w:r>
            <w:r w:rsidR="00DB734D">
              <w:rPr>
                <w:rFonts w:ascii="Verdana" w:hAnsi="Verdana"/>
                <w:b w:val="0"/>
                <w:caps w:val="0"/>
                <w:sz w:val="18"/>
                <w:szCs w:val="18"/>
                <w:lang w:val="pl-PL"/>
              </w:rPr>
              <w:t>,</w:t>
            </w:r>
            <w:r w:rsidR="00F966A2" w:rsidRPr="00F966A2">
              <w:rPr>
                <w:rFonts w:ascii="Verdana" w:hAnsi="Verdana"/>
                <w:b w:val="0"/>
                <w:caps w:val="0"/>
                <w:sz w:val="18"/>
                <w:szCs w:val="18"/>
                <w:lang w:val="pl-PL"/>
              </w:rPr>
              <w:t xml:space="preserve"> Elektrociepłownia „Zielona Góra” S.A</w:t>
            </w:r>
            <w:r w:rsidR="00DB734D">
              <w:rPr>
                <w:rFonts w:ascii="Verdana" w:hAnsi="Verdana"/>
                <w:b w:val="0"/>
                <w:caps w:val="0"/>
                <w:sz w:val="18"/>
                <w:szCs w:val="18"/>
                <w:lang w:val="pl-PL"/>
              </w:rPr>
              <w:t>.,</w:t>
            </w:r>
            <w:r w:rsidR="00F966A2" w:rsidRPr="00F966A2">
              <w:rPr>
                <w:rFonts w:ascii="Verdana" w:hAnsi="Verdana"/>
                <w:b w:val="0"/>
                <w:caps w:val="0"/>
                <w:sz w:val="18"/>
                <w:szCs w:val="18"/>
                <w:lang w:val="pl-PL"/>
              </w:rPr>
              <w:t xml:space="preserve"> PGE Toruń S.A.</w:t>
            </w:r>
            <w:r w:rsidR="00BF4226">
              <w:rPr>
                <w:rFonts w:ascii="Verdana" w:hAnsi="Verdana"/>
                <w:b w:val="0"/>
                <w:caps w:val="0"/>
                <w:sz w:val="18"/>
                <w:szCs w:val="18"/>
                <w:lang w:val="pl-PL"/>
              </w:rPr>
              <w:t>, Zespół Elektrociepłowni Wrocławskich</w:t>
            </w:r>
            <w:r w:rsidR="00BF4226" w:rsidRPr="00F966A2">
              <w:rPr>
                <w:rFonts w:ascii="Verdana" w:hAnsi="Verdana"/>
                <w:b w:val="0"/>
                <w:caps w:val="0"/>
                <w:sz w:val="18"/>
                <w:szCs w:val="18"/>
                <w:lang w:val="pl-PL"/>
              </w:rPr>
              <w:t xml:space="preserve"> KOGENERACJA</w:t>
            </w:r>
            <w:r w:rsidR="00BF4226">
              <w:rPr>
                <w:rFonts w:ascii="Verdana" w:hAnsi="Verdana"/>
                <w:b w:val="0"/>
                <w:caps w:val="0"/>
                <w:sz w:val="18"/>
                <w:szCs w:val="18"/>
                <w:lang w:val="pl-PL"/>
              </w:rPr>
              <w:t xml:space="preserve"> </w:t>
            </w:r>
            <w:r w:rsidR="00F966A2" w:rsidRPr="00F966A2">
              <w:rPr>
                <w:rFonts w:ascii="Verdana" w:hAnsi="Verdana"/>
                <w:b w:val="0"/>
                <w:caps w:val="0"/>
                <w:sz w:val="18"/>
                <w:szCs w:val="18"/>
                <w:lang w:val="pl-PL"/>
              </w:rPr>
              <w:t xml:space="preserve"> </w:t>
            </w:r>
            <w:r w:rsidR="00C0601F">
              <w:rPr>
                <w:rFonts w:ascii="Verdana" w:hAnsi="Verdana"/>
                <w:b w:val="0"/>
                <w:caps w:val="0"/>
                <w:sz w:val="18"/>
                <w:szCs w:val="18"/>
                <w:lang w:val="pl-PL"/>
              </w:rPr>
              <w:t>S.A.</w:t>
            </w:r>
            <w:r w:rsidR="00F966A2" w:rsidRPr="00F966A2">
              <w:rPr>
                <w:rFonts w:ascii="Verdana" w:hAnsi="Verdana"/>
                <w:b w:val="0"/>
                <w:caps w:val="0"/>
                <w:sz w:val="18"/>
                <w:szCs w:val="18"/>
                <w:lang w:val="pl-PL"/>
              </w:rPr>
              <w:t xml:space="preserve"> we Wrocławiu</w:t>
            </w:r>
            <w:r w:rsidRPr="006B0420">
              <w:rPr>
                <w:rFonts w:ascii="Verdana" w:hAnsi="Verdana"/>
                <w:b w:val="0"/>
                <w:caps w:val="0"/>
                <w:sz w:val="18"/>
                <w:szCs w:val="18"/>
                <w:lang w:val="pl-PL"/>
              </w:rPr>
              <w:t>”</w:t>
            </w:r>
            <w:bookmarkEnd w:id="13"/>
            <w:bookmarkEnd w:id="14"/>
          </w:p>
          <w:p w14:paraId="16BEA030" w14:textId="77777777" w:rsidR="000570A8" w:rsidRDefault="000570A8" w:rsidP="000032C2">
            <w:pPr>
              <w:jc w:val="center"/>
              <w:rPr>
                <w:sz w:val="18"/>
                <w:szCs w:val="18"/>
              </w:rPr>
            </w:pPr>
            <w:bookmarkStart w:id="15" w:name="_Toc40987565"/>
            <w:bookmarkStart w:id="16" w:name="_Toc51166482"/>
          </w:p>
          <w:p w14:paraId="06A5CEEC" w14:textId="5B9F46FF"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F966A2" w:rsidRPr="00F966A2">
              <w:rPr>
                <w:rFonts w:ascii="Verdana" w:hAnsi="Verdana"/>
                <w:b/>
                <w:bCs/>
                <w:sz w:val="18"/>
                <w:szCs w:val="18"/>
              </w:rPr>
              <w:t>POST/PEC/PEC/</w:t>
            </w:r>
            <w:r w:rsidR="0059181C">
              <w:rPr>
                <w:rFonts w:ascii="Verdana" w:hAnsi="Verdana"/>
                <w:b/>
                <w:bCs/>
                <w:sz w:val="18"/>
                <w:szCs w:val="18"/>
              </w:rPr>
              <w:t>UZC</w:t>
            </w:r>
            <w:r w:rsidR="00F966A2" w:rsidRPr="00F966A2">
              <w:rPr>
                <w:rFonts w:ascii="Verdana" w:hAnsi="Verdana"/>
                <w:b/>
                <w:bCs/>
                <w:sz w:val="18"/>
                <w:szCs w:val="18"/>
              </w:rPr>
              <w:t>/00548/2025</w:t>
            </w:r>
            <w:r w:rsidRPr="006B0420">
              <w:rPr>
                <w:rFonts w:ascii="Verdana" w:hAnsi="Verdana"/>
                <w:b/>
                <w:sz w:val="18"/>
                <w:szCs w:val="18"/>
              </w:rPr>
              <w:t>)</w:t>
            </w:r>
            <w:bookmarkEnd w:id="15"/>
            <w:bookmarkEnd w:id="16"/>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11876A8D"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F966A2">
        <w:rPr>
          <w:rFonts w:ascii="Verdana" w:hAnsi="Verdana" w:cstheme="minorHAnsi"/>
          <w:b/>
          <w:sz w:val="18"/>
          <w:szCs w:val="18"/>
        </w:rPr>
        <w:t>OŚWIADCZAMY</w:t>
      </w:r>
      <w:r w:rsidRPr="00F966A2">
        <w:rPr>
          <w:rFonts w:ascii="Verdana" w:hAnsi="Verdana" w:cstheme="minorHAnsi"/>
          <w:sz w:val="18"/>
          <w:szCs w:val="18"/>
        </w:rPr>
        <w:t xml:space="preserve">, iż zobowiązujemy się do oddania Wykonawcy, tj. </w:t>
      </w:r>
      <w:r w:rsidR="000F3AAE" w:rsidRPr="00F966A2">
        <w:rPr>
          <w:rFonts w:ascii="Verdana" w:hAnsi="Verdana" w:cstheme="minorHAnsi"/>
          <w:sz w:val="18"/>
          <w:szCs w:val="18"/>
        </w:rPr>
        <w:t>………………………………….……... z </w:t>
      </w:r>
      <w:r w:rsidRPr="00F966A2">
        <w:rPr>
          <w:rFonts w:ascii="Verdana" w:hAnsi="Verdana" w:cstheme="minorHAnsi"/>
          <w:sz w:val="18"/>
          <w:szCs w:val="18"/>
        </w:rPr>
        <w:t>siedzibą w …………………………………….., do dyspozycji niezbędne zasoby na potrzeby realizacji przedmiotowego Zamówienia</w:t>
      </w:r>
      <w:r w:rsidR="003F6267" w:rsidRPr="006B0420">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320E1F9D" w:rsidR="00EA7443" w:rsidRPr="00F966A2" w:rsidRDefault="001B63ED" w:rsidP="000032C2">
            <w:pPr>
              <w:autoSpaceDE w:val="0"/>
              <w:autoSpaceDN w:val="0"/>
              <w:adjustRightInd w:val="0"/>
              <w:spacing w:line="240" w:lineRule="auto"/>
              <w:jc w:val="center"/>
              <w:rPr>
                <w:rFonts w:ascii="Verdana" w:hAnsi="Verdana" w:cstheme="minorHAnsi"/>
                <w:sz w:val="16"/>
                <w:szCs w:val="16"/>
              </w:rPr>
            </w:pPr>
            <w:r w:rsidRPr="00F966A2">
              <w:rPr>
                <w:rFonts w:ascii="Verdana" w:hAnsi="Verdana" w:cstheme="minorHAnsi"/>
                <w:sz w:val="16"/>
                <w:szCs w:val="16"/>
              </w:rPr>
              <w:t>doświadczenie</w:t>
            </w:r>
          </w:p>
        </w:tc>
        <w:tc>
          <w:tcPr>
            <w:tcW w:w="1813" w:type="dxa"/>
            <w:shd w:val="clear" w:color="auto" w:fill="F2F2F2" w:themeFill="background1" w:themeFillShade="F2"/>
            <w:vAlign w:val="center"/>
          </w:tcPr>
          <w:p w14:paraId="7ED7AFDD" w14:textId="7803C4CB" w:rsidR="00EA7443" w:rsidRPr="00F966A2" w:rsidRDefault="00EA7443" w:rsidP="000032C2">
            <w:pPr>
              <w:autoSpaceDE w:val="0"/>
              <w:autoSpaceDN w:val="0"/>
              <w:adjustRightInd w:val="0"/>
              <w:jc w:val="center"/>
              <w:rPr>
                <w:rFonts w:ascii="Verdana" w:hAnsi="Verdana" w:cstheme="minorHAnsi"/>
                <w:sz w:val="16"/>
                <w:szCs w:val="16"/>
              </w:rPr>
            </w:pPr>
            <w:r w:rsidRPr="00F966A2">
              <w:rPr>
                <w:rFonts w:ascii="Verdana" w:hAnsi="Verdana" w:cstheme="minorHAnsi"/>
                <w:sz w:val="16"/>
                <w:szCs w:val="16"/>
              </w:rPr>
              <w:t>Doświadczenie</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17"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1B6E5A2D"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FORMULARZ CENOW</w:t>
      </w:r>
      <w:r w:rsidRPr="00F966A2">
        <w:rPr>
          <w:rFonts w:ascii="Verdana" w:hAnsi="Verdana"/>
          <w:b/>
          <w:sz w:val="18"/>
          <w:szCs w:val="18"/>
        </w:rPr>
        <w:t>Y</w:t>
      </w:r>
      <w:r w:rsidR="003731DA" w:rsidRPr="00F966A2">
        <w:rPr>
          <w:rFonts w:ascii="Verdana" w:hAnsi="Verdana"/>
          <w:b/>
          <w:sz w:val="18"/>
          <w:szCs w:val="18"/>
        </w:rPr>
        <w:t xml:space="preserve"> - OSOBNY DOKUMENT</w:t>
      </w:r>
      <w:bookmarkEnd w:id="17"/>
    </w:p>
    <w:p w14:paraId="6AC25532" w14:textId="77777777" w:rsidR="001261C2" w:rsidRDefault="00DD1DDB" w:rsidP="00DD1D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p>
    <w:p w14:paraId="6BCF8590"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0EC1864A"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7E870CA8"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689B5170"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3EF0D480"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3FDA62BA"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37B60328"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481BA2FF"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05FAEE55"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322FCB23"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64EA1597"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43076B87"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24B44482"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2525CD25"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4BA3FF4E"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59B03732"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38000915"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0D7802A7"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4C351057"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7A0E4CCD"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527813DF"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60959664"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03A41758"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3226A293"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5099A7D5"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2E9C2299"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05334284"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4EE28BC6"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2400D446"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70683525"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008DDBE7"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713BC4B0" w14:textId="77777777" w:rsidR="00F966A2" w:rsidRDefault="00F966A2" w:rsidP="00DD1DDB">
      <w:pPr>
        <w:tabs>
          <w:tab w:val="left" w:pos="3033"/>
          <w:tab w:val="center" w:pos="4536"/>
        </w:tabs>
        <w:spacing w:before="120" w:after="120" w:line="276" w:lineRule="auto"/>
        <w:jc w:val="left"/>
        <w:rPr>
          <w:rFonts w:ascii="Verdana" w:eastAsia="Calibri" w:hAnsi="Verdana" w:cs="Arial"/>
          <w:b/>
          <w:sz w:val="20"/>
        </w:rPr>
      </w:pPr>
    </w:p>
    <w:p w14:paraId="3EDD80DF" w14:textId="6943C38B" w:rsidR="004A54CB" w:rsidRPr="006B0420" w:rsidRDefault="00F65191" w:rsidP="006B0420">
      <w:pPr>
        <w:spacing w:after="80" w:line="240" w:lineRule="auto"/>
        <w:jc w:val="right"/>
        <w:rPr>
          <w:rFonts w:ascii="Verdana" w:hAnsi="Verdana"/>
          <w:sz w:val="18"/>
          <w:szCs w:val="18"/>
        </w:rPr>
      </w:pPr>
      <w:bookmarkStart w:id="18" w:name="_Toc515896306"/>
      <w:bookmarkStart w:id="19" w:name="_Toc122344847"/>
      <w:r w:rsidRPr="006B0420">
        <w:rPr>
          <w:rFonts w:ascii="Verdana" w:hAnsi="Verdana"/>
          <w:b/>
          <w:sz w:val="18"/>
          <w:szCs w:val="18"/>
        </w:rPr>
        <w:lastRenderedPageBreak/>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18"/>
      <w:r w:rsidRPr="006B0420">
        <w:rPr>
          <w:rFonts w:ascii="Verdana" w:hAnsi="Verdana"/>
          <w:b/>
          <w:sz w:val="18"/>
          <w:szCs w:val="18"/>
        </w:rPr>
        <w:t>WYKAZ WYKONANYCH DOSTAW</w:t>
      </w:r>
      <w:bookmarkEnd w:id="19"/>
    </w:p>
    <w:p w14:paraId="52A5C1A1" w14:textId="77777777" w:rsidR="00601841" w:rsidRPr="002A6CA3" w:rsidRDefault="00601841" w:rsidP="004A54CB">
      <w:pPr>
        <w:rPr>
          <w:rFonts w:ascii="Verdana" w:hAnsi="Verdana" w:cstheme="minorHAnsi"/>
          <w:sz w:val="20"/>
        </w:rPr>
      </w:pPr>
    </w:p>
    <w:p w14:paraId="3C02166E" w14:textId="5BEFD776" w:rsidR="00B3599D" w:rsidRPr="002A6CA3" w:rsidRDefault="00B3599D" w:rsidP="00B3599D">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WYKAZ WYKONANYC</w:t>
      </w:r>
      <w:r w:rsidRPr="00F966A2">
        <w:rPr>
          <w:rFonts w:ascii="Trebuchet MS" w:eastAsiaTheme="minorHAnsi" w:hAnsi="Trebuchet MS" w:cs="Arial"/>
          <w:bCs/>
          <w:color w:val="1A7466"/>
          <w:sz w:val="32"/>
          <w:szCs w:val="32"/>
        </w:rPr>
        <w:t>H</w:t>
      </w:r>
      <w:r w:rsidRPr="00F966A2">
        <w:rPr>
          <w:rFonts w:ascii="Trebuchet MS" w:hAnsi="Trebuchet MS"/>
          <w:caps/>
          <w:color w:val="1A7466"/>
          <w:kern w:val="28"/>
          <w:sz w:val="32"/>
          <w:szCs w:val="32"/>
        </w:rPr>
        <w:t xml:space="preserve"> DOSTAW</w:t>
      </w:r>
      <w:r w:rsidRPr="002A6CA3">
        <w:rPr>
          <w:rFonts w:ascii="Verdana" w:hAnsi="Verdana" w:cstheme="minorHAnsi"/>
          <w:b/>
          <w:sz w:val="20"/>
        </w:rPr>
        <w:t xml:space="preserve"> </w:t>
      </w:r>
    </w:p>
    <w:p w14:paraId="005FA049" w14:textId="77777777" w:rsidR="001261C2" w:rsidRDefault="001261C2" w:rsidP="00B3599D">
      <w:pPr>
        <w:spacing w:line="240" w:lineRule="auto"/>
        <w:jc w:val="center"/>
        <w:rPr>
          <w:rFonts w:ascii="Verdana" w:hAnsi="Verdana" w:cstheme="minorHAnsi"/>
          <w:b/>
          <w:sz w:val="18"/>
          <w:szCs w:val="18"/>
        </w:rPr>
      </w:pPr>
    </w:p>
    <w:p w14:paraId="372344BE" w14:textId="561D6E12" w:rsidR="00B3599D" w:rsidRPr="00F966A2" w:rsidRDefault="001261C2" w:rsidP="006B0420">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 xml:space="preserve">w </w:t>
      </w:r>
      <w:r w:rsidRPr="00F966A2">
        <w:rPr>
          <w:rFonts w:ascii="Verdana" w:hAnsi="Verdana" w:cstheme="minorHAnsi"/>
          <w:b/>
          <w:sz w:val="18"/>
          <w:szCs w:val="18"/>
        </w:rPr>
        <w:t xml:space="preserve">okresie ostatnich </w:t>
      </w:r>
      <w:r w:rsidR="00DB734D">
        <w:rPr>
          <w:rFonts w:ascii="Verdana" w:hAnsi="Verdana" w:cstheme="minorHAnsi"/>
          <w:b/>
          <w:sz w:val="18"/>
          <w:szCs w:val="18"/>
        </w:rPr>
        <w:t>3</w:t>
      </w:r>
      <w:r w:rsidR="00DB734D" w:rsidRPr="00F966A2">
        <w:rPr>
          <w:rFonts w:ascii="Verdana" w:hAnsi="Verdana" w:cstheme="minorHAnsi"/>
          <w:b/>
          <w:sz w:val="18"/>
          <w:szCs w:val="18"/>
        </w:rPr>
        <w:t xml:space="preserve"> </w:t>
      </w:r>
      <w:r w:rsidRPr="00F966A2">
        <w:rPr>
          <w:rFonts w:ascii="Verdana" w:hAnsi="Verdana" w:cstheme="minorHAnsi"/>
          <w:b/>
          <w:sz w:val="18"/>
          <w:szCs w:val="18"/>
        </w:rPr>
        <w:t xml:space="preserve">lat z podaniem </w:t>
      </w:r>
    </w:p>
    <w:p w14:paraId="5F10EB23" w14:textId="104581D6" w:rsidR="00B3599D" w:rsidRPr="006B0420" w:rsidRDefault="001261C2" w:rsidP="006B0420">
      <w:pPr>
        <w:spacing w:before="120" w:after="120" w:line="240" w:lineRule="auto"/>
        <w:jc w:val="center"/>
        <w:rPr>
          <w:rFonts w:ascii="Verdana" w:hAnsi="Verdana" w:cstheme="minorHAnsi"/>
          <w:b/>
          <w:sz w:val="18"/>
          <w:szCs w:val="18"/>
        </w:rPr>
      </w:pPr>
      <w:r w:rsidRPr="00F966A2">
        <w:rPr>
          <w:rFonts w:ascii="Verdana" w:hAnsi="Verdana" w:cstheme="minorHAnsi"/>
          <w:b/>
          <w:sz w:val="18"/>
          <w:szCs w:val="18"/>
        </w:rPr>
        <w:t>wartości, przedmiotu, dat</w:t>
      </w:r>
      <w:r w:rsidRPr="00D32BD3">
        <w:rPr>
          <w:rFonts w:ascii="Verdana" w:hAnsi="Verdana" w:cstheme="minorHAnsi"/>
          <w:b/>
          <w:sz w:val="18"/>
          <w:szCs w:val="18"/>
        </w:rPr>
        <w:t xml:space="preserve"> ich wykonania i odbiorców</w:t>
      </w:r>
    </w:p>
    <w:p w14:paraId="27198DCF" w14:textId="77777777" w:rsidR="00B3599D" w:rsidRPr="002A6CA3" w:rsidRDefault="00B3599D" w:rsidP="00B3599D">
      <w:pPr>
        <w:rPr>
          <w:rFonts w:ascii="Verdana" w:hAnsi="Verdana" w:cstheme="minorHAnsi"/>
          <w:sz w:val="20"/>
        </w:rPr>
      </w:pPr>
    </w:p>
    <w:p w14:paraId="1A620DDA" w14:textId="58893DC7" w:rsidR="00B3599D" w:rsidRPr="00F966A2" w:rsidRDefault="00F65191" w:rsidP="00F966A2">
      <w:pPr>
        <w:spacing w:after="120" w:line="240" w:lineRule="auto"/>
        <w:rPr>
          <w:rFonts w:ascii="Verdana" w:eastAsia="EUAlbertina-Regular-Identity-H" w:hAnsi="Verdana" w:cstheme="minorHAnsi"/>
          <w:sz w:val="18"/>
          <w:szCs w:val="18"/>
        </w:rPr>
      </w:pPr>
      <w:r w:rsidRPr="006B0420">
        <w:rPr>
          <w:rFonts w:ascii="Verdana" w:hAnsi="Verdana" w:cstheme="minorHAnsi"/>
          <w:sz w:val="18"/>
          <w:szCs w:val="18"/>
          <w:lang w:eastAsia="pl-PL"/>
        </w:rPr>
        <w:t xml:space="preserve">W związku z ubieganiem się o udzielenie zamówienia </w:t>
      </w:r>
      <w:r w:rsidR="00AB4C0C" w:rsidRPr="006B0420">
        <w:rPr>
          <w:rFonts w:ascii="Verdana" w:hAnsi="Verdana" w:cstheme="minorHAnsi"/>
          <w:sz w:val="18"/>
          <w:szCs w:val="18"/>
          <w:lang w:eastAsia="pl-PL"/>
        </w:rPr>
        <w:t>nie</w:t>
      </w:r>
      <w:r w:rsidRPr="006B0420">
        <w:rPr>
          <w:rFonts w:ascii="Verdana" w:hAnsi="Verdana" w:cstheme="minorHAnsi"/>
          <w:sz w:val="18"/>
          <w:szCs w:val="18"/>
          <w:lang w:eastAsia="pl-PL"/>
        </w:rPr>
        <w:t xml:space="preserve">publicznego w 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lang w:eastAsia="pl-PL"/>
        </w:rPr>
        <w:t>prowadzonym</w:t>
      </w:r>
      <w:r w:rsidR="00B3599D" w:rsidRPr="006B0420">
        <w:rPr>
          <w:rFonts w:ascii="Verdana" w:hAnsi="Verdana" w:cstheme="minorHAnsi"/>
          <w:sz w:val="18"/>
          <w:szCs w:val="18"/>
          <w:lang w:eastAsia="pl-PL"/>
        </w:rPr>
        <w:t xml:space="preserve"> w trybie przetargu nieograniczonego na </w:t>
      </w:r>
      <w:r w:rsidR="00F966A2" w:rsidRPr="00F966A2">
        <w:rPr>
          <w:rFonts w:ascii="Verdana" w:hAnsi="Verdana" w:cstheme="minorHAnsi"/>
          <w:b/>
          <w:i/>
          <w:sz w:val="18"/>
          <w:szCs w:val="18"/>
        </w:rPr>
        <w:t>Sukcesywna dostawa środków związanych z ochroną indywidualną i higieną dla lokalizacji: PGE EC O. w Bydgoszczy</w:t>
      </w:r>
      <w:r w:rsidR="00DB734D">
        <w:rPr>
          <w:rFonts w:ascii="Verdana" w:hAnsi="Verdana" w:cstheme="minorHAnsi"/>
          <w:b/>
          <w:i/>
          <w:sz w:val="18"/>
          <w:szCs w:val="18"/>
        </w:rPr>
        <w:t>,</w:t>
      </w:r>
      <w:r w:rsidR="00F966A2" w:rsidRPr="00F966A2">
        <w:rPr>
          <w:rFonts w:ascii="Verdana" w:hAnsi="Verdana" w:cstheme="minorHAnsi"/>
          <w:b/>
          <w:i/>
          <w:sz w:val="18"/>
          <w:szCs w:val="18"/>
        </w:rPr>
        <w:t xml:space="preserve"> PGE EC O. w Gorzowie Wielkopolskim</w:t>
      </w:r>
      <w:r w:rsidR="00DB734D">
        <w:rPr>
          <w:rFonts w:ascii="Verdana" w:hAnsi="Verdana" w:cstheme="minorHAnsi"/>
          <w:b/>
          <w:i/>
          <w:sz w:val="18"/>
          <w:szCs w:val="18"/>
        </w:rPr>
        <w:t>,</w:t>
      </w:r>
      <w:r w:rsidR="00F966A2" w:rsidRPr="00F966A2">
        <w:rPr>
          <w:rFonts w:ascii="Verdana" w:hAnsi="Verdana" w:cstheme="minorHAnsi"/>
          <w:b/>
          <w:i/>
          <w:sz w:val="18"/>
          <w:szCs w:val="18"/>
        </w:rPr>
        <w:t xml:space="preserve"> PGE EC O. w Kielcach</w:t>
      </w:r>
      <w:r w:rsidR="00DB734D">
        <w:rPr>
          <w:rFonts w:ascii="Verdana" w:hAnsi="Verdana" w:cstheme="minorHAnsi"/>
          <w:b/>
          <w:i/>
          <w:sz w:val="18"/>
          <w:szCs w:val="18"/>
        </w:rPr>
        <w:t>,</w:t>
      </w:r>
      <w:r w:rsidR="00F966A2" w:rsidRPr="00F966A2">
        <w:rPr>
          <w:rFonts w:ascii="Verdana" w:hAnsi="Verdana" w:cstheme="minorHAnsi"/>
          <w:b/>
          <w:i/>
          <w:sz w:val="18"/>
          <w:szCs w:val="18"/>
        </w:rPr>
        <w:t xml:space="preserve"> PGE EC O. w Lublinie</w:t>
      </w:r>
      <w:r w:rsidR="00DB734D">
        <w:rPr>
          <w:rFonts w:ascii="Verdana" w:hAnsi="Verdana" w:cstheme="minorHAnsi"/>
          <w:b/>
          <w:i/>
          <w:sz w:val="18"/>
          <w:szCs w:val="18"/>
        </w:rPr>
        <w:t>,</w:t>
      </w:r>
      <w:r w:rsidR="00F966A2" w:rsidRPr="00F966A2">
        <w:rPr>
          <w:rFonts w:ascii="Verdana" w:hAnsi="Verdana" w:cstheme="minorHAnsi"/>
          <w:b/>
          <w:i/>
          <w:sz w:val="18"/>
          <w:szCs w:val="18"/>
        </w:rPr>
        <w:t xml:space="preserve"> PGE EC O. w Rzeszowie</w:t>
      </w:r>
      <w:r w:rsidR="00DB734D">
        <w:rPr>
          <w:rFonts w:ascii="Verdana" w:hAnsi="Verdana" w:cstheme="minorHAnsi"/>
          <w:b/>
          <w:i/>
          <w:sz w:val="18"/>
          <w:szCs w:val="18"/>
        </w:rPr>
        <w:t>,</w:t>
      </w:r>
      <w:r w:rsidR="00F966A2" w:rsidRPr="00F966A2">
        <w:rPr>
          <w:rFonts w:ascii="Verdana" w:hAnsi="Verdana" w:cstheme="minorHAnsi"/>
          <w:b/>
          <w:i/>
          <w:sz w:val="18"/>
          <w:szCs w:val="18"/>
        </w:rPr>
        <w:t xml:space="preserve"> PGE EC O. w Zgierz</w:t>
      </w:r>
      <w:r w:rsidR="00DB734D">
        <w:rPr>
          <w:rFonts w:ascii="Verdana" w:hAnsi="Verdana" w:cstheme="minorHAnsi"/>
          <w:b/>
          <w:i/>
          <w:sz w:val="18"/>
          <w:szCs w:val="18"/>
        </w:rPr>
        <w:t>u,</w:t>
      </w:r>
      <w:r w:rsidR="00F966A2" w:rsidRPr="00F966A2">
        <w:rPr>
          <w:rFonts w:ascii="Verdana" w:hAnsi="Verdana" w:cstheme="minorHAnsi"/>
          <w:b/>
          <w:i/>
          <w:sz w:val="18"/>
          <w:szCs w:val="18"/>
        </w:rPr>
        <w:t xml:space="preserve"> PGE EC O. w Krakowie</w:t>
      </w:r>
      <w:r w:rsidR="00DB734D">
        <w:rPr>
          <w:rFonts w:ascii="Verdana" w:hAnsi="Verdana" w:cstheme="minorHAnsi"/>
          <w:b/>
          <w:i/>
          <w:sz w:val="18"/>
          <w:szCs w:val="18"/>
        </w:rPr>
        <w:t>,</w:t>
      </w:r>
      <w:r w:rsidR="00F966A2" w:rsidRPr="00F966A2">
        <w:rPr>
          <w:rFonts w:ascii="Verdana" w:hAnsi="Verdana" w:cstheme="minorHAnsi"/>
          <w:b/>
          <w:i/>
          <w:sz w:val="18"/>
          <w:szCs w:val="18"/>
        </w:rPr>
        <w:t xml:space="preserve"> PGE EC O. Wybrzeże w Gdańsku i w Gdyni</w:t>
      </w:r>
      <w:r w:rsidR="00DB734D">
        <w:rPr>
          <w:rFonts w:ascii="Verdana" w:hAnsi="Verdana" w:cstheme="minorHAnsi"/>
          <w:b/>
          <w:i/>
          <w:sz w:val="18"/>
          <w:szCs w:val="18"/>
        </w:rPr>
        <w:t>,</w:t>
      </w:r>
      <w:r w:rsidR="00F966A2" w:rsidRPr="00F966A2">
        <w:rPr>
          <w:rFonts w:ascii="Verdana" w:hAnsi="Verdana" w:cstheme="minorHAnsi"/>
          <w:b/>
          <w:i/>
          <w:sz w:val="18"/>
          <w:szCs w:val="18"/>
        </w:rPr>
        <w:t xml:space="preserve"> PGE EC </w:t>
      </w:r>
      <w:r w:rsidR="00DB734D">
        <w:rPr>
          <w:rFonts w:ascii="Verdana" w:hAnsi="Verdana" w:cstheme="minorHAnsi"/>
          <w:b/>
          <w:i/>
          <w:sz w:val="18"/>
          <w:szCs w:val="18"/>
        </w:rPr>
        <w:t>O.</w:t>
      </w:r>
      <w:r w:rsidR="00DB734D" w:rsidRPr="00F966A2">
        <w:rPr>
          <w:rFonts w:ascii="Verdana" w:hAnsi="Verdana" w:cstheme="minorHAnsi"/>
          <w:b/>
          <w:i/>
          <w:sz w:val="18"/>
          <w:szCs w:val="18"/>
        </w:rPr>
        <w:t xml:space="preserve"> </w:t>
      </w:r>
      <w:r w:rsidR="00F966A2" w:rsidRPr="00F966A2">
        <w:rPr>
          <w:rFonts w:ascii="Verdana" w:hAnsi="Verdana" w:cstheme="minorHAnsi"/>
          <w:b/>
          <w:i/>
          <w:sz w:val="18"/>
          <w:szCs w:val="18"/>
        </w:rPr>
        <w:t>w Szczecinie</w:t>
      </w:r>
      <w:r w:rsidR="00DB734D">
        <w:rPr>
          <w:rFonts w:ascii="Verdana" w:hAnsi="Verdana" w:cstheme="minorHAnsi"/>
          <w:b/>
          <w:i/>
          <w:sz w:val="18"/>
          <w:szCs w:val="18"/>
        </w:rPr>
        <w:t>,</w:t>
      </w:r>
      <w:r w:rsidR="00F966A2" w:rsidRPr="00F966A2">
        <w:rPr>
          <w:rFonts w:ascii="Verdana" w:hAnsi="Verdana" w:cstheme="minorHAnsi"/>
          <w:b/>
          <w:i/>
          <w:sz w:val="18"/>
          <w:szCs w:val="18"/>
        </w:rPr>
        <w:t xml:space="preserve"> Elektrociepłownia „Zielona Góra” S.A</w:t>
      </w:r>
      <w:r w:rsidR="00DB734D">
        <w:rPr>
          <w:rFonts w:ascii="Verdana" w:hAnsi="Verdana" w:cstheme="minorHAnsi"/>
          <w:b/>
          <w:i/>
          <w:sz w:val="18"/>
          <w:szCs w:val="18"/>
        </w:rPr>
        <w:t>.,</w:t>
      </w:r>
      <w:r w:rsidR="00F966A2" w:rsidRPr="00F966A2">
        <w:rPr>
          <w:rFonts w:ascii="Verdana" w:hAnsi="Verdana" w:cstheme="minorHAnsi"/>
          <w:b/>
          <w:i/>
          <w:sz w:val="18"/>
          <w:szCs w:val="18"/>
        </w:rPr>
        <w:t xml:space="preserve"> PGE Toruń S.A.</w:t>
      </w:r>
      <w:r w:rsidR="00DB734D">
        <w:rPr>
          <w:rFonts w:ascii="Verdana" w:hAnsi="Verdana" w:cstheme="minorHAnsi"/>
          <w:b/>
          <w:i/>
          <w:sz w:val="18"/>
          <w:szCs w:val="18"/>
        </w:rPr>
        <w:t>,</w:t>
      </w:r>
      <w:r w:rsidR="00F966A2" w:rsidRPr="00F966A2">
        <w:rPr>
          <w:rFonts w:ascii="Verdana" w:hAnsi="Verdana" w:cstheme="minorHAnsi"/>
          <w:b/>
          <w:i/>
          <w:sz w:val="18"/>
          <w:szCs w:val="18"/>
        </w:rPr>
        <w:t xml:space="preserve"> </w:t>
      </w:r>
      <w:r w:rsidR="00D417D9" w:rsidRPr="00D85557">
        <w:rPr>
          <w:rFonts w:ascii="Verdana" w:hAnsi="Verdana" w:cstheme="minorHAnsi"/>
          <w:b/>
          <w:i/>
          <w:sz w:val="18"/>
          <w:szCs w:val="18"/>
        </w:rPr>
        <w:t>Zespół Elektrociepłowni Wrocławskich KOGENERACJA S.A.</w:t>
      </w:r>
      <w:r w:rsidR="00D417D9">
        <w:rPr>
          <w:rFonts w:ascii="Verdana" w:hAnsi="Verdana" w:cstheme="minorHAnsi"/>
          <w:b/>
          <w:i/>
          <w:sz w:val="18"/>
          <w:szCs w:val="18"/>
        </w:rPr>
        <w:t xml:space="preserve"> </w:t>
      </w:r>
      <w:r w:rsidR="00F966A2" w:rsidRPr="00F966A2">
        <w:rPr>
          <w:rFonts w:ascii="Verdana" w:hAnsi="Verdana" w:cstheme="minorHAnsi"/>
          <w:b/>
          <w:i/>
          <w:sz w:val="18"/>
          <w:szCs w:val="18"/>
        </w:rPr>
        <w:t>we Wrocławiu</w:t>
      </w:r>
      <w:r w:rsidR="00B3599D" w:rsidRPr="00F966A2">
        <w:rPr>
          <w:rFonts w:ascii="Verdana" w:hAnsi="Verdana" w:cstheme="minorHAnsi"/>
          <w:sz w:val="18"/>
          <w:szCs w:val="18"/>
        </w:rPr>
        <w:t xml:space="preserve"> (numer ref. postępowania:</w:t>
      </w:r>
      <w:r w:rsidR="00B3599D" w:rsidRPr="00F966A2">
        <w:rPr>
          <w:rFonts w:ascii="Verdana" w:hAnsi="Verdana" w:cstheme="minorHAnsi"/>
          <w:b/>
          <w:sz w:val="18"/>
          <w:szCs w:val="18"/>
        </w:rPr>
        <w:t xml:space="preserve"> </w:t>
      </w:r>
      <w:r w:rsidR="00F966A2" w:rsidRPr="00F966A2">
        <w:rPr>
          <w:rFonts w:ascii="Verdana" w:eastAsia="EUAlbertina-Regular-Identity-H" w:hAnsi="Verdana" w:cstheme="minorHAnsi"/>
          <w:sz w:val="18"/>
          <w:szCs w:val="18"/>
        </w:rPr>
        <w:t>POST/PEC/PEC/</w:t>
      </w:r>
      <w:r w:rsidR="0059181C">
        <w:rPr>
          <w:rFonts w:ascii="Verdana" w:eastAsia="EUAlbertina-Regular-Identity-H" w:hAnsi="Verdana" w:cstheme="minorHAnsi"/>
          <w:sz w:val="18"/>
          <w:szCs w:val="18"/>
        </w:rPr>
        <w:t>UZC</w:t>
      </w:r>
      <w:r w:rsidR="00F966A2" w:rsidRPr="00F966A2">
        <w:rPr>
          <w:rFonts w:ascii="Verdana" w:eastAsia="EUAlbertina-Regular-Identity-H" w:hAnsi="Verdana" w:cstheme="minorHAnsi"/>
          <w:sz w:val="18"/>
          <w:szCs w:val="18"/>
        </w:rPr>
        <w:t>/00548/2025</w:t>
      </w:r>
      <w:r w:rsidR="00B3599D" w:rsidRPr="00F966A2">
        <w:rPr>
          <w:rFonts w:ascii="Verdana" w:hAnsi="Verdana" w:cstheme="minorHAnsi"/>
          <w:sz w:val="18"/>
          <w:szCs w:val="18"/>
        </w:rPr>
        <w:t>)</w:t>
      </w:r>
      <w:r w:rsidR="00B3599D" w:rsidRPr="00F966A2">
        <w:rPr>
          <w:rFonts w:ascii="Verdana" w:hAnsi="Verdana" w:cstheme="minorHAnsi"/>
          <w:b/>
          <w:sz w:val="18"/>
          <w:szCs w:val="18"/>
        </w:rPr>
        <w:t xml:space="preserve">, </w:t>
      </w:r>
      <w:r w:rsidR="00B3599D" w:rsidRPr="00F966A2">
        <w:rPr>
          <w:rFonts w:ascii="Verdana" w:hAnsi="Verdana" w:cstheme="minorHAnsi"/>
          <w:b/>
          <w:sz w:val="18"/>
          <w:szCs w:val="18"/>
          <w:lang w:eastAsia="pl-PL"/>
        </w:rPr>
        <w:t>OŚWIADCZAMY</w:t>
      </w:r>
      <w:r w:rsidR="00B3599D" w:rsidRPr="00F966A2">
        <w:rPr>
          <w:rFonts w:ascii="Verdana" w:hAnsi="Verdana" w:cstheme="minorHAnsi"/>
          <w:sz w:val="18"/>
          <w:szCs w:val="18"/>
          <w:lang w:eastAsia="pl-PL"/>
        </w:rPr>
        <w:t xml:space="preserve">, </w:t>
      </w:r>
      <w:r w:rsidR="00B3599D" w:rsidRPr="00F966A2">
        <w:rPr>
          <w:rFonts w:ascii="Verdana" w:hAnsi="Verdana" w:cstheme="minorHAnsi"/>
          <w:bCs/>
          <w:sz w:val="18"/>
          <w:szCs w:val="18"/>
          <w:lang w:eastAsia="pl-PL"/>
        </w:rPr>
        <w:t>że</w:t>
      </w:r>
      <w:r w:rsidR="00B3599D" w:rsidRPr="00F966A2">
        <w:rPr>
          <w:rFonts w:ascii="Verdana" w:hAnsi="Verdana" w:cstheme="minorHAnsi"/>
          <w:sz w:val="18"/>
          <w:szCs w:val="18"/>
          <w:lang w:eastAsia="pl-PL"/>
        </w:rPr>
        <w:t xml:space="preserve"> w okresie ostatnich </w:t>
      </w:r>
      <w:r w:rsidR="00DB734D">
        <w:rPr>
          <w:rFonts w:ascii="Verdana" w:hAnsi="Verdana" w:cstheme="minorHAnsi"/>
          <w:sz w:val="18"/>
          <w:szCs w:val="18"/>
          <w:lang w:eastAsia="pl-PL"/>
        </w:rPr>
        <w:t>3</w:t>
      </w:r>
      <w:r w:rsidR="00DB734D" w:rsidRPr="00F966A2">
        <w:rPr>
          <w:rFonts w:ascii="Verdana" w:hAnsi="Verdana" w:cstheme="minorHAnsi"/>
          <w:sz w:val="18"/>
          <w:szCs w:val="18"/>
          <w:lang w:eastAsia="pl-PL"/>
        </w:rPr>
        <w:t xml:space="preserve"> </w:t>
      </w:r>
      <w:r w:rsidR="00B3599D" w:rsidRPr="00F966A2">
        <w:rPr>
          <w:rFonts w:ascii="Verdana" w:hAnsi="Verdana" w:cstheme="minorHAnsi"/>
          <w:sz w:val="18"/>
          <w:szCs w:val="18"/>
          <w:lang w:eastAsia="pl-PL"/>
        </w:rPr>
        <w:t>lat przed upływem terminu składania Ofert wykonaliśmy następujące dostawy:</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2"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9"/>
        <w:gridCol w:w="1747"/>
        <w:gridCol w:w="1419"/>
        <w:gridCol w:w="2380"/>
        <w:gridCol w:w="1179"/>
        <w:gridCol w:w="1201"/>
        <w:gridCol w:w="1987"/>
      </w:tblGrid>
      <w:tr w:rsidR="00FF7485" w:rsidRPr="00624AE0" w14:paraId="5576ABDA" w14:textId="77777777" w:rsidTr="00FF7485">
        <w:trPr>
          <w:cantSplit/>
          <w:trHeight w:val="761"/>
          <w:tblHeader/>
        </w:trPr>
        <w:tc>
          <w:tcPr>
            <w:tcW w:w="459" w:type="dxa"/>
            <w:vMerge w:val="restart"/>
            <w:tcBorders>
              <w:top w:val="single" w:sz="4" w:space="0" w:color="auto"/>
              <w:left w:val="single" w:sz="4" w:space="0" w:color="auto"/>
            </w:tcBorders>
            <w:shd w:val="clear" w:color="auto" w:fill="1A7466"/>
            <w:vAlign w:val="center"/>
          </w:tcPr>
          <w:p w14:paraId="3EBA1AE5" w14:textId="77777777" w:rsidR="00FF7485" w:rsidRPr="006B0420" w:rsidRDefault="00FF7485" w:rsidP="00B3599D">
            <w:pPr>
              <w:jc w:val="center"/>
              <w:rPr>
                <w:rFonts w:ascii="Verdana" w:hAnsi="Verdana" w:cstheme="minorHAnsi"/>
                <w:b/>
                <w:sz w:val="16"/>
                <w:szCs w:val="16"/>
              </w:rPr>
            </w:pPr>
          </w:p>
          <w:p w14:paraId="04A68D99" w14:textId="77777777" w:rsidR="00FF7485" w:rsidRPr="006B0420" w:rsidRDefault="00FF7485" w:rsidP="00B3599D">
            <w:pPr>
              <w:jc w:val="center"/>
              <w:rPr>
                <w:rFonts w:ascii="Verdana" w:hAnsi="Verdana" w:cstheme="minorHAnsi"/>
                <w:b/>
                <w:sz w:val="16"/>
                <w:szCs w:val="16"/>
              </w:rPr>
            </w:pPr>
            <w:r w:rsidRPr="006B0420">
              <w:rPr>
                <w:rFonts w:ascii="Verdana" w:hAnsi="Verdana" w:cstheme="minorHAnsi"/>
                <w:b/>
                <w:sz w:val="16"/>
                <w:szCs w:val="16"/>
              </w:rPr>
              <w:t>Lp.</w:t>
            </w:r>
          </w:p>
        </w:tc>
        <w:tc>
          <w:tcPr>
            <w:tcW w:w="1747"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FF7485" w:rsidRPr="006B0420" w:rsidRDefault="00FF7485" w:rsidP="00B3599D">
            <w:pPr>
              <w:jc w:val="center"/>
              <w:rPr>
                <w:rFonts w:ascii="Verdana" w:hAnsi="Verdana" w:cstheme="minorHAnsi"/>
                <w:b/>
                <w:sz w:val="16"/>
                <w:szCs w:val="16"/>
              </w:rPr>
            </w:pPr>
          </w:p>
          <w:p w14:paraId="12E38AAE" w14:textId="77777777" w:rsidR="00FF7485" w:rsidRPr="006B0420" w:rsidRDefault="00FF7485"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FF7485" w:rsidRPr="006B0420" w:rsidRDefault="00FF7485" w:rsidP="00B3599D">
            <w:pPr>
              <w:spacing w:line="240" w:lineRule="auto"/>
              <w:jc w:val="center"/>
              <w:rPr>
                <w:rFonts w:ascii="Verdana" w:hAnsi="Verdana" w:cstheme="minorHAnsi"/>
                <w:b/>
                <w:sz w:val="16"/>
                <w:szCs w:val="16"/>
              </w:rPr>
            </w:pPr>
          </w:p>
        </w:tc>
        <w:tc>
          <w:tcPr>
            <w:tcW w:w="1419" w:type="dxa"/>
            <w:vMerge w:val="restart"/>
            <w:tcBorders>
              <w:top w:val="single" w:sz="4" w:space="0" w:color="auto"/>
            </w:tcBorders>
            <w:shd w:val="clear" w:color="auto" w:fill="1A7466"/>
          </w:tcPr>
          <w:p w14:paraId="051B6C38" w14:textId="77777777" w:rsidR="00FF7485" w:rsidRPr="006B0420" w:rsidRDefault="00FF7485" w:rsidP="00B3599D">
            <w:pPr>
              <w:jc w:val="center"/>
              <w:rPr>
                <w:rFonts w:ascii="Verdana" w:hAnsi="Verdana" w:cstheme="minorHAnsi"/>
                <w:b/>
                <w:sz w:val="16"/>
                <w:szCs w:val="16"/>
              </w:rPr>
            </w:pPr>
          </w:p>
          <w:p w14:paraId="08135EB0" w14:textId="634DE00D" w:rsidR="00FF7485" w:rsidRPr="006B0420" w:rsidRDefault="00FF7485" w:rsidP="00B3599D">
            <w:pPr>
              <w:jc w:val="center"/>
              <w:rPr>
                <w:rFonts w:ascii="Verdana" w:hAnsi="Verdana" w:cstheme="minorHAnsi"/>
                <w:b/>
                <w:sz w:val="16"/>
                <w:szCs w:val="16"/>
              </w:rPr>
            </w:pPr>
            <w:r w:rsidRPr="006B0420">
              <w:rPr>
                <w:rFonts w:ascii="Verdana" w:hAnsi="Verdana" w:cstheme="minorHAnsi"/>
                <w:b/>
                <w:sz w:val="16"/>
                <w:szCs w:val="16"/>
              </w:rPr>
              <w:t>Wartość zrealizowanych dostaw</w:t>
            </w:r>
          </w:p>
        </w:tc>
        <w:tc>
          <w:tcPr>
            <w:tcW w:w="2380" w:type="dxa"/>
            <w:vMerge w:val="restart"/>
            <w:tcBorders>
              <w:top w:val="single" w:sz="4" w:space="0" w:color="auto"/>
            </w:tcBorders>
            <w:shd w:val="clear" w:color="auto" w:fill="1A7466"/>
          </w:tcPr>
          <w:p w14:paraId="7E72A8E3" w14:textId="77777777" w:rsidR="00FF7485" w:rsidRPr="00FF7485" w:rsidRDefault="00FF7485" w:rsidP="00FF7485">
            <w:pPr>
              <w:jc w:val="center"/>
              <w:rPr>
                <w:rFonts w:ascii="Verdana" w:hAnsi="Verdana" w:cstheme="minorHAnsi"/>
                <w:b/>
                <w:sz w:val="16"/>
                <w:szCs w:val="16"/>
              </w:rPr>
            </w:pPr>
            <w:r w:rsidRPr="00FF7485">
              <w:rPr>
                <w:rFonts w:ascii="Verdana" w:hAnsi="Verdana" w:cstheme="minorHAnsi"/>
                <w:b/>
                <w:sz w:val="16"/>
                <w:szCs w:val="16"/>
              </w:rPr>
              <w:t>Czy  przedmiot zamówienia  zawierał dostawę  środków ochrony indywidualnej (w dowolnej konfiguracji przedmiotowego asortymentu zgodnego z OPZ ) ?</w:t>
            </w:r>
          </w:p>
          <w:p w14:paraId="60F5E0B0" w14:textId="0FC60939" w:rsidR="00FF7485" w:rsidRPr="006B0420" w:rsidRDefault="00FF7485" w:rsidP="00FF7485">
            <w:pPr>
              <w:jc w:val="center"/>
              <w:rPr>
                <w:rFonts w:ascii="Verdana" w:hAnsi="Verdana" w:cstheme="minorHAnsi"/>
                <w:b/>
                <w:sz w:val="16"/>
                <w:szCs w:val="16"/>
              </w:rPr>
            </w:pPr>
            <w:r w:rsidRPr="00FF7485">
              <w:rPr>
                <w:rFonts w:ascii="Verdana" w:hAnsi="Verdana" w:cstheme="minorHAnsi"/>
                <w:b/>
                <w:sz w:val="16"/>
                <w:szCs w:val="16"/>
              </w:rPr>
              <w:t>[TA\K/NIE]</w:t>
            </w:r>
          </w:p>
        </w:tc>
        <w:tc>
          <w:tcPr>
            <w:tcW w:w="2380" w:type="dxa"/>
            <w:gridSpan w:val="2"/>
            <w:tcBorders>
              <w:top w:val="single" w:sz="4" w:space="0" w:color="auto"/>
              <w:bottom w:val="single" w:sz="4" w:space="0" w:color="auto"/>
            </w:tcBorders>
            <w:shd w:val="clear" w:color="auto" w:fill="1A7466"/>
            <w:vAlign w:val="center"/>
          </w:tcPr>
          <w:p w14:paraId="6A243E35" w14:textId="43BA665D" w:rsidR="00FF7485" w:rsidRPr="006B0420" w:rsidRDefault="00FF7485" w:rsidP="0091654E">
            <w:pPr>
              <w:jc w:val="center"/>
              <w:rPr>
                <w:rFonts w:ascii="Verdana" w:hAnsi="Verdana" w:cstheme="minorHAnsi"/>
                <w:b/>
                <w:sz w:val="16"/>
                <w:szCs w:val="16"/>
              </w:rPr>
            </w:pPr>
            <w:r w:rsidRPr="006B0420">
              <w:rPr>
                <w:rFonts w:ascii="Verdana" w:hAnsi="Verdana" w:cstheme="minorHAnsi"/>
                <w:b/>
                <w:sz w:val="16"/>
                <w:szCs w:val="16"/>
              </w:rPr>
              <w:t xml:space="preserve">Termin realizacji </w:t>
            </w:r>
            <w:r w:rsidRPr="00F966A2">
              <w:rPr>
                <w:rFonts w:ascii="Verdana" w:hAnsi="Verdana" w:cstheme="minorHAnsi"/>
                <w:b/>
                <w:sz w:val="16"/>
                <w:szCs w:val="16"/>
              </w:rPr>
              <w:t>dostawy</w:t>
            </w:r>
          </w:p>
        </w:tc>
        <w:tc>
          <w:tcPr>
            <w:tcW w:w="1987" w:type="dxa"/>
            <w:vMerge w:val="restart"/>
            <w:tcBorders>
              <w:top w:val="single" w:sz="4" w:space="0" w:color="auto"/>
              <w:left w:val="nil"/>
              <w:right w:val="single" w:sz="4" w:space="0" w:color="auto"/>
            </w:tcBorders>
            <w:shd w:val="clear" w:color="auto" w:fill="1A7466"/>
            <w:vAlign w:val="center"/>
          </w:tcPr>
          <w:p w14:paraId="64595C1A" w14:textId="77777777" w:rsidR="00FF7485" w:rsidRPr="006B0420" w:rsidRDefault="00FF7485"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FF7485" w:rsidRPr="006B0420" w:rsidRDefault="00FF7485"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 z adresem i nr telefonu)</w:t>
            </w:r>
          </w:p>
        </w:tc>
      </w:tr>
      <w:tr w:rsidR="00FF7485" w:rsidRPr="00624AE0" w14:paraId="6782B4CA" w14:textId="77777777" w:rsidTr="00FF7485">
        <w:trPr>
          <w:cantSplit/>
          <w:trHeight w:val="521"/>
          <w:tblHeader/>
        </w:trPr>
        <w:tc>
          <w:tcPr>
            <w:tcW w:w="459" w:type="dxa"/>
            <w:vMerge/>
            <w:tcBorders>
              <w:left w:val="single" w:sz="4" w:space="0" w:color="auto"/>
            </w:tcBorders>
            <w:shd w:val="clear" w:color="auto" w:fill="00B050"/>
            <w:vAlign w:val="center"/>
          </w:tcPr>
          <w:p w14:paraId="44ABAE26" w14:textId="77777777" w:rsidR="00FF7485" w:rsidRPr="006B0420" w:rsidRDefault="00FF7485" w:rsidP="00B3599D">
            <w:pPr>
              <w:jc w:val="center"/>
              <w:rPr>
                <w:rFonts w:ascii="Verdana" w:hAnsi="Verdana" w:cstheme="minorHAnsi"/>
                <w:b/>
                <w:sz w:val="16"/>
                <w:szCs w:val="16"/>
              </w:rPr>
            </w:pPr>
          </w:p>
        </w:tc>
        <w:tc>
          <w:tcPr>
            <w:tcW w:w="1747" w:type="dxa"/>
            <w:vMerge/>
            <w:tcBorders>
              <w:top w:val="nil"/>
              <w:right w:val="single" w:sz="4" w:space="0" w:color="auto"/>
            </w:tcBorders>
            <w:shd w:val="clear" w:color="auto" w:fill="00B050"/>
            <w:vAlign w:val="center"/>
          </w:tcPr>
          <w:p w14:paraId="0944CD7C" w14:textId="77777777" w:rsidR="00FF7485" w:rsidRPr="006B0420" w:rsidRDefault="00FF7485" w:rsidP="00B3599D">
            <w:pPr>
              <w:jc w:val="center"/>
              <w:rPr>
                <w:rFonts w:ascii="Verdana" w:hAnsi="Verdana" w:cstheme="minorHAnsi"/>
                <w:b/>
                <w:sz w:val="16"/>
                <w:szCs w:val="16"/>
              </w:rPr>
            </w:pPr>
          </w:p>
        </w:tc>
        <w:tc>
          <w:tcPr>
            <w:tcW w:w="1419" w:type="dxa"/>
            <w:vMerge/>
            <w:shd w:val="clear" w:color="auto" w:fill="00B050"/>
          </w:tcPr>
          <w:p w14:paraId="2F8BD42E" w14:textId="77777777" w:rsidR="00FF7485" w:rsidRPr="006B0420" w:rsidRDefault="00FF7485" w:rsidP="00B3599D">
            <w:pPr>
              <w:jc w:val="center"/>
              <w:rPr>
                <w:rFonts w:ascii="Verdana" w:hAnsi="Verdana" w:cstheme="minorHAnsi"/>
                <w:b/>
                <w:sz w:val="16"/>
                <w:szCs w:val="16"/>
              </w:rPr>
            </w:pPr>
          </w:p>
        </w:tc>
        <w:tc>
          <w:tcPr>
            <w:tcW w:w="2380" w:type="dxa"/>
            <w:vMerge/>
            <w:shd w:val="clear" w:color="auto" w:fill="1A7466"/>
          </w:tcPr>
          <w:p w14:paraId="16B40646" w14:textId="77777777" w:rsidR="00FF7485" w:rsidRPr="006B0420" w:rsidRDefault="00FF7485" w:rsidP="00B3599D">
            <w:pPr>
              <w:jc w:val="center"/>
              <w:rPr>
                <w:rFonts w:ascii="Verdana" w:hAnsi="Verdana" w:cstheme="minorHAnsi"/>
                <w:b/>
                <w:sz w:val="16"/>
                <w:szCs w:val="16"/>
              </w:rPr>
            </w:pPr>
          </w:p>
        </w:tc>
        <w:tc>
          <w:tcPr>
            <w:tcW w:w="1179" w:type="dxa"/>
            <w:tcBorders>
              <w:top w:val="nil"/>
            </w:tcBorders>
            <w:shd w:val="clear" w:color="auto" w:fill="1A7466"/>
            <w:vAlign w:val="center"/>
          </w:tcPr>
          <w:p w14:paraId="2257C327" w14:textId="53B9B726" w:rsidR="00FF7485" w:rsidRPr="006B0420" w:rsidRDefault="00FF7485"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FF7485" w:rsidRPr="006B0420" w:rsidRDefault="00FF7485" w:rsidP="00B3599D">
            <w:pPr>
              <w:jc w:val="center"/>
              <w:rPr>
                <w:rFonts w:ascii="Verdana" w:hAnsi="Verdana" w:cstheme="minorHAnsi"/>
                <w:b/>
                <w:sz w:val="16"/>
                <w:szCs w:val="16"/>
              </w:rPr>
            </w:pPr>
            <w:r>
              <w:rPr>
                <w:rFonts w:ascii="Verdana" w:hAnsi="Verdana" w:cstheme="minorHAnsi"/>
                <w:b/>
                <w:sz w:val="16"/>
                <w:szCs w:val="16"/>
              </w:rPr>
              <w:t>r</w:t>
            </w:r>
            <w:r w:rsidRPr="006B0420">
              <w:rPr>
                <w:rFonts w:ascii="Verdana" w:hAnsi="Verdana" w:cstheme="minorHAnsi"/>
                <w:b/>
                <w:sz w:val="16"/>
                <w:szCs w:val="16"/>
              </w:rPr>
              <w:t>ozpoczęcia</w:t>
            </w:r>
          </w:p>
        </w:tc>
        <w:tc>
          <w:tcPr>
            <w:tcW w:w="1200" w:type="dxa"/>
            <w:tcBorders>
              <w:top w:val="nil"/>
              <w:right w:val="single" w:sz="4" w:space="0" w:color="auto"/>
            </w:tcBorders>
            <w:shd w:val="clear" w:color="auto" w:fill="1A7466"/>
            <w:vAlign w:val="center"/>
          </w:tcPr>
          <w:p w14:paraId="71C4B5B4" w14:textId="77777777" w:rsidR="00FF7485" w:rsidRPr="006B0420" w:rsidRDefault="00FF7485"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FF7485" w:rsidRPr="006B0420" w:rsidRDefault="00FF7485"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1987" w:type="dxa"/>
            <w:vMerge/>
            <w:tcBorders>
              <w:left w:val="single" w:sz="4" w:space="0" w:color="auto"/>
              <w:bottom w:val="single" w:sz="4" w:space="0" w:color="auto"/>
              <w:right w:val="single" w:sz="4" w:space="0" w:color="auto"/>
            </w:tcBorders>
            <w:shd w:val="clear" w:color="auto" w:fill="00B050"/>
          </w:tcPr>
          <w:p w14:paraId="7E6799C2" w14:textId="77777777" w:rsidR="00FF7485" w:rsidRPr="006B0420" w:rsidRDefault="00FF7485" w:rsidP="00B3599D">
            <w:pPr>
              <w:jc w:val="center"/>
              <w:rPr>
                <w:rFonts w:ascii="Verdana" w:hAnsi="Verdana" w:cstheme="minorHAnsi"/>
                <w:sz w:val="16"/>
                <w:szCs w:val="16"/>
              </w:rPr>
            </w:pPr>
          </w:p>
        </w:tc>
      </w:tr>
      <w:tr w:rsidR="00FF7485" w:rsidRPr="00624AE0" w14:paraId="2793A6BC" w14:textId="77777777" w:rsidTr="00FF7485">
        <w:trPr>
          <w:trHeight w:val="457"/>
        </w:trPr>
        <w:tc>
          <w:tcPr>
            <w:tcW w:w="459" w:type="dxa"/>
          </w:tcPr>
          <w:p w14:paraId="1C5E9967" w14:textId="77777777" w:rsidR="00FF7485" w:rsidRPr="006B0420" w:rsidRDefault="00FF7485"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1747" w:type="dxa"/>
            <w:tcBorders>
              <w:right w:val="single" w:sz="4" w:space="0" w:color="auto"/>
            </w:tcBorders>
          </w:tcPr>
          <w:p w14:paraId="742FCD18" w14:textId="77777777" w:rsidR="00FF7485" w:rsidRPr="006B0420" w:rsidRDefault="00FF7485" w:rsidP="00B3599D">
            <w:pPr>
              <w:spacing w:before="120"/>
              <w:rPr>
                <w:rFonts w:ascii="Verdana" w:hAnsi="Verdana" w:cstheme="minorHAnsi"/>
                <w:sz w:val="16"/>
                <w:szCs w:val="16"/>
              </w:rPr>
            </w:pPr>
          </w:p>
        </w:tc>
        <w:tc>
          <w:tcPr>
            <w:tcW w:w="1419" w:type="dxa"/>
          </w:tcPr>
          <w:p w14:paraId="68DC1943" w14:textId="77777777" w:rsidR="00FF7485" w:rsidRPr="006B0420" w:rsidRDefault="00FF7485" w:rsidP="00B3599D">
            <w:pPr>
              <w:spacing w:before="120"/>
              <w:rPr>
                <w:rFonts w:ascii="Verdana" w:hAnsi="Verdana" w:cstheme="minorHAnsi"/>
                <w:sz w:val="16"/>
                <w:szCs w:val="16"/>
              </w:rPr>
            </w:pPr>
          </w:p>
        </w:tc>
        <w:tc>
          <w:tcPr>
            <w:tcW w:w="2380" w:type="dxa"/>
          </w:tcPr>
          <w:p w14:paraId="18D083F9" w14:textId="77777777" w:rsidR="00FF7485" w:rsidRPr="006B0420" w:rsidRDefault="00FF7485" w:rsidP="00B3599D">
            <w:pPr>
              <w:spacing w:before="120"/>
              <w:rPr>
                <w:rFonts w:ascii="Verdana" w:hAnsi="Verdana" w:cstheme="minorHAnsi"/>
                <w:sz w:val="16"/>
                <w:szCs w:val="16"/>
              </w:rPr>
            </w:pPr>
          </w:p>
        </w:tc>
        <w:tc>
          <w:tcPr>
            <w:tcW w:w="1179" w:type="dxa"/>
            <w:tcBorders>
              <w:top w:val="nil"/>
            </w:tcBorders>
          </w:tcPr>
          <w:p w14:paraId="5EC20FCE" w14:textId="13615A43" w:rsidR="00FF7485" w:rsidRPr="006B0420" w:rsidRDefault="00FF7485" w:rsidP="00B3599D">
            <w:pPr>
              <w:spacing w:before="120"/>
              <w:rPr>
                <w:rFonts w:ascii="Verdana" w:hAnsi="Verdana" w:cstheme="minorHAnsi"/>
                <w:sz w:val="16"/>
                <w:szCs w:val="16"/>
              </w:rPr>
            </w:pPr>
          </w:p>
        </w:tc>
        <w:tc>
          <w:tcPr>
            <w:tcW w:w="1200" w:type="dxa"/>
            <w:tcBorders>
              <w:top w:val="nil"/>
              <w:right w:val="single" w:sz="4" w:space="0" w:color="auto"/>
            </w:tcBorders>
          </w:tcPr>
          <w:p w14:paraId="55E54453" w14:textId="77777777" w:rsidR="00FF7485" w:rsidRPr="006B0420" w:rsidRDefault="00FF7485" w:rsidP="00B3599D">
            <w:pPr>
              <w:spacing w:before="120"/>
              <w:rPr>
                <w:rFonts w:ascii="Verdana" w:hAnsi="Verdana" w:cstheme="minorHAnsi"/>
                <w:sz w:val="16"/>
                <w:szCs w:val="16"/>
              </w:rPr>
            </w:pPr>
          </w:p>
        </w:tc>
        <w:tc>
          <w:tcPr>
            <w:tcW w:w="1987" w:type="dxa"/>
            <w:tcBorders>
              <w:top w:val="single" w:sz="4" w:space="0" w:color="auto"/>
              <w:left w:val="single" w:sz="4" w:space="0" w:color="auto"/>
              <w:bottom w:val="single" w:sz="4" w:space="0" w:color="auto"/>
              <w:right w:val="single" w:sz="4" w:space="0" w:color="auto"/>
            </w:tcBorders>
          </w:tcPr>
          <w:p w14:paraId="577B12F8" w14:textId="77777777" w:rsidR="00FF7485" w:rsidRPr="006B0420" w:rsidRDefault="00FF7485"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20" w:name="_Toc515896307"/>
      <w:bookmarkStart w:id="21" w:name="_Toc122344848"/>
      <w:r w:rsidRPr="006B0420">
        <w:rPr>
          <w:rFonts w:ascii="Verdana" w:hAnsi="Verdana" w:cstheme="minorHAnsi"/>
          <w:sz w:val="18"/>
          <w:szCs w:val="18"/>
        </w:rPr>
        <w:t>UWAGA: Należy dostosować ilość wierszy do ilości wykazywanych zadań</w:t>
      </w:r>
      <w:bookmarkEnd w:id="20"/>
      <w:bookmarkEnd w:id="21"/>
    </w:p>
    <w:p w14:paraId="7DD45A55" w14:textId="77777777"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4043943A" w:rsidR="00D7603F" w:rsidRPr="00F966A2" w:rsidRDefault="00D7603F" w:rsidP="00F966A2">
      <w:pPr>
        <w:spacing w:line="240" w:lineRule="auto"/>
        <w:jc w:val="left"/>
        <w:rPr>
          <w:rFonts w:ascii="Verdana" w:hAnsi="Verdana" w:cstheme="minorHAnsi"/>
          <w:b/>
          <w:i/>
          <w:sz w:val="20"/>
        </w:rPr>
      </w:pPr>
    </w:p>
    <w:sectPr w:rsidR="00D7603F" w:rsidRPr="00F966A2" w:rsidSect="006B0420">
      <w:headerReference w:type="even" r:id="rId12"/>
      <w:headerReference w:type="default" r:id="rId13"/>
      <w:footerReference w:type="default" r:id="rId14"/>
      <w:headerReference w:type="first" r:id="rId15"/>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375DD" w14:textId="77777777" w:rsidR="00E86901" w:rsidRDefault="00E86901">
      <w:r>
        <w:separator/>
      </w:r>
    </w:p>
  </w:endnote>
  <w:endnote w:type="continuationSeparator" w:id="0">
    <w:p w14:paraId="5CB88801" w14:textId="77777777" w:rsidR="00E86901" w:rsidRDefault="00E8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20A7C6D"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D21AEB">
              <w:rPr>
                <w:rFonts w:ascii="Arial" w:hAnsi="Arial" w:cs="Arial"/>
                <w:bCs/>
                <w:noProof/>
                <w:sz w:val="16"/>
                <w:szCs w:val="16"/>
                <w:lang w:eastAsia="pl-PL"/>
              </w:rPr>
              <w:t>21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D21AEB">
              <w:rPr>
                <w:rFonts w:ascii="Arial" w:hAnsi="Arial" w:cs="Arial"/>
                <w:bCs/>
                <w:noProof/>
                <w:sz w:val="16"/>
                <w:szCs w:val="16"/>
                <w:lang w:eastAsia="pl-PL"/>
              </w:rPr>
              <w:t>33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DF959" w14:textId="77777777" w:rsidR="00E86901" w:rsidRDefault="00E86901">
      <w:r>
        <w:separator/>
      </w:r>
    </w:p>
  </w:footnote>
  <w:footnote w:type="continuationSeparator" w:id="0">
    <w:p w14:paraId="6E4DC343" w14:textId="77777777" w:rsidR="00E86901" w:rsidRDefault="00E86901">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D32BD3" w:rsidDel="00900F4B" w:rsidRDefault="00087DD1" w:rsidP="0042031F">
      <w:pPr>
        <w:pStyle w:val="Tekstprzypisudolnego"/>
        <w:rPr>
          <w:del w:id="6" w:author="Autor"/>
          <w:rFonts w:ascii="Verdana" w:hAnsi="Verdana" w:cstheme="minorHAnsi"/>
          <w:sz w:val="14"/>
          <w:szCs w:val="14"/>
          <w:rPrChange w:id="7" w:author="Autor">
            <w:rPr>
              <w:del w:id="8"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FCEB" w14:textId="3EE8C738" w:rsidR="00DB734D" w:rsidRDefault="00DB734D">
    <w:pPr>
      <w:pStyle w:val="Nagwek"/>
    </w:pPr>
    <w:r>
      <w:rPr>
        <w:noProof/>
      </w:rPr>
      <mc:AlternateContent>
        <mc:Choice Requires="wps">
          <w:drawing>
            <wp:anchor distT="0" distB="0" distL="0" distR="0" simplePos="0" relativeHeight="251659264" behindDoc="0" locked="0" layoutInCell="1" allowOverlap="1" wp14:anchorId="032F79D4" wp14:editId="76F0453F">
              <wp:simplePos x="635" y="635"/>
              <wp:positionH relativeFrom="page">
                <wp:align>right</wp:align>
              </wp:positionH>
              <wp:positionV relativeFrom="page">
                <wp:align>top</wp:align>
              </wp:positionV>
              <wp:extent cx="2097405" cy="376555"/>
              <wp:effectExtent l="0" t="0" r="0" b="4445"/>
              <wp:wrapNone/>
              <wp:docPr id="2140036736"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AE87EF5" w14:textId="345B38B9" w:rsidR="00DB734D" w:rsidRPr="00DB734D" w:rsidRDefault="00DB734D" w:rsidP="00DB734D">
                          <w:pPr>
                            <w:rPr>
                              <w:rFonts w:ascii="Calibri" w:eastAsia="Calibri" w:hAnsi="Calibri" w:cs="Calibri"/>
                              <w:noProof/>
                              <w:color w:val="008000"/>
                              <w:sz w:val="20"/>
                            </w:rPr>
                          </w:pPr>
                          <w:r w:rsidRPr="00DB734D">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2F79D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2AE87EF5" w14:textId="345B38B9" w:rsidR="00DB734D" w:rsidRPr="00DB734D" w:rsidRDefault="00DB734D" w:rsidP="00DB734D">
                    <w:pPr>
                      <w:rPr>
                        <w:rFonts w:ascii="Calibri" w:eastAsia="Calibri" w:hAnsi="Calibri" w:cs="Calibri"/>
                        <w:noProof/>
                        <w:color w:val="008000"/>
                        <w:sz w:val="20"/>
                      </w:rPr>
                    </w:pPr>
                    <w:r w:rsidRPr="00DB734D">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B62D93">
      <w:trPr>
        <w:trHeight w:val="709"/>
      </w:trPr>
      <w:tc>
        <w:tcPr>
          <w:tcW w:w="5105" w:type="dxa"/>
        </w:tcPr>
        <w:p w14:paraId="4A59253D" w14:textId="41A02B2E"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4A8CC572" w14:textId="6C57AC47" w:rsidR="00E0169A" w:rsidRPr="00E0169A" w:rsidRDefault="00E0169A" w:rsidP="00E0169A">
          <w:pPr>
            <w:suppressAutoHyphens/>
            <w:ind w:right="187"/>
            <w:rPr>
              <w:rFonts w:asciiTheme="majorHAnsi" w:hAnsiTheme="majorHAnsi"/>
              <w:color w:val="000000" w:themeColor="text1"/>
              <w:sz w:val="14"/>
              <w:szCs w:val="18"/>
            </w:rPr>
          </w:pPr>
          <w:r w:rsidRPr="00E0169A">
            <w:rPr>
              <w:rFonts w:asciiTheme="majorHAnsi" w:hAnsiTheme="majorHAnsi"/>
              <w:color w:val="000000" w:themeColor="text1"/>
              <w:sz w:val="14"/>
              <w:szCs w:val="18"/>
            </w:rPr>
            <w:t xml:space="preserve">Sukcesywna dostawa środków związanych z ochroną indywidualną i higieną dla lokalizacji: PGE EC O. w Bydgoszczy PGE EC O. w Gorzowie Wielkopolskim PGE EC O. w Kielcach PGE EC O. w Lublinie PGE EC O. w Rzeszowie PGE EC O. w Zgierz PGE EC O. w Krakowie PGE EC O. Wybrzeże w Gdańsku i w Gdyni PGE EC o w Szczecinie Elektrociepłownia „Zielona Góra” S.A PGE Toruń S.A. </w:t>
          </w:r>
          <w:r w:rsidR="00FF7485" w:rsidRPr="00FF7485">
            <w:rPr>
              <w:rFonts w:asciiTheme="majorHAnsi" w:hAnsiTheme="majorHAnsi"/>
              <w:color w:val="000000" w:themeColor="text1"/>
              <w:sz w:val="14"/>
              <w:szCs w:val="18"/>
            </w:rPr>
            <w:t>Zespół Elektrociepłowni Wrocławskich KOGENERACJA S.A. we Wrocławiu</w:t>
          </w:r>
        </w:p>
        <w:p w14:paraId="1F21387A" w14:textId="2413EFBC" w:rsidR="00087DD1" w:rsidRPr="00E14220" w:rsidRDefault="00E0169A" w:rsidP="00E0169A">
          <w:pPr>
            <w:suppressAutoHyphens/>
            <w:ind w:right="187"/>
            <w:rPr>
              <w:rFonts w:asciiTheme="majorHAnsi" w:hAnsiTheme="majorHAnsi"/>
              <w:color w:val="000000" w:themeColor="text1"/>
              <w:sz w:val="14"/>
              <w:szCs w:val="18"/>
            </w:rPr>
          </w:pPr>
          <w:r w:rsidRPr="00E0169A">
            <w:rPr>
              <w:rFonts w:asciiTheme="majorHAnsi" w:hAnsiTheme="majorHAnsi"/>
              <w:color w:val="000000" w:themeColor="text1"/>
              <w:sz w:val="14"/>
              <w:szCs w:val="18"/>
            </w:rPr>
            <w:t>POST/PEC/PEC/</w:t>
          </w:r>
          <w:r w:rsidR="0059181C">
            <w:rPr>
              <w:rFonts w:asciiTheme="majorHAnsi" w:hAnsiTheme="majorHAnsi"/>
              <w:color w:val="000000" w:themeColor="text1"/>
              <w:sz w:val="14"/>
              <w:szCs w:val="18"/>
            </w:rPr>
            <w:t>UZC</w:t>
          </w:r>
          <w:r w:rsidRPr="00E0169A">
            <w:rPr>
              <w:rFonts w:asciiTheme="majorHAnsi" w:hAnsiTheme="majorHAnsi"/>
              <w:color w:val="000000" w:themeColor="text1"/>
              <w:sz w:val="14"/>
              <w:szCs w:val="18"/>
            </w:rPr>
            <w:t>/00548/2025</w:t>
          </w:r>
        </w:p>
      </w:tc>
      <w:tc>
        <w:tcPr>
          <w:tcW w:w="5106" w:type="dxa"/>
        </w:tcPr>
        <w:p w14:paraId="52A1F6A9" w14:textId="38A55D40" w:rsidR="00087DD1" w:rsidRPr="00796896" w:rsidRDefault="002E6009" w:rsidP="00E76A8B">
          <w:pPr>
            <w:tabs>
              <w:tab w:val="center" w:pos="4536"/>
              <w:tab w:val="right" w:pos="9072"/>
            </w:tabs>
            <w:spacing w:line="240" w:lineRule="auto"/>
            <w:ind w:right="-1"/>
            <w:jc w:val="righ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206EA4D9" wp14:editId="33C8EE14">
                    <wp:simplePos x="0" y="0"/>
                    <wp:positionH relativeFrom="page">
                      <wp:posOffset>-125730</wp:posOffset>
                    </wp:positionH>
                    <wp:positionV relativeFrom="page">
                      <wp:posOffset>390525</wp:posOffset>
                    </wp:positionV>
                    <wp:extent cx="2097405" cy="376555"/>
                    <wp:effectExtent l="0" t="0" r="0" b="4445"/>
                    <wp:wrapNone/>
                    <wp:docPr id="341997700"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17AC6246" w14:textId="4C83F68B" w:rsidR="00DB734D" w:rsidRPr="00DB734D" w:rsidRDefault="00DB734D" w:rsidP="00DB734D">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6EA4D9"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9.9pt;margin-top:30.75pt;width:165.15pt;height:29.65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" filled="f" stroked="f">
                    <v:textbox style="mso-fit-shape-to-text:t" inset="0,15pt,20pt,0">
                      <w:txbxContent>
                        <w:p w14:paraId="17AC6246" w14:textId="4C83F68B" w:rsidR="00DB734D" w:rsidRPr="00DB734D" w:rsidRDefault="00DB734D" w:rsidP="00DB734D">
                          <w:pPr>
                            <w:rPr>
                              <w:rFonts w:ascii="Calibri" w:eastAsia="Calibri" w:hAnsi="Calibri" w:cs="Calibri"/>
                              <w:noProof/>
                              <w:color w:val="008000"/>
                              <w:sz w:val="20"/>
                            </w:rPr>
                          </w:pPr>
                        </w:p>
                      </w:txbxContent>
                    </v:textbox>
                    <w10:wrap anchorx="page" anchory="page"/>
                  </v:shape>
                </w:pict>
              </mc:Fallback>
            </mc:AlternateContent>
          </w:r>
          <w:r w:rsidR="00087DD1">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8pt;height:36.05pt">
                <v:imagedata r:id="rId1" o:title=""/>
              </v:shape>
              <o:OLEObject Type="Embed" ProgID="Paint.Picture" ShapeID="_x0000_i1025" DrawAspect="Content" ObjectID="_1813742564"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4C90C57E"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3D1AE631" w14:textId="61A85872" w:rsidR="00B62D93" w:rsidRPr="00E0169A" w:rsidRDefault="00B62D93" w:rsidP="00B62D93">
          <w:pPr>
            <w:suppressAutoHyphens/>
            <w:ind w:right="187"/>
            <w:rPr>
              <w:rFonts w:asciiTheme="majorHAnsi" w:hAnsiTheme="majorHAnsi"/>
              <w:color w:val="000000" w:themeColor="text1"/>
              <w:sz w:val="14"/>
              <w:szCs w:val="18"/>
            </w:rPr>
          </w:pPr>
          <w:r w:rsidRPr="00E0169A">
            <w:rPr>
              <w:rFonts w:asciiTheme="majorHAnsi" w:hAnsiTheme="majorHAnsi"/>
              <w:color w:val="000000" w:themeColor="text1"/>
              <w:sz w:val="14"/>
              <w:szCs w:val="18"/>
            </w:rPr>
            <w:t xml:space="preserve">Sukcesywna dostawa środków związanych z ochroną indywidualną i higieną dla lokalizacji: PGE EC O. w Bydgoszczy PGE EC O. w Gorzowie Wielkopolskim PGE EC O. w Kielcach PGE EC O. w Lublinie PGE EC O. w Rzeszowie PGE EC O. w Zgierz PGE EC O. w Krakowie PGE EC O. Wybrzeże w Gdańsku i w Gdyni PGE EC o w Szczecinie Elektrociepłownia „Zielona Góra” S.A PGE Toruń S.A. </w:t>
          </w:r>
          <w:r w:rsidR="00FF7485" w:rsidRPr="00FF7485">
            <w:rPr>
              <w:rFonts w:asciiTheme="majorHAnsi" w:hAnsiTheme="majorHAnsi"/>
              <w:color w:val="000000" w:themeColor="text1"/>
              <w:sz w:val="14"/>
              <w:szCs w:val="18"/>
            </w:rPr>
            <w:t>Zespół Elektrociepłowni Wrocławskich KOGENERACJA S.A. we Wrocławiu</w:t>
          </w:r>
        </w:p>
        <w:p w14:paraId="293C60DD" w14:textId="2BE0BD1D" w:rsidR="00087DD1" w:rsidRPr="00E14220" w:rsidRDefault="00B62D93" w:rsidP="00B62D93">
          <w:pPr>
            <w:suppressAutoHyphens/>
            <w:ind w:right="187"/>
            <w:rPr>
              <w:rFonts w:asciiTheme="majorHAnsi" w:hAnsiTheme="majorHAnsi"/>
              <w:color w:val="000000" w:themeColor="text1"/>
              <w:sz w:val="14"/>
              <w:szCs w:val="18"/>
            </w:rPr>
          </w:pPr>
          <w:r w:rsidRPr="00E0169A">
            <w:rPr>
              <w:rFonts w:asciiTheme="majorHAnsi" w:hAnsiTheme="majorHAnsi"/>
              <w:color w:val="000000" w:themeColor="text1"/>
              <w:sz w:val="14"/>
              <w:szCs w:val="18"/>
            </w:rPr>
            <w:t>POST/PEC/PEC/</w:t>
          </w:r>
          <w:r w:rsidR="0059181C">
            <w:rPr>
              <w:rFonts w:asciiTheme="majorHAnsi" w:hAnsiTheme="majorHAnsi"/>
              <w:color w:val="000000" w:themeColor="text1"/>
              <w:sz w:val="14"/>
              <w:szCs w:val="18"/>
            </w:rPr>
            <w:t>UZC</w:t>
          </w:r>
          <w:r w:rsidRPr="00E0169A">
            <w:rPr>
              <w:rFonts w:asciiTheme="majorHAnsi" w:hAnsiTheme="majorHAnsi"/>
              <w:color w:val="000000" w:themeColor="text1"/>
              <w:sz w:val="14"/>
              <w:szCs w:val="18"/>
            </w:rPr>
            <w:t>/00548/2025</w:t>
          </w:r>
        </w:p>
      </w:tc>
      <w:tc>
        <w:tcPr>
          <w:tcW w:w="5106" w:type="dxa"/>
        </w:tcPr>
        <w:p w14:paraId="5C418A52" w14:textId="5691A783"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8pt;height:36.05pt">
                <v:imagedata r:id="rId1" o:title=""/>
              </v:shape>
              <o:OLEObject Type="Embed" ProgID="Paint.Picture" ShapeID="_x0000_i1026" DrawAspect="Content" ObjectID="_1813742565" r:id="rId2"/>
            </w:object>
          </w:r>
        </w:p>
        <w:p w14:paraId="596446D3" w14:textId="68F543F5" w:rsidR="00087DD1" w:rsidRPr="00E14220" w:rsidRDefault="000E53C7" w:rsidP="00DE4180">
          <w:pPr>
            <w:suppressAutoHyphens/>
            <w:jc w:val="right"/>
            <w:rPr>
              <w:rFonts w:eastAsia="Verdana" w:cs="Calibri"/>
              <w:color w:val="008000"/>
              <w:szCs w:val="22"/>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24C23569" wp14:editId="43148DBC">
                    <wp:simplePos x="0" y="0"/>
                    <wp:positionH relativeFrom="page">
                      <wp:posOffset>455295</wp:posOffset>
                    </wp:positionH>
                    <wp:positionV relativeFrom="page">
                      <wp:posOffset>495300</wp:posOffset>
                    </wp:positionV>
                    <wp:extent cx="2097405" cy="376555"/>
                    <wp:effectExtent l="0" t="0" r="0" b="4445"/>
                    <wp:wrapNone/>
                    <wp:docPr id="624512054"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3F42AA1" w14:textId="67C3D5C1" w:rsidR="00DB734D" w:rsidRPr="00DB734D" w:rsidRDefault="00DB734D" w:rsidP="00DB734D">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C23569" id="_x0000_t202" coordsize="21600,21600" o:spt="202" path="m,l,21600r21600,l21600,xe">
                    <v:stroke joinstyle="miter"/>
                    <v:path gradientshapeok="t" o:connecttype="rect"/>
                  </v:shapetype>
                  <v:shape id="Pole tekstowe 1" o:spid="_x0000_s1028" type="#_x0000_t202" alt="Do użytku wewnętrznego w GK PGE" style="position:absolute;left:0;text-align:left;margin-left:35.85pt;margin-top:39pt;width:165.15pt;height:29.6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" filled="f" stroked="f">
                    <v:textbox style="mso-fit-shape-to-text:t" inset="0,15pt,20pt,0">
                      <w:txbxContent>
                        <w:p w14:paraId="23F42AA1" w14:textId="67C3D5C1" w:rsidR="00DB734D" w:rsidRPr="00DB734D" w:rsidRDefault="00DB734D" w:rsidP="00DB734D">
                          <w:pPr>
                            <w:rPr>
                              <w:rFonts w:ascii="Calibri" w:eastAsia="Calibri" w:hAnsi="Calibri" w:cs="Calibri"/>
                              <w:noProof/>
                              <w:color w:val="008000"/>
                              <w:sz w:val="20"/>
                            </w:rPr>
                          </w:pPr>
                        </w:p>
                      </w:txbxContent>
                    </v:textbox>
                    <w10:wrap anchorx="page" anchory="page"/>
                  </v:shape>
                </w:pict>
              </mc:Fallback>
            </mc:AlternateContent>
          </w: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C360CC8"/>
    <w:multiLevelType w:val="hybridMultilevel"/>
    <w:tmpl w:val="DDDE135E"/>
    <w:lvl w:ilvl="0" w:tplc="7E90CA92">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77C2E22"/>
    <w:multiLevelType w:val="multilevel"/>
    <w:tmpl w:val="F20EB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5660">
    <w:abstractNumId w:val="60"/>
  </w:num>
  <w:num w:numId="2" w16cid:durableId="1139348310">
    <w:abstractNumId w:val="48"/>
  </w:num>
  <w:num w:numId="3" w16cid:durableId="554971832">
    <w:abstractNumId w:val="101"/>
  </w:num>
  <w:num w:numId="4" w16cid:durableId="1179806232">
    <w:abstractNumId w:val="67"/>
  </w:num>
  <w:num w:numId="5" w16cid:durableId="667639307">
    <w:abstractNumId w:val="32"/>
  </w:num>
  <w:num w:numId="6" w16cid:durableId="1554848138">
    <w:abstractNumId w:val="73"/>
  </w:num>
  <w:num w:numId="7" w16cid:durableId="990521143">
    <w:abstractNumId w:val="58"/>
  </w:num>
  <w:num w:numId="8" w16cid:durableId="1450473680">
    <w:abstractNumId w:val="87"/>
  </w:num>
  <w:num w:numId="9" w16cid:durableId="909971571">
    <w:abstractNumId w:val="51"/>
  </w:num>
  <w:num w:numId="10" w16cid:durableId="1120610587">
    <w:abstractNumId w:val="49"/>
  </w:num>
  <w:num w:numId="11" w16cid:durableId="44834228">
    <w:abstractNumId w:val="80"/>
  </w:num>
  <w:num w:numId="12" w16cid:durableId="1092700156">
    <w:abstractNumId w:val="100"/>
  </w:num>
  <w:num w:numId="13" w16cid:durableId="1777750277">
    <w:abstractNumId w:val="77"/>
  </w:num>
  <w:num w:numId="14" w16cid:durableId="1440832591">
    <w:abstractNumId w:val="62"/>
  </w:num>
  <w:num w:numId="15" w16cid:durableId="1898779178">
    <w:abstractNumId w:val="25"/>
  </w:num>
  <w:num w:numId="16" w16cid:durableId="696930374">
    <w:abstractNumId w:val="34"/>
  </w:num>
  <w:num w:numId="17" w16cid:durableId="1971087450">
    <w:abstractNumId w:val="115"/>
  </w:num>
  <w:num w:numId="18" w16cid:durableId="1040133978">
    <w:abstractNumId w:val="102"/>
  </w:num>
  <w:num w:numId="19" w16cid:durableId="153884845">
    <w:abstractNumId w:val="104"/>
  </w:num>
  <w:num w:numId="20" w16cid:durableId="850683851">
    <w:abstractNumId w:val="1"/>
  </w:num>
  <w:num w:numId="21" w16cid:durableId="662857529">
    <w:abstractNumId w:val="99"/>
  </w:num>
  <w:num w:numId="22" w16cid:durableId="1913733386">
    <w:abstractNumId w:val="22"/>
  </w:num>
  <w:num w:numId="23" w16cid:durableId="1577320453">
    <w:abstractNumId w:val="50"/>
  </w:num>
  <w:num w:numId="24" w16cid:durableId="1264456977">
    <w:abstractNumId w:val="0"/>
  </w:num>
  <w:num w:numId="25" w16cid:durableId="2079091829">
    <w:abstractNumId w:val="56"/>
  </w:num>
  <w:num w:numId="26" w16cid:durableId="1409881556">
    <w:abstractNumId w:val="83"/>
    <w:lvlOverride w:ilvl="0">
      <w:startOverride w:val="1"/>
    </w:lvlOverride>
  </w:num>
  <w:num w:numId="27" w16cid:durableId="201136169">
    <w:abstractNumId w:val="94"/>
  </w:num>
  <w:num w:numId="28" w16cid:durableId="67506733">
    <w:abstractNumId w:val="47"/>
  </w:num>
  <w:num w:numId="29" w16cid:durableId="1777864276">
    <w:abstractNumId w:val="82"/>
  </w:num>
  <w:num w:numId="30" w16cid:durableId="1585803029">
    <w:abstractNumId w:val="68"/>
  </w:num>
  <w:num w:numId="31" w16cid:durableId="1764303979">
    <w:abstractNumId w:val="54"/>
  </w:num>
  <w:num w:numId="32" w16cid:durableId="1617832860">
    <w:abstractNumId w:val="106"/>
  </w:num>
  <w:num w:numId="33" w16cid:durableId="1505702777">
    <w:abstractNumId w:val="28"/>
  </w:num>
  <w:num w:numId="34" w16cid:durableId="834345974">
    <w:abstractNumId w:val="38"/>
  </w:num>
  <w:num w:numId="35" w16cid:durableId="1234197387">
    <w:abstractNumId w:val="75"/>
  </w:num>
  <w:num w:numId="36" w16cid:durableId="1543908951">
    <w:abstractNumId w:val="59"/>
  </w:num>
  <w:num w:numId="37" w16cid:durableId="1602370901">
    <w:abstractNumId w:val="69"/>
    <w:lvlOverride w:ilvl="0">
      <w:startOverride w:val="1"/>
    </w:lvlOverride>
  </w:num>
  <w:num w:numId="38" w16cid:durableId="291208974">
    <w:abstractNumId w:val="91"/>
    <w:lvlOverride w:ilvl="0">
      <w:startOverride w:val="1"/>
    </w:lvlOverride>
  </w:num>
  <w:num w:numId="39" w16cid:durableId="1102265315">
    <w:abstractNumId w:val="45"/>
  </w:num>
  <w:num w:numId="40" w16cid:durableId="68892637">
    <w:abstractNumId w:val="53"/>
  </w:num>
  <w:num w:numId="41" w16cid:durableId="1239752878">
    <w:abstractNumId w:val="93"/>
  </w:num>
  <w:num w:numId="42" w16cid:durableId="1662076034">
    <w:abstractNumId w:val="15"/>
  </w:num>
  <w:num w:numId="43" w16cid:durableId="156383122">
    <w:abstractNumId w:val="110"/>
  </w:num>
  <w:num w:numId="44" w16cid:durableId="2074573135">
    <w:abstractNumId w:val="96"/>
  </w:num>
  <w:num w:numId="45" w16cid:durableId="1262255218">
    <w:abstractNumId w:val="89"/>
  </w:num>
  <w:num w:numId="46" w16cid:durableId="1022131069">
    <w:abstractNumId w:val="78"/>
  </w:num>
  <w:num w:numId="47" w16cid:durableId="2054033426">
    <w:abstractNumId w:val="103"/>
  </w:num>
  <w:num w:numId="48" w16cid:durableId="102001779">
    <w:abstractNumId w:val="42"/>
  </w:num>
  <w:num w:numId="49" w16cid:durableId="922107233">
    <w:abstractNumId w:val="85"/>
  </w:num>
  <w:num w:numId="50" w16cid:durableId="626279038">
    <w:abstractNumId w:val="112"/>
  </w:num>
  <w:num w:numId="51" w16cid:durableId="970789660">
    <w:abstractNumId w:val="35"/>
  </w:num>
  <w:num w:numId="52" w16cid:durableId="381634394">
    <w:abstractNumId w:val="36"/>
  </w:num>
  <w:num w:numId="53" w16cid:durableId="414936002">
    <w:abstractNumId w:val="92"/>
  </w:num>
  <w:num w:numId="54" w16cid:durableId="1014961335">
    <w:abstractNumId w:val="24"/>
  </w:num>
  <w:num w:numId="55" w16cid:durableId="822312511">
    <w:abstractNumId w:val="46"/>
  </w:num>
  <w:num w:numId="56" w16cid:durableId="888612319">
    <w:abstractNumId w:val="37"/>
  </w:num>
  <w:num w:numId="57" w16cid:durableId="96876837">
    <w:abstractNumId w:val="105"/>
  </w:num>
  <w:num w:numId="58" w16cid:durableId="2071806536">
    <w:abstractNumId w:val="76"/>
  </w:num>
  <w:num w:numId="59" w16cid:durableId="586577493">
    <w:abstractNumId w:val="44"/>
  </w:num>
  <w:num w:numId="60" w16cid:durableId="356586895">
    <w:abstractNumId w:val="66"/>
  </w:num>
  <w:num w:numId="61" w16cid:durableId="1320886068">
    <w:abstractNumId w:val="70"/>
  </w:num>
  <w:num w:numId="62" w16cid:durableId="2010601060">
    <w:abstractNumId w:val="27"/>
  </w:num>
  <w:num w:numId="63" w16cid:durableId="1611401637">
    <w:abstractNumId w:val="108"/>
  </w:num>
  <w:num w:numId="64" w16cid:durableId="1144657431">
    <w:abstractNumId w:val="114"/>
  </w:num>
  <w:num w:numId="65" w16cid:durableId="1920288782">
    <w:abstractNumId w:val="31"/>
  </w:num>
  <w:num w:numId="66" w16cid:durableId="1161576373">
    <w:abstractNumId w:val="95"/>
  </w:num>
  <w:num w:numId="67" w16cid:durableId="1228108027">
    <w:abstractNumId w:val="71"/>
  </w:num>
  <w:num w:numId="68" w16cid:durableId="1791194628">
    <w:abstractNumId w:val="84"/>
  </w:num>
  <w:num w:numId="69" w16cid:durableId="1521434678">
    <w:abstractNumId w:val="18"/>
  </w:num>
  <w:num w:numId="70" w16cid:durableId="1608267002">
    <w:abstractNumId w:val="90"/>
  </w:num>
  <w:num w:numId="71" w16cid:durableId="3482656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6641556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874265378">
    <w:abstractNumId w:val="64"/>
  </w:num>
  <w:num w:numId="74" w16cid:durableId="1448815091">
    <w:abstractNumId w:val="40"/>
  </w:num>
  <w:num w:numId="75" w16cid:durableId="1845968654">
    <w:abstractNumId w:val="72"/>
  </w:num>
  <w:num w:numId="76" w16cid:durableId="1060634987">
    <w:abstractNumId w:val="55"/>
  </w:num>
  <w:num w:numId="77" w16cid:durableId="1573734821">
    <w:abstractNumId w:val="97"/>
  </w:num>
  <w:num w:numId="78" w16cid:durableId="1746294829">
    <w:abstractNumId w:val="26"/>
  </w:num>
  <w:num w:numId="79" w16cid:durableId="426580863">
    <w:abstractNumId w:val="19"/>
  </w:num>
  <w:num w:numId="80" w16cid:durableId="373390108">
    <w:abstractNumId w:val="113"/>
  </w:num>
  <w:num w:numId="81" w16cid:durableId="1435126985">
    <w:abstractNumId w:val="21"/>
  </w:num>
  <w:num w:numId="82" w16cid:durableId="1941916099">
    <w:abstractNumId w:val="57"/>
  </w:num>
  <w:num w:numId="83" w16cid:durableId="446120580">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73690668">
    <w:abstractNumId w:val="107"/>
  </w:num>
  <w:num w:numId="85" w16cid:durableId="764155858">
    <w:abstractNumId w:val="23"/>
  </w:num>
  <w:num w:numId="86" w16cid:durableId="2704867">
    <w:abstractNumId w:val="74"/>
  </w:num>
  <w:num w:numId="87" w16cid:durableId="657465319">
    <w:abstractNumId w:val="81"/>
  </w:num>
  <w:num w:numId="88" w16cid:durableId="1864707603">
    <w:abstractNumId w:val="79"/>
  </w:num>
  <w:num w:numId="89" w16cid:durableId="1983846330">
    <w:abstractNumId w:val="65"/>
  </w:num>
  <w:num w:numId="90" w16cid:durableId="168909298">
    <w:abstractNumId w:val="29"/>
  </w:num>
  <w:num w:numId="91" w16cid:durableId="1637759974">
    <w:abstractNumId w:val="86"/>
  </w:num>
  <w:num w:numId="92" w16cid:durableId="1957758321">
    <w:abstractNumId w:val="33"/>
  </w:num>
  <w:num w:numId="93" w16cid:durableId="459691164">
    <w:abstractNumId w:val="43"/>
  </w:num>
  <w:num w:numId="94" w16cid:durableId="2407993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1242723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2482653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7764073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487559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6823157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753046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476888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6769238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147892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56228350">
    <w:abstractNumId w:val="109"/>
  </w:num>
  <w:num w:numId="105" w16cid:durableId="476801964">
    <w:abstractNumId w:val="16"/>
  </w:num>
  <w:num w:numId="106" w16cid:durableId="132917296">
    <w:abstractNumId w:val="63"/>
  </w:num>
  <w:num w:numId="107" w16cid:durableId="990401490">
    <w:abstractNumId w:val="52"/>
  </w:num>
  <w:num w:numId="108" w16cid:durableId="1243024635">
    <w:abstractNumId w:val="30"/>
  </w:num>
  <w:num w:numId="109" w16cid:durableId="1532498499">
    <w:abstractNumId w:val="41"/>
  </w:num>
  <w:num w:numId="110" w16cid:durableId="1235701966">
    <w:abstractNumId w:val="61"/>
  </w:num>
  <w:num w:numId="111" w16cid:durableId="38825636">
    <w:abstractNumId w:val="39"/>
  </w:num>
  <w:num w:numId="112" w16cid:durableId="891887725">
    <w:abstractNumId w:val="11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3BAE"/>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510"/>
    <w:rsid w:val="00073901"/>
    <w:rsid w:val="000740B6"/>
    <w:rsid w:val="00074197"/>
    <w:rsid w:val="00074584"/>
    <w:rsid w:val="000746CE"/>
    <w:rsid w:val="0007523E"/>
    <w:rsid w:val="00075796"/>
    <w:rsid w:val="00075C2F"/>
    <w:rsid w:val="00076597"/>
    <w:rsid w:val="0007737B"/>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3C7"/>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6D5"/>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BA6"/>
    <w:rsid w:val="001B7DE4"/>
    <w:rsid w:val="001C04B8"/>
    <w:rsid w:val="001C0506"/>
    <w:rsid w:val="001C1222"/>
    <w:rsid w:val="001C1543"/>
    <w:rsid w:val="001C160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3CD4"/>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4ED5"/>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2DF"/>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470"/>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685C"/>
    <w:rsid w:val="002A0512"/>
    <w:rsid w:val="002A06B7"/>
    <w:rsid w:val="002A0880"/>
    <w:rsid w:val="002A0C29"/>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009"/>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077DB"/>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5C25"/>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8A5"/>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BA7"/>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0A6"/>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5C8C"/>
    <w:rsid w:val="004061B7"/>
    <w:rsid w:val="004063D2"/>
    <w:rsid w:val="00406909"/>
    <w:rsid w:val="00407A74"/>
    <w:rsid w:val="00407BFB"/>
    <w:rsid w:val="00407C32"/>
    <w:rsid w:val="00410621"/>
    <w:rsid w:val="0041081F"/>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17B47"/>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4E1A"/>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1CA6"/>
    <w:rsid w:val="004528CE"/>
    <w:rsid w:val="00452DC3"/>
    <w:rsid w:val="00452E36"/>
    <w:rsid w:val="004530E5"/>
    <w:rsid w:val="00454BE5"/>
    <w:rsid w:val="00454CFE"/>
    <w:rsid w:val="0045573D"/>
    <w:rsid w:val="0045592D"/>
    <w:rsid w:val="00455C32"/>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6C83"/>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4F8"/>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81C"/>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4AB"/>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14"/>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9EE"/>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5A0A"/>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43F"/>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0F0"/>
    <w:rsid w:val="0067345C"/>
    <w:rsid w:val="00673C76"/>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8A1"/>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34D"/>
    <w:rsid w:val="006B2CCA"/>
    <w:rsid w:val="006B31CE"/>
    <w:rsid w:val="006B3869"/>
    <w:rsid w:val="006B40F4"/>
    <w:rsid w:val="006B42F9"/>
    <w:rsid w:val="006B44F3"/>
    <w:rsid w:val="006B4725"/>
    <w:rsid w:val="006B4DC9"/>
    <w:rsid w:val="006B5A2D"/>
    <w:rsid w:val="006B6759"/>
    <w:rsid w:val="006B6AAC"/>
    <w:rsid w:val="006B6E84"/>
    <w:rsid w:val="006B7064"/>
    <w:rsid w:val="006C0668"/>
    <w:rsid w:val="006C1050"/>
    <w:rsid w:val="006C1073"/>
    <w:rsid w:val="006C1AD9"/>
    <w:rsid w:val="006C1D4A"/>
    <w:rsid w:val="006C2655"/>
    <w:rsid w:val="006C2EDA"/>
    <w:rsid w:val="006C38EF"/>
    <w:rsid w:val="006C3B4E"/>
    <w:rsid w:val="006C5146"/>
    <w:rsid w:val="006C57C9"/>
    <w:rsid w:val="006C5AF3"/>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334"/>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095"/>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67C3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9C2"/>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53C3"/>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891"/>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A5D"/>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C6D"/>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5103"/>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132"/>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3A8A"/>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196B"/>
    <w:rsid w:val="00A437F2"/>
    <w:rsid w:val="00A438C8"/>
    <w:rsid w:val="00A43945"/>
    <w:rsid w:val="00A43D9A"/>
    <w:rsid w:val="00A443DD"/>
    <w:rsid w:val="00A44E53"/>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BAF"/>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3B6F"/>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1EDD"/>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2AB"/>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6D13"/>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36A"/>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D93"/>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226"/>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01F"/>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232"/>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6294"/>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0D23"/>
    <w:rsid w:val="00C91437"/>
    <w:rsid w:val="00C92219"/>
    <w:rsid w:val="00C92405"/>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AC6"/>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AEB"/>
    <w:rsid w:val="00D21BAB"/>
    <w:rsid w:val="00D21F04"/>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17D9"/>
    <w:rsid w:val="00D4240D"/>
    <w:rsid w:val="00D424FF"/>
    <w:rsid w:val="00D42B33"/>
    <w:rsid w:val="00D43613"/>
    <w:rsid w:val="00D437D7"/>
    <w:rsid w:val="00D43B64"/>
    <w:rsid w:val="00D441EB"/>
    <w:rsid w:val="00D44AE4"/>
    <w:rsid w:val="00D44B00"/>
    <w:rsid w:val="00D452BF"/>
    <w:rsid w:val="00D45F88"/>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82B"/>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30A"/>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7DE"/>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5BB"/>
    <w:rsid w:val="00DB5CEB"/>
    <w:rsid w:val="00DB5F26"/>
    <w:rsid w:val="00DB6BB2"/>
    <w:rsid w:val="00DB6C20"/>
    <w:rsid w:val="00DB7118"/>
    <w:rsid w:val="00DB734D"/>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50BA"/>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69A"/>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0A6"/>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F1E"/>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901"/>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2F67"/>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5D2"/>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AA9"/>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A83"/>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905"/>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22D1"/>
    <w:rsid w:val="00F9366D"/>
    <w:rsid w:val="00F93EE8"/>
    <w:rsid w:val="00F9518D"/>
    <w:rsid w:val="00F966A2"/>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485"/>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customStyle="1" w:styleId="Nierozpoznanawzmianka1">
    <w:name w:val="Nierozpoznana wzmianka1"/>
    <w:basedOn w:val="Domylnaczcionkaakapitu"/>
    <w:uiPriority w:val="99"/>
    <w:semiHidden/>
    <w:unhideWhenUsed/>
    <w:rsid w:val="00F72905"/>
    <w:rPr>
      <w:color w:val="605E5C"/>
      <w:shd w:val="clear" w:color="auto" w:fill="E1DFDD"/>
    </w:rPr>
  </w:style>
  <w:style w:type="paragraph" w:customStyle="1" w:styleId="pf0">
    <w:name w:val="pf0"/>
    <w:basedOn w:val="Normalny"/>
    <w:rsid w:val="00455C32"/>
    <w:pPr>
      <w:spacing w:before="100" w:beforeAutospacing="1" w:after="100" w:afterAutospacing="1" w:line="240" w:lineRule="auto"/>
      <w:jc w:val="left"/>
    </w:pPr>
    <w:rPr>
      <w:sz w:val="24"/>
      <w:szCs w:val="24"/>
      <w:lang w:eastAsia="pl-PL"/>
    </w:rPr>
  </w:style>
  <w:style w:type="character" w:customStyle="1" w:styleId="cf01">
    <w:name w:val="cf01"/>
    <w:basedOn w:val="Domylnaczcionkaakapitu"/>
    <w:rsid w:val="00455C32"/>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2175301">
      <w:bodyDiv w:val="1"/>
      <w:marLeft w:val="0"/>
      <w:marRight w:val="0"/>
      <w:marTop w:val="0"/>
      <w:marBottom w:val="0"/>
      <w:divBdr>
        <w:top w:val="none" w:sz="0" w:space="0" w:color="auto"/>
        <w:left w:val="none" w:sz="0" w:space="0" w:color="auto"/>
        <w:bottom w:val="none" w:sz="0" w:space="0" w:color="auto"/>
        <w:right w:val="none" w:sz="0" w:space="0" w:color="auto"/>
      </w:divBdr>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 wersja edytowalna.docx</dmsv2BaseFileName>
    <dmsv2BaseDisplayName xmlns="http://schemas.microsoft.com/sharepoint/v3">Załączniki do SWZ - wersja edytowalna</dmsv2BaseDisplayName>
    <dmsv2SWPP2ObjectNumber xmlns="http://schemas.microsoft.com/sharepoint/v3">POST/PEC/PEC/UZC/00548/2025                       </dmsv2SWPP2ObjectNumber>
    <dmsv2SWPP2SumMD5 xmlns="http://schemas.microsoft.com/sharepoint/v3">ed603c618baaf0e9318606ed6ca09b07</dmsv2SWPP2SumMD5>
    <dmsv2BaseMoved xmlns="http://schemas.microsoft.com/sharepoint/v3">false</dmsv2BaseMoved>
    <dmsv2BaseIsSensitive xmlns="http://schemas.microsoft.com/sharepoint/v3">true</dmsv2BaseIsSensitive>
    <dmsv2SWPP2IDSWPP2 xmlns="http://schemas.microsoft.com/sharepoint/v3">682668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22910960</dmsv2BaseClientSystemDocumentID>
    <dmsv2BaseModifiedByID xmlns="http://schemas.microsoft.com/sharepoint/v3">19100926</dmsv2BaseModifiedByID>
    <dmsv2BaseCreatedByID xmlns="http://schemas.microsoft.com/sharepoint/v3">19100926</dmsv2BaseCreatedByID>
    <dmsv2SWPP2ObjectDepartment xmlns="http://schemas.microsoft.com/sharepoint/v3">00000001000l000600000002000g</dmsv2SWPP2ObjectDepartment>
    <dmsv2SWPP2ObjectName xmlns="http://schemas.microsoft.com/sharepoint/v3">Postępowanie</dmsv2SWPP2ObjectName>
    <_dlc_DocId xmlns="a19cb1c7-c5c7-46d4-85ae-d83685407bba">XD3KHSRJV2AP-1441292327-24981</_dlc_DocId>
    <_dlc_DocIdUrl xmlns="a19cb1c7-c5c7-46d4-85ae-d83685407bba">
      <Url>https://swpp2.dms.gkpge.pl/sites/38/_layouts/15/DocIdRedir.aspx?ID=XD3KHSRJV2AP-1441292327-24981</Url>
      <Description>XD3KHSRJV2AP-1441292327-24981</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purl.org/dc/elements/1.1/"/>
    <ds:schemaRef ds:uri="daca8c53-9fcf-431b-b325-a837b379600f"/>
    <ds:schemaRef ds:uri="http://schemas.microsoft.com/office/2006/documentManagement/types"/>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1265889-B4A1-4021-B02C-B8BB6DC326F4}">
  <ds:schemaRefs>
    <ds:schemaRef ds:uri="http://schemas.openxmlformats.org/officeDocument/2006/bibliography"/>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C76AD22-30BF-4D99-9D72-5EC8770AC5BC}"/>
</file>

<file path=customXml/itemProps5.xml><?xml version="1.0" encoding="utf-8"?>
<ds:datastoreItem xmlns:ds="http://schemas.openxmlformats.org/officeDocument/2006/customXml" ds:itemID="{9B3DC0BA-BAD3-40A5-850B-A5E8217ED444}"/>
</file>

<file path=docProps/app.xml><?xml version="1.0" encoding="utf-8"?>
<Properties xmlns="http://schemas.openxmlformats.org/officeDocument/2006/extended-properties" xmlns:vt="http://schemas.openxmlformats.org/officeDocument/2006/docPropsVTypes">
  <Template>Normal</Template>
  <TotalTime>0</TotalTime>
  <Pages>10</Pages>
  <Words>2040</Words>
  <Characters>13494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2025-07-11T10:36:00Z</dcterms:created>
  <dcterms:modified xsi:type="dcterms:W3CDTF">2025-07-11T10:36:00Z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ClassificationContentMarkingHeaderShapeIds">
    <vt:lpwstr>25394c36,7f8e5e80,14627884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2025-07-10T04:42:13Z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c7a4df77-2268-4ca6-bee2-fb8381394771</vt:lpwstr>
  </property>
  <property fmtid="{D5CDD505-2E9C-101B-9397-08002B2CF9AE}" pid="12" name="MSIP_Label_514114f9-be46-4331-8fe2-8a463f84c1e9_ContentBits">
    <vt:lpwstr>1</vt:lpwstr>
  </property>
  <property fmtid="{D5CDD505-2E9C-101B-9397-08002B2CF9AE}" pid="13" name="_dlc_DocIdItemGuid">
    <vt:lpwstr>f182837b-1a32-42bd-b69f-1e93624b0035</vt:lpwstr>
  </property>
</Properties>
</file>