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2742507A" w14:textId="0A600CE0"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r w:rsidRPr="006B0420">
              <w:rPr>
                <w:rFonts w:ascii="Verdana" w:hAnsi="Verdana" w:cs="Arial"/>
                <w:b/>
                <w:sz w:val="18"/>
                <w:szCs w:val="18"/>
                <w:lang w:val="de-DE" w:eastAsia="pl-PL"/>
              </w:rPr>
              <w:t>e-mail:</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10353FD7"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69498D" w:rsidRPr="0069498D">
        <w:rPr>
          <w:rFonts w:ascii="Verdana" w:eastAsia="Calibri" w:hAnsi="Verdana" w:cstheme="minorHAnsi"/>
          <w:bCs/>
          <w:sz w:val="18"/>
          <w:szCs w:val="18"/>
          <w:lang w:eastAsia="pl-PL"/>
        </w:rPr>
        <w:t>POST/PEC/PEC/</w:t>
      </w:r>
      <w:r w:rsidR="00754CDA">
        <w:rPr>
          <w:rFonts w:ascii="Verdana" w:eastAsia="Calibri" w:hAnsi="Verdana" w:cstheme="minorHAnsi"/>
          <w:bCs/>
          <w:sz w:val="18"/>
          <w:szCs w:val="18"/>
          <w:lang w:eastAsia="pl-PL"/>
        </w:rPr>
        <w:t>UZC</w:t>
      </w:r>
      <w:r w:rsidR="0069498D" w:rsidRPr="0069498D">
        <w:rPr>
          <w:rFonts w:ascii="Verdana" w:eastAsia="Calibri" w:hAnsi="Verdana" w:cstheme="minorHAnsi"/>
          <w:bCs/>
          <w:sz w:val="18"/>
          <w:szCs w:val="18"/>
          <w:lang w:eastAsia="pl-PL"/>
        </w:rPr>
        <w:t>/00546/2025</w:t>
      </w:r>
      <w:r w:rsidR="0069498D">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w:t>
      </w:r>
      <w:r w:rsidRPr="000F1169">
        <w:rPr>
          <w:rFonts w:ascii="Verdana" w:hAnsi="Verdana" w:cstheme="minorHAnsi"/>
          <w:sz w:val="18"/>
          <w:szCs w:val="18"/>
        </w:rPr>
        <w:t>nieograniczonego na wykonani</w:t>
      </w:r>
      <w:r w:rsidR="000C7BF8" w:rsidRPr="000F1169">
        <w:rPr>
          <w:rFonts w:ascii="Verdana" w:hAnsi="Verdana" w:cstheme="minorHAnsi"/>
          <w:sz w:val="18"/>
          <w:szCs w:val="18"/>
        </w:rPr>
        <w:t xml:space="preserve">e </w:t>
      </w:r>
      <w:r w:rsidR="00BC5FAB" w:rsidRPr="000F1169">
        <w:rPr>
          <w:rFonts w:ascii="Verdana" w:hAnsi="Verdana" w:cstheme="minorHAnsi"/>
          <w:sz w:val="18"/>
          <w:szCs w:val="18"/>
        </w:rPr>
        <w:t>dostaw</w:t>
      </w:r>
      <w:r w:rsidR="0069498D" w:rsidRPr="000F1169">
        <w:rPr>
          <w:rFonts w:ascii="Verdana" w:hAnsi="Verdana" w:cstheme="minorHAnsi"/>
          <w:sz w:val="18"/>
          <w:szCs w:val="18"/>
        </w:rPr>
        <w:t xml:space="preserve"> </w:t>
      </w:r>
      <w:r w:rsidRPr="000F1169">
        <w:rPr>
          <w:rFonts w:ascii="Verdana" w:hAnsi="Verdana" w:cstheme="minorHAnsi"/>
          <w:sz w:val="18"/>
          <w:szCs w:val="18"/>
        </w:rPr>
        <w:t xml:space="preserve"> pn. </w:t>
      </w:r>
      <w:r w:rsidR="00C47EBF" w:rsidRPr="000F1169">
        <w:rPr>
          <w:rFonts w:ascii="Verdana" w:hAnsi="Verdana" w:cstheme="minorHAnsi"/>
          <w:b/>
          <w:sz w:val="18"/>
          <w:szCs w:val="18"/>
        </w:rPr>
        <w:t xml:space="preserve">Zakup i dostawa środków do utrzymania czystości oraz ręczników kąpielowych do PGE EC S.A. Oddział </w:t>
      </w:r>
      <w:r w:rsidR="00C47EBF" w:rsidRPr="00C47EBF">
        <w:rPr>
          <w:rFonts w:ascii="Verdana" w:hAnsi="Verdana" w:cstheme="minorHAnsi"/>
          <w:b/>
          <w:sz w:val="18"/>
          <w:szCs w:val="18"/>
        </w:rPr>
        <w:t>Elektrociepłownia w Rzeszowie</w:t>
      </w:r>
      <w:r w:rsidR="00C47EBF">
        <w:rPr>
          <w:rFonts w:ascii="Verdana" w:hAnsi="Verdana" w:cstheme="minorHAnsi"/>
          <w:b/>
          <w:sz w:val="18"/>
          <w:szCs w:val="18"/>
        </w:rPr>
        <w:t xml:space="preserve">” </w:t>
      </w:r>
      <w:r w:rsidRPr="006038FF">
        <w:rPr>
          <w:rFonts w:ascii="Verdana" w:hAnsi="Verdana" w:cstheme="minorHAnsi"/>
          <w:sz w:val="18"/>
          <w:szCs w:val="18"/>
        </w:rPr>
        <w:t>niniejszym</w:t>
      </w:r>
      <w:r w:rsidRPr="006038FF">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58005F11" w14:textId="77777777" w:rsidR="00D80C8B" w:rsidRDefault="00D80C8B" w:rsidP="0042031F">
      <w:pPr>
        <w:pStyle w:val="Akapitzlist"/>
        <w:widowControl w:val="0"/>
        <w:suppressAutoHyphens/>
        <w:spacing w:before="120"/>
        <w:ind w:left="426"/>
        <w:rPr>
          <w:rFonts w:ascii="Verdana" w:hAnsi="Verdana" w:cs="Arial"/>
          <w:b/>
          <w:sz w:val="18"/>
          <w:szCs w:val="18"/>
        </w:rPr>
      </w:pPr>
    </w:p>
    <w:p w14:paraId="7B75CABF" w14:textId="2F6E7F7B" w:rsidR="00D80C8B" w:rsidRDefault="00D80C8B" w:rsidP="0042031F">
      <w:pPr>
        <w:pStyle w:val="Akapitzlist"/>
        <w:widowControl w:val="0"/>
        <w:suppressAutoHyphens/>
        <w:spacing w:before="120"/>
        <w:ind w:left="426"/>
        <w:rPr>
          <w:rFonts w:ascii="Verdana" w:hAnsi="Verdana" w:cs="Arial"/>
          <w:b/>
          <w:sz w:val="18"/>
          <w:szCs w:val="18"/>
        </w:rPr>
      </w:pPr>
      <w:r w:rsidRPr="00D80C8B">
        <w:rPr>
          <w:rFonts w:ascii="Verdana" w:hAnsi="Verdana" w:cs="Arial"/>
          <w:b/>
          <w:sz w:val="18"/>
          <w:szCs w:val="18"/>
        </w:rPr>
        <w:t xml:space="preserve">W ZAKRESIE CZĘŚCI NR 1 </w:t>
      </w:r>
      <w:r w:rsidR="000F1169">
        <w:rPr>
          <w:rFonts w:ascii="Verdana" w:hAnsi="Verdana" w:cs="Arial"/>
          <w:b/>
          <w:sz w:val="18"/>
          <w:szCs w:val="18"/>
        </w:rPr>
        <w:t>„</w:t>
      </w:r>
      <w:r w:rsidR="000F1169" w:rsidRPr="000F1169">
        <w:rPr>
          <w:rFonts w:ascii="Verdana" w:hAnsi="Verdana" w:cstheme="minorHAnsi"/>
          <w:b/>
          <w:bCs/>
          <w:sz w:val="18"/>
          <w:szCs w:val="18"/>
        </w:rPr>
        <w:t>Zakup i dostawa środków do utrzymania czystości”</w:t>
      </w:r>
      <w:r w:rsidRPr="000F1169">
        <w:rPr>
          <w:rFonts w:ascii="Verdana" w:hAnsi="Verdana" w:cs="Arial"/>
          <w:b/>
          <w:bCs/>
          <w:sz w:val="18"/>
          <w:szCs w:val="18"/>
        </w:rPr>
        <w:t>:</w:t>
      </w:r>
    </w:p>
    <w:p w14:paraId="2697E12C" w14:textId="214BFEAC"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19C6C7A6" w14:textId="77777777" w:rsidR="00D80C8B" w:rsidRPr="006038FF" w:rsidRDefault="00D80C8B" w:rsidP="0042031F">
      <w:pPr>
        <w:pStyle w:val="Akapitzlist"/>
        <w:widowControl w:val="0"/>
        <w:suppressAutoHyphens/>
        <w:spacing w:before="120"/>
        <w:ind w:left="426"/>
        <w:rPr>
          <w:rFonts w:ascii="Verdana" w:hAnsi="Verdana" w:cs="Arial"/>
          <w:sz w:val="18"/>
          <w:szCs w:val="18"/>
        </w:rPr>
      </w:pPr>
    </w:p>
    <w:p w14:paraId="2BA62D2D" w14:textId="63FFB6CC" w:rsidR="0042031F" w:rsidRPr="006038FF" w:rsidRDefault="0042031F" w:rsidP="0042031F">
      <w:pPr>
        <w:pStyle w:val="Akapitzlist"/>
        <w:widowControl w:val="0"/>
        <w:suppressAutoHyphens/>
        <w:spacing w:before="120"/>
        <w:ind w:left="426"/>
        <w:rPr>
          <w:rFonts w:ascii="Verdana" w:hAnsi="Verdana" w:cs="Arial"/>
          <w:b/>
          <w:sz w:val="18"/>
          <w:szCs w:val="18"/>
        </w:rPr>
      </w:pPr>
      <w:r w:rsidRPr="006038FF">
        <w:rPr>
          <w:rFonts w:ascii="Verdana" w:hAnsi="Verdana" w:cs="Arial"/>
          <w:sz w:val="18"/>
          <w:szCs w:val="18"/>
        </w:rPr>
        <w:t xml:space="preserve">Szczegółowe zestawienie pozycji cenowych składających się na ostateczną wartość Oferty </w:t>
      </w:r>
      <w:r w:rsidR="00D80C8B" w:rsidRPr="006038FF">
        <w:rPr>
          <w:rFonts w:ascii="Verdana" w:hAnsi="Verdana" w:cs="Arial"/>
          <w:sz w:val="18"/>
          <w:szCs w:val="18"/>
        </w:rPr>
        <w:t xml:space="preserve">w zakresie CZĘŚCI I </w:t>
      </w:r>
      <w:r w:rsidRPr="006038FF">
        <w:rPr>
          <w:rFonts w:ascii="Verdana" w:hAnsi="Verdana" w:cs="Arial"/>
          <w:sz w:val="18"/>
          <w:szCs w:val="18"/>
        </w:rPr>
        <w:t xml:space="preserve">stanowi </w:t>
      </w:r>
      <w:r w:rsidRPr="006038FF">
        <w:rPr>
          <w:rFonts w:ascii="Verdana" w:hAnsi="Verdana" w:cs="Arial"/>
          <w:b/>
          <w:sz w:val="18"/>
          <w:szCs w:val="18"/>
        </w:rPr>
        <w:t xml:space="preserve">Załącznik nr </w:t>
      </w:r>
      <w:r w:rsidR="00D80C8B" w:rsidRPr="006038FF">
        <w:rPr>
          <w:rFonts w:ascii="Verdana" w:hAnsi="Verdana" w:cs="Arial"/>
          <w:b/>
          <w:sz w:val="18"/>
          <w:szCs w:val="18"/>
        </w:rPr>
        <w:t>4</w:t>
      </w:r>
      <w:r w:rsidRPr="006038FF">
        <w:rPr>
          <w:rFonts w:ascii="Verdana" w:hAnsi="Verdana" w:cs="Arial"/>
          <w:b/>
          <w:sz w:val="18"/>
          <w:szCs w:val="18"/>
        </w:rPr>
        <w:t xml:space="preserve"> do </w:t>
      </w:r>
      <w:r w:rsidR="00904E94" w:rsidRPr="006038FF">
        <w:rPr>
          <w:rFonts w:ascii="Verdana" w:hAnsi="Verdana" w:cs="Arial"/>
          <w:b/>
          <w:sz w:val="18"/>
          <w:szCs w:val="18"/>
        </w:rPr>
        <w:t>SWZ</w:t>
      </w:r>
      <w:r w:rsidRPr="006038FF">
        <w:rPr>
          <w:rFonts w:ascii="Verdana" w:hAnsi="Verdana" w:cs="Arial"/>
          <w:b/>
          <w:sz w:val="18"/>
          <w:szCs w:val="18"/>
        </w:rPr>
        <w:t xml:space="preserve"> – Formularz Cenowy;</w:t>
      </w:r>
    </w:p>
    <w:p w14:paraId="7CE18549" w14:textId="77777777" w:rsidR="00D80C8B" w:rsidRPr="006038FF" w:rsidRDefault="00D80C8B" w:rsidP="00D80C8B">
      <w:pPr>
        <w:pStyle w:val="Akapitzlist"/>
        <w:widowControl w:val="0"/>
        <w:suppressAutoHyphens/>
        <w:spacing w:before="120"/>
        <w:ind w:left="426"/>
        <w:rPr>
          <w:rFonts w:ascii="Verdana" w:hAnsi="Verdana" w:cs="Arial"/>
          <w:sz w:val="18"/>
          <w:szCs w:val="18"/>
        </w:rPr>
      </w:pPr>
    </w:p>
    <w:p w14:paraId="197B8D1C" w14:textId="420273B4" w:rsidR="00D80C8B" w:rsidRPr="006038FF" w:rsidRDefault="00D80C8B" w:rsidP="00D80C8B">
      <w:pPr>
        <w:pStyle w:val="Akapitzlist"/>
        <w:widowControl w:val="0"/>
        <w:suppressAutoHyphens/>
        <w:spacing w:before="120"/>
        <w:ind w:left="426"/>
        <w:rPr>
          <w:rFonts w:ascii="Verdana" w:hAnsi="Verdana" w:cs="Arial"/>
          <w:b/>
          <w:bCs/>
          <w:sz w:val="18"/>
          <w:szCs w:val="18"/>
        </w:rPr>
      </w:pPr>
      <w:r w:rsidRPr="006038FF">
        <w:rPr>
          <w:rFonts w:ascii="Verdana" w:hAnsi="Verdana" w:cs="Arial"/>
          <w:b/>
          <w:bCs/>
          <w:sz w:val="18"/>
          <w:szCs w:val="18"/>
        </w:rPr>
        <w:t xml:space="preserve">W ZAKRESIE CZĘŚCI NR 2 </w:t>
      </w:r>
      <w:r w:rsidR="000F1169">
        <w:rPr>
          <w:rFonts w:ascii="Verdana" w:hAnsi="Verdana" w:cs="Arial"/>
          <w:b/>
          <w:bCs/>
          <w:sz w:val="18"/>
          <w:szCs w:val="18"/>
        </w:rPr>
        <w:t>„</w:t>
      </w:r>
      <w:r w:rsidR="000F1169" w:rsidRPr="000F1169">
        <w:rPr>
          <w:rFonts w:ascii="Verdana" w:hAnsi="Verdana" w:cstheme="minorHAnsi"/>
          <w:b/>
          <w:bCs/>
          <w:sz w:val="18"/>
          <w:szCs w:val="18"/>
        </w:rPr>
        <w:t>Zakup i dostawa ręczników</w:t>
      </w:r>
      <w:r w:rsidR="000F1169">
        <w:rPr>
          <w:rFonts w:ascii="Verdana" w:hAnsi="Verdana" w:cstheme="minorHAnsi"/>
          <w:sz w:val="18"/>
          <w:szCs w:val="18"/>
        </w:rPr>
        <w:t>”</w:t>
      </w:r>
      <w:r w:rsidRPr="006038FF">
        <w:rPr>
          <w:rFonts w:ascii="Verdana" w:hAnsi="Verdana" w:cs="Arial"/>
          <w:b/>
          <w:bCs/>
          <w:sz w:val="18"/>
          <w:szCs w:val="18"/>
        </w:rPr>
        <w:t>:</w:t>
      </w:r>
    </w:p>
    <w:p w14:paraId="33E1222C" w14:textId="77777777" w:rsidR="00D80C8B" w:rsidRPr="006038FF" w:rsidRDefault="00D80C8B" w:rsidP="00D80C8B">
      <w:pPr>
        <w:pStyle w:val="Akapitzlist"/>
        <w:widowControl w:val="0"/>
        <w:suppressAutoHyphens/>
        <w:spacing w:before="120"/>
        <w:ind w:left="426"/>
        <w:rPr>
          <w:rFonts w:ascii="Verdana" w:hAnsi="Verdana" w:cs="Arial"/>
          <w:sz w:val="18"/>
          <w:szCs w:val="18"/>
        </w:rPr>
      </w:pPr>
      <w:r w:rsidRPr="006038FF">
        <w:rPr>
          <w:rFonts w:ascii="Verdana" w:hAnsi="Verdana" w:cs="Arial"/>
          <w:sz w:val="18"/>
          <w:szCs w:val="18"/>
        </w:rPr>
        <w:t>[......] PLN słownie:  [......] netto, powiększoną o wartość podatku (….%) VAT w wysokości [.....] PLN słownie: [......] wyliczoną zgodnie z aktualnie obowiązującymi przepisami prawa, co da cenę w wysokości: [......] PLN słownie:  [......] brutto.</w:t>
      </w:r>
    </w:p>
    <w:p w14:paraId="5EE8B1E6" w14:textId="77777777" w:rsidR="00D80C8B" w:rsidRPr="006038FF" w:rsidRDefault="00D80C8B" w:rsidP="00D80C8B">
      <w:pPr>
        <w:pStyle w:val="Akapitzlist"/>
        <w:widowControl w:val="0"/>
        <w:suppressAutoHyphens/>
        <w:spacing w:before="120"/>
        <w:ind w:left="426"/>
        <w:rPr>
          <w:rFonts w:ascii="Verdana" w:hAnsi="Verdana" w:cs="Arial"/>
          <w:sz w:val="18"/>
          <w:szCs w:val="18"/>
        </w:rPr>
      </w:pPr>
    </w:p>
    <w:p w14:paraId="1FFD9C13" w14:textId="0CAFB9BC" w:rsidR="00D80C8B" w:rsidRPr="00D80C8B" w:rsidRDefault="00D80C8B" w:rsidP="00D80C8B">
      <w:pPr>
        <w:pStyle w:val="Akapitzlist"/>
        <w:widowControl w:val="0"/>
        <w:suppressAutoHyphens/>
        <w:spacing w:before="120"/>
        <w:ind w:left="426"/>
        <w:rPr>
          <w:rFonts w:ascii="Verdana" w:hAnsi="Verdana" w:cs="Arial"/>
          <w:sz w:val="18"/>
          <w:szCs w:val="18"/>
        </w:rPr>
      </w:pPr>
      <w:r w:rsidRPr="006038FF">
        <w:rPr>
          <w:rFonts w:ascii="Verdana" w:hAnsi="Verdana" w:cs="Arial"/>
          <w:sz w:val="18"/>
          <w:szCs w:val="18"/>
        </w:rPr>
        <w:t xml:space="preserve">Szczegółowe zestawienie pozycji cenowych składających się na ostateczną wartość Oferty w zakresie </w:t>
      </w:r>
      <w:r w:rsidR="006038FF">
        <w:rPr>
          <w:rFonts w:ascii="Verdana" w:hAnsi="Verdana" w:cs="Arial"/>
          <w:sz w:val="18"/>
          <w:szCs w:val="18"/>
        </w:rPr>
        <w:br/>
      </w:r>
      <w:r w:rsidRPr="006038FF">
        <w:rPr>
          <w:rFonts w:ascii="Verdana" w:hAnsi="Verdana" w:cs="Arial"/>
          <w:sz w:val="18"/>
          <w:szCs w:val="18"/>
        </w:rPr>
        <w:t xml:space="preserve">CZĘŚCI </w:t>
      </w:r>
      <w:r w:rsidR="006038FF">
        <w:rPr>
          <w:rFonts w:ascii="Verdana" w:hAnsi="Verdana" w:cs="Arial"/>
          <w:sz w:val="18"/>
          <w:szCs w:val="18"/>
        </w:rPr>
        <w:t>2</w:t>
      </w:r>
      <w:r w:rsidRPr="006038FF">
        <w:rPr>
          <w:rFonts w:ascii="Verdana" w:hAnsi="Verdana" w:cs="Arial"/>
          <w:sz w:val="18"/>
          <w:szCs w:val="18"/>
        </w:rPr>
        <w:t xml:space="preserve"> stanowi Załącznik nr 4 do SWZ – Formularz Cenowy</w:t>
      </w:r>
      <w:r w:rsidRPr="00D80C8B">
        <w:rPr>
          <w:rFonts w:ascii="Verdana" w:hAnsi="Verdana" w:cs="Arial"/>
          <w:sz w:val="18"/>
          <w:szCs w:val="18"/>
        </w:rPr>
        <w:t>;</w:t>
      </w:r>
    </w:p>
    <w:p w14:paraId="1C9488B0" w14:textId="77777777" w:rsidR="006038FF" w:rsidRDefault="006038FF" w:rsidP="00D80C8B">
      <w:pPr>
        <w:pStyle w:val="Akapitzlist"/>
        <w:widowControl w:val="0"/>
        <w:suppressAutoHyphens/>
        <w:spacing w:before="120"/>
        <w:ind w:left="426"/>
        <w:rPr>
          <w:rFonts w:ascii="Verdana" w:hAnsi="Verdana" w:cs="Arial"/>
          <w:sz w:val="18"/>
          <w:szCs w:val="18"/>
        </w:rPr>
      </w:pPr>
    </w:p>
    <w:p w14:paraId="05E98F30" w14:textId="05B900E2" w:rsidR="00D80C8B" w:rsidRPr="000F1169" w:rsidRDefault="00D80C8B" w:rsidP="00D80C8B">
      <w:pPr>
        <w:pStyle w:val="Akapitzlist"/>
        <w:widowControl w:val="0"/>
        <w:suppressAutoHyphens/>
        <w:spacing w:before="120"/>
        <w:ind w:left="426"/>
        <w:rPr>
          <w:rFonts w:ascii="Verdana" w:hAnsi="Verdana" w:cs="Arial"/>
          <w:sz w:val="18"/>
          <w:szCs w:val="18"/>
          <w:u w:val="single"/>
        </w:rPr>
      </w:pPr>
      <w:r w:rsidRPr="000F1169">
        <w:rPr>
          <w:rFonts w:ascii="Verdana" w:hAnsi="Verdana" w:cs="Arial"/>
          <w:sz w:val="18"/>
          <w:szCs w:val="18"/>
          <w:u w:val="single"/>
        </w:rPr>
        <w:t xml:space="preserve">UWAGA: w </w:t>
      </w:r>
      <w:r w:rsidR="000F1169" w:rsidRPr="000F1169">
        <w:rPr>
          <w:rFonts w:ascii="Verdana" w:hAnsi="Verdana" w:cs="Arial"/>
          <w:sz w:val="18"/>
          <w:szCs w:val="18"/>
          <w:u w:val="single"/>
        </w:rPr>
        <w:t xml:space="preserve">formularzu elektronicznym wypełnianym w </w:t>
      </w:r>
      <w:r w:rsidRPr="000F1169">
        <w:rPr>
          <w:rFonts w:ascii="Verdana" w:hAnsi="Verdana" w:cs="Arial"/>
          <w:sz w:val="18"/>
          <w:szCs w:val="18"/>
          <w:u w:val="single"/>
        </w:rPr>
        <w:t xml:space="preserve">Systemie Zakupowym GK PGE należy wpisać </w:t>
      </w:r>
      <w:r w:rsidR="000F1169" w:rsidRPr="000F1169">
        <w:rPr>
          <w:rFonts w:ascii="Verdana" w:hAnsi="Verdana" w:cs="Arial"/>
          <w:sz w:val="18"/>
          <w:szCs w:val="18"/>
          <w:u w:val="single"/>
        </w:rPr>
        <w:t>ceny jednostkowe</w:t>
      </w:r>
      <w:r w:rsidR="000F1169">
        <w:rPr>
          <w:rFonts w:ascii="Verdana" w:hAnsi="Verdana" w:cs="Arial"/>
          <w:sz w:val="18"/>
          <w:szCs w:val="18"/>
          <w:u w:val="single"/>
        </w:rPr>
        <w:t xml:space="preserve"> </w:t>
      </w:r>
      <w:r w:rsidR="000F1169" w:rsidRPr="000F1169">
        <w:rPr>
          <w:rFonts w:ascii="Verdana" w:hAnsi="Verdana" w:cs="Arial"/>
          <w:sz w:val="18"/>
          <w:szCs w:val="18"/>
          <w:u w:val="single"/>
        </w:rPr>
        <w:t>wskazane w</w:t>
      </w:r>
      <w:r w:rsidRPr="000F1169">
        <w:rPr>
          <w:rFonts w:ascii="Verdana" w:hAnsi="Verdana" w:cs="Arial"/>
          <w:sz w:val="18"/>
          <w:szCs w:val="18"/>
          <w:u w:val="single"/>
        </w:rPr>
        <w:t xml:space="preserve"> Formularzu cenowym</w:t>
      </w:r>
      <w:r w:rsidR="000F1169" w:rsidRPr="000F1169">
        <w:rPr>
          <w:rFonts w:ascii="Verdana" w:hAnsi="Verdana" w:cs="Arial"/>
          <w:sz w:val="18"/>
          <w:szCs w:val="18"/>
          <w:u w:val="single"/>
        </w:rPr>
        <w:t>.</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lastRenderedPageBreak/>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67275CBD" w14:textId="558AA4FF" w:rsidR="00D80C8B" w:rsidRPr="00D80C8B" w:rsidRDefault="00D80C8B" w:rsidP="00D80C8B">
      <w:pPr>
        <w:widowControl w:val="0"/>
        <w:suppressAutoHyphens/>
        <w:ind w:left="993" w:hanging="284"/>
        <w:rPr>
          <w:rFonts w:ascii="Verdana" w:hAnsi="Verdana" w:cs="Arial"/>
          <w:sz w:val="18"/>
          <w:szCs w:val="18"/>
        </w:rPr>
      </w:pPr>
      <w:r>
        <w:rPr>
          <w:rFonts w:ascii="Verdana" w:hAnsi="Verdana" w:cs="Arial"/>
          <w:sz w:val="18"/>
          <w:szCs w:val="18"/>
        </w:rPr>
        <w:t xml:space="preserve">-  </w:t>
      </w:r>
      <w:r w:rsidRPr="00D80C8B">
        <w:rPr>
          <w:rFonts w:ascii="Verdana" w:hAnsi="Verdana" w:cs="Arial"/>
          <w:sz w:val="18"/>
          <w:szCs w:val="18"/>
        </w:rPr>
        <w:t xml:space="preserve">obywatelem rosyjskim lub osobą fizyczną lub prawną, podmiotem lub organem z siedzibą w </w:t>
      </w:r>
      <w:proofErr w:type="spellStart"/>
      <w:r w:rsidRPr="00D80C8B">
        <w:rPr>
          <w:rFonts w:ascii="Verdana" w:hAnsi="Verdana" w:cs="Arial"/>
          <w:sz w:val="18"/>
          <w:szCs w:val="18"/>
        </w:rPr>
        <w:t>Rosji;osobą</w:t>
      </w:r>
      <w:proofErr w:type="spellEnd"/>
      <w:r w:rsidRPr="00D80C8B">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D80C8B">
        <w:rPr>
          <w:rFonts w:ascii="Verdana" w:hAnsi="Verdana" w:cs="Arial"/>
          <w:sz w:val="18"/>
          <w:szCs w:val="18"/>
        </w:rPr>
        <w:t>lubosobą</w:t>
      </w:r>
      <w:proofErr w:type="spellEnd"/>
      <w:r w:rsidRPr="00D80C8B">
        <w:rPr>
          <w:rFonts w:ascii="Verdana" w:hAnsi="Verdana" w:cs="Arial"/>
          <w:sz w:val="18"/>
          <w:szCs w:val="18"/>
        </w:rPr>
        <w:t xml:space="preserve"> fizyczną lub prawną, podmiotem </w:t>
      </w:r>
      <w:r w:rsidRPr="00D80C8B">
        <w:rPr>
          <w:rFonts w:ascii="Verdana" w:hAnsi="Verdana" w:cs="Arial"/>
          <w:sz w:val="18"/>
          <w:szCs w:val="18"/>
        </w:rPr>
        <w:lastRenderedPageBreak/>
        <w:t>lub organem działającym w imieniu lub pod kierunkiem podmiotu, o którym mowa w pkt 1 lub pkt 2 powyżej,</w:t>
      </w:r>
    </w:p>
    <w:p w14:paraId="6C1DB7AB" w14:textId="77777777" w:rsidR="00D80C8B" w:rsidRPr="00D80C8B" w:rsidRDefault="00D80C8B" w:rsidP="00D80C8B">
      <w:pPr>
        <w:widowControl w:val="0"/>
        <w:suppressAutoHyphens/>
        <w:ind w:left="709"/>
        <w:rPr>
          <w:rFonts w:ascii="Verdana" w:hAnsi="Verdana" w:cs="Arial"/>
          <w:sz w:val="18"/>
          <w:szCs w:val="18"/>
        </w:rPr>
      </w:pPr>
      <w:r w:rsidRPr="00D80C8B">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D80C8B">
        <w:rPr>
          <w:rFonts w:ascii="Verdana" w:hAnsi="Verdana" w:cs="Arial"/>
          <w:sz w:val="18"/>
          <w:szCs w:val="18"/>
        </w:rPr>
        <w:t>tiret</w:t>
      </w:r>
      <w:proofErr w:type="spellEnd"/>
      <w:r w:rsidRPr="00D80C8B">
        <w:rPr>
          <w:rFonts w:ascii="Verdana" w:hAnsi="Verdana" w:cs="Arial"/>
          <w:sz w:val="18"/>
          <w:szCs w:val="18"/>
        </w:rPr>
        <w:t xml:space="preserve"> 1-3 powyżej.</w:t>
      </w:r>
    </w:p>
    <w:p w14:paraId="4B1C025F" w14:textId="77777777" w:rsidR="00D80C8B" w:rsidRPr="00D80C8B" w:rsidRDefault="00D80C8B" w:rsidP="00D80C8B">
      <w:pPr>
        <w:widowControl w:val="0"/>
        <w:suppressAutoHyphens/>
        <w:ind w:left="709"/>
        <w:rPr>
          <w:rFonts w:ascii="Verdana" w:hAnsi="Verdana" w:cs="Arial"/>
          <w:sz w:val="18"/>
          <w:szCs w:val="18"/>
        </w:rPr>
      </w:pPr>
      <w:r w:rsidRPr="00D80C8B">
        <w:rPr>
          <w:rFonts w:ascii="Verdana" w:hAnsi="Verdana" w:cs="Arial"/>
          <w:sz w:val="18"/>
          <w:szCs w:val="18"/>
        </w:rPr>
        <w:t>Ponadto zobowiązujemy się na żądanie Zamawiającego, na każdym etapie Postępowania zakupowego, złożyć dodatkowe dokumenty potwierdzające brak podstaw do wykluczenia Wykonawcy na podstawie ww. przepisów.</w:t>
      </w:r>
    </w:p>
    <w:p w14:paraId="69E52117" w14:textId="0820E1AD" w:rsidR="00563A80" w:rsidRPr="006B0420" w:rsidDel="00A23FDE" w:rsidRDefault="00563A80" w:rsidP="00BF7966">
      <w:pPr>
        <w:widowControl w:val="0"/>
        <w:suppressAutoHyphens/>
        <w:ind w:left="709"/>
        <w:rPr>
          <w:rFonts w:ascii="Verdana" w:hAnsi="Verdana" w:cs="Arial"/>
          <w:sz w:val="18"/>
          <w:szCs w:val="18"/>
        </w:rPr>
      </w:pP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mikroprzedsiębiorcą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 xml:space="preserve">odwykonawcy są już </w:t>
      </w:r>
      <w:r w:rsidR="00A94A12" w:rsidRPr="006B0420">
        <w:rPr>
          <w:rFonts w:ascii="Verdana" w:hAnsi="Verdana" w:cs="Arial"/>
          <w:sz w:val="18"/>
          <w:szCs w:val="18"/>
          <w:lang w:eastAsia="pl-PL"/>
        </w:rPr>
        <w:lastRenderedPageBreak/>
        <w:t>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6F15018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69498D" w:rsidRPr="0069498D">
        <w:rPr>
          <w:rFonts w:ascii="Verdana" w:eastAsia="Calibri" w:hAnsi="Verdana" w:cstheme="minorHAnsi"/>
          <w:bCs/>
          <w:sz w:val="18"/>
          <w:szCs w:val="18"/>
          <w:lang w:eastAsia="pl-PL"/>
        </w:rPr>
        <w:t>POST/PEC/PEC/</w:t>
      </w:r>
      <w:r w:rsidR="00754CDA">
        <w:rPr>
          <w:rFonts w:ascii="Verdana" w:eastAsia="Calibri" w:hAnsi="Verdana" w:cstheme="minorHAnsi"/>
          <w:bCs/>
          <w:sz w:val="18"/>
          <w:szCs w:val="18"/>
          <w:lang w:eastAsia="pl-PL"/>
        </w:rPr>
        <w:t>UZC</w:t>
      </w:r>
      <w:r w:rsidR="0069498D" w:rsidRPr="0069498D">
        <w:rPr>
          <w:rFonts w:ascii="Verdana" w:eastAsia="Calibri" w:hAnsi="Verdana" w:cstheme="minorHAnsi"/>
          <w:bCs/>
          <w:sz w:val="18"/>
          <w:szCs w:val="18"/>
          <w:lang w:eastAsia="pl-PL"/>
        </w:rPr>
        <w:t>/00546/2025</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583C6643" w14:textId="51567514" w:rsidR="00DD1DDB" w:rsidRPr="006B0420" w:rsidRDefault="0042031F" w:rsidP="00BE1000">
      <w:pPr>
        <w:widowControl w:val="0"/>
        <w:suppressAutoHyphens/>
        <w:spacing w:line="240" w:lineRule="auto"/>
        <w:ind w:left="5398" w:right="68"/>
        <w:jc w:val="center"/>
        <w:rPr>
          <w:rFonts w:ascii="Verdana" w:hAnsi="Verdana" w:cstheme="minorHAnsi"/>
          <w:b/>
          <w:sz w:val="16"/>
          <w:szCs w:val="16"/>
        </w:rPr>
      </w:pPr>
      <w:r w:rsidRPr="002A6CA3">
        <w:rPr>
          <w:rFonts w:ascii="Verdana" w:hAnsi="Verdana"/>
          <w:i/>
          <w:sz w:val="20"/>
        </w:rPr>
        <w:t xml:space="preserve"> </w:t>
      </w:r>
      <w:r w:rsidR="00DD1DDB" w:rsidRPr="006B0420">
        <w:rPr>
          <w:rFonts w:ascii="Verdana" w:hAnsi="Verdana" w:cstheme="minorHAnsi"/>
          <w:b/>
          <w:sz w:val="16"/>
          <w:szCs w:val="16"/>
        </w:rPr>
        <w:t xml:space="preserve">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09621E13" w:rsidR="00CA696C" w:rsidRDefault="00CA696C">
      <w:pPr>
        <w:spacing w:line="240" w:lineRule="auto"/>
        <w:jc w:val="left"/>
        <w:rPr>
          <w:rFonts w:ascii="Verdana" w:hAnsi="Verdana" w:cstheme="minorHAnsi"/>
          <w:b/>
          <w:caps/>
          <w:kern w:val="28"/>
          <w:sz w:val="20"/>
        </w:rPr>
      </w:pPr>
      <w:bookmarkStart w:id="5" w:name="_Toc515896306"/>
      <w:bookmarkStart w:id="6" w:name="_Toc122344847"/>
      <w:bookmarkEnd w:id="5"/>
      <w:bookmarkEnd w:id="6"/>
    </w:p>
    <w:sectPr w:rsidR="00CA696C" w:rsidSect="006B0420">
      <w:headerReference w:type="even" r:id="rId12"/>
      <w:headerReference w:type="default" r:id="rId13"/>
      <w:footerReference w:type="even" r:id="rId14"/>
      <w:footerReference w:type="default" r:id="rId15"/>
      <w:headerReference w:type="first" r:id="rId16"/>
      <w:footerReference w:type="first" r:id="rId17"/>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F7C7A" w14:textId="77777777" w:rsidR="00D67ADE" w:rsidRDefault="00D67ADE">
      <w:r>
        <w:separator/>
      </w:r>
    </w:p>
  </w:endnote>
  <w:endnote w:type="continuationSeparator" w:id="0">
    <w:p w14:paraId="4D501329" w14:textId="77777777" w:rsidR="00D67ADE" w:rsidRDefault="00D6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B165" w14:textId="77777777" w:rsidR="00AF3A6D" w:rsidRDefault="00AF3A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EEF7" w14:textId="77777777" w:rsidR="00AF3A6D" w:rsidRDefault="00AF3A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EA767" w14:textId="77777777" w:rsidR="00D67ADE" w:rsidRDefault="00D67ADE">
      <w:r>
        <w:separator/>
      </w:r>
    </w:p>
  </w:footnote>
  <w:footnote w:type="continuationSeparator" w:id="0">
    <w:p w14:paraId="3D92AFD2" w14:textId="77777777" w:rsidR="00D67ADE" w:rsidRDefault="00D67ADE">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 w:author="Autor"/>
          <w:rFonts w:ascii="Verdana" w:hAnsi="Verdana" w:cstheme="minorHAnsi"/>
          <w:sz w:val="14"/>
          <w:szCs w:val="14"/>
          <w:rPrChange w:id="3" w:author="Autor">
            <w:rPr>
              <w:del w:id="4"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B6B4" w14:textId="77777777" w:rsidR="00AF3A6D" w:rsidRDefault="00AF3A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418254D1" w14:textId="6DE9BD54" w:rsidR="00450A1A" w:rsidRPr="00C47EBF" w:rsidRDefault="00C47EBF" w:rsidP="00C47EBF">
          <w:pPr>
            <w:jc w:val="left"/>
            <w:rPr>
              <w:rFonts w:ascii="Trebuchet MS" w:hAnsi="Trebuchet MS"/>
              <w:color w:val="000000" w:themeColor="text1"/>
              <w:sz w:val="14"/>
              <w:szCs w:val="18"/>
            </w:rPr>
          </w:pPr>
          <w:bookmarkStart w:id="7" w:name="_Hlk200365744"/>
          <w:r w:rsidRPr="00C47EBF">
            <w:rPr>
              <w:rFonts w:ascii="Trebuchet MS" w:hAnsi="Trebuchet MS"/>
              <w:color w:val="000000" w:themeColor="text1"/>
              <w:sz w:val="14"/>
              <w:szCs w:val="18"/>
            </w:rPr>
            <w:t>Zakup i dostawa środków do utrzymania czystości oraz ręczników kąpielowych do PGE EC S.A. Oddział Elektrociepłownia w Rzeszowie</w:t>
          </w:r>
        </w:p>
        <w:p w14:paraId="1F21387A" w14:textId="547C0295" w:rsidR="00087DD1" w:rsidRPr="00E14220" w:rsidRDefault="00450A1A" w:rsidP="00C47EBF">
          <w:pPr>
            <w:jc w:val="left"/>
            <w:rPr>
              <w:rFonts w:asciiTheme="majorHAnsi" w:hAnsiTheme="majorHAnsi"/>
              <w:color w:val="000000" w:themeColor="text1"/>
              <w:sz w:val="14"/>
              <w:szCs w:val="18"/>
            </w:rPr>
          </w:pPr>
          <w:bookmarkStart w:id="8" w:name="_Hlk200005810"/>
          <w:bookmarkEnd w:id="7"/>
          <w:r w:rsidRPr="00C47EBF">
            <w:rPr>
              <w:rFonts w:ascii="Trebuchet MS" w:hAnsi="Trebuchet MS"/>
              <w:color w:val="000000" w:themeColor="text1"/>
              <w:sz w:val="14"/>
              <w:szCs w:val="18"/>
            </w:rPr>
            <w:t>POST/PEC/PEC/ZSR/00546/2025</w:t>
          </w:r>
          <w:bookmarkEnd w:id="8"/>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1107301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293C60DD" w14:textId="48670188" w:rsidR="00087DD1" w:rsidRPr="00E14220" w:rsidRDefault="00DA53A5" w:rsidP="00450A1A">
          <w:pPr>
            <w:suppressAutoHyphens/>
            <w:ind w:right="187"/>
            <w:rPr>
              <w:rFonts w:asciiTheme="majorHAnsi" w:hAnsiTheme="majorHAnsi"/>
              <w:color w:val="000000" w:themeColor="text1"/>
              <w:sz w:val="14"/>
              <w:szCs w:val="18"/>
            </w:rPr>
          </w:pPr>
          <w:r w:rsidRPr="00DA53A5">
            <w:rPr>
              <w:rFonts w:ascii="Trebuchet MS" w:hAnsi="Trebuchet MS"/>
              <w:color w:val="000000" w:themeColor="text1"/>
              <w:sz w:val="14"/>
              <w:szCs w:val="18"/>
            </w:rPr>
            <w:t xml:space="preserve">Zakup i dostawa środków do utrzymania czystości oraz ręczników kąpielowych do PGE EC S.A. Oddział Elektrociepłownia w Rzeszowie </w:t>
          </w:r>
          <w:r w:rsidR="00450A1A" w:rsidRPr="00DA53A5">
            <w:rPr>
              <w:rFonts w:ascii="Trebuchet MS" w:hAnsi="Trebuchet MS"/>
              <w:color w:val="000000" w:themeColor="text1"/>
              <w:sz w:val="14"/>
              <w:szCs w:val="18"/>
            </w:rPr>
            <w:t>POST/PEC/PEC/</w:t>
          </w:r>
          <w:r w:rsidR="00AF3A6D">
            <w:rPr>
              <w:rFonts w:ascii="Trebuchet MS" w:hAnsi="Trebuchet MS"/>
              <w:color w:val="000000" w:themeColor="text1"/>
              <w:sz w:val="14"/>
              <w:szCs w:val="18"/>
            </w:rPr>
            <w:t>UZC</w:t>
          </w:r>
          <w:r w:rsidR="00450A1A" w:rsidRPr="00DA53A5">
            <w:rPr>
              <w:rFonts w:ascii="Trebuchet MS" w:hAnsi="Trebuchet MS"/>
              <w:color w:val="000000" w:themeColor="text1"/>
              <w:sz w:val="14"/>
              <w:szCs w:val="18"/>
            </w:rPr>
            <w:t>/00546/2025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1107301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B9EC75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i w:val="0"/>
        <w:i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741A9C5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ascii="Verdana" w:hAnsi="Verdana"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6DA80583"/>
    <w:multiLevelType w:val="hybridMultilevel"/>
    <w:tmpl w:val="4A368E90"/>
    <w:lvl w:ilvl="0" w:tplc="FF00269A">
      <w:start w:val="1"/>
      <w:numFmt w:val="decimal"/>
      <w:lvlText w:val="%1)"/>
      <w:lvlJc w:val="left"/>
      <w:pPr>
        <w:ind w:left="2564" w:hanging="360"/>
      </w:pPr>
      <w:rPr>
        <w:rFonts w:hint="default"/>
      </w:rPr>
    </w:lvl>
    <w:lvl w:ilvl="1" w:tplc="04150019">
      <w:start w:val="1"/>
      <w:numFmt w:val="lowerLetter"/>
      <w:lvlText w:val="%2."/>
      <w:lvlJc w:val="left"/>
      <w:pPr>
        <w:ind w:left="3284" w:hanging="360"/>
      </w:pPr>
    </w:lvl>
    <w:lvl w:ilvl="2" w:tplc="0415001B" w:tentative="1">
      <w:start w:val="1"/>
      <w:numFmt w:val="lowerRoman"/>
      <w:lvlText w:val="%3."/>
      <w:lvlJc w:val="right"/>
      <w:pPr>
        <w:ind w:left="4004" w:hanging="180"/>
      </w:pPr>
    </w:lvl>
    <w:lvl w:ilvl="3" w:tplc="0415000F" w:tentative="1">
      <w:start w:val="1"/>
      <w:numFmt w:val="decimal"/>
      <w:lvlText w:val="%4."/>
      <w:lvlJc w:val="left"/>
      <w:pPr>
        <w:ind w:left="4724" w:hanging="360"/>
      </w:pPr>
    </w:lvl>
    <w:lvl w:ilvl="4" w:tplc="04150019" w:tentative="1">
      <w:start w:val="1"/>
      <w:numFmt w:val="lowerLetter"/>
      <w:lvlText w:val="%5."/>
      <w:lvlJc w:val="left"/>
      <w:pPr>
        <w:ind w:left="5444" w:hanging="360"/>
      </w:pPr>
    </w:lvl>
    <w:lvl w:ilvl="5" w:tplc="0415001B" w:tentative="1">
      <w:start w:val="1"/>
      <w:numFmt w:val="lowerRoman"/>
      <w:lvlText w:val="%6."/>
      <w:lvlJc w:val="right"/>
      <w:pPr>
        <w:ind w:left="6164" w:hanging="180"/>
      </w:pPr>
    </w:lvl>
    <w:lvl w:ilvl="6" w:tplc="0415000F" w:tentative="1">
      <w:start w:val="1"/>
      <w:numFmt w:val="decimal"/>
      <w:lvlText w:val="%7."/>
      <w:lvlJc w:val="left"/>
      <w:pPr>
        <w:ind w:left="6884" w:hanging="360"/>
      </w:pPr>
    </w:lvl>
    <w:lvl w:ilvl="7" w:tplc="04150019" w:tentative="1">
      <w:start w:val="1"/>
      <w:numFmt w:val="lowerLetter"/>
      <w:lvlText w:val="%8."/>
      <w:lvlJc w:val="left"/>
      <w:pPr>
        <w:ind w:left="7604" w:hanging="360"/>
      </w:pPr>
    </w:lvl>
    <w:lvl w:ilvl="8" w:tplc="0415001B" w:tentative="1">
      <w:start w:val="1"/>
      <w:numFmt w:val="lowerRoman"/>
      <w:lvlText w:val="%9."/>
      <w:lvlJc w:val="right"/>
      <w:pPr>
        <w:ind w:left="8324" w:hanging="180"/>
      </w:p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EC4789B"/>
    <w:multiLevelType w:val="hybridMultilevel"/>
    <w:tmpl w:val="2A82055E"/>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494960400">
    <w:abstractNumId w:val="59"/>
  </w:num>
  <w:num w:numId="2" w16cid:durableId="1241525290">
    <w:abstractNumId w:val="47"/>
  </w:num>
  <w:num w:numId="3" w16cid:durableId="156773931">
    <w:abstractNumId w:val="100"/>
  </w:num>
  <w:num w:numId="4" w16cid:durableId="1595867649">
    <w:abstractNumId w:val="66"/>
  </w:num>
  <w:num w:numId="5" w16cid:durableId="636640300">
    <w:abstractNumId w:val="32"/>
  </w:num>
  <w:num w:numId="6" w16cid:durableId="1337883438">
    <w:abstractNumId w:val="72"/>
  </w:num>
  <w:num w:numId="7" w16cid:durableId="18626227">
    <w:abstractNumId w:val="57"/>
  </w:num>
  <w:num w:numId="8" w16cid:durableId="520358241">
    <w:abstractNumId w:val="86"/>
  </w:num>
  <w:num w:numId="9" w16cid:durableId="1468860795">
    <w:abstractNumId w:val="50"/>
  </w:num>
  <w:num w:numId="10" w16cid:durableId="2034181851">
    <w:abstractNumId w:val="48"/>
  </w:num>
  <w:num w:numId="11" w16cid:durableId="647058215">
    <w:abstractNumId w:val="79"/>
  </w:num>
  <w:num w:numId="12" w16cid:durableId="1187793027">
    <w:abstractNumId w:val="99"/>
  </w:num>
  <w:num w:numId="13" w16cid:durableId="53042240">
    <w:abstractNumId w:val="76"/>
  </w:num>
  <w:num w:numId="14" w16cid:durableId="1699315143">
    <w:abstractNumId w:val="61"/>
  </w:num>
  <w:num w:numId="15" w16cid:durableId="1872256990">
    <w:abstractNumId w:val="25"/>
  </w:num>
  <w:num w:numId="16" w16cid:durableId="979069946">
    <w:abstractNumId w:val="34"/>
  </w:num>
  <w:num w:numId="17" w16cid:durableId="661272007">
    <w:abstractNumId w:val="115"/>
  </w:num>
  <w:num w:numId="18" w16cid:durableId="191961433">
    <w:abstractNumId w:val="101"/>
  </w:num>
  <w:num w:numId="19" w16cid:durableId="320623472">
    <w:abstractNumId w:val="103"/>
  </w:num>
  <w:num w:numId="20" w16cid:durableId="1140418329">
    <w:abstractNumId w:val="1"/>
  </w:num>
  <w:num w:numId="21" w16cid:durableId="1662999606">
    <w:abstractNumId w:val="98"/>
  </w:num>
  <w:num w:numId="22" w16cid:durableId="222647306">
    <w:abstractNumId w:val="22"/>
  </w:num>
  <w:num w:numId="23" w16cid:durableId="678430340">
    <w:abstractNumId w:val="49"/>
  </w:num>
  <w:num w:numId="24" w16cid:durableId="1209610900">
    <w:abstractNumId w:val="0"/>
  </w:num>
  <w:num w:numId="25" w16cid:durableId="660625027">
    <w:abstractNumId w:val="55"/>
  </w:num>
  <w:num w:numId="26" w16cid:durableId="274412281">
    <w:abstractNumId w:val="82"/>
    <w:lvlOverride w:ilvl="0">
      <w:startOverride w:val="1"/>
    </w:lvlOverride>
  </w:num>
  <w:num w:numId="27" w16cid:durableId="1203402521">
    <w:abstractNumId w:val="93"/>
  </w:num>
  <w:num w:numId="28" w16cid:durableId="1796634317">
    <w:abstractNumId w:val="46"/>
  </w:num>
  <w:num w:numId="29" w16cid:durableId="1174148387">
    <w:abstractNumId w:val="81"/>
  </w:num>
  <w:num w:numId="30" w16cid:durableId="1562129752">
    <w:abstractNumId w:val="67"/>
  </w:num>
  <w:num w:numId="31" w16cid:durableId="1291353233">
    <w:abstractNumId w:val="53"/>
  </w:num>
  <w:num w:numId="32" w16cid:durableId="385180573">
    <w:abstractNumId w:val="105"/>
  </w:num>
  <w:num w:numId="33" w16cid:durableId="1309288243">
    <w:abstractNumId w:val="28"/>
  </w:num>
  <w:num w:numId="34" w16cid:durableId="1751003189">
    <w:abstractNumId w:val="38"/>
  </w:num>
  <w:num w:numId="35" w16cid:durableId="1518615214">
    <w:abstractNumId w:val="74"/>
  </w:num>
  <w:num w:numId="36" w16cid:durableId="868445696">
    <w:abstractNumId w:val="58"/>
  </w:num>
  <w:num w:numId="37" w16cid:durableId="114519883">
    <w:abstractNumId w:val="68"/>
    <w:lvlOverride w:ilvl="0">
      <w:startOverride w:val="1"/>
    </w:lvlOverride>
  </w:num>
  <w:num w:numId="38" w16cid:durableId="371737111">
    <w:abstractNumId w:val="90"/>
    <w:lvlOverride w:ilvl="0">
      <w:startOverride w:val="1"/>
    </w:lvlOverride>
  </w:num>
  <w:num w:numId="39" w16cid:durableId="572206526">
    <w:abstractNumId w:val="44"/>
  </w:num>
  <w:num w:numId="40" w16cid:durableId="264504963">
    <w:abstractNumId w:val="52"/>
  </w:num>
  <w:num w:numId="41" w16cid:durableId="186332673">
    <w:abstractNumId w:val="92"/>
  </w:num>
  <w:num w:numId="42" w16cid:durableId="1679043318">
    <w:abstractNumId w:val="15"/>
  </w:num>
  <w:num w:numId="43" w16cid:durableId="1225457945">
    <w:abstractNumId w:val="110"/>
  </w:num>
  <w:num w:numId="44" w16cid:durableId="319505741">
    <w:abstractNumId w:val="95"/>
  </w:num>
  <w:num w:numId="45" w16cid:durableId="539901937">
    <w:abstractNumId w:val="88"/>
  </w:num>
  <w:num w:numId="46" w16cid:durableId="543176199">
    <w:abstractNumId w:val="77"/>
  </w:num>
  <w:num w:numId="47" w16cid:durableId="1665013070">
    <w:abstractNumId w:val="102"/>
  </w:num>
  <w:num w:numId="48" w16cid:durableId="946893357">
    <w:abstractNumId w:val="41"/>
  </w:num>
  <w:num w:numId="49" w16cid:durableId="824664400">
    <w:abstractNumId w:val="84"/>
  </w:num>
  <w:num w:numId="50" w16cid:durableId="1280212619">
    <w:abstractNumId w:val="111"/>
  </w:num>
  <w:num w:numId="51" w16cid:durableId="1952202447">
    <w:abstractNumId w:val="35"/>
  </w:num>
  <w:num w:numId="52" w16cid:durableId="671487338">
    <w:abstractNumId w:val="36"/>
  </w:num>
  <w:num w:numId="53" w16cid:durableId="1698309729">
    <w:abstractNumId w:val="91"/>
  </w:num>
  <w:num w:numId="54" w16cid:durableId="1850369855">
    <w:abstractNumId w:val="24"/>
  </w:num>
  <w:num w:numId="55" w16cid:durableId="1414352123">
    <w:abstractNumId w:val="45"/>
  </w:num>
  <w:num w:numId="56" w16cid:durableId="2094667112">
    <w:abstractNumId w:val="37"/>
  </w:num>
  <w:num w:numId="57" w16cid:durableId="275407186">
    <w:abstractNumId w:val="104"/>
  </w:num>
  <w:num w:numId="58" w16cid:durableId="1474565458">
    <w:abstractNumId w:val="75"/>
  </w:num>
  <w:num w:numId="59" w16cid:durableId="984554081">
    <w:abstractNumId w:val="43"/>
  </w:num>
  <w:num w:numId="60" w16cid:durableId="210121611">
    <w:abstractNumId w:val="65"/>
  </w:num>
  <w:num w:numId="61" w16cid:durableId="1210611612">
    <w:abstractNumId w:val="69"/>
  </w:num>
  <w:num w:numId="62" w16cid:durableId="1543982971">
    <w:abstractNumId w:val="27"/>
  </w:num>
  <w:num w:numId="63" w16cid:durableId="135537619">
    <w:abstractNumId w:val="108"/>
  </w:num>
  <w:num w:numId="64" w16cid:durableId="761222629">
    <w:abstractNumId w:val="113"/>
  </w:num>
  <w:num w:numId="65" w16cid:durableId="448554498">
    <w:abstractNumId w:val="31"/>
  </w:num>
  <w:num w:numId="66" w16cid:durableId="801272865">
    <w:abstractNumId w:val="94"/>
  </w:num>
  <w:num w:numId="67" w16cid:durableId="288242035">
    <w:abstractNumId w:val="70"/>
  </w:num>
  <w:num w:numId="68" w16cid:durableId="617570506">
    <w:abstractNumId w:val="83"/>
  </w:num>
  <w:num w:numId="69" w16cid:durableId="1662001985">
    <w:abstractNumId w:val="18"/>
  </w:num>
  <w:num w:numId="70" w16cid:durableId="270210400">
    <w:abstractNumId w:val="89"/>
  </w:num>
  <w:num w:numId="71" w16cid:durableId="21052976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3525134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94514560">
    <w:abstractNumId w:val="63"/>
  </w:num>
  <w:num w:numId="74" w16cid:durableId="723407701">
    <w:abstractNumId w:val="39"/>
  </w:num>
  <w:num w:numId="75" w16cid:durableId="300304813">
    <w:abstractNumId w:val="71"/>
  </w:num>
  <w:num w:numId="76" w16cid:durableId="566961234">
    <w:abstractNumId w:val="54"/>
  </w:num>
  <w:num w:numId="77" w16cid:durableId="598369894">
    <w:abstractNumId w:val="96"/>
  </w:num>
  <w:num w:numId="78" w16cid:durableId="1829593258">
    <w:abstractNumId w:val="26"/>
  </w:num>
  <w:num w:numId="79" w16cid:durableId="1374575251">
    <w:abstractNumId w:val="19"/>
  </w:num>
  <w:num w:numId="80" w16cid:durableId="116149391">
    <w:abstractNumId w:val="112"/>
  </w:num>
  <w:num w:numId="81" w16cid:durableId="2133398072">
    <w:abstractNumId w:val="21"/>
  </w:num>
  <w:num w:numId="82" w16cid:durableId="1807121180">
    <w:abstractNumId w:val="56"/>
  </w:num>
  <w:num w:numId="83" w16cid:durableId="45267203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20611467">
    <w:abstractNumId w:val="107"/>
  </w:num>
  <w:num w:numId="85" w16cid:durableId="742024408">
    <w:abstractNumId w:val="23"/>
  </w:num>
  <w:num w:numId="86" w16cid:durableId="429088879">
    <w:abstractNumId w:val="73"/>
  </w:num>
  <w:num w:numId="87" w16cid:durableId="1318694">
    <w:abstractNumId w:val="80"/>
  </w:num>
  <w:num w:numId="88" w16cid:durableId="1899897227">
    <w:abstractNumId w:val="78"/>
  </w:num>
  <w:num w:numId="89" w16cid:durableId="2107143468">
    <w:abstractNumId w:val="64"/>
  </w:num>
  <w:num w:numId="90" w16cid:durableId="115293956">
    <w:abstractNumId w:val="29"/>
  </w:num>
  <w:num w:numId="91" w16cid:durableId="43219185">
    <w:abstractNumId w:val="85"/>
  </w:num>
  <w:num w:numId="92" w16cid:durableId="1526019973">
    <w:abstractNumId w:val="33"/>
  </w:num>
  <w:num w:numId="93" w16cid:durableId="303005091">
    <w:abstractNumId w:val="42"/>
  </w:num>
  <w:num w:numId="94" w16cid:durableId="6316009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36488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252795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22090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020561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581410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976227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363495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308030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000501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665980679">
    <w:abstractNumId w:val="109"/>
  </w:num>
  <w:num w:numId="105" w16cid:durableId="747120625">
    <w:abstractNumId w:val="16"/>
  </w:num>
  <w:num w:numId="106" w16cid:durableId="2034189640">
    <w:abstractNumId w:val="62"/>
  </w:num>
  <w:num w:numId="107" w16cid:durableId="1333989751">
    <w:abstractNumId w:val="51"/>
  </w:num>
  <w:num w:numId="108" w16cid:durableId="1283342532">
    <w:abstractNumId w:val="30"/>
  </w:num>
  <w:num w:numId="109" w16cid:durableId="1284193691">
    <w:abstractNumId w:val="40"/>
  </w:num>
  <w:num w:numId="110" w16cid:durableId="900748009">
    <w:abstractNumId w:val="60"/>
  </w:num>
  <w:num w:numId="111" w16cid:durableId="71516103">
    <w:abstractNumId w:val="106"/>
  </w:num>
  <w:num w:numId="112" w16cid:durableId="944966609">
    <w:abstractNumId w:val="11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1C98"/>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7F5"/>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6A94"/>
    <w:rsid w:val="0008078E"/>
    <w:rsid w:val="0008080C"/>
    <w:rsid w:val="00081498"/>
    <w:rsid w:val="0008178D"/>
    <w:rsid w:val="000821A9"/>
    <w:rsid w:val="00082BF7"/>
    <w:rsid w:val="00082CA3"/>
    <w:rsid w:val="00084161"/>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BF8"/>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69"/>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5615"/>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4C76"/>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522"/>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4FA9"/>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BF"/>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A1A"/>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2EE9"/>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2D7C"/>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81A"/>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5B85"/>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38FF"/>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62"/>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708"/>
    <w:rsid w:val="006459A1"/>
    <w:rsid w:val="006466ED"/>
    <w:rsid w:val="00647206"/>
    <w:rsid w:val="006475DF"/>
    <w:rsid w:val="0065144B"/>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B16"/>
    <w:rsid w:val="00691C9F"/>
    <w:rsid w:val="0069378D"/>
    <w:rsid w:val="00694054"/>
    <w:rsid w:val="006941DE"/>
    <w:rsid w:val="0069498D"/>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E1F"/>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AC4"/>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E7F64"/>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2E7F"/>
    <w:rsid w:val="00703356"/>
    <w:rsid w:val="0070335D"/>
    <w:rsid w:val="00703580"/>
    <w:rsid w:val="007038CE"/>
    <w:rsid w:val="00703981"/>
    <w:rsid w:val="00703C13"/>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4CDA"/>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3CD"/>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C71"/>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860"/>
    <w:rsid w:val="00837BB0"/>
    <w:rsid w:val="0084090F"/>
    <w:rsid w:val="00840E32"/>
    <w:rsid w:val="008410DC"/>
    <w:rsid w:val="00841279"/>
    <w:rsid w:val="00842029"/>
    <w:rsid w:val="008420F3"/>
    <w:rsid w:val="00844121"/>
    <w:rsid w:val="00844F81"/>
    <w:rsid w:val="00845496"/>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0ADC"/>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166"/>
    <w:rsid w:val="00995B9E"/>
    <w:rsid w:val="00995DF2"/>
    <w:rsid w:val="00995EBD"/>
    <w:rsid w:val="00996D36"/>
    <w:rsid w:val="009970E5"/>
    <w:rsid w:val="00997658"/>
    <w:rsid w:val="009A003C"/>
    <w:rsid w:val="009A03D2"/>
    <w:rsid w:val="009A0872"/>
    <w:rsid w:val="009A11DE"/>
    <w:rsid w:val="009A14CC"/>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B2F"/>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3A6D"/>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07C"/>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000"/>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47EBF"/>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6B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A4D"/>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ADE"/>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0C8B"/>
    <w:rsid w:val="00D81382"/>
    <w:rsid w:val="00D814B7"/>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4F69"/>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53A5"/>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0FE"/>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46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0DE"/>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87B6A"/>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24F"/>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825"/>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C7E94"/>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0C7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oferty_ edytowalny.docx</dmsv2BaseFileName>
    <dmsv2BaseDisplayName xmlns="http://schemas.microsoft.com/sharepoint/v3">Załącznik nr 3 do SWZ - Formularz oferty_ edytowalny</dmsv2BaseDisplayName>
    <dmsv2SWPP2ObjectNumber xmlns="http://schemas.microsoft.com/sharepoint/v3">POST/PEC/PEC/UZC/00546/2025                       </dmsv2SWPP2ObjectNumber>
    <dmsv2SWPP2SumMD5 xmlns="http://schemas.microsoft.com/sharepoint/v3">67f6aa79be156e0952c8e60e5adcac9d</dmsv2SWPP2SumMD5>
    <dmsv2BaseMoved xmlns="http://schemas.microsoft.com/sharepoint/v3">false</dmsv2BaseMoved>
    <dmsv2BaseIsSensitive xmlns="http://schemas.microsoft.com/sharepoint/v3">true</dmsv2BaseIsSensitive>
    <dmsv2SWPP2IDSWPP2 xmlns="http://schemas.microsoft.com/sharepoint/v3">682666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22680000</dmsv2BaseClientSystemDocumentID>
    <dmsv2BaseModifiedByID xmlns="http://schemas.microsoft.com/sharepoint/v3">19100177</dmsv2BaseModifiedByID>
    <dmsv2BaseCreatedByID xmlns="http://schemas.microsoft.com/sharepoint/v3">19100177</dmsv2BaseCreatedByID>
    <dmsv2SWPP2ObjectDepartment xmlns="http://schemas.microsoft.com/sharepoint/v3">00000001000l00030008</dmsv2SWPP2ObjectDepartment>
    <dmsv2SWPP2ObjectName xmlns="http://schemas.microsoft.com/sharepoint/v3">Postępowanie</dmsv2SWPP2ObjectName>
    <_dlc_DocId xmlns="a19cb1c7-c5c7-46d4-85ae-d83685407bba">XD3KHSRJV2AP-92384522-14190</_dlc_DocId>
    <_dlc_DocIdUrl xmlns="a19cb1c7-c5c7-46d4-85ae-d83685407bba">
      <Url>https://swpp2.dms.gkpge.pl/sites/38/_layouts/15/DocIdRedir.aspx?ID=XD3KHSRJV2AP-92384522-14190</Url>
      <Description>XD3KHSRJV2AP-92384522-14190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95689D84-BBAE-4C41-B55C-56F417B245EE}"/>
</file>

<file path=customXml/itemProps5.xml><?xml version="1.0" encoding="utf-8"?>
<ds:datastoreItem xmlns:ds="http://schemas.openxmlformats.org/officeDocument/2006/customXml" ds:itemID="{CA542C1A-60FD-4B76-ACEF-B5F6062B7DEB}"/>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9751</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2025-06-02T11:49:00Z</dcterms:created>
  <dcterms:modified xsi:type="dcterms:W3CDTF">2025-06-10T13:04:00Z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6b72edc2-8368-4fbe-a848-cb2af8b35dc5</vt:lpwstr>
  </property>
</Properties>
</file>