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742507A" w14:textId="0A600CE0" w:rsidR="0042031F" w:rsidRPr="006B0420" w:rsidRDefault="0042031F" w:rsidP="006B0420">
      <w:pPr>
        <w:spacing w:after="80" w:line="240" w:lineRule="auto"/>
        <w:jc w:val="right"/>
        <w:rPr>
          <w:rFonts w:ascii="Verdana" w:hAnsi="Verdana"/>
          <w:b/>
          <w:sz w:val="18"/>
          <w:szCs w:val="18"/>
        </w:rPr>
      </w:pPr>
      <w:bookmarkStart w:id="0" w:name="_Toc531077252"/>
      <w:bookmarkStart w:id="1" w:name="_Toc122344842"/>
      <w:r w:rsidRPr="006B0420">
        <w:rPr>
          <w:rFonts w:ascii="Verdana" w:hAnsi="Verdana"/>
          <w:b/>
          <w:sz w:val="18"/>
          <w:szCs w:val="18"/>
        </w:rPr>
        <w:t xml:space="preserve">ZAŁĄCZNIK NR 3 DO </w:t>
      </w:r>
      <w:r w:rsidR="00904E94" w:rsidRPr="006B0420">
        <w:rPr>
          <w:rFonts w:ascii="Verdana" w:hAnsi="Verdana"/>
          <w:b/>
          <w:sz w:val="18"/>
          <w:szCs w:val="18"/>
        </w:rPr>
        <w:t>SWZ</w:t>
      </w:r>
      <w:r w:rsidRPr="006B0420">
        <w:rPr>
          <w:rFonts w:ascii="Verdana" w:hAnsi="Verdana"/>
          <w:b/>
          <w:sz w:val="18"/>
          <w:szCs w:val="18"/>
        </w:rPr>
        <w:t xml:space="preserve"> – FORMULARZ OFERTY</w:t>
      </w:r>
      <w:bookmarkEnd w:id="0"/>
      <w:bookmarkEnd w:id="1"/>
    </w:p>
    <w:p w14:paraId="3A96B70C" w14:textId="77777777" w:rsidR="007D6D4F" w:rsidRDefault="007D6D4F" w:rsidP="0042031F">
      <w:pPr>
        <w:widowControl w:val="0"/>
        <w:suppressAutoHyphens/>
        <w:spacing w:before="120" w:line="360" w:lineRule="auto"/>
        <w:ind w:left="-180"/>
        <w:jc w:val="center"/>
        <w:rPr>
          <w:rFonts w:ascii="Verdana" w:hAnsi="Verdana" w:cs="Arial"/>
          <w:b/>
          <w:bCs/>
          <w:sz w:val="20"/>
        </w:rPr>
      </w:pPr>
    </w:p>
    <w:p w14:paraId="36161CA8" w14:textId="33FE3728" w:rsidR="0042031F" w:rsidRPr="006B0420" w:rsidRDefault="0042031F" w:rsidP="006B0420">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09563CB1" w14:textId="77777777" w:rsidR="0042031F" w:rsidRPr="00D32BD3" w:rsidRDefault="0042031F" w:rsidP="00C5441A">
      <w:pPr>
        <w:widowControl w:val="0"/>
        <w:numPr>
          <w:ilvl w:val="0"/>
          <w:numId w:val="27"/>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D32BD3"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D32BD3" w:rsidRDefault="0042031F" w:rsidP="00D33133">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6B0420" w:rsidRDefault="0042031F" w:rsidP="006B0420">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42031F" w:rsidRPr="00D32BD3" w14:paraId="3C124400" w14:textId="77777777" w:rsidTr="006B0420">
        <w:trPr>
          <w:trHeight w:val="672"/>
        </w:trPr>
        <w:tc>
          <w:tcPr>
            <w:tcW w:w="4036" w:type="dxa"/>
            <w:vAlign w:val="center"/>
          </w:tcPr>
          <w:p w14:paraId="05D9C519" w14:textId="77777777" w:rsidR="0042031F" w:rsidRPr="00D32BD3" w:rsidRDefault="0042031F" w:rsidP="006B0420">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0E6B0E5A" w14:textId="77777777" w:rsidR="0042031F" w:rsidRPr="00D32BD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D32BD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D32BD3" w:rsidRDefault="0042031F" w:rsidP="00C5441A">
      <w:pPr>
        <w:widowControl w:val="0"/>
        <w:numPr>
          <w:ilvl w:val="0"/>
          <w:numId w:val="27"/>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D32BD3" w14:paraId="1021A775" w14:textId="77777777" w:rsidTr="006B0420">
        <w:tc>
          <w:tcPr>
            <w:tcW w:w="3327" w:type="dxa"/>
            <w:shd w:val="clear" w:color="auto" w:fill="1A7466"/>
          </w:tcPr>
          <w:p w14:paraId="4FF9E494"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0C2E6EB"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1783FE09" w14:textId="77777777" w:rsidTr="006B0420">
        <w:tc>
          <w:tcPr>
            <w:tcW w:w="3327" w:type="dxa"/>
            <w:shd w:val="clear" w:color="auto" w:fill="1A7466"/>
          </w:tcPr>
          <w:p w14:paraId="7621DE0F"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0C50EC40"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35BC55B7" w14:textId="77777777" w:rsidTr="006B0420">
        <w:tc>
          <w:tcPr>
            <w:tcW w:w="3327" w:type="dxa"/>
            <w:shd w:val="clear" w:color="auto" w:fill="1A7466"/>
          </w:tcPr>
          <w:p w14:paraId="3DB56E3F" w14:textId="77777777" w:rsidR="0042031F" w:rsidRPr="006B0420" w:rsidRDefault="0042031F" w:rsidP="006B0420">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74532B98"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2E69BE7E" w14:textId="77777777" w:rsidTr="006B0420">
        <w:tc>
          <w:tcPr>
            <w:tcW w:w="3327" w:type="dxa"/>
            <w:shd w:val="clear" w:color="auto" w:fill="1A7466"/>
          </w:tcPr>
          <w:p w14:paraId="15310BC0"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val="de-DE" w:eastAsia="pl-PL"/>
              </w:rPr>
            </w:pPr>
            <w:proofErr w:type="spellStart"/>
            <w:r w:rsidRPr="006B0420">
              <w:rPr>
                <w:rFonts w:ascii="Verdana" w:hAnsi="Verdana" w:cs="Arial"/>
                <w:b/>
                <w:sz w:val="18"/>
                <w:szCs w:val="18"/>
                <w:lang w:val="de-DE" w:eastAsia="pl-PL"/>
              </w:rPr>
              <w:t>e-mail</w:t>
            </w:r>
            <w:proofErr w:type="spellEnd"/>
            <w:r w:rsidRPr="006B0420">
              <w:rPr>
                <w:rFonts w:ascii="Verdana" w:hAnsi="Verdana" w:cs="Arial"/>
                <w:b/>
                <w:sz w:val="18"/>
                <w:szCs w:val="18"/>
                <w:lang w:val="de-DE" w:eastAsia="pl-PL"/>
              </w:rPr>
              <w:t>:</w:t>
            </w:r>
          </w:p>
        </w:tc>
        <w:tc>
          <w:tcPr>
            <w:tcW w:w="6804" w:type="dxa"/>
          </w:tcPr>
          <w:p w14:paraId="159C760E" w14:textId="77777777" w:rsidR="0042031F" w:rsidRPr="00D32BD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D32BD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D32BD3" w:rsidRDefault="0042031F" w:rsidP="00C5441A">
      <w:pPr>
        <w:widowControl w:val="0"/>
        <w:numPr>
          <w:ilvl w:val="0"/>
          <w:numId w:val="27"/>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0D79665A" w14:textId="6E663796" w:rsidR="0042031F" w:rsidRPr="006B0420" w:rsidRDefault="0042031F" w:rsidP="0042031F">
      <w:pPr>
        <w:widowControl w:val="0"/>
        <w:suppressAutoHyphens/>
        <w:rPr>
          <w:rFonts w:ascii="Verdana" w:hAnsi="Verdana" w:cs="Arial"/>
          <w:b/>
          <w:sz w:val="18"/>
          <w:szCs w:val="18"/>
        </w:rPr>
      </w:pPr>
      <w:r w:rsidRPr="006B0420">
        <w:rPr>
          <w:rFonts w:ascii="Verdana" w:hAnsi="Verdana" w:cs="Arial"/>
          <w:sz w:val="18"/>
          <w:szCs w:val="18"/>
        </w:rPr>
        <w:t xml:space="preserve">My, niżej podpisani, </w:t>
      </w:r>
      <w:r w:rsidRPr="00537F6B">
        <w:rPr>
          <w:rFonts w:ascii="Verdana" w:hAnsi="Verdana" w:cs="Arial"/>
          <w:sz w:val="18"/>
          <w:szCs w:val="18"/>
        </w:rPr>
        <w:t xml:space="preserve">nawiązując do postępowania o udzielenie zamówienia </w:t>
      </w:r>
      <w:r w:rsidRPr="00537F6B">
        <w:rPr>
          <w:rFonts w:ascii="Verdana" w:hAnsi="Verdana" w:cstheme="minorHAnsi"/>
          <w:sz w:val="18"/>
          <w:szCs w:val="18"/>
        </w:rPr>
        <w:t xml:space="preserve">nr </w:t>
      </w:r>
      <w:r w:rsidR="00537F6B" w:rsidRPr="00537F6B">
        <w:rPr>
          <w:rFonts w:ascii="Verdana" w:hAnsi="Verdana" w:cstheme="minorHAnsi"/>
          <w:b/>
          <w:bCs/>
          <w:sz w:val="18"/>
          <w:szCs w:val="18"/>
        </w:rPr>
        <w:t>POST/PEC/PEC/</w:t>
      </w:r>
      <w:r w:rsidR="00804C2A">
        <w:rPr>
          <w:rFonts w:ascii="Verdana" w:hAnsi="Verdana" w:cstheme="minorHAnsi"/>
          <w:b/>
          <w:bCs/>
          <w:sz w:val="18"/>
          <w:szCs w:val="18"/>
        </w:rPr>
        <w:t>UZB</w:t>
      </w:r>
      <w:r w:rsidR="00537F6B" w:rsidRPr="00537F6B">
        <w:rPr>
          <w:rFonts w:ascii="Verdana" w:hAnsi="Verdana" w:cstheme="minorHAnsi"/>
          <w:b/>
          <w:bCs/>
          <w:sz w:val="18"/>
          <w:szCs w:val="18"/>
        </w:rPr>
        <w:t>/00</w:t>
      </w:r>
      <w:r w:rsidR="00804C2A">
        <w:rPr>
          <w:rFonts w:ascii="Verdana" w:hAnsi="Verdana" w:cstheme="minorHAnsi"/>
          <w:b/>
          <w:bCs/>
          <w:sz w:val="18"/>
          <w:szCs w:val="18"/>
        </w:rPr>
        <w:t>589</w:t>
      </w:r>
      <w:r w:rsidR="00537F6B" w:rsidRPr="00537F6B">
        <w:rPr>
          <w:rFonts w:ascii="Verdana" w:hAnsi="Verdana" w:cstheme="minorHAnsi"/>
          <w:b/>
          <w:bCs/>
          <w:sz w:val="18"/>
          <w:szCs w:val="18"/>
        </w:rPr>
        <w:t xml:space="preserve">/2025 </w:t>
      </w:r>
      <w:r w:rsidRPr="00537F6B">
        <w:rPr>
          <w:rFonts w:ascii="Verdana" w:hAnsi="Verdana" w:cstheme="minorHAnsi"/>
          <w:sz w:val="18"/>
          <w:szCs w:val="18"/>
        </w:rPr>
        <w:t>prowadzonego w trybie przetargu nieograniczonego na wykonanie</w:t>
      </w:r>
      <w:r w:rsidR="00537F6B">
        <w:rPr>
          <w:rFonts w:ascii="Verdana" w:hAnsi="Verdana" w:cstheme="minorHAnsi"/>
          <w:sz w:val="18"/>
          <w:szCs w:val="18"/>
        </w:rPr>
        <w:t xml:space="preserve"> robót budowlanych</w:t>
      </w:r>
      <w:r w:rsidRPr="00537F6B">
        <w:rPr>
          <w:rFonts w:ascii="Verdana" w:hAnsi="Verdana" w:cstheme="minorHAnsi"/>
          <w:sz w:val="18"/>
          <w:szCs w:val="18"/>
        </w:rPr>
        <w:t xml:space="preserve"> pn. </w:t>
      </w:r>
      <w:r w:rsidR="009212EB" w:rsidRPr="009212EB">
        <w:rPr>
          <w:rFonts w:ascii="Verdana" w:hAnsi="Verdana" w:cstheme="minorHAnsi"/>
          <w:b/>
          <w:bCs/>
          <w:sz w:val="18"/>
          <w:szCs w:val="18"/>
        </w:rPr>
        <w:t xml:space="preserve">Budowa miejsc postojowych do ładowania służbowych samochodów elektrycznych w PGE Toruń S.A. </w:t>
      </w:r>
      <w:r w:rsidRPr="00537F6B">
        <w:rPr>
          <w:rFonts w:ascii="Verdana" w:hAnsi="Verdana" w:cstheme="minorHAnsi"/>
          <w:sz w:val="18"/>
          <w:szCs w:val="18"/>
        </w:rPr>
        <w:t>niniejszym</w:t>
      </w:r>
      <w:r w:rsidRPr="00537F6B">
        <w:rPr>
          <w:rFonts w:ascii="Verdana" w:hAnsi="Verdana" w:cs="Arial"/>
          <w:sz w:val="18"/>
          <w:szCs w:val="18"/>
        </w:rPr>
        <w:t xml:space="preserve"> oświadczamy</w:t>
      </w:r>
      <w:r w:rsidRPr="006B0420">
        <w:rPr>
          <w:rFonts w:ascii="Verdana" w:hAnsi="Verdana" w:cs="Arial"/>
          <w:sz w:val="18"/>
          <w:szCs w:val="18"/>
        </w:rPr>
        <w:t>, że:</w:t>
      </w:r>
    </w:p>
    <w:p w14:paraId="05584691" w14:textId="77777777"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Zrealizujemy Przedmiot Zamówienia za następującą Cenę w wysokości:</w:t>
      </w:r>
    </w:p>
    <w:p w14:paraId="2697E12C" w14:textId="72FD552E" w:rsidR="0042031F" w:rsidRPr="006B0420" w:rsidRDefault="0042031F" w:rsidP="0042031F">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netto</w:t>
      </w:r>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 xml:space="preserve">powiększoną o wartość podatku (….%)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6B0420">
        <w:rPr>
          <w:rFonts w:ascii="Verdana" w:hAnsi="Verdana" w:cs="Arial"/>
          <w:b/>
          <w:sz w:val="18"/>
          <w:szCs w:val="18"/>
        </w:rPr>
        <w:t xml:space="preserve">[......] PLN </w:t>
      </w:r>
      <w:r w:rsidRPr="006B0420">
        <w:rPr>
          <w:rFonts w:ascii="Verdana" w:hAnsi="Verdana" w:cs="Arial"/>
          <w:sz w:val="18"/>
          <w:szCs w:val="18"/>
        </w:rPr>
        <w:t>słownie:  [......]</w:t>
      </w:r>
      <w:r w:rsidRPr="006B0420">
        <w:rPr>
          <w:rFonts w:ascii="Verdana" w:hAnsi="Verdana" w:cs="Arial"/>
          <w:b/>
          <w:sz w:val="18"/>
          <w:szCs w:val="18"/>
        </w:rPr>
        <w:t xml:space="preserve"> brutto.</w:t>
      </w:r>
    </w:p>
    <w:p w14:paraId="5AE6CCAB" w14:textId="4713A5C9" w:rsidR="00AE1D9D"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w:t>
      </w:r>
      <w:r w:rsidR="00A0753C" w:rsidRPr="006B0420">
        <w:rPr>
          <w:rFonts w:ascii="Verdana" w:hAnsi="Verdana" w:cs="Arial"/>
          <w:sz w:val="18"/>
          <w:szCs w:val="18"/>
        </w:rPr>
        <w:t xml:space="preserve">z Postępowania </w:t>
      </w:r>
      <w:r w:rsidR="009D5BC2" w:rsidRPr="006B0420">
        <w:rPr>
          <w:rFonts w:ascii="Verdana" w:hAnsi="Verdana" w:cstheme="minorHAnsi"/>
          <w:sz w:val="18"/>
          <w:szCs w:val="18"/>
          <w:lang w:eastAsia="pl-PL"/>
        </w:rPr>
        <w:t xml:space="preserve">zakupowego </w:t>
      </w:r>
      <w:r w:rsidR="00A0753C" w:rsidRPr="006B0420">
        <w:rPr>
          <w:rFonts w:ascii="Verdana" w:hAnsi="Verdana" w:cs="Arial"/>
          <w:sz w:val="18"/>
          <w:szCs w:val="18"/>
        </w:rPr>
        <w:t xml:space="preserve">na podstawie przesłanek określonych w pkt </w:t>
      </w:r>
      <w:r w:rsidR="000E59B0" w:rsidRPr="006B0420">
        <w:rPr>
          <w:rFonts w:ascii="Verdana" w:hAnsi="Verdana" w:cs="Arial"/>
          <w:sz w:val="18"/>
          <w:szCs w:val="18"/>
        </w:rPr>
        <w:t>14</w:t>
      </w:r>
      <w:r w:rsidR="00BF1B92" w:rsidRPr="006B0420">
        <w:rPr>
          <w:rFonts w:ascii="Verdana" w:hAnsi="Verdana" w:cs="Arial"/>
          <w:sz w:val="18"/>
          <w:szCs w:val="18"/>
        </w:rPr>
        <w:t>.</w:t>
      </w:r>
      <w:r w:rsidR="003F6267" w:rsidRPr="006B0420">
        <w:rPr>
          <w:rFonts w:ascii="Verdana" w:hAnsi="Verdana" w:cs="Arial"/>
          <w:sz w:val="18"/>
          <w:szCs w:val="18"/>
        </w:rPr>
        <w:t>2</w:t>
      </w:r>
      <w:r w:rsidR="00A0753C" w:rsidRPr="006B0420">
        <w:rPr>
          <w:rFonts w:ascii="Verdana" w:hAnsi="Verdana" w:cs="Arial"/>
          <w:sz w:val="18"/>
          <w:szCs w:val="18"/>
        </w:rPr>
        <w:t xml:space="preserve"> </w:t>
      </w:r>
      <w:r w:rsidR="00904E94" w:rsidRPr="006B0420">
        <w:rPr>
          <w:rFonts w:ascii="Verdana" w:hAnsi="Verdana" w:cs="Arial"/>
          <w:sz w:val="18"/>
          <w:szCs w:val="18"/>
        </w:rPr>
        <w:t>SWZ</w:t>
      </w:r>
      <w:r w:rsidR="00AE1D9D" w:rsidRPr="006B0420">
        <w:rPr>
          <w:rFonts w:ascii="Verdana" w:hAnsi="Verdana" w:cs="Arial"/>
          <w:sz w:val="18"/>
          <w:szCs w:val="18"/>
        </w:rPr>
        <w:t>, w tym:</w:t>
      </w:r>
    </w:p>
    <w:p w14:paraId="5D85C32A" w14:textId="0A410096" w:rsidR="00105495" w:rsidRPr="006B0420" w:rsidRDefault="00A6553F" w:rsidP="00C5441A">
      <w:pPr>
        <w:pStyle w:val="Akapitzlist"/>
        <w:widowControl w:val="0"/>
        <w:numPr>
          <w:ilvl w:val="1"/>
          <w:numId w:val="29"/>
        </w:numPr>
        <w:suppressAutoHyphens/>
        <w:ind w:left="709" w:hanging="283"/>
        <w:contextualSpacing w:val="0"/>
        <w:rPr>
          <w:rFonts w:ascii="Verdana" w:hAnsi="Verdana" w:cs="Arial"/>
          <w:sz w:val="18"/>
          <w:szCs w:val="18"/>
        </w:rPr>
      </w:pPr>
      <w:r w:rsidRPr="006B0420">
        <w:rPr>
          <w:rFonts w:ascii="Verdana" w:hAnsi="Verdana" w:cs="Arial"/>
          <w:sz w:val="18"/>
          <w:szCs w:val="18"/>
        </w:rPr>
        <w:t>spełnia</w:t>
      </w:r>
      <w:r w:rsidR="00563A80" w:rsidRPr="006B0420">
        <w:rPr>
          <w:rFonts w:ascii="Verdana" w:hAnsi="Verdana" w:cs="Arial"/>
          <w:sz w:val="18"/>
          <w:szCs w:val="18"/>
        </w:rPr>
        <w:t>my warunki</w:t>
      </w:r>
      <w:r w:rsidRPr="006B0420">
        <w:rPr>
          <w:rFonts w:ascii="Verdana" w:hAnsi="Verdana" w:cs="Arial"/>
          <w:sz w:val="18"/>
          <w:szCs w:val="18"/>
        </w:rPr>
        <w:t xml:space="preserve"> udziału w Postępowaniu zakupowym</w:t>
      </w:r>
      <w:r w:rsidR="00105495" w:rsidRPr="006B0420">
        <w:rPr>
          <w:rFonts w:ascii="Verdana" w:hAnsi="Verdana" w:cs="Arial"/>
          <w:sz w:val="18"/>
          <w:szCs w:val="18"/>
        </w:rPr>
        <w:t>,</w:t>
      </w:r>
    </w:p>
    <w:p w14:paraId="49CCEEF5" w14:textId="15455EDD" w:rsidR="00105495" w:rsidRPr="006B0420" w:rsidRDefault="00563A80" w:rsidP="00C5441A">
      <w:pPr>
        <w:pStyle w:val="Akapitzlist"/>
        <w:widowControl w:val="0"/>
        <w:numPr>
          <w:ilvl w:val="1"/>
          <w:numId w:val="29"/>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nie </w:t>
      </w:r>
      <w:r w:rsidR="00A6553F" w:rsidRPr="006B0420">
        <w:rPr>
          <w:rFonts w:ascii="Verdana" w:hAnsi="Verdana" w:cs="Arial"/>
          <w:sz w:val="18"/>
          <w:szCs w:val="18"/>
        </w:rPr>
        <w:t>zalega</w:t>
      </w:r>
      <w:r w:rsidRPr="006B0420">
        <w:rPr>
          <w:rFonts w:ascii="Verdana" w:hAnsi="Verdana" w:cs="Arial"/>
          <w:sz w:val="18"/>
          <w:szCs w:val="18"/>
        </w:rPr>
        <w:t>my</w:t>
      </w:r>
      <w:r w:rsidR="00A6553F" w:rsidRPr="006B0420">
        <w:rPr>
          <w:rFonts w:ascii="Verdana" w:hAnsi="Verdana" w:cs="Arial"/>
          <w:sz w:val="18"/>
          <w:szCs w:val="18"/>
        </w:rPr>
        <w:t xml:space="preserve"> z uiszczeniem podatków, opłat lub składek na ubezpieczenie społeczne lub zdrowotne</w:t>
      </w:r>
      <w:r w:rsidR="00126EA5" w:rsidRPr="006B0420">
        <w:rPr>
          <w:rFonts w:ascii="Verdana" w:hAnsi="Verdana" w:cs="Arial"/>
          <w:sz w:val="18"/>
          <w:szCs w:val="18"/>
        </w:rPr>
        <w:t>, a jeśli</w:t>
      </w:r>
      <w:r w:rsidR="00A6553F" w:rsidRPr="006B0420">
        <w:rPr>
          <w:rFonts w:ascii="Verdana" w:hAnsi="Verdana" w:cs="Arial"/>
          <w:sz w:val="18"/>
          <w:szCs w:val="18"/>
        </w:rPr>
        <w:t xml:space="preserve"> </w:t>
      </w:r>
      <w:r w:rsidR="000B7FAB" w:rsidRPr="006B0420">
        <w:rPr>
          <w:rFonts w:ascii="Verdana" w:hAnsi="Verdana" w:cs="Arial"/>
          <w:sz w:val="18"/>
          <w:szCs w:val="18"/>
        </w:rPr>
        <w:t>zalegamy z uiszczeniem podatków, opłat lub składek na ubezpieczenie społeczne l</w:t>
      </w:r>
      <w:r w:rsidR="00126EA5" w:rsidRPr="006B0420">
        <w:rPr>
          <w:rFonts w:ascii="Verdana" w:hAnsi="Verdana" w:cs="Arial"/>
          <w:sz w:val="18"/>
          <w:szCs w:val="18"/>
        </w:rPr>
        <w:t>ub zdrowotne, to</w:t>
      </w:r>
      <w:r w:rsidR="000B7FAB" w:rsidRPr="006B0420">
        <w:rPr>
          <w:rFonts w:ascii="Verdana" w:hAnsi="Verdana" w:cs="Arial"/>
          <w:sz w:val="18"/>
          <w:szCs w:val="18"/>
        </w:rPr>
        <w:t xml:space="preserve"> przed upływem składania Ofert dokonaliśmy płatności należnych podatków, opłat lub składek co będziemy w stanie wykazać Zamawiającemu</w:t>
      </w:r>
      <w:r w:rsidR="00126EA5" w:rsidRPr="006B0420">
        <w:rPr>
          <w:rFonts w:ascii="Verdana" w:hAnsi="Verdana" w:cs="Arial"/>
          <w:sz w:val="18"/>
          <w:szCs w:val="18"/>
        </w:rPr>
        <w:t>,</w:t>
      </w:r>
    </w:p>
    <w:p w14:paraId="1B69572D" w14:textId="6DA0A435" w:rsidR="00105495" w:rsidRPr="006B0420" w:rsidRDefault="00A6553F" w:rsidP="00C5441A">
      <w:pPr>
        <w:pStyle w:val="Akapitzlist"/>
        <w:widowControl w:val="0"/>
        <w:numPr>
          <w:ilvl w:val="1"/>
          <w:numId w:val="29"/>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wyniku zamierzonego działania lub rażącego niedbalstwa </w:t>
      </w:r>
      <w:r w:rsidR="00026932" w:rsidRPr="006B0420">
        <w:rPr>
          <w:rFonts w:ascii="Verdana" w:hAnsi="Verdana" w:cs="Arial"/>
          <w:sz w:val="18"/>
          <w:szCs w:val="18"/>
        </w:rPr>
        <w:t>nie wprowadzi</w:t>
      </w:r>
      <w:r w:rsidR="003D611B" w:rsidRPr="006B0420">
        <w:rPr>
          <w:rFonts w:ascii="Verdana" w:hAnsi="Verdana" w:cs="Arial"/>
          <w:sz w:val="18"/>
          <w:szCs w:val="18"/>
        </w:rPr>
        <w:t>li</w:t>
      </w:r>
      <w:r w:rsidR="00026932" w:rsidRPr="006B0420">
        <w:rPr>
          <w:rFonts w:ascii="Verdana" w:hAnsi="Verdana" w:cs="Arial"/>
          <w:sz w:val="18"/>
          <w:szCs w:val="18"/>
        </w:rPr>
        <w:t>śmy</w:t>
      </w:r>
      <w:r w:rsidRPr="006B0420">
        <w:rPr>
          <w:rFonts w:ascii="Verdana" w:hAnsi="Verdana" w:cs="Arial"/>
          <w:sz w:val="18"/>
          <w:szCs w:val="18"/>
        </w:rPr>
        <w:t xml:space="preserve"> Zamawiającego w błąd przy przedstawianiu informacji, że nie podlega</w:t>
      </w:r>
      <w:r w:rsidR="00026932" w:rsidRPr="006B0420">
        <w:rPr>
          <w:rFonts w:ascii="Verdana" w:hAnsi="Verdana" w:cs="Arial"/>
          <w:sz w:val="18"/>
          <w:szCs w:val="18"/>
        </w:rPr>
        <w:t>my</w:t>
      </w:r>
      <w:r w:rsidRPr="006B0420">
        <w:rPr>
          <w:rFonts w:ascii="Verdana" w:hAnsi="Verdana" w:cs="Arial"/>
          <w:sz w:val="18"/>
          <w:szCs w:val="18"/>
        </w:rPr>
        <w:t xml:space="preserve"> wykluczeniu, spełnia</w:t>
      </w:r>
      <w:r w:rsidR="00026932" w:rsidRPr="006B0420">
        <w:rPr>
          <w:rFonts w:ascii="Verdana" w:hAnsi="Verdana" w:cs="Arial"/>
          <w:sz w:val="18"/>
          <w:szCs w:val="18"/>
        </w:rPr>
        <w:t>my</w:t>
      </w:r>
      <w:r w:rsidRPr="006B0420">
        <w:rPr>
          <w:rFonts w:ascii="Verdana" w:hAnsi="Verdana" w:cs="Arial"/>
          <w:sz w:val="18"/>
          <w:szCs w:val="18"/>
        </w:rPr>
        <w:t xml:space="preserve"> warunki udziału w Postępowaniu zakupowym lub kryteria selekcji, co mogło mieć istotny wpływ na decyzje podejmowane przez Zamawiającego w P</w:t>
      </w:r>
      <w:r w:rsidR="00026932" w:rsidRPr="006B0420">
        <w:rPr>
          <w:rFonts w:ascii="Verdana" w:hAnsi="Verdana" w:cs="Arial"/>
          <w:sz w:val="18"/>
          <w:szCs w:val="18"/>
        </w:rPr>
        <w:t>ostępowaniu zakupowym, a także nie zatailiśmy tych informacji</w:t>
      </w:r>
      <w:r w:rsidR="00105495" w:rsidRPr="006B0420">
        <w:rPr>
          <w:rFonts w:ascii="Verdana" w:hAnsi="Verdana" w:cs="Arial"/>
          <w:sz w:val="18"/>
          <w:szCs w:val="18"/>
        </w:rPr>
        <w:t>,</w:t>
      </w:r>
    </w:p>
    <w:p w14:paraId="180474EA" w14:textId="0901D0D0" w:rsidR="00A6553F" w:rsidRPr="006B0420" w:rsidRDefault="009C63A0" w:rsidP="00C5441A">
      <w:pPr>
        <w:pStyle w:val="Akapitzlist"/>
        <w:widowControl w:val="0"/>
        <w:numPr>
          <w:ilvl w:val="1"/>
          <w:numId w:val="29"/>
        </w:numPr>
        <w:suppressAutoHyphens/>
        <w:ind w:left="709" w:hanging="283"/>
        <w:contextualSpacing w:val="0"/>
        <w:rPr>
          <w:rFonts w:ascii="Verdana" w:hAnsi="Verdana" w:cs="Arial"/>
          <w:sz w:val="18"/>
          <w:szCs w:val="18"/>
        </w:rPr>
      </w:pPr>
      <w:r w:rsidRPr="006B0420">
        <w:rPr>
          <w:rFonts w:ascii="Verdana" w:hAnsi="Verdana" w:cs="Arial"/>
          <w:sz w:val="18"/>
          <w:szCs w:val="18"/>
        </w:rPr>
        <w:t>Wykonawcy</w:t>
      </w:r>
      <w:r w:rsidR="00A6553F" w:rsidRPr="006B0420">
        <w:rPr>
          <w:rFonts w:ascii="Verdana" w:hAnsi="Verdana" w:cs="Arial"/>
          <w:sz w:val="18"/>
          <w:szCs w:val="18"/>
        </w:rPr>
        <w:t xml:space="preserve"> będącego osobą fizyc</w:t>
      </w:r>
      <w:r w:rsidRPr="006B0420">
        <w:rPr>
          <w:rFonts w:ascii="Verdana" w:hAnsi="Verdana" w:cs="Arial"/>
          <w:sz w:val="18"/>
          <w:szCs w:val="18"/>
        </w:rPr>
        <w:t>zną, a w przypadku pozostałych W</w:t>
      </w:r>
      <w:r w:rsidR="00A6553F" w:rsidRPr="006B0420">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6B0420">
        <w:rPr>
          <w:rFonts w:ascii="Verdana" w:hAnsi="Verdana" w:cs="Arial"/>
          <w:sz w:val="18"/>
          <w:szCs w:val="18"/>
        </w:rPr>
        <w:t>nie skazano prawomocnie</w:t>
      </w:r>
      <w:r w:rsidR="00A6553F" w:rsidRPr="006B0420">
        <w:rPr>
          <w:rFonts w:ascii="Verdana" w:hAnsi="Verdana" w:cs="Arial"/>
          <w:sz w:val="18"/>
          <w:szCs w:val="18"/>
        </w:rPr>
        <w:t xml:space="preserve"> za </w:t>
      </w:r>
      <w:r w:rsidR="00026932" w:rsidRPr="006B0420">
        <w:rPr>
          <w:rFonts w:ascii="Verdana" w:hAnsi="Verdana" w:cs="Arial"/>
          <w:sz w:val="18"/>
          <w:szCs w:val="18"/>
        </w:rPr>
        <w:t>żadne z przestępstw wymienionych</w:t>
      </w:r>
      <w:r w:rsidR="000F3AAE" w:rsidRPr="006B0420">
        <w:rPr>
          <w:rFonts w:ascii="Verdana" w:hAnsi="Verdana" w:cs="Arial"/>
          <w:sz w:val="18"/>
          <w:szCs w:val="18"/>
        </w:rPr>
        <w:t xml:space="preserve"> w </w:t>
      </w:r>
      <w:r w:rsidR="00A6553F" w:rsidRPr="006B0420">
        <w:rPr>
          <w:rFonts w:ascii="Verdana" w:hAnsi="Verdana" w:cs="Arial"/>
          <w:sz w:val="18"/>
          <w:szCs w:val="18"/>
        </w:rPr>
        <w:t>pkt 14.2.4 SWZ,</w:t>
      </w:r>
    </w:p>
    <w:p w14:paraId="4C0A397E" w14:textId="7E1F5678" w:rsidR="00A6553F" w:rsidRPr="006B0420" w:rsidRDefault="00A6553F" w:rsidP="00C5441A">
      <w:pPr>
        <w:pStyle w:val="Akapitzlist"/>
        <w:widowControl w:val="0"/>
        <w:numPr>
          <w:ilvl w:val="1"/>
          <w:numId w:val="29"/>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wobec Wykonawcy </w:t>
      </w:r>
      <w:r w:rsidR="00026932" w:rsidRPr="006B0420">
        <w:rPr>
          <w:rFonts w:ascii="Verdana" w:hAnsi="Verdana" w:cs="Arial"/>
          <w:sz w:val="18"/>
          <w:szCs w:val="18"/>
        </w:rPr>
        <w:t xml:space="preserve">nie </w:t>
      </w:r>
      <w:r w:rsidRPr="006B0420">
        <w:rPr>
          <w:rFonts w:ascii="Verdana" w:hAnsi="Verdana" w:cs="Arial"/>
          <w:sz w:val="18"/>
          <w:szCs w:val="18"/>
        </w:rPr>
        <w:t>orzeczono zakaz</w:t>
      </w:r>
      <w:r w:rsidR="00026932" w:rsidRPr="006B0420">
        <w:rPr>
          <w:rFonts w:ascii="Verdana" w:hAnsi="Verdana" w:cs="Arial"/>
          <w:sz w:val="18"/>
          <w:szCs w:val="18"/>
        </w:rPr>
        <w:t>u</w:t>
      </w:r>
      <w:r w:rsidRPr="006B0420">
        <w:rPr>
          <w:rFonts w:ascii="Verdana" w:hAnsi="Verdana" w:cs="Arial"/>
          <w:sz w:val="18"/>
          <w:szCs w:val="18"/>
        </w:rPr>
        <w:t xml:space="preserve"> ubiegania się o zamówienia publiczne,</w:t>
      </w:r>
    </w:p>
    <w:p w14:paraId="6C0C7143" w14:textId="702E3D70" w:rsidR="00A6553F" w:rsidRPr="006B0420" w:rsidRDefault="00A6553F" w:rsidP="00C5441A">
      <w:pPr>
        <w:pStyle w:val="Akapitzlist"/>
        <w:widowControl w:val="0"/>
        <w:numPr>
          <w:ilvl w:val="1"/>
          <w:numId w:val="29"/>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Wykonawca </w:t>
      </w:r>
      <w:r w:rsidR="003D611B" w:rsidRPr="006B0420">
        <w:rPr>
          <w:rFonts w:ascii="Verdana" w:hAnsi="Verdana" w:cs="Arial"/>
          <w:sz w:val="18"/>
          <w:szCs w:val="18"/>
        </w:rPr>
        <w:t xml:space="preserve">nie </w:t>
      </w:r>
      <w:r w:rsidRPr="006B0420">
        <w:rPr>
          <w:rFonts w:ascii="Verdana" w:hAnsi="Verdana" w:cs="Arial"/>
          <w:sz w:val="18"/>
          <w:szCs w:val="18"/>
        </w:rPr>
        <w:t>zawarł z innymi Wykonawcami porozumieni</w:t>
      </w:r>
      <w:r w:rsidR="003D611B" w:rsidRPr="006B0420">
        <w:rPr>
          <w:rFonts w:ascii="Verdana" w:hAnsi="Verdana" w:cs="Arial"/>
          <w:sz w:val="18"/>
          <w:szCs w:val="18"/>
        </w:rPr>
        <w:t>a</w:t>
      </w:r>
      <w:r w:rsidRPr="006B0420">
        <w:rPr>
          <w:rFonts w:ascii="Verdana" w:hAnsi="Verdana" w:cs="Arial"/>
          <w:sz w:val="18"/>
          <w:szCs w:val="18"/>
        </w:rPr>
        <w:t xml:space="preserve"> mając</w:t>
      </w:r>
      <w:r w:rsidR="003D611B" w:rsidRPr="006B0420">
        <w:rPr>
          <w:rFonts w:ascii="Verdana" w:hAnsi="Verdana" w:cs="Arial"/>
          <w:sz w:val="18"/>
          <w:szCs w:val="18"/>
        </w:rPr>
        <w:t>ego</w:t>
      </w:r>
      <w:r w:rsidRPr="006B0420">
        <w:rPr>
          <w:rFonts w:ascii="Verdana" w:hAnsi="Verdana" w:cs="Arial"/>
          <w:sz w:val="18"/>
          <w:szCs w:val="18"/>
        </w:rPr>
        <w:t xml:space="preserve"> </w:t>
      </w:r>
      <w:r w:rsidR="00026932" w:rsidRPr="006B0420">
        <w:rPr>
          <w:rFonts w:ascii="Verdana" w:hAnsi="Verdana" w:cs="Arial"/>
          <w:sz w:val="18"/>
          <w:szCs w:val="18"/>
        </w:rPr>
        <w:t>na celu zakłócenie konkurencji,</w:t>
      </w:r>
    </w:p>
    <w:p w14:paraId="0BC01507" w14:textId="581DC862" w:rsidR="00A6553F" w:rsidRPr="006B0420" w:rsidRDefault="00A6553F" w:rsidP="00C5441A">
      <w:pPr>
        <w:pStyle w:val="Akapitzlist"/>
        <w:widowControl w:val="0"/>
        <w:numPr>
          <w:ilvl w:val="1"/>
          <w:numId w:val="29"/>
        </w:numPr>
        <w:suppressAutoHyphens/>
        <w:ind w:left="709" w:hanging="283"/>
        <w:contextualSpacing w:val="0"/>
        <w:rPr>
          <w:rFonts w:ascii="Verdana" w:hAnsi="Verdana" w:cs="Arial"/>
          <w:sz w:val="18"/>
          <w:szCs w:val="18"/>
        </w:rPr>
      </w:pPr>
      <w:r w:rsidRPr="006B0420">
        <w:rPr>
          <w:rFonts w:ascii="Verdana" w:hAnsi="Verdana" w:cs="Arial"/>
          <w:sz w:val="18"/>
          <w:szCs w:val="18"/>
        </w:rPr>
        <w:lastRenderedPageBreak/>
        <w:t xml:space="preserve">bezprawnie </w:t>
      </w:r>
      <w:r w:rsidR="00026932" w:rsidRPr="006B0420">
        <w:rPr>
          <w:rFonts w:ascii="Verdana" w:hAnsi="Verdana" w:cs="Arial"/>
          <w:sz w:val="18"/>
          <w:szCs w:val="18"/>
        </w:rPr>
        <w:t>nie wpływaliśmy, nie próbowaliśmy</w:t>
      </w:r>
      <w:r w:rsidRPr="006B0420">
        <w:rPr>
          <w:rFonts w:ascii="Verdana" w:hAnsi="Verdana" w:cs="Arial"/>
          <w:sz w:val="18"/>
          <w:szCs w:val="18"/>
        </w:rPr>
        <w:t xml:space="preserve"> wpływać na czynności Zamawia</w:t>
      </w:r>
      <w:r w:rsidR="00026932" w:rsidRPr="006B0420">
        <w:rPr>
          <w:rFonts w:ascii="Verdana" w:hAnsi="Verdana" w:cs="Arial"/>
          <w:sz w:val="18"/>
          <w:szCs w:val="18"/>
        </w:rPr>
        <w:t>jącego, nie próbowaliśmy pozyskać, a także</w:t>
      </w:r>
      <w:r w:rsidRPr="006B0420">
        <w:rPr>
          <w:rFonts w:ascii="Verdana" w:hAnsi="Verdana" w:cs="Arial"/>
          <w:sz w:val="18"/>
          <w:szCs w:val="18"/>
        </w:rPr>
        <w:t xml:space="preserve"> </w:t>
      </w:r>
      <w:r w:rsidR="00026932" w:rsidRPr="006B0420">
        <w:rPr>
          <w:rFonts w:ascii="Verdana" w:hAnsi="Verdana" w:cs="Arial"/>
          <w:sz w:val="18"/>
          <w:szCs w:val="18"/>
        </w:rPr>
        <w:t>nie pozyskaliśmy informacji poufnych, mogących dać Wykonawcy</w:t>
      </w:r>
      <w:r w:rsidRPr="006B0420">
        <w:rPr>
          <w:rFonts w:ascii="Verdana" w:hAnsi="Verdana" w:cs="Arial"/>
          <w:sz w:val="18"/>
          <w:szCs w:val="18"/>
        </w:rPr>
        <w:t xml:space="preserve"> przewagę w Postępowaniu zakupowym</w:t>
      </w:r>
      <w:r w:rsidR="008968EB" w:rsidRPr="006B0420">
        <w:rPr>
          <w:rFonts w:ascii="Verdana" w:hAnsi="Verdana" w:cs="Arial"/>
          <w:sz w:val="18"/>
          <w:szCs w:val="18"/>
        </w:rPr>
        <w:t>,</w:t>
      </w:r>
    </w:p>
    <w:p w14:paraId="37D9E74A" w14:textId="1AB6B004" w:rsidR="00A6553F" w:rsidRPr="006B0420" w:rsidRDefault="00A6553F" w:rsidP="00C5441A">
      <w:pPr>
        <w:pStyle w:val="Akapitzlist"/>
        <w:widowControl w:val="0"/>
        <w:numPr>
          <w:ilvl w:val="1"/>
          <w:numId w:val="29"/>
        </w:numPr>
        <w:suppressAutoHyphens/>
        <w:ind w:left="709" w:hanging="283"/>
        <w:contextualSpacing w:val="0"/>
        <w:rPr>
          <w:rFonts w:ascii="Verdana" w:hAnsi="Verdana" w:cs="Arial"/>
          <w:sz w:val="18"/>
          <w:szCs w:val="18"/>
        </w:rPr>
      </w:pPr>
      <w:r w:rsidRPr="006B0420">
        <w:rPr>
          <w:rFonts w:ascii="Verdana" w:hAnsi="Verdana" w:cs="Arial"/>
          <w:sz w:val="18"/>
          <w:szCs w:val="18"/>
        </w:rPr>
        <w:t>daje</w:t>
      </w:r>
      <w:r w:rsidR="00026932" w:rsidRPr="006B0420">
        <w:rPr>
          <w:rFonts w:ascii="Verdana" w:hAnsi="Verdana" w:cs="Arial"/>
          <w:sz w:val="18"/>
          <w:szCs w:val="18"/>
        </w:rPr>
        <w:t>my</w:t>
      </w:r>
      <w:r w:rsidRPr="006B0420">
        <w:rPr>
          <w:rFonts w:ascii="Verdana" w:hAnsi="Verdana" w:cs="Arial"/>
          <w:sz w:val="18"/>
          <w:szCs w:val="18"/>
        </w:rPr>
        <w:t xml:space="preserve"> rękojmi</w:t>
      </w:r>
      <w:r w:rsidR="00026932" w:rsidRPr="006B0420">
        <w:rPr>
          <w:rFonts w:ascii="Verdana" w:hAnsi="Verdana" w:cs="Arial"/>
          <w:sz w:val="18"/>
          <w:szCs w:val="18"/>
        </w:rPr>
        <w:t>ę</w:t>
      </w:r>
      <w:r w:rsidRPr="006B0420">
        <w:rPr>
          <w:rFonts w:ascii="Verdana" w:hAnsi="Verdana" w:cs="Arial"/>
          <w:sz w:val="18"/>
          <w:szCs w:val="18"/>
        </w:rPr>
        <w:t xml:space="preserve"> należytego wykonania Zakupu z uwagi na </w:t>
      </w:r>
      <w:r w:rsidR="00026932" w:rsidRPr="006B0420">
        <w:rPr>
          <w:rFonts w:ascii="Verdana" w:hAnsi="Verdana" w:cs="Arial"/>
          <w:sz w:val="18"/>
          <w:szCs w:val="18"/>
        </w:rPr>
        <w:t xml:space="preserve">brak </w:t>
      </w:r>
      <w:r w:rsidRPr="006B0420">
        <w:rPr>
          <w:rFonts w:ascii="Verdana" w:hAnsi="Verdana" w:cs="Arial"/>
          <w:sz w:val="18"/>
          <w:szCs w:val="18"/>
        </w:rPr>
        <w:t>prowadzone</w:t>
      </w:r>
      <w:r w:rsidR="00026932" w:rsidRPr="006B0420">
        <w:rPr>
          <w:rFonts w:ascii="Verdana" w:hAnsi="Verdana" w:cs="Arial"/>
          <w:sz w:val="18"/>
          <w:szCs w:val="18"/>
        </w:rPr>
        <w:t>go przeciwko Wykonawcy</w:t>
      </w:r>
      <w:r w:rsidRPr="006B0420">
        <w:rPr>
          <w:rFonts w:ascii="Verdana" w:hAnsi="Verdana" w:cs="Arial"/>
          <w:sz w:val="18"/>
          <w:szCs w:val="18"/>
        </w:rPr>
        <w:t xml:space="preserve"> lub członkom organ</w:t>
      </w:r>
      <w:r w:rsidR="00026932" w:rsidRPr="006B0420">
        <w:rPr>
          <w:rFonts w:ascii="Verdana" w:hAnsi="Verdana" w:cs="Arial"/>
          <w:sz w:val="18"/>
          <w:szCs w:val="18"/>
        </w:rPr>
        <w:t>ów spółki Wykonawcy postępowania</w:t>
      </w:r>
      <w:r w:rsidR="000F3AAE" w:rsidRPr="006B0420">
        <w:rPr>
          <w:rFonts w:ascii="Verdana" w:hAnsi="Verdana" w:cs="Arial"/>
          <w:sz w:val="18"/>
          <w:szCs w:val="18"/>
        </w:rPr>
        <w:t xml:space="preserve"> o popełnienie </w:t>
      </w:r>
      <w:r w:rsidRPr="006B0420">
        <w:rPr>
          <w:rFonts w:ascii="Verdana" w:hAnsi="Verdana" w:cs="Arial"/>
          <w:sz w:val="18"/>
          <w:szCs w:val="18"/>
        </w:rPr>
        <w:t>przestępstwa w związku z prowadzoną działalnością gospodarczą</w:t>
      </w:r>
      <w:r w:rsidR="00563A80" w:rsidRPr="006B0420">
        <w:rPr>
          <w:rFonts w:ascii="Verdana" w:hAnsi="Verdana" w:cs="Arial"/>
          <w:sz w:val="18"/>
          <w:szCs w:val="18"/>
        </w:rPr>
        <w:t>,</w:t>
      </w:r>
    </w:p>
    <w:p w14:paraId="1DF0DD2E" w14:textId="77777777" w:rsidR="003C1D1E" w:rsidRPr="006B0420" w:rsidRDefault="00563A80" w:rsidP="00C5441A">
      <w:pPr>
        <w:pStyle w:val="Akapitzlist"/>
        <w:widowControl w:val="0"/>
        <w:numPr>
          <w:ilvl w:val="1"/>
          <w:numId w:val="29"/>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stosunku do Wykonawcy </w:t>
      </w:r>
      <w:r w:rsidR="00026932" w:rsidRPr="006B0420">
        <w:rPr>
          <w:rFonts w:ascii="Verdana" w:hAnsi="Verdana" w:cs="Arial"/>
          <w:sz w:val="18"/>
          <w:szCs w:val="18"/>
        </w:rPr>
        <w:t>nie otwarto likwidacji</w:t>
      </w:r>
      <w:r w:rsidRPr="006B0420">
        <w:rPr>
          <w:rFonts w:ascii="Verdana" w:hAnsi="Verdana" w:cs="Arial"/>
          <w:sz w:val="18"/>
          <w:szCs w:val="18"/>
        </w:rPr>
        <w:t xml:space="preserve">, </w:t>
      </w:r>
      <w:r w:rsidR="00026932" w:rsidRPr="006B0420">
        <w:rPr>
          <w:rFonts w:ascii="Verdana" w:hAnsi="Verdana" w:cs="Arial"/>
          <w:sz w:val="18"/>
          <w:szCs w:val="18"/>
        </w:rPr>
        <w:t>nie ogłoszono upadłości</w:t>
      </w:r>
      <w:r w:rsidRPr="006B0420">
        <w:rPr>
          <w:rFonts w:ascii="Verdana" w:hAnsi="Verdana" w:cs="Arial"/>
          <w:sz w:val="18"/>
          <w:szCs w:val="18"/>
        </w:rPr>
        <w:t xml:space="preserve">, aktywami </w:t>
      </w:r>
      <w:r w:rsidR="008968EB" w:rsidRPr="006B0420">
        <w:rPr>
          <w:rFonts w:ascii="Verdana" w:hAnsi="Verdana" w:cs="Arial"/>
          <w:sz w:val="18"/>
          <w:szCs w:val="18"/>
        </w:rPr>
        <w:t xml:space="preserve">Wykonawcy </w:t>
      </w:r>
      <w:r w:rsidR="00026932" w:rsidRPr="006B0420">
        <w:rPr>
          <w:rFonts w:ascii="Verdana" w:hAnsi="Verdana" w:cs="Arial"/>
          <w:sz w:val="18"/>
          <w:szCs w:val="18"/>
        </w:rPr>
        <w:t xml:space="preserve">nie </w:t>
      </w:r>
      <w:r w:rsidRPr="006B0420">
        <w:rPr>
          <w:rFonts w:ascii="Verdana" w:hAnsi="Verdana" w:cs="Arial"/>
          <w:sz w:val="18"/>
          <w:szCs w:val="18"/>
        </w:rPr>
        <w:t xml:space="preserve">zarządza likwidator lub sąd, </w:t>
      </w:r>
      <w:r w:rsidR="008968EB" w:rsidRPr="006B0420">
        <w:rPr>
          <w:rFonts w:ascii="Verdana" w:hAnsi="Verdana" w:cs="Arial"/>
          <w:sz w:val="18"/>
          <w:szCs w:val="18"/>
        </w:rPr>
        <w:t xml:space="preserve">Wykonawca </w:t>
      </w:r>
      <w:r w:rsidR="00BE1833" w:rsidRPr="006B0420">
        <w:rPr>
          <w:rFonts w:ascii="Verdana" w:hAnsi="Verdana" w:cs="Arial"/>
          <w:sz w:val="18"/>
          <w:szCs w:val="18"/>
        </w:rPr>
        <w:t xml:space="preserve">nie </w:t>
      </w:r>
      <w:r w:rsidRPr="006B0420">
        <w:rPr>
          <w:rFonts w:ascii="Verdana" w:hAnsi="Verdana" w:cs="Arial"/>
          <w:sz w:val="18"/>
          <w:szCs w:val="18"/>
        </w:rPr>
        <w:t>zawarł układ</w:t>
      </w:r>
      <w:r w:rsidR="00BE1833" w:rsidRPr="006B0420">
        <w:rPr>
          <w:rFonts w:ascii="Verdana" w:hAnsi="Verdana" w:cs="Arial"/>
          <w:sz w:val="18"/>
          <w:szCs w:val="18"/>
        </w:rPr>
        <w:t>u</w:t>
      </w:r>
      <w:r w:rsidRPr="006B0420">
        <w:rPr>
          <w:rFonts w:ascii="Verdana" w:hAnsi="Verdana" w:cs="Arial"/>
          <w:sz w:val="18"/>
          <w:szCs w:val="18"/>
        </w:rPr>
        <w:t xml:space="preserve"> z wierzycielami, działalność gospodarcza </w:t>
      </w:r>
      <w:r w:rsidR="008968EB" w:rsidRPr="006B0420">
        <w:rPr>
          <w:rFonts w:ascii="Verdana" w:hAnsi="Verdana" w:cs="Arial"/>
          <w:sz w:val="18"/>
          <w:szCs w:val="18"/>
        </w:rPr>
        <w:t xml:space="preserve">Wykonawcy </w:t>
      </w:r>
      <w:r w:rsidR="00BE1833" w:rsidRPr="006B0420">
        <w:rPr>
          <w:rFonts w:ascii="Verdana" w:hAnsi="Verdana" w:cs="Arial"/>
          <w:sz w:val="18"/>
          <w:szCs w:val="18"/>
        </w:rPr>
        <w:t>nie jest zawieszona, a także nie</w:t>
      </w:r>
      <w:r w:rsidRPr="006B0420">
        <w:rPr>
          <w:rFonts w:ascii="Verdana" w:hAnsi="Verdana" w:cs="Arial"/>
          <w:sz w:val="18"/>
          <w:szCs w:val="18"/>
        </w:rPr>
        <w:t xml:space="preserve"> znajduje się on w innej tego rodzaju sytuacji wynikającej z podobnej procedury przewidzianej w przepisach miejsca wszczęcia tej procedury,</w:t>
      </w:r>
    </w:p>
    <w:p w14:paraId="4A8019BD" w14:textId="4ABBBAD9" w:rsidR="00BF7966" w:rsidRPr="006B0420" w:rsidRDefault="00BF7966" w:rsidP="00C5441A">
      <w:pPr>
        <w:pStyle w:val="Akapitzlist"/>
        <w:widowControl w:val="0"/>
        <w:numPr>
          <w:ilvl w:val="1"/>
          <w:numId w:val="29"/>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naszym beneficjentem rzeczywistym w rozumieniu </w:t>
      </w:r>
      <w:r w:rsidR="000F3AAE" w:rsidRPr="006B0420">
        <w:rPr>
          <w:rFonts w:ascii="Verdana" w:hAnsi="Verdana" w:cs="Arial"/>
          <w:sz w:val="18"/>
          <w:szCs w:val="18"/>
        </w:rPr>
        <w:t>ustawy z dnia 1 marca 2018 r. o </w:t>
      </w:r>
      <w:r w:rsidRPr="006B0420">
        <w:rPr>
          <w:rFonts w:ascii="Verdana" w:hAnsi="Verdana" w:cs="Arial"/>
          <w:sz w:val="18"/>
          <w:szCs w:val="18"/>
        </w:rPr>
        <w:t xml:space="preserve">przeciwdziałaniu praniu pieniędzy oraz finansowaniu terroryzmu (Dz. U. z 2022 r. poz. 593 </w:t>
      </w:r>
      <w:r w:rsidR="00540EAB" w:rsidRPr="006B0420">
        <w:rPr>
          <w:rFonts w:ascii="Verdana" w:hAnsi="Verdana" w:cs="Arial"/>
          <w:sz w:val="18"/>
          <w:szCs w:val="18"/>
        </w:rPr>
        <w:t>ze zm.</w:t>
      </w:r>
      <w:r w:rsidRPr="006B0420">
        <w:rPr>
          <w:rFonts w:ascii="Verdana" w:hAnsi="Verdana" w:cs="Arial"/>
          <w:sz w:val="18"/>
          <w:szCs w:val="18"/>
        </w:rPr>
        <w:t>) nie jest osoba wymieniona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6B0420">
        <w:rPr>
          <w:rFonts w:ascii="Verdana" w:hAnsi="Verdana" w:cs="Arial"/>
          <w:sz w:val="18"/>
          <w:szCs w:val="18"/>
        </w:rPr>
        <w:t>,</w:t>
      </w:r>
    </w:p>
    <w:p w14:paraId="2238B790" w14:textId="7E03AD45" w:rsidR="00252EF2" w:rsidRPr="006B0420" w:rsidRDefault="00252EF2" w:rsidP="00C5441A">
      <w:pPr>
        <w:pStyle w:val="Akapitzlist"/>
        <w:widowControl w:val="0"/>
        <w:numPr>
          <w:ilvl w:val="1"/>
          <w:numId w:val="29"/>
        </w:numPr>
        <w:suppressAutoHyphens/>
        <w:ind w:left="709" w:hanging="283"/>
        <w:contextualSpacing w:val="0"/>
        <w:rPr>
          <w:rFonts w:ascii="Verdana" w:hAnsi="Verdana" w:cs="Arial"/>
          <w:sz w:val="18"/>
          <w:szCs w:val="18"/>
        </w:rPr>
      </w:pPr>
      <w:r w:rsidRPr="006B0420">
        <w:rPr>
          <w:rFonts w:ascii="Verdana" w:hAnsi="Verdana" w:cs="Arial"/>
          <w:sz w:val="18"/>
          <w:szCs w:val="18"/>
        </w:rPr>
        <w:t>nie jesteśmy:</w:t>
      </w:r>
    </w:p>
    <w:p w14:paraId="7632EC34" w14:textId="73C76313" w:rsidR="00252EF2" w:rsidRPr="006B0420" w:rsidRDefault="00252EF2" w:rsidP="00C5441A">
      <w:pPr>
        <w:pStyle w:val="Akapitzlist"/>
        <w:widowControl w:val="0"/>
        <w:numPr>
          <w:ilvl w:val="0"/>
          <w:numId w:val="31"/>
        </w:numPr>
        <w:suppressAutoHyphens/>
        <w:ind w:left="993" w:hanging="284"/>
        <w:contextualSpacing w:val="0"/>
        <w:rPr>
          <w:rFonts w:ascii="Verdana" w:hAnsi="Verdana" w:cs="Arial"/>
          <w:sz w:val="18"/>
          <w:szCs w:val="18"/>
        </w:rPr>
      </w:pPr>
      <w:r w:rsidRPr="006B0420">
        <w:rPr>
          <w:rFonts w:ascii="Verdana" w:hAnsi="Verdana" w:cs="Arial"/>
          <w:sz w:val="18"/>
          <w:szCs w:val="18"/>
        </w:rPr>
        <w:t xml:space="preserve">obywatelem rosyjskim lub osobą fizyczną lub prawną, podmiotem lub organem z siedzibą w </w:t>
      </w:r>
      <w:proofErr w:type="spellStart"/>
      <w:r w:rsidRPr="006B0420">
        <w:rPr>
          <w:rFonts w:ascii="Verdana" w:hAnsi="Verdana" w:cs="Arial"/>
          <w:sz w:val="18"/>
          <w:szCs w:val="18"/>
        </w:rPr>
        <w:t>Rosji;osobą</w:t>
      </w:r>
      <w:proofErr w:type="spellEnd"/>
      <w:r w:rsidRPr="006B0420">
        <w:rPr>
          <w:rFonts w:ascii="Verdana" w:hAnsi="Verdana" w:cs="Arial"/>
          <w:sz w:val="18"/>
          <w:szCs w:val="18"/>
        </w:rPr>
        <w:t xml:space="preserve"> prawną, podmiotem lub organem, do których prawa własności bezpośrednio lub pośrednio w ponad 50 % należą do podmiotu, o którym mowa w pkt 1 powyżej; </w:t>
      </w:r>
      <w:proofErr w:type="spellStart"/>
      <w:r w:rsidRPr="006B0420">
        <w:rPr>
          <w:rFonts w:ascii="Verdana" w:hAnsi="Verdana" w:cs="Arial"/>
          <w:sz w:val="18"/>
          <w:szCs w:val="18"/>
        </w:rPr>
        <w:t>lubosobą</w:t>
      </w:r>
      <w:proofErr w:type="spellEnd"/>
      <w:r w:rsidRPr="006B0420">
        <w:rPr>
          <w:rFonts w:ascii="Verdana" w:hAnsi="Verdana" w:cs="Arial"/>
          <w:sz w:val="18"/>
          <w:szCs w:val="18"/>
        </w:rPr>
        <w:t xml:space="preserve"> fizyczną lub prawną, podmiotem lub organem działającym w imieniu lub pod kierunkiem </w:t>
      </w:r>
      <w:r w:rsidR="00572788">
        <w:rPr>
          <w:rFonts w:ascii="Verdana" w:hAnsi="Verdana" w:cs="Arial"/>
          <w:sz w:val="18"/>
          <w:szCs w:val="18"/>
        </w:rPr>
        <w:t xml:space="preserve">osoby fizycznej lub prawnej, </w:t>
      </w:r>
      <w:r w:rsidRPr="006B0420">
        <w:rPr>
          <w:rFonts w:ascii="Verdana" w:hAnsi="Verdana" w:cs="Arial"/>
          <w:sz w:val="18"/>
          <w:szCs w:val="18"/>
        </w:rPr>
        <w:t>podmiotu</w:t>
      </w:r>
      <w:r w:rsidR="00572788">
        <w:rPr>
          <w:rFonts w:ascii="Verdana" w:hAnsi="Verdana" w:cs="Arial"/>
          <w:sz w:val="18"/>
          <w:szCs w:val="18"/>
        </w:rPr>
        <w:t xml:space="preserve"> lub organu</w:t>
      </w:r>
      <w:r w:rsidRPr="006B0420">
        <w:rPr>
          <w:rFonts w:ascii="Verdana" w:hAnsi="Verdana" w:cs="Arial"/>
          <w:sz w:val="18"/>
          <w:szCs w:val="18"/>
        </w:rPr>
        <w:t>, o który</w:t>
      </w:r>
      <w:r w:rsidR="00572788">
        <w:rPr>
          <w:rFonts w:ascii="Verdana" w:hAnsi="Verdana" w:cs="Arial"/>
          <w:sz w:val="18"/>
          <w:szCs w:val="18"/>
        </w:rPr>
        <w:t>ch</w:t>
      </w:r>
      <w:r w:rsidRPr="006B0420">
        <w:rPr>
          <w:rFonts w:ascii="Verdana" w:hAnsi="Verdana" w:cs="Arial"/>
          <w:sz w:val="18"/>
          <w:szCs w:val="18"/>
        </w:rPr>
        <w:t xml:space="preserve"> mowa powyżej,</w:t>
      </w:r>
    </w:p>
    <w:p w14:paraId="6DB184E9" w14:textId="7497DABB" w:rsidR="00252EF2" w:rsidRPr="006B0420" w:rsidRDefault="00252EF2" w:rsidP="00BD029A">
      <w:pPr>
        <w:widowControl w:val="0"/>
        <w:suppressAutoHyphens/>
        <w:ind w:left="709"/>
        <w:rPr>
          <w:rFonts w:ascii="Verdana" w:hAnsi="Verdana" w:cs="Arial"/>
          <w:sz w:val="18"/>
          <w:szCs w:val="18"/>
        </w:rPr>
      </w:pPr>
      <w:r w:rsidRPr="006B0420">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6B0420">
        <w:rPr>
          <w:rFonts w:ascii="Verdana" w:hAnsi="Verdana" w:cs="Arial"/>
          <w:sz w:val="18"/>
          <w:szCs w:val="18"/>
        </w:rPr>
        <w:t>tiret</w:t>
      </w:r>
      <w:proofErr w:type="spellEnd"/>
      <w:r w:rsidRPr="006B0420">
        <w:rPr>
          <w:rFonts w:ascii="Verdana" w:hAnsi="Verdana" w:cs="Arial"/>
          <w:sz w:val="18"/>
          <w:szCs w:val="18"/>
        </w:rPr>
        <w:t xml:space="preserve"> 1-3 powyżej.</w:t>
      </w:r>
    </w:p>
    <w:p w14:paraId="69E52117" w14:textId="52B2630A" w:rsidR="00563A80" w:rsidRPr="006B0420" w:rsidDel="00A23FDE" w:rsidRDefault="00BF7966" w:rsidP="00BF7966">
      <w:pPr>
        <w:widowControl w:val="0"/>
        <w:suppressAutoHyphens/>
        <w:ind w:left="709"/>
        <w:rPr>
          <w:rFonts w:ascii="Verdana" w:hAnsi="Verdana" w:cs="Arial"/>
          <w:sz w:val="18"/>
          <w:szCs w:val="18"/>
        </w:rPr>
      </w:pPr>
      <w:r w:rsidRPr="006B0420" w:rsidDel="00A23FDE">
        <w:rPr>
          <w:rFonts w:ascii="Verdana" w:hAnsi="Verdana" w:cs="Arial"/>
          <w:sz w:val="18"/>
          <w:szCs w:val="18"/>
        </w:rPr>
        <w:t xml:space="preserve">Ponadto zobowiązujemy się na żądanie Zamawiającego, na każdym etapie </w:t>
      </w:r>
      <w:r w:rsidR="005133E6" w:rsidRPr="006B0420">
        <w:rPr>
          <w:rFonts w:ascii="Verdana" w:hAnsi="Verdana" w:cs="Arial"/>
          <w:sz w:val="18"/>
          <w:szCs w:val="18"/>
        </w:rPr>
        <w:t>P</w:t>
      </w:r>
      <w:r w:rsidR="005133E6" w:rsidRPr="006B0420" w:rsidDel="00A23FDE">
        <w:rPr>
          <w:rFonts w:ascii="Verdana" w:hAnsi="Verdana" w:cs="Arial"/>
          <w:sz w:val="18"/>
          <w:szCs w:val="18"/>
        </w:rPr>
        <w:t xml:space="preserve">ostępowania </w:t>
      </w:r>
      <w:r w:rsidR="00D149A9" w:rsidRPr="006B0420" w:rsidDel="00A23FDE">
        <w:rPr>
          <w:rFonts w:ascii="Verdana" w:hAnsi="Verdana" w:cstheme="minorHAnsi"/>
          <w:sz w:val="18"/>
          <w:szCs w:val="18"/>
          <w:lang w:eastAsia="pl-PL"/>
        </w:rPr>
        <w:t>zakupowego</w:t>
      </w:r>
      <w:r w:rsidRPr="006B0420" w:rsidDel="00A23FDE">
        <w:rPr>
          <w:rFonts w:ascii="Verdana" w:hAnsi="Verdana" w:cs="Arial"/>
          <w:sz w:val="18"/>
          <w:szCs w:val="18"/>
        </w:rPr>
        <w:t>, złożyć dodatkowe dokumenty potwierdzające brak podstaw do wykluczenia Wykonawcy na podstawie ww. przepisów</w:t>
      </w:r>
      <w:r w:rsidR="00563A80" w:rsidRPr="006B0420" w:rsidDel="00A23FDE">
        <w:rPr>
          <w:rFonts w:ascii="Verdana" w:hAnsi="Verdana" w:cs="Arial"/>
          <w:sz w:val="18"/>
          <w:szCs w:val="18"/>
        </w:rPr>
        <w:t>.</w:t>
      </w:r>
    </w:p>
    <w:p w14:paraId="099CCB70" w14:textId="6ED25973" w:rsidR="00A6553F" w:rsidRPr="006B0420" w:rsidRDefault="003E1E11" w:rsidP="002A6CA3">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00D149A9"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6B0420" w:rsidRDefault="00AE1D9D" w:rsidP="00C5441A">
      <w:pPr>
        <w:pStyle w:val="Akapitzlist"/>
        <w:widowControl w:val="0"/>
        <w:numPr>
          <w:ilvl w:val="3"/>
          <w:numId w:val="27"/>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w:t>
      </w:r>
      <w:r w:rsidR="00BF1B92" w:rsidRPr="006B0420">
        <w:rPr>
          <w:rFonts w:ascii="Verdana" w:hAnsi="Verdana" w:cs="Arial"/>
          <w:sz w:val="18"/>
          <w:szCs w:val="18"/>
        </w:rPr>
        <w:t xml:space="preserve"> spełniamy warunki udziału </w:t>
      </w:r>
      <w:r w:rsidR="0042031F" w:rsidRPr="006B0420">
        <w:rPr>
          <w:rFonts w:ascii="Verdana" w:hAnsi="Verdana" w:cs="Arial"/>
          <w:sz w:val="18"/>
          <w:szCs w:val="18"/>
        </w:rPr>
        <w:t xml:space="preserve">w </w:t>
      </w:r>
      <w:r w:rsidR="00A0753C" w:rsidRPr="006B0420">
        <w:rPr>
          <w:rFonts w:ascii="Verdana" w:hAnsi="Verdana" w:cs="Arial"/>
          <w:sz w:val="18"/>
          <w:szCs w:val="18"/>
        </w:rPr>
        <w:t>P</w:t>
      </w:r>
      <w:r w:rsidR="0042031F" w:rsidRPr="006B0420">
        <w:rPr>
          <w:rFonts w:ascii="Verdana" w:hAnsi="Verdana" w:cs="Arial"/>
          <w:sz w:val="18"/>
          <w:szCs w:val="18"/>
        </w:rPr>
        <w:t xml:space="preserve">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009D68E1" w:rsidRPr="006B0420">
        <w:rPr>
          <w:rFonts w:ascii="Verdana" w:hAnsi="Verdana" w:cs="Arial"/>
          <w:sz w:val="18"/>
          <w:szCs w:val="18"/>
        </w:rPr>
        <w:t xml:space="preserve">określone w pkt </w:t>
      </w:r>
      <w:r w:rsidR="000E59B0" w:rsidRPr="006B0420">
        <w:rPr>
          <w:rFonts w:ascii="Verdana" w:hAnsi="Verdana" w:cs="Arial"/>
          <w:sz w:val="18"/>
          <w:szCs w:val="18"/>
        </w:rPr>
        <w:t>14</w:t>
      </w:r>
      <w:r w:rsidR="00BF1B92" w:rsidRPr="006B0420">
        <w:rPr>
          <w:rFonts w:ascii="Verdana" w:hAnsi="Verdana" w:cs="Arial"/>
          <w:sz w:val="18"/>
          <w:szCs w:val="18"/>
        </w:rPr>
        <w:t>.</w:t>
      </w:r>
      <w:r w:rsidR="000E59B0" w:rsidRPr="006B0420">
        <w:rPr>
          <w:rFonts w:ascii="Verdana" w:hAnsi="Verdana" w:cs="Arial"/>
          <w:sz w:val="18"/>
          <w:szCs w:val="18"/>
        </w:rPr>
        <w:t>3</w:t>
      </w:r>
      <w:r w:rsidR="00BF1B92" w:rsidRPr="006B0420">
        <w:rPr>
          <w:rFonts w:ascii="Verdana" w:hAnsi="Verdana" w:cs="Arial"/>
          <w:sz w:val="18"/>
          <w:szCs w:val="18"/>
        </w:rPr>
        <w:t xml:space="preserve">. </w:t>
      </w:r>
      <w:r w:rsidR="00904E94" w:rsidRPr="006B0420">
        <w:rPr>
          <w:rFonts w:ascii="Verdana" w:hAnsi="Verdana" w:cs="Arial"/>
          <w:sz w:val="18"/>
          <w:szCs w:val="18"/>
        </w:rPr>
        <w:t>SWZ</w:t>
      </w:r>
      <w:r w:rsidR="000F3AAE" w:rsidRPr="006B0420">
        <w:rPr>
          <w:rFonts w:ascii="Verdana" w:hAnsi="Verdana" w:cs="Arial"/>
          <w:sz w:val="18"/>
          <w:szCs w:val="18"/>
        </w:rPr>
        <w:t>, w </w:t>
      </w:r>
      <w:r w:rsidRPr="006B0420">
        <w:rPr>
          <w:rFonts w:ascii="Verdana" w:hAnsi="Verdana" w:cs="Arial"/>
          <w:sz w:val="18"/>
          <w:szCs w:val="18"/>
        </w:rPr>
        <w:t>tym:</w:t>
      </w:r>
    </w:p>
    <w:p w14:paraId="05F55BB8" w14:textId="1FF50FDE" w:rsidR="00563A80" w:rsidRPr="006B0420" w:rsidRDefault="00563A80" w:rsidP="00C5441A">
      <w:pPr>
        <w:pStyle w:val="Akapitzlist"/>
        <w:widowControl w:val="0"/>
        <w:numPr>
          <w:ilvl w:val="1"/>
          <w:numId w:val="30"/>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 xml:space="preserve">posiadamy uprawnienia do prowadzenia określonej działalności gospodarczej lub zawodowej, jeżeli </w:t>
      </w:r>
      <w:r w:rsidRPr="006B0420">
        <w:rPr>
          <w:rFonts w:ascii="Verdana" w:hAnsi="Verdana" w:cs="Arial"/>
          <w:sz w:val="18"/>
          <w:szCs w:val="18"/>
        </w:rPr>
        <w:lastRenderedPageBreak/>
        <w:t>odrębne przepisy nakładają obowiązek posiadania takich uprawnień,</w:t>
      </w:r>
    </w:p>
    <w:p w14:paraId="19539828" w14:textId="527F9E40" w:rsidR="00563A80" w:rsidRPr="006B0420" w:rsidRDefault="00563A80" w:rsidP="00C5441A">
      <w:pPr>
        <w:pStyle w:val="Akapitzlist"/>
        <w:widowControl w:val="0"/>
        <w:numPr>
          <w:ilvl w:val="1"/>
          <w:numId w:val="30"/>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 xml:space="preserve">znajdujemy się w sytuacji ekonomicznej </w:t>
      </w:r>
      <w:r w:rsidR="008968EB" w:rsidRPr="006B0420">
        <w:rPr>
          <w:rFonts w:ascii="Verdana" w:hAnsi="Verdana" w:cs="Arial"/>
          <w:sz w:val="18"/>
          <w:szCs w:val="18"/>
        </w:rPr>
        <w:t xml:space="preserve">i </w:t>
      </w:r>
      <w:r w:rsidRPr="006B0420">
        <w:rPr>
          <w:rFonts w:ascii="Verdana" w:hAnsi="Verdana" w:cs="Arial"/>
          <w:sz w:val="18"/>
          <w:szCs w:val="18"/>
        </w:rPr>
        <w:t>finansowej zapewniającej wykonanie Zakupu,</w:t>
      </w:r>
    </w:p>
    <w:p w14:paraId="211FE92C" w14:textId="6C3A7A39" w:rsidR="0042031F" w:rsidRPr="006B0420" w:rsidRDefault="00563A80" w:rsidP="00C5441A">
      <w:pPr>
        <w:pStyle w:val="Akapitzlist"/>
        <w:widowControl w:val="0"/>
        <w:numPr>
          <w:ilvl w:val="1"/>
          <w:numId w:val="30"/>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w:t>
      </w:r>
      <w:r w:rsidR="000F3AAE" w:rsidRPr="006B0420">
        <w:rPr>
          <w:rFonts w:ascii="Verdana" w:hAnsi="Verdana" w:cs="Arial"/>
          <w:sz w:val="18"/>
          <w:szCs w:val="18"/>
        </w:rPr>
        <w:t>dowe do zrealizowania Zakupu, w </w:t>
      </w:r>
      <w:r w:rsidRPr="006B0420">
        <w:rPr>
          <w:rFonts w:ascii="Verdana" w:hAnsi="Verdana" w:cs="Arial"/>
          <w:sz w:val="18"/>
          <w:szCs w:val="18"/>
        </w:rPr>
        <w:t>szczególności wiedzę i doświadczenie oraz dyspon</w:t>
      </w:r>
      <w:r w:rsidR="000F3AAE" w:rsidRPr="006B0420">
        <w:rPr>
          <w:rFonts w:ascii="Verdana" w:hAnsi="Verdana" w:cs="Arial"/>
          <w:sz w:val="18"/>
          <w:szCs w:val="18"/>
        </w:rPr>
        <w:t>ujemy potencjałem technicznym i </w:t>
      </w:r>
      <w:r w:rsidRPr="006B0420">
        <w:rPr>
          <w:rFonts w:ascii="Verdana" w:hAnsi="Verdana" w:cs="Arial"/>
          <w:sz w:val="18"/>
          <w:szCs w:val="18"/>
        </w:rPr>
        <w:t>osobami zdolnymi do realizacji Zakupu</w:t>
      </w:r>
      <w:r w:rsidR="00BE1833" w:rsidRPr="006B0420">
        <w:rPr>
          <w:rFonts w:ascii="Verdana" w:hAnsi="Verdana" w:cs="Arial"/>
          <w:sz w:val="18"/>
          <w:szCs w:val="18"/>
        </w:rPr>
        <w:t>.</w:t>
      </w:r>
    </w:p>
    <w:p w14:paraId="6040FDF2" w14:textId="3F8EE4E5"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 xml:space="preserve">akceptujemy treść </w:t>
      </w:r>
      <w:r w:rsidR="00904E94" w:rsidRPr="006B0420">
        <w:rPr>
          <w:rFonts w:ascii="Verdana" w:hAnsi="Verdana" w:cs="Arial"/>
          <w:sz w:val="18"/>
          <w:szCs w:val="18"/>
          <w:u w:val="single"/>
        </w:rPr>
        <w:t>SWZ</w:t>
      </w:r>
      <w:r w:rsidRPr="006B0420">
        <w:rPr>
          <w:rFonts w:ascii="Verdana" w:hAnsi="Verdana" w:cs="Arial"/>
          <w:sz w:val="18"/>
          <w:szCs w:val="18"/>
          <w:u w:val="single"/>
        </w:rPr>
        <w:t xml:space="preserve"> wraz ze wszystkimi załącznikami </w:t>
      </w:r>
      <w:r w:rsidR="009D68E1" w:rsidRPr="006B0420">
        <w:rPr>
          <w:rFonts w:ascii="Verdana" w:hAnsi="Verdana" w:cs="Arial"/>
          <w:sz w:val="18"/>
          <w:szCs w:val="18"/>
          <w:u w:val="single"/>
        </w:rPr>
        <w:t xml:space="preserve">oraz wyjaśnieniami i zmianami </w:t>
      </w:r>
      <w:r w:rsidR="00904E94" w:rsidRPr="006B0420">
        <w:rPr>
          <w:rFonts w:ascii="Verdana" w:hAnsi="Verdana" w:cs="Arial"/>
          <w:sz w:val="18"/>
          <w:szCs w:val="18"/>
          <w:u w:val="single"/>
        </w:rPr>
        <w:t>SWZ</w:t>
      </w:r>
      <w:r w:rsidR="009D68E1" w:rsidRPr="006B0420">
        <w:rPr>
          <w:rFonts w:ascii="Verdana" w:hAnsi="Verdana" w:cs="Arial"/>
          <w:sz w:val="18"/>
          <w:szCs w:val="18"/>
          <w:u w:val="single"/>
        </w:rPr>
        <w:t xml:space="preserve"> </w:t>
      </w:r>
      <w:r w:rsidRPr="006B0420">
        <w:rPr>
          <w:rFonts w:ascii="Verdana" w:hAnsi="Verdana" w:cs="Arial"/>
          <w:sz w:val="18"/>
          <w:szCs w:val="18"/>
          <w:u w:val="single"/>
        </w:rPr>
        <w:t>i nie wnosimy do nich zastrzeżeń</w:t>
      </w:r>
      <w:r w:rsidRPr="006B0420">
        <w:rPr>
          <w:rFonts w:ascii="Verdana" w:hAnsi="Verdana" w:cs="Arial"/>
          <w:sz w:val="18"/>
          <w:szCs w:val="18"/>
        </w:rPr>
        <w:t xml:space="preserve">, a w przypadku wyboru naszej Oferty zobowiązujemy się do zawarcia Umowy, zgodnie ze wzorem załączonym do </w:t>
      </w:r>
      <w:r w:rsidR="00904E94" w:rsidRPr="006B0420">
        <w:rPr>
          <w:rFonts w:ascii="Verdana" w:hAnsi="Verdana" w:cs="Arial"/>
          <w:sz w:val="18"/>
          <w:szCs w:val="18"/>
        </w:rPr>
        <w:t>SWZ</w:t>
      </w:r>
      <w:r w:rsidR="001B2760" w:rsidRPr="006B0420">
        <w:rPr>
          <w:rFonts w:ascii="Verdana" w:hAnsi="Verdana"/>
          <w:sz w:val="18"/>
          <w:szCs w:val="18"/>
        </w:rPr>
        <w:t>.</w:t>
      </w:r>
    </w:p>
    <w:p w14:paraId="385B1943" w14:textId="4A1CC314" w:rsidR="003F6267" w:rsidRPr="006B0420" w:rsidRDefault="00E4639A" w:rsidP="00C5441A">
      <w:pPr>
        <w:pStyle w:val="Akapitzlist"/>
        <w:widowControl w:val="0"/>
        <w:numPr>
          <w:ilvl w:val="3"/>
          <w:numId w:val="27"/>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w:t>
      </w:r>
      <w:r w:rsidR="0042031F" w:rsidRPr="006B0420">
        <w:rPr>
          <w:rFonts w:ascii="Verdana" w:hAnsi="Verdana" w:cs="Arial"/>
          <w:sz w:val="18"/>
          <w:szCs w:val="18"/>
        </w:rPr>
        <w:t>apoznaliśmy się z zasadami określonymi w Kodeksie Postępowania dla Partnerów Biznesowych Spółek G</w:t>
      </w:r>
      <w:r w:rsidR="00FC2016" w:rsidRPr="006B0420">
        <w:rPr>
          <w:rFonts w:ascii="Verdana" w:hAnsi="Verdana" w:cs="Arial"/>
          <w:sz w:val="18"/>
          <w:szCs w:val="18"/>
        </w:rPr>
        <w:t xml:space="preserve">rupy </w:t>
      </w:r>
      <w:r w:rsidR="0042031F" w:rsidRPr="006B0420">
        <w:rPr>
          <w:rFonts w:ascii="Verdana" w:hAnsi="Verdana" w:cs="Arial"/>
          <w:sz w:val="18"/>
          <w:szCs w:val="18"/>
        </w:rPr>
        <w:t>K</w:t>
      </w:r>
      <w:r w:rsidR="00FC2016" w:rsidRPr="006B0420">
        <w:rPr>
          <w:rFonts w:ascii="Verdana" w:hAnsi="Verdana" w:cs="Arial"/>
          <w:sz w:val="18"/>
          <w:szCs w:val="18"/>
        </w:rPr>
        <w:t>apitałowej</w:t>
      </w:r>
      <w:r w:rsidR="0042031F" w:rsidRPr="006B0420">
        <w:rPr>
          <w:rFonts w:ascii="Verdana" w:hAnsi="Verdana" w:cs="Arial"/>
          <w:sz w:val="18"/>
          <w:szCs w:val="18"/>
        </w:rPr>
        <w:t xml:space="preserve"> PGE oraz w Dobrych praktykach zakupowych. W przypadku wyboru naszej Oferty zapewniamy,</w:t>
      </w:r>
      <w:r w:rsidR="004B65F5" w:rsidRPr="006B0420">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6B0420">
        <w:rPr>
          <w:rFonts w:ascii="Verdana" w:hAnsi="Verdana" w:cs="Calibri"/>
          <w:sz w:val="18"/>
          <w:szCs w:val="18"/>
        </w:rPr>
        <w:t>.</w:t>
      </w:r>
    </w:p>
    <w:p w14:paraId="19E4EBD8" w14:textId="110AC762" w:rsidR="003F6267"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sz w:val="18"/>
          <w:szCs w:val="18"/>
        </w:rPr>
      </w:pPr>
      <w:r w:rsidRPr="005C5BDD">
        <w:rPr>
          <w:rFonts w:ascii="Verdana" w:hAnsi="Verdana" w:cs="Arial"/>
          <w:sz w:val="18"/>
          <w:szCs w:val="18"/>
          <w:highlight w:val="cyan"/>
        </w:rPr>
        <w:t>Jesteśmy/nie jesteśmy</w:t>
      </w:r>
      <w:r w:rsidRPr="006B0420">
        <w:rPr>
          <w:rStyle w:val="Odwoanieprzypisudolnego"/>
          <w:rFonts w:ascii="Verdana" w:hAnsi="Verdana" w:cs="Arial"/>
          <w:sz w:val="18"/>
          <w:szCs w:val="18"/>
        </w:rPr>
        <w:footnoteReference w:id="2"/>
      </w:r>
      <w:r w:rsidRPr="006B0420">
        <w:rPr>
          <w:rFonts w:ascii="Verdana" w:hAnsi="Verdana" w:cs="Arial"/>
          <w:sz w:val="18"/>
          <w:szCs w:val="18"/>
        </w:rPr>
        <w:t xml:space="preserve"> czynnym podatnikiem VAT</w:t>
      </w:r>
      <w:r w:rsidR="003779AF" w:rsidRPr="006B0420">
        <w:rPr>
          <w:rFonts w:ascii="Verdana" w:hAnsi="Verdana" w:cs="Arial"/>
          <w:sz w:val="18"/>
          <w:szCs w:val="18"/>
        </w:rPr>
        <w:t>.</w:t>
      </w:r>
    </w:p>
    <w:p w14:paraId="7E388266" w14:textId="77777777" w:rsidR="003F6267" w:rsidRPr="006B0420" w:rsidRDefault="003F6267" w:rsidP="00C5441A">
      <w:pPr>
        <w:pStyle w:val="Akapitzlist"/>
        <w:widowControl w:val="0"/>
        <w:numPr>
          <w:ilvl w:val="3"/>
          <w:numId w:val="27"/>
        </w:numPr>
        <w:suppressAutoHyphens/>
        <w:spacing w:before="240"/>
        <w:ind w:left="425" w:hanging="425"/>
        <w:contextualSpacing w:val="0"/>
        <w:rPr>
          <w:rFonts w:ascii="Verdana" w:hAnsi="Verdana" w:cs="Arial"/>
          <w:sz w:val="18"/>
          <w:szCs w:val="18"/>
        </w:rPr>
      </w:pPr>
      <w:r w:rsidRPr="006B0420">
        <w:rPr>
          <w:rFonts w:ascii="Verdana" w:hAnsi="Verdana" w:cs="Calibri"/>
          <w:sz w:val="18"/>
          <w:szCs w:val="18"/>
        </w:rPr>
        <w:t xml:space="preserve">Oświadczamy, że </w:t>
      </w:r>
      <w:r w:rsidRPr="005C5BDD">
        <w:rPr>
          <w:rFonts w:ascii="Verdana" w:hAnsi="Verdana" w:cs="Calibri"/>
          <w:sz w:val="18"/>
          <w:szCs w:val="18"/>
          <w:highlight w:val="cyan"/>
        </w:rPr>
        <w:t>jesteśmy/nie jesteśmy</w:t>
      </w:r>
      <w:r w:rsidRPr="005C5BDD">
        <w:rPr>
          <w:rFonts w:ascii="Verdana" w:hAnsi="Verdana"/>
          <w:sz w:val="18"/>
          <w:szCs w:val="18"/>
          <w:highlight w:val="cyan"/>
          <w:vertAlign w:val="superscript"/>
        </w:rPr>
        <w:footnoteReference w:id="3"/>
      </w:r>
      <w:r w:rsidRPr="006B0420">
        <w:rPr>
          <w:rFonts w:ascii="Verdana" w:hAnsi="Verdana" w:cs="Calibri"/>
          <w:sz w:val="18"/>
          <w:szCs w:val="18"/>
        </w:rPr>
        <w:t xml:space="preserve"> </w:t>
      </w:r>
      <w:proofErr w:type="spellStart"/>
      <w:r w:rsidRPr="006B0420">
        <w:rPr>
          <w:rFonts w:ascii="Verdana" w:hAnsi="Verdana" w:cs="Calibri"/>
          <w:sz w:val="18"/>
          <w:szCs w:val="18"/>
        </w:rPr>
        <w:t>mikroprzedsiębiorcą</w:t>
      </w:r>
      <w:proofErr w:type="spellEnd"/>
      <w:r w:rsidRPr="006B0420">
        <w:rPr>
          <w:rFonts w:ascii="Verdana" w:hAnsi="Verdana" w:cs="Calibri"/>
          <w:sz w:val="18"/>
          <w:szCs w:val="18"/>
        </w:rPr>
        <w:t xml:space="preserve"> bądź małym lub średnim przedsiębiorcą.</w:t>
      </w:r>
      <w:r w:rsidRPr="006B0420">
        <w:rPr>
          <w:rFonts w:ascii="Verdana" w:hAnsi="Verdana"/>
          <w:sz w:val="18"/>
          <w:szCs w:val="18"/>
          <w:vertAlign w:val="superscript"/>
        </w:rPr>
        <w:footnoteReference w:id="4"/>
      </w:r>
    </w:p>
    <w:p w14:paraId="58EF8774" w14:textId="77777777"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55725F71" w14:textId="099EA762"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w:t>
      </w:r>
      <w:r w:rsidR="00556D56" w:rsidRPr="006B0420">
        <w:rPr>
          <w:rFonts w:ascii="Verdana" w:hAnsi="Verdana" w:cs="Arial"/>
          <w:sz w:val="18"/>
          <w:szCs w:val="18"/>
          <w:lang w:eastAsia="pl-PL"/>
        </w:rPr>
        <w:t xml:space="preserve"> (</w:t>
      </w:r>
      <w:r w:rsidR="00A94A12" w:rsidRPr="006B0420">
        <w:rPr>
          <w:rFonts w:ascii="Verdana" w:hAnsi="Verdana" w:cs="Arial"/>
          <w:sz w:val="18"/>
          <w:szCs w:val="18"/>
          <w:lang w:eastAsia="pl-PL"/>
        </w:rPr>
        <w:t xml:space="preserve">o ile </w:t>
      </w:r>
      <w:r w:rsidR="004D77D6" w:rsidRPr="006B0420">
        <w:rPr>
          <w:rFonts w:ascii="Verdana" w:hAnsi="Verdana" w:cs="Arial"/>
          <w:sz w:val="18"/>
          <w:szCs w:val="18"/>
          <w:lang w:eastAsia="pl-PL"/>
        </w:rPr>
        <w:t>p</w:t>
      </w:r>
      <w:r w:rsidR="00A94A12" w:rsidRPr="006B0420">
        <w:rPr>
          <w:rFonts w:ascii="Verdana" w:hAnsi="Verdana" w:cs="Arial"/>
          <w:sz w:val="18"/>
          <w:szCs w:val="18"/>
          <w:lang w:eastAsia="pl-PL"/>
        </w:rPr>
        <w:t>odwykonawcy są już znani</w:t>
      </w:r>
      <w:r w:rsidR="00556D56" w:rsidRPr="006B0420">
        <w:rPr>
          <w:rFonts w:ascii="Verdana" w:hAnsi="Verdana" w:cs="Arial"/>
          <w:sz w:val="18"/>
          <w:szCs w:val="18"/>
          <w:lang w:eastAsia="pl-PL"/>
        </w:rPr>
        <w:t>)</w:t>
      </w:r>
      <w:r w:rsidRPr="006B0420">
        <w:rPr>
          <w:rStyle w:val="Odwoanieprzypisudolnego"/>
          <w:rFonts w:ascii="Verdana" w:hAnsi="Verdana" w:cs="Arial"/>
          <w:sz w:val="18"/>
          <w:szCs w:val="18"/>
          <w:lang w:eastAsia="pl-PL"/>
        </w:rPr>
        <w:footnoteReference w:id="5"/>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D32BD3"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14:paraId="35DB9268"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42031F" w:rsidRPr="00D32BD3"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6B0420" w:rsidRDefault="0042031F" w:rsidP="00D33133">
            <w:pPr>
              <w:widowControl w:val="0"/>
              <w:suppressAutoHyphens/>
              <w:jc w:val="center"/>
              <w:rPr>
                <w:rFonts w:ascii="Verdana" w:hAnsi="Verdana" w:cs="Arial"/>
                <w:sz w:val="18"/>
                <w:szCs w:val="18"/>
              </w:rPr>
            </w:pPr>
          </w:p>
        </w:tc>
      </w:tr>
    </w:tbl>
    <w:p w14:paraId="460197F1" w14:textId="351FF3A6"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sz w:val="18"/>
          <w:szCs w:val="18"/>
          <w:lang w:eastAsia="pl-PL"/>
        </w:rPr>
      </w:pPr>
      <w:r w:rsidRPr="006B0420">
        <w:rPr>
          <w:rFonts w:ascii="Verdana" w:hAnsi="Verdana" w:cs="Arial"/>
          <w:bCs/>
          <w:sz w:val="18"/>
          <w:szCs w:val="18"/>
          <w:lang w:eastAsia="pl-PL"/>
        </w:rPr>
        <w:t>Oświadczamy, że w celu potwierdzenia spełniania warunków udziału w</w:t>
      </w:r>
      <w:r w:rsidR="005133E6" w:rsidRPr="006B0420">
        <w:rPr>
          <w:rFonts w:ascii="Verdana" w:hAnsi="Verdana" w:cs="Arial"/>
          <w:bCs/>
          <w:sz w:val="18"/>
          <w:szCs w:val="18"/>
          <w:lang w:eastAsia="pl-PL"/>
        </w:rPr>
        <w:t xml:space="preserve"> Postępowaniu </w:t>
      </w:r>
      <w:r w:rsidR="00D149A9" w:rsidRPr="006B0420">
        <w:rPr>
          <w:rFonts w:ascii="Verdana" w:hAnsi="Verdana" w:cstheme="minorHAnsi"/>
          <w:sz w:val="18"/>
          <w:szCs w:val="18"/>
          <w:lang w:eastAsia="pl-PL"/>
        </w:rPr>
        <w:t>zakupowym</w:t>
      </w:r>
      <w:r w:rsidRPr="006B0420">
        <w:rPr>
          <w:rStyle w:val="Odwoanieprzypisudolnego"/>
          <w:rFonts w:ascii="Verdana" w:hAnsi="Verdana" w:cs="Arial"/>
          <w:bCs/>
          <w:sz w:val="18"/>
          <w:szCs w:val="18"/>
          <w:lang w:eastAsia="pl-PL"/>
        </w:rPr>
        <w:footnoteReference w:id="6"/>
      </w:r>
      <w:r w:rsidRPr="006B0420">
        <w:rPr>
          <w:rFonts w:ascii="Verdana" w:hAnsi="Verdana" w:cs="Arial"/>
          <w:bCs/>
          <w:sz w:val="18"/>
          <w:szCs w:val="18"/>
          <w:lang w:eastAsia="pl-PL"/>
        </w:rPr>
        <w:t>:</w:t>
      </w:r>
    </w:p>
    <w:p w14:paraId="462EDB88" w14:textId="79F1BBDB" w:rsidR="0042031F" w:rsidRPr="006B0420" w:rsidRDefault="0042031F" w:rsidP="00C5441A">
      <w:pPr>
        <w:pStyle w:val="Akapitzlist"/>
        <w:widowControl w:val="0"/>
        <w:numPr>
          <w:ilvl w:val="0"/>
          <w:numId w:val="28"/>
        </w:numPr>
        <w:suppressAutoHyphens/>
        <w:spacing w:before="240"/>
        <w:ind w:left="851" w:hanging="284"/>
        <w:rPr>
          <w:rFonts w:ascii="Verdana" w:hAnsi="Verdana" w:cs="Arial"/>
          <w:sz w:val="18"/>
          <w:szCs w:val="18"/>
        </w:rPr>
      </w:pPr>
      <w:r w:rsidRPr="006B0420">
        <w:rPr>
          <w:rFonts w:ascii="Verdana" w:hAnsi="Verdana" w:cs="Arial"/>
          <w:sz w:val="18"/>
          <w:szCs w:val="18"/>
        </w:rPr>
        <w:t xml:space="preserve">nie 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t>
      </w:r>
    </w:p>
    <w:p w14:paraId="0EA8C83A" w14:textId="0DC72022" w:rsidR="0042031F" w:rsidRPr="006B0420" w:rsidRDefault="0042031F" w:rsidP="00C5441A">
      <w:pPr>
        <w:pStyle w:val="Akapitzlist"/>
        <w:widowControl w:val="0"/>
        <w:numPr>
          <w:ilvl w:val="0"/>
          <w:numId w:val="28"/>
        </w:numPr>
        <w:suppressAutoHyphens/>
        <w:spacing w:before="240"/>
        <w:ind w:left="851" w:hanging="284"/>
        <w:rPr>
          <w:rFonts w:ascii="Verdana" w:hAnsi="Verdana" w:cs="Arial"/>
          <w:sz w:val="18"/>
          <w:szCs w:val="18"/>
        </w:rPr>
      </w:pPr>
      <w:r w:rsidRPr="006B0420">
        <w:rPr>
          <w:rFonts w:ascii="Verdana" w:hAnsi="Verdana" w:cs="Arial"/>
          <w:sz w:val="18"/>
          <w:szCs w:val="18"/>
        </w:rPr>
        <w:t xml:space="preserve">opieramy się na potencjale </w:t>
      </w:r>
      <w:r w:rsidR="00BC5B0F" w:rsidRPr="006B0420">
        <w:rPr>
          <w:rFonts w:ascii="Verdana" w:hAnsi="Verdana" w:cs="Arial"/>
          <w:sz w:val="18"/>
          <w:szCs w:val="18"/>
        </w:rPr>
        <w:t>podmiotu udostępniającego zasoby</w:t>
      </w:r>
      <w:r w:rsidRPr="006B0420">
        <w:rPr>
          <w:rFonts w:ascii="Verdana" w:hAnsi="Verdana" w:cs="Arial"/>
          <w:sz w:val="18"/>
          <w:szCs w:val="18"/>
        </w:rPr>
        <w:t xml:space="preserve"> w niżej wymienionym zakresie (podać zakres oraz nazwę </w:t>
      </w:r>
      <w:r w:rsidR="00A0753C" w:rsidRPr="006B0420">
        <w:rPr>
          <w:rFonts w:ascii="Verdana" w:hAnsi="Verdana" w:cs="Arial"/>
          <w:sz w:val="18"/>
          <w:szCs w:val="18"/>
        </w:rPr>
        <w:t xml:space="preserve">innego </w:t>
      </w:r>
      <w:r w:rsidRPr="006B0420">
        <w:rPr>
          <w:rFonts w:ascii="Verdana" w:hAnsi="Verdana" w:cs="Arial"/>
          <w:sz w:val="18"/>
          <w:szCs w:val="18"/>
        </w:rPr>
        <w:t>podmiotu</w:t>
      </w:r>
      <w:r w:rsidR="00036D8D" w:rsidRPr="006B0420">
        <w:rPr>
          <w:rFonts w:ascii="Verdana" w:hAnsi="Verdana" w:cs="Arial"/>
          <w:sz w:val="18"/>
          <w:szCs w:val="18"/>
        </w:rPr>
        <w:t>)</w:t>
      </w:r>
      <w:r w:rsidRPr="006B0420">
        <w:rPr>
          <w:rFonts w:ascii="Verdana" w:hAnsi="Verdana" w:cs="Arial"/>
          <w:sz w:val="18"/>
          <w:szCs w:val="18"/>
        </w:rPr>
        <w:t>*</w:t>
      </w:r>
    </w:p>
    <w:p w14:paraId="7C16080C" w14:textId="77777777" w:rsidR="0042031F" w:rsidRPr="006B0420" w:rsidRDefault="0042031F" w:rsidP="0042031F">
      <w:pPr>
        <w:pStyle w:val="Akapitzlist"/>
        <w:widowControl w:val="0"/>
        <w:suppressAutoHyphens/>
        <w:spacing w:before="240"/>
        <w:ind w:left="851" w:hanging="425"/>
        <w:rPr>
          <w:rFonts w:ascii="Verdana" w:hAnsi="Verdana" w:cs="Arial"/>
          <w:sz w:val="18"/>
          <w:szCs w:val="18"/>
        </w:rPr>
      </w:pPr>
      <w:r w:rsidRPr="006B0420">
        <w:rPr>
          <w:rFonts w:ascii="Verdana" w:hAnsi="Verdana" w:cs="Arial"/>
          <w:sz w:val="18"/>
          <w:szCs w:val="18"/>
        </w:rPr>
        <w:t>………………………………………………………………………………………………………………………</w:t>
      </w:r>
    </w:p>
    <w:p w14:paraId="743FB04A" w14:textId="07D7DE0A" w:rsidR="008D0ACB" w:rsidRPr="006B0420" w:rsidRDefault="008D0ACB" w:rsidP="00C5441A">
      <w:pPr>
        <w:pStyle w:val="Akapitzlist"/>
        <w:numPr>
          <w:ilvl w:val="3"/>
          <w:numId w:val="27"/>
        </w:numPr>
        <w:spacing w:line="360" w:lineRule="auto"/>
        <w:ind w:left="425" w:right="2" w:hanging="425"/>
        <w:rPr>
          <w:rFonts w:ascii="Verdana" w:hAnsi="Verdana" w:cstheme="minorHAnsi"/>
          <w:sz w:val="18"/>
          <w:szCs w:val="18"/>
        </w:rPr>
      </w:pPr>
      <w:r w:rsidRPr="006B0420">
        <w:rPr>
          <w:rFonts w:ascii="Verdana" w:hAnsi="Verdana" w:cstheme="minorHAnsi"/>
          <w:sz w:val="18"/>
          <w:szCs w:val="18"/>
        </w:rPr>
        <w:lastRenderedPageBreak/>
        <w:t>Oświadczam, że w stosunku do wska</w:t>
      </w:r>
      <w:r w:rsidR="00875B53" w:rsidRPr="006B0420">
        <w:rPr>
          <w:rFonts w:ascii="Verdana" w:hAnsi="Verdana" w:cstheme="minorHAnsi"/>
          <w:sz w:val="18"/>
          <w:szCs w:val="18"/>
        </w:rPr>
        <w:t>zanego/</w:t>
      </w:r>
      <w:proofErr w:type="spellStart"/>
      <w:r w:rsidR="00875B53" w:rsidRPr="006B0420">
        <w:rPr>
          <w:rFonts w:ascii="Verdana" w:hAnsi="Verdana" w:cstheme="minorHAnsi"/>
          <w:sz w:val="18"/>
          <w:szCs w:val="18"/>
        </w:rPr>
        <w:t>ych</w:t>
      </w:r>
      <w:proofErr w:type="spellEnd"/>
      <w:r w:rsidRPr="006B0420">
        <w:rPr>
          <w:rFonts w:ascii="Verdana" w:hAnsi="Verdana" w:cstheme="minorHAnsi"/>
          <w:sz w:val="18"/>
          <w:szCs w:val="18"/>
        </w:rPr>
        <w:t xml:space="preserve"> w pkt </w:t>
      </w:r>
      <w:r w:rsidR="002B7BEC" w:rsidRPr="006B0420">
        <w:rPr>
          <w:rFonts w:ascii="Verdana" w:hAnsi="Verdana" w:cstheme="minorHAnsi"/>
          <w:sz w:val="18"/>
          <w:szCs w:val="18"/>
        </w:rPr>
        <w:t xml:space="preserve">10 </w:t>
      </w:r>
      <w:r w:rsidRPr="006B0420">
        <w:rPr>
          <w:rFonts w:ascii="Verdana" w:hAnsi="Verdana" w:cstheme="minorHAnsi"/>
          <w:sz w:val="18"/>
          <w:szCs w:val="18"/>
        </w:rPr>
        <w:t>podmiotu/ów, na którego/</w:t>
      </w:r>
      <w:proofErr w:type="spellStart"/>
      <w:r w:rsidRPr="006B0420">
        <w:rPr>
          <w:rFonts w:ascii="Verdana" w:hAnsi="Verdana" w:cstheme="minorHAnsi"/>
          <w:sz w:val="18"/>
          <w:szCs w:val="18"/>
        </w:rPr>
        <w:t>ych</w:t>
      </w:r>
      <w:proofErr w:type="spellEnd"/>
      <w:r w:rsidRPr="006B0420">
        <w:rPr>
          <w:rFonts w:ascii="Verdana" w:hAnsi="Verdana" w:cstheme="minorHAnsi"/>
          <w:sz w:val="18"/>
          <w:szCs w:val="18"/>
        </w:rPr>
        <w:t xml:space="preserve"> zasoby powołuję się w niniejszym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Pr="006B0420">
        <w:rPr>
          <w:rFonts w:ascii="Verdana" w:hAnsi="Verdana" w:cstheme="minorHAnsi"/>
          <w:sz w:val="18"/>
          <w:szCs w:val="18"/>
        </w:rPr>
        <w:t>, </w:t>
      </w:r>
      <w:r w:rsidRPr="006B0420">
        <w:rPr>
          <w:rFonts w:ascii="Verdana" w:hAnsi="Verdana" w:cstheme="minorHAnsi"/>
          <w:i/>
          <w:sz w:val="18"/>
          <w:szCs w:val="18"/>
        </w:rPr>
        <w:t xml:space="preserve"> </w:t>
      </w:r>
      <w:r w:rsidRPr="006B0420">
        <w:rPr>
          <w:rFonts w:ascii="Verdana" w:hAnsi="Verdana" w:cstheme="minorHAnsi"/>
          <w:sz w:val="18"/>
          <w:szCs w:val="18"/>
        </w:rPr>
        <w:t>nie zachodzą podstawy wykluczenia z postępowania o udzielenie zamówienia niepublicznego</w:t>
      </w:r>
      <w:r w:rsidR="00FA3219" w:rsidRPr="006B0420">
        <w:rPr>
          <w:rFonts w:ascii="Verdana" w:hAnsi="Verdana" w:cstheme="minorHAnsi"/>
          <w:sz w:val="18"/>
          <w:szCs w:val="18"/>
        </w:rPr>
        <w:t xml:space="preserve"> określone w pkt </w:t>
      </w:r>
      <w:r w:rsidR="000E59B0" w:rsidRPr="006B0420">
        <w:rPr>
          <w:rFonts w:ascii="Verdana" w:hAnsi="Verdana" w:cstheme="minorHAnsi"/>
          <w:sz w:val="18"/>
          <w:szCs w:val="18"/>
        </w:rPr>
        <w:t>14</w:t>
      </w:r>
      <w:r w:rsidR="00FA3219" w:rsidRPr="006B0420">
        <w:rPr>
          <w:rFonts w:ascii="Verdana" w:hAnsi="Verdana" w:cstheme="minorHAnsi"/>
          <w:sz w:val="18"/>
          <w:szCs w:val="18"/>
        </w:rPr>
        <w:t xml:space="preserve">.2 </w:t>
      </w:r>
      <w:r w:rsidR="00904E94" w:rsidRPr="006B0420">
        <w:rPr>
          <w:rFonts w:ascii="Verdana" w:hAnsi="Verdana" w:cstheme="minorHAnsi"/>
          <w:sz w:val="18"/>
          <w:szCs w:val="18"/>
        </w:rPr>
        <w:t>SWZ</w:t>
      </w:r>
      <w:r w:rsidRPr="006B0420">
        <w:rPr>
          <w:rFonts w:ascii="Verdana" w:hAnsi="Verdana" w:cstheme="minorHAnsi"/>
          <w:sz w:val="18"/>
          <w:szCs w:val="18"/>
        </w:rPr>
        <w:t>.</w:t>
      </w:r>
    </w:p>
    <w:p w14:paraId="4A5AF181" w14:textId="255C0924"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 xml:space="preserve">Uważamy się za związanych niniejszą ofertą </w:t>
      </w:r>
      <w:r w:rsidR="00B61ABA" w:rsidRPr="006B0420">
        <w:rPr>
          <w:rFonts w:ascii="Verdana" w:hAnsi="Verdana" w:cs="Arial"/>
          <w:bCs/>
          <w:sz w:val="18"/>
          <w:szCs w:val="18"/>
          <w:lang w:eastAsia="pl-PL"/>
        </w:rPr>
        <w:t>przez okres określony</w:t>
      </w:r>
      <w:r w:rsidR="000F6F3E" w:rsidRPr="006B0420">
        <w:rPr>
          <w:rFonts w:ascii="Verdana" w:hAnsi="Verdana" w:cs="Arial"/>
          <w:bCs/>
          <w:sz w:val="18"/>
          <w:szCs w:val="18"/>
          <w:lang w:eastAsia="pl-PL"/>
        </w:rPr>
        <w:t xml:space="preserve"> w pkt. 18.1 SWZ.</w:t>
      </w:r>
    </w:p>
    <w:p w14:paraId="1DEFCDFD" w14:textId="77777777"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13BE1A83" w14:textId="6397199A"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7F0BBE85" w14:textId="77777777"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098F798" w14:textId="77777777"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75F3EB1" w14:textId="343576E8"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6BF4AFD1" w14:textId="200EB327"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dane osobowe mogą być wykorzystane wyłącznie w  celach związanych z prowadzonym postępowaniem niepublicznym nr </w:t>
      </w:r>
      <w:r w:rsidR="006F7D78" w:rsidRPr="006F7D78">
        <w:rPr>
          <w:rFonts w:ascii="Verdana" w:hAnsi="Verdana" w:cs="Arial"/>
          <w:sz w:val="18"/>
          <w:szCs w:val="18"/>
          <w:lang w:eastAsia="pl-PL"/>
        </w:rPr>
        <w:t>POST/PEC/PEC/</w:t>
      </w:r>
      <w:r w:rsidR="007E04C3">
        <w:rPr>
          <w:rFonts w:ascii="Verdana" w:hAnsi="Verdana" w:cs="Arial"/>
          <w:sz w:val="18"/>
          <w:szCs w:val="18"/>
          <w:lang w:eastAsia="pl-PL"/>
        </w:rPr>
        <w:t>UZB</w:t>
      </w:r>
      <w:r w:rsidR="006F7D78" w:rsidRPr="006F7D78">
        <w:rPr>
          <w:rFonts w:ascii="Verdana" w:hAnsi="Verdana" w:cs="Arial"/>
          <w:sz w:val="18"/>
          <w:szCs w:val="18"/>
          <w:lang w:eastAsia="pl-PL"/>
        </w:rPr>
        <w:t>/00</w:t>
      </w:r>
      <w:r w:rsidR="007E04C3">
        <w:rPr>
          <w:rFonts w:ascii="Verdana" w:hAnsi="Verdana" w:cs="Arial"/>
          <w:sz w:val="18"/>
          <w:szCs w:val="18"/>
          <w:lang w:eastAsia="pl-PL"/>
        </w:rPr>
        <w:t>589</w:t>
      </w:r>
      <w:r w:rsidR="006F7D78" w:rsidRPr="006F7D78">
        <w:rPr>
          <w:rFonts w:ascii="Verdana" w:hAnsi="Verdana" w:cs="Arial"/>
          <w:sz w:val="18"/>
          <w:szCs w:val="18"/>
          <w:lang w:eastAsia="pl-PL"/>
        </w:rPr>
        <w:t xml:space="preserve">/2025 </w:t>
      </w:r>
    </w:p>
    <w:p w14:paraId="2509CE04" w14:textId="77777777" w:rsidR="00FA1019" w:rsidRPr="006B0420" w:rsidRDefault="00FA1019" w:rsidP="00556D56">
      <w:pPr>
        <w:autoSpaceDE w:val="0"/>
        <w:autoSpaceDN w:val="0"/>
        <w:spacing w:before="40" w:after="40" w:line="240" w:lineRule="auto"/>
        <w:rPr>
          <w:rFonts w:ascii="Verdana" w:hAnsi="Verdana"/>
          <w:sz w:val="18"/>
          <w:szCs w:val="18"/>
        </w:rPr>
      </w:pPr>
    </w:p>
    <w:p w14:paraId="6D8B8551" w14:textId="3555CB2B" w:rsidR="00C121A1" w:rsidRPr="006B0420" w:rsidRDefault="00492640" w:rsidP="00C5441A">
      <w:pPr>
        <w:pStyle w:val="Akapitzlist"/>
        <w:numPr>
          <w:ilvl w:val="3"/>
          <w:numId w:val="27"/>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 xml:space="preserve">Następujące dokumenty </w:t>
      </w:r>
      <w:r w:rsidR="00794A5D" w:rsidRPr="006B0420">
        <w:rPr>
          <w:rFonts w:ascii="Verdana" w:hAnsi="Verdana" w:cstheme="minorHAnsi"/>
          <w:bCs/>
          <w:sz w:val="18"/>
          <w:szCs w:val="18"/>
        </w:rPr>
        <w:t xml:space="preserve">Zamawiający </w:t>
      </w:r>
      <w:r w:rsidRPr="006B0420">
        <w:rPr>
          <w:rFonts w:ascii="Verdana" w:hAnsi="Verdana" w:cstheme="minorHAnsi"/>
          <w:bCs/>
          <w:sz w:val="18"/>
          <w:szCs w:val="18"/>
        </w:rPr>
        <w:t xml:space="preserve">może pobrać </w:t>
      </w:r>
      <w:r w:rsidR="00C121A1" w:rsidRPr="006B0420">
        <w:rPr>
          <w:rFonts w:ascii="Verdana" w:hAnsi="Verdana" w:cstheme="minorHAnsi"/>
          <w:bCs/>
          <w:sz w:val="18"/>
          <w:szCs w:val="18"/>
        </w:rPr>
        <w:t>bezpłatnie z ogólnodostępnych baz danych</w:t>
      </w:r>
      <w:r w:rsidRPr="006B0420">
        <w:rPr>
          <w:rFonts w:ascii="Verdana" w:hAnsi="Verdana" w:cstheme="minorHAnsi"/>
          <w:bCs/>
          <w:sz w:val="18"/>
          <w:szCs w:val="18"/>
        </w:rPr>
        <w:t>:</w:t>
      </w:r>
      <w:r w:rsidR="003E1E11" w:rsidRPr="006B0420">
        <w:rPr>
          <w:rFonts w:ascii="Verdana" w:hAnsi="Verdana" w:cstheme="minorHAnsi"/>
          <w:bCs/>
          <w:sz w:val="18"/>
          <w:szCs w:val="18"/>
        </w:rPr>
        <w:t>……………………………….</w:t>
      </w:r>
    </w:p>
    <w:p w14:paraId="1C867588" w14:textId="77777777"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6D5794AE"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3EFD2D7"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32787738" w14:textId="77777777" w:rsidR="0042031F" w:rsidRPr="006B0420" w:rsidRDefault="0042031F" w:rsidP="0042031F">
      <w:pPr>
        <w:widowControl w:val="0"/>
        <w:tabs>
          <w:tab w:val="left" w:pos="2340"/>
        </w:tabs>
        <w:suppressAutoHyphens/>
        <w:spacing w:line="240" w:lineRule="auto"/>
        <w:jc w:val="left"/>
        <w:rPr>
          <w:rFonts w:ascii="Verdana" w:hAnsi="Verdana" w:cs="Arial"/>
          <w:bCs/>
          <w:i/>
          <w:sz w:val="18"/>
          <w:szCs w:val="18"/>
        </w:rPr>
      </w:pPr>
    </w:p>
    <w:p w14:paraId="1D85ACDC" w14:textId="77777777" w:rsidR="000570A8" w:rsidRDefault="0042031F" w:rsidP="002A6CA3">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Pr="00D32BD3">
        <w:rPr>
          <w:rFonts w:ascii="Verdana" w:hAnsi="Verdana"/>
          <w:sz w:val="20"/>
        </w:rPr>
        <w:tab/>
        <w:t xml:space="preserve">   </w:t>
      </w:r>
      <w:r w:rsidR="00797279" w:rsidRPr="00D32BD3">
        <w:rPr>
          <w:rFonts w:ascii="Verdana" w:hAnsi="Verdana"/>
          <w:sz w:val="20"/>
        </w:rPr>
        <w:tab/>
      </w:r>
      <w:r w:rsidR="00797279" w:rsidRPr="00D32BD3">
        <w:rPr>
          <w:rFonts w:ascii="Verdana" w:hAnsi="Verdana"/>
          <w:sz w:val="20"/>
        </w:rPr>
        <w:tab/>
      </w:r>
    </w:p>
    <w:p w14:paraId="52827583" w14:textId="021F6AF7" w:rsidR="0042031F" w:rsidRPr="006B0420" w:rsidRDefault="0042031F" w:rsidP="006B0420">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2478130A"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2D7F3AB4"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092AE79F" w14:textId="1BC9FC11" w:rsidR="000570A8" w:rsidRDefault="000570A8">
      <w:pPr>
        <w:spacing w:line="240" w:lineRule="auto"/>
        <w:jc w:val="left"/>
        <w:rPr>
          <w:rFonts w:ascii="Verdana" w:hAnsi="Verdana"/>
          <w:b/>
          <w:sz w:val="18"/>
          <w:szCs w:val="18"/>
        </w:rPr>
      </w:pPr>
      <w:bookmarkStart w:id="3" w:name="_Toc515896308"/>
      <w:bookmarkStart w:id="4" w:name="_Toc122344843"/>
      <w:bookmarkEnd w:id="3"/>
      <w:bookmarkEnd w:id="4"/>
    </w:p>
    <w:sectPr w:rsidR="000570A8" w:rsidSect="006B0420">
      <w:headerReference w:type="default" r:id="rId12"/>
      <w:footerReference w:type="default" r:id="rId13"/>
      <w:headerReference w:type="first" r:id="rId14"/>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77D0B" w14:textId="77777777" w:rsidR="00BF0FF8" w:rsidRDefault="00BF0FF8">
      <w:r>
        <w:separator/>
      </w:r>
    </w:p>
  </w:endnote>
  <w:endnote w:type="continuationSeparator" w:id="0">
    <w:p w14:paraId="615453C3" w14:textId="77777777" w:rsidR="00BF0FF8" w:rsidRDefault="00BF0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EB3531" w:rsidRPr="0072383F" w:rsidRDefault="00EB353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6E9614B6" w:rsidR="00EB3531" w:rsidRPr="00796896" w:rsidRDefault="00EB353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EE6A60">
              <w:rPr>
                <w:rFonts w:ascii="Arial" w:hAnsi="Arial" w:cs="Arial"/>
                <w:bCs/>
                <w:noProof/>
                <w:sz w:val="16"/>
                <w:szCs w:val="16"/>
                <w:lang w:eastAsia="pl-PL"/>
              </w:rPr>
              <w:t>4</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EE6A60">
              <w:rPr>
                <w:rFonts w:ascii="Arial" w:hAnsi="Arial" w:cs="Arial"/>
                <w:bCs/>
                <w:noProof/>
                <w:sz w:val="16"/>
                <w:szCs w:val="16"/>
                <w:lang w:eastAsia="pl-PL"/>
              </w:rPr>
              <w:t>4</w:t>
            </w:r>
            <w:r w:rsidRPr="00796896">
              <w:rPr>
                <w:rFonts w:ascii="Arial" w:hAnsi="Arial" w:cs="Arial"/>
                <w:bCs/>
                <w:sz w:val="16"/>
                <w:szCs w:val="16"/>
                <w:lang w:eastAsia="pl-PL"/>
              </w:rPr>
              <w:fldChar w:fldCharType="end"/>
            </w:r>
          </w:p>
        </w:sdtContent>
      </w:sdt>
    </w:sdtContent>
  </w:sdt>
  <w:p w14:paraId="270B7F7F" w14:textId="77777777" w:rsidR="00EB3531" w:rsidRDefault="00EB35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CE28B" w14:textId="77777777" w:rsidR="00BF0FF8" w:rsidRDefault="00BF0FF8">
      <w:r>
        <w:separator/>
      </w:r>
    </w:p>
  </w:footnote>
  <w:footnote w:type="continuationSeparator" w:id="0">
    <w:p w14:paraId="3BC7D95A" w14:textId="77777777" w:rsidR="00BF0FF8" w:rsidRDefault="00BF0FF8">
      <w:r>
        <w:continuationSeparator/>
      </w:r>
    </w:p>
  </w:footnote>
  <w:footnote w:id="1">
    <w:p w14:paraId="76090856" w14:textId="77777777" w:rsidR="00EB3531" w:rsidRPr="006B0420" w:rsidRDefault="00EB353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5391D389" w14:textId="77777777" w:rsidR="00EB3531" w:rsidRPr="001326EE" w:rsidDel="00900F4B" w:rsidRDefault="00EB3531" w:rsidP="0042031F">
      <w:pPr>
        <w:pStyle w:val="Tekstprzypisudolnego"/>
        <w:rPr>
          <w:del w:id="2" w:author="Autor"/>
          <w:rFonts w:ascii="Verdana" w:hAnsi="Verdana" w:cstheme="minorHAnsi"/>
          <w:sz w:val="18"/>
          <w:szCs w:val="18"/>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EB3531" w:rsidRPr="006B0420" w:rsidRDefault="00EB353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77777777" w:rsidR="00EB3531" w:rsidRPr="006B0420" w:rsidRDefault="00EB353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proofErr w:type="spellStart"/>
      <w:r w:rsidRPr="006B0420">
        <w:rPr>
          <w:rFonts w:ascii="Verdana" w:eastAsiaTheme="minorHAnsi" w:hAnsi="Verdana" w:cstheme="minorHAnsi"/>
          <w:sz w:val="14"/>
          <w:szCs w:val="14"/>
          <w:lang w:eastAsia="en-US"/>
        </w:rPr>
        <w:t>mikroprzedsiębiorca</w:t>
      </w:r>
      <w:proofErr w:type="spellEnd"/>
      <w:r w:rsidRPr="006B0420">
        <w:rPr>
          <w:rFonts w:ascii="Verdana" w:eastAsiaTheme="minorHAnsi" w:hAnsi="Verdana" w:cstheme="minorHAnsi"/>
          <w:sz w:val="14"/>
          <w:szCs w:val="14"/>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EB3531" w:rsidRPr="006B0420" w:rsidRDefault="00EB353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EB3531" w:rsidRPr="006B0420" w:rsidRDefault="00EB353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EB3531" w:rsidRPr="006B0420" w:rsidRDefault="00EB353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 w:id="6">
    <w:p w14:paraId="1B468636" w14:textId="77777777" w:rsidR="00EB3531" w:rsidRPr="006B0420" w:rsidRDefault="00EB353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14:paraId="7B97847B" w14:textId="77777777" w:rsidR="00EB3531" w:rsidRPr="00D32BD3" w:rsidRDefault="00EB3531" w:rsidP="0042031F">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EB3531" w:rsidRPr="00E14220" w14:paraId="246C804D" w14:textId="77777777" w:rsidTr="006B0420">
      <w:trPr>
        <w:trHeight w:val="1135"/>
      </w:trPr>
      <w:tc>
        <w:tcPr>
          <w:tcW w:w="5105" w:type="dxa"/>
        </w:tcPr>
        <w:p w14:paraId="4A59253D" w14:textId="77777777" w:rsidR="00EB3531" w:rsidRPr="00796896" w:rsidRDefault="00EB353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EB3531" w:rsidRDefault="00EB3531" w:rsidP="00E76A8B">
          <w:pPr>
            <w:suppressAutoHyphens/>
            <w:ind w:right="187"/>
            <w:rPr>
              <w:rFonts w:ascii="Trebuchet MS" w:hAnsi="Trebuchet MS"/>
              <w:color w:val="000000" w:themeColor="text1"/>
              <w:sz w:val="14"/>
              <w:szCs w:val="18"/>
            </w:rPr>
          </w:pPr>
        </w:p>
        <w:p w14:paraId="36553A30" w14:textId="77777777" w:rsidR="007E04C3" w:rsidRDefault="007E04C3" w:rsidP="007E04C3">
          <w:pPr>
            <w:suppressAutoHyphens/>
            <w:ind w:right="187"/>
            <w:rPr>
              <w:rFonts w:asciiTheme="majorHAnsi" w:hAnsiTheme="majorHAnsi"/>
              <w:color w:val="000000" w:themeColor="text1"/>
              <w:sz w:val="14"/>
              <w:szCs w:val="18"/>
            </w:rPr>
          </w:pPr>
          <w:r w:rsidRPr="00ED50F1">
            <w:rPr>
              <w:rFonts w:asciiTheme="majorHAnsi" w:hAnsiTheme="majorHAnsi"/>
              <w:color w:val="000000" w:themeColor="text1"/>
              <w:sz w:val="14"/>
              <w:szCs w:val="18"/>
            </w:rPr>
            <w:t>Budowa miejsc postojowych do ładowania służbowych samochodów elektrycznych w PGE Toruń S.A.</w:t>
          </w:r>
        </w:p>
        <w:p w14:paraId="1F21387A" w14:textId="7EA617A7" w:rsidR="00EB3531" w:rsidRPr="00E14220" w:rsidRDefault="007E04C3" w:rsidP="007E04C3">
          <w:pPr>
            <w:suppressAutoHyphens/>
            <w:ind w:right="187"/>
            <w:rPr>
              <w:rFonts w:asciiTheme="majorHAnsi" w:hAnsiTheme="majorHAnsi"/>
              <w:color w:val="000000" w:themeColor="text1"/>
              <w:sz w:val="14"/>
              <w:szCs w:val="18"/>
            </w:rPr>
          </w:pPr>
          <w:r w:rsidRPr="004B5D7F">
            <w:rPr>
              <w:rFonts w:asciiTheme="majorHAnsi" w:hAnsiTheme="majorHAnsi"/>
              <w:b/>
              <w:bCs/>
              <w:color w:val="000000" w:themeColor="text1"/>
              <w:sz w:val="14"/>
              <w:szCs w:val="18"/>
            </w:rPr>
            <w:t>POST/PEC/PEC/</w:t>
          </w:r>
          <w:r>
            <w:rPr>
              <w:rFonts w:asciiTheme="majorHAnsi" w:hAnsiTheme="majorHAnsi"/>
              <w:b/>
              <w:bCs/>
              <w:color w:val="000000" w:themeColor="text1"/>
              <w:sz w:val="14"/>
              <w:szCs w:val="18"/>
            </w:rPr>
            <w:t>UZB</w:t>
          </w:r>
          <w:r w:rsidRPr="004B5D7F">
            <w:rPr>
              <w:rFonts w:asciiTheme="majorHAnsi" w:hAnsiTheme="majorHAnsi"/>
              <w:b/>
              <w:bCs/>
              <w:color w:val="000000" w:themeColor="text1"/>
              <w:sz w:val="14"/>
              <w:szCs w:val="18"/>
            </w:rPr>
            <w:t>/00</w:t>
          </w:r>
          <w:r>
            <w:rPr>
              <w:rFonts w:asciiTheme="majorHAnsi" w:hAnsiTheme="majorHAnsi"/>
              <w:b/>
              <w:bCs/>
              <w:color w:val="000000" w:themeColor="text1"/>
              <w:sz w:val="14"/>
              <w:szCs w:val="18"/>
            </w:rPr>
            <w:t>589</w:t>
          </w:r>
          <w:r w:rsidRPr="004B5D7F">
            <w:rPr>
              <w:rFonts w:asciiTheme="majorHAnsi" w:hAnsiTheme="majorHAnsi"/>
              <w:b/>
              <w:bCs/>
              <w:color w:val="000000" w:themeColor="text1"/>
              <w:sz w:val="14"/>
              <w:szCs w:val="18"/>
            </w:rPr>
            <w:t>/2025</w:t>
          </w:r>
        </w:p>
      </w:tc>
      <w:tc>
        <w:tcPr>
          <w:tcW w:w="5106" w:type="dxa"/>
        </w:tcPr>
        <w:p w14:paraId="52A1F6A9" w14:textId="77777777" w:rsidR="00EB3531" w:rsidRPr="00796896" w:rsidRDefault="00EB353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05pt;height:38.8pt">
                <v:imagedata r:id="rId1" o:title=""/>
              </v:shape>
              <o:OLEObject Type="Embed" ProgID="Paint.Picture" ShapeID="_x0000_i1025" DrawAspect="Content" ObjectID="_1812264932" r:id="rId2"/>
            </w:object>
          </w:r>
        </w:p>
        <w:p w14:paraId="2A80A5FC" w14:textId="77777777" w:rsidR="00EB3531" w:rsidRPr="00E14220" w:rsidRDefault="00EB3531" w:rsidP="00E76A8B">
          <w:pPr>
            <w:suppressAutoHyphens/>
            <w:jc w:val="right"/>
            <w:rPr>
              <w:rFonts w:eastAsia="Verdana" w:cs="Calibri"/>
              <w:color w:val="008000"/>
              <w:szCs w:val="22"/>
            </w:rPr>
          </w:pPr>
        </w:p>
      </w:tc>
    </w:tr>
  </w:tbl>
  <w:p w14:paraId="45F5AF70" w14:textId="631ABFE5" w:rsidR="00EB3531" w:rsidRPr="0072383F" w:rsidRDefault="00EB353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EB3531" w:rsidRPr="00E14220" w14:paraId="76FE0116" w14:textId="77777777" w:rsidTr="006B0420">
      <w:trPr>
        <w:trHeight w:val="320"/>
      </w:trPr>
      <w:tc>
        <w:tcPr>
          <w:tcW w:w="5105" w:type="dxa"/>
        </w:tcPr>
        <w:p w14:paraId="712A9E51" w14:textId="5789067B" w:rsidR="00EB3531" w:rsidRPr="00796896" w:rsidRDefault="00EB353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EB3531" w:rsidRDefault="00EB3531" w:rsidP="00DE4180">
          <w:pPr>
            <w:suppressAutoHyphens/>
            <w:ind w:right="187"/>
            <w:rPr>
              <w:rFonts w:ascii="Trebuchet MS" w:hAnsi="Trebuchet MS"/>
              <w:color w:val="000000" w:themeColor="text1"/>
              <w:sz w:val="14"/>
              <w:szCs w:val="18"/>
            </w:rPr>
          </w:pPr>
        </w:p>
        <w:p w14:paraId="35AC6C8D" w14:textId="77777777" w:rsidR="007E04C3" w:rsidRDefault="007E04C3" w:rsidP="007E04C3">
          <w:pPr>
            <w:suppressAutoHyphens/>
            <w:ind w:right="187"/>
            <w:rPr>
              <w:rFonts w:asciiTheme="majorHAnsi" w:hAnsiTheme="majorHAnsi"/>
              <w:color w:val="000000" w:themeColor="text1"/>
              <w:sz w:val="14"/>
              <w:szCs w:val="18"/>
            </w:rPr>
          </w:pPr>
          <w:r w:rsidRPr="00ED50F1">
            <w:rPr>
              <w:rFonts w:asciiTheme="majorHAnsi" w:hAnsiTheme="majorHAnsi"/>
              <w:color w:val="000000" w:themeColor="text1"/>
              <w:sz w:val="14"/>
              <w:szCs w:val="18"/>
            </w:rPr>
            <w:t>Budowa miejsc postojowych do ładowania służbowych samochodów elektrycznych w PGE Toruń S.A.</w:t>
          </w:r>
        </w:p>
        <w:p w14:paraId="293C60DD" w14:textId="32CD1B90" w:rsidR="00EB3531" w:rsidRPr="00E14220" w:rsidRDefault="007E04C3" w:rsidP="007E04C3">
          <w:pPr>
            <w:suppressAutoHyphens/>
            <w:ind w:right="187"/>
            <w:rPr>
              <w:rFonts w:asciiTheme="majorHAnsi" w:hAnsiTheme="majorHAnsi"/>
              <w:color w:val="000000" w:themeColor="text1"/>
              <w:sz w:val="14"/>
              <w:szCs w:val="18"/>
            </w:rPr>
          </w:pPr>
          <w:r w:rsidRPr="004B5D7F">
            <w:rPr>
              <w:rFonts w:asciiTheme="majorHAnsi" w:hAnsiTheme="majorHAnsi"/>
              <w:b/>
              <w:bCs/>
              <w:color w:val="000000" w:themeColor="text1"/>
              <w:sz w:val="14"/>
              <w:szCs w:val="18"/>
            </w:rPr>
            <w:t>POST/PEC/PEC/</w:t>
          </w:r>
          <w:r>
            <w:rPr>
              <w:rFonts w:asciiTheme="majorHAnsi" w:hAnsiTheme="majorHAnsi"/>
              <w:b/>
              <w:bCs/>
              <w:color w:val="000000" w:themeColor="text1"/>
              <w:sz w:val="14"/>
              <w:szCs w:val="18"/>
            </w:rPr>
            <w:t>UZB</w:t>
          </w:r>
          <w:r w:rsidRPr="004B5D7F">
            <w:rPr>
              <w:rFonts w:asciiTheme="majorHAnsi" w:hAnsiTheme="majorHAnsi"/>
              <w:b/>
              <w:bCs/>
              <w:color w:val="000000" w:themeColor="text1"/>
              <w:sz w:val="14"/>
              <w:szCs w:val="18"/>
            </w:rPr>
            <w:t>/00</w:t>
          </w:r>
          <w:r>
            <w:rPr>
              <w:rFonts w:asciiTheme="majorHAnsi" w:hAnsiTheme="majorHAnsi"/>
              <w:b/>
              <w:bCs/>
              <w:color w:val="000000" w:themeColor="text1"/>
              <w:sz w:val="14"/>
              <w:szCs w:val="18"/>
            </w:rPr>
            <w:t>589</w:t>
          </w:r>
          <w:r w:rsidRPr="004B5D7F">
            <w:rPr>
              <w:rFonts w:asciiTheme="majorHAnsi" w:hAnsiTheme="majorHAnsi"/>
              <w:b/>
              <w:bCs/>
              <w:color w:val="000000" w:themeColor="text1"/>
              <w:sz w:val="14"/>
              <w:szCs w:val="18"/>
            </w:rPr>
            <w:t>/2025</w:t>
          </w:r>
        </w:p>
      </w:tc>
      <w:tc>
        <w:tcPr>
          <w:tcW w:w="5106" w:type="dxa"/>
        </w:tcPr>
        <w:p w14:paraId="5C418A52" w14:textId="77777777" w:rsidR="00EB3531" w:rsidRPr="00796896" w:rsidRDefault="00EB353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05pt;height:38.8pt">
                <v:imagedata r:id="rId1" o:title=""/>
              </v:shape>
              <o:OLEObject Type="Embed" ProgID="Paint.Picture" ShapeID="_x0000_i1026" DrawAspect="Content" ObjectID="_1812264933" r:id="rId2"/>
            </w:object>
          </w:r>
        </w:p>
        <w:p w14:paraId="596446D3" w14:textId="77777777" w:rsidR="00EB3531" w:rsidRPr="00E14220" w:rsidRDefault="00EB3531" w:rsidP="00DE4180">
          <w:pPr>
            <w:suppressAutoHyphens/>
            <w:jc w:val="right"/>
            <w:rPr>
              <w:rFonts w:eastAsia="Verdana" w:cs="Calibri"/>
              <w:color w:val="008000"/>
              <w:szCs w:val="22"/>
            </w:rPr>
          </w:pPr>
        </w:p>
      </w:tc>
    </w:tr>
  </w:tbl>
  <w:p w14:paraId="14A0D765" w14:textId="08620FDA" w:rsidR="00EB3531" w:rsidRPr="00796896" w:rsidRDefault="00EB353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6"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19"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3"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2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2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3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3"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3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6"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39"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4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4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4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29590860">
    <w:abstractNumId w:val="27"/>
  </w:num>
  <w:num w:numId="2" w16cid:durableId="1281761097">
    <w:abstractNumId w:val="22"/>
  </w:num>
  <w:num w:numId="3" w16cid:durableId="327515506">
    <w:abstractNumId w:val="42"/>
  </w:num>
  <w:num w:numId="4" w16cid:durableId="1374648365">
    <w:abstractNumId w:val="31"/>
  </w:num>
  <w:num w:numId="5" w16cid:durableId="936864837">
    <w:abstractNumId w:val="18"/>
  </w:num>
  <w:num w:numId="6" w16cid:durableId="326520352">
    <w:abstractNumId w:val="34"/>
  </w:num>
  <w:num w:numId="7" w16cid:durableId="1153568126">
    <w:abstractNumId w:val="26"/>
  </w:num>
  <w:num w:numId="8" w16cid:durableId="1645499557">
    <w:abstractNumId w:val="39"/>
  </w:num>
  <w:num w:numId="9" w16cid:durableId="1418135426">
    <w:abstractNumId w:val="24"/>
  </w:num>
  <w:num w:numId="10" w16cid:durableId="598871319">
    <w:abstractNumId w:val="23"/>
  </w:num>
  <w:num w:numId="11" w16cid:durableId="500196680">
    <w:abstractNumId w:val="41"/>
  </w:num>
  <w:num w:numId="12" w16cid:durableId="1561016041">
    <w:abstractNumId w:val="35"/>
  </w:num>
  <w:num w:numId="13" w16cid:durableId="970525276">
    <w:abstractNumId w:val="28"/>
  </w:num>
  <w:num w:numId="14" w16cid:durableId="602491229">
    <w:abstractNumId w:val="16"/>
  </w:num>
  <w:num w:numId="15" w16cid:durableId="1846439485">
    <w:abstractNumId w:val="19"/>
  </w:num>
  <w:num w:numId="16" w16cid:durableId="1854958612">
    <w:abstractNumId w:val="44"/>
  </w:num>
  <w:num w:numId="17" w16cid:durableId="528950621">
    <w:abstractNumId w:val="43"/>
  </w:num>
  <w:num w:numId="18" w16cid:durableId="905141453">
    <w:abstractNumId w:val="1"/>
  </w:num>
  <w:num w:numId="19" w16cid:durableId="2100323484">
    <w:abstractNumId w:val="0"/>
  </w:num>
  <w:num w:numId="20" w16cid:durableId="1286353394">
    <w:abstractNumId w:val="25"/>
  </w:num>
  <w:num w:numId="21" w16cid:durableId="1394616486">
    <w:abstractNumId w:val="38"/>
    <w:lvlOverride w:ilvl="0">
      <w:startOverride w:val="1"/>
    </w:lvlOverride>
  </w:num>
  <w:num w:numId="22" w16cid:durableId="641734409">
    <w:abstractNumId w:val="37"/>
  </w:num>
  <w:num w:numId="23" w16cid:durableId="1025059572">
    <w:abstractNumId w:val="17"/>
  </w:num>
  <w:num w:numId="24" w16cid:durableId="115880234">
    <w:abstractNumId w:val="32"/>
    <w:lvlOverride w:ilvl="0">
      <w:startOverride w:val="1"/>
    </w:lvlOverride>
  </w:num>
  <w:num w:numId="25" w16cid:durableId="2004699648">
    <w:abstractNumId w:val="40"/>
    <w:lvlOverride w:ilvl="0">
      <w:startOverride w:val="1"/>
    </w:lvlOverride>
  </w:num>
  <w:num w:numId="26" w16cid:durableId="2120097264">
    <w:abstractNumId w:val="21"/>
  </w:num>
  <w:num w:numId="27" w16cid:durableId="934435666">
    <w:abstractNumId w:val="30"/>
  </w:num>
  <w:num w:numId="28" w16cid:durableId="1868247992">
    <w:abstractNumId w:val="33"/>
  </w:num>
  <w:num w:numId="29" w16cid:durableId="1498156551">
    <w:abstractNumId w:val="29"/>
  </w:num>
  <w:num w:numId="30" w16cid:durableId="739403649">
    <w:abstractNumId w:val="36"/>
  </w:num>
  <w:num w:numId="31" w16cid:durableId="1367947274">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3D3"/>
    <w:rsid w:val="00052511"/>
    <w:rsid w:val="00052742"/>
    <w:rsid w:val="00052E01"/>
    <w:rsid w:val="000537D1"/>
    <w:rsid w:val="00055BFD"/>
    <w:rsid w:val="00056116"/>
    <w:rsid w:val="000565BC"/>
    <w:rsid w:val="000567D1"/>
    <w:rsid w:val="00056E62"/>
    <w:rsid w:val="000570A8"/>
    <w:rsid w:val="00057220"/>
    <w:rsid w:val="00060064"/>
    <w:rsid w:val="0006027F"/>
    <w:rsid w:val="00060608"/>
    <w:rsid w:val="000621C1"/>
    <w:rsid w:val="000621D6"/>
    <w:rsid w:val="0006340D"/>
    <w:rsid w:val="00063C84"/>
    <w:rsid w:val="00064768"/>
    <w:rsid w:val="0006488D"/>
    <w:rsid w:val="00064D41"/>
    <w:rsid w:val="00064E3A"/>
    <w:rsid w:val="000651EF"/>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87DD1"/>
    <w:rsid w:val="00087F16"/>
    <w:rsid w:val="00091A8C"/>
    <w:rsid w:val="00092456"/>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D00"/>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34E"/>
    <w:rsid w:val="000B5560"/>
    <w:rsid w:val="000B58AE"/>
    <w:rsid w:val="000B5C61"/>
    <w:rsid w:val="000B5EBE"/>
    <w:rsid w:val="000B61B2"/>
    <w:rsid w:val="000B63B7"/>
    <w:rsid w:val="000B6A8B"/>
    <w:rsid w:val="000B6CF7"/>
    <w:rsid w:val="000B72B1"/>
    <w:rsid w:val="000B7550"/>
    <w:rsid w:val="000B76C2"/>
    <w:rsid w:val="000B77C0"/>
    <w:rsid w:val="000B7AF1"/>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177"/>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67C"/>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D34"/>
    <w:rsid w:val="00126EA5"/>
    <w:rsid w:val="001271D3"/>
    <w:rsid w:val="0012771D"/>
    <w:rsid w:val="00130F43"/>
    <w:rsid w:val="00131A9B"/>
    <w:rsid w:val="00132508"/>
    <w:rsid w:val="001326EE"/>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26F"/>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B37"/>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5A0"/>
    <w:rsid w:val="00251BE8"/>
    <w:rsid w:val="00251C6A"/>
    <w:rsid w:val="002523B5"/>
    <w:rsid w:val="00252EF2"/>
    <w:rsid w:val="0025370B"/>
    <w:rsid w:val="00253813"/>
    <w:rsid w:val="0025463E"/>
    <w:rsid w:val="002562A3"/>
    <w:rsid w:val="00256C7A"/>
    <w:rsid w:val="00257265"/>
    <w:rsid w:val="002575FC"/>
    <w:rsid w:val="00257865"/>
    <w:rsid w:val="00257B95"/>
    <w:rsid w:val="00260AB3"/>
    <w:rsid w:val="00261849"/>
    <w:rsid w:val="0026187D"/>
    <w:rsid w:val="0026239E"/>
    <w:rsid w:val="00263165"/>
    <w:rsid w:val="00263A8D"/>
    <w:rsid w:val="00263EEE"/>
    <w:rsid w:val="00264390"/>
    <w:rsid w:val="002655B4"/>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5FBF"/>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8B6"/>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651"/>
    <w:rsid w:val="002A7951"/>
    <w:rsid w:val="002A7C52"/>
    <w:rsid w:val="002A7FFA"/>
    <w:rsid w:val="002B0495"/>
    <w:rsid w:val="002B08D1"/>
    <w:rsid w:val="002B0D85"/>
    <w:rsid w:val="002B3745"/>
    <w:rsid w:val="002B493F"/>
    <w:rsid w:val="002B4BFA"/>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4D1F"/>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84B"/>
    <w:rsid w:val="002F2A93"/>
    <w:rsid w:val="002F2FE3"/>
    <w:rsid w:val="002F380F"/>
    <w:rsid w:val="002F3E31"/>
    <w:rsid w:val="002F4126"/>
    <w:rsid w:val="002F43E4"/>
    <w:rsid w:val="002F480D"/>
    <w:rsid w:val="002F4999"/>
    <w:rsid w:val="002F5763"/>
    <w:rsid w:val="002F576D"/>
    <w:rsid w:val="002F58A8"/>
    <w:rsid w:val="002F58C6"/>
    <w:rsid w:val="002F608D"/>
    <w:rsid w:val="002F6632"/>
    <w:rsid w:val="002F6DDD"/>
    <w:rsid w:val="002F6EA6"/>
    <w:rsid w:val="00300C17"/>
    <w:rsid w:val="00302146"/>
    <w:rsid w:val="003028A8"/>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2D73"/>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44FD"/>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6C4C"/>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16F3"/>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1E0B"/>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5928"/>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4DF"/>
    <w:rsid w:val="003E55AB"/>
    <w:rsid w:val="003E5FA8"/>
    <w:rsid w:val="003E60A7"/>
    <w:rsid w:val="003E7066"/>
    <w:rsid w:val="003F15B3"/>
    <w:rsid w:val="003F16B4"/>
    <w:rsid w:val="003F19B9"/>
    <w:rsid w:val="003F1B84"/>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343F"/>
    <w:rsid w:val="004141DE"/>
    <w:rsid w:val="0041439C"/>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4542"/>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6711"/>
    <w:rsid w:val="0048717C"/>
    <w:rsid w:val="00487B32"/>
    <w:rsid w:val="00490165"/>
    <w:rsid w:val="004911C2"/>
    <w:rsid w:val="004913D1"/>
    <w:rsid w:val="00491898"/>
    <w:rsid w:val="0049189C"/>
    <w:rsid w:val="00492640"/>
    <w:rsid w:val="00492D67"/>
    <w:rsid w:val="00492F12"/>
    <w:rsid w:val="00493592"/>
    <w:rsid w:val="00493931"/>
    <w:rsid w:val="00493F79"/>
    <w:rsid w:val="004940A2"/>
    <w:rsid w:val="0049474B"/>
    <w:rsid w:val="00494B38"/>
    <w:rsid w:val="004950F8"/>
    <w:rsid w:val="004958E7"/>
    <w:rsid w:val="0049652C"/>
    <w:rsid w:val="0049781E"/>
    <w:rsid w:val="00497B4A"/>
    <w:rsid w:val="00497DA5"/>
    <w:rsid w:val="00497EF0"/>
    <w:rsid w:val="004A071D"/>
    <w:rsid w:val="004A0F30"/>
    <w:rsid w:val="004A102A"/>
    <w:rsid w:val="004A1A76"/>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160"/>
    <w:rsid w:val="004B2398"/>
    <w:rsid w:val="004B2477"/>
    <w:rsid w:val="004B25E9"/>
    <w:rsid w:val="004B2A5B"/>
    <w:rsid w:val="004B34B4"/>
    <w:rsid w:val="004B353D"/>
    <w:rsid w:val="004B3E37"/>
    <w:rsid w:val="004B4449"/>
    <w:rsid w:val="004B468E"/>
    <w:rsid w:val="004B568D"/>
    <w:rsid w:val="004B5D7F"/>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6F0"/>
    <w:rsid w:val="004D5B2A"/>
    <w:rsid w:val="004D6087"/>
    <w:rsid w:val="004D6760"/>
    <w:rsid w:val="004D77D6"/>
    <w:rsid w:val="004D7B12"/>
    <w:rsid w:val="004E000A"/>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49BF"/>
    <w:rsid w:val="00525261"/>
    <w:rsid w:val="005252BA"/>
    <w:rsid w:val="00525341"/>
    <w:rsid w:val="00525754"/>
    <w:rsid w:val="00525FEF"/>
    <w:rsid w:val="00526270"/>
    <w:rsid w:val="005264F4"/>
    <w:rsid w:val="00526E30"/>
    <w:rsid w:val="005271C2"/>
    <w:rsid w:val="005273DE"/>
    <w:rsid w:val="00527FD3"/>
    <w:rsid w:val="0053021A"/>
    <w:rsid w:val="00531353"/>
    <w:rsid w:val="005317A2"/>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37F6B"/>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5766D"/>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2788"/>
    <w:rsid w:val="00573F17"/>
    <w:rsid w:val="005744A2"/>
    <w:rsid w:val="00575075"/>
    <w:rsid w:val="00575407"/>
    <w:rsid w:val="00575AE3"/>
    <w:rsid w:val="0057607C"/>
    <w:rsid w:val="0057667D"/>
    <w:rsid w:val="00576964"/>
    <w:rsid w:val="00576B1F"/>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75"/>
    <w:rsid w:val="005B3294"/>
    <w:rsid w:val="005B4343"/>
    <w:rsid w:val="005B465D"/>
    <w:rsid w:val="005B5705"/>
    <w:rsid w:val="005B68D0"/>
    <w:rsid w:val="005C1328"/>
    <w:rsid w:val="005C17D9"/>
    <w:rsid w:val="005C18FD"/>
    <w:rsid w:val="005C1FFD"/>
    <w:rsid w:val="005C34BA"/>
    <w:rsid w:val="005C3EF8"/>
    <w:rsid w:val="005C411D"/>
    <w:rsid w:val="005C453D"/>
    <w:rsid w:val="005C5BD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8F7"/>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1671D"/>
    <w:rsid w:val="006205FA"/>
    <w:rsid w:val="00621C70"/>
    <w:rsid w:val="006220AF"/>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E7C"/>
    <w:rsid w:val="00657F66"/>
    <w:rsid w:val="00660334"/>
    <w:rsid w:val="006614D7"/>
    <w:rsid w:val="00661C01"/>
    <w:rsid w:val="00661C18"/>
    <w:rsid w:val="00661FC3"/>
    <w:rsid w:val="00662E16"/>
    <w:rsid w:val="00663C9F"/>
    <w:rsid w:val="00663DFE"/>
    <w:rsid w:val="0066423D"/>
    <w:rsid w:val="00664896"/>
    <w:rsid w:val="00664A61"/>
    <w:rsid w:val="00665648"/>
    <w:rsid w:val="0066580D"/>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4DAB"/>
    <w:rsid w:val="00675207"/>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F03"/>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18B3"/>
    <w:rsid w:val="006F236F"/>
    <w:rsid w:val="006F263D"/>
    <w:rsid w:val="006F2EBC"/>
    <w:rsid w:val="006F332F"/>
    <w:rsid w:val="006F33F2"/>
    <w:rsid w:val="006F344E"/>
    <w:rsid w:val="006F40EA"/>
    <w:rsid w:val="006F41DF"/>
    <w:rsid w:val="006F460A"/>
    <w:rsid w:val="006F4A21"/>
    <w:rsid w:val="006F5F01"/>
    <w:rsid w:val="006F5F2B"/>
    <w:rsid w:val="006F7D78"/>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2FE7"/>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5B0B"/>
    <w:rsid w:val="007478C5"/>
    <w:rsid w:val="00747CBE"/>
    <w:rsid w:val="00750394"/>
    <w:rsid w:val="007503EF"/>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67DF6"/>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542"/>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4C3"/>
    <w:rsid w:val="007E0B23"/>
    <w:rsid w:val="007E0C25"/>
    <w:rsid w:val="007E1B5C"/>
    <w:rsid w:val="007E1E2D"/>
    <w:rsid w:val="007E3892"/>
    <w:rsid w:val="007E405C"/>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99F"/>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2FB3"/>
    <w:rsid w:val="008035DF"/>
    <w:rsid w:val="00803A71"/>
    <w:rsid w:val="00803E77"/>
    <w:rsid w:val="00804007"/>
    <w:rsid w:val="008040C2"/>
    <w:rsid w:val="0080435B"/>
    <w:rsid w:val="00804721"/>
    <w:rsid w:val="008048A6"/>
    <w:rsid w:val="00804C2A"/>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44F7"/>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067"/>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5E2"/>
    <w:rsid w:val="00851B6B"/>
    <w:rsid w:val="00851F02"/>
    <w:rsid w:val="008521EE"/>
    <w:rsid w:val="008527AA"/>
    <w:rsid w:val="00852B42"/>
    <w:rsid w:val="00852DE1"/>
    <w:rsid w:val="008530BA"/>
    <w:rsid w:val="00853147"/>
    <w:rsid w:val="0085331F"/>
    <w:rsid w:val="00853E4A"/>
    <w:rsid w:val="00853F7E"/>
    <w:rsid w:val="008540F4"/>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047"/>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07E"/>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C1E"/>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3ED"/>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0B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2EB"/>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3E49"/>
    <w:rsid w:val="00934967"/>
    <w:rsid w:val="0094067E"/>
    <w:rsid w:val="0094078D"/>
    <w:rsid w:val="00940843"/>
    <w:rsid w:val="00940F7F"/>
    <w:rsid w:val="009411E9"/>
    <w:rsid w:val="00941CBA"/>
    <w:rsid w:val="00941F37"/>
    <w:rsid w:val="009431A3"/>
    <w:rsid w:val="009434D9"/>
    <w:rsid w:val="009436FD"/>
    <w:rsid w:val="00943CE8"/>
    <w:rsid w:val="00944236"/>
    <w:rsid w:val="009452D0"/>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03"/>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41F"/>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81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5CF7"/>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772"/>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D7377"/>
    <w:rsid w:val="00AE00A4"/>
    <w:rsid w:val="00AE0A84"/>
    <w:rsid w:val="00AE0AC8"/>
    <w:rsid w:val="00AE0E13"/>
    <w:rsid w:val="00AE0E40"/>
    <w:rsid w:val="00AE19DA"/>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6F62"/>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00C"/>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1800"/>
    <w:rsid w:val="00BC1DC6"/>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4AF"/>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36F"/>
    <w:rsid w:val="00BE4515"/>
    <w:rsid w:val="00BE4721"/>
    <w:rsid w:val="00BE529E"/>
    <w:rsid w:val="00BE5938"/>
    <w:rsid w:val="00BE5A46"/>
    <w:rsid w:val="00BE5AA4"/>
    <w:rsid w:val="00BE67B8"/>
    <w:rsid w:val="00BE7252"/>
    <w:rsid w:val="00BE7B05"/>
    <w:rsid w:val="00BF00F6"/>
    <w:rsid w:val="00BF014E"/>
    <w:rsid w:val="00BF0A9E"/>
    <w:rsid w:val="00BF0FF8"/>
    <w:rsid w:val="00BF13FD"/>
    <w:rsid w:val="00BF1B92"/>
    <w:rsid w:val="00BF21DC"/>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21E"/>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5C6B"/>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441A"/>
    <w:rsid w:val="00C552C1"/>
    <w:rsid w:val="00C55940"/>
    <w:rsid w:val="00C55BC4"/>
    <w:rsid w:val="00C55E90"/>
    <w:rsid w:val="00C56887"/>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4B0"/>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A7E87"/>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389"/>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974"/>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6D4C"/>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97B23"/>
    <w:rsid w:val="00DA0496"/>
    <w:rsid w:val="00DA0F79"/>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A7F9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793"/>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B2"/>
    <w:rsid w:val="00E056ED"/>
    <w:rsid w:val="00E05F52"/>
    <w:rsid w:val="00E05FC2"/>
    <w:rsid w:val="00E06682"/>
    <w:rsid w:val="00E069B8"/>
    <w:rsid w:val="00E06A0E"/>
    <w:rsid w:val="00E07166"/>
    <w:rsid w:val="00E07F36"/>
    <w:rsid w:val="00E103E5"/>
    <w:rsid w:val="00E10AA7"/>
    <w:rsid w:val="00E124A9"/>
    <w:rsid w:val="00E1296B"/>
    <w:rsid w:val="00E134EE"/>
    <w:rsid w:val="00E13A50"/>
    <w:rsid w:val="00E140D5"/>
    <w:rsid w:val="00E1462F"/>
    <w:rsid w:val="00E146AE"/>
    <w:rsid w:val="00E14726"/>
    <w:rsid w:val="00E14782"/>
    <w:rsid w:val="00E14D24"/>
    <w:rsid w:val="00E14E76"/>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4D03"/>
    <w:rsid w:val="00E25384"/>
    <w:rsid w:val="00E25F6A"/>
    <w:rsid w:val="00E263CF"/>
    <w:rsid w:val="00E27E83"/>
    <w:rsid w:val="00E27FAF"/>
    <w:rsid w:val="00E30413"/>
    <w:rsid w:val="00E304FF"/>
    <w:rsid w:val="00E30EED"/>
    <w:rsid w:val="00E31562"/>
    <w:rsid w:val="00E31570"/>
    <w:rsid w:val="00E31E89"/>
    <w:rsid w:val="00E32625"/>
    <w:rsid w:val="00E3293C"/>
    <w:rsid w:val="00E32D4B"/>
    <w:rsid w:val="00E3340D"/>
    <w:rsid w:val="00E33679"/>
    <w:rsid w:val="00E33F76"/>
    <w:rsid w:val="00E3418A"/>
    <w:rsid w:val="00E3419F"/>
    <w:rsid w:val="00E35268"/>
    <w:rsid w:val="00E35444"/>
    <w:rsid w:val="00E35993"/>
    <w:rsid w:val="00E361F4"/>
    <w:rsid w:val="00E36894"/>
    <w:rsid w:val="00E36B4E"/>
    <w:rsid w:val="00E36BE6"/>
    <w:rsid w:val="00E37470"/>
    <w:rsid w:val="00E37842"/>
    <w:rsid w:val="00E37918"/>
    <w:rsid w:val="00E379C3"/>
    <w:rsid w:val="00E40359"/>
    <w:rsid w:val="00E40721"/>
    <w:rsid w:val="00E40F62"/>
    <w:rsid w:val="00E414E2"/>
    <w:rsid w:val="00E43476"/>
    <w:rsid w:val="00E4382E"/>
    <w:rsid w:val="00E4405B"/>
    <w:rsid w:val="00E44ABE"/>
    <w:rsid w:val="00E44ACA"/>
    <w:rsid w:val="00E457B7"/>
    <w:rsid w:val="00E45810"/>
    <w:rsid w:val="00E45A2A"/>
    <w:rsid w:val="00E45B43"/>
    <w:rsid w:val="00E4639A"/>
    <w:rsid w:val="00E47329"/>
    <w:rsid w:val="00E4745D"/>
    <w:rsid w:val="00E475F9"/>
    <w:rsid w:val="00E47C11"/>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CCC"/>
    <w:rsid w:val="00E57E59"/>
    <w:rsid w:val="00E60779"/>
    <w:rsid w:val="00E608A0"/>
    <w:rsid w:val="00E60BA8"/>
    <w:rsid w:val="00E61197"/>
    <w:rsid w:val="00E61600"/>
    <w:rsid w:val="00E623DA"/>
    <w:rsid w:val="00E62AA4"/>
    <w:rsid w:val="00E62B3B"/>
    <w:rsid w:val="00E62E9F"/>
    <w:rsid w:val="00E635E0"/>
    <w:rsid w:val="00E649F8"/>
    <w:rsid w:val="00E653F9"/>
    <w:rsid w:val="00E65FFE"/>
    <w:rsid w:val="00E66247"/>
    <w:rsid w:val="00E6650A"/>
    <w:rsid w:val="00E66B45"/>
    <w:rsid w:val="00E67B08"/>
    <w:rsid w:val="00E70D53"/>
    <w:rsid w:val="00E71E8C"/>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53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7EA"/>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D7CEC"/>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6A60"/>
    <w:rsid w:val="00EE7A1B"/>
    <w:rsid w:val="00EF1557"/>
    <w:rsid w:val="00EF33C5"/>
    <w:rsid w:val="00EF3AD7"/>
    <w:rsid w:val="00EF3B32"/>
    <w:rsid w:val="00EF3D0E"/>
    <w:rsid w:val="00EF4693"/>
    <w:rsid w:val="00EF5547"/>
    <w:rsid w:val="00EF5B77"/>
    <w:rsid w:val="00EF5BB7"/>
    <w:rsid w:val="00EF5CC0"/>
    <w:rsid w:val="00EF6DB4"/>
    <w:rsid w:val="00EF73C5"/>
    <w:rsid w:val="00EF7926"/>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4DDF"/>
    <w:rsid w:val="00F353C9"/>
    <w:rsid w:val="00F35AB1"/>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7A0"/>
    <w:rsid w:val="00F45BE2"/>
    <w:rsid w:val="00F45BF9"/>
    <w:rsid w:val="00F45BFC"/>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57BA"/>
    <w:rsid w:val="00F560EF"/>
    <w:rsid w:val="00F56633"/>
    <w:rsid w:val="00F56BF7"/>
    <w:rsid w:val="00F56F16"/>
    <w:rsid w:val="00F5750A"/>
    <w:rsid w:val="00F60EB4"/>
    <w:rsid w:val="00F61106"/>
    <w:rsid w:val="00F618BA"/>
    <w:rsid w:val="00F61D3C"/>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3F5"/>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1FAC"/>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2778"/>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0CF"/>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19"/>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1"/>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2"/>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2"/>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2"/>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2"/>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2"/>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4"/>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5"/>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6"/>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6"/>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6"/>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6"/>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291325066">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30792A869B000344BECDC4D06D3968F7" ma:contentTypeVersion="0" ma:contentTypeDescription="SWPP2 Dokument bazowy" ma:contentTypeScope="" ma:versionID="7bcdba627ce71f9d995c840cd97c363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SWZ_Formularz Oferty.docx</dmsv2BaseFileName>
    <dmsv2BaseDisplayName xmlns="http://schemas.microsoft.com/sharepoint/v3">Załącznik nr 3 do SWZ_Formularz Oferty</dmsv2BaseDisplayName>
    <dmsv2SWPP2ObjectNumber xmlns="http://schemas.microsoft.com/sharepoint/v3">POST/PEC/PEC/UZB/00589/2025                       </dmsv2SWPP2ObjectNumber>
    <dmsv2SWPP2SumMD5 xmlns="http://schemas.microsoft.com/sharepoint/v3">3441adc2e2b84d4821c2220cacb33adb</dmsv2SWPP2SumMD5>
    <dmsv2BaseMoved xmlns="http://schemas.microsoft.com/sharepoint/v3">false</dmsv2BaseMoved>
    <dmsv2BaseIsSensitive xmlns="http://schemas.microsoft.com/sharepoint/v3">true</dmsv2BaseIsSensitive>
    <dmsv2SWPP2IDSWPP2 xmlns="http://schemas.microsoft.com/sharepoint/v3">684165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22771440</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00000001000l000600000001</dmsv2SWPP2ObjectDepartment>
    <dmsv2SWPP2ObjectName xmlns="http://schemas.microsoft.com/sharepoint/v3">Postępowanie</dmsv2SWPP2ObjectName>
    <_dlc_DocId xmlns="a19cb1c7-c5c7-46d4-85ae-d83685407bba">XD3KHSRJV2AP-496110365-8278</_dlc_DocId>
    <_dlc_DocIdUrl xmlns="a19cb1c7-c5c7-46d4-85ae-d83685407bba">
      <Url>https://swpp2.dms.gkpge.pl/sites/38/_layouts/15/DocIdRedir.aspx?ID=XD3KHSRJV2AP-496110365-8278</Url>
      <Description>XD3KHSRJV2AP-496110365-8278</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058B296-5CE5-4C79-8457-AA99AAE26EDD}"/>
</file>

<file path=customXml/itemProps2.xml><?xml version="1.0" encoding="utf-8"?>
<ds:datastoreItem xmlns:ds="http://schemas.openxmlformats.org/officeDocument/2006/customXml" ds:itemID="{07ECD81F-F366-4BC7-B7EE-C7A87BFB99EE}">
  <ds:schemaRefs>
    <ds:schemaRef ds:uri="http://schemas.openxmlformats.org/officeDocument/2006/bibliography"/>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5.xml><?xml version="1.0" encoding="utf-8"?>
<ds:datastoreItem xmlns:ds="http://schemas.openxmlformats.org/officeDocument/2006/customXml" ds:itemID="{0999A814-58AA-4A41-8839-886278EEA65E}"/>
</file>

<file path=docProps/app.xml><?xml version="1.0" encoding="utf-8"?>
<Properties xmlns="http://schemas.openxmlformats.org/officeDocument/2006/extended-properties" xmlns:vt="http://schemas.openxmlformats.org/officeDocument/2006/docPropsVTypes">
  <Template>Normal</Template>
  <TotalTime>0</TotalTime>
  <Pages>4</Pages>
  <Words>1562</Words>
  <Characters>9372</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2025-04-04T08:19:00Z</dcterms:created>
  <dcterms:modified xsi:type="dcterms:W3CDTF">2025-06-24T08:09:00Z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0x010189100030792A869B000344BECDC4D06D3968F7</vt:lpwstr>
  </property>
  <property fmtid="{D5CDD505-2E9C-101B-9397-08002B2CF9AE}" pid="3" name="_dlc_DocIdItemGuid">
    <vt:lpwstr>e654ca94-429c-4f3b-b941-bf944a500bc6</vt:lpwstr>
  </property>
</Properties>
</file>