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people.xml" ContentType="application/vnd.openxmlformats-officedocument.wordprocessingml.peop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1"/>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0"/>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9"/>
          <w:footerReference w:type="default" r:id="rId10"/>
          <w:headerReference w:type="first" r:id="rId11"/>
          <w:footerReference w:type="first" r:id="rId1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1" w:name="Załącznik2"/>
      <w:bookmarkStart w:id="2" w:name="_Toc8212201"/>
      <w:bookmarkStart w:id="3"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 xml:space="preserve">– </w:t>
      </w:r>
      <w:bookmarkEnd w:id="2"/>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5F6A3D99" w:rsidR="00FD468E" w:rsidRPr="00FD468E" w:rsidRDefault="007F79A8"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39CDE088"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4"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9652AD">
            <w:rPr>
              <w:rFonts w:asciiTheme="minorHAnsi" w:hAnsiTheme="minorHAnsi" w:cstheme="minorHAnsi"/>
              <w:szCs w:val="22"/>
            </w:rPr>
            <w:t xml:space="preserve">Zakup i dostawa do Obszaru Serwisowego </w:t>
          </w:r>
          <w:proofErr w:type="spellStart"/>
          <w:r w:rsidR="006555F3">
            <w:rPr>
              <w:rFonts w:asciiTheme="minorHAnsi" w:hAnsiTheme="minorHAnsi" w:cstheme="minorHAnsi"/>
              <w:szCs w:val="22"/>
            </w:rPr>
            <w:t>Centralnego</w:t>
          </w:r>
          <w:r w:rsidR="009652AD">
            <w:rPr>
              <w:rFonts w:asciiTheme="minorHAnsi" w:hAnsiTheme="minorHAnsi" w:cstheme="minorHAnsi"/>
              <w:szCs w:val="22"/>
            </w:rPr>
            <w:t>-Narzędzia</w:t>
          </w:r>
          <w:proofErr w:type="spellEnd"/>
        </w:sdtContent>
      </w:sdt>
      <w:bookmarkEnd w:id="4"/>
    </w:p>
    <w:p w14:paraId="6E3A0FBC" w14:textId="2B6C6321" w:rsidR="00A750D4" w:rsidRPr="00E6014D" w:rsidRDefault="00A750D4" w:rsidP="009652AD">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Open Sans" w:hAnsi="Open Sans" w:cs="Open Sans"/>
            <w:b/>
            <w:bCs/>
            <w:color w:val="000000"/>
            <w:sz w:val="18"/>
            <w:szCs w:val="18"/>
            <w:shd w:val="clear" w:color="auto" w:fill="FDFDFD"/>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9652AD" w:rsidRPr="00BC37B6">
            <w:rPr>
              <w:rFonts w:ascii="Open Sans" w:hAnsi="Open Sans" w:cs="Open Sans"/>
              <w:b/>
              <w:bCs/>
              <w:color w:val="000000"/>
              <w:sz w:val="18"/>
              <w:szCs w:val="18"/>
              <w:shd w:val="clear" w:color="auto" w:fill="FDFDFD"/>
            </w:rPr>
            <w:t>POST/HZ/EOS/HZL/00</w:t>
          </w:r>
          <w:r w:rsidR="006555F3">
            <w:rPr>
              <w:rFonts w:ascii="Open Sans" w:hAnsi="Open Sans" w:cs="Open Sans"/>
              <w:b/>
              <w:bCs/>
              <w:color w:val="000000"/>
              <w:sz w:val="18"/>
              <w:szCs w:val="18"/>
              <w:shd w:val="clear" w:color="auto" w:fill="FDFDFD"/>
            </w:rPr>
            <w:t>667</w:t>
          </w:r>
          <w:r w:rsidR="009652AD" w:rsidRPr="00BC37B6">
            <w:rPr>
              <w:rFonts w:ascii="Open Sans" w:hAnsi="Open Sans" w:cs="Open Sans"/>
              <w:b/>
              <w:bCs/>
              <w:color w:val="000000"/>
              <w:sz w:val="18"/>
              <w:szCs w:val="18"/>
              <w:shd w:val="clear" w:color="auto" w:fill="FDFDFD"/>
            </w:rPr>
            <w:t>/2024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753B9F6" w14:textId="77777777" w:rsidR="009333FA" w:rsidRDefault="009333FA" w:rsidP="00A750D4">
      <w:pPr>
        <w:spacing w:before="120" w:after="120" w:line="276" w:lineRule="auto"/>
        <w:ind w:left="993" w:right="-255" w:hanging="851"/>
        <w:rPr>
          <w:rFonts w:asciiTheme="minorHAnsi" w:hAnsiTheme="minorHAnsi" w:cstheme="minorHAnsi"/>
          <w:szCs w:val="22"/>
        </w:rPr>
      </w:pPr>
    </w:p>
    <w:p w14:paraId="584E5481" w14:textId="77777777" w:rsidR="009333FA" w:rsidRPr="00E6014D" w:rsidRDefault="009333FA" w:rsidP="00A750D4">
      <w:pPr>
        <w:spacing w:before="120" w:after="120" w:line="276" w:lineRule="auto"/>
        <w:ind w:left="993" w:right="-255" w:hanging="851"/>
        <w:rPr>
          <w:rFonts w:asciiTheme="minorHAnsi" w:hAnsiTheme="minorHAnsi" w:cstheme="minorHAnsi"/>
          <w:szCs w:val="22"/>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2774"/>
        <w:gridCol w:w="1418"/>
        <w:gridCol w:w="1701"/>
        <w:gridCol w:w="1559"/>
      </w:tblGrid>
      <w:tr w:rsidR="008D595A" w:rsidRPr="00E6014D" w14:paraId="4008D167" w14:textId="1517CEC7" w:rsidTr="00255651">
        <w:trPr>
          <w:trHeight w:val="547"/>
          <w:jc w:val="center"/>
        </w:trPr>
        <w:tc>
          <w:tcPr>
            <w:tcW w:w="765" w:type="dxa"/>
            <w:shd w:val="clear" w:color="auto" w:fill="FFC000"/>
          </w:tcPr>
          <w:p w14:paraId="3287C022" w14:textId="77777777" w:rsidR="008D595A" w:rsidRPr="00E6014D" w:rsidRDefault="008D595A" w:rsidP="007A2F89">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2774" w:type="dxa"/>
            <w:shd w:val="clear" w:color="auto" w:fill="FFC000"/>
          </w:tcPr>
          <w:p w14:paraId="1CE2B364"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c>
          <w:tcPr>
            <w:tcW w:w="1418" w:type="dxa"/>
            <w:shd w:val="clear" w:color="auto" w:fill="FFC000"/>
          </w:tcPr>
          <w:p w14:paraId="7FD7DF3C" w14:textId="657D2B4F" w:rsidR="008D595A" w:rsidRPr="00E6014D" w:rsidRDefault="000C6940"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Całkowita c</w:t>
            </w:r>
            <w:r w:rsidR="008D595A">
              <w:rPr>
                <w:rFonts w:asciiTheme="minorHAnsi" w:hAnsiTheme="minorHAnsi" w:cstheme="minorHAnsi"/>
                <w:b/>
                <w:szCs w:val="22"/>
              </w:rPr>
              <w:t>ena netto</w:t>
            </w:r>
          </w:p>
        </w:tc>
        <w:tc>
          <w:tcPr>
            <w:tcW w:w="1701" w:type="dxa"/>
            <w:shd w:val="clear" w:color="auto" w:fill="FFC000"/>
          </w:tcPr>
          <w:p w14:paraId="2A68C71C" w14:textId="0EDFE1DC" w:rsidR="008D595A" w:rsidRPr="00E6014D" w:rsidRDefault="00255651"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Stawka VAT</w:t>
            </w:r>
          </w:p>
        </w:tc>
        <w:tc>
          <w:tcPr>
            <w:tcW w:w="1559" w:type="dxa"/>
            <w:shd w:val="clear" w:color="auto" w:fill="FFC000"/>
          </w:tcPr>
          <w:p w14:paraId="4D6465F5" w14:textId="38C0FE55" w:rsidR="008D595A" w:rsidRPr="00E6014D" w:rsidRDefault="000C6940"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Całkowita c</w:t>
            </w:r>
            <w:r w:rsidR="00255651">
              <w:rPr>
                <w:rFonts w:asciiTheme="minorHAnsi" w:hAnsiTheme="minorHAnsi" w:cstheme="minorHAnsi"/>
                <w:b/>
                <w:szCs w:val="22"/>
              </w:rPr>
              <w:t>ena brutto</w:t>
            </w:r>
          </w:p>
        </w:tc>
      </w:tr>
      <w:tr w:rsidR="008D595A" w:rsidRPr="00DA10DE" w14:paraId="4BC6F59B" w14:textId="1FA854A7" w:rsidTr="00255651">
        <w:trPr>
          <w:trHeight w:val="547"/>
          <w:jc w:val="center"/>
        </w:trPr>
        <w:tc>
          <w:tcPr>
            <w:tcW w:w="765" w:type="dxa"/>
            <w:shd w:val="clear" w:color="auto" w:fill="auto"/>
            <w:vAlign w:val="center"/>
          </w:tcPr>
          <w:p w14:paraId="2D564099"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1</w:t>
            </w:r>
          </w:p>
        </w:tc>
        <w:tc>
          <w:tcPr>
            <w:tcW w:w="2774" w:type="dxa"/>
            <w:shd w:val="clear" w:color="auto" w:fill="auto"/>
          </w:tcPr>
          <w:p w14:paraId="60F901CD" w14:textId="10A71F56" w:rsidR="008D595A" w:rsidRPr="00DA10DE" w:rsidRDefault="009333FA" w:rsidP="007A2F89">
            <w:pPr>
              <w:tabs>
                <w:tab w:val="left" w:pos="851"/>
              </w:tabs>
              <w:spacing w:before="120" w:after="120" w:line="276" w:lineRule="auto"/>
              <w:jc w:val="center"/>
              <w:rPr>
                <w:rFonts w:asciiTheme="minorHAnsi" w:hAnsiTheme="minorHAnsi" w:cstheme="minorHAnsi"/>
                <w:sz w:val="20"/>
              </w:rPr>
            </w:pPr>
            <w:r w:rsidRPr="006D3C49">
              <w:rPr>
                <w:rFonts w:asciiTheme="minorHAnsi" w:hAnsiTheme="minorHAnsi" w:cstheme="minorHAnsi"/>
                <w:sz w:val="20"/>
              </w:rPr>
              <w:t>Dostawa do Obszaru Serwisowego Centralnego narzędzi niskiej wartości-spalinowe</w:t>
            </w:r>
          </w:p>
        </w:tc>
        <w:tc>
          <w:tcPr>
            <w:tcW w:w="1418" w:type="dxa"/>
          </w:tcPr>
          <w:p w14:paraId="553E6193"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701" w:type="dxa"/>
          </w:tcPr>
          <w:p w14:paraId="173EAAE3"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559" w:type="dxa"/>
          </w:tcPr>
          <w:p w14:paraId="17C44CAF"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r>
      <w:tr w:rsidR="008D595A" w:rsidRPr="00DA10DE" w14:paraId="5000B932" w14:textId="60BE8A06" w:rsidTr="00255651">
        <w:trPr>
          <w:trHeight w:val="559"/>
          <w:jc w:val="center"/>
        </w:trPr>
        <w:tc>
          <w:tcPr>
            <w:tcW w:w="765" w:type="dxa"/>
            <w:shd w:val="clear" w:color="auto" w:fill="auto"/>
            <w:vAlign w:val="center"/>
          </w:tcPr>
          <w:p w14:paraId="2AC916DF"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lastRenderedPageBreak/>
              <w:t>2</w:t>
            </w:r>
          </w:p>
        </w:tc>
        <w:tc>
          <w:tcPr>
            <w:tcW w:w="2774" w:type="dxa"/>
            <w:shd w:val="clear" w:color="auto" w:fill="auto"/>
          </w:tcPr>
          <w:p w14:paraId="7F7F4180" w14:textId="0443B5F5" w:rsidR="008D595A" w:rsidRPr="00DA10DE" w:rsidRDefault="009333FA" w:rsidP="007A2F89">
            <w:pPr>
              <w:tabs>
                <w:tab w:val="left" w:pos="851"/>
              </w:tabs>
              <w:spacing w:before="120" w:after="120" w:line="276" w:lineRule="auto"/>
              <w:jc w:val="center"/>
              <w:rPr>
                <w:rFonts w:asciiTheme="minorHAnsi" w:hAnsiTheme="minorHAnsi" w:cstheme="minorHAnsi"/>
                <w:sz w:val="20"/>
              </w:rPr>
            </w:pPr>
            <w:r w:rsidRPr="006D3C49">
              <w:rPr>
                <w:rFonts w:asciiTheme="minorHAnsi" w:hAnsiTheme="minorHAnsi" w:cstheme="minorHAnsi"/>
                <w:sz w:val="20"/>
              </w:rPr>
              <w:t>Dostawa do Obszaru Serwisowego Centralnego narzędzi niskiej wartości-spalinowe</w:t>
            </w:r>
          </w:p>
        </w:tc>
        <w:tc>
          <w:tcPr>
            <w:tcW w:w="1418" w:type="dxa"/>
          </w:tcPr>
          <w:p w14:paraId="7E54A6FA"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701" w:type="dxa"/>
          </w:tcPr>
          <w:p w14:paraId="45565539"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559" w:type="dxa"/>
          </w:tcPr>
          <w:p w14:paraId="08C1E7B8"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r>
      <w:tr w:rsidR="008D595A" w:rsidRPr="00DA10DE" w14:paraId="2C107409" w14:textId="11E321AA" w:rsidTr="00255651">
        <w:trPr>
          <w:trHeight w:val="559"/>
          <w:jc w:val="center"/>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46CD8A02"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3</w:t>
            </w:r>
          </w:p>
        </w:tc>
        <w:tc>
          <w:tcPr>
            <w:tcW w:w="2774" w:type="dxa"/>
            <w:tcBorders>
              <w:top w:val="single" w:sz="4" w:space="0" w:color="auto"/>
              <w:left w:val="single" w:sz="4" w:space="0" w:color="auto"/>
              <w:bottom w:val="single" w:sz="4" w:space="0" w:color="auto"/>
              <w:right w:val="single" w:sz="4" w:space="0" w:color="auto"/>
            </w:tcBorders>
            <w:shd w:val="clear" w:color="auto" w:fill="auto"/>
          </w:tcPr>
          <w:p w14:paraId="56343635" w14:textId="76B27850" w:rsidR="008D595A" w:rsidRPr="00DA10DE" w:rsidRDefault="009333FA" w:rsidP="007A2F89">
            <w:pPr>
              <w:tabs>
                <w:tab w:val="left" w:pos="851"/>
              </w:tabs>
              <w:spacing w:before="120" w:after="120" w:line="276" w:lineRule="auto"/>
              <w:jc w:val="center"/>
              <w:rPr>
                <w:rFonts w:asciiTheme="minorHAnsi" w:hAnsiTheme="minorHAnsi" w:cstheme="minorHAnsi"/>
                <w:sz w:val="20"/>
              </w:rPr>
            </w:pPr>
            <w:r>
              <w:rPr>
                <w:rFonts w:ascii="Open Sans" w:hAnsi="Open Sans" w:cs="Open Sans"/>
                <w:color w:val="000000"/>
                <w:sz w:val="18"/>
                <w:szCs w:val="18"/>
              </w:rPr>
              <w:t>Dostawa do Obszaru Serwisowego Centralnego narzędzi niskiej wartości.-do obróbki kabli</w:t>
            </w:r>
          </w:p>
        </w:tc>
        <w:tc>
          <w:tcPr>
            <w:tcW w:w="1418" w:type="dxa"/>
            <w:tcBorders>
              <w:top w:val="single" w:sz="4" w:space="0" w:color="auto"/>
              <w:left w:val="single" w:sz="4" w:space="0" w:color="auto"/>
              <w:bottom w:val="single" w:sz="4" w:space="0" w:color="auto"/>
              <w:right w:val="single" w:sz="4" w:space="0" w:color="auto"/>
            </w:tcBorders>
          </w:tcPr>
          <w:p w14:paraId="02DAAB50"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34913CD4"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tcPr>
          <w:p w14:paraId="518F237D"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r>
      <w:tr w:rsidR="008D595A" w:rsidRPr="00DA10DE" w14:paraId="24E7C6AD" w14:textId="7B515D1B" w:rsidTr="00255651">
        <w:trPr>
          <w:trHeight w:val="559"/>
          <w:jc w:val="center"/>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0E403C83"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4</w:t>
            </w:r>
          </w:p>
        </w:tc>
        <w:tc>
          <w:tcPr>
            <w:tcW w:w="2774" w:type="dxa"/>
            <w:tcBorders>
              <w:top w:val="single" w:sz="4" w:space="0" w:color="auto"/>
              <w:left w:val="single" w:sz="4" w:space="0" w:color="auto"/>
              <w:bottom w:val="single" w:sz="4" w:space="0" w:color="auto"/>
              <w:right w:val="single" w:sz="4" w:space="0" w:color="auto"/>
            </w:tcBorders>
            <w:shd w:val="clear" w:color="auto" w:fill="auto"/>
          </w:tcPr>
          <w:p w14:paraId="515E2CC1" w14:textId="6B8BFDA3" w:rsidR="008D595A" w:rsidRPr="00DA10DE" w:rsidRDefault="009333FA" w:rsidP="007A2F89">
            <w:pPr>
              <w:spacing w:after="75" w:line="240" w:lineRule="auto"/>
              <w:jc w:val="center"/>
              <w:rPr>
                <w:rFonts w:asciiTheme="minorHAnsi" w:hAnsiTheme="minorHAnsi" w:cstheme="minorHAnsi"/>
                <w:color w:val="000000"/>
                <w:sz w:val="20"/>
              </w:rPr>
            </w:pPr>
            <w:r w:rsidRPr="006D3C49">
              <w:rPr>
                <w:rFonts w:asciiTheme="minorHAnsi" w:hAnsiTheme="minorHAnsi" w:cstheme="minorHAnsi"/>
                <w:color w:val="000000"/>
                <w:sz w:val="20"/>
              </w:rPr>
              <w:t>Dostawa do Obszaru Serwisowego Centralnego narzędzi niskiej wartości- ręczne</w:t>
            </w:r>
          </w:p>
        </w:tc>
        <w:tc>
          <w:tcPr>
            <w:tcW w:w="1418" w:type="dxa"/>
            <w:tcBorders>
              <w:top w:val="single" w:sz="4" w:space="0" w:color="auto"/>
              <w:left w:val="single" w:sz="4" w:space="0" w:color="auto"/>
              <w:bottom w:val="single" w:sz="4" w:space="0" w:color="auto"/>
              <w:right w:val="single" w:sz="4" w:space="0" w:color="auto"/>
            </w:tcBorders>
          </w:tcPr>
          <w:p w14:paraId="6053D0DE" w14:textId="77777777" w:rsidR="008D595A" w:rsidRPr="00DA10DE" w:rsidRDefault="008D595A" w:rsidP="007A2F89">
            <w:pPr>
              <w:spacing w:after="75" w:line="240" w:lineRule="auto"/>
              <w:jc w:val="center"/>
              <w:rPr>
                <w:rFonts w:asciiTheme="minorHAnsi" w:hAnsiTheme="minorHAnsi" w:cstheme="minorHAnsi"/>
                <w:color w:val="000000"/>
                <w:sz w:val="20"/>
              </w:rPr>
            </w:pPr>
          </w:p>
        </w:tc>
        <w:tc>
          <w:tcPr>
            <w:tcW w:w="1701" w:type="dxa"/>
            <w:tcBorders>
              <w:top w:val="single" w:sz="4" w:space="0" w:color="auto"/>
              <w:left w:val="single" w:sz="4" w:space="0" w:color="auto"/>
              <w:bottom w:val="single" w:sz="4" w:space="0" w:color="auto"/>
              <w:right w:val="single" w:sz="4" w:space="0" w:color="auto"/>
            </w:tcBorders>
          </w:tcPr>
          <w:p w14:paraId="5D142643" w14:textId="77777777" w:rsidR="008D595A" w:rsidRPr="00DA10DE" w:rsidRDefault="008D595A" w:rsidP="007A2F89">
            <w:pPr>
              <w:spacing w:after="75" w:line="240" w:lineRule="auto"/>
              <w:jc w:val="center"/>
              <w:rPr>
                <w:rFonts w:asciiTheme="minorHAnsi" w:hAnsiTheme="minorHAnsi" w:cstheme="minorHAnsi"/>
                <w:color w:val="000000"/>
                <w:sz w:val="20"/>
              </w:rPr>
            </w:pPr>
          </w:p>
        </w:tc>
        <w:tc>
          <w:tcPr>
            <w:tcW w:w="1559" w:type="dxa"/>
            <w:tcBorders>
              <w:top w:val="single" w:sz="4" w:space="0" w:color="auto"/>
              <w:left w:val="single" w:sz="4" w:space="0" w:color="auto"/>
              <w:bottom w:val="single" w:sz="4" w:space="0" w:color="auto"/>
              <w:right w:val="single" w:sz="4" w:space="0" w:color="auto"/>
            </w:tcBorders>
          </w:tcPr>
          <w:p w14:paraId="7B6DC7D2" w14:textId="77777777" w:rsidR="008D595A" w:rsidRPr="00DA10DE" w:rsidRDefault="008D595A" w:rsidP="007A2F89">
            <w:pPr>
              <w:spacing w:after="75" w:line="240" w:lineRule="auto"/>
              <w:jc w:val="center"/>
              <w:rPr>
                <w:rFonts w:asciiTheme="minorHAnsi" w:hAnsiTheme="minorHAnsi" w:cstheme="minorHAnsi"/>
                <w:color w:val="000000"/>
                <w:sz w:val="20"/>
              </w:rPr>
            </w:pPr>
          </w:p>
        </w:tc>
      </w:tr>
      <w:tr w:rsidR="008D595A" w:rsidRPr="00DA10DE" w14:paraId="3A1E6224" w14:textId="3D97BC99" w:rsidTr="00255651">
        <w:trPr>
          <w:trHeight w:val="559"/>
          <w:jc w:val="center"/>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ABD972A"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5</w:t>
            </w:r>
          </w:p>
        </w:tc>
        <w:tc>
          <w:tcPr>
            <w:tcW w:w="2774" w:type="dxa"/>
            <w:tcBorders>
              <w:top w:val="single" w:sz="4" w:space="0" w:color="auto"/>
              <w:left w:val="single" w:sz="4" w:space="0" w:color="auto"/>
              <w:bottom w:val="single" w:sz="4" w:space="0" w:color="auto"/>
              <w:right w:val="single" w:sz="4" w:space="0" w:color="auto"/>
            </w:tcBorders>
            <w:shd w:val="clear" w:color="auto" w:fill="auto"/>
          </w:tcPr>
          <w:p w14:paraId="065D0891" w14:textId="38FF3097" w:rsidR="008D595A" w:rsidRPr="00DA10DE" w:rsidRDefault="009333FA" w:rsidP="007A2F89">
            <w:pPr>
              <w:tabs>
                <w:tab w:val="left" w:pos="851"/>
              </w:tabs>
              <w:spacing w:before="120" w:after="120" w:line="276" w:lineRule="auto"/>
              <w:jc w:val="center"/>
              <w:rPr>
                <w:rFonts w:asciiTheme="minorHAnsi" w:hAnsiTheme="minorHAnsi" w:cstheme="minorHAnsi"/>
                <w:sz w:val="20"/>
              </w:rPr>
            </w:pPr>
            <w:r w:rsidRPr="006D3C49">
              <w:rPr>
                <w:rFonts w:asciiTheme="minorHAnsi" w:hAnsiTheme="minorHAnsi" w:cstheme="minorHAnsi"/>
                <w:sz w:val="20"/>
              </w:rPr>
              <w:t>Dostawa do Obszaru Serwisowego Centralnego narzędzi niskiej wartości- pomiarowe</w:t>
            </w:r>
          </w:p>
        </w:tc>
        <w:tc>
          <w:tcPr>
            <w:tcW w:w="1418" w:type="dxa"/>
            <w:tcBorders>
              <w:top w:val="single" w:sz="4" w:space="0" w:color="auto"/>
              <w:left w:val="single" w:sz="4" w:space="0" w:color="auto"/>
              <w:bottom w:val="single" w:sz="4" w:space="0" w:color="auto"/>
              <w:right w:val="single" w:sz="4" w:space="0" w:color="auto"/>
            </w:tcBorders>
          </w:tcPr>
          <w:p w14:paraId="059044A3"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2BFBE842"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tcPr>
          <w:p w14:paraId="012B166C"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r>
      <w:tr w:rsidR="008D595A" w:rsidRPr="00DA10DE" w14:paraId="11EA82CF" w14:textId="6D07E2BB" w:rsidTr="00255651">
        <w:trPr>
          <w:trHeight w:val="559"/>
          <w:jc w:val="center"/>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AA7D326"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6</w:t>
            </w:r>
          </w:p>
        </w:tc>
        <w:tc>
          <w:tcPr>
            <w:tcW w:w="2774" w:type="dxa"/>
            <w:tcBorders>
              <w:top w:val="single" w:sz="4" w:space="0" w:color="auto"/>
              <w:left w:val="single" w:sz="4" w:space="0" w:color="auto"/>
              <w:bottom w:val="single" w:sz="4" w:space="0" w:color="auto"/>
              <w:right w:val="single" w:sz="4" w:space="0" w:color="auto"/>
            </w:tcBorders>
            <w:shd w:val="clear" w:color="auto" w:fill="auto"/>
          </w:tcPr>
          <w:p w14:paraId="535C2B00" w14:textId="265470AA" w:rsidR="008D595A" w:rsidRPr="00DA10DE" w:rsidRDefault="009333FA" w:rsidP="007A2F89">
            <w:pPr>
              <w:tabs>
                <w:tab w:val="left" w:pos="851"/>
              </w:tabs>
              <w:spacing w:before="120" w:after="120" w:line="276" w:lineRule="auto"/>
              <w:jc w:val="center"/>
              <w:rPr>
                <w:rFonts w:asciiTheme="minorHAnsi" w:hAnsiTheme="minorHAnsi" w:cstheme="minorHAnsi"/>
                <w:sz w:val="20"/>
              </w:rPr>
            </w:pPr>
            <w:r w:rsidRPr="006D3C49">
              <w:rPr>
                <w:rFonts w:asciiTheme="minorHAnsi" w:hAnsiTheme="minorHAnsi" w:cstheme="minorHAnsi"/>
                <w:sz w:val="20"/>
              </w:rPr>
              <w:t>Dostawa do Obszaru Serwisowego Centralnego narzędzi niskiej wartości-agregaty</w:t>
            </w:r>
          </w:p>
        </w:tc>
        <w:tc>
          <w:tcPr>
            <w:tcW w:w="1418" w:type="dxa"/>
            <w:tcBorders>
              <w:top w:val="single" w:sz="4" w:space="0" w:color="auto"/>
              <w:left w:val="single" w:sz="4" w:space="0" w:color="auto"/>
              <w:bottom w:val="single" w:sz="4" w:space="0" w:color="auto"/>
              <w:right w:val="single" w:sz="4" w:space="0" w:color="auto"/>
            </w:tcBorders>
          </w:tcPr>
          <w:p w14:paraId="1875899C"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69EA9E7F"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tcPr>
          <w:p w14:paraId="6292144C"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r>
      <w:tr w:rsidR="008D595A" w:rsidRPr="00DA10DE" w14:paraId="42043AEB" w14:textId="19219070" w:rsidTr="00255651">
        <w:trPr>
          <w:trHeight w:val="559"/>
          <w:jc w:val="center"/>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6CA8F093"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7</w:t>
            </w:r>
          </w:p>
        </w:tc>
        <w:tc>
          <w:tcPr>
            <w:tcW w:w="2774" w:type="dxa"/>
            <w:tcBorders>
              <w:top w:val="single" w:sz="4" w:space="0" w:color="auto"/>
              <w:left w:val="single" w:sz="4" w:space="0" w:color="auto"/>
              <w:bottom w:val="single" w:sz="4" w:space="0" w:color="auto"/>
              <w:right w:val="single" w:sz="4" w:space="0" w:color="auto"/>
            </w:tcBorders>
            <w:shd w:val="clear" w:color="auto" w:fill="auto"/>
          </w:tcPr>
          <w:p w14:paraId="28222C24" w14:textId="2C8ABD9A" w:rsidR="008D595A" w:rsidRPr="00DA10DE" w:rsidRDefault="009333FA" w:rsidP="007A2F89">
            <w:pPr>
              <w:tabs>
                <w:tab w:val="left" w:pos="851"/>
              </w:tabs>
              <w:spacing w:before="120" w:after="120" w:line="276" w:lineRule="auto"/>
              <w:jc w:val="center"/>
              <w:rPr>
                <w:rFonts w:asciiTheme="minorHAnsi" w:hAnsiTheme="minorHAnsi" w:cstheme="minorHAnsi"/>
                <w:sz w:val="20"/>
              </w:rPr>
            </w:pPr>
            <w:r w:rsidRPr="006D3C49">
              <w:rPr>
                <w:rFonts w:asciiTheme="minorHAnsi" w:hAnsiTheme="minorHAnsi" w:cstheme="minorHAnsi"/>
                <w:sz w:val="20"/>
              </w:rPr>
              <w:t>Dostawa do Obszaru Serwisowego Centralnego narzędzi niskiej wartości-rusztowanie</w:t>
            </w:r>
          </w:p>
        </w:tc>
        <w:tc>
          <w:tcPr>
            <w:tcW w:w="1418" w:type="dxa"/>
            <w:tcBorders>
              <w:top w:val="single" w:sz="4" w:space="0" w:color="auto"/>
              <w:left w:val="single" w:sz="4" w:space="0" w:color="auto"/>
              <w:bottom w:val="single" w:sz="4" w:space="0" w:color="auto"/>
              <w:right w:val="single" w:sz="4" w:space="0" w:color="auto"/>
            </w:tcBorders>
          </w:tcPr>
          <w:p w14:paraId="07CC27DB"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79DDEB9"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c>
          <w:tcPr>
            <w:tcW w:w="1559" w:type="dxa"/>
            <w:tcBorders>
              <w:top w:val="single" w:sz="4" w:space="0" w:color="auto"/>
              <w:left w:val="single" w:sz="4" w:space="0" w:color="auto"/>
              <w:bottom w:val="single" w:sz="4" w:space="0" w:color="auto"/>
              <w:right w:val="single" w:sz="4" w:space="0" w:color="auto"/>
            </w:tcBorders>
          </w:tcPr>
          <w:p w14:paraId="37AED096" w14:textId="77777777" w:rsidR="008D595A" w:rsidRPr="00DA10DE" w:rsidRDefault="008D595A" w:rsidP="007A2F89">
            <w:pPr>
              <w:tabs>
                <w:tab w:val="left" w:pos="851"/>
              </w:tabs>
              <w:spacing w:before="120" w:after="120" w:line="276" w:lineRule="auto"/>
              <w:jc w:val="center"/>
              <w:rPr>
                <w:rFonts w:asciiTheme="minorHAnsi" w:hAnsiTheme="minorHAnsi" w:cstheme="minorHAnsi"/>
                <w:sz w:val="20"/>
              </w:rPr>
            </w:pPr>
          </w:p>
        </w:tc>
      </w:tr>
      <w:tr w:rsidR="008D595A" w:rsidRPr="00DA10DE" w14:paraId="01FAFA32" w14:textId="4884D14D" w:rsidTr="00255651">
        <w:trPr>
          <w:trHeight w:val="555"/>
          <w:jc w:val="center"/>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37551B0B" w14:textId="77777777" w:rsidR="008D595A" w:rsidRPr="00E6014D" w:rsidRDefault="008D595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8</w:t>
            </w:r>
          </w:p>
        </w:tc>
        <w:tc>
          <w:tcPr>
            <w:tcW w:w="2774" w:type="dxa"/>
            <w:tcBorders>
              <w:top w:val="single" w:sz="4" w:space="0" w:color="auto"/>
              <w:left w:val="single" w:sz="4" w:space="0" w:color="auto"/>
              <w:bottom w:val="single" w:sz="4" w:space="0" w:color="auto"/>
              <w:right w:val="single" w:sz="4" w:space="0" w:color="auto"/>
            </w:tcBorders>
            <w:shd w:val="clear" w:color="auto" w:fill="auto"/>
          </w:tcPr>
          <w:p w14:paraId="56FB4E62" w14:textId="1E998F0F" w:rsidR="008D595A" w:rsidRPr="00DA10DE" w:rsidRDefault="009333FA" w:rsidP="007A2F89">
            <w:pPr>
              <w:spacing w:after="75" w:line="240" w:lineRule="auto"/>
              <w:jc w:val="center"/>
              <w:rPr>
                <w:rFonts w:asciiTheme="minorHAnsi" w:hAnsiTheme="minorHAnsi" w:cstheme="minorHAnsi"/>
                <w:color w:val="000000"/>
                <w:sz w:val="20"/>
              </w:rPr>
            </w:pPr>
            <w:r w:rsidRPr="006D3C49">
              <w:rPr>
                <w:rFonts w:asciiTheme="minorHAnsi" w:hAnsiTheme="minorHAnsi" w:cstheme="minorHAnsi"/>
                <w:color w:val="000000"/>
                <w:sz w:val="20"/>
              </w:rPr>
              <w:t>Dostawa do Obszaru Serwisowego Centralnego narzędzi mierniki wysokiej wartości</w:t>
            </w:r>
          </w:p>
        </w:tc>
        <w:tc>
          <w:tcPr>
            <w:tcW w:w="1418" w:type="dxa"/>
            <w:tcBorders>
              <w:top w:val="single" w:sz="4" w:space="0" w:color="auto"/>
              <w:left w:val="single" w:sz="4" w:space="0" w:color="auto"/>
              <w:bottom w:val="single" w:sz="4" w:space="0" w:color="auto"/>
              <w:right w:val="single" w:sz="4" w:space="0" w:color="auto"/>
            </w:tcBorders>
          </w:tcPr>
          <w:p w14:paraId="2B20B553" w14:textId="77777777" w:rsidR="008D595A" w:rsidRPr="00DA10DE" w:rsidRDefault="008D595A" w:rsidP="007A2F89">
            <w:pPr>
              <w:spacing w:after="75" w:line="240" w:lineRule="auto"/>
              <w:jc w:val="center"/>
              <w:rPr>
                <w:rFonts w:asciiTheme="minorHAnsi" w:hAnsiTheme="minorHAnsi" w:cstheme="minorHAnsi"/>
                <w:color w:val="000000"/>
                <w:sz w:val="20"/>
              </w:rPr>
            </w:pPr>
          </w:p>
        </w:tc>
        <w:tc>
          <w:tcPr>
            <w:tcW w:w="1701" w:type="dxa"/>
            <w:tcBorders>
              <w:top w:val="single" w:sz="4" w:space="0" w:color="auto"/>
              <w:left w:val="single" w:sz="4" w:space="0" w:color="auto"/>
              <w:bottom w:val="single" w:sz="4" w:space="0" w:color="auto"/>
              <w:right w:val="single" w:sz="4" w:space="0" w:color="auto"/>
            </w:tcBorders>
          </w:tcPr>
          <w:p w14:paraId="1F22C64A" w14:textId="77777777" w:rsidR="008D595A" w:rsidRPr="00DA10DE" w:rsidRDefault="008D595A" w:rsidP="007A2F89">
            <w:pPr>
              <w:spacing w:after="75" w:line="240" w:lineRule="auto"/>
              <w:jc w:val="center"/>
              <w:rPr>
                <w:rFonts w:asciiTheme="minorHAnsi" w:hAnsiTheme="minorHAnsi" w:cstheme="minorHAnsi"/>
                <w:color w:val="000000"/>
                <w:sz w:val="20"/>
              </w:rPr>
            </w:pPr>
          </w:p>
        </w:tc>
        <w:tc>
          <w:tcPr>
            <w:tcW w:w="1559" w:type="dxa"/>
            <w:tcBorders>
              <w:top w:val="single" w:sz="4" w:space="0" w:color="auto"/>
              <w:left w:val="single" w:sz="4" w:space="0" w:color="auto"/>
              <w:bottom w:val="single" w:sz="4" w:space="0" w:color="auto"/>
              <w:right w:val="single" w:sz="4" w:space="0" w:color="auto"/>
            </w:tcBorders>
          </w:tcPr>
          <w:p w14:paraId="2A5E4367" w14:textId="77777777" w:rsidR="008D595A" w:rsidRPr="00DA10DE" w:rsidRDefault="008D595A" w:rsidP="007A2F89">
            <w:pPr>
              <w:spacing w:after="75" w:line="240" w:lineRule="auto"/>
              <w:jc w:val="center"/>
              <w:rPr>
                <w:rFonts w:asciiTheme="minorHAnsi" w:hAnsiTheme="minorHAnsi" w:cstheme="minorHAnsi"/>
                <w:color w:val="000000"/>
                <w:sz w:val="20"/>
              </w:rPr>
            </w:pPr>
          </w:p>
        </w:tc>
      </w:tr>
      <w:tr w:rsidR="009333FA" w:rsidRPr="00DA10DE" w14:paraId="7D7D5790" w14:textId="77777777" w:rsidTr="00255651">
        <w:trPr>
          <w:trHeight w:val="555"/>
          <w:jc w:val="center"/>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14:paraId="25CDF963" w14:textId="03F5628E" w:rsidR="009333FA" w:rsidRDefault="009333FA" w:rsidP="007A2F89">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9</w:t>
            </w:r>
          </w:p>
        </w:tc>
        <w:tc>
          <w:tcPr>
            <w:tcW w:w="2774" w:type="dxa"/>
            <w:tcBorders>
              <w:top w:val="single" w:sz="4" w:space="0" w:color="auto"/>
              <w:left w:val="single" w:sz="4" w:space="0" w:color="auto"/>
              <w:bottom w:val="single" w:sz="4" w:space="0" w:color="auto"/>
              <w:right w:val="single" w:sz="4" w:space="0" w:color="auto"/>
            </w:tcBorders>
            <w:shd w:val="clear" w:color="auto" w:fill="auto"/>
          </w:tcPr>
          <w:p w14:paraId="69E5033C" w14:textId="49AEE67F" w:rsidR="009333FA" w:rsidRPr="006D3C49" w:rsidRDefault="009333FA" w:rsidP="007A2F89">
            <w:pPr>
              <w:spacing w:after="75" w:line="240" w:lineRule="auto"/>
              <w:jc w:val="center"/>
              <w:rPr>
                <w:rFonts w:asciiTheme="minorHAnsi" w:hAnsiTheme="minorHAnsi" w:cstheme="minorHAnsi"/>
                <w:color w:val="000000"/>
                <w:sz w:val="20"/>
              </w:rPr>
            </w:pPr>
            <w:r w:rsidRPr="006D3C49">
              <w:rPr>
                <w:rFonts w:asciiTheme="minorHAnsi" w:hAnsiTheme="minorHAnsi" w:cstheme="minorHAnsi"/>
                <w:color w:val="000000"/>
                <w:sz w:val="20"/>
              </w:rPr>
              <w:t>Dostawa do Obszaru Serwisowego Centralnego narzędzi testery</w:t>
            </w:r>
          </w:p>
        </w:tc>
        <w:tc>
          <w:tcPr>
            <w:tcW w:w="1418" w:type="dxa"/>
            <w:tcBorders>
              <w:top w:val="single" w:sz="4" w:space="0" w:color="auto"/>
              <w:left w:val="single" w:sz="4" w:space="0" w:color="auto"/>
              <w:bottom w:val="single" w:sz="4" w:space="0" w:color="auto"/>
              <w:right w:val="single" w:sz="4" w:space="0" w:color="auto"/>
            </w:tcBorders>
          </w:tcPr>
          <w:p w14:paraId="11B9FE73" w14:textId="77777777" w:rsidR="009333FA" w:rsidRPr="00DA10DE" w:rsidRDefault="009333FA" w:rsidP="007A2F89">
            <w:pPr>
              <w:spacing w:after="75" w:line="240" w:lineRule="auto"/>
              <w:jc w:val="center"/>
              <w:rPr>
                <w:rFonts w:asciiTheme="minorHAnsi" w:hAnsiTheme="minorHAnsi" w:cstheme="minorHAnsi"/>
                <w:color w:val="000000"/>
                <w:sz w:val="20"/>
              </w:rPr>
            </w:pPr>
          </w:p>
        </w:tc>
        <w:tc>
          <w:tcPr>
            <w:tcW w:w="1701" w:type="dxa"/>
            <w:tcBorders>
              <w:top w:val="single" w:sz="4" w:space="0" w:color="auto"/>
              <w:left w:val="single" w:sz="4" w:space="0" w:color="auto"/>
              <w:bottom w:val="single" w:sz="4" w:space="0" w:color="auto"/>
              <w:right w:val="single" w:sz="4" w:space="0" w:color="auto"/>
            </w:tcBorders>
          </w:tcPr>
          <w:p w14:paraId="2763399A" w14:textId="77777777" w:rsidR="009333FA" w:rsidRPr="00DA10DE" w:rsidRDefault="009333FA" w:rsidP="007A2F89">
            <w:pPr>
              <w:spacing w:after="75" w:line="240" w:lineRule="auto"/>
              <w:jc w:val="center"/>
              <w:rPr>
                <w:rFonts w:asciiTheme="minorHAnsi" w:hAnsiTheme="minorHAnsi" w:cstheme="minorHAnsi"/>
                <w:color w:val="000000"/>
                <w:sz w:val="20"/>
              </w:rPr>
            </w:pPr>
          </w:p>
        </w:tc>
        <w:tc>
          <w:tcPr>
            <w:tcW w:w="1559" w:type="dxa"/>
            <w:tcBorders>
              <w:top w:val="single" w:sz="4" w:space="0" w:color="auto"/>
              <w:left w:val="single" w:sz="4" w:space="0" w:color="auto"/>
              <w:bottom w:val="single" w:sz="4" w:space="0" w:color="auto"/>
              <w:right w:val="single" w:sz="4" w:space="0" w:color="auto"/>
            </w:tcBorders>
          </w:tcPr>
          <w:p w14:paraId="24A588C9" w14:textId="77777777" w:rsidR="009333FA" w:rsidRPr="00DA10DE" w:rsidRDefault="009333FA" w:rsidP="007A2F89">
            <w:pPr>
              <w:spacing w:after="75" w:line="240" w:lineRule="auto"/>
              <w:jc w:val="center"/>
              <w:rPr>
                <w:rFonts w:asciiTheme="minorHAnsi" w:hAnsiTheme="minorHAnsi" w:cstheme="minorHAnsi"/>
                <w:color w:val="000000"/>
                <w:sz w:val="20"/>
              </w:rPr>
            </w:pPr>
          </w:p>
        </w:tc>
      </w:tr>
    </w:tbl>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50C3BB22"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3313381E" w14:textId="43269047" w:rsidR="00B73D7C" w:rsidRPr="00E6014D" w:rsidRDefault="00B73D7C">
      <w:pPr>
        <w:numPr>
          <w:ilvl w:val="4"/>
          <w:numId w:val="13"/>
        </w:numPr>
        <w:tabs>
          <w:tab w:val="num" w:pos="2410"/>
        </w:tabs>
        <w:spacing w:before="120" w:after="120" w:line="276" w:lineRule="auto"/>
        <w:ind w:left="1418" w:hanging="425"/>
        <w:rPr>
          <w:rFonts w:asciiTheme="minorHAnsi" w:hAnsiTheme="minorHAnsi" w:cstheme="minorHAnsi"/>
          <w:szCs w:val="22"/>
        </w:rPr>
      </w:pPr>
      <w:r w:rsidRPr="00B73D7C">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2CA4BB33" w14:textId="39DF3C2F" w:rsidR="00A750D4" w:rsidRPr="00DD105C" w:rsidRDefault="00A750D4" w:rsidP="009652AD">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73A12563" w14:textId="08242CA5" w:rsidR="009652AD" w:rsidRDefault="009652A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Pr>
          <w:rFonts w:asciiTheme="minorHAnsi" w:hAnsiTheme="minorHAnsi" w:cstheme="minorHAnsi"/>
          <w:szCs w:val="22"/>
        </w:rPr>
        <w:t>O</w:t>
      </w:r>
      <w:r w:rsidRPr="00E6014D">
        <w:rPr>
          <w:rFonts w:asciiTheme="minorHAnsi" w:hAnsiTheme="minorHAnsi" w:cstheme="minorHAnsi"/>
          <w:szCs w:val="22"/>
        </w:rPr>
        <w:t>pisem Przedmiotu Zakup</w:t>
      </w:r>
    </w:p>
    <w:p w14:paraId="46AE59E3" w14:textId="41EE72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647CCFAC"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8D595A">
            <w:rPr>
              <w:rFonts w:asciiTheme="minorHAnsi" w:hAnsiTheme="minorHAnsi" w:cstheme="minorHAnsi"/>
              <w:szCs w:val="22"/>
            </w:rPr>
            <w:t>9</w:t>
          </w:r>
          <w:r w:rsidR="00B73D7C">
            <w:rPr>
              <w:rFonts w:asciiTheme="minorHAnsi" w:hAnsiTheme="minorHAnsi" w:cstheme="minorHAnsi"/>
              <w:szCs w:val="22"/>
            </w:rPr>
            <w:t>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774B9CF"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6355188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6555F3">
            <w:rPr>
              <w:rFonts w:asciiTheme="minorHAnsi" w:hAnsiTheme="minorHAnsi" w:cstheme="minorHAnsi"/>
              <w:szCs w:val="22"/>
              <w:shd w:val="clear" w:color="auto" w:fill="FFFFFF"/>
              <w:lang w:eastAsia="pl-PL"/>
            </w:rPr>
            <w:t>POST/HZ/EOS/HZL/00667/2024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73F5641D" w14:textId="77777777" w:rsidR="00061B90" w:rsidRDefault="00061B90" w:rsidP="00061B90">
      <w:pPr>
        <w:spacing w:before="120" w:after="120" w:line="276" w:lineRule="auto"/>
        <w:rPr>
          <w:rFonts w:asciiTheme="minorHAnsi" w:hAnsiTheme="minorHAnsi" w:cstheme="minorHAnsi"/>
          <w:i/>
          <w:szCs w:val="22"/>
        </w:rPr>
      </w:pPr>
    </w:p>
    <w:p w14:paraId="0EA2A11B" w14:textId="280EA339" w:rsidR="00FB7304" w:rsidRPr="00E6014D" w:rsidRDefault="00FB7304" w:rsidP="00061B90">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amówienia</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lastRenderedPageBreak/>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52A16A12" w14:textId="4C7F2841"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6555F3">
            <w:rPr>
              <w:rFonts w:asciiTheme="minorHAnsi" w:hAnsiTheme="minorHAnsi" w:cstheme="minorHAnsi"/>
              <w:szCs w:val="22"/>
            </w:rPr>
            <w:t xml:space="preserve">Zakup i dostawa do Obszaru Serwisowego </w:t>
          </w:r>
          <w:proofErr w:type="spellStart"/>
          <w:r w:rsidR="006555F3">
            <w:rPr>
              <w:rFonts w:asciiTheme="minorHAnsi" w:hAnsiTheme="minorHAnsi" w:cstheme="minorHAnsi"/>
              <w:szCs w:val="22"/>
            </w:rPr>
            <w:t>Centralnego-Narzędzia</w:t>
          </w:r>
          <w:proofErr w:type="spellEnd"/>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6555F3">
            <w:rPr>
              <w:rFonts w:asciiTheme="minorHAnsi" w:hAnsiTheme="minorHAnsi" w:cstheme="minorHAnsi"/>
              <w:szCs w:val="22"/>
            </w:rPr>
            <w:t>POST/HZ/EOS/HZL/00667/2024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DD105C">
      <w:pPr>
        <w:spacing w:line="240" w:lineRule="auto"/>
        <w:ind w:left="720"/>
        <w:rPr>
          <w:rFonts w:asciiTheme="minorHAnsi" w:hAnsiTheme="minorHAnsi" w:cstheme="minorHAnsi"/>
          <w:b/>
          <w:bCs/>
          <w:sz w:val="16"/>
          <w:szCs w:val="16"/>
          <w:lang w:eastAsia="pl-PL"/>
        </w:rPr>
      </w:pPr>
    </w:p>
    <w:p w14:paraId="274FB52B" w14:textId="77777777" w:rsidR="00FB7304" w:rsidRPr="00E6014D" w:rsidRDefault="00FB7304" w:rsidP="00DD105C">
      <w:pPr>
        <w:shd w:val="clear" w:color="auto" w:fill="BFBFBF"/>
        <w:spacing w:before="120" w:after="120" w:line="240" w:lineRule="auto"/>
        <w:rPr>
          <w:rFonts w:asciiTheme="minorHAnsi" w:hAnsiTheme="minorHAnsi" w:cstheme="minorHAnsi"/>
          <w:b/>
          <w:szCs w:val="22"/>
        </w:rPr>
      </w:pPr>
      <w:r w:rsidRPr="00E6014D">
        <w:rPr>
          <w:rFonts w:asciiTheme="minorHAnsi" w:hAnsiTheme="minorHAnsi" w:cstheme="minorHAnsi"/>
          <w:b/>
          <w:szCs w:val="22"/>
        </w:rPr>
        <w:lastRenderedPageBreak/>
        <w:t>OŚWIADCZENIE DOTYCZĄCE PODWYKONAWCY, NA KTÓREGO PRZYPADA PONAD 10% WARTOŚCI ZAMÓWIENIA:</w:t>
      </w:r>
    </w:p>
    <w:p w14:paraId="37E5FE13" w14:textId="01488D0A" w:rsidR="00FB7304" w:rsidRPr="00575A77" w:rsidRDefault="00FB7304" w:rsidP="00DD105C">
      <w:pPr>
        <w:spacing w:before="120" w:after="120" w:line="240"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DD105C">
      <w:pPr>
        <w:spacing w:line="240"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DD105C">
      <w:pPr>
        <w:spacing w:line="240" w:lineRule="auto"/>
        <w:rPr>
          <w:rFonts w:asciiTheme="minorHAnsi" w:hAnsiTheme="minorHAnsi" w:cstheme="minorHAnsi"/>
          <w:sz w:val="16"/>
          <w:szCs w:val="16"/>
        </w:rPr>
      </w:pPr>
    </w:p>
    <w:p w14:paraId="7B6D82F8" w14:textId="77777777" w:rsidR="00FB7304" w:rsidRPr="00E6014D" w:rsidRDefault="00FB7304" w:rsidP="00DD105C">
      <w:pPr>
        <w:shd w:val="clear" w:color="auto" w:fill="BFBFBF"/>
        <w:spacing w:before="120" w:after="120" w:line="240"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DD105C">
      <w:pPr>
        <w:spacing w:before="120" w:after="120" w:line="240"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DD105C">
      <w:pPr>
        <w:spacing w:before="120" w:after="120" w:line="240"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DD105C">
      <w:pPr>
        <w:shd w:val="clear" w:color="auto" w:fill="BFBFBF"/>
        <w:spacing w:before="120" w:after="120" w:line="240"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DD105C">
      <w:pPr>
        <w:spacing w:before="120" w:after="120" w:line="240"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DD105C">
      <w:pPr>
        <w:shd w:val="clear" w:color="auto" w:fill="BFBFBF"/>
        <w:spacing w:before="120" w:after="120" w:line="240"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49C5EAF6" w14:textId="1B712FDF" w:rsidR="00FB7304" w:rsidRPr="00E6014D" w:rsidRDefault="00FB7304" w:rsidP="00DD105C">
      <w:pPr>
        <w:spacing w:before="120" w:after="120" w:line="240"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dokumentów:1) .....................................................................................................................................................</w:t>
      </w:r>
    </w:p>
    <w:p w14:paraId="48D3C5A5" w14:textId="77777777" w:rsidR="00FB7304" w:rsidRPr="00E6014D" w:rsidRDefault="00FB7304" w:rsidP="00DD105C">
      <w:pPr>
        <w:spacing w:before="120" w:after="120" w:line="240"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DD105C">
      <w:pPr>
        <w:spacing w:before="120" w:after="120" w:line="240"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DD105C">
      <w:pPr>
        <w:spacing w:before="120" w:after="120" w:line="240"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DD105C">
      <w:pPr>
        <w:spacing w:before="120" w:after="120" w:line="240" w:lineRule="auto"/>
        <w:rPr>
          <w:rFonts w:asciiTheme="minorHAnsi" w:hAnsiTheme="minorHAnsi" w:cstheme="minorHAnsi"/>
          <w:i/>
          <w:szCs w:val="22"/>
        </w:rPr>
      </w:pPr>
    </w:p>
    <w:p w14:paraId="7CFD2394" w14:textId="77777777" w:rsidR="00FB7304" w:rsidRPr="00E6014D" w:rsidRDefault="00FB7304" w:rsidP="00DD105C">
      <w:pPr>
        <w:spacing w:before="120" w:after="120" w:line="240"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3ADF0E9D" w14:textId="452008DF" w:rsidR="00B73D7C" w:rsidRDefault="00B73D7C" w:rsidP="00DD105C">
      <w:pPr>
        <w:tabs>
          <w:tab w:val="left" w:pos="851"/>
        </w:tabs>
        <w:suppressAutoHyphens/>
        <w:spacing w:line="240" w:lineRule="auto"/>
        <w:ind w:left="4395" w:right="68"/>
        <w:rPr>
          <w:rFonts w:asciiTheme="minorHAnsi" w:hAnsiTheme="minorHAnsi" w:cstheme="minorHAnsi"/>
          <w:i/>
          <w:szCs w:val="22"/>
        </w:rPr>
      </w:pPr>
      <w:bookmarkStart w:id="6"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bookmarkEnd w:id="6"/>
    </w:p>
    <w:p w14:paraId="002639E0" w14:textId="77777777" w:rsidR="00FC2597" w:rsidRDefault="00FC2597" w:rsidP="00DD105C">
      <w:pPr>
        <w:tabs>
          <w:tab w:val="left" w:pos="851"/>
        </w:tabs>
        <w:suppressAutoHyphens/>
        <w:spacing w:line="240" w:lineRule="auto"/>
        <w:ind w:left="4395" w:right="68"/>
        <w:rPr>
          <w:rFonts w:asciiTheme="minorHAnsi" w:hAnsiTheme="minorHAnsi" w:cstheme="minorHAnsi"/>
          <w:i/>
          <w:szCs w:val="22"/>
        </w:rPr>
      </w:pPr>
    </w:p>
    <w:p w14:paraId="37DB1E78" w14:textId="77777777" w:rsidR="00FC2597" w:rsidRDefault="00FC2597" w:rsidP="00DD105C">
      <w:pPr>
        <w:tabs>
          <w:tab w:val="left" w:pos="851"/>
        </w:tabs>
        <w:suppressAutoHyphens/>
        <w:spacing w:line="240" w:lineRule="auto"/>
        <w:ind w:left="4395" w:right="68"/>
        <w:rPr>
          <w:rFonts w:asciiTheme="minorHAnsi" w:hAnsiTheme="minorHAnsi" w:cstheme="minorHAnsi"/>
          <w:i/>
          <w:szCs w:val="22"/>
        </w:rPr>
      </w:pPr>
    </w:p>
    <w:p w14:paraId="2A9B807C" w14:textId="77777777" w:rsidR="00FC2597" w:rsidRDefault="00FC2597" w:rsidP="00DD105C">
      <w:pPr>
        <w:tabs>
          <w:tab w:val="left" w:pos="851"/>
        </w:tabs>
        <w:suppressAutoHyphens/>
        <w:spacing w:line="240" w:lineRule="auto"/>
        <w:ind w:left="4395" w:right="68"/>
        <w:rPr>
          <w:rFonts w:asciiTheme="minorHAnsi" w:hAnsiTheme="minorHAnsi" w:cstheme="minorHAnsi"/>
          <w:i/>
          <w:szCs w:val="22"/>
        </w:rPr>
      </w:pPr>
    </w:p>
    <w:p w14:paraId="7C16DE62" w14:textId="77777777" w:rsidR="00FC2597" w:rsidRDefault="00FC2597" w:rsidP="00DD105C">
      <w:pPr>
        <w:tabs>
          <w:tab w:val="left" w:pos="851"/>
        </w:tabs>
        <w:suppressAutoHyphens/>
        <w:spacing w:line="240" w:lineRule="auto"/>
        <w:ind w:left="4395" w:right="68"/>
        <w:rPr>
          <w:rFonts w:asciiTheme="minorHAnsi" w:hAnsiTheme="minorHAnsi" w:cstheme="minorHAnsi"/>
          <w:i/>
          <w:szCs w:val="22"/>
        </w:rPr>
      </w:pPr>
    </w:p>
    <w:p w14:paraId="638A7A9E" w14:textId="77777777" w:rsidR="00FC2597" w:rsidRDefault="00FC2597" w:rsidP="00DD105C">
      <w:pPr>
        <w:tabs>
          <w:tab w:val="left" w:pos="851"/>
        </w:tabs>
        <w:suppressAutoHyphens/>
        <w:spacing w:line="240" w:lineRule="auto"/>
        <w:ind w:left="4395" w:right="68"/>
        <w:rPr>
          <w:rFonts w:asciiTheme="minorHAnsi" w:hAnsiTheme="minorHAnsi" w:cstheme="minorHAnsi"/>
          <w:i/>
          <w:szCs w:val="22"/>
        </w:rPr>
      </w:pPr>
    </w:p>
    <w:p w14:paraId="14921472" w14:textId="28E1C6DC"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7"/>
      <w:r w:rsidR="0022389C" w:rsidRPr="00A06FE1">
        <w:rPr>
          <w:rFonts w:asciiTheme="minorHAnsi" w:hAnsiTheme="minorHAnsi" w:cstheme="minorHAnsi"/>
          <w:b/>
          <w:szCs w:val="22"/>
        </w:rPr>
        <w:t>–</w:t>
      </w:r>
      <w:r w:rsidR="001E4A95" w:rsidRPr="00E616AD">
        <w:rPr>
          <w:rFonts w:asciiTheme="minorHAnsi" w:hAnsiTheme="minorHAnsi" w:cstheme="minorHAnsi"/>
          <w:b/>
          <w:szCs w:val="22"/>
        </w:rPr>
        <w:t>OWZT</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1591336F"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t>
      </w:r>
      <w:r w:rsidR="007645C5" w:rsidRPr="00A06E4B">
        <w:rPr>
          <w:rFonts w:asciiTheme="minorHAnsi" w:hAnsiTheme="minorHAnsi" w:cstheme="minorHAnsi"/>
          <w:b/>
          <w:szCs w:val="22"/>
        </w:rPr>
        <w:t>OWZT</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2DF7CF3B" w14:textId="503B7031" w:rsidR="00A750D4" w:rsidRPr="00E6014D" w:rsidRDefault="00BE6CD4" w:rsidP="00072B8E">
      <w:pPr>
        <w:spacing w:after="160" w:line="259" w:lineRule="auto"/>
        <w:jc w:val="left"/>
        <w:rPr>
          <w:rFonts w:asciiTheme="minorHAnsi" w:hAnsiTheme="minorHAnsi" w:cstheme="minorHAnsi"/>
          <w:szCs w:val="22"/>
        </w:rPr>
      </w:pPr>
      <w:r w:rsidRPr="00E6014D">
        <w:rPr>
          <w:rFonts w:asciiTheme="minorHAnsi" w:hAnsiTheme="minorHAnsi" w:cstheme="minorHAnsi"/>
          <w:szCs w:val="22"/>
        </w:rPr>
        <w:br w:type="page"/>
      </w:r>
    </w:p>
    <w:p w14:paraId="6FF2A75E" w14:textId="77777777" w:rsidR="007F79A8" w:rsidRDefault="007F79A8" w:rsidP="007F79A8">
      <w:pPr>
        <w:shd w:val="clear" w:color="auto" w:fill="D5DCE4" w:themeFill="text2" w:themeFillTint="33"/>
        <w:spacing w:before="120" w:after="120" w:line="276" w:lineRule="auto"/>
        <w:outlineLvl w:val="0"/>
        <w:rPr>
          <w:rFonts w:asciiTheme="minorHAnsi" w:hAnsiTheme="minorHAnsi" w:cstheme="minorHAnsi"/>
          <w:b/>
          <w:szCs w:val="22"/>
        </w:rPr>
      </w:pPr>
      <w:r>
        <w:rPr>
          <w:rFonts w:asciiTheme="minorHAnsi" w:hAnsiTheme="minorHAnsi" w:cstheme="minorHAnsi"/>
          <w:b/>
          <w:szCs w:val="22"/>
        </w:rPr>
        <w:lastRenderedPageBreak/>
        <w:t>ZAŁĄCZNIK NR 7 DO SWZ</w:t>
      </w:r>
      <w:bookmarkStart w:id="8" w:name="Załącznik7"/>
      <w:r>
        <w:rPr>
          <w:rFonts w:asciiTheme="minorHAnsi" w:hAnsiTheme="minorHAnsi" w:cstheme="minorHAnsi"/>
          <w:b/>
          <w:szCs w:val="22"/>
        </w:rPr>
        <w:t xml:space="preserve"> </w:t>
      </w:r>
      <w:bookmarkEnd w:id="8"/>
      <w:r>
        <w:rPr>
          <w:rFonts w:asciiTheme="minorHAnsi" w:hAnsiTheme="minorHAnsi" w:cstheme="minorHAnsi"/>
          <w:b/>
          <w:szCs w:val="22"/>
        </w:rPr>
        <w:t xml:space="preserve">– </w:t>
      </w:r>
      <w:bookmarkStart w:id="9" w:name="_Hlk166238430"/>
      <w:r>
        <w:rPr>
          <w:rFonts w:asciiTheme="minorHAnsi" w:hAnsiTheme="minorHAnsi" w:cstheme="minorHAnsi"/>
          <w:b/>
          <w:szCs w:val="22"/>
        </w:rPr>
        <w:t>OŚWIADCZENIE WYKONAWCY WSPÓLNIE UBIEGAJĄCEGO SIĘ O UDZIELENIE ZAMÓWIENIA POTWIERDZAJĄCE BRAK PODSTAW WYKLUCZENIA PRZEDKŁADANE WRAZ Z OFERTĄ/ PODMIOTU UDOSTĘPNIAJACEGO ZASOBY</w:t>
      </w:r>
    </w:p>
    <w:bookmarkEnd w:id="9"/>
    <w:p w14:paraId="4B0BA421" w14:textId="77777777" w:rsidR="007F79A8" w:rsidRDefault="007F79A8" w:rsidP="007F79A8">
      <w:pPr>
        <w:spacing w:before="120" w:after="120" w:line="276" w:lineRule="auto"/>
        <w:rPr>
          <w:rFonts w:asciiTheme="minorHAnsi" w:hAnsiTheme="minorHAnsi" w:cstheme="minorHAnsi"/>
          <w:b/>
          <w:szCs w:val="22"/>
        </w:rPr>
      </w:pPr>
    </w:p>
    <w:p w14:paraId="18A45DE2" w14:textId="77777777" w:rsidR="007F79A8" w:rsidRDefault="007F79A8" w:rsidP="007F79A8">
      <w:pPr>
        <w:spacing w:before="120" w:after="120" w:line="276" w:lineRule="auto"/>
        <w:rPr>
          <w:rFonts w:asciiTheme="minorHAnsi" w:hAnsiTheme="minorHAnsi" w:cstheme="minorHAnsi"/>
          <w:b/>
          <w:szCs w:val="22"/>
        </w:rPr>
      </w:pPr>
      <w:r>
        <w:rPr>
          <w:noProof/>
        </w:rPr>
        <mc:AlternateContent>
          <mc:Choice Requires="wps">
            <w:drawing>
              <wp:anchor distT="45720" distB="45720" distL="114300" distR="114300" simplePos="0" relativeHeight="251659264" behindDoc="0" locked="0" layoutInCell="1" allowOverlap="1" wp14:anchorId="3C7A26A6" wp14:editId="35297C15">
                <wp:simplePos x="0" y="0"/>
                <wp:positionH relativeFrom="column">
                  <wp:posOffset>3225800</wp:posOffset>
                </wp:positionH>
                <wp:positionV relativeFrom="paragraph">
                  <wp:posOffset>10795</wp:posOffset>
                </wp:positionV>
                <wp:extent cx="2921635" cy="578485"/>
                <wp:effectExtent l="0" t="0" r="0" b="0"/>
                <wp:wrapNone/>
                <wp:docPr id="21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587375"/>
                        </a:xfrm>
                        <a:prstGeom prst="rect">
                          <a:avLst/>
                        </a:prstGeom>
                        <a:solidFill>
                          <a:srgbClr val="FFFFFF"/>
                        </a:solidFill>
                        <a:ln w="9525">
                          <a:noFill/>
                          <a:miter lim="800000"/>
                          <a:headEnd/>
                          <a:tailEnd/>
                        </a:ln>
                      </wps:spPr>
                      <wps:txbx>
                        <w:txbxContent>
                          <w:p w14:paraId="14B92E1D" w14:textId="77777777" w:rsidR="007F79A8" w:rsidRDefault="007F79A8" w:rsidP="007F79A8">
                            <w:pPr>
                              <w:rPr>
                                <w:rFonts w:asciiTheme="minorHAnsi" w:hAnsiTheme="minorHAnsi" w:cstheme="minorHAnsi"/>
                                <w:b/>
                                <w:bCs/>
                              </w:rPr>
                            </w:pPr>
                            <w:r>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1F2ABE7E" w14:textId="57CBE48D" w:rsidR="007F79A8" w:rsidRDefault="007F79A8" w:rsidP="007F79A8">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Overflow="clip" horzOverflow="clip"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7A26A6" id="_x0000_t202" coordsize="21600,21600" o:spt="202" path="m,l,21600r21600,l21600,xe">
                <v:stroke joinstyle="miter"/>
                <v:path gradientshapeok="t" o:connecttype="rect"/>
              </v:shapetype>
              <v:shape id="Pole tekstowe 1" o:spid="_x0000_s1026" type="#_x0000_t202" style="position:absolute;left:0;text-align:left;margin-left:254pt;margin-top:.85pt;width:230.05pt;height:45.5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" stroked="f">
                <v:textbox style="mso-fit-shape-to-text:t">
                  <w:txbxContent>
                    <w:p w14:paraId="14B92E1D" w14:textId="77777777" w:rsidR="007F79A8" w:rsidRDefault="007F79A8" w:rsidP="007F79A8">
                      <w:pPr>
                        <w:rPr>
                          <w:rFonts w:asciiTheme="minorHAnsi" w:hAnsiTheme="minorHAnsi" w:cstheme="minorHAnsi"/>
                          <w:b/>
                          <w:bCs/>
                        </w:rPr>
                      </w:pPr>
                      <w:r>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1F2ABE7E" w14:textId="57CBE48D" w:rsidR="007F79A8" w:rsidRDefault="007F79A8" w:rsidP="007F79A8">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Pr>
          <w:rFonts w:asciiTheme="minorHAnsi" w:hAnsiTheme="minorHAnsi" w:cstheme="minorHAnsi"/>
          <w:b/>
          <w:szCs w:val="22"/>
        </w:rPr>
        <w:t>Wykonawca:</w:t>
      </w:r>
    </w:p>
    <w:p w14:paraId="74B25D0C" w14:textId="77777777" w:rsidR="007F79A8" w:rsidRDefault="007F79A8" w:rsidP="007F79A8">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79A88D2B" w14:textId="77777777" w:rsidR="007F79A8" w:rsidRDefault="007F79A8" w:rsidP="007F79A8">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523C958B" w14:textId="77777777" w:rsidR="007F79A8" w:rsidRDefault="007F79A8" w:rsidP="007F79A8">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7941D720" w14:textId="77777777" w:rsidR="007F79A8" w:rsidRDefault="007F79A8" w:rsidP="007F79A8">
      <w:pPr>
        <w:spacing w:before="120" w:after="120" w:line="276" w:lineRule="auto"/>
        <w:ind w:right="5953"/>
        <w:rPr>
          <w:rFonts w:asciiTheme="minorHAnsi" w:hAnsiTheme="minorHAnsi" w:cstheme="minorHAnsi"/>
          <w:i/>
          <w:szCs w:val="22"/>
        </w:rPr>
      </w:pPr>
      <w:r>
        <w:rPr>
          <w:rFonts w:asciiTheme="minorHAnsi" w:hAnsiTheme="minorHAnsi" w:cstheme="minorHAnsi"/>
          <w:i/>
          <w:szCs w:val="22"/>
        </w:rPr>
        <w:t>(pełna nazwa/firma, adres, w zależności od podmiotu: NIP/PESEL, KRS/</w:t>
      </w:r>
      <w:proofErr w:type="spellStart"/>
      <w:r>
        <w:rPr>
          <w:rFonts w:asciiTheme="minorHAnsi" w:hAnsiTheme="minorHAnsi" w:cstheme="minorHAnsi"/>
          <w:i/>
          <w:szCs w:val="22"/>
        </w:rPr>
        <w:t>CEiDG</w:t>
      </w:r>
      <w:proofErr w:type="spellEnd"/>
      <w:r>
        <w:rPr>
          <w:rFonts w:asciiTheme="minorHAnsi" w:hAnsiTheme="minorHAnsi" w:cstheme="minorHAnsi"/>
          <w:i/>
          <w:szCs w:val="22"/>
        </w:rPr>
        <w:t>)</w:t>
      </w:r>
    </w:p>
    <w:p w14:paraId="6DE6DA76" w14:textId="77777777" w:rsidR="007F79A8" w:rsidRDefault="007F79A8" w:rsidP="007F79A8">
      <w:pPr>
        <w:spacing w:before="120" w:after="120" w:line="276" w:lineRule="auto"/>
        <w:rPr>
          <w:rFonts w:asciiTheme="minorHAnsi" w:hAnsiTheme="minorHAnsi" w:cstheme="minorHAnsi"/>
          <w:szCs w:val="22"/>
          <w:u w:val="single"/>
        </w:rPr>
      </w:pPr>
    </w:p>
    <w:p w14:paraId="4C57DA2D" w14:textId="77777777" w:rsidR="007F79A8" w:rsidRDefault="007F79A8" w:rsidP="007F79A8">
      <w:pPr>
        <w:spacing w:before="120" w:after="120" w:line="276" w:lineRule="auto"/>
        <w:rPr>
          <w:rFonts w:asciiTheme="minorHAnsi" w:hAnsiTheme="minorHAnsi" w:cstheme="minorHAnsi"/>
          <w:szCs w:val="22"/>
          <w:u w:val="single"/>
        </w:rPr>
      </w:pPr>
      <w:r>
        <w:rPr>
          <w:rFonts w:asciiTheme="minorHAnsi" w:hAnsiTheme="minorHAnsi" w:cstheme="minorHAnsi"/>
          <w:szCs w:val="22"/>
          <w:u w:val="single"/>
        </w:rPr>
        <w:t>reprezentowany przez:</w:t>
      </w:r>
    </w:p>
    <w:p w14:paraId="6159CD2F" w14:textId="77777777" w:rsidR="007F79A8" w:rsidRDefault="007F79A8" w:rsidP="007F79A8">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4D215FF0" w14:textId="77777777" w:rsidR="007F79A8" w:rsidRDefault="007F79A8" w:rsidP="007F79A8">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146A4831" w14:textId="77777777" w:rsidR="007F79A8" w:rsidRDefault="007F79A8" w:rsidP="007F79A8">
      <w:pPr>
        <w:spacing w:before="120" w:after="120" w:line="276" w:lineRule="auto"/>
        <w:ind w:right="5245"/>
        <w:rPr>
          <w:rFonts w:asciiTheme="minorHAnsi" w:hAnsiTheme="minorHAnsi" w:cstheme="minorHAnsi"/>
          <w:i/>
          <w:szCs w:val="22"/>
        </w:rPr>
      </w:pPr>
      <w:r>
        <w:rPr>
          <w:rFonts w:asciiTheme="minorHAnsi" w:hAnsiTheme="minorHAnsi" w:cstheme="minorHAnsi"/>
          <w:i/>
          <w:szCs w:val="22"/>
        </w:rPr>
        <w:t>(imię, nazwisko, stanowisko/podstawa do reprezentacji)</w:t>
      </w:r>
    </w:p>
    <w:p w14:paraId="4C6036A6" w14:textId="77777777" w:rsidR="007F79A8" w:rsidRDefault="007F79A8" w:rsidP="007F79A8">
      <w:pPr>
        <w:spacing w:before="120" w:after="120" w:line="276" w:lineRule="auto"/>
        <w:rPr>
          <w:rFonts w:asciiTheme="minorHAnsi" w:hAnsiTheme="minorHAnsi" w:cstheme="minorHAnsi"/>
          <w:szCs w:val="22"/>
        </w:rPr>
      </w:pPr>
    </w:p>
    <w:p w14:paraId="221D56A6" w14:textId="77777777" w:rsidR="007F79A8" w:rsidRDefault="007F79A8" w:rsidP="007F79A8">
      <w:pPr>
        <w:spacing w:before="120" w:after="120" w:line="276" w:lineRule="auto"/>
        <w:rPr>
          <w:rFonts w:asciiTheme="minorHAnsi" w:hAnsiTheme="minorHAnsi" w:cstheme="minorHAnsi"/>
          <w:b/>
          <w:szCs w:val="22"/>
        </w:rPr>
      </w:pPr>
    </w:p>
    <w:p w14:paraId="5A91D7B3" w14:textId="77777777" w:rsidR="007F79A8" w:rsidRDefault="007F79A8" w:rsidP="007F79A8">
      <w:pPr>
        <w:spacing w:before="120" w:after="120" w:line="276" w:lineRule="auto"/>
        <w:jc w:val="center"/>
        <w:rPr>
          <w:rFonts w:asciiTheme="minorHAnsi" w:hAnsiTheme="minorHAnsi" w:cstheme="minorHAnsi"/>
          <w:b/>
          <w:szCs w:val="22"/>
          <w:u w:val="single"/>
        </w:rPr>
      </w:pPr>
      <w:r>
        <w:rPr>
          <w:rFonts w:asciiTheme="minorHAnsi" w:hAnsiTheme="minorHAnsi" w:cstheme="minorHAnsi"/>
          <w:b/>
          <w:szCs w:val="22"/>
          <w:u w:val="single"/>
        </w:rPr>
        <w:t xml:space="preserve">Oświadczenia </w:t>
      </w:r>
      <w:bookmarkStart w:id="10" w:name="_Hlk166239774"/>
      <w:r>
        <w:rPr>
          <w:rFonts w:asciiTheme="minorHAnsi" w:hAnsiTheme="minorHAnsi" w:cstheme="minorHAnsi"/>
          <w:b/>
          <w:szCs w:val="22"/>
          <w:u w:val="single"/>
        </w:rPr>
        <w:t xml:space="preserve">Wykonawcy wspólnie ubiegającego się o udzielenie Zamówienia/podmiotu udostępniającego zasoby </w:t>
      </w:r>
      <w:bookmarkEnd w:id="10"/>
    </w:p>
    <w:p w14:paraId="280CCD1D" w14:textId="77777777" w:rsidR="007F79A8" w:rsidRDefault="007F79A8" w:rsidP="007F79A8">
      <w:pPr>
        <w:spacing w:before="120" w:after="120" w:line="276" w:lineRule="auto"/>
        <w:jc w:val="center"/>
        <w:rPr>
          <w:rFonts w:asciiTheme="minorHAnsi" w:hAnsiTheme="minorHAnsi" w:cstheme="minorHAnsi"/>
          <w:b/>
          <w:caps/>
          <w:szCs w:val="22"/>
          <w:u w:val="single"/>
        </w:rPr>
      </w:pPr>
      <w:r>
        <w:rPr>
          <w:rFonts w:asciiTheme="minorHAnsi" w:hAnsiTheme="minorHAnsi" w:cstheme="minorHAnsi"/>
          <w:b/>
          <w:szCs w:val="22"/>
          <w:u w:val="single"/>
        </w:rPr>
        <w:t xml:space="preserve">DOTYCZĄCE PRZESŁANEK WYKLUCZENIA Z ART. 5K ROZPORZĄDZENIA 833/2014 ORAZ ART. 7 UST. 1 USTAWY </w:t>
      </w:r>
      <w:r>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0E259845" w14:textId="77777777" w:rsidR="007F79A8" w:rsidRDefault="007F79A8" w:rsidP="007F79A8">
      <w:pPr>
        <w:spacing w:before="120" w:after="120" w:line="276" w:lineRule="auto"/>
        <w:jc w:val="center"/>
        <w:rPr>
          <w:rFonts w:asciiTheme="minorHAnsi" w:hAnsiTheme="minorHAnsi" w:cstheme="minorHAnsi"/>
          <w:b/>
          <w:caps/>
          <w:szCs w:val="22"/>
          <w:u w:val="single"/>
        </w:rPr>
      </w:pPr>
    </w:p>
    <w:p w14:paraId="534F5486" w14:textId="655178AB" w:rsidR="007F79A8" w:rsidRDefault="007F79A8" w:rsidP="007F79A8">
      <w:pPr>
        <w:tabs>
          <w:tab w:val="center" w:pos="4536"/>
          <w:tab w:val="right" w:pos="9072"/>
        </w:tabs>
        <w:spacing w:before="240" w:after="240" w:line="240" w:lineRule="auto"/>
        <w:rPr>
          <w:rFonts w:asciiTheme="minorHAnsi" w:hAnsiTheme="minorHAnsi" w:cstheme="minorHAnsi"/>
          <w:szCs w:val="22"/>
        </w:rPr>
      </w:pPr>
      <w:r>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id w:val="1740362875"/>
          <w:placeholder>
            <w:docPart w:val="F0F85C2591654DC4BFE270E19335F930"/>
          </w:placeholder>
          <w:dataBinding w:prefixMappings="xmlns:ns0='http://schemas.microsoft.com/office/2006/coverPageProps' " w:xpath="/ns0:CoverPageProperties[1]/ns0:CompanyAddress[1]" w:storeItemID="{55AF091B-3C7A-41E3-B477-F2FDAA23CFDA}"/>
          <w:text/>
        </w:sdtPr>
        <w:sdtContent>
          <w:r w:rsidR="006555F3">
            <w:rPr>
              <w:rFonts w:asciiTheme="minorHAnsi" w:hAnsiTheme="minorHAnsi" w:cstheme="minorHAnsi"/>
              <w:szCs w:val="22"/>
            </w:rPr>
            <w:t xml:space="preserve">Zakup i dostawa do Obszaru Serwisowego </w:t>
          </w:r>
          <w:proofErr w:type="spellStart"/>
          <w:r w:rsidR="006555F3">
            <w:rPr>
              <w:rFonts w:asciiTheme="minorHAnsi" w:hAnsiTheme="minorHAnsi" w:cstheme="minorHAnsi"/>
              <w:szCs w:val="22"/>
            </w:rPr>
            <w:t>Centralnego-Narzędzia</w:t>
          </w:r>
          <w:proofErr w:type="spellEnd"/>
        </w:sdtContent>
      </w:sdt>
      <w:r>
        <w:rPr>
          <w:rFonts w:asciiTheme="minorHAnsi" w:hAnsiTheme="minorHAnsi" w:cstheme="minorHAnsi"/>
          <w:szCs w:val="22"/>
        </w:rPr>
        <w:t xml:space="preserve">, Nr ref.: </w:t>
      </w:r>
      <w:sdt>
        <w:sdtPr>
          <w:rPr>
            <w:rFonts w:ascii="Open Sans" w:hAnsi="Open Sans" w:cs="Open Sans"/>
            <w:color w:val="000000"/>
            <w:sz w:val="18"/>
            <w:szCs w:val="18"/>
            <w:shd w:val="clear" w:color="auto" w:fill="FDFDFD"/>
          </w:rPr>
          <w:alias w:val="AUTOMAT - NIE uzupełniaj"/>
          <w:id w:val="-2039430917"/>
          <w:placeholder>
            <w:docPart w:val="6B1003AC2B0B4418903D72B1F76159BB"/>
          </w:placeholder>
          <w:dataBinding w:prefixMappings="xmlns:ns0='http://purl.org/dc/elements/1.1/' xmlns:ns1='http://schemas.openxmlformats.org/package/2006/metadata/core-properties' " w:xpath="/ns1:coreProperties[1]/ns0:creator[1]" w:storeItemID="{6C3C8BC8-F283-45AE-878A-BAB7291924A1}"/>
          <w:text/>
        </w:sdtPr>
        <w:sdtContent>
          <w:r w:rsidR="006555F3">
            <w:rPr>
              <w:rFonts w:ascii="Open Sans" w:hAnsi="Open Sans" w:cs="Open Sans"/>
              <w:color w:val="000000"/>
              <w:sz w:val="18"/>
              <w:szCs w:val="18"/>
              <w:shd w:val="clear" w:color="auto" w:fill="FDFDFD"/>
            </w:rPr>
            <w:t>POST/HZ/EOS/HZL/00667/2024</w:t>
          </w:r>
        </w:sdtContent>
      </w:sdt>
      <w:r>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id w:val="1798561854"/>
          <w:placeholder>
            <w:docPart w:val="9735B0FD46A84CEAB673DD0903738385"/>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Pr>
          <w:rFonts w:asciiTheme="minorHAnsi" w:hAnsiTheme="minorHAnsi" w:cstheme="minorHAnsi"/>
          <w:i/>
          <w:szCs w:val="22"/>
        </w:rPr>
        <w:t xml:space="preserve">, </w:t>
      </w:r>
      <w:r>
        <w:rPr>
          <w:rFonts w:asciiTheme="minorHAnsi" w:hAnsiTheme="minorHAnsi" w:cstheme="minorHAnsi"/>
          <w:szCs w:val="22"/>
        </w:rPr>
        <w:t>oświadczam, co następuje:</w:t>
      </w:r>
    </w:p>
    <w:p w14:paraId="256A8122" w14:textId="77777777" w:rsidR="007F79A8" w:rsidRDefault="007F79A8" w:rsidP="007F79A8">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OŚWIADCZENIA DOTYCZĄCE WYKONAWCY:</w:t>
      </w:r>
    </w:p>
    <w:p w14:paraId="01E8B0C6" w14:textId="77777777" w:rsidR="007F79A8" w:rsidRDefault="007F79A8" w:rsidP="007F79A8">
      <w:pPr>
        <w:pStyle w:val="Akapitzlist"/>
        <w:numPr>
          <w:ilvl w:val="0"/>
          <w:numId w:val="26"/>
        </w:numPr>
        <w:suppressAutoHyphens/>
        <w:spacing w:before="120" w:after="120" w:line="276" w:lineRule="auto"/>
        <w:ind w:left="426" w:hanging="426"/>
        <w:rPr>
          <w:rFonts w:asciiTheme="minorHAnsi" w:hAnsiTheme="minorHAnsi" w:cstheme="minorHAnsi"/>
          <w:b/>
          <w:bCs/>
          <w:szCs w:val="22"/>
        </w:rPr>
      </w:pPr>
      <w:r>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vertAlign w:val="superscript"/>
        </w:rPr>
        <w:footnoteReference w:id="7"/>
      </w:r>
    </w:p>
    <w:p w14:paraId="56D250FA" w14:textId="77777777" w:rsidR="007F79A8" w:rsidRDefault="007F79A8" w:rsidP="007F79A8">
      <w:pPr>
        <w:pStyle w:val="Akapitzlist"/>
        <w:numPr>
          <w:ilvl w:val="0"/>
          <w:numId w:val="26"/>
        </w:numPr>
        <w:suppressAutoHyphens/>
        <w:spacing w:before="120" w:after="120" w:line="276" w:lineRule="auto"/>
        <w:ind w:left="426" w:hanging="426"/>
        <w:rPr>
          <w:rFonts w:asciiTheme="minorHAnsi" w:hAnsiTheme="minorHAnsi" w:cstheme="minorHAnsi"/>
          <w:b/>
          <w:bCs/>
          <w:szCs w:val="22"/>
          <w:lang w:eastAsia="pl-PL"/>
        </w:rPr>
      </w:pPr>
      <w:r>
        <w:rPr>
          <w:rFonts w:asciiTheme="minorHAnsi" w:hAnsiTheme="minorHAnsi" w:cstheme="minorHAnsi"/>
          <w:szCs w:val="22"/>
          <w:lang w:eastAsia="pl-PL"/>
        </w:rPr>
        <w:lastRenderedPageBreak/>
        <w:t xml:space="preserve">Oświadczam, że nie zachodzą w stosunku do mnie przesłanki wykluczenia z Postępowania na podstawie art. </w:t>
      </w:r>
      <w:r>
        <w:rPr>
          <w:rFonts w:asciiTheme="minorHAnsi" w:hAnsiTheme="minorHAnsi" w:cstheme="minorHAnsi"/>
          <w:color w:val="222222"/>
          <w:szCs w:val="22"/>
          <w:lang w:eastAsia="pl-PL"/>
        </w:rPr>
        <w:t>7 ust. 1 ustawy z dnia 13 kwietnia 2022 r.</w:t>
      </w:r>
      <w:r>
        <w:rPr>
          <w:rFonts w:asciiTheme="minorHAnsi" w:hAnsiTheme="minorHAnsi" w:cstheme="minorHAnsi"/>
          <w:i/>
          <w:iCs/>
          <w:color w:val="222222"/>
          <w:szCs w:val="22"/>
          <w:lang w:eastAsia="pl-PL"/>
        </w:rPr>
        <w:t xml:space="preserve"> o szczególnych rozwiązaniach w zakresie przeciwdziałania wspieraniu agresji na Ukrainę oraz służących ochronie bezpieczeństwa narodowego </w:t>
      </w:r>
      <w:r>
        <w:rPr>
          <w:rFonts w:asciiTheme="minorHAnsi" w:hAnsiTheme="minorHAnsi" w:cstheme="minorHAnsi"/>
          <w:color w:val="222222"/>
          <w:szCs w:val="22"/>
          <w:lang w:eastAsia="pl-PL"/>
        </w:rPr>
        <w:t>(Dz. U. poz. 835)</w:t>
      </w:r>
      <w:r>
        <w:rPr>
          <w:rFonts w:asciiTheme="minorHAnsi" w:hAnsiTheme="minorHAnsi" w:cstheme="minorHAnsi"/>
          <w:i/>
          <w:iCs/>
          <w:color w:val="222222"/>
          <w:szCs w:val="22"/>
          <w:lang w:eastAsia="pl-PL"/>
        </w:rPr>
        <w:t>.</w:t>
      </w:r>
      <w:r>
        <w:rPr>
          <w:rFonts w:asciiTheme="minorHAnsi" w:hAnsiTheme="minorHAnsi" w:cstheme="minorHAnsi"/>
          <w:color w:val="222222"/>
          <w:szCs w:val="22"/>
          <w:vertAlign w:val="superscript"/>
          <w:lang w:eastAsia="pl-PL"/>
        </w:rPr>
        <w:footnoteReference w:id="8"/>
      </w:r>
    </w:p>
    <w:p w14:paraId="5D7977BD" w14:textId="77777777" w:rsidR="007F79A8" w:rsidRDefault="007F79A8" w:rsidP="007F79A8">
      <w:pPr>
        <w:spacing w:line="276" w:lineRule="auto"/>
        <w:ind w:left="720"/>
        <w:rPr>
          <w:rFonts w:asciiTheme="minorHAnsi" w:hAnsiTheme="minorHAnsi" w:cstheme="minorHAnsi"/>
          <w:b/>
          <w:bCs/>
          <w:sz w:val="16"/>
          <w:szCs w:val="16"/>
          <w:lang w:eastAsia="pl-PL"/>
        </w:rPr>
      </w:pPr>
    </w:p>
    <w:p w14:paraId="17F3743D" w14:textId="77777777" w:rsidR="007F79A8" w:rsidRDefault="007F79A8" w:rsidP="007F79A8">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PODWYKONAWCY, NA KTÓREGO PRZYPADA PONAD 10% WARTOŚCI ZAMÓWIENIA:</w:t>
      </w:r>
    </w:p>
    <w:p w14:paraId="71BF152F" w14:textId="77777777" w:rsidR="007F79A8" w:rsidRDefault="007F79A8" w:rsidP="007F79A8">
      <w:pPr>
        <w:spacing w:before="120" w:after="120" w:line="276" w:lineRule="auto"/>
        <w:rPr>
          <w:rFonts w:asciiTheme="minorHAnsi" w:hAnsiTheme="minorHAnsi" w:cstheme="minorHAnsi"/>
          <w:color w:val="FF0000"/>
          <w:sz w:val="20"/>
        </w:rPr>
      </w:pPr>
      <w:r>
        <w:rPr>
          <w:rFonts w:asciiTheme="minorHAnsi" w:hAnsiTheme="minorHAnsi" w:cstheme="minorHAnsi"/>
          <w:color w:val="FF0000"/>
          <w:sz w:val="20"/>
        </w:rPr>
        <w:t>[UWAGA</w:t>
      </w:r>
      <w:r>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Pr>
          <w:rFonts w:asciiTheme="minorHAnsi" w:hAnsiTheme="minorHAnsi" w:cstheme="minorHAnsi"/>
          <w:color w:val="FF0000"/>
          <w:sz w:val="20"/>
        </w:rPr>
        <w:t>]</w:t>
      </w:r>
    </w:p>
    <w:p w14:paraId="4A9CA1C9" w14:textId="77777777" w:rsidR="007F79A8" w:rsidRDefault="007F79A8" w:rsidP="007F79A8">
      <w:pPr>
        <w:spacing w:line="276" w:lineRule="auto"/>
        <w:rPr>
          <w:rFonts w:asciiTheme="minorHAnsi" w:hAnsiTheme="minorHAnsi" w:cstheme="minorHAnsi"/>
          <w:szCs w:val="22"/>
        </w:rPr>
      </w:pPr>
      <w:r>
        <w:rPr>
          <w:rFonts w:asciiTheme="minorHAnsi" w:hAnsiTheme="minorHAnsi" w:cstheme="minorHAnsi"/>
          <w:szCs w:val="22"/>
        </w:rPr>
        <w:t xml:space="preserve">Oświadczam, że w stosunku do następującego podmiotu, będącego podwykonawcą, na którego przypada ponad 10% wartości Zamówienia: …………………………………………………………………………………… </w:t>
      </w:r>
      <w:r>
        <w:rPr>
          <w:rFonts w:asciiTheme="minorHAnsi" w:hAnsiTheme="minorHAnsi" w:cstheme="minorHAnsi"/>
          <w:i/>
          <w:szCs w:val="22"/>
        </w:rPr>
        <w:t xml:space="preserve">(podać pełną nazwę/ firmę, adres, a także w zależności od podmiotu: NIP/ PESEL, KRS/ </w:t>
      </w:r>
      <w:proofErr w:type="spellStart"/>
      <w:r>
        <w:rPr>
          <w:rFonts w:asciiTheme="minorHAnsi" w:hAnsiTheme="minorHAnsi" w:cstheme="minorHAnsi"/>
          <w:i/>
          <w:szCs w:val="22"/>
        </w:rPr>
        <w:t>CEiDG</w:t>
      </w:r>
      <w:proofErr w:type="spellEnd"/>
      <w:r>
        <w:rPr>
          <w:rFonts w:asciiTheme="minorHAnsi" w:hAnsiTheme="minorHAnsi" w:cstheme="minorHAnsi"/>
          <w:i/>
          <w:szCs w:val="22"/>
        </w:rPr>
        <w:t>)</w:t>
      </w:r>
      <w:r>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75F783A4" w14:textId="77777777" w:rsidR="007F79A8" w:rsidRDefault="007F79A8" w:rsidP="007F79A8">
      <w:pPr>
        <w:spacing w:line="276" w:lineRule="auto"/>
        <w:rPr>
          <w:rFonts w:asciiTheme="minorHAnsi" w:hAnsiTheme="minorHAnsi" w:cstheme="minorHAnsi"/>
          <w:sz w:val="16"/>
          <w:szCs w:val="16"/>
        </w:rPr>
      </w:pPr>
    </w:p>
    <w:p w14:paraId="338232CD" w14:textId="77777777" w:rsidR="007F79A8" w:rsidRDefault="007F79A8" w:rsidP="007F79A8">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DOSTAWCY, NA KTÓREGO PRZYPADA PONAD 10% WARTOŚCI ZAMÓWIENIA:</w:t>
      </w:r>
    </w:p>
    <w:p w14:paraId="24E39EA4" w14:textId="77777777" w:rsidR="007F79A8" w:rsidRDefault="007F79A8" w:rsidP="007F79A8">
      <w:pPr>
        <w:spacing w:before="120" w:after="120" w:line="276" w:lineRule="auto"/>
        <w:rPr>
          <w:rFonts w:asciiTheme="minorHAnsi" w:hAnsiTheme="minorHAnsi" w:cstheme="minorHAnsi"/>
          <w:color w:val="FF0000"/>
          <w:sz w:val="20"/>
        </w:rPr>
      </w:pPr>
      <w:r>
        <w:rPr>
          <w:rFonts w:asciiTheme="minorHAnsi" w:hAnsiTheme="minorHAnsi" w:cstheme="minorHAnsi"/>
          <w:color w:val="FF0000"/>
          <w:sz w:val="20"/>
        </w:rPr>
        <w:t>[UWAGA</w:t>
      </w:r>
      <w:r>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Pr>
          <w:rFonts w:asciiTheme="minorHAnsi" w:hAnsiTheme="minorHAnsi" w:cstheme="minorHAnsi"/>
          <w:color w:val="FF0000"/>
          <w:sz w:val="20"/>
        </w:rPr>
        <w:t>]</w:t>
      </w:r>
    </w:p>
    <w:p w14:paraId="4B49CDF2" w14:textId="77777777" w:rsidR="007F79A8" w:rsidRDefault="007F79A8" w:rsidP="007F79A8">
      <w:pPr>
        <w:spacing w:before="120" w:after="120" w:line="276" w:lineRule="auto"/>
        <w:rPr>
          <w:rFonts w:asciiTheme="minorHAnsi" w:hAnsiTheme="minorHAnsi" w:cstheme="minorHAnsi"/>
          <w:szCs w:val="22"/>
        </w:rPr>
      </w:pPr>
      <w:r>
        <w:rPr>
          <w:rFonts w:asciiTheme="minorHAnsi" w:hAnsiTheme="minorHAnsi" w:cstheme="minorHAnsi"/>
          <w:szCs w:val="22"/>
        </w:rPr>
        <w:t xml:space="preserve">Oświadczam, że w stosunku do następującego podmiotu, będącego dostawcą, na którego przypada ponad 10% wartości Zamówienia: ……………………………………….………..….…………………………………….. </w:t>
      </w:r>
      <w:r>
        <w:rPr>
          <w:rFonts w:asciiTheme="minorHAnsi" w:hAnsiTheme="minorHAnsi" w:cstheme="minorHAnsi"/>
          <w:i/>
          <w:szCs w:val="22"/>
        </w:rPr>
        <w:t>(podać pełną nazwę/firmę, adres, a także w zależności od podmiotu: NIP/PESEL, KRS/</w:t>
      </w:r>
      <w:proofErr w:type="spellStart"/>
      <w:r>
        <w:rPr>
          <w:rFonts w:asciiTheme="minorHAnsi" w:hAnsiTheme="minorHAnsi" w:cstheme="minorHAnsi"/>
          <w:i/>
          <w:szCs w:val="22"/>
        </w:rPr>
        <w:t>CEiDG</w:t>
      </w:r>
      <w:proofErr w:type="spellEnd"/>
      <w:r>
        <w:rPr>
          <w:rFonts w:asciiTheme="minorHAnsi" w:hAnsiTheme="minorHAnsi" w:cstheme="minorHAnsi"/>
          <w:i/>
          <w:szCs w:val="22"/>
        </w:rPr>
        <w:t>)</w:t>
      </w:r>
      <w:r>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696EAAFB" w14:textId="77777777" w:rsidR="007F79A8" w:rsidRDefault="007F79A8" w:rsidP="007F79A8">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PODANYCH INFORMACJI:</w:t>
      </w:r>
    </w:p>
    <w:p w14:paraId="55A258DE" w14:textId="77777777" w:rsidR="007F79A8" w:rsidRDefault="007F79A8" w:rsidP="007F79A8">
      <w:pPr>
        <w:spacing w:before="120" w:after="120" w:line="276" w:lineRule="auto"/>
        <w:rPr>
          <w:rFonts w:asciiTheme="minorHAnsi" w:hAnsiTheme="minorHAnsi" w:cstheme="minorHAnsi"/>
          <w:szCs w:val="22"/>
        </w:rPr>
      </w:pPr>
      <w:r>
        <w:rPr>
          <w:rFonts w:asciiTheme="minorHAnsi" w:hAnsiTheme="minorHAnsi" w:cstheme="minorHAnsi"/>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03815E3" w14:textId="77777777" w:rsidR="007F79A8" w:rsidRDefault="007F79A8" w:rsidP="007F79A8">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INFORMACJA DOTYCZĄCA DOSTĘPU DO DOKUMENTÓW REJESTROWYCH/</w:t>
      </w:r>
      <w:r>
        <w:rPr>
          <w:rFonts w:asciiTheme="minorHAnsi" w:hAnsiTheme="minorHAnsi" w:cstheme="minorHAnsi"/>
          <w:b/>
          <w:szCs w:val="22"/>
          <w:lang w:eastAsia="zh-CN"/>
        </w:rPr>
        <w:t>DOKUMENTÓW</w:t>
      </w:r>
      <w:r>
        <w:rPr>
          <w:rFonts w:asciiTheme="minorHAnsi" w:hAnsiTheme="minorHAnsi" w:cstheme="minorHAnsi"/>
          <w:szCs w:val="22"/>
          <w:lang w:eastAsia="zh-CN"/>
        </w:rPr>
        <w:t xml:space="preserve"> </w:t>
      </w:r>
      <w:r>
        <w:rPr>
          <w:rFonts w:asciiTheme="minorHAnsi" w:hAnsiTheme="minorHAnsi" w:cstheme="minorHAnsi"/>
          <w:b/>
          <w:szCs w:val="22"/>
        </w:rPr>
        <w:t>OKREŚLAJĄCYCH BENEFICJENTÓW RZECZYWISTYCH WYKONAWCY:</w:t>
      </w:r>
    </w:p>
    <w:p w14:paraId="12AC8C1F" w14:textId="77777777" w:rsidR="007F79A8" w:rsidRDefault="007F79A8" w:rsidP="007F79A8">
      <w:pPr>
        <w:spacing w:before="120" w:after="120" w:line="276" w:lineRule="auto"/>
        <w:rPr>
          <w:rFonts w:asciiTheme="minorHAnsi" w:hAnsiTheme="minorHAnsi" w:cstheme="minorHAnsi"/>
          <w:szCs w:val="22"/>
        </w:rPr>
      </w:pPr>
      <w:r>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00882EE6" w14:textId="77777777" w:rsidR="007F79A8" w:rsidRDefault="007F79A8" w:rsidP="007F79A8">
      <w:pPr>
        <w:spacing w:before="120" w:after="120" w:line="276" w:lineRule="auto"/>
        <w:rPr>
          <w:rFonts w:asciiTheme="minorHAnsi" w:hAnsiTheme="minorHAnsi" w:cstheme="minorHAnsi"/>
          <w:szCs w:val="22"/>
        </w:rPr>
      </w:pPr>
      <w:r>
        <w:rPr>
          <w:rFonts w:asciiTheme="minorHAnsi" w:hAnsiTheme="minorHAnsi" w:cstheme="minorHAnsi"/>
          <w:szCs w:val="22"/>
        </w:rPr>
        <w:br/>
        <w:t>1) .....................................................................................................................................................</w:t>
      </w:r>
    </w:p>
    <w:p w14:paraId="037BD26C" w14:textId="77777777" w:rsidR="007F79A8" w:rsidRDefault="007F79A8" w:rsidP="007F79A8">
      <w:pPr>
        <w:spacing w:before="120" w:after="120" w:line="276" w:lineRule="auto"/>
        <w:rPr>
          <w:rFonts w:asciiTheme="minorHAnsi" w:hAnsiTheme="minorHAnsi" w:cstheme="minorHAnsi"/>
          <w:szCs w:val="22"/>
        </w:rPr>
      </w:pPr>
      <w:r>
        <w:rPr>
          <w:rFonts w:asciiTheme="minorHAnsi" w:hAnsiTheme="minorHAnsi" w:cstheme="minorHAnsi"/>
          <w:i/>
          <w:szCs w:val="22"/>
        </w:rPr>
        <w:t>(wskazać dokumenty rejestrowe, adres internetowy, wydający urząd lub organ, dokładne dane referencyjne dokumentacji)</w:t>
      </w:r>
    </w:p>
    <w:p w14:paraId="40443ACC" w14:textId="77777777" w:rsidR="007F79A8" w:rsidRDefault="007F79A8" w:rsidP="007F79A8">
      <w:pPr>
        <w:spacing w:before="120" w:after="120" w:line="276" w:lineRule="auto"/>
        <w:rPr>
          <w:rFonts w:asciiTheme="minorHAnsi" w:hAnsiTheme="minorHAnsi" w:cstheme="minorHAnsi"/>
          <w:szCs w:val="22"/>
        </w:rPr>
      </w:pPr>
      <w:r>
        <w:rPr>
          <w:rFonts w:asciiTheme="minorHAnsi" w:hAnsiTheme="minorHAnsi" w:cstheme="minorHAnsi"/>
          <w:szCs w:val="22"/>
        </w:rPr>
        <w:lastRenderedPageBreak/>
        <w:t>2) .....................................................................................................................................................</w:t>
      </w:r>
    </w:p>
    <w:p w14:paraId="149086FA" w14:textId="77777777" w:rsidR="007F79A8" w:rsidRDefault="007F79A8" w:rsidP="007F79A8">
      <w:pPr>
        <w:spacing w:before="120" w:after="120" w:line="276" w:lineRule="auto"/>
        <w:rPr>
          <w:rFonts w:asciiTheme="minorHAnsi" w:hAnsiTheme="minorHAnsi" w:cstheme="minorHAnsi"/>
          <w:i/>
          <w:szCs w:val="22"/>
        </w:rPr>
      </w:pPr>
      <w:r>
        <w:rPr>
          <w:rFonts w:asciiTheme="minorHAnsi" w:hAnsiTheme="minorHAnsi" w:cstheme="minorHAnsi"/>
          <w:i/>
          <w:szCs w:val="22"/>
        </w:rPr>
        <w:t>(wskazać dokumenty określające beneficjentów rzeczywistych, adres internetowy, wydający urząd lub organ, dokładne dane referencyjne dokumentacji)</w:t>
      </w:r>
    </w:p>
    <w:p w14:paraId="0796D767" w14:textId="77777777" w:rsidR="007F79A8" w:rsidRDefault="007F79A8" w:rsidP="007F79A8">
      <w:pPr>
        <w:spacing w:before="120" w:after="120" w:line="276" w:lineRule="auto"/>
        <w:rPr>
          <w:rFonts w:asciiTheme="minorHAnsi" w:hAnsiTheme="minorHAnsi" w:cstheme="minorHAnsi"/>
          <w:i/>
          <w:szCs w:val="22"/>
        </w:rPr>
      </w:pPr>
    </w:p>
    <w:p w14:paraId="40D22ED5" w14:textId="77777777" w:rsidR="007F79A8" w:rsidRDefault="007F79A8" w:rsidP="007F79A8">
      <w:pPr>
        <w:spacing w:before="120" w:after="120" w:line="276" w:lineRule="auto"/>
        <w:rPr>
          <w:rFonts w:asciiTheme="minorHAnsi" w:hAnsiTheme="minorHAnsi" w:cstheme="minorHAnsi"/>
          <w:i/>
          <w:szCs w:val="22"/>
        </w:rPr>
      </w:pPr>
    </w:p>
    <w:p w14:paraId="5A5B85DB" w14:textId="77777777" w:rsidR="007F79A8" w:rsidRDefault="007F79A8" w:rsidP="007F79A8">
      <w:pPr>
        <w:spacing w:before="120" w:after="120" w:line="276" w:lineRule="auto"/>
        <w:rPr>
          <w:rFonts w:asciiTheme="minorHAnsi" w:hAnsiTheme="minorHAnsi" w:cstheme="minorHAnsi"/>
          <w:i/>
          <w:szCs w:val="22"/>
        </w:rPr>
      </w:pPr>
      <w:r>
        <w:rPr>
          <w:rFonts w:asciiTheme="minorHAnsi" w:hAnsiTheme="minorHAnsi" w:cstheme="minorHAnsi"/>
          <w:i/>
          <w:szCs w:val="22"/>
        </w:rPr>
        <w:t>.............................., dn. .........................</w:t>
      </w:r>
      <w:r>
        <w:rPr>
          <w:rFonts w:asciiTheme="minorHAnsi" w:hAnsiTheme="minorHAnsi" w:cstheme="minorHAnsi"/>
          <w:szCs w:val="22"/>
        </w:rPr>
        <w:tab/>
      </w:r>
      <w:r>
        <w:rPr>
          <w:rFonts w:asciiTheme="minorHAnsi" w:hAnsiTheme="minorHAnsi" w:cstheme="minorHAnsi"/>
          <w:szCs w:val="22"/>
        </w:rPr>
        <w:tab/>
        <w:t>……………………..……………………………………………………….</w:t>
      </w:r>
    </w:p>
    <w:p w14:paraId="042B12A8" w14:textId="77777777" w:rsidR="007F79A8" w:rsidRDefault="007F79A8" w:rsidP="007F79A8">
      <w:pPr>
        <w:spacing w:after="80" w:line="240" w:lineRule="auto"/>
        <w:ind w:left="5398" w:right="68" w:firstLine="266"/>
        <w:jc w:val="left"/>
        <w:rPr>
          <w:rFonts w:asciiTheme="minorHAnsi" w:hAnsiTheme="minorHAnsi" w:cstheme="minorHAnsi"/>
          <w:i/>
          <w:szCs w:val="22"/>
        </w:rPr>
      </w:pPr>
      <w:r>
        <w:rPr>
          <w:rFonts w:asciiTheme="minorHAnsi" w:hAnsiTheme="minorHAnsi" w:cstheme="minorHAnsi"/>
          <w:i/>
          <w:szCs w:val="22"/>
        </w:rPr>
        <w:t xml:space="preserve">Podpis(-y) </w:t>
      </w:r>
    </w:p>
    <w:p w14:paraId="03776052" w14:textId="77777777" w:rsidR="007F79A8" w:rsidRPr="00E6014D" w:rsidRDefault="007F79A8" w:rsidP="007F79A8">
      <w:pPr>
        <w:spacing w:after="160" w:line="259" w:lineRule="auto"/>
        <w:jc w:val="left"/>
        <w:rPr>
          <w:rFonts w:asciiTheme="minorHAnsi" w:hAnsiTheme="minorHAnsi" w:cstheme="minorHAnsi"/>
          <w:szCs w:val="22"/>
        </w:rPr>
      </w:pPr>
    </w:p>
    <w:p w14:paraId="15B6E07D" w14:textId="77777777" w:rsidR="007F79A8" w:rsidRPr="00B86A4C" w:rsidRDefault="007F79A8" w:rsidP="007F79A8">
      <w:pPr>
        <w:rPr>
          <w:rFonts w:asciiTheme="minorHAnsi" w:hAnsiTheme="minorHAnsi" w:cstheme="minorHAnsi"/>
          <w:szCs w:val="22"/>
        </w:rPr>
      </w:pPr>
    </w:p>
    <w:p w14:paraId="23CEE5D1" w14:textId="77777777" w:rsidR="007F79A8" w:rsidRPr="00492EF1" w:rsidRDefault="007F79A8" w:rsidP="007F79A8">
      <w:pPr>
        <w:tabs>
          <w:tab w:val="left" w:pos="1515"/>
        </w:tabs>
        <w:rPr>
          <w:rFonts w:asciiTheme="minorHAnsi" w:hAnsiTheme="minorHAnsi" w:cstheme="minorHAnsi"/>
          <w:szCs w:val="22"/>
        </w:rPr>
      </w:pPr>
    </w:p>
    <w:p w14:paraId="53534490" w14:textId="77777777" w:rsidR="007F79A8" w:rsidRPr="00E6014D" w:rsidRDefault="007F79A8" w:rsidP="007F79A8">
      <w:pPr>
        <w:spacing w:after="160" w:line="259" w:lineRule="auto"/>
        <w:jc w:val="left"/>
        <w:rPr>
          <w:rFonts w:asciiTheme="minorHAnsi" w:hAnsiTheme="minorHAnsi" w:cstheme="minorHAnsi"/>
          <w:szCs w:val="22"/>
        </w:rPr>
      </w:pPr>
    </w:p>
    <w:p w14:paraId="62D649D0" w14:textId="77777777" w:rsidR="006F3CD0" w:rsidRDefault="006F3CD0" w:rsidP="006F3CD0">
      <w:pPr>
        <w:rPr>
          <w:rFonts w:asciiTheme="minorHAnsi" w:hAnsiTheme="minorHAnsi" w:cstheme="minorHAnsi"/>
          <w:szCs w:val="22"/>
        </w:rPr>
      </w:pPr>
    </w:p>
    <w:p w14:paraId="48443FDB" w14:textId="7D529A02" w:rsidR="006F3CD0" w:rsidRPr="006F3CD0" w:rsidRDefault="006F3CD0" w:rsidP="006F3CD0">
      <w:pPr>
        <w:tabs>
          <w:tab w:val="left" w:pos="1103"/>
        </w:tabs>
        <w:rPr>
          <w:rFonts w:asciiTheme="minorHAnsi" w:hAnsiTheme="minorHAnsi" w:cstheme="minorHAnsi"/>
          <w:szCs w:val="22"/>
        </w:rPr>
      </w:pPr>
      <w:r>
        <w:rPr>
          <w:rFonts w:asciiTheme="minorHAnsi" w:hAnsiTheme="minorHAnsi" w:cstheme="minorHAnsi"/>
          <w:szCs w:val="22"/>
        </w:rPr>
        <w:tab/>
      </w:r>
    </w:p>
    <w:sectPr w:rsidR="006F3CD0" w:rsidRPr="006F3CD0" w:rsidSect="005B375E">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E9C5C" w14:textId="77777777" w:rsidR="001B6BE3" w:rsidRDefault="001B6BE3" w:rsidP="00A750D4">
      <w:pPr>
        <w:spacing w:line="240" w:lineRule="auto"/>
      </w:pPr>
      <w:r>
        <w:separator/>
      </w:r>
    </w:p>
  </w:endnote>
  <w:endnote w:type="continuationSeparator" w:id="0">
    <w:p w14:paraId="562CC2BE" w14:textId="77777777" w:rsidR="001B6BE3" w:rsidRDefault="001B6BE3"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971C1" w14:textId="77777777" w:rsidR="001B6BE3" w:rsidRDefault="001B6BE3" w:rsidP="00A750D4">
      <w:pPr>
        <w:spacing w:line="240" w:lineRule="auto"/>
      </w:pPr>
      <w:r>
        <w:separator/>
      </w:r>
    </w:p>
  </w:footnote>
  <w:footnote w:type="continuationSeparator" w:id="0">
    <w:p w14:paraId="48193F74" w14:textId="77777777" w:rsidR="001B6BE3" w:rsidRDefault="001B6BE3"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5"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5"/>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E113B3">
      <w:pPr>
        <w:pStyle w:val="Tekstprzypisudolnego"/>
        <w:spacing w:before="240"/>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E113B3">
      <w:pPr>
        <w:pStyle w:val="Tekstprzypisudolnego"/>
        <w:spacing w:before="240"/>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E113B3">
      <w:pPr>
        <w:spacing w:before="240"/>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proofErr w:type="spellStart"/>
      <w:r w:rsidRPr="00342E37">
        <w:rPr>
          <w:rFonts w:ascii="Verdana" w:hAnsi="Verdana" w:cs="Arial"/>
          <w:color w:val="222222"/>
          <w:sz w:val="14"/>
          <w:szCs w:val="14"/>
          <w:lang w:eastAsia="pl-PL"/>
        </w:rPr>
        <w:t>Pzp</w:t>
      </w:r>
      <w:proofErr w:type="spellEnd"/>
      <w:r w:rsidRPr="00342E37">
        <w:rPr>
          <w:rFonts w:ascii="Verdana" w:hAnsi="Verdana" w:cs="Arial"/>
          <w:color w:val="222222"/>
          <w:sz w:val="14"/>
          <w:szCs w:val="14"/>
          <w:lang w:eastAsia="pl-PL"/>
        </w:rPr>
        <w:t xml:space="preserve"> wyklucza się:</w:t>
      </w:r>
    </w:p>
    <w:p w14:paraId="1DF70F72" w14:textId="0258BD79" w:rsidR="00FB7304" w:rsidRPr="00342E37" w:rsidRDefault="00FB7304" w:rsidP="00E113B3">
      <w:pPr>
        <w:spacing w:before="240"/>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E113B3">
      <w:pPr>
        <w:spacing w:before="240"/>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E113B3">
      <w:pPr>
        <w:spacing w:before="240"/>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1389F9F0" w14:textId="77777777" w:rsidR="007F79A8" w:rsidRDefault="007F79A8" w:rsidP="007F79A8">
      <w:pPr>
        <w:pStyle w:val="Tekstprzypisudolnego"/>
        <w:jc w:val="both"/>
        <w:rPr>
          <w:ins w:id="11" w:author="Michał Bączyk" w:date="2024-06-26T11:30:00Z" w16du:dateUtc="2024-06-26T09:30:00Z"/>
          <w:del w:id="12" w:author="Monika Szmukier-Wnuk" w:date="2024-06-14T13:04:00Z"/>
          <w:rFonts w:ascii="Verdana" w:hAnsi="Verdana" w:cs="Arial"/>
          <w:sz w:val="14"/>
          <w:szCs w:val="14"/>
        </w:rPr>
      </w:pPr>
    </w:p>
  </w:footnote>
  <w:footnote w:id="8">
    <w:p w14:paraId="2F462A87" w14:textId="77777777" w:rsidR="007F79A8" w:rsidRDefault="007F79A8" w:rsidP="007F79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08E404B" w14:textId="157772AD" w:rsidR="00A750D4" w:rsidRPr="002A04F3" w:rsidRDefault="00000000" w:rsidP="002A04F3">
    <w:pPr>
      <w:tabs>
        <w:tab w:val="center" w:pos="4536"/>
        <w:tab w:val="right" w:pos="9072"/>
      </w:tabs>
      <w:jc w:val="center"/>
      <w:rPr>
        <w:rFonts w:ascii="Calibri" w:hAnsi="Calibri" w:cs="Calibri"/>
        <w:b/>
        <w:sz w:val="16"/>
        <w:szCs w:val="16"/>
      </w:rPr>
    </w:pPr>
    <w:sdt>
      <w:sdtPr>
        <w:rPr>
          <w:rFonts w:ascii="Calibri" w:hAnsi="Calibri" w:cs="Calibri"/>
          <w:b/>
          <w:sz w:val="16"/>
          <w:szCs w:val="16"/>
        </w:rPr>
        <w:alias w:val="Wskaż nazwę RFP"/>
        <w:tag w:val=""/>
        <w:id w:val="-1380701257"/>
        <w:placeholder>
          <w:docPart w:val="E52226955BDF44FF88E9419C56FB6ED7"/>
        </w:placeholder>
        <w:dataBinding w:prefixMappings="xmlns:ns0='http://schemas.microsoft.com/office/2006/coverPageProps' " w:xpath="/ns0:CoverPageProperties[1]/ns0:CompanyAddress[1]" w:storeItemID="{55AF091B-3C7A-41E3-B477-F2FDAA23CFDA}"/>
        <w:text/>
      </w:sdtPr>
      <w:sdtContent>
        <w:r w:rsidR="006555F3">
          <w:rPr>
            <w:rFonts w:ascii="Calibri" w:hAnsi="Calibri" w:cs="Calibri"/>
            <w:b/>
            <w:sz w:val="16"/>
            <w:szCs w:val="16"/>
          </w:rPr>
          <w:t xml:space="preserve">Zakup i dostawa do Obszaru Serwisowego </w:t>
        </w:r>
        <w:proofErr w:type="spellStart"/>
        <w:r w:rsidR="006555F3">
          <w:rPr>
            <w:rFonts w:ascii="Calibri" w:hAnsi="Calibri" w:cs="Calibri"/>
            <w:b/>
            <w:sz w:val="16"/>
            <w:szCs w:val="16"/>
          </w:rPr>
          <w:t>Centralnego-Narzędzia</w:t>
        </w:r>
        <w:proofErr w:type="spellEnd"/>
      </w:sdtContent>
    </w:sdt>
    <w:r w:rsidR="002A04F3" w:rsidRPr="002A04F3">
      <w:rPr>
        <w:rFonts w:ascii="Calibri" w:hAnsi="Calibri" w:cs="Calibri"/>
        <w:b/>
        <w:sz w:val="16"/>
        <w:szCs w:val="16"/>
      </w:rPr>
      <w:t xml:space="preserve"> </w:t>
    </w:r>
    <w:sdt>
      <w:sdtPr>
        <w:rPr>
          <w:rFonts w:ascii="Calibri" w:hAnsi="Calibri" w:cs="Calibri"/>
          <w:b/>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9652AD">
          <w:rPr>
            <w:rFonts w:ascii="Calibri" w:hAnsi="Calibri" w:cs="Calibri"/>
            <w:b/>
            <w:sz w:val="16"/>
            <w:szCs w:val="16"/>
          </w:rPr>
          <w:t>wrzesień</w:t>
        </w:r>
        <w:r w:rsidR="00D1029F" w:rsidRPr="002A04F3">
          <w:rPr>
            <w:rFonts w:ascii="Calibri" w:hAnsi="Calibri" w:cs="Calibri"/>
            <w:b/>
            <w:sz w:val="16"/>
            <w:szCs w:val="16"/>
          </w:rPr>
          <w:t xml:space="preserve">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9E0CEC"/>
    <w:multiLevelType w:val="hybridMultilevel"/>
    <w:tmpl w:val="2A72D1E6"/>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1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2"/>
  </w:num>
  <w:num w:numId="2" w16cid:durableId="1068042900">
    <w:abstractNumId w:val="11"/>
  </w:num>
  <w:num w:numId="3" w16cid:durableId="11954589">
    <w:abstractNumId w:val="6"/>
  </w:num>
  <w:num w:numId="4" w16cid:durableId="109595962">
    <w:abstractNumId w:val="19"/>
  </w:num>
  <w:num w:numId="5" w16cid:durableId="1708142225">
    <w:abstractNumId w:val="16"/>
  </w:num>
  <w:num w:numId="6" w16cid:durableId="702292326">
    <w:abstractNumId w:val="12"/>
  </w:num>
  <w:num w:numId="7" w16cid:durableId="2061049336">
    <w:abstractNumId w:val="9"/>
  </w:num>
  <w:num w:numId="8" w16cid:durableId="1517112562">
    <w:abstractNumId w:val="15"/>
  </w:num>
  <w:num w:numId="9" w16cid:durableId="353501500">
    <w:abstractNumId w:val="1"/>
  </w:num>
  <w:num w:numId="10" w16cid:durableId="2104036309">
    <w:abstractNumId w:val="0"/>
  </w:num>
  <w:num w:numId="11" w16cid:durableId="1253271965">
    <w:abstractNumId w:val="21"/>
  </w:num>
  <w:num w:numId="12" w16cid:durableId="4020850">
    <w:abstractNumId w:val="4"/>
  </w:num>
  <w:num w:numId="13" w16cid:durableId="2019119059">
    <w:abstractNumId w:val="5"/>
  </w:num>
  <w:num w:numId="14" w16cid:durableId="436601518">
    <w:abstractNumId w:val="3"/>
  </w:num>
  <w:num w:numId="15" w16cid:durableId="1857502280">
    <w:abstractNumId w:val="23"/>
  </w:num>
  <w:num w:numId="16" w16cid:durableId="1594783109">
    <w:abstractNumId w:val="17"/>
  </w:num>
  <w:num w:numId="17" w16cid:durableId="1153644955">
    <w:abstractNumId w:val="20"/>
  </w:num>
  <w:num w:numId="18" w16cid:durableId="1854420261">
    <w:abstractNumId w:val="8"/>
  </w:num>
  <w:num w:numId="19" w16cid:durableId="739055901">
    <w:abstractNumId w:val="13"/>
  </w:num>
  <w:num w:numId="20" w16cid:durableId="1912498990">
    <w:abstractNumId w:val="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18"/>
  </w:num>
  <w:num w:numId="22" w16cid:durableId="1542789358">
    <w:abstractNumId w:val="2"/>
  </w:num>
  <w:num w:numId="23" w16cid:durableId="1504590405">
    <w:abstractNumId w:val="14"/>
  </w:num>
  <w:num w:numId="24" w16cid:durableId="1118839570">
    <w:abstractNumId w:val="10"/>
  </w:num>
  <w:num w:numId="25" w16cid:durableId="122816762">
    <w:abstractNumId w:val="7"/>
  </w:num>
  <w:num w:numId="26" w16cid:durableId="19162770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ł Bączyk">
    <w15:presenceInfo w15:providerId="AD" w15:userId="S::m.baczyk@pkpeholding.pl::0df5b77d-1b0f-4c34-8fc3-cd4c15326c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06C94"/>
    <w:rsid w:val="00015FB1"/>
    <w:rsid w:val="0001614F"/>
    <w:rsid w:val="00017E24"/>
    <w:rsid w:val="0002215E"/>
    <w:rsid w:val="000235FB"/>
    <w:rsid w:val="00025707"/>
    <w:rsid w:val="00026770"/>
    <w:rsid w:val="0002749C"/>
    <w:rsid w:val="000375C0"/>
    <w:rsid w:val="000403F4"/>
    <w:rsid w:val="00041B8F"/>
    <w:rsid w:val="000441B6"/>
    <w:rsid w:val="00044923"/>
    <w:rsid w:val="00044E41"/>
    <w:rsid w:val="0005039A"/>
    <w:rsid w:val="00050740"/>
    <w:rsid w:val="0005262B"/>
    <w:rsid w:val="000546C8"/>
    <w:rsid w:val="00054F6B"/>
    <w:rsid w:val="0005646D"/>
    <w:rsid w:val="00056C9B"/>
    <w:rsid w:val="00060DBF"/>
    <w:rsid w:val="00061B90"/>
    <w:rsid w:val="00062094"/>
    <w:rsid w:val="00062D23"/>
    <w:rsid w:val="000645FE"/>
    <w:rsid w:val="00064878"/>
    <w:rsid w:val="000669F7"/>
    <w:rsid w:val="000700BD"/>
    <w:rsid w:val="00071E2F"/>
    <w:rsid w:val="00072B8E"/>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ADD"/>
    <w:rsid w:val="000B0E99"/>
    <w:rsid w:val="000B3269"/>
    <w:rsid w:val="000B42C2"/>
    <w:rsid w:val="000B4447"/>
    <w:rsid w:val="000B7326"/>
    <w:rsid w:val="000C077C"/>
    <w:rsid w:val="000C0925"/>
    <w:rsid w:val="000C36B8"/>
    <w:rsid w:val="000C3BA9"/>
    <w:rsid w:val="000C422A"/>
    <w:rsid w:val="000C44F9"/>
    <w:rsid w:val="000C53F2"/>
    <w:rsid w:val="000C6855"/>
    <w:rsid w:val="000C6940"/>
    <w:rsid w:val="000D3065"/>
    <w:rsid w:val="000D3986"/>
    <w:rsid w:val="000D43A4"/>
    <w:rsid w:val="000D51DE"/>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B6BE3"/>
    <w:rsid w:val="001C04D5"/>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D1F"/>
    <w:rsid w:val="001F6E24"/>
    <w:rsid w:val="00201CA5"/>
    <w:rsid w:val="00202786"/>
    <w:rsid w:val="00202BC8"/>
    <w:rsid w:val="00202D5E"/>
    <w:rsid w:val="00205AEB"/>
    <w:rsid w:val="002068AE"/>
    <w:rsid w:val="002114BF"/>
    <w:rsid w:val="00211F83"/>
    <w:rsid w:val="00213FAE"/>
    <w:rsid w:val="002159BD"/>
    <w:rsid w:val="0022385D"/>
    <w:rsid w:val="0022389C"/>
    <w:rsid w:val="00225994"/>
    <w:rsid w:val="0022641C"/>
    <w:rsid w:val="00230B5E"/>
    <w:rsid w:val="0023116E"/>
    <w:rsid w:val="00231DF6"/>
    <w:rsid w:val="00231EA5"/>
    <w:rsid w:val="00231FC9"/>
    <w:rsid w:val="00237B29"/>
    <w:rsid w:val="00237B49"/>
    <w:rsid w:val="00240F75"/>
    <w:rsid w:val="0024700D"/>
    <w:rsid w:val="00252FB7"/>
    <w:rsid w:val="002535C9"/>
    <w:rsid w:val="0025505E"/>
    <w:rsid w:val="00255651"/>
    <w:rsid w:val="00255B3F"/>
    <w:rsid w:val="0025764B"/>
    <w:rsid w:val="00260D1B"/>
    <w:rsid w:val="0026186B"/>
    <w:rsid w:val="00266AB5"/>
    <w:rsid w:val="00267BBD"/>
    <w:rsid w:val="002724FA"/>
    <w:rsid w:val="00275E39"/>
    <w:rsid w:val="0027772E"/>
    <w:rsid w:val="0027792E"/>
    <w:rsid w:val="002831FC"/>
    <w:rsid w:val="00284D70"/>
    <w:rsid w:val="002854D6"/>
    <w:rsid w:val="00285EF9"/>
    <w:rsid w:val="00286848"/>
    <w:rsid w:val="00287302"/>
    <w:rsid w:val="002937C4"/>
    <w:rsid w:val="00294DE6"/>
    <w:rsid w:val="0029738A"/>
    <w:rsid w:val="002A04F3"/>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4737"/>
    <w:rsid w:val="002F4A11"/>
    <w:rsid w:val="002F5B60"/>
    <w:rsid w:val="002F734F"/>
    <w:rsid w:val="002F7B41"/>
    <w:rsid w:val="00302115"/>
    <w:rsid w:val="00302B97"/>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477B4"/>
    <w:rsid w:val="00350DBA"/>
    <w:rsid w:val="003529C4"/>
    <w:rsid w:val="00355C10"/>
    <w:rsid w:val="0036158F"/>
    <w:rsid w:val="00363A7D"/>
    <w:rsid w:val="00365647"/>
    <w:rsid w:val="003666C8"/>
    <w:rsid w:val="0037395B"/>
    <w:rsid w:val="00374591"/>
    <w:rsid w:val="00381205"/>
    <w:rsid w:val="00382342"/>
    <w:rsid w:val="00383BC8"/>
    <w:rsid w:val="0038521D"/>
    <w:rsid w:val="00390210"/>
    <w:rsid w:val="00393BE7"/>
    <w:rsid w:val="003A5CB0"/>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3A41"/>
    <w:rsid w:val="004B680E"/>
    <w:rsid w:val="004B7407"/>
    <w:rsid w:val="004B7548"/>
    <w:rsid w:val="004C0344"/>
    <w:rsid w:val="004C0C81"/>
    <w:rsid w:val="004C1FBE"/>
    <w:rsid w:val="004C2084"/>
    <w:rsid w:val="004C20E5"/>
    <w:rsid w:val="004C3CFF"/>
    <w:rsid w:val="004C7D1E"/>
    <w:rsid w:val="004D31AF"/>
    <w:rsid w:val="004D4A33"/>
    <w:rsid w:val="004D4A4D"/>
    <w:rsid w:val="004E11A4"/>
    <w:rsid w:val="004E1F56"/>
    <w:rsid w:val="004E3098"/>
    <w:rsid w:val="004E3783"/>
    <w:rsid w:val="004E4FD1"/>
    <w:rsid w:val="004E5601"/>
    <w:rsid w:val="004E590E"/>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25FE"/>
    <w:rsid w:val="00503490"/>
    <w:rsid w:val="00503FC9"/>
    <w:rsid w:val="0050611C"/>
    <w:rsid w:val="00506FAE"/>
    <w:rsid w:val="005077D2"/>
    <w:rsid w:val="0051168A"/>
    <w:rsid w:val="005147F9"/>
    <w:rsid w:val="005150B0"/>
    <w:rsid w:val="00515DAE"/>
    <w:rsid w:val="00516A48"/>
    <w:rsid w:val="00517CE9"/>
    <w:rsid w:val="00525BCE"/>
    <w:rsid w:val="00531187"/>
    <w:rsid w:val="00532809"/>
    <w:rsid w:val="00532A91"/>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4E50"/>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BDE"/>
    <w:rsid w:val="005B375E"/>
    <w:rsid w:val="005B3766"/>
    <w:rsid w:val="005B53DE"/>
    <w:rsid w:val="005B7078"/>
    <w:rsid w:val="005B7733"/>
    <w:rsid w:val="005B77D0"/>
    <w:rsid w:val="005C1E81"/>
    <w:rsid w:val="005C2262"/>
    <w:rsid w:val="005C7985"/>
    <w:rsid w:val="005D04D1"/>
    <w:rsid w:val="005D4BC1"/>
    <w:rsid w:val="005D7307"/>
    <w:rsid w:val="005E09D1"/>
    <w:rsid w:val="005E301D"/>
    <w:rsid w:val="005E3A66"/>
    <w:rsid w:val="005E40CD"/>
    <w:rsid w:val="005E5B7B"/>
    <w:rsid w:val="005F18E3"/>
    <w:rsid w:val="005F2D84"/>
    <w:rsid w:val="005F7E95"/>
    <w:rsid w:val="00603C07"/>
    <w:rsid w:val="0060515F"/>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C75"/>
    <w:rsid w:val="00646D62"/>
    <w:rsid w:val="00647751"/>
    <w:rsid w:val="00647D70"/>
    <w:rsid w:val="006501D9"/>
    <w:rsid w:val="00653A52"/>
    <w:rsid w:val="006540B0"/>
    <w:rsid w:val="00654807"/>
    <w:rsid w:val="00655139"/>
    <w:rsid w:val="006555F3"/>
    <w:rsid w:val="00656FCC"/>
    <w:rsid w:val="00660CA2"/>
    <w:rsid w:val="00661660"/>
    <w:rsid w:val="00662A4A"/>
    <w:rsid w:val="00663B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D31EC"/>
    <w:rsid w:val="006D78DE"/>
    <w:rsid w:val="006E09D9"/>
    <w:rsid w:val="006E2E90"/>
    <w:rsid w:val="006E572F"/>
    <w:rsid w:val="006E7555"/>
    <w:rsid w:val="006E7E0C"/>
    <w:rsid w:val="006F3CD0"/>
    <w:rsid w:val="006F527F"/>
    <w:rsid w:val="006F63D1"/>
    <w:rsid w:val="006F6802"/>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94E7D"/>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7F79A8"/>
    <w:rsid w:val="00802A35"/>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370"/>
    <w:rsid w:val="008977B7"/>
    <w:rsid w:val="008978CC"/>
    <w:rsid w:val="00897C1F"/>
    <w:rsid w:val="008A0166"/>
    <w:rsid w:val="008B16F5"/>
    <w:rsid w:val="008B18BE"/>
    <w:rsid w:val="008B632E"/>
    <w:rsid w:val="008B708E"/>
    <w:rsid w:val="008C1F51"/>
    <w:rsid w:val="008C25C9"/>
    <w:rsid w:val="008C2B90"/>
    <w:rsid w:val="008C3867"/>
    <w:rsid w:val="008C38AF"/>
    <w:rsid w:val="008C4A46"/>
    <w:rsid w:val="008C5264"/>
    <w:rsid w:val="008C5557"/>
    <w:rsid w:val="008D1825"/>
    <w:rsid w:val="008D314B"/>
    <w:rsid w:val="008D3623"/>
    <w:rsid w:val="008D3A15"/>
    <w:rsid w:val="008D4622"/>
    <w:rsid w:val="008D4809"/>
    <w:rsid w:val="008D4B5E"/>
    <w:rsid w:val="008D595A"/>
    <w:rsid w:val="008E4E4C"/>
    <w:rsid w:val="008F073D"/>
    <w:rsid w:val="008F2DE8"/>
    <w:rsid w:val="008F396C"/>
    <w:rsid w:val="008F4720"/>
    <w:rsid w:val="008F6BD4"/>
    <w:rsid w:val="00900B52"/>
    <w:rsid w:val="00902D72"/>
    <w:rsid w:val="00903EBB"/>
    <w:rsid w:val="00903FAA"/>
    <w:rsid w:val="00907A39"/>
    <w:rsid w:val="00911CE4"/>
    <w:rsid w:val="009127E2"/>
    <w:rsid w:val="00912B30"/>
    <w:rsid w:val="00912E81"/>
    <w:rsid w:val="009150A3"/>
    <w:rsid w:val="00915465"/>
    <w:rsid w:val="009161A9"/>
    <w:rsid w:val="009161D3"/>
    <w:rsid w:val="009204C6"/>
    <w:rsid w:val="00921C97"/>
    <w:rsid w:val="00923653"/>
    <w:rsid w:val="0092656D"/>
    <w:rsid w:val="00926E58"/>
    <w:rsid w:val="0093155B"/>
    <w:rsid w:val="00932316"/>
    <w:rsid w:val="00932E43"/>
    <w:rsid w:val="009333FA"/>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652AD"/>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415D"/>
    <w:rsid w:val="00A05C01"/>
    <w:rsid w:val="00A06E4B"/>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3FC6"/>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74CA"/>
    <w:rsid w:val="00AC77C2"/>
    <w:rsid w:val="00AD112C"/>
    <w:rsid w:val="00AD4BA3"/>
    <w:rsid w:val="00AD6EAD"/>
    <w:rsid w:val="00AE2AFC"/>
    <w:rsid w:val="00AE699F"/>
    <w:rsid w:val="00AE7378"/>
    <w:rsid w:val="00AE7B53"/>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32FF"/>
    <w:rsid w:val="00B73D7C"/>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C6890"/>
    <w:rsid w:val="00BD0280"/>
    <w:rsid w:val="00BD1856"/>
    <w:rsid w:val="00BD2416"/>
    <w:rsid w:val="00BD26CF"/>
    <w:rsid w:val="00BD2887"/>
    <w:rsid w:val="00BD29E7"/>
    <w:rsid w:val="00BD2CBD"/>
    <w:rsid w:val="00BD4DFF"/>
    <w:rsid w:val="00BE02B8"/>
    <w:rsid w:val="00BE03D5"/>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0BC"/>
    <w:rsid w:val="00C07C6F"/>
    <w:rsid w:val="00C1110A"/>
    <w:rsid w:val="00C11757"/>
    <w:rsid w:val="00C13AC4"/>
    <w:rsid w:val="00C13B3A"/>
    <w:rsid w:val="00C14690"/>
    <w:rsid w:val="00C21495"/>
    <w:rsid w:val="00C230DA"/>
    <w:rsid w:val="00C2481D"/>
    <w:rsid w:val="00C254A1"/>
    <w:rsid w:val="00C257A7"/>
    <w:rsid w:val="00C36650"/>
    <w:rsid w:val="00C36A89"/>
    <w:rsid w:val="00C37646"/>
    <w:rsid w:val="00C509C4"/>
    <w:rsid w:val="00C50AB5"/>
    <w:rsid w:val="00C50E8B"/>
    <w:rsid w:val="00C51B04"/>
    <w:rsid w:val="00C52870"/>
    <w:rsid w:val="00C53944"/>
    <w:rsid w:val="00C6195D"/>
    <w:rsid w:val="00C62DC8"/>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5AEB"/>
    <w:rsid w:val="00CC670F"/>
    <w:rsid w:val="00CC68F1"/>
    <w:rsid w:val="00CC6AF8"/>
    <w:rsid w:val="00CC6E29"/>
    <w:rsid w:val="00CD02DF"/>
    <w:rsid w:val="00CD07B0"/>
    <w:rsid w:val="00CD1817"/>
    <w:rsid w:val="00CD1A2E"/>
    <w:rsid w:val="00CD1F10"/>
    <w:rsid w:val="00CD27AD"/>
    <w:rsid w:val="00CD2C29"/>
    <w:rsid w:val="00CD5AC9"/>
    <w:rsid w:val="00CD5BD8"/>
    <w:rsid w:val="00CD7587"/>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393E"/>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46C3"/>
    <w:rsid w:val="00D57C8B"/>
    <w:rsid w:val="00D61B52"/>
    <w:rsid w:val="00D65C89"/>
    <w:rsid w:val="00D6610E"/>
    <w:rsid w:val="00D73DE7"/>
    <w:rsid w:val="00D87E26"/>
    <w:rsid w:val="00D92B63"/>
    <w:rsid w:val="00D94153"/>
    <w:rsid w:val="00D94740"/>
    <w:rsid w:val="00D94FB8"/>
    <w:rsid w:val="00D96DA6"/>
    <w:rsid w:val="00DA0FC7"/>
    <w:rsid w:val="00DA365C"/>
    <w:rsid w:val="00DA7942"/>
    <w:rsid w:val="00DB3E38"/>
    <w:rsid w:val="00DB4EFC"/>
    <w:rsid w:val="00DB663B"/>
    <w:rsid w:val="00DC1B17"/>
    <w:rsid w:val="00DC1C71"/>
    <w:rsid w:val="00DC1D46"/>
    <w:rsid w:val="00DC3B7B"/>
    <w:rsid w:val="00DD105C"/>
    <w:rsid w:val="00DD1648"/>
    <w:rsid w:val="00DD2CE0"/>
    <w:rsid w:val="00DD6870"/>
    <w:rsid w:val="00DD6DFE"/>
    <w:rsid w:val="00DE063C"/>
    <w:rsid w:val="00DE0A36"/>
    <w:rsid w:val="00DE56E7"/>
    <w:rsid w:val="00DE7583"/>
    <w:rsid w:val="00DF0DAA"/>
    <w:rsid w:val="00DF23C6"/>
    <w:rsid w:val="00DF2F84"/>
    <w:rsid w:val="00DF799C"/>
    <w:rsid w:val="00E02626"/>
    <w:rsid w:val="00E05FE2"/>
    <w:rsid w:val="00E06686"/>
    <w:rsid w:val="00E113B3"/>
    <w:rsid w:val="00E12012"/>
    <w:rsid w:val="00E12631"/>
    <w:rsid w:val="00E130B2"/>
    <w:rsid w:val="00E160A7"/>
    <w:rsid w:val="00E20F22"/>
    <w:rsid w:val="00E2224C"/>
    <w:rsid w:val="00E22E72"/>
    <w:rsid w:val="00E23942"/>
    <w:rsid w:val="00E23B99"/>
    <w:rsid w:val="00E23FC5"/>
    <w:rsid w:val="00E25DC9"/>
    <w:rsid w:val="00E267C8"/>
    <w:rsid w:val="00E269AA"/>
    <w:rsid w:val="00E301EE"/>
    <w:rsid w:val="00E31F0C"/>
    <w:rsid w:val="00E32DB4"/>
    <w:rsid w:val="00E34C5E"/>
    <w:rsid w:val="00E35468"/>
    <w:rsid w:val="00E36691"/>
    <w:rsid w:val="00E3722B"/>
    <w:rsid w:val="00E4068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056"/>
    <w:rsid w:val="00E81B79"/>
    <w:rsid w:val="00E81DD4"/>
    <w:rsid w:val="00E84025"/>
    <w:rsid w:val="00E86432"/>
    <w:rsid w:val="00E86C7F"/>
    <w:rsid w:val="00E94900"/>
    <w:rsid w:val="00E96239"/>
    <w:rsid w:val="00E973AA"/>
    <w:rsid w:val="00E977DE"/>
    <w:rsid w:val="00EA13F6"/>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697C"/>
    <w:rsid w:val="00ED753E"/>
    <w:rsid w:val="00EE2344"/>
    <w:rsid w:val="00EE3F55"/>
    <w:rsid w:val="00EE7900"/>
    <w:rsid w:val="00EF181C"/>
    <w:rsid w:val="00EF3D05"/>
    <w:rsid w:val="00EF404A"/>
    <w:rsid w:val="00EF5C48"/>
    <w:rsid w:val="00EF7DB6"/>
    <w:rsid w:val="00EF7EED"/>
    <w:rsid w:val="00F017A7"/>
    <w:rsid w:val="00F0522B"/>
    <w:rsid w:val="00F0621F"/>
    <w:rsid w:val="00F1008F"/>
    <w:rsid w:val="00F11463"/>
    <w:rsid w:val="00F120CE"/>
    <w:rsid w:val="00F130F9"/>
    <w:rsid w:val="00F16003"/>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1052"/>
    <w:rsid w:val="00F92894"/>
    <w:rsid w:val="00F950A2"/>
    <w:rsid w:val="00F95530"/>
    <w:rsid w:val="00F966A7"/>
    <w:rsid w:val="00F96EED"/>
    <w:rsid w:val="00FA1219"/>
    <w:rsid w:val="00FA15F3"/>
    <w:rsid w:val="00FA1CF3"/>
    <w:rsid w:val="00FA3296"/>
    <w:rsid w:val="00FB1468"/>
    <w:rsid w:val="00FB1D72"/>
    <w:rsid w:val="00FB2378"/>
    <w:rsid w:val="00FB7304"/>
    <w:rsid w:val="00FC0290"/>
    <w:rsid w:val="00FC0BCF"/>
    <w:rsid w:val="00FC2597"/>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character" w:styleId="Pogrubienie">
    <w:name w:val="Strong"/>
    <w:basedOn w:val="Domylnaczcionkaakapitu"/>
    <w:uiPriority w:val="22"/>
    <w:qFormat/>
    <w:rsid w:val="008C4A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194573">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833253780">
      <w:bodyDiv w:val="1"/>
      <w:marLeft w:val="0"/>
      <w:marRight w:val="0"/>
      <w:marTop w:val="0"/>
      <w:marBottom w:val="0"/>
      <w:divBdr>
        <w:top w:val="none" w:sz="0" w:space="0" w:color="auto"/>
        <w:left w:val="none" w:sz="0" w:space="0" w:color="auto"/>
        <w:bottom w:val="none" w:sz="0" w:space="0" w:color="auto"/>
        <w:right w:val="none" w:sz="0" w:space="0" w:color="auto"/>
      </w:divBdr>
    </w:div>
    <w:div w:id="918908565">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201479274">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7577173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E52226955BDF44FF88E9419C56FB6ED7"/>
        <w:category>
          <w:name w:val="Ogólne"/>
          <w:gallery w:val="placeholder"/>
        </w:category>
        <w:types>
          <w:type w:val="bbPlcHdr"/>
        </w:types>
        <w:behaviors>
          <w:behavior w:val="content"/>
        </w:behaviors>
        <w:guid w:val="{477D778C-1C95-408C-BC5B-AD1C383587C5}"/>
      </w:docPartPr>
      <w:docPartBody>
        <w:p w:rsidR="00BE6A51" w:rsidRDefault="00532312" w:rsidP="00532312">
          <w:pPr>
            <w:pStyle w:val="E52226955BDF44FF88E9419C56FB6ED7"/>
          </w:pPr>
          <w:r w:rsidRPr="009B0344">
            <w:rPr>
              <w:rStyle w:val="Tekstzastpczy"/>
              <w:rFonts w:eastAsiaTheme="minorHAnsi"/>
            </w:rPr>
            <w:t>[Adres firmy]</w:t>
          </w:r>
        </w:p>
      </w:docPartBody>
    </w:docPart>
    <w:docPart>
      <w:docPartPr>
        <w:name w:val="F0F85C2591654DC4BFE270E19335F930"/>
        <w:category>
          <w:name w:val="Ogólne"/>
          <w:gallery w:val="placeholder"/>
        </w:category>
        <w:types>
          <w:type w:val="bbPlcHdr"/>
        </w:types>
        <w:behaviors>
          <w:behavior w:val="content"/>
        </w:behaviors>
        <w:guid w:val="{0EFB5731-83BD-4CDE-8545-69F2B3BFF27A}"/>
      </w:docPartPr>
      <w:docPartBody>
        <w:p w:rsidR="003D516D" w:rsidRDefault="00563893" w:rsidP="00563893">
          <w:pPr>
            <w:pStyle w:val="F0F85C2591654DC4BFE270E19335F930"/>
          </w:pPr>
          <w:r>
            <w:rPr>
              <w:rStyle w:val="Tekstzastpczy"/>
            </w:rPr>
            <w:t>[Adres firmy]</w:t>
          </w:r>
        </w:p>
      </w:docPartBody>
    </w:docPart>
    <w:docPart>
      <w:docPartPr>
        <w:name w:val="6B1003AC2B0B4418903D72B1F76159BB"/>
        <w:category>
          <w:name w:val="Ogólne"/>
          <w:gallery w:val="placeholder"/>
        </w:category>
        <w:types>
          <w:type w:val="bbPlcHdr"/>
        </w:types>
        <w:behaviors>
          <w:behavior w:val="content"/>
        </w:behaviors>
        <w:guid w:val="{7D68DA97-EBE2-4623-B47E-6C773C5046E9}"/>
      </w:docPartPr>
      <w:docPartBody>
        <w:p w:rsidR="003D516D" w:rsidRDefault="00563893" w:rsidP="00563893">
          <w:pPr>
            <w:pStyle w:val="6B1003AC2B0B4418903D72B1F76159BB"/>
          </w:pPr>
          <w:r>
            <w:rPr>
              <w:rStyle w:val="Tekstzastpczy"/>
            </w:rPr>
            <w:t>[Autor]</w:t>
          </w:r>
        </w:p>
      </w:docPartBody>
    </w:docPart>
    <w:docPart>
      <w:docPartPr>
        <w:name w:val="9735B0FD46A84CEAB673DD0903738385"/>
        <w:category>
          <w:name w:val="Ogólne"/>
          <w:gallery w:val="placeholder"/>
        </w:category>
        <w:types>
          <w:type w:val="bbPlcHdr"/>
        </w:types>
        <w:behaviors>
          <w:behavior w:val="content"/>
        </w:behaviors>
        <w:guid w:val="{110B6D16-47A5-47C3-9478-E084560BA289}"/>
      </w:docPartPr>
      <w:docPartBody>
        <w:p w:rsidR="003D516D" w:rsidRDefault="00563893" w:rsidP="00563893">
          <w:pPr>
            <w:pStyle w:val="9735B0FD46A84CEAB673DD0903738385"/>
          </w:pPr>
          <w:r>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93203"/>
    <w:rsid w:val="000B0ADD"/>
    <w:rsid w:val="000E6384"/>
    <w:rsid w:val="0023632C"/>
    <w:rsid w:val="002618A5"/>
    <w:rsid w:val="00271B34"/>
    <w:rsid w:val="002A5E86"/>
    <w:rsid w:val="002A6F75"/>
    <w:rsid w:val="002C26A6"/>
    <w:rsid w:val="002F6538"/>
    <w:rsid w:val="0031236B"/>
    <w:rsid w:val="003456CB"/>
    <w:rsid w:val="003B5E7D"/>
    <w:rsid w:val="003D516D"/>
    <w:rsid w:val="003D559D"/>
    <w:rsid w:val="003E53B3"/>
    <w:rsid w:val="0040121D"/>
    <w:rsid w:val="004337AF"/>
    <w:rsid w:val="004A5149"/>
    <w:rsid w:val="004C1ABE"/>
    <w:rsid w:val="004C68F5"/>
    <w:rsid w:val="004F58D4"/>
    <w:rsid w:val="005037C3"/>
    <w:rsid w:val="00532312"/>
    <w:rsid w:val="00556FF5"/>
    <w:rsid w:val="00563893"/>
    <w:rsid w:val="006B0913"/>
    <w:rsid w:val="006D3D30"/>
    <w:rsid w:val="00730C44"/>
    <w:rsid w:val="007966B9"/>
    <w:rsid w:val="00847C2D"/>
    <w:rsid w:val="008E510A"/>
    <w:rsid w:val="00903EBB"/>
    <w:rsid w:val="009421D8"/>
    <w:rsid w:val="00974979"/>
    <w:rsid w:val="00992C68"/>
    <w:rsid w:val="00997D5B"/>
    <w:rsid w:val="009F1189"/>
    <w:rsid w:val="00B26CDE"/>
    <w:rsid w:val="00B64C8C"/>
    <w:rsid w:val="00BE6A51"/>
    <w:rsid w:val="00BF2E81"/>
    <w:rsid w:val="00C14C26"/>
    <w:rsid w:val="00C30066"/>
    <w:rsid w:val="00C4005A"/>
    <w:rsid w:val="00C82463"/>
    <w:rsid w:val="00CF0267"/>
    <w:rsid w:val="00D274C1"/>
    <w:rsid w:val="00D848DC"/>
    <w:rsid w:val="00DB5710"/>
    <w:rsid w:val="00DE1EA7"/>
    <w:rsid w:val="00E33542"/>
    <w:rsid w:val="00E6253B"/>
    <w:rsid w:val="00E726E5"/>
    <w:rsid w:val="00E85F9C"/>
    <w:rsid w:val="00EF7895"/>
    <w:rsid w:val="00F0621F"/>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63893"/>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E52226955BDF44FF88E9419C56FB6ED7">
    <w:name w:val="E52226955BDF44FF88E9419C56FB6ED7"/>
    <w:rsid w:val="00532312"/>
  </w:style>
  <w:style w:type="paragraph" w:customStyle="1" w:styleId="F0F85C2591654DC4BFE270E19335F930">
    <w:name w:val="F0F85C2591654DC4BFE270E19335F930"/>
    <w:rsid w:val="00563893"/>
  </w:style>
  <w:style w:type="paragraph" w:customStyle="1" w:styleId="6B1003AC2B0B4418903D72B1F76159BB">
    <w:name w:val="6B1003AC2B0B4418903D72B1F76159BB"/>
    <w:rsid w:val="00563893"/>
  </w:style>
  <w:style w:type="paragraph" w:customStyle="1" w:styleId="9735B0FD46A84CEAB673DD0903738385">
    <w:name w:val="9735B0FD46A84CEAB673DD0903738385"/>
    <w:rsid w:val="00563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Zakup i dostawa do Obszaru Serwisowego Centralnego-Narzędzia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Załączniki.docx</dmsv2BaseFileName>
    <dmsv2BaseDisplayName xmlns="http://schemas.microsoft.com/sharepoint/v3">Załączniki</dmsv2BaseDisplayName>
    <dmsv2SWPP2ObjectNumber xmlns="http://schemas.microsoft.com/sharepoint/v3">POST/HZ/EOS/HZL/00667/2024                        </dmsv2SWPP2ObjectNumber>
    <dmsv2SWPP2SumMD5 xmlns="http://schemas.microsoft.com/sharepoint/v3">cd7b05be785fde1e84a90ffeecbb6c36</dmsv2SWPP2SumMD5>
    <dmsv2BaseMoved xmlns="http://schemas.microsoft.com/sharepoint/v3">false</dmsv2BaseMoved>
    <dmsv2BaseIsSensitive xmlns="http://schemas.microsoft.com/sharepoint/v3">true</dmsv2BaseIsSensitive>
    <dmsv2SWPP2IDSWPP2 xmlns="http://schemas.microsoft.com/sharepoint/v3">660780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21003495</dmsv2BaseClientSystemDocumentID>
    <dmsv2BaseModifiedByID xmlns="http://schemas.microsoft.com/sharepoint/v3">m.baczyk@pkpeholding.pl</dmsv2BaseModifiedByID>
    <dmsv2BaseCreatedByID xmlns="http://schemas.microsoft.com/sharepoint/v3">m.baczyk@pkpeholding.pl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AEASQFSYQUA4-921679528-17079</_dlc_DocId>
    <_dlc_DocIdUrl xmlns="a19cb1c7-c5c7-46d4-85ae-d83685407bba">
      <Url>https://swpp2.dms.gkpge.pl/sites/32/_layouts/15/DocIdRedir.aspx?ID=AEASQFSYQUA4-921679528-17079</Url>
      <Description>AEASQFSYQUA4-921679528-17079</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A9AA5CFD-1732-49A5-9014-DA6703B47BDD}"/>
</file>

<file path=customXml/itemProps4.xml><?xml version="1.0" encoding="utf-8"?>
<ds:datastoreItem xmlns:ds="http://schemas.openxmlformats.org/officeDocument/2006/customXml" ds:itemID="{0F4AF74A-CDFE-425E-86D1-8A0D5AFC2357}"/>
</file>

<file path=customXml/itemProps5.xml><?xml version="1.0" encoding="utf-8"?>
<ds:datastoreItem xmlns:ds="http://schemas.openxmlformats.org/officeDocument/2006/customXml" ds:itemID="{05CDFE8D-EB3F-42C7-BACA-C1B00D8FE43F}"/>
</file>

<file path=customXml/itemProps6.xml><?xml version="1.0" encoding="utf-8"?>
<ds:datastoreItem xmlns:ds="http://schemas.openxmlformats.org/officeDocument/2006/customXml" ds:itemID="{3AB1019C-747B-461B-AA90-0D83AD64C290}"/>
</file>

<file path=docProps/app.xml><?xml version="1.0" encoding="utf-8"?>
<Properties xmlns="http://schemas.openxmlformats.org/officeDocument/2006/extended-properties" xmlns:vt="http://schemas.openxmlformats.org/officeDocument/2006/docPropsVTypes">
  <Template>Normal</Template>
  <TotalTime>2</TotalTime>
  <Pages>11</Pages>
  <Words>2401</Words>
  <Characters>14411</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16779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POST/HZ/EOS/HZL/00667/2024</dc:creator>
  <cp:keywords/>
  <dc:description/>
  <cp:lastModifiedBy>Michał Bączyk</cp:lastModifiedBy>
  <cp:revision>2</cp:revision>
  <cp:lastPrinted>2024-05-20T06:53:00Z</cp:lastPrinted>
  <dcterms:created xsi:type="dcterms:W3CDTF">2024-11-04T09:30:00Z</dcterms:created>
  <dcterms:modified xsi:type="dcterms:W3CDTF">2024-11-04T09:30:00Z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0x0101891000966C6E7847B105418868F461435E5C19</vt:lpwstr>
  </property>
  <property fmtid="{D5CDD505-2E9C-101B-9397-08002B2CF9AE}" pid="19" name="_dlc_DocIdItemGuid">
    <vt:lpwstr>54a71fc5-fd18-45f9-86fe-9a503adfe2a7</vt:lpwstr>
  </property>
</Properties>
</file>