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people.xml" ContentType="application/vnd.openxmlformats-officedocument.wordprocessingml.peop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0" w:name="Załącznik1"/>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0"/>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9"/>
          <w:footerReference w:type="default" r:id="rId10"/>
          <w:headerReference w:type="first" r:id="rId11"/>
          <w:footerReference w:type="first" r:id="rId12"/>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1" w:name="Załącznik2"/>
      <w:bookmarkStart w:id="2" w:name="_Toc8212201"/>
      <w:bookmarkStart w:id="3"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1"/>
      <w:r w:rsidRPr="00E6014D">
        <w:rPr>
          <w:rFonts w:asciiTheme="minorHAnsi" w:hAnsiTheme="minorHAnsi" w:cstheme="minorHAnsi"/>
          <w:b/>
          <w:szCs w:val="22"/>
        </w:rPr>
        <w:t xml:space="preserve">– </w:t>
      </w:r>
      <w:bookmarkEnd w:id="2"/>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3"/>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5D2E64E1" w:rsidR="00FD468E" w:rsidRPr="00FD468E" w:rsidRDefault="003A5CB0"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OBSŁUGA Sp. z o.o.</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03E390AC" w:rsidR="00A750D4" w:rsidRPr="00AE3D50" w:rsidRDefault="00A750D4" w:rsidP="002D7BA8">
      <w:pPr>
        <w:tabs>
          <w:tab w:val="left" w:pos="5739"/>
        </w:tabs>
        <w:spacing w:before="120" w:after="120" w:line="276" w:lineRule="auto"/>
        <w:ind w:left="1571" w:right="-284" w:hanging="851"/>
        <w:jc w:val="center"/>
        <w:rPr>
          <w:rFonts w:asciiTheme="minorHAnsi" w:hAnsiTheme="minorHAnsi" w:cstheme="minorHAnsi"/>
          <w:sz w:val="20"/>
        </w:rPr>
      </w:pPr>
      <w:r w:rsidRPr="00AE3D50">
        <w:rPr>
          <w:rFonts w:asciiTheme="minorHAnsi" w:hAnsiTheme="minorHAnsi" w:cstheme="minorHAnsi"/>
          <w:sz w:val="20"/>
        </w:rPr>
        <w:t xml:space="preserve">w Postępowaniu </w:t>
      </w:r>
      <w:r w:rsidR="00FD468E" w:rsidRPr="00AE3D50">
        <w:rPr>
          <w:rFonts w:asciiTheme="minorHAnsi" w:hAnsiTheme="minorHAnsi" w:cstheme="minorHAnsi"/>
          <w:sz w:val="20"/>
        </w:rPr>
        <w:t>pn.</w:t>
      </w:r>
      <w:r w:rsidRPr="00AE3D50">
        <w:rPr>
          <w:rFonts w:asciiTheme="minorHAnsi" w:hAnsiTheme="minorHAnsi" w:cstheme="minorHAnsi"/>
          <w:sz w:val="20"/>
        </w:rPr>
        <w:t xml:space="preserve"> </w:t>
      </w:r>
      <w:bookmarkStart w:id="4" w:name="_Hlk164429305"/>
      <w:sdt>
        <w:sdtPr>
          <w:rPr>
            <w:rFonts w:asciiTheme="minorHAnsi" w:hAnsiTheme="minorHAnsi" w:cstheme="minorHAnsi"/>
            <w:sz w:val="20"/>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2D7BA8" w:rsidRPr="002D7BA8">
            <w:rPr>
              <w:rFonts w:asciiTheme="minorHAnsi" w:hAnsiTheme="minorHAnsi" w:cstheme="minorHAnsi"/>
              <w:sz w:val="20"/>
            </w:rPr>
            <w:t xml:space="preserve">Rozbiórka sieci elektroenergetycznej SN-15kV wraz ze stacją słupową transformatorową SN/nn w miejscowości Długokąty, Radziwiłłów – Gmina Puszcza </w:t>
          </w:r>
          <w:r w:rsidR="008E4F46" w:rsidRPr="002D7BA8">
            <w:rPr>
              <w:rFonts w:asciiTheme="minorHAnsi" w:hAnsiTheme="minorHAnsi" w:cstheme="minorHAnsi"/>
              <w:sz w:val="20"/>
            </w:rPr>
            <w:t>Mariańska</w:t>
          </w:r>
          <w:r w:rsidR="008E4F46">
            <w:rPr>
              <w:rFonts w:asciiTheme="minorHAnsi" w:hAnsiTheme="minorHAnsi" w:cstheme="minorHAnsi"/>
              <w:sz w:val="20"/>
            </w:rPr>
            <w:t>.</w:t>
          </w:r>
          <w:r w:rsidR="008E4F46" w:rsidRPr="002D7BA8">
            <w:rPr>
              <w:rFonts w:asciiTheme="minorHAnsi" w:hAnsiTheme="minorHAnsi" w:cstheme="minorHAnsi"/>
              <w:sz w:val="20"/>
            </w:rPr>
            <w:t xml:space="preserve"> Zgodnie</w:t>
          </w:r>
          <w:r w:rsidR="002D7BA8" w:rsidRPr="002D7BA8">
            <w:rPr>
              <w:rFonts w:asciiTheme="minorHAnsi" w:hAnsiTheme="minorHAnsi" w:cstheme="minorHAnsi"/>
              <w:sz w:val="20"/>
            </w:rPr>
            <w:t xml:space="preserve"> z projektem i pozwoleniem na rozbiórkę nr RB.6741.2.8.2021</w:t>
          </w:r>
        </w:sdtContent>
      </w:sdt>
      <w:bookmarkEnd w:id="4"/>
    </w:p>
    <w:p w14:paraId="6E3A0FBC" w14:textId="599CFFCC" w:rsidR="00A750D4" w:rsidRPr="00AE3D50" w:rsidRDefault="00A750D4" w:rsidP="00A750D4">
      <w:pPr>
        <w:tabs>
          <w:tab w:val="left" w:pos="5739"/>
        </w:tabs>
        <w:spacing w:before="120" w:after="120" w:line="276" w:lineRule="auto"/>
        <w:ind w:left="1571" w:right="-284" w:hanging="851"/>
        <w:jc w:val="center"/>
        <w:rPr>
          <w:rFonts w:asciiTheme="minorHAnsi" w:hAnsiTheme="minorHAnsi" w:cstheme="minorHAnsi"/>
          <w:sz w:val="20"/>
        </w:rPr>
      </w:pPr>
      <w:r w:rsidRPr="00AE3D50">
        <w:rPr>
          <w:rFonts w:asciiTheme="minorHAnsi" w:hAnsiTheme="minorHAnsi" w:cstheme="minorHAnsi"/>
          <w:sz w:val="20"/>
        </w:rPr>
        <w:t>Nr Postępowania nadany sprawie przez Zamawiającego</w:t>
      </w:r>
      <w:r w:rsidR="0014683A" w:rsidRPr="00AE3D50">
        <w:rPr>
          <w:rFonts w:asciiTheme="minorHAnsi" w:hAnsiTheme="minorHAnsi" w:cstheme="minorHAnsi"/>
          <w:sz w:val="20"/>
        </w:rPr>
        <w:t>:</w:t>
      </w:r>
      <w:r w:rsidR="00B76828" w:rsidRPr="00AE3D50">
        <w:rPr>
          <w:rFonts w:asciiTheme="minorHAnsi" w:hAnsiTheme="minorHAnsi" w:cstheme="minorHAnsi"/>
          <w:sz w:val="20"/>
        </w:rPr>
        <w:t xml:space="preserve"> </w:t>
      </w:r>
      <w:sdt>
        <w:sdtPr>
          <w:rPr>
            <w:rFonts w:ascii="Open Sans" w:hAnsi="Open Sans" w:cs="Open Sans"/>
            <w:color w:val="000000"/>
            <w:sz w:val="18"/>
            <w:szCs w:val="18"/>
            <w:shd w:val="clear" w:color="auto" w:fill="FDFDFD"/>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2D7BA8" w:rsidRPr="002D7BA8">
            <w:rPr>
              <w:rFonts w:ascii="Open Sans" w:hAnsi="Open Sans" w:cs="Open Sans"/>
              <w:color w:val="000000"/>
              <w:sz w:val="18"/>
              <w:szCs w:val="18"/>
              <w:shd w:val="clear" w:color="auto" w:fill="FDFDFD"/>
            </w:rPr>
            <w:t>POST/HZ/EOS/HZL/00491/2024</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 w14:paraId="4C338D83"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70C8C00A"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607C3D96" w14:textId="04C93D49"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19538A5F"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34F0210D" w14:textId="39FC7DDD"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brutto ………………………………………PLN</w:t>
      </w: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lastRenderedPageBreak/>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50C3BB22" w:rsidR="00532F3E"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t xml:space="preserve">5.1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532F3E" w:rsidRPr="00E6014D">
        <w:rPr>
          <w:rFonts w:asciiTheme="minorHAnsi" w:hAnsiTheme="minorHAnsi" w:cstheme="minorHAnsi"/>
          <w:szCs w:val="22"/>
        </w:rPr>
        <w:t xml:space="preserve"> </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7BBB5573"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t>4</w:t>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1EEBB8AE"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B73D7C">
            <w:rPr>
              <w:rFonts w:asciiTheme="minorHAnsi" w:hAnsiTheme="minorHAnsi" w:cstheme="minorHAnsi"/>
              <w:szCs w:val="22"/>
            </w:rPr>
            <w:t>60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4"/>
      </w:r>
      <w:r w:rsidRPr="00E6014D">
        <w:rPr>
          <w:rFonts w:asciiTheme="minorHAnsi" w:hAnsiTheme="minorHAnsi" w:cstheme="minorHAnsi"/>
          <w:szCs w:val="22"/>
        </w:rPr>
        <w:t>:</w:t>
      </w:r>
    </w:p>
    <w:p w14:paraId="2FFF59B8" w14:textId="77777777"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774B9CF"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19297553"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lastRenderedPageBreak/>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2D7BA8">
            <w:rPr>
              <w:rFonts w:asciiTheme="minorHAnsi" w:hAnsiTheme="minorHAnsi" w:cstheme="minorHAnsi"/>
              <w:szCs w:val="22"/>
              <w:shd w:val="clear" w:color="auto" w:fill="FFFFFF"/>
              <w:lang w:eastAsia="pl-PL"/>
            </w:rPr>
            <w:t>POST/HZ/EOS/HZL/00491/2024</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73F5641D" w14:textId="77777777" w:rsidR="00061B90" w:rsidRDefault="00061B90" w:rsidP="00061B90">
      <w:pPr>
        <w:spacing w:before="120" w:after="120" w:line="276" w:lineRule="auto"/>
        <w:rPr>
          <w:rFonts w:asciiTheme="minorHAnsi" w:hAnsiTheme="minorHAnsi" w:cstheme="minorHAnsi"/>
          <w:i/>
          <w:szCs w:val="22"/>
        </w:rPr>
      </w:pPr>
    </w:p>
    <w:p w14:paraId="0EA2A11B" w14:textId="280EA339" w:rsidR="00FB7304" w:rsidRPr="00E6014D" w:rsidRDefault="00FB7304" w:rsidP="00061B90">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amówienia</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52A16A12" w14:textId="7D14D986"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Content>
          <w:r w:rsidR="008E4F46">
            <w:rPr>
              <w:rFonts w:asciiTheme="minorHAnsi" w:hAnsiTheme="minorHAnsi" w:cstheme="minorHAnsi"/>
              <w:szCs w:val="22"/>
            </w:rPr>
            <w:t>Rozbiórka sieci elektroenergetycznej SN-15kV wraz ze stacją słupową transformatorową SN/nn w miejscowości Długokąty, Radziwiłłów – Gmina Puszcza Mariańska. Zgodnie z projektem i pozwoleniem na rozbiórkę nr RB.6741.2.8.2021</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Content>
          <w:r w:rsidR="002D7BA8">
            <w:rPr>
              <w:rFonts w:asciiTheme="minorHAnsi" w:hAnsiTheme="minorHAnsi" w:cstheme="minorHAnsi"/>
              <w:szCs w:val="22"/>
            </w:rPr>
            <w:t>POST/HZ/EOS/HZL/00491/2024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447F9BE2" w:rsidR="00FB7304" w:rsidRPr="00E6014D" w:rsidRDefault="00FB730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5"/>
      </w:r>
    </w:p>
    <w:p w14:paraId="6A95BD5B" w14:textId="3AEBB958" w:rsidR="00FB7304" w:rsidRPr="00E6014D" w:rsidRDefault="00FB7304">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t>
      </w:r>
      <w:r w:rsidRPr="00E6014D">
        <w:rPr>
          <w:rFonts w:asciiTheme="minorHAnsi" w:hAnsiTheme="minorHAnsi" w:cstheme="minorHAnsi"/>
          <w:i/>
          <w:iCs/>
          <w:color w:val="222222"/>
          <w:szCs w:val="22"/>
          <w:lang w:eastAsia="pl-PL"/>
        </w:rPr>
        <w:lastRenderedPageBreak/>
        <w:t>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6"/>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7A54B167" w:rsidR="00FB7304" w:rsidRPr="00E6014D" w:rsidRDefault="00FB7304" w:rsidP="00FB7304">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0DFEEC85"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49C5EAF6" w14:textId="1B712FDF"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1C43E973" w14:textId="77777777" w:rsidR="00B73D7C" w:rsidRPr="00E6014D" w:rsidRDefault="00B73D7C" w:rsidP="00B73D7C">
      <w:pPr>
        <w:tabs>
          <w:tab w:val="left" w:pos="851"/>
        </w:tabs>
        <w:suppressAutoHyphens/>
        <w:spacing w:line="240" w:lineRule="auto"/>
        <w:ind w:left="4395" w:right="68"/>
        <w:rPr>
          <w:rFonts w:asciiTheme="minorHAnsi" w:hAnsiTheme="minorHAnsi" w:cstheme="minorHAnsi"/>
          <w:i/>
          <w:szCs w:val="22"/>
        </w:rPr>
      </w:pPr>
      <w:bookmarkStart w:id="6" w:name="_Hlk166585537"/>
      <w:r w:rsidRPr="00E6014D">
        <w:rPr>
          <w:rFonts w:asciiTheme="minorHAnsi" w:hAnsiTheme="minorHAnsi" w:cstheme="minorHAnsi"/>
          <w:i/>
          <w:szCs w:val="22"/>
        </w:rPr>
        <w:t xml:space="preserve">Podpis(-y) osoby(-ób) uprawnionej(-ych) do składania oświadczeń woli w imieniu Wykonawcy </w:t>
      </w:r>
    </w:p>
    <w:bookmarkEnd w:id="6"/>
    <w:p w14:paraId="2D589CC8" w14:textId="77777777" w:rsidR="0060515F" w:rsidRDefault="0060515F" w:rsidP="00CD7587">
      <w:pPr>
        <w:tabs>
          <w:tab w:val="left" w:pos="851"/>
        </w:tabs>
        <w:suppressAutoHyphens/>
        <w:spacing w:line="240" w:lineRule="auto"/>
        <w:ind w:left="4395" w:right="68"/>
        <w:rPr>
          <w:rFonts w:asciiTheme="minorHAnsi" w:hAnsiTheme="minorHAnsi" w:cstheme="minorHAnsi"/>
          <w:i/>
          <w:szCs w:val="22"/>
        </w:rPr>
      </w:pPr>
    </w:p>
    <w:p w14:paraId="555708C5"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7E1A71D9"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1A1C68F7"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6CF54995"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450C379B"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35E6A3B4"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20AAA6A2"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49F186F5"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28D7E1DB"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615F0E27"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7F331D07" w14:textId="77777777" w:rsidR="005B3B08" w:rsidRDefault="005B3B08" w:rsidP="00CD7587">
      <w:pPr>
        <w:tabs>
          <w:tab w:val="left" w:pos="851"/>
        </w:tabs>
        <w:suppressAutoHyphens/>
        <w:spacing w:line="240" w:lineRule="auto"/>
        <w:ind w:left="4395" w:right="68"/>
        <w:rPr>
          <w:rFonts w:asciiTheme="minorHAnsi" w:hAnsiTheme="minorHAnsi" w:cstheme="minorHAnsi"/>
          <w:i/>
          <w:szCs w:val="22"/>
        </w:rPr>
      </w:pPr>
    </w:p>
    <w:p w14:paraId="443A6AB0" w14:textId="77777777" w:rsidR="005B3B08" w:rsidRDefault="005B3B08" w:rsidP="00CD7587">
      <w:pPr>
        <w:tabs>
          <w:tab w:val="left" w:pos="851"/>
        </w:tabs>
        <w:suppressAutoHyphens/>
        <w:spacing w:line="240" w:lineRule="auto"/>
        <w:ind w:left="4395" w:right="68"/>
        <w:rPr>
          <w:rFonts w:asciiTheme="minorHAnsi" w:hAnsiTheme="minorHAnsi" w:cstheme="minorHAnsi"/>
          <w:i/>
          <w:szCs w:val="22"/>
        </w:rPr>
      </w:pPr>
    </w:p>
    <w:p w14:paraId="12393BE4" w14:textId="77777777" w:rsidR="005B3B08" w:rsidRDefault="005B3B08" w:rsidP="00CD7587">
      <w:pPr>
        <w:tabs>
          <w:tab w:val="left" w:pos="851"/>
        </w:tabs>
        <w:suppressAutoHyphens/>
        <w:spacing w:line="240" w:lineRule="auto"/>
        <w:ind w:left="4395" w:right="68"/>
        <w:rPr>
          <w:rFonts w:asciiTheme="minorHAnsi" w:hAnsiTheme="minorHAnsi" w:cstheme="minorHAnsi"/>
          <w:i/>
          <w:szCs w:val="22"/>
        </w:rPr>
      </w:pPr>
    </w:p>
    <w:p w14:paraId="06DEC080" w14:textId="77777777" w:rsidR="005B3B08" w:rsidRDefault="005B3B08" w:rsidP="00CD7587">
      <w:pPr>
        <w:tabs>
          <w:tab w:val="left" w:pos="851"/>
        </w:tabs>
        <w:suppressAutoHyphens/>
        <w:spacing w:line="240" w:lineRule="auto"/>
        <w:ind w:left="4395" w:right="68"/>
        <w:rPr>
          <w:rFonts w:asciiTheme="minorHAnsi" w:hAnsiTheme="minorHAnsi" w:cstheme="minorHAnsi"/>
          <w:i/>
          <w:szCs w:val="22"/>
        </w:rPr>
      </w:pPr>
    </w:p>
    <w:p w14:paraId="49A0E7B1" w14:textId="77777777" w:rsidR="005B3B08" w:rsidRDefault="005B3B08" w:rsidP="00CD7587">
      <w:pPr>
        <w:tabs>
          <w:tab w:val="left" w:pos="851"/>
        </w:tabs>
        <w:suppressAutoHyphens/>
        <w:spacing w:line="240" w:lineRule="auto"/>
        <w:ind w:left="4395" w:right="68"/>
        <w:rPr>
          <w:rFonts w:asciiTheme="minorHAnsi" w:hAnsiTheme="minorHAnsi" w:cstheme="minorHAnsi"/>
          <w:i/>
          <w:szCs w:val="22"/>
        </w:rPr>
      </w:pPr>
    </w:p>
    <w:p w14:paraId="426F6209" w14:textId="77777777" w:rsidR="005B3B08" w:rsidRDefault="005B3B08" w:rsidP="00CD7587">
      <w:pPr>
        <w:tabs>
          <w:tab w:val="left" w:pos="851"/>
        </w:tabs>
        <w:suppressAutoHyphens/>
        <w:spacing w:line="240" w:lineRule="auto"/>
        <w:ind w:left="4395" w:right="68"/>
        <w:rPr>
          <w:rFonts w:asciiTheme="minorHAnsi" w:hAnsiTheme="minorHAnsi" w:cstheme="minorHAnsi"/>
          <w:i/>
          <w:szCs w:val="22"/>
        </w:rPr>
      </w:pPr>
    </w:p>
    <w:p w14:paraId="0EB6100B" w14:textId="77777777" w:rsidR="005B3B08" w:rsidRDefault="005B3B08" w:rsidP="00CD7587">
      <w:pPr>
        <w:tabs>
          <w:tab w:val="left" w:pos="851"/>
        </w:tabs>
        <w:suppressAutoHyphens/>
        <w:spacing w:line="240" w:lineRule="auto"/>
        <w:ind w:left="4395" w:right="68"/>
        <w:rPr>
          <w:rFonts w:asciiTheme="minorHAnsi" w:hAnsiTheme="minorHAnsi" w:cstheme="minorHAnsi"/>
          <w:i/>
          <w:szCs w:val="22"/>
        </w:rPr>
      </w:pPr>
    </w:p>
    <w:p w14:paraId="79562138" w14:textId="77777777" w:rsidR="005B3B08" w:rsidRDefault="005B3B08" w:rsidP="00CD7587">
      <w:pPr>
        <w:tabs>
          <w:tab w:val="left" w:pos="851"/>
        </w:tabs>
        <w:suppressAutoHyphens/>
        <w:spacing w:line="240" w:lineRule="auto"/>
        <w:ind w:left="4395" w:right="68"/>
        <w:rPr>
          <w:rFonts w:asciiTheme="minorHAnsi" w:hAnsiTheme="minorHAnsi" w:cstheme="minorHAnsi"/>
          <w:i/>
          <w:szCs w:val="22"/>
        </w:rPr>
      </w:pPr>
    </w:p>
    <w:p w14:paraId="1621279D" w14:textId="77777777" w:rsidR="005B3B08" w:rsidRDefault="005B3B08" w:rsidP="00CD7587">
      <w:pPr>
        <w:tabs>
          <w:tab w:val="left" w:pos="851"/>
        </w:tabs>
        <w:suppressAutoHyphens/>
        <w:spacing w:line="240" w:lineRule="auto"/>
        <w:ind w:left="4395" w:right="68"/>
        <w:rPr>
          <w:rFonts w:asciiTheme="minorHAnsi" w:hAnsiTheme="minorHAnsi" w:cstheme="minorHAnsi"/>
          <w:i/>
          <w:szCs w:val="22"/>
        </w:rPr>
      </w:pPr>
    </w:p>
    <w:p w14:paraId="4B421E0E" w14:textId="77777777" w:rsidR="005B3B08" w:rsidRDefault="005B3B08" w:rsidP="00CD7587">
      <w:pPr>
        <w:tabs>
          <w:tab w:val="left" w:pos="851"/>
        </w:tabs>
        <w:suppressAutoHyphens/>
        <w:spacing w:line="240" w:lineRule="auto"/>
        <w:ind w:left="4395" w:right="68"/>
        <w:rPr>
          <w:rFonts w:asciiTheme="minorHAnsi" w:hAnsiTheme="minorHAnsi" w:cstheme="minorHAnsi"/>
          <w:i/>
          <w:szCs w:val="22"/>
        </w:rPr>
      </w:pPr>
    </w:p>
    <w:p w14:paraId="6FA298E4" w14:textId="77777777" w:rsidR="005B3B08" w:rsidRDefault="005B3B08" w:rsidP="00CD7587">
      <w:pPr>
        <w:tabs>
          <w:tab w:val="left" w:pos="851"/>
        </w:tabs>
        <w:suppressAutoHyphens/>
        <w:spacing w:line="240" w:lineRule="auto"/>
        <w:ind w:left="4395" w:right="68"/>
        <w:rPr>
          <w:rFonts w:asciiTheme="minorHAnsi" w:hAnsiTheme="minorHAnsi" w:cstheme="minorHAnsi"/>
          <w:i/>
          <w:szCs w:val="22"/>
        </w:rPr>
      </w:pPr>
    </w:p>
    <w:p w14:paraId="1001AEDF" w14:textId="77777777" w:rsidR="005B3B08" w:rsidRDefault="005B3B08" w:rsidP="00CD7587">
      <w:pPr>
        <w:tabs>
          <w:tab w:val="left" w:pos="851"/>
        </w:tabs>
        <w:suppressAutoHyphens/>
        <w:spacing w:line="240" w:lineRule="auto"/>
        <w:ind w:left="4395" w:right="68"/>
        <w:rPr>
          <w:rFonts w:asciiTheme="minorHAnsi" w:hAnsiTheme="minorHAnsi" w:cstheme="minorHAnsi"/>
          <w:i/>
          <w:szCs w:val="22"/>
        </w:rPr>
      </w:pPr>
    </w:p>
    <w:p w14:paraId="726FC459" w14:textId="77777777" w:rsidR="005B3B08" w:rsidRDefault="005B3B08" w:rsidP="00CD7587">
      <w:pPr>
        <w:tabs>
          <w:tab w:val="left" w:pos="851"/>
        </w:tabs>
        <w:suppressAutoHyphens/>
        <w:spacing w:line="240" w:lineRule="auto"/>
        <w:ind w:left="4395" w:right="68"/>
        <w:rPr>
          <w:rFonts w:asciiTheme="minorHAnsi" w:hAnsiTheme="minorHAnsi" w:cstheme="minorHAnsi"/>
          <w:i/>
          <w:szCs w:val="22"/>
        </w:rPr>
      </w:pPr>
    </w:p>
    <w:p w14:paraId="75E2DBD4" w14:textId="77777777" w:rsidR="005B3B08" w:rsidRDefault="005B3B08" w:rsidP="00CD7587">
      <w:pPr>
        <w:tabs>
          <w:tab w:val="left" w:pos="851"/>
        </w:tabs>
        <w:suppressAutoHyphens/>
        <w:spacing w:line="240" w:lineRule="auto"/>
        <w:ind w:left="4395" w:right="68"/>
        <w:rPr>
          <w:rFonts w:asciiTheme="minorHAnsi" w:hAnsiTheme="minorHAnsi" w:cstheme="minorHAnsi"/>
          <w:i/>
          <w:szCs w:val="22"/>
        </w:rPr>
      </w:pPr>
    </w:p>
    <w:p w14:paraId="0B6D07D2" w14:textId="77777777" w:rsidR="005B3B08" w:rsidRDefault="005B3B08" w:rsidP="00CD7587">
      <w:pPr>
        <w:tabs>
          <w:tab w:val="left" w:pos="851"/>
        </w:tabs>
        <w:suppressAutoHyphens/>
        <w:spacing w:line="240" w:lineRule="auto"/>
        <w:ind w:left="4395" w:right="68"/>
        <w:rPr>
          <w:rFonts w:asciiTheme="minorHAnsi" w:hAnsiTheme="minorHAnsi" w:cstheme="minorHAnsi"/>
          <w:i/>
          <w:szCs w:val="22"/>
        </w:rPr>
      </w:pPr>
    </w:p>
    <w:p w14:paraId="39ECDCE6" w14:textId="77777777" w:rsidR="005B3B08" w:rsidRDefault="005B3B08" w:rsidP="00CD7587">
      <w:pPr>
        <w:tabs>
          <w:tab w:val="left" w:pos="851"/>
        </w:tabs>
        <w:suppressAutoHyphens/>
        <w:spacing w:line="240" w:lineRule="auto"/>
        <w:ind w:left="4395" w:right="68"/>
        <w:rPr>
          <w:rFonts w:asciiTheme="minorHAnsi" w:hAnsiTheme="minorHAnsi" w:cstheme="minorHAnsi"/>
          <w:i/>
          <w:szCs w:val="22"/>
        </w:rPr>
      </w:pPr>
    </w:p>
    <w:p w14:paraId="2A121AC1" w14:textId="77777777" w:rsidR="005B3B08" w:rsidRPr="00A06FE1" w:rsidRDefault="005B3B08" w:rsidP="009A3A4D">
      <w:pPr>
        <w:shd w:val="clear" w:color="auto" w:fill="D5DCE4" w:themeFill="text2" w:themeFillTint="33"/>
        <w:spacing w:before="120" w:after="120" w:line="276" w:lineRule="auto"/>
        <w:outlineLvl w:val="0"/>
        <w:rPr>
          <w:rFonts w:asciiTheme="minorHAnsi" w:hAnsiTheme="minorHAnsi" w:cstheme="minorHAnsi"/>
          <w:b/>
          <w:szCs w:val="22"/>
        </w:rPr>
      </w:pPr>
      <w:bookmarkStart w:id="7" w:name="Załącznik3"/>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bookmarkEnd w:id="7"/>
      <w:r w:rsidRPr="00A06FE1">
        <w:rPr>
          <w:rFonts w:asciiTheme="minorHAnsi" w:hAnsiTheme="minorHAnsi" w:cstheme="minorHAnsi"/>
          <w:b/>
          <w:szCs w:val="22"/>
        </w:rPr>
        <w:t>– WYKAZ WYKONANYCH ZAMÓWIEŃ (WZÓR)</w:t>
      </w:r>
      <w:r>
        <w:rPr>
          <w:rFonts w:asciiTheme="minorHAnsi" w:hAnsiTheme="minorHAnsi" w:cstheme="minorHAnsi"/>
          <w:b/>
          <w:szCs w:val="22"/>
        </w:rPr>
        <w:t xml:space="preserve"> </w:t>
      </w:r>
      <w:r w:rsidRPr="00A06FE1">
        <w:rPr>
          <w:rFonts w:asciiTheme="minorHAnsi" w:hAnsiTheme="minorHAnsi" w:cstheme="minorHAnsi"/>
          <w:b/>
          <w:szCs w:val="22"/>
        </w:rPr>
        <w:t xml:space="preserve">- Wykaz </w:t>
      </w:r>
      <w:r w:rsidRPr="005B3B08">
        <w:rPr>
          <w:rFonts w:asciiTheme="minorHAnsi" w:hAnsiTheme="minorHAnsi" w:cstheme="minorHAnsi"/>
          <w:b/>
          <w:szCs w:val="22"/>
        </w:rPr>
        <w:t>dostaw/usług/robót budowlanych</w:t>
      </w:r>
    </w:p>
    <w:p w14:paraId="13992320" w14:textId="77777777" w:rsidR="005B3B08" w:rsidRPr="00E6014D" w:rsidRDefault="005B3B08" w:rsidP="005B3B08">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5B3B08" w:rsidRPr="00E6014D" w14:paraId="4F63FF0A" w14:textId="77777777" w:rsidTr="0015034C">
        <w:trPr>
          <w:trHeight w:val="1225"/>
          <w:jc w:val="center"/>
        </w:trPr>
        <w:tc>
          <w:tcPr>
            <w:tcW w:w="3965" w:type="dxa"/>
            <w:tcBorders>
              <w:right w:val="single" w:sz="4" w:space="0" w:color="auto"/>
            </w:tcBorders>
          </w:tcPr>
          <w:p w14:paraId="74E54143" w14:textId="77777777" w:rsidR="005B3B08" w:rsidRPr="00E6014D" w:rsidRDefault="005B3B08" w:rsidP="0015034C">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1A05A1DA" w14:textId="77777777" w:rsidR="005B3B08" w:rsidRPr="00E6014D" w:rsidRDefault="005B3B08" w:rsidP="0015034C">
            <w:pPr>
              <w:ind w:right="28"/>
              <w:rPr>
                <w:rFonts w:asciiTheme="minorHAnsi" w:hAnsiTheme="minorHAnsi" w:cstheme="minorHAnsi"/>
                <w:szCs w:val="22"/>
              </w:rPr>
            </w:pPr>
          </w:p>
          <w:p w14:paraId="651EDB12" w14:textId="77777777" w:rsidR="005B3B08" w:rsidRPr="00E6014D" w:rsidRDefault="005B3B08" w:rsidP="0015034C">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BC72830" w14:textId="77777777" w:rsidR="005B3B08" w:rsidRPr="00E6014D" w:rsidRDefault="005B3B08" w:rsidP="0015034C">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525DB3CB" w14:textId="77777777" w:rsidR="005B3B08" w:rsidRPr="00E6014D" w:rsidRDefault="005B3B08" w:rsidP="0015034C">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8" w:name="_Hlk164428959" w:displacedByCustomXml="next"/>
          <w:sdt>
            <w:sdtPr>
              <w:rPr>
                <w:rFonts w:asciiTheme="minorHAnsi" w:eastAsiaTheme="majorEastAsia" w:hAnsiTheme="minorHAnsi" w:cstheme="minorHAnsi"/>
                <w:szCs w:val="22"/>
              </w:rPr>
              <w:alias w:val="AUTOMAT - NIE uzupełniaj"/>
              <w:tag w:val=""/>
              <w:id w:val="204523969"/>
              <w:placeholder>
                <w:docPart w:val="453913F4041D45AAAC74E9F86CC8150A"/>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FC76469" w14:textId="2541162F" w:rsidR="005B3B08" w:rsidRPr="0005262B" w:rsidRDefault="005B3B08" w:rsidP="0015034C">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bookmarkEnd w:id="8" w:displacedByCustomXml="prev"/>
        </w:tc>
      </w:tr>
    </w:tbl>
    <w:p w14:paraId="4A3BF5E1" w14:textId="77777777" w:rsidR="005B3B08" w:rsidRPr="00E6014D" w:rsidRDefault="005B3B08" w:rsidP="005B3B08">
      <w:pPr>
        <w:rPr>
          <w:rFonts w:asciiTheme="minorHAnsi" w:hAnsiTheme="minorHAnsi" w:cstheme="minorHAnsi"/>
          <w:szCs w:val="22"/>
        </w:rPr>
      </w:pPr>
    </w:p>
    <w:p w14:paraId="79548B02" w14:textId="77777777" w:rsidR="005B3B08" w:rsidRPr="00E6014D" w:rsidRDefault="005B3B08" w:rsidP="005B3B08">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B65B680" w14:textId="77777777" w:rsidR="005B3B08" w:rsidRPr="00E6014D" w:rsidRDefault="005B3B08" w:rsidP="005B3B08">
      <w:pPr>
        <w:rPr>
          <w:rFonts w:asciiTheme="minorHAnsi" w:hAnsiTheme="minorHAnsi" w:cstheme="minorHAnsi"/>
          <w:szCs w:val="22"/>
        </w:rPr>
      </w:pPr>
    </w:p>
    <w:p w14:paraId="48172032" w14:textId="77777777" w:rsidR="005B3B08" w:rsidRPr="00E6014D" w:rsidRDefault="005B3B08" w:rsidP="005B3B08">
      <w:pPr>
        <w:rPr>
          <w:rFonts w:asciiTheme="minorHAnsi" w:hAnsiTheme="minorHAnsi" w:cstheme="minorHAnsi"/>
          <w:szCs w:val="22"/>
        </w:rPr>
      </w:pPr>
    </w:p>
    <w:p w14:paraId="3A3AF3E2" w14:textId="7F063C19" w:rsidR="005B3B08" w:rsidRPr="00E6014D" w:rsidRDefault="005B3B08" w:rsidP="005B3B08">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DC2EEC3B11524F8D9B3FFDEF6B9A0C5F"/>
          </w:placeholder>
          <w:dataBinding w:prefixMappings="xmlns:ns0='http://purl.org/dc/elements/1.1/' xmlns:ns1='http://schemas.openxmlformats.org/package/2006/metadata/core-properties' " w:xpath="/ns1:coreProperties[1]/ns0:creator[1]" w:storeItemID="{6C3C8BC8-F283-45AE-878A-BAB7291924A1}"/>
          <w:text/>
        </w:sdtPr>
        <w:sdtContent>
          <w:r>
            <w:rPr>
              <w:rFonts w:asciiTheme="minorHAnsi" w:hAnsiTheme="minorHAnsi" w:cstheme="minorHAnsi"/>
              <w:szCs w:val="22"/>
            </w:rPr>
            <w:t>POST/HZ/EOS/HZL/00491/2024</w:t>
          </w:r>
        </w:sdtContent>
      </w:sdt>
      <w:r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Pr>
          <w:rFonts w:asciiTheme="minorHAnsi" w:hAnsiTheme="minorHAnsi" w:cstheme="minorHAnsi"/>
          <w:szCs w:val="22"/>
        </w:rPr>
        <w:t> </w:t>
      </w:r>
      <w:r w:rsidRPr="00E6014D">
        <w:rPr>
          <w:rFonts w:asciiTheme="minorHAnsi" w:hAnsiTheme="minorHAnsi" w:cstheme="minorHAnsi"/>
          <w:b/>
          <w:bCs/>
          <w:szCs w:val="22"/>
        </w:rPr>
        <w:t>zadania……………..</w:t>
      </w:r>
      <w:r w:rsidRPr="00E6014D">
        <w:rPr>
          <w:rFonts w:asciiTheme="minorHAnsi" w:hAnsiTheme="minorHAnsi" w:cstheme="minorHAnsi"/>
          <w:b/>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 latach przed upływem terminu składania Ofert wykonaliśmy następujące zamówienia:</w:t>
      </w:r>
    </w:p>
    <w:p w14:paraId="02AAF727" w14:textId="77777777" w:rsidR="005B3B08" w:rsidRPr="00E6014D" w:rsidRDefault="005B3B08" w:rsidP="005B3B08">
      <w:pPr>
        <w:widowControl w:val="0"/>
        <w:snapToGrid w:val="0"/>
        <w:ind w:right="170"/>
        <w:rPr>
          <w:rFonts w:asciiTheme="minorHAnsi" w:hAnsiTheme="minorHAnsi" w:cstheme="minorHAnsi"/>
          <w:szCs w:val="22"/>
        </w:rPr>
      </w:pPr>
    </w:p>
    <w:p w14:paraId="73D842AB" w14:textId="77777777" w:rsidR="005B3B08" w:rsidRPr="00E6014D" w:rsidRDefault="005B3B08" w:rsidP="005B3B08">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5B3B08" w:rsidRPr="00E6014D" w14:paraId="205E534C" w14:textId="77777777" w:rsidTr="0015034C">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A82A078" w14:textId="77777777" w:rsidR="005B3B08" w:rsidRPr="00E6014D" w:rsidRDefault="005B3B08" w:rsidP="0015034C">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1053003A" w14:textId="77777777" w:rsidR="005B3B08" w:rsidRPr="00E6014D" w:rsidRDefault="005B3B08" w:rsidP="0015034C">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5B3C625F" w14:textId="77777777" w:rsidR="005B3B08" w:rsidRPr="00E6014D" w:rsidRDefault="005B3B08" w:rsidP="0015034C">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3696C448" w14:textId="77777777" w:rsidR="005B3B08" w:rsidRPr="00E6014D" w:rsidRDefault="005B3B08" w:rsidP="0015034C">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50F4DBF7" w14:textId="77777777" w:rsidR="005B3B08" w:rsidRPr="00E6014D" w:rsidRDefault="005B3B08" w:rsidP="0015034C">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5CA77C74" w14:textId="77777777" w:rsidR="005B3B08" w:rsidRPr="00E6014D" w:rsidRDefault="005B3B08" w:rsidP="0015034C">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5B3B08" w:rsidRPr="00E6014D" w14:paraId="2F288816" w14:textId="77777777" w:rsidTr="0015034C">
        <w:trPr>
          <w:trHeight w:val="504"/>
          <w:tblHeader/>
          <w:jc w:val="center"/>
        </w:trPr>
        <w:tc>
          <w:tcPr>
            <w:tcW w:w="568" w:type="dxa"/>
            <w:vMerge/>
            <w:tcBorders>
              <w:left w:val="single" w:sz="4" w:space="0" w:color="auto"/>
            </w:tcBorders>
            <w:vAlign w:val="center"/>
          </w:tcPr>
          <w:p w14:paraId="5DAE4653" w14:textId="77777777" w:rsidR="005B3B08" w:rsidRPr="00E6014D" w:rsidRDefault="005B3B08" w:rsidP="0015034C">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1CCD571" w14:textId="77777777" w:rsidR="005B3B08" w:rsidRPr="00E6014D" w:rsidRDefault="005B3B08" w:rsidP="0015034C">
            <w:pPr>
              <w:jc w:val="center"/>
              <w:rPr>
                <w:rFonts w:asciiTheme="minorHAnsi" w:hAnsiTheme="minorHAnsi" w:cstheme="minorHAnsi"/>
                <w:i/>
                <w:szCs w:val="22"/>
              </w:rPr>
            </w:pPr>
          </w:p>
        </w:tc>
        <w:tc>
          <w:tcPr>
            <w:tcW w:w="1560" w:type="dxa"/>
            <w:vMerge/>
            <w:vAlign w:val="center"/>
          </w:tcPr>
          <w:p w14:paraId="2A250A1F" w14:textId="77777777" w:rsidR="005B3B08" w:rsidRPr="00E6014D" w:rsidRDefault="005B3B08" w:rsidP="0015034C">
            <w:pPr>
              <w:jc w:val="center"/>
              <w:rPr>
                <w:rFonts w:asciiTheme="minorHAnsi" w:hAnsiTheme="minorHAnsi" w:cstheme="minorHAnsi"/>
                <w:i/>
                <w:szCs w:val="22"/>
              </w:rPr>
            </w:pPr>
          </w:p>
        </w:tc>
        <w:tc>
          <w:tcPr>
            <w:tcW w:w="1560" w:type="dxa"/>
            <w:vMerge/>
          </w:tcPr>
          <w:p w14:paraId="6A021856" w14:textId="77777777" w:rsidR="005B3B08" w:rsidRPr="00E6014D" w:rsidRDefault="005B3B08" w:rsidP="0015034C">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6D6C7A40" w14:textId="77777777" w:rsidR="005B3B08" w:rsidRPr="00E6014D" w:rsidRDefault="005B3B08" w:rsidP="0015034C">
            <w:pPr>
              <w:jc w:val="center"/>
              <w:rPr>
                <w:rFonts w:asciiTheme="minorHAnsi" w:hAnsiTheme="minorHAnsi" w:cstheme="minorHAnsi"/>
                <w:i/>
                <w:szCs w:val="22"/>
              </w:rPr>
            </w:pPr>
            <w:r w:rsidRPr="00E6014D">
              <w:rPr>
                <w:rFonts w:asciiTheme="minorHAnsi" w:hAnsiTheme="minorHAnsi" w:cstheme="minorHAnsi"/>
                <w:i/>
                <w:szCs w:val="22"/>
              </w:rPr>
              <w:t>Data</w:t>
            </w:r>
          </w:p>
          <w:p w14:paraId="759ACF60" w14:textId="77777777" w:rsidR="005B3B08" w:rsidRPr="00E6014D" w:rsidRDefault="005B3B08" w:rsidP="0015034C">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F1285E4" w14:textId="77777777" w:rsidR="005B3B08" w:rsidRPr="00E6014D" w:rsidRDefault="005B3B08" w:rsidP="0015034C">
            <w:pPr>
              <w:jc w:val="center"/>
              <w:rPr>
                <w:rFonts w:asciiTheme="minorHAnsi" w:hAnsiTheme="minorHAnsi" w:cstheme="minorHAnsi"/>
                <w:i/>
                <w:szCs w:val="22"/>
              </w:rPr>
            </w:pPr>
            <w:r w:rsidRPr="00E6014D">
              <w:rPr>
                <w:rFonts w:asciiTheme="minorHAnsi" w:hAnsiTheme="minorHAnsi" w:cstheme="minorHAnsi"/>
                <w:i/>
                <w:szCs w:val="22"/>
              </w:rPr>
              <w:t>Data</w:t>
            </w:r>
          </w:p>
          <w:p w14:paraId="14A76AF3" w14:textId="77777777" w:rsidR="005B3B08" w:rsidRPr="00E6014D" w:rsidRDefault="005B3B08" w:rsidP="0015034C">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75BEAE10" w14:textId="77777777" w:rsidR="005B3B08" w:rsidRPr="00E6014D" w:rsidRDefault="005B3B08" w:rsidP="0015034C">
            <w:pPr>
              <w:jc w:val="center"/>
              <w:rPr>
                <w:rFonts w:asciiTheme="minorHAnsi" w:hAnsiTheme="minorHAnsi" w:cstheme="minorHAnsi"/>
                <w:i/>
                <w:szCs w:val="22"/>
              </w:rPr>
            </w:pPr>
          </w:p>
        </w:tc>
      </w:tr>
      <w:tr w:rsidR="005B3B08" w:rsidRPr="00E6014D" w14:paraId="7C6B9387" w14:textId="77777777" w:rsidTr="0015034C">
        <w:trPr>
          <w:trHeight w:val="843"/>
          <w:jc w:val="center"/>
        </w:trPr>
        <w:tc>
          <w:tcPr>
            <w:tcW w:w="568" w:type="dxa"/>
            <w:vAlign w:val="center"/>
          </w:tcPr>
          <w:p w14:paraId="40F9799A" w14:textId="77777777" w:rsidR="005B3B08" w:rsidRPr="00E6014D" w:rsidRDefault="005B3B08" w:rsidP="0015034C">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1</w:t>
            </w:r>
          </w:p>
        </w:tc>
        <w:tc>
          <w:tcPr>
            <w:tcW w:w="1304" w:type="dxa"/>
            <w:tcBorders>
              <w:right w:val="single" w:sz="4" w:space="0" w:color="auto"/>
            </w:tcBorders>
            <w:vAlign w:val="center"/>
          </w:tcPr>
          <w:p w14:paraId="3DBAD8F8" w14:textId="77777777" w:rsidR="005B3B08" w:rsidRPr="00E6014D" w:rsidRDefault="005B3B08" w:rsidP="0015034C">
            <w:pPr>
              <w:spacing w:before="120"/>
              <w:jc w:val="center"/>
              <w:rPr>
                <w:rFonts w:asciiTheme="minorHAnsi" w:hAnsiTheme="minorHAnsi" w:cstheme="minorHAnsi"/>
                <w:szCs w:val="22"/>
              </w:rPr>
            </w:pPr>
          </w:p>
        </w:tc>
        <w:tc>
          <w:tcPr>
            <w:tcW w:w="1560" w:type="dxa"/>
            <w:vAlign w:val="center"/>
          </w:tcPr>
          <w:p w14:paraId="44227BA2" w14:textId="77777777" w:rsidR="005B3B08" w:rsidRPr="00E6014D" w:rsidRDefault="005B3B08" w:rsidP="0015034C">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9EDD203" w14:textId="77777777" w:rsidR="005B3B08" w:rsidRPr="00E6014D" w:rsidRDefault="005B3B08" w:rsidP="0015034C">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339EA6F7" w14:textId="77777777" w:rsidR="005B3B08" w:rsidRPr="00E6014D" w:rsidRDefault="005B3B08" w:rsidP="0015034C">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68781E88" w14:textId="77777777" w:rsidR="005B3B08" w:rsidRPr="00E6014D" w:rsidRDefault="005B3B08" w:rsidP="0015034C">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3382836" w14:textId="77777777" w:rsidR="005B3B08" w:rsidRPr="00E6014D" w:rsidRDefault="005B3B08" w:rsidP="0015034C">
            <w:pPr>
              <w:spacing w:before="120"/>
              <w:jc w:val="center"/>
              <w:rPr>
                <w:rFonts w:asciiTheme="minorHAnsi" w:hAnsiTheme="minorHAnsi" w:cstheme="minorHAnsi"/>
                <w:szCs w:val="22"/>
              </w:rPr>
            </w:pPr>
          </w:p>
        </w:tc>
      </w:tr>
      <w:tr w:rsidR="005B3B08" w:rsidRPr="00E6014D" w14:paraId="553BC0F5" w14:textId="77777777" w:rsidTr="0015034C">
        <w:trPr>
          <w:trHeight w:val="843"/>
          <w:jc w:val="center"/>
        </w:trPr>
        <w:tc>
          <w:tcPr>
            <w:tcW w:w="568" w:type="dxa"/>
            <w:vAlign w:val="center"/>
          </w:tcPr>
          <w:p w14:paraId="4607A22C" w14:textId="77777777" w:rsidR="005B3B08" w:rsidRPr="00E6014D" w:rsidRDefault="005B3B08" w:rsidP="0015034C">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2</w:t>
            </w:r>
          </w:p>
        </w:tc>
        <w:tc>
          <w:tcPr>
            <w:tcW w:w="1304" w:type="dxa"/>
            <w:tcBorders>
              <w:right w:val="single" w:sz="4" w:space="0" w:color="auto"/>
            </w:tcBorders>
            <w:vAlign w:val="center"/>
          </w:tcPr>
          <w:p w14:paraId="2DE53CD7" w14:textId="77777777" w:rsidR="005B3B08" w:rsidRPr="00E6014D" w:rsidRDefault="005B3B08" w:rsidP="0015034C">
            <w:pPr>
              <w:spacing w:before="120"/>
              <w:jc w:val="center"/>
              <w:rPr>
                <w:rFonts w:asciiTheme="minorHAnsi" w:hAnsiTheme="minorHAnsi" w:cstheme="minorHAnsi"/>
                <w:szCs w:val="22"/>
              </w:rPr>
            </w:pPr>
          </w:p>
        </w:tc>
        <w:tc>
          <w:tcPr>
            <w:tcW w:w="1560" w:type="dxa"/>
            <w:vAlign w:val="center"/>
          </w:tcPr>
          <w:p w14:paraId="4E5BC930" w14:textId="77777777" w:rsidR="005B3B08" w:rsidRPr="00E6014D" w:rsidRDefault="005B3B08" w:rsidP="0015034C">
            <w:pPr>
              <w:spacing w:before="120"/>
              <w:jc w:val="center"/>
              <w:rPr>
                <w:rFonts w:asciiTheme="minorHAnsi" w:hAnsiTheme="minorHAnsi" w:cstheme="minorHAnsi"/>
                <w:szCs w:val="22"/>
              </w:rPr>
            </w:pPr>
          </w:p>
        </w:tc>
        <w:tc>
          <w:tcPr>
            <w:tcW w:w="1560" w:type="dxa"/>
            <w:tcBorders>
              <w:right w:val="single" w:sz="4" w:space="0" w:color="auto"/>
            </w:tcBorders>
            <w:vAlign w:val="center"/>
          </w:tcPr>
          <w:p w14:paraId="32422269" w14:textId="77777777" w:rsidR="005B3B08" w:rsidRPr="00E6014D" w:rsidRDefault="005B3B08" w:rsidP="0015034C">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2E2EE62B" w14:textId="77777777" w:rsidR="005B3B08" w:rsidRPr="00E6014D" w:rsidRDefault="005B3B08" w:rsidP="0015034C">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5840D929" w14:textId="77777777" w:rsidR="005B3B08" w:rsidRPr="00E6014D" w:rsidRDefault="005B3B08" w:rsidP="0015034C">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AD7D60E" w14:textId="77777777" w:rsidR="005B3B08" w:rsidRPr="00E6014D" w:rsidRDefault="005B3B08" w:rsidP="0015034C">
            <w:pPr>
              <w:spacing w:before="120"/>
              <w:jc w:val="center"/>
              <w:rPr>
                <w:rFonts w:asciiTheme="minorHAnsi" w:hAnsiTheme="minorHAnsi" w:cstheme="minorHAnsi"/>
                <w:szCs w:val="22"/>
              </w:rPr>
            </w:pPr>
          </w:p>
        </w:tc>
      </w:tr>
      <w:tr w:rsidR="005B3B08" w:rsidRPr="00E6014D" w14:paraId="41505D1E" w14:textId="77777777" w:rsidTr="0015034C">
        <w:trPr>
          <w:trHeight w:val="843"/>
          <w:jc w:val="center"/>
        </w:trPr>
        <w:tc>
          <w:tcPr>
            <w:tcW w:w="568" w:type="dxa"/>
            <w:vAlign w:val="center"/>
          </w:tcPr>
          <w:p w14:paraId="70666A17" w14:textId="77777777" w:rsidR="005B3B08" w:rsidRPr="00E6014D" w:rsidRDefault="005B3B08" w:rsidP="0015034C">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3</w:t>
            </w:r>
          </w:p>
        </w:tc>
        <w:tc>
          <w:tcPr>
            <w:tcW w:w="1304" w:type="dxa"/>
            <w:tcBorders>
              <w:right w:val="single" w:sz="4" w:space="0" w:color="auto"/>
            </w:tcBorders>
            <w:vAlign w:val="center"/>
          </w:tcPr>
          <w:p w14:paraId="2400F48F" w14:textId="77777777" w:rsidR="005B3B08" w:rsidRPr="00E6014D" w:rsidRDefault="005B3B08" w:rsidP="0015034C">
            <w:pPr>
              <w:spacing w:before="120"/>
              <w:jc w:val="center"/>
              <w:rPr>
                <w:rFonts w:asciiTheme="minorHAnsi" w:hAnsiTheme="minorHAnsi" w:cstheme="minorHAnsi"/>
                <w:szCs w:val="22"/>
              </w:rPr>
            </w:pPr>
          </w:p>
        </w:tc>
        <w:tc>
          <w:tcPr>
            <w:tcW w:w="1560" w:type="dxa"/>
            <w:vAlign w:val="center"/>
          </w:tcPr>
          <w:p w14:paraId="53B2E3B2" w14:textId="77777777" w:rsidR="005B3B08" w:rsidRPr="00E6014D" w:rsidRDefault="005B3B08" w:rsidP="0015034C">
            <w:pPr>
              <w:spacing w:before="120"/>
              <w:jc w:val="center"/>
              <w:rPr>
                <w:rFonts w:asciiTheme="minorHAnsi" w:hAnsiTheme="minorHAnsi" w:cstheme="minorHAnsi"/>
                <w:szCs w:val="22"/>
              </w:rPr>
            </w:pPr>
          </w:p>
        </w:tc>
        <w:tc>
          <w:tcPr>
            <w:tcW w:w="1560" w:type="dxa"/>
            <w:tcBorders>
              <w:right w:val="single" w:sz="4" w:space="0" w:color="auto"/>
            </w:tcBorders>
            <w:vAlign w:val="center"/>
          </w:tcPr>
          <w:p w14:paraId="10D60406" w14:textId="77777777" w:rsidR="005B3B08" w:rsidRPr="00E6014D" w:rsidRDefault="005B3B08" w:rsidP="0015034C">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D652448" w14:textId="77777777" w:rsidR="005B3B08" w:rsidRPr="00E6014D" w:rsidRDefault="005B3B08" w:rsidP="0015034C">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2C2DD0A6" w14:textId="77777777" w:rsidR="005B3B08" w:rsidRPr="00E6014D" w:rsidRDefault="005B3B08" w:rsidP="0015034C">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4AA38C2" w14:textId="77777777" w:rsidR="005B3B08" w:rsidRPr="00E6014D" w:rsidRDefault="005B3B08" w:rsidP="0015034C">
            <w:pPr>
              <w:spacing w:before="120"/>
              <w:jc w:val="center"/>
              <w:rPr>
                <w:rFonts w:asciiTheme="minorHAnsi" w:hAnsiTheme="minorHAnsi" w:cstheme="minorHAnsi"/>
                <w:szCs w:val="22"/>
              </w:rPr>
            </w:pPr>
          </w:p>
        </w:tc>
      </w:tr>
    </w:tbl>
    <w:p w14:paraId="43111E71" w14:textId="77777777" w:rsidR="005B3B08" w:rsidRPr="00E6014D" w:rsidRDefault="005B3B08" w:rsidP="005B3B08">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02C9A707" w14:textId="77777777" w:rsidR="005B3B08" w:rsidRPr="00E6014D" w:rsidRDefault="005B3B08" w:rsidP="005B3B08">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0D196015" w14:textId="77777777" w:rsidR="005B3B08" w:rsidRPr="00E6014D" w:rsidRDefault="005B3B08" w:rsidP="005B3B08">
      <w:pPr>
        <w:ind w:right="-993"/>
        <w:rPr>
          <w:rFonts w:asciiTheme="minorHAnsi" w:hAnsiTheme="minorHAnsi" w:cstheme="minorHAnsi"/>
          <w:szCs w:val="22"/>
        </w:rPr>
      </w:pPr>
    </w:p>
    <w:p w14:paraId="2187C360" w14:textId="77777777" w:rsidR="005B3B08" w:rsidRPr="00E6014D" w:rsidRDefault="005B3B08" w:rsidP="005B3B08">
      <w:pPr>
        <w:ind w:right="-993"/>
        <w:rPr>
          <w:rFonts w:asciiTheme="minorHAnsi" w:hAnsiTheme="minorHAnsi" w:cstheme="minorHAnsi"/>
          <w:szCs w:val="22"/>
        </w:rPr>
      </w:pPr>
    </w:p>
    <w:p w14:paraId="705EF7C1" w14:textId="77777777" w:rsidR="005B3B08" w:rsidRPr="00E6014D" w:rsidRDefault="005B3B08" w:rsidP="005B3B08">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0653996C" w14:textId="77777777" w:rsidR="005B3B08" w:rsidRDefault="005B3B08" w:rsidP="005B3B08">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7F0D597B" w14:textId="77777777" w:rsidR="005B3B08" w:rsidRDefault="005B3B08" w:rsidP="00CD7587">
      <w:pPr>
        <w:tabs>
          <w:tab w:val="left" w:pos="851"/>
        </w:tabs>
        <w:suppressAutoHyphens/>
        <w:spacing w:line="240" w:lineRule="auto"/>
        <w:ind w:left="4395" w:right="68"/>
        <w:rPr>
          <w:rFonts w:asciiTheme="minorHAnsi" w:hAnsiTheme="minorHAnsi" w:cstheme="minorHAnsi"/>
          <w:i/>
          <w:szCs w:val="22"/>
        </w:rPr>
      </w:pPr>
    </w:p>
    <w:p w14:paraId="14921472" w14:textId="242135C2"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9" w:name="Załącznik5"/>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9"/>
      <w:r w:rsidR="0022389C" w:rsidRPr="00A06FE1">
        <w:rPr>
          <w:rFonts w:asciiTheme="minorHAnsi" w:hAnsiTheme="minorHAnsi" w:cstheme="minorHAnsi"/>
          <w:b/>
          <w:szCs w:val="22"/>
        </w:rPr>
        <w:t>–</w:t>
      </w:r>
      <w:r w:rsidR="001E4A95" w:rsidRPr="00E616AD">
        <w:rPr>
          <w:rFonts w:asciiTheme="minorHAnsi" w:hAnsiTheme="minorHAnsi" w:cstheme="minorHAnsi"/>
          <w:b/>
          <w:szCs w:val="22"/>
        </w:rPr>
        <w:t>OWZ</w:t>
      </w:r>
      <w:r w:rsidR="008E4F46">
        <w:rPr>
          <w:rFonts w:asciiTheme="minorHAnsi" w:hAnsiTheme="minorHAnsi" w:cstheme="minorHAnsi"/>
          <w:b/>
          <w:szCs w:val="22"/>
        </w:rPr>
        <w:t>RB</w:t>
      </w:r>
      <w:r w:rsidR="0022389C" w:rsidRPr="00A06FE1">
        <w:rPr>
          <w:rFonts w:asciiTheme="minorHAnsi" w:hAnsiTheme="minorHAnsi" w:cstheme="minorHAnsi"/>
          <w:b/>
          <w:szCs w:val="22"/>
        </w:rPr>
        <w:t xml:space="preserve">  </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3D423121" w:rsidR="00B850DD" w:rsidRDefault="00F53797" w:rsidP="009F3716">
      <w:pPr>
        <w:spacing w:after="160" w:line="259" w:lineRule="auto"/>
        <w:jc w:val="center"/>
        <w:rPr>
          <w:rFonts w:asciiTheme="minorHAnsi" w:hAnsiTheme="minorHAnsi" w:cstheme="minorHAnsi"/>
          <w:b/>
          <w:szCs w:val="22"/>
        </w:rPr>
      </w:pPr>
      <w:r>
        <w:rPr>
          <w:rFonts w:asciiTheme="minorHAnsi" w:hAnsiTheme="minorHAnsi" w:cstheme="minorHAnsi"/>
          <w:b/>
          <w:szCs w:val="22"/>
        </w:rPr>
        <w:t>[</w:t>
      </w:r>
      <w:r w:rsidR="007645C5" w:rsidRPr="00A06E4B">
        <w:rPr>
          <w:rFonts w:asciiTheme="minorHAnsi" w:hAnsiTheme="minorHAnsi" w:cstheme="minorHAnsi"/>
          <w:b/>
          <w:szCs w:val="22"/>
        </w:rPr>
        <w:t>OWZ</w:t>
      </w:r>
      <w:r w:rsidR="008E4F46">
        <w:rPr>
          <w:rFonts w:asciiTheme="minorHAnsi" w:hAnsiTheme="minorHAnsi" w:cstheme="minorHAnsi"/>
          <w:b/>
          <w:szCs w:val="22"/>
        </w:rPr>
        <w:t>RB</w:t>
      </w:r>
      <w:r>
        <w:rPr>
          <w:rFonts w:asciiTheme="minorHAnsi" w:hAnsiTheme="minorHAnsi" w:cstheme="minorHAnsi"/>
          <w:b/>
          <w:szCs w:val="22"/>
        </w:rPr>
        <w:t xml:space="preserve"> </w:t>
      </w:r>
      <w:r w:rsidR="0022389C" w:rsidRPr="00961861">
        <w:rPr>
          <w:rFonts w:asciiTheme="minorHAnsi" w:hAnsiTheme="minorHAnsi" w:cstheme="minorHAnsi"/>
          <w:b/>
          <w:szCs w:val="22"/>
        </w:rPr>
        <w:t>znajduje się w odrębnym pliku</w:t>
      </w:r>
      <w:r>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2DF7CF3B" w14:textId="4C62BDE3" w:rsidR="00A750D4" w:rsidRDefault="00A750D4" w:rsidP="00072B8E">
      <w:pPr>
        <w:spacing w:after="160" w:line="259" w:lineRule="auto"/>
        <w:jc w:val="left"/>
        <w:rPr>
          <w:rFonts w:asciiTheme="minorHAnsi" w:hAnsiTheme="minorHAnsi" w:cstheme="minorHAnsi"/>
          <w:szCs w:val="22"/>
        </w:rPr>
      </w:pPr>
    </w:p>
    <w:p w14:paraId="75FC8223" w14:textId="77777777" w:rsidR="00AE3D50" w:rsidRDefault="00AE3D50" w:rsidP="00072B8E">
      <w:pPr>
        <w:spacing w:after="160" w:line="259" w:lineRule="auto"/>
        <w:jc w:val="left"/>
        <w:rPr>
          <w:rFonts w:asciiTheme="minorHAnsi" w:hAnsiTheme="minorHAnsi" w:cstheme="minorHAnsi"/>
          <w:szCs w:val="22"/>
        </w:rPr>
      </w:pPr>
    </w:p>
    <w:p w14:paraId="305542BE" w14:textId="77777777" w:rsidR="00AE3D50" w:rsidRDefault="00AE3D50" w:rsidP="00072B8E">
      <w:pPr>
        <w:spacing w:after="160" w:line="259" w:lineRule="auto"/>
        <w:jc w:val="left"/>
        <w:rPr>
          <w:rFonts w:asciiTheme="minorHAnsi" w:hAnsiTheme="minorHAnsi" w:cstheme="minorHAnsi"/>
          <w:szCs w:val="22"/>
        </w:rPr>
      </w:pPr>
    </w:p>
    <w:p w14:paraId="3E9D053C" w14:textId="77777777" w:rsidR="00AE3D50" w:rsidRDefault="00AE3D50" w:rsidP="00072B8E">
      <w:pPr>
        <w:spacing w:after="160" w:line="259" w:lineRule="auto"/>
        <w:jc w:val="left"/>
        <w:rPr>
          <w:rFonts w:asciiTheme="minorHAnsi" w:hAnsiTheme="minorHAnsi" w:cstheme="minorHAnsi"/>
          <w:szCs w:val="22"/>
        </w:rPr>
      </w:pPr>
    </w:p>
    <w:p w14:paraId="7D88AE75" w14:textId="77777777" w:rsidR="00AE3D50" w:rsidRDefault="00AE3D50" w:rsidP="00072B8E">
      <w:pPr>
        <w:spacing w:after="160" w:line="259" w:lineRule="auto"/>
        <w:jc w:val="left"/>
        <w:rPr>
          <w:rFonts w:asciiTheme="minorHAnsi" w:hAnsiTheme="minorHAnsi" w:cstheme="minorHAnsi"/>
          <w:szCs w:val="22"/>
        </w:rPr>
      </w:pPr>
    </w:p>
    <w:p w14:paraId="476700D0" w14:textId="77777777" w:rsidR="00AE3D50" w:rsidRDefault="00AE3D50" w:rsidP="00072B8E">
      <w:pPr>
        <w:spacing w:after="160" w:line="259" w:lineRule="auto"/>
        <w:jc w:val="left"/>
        <w:rPr>
          <w:rFonts w:asciiTheme="minorHAnsi" w:hAnsiTheme="minorHAnsi" w:cstheme="minorHAnsi"/>
          <w:szCs w:val="22"/>
        </w:rPr>
      </w:pPr>
    </w:p>
    <w:p w14:paraId="1D2D184D" w14:textId="77777777" w:rsidR="00AE3D50" w:rsidRDefault="00AE3D50" w:rsidP="00072B8E">
      <w:pPr>
        <w:spacing w:after="160" w:line="259" w:lineRule="auto"/>
        <w:jc w:val="left"/>
        <w:rPr>
          <w:rFonts w:asciiTheme="minorHAnsi" w:hAnsiTheme="minorHAnsi" w:cstheme="minorHAnsi"/>
          <w:szCs w:val="22"/>
        </w:rPr>
      </w:pPr>
    </w:p>
    <w:p w14:paraId="27EEC4E2" w14:textId="77777777" w:rsidR="00AE3D50" w:rsidRDefault="00AE3D50" w:rsidP="00072B8E">
      <w:pPr>
        <w:spacing w:after="160" w:line="259" w:lineRule="auto"/>
        <w:jc w:val="left"/>
        <w:rPr>
          <w:rFonts w:asciiTheme="minorHAnsi" w:hAnsiTheme="minorHAnsi" w:cstheme="minorHAnsi"/>
          <w:szCs w:val="22"/>
        </w:rPr>
      </w:pPr>
    </w:p>
    <w:p w14:paraId="20ACB54F" w14:textId="77777777" w:rsidR="00492EF1" w:rsidRPr="00492EF1" w:rsidRDefault="00492EF1" w:rsidP="00492EF1">
      <w:pPr>
        <w:rPr>
          <w:rFonts w:asciiTheme="minorHAnsi" w:hAnsiTheme="minorHAnsi" w:cstheme="minorHAnsi"/>
          <w:szCs w:val="22"/>
        </w:rPr>
      </w:pPr>
    </w:p>
    <w:p w14:paraId="504F59FF" w14:textId="77777777" w:rsidR="00492EF1" w:rsidRPr="00492EF1" w:rsidRDefault="00492EF1" w:rsidP="00492EF1">
      <w:pPr>
        <w:rPr>
          <w:rFonts w:asciiTheme="minorHAnsi" w:hAnsiTheme="minorHAnsi" w:cstheme="minorHAnsi"/>
          <w:szCs w:val="22"/>
        </w:rPr>
      </w:pPr>
    </w:p>
    <w:p w14:paraId="1ABD4E9E" w14:textId="77777777" w:rsidR="00492EF1" w:rsidRPr="00492EF1" w:rsidRDefault="00492EF1" w:rsidP="00492EF1">
      <w:pPr>
        <w:rPr>
          <w:rFonts w:asciiTheme="minorHAnsi" w:hAnsiTheme="minorHAnsi" w:cstheme="minorHAnsi"/>
          <w:szCs w:val="22"/>
        </w:rPr>
      </w:pPr>
    </w:p>
    <w:p w14:paraId="50D7C14E" w14:textId="77777777" w:rsidR="00492EF1" w:rsidRPr="00492EF1" w:rsidRDefault="00492EF1" w:rsidP="00492EF1">
      <w:pPr>
        <w:rPr>
          <w:rFonts w:asciiTheme="minorHAnsi" w:hAnsiTheme="minorHAnsi" w:cstheme="minorHAnsi"/>
          <w:szCs w:val="22"/>
        </w:rPr>
      </w:pPr>
    </w:p>
    <w:p w14:paraId="5A882D91" w14:textId="77777777" w:rsidR="00492EF1" w:rsidRPr="00492EF1" w:rsidRDefault="00492EF1" w:rsidP="00492EF1">
      <w:pPr>
        <w:rPr>
          <w:rFonts w:asciiTheme="minorHAnsi" w:hAnsiTheme="minorHAnsi" w:cstheme="minorHAnsi"/>
          <w:szCs w:val="22"/>
        </w:rPr>
      </w:pPr>
    </w:p>
    <w:p w14:paraId="4E7E4AF4" w14:textId="77777777" w:rsidR="00492EF1" w:rsidRPr="00492EF1" w:rsidRDefault="00492EF1" w:rsidP="00492EF1">
      <w:pPr>
        <w:rPr>
          <w:rFonts w:asciiTheme="minorHAnsi" w:hAnsiTheme="minorHAnsi" w:cstheme="minorHAnsi"/>
          <w:szCs w:val="22"/>
        </w:rPr>
      </w:pPr>
    </w:p>
    <w:p w14:paraId="655F5EF1" w14:textId="77777777" w:rsidR="00492EF1" w:rsidRPr="00492EF1" w:rsidRDefault="00492EF1" w:rsidP="00492EF1">
      <w:pPr>
        <w:rPr>
          <w:rFonts w:asciiTheme="minorHAnsi" w:hAnsiTheme="minorHAnsi" w:cstheme="minorHAnsi"/>
          <w:szCs w:val="22"/>
        </w:rPr>
      </w:pPr>
    </w:p>
    <w:p w14:paraId="639F8DF2" w14:textId="77777777" w:rsidR="00492EF1" w:rsidRPr="00492EF1" w:rsidRDefault="00492EF1" w:rsidP="00492EF1">
      <w:pPr>
        <w:rPr>
          <w:rFonts w:asciiTheme="minorHAnsi" w:hAnsiTheme="minorHAnsi" w:cstheme="minorHAnsi"/>
          <w:szCs w:val="22"/>
        </w:rPr>
      </w:pPr>
    </w:p>
    <w:p w14:paraId="3950C396" w14:textId="77777777" w:rsidR="00492EF1" w:rsidRPr="00492EF1" w:rsidRDefault="00492EF1" w:rsidP="00492EF1">
      <w:pPr>
        <w:rPr>
          <w:rFonts w:asciiTheme="minorHAnsi" w:hAnsiTheme="minorHAnsi" w:cstheme="minorHAnsi"/>
          <w:szCs w:val="22"/>
        </w:rPr>
      </w:pPr>
    </w:p>
    <w:p w14:paraId="501DEC33" w14:textId="77777777" w:rsidR="00492EF1" w:rsidRPr="00492EF1" w:rsidRDefault="00492EF1" w:rsidP="00492EF1">
      <w:pPr>
        <w:rPr>
          <w:rFonts w:asciiTheme="minorHAnsi" w:hAnsiTheme="minorHAnsi" w:cstheme="minorHAnsi"/>
          <w:szCs w:val="22"/>
        </w:rPr>
      </w:pPr>
    </w:p>
    <w:p w14:paraId="118D3C35" w14:textId="77777777" w:rsidR="00492EF1" w:rsidRPr="00492EF1" w:rsidRDefault="00492EF1" w:rsidP="00492EF1">
      <w:pPr>
        <w:rPr>
          <w:rFonts w:asciiTheme="minorHAnsi" w:hAnsiTheme="minorHAnsi" w:cstheme="minorHAnsi"/>
          <w:szCs w:val="22"/>
        </w:rPr>
      </w:pPr>
    </w:p>
    <w:p w14:paraId="556C8DDE" w14:textId="77777777" w:rsidR="00492EF1" w:rsidRPr="00492EF1" w:rsidRDefault="00492EF1" w:rsidP="00492EF1">
      <w:pPr>
        <w:rPr>
          <w:rFonts w:asciiTheme="minorHAnsi" w:hAnsiTheme="minorHAnsi" w:cstheme="minorHAnsi"/>
          <w:szCs w:val="22"/>
        </w:rPr>
      </w:pPr>
    </w:p>
    <w:p w14:paraId="402EBF79" w14:textId="77777777" w:rsidR="00492EF1" w:rsidRPr="00492EF1" w:rsidRDefault="00492EF1" w:rsidP="00492EF1">
      <w:pPr>
        <w:rPr>
          <w:rFonts w:asciiTheme="minorHAnsi" w:hAnsiTheme="minorHAnsi" w:cstheme="minorHAnsi"/>
          <w:szCs w:val="22"/>
        </w:rPr>
      </w:pPr>
    </w:p>
    <w:p w14:paraId="78E0F8B5" w14:textId="77777777" w:rsidR="00492EF1" w:rsidRPr="00492EF1" w:rsidRDefault="00492EF1" w:rsidP="00492EF1">
      <w:pPr>
        <w:rPr>
          <w:rFonts w:asciiTheme="minorHAnsi" w:hAnsiTheme="minorHAnsi" w:cstheme="minorHAnsi"/>
          <w:szCs w:val="22"/>
        </w:rPr>
      </w:pPr>
    </w:p>
    <w:p w14:paraId="73FFD06C" w14:textId="77777777" w:rsidR="00492EF1" w:rsidRPr="00492EF1" w:rsidRDefault="00492EF1" w:rsidP="00492EF1">
      <w:pPr>
        <w:rPr>
          <w:rFonts w:asciiTheme="minorHAnsi" w:hAnsiTheme="minorHAnsi" w:cstheme="minorHAnsi"/>
          <w:szCs w:val="22"/>
        </w:rPr>
      </w:pPr>
    </w:p>
    <w:p w14:paraId="685E7167" w14:textId="77777777" w:rsidR="00492EF1" w:rsidRPr="00492EF1" w:rsidRDefault="00492EF1" w:rsidP="00492EF1">
      <w:pPr>
        <w:rPr>
          <w:rFonts w:asciiTheme="minorHAnsi" w:hAnsiTheme="minorHAnsi" w:cstheme="minorHAnsi"/>
          <w:szCs w:val="22"/>
        </w:rPr>
      </w:pPr>
    </w:p>
    <w:p w14:paraId="2572E95C" w14:textId="77777777" w:rsidR="00492EF1" w:rsidRPr="00492EF1" w:rsidRDefault="00492EF1" w:rsidP="00492EF1">
      <w:pPr>
        <w:rPr>
          <w:rFonts w:asciiTheme="minorHAnsi" w:hAnsiTheme="minorHAnsi" w:cstheme="minorHAnsi"/>
          <w:szCs w:val="22"/>
        </w:rPr>
      </w:pPr>
    </w:p>
    <w:p w14:paraId="7B67ED31" w14:textId="77777777" w:rsidR="00492EF1" w:rsidRPr="00492EF1" w:rsidRDefault="00492EF1" w:rsidP="00492EF1">
      <w:pPr>
        <w:rPr>
          <w:rFonts w:asciiTheme="minorHAnsi" w:hAnsiTheme="minorHAnsi" w:cstheme="minorHAnsi"/>
          <w:szCs w:val="22"/>
        </w:rPr>
      </w:pPr>
    </w:p>
    <w:p w14:paraId="65DCBEA9" w14:textId="77777777" w:rsidR="00492EF1" w:rsidRDefault="00492EF1" w:rsidP="00492EF1">
      <w:pPr>
        <w:rPr>
          <w:rFonts w:asciiTheme="minorHAnsi" w:hAnsiTheme="minorHAnsi" w:cstheme="minorHAnsi"/>
          <w:szCs w:val="22"/>
        </w:rPr>
      </w:pPr>
    </w:p>
    <w:p w14:paraId="5A2D5474" w14:textId="77777777" w:rsidR="00492EF1" w:rsidRDefault="00492EF1" w:rsidP="00492EF1">
      <w:pPr>
        <w:rPr>
          <w:rFonts w:asciiTheme="minorHAnsi" w:hAnsiTheme="minorHAnsi" w:cstheme="minorHAnsi"/>
          <w:szCs w:val="22"/>
        </w:rPr>
      </w:pPr>
    </w:p>
    <w:p w14:paraId="66C68119" w14:textId="685388BA" w:rsidR="00492EF1" w:rsidRDefault="00492EF1" w:rsidP="00492EF1">
      <w:pPr>
        <w:tabs>
          <w:tab w:val="left" w:pos="1515"/>
        </w:tabs>
        <w:rPr>
          <w:rFonts w:asciiTheme="minorHAnsi" w:hAnsiTheme="minorHAnsi" w:cstheme="minorHAnsi"/>
          <w:szCs w:val="22"/>
        </w:rPr>
      </w:pPr>
      <w:r>
        <w:rPr>
          <w:rFonts w:asciiTheme="minorHAnsi" w:hAnsiTheme="minorHAnsi" w:cstheme="minorHAnsi"/>
          <w:szCs w:val="22"/>
        </w:rPr>
        <w:tab/>
      </w:r>
    </w:p>
    <w:p w14:paraId="2DFFA875" w14:textId="1258A907" w:rsidR="00492EF1" w:rsidRDefault="00492EF1" w:rsidP="00492EF1">
      <w:pPr>
        <w:shd w:val="clear" w:color="auto" w:fill="D5DCE4" w:themeFill="text2" w:themeFillTint="33"/>
        <w:spacing w:before="120" w:after="120" w:line="276" w:lineRule="auto"/>
        <w:outlineLvl w:val="0"/>
        <w:rPr>
          <w:rFonts w:asciiTheme="minorHAnsi" w:hAnsiTheme="minorHAnsi" w:cstheme="minorHAnsi"/>
          <w:b/>
          <w:szCs w:val="22"/>
        </w:rPr>
      </w:pPr>
      <w:r>
        <w:rPr>
          <w:rFonts w:asciiTheme="minorHAnsi" w:hAnsiTheme="minorHAnsi" w:cstheme="minorHAnsi"/>
          <w:b/>
          <w:szCs w:val="22"/>
        </w:rPr>
        <w:lastRenderedPageBreak/>
        <w:t>ZAŁĄCZNIK NR 7 DO SWZ</w:t>
      </w:r>
      <w:bookmarkStart w:id="10" w:name="Załącznik7"/>
      <w:r>
        <w:rPr>
          <w:rFonts w:asciiTheme="minorHAnsi" w:hAnsiTheme="minorHAnsi" w:cstheme="minorHAnsi"/>
          <w:b/>
          <w:szCs w:val="22"/>
        </w:rPr>
        <w:t xml:space="preserve"> </w:t>
      </w:r>
      <w:bookmarkEnd w:id="10"/>
      <w:r>
        <w:rPr>
          <w:rFonts w:asciiTheme="minorHAnsi" w:hAnsiTheme="minorHAnsi" w:cstheme="minorHAnsi"/>
          <w:b/>
          <w:szCs w:val="22"/>
        </w:rPr>
        <w:t xml:space="preserve">– </w:t>
      </w:r>
      <w:bookmarkStart w:id="11" w:name="_Hlk166238430"/>
      <w:r>
        <w:rPr>
          <w:rFonts w:asciiTheme="minorHAnsi" w:hAnsiTheme="minorHAnsi" w:cstheme="minorHAnsi"/>
          <w:b/>
          <w:szCs w:val="22"/>
        </w:rPr>
        <w:t>OŚWIADCZENIE WYKONAWCY WSPÓLNIE UBIEGAJĄCEGO SIĘ O UDZIELENIE ZAMÓWIENIA POTWIERDZAJĄCE BRAK PODSTAW WYKLUCZENIA PRZEDKŁADANE WRAZ Z OFERTĄ/ PODMIOTU UDOSTĘPNIAJACEGO ZASOBY</w:t>
      </w:r>
    </w:p>
    <w:bookmarkEnd w:id="11"/>
    <w:p w14:paraId="43EE64B9" w14:textId="77777777" w:rsidR="00492EF1" w:rsidRDefault="00492EF1" w:rsidP="00492EF1">
      <w:pPr>
        <w:spacing w:before="120" w:after="120" w:line="276" w:lineRule="auto"/>
        <w:rPr>
          <w:rFonts w:asciiTheme="minorHAnsi" w:hAnsiTheme="minorHAnsi" w:cstheme="minorHAnsi"/>
          <w:b/>
          <w:szCs w:val="22"/>
        </w:rPr>
      </w:pPr>
    </w:p>
    <w:p w14:paraId="2B9AED57" w14:textId="77777777" w:rsidR="00492EF1" w:rsidRDefault="00492EF1" w:rsidP="00492EF1">
      <w:pPr>
        <w:spacing w:before="120" w:after="120" w:line="276" w:lineRule="auto"/>
        <w:rPr>
          <w:rFonts w:asciiTheme="minorHAnsi" w:hAnsiTheme="minorHAnsi" w:cstheme="minorHAnsi"/>
          <w:b/>
          <w:szCs w:val="22"/>
        </w:rPr>
      </w:pPr>
      <w:r>
        <w:rPr>
          <w:noProof/>
        </w:rPr>
        <mc:AlternateContent>
          <mc:Choice Requires="wps">
            <w:drawing>
              <wp:anchor distT="45720" distB="45720" distL="114300" distR="114300" simplePos="0" relativeHeight="251659264" behindDoc="0" locked="0" layoutInCell="1" allowOverlap="1" wp14:anchorId="51281A43" wp14:editId="0A846C70">
                <wp:simplePos x="0" y="0"/>
                <wp:positionH relativeFrom="column">
                  <wp:posOffset>3225800</wp:posOffset>
                </wp:positionH>
                <wp:positionV relativeFrom="paragraph">
                  <wp:posOffset>10795</wp:posOffset>
                </wp:positionV>
                <wp:extent cx="2921635" cy="578485"/>
                <wp:effectExtent l="0" t="0" r="0" b="0"/>
                <wp:wrapNone/>
                <wp:docPr id="217"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587375"/>
                        </a:xfrm>
                        <a:prstGeom prst="rect">
                          <a:avLst/>
                        </a:prstGeom>
                        <a:solidFill>
                          <a:srgbClr val="FFFFFF"/>
                        </a:solidFill>
                        <a:ln w="9525">
                          <a:noFill/>
                          <a:miter lim="800000"/>
                          <a:headEnd/>
                          <a:tailEnd/>
                        </a:ln>
                      </wps:spPr>
                      <wps:txbx>
                        <w:txbxContent>
                          <w:p w14:paraId="290B9A60" w14:textId="77777777" w:rsidR="00492EF1" w:rsidRDefault="00492EF1" w:rsidP="00492EF1">
                            <w:pPr>
                              <w:rPr>
                                <w:rFonts w:asciiTheme="minorHAnsi" w:hAnsiTheme="minorHAnsi" w:cstheme="minorHAnsi"/>
                                <w:b/>
                                <w:bCs/>
                              </w:rPr>
                            </w:pPr>
                            <w:r>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3D2E22F3" w14:textId="6931E945" w:rsidR="00492EF1" w:rsidRDefault="00492EF1" w:rsidP="00492EF1">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wps:txbx>
                      <wps:bodyPr rot="0" vertOverflow="clip" horzOverflow="clip"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1281A43" id="_x0000_t202" coordsize="21600,21600" o:spt="202" path="m,l,21600r21600,l21600,xe">
                <v:stroke joinstyle="miter"/>
                <v:path gradientshapeok="t" o:connecttype="rect"/>
              </v:shapetype>
              <v:shape id="Pole tekstowe 1" o:spid="_x0000_s1026" type="#_x0000_t202" style="position:absolute;left:0;text-align:left;margin-left:254pt;margin-top:.85pt;width:230.05pt;height:45.55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" stroked="f">
                <v:textbox style="mso-fit-shape-to-text:t">
                  <w:txbxContent>
                    <w:p w14:paraId="290B9A60" w14:textId="77777777" w:rsidR="00492EF1" w:rsidRDefault="00492EF1" w:rsidP="00492EF1">
                      <w:pPr>
                        <w:rPr>
                          <w:rFonts w:asciiTheme="minorHAnsi" w:hAnsiTheme="minorHAnsi" w:cstheme="minorHAnsi"/>
                          <w:b/>
                          <w:bCs/>
                        </w:rPr>
                      </w:pPr>
                      <w:r>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3D2E22F3" w14:textId="6931E945" w:rsidR="00492EF1" w:rsidRDefault="00492EF1" w:rsidP="00492EF1">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v:textbox>
              </v:shape>
            </w:pict>
          </mc:Fallback>
        </mc:AlternateContent>
      </w:r>
      <w:r>
        <w:rPr>
          <w:rFonts w:asciiTheme="minorHAnsi" w:hAnsiTheme="minorHAnsi" w:cstheme="minorHAnsi"/>
          <w:b/>
          <w:szCs w:val="22"/>
        </w:rPr>
        <w:t>Wykonawca:</w:t>
      </w:r>
    </w:p>
    <w:p w14:paraId="718FFE2A" w14:textId="77777777" w:rsidR="00492EF1" w:rsidRDefault="00492EF1" w:rsidP="00492EF1">
      <w:pPr>
        <w:spacing w:before="120" w:after="120" w:line="276" w:lineRule="auto"/>
        <w:ind w:right="5954"/>
        <w:rPr>
          <w:rFonts w:asciiTheme="minorHAnsi" w:hAnsiTheme="minorHAnsi" w:cstheme="minorHAnsi"/>
          <w:szCs w:val="22"/>
        </w:rPr>
      </w:pPr>
      <w:r>
        <w:rPr>
          <w:rFonts w:asciiTheme="minorHAnsi" w:hAnsiTheme="minorHAnsi" w:cstheme="minorHAnsi"/>
          <w:szCs w:val="22"/>
        </w:rPr>
        <w:t>…………………………………………………</w:t>
      </w:r>
    </w:p>
    <w:p w14:paraId="3C16901D" w14:textId="77777777" w:rsidR="00492EF1" w:rsidRDefault="00492EF1" w:rsidP="00492EF1">
      <w:pPr>
        <w:spacing w:before="120" w:after="120" w:line="276" w:lineRule="auto"/>
        <w:ind w:right="5954"/>
        <w:rPr>
          <w:rFonts w:asciiTheme="minorHAnsi" w:hAnsiTheme="minorHAnsi" w:cstheme="minorHAnsi"/>
          <w:szCs w:val="22"/>
        </w:rPr>
      </w:pPr>
      <w:r>
        <w:rPr>
          <w:rFonts w:asciiTheme="minorHAnsi" w:hAnsiTheme="minorHAnsi" w:cstheme="minorHAnsi"/>
          <w:szCs w:val="22"/>
        </w:rPr>
        <w:t>……………………………..…………………</w:t>
      </w:r>
    </w:p>
    <w:p w14:paraId="48A36FF1" w14:textId="77777777" w:rsidR="00492EF1" w:rsidRDefault="00492EF1" w:rsidP="00492EF1">
      <w:pPr>
        <w:spacing w:before="120" w:after="120" w:line="276" w:lineRule="auto"/>
        <w:ind w:right="5954"/>
        <w:rPr>
          <w:rFonts w:asciiTheme="minorHAnsi" w:hAnsiTheme="minorHAnsi" w:cstheme="minorHAnsi"/>
          <w:szCs w:val="22"/>
        </w:rPr>
      </w:pPr>
      <w:r>
        <w:rPr>
          <w:rFonts w:asciiTheme="minorHAnsi" w:hAnsiTheme="minorHAnsi" w:cstheme="minorHAnsi"/>
          <w:szCs w:val="22"/>
        </w:rPr>
        <w:t>…………………………………………………</w:t>
      </w:r>
    </w:p>
    <w:p w14:paraId="410A4E5C" w14:textId="77777777" w:rsidR="00492EF1" w:rsidRDefault="00492EF1" w:rsidP="00492EF1">
      <w:pPr>
        <w:spacing w:before="120" w:after="120" w:line="276" w:lineRule="auto"/>
        <w:ind w:right="5953"/>
        <w:rPr>
          <w:rFonts w:asciiTheme="minorHAnsi" w:hAnsiTheme="minorHAnsi" w:cstheme="minorHAnsi"/>
          <w:i/>
          <w:szCs w:val="22"/>
        </w:rPr>
      </w:pPr>
      <w:r>
        <w:rPr>
          <w:rFonts w:asciiTheme="minorHAnsi" w:hAnsiTheme="minorHAnsi" w:cstheme="minorHAnsi"/>
          <w:i/>
          <w:szCs w:val="22"/>
        </w:rPr>
        <w:t>(pełna nazwa/firma, adres, w zależności od podmiotu: NIP/PESEL, KRS/CEiDG)</w:t>
      </w:r>
    </w:p>
    <w:p w14:paraId="436D0925" w14:textId="77777777" w:rsidR="00492EF1" w:rsidRDefault="00492EF1" w:rsidP="00492EF1">
      <w:pPr>
        <w:spacing w:before="120" w:after="120" w:line="276" w:lineRule="auto"/>
        <w:rPr>
          <w:rFonts w:asciiTheme="minorHAnsi" w:hAnsiTheme="minorHAnsi" w:cstheme="minorHAnsi"/>
          <w:szCs w:val="22"/>
          <w:u w:val="single"/>
        </w:rPr>
      </w:pPr>
    </w:p>
    <w:p w14:paraId="4904B598" w14:textId="77777777" w:rsidR="00492EF1" w:rsidRDefault="00492EF1" w:rsidP="00492EF1">
      <w:pPr>
        <w:spacing w:before="120" w:after="120" w:line="276" w:lineRule="auto"/>
        <w:rPr>
          <w:rFonts w:asciiTheme="minorHAnsi" w:hAnsiTheme="minorHAnsi" w:cstheme="minorHAnsi"/>
          <w:szCs w:val="22"/>
          <w:u w:val="single"/>
        </w:rPr>
      </w:pPr>
      <w:r>
        <w:rPr>
          <w:rFonts w:asciiTheme="minorHAnsi" w:hAnsiTheme="minorHAnsi" w:cstheme="minorHAnsi"/>
          <w:szCs w:val="22"/>
          <w:u w:val="single"/>
        </w:rPr>
        <w:t>reprezentowany przez:</w:t>
      </w:r>
    </w:p>
    <w:p w14:paraId="54B76A4D" w14:textId="77777777" w:rsidR="00492EF1" w:rsidRDefault="00492EF1" w:rsidP="00492EF1">
      <w:pPr>
        <w:spacing w:before="120" w:after="120" w:line="276" w:lineRule="auto"/>
        <w:ind w:right="5954"/>
        <w:rPr>
          <w:rFonts w:asciiTheme="minorHAnsi" w:hAnsiTheme="minorHAnsi" w:cstheme="minorHAnsi"/>
          <w:szCs w:val="22"/>
        </w:rPr>
      </w:pPr>
      <w:r>
        <w:rPr>
          <w:rFonts w:asciiTheme="minorHAnsi" w:hAnsiTheme="minorHAnsi" w:cstheme="minorHAnsi"/>
          <w:szCs w:val="22"/>
        </w:rPr>
        <w:t>…………………………………………………</w:t>
      </w:r>
    </w:p>
    <w:p w14:paraId="1B75DCE6" w14:textId="77777777" w:rsidR="00492EF1" w:rsidRDefault="00492EF1" w:rsidP="00492EF1">
      <w:pPr>
        <w:spacing w:before="120" w:after="120" w:line="276" w:lineRule="auto"/>
        <w:ind w:right="5954"/>
        <w:rPr>
          <w:rFonts w:asciiTheme="minorHAnsi" w:hAnsiTheme="minorHAnsi" w:cstheme="minorHAnsi"/>
          <w:szCs w:val="22"/>
        </w:rPr>
      </w:pPr>
      <w:r>
        <w:rPr>
          <w:rFonts w:asciiTheme="minorHAnsi" w:hAnsiTheme="minorHAnsi" w:cstheme="minorHAnsi"/>
          <w:szCs w:val="22"/>
        </w:rPr>
        <w:t>………………………..………………………</w:t>
      </w:r>
    </w:p>
    <w:p w14:paraId="13A81DA1" w14:textId="77777777" w:rsidR="00492EF1" w:rsidRDefault="00492EF1" w:rsidP="00492EF1">
      <w:pPr>
        <w:spacing w:before="120" w:after="120" w:line="276" w:lineRule="auto"/>
        <w:ind w:right="5245"/>
        <w:rPr>
          <w:rFonts w:asciiTheme="minorHAnsi" w:hAnsiTheme="minorHAnsi" w:cstheme="minorHAnsi"/>
          <w:i/>
          <w:szCs w:val="22"/>
        </w:rPr>
      </w:pPr>
      <w:r>
        <w:rPr>
          <w:rFonts w:asciiTheme="minorHAnsi" w:hAnsiTheme="minorHAnsi" w:cstheme="minorHAnsi"/>
          <w:i/>
          <w:szCs w:val="22"/>
        </w:rPr>
        <w:t>(imię, nazwisko, stanowisko/podstawa do reprezentacji)</w:t>
      </w:r>
    </w:p>
    <w:p w14:paraId="33855433" w14:textId="77777777" w:rsidR="00492EF1" w:rsidRDefault="00492EF1" w:rsidP="00492EF1">
      <w:pPr>
        <w:spacing w:before="120" w:after="120" w:line="276" w:lineRule="auto"/>
        <w:rPr>
          <w:rFonts w:asciiTheme="minorHAnsi" w:hAnsiTheme="minorHAnsi" w:cstheme="minorHAnsi"/>
          <w:szCs w:val="22"/>
        </w:rPr>
      </w:pPr>
    </w:p>
    <w:p w14:paraId="1CFBF089" w14:textId="77777777" w:rsidR="00492EF1" w:rsidRDefault="00492EF1" w:rsidP="00492EF1">
      <w:pPr>
        <w:spacing w:before="120" w:after="120" w:line="276" w:lineRule="auto"/>
        <w:rPr>
          <w:rFonts w:asciiTheme="minorHAnsi" w:hAnsiTheme="minorHAnsi" w:cstheme="minorHAnsi"/>
          <w:b/>
          <w:szCs w:val="22"/>
        </w:rPr>
      </w:pPr>
    </w:p>
    <w:p w14:paraId="0847809B" w14:textId="77777777" w:rsidR="00492EF1" w:rsidRDefault="00492EF1" w:rsidP="00492EF1">
      <w:pPr>
        <w:spacing w:before="120" w:after="120" w:line="276" w:lineRule="auto"/>
        <w:jc w:val="center"/>
        <w:rPr>
          <w:rFonts w:asciiTheme="minorHAnsi" w:hAnsiTheme="minorHAnsi" w:cstheme="minorHAnsi"/>
          <w:b/>
          <w:szCs w:val="22"/>
          <w:u w:val="single"/>
        </w:rPr>
      </w:pPr>
      <w:r>
        <w:rPr>
          <w:rFonts w:asciiTheme="minorHAnsi" w:hAnsiTheme="minorHAnsi" w:cstheme="minorHAnsi"/>
          <w:b/>
          <w:szCs w:val="22"/>
          <w:u w:val="single"/>
        </w:rPr>
        <w:t xml:space="preserve">Oświadczenia </w:t>
      </w:r>
      <w:bookmarkStart w:id="12" w:name="_Hlk166239774"/>
      <w:r>
        <w:rPr>
          <w:rFonts w:asciiTheme="minorHAnsi" w:hAnsiTheme="minorHAnsi" w:cstheme="minorHAnsi"/>
          <w:b/>
          <w:szCs w:val="22"/>
          <w:u w:val="single"/>
        </w:rPr>
        <w:t xml:space="preserve">Wykonawcy wspólnie ubiegającego się o udzielenie Zamówienia/podmiotu udostępniającego zasoby </w:t>
      </w:r>
      <w:bookmarkEnd w:id="12"/>
    </w:p>
    <w:p w14:paraId="3A1D5CB4" w14:textId="77777777" w:rsidR="00492EF1" w:rsidRDefault="00492EF1" w:rsidP="00492EF1">
      <w:pPr>
        <w:spacing w:before="120" w:after="120" w:line="276" w:lineRule="auto"/>
        <w:jc w:val="center"/>
        <w:rPr>
          <w:rFonts w:asciiTheme="minorHAnsi" w:hAnsiTheme="minorHAnsi" w:cstheme="minorHAnsi"/>
          <w:b/>
          <w:caps/>
          <w:szCs w:val="22"/>
          <w:u w:val="single"/>
        </w:rPr>
      </w:pPr>
      <w:r>
        <w:rPr>
          <w:rFonts w:asciiTheme="minorHAnsi" w:hAnsiTheme="minorHAnsi" w:cstheme="minorHAnsi"/>
          <w:b/>
          <w:szCs w:val="22"/>
          <w:u w:val="single"/>
        </w:rPr>
        <w:t xml:space="preserve">DOTYCZĄCE PRZESŁANEK WYKLUCZENIA Z ART. 5K ROZPORZĄDZENIA 833/2014 ORAZ ART. 7 UST. 1 USTAWY </w:t>
      </w:r>
      <w:r>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37A272E" w14:textId="77777777" w:rsidR="00492EF1" w:rsidRDefault="00492EF1" w:rsidP="00492EF1">
      <w:pPr>
        <w:spacing w:before="120" w:after="120" w:line="276" w:lineRule="auto"/>
        <w:jc w:val="center"/>
        <w:rPr>
          <w:rFonts w:asciiTheme="minorHAnsi" w:hAnsiTheme="minorHAnsi" w:cstheme="minorHAnsi"/>
          <w:b/>
          <w:caps/>
          <w:szCs w:val="22"/>
          <w:u w:val="single"/>
        </w:rPr>
      </w:pPr>
    </w:p>
    <w:p w14:paraId="503DD59E" w14:textId="2D2C1365" w:rsidR="00492EF1" w:rsidRDefault="00492EF1" w:rsidP="00492EF1">
      <w:pPr>
        <w:tabs>
          <w:tab w:val="center" w:pos="4536"/>
          <w:tab w:val="right" w:pos="9072"/>
        </w:tabs>
        <w:spacing w:before="240" w:after="240" w:line="240" w:lineRule="auto"/>
        <w:rPr>
          <w:rFonts w:asciiTheme="minorHAnsi" w:hAnsiTheme="minorHAnsi" w:cstheme="minorHAnsi"/>
          <w:szCs w:val="22"/>
        </w:rPr>
      </w:pPr>
      <w:r>
        <w:rPr>
          <w:rFonts w:asciiTheme="minorHAnsi" w:hAnsiTheme="minorHAnsi" w:cstheme="minorHAnsi"/>
          <w:szCs w:val="22"/>
        </w:rPr>
        <w:t xml:space="preserve">Na potrzeby Postępowania o udzielenie zamówienia niepublicznego pn. </w:t>
      </w:r>
      <w:sdt>
        <w:sdtPr>
          <w:rPr>
            <w:rFonts w:asciiTheme="minorHAnsi" w:hAnsiTheme="minorHAnsi" w:cstheme="minorHAnsi"/>
            <w:szCs w:val="22"/>
          </w:rPr>
          <w:alias w:val="AUTOMAT - NIE uzupełniaj"/>
          <w:id w:val="1740362875"/>
          <w:placeholder>
            <w:docPart w:val="B900571888894FC786115DCFD5CBDC88"/>
          </w:placeholder>
          <w:dataBinding w:prefixMappings="xmlns:ns0='http://schemas.microsoft.com/office/2006/coverPageProps' " w:xpath="/ns0:CoverPageProperties[1]/ns0:CompanyAddress[1]" w:storeItemID="{55AF091B-3C7A-41E3-B477-F2FDAA23CFDA}"/>
          <w:text/>
        </w:sdtPr>
        <w:sdtContent>
          <w:r w:rsidR="008E4F46">
            <w:rPr>
              <w:rFonts w:asciiTheme="minorHAnsi" w:hAnsiTheme="minorHAnsi" w:cstheme="minorHAnsi"/>
              <w:szCs w:val="22"/>
            </w:rPr>
            <w:t>Rozbiórka sieci elektroenergetycznej SN-15kV wraz ze stacją słupową transformatorową SN/nn w miejscowości Długokąty, Radziwiłłów – Gmina Puszcza Mariańska. Zgodnie z projektem i pozwoleniem na rozbiórkę nr RB.6741.2.8.2021</w:t>
          </w:r>
        </w:sdtContent>
      </w:sdt>
      <w:r>
        <w:rPr>
          <w:rFonts w:asciiTheme="minorHAnsi" w:hAnsiTheme="minorHAnsi" w:cstheme="minorHAnsi"/>
          <w:szCs w:val="22"/>
        </w:rPr>
        <w:t xml:space="preserve">, Nr ref.: </w:t>
      </w:r>
      <w:sdt>
        <w:sdtPr>
          <w:rPr>
            <w:rFonts w:ascii="Open Sans" w:hAnsi="Open Sans" w:cs="Open Sans"/>
            <w:color w:val="000000"/>
            <w:sz w:val="18"/>
            <w:szCs w:val="18"/>
            <w:shd w:val="clear" w:color="auto" w:fill="FDFDFD"/>
          </w:rPr>
          <w:alias w:val="AUTOMAT - NIE uzupełniaj"/>
          <w:id w:val="-2039430917"/>
          <w:placeholder>
            <w:docPart w:val="9084E1F334BC497A9D0AC23C2C465649"/>
          </w:placeholder>
          <w:dataBinding w:prefixMappings="xmlns:ns0='http://purl.org/dc/elements/1.1/' xmlns:ns1='http://schemas.openxmlformats.org/package/2006/metadata/core-properties' " w:xpath="/ns1:coreProperties[1]/ns0:creator[1]" w:storeItemID="{6C3C8BC8-F283-45AE-878A-BAB7291924A1}"/>
          <w:text/>
        </w:sdtPr>
        <w:sdtContent>
          <w:r w:rsidR="002D7BA8">
            <w:rPr>
              <w:rFonts w:ascii="Open Sans" w:hAnsi="Open Sans" w:cs="Open Sans"/>
              <w:color w:val="000000"/>
              <w:sz w:val="18"/>
              <w:szCs w:val="18"/>
              <w:shd w:val="clear" w:color="auto" w:fill="FDFDFD"/>
            </w:rPr>
            <w:t>POST/HZ/EOS/HZL/00491/2024</w:t>
          </w:r>
        </w:sdtContent>
      </w:sdt>
      <w:r>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id w:val="1798561854"/>
          <w:placeholder>
            <w:docPart w:val="1158863312B9409388286CC6BB745189"/>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Pr>
          <w:rFonts w:asciiTheme="minorHAnsi" w:hAnsiTheme="minorHAnsi" w:cstheme="minorHAnsi"/>
          <w:i/>
          <w:szCs w:val="22"/>
        </w:rPr>
        <w:t xml:space="preserve">, </w:t>
      </w:r>
      <w:r>
        <w:rPr>
          <w:rFonts w:asciiTheme="minorHAnsi" w:hAnsiTheme="minorHAnsi" w:cstheme="minorHAnsi"/>
          <w:szCs w:val="22"/>
        </w:rPr>
        <w:t>oświadczam, co następuje:</w:t>
      </w:r>
    </w:p>
    <w:p w14:paraId="6F38FA4B" w14:textId="77777777" w:rsidR="00492EF1" w:rsidRDefault="00492EF1" w:rsidP="00492EF1">
      <w:pPr>
        <w:shd w:val="clear" w:color="auto" w:fill="BFBFBF"/>
        <w:spacing w:before="120" w:after="120" w:line="276" w:lineRule="auto"/>
        <w:rPr>
          <w:rFonts w:asciiTheme="minorHAnsi" w:hAnsiTheme="minorHAnsi" w:cstheme="minorHAnsi"/>
          <w:b/>
          <w:szCs w:val="22"/>
        </w:rPr>
      </w:pPr>
      <w:r>
        <w:rPr>
          <w:rFonts w:asciiTheme="minorHAnsi" w:hAnsiTheme="minorHAnsi" w:cstheme="minorHAnsi"/>
          <w:b/>
          <w:szCs w:val="22"/>
        </w:rPr>
        <w:t>OŚWIADCZENIA DOTYCZĄCE WYKONAWCY:</w:t>
      </w:r>
    </w:p>
    <w:p w14:paraId="77E6FEA9" w14:textId="77777777" w:rsidR="00492EF1" w:rsidRDefault="00492EF1" w:rsidP="00492EF1">
      <w:pPr>
        <w:pStyle w:val="Akapitzlist"/>
        <w:numPr>
          <w:ilvl w:val="0"/>
          <w:numId w:val="26"/>
        </w:numPr>
        <w:suppressAutoHyphens/>
        <w:spacing w:before="120" w:after="120" w:line="276" w:lineRule="auto"/>
        <w:ind w:left="426" w:hanging="426"/>
        <w:rPr>
          <w:rFonts w:asciiTheme="minorHAnsi" w:hAnsiTheme="minorHAnsi" w:cstheme="minorHAnsi"/>
          <w:b/>
          <w:bCs/>
          <w:szCs w:val="22"/>
        </w:rPr>
      </w:pPr>
      <w:r>
        <w:rPr>
          <w:rFonts w:asciiTheme="minorHAnsi" w:hAnsiTheme="minorHAnsi" w:cstheme="minorHAnsi"/>
          <w:szCs w:val="22"/>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t>
      </w:r>
      <w:r>
        <w:rPr>
          <w:rFonts w:asciiTheme="minorHAnsi" w:hAnsiTheme="minorHAnsi" w:cstheme="minorHAnsi"/>
          <w:szCs w:val="22"/>
        </w:rPr>
        <w:lastRenderedPageBreak/>
        <w:t>w związku z działaniami Rosji destabilizującymi sytuację na Ukrainie (Dz. Urz. UE nr L 111 z 8.4.2022, str. 1), dalej: rozporządzenie 2022/576.</w:t>
      </w:r>
      <w:r>
        <w:rPr>
          <w:vertAlign w:val="superscript"/>
        </w:rPr>
        <w:footnoteReference w:id="7"/>
      </w:r>
    </w:p>
    <w:p w14:paraId="73C49D7E" w14:textId="77777777" w:rsidR="00492EF1" w:rsidRDefault="00492EF1" w:rsidP="00492EF1">
      <w:pPr>
        <w:pStyle w:val="Akapitzlist"/>
        <w:numPr>
          <w:ilvl w:val="0"/>
          <w:numId w:val="26"/>
        </w:numPr>
        <w:suppressAutoHyphens/>
        <w:spacing w:before="120" w:after="120" w:line="276" w:lineRule="auto"/>
        <w:ind w:left="426" w:hanging="426"/>
        <w:rPr>
          <w:rFonts w:asciiTheme="minorHAnsi" w:hAnsiTheme="minorHAnsi" w:cstheme="minorHAnsi"/>
          <w:b/>
          <w:bCs/>
          <w:szCs w:val="22"/>
          <w:lang w:eastAsia="pl-PL"/>
        </w:rPr>
      </w:pPr>
      <w:r>
        <w:rPr>
          <w:rFonts w:asciiTheme="minorHAnsi" w:hAnsiTheme="minorHAnsi" w:cstheme="minorHAnsi"/>
          <w:szCs w:val="22"/>
          <w:lang w:eastAsia="pl-PL"/>
        </w:rPr>
        <w:t xml:space="preserve">Oświadczam, że nie zachodzą w stosunku do mnie przesłanki wykluczenia z Postępowania na podstawie art. </w:t>
      </w:r>
      <w:r>
        <w:rPr>
          <w:rFonts w:asciiTheme="minorHAnsi" w:hAnsiTheme="minorHAnsi" w:cstheme="minorHAnsi"/>
          <w:color w:val="222222"/>
          <w:szCs w:val="22"/>
          <w:lang w:eastAsia="pl-PL"/>
        </w:rPr>
        <w:t>7 ust. 1 ustawy z dnia 13 kwietnia 2022 r.</w:t>
      </w:r>
      <w:r>
        <w:rPr>
          <w:rFonts w:asciiTheme="minorHAnsi" w:hAnsiTheme="minorHAnsi" w:cstheme="minorHAnsi"/>
          <w:i/>
          <w:iCs/>
          <w:color w:val="222222"/>
          <w:szCs w:val="22"/>
          <w:lang w:eastAsia="pl-PL"/>
        </w:rPr>
        <w:t xml:space="preserve"> o szczególnych rozwiązaniach w zakresie przeciwdziałania wspieraniu agresji na Ukrainę oraz służących ochronie bezpieczeństwa narodowego </w:t>
      </w:r>
      <w:r>
        <w:rPr>
          <w:rFonts w:asciiTheme="minorHAnsi" w:hAnsiTheme="minorHAnsi" w:cstheme="minorHAnsi"/>
          <w:color w:val="222222"/>
          <w:szCs w:val="22"/>
          <w:lang w:eastAsia="pl-PL"/>
        </w:rPr>
        <w:t>(Dz. U. poz. 835)</w:t>
      </w:r>
      <w:r>
        <w:rPr>
          <w:rFonts w:asciiTheme="minorHAnsi" w:hAnsiTheme="minorHAnsi" w:cstheme="minorHAnsi"/>
          <w:i/>
          <w:iCs/>
          <w:color w:val="222222"/>
          <w:szCs w:val="22"/>
          <w:lang w:eastAsia="pl-PL"/>
        </w:rPr>
        <w:t>.</w:t>
      </w:r>
      <w:r>
        <w:rPr>
          <w:rFonts w:asciiTheme="minorHAnsi" w:hAnsiTheme="minorHAnsi" w:cstheme="minorHAnsi"/>
          <w:color w:val="222222"/>
          <w:szCs w:val="22"/>
          <w:vertAlign w:val="superscript"/>
          <w:lang w:eastAsia="pl-PL"/>
        </w:rPr>
        <w:footnoteReference w:id="8"/>
      </w:r>
    </w:p>
    <w:p w14:paraId="58DACD9A" w14:textId="77777777" w:rsidR="00492EF1" w:rsidRDefault="00492EF1" w:rsidP="00492EF1">
      <w:pPr>
        <w:spacing w:line="276" w:lineRule="auto"/>
        <w:ind w:left="720"/>
        <w:rPr>
          <w:rFonts w:asciiTheme="minorHAnsi" w:hAnsiTheme="minorHAnsi" w:cstheme="minorHAnsi"/>
          <w:b/>
          <w:bCs/>
          <w:sz w:val="16"/>
          <w:szCs w:val="16"/>
          <w:lang w:eastAsia="pl-PL"/>
        </w:rPr>
      </w:pPr>
    </w:p>
    <w:p w14:paraId="5D0E7D43" w14:textId="77777777" w:rsidR="00492EF1" w:rsidRDefault="00492EF1" w:rsidP="00492EF1">
      <w:pPr>
        <w:shd w:val="clear" w:color="auto" w:fill="BFBFBF"/>
        <w:spacing w:before="120" w:after="120" w:line="276" w:lineRule="auto"/>
        <w:rPr>
          <w:rFonts w:asciiTheme="minorHAnsi" w:hAnsiTheme="minorHAnsi" w:cstheme="minorHAnsi"/>
          <w:b/>
          <w:szCs w:val="22"/>
        </w:rPr>
      </w:pPr>
      <w:r>
        <w:rPr>
          <w:rFonts w:asciiTheme="minorHAnsi" w:hAnsiTheme="minorHAnsi" w:cstheme="minorHAnsi"/>
          <w:b/>
          <w:szCs w:val="22"/>
        </w:rPr>
        <w:t>OŚWIADCZENIE DOTYCZĄCE PODWYKONAWCY, NA KTÓREGO PRZYPADA PONAD 10% WARTOŚCI ZAMÓWIENIA:</w:t>
      </w:r>
    </w:p>
    <w:p w14:paraId="0FE857E6" w14:textId="77777777" w:rsidR="00492EF1" w:rsidRDefault="00492EF1" w:rsidP="00492EF1">
      <w:pPr>
        <w:spacing w:before="120" w:after="120" w:line="276" w:lineRule="auto"/>
        <w:rPr>
          <w:rFonts w:asciiTheme="minorHAnsi" w:hAnsiTheme="minorHAnsi" w:cstheme="minorHAnsi"/>
          <w:color w:val="FF0000"/>
          <w:sz w:val="20"/>
        </w:rPr>
      </w:pPr>
      <w:r>
        <w:rPr>
          <w:rFonts w:asciiTheme="minorHAnsi" w:hAnsiTheme="minorHAnsi" w:cstheme="minorHAnsi"/>
          <w:color w:val="FF0000"/>
          <w:sz w:val="20"/>
        </w:rPr>
        <w:t>[UWAGA</w:t>
      </w:r>
      <w:r>
        <w:rPr>
          <w:rFonts w:asciiTheme="minorHAnsi" w:hAnsiTheme="minorHAnsi" w:cstheme="minorHAnsi"/>
          <w:i/>
          <w:color w:val="FF0000"/>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Pr>
          <w:rFonts w:asciiTheme="minorHAnsi" w:hAnsiTheme="minorHAnsi" w:cstheme="minorHAnsi"/>
          <w:color w:val="FF0000"/>
          <w:sz w:val="20"/>
        </w:rPr>
        <w:t>]</w:t>
      </w:r>
    </w:p>
    <w:p w14:paraId="5F80BCE3" w14:textId="77777777" w:rsidR="00492EF1" w:rsidRDefault="00492EF1" w:rsidP="00492EF1">
      <w:pPr>
        <w:spacing w:line="276" w:lineRule="auto"/>
        <w:rPr>
          <w:rFonts w:asciiTheme="minorHAnsi" w:hAnsiTheme="minorHAnsi" w:cstheme="minorHAnsi"/>
          <w:szCs w:val="22"/>
        </w:rPr>
      </w:pPr>
      <w:r>
        <w:rPr>
          <w:rFonts w:asciiTheme="minorHAnsi" w:hAnsiTheme="minorHAnsi" w:cstheme="minorHAnsi"/>
          <w:szCs w:val="22"/>
        </w:rPr>
        <w:t xml:space="preserve">Oświadczam, że w stosunku do następującego podmiotu, będącego podwykonawcą, na którego przypada ponad 10% wartości Zamówienia: …………………………………………………………………………………… </w:t>
      </w:r>
      <w:r>
        <w:rPr>
          <w:rFonts w:asciiTheme="minorHAnsi" w:hAnsiTheme="minorHAnsi" w:cstheme="minorHAnsi"/>
          <w:i/>
          <w:szCs w:val="22"/>
        </w:rPr>
        <w:t>(podać pełną nazwę/ firmę, adres, a także w zależności od podmiotu: NIP/ PESEL, KRS/ CEiDG)</w:t>
      </w:r>
      <w:r>
        <w:rPr>
          <w:rFonts w:asciiTheme="minorHAnsi" w:hAnsiTheme="minorHAnsi" w:cstheme="minorHAnsi"/>
          <w:szCs w:val="22"/>
        </w:rPr>
        <w:t>, nie zachodzą podstawy wykluczenia z Postępowania o udzielenie Zamówienia przewidziane w art. 5k rozporządzenia 833/2014 w brzmieniu nadanym rozporządzeniem 2022/576.</w:t>
      </w:r>
    </w:p>
    <w:p w14:paraId="68DB425B" w14:textId="77777777" w:rsidR="00492EF1" w:rsidRDefault="00492EF1" w:rsidP="00492EF1">
      <w:pPr>
        <w:spacing w:line="276" w:lineRule="auto"/>
        <w:rPr>
          <w:rFonts w:asciiTheme="minorHAnsi" w:hAnsiTheme="minorHAnsi" w:cstheme="minorHAnsi"/>
          <w:sz w:val="16"/>
          <w:szCs w:val="16"/>
        </w:rPr>
      </w:pPr>
    </w:p>
    <w:p w14:paraId="3E8D7A7F" w14:textId="77777777" w:rsidR="00492EF1" w:rsidRDefault="00492EF1" w:rsidP="00492EF1">
      <w:pPr>
        <w:shd w:val="clear" w:color="auto" w:fill="BFBFBF"/>
        <w:spacing w:before="120" w:after="120" w:line="276" w:lineRule="auto"/>
        <w:rPr>
          <w:rFonts w:asciiTheme="minorHAnsi" w:hAnsiTheme="minorHAnsi" w:cstheme="minorHAnsi"/>
          <w:b/>
          <w:szCs w:val="22"/>
        </w:rPr>
      </w:pPr>
      <w:r>
        <w:rPr>
          <w:rFonts w:asciiTheme="minorHAnsi" w:hAnsiTheme="minorHAnsi" w:cstheme="minorHAnsi"/>
          <w:b/>
          <w:szCs w:val="22"/>
        </w:rPr>
        <w:t>OŚWIADCZENIE DOTYCZĄCE DOSTAWCY, NA KTÓREGO PRZYPADA PONAD 10% WARTOŚCI ZAMÓWIENIA:</w:t>
      </w:r>
    </w:p>
    <w:p w14:paraId="54A12105" w14:textId="77777777" w:rsidR="00492EF1" w:rsidRDefault="00492EF1" w:rsidP="00492EF1">
      <w:pPr>
        <w:spacing w:before="120" w:after="120" w:line="276" w:lineRule="auto"/>
        <w:rPr>
          <w:rFonts w:asciiTheme="minorHAnsi" w:hAnsiTheme="minorHAnsi" w:cstheme="minorHAnsi"/>
          <w:color w:val="FF0000"/>
          <w:sz w:val="20"/>
        </w:rPr>
      </w:pPr>
      <w:r>
        <w:rPr>
          <w:rFonts w:asciiTheme="minorHAnsi" w:hAnsiTheme="minorHAnsi" w:cstheme="minorHAnsi"/>
          <w:color w:val="FF0000"/>
          <w:sz w:val="20"/>
        </w:rPr>
        <w:t>[UWAGA</w:t>
      </w:r>
      <w:r>
        <w:rPr>
          <w:rFonts w:asciiTheme="minorHAnsi" w:hAnsiTheme="minorHAnsi" w:cstheme="minorHAnsi"/>
          <w:i/>
          <w:color w:val="FF0000"/>
          <w:sz w:val="20"/>
        </w:rPr>
        <w:t>: wypełnić tylko w przypadku dostawcy, na którego przypada ponad 10% wartości Zamówienia. W przypadku więcej niż jednego dostawcy, na którego przypada ponad 10% wartości Zamówienia, należy zastosować tyle razy, ile jest to konieczne.</w:t>
      </w:r>
      <w:r>
        <w:rPr>
          <w:rFonts w:asciiTheme="minorHAnsi" w:hAnsiTheme="minorHAnsi" w:cstheme="minorHAnsi"/>
          <w:color w:val="FF0000"/>
          <w:sz w:val="20"/>
        </w:rPr>
        <w:t>]</w:t>
      </w:r>
    </w:p>
    <w:p w14:paraId="447C9036" w14:textId="77777777" w:rsidR="00492EF1" w:rsidRDefault="00492EF1" w:rsidP="00492EF1">
      <w:pPr>
        <w:spacing w:before="120" w:after="120" w:line="276" w:lineRule="auto"/>
        <w:rPr>
          <w:rFonts w:asciiTheme="minorHAnsi" w:hAnsiTheme="minorHAnsi" w:cstheme="minorHAnsi"/>
          <w:szCs w:val="22"/>
        </w:rPr>
      </w:pPr>
      <w:r>
        <w:rPr>
          <w:rFonts w:asciiTheme="minorHAnsi" w:hAnsiTheme="minorHAnsi" w:cstheme="minorHAnsi"/>
          <w:szCs w:val="22"/>
        </w:rPr>
        <w:t xml:space="preserve">Oświadczam, że w stosunku do następującego podmiotu, będącego dostawcą, na którego przypada ponad 10% wartości Zamówienia: ……………………………………….………..….…………………………………….. </w:t>
      </w:r>
      <w:r>
        <w:rPr>
          <w:rFonts w:asciiTheme="minorHAnsi" w:hAnsiTheme="minorHAnsi" w:cstheme="minorHAnsi"/>
          <w:i/>
          <w:szCs w:val="22"/>
        </w:rPr>
        <w:t>(podać pełną nazwę/firmę, adres, a także w zależności od podmiotu: NIP/PESEL, KRS/CEiDG)</w:t>
      </w:r>
      <w:r>
        <w:rPr>
          <w:rFonts w:asciiTheme="minorHAnsi" w:hAnsiTheme="minorHAnsi" w:cstheme="minorHAnsi"/>
          <w:szCs w:val="22"/>
        </w:rPr>
        <w:t>, nie zachodzą podstawy wykluczenia z Postępowania o udzielenie Zamówienia przewidziane w art. 5k rozporządzenia 833/2014 w brzmieniu nadanym rozporządzeniem 2022/576.</w:t>
      </w:r>
    </w:p>
    <w:p w14:paraId="79B547D2" w14:textId="77777777" w:rsidR="00492EF1" w:rsidRDefault="00492EF1" w:rsidP="00492EF1">
      <w:pPr>
        <w:shd w:val="clear" w:color="auto" w:fill="BFBFBF"/>
        <w:spacing w:before="120" w:after="120" w:line="276" w:lineRule="auto"/>
        <w:rPr>
          <w:rFonts w:asciiTheme="minorHAnsi" w:hAnsiTheme="minorHAnsi" w:cstheme="minorHAnsi"/>
          <w:b/>
          <w:szCs w:val="22"/>
        </w:rPr>
      </w:pPr>
      <w:r>
        <w:rPr>
          <w:rFonts w:asciiTheme="minorHAnsi" w:hAnsiTheme="minorHAnsi" w:cstheme="minorHAnsi"/>
          <w:b/>
          <w:szCs w:val="22"/>
        </w:rPr>
        <w:t>OŚWIADCZENIE DOTYCZĄCE PODANYCH INFORMACJI:</w:t>
      </w:r>
    </w:p>
    <w:p w14:paraId="3A914C2F" w14:textId="77777777" w:rsidR="00492EF1" w:rsidRDefault="00492EF1" w:rsidP="00492EF1">
      <w:pPr>
        <w:spacing w:before="120" w:after="120" w:line="276" w:lineRule="auto"/>
        <w:rPr>
          <w:rFonts w:asciiTheme="minorHAnsi" w:hAnsiTheme="minorHAnsi" w:cstheme="minorHAnsi"/>
          <w:szCs w:val="22"/>
        </w:rPr>
      </w:pPr>
      <w:r>
        <w:rPr>
          <w:rFonts w:asciiTheme="minorHAnsi" w:hAnsiTheme="minorHAnsi" w:cstheme="minorHAnsi"/>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73247B84" w14:textId="77777777" w:rsidR="00492EF1" w:rsidRDefault="00492EF1" w:rsidP="00492EF1">
      <w:pPr>
        <w:shd w:val="clear" w:color="auto" w:fill="BFBFBF"/>
        <w:spacing w:before="120" w:after="120" w:line="276" w:lineRule="auto"/>
        <w:rPr>
          <w:rFonts w:asciiTheme="minorHAnsi" w:hAnsiTheme="minorHAnsi" w:cstheme="minorHAnsi"/>
          <w:b/>
          <w:szCs w:val="22"/>
        </w:rPr>
      </w:pPr>
      <w:r>
        <w:rPr>
          <w:rFonts w:asciiTheme="minorHAnsi" w:hAnsiTheme="minorHAnsi" w:cstheme="minorHAnsi"/>
          <w:b/>
          <w:szCs w:val="22"/>
        </w:rPr>
        <w:t>INFORMACJA DOTYCZĄCA DOSTĘPU DO DOKUMENTÓW REJESTROWYCH/</w:t>
      </w:r>
      <w:r>
        <w:rPr>
          <w:rFonts w:asciiTheme="minorHAnsi" w:hAnsiTheme="minorHAnsi" w:cstheme="minorHAnsi"/>
          <w:b/>
          <w:szCs w:val="22"/>
          <w:lang w:eastAsia="zh-CN"/>
        </w:rPr>
        <w:t>DOKUMENTÓW</w:t>
      </w:r>
      <w:r>
        <w:rPr>
          <w:rFonts w:asciiTheme="minorHAnsi" w:hAnsiTheme="minorHAnsi" w:cstheme="minorHAnsi"/>
          <w:szCs w:val="22"/>
          <w:lang w:eastAsia="zh-CN"/>
        </w:rPr>
        <w:t xml:space="preserve"> </w:t>
      </w:r>
      <w:r>
        <w:rPr>
          <w:rFonts w:asciiTheme="minorHAnsi" w:hAnsiTheme="minorHAnsi" w:cstheme="minorHAnsi"/>
          <w:b/>
          <w:szCs w:val="22"/>
        </w:rPr>
        <w:t>OKREŚLAJĄCYCH BENEFICJENTÓW RZECZYWISTYCH WYKONAWCY:</w:t>
      </w:r>
    </w:p>
    <w:p w14:paraId="59A36BFD" w14:textId="77777777" w:rsidR="00492EF1" w:rsidRDefault="00492EF1" w:rsidP="00492EF1">
      <w:pPr>
        <w:spacing w:before="120" w:after="120" w:line="276" w:lineRule="auto"/>
        <w:rPr>
          <w:rFonts w:asciiTheme="minorHAnsi" w:hAnsiTheme="minorHAnsi" w:cstheme="minorHAnsi"/>
          <w:szCs w:val="22"/>
        </w:rPr>
      </w:pPr>
      <w:r>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6D72BE9F" w14:textId="77777777" w:rsidR="00492EF1" w:rsidRDefault="00492EF1" w:rsidP="00492EF1">
      <w:pPr>
        <w:spacing w:before="120" w:after="120" w:line="276" w:lineRule="auto"/>
        <w:rPr>
          <w:rFonts w:asciiTheme="minorHAnsi" w:hAnsiTheme="minorHAnsi" w:cstheme="minorHAnsi"/>
          <w:szCs w:val="22"/>
        </w:rPr>
      </w:pPr>
      <w:r>
        <w:rPr>
          <w:rFonts w:asciiTheme="minorHAnsi" w:hAnsiTheme="minorHAnsi" w:cstheme="minorHAnsi"/>
          <w:szCs w:val="22"/>
        </w:rPr>
        <w:lastRenderedPageBreak/>
        <w:br/>
        <w:t>1) .....................................................................................................................................................</w:t>
      </w:r>
    </w:p>
    <w:p w14:paraId="6607C150" w14:textId="77777777" w:rsidR="00492EF1" w:rsidRDefault="00492EF1" w:rsidP="00492EF1">
      <w:pPr>
        <w:spacing w:before="120" w:after="120" w:line="276" w:lineRule="auto"/>
        <w:rPr>
          <w:rFonts w:asciiTheme="minorHAnsi" w:hAnsiTheme="minorHAnsi" w:cstheme="minorHAnsi"/>
          <w:szCs w:val="22"/>
        </w:rPr>
      </w:pPr>
      <w:r>
        <w:rPr>
          <w:rFonts w:asciiTheme="minorHAnsi" w:hAnsiTheme="minorHAnsi" w:cstheme="minorHAnsi"/>
          <w:i/>
          <w:szCs w:val="22"/>
        </w:rPr>
        <w:t>(wskazać dokumenty rejestrowe, adres internetowy, wydający urząd lub organ, dokładne dane referencyjne dokumentacji)</w:t>
      </w:r>
    </w:p>
    <w:p w14:paraId="528FF519" w14:textId="77777777" w:rsidR="00492EF1" w:rsidRDefault="00492EF1" w:rsidP="00492EF1">
      <w:pPr>
        <w:spacing w:before="120" w:after="120" w:line="276" w:lineRule="auto"/>
        <w:rPr>
          <w:rFonts w:asciiTheme="minorHAnsi" w:hAnsiTheme="minorHAnsi" w:cstheme="minorHAnsi"/>
          <w:szCs w:val="22"/>
        </w:rPr>
      </w:pPr>
      <w:r>
        <w:rPr>
          <w:rFonts w:asciiTheme="minorHAnsi" w:hAnsiTheme="minorHAnsi" w:cstheme="minorHAnsi"/>
          <w:szCs w:val="22"/>
        </w:rPr>
        <w:t>2) .....................................................................................................................................................</w:t>
      </w:r>
    </w:p>
    <w:p w14:paraId="77BAB484" w14:textId="77777777" w:rsidR="00492EF1" w:rsidRDefault="00492EF1" w:rsidP="00492EF1">
      <w:pPr>
        <w:spacing w:before="120" w:after="120" w:line="276" w:lineRule="auto"/>
        <w:rPr>
          <w:rFonts w:asciiTheme="minorHAnsi" w:hAnsiTheme="minorHAnsi" w:cstheme="minorHAnsi"/>
          <w:i/>
          <w:szCs w:val="22"/>
        </w:rPr>
      </w:pPr>
      <w:r>
        <w:rPr>
          <w:rFonts w:asciiTheme="minorHAnsi" w:hAnsiTheme="minorHAnsi" w:cstheme="minorHAnsi"/>
          <w:i/>
          <w:szCs w:val="22"/>
        </w:rPr>
        <w:t>(wskazać dokumenty określające beneficjentów rzeczywistych, adres internetowy, wydający urząd lub organ, dokładne dane referencyjne dokumentacji)</w:t>
      </w:r>
    </w:p>
    <w:p w14:paraId="50AC367F" w14:textId="77777777" w:rsidR="00492EF1" w:rsidRDefault="00492EF1" w:rsidP="00492EF1">
      <w:pPr>
        <w:spacing w:before="120" w:after="120" w:line="276" w:lineRule="auto"/>
        <w:rPr>
          <w:rFonts w:asciiTheme="minorHAnsi" w:hAnsiTheme="minorHAnsi" w:cstheme="minorHAnsi"/>
          <w:i/>
          <w:szCs w:val="22"/>
        </w:rPr>
      </w:pPr>
    </w:p>
    <w:p w14:paraId="79B37A6E" w14:textId="77777777" w:rsidR="00492EF1" w:rsidRDefault="00492EF1" w:rsidP="00492EF1">
      <w:pPr>
        <w:spacing w:before="120" w:after="120" w:line="276" w:lineRule="auto"/>
        <w:rPr>
          <w:rFonts w:asciiTheme="minorHAnsi" w:hAnsiTheme="minorHAnsi" w:cstheme="minorHAnsi"/>
          <w:i/>
          <w:szCs w:val="22"/>
        </w:rPr>
      </w:pPr>
    </w:p>
    <w:p w14:paraId="756CB50F" w14:textId="77777777" w:rsidR="00492EF1" w:rsidRDefault="00492EF1" w:rsidP="00492EF1">
      <w:pPr>
        <w:spacing w:before="120" w:after="120" w:line="276" w:lineRule="auto"/>
        <w:rPr>
          <w:rFonts w:asciiTheme="minorHAnsi" w:hAnsiTheme="minorHAnsi" w:cstheme="minorHAnsi"/>
          <w:i/>
          <w:szCs w:val="22"/>
        </w:rPr>
      </w:pPr>
      <w:r>
        <w:rPr>
          <w:rFonts w:asciiTheme="minorHAnsi" w:hAnsiTheme="minorHAnsi" w:cstheme="minorHAnsi"/>
          <w:i/>
          <w:szCs w:val="22"/>
        </w:rPr>
        <w:t>.............................., dn. .........................</w:t>
      </w:r>
      <w:r>
        <w:rPr>
          <w:rFonts w:asciiTheme="minorHAnsi" w:hAnsiTheme="minorHAnsi" w:cstheme="minorHAnsi"/>
          <w:szCs w:val="22"/>
        </w:rPr>
        <w:tab/>
      </w:r>
      <w:r>
        <w:rPr>
          <w:rFonts w:asciiTheme="minorHAnsi" w:hAnsiTheme="minorHAnsi" w:cstheme="minorHAnsi"/>
          <w:szCs w:val="22"/>
        </w:rPr>
        <w:tab/>
        <w:t>……………………..……………………………………………………….</w:t>
      </w:r>
    </w:p>
    <w:p w14:paraId="666AFE40" w14:textId="77777777" w:rsidR="00492EF1" w:rsidRDefault="00492EF1" w:rsidP="00492EF1">
      <w:pPr>
        <w:spacing w:after="80" w:line="240" w:lineRule="auto"/>
        <w:ind w:left="5398" w:right="68" w:firstLine="266"/>
        <w:jc w:val="left"/>
        <w:rPr>
          <w:rFonts w:asciiTheme="minorHAnsi" w:hAnsiTheme="minorHAnsi" w:cstheme="minorHAnsi"/>
          <w:i/>
          <w:szCs w:val="22"/>
        </w:rPr>
      </w:pPr>
      <w:r>
        <w:rPr>
          <w:rFonts w:asciiTheme="minorHAnsi" w:hAnsiTheme="minorHAnsi" w:cstheme="minorHAnsi"/>
          <w:i/>
          <w:szCs w:val="22"/>
        </w:rPr>
        <w:t xml:space="preserve">Podpis(-y) </w:t>
      </w:r>
    </w:p>
    <w:p w14:paraId="31A8DC8E" w14:textId="77777777" w:rsidR="00492EF1" w:rsidRPr="00E6014D" w:rsidRDefault="00492EF1" w:rsidP="00492EF1">
      <w:pPr>
        <w:spacing w:after="160" w:line="259" w:lineRule="auto"/>
        <w:jc w:val="left"/>
        <w:rPr>
          <w:rFonts w:asciiTheme="minorHAnsi" w:hAnsiTheme="minorHAnsi" w:cstheme="minorHAnsi"/>
          <w:szCs w:val="22"/>
        </w:rPr>
      </w:pPr>
    </w:p>
    <w:p w14:paraId="3621FE5E" w14:textId="77777777" w:rsidR="00492EF1" w:rsidRPr="00B86A4C" w:rsidRDefault="00492EF1" w:rsidP="00492EF1">
      <w:pPr>
        <w:rPr>
          <w:rFonts w:asciiTheme="minorHAnsi" w:hAnsiTheme="minorHAnsi" w:cstheme="minorHAnsi"/>
          <w:szCs w:val="22"/>
        </w:rPr>
      </w:pPr>
    </w:p>
    <w:p w14:paraId="5C905B4E" w14:textId="77777777" w:rsidR="00492EF1" w:rsidRDefault="00492EF1" w:rsidP="00492EF1">
      <w:pPr>
        <w:tabs>
          <w:tab w:val="left" w:pos="1515"/>
        </w:tabs>
        <w:rPr>
          <w:rFonts w:asciiTheme="minorHAnsi" w:hAnsiTheme="minorHAnsi" w:cstheme="minorHAnsi"/>
          <w:szCs w:val="22"/>
        </w:rPr>
      </w:pPr>
    </w:p>
    <w:p w14:paraId="25456821" w14:textId="77777777" w:rsidR="006D7422" w:rsidRPr="006D7422" w:rsidRDefault="006D7422" w:rsidP="006D7422">
      <w:pPr>
        <w:rPr>
          <w:rFonts w:asciiTheme="minorHAnsi" w:hAnsiTheme="minorHAnsi" w:cstheme="minorHAnsi"/>
          <w:szCs w:val="22"/>
        </w:rPr>
      </w:pPr>
    </w:p>
    <w:p w14:paraId="2AADA47D" w14:textId="77777777" w:rsidR="006D7422" w:rsidRPr="006D7422" w:rsidRDefault="006D7422" w:rsidP="006D7422">
      <w:pPr>
        <w:rPr>
          <w:rFonts w:asciiTheme="minorHAnsi" w:hAnsiTheme="minorHAnsi" w:cstheme="minorHAnsi"/>
          <w:szCs w:val="22"/>
        </w:rPr>
      </w:pPr>
    </w:p>
    <w:p w14:paraId="319981A7" w14:textId="77777777" w:rsidR="006D7422" w:rsidRPr="006D7422" w:rsidRDefault="006D7422" w:rsidP="006D7422">
      <w:pPr>
        <w:rPr>
          <w:rFonts w:asciiTheme="minorHAnsi" w:hAnsiTheme="minorHAnsi" w:cstheme="minorHAnsi"/>
          <w:szCs w:val="22"/>
        </w:rPr>
      </w:pPr>
    </w:p>
    <w:p w14:paraId="1BA6B8BF" w14:textId="77777777" w:rsidR="006D7422" w:rsidRPr="006D7422" w:rsidRDefault="006D7422" w:rsidP="006D7422">
      <w:pPr>
        <w:rPr>
          <w:rFonts w:asciiTheme="minorHAnsi" w:hAnsiTheme="minorHAnsi" w:cstheme="minorHAnsi"/>
          <w:szCs w:val="22"/>
        </w:rPr>
      </w:pPr>
    </w:p>
    <w:p w14:paraId="31209AAE" w14:textId="77777777" w:rsidR="006D7422" w:rsidRPr="006D7422" w:rsidRDefault="006D7422" w:rsidP="006D7422">
      <w:pPr>
        <w:rPr>
          <w:rFonts w:asciiTheme="minorHAnsi" w:hAnsiTheme="minorHAnsi" w:cstheme="minorHAnsi"/>
          <w:szCs w:val="22"/>
        </w:rPr>
      </w:pPr>
    </w:p>
    <w:p w14:paraId="47AC1E6A" w14:textId="77777777" w:rsidR="006D7422" w:rsidRPr="006D7422" w:rsidRDefault="006D7422" w:rsidP="006D7422">
      <w:pPr>
        <w:rPr>
          <w:rFonts w:asciiTheme="minorHAnsi" w:hAnsiTheme="minorHAnsi" w:cstheme="minorHAnsi"/>
          <w:szCs w:val="22"/>
        </w:rPr>
      </w:pPr>
    </w:p>
    <w:p w14:paraId="735CFAC2" w14:textId="77777777" w:rsidR="006D7422" w:rsidRPr="006D7422" w:rsidRDefault="006D7422" w:rsidP="006D7422">
      <w:pPr>
        <w:rPr>
          <w:rFonts w:asciiTheme="minorHAnsi" w:hAnsiTheme="minorHAnsi" w:cstheme="minorHAnsi"/>
          <w:szCs w:val="22"/>
        </w:rPr>
      </w:pPr>
    </w:p>
    <w:p w14:paraId="76857AC4" w14:textId="77777777" w:rsidR="006D7422" w:rsidRPr="006D7422" w:rsidRDefault="006D7422" w:rsidP="006D7422">
      <w:pPr>
        <w:rPr>
          <w:rFonts w:asciiTheme="minorHAnsi" w:hAnsiTheme="minorHAnsi" w:cstheme="minorHAnsi"/>
          <w:szCs w:val="22"/>
        </w:rPr>
      </w:pPr>
    </w:p>
    <w:p w14:paraId="6199AA0C" w14:textId="77777777" w:rsidR="006D7422" w:rsidRPr="006D7422" w:rsidRDefault="006D7422" w:rsidP="006D7422">
      <w:pPr>
        <w:rPr>
          <w:rFonts w:asciiTheme="minorHAnsi" w:hAnsiTheme="minorHAnsi" w:cstheme="minorHAnsi"/>
          <w:szCs w:val="22"/>
        </w:rPr>
      </w:pPr>
    </w:p>
    <w:p w14:paraId="0B8B80A5" w14:textId="77777777" w:rsidR="006D7422" w:rsidRPr="006D7422" w:rsidRDefault="006D7422" w:rsidP="006D7422">
      <w:pPr>
        <w:rPr>
          <w:rFonts w:asciiTheme="minorHAnsi" w:hAnsiTheme="minorHAnsi" w:cstheme="minorHAnsi"/>
          <w:szCs w:val="22"/>
        </w:rPr>
      </w:pPr>
    </w:p>
    <w:p w14:paraId="13163D1E" w14:textId="77777777" w:rsidR="006D7422" w:rsidRPr="006D7422" w:rsidRDefault="006D7422" w:rsidP="006D7422">
      <w:pPr>
        <w:rPr>
          <w:rFonts w:asciiTheme="minorHAnsi" w:hAnsiTheme="minorHAnsi" w:cstheme="minorHAnsi"/>
          <w:szCs w:val="22"/>
        </w:rPr>
      </w:pPr>
    </w:p>
    <w:p w14:paraId="67E95EB0" w14:textId="77777777" w:rsidR="006D7422" w:rsidRPr="006D7422" w:rsidRDefault="006D7422" w:rsidP="006D7422">
      <w:pPr>
        <w:rPr>
          <w:rFonts w:asciiTheme="minorHAnsi" w:hAnsiTheme="minorHAnsi" w:cstheme="minorHAnsi"/>
          <w:szCs w:val="22"/>
        </w:rPr>
      </w:pPr>
    </w:p>
    <w:p w14:paraId="4E97FA6B" w14:textId="77777777" w:rsidR="006D7422" w:rsidRPr="006D7422" w:rsidRDefault="006D7422" w:rsidP="006D7422">
      <w:pPr>
        <w:rPr>
          <w:rFonts w:asciiTheme="minorHAnsi" w:hAnsiTheme="minorHAnsi" w:cstheme="minorHAnsi"/>
          <w:szCs w:val="22"/>
        </w:rPr>
      </w:pPr>
    </w:p>
    <w:p w14:paraId="305ED607" w14:textId="77777777" w:rsidR="006D7422" w:rsidRPr="006D7422" w:rsidRDefault="006D7422" w:rsidP="006D7422">
      <w:pPr>
        <w:rPr>
          <w:rFonts w:asciiTheme="minorHAnsi" w:hAnsiTheme="minorHAnsi" w:cstheme="minorHAnsi"/>
          <w:szCs w:val="22"/>
        </w:rPr>
      </w:pPr>
    </w:p>
    <w:p w14:paraId="25926E5D" w14:textId="77777777" w:rsidR="006D7422" w:rsidRPr="006D7422" w:rsidRDefault="006D7422" w:rsidP="006D7422">
      <w:pPr>
        <w:rPr>
          <w:rFonts w:asciiTheme="minorHAnsi" w:hAnsiTheme="minorHAnsi" w:cstheme="minorHAnsi"/>
          <w:szCs w:val="22"/>
        </w:rPr>
      </w:pPr>
    </w:p>
    <w:p w14:paraId="19E73A2E" w14:textId="77777777" w:rsidR="006D7422" w:rsidRPr="006D7422" w:rsidRDefault="006D7422" w:rsidP="006D7422">
      <w:pPr>
        <w:rPr>
          <w:rFonts w:asciiTheme="minorHAnsi" w:hAnsiTheme="minorHAnsi" w:cstheme="minorHAnsi"/>
          <w:szCs w:val="22"/>
        </w:rPr>
      </w:pPr>
    </w:p>
    <w:p w14:paraId="2EB027A0" w14:textId="77777777" w:rsidR="006D7422" w:rsidRPr="006D7422" w:rsidRDefault="006D7422" w:rsidP="006D7422">
      <w:pPr>
        <w:rPr>
          <w:rFonts w:asciiTheme="minorHAnsi" w:hAnsiTheme="minorHAnsi" w:cstheme="minorHAnsi"/>
          <w:szCs w:val="22"/>
        </w:rPr>
      </w:pPr>
    </w:p>
    <w:p w14:paraId="3A187CC5" w14:textId="77777777" w:rsidR="006D7422" w:rsidRPr="006D7422" w:rsidRDefault="006D7422" w:rsidP="006D7422">
      <w:pPr>
        <w:rPr>
          <w:rFonts w:asciiTheme="minorHAnsi" w:hAnsiTheme="minorHAnsi" w:cstheme="minorHAnsi"/>
          <w:szCs w:val="22"/>
        </w:rPr>
      </w:pPr>
    </w:p>
    <w:p w14:paraId="76AB5A1C" w14:textId="77777777" w:rsidR="006D7422" w:rsidRDefault="006D7422" w:rsidP="006D7422">
      <w:pPr>
        <w:rPr>
          <w:rFonts w:asciiTheme="minorHAnsi" w:hAnsiTheme="minorHAnsi" w:cstheme="minorHAnsi"/>
          <w:szCs w:val="22"/>
        </w:rPr>
      </w:pPr>
    </w:p>
    <w:p w14:paraId="4DD3F5E3" w14:textId="77777777" w:rsidR="006D7422" w:rsidRDefault="006D7422" w:rsidP="006D7422">
      <w:pPr>
        <w:rPr>
          <w:rFonts w:asciiTheme="minorHAnsi" w:hAnsiTheme="minorHAnsi" w:cstheme="minorHAnsi"/>
          <w:szCs w:val="22"/>
        </w:rPr>
      </w:pPr>
    </w:p>
    <w:p w14:paraId="51097466" w14:textId="77777777" w:rsidR="006D7422" w:rsidRDefault="006D7422" w:rsidP="006D7422">
      <w:pPr>
        <w:rPr>
          <w:rFonts w:asciiTheme="minorHAnsi" w:hAnsiTheme="minorHAnsi" w:cstheme="minorHAnsi"/>
          <w:szCs w:val="22"/>
        </w:rPr>
      </w:pPr>
    </w:p>
    <w:p w14:paraId="47333FFF" w14:textId="77777777" w:rsidR="006D7422" w:rsidRDefault="006D7422" w:rsidP="006D7422">
      <w:pPr>
        <w:rPr>
          <w:rFonts w:asciiTheme="minorHAnsi" w:hAnsiTheme="minorHAnsi" w:cstheme="minorHAnsi"/>
          <w:szCs w:val="22"/>
        </w:rPr>
      </w:pPr>
    </w:p>
    <w:p w14:paraId="4C41BE38" w14:textId="77777777" w:rsidR="006D7422" w:rsidRDefault="006D7422" w:rsidP="006D7422">
      <w:pPr>
        <w:rPr>
          <w:rFonts w:asciiTheme="minorHAnsi" w:hAnsiTheme="minorHAnsi" w:cstheme="minorHAnsi"/>
          <w:szCs w:val="22"/>
        </w:rPr>
      </w:pPr>
    </w:p>
    <w:p w14:paraId="456A7F28" w14:textId="77777777" w:rsidR="006D7422" w:rsidRDefault="006D7422" w:rsidP="006D7422">
      <w:pPr>
        <w:rPr>
          <w:rFonts w:asciiTheme="minorHAnsi" w:hAnsiTheme="minorHAnsi" w:cstheme="minorHAnsi"/>
          <w:szCs w:val="22"/>
        </w:rPr>
      </w:pPr>
    </w:p>
    <w:p w14:paraId="2091E419" w14:textId="77777777" w:rsidR="006D7422" w:rsidRDefault="006D7422" w:rsidP="006D7422">
      <w:pPr>
        <w:rPr>
          <w:rFonts w:asciiTheme="minorHAnsi" w:hAnsiTheme="minorHAnsi" w:cstheme="minorHAnsi"/>
          <w:szCs w:val="22"/>
        </w:rPr>
      </w:pPr>
    </w:p>
    <w:p w14:paraId="45C223CB" w14:textId="77777777" w:rsidR="006D7422" w:rsidRDefault="006D7422" w:rsidP="006D7422">
      <w:pPr>
        <w:rPr>
          <w:rFonts w:asciiTheme="minorHAnsi" w:hAnsiTheme="minorHAnsi" w:cstheme="minorHAnsi"/>
          <w:szCs w:val="22"/>
        </w:rPr>
      </w:pPr>
    </w:p>
    <w:p w14:paraId="1279627E" w14:textId="77777777" w:rsidR="006D7422" w:rsidRPr="00E616AD" w:rsidRDefault="006D7422" w:rsidP="006D7422">
      <w:pPr>
        <w:shd w:val="clear" w:color="auto" w:fill="D5DCE4" w:themeFill="text2" w:themeFillTint="33"/>
        <w:spacing w:before="120" w:after="120" w:line="240" w:lineRule="auto"/>
        <w:outlineLvl w:val="0"/>
        <w:rPr>
          <w:rFonts w:asciiTheme="minorHAnsi" w:hAnsiTheme="minorHAnsi" w:cstheme="minorHAnsi"/>
          <w:b/>
          <w:szCs w:val="22"/>
        </w:rPr>
      </w:pPr>
      <w:bookmarkStart w:id="15" w:name="Załącznik8"/>
      <w:r w:rsidRPr="00E616AD">
        <w:rPr>
          <w:rFonts w:asciiTheme="minorHAnsi" w:hAnsiTheme="minorHAnsi" w:cstheme="minorHAnsi"/>
          <w:b/>
          <w:szCs w:val="22"/>
        </w:rPr>
        <w:lastRenderedPageBreak/>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8 DO SWZ </w:t>
      </w:r>
      <w:bookmarkEnd w:id="15"/>
      <w:r w:rsidRPr="00E616AD">
        <w:rPr>
          <w:rFonts w:asciiTheme="minorHAnsi" w:hAnsiTheme="minorHAnsi" w:cstheme="minorHAnsi"/>
          <w:b/>
          <w:szCs w:val="22"/>
        </w:rPr>
        <w:t xml:space="preserve">– OŚWIADCZENIE O ZACHOWANIU POUFNOŚCI </w:t>
      </w:r>
    </w:p>
    <w:p w14:paraId="55C42848" w14:textId="77777777" w:rsidR="006D7422" w:rsidRPr="007645C5" w:rsidRDefault="006D7422" w:rsidP="006D7422">
      <w:pPr>
        <w:spacing w:line="240" w:lineRule="auto"/>
        <w:jc w:val="center"/>
        <w:rPr>
          <w:rFonts w:asciiTheme="minorHAnsi" w:hAnsiTheme="minorHAnsi" w:cstheme="minorHAnsi"/>
          <w:b/>
          <w:bCs/>
          <w:szCs w:val="22"/>
        </w:rPr>
      </w:pPr>
      <w:r w:rsidRPr="007645C5">
        <w:rPr>
          <w:rFonts w:asciiTheme="minorHAnsi" w:hAnsiTheme="minorHAnsi" w:cstheme="minorHAnsi"/>
          <w:b/>
          <w:bCs/>
          <w:szCs w:val="22"/>
        </w:rPr>
        <w:t>OŚWIADCZENIE O ZACHOWANIU POUFNOŚCI</w:t>
      </w:r>
    </w:p>
    <w:p w14:paraId="614A27F3" w14:textId="0BA5E8E7" w:rsidR="006D7422" w:rsidRPr="007645C5" w:rsidRDefault="006D7422" w:rsidP="006D7422">
      <w:pPr>
        <w:spacing w:line="240" w:lineRule="auto"/>
        <w:jc w:val="center"/>
        <w:rPr>
          <w:rFonts w:asciiTheme="minorHAnsi" w:hAnsiTheme="minorHAnsi" w:cstheme="minorHAnsi"/>
          <w:szCs w:val="22"/>
        </w:rPr>
      </w:pPr>
      <w:r w:rsidRPr="007645C5">
        <w:rPr>
          <w:rFonts w:asciiTheme="minorHAnsi" w:hAnsiTheme="minorHAnsi" w:cstheme="minorHAnsi"/>
          <w:b/>
          <w:bCs/>
          <w:szCs w:val="22"/>
        </w:rPr>
        <w:t xml:space="preserve">Dotyczy </w:t>
      </w:r>
      <w:r>
        <w:rPr>
          <w:rFonts w:asciiTheme="minorHAnsi" w:hAnsiTheme="minorHAnsi" w:cstheme="minorHAnsi"/>
          <w:b/>
          <w:bCs/>
          <w:szCs w:val="22"/>
        </w:rPr>
        <w:t>P</w:t>
      </w:r>
      <w:r w:rsidRPr="007645C5">
        <w:rPr>
          <w:rFonts w:asciiTheme="minorHAnsi" w:hAnsiTheme="minorHAnsi" w:cstheme="minorHAnsi"/>
          <w:b/>
          <w:bCs/>
          <w:szCs w:val="22"/>
        </w:rPr>
        <w:t xml:space="preserve">ostępowania zakupowego nr </w:t>
      </w:r>
      <w:sdt>
        <w:sdtPr>
          <w:rPr>
            <w:rFonts w:asciiTheme="minorHAnsi" w:hAnsiTheme="minorHAnsi" w:cstheme="minorHAnsi"/>
            <w:b/>
            <w:bCs/>
            <w:szCs w:val="22"/>
          </w:rPr>
          <w:alias w:val="AUTOMAT - NIE uzupełniaj"/>
          <w:tag w:val=""/>
          <w:id w:val="-896198385"/>
          <w:placeholder>
            <w:docPart w:val="52029EE4FAFB4045B8BA5117EA9D9E9A"/>
          </w:placeholder>
          <w:dataBinding w:prefixMappings="xmlns:ns0='http://purl.org/dc/elements/1.1/' xmlns:ns1='http://schemas.openxmlformats.org/package/2006/metadata/core-properties' " w:xpath="/ns1:coreProperties[1]/ns0:creator[1]" w:storeItemID="{6C3C8BC8-F283-45AE-878A-BAB7291924A1}"/>
          <w:text/>
        </w:sdtPr>
        <w:sdtContent>
          <w:r>
            <w:rPr>
              <w:rFonts w:asciiTheme="minorHAnsi" w:hAnsiTheme="minorHAnsi" w:cstheme="minorHAnsi"/>
              <w:b/>
              <w:bCs/>
              <w:szCs w:val="22"/>
            </w:rPr>
            <w:t>POST/HZ/EOS/HZL/00491/2024</w:t>
          </w:r>
        </w:sdtContent>
      </w:sdt>
      <w:r w:rsidRPr="007645C5">
        <w:rPr>
          <w:rFonts w:asciiTheme="minorHAnsi" w:hAnsiTheme="minorHAnsi" w:cstheme="minorHAnsi"/>
          <w:b/>
          <w:bCs/>
          <w:szCs w:val="22"/>
        </w:rPr>
        <w:t xml:space="preserve"> prowadzonego w trybie przetargu nieograniczonego</w:t>
      </w:r>
      <w:r w:rsidRPr="007645C5">
        <w:rPr>
          <w:rFonts w:asciiTheme="minorHAnsi" w:hAnsiTheme="minorHAnsi" w:cstheme="minorHAnsi"/>
          <w:szCs w:val="22"/>
        </w:rPr>
        <w:t xml:space="preserve"> p</w:t>
      </w:r>
      <w:r>
        <w:rPr>
          <w:rFonts w:asciiTheme="minorHAnsi" w:hAnsiTheme="minorHAnsi" w:cstheme="minorHAnsi"/>
          <w:szCs w:val="22"/>
        </w:rPr>
        <w:t>n</w:t>
      </w:r>
      <w:r w:rsidRPr="007645C5">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495539822"/>
          <w:placeholder>
            <w:docPart w:val="83A51CE473944375B7C249A3748008CB"/>
          </w:placeholder>
          <w:dataBinding w:prefixMappings="xmlns:ns0='http://schemas.microsoft.com/office/2006/coverPageProps' " w:xpath="/ns0:CoverPageProperties[1]/ns0:CompanyAddress[1]" w:storeItemID="{55AF091B-3C7A-41E3-B477-F2FDAA23CFDA}"/>
          <w:text/>
        </w:sdtPr>
        <w:sdtContent>
          <w:r>
            <w:rPr>
              <w:rFonts w:asciiTheme="minorHAnsi" w:hAnsiTheme="minorHAnsi" w:cstheme="minorHAnsi"/>
              <w:szCs w:val="22"/>
            </w:rPr>
            <w:t>Rozbiórka sieci elektroenergetycznej SN-15kV wraz ze stacją słupową transformatorową SN/nn w miejscowości Długokąty, Radziwiłłów – Gmina Puszcza Mariańska. Zgodnie z projektem i pozwoleniem na rozbiórkę nr RB.6741.2.8.2021</w:t>
          </w:r>
        </w:sdtContent>
      </w:sdt>
      <w:r w:rsidRPr="007645C5">
        <w:rPr>
          <w:rFonts w:asciiTheme="minorHAnsi" w:hAnsiTheme="minorHAnsi" w:cstheme="minorHAnsi"/>
          <w:szCs w:val="22"/>
        </w:rPr>
        <w:t xml:space="preserve"> (dalej jako Postępowanie Zakupowe)</w:t>
      </w:r>
    </w:p>
    <w:p w14:paraId="74EB6E4A" w14:textId="77777777" w:rsidR="006D7422" w:rsidRPr="007645C5" w:rsidRDefault="006D7422" w:rsidP="006D7422">
      <w:pPr>
        <w:spacing w:line="240" w:lineRule="auto"/>
        <w:rPr>
          <w:rFonts w:asciiTheme="minorHAnsi" w:hAnsiTheme="minorHAnsi" w:cstheme="minorHAnsi"/>
          <w:szCs w:val="22"/>
        </w:rPr>
      </w:pPr>
    </w:p>
    <w:p w14:paraId="06F304FF" w14:textId="77777777" w:rsidR="006D7422" w:rsidRPr="007645C5" w:rsidRDefault="006D7422" w:rsidP="006D7422">
      <w:pPr>
        <w:spacing w:line="240" w:lineRule="auto"/>
        <w:rPr>
          <w:rFonts w:asciiTheme="minorHAnsi" w:hAnsiTheme="minorHAnsi" w:cstheme="minorHAnsi"/>
          <w:szCs w:val="22"/>
        </w:rPr>
      </w:pPr>
      <w:r w:rsidRPr="007645C5">
        <w:rPr>
          <w:rFonts w:asciiTheme="minorHAnsi" w:hAnsiTheme="minorHAnsi" w:cstheme="minorHAnsi"/>
          <w:szCs w:val="22"/>
        </w:rPr>
        <w:t>Ja niżej podpisany działając w imieniu ……………………………………………………………………….. oświadczam, że:</w:t>
      </w:r>
    </w:p>
    <w:p w14:paraId="341364B5" w14:textId="77777777" w:rsidR="006D7422" w:rsidRPr="007645C5" w:rsidRDefault="006D7422" w:rsidP="006D7422">
      <w:pPr>
        <w:spacing w:line="240" w:lineRule="auto"/>
        <w:rPr>
          <w:rFonts w:asciiTheme="minorHAnsi" w:hAnsiTheme="minorHAnsi" w:cstheme="minorHAnsi"/>
          <w:szCs w:val="22"/>
        </w:rPr>
      </w:pPr>
      <w:r w:rsidRPr="007645C5">
        <w:rPr>
          <w:rFonts w:asciiTheme="minorHAnsi" w:hAnsiTheme="minorHAnsi" w:cstheme="minorHAnsi"/>
          <w:szCs w:val="22"/>
        </w:rPr>
        <w:t>W związku z udziałem w Postępowaniu Zakupowym zobowiązuję się zachować w poufności ‒ przy dołożeniu należytej staranności ‒ wszelkich Informacji Poufnych Zamawiającego i spółek zależnych, uzyskanych w trakcie Postępowania Zakupowego, niezależnie od formy ich przekazania (pisemnej, dokumentowej, elektronicznej jak i ustnej).</w:t>
      </w:r>
    </w:p>
    <w:p w14:paraId="670B44D3" w14:textId="77777777" w:rsidR="006D7422" w:rsidRPr="007645C5" w:rsidRDefault="006D7422" w:rsidP="006D7422">
      <w:pPr>
        <w:spacing w:line="240" w:lineRule="auto"/>
        <w:ind w:firstLine="426"/>
        <w:rPr>
          <w:rFonts w:asciiTheme="minorHAnsi" w:hAnsiTheme="minorHAnsi" w:cstheme="minorHAnsi"/>
          <w:szCs w:val="22"/>
        </w:rPr>
      </w:pPr>
      <w:r w:rsidRPr="007645C5">
        <w:rPr>
          <w:rFonts w:asciiTheme="minorHAnsi" w:hAnsiTheme="minorHAnsi" w:cstheme="minorHAnsi"/>
          <w:szCs w:val="22"/>
        </w:rPr>
        <w:t>Informacjami Poufnymi są wszelkie informacje techniczne, technologiczne, ekonomiczne, finansowe, prawne, handlowe, organizacyjne, dotyczące stosowanych rozwiązań (know-how), systemów bezpieczeństwa, systemów IT, w szczególności stanowiące tajemnicę przedsiębiorstwa                     w rozumieniu przepisów ustawy z dnia 16 kwietnia 1993 r. o zwalczaniu nieuczciwej konkurencji, uzyskane w związku przystąpieniem do Postępowania Zakupowego.</w:t>
      </w:r>
    </w:p>
    <w:p w14:paraId="365C4106" w14:textId="77777777" w:rsidR="006D7422" w:rsidRPr="007645C5" w:rsidRDefault="006D7422" w:rsidP="006D7422">
      <w:pPr>
        <w:spacing w:line="240" w:lineRule="auto"/>
        <w:rPr>
          <w:rFonts w:asciiTheme="minorHAnsi" w:hAnsiTheme="minorHAnsi" w:cstheme="minorHAnsi"/>
          <w:szCs w:val="22"/>
        </w:rPr>
      </w:pPr>
      <w:r w:rsidRPr="007645C5">
        <w:rPr>
          <w:rFonts w:asciiTheme="minorHAnsi" w:hAnsiTheme="minorHAnsi" w:cstheme="minorHAnsi"/>
          <w:szCs w:val="22"/>
        </w:rPr>
        <w:t>Zapewnię wyżej wymienionym Informacjom Poufnym ochronę przed nieuprawnionym ujawnieniem, upublicznieniem, udostępnieniem lub ich utratą.</w:t>
      </w:r>
    </w:p>
    <w:p w14:paraId="0C374C03" w14:textId="77777777" w:rsidR="006D7422" w:rsidRPr="007645C5" w:rsidRDefault="006D7422" w:rsidP="006D7422">
      <w:pPr>
        <w:spacing w:line="240" w:lineRule="auto"/>
        <w:ind w:firstLine="426"/>
        <w:rPr>
          <w:rFonts w:asciiTheme="minorHAnsi" w:hAnsiTheme="minorHAnsi" w:cstheme="minorHAnsi"/>
          <w:szCs w:val="22"/>
        </w:rPr>
      </w:pPr>
      <w:r w:rsidRPr="007645C5">
        <w:rPr>
          <w:rFonts w:asciiTheme="minorHAnsi" w:hAnsiTheme="minorHAnsi" w:cstheme="minorHAnsi"/>
          <w:szCs w:val="22"/>
        </w:rPr>
        <w:t>Zobowiązuję się uzyskane Informacje Poufne wykorzystywać jedynie w celach określonych dla</w:t>
      </w:r>
      <w:r>
        <w:rPr>
          <w:rFonts w:asciiTheme="minorHAnsi" w:hAnsiTheme="minorHAnsi" w:cstheme="minorHAnsi"/>
          <w:szCs w:val="22"/>
        </w:rPr>
        <w:t> </w:t>
      </w:r>
      <w:r w:rsidRPr="007645C5">
        <w:rPr>
          <w:rFonts w:asciiTheme="minorHAnsi" w:hAnsiTheme="minorHAnsi" w:cstheme="minorHAnsi"/>
          <w:szCs w:val="22"/>
        </w:rPr>
        <w:t>Postępowania Zakupowego ustalonych przez Zamawiającego.</w:t>
      </w:r>
    </w:p>
    <w:p w14:paraId="406BD7D8" w14:textId="77777777" w:rsidR="006D7422" w:rsidRPr="007645C5" w:rsidRDefault="006D7422" w:rsidP="006D7422">
      <w:pPr>
        <w:spacing w:line="240" w:lineRule="auto"/>
        <w:rPr>
          <w:rFonts w:asciiTheme="minorHAnsi" w:hAnsiTheme="minorHAnsi" w:cstheme="minorHAnsi"/>
          <w:szCs w:val="22"/>
        </w:rPr>
      </w:pPr>
      <w:r w:rsidRPr="007645C5">
        <w:rPr>
          <w:rFonts w:asciiTheme="minorHAnsi" w:hAnsiTheme="minorHAnsi" w:cstheme="minorHAnsi"/>
          <w:szCs w:val="22"/>
        </w:rPr>
        <w:t>Zobowiązuję się do zapłacenia na rzecz Zamawiającego kary umownej w wysokości 10 000,00 zł (słownie: dziesięć tysiące złotych) z w przypadku naruszenia zobowiązań niniejszego Oświadczenia o</w:t>
      </w:r>
      <w:r>
        <w:rPr>
          <w:rFonts w:asciiTheme="minorHAnsi" w:hAnsiTheme="minorHAnsi" w:cstheme="minorHAnsi"/>
          <w:szCs w:val="22"/>
        </w:rPr>
        <w:t> </w:t>
      </w:r>
      <w:r w:rsidRPr="007645C5">
        <w:rPr>
          <w:rFonts w:asciiTheme="minorHAnsi" w:hAnsiTheme="minorHAnsi" w:cstheme="minorHAnsi"/>
          <w:szCs w:val="22"/>
        </w:rPr>
        <w:t>zachowaniu poufności. Zapłata kary umownej nie wyłącza prawa Zamawiającego do dochodzenia odszkodowania na zasadach ogólnych.</w:t>
      </w:r>
    </w:p>
    <w:p w14:paraId="0444619F" w14:textId="77777777" w:rsidR="006D7422" w:rsidRPr="007645C5" w:rsidRDefault="006D7422" w:rsidP="006D7422">
      <w:pPr>
        <w:spacing w:line="240" w:lineRule="auto"/>
        <w:ind w:firstLine="426"/>
        <w:rPr>
          <w:rFonts w:asciiTheme="minorHAnsi" w:hAnsiTheme="minorHAnsi" w:cstheme="minorHAnsi"/>
          <w:szCs w:val="22"/>
        </w:rPr>
      </w:pPr>
      <w:r w:rsidRPr="007645C5">
        <w:rPr>
          <w:rFonts w:asciiTheme="minorHAnsi" w:hAnsiTheme="minorHAnsi" w:cstheme="minorHAnsi"/>
          <w:szCs w:val="22"/>
        </w:rPr>
        <w:t>Jestem świadoma(-y) odpowiedzialności za naruszenie obowiązujących zasad, wynikających w szczególności z:</w:t>
      </w:r>
    </w:p>
    <w:p w14:paraId="4E61D6AB" w14:textId="77777777" w:rsidR="006D7422" w:rsidRPr="007645C5" w:rsidRDefault="006D7422" w:rsidP="006D7422">
      <w:pPr>
        <w:numPr>
          <w:ilvl w:val="4"/>
          <w:numId w:val="20"/>
        </w:numPr>
        <w:spacing w:after="160" w:line="240" w:lineRule="auto"/>
        <w:rPr>
          <w:rFonts w:asciiTheme="minorHAnsi" w:hAnsiTheme="minorHAnsi" w:cstheme="minorHAnsi"/>
          <w:szCs w:val="22"/>
        </w:rPr>
      </w:pPr>
      <w:r w:rsidRPr="007645C5">
        <w:rPr>
          <w:rFonts w:asciiTheme="minorHAnsi" w:hAnsiTheme="minorHAnsi" w:cstheme="minorHAnsi"/>
          <w:szCs w:val="22"/>
        </w:rPr>
        <w:t>rozdziału XXXIII Ustawy z dnia 6 czerwca 1997 r. Kodeks karny,</w:t>
      </w:r>
    </w:p>
    <w:p w14:paraId="1A754A05" w14:textId="77777777" w:rsidR="006D7422" w:rsidRPr="007645C5" w:rsidRDefault="006D7422" w:rsidP="006D7422">
      <w:pPr>
        <w:numPr>
          <w:ilvl w:val="4"/>
          <w:numId w:val="20"/>
        </w:numPr>
        <w:spacing w:after="160" w:line="240" w:lineRule="auto"/>
        <w:rPr>
          <w:rFonts w:asciiTheme="minorHAnsi" w:hAnsiTheme="minorHAnsi" w:cstheme="minorHAnsi"/>
          <w:szCs w:val="22"/>
        </w:rPr>
      </w:pPr>
      <w:r w:rsidRPr="007645C5">
        <w:rPr>
          <w:rFonts w:asciiTheme="minorHAnsi" w:hAnsiTheme="minorHAnsi" w:cstheme="minorHAnsi"/>
          <w:szCs w:val="22"/>
        </w:rPr>
        <w:t>Ustawy z dnia 16 kwietnia 1993 r. o zwalczaniu nieuczciwej konkurencji,</w:t>
      </w:r>
    </w:p>
    <w:p w14:paraId="20A56AE0" w14:textId="77777777" w:rsidR="006D7422" w:rsidRPr="007645C5" w:rsidRDefault="006D7422" w:rsidP="006D7422">
      <w:pPr>
        <w:numPr>
          <w:ilvl w:val="4"/>
          <w:numId w:val="20"/>
        </w:numPr>
        <w:spacing w:after="160" w:line="240" w:lineRule="auto"/>
        <w:rPr>
          <w:rFonts w:asciiTheme="minorHAnsi" w:hAnsiTheme="minorHAnsi" w:cstheme="minorHAnsi"/>
          <w:szCs w:val="22"/>
        </w:rPr>
      </w:pPr>
      <w:r w:rsidRPr="007645C5">
        <w:rPr>
          <w:rFonts w:asciiTheme="minorHAnsi" w:hAnsiTheme="minorHAnsi" w:cstheme="minorHAnsi"/>
          <w:szCs w:val="22"/>
        </w:rPr>
        <w:t>Rozporządzenia Parlamentu Europejskiego i Rady (UE) 2016/679 z dnia 27 kwietnia 2016 roku w sprawie ochrony osób fizycznych w związku z przetwarzaniem Danych osobowych i</w:t>
      </w:r>
      <w:r>
        <w:rPr>
          <w:rFonts w:asciiTheme="minorHAnsi" w:hAnsiTheme="minorHAnsi" w:cstheme="minorHAnsi"/>
          <w:szCs w:val="22"/>
        </w:rPr>
        <w:t> </w:t>
      </w:r>
      <w:r w:rsidRPr="007645C5">
        <w:rPr>
          <w:rFonts w:asciiTheme="minorHAnsi" w:hAnsiTheme="minorHAnsi" w:cstheme="minorHAnsi"/>
          <w:szCs w:val="22"/>
        </w:rPr>
        <w:t>w</w:t>
      </w:r>
      <w:r>
        <w:rPr>
          <w:rFonts w:asciiTheme="minorHAnsi" w:hAnsiTheme="minorHAnsi" w:cstheme="minorHAnsi"/>
          <w:szCs w:val="22"/>
        </w:rPr>
        <w:t> </w:t>
      </w:r>
      <w:r w:rsidRPr="007645C5">
        <w:rPr>
          <w:rFonts w:asciiTheme="minorHAnsi" w:hAnsiTheme="minorHAnsi" w:cstheme="minorHAnsi"/>
          <w:szCs w:val="22"/>
        </w:rPr>
        <w:t>sprawie swobodnego przepływu takich danych oraz uchylenia dyrektywy 95/46/WE (ogólne rozporządzenie o ochronie danych),</w:t>
      </w:r>
    </w:p>
    <w:p w14:paraId="0501CAAD" w14:textId="77777777" w:rsidR="006D7422" w:rsidRPr="007645C5" w:rsidRDefault="006D7422" w:rsidP="006D7422">
      <w:pPr>
        <w:numPr>
          <w:ilvl w:val="4"/>
          <w:numId w:val="20"/>
        </w:numPr>
        <w:spacing w:after="160" w:line="240" w:lineRule="auto"/>
        <w:rPr>
          <w:rFonts w:asciiTheme="minorHAnsi" w:hAnsiTheme="minorHAnsi" w:cstheme="minorHAnsi"/>
          <w:szCs w:val="22"/>
        </w:rPr>
      </w:pPr>
      <w:r w:rsidRPr="007645C5">
        <w:rPr>
          <w:rFonts w:asciiTheme="minorHAnsi" w:hAnsiTheme="minorHAnsi" w:cstheme="minorHAnsi"/>
          <w:szCs w:val="22"/>
        </w:rPr>
        <w:t>Ustawy z dnia 10 maja 2018 r. o ochronie danych osobowych,</w:t>
      </w:r>
    </w:p>
    <w:p w14:paraId="30C90446" w14:textId="77777777" w:rsidR="006D7422" w:rsidRPr="007645C5" w:rsidRDefault="006D7422" w:rsidP="006D7422">
      <w:pPr>
        <w:numPr>
          <w:ilvl w:val="4"/>
          <w:numId w:val="20"/>
        </w:numPr>
        <w:spacing w:after="160" w:line="240" w:lineRule="auto"/>
        <w:rPr>
          <w:rFonts w:asciiTheme="minorHAnsi" w:hAnsiTheme="minorHAnsi" w:cstheme="minorHAnsi"/>
          <w:szCs w:val="22"/>
        </w:rPr>
      </w:pPr>
      <w:r w:rsidRPr="007645C5">
        <w:rPr>
          <w:rFonts w:asciiTheme="minorHAnsi" w:hAnsiTheme="minorHAnsi" w:cstheme="minorHAnsi"/>
          <w:szCs w:val="22"/>
        </w:rPr>
        <w:t>Ustawy z dnia 23 kwietnia 1964 r. Kodeks cywilny.</w:t>
      </w:r>
    </w:p>
    <w:p w14:paraId="2AB5B877" w14:textId="77777777" w:rsidR="006D7422" w:rsidRPr="007645C5" w:rsidRDefault="006D7422" w:rsidP="006D7422">
      <w:pPr>
        <w:spacing w:line="240" w:lineRule="auto"/>
        <w:rPr>
          <w:rFonts w:asciiTheme="minorHAnsi" w:hAnsiTheme="minorHAnsi" w:cstheme="minorHAnsi"/>
          <w:szCs w:val="22"/>
        </w:rPr>
      </w:pPr>
      <w:r w:rsidRPr="007645C5">
        <w:rPr>
          <w:rFonts w:asciiTheme="minorHAnsi" w:hAnsiTheme="minorHAnsi" w:cstheme="minorHAnsi"/>
          <w:szCs w:val="22"/>
        </w:rPr>
        <w:t xml:space="preserve">Zobowiązujemy się dochować powyższych wymogów zarówno w trakcie prowadzenia Postępowania, Zakupowego, jak i po jego zakończeniu. </w:t>
      </w:r>
    </w:p>
    <w:p w14:paraId="18726834" w14:textId="77777777" w:rsidR="006D7422" w:rsidRPr="007645C5" w:rsidRDefault="006D7422" w:rsidP="006D7422">
      <w:pPr>
        <w:spacing w:line="240" w:lineRule="auto"/>
        <w:rPr>
          <w:rFonts w:asciiTheme="minorHAnsi" w:hAnsiTheme="minorHAnsi" w:cstheme="minorHAnsi"/>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1"/>
        <w:gridCol w:w="4560"/>
      </w:tblGrid>
      <w:tr w:rsidR="006D7422" w:rsidRPr="007645C5" w14:paraId="6482F51B" w14:textId="77777777" w:rsidTr="0015034C">
        <w:tc>
          <w:tcPr>
            <w:tcW w:w="4432" w:type="dxa"/>
          </w:tcPr>
          <w:p w14:paraId="7814447D" w14:textId="77777777" w:rsidR="006D7422" w:rsidRPr="007645C5" w:rsidRDefault="006D7422" w:rsidP="006D7422">
            <w:pPr>
              <w:autoSpaceDE w:val="0"/>
              <w:autoSpaceDN w:val="0"/>
              <w:adjustRightInd w:val="0"/>
              <w:spacing w:line="240" w:lineRule="auto"/>
              <w:jc w:val="center"/>
              <w:rPr>
                <w:rFonts w:asciiTheme="minorHAnsi" w:hAnsiTheme="minorHAnsi" w:cstheme="minorHAnsi"/>
                <w:i/>
                <w:szCs w:val="22"/>
              </w:rPr>
            </w:pPr>
          </w:p>
          <w:p w14:paraId="3C94790E" w14:textId="77777777" w:rsidR="006D7422" w:rsidRPr="007645C5" w:rsidRDefault="006D7422" w:rsidP="006D7422">
            <w:pPr>
              <w:autoSpaceDE w:val="0"/>
              <w:autoSpaceDN w:val="0"/>
              <w:adjustRightInd w:val="0"/>
              <w:spacing w:line="240" w:lineRule="auto"/>
              <w:jc w:val="center"/>
              <w:rPr>
                <w:rFonts w:asciiTheme="minorHAnsi" w:hAnsiTheme="minorHAnsi" w:cstheme="minorHAnsi"/>
                <w:i/>
                <w:szCs w:val="22"/>
              </w:rPr>
            </w:pPr>
            <w:r w:rsidRPr="007645C5">
              <w:rPr>
                <w:rFonts w:asciiTheme="minorHAnsi" w:hAnsiTheme="minorHAnsi" w:cstheme="minorHAnsi"/>
                <w:i/>
                <w:szCs w:val="22"/>
              </w:rPr>
              <w:t>(imię i nazwisko osoby składającej Oświadczenie, nazwa i adres firmy)</w:t>
            </w:r>
          </w:p>
        </w:tc>
        <w:tc>
          <w:tcPr>
            <w:tcW w:w="4638" w:type="dxa"/>
          </w:tcPr>
          <w:p w14:paraId="26F4DB7D" w14:textId="77777777" w:rsidR="006D7422" w:rsidRPr="007645C5" w:rsidRDefault="006D7422" w:rsidP="006D7422">
            <w:pPr>
              <w:autoSpaceDE w:val="0"/>
              <w:autoSpaceDN w:val="0"/>
              <w:adjustRightInd w:val="0"/>
              <w:spacing w:line="240" w:lineRule="auto"/>
              <w:jc w:val="center"/>
              <w:rPr>
                <w:rFonts w:asciiTheme="minorHAnsi" w:hAnsiTheme="minorHAnsi" w:cstheme="minorHAnsi"/>
                <w:i/>
                <w:szCs w:val="22"/>
              </w:rPr>
            </w:pPr>
          </w:p>
          <w:p w14:paraId="1A95163D" w14:textId="77777777" w:rsidR="006D7422" w:rsidRPr="007645C5" w:rsidRDefault="006D7422" w:rsidP="006D7422">
            <w:pPr>
              <w:autoSpaceDE w:val="0"/>
              <w:autoSpaceDN w:val="0"/>
              <w:adjustRightInd w:val="0"/>
              <w:spacing w:line="240" w:lineRule="auto"/>
              <w:jc w:val="center"/>
              <w:rPr>
                <w:rFonts w:asciiTheme="minorHAnsi" w:hAnsiTheme="minorHAnsi" w:cstheme="minorHAnsi"/>
                <w:i/>
                <w:szCs w:val="22"/>
              </w:rPr>
            </w:pPr>
            <w:r w:rsidRPr="007645C5">
              <w:rPr>
                <w:rFonts w:asciiTheme="minorHAnsi" w:hAnsiTheme="minorHAnsi" w:cstheme="minorHAnsi"/>
                <w:i/>
                <w:szCs w:val="22"/>
              </w:rPr>
              <w:t>(data i podpis)</w:t>
            </w:r>
          </w:p>
        </w:tc>
      </w:tr>
    </w:tbl>
    <w:p w14:paraId="0F01E993" w14:textId="77777777" w:rsidR="006D7422" w:rsidRDefault="006D7422" w:rsidP="006D7422">
      <w:pPr>
        <w:spacing w:after="160" w:line="240" w:lineRule="auto"/>
        <w:jc w:val="left"/>
        <w:rPr>
          <w:rFonts w:asciiTheme="minorHAnsi" w:hAnsiTheme="minorHAnsi" w:cstheme="minorHAnsi"/>
          <w:szCs w:val="22"/>
        </w:rPr>
      </w:pPr>
    </w:p>
    <w:p w14:paraId="1B5B23CE" w14:textId="77777777" w:rsidR="006D7422" w:rsidRPr="006D7422" w:rsidRDefault="006D7422" w:rsidP="006D7422">
      <w:pPr>
        <w:rPr>
          <w:rFonts w:asciiTheme="minorHAnsi" w:hAnsiTheme="minorHAnsi" w:cstheme="minorHAnsi"/>
          <w:szCs w:val="22"/>
        </w:rPr>
      </w:pPr>
    </w:p>
    <w:sectPr w:rsidR="006D7422" w:rsidRPr="006D7422" w:rsidSect="005B375E">
      <w:footerReference w:type="default" r:id="rId13"/>
      <w:headerReference w:type="first" r:id="rId14"/>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511F94" w14:textId="77777777" w:rsidR="00BB7BE8" w:rsidRDefault="00BB7BE8" w:rsidP="00A750D4">
      <w:pPr>
        <w:spacing w:line="240" w:lineRule="auto"/>
      </w:pPr>
      <w:r>
        <w:separator/>
      </w:r>
    </w:p>
  </w:endnote>
  <w:endnote w:type="continuationSeparator" w:id="0">
    <w:p w14:paraId="2DD91A6A" w14:textId="77777777" w:rsidR="00BB7BE8" w:rsidRDefault="00BB7BE8"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6269CC" w14:textId="77777777" w:rsidR="00BB7BE8" w:rsidRDefault="00BB7BE8" w:rsidP="00A750D4">
      <w:pPr>
        <w:spacing w:line="240" w:lineRule="auto"/>
      </w:pPr>
      <w:r>
        <w:separator/>
      </w:r>
    </w:p>
  </w:footnote>
  <w:footnote w:type="continuationSeparator" w:id="0">
    <w:p w14:paraId="77B068C5" w14:textId="77777777" w:rsidR="00BB7BE8" w:rsidRDefault="00BB7BE8"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5"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5"/>
    </w:p>
  </w:footnote>
  <w:footnote w:id="4">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5">
    <w:p w14:paraId="5C801ABC" w14:textId="77777777" w:rsidR="00FB7304" w:rsidRPr="00342E37" w:rsidRDefault="00FB7304" w:rsidP="00E113B3">
      <w:pPr>
        <w:pStyle w:val="Tekstprzypisudolnego"/>
        <w:spacing w:before="240"/>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77777777" w:rsidR="00FB7304" w:rsidRPr="00342E37" w:rsidRDefault="00FB7304" w:rsidP="00E113B3">
      <w:pPr>
        <w:pStyle w:val="Tekstprzypisudolnego"/>
        <w:numPr>
          <w:ilvl w:val="0"/>
          <w:numId w:val="15"/>
        </w:numPr>
        <w:spacing w:before="240"/>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BCB8F8F" w14:textId="77777777" w:rsidR="00FB7304" w:rsidRPr="00342E37" w:rsidRDefault="00FB7304" w:rsidP="00E113B3">
      <w:pPr>
        <w:pStyle w:val="Tekstprzypisudolnego"/>
        <w:numPr>
          <w:ilvl w:val="0"/>
          <w:numId w:val="15"/>
        </w:numPr>
        <w:spacing w:before="240"/>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3B4F225D" w14:textId="77777777" w:rsidR="00FB7304" w:rsidRPr="00342E37" w:rsidRDefault="00FB7304" w:rsidP="00E113B3">
      <w:pPr>
        <w:pStyle w:val="Tekstprzypisudolnego"/>
        <w:numPr>
          <w:ilvl w:val="0"/>
          <w:numId w:val="15"/>
        </w:numPr>
        <w:spacing w:before="240"/>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5E61337" w14:textId="13473127" w:rsidR="00FB7304" w:rsidRPr="00342E37" w:rsidRDefault="00FB7304" w:rsidP="00E113B3">
      <w:pPr>
        <w:pStyle w:val="Tekstprzypisudolnego"/>
        <w:spacing w:before="240"/>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6">
    <w:p w14:paraId="467BFF1E" w14:textId="77777777" w:rsidR="00FB7304" w:rsidRPr="00342E37" w:rsidRDefault="00FB7304" w:rsidP="00E113B3">
      <w:pPr>
        <w:spacing w:before="240"/>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DF70F72" w14:textId="0258BD79" w:rsidR="00FB7304" w:rsidRPr="00342E37" w:rsidRDefault="00FB7304" w:rsidP="00E113B3">
      <w:pPr>
        <w:spacing w:before="240"/>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4A6D55F9" w:rsidR="00FB7304" w:rsidRPr="00342E37" w:rsidRDefault="00FB7304" w:rsidP="00E113B3">
      <w:pPr>
        <w:spacing w:before="240"/>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177EB48F" w:rsidR="00FB7304" w:rsidRPr="00896587" w:rsidRDefault="00FB7304" w:rsidP="00E113B3">
      <w:pPr>
        <w:spacing w:before="240"/>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1540ADFA" w14:textId="77777777" w:rsidR="00492EF1" w:rsidRDefault="00492EF1" w:rsidP="00492EF1">
      <w:pPr>
        <w:pStyle w:val="Tekstprzypisudolnego"/>
        <w:jc w:val="both"/>
        <w:rPr>
          <w:ins w:id="13" w:author="Michał Bączyk" w:date="2024-06-26T11:30:00Z" w16du:dateUtc="2024-06-26T09:30:00Z"/>
          <w:del w:id="14" w:author="Monika Szmukier-Wnuk" w:date="2024-06-14T13:04:00Z"/>
          <w:rFonts w:ascii="Verdana" w:hAnsi="Verdana" w:cs="Arial"/>
          <w:sz w:val="14"/>
          <w:szCs w:val="14"/>
        </w:rPr>
      </w:pPr>
    </w:p>
  </w:footnote>
  <w:footnote w:id="8">
    <w:p w14:paraId="6D5F0684" w14:textId="77777777" w:rsidR="00492EF1" w:rsidRDefault="00492EF1" w:rsidP="00492E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5F3A58F0" w:rsidR="00A750D4" w:rsidRPr="0093569F" w:rsidRDefault="00000000" w:rsidP="00AE3D50">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Content>
        <w:r w:rsidR="008E4F46">
          <w:rPr>
            <w:rFonts w:ascii="Calibri" w:hAnsi="Calibri" w:cs="Calibri"/>
            <w:b/>
            <w:sz w:val="16"/>
            <w:szCs w:val="16"/>
          </w:rPr>
          <w:t>Rozbiórka sieci elektroenergetycznej SN-15kV wraz ze stacją słupową transformatorową SN/nn w miejscowości Długokąty, Radziwiłłów – Gmina Puszcza Mariańska. Zgodnie z projektem i pozwoleniem na rozbiórkę nr RB.6741.2.8.2021</w:t>
        </w:r>
      </w:sdtContent>
    </w:sdt>
  </w:p>
  <w:p w14:paraId="508E404B" w14:textId="231B3138" w:rsidR="00A750D4" w:rsidRDefault="00000000"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Content>
        <w:r w:rsidR="00AE3D50">
          <w:rPr>
            <w:rFonts w:ascii="Calibri" w:hAnsi="Calibri" w:cs="Calibri"/>
            <w:sz w:val="16"/>
            <w:szCs w:val="16"/>
          </w:rPr>
          <w:t>czerwiec</w:t>
        </w:r>
        <w:r w:rsidR="00D1029F">
          <w:rPr>
            <w:rFonts w:ascii="Calibri" w:hAnsi="Calibri" w:cs="Calibri"/>
            <w:sz w:val="16"/>
            <w:szCs w:val="16"/>
          </w:rPr>
          <w:t xml:space="preserve"> 2024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9E0CEC"/>
    <w:multiLevelType w:val="hybridMultilevel"/>
    <w:tmpl w:val="2A72D1E6"/>
    <w:lvl w:ilvl="0" w:tplc="04150001">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11"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22"/>
  </w:num>
  <w:num w:numId="2" w16cid:durableId="1068042900">
    <w:abstractNumId w:val="11"/>
  </w:num>
  <w:num w:numId="3" w16cid:durableId="11954589">
    <w:abstractNumId w:val="6"/>
  </w:num>
  <w:num w:numId="4" w16cid:durableId="109595962">
    <w:abstractNumId w:val="19"/>
  </w:num>
  <w:num w:numId="5" w16cid:durableId="1708142225">
    <w:abstractNumId w:val="16"/>
  </w:num>
  <w:num w:numId="6" w16cid:durableId="702292326">
    <w:abstractNumId w:val="12"/>
  </w:num>
  <w:num w:numId="7" w16cid:durableId="2061049336">
    <w:abstractNumId w:val="9"/>
  </w:num>
  <w:num w:numId="8" w16cid:durableId="1517112562">
    <w:abstractNumId w:val="15"/>
  </w:num>
  <w:num w:numId="9" w16cid:durableId="353501500">
    <w:abstractNumId w:val="1"/>
  </w:num>
  <w:num w:numId="10" w16cid:durableId="2104036309">
    <w:abstractNumId w:val="0"/>
  </w:num>
  <w:num w:numId="11" w16cid:durableId="1253271965">
    <w:abstractNumId w:val="21"/>
  </w:num>
  <w:num w:numId="12" w16cid:durableId="4020850">
    <w:abstractNumId w:val="4"/>
  </w:num>
  <w:num w:numId="13" w16cid:durableId="2019119059">
    <w:abstractNumId w:val="5"/>
  </w:num>
  <w:num w:numId="14" w16cid:durableId="436601518">
    <w:abstractNumId w:val="3"/>
  </w:num>
  <w:num w:numId="15" w16cid:durableId="1857502280">
    <w:abstractNumId w:val="23"/>
  </w:num>
  <w:num w:numId="16" w16cid:durableId="1594783109">
    <w:abstractNumId w:val="17"/>
  </w:num>
  <w:num w:numId="17" w16cid:durableId="1153644955">
    <w:abstractNumId w:val="20"/>
  </w:num>
  <w:num w:numId="18" w16cid:durableId="1854420261">
    <w:abstractNumId w:val="8"/>
  </w:num>
  <w:num w:numId="19" w16cid:durableId="739055901">
    <w:abstractNumId w:val="13"/>
  </w:num>
  <w:num w:numId="20" w16cid:durableId="1912498990">
    <w:abstractNumId w:val="7"/>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1" w16cid:durableId="1857885719">
    <w:abstractNumId w:val="18"/>
  </w:num>
  <w:num w:numId="22" w16cid:durableId="1542789358">
    <w:abstractNumId w:val="2"/>
  </w:num>
  <w:num w:numId="23" w16cid:durableId="1504590405">
    <w:abstractNumId w:val="14"/>
  </w:num>
  <w:num w:numId="24" w16cid:durableId="1118839570">
    <w:abstractNumId w:val="10"/>
  </w:num>
  <w:num w:numId="25" w16cid:durableId="122816762">
    <w:abstractNumId w:val="7"/>
  </w:num>
  <w:num w:numId="26" w16cid:durableId="19162770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chał Bączyk">
    <w15:presenceInfo w15:providerId="AD" w15:userId="S::m.baczyk@pkpeholding.pl::0df5b77d-1b0f-4c34-8fc3-cd4c15326cf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06C94"/>
    <w:rsid w:val="00015FB1"/>
    <w:rsid w:val="00017E24"/>
    <w:rsid w:val="0002215E"/>
    <w:rsid w:val="000235FB"/>
    <w:rsid w:val="00025707"/>
    <w:rsid w:val="00026770"/>
    <w:rsid w:val="0002749C"/>
    <w:rsid w:val="000375C0"/>
    <w:rsid w:val="000403F4"/>
    <w:rsid w:val="00041B8F"/>
    <w:rsid w:val="000441B6"/>
    <w:rsid w:val="00044923"/>
    <w:rsid w:val="00044E41"/>
    <w:rsid w:val="0005039A"/>
    <w:rsid w:val="00050740"/>
    <w:rsid w:val="0005262B"/>
    <w:rsid w:val="000546C8"/>
    <w:rsid w:val="00054F6B"/>
    <w:rsid w:val="0005646D"/>
    <w:rsid w:val="00056C9B"/>
    <w:rsid w:val="00060DBF"/>
    <w:rsid w:val="00061B90"/>
    <w:rsid w:val="00062094"/>
    <w:rsid w:val="00062D23"/>
    <w:rsid w:val="000645FE"/>
    <w:rsid w:val="00064878"/>
    <w:rsid w:val="000669F7"/>
    <w:rsid w:val="000700BD"/>
    <w:rsid w:val="00071E2F"/>
    <w:rsid w:val="00072B8E"/>
    <w:rsid w:val="000769F3"/>
    <w:rsid w:val="000838B7"/>
    <w:rsid w:val="00084610"/>
    <w:rsid w:val="00085B20"/>
    <w:rsid w:val="00085CD8"/>
    <w:rsid w:val="00086B66"/>
    <w:rsid w:val="00087421"/>
    <w:rsid w:val="00091638"/>
    <w:rsid w:val="00092632"/>
    <w:rsid w:val="00093B0D"/>
    <w:rsid w:val="0009404D"/>
    <w:rsid w:val="00097CFE"/>
    <w:rsid w:val="000A3B9B"/>
    <w:rsid w:val="000A61CD"/>
    <w:rsid w:val="000B001B"/>
    <w:rsid w:val="000B0A10"/>
    <w:rsid w:val="000B0E99"/>
    <w:rsid w:val="000B3269"/>
    <w:rsid w:val="000B42C2"/>
    <w:rsid w:val="000B4447"/>
    <w:rsid w:val="000B7326"/>
    <w:rsid w:val="000C077C"/>
    <w:rsid w:val="000C0925"/>
    <w:rsid w:val="000C36B8"/>
    <w:rsid w:val="000C3BA9"/>
    <w:rsid w:val="000C422A"/>
    <w:rsid w:val="000C44F9"/>
    <w:rsid w:val="000C53F2"/>
    <w:rsid w:val="000C6855"/>
    <w:rsid w:val="000D3065"/>
    <w:rsid w:val="000D3986"/>
    <w:rsid w:val="000D43A4"/>
    <w:rsid w:val="000D51DE"/>
    <w:rsid w:val="000E1619"/>
    <w:rsid w:val="000E17F3"/>
    <w:rsid w:val="000E2A4B"/>
    <w:rsid w:val="000E41D7"/>
    <w:rsid w:val="000F08BA"/>
    <w:rsid w:val="000F1095"/>
    <w:rsid w:val="000F219E"/>
    <w:rsid w:val="000F333F"/>
    <w:rsid w:val="000F43B2"/>
    <w:rsid w:val="000F521A"/>
    <w:rsid w:val="000F6057"/>
    <w:rsid w:val="000F7843"/>
    <w:rsid w:val="001008F5"/>
    <w:rsid w:val="00102225"/>
    <w:rsid w:val="00103C9C"/>
    <w:rsid w:val="00104652"/>
    <w:rsid w:val="001053EF"/>
    <w:rsid w:val="0010599E"/>
    <w:rsid w:val="001070E3"/>
    <w:rsid w:val="0011299A"/>
    <w:rsid w:val="001155EC"/>
    <w:rsid w:val="00116F5D"/>
    <w:rsid w:val="00117B1B"/>
    <w:rsid w:val="0013004A"/>
    <w:rsid w:val="0013154E"/>
    <w:rsid w:val="00132480"/>
    <w:rsid w:val="0013383D"/>
    <w:rsid w:val="0013455A"/>
    <w:rsid w:val="001347AF"/>
    <w:rsid w:val="0014151E"/>
    <w:rsid w:val="00142665"/>
    <w:rsid w:val="00144EE7"/>
    <w:rsid w:val="00145801"/>
    <w:rsid w:val="00146707"/>
    <w:rsid w:val="0014683A"/>
    <w:rsid w:val="00146EFF"/>
    <w:rsid w:val="00151681"/>
    <w:rsid w:val="00153256"/>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4823"/>
    <w:rsid w:val="00175309"/>
    <w:rsid w:val="001757D5"/>
    <w:rsid w:val="001765FF"/>
    <w:rsid w:val="00177DA0"/>
    <w:rsid w:val="00181BC6"/>
    <w:rsid w:val="0018286C"/>
    <w:rsid w:val="00183B17"/>
    <w:rsid w:val="0018409E"/>
    <w:rsid w:val="00186876"/>
    <w:rsid w:val="0019128E"/>
    <w:rsid w:val="00191EA8"/>
    <w:rsid w:val="00192090"/>
    <w:rsid w:val="00195F65"/>
    <w:rsid w:val="001A3990"/>
    <w:rsid w:val="001A479F"/>
    <w:rsid w:val="001A5079"/>
    <w:rsid w:val="001A585E"/>
    <w:rsid w:val="001A5B32"/>
    <w:rsid w:val="001A68DC"/>
    <w:rsid w:val="001B2702"/>
    <w:rsid w:val="001B3407"/>
    <w:rsid w:val="001B35CE"/>
    <w:rsid w:val="001B3F46"/>
    <w:rsid w:val="001B4816"/>
    <w:rsid w:val="001C04D5"/>
    <w:rsid w:val="001C319D"/>
    <w:rsid w:val="001C41C2"/>
    <w:rsid w:val="001C53E4"/>
    <w:rsid w:val="001D0FA4"/>
    <w:rsid w:val="001D267B"/>
    <w:rsid w:val="001D3F55"/>
    <w:rsid w:val="001D48C9"/>
    <w:rsid w:val="001D5343"/>
    <w:rsid w:val="001D5BF3"/>
    <w:rsid w:val="001D65E0"/>
    <w:rsid w:val="001D69F0"/>
    <w:rsid w:val="001D716C"/>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14BF"/>
    <w:rsid w:val="00211F83"/>
    <w:rsid w:val="00213FAE"/>
    <w:rsid w:val="002159BD"/>
    <w:rsid w:val="0022385D"/>
    <w:rsid w:val="0022389C"/>
    <w:rsid w:val="00225994"/>
    <w:rsid w:val="0022641C"/>
    <w:rsid w:val="00230B5E"/>
    <w:rsid w:val="0023116E"/>
    <w:rsid w:val="00231DF6"/>
    <w:rsid w:val="00231EA5"/>
    <w:rsid w:val="00231FC9"/>
    <w:rsid w:val="00237B29"/>
    <w:rsid w:val="00237B49"/>
    <w:rsid w:val="00240F75"/>
    <w:rsid w:val="0024700D"/>
    <w:rsid w:val="00252FB7"/>
    <w:rsid w:val="002535C9"/>
    <w:rsid w:val="0025505E"/>
    <w:rsid w:val="00255B3F"/>
    <w:rsid w:val="0025764B"/>
    <w:rsid w:val="00260D1B"/>
    <w:rsid w:val="0026186B"/>
    <w:rsid w:val="00265E3D"/>
    <w:rsid w:val="00266AB5"/>
    <w:rsid w:val="00267BBD"/>
    <w:rsid w:val="00275E39"/>
    <w:rsid w:val="0027772E"/>
    <w:rsid w:val="0027792E"/>
    <w:rsid w:val="002831FC"/>
    <w:rsid w:val="00284D70"/>
    <w:rsid w:val="002854D6"/>
    <w:rsid w:val="00285EF9"/>
    <w:rsid w:val="00286848"/>
    <w:rsid w:val="00287302"/>
    <w:rsid w:val="002937C4"/>
    <w:rsid w:val="00294DE6"/>
    <w:rsid w:val="0029738A"/>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D7BA8"/>
    <w:rsid w:val="002E4464"/>
    <w:rsid w:val="002E79DE"/>
    <w:rsid w:val="002F038A"/>
    <w:rsid w:val="002F4737"/>
    <w:rsid w:val="002F4A11"/>
    <w:rsid w:val="002F5B60"/>
    <w:rsid w:val="002F734F"/>
    <w:rsid w:val="002F7B41"/>
    <w:rsid w:val="00302115"/>
    <w:rsid w:val="00303347"/>
    <w:rsid w:val="003039BB"/>
    <w:rsid w:val="0031127C"/>
    <w:rsid w:val="00311D6C"/>
    <w:rsid w:val="0031318C"/>
    <w:rsid w:val="0031594B"/>
    <w:rsid w:val="00316D2E"/>
    <w:rsid w:val="00321C9F"/>
    <w:rsid w:val="00325071"/>
    <w:rsid w:val="00325836"/>
    <w:rsid w:val="00325E9A"/>
    <w:rsid w:val="0032755D"/>
    <w:rsid w:val="00327742"/>
    <w:rsid w:val="00330C5A"/>
    <w:rsid w:val="00332B64"/>
    <w:rsid w:val="00333318"/>
    <w:rsid w:val="003333E6"/>
    <w:rsid w:val="00333C59"/>
    <w:rsid w:val="00337CB8"/>
    <w:rsid w:val="003420A4"/>
    <w:rsid w:val="0034314D"/>
    <w:rsid w:val="00350DBA"/>
    <w:rsid w:val="003529C4"/>
    <w:rsid w:val="00355C10"/>
    <w:rsid w:val="0036158F"/>
    <w:rsid w:val="00363A7D"/>
    <w:rsid w:val="00365647"/>
    <w:rsid w:val="003666C8"/>
    <w:rsid w:val="0037395B"/>
    <w:rsid w:val="00374591"/>
    <w:rsid w:val="00381205"/>
    <w:rsid w:val="00382342"/>
    <w:rsid w:val="00383BC8"/>
    <w:rsid w:val="0038521D"/>
    <w:rsid w:val="00390210"/>
    <w:rsid w:val="00393BE7"/>
    <w:rsid w:val="003A5CB0"/>
    <w:rsid w:val="003A60AE"/>
    <w:rsid w:val="003A64E6"/>
    <w:rsid w:val="003A7D0B"/>
    <w:rsid w:val="003B04B9"/>
    <w:rsid w:val="003B0734"/>
    <w:rsid w:val="003B1CDE"/>
    <w:rsid w:val="003B35C3"/>
    <w:rsid w:val="003C2537"/>
    <w:rsid w:val="003C426E"/>
    <w:rsid w:val="003D2709"/>
    <w:rsid w:val="003D3B03"/>
    <w:rsid w:val="003D40A3"/>
    <w:rsid w:val="003D7780"/>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5D00"/>
    <w:rsid w:val="00410194"/>
    <w:rsid w:val="00410934"/>
    <w:rsid w:val="00412B0C"/>
    <w:rsid w:val="004135BB"/>
    <w:rsid w:val="00414C4C"/>
    <w:rsid w:val="00415AAF"/>
    <w:rsid w:val="004203E7"/>
    <w:rsid w:val="00424248"/>
    <w:rsid w:val="00424869"/>
    <w:rsid w:val="00424E87"/>
    <w:rsid w:val="004261B2"/>
    <w:rsid w:val="00426B3C"/>
    <w:rsid w:val="004279CC"/>
    <w:rsid w:val="00427D4A"/>
    <w:rsid w:val="00431734"/>
    <w:rsid w:val="00431ED1"/>
    <w:rsid w:val="0043309D"/>
    <w:rsid w:val="00436FDB"/>
    <w:rsid w:val="00437830"/>
    <w:rsid w:val="004406C7"/>
    <w:rsid w:val="00440FB7"/>
    <w:rsid w:val="00442A4F"/>
    <w:rsid w:val="00443EC0"/>
    <w:rsid w:val="00444008"/>
    <w:rsid w:val="00446591"/>
    <w:rsid w:val="00452F74"/>
    <w:rsid w:val="00453FED"/>
    <w:rsid w:val="00457441"/>
    <w:rsid w:val="004575D4"/>
    <w:rsid w:val="00462414"/>
    <w:rsid w:val="00462FA3"/>
    <w:rsid w:val="00464245"/>
    <w:rsid w:val="00464A96"/>
    <w:rsid w:val="00464B8B"/>
    <w:rsid w:val="004748EA"/>
    <w:rsid w:val="00474F58"/>
    <w:rsid w:val="00476B2B"/>
    <w:rsid w:val="00476B4A"/>
    <w:rsid w:val="004808EF"/>
    <w:rsid w:val="00481A3E"/>
    <w:rsid w:val="00483F14"/>
    <w:rsid w:val="004854FC"/>
    <w:rsid w:val="004904A3"/>
    <w:rsid w:val="00490F0C"/>
    <w:rsid w:val="00492EF1"/>
    <w:rsid w:val="00494272"/>
    <w:rsid w:val="0049483D"/>
    <w:rsid w:val="00495718"/>
    <w:rsid w:val="00495EB5"/>
    <w:rsid w:val="00496900"/>
    <w:rsid w:val="004A1353"/>
    <w:rsid w:val="004A1AE6"/>
    <w:rsid w:val="004A1B33"/>
    <w:rsid w:val="004A270C"/>
    <w:rsid w:val="004A3041"/>
    <w:rsid w:val="004A57E2"/>
    <w:rsid w:val="004B3A41"/>
    <w:rsid w:val="004B680E"/>
    <w:rsid w:val="004B7407"/>
    <w:rsid w:val="004B7548"/>
    <w:rsid w:val="004C0344"/>
    <w:rsid w:val="004C0C81"/>
    <w:rsid w:val="004C1FBE"/>
    <w:rsid w:val="004C2084"/>
    <w:rsid w:val="004C20E5"/>
    <w:rsid w:val="004C3CFF"/>
    <w:rsid w:val="004C7D1E"/>
    <w:rsid w:val="004D31AF"/>
    <w:rsid w:val="004D4A33"/>
    <w:rsid w:val="004D4A4D"/>
    <w:rsid w:val="004E11A4"/>
    <w:rsid w:val="004E1F56"/>
    <w:rsid w:val="004E3098"/>
    <w:rsid w:val="004E3783"/>
    <w:rsid w:val="004E4FD1"/>
    <w:rsid w:val="004E5601"/>
    <w:rsid w:val="004E590E"/>
    <w:rsid w:val="004E5AA2"/>
    <w:rsid w:val="004E5B37"/>
    <w:rsid w:val="004E6112"/>
    <w:rsid w:val="004E7E30"/>
    <w:rsid w:val="004F0A5F"/>
    <w:rsid w:val="004F2072"/>
    <w:rsid w:val="004F3E16"/>
    <w:rsid w:val="004F4B86"/>
    <w:rsid w:val="004F5F00"/>
    <w:rsid w:val="004F65F1"/>
    <w:rsid w:val="004F69FD"/>
    <w:rsid w:val="004F7284"/>
    <w:rsid w:val="00500197"/>
    <w:rsid w:val="00501551"/>
    <w:rsid w:val="005018E1"/>
    <w:rsid w:val="00501AB4"/>
    <w:rsid w:val="005023C6"/>
    <w:rsid w:val="005025FE"/>
    <w:rsid w:val="00503490"/>
    <w:rsid w:val="00503FC9"/>
    <w:rsid w:val="0050611C"/>
    <w:rsid w:val="00506FAE"/>
    <w:rsid w:val="005077D2"/>
    <w:rsid w:val="0051168A"/>
    <w:rsid w:val="005147F9"/>
    <w:rsid w:val="00515DAE"/>
    <w:rsid w:val="00516A48"/>
    <w:rsid w:val="00517CE9"/>
    <w:rsid w:val="00525BCE"/>
    <w:rsid w:val="00531187"/>
    <w:rsid w:val="00532809"/>
    <w:rsid w:val="00532A91"/>
    <w:rsid w:val="00532F3E"/>
    <w:rsid w:val="0053482E"/>
    <w:rsid w:val="00534AFE"/>
    <w:rsid w:val="00536503"/>
    <w:rsid w:val="00537002"/>
    <w:rsid w:val="00537275"/>
    <w:rsid w:val="0053728C"/>
    <w:rsid w:val="0054079B"/>
    <w:rsid w:val="00540C24"/>
    <w:rsid w:val="00541590"/>
    <w:rsid w:val="0054166A"/>
    <w:rsid w:val="005419D5"/>
    <w:rsid w:val="005435B2"/>
    <w:rsid w:val="00544BC7"/>
    <w:rsid w:val="00551079"/>
    <w:rsid w:val="00552777"/>
    <w:rsid w:val="00553097"/>
    <w:rsid w:val="00553424"/>
    <w:rsid w:val="00554762"/>
    <w:rsid w:val="00554829"/>
    <w:rsid w:val="00554E50"/>
    <w:rsid w:val="0055568E"/>
    <w:rsid w:val="00557D43"/>
    <w:rsid w:val="0056147F"/>
    <w:rsid w:val="00563721"/>
    <w:rsid w:val="005646FF"/>
    <w:rsid w:val="0057099C"/>
    <w:rsid w:val="00572EB3"/>
    <w:rsid w:val="0057415F"/>
    <w:rsid w:val="00575A77"/>
    <w:rsid w:val="00575DFF"/>
    <w:rsid w:val="005761BE"/>
    <w:rsid w:val="00576431"/>
    <w:rsid w:val="005861C9"/>
    <w:rsid w:val="00592BE8"/>
    <w:rsid w:val="005931DD"/>
    <w:rsid w:val="00596CD9"/>
    <w:rsid w:val="00597EF2"/>
    <w:rsid w:val="005A020F"/>
    <w:rsid w:val="005A1426"/>
    <w:rsid w:val="005A28B0"/>
    <w:rsid w:val="005A5F4D"/>
    <w:rsid w:val="005B02E7"/>
    <w:rsid w:val="005B0E10"/>
    <w:rsid w:val="005B1BDE"/>
    <w:rsid w:val="005B375E"/>
    <w:rsid w:val="005B3766"/>
    <w:rsid w:val="005B3B08"/>
    <w:rsid w:val="005B53DE"/>
    <w:rsid w:val="005B7078"/>
    <w:rsid w:val="005B7733"/>
    <w:rsid w:val="005B77D0"/>
    <w:rsid w:val="005C1E81"/>
    <w:rsid w:val="005C2262"/>
    <w:rsid w:val="005C7985"/>
    <w:rsid w:val="005D04D1"/>
    <w:rsid w:val="005D3389"/>
    <w:rsid w:val="005D4BC1"/>
    <w:rsid w:val="005E09D1"/>
    <w:rsid w:val="005E301D"/>
    <w:rsid w:val="005E3A66"/>
    <w:rsid w:val="005E40CD"/>
    <w:rsid w:val="005E5B7B"/>
    <w:rsid w:val="005F18E3"/>
    <w:rsid w:val="005F2D84"/>
    <w:rsid w:val="005F7E95"/>
    <w:rsid w:val="00603C07"/>
    <w:rsid w:val="0060515F"/>
    <w:rsid w:val="00605734"/>
    <w:rsid w:val="00605C10"/>
    <w:rsid w:val="0060761E"/>
    <w:rsid w:val="00611474"/>
    <w:rsid w:val="00611D93"/>
    <w:rsid w:val="00612239"/>
    <w:rsid w:val="006148BF"/>
    <w:rsid w:val="00617571"/>
    <w:rsid w:val="00620DFB"/>
    <w:rsid w:val="00622CEE"/>
    <w:rsid w:val="006258AC"/>
    <w:rsid w:val="00626D8F"/>
    <w:rsid w:val="00627DD1"/>
    <w:rsid w:val="006317C4"/>
    <w:rsid w:val="00633E55"/>
    <w:rsid w:val="00641025"/>
    <w:rsid w:val="00643C75"/>
    <w:rsid w:val="00646D62"/>
    <w:rsid w:val="00647751"/>
    <w:rsid w:val="00647D70"/>
    <w:rsid w:val="006501D9"/>
    <w:rsid w:val="00653A52"/>
    <w:rsid w:val="006540B0"/>
    <w:rsid w:val="00654807"/>
    <w:rsid w:val="00655139"/>
    <w:rsid w:val="00656FCC"/>
    <w:rsid w:val="00660CA2"/>
    <w:rsid w:val="00661660"/>
    <w:rsid w:val="00662A4A"/>
    <w:rsid w:val="00663B4A"/>
    <w:rsid w:val="0066567F"/>
    <w:rsid w:val="006713E9"/>
    <w:rsid w:val="0067157C"/>
    <w:rsid w:val="00672392"/>
    <w:rsid w:val="006730D0"/>
    <w:rsid w:val="00673BF6"/>
    <w:rsid w:val="00676A0D"/>
    <w:rsid w:val="00676C00"/>
    <w:rsid w:val="00680FC1"/>
    <w:rsid w:val="00681495"/>
    <w:rsid w:val="006829FC"/>
    <w:rsid w:val="00685B05"/>
    <w:rsid w:val="0068661F"/>
    <w:rsid w:val="00694A6A"/>
    <w:rsid w:val="00696024"/>
    <w:rsid w:val="00697CC7"/>
    <w:rsid w:val="00697CDA"/>
    <w:rsid w:val="006A69C8"/>
    <w:rsid w:val="006A6C23"/>
    <w:rsid w:val="006B103C"/>
    <w:rsid w:val="006B3EBB"/>
    <w:rsid w:val="006B3F03"/>
    <w:rsid w:val="006B64D8"/>
    <w:rsid w:val="006C0F3E"/>
    <w:rsid w:val="006C0FC1"/>
    <w:rsid w:val="006C231A"/>
    <w:rsid w:val="006C5A7C"/>
    <w:rsid w:val="006C5F7C"/>
    <w:rsid w:val="006C601D"/>
    <w:rsid w:val="006D31EC"/>
    <w:rsid w:val="006D7422"/>
    <w:rsid w:val="006D78DE"/>
    <w:rsid w:val="006E09D9"/>
    <w:rsid w:val="006E2E90"/>
    <w:rsid w:val="006E572F"/>
    <w:rsid w:val="006E7555"/>
    <w:rsid w:val="006E7E0C"/>
    <w:rsid w:val="006F3CD0"/>
    <w:rsid w:val="006F527F"/>
    <w:rsid w:val="006F63D1"/>
    <w:rsid w:val="006F6887"/>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352D"/>
    <w:rsid w:val="00733A1E"/>
    <w:rsid w:val="0073471A"/>
    <w:rsid w:val="00741707"/>
    <w:rsid w:val="0074465E"/>
    <w:rsid w:val="00745E80"/>
    <w:rsid w:val="00747D56"/>
    <w:rsid w:val="00751C86"/>
    <w:rsid w:val="00753096"/>
    <w:rsid w:val="00753E57"/>
    <w:rsid w:val="00754E5C"/>
    <w:rsid w:val="007551F7"/>
    <w:rsid w:val="007631E5"/>
    <w:rsid w:val="007645C5"/>
    <w:rsid w:val="00767C2D"/>
    <w:rsid w:val="00771EBB"/>
    <w:rsid w:val="007749DE"/>
    <w:rsid w:val="00775F7E"/>
    <w:rsid w:val="00777088"/>
    <w:rsid w:val="00780D77"/>
    <w:rsid w:val="00781197"/>
    <w:rsid w:val="00782665"/>
    <w:rsid w:val="00782DD7"/>
    <w:rsid w:val="00783305"/>
    <w:rsid w:val="0078373A"/>
    <w:rsid w:val="00786256"/>
    <w:rsid w:val="00786EF5"/>
    <w:rsid w:val="00786F4C"/>
    <w:rsid w:val="00787798"/>
    <w:rsid w:val="007920B4"/>
    <w:rsid w:val="007934A1"/>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47C6"/>
    <w:rsid w:val="007C631D"/>
    <w:rsid w:val="007C752D"/>
    <w:rsid w:val="007C7C5F"/>
    <w:rsid w:val="007D2104"/>
    <w:rsid w:val="007D2858"/>
    <w:rsid w:val="007D71C1"/>
    <w:rsid w:val="007E0D90"/>
    <w:rsid w:val="007E10AD"/>
    <w:rsid w:val="007E1548"/>
    <w:rsid w:val="007E44E5"/>
    <w:rsid w:val="007E4792"/>
    <w:rsid w:val="007E5F03"/>
    <w:rsid w:val="007E7415"/>
    <w:rsid w:val="007E7B11"/>
    <w:rsid w:val="007F2E5A"/>
    <w:rsid w:val="007F4028"/>
    <w:rsid w:val="007F4822"/>
    <w:rsid w:val="007F77D9"/>
    <w:rsid w:val="00802A35"/>
    <w:rsid w:val="00804123"/>
    <w:rsid w:val="00804742"/>
    <w:rsid w:val="00804E1E"/>
    <w:rsid w:val="008101EE"/>
    <w:rsid w:val="0081023D"/>
    <w:rsid w:val="0081118F"/>
    <w:rsid w:val="00822D9C"/>
    <w:rsid w:val="00823901"/>
    <w:rsid w:val="00824866"/>
    <w:rsid w:val="008255D5"/>
    <w:rsid w:val="0082788A"/>
    <w:rsid w:val="008306DB"/>
    <w:rsid w:val="00831EBF"/>
    <w:rsid w:val="008320E2"/>
    <w:rsid w:val="008336CB"/>
    <w:rsid w:val="008345AE"/>
    <w:rsid w:val="00834CA7"/>
    <w:rsid w:val="00840726"/>
    <w:rsid w:val="00841263"/>
    <w:rsid w:val="008426CA"/>
    <w:rsid w:val="00844AF1"/>
    <w:rsid w:val="00845970"/>
    <w:rsid w:val="00854D99"/>
    <w:rsid w:val="008578D0"/>
    <w:rsid w:val="008579FB"/>
    <w:rsid w:val="0086031A"/>
    <w:rsid w:val="00860E44"/>
    <w:rsid w:val="00861810"/>
    <w:rsid w:val="00862E86"/>
    <w:rsid w:val="00866236"/>
    <w:rsid w:val="00866CCB"/>
    <w:rsid w:val="0086779E"/>
    <w:rsid w:val="00867DB7"/>
    <w:rsid w:val="00872DBB"/>
    <w:rsid w:val="00874A90"/>
    <w:rsid w:val="00877173"/>
    <w:rsid w:val="0088130F"/>
    <w:rsid w:val="00881ED5"/>
    <w:rsid w:val="0088292C"/>
    <w:rsid w:val="008842F7"/>
    <w:rsid w:val="00890F55"/>
    <w:rsid w:val="008916E3"/>
    <w:rsid w:val="00892023"/>
    <w:rsid w:val="0089408D"/>
    <w:rsid w:val="00897370"/>
    <w:rsid w:val="008977B7"/>
    <w:rsid w:val="008978CC"/>
    <w:rsid w:val="00897C1F"/>
    <w:rsid w:val="008A0166"/>
    <w:rsid w:val="008B16F5"/>
    <w:rsid w:val="008B18BE"/>
    <w:rsid w:val="008B632E"/>
    <w:rsid w:val="008B708E"/>
    <w:rsid w:val="008C1F51"/>
    <w:rsid w:val="008C25C9"/>
    <w:rsid w:val="008C2B90"/>
    <w:rsid w:val="008C3867"/>
    <w:rsid w:val="008C38AF"/>
    <w:rsid w:val="008C4A46"/>
    <w:rsid w:val="008C5264"/>
    <w:rsid w:val="008C5557"/>
    <w:rsid w:val="008D1825"/>
    <w:rsid w:val="008D314B"/>
    <w:rsid w:val="008D3623"/>
    <w:rsid w:val="008D3A15"/>
    <w:rsid w:val="008D4622"/>
    <w:rsid w:val="008D4809"/>
    <w:rsid w:val="008D4B5E"/>
    <w:rsid w:val="008E4E4C"/>
    <w:rsid w:val="008E4F46"/>
    <w:rsid w:val="008F073D"/>
    <w:rsid w:val="008F2DE8"/>
    <w:rsid w:val="008F396C"/>
    <w:rsid w:val="008F4720"/>
    <w:rsid w:val="008F6BD4"/>
    <w:rsid w:val="00900B52"/>
    <w:rsid w:val="00902D72"/>
    <w:rsid w:val="00903FAA"/>
    <w:rsid w:val="00907A39"/>
    <w:rsid w:val="00911CE4"/>
    <w:rsid w:val="009127E2"/>
    <w:rsid w:val="00912B30"/>
    <w:rsid w:val="00912E81"/>
    <w:rsid w:val="009150A3"/>
    <w:rsid w:val="00915465"/>
    <w:rsid w:val="009161A9"/>
    <w:rsid w:val="009161D3"/>
    <w:rsid w:val="009204C6"/>
    <w:rsid w:val="00921C97"/>
    <w:rsid w:val="00923653"/>
    <w:rsid w:val="0092656D"/>
    <w:rsid w:val="00926E58"/>
    <w:rsid w:val="0093155B"/>
    <w:rsid w:val="00932316"/>
    <w:rsid w:val="00932E43"/>
    <w:rsid w:val="00935028"/>
    <w:rsid w:val="00935252"/>
    <w:rsid w:val="0093543B"/>
    <w:rsid w:val="0093569F"/>
    <w:rsid w:val="00936A92"/>
    <w:rsid w:val="0094024B"/>
    <w:rsid w:val="0094125D"/>
    <w:rsid w:val="009425C0"/>
    <w:rsid w:val="00944AC7"/>
    <w:rsid w:val="00950AF9"/>
    <w:rsid w:val="0095197B"/>
    <w:rsid w:val="00951C03"/>
    <w:rsid w:val="009546E9"/>
    <w:rsid w:val="00956F5F"/>
    <w:rsid w:val="00957D02"/>
    <w:rsid w:val="00961861"/>
    <w:rsid w:val="00961C95"/>
    <w:rsid w:val="00962EE7"/>
    <w:rsid w:val="00976E6F"/>
    <w:rsid w:val="00982B8B"/>
    <w:rsid w:val="00982FEC"/>
    <w:rsid w:val="00983387"/>
    <w:rsid w:val="00984224"/>
    <w:rsid w:val="009846F5"/>
    <w:rsid w:val="00985653"/>
    <w:rsid w:val="009861EE"/>
    <w:rsid w:val="00993034"/>
    <w:rsid w:val="009942B0"/>
    <w:rsid w:val="00995D1A"/>
    <w:rsid w:val="009A10CD"/>
    <w:rsid w:val="009A1F3C"/>
    <w:rsid w:val="009A3A4D"/>
    <w:rsid w:val="009A3C07"/>
    <w:rsid w:val="009A4BE4"/>
    <w:rsid w:val="009B46BC"/>
    <w:rsid w:val="009B5DA5"/>
    <w:rsid w:val="009C2EEF"/>
    <w:rsid w:val="009C3D5F"/>
    <w:rsid w:val="009C40A8"/>
    <w:rsid w:val="009C4ED5"/>
    <w:rsid w:val="009C54F8"/>
    <w:rsid w:val="009C7C3C"/>
    <w:rsid w:val="009C7F51"/>
    <w:rsid w:val="009D0D2D"/>
    <w:rsid w:val="009D49C7"/>
    <w:rsid w:val="009D5696"/>
    <w:rsid w:val="009D5AA4"/>
    <w:rsid w:val="009D66E2"/>
    <w:rsid w:val="009D6AEB"/>
    <w:rsid w:val="009E0F02"/>
    <w:rsid w:val="009F3716"/>
    <w:rsid w:val="009F4A64"/>
    <w:rsid w:val="009F7AA1"/>
    <w:rsid w:val="009F7BC7"/>
    <w:rsid w:val="00A001D0"/>
    <w:rsid w:val="00A0415D"/>
    <w:rsid w:val="00A05C01"/>
    <w:rsid w:val="00A06E4B"/>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69AB"/>
    <w:rsid w:val="00A4714D"/>
    <w:rsid w:val="00A47F29"/>
    <w:rsid w:val="00A50E93"/>
    <w:rsid w:val="00A51A7C"/>
    <w:rsid w:val="00A57B4D"/>
    <w:rsid w:val="00A60866"/>
    <w:rsid w:val="00A63B6E"/>
    <w:rsid w:val="00A653E1"/>
    <w:rsid w:val="00A65474"/>
    <w:rsid w:val="00A66139"/>
    <w:rsid w:val="00A663B1"/>
    <w:rsid w:val="00A66A1D"/>
    <w:rsid w:val="00A67B4C"/>
    <w:rsid w:val="00A67F6D"/>
    <w:rsid w:val="00A7134D"/>
    <w:rsid w:val="00A71C27"/>
    <w:rsid w:val="00A74BC9"/>
    <w:rsid w:val="00A750D4"/>
    <w:rsid w:val="00A76B9C"/>
    <w:rsid w:val="00A80D1D"/>
    <w:rsid w:val="00A812A6"/>
    <w:rsid w:val="00A81C4E"/>
    <w:rsid w:val="00A84FE6"/>
    <w:rsid w:val="00A86B90"/>
    <w:rsid w:val="00A86F41"/>
    <w:rsid w:val="00A87B43"/>
    <w:rsid w:val="00A90E9B"/>
    <w:rsid w:val="00A92687"/>
    <w:rsid w:val="00AA1B08"/>
    <w:rsid w:val="00AA69DC"/>
    <w:rsid w:val="00AA6DBB"/>
    <w:rsid w:val="00AB077C"/>
    <w:rsid w:val="00AB0F92"/>
    <w:rsid w:val="00AB4676"/>
    <w:rsid w:val="00AB7869"/>
    <w:rsid w:val="00AC01EE"/>
    <w:rsid w:val="00AC33BA"/>
    <w:rsid w:val="00AC38E9"/>
    <w:rsid w:val="00AC5730"/>
    <w:rsid w:val="00AC74CA"/>
    <w:rsid w:val="00AC77C2"/>
    <w:rsid w:val="00AD112C"/>
    <w:rsid w:val="00AD4BA3"/>
    <w:rsid w:val="00AD6EAD"/>
    <w:rsid w:val="00AE2AFC"/>
    <w:rsid w:val="00AE3D50"/>
    <w:rsid w:val="00AE699F"/>
    <w:rsid w:val="00AE7378"/>
    <w:rsid w:val="00AE7B53"/>
    <w:rsid w:val="00AF092F"/>
    <w:rsid w:val="00AF1A3D"/>
    <w:rsid w:val="00AF4E97"/>
    <w:rsid w:val="00AF746F"/>
    <w:rsid w:val="00B008FD"/>
    <w:rsid w:val="00B017DA"/>
    <w:rsid w:val="00B0655F"/>
    <w:rsid w:val="00B11830"/>
    <w:rsid w:val="00B132AE"/>
    <w:rsid w:val="00B16EF5"/>
    <w:rsid w:val="00B217F2"/>
    <w:rsid w:val="00B24BED"/>
    <w:rsid w:val="00B260C5"/>
    <w:rsid w:val="00B261AC"/>
    <w:rsid w:val="00B27BCA"/>
    <w:rsid w:val="00B31ACC"/>
    <w:rsid w:val="00B33ADF"/>
    <w:rsid w:val="00B37E1A"/>
    <w:rsid w:val="00B41C9B"/>
    <w:rsid w:val="00B42E6E"/>
    <w:rsid w:val="00B42F9A"/>
    <w:rsid w:val="00B4373B"/>
    <w:rsid w:val="00B472DE"/>
    <w:rsid w:val="00B53D85"/>
    <w:rsid w:val="00B55C66"/>
    <w:rsid w:val="00B57D24"/>
    <w:rsid w:val="00B603AE"/>
    <w:rsid w:val="00B63DE4"/>
    <w:rsid w:val="00B6547D"/>
    <w:rsid w:val="00B66B01"/>
    <w:rsid w:val="00B67888"/>
    <w:rsid w:val="00B71524"/>
    <w:rsid w:val="00B726CE"/>
    <w:rsid w:val="00B732FF"/>
    <w:rsid w:val="00B73D7C"/>
    <w:rsid w:val="00B74028"/>
    <w:rsid w:val="00B75CA9"/>
    <w:rsid w:val="00B76828"/>
    <w:rsid w:val="00B769DE"/>
    <w:rsid w:val="00B776EB"/>
    <w:rsid w:val="00B811BA"/>
    <w:rsid w:val="00B850DD"/>
    <w:rsid w:val="00B8515C"/>
    <w:rsid w:val="00B87449"/>
    <w:rsid w:val="00B90459"/>
    <w:rsid w:val="00B905F8"/>
    <w:rsid w:val="00B962D0"/>
    <w:rsid w:val="00BA3662"/>
    <w:rsid w:val="00BA64EF"/>
    <w:rsid w:val="00BA698A"/>
    <w:rsid w:val="00BA73DC"/>
    <w:rsid w:val="00BA7927"/>
    <w:rsid w:val="00BB2607"/>
    <w:rsid w:val="00BB34E3"/>
    <w:rsid w:val="00BB48AA"/>
    <w:rsid w:val="00BB583C"/>
    <w:rsid w:val="00BB7388"/>
    <w:rsid w:val="00BB7BE8"/>
    <w:rsid w:val="00BC1D46"/>
    <w:rsid w:val="00BC23DA"/>
    <w:rsid w:val="00BC2738"/>
    <w:rsid w:val="00BC31EE"/>
    <w:rsid w:val="00BC57E3"/>
    <w:rsid w:val="00BC58B3"/>
    <w:rsid w:val="00BC5935"/>
    <w:rsid w:val="00BC6890"/>
    <w:rsid w:val="00BD0280"/>
    <w:rsid w:val="00BD1856"/>
    <w:rsid w:val="00BD2416"/>
    <w:rsid w:val="00BD26CF"/>
    <w:rsid w:val="00BD2887"/>
    <w:rsid w:val="00BD29E7"/>
    <w:rsid w:val="00BD2CBD"/>
    <w:rsid w:val="00BD4DFF"/>
    <w:rsid w:val="00BE02B8"/>
    <w:rsid w:val="00BE03D5"/>
    <w:rsid w:val="00BE203A"/>
    <w:rsid w:val="00BE3D0B"/>
    <w:rsid w:val="00BE60BC"/>
    <w:rsid w:val="00BE6CD4"/>
    <w:rsid w:val="00BE727D"/>
    <w:rsid w:val="00BF31A5"/>
    <w:rsid w:val="00BF3C1D"/>
    <w:rsid w:val="00BF6551"/>
    <w:rsid w:val="00BF7E27"/>
    <w:rsid w:val="00C00B2B"/>
    <w:rsid w:val="00C01963"/>
    <w:rsid w:val="00C01D26"/>
    <w:rsid w:val="00C027DD"/>
    <w:rsid w:val="00C02DDC"/>
    <w:rsid w:val="00C06CE7"/>
    <w:rsid w:val="00C07C6F"/>
    <w:rsid w:val="00C1110A"/>
    <w:rsid w:val="00C11757"/>
    <w:rsid w:val="00C13AC4"/>
    <w:rsid w:val="00C13B3A"/>
    <w:rsid w:val="00C14690"/>
    <w:rsid w:val="00C21495"/>
    <w:rsid w:val="00C230DA"/>
    <w:rsid w:val="00C2481D"/>
    <w:rsid w:val="00C253E1"/>
    <w:rsid w:val="00C254A1"/>
    <w:rsid w:val="00C36650"/>
    <w:rsid w:val="00C36A89"/>
    <w:rsid w:val="00C37646"/>
    <w:rsid w:val="00C509C4"/>
    <w:rsid w:val="00C50AB5"/>
    <w:rsid w:val="00C50E8B"/>
    <w:rsid w:val="00C51B04"/>
    <w:rsid w:val="00C52870"/>
    <w:rsid w:val="00C53944"/>
    <w:rsid w:val="00C6195D"/>
    <w:rsid w:val="00C62DC8"/>
    <w:rsid w:val="00C654FF"/>
    <w:rsid w:val="00C6648B"/>
    <w:rsid w:val="00C668BA"/>
    <w:rsid w:val="00C66C01"/>
    <w:rsid w:val="00C71A03"/>
    <w:rsid w:val="00C76843"/>
    <w:rsid w:val="00C80F53"/>
    <w:rsid w:val="00C81321"/>
    <w:rsid w:val="00C815A7"/>
    <w:rsid w:val="00C8228E"/>
    <w:rsid w:val="00C86F13"/>
    <w:rsid w:val="00C873F4"/>
    <w:rsid w:val="00C92F88"/>
    <w:rsid w:val="00C93E11"/>
    <w:rsid w:val="00C94E4F"/>
    <w:rsid w:val="00C95B27"/>
    <w:rsid w:val="00CA3040"/>
    <w:rsid w:val="00CA35A4"/>
    <w:rsid w:val="00CA6266"/>
    <w:rsid w:val="00CB354D"/>
    <w:rsid w:val="00CB35A1"/>
    <w:rsid w:val="00CB47CD"/>
    <w:rsid w:val="00CB73D1"/>
    <w:rsid w:val="00CB7A24"/>
    <w:rsid w:val="00CC30F8"/>
    <w:rsid w:val="00CC3DDE"/>
    <w:rsid w:val="00CC56A1"/>
    <w:rsid w:val="00CC670F"/>
    <w:rsid w:val="00CC68F1"/>
    <w:rsid w:val="00CC6AF8"/>
    <w:rsid w:val="00CC6E29"/>
    <w:rsid w:val="00CD02DF"/>
    <w:rsid w:val="00CD07B0"/>
    <w:rsid w:val="00CD1817"/>
    <w:rsid w:val="00CD1A2E"/>
    <w:rsid w:val="00CD1F10"/>
    <w:rsid w:val="00CD27AD"/>
    <w:rsid w:val="00CD2C29"/>
    <w:rsid w:val="00CD5AC9"/>
    <w:rsid w:val="00CD5BD8"/>
    <w:rsid w:val="00CD7587"/>
    <w:rsid w:val="00CE0C81"/>
    <w:rsid w:val="00CE1153"/>
    <w:rsid w:val="00CE3FEC"/>
    <w:rsid w:val="00CE780D"/>
    <w:rsid w:val="00CF04BD"/>
    <w:rsid w:val="00CF3835"/>
    <w:rsid w:val="00CF4CD7"/>
    <w:rsid w:val="00CF58A6"/>
    <w:rsid w:val="00D01B16"/>
    <w:rsid w:val="00D02DDB"/>
    <w:rsid w:val="00D030EF"/>
    <w:rsid w:val="00D0385F"/>
    <w:rsid w:val="00D03B19"/>
    <w:rsid w:val="00D0470E"/>
    <w:rsid w:val="00D1027F"/>
    <w:rsid w:val="00D1029F"/>
    <w:rsid w:val="00D10EA3"/>
    <w:rsid w:val="00D128DD"/>
    <w:rsid w:val="00D1393E"/>
    <w:rsid w:val="00D14D2E"/>
    <w:rsid w:val="00D17A3B"/>
    <w:rsid w:val="00D214A1"/>
    <w:rsid w:val="00D2216F"/>
    <w:rsid w:val="00D229CF"/>
    <w:rsid w:val="00D22E2A"/>
    <w:rsid w:val="00D23F2B"/>
    <w:rsid w:val="00D24AEB"/>
    <w:rsid w:val="00D255F3"/>
    <w:rsid w:val="00D25807"/>
    <w:rsid w:val="00D302AD"/>
    <w:rsid w:val="00D30547"/>
    <w:rsid w:val="00D3111B"/>
    <w:rsid w:val="00D32D02"/>
    <w:rsid w:val="00D337C0"/>
    <w:rsid w:val="00D33FCB"/>
    <w:rsid w:val="00D370A3"/>
    <w:rsid w:val="00D40C86"/>
    <w:rsid w:val="00D419D9"/>
    <w:rsid w:val="00D4284C"/>
    <w:rsid w:val="00D44708"/>
    <w:rsid w:val="00D4547D"/>
    <w:rsid w:val="00D4625B"/>
    <w:rsid w:val="00D46D91"/>
    <w:rsid w:val="00D52DE7"/>
    <w:rsid w:val="00D546C3"/>
    <w:rsid w:val="00D57C8B"/>
    <w:rsid w:val="00D61B52"/>
    <w:rsid w:val="00D65C89"/>
    <w:rsid w:val="00D6610E"/>
    <w:rsid w:val="00D73DE7"/>
    <w:rsid w:val="00D87E26"/>
    <w:rsid w:val="00D92B63"/>
    <w:rsid w:val="00D94153"/>
    <w:rsid w:val="00D94740"/>
    <w:rsid w:val="00D94FB8"/>
    <w:rsid w:val="00DA0FC7"/>
    <w:rsid w:val="00DA365C"/>
    <w:rsid w:val="00DA7942"/>
    <w:rsid w:val="00DB3E38"/>
    <w:rsid w:val="00DB4EFC"/>
    <w:rsid w:val="00DB663B"/>
    <w:rsid w:val="00DC1B17"/>
    <w:rsid w:val="00DC1C71"/>
    <w:rsid w:val="00DC1D46"/>
    <w:rsid w:val="00DC3B7B"/>
    <w:rsid w:val="00DD1648"/>
    <w:rsid w:val="00DD2CE0"/>
    <w:rsid w:val="00DD6870"/>
    <w:rsid w:val="00DD6DFE"/>
    <w:rsid w:val="00DE063C"/>
    <w:rsid w:val="00DE0A36"/>
    <w:rsid w:val="00DE56E7"/>
    <w:rsid w:val="00DE7583"/>
    <w:rsid w:val="00DF0DAA"/>
    <w:rsid w:val="00DF23C6"/>
    <w:rsid w:val="00DF2F84"/>
    <w:rsid w:val="00DF799C"/>
    <w:rsid w:val="00E02626"/>
    <w:rsid w:val="00E05FE2"/>
    <w:rsid w:val="00E06686"/>
    <w:rsid w:val="00E113B3"/>
    <w:rsid w:val="00E12012"/>
    <w:rsid w:val="00E12631"/>
    <w:rsid w:val="00E130B2"/>
    <w:rsid w:val="00E160A7"/>
    <w:rsid w:val="00E20F22"/>
    <w:rsid w:val="00E22E72"/>
    <w:rsid w:val="00E23942"/>
    <w:rsid w:val="00E23B99"/>
    <w:rsid w:val="00E23FC5"/>
    <w:rsid w:val="00E25DC9"/>
    <w:rsid w:val="00E267C8"/>
    <w:rsid w:val="00E269AA"/>
    <w:rsid w:val="00E301EE"/>
    <w:rsid w:val="00E31F0C"/>
    <w:rsid w:val="00E32DB4"/>
    <w:rsid w:val="00E34C5E"/>
    <w:rsid w:val="00E35468"/>
    <w:rsid w:val="00E36691"/>
    <w:rsid w:val="00E3722B"/>
    <w:rsid w:val="00E4068B"/>
    <w:rsid w:val="00E408DA"/>
    <w:rsid w:val="00E41AF1"/>
    <w:rsid w:val="00E437DE"/>
    <w:rsid w:val="00E4404B"/>
    <w:rsid w:val="00E4656C"/>
    <w:rsid w:val="00E51808"/>
    <w:rsid w:val="00E5192F"/>
    <w:rsid w:val="00E5624B"/>
    <w:rsid w:val="00E56258"/>
    <w:rsid w:val="00E563A8"/>
    <w:rsid w:val="00E575B3"/>
    <w:rsid w:val="00E6014D"/>
    <w:rsid w:val="00E616AD"/>
    <w:rsid w:val="00E61F9C"/>
    <w:rsid w:val="00E652D9"/>
    <w:rsid w:val="00E708AD"/>
    <w:rsid w:val="00E7203D"/>
    <w:rsid w:val="00E7392C"/>
    <w:rsid w:val="00E73E0B"/>
    <w:rsid w:val="00E7411D"/>
    <w:rsid w:val="00E77E64"/>
    <w:rsid w:val="00E81056"/>
    <w:rsid w:val="00E81B79"/>
    <w:rsid w:val="00E81DD4"/>
    <w:rsid w:val="00E84025"/>
    <w:rsid w:val="00E86432"/>
    <w:rsid w:val="00E86C7F"/>
    <w:rsid w:val="00E94900"/>
    <w:rsid w:val="00E96239"/>
    <w:rsid w:val="00E973AA"/>
    <w:rsid w:val="00E977DE"/>
    <w:rsid w:val="00EA13F6"/>
    <w:rsid w:val="00EA26AD"/>
    <w:rsid w:val="00EA35E8"/>
    <w:rsid w:val="00EA4196"/>
    <w:rsid w:val="00EA4DE0"/>
    <w:rsid w:val="00EA61B1"/>
    <w:rsid w:val="00EB04F3"/>
    <w:rsid w:val="00EB40AE"/>
    <w:rsid w:val="00EB5104"/>
    <w:rsid w:val="00EB56CA"/>
    <w:rsid w:val="00EB7F96"/>
    <w:rsid w:val="00EC03ED"/>
    <w:rsid w:val="00EC157C"/>
    <w:rsid w:val="00EC2C1C"/>
    <w:rsid w:val="00EC44B3"/>
    <w:rsid w:val="00ED0C62"/>
    <w:rsid w:val="00ED2586"/>
    <w:rsid w:val="00ED4246"/>
    <w:rsid w:val="00ED697C"/>
    <w:rsid w:val="00ED753E"/>
    <w:rsid w:val="00EE2344"/>
    <w:rsid w:val="00EE3F55"/>
    <w:rsid w:val="00EE7900"/>
    <w:rsid w:val="00EF181C"/>
    <w:rsid w:val="00EF3D05"/>
    <w:rsid w:val="00EF404A"/>
    <w:rsid w:val="00EF5C48"/>
    <w:rsid w:val="00EF7DB6"/>
    <w:rsid w:val="00EF7EED"/>
    <w:rsid w:val="00F017A7"/>
    <w:rsid w:val="00F0522B"/>
    <w:rsid w:val="00F1008F"/>
    <w:rsid w:val="00F11463"/>
    <w:rsid w:val="00F120CE"/>
    <w:rsid w:val="00F130F9"/>
    <w:rsid w:val="00F16003"/>
    <w:rsid w:val="00F16846"/>
    <w:rsid w:val="00F20C8A"/>
    <w:rsid w:val="00F216B9"/>
    <w:rsid w:val="00F21A06"/>
    <w:rsid w:val="00F24E14"/>
    <w:rsid w:val="00F254FA"/>
    <w:rsid w:val="00F2628C"/>
    <w:rsid w:val="00F26B3B"/>
    <w:rsid w:val="00F3242D"/>
    <w:rsid w:val="00F3251E"/>
    <w:rsid w:val="00F32AE1"/>
    <w:rsid w:val="00F33DA5"/>
    <w:rsid w:val="00F33E83"/>
    <w:rsid w:val="00F35A6C"/>
    <w:rsid w:val="00F364A0"/>
    <w:rsid w:val="00F44785"/>
    <w:rsid w:val="00F46E5E"/>
    <w:rsid w:val="00F473A0"/>
    <w:rsid w:val="00F476D5"/>
    <w:rsid w:val="00F50A48"/>
    <w:rsid w:val="00F5323D"/>
    <w:rsid w:val="00F53797"/>
    <w:rsid w:val="00F53A36"/>
    <w:rsid w:val="00F551B9"/>
    <w:rsid w:val="00F62314"/>
    <w:rsid w:val="00F66434"/>
    <w:rsid w:val="00F66715"/>
    <w:rsid w:val="00F67B9C"/>
    <w:rsid w:val="00F67C2F"/>
    <w:rsid w:val="00F70589"/>
    <w:rsid w:val="00F721E0"/>
    <w:rsid w:val="00F7446A"/>
    <w:rsid w:val="00F77049"/>
    <w:rsid w:val="00F82F7B"/>
    <w:rsid w:val="00F83431"/>
    <w:rsid w:val="00F8417C"/>
    <w:rsid w:val="00F850E1"/>
    <w:rsid w:val="00F87794"/>
    <w:rsid w:val="00F906E0"/>
    <w:rsid w:val="00F91052"/>
    <w:rsid w:val="00F92894"/>
    <w:rsid w:val="00F950A2"/>
    <w:rsid w:val="00F95530"/>
    <w:rsid w:val="00F966A7"/>
    <w:rsid w:val="00F96EED"/>
    <w:rsid w:val="00FA1219"/>
    <w:rsid w:val="00FA15F3"/>
    <w:rsid w:val="00FA1CF3"/>
    <w:rsid w:val="00FA3296"/>
    <w:rsid w:val="00FB1D72"/>
    <w:rsid w:val="00FB2378"/>
    <w:rsid w:val="00FB7304"/>
    <w:rsid w:val="00FC0290"/>
    <w:rsid w:val="00FC0BCF"/>
    <w:rsid w:val="00FC4995"/>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F1A81"/>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 w:type="character" w:styleId="Pogrubienie">
    <w:name w:val="Strong"/>
    <w:basedOn w:val="Domylnaczcionkaakapitu"/>
    <w:uiPriority w:val="22"/>
    <w:qFormat/>
    <w:rsid w:val="008C4A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119841446">
      <w:bodyDiv w:val="1"/>
      <w:marLeft w:val="0"/>
      <w:marRight w:val="0"/>
      <w:marTop w:val="0"/>
      <w:marBottom w:val="0"/>
      <w:divBdr>
        <w:top w:val="none" w:sz="0" w:space="0" w:color="auto"/>
        <w:left w:val="none" w:sz="0" w:space="0" w:color="auto"/>
        <w:bottom w:val="none" w:sz="0" w:space="0" w:color="auto"/>
        <w:right w:val="none" w:sz="0" w:space="0" w:color="auto"/>
      </w:divBdr>
      <w:divsChild>
        <w:div w:id="631208863">
          <w:marLeft w:val="0"/>
          <w:marRight w:val="0"/>
          <w:marTop w:val="0"/>
          <w:marBottom w:val="0"/>
          <w:divBdr>
            <w:top w:val="none" w:sz="0" w:space="0" w:color="auto"/>
            <w:left w:val="none" w:sz="0" w:space="0" w:color="auto"/>
            <w:bottom w:val="none" w:sz="0" w:space="0" w:color="auto"/>
            <w:right w:val="none" w:sz="0" w:space="0" w:color="auto"/>
          </w:divBdr>
          <w:divsChild>
            <w:div w:id="1833252280">
              <w:marLeft w:val="0"/>
              <w:marRight w:val="0"/>
              <w:marTop w:val="0"/>
              <w:marBottom w:val="0"/>
              <w:divBdr>
                <w:top w:val="single" w:sz="6" w:space="0" w:color="D9D9D9"/>
                <w:left w:val="none" w:sz="0" w:space="0" w:color="auto"/>
                <w:bottom w:val="none" w:sz="0" w:space="0" w:color="auto"/>
                <w:right w:val="none" w:sz="0" w:space="0" w:color="auto"/>
              </w:divBdr>
            </w:div>
            <w:div w:id="463083559">
              <w:marLeft w:val="0"/>
              <w:marRight w:val="0"/>
              <w:marTop w:val="0"/>
              <w:marBottom w:val="0"/>
              <w:divBdr>
                <w:top w:val="none" w:sz="0" w:space="0" w:color="auto"/>
                <w:left w:val="none" w:sz="0" w:space="0" w:color="auto"/>
                <w:bottom w:val="none" w:sz="0" w:space="0" w:color="auto"/>
                <w:right w:val="none" w:sz="0" w:space="0" w:color="auto"/>
              </w:divBdr>
              <w:divsChild>
                <w:div w:id="1948845898">
                  <w:marLeft w:val="0"/>
                  <w:marRight w:val="0"/>
                  <w:marTop w:val="0"/>
                  <w:marBottom w:val="0"/>
                  <w:divBdr>
                    <w:top w:val="single" w:sz="12" w:space="0" w:color="1A7466"/>
                    <w:left w:val="none" w:sz="0" w:space="0" w:color="auto"/>
                    <w:bottom w:val="none" w:sz="0" w:space="0" w:color="auto"/>
                    <w:right w:val="none" w:sz="0" w:space="0" w:color="auto"/>
                  </w:divBdr>
                </w:div>
              </w:divsChild>
            </w:div>
          </w:divsChild>
        </w:div>
      </w:divsChild>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customXml" Target="../customXml/item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
      <w:docPartPr>
        <w:name w:val="B900571888894FC786115DCFD5CBDC88"/>
        <w:category>
          <w:name w:val="Ogólne"/>
          <w:gallery w:val="placeholder"/>
        </w:category>
        <w:types>
          <w:type w:val="bbPlcHdr"/>
        </w:types>
        <w:behaviors>
          <w:behavior w:val="content"/>
        </w:behaviors>
        <w:guid w:val="{9CA3AD26-DED8-4A12-8D61-3FEA97B9AA6C}"/>
      </w:docPartPr>
      <w:docPartBody>
        <w:p w:rsidR="00D013C1" w:rsidRDefault="00042B30" w:rsidP="00042B30">
          <w:pPr>
            <w:pStyle w:val="B900571888894FC786115DCFD5CBDC88"/>
          </w:pPr>
          <w:r>
            <w:rPr>
              <w:rStyle w:val="Tekstzastpczy"/>
            </w:rPr>
            <w:t>[Adres firmy]</w:t>
          </w:r>
        </w:p>
      </w:docPartBody>
    </w:docPart>
    <w:docPart>
      <w:docPartPr>
        <w:name w:val="9084E1F334BC497A9D0AC23C2C465649"/>
        <w:category>
          <w:name w:val="Ogólne"/>
          <w:gallery w:val="placeholder"/>
        </w:category>
        <w:types>
          <w:type w:val="bbPlcHdr"/>
        </w:types>
        <w:behaviors>
          <w:behavior w:val="content"/>
        </w:behaviors>
        <w:guid w:val="{A23DF148-8D7D-45BF-B98A-6680BD238C43}"/>
      </w:docPartPr>
      <w:docPartBody>
        <w:p w:rsidR="00D013C1" w:rsidRDefault="00042B30" w:rsidP="00042B30">
          <w:pPr>
            <w:pStyle w:val="9084E1F334BC497A9D0AC23C2C465649"/>
          </w:pPr>
          <w:r>
            <w:rPr>
              <w:rStyle w:val="Tekstzastpczy"/>
            </w:rPr>
            <w:t>[Autor]</w:t>
          </w:r>
        </w:p>
      </w:docPartBody>
    </w:docPart>
    <w:docPart>
      <w:docPartPr>
        <w:name w:val="1158863312B9409388286CC6BB745189"/>
        <w:category>
          <w:name w:val="Ogólne"/>
          <w:gallery w:val="placeholder"/>
        </w:category>
        <w:types>
          <w:type w:val="bbPlcHdr"/>
        </w:types>
        <w:behaviors>
          <w:behavior w:val="content"/>
        </w:behaviors>
        <w:guid w:val="{6FDFB992-4290-47A3-AFA8-2B86CFED43A8}"/>
      </w:docPartPr>
      <w:docPartBody>
        <w:p w:rsidR="00D013C1" w:rsidRDefault="00042B30" w:rsidP="00042B30">
          <w:pPr>
            <w:pStyle w:val="1158863312B9409388286CC6BB745189"/>
          </w:pPr>
          <w:r>
            <w:rPr>
              <w:rStyle w:val="Tekstzastpczy"/>
            </w:rPr>
            <w:t>[Firma]</w:t>
          </w:r>
        </w:p>
      </w:docPartBody>
    </w:docPart>
    <w:docPart>
      <w:docPartPr>
        <w:name w:val="52029EE4FAFB4045B8BA5117EA9D9E9A"/>
        <w:category>
          <w:name w:val="Ogólne"/>
          <w:gallery w:val="placeholder"/>
        </w:category>
        <w:types>
          <w:type w:val="bbPlcHdr"/>
        </w:types>
        <w:behaviors>
          <w:behavior w:val="content"/>
        </w:behaviors>
        <w:guid w:val="{7E832F3E-4063-4758-A707-98D4067C9A53}"/>
      </w:docPartPr>
      <w:docPartBody>
        <w:p w:rsidR="001B0CB1" w:rsidRDefault="00B75DDD" w:rsidP="00B75DDD">
          <w:pPr>
            <w:pStyle w:val="52029EE4FAFB4045B8BA5117EA9D9E9A"/>
          </w:pPr>
          <w:r w:rsidRPr="009B0344">
            <w:rPr>
              <w:rStyle w:val="Tekstzastpczy"/>
            </w:rPr>
            <w:t>[Autor]</w:t>
          </w:r>
        </w:p>
      </w:docPartBody>
    </w:docPart>
    <w:docPart>
      <w:docPartPr>
        <w:name w:val="83A51CE473944375B7C249A3748008CB"/>
        <w:category>
          <w:name w:val="Ogólne"/>
          <w:gallery w:val="placeholder"/>
        </w:category>
        <w:types>
          <w:type w:val="bbPlcHdr"/>
        </w:types>
        <w:behaviors>
          <w:behavior w:val="content"/>
        </w:behaviors>
        <w:guid w:val="{62D60756-DE55-445B-84DD-78078FAA787A}"/>
      </w:docPartPr>
      <w:docPartBody>
        <w:p w:rsidR="001B0CB1" w:rsidRDefault="00B75DDD" w:rsidP="00B75DDD">
          <w:pPr>
            <w:pStyle w:val="83A51CE473944375B7C249A3748008CB"/>
          </w:pPr>
          <w:r w:rsidRPr="009B0344">
            <w:rPr>
              <w:rStyle w:val="Tekstzastpczy"/>
            </w:rPr>
            <w:t>[Adres firmy]</w:t>
          </w:r>
        </w:p>
      </w:docPartBody>
    </w:docPart>
    <w:docPart>
      <w:docPartPr>
        <w:name w:val="453913F4041D45AAAC74E9F86CC8150A"/>
        <w:category>
          <w:name w:val="Ogólne"/>
          <w:gallery w:val="placeholder"/>
        </w:category>
        <w:types>
          <w:type w:val="bbPlcHdr"/>
        </w:types>
        <w:behaviors>
          <w:behavior w:val="content"/>
        </w:behaviors>
        <w:guid w:val="{4E433CDC-DC6C-4A5C-88ED-BB3AAC74C05F}"/>
      </w:docPartPr>
      <w:docPartBody>
        <w:p w:rsidR="001B0CB1" w:rsidRDefault="00B75DDD" w:rsidP="00B75DDD">
          <w:pPr>
            <w:pStyle w:val="453913F4041D45AAAC74E9F86CC8150A"/>
          </w:pPr>
          <w:r w:rsidRPr="009B0344">
            <w:rPr>
              <w:rStyle w:val="Tekstzastpczy"/>
            </w:rPr>
            <w:t>[Data opublikowania]</w:t>
          </w:r>
        </w:p>
      </w:docPartBody>
    </w:docPart>
    <w:docPart>
      <w:docPartPr>
        <w:name w:val="DC2EEC3B11524F8D9B3FFDEF6B9A0C5F"/>
        <w:category>
          <w:name w:val="Ogólne"/>
          <w:gallery w:val="placeholder"/>
        </w:category>
        <w:types>
          <w:type w:val="bbPlcHdr"/>
        </w:types>
        <w:behaviors>
          <w:behavior w:val="content"/>
        </w:behaviors>
        <w:guid w:val="{4B50ADCC-CAD2-422A-BC6B-E06B538C2E04}"/>
      </w:docPartPr>
      <w:docPartBody>
        <w:p w:rsidR="001B0CB1" w:rsidRDefault="00B75DDD" w:rsidP="00B75DDD">
          <w:pPr>
            <w:pStyle w:val="DC2EEC3B11524F8D9B3FFDEF6B9A0C5F"/>
          </w:pPr>
          <w:r w:rsidRPr="009B0344">
            <w:rPr>
              <w:rStyle w:val="Tekstzastpczy"/>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42B30"/>
    <w:rsid w:val="00062F80"/>
    <w:rsid w:val="000E6384"/>
    <w:rsid w:val="001B0CB1"/>
    <w:rsid w:val="0023632C"/>
    <w:rsid w:val="002618A5"/>
    <w:rsid w:val="00265E3D"/>
    <w:rsid w:val="00271B34"/>
    <w:rsid w:val="002A5E86"/>
    <w:rsid w:val="002A6F75"/>
    <w:rsid w:val="002C26A6"/>
    <w:rsid w:val="002F6538"/>
    <w:rsid w:val="0031236B"/>
    <w:rsid w:val="003456CB"/>
    <w:rsid w:val="003B5E7D"/>
    <w:rsid w:val="003D559D"/>
    <w:rsid w:val="003E53B3"/>
    <w:rsid w:val="0040121D"/>
    <w:rsid w:val="004337AF"/>
    <w:rsid w:val="00455962"/>
    <w:rsid w:val="0048547B"/>
    <w:rsid w:val="004A5149"/>
    <w:rsid w:val="004C1ABE"/>
    <w:rsid w:val="004C68F5"/>
    <w:rsid w:val="005037C3"/>
    <w:rsid w:val="00556FF5"/>
    <w:rsid w:val="005D3389"/>
    <w:rsid w:val="006B0913"/>
    <w:rsid w:val="006D3D30"/>
    <w:rsid w:val="00730C44"/>
    <w:rsid w:val="00737618"/>
    <w:rsid w:val="007966B9"/>
    <w:rsid w:val="00847C2D"/>
    <w:rsid w:val="008E510A"/>
    <w:rsid w:val="009421D8"/>
    <w:rsid w:val="00974979"/>
    <w:rsid w:val="00997D5B"/>
    <w:rsid w:val="009D0D2D"/>
    <w:rsid w:val="009F1189"/>
    <w:rsid w:val="00A56F05"/>
    <w:rsid w:val="00B26CDE"/>
    <w:rsid w:val="00B64C8C"/>
    <w:rsid w:val="00B75DDD"/>
    <w:rsid w:val="00BF2E81"/>
    <w:rsid w:val="00C14C26"/>
    <w:rsid w:val="00C30066"/>
    <w:rsid w:val="00C3668A"/>
    <w:rsid w:val="00C82463"/>
    <w:rsid w:val="00CF0267"/>
    <w:rsid w:val="00D013C1"/>
    <w:rsid w:val="00D274C1"/>
    <w:rsid w:val="00D848DC"/>
    <w:rsid w:val="00DE1EA7"/>
    <w:rsid w:val="00E6253B"/>
    <w:rsid w:val="00E726E5"/>
    <w:rsid w:val="00ED0C62"/>
    <w:rsid w:val="00EF7895"/>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75DDD"/>
    <w:rPr>
      <w:color w:val="808080"/>
    </w:rPr>
  </w:style>
  <w:style w:type="paragraph" w:customStyle="1" w:styleId="BBF1C405EF634688B1571CA3832A06EE">
    <w:name w:val="BBF1C405EF634688B1571CA3832A06EE"/>
    <w:rsid w:val="00062F80"/>
  </w:style>
  <w:style w:type="paragraph" w:customStyle="1" w:styleId="8AB332BDF7764ABF90527A005B261B54">
    <w:name w:val="8AB332BDF7764ABF90527A005B261B54"/>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B900571888894FC786115DCFD5CBDC88">
    <w:name w:val="B900571888894FC786115DCFD5CBDC88"/>
    <w:rsid w:val="00042B30"/>
  </w:style>
  <w:style w:type="paragraph" w:customStyle="1" w:styleId="9084E1F334BC497A9D0AC23C2C465649">
    <w:name w:val="9084E1F334BC497A9D0AC23C2C465649"/>
    <w:rsid w:val="00042B30"/>
  </w:style>
  <w:style w:type="paragraph" w:customStyle="1" w:styleId="1158863312B9409388286CC6BB745189">
    <w:name w:val="1158863312B9409388286CC6BB745189"/>
    <w:rsid w:val="00042B30"/>
  </w:style>
  <w:style w:type="paragraph" w:customStyle="1" w:styleId="52029EE4FAFB4045B8BA5117EA9D9E9A">
    <w:name w:val="52029EE4FAFB4045B8BA5117EA9D9E9A"/>
    <w:rsid w:val="00B75DDD"/>
  </w:style>
  <w:style w:type="paragraph" w:customStyle="1" w:styleId="83A51CE473944375B7C249A3748008CB">
    <w:name w:val="83A51CE473944375B7C249A3748008CB"/>
    <w:rsid w:val="00B75DDD"/>
  </w:style>
  <w:style w:type="paragraph" w:customStyle="1" w:styleId="453913F4041D45AAAC74E9F86CC8150A">
    <w:name w:val="453913F4041D45AAAC74E9F86CC8150A"/>
    <w:rsid w:val="00B75DDD"/>
  </w:style>
  <w:style w:type="paragraph" w:customStyle="1" w:styleId="DC2EEC3B11524F8D9B3FFDEF6B9A0C5F">
    <w:name w:val="DC2EEC3B11524F8D9B3FFDEF6B9A0C5F"/>
    <w:rsid w:val="00B75D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OBSŁUGA Sp. z o.o.</PublishDate>
  <Abstract/>
  <CompanyAddress>Rozbiórka sieci elektroenergetycznej SN-15kV wraz ze stacją słupową transformatorową SN/nn w miejscowości Długokąty, Radziwiłłów – Gmina Puszcza Mariańska. Zgodnie z projektem i pozwoleniem na rozbiórkę nr RB.6741.2.8.2021</CompanyAddress>
  <CompanyPhone/>
  <CompanyFax>60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Załączniki.docx</dmsv2BaseFileName>
    <dmsv2BaseDisplayName xmlns="http://schemas.microsoft.com/sharepoint/v3">Załączniki</dmsv2BaseDisplayName>
    <dmsv2SWPP2ObjectNumber xmlns="http://schemas.microsoft.com/sharepoint/v3">POST/HZ/EOS/HZL/00491/2024                        </dmsv2SWPP2ObjectNumber>
    <dmsv2SWPP2SumMD5 xmlns="http://schemas.microsoft.com/sharepoint/v3">ad63abd89b435923f6c8c614327e1dfb</dmsv2SWPP2SumMD5>
    <dmsv2BaseMoved xmlns="http://schemas.microsoft.com/sharepoint/v3">false</dmsv2BaseMoved>
    <dmsv2BaseIsSensitive xmlns="http://schemas.microsoft.com/sharepoint/v3">true</dmsv2BaseIsSensitive>
    <dmsv2SWPP2IDSWPP2 xmlns="http://schemas.microsoft.com/sharepoint/v3">651669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20322328</dmsv2BaseClientSystemDocumentID>
    <dmsv2BaseModifiedByID xmlns="http://schemas.microsoft.com/sharepoint/v3">m.baczyk@pkpeholding.pl</dmsv2BaseModifiedByID>
    <dmsv2BaseCreatedByID xmlns="http://schemas.microsoft.com/sharepoint/v3">m.baczyk@pkpeholding.pl</dmsv2BaseCreatedByID>
    <dmsv2SWPP2ObjectDepartment xmlns="http://schemas.microsoft.com/sharepoint/v3">00000001001600060000</dmsv2SWPP2ObjectDepartment>
    <dmsv2SWPP2ObjectName xmlns="http://schemas.microsoft.com/sharepoint/v3">Postępowanie</dmsv2SWPP2ObjectName>
    <_dlc_DocId xmlns="a19cb1c7-c5c7-46d4-85ae-d83685407bba">ZKQJDXMXURTQ-1256211335-30026</_dlc_DocId>
    <_dlc_DocIdUrl xmlns="a19cb1c7-c5c7-46d4-85ae-d83685407bba">
      <Url>https://swpp2.dms.gkpge.pl/sites/31/_layouts/15/DocIdRedir.aspx?ID=ZKQJDXMXURTQ-1256211335-30026</Url>
      <Description>ZKQJDXMXURTQ-1256211335-30026</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A9306001-043B-4C6B-9D0B-8CCA1A56C3FA}"/>
</file>

<file path=customXml/itemProps4.xml><?xml version="1.0" encoding="utf-8"?>
<ds:datastoreItem xmlns:ds="http://schemas.openxmlformats.org/officeDocument/2006/customXml" ds:itemID="{2AD2A043-A566-4819-B646-C7F09A6E0EAC}"/>
</file>

<file path=customXml/itemProps5.xml><?xml version="1.0" encoding="utf-8"?>
<ds:datastoreItem xmlns:ds="http://schemas.openxmlformats.org/officeDocument/2006/customXml" ds:itemID="{196B0C51-2996-4A26-9C60-65795FB724C3}"/>
</file>

<file path=customXml/itemProps6.xml><?xml version="1.0" encoding="utf-8"?>
<ds:datastoreItem xmlns:ds="http://schemas.openxmlformats.org/officeDocument/2006/customXml" ds:itemID="{4DA70D36-9A34-4B7E-9527-FA23C15EBBD4}"/>
</file>

<file path=docProps/app.xml><?xml version="1.0" encoding="utf-8"?>
<Properties xmlns="http://schemas.openxmlformats.org/officeDocument/2006/extended-properties" xmlns:vt="http://schemas.openxmlformats.org/officeDocument/2006/docPropsVTypes">
  <Template>Normal</Template>
  <TotalTime>1</TotalTime>
  <Pages>13</Pages>
  <Words>2887</Words>
  <Characters>17324</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czerwiec 2024 r.</vt:lpstr>
    </vt:vector>
  </TitlesOfParts>
  <Company>PGE Energetyka Kolejowa Holding sp. z o.o.</Company>
  <LinksUpToDate>false</LinksUpToDate>
  <CharactersWithSpaces>20171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czerwiec 2024 r.</dc:title>
  <dc:subject/>
  <dc:creator>POST/HZ/EOS/HZL/00491/2024</dc:creator>
  <cp:keywords/>
  <dc:description/>
  <cp:lastModifiedBy>Michał Bączyk</cp:lastModifiedBy>
  <cp:revision>3</cp:revision>
  <cp:lastPrinted>2024-05-20T06:53:00Z</cp:lastPrinted>
  <dcterms:created xsi:type="dcterms:W3CDTF">2024-08-07T12:36:00Z</dcterms:created>
  <dcterms:modified xsi:type="dcterms:W3CDTF">2024-08-12T07:32:00Z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0x0101891000B5A97B7D48E5B446B60A768AA43EADEA</vt:lpwstr>
  </property>
  <property fmtid="{D5CDD505-2E9C-101B-9397-08002B2CF9AE}" pid="19" name="_dlc_DocIdItemGuid">
    <vt:lpwstr>094281f3-9f5d-4c73-80ec-c88d5e0ba134</vt:lpwstr>
  </property>
</Properties>
</file>